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E67857">
      <w:pPr>
        <w:widowControl w:val="0"/>
        <w:ind w:right="-7" w:firstLine="567"/>
        <w:jc w:val="right"/>
        <w:rPr>
          <w:rFonts w:ascii="GHEA Grapalat" w:hAnsi="GHEA Grapalat" w:cs="Sylfaen"/>
          <w:i/>
          <w:u w:val="single"/>
        </w:rPr>
      </w:pPr>
    </w:p>
    <w:p w14:paraId="31A0F3C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7BB3CF3" w:rsidR="00642EFE" w:rsidRPr="00BA7128" w:rsidRDefault="00642EFE" w:rsidP="00E67857">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4E36FF">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19288BC7" w14:textId="77777777" w:rsidR="006066E9" w:rsidRPr="00E5471A" w:rsidRDefault="006066E9" w:rsidP="00E67857">
      <w:pPr>
        <w:pStyle w:val="BodyTextIndent"/>
        <w:widowControl w:val="0"/>
        <w:spacing w:line="240" w:lineRule="auto"/>
        <w:ind w:firstLine="0"/>
        <w:jc w:val="center"/>
        <w:rPr>
          <w:rFonts w:ascii="GHEA Grapalat" w:hAnsi="GHEA Grapalat"/>
          <w:i w:val="0"/>
          <w:color w:val="FF0000"/>
          <w:sz w:val="24"/>
          <w:szCs w:val="24"/>
        </w:rPr>
      </w:pPr>
      <w:r w:rsidRPr="00E5471A">
        <w:rPr>
          <w:rFonts w:ascii="GHEA Grapalat" w:hAnsi="GHEA Grapalat"/>
          <w:i w:val="0"/>
          <w:color w:val="FF0000"/>
          <w:sz w:val="24"/>
          <w:szCs w:val="24"/>
        </w:rPr>
        <w:t>Процедура закупки организована на основе пункта 2 части 6 статьи 15 Закона</w:t>
      </w:r>
    </w:p>
    <w:p w14:paraId="6E23FD59" w14:textId="77777777" w:rsidR="00642EFE" w:rsidRPr="009044F1" w:rsidRDefault="00642EFE" w:rsidP="00E67857">
      <w:pPr>
        <w:pStyle w:val="BodyTextIndent"/>
        <w:widowControl w:val="0"/>
        <w:spacing w:line="240" w:lineRule="auto"/>
        <w:ind w:firstLine="0"/>
        <w:jc w:val="center"/>
        <w:rPr>
          <w:rFonts w:ascii="GHEA Grapalat" w:hAnsi="GHEA Grapalat"/>
          <w:i w:val="0"/>
          <w:sz w:val="24"/>
          <w:szCs w:val="24"/>
        </w:rPr>
      </w:pPr>
    </w:p>
    <w:p w14:paraId="75BB2BD3" w14:textId="615F1211" w:rsidR="0091042F" w:rsidRPr="00601797" w:rsidRDefault="00642EFE" w:rsidP="00E67857">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DD2FB7">
        <w:rPr>
          <w:rFonts w:ascii="GHEA Grapalat" w:hAnsi="GHEA Grapalat"/>
          <w:i w:val="0"/>
          <w:color w:val="FF0000"/>
          <w:sz w:val="24"/>
          <w:szCs w:val="24"/>
          <w:lang w:val="hy-AM"/>
        </w:rPr>
        <w:t>14</w:t>
      </w:r>
      <w:r w:rsidRPr="00601797">
        <w:rPr>
          <w:rFonts w:ascii="GHEA Grapalat" w:hAnsi="GHEA Grapalat"/>
          <w:i w:val="0"/>
          <w:color w:val="FF0000"/>
          <w:sz w:val="24"/>
          <w:szCs w:val="24"/>
        </w:rPr>
        <w:t>" "</w:t>
      </w:r>
      <w:r w:rsidR="00D764AB">
        <w:rPr>
          <w:rFonts w:ascii="GHEA Grapalat" w:hAnsi="GHEA Grapalat"/>
          <w:i w:val="0"/>
          <w:color w:val="FF0000"/>
          <w:sz w:val="24"/>
          <w:szCs w:val="24"/>
          <w:lang w:val="hy-AM"/>
        </w:rPr>
        <w:t>01</w:t>
      </w:r>
      <w:r w:rsidRPr="00601797">
        <w:rPr>
          <w:rFonts w:ascii="GHEA Grapalat" w:hAnsi="GHEA Grapalat"/>
          <w:i w:val="0"/>
          <w:color w:val="FF0000"/>
          <w:sz w:val="24"/>
          <w:szCs w:val="24"/>
        </w:rPr>
        <w:t xml:space="preserve">" </w:t>
      </w:r>
      <w:r w:rsidR="00B07413">
        <w:rPr>
          <w:rFonts w:ascii="GHEA Grapalat" w:hAnsi="GHEA Grapalat"/>
          <w:i w:val="0"/>
          <w:color w:val="FF0000"/>
          <w:sz w:val="24"/>
          <w:szCs w:val="24"/>
        </w:rPr>
        <w:t>202</w:t>
      </w:r>
      <w:r w:rsidR="00D764AB">
        <w:rPr>
          <w:rFonts w:ascii="GHEA Grapalat" w:hAnsi="GHEA Grapalat"/>
          <w:i w:val="0"/>
          <w:color w:val="FF0000"/>
          <w:sz w:val="24"/>
          <w:szCs w:val="24"/>
          <w:lang w:val="hy-AM"/>
        </w:rPr>
        <w:t>6</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207A2BE3" w:rsidR="0091042F" w:rsidRPr="009044F1" w:rsidRDefault="0006703E" w:rsidP="00E67857">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4E36FF">
        <w:rPr>
          <w:rFonts w:ascii="GHEA Grapalat" w:hAnsi="GHEA Grapalat"/>
          <w:i w:val="0"/>
          <w:sz w:val="24"/>
          <w:szCs w:val="24"/>
        </w:rPr>
        <w:t>BMAShDzB-</w:t>
      </w:r>
      <w:r w:rsidR="008F5C2D">
        <w:rPr>
          <w:rFonts w:ascii="GHEA Grapalat" w:hAnsi="GHEA Grapalat"/>
          <w:i w:val="0"/>
          <w:sz w:val="24"/>
          <w:szCs w:val="24"/>
        </w:rPr>
        <w:t>26/15</w:t>
      </w:r>
    </w:p>
    <w:p w14:paraId="4DA1CB45" w14:textId="77777777" w:rsidR="0091042F" w:rsidRPr="009044F1" w:rsidRDefault="0091042F" w:rsidP="00E67857">
      <w:pPr>
        <w:pStyle w:val="BodyTextIndent"/>
        <w:widowControl w:val="0"/>
        <w:spacing w:line="240" w:lineRule="auto"/>
        <w:rPr>
          <w:rFonts w:ascii="GHEA Grapalat" w:hAnsi="GHEA Grapalat"/>
          <w:i w:val="0"/>
          <w:sz w:val="24"/>
          <w:szCs w:val="24"/>
        </w:rPr>
      </w:pPr>
    </w:p>
    <w:p w14:paraId="78B9F6A4" w14:textId="24CEE618" w:rsidR="00642EFE" w:rsidRPr="009044F1" w:rsidRDefault="00601797" w:rsidP="00E67857">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4E36FF">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2BB346DA" w14:textId="2B26F9B2" w:rsidR="00341A74" w:rsidRPr="003A1EBB" w:rsidRDefault="00A20B69"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E67857">
        <w:rPr>
          <w:rFonts w:ascii="Calibri" w:hAnsi="Calibri" w:cs="Calibri"/>
          <w:i w:val="0"/>
          <w:sz w:val="24"/>
          <w:szCs w:val="24"/>
        </w:rPr>
        <w:t> </w:t>
      </w:r>
      <w:r w:rsidRPr="00E67857">
        <w:rPr>
          <w:rFonts w:ascii="GHEA Grapalat" w:hAnsi="GHEA Grapalat"/>
          <w:i w:val="0"/>
          <w:sz w:val="24"/>
          <w:szCs w:val="24"/>
        </w:rPr>
        <w:t>установленном</w:t>
      </w:r>
      <w:r w:rsidR="00782D60" w:rsidRPr="00E67857">
        <w:rPr>
          <w:rFonts w:ascii="Calibri" w:hAnsi="Calibri" w:cs="Calibri"/>
          <w:i w:val="0"/>
          <w:sz w:val="24"/>
          <w:szCs w:val="24"/>
        </w:rPr>
        <w:t> </w:t>
      </w:r>
      <w:r w:rsidRPr="00E67857">
        <w:rPr>
          <w:rFonts w:ascii="GHEA Grapalat" w:hAnsi="GHEA Grapalat"/>
          <w:i w:val="0"/>
          <w:sz w:val="24"/>
          <w:szCs w:val="24"/>
        </w:rPr>
        <w:t>порядке будет предложено заключить договор на поставку</w:t>
      </w:r>
      <w:r w:rsidR="00E67857">
        <w:rPr>
          <w:rFonts w:ascii="GHEA Grapalat" w:hAnsi="GHEA Grapalat"/>
          <w:i w:val="0"/>
          <w:sz w:val="24"/>
          <w:szCs w:val="24"/>
          <w:lang w:val="hy-AM"/>
        </w:rPr>
        <w:t xml:space="preserve"> </w:t>
      </w:r>
      <w:r w:rsidR="00C02404">
        <w:rPr>
          <w:rFonts w:ascii="GHEA Grapalat" w:hAnsi="GHEA Grapalat"/>
          <w:i w:val="0"/>
          <w:sz w:val="24"/>
          <w:szCs w:val="24"/>
        </w:rPr>
        <w:t>р</w:t>
      </w:r>
      <w:r w:rsidR="00C02404" w:rsidRPr="00C02404">
        <w:rPr>
          <w:rFonts w:ascii="GHEA Grapalat" w:hAnsi="GHEA Grapalat"/>
          <w:i w:val="0"/>
          <w:sz w:val="24"/>
          <w:szCs w:val="24"/>
        </w:rPr>
        <w:t>емонтны</w:t>
      </w:r>
      <w:r w:rsidR="00C02404">
        <w:rPr>
          <w:rFonts w:ascii="GHEA Grapalat" w:hAnsi="GHEA Grapalat"/>
          <w:i w:val="0"/>
          <w:sz w:val="24"/>
          <w:szCs w:val="24"/>
        </w:rPr>
        <w:t>х</w:t>
      </w:r>
      <w:r w:rsidR="00C02404" w:rsidRPr="00C02404">
        <w:rPr>
          <w:rFonts w:ascii="GHEA Grapalat" w:hAnsi="GHEA Grapalat"/>
          <w:i w:val="0"/>
          <w:sz w:val="24"/>
          <w:szCs w:val="24"/>
        </w:rPr>
        <w:t xml:space="preserve"> работ</w:t>
      </w:r>
      <w:r w:rsidR="00C02404">
        <w:rPr>
          <w:rFonts w:ascii="GHEA Grapalat" w:hAnsi="GHEA Grapalat"/>
          <w:i w:val="0"/>
          <w:sz w:val="24"/>
          <w:szCs w:val="24"/>
        </w:rPr>
        <w:t xml:space="preserve"> по</w:t>
      </w:r>
      <w:r w:rsidR="00C02404" w:rsidRPr="00C02404">
        <w:rPr>
          <w:rFonts w:ascii="GHEA Grapalat" w:hAnsi="GHEA Grapalat"/>
          <w:i w:val="0"/>
          <w:sz w:val="24"/>
          <w:szCs w:val="24"/>
        </w:rPr>
        <w:t xml:space="preserve"> асфальт-бетонного покрити</w:t>
      </w:r>
      <w:r w:rsidR="00C02404">
        <w:rPr>
          <w:rFonts w:ascii="GHEA Grapalat" w:hAnsi="GHEA Grapalat"/>
          <w:i w:val="0"/>
          <w:sz w:val="24"/>
          <w:szCs w:val="24"/>
        </w:rPr>
        <w:t>я</w:t>
      </w:r>
      <w:r w:rsidR="00C02404" w:rsidRPr="00C02404">
        <w:rPr>
          <w:rFonts w:ascii="GHEA Grapalat" w:hAnsi="GHEA Grapalat"/>
          <w:i w:val="0"/>
          <w:sz w:val="24"/>
          <w:szCs w:val="24"/>
        </w:rPr>
        <w:t xml:space="preserve"> административного района Арабкир</w:t>
      </w:r>
      <w:r w:rsidR="00E67857" w:rsidRPr="00E67857">
        <w:rPr>
          <w:rFonts w:ascii="GHEA Grapalat" w:hAnsi="GHEA Grapalat"/>
          <w:i w:val="0"/>
          <w:sz w:val="24"/>
          <w:szCs w:val="24"/>
        </w:rPr>
        <w:t xml:space="preserve"> </w:t>
      </w:r>
      <w:r w:rsidR="00782D60">
        <w:rPr>
          <w:rFonts w:ascii="GHEA Grapalat" w:hAnsi="GHEA Grapalat"/>
          <w:i w:val="0"/>
          <w:sz w:val="24"/>
          <w:szCs w:val="24"/>
        </w:rPr>
        <w:t>(далее — договор).</w:t>
      </w:r>
    </w:p>
    <w:p w14:paraId="1D6FB85B" w14:textId="77777777" w:rsidR="00357D48" w:rsidRPr="009044F1" w:rsidRDefault="00A20B69" w:rsidP="00E67857">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E67857">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E6A7B75" w14:textId="77777777" w:rsidR="0067579A" w:rsidRPr="00D5443D" w:rsidRDefault="00357D48" w:rsidP="00E67857">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01109A79" w:rsidR="005939DE" w:rsidRPr="00C07F24" w:rsidRDefault="00677658"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D75CE">
        <w:rPr>
          <w:rFonts w:ascii="GHEA Grapalat" w:hAnsi="GHEA Grapalat"/>
          <w:b/>
          <w:i w:val="0"/>
          <w:iCs/>
          <w:lang w:val="hy-AM"/>
        </w:rPr>
        <w:t>17</w:t>
      </w:r>
      <w:r w:rsidR="001E311B">
        <w:rPr>
          <w:rFonts w:ascii="GHEA Grapalat" w:hAnsi="GHEA Grapalat"/>
          <w:b/>
          <w:i w:val="0"/>
          <w:iCs/>
          <w:lang w:val="hy-AM"/>
        </w:rPr>
        <w:t>.0</w:t>
      </w:r>
      <w:r w:rsidR="00890CCB">
        <w:rPr>
          <w:rFonts w:ascii="GHEA Grapalat" w:hAnsi="GHEA Grapalat"/>
          <w:b/>
          <w:i w:val="0"/>
          <w:iCs/>
        </w:rPr>
        <w:t>2</w:t>
      </w:r>
      <w:r w:rsidR="001E311B">
        <w:rPr>
          <w:rFonts w:ascii="GHEA Grapalat" w:hAnsi="GHEA Grapalat"/>
          <w:b/>
          <w:i w:val="0"/>
          <w:iCs/>
          <w:lang w:val="hy-AM"/>
        </w:rPr>
        <w:t>.2026</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60CF657A" w:rsidR="004E2FC6" w:rsidRPr="001B32D9" w:rsidRDefault="0060526C" w:rsidP="00E67857">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E67857">
        <w:rPr>
          <w:rFonts w:ascii="GHEA Grapalat" w:hAnsi="GHEA Grapalat"/>
          <w:b/>
          <w:i w:val="0"/>
          <w:iCs/>
          <w:lang w:val="hy-AM"/>
        </w:rPr>
        <w:t xml:space="preserve">11:00 </w:t>
      </w:r>
      <w:r w:rsidR="00601797" w:rsidRPr="00601797">
        <w:rPr>
          <w:rFonts w:ascii="GHEA Grapalat" w:hAnsi="GHEA Grapalat"/>
          <w:b/>
          <w:i w:val="0"/>
          <w:iCs/>
          <w:lang w:val="hy-AM"/>
        </w:rPr>
        <w:t xml:space="preserve">часов </w:t>
      </w:r>
      <w:r w:rsidR="004D75CE">
        <w:rPr>
          <w:rFonts w:ascii="GHEA Grapalat" w:hAnsi="GHEA Grapalat"/>
          <w:b/>
          <w:i w:val="0"/>
          <w:iCs/>
          <w:lang w:val="hy-AM"/>
        </w:rPr>
        <w:t>17</w:t>
      </w:r>
      <w:r w:rsidR="001E311B">
        <w:rPr>
          <w:rFonts w:ascii="GHEA Grapalat" w:hAnsi="GHEA Grapalat"/>
          <w:b/>
          <w:i w:val="0"/>
          <w:iCs/>
          <w:lang w:val="hy-AM"/>
        </w:rPr>
        <w:t>.0</w:t>
      </w:r>
      <w:r w:rsidR="00890CCB">
        <w:rPr>
          <w:rFonts w:ascii="GHEA Grapalat" w:hAnsi="GHEA Grapalat"/>
          <w:b/>
          <w:i w:val="0"/>
          <w:iCs/>
        </w:rPr>
        <w:t>2</w:t>
      </w:r>
      <w:r w:rsidR="001E311B">
        <w:rPr>
          <w:rFonts w:ascii="GHEA Grapalat" w:hAnsi="GHEA Grapalat"/>
          <w:b/>
          <w:i w:val="0"/>
          <w:iCs/>
          <w:lang w:val="hy-AM"/>
        </w:rPr>
        <w:t>.2026</w:t>
      </w:r>
      <w:r w:rsidR="00601797" w:rsidRPr="00601797">
        <w:rPr>
          <w:rFonts w:ascii="GHEA Grapalat" w:hAnsi="GHEA Grapalat"/>
          <w:b/>
          <w:i w:val="0"/>
          <w:iCs/>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E67857">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lastRenderedPageBreak/>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E67857">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58196A05" w:rsidR="006E7AF9" w:rsidRDefault="006E7AF9" w:rsidP="00E67857">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E67857">
        <w:rPr>
          <w:rFonts w:ascii="GHEA Grapalat" w:hAnsi="GHEA Grapalat"/>
          <w:sz w:val="24"/>
          <w:szCs w:val="24"/>
        </w:rPr>
        <w:t>011514373</w:t>
      </w:r>
    </w:p>
    <w:p w14:paraId="29D580B7" w14:textId="237739CB"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r w:rsidR="00E67857">
        <w:rPr>
          <w:rFonts w:ascii="GHEA Grapalat" w:hAnsi="GHEA Grapalat"/>
          <w:i w:val="0"/>
          <w:sz w:val="24"/>
          <w:szCs w:val="24"/>
          <w:lang w:val="en-US"/>
        </w:rPr>
        <w:t>gor</w:t>
      </w:r>
      <w:r w:rsidR="00E67857" w:rsidRPr="004B5DA9">
        <w:rPr>
          <w:rFonts w:ascii="GHEA Grapalat" w:hAnsi="GHEA Grapalat"/>
          <w:i w:val="0"/>
          <w:sz w:val="24"/>
          <w:szCs w:val="24"/>
        </w:rPr>
        <w:t>.</w:t>
      </w:r>
      <w:r w:rsidR="00E67857">
        <w:rPr>
          <w:rFonts w:ascii="GHEA Grapalat" w:hAnsi="GHEA Grapalat"/>
          <w:i w:val="0"/>
          <w:sz w:val="24"/>
          <w:szCs w:val="24"/>
          <w:lang w:val="en-US"/>
        </w:rPr>
        <w:t>muradyan</w:t>
      </w:r>
      <w:r w:rsidR="00E67857" w:rsidRPr="004B5DA9">
        <w:rPr>
          <w:rFonts w:ascii="GHEA Grapalat" w:hAnsi="GHEA Grapalat"/>
          <w:i w:val="0"/>
          <w:sz w:val="24"/>
          <w:szCs w:val="24"/>
        </w:rPr>
        <w:t>@</w:t>
      </w:r>
      <w:r w:rsidR="00E67857">
        <w:rPr>
          <w:rFonts w:ascii="GHEA Grapalat" w:hAnsi="GHEA Grapalat"/>
          <w:i w:val="0"/>
          <w:sz w:val="24"/>
          <w:szCs w:val="24"/>
          <w:lang w:val="en-US"/>
        </w:rPr>
        <w:t>yerevan</w:t>
      </w:r>
      <w:r w:rsidR="00E67857" w:rsidRPr="004B5DA9">
        <w:rPr>
          <w:rFonts w:ascii="GHEA Grapalat" w:hAnsi="GHEA Grapalat"/>
          <w:i w:val="0"/>
          <w:sz w:val="24"/>
          <w:szCs w:val="24"/>
        </w:rPr>
        <w:t>.</w:t>
      </w:r>
      <w:r w:rsidR="00E67857">
        <w:rPr>
          <w:rFonts w:ascii="GHEA Grapalat" w:hAnsi="GHEA Grapalat"/>
          <w:i w:val="0"/>
          <w:sz w:val="24"/>
          <w:szCs w:val="24"/>
          <w:lang w:val="en-US"/>
        </w:rPr>
        <w:t>am</w:t>
      </w:r>
      <w:r w:rsidR="00E67857" w:rsidRPr="004B5DA9">
        <w:rPr>
          <w:rFonts w:ascii="GHEA Grapalat" w:hAnsi="GHEA Grapalat"/>
          <w:i w:val="0"/>
          <w:sz w:val="24"/>
          <w:szCs w:val="24"/>
        </w:rPr>
        <w:t xml:space="preserve"> </w:t>
      </w:r>
    </w:p>
    <w:p w14:paraId="7EB7C1E5" w14:textId="77777777" w:rsidR="006E7AF9" w:rsidRDefault="006E7AF9" w:rsidP="00E67857">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E67857">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67857">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51DBE9ED" w:rsidR="00096865" w:rsidRPr="009044F1" w:rsidRDefault="005D7731" w:rsidP="00E67857">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4E36FF">
        <w:rPr>
          <w:rFonts w:ascii="GHEA Grapalat" w:hAnsi="GHEA Grapalat"/>
        </w:rPr>
        <w:t>открытый конкурс</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4E36FF">
        <w:rPr>
          <w:rFonts w:ascii="GHEA Grapalat" w:hAnsi="GHEA Grapalat"/>
          <w:i/>
        </w:rPr>
        <w:t>BMAShDzB-</w:t>
      </w:r>
      <w:r w:rsidR="008F5C2D">
        <w:rPr>
          <w:rFonts w:ascii="GHEA Grapalat" w:hAnsi="GHEA Grapalat"/>
          <w:i/>
        </w:rPr>
        <w:t>26/15</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4D75CE">
        <w:rPr>
          <w:rFonts w:ascii="GHEA Grapalat" w:hAnsi="GHEA Grapalat"/>
          <w:i/>
          <w:lang w:val="hy-AM"/>
        </w:rPr>
        <w:t>14</w:t>
      </w:r>
      <w:r w:rsidR="006E7AF9" w:rsidRPr="006E7AF9">
        <w:rPr>
          <w:rFonts w:ascii="GHEA Grapalat" w:hAnsi="GHEA Grapalat"/>
          <w:i/>
          <w:color w:val="FF0000"/>
        </w:rPr>
        <w:t>.</w:t>
      </w:r>
      <w:r w:rsidR="008F5C2D">
        <w:rPr>
          <w:rFonts w:ascii="GHEA Grapalat" w:hAnsi="GHEA Grapalat"/>
          <w:i/>
          <w:color w:val="FF0000"/>
        </w:rPr>
        <w:t>0</w:t>
      </w:r>
      <w:r w:rsidR="001E311B">
        <w:rPr>
          <w:rFonts w:ascii="GHEA Grapalat" w:hAnsi="GHEA Grapalat"/>
          <w:i/>
          <w:color w:val="FF0000"/>
          <w:lang w:val="hy-AM"/>
        </w:rPr>
        <w:t>2</w:t>
      </w:r>
      <w:r w:rsidR="00096865" w:rsidRPr="006E7AF9">
        <w:rPr>
          <w:rFonts w:ascii="GHEA Grapalat" w:hAnsi="GHEA Grapalat"/>
          <w:i/>
          <w:color w:val="FF0000"/>
        </w:rPr>
        <w:t xml:space="preserve"> </w:t>
      </w:r>
      <w:r w:rsidR="00B07413">
        <w:rPr>
          <w:rFonts w:ascii="GHEA Grapalat" w:hAnsi="GHEA Grapalat"/>
          <w:i/>
          <w:color w:val="FF0000"/>
        </w:rPr>
        <w:t>202</w:t>
      </w:r>
      <w:r w:rsidR="008F5C2D">
        <w:rPr>
          <w:rFonts w:ascii="GHEA Grapalat" w:hAnsi="GHEA Grapalat"/>
          <w:i/>
          <w:color w:val="FF0000"/>
        </w:rPr>
        <w:t>6</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E67857">
      <w:pPr>
        <w:pStyle w:val="BodyText"/>
        <w:widowControl w:val="0"/>
        <w:spacing w:after="0"/>
        <w:ind w:right="-7" w:firstLine="567"/>
        <w:jc w:val="center"/>
        <w:rPr>
          <w:rFonts w:ascii="GHEA Grapalat" w:hAnsi="GHEA Grapalat"/>
        </w:rPr>
      </w:pPr>
    </w:p>
    <w:p w14:paraId="552921E7" w14:textId="77777777" w:rsidR="00096865" w:rsidRPr="003A1EBB" w:rsidRDefault="00096865" w:rsidP="00E67857">
      <w:pPr>
        <w:pStyle w:val="BodyText"/>
        <w:widowControl w:val="0"/>
        <w:spacing w:after="0"/>
        <w:ind w:right="-7" w:firstLine="567"/>
        <w:jc w:val="center"/>
        <w:rPr>
          <w:rFonts w:ascii="GHEA Grapalat" w:hAnsi="GHEA Grapalat"/>
        </w:rPr>
      </w:pPr>
    </w:p>
    <w:p w14:paraId="26067788" w14:textId="77777777" w:rsidR="000763E5" w:rsidRPr="003A1EBB" w:rsidRDefault="000763E5" w:rsidP="00E67857">
      <w:pPr>
        <w:pStyle w:val="BodyText"/>
        <w:widowControl w:val="0"/>
        <w:spacing w:after="0"/>
        <w:ind w:right="-7" w:firstLine="567"/>
        <w:jc w:val="center"/>
        <w:rPr>
          <w:rFonts w:ascii="GHEA Grapalat" w:hAnsi="GHEA Grapalat"/>
        </w:rPr>
      </w:pPr>
    </w:p>
    <w:p w14:paraId="4C04C126" w14:textId="64572A1A" w:rsidR="00096865" w:rsidRPr="003A1EBB" w:rsidRDefault="00033ED4" w:rsidP="00E67857">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E67857">
      <w:pPr>
        <w:pStyle w:val="BodyText"/>
        <w:widowControl w:val="0"/>
        <w:spacing w:after="0"/>
        <w:ind w:right="-7" w:firstLine="567"/>
        <w:jc w:val="center"/>
        <w:rPr>
          <w:rFonts w:ascii="GHEA Grapalat" w:hAnsi="GHEA Grapalat"/>
        </w:rPr>
      </w:pPr>
    </w:p>
    <w:p w14:paraId="6312CFBB" w14:textId="77777777" w:rsidR="000763E5" w:rsidRPr="003A1EBB" w:rsidRDefault="000763E5" w:rsidP="00E67857">
      <w:pPr>
        <w:pStyle w:val="BodyText"/>
        <w:widowControl w:val="0"/>
        <w:spacing w:after="0"/>
        <w:ind w:right="-7" w:firstLine="567"/>
        <w:jc w:val="center"/>
        <w:rPr>
          <w:rFonts w:ascii="GHEA Grapalat" w:hAnsi="GHEA Grapalat"/>
        </w:rPr>
      </w:pPr>
    </w:p>
    <w:p w14:paraId="63B83025" w14:textId="77777777" w:rsidR="00096865" w:rsidRPr="009044F1" w:rsidRDefault="000763E5" w:rsidP="00E67857">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E67857">
      <w:pPr>
        <w:pStyle w:val="BodyText"/>
        <w:widowControl w:val="0"/>
        <w:spacing w:after="0"/>
        <w:ind w:right="-7" w:firstLine="567"/>
        <w:jc w:val="center"/>
        <w:rPr>
          <w:rFonts w:ascii="GHEA Grapalat" w:hAnsi="GHEA Grapalat" w:cs="Sylfaen"/>
        </w:rPr>
      </w:pPr>
    </w:p>
    <w:p w14:paraId="56BCC1F6" w14:textId="38B9F98E" w:rsidR="00033ED4" w:rsidRDefault="002B32D6" w:rsidP="00E67857">
      <w:pPr>
        <w:pStyle w:val="BodyText"/>
        <w:widowControl w:val="0"/>
        <w:spacing w:after="0"/>
        <w:ind w:right="-7"/>
        <w:jc w:val="center"/>
        <w:rPr>
          <w:rFonts w:ascii="GHEA Grapalat" w:hAnsi="GHEA Grapalat"/>
        </w:rPr>
      </w:pPr>
      <w:r w:rsidRPr="009044F1">
        <w:rPr>
          <w:rFonts w:ascii="GHEA Grapalat" w:hAnsi="GHEA Grapalat"/>
        </w:rPr>
        <w:t xml:space="preserve">НА </w:t>
      </w:r>
      <w:r w:rsidR="004E36FF">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B26395" w:rsidRPr="00B26395">
        <w:rPr>
          <w:rFonts w:ascii="GHEA Grapalat" w:hAnsi="GHEA Grapalat"/>
          <w:iCs/>
        </w:rPr>
        <w:t>ремонтных работ по асфальт-бетонного покрития административного района Арабкир</w:t>
      </w:r>
      <w:r w:rsidR="00F818BE" w:rsidRPr="00F818BE">
        <w:rPr>
          <w:rFonts w:ascii="GHEA Grapalat" w:hAnsi="GHEA Grapalat"/>
        </w:rPr>
        <w:t xml:space="preserve"> ГОРОДА ЕРЕВАНА </w:t>
      </w:r>
      <w:r w:rsidR="00033ED4">
        <w:rPr>
          <w:rFonts w:ascii="GHEA Grapalat" w:hAnsi="GHEA Grapalat"/>
        </w:rPr>
        <w:t xml:space="preserve">ДЛЯ НУЖД </w:t>
      </w:r>
      <w:r w:rsidR="00033ED4" w:rsidRPr="00F818BE">
        <w:rPr>
          <w:rFonts w:ascii="GHEA Grapalat" w:hAnsi="GHEA Grapalat"/>
        </w:rPr>
        <w:t>МЭРИЯ Г.ЕРЕВАНА</w:t>
      </w:r>
    </w:p>
    <w:p w14:paraId="657D18F3" w14:textId="2269D508" w:rsidR="00096865" w:rsidRPr="009044F1" w:rsidRDefault="00096865" w:rsidP="00E67857">
      <w:pPr>
        <w:pStyle w:val="BodyText"/>
        <w:widowControl w:val="0"/>
        <w:spacing w:after="0"/>
        <w:ind w:right="-7"/>
        <w:jc w:val="center"/>
        <w:rPr>
          <w:rFonts w:ascii="GHEA Grapalat" w:hAnsi="GHEA Grapalat"/>
        </w:rPr>
      </w:pPr>
    </w:p>
    <w:p w14:paraId="0B3314FF" w14:textId="77777777" w:rsidR="00CE0D95" w:rsidRPr="009044F1" w:rsidRDefault="00CE0D95" w:rsidP="00E67857">
      <w:pPr>
        <w:pStyle w:val="BodyText"/>
        <w:widowControl w:val="0"/>
        <w:spacing w:after="0"/>
        <w:ind w:right="-7" w:firstLine="567"/>
        <w:jc w:val="center"/>
        <w:rPr>
          <w:rFonts w:ascii="GHEA Grapalat" w:hAnsi="GHEA Grapalat"/>
        </w:rPr>
      </w:pPr>
    </w:p>
    <w:p w14:paraId="41B931A2" w14:textId="77777777" w:rsidR="00CE0D95" w:rsidRPr="009044F1" w:rsidRDefault="00CE0D95" w:rsidP="00E67857">
      <w:pPr>
        <w:pStyle w:val="BodyText"/>
        <w:widowControl w:val="0"/>
        <w:spacing w:after="0"/>
        <w:ind w:right="-7" w:firstLine="567"/>
        <w:jc w:val="center"/>
        <w:rPr>
          <w:rFonts w:ascii="GHEA Grapalat" w:hAnsi="GHEA Grapalat"/>
        </w:rPr>
      </w:pPr>
    </w:p>
    <w:p w14:paraId="78B1FA20" w14:textId="77777777" w:rsidR="000763E5" w:rsidRDefault="000763E5" w:rsidP="00E67857">
      <w:pPr>
        <w:rPr>
          <w:rFonts w:ascii="GHEA Grapalat" w:hAnsi="GHEA Grapalat"/>
        </w:rPr>
      </w:pPr>
      <w:r>
        <w:rPr>
          <w:rFonts w:ascii="GHEA Grapalat" w:hAnsi="GHEA Grapalat"/>
        </w:rPr>
        <w:br w:type="page"/>
      </w:r>
    </w:p>
    <w:p w14:paraId="5ED59B81" w14:textId="77777777" w:rsidR="001A43A4" w:rsidRPr="009044F1" w:rsidRDefault="00096865" w:rsidP="00E67857">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E67857">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E67857">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E67857">
      <w:pPr>
        <w:widowControl w:val="0"/>
        <w:ind w:firstLine="567"/>
        <w:jc w:val="both"/>
        <w:rPr>
          <w:rFonts w:ascii="GHEA Grapalat" w:hAnsi="GHEA Grapalat"/>
          <w:i/>
          <w:lang w:val="hy-AM"/>
        </w:rPr>
      </w:pPr>
    </w:p>
    <w:p w14:paraId="36406057" w14:textId="77777777" w:rsidR="00615B35" w:rsidRPr="009044F1" w:rsidRDefault="0046586E" w:rsidP="00E67857">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E67857">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E67857">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54449B2E" w14:textId="77777777" w:rsidR="00233B5F" w:rsidRPr="00572A57" w:rsidRDefault="00884204" w:rsidP="00E67857">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E67857">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E67857">
      <w:pPr>
        <w:jc w:val="both"/>
        <w:rPr>
          <w:rFonts w:ascii="GHEA Grapalat" w:hAnsi="GHEA Grapalat"/>
          <w:i/>
        </w:rPr>
      </w:pPr>
    </w:p>
    <w:p w14:paraId="09B97B9A" w14:textId="77777777" w:rsidR="00984BDB" w:rsidRPr="009044F1" w:rsidRDefault="00984BDB" w:rsidP="00E67857">
      <w:pPr>
        <w:widowControl w:val="0"/>
        <w:ind w:firstLine="567"/>
        <w:jc w:val="both"/>
        <w:rPr>
          <w:rFonts w:ascii="GHEA Grapalat" w:hAnsi="GHEA Grapalat"/>
          <w:i/>
        </w:rPr>
      </w:pPr>
    </w:p>
    <w:p w14:paraId="2BC78628" w14:textId="77777777" w:rsidR="00160AE4" w:rsidRPr="009044F1" w:rsidRDefault="00994A77" w:rsidP="00E67857">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E67857">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E67857">
      <w:pPr>
        <w:widowControl w:val="0"/>
        <w:ind w:firstLine="567"/>
        <w:jc w:val="center"/>
        <w:rPr>
          <w:rFonts w:ascii="GHEA Grapalat" w:hAnsi="GHEA Grapalat"/>
          <w:i/>
        </w:rPr>
      </w:pPr>
    </w:p>
    <w:p w14:paraId="56EFF140" w14:textId="20BB2651" w:rsidR="00033ED4" w:rsidRPr="008C3E8A" w:rsidRDefault="008C3E8A" w:rsidP="008C3E8A">
      <w:pPr>
        <w:widowControl w:val="0"/>
        <w:jc w:val="center"/>
        <w:rPr>
          <w:rFonts w:ascii="GHEA Grapalat" w:hAnsi="GHEA Grapalat"/>
        </w:rPr>
      </w:pPr>
      <w:r w:rsidRPr="008C3E8A">
        <w:rPr>
          <w:rFonts w:ascii="GHEA Grapalat" w:hAnsi="GHEA Grapalat"/>
        </w:rPr>
        <w:t xml:space="preserve">ПОСТАВКA </w:t>
      </w:r>
      <w:r w:rsidR="00B26395" w:rsidRPr="00B26395">
        <w:rPr>
          <w:rFonts w:ascii="GHEA Grapalat" w:hAnsi="GHEA Grapalat"/>
          <w:iCs/>
        </w:rPr>
        <w:t>РЕМОНТНЫХ РАБОТ ПО АСФАЛЬТ-БЕТОННОГО ПОКРИТИЯ АДМИНИСТРАТИВНОГО РАЙОНА АРАБКИР</w:t>
      </w:r>
      <w:r w:rsidR="00B26395" w:rsidRPr="008C3E8A">
        <w:rPr>
          <w:rFonts w:ascii="GHEA Grapalat" w:hAnsi="GHEA Grapalat"/>
        </w:rPr>
        <w:t xml:space="preserve"> </w:t>
      </w:r>
      <w:r w:rsidRPr="008C3E8A">
        <w:rPr>
          <w:rFonts w:ascii="GHEA Grapalat" w:hAnsi="GHEA Grapalat"/>
        </w:rPr>
        <w:t>ГОРОДА ЕРЕВАНА</w:t>
      </w:r>
      <w:r w:rsidR="007A1587" w:rsidRPr="008C3E8A">
        <w:rPr>
          <w:rFonts w:ascii="GHEA Grapalat" w:hAnsi="GHEA Grapalat"/>
        </w:rPr>
        <w:t xml:space="preserve"> </w:t>
      </w:r>
      <w:r w:rsidR="00033ED4" w:rsidRPr="008C3E8A">
        <w:rPr>
          <w:rFonts w:ascii="GHEA Grapalat" w:hAnsi="GHEA Grapalat"/>
        </w:rPr>
        <w:t>ДЛЯ НУЖД МЭРИ</w:t>
      </w:r>
      <w:r>
        <w:rPr>
          <w:rFonts w:ascii="GHEA Grapalat" w:hAnsi="GHEA Grapalat"/>
        </w:rPr>
        <w:t>И</w:t>
      </w:r>
      <w:r w:rsidR="00033ED4" w:rsidRPr="008C3E8A">
        <w:rPr>
          <w:rFonts w:ascii="GHEA Grapalat" w:hAnsi="GHEA Grapalat"/>
        </w:rPr>
        <w:t xml:space="preserve"> Г.ЕРЕВАН</w:t>
      </w:r>
    </w:p>
    <w:p w14:paraId="2D46C958" w14:textId="77777777" w:rsidR="00160AE4" w:rsidRPr="003A1EBB" w:rsidRDefault="00160AE4" w:rsidP="00E67857">
      <w:pPr>
        <w:widowControl w:val="0"/>
        <w:ind w:firstLine="567"/>
        <w:jc w:val="center"/>
        <w:rPr>
          <w:rFonts w:ascii="GHEA Grapalat" w:hAnsi="GHEA Grapalat"/>
        </w:rPr>
      </w:pPr>
    </w:p>
    <w:p w14:paraId="0FA6F93B" w14:textId="4ECCF90B" w:rsidR="00096865" w:rsidRPr="009044F1" w:rsidRDefault="00160AE4" w:rsidP="00E67857">
      <w:pPr>
        <w:widowControl w:val="0"/>
        <w:jc w:val="center"/>
        <w:rPr>
          <w:rFonts w:ascii="GHEA Grapalat" w:hAnsi="GHEA Grapalat"/>
          <w:i/>
        </w:rPr>
      </w:pPr>
      <w:r w:rsidRPr="009044F1">
        <w:rPr>
          <w:rFonts w:ascii="GHEA Grapalat" w:hAnsi="GHEA Grapalat"/>
          <w:b/>
        </w:rPr>
        <w:t xml:space="preserve">ПРИГЛАШЕНИЯ НА </w:t>
      </w:r>
      <w:r w:rsidR="004E36FF">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E67857">
      <w:pPr>
        <w:widowControl w:val="0"/>
        <w:jc w:val="center"/>
        <w:rPr>
          <w:rFonts w:ascii="GHEA Grapalat" w:hAnsi="GHEA Grapalat" w:cs="Sylfaen"/>
          <w:b/>
        </w:rPr>
      </w:pPr>
    </w:p>
    <w:p w14:paraId="7E27DFE3" w14:textId="77777777" w:rsidR="00096865" w:rsidRPr="008842CE" w:rsidRDefault="00096865" w:rsidP="00E67857">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E67857">
      <w:pPr>
        <w:widowControl w:val="0"/>
        <w:jc w:val="center"/>
        <w:rPr>
          <w:rFonts w:ascii="GHEA Grapalat" w:hAnsi="GHEA Grapalat"/>
        </w:rPr>
      </w:pPr>
    </w:p>
    <w:p w14:paraId="531A646C"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E67857">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E67857">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7EC4443C"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2"/>
      </w:r>
      <w:r w:rsidRPr="009044F1">
        <w:rPr>
          <w:rFonts w:ascii="GHEA Grapalat" w:hAnsi="GHEA Grapalat"/>
        </w:rPr>
        <w:t xml:space="preserve"> </w:t>
      </w:r>
    </w:p>
    <w:p w14:paraId="0476E8E7" w14:textId="77777777" w:rsidR="00096865" w:rsidRPr="008842CE" w:rsidRDefault="00087A30" w:rsidP="00E67857">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E67857">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E67857">
      <w:pPr>
        <w:widowControl w:val="0"/>
        <w:jc w:val="center"/>
        <w:rPr>
          <w:rFonts w:ascii="GHEA Grapalat" w:hAnsi="GHEA Grapalat"/>
          <w:b/>
        </w:rPr>
      </w:pPr>
    </w:p>
    <w:p w14:paraId="0F510C48" w14:textId="77777777" w:rsidR="00520F57" w:rsidRDefault="00520F57" w:rsidP="00E67857">
      <w:pPr>
        <w:widowControl w:val="0"/>
        <w:jc w:val="center"/>
        <w:rPr>
          <w:rFonts w:ascii="GHEA Grapalat" w:hAnsi="GHEA Grapalat"/>
          <w:b/>
        </w:rPr>
      </w:pPr>
    </w:p>
    <w:p w14:paraId="3350CDDF" w14:textId="77777777" w:rsidR="008842CE" w:rsidRPr="00374F4A" w:rsidRDefault="00CA590C" w:rsidP="00E67857">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E67857">
      <w:pPr>
        <w:widowControl w:val="0"/>
        <w:jc w:val="center"/>
        <w:rPr>
          <w:rFonts w:ascii="GHEA Grapalat" w:hAnsi="GHEA Grapalat"/>
          <w:b/>
        </w:rPr>
      </w:pPr>
    </w:p>
    <w:p w14:paraId="39AB163C" w14:textId="0F5D4F6F" w:rsidR="00096865" w:rsidRDefault="00096865" w:rsidP="00E67857">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E36FF">
        <w:rPr>
          <w:rFonts w:ascii="GHEA Grapalat" w:hAnsi="GHEA Grapalat"/>
          <w:b/>
        </w:rPr>
        <w:t>ОТКРЫТЫЙ КОНКУРС</w:t>
      </w:r>
    </w:p>
    <w:p w14:paraId="7380DBED" w14:textId="77777777" w:rsidR="00520F57" w:rsidRPr="008842CE" w:rsidRDefault="00520F57" w:rsidP="00E67857">
      <w:pPr>
        <w:widowControl w:val="0"/>
        <w:jc w:val="center"/>
        <w:rPr>
          <w:rFonts w:ascii="GHEA Grapalat" w:hAnsi="GHEA Grapalat"/>
          <w:b/>
        </w:rPr>
      </w:pPr>
    </w:p>
    <w:p w14:paraId="31821506" w14:textId="77777777" w:rsidR="00096865" w:rsidRPr="003A1EBB" w:rsidRDefault="00096865" w:rsidP="00E67857">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E67857">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E67857">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E67857">
      <w:pPr>
        <w:rPr>
          <w:rFonts w:ascii="GHEA Grapalat" w:hAnsi="GHEA Grapalat"/>
          <w:spacing w:val="-6"/>
        </w:rPr>
      </w:pPr>
      <w:r>
        <w:rPr>
          <w:rFonts w:ascii="GHEA Grapalat" w:hAnsi="GHEA Grapalat"/>
          <w:spacing w:val="-6"/>
        </w:rPr>
        <w:br w:type="page"/>
      </w:r>
    </w:p>
    <w:p w14:paraId="48760574" w14:textId="14C42155" w:rsidR="00096865" w:rsidRPr="006D2DF7" w:rsidRDefault="00E17B7F" w:rsidP="00E67857">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4E36FF">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601797">
        <w:rPr>
          <w:rFonts w:ascii="GHEA Grapalat" w:hAnsi="GHEA Grapalat"/>
          <w:spacing w:val="-6"/>
        </w:rPr>
        <w:t>EQ-</w:t>
      </w:r>
      <w:r w:rsidR="004E36FF">
        <w:rPr>
          <w:rFonts w:ascii="GHEA Grapalat" w:hAnsi="GHEA Grapalat"/>
          <w:spacing w:val="-6"/>
        </w:rPr>
        <w:t>BMAShDzB-</w:t>
      </w:r>
      <w:r w:rsidR="008F5C2D">
        <w:rPr>
          <w:rFonts w:ascii="GHEA Grapalat" w:hAnsi="GHEA Grapalat"/>
          <w:spacing w:val="-6"/>
        </w:rPr>
        <w:t>26/15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E67857">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E67857">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E67857">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E67857">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4637A9B2" w:rsidR="003E1421" w:rsidRPr="009044F1" w:rsidRDefault="00A81DD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D04334" w:rsidRPr="00D04334">
        <w:rPr>
          <w:rFonts w:ascii="GHEA Grapalat" w:hAnsi="GHEA Grapalat"/>
          <w:sz w:val="24"/>
          <w:szCs w:val="24"/>
        </w:rPr>
        <w:t>gor.muradyan</w:t>
      </w:r>
      <w:r w:rsidR="009C751A" w:rsidRPr="00D04334">
        <w:rPr>
          <w:rFonts w:ascii="GHEA Grapalat" w:hAnsi="GHEA Grapalat"/>
          <w:sz w:val="24"/>
          <w:szCs w:val="24"/>
        </w:rPr>
        <w:t>@yerevan.am</w:t>
      </w:r>
    </w:p>
    <w:p w14:paraId="77F484EA" w14:textId="77777777" w:rsidR="00096865" w:rsidRPr="009044F1" w:rsidRDefault="00F5653D" w:rsidP="00E67857">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A9BF386" w14:textId="77777777" w:rsidR="00096865" w:rsidRPr="009044F1" w:rsidRDefault="00096865" w:rsidP="00E67857">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E67857">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7A6829B6" w:rsidR="00096865" w:rsidRPr="007F1E01" w:rsidRDefault="00845AA5" w:rsidP="00E67857">
      <w:pPr>
        <w:pStyle w:val="Heading3"/>
        <w:keepNext w:val="0"/>
        <w:widowControl w:val="0"/>
        <w:tabs>
          <w:tab w:val="left" w:pos="1134"/>
        </w:tabs>
        <w:spacing w:line="240" w:lineRule="auto"/>
        <w:ind w:firstLine="567"/>
        <w:jc w:val="both"/>
        <w:rPr>
          <w:rFonts w:ascii="GHEA Grapalat" w:hAnsi="GHEA Grapalat"/>
          <w:i w:val="0"/>
          <w:iCs/>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7F1E01">
        <w:rPr>
          <w:rFonts w:ascii="GHEA Grapalat" w:hAnsi="GHEA Grapalat"/>
          <w:i w:val="0"/>
          <w:iCs/>
        </w:rPr>
        <w:t xml:space="preserve">Предметом закупки является приобретение </w:t>
      </w:r>
      <w:r w:rsidR="00B26395" w:rsidRPr="00B26395">
        <w:rPr>
          <w:rFonts w:ascii="GHEA Grapalat" w:hAnsi="GHEA Grapalat"/>
          <w:i w:val="0"/>
          <w:iCs/>
        </w:rPr>
        <w:t>ремонтных работ по асфальт-бетонного покрития административного района Арабкир</w:t>
      </w:r>
      <w:r w:rsidR="00B26395" w:rsidRPr="007F1E01">
        <w:rPr>
          <w:rFonts w:ascii="GHEA Grapalat" w:hAnsi="GHEA Grapalat"/>
          <w:i w:val="0"/>
          <w:iCs/>
        </w:rPr>
        <w:t xml:space="preserve"> </w:t>
      </w:r>
      <w:r w:rsidR="004B77D0" w:rsidRPr="007F1E01">
        <w:rPr>
          <w:rFonts w:ascii="GHEA Grapalat" w:hAnsi="GHEA Grapalat"/>
          <w:i w:val="0"/>
          <w:iCs/>
        </w:rPr>
        <w:t>города Еревана</w:t>
      </w:r>
      <w:r w:rsidRPr="007F1E01">
        <w:rPr>
          <w:rFonts w:ascii="GHEA Grapalat" w:hAnsi="GHEA Grapalat"/>
          <w:i w:val="0"/>
          <w:iCs/>
        </w:rPr>
        <w:t xml:space="preserve">(далее — также </w:t>
      </w:r>
      <w:r w:rsidR="00EE6232" w:rsidRPr="007F1E01">
        <w:rPr>
          <w:rFonts w:ascii="GHEA Grapalat" w:hAnsi="GHEA Grapalat"/>
          <w:i w:val="0"/>
          <w:iCs/>
        </w:rPr>
        <w:t>работа</w:t>
      </w:r>
      <w:r w:rsidRPr="007F1E01">
        <w:rPr>
          <w:rFonts w:ascii="GHEA Grapalat" w:hAnsi="GHEA Grapalat"/>
          <w:i w:val="0"/>
          <w:iCs/>
        </w:rPr>
        <w:t xml:space="preserve">) для нужд </w:t>
      </w:r>
      <w:r w:rsidR="0010090F" w:rsidRPr="007F1E01">
        <w:rPr>
          <w:rFonts w:ascii="GHEA Grapalat" w:hAnsi="GHEA Grapalat"/>
          <w:i w:val="0"/>
          <w:iCs/>
        </w:rPr>
        <w:t>МЭРИИ Г.ЕРЕВАНА</w:t>
      </w:r>
      <w:r w:rsidRPr="007F1E01">
        <w:rPr>
          <w:rFonts w:ascii="GHEA Grapalat" w:hAnsi="GHEA Grapalat"/>
          <w:i w:val="0"/>
          <w:iCs/>
        </w:rPr>
        <w:t>, которые сгруппированы в лоты "</w:t>
      </w:r>
      <w:r w:rsidR="0048207B" w:rsidRPr="007F1E01">
        <w:rPr>
          <w:rFonts w:ascii="GHEA Grapalat" w:hAnsi="GHEA Grapalat"/>
          <w:i w:val="0"/>
          <w:iCs/>
        </w:rPr>
        <w:t>1</w:t>
      </w:r>
      <w:r w:rsidRPr="007F1E01">
        <w:rPr>
          <w:rFonts w:ascii="GHEA Grapalat" w:hAnsi="GHEA Grapalat"/>
          <w:i w:val="0"/>
          <w:iCs/>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E67857">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E67857">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E67857">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E67857">
            <w:pPr>
              <w:pStyle w:val="BodyTextIndent2"/>
              <w:widowControl w:val="0"/>
              <w:spacing w:line="240" w:lineRule="auto"/>
              <w:ind w:firstLine="0"/>
              <w:rPr>
                <w:rFonts w:ascii="GHEA Grapalat" w:hAnsi="GHEA Grapalat"/>
                <w:sz w:val="24"/>
                <w:szCs w:val="24"/>
                <w:u w:val="single"/>
              </w:rPr>
            </w:pPr>
          </w:p>
        </w:tc>
      </w:tr>
      <w:tr w:rsidR="00710894" w:rsidRPr="009044F1" w14:paraId="6D700080" w14:textId="77777777" w:rsidTr="00216275">
        <w:trPr>
          <w:jc w:val="center"/>
        </w:trPr>
        <w:tc>
          <w:tcPr>
            <w:tcW w:w="1331" w:type="dxa"/>
            <w:vAlign w:val="center"/>
          </w:tcPr>
          <w:p w14:paraId="35744E49" w14:textId="0B6F9460" w:rsidR="00710894" w:rsidRPr="003F04E2" w:rsidRDefault="00710894" w:rsidP="00E67857">
            <w:pPr>
              <w:pStyle w:val="BodyTextIndent2"/>
              <w:widowControl w:val="0"/>
              <w:spacing w:line="240" w:lineRule="auto"/>
              <w:ind w:firstLine="0"/>
              <w:jc w:val="center"/>
              <w:rPr>
                <w:rFonts w:ascii="GHEA Grapalat" w:hAnsi="GHEA Grapalat"/>
                <w:sz w:val="24"/>
                <w:szCs w:val="24"/>
                <w:lang w:val="hy-AM"/>
              </w:rPr>
            </w:pPr>
            <w:r>
              <w:rPr>
                <w:rFonts w:ascii="GHEA Grapalat" w:hAnsi="GHEA Grapalat"/>
                <w:sz w:val="24"/>
                <w:szCs w:val="24"/>
                <w:lang w:val="hy-AM"/>
              </w:rPr>
              <w:t>1</w:t>
            </w:r>
          </w:p>
        </w:tc>
        <w:tc>
          <w:tcPr>
            <w:tcW w:w="1728" w:type="dxa"/>
            <w:vAlign w:val="center"/>
          </w:tcPr>
          <w:p w14:paraId="49EC27A0" w14:textId="72C8A641" w:rsidR="00710894" w:rsidRPr="00B07413" w:rsidRDefault="00B26395" w:rsidP="00E67857">
            <w:pPr>
              <w:pStyle w:val="BodyTextIndent2"/>
              <w:widowControl w:val="0"/>
              <w:spacing w:line="240" w:lineRule="auto"/>
              <w:ind w:firstLine="0"/>
              <w:jc w:val="center"/>
              <w:rPr>
                <w:rFonts w:ascii="GHEA Grapalat" w:hAnsi="GHEA Grapalat" w:cs="Calibri"/>
                <w:color w:val="000000"/>
              </w:rPr>
            </w:pPr>
            <w:r>
              <w:rPr>
                <w:rFonts w:ascii="GHEA Grapalat" w:hAnsi="GHEA Grapalat"/>
              </w:rPr>
              <w:t>147,523,200</w:t>
            </w:r>
          </w:p>
        </w:tc>
        <w:tc>
          <w:tcPr>
            <w:tcW w:w="6175" w:type="dxa"/>
            <w:vAlign w:val="center"/>
          </w:tcPr>
          <w:p w14:paraId="03B90E8E" w14:textId="69F02665" w:rsidR="00710894" w:rsidRPr="00B26395" w:rsidRDefault="00B26395" w:rsidP="00E67857">
            <w:pPr>
              <w:pStyle w:val="BodyTextIndent2"/>
              <w:widowControl w:val="0"/>
              <w:spacing w:line="240" w:lineRule="auto"/>
              <w:ind w:firstLine="0"/>
              <w:rPr>
                <w:rFonts w:ascii="GHEA Grapalat" w:hAnsi="GHEA Grapalat"/>
                <w:bCs/>
                <w:iCs/>
                <w:sz w:val="22"/>
                <w:szCs w:val="22"/>
                <w:vertAlign w:val="subscript"/>
              </w:rPr>
            </w:pPr>
            <w:r w:rsidRPr="00B26395">
              <w:rPr>
                <w:rFonts w:ascii="GHEA Grapalat" w:hAnsi="GHEA Grapalat"/>
                <w:iCs/>
                <w:sz w:val="24"/>
                <w:szCs w:val="24"/>
              </w:rPr>
              <w:t>ремонтные работы по асфальт-бетонного покрития административного района Арабкир</w:t>
            </w:r>
          </w:p>
        </w:tc>
      </w:tr>
    </w:tbl>
    <w:p w14:paraId="36AF8C1F" w14:textId="77777777" w:rsidR="00096865" w:rsidRPr="009044F1" w:rsidRDefault="00816505"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E67857">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E67857">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E67857">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E67857">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E67857">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E67857">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E67857">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E67857">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E67857">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 xml:space="preserve">нарушил предусмотренное договором или принятое в рамках процесса </w:t>
      </w:r>
      <w:r>
        <w:rPr>
          <w:rFonts w:ascii="GHEA Grapalat" w:hAnsi="GHEA Grapalat" w:cs="Sylfaen"/>
        </w:rPr>
        <w:lastRenderedPageBreak/>
        <w:t>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E559F21" w:rsidR="00943D49" w:rsidRDefault="00943D49" w:rsidP="00E67857">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2524737A" w14:textId="77777777" w:rsidR="009C5430" w:rsidRPr="000C4D47" w:rsidRDefault="009C5430" w:rsidP="00E67857">
      <w:pPr>
        <w:pStyle w:val="ListParagraph"/>
        <w:widowControl w:val="0"/>
        <w:numPr>
          <w:ilvl w:val="0"/>
          <w:numId w:val="34"/>
        </w:numPr>
        <w:tabs>
          <w:tab w:val="left" w:pos="1134"/>
        </w:tabs>
        <w:jc w:val="both"/>
        <w:rPr>
          <w:rFonts w:ascii="GHEA Grapalat" w:hAnsi="GHEA Grapalat"/>
          <w:sz w:val="20"/>
          <w:szCs w:val="20"/>
        </w:rPr>
      </w:pPr>
      <w:r w:rsidRPr="000C4D47">
        <w:rPr>
          <w:rFonts w:ascii="GHEA Grapalat" w:hAnsi="GHEA Grapalat"/>
          <w:sz w:val="20"/>
          <w:szCs w:val="20"/>
          <w:lang w:val="hy-AM"/>
        </w:rPr>
        <w:t>7</w:t>
      </w:r>
      <w:r w:rsidRPr="000C4D47">
        <w:rPr>
          <w:rFonts w:ascii="GHEA Grapalat" w:hAnsi="GHEA Grapalat"/>
          <w:sz w:val="20"/>
          <w:szCs w:val="20"/>
        </w:rPr>
        <w:t>) которые на основании абзаца «е» подпункта 2 пункта 1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E67857">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94265C" w14:textId="77777777" w:rsidR="009C5430" w:rsidRPr="000C4D47"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2.3.</w:t>
      </w:r>
      <w:r w:rsidRPr="000C4D47">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0C4D47">
        <w:rPr>
          <w:rFonts w:ascii="GHEA Grapalat" w:hAnsi="GHEA Grapalat"/>
          <w:sz w:val="20"/>
          <w:szCs w:val="20"/>
          <w:lang w:val="hy-AM"/>
        </w:rPr>
        <w:t>817-</w:t>
      </w:r>
      <w:r w:rsidRPr="000C4D47">
        <w:rPr>
          <w:rFonts w:ascii="GHEA Grapalat" w:hAnsi="GHEA Grapalat"/>
          <w:sz w:val="20"/>
          <w:szCs w:val="20"/>
        </w:rPr>
        <w:t xml:space="preserve">А от </w:t>
      </w:r>
      <w:r w:rsidRPr="000C4D47">
        <w:rPr>
          <w:rFonts w:ascii="GHEA Grapalat" w:hAnsi="GHEA Grapalat"/>
          <w:sz w:val="20"/>
          <w:szCs w:val="20"/>
          <w:lang w:val="hy-AM"/>
        </w:rPr>
        <w:t>20.06.2025</w:t>
      </w:r>
      <w:r w:rsidRPr="000C4D47">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6190566F" w14:textId="77777777" w:rsidR="009C5430" w:rsidRPr="004D7DD1" w:rsidRDefault="009C5430" w:rsidP="00E67857">
      <w:pPr>
        <w:widowControl w:val="0"/>
        <w:tabs>
          <w:tab w:val="left" w:pos="1134"/>
        </w:tabs>
        <w:ind w:firstLine="567"/>
        <w:jc w:val="both"/>
        <w:rPr>
          <w:rFonts w:ascii="GHEA Grapalat" w:hAnsi="GHEA Grapalat"/>
          <w:sz w:val="20"/>
          <w:szCs w:val="20"/>
        </w:rPr>
      </w:pPr>
      <w:r w:rsidRPr="000C4D47">
        <w:rPr>
          <w:rFonts w:ascii="GHEA Grapalat" w:hAnsi="GHEA Grapalat"/>
          <w:sz w:val="20"/>
          <w:szCs w:val="20"/>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9044F1">
        <w:rPr>
          <w:rFonts w:ascii="GHEA Grapalat" w:hAnsi="GHEA Grapalat"/>
          <w:color w:val="000000"/>
        </w:rPr>
        <w:lastRenderedPageBreak/>
        <w:t>юридического лица;</w:t>
      </w:r>
    </w:p>
    <w:p w14:paraId="3959BED3" w14:textId="77777777" w:rsidR="00D5674E" w:rsidRPr="008842CE"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E67857">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E67857">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E67857">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E67857">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E67857">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E67857">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w:t>
      </w:r>
      <w:r w:rsidR="000A6B75" w:rsidRPr="009044F1">
        <w:rPr>
          <w:rFonts w:ascii="GHEA Grapalat" w:hAnsi="GHEA Grapalat"/>
          <w:sz w:val="24"/>
          <w:szCs w:val="24"/>
        </w:rPr>
        <w:lastRenderedPageBreak/>
        <w:t>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E67857">
      <w:pPr>
        <w:widowControl w:val="0"/>
        <w:jc w:val="center"/>
        <w:rPr>
          <w:rFonts w:ascii="GHEA Grapalat" w:hAnsi="GHEA Grapalat"/>
          <w:b/>
        </w:rPr>
      </w:pPr>
    </w:p>
    <w:p w14:paraId="52515570" w14:textId="77777777" w:rsidR="00813CE0" w:rsidRPr="00572A57" w:rsidRDefault="00ED2352" w:rsidP="00E67857">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E67857">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E67857">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E67857">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E67857">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E67857">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E67857">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E67857">
      <w:pPr>
        <w:widowControl w:val="0"/>
        <w:jc w:val="center"/>
        <w:rPr>
          <w:rFonts w:ascii="GHEA Grapalat" w:hAnsi="GHEA Grapalat"/>
          <w:b/>
        </w:rPr>
      </w:pPr>
    </w:p>
    <w:p w14:paraId="1683E855" w14:textId="77777777" w:rsidR="00096865" w:rsidRPr="00995804" w:rsidRDefault="00955A1E" w:rsidP="00E67857">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E67857">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E67857">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59AD92EC" w:rsidR="00096865" w:rsidRPr="005114D0" w:rsidRDefault="000946A3"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E36FF">
        <w:rPr>
          <w:rFonts w:ascii="GHEA Grapalat" w:hAnsi="GHEA Grapalat"/>
          <w:sz w:val="24"/>
          <w:szCs w:val="24"/>
        </w:rPr>
        <w:t>открытый конкурс</w:t>
      </w:r>
      <w:r w:rsidRPr="009044F1">
        <w:rPr>
          <w:rFonts w:ascii="GHEA Grapalat" w:hAnsi="GHEA Grapalat"/>
          <w:sz w:val="24"/>
          <w:szCs w:val="24"/>
        </w:rPr>
        <w:t>.</w:t>
      </w:r>
    </w:p>
    <w:p w14:paraId="2DAEAB8E" w14:textId="2DE1B6CC" w:rsidR="008B1605" w:rsidRPr="009044F1" w:rsidRDefault="00096865"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E67857">
        <w:rPr>
          <w:rFonts w:ascii="GHEA Grapalat" w:hAnsi="GHEA Grapalat"/>
          <w:b/>
          <w:i/>
          <w:iCs/>
          <w:lang w:val="hy-AM"/>
        </w:rPr>
        <w:t xml:space="preserve">11:00 </w:t>
      </w:r>
      <w:r w:rsidR="00601797" w:rsidRPr="00601797">
        <w:rPr>
          <w:rFonts w:ascii="GHEA Grapalat" w:hAnsi="GHEA Grapalat"/>
          <w:b/>
          <w:i/>
          <w:iCs/>
          <w:lang w:val="hy-AM"/>
        </w:rPr>
        <w:t xml:space="preserve">часов </w:t>
      </w:r>
      <w:r w:rsidR="004D75CE">
        <w:rPr>
          <w:rFonts w:ascii="GHEA Grapalat" w:hAnsi="GHEA Grapalat"/>
          <w:b/>
          <w:i/>
          <w:iCs/>
          <w:lang w:val="hy-AM"/>
        </w:rPr>
        <w:t>17</w:t>
      </w:r>
      <w:r w:rsidR="001E311B">
        <w:rPr>
          <w:rFonts w:ascii="GHEA Grapalat" w:hAnsi="GHEA Grapalat"/>
          <w:b/>
          <w:i/>
          <w:iCs/>
          <w:lang w:val="hy-AM"/>
        </w:rPr>
        <w:t>.0</w:t>
      </w:r>
      <w:r w:rsidR="007306BB">
        <w:rPr>
          <w:rFonts w:ascii="GHEA Grapalat" w:hAnsi="GHEA Grapalat"/>
          <w:b/>
          <w:i/>
          <w:iCs/>
        </w:rPr>
        <w:t>2</w:t>
      </w:r>
      <w:r w:rsidR="001E311B">
        <w:rPr>
          <w:rFonts w:ascii="GHEA Grapalat" w:hAnsi="GHEA Grapalat"/>
          <w:b/>
          <w:i/>
          <w:iCs/>
          <w:lang w:val="hy-AM"/>
        </w:rPr>
        <w:t>.2026</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E67857">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E67857">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E67857">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E67857">
      <w:pPr>
        <w:jc w:val="both"/>
        <w:rPr>
          <w:rFonts w:ascii="GHEA Grapalat" w:hAnsi="GHEA Grapalat"/>
          <w:lang w:val="hy-AM"/>
        </w:rPr>
      </w:pPr>
      <w:r>
        <w:rPr>
          <w:rFonts w:ascii="GHEA Grapalat" w:hAnsi="GHEA Grapalat"/>
        </w:rPr>
        <w:lastRenderedPageBreak/>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E67857">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E67857">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310B8C4" w14:textId="77777777" w:rsidR="00986774" w:rsidRDefault="00986774" w:rsidP="00E67857">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037A0A5" w14:textId="77777777" w:rsidR="006B54CE" w:rsidRDefault="006B54CE" w:rsidP="00E67857">
      <w:pPr>
        <w:widowControl w:val="0"/>
        <w:tabs>
          <w:tab w:val="left" w:pos="1134"/>
        </w:tabs>
        <w:ind w:firstLine="567"/>
        <w:jc w:val="both"/>
        <w:rPr>
          <w:rFonts w:ascii="GHEA Grapalat" w:hAnsi="GHEA Grapalat"/>
        </w:rPr>
      </w:pPr>
      <w:r>
        <w:rPr>
          <w:rFonts w:ascii="GHEA Grapalat" w:hAnsi="GHEA Grapalat"/>
        </w:rPr>
        <w:t>3</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sidRPr="000811C1">
        <w:rPr>
          <w:rFonts w:ascii="GHEA Grapalat" w:hAnsi="GHEA Grapalat"/>
        </w:rPr>
        <w:t xml:space="preserve">. </w:t>
      </w:r>
      <w:r>
        <w:rPr>
          <w:rStyle w:val="FootnoteReference"/>
          <w:rFonts w:ascii="GHEA Grapalat" w:hAnsi="GHEA Grapalat"/>
        </w:rPr>
        <w:footnoteReference w:customMarkFollows="1" w:id="5"/>
        <w:t>8</w:t>
      </w:r>
    </w:p>
    <w:p w14:paraId="511AB91A" w14:textId="77777777" w:rsidR="006B54CE" w:rsidRPr="00C23275" w:rsidRDefault="006B54CE" w:rsidP="00E67857">
      <w:pPr>
        <w:pStyle w:val="norm"/>
        <w:widowControl w:val="0"/>
        <w:tabs>
          <w:tab w:val="left" w:pos="1134"/>
        </w:tabs>
        <w:spacing w:line="240" w:lineRule="auto"/>
        <w:ind w:firstLine="567"/>
        <w:rPr>
          <w:rFonts w:ascii="GHEA Grapalat" w:hAnsi="GHEA Grapalat"/>
          <w:color w:val="FF0000"/>
        </w:rPr>
      </w:pPr>
      <w:r w:rsidRPr="00C23275">
        <w:rPr>
          <w:rFonts w:ascii="GHEA Grapalat" w:hAnsi="GHEA Grapalat"/>
          <w:color w:val="FF0000"/>
          <w:sz w:val="24"/>
          <w:szCs w:val="24"/>
        </w:rPr>
        <w:t>4) при закупке строительных работ</w:t>
      </w:r>
      <w:r w:rsidRPr="00C23275">
        <w:rPr>
          <w:rFonts w:ascii="GHEA Grapalat" w:hAnsi="GHEA Grapalat"/>
          <w:color w:val="FF0000"/>
        </w:rPr>
        <w:t xml:space="preserve">- </w:t>
      </w:r>
      <w:r w:rsidRPr="00C23275">
        <w:rPr>
          <w:rFonts w:ascii="GHEA Grapalat" w:hAnsi="GHEA Grapalat"/>
          <w:color w:val="FF0000"/>
          <w:sz w:val="24"/>
          <w:szCs w:val="24"/>
        </w:rPr>
        <w:t>утвержденое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Pr="00C23275">
        <w:rPr>
          <w:rStyle w:val="FootnoteReference"/>
          <w:rFonts w:ascii="GHEA Grapalat" w:hAnsi="GHEA Grapalat"/>
          <w:color w:val="FF0000"/>
        </w:rPr>
        <w:footnoteReference w:customMarkFollows="1" w:id="6"/>
        <w:t>9</w:t>
      </w:r>
    </w:p>
    <w:p w14:paraId="669FA25F" w14:textId="77777777" w:rsidR="000845F6" w:rsidRPr="009044F1" w:rsidRDefault="005F25EF" w:rsidP="00E67857">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E67857">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E67857">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E67857">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E67857">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E67857">
      <w:pPr>
        <w:pStyle w:val="norm"/>
        <w:widowControl w:val="0"/>
        <w:spacing w:line="240" w:lineRule="auto"/>
        <w:ind w:firstLine="0"/>
        <w:rPr>
          <w:rFonts w:ascii="GHEA Grapalat" w:hAnsi="GHEA Grapalat" w:cs="Sylfaen"/>
          <w:sz w:val="24"/>
          <w:szCs w:val="24"/>
        </w:rPr>
      </w:pPr>
    </w:p>
    <w:p w14:paraId="448029D7" w14:textId="77777777" w:rsidR="0049655D" w:rsidRDefault="00C90BCA" w:rsidP="00E67857">
      <w:pPr>
        <w:rPr>
          <w:rFonts w:ascii="GHEA Grapalat" w:hAnsi="GHEA Grapalat"/>
          <w:b/>
        </w:rPr>
      </w:pPr>
      <w:r>
        <w:rPr>
          <w:rFonts w:ascii="GHEA Grapalat" w:hAnsi="GHEA Grapalat"/>
          <w:b/>
        </w:rPr>
        <w:t>-----------------------------</w:t>
      </w:r>
    </w:p>
    <w:p w14:paraId="03D207CF" w14:textId="77777777" w:rsidR="00C90BCA" w:rsidDel="00B2007E" w:rsidRDefault="00C90BCA" w:rsidP="00E67857">
      <w:pPr>
        <w:widowControl w:val="0"/>
        <w:jc w:val="center"/>
        <w:rPr>
          <w:del w:id="4" w:author="Inesa Kocharyan" w:date="2022-03-25T12:10:00Z"/>
          <w:rFonts w:ascii="GHEA Grapalat" w:hAnsi="GHEA Grapalat"/>
          <w:b/>
        </w:rPr>
      </w:pPr>
    </w:p>
    <w:p w14:paraId="39BC9BF3" w14:textId="0E3E5A32" w:rsidR="00700398" w:rsidRDefault="00700398" w:rsidP="00E67857">
      <w:pPr>
        <w:rPr>
          <w:rFonts w:ascii="GHEA Grapalat" w:hAnsi="GHEA Grapalat"/>
          <w:b/>
        </w:rPr>
      </w:pPr>
    </w:p>
    <w:p w14:paraId="13B7924C" w14:textId="77777777" w:rsidR="00A45946" w:rsidRPr="009044F1" w:rsidRDefault="00333B85" w:rsidP="00E67857">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9EAAFE4" w14:textId="77777777" w:rsidR="006B54CE" w:rsidRPr="009044F1" w:rsidRDefault="006B54CE" w:rsidP="00E67857">
      <w:pPr>
        <w:widowControl w:val="0"/>
        <w:tabs>
          <w:tab w:val="left" w:pos="1134"/>
        </w:tabs>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стоимости </w:t>
      </w:r>
      <w:r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6ABCFB"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Pr>
          <w:rFonts w:ascii="GHEA Grapalat" w:hAnsi="GHEA Grapalat"/>
          <w:sz w:val="24"/>
          <w:szCs w:val="24"/>
        </w:rPr>
        <w:t>При этом:</w:t>
      </w:r>
    </w:p>
    <w:p w14:paraId="08E0CC78"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3310BE8F" w14:textId="77777777" w:rsidR="006B54CE" w:rsidRPr="001200A7" w:rsidRDefault="006B54CE" w:rsidP="00E67857">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46B38CF" w14:textId="77777777" w:rsidR="006B54CE" w:rsidRPr="001200A7" w:rsidRDefault="006B54CE" w:rsidP="00E67857">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406F3444"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0534F118"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5B11D7C5"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568F874B" w14:textId="77777777" w:rsidR="006B54CE" w:rsidRPr="001200A7" w:rsidRDefault="006B54CE" w:rsidP="00E67857">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5B462335" w14:textId="77777777" w:rsidR="006B54CE" w:rsidRPr="00D3308C" w:rsidRDefault="006B54CE" w:rsidP="00E67857">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2CC195BA" w14:textId="77777777" w:rsidR="006B54CE" w:rsidRPr="00ED437B"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1999C283"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7C912" w14:textId="77777777" w:rsidR="006B54CE" w:rsidRPr="00ED437B"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1D799B32"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5D4396F8" w14:textId="77777777" w:rsidR="006B54CE" w:rsidRDefault="006B54CE"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5037EB7" w14:textId="77777777" w:rsidR="006B54CE" w:rsidRPr="009044F1" w:rsidRDefault="006B54CE" w:rsidP="00E67857">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7220E50E" w14:textId="77777777" w:rsidR="006B54CE" w:rsidRPr="009044F1" w:rsidRDefault="006B54CE"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E67857">
      <w:pPr>
        <w:jc w:val="center"/>
        <w:rPr>
          <w:rFonts w:ascii="GHEA Grapalat" w:hAnsi="GHEA Grapalat"/>
          <w:b/>
        </w:rPr>
      </w:pPr>
    </w:p>
    <w:p w14:paraId="678321DC" w14:textId="77777777" w:rsidR="00096865" w:rsidRPr="00230D36" w:rsidRDefault="00220C7C" w:rsidP="00E67857">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E67857">
      <w:pPr>
        <w:jc w:val="center"/>
        <w:rPr>
          <w:rFonts w:ascii="GHEA Grapalat" w:hAnsi="GHEA Grapalat"/>
          <w:b/>
        </w:rPr>
      </w:pPr>
    </w:p>
    <w:p w14:paraId="7D88709A" w14:textId="77777777" w:rsidR="00096865" w:rsidRPr="00AA7117" w:rsidRDefault="00220C7C" w:rsidP="00E67857">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E67857">
      <w:pPr>
        <w:widowControl w:val="0"/>
        <w:ind w:firstLine="567"/>
        <w:jc w:val="center"/>
        <w:rPr>
          <w:rFonts w:ascii="GHEA Grapalat" w:hAnsi="GHEA Grapalat"/>
          <w:b/>
        </w:rPr>
      </w:pPr>
    </w:p>
    <w:p w14:paraId="5FEB0B5B" w14:textId="352D4580" w:rsidR="00096865" w:rsidRPr="00221C7B" w:rsidRDefault="000D701E" w:rsidP="00E67857">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E67857">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w:t>
      </w:r>
      <w:r w:rsidR="008463FB">
        <w:rPr>
          <w:rFonts w:ascii="GHEA Grapalat" w:hAnsi="GHEA Grapalat"/>
        </w:rPr>
        <w:lastRenderedPageBreak/>
        <w:t>(Приложение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E67857">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1FC1F9AC" w:rsidR="009E21BA" w:rsidRDefault="009E21BA" w:rsidP="00E67857">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1C6817D5" w14:textId="77777777" w:rsidR="00110AD8" w:rsidRPr="00EF725E" w:rsidRDefault="00110AD8" w:rsidP="00E67857">
      <w:pPr>
        <w:widowControl w:val="0"/>
        <w:tabs>
          <w:tab w:val="left" w:pos="1134"/>
        </w:tabs>
        <w:ind w:firstLine="567"/>
        <w:jc w:val="both"/>
        <w:rPr>
          <w:rFonts w:ascii="GHEA Grapalat" w:hAnsi="GHEA Grapalat"/>
        </w:rPr>
      </w:pPr>
      <w:r w:rsidRPr="00541249">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rPr>
        <w:t>:</w:t>
      </w:r>
    </w:p>
    <w:p w14:paraId="606713C7" w14:textId="77777777" w:rsidR="00110AD8" w:rsidRDefault="00110AD8" w:rsidP="00E67857">
      <w:pPr>
        <w:widowControl w:val="0"/>
        <w:tabs>
          <w:tab w:val="left" w:pos="1134"/>
        </w:tabs>
        <w:ind w:firstLine="567"/>
        <w:jc w:val="both"/>
        <w:rPr>
          <w:rFonts w:ascii="GHEA Grapalat" w:hAnsi="GHEA Grapalat"/>
        </w:rPr>
      </w:pPr>
      <w:r w:rsidRPr="00541249">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541249">
        <w:rPr>
          <w:rFonts w:ascii="GHEA Grapalat" w:hAnsi="GHEA Grapalat"/>
        </w:rPr>
        <w:t xml:space="preserve"> </w:t>
      </w:r>
      <w:r>
        <w:rPr>
          <w:rFonts w:ascii="GHEA Grapalat" w:hAnsi="GHEA Grapalat"/>
        </w:rPr>
        <w:t>РА,</w:t>
      </w:r>
      <w:r w:rsidRPr="003226FA">
        <w:rPr>
          <w:rFonts w:ascii="GHEA Grapalat" w:hAnsi="GHEA Grapalat"/>
        </w:rPr>
        <w:t xml:space="preserve"> </w:t>
      </w:r>
      <w:r w:rsidRPr="00541249">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541249">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541249">
        <w:rPr>
          <w:rFonts w:ascii="GHEA Grapalat" w:hAnsi="GHEA Grapalat"/>
        </w:rPr>
        <w:t xml:space="preserve">, </w:t>
      </w:r>
    </w:p>
    <w:p w14:paraId="6D6EAB7B" w14:textId="77777777" w:rsidR="00110AD8" w:rsidRPr="00541249" w:rsidRDefault="00110AD8" w:rsidP="00E67857">
      <w:pPr>
        <w:widowControl w:val="0"/>
        <w:tabs>
          <w:tab w:val="left" w:pos="1134"/>
        </w:tabs>
        <w:ind w:firstLine="567"/>
        <w:jc w:val="both"/>
        <w:rPr>
          <w:ins w:id="5" w:author="Vardan" w:date="2023-07-06T21:55:00Z"/>
          <w:rFonts w:ascii="GHEA Grapalat" w:hAnsi="GHEA Grapalat"/>
        </w:rPr>
      </w:pPr>
      <w:r w:rsidRPr="00541249">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541249">
        <w:rPr>
          <w:rFonts w:ascii="GHEA Grapalat" w:hAnsi="GHEA Grapalat"/>
        </w:rPr>
        <w:t xml:space="preserve"> выдавш</w:t>
      </w:r>
      <w:r>
        <w:rPr>
          <w:rFonts w:ascii="GHEA Grapalat" w:hAnsi="GHEA Grapalat"/>
        </w:rPr>
        <w:t xml:space="preserve">ий </w:t>
      </w:r>
      <w:r w:rsidRPr="00541249">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9403F1" w14:textId="77777777" w:rsidR="00110AD8" w:rsidRPr="009044F1" w:rsidRDefault="00110AD8" w:rsidP="00E67857">
      <w:pPr>
        <w:widowControl w:val="0"/>
        <w:ind w:firstLine="567"/>
        <w:jc w:val="both"/>
        <w:rPr>
          <w:rFonts w:ascii="GHEA Grapalat" w:hAnsi="GHEA Grapalat" w:cs="Sylfaen"/>
        </w:rPr>
      </w:pPr>
    </w:p>
    <w:p w14:paraId="70C79345" w14:textId="77777777" w:rsidR="000A7528" w:rsidRPr="00681F45" w:rsidRDefault="00283198" w:rsidP="00E67857">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E67857">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E67857">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xml:space="preserve">, то обеспечение заявки выплачивается только в размере обеспечения, </w:t>
      </w:r>
      <w:r w:rsidR="00733993" w:rsidRPr="00BB7860">
        <w:rPr>
          <w:rFonts w:ascii="GHEA Grapalat" w:hAnsi="GHEA Grapalat"/>
        </w:rPr>
        <w:lastRenderedPageBreak/>
        <w:t>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E67857">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0E7988C4" w:rsidR="0063461E" w:rsidRDefault="00283198" w:rsidP="00E67857">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2768AD" w:rsidRPr="002768AD">
        <w:rPr>
          <w:rFonts w:ascii="GHEA Grapalat" w:hAnsi="GHEA Grapalat"/>
          <w:b/>
          <w:bCs/>
          <w:i/>
        </w:rPr>
        <w:t>120 (сто двадцати)</w:t>
      </w:r>
      <w:r w:rsidR="0024583E" w:rsidRPr="0024583E">
        <w:rPr>
          <w:rFonts w:ascii="GHEA Grapalat" w:hAnsi="GHEA Grapalat"/>
          <w:b/>
          <w:bCs/>
          <w:i/>
        </w:rPr>
        <w:t xml:space="preserve"> рабочих дней</w:t>
      </w:r>
      <w:r w:rsidRPr="009044F1">
        <w:rPr>
          <w:rFonts w:ascii="GHEA Grapalat" w:hAnsi="GHEA Grapalat"/>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3F21B765" w14:textId="77777777" w:rsidR="001A6D39" w:rsidRDefault="001A6D39" w:rsidP="00E67857">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w:t>
      </w:r>
      <w:r w:rsidRPr="009F7FAF">
        <w:rPr>
          <w:rFonts w:ascii="GHEA Grapalat" w:hAnsi="GHEA Grapalat"/>
        </w:rPr>
        <w:t xml:space="preserve"> </w:t>
      </w:r>
      <w:r>
        <w:rPr>
          <w:rFonts w:ascii="GHEA Grapalat" w:hAnsi="GHEA Grapalat"/>
        </w:rPr>
        <w:t>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62808D14" w14:textId="77777777" w:rsidR="0093721E" w:rsidRPr="00521B73" w:rsidRDefault="0093721E" w:rsidP="00E67857">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E67857">
      <w:pPr>
        <w:rPr>
          <w:rFonts w:ascii="GHEA Grapalat" w:hAnsi="GHEA Grapalat" w:cs="Sylfaen"/>
        </w:rPr>
      </w:pPr>
    </w:p>
    <w:p w14:paraId="3EF3263E" w14:textId="77777777" w:rsidR="00096865" w:rsidRPr="009044F1" w:rsidRDefault="00E70FC4" w:rsidP="00E67857">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3071158D" w:rsidR="00096865" w:rsidRPr="009044F1" w:rsidRDefault="00FD2748" w:rsidP="00E67857">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E67857">
        <w:rPr>
          <w:rFonts w:ascii="GHEA Grapalat" w:hAnsi="GHEA Grapalat"/>
          <w:b/>
          <w:lang w:val="hy-AM"/>
        </w:rPr>
        <w:t xml:space="preserve">11:00 </w:t>
      </w:r>
      <w:r w:rsidR="00601797" w:rsidRPr="00601797">
        <w:rPr>
          <w:rFonts w:ascii="GHEA Grapalat" w:hAnsi="GHEA Grapalat"/>
          <w:b/>
          <w:lang w:val="hy-AM"/>
        </w:rPr>
        <w:t xml:space="preserve">часов </w:t>
      </w:r>
      <w:r w:rsidR="004D75CE">
        <w:rPr>
          <w:rFonts w:ascii="GHEA Grapalat" w:hAnsi="GHEA Grapalat"/>
          <w:b/>
          <w:lang w:val="hy-AM"/>
        </w:rPr>
        <w:t>17</w:t>
      </w:r>
      <w:r w:rsidR="001E311B">
        <w:rPr>
          <w:rFonts w:ascii="GHEA Grapalat" w:hAnsi="GHEA Grapalat"/>
          <w:b/>
          <w:lang w:val="hy-AM"/>
        </w:rPr>
        <w:t>.0</w:t>
      </w:r>
      <w:r w:rsidR="008E07C5">
        <w:rPr>
          <w:rFonts w:ascii="GHEA Grapalat" w:hAnsi="GHEA Grapalat"/>
          <w:b/>
        </w:rPr>
        <w:t>2</w:t>
      </w:r>
      <w:r w:rsidR="001E311B">
        <w:rPr>
          <w:rFonts w:ascii="GHEA Grapalat" w:hAnsi="GHEA Grapalat"/>
          <w:b/>
          <w:lang w:val="hy-AM"/>
        </w:rPr>
        <w:t>.2026</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4C0C4E8B"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0F2E1473"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w:t>
      </w:r>
      <w:r w:rsidRPr="009044F1">
        <w:rPr>
          <w:rFonts w:ascii="GHEA Grapalat" w:hAnsi="GHEA Grapalat"/>
        </w:rPr>
        <w:lastRenderedPageBreak/>
        <w:t xml:space="preserve">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5D32D1B" w14:textId="77777777" w:rsidR="001A6D39" w:rsidRPr="009044F1" w:rsidRDefault="001A6D39" w:rsidP="00E67857">
      <w:pPr>
        <w:widowControl w:val="0"/>
        <w:tabs>
          <w:tab w:val="left" w:pos="1134"/>
        </w:tabs>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417660E4" w14:textId="77777777" w:rsidR="001A6D39" w:rsidRPr="002A665D" w:rsidRDefault="001A6D39" w:rsidP="00E67857">
      <w:pPr>
        <w:widowControl w:val="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 xml:space="preserve">двадцати </w:t>
      </w:r>
      <w:r w:rsidRPr="009044F1">
        <w:rPr>
          <w:rFonts w:ascii="GHEA Grapalat" w:hAnsi="GHEA Grapalat"/>
        </w:rPr>
        <w:t>рабочих дней.</w:t>
      </w:r>
    </w:p>
    <w:p w14:paraId="756FDCDF" w14:textId="77777777" w:rsidR="001A6D39" w:rsidRPr="009044F1" w:rsidRDefault="001A6D39" w:rsidP="00E67857">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Pr>
          <w:rFonts w:ascii="GHEA Grapalat" w:hAnsi="GHEA Grapalat"/>
        </w:rPr>
        <w:t xml:space="preserve"> 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F79533E"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4C7B51A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у и </w:t>
      </w:r>
      <w:r w:rsidRPr="003F64C5">
        <w:rPr>
          <w:rFonts w:ascii="GHEA Grapalat" w:hAnsi="GHEA Grapalat"/>
          <w:sz w:val="24"/>
          <w:szCs w:val="24"/>
        </w:rPr>
        <w:t>непризнанны</w:t>
      </w:r>
      <w:r>
        <w:rPr>
          <w:rFonts w:ascii="GHEA Grapalat" w:hAnsi="GHEA Grapalat"/>
          <w:sz w:val="24"/>
          <w:szCs w:val="24"/>
        </w:rPr>
        <w:t>х таковыми</w:t>
      </w:r>
      <w:r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E67857">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6C03FAEF" w14:textId="77777777" w:rsidR="001A6D39" w:rsidRPr="00186559"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участника и </w:t>
      </w:r>
      <w:r w:rsidRPr="009044F1">
        <w:rPr>
          <w:rFonts w:ascii="GHEA Grapalat" w:hAnsi="GHEA Grapalat"/>
          <w:sz w:val="24"/>
          <w:szCs w:val="24"/>
        </w:rPr>
        <w:t>участников</w:t>
      </w:r>
      <w:r>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w:t>
      </w:r>
      <w:r w:rsidRPr="00F5168A">
        <w:rPr>
          <w:rFonts w:ascii="GHEA Grapalat" w:hAnsi="GHEA Grapalat"/>
          <w:sz w:val="24"/>
          <w:szCs w:val="24"/>
        </w:rPr>
        <w:t xml:space="preserve">При </w:t>
      </w:r>
      <w:r>
        <w:rPr>
          <w:rFonts w:ascii="GHEA Grapalat" w:hAnsi="GHEA Grapalat"/>
          <w:sz w:val="24"/>
          <w:szCs w:val="24"/>
        </w:rPr>
        <w:t>за</w:t>
      </w:r>
      <w:r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Pr>
          <w:rFonts w:ascii="GHEA Grapalat" w:hAnsi="GHEA Grapalat"/>
          <w:sz w:val="24"/>
          <w:szCs w:val="24"/>
        </w:rPr>
        <w:t xml:space="preserve">приглашения. </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6FBE89FF"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х таковыми</w:t>
      </w:r>
      <w:r w:rsidRPr="00A46A54">
        <w:rPr>
          <w:rFonts w:ascii="GHEA Grapalat" w:hAnsi="GHEA Grapalat"/>
          <w:sz w:val="24"/>
          <w:szCs w:val="24"/>
        </w:rPr>
        <w:t xml:space="preserve">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w:t>
      </w:r>
      <w:r w:rsidRPr="009044F1">
        <w:rPr>
          <w:rFonts w:ascii="GHEA Grapalat" w:hAnsi="GHEA Grapalat"/>
          <w:sz w:val="24"/>
          <w:szCs w:val="24"/>
        </w:rPr>
        <w:lastRenderedPageBreak/>
        <w:t>полномочием представители)</w:t>
      </w:r>
      <w:r w:rsidRPr="00872A26">
        <w:rPr>
          <w:rFonts w:ascii="GHEA Grapalat" w:hAnsi="GHEA Grapalat"/>
          <w:sz w:val="24"/>
          <w:szCs w:val="24"/>
        </w:rPr>
        <w:t xml:space="preserve"> </w:t>
      </w:r>
      <w:r w:rsidRPr="009044F1">
        <w:rPr>
          <w:rFonts w:ascii="GHEA Grapalat" w:hAnsi="GHEA Grapalat"/>
          <w:sz w:val="24"/>
          <w:szCs w:val="24"/>
        </w:rPr>
        <w:t>присутствуют</w:t>
      </w:r>
      <w:r w:rsidRPr="00872A26">
        <w:rPr>
          <w:rFonts w:ascii="GHEA Grapalat" w:hAnsi="GHEA Grapalat"/>
          <w:sz w:val="24"/>
          <w:szCs w:val="24"/>
        </w:rPr>
        <w:t xml:space="preserve"> </w:t>
      </w:r>
      <w:r w:rsidRPr="009044F1">
        <w:rPr>
          <w:rFonts w:ascii="GHEA Grapalat" w:hAnsi="GHEA Grapalat"/>
          <w:sz w:val="24"/>
          <w:szCs w:val="24"/>
        </w:rPr>
        <w:t>на заседании,</w:t>
      </w:r>
    </w:p>
    <w:p w14:paraId="7BC1007B"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w:t>
      </w:r>
      <w:r>
        <w:rPr>
          <w:rFonts w:ascii="GHEA Grapalat" w:hAnsi="GHEA Grapalat"/>
          <w:sz w:val="24"/>
          <w:szCs w:val="24"/>
        </w:rPr>
        <w:t xml:space="preserve"> 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363C70D6" w14:textId="77777777" w:rsidR="001A6D39" w:rsidRPr="00A50C53"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47C188D9"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66ABD521"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r w:rsidRPr="00121F1F">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91C4D32"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DCA5AD1" w14:textId="77777777" w:rsidR="001A6D39" w:rsidRPr="009044F1" w:rsidRDefault="001A6D39" w:rsidP="00E67857">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70AF418" w14:textId="77777777" w:rsidR="001A6D39" w:rsidRPr="009044F1" w:rsidRDefault="001A6D39" w:rsidP="00E67857">
      <w:pPr>
        <w:widowControl w:val="0"/>
        <w:tabs>
          <w:tab w:val="left" w:pos="1134"/>
        </w:tabs>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5A431369" w14:textId="77777777" w:rsidR="001A6D39"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lastRenderedPageBreak/>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A4C830D" w14:textId="77777777" w:rsidR="001A6D39" w:rsidRPr="00AA7117" w:rsidRDefault="001A6D39" w:rsidP="00E67857">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444C76BE" w14:textId="77777777" w:rsidR="001A6D39"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44743BE1" w14:textId="77777777" w:rsidR="001A6D39" w:rsidRPr="00CE18BF"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Pr="005114D0">
        <w:rPr>
          <w:rFonts w:ascii="GHEA Grapalat" w:hAnsi="GHEA Grapalat"/>
          <w:sz w:val="24"/>
          <w:szCs w:val="24"/>
        </w:rPr>
        <w:tab/>
      </w:r>
      <w:r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CE18BF" w:rsidDel="00A5199D">
        <w:rPr>
          <w:rFonts w:ascii="GHEA Grapalat" w:hAnsi="GHEA Grapalat"/>
          <w:sz w:val="24"/>
          <w:szCs w:val="24"/>
        </w:rPr>
        <w:t xml:space="preserve"> </w:t>
      </w:r>
      <w:r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A29ECF2"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573E151"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997E5B8"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5354C971" w14:textId="77777777" w:rsidR="001A6D39" w:rsidRPr="009044F1" w:rsidRDefault="001A6D39" w:rsidP="00E67857">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w:t>
      </w:r>
      <w:r w:rsidRPr="009044F1">
        <w:rPr>
          <w:rFonts w:ascii="GHEA Grapalat" w:hAnsi="GHEA Grapalat"/>
          <w:sz w:val="24"/>
          <w:szCs w:val="24"/>
        </w:rPr>
        <w:lastRenderedPageBreak/>
        <w:t>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6C0C8CB" w14:textId="77777777" w:rsidR="001A6D39" w:rsidRPr="00110330" w:rsidRDefault="001A6D39" w:rsidP="00E67857">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sidRPr="00110330">
        <w:t xml:space="preserve"> </w:t>
      </w:r>
      <w:r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5CE3FE4B" w14:textId="77777777" w:rsidR="001A6D39" w:rsidRPr="00110330" w:rsidRDefault="001A6D39" w:rsidP="00E67857">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319F687A" w14:textId="77777777" w:rsidR="001A6D39" w:rsidRPr="00110330"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B77D302" w14:textId="77777777" w:rsidR="001A6D39" w:rsidRDefault="001A6D39" w:rsidP="00E67857">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EE6C087" w14:textId="77777777" w:rsidR="001A6D39" w:rsidRPr="00793DC2" w:rsidRDefault="001A6D39" w:rsidP="00E67857">
      <w:pPr>
        <w:widowControl w:val="0"/>
        <w:tabs>
          <w:tab w:val="left" w:pos="1134"/>
        </w:tabs>
        <w:ind w:left="-360"/>
        <w:jc w:val="both"/>
        <w:rPr>
          <w:rFonts w:ascii="GHEA Grapalat" w:hAnsi="GHEA Grapalat"/>
        </w:rPr>
      </w:pPr>
      <w:r>
        <w:rPr>
          <w:rFonts w:ascii="GHEA Grapalat" w:hAnsi="GHEA Grapalat" w:cs="Sylfaen"/>
          <w:color w:val="FF0000"/>
        </w:rPr>
        <w:t xml:space="preserve">          </w:t>
      </w:r>
      <w:r w:rsidRPr="00793DC2">
        <w:rPr>
          <w:rFonts w:ascii="GHEA Grapalat" w:hAnsi="GHEA Grapalat" w:cs="Sylfaen"/>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w:t>
      </w:r>
      <w:r w:rsidRPr="00793DC2">
        <w:rPr>
          <w:rFonts w:ascii="GHEA Grapalat" w:hAnsi="GHEA Grapalat" w:cs="Sylfaen"/>
        </w:rPr>
        <w:lastRenderedPageBreak/>
        <w:t>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F2307BE" w14:textId="77777777" w:rsidR="001A6D39" w:rsidRPr="009044F1" w:rsidRDefault="001A6D39" w:rsidP="00E67857">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2DED0427" w14:textId="77777777" w:rsidR="001A6D39" w:rsidRDefault="001A6D39" w:rsidP="00E67857">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78C51705" w14:textId="77777777" w:rsidR="001A6D39" w:rsidRPr="001439BD" w:rsidRDefault="001A6D39" w:rsidP="00E67857">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C110644" w14:textId="77777777" w:rsidR="001A6D39" w:rsidRPr="009044F1" w:rsidRDefault="001A6D39" w:rsidP="00E67857">
      <w:pPr>
        <w:widowControl w:val="0"/>
        <w:tabs>
          <w:tab w:val="left" w:pos="1276"/>
        </w:tabs>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742A2475" w14:textId="77777777" w:rsidR="001A6D39" w:rsidRPr="009044F1" w:rsidRDefault="001A6D39" w:rsidP="00E67857">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FC5A0D5" w14:textId="77777777" w:rsidR="001A6D39" w:rsidRPr="00D3436F"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BB7B677" w14:textId="77777777" w:rsidR="001A6D39" w:rsidRPr="008A3C60" w:rsidRDefault="001A6D39" w:rsidP="00E67857">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3E97C212" w14:textId="77777777" w:rsidR="001A6D39" w:rsidRPr="009044F1" w:rsidRDefault="001A6D39" w:rsidP="00E67857">
      <w:pPr>
        <w:widowControl w:val="0"/>
        <w:tabs>
          <w:tab w:val="left" w:pos="1276"/>
        </w:tabs>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sidRPr="00246C8C">
        <w:rPr>
          <w:rFonts w:ascii="GHEA Grapalat" w:hAnsi="GHEA Grapalat"/>
        </w:rPr>
        <w:t>19</w:t>
      </w:r>
      <w:r w:rsidRPr="009044F1">
        <w:rPr>
          <w:rFonts w:ascii="GHEA Grapalat" w:hAnsi="GHEA Grapalat"/>
        </w:rPr>
        <w:t xml:space="preserve"> части 1 настоящего Приглашения.</w:t>
      </w:r>
    </w:p>
    <w:p w14:paraId="5EFCF72B"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A3032A" w14:textId="77777777" w:rsidR="001A6D39" w:rsidRPr="005114D0" w:rsidRDefault="001A6D39" w:rsidP="00E67857">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DBD343A" w14:textId="77777777" w:rsidR="001A6D39" w:rsidRPr="00374F4A" w:rsidRDefault="001A6D39" w:rsidP="00E67857">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0E898A56" w14:textId="77777777" w:rsidR="001A6D39" w:rsidRPr="009044F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D8CC30F" w14:textId="77777777" w:rsidR="001A6D39" w:rsidRPr="009044F1" w:rsidRDefault="001A6D39" w:rsidP="00E67857">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2C23EAAC" w14:textId="77777777" w:rsidR="001A6D39" w:rsidRPr="009044F1" w:rsidRDefault="001A6D39" w:rsidP="00E67857">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EE8240" w14:textId="77777777" w:rsidR="001A6D39" w:rsidRPr="000811C1" w:rsidRDefault="001A6D39" w:rsidP="00E67857">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7107D32C" w14:textId="77777777" w:rsidR="001A6D39" w:rsidRPr="009044F1" w:rsidRDefault="001A6D39" w:rsidP="00E67857">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3D3DFD" w14:textId="24DFC9AD" w:rsidR="001A6D39" w:rsidRDefault="001A6D39" w:rsidP="00E67857">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Pr="001A6D39">
        <w:rPr>
          <w:rFonts w:ascii="GHEA Grapalat" w:hAnsi="GHEA Grapalat"/>
          <w:sz w:val="24"/>
          <w:szCs w:val="24"/>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4C7FE841"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1FDDB2E" w14:textId="77777777" w:rsidR="001A6D39" w:rsidRDefault="001A6D39" w:rsidP="00E67857">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CE5E2F" w14:textId="77777777" w:rsidR="001A6D39" w:rsidRPr="00A835E3" w:rsidRDefault="001A6D39" w:rsidP="00E67857">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E67857">
      <w:pPr>
        <w:widowControl w:val="0"/>
        <w:jc w:val="center"/>
        <w:rPr>
          <w:rFonts w:ascii="GHEA Grapalat" w:hAnsi="GHEA Grapalat"/>
          <w:b/>
        </w:rPr>
      </w:pPr>
    </w:p>
    <w:p w14:paraId="299DB22A" w14:textId="77777777" w:rsidR="00B73109" w:rsidRDefault="00B73109" w:rsidP="00E67857">
      <w:pPr>
        <w:widowControl w:val="0"/>
        <w:jc w:val="center"/>
        <w:rPr>
          <w:rFonts w:ascii="GHEA Grapalat" w:hAnsi="GHEA Grapalat"/>
          <w:b/>
        </w:rPr>
      </w:pPr>
    </w:p>
    <w:p w14:paraId="21C8BADE" w14:textId="77777777" w:rsidR="000313A6" w:rsidRDefault="00AA0AD8" w:rsidP="00E67857">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E67857">
      <w:pPr>
        <w:widowControl w:val="0"/>
        <w:jc w:val="center"/>
        <w:rPr>
          <w:rFonts w:ascii="GHEA Grapalat" w:hAnsi="GHEA Grapalat" w:cs="Arial"/>
          <w:b/>
          <w:iCs/>
        </w:rPr>
      </w:pPr>
    </w:p>
    <w:p w14:paraId="4FC7EE06"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6"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w:t>
      </w:r>
      <w:r w:rsidRPr="009044F1">
        <w:rPr>
          <w:rFonts w:ascii="GHEA Grapalat" w:hAnsi="GHEA Grapalat"/>
        </w:rPr>
        <w:lastRenderedPageBreak/>
        <w:t xml:space="preserve">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E67857">
      <w:pPr>
        <w:widowControl w:val="0"/>
        <w:ind w:firstLine="567"/>
        <w:jc w:val="both"/>
        <w:rPr>
          <w:ins w:id="7"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E67857">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E67857">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E67857">
      <w:pPr>
        <w:widowControl w:val="0"/>
        <w:jc w:val="center"/>
        <w:rPr>
          <w:rFonts w:ascii="GHEA Grapalat" w:hAnsi="GHEA Grapalat"/>
          <w:b/>
        </w:rPr>
      </w:pPr>
    </w:p>
    <w:p w14:paraId="07EA29F4" w14:textId="77777777" w:rsidR="00B73109" w:rsidRDefault="00B73109" w:rsidP="00E67857">
      <w:pPr>
        <w:widowControl w:val="0"/>
        <w:jc w:val="center"/>
        <w:rPr>
          <w:rFonts w:ascii="GHEA Grapalat" w:hAnsi="GHEA Grapalat"/>
          <w:b/>
        </w:rPr>
      </w:pPr>
    </w:p>
    <w:p w14:paraId="3D5820A6" w14:textId="77777777" w:rsidR="00546AA0" w:rsidRDefault="00030D40" w:rsidP="00E67857">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E67857">
      <w:pPr>
        <w:widowControl w:val="0"/>
        <w:jc w:val="center"/>
        <w:rPr>
          <w:rFonts w:ascii="GHEA Grapalat" w:hAnsi="GHEA Grapalat"/>
          <w:b/>
        </w:rPr>
      </w:pPr>
    </w:p>
    <w:p w14:paraId="2CB53DC9" w14:textId="77777777" w:rsidR="00B73109" w:rsidRPr="00572A57" w:rsidRDefault="00B73109" w:rsidP="00E67857">
      <w:pPr>
        <w:widowControl w:val="0"/>
        <w:jc w:val="center"/>
        <w:rPr>
          <w:rFonts w:ascii="GHEA Grapalat" w:hAnsi="GHEA Grapalat"/>
          <w:b/>
        </w:rPr>
      </w:pPr>
    </w:p>
    <w:p w14:paraId="40101246" w14:textId="77777777" w:rsidR="00096865" w:rsidRDefault="00030D40" w:rsidP="00E67857">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 xml:space="preserve">дня его </w:t>
      </w:r>
      <w:r w:rsidR="007966BA" w:rsidRPr="00681C1F">
        <w:rPr>
          <w:rFonts w:ascii="GHEA Grapalat" w:hAnsi="GHEA Grapalat"/>
          <w:color w:val="000000" w:themeColor="text1"/>
        </w:rPr>
        <w:lastRenderedPageBreak/>
        <w:t>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30D3B3AB" w:rsidR="003F24FF" w:rsidRPr="00572A57" w:rsidRDefault="00A6609C" w:rsidP="00E67857">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1181C" w:rsidRPr="0031181C">
        <w:rPr>
          <w:rFonts w:ascii="GHEA Grapalat" w:hAnsi="GHEA Grapalat"/>
          <w:b/>
          <w:bCs/>
        </w:rPr>
        <w:t>30</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Pr>
          <w:rFonts w:ascii="GHEA Grapalat" w:hAnsi="GHEA Grapalat"/>
        </w:rPr>
        <w:t>соглашения о неустойке</w:t>
      </w:r>
      <w:r w:rsidR="004B10C8" w:rsidRPr="00174059">
        <w:rPr>
          <w:rFonts w:ascii="GHEA Grapalat" w:hAnsi="GHEA Grapalat"/>
        </w:rPr>
        <w:t xml:space="preserve"> (приложение 4. 2) или 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E67857">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E67857">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E67857">
      <w:pPr>
        <w:rPr>
          <w:rFonts w:ascii="GHEA Grapalat" w:hAnsi="GHEA Grapalat"/>
        </w:rPr>
      </w:pPr>
    </w:p>
    <w:p w14:paraId="119A8C9B" w14:textId="77777777" w:rsidR="00B73109" w:rsidRDefault="00B73109" w:rsidP="00E67857">
      <w:pPr>
        <w:rPr>
          <w:rFonts w:ascii="GHEA Grapalat" w:hAnsi="GHEA Grapalat"/>
        </w:rPr>
      </w:pPr>
    </w:p>
    <w:p w14:paraId="7110C2D0" w14:textId="77777777" w:rsidR="00B73109" w:rsidRDefault="00B73109" w:rsidP="00E67857">
      <w:pPr>
        <w:widowControl w:val="0"/>
        <w:tabs>
          <w:tab w:val="left" w:pos="1276"/>
        </w:tabs>
        <w:ind w:firstLine="567"/>
        <w:jc w:val="both"/>
        <w:rPr>
          <w:ins w:id="8"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E67857">
      <w:pPr>
        <w:rPr>
          <w:rFonts w:ascii="GHEA Grapalat" w:hAnsi="GHEA Grapalat"/>
        </w:rPr>
      </w:pPr>
    </w:p>
    <w:p w14:paraId="6B5EE8EE" w14:textId="77777777" w:rsidR="00CE75A2" w:rsidRDefault="00CE75A2" w:rsidP="00E67857">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E67857">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E67857">
      <w:pPr>
        <w:pStyle w:val="FootnoteText"/>
        <w:jc w:val="both"/>
        <w:rPr>
          <w:ins w:id="9" w:author="Inesa Kocharyan" w:date="2022-05-27T11:21:00Z"/>
          <w:rFonts w:asciiTheme="minorHAnsi" w:hAnsiTheme="minorHAnsi"/>
          <w:i/>
        </w:rPr>
      </w:pPr>
    </w:p>
    <w:p w14:paraId="67CA32F3" w14:textId="77777777" w:rsidR="00CE75A2" w:rsidRPr="00CE75A2" w:rsidRDefault="00CE75A2" w:rsidP="00E67857">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E67857">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E67857">
      <w:pPr>
        <w:widowControl w:val="0"/>
        <w:tabs>
          <w:tab w:val="left" w:pos="1276"/>
        </w:tabs>
        <w:ind w:firstLine="567"/>
        <w:jc w:val="both"/>
        <w:rPr>
          <w:rFonts w:ascii="GHEA Grapalat" w:hAnsi="GHEA Grapalat"/>
        </w:rPr>
      </w:pPr>
    </w:p>
    <w:p w14:paraId="4F48C68D" w14:textId="77777777" w:rsidR="00B73109" w:rsidRDefault="00B73109" w:rsidP="00E67857">
      <w:pPr>
        <w:widowControl w:val="0"/>
        <w:tabs>
          <w:tab w:val="left" w:pos="1276"/>
        </w:tabs>
        <w:ind w:firstLine="567"/>
        <w:jc w:val="both"/>
        <w:rPr>
          <w:rFonts w:ascii="GHEA Grapalat" w:hAnsi="GHEA Grapalat"/>
        </w:rPr>
      </w:pPr>
    </w:p>
    <w:p w14:paraId="35F5F979" w14:textId="77777777" w:rsidR="00B73109" w:rsidRDefault="00B73109" w:rsidP="00E67857">
      <w:pPr>
        <w:rPr>
          <w:rFonts w:ascii="GHEA Grapalat" w:hAnsi="GHEA Grapalat"/>
        </w:rPr>
      </w:pPr>
      <w:r>
        <w:rPr>
          <w:rFonts w:ascii="GHEA Grapalat" w:hAnsi="GHEA Grapalat"/>
        </w:rPr>
        <w:br w:type="page"/>
      </w:r>
    </w:p>
    <w:p w14:paraId="3870602A" w14:textId="77777777" w:rsidR="0035631F" w:rsidRDefault="005B796C" w:rsidP="00E67857">
      <w:pPr>
        <w:widowControl w:val="0"/>
        <w:tabs>
          <w:tab w:val="left" w:pos="1276"/>
        </w:tabs>
        <w:ind w:firstLine="567"/>
        <w:jc w:val="both"/>
        <w:rPr>
          <w:ins w:id="10"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E67857">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E67857">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E67857">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E67857">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E67857">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E67857">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 xml:space="preserve">4", открытый в Центральном </w:t>
      </w:r>
      <w:r w:rsidRPr="009044F1">
        <w:rPr>
          <w:rFonts w:ascii="GHEA Grapalat" w:hAnsi="GHEA Grapalat"/>
        </w:rPr>
        <w:lastRenderedPageBreak/>
        <w:t>казначействе на имя уполномоченного органа.</w:t>
      </w:r>
    </w:p>
    <w:p w14:paraId="16A6D71B" w14:textId="77777777" w:rsidR="004A0321" w:rsidRPr="00F71183" w:rsidRDefault="004A0321" w:rsidP="00E67857">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E67857">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E67857">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E67857">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590180F" w14:textId="77777777" w:rsidR="004127B5" w:rsidRPr="009170A1" w:rsidRDefault="004127B5" w:rsidP="00E67857">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Pr="009170A1">
        <w:rPr>
          <w:rFonts w:ascii="GHEA Grapalat" w:hAnsi="GHEA Grapalat"/>
        </w:rPr>
        <w:t>письменнов течение двух рабочих дней после получения отказа.</w:t>
      </w:r>
    </w:p>
    <w:p w14:paraId="13F7DB1B"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10.8 </w:t>
      </w:r>
      <w:r w:rsidRPr="009170A1">
        <w:rPr>
          <w:rFonts w:ascii="GHEA Grapalat" w:hAnsi="GHEA Grapalat" w:hint="eastAsia"/>
        </w:rPr>
        <w:t>О</w:t>
      </w:r>
      <w:r w:rsidRPr="009170A1">
        <w:rPr>
          <w:rFonts w:ascii="GHEA Grapalat" w:hAnsi="GHEA Grapalat"/>
        </w:rPr>
        <w:t xml:space="preserve"> </w:t>
      </w:r>
      <w:r w:rsidRPr="009170A1">
        <w:rPr>
          <w:rFonts w:ascii="GHEA Grapalat" w:hAnsi="GHEA Grapalat" w:hint="eastAsia"/>
        </w:rPr>
        <w:t>возврате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договора</w:t>
      </w:r>
      <w:r w:rsidRPr="009170A1">
        <w:rPr>
          <w:rFonts w:ascii="GHEA Grapalat" w:hAnsi="GHEA Grapalat"/>
        </w:rPr>
        <w:t xml:space="preserve"> </w:t>
      </w:r>
      <w:r w:rsidRPr="009170A1">
        <w:rPr>
          <w:rFonts w:ascii="GHEA Grapalat" w:hAnsi="GHEA Grapalat" w:hint="eastAsia"/>
        </w:rPr>
        <w:t>и</w:t>
      </w:r>
      <w:r w:rsidRPr="009170A1">
        <w:rPr>
          <w:rFonts w:ascii="GHEA Grapalat" w:hAnsi="GHEA Grapalat"/>
        </w:rPr>
        <w:t>/</w:t>
      </w:r>
      <w:r w:rsidRPr="009170A1">
        <w:rPr>
          <w:rFonts w:ascii="GHEA Grapalat" w:hAnsi="GHEA Grapalat" w:hint="eastAsia"/>
        </w:rPr>
        <w:t>или</w:t>
      </w:r>
      <w:r w:rsidRPr="009170A1">
        <w:rPr>
          <w:rFonts w:ascii="GHEA Grapalat" w:hAnsi="GHEA Grapalat"/>
        </w:rPr>
        <w:t xml:space="preserve"> </w:t>
      </w:r>
      <w:r w:rsidRPr="009170A1">
        <w:rPr>
          <w:rFonts w:ascii="GHEA Grapalat" w:hAnsi="GHEA Grapalat" w:hint="eastAsia"/>
        </w:rPr>
        <w:t>квалификации</w:t>
      </w:r>
      <w:r w:rsidRPr="009170A1">
        <w:rPr>
          <w:rFonts w:ascii="GHEA Grapalat" w:hAnsi="GHEA Grapalat"/>
        </w:rPr>
        <w:t xml:space="preserve"> </w:t>
      </w:r>
      <w:r w:rsidRPr="009170A1">
        <w:rPr>
          <w:rFonts w:ascii="GHEA Grapalat" w:hAnsi="GHEA Grapalat" w:hint="eastAsia"/>
        </w:rPr>
        <w:t>руководитель</w:t>
      </w:r>
      <w:r w:rsidRPr="009170A1">
        <w:rPr>
          <w:rFonts w:ascii="GHEA Grapalat" w:hAnsi="GHEA Grapalat"/>
        </w:rPr>
        <w:t xml:space="preserve"> </w:t>
      </w:r>
      <w:r w:rsidRPr="009170A1">
        <w:rPr>
          <w:rFonts w:ascii="GHEA Grapalat" w:hAnsi="GHEA Grapalat" w:hint="eastAsia"/>
        </w:rPr>
        <w:t>заказчика</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письменной</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течение</w:t>
      </w:r>
      <w:r w:rsidRPr="009170A1">
        <w:rPr>
          <w:rFonts w:ascii="GHEA Grapalat" w:hAnsi="GHEA Grapalat"/>
        </w:rPr>
        <w:t xml:space="preserve"> </w:t>
      </w:r>
      <w:r w:rsidRPr="009170A1">
        <w:rPr>
          <w:rFonts w:ascii="GHEA Grapalat" w:hAnsi="GHEA Grapalat" w:hint="eastAsia"/>
        </w:rPr>
        <w:t>пяти</w:t>
      </w:r>
      <w:r w:rsidRPr="009170A1">
        <w:rPr>
          <w:rFonts w:ascii="GHEA Grapalat" w:hAnsi="GHEA Grapalat"/>
        </w:rPr>
        <w:t xml:space="preserve"> </w:t>
      </w:r>
      <w:r w:rsidRPr="009170A1">
        <w:rPr>
          <w:rFonts w:ascii="GHEA Grapalat" w:hAnsi="GHEA Grapalat" w:hint="eastAsia"/>
        </w:rPr>
        <w:t>рабочих</w:t>
      </w:r>
      <w:r w:rsidRPr="009170A1">
        <w:rPr>
          <w:rFonts w:ascii="GHEA Grapalat" w:hAnsi="GHEA Grapalat"/>
        </w:rPr>
        <w:t xml:space="preserve"> </w:t>
      </w:r>
      <w:r w:rsidRPr="009170A1">
        <w:rPr>
          <w:rFonts w:ascii="GHEA Grapalat" w:hAnsi="GHEA Grapalat" w:hint="eastAsia"/>
        </w:rPr>
        <w:t>дней</w:t>
      </w:r>
      <w:r w:rsidRPr="009170A1">
        <w:rPr>
          <w:rFonts w:ascii="GHEA Grapalat" w:hAnsi="GHEA Grapalat"/>
        </w:rPr>
        <w:t xml:space="preserve">, </w:t>
      </w:r>
      <w:r w:rsidRPr="009170A1">
        <w:rPr>
          <w:rFonts w:ascii="GHEA Grapalat" w:hAnsi="GHEA Grapalat" w:hint="eastAsia"/>
        </w:rPr>
        <w:t>следующих</w:t>
      </w:r>
      <w:r w:rsidRPr="009170A1">
        <w:rPr>
          <w:rFonts w:ascii="GHEA Grapalat" w:hAnsi="GHEA Grapalat"/>
        </w:rPr>
        <w:t xml:space="preserve"> </w:t>
      </w:r>
      <w:r w:rsidRPr="009170A1">
        <w:rPr>
          <w:rFonts w:ascii="GHEA Grapalat" w:hAnsi="GHEA Grapalat" w:hint="eastAsia"/>
        </w:rPr>
        <w:t>за</w:t>
      </w:r>
      <w:r w:rsidRPr="009170A1">
        <w:rPr>
          <w:rFonts w:ascii="GHEA Grapalat" w:hAnsi="GHEA Grapalat"/>
        </w:rPr>
        <w:t xml:space="preserve"> днем возникновения основания возврата обеспечения</w:t>
      </w:r>
      <w:r w:rsidRPr="009170A1" w:rsidDel="00960F8B">
        <w:rPr>
          <w:rFonts w:ascii="GHEA Grapalat" w:hAnsi="GHEA Grapalat"/>
        </w:rPr>
        <w:t xml:space="preserve"> </w:t>
      </w:r>
      <w:r w:rsidRPr="009170A1">
        <w:rPr>
          <w:rFonts w:ascii="GHEA Grapalat" w:hAnsi="GHEA Grapalat"/>
        </w:rPr>
        <w:t>уведомляет;</w:t>
      </w:r>
    </w:p>
    <w:p w14:paraId="269D649D"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w:t>
      </w:r>
      <w:r w:rsidRPr="009170A1">
        <w:rPr>
          <w:rFonts w:ascii="GHEA Grapalat" w:hAnsi="GHEA Grapalat"/>
        </w:rPr>
        <w:t>ного</w:t>
      </w:r>
      <w:r w:rsidRPr="009170A1">
        <w:rPr>
          <w:rFonts w:ascii="GHEA Grapalat" w:hAnsi="GHEA Grapalat" w:hint="eastAsia"/>
        </w:rPr>
        <w:t xml:space="preserve"> в</w:t>
      </w:r>
      <w:r w:rsidRPr="009170A1">
        <w:rPr>
          <w:rFonts w:ascii="GHEA Grapalat" w:hAnsi="GHEA Grapalat"/>
        </w:rPr>
        <w:t xml:space="preserve"> </w:t>
      </w:r>
      <w:r w:rsidRPr="009170A1">
        <w:rPr>
          <w:rFonts w:ascii="GHEA Grapalat" w:hAnsi="GHEA Grapalat" w:hint="eastAsia"/>
        </w:rPr>
        <w:t>форме</w:t>
      </w:r>
      <w:r w:rsidRPr="009170A1">
        <w:rPr>
          <w:rFonts w:ascii="GHEA Grapalat" w:hAnsi="GHEA Grapalat"/>
        </w:rPr>
        <w:t xml:space="preserve"> наличных денег - </w:t>
      </w:r>
      <w:r w:rsidRPr="009170A1">
        <w:rPr>
          <w:rFonts w:ascii="GHEA Grapalat" w:hAnsi="GHEA Grapalat" w:hint="eastAsia"/>
        </w:rPr>
        <w:t>Министерство</w:t>
      </w:r>
      <w:r w:rsidRPr="009170A1">
        <w:rPr>
          <w:rFonts w:ascii="GHEA Grapalat" w:hAnsi="GHEA Grapalat"/>
        </w:rPr>
        <w:t xml:space="preserve"> </w:t>
      </w:r>
      <w:r w:rsidRPr="009170A1">
        <w:rPr>
          <w:rFonts w:ascii="GHEA Grapalat" w:hAnsi="GHEA Grapalat" w:hint="eastAsia"/>
        </w:rPr>
        <w:t>финансов</w:t>
      </w:r>
      <w:r w:rsidRPr="009170A1">
        <w:rPr>
          <w:rFonts w:ascii="GHEA Grapalat" w:hAnsi="GHEA Grapalat"/>
        </w:rPr>
        <w:t xml:space="preserve"> </w:t>
      </w:r>
      <w:r w:rsidRPr="009170A1">
        <w:rPr>
          <w:rFonts w:ascii="GHEA Grapalat" w:hAnsi="GHEA Grapalat" w:hint="eastAsia"/>
        </w:rPr>
        <w:t>РА</w:t>
      </w:r>
      <w:r w:rsidRPr="009170A1">
        <w:rPr>
          <w:rFonts w:ascii="GHEA Grapalat" w:hAnsi="GHEA Grapalat"/>
        </w:rPr>
        <w:t xml:space="preserve"> </w:t>
      </w:r>
      <w:r w:rsidRPr="009170A1">
        <w:rPr>
          <w:rFonts w:ascii="GHEA Grapalat" w:hAnsi="GHEA Grapalat" w:hint="eastAsia"/>
        </w:rPr>
        <w:t>с</w:t>
      </w:r>
      <w:r w:rsidRPr="009170A1">
        <w:rPr>
          <w:rFonts w:ascii="GHEA Grapalat" w:hAnsi="GHEA Grapalat"/>
        </w:rPr>
        <w:t xml:space="preserve"> </w:t>
      </w:r>
      <w:r w:rsidRPr="009170A1">
        <w:rPr>
          <w:rFonts w:ascii="GHEA Grapalat" w:hAnsi="GHEA Grapalat" w:hint="eastAsia"/>
        </w:rPr>
        <w:t>приложением</w:t>
      </w:r>
      <w:r w:rsidRPr="009170A1">
        <w:rPr>
          <w:rFonts w:ascii="GHEA Grapalat" w:hAnsi="GHEA Grapalat"/>
        </w:rPr>
        <w:t xml:space="preserve"> </w:t>
      </w:r>
      <w:r w:rsidRPr="009170A1">
        <w:rPr>
          <w:rFonts w:ascii="GHEA Grapalat" w:hAnsi="GHEA Grapalat" w:hint="eastAsia"/>
        </w:rPr>
        <w:t>копии</w:t>
      </w:r>
      <w:r w:rsidRPr="009170A1">
        <w:rPr>
          <w:rFonts w:ascii="GHEA Grapalat" w:hAnsi="GHEA Grapalat"/>
        </w:rPr>
        <w:t xml:space="preserve"> представленного в заявке </w:t>
      </w:r>
      <w:r w:rsidRPr="009170A1">
        <w:rPr>
          <w:rFonts w:ascii="GHEA Grapalat" w:hAnsi="GHEA Grapalat" w:hint="eastAsia"/>
        </w:rPr>
        <w:t>документа</w:t>
      </w:r>
      <w:r w:rsidRPr="009170A1">
        <w:rPr>
          <w:rFonts w:ascii="GHEA Grapalat" w:hAnsi="GHEA Grapalat"/>
        </w:rPr>
        <w:t xml:space="preserve">, </w:t>
      </w:r>
      <w:r w:rsidRPr="009170A1">
        <w:rPr>
          <w:rFonts w:ascii="GHEA Grapalat" w:hAnsi="GHEA Grapalat" w:hint="eastAsia"/>
        </w:rPr>
        <w:t>об</w:t>
      </w:r>
      <w:r w:rsidRPr="009170A1">
        <w:rPr>
          <w:rFonts w:ascii="GHEA Grapalat" w:hAnsi="GHEA Grapalat"/>
        </w:rPr>
        <w:t xml:space="preserve"> </w:t>
      </w:r>
      <w:r w:rsidRPr="009170A1">
        <w:rPr>
          <w:rFonts w:ascii="GHEA Grapalat" w:hAnsi="GHEA Grapalat" w:hint="eastAsia"/>
        </w:rPr>
        <w:t>обосновании</w:t>
      </w:r>
      <w:r w:rsidRPr="009170A1">
        <w:rPr>
          <w:rFonts w:ascii="GHEA Grapalat" w:hAnsi="GHEA Grapalat"/>
        </w:rPr>
        <w:t xml:space="preserve"> </w:t>
      </w:r>
      <w:r w:rsidRPr="009170A1">
        <w:rPr>
          <w:rFonts w:ascii="GHEA Grapalat" w:hAnsi="GHEA Grapalat" w:hint="eastAsia"/>
        </w:rPr>
        <w:t>платежа</w:t>
      </w:r>
      <w:r w:rsidRPr="009170A1">
        <w:rPr>
          <w:rFonts w:ascii="GHEA Grapalat" w:hAnsi="GHEA Grapalat"/>
        </w:rPr>
        <w:t>,</w:t>
      </w:r>
    </w:p>
    <w:p w14:paraId="7F29B1A6" w14:textId="77777777" w:rsidR="004127B5" w:rsidRPr="009170A1"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w:t>
      </w:r>
      <w:r w:rsidRPr="009170A1">
        <w:rPr>
          <w:rFonts w:ascii="GHEA Grapalat" w:hAnsi="GHEA Grapalat" w:hint="eastAsia"/>
        </w:rPr>
        <w:t>банковской</w:t>
      </w:r>
      <w:r w:rsidRPr="009170A1">
        <w:rPr>
          <w:rFonts w:ascii="GHEA Grapalat" w:hAnsi="GHEA Grapalat"/>
        </w:rPr>
        <w:t xml:space="preserve"> </w:t>
      </w:r>
      <w:r w:rsidRPr="009170A1">
        <w:rPr>
          <w:rFonts w:ascii="GHEA Grapalat" w:hAnsi="GHEA Grapalat" w:hint="eastAsia"/>
        </w:rPr>
        <w:t>гарантии</w:t>
      </w:r>
      <w:r w:rsidRPr="009170A1">
        <w:rPr>
          <w:rFonts w:ascii="GHEA Grapalat" w:hAnsi="GHEA Grapalat"/>
        </w:rPr>
        <w:t xml:space="preserve">- </w:t>
      </w:r>
      <w:r w:rsidRPr="009170A1">
        <w:rPr>
          <w:rFonts w:ascii="GHEA Grapalat" w:hAnsi="GHEA Grapalat" w:hint="eastAsia"/>
        </w:rPr>
        <w:t>банк</w:t>
      </w:r>
      <w:r w:rsidRPr="009170A1">
        <w:rPr>
          <w:rFonts w:ascii="GHEA Grapalat" w:hAnsi="GHEA Grapalat"/>
        </w:rPr>
        <w:t xml:space="preserve">, </w:t>
      </w:r>
      <w:r w:rsidRPr="009170A1">
        <w:rPr>
          <w:rFonts w:ascii="GHEA Grapalat" w:hAnsi="GHEA Grapalat" w:hint="eastAsia"/>
        </w:rPr>
        <w:t>выдавший</w:t>
      </w:r>
      <w:r w:rsidRPr="009170A1">
        <w:rPr>
          <w:rFonts w:ascii="GHEA Grapalat" w:hAnsi="GHEA Grapalat"/>
        </w:rPr>
        <w:t xml:space="preserve"> </w:t>
      </w:r>
      <w:r w:rsidRPr="009170A1">
        <w:rPr>
          <w:rFonts w:ascii="GHEA Grapalat" w:hAnsi="GHEA Grapalat" w:hint="eastAsia"/>
        </w:rPr>
        <w:t>гарантию</w:t>
      </w:r>
      <w:r w:rsidRPr="009170A1">
        <w:rPr>
          <w:rFonts w:ascii="GHEA Grapalat" w:hAnsi="GHEA Grapalat"/>
        </w:rPr>
        <w:t>;</w:t>
      </w:r>
    </w:p>
    <w:p w14:paraId="7D912C9B" w14:textId="77777777" w:rsidR="004127B5" w:rsidRPr="00541249" w:rsidRDefault="004127B5" w:rsidP="00E6785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случае</w:t>
      </w:r>
      <w:r w:rsidRPr="009170A1">
        <w:rPr>
          <w:rFonts w:ascii="GHEA Grapalat" w:hAnsi="GHEA Grapalat"/>
        </w:rPr>
        <w:t xml:space="preserve"> </w:t>
      </w:r>
      <w:r w:rsidRPr="009170A1">
        <w:rPr>
          <w:rFonts w:ascii="GHEA Grapalat" w:hAnsi="GHEA Grapalat" w:hint="eastAsia"/>
        </w:rPr>
        <w:t>обеспечения</w:t>
      </w:r>
      <w:r w:rsidRPr="009170A1">
        <w:rPr>
          <w:rFonts w:ascii="GHEA Grapalat" w:hAnsi="GHEA Grapalat"/>
        </w:rPr>
        <w:t xml:space="preserve">, </w:t>
      </w:r>
      <w:r w:rsidRPr="009170A1">
        <w:rPr>
          <w:rFonts w:ascii="GHEA Grapalat" w:hAnsi="GHEA Grapalat" w:hint="eastAsia"/>
        </w:rPr>
        <w:t>представленного</w:t>
      </w:r>
      <w:r w:rsidRPr="009170A1">
        <w:rPr>
          <w:rFonts w:ascii="GHEA Grapalat" w:hAnsi="GHEA Grapalat"/>
        </w:rPr>
        <w:t xml:space="preserve"> </w:t>
      </w:r>
      <w:r w:rsidRPr="009170A1">
        <w:rPr>
          <w:rFonts w:ascii="GHEA Grapalat" w:hAnsi="GHEA Grapalat" w:hint="eastAsia"/>
        </w:rPr>
        <w:t>в</w:t>
      </w:r>
      <w:r w:rsidRPr="009170A1">
        <w:rPr>
          <w:rFonts w:ascii="GHEA Grapalat" w:hAnsi="GHEA Grapalat"/>
        </w:rPr>
        <w:t xml:space="preserve"> </w:t>
      </w:r>
      <w:r w:rsidRPr="009170A1">
        <w:rPr>
          <w:rFonts w:ascii="GHEA Grapalat" w:hAnsi="GHEA Grapalat" w:hint="eastAsia"/>
        </w:rPr>
        <w:t>виде</w:t>
      </w:r>
      <w:r w:rsidRPr="009170A1">
        <w:rPr>
          <w:rFonts w:ascii="GHEA Grapalat" w:hAnsi="GHEA Grapalat"/>
        </w:rPr>
        <w:t xml:space="preserve"> соглашения о неустойке - </w:t>
      </w:r>
      <w:r w:rsidRPr="009170A1">
        <w:rPr>
          <w:rFonts w:ascii="GHEA Grapalat" w:hAnsi="GHEA Grapalat" w:hint="eastAsia"/>
        </w:rPr>
        <w:t>представивше</w:t>
      </w:r>
      <w:r w:rsidRPr="009170A1">
        <w:rPr>
          <w:rFonts w:ascii="GHEA Grapalat" w:hAnsi="GHEA Grapalat"/>
        </w:rPr>
        <w:t>го его участника.</w:t>
      </w:r>
    </w:p>
    <w:p w14:paraId="3A184502" w14:textId="77777777" w:rsidR="003E194D" w:rsidRPr="00A9038F" w:rsidRDefault="003E194D" w:rsidP="00E67857">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E67857">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E67857">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E67857">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E67857">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E67857">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E67857">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E67857">
      <w:pPr>
        <w:widowControl w:val="0"/>
        <w:ind w:left="567" w:right="565"/>
        <w:jc w:val="center"/>
        <w:rPr>
          <w:rFonts w:ascii="GHEA Grapalat" w:hAnsi="GHEA Grapalat"/>
          <w:b/>
        </w:rPr>
      </w:pPr>
    </w:p>
    <w:p w14:paraId="786856DC" w14:textId="77777777" w:rsidR="00096865" w:rsidRPr="009044F1" w:rsidRDefault="008D5016" w:rsidP="00E67857">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E67857">
      <w:pPr>
        <w:widowControl w:val="0"/>
        <w:ind w:firstLine="567"/>
        <w:jc w:val="both"/>
        <w:rPr>
          <w:rFonts w:ascii="GHEA Grapalat" w:hAnsi="GHEA Grapalat"/>
        </w:rPr>
      </w:pPr>
    </w:p>
    <w:p w14:paraId="056664C3" w14:textId="77777777" w:rsidR="00023AFA" w:rsidRPr="00216702" w:rsidRDefault="00023AFA" w:rsidP="00E67857">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E67857">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E67857">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E67857">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E67857">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 xml:space="preserve">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w:t>
      </w:r>
      <w:r w:rsidRPr="000B56C9">
        <w:rPr>
          <w:rFonts w:ascii="GHEA Grapalat" w:hAnsi="GHEA Grapalat"/>
        </w:rPr>
        <w:lastRenderedPageBreak/>
        <w:t>составляет тридцать календарных дней.</w:t>
      </w:r>
    </w:p>
    <w:p w14:paraId="171962D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E67857">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E67857">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E67857">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E67857">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E67857">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E67857">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E67857">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E67857">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E67857">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E67857">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E67857">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E67857">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E67857">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E67857">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67857">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B52B1F" w14:textId="77777777" w:rsidR="00701FE9" w:rsidRDefault="009B5628" w:rsidP="00E67857">
      <w:pPr>
        <w:jc w:val="both"/>
        <w:rPr>
          <w:rFonts w:ascii="GHEA Grapalat" w:hAnsi="GHEA Grapalat"/>
          <w:b/>
        </w:rPr>
      </w:pPr>
      <w:r>
        <w:rPr>
          <w:rFonts w:ascii="GHEA Grapalat" w:hAnsi="GHEA Grapalat"/>
          <w:b/>
        </w:rPr>
        <w:t xml:space="preserve">                                                        </w:t>
      </w:r>
    </w:p>
    <w:p w14:paraId="1DE27EC0" w14:textId="4979761E" w:rsidR="00096865" w:rsidRPr="00374F4A" w:rsidRDefault="00096865" w:rsidP="00701FE9">
      <w:pPr>
        <w:jc w:val="center"/>
        <w:rPr>
          <w:rFonts w:ascii="GHEA Grapalat" w:hAnsi="GHEA Grapalat"/>
          <w:b/>
        </w:rPr>
      </w:pPr>
      <w:r w:rsidRPr="009044F1">
        <w:rPr>
          <w:rFonts w:ascii="GHEA Grapalat" w:hAnsi="GHEA Grapalat"/>
          <w:b/>
        </w:rPr>
        <w:t>ЧАСТЬ II</w:t>
      </w:r>
    </w:p>
    <w:p w14:paraId="15253EEE" w14:textId="77777777" w:rsidR="008842CE" w:rsidRPr="00374F4A" w:rsidRDefault="008842CE" w:rsidP="00E67857">
      <w:pPr>
        <w:widowControl w:val="0"/>
        <w:jc w:val="center"/>
        <w:rPr>
          <w:rFonts w:ascii="GHEA Grapalat" w:hAnsi="GHEA Grapalat"/>
          <w:b/>
        </w:rPr>
      </w:pPr>
    </w:p>
    <w:p w14:paraId="50EBE642" w14:textId="20C86BBB" w:rsidR="00096865" w:rsidRPr="009044F1" w:rsidRDefault="00096865" w:rsidP="00E67857">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E36FF">
        <w:rPr>
          <w:rFonts w:ascii="GHEA Grapalat" w:hAnsi="GHEA Grapalat"/>
          <w:b/>
        </w:rPr>
        <w:t>ОТКРЫТЫЙ КОНКУРС</w:t>
      </w:r>
    </w:p>
    <w:p w14:paraId="04ED5BDB" w14:textId="77777777" w:rsidR="00096865" w:rsidRPr="009044F1" w:rsidRDefault="00096865" w:rsidP="00E67857">
      <w:pPr>
        <w:widowControl w:val="0"/>
        <w:jc w:val="center"/>
        <w:rPr>
          <w:rFonts w:ascii="GHEA Grapalat" w:hAnsi="GHEA Grapalat"/>
        </w:rPr>
      </w:pPr>
    </w:p>
    <w:p w14:paraId="20E986ED" w14:textId="77777777" w:rsidR="00096865" w:rsidRPr="009044F1" w:rsidRDefault="008D5016" w:rsidP="00E67857">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lastRenderedPageBreak/>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E67857">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E67857">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E67857">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E67857">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E67857">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E67857">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E67857">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E67857">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54B17278" w14:textId="77777777" w:rsidR="00110AD8" w:rsidRPr="00B138F3" w:rsidRDefault="00110AD8" w:rsidP="00E67857">
      <w:pPr>
        <w:widowControl w:val="0"/>
        <w:tabs>
          <w:tab w:val="left" w:pos="1134"/>
        </w:tabs>
        <w:ind w:firstLine="567"/>
        <w:jc w:val="both"/>
        <w:rPr>
          <w:rFonts w:ascii="GHEA Grapalat" w:hAnsi="GHEA Grapalat"/>
        </w:rPr>
      </w:pPr>
      <w:r w:rsidRPr="00B138F3">
        <w:rPr>
          <w:rFonts w:ascii="GHEA Grapalat" w:hAnsi="GHEA Grapalat"/>
        </w:rPr>
        <w:t>2.</w:t>
      </w:r>
      <w:r>
        <w:rPr>
          <w:rFonts w:ascii="GHEA Grapalat" w:hAnsi="GHEA Grapalat"/>
        </w:rPr>
        <w:t>4</w:t>
      </w:r>
      <w:r w:rsidRPr="00B138F3">
        <w:rPr>
          <w:rFonts w:ascii="GHEA Grapalat" w:hAnsi="GHEA Grapalat"/>
        </w:rPr>
        <w:t>.</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sidRPr="00D27BE8">
        <w:rPr>
          <w:rFonts w:ascii="GHEA Grapalat" w:hAnsi="GHEA Grapalat"/>
        </w:rPr>
        <w:t xml:space="preserve"> </w:t>
      </w:r>
      <w:r>
        <w:rPr>
          <w:rStyle w:val="FootnoteReference"/>
          <w:rFonts w:ascii="GHEA Grapalat" w:hAnsi="GHEA Grapalat"/>
        </w:rPr>
        <w:footnoteReference w:customMarkFollows="1" w:id="13"/>
        <w:t>17</w:t>
      </w:r>
    </w:p>
    <w:p w14:paraId="06C4FD22" w14:textId="77777777" w:rsidR="002C4DBF" w:rsidRPr="009044F1" w:rsidRDefault="002C4DBF" w:rsidP="00E67857">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093C7E4E" w:rsidR="00E67BA7" w:rsidRDefault="00096865" w:rsidP="00E67857">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FCB64E0" w14:textId="77777777" w:rsidR="006B54CE" w:rsidRPr="007A200B" w:rsidRDefault="006B54CE" w:rsidP="00E67857">
      <w:pPr>
        <w:pStyle w:val="norm"/>
        <w:widowControl w:val="0"/>
        <w:tabs>
          <w:tab w:val="left" w:pos="1134"/>
        </w:tabs>
        <w:spacing w:line="240" w:lineRule="auto"/>
        <w:ind w:firstLine="567"/>
        <w:contextualSpacing/>
        <w:rPr>
          <w:rFonts w:ascii="GHEA Grapalat" w:hAnsi="GHEA Grapalat"/>
          <w:color w:val="FF0000"/>
          <w:sz w:val="24"/>
          <w:szCs w:val="24"/>
        </w:rPr>
      </w:pPr>
      <w:bookmarkStart w:id="11" w:name="_Hlk160089837"/>
      <w:r w:rsidRPr="007A200B">
        <w:rPr>
          <w:rFonts w:ascii="GHEA Grapalat" w:hAnsi="GHEA Grapalat"/>
          <w:color w:val="FF0000"/>
          <w:sz w:val="24"/>
          <w:szCs w:val="24"/>
        </w:rPr>
        <w:t>2.6 При закупке строительных работ:</w:t>
      </w:r>
    </w:p>
    <w:p w14:paraId="38E9D671" w14:textId="77777777" w:rsidR="006B54CE" w:rsidRPr="007A200B" w:rsidRDefault="006B54CE" w:rsidP="00E67857">
      <w:pPr>
        <w:pStyle w:val="HTMLPreformatted"/>
        <w:shd w:val="clear" w:color="auto" w:fill="F8F9FA"/>
        <w:contextualSpacing/>
        <w:jc w:val="both"/>
        <w:rPr>
          <w:rFonts w:ascii="GHEA Grapalat" w:hAnsi="GHEA Grapalat"/>
          <w:color w:val="FF0000"/>
          <w:sz w:val="24"/>
          <w:szCs w:val="24"/>
          <w:lang w:val="ru-RU"/>
        </w:rPr>
      </w:pPr>
      <w:r w:rsidRPr="007A200B">
        <w:rPr>
          <w:rFonts w:ascii="GHEA Grapalat" w:hAnsi="GHEA Grapalat"/>
          <w:color w:val="FF0000"/>
          <w:lang w:val="ru-RU"/>
        </w:rPr>
        <w:t>-</w:t>
      </w:r>
      <w:r w:rsidRPr="007A200B">
        <w:rPr>
          <w:rFonts w:ascii="GHEA Grapalat" w:hAnsi="GHEA Grapalat" w:cs="Times New Roman"/>
          <w:color w:val="FF0000"/>
          <w:sz w:val="24"/>
          <w:szCs w:val="24"/>
          <w:lang w:val="ru-RU" w:eastAsia="ru-RU" w:bidi="ru-RU"/>
        </w:rPr>
        <w:t xml:space="preserve">утвержденое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w:t>
      </w:r>
      <w:r w:rsidRPr="007A200B">
        <w:rPr>
          <w:rFonts w:ascii="GHEA Grapalat" w:hAnsi="GHEA Grapalat" w:cs="Times New Roman"/>
          <w:color w:val="FF0000"/>
          <w:sz w:val="24"/>
          <w:szCs w:val="24"/>
          <w:lang w:val="ru-RU" w:eastAsia="ru-RU" w:bidi="ru-RU"/>
        </w:rPr>
        <w:lastRenderedPageBreak/>
        <w:t>предусмотренное настоящим подпунктом, также утверждается отдельным приложением к заключаемому договору.</w:t>
      </w:r>
      <w:r w:rsidRPr="007A200B">
        <w:rPr>
          <w:rStyle w:val="FootnoteReference"/>
          <w:rFonts w:ascii="GHEA Grapalat" w:hAnsi="GHEA Grapalat"/>
          <w:color w:val="FF0000"/>
          <w:sz w:val="24"/>
          <w:szCs w:val="24"/>
          <w:lang w:val="ru-RU"/>
        </w:rPr>
        <w:footnoteReference w:customMarkFollows="1" w:id="14"/>
        <w:t>18</w:t>
      </w:r>
      <w:r w:rsidRPr="007A200B">
        <w:rPr>
          <w:rFonts w:ascii="GHEA Grapalat" w:hAnsi="GHEA Grapalat"/>
          <w:color w:val="FF0000"/>
          <w:sz w:val="24"/>
          <w:szCs w:val="24"/>
          <w:lang w:val="ru-RU"/>
        </w:rPr>
        <w:t xml:space="preserve"> </w:t>
      </w:r>
    </w:p>
    <w:bookmarkEnd w:id="11"/>
    <w:p w14:paraId="4B2C2D11" w14:textId="77777777" w:rsidR="00A67EAC" w:rsidRPr="00B64897" w:rsidRDefault="009F0AB3" w:rsidP="00E67857">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E67857">
      <w:pPr>
        <w:pStyle w:val="norm"/>
        <w:spacing w:line="240" w:lineRule="auto"/>
        <w:rPr>
          <w:rFonts w:ascii="GHEA Grapalat" w:hAnsi="GHEA Grapalat"/>
          <w:sz w:val="24"/>
          <w:szCs w:val="24"/>
        </w:rPr>
      </w:pPr>
    </w:p>
    <w:p w14:paraId="6E5E71DF" w14:textId="77777777" w:rsidR="00B90C52" w:rsidRPr="003C4278" w:rsidRDefault="009F0AB3" w:rsidP="00E67857">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E67857">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E6785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772A217F" w:rsidR="00B2572B" w:rsidRPr="00374F4A" w:rsidRDefault="00B2572B" w:rsidP="00E67857">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4E36FF">
        <w:rPr>
          <w:rFonts w:ascii="GHEA Grapalat" w:hAnsi="GHEA Grapalat"/>
          <w:b/>
          <w:sz w:val="24"/>
          <w:szCs w:val="24"/>
        </w:rPr>
        <w:t>BMAShDzB-</w:t>
      </w:r>
      <w:r w:rsidR="008F5C2D">
        <w:rPr>
          <w:rFonts w:ascii="GHEA Grapalat" w:hAnsi="GHEA Grapalat"/>
          <w:b/>
          <w:sz w:val="24"/>
          <w:szCs w:val="24"/>
        </w:rPr>
        <w:t>26/15</w:t>
      </w:r>
    </w:p>
    <w:p w14:paraId="6F1DE183" w14:textId="77777777" w:rsidR="00B2572B" w:rsidRPr="00374F4A" w:rsidRDefault="00B2572B" w:rsidP="00E67857">
      <w:pPr>
        <w:widowControl w:val="0"/>
        <w:jc w:val="center"/>
        <w:rPr>
          <w:rFonts w:ascii="GHEA Grapalat" w:hAnsi="GHEA Grapalat" w:cs="Sylfaen"/>
          <w:b/>
        </w:rPr>
      </w:pPr>
    </w:p>
    <w:p w14:paraId="686152BA" w14:textId="77777777" w:rsidR="00B2572B" w:rsidRPr="00374F4A" w:rsidRDefault="00B2572B" w:rsidP="00E67857">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53DA2704" w:rsidR="00B2572B" w:rsidRPr="00374F4A" w:rsidRDefault="00B2572B" w:rsidP="00E67857">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E36FF">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E67857">
      <w:pPr>
        <w:widowControl w:val="0"/>
        <w:jc w:val="center"/>
        <w:rPr>
          <w:rFonts w:ascii="GHEA Grapalat" w:hAnsi="GHEA Grapalat"/>
        </w:rPr>
      </w:pPr>
    </w:p>
    <w:p w14:paraId="610210D9" w14:textId="77777777" w:rsidR="00374F4A" w:rsidRPr="00C4157A" w:rsidRDefault="00374F4A" w:rsidP="00E67857">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E67857">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E67857">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E67857">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01CD9BCD" w:rsidR="00374F4A" w:rsidRPr="00BD0FD1" w:rsidRDefault="00374F4A" w:rsidP="00E67857">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4E36FF">
        <w:rPr>
          <w:rFonts w:ascii="GHEA Grapalat" w:hAnsi="GHEA Grapalat"/>
        </w:rPr>
        <w:t>BMAShDzB-</w:t>
      </w:r>
      <w:r w:rsidR="008F5C2D">
        <w:rPr>
          <w:rFonts w:ascii="GHEA Grapalat" w:hAnsi="GHEA Grapalat"/>
        </w:rPr>
        <w:t>26/15</w:t>
      </w:r>
      <w:r w:rsidR="006132ED">
        <w:rPr>
          <w:rFonts w:ascii="GHEA Grapalat" w:hAnsi="GHEA Grapalat"/>
        </w:rPr>
        <w:t>"</w:t>
      </w:r>
    </w:p>
    <w:p w14:paraId="1955044E" w14:textId="77777777" w:rsidR="00374F4A" w:rsidRPr="00C4157A" w:rsidRDefault="00374F4A" w:rsidP="00E67857">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6B967B20" w:rsidR="00374F4A" w:rsidRPr="00DA5EA0" w:rsidRDefault="004E36FF" w:rsidP="00E67857">
      <w:pPr>
        <w:jc w:val="both"/>
        <w:rPr>
          <w:rFonts w:ascii="GHEA Grapalat" w:hAnsi="GHEA Grapalat"/>
        </w:rPr>
      </w:pPr>
      <w:r>
        <w:rPr>
          <w:rFonts w:ascii="GHEA Grapalat" w:hAnsi="GHEA Grapalat"/>
        </w:rPr>
        <w:t>открытый конкурс</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E67857">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E67857">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E67857">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E67857">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E67857">
      <w:pPr>
        <w:jc w:val="both"/>
        <w:rPr>
          <w:rFonts w:ascii="GHEA Grapalat" w:hAnsi="GHEA Grapalat"/>
        </w:rPr>
      </w:pPr>
    </w:p>
    <w:p w14:paraId="35089E57" w14:textId="77777777" w:rsidR="000612B9" w:rsidRDefault="004F0CAA" w:rsidP="00E67857">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E67857">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E67857">
      <w:pPr>
        <w:jc w:val="both"/>
        <w:rPr>
          <w:rFonts w:ascii="GHEA Grapalat" w:hAnsi="GHEA Grapalat"/>
        </w:rPr>
      </w:pPr>
    </w:p>
    <w:p w14:paraId="565995CB" w14:textId="77777777" w:rsidR="00374F4A" w:rsidRPr="00B443ED" w:rsidRDefault="00374F4A" w:rsidP="00E67857">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E67857">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E67857">
      <w:pPr>
        <w:jc w:val="both"/>
        <w:rPr>
          <w:rFonts w:ascii="GHEA Grapalat" w:hAnsi="GHEA Grapalat"/>
        </w:rPr>
      </w:pPr>
    </w:p>
    <w:p w14:paraId="4B2B17B9" w14:textId="77777777" w:rsidR="00374F4A" w:rsidRPr="008E7F24" w:rsidRDefault="00B138F3" w:rsidP="00E67857">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E67857">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E67857">
      <w:pPr>
        <w:jc w:val="both"/>
        <w:rPr>
          <w:rFonts w:ascii="GHEA Grapalat" w:hAnsi="GHEA Grapalat"/>
        </w:rPr>
      </w:pPr>
    </w:p>
    <w:p w14:paraId="7C7E2090" w14:textId="77777777" w:rsidR="009E1181" w:rsidRDefault="00F96993" w:rsidP="00E67857">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E67857">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E67857">
      <w:pPr>
        <w:jc w:val="both"/>
        <w:rPr>
          <w:rFonts w:ascii="GHEA Grapalat" w:hAnsi="GHEA Grapalat"/>
          <w:sz w:val="18"/>
          <w:szCs w:val="18"/>
        </w:rPr>
      </w:pPr>
    </w:p>
    <w:p w14:paraId="21131C71" w14:textId="77777777" w:rsidR="00B16483" w:rsidRPr="00B16483" w:rsidRDefault="00B16483" w:rsidP="00E67857">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E67857">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E67857">
      <w:pPr>
        <w:tabs>
          <w:tab w:val="left" w:pos="7371"/>
        </w:tabs>
        <w:ind w:left="3544" w:firstLine="3"/>
        <w:jc w:val="both"/>
        <w:rPr>
          <w:rFonts w:ascii="GHEA Grapalat" w:hAnsi="GHEA Grapalat"/>
          <w:sz w:val="16"/>
        </w:rPr>
      </w:pPr>
    </w:p>
    <w:p w14:paraId="6838DB28" w14:textId="77777777" w:rsidR="006B3E56" w:rsidRDefault="006B3E56" w:rsidP="00E67857">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E67857">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E67857">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E67857">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E67857">
      <w:pPr>
        <w:rPr>
          <w:ins w:id="12" w:author="Vardan" w:date="2022-10-29T19:53:00Z"/>
          <w:rFonts w:ascii="GHEA Grapalat" w:hAnsi="GHEA Grapalat"/>
          <w:i/>
          <w:sz w:val="16"/>
          <w:highlight w:val="cyan"/>
          <w:vertAlign w:val="superscript"/>
          <w:lang w:val="es-ES"/>
        </w:rPr>
      </w:pPr>
    </w:p>
    <w:p w14:paraId="0781701B" w14:textId="4920D225" w:rsidR="00C65D59" w:rsidRPr="00800B26" w:rsidRDefault="00C65D59" w:rsidP="00E67857">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4E36FF">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4E36FF">
        <w:rPr>
          <w:rFonts w:ascii="GHEA Grapalat" w:hAnsi="GHEA Grapalat"/>
        </w:rPr>
        <w:t>BMAShDzB-</w:t>
      </w:r>
      <w:r w:rsidR="008F5C2D">
        <w:rPr>
          <w:rFonts w:ascii="GHEA Grapalat" w:hAnsi="GHEA Grapalat"/>
        </w:rPr>
        <w:t>26/15</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E67857">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E67857">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02678E3E" w:rsidR="006B3E56" w:rsidRPr="00AC309E" w:rsidRDefault="00AC309E" w:rsidP="00E67857">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4E36FF">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96124E">
        <w:rPr>
          <w:rFonts w:ascii="GHEA Grapalat" w:hAnsi="GHEA Grapalat"/>
        </w:rPr>
        <w:t>EQ-</w:t>
      </w:r>
      <w:r w:rsidR="004E36FF">
        <w:rPr>
          <w:rFonts w:ascii="GHEA Grapalat" w:hAnsi="GHEA Grapalat"/>
        </w:rPr>
        <w:t>BMAShDzB-</w:t>
      </w:r>
      <w:r w:rsidR="008F5C2D">
        <w:rPr>
          <w:rFonts w:ascii="GHEA Grapalat" w:hAnsi="GHEA Grapalat"/>
        </w:rPr>
        <w:t>26/15</w:t>
      </w:r>
      <w:r w:rsidR="006B3E56" w:rsidRPr="00AC309E">
        <w:rPr>
          <w:rFonts w:ascii="GHEA Grapalat" w:hAnsi="GHEA Grapalat"/>
        </w:rPr>
        <w:t>*</w:t>
      </w:r>
    </w:p>
    <w:p w14:paraId="744A8BA3" w14:textId="77777777" w:rsidR="006B3E56" w:rsidRPr="00AC309E" w:rsidRDefault="006B3E56" w:rsidP="00E67857">
      <w:pPr>
        <w:pStyle w:val="ListParagraph"/>
        <w:widowControl w:val="0"/>
        <w:numPr>
          <w:ilvl w:val="0"/>
          <w:numId w:val="36"/>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41B63F6E" w:rsidR="006B3E56" w:rsidRPr="00AC309E" w:rsidRDefault="006B3E56" w:rsidP="00E67857">
      <w:pPr>
        <w:pStyle w:val="ListParagraph"/>
        <w:widowControl w:val="0"/>
        <w:numPr>
          <w:ilvl w:val="0"/>
          <w:numId w:val="36"/>
        </w:numPr>
        <w:tabs>
          <w:tab w:val="left" w:pos="567"/>
        </w:tabs>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4E36FF">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E67857">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E67857">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E67857">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E67857">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E67857">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E67857">
      <w:pPr>
        <w:widowControl w:val="0"/>
        <w:jc w:val="both"/>
        <w:rPr>
          <w:ins w:id="13"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E67857">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E67857">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E67857">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5"/>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E67857">
      <w:pPr>
        <w:jc w:val="both"/>
        <w:rPr>
          <w:rFonts w:ascii="GHEA Grapalat" w:hAnsi="GHEA Grapalat"/>
        </w:rPr>
      </w:pPr>
    </w:p>
    <w:p w14:paraId="3C3FD82F" w14:textId="77777777" w:rsidR="006B3E56" w:rsidRDefault="00990559" w:rsidP="00E67857">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6"/>
        <w:t>***</w:t>
      </w:r>
      <w:r w:rsidR="00DA5D3D" w:rsidRPr="000858EB">
        <w:rPr>
          <w:rFonts w:ascii="GHEA Grapalat" w:hAnsi="GHEA Grapalat"/>
        </w:rPr>
        <w:t xml:space="preserve"> </w:t>
      </w:r>
    </w:p>
    <w:p w14:paraId="7855496E" w14:textId="77777777" w:rsidR="00E333E5" w:rsidRPr="000858EB" w:rsidRDefault="00E333E5" w:rsidP="00E67857">
      <w:pPr>
        <w:ind w:firstLine="708"/>
        <w:jc w:val="both"/>
        <w:rPr>
          <w:rFonts w:ascii="GHEA Grapalat" w:hAnsi="GHEA Grapalat"/>
        </w:rPr>
      </w:pPr>
    </w:p>
    <w:p w14:paraId="7AEEF04D" w14:textId="77777777" w:rsidR="00F855BB" w:rsidRDefault="00F855BB" w:rsidP="00E67857">
      <w:pPr>
        <w:tabs>
          <w:tab w:val="left" w:pos="7371"/>
        </w:tabs>
        <w:ind w:left="3544" w:firstLine="3"/>
        <w:jc w:val="both"/>
        <w:rPr>
          <w:rFonts w:ascii="GHEA Grapalat" w:hAnsi="GHEA Grapalat"/>
          <w:sz w:val="16"/>
          <w:lang w:val="hy-AM"/>
        </w:rPr>
      </w:pPr>
    </w:p>
    <w:p w14:paraId="3B85B72E" w14:textId="77777777" w:rsidR="00F855BB" w:rsidRPr="000811C1" w:rsidRDefault="00F855BB" w:rsidP="00E67857">
      <w:pPr>
        <w:tabs>
          <w:tab w:val="left" w:pos="7371"/>
        </w:tabs>
        <w:ind w:left="3544" w:firstLine="3"/>
        <w:jc w:val="both"/>
        <w:rPr>
          <w:rFonts w:ascii="GHEA Grapalat" w:hAnsi="GHEA Grapalat"/>
          <w:sz w:val="16"/>
          <w:lang w:val="hy-AM"/>
        </w:rPr>
      </w:pPr>
    </w:p>
    <w:p w14:paraId="13D12745" w14:textId="77777777" w:rsidR="006B3E56" w:rsidRPr="00D3436F" w:rsidRDefault="006B3E56" w:rsidP="00E67857">
      <w:pPr>
        <w:tabs>
          <w:tab w:val="left" w:pos="7371"/>
        </w:tabs>
        <w:ind w:left="3544" w:firstLine="3"/>
        <w:jc w:val="both"/>
        <w:rPr>
          <w:rFonts w:ascii="GHEA Grapalat" w:hAnsi="GHEA Grapalat"/>
          <w:sz w:val="16"/>
        </w:rPr>
      </w:pPr>
    </w:p>
    <w:p w14:paraId="59DC4773" w14:textId="77777777" w:rsidR="006B3E56" w:rsidRPr="00770B03" w:rsidRDefault="006B3E56" w:rsidP="00E67857">
      <w:pPr>
        <w:tabs>
          <w:tab w:val="left" w:pos="7371"/>
        </w:tabs>
        <w:ind w:left="3544" w:firstLine="3"/>
        <w:jc w:val="both"/>
        <w:rPr>
          <w:rFonts w:ascii="GHEA Grapalat" w:hAnsi="GHEA Grapalat"/>
          <w:sz w:val="16"/>
        </w:rPr>
      </w:pPr>
    </w:p>
    <w:p w14:paraId="72ADE842" w14:textId="77777777" w:rsidR="00374F4A" w:rsidRPr="000C1746" w:rsidRDefault="00374F4A" w:rsidP="00E67857">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E67857">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E67857">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E67857">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E67857">
      <w:pPr>
        <w:rPr>
          <w:rFonts w:ascii="GHEA Grapalat" w:hAnsi="GHEA Grapalat"/>
          <w:b/>
        </w:rPr>
      </w:pPr>
      <w:r>
        <w:rPr>
          <w:rFonts w:ascii="GHEA Grapalat" w:hAnsi="GHEA Grapalat"/>
          <w:b/>
        </w:rPr>
        <w:br w:type="page"/>
      </w:r>
    </w:p>
    <w:p w14:paraId="4B93AAEE" w14:textId="10C84BAF" w:rsidR="00D043C1" w:rsidRDefault="00D043C1" w:rsidP="00E67857">
      <w:pPr>
        <w:rPr>
          <w:rFonts w:ascii="GHEA Grapalat" w:hAnsi="GHEA Grapalat"/>
        </w:rPr>
      </w:pPr>
    </w:p>
    <w:p w14:paraId="7B1153DC" w14:textId="77777777" w:rsidR="00F33976" w:rsidRDefault="00F33976" w:rsidP="00E67857">
      <w:pPr>
        <w:jc w:val="right"/>
        <w:rPr>
          <w:rFonts w:ascii="GHEA Grapalat" w:hAnsi="GHEA Grapalat"/>
          <w:b/>
        </w:rPr>
      </w:pPr>
      <w:r>
        <w:rPr>
          <w:rFonts w:ascii="GHEA Grapalat" w:hAnsi="GHEA Grapalat"/>
          <w:b/>
        </w:rPr>
        <w:t xml:space="preserve">Приложение 1.3** </w:t>
      </w:r>
    </w:p>
    <w:p w14:paraId="62CB123C" w14:textId="7719EA7A" w:rsidR="00F33976" w:rsidRPr="00FA6464" w:rsidRDefault="00F33976" w:rsidP="00E67857">
      <w:pPr>
        <w:jc w:val="right"/>
        <w:rPr>
          <w:rFonts w:ascii="GHEA Grapalat" w:hAnsi="GHEA Grapalat"/>
          <w:b/>
        </w:rPr>
      </w:pPr>
      <w:r w:rsidRPr="001439BD">
        <w:rPr>
          <w:rFonts w:ascii="GHEA Grapalat" w:hAnsi="GHEA Grapalat"/>
          <w:b/>
        </w:rPr>
        <w:t xml:space="preserve">к Приглашению на </w:t>
      </w:r>
      <w:r w:rsidR="004E36FF">
        <w:rPr>
          <w:rFonts w:ascii="GHEA Grapalat" w:hAnsi="GHEA Grapalat"/>
          <w:b/>
        </w:rPr>
        <w:t>открытый конкурс</w:t>
      </w:r>
    </w:p>
    <w:p w14:paraId="2387769E" w14:textId="7E69DB1A" w:rsidR="00F33976" w:rsidRPr="00E97048" w:rsidRDefault="00F33976" w:rsidP="00E67857">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4E36FF">
        <w:rPr>
          <w:rFonts w:ascii="GHEA Grapalat" w:hAnsi="GHEA Grapalat"/>
          <w:b/>
          <w:i w:val="0"/>
          <w:sz w:val="24"/>
          <w:szCs w:val="24"/>
        </w:rPr>
        <w:t>BMAShDzB-</w:t>
      </w:r>
      <w:r w:rsidR="008F5C2D">
        <w:rPr>
          <w:rFonts w:ascii="GHEA Grapalat" w:hAnsi="GHEA Grapalat"/>
          <w:b/>
          <w:i w:val="0"/>
          <w:sz w:val="24"/>
          <w:szCs w:val="24"/>
        </w:rPr>
        <w:t>26/15</w:t>
      </w:r>
    </w:p>
    <w:p w14:paraId="1EDE57AE" w14:textId="77777777" w:rsidR="00092E73" w:rsidRDefault="00092E73" w:rsidP="00E67857">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E67857">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E67857">
      <w:pPr>
        <w:ind w:left="360" w:hanging="360"/>
        <w:jc w:val="center"/>
        <w:rPr>
          <w:rFonts w:ascii="GHEA Grapalat" w:eastAsia="GHEA Grapalat" w:hAnsi="GHEA Grapalat" w:cs="GHEA Grapalat"/>
          <w:b/>
        </w:rPr>
      </w:pPr>
    </w:p>
    <w:p w14:paraId="27EF2918"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E67857">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E67857">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E67857">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E67857">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E67857">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E67857">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E67857">
            <w:pPr>
              <w:ind w:left="993" w:hanging="851"/>
              <w:rPr>
                <w:rFonts w:ascii="GHEA Grapalat" w:eastAsia="GHEA Grapalat" w:hAnsi="GHEA Grapalat" w:cs="GHEA Grapalat"/>
              </w:rPr>
            </w:pPr>
          </w:p>
        </w:tc>
      </w:tr>
    </w:tbl>
    <w:p w14:paraId="54A2E1BE"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E67857">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E67857">
            <w:pPr>
              <w:rPr>
                <w:rFonts w:ascii="GHEA Grapalat" w:eastAsia="GHEA Grapalat" w:hAnsi="GHEA Grapalat" w:cs="GHEA Grapalat"/>
              </w:rPr>
            </w:pPr>
          </w:p>
        </w:tc>
      </w:tr>
    </w:tbl>
    <w:p w14:paraId="499384CD"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E67857">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E67857">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E67857">
            <w:pPr>
              <w:numPr>
                <w:ilvl w:val="2"/>
                <w:numId w:val="28"/>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E67857">
            <w:pPr>
              <w:rPr>
                <w:rFonts w:ascii="GHEA Grapalat" w:eastAsia="GHEA Grapalat" w:hAnsi="GHEA Grapalat" w:cs="GHEA Grapalat"/>
              </w:rPr>
            </w:pPr>
          </w:p>
        </w:tc>
      </w:tr>
    </w:tbl>
    <w:p w14:paraId="1BD96D05" w14:textId="77777777" w:rsidR="00092E73" w:rsidRPr="00FD1EE4" w:rsidRDefault="00092E73" w:rsidP="00E67857">
      <w:pPr>
        <w:rPr>
          <w:rFonts w:ascii="GHEA Grapalat" w:eastAsia="GHEA Grapalat" w:hAnsi="GHEA Grapalat" w:cs="GHEA Grapalat"/>
        </w:rPr>
      </w:pPr>
    </w:p>
    <w:p w14:paraId="7F380C37" w14:textId="77777777" w:rsidR="00092E73" w:rsidRPr="00FD1EE4" w:rsidRDefault="00092E73" w:rsidP="00E67857">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E67857">
      <w:pPr>
        <w:numPr>
          <w:ilvl w:val="0"/>
          <w:numId w:val="28"/>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E67857">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E67857">
            <w:pPr>
              <w:rPr>
                <w:rFonts w:ascii="GHEA Grapalat" w:eastAsia="GHEA Grapalat" w:hAnsi="GHEA Grapalat" w:cs="GHEA Grapalat"/>
              </w:rPr>
            </w:pPr>
          </w:p>
        </w:tc>
      </w:tr>
    </w:tbl>
    <w:p w14:paraId="1BBC27A3"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E67857">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E67857">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E67857">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E67857">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E67857">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E67857">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E67857">
            <w:pPr>
              <w:rPr>
                <w:rFonts w:ascii="GHEA Grapalat" w:eastAsia="GHEA Grapalat" w:hAnsi="GHEA Grapalat" w:cs="GHEA Grapalat"/>
              </w:rPr>
            </w:pPr>
          </w:p>
        </w:tc>
      </w:tr>
    </w:tbl>
    <w:p w14:paraId="29D77B51" w14:textId="77777777" w:rsidR="00092E73" w:rsidRPr="00574FF7"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E67857">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E67857">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E67857">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E67857">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E67857">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E67857">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E67857">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E67857">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E67857">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E67857">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E67857">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E67857">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E67857">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E67857">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E67857">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E67857">
            <w:pPr>
              <w:rPr>
                <w:rFonts w:ascii="GHEA Grapalat" w:eastAsia="GHEA Grapalat" w:hAnsi="GHEA Grapalat" w:cs="GHEA Grapalat"/>
              </w:rPr>
            </w:pPr>
          </w:p>
        </w:tc>
      </w:tr>
    </w:tbl>
    <w:p w14:paraId="10627ACB"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E67857">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E67857">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E67857">
            <w:pPr>
              <w:numPr>
                <w:ilvl w:val="2"/>
                <w:numId w:val="28"/>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E67857">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E67857">
            <w:pPr>
              <w:numPr>
                <w:ilvl w:val="2"/>
                <w:numId w:val="28"/>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E67857">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E67857">
            <w:pPr>
              <w:rPr>
                <w:rFonts w:ascii="GHEA Grapalat" w:eastAsia="GHEA Grapalat" w:hAnsi="GHEA Grapalat" w:cs="GHEA Grapalat"/>
              </w:rPr>
            </w:pPr>
          </w:p>
        </w:tc>
      </w:tr>
    </w:tbl>
    <w:p w14:paraId="0228122B"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E67857">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E67857">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E67857">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E67857">
            <w:pPr>
              <w:numPr>
                <w:ilvl w:val="2"/>
                <w:numId w:val="28"/>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E67857">
            <w:pPr>
              <w:rPr>
                <w:rFonts w:ascii="GHEA Grapalat" w:eastAsia="GHEA Grapalat" w:hAnsi="GHEA Grapalat" w:cs="GHEA Grapalat"/>
              </w:rPr>
            </w:pPr>
          </w:p>
        </w:tc>
      </w:tr>
    </w:tbl>
    <w:p w14:paraId="4F8E99A7"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E67857">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E67857">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E67857">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E67857">
            <w:pPr>
              <w:rPr>
                <w:rFonts w:ascii="GHEA Grapalat" w:eastAsia="GHEA Grapalat" w:hAnsi="GHEA Grapalat" w:cs="GHEA Grapalat"/>
              </w:rPr>
            </w:pPr>
          </w:p>
        </w:tc>
      </w:tr>
    </w:tbl>
    <w:p w14:paraId="74D3C3BB" w14:textId="77777777" w:rsidR="00092E73" w:rsidRPr="008C665F"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E67857">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E67857">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E67857">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E67857">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45FD7521" w14:textId="77777777" w:rsidR="00092E73" w:rsidRPr="00FD1EE4" w:rsidRDefault="00092E73" w:rsidP="00E67857">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E67857">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E67857">
      <w:pPr>
        <w:numPr>
          <w:ilvl w:val="1"/>
          <w:numId w:val="28"/>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E67857">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E67857">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E67857">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E6785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w:t>
            </w:r>
            <w:r w:rsidRPr="005D151C">
              <w:rPr>
                <w:rFonts w:ascii="GHEA Grapalat" w:eastAsia="GHEA Grapalat" w:hAnsi="GHEA Grapalat" w:cs="GHEA Grapalat"/>
                <w:color w:val="000000"/>
              </w:rPr>
              <w:lastRenderedPageBreak/>
              <w:t>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E67857">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E67857">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E67857">
            <w:pPr>
              <w:rPr>
                <w:rFonts w:ascii="GHEA Grapalat" w:eastAsia="GHEA Grapalat" w:hAnsi="GHEA Grapalat" w:cs="GHEA Grapalat"/>
              </w:rPr>
            </w:pPr>
          </w:p>
        </w:tc>
      </w:tr>
    </w:tbl>
    <w:p w14:paraId="5297D154" w14:textId="77777777" w:rsidR="00092E73" w:rsidRPr="00FD1EE4" w:rsidRDefault="00092E73" w:rsidP="00E6785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E67857">
      <w:pPr>
        <w:numPr>
          <w:ilvl w:val="0"/>
          <w:numId w:val="28"/>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E67857">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E67857">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E67857">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E67857">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E67857">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E67857">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E67857">
            <w:pPr>
              <w:rPr>
                <w:rFonts w:ascii="GHEA Grapalat" w:eastAsia="GHEA Grapalat" w:hAnsi="GHEA Grapalat" w:cs="GHEA Grapalat"/>
              </w:rPr>
            </w:pPr>
          </w:p>
        </w:tc>
      </w:tr>
    </w:tbl>
    <w:p w14:paraId="19628932" w14:textId="77777777" w:rsidR="00092E73" w:rsidRPr="00FD1EE4" w:rsidRDefault="00092E73" w:rsidP="00E67857">
      <w:pPr>
        <w:numPr>
          <w:ilvl w:val="1"/>
          <w:numId w:val="28"/>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E67857">
            <w:pPr>
              <w:numPr>
                <w:ilvl w:val="2"/>
                <w:numId w:val="28"/>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E67857">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E67857">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E67857">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E67857">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E67857">
            <w:pPr>
              <w:rPr>
                <w:rFonts w:ascii="GHEA Grapalat" w:eastAsia="GHEA Grapalat" w:hAnsi="GHEA Grapalat" w:cs="GHEA Grapalat"/>
              </w:rPr>
            </w:pPr>
          </w:p>
        </w:tc>
      </w:tr>
    </w:tbl>
    <w:p w14:paraId="2876BA9E" w14:textId="77777777" w:rsidR="00092E73" w:rsidRDefault="00092E73" w:rsidP="00E67857">
      <w:pPr>
        <w:numPr>
          <w:ilvl w:val="1"/>
          <w:numId w:val="28"/>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E67857">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E67857">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E67857">
            <w:pPr>
              <w:rPr>
                <w:rFonts w:ascii="GHEA Grapalat" w:eastAsia="GHEA Grapalat" w:hAnsi="GHEA Grapalat" w:cs="GHEA Grapalat"/>
              </w:rPr>
            </w:pPr>
          </w:p>
        </w:tc>
      </w:tr>
    </w:tbl>
    <w:p w14:paraId="72E515BC" w14:textId="77777777" w:rsidR="00092E73" w:rsidRPr="00FD1EE4" w:rsidRDefault="00092E73" w:rsidP="00E67857">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E6785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E67857">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E67857">
            <w:pPr>
              <w:rPr>
                <w:rFonts w:ascii="GHEA Grapalat" w:eastAsia="GHEA Grapalat" w:hAnsi="GHEA Grapalat" w:cs="GHEA Grapalat"/>
                <w:b/>
                <w:color w:val="000000"/>
              </w:rPr>
            </w:pPr>
          </w:p>
        </w:tc>
      </w:tr>
    </w:tbl>
    <w:p w14:paraId="7365CCE5" w14:textId="77777777" w:rsidR="00092E73" w:rsidRPr="00FD1EE4" w:rsidRDefault="00092E73" w:rsidP="00E67857">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E67857">
      <w:pPr>
        <w:rPr>
          <w:rFonts w:ascii="GHEA Grapalat" w:hAnsi="GHEA Grapalat"/>
          <w:b/>
        </w:rPr>
      </w:pPr>
    </w:p>
    <w:p w14:paraId="7743345D" w14:textId="77777777" w:rsidR="00092E73" w:rsidRDefault="00092E73" w:rsidP="00E67857">
      <w:pPr>
        <w:rPr>
          <w:rFonts w:ascii="GHEA Grapalat" w:hAnsi="GHEA Grapalat"/>
          <w:b/>
        </w:rPr>
      </w:pPr>
      <w:r>
        <w:rPr>
          <w:rFonts w:ascii="GHEA Grapalat" w:hAnsi="GHEA Grapalat"/>
          <w:b/>
        </w:rPr>
        <w:br w:type="page"/>
      </w:r>
    </w:p>
    <w:p w14:paraId="683CD5B5" w14:textId="77777777" w:rsidR="00092E73" w:rsidRDefault="00092E73" w:rsidP="00E67857">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E67857">
      <w:pPr>
        <w:jc w:val="center"/>
        <w:rPr>
          <w:rFonts w:ascii="GHEA Grapalat" w:hAnsi="GHEA Grapalat"/>
          <w:b/>
          <w:sz w:val="28"/>
          <w:szCs w:val="28"/>
          <w:lang w:val="hy-AM"/>
        </w:rPr>
      </w:pPr>
    </w:p>
    <w:p w14:paraId="19350ABF"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E67857">
      <w:pPr>
        <w:pStyle w:val="ListParagraph"/>
        <w:numPr>
          <w:ilvl w:val="0"/>
          <w:numId w:val="30"/>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E67857">
      <w:pPr>
        <w:pStyle w:val="ListParagraph"/>
        <w:numPr>
          <w:ilvl w:val="0"/>
          <w:numId w:val="30"/>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E67857">
      <w:pPr>
        <w:pStyle w:val="ListParagraph"/>
        <w:numPr>
          <w:ilvl w:val="0"/>
          <w:numId w:val="30"/>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E67857">
      <w:pPr>
        <w:pStyle w:val="ListParagraph"/>
        <w:numPr>
          <w:ilvl w:val="0"/>
          <w:numId w:val="29"/>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E67857">
      <w:pPr>
        <w:pStyle w:val="ListParagraph"/>
        <w:numPr>
          <w:ilvl w:val="0"/>
          <w:numId w:val="31"/>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w:t>
      </w:r>
      <w:r w:rsidRPr="00092E73">
        <w:rPr>
          <w:rFonts w:ascii="GHEA Grapalat" w:hAnsi="GHEA Grapalat"/>
        </w:rPr>
        <w:lastRenderedPageBreak/>
        <w:t>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E67857">
      <w:pPr>
        <w:pStyle w:val="ListParagraph"/>
        <w:numPr>
          <w:ilvl w:val="0"/>
          <w:numId w:val="32"/>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E67857">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E67857">
      <w:pPr>
        <w:pStyle w:val="ListParagraph"/>
        <w:numPr>
          <w:ilvl w:val="0"/>
          <w:numId w:val="29"/>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E67857">
      <w:pPr>
        <w:pStyle w:val="ListParagraph"/>
        <w:numPr>
          <w:ilvl w:val="0"/>
          <w:numId w:val="33"/>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E67857">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E67857">
      <w:pPr>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E67857">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E67857">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E67857">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E67857">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w:t>
      </w:r>
      <w:r w:rsidRPr="00092E73">
        <w:rPr>
          <w:rFonts w:ascii="GHEA Grapalat" w:hAnsi="GHEA Grapalat"/>
          <w:lang w:val="hy-AM"/>
        </w:rPr>
        <w:lastRenderedPageBreak/>
        <w:t>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E67857">
      <w:pPr>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E67857">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E67857">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E67857">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E67857">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E67857">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E67857">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E67857">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E67857">
      <w:pPr>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w:t>
      </w:r>
      <w:r w:rsidRPr="00092E73">
        <w:rPr>
          <w:rFonts w:ascii="GHEA Grapalat" w:hAnsi="GHEA Grapalat"/>
        </w:rPr>
        <w:lastRenderedPageBreak/>
        <w:t>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E67857">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E67857">
      <w:pPr>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E67857">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E67857">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E67857">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E67857">
      <w:pPr>
        <w:contextualSpacing/>
        <w:jc w:val="both"/>
        <w:rPr>
          <w:rFonts w:ascii="GHEA Grapalat" w:hAnsi="GHEA Grapalat"/>
          <w:sz w:val="28"/>
          <w:szCs w:val="28"/>
        </w:rPr>
      </w:pPr>
    </w:p>
    <w:p w14:paraId="0E3828E2" w14:textId="77777777" w:rsidR="00092E73" w:rsidRDefault="00092E73" w:rsidP="00E67857">
      <w:pPr>
        <w:contextualSpacing/>
        <w:jc w:val="both"/>
        <w:rPr>
          <w:rFonts w:ascii="GHEA Grapalat" w:hAnsi="GHEA Grapalat"/>
          <w:sz w:val="28"/>
          <w:szCs w:val="28"/>
        </w:rPr>
      </w:pPr>
    </w:p>
    <w:p w14:paraId="1B8517C8"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E67857">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E67857">
      <w:pPr>
        <w:rPr>
          <w:rFonts w:ascii="GHEA Grapalat" w:hAnsi="GHEA Grapalat"/>
          <w:b/>
        </w:rPr>
      </w:pPr>
    </w:p>
    <w:p w14:paraId="1196D6A1" w14:textId="77777777" w:rsidR="00092E73" w:rsidRDefault="00092E73" w:rsidP="00E67857">
      <w:pPr>
        <w:rPr>
          <w:rFonts w:ascii="GHEA Grapalat" w:hAnsi="GHEA Grapalat"/>
          <w:b/>
        </w:rPr>
      </w:pPr>
      <w:r>
        <w:rPr>
          <w:rFonts w:ascii="GHEA Grapalat" w:hAnsi="GHEA Grapalat"/>
          <w:b/>
        </w:rPr>
        <w:br w:type="page"/>
      </w:r>
    </w:p>
    <w:p w14:paraId="62B48BAB" w14:textId="77777777" w:rsidR="00B2572B" w:rsidRPr="00DC619D" w:rsidRDefault="00B2572B" w:rsidP="00E67857">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3FA56F88" w:rsidR="00B2572B" w:rsidRPr="009044F1" w:rsidRDefault="00B2572B" w:rsidP="00E67857">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8F5C2D">
        <w:rPr>
          <w:rFonts w:ascii="GHEA Grapalat" w:hAnsi="GHEA Grapalat"/>
          <w:b/>
          <w:sz w:val="24"/>
          <w:szCs w:val="24"/>
        </w:rPr>
        <w:t>26/15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7"/>
        <w:t>*</w:t>
      </w:r>
    </w:p>
    <w:p w14:paraId="308CC3FE" w14:textId="77777777" w:rsidR="00B2572B" w:rsidRPr="009044F1" w:rsidRDefault="00B2572B" w:rsidP="00E67857">
      <w:pPr>
        <w:widowControl w:val="0"/>
        <w:ind w:firstLine="567"/>
        <w:jc w:val="center"/>
        <w:rPr>
          <w:rFonts w:ascii="GHEA Grapalat" w:hAnsi="GHEA Grapalat"/>
        </w:rPr>
      </w:pPr>
    </w:p>
    <w:p w14:paraId="2347BC65" w14:textId="77777777" w:rsidR="00B2572B" w:rsidRPr="009044F1" w:rsidRDefault="00B2572B" w:rsidP="00E67857">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E67857">
      <w:pPr>
        <w:widowControl w:val="0"/>
        <w:ind w:firstLine="567"/>
        <w:jc w:val="center"/>
        <w:rPr>
          <w:rFonts w:ascii="GHEA Grapalat" w:hAnsi="GHEA Grapalat"/>
        </w:rPr>
      </w:pPr>
    </w:p>
    <w:p w14:paraId="050C8689" w14:textId="510700F7" w:rsidR="005744FC" w:rsidRPr="000F6C24" w:rsidRDefault="00B2572B" w:rsidP="00E67857">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4E36FF">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4E36FF">
        <w:rPr>
          <w:rFonts w:ascii="GHEA Grapalat" w:hAnsi="GHEA Grapalat"/>
          <w:spacing w:val="-6"/>
        </w:rPr>
        <w:t>BMAShDzB-</w:t>
      </w:r>
      <w:r w:rsidR="008F5C2D">
        <w:rPr>
          <w:rFonts w:ascii="GHEA Grapalat" w:hAnsi="GHEA Grapalat"/>
          <w:spacing w:val="-6"/>
        </w:rPr>
        <w:t>26/15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E67857">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E67857">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E67857">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E67857">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E67857">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E67857">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E67857">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E67857">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E67857">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E67857">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E6785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710894" w:rsidRPr="005744FC" w14:paraId="6A0AB9A7"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91433C" w14:textId="436FF9B3" w:rsidR="00710894" w:rsidRPr="00521B73" w:rsidRDefault="00710894" w:rsidP="00E67857">
            <w:pPr>
              <w:widowControl w:val="0"/>
              <w:jc w:val="center"/>
              <w:rPr>
                <w:rFonts w:ascii="GHEA Grapalat" w:hAnsi="GHEA Grapalat"/>
                <w:b/>
                <w:sz w:val="20"/>
                <w:szCs w:val="20"/>
                <w:lang w:val="hy-AM"/>
              </w:rPr>
            </w:pPr>
            <w:r>
              <w:rPr>
                <w:rFonts w:ascii="GHEA Grapalat" w:hAnsi="GHEA Grapalat"/>
                <w:b/>
                <w:sz w:val="20"/>
                <w:szCs w:val="20"/>
                <w:lang w:val="hy-AM"/>
              </w:rPr>
              <w:t>1</w:t>
            </w:r>
          </w:p>
        </w:tc>
        <w:tc>
          <w:tcPr>
            <w:tcW w:w="1559" w:type="dxa"/>
            <w:tcBorders>
              <w:top w:val="single" w:sz="4" w:space="0" w:color="auto"/>
              <w:left w:val="single" w:sz="4" w:space="0" w:color="auto"/>
              <w:bottom w:val="single" w:sz="4" w:space="0" w:color="auto"/>
              <w:right w:val="single" w:sz="4" w:space="0" w:color="auto"/>
            </w:tcBorders>
            <w:vAlign w:val="center"/>
          </w:tcPr>
          <w:p w14:paraId="73CD26EA" w14:textId="1704E310" w:rsidR="00710894" w:rsidRPr="00E81307" w:rsidRDefault="00E81307" w:rsidP="00E67857">
            <w:pPr>
              <w:widowControl w:val="0"/>
              <w:rPr>
                <w:rFonts w:ascii="GHEA Grapalat" w:hAnsi="GHEA Grapalat"/>
                <w:bCs/>
                <w:iCs/>
                <w:sz w:val="20"/>
                <w:szCs w:val="20"/>
              </w:rPr>
            </w:pPr>
            <w:r w:rsidRPr="00E81307">
              <w:rPr>
                <w:rFonts w:ascii="GHEA Grapalat" w:hAnsi="GHEA Grapalat"/>
                <w:iCs/>
                <w:sz w:val="20"/>
                <w:szCs w:val="20"/>
              </w:rPr>
              <w:t>ремонтные работы по асфальт-бетонного покрития административного района Арабкир</w:t>
            </w:r>
          </w:p>
        </w:tc>
        <w:tc>
          <w:tcPr>
            <w:tcW w:w="1843" w:type="dxa"/>
            <w:tcBorders>
              <w:top w:val="single" w:sz="4" w:space="0" w:color="auto"/>
              <w:left w:val="single" w:sz="4" w:space="0" w:color="auto"/>
              <w:bottom w:val="single" w:sz="4" w:space="0" w:color="auto"/>
              <w:right w:val="single" w:sz="4" w:space="0" w:color="auto"/>
            </w:tcBorders>
          </w:tcPr>
          <w:p w14:paraId="205AE236" w14:textId="77777777" w:rsidR="00710894" w:rsidRPr="005744FC" w:rsidRDefault="00710894" w:rsidP="00E67857">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59A4E731" w14:textId="77777777" w:rsidR="00710894" w:rsidRPr="005744FC" w:rsidRDefault="00710894" w:rsidP="00E67857">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264617C5" w14:textId="77777777" w:rsidR="00710894" w:rsidRPr="005744FC" w:rsidRDefault="00710894" w:rsidP="00E67857">
            <w:pPr>
              <w:widowControl w:val="0"/>
              <w:jc w:val="center"/>
              <w:rPr>
                <w:rFonts w:ascii="GHEA Grapalat" w:hAnsi="GHEA Grapalat"/>
                <w:sz w:val="20"/>
                <w:szCs w:val="20"/>
              </w:rPr>
            </w:pPr>
          </w:p>
        </w:tc>
      </w:tr>
    </w:tbl>
    <w:p w14:paraId="5BDBA797" w14:textId="77777777" w:rsidR="00374F4A" w:rsidRPr="00DD2B43" w:rsidRDefault="00374F4A" w:rsidP="00E67857">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E67857">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E67857">
      <w:pPr>
        <w:widowControl w:val="0"/>
        <w:jc w:val="both"/>
        <w:rPr>
          <w:rFonts w:ascii="GHEA Grapalat" w:hAnsi="GHEA Grapalat"/>
          <w:lang w:val="es-ES"/>
        </w:rPr>
      </w:pPr>
    </w:p>
    <w:p w14:paraId="49817F3E" w14:textId="77777777" w:rsidR="00B2572B" w:rsidRPr="000F6C24" w:rsidRDefault="00B2572B" w:rsidP="00E67857">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E67857">
      <w:pPr>
        <w:rPr>
          <w:rFonts w:ascii="GHEA Grapalat" w:hAnsi="GHEA Grapalat"/>
          <w:b/>
        </w:rPr>
      </w:pPr>
      <w:r>
        <w:rPr>
          <w:rFonts w:ascii="GHEA Grapalat" w:hAnsi="GHEA Grapalat"/>
          <w:b/>
        </w:rPr>
        <w:br w:type="page"/>
      </w:r>
    </w:p>
    <w:p w14:paraId="63E92CB4" w14:textId="5D383DFC" w:rsidR="00C715FB" w:rsidRDefault="00C715FB" w:rsidP="00E67857">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E67857">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2C61DDA7" w:rsidR="00B2572B" w:rsidRPr="00B138F3" w:rsidRDefault="00B2572B"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4E36FF">
        <w:rPr>
          <w:rFonts w:ascii="GHEA Grapalat" w:hAnsi="GHEA Grapalat"/>
          <w:b/>
          <w:sz w:val="24"/>
          <w:szCs w:val="24"/>
        </w:rPr>
        <w:t>BMAShDzB-</w:t>
      </w:r>
      <w:r w:rsidR="008F5C2D">
        <w:rPr>
          <w:rFonts w:ascii="GHEA Grapalat" w:hAnsi="GHEA Grapalat"/>
          <w:b/>
          <w:sz w:val="24"/>
          <w:szCs w:val="24"/>
        </w:rPr>
        <w:t>26/15</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9"/>
        <w:t>*</w:t>
      </w:r>
    </w:p>
    <w:p w14:paraId="40EB1557" w14:textId="77777777" w:rsidR="00742F7B" w:rsidRPr="00B138F3" w:rsidRDefault="00742F7B" w:rsidP="00E67857">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E67857">
      <w:pPr>
        <w:widowControl w:val="0"/>
        <w:ind w:left="567" w:right="565"/>
        <w:jc w:val="center"/>
        <w:rPr>
          <w:rFonts w:ascii="GHEA Grapalat" w:hAnsi="GHEA Grapalat"/>
          <w:b/>
        </w:rPr>
      </w:pPr>
    </w:p>
    <w:p w14:paraId="1FA3B59C" w14:textId="77777777" w:rsidR="00BF7253" w:rsidRPr="00B138F3" w:rsidRDefault="00BF7253" w:rsidP="00E67857">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E67857">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E67857">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47D1E5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7F0292EC" w14:textId="77777777" w:rsidR="00BF7253" w:rsidRPr="00B138F3" w:rsidRDefault="00BF7253"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3DAA3981" w:rsidR="00BF7253" w:rsidRPr="00D24CB5"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813760" w:rsidRPr="00813760">
        <w:rPr>
          <w:rFonts w:ascii="GHEA Grapalat" w:eastAsiaTheme="minorHAnsi" w:hAnsi="GHEA Grapalat" w:cstheme="minorBidi"/>
          <w:b/>
          <w:bCs/>
        </w:rPr>
        <w:t>сто двадцать</w:t>
      </w:r>
      <w:r w:rsidR="00813760" w:rsidRPr="00813760">
        <w:rPr>
          <w:rFonts w:ascii="GHEA Grapalat" w:hAnsi="GHEA Grapalat"/>
          <w:b/>
          <w:bCs/>
          <w:i/>
          <w:sz w:val="20"/>
          <w:szCs w:val="20"/>
        </w:rPr>
        <w:t xml:space="preserve"> </w:t>
      </w:r>
      <w:r w:rsidRPr="00813760">
        <w:rPr>
          <w:rFonts w:ascii="GHEA Grapalat" w:eastAsiaTheme="minorHAnsi" w:hAnsi="GHEA Grapalat" w:cstheme="minorBidi"/>
          <w:b/>
          <w:bCs/>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w:t>
      </w:r>
      <w:r w:rsidRPr="00024B87">
        <w:rPr>
          <w:rFonts w:ascii="GHEA Grapalat" w:eastAsiaTheme="minorHAnsi" w:hAnsi="GHEA Grapalat" w:cstheme="minorBidi"/>
        </w:rPr>
        <w:lastRenderedPageBreak/>
        <w:t>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E67857">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E67857">
      <w:pPr>
        <w:widowControl w:val="0"/>
        <w:ind w:left="567" w:right="565"/>
        <w:jc w:val="center"/>
        <w:rPr>
          <w:rFonts w:ascii="GHEA Grapalat" w:hAnsi="GHEA Grapalat"/>
          <w:b/>
        </w:rPr>
      </w:pPr>
    </w:p>
    <w:p w14:paraId="5C8B3031" w14:textId="77777777" w:rsidR="00CF2692" w:rsidRPr="00B138F3" w:rsidRDefault="00CF2692" w:rsidP="00E67857">
      <w:pPr>
        <w:widowControl w:val="0"/>
        <w:ind w:left="567" w:right="565"/>
        <w:jc w:val="center"/>
        <w:rPr>
          <w:rFonts w:ascii="GHEA Grapalat" w:hAnsi="GHEA Grapalat"/>
          <w:b/>
        </w:rPr>
      </w:pPr>
    </w:p>
    <w:p w14:paraId="62C4B99D" w14:textId="77777777" w:rsidR="00CF2692" w:rsidRPr="00B138F3" w:rsidRDefault="00CF2692" w:rsidP="00E67857">
      <w:pPr>
        <w:widowControl w:val="0"/>
        <w:ind w:left="567" w:right="565"/>
        <w:jc w:val="center"/>
        <w:rPr>
          <w:rFonts w:ascii="GHEA Grapalat" w:hAnsi="GHEA Grapalat"/>
          <w:b/>
        </w:rPr>
      </w:pPr>
    </w:p>
    <w:p w14:paraId="3011B8DE" w14:textId="77777777" w:rsidR="00CF2692" w:rsidRPr="00B138F3" w:rsidRDefault="00CF2692" w:rsidP="00E67857">
      <w:pPr>
        <w:widowControl w:val="0"/>
        <w:ind w:left="567" w:right="565"/>
        <w:jc w:val="center"/>
        <w:rPr>
          <w:rFonts w:ascii="GHEA Grapalat" w:hAnsi="GHEA Grapalat"/>
          <w:b/>
        </w:rPr>
      </w:pPr>
    </w:p>
    <w:p w14:paraId="5FE0619A" w14:textId="77777777" w:rsidR="001005B0" w:rsidRPr="00C715FB" w:rsidRDefault="007B3F5F" w:rsidP="00E67857">
      <w:pPr>
        <w:widowControl w:val="0"/>
        <w:ind w:firstLine="567"/>
        <w:jc w:val="right"/>
        <w:rPr>
          <w:rFonts w:ascii="GHEA Grapalat" w:hAnsi="GHEA Grapalat"/>
          <w:b/>
        </w:rPr>
      </w:pPr>
      <w:r w:rsidRPr="00C715FB">
        <w:rPr>
          <w:rFonts w:ascii="GHEA Grapalat" w:hAnsi="GHEA Grapalat"/>
          <w:b/>
        </w:rPr>
        <w:t>Приложение № 4</w:t>
      </w:r>
    </w:p>
    <w:p w14:paraId="3E0D4AB5" w14:textId="10D4EC6A" w:rsidR="007B3F5F" w:rsidRPr="00C715FB" w:rsidRDefault="007B3F5F"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8F5C2D">
        <w:rPr>
          <w:rFonts w:ascii="GHEA Grapalat" w:hAnsi="GHEA Grapalat"/>
          <w:b/>
        </w:rPr>
        <w:t>26/15</w:t>
      </w:r>
      <w:r w:rsidRPr="00C715FB">
        <w:rPr>
          <w:rFonts w:ascii="GHEA Grapalat" w:hAnsi="GHEA Grapalat"/>
          <w:b/>
        </w:rPr>
        <w:t>"</w:t>
      </w:r>
      <w:r w:rsidRPr="00C715FB">
        <w:rPr>
          <w:rStyle w:val="FootnoteReference"/>
          <w:rFonts w:ascii="GHEA Grapalat" w:hAnsi="GHEA Grapalat"/>
          <w:b/>
        </w:rPr>
        <w:footnoteReference w:customMarkFollows="1" w:id="20"/>
        <w:t>*</w:t>
      </w:r>
    </w:p>
    <w:p w14:paraId="1EF7D29B" w14:textId="77777777" w:rsidR="002A4554" w:rsidRPr="00C715FB" w:rsidRDefault="002A4554" w:rsidP="00E67857">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E67857">
      <w:pPr>
        <w:widowControl w:val="0"/>
        <w:ind w:left="567" w:right="565"/>
        <w:jc w:val="center"/>
        <w:rPr>
          <w:rFonts w:ascii="GHEA Grapalat" w:hAnsi="GHEA Grapalat"/>
          <w:b/>
        </w:rPr>
      </w:pPr>
      <w:r w:rsidRPr="00C715FB">
        <w:rPr>
          <w:rFonts w:ascii="GHEA Grapalat" w:hAnsi="GHEA Grapalat"/>
          <w:b/>
        </w:rPr>
        <w:lastRenderedPageBreak/>
        <w:t>(обеспечение квалификации)</w:t>
      </w:r>
    </w:p>
    <w:p w14:paraId="2715AD3D" w14:textId="77777777" w:rsidR="007B3F5F" w:rsidRPr="00C715FB" w:rsidRDefault="007B3F5F"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77777777" w:rsidR="007B3F5F" w:rsidRPr="00C715FB" w:rsidRDefault="007B3F5F"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04C226D6" w14:textId="77777777" w:rsidR="007B3F5F" w:rsidRPr="00C715FB" w:rsidRDefault="007B3F5F"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2758A2CE"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E67857">
      <w:pPr>
        <w:widowControl w:val="0"/>
        <w:ind w:left="567" w:right="565"/>
        <w:jc w:val="center"/>
        <w:rPr>
          <w:rFonts w:ascii="GHEA Grapalat" w:hAnsi="GHEA Grapalat"/>
          <w:b/>
        </w:rPr>
      </w:pPr>
    </w:p>
    <w:p w14:paraId="7AA9742F" w14:textId="77777777" w:rsidR="00CF2692" w:rsidRPr="00C715FB" w:rsidRDefault="00CF2692" w:rsidP="00E67857">
      <w:pPr>
        <w:widowControl w:val="0"/>
        <w:ind w:left="567" w:right="565"/>
        <w:jc w:val="center"/>
        <w:rPr>
          <w:rFonts w:ascii="GHEA Grapalat" w:hAnsi="GHEA Grapalat"/>
          <w:b/>
        </w:rPr>
      </w:pPr>
    </w:p>
    <w:p w14:paraId="51DB381E" w14:textId="77777777" w:rsidR="007B3F5F" w:rsidRPr="00C715FB" w:rsidRDefault="007B3F5F" w:rsidP="00E67857">
      <w:pPr>
        <w:widowControl w:val="0"/>
        <w:ind w:left="567" w:right="565"/>
        <w:jc w:val="center"/>
        <w:rPr>
          <w:rFonts w:ascii="GHEA Grapalat" w:hAnsi="GHEA Grapalat"/>
          <w:b/>
        </w:rPr>
      </w:pPr>
    </w:p>
    <w:p w14:paraId="6204B947" w14:textId="77777777" w:rsidR="00CF2692" w:rsidRPr="00C715FB" w:rsidRDefault="00CF2692" w:rsidP="00E67857">
      <w:pPr>
        <w:widowControl w:val="0"/>
        <w:ind w:left="567" w:right="565"/>
        <w:jc w:val="center"/>
        <w:rPr>
          <w:rFonts w:ascii="GHEA Grapalat" w:hAnsi="GHEA Grapalat"/>
          <w:b/>
        </w:rPr>
      </w:pPr>
    </w:p>
    <w:p w14:paraId="6883EB0D" w14:textId="51421C69" w:rsidR="00CB2230" w:rsidRPr="00C715FB" w:rsidRDefault="00CB2230" w:rsidP="00E67857">
      <w:pPr>
        <w:rPr>
          <w:rFonts w:ascii="GHEA Grapalat" w:hAnsi="GHEA Grapalat"/>
          <w:b/>
        </w:rPr>
      </w:pPr>
    </w:p>
    <w:p w14:paraId="5853CF6B" w14:textId="77777777" w:rsidR="00AF6D3A" w:rsidRDefault="00AF6D3A" w:rsidP="00E67857">
      <w:pPr>
        <w:widowControl w:val="0"/>
        <w:ind w:firstLine="567"/>
        <w:jc w:val="right"/>
        <w:rPr>
          <w:rFonts w:ascii="GHEA Grapalat" w:hAnsi="GHEA Grapalat"/>
          <w:b/>
        </w:rPr>
      </w:pPr>
    </w:p>
    <w:p w14:paraId="6BCC7684" w14:textId="77777777" w:rsidR="00AF6D3A" w:rsidRDefault="00AF6D3A" w:rsidP="00E67857">
      <w:pPr>
        <w:widowControl w:val="0"/>
        <w:ind w:firstLine="567"/>
        <w:jc w:val="right"/>
        <w:rPr>
          <w:rFonts w:ascii="GHEA Grapalat" w:hAnsi="GHEA Grapalat"/>
          <w:b/>
        </w:rPr>
      </w:pPr>
    </w:p>
    <w:p w14:paraId="7191DE09" w14:textId="77777777" w:rsidR="00AF6D3A" w:rsidRDefault="00AF6D3A" w:rsidP="00E67857">
      <w:pPr>
        <w:widowControl w:val="0"/>
        <w:ind w:firstLine="567"/>
        <w:jc w:val="right"/>
        <w:rPr>
          <w:rFonts w:ascii="GHEA Grapalat" w:hAnsi="GHEA Grapalat"/>
          <w:b/>
        </w:rPr>
      </w:pPr>
    </w:p>
    <w:p w14:paraId="0D12CCA3" w14:textId="77777777" w:rsidR="00AF6D3A" w:rsidRDefault="00AF6D3A" w:rsidP="00E67857">
      <w:pPr>
        <w:widowControl w:val="0"/>
        <w:ind w:firstLine="567"/>
        <w:jc w:val="right"/>
        <w:rPr>
          <w:rFonts w:ascii="GHEA Grapalat" w:hAnsi="GHEA Grapalat"/>
          <w:b/>
        </w:rPr>
      </w:pPr>
    </w:p>
    <w:p w14:paraId="55AAA27A" w14:textId="77777777" w:rsidR="00AF6D3A" w:rsidRDefault="00AF6D3A" w:rsidP="00E67857">
      <w:pPr>
        <w:widowControl w:val="0"/>
        <w:ind w:firstLine="567"/>
        <w:jc w:val="right"/>
        <w:rPr>
          <w:rFonts w:ascii="GHEA Grapalat" w:hAnsi="GHEA Grapalat"/>
          <w:b/>
        </w:rPr>
      </w:pPr>
    </w:p>
    <w:p w14:paraId="2FF5D793" w14:textId="77777777" w:rsidR="00AF6D3A" w:rsidRDefault="00AF6D3A" w:rsidP="00E67857">
      <w:pPr>
        <w:widowControl w:val="0"/>
        <w:ind w:firstLine="567"/>
        <w:jc w:val="right"/>
        <w:rPr>
          <w:rFonts w:ascii="GHEA Grapalat" w:hAnsi="GHEA Grapalat"/>
          <w:b/>
        </w:rPr>
      </w:pPr>
    </w:p>
    <w:p w14:paraId="3416D1A3" w14:textId="77777777" w:rsidR="00AF6D3A" w:rsidRDefault="00AF6D3A" w:rsidP="00E67857">
      <w:pPr>
        <w:widowControl w:val="0"/>
        <w:ind w:firstLine="567"/>
        <w:jc w:val="right"/>
        <w:rPr>
          <w:rFonts w:ascii="GHEA Grapalat" w:hAnsi="GHEA Grapalat"/>
          <w:b/>
        </w:rPr>
      </w:pPr>
    </w:p>
    <w:p w14:paraId="2C60BA03" w14:textId="77777777" w:rsidR="00AF6D3A" w:rsidRDefault="00AF6D3A" w:rsidP="00E67857">
      <w:pPr>
        <w:widowControl w:val="0"/>
        <w:ind w:firstLine="567"/>
        <w:jc w:val="right"/>
        <w:rPr>
          <w:rFonts w:ascii="GHEA Grapalat" w:hAnsi="GHEA Grapalat"/>
          <w:b/>
        </w:rPr>
      </w:pPr>
    </w:p>
    <w:p w14:paraId="6BBCEE3B" w14:textId="77777777" w:rsidR="00AF6D3A" w:rsidRDefault="00AF6D3A" w:rsidP="00E67857">
      <w:pPr>
        <w:widowControl w:val="0"/>
        <w:ind w:firstLine="567"/>
        <w:jc w:val="right"/>
        <w:rPr>
          <w:rFonts w:ascii="GHEA Grapalat" w:hAnsi="GHEA Grapalat"/>
          <w:b/>
        </w:rPr>
      </w:pPr>
    </w:p>
    <w:p w14:paraId="52DAB11B" w14:textId="77777777" w:rsidR="00AF6D3A" w:rsidRDefault="00AF6D3A" w:rsidP="00E67857">
      <w:pPr>
        <w:widowControl w:val="0"/>
        <w:ind w:firstLine="567"/>
        <w:jc w:val="right"/>
        <w:rPr>
          <w:rFonts w:ascii="GHEA Grapalat" w:hAnsi="GHEA Grapalat"/>
          <w:b/>
        </w:rPr>
      </w:pPr>
    </w:p>
    <w:p w14:paraId="034A0040" w14:textId="77777777" w:rsidR="00AF6D3A" w:rsidRDefault="00AF6D3A" w:rsidP="00E67857">
      <w:pPr>
        <w:widowControl w:val="0"/>
        <w:ind w:firstLine="567"/>
        <w:jc w:val="right"/>
        <w:rPr>
          <w:rFonts w:ascii="GHEA Grapalat" w:hAnsi="GHEA Grapalat"/>
          <w:b/>
        </w:rPr>
      </w:pPr>
    </w:p>
    <w:p w14:paraId="27DD4018" w14:textId="2AC9302D" w:rsidR="001F6F04" w:rsidRPr="00C715FB" w:rsidRDefault="001F6F04" w:rsidP="00E67857">
      <w:pPr>
        <w:widowControl w:val="0"/>
        <w:ind w:firstLine="567"/>
        <w:jc w:val="right"/>
        <w:rPr>
          <w:rFonts w:ascii="GHEA Grapalat" w:hAnsi="GHEA Grapalat"/>
          <w:b/>
        </w:rPr>
      </w:pPr>
      <w:r w:rsidRPr="00C715FB">
        <w:rPr>
          <w:rFonts w:ascii="GHEA Grapalat" w:hAnsi="GHEA Grapalat"/>
          <w:b/>
        </w:rPr>
        <w:t>Приложение № 4.1</w:t>
      </w:r>
    </w:p>
    <w:p w14:paraId="6DF0A18C" w14:textId="302A6193" w:rsidR="001F6F04" w:rsidRPr="00C715FB" w:rsidRDefault="001F6F04" w:rsidP="00E67857">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4E36FF">
        <w:rPr>
          <w:rFonts w:ascii="GHEA Grapalat" w:hAnsi="GHEA Grapalat"/>
          <w:b/>
        </w:rPr>
        <w:t>открытый конкурс</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4E36FF">
        <w:rPr>
          <w:rFonts w:ascii="GHEA Grapalat" w:hAnsi="GHEA Grapalat"/>
          <w:b/>
        </w:rPr>
        <w:t>BMAShDzB-</w:t>
      </w:r>
      <w:r w:rsidR="008F5C2D">
        <w:rPr>
          <w:rFonts w:ascii="GHEA Grapalat" w:hAnsi="GHEA Grapalat"/>
          <w:b/>
        </w:rPr>
        <w:t>26/15</w:t>
      </w:r>
      <w:r w:rsidRPr="00C715FB">
        <w:rPr>
          <w:rFonts w:ascii="GHEA Grapalat" w:hAnsi="GHEA Grapalat"/>
          <w:b/>
        </w:rPr>
        <w:t>"</w:t>
      </w:r>
      <w:r w:rsidRPr="00C715FB">
        <w:rPr>
          <w:rStyle w:val="FootnoteReference"/>
          <w:rFonts w:ascii="GHEA Grapalat" w:hAnsi="GHEA Grapalat"/>
          <w:b/>
          <w:sz w:val="36"/>
          <w:szCs w:val="36"/>
        </w:rPr>
        <w:footnoteReference w:customMarkFollows="1" w:id="21"/>
        <w:t>*</w:t>
      </w:r>
    </w:p>
    <w:p w14:paraId="437266FA" w14:textId="77777777" w:rsidR="00520508" w:rsidRPr="00C715FB" w:rsidRDefault="00520508" w:rsidP="00E67857">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16E56D0C" w14:textId="77777777" w:rsidR="00520508" w:rsidRPr="00C715FB" w:rsidRDefault="00520508" w:rsidP="00E67857">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7A95323C" w14:textId="77777777" w:rsidR="00520508" w:rsidRPr="00C715FB" w:rsidRDefault="00520508"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48B50F93"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w:t>
      </w:r>
      <w:r w:rsidR="00506873" w:rsidRPr="00C715FB">
        <w:rPr>
          <w:rStyle w:val="Strong"/>
          <w:rFonts w:ascii="GHEA Grapalat" w:hAnsi="GHEA Grapalat"/>
          <w:b w:val="0"/>
          <w:sz w:val="18"/>
          <w:szCs w:val="18"/>
        </w:rPr>
        <w:t xml:space="preserve">                                 </w:t>
      </w:r>
      <w:r w:rsidRPr="00C715FB">
        <w:rPr>
          <w:rStyle w:val="Strong"/>
          <w:rFonts w:ascii="GHEA Grapalat" w:hAnsi="GHEA Grapalat"/>
          <w:b w:val="0"/>
          <w:sz w:val="18"/>
          <w:szCs w:val="18"/>
        </w:rPr>
        <w:t>номер заключаемого договора</w:t>
      </w:r>
    </w:p>
    <w:p w14:paraId="652343E8" w14:textId="77777777" w:rsidR="00520508" w:rsidRPr="00C715FB" w:rsidRDefault="00520508"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4F0FC64" w14:textId="77777777" w:rsidR="00520508" w:rsidRPr="00C715FB" w:rsidRDefault="00520508" w:rsidP="00E67857">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7C0F4B63"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71CC049B" w14:textId="77777777" w:rsidR="00520508" w:rsidRPr="00C715FB" w:rsidRDefault="00520508" w:rsidP="00E67857">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3AD9A106" w14:textId="77777777" w:rsidR="00520508" w:rsidRPr="00C715FB" w:rsidRDefault="00520508" w:rsidP="00E67857">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4A03409D"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79D2B447"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235B018E"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5575E81"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4F6DE8"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банка</w:t>
      </w:r>
      <w:r w:rsidR="00697031" w:rsidRPr="00C715FB">
        <w:rPr>
          <w:rFonts w:ascii="GHEA Grapalat" w:eastAsiaTheme="minorHAnsi" w:hAnsi="GHEA Grapalat" w:cstheme="minorBidi"/>
          <w:sz w:val="18"/>
          <w:szCs w:val="18"/>
        </w:rPr>
        <w:t xml:space="preserve"> </w:t>
      </w:r>
    </w:p>
    <w:p w14:paraId="33D1645D"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0304140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4E81655A"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5519FD7F"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232E72"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При выплате суммы гарантии учитываются вычеты из суммы гарантии на основании </w:t>
      </w:r>
      <w:r w:rsidR="005613D6" w:rsidRPr="00C715FB">
        <w:rPr>
          <w:rFonts w:ascii="GHEA Grapalat" w:eastAsiaTheme="minorHAnsi" w:hAnsi="GHEA Grapalat" w:cstheme="minorBidi"/>
          <w:lang w:val="hy-AM"/>
        </w:rPr>
        <w:t xml:space="preserve">двухсторонне утвержденного </w:t>
      </w:r>
      <w:r w:rsidR="00D27BE8" w:rsidRPr="00C715FB">
        <w:rPr>
          <w:rFonts w:ascii="GHEA Grapalat" w:eastAsiaTheme="minorHAnsi" w:hAnsi="GHEA Grapalat" w:cstheme="minorBidi"/>
        </w:rPr>
        <w:t>акта (актов) сдачи-приемки</w:t>
      </w:r>
      <w:r w:rsidRPr="00C715FB">
        <w:rPr>
          <w:rFonts w:ascii="GHEA Grapalat" w:eastAsiaTheme="minorHAnsi" w:hAnsi="GHEA Grapalat" w:cstheme="minorBidi"/>
        </w:rPr>
        <w:t xml:space="preserve"> между бенефициаром и принципалом </w:t>
      </w:r>
      <w:r w:rsidR="005613D6" w:rsidRPr="00C715FB">
        <w:rPr>
          <w:rFonts w:ascii="GHEA Grapalat" w:eastAsiaTheme="minorHAnsi" w:hAnsi="GHEA Grapalat" w:cstheme="minorBidi"/>
        </w:rPr>
        <w:t>в рамках исполнения договора</w:t>
      </w:r>
      <w:r w:rsidR="005613D6" w:rsidRPr="00C715FB">
        <w:rPr>
          <w:rFonts w:ascii="GHEA Grapalat" w:eastAsiaTheme="minorHAnsi" w:hAnsi="GHEA Grapalat" w:cstheme="minorBidi"/>
          <w:lang w:val="hy-AM"/>
        </w:rPr>
        <w:t xml:space="preserve"> и</w:t>
      </w:r>
      <w:r w:rsidR="005613D6" w:rsidRPr="00C715FB">
        <w:rPr>
          <w:rFonts w:ascii="GHEA Grapalat" w:eastAsiaTheme="minorHAnsi" w:hAnsi="GHEA Grapalat" w:cstheme="minorBidi"/>
        </w:rPr>
        <w:t xml:space="preserve"> представленн</w:t>
      </w:r>
      <w:r w:rsidR="005613D6" w:rsidRPr="00C715FB">
        <w:rPr>
          <w:rFonts w:ascii="GHEA Grapalat" w:eastAsiaTheme="minorHAnsi" w:hAnsi="GHEA Grapalat" w:cstheme="minorBidi"/>
          <w:lang w:val="hy-AM"/>
        </w:rPr>
        <w:t>ого принципалом</w:t>
      </w:r>
      <w:r w:rsidR="005613D6" w:rsidRPr="00C715FB">
        <w:rPr>
          <w:rFonts w:ascii="GHEA Grapalat" w:eastAsiaTheme="minorHAnsi" w:hAnsi="GHEA Grapalat" w:cstheme="minorBidi"/>
        </w:rPr>
        <w:t xml:space="preserve"> лицу</w:t>
      </w:r>
      <w:r w:rsidR="00A5482B" w:rsidRPr="00C715FB">
        <w:rPr>
          <w:rFonts w:ascii="GHEA Grapalat" w:eastAsiaTheme="minorHAnsi" w:hAnsi="GHEA Grapalat" w:cstheme="minorBidi"/>
        </w:rPr>
        <w:t xml:space="preserve"> </w:t>
      </w:r>
      <w:r w:rsidR="005613D6" w:rsidRPr="00C715FB">
        <w:rPr>
          <w:rFonts w:ascii="GHEA Grapalat" w:eastAsiaTheme="minorHAnsi" w:hAnsi="GHEA Grapalat" w:cstheme="minorBidi"/>
        </w:rPr>
        <w:t xml:space="preserve"> давшему гарантию</w:t>
      </w:r>
      <w:r w:rsidRPr="00C715FB">
        <w:rPr>
          <w:rFonts w:ascii="GHEA Grapalat" w:eastAsiaTheme="minorHAnsi" w:hAnsi="GHEA Grapalat" w:cstheme="minorBidi"/>
        </w:rPr>
        <w:t>.</w:t>
      </w:r>
    </w:p>
    <w:p w14:paraId="611ECCC6" w14:textId="77777777" w:rsidR="00520508" w:rsidRPr="00C715FB" w:rsidRDefault="00520508" w:rsidP="00E67857">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75A2A763" w14:textId="77777777" w:rsidR="00520508" w:rsidRPr="00C715FB" w:rsidRDefault="00520508"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расчетный счет</w:t>
      </w:r>
    </w:p>
    <w:p w14:paraId="7BFC6A89"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1D90076D"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979AB9A"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BB905F8"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5426B876"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6C7F57A3" w14:textId="77777777" w:rsidR="00EB1A78" w:rsidRPr="00C715FB"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C520112"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21000F4B" w14:textId="77777777" w:rsidR="00EB1A78" w:rsidRPr="00C715FB"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1A577E8C" w14:textId="77777777" w:rsidR="00EB1A78" w:rsidRPr="00C715FB"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lastRenderedPageBreak/>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D47545"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крайн</w:t>
      </w:r>
      <w:r w:rsidR="00A265BE"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299E9395" w14:textId="77777777" w:rsidR="00183022" w:rsidRPr="00C715FB" w:rsidRDefault="00183022"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721A7B"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439082FC" w14:textId="77777777" w:rsidR="00520508" w:rsidRPr="00C715FB" w:rsidRDefault="00520508"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9FDDE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B5955D6" w14:textId="77777777" w:rsidR="00520508" w:rsidRPr="00C715FB" w:rsidRDefault="0052050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D3EB3C7" w14:textId="77777777" w:rsidR="00520508" w:rsidRPr="00C715FB" w:rsidRDefault="0052050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EA7FB2" w:rsidRPr="00C715FB">
        <w:rPr>
          <w:rFonts w:eastAsiaTheme="minorHAnsi" w:cstheme="minorBidi"/>
        </w:rPr>
        <w:t xml:space="preserve">        </w:t>
      </w:r>
      <w:r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1983CC9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704D4520"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F61CF4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46593A3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81C54DB" w14:textId="77777777" w:rsidR="005613D6"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3) </w:t>
      </w:r>
      <w:r w:rsidR="005613D6" w:rsidRPr="00C715FB">
        <w:rPr>
          <w:rFonts w:ascii="GHEA Grapalat" w:eastAsiaTheme="minorHAnsi" w:hAnsi="GHEA Grapalat" w:cstheme="minorBidi"/>
          <w:lang w:val="hy-AM"/>
        </w:rPr>
        <w:t xml:space="preserve">двухсторонне </w:t>
      </w:r>
      <w:r w:rsidR="005613D6" w:rsidRPr="00C715F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5613D6" w:rsidRPr="00C715FB">
        <w:rPr>
          <w:rFonts w:ascii="GHEA Grapalat" w:eastAsiaTheme="minorHAnsi" w:hAnsi="GHEA Grapalat" w:cstheme="minorBidi"/>
          <w:lang w:val="hy-AM"/>
        </w:rPr>
        <w:t xml:space="preserve"> </w:t>
      </w:r>
      <w:r w:rsidR="005613D6" w:rsidRPr="00C715FB">
        <w:rPr>
          <w:rFonts w:ascii="GHEA Grapalat" w:eastAsiaTheme="minorHAnsi" w:hAnsi="GHEA Grapalat" w:cstheme="minorBidi"/>
        </w:rPr>
        <w:t>(</w:t>
      </w:r>
      <w:r w:rsidR="005613D6" w:rsidRPr="00C715FB">
        <w:rPr>
          <w:rFonts w:ascii="GHEA Grapalat" w:eastAsiaTheme="minorHAnsi" w:hAnsi="GHEA Grapalat" w:cstheme="minorBidi"/>
          <w:lang w:val="hy-AM"/>
        </w:rPr>
        <w:t>их</w:t>
      </w:r>
      <w:r w:rsidR="005613D6" w:rsidRPr="00C715FB">
        <w:rPr>
          <w:rFonts w:ascii="GHEA Grapalat" w:eastAsiaTheme="minorHAnsi" w:hAnsi="GHEA Grapalat" w:cstheme="minorBidi"/>
        </w:rPr>
        <w:t xml:space="preserve">) копии. </w:t>
      </w:r>
    </w:p>
    <w:p w14:paraId="21F04AD3" w14:textId="77777777" w:rsidR="000C3BD3" w:rsidRPr="00C715FB" w:rsidRDefault="000C3BD3"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733E6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22D75F1"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51282CE"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2230F40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B0E6631"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027341BE"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1AADC4A2"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5D2D95" w14:textId="77777777" w:rsidR="00520508" w:rsidRPr="00C715FB" w:rsidRDefault="00520508"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CAA767B"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290463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E29DCC"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37CC7194"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392E05C5"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5A02997"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C684338"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26E7B27B" w14:textId="77777777" w:rsidR="00520508" w:rsidRPr="00C715FB" w:rsidRDefault="00520508" w:rsidP="00E67857">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21B6EB2F" w14:textId="77777777" w:rsidR="00520508" w:rsidRPr="00C715FB" w:rsidRDefault="00520508"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3A988F8" w14:textId="77777777" w:rsidR="002B1E17" w:rsidRDefault="002B1E17" w:rsidP="00E67857">
      <w:pPr>
        <w:widowControl w:val="0"/>
        <w:contextualSpacing/>
        <w:jc w:val="right"/>
        <w:rPr>
          <w:rFonts w:ascii="GHEA Grapalat" w:hAnsi="GHEA Grapalat"/>
          <w:b/>
          <w:i/>
          <w:sz w:val="22"/>
          <w:szCs w:val="22"/>
        </w:rPr>
      </w:pPr>
    </w:p>
    <w:p w14:paraId="06E7A8D1" w14:textId="77777777" w:rsidR="002B1E17" w:rsidRDefault="002B1E17" w:rsidP="00E67857">
      <w:pPr>
        <w:widowControl w:val="0"/>
        <w:contextualSpacing/>
        <w:jc w:val="right"/>
        <w:rPr>
          <w:rFonts w:ascii="GHEA Grapalat" w:hAnsi="GHEA Grapalat"/>
          <w:b/>
          <w:i/>
          <w:sz w:val="22"/>
          <w:szCs w:val="22"/>
        </w:rPr>
      </w:pPr>
    </w:p>
    <w:p w14:paraId="7C76CDB5" w14:textId="39F85528" w:rsidR="000B740C" w:rsidRPr="00572A5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74BE8EC3" w14:textId="1AE3468A" w:rsidR="000B740C" w:rsidRPr="00594D27" w:rsidRDefault="000B740C" w:rsidP="00E67857">
      <w:pPr>
        <w:widowControl w:val="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открытый конкурс</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EQ-BMAShDzB-</w:t>
      </w:r>
      <w:r w:rsidR="008F5C2D">
        <w:rPr>
          <w:rFonts w:ascii="GHEA Grapalat" w:hAnsi="GHEA Grapalat"/>
          <w:b/>
          <w:i/>
          <w:sz w:val="22"/>
          <w:szCs w:val="22"/>
        </w:rPr>
        <w:t>26/15</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22"/>
        <w:t>*</w:t>
      </w:r>
    </w:p>
    <w:p w14:paraId="4D77D257" w14:textId="77777777" w:rsidR="000B740C" w:rsidRPr="00B138F3" w:rsidRDefault="000B740C" w:rsidP="00E67857">
      <w:pPr>
        <w:widowControl w:val="0"/>
        <w:jc w:val="center"/>
        <w:rPr>
          <w:rFonts w:ascii="GHEA Grapalat" w:hAnsi="GHEA Grapalat"/>
          <w:b/>
          <w:sz w:val="22"/>
          <w:szCs w:val="22"/>
        </w:rPr>
      </w:pPr>
    </w:p>
    <w:p w14:paraId="08CD250E"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1134E92" w14:textId="77777777" w:rsidR="000B740C" w:rsidRPr="00B138F3" w:rsidRDefault="000B740C" w:rsidP="00E67857">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B740C" w:rsidRPr="00B138F3" w14:paraId="0E010D72" w14:textId="77777777" w:rsidTr="00CD796B">
        <w:tc>
          <w:tcPr>
            <w:tcW w:w="4786" w:type="dxa"/>
          </w:tcPr>
          <w:p w14:paraId="1CBA11A1" w14:textId="77777777" w:rsidR="000B740C" w:rsidRPr="00B138F3" w:rsidRDefault="000B740C" w:rsidP="00E67857">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943181E" w14:textId="77777777" w:rsidR="000B740C" w:rsidRPr="00B138F3" w:rsidRDefault="000B740C" w:rsidP="00E67857">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3"/>
              <w:t>**</w:t>
            </w:r>
          </w:p>
        </w:tc>
      </w:tr>
    </w:tbl>
    <w:p w14:paraId="596D7A05" w14:textId="77777777" w:rsidR="000B740C" w:rsidRPr="00B138F3" w:rsidRDefault="000B740C" w:rsidP="00E67857">
      <w:pPr>
        <w:widowControl w:val="0"/>
        <w:rPr>
          <w:rFonts w:ascii="GHEA Grapalat" w:hAnsi="GHEA Grapalat" w:cs="GHEA Grapalat"/>
          <w:b/>
          <w:sz w:val="22"/>
          <w:szCs w:val="22"/>
        </w:rPr>
      </w:pPr>
    </w:p>
    <w:p w14:paraId="57EF0714" w14:textId="77777777" w:rsidR="000B740C" w:rsidRPr="00B138F3" w:rsidRDefault="000B740C" w:rsidP="00E6785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7EF6E60" w14:textId="77777777" w:rsidR="000B740C" w:rsidRPr="00B138F3" w:rsidRDefault="000B740C" w:rsidP="00E67857">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769FFC4" w14:textId="77777777" w:rsidR="000B740C" w:rsidRPr="00B138F3" w:rsidRDefault="000B740C" w:rsidP="00E6785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885C019" w14:textId="77777777" w:rsidR="000B740C" w:rsidRPr="00B138F3" w:rsidRDefault="000B740C" w:rsidP="00E67857">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E2733E9"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FF274C" w14:textId="77777777" w:rsidR="000B740C" w:rsidRPr="00B138F3" w:rsidRDefault="000B740C" w:rsidP="00E67857">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793442F" w14:textId="77777777" w:rsidR="000B740C" w:rsidRPr="00B138F3" w:rsidRDefault="000B740C" w:rsidP="00E6785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57AB940B" w14:textId="77777777" w:rsidR="000B740C" w:rsidRPr="00B138F3" w:rsidRDefault="000B740C" w:rsidP="00E67857">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C5B4315" w14:textId="77777777" w:rsidR="000B740C" w:rsidRPr="00B138F3" w:rsidRDefault="000B740C" w:rsidP="00E6785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04297BB6" w14:textId="77777777" w:rsidR="000B740C" w:rsidRPr="00B138F3" w:rsidRDefault="000B740C" w:rsidP="00E67857">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7BAAFE" w14:textId="77777777" w:rsidR="000B740C" w:rsidRPr="00B138F3"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15B9CC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29960B9"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1204D0F"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F39069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BF1DBC"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E47C55"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8283DA"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w:t>
      </w:r>
      <w:r w:rsidRPr="00B138F3">
        <w:rPr>
          <w:rFonts w:ascii="GHEA Grapalat" w:hAnsi="GHEA Grapalat"/>
          <w:sz w:val="22"/>
          <w:szCs w:val="22"/>
        </w:rPr>
        <w:lastRenderedPageBreak/>
        <w:t>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08F3CD"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7B7DBC63"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1B115A8"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9892E4"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80BE4" w14:textId="77777777" w:rsidR="000B740C" w:rsidRPr="00185BB2" w:rsidRDefault="000B740C" w:rsidP="00E67857">
      <w:pPr>
        <w:widowControl w:val="0"/>
        <w:jc w:val="center"/>
        <w:rPr>
          <w:rFonts w:ascii="GHEA Grapalat" w:hAnsi="GHEA Grapalat"/>
          <w:b/>
          <w:sz w:val="22"/>
          <w:szCs w:val="22"/>
        </w:rPr>
      </w:pPr>
      <w:r w:rsidRPr="00B138F3">
        <w:rPr>
          <w:rFonts w:ascii="GHEA Grapalat" w:hAnsi="GHEA Grapalat"/>
          <w:b/>
          <w:sz w:val="22"/>
          <w:szCs w:val="22"/>
        </w:rPr>
        <w:t>2. Иные условия</w:t>
      </w:r>
    </w:p>
    <w:p w14:paraId="67FD2C93" w14:textId="77777777" w:rsidR="000B740C" w:rsidRPr="00B138F3" w:rsidRDefault="000B740C" w:rsidP="00E67857">
      <w:pPr>
        <w:widowControl w:val="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6A40241"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76550" w14:textId="77777777" w:rsidR="000B740C" w:rsidRPr="00B138F3"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9F65E8B" w14:textId="77777777" w:rsidR="000B740C" w:rsidRPr="00B138F3" w:rsidDel="00A13215" w:rsidRDefault="000B740C" w:rsidP="00E67857">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B95C1FA" w14:textId="77777777" w:rsidR="000B740C" w:rsidRPr="00EC1F84" w:rsidRDefault="000B740C" w:rsidP="00E67857">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4B3F7899" w14:textId="77777777" w:rsidR="000B740C" w:rsidRPr="00B138F3" w:rsidRDefault="000B740C" w:rsidP="00E67857">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5D026B2F"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40D6CF9A"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0BE72582" w14:textId="77777777" w:rsidR="000B740C" w:rsidRPr="00CC28E2" w:rsidRDefault="000B740C" w:rsidP="00E67857">
      <w:pPr>
        <w:widowControl w:val="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3D96A88B" w14:textId="77777777" w:rsidR="000B740C" w:rsidRPr="00CC28E2" w:rsidRDefault="000B740C" w:rsidP="00E67857">
      <w:pPr>
        <w:widowControl w:val="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7CCBECD" w14:textId="77777777" w:rsidR="000B740C" w:rsidRPr="00CC28E2" w:rsidRDefault="000B740C" w:rsidP="00E6785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64C0A44C" w14:textId="77777777" w:rsidR="000B740C" w:rsidRPr="00CC28E2" w:rsidRDefault="000B740C" w:rsidP="00E67857">
      <w:pPr>
        <w:widowControl w:val="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4D6BF20B" w14:textId="77777777" w:rsidR="000B740C" w:rsidRPr="00D847AB" w:rsidRDefault="000B740C" w:rsidP="00E67857">
      <w:pPr>
        <w:widowControl w:val="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41316231" w14:textId="77777777" w:rsidR="000B740C" w:rsidRPr="00B138F3" w:rsidRDefault="000B740C" w:rsidP="00E6785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1E90D59C" w14:textId="77777777" w:rsidR="000B740C" w:rsidRDefault="000B740C" w:rsidP="00E67857">
      <w:pPr>
        <w:widowControl w:val="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355F730D" w14:textId="77777777" w:rsidR="000B740C" w:rsidRPr="00B138F3" w:rsidRDefault="000B740C"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29CD8819" w14:textId="77777777" w:rsidR="000B740C" w:rsidRDefault="000B740C" w:rsidP="00E67857">
      <w:pPr>
        <w:widowControl w:val="0"/>
        <w:ind w:right="4250"/>
        <w:rPr>
          <w:rFonts w:ascii="GHEA Grapalat" w:hAnsi="GHEA Grapalat"/>
          <w:sz w:val="22"/>
          <w:szCs w:val="22"/>
        </w:rPr>
      </w:pPr>
    </w:p>
    <w:p w14:paraId="4CEB00C5" w14:textId="77777777" w:rsidR="000B740C" w:rsidRPr="00B138F3" w:rsidRDefault="000B740C" w:rsidP="00E67857">
      <w:pPr>
        <w:widowControl w:val="0"/>
        <w:ind w:right="4250"/>
        <w:rPr>
          <w:rFonts w:ascii="GHEA Grapalat" w:hAnsi="GHEA Grapalat"/>
          <w:sz w:val="22"/>
          <w:szCs w:val="22"/>
        </w:rPr>
      </w:pPr>
    </w:p>
    <w:p w14:paraId="6E896FAA" w14:textId="77777777" w:rsidR="000B740C" w:rsidRPr="004D5A00" w:rsidRDefault="000B740C" w:rsidP="00E67857">
      <w:pPr>
        <w:widowControl w:val="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98DAE64"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3B67FFE1" w14:textId="77777777" w:rsidR="000B740C" w:rsidRPr="004D5A00" w:rsidRDefault="000B740C" w:rsidP="00E67857">
      <w:pPr>
        <w:widowControl w:val="0"/>
        <w:tabs>
          <w:tab w:val="left" w:pos="1134"/>
        </w:tabs>
        <w:ind w:firstLine="567"/>
        <w:jc w:val="both"/>
        <w:rPr>
          <w:rFonts w:ascii="GHEA Grapalat" w:hAnsi="GHEA Grapalat"/>
          <w:sz w:val="22"/>
          <w:szCs w:val="22"/>
        </w:rPr>
      </w:pPr>
    </w:p>
    <w:p w14:paraId="1FD03481" w14:textId="77777777" w:rsidR="000B740C" w:rsidRPr="004D5A00" w:rsidRDefault="000B740C" w:rsidP="00E67857">
      <w:pPr>
        <w:widowControl w:val="0"/>
        <w:tabs>
          <w:tab w:val="left" w:pos="1134"/>
        </w:tabs>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0B740C" w:rsidRPr="00B138F3" w14:paraId="3744AF30"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B0392" w14:textId="77777777" w:rsidR="000B740C" w:rsidRPr="004D5A00" w:rsidRDefault="000B740C" w:rsidP="00E67857">
            <w:pPr>
              <w:widowControl w:val="0"/>
              <w:tabs>
                <w:tab w:val="left" w:pos="3402"/>
              </w:tabs>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0B740C" w:rsidRPr="00B138F3" w14:paraId="1455F02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019249" w14:textId="77777777" w:rsidR="000B740C" w:rsidRPr="00B138F3" w:rsidRDefault="000B740C"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0B740C" w:rsidRPr="00B138F3" w14:paraId="37AFAA8C"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EB0F1D" w14:textId="77777777" w:rsidR="000B740C" w:rsidRPr="00B138F3" w:rsidRDefault="000B740C"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0B740C" w:rsidRPr="00B138F3" w14:paraId="376FCFB5"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E7C9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0B740C" w:rsidRPr="00B138F3" w14:paraId="679DFE88"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01477"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0B740C" w:rsidRPr="00B138F3" w14:paraId="69CFF947"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A976D"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0B740C" w:rsidRPr="00B138F3" w14:paraId="5674B5D9"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9AF9F9"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0B740C" w:rsidRPr="00B138F3" w14:paraId="4F7F3CA2"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1315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B740C" w:rsidRPr="00B138F3" w14:paraId="1C3F29D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6051E"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0B740C" w:rsidRPr="00B138F3" w14:paraId="68864528"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33E93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B740C" w:rsidRPr="00B138F3" w14:paraId="6E71445D"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18048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0B740C" w:rsidRPr="00B138F3" w14:paraId="062D82DD"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58A7E4"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0B740C" w:rsidRPr="00B138F3" w14:paraId="397E5E85"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021222"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0B740C" w:rsidRPr="00B138F3" w14:paraId="64776FA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CE8B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0B740C" w:rsidRPr="00B138F3" w14:paraId="6A624394"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02E043"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0B740C" w:rsidRPr="00B138F3" w14:paraId="3B70BBDE"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C76B6B"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0B740C" w:rsidRPr="00B138F3" w14:paraId="3BB5BF4D"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E3FEE0"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0B740C" w:rsidRPr="00B138F3" w14:paraId="2213EF60"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4678C46A"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B740C" w:rsidRPr="00B138F3" w14:paraId="45C1972D"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2F9AF" w14:textId="77777777" w:rsidR="000B740C" w:rsidRPr="00B138F3" w:rsidRDefault="000B740C"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0B740C" w:rsidRPr="00B138F3" w14:paraId="31C4669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162B4" w14:textId="77777777" w:rsidR="000B740C" w:rsidRPr="00B138F3" w:rsidRDefault="000B740C"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0B740C" w:rsidRPr="00B138F3" w14:paraId="453A138F" w14:textId="77777777" w:rsidTr="00CD796B">
        <w:trPr>
          <w:trHeight w:val="3234"/>
        </w:trPr>
        <w:tc>
          <w:tcPr>
            <w:tcW w:w="5616" w:type="dxa"/>
            <w:tcBorders>
              <w:top w:val="nil"/>
              <w:left w:val="single" w:sz="4" w:space="0" w:color="auto"/>
              <w:bottom w:val="single" w:sz="4" w:space="0" w:color="auto"/>
              <w:right w:val="single" w:sz="4" w:space="0" w:color="auto"/>
            </w:tcBorders>
            <w:noWrap/>
            <w:vAlign w:val="bottom"/>
          </w:tcPr>
          <w:p w14:paraId="569F6D9D" w14:textId="77777777" w:rsidR="000B740C" w:rsidRPr="00B138F3" w:rsidRDefault="000B740C"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D3D0EEE" w14:textId="77777777" w:rsidR="000B740C" w:rsidRPr="00B138F3" w:rsidRDefault="000B740C" w:rsidP="00E67857">
            <w:pPr>
              <w:widowControl w:val="0"/>
              <w:rPr>
                <w:rFonts w:ascii="GHEA Grapalat" w:hAnsi="GHEA Grapalat" w:cs="Sylfaen"/>
              </w:rPr>
            </w:pPr>
          </w:p>
          <w:p w14:paraId="6A7293B4"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48995906" w14:textId="77777777" w:rsidR="000B740C" w:rsidRPr="00B138F3" w:rsidRDefault="000B740C" w:rsidP="00E67857">
            <w:pPr>
              <w:widowControl w:val="0"/>
              <w:rPr>
                <w:rFonts w:ascii="GHEA Grapalat" w:hAnsi="GHEA Grapalat" w:cs="Sylfaen"/>
              </w:rPr>
            </w:pPr>
          </w:p>
          <w:p w14:paraId="3DF925F4"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1A31D543" w14:textId="77777777" w:rsidR="000B740C" w:rsidRPr="00B138F3" w:rsidRDefault="000B740C"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04CF3A18" w14:textId="77777777" w:rsidR="000B740C" w:rsidRPr="00B138F3" w:rsidRDefault="000B740C"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1CF45A87" w14:textId="77777777" w:rsidR="000B740C" w:rsidRPr="00B138F3" w:rsidRDefault="000B740C"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5419C2C" w14:textId="77777777" w:rsidR="000B740C" w:rsidRPr="00B138F3" w:rsidRDefault="000B740C" w:rsidP="00E67857">
            <w:pPr>
              <w:widowControl w:val="0"/>
              <w:rPr>
                <w:rFonts w:ascii="GHEA Grapalat" w:hAnsi="GHEA Grapalat" w:cs="Sylfaen"/>
              </w:rPr>
            </w:pPr>
          </w:p>
          <w:p w14:paraId="2111277E"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2A24C8A5" w14:textId="77777777" w:rsidR="000B740C" w:rsidRPr="00B138F3" w:rsidRDefault="000B740C" w:rsidP="00E67857">
            <w:pPr>
              <w:widowControl w:val="0"/>
              <w:jc w:val="right"/>
              <w:rPr>
                <w:rFonts w:ascii="GHEA Grapalat" w:hAnsi="GHEA Grapalat" w:cs="Tahoma"/>
              </w:rPr>
            </w:pPr>
          </w:p>
          <w:p w14:paraId="60321A7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/____________________/</w:t>
            </w:r>
          </w:p>
          <w:p w14:paraId="7D2D12E0" w14:textId="77777777" w:rsidR="000B740C" w:rsidRPr="00B138F3" w:rsidRDefault="000B740C"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0B740C" w:rsidRPr="00B138F3" w14:paraId="718A0773"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600D3C46" w14:textId="77777777" w:rsidR="000B740C" w:rsidRPr="00B138F3" w:rsidRDefault="000B740C" w:rsidP="00E67857">
            <w:pPr>
              <w:widowControl w:val="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CE35C6" w14:textId="77777777" w:rsidR="000B740C" w:rsidRPr="00B138F3" w:rsidRDefault="000B740C" w:rsidP="00E67857">
            <w:pPr>
              <w:widowControl w:val="0"/>
              <w:rPr>
                <w:rFonts w:ascii="GHEA Grapalat" w:hAnsi="GHEA Grapalat"/>
              </w:rPr>
            </w:pPr>
          </w:p>
          <w:p w14:paraId="5FF1DFC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5D235A1E" w14:textId="77777777" w:rsidR="000B740C" w:rsidRPr="00B138F3" w:rsidRDefault="000B740C"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04515E7" w14:textId="77777777" w:rsidR="000B740C" w:rsidRPr="00B138F3" w:rsidRDefault="000B740C" w:rsidP="00E67857">
            <w:pPr>
              <w:widowControl w:val="0"/>
              <w:rPr>
                <w:rFonts w:ascii="GHEA Grapalat" w:hAnsi="GHEA Grapalat" w:cs="Tahoma"/>
              </w:rPr>
            </w:pPr>
          </w:p>
          <w:p w14:paraId="6566130F" w14:textId="77777777" w:rsidR="000B740C" w:rsidRPr="00B138F3" w:rsidRDefault="000B740C"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7F625FB" w14:textId="77777777" w:rsidR="000B740C" w:rsidRPr="00B138F3" w:rsidRDefault="000B740C"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91BC781" w14:textId="77777777" w:rsidR="000B740C" w:rsidRPr="00B138F3" w:rsidRDefault="000B740C" w:rsidP="00E67857">
            <w:pPr>
              <w:widowControl w:val="0"/>
              <w:rPr>
                <w:rFonts w:ascii="GHEA Grapalat" w:hAnsi="GHEA Grapalat" w:cs="Tahoma"/>
              </w:rPr>
            </w:pPr>
          </w:p>
          <w:p w14:paraId="19C177FB" w14:textId="77777777" w:rsidR="000B740C" w:rsidRPr="00B138F3" w:rsidRDefault="000B740C" w:rsidP="00E67857">
            <w:pPr>
              <w:widowControl w:val="0"/>
              <w:jc w:val="right"/>
              <w:rPr>
                <w:rFonts w:ascii="GHEA Grapalat" w:hAnsi="GHEA Grapalat" w:cs="Tahoma"/>
              </w:rPr>
            </w:pPr>
            <w:r w:rsidRPr="00B138F3">
              <w:rPr>
                <w:rFonts w:ascii="GHEA Grapalat" w:hAnsi="GHEA Grapalat"/>
              </w:rPr>
              <w:t>/____________________/</w:t>
            </w:r>
          </w:p>
          <w:p w14:paraId="2E24A30A" w14:textId="77777777" w:rsidR="000B740C" w:rsidRPr="00B138F3" w:rsidRDefault="000B740C"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4E8F7BB7" w14:textId="77777777" w:rsidR="000B740C" w:rsidRPr="00B138F3" w:rsidRDefault="000B740C" w:rsidP="00E67857">
            <w:pPr>
              <w:widowControl w:val="0"/>
              <w:rPr>
                <w:rFonts w:ascii="GHEA Grapalat" w:hAnsi="GHEA Grapalat" w:cs="Arial"/>
              </w:rPr>
            </w:pPr>
          </w:p>
        </w:tc>
      </w:tr>
      <w:tr w:rsidR="000B740C" w:rsidRPr="00B138F3" w14:paraId="6B0D7C69"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74CBD2A" w14:textId="77777777" w:rsidR="000B740C" w:rsidRPr="00B138F3" w:rsidRDefault="000B740C" w:rsidP="00E67857">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14:paraId="3601CDCC" w14:textId="77777777" w:rsidR="000B740C" w:rsidRPr="00B138F3" w:rsidRDefault="000B740C" w:rsidP="00E67857">
            <w:pPr>
              <w:widowControl w:val="0"/>
              <w:rPr>
                <w:rFonts w:ascii="GHEA Grapalat" w:hAnsi="GHEA Grapalat" w:cs="Sylfaen"/>
              </w:rPr>
            </w:pPr>
          </w:p>
          <w:p w14:paraId="7E40E745" w14:textId="77777777" w:rsidR="000B740C" w:rsidRPr="00B138F3" w:rsidRDefault="000B740C"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AF52BF1" w14:textId="77777777" w:rsidR="000B740C" w:rsidRPr="00B138F3" w:rsidRDefault="000B740C"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4AA3895A" w14:textId="77777777" w:rsidR="000B740C" w:rsidRPr="00B138F3" w:rsidRDefault="000B740C" w:rsidP="00E67857">
            <w:pPr>
              <w:widowControl w:val="0"/>
              <w:rPr>
                <w:rFonts w:ascii="GHEA Grapalat" w:hAnsi="GHEA Grapalat"/>
              </w:rPr>
            </w:pPr>
          </w:p>
          <w:p w14:paraId="7ED92280" w14:textId="77777777" w:rsidR="000B740C" w:rsidRPr="00B138F3" w:rsidRDefault="000B740C"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7F6AC858" w14:textId="77777777" w:rsidR="000B740C" w:rsidRPr="00EC1F84" w:rsidRDefault="000B740C" w:rsidP="00E67857">
      <w:pPr>
        <w:widowControl w:val="0"/>
        <w:tabs>
          <w:tab w:val="left" w:pos="1134"/>
        </w:tabs>
        <w:ind w:firstLine="567"/>
        <w:jc w:val="both"/>
        <w:rPr>
          <w:rFonts w:ascii="GHEA Grapalat" w:hAnsi="GHEA Grapalat"/>
          <w:sz w:val="22"/>
          <w:szCs w:val="22"/>
        </w:rPr>
      </w:pPr>
    </w:p>
    <w:p w14:paraId="3E94D014" w14:textId="77777777" w:rsidR="000B740C" w:rsidRPr="00B138F3" w:rsidRDefault="000B740C" w:rsidP="00E67857">
      <w:pPr>
        <w:widowControl w:val="0"/>
        <w:jc w:val="center"/>
        <w:rPr>
          <w:rFonts w:ascii="GHEA Grapalat" w:hAnsi="GHEA Grapalat" w:cs="Sylfaen"/>
        </w:rPr>
      </w:pPr>
    </w:p>
    <w:p w14:paraId="6DFF6FB2" w14:textId="77777777" w:rsidR="000B740C" w:rsidRPr="00B138F3" w:rsidRDefault="000B740C"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B6CF719" w14:textId="77777777" w:rsidR="000B740C" w:rsidRPr="00B138F3" w:rsidRDefault="000B740C" w:rsidP="00E67857">
      <w:pPr>
        <w:rPr>
          <w:rFonts w:ascii="GHEA Grapalat" w:hAnsi="GHEA Grapalat" w:cs="Sylfaen"/>
        </w:rPr>
      </w:pPr>
      <w:r w:rsidRPr="00B138F3">
        <w:rPr>
          <w:rFonts w:ascii="GHEA Grapalat" w:hAnsi="GHEA Grapalat" w:cs="Sylfaen"/>
        </w:rPr>
        <w:br w:type="page"/>
      </w:r>
    </w:p>
    <w:p w14:paraId="1E50689B" w14:textId="77777777" w:rsidR="000B740C" w:rsidRPr="00B138F3" w:rsidRDefault="000B740C"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B740C" w:rsidRPr="00B138F3" w14:paraId="4945D74F"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9B2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DDCB6DE"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760211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DE1486A"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A3F00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A3C67E8"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A6AF2A4"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03EB62BC"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378203"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483A46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0B740C" w:rsidRPr="00B138F3" w14:paraId="1F6E27DC"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61C2C6"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79EDF0"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CA9D905"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AF75D92"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ECD9231" w14:textId="77777777" w:rsidR="000B740C" w:rsidRPr="00B138F3" w:rsidRDefault="000B740C"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0B740C" w:rsidRPr="00B138F3" w14:paraId="0CD9F2A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FBF66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28418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365D0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3E22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389C8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0B740C" w:rsidRPr="00B138F3" w14:paraId="2D7127C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E19F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775F98"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9B00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70A26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13DF7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0B740C" w:rsidRPr="00B138F3" w14:paraId="5D7E056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003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65738FB"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B31C8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DD36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24804C6D"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900C4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0B740C" w:rsidRPr="00B138F3" w14:paraId="1361BAA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17FF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CB791EE" w14:textId="77777777" w:rsidR="000B740C" w:rsidRPr="00B138F3" w:rsidRDefault="000B740C"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9663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83D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CD817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9169B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3B84D9F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42E22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EAB6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65CC00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FD64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F0B9CA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B97D50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3D1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07F627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955F71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F54A4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A2E871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601514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16CCB83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D53F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1FC3F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51F26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12A0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A649D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66AB5C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0B03DE0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C3C1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EE0CD0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25D86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0D3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81FD5C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85A4B3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7C613A9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9D87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DA0FA0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3A3F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41875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0F1403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23A29C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0B740C" w:rsidRPr="00B138F3" w14:paraId="5400485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18C6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143DAE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32A6F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B344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F527C7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7E8D5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0B740C" w:rsidRPr="00B138F3" w14:paraId="7E75677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3613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150BE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976EBC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40B82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17E51E6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BCC7A1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34BD8A3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0E9A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048B2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FF2E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0624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B389E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1E605B91"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BC45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57C9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5E3683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12EC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40BD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665E71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65EC4DC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A592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6CE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C8CD6D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0E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FFDD1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CD080D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0B740C" w:rsidRPr="00B138F3" w14:paraId="2BFBA2B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711E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4FAC89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924657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48DB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ACEAF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6253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0B740C" w:rsidRPr="00B138F3" w14:paraId="7780A05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9EC8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97A396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0F8401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BF83E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331A3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0B740C" w:rsidRPr="00B138F3" w14:paraId="52C9BEF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421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9E6E99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A9C84A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98B34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A22C41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0B740C" w:rsidRPr="00B138F3" w14:paraId="23572D1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B0A37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37BBE8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D48567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2B14B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EC75EE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1902E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4C173AF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68CE73" w14:textId="77777777" w:rsidR="000B740C" w:rsidRPr="00B138F3" w:rsidDel="0010680B" w:rsidRDefault="000B740C"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9C4F3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3BDB07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8A072"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4A02AFA" w14:textId="77777777" w:rsidR="000B740C" w:rsidRPr="00B138F3" w:rsidRDefault="000B740C"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F9D926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078F7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0B740C" w:rsidRPr="00B138F3" w14:paraId="4FE208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3E10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1F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BE85EF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F41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ED6987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9A4875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E8FA9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0B740C" w:rsidRPr="00B138F3" w14:paraId="3FEBD75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5EF0AC"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E43B4A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677218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4EC36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FAA8A6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C584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4F2455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0B740C" w:rsidRPr="00B138F3" w14:paraId="5DF37C9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A0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A6A953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5EB99C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773A9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10724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0FCCE16" w14:textId="77777777" w:rsidR="000B740C" w:rsidRPr="00B138F3" w:rsidRDefault="000B740C"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D7ACF9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B7BF85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0B740C" w:rsidRPr="00B138F3" w14:paraId="0168938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0B73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3811EC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B85BC4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5253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8C0BF7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57EED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0B740C" w:rsidRPr="00B138F3" w14:paraId="362F38D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F126D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56CF7A6"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65A15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A61F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BBDFE5B"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2D39B9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B03A71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0B740C" w:rsidRPr="00B138F3" w14:paraId="5729099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A53FA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8749B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325160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CBDF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516384"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638D1B" w14:textId="77777777" w:rsidR="000B740C" w:rsidRPr="00B138F3" w:rsidRDefault="000B740C" w:rsidP="00E67857">
            <w:pPr>
              <w:widowControl w:val="0"/>
              <w:jc w:val="center"/>
              <w:rPr>
                <w:rFonts w:ascii="GHEA Grapalat" w:hAnsi="GHEA Grapalat"/>
                <w:sz w:val="18"/>
                <w:szCs w:val="18"/>
              </w:rPr>
            </w:pPr>
          </w:p>
        </w:tc>
      </w:tr>
      <w:tr w:rsidR="000B740C" w:rsidRPr="00B138F3" w14:paraId="35901BA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61DC5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14DEFEF"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FA7BD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6EB78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383CBF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234FB0E" w14:textId="77777777" w:rsidR="000B740C" w:rsidRPr="00B138F3" w:rsidRDefault="000B740C" w:rsidP="00E67857">
            <w:pPr>
              <w:widowControl w:val="0"/>
              <w:jc w:val="center"/>
              <w:rPr>
                <w:rFonts w:ascii="GHEA Grapalat" w:hAnsi="GHEA Grapalat"/>
                <w:sz w:val="18"/>
                <w:szCs w:val="18"/>
              </w:rPr>
            </w:pPr>
          </w:p>
        </w:tc>
      </w:tr>
      <w:tr w:rsidR="000B740C" w:rsidRPr="00B138F3" w14:paraId="0A3732A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0DDA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EC36A2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9CBBC4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8029110"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3583DF2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F152B9F" w14:textId="77777777" w:rsidR="000B740C" w:rsidRPr="00B138F3" w:rsidRDefault="000B740C" w:rsidP="00E67857">
            <w:pPr>
              <w:widowControl w:val="0"/>
              <w:jc w:val="center"/>
              <w:rPr>
                <w:rFonts w:ascii="GHEA Grapalat" w:hAnsi="GHEA Grapalat"/>
                <w:sz w:val="18"/>
                <w:szCs w:val="18"/>
              </w:rPr>
            </w:pPr>
          </w:p>
        </w:tc>
      </w:tr>
      <w:tr w:rsidR="000B740C" w:rsidRPr="00B138F3" w14:paraId="397172E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FEE5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88459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E3A475"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8CFC2"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2B7023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DDEA48" w14:textId="77777777" w:rsidR="000B740C" w:rsidRPr="00B138F3" w:rsidRDefault="000B740C" w:rsidP="00E67857">
            <w:pPr>
              <w:widowControl w:val="0"/>
              <w:jc w:val="center"/>
              <w:rPr>
                <w:rFonts w:ascii="GHEA Grapalat" w:hAnsi="GHEA Grapalat"/>
                <w:sz w:val="18"/>
                <w:szCs w:val="18"/>
              </w:rPr>
            </w:pPr>
          </w:p>
        </w:tc>
      </w:tr>
      <w:tr w:rsidR="000B740C" w:rsidRPr="00B138F3" w14:paraId="53DEEAE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1918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44822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667F97"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39A7A8"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7E1D623"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E0CB2B" w14:textId="77777777" w:rsidR="000B740C" w:rsidRPr="00B138F3" w:rsidRDefault="000B740C" w:rsidP="00E67857">
            <w:pPr>
              <w:widowControl w:val="0"/>
              <w:jc w:val="center"/>
              <w:rPr>
                <w:rFonts w:ascii="GHEA Grapalat" w:hAnsi="GHEA Grapalat"/>
                <w:sz w:val="18"/>
                <w:szCs w:val="18"/>
              </w:rPr>
            </w:pPr>
          </w:p>
        </w:tc>
      </w:tr>
      <w:tr w:rsidR="000B740C" w:rsidRPr="00B138F3" w14:paraId="1C3BE63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E6F8FD"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EABD8E"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476BA8A"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DF24B1"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508F44C9" w14:textId="77777777" w:rsidR="000B740C" w:rsidRPr="00B138F3" w:rsidRDefault="000B740C"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34EAC7C" w14:textId="77777777" w:rsidR="000B740C" w:rsidRPr="00B138F3" w:rsidRDefault="000B740C" w:rsidP="00E67857">
            <w:pPr>
              <w:widowControl w:val="0"/>
              <w:jc w:val="center"/>
              <w:rPr>
                <w:rFonts w:ascii="GHEA Grapalat" w:hAnsi="GHEA Grapalat"/>
                <w:sz w:val="18"/>
                <w:szCs w:val="18"/>
              </w:rPr>
            </w:pPr>
          </w:p>
        </w:tc>
      </w:tr>
    </w:tbl>
    <w:p w14:paraId="20807E37" w14:textId="7C6D8533" w:rsidR="000B740C" w:rsidRDefault="000B740C" w:rsidP="00E67857">
      <w:pPr>
        <w:widowControl w:val="0"/>
        <w:ind w:firstLine="567"/>
        <w:jc w:val="right"/>
        <w:rPr>
          <w:rFonts w:ascii="GHEA Grapalat" w:hAnsi="GHEA Grapalat"/>
          <w:b/>
        </w:rPr>
      </w:pPr>
    </w:p>
    <w:p w14:paraId="109BDF8E" w14:textId="46DBFEF6" w:rsidR="000B740C" w:rsidRDefault="000B740C" w:rsidP="00E67857">
      <w:pPr>
        <w:widowControl w:val="0"/>
        <w:ind w:firstLine="567"/>
        <w:jc w:val="right"/>
        <w:rPr>
          <w:rFonts w:ascii="GHEA Grapalat" w:hAnsi="GHEA Grapalat"/>
          <w:b/>
        </w:rPr>
      </w:pPr>
    </w:p>
    <w:p w14:paraId="00D0FBF0" w14:textId="6C5DCE1F" w:rsidR="000B740C" w:rsidRDefault="000B740C" w:rsidP="00E67857">
      <w:pPr>
        <w:widowControl w:val="0"/>
        <w:ind w:firstLine="567"/>
        <w:jc w:val="right"/>
        <w:rPr>
          <w:rFonts w:ascii="GHEA Grapalat" w:hAnsi="GHEA Grapalat"/>
          <w:b/>
        </w:rPr>
      </w:pPr>
    </w:p>
    <w:p w14:paraId="65B97458" w14:textId="16B14DBB" w:rsidR="000B740C" w:rsidRDefault="000B740C" w:rsidP="00E67857">
      <w:pPr>
        <w:widowControl w:val="0"/>
        <w:ind w:firstLine="567"/>
        <w:jc w:val="right"/>
        <w:rPr>
          <w:rFonts w:ascii="GHEA Grapalat" w:hAnsi="GHEA Grapalat"/>
          <w:b/>
        </w:rPr>
      </w:pPr>
    </w:p>
    <w:p w14:paraId="2AFFB8C8" w14:textId="2F608CD3" w:rsidR="000B740C" w:rsidRDefault="000B740C" w:rsidP="00E67857">
      <w:pPr>
        <w:widowControl w:val="0"/>
        <w:ind w:firstLine="567"/>
        <w:jc w:val="right"/>
        <w:rPr>
          <w:rFonts w:ascii="GHEA Grapalat" w:hAnsi="GHEA Grapalat"/>
          <w:b/>
        </w:rPr>
      </w:pPr>
    </w:p>
    <w:p w14:paraId="26074F06" w14:textId="016F60E4" w:rsidR="000B740C" w:rsidRDefault="000B740C" w:rsidP="00E67857">
      <w:pPr>
        <w:widowControl w:val="0"/>
        <w:ind w:firstLine="567"/>
        <w:jc w:val="right"/>
        <w:rPr>
          <w:rFonts w:ascii="GHEA Grapalat" w:hAnsi="GHEA Grapalat"/>
          <w:b/>
        </w:rPr>
      </w:pPr>
    </w:p>
    <w:p w14:paraId="28E4B7C9" w14:textId="696B7342" w:rsidR="000B740C" w:rsidRDefault="000B740C" w:rsidP="00E67857">
      <w:pPr>
        <w:widowControl w:val="0"/>
        <w:ind w:firstLine="567"/>
        <w:jc w:val="right"/>
        <w:rPr>
          <w:rFonts w:ascii="GHEA Grapalat" w:hAnsi="GHEA Grapalat"/>
          <w:b/>
        </w:rPr>
      </w:pPr>
    </w:p>
    <w:p w14:paraId="5A319D21" w14:textId="3C65DD98" w:rsidR="000B740C" w:rsidRDefault="000B740C" w:rsidP="00E67857">
      <w:pPr>
        <w:widowControl w:val="0"/>
        <w:ind w:firstLine="567"/>
        <w:jc w:val="right"/>
        <w:rPr>
          <w:rFonts w:ascii="GHEA Grapalat" w:hAnsi="GHEA Grapalat"/>
          <w:b/>
        </w:rPr>
      </w:pPr>
    </w:p>
    <w:p w14:paraId="2AF2EB8F" w14:textId="44439089" w:rsidR="000B740C" w:rsidRDefault="000B740C" w:rsidP="00E67857">
      <w:pPr>
        <w:widowControl w:val="0"/>
        <w:ind w:firstLine="567"/>
        <w:jc w:val="right"/>
        <w:rPr>
          <w:rFonts w:ascii="GHEA Grapalat" w:hAnsi="GHEA Grapalat"/>
          <w:b/>
        </w:rPr>
      </w:pPr>
    </w:p>
    <w:p w14:paraId="6F0CAB76" w14:textId="541AC9F3" w:rsidR="000B740C" w:rsidRDefault="000B740C" w:rsidP="00E67857">
      <w:pPr>
        <w:widowControl w:val="0"/>
        <w:ind w:firstLine="567"/>
        <w:jc w:val="right"/>
        <w:rPr>
          <w:rFonts w:ascii="GHEA Grapalat" w:hAnsi="GHEA Grapalat"/>
          <w:b/>
        </w:rPr>
      </w:pPr>
    </w:p>
    <w:p w14:paraId="22C24153" w14:textId="1150E306" w:rsidR="000B740C" w:rsidRDefault="000B740C" w:rsidP="00E67857">
      <w:pPr>
        <w:widowControl w:val="0"/>
        <w:ind w:firstLine="567"/>
        <w:jc w:val="right"/>
        <w:rPr>
          <w:rFonts w:ascii="GHEA Grapalat" w:hAnsi="GHEA Grapalat"/>
          <w:b/>
        </w:rPr>
      </w:pPr>
    </w:p>
    <w:p w14:paraId="672216CC" w14:textId="21D1841A" w:rsidR="000B740C" w:rsidRDefault="000B740C" w:rsidP="00E67857">
      <w:pPr>
        <w:widowControl w:val="0"/>
        <w:ind w:firstLine="567"/>
        <w:jc w:val="right"/>
        <w:rPr>
          <w:rFonts w:ascii="GHEA Grapalat" w:hAnsi="GHEA Grapalat"/>
          <w:b/>
        </w:rPr>
      </w:pPr>
    </w:p>
    <w:p w14:paraId="7DC593D0" w14:textId="1FC47F83" w:rsidR="000B740C" w:rsidRDefault="000B740C" w:rsidP="00E67857">
      <w:pPr>
        <w:widowControl w:val="0"/>
        <w:ind w:firstLine="567"/>
        <w:jc w:val="right"/>
        <w:rPr>
          <w:rFonts w:ascii="GHEA Grapalat" w:hAnsi="GHEA Grapalat"/>
          <w:b/>
        </w:rPr>
      </w:pPr>
    </w:p>
    <w:p w14:paraId="505C7C43" w14:textId="0717EE9C" w:rsidR="000B740C" w:rsidRDefault="000B740C" w:rsidP="00E67857">
      <w:pPr>
        <w:widowControl w:val="0"/>
        <w:ind w:firstLine="567"/>
        <w:jc w:val="right"/>
        <w:rPr>
          <w:rFonts w:ascii="GHEA Grapalat" w:hAnsi="GHEA Grapalat"/>
          <w:b/>
        </w:rPr>
      </w:pPr>
    </w:p>
    <w:p w14:paraId="3C298919" w14:textId="207D674A" w:rsidR="000B740C" w:rsidRDefault="000B740C" w:rsidP="00E67857">
      <w:pPr>
        <w:widowControl w:val="0"/>
        <w:ind w:firstLine="567"/>
        <w:jc w:val="right"/>
        <w:rPr>
          <w:rFonts w:ascii="GHEA Grapalat" w:hAnsi="GHEA Grapalat"/>
          <w:b/>
        </w:rPr>
      </w:pPr>
    </w:p>
    <w:p w14:paraId="05F0483F" w14:textId="6E103B80" w:rsidR="000B740C" w:rsidRDefault="000B740C" w:rsidP="00E67857">
      <w:pPr>
        <w:widowControl w:val="0"/>
        <w:ind w:firstLine="567"/>
        <w:jc w:val="right"/>
        <w:rPr>
          <w:rFonts w:ascii="GHEA Grapalat" w:hAnsi="GHEA Grapalat"/>
          <w:b/>
        </w:rPr>
      </w:pPr>
    </w:p>
    <w:p w14:paraId="7FC79A8D" w14:textId="77777777" w:rsidR="000B740C" w:rsidRDefault="000B740C" w:rsidP="00E67857">
      <w:pPr>
        <w:widowControl w:val="0"/>
        <w:ind w:firstLine="567"/>
        <w:jc w:val="right"/>
        <w:rPr>
          <w:rFonts w:ascii="GHEA Grapalat" w:hAnsi="GHEA Grapalat"/>
          <w:b/>
        </w:rPr>
      </w:pPr>
    </w:p>
    <w:p w14:paraId="787D01AA" w14:textId="15956CED" w:rsidR="00235549" w:rsidRPr="00B138F3" w:rsidRDefault="00235549" w:rsidP="00E67857">
      <w:pPr>
        <w:widowControl w:val="0"/>
        <w:ind w:firstLine="567"/>
        <w:jc w:val="right"/>
        <w:rPr>
          <w:rFonts w:ascii="GHEA Grapalat" w:hAnsi="GHEA Grapalat" w:cs="Arial"/>
          <w:b/>
        </w:rPr>
      </w:pPr>
      <w:r w:rsidRPr="00B138F3">
        <w:rPr>
          <w:rFonts w:ascii="GHEA Grapalat" w:hAnsi="GHEA Grapalat"/>
          <w:b/>
        </w:rPr>
        <w:t>Приложение № 5</w:t>
      </w:r>
    </w:p>
    <w:p w14:paraId="6EB5C6EC" w14:textId="0CCA39D6" w:rsidR="00235549" w:rsidRPr="00B138F3" w:rsidRDefault="00235549" w:rsidP="00E67857">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4E36FF">
        <w:rPr>
          <w:rFonts w:ascii="GHEA Grapalat" w:hAnsi="GHEA Grapalat"/>
          <w:b/>
          <w:sz w:val="24"/>
          <w:szCs w:val="24"/>
        </w:rPr>
        <w:t>BMAShDzB-</w:t>
      </w:r>
      <w:r w:rsidR="008F5C2D">
        <w:rPr>
          <w:rFonts w:ascii="GHEA Grapalat" w:hAnsi="GHEA Grapalat"/>
          <w:b/>
          <w:sz w:val="24"/>
          <w:szCs w:val="24"/>
        </w:rPr>
        <w:t>26/15</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4"/>
        <w:t>*</w:t>
      </w:r>
    </w:p>
    <w:p w14:paraId="4E9D48CA" w14:textId="77777777" w:rsidR="001005B0" w:rsidRPr="00B138F3" w:rsidRDefault="001005B0" w:rsidP="00E67857">
      <w:pPr>
        <w:widowControl w:val="0"/>
        <w:ind w:left="567" w:right="565"/>
        <w:jc w:val="center"/>
        <w:rPr>
          <w:rFonts w:ascii="GHEA Grapalat" w:hAnsi="GHEA Grapalat"/>
          <w:b/>
        </w:rPr>
      </w:pPr>
    </w:p>
    <w:p w14:paraId="02FE4D5F" w14:textId="77777777" w:rsidR="0075061D" w:rsidRPr="00B138F3" w:rsidRDefault="0075061D" w:rsidP="00E67857">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E67857">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E67857">
      <w:pPr>
        <w:widowControl w:val="0"/>
        <w:ind w:left="567" w:right="565"/>
        <w:jc w:val="center"/>
        <w:rPr>
          <w:rFonts w:ascii="GHEA Grapalat" w:hAnsi="GHEA Grapalat"/>
          <w:b/>
        </w:rPr>
      </w:pPr>
    </w:p>
    <w:p w14:paraId="7B35EF57"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E67857">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E67857">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E67857">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E67857">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E67857">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77777777" w:rsidR="005B3A59" w:rsidRPr="00B138F3" w:rsidRDefault="002D4EEB" w:rsidP="00E67857">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32523B11" w14:textId="77777777" w:rsidR="005B3A59" w:rsidRPr="00B138F3" w:rsidRDefault="005B3A59" w:rsidP="00E67857">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7B0C176"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E6785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E67857">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E67857">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w:t>
      </w:r>
      <w:r w:rsidRPr="00F00F71">
        <w:rPr>
          <w:rFonts w:ascii="GHEA Grapalat" w:eastAsiaTheme="minorHAnsi" w:hAnsi="GHEA Grapalat" w:cstheme="minorBidi"/>
        </w:rPr>
        <w:lastRenderedPageBreak/>
        <w:t xml:space="preserve">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E67857">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E67857">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E67857">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E67857">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E67857">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E67857">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E67857">
      <w:pPr>
        <w:widowControl w:val="0"/>
        <w:jc w:val="right"/>
        <w:rPr>
          <w:rFonts w:ascii="GHEA Grapalat" w:hAnsi="GHEA Grapalat"/>
          <w:i/>
        </w:rPr>
      </w:pPr>
    </w:p>
    <w:p w14:paraId="4F06D088" w14:textId="77777777" w:rsidR="00F331AD" w:rsidRPr="002A4554" w:rsidRDefault="00F331AD" w:rsidP="00E67857">
      <w:pPr>
        <w:widowControl w:val="0"/>
        <w:jc w:val="right"/>
        <w:rPr>
          <w:rFonts w:ascii="GHEA Grapalat" w:hAnsi="GHEA Grapalat"/>
          <w:i/>
        </w:rPr>
      </w:pPr>
    </w:p>
    <w:p w14:paraId="537ADB47" w14:textId="77777777" w:rsidR="00F331AD" w:rsidRPr="002A4554" w:rsidRDefault="00F331AD" w:rsidP="00E67857">
      <w:pPr>
        <w:widowControl w:val="0"/>
        <w:jc w:val="right"/>
        <w:rPr>
          <w:rFonts w:ascii="GHEA Grapalat" w:hAnsi="GHEA Grapalat"/>
          <w:i/>
        </w:rPr>
      </w:pPr>
    </w:p>
    <w:p w14:paraId="53CA6C92" w14:textId="77777777" w:rsidR="00E93F76" w:rsidRPr="00B138F3" w:rsidRDefault="00E93F76" w:rsidP="00E67857">
      <w:pPr>
        <w:widowControl w:val="0"/>
        <w:jc w:val="right"/>
        <w:rPr>
          <w:rFonts w:ascii="GHEA Grapalat" w:hAnsi="GHEA Grapalat" w:cs="GHEA Grapalat"/>
          <w:i/>
        </w:rPr>
      </w:pPr>
      <w:r w:rsidRPr="00B138F3">
        <w:rPr>
          <w:rFonts w:ascii="GHEA Grapalat" w:hAnsi="GHEA Grapalat"/>
          <w:i/>
        </w:rPr>
        <w:t>Приложение № 5.1</w:t>
      </w:r>
    </w:p>
    <w:p w14:paraId="17B3F89B" w14:textId="7FE80BB1" w:rsidR="00E93F76" w:rsidRPr="00B138F3" w:rsidRDefault="00E93F76" w:rsidP="00E67857">
      <w:pPr>
        <w:widowControl w:val="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открытый конкурс</w:t>
      </w:r>
      <w:r w:rsidRPr="00B138F3">
        <w:rPr>
          <w:rFonts w:ascii="GHEA Grapalat" w:hAnsi="GHEA Grapalat"/>
          <w:i/>
        </w:rPr>
        <w:br/>
      </w:r>
      <w:r w:rsidRPr="00B138F3">
        <w:rPr>
          <w:rFonts w:ascii="GHEA Grapalat" w:hAnsi="GHEA Grapalat"/>
          <w:i/>
        </w:rPr>
        <w:lastRenderedPageBreak/>
        <w:t>под кодом "</w:t>
      </w:r>
      <w:r>
        <w:rPr>
          <w:rFonts w:ascii="GHEA Grapalat" w:hAnsi="GHEA Grapalat"/>
          <w:i/>
        </w:rPr>
        <w:t>EQ-BMAShDzB-</w:t>
      </w:r>
      <w:r w:rsidR="008F5C2D">
        <w:rPr>
          <w:rFonts w:ascii="GHEA Grapalat" w:hAnsi="GHEA Grapalat"/>
          <w:i/>
        </w:rPr>
        <w:t>26/15</w:t>
      </w:r>
      <w:r w:rsidRPr="00B138F3">
        <w:rPr>
          <w:rFonts w:ascii="GHEA Grapalat" w:hAnsi="GHEA Grapalat"/>
          <w:i/>
        </w:rPr>
        <w:t>"</w:t>
      </w:r>
      <w:r w:rsidRPr="00B138F3">
        <w:rPr>
          <w:rStyle w:val="FootnoteReference"/>
          <w:rFonts w:ascii="GHEA Grapalat" w:hAnsi="GHEA Grapalat"/>
          <w:i/>
        </w:rPr>
        <w:footnoteReference w:customMarkFollows="1" w:id="25"/>
        <w:t>*</w:t>
      </w:r>
    </w:p>
    <w:p w14:paraId="6E55046F" w14:textId="77777777" w:rsidR="00E93F76" w:rsidRPr="002A4554" w:rsidRDefault="00E93F76" w:rsidP="00E67857">
      <w:pPr>
        <w:widowControl w:val="0"/>
        <w:jc w:val="center"/>
        <w:rPr>
          <w:rFonts w:ascii="GHEA Grapalat" w:hAnsi="GHEA Grapalat"/>
          <w:b/>
        </w:rPr>
      </w:pPr>
    </w:p>
    <w:p w14:paraId="4E980405"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8DF0AA9" w14:textId="77777777" w:rsidR="00E93F76" w:rsidRPr="00B138F3" w:rsidRDefault="00E93F76" w:rsidP="00E67857">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93F76" w:rsidRPr="00B138F3" w14:paraId="52BF37C5" w14:textId="77777777" w:rsidTr="00CD796B">
        <w:tc>
          <w:tcPr>
            <w:tcW w:w="4786" w:type="dxa"/>
          </w:tcPr>
          <w:p w14:paraId="5FA8BCE0" w14:textId="77777777" w:rsidR="00E93F76" w:rsidRPr="00B138F3" w:rsidRDefault="00E93F76" w:rsidP="00E67857">
            <w:pPr>
              <w:widowControl w:val="0"/>
              <w:rPr>
                <w:rFonts w:ascii="GHEA Grapalat" w:hAnsi="GHEA Grapalat" w:cs="GHEA Grapalat"/>
                <w:b/>
                <w:lang w:val="en-US"/>
              </w:rPr>
            </w:pPr>
            <w:r w:rsidRPr="00B138F3">
              <w:rPr>
                <w:rFonts w:ascii="GHEA Grapalat" w:hAnsi="GHEA Grapalat"/>
              </w:rPr>
              <w:t>г. Ереван</w:t>
            </w:r>
          </w:p>
        </w:tc>
        <w:tc>
          <w:tcPr>
            <w:tcW w:w="4500" w:type="dxa"/>
          </w:tcPr>
          <w:p w14:paraId="6762C227" w14:textId="77777777" w:rsidR="00E93F76" w:rsidRPr="00B138F3" w:rsidRDefault="00E93F76" w:rsidP="00E67857">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6"/>
              <w:t>**</w:t>
            </w:r>
          </w:p>
        </w:tc>
      </w:tr>
    </w:tbl>
    <w:p w14:paraId="0CCB6619" w14:textId="77777777" w:rsidR="00E93F76" w:rsidRPr="00B138F3" w:rsidRDefault="00E93F76" w:rsidP="00E67857">
      <w:pPr>
        <w:widowControl w:val="0"/>
        <w:rPr>
          <w:rFonts w:ascii="GHEA Grapalat" w:hAnsi="GHEA Grapalat" w:cs="GHEA Grapalat"/>
          <w:b/>
        </w:rPr>
      </w:pPr>
    </w:p>
    <w:p w14:paraId="72188547" w14:textId="77777777" w:rsidR="00E93F76" w:rsidRPr="00B138F3" w:rsidRDefault="00E93F76" w:rsidP="00E6785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1BDD77A" w14:textId="77777777" w:rsidR="00E93F76" w:rsidRPr="00B138F3" w:rsidRDefault="00E93F76" w:rsidP="00E67857">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5B001F56" w14:textId="77777777" w:rsidR="00E93F76" w:rsidRPr="00B138F3" w:rsidRDefault="00E93F76" w:rsidP="00E6785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EBF130A" w14:textId="77777777" w:rsidR="00E93F76" w:rsidRPr="00B138F3" w:rsidRDefault="00E93F76" w:rsidP="00E67857">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34A3694"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011CC4B4" w14:textId="77777777" w:rsidR="00E93F76" w:rsidRPr="00572A57" w:rsidRDefault="00E93F76" w:rsidP="00E67857">
      <w:pPr>
        <w:widowControl w:val="0"/>
        <w:jc w:val="center"/>
        <w:rPr>
          <w:rFonts w:ascii="GHEA Grapalat" w:hAnsi="GHEA Grapalat"/>
          <w:b/>
        </w:rPr>
      </w:pPr>
    </w:p>
    <w:p w14:paraId="47B2E776" w14:textId="77777777" w:rsidR="00E93F76" w:rsidRPr="00B138F3" w:rsidRDefault="00E93F76" w:rsidP="00E67857">
      <w:pPr>
        <w:widowControl w:val="0"/>
        <w:jc w:val="center"/>
        <w:rPr>
          <w:rFonts w:ascii="GHEA Grapalat" w:hAnsi="GHEA Grapalat" w:cs="GHEA Grapalat"/>
          <w:b/>
          <w:bCs/>
        </w:rPr>
      </w:pPr>
      <w:r w:rsidRPr="00B138F3">
        <w:rPr>
          <w:rFonts w:ascii="GHEA Grapalat" w:hAnsi="GHEA Grapalat"/>
          <w:b/>
        </w:rPr>
        <w:t>1. Предмет соглашения</w:t>
      </w:r>
    </w:p>
    <w:p w14:paraId="35666AF1" w14:textId="77777777" w:rsidR="00E93F76" w:rsidRPr="00B138F3" w:rsidRDefault="00E93F76" w:rsidP="00E6785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35217306" w14:textId="77777777" w:rsidR="00E93F76" w:rsidRPr="00B138F3" w:rsidRDefault="00E93F76" w:rsidP="00E67857">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5F466DFE" w14:textId="77777777" w:rsidR="00E93F76" w:rsidRPr="00B138F3" w:rsidRDefault="00E93F76" w:rsidP="00E6785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2BF687AF" w14:textId="77777777" w:rsidR="00E93F76" w:rsidRPr="00B138F3" w:rsidRDefault="00E93F76" w:rsidP="00E67857">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2BC01952"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39822FA"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7E828F8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1C955E1"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F09425"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F702F93"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DDDF5F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w:t>
      </w:r>
      <w:r w:rsidRPr="00B138F3">
        <w:rPr>
          <w:rFonts w:ascii="GHEA Grapalat" w:hAnsi="GHEA Grapalat"/>
        </w:rPr>
        <w:lastRenderedPageBreak/>
        <w:t xml:space="preserve">и осуществляемые Банком-плательщиком действия для обеспечения исполнения Требования. </w:t>
      </w:r>
    </w:p>
    <w:p w14:paraId="6731DD38"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F009B0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48A57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F0100E0"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48B7D1F"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364BEFBF" w14:textId="77777777" w:rsidR="00E93F76" w:rsidRPr="00572A57" w:rsidRDefault="00E93F76" w:rsidP="00E67857">
      <w:pPr>
        <w:widowControl w:val="0"/>
        <w:jc w:val="center"/>
        <w:rPr>
          <w:rFonts w:ascii="GHEA Grapalat" w:hAnsi="GHEA Grapalat"/>
          <w:b/>
        </w:rPr>
      </w:pPr>
    </w:p>
    <w:p w14:paraId="1A3931EE" w14:textId="77777777" w:rsidR="00E93F76" w:rsidRPr="00572A57" w:rsidRDefault="00E93F76" w:rsidP="00E67857">
      <w:pPr>
        <w:widowControl w:val="0"/>
        <w:jc w:val="center"/>
        <w:rPr>
          <w:rFonts w:ascii="GHEA Grapalat" w:hAnsi="GHEA Grapalat"/>
          <w:b/>
        </w:rPr>
      </w:pPr>
    </w:p>
    <w:p w14:paraId="1F3D2C23" w14:textId="77777777" w:rsidR="00E93F76" w:rsidRPr="00572A57" w:rsidRDefault="00E93F76" w:rsidP="00E67857">
      <w:pPr>
        <w:widowControl w:val="0"/>
        <w:jc w:val="center"/>
        <w:rPr>
          <w:rFonts w:ascii="GHEA Grapalat" w:hAnsi="GHEA Grapalat"/>
          <w:b/>
        </w:rPr>
      </w:pPr>
      <w:r w:rsidRPr="00B138F3">
        <w:rPr>
          <w:rFonts w:ascii="GHEA Grapalat" w:hAnsi="GHEA Grapalat"/>
          <w:b/>
        </w:rPr>
        <w:t>2. Иные условия</w:t>
      </w:r>
    </w:p>
    <w:p w14:paraId="08D308CB" w14:textId="77777777" w:rsidR="00E93F76" w:rsidRPr="00572A57" w:rsidRDefault="00E93F76" w:rsidP="00E67857">
      <w:pPr>
        <w:widowControl w:val="0"/>
        <w:jc w:val="center"/>
        <w:rPr>
          <w:rFonts w:ascii="GHEA Grapalat" w:hAnsi="GHEA Grapalat" w:cs="GHEA Grapalat"/>
          <w:b/>
          <w:bCs/>
        </w:rPr>
      </w:pPr>
    </w:p>
    <w:p w14:paraId="23051190" w14:textId="77777777" w:rsidR="00E93F76" w:rsidRPr="00B138F3" w:rsidRDefault="00E93F76" w:rsidP="00E67857">
      <w:pPr>
        <w:widowControl w:val="0"/>
        <w:tabs>
          <w:tab w:val="left" w:pos="1134"/>
        </w:tabs>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147F9589" w14:textId="77777777" w:rsidR="00E93F76" w:rsidRPr="002A4554" w:rsidRDefault="00E93F76" w:rsidP="00E67857">
      <w:pPr>
        <w:widowControl w:val="0"/>
        <w:tabs>
          <w:tab w:val="left" w:pos="1134"/>
        </w:tabs>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7D986289" w14:textId="77777777" w:rsidR="00E93F76" w:rsidRPr="00B138F3"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A0923B2" w14:textId="77777777" w:rsidR="00E93F76" w:rsidRPr="00B138F3" w:rsidDel="00A13215" w:rsidRDefault="00E93F76" w:rsidP="00E67857">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AB3C4E" w14:textId="77777777" w:rsidR="00E93F76" w:rsidRPr="00B138F3" w:rsidRDefault="00E93F76" w:rsidP="00E67857">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335519A" w14:textId="77777777" w:rsidR="00E93F76" w:rsidRPr="00B138F3" w:rsidRDefault="00E93F76" w:rsidP="00E67857">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0F8875E9"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2033E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компании</w:t>
      </w:r>
    </w:p>
    <w:p w14:paraId="4B72F61C"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145872EE"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203DE2D7"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0134056F"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3C1370F"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666A1C14"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FC42A92"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73A1EDD1" w14:textId="77777777" w:rsidR="00E93F76" w:rsidRPr="00B138F3" w:rsidRDefault="00E93F76" w:rsidP="00E67857">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62D4F68" w14:textId="77777777" w:rsidR="00E93F76" w:rsidRPr="00B138F3" w:rsidRDefault="00E93F76" w:rsidP="00E67857">
      <w:pPr>
        <w:widowControl w:val="0"/>
        <w:jc w:val="both"/>
        <w:rPr>
          <w:rFonts w:ascii="GHEA Grapalat" w:hAnsi="GHEA Grapalat"/>
        </w:rPr>
      </w:pPr>
      <w:r w:rsidRPr="00B138F3">
        <w:rPr>
          <w:rFonts w:ascii="GHEA Grapalat" w:hAnsi="GHEA Grapalat"/>
        </w:rPr>
        <w:t>_______________________________________</w:t>
      </w:r>
    </w:p>
    <w:p w14:paraId="334C1296" w14:textId="77777777" w:rsidR="00E93F76" w:rsidRPr="00B138F3" w:rsidRDefault="00E93F76" w:rsidP="00E67857">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871DB1D" w14:textId="77777777" w:rsidR="00E93F76" w:rsidRPr="00B138F3" w:rsidRDefault="00E93F76" w:rsidP="00E67857">
      <w:pPr>
        <w:widowControl w:val="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E93F76" w:rsidRPr="00B138F3" w14:paraId="0CF81551"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EF9A1D" w14:textId="77777777" w:rsidR="00E93F76" w:rsidRPr="00B138F3" w:rsidRDefault="00E93F76" w:rsidP="00E67857">
            <w:pPr>
              <w:widowControl w:val="0"/>
              <w:tabs>
                <w:tab w:val="left" w:pos="3402"/>
              </w:tabs>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93F76" w:rsidRPr="00B138F3" w14:paraId="25DAD83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6828B" w14:textId="77777777" w:rsidR="00E93F76" w:rsidRPr="00B138F3" w:rsidRDefault="00E93F76" w:rsidP="00E67857">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93F76" w:rsidRPr="00B138F3" w14:paraId="154387E8" w14:textId="77777777" w:rsidTr="00CD796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A5F8B8" w14:textId="77777777" w:rsidR="00E93F76" w:rsidRPr="00B138F3" w:rsidRDefault="00E93F76" w:rsidP="00E67857">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93F76" w:rsidRPr="00B138F3" w14:paraId="5031B693" w14:textId="77777777" w:rsidTr="00CD796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C199AF"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93F76" w:rsidRPr="00B138F3" w14:paraId="193A3770"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3603B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93F76" w:rsidRPr="00B138F3" w14:paraId="2AA073FB"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6D8BFE"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93F76" w:rsidRPr="00B138F3" w14:paraId="2EE677C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8E1C74"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93F76" w:rsidRPr="00B138F3" w14:paraId="22CEC6E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8E5E91"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93F76" w:rsidRPr="00B138F3" w14:paraId="19B6B27A"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B076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93F76" w:rsidRPr="00B138F3" w14:paraId="70564016" w14:textId="77777777" w:rsidTr="00CD796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E9B1C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93F76" w:rsidRPr="00B138F3" w14:paraId="7B1AF919" w14:textId="77777777" w:rsidTr="00CD796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E5848D"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93F76" w:rsidRPr="00B138F3" w14:paraId="46447DC9" w14:textId="77777777" w:rsidTr="00CD796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D3392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93F76" w:rsidRPr="00B138F3" w14:paraId="59B1A634" w14:textId="77777777" w:rsidTr="00CD796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A621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93F76" w:rsidRPr="00B138F3" w14:paraId="73DDF58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420C49"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93F76" w:rsidRPr="00B138F3" w14:paraId="60E0E68B"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03D6B"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93F76" w:rsidRPr="00B138F3" w14:paraId="2E88F301"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956F0"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93F76" w:rsidRPr="00B138F3" w14:paraId="4DE3D143" w14:textId="77777777" w:rsidTr="00CD796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F4195"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E93F76" w:rsidRPr="00B138F3" w14:paraId="20AAC069" w14:textId="77777777" w:rsidTr="00CD796B">
        <w:trPr>
          <w:trHeight w:val="424"/>
        </w:trPr>
        <w:tc>
          <w:tcPr>
            <w:tcW w:w="10980" w:type="dxa"/>
            <w:gridSpan w:val="2"/>
            <w:tcBorders>
              <w:top w:val="single" w:sz="4" w:space="0" w:color="auto"/>
              <w:left w:val="single" w:sz="4" w:space="0" w:color="auto"/>
              <w:right w:val="single" w:sz="4" w:space="0" w:color="000000"/>
            </w:tcBorders>
            <w:noWrap/>
            <w:vAlign w:val="bottom"/>
          </w:tcPr>
          <w:p w14:paraId="37DFD2E7"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93F76" w:rsidRPr="00B138F3" w14:paraId="25BD762A"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A4437A" w14:textId="77777777" w:rsidR="00E93F76" w:rsidRPr="00B138F3" w:rsidRDefault="00E93F76" w:rsidP="00E67857">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93F76" w:rsidRPr="00B138F3" w14:paraId="51A26770" w14:textId="77777777" w:rsidTr="00CD796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6AF0BD" w14:textId="77777777" w:rsidR="00E93F76" w:rsidRPr="00B138F3" w:rsidRDefault="00E93F76" w:rsidP="00E67857">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93F76" w:rsidRPr="00B138F3" w14:paraId="289C3D57"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5E67195D" w14:textId="77777777" w:rsidR="00E93F76" w:rsidRPr="00B138F3" w:rsidRDefault="00E93F76" w:rsidP="00E67857">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44F148" w14:textId="77777777" w:rsidR="00E93F76" w:rsidRPr="00B138F3" w:rsidRDefault="00E93F76" w:rsidP="00E67857">
            <w:pPr>
              <w:widowControl w:val="0"/>
              <w:rPr>
                <w:rFonts w:ascii="GHEA Grapalat" w:hAnsi="GHEA Grapalat" w:cs="Sylfaen"/>
              </w:rPr>
            </w:pPr>
          </w:p>
          <w:p w14:paraId="53E93198"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34207746" w14:textId="77777777" w:rsidR="00E93F76" w:rsidRPr="00B138F3" w:rsidRDefault="00E93F76" w:rsidP="00E67857">
            <w:pPr>
              <w:widowControl w:val="0"/>
              <w:rPr>
                <w:rFonts w:ascii="GHEA Grapalat" w:hAnsi="GHEA Grapalat" w:cs="Sylfaen"/>
              </w:rPr>
            </w:pPr>
          </w:p>
          <w:p w14:paraId="5C8C9736"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1891EA35" w14:textId="77777777" w:rsidR="00E93F76" w:rsidRPr="00B138F3" w:rsidRDefault="00E93F76" w:rsidP="00E67857">
            <w:pPr>
              <w:widowControl w:val="0"/>
              <w:rPr>
                <w:rFonts w:ascii="GHEA Grapalat" w:hAnsi="GHEA Grapalat" w:cs="Sylfaen"/>
              </w:rPr>
            </w:pPr>
          </w:p>
          <w:p w14:paraId="30D2A2D6" w14:textId="77777777" w:rsidR="00E93F76" w:rsidRPr="00B138F3" w:rsidRDefault="00E93F76" w:rsidP="00E67857">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14:paraId="1BBDAC55" w14:textId="77777777" w:rsidR="00E93F76" w:rsidRPr="00B138F3" w:rsidRDefault="00E93F76" w:rsidP="00E67857">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56890262" w14:textId="77777777" w:rsidR="00E93F76" w:rsidRPr="00B138F3" w:rsidRDefault="00E93F76" w:rsidP="00E67857">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2D4AB5" w14:textId="77777777" w:rsidR="00E93F76" w:rsidRPr="00B138F3" w:rsidRDefault="00E93F76" w:rsidP="00E67857">
            <w:pPr>
              <w:widowControl w:val="0"/>
              <w:rPr>
                <w:rFonts w:ascii="GHEA Grapalat" w:hAnsi="GHEA Grapalat" w:cs="Sylfaen"/>
              </w:rPr>
            </w:pPr>
          </w:p>
          <w:p w14:paraId="2197EB2E"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5C260CFD" w14:textId="77777777" w:rsidR="00E93F76" w:rsidRPr="00B138F3" w:rsidRDefault="00E93F76" w:rsidP="00E67857">
            <w:pPr>
              <w:widowControl w:val="0"/>
              <w:jc w:val="right"/>
              <w:rPr>
                <w:rFonts w:ascii="GHEA Grapalat" w:hAnsi="GHEA Grapalat" w:cs="Tahoma"/>
              </w:rPr>
            </w:pPr>
          </w:p>
          <w:p w14:paraId="3ACD387A"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/____________________/</w:t>
            </w:r>
          </w:p>
          <w:p w14:paraId="6DFC6FBE" w14:textId="77777777" w:rsidR="00E93F76" w:rsidRPr="00B138F3" w:rsidRDefault="00E93F76" w:rsidP="00E67857">
            <w:pPr>
              <w:widowControl w:val="0"/>
              <w:rPr>
                <w:rFonts w:ascii="GHEA Grapalat" w:hAnsi="GHEA Grapalat" w:cs="Sylfaen"/>
              </w:rPr>
            </w:pPr>
          </w:p>
          <w:p w14:paraId="0857BA8C" w14:textId="77777777" w:rsidR="00E93F76" w:rsidRPr="00B138F3" w:rsidRDefault="00E93F76" w:rsidP="00E67857">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93F76" w:rsidRPr="00B138F3" w14:paraId="17122601" w14:textId="77777777" w:rsidTr="00CD796B">
        <w:trPr>
          <w:trHeight w:val="2194"/>
        </w:trPr>
        <w:tc>
          <w:tcPr>
            <w:tcW w:w="5616" w:type="dxa"/>
            <w:tcBorders>
              <w:top w:val="single" w:sz="4" w:space="0" w:color="auto"/>
              <w:left w:val="single" w:sz="4" w:space="0" w:color="auto"/>
              <w:right w:val="single" w:sz="4" w:space="0" w:color="auto"/>
            </w:tcBorders>
            <w:noWrap/>
            <w:vAlign w:val="bottom"/>
          </w:tcPr>
          <w:p w14:paraId="0CE9FA17" w14:textId="77777777" w:rsidR="00E93F76" w:rsidRPr="00B138F3" w:rsidRDefault="00E93F76" w:rsidP="00E67857">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072C02C6" w14:textId="77777777" w:rsidR="00E93F76" w:rsidRPr="00B138F3" w:rsidRDefault="00E93F76" w:rsidP="00E67857">
            <w:pPr>
              <w:widowControl w:val="0"/>
              <w:rPr>
                <w:rFonts w:ascii="GHEA Grapalat" w:hAnsi="GHEA Grapalat"/>
              </w:rPr>
            </w:pPr>
          </w:p>
          <w:p w14:paraId="3E73252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265C826" w14:textId="77777777" w:rsidR="00E93F76" w:rsidRPr="00B138F3" w:rsidRDefault="00E93F76" w:rsidP="00E67857">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5BC385C" w14:textId="77777777" w:rsidR="00E93F76" w:rsidRPr="00B138F3" w:rsidRDefault="00E93F76" w:rsidP="00E67857">
            <w:pPr>
              <w:widowControl w:val="0"/>
              <w:rPr>
                <w:rFonts w:ascii="GHEA Grapalat" w:hAnsi="GHEA Grapalat" w:cs="Tahoma"/>
              </w:rPr>
            </w:pPr>
          </w:p>
          <w:p w14:paraId="50CB2A77" w14:textId="77777777" w:rsidR="00E93F76" w:rsidRPr="00B138F3" w:rsidRDefault="00E93F76" w:rsidP="00E67857">
            <w:pPr>
              <w:widowControl w:val="0"/>
              <w:rPr>
                <w:rFonts w:ascii="GHEA Grapalat" w:hAnsi="GHEA Grapalat" w:cs="Arial"/>
              </w:rPr>
            </w:pPr>
          </w:p>
        </w:tc>
        <w:tc>
          <w:tcPr>
            <w:tcW w:w="5364" w:type="dxa"/>
            <w:tcBorders>
              <w:top w:val="single" w:sz="4" w:space="0" w:color="auto"/>
              <w:left w:val="nil"/>
              <w:right w:val="single" w:sz="4" w:space="0" w:color="auto"/>
            </w:tcBorders>
            <w:noWrap/>
          </w:tcPr>
          <w:p w14:paraId="1D28F99D" w14:textId="77777777" w:rsidR="00E93F76" w:rsidRPr="00B138F3" w:rsidRDefault="00E93F76" w:rsidP="00E67857">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7FCC278" w14:textId="77777777" w:rsidR="00E93F76" w:rsidRPr="00B138F3" w:rsidRDefault="00E93F76" w:rsidP="00E67857">
            <w:pPr>
              <w:widowControl w:val="0"/>
              <w:rPr>
                <w:rFonts w:ascii="GHEA Grapalat" w:hAnsi="GHEA Grapalat" w:cs="Tahoma"/>
              </w:rPr>
            </w:pPr>
          </w:p>
          <w:p w14:paraId="46BD458B" w14:textId="77777777" w:rsidR="00E93F76" w:rsidRPr="00B138F3" w:rsidRDefault="00E93F76" w:rsidP="00E67857">
            <w:pPr>
              <w:widowControl w:val="0"/>
              <w:jc w:val="right"/>
              <w:rPr>
                <w:rFonts w:ascii="GHEA Grapalat" w:hAnsi="GHEA Grapalat" w:cs="Tahoma"/>
              </w:rPr>
            </w:pPr>
            <w:r w:rsidRPr="00B138F3">
              <w:rPr>
                <w:rFonts w:ascii="GHEA Grapalat" w:hAnsi="GHEA Grapalat"/>
              </w:rPr>
              <w:t>/____________________/</w:t>
            </w:r>
          </w:p>
          <w:p w14:paraId="6621B811" w14:textId="77777777" w:rsidR="00E93F76" w:rsidRPr="00B138F3" w:rsidRDefault="00E93F76" w:rsidP="00E67857">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14:paraId="369F4476" w14:textId="77777777" w:rsidR="00E93F76" w:rsidRPr="00B138F3" w:rsidRDefault="00E93F76" w:rsidP="00E67857">
            <w:pPr>
              <w:widowControl w:val="0"/>
              <w:rPr>
                <w:rFonts w:ascii="GHEA Grapalat" w:hAnsi="GHEA Grapalat" w:cs="Arial"/>
              </w:rPr>
            </w:pPr>
          </w:p>
        </w:tc>
      </w:tr>
      <w:tr w:rsidR="00E93F76" w:rsidRPr="00B138F3" w14:paraId="5F1D578D" w14:textId="77777777" w:rsidTr="00CD796B">
        <w:trPr>
          <w:trHeight w:val="2194"/>
        </w:trPr>
        <w:tc>
          <w:tcPr>
            <w:tcW w:w="5616" w:type="dxa"/>
            <w:tcBorders>
              <w:top w:val="nil"/>
              <w:left w:val="single" w:sz="4" w:space="0" w:color="auto"/>
              <w:bottom w:val="single" w:sz="4" w:space="0" w:color="auto"/>
              <w:right w:val="single" w:sz="4" w:space="0" w:color="auto"/>
            </w:tcBorders>
            <w:noWrap/>
            <w:vAlign w:val="bottom"/>
          </w:tcPr>
          <w:p w14:paraId="2E48C49D" w14:textId="77777777" w:rsidR="00E93F76" w:rsidRPr="00B138F3" w:rsidRDefault="00E93F76" w:rsidP="00E67857">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38AB831E" w14:textId="77777777" w:rsidR="00E93F76" w:rsidRPr="00B138F3" w:rsidRDefault="00E93F76" w:rsidP="00E67857">
            <w:pPr>
              <w:widowControl w:val="0"/>
              <w:rPr>
                <w:rFonts w:ascii="GHEA Grapalat" w:hAnsi="GHEA Grapalat" w:cs="Sylfaen"/>
              </w:rPr>
            </w:pPr>
          </w:p>
          <w:p w14:paraId="26D1E5B3" w14:textId="77777777" w:rsidR="00E93F76" w:rsidRPr="00B138F3" w:rsidRDefault="00E93F76" w:rsidP="00E67857">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D65C8A9" w14:textId="77777777" w:rsidR="00E93F76" w:rsidRPr="00B138F3" w:rsidRDefault="00E93F76" w:rsidP="00E67857">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14:paraId="24CFE3EC" w14:textId="77777777" w:rsidR="00E93F76" w:rsidRPr="00B138F3" w:rsidRDefault="00E93F76" w:rsidP="00E67857">
            <w:pPr>
              <w:widowControl w:val="0"/>
              <w:rPr>
                <w:rFonts w:ascii="GHEA Grapalat" w:hAnsi="GHEA Grapalat"/>
              </w:rPr>
            </w:pPr>
          </w:p>
          <w:p w14:paraId="5667971F" w14:textId="77777777" w:rsidR="00E93F76" w:rsidRPr="00B138F3" w:rsidRDefault="00E93F76" w:rsidP="00E67857">
            <w:pPr>
              <w:widowControl w:val="0"/>
              <w:jc w:val="right"/>
              <w:rPr>
                <w:rFonts w:ascii="GHEA Grapalat" w:hAnsi="GHEA Grapalat" w:cs="Sylfaen"/>
              </w:rPr>
            </w:pPr>
            <w:r w:rsidRPr="00B138F3">
              <w:rPr>
                <w:rFonts w:ascii="GHEA Grapalat" w:hAnsi="GHEA Grapalat"/>
              </w:rPr>
              <w:t>23.в Дата исполнения: "___" ___ 20___г.</w:t>
            </w:r>
          </w:p>
        </w:tc>
      </w:tr>
    </w:tbl>
    <w:p w14:paraId="03B4AD85" w14:textId="77777777" w:rsidR="00E93F76" w:rsidRPr="00B138F3" w:rsidRDefault="00E93F76" w:rsidP="00E67857">
      <w:pPr>
        <w:widowControl w:val="0"/>
        <w:jc w:val="center"/>
        <w:rPr>
          <w:rFonts w:ascii="GHEA Grapalat" w:hAnsi="GHEA Grapalat" w:cs="Sylfaen"/>
        </w:rPr>
      </w:pPr>
    </w:p>
    <w:p w14:paraId="45716D01" w14:textId="77777777" w:rsidR="00E93F76" w:rsidRPr="00B138F3" w:rsidRDefault="00E93F76" w:rsidP="00E6785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B6FA737" w14:textId="77777777" w:rsidR="00E93F76" w:rsidRPr="00B138F3" w:rsidRDefault="00E93F76" w:rsidP="00E67857">
      <w:pPr>
        <w:rPr>
          <w:rFonts w:ascii="GHEA Grapalat" w:hAnsi="GHEA Grapalat" w:cs="Sylfaen"/>
        </w:rPr>
      </w:pPr>
      <w:r w:rsidRPr="00B138F3">
        <w:rPr>
          <w:rFonts w:ascii="GHEA Grapalat" w:hAnsi="GHEA Grapalat" w:cs="Sylfaen"/>
        </w:rPr>
        <w:br w:type="page"/>
      </w:r>
    </w:p>
    <w:p w14:paraId="756EB960" w14:textId="77777777" w:rsidR="00E93F76" w:rsidRPr="00B138F3" w:rsidRDefault="00E93F76" w:rsidP="00E67857">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93F76" w:rsidRPr="00B138F3" w14:paraId="463C5601"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CA944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DA66F88"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511A02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039D9C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6655B07"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961CEF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84CE49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Сторона,</w:t>
            </w:r>
          </w:p>
          <w:p w14:paraId="78EB5EFB"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8A7BE5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63EE74D"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93F76" w:rsidRPr="00B138F3" w14:paraId="6197C989" w14:textId="77777777" w:rsidTr="00CD796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BC46D2"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F5B3B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4FB5921"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9719EE"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4CAC296" w14:textId="77777777" w:rsidR="00E93F76" w:rsidRPr="00B138F3" w:rsidRDefault="00E93F76" w:rsidP="00E67857">
            <w:pPr>
              <w:widowControl w:val="0"/>
              <w:jc w:val="center"/>
              <w:rPr>
                <w:rFonts w:ascii="GHEA Grapalat" w:hAnsi="GHEA Grapalat"/>
                <w:b/>
                <w:sz w:val="18"/>
                <w:szCs w:val="18"/>
              </w:rPr>
            </w:pPr>
            <w:r w:rsidRPr="00B138F3">
              <w:rPr>
                <w:rFonts w:ascii="GHEA Grapalat" w:hAnsi="GHEA Grapalat"/>
                <w:b/>
                <w:sz w:val="18"/>
                <w:szCs w:val="18"/>
              </w:rPr>
              <w:t>5</w:t>
            </w:r>
          </w:p>
        </w:tc>
      </w:tr>
      <w:tr w:rsidR="00E93F76" w:rsidRPr="00B138F3" w14:paraId="344434AA"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B6C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22AD59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0519E4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321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A1ABA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93F76" w:rsidRPr="00B138F3" w14:paraId="0D5E9B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A51A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3F1ACB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97AD7A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AFAA8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2D27D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93F76" w:rsidRPr="00B138F3" w14:paraId="04BA4CE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1BD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F238E3E"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14BD7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439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D134A9F"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822A90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93F76" w:rsidRPr="00B138F3" w14:paraId="373F82F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5F77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D936221" w14:textId="77777777" w:rsidR="00E93F76" w:rsidRPr="00B138F3" w:rsidRDefault="00E93F76" w:rsidP="00E67857">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2853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B26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A6F92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54E48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0008B5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FB68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65A953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C1A30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40AE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D11D4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25C9AB4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EDED7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5BC6AF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86053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F2B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80D4C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146D79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39456C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BC7A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A4A02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FA0727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46D4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6F187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F852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5EC409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D0E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67AFC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7440B8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7AC7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29485A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7C1EE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6500E82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70A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8DD467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E57C1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DD5E93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26127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4301E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E93F76" w:rsidRPr="00B138F3" w14:paraId="588597C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6E5E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453F930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2F977E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977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79D895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E176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E93F76" w:rsidRPr="00B138F3" w14:paraId="588FA88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1CCBF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3CA9E2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F22E2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599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AA2739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38368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398DBB3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4085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384F610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849892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20826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86BD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35A5D56"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5442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480D14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CE95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C2E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52CB38F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9566B2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67908DA7"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B8AB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1C5DD4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EC6F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AE9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87361D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7E76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93F76" w:rsidRPr="00B138F3" w14:paraId="436F0775"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9729C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52A25D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CFA503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4472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589FEE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A04C10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93F76" w:rsidRPr="00B138F3" w14:paraId="4C9454F0"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7DF76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C88495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3714C5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9997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D236F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93F76" w:rsidRPr="00B138F3" w14:paraId="4E38D9F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8B4A8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7B751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EB791D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2401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6B41968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93F76" w:rsidRPr="00B138F3" w14:paraId="07D2827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F9F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055448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233FA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21482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4AD8C26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8A5B30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0B9FBDBD"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4D8FE" w14:textId="77777777" w:rsidR="00E93F76" w:rsidRPr="00B138F3" w:rsidDel="0010680B" w:rsidRDefault="00E93F76" w:rsidP="00E67857">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654B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FFF4BE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00237"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1319FEB" w14:textId="77777777" w:rsidR="00E93F76" w:rsidRPr="00B138F3" w:rsidRDefault="00E93F76" w:rsidP="00E67857">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14:paraId="77D0CD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58D99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E93F76" w:rsidRPr="00B138F3" w14:paraId="61187533"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3EAD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189C6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D958F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9F2A3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4E2357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CCF43B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66CEC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93F76" w:rsidRPr="00B138F3" w14:paraId="2694372C"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5500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20388C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CA211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96C2A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12B78AA5"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64E91F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2F42892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93F76" w:rsidRPr="00B138F3" w14:paraId="24571B9B"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5479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E680C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8B831E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5E7EF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0D38ED9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BFEC3D8" w14:textId="77777777" w:rsidR="00E93F76" w:rsidRPr="00B138F3" w:rsidRDefault="00E93F76" w:rsidP="00E67857">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7AC0C16"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E5880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93F76" w:rsidRPr="00B138F3" w14:paraId="511BDE1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CAC79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A572A1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CF5BBF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810B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63E672E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AD3F99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93F76" w:rsidRPr="00B138F3" w14:paraId="5FCC040F"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5D2"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F759B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D39DF4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7952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14:paraId="3F62351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59B7C1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8F5265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E93F76" w:rsidRPr="00B138F3" w14:paraId="1E3CD62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49F5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221E26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F6CD9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B4EE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014F450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9188F43" w14:textId="77777777" w:rsidR="00E93F76" w:rsidRPr="00B138F3" w:rsidRDefault="00E93F76" w:rsidP="00E67857">
            <w:pPr>
              <w:widowControl w:val="0"/>
              <w:jc w:val="center"/>
              <w:rPr>
                <w:rFonts w:ascii="GHEA Grapalat" w:hAnsi="GHEA Grapalat"/>
                <w:sz w:val="18"/>
                <w:szCs w:val="18"/>
              </w:rPr>
            </w:pPr>
          </w:p>
        </w:tc>
      </w:tr>
      <w:tr w:rsidR="00E93F76" w:rsidRPr="00B138F3" w14:paraId="04E068E4"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EF9EA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9A677B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4C45E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3A51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7982015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B7AE644" w14:textId="77777777" w:rsidR="00E93F76" w:rsidRPr="00B138F3" w:rsidRDefault="00E93F76" w:rsidP="00E67857">
            <w:pPr>
              <w:widowControl w:val="0"/>
              <w:jc w:val="center"/>
              <w:rPr>
                <w:rFonts w:ascii="GHEA Grapalat" w:hAnsi="GHEA Grapalat"/>
                <w:sz w:val="18"/>
                <w:szCs w:val="18"/>
              </w:rPr>
            </w:pPr>
          </w:p>
        </w:tc>
      </w:tr>
      <w:tr w:rsidR="00E93F76" w:rsidRPr="00B138F3" w14:paraId="0B4464C2"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4B06C"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A90DE8D"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2B68D5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059B67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p w14:paraId="6CBB094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E5F5B74" w14:textId="77777777" w:rsidR="00E93F76" w:rsidRPr="00B138F3" w:rsidRDefault="00E93F76" w:rsidP="00E67857">
            <w:pPr>
              <w:widowControl w:val="0"/>
              <w:jc w:val="center"/>
              <w:rPr>
                <w:rFonts w:ascii="GHEA Grapalat" w:hAnsi="GHEA Grapalat"/>
                <w:sz w:val="18"/>
                <w:szCs w:val="18"/>
              </w:rPr>
            </w:pPr>
          </w:p>
        </w:tc>
      </w:tr>
      <w:tr w:rsidR="00E93F76" w:rsidRPr="00B138F3" w14:paraId="673E269E"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DA245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B2055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8839041"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1E98E"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6DA99B3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EB37FE5" w14:textId="77777777" w:rsidR="00E93F76" w:rsidRPr="00B138F3" w:rsidRDefault="00E93F76" w:rsidP="00E67857">
            <w:pPr>
              <w:widowControl w:val="0"/>
              <w:jc w:val="center"/>
              <w:rPr>
                <w:rFonts w:ascii="GHEA Grapalat" w:hAnsi="GHEA Grapalat"/>
                <w:sz w:val="18"/>
                <w:szCs w:val="18"/>
              </w:rPr>
            </w:pPr>
          </w:p>
        </w:tc>
      </w:tr>
      <w:tr w:rsidR="00E93F76" w:rsidRPr="00B138F3" w14:paraId="0C322868"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C5E9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0A626AB"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63719"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1CB723"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02AA99B4"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5D735A7" w14:textId="77777777" w:rsidR="00E93F76" w:rsidRPr="00B138F3" w:rsidRDefault="00E93F76" w:rsidP="00E67857">
            <w:pPr>
              <w:widowControl w:val="0"/>
              <w:jc w:val="center"/>
              <w:rPr>
                <w:rFonts w:ascii="GHEA Grapalat" w:hAnsi="GHEA Grapalat"/>
                <w:sz w:val="18"/>
                <w:szCs w:val="18"/>
              </w:rPr>
            </w:pPr>
          </w:p>
        </w:tc>
      </w:tr>
      <w:tr w:rsidR="00E93F76" w:rsidRPr="00B138F3" w14:paraId="78E89F69" w14:textId="77777777" w:rsidTr="00CD796B">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44D500"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AAC5C2F"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159423A"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4E8C07"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необязательно</w:t>
            </w:r>
          </w:p>
          <w:p w14:paraId="385EC408" w14:textId="77777777" w:rsidR="00E93F76" w:rsidRPr="00B138F3" w:rsidRDefault="00E93F76" w:rsidP="00E67857">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93386E" w14:textId="77777777" w:rsidR="00E93F76" w:rsidRPr="00B138F3" w:rsidRDefault="00E93F76" w:rsidP="00E67857">
            <w:pPr>
              <w:widowControl w:val="0"/>
              <w:jc w:val="center"/>
              <w:rPr>
                <w:rFonts w:ascii="GHEA Grapalat" w:hAnsi="GHEA Grapalat"/>
                <w:sz w:val="18"/>
                <w:szCs w:val="18"/>
              </w:rPr>
            </w:pPr>
          </w:p>
        </w:tc>
      </w:tr>
    </w:tbl>
    <w:p w14:paraId="2E141731" w14:textId="57721142" w:rsidR="00E93F76" w:rsidRDefault="00E93F76" w:rsidP="00E67857">
      <w:pPr>
        <w:pStyle w:val="BodyTextIndent3"/>
        <w:widowControl w:val="0"/>
        <w:spacing w:line="240" w:lineRule="auto"/>
        <w:jc w:val="right"/>
        <w:rPr>
          <w:rFonts w:ascii="GHEA Grapalat" w:hAnsi="GHEA Grapalat"/>
          <w:b/>
          <w:sz w:val="24"/>
          <w:szCs w:val="24"/>
        </w:rPr>
      </w:pPr>
    </w:p>
    <w:p w14:paraId="4E0CE86B" w14:textId="603D29BC" w:rsidR="00E93F76" w:rsidRDefault="00E93F76" w:rsidP="00E67857">
      <w:pPr>
        <w:pStyle w:val="BodyTextIndent3"/>
        <w:widowControl w:val="0"/>
        <w:spacing w:line="240" w:lineRule="auto"/>
        <w:jc w:val="right"/>
        <w:rPr>
          <w:rFonts w:ascii="GHEA Grapalat" w:hAnsi="GHEA Grapalat"/>
          <w:b/>
          <w:sz w:val="24"/>
          <w:szCs w:val="24"/>
        </w:rPr>
      </w:pPr>
    </w:p>
    <w:p w14:paraId="2576FB79" w14:textId="609A1331" w:rsidR="00E93F76" w:rsidRDefault="00E93F76" w:rsidP="00E67857">
      <w:pPr>
        <w:pStyle w:val="BodyTextIndent3"/>
        <w:widowControl w:val="0"/>
        <w:spacing w:line="240" w:lineRule="auto"/>
        <w:jc w:val="right"/>
        <w:rPr>
          <w:rFonts w:ascii="GHEA Grapalat" w:hAnsi="GHEA Grapalat"/>
          <w:b/>
          <w:sz w:val="24"/>
          <w:szCs w:val="24"/>
        </w:rPr>
      </w:pPr>
    </w:p>
    <w:p w14:paraId="11DF2E86" w14:textId="3A08777D" w:rsidR="00E93F76" w:rsidRDefault="00E93F76" w:rsidP="00E67857">
      <w:pPr>
        <w:pStyle w:val="BodyTextIndent3"/>
        <w:widowControl w:val="0"/>
        <w:spacing w:line="240" w:lineRule="auto"/>
        <w:jc w:val="right"/>
        <w:rPr>
          <w:rFonts w:ascii="GHEA Grapalat" w:hAnsi="GHEA Grapalat"/>
          <w:b/>
          <w:sz w:val="24"/>
          <w:szCs w:val="24"/>
        </w:rPr>
      </w:pPr>
    </w:p>
    <w:p w14:paraId="71DCC1B6" w14:textId="3D005203" w:rsidR="00E93F76" w:rsidRDefault="00E93F76" w:rsidP="00E67857">
      <w:pPr>
        <w:pStyle w:val="BodyTextIndent3"/>
        <w:widowControl w:val="0"/>
        <w:spacing w:line="240" w:lineRule="auto"/>
        <w:jc w:val="right"/>
        <w:rPr>
          <w:rFonts w:ascii="GHEA Grapalat" w:hAnsi="GHEA Grapalat"/>
          <w:b/>
          <w:sz w:val="24"/>
          <w:szCs w:val="24"/>
        </w:rPr>
      </w:pPr>
    </w:p>
    <w:p w14:paraId="50571056" w14:textId="371A8584" w:rsidR="00E93F76" w:rsidRDefault="00E93F76" w:rsidP="00E67857">
      <w:pPr>
        <w:pStyle w:val="BodyTextIndent3"/>
        <w:widowControl w:val="0"/>
        <w:spacing w:line="240" w:lineRule="auto"/>
        <w:jc w:val="right"/>
        <w:rPr>
          <w:rFonts w:ascii="GHEA Grapalat" w:hAnsi="GHEA Grapalat"/>
          <w:b/>
          <w:sz w:val="24"/>
          <w:szCs w:val="24"/>
        </w:rPr>
      </w:pPr>
    </w:p>
    <w:p w14:paraId="0F80DD5E" w14:textId="5DB90C67" w:rsidR="00E93F76" w:rsidRDefault="00E93F76" w:rsidP="00E67857">
      <w:pPr>
        <w:pStyle w:val="BodyTextIndent3"/>
        <w:widowControl w:val="0"/>
        <w:spacing w:line="240" w:lineRule="auto"/>
        <w:jc w:val="right"/>
        <w:rPr>
          <w:rFonts w:ascii="GHEA Grapalat" w:hAnsi="GHEA Grapalat"/>
          <w:b/>
          <w:sz w:val="24"/>
          <w:szCs w:val="24"/>
        </w:rPr>
      </w:pPr>
    </w:p>
    <w:p w14:paraId="1F1DC089" w14:textId="536FF793" w:rsidR="00E93F76" w:rsidRDefault="00E93F76" w:rsidP="00E67857">
      <w:pPr>
        <w:pStyle w:val="BodyTextIndent3"/>
        <w:widowControl w:val="0"/>
        <w:spacing w:line="240" w:lineRule="auto"/>
        <w:jc w:val="right"/>
        <w:rPr>
          <w:rFonts w:ascii="GHEA Grapalat" w:hAnsi="GHEA Grapalat"/>
          <w:b/>
          <w:sz w:val="24"/>
          <w:szCs w:val="24"/>
        </w:rPr>
      </w:pPr>
    </w:p>
    <w:p w14:paraId="097997E6" w14:textId="18C50FB3" w:rsidR="00E93F76" w:rsidRDefault="00E93F76" w:rsidP="00E67857">
      <w:pPr>
        <w:pStyle w:val="BodyTextIndent3"/>
        <w:widowControl w:val="0"/>
        <w:spacing w:line="240" w:lineRule="auto"/>
        <w:jc w:val="right"/>
        <w:rPr>
          <w:rFonts w:ascii="GHEA Grapalat" w:hAnsi="GHEA Grapalat"/>
          <w:b/>
          <w:sz w:val="24"/>
          <w:szCs w:val="24"/>
        </w:rPr>
      </w:pPr>
    </w:p>
    <w:p w14:paraId="5AF801E5" w14:textId="776D8D0C" w:rsidR="00E93F76" w:rsidRDefault="00E93F76" w:rsidP="00E67857">
      <w:pPr>
        <w:pStyle w:val="BodyTextIndent3"/>
        <w:widowControl w:val="0"/>
        <w:spacing w:line="240" w:lineRule="auto"/>
        <w:jc w:val="right"/>
        <w:rPr>
          <w:rFonts w:ascii="GHEA Grapalat" w:hAnsi="GHEA Grapalat"/>
          <w:b/>
          <w:sz w:val="24"/>
          <w:szCs w:val="24"/>
        </w:rPr>
      </w:pPr>
    </w:p>
    <w:p w14:paraId="40C903EA" w14:textId="77777777" w:rsidR="00E93F76" w:rsidRDefault="00E93F76" w:rsidP="00E67857">
      <w:pPr>
        <w:pStyle w:val="BodyTextIndent3"/>
        <w:widowControl w:val="0"/>
        <w:spacing w:line="240" w:lineRule="auto"/>
        <w:jc w:val="right"/>
        <w:rPr>
          <w:rFonts w:ascii="GHEA Grapalat" w:hAnsi="GHEA Grapalat"/>
          <w:b/>
          <w:sz w:val="24"/>
          <w:szCs w:val="24"/>
        </w:rPr>
      </w:pPr>
    </w:p>
    <w:p w14:paraId="4BB7D1A0" w14:textId="77777777" w:rsidR="002B1E17" w:rsidRDefault="002B1E17" w:rsidP="00E67857">
      <w:pPr>
        <w:pStyle w:val="BodyTextIndent3"/>
        <w:widowControl w:val="0"/>
        <w:spacing w:line="240" w:lineRule="auto"/>
        <w:jc w:val="right"/>
        <w:rPr>
          <w:rFonts w:ascii="GHEA Grapalat" w:hAnsi="GHEA Grapalat"/>
          <w:b/>
          <w:sz w:val="24"/>
          <w:szCs w:val="24"/>
        </w:rPr>
      </w:pPr>
    </w:p>
    <w:p w14:paraId="099E0019" w14:textId="77777777" w:rsidR="002B1E17" w:rsidRDefault="002B1E17" w:rsidP="00E67857">
      <w:pPr>
        <w:pStyle w:val="BodyTextIndent3"/>
        <w:widowControl w:val="0"/>
        <w:spacing w:line="240" w:lineRule="auto"/>
        <w:jc w:val="right"/>
        <w:rPr>
          <w:rFonts w:ascii="GHEA Grapalat" w:hAnsi="GHEA Grapalat"/>
          <w:b/>
          <w:sz w:val="24"/>
          <w:szCs w:val="24"/>
        </w:rPr>
      </w:pPr>
    </w:p>
    <w:p w14:paraId="1551DB66" w14:textId="77777777" w:rsidR="002B1E17" w:rsidRDefault="002B1E17" w:rsidP="00E67857">
      <w:pPr>
        <w:pStyle w:val="BodyTextIndent3"/>
        <w:widowControl w:val="0"/>
        <w:spacing w:line="240" w:lineRule="auto"/>
        <w:jc w:val="right"/>
        <w:rPr>
          <w:rFonts w:ascii="GHEA Grapalat" w:hAnsi="GHEA Grapalat"/>
          <w:b/>
          <w:sz w:val="24"/>
          <w:szCs w:val="24"/>
        </w:rPr>
      </w:pPr>
    </w:p>
    <w:p w14:paraId="2DA4A6B3" w14:textId="77777777" w:rsidR="002B1E17" w:rsidRDefault="002B1E17" w:rsidP="00E67857">
      <w:pPr>
        <w:pStyle w:val="BodyTextIndent3"/>
        <w:widowControl w:val="0"/>
        <w:spacing w:line="240" w:lineRule="auto"/>
        <w:jc w:val="right"/>
        <w:rPr>
          <w:rFonts w:ascii="GHEA Grapalat" w:hAnsi="GHEA Grapalat"/>
          <w:b/>
          <w:sz w:val="24"/>
          <w:szCs w:val="24"/>
        </w:rPr>
      </w:pPr>
    </w:p>
    <w:p w14:paraId="6922D68B" w14:textId="005A9221"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7"/>
        <w:t>26</w:t>
      </w:r>
    </w:p>
    <w:p w14:paraId="788D9252" w14:textId="4598FB1A" w:rsidR="00BB28C8" w:rsidRPr="009F3DC7" w:rsidRDefault="00BB28C8" w:rsidP="00E67857">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4E36FF">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4E36FF">
        <w:rPr>
          <w:rFonts w:ascii="GHEA Grapalat" w:hAnsi="GHEA Grapalat"/>
          <w:b/>
          <w:sz w:val="24"/>
          <w:szCs w:val="24"/>
        </w:rPr>
        <w:t>BMAShDzB-</w:t>
      </w:r>
      <w:r w:rsidR="008F5C2D">
        <w:rPr>
          <w:rFonts w:ascii="GHEA Grapalat" w:hAnsi="GHEA Grapalat"/>
          <w:b/>
          <w:sz w:val="24"/>
          <w:szCs w:val="24"/>
        </w:rPr>
        <w:t>26/15</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E67857">
      <w:pPr>
        <w:widowControl w:val="0"/>
        <w:tabs>
          <w:tab w:val="left" w:pos="2268"/>
        </w:tabs>
        <w:ind w:firstLine="567"/>
        <w:jc w:val="right"/>
        <w:rPr>
          <w:rFonts w:ascii="GHEA Grapalat" w:hAnsi="GHEA Grapalat"/>
        </w:rPr>
      </w:pPr>
    </w:p>
    <w:p w14:paraId="4D77D10A" w14:textId="66EF6EAE" w:rsidR="00BB28C8" w:rsidRPr="000A3450" w:rsidRDefault="00BB28C8" w:rsidP="00E67857">
      <w:pPr>
        <w:widowControl w:val="0"/>
        <w:ind w:firstLine="567"/>
        <w:jc w:val="center"/>
        <w:rPr>
          <w:rFonts w:ascii="GHEA Grapalat" w:hAnsi="GHEA Grapalat"/>
          <w:b/>
        </w:rPr>
      </w:pPr>
      <w:r w:rsidRPr="009F3DC7">
        <w:rPr>
          <w:rFonts w:ascii="GHEA Grapalat" w:hAnsi="GHEA Grapalat"/>
          <w:b/>
        </w:rPr>
        <w:t xml:space="preserve">ДОГОВОР АКУПКИ НА ВЫПОЛНЕНИЕ ПОДРЯДНЫХ РАБОТ </w:t>
      </w:r>
    </w:p>
    <w:p w14:paraId="089B3FF5" w14:textId="77777777" w:rsidR="00BB28C8" w:rsidRPr="000A3450" w:rsidRDefault="00BB28C8" w:rsidP="00E67857">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E67857">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E67857">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E67857">
      <w:pPr>
        <w:widowControl w:val="0"/>
        <w:ind w:firstLine="567"/>
        <w:jc w:val="both"/>
        <w:rPr>
          <w:rFonts w:ascii="GHEA Grapalat" w:hAnsi="GHEA Grapalat"/>
        </w:rPr>
      </w:pPr>
    </w:p>
    <w:p w14:paraId="615A522A" w14:textId="77777777" w:rsidR="00BB28C8" w:rsidRPr="009F3DC7" w:rsidRDefault="00BB28C8" w:rsidP="00E67857">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E67857">
      <w:pPr>
        <w:widowControl w:val="0"/>
        <w:ind w:firstLine="567"/>
        <w:jc w:val="both"/>
        <w:rPr>
          <w:rFonts w:ascii="GHEA Grapalat" w:hAnsi="GHEA Grapalat"/>
          <w:b/>
        </w:rPr>
      </w:pPr>
    </w:p>
    <w:p w14:paraId="14988806" w14:textId="77777777" w:rsidR="00BB28C8" w:rsidRPr="009F3DC7" w:rsidRDefault="00BB28C8" w:rsidP="00E67857">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6D2B6FC7" w:rsidR="00BB28C8" w:rsidRPr="009F3DC7" w:rsidRDefault="00BB28C8" w:rsidP="00102339">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00A874F6" w:rsidRPr="00A874F6">
        <w:rPr>
          <w:rFonts w:ascii="GHEA Grapalat" w:hAnsi="GHEA Grapalat"/>
          <w:spacing w:val="6"/>
        </w:rPr>
        <w:t xml:space="preserve"> </w:t>
      </w:r>
      <w:r w:rsidRPr="009F3DC7">
        <w:rPr>
          <w:rFonts w:ascii="GHEA Grapalat" w:hAnsi="GHEA Grapalat"/>
        </w:rPr>
        <w:t xml:space="preserve">(далее </w:t>
      </w:r>
      <w:r>
        <w:rPr>
          <w:rFonts w:ascii="GHEA Grapalat" w:hAnsi="GHEA Grapalat"/>
        </w:rPr>
        <w:t xml:space="preserve">— договор), </w:t>
      </w:r>
      <w:r w:rsidR="00102339" w:rsidRPr="00B26395">
        <w:rPr>
          <w:rFonts w:ascii="GHEA Grapalat" w:hAnsi="GHEA Grapalat"/>
          <w:iCs/>
        </w:rPr>
        <w:t>ремонтные работы по асфальт-бетонного покрития административного района Арабкир</w:t>
      </w:r>
      <w:r w:rsidR="00102339"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E67857">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E67857">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E67857">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E67857">
      <w:pPr>
        <w:widowControl w:val="0"/>
        <w:tabs>
          <w:tab w:val="left" w:pos="1134"/>
        </w:tabs>
        <w:ind w:firstLine="567"/>
        <w:jc w:val="both"/>
        <w:rPr>
          <w:rFonts w:ascii="GHEA Grapalat" w:hAnsi="GHEA Grapalat"/>
        </w:rPr>
      </w:pPr>
    </w:p>
    <w:p w14:paraId="53375B6B" w14:textId="77777777" w:rsidR="00BB28C8" w:rsidRPr="009F3DC7" w:rsidRDefault="00BB28C8" w:rsidP="00E67857">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E67857">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E67857">
      <w:pPr>
        <w:widowControl w:val="0"/>
        <w:tabs>
          <w:tab w:val="left" w:pos="1276"/>
        </w:tabs>
        <w:ind w:firstLine="567"/>
        <w:jc w:val="center"/>
        <w:rPr>
          <w:rFonts w:ascii="GHEA Grapalat" w:hAnsi="GHEA Grapalat"/>
          <w:b/>
          <w:i/>
        </w:rPr>
      </w:pPr>
    </w:p>
    <w:p w14:paraId="6F198BE5" w14:textId="77777777" w:rsidR="00BB28C8" w:rsidRPr="009F3DC7" w:rsidRDefault="00BB28C8" w:rsidP="00E67857">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E67857">
      <w:pPr>
        <w:rPr>
          <w:rFonts w:ascii="GHEA Grapalat" w:hAnsi="GHEA Grapalat"/>
          <w:b/>
        </w:rPr>
      </w:pPr>
      <w:r>
        <w:rPr>
          <w:rFonts w:ascii="GHEA Grapalat" w:hAnsi="GHEA Grapalat"/>
          <w:b/>
        </w:rPr>
        <w:br w:type="page"/>
      </w:r>
    </w:p>
    <w:p w14:paraId="5DFDE74F" w14:textId="77777777" w:rsidR="00BB28C8" w:rsidRPr="009F3DC7" w:rsidRDefault="00BB28C8" w:rsidP="00E67857">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E67857">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E67857">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E67857">
      <w:pPr>
        <w:widowControl w:val="0"/>
        <w:tabs>
          <w:tab w:val="left" w:pos="1276"/>
        </w:tabs>
        <w:ind w:firstLine="567"/>
        <w:jc w:val="both"/>
        <w:rPr>
          <w:rFonts w:ascii="GHEA Grapalat" w:hAnsi="GHEA Grapalat" w:cs="Times Armenian"/>
        </w:rPr>
      </w:pPr>
    </w:p>
    <w:p w14:paraId="0B1E4826" w14:textId="77777777" w:rsidR="00BB28C8" w:rsidRPr="00A8246A"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E67857">
      <w:pPr>
        <w:widowControl w:val="0"/>
        <w:tabs>
          <w:tab w:val="left" w:pos="1276"/>
        </w:tabs>
        <w:ind w:firstLine="567"/>
        <w:jc w:val="both"/>
        <w:rPr>
          <w:del w:id="16"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lastRenderedPageBreak/>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E67857">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7"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8"/>
        <w:t>27</w:t>
      </w:r>
      <w:r w:rsidRPr="009F3DC7">
        <w:rPr>
          <w:rFonts w:ascii="GHEA Grapalat" w:hAnsi="GHEA Grapalat"/>
        </w:rPr>
        <w:t>.</w:t>
      </w:r>
    </w:p>
    <w:p w14:paraId="3C787D87" w14:textId="77777777" w:rsidR="00BB28C8" w:rsidRPr="009F3DC7" w:rsidRDefault="00BB28C8" w:rsidP="00E67857">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9"/>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E67857">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E67857">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E67857">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E67857">
      <w:pPr>
        <w:widowControl w:val="0"/>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sidRPr="009F3DC7">
        <w:rPr>
          <w:rFonts w:ascii="GHEA Grapalat" w:hAnsi="GHEA Grapalat"/>
        </w:rPr>
        <w:lastRenderedPageBreak/>
        <w:t>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0A6D3EFA"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2B74AC">
        <w:rPr>
          <w:rFonts w:ascii="GHEA Grapalat" w:hAnsi="GHEA Grapalat"/>
        </w:rPr>
        <w:t>20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E67857">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 xml:space="preserve">управления - комиссии, сформированной в порядке, </w:t>
      </w:r>
      <w:r w:rsidRPr="009F3DC7">
        <w:rPr>
          <w:rFonts w:ascii="GHEA Grapalat" w:hAnsi="GHEA Grapalat"/>
          <w:sz w:val="24"/>
          <w:szCs w:val="24"/>
        </w:rPr>
        <w:lastRenderedPageBreak/>
        <w:t>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E67857">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E67857">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E67857">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44AF8FA3" w14:textId="77777777" w:rsidR="00BB28C8" w:rsidRPr="009F3DC7" w:rsidRDefault="00BB28C8" w:rsidP="00E67857">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E67857">
      <w:pPr>
        <w:widowControl w:val="0"/>
        <w:tabs>
          <w:tab w:val="num" w:pos="1134"/>
        </w:tabs>
        <w:ind w:firstLine="567"/>
        <w:jc w:val="both"/>
        <w:rPr>
          <w:ins w:id="18"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E67857">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5D3B9542" w:rsidR="00127380" w:rsidRDefault="00127380" w:rsidP="00E67857">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49D26A76" w14:textId="77777777" w:rsidR="0089352B" w:rsidRPr="00070184" w:rsidRDefault="0089352B" w:rsidP="00E67857">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bookmarkStart w:id="19" w:name="_Hlk160089458"/>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284AFE33" w14:textId="77777777" w:rsidR="0089352B" w:rsidRPr="00070184" w:rsidRDefault="0089352B" w:rsidP="00E67857">
      <w:pPr>
        <w:pStyle w:val="norm"/>
        <w:widowControl w:val="0"/>
        <w:spacing w:line="240" w:lineRule="auto"/>
        <w:ind w:firstLine="567"/>
        <w:contextualSpacing/>
        <w:rPr>
          <w:rFonts w:ascii="GHEA Grapalat" w:hAnsi="GHEA Grapalat"/>
          <w:b/>
          <w:bCs/>
          <w:sz w:val="24"/>
          <w:szCs w:val="24"/>
        </w:rPr>
      </w:pPr>
      <w:r w:rsidRPr="00070184">
        <w:rPr>
          <w:rFonts w:ascii="GHEA Grapalat" w:hAnsi="GHEA Grapalat"/>
          <w:b/>
          <w:bCs/>
          <w:sz w:val="24"/>
          <w:szCs w:val="24"/>
        </w:rPr>
        <w:t>ВС= ЦУ/СЦxОР где:</w:t>
      </w:r>
    </w:p>
    <w:p w14:paraId="6006A006" w14:textId="77777777" w:rsidR="0089352B" w:rsidRPr="00070184" w:rsidRDefault="0089352B" w:rsidP="00E67857">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lastRenderedPageBreak/>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7935FA8A"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СЦ-сметная цена строительных работ, опубликованная в настоящем приглашении,</w:t>
      </w:r>
    </w:p>
    <w:p w14:paraId="26D983B5" w14:textId="77777777" w:rsidR="0089352B" w:rsidRPr="00070184" w:rsidRDefault="0089352B" w:rsidP="00E67857">
      <w:pPr>
        <w:pStyle w:val="norm"/>
        <w:widowControl w:val="0"/>
        <w:spacing w:line="240" w:lineRule="auto"/>
        <w:ind w:firstLine="567"/>
        <w:rPr>
          <w:rFonts w:ascii="GHEA Grapalat" w:hAnsi="GHEA Grapalat"/>
          <w:b/>
          <w:bCs/>
          <w:sz w:val="24"/>
          <w:szCs w:val="24"/>
        </w:rPr>
      </w:pPr>
      <w:r w:rsidRPr="00070184">
        <w:rPr>
          <w:rFonts w:ascii="GHEA Grapalat" w:hAnsi="GHEA Grapalat"/>
          <w:b/>
          <w:bCs/>
          <w:sz w:val="24"/>
          <w:szCs w:val="24"/>
        </w:rPr>
        <w:t>ОР - объем работ, представленный данным исполнительным актом, в денежном выражении,</w:t>
      </w:r>
    </w:p>
    <w:p w14:paraId="019E8F19" w14:textId="77777777" w:rsidR="0089352B" w:rsidRPr="00070184" w:rsidRDefault="0089352B" w:rsidP="00E67857">
      <w:pPr>
        <w:widowControl w:val="0"/>
        <w:tabs>
          <w:tab w:val="num" w:pos="1134"/>
        </w:tabs>
        <w:ind w:firstLine="567"/>
        <w:jc w:val="both"/>
        <w:rPr>
          <w:rFonts w:ascii="GHEA Grapalat" w:hAnsi="GHEA Grapalat"/>
          <w:b/>
          <w:bCs/>
        </w:rPr>
      </w:pPr>
      <w:r w:rsidRPr="00070184">
        <w:rPr>
          <w:rFonts w:ascii="GHEA Grapalat" w:hAnsi="GHEA Grapalat"/>
          <w:b/>
          <w:bCs/>
        </w:rPr>
        <w:t>ВС-сумма, выплачиваемая за работы, указанные в объемной ведомость-смете.</w:t>
      </w:r>
    </w:p>
    <w:bookmarkEnd w:id="19"/>
    <w:p w14:paraId="51D9E21D" w14:textId="77777777" w:rsidR="00E6482B" w:rsidRPr="00127380" w:rsidRDefault="00E6482B" w:rsidP="00E67857">
      <w:pPr>
        <w:widowControl w:val="0"/>
        <w:tabs>
          <w:tab w:val="num" w:pos="1134"/>
        </w:tabs>
        <w:ind w:firstLine="567"/>
        <w:jc w:val="both"/>
        <w:rPr>
          <w:rFonts w:ascii="GHEA Grapalat" w:hAnsi="GHEA Grapalat"/>
        </w:rPr>
      </w:pPr>
    </w:p>
    <w:p w14:paraId="53355ED9" w14:textId="77777777" w:rsidR="00BB28C8" w:rsidRPr="009F3DC7" w:rsidRDefault="00BB28C8" w:rsidP="00E67857">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3200E475"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1D499B" w:rsidRPr="009F3DC7">
        <w:rPr>
          <w:rFonts w:ascii="GHEA Grapalat" w:hAnsi="GHEA Grapalat"/>
        </w:rPr>
        <w:t>0,</w:t>
      </w:r>
      <w:r w:rsidR="00A13A15">
        <w:rPr>
          <w:rFonts w:ascii="GHEA Grapalat" w:hAnsi="GHEA Grapalat"/>
          <w:lang w:val="hy-AM"/>
        </w:rPr>
        <w:t>1</w:t>
      </w:r>
      <w:r w:rsidR="00F0292A">
        <w:rPr>
          <w:rFonts w:ascii="GHEA Grapalat" w:hAnsi="GHEA Grapalat"/>
          <w:lang w:val="hy-AM"/>
        </w:rPr>
        <w:t>8</w:t>
      </w:r>
      <w:r w:rsidR="001D499B" w:rsidRPr="009F3DC7">
        <w:rPr>
          <w:rFonts w:ascii="GHEA Grapalat" w:hAnsi="GHEA Grapalat"/>
        </w:rPr>
        <w:t xml:space="preserve"> (ноль целых)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3ABEC64A" w:rsidR="00BB28C8" w:rsidRPr="00516521" w:rsidRDefault="00BB28C8" w:rsidP="00E67857">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2B74AC">
        <w:rPr>
          <w:rFonts w:ascii="GHEA Grapalat" w:hAnsi="GHEA Grapalat"/>
        </w:rPr>
        <w:t>15</w:t>
      </w:r>
      <w:r w:rsidR="001D499B" w:rsidRPr="009F3DC7">
        <w:rPr>
          <w:rFonts w:ascii="GHEA Grapalat" w:hAnsi="GHEA Grapalat"/>
        </w:rPr>
        <w:t xml:space="preserve"> (</w:t>
      </w:r>
      <w:r w:rsidR="002B74AC">
        <w:rPr>
          <w:rFonts w:ascii="GHEA Grapalat" w:hAnsi="GHEA Grapalat"/>
        </w:rPr>
        <w:t>пятнадцать</w:t>
      </w:r>
      <w:r w:rsidR="001D499B" w:rsidRPr="009F3DC7">
        <w:rPr>
          <w:rFonts w:ascii="GHEA Grapalat" w:hAnsi="GHEA Grapalat"/>
        </w:rPr>
        <w:t>)</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30"/>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E67857">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w:t>
      </w:r>
      <w:r w:rsidRPr="000C67E4">
        <w:rPr>
          <w:rFonts w:ascii="GHEA Grapalat" w:hAnsi="GHEA Grapalat"/>
        </w:rPr>
        <w:lastRenderedPageBreak/>
        <w:t>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E67857">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E67857">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E67857">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582AE9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lastRenderedPageBreak/>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31"/>
        <w:t>33</w:t>
      </w:r>
      <w:r w:rsidRPr="009F3DC7">
        <w:rPr>
          <w:rFonts w:ascii="GHEA Grapalat" w:hAnsi="GHEA Grapalat"/>
        </w:rPr>
        <w:t>.</w:t>
      </w:r>
    </w:p>
    <w:p w14:paraId="7BD5AE23" w14:textId="77777777" w:rsidR="00BB28C8" w:rsidRPr="009F3DC7" w:rsidRDefault="00BB28C8" w:rsidP="00E67857">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32"/>
        <w:t>34</w:t>
      </w:r>
      <w:r w:rsidRPr="009F3DC7">
        <w:rPr>
          <w:rFonts w:ascii="GHEA Grapalat" w:hAnsi="GHEA Grapalat"/>
        </w:rPr>
        <w:t>.</w:t>
      </w:r>
    </w:p>
    <w:p w14:paraId="4F8673DE" w14:textId="77777777" w:rsidR="00BB28C8" w:rsidRPr="00124BE9" w:rsidRDefault="00BB28C8" w:rsidP="00E67857">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E67857">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E67857">
      <w:pPr>
        <w:widowControl w:val="0"/>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9F3DC7">
        <w:rPr>
          <w:rFonts w:ascii="GHEA Grapalat" w:hAnsi="GHEA Grapalat"/>
        </w:rPr>
        <w:lastRenderedPageBreak/>
        <w:t>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E67857">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3EEB779B" w:rsidR="004B4A95" w:rsidRDefault="00BB28C8" w:rsidP="00E67857">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A58518B" w14:textId="2EF1FCB4" w:rsidR="009C5430" w:rsidRPr="00DC64D2" w:rsidRDefault="009C5430" w:rsidP="00E67857">
      <w:pPr>
        <w:widowControl w:val="0"/>
        <w:tabs>
          <w:tab w:val="left" w:pos="1276"/>
        </w:tabs>
        <w:ind w:firstLine="567"/>
        <w:jc w:val="both"/>
        <w:rPr>
          <w:rFonts w:ascii="GHEA Grapalat" w:hAnsi="GHEA Grapalat"/>
          <w:spacing w:val="-4"/>
        </w:rPr>
      </w:pPr>
      <w:r w:rsidRPr="002D714B">
        <w:rPr>
          <w:rFonts w:ascii="GHEA Grapalat" w:eastAsiaTheme="minorHAnsi" w:hAnsi="GHEA Grapalat" w:cstheme="minorBidi"/>
          <w:sz w:val="22"/>
          <w:szCs w:val="22"/>
        </w:rPr>
        <w:t xml:space="preserve">8.12 </w:t>
      </w:r>
      <w:r w:rsidRPr="002D714B">
        <w:rPr>
          <w:rFonts w:ascii="GHEA Grapalat" w:hAnsi="GHEA Grapalat"/>
          <w:spacing w:val="-4"/>
        </w:rPr>
        <w:t>Подрядчик</w:t>
      </w:r>
      <w:ins w:id="20"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6E75F53D" w14:textId="76973617" w:rsidR="00BB28C8" w:rsidRPr="00B02C7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3B4E7421"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4</w:t>
      </w:r>
      <w:r>
        <w:rPr>
          <w:rFonts w:ascii="GHEA Grapalat" w:hAnsi="GHEA Grapalat"/>
        </w:rPr>
        <w:t>.</w:t>
      </w:r>
      <w:r>
        <w:rPr>
          <w:rFonts w:ascii="GHEA Grapalat" w:hAnsi="GHEA Grapalat"/>
        </w:rPr>
        <w:tab/>
      </w:r>
      <w:r w:rsidRPr="009F3DC7">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w:t>
      </w:r>
      <w:r w:rsidR="009C5430" w:rsidRPr="00873DBD">
        <w:rPr>
          <w:rFonts w:ascii="GHEA Grapalat" w:hAnsi="GHEA Grapalat"/>
        </w:rPr>
        <w:t xml:space="preserve">№ 1, № </w:t>
      </w:r>
      <w:r w:rsidR="009C5430">
        <w:rPr>
          <w:rFonts w:ascii="GHEA Grapalat" w:hAnsi="GHEA Grapalat"/>
          <w:lang w:val="hy-AM"/>
        </w:rPr>
        <w:t>1.</w:t>
      </w:r>
      <w:r w:rsidR="009C5430" w:rsidRPr="00873DBD">
        <w:rPr>
          <w:rFonts w:ascii="GHEA Grapalat" w:hAnsi="GHEA Grapalat"/>
        </w:rPr>
        <w:t>1, № 2, № 3, № 4 , № 4.1 и № 5</w:t>
      </w:r>
      <w:r w:rsidRPr="009F3DC7">
        <w:rPr>
          <w:rFonts w:ascii="GHEA Grapalat" w:hAnsi="GHEA Grapalat"/>
        </w:rPr>
        <w:t xml:space="preserve"> к настоящему договору считаются неотъемлемой частью договора.</w:t>
      </w:r>
    </w:p>
    <w:p w14:paraId="56C594EA" w14:textId="59266C27" w:rsidR="00BB28C8" w:rsidRPr="009F3DC7" w:rsidRDefault="00BB28C8" w:rsidP="00E67857">
      <w:pPr>
        <w:widowControl w:val="0"/>
        <w:tabs>
          <w:tab w:val="left" w:pos="1276"/>
        </w:tabs>
        <w:ind w:firstLine="567"/>
        <w:jc w:val="both"/>
        <w:rPr>
          <w:rFonts w:ascii="GHEA Grapalat" w:hAnsi="GHEA Grapalat"/>
        </w:rPr>
      </w:pPr>
      <w:r w:rsidRPr="009F3DC7">
        <w:rPr>
          <w:rFonts w:ascii="GHEA Grapalat" w:hAnsi="GHEA Grapalat"/>
        </w:rPr>
        <w:t>8.1</w:t>
      </w:r>
      <w:r w:rsidR="009C5430">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 xml:space="preserve">К отношениям, связанным с настоящим договором, применяется </w:t>
      </w:r>
      <w:r w:rsidRPr="009F3DC7">
        <w:rPr>
          <w:rFonts w:ascii="GHEA Grapalat" w:hAnsi="GHEA Grapalat"/>
        </w:rPr>
        <w:lastRenderedPageBreak/>
        <w:t>право Республики Армения.</w:t>
      </w:r>
    </w:p>
    <w:p w14:paraId="03E1AA91" w14:textId="77777777" w:rsidR="00BB28C8" w:rsidRPr="00B02C77" w:rsidRDefault="00BB28C8" w:rsidP="00E67857">
      <w:pPr>
        <w:widowControl w:val="0"/>
        <w:tabs>
          <w:tab w:val="left" w:pos="1276"/>
        </w:tabs>
        <w:ind w:firstLine="567"/>
        <w:jc w:val="both"/>
        <w:rPr>
          <w:rFonts w:ascii="GHEA Grapalat" w:hAnsi="GHEA Grapalat"/>
        </w:rPr>
      </w:pPr>
    </w:p>
    <w:p w14:paraId="03593EB1" w14:textId="77777777" w:rsidR="00BB28C8" w:rsidRPr="009F3DC7" w:rsidRDefault="00BB28C8" w:rsidP="00E67857">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E67857">
            <w:pPr>
              <w:widowControl w:val="0"/>
              <w:jc w:val="center"/>
              <w:rPr>
                <w:rFonts w:ascii="GHEA Grapalat" w:hAnsi="GHEA Grapalat"/>
              </w:rPr>
            </w:pPr>
          </w:p>
        </w:tc>
        <w:tc>
          <w:tcPr>
            <w:tcW w:w="4343" w:type="dxa"/>
          </w:tcPr>
          <w:p w14:paraId="54A50A05"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E67857">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E67857">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E67857">
      <w:pPr>
        <w:widowControl w:val="0"/>
        <w:tabs>
          <w:tab w:val="left" w:pos="1276"/>
        </w:tabs>
        <w:ind w:firstLine="567"/>
        <w:jc w:val="both"/>
        <w:rPr>
          <w:rFonts w:ascii="GHEA Grapalat" w:hAnsi="GHEA Grapalat"/>
          <w:i/>
          <w:lang w:val="en-US"/>
        </w:rPr>
      </w:pPr>
    </w:p>
    <w:p w14:paraId="07788426" w14:textId="77777777" w:rsidR="00BB28C8" w:rsidRPr="009F3DC7" w:rsidRDefault="00BB28C8" w:rsidP="00E67857">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E67857">
      <w:pPr>
        <w:widowControl w:val="0"/>
        <w:ind w:firstLine="567"/>
        <w:rPr>
          <w:rFonts w:ascii="GHEA Grapalat" w:hAnsi="GHEA Grapalat"/>
          <w:i/>
        </w:rPr>
      </w:pPr>
      <w:r w:rsidRPr="009F3DC7">
        <w:rPr>
          <w:rFonts w:ascii="GHEA Grapalat" w:hAnsi="GHEA Grapalat"/>
        </w:rPr>
        <w:br w:type="page"/>
      </w:r>
    </w:p>
    <w:p w14:paraId="268AABA0" w14:textId="77777777" w:rsidR="00293DB9" w:rsidRDefault="00293DB9" w:rsidP="00E67857">
      <w:pPr>
        <w:widowControl w:val="0"/>
        <w:ind w:firstLine="567"/>
        <w:jc w:val="right"/>
        <w:rPr>
          <w:rFonts w:ascii="GHEA Grapalat" w:hAnsi="GHEA Grapalat"/>
          <w:i/>
        </w:rPr>
        <w:sectPr w:rsidR="00293DB9" w:rsidSect="00166832">
          <w:footerReference w:type="default" r:id="rId15"/>
          <w:footnotePr>
            <w:pos w:val="beneathText"/>
          </w:footnotePr>
          <w:type w:val="nextColumn"/>
          <w:pgSz w:w="11907" w:h="16840" w:code="9"/>
          <w:pgMar w:top="993" w:right="1418" w:bottom="1418" w:left="1418" w:header="561" w:footer="561" w:gutter="0"/>
          <w:cols w:space="720"/>
          <w:docGrid w:linePitch="326"/>
        </w:sectPr>
      </w:pPr>
    </w:p>
    <w:p w14:paraId="7D178500"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3D702553" w:rsidR="00BB28C8" w:rsidRDefault="00BB28C8" w:rsidP="00E67857">
      <w:pPr>
        <w:widowControl w:val="0"/>
        <w:ind w:firstLine="567"/>
        <w:jc w:val="right"/>
        <w:rPr>
          <w:rFonts w:ascii="GHEA Grapalat" w:hAnsi="GHEA Grapalat"/>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1254BC0B" w14:textId="57BEB222" w:rsidR="00E71B18" w:rsidRDefault="00E71B18" w:rsidP="00E67857">
      <w:pPr>
        <w:widowControl w:val="0"/>
        <w:ind w:firstLine="567"/>
        <w:jc w:val="right"/>
        <w:rPr>
          <w:rFonts w:ascii="GHEA Grapalat" w:hAnsi="GHEA Grapalat"/>
          <w:i/>
        </w:rPr>
      </w:pPr>
    </w:p>
    <w:p w14:paraId="27661E68" w14:textId="57F891F3" w:rsidR="00293DB9" w:rsidRDefault="00293DB9" w:rsidP="00E67857">
      <w:pPr>
        <w:jc w:val="right"/>
        <w:rPr>
          <w:rFonts w:ascii="GHEA Grapalat" w:hAnsi="GHEA Grapalat"/>
          <w:sz w:val="20"/>
        </w:rPr>
      </w:pPr>
    </w:p>
    <w:tbl>
      <w:tblPr>
        <w:tblW w:w="9684" w:type="dxa"/>
        <w:tblInd w:w="113" w:type="dxa"/>
        <w:tblLook w:val="04A0" w:firstRow="1" w:lastRow="0" w:firstColumn="1" w:lastColumn="0" w:noHBand="0" w:noVBand="1"/>
      </w:tblPr>
      <w:tblGrid>
        <w:gridCol w:w="550"/>
        <w:gridCol w:w="838"/>
        <w:gridCol w:w="4367"/>
        <w:gridCol w:w="1357"/>
        <w:gridCol w:w="728"/>
        <w:gridCol w:w="1844"/>
      </w:tblGrid>
      <w:tr w:rsidR="004F126B" w14:paraId="72CA46E8" w14:textId="77777777" w:rsidTr="004F126B">
        <w:trPr>
          <w:trHeight w:val="330"/>
        </w:trPr>
        <w:tc>
          <w:tcPr>
            <w:tcW w:w="9684" w:type="dxa"/>
            <w:gridSpan w:val="6"/>
            <w:tcBorders>
              <w:top w:val="single" w:sz="4" w:space="0" w:color="auto"/>
              <w:left w:val="single" w:sz="4" w:space="0" w:color="auto"/>
              <w:bottom w:val="single" w:sz="4" w:space="0" w:color="auto"/>
              <w:right w:val="single" w:sz="4" w:space="0" w:color="auto"/>
            </w:tcBorders>
            <w:shd w:val="clear" w:color="FFFFCC" w:fill="FFFFFF"/>
            <w:vAlign w:val="center"/>
            <w:hideMark/>
          </w:tcPr>
          <w:p w14:paraId="5F76FCBA" w14:textId="77777777" w:rsidR="004F126B" w:rsidRDefault="004F126B">
            <w:pPr>
              <w:jc w:val="center"/>
              <w:rPr>
                <w:rFonts w:ascii="GHEA Grapalat" w:hAnsi="GHEA Grapalat" w:cs="Calibri"/>
                <w:sz w:val="20"/>
                <w:szCs w:val="20"/>
              </w:rPr>
            </w:pPr>
            <w:r>
              <w:rPr>
                <w:rFonts w:ascii="GHEA Grapalat" w:hAnsi="GHEA Grapalat" w:cs="Calibri"/>
                <w:sz w:val="20"/>
                <w:szCs w:val="20"/>
              </w:rPr>
              <w:t>Работа</w:t>
            </w:r>
          </w:p>
        </w:tc>
      </w:tr>
      <w:tr w:rsidR="004F126B" w14:paraId="2069B133" w14:textId="77777777" w:rsidTr="004F126B">
        <w:trPr>
          <w:trHeight w:val="330"/>
        </w:trPr>
        <w:tc>
          <w:tcPr>
            <w:tcW w:w="550" w:type="dxa"/>
            <w:vMerge w:val="restart"/>
            <w:tcBorders>
              <w:top w:val="nil"/>
              <w:left w:val="single" w:sz="4" w:space="0" w:color="auto"/>
              <w:bottom w:val="single" w:sz="4" w:space="0" w:color="auto"/>
              <w:right w:val="single" w:sz="4" w:space="0" w:color="auto"/>
            </w:tcBorders>
            <w:shd w:val="clear" w:color="FFFFCC" w:fill="FFFFFF"/>
            <w:vAlign w:val="center"/>
            <w:hideMark/>
          </w:tcPr>
          <w:p w14:paraId="550F1C3B" w14:textId="77777777" w:rsidR="004F126B" w:rsidRDefault="004F126B">
            <w:pPr>
              <w:jc w:val="center"/>
              <w:rPr>
                <w:rFonts w:ascii="GHEA Grapalat" w:hAnsi="GHEA Grapalat" w:cs="Calibri"/>
                <w:sz w:val="20"/>
                <w:szCs w:val="20"/>
              </w:rPr>
            </w:pPr>
            <w:r>
              <w:rPr>
                <w:rFonts w:ascii="GHEA Grapalat" w:hAnsi="GHEA Grapalat" w:cs="Calibri"/>
                <w:sz w:val="20"/>
                <w:szCs w:val="20"/>
              </w:rPr>
              <w:t>П/П</w:t>
            </w:r>
          </w:p>
        </w:tc>
        <w:tc>
          <w:tcPr>
            <w:tcW w:w="838" w:type="dxa"/>
            <w:vMerge w:val="restart"/>
            <w:tcBorders>
              <w:top w:val="nil"/>
              <w:left w:val="single" w:sz="4" w:space="0" w:color="auto"/>
              <w:bottom w:val="single" w:sz="4" w:space="0" w:color="auto"/>
              <w:right w:val="single" w:sz="4" w:space="0" w:color="auto"/>
            </w:tcBorders>
            <w:shd w:val="clear" w:color="FFFFCC" w:fill="FFFFFF"/>
            <w:vAlign w:val="center"/>
            <w:hideMark/>
          </w:tcPr>
          <w:p w14:paraId="3FBAD747" w14:textId="77777777" w:rsidR="004F126B" w:rsidRDefault="004F126B">
            <w:pPr>
              <w:jc w:val="center"/>
              <w:rPr>
                <w:rFonts w:ascii="GHEA Grapalat" w:hAnsi="GHEA Grapalat" w:cs="Calibri"/>
                <w:sz w:val="20"/>
                <w:szCs w:val="20"/>
              </w:rPr>
            </w:pPr>
            <w:r>
              <w:rPr>
                <w:rFonts w:ascii="GHEA Grapalat" w:hAnsi="GHEA Grapalat" w:cs="Calibri"/>
                <w:sz w:val="20"/>
                <w:szCs w:val="20"/>
              </w:rPr>
              <w:t>код (CPV)</w:t>
            </w:r>
          </w:p>
        </w:tc>
        <w:tc>
          <w:tcPr>
            <w:tcW w:w="4367"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14:paraId="7DE1A272" w14:textId="77777777" w:rsidR="004F126B" w:rsidRDefault="004F126B">
            <w:pPr>
              <w:jc w:val="center"/>
              <w:rPr>
                <w:rFonts w:ascii="GHEA Grapalat" w:hAnsi="GHEA Grapalat" w:cs="Calibri"/>
                <w:sz w:val="20"/>
                <w:szCs w:val="20"/>
              </w:rPr>
            </w:pPr>
            <w:r>
              <w:rPr>
                <w:rFonts w:ascii="GHEA Grapalat" w:hAnsi="GHEA Grapalat" w:cs="Calibri"/>
                <w:sz w:val="20"/>
                <w:szCs w:val="20"/>
              </w:rPr>
              <w:t>Техническая характеристика</w:t>
            </w:r>
          </w:p>
        </w:tc>
        <w:tc>
          <w:tcPr>
            <w:tcW w:w="1357" w:type="dxa"/>
            <w:vMerge w:val="restart"/>
            <w:tcBorders>
              <w:top w:val="nil"/>
              <w:left w:val="single" w:sz="4" w:space="0" w:color="auto"/>
              <w:bottom w:val="single" w:sz="4" w:space="0" w:color="auto"/>
              <w:right w:val="single" w:sz="4" w:space="0" w:color="auto"/>
            </w:tcBorders>
            <w:shd w:val="clear" w:color="FFFFCC" w:fill="FFFFFF"/>
            <w:vAlign w:val="center"/>
            <w:hideMark/>
          </w:tcPr>
          <w:p w14:paraId="5421DF95" w14:textId="77777777" w:rsidR="004F126B" w:rsidRDefault="004F126B">
            <w:pPr>
              <w:jc w:val="center"/>
              <w:rPr>
                <w:rFonts w:ascii="GHEA Grapalat" w:hAnsi="GHEA Grapalat" w:cs="Calibri"/>
                <w:sz w:val="20"/>
                <w:szCs w:val="20"/>
              </w:rPr>
            </w:pPr>
            <w:r>
              <w:rPr>
                <w:rFonts w:ascii="GHEA Grapalat" w:hAnsi="GHEA Grapalat" w:cs="Calibri"/>
                <w:sz w:val="20"/>
                <w:szCs w:val="20"/>
              </w:rPr>
              <w:t>Общая стоимость         /драм РА/</w:t>
            </w:r>
          </w:p>
        </w:tc>
        <w:tc>
          <w:tcPr>
            <w:tcW w:w="2569" w:type="dxa"/>
            <w:gridSpan w:val="2"/>
            <w:tcBorders>
              <w:top w:val="single" w:sz="4" w:space="0" w:color="auto"/>
              <w:left w:val="nil"/>
              <w:bottom w:val="single" w:sz="4" w:space="0" w:color="auto"/>
              <w:right w:val="single" w:sz="4" w:space="0" w:color="auto"/>
            </w:tcBorders>
            <w:shd w:val="clear" w:color="FFFFCC" w:fill="FFFFFF"/>
            <w:vAlign w:val="center"/>
            <w:hideMark/>
          </w:tcPr>
          <w:p w14:paraId="328B2DD2" w14:textId="77777777" w:rsidR="004F126B" w:rsidRDefault="004F126B">
            <w:pPr>
              <w:jc w:val="center"/>
              <w:rPr>
                <w:rFonts w:ascii="GHEA Grapalat" w:hAnsi="GHEA Grapalat" w:cs="Calibri"/>
                <w:sz w:val="20"/>
                <w:szCs w:val="20"/>
              </w:rPr>
            </w:pPr>
            <w:r>
              <w:rPr>
                <w:rFonts w:ascii="GHEA Grapalat" w:hAnsi="GHEA Grapalat" w:cs="Calibri"/>
                <w:sz w:val="20"/>
                <w:szCs w:val="20"/>
              </w:rPr>
              <w:t>выполнения</w:t>
            </w:r>
          </w:p>
        </w:tc>
      </w:tr>
      <w:tr w:rsidR="004F126B" w14:paraId="76511951" w14:textId="77777777" w:rsidTr="004F126B">
        <w:trPr>
          <w:trHeight w:val="555"/>
        </w:trPr>
        <w:tc>
          <w:tcPr>
            <w:tcW w:w="550" w:type="dxa"/>
            <w:vMerge/>
            <w:tcBorders>
              <w:top w:val="nil"/>
              <w:left w:val="single" w:sz="4" w:space="0" w:color="auto"/>
              <w:bottom w:val="single" w:sz="4" w:space="0" w:color="auto"/>
              <w:right w:val="single" w:sz="4" w:space="0" w:color="auto"/>
            </w:tcBorders>
            <w:vAlign w:val="center"/>
            <w:hideMark/>
          </w:tcPr>
          <w:p w14:paraId="11BFB830" w14:textId="77777777" w:rsidR="004F126B" w:rsidRDefault="004F126B">
            <w:pPr>
              <w:rPr>
                <w:rFonts w:ascii="GHEA Grapalat" w:hAnsi="GHEA Grapalat" w:cs="Calibri"/>
                <w:sz w:val="20"/>
                <w:szCs w:val="20"/>
              </w:rPr>
            </w:pPr>
          </w:p>
        </w:tc>
        <w:tc>
          <w:tcPr>
            <w:tcW w:w="838" w:type="dxa"/>
            <w:vMerge/>
            <w:tcBorders>
              <w:top w:val="nil"/>
              <w:left w:val="single" w:sz="4" w:space="0" w:color="auto"/>
              <w:bottom w:val="single" w:sz="4" w:space="0" w:color="auto"/>
              <w:right w:val="single" w:sz="4" w:space="0" w:color="auto"/>
            </w:tcBorders>
            <w:vAlign w:val="center"/>
            <w:hideMark/>
          </w:tcPr>
          <w:p w14:paraId="0309C7EF" w14:textId="77777777" w:rsidR="004F126B" w:rsidRDefault="004F126B">
            <w:pPr>
              <w:rPr>
                <w:rFonts w:ascii="GHEA Grapalat" w:hAnsi="GHEA Grapalat" w:cs="Calibri"/>
                <w:sz w:val="20"/>
                <w:szCs w:val="20"/>
              </w:rPr>
            </w:pPr>
          </w:p>
        </w:tc>
        <w:tc>
          <w:tcPr>
            <w:tcW w:w="4367" w:type="dxa"/>
            <w:vMerge/>
            <w:tcBorders>
              <w:top w:val="single" w:sz="4" w:space="0" w:color="auto"/>
              <w:left w:val="single" w:sz="4" w:space="0" w:color="auto"/>
              <w:bottom w:val="single" w:sz="4" w:space="0" w:color="auto"/>
              <w:right w:val="single" w:sz="4" w:space="0" w:color="auto"/>
            </w:tcBorders>
            <w:vAlign w:val="center"/>
            <w:hideMark/>
          </w:tcPr>
          <w:p w14:paraId="2947BBAC" w14:textId="77777777" w:rsidR="004F126B" w:rsidRDefault="004F126B">
            <w:pPr>
              <w:rPr>
                <w:rFonts w:ascii="GHEA Grapalat" w:hAnsi="GHEA Grapalat" w:cs="Calibri"/>
                <w:sz w:val="20"/>
                <w:szCs w:val="20"/>
              </w:rPr>
            </w:pPr>
          </w:p>
        </w:tc>
        <w:tc>
          <w:tcPr>
            <w:tcW w:w="1357" w:type="dxa"/>
            <w:vMerge/>
            <w:tcBorders>
              <w:top w:val="nil"/>
              <w:left w:val="single" w:sz="4" w:space="0" w:color="auto"/>
              <w:bottom w:val="single" w:sz="4" w:space="0" w:color="auto"/>
              <w:right w:val="single" w:sz="4" w:space="0" w:color="auto"/>
            </w:tcBorders>
            <w:vAlign w:val="center"/>
            <w:hideMark/>
          </w:tcPr>
          <w:p w14:paraId="3FF77088" w14:textId="77777777" w:rsidR="004F126B" w:rsidRDefault="004F126B">
            <w:pPr>
              <w:rPr>
                <w:rFonts w:ascii="GHEA Grapalat" w:hAnsi="GHEA Grapalat" w:cs="Calibri"/>
                <w:sz w:val="20"/>
                <w:szCs w:val="20"/>
              </w:rPr>
            </w:pPr>
          </w:p>
        </w:tc>
        <w:tc>
          <w:tcPr>
            <w:tcW w:w="728" w:type="dxa"/>
            <w:tcBorders>
              <w:top w:val="nil"/>
              <w:left w:val="nil"/>
              <w:bottom w:val="single" w:sz="4" w:space="0" w:color="auto"/>
              <w:right w:val="single" w:sz="4" w:space="0" w:color="auto"/>
            </w:tcBorders>
            <w:vAlign w:val="bottom"/>
            <w:hideMark/>
          </w:tcPr>
          <w:p w14:paraId="12A4E0FC" w14:textId="77777777" w:rsidR="004F126B" w:rsidRDefault="004F126B">
            <w:pPr>
              <w:jc w:val="center"/>
              <w:rPr>
                <w:rFonts w:ascii="GHEA Grapalat" w:hAnsi="GHEA Grapalat" w:cs="Calibri"/>
                <w:sz w:val="20"/>
                <w:szCs w:val="20"/>
              </w:rPr>
            </w:pPr>
            <w:r>
              <w:rPr>
                <w:rFonts w:ascii="GHEA Grapalat" w:hAnsi="GHEA Grapalat" w:cs="Calibri"/>
                <w:sz w:val="20"/>
                <w:szCs w:val="20"/>
              </w:rPr>
              <w:t>адрес</w:t>
            </w:r>
          </w:p>
        </w:tc>
        <w:tc>
          <w:tcPr>
            <w:tcW w:w="1841" w:type="dxa"/>
            <w:tcBorders>
              <w:top w:val="nil"/>
              <w:left w:val="nil"/>
              <w:bottom w:val="single" w:sz="4" w:space="0" w:color="auto"/>
              <w:right w:val="single" w:sz="4" w:space="0" w:color="auto"/>
            </w:tcBorders>
            <w:vAlign w:val="bottom"/>
            <w:hideMark/>
          </w:tcPr>
          <w:p w14:paraId="5A57D346" w14:textId="77777777" w:rsidR="004F126B" w:rsidRDefault="004F126B">
            <w:pPr>
              <w:jc w:val="center"/>
              <w:rPr>
                <w:rFonts w:ascii="GHEA Grapalat" w:hAnsi="GHEA Grapalat" w:cs="Calibri"/>
                <w:sz w:val="20"/>
                <w:szCs w:val="20"/>
              </w:rPr>
            </w:pPr>
            <w:r>
              <w:rPr>
                <w:rFonts w:ascii="GHEA Grapalat" w:hAnsi="GHEA Grapalat" w:cs="Calibri"/>
                <w:sz w:val="20"/>
                <w:szCs w:val="20"/>
              </w:rPr>
              <w:t>срок</w:t>
            </w:r>
          </w:p>
        </w:tc>
      </w:tr>
      <w:tr w:rsidR="004F126B" w14:paraId="5E0D7036" w14:textId="77777777" w:rsidTr="008D5556">
        <w:trPr>
          <w:trHeight w:val="536"/>
        </w:trPr>
        <w:tc>
          <w:tcPr>
            <w:tcW w:w="550" w:type="dxa"/>
            <w:tcBorders>
              <w:top w:val="nil"/>
              <w:left w:val="single" w:sz="4" w:space="0" w:color="auto"/>
              <w:bottom w:val="single" w:sz="4" w:space="0" w:color="auto"/>
              <w:right w:val="single" w:sz="4" w:space="0" w:color="auto"/>
            </w:tcBorders>
            <w:noWrap/>
            <w:vAlign w:val="center"/>
            <w:hideMark/>
          </w:tcPr>
          <w:p w14:paraId="2045200E" w14:textId="77777777" w:rsidR="004F126B" w:rsidRDefault="004F126B">
            <w:pPr>
              <w:jc w:val="center"/>
              <w:rPr>
                <w:rFonts w:ascii="GHEA Grapalat" w:hAnsi="GHEA Grapalat" w:cs="Calibri"/>
                <w:sz w:val="20"/>
                <w:szCs w:val="20"/>
              </w:rPr>
            </w:pPr>
            <w:r>
              <w:rPr>
                <w:rFonts w:ascii="GHEA Grapalat" w:hAnsi="GHEA Grapalat" w:cs="Calibri"/>
                <w:sz w:val="20"/>
                <w:szCs w:val="20"/>
              </w:rPr>
              <w:t>1</w:t>
            </w:r>
          </w:p>
        </w:tc>
        <w:tc>
          <w:tcPr>
            <w:tcW w:w="838" w:type="dxa"/>
            <w:tcBorders>
              <w:top w:val="nil"/>
              <w:left w:val="nil"/>
              <w:bottom w:val="single" w:sz="4" w:space="0" w:color="auto"/>
              <w:right w:val="single" w:sz="4" w:space="0" w:color="auto"/>
            </w:tcBorders>
            <w:noWrap/>
            <w:textDirection w:val="btLr"/>
            <w:vAlign w:val="center"/>
            <w:hideMark/>
          </w:tcPr>
          <w:p w14:paraId="16EB74A8" w14:textId="7EEB5BCE" w:rsidR="004F126B" w:rsidRDefault="008D5556">
            <w:pPr>
              <w:jc w:val="center"/>
              <w:rPr>
                <w:rFonts w:ascii="GHEA Grapalat" w:hAnsi="GHEA Grapalat" w:cs="Calibri"/>
                <w:sz w:val="22"/>
                <w:szCs w:val="22"/>
              </w:rPr>
            </w:pPr>
            <w:r w:rsidRPr="008D5556">
              <w:rPr>
                <w:rFonts w:ascii="GHEA Grapalat" w:hAnsi="GHEA Grapalat" w:cs="Calibri"/>
                <w:sz w:val="22"/>
                <w:szCs w:val="22"/>
              </w:rPr>
              <w:t>45231187/502</w:t>
            </w:r>
          </w:p>
        </w:tc>
        <w:tc>
          <w:tcPr>
            <w:tcW w:w="4367" w:type="dxa"/>
            <w:tcBorders>
              <w:top w:val="single" w:sz="4" w:space="0" w:color="auto"/>
              <w:left w:val="nil"/>
              <w:bottom w:val="single" w:sz="4" w:space="0" w:color="auto"/>
              <w:right w:val="single" w:sz="4" w:space="0" w:color="auto"/>
            </w:tcBorders>
            <w:shd w:val="clear" w:color="FFFFCC" w:fill="FFFFFF"/>
          </w:tcPr>
          <w:p w14:paraId="419F6C1D" w14:textId="77777777" w:rsidR="008D5556" w:rsidRPr="008D5556" w:rsidRDefault="008D5556" w:rsidP="008D5556">
            <w:pPr>
              <w:jc w:val="both"/>
              <w:rPr>
                <w:rFonts w:ascii="GHEA Grapalat" w:hAnsi="GHEA Grapalat" w:cs="Calibri"/>
                <w:sz w:val="18"/>
                <w:szCs w:val="18"/>
              </w:rPr>
            </w:pPr>
            <w:r w:rsidRPr="008D5556">
              <w:rPr>
                <w:rFonts w:ascii="GHEA Grapalat" w:hAnsi="GHEA Grapalat" w:cs="Calibri"/>
                <w:sz w:val="18"/>
                <w:szCs w:val="18"/>
              </w:rPr>
              <w:t>Объектом закупки является ремонт асфальтобетонного покрытия административного района Арабкир. Необходимо провести подготовительные работы с компрессором, фрезом, осуществить выправку и переустановку колодцев  указанных Заказчиком на рабочих поверхностях, заделку трещин, очистку покрытия от грязи и пыли, при необходимости разборку а/б покрытия тротуаров, обработку фундамента проезжей части битумной эмульсией. После утверждения акта вышеупомянутых скрытых работ организацией, осуществляющей технический надзор и одобрения со стороны Заказчика,  осуществить устройство верхнего а/б слоя толщиной 3-4 см, при необходимости осуществить щебеночное основание до 10%, погрузку строительного мусора и транспортировку его на свалку. Выполнять работы на основании распоряжений и заказов, данных аппаратом главы административного района Арабкир в соответствии со строительными нормами, правилами и техническими условиями. Подрядчик после получения заказа-поручения должен предоставить Заказчику схематический чертеж выполняемых работ и результаты выбора предполагаемой смеси а/б. Перед началом работ подрядчик вместе с  организацией, осуществляющей технический надзор и представителем Заказчика должен на месте изучить местоположение и объем выполняемых работ, которые должны быть выполнены на схематическом плане и представить его на утверждение Заказчика. Для документального оформления сдачи объекта Подрядчик должен предоставить Заказчику письменные планы выполнения, фотографии всего процесса, акты скрытых работ, документы, подтверждающие качество использованных строительных материалов в правильной и полной записи (в двух экземплярах). Объект считается завершенным после утверждения Заказчиком соответствующего акта, документирующего завершение объекта. Для выполнения работ подрядчик должен иметь строительную лицензию в области градостроительства.</w:t>
            </w:r>
          </w:p>
          <w:p w14:paraId="61E71404" w14:textId="1C0361A4" w:rsidR="004F126B" w:rsidRDefault="008D5556" w:rsidP="008D5556">
            <w:pPr>
              <w:jc w:val="both"/>
              <w:rPr>
                <w:rFonts w:ascii="GHEA Grapalat" w:hAnsi="GHEA Grapalat" w:cs="Calibri"/>
                <w:sz w:val="18"/>
                <w:szCs w:val="18"/>
              </w:rPr>
            </w:pPr>
            <w:r w:rsidRPr="008D5556">
              <w:rPr>
                <w:rFonts w:ascii="GHEA Grapalat" w:hAnsi="GHEA Grapalat" w:cs="Calibri"/>
                <w:sz w:val="18"/>
                <w:szCs w:val="18"/>
              </w:rPr>
              <w:t xml:space="preserve">- транспортные маршруты (автомагистрали, железные дороги и аэропорты, искусственные сооружения: мосты, тоннели, эстакады, </w:t>
            </w:r>
            <w:r w:rsidRPr="008D5556">
              <w:rPr>
                <w:rFonts w:ascii="GHEA Grapalat" w:hAnsi="GHEA Grapalat" w:cs="Calibri"/>
                <w:sz w:val="18"/>
                <w:szCs w:val="18"/>
              </w:rPr>
              <w:lastRenderedPageBreak/>
              <w:t>подпорные стены и т. д.) - 3-й класс</w:t>
            </w:r>
          </w:p>
        </w:tc>
        <w:tc>
          <w:tcPr>
            <w:tcW w:w="1357" w:type="dxa"/>
            <w:tcBorders>
              <w:top w:val="nil"/>
              <w:left w:val="nil"/>
              <w:bottom w:val="single" w:sz="4" w:space="0" w:color="auto"/>
              <w:right w:val="single" w:sz="4" w:space="0" w:color="auto"/>
            </w:tcBorders>
            <w:noWrap/>
            <w:textDirection w:val="btLr"/>
            <w:vAlign w:val="center"/>
            <w:hideMark/>
          </w:tcPr>
          <w:p w14:paraId="78F7C620" w14:textId="5D47A91F" w:rsidR="004F126B" w:rsidRDefault="004F126B">
            <w:pPr>
              <w:jc w:val="center"/>
              <w:rPr>
                <w:rFonts w:ascii="GHEA Grapalat" w:hAnsi="GHEA Grapalat" w:cs="Calibri"/>
                <w:sz w:val="22"/>
                <w:szCs w:val="22"/>
              </w:rPr>
            </w:pPr>
          </w:p>
        </w:tc>
        <w:tc>
          <w:tcPr>
            <w:tcW w:w="728" w:type="dxa"/>
            <w:tcBorders>
              <w:top w:val="nil"/>
              <w:left w:val="nil"/>
              <w:bottom w:val="single" w:sz="4" w:space="0" w:color="auto"/>
              <w:right w:val="single" w:sz="4" w:space="0" w:color="auto"/>
            </w:tcBorders>
            <w:noWrap/>
            <w:textDirection w:val="btLr"/>
            <w:vAlign w:val="center"/>
          </w:tcPr>
          <w:p w14:paraId="5478B04F" w14:textId="05B0A71E" w:rsidR="004F126B" w:rsidRDefault="008D5556">
            <w:pPr>
              <w:jc w:val="center"/>
              <w:rPr>
                <w:rFonts w:ascii="GHEA Grapalat" w:hAnsi="GHEA Grapalat" w:cs="Calibri"/>
                <w:sz w:val="22"/>
                <w:szCs w:val="22"/>
              </w:rPr>
            </w:pPr>
            <w:r w:rsidRPr="008D5556">
              <w:rPr>
                <w:rFonts w:ascii="GHEA Grapalat" w:hAnsi="GHEA Grapalat" w:cs="Calibri"/>
                <w:sz w:val="22"/>
                <w:szCs w:val="22"/>
              </w:rPr>
              <w:t>Административный район Арабкир</w:t>
            </w:r>
          </w:p>
        </w:tc>
        <w:tc>
          <w:tcPr>
            <w:tcW w:w="1841" w:type="dxa"/>
            <w:tcBorders>
              <w:top w:val="nil"/>
              <w:left w:val="nil"/>
              <w:bottom w:val="single" w:sz="4" w:space="0" w:color="auto"/>
              <w:right w:val="single" w:sz="4" w:space="0" w:color="auto"/>
            </w:tcBorders>
            <w:textDirection w:val="btLr"/>
            <w:vAlign w:val="center"/>
          </w:tcPr>
          <w:p w14:paraId="3510BC1D" w14:textId="4499FC17" w:rsidR="004F126B" w:rsidRDefault="008D5556">
            <w:pPr>
              <w:jc w:val="center"/>
              <w:rPr>
                <w:rFonts w:ascii="GHEA Grapalat" w:hAnsi="GHEA Grapalat" w:cs="Calibri"/>
                <w:sz w:val="22"/>
                <w:szCs w:val="22"/>
              </w:rPr>
            </w:pPr>
            <w:r w:rsidRPr="008D5556">
              <w:rPr>
                <w:rFonts w:ascii="GHEA Grapalat" w:hAnsi="GHEA Grapalat" w:cs="Calibri"/>
                <w:sz w:val="22"/>
                <w:szCs w:val="22"/>
              </w:rPr>
              <w:t>Началом является день вступление в силу  договора /соглашение/ выпольняемых работ, а так же  договора /соглашение/ тех. надзора, а продольжительность 250-ий календарный день включительно</w:t>
            </w:r>
          </w:p>
        </w:tc>
      </w:tr>
    </w:tbl>
    <w:p w14:paraId="2B767619" w14:textId="77777777" w:rsidR="001F48BD" w:rsidRPr="00E71B18" w:rsidRDefault="001F48BD" w:rsidP="00E67857">
      <w:pPr>
        <w:widowControl w:val="0"/>
        <w:ind w:firstLine="567"/>
        <w:jc w:val="center"/>
        <w:rPr>
          <w:rFonts w:ascii="GHEA Grapalat" w:hAnsi="GHEA Grapalat"/>
          <w:b/>
          <w:sz w:val="28"/>
          <w:szCs w:val="28"/>
        </w:rPr>
      </w:pPr>
    </w:p>
    <w:p w14:paraId="479ACCC9" w14:textId="3A44CBC5" w:rsidR="00BB28C8" w:rsidRDefault="008B56A4" w:rsidP="00E67857">
      <w:pPr>
        <w:widowControl w:val="0"/>
        <w:ind w:firstLine="567"/>
        <w:jc w:val="center"/>
        <w:rPr>
          <w:rFonts w:ascii="GHEA Grapalat" w:hAnsi="GHEA Grapalat"/>
          <w:b/>
        </w:rPr>
      </w:pPr>
      <w:r w:rsidRPr="008B56A4">
        <w:rPr>
          <w:rFonts w:ascii="GHEA Grapalat" w:hAnsi="GHEA Grapalat"/>
          <w:b/>
          <w:sz w:val="28"/>
          <w:szCs w:val="28"/>
        </w:rPr>
        <w:t xml:space="preserve"> ведомость-смета</w:t>
      </w:r>
      <w:r w:rsidR="00BB28C8" w:rsidRPr="009F3DC7">
        <w:rPr>
          <w:rFonts w:ascii="GHEA Grapalat" w:hAnsi="GHEA Grapalat"/>
          <w:b/>
        </w:rPr>
        <w:t>*</w:t>
      </w:r>
    </w:p>
    <w:p w14:paraId="11977863" w14:textId="13D71D9C" w:rsidR="00BB28C8" w:rsidRDefault="00BB28C8" w:rsidP="00E67857">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660" w:type="dxa"/>
        <w:tblInd w:w="113" w:type="dxa"/>
        <w:tblLook w:val="04A0" w:firstRow="1" w:lastRow="0" w:firstColumn="1" w:lastColumn="0" w:noHBand="0" w:noVBand="1"/>
      </w:tblPr>
      <w:tblGrid>
        <w:gridCol w:w="1100"/>
        <w:gridCol w:w="4400"/>
        <w:gridCol w:w="760"/>
        <w:gridCol w:w="840"/>
        <w:gridCol w:w="1020"/>
        <w:gridCol w:w="1540"/>
      </w:tblGrid>
      <w:tr w:rsidR="008D5556" w:rsidRPr="008D5556" w14:paraId="1DE2ABA4" w14:textId="77777777" w:rsidTr="008D5556">
        <w:trPr>
          <w:trHeight w:val="1830"/>
        </w:trPr>
        <w:tc>
          <w:tcPr>
            <w:tcW w:w="1100" w:type="dxa"/>
            <w:tcBorders>
              <w:top w:val="single" w:sz="4" w:space="0" w:color="auto"/>
              <w:left w:val="single" w:sz="4" w:space="0" w:color="auto"/>
              <w:bottom w:val="single" w:sz="4" w:space="0" w:color="auto"/>
              <w:right w:val="single" w:sz="4" w:space="0" w:color="auto"/>
            </w:tcBorders>
            <w:vAlign w:val="center"/>
            <w:hideMark/>
          </w:tcPr>
          <w:p w14:paraId="4EC6EC3B"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П/Н</w:t>
            </w:r>
          </w:p>
        </w:tc>
        <w:tc>
          <w:tcPr>
            <w:tcW w:w="4400" w:type="dxa"/>
            <w:tcBorders>
              <w:top w:val="single" w:sz="4" w:space="0" w:color="auto"/>
              <w:left w:val="nil"/>
              <w:bottom w:val="single" w:sz="4" w:space="0" w:color="auto"/>
              <w:right w:val="single" w:sz="4" w:space="0" w:color="auto"/>
            </w:tcBorders>
            <w:vAlign w:val="center"/>
            <w:hideMark/>
          </w:tcPr>
          <w:p w14:paraId="40617524"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 xml:space="preserve">Наименование работ </w:t>
            </w:r>
          </w:p>
        </w:tc>
        <w:tc>
          <w:tcPr>
            <w:tcW w:w="760" w:type="dxa"/>
            <w:tcBorders>
              <w:top w:val="single" w:sz="4" w:space="0" w:color="auto"/>
              <w:left w:val="nil"/>
              <w:bottom w:val="single" w:sz="4" w:space="0" w:color="auto"/>
              <w:right w:val="single" w:sz="4" w:space="0" w:color="auto"/>
            </w:tcBorders>
            <w:textDirection w:val="btLr"/>
            <w:vAlign w:val="center"/>
            <w:hideMark/>
          </w:tcPr>
          <w:p w14:paraId="75D7BA85"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Единицца измерения</w:t>
            </w:r>
          </w:p>
        </w:tc>
        <w:tc>
          <w:tcPr>
            <w:tcW w:w="840" w:type="dxa"/>
            <w:tcBorders>
              <w:top w:val="single" w:sz="4" w:space="0" w:color="auto"/>
              <w:left w:val="nil"/>
              <w:bottom w:val="single" w:sz="4" w:space="0" w:color="auto"/>
              <w:right w:val="single" w:sz="4" w:space="0" w:color="auto"/>
            </w:tcBorders>
            <w:textDirection w:val="btLr"/>
            <w:vAlign w:val="center"/>
            <w:hideMark/>
          </w:tcPr>
          <w:p w14:paraId="701B755A"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Օбъем</w:t>
            </w:r>
          </w:p>
        </w:tc>
        <w:tc>
          <w:tcPr>
            <w:tcW w:w="1020" w:type="dxa"/>
            <w:tcBorders>
              <w:top w:val="single" w:sz="4" w:space="0" w:color="auto"/>
              <w:left w:val="nil"/>
              <w:bottom w:val="single" w:sz="4" w:space="0" w:color="auto"/>
              <w:right w:val="single" w:sz="4" w:space="0" w:color="auto"/>
            </w:tcBorders>
            <w:textDirection w:val="btLr"/>
            <w:vAlign w:val="center"/>
            <w:hideMark/>
          </w:tcPr>
          <w:p w14:paraId="6871F368"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Стoимость единицы/тыс.драм/</w:t>
            </w:r>
          </w:p>
        </w:tc>
        <w:tc>
          <w:tcPr>
            <w:tcW w:w="1540" w:type="dxa"/>
            <w:tcBorders>
              <w:top w:val="single" w:sz="4" w:space="0" w:color="auto"/>
              <w:left w:val="nil"/>
              <w:bottom w:val="single" w:sz="4" w:space="0" w:color="auto"/>
              <w:right w:val="single" w:sz="4" w:space="0" w:color="auto"/>
            </w:tcBorders>
            <w:textDirection w:val="btLr"/>
            <w:vAlign w:val="center"/>
            <w:hideMark/>
          </w:tcPr>
          <w:p w14:paraId="7693C467"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Итого/(тысяча драм)</w:t>
            </w:r>
          </w:p>
        </w:tc>
      </w:tr>
      <w:tr w:rsidR="008D5556" w:rsidRPr="008D5556" w14:paraId="5A3C7187" w14:textId="77777777" w:rsidTr="008D5556">
        <w:trPr>
          <w:trHeight w:val="270"/>
        </w:trPr>
        <w:tc>
          <w:tcPr>
            <w:tcW w:w="1100" w:type="dxa"/>
            <w:tcBorders>
              <w:top w:val="nil"/>
              <w:left w:val="single" w:sz="4" w:space="0" w:color="auto"/>
              <w:bottom w:val="single" w:sz="4" w:space="0" w:color="auto"/>
              <w:right w:val="single" w:sz="4" w:space="0" w:color="auto"/>
            </w:tcBorders>
            <w:hideMark/>
          </w:tcPr>
          <w:p w14:paraId="1BDF6EC0"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w:t>
            </w:r>
          </w:p>
        </w:tc>
        <w:tc>
          <w:tcPr>
            <w:tcW w:w="4400" w:type="dxa"/>
            <w:tcBorders>
              <w:top w:val="nil"/>
              <w:left w:val="nil"/>
              <w:bottom w:val="single" w:sz="4" w:space="0" w:color="auto"/>
              <w:right w:val="single" w:sz="4" w:space="0" w:color="auto"/>
            </w:tcBorders>
            <w:hideMark/>
          </w:tcPr>
          <w:p w14:paraId="65A869C1"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w:t>
            </w:r>
          </w:p>
        </w:tc>
        <w:tc>
          <w:tcPr>
            <w:tcW w:w="760" w:type="dxa"/>
            <w:tcBorders>
              <w:top w:val="nil"/>
              <w:left w:val="nil"/>
              <w:bottom w:val="single" w:sz="4" w:space="0" w:color="auto"/>
              <w:right w:val="single" w:sz="4" w:space="0" w:color="auto"/>
            </w:tcBorders>
            <w:vAlign w:val="center"/>
            <w:hideMark/>
          </w:tcPr>
          <w:p w14:paraId="08EDFF30"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3</w:t>
            </w:r>
          </w:p>
        </w:tc>
        <w:tc>
          <w:tcPr>
            <w:tcW w:w="840" w:type="dxa"/>
            <w:tcBorders>
              <w:top w:val="nil"/>
              <w:left w:val="nil"/>
              <w:bottom w:val="single" w:sz="4" w:space="0" w:color="auto"/>
              <w:right w:val="single" w:sz="4" w:space="0" w:color="auto"/>
            </w:tcBorders>
            <w:vAlign w:val="center"/>
            <w:hideMark/>
          </w:tcPr>
          <w:p w14:paraId="2D638165"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4</w:t>
            </w:r>
          </w:p>
        </w:tc>
        <w:tc>
          <w:tcPr>
            <w:tcW w:w="1020" w:type="dxa"/>
            <w:tcBorders>
              <w:top w:val="nil"/>
              <w:left w:val="nil"/>
              <w:bottom w:val="single" w:sz="4" w:space="0" w:color="auto"/>
              <w:right w:val="single" w:sz="4" w:space="0" w:color="auto"/>
            </w:tcBorders>
            <w:noWrap/>
            <w:vAlign w:val="bottom"/>
            <w:hideMark/>
          </w:tcPr>
          <w:p w14:paraId="5D67D8EE" w14:textId="77777777" w:rsidR="008D5556" w:rsidRPr="008D5556" w:rsidRDefault="008D5556" w:rsidP="008D5556">
            <w:pPr>
              <w:jc w:val="center"/>
              <w:rPr>
                <w:rFonts w:ascii="Calibri" w:hAnsi="Calibri" w:cs="Calibri"/>
                <w:sz w:val="20"/>
                <w:szCs w:val="20"/>
                <w:lang w:val="en-US" w:eastAsia="en-US" w:bidi="ar-SA"/>
              </w:rPr>
            </w:pPr>
            <w:r w:rsidRPr="008D5556">
              <w:rPr>
                <w:rFonts w:ascii="Calibri" w:hAnsi="Calibri" w:cs="Calibri"/>
                <w:sz w:val="20"/>
                <w:szCs w:val="20"/>
                <w:lang w:val="en-US" w:eastAsia="en-US" w:bidi="ar-SA"/>
              </w:rPr>
              <w:t>5</w:t>
            </w:r>
          </w:p>
        </w:tc>
        <w:tc>
          <w:tcPr>
            <w:tcW w:w="1540" w:type="dxa"/>
            <w:tcBorders>
              <w:top w:val="nil"/>
              <w:left w:val="nil"/>
              <w:bottom w:val="single" w:sz="4" w:space="0" w:color="auto"/>
              <w:right w:val="single" w:sz="4" w:space="0" w:color="auto"/>
            </w:tcBorders>
            <w:noWrap/>
            <w:vAlign w:val="bottom"/>
            <w:hideMark/>
          </w:tcPr>
          <w:p w14:paraId="73FA091C" w14:textId="77777777" w:rsidR="008D5556" w:rsidRPr="008D5556" w:rsidRDefault="008D5556" w:rsidP="008D5556">
            <w:pPr>
              <w:jc w:val="center"/>
              <w:rPr>
                <w:rFonts w:ascii="Calibri" w:hAnsi="Calibri" w:cs="Calibri"/>
                <w:sz w:val="20"/>
                <w:szCs w:val="20"/>
                <w:lang w:val="en-US" w:eastAsia="en-US" w:bidi="ar-SA"/>
              </w:rPr>
            </w:pPr>
            <w:r w:rsidRPr="008D5556">
              <w:rPr>
                <w:rFonts w:ascii="Calibri" w:hAnsi="Calibri" w:cs="Calibri"/>
                <w:sz w:val="20"/>
                <w:szCs w:val="20"/>
                <w:lang w:val="en-US" w:eastAsia="en-US" w:bidi="ar-SA"/>
              </w:rPr>
              <w:t>6</w:t>
            </w:r>
          </w:p>
        </w:tc>
      </w:tr>
      <w:tr w:rsidR="008D5556" w:rsidRPr="008D5556" w14:paraId="160AA870" w14:textId="77777777" w:rsidTr="008D5556">
        <w:trPr>
          <w:trHeight w:val="285"/>
        </w:trPr>
        <w:tc>
          <w:tcPr>
            <w:tcW w:w="1100" w:type="dxa"/>
            <w:tcBorders>
              <w:top w:val="nil"/>
              <w:left w:val="single" w:sz="4" w:space="0" w:color="auto"/>
              <w:bottom w:val="single" w:sz="4" w:space="0" w:color="auto"/>
              <w:right w:val="single" w:sz="4" w:space="0" w:color="auto"/>
            </w:tcBorders>
            <w:hideMark/>
          </w:tcPr>
          <w:p w14:paraId="5BDC39B5"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I</w:t>
            </w:r>
          </w:p>
        </w:tc>
        <w:tc>
          <w:tcPr>
            <w:tcW w:w="4400" w:type="dxa"/>
            <w:tcBorders>
              <w:top w:val="nil"/>
              <w:left w:val="nil"/>
              <w:bottom w:val="single" w:sz="4" w:space="0" w:color="auto"/>
              <w:right w:val="single" w:sz="4" w:space="0" w:color="auto"/>
            </w:tcBorders>
            <w:hideMark/>
          </w:tcPr>
          <w:p w14:paraId="2A9EC3A6"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Разборочные работы</w:t>
            </w:r>
          </w:p>
        </w:tc>
        <w:tc>
          <w:tcPr>
            <w:tcW w:w="760" w:type="dxa"/>
            <w:tcBorders>
              <w:top w:val="nil"/>
              <w:left w:val="nil"/>
              <w:bottom w:val="single" w:sz="4" w:space="0" w:color="auto"/>
              <w:right w:val="single" w:sz="4" w:space="0" w:color="auto"/>
            </w:tcBorders>
            <w:hideMark/>
          </w:tcPr>
          <w:p w14:paraId="27C48A8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840" w:type="dxa"/>
            <w:tcBorders>
              <w:top w:val="nil"/>
              <w:left w:val="nil"/>
              <w:bottom w:val="single" w:sz="4" w:space="0" w:color="auto"/>
              <w:right w:val="single" w:sz="4" w:space="0" w:color="auto"/>
            </w:tcBorders>
            <w:hideMark/>
          </w:tcPr>
          <w:p w14:paraId="3A04157F"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020" w:type="dxa"/>
            <w:tcBorders>
              <w:top w:val="nil"/>
              <w:left w:val="nil"/>
              <w:bottom w:val="single" w:sz="4" w:space="0" w:color="auto"/>
              <w:right w:val="single" w:sz="4" w:space="0" w:color="auto"/>
            </w:tcBorders>
            <w:noWrap/>
            <w:hideMark/>
          </w:tcPr>
          <w:p w14:paraId="49B96D8C" w14:textId="77777777" w:rsidR="008D5556" w:rsidRPr="008D5556" w:rsidRDefault="008D5556" w:rsidP="008D5556">
            <w:pPr>
              <w:rPr>
                <w:rFonts w:ascii="Calibri" w:hAnsi="Calibri"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69AC677A" w14:textId="77777777" w:rsidR="008D5556" w:rsidRPr="008D5556" w:rsidRDefault="008D5556" w:rsidP="008D5556">
            <w:pPr>
              <w:rPr>
                <w:rFonts w:ascii="Calibri" w:hAnsi="Calibri" w:cs="Calibri"/>
                <w:sz w:val="20"/>
                <w:szCs w:val="20"/>
                <w:lang w:val="en-US" w:eastAsia="en-US" w:bidi="ar-SA"/>
              </w:rPr>
            </w:pPr>
            <w:r w:rsidRPr="008D5556">
              <w:rPr>
                <w:rFonts w:ascii="Calibri" w:hAnsi="Calibri" w:cs="Calibri"/>
                <w:sz w:val="20"/>
                <w:szCs w:val="20"/>
                <w:lang w:val="en-US" w:eastAsia="en-US" w:bidi="ar-SA"/>
              </w:rPr>
              <w:t> </w:t>
            </w:r>
          </w:p>
        </w:tc>
      </w:tr>
      <w:tr w:rsidR="008D5556" w:rsidRPr="008D5556" w14:paraId="386DB2AC" w14:textId="77777777" w:rsidTr="008D5556">
        <w:trPr>
          <w:trHeight w:val="810"/>
        </w:trPr>
        <w:tc>
          <w:tcPr>
            <w:tcW w:w="1100" w:type="dxa"/>
            <w:tcBorders>
              <w:top w:val="nil"/>
              <w:left w:val="single" w:sz="4" w:space="0" w:color="auto"/>
              <w:bottom w:val="single" w:sz="4" w:space="0" w:color="auto"/>
              <w:right w:val="single" w:sz="4" w:space="0" w:color="auto"/>
            </w:tcBorders>
            <w:hideMark/>
          </w:tcPr>
          <w:p w14:paraId="31EC807E"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w:t>
            </w:r>
          </w:p>
        </w:tc>
        <w:tc>
          <w:tcPr>
            <w:tcW w:w="4400" w:type="dxa"/>
            <w:tcBorders>
              <w:top w:val="nil"/>
              <w:left w:val="nil"/>
              <w:bottom w:val="single" w:sz="4" w:space="0" w:color="auto"/>
              <w:right w:val="single" w:sz="4" w:space="0" w:color="auto"/>
            </w:tcBorders>
            <w:hideMark/>
          </w:tcPr>
          <w:p w14:paraId="590A3744" w14:textId="77777777" w:rsidR="008D5556" w:rsidRPr="008D5556" w:rsidRDefault="008D5556" w:rsidP="008D5556">
            <w:pPr>
              <w:rPr>
                <w:rFonts w:ascii="GHEA Grapalat" w:hAnsi="GHEA Grapalat" w:cs="Calibri"/>
                <w:sz w:val="20"/>
                <w:szCs w:val="20"/>
                <w:lang w:eastAsia="en-US" w:bidi="ar-SA"/>
              </w:rPr>
            </w:pPr>
            <w:r w:rsidRPr="008D5556">
              <w:rPr>
                <w:rFonts w:ascii="GHEA Grapalat" w:hAnsi="GHEA Grapalat" w:cs="Calibri"/>
                <w:sz w:val="20"/>
                <w:szCs w:val="20"/>
                <w:lang w:eastAsia="en-US" w:bidi="ar-SA"/>
              </w:rPr>
              <w:t xml:space="preserve">Фрезерование существующего дорожного покрытия </w:t>
            </w:r>
            <w:r w:rsidRPr="008D5556">
              <w:rPr>
                <w:rFonts w:ascii="GHEA Grapalat" w:hAnsi="GHEA Grapalat" w:cs="Calibri"/>
                <w:sz w:val="20"/>
                <w:szCs w:val="20"/>
                <w:lang w:val="en-US" w:eastAsia="en-US" w:bidi="ar-SA"/>
              </w:rPr>
              <w:t>h</w:t>
            </w:r>
            <w:r w:rsidRPr="008D5556">
              <w:rPr>
                <w:rFonts w:ascii="GHEA Grapalat" w:hAnsi="GHEA Grapalat" w:cs="Calibri"/>
                <w:sz w:val="20"/>
                <w:szCs w:val="20"/>
                <w:lang w:eastAsia="en-US" w:bidi="ar-SA"/>
              </w:rPr>
              <w:t>ср=4 см, погрузка строительного мусора, перевозка в отвал 13 км</w:t>
            </w:r>
          </w:p>
        </w:tc>
        <w:tc>
          <w:tcPr>
            <w:tcW w:w="760" w:type="dxa"/>
            <w:tcBorders>
              <w:top w:val="nil"/>
              <w:left w:val="nil"/>
              <w:bottom w:val="single" w:sz="4" w:space="0" w:color="auto"/>
              <w:right w:val="single" w:sz="4" w:space="0" w:color="auto"/>
            </w:tcBorders>
            <w:hideMark/>
          </w:tcPr>
          <w:p w14:paraId="77F70F34"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кв.м</w:t>
            </w:r>
          </w:p>
        </w:tc>
        <w:tc>
          <w:tcPr>
            <w:tcW w:w="840" w:type="dxa"/>
            <w:tcBorders>
              <w:top w:val="nil"/>
              <w:left w:val="nil"/>
              <w:bottom w:val="single" w:sz="4" w:space="0" w:color="auto"/>
              <w:right w:val="single" w:sz="4" w:space="0" w:color="auto"/>
            </w:tcBorders>
            <w:vAlign w:val="center"/>
            <w:hideMark/>
          </w:tcPr>
          <w:p w14:paraId="5C0F467C"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24200</w:t>
            </w:r>
          </w:p>
        </w:tc>
        <w:tc>
          <w:tcPr>
            <w:tcW w:w="1020" w:type="dxa"/>
            <w:tcBorders>
              <w:top w:val="nil"/>
              <w:left w:val="nil"/>
              <w:bottom w:val="single" w:sz="4" w:space="0" w:color="auto"/>
              <w:right w:val="single" w:sz="4" w:space="0" w:color="auto"/>
            </w:tcBorders>
            <w:vAlign w:val="center"/>
            <w:hideMark/>
          </w:tcPr>
          <w:p w14:paraId="510FE1FB"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0.6</w:t>
            </w:r>
          </w:p>
        </w:tc>
        <w:tc>
          <w:tcPr>
            <w:tcW w:w="1540" w:type="dxa"/>
            <w:tcBorders>
              <w:top w:val="nil"/>
              <w:left w:val="nil"/>
              <w:bottom w:val="single" w:sz="4" w:space="0" w:color="auto"/>
              <w:right w:val="single" w:sz="4" w:space="0" w:color="auto"/>
            </w:tcBorders>
            <w:vAlign w:val="center"/>
            <w:hideMark/>
          </w:tcPr>
          <w:p w14:paraId="695D3957"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14520.0</w:t>
            </w:r>
          </w:p>
        </w:tc>
      </w:tr>
      <w:tr w:rsidR="008D5556" w:rsidRPr="008D5556" w14:paraId="676747D7" w14:textId="77777777" w:rsidTr="008D5556">
        <w:trPr>
          <w:trHeight w:val="285"/>
        </w:trPr>
        <w:tc>
          <w:tcPr>
            <w:tcW w:w="1100" w:type="dxa"/>
            <w:tcBorders>
              <w:top w:val="nil"/>
              <w:left w:val="single" w:sz="4" w:space="0" w:color="auto"/>
              <w:bottom w:val="single" w:sz="4" w:space="0" w:color="auto"/>
              <w:right w:val="single" w:sz="4" w:space="0" w:color="auto"/>
            </w:tcBorders>
            <w:noWrap/>
            <w:hideMark/>
          </w:tcPr>
          <w:p w14:paraId="636C31D2"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4400" w:type="dxa"/>
            <w:tcBorders>
              <w:top w:val="nil"/>
              <w:left w:val="nil"/>
              <w:bottom w:val="single" w:sz="4" w:space="0" w:color="auto"/>
              <w:right w:val="single" w:sz="4" w:space="0" w:color="auto"/>
            </w:tcBorders>
            <w:hideMark/>
          </w:tcPr>
          <w:p w14:paraId="48C02E1D"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1. ИТОГО/тыс. драм/</w:t>
            </w:r>
          </w:p>
        </w:tc>
        <w:tc>
          <w:tcPr>
            <w:tcW w:w="760" w:type="dxa"/>
            <w:tcBorders>
              <w:top w:val="nil"/>
              <w:left w:val="nil"/>
              <w:bottom w:val="single" w:sz="4" w:space="0" w:color="auto"/>
              <w:right w:val="single" w:sz="4" w:space="0" w:color="auto"/>
            </w:tcBorders>
            <w:hideMark/>
          </w:tcPr>
          <w:p w14:paraId="0FB5ECCC"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840" w:type="dxa"/>
            <w:tcBorders>
              <w:top w:val="nil"/>
              <w:left w:val="nil"/>
              <w:bottom w:val="single" w:sz="4" w:space="0" w:color="auto"/>
              <w:right w:val="single" w:sz="4" w:space="0" w:color="auto"/>
            </w:tcBorders>
            <w:hideMark/>
          </w:tcPr>
          <w:p w14:paraId="514A14EA"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1020" w:type="dxa"/>
            <w:tcBorders>
              <w:top w:val="nil"/>
              <w:left w:val="nil"/>
              <w:bottom w:val="single" w:sz="4" w:space="0" w:color="auto"/>
              <w:right w:val="single" w:sz="4" w:space="0" w:color="auto"/>
            </w:tcBorders>
            <w:noWrap/>
            <w:hideMark/>
          </w:tcPr>
          <w:p w14:paraId="221147C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0BFC4171"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14520.0</w:t>
            </w:r>
          </w:p>
        </w:tc>
      </w:tr>
      <w:tr w:rsidR="008D5556" w:rsidRPr="008D5556" w14:paraId="1449B44D" w14:textId="77777777" w:rsidTr="008D5556">
        <w:trPr>
          <w:trHeight w:val="285"/>
        </w:trPr>
        <w:tc>
          <w:tcPr>
            <w:tcW w:w="1100" w:type="dxa"/>
            <w:tcBorders>
              <w:top w:val="nil"/>
              <w:left w:val="single" w:sz="4" w:space="0" w:color="auto"/>
              <w:bottom w:val="single" w:sz="4" w:space="0" w:color="auto"/>
              <w:right w:val="single" w:sz="4" w:space="0" w:color="auto"/>
            </w:tcBorders>
            <w:hideMark/>
          </w:tcPr>
          <w:p w14:paraId="003C015D"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II</w:t>
            </w:r>
          </w:p>
        </w:tc>
        <w:tc>
          <w:tcPr>
            <w:tcW w:w="4400" w:type="dxa"/>
            <w:tcBorders>
              <w:top w:val="nil"/>
              <w:left w:val="nil"/>
              <w:bottom w:val="single" w:sz="4" w:space="0" w:color="auto"/>
              <w:right w:val="single" w:sz="4" w:space="0" w:color="auto"/>
            </w:tcBorders>
            <w:hideMark/>
          </w:tcPr>
          <w:p w14:paraId="190D02BC"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Конструкция покрытии</w:t>
            </w:r>
          </w:p>
        </w:tc>
        <w:tc>
          <w:tcPr>
            <w:tcW w:w="760" w:type="dxa"/>
            <w:tcBorders>
              <w:top w:val="nil"/>
              <w:left w:val="nil"/>
              <w:bottom w:val="single" w:sz="4" w:space="0" w:color="auto"/>
              <w:right w:val="single" w:sz="4" w:space="0" w:color="auto"/>
            </w:tcBorders>
            <w:hideMark/>
          </w:tcPr>
          <w:p w14:paraId="232EB7BF"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840" w:type="dxa"/>
            <w:tcBorders>
              <w:top w:val="nil"/>
              <w:left w:val="nil"/>
              <w:bottom w:val="single" w:sz="4" w:space="0" w:color="auto"/>
              <w:right w:val="single" w:sz="4" w:space="0" w:color="auto"/>
            </w:tcBorders>
            <w:hideMark/>
          </w:tcPr>
          <w:p w14:paraId="524BED3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020" w:type="dxa"/>
            <w:tcBorders>
              <w:top w:val="nil"/>
              <w:left w:val="nil"/>
              <w:bottom w:val="single" w:sz="4" w:space="0" w:color="auto"/>
              <w:right w:val="single" w:sz="4" w:space="0" w:color="auto"/>
            </w:tcBorders>
            <w:noWrap/>
            <w:hideMark/>
          </w:tcPr>
          <w:p w14:paraId="45D91AD2" w14:textId="77777777" w:rsidR="008D5556" w:rsidRPr="008D5556" w:rsidRDefault="008D5556" w:rsidP="008D5556">
            <w:pPr>
              <w:rPr>
                <w:rFonts w:ascii="Calibri" w:hAnsi="Calibri"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34E6C614" w14:textId="77777777" w:rsidR="008D5556" w:rsidRPr="008D5556" w:rsidRDefault="008D5556" w:rsidP="008D5556">
            <w:pPr>
              <w:rPr>
                <w:rFonts w:ascii="Calibri" w:hAnsi="Calibri" w:cs="Calibri"/>
                <w:sz w:val="20"/>
                <w:szCs w:val="20"/>
                <w:lang w:val="en-US" w:eastAsia="en-US" w:bidi="ar-SA"/>
              </w:rPr>
            </w:pPr>
            <w:r w:rsidRPr="008D5556">
              <w:rPr>
                <w:rFonts w:ascii="Calibri" w:hAnsi="Calibri" w:cs="Calibri"/>
                <w:sz w:val="20"/>
                <w:szCs w:val="20"/>
                <w:lang w:val="en-US" w:eastAsia="en-US" w:bidi="ar-SA"/>
              </w:rPr>
              <w:t> </w:t>
            </w:r>
          </w:p>
        </w:tc>
      </w:tr>
      <w:tr w:rsidR="008D5556" w:rsidRPr="008D5556" w14:paraId="1402C439" w14:textId="77777777" w:rsidTr="008D5556">
        <w:trPr>
          <w:trHeight w:val="360"/>
        </w:trPr>
        <w:tc>
          <w:tcPr>
            <w:tcW w:w="1100" w:type="dxa"/>
            <w:tcBorders>
              <w:top w:val="nil"/>
              <w:left w:val="single" w:sz="4" w:space="0" w:color="auto"/>
              <w:bottom w:val="single" w:sz="4" w:space="0" w:color="auto"/>
              <w:right w:val="single" w:sz="4" w:space="0" w:color="auto"/>
            </w:tcBorders>
            <w:hideMark/>
          </w:tcPr>
          <w:p w14:paraId="6A96A8F0"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w:t>
            </w:r>
          </w:p>
        </w:tc>
        <w:tc>
          <w:tcPr>
            <w:tcW w:w="4400" w:type="dxa"/>
            <w:tcBorders>
              <w:top w:val="nil"/>
              <w:left w:val="nil"/>
              <w:bottom w:val="single" w:sz="4" w:space="0" w:color="auto"/>
              <w:right w:val="single" w:sz="4" w:space="0" w:color="auto"/>
            </w:tcBorders>
            <w:hideMark/>
          </w:tcPr>
          <w:p w14:paraId="30DBFD85" w14:textId="77777777" w:rsidR="008D5556" w:rsidRPr="008D5556" w:rsidRDefault="008D5556" w:rsidP="008D5556">
            <w:pPr>
              <w:rPr>
                <w:rFonts w:ascii="GHEA Grapalat" w:hAnsi="GHEA Grapalat" w:cs="Calibri"/>
                <w:sz w:val="20"/>
                <w:szCs w:val="20"/>
                <w:lang w:eastAsia="en-US" w:bidi="ar-SA"/>
              </w:rPr>
            </w:pPr>
            <w:r w:rsidRPr="008D5556">
              <w:rPr>
                <w:rFonts w:ascii="GHEA Grapalat" w:hAnsi="GHEA Grapalat" w:cs="Calibri"/>
                <w:sz w:val="20"/>
                <w:szCs w:val="20"/>
                <w:lang w:eastAsia="en-US" w:bidi="ar-SA"/>
              </w:rPr>
              <w:t xml:space="preserve">Обработка поверхности битумом 0.6л/1м2 </w:t>
            </w:r>
          </w:p>
        </w:tc>
        <w:tc>
          <w:tcPr>
            <w:tcW w:w="760" w:type="dxa"/>
            <w:tcBorders>
              <w:top w:val="nil"/>
              <w:left w:val="nil"/>
              <w:bottom w:val="single" w:sz="4" w:space="0" w:color="auto"/>
              <w:right w:val="single" w:sz="4" w:space="0" w:color="auto"/>
            </w:tcBorders>
            <w:hideMark/>
          </w:tcPr>
          <w:p w14:paraId="0299943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кв.м</w:t>
            </w:r>
          </w:p>
        </w:tc>
        <w:tc>
          <w:tcPr>
            <w:tcW w:w="840" w:type="dxa"/>
            <w:tcBorders>
              <w:top w:val="nil"/>
              <w:left w:val="nil"/>
              <w:bottom w:val="single" w:sz="4" w:space="0" w:color="auto"/>
              <w:right w:val="single" w:sz="4" w:space="0" w:color="auto"/>
            </w:tcBorders>
            <w:hideMark/>
          </w:tcPr>
          <w:p w14:paraId="58D88F1F"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24200</w:t>
            </w:r>
          </w:p>
        </w:tc>
        <w:tc>
          <w:tcPr>
            <w:tcW w:w="1020" w:type="dxa"/>
            <w:tcBorders>
              <w:top w:val="nil"/>
              <w:left w:val="nil"/>
              <w:bottom w:val="single" w:sz="4" w:space="0" w:color="auto"/>
              <w:right w:val="single" w:sz="4" w:space="0" w:color="auto"/>
            </w:tcBorders>
            <w:hideMark/>
          </w:tcPr>
          <w:p w14:paraId="06F7837E"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0.21</w:t>
            </w:r>
          </w:p>
        </w:tc>
        <w:tc>
          <w:tcPr>
            <w:tcW w:w="1540" w:type="dxa"/>
            <w:tcBorders>
              <w:top w:val="nil"/>
              <w:left w:val="nil"/>
              <w:bottom w:val="single" w:sz="4" w:space="0" w:color="auto"/>
              <w:right w:val="single" w:sz="4" w:space="0" w:color="auto"/>
            </w:tcBorders>
            <w:hideMark/>
          </w:tcPr>
          <w:p w14:paraId="607C1A1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5082.0</w:t>
            </w:r>
          </w:p>
        </w:tc>
      </w:tr>
      <w:tr w:rsidR="008D5556" w:rsidRPr="008D5556" w14:paraId="7BE75D99" w14:textId="77777777" w:rsidTr="008D5556">
        <w:trPr>
          <w:trHeight w:val="360"/>
        </w:trPr>
        <w:tc>
          <w:tcPr>
            <w:tcW w:w="1100" w:type="dxa"/>
            <w:tcBorders>
              <w:top w:val="nil"/>
              <w:left w:val="single" w:sz="4" w:space="0" w:color="auto"/>
              <w:bottom w:val="single" w:sz="4" w:space="0" w:color="auto"/>
              <w:right w:val="single" w:sz="4" w:space="0" w:color="auto"/>
            </w:tcBorders>
            <w:hideMark/>
          </w:tcPr>
          <w:p w14:paraId="492E7195"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w:t>
            </w:r>
          </w:p>
        </w:tc>
        <w:tc>
          <w:tcPr>
            <w:tcW w:w="4400" w:type="dxa"/>
            <w:tcBorders>
              <w:top w:val="nil"/>
              <w:left w:val="nil"/>
              <w:bottom w:val="single" w:sz="4" w:space="0" w:color="auto"/>
              <w:right w:val="single" w:sz="4" w:space="0" w:color="auto"/>
            </w:tcBorders>
            <w:hideMark/>
          </w:tcPr>
          <w:p w14:paraId="15C847C9" w14:textId="77777777" w:rsidR="008D5556" w:rsidRPr="008D5556" w:rsidRDefault="008D5556" w:rsidP="008D5556">
            <w:pPr>
              <w:rPr>
                <w:rFonts w:ascii="GHEA Grapalat" w:hAnsi="GHEA Grapalat" w:cs="Calibri"/>
                <w:sz w:val="20"/>
                <w:szCs w:val="20"/>
                <w:lang w:eastAsia="en-US" w:bidi="ar-SA"/>
              </w:rPr>
            </w:pPr>
            <w:r w:rsidRPr="008D5556">
              <w:rPr>
                <w:rFonts w:ascii="GHEA Grapalat" w:hAnsi="GHEA Grapalat" w:cs="Calibri"/>
                <w:sz w:val="20"/>
                <w:szCs w:val="20"/>
                <w:lang w:eastAsia="en-US" w:bidi="ar-SA"/>
              </w:rPr>
              <w:t xml:space="preserve">Выравнивающий слой мелк. а/бетоном  </w:t>
            </w:r>
            <w:r w:rsidRPr="008D5556">
              <w:rPr>
                <w:rFonts w:ascii="GHEA Grapalat" w:hAnsi="GHEA Grapalat" w:cs="Calibri"/>
                <w:sz w:val="20"/>
                <w:szCs w:val="20"/>
                <w:lang w:val="en-US" w:eastAsia="en-US" w:bidi="ar-SA"/>
              </w:rPr>
              <w:t>h</w:t>
            </w:r>
            <w:r w:rsidRPr="008D5556">
              <w:rPr>
                <w:rFonts w:ascii="GHEA Grapalat" w:hAnsi="GHEA Grapalat" w:cs="Calibri"/>
                <w:sz w:val="20"/>
                <w:szCs w:val="20"/>
                <w:lang w:eastAsia="en-US" w:bidi="ar-SA"/>
              </w:rPr>
              <w:t>ср.=4 см</w:t>
            </w:r>
          </w:p>
        </w:tc>
        <w:tc>
          <w:tcPr>
            <w:tcW w:w="760" w:type="dxa"/>
            <w:tcBorders>
              <w:top w:val="nil"/>
              <w:left w:val="nil"/>
              <w:bottom w:val="single" w:sz="4" w:space="0" w:color="auto"/>
              <w:right w:val="single" w:sz="4" w:space="0" w:color="auto"/>
            </w:tcBorders>
            <w:hideMark/>
          </w:tcPr>
          <w:p w14:paraId="3F7697A7"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кв.м</w:t>
            </w:r>
          </w:p>
        </w:tc>
        <w:tc>
          <w:tcPr>
            <w:tcW w:w="840" w:type="dxa"/>
            <w:tcBorders>
              <w:top w:val="nil"/>
              <w:left w:val="nil"/>
              <w:bottom w:val="single" w:sz="4" w:space="0" w:color="auto"/>
              <w:right w:val="single" w:sz="4" w:space="0" w:color="auto"/>
            </w:tcBorders>
            <w:hideMark/>
          </w:tcPr>
          <w:p w14:paraId="43A4ACE5"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24200</w:t>
            </w:r>
          </w:p>
        </w:tc>
        <w:tc>
          <w:tcPr>
            <w:tcW w:w="1020" w:type="dxa"/>
            <w:tcBorders>
              <w:top w:val="nil"/>
              <w:left w:val="nil"/>
              <w:bottom w:val="single" w:sz="4" w:space="0" w:color="auto"/>
              <w:right w:val="single" w:sz="4" w:space="0" w:color="auto"/>
            </w:tcBorders>
            <w:hideMark/>
          </w:tcPr>
          <w:p w14:paraId="1F89B51F"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4.12</w:t>
            </w:r>
          </w:p>
        </w:tc>
        <w:tc>
          <w:tcPr>
            <w:tcW w:w="1540" w:type="dxa"/>
            <w:tcBorders>
              <w:top w:val="nil"/>
              <w:left w:val="nil"/>
              <w:bottom w:val="single" w:sz="4" w:space="0" w:color="auto"/>
              <w:right w:val="single" w:sz="4" w:space="0" w:color="auto"/>
            </w:tcBorders>
            <w:hideMark/>
          </w:tcPr>
          <w:p w14:paraId="00F61745"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99704.0</w:t>
            </w:r>
          </w:p>
        </w:tc>
      </w:tr>
      <w:tr w:rsidR="008D5556" w:rsidRPr="008D5556" w14:paraId="746BC3CA" w14:textId="77777777" w:rsidTr="008D5556">
        <w:trPr>
          <w:trHeight w:val="270"/>
        </w:trPr>
        <w:tc>
          <w:tcPr>
            <w:tcW w:w="1100" w:type="dxa"/>
            <w:tcBorders>
              <w:top w:val="nil"/>
              <w:left w:val="single" w:sz="4" w:space="0" w:color="auto"/>
              <w:bottom w:val="single" w:sz="4" w:space="0" w:color="auto"/>
              <w:right w:val="single" w:sz="4" w:space="0" w:color="auto"/>
            </w:tcBorders>
            <w:hideMark/>
          </w:tcPr>
          <w:p w14:paraId="75FEA4E0"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3</w:t>
            </w:r>
          </w:p>
        </w:tc>
        <w:tc>
          <w:tcPr>
            <w:tcW w:w="4400" w:type="dxa"/>
            <w:tcBorders>
              <w:top w:val="nil"/>
              <w:left w:val="nil"/>
              <w:bottom w:val="single" w:sz="4" w:space="0" w:color="auto"/>
              <w:right w:val="single" w:sz="4" w:space="0" w:color="auto"/>
            </w:tcBorders>
            <w:hideMark/>
          </w:tcPr>
          <w:p w14:paraId="45081924" w14:textId="77777777" w:rsidR="008D5556" w:rsidRPr="008D5556" w:rsidRDefault="008D5556" w:rsidP="008D5556">
            <w:pPr>
              <w:rPr>
                <w:rFonts w:ascii="GHEA Grapalat" w:hAnsi="GHEA Grapalat" w:cs="Calibri"/>
                <w:sz w:val="20"/>
                <w:szCs w:val="20"/>
                <w:lang w:val="en-US" w:eastAsia="en-US" w:bidi="ar-SA"/>
              </w:rPr>
            </w:pPr>
            <w:r w:rsidRPr="008D5556">
              <w:rPr>
                <w:rFonts w:ascii="GHEA Grapalat" w:hAnsi="GHEA Grapalat" w:cs="Calibri"/>
                <w:sz w:val="20"/>
                <w:szCs w:val="20"/>
                <w:lang w:eastAsia="en-US" w:bidi="ar-SA"/>
              </w:rPr>
              <w:t xml:space="preserve">Укладка шебневой основы а/б толщ.  </w:t>
            </w:r>
            <w:r w:rsidRPr="008D5556">
              <w:rPr>
                <w:rFonts w:ascii="GHEA Grapalat" w:hAnsi="GHEA Grapalat" w:cs="Calibri"/>
                <w:sz w:val="20"/>
                <w:szCs w:val="20"/>
                <w:lang w:val="en-US" w:eastAsia="en-US" w:bidi="ar-SA"/>
              </w:rPr>
              <w:t>5-7 см</w:t>
            </w:r>
          </w:p>
        </w:tc>
        <w:tc>
          <w:tcPr>
            <w:tcW w:w="760" w:type="dxa"/>
            <w:tcBorders>
              <w:top w:val="nil"/>
              <w:left w:val="nil"/>
              <w:bottom w:val="single" w:sz="4" w:space="0" w:color="auto"/>
              <w:right w:val="single" w:sz="4" w:space="0" w:color="auto"/>
            </w:tcBorders>
            <w:hideMark/>
          </w:tcPr>
          <w:p w14:paraId="62B945FB"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куб.м</w:t>
            </w:r>
          </w:p>
        </w:tc>
        <w:tc>
          <w:tcPr>
            <w:tcW w:w="840" w:type="dxa"/>
            <w:tcBorders>
              <w:top w:val="nil"/>
              <w:left w:val="nil"/>
              <w:bottom w:val="single" w:sz="4" w:space="0" w:color="auto"/>
              <w:right w:val="single" w:sz="4" w:space="0" w:color="auto"/>
            </w:tcBorders>
            <w:hideMark/>
          </w:tcPr>
          <w:p w14:paraId="78BE8818"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150</w:t>
            </w:r>
          </w:p>
        </w:tc>
        <w:tc>
          <w:tcPr>
            <w:tcW w:w="1020" w:type="dxa"/>
            <w:tcBorders>
              <w:top w:val="nil"/>
              <w:left w:val="nil"/>
              <w:bottom w:val="single" w:sz="4" w:space="0" w:color="auto"/>
              <w:right w:val="single" w:sz="4" w:space="0" w:color="auto"/>
            </w:tcBorders>
            <w:hideMark/>
          </w:tcPr>
          <w:p w14:paraId="4077FFB9"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17.20</w:t>
            </w:r>
          </w:p>
        </w:tc>
        <w:tc>
          <w:tcPr>
            <w:tcW w:w="1540" w:type="dxa"/>
            <w:tcBorders>
              <w:top w:val="nil"/>
              <w:left w:val="nil"/>
              <w:bottom w:val="single" w:sz="4" w:space="0" w:color="auto"/>
              <w:right w:val="single" w:sz="4" w:space="0" w:color="auto"/>
            </w:tcBorders>
            <w:hideMark/>
          </w:tcPr>
          <w:p w14:paraId="569A318D"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2580.0</w:t>
            </w:r>
          </w:p>
        </w:tc>
      </w:tr>
      <w:tr w:rsidR="008D5556" w:rsidRPr="008D5556" w14:paraId="536D4902" w14:textId="77777777" w:rsidTr="008D5556">
        <w:trPr>
          <w:trHeight w:val="285"/>
        </w:trPr>
        <w:tc>
          <w:tcPr>
            <w:tcW w:w="1100" w:type="dxa"/>
            <w:tcBorders>
              <w:top w:val="nil"/>
              <w:left w:val="single" w:sz="4" w:space="0" w:color="auto"/>
              <w:bottom w:val="single" w:sz="4" w:space="0" w:color="auto"/>
              <w:right w:val="single" w:sz="4" w:space="0" w:color="auto"/>
            </w:tcBorders>
            <w:noWrap/>
            <w:hideMark/>
          </w:tcPr>
          <w:p w14:paraId="654306DB"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4400" w:type="dxa"/>
            <w:tcBorders>
              <w:top w:val="nil"/>
              <w:left w:val="nil"/>
              <w:bottom w:val="single" w:sz="4" w:space="0" w:color="auto"/>
              <w:right w:val="single" w:sz="4" w:space="0" w:color="auto"/>
            </w:tcBorders>
            <w:hideMark/>
          </w:tcPr>
          <w:p w14:paraId="576ADDBE"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2.ИТОГО/тыс. драм/</w:t>
            </w:r>
          </w:p>
        </w:tc>
        <w:tc>
          <w:tcPr>
            <w:tcW w:w="760" w:type="dxa"/>
            <w:tcBorders>
              <w:top w:val="nil"/>
              <w:left w:val="nil"/>
              <w:bottom w:val="single" w:sz="4" w:space="0" w:color="auto"/>
              <w:right w:val="single" w:sz="4" w:space="0" w:color="auto"/>
            </w:tcBorders>
            <w:hideMark/>
          </w:tcPr>
          <w:p w14:paraId="39C9A83A"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840" w:type="dxa"/>
            <w:tcBorders>
              <w:top w:val="nil"/>
              <w:left w:val="nil"/>
              <w:bottom w:val="single" w:sz="4" w:space="0" w:color="auto"/>
              <w:right w:val="single" w:sz="4" w:space="0" w:color="auto"/>
            </w:tcBorders>
            <w:hideMark/>
          </w:tcPr>
          <w:p w14:paraId="0847899F"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1020" w:type="dxa"/>
            <w:tcBorders>
              <w:top w:val="nil"/>
              <w:left w:val="nil"/>
              <w:bottom w:val="single" w:sz="4" w:space="0" w:color="auto"/>
              <w:right w:val="single" w:sz="4" w:space="0" w:color="auto"/>
            </w:tcBorders>
            <w:hideMark/>
          </w:tcPr>
          <w:p w14:paraId="3B77565A"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6C38A05F"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107366.0</w:t>
            </w:r>
          </w:p>
        </w:tc>
      </w:tr>
      <w:tr w:rsidR="008D5556" w:rsidRPr="008D5556" w14:paraId="025CB6F5" w14:textId="77777777" w:rsidTr="008D5556">
        <w:trPr>
          <w:trHeight w:val="285"/>
        </w:trPr>
        <w:tc>
          <w:tcPr>
            <w:tcW w:w="1100" w:type="dxa"/>
            <w:tcBorders>
              <w:top w:val="nil"/>
              <w:left w:val="single" w:sz="4" w:space="0" w:color="auto"/>
              <w:bottom w:val="single" w:sz="4" w:space="0" w:color="auto"/>
              <w:right w:val="single" w:sz="4" w:space="0" w:color="auto"/>
            </w:tcBorders>
            <w:hideMark/>
          </w:tcPr>
          <w:p w14:paraId="2296AC2B"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III</w:t>
            </w:r>
          </w:p>
        </w:tc>
        <w:tc>
          <w:tcPr>
            <w:tcW w:w="4400" w:type="dxa"/>
            <w:tcBorders>
              <w:top w:val="nil"/>
              <w:left w:val="nil"/>
              <w:bottom w:val="single" w:sz="4" w:space="0" w:color="auto"/>
              <w:right w:val="single" w:sz="4" w:space="0" w:color="auto"/>
            </w:tcBorders>
            <w:hideMark/>
          </w:tcPr>
          <w:p w14:paraId="0957AA51"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Колодцы 20шт.</w:t>
            </w:r>
          </w:p>
        </w:tc>
        <w:tc>
          <w:tcPr>
            <w:tcW w:w="760" w:type="dxa"/>
            <w:tcBorders>
              <w:top w:val="nil"/>
              <w:left w:val="nil"/>
              <w:bottom w:val="single" w:sz="4" w:space="0" w:color="auto"/>
              <w:right w:val="single" w:sz="4" w:space="0" w:color="auto"/>
            </w:tcBorders>
            <w:hideMark/>
          </w:tcPr>
          <w:p w14:paraId="032D9DDA"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840" w:type="dxa"/>
            <w:tcBorders>
              <w:top w:val="nil"/>
              <w:left w:val="nil"/>
              <w:bottom w:val="single" w:sz="4" w:space="0" w:color="auto"/>
              <w:right w:val="single" w:sz="4" w:space="0" w:color="auto"/>
            </w:tcBorders>
            <w:hideMark/>
          </w:tcPr>
          <w:p w14:paraId="080D5F0F"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020" w:type="dxa"/>
            <w:tcBorders>
              <w:top w:val="nil"/>
              <w:left w:val="nil"/>
              <w:bottom w:val="single" w:sz="4" w:space="0" w:color="auto"/>
              <w:right w:val="single" w:sz="4" w:space="0" w:color="auto"/>
            </w:tcBorders>
            <w:hideMark/>
          </w:tcPr>
          <w:p w14:paraId="04047209"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3997747D" w14:textId="77777777" w:rsidR="008D5556" w:rsidRPr="008D5556" w:rsidRDefault="008D5556" w:rsidP="008D5556">
            <w:pPr>
              <w:rPr>
                <w:rFonts w:ascii="Calibri" w:hAnsi="Calibri" w:cs="Calibri"/>
                <w:sz w:val="20"/>
                <w:szCs w:val="20"/>
                <w:lang w:val="en-US" w:eastAsia="en-US" w:bidi="ar-SA"/>
              </w:rPr>
            </w:pPr>
            <w:r w:rsidRPr="008D5556">
              <w:rPr>
                <w:rFonts w:ascii="Calibri" w:hAnsi="Calibri" w:cs="Calibri"/>
                <w:sz w:val="20"/>
                <w:szCs w:val="20"/>
                <w:lang w:val="en-US" w:eastAsia="en-US" w:bidi="ar-SA"/>
              </w:rPr>
              <w:t> </w:t>
            </w:r>
          </w:p>
        </w:tc>
      </w:tr>
      <w:tr w:rsidR="008D5556" w:rsidRPr="008D5556" w14:paraId="23873E64" w14:textId="77777777" w:rsidTr="008D5556">
        <w:trPr>
          <w:trHeight w:val="540"/>
        </w:trPr>
        <w:tc>
          <w:tcPr>
            <w:tcW w:w="1100" w:type="dxa"/>
            <w:tcBorders>
              <w:top w:val="nil"/>
              <w:left w:val="single" w:sz="4" w:space="0" w:color="auto"/>
              <w:bottom w:val="single" w:sz="4" w:space="0" w:color="auto"/>
              <w:right w:val="single" w:sz="4" w:space="0" w:color="auto"/>
            </w:tcBorders>
            <w:hideMark/>
          </w:tcPr>
          <w:p w14:paraId="39E395E4"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w:t>
            </w:r>
          </w:p>
        </w:tc>
        <w:tc>
          <w:tcPr>
            <w:tcW w:w="4400" w:type="dxa"/>
            <w:tcBorders>
              <w:top w:val="nil"/>
              <w:left w:val="nil"/>
              <w:bottom w:val="single" w:sz="4" w:space="0" w:color="auto"/>
              <w:right w:val="single" w:sz="4" w:space="0" w:color="auto"/>
            </w:tcBorders>
            <w:hideMark/>
          </w:tcPr>
          <w:p w14:paraId="6AFA3135" w14:textId="77777777" w:rsidR="008D5556" w:rsidRPr="008D5556" w:rsidRDefault="008D5556" w:rsidP="008D5556">
            <w:pPr>
              <w:rPr>
                <w:rFonts w:ascii="GHEA Grapalat" w:hAnsi="GHEA Grapalat" w:cs="Calibri"/>
                <w:sz w:val="20"/>
                <w:szCs w:val="20"/>
                <w:lang w:eastAsia="en-US" w:bidi="ar-SA"/>
              </w:rPr>
            </w:pPr>
            <w:r w:rsidRPr="008D5556">
              <w:rPr>
                <w:rFonts w:ascii="GHEA Grapalat" w:hAnsi="GHEA Grapalat" w:cs="Calibri"/>
                <w:sz w:val="20"/>
                <w:szCs w:val="20"/>
                <w:lang w:eastAsia="en-US" w:bidi="ar-SA"/>
              </w:rPr>
              <w:t>Выправка существующих ж/б плиток /демонтаж и монтаж/</w:t>
            </w:r>
          </w:p>
        </w:tc>
        <w:tc>
          <w:tcPr>
            <w:tcW w:w="760" w:type="dxa"/>
            <w:tcBorders>
              <w:top w:val="nil"/>
              <w:left w:val="nil"/>
              <w:bottom w:val="single" w:sz="4" w:space="0" w:color="auto"/>
              <w:right w:val="single" w:sz="4" w:space="0" w:color="auto"/>
            </w:tcBorders>
            <w:hideMark/>
          </w:tcPr>
          <w:p w14:paraId="1B3EA5E2"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шт</w:t>
            </w:r>
          </w:p>
        </w:tc>
        <w:tc>
          <w:tcPr>
            <w:tcW w:w="840" w:type="dxa"/>
            <w:tcBorders>
              <w:top w:val="nil"/>
              <w:left w:val="nil"/>
              <w:bottom w:val="single" w:sz="4" w:space="0" w:color="auto"/>
              <w:right w:val="single" w:sz="4" w:space="0" w:color="auto"/>
            </w:tcBorders>
            <w:hideMark/>
          </w:tcPr>
          <w:p w14:paraId="4D6E8AAB"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35</w:t>
            </w:r>
          </w:p>
        </w:tc>
        <w:tc>
          <w:tcPr>
            <w:tcW w:w="1020" w:type="dxa"/>
            <w:tcBorders>
              <w:top w:val="nil"/>
              <w:left w:val="nil"/>
              <w:bottom w:val="single" w:sz="4" w:space="0" w:color="auto"/>
              <w:right w:val="single" w:sz="4" w:space="0" w:color="auto"/>
            </w:tcBorders>
            <w:hideMark/>
          </w:tcPr>
          <w:p w14:paraId="24CAAB79"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30.00</w:t>
            </w:r>
          </w:p>
        </w:tc>
        <w:tc>
          <w:tcPr>
            <w:tcW w:w="1540" w:type="dxa"/>
            <w:tcBorders>
              <w:top w:val="nil"/>
              <w:left w:val="nil"/>
              <w:bottom w:val="single" w:sz="4" w:space="0" w:color="auto"/>
              <w:right w:val="single" w:sz="4" w:space="0" w:color="auto"/>
            </w:tcBorders>
            <w:hideMark/>
          </w:tcPr>
          <w:p w14:paraId="0E210346"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GHEA Grapalat" w:hAnsi="GHEA Grapalat" w:cs="Calibri"/>
                <w:sz w:val="20"/>
                <w:szCs w:val="20"/>
                <w:lang w:val="en-US" w:eastAsia="en-US" w:bidi="ar-SA"/>
              </w:rPr>
              <w:t>1050.0</w:t>
            </w:r>
          </w:p>
        </w:tc>
      </w:tr>
      <w:tr w:rsidR="008D5556" w:rsidRPr="008D5556" w14:paraId="6275C226" w14:textId="77777777" w:rsidTr="008D5556">
        <w:trPr>
          <w:trHeight w:val="285"/>
        </w:trPr>
        <w:tc>
          <w:tcPr>
            <w:tcW w:w="1100" w:type="dxa"/>
            <w:tcBorders>
              <w:top w:val="nil"/>
              <w:left w:val="single" w:sz="4" w:space="0" w:color="auto"/>
              <w:bottom w:val="single" w:sz="4" w:space="0" w:color="auto"/>
              <w:right w:val="single" w:sz="4" w:space="0" w:color="auto"/>
            </w:tcBorders>
            <w:noWrap/>
            <w:hideMark/>
          </w:tcPr>
          <w:p w14:paraId="16715161"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4400" w:type="dxa"/>
            <w:tcBorders>
              <w:top w:val="nil"/>
              <w:left w:val="nil"/>
              <w:bottom w:val="single" w:sz="4" w:space="0" w:color="auto"/>
              <w:right w:val="single" w:sz="4" w:space="0" w:color="auto"/>
            </w:tcBorders>
            <w:hideMark/>
          </w:tcPr>
          <w:p w14:paraId="144BC1EB"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3. ИТОГО/тыс. драм/</w:t>
            </w:r>
          </w:p>
        </w:tc>
        <w:tc>
          <w:tcPr>
            <w:tcW w:w="760" w:type="dxa"/>
            <w:tcBorders>
              <w:top w:val="nil"/>
              <w:left w:val="nil"/>
              <w:bottom w:val="single" w:sz="4" w:space="0" w:color="auto"/>
              <w:right w:val="single" w:sz="4" w:space="0" w:color="auto"/>
            </w:tcBorders>
            <w:hideMark/>
          </w:tcPr>
          <w:p w14:paraId="395B1961"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840" w:type="dxa"/>
            <w:tcBorders>
              <w:top w:val="nil"/>
              <w:left w:val="nil"/>
              <w:bottom w:val="single" w:sz="4" w:space="0" w:color="auto"/>
              <w:right w:val="single" w:sz="4" w:space="0" w:color="auto"/>
            </w:tcBorders>
            <w:hideMark/>
          </w:tcPr>
          <w:p w14:paraId="76E9833D" w14:textId="77777777" w:rsidR="008D5556" w:rsidRPr="008D5556" w:rsidRDefault="008D5556" w:rsidP="008D5556">
            <w:pPr>
              <w:rPr>
                <w:rFonts w:ascii="GHEA Grapalat" w:hAnsi="GHEA Grapalat" w:cs="Calibri"/>
                <w:b/>
                <w:bCs/>
                <w:sz w:val="20"/>
                <w:szCs w:val="20"/>
                <w:lang w:val="en-US" w:eastAsia="en-US" w:bidi="ar-SA"/>
              </w:rPr>
            </w:pPr>
            <w:r w:rsidRPr="008D5556">
              <w:rPr>
                <w:rFonts w:ascii="Calibri" w:hAnsi="Calibri" w:cs="Calibri"/>
                <w:b/>
                <w:bCs/>
                <w:sz w:val="20"/>
                <w:szCs w:val="20"/>
                <w:lang w:val="en-US" w:eastAsia="en-US" w:bidi="ar-SA"/>
              </w:rPr>
              <w:t> </w:t>
            </w:r>
          </w:p>
        </w:tc>
        <w:tc>
          <w:tcPr>
            <w:tcW w:w="1020" w:type="dxa"/>
            <w:tcBorders>
              <w:top w:val="nil"/>
              <w:left w:val="nil"/>
              <w:bottom w:val="single" w:sz="4" w:space="0" w:color="auto"/>
              <w:right w:val="single" w:sz="4" w:space="0" w:color="auto"/>
            </w:tcBorders>
            <w:hideMark/>
          </w:tcPr>
          <w:p w14:paraId="775CB5AA"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1540" w:type="dxa"/>
            <w:tcBorders>
              <w:top w:val="nil"/>
              <w:left w:val="nil"/>
              <w:bottom w:val="single" w:sz="4" w:space="0" w:color="auto"/>
              <w:right w:val="single" w:sz="4" w:space="0" w:color="auto"/>
            </w:tcBorders>
            <w:noWrap/>
            <w:hideMark/>
          </w:tcPr>
          <w:p w14:paraId="3AB23A5D"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1050.0</w:t>
            </w:r>
          </w:p>
        </w:tc>
      </w:tr>
      <w:tr w:rsidR="008D5556" w:rsidRPr="008D5556" w14:paraId="79D65190" w14:textId="77777777" w:rsidTr="008D5556">
        <w:trPr>
          <w:trHeight w:val="285"/>
        </w:trPr>
        <w:tc>
          <w:tcPr>
            <w:tcW w:w="1100" w:type="dxa"/>
            <w:tcBorders>
              <w:top w:val="nil"/>
              <w:left w:val="single" w:sz="4" w:space="0" w:color="auto"/>
              <w:bottom w:val="single" w:sz="4" w:space="0" w:color="auto"/>
              <w:right w:val="single" w:sz="4" w:space="0" w:color="auto"/>
            </w:tcBorders>
            <w:noWrap/>
            <w:hideMark/>
          </w:tcPr>
          <w:p w14:paraId="5AA606C4" w14:textId="77777777" w:rsidR="008D5556" w:rsidRPr="008D5556" w:rsidRDefault="008D5556" w:rsidP="008D5556">
            <w:pPr>
              <w:jc w:val="center"/>
              <w:rPr>
                <w:rFonts w:ascii="GHEA Grapalat" w:hAnsi="GHEA Grapalat" w:cs="Calibri"/>
                <w:sz w:val="20"/>
                <w:szCs w:val="20"/>
                <w:lang w:val="en-US" w:eastAsia="en-US" w:bidi="ar-SA"/>
              </w:rPr>
            </w:pPr>
            <w:r w:rsidRPr="008D5556">
              <w:rPr>
                <w:rFonts w:ascii="Calibri" w:hAnsi="Calibri" w:cs="Calibri"/>
                <w:sz w:val="20"/>
                <w:szCs w:val="20"/>
                <w:lang w:val="en-US" w:eastAsia="en-US" w:bidi="ar-SA"/>
              </w:rPr>
              <w:t> </w:t>
            </w:r>
          </w:p>
        </w:tc>
        <w:tc>
          <w:tcPr>
            <w:tcW w:w="4400" w:type="dxa"/>
            <w:tcBorders>
              <w:top w:val="nil"/>
              <w:left w:val="nil"/>
              <w:bottom w:val="single" w:sz="4" w:space="0" w:color="auto"/>
              <w:right w:val="single" w:sz="4" w:space="0" w:color="auto"/>
            </w:tcBorders>
            <w:hideMark/>
          </w:tcPr>
          <w:p w14:paraId="2E5E7AAD" w14:textId="77777777" w:rsidR="008D5556" w:rsidRPr="008D5556" w:rsidRDefault="008D5556" w:rsidP="008D5556">
            <w:pPr>
              <w:rPr>
                <w:rFonts w:ascii="GHEA Grapalat" w:hAnsi="GHEA Grapalat" w:cs="Calibri"/>
                <w:b/>
                <w:bCs/>
                <w:sz w:val="20"/>
                <w:szCs w:val="20"/>
                <w:lang w:eastAsia="en-US" w:bidi="ar-SA"/>
              </w:rPr>
            </w:pPr>
            <w:r w:rsidRPr="008D5556">
              <w:rPr>
                <w:rFonts w:ascii="GHEA Grapalat" w:hAnsi="GHEA Grapalat" w:cs="Calibri"/>
                <w:b/>
                <w:bCs/>
                <w:sz w:val="20"/>
                <w:szCs w:val="20"/>
                <w:lang w:eastAsia="en-US" w:bidi="ar-SA"/>
              </w:rPr>
              <w:t xml:space="preserve"> ИТОГО/тыс. драм/ без НДС</w:t>
            </w:r>
          </w:p>
        </w:tc>
        <w:tc>
          <w:tcPr>
            <w:tcW w:w="760" w:type="dxa"/>
            <w:tcBorders>
              <w:top w:val="nil"/>
              <w:left w:val="nil"/>
              <w:bottom w:val="single" w:sz="4" w:space="0" w:color="auto"/>
              <w:right w:val="single" w:sz="4" w:space="0" w:color="auto"/>
            </w:tcBorders>
            <w:hideMark/>
          </w:tcPr>
          <w:p w14:paraId="799500C8" w14:textId="590A50F7" w:rsidR="008D5556" w:rsidRPr="008D5556" w:rsidRDefault="008D5556" w:rsidP="008D5556">
            <w:pPr>
              <w:rPr>
                <w:rFonts w:ascii="GHEA Grapalat" w:hAnsi="GHEA Grapalat" w:cs="Calibri"/>
                <w:b/>
                <w:bCs/>
                <w:sz w:val="20"/>
                <w:szCs w:val="20"/>
                <w:lang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18304" behindDoc="0" locked="0" layoutInCell="1" allowOverlap="1" wp14:anchorId="27C4A33D" wp14:editId="6CD370FC">
                      <wp:simplePos x="0" y="0"/>
                      <wp:positionH relativeFrom="column">
                        <wp:posOffset>0</wp:posOffset>
                      </wp:positionH>
                      <wp:positionV relativeFrom="paragraph">
                        <wp:posOffset>0</wp:posOffset>
                      </wp:positionV>
                      <wp:extent cx="76200" cy="28575"/>
                      <wp:effectExtent l="19050" t="19050" r="19050" b="28575"/>
                      <wp:wrapNone/>
                      <wp:docPr id="3863" name="Text Box 9455">
                        <a:extLst xmlns:a="http://schemas.openxmlformats.org/drawingml/2006/main">
                          <a:ext uri="{FF2B5EF4-FFF2-40B4-BE49-F238E27FC236}">
                            <a16:creationId xmlns:a16="http://schemas.microsoft.com/office/drawing/2014/main" id="{00000000-0008-0000-0000-00001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13F3A8C5" id="_x0000_t202" coordsize="21600,21600" o:spt="202" path="m,l,21600r21600,l21600,xe">
                      <v:stroke joinstyle="miter"/>
                      <v:path gradientshapeok="t" o:connecttype="rect"/>
                    </v:shapetype>
                    <v:shape id="Text Box 9455" o:spid="_x0000_s1026" type="#_x0000_t202" style="position:absolute;margin-left:0;margin-top:0;width:6pt;height:2.25pt;z-index:2468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19328" behindDoc="0" locked="0" layoutInCell="1" allowOverlap="1" wp14:anchorId="3DB73047" wp14:editId="06A2599A">
                      <wp:simplePos x="0" y="0"/>
                      <wp:positionH relativeFrom="column">
                        <wp:posOffset>0</wp:posOffset>
                      </wp:positionH>
                      <wp:positionV relativeFrom="paragraph">
                        <wp:posOffset>0</wp:posOffset>
                      </wp:positionV>
                      <wp:extent cx="76200" cy="28575"/>
                      <wp:effectExtent l="19050" t="19050" r="19050" b="28575"/>
                      <wp:wrapNone/>
                      <wp:docPr id="3864" name="Text Box 9454">
                        <a:extLst xmlns:a="http://schemas.openxmlformats.org/drawingml/2006/main">
                          <a:ext uri="{FF2B5EF4-FFF2-40B4-BE49-F238E27FC236}">
                            <a16:creationId xmlns:a16="http://schemas.microsoft.com/office/drawing/2014/main" id="{00000000-0008-0000-0000-00001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05999" id="Text Box 9454" o:spid="_x0000_s1026" type="#_x0000_t202" style="position:absolute;margin-left:0;margin-top:0;width:6pt;height:2.25pt;z-index:2468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0352" behindDoc="0" locked="0" layoutInCell="1" allowOverlap="1" wp14:anchorId="37C3FAD2" wp14:editId="1D542BB5">
                      <wp:simplePos x="0" y="0"/>
                      <wp:positionH relativeFrom="column">
                        <wp:posOffset>0</wp:posOffset>
                      </wp:positionH>
                      <wp:positionV relativeFrom="paragraph">
                        <wp:posOffset>0</wp:posOffset>
                      </wp:positionV>
                      <wp:extent cx="76200" cy="28575"/>
                      <wp:effectExtent l="19050" t="19050" r="19050" b="28575"/>
                      <wp:wrapNone/>
                      <wp:docPr id="3865" name="Text Box 9453">
                        <a:extLst xmlns:a="http://schemas.openxmlformats.org/drawingml/2006/main">
                          <a:ext uri="{FF2B5EF4-FFF2-40B4-BE49-F238E27FC236}">
                            <a16:creationId xmlns:a16="http://schemas.microsoft.com/office/drawing/2014/main" id="{00000000-0008-0000-0000-00001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A488C" id="Text Box 9453" o:spid="_x0000_s1026" type="#_x0000_t202" style="position:absolute;margin-left:0;margin-top:0;width:6pt;height:2.25pt;z-index:2468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1376" behindDoc="0" locked="0" layoutInCell="1" allowOverlap="1" wp14:anchorId="747A1AC2" wp14:editId="411D9286">
                      <wp:simplePos x="0" y="0"/>
                      <wp:positionH relativeFrom="column">
                        <wp:posOffset>0</wp:posOffset>
                      </wp:positionH>
                      <wp:positionV relativeFrom="paragraph">
                        <wp:posOffset>0</wp:posOffset>
                      </wp:positionV>
                      <wp:extent cx="76200" cy="28575"/>
                      <wp:effectExtent l="19050" t="19050" r="19050" b="28575"/>
                      <wp:wrapNone/>
                      <wp:docPr id="3866" name="Text Box 9452">
                        <a:extLst xmlns:a="http://schemas.openxmlformats.org/drawingml/2006/main">
                          <a:ext uri="{FF2B5EF4-FFF2-40B4-BE49-F238E27FC236}">
                            <a16:creationId xmlns:a16="http://schemas.microsoft.com/office/drawing/2014/main" id="{00000000-0008-0000-0000-00001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E25A9" id="Text Box 9452" o:spid="_x0000_s1026" type="#_x0000_t202" style="position:absolute;margin-left:0;margin-top:0;width:6pt;height:2.25pt;z-index:2468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2400" behindDoc="0" locked="0" layoutInCell="1" allowOverlap="1" wp14:anchorId="0B6187D4" wp14:editId="268AFB5E">
                      <wp:simplePos x="0" y="0"/>
                      <wp:positionH relativeFrom="column">
                        <wp:posOffset>0</wp:posOffset>
                      </wp:positionH>
                      <wp:positionV relativeFrom="paragraph">
                        <wp:posOffset>0</wp:posOffset>
                      </wp:positionV>
                      <wp:extent cx="76200" cy="28575"/>
                      <wp:effectExtent l="19050" t="19050" r="19050" b="28575"/>
                      <wp:wrapNone/>
                      <wp:docPr id="3867" name="Text Box 9451">
                        <a:extLst xmlns:a="http://schemas.openxmlformats.org/drawingml/2006/main">
                          <a:ext uri="{FF2B5EF4-FFF2-40B4-BE49-F238E27FC236}">
                            <a16:creationId xmlns:a16="http://schemas.microsoft.com/office/drawing/2014/main" id="{00000000-0008-0000-0000-00001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63CCA" id="Text Box 9451" o:spid="_x0000_s1026" type="#_x0000_t202" style="position:absolute;margin-left:0;margin-top:0;width:6pt;height:2.25pt;z-index:2468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3424" behindDoc="0" locked="0" layoutInCell="1" allowOverlap="1" wp14:anchorId="37A49387" wp14:editId="3CDA1313">
                      <wp:simplePos x="0" y="0"/>
                      <wp:positionH relativeFrom="column">
                        <wp:posOffset>0</wp:posOffset>
                      </wp:positionH>
                      <wp:positionV relativeFrom="paragraph">
                        <wp:posOffset>0</wp:posOffset>
                      </wp:positionV>
                      <wp:extent cx="76200" cy="28575"/>
                      <wp:effectExtent l="19050" t="19050" r="19050" b="28575"/>
                      <wp:wrapNone/>
                      <wp:docPr id="3868" name="Text Box 9450">
                        <a:extLst xmlns:a="http://schemas.openxmlformats.org/drawingml/2006/main">
                          <a:ext uri="{FF2B5EF4-FFF2-40B4-BE49-F238E27FC236}">
                            <a16:creationId xmlns:a16="http://schemas.microsoft.com/office/drawing/2014/main" id="{00000000-0008-0000-0000-00001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3CDBD" id="Text Box 9450" o:spid="_x0000_s1026" type="#_x0000_t202" style="position:absolute;margin-left:0;margin-top:0;width:6pt;height:2.25pt;z-index:2468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4448" behindDoc="0" locked="0" layoutInCell="1" allowOverlap="1" wp14:anchorId="3FBC6EC5" wp14:editId="151A9626">
                      <wp:simplePos x="0" y="0"/>
                      <wp:positionH relativeFrom="column">
                        <wp:posOffset>0</wp:posOffset>
                      </wp:positionH>
                      <wp:positionV relativeFrom="paragraph">
                        <wp:posOffset>0</wp:posOffset>
                      </wp:positionV>
                      <wp:extent cx="76200" cy="28575"/>
                      <wp:effectExtent l="19050" t="19050" r="19050" b="28575"/>
                      <wp:wrapNone/>
                      <wp:docPr id="3869" name="Text Box 9449">
                        <a:extLst xmlns:a="http://schemas.openxmlformats.org/drawingml/2006/main">
                          <a:ext uri="{FF2B5EF4-FFF2-40B4-BE49-F238E27FC236}">
                            <a16:creationId xmlns:a16="http://schemas.microsoft.com/office/drawing/2014/main" id="{00000000-0008-0000-0000-00001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6E27F" id="Text Box 9449" o:spid="_x0000_s1026" type="#_x0000_t202" style="position:absolute;margin-left:0;margin-top:0;width:6pt;height:2.25pt;z-index:2468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5472" behindDoc="0" locked="0" layoutInCell="1" allowOverlap="1" wp14:anchorId="3AF25568" wp14:editId="37FEE5E7">
                      <wp:simplePos x="0" y="0"/>
                      <wp:positionH relativeFrom="column">
                        <wp:posOffset>0</wp:posOffset>
                      </wp:positionH>
                      <wp:positionV relativeFrom="paragraph">
                        <wp:posOffset>0</wp:posOffset>
                      </wp:positionV>
                      <wp:extent cx="76200" cy="28575"/>
                      <wp:effectExtent l="19050" t="19050" r="19050" b="28575"/>
                      <wp:wrapNone/>
                      <wp:docPr id="3870" name="Text Box 9448">
                        <a:extLst xmlns:a="http://schemas.openxmlformats.org/drawingml/2006/main">
                          <a:ext uri="{FF2B5EF4-FFF2-40B4-BE49-F238E27FC236}">
                            <a16:creationId xmlns:a16="http://schemas.microsoft.com/office/drawing/2014/main" id="{00000000-0008-0000-0000-00001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5A942" id="Text Box 9448" o:spid="_x0000_s1026" type="#_x0000_t202" style="position:absolute;margin-left:0;margin-top:0;width:6pt;height:2.25pt;z-index:2468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6496" behindDoc="0" locked="0" layoutInCell="1" allowOverlap="1" wp14:anchorId="7DC34873" wp14:editId="48C6AE4D">
                      <wp:simplePos x="0" y="0"/>
                      <wp:positionH relativeFrom="column">
                        <wp:posOffset>0</wp:posOffset>
                      </wp:positionH>
                      <wp:positionV relativeFrom="paragraph">
                        <wp:posOffset>0</wp:posOffset>
                      </wp:positionV>
                      <wp:extent cx="76200" cy="28575"/>
                      <wp:effectExtent l="19050" t="19050" r="19050" b="28575"/>
                      <wp:wrapNone/>
                      <wp:docPr id="3871" name="Text Box 9447">
                        <a:extLst xmlns:a="http://schemas.openxmlformats.org/drawingml/2006/main">
                          <a:ext uri="{FF2B5EF4-FFF2-40B4-BE49-F238E27FC236}">
                            <a16:creationId xmlns:a16="http://schemas.microsoft.com/office/drawing/2014/main" id="{00000000-0008-0000-0000-00001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59A0C" id="Text Box 9447" o:spid="_x0000_s1026" type="#_x0000_t202" style="position:absolute;margin-left:0;margin-top:0;width:6pt;height:2.25pt;z-index:2468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7520" behindDoc="0" locked="0" layoutInCell="1" allowOverlap="1" wp14:anchorId="47BF6388" wp14:editId="0919A295">
                      <wp:simplePos x="0" y="0"/>
                      <wp:positionH relativeFrom="column">
                        <wp:posOffset>0</wp:posOffset>
                      </wp:positionH>
                      <wp:positionV relativeFrom="paragraph">
                        <wp:posOffset>0</wp:posOffset>
                      </wp:positionV>
                      <wp:extent cx="76200" cy="28575"/>
                      <wp:effectExtent l="19050" t="19050" r="19050" b="28575"/>
                      <wp:wrapNone/>
                      <wp:docPr id="3872" name="Text Box 9446">
                        <a:extLst xmlns:a="http://schemas.openxmlformats.org/drawingml/2006/main">
                          <a:ext uri="{FF2B5EF4-FFF2-40B4-BE49-F238E27FC236}">
                            <a16:creationId xmlns:a16="http://schemas.microsoft.com/office/drawing/2014/main" id="{00000000-0008-0000-0000-00002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322B2" id="Text Box 9446" o:spid="_x0000_s1026" type="#_x0000_t202" style="position:absolute;margin-left:0;margin-top:0;width:6pt;height:2.25pt;z-index:2468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8544" behindDoc="0" locked="0" layoutInCell="1" allowOverlap="1" wp14:anchorId="145A26B6" wp14:editId="377EE31B">
                      <wp:simplePos x="0" y="0"/>
                      <wp:positionH relativeFrom="column">
                        <wp:posOffset>0</wp:posOffset>
                      </wp:positionH>
                      <wp:positionV relativeFrom="paragraph">
                        <wp:posOffset>0</wp:posOffset>
                      </wp:positionV>
                      <wp:extent cx="76200" cy="28575"/>
                      <wp:effectExtent l="19050" t="19050" r="19050" b="28575"/>
                      <wp:wrapNone/>
                      <wp:docPr id="3873" name="Text Box 9445">
                        <a:extLst xmlns:a="http://schemas.openxmlformats.org/drawingml/2006/main">
                          <a:ext uri="{FF2B5EF4-FFF2-40B4-BE49-F238E27FC236}">
                            <a16:creationId xmlns:a16="http://schemas.microsoft.com/office/drawing/2014/main" id="{00000000-0008-0000-0000-00002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EC150" id="Text Box 9445" o:spid="_x0000_s1026" type="#_x0000_t202" style="position:absolute;margin-left:0;margin-top:0;width:6pt;height:2.25pt;z-index:2468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29568" behindDoc="0" locked="0" layoutInCell="1" allowOverlap="1" wp14:anchorId="618BC079" wp14:editId="19DB4666">
                      <wp:simplePos x="0" y="0"/>
                      <wp:positionH relativeFrom="column">
                        <wp:posOffset>0</wp:posOffset>
                      </wp:positionH>
                      <wp:positionV relativeFrom="paragraph">
                        <wp:posOffset>0</wp:posOffset>
                      </wp:positionV>
                      <wp:extent cx="76200" cy="28575"/>
                      <wp:effectExtent l="19050" t="19050" r="19050" b="28575"/>
                      <wp:wrapNone/>
                      <wp:docPr id="3874" name="Text Box 9444">
                        <a:extLst xmlns:a="http://schemas.openxmlformats.org/drawingml/2006/main">
                          <a:ext uri="{FF2B5EF4-FFF2-40B4-BE49-F238E27FC236}">
                            <a16:creationId xmlns:a16="http://schemas.microsoft.com/office/drawing/2014/main" id="{00000000-0008-0000-0000-00002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BAB6E" id="Text Box 9444" o:spid="_x0000_s1026" type="#_x0000_t202" style="position:absolute;margin-left:0;margin-top:0;width:6pt;height:2.25pt;z-index:2468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2640" behindDoc="0" locked="0" layoutInCell="1" allowOverlap="1" wp14:anchorId="4963D02D" wp14:editId="0920AEA0">
                      <wp:simplePos x="0" y="0"/>
                      <wp:positionH relativeFrom="column">
                        <wp:posOffset>0</wp:posOffset>
                      </wp:positionH>
                      <wp:positionV relativeFrom="paragraph">
                        <wp:posOffset>0</wp:posOffset>
                      </wp:positionV>
                      <wp:extent cx="76200" cy="28575"/>
                      <wp:effectExtent l="19050" t="19050" r="19050" b="28575"/>
                      <wp:wrapNone/>
                      <wp:docPr id="3877" name="Text Box 9443">
                        <a:extLst xmlns:a="http://schemas.openxmlformats.org/drawingml/2006/main">
                          <a:ext uri="{FF2B5EF4-FFF2-40B4-BE49-F238E27FC236}">
                            <a16:creationId xmlns:a16="http://schemas.microsoft.com/office/drawing/2014/main" id="{00000000-0008-0000-0000-00002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3F764" id="Text Box 9443" o:spid="_x0000_s1026" type="#_x0000_t202" style="position:absolute;margin-left:0;margin-top:0;width:6pt;height:2.25pt;z-index:2468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3664" behindDoc="0" locked="0" layoutInCell="1" allowOverlap="1" wp14:anchorId="15362F9C" wp14:editId="45D7DFA1">
                      <wp:simplePos x="0" y="0"/>
                      <wp:positionH relativeFrom="column">
                        <wp:posOffset>0</wp:posOffset>
                      </wp:positionH>
                      <wp:positionV relativeFrom="paragraph">
                        <wp:posOffset>0</wp:posOffset>
                      </wp:positionV>
                      <wp:extent cx="76200" cy="28575"/>
                      <wp:effectExtent l="19050" t="19050" r="19050" b="28575"/>
                      <wp:wrapNone/>
                      <wp:docPr id="3878" name="Text Box 9442">
                        <a:extLst xmlns:a="http://schemas.openxmlformats.org/drawingml/2006/main">
                          <a:ext uri="{FF2B5EF4-FFF2-40B4-BE49-F238E27FC236}">
                            <a16:creationId xmlns:a16="http://schemas.microsoft.com/office/drawing/2014/main" id="{00000000-0008-0000-0000-00002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46722F" id="Text Box 9442" o:spid="_x0000_s1026" type="#_x0000_t202" style="position:absolute;margin-left:0;margin-top:0;width:6pt;height:2.25pt;z-index:2468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4688" behindDoc="0" locked="0" layoutInCell="1" allowOverlap="1" wp14:anchorId="5ACD1E4E" wp14:editId="05AB037A">
                      <wp:simplePos x="0" y="0"/>
                      <wp:positionH relativeFrom="column">
                        <wp:posOffset>0</wp:posOffset>
                      </wp:positionH>
                      <wp:positionV relativeFrom="paragraph">
                        <wp:posOffset>0</wp:posOffset>
                      </wp:positionV>
                      <wp:extent cx="76200" cy="28575"/>
                      <wp:effectExtent l="19050" t="19050" r="19050" b="28575"/>
                      <wp:wrapNone/>
                      <wp:docPr id="3879" name="Text Box 9441">
                        <a:extLst xmlns:a="http://schemas.openxmlformats.org/drawingml/2006/main">
                          <a:ext uri="{FF2B5EF4-FFF2-40B4-BE49-F238E27FC236}">
                            <a16:creationId xmlns:a16="http://schemas.microsoft.com/office/drawing/2014/main" id="{00000000-0008-0000-0000-00002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5C7AF" id="Text Box 9441" o:spid="_x0000_s1026" type="#_x0000_t202" style="position:absolute;margin-left:0;margin-top:0;width:6pt;height:2.25pt;z-index:2468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5712" behindDoc="0" locked="0" layoutInCell="1" allowOverlap="1" wp14:anchorId="0A107DBE" wp14:editId="0CB10696">
                      <wp:simplePos x="0" y="0"/>
                      <wp:positionH relativeFrom="column">
                        <wp:posOffset>0</wp:posOffset>
                      </wp:positionH>
                      <wp:positionV relativeFrom="paragraph">
                        <wp:posOffset>0</wp:posOffset>
                      </wp:positionV>
                      <wp:extent cx="76200" cy="28575"/>
                      <wp:effectExtent l="19050" t="19050" r="19050" b="28575"/>
                      <wp:wrapNone/>
                      <wp:docPr id="3880" name="Text Box 9440">
                        <a:extLst xmlns:a="http://schemas.openxmlformats.org/drawingml/2006/main">
                          <a:ext uri="{FF2B5EF4-FFF2-40B4-BE49-F238E27FC236}">
                            <a16:creationId xmlns:a16="http://schemas.microsoft.com/office/drawing/2014/main" id="{00000000-0008-0000-0000-00002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89162" id="Text Box 9440" o:spid="_x0000_s1026" type="#_x0000_t202" style="position:absolute;margin-left:0;margin-top:0;width:6pt;height:2.25pt;z-index:2468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6736" behindDoc="0" locked="0" layoutInCell="1" allowOverlap="1" wp14:anchorId="35B4889D" wp14:editId="7E5662DC">
                      <wp:simplePos x="0" y="0"/>
                      <wp:positionH relativeFrom="column">
                        <wp:posOffset>0</wp:posOffset>
                      </wp:positionH>
                      <wp:positionV relativeFrom="paragraph">
                        <wp:posOffset>0</wp:posOffset>
                      </wp:positionV>
                      <wp:extent cx="76200" cy="28575"/>
                      <wp:effectExtent l="19050" t="19050" r="19050" b="28575"/>
                      <wp:wrapNone/>
                      <wp:docPr id="3881" name="Text Box 9439">
                        <a:extLst xmlns:a="http://schemas.openxmlformats.org/drawingml/2006/main">
                          <a:ext uri="{FF2B5EF4-FFF2-40B4-BE49-F238E27FC236}">
                            <a16:creationId xmlns:a16="http://schemas.microsoft.com/office/drawing/2014/main" id="{00000000-0008-0000-0000-00002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54DAC" id="Text Box 9439" o:spid="_x0000_s1026" type="#_x0000_t202" style="position:absolute;margin-left:0;margin-top:0;width:6pt;height:2.25pt;z-index:2468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7760" behindDoc="0" locked="0" layoutInCell="1" allowOverlap="1" wp14:anchorId="69E9B76A" wp14:editId="531B7EDE">
                      <wp:simplePos x="0" y="0"/>
                      <wp:positionH relativeFrom="column">
                        <wp:posOffset>0</wp:posOffset>
                      </wp:positionH>
                      <wp:positionV relativeFrom="paragraph">
                        <wp:posOffset>0</wp:posOffset>
                      </wp:positionV>
                      <wp:extent cx="76200" cy="28575"/>
                      <wp:effectExtent l="19050" t="19050" r="19050" b="28575"/>
                      <wp:wrapNone/>
                      <wp:docPr id="3882" name="Text Box 9438">
                        <a:extLst xmlns:a="http://schemas.openxmlformats.org/drawingml/2006/main">
                          <a:ext uri="{FF2B5EF4-FFF2-40B4-BE49-F238E27FC236}">
                            <a16:creationId xmlns:a16="http://schemas.microsoft.com/office/drawing/2014/main" id="{00000000-0008-0000-0000-00002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C2562" id="Text Box 9438" o:spid="_x0000_s1026" type="#_x0000_t202" style="position:absolute;margin-left:0;margin-top:0;width:6pt;height:2.25pt;z-index:2468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8784" behindDoc="0" locked="0" layoutInCell="1" allowOverlap="1" wp14:anchorId="462E492E" wp14:editId="60DEE8AF">
                      <wp:simplePos x="0" y="0"/>
                      <wp:positionH relativeFrom="column">
                        <wp:posOffset>0</wp:posOffset>
                      </wp:positionH>
                      <wp:positionV relativeFrom="paragraph">
                        <wp:posOffset>0</wp:posOffset>
                      </wp:positionV>
                      <wp:extent cx="76200" cy="28575"/>
                      <wp:effectExtent l="19050" t="19050" r="19050" b="28575"/>
                      <wp:wrapNone/>
                      <wp:docPr id="3883" name="Text Box 9437">
                        <a:extLst xmlns:a="http://schemas.openxmlformats.org/drawingml/2006/main">
                          <a:ext uri="{FF2B5EF4-FFF2-40B4-BE49-F238E27FC236}">
                            <a16:creationId xmlns:a16="http://schemas.microsoft.com/office/drawing/2014/main" id="{00000000-0008-0000-0000-00002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0E8D9" id="Text Box 9437" o:spid="_x0000_s1026" type="#_x0000_t202" style="position:absolute;margin-left:0;margin-top:0;width:6pt;height:2.25pt;z-index:2468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39808" behindDoc="0" locked="0" layoutInCell="1" allowOverlap="1" wp14:anchorId="78BA4439" wp14:editId="629159D7">
                      <wp:simplePos x="0" y="0"/>
                      <wp:positionH relativeFrom="column">
                        <wp:posOffset>0</wp:posOffset>
                      </wp:positionH>
                      <wp:positionV relativeFrom="paragraph">
                        <wp:posOffset>0</wp:posOffset>
                      </wp:positionV>
                      <wp:extent cx="76200" cy="28575"/>
                      <wp:effectExtent l="19050" t="19050" r="19050" b="28575"/>
                      <wp:wrapNone/>
                      <wp:docPr id="3884" name="Text Box 9436">
                        <a:extLst xmlns:a="http://schemas.openxmlformats.org/drawingml/2006/main">
                          <a:ext uri="{FF2B5EF4-FFF2-40B4-BE49-F238E27FC236}">
                            <a16:creationId xmlns:a16="http://schemas.microsoft.com/office/drawing/2014/main" id="{00000000-0008-0000-0000-00002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F012F" id="Text Box 9436" o:spid="_x0000_s1026" type="#_x0000_t202" style="position:absolute;margin-left:0;margin-top:0;width:6pt;height:2.25pt;z-index:2468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0832" behindDoc="0" locked="0" layoutInCell="1" allowOverlap="1" wp14:anchorId="1CD828BC" wp14:editId="7D3065E4">
                      <wp:simplePos x="0" y="0"/>
                      <wp:positionH relativeFrom="column">
                        <wp:posOffset>0</wp:posOffset>
                      </wp:positionH>
                      <wp:positionV relativeFrom="paragraph">
                        <wp:posOffset>0</wp:posOffset>
                      </wp:positionV>
                      <wp:extent cx="76200" cy="28575"/>
                      <wp:effectExtent l="19050" t="19050" r="19050" b="28575"/>
                      <wp:wrapNone/>
                      <wp:docPr id="3885" name="Text Box 9435">
                        <a:extLst xmlns:a="http://schemas.openxmlformats.org/drawingml/2006/main">
                          <a:ext uri="{FF2B5EF4-FFF2-40B4-BE49-F238E27FC236}">
                            <a16:creationId xmlns:a16="http://schemas.microsoft.com/office/drawing/2014/main" id="{00000000-0008-0000-0000-00002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EED96" id="Text Box 9435" o:spid="_x0000_s1026" type="#_x0000_t202" style="position:absolute;margin-left:0;margin-top:0;width:6pt;height:2.25pt;z-index:2468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1856" behindDoc="0" locked="0" layoutInCell="1" allowOverlap="1" wp14:anchorId="2B9F68AC" wp14:editId="44C1E566">
                      <wp:simplePos x="0" y="0"/>
                      <wp:positionH relativeFrom="column">
                        <wp:posOffset>0</wp:posOffset>
                      </wp:positionH>
                      <wp:positionV relativeFrom="paragraph">
                        <wp:posOffset>0</wp:posOffset>
                      </wp:positionV>
                      <wp:extent cx="76200" cy="28575"/>
                      <wp:effectExtent l="19050" t="19050" r="19050" b="28575"/>
                      <wp:wrapNone/>
                      <wp:docPr id="3886" name="Text Box 9434">
                        <a:extLst xmlns:a="http://schemas.openxmlformats.org/drawingml/2006/main">
                          <a:ext uri="{FF2B5EF4-FFF2-40B4-BE49-F238E27FC236}">
                            <a16:creationId xmlns:a16="http://schemas.microsoft.com/office/drawing/2014/main" id="{00000000-0008-0000-0000-00002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F43C5" id="Text Box 9434" o:spid="_x0000_s1026" type="#_x0000_t202" style="position:absolute;margin-left:0;margin-top:0;width:6pt;height:2.25pt;z-index:2468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2880" behindDoc="0" locked="0" layoutInCell="1" allowOverlap="1" wp14:anchorId="1D7F670D" wp14:editId="5D8A4069">
                      <wp:simplePos x="0" y="0"/>
                      <wp:positionH relativeFrom="column">
                        <wp:posOffset>0</wp:posOffset>
                      </wp:positionH>
                      <wp:positionV relativeFrom="paragraph">
                        <wp:posOffset>0</wp:posOffset>
                      </wp:positionV>
                      <wp:extent cx="76200" cy="28575"/>
                      <wp:effectExtent l="19050" t="19050" r="19050" b="28575"/>
                      <wp:wrapNone/>
                      <wp:docPr id="3887" name="Text Box 9433">
                        <a:extLst xmlns:a="http://schemas.openxmlformats.org/drawingml/2006/main">
                          <a:ext uri="{FF2B5EF4-FFF2-40B4-BE49-F238E27FC236}">
                            <a16:creationId xmlns:a16="http://schemas.microsoft.com/office/drawing/2014/main" id="{00000000-0008-0000-0000-00002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7F36C4" id="Text Box 9433" o:spid="_x0000_s1026" type="#_x0000_t202" style="position:absolute;margin-left:0;margin-top:0;width:6pt;height:2.25pt;z-index:2468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3904" behindDoc="0" locked="0" layoutInCell="1" allowOverlap="1" wp14:anchorId="3BA12C06" wp14:editId="1BD5EB7E">
                      <wp:simplePos x="0" y="0"/>
                      <wp:positionH relativeFrom="column">
                        <wp:posOffset>0</wp:posOffset>
                      </wp:positionH>
                      <wp:positionV relativeFrom="paragraph">
                        <wp:posOffset>0</wp:posOffset>
                      </wp:positionV>
                      <wp:extent cx="76200" cy="28575"/>
                      <wp:effectExtent l="19050" t="19050" r="19050" b="28575"/>
                      <wp:wrapNone/>
                      <wp:docPr id="3888" name="Text Box 9432">
                        <a:extLst xmlns:a="http://schemas.openxmlformats.org/drawingml/2006/main">
                          <a:ext uri="{FF2B5EF4-FFF2-40B4-BE49-F238E27FC236}">
                            <a16:creationId xmlns:a16="http://schemas.microsoft.com/office/drawing/2014/main" id="{00000000-0008-0000-0000-00003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1B5B7" id="Text Box 9432" o:spid="_x0000_s1026" type="#_x0000_t202" style="position:absolute;margin-left:0;margin-top:0;width:6pt;height:2.25pt;z-index:2468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4928" behindDoc="0" locked="0" layoutInCell="1" allowOverlap="1" wp14:anchorId="3122B4E7" wp14:editId="78B7F119">
                      <wp:simplePos x="0" y="0"/>
                      <wp:positionH relativeFrom="column">
                        <wp:posOffset>0</wp:posOffset>
                      </wp:positionH>
                      <wp:positionV relativeFrom="paragraph">
                        <wp:posOffset>0</wp:posOffset>
                      </wp:positionV>
                      <wp:extent cx="76200" cy="28575"/>
                      <wp:effectExtent l="19050" t="19050" r="19050" b="28575"/>
                      <wp:wrapNone/>
                      <wp:docPr id="3889" name="Text Box 9431">
                        <a:extLst xmlns:a="http://schemas.openxmlformats.org/drawingml/2006/main">
                          <a:ext uri="{FF2B5EF4-FFF2-40B4-BE49-F238E27FC236}">
                            <a16:creationId xmlns:a16="http://schemas.microsoft.com/office/drawing/2014/main" id="{00000000-0008-0000-0000-00003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9B821C" id="Text Box 9431" o:spid="_x0000_s1026" type="#_x0000_t202" style="position:absolute;margin-left:0;margin-top:0;width:6pt;height:2.25pt;z-index:2468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5952" behindDoc="0" locked="0" layoutInCell="1" allowOverlap="1" wp14:anchorId="1B82C9C7" wp14:editId="43A9525B">
                      <wp:simplePos x="0" y="0"/>
                      <wp:positionH relativeFrom="column">
                        <wp:posOffset>0</wp:posOffset>
                      </wp:positionH>
                      <wp:positionV relativeFrom="paragraph">
                        <wp:posOffset>0</wp:posOffset>
                      </wp:positionV>
                      <wp:extent cx="76200" cy="28575"/>
                      <wp:effectExtent l="19050" t="19050" r="19050" b="28575"/>
                      <wp:wrapNone/>
                      <wp:docPr id="3890" name="Text Box 9430">
                        <a:extLst xmlns:a="http://schemas.openxmlformats.org/drawingml/2006/main">
                          <a:ext uri="{FF2B5EF4-FFF2-40B4-BE49-F238E27FC236}">
                            <a16:creationId xmlns:a16="http://schemas.microsoft.com/office/drawing/2014/main" id="{00000000-0008-0000-0000-00003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7B8F2" id="Text Box 9430" o:spid="_x0000_s1026" type="#_x0000_t202" style="position:absolute;margin-left:0;margin-top:0;width:6pt;height:2.25pt;z-index:2468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6976" behindDoc="0" locked="0" layoutInCell="1" allowOverlap="1" wp14:anchorId="03839231" wp14:editId="51C933B7">
                      <wp:simplePos x="0" y="0"/>
                      <wp:positionH relativeFrom="column">
                        <wp:posOffset>0</wp:posOffset>
                      </wp:positionH>
                      <wp:positionV relativeFrom="paragraph">
                        <wp:posOffset>0</wp:posOffset>
                      </wp:positionV>
                      <wp:extent cx="76200" cy="28575"/>
                      <wp:effectExtent l="19050" t="19050" r="19050" b="28575"/>
                      <wp:wrapNone/>
                      <wp:docPr id="3891" name="Text Box 9429">
                        <a:extLst xmlns:a="http://schemas.openxmlformats.org/drawingml/2006/main">
                          <a:ext uri="{FF2B5EF4-FFF2-40B4-BE49-F238E27FC236}">
                            <a16:creationId xmlns:a16="http://schemas.microsoft.com/office/drawing/2014/main" id="{00000000-0008-0000-0000-00003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38F68" id="Text Box 9429" o:spid="_x0000_s1026" type="#_x0000_t202" style="position:absolute;margin-left:0;margin-top:0;width:6pt;height:2.25pt;z-index:2468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8000" behindDoc="0" locked="0" layoutInCell="1" allowOverlap="1" wp14:anchorId="698C0C6F" wp14:editId="2ED1D856">
                      <wp:simplePos x="0" y="0"/>
                      <wp:positionH relativeFrom="column">
                        <wp:posOffset>0</wp:posOffset>
                      </wp:positionH>
                      <wp:positionV relativeFrom="paragraph">
                        <wp:posOffset>0</wp:posOffset>
                      </wp:positionV>
                      <wp:extent cx="76200" cy="28575"/>
                      <wp:effectExtent l="19050" t="19050" r="19050" b="28575"/>
                      <wp:wrapNone/>
                      <wp:docPr id="3892" name="Text Box 9428">
                        <a:extLst xmlns:a="http://schemas.openxmlformats.org/drawingml/2006/main">
                          <a:ext uri="{FF2B5EF4-FFF2-40B4-BE49-F238E27FC236}">
                            <a16:creationId xmlns:a16="http://schemas.microsoft.com/office/drawing/2014/main" id="{00000000-0008-0000-0000-00003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126D5" id="Text Box 9428" o:spid="_x0000_s1026" type="#_x0000_t202" style="position:absolute;margin-left:0;margin-top:0;width:6pt;height:2.25pt;z-index:2468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49024" behindDoc="0" locked="0" layoutInCell="1" allowOverlap="1" wp14:anchorId="3CC5E5BA" wp14:editId="43652173">
                      <wp:simplePos x="0" y="0"/>
                      <wp:positionH relativeFrom="column">
                        <wp:posOffset>0</wp:posOffset>
                      </wp:positionH>
                      <wp:positionV relativeFrom="paragraph">
                        <wp:posOffset>0</wp:posOffset>
                      </wp:positionV>
                      <wp:extent cx="76200" cy="28575"/>
                      <wp:effectExtent l="19050" t="19050" r="19050" b="28575"/>
                      <wp:wrapNone/>
                      <wp:docPr id="3893" name="Text Box 9427">
                        <a:extLst xmlns:a="http://schemas.openxmlformats.org/drawingml/2006/main">
                          <a:ext uri="{FF2B5EF4-FFF2-40B4-BE49-F238E27FC236}">
                            <a16:creationId xmlns:a16="http://schemas.microsoft.com/office/drawing/2014/main" id="{00000000-0008-0000-0000-00003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94DC9" id="Text Box 9427" o:spid="_x0000_s1026" type="#_x0000_t202" style="position:absolute;margin-left:0;margin-top:0;width:6pt;height:2.25pt;z-index:2468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50048" behindDoc="0" locked="0" layoutInCell="1" allowOverlap="1" wp14:anchorId="0F0ADD86" wp14:editId="19C11A30">
                      <wp:simplePos x="0" y="0"/>
                      <wp:positionH relativeFrom="column">
                        <wp:posOffset>0</wp:posOffset>
                      </wp:positionH>
                      <wp:positionV relativeFrom="paragraph">
                        <wp:posOffset>0</wp:posOffset>
                      </wp:positionV>
                      <wp:extent cx="76200" cy="28575"/>
                      <wp:effectExtent l="19050" t="19050" r="19050" b="28575"/>
                      <wp:wrapNone/>
                      <wp:docPr id="3894" name="Text Box 9426">
                        <a:extLst xmlns:a="http://schemas.openxmlformats.org/drawingml/2006/main">
                          <a:ext uri="{FF2B5EF4-FFF2-40B4-BE49-F238E27FC236}">
                            <a16:creationId xmlns:a16="http://schemas.microsoft.com/office/drawing/2014/main" id="{00000000-0008-0000-0000-00003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63AB6" id="Text Box 9426" o:spid="_x0000_s1026" type="#_x0000_t202" style="position:absolute;margin-left:0;margin-top:0;width:6pt;height:2.25pt;z-index:2468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51072" behindDoc="0" locked="0" layoutInCell="1" allowOverlap="1" wp14:anchorId="2EE12610" wp14:editId="20165C03">
                      <wp:simplePos x="0" y="0"/>
                      <wp:positionH relativeFrom="column">
                        <wp:posOffset>0</wp:posOffset>
                      </wp:positionH>
                      <wp:positionV relativeFrom="paragraph">
                        <wp:posOffset>0</wp:posOffset>
                      </wp:positionV>
                      <wp:extent cx="76200" cy="28575"/>
                      <wp:effectExtent l="19050" t="19050" r="19050" b="28575"/>
                      <wp:wrapNone/>
                      <wp:docPr id="3895" name="Text Box 9425">
                        <a:extLst xmlns:a="http://schemas.openxmlformats.org/drawingml/2006/main">
                          <a:ext uri="{FF2B5EF4-FFF2-40B4-BE49-F238E27FC236}">
                            <a16:creationId xmlns:a16="http://schemas.microsoft.com/office/drawing/2014/main" id="{00000000-0008-0000-0000-00003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758DD" id="Text Box 9425" o:spid="_x0000_s1026" type="#_x0000_t202" style="position:absolute;margin-left:0;margin-top:0;width:6pt;height:2.25pt;z-index:2468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52096" behindDoc="0" locked="0" layoutInCell="1" allowOverlap="1" wp14:anchorId="0E7DF920" wp14:editId="14D497E3">
                      <wp:simplePos x="0" y="0"/>
                      <wp:positionH relativeFrom="column">
                        <wp:posOffset>0</wp:posOffset>
                      </wp:positionH>
                      <wp:positionV relativeFrom="paragraph">
                        <wp:posOffset>0</wp:posOffset>
                      </wp:positionV>
                      <wp:extent cx="76200" cy="28575"/>
                      <wp:effectExtent l="19050" t="19050" r="19050" b="28575"/>
                      <wp:wrapNone/>
                      <wp:docPr id="3896" name="Text Box 9424">
                        <a:extLst xmlns:a="http://schemas.openxmlformats.org/drawingml/2006/main">
                          <a:ext uri="{FF2B5EF4-FFF2-40B4-BE49-F238E27FC236}">
                            <a16:creationId xmlns:a16="http://schemas.microsoft.com/office/drawing/2014/main" id="{00000000-0008-0000-0000-00003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12C65" id="Text Box 9424" o:spid="_x0000_s1026" type="#_x0000_t202" style="position:absolute;margin-left:0;margin-top:0;width:6pt;height:2.25pt;z-index:2468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53120" behindDoc="0" locked="0" layoutInCell="1" allowOverlap="1" wp14:anchorId="11CAF4C7" wp14:editId="3AD3AD2B">
                      <wp:simplePos x="0" y="0"/>
                      <wp:positionH relativeFrom="column">
                        <wp:posOffset>0</wp:posOffset>
                      </wp:positionH>
                      <wp:positionV relativeFrom="paragraph">
                        <wp:posOffset>0</wp:posOffset>
                      </wp:positionV>
                      <wp:extent cx="76200" cy="28575"/>
                      <wp:effectExtent l="19050" t="19050" r="19050" b="28575"/>
                      <wp:wrapNone/>
                      <wp:docPr id="3897" name="Text Box 9423">
                        <a:extLst xmlns:a="http://schemas.openxmlformats.org/drawingml/2006/main">
                          <a:ext uri="{FF2B5EF4-FFF2-40B4-BE49-F238E27FC236}">
                            <a16:creationId xmlns:a16="http://schemas.microsoft.com/office/drawing/2014/main" id="{00000000-0008-0000-0000-00003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1EC46" id="Text Box 9423" o:spid="_x0000_s1026" type="#_x0000_t202" style="position:absolute;margin-left:0;margin-top:0;width:6pt;height:2.25pt;z-index:2468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54144" behindDoc="0" locked="0" layoutInCell="1" allowOverlap="1" wp14:anchorId="321D39F4" wp14:editId="65A70BF5">
                      <wp:simplePos x="0" y="0"/>
                      <wp:positionH relativeFrom="column">
                        <wp:posOffset>0</wp:posOffset>
                      </wp:positionH>
                      <wp:positionV relativeFrom="paragraph">
                        <wp:posOffset>0</wp:posOffset>
                      </wp:positionV>
                      <wp:extent cx="76200" cy="28575"/>
                      <wp:effectExtent l="19050" t="19050" r="19050" b="28575"/>
                      <wp:wrapNone/>
                      <wp:docPr id="3898" name="Text Box 9422">
                        <a:extLst xmlns:a="http://schemas.openxmlformats.org/drawingml/2006/main">
                          <a:ext uri="{FF2B5EF4-FFF2-40B4-BE49-F238E27FC236}">
                            <a16:creationId xmlns:a16="http://schemas.microsoft.com/office/drawing/2014/main" id="{00000000-0008-0000-0000-00003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B48A3" id="Text Box 9422" o:spid="_x0000_s1026" type="#_x0000_t202" style="position:absolute;margin-left:0;margin-top:0;width:6pt;height:2.25pt;z-index:2468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3360" behindDoc="0" locked="0" layoutInCell="1" allowOverlap="1" wp14:anchorId="2645204E" wp14:editId="4CBDD69D">
                      <wp:simplePos x="0" y="0"/>
                      <wp:positionH relativeFrom="column">
                        <wp:posOffset>0</wp:posOffset>
                      </wp:positionH>
                      <wp:positionV relativeFrom="paragraph">
                        <wp:posOffset>0</wp:posOffset>
                      </wp:positionV>
                      <wp:extent cx="76200" cy="28575"/>
                      <wp:effectExtent l="19050" t="19050" r="19050" b="28575"/>
                      <wp:wrapNone/>
                      <wp:docPr id="3907" name="Text Box 9421">
                        <a:extLst xmlns:a="http://schemas.openxmlformats.org/drawingml/2006/main">
                          <a:ext uri="{FF2B5EF4-FFF2-40B4-BE49-F238E27FC236}">
                            <a16:creationId xmlns:a16="http://schemas.microsoft.com/office/drawing/2014/main" id="{00000000-0008-0000-0000-00004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65A98" id="Text Box 9421" o:spid="_x0000_s1026" type="#_x0000_t202" style="position:absolute;margin-left:0;margin-top:0;width:6pt;height:2.25pt;z-index:2468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4384" behindDoc="0" locked="0" layoutInCell="1" allowOverlap="1" wp14:anchorId="44F521EF" wp14:editId="29DF30A2">
                      <wp:simplePos x="0" y="0"/>
                      <wp:positionH relativeFrom="column">
                        <wp:posOffset>0</wp:posOffset>
                      </wp:positionH>
                      <wp:positionV relativeFrom="paragraph">
                        <wp:posOffset>0</wp:posOffset>
                      </wp:positionV>
                      <wp:extent cx="76200" cy="28575"/>
                      <wp:effectExtent l="19050" t="19050" r="19050" b="28575"/>
                      <wp:wrapNone/>
                      <wp:docPr id="3908" name="Text Box 9420">
                        <a:extLst xmlns:a="http://schemas.openxmlformats.org/drawingml/2006/main">
                          <a:ext uri="{FF2B5EF4-FFF2-40B4-BE49-F238E27FC236}">
                            <a16:creationId xmlns:a16="http://schemas.microsoft.com/office/drawing/2014/main" id="{00000000-0008-0000-0000-00004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08A11" id="Text Box 9420" o:spid="_x0000_s1026" type="#_x0000_t202" style="position:absolute;margin-left:0;margin-top:0;width:6pt;height:2.25pt;z-index:2468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5408" behindDoc="0" locked="0" layoutInCell="1" allowOverlap="1" wp14:anchorId="0B23A040" wp14:editId="72598A65">
                      <wp:simplePos x="0" y="0"/>
                      <wp:positionH relativeFrom="column">
                        <wp:posOffset>0</wp:posOffset>
                      </wp:positionH>
                      <wp:positionV relativeFrom="paragraph">
                        <wp:posOffset>0</wp:posOffset>
                      </wp:positionV>
                      <wp:extent cx="76200" cy="28575"/>
                      <wp:effectExtent l="19050" t="19050" r="19050" b="28575"/>
                      <wp:wrapNone/>
                      <wp:docPr id="3909" name="Text Box 9419">
                        <a:extLst xmlns:a="http://schemas.openxmlformats.org/drawingml/2006/main">
                          <a:ext uri="{FF2B5EF4-FFF2-40B4-BE49-F238E27FC236}">
                            <a16:creationId xmlns:a16="http://schemas.microsoft.com/office/drawing/2014/main" id="{00000000-0008-0000-0000-00004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95B0E" id="Text Box 9419" o:spid="_x0000_s1026" type="#_x0000_t202" style="position:absolute;margin-left:0;margin-top:0;width:6pt;height:2.25pt;z-index:2468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6432" behindDoc="0" locked="0" layoutInCell="1" allowOverlap="1" wp14:anchorId="70C7633B" wp14:editId="701F32D5">
                      <wp:simplePos x="0" y="0"/>
                      <wp:positionH relativeFrom="column">
                        <wp:posOffset>0</wp:posOffset>
                      </wp:positionH>
                      <wp:positionV relativeFrom="paragraph">
                        <wp:posOffset>0</wp:posOffset>
                      </wp:positionV>
                      <wp:extent cx="76200" cy="28575"/>
                      <wp:effectExtent l="19050" t="19050" r="19050" b="28575"/>
                      <wp:wrapNone/>
                      <wp:docPr id="3910" name="Text Box 9418">
                        <a:extLst xmlns:a="http://schemas.openxmlformats.org/drawingml/2006/main">
                          <a:ext uri="{FF2B5EF4-FFF2-40B4-BE49-F238E27FC236}">
                            <a16:creationId xmlns:a16="http://schemas.microsoft.com/office/drawing/2014/main" id="{00000000-0008-0000-0000-00004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E2F270" id="Text Box 9418" o:spid="_x0000_s1026" type="#_x0000_t202" style="position:absolute;margin-left:0;margin-top:0;width:6pt;height:2.25pt;z-index:2468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7456" behindDoc="0" locked="0" layoutInCell="1" allowOverlap="1" wp14:anchorId="2C36C02D" wp14:editId="77EE162D">
                      <wp:simplePos x="0" y="0"/>
                      <wp:positionH relativeFrom="column">
                        <wp:posOffset>0</wp:posOffset>
                      </wp:positionH>
                      <wp:positionV relativeFrom="paragraph">
                        <wp:posOffset>0</wp:posOffset>
                      </wp:positionV>
                      <wp:extent cx="76200" cy="28575"/>
                      <wp:effectExtent l="19050" t="19050" r="19050" b="28575"/>
                      <wp:wrapNone/>
                      <wp:docPr id="3911" name="Text Box 9417">
                        <a:extLst xmlns:a="http://schemas.openxmlformats.org/drawingml/2006/main">
                          <a:ext uri="{FF2B5EF4-FFF2-40B4-BE49-F238E27FC236}">
                            <a16:creationId xmlns:a16="http://schemas.microsoft.com/office/drawing/2014/main" id="{00000000-0008-0000-0000-00004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AEBDF" id="Text Box 9417" o:spid="_x0000_s1026" type="#_x0000_t202" style="position:absolute;margin-left:0;margin-top:0;width:6pt;height:2.25pt;z-index:2468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8480" behindDoc="0" locked="0" layoutInCell="1" allowOverlap="1" wp14:anchorId="4B774DFF" wp14:editId="03D5C5D8">
                      <wp:simplePos x="0" y="0"/>
                      <wp:positionH relativeFrom="column">
                        <wp:posOffset>0</wp:posOffset>
                      </wp:positionH>
                      <wp:positionV relativeFrom="paragraph">
                        <wp:posOffset>0</wp:posOffset>
                      </wp:positionV>
                      <wp:extent cx="76200" cy="28575"/>
                      <wp:effectExtent l="19050" t="19050" r="19050" b="28575"/>
                      <wp:wrapNone/>
                      <wp:docPr id="3912" name="Text Box 9416">
                        <a:extLst xmlns:a="http://schemas.openxmlformats.org/drawingml/2006/main">
                          <a:ext uri="{FF2B5EF4-FFF2-40B4-BE49-F238E27FC236}">
                            <a16:creationId xmlns:a16="http://schemas.microsoft.com/office/drawing/2014/main" id="{00000000-0008-0000-0000-00004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2FC7F" id="Text Box 9416" o:spid="_x0000_s1026" type="#_x0000_t202" style="position:absolute;margin-left:0;margin-top:0;width:6pt;height:2.25pt;z-index:2468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69504" behindDoc="0" locked="0" layoutInCell="1" allowOverlap="1" wp14:anchorId="3AF80CB3" wp14:editId="3B13AEEF">
                      <wp:simplePos x="0" y="0"/>
                      <wp:positionH relativeFrom="column">
                        <wp:posOffset>0</wp:posOffset>
                      </wp:positionH>
                      <wp:positionV relativeFrom="paragraph">
                        <wp:posOffset>0</wp:posOffset>
                      </wp:positionV>
                      <wp:extent cx="76200" cy="28575"/>
                      <wp:effectExtent l="19050" t="19050" r="19050" b="28575"/>
                      <wp:wrapNone/>
                      <wp:docPr id="3913" name="Text Box 9415">
                        <a:extLst xmlns:a="http://schemas.openxmlformats.org/drawingml/2006/main">
                          <a:ext uri="{FF2B5EF4-FFF2-40B4-BE49-F238E27FC236}">
                            <a16:creationId xmlns:a16="http://schemas.microsoft.com/office/drawing/2014/main" id="{00000000-0008-0000-0000-00004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DF7B0" id="Text Box 9415" o:spid="_x0000_s1026" type="#_x0000_t202" style="position:absolute;margin-left:0;margin-top:0;width:6pt;height:2.25pt;z-index:2468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0528" behindDoc="0" locked="0" layoutInCell="1" allowOverlap="1" wp14:anchorId="590BF96E" wp14:editId="7D2ADAE4">
                      <wp:simplePos x="0" y="0"/>
                      <wp:positionH relativeFrom="column">
                        <wp:posOffset>0</wp:posOffset>
                      </wp:positionH>
                      <wp:positionV relativeFrom="paragraph">
                        <wp:posOffset>0</wp:posOffset>
                      </wp:positionV>
                      <wp:extent cx="76200" cy="28575"/>
                      <wp:effectExtent l="19050" t="19050" r="19050" b="28575"/>
                      <wp:wrapNone/>
                      <wp:docPr id="3914" name="Text Box 9414">
                        <a:extLst xmlns:a="http://schemas.openxmlformats.org/drawingml/2006/main">
                          <a:ext uri="{FF2B5EF4-FFF2-40B4-BE49-F238E27FC236}">
                            <a16:creationId xmlns:a16="http://schemas.microsoft.com/office/drawing/2014/main" id="{00000000-0008-0000-0000-00004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235CBF" id="Text Box 9414" o:spid="_x0000_s1026" type="#_x0000_t202" style="position:absolute;margin-left:0;margin-top:0;width:6pt;height:2.25pt;z-index:2468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1552" behindDoc="0" locked="0" layoutInCell="1" allowOverlap="1" wp14:anchorId="3B6CD8F6" wp14:editId="701C5563">
                      <wp:simplePos x="0" y="0"/>
                      <wp:positionH relativeFrom="column">
                        <wp:posOffset>0</wp:posOffset>
                      </wp:positionH>
                      <wp:positionV relativeFrom="paragraph">
                        <wp:posOffset>0</wp:posOffset>
                      </wp:positionV>
                      <wp:extent cx="76200" cy="28575"/>
                      <wp:effectExtent l="19050" t="19050" r="19050" b="28575"/>
                      <wp:wrapNone/>
                      <wp:docPr id="3915" name="Text Box 9413">
                        <a:extLst xmlns:a="http://schemas.openxmlformats.org/drawingml/2006/main">
                          <a:ext uri="{FF2B5EF4-FFF2-40B4-BE49-F238E27FC236}">
                            <a16:creationId xmlns:a16="http://schemas.microsoft.com/office/drawing/2014/main" id="{00000000-0008-0000-0000-00004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D57CA" id="Text Box 9413" o:spid="_x0000_s1026" type="#_x0000_t202" style="position:absolute;margin-left:0;margin-top:0;width:6pt;height:2.25pt;z-index:2468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2576" behindDoc="0" locked="0" layoutInCell="1" allowOverlap="1" wp14:anchorId="59CC33B3" wp14:editId="0A049AD9">
                      <wp:simplePos x="0" y="0"/>
                      <wp:positionH relativeFrom="column">
                        <wp:posOffset>0</wp:posOffset>
                      </wp:positionH>
                      <wp:positionV relativeFrom="paragraph">
                        <wp:posOffset>0</wp:posOffset>
                      </wp:positionV>
                      <wp:extent cx="76200" cy="28575"/>
                      <wp:effectExtent l="19050" t="19050" r="19050" b="28575"/>
                      <wp:wrapNone/>
                      <wp:docPr id="3916" name="Text Box 9412">
                        <a:extLst xmlns:a="http://schemas.openxmlformats.org/drawingml/2006/main">
                          <a:ext uri="{FF2B5EF4-FFF2-40B4-BE49-F238E27FC236}">
                            <a16:creationId xmlns:a16="http://schemas.microsoft.com/office/drawing/2014/main" id="{00000000-0008-0000-0000-00004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D114F1" id="Text Box 9412" o:spid="_x0000_s1026" type="#_x0000_t202" style="position:absolute;margin-left:0;margin-top:0;width:6pt;height:2.25pt;z-index:2468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3600" behindDoc="0" locked="0" layoutInCell="1" allowOverlap="1" wp14:anchorId="09E84E2B" wp14:editId="6DB52F40">
                      <wp:simplePos x="0" y="0"/>
                      <wp:positionH relativeFrom="column">
                        <wp:posOffset>0</wp:posOffset>
                      </wp:positionH>
                      <wp:positionV relativeFrom="paragraph">
                        <wp:posOffset>0</wp:posOffset>
                      </wp:positionV>
                      <wp:extent cx="76200" cy="28575"/>
                      <wp:effectExtent l="19050" t="19050" r="19050" b="28575"/>
                      <wp:wrapNone/>
                      <wp:docPr id="3917" name="Text Box 9411">
                        <a:extLst xmlns:a="http://schemas.openxmlformats.org/drawingml/2006/main">
                          <a:ext uri="{FF2B5EF4-FFF2-40B4-BE49-F238E27FC236}">
                            <a16:creationId xmlns:a16="http://schemas.microsoft.com/office/drawing/2014/main" id="{00000000-0008-0000-0000-00004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96AB7" id="Text Box 9411" o:spid="_x0000_s1026" type="#_x0000_t202" style="position:absolute;margin-left:0;margin-top:0;width:6pt;height:2.25pt;z-index:2468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4624" behindDoc="0" locked="0" layoutInCell="1" allowOverlap="1" wp14:anchorId="300B8FEE" wp14:editId="5AE2A1D6">
                      <wp:simplePos x="0" y="0"/>
                      <wp:positionH relativeFrom="column">
                        <wp:posOffset>0</wp:posOffset>
                      </wp:positionH>
                      <wp:positionV relativeFrom="paragraph">
                        <wp:posOffset>0</wp:posOffset>
                      </wp:positionV>
                      <wp:extent cx="76200" cy="28575"/>
                      <wp:effectExtent l="19050" t="19050" r="19050" b="28575"/>
                      <wp:wrapNone/>
                      <wp:docPr id="3918" name="Text Box 9410">
                        <a:extLst xmlns:a="http://schemas.openxmlformats.org/drawingml/2006/main">
                          <a:ext uri="{FF2B5EF4-FFF2-40B4-BE49-F238E27FC236}">
                            <a16:creationId xmlns:a16="http://schemas.microsoft.com/office/drawing/2014/main" id="{00000000-0008-0000-0000-00004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B3964" id="Text Box 9410" o:spid="_x0000_s1026" type="#_x0000_t202" style="position:absolute;margin-left:0;margin-top:0;width:6pt;height:2.25pt;z-index:2468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5648" behindDoc="0" locked="0" layoutInCell="1" allowOverlap="1" wp14:anchorId="469D5BCD" wp14:editId="436764AF">
                      <wp:simplePos x="0" y="0"/>
                      <wp:positionH relativeFrom="column">
                        <wp:posOffset>0</wp:posOffset>
                      </wp:positionH>
                      <wp:positionV relativeFrom="paragraph">
                        <wp:posOffset>0</wp:posOffset>
                      </wp:positionV>
                      <wp:extent cx="76200" cy="28575"/>
                      <wp:effectExtent l="19050" t="19050" r="19050" b="28575"/>
                      <wp:wrapNone/>
                      <wp:docPr id="3919" name="Text Box 9409">
                        <a:extLst xmlns:a="http://schemas.openxmlformats.org/drawingml/2006/main">
                          <a:ext uri="{FF2B5EF4-FFF2-40B4-BE49-F238E27FC236}">
                            <a16:creationId xmlns:a16="http://schemas.microsoft.com/office/drawing/2014/main" id="{00000000-0008-0000-0000-00004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C7DF4D" id="Text Box 9409" o:spid="_x0000_s1026" type="#_x0000_t202" style="position:absolute;margin-left:0;margin-top:0;width:6pt;height:2.25pt;z-index:2468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8720" behindDoc="0" locked="0" layoutInCell="1" allowOverlap="1" wp14:anchorId="1DD7A61C" wp14:editId="7435640A">
                      <wp:simplePos x="0" y="0"/>
                      <wp:positionH relativeFrom="column">
                        <wp:posOffset>0</wp:posOffset>
                      </wp:positionH>
                      <wp:positionV relativeFrom="paragraph">
                        <wp:posOffset>0</wp:posOffset>
                      </wp:positionV>
                      <wp:extent cx="76200" cy="28575"/>
                      <wp:effectExtent l="19050" t="19050" r="19050" b="28575"/>
                      <wp:wrapNone/>
                      <wp:docPr id="3922" name="Text Box 9408">
                        <a:extLst xmlns:a="http://schemas.openxmlformats.org/drawingml/2006/main">
                          <a:ext uri="{FF2B5EF4-FFF2-40B4-BE49-F238E27FC236}">
                            <a16:creationId xmlns:a16="http://schemas.microsoft.com/office/drawing/2014/main" id="{00000000-0008-0000-0000-00005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13289" id="Text Box 9408" o:spid="_x0000_s1026" type="#_x0000_t202" style="position:absolute;margin-left:0;margin-top:0;width:6pt;height:2.25pt;z-index:2468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79744" behindDoc="0" locked="0" layoutInCell="1" allowOverlap="1" wp14:anchorId="750C4374" wp14:editId="3F4BC407">
                      <wp:simplePos x="0" y="0"/>
                      <wp:positionH relativeFrom="column">
                        <wp:posOffset>0</wp:posOffset>
                      </wp:positionH>
                      <wp:positionV relativeFrom="paragraph">
                        <wp:posOffset>0</wp:posOffset>
                      </wp:positionV>
                      <wp:extent cx="76200" cy="28575"/>
                      <wp:effectExtent l="19050" t="19050" r="19050" b="28575"/>
                      <wp:wrapNone/>
                      <wp:docPr id="3923" name="Text Box 9407">
                        <a:extLst xmlns:a="http://schemas.openxmlformats.org/drawingml/2006/main">
                          <a:ext uri="{FF2B5EF4-FFF2-40B4-BE49-F238E27FC236}">
                            <a16:creationId xmlns:a16="http://schemas.microsoft.com/office/drawing/2014/main" id="{00000000-0008-0000-0000-00005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15E8E" id="Text Box 9407" o:spid="_x0000_s1026" type="#_x0000_t202" style="position:absolute;margin-left:0;margin-top:0;width:6pt;height:2.25pt;z-index:2468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0768" behindDoc="0" locked="0" layoutInCell="1" allowOverlap="1" wp14:anchorId="7284BDB0" wp14:editId="58AC05B3">
                      <wp:simplePos x="0" y="0"/>
                      <wp:positionH relativeFrom="column">
                        <wp:posOffset>0</wp:posOffset>
                      </wp:positionH>
                      <wp:positionV relativeFrom="paragraph">
                        <wp:posOffset>0</wp:posOffset>
                      </wp:positionV>
                      <wp:extent cx="76200" cy="28575"/>
                      <wp:effectExtent l="19050" t="19050" r="19050" b="28575"/>
                      <wp:wrapNone/>
                      <wp:docPr id="3924" name="Text Box 9406">
                        <a:extLst xmlns:a="http://schemas.openxmlformats.org/drawingml/2006/main">
                          <a:ext uri="{FF2B5EF4-FFF2-40B4-BE49-F238E27FC236}">
                            <a16:creationId xmlns:a16="http://schemas.microsoft.com/office/drawing/2014/main" id="{00000000-0008-0000-0000-00005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5DB66" id="Text Box 9406" o:spid="_x0000_s1026" type="#_x0000_t202" style="position:absolute;margin-left:0;margin-top:0;width:6pt;height:2.25pt;z-index:2468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1792" behindDoc="0" locked="0" layoutInCell="1" allowOverlap="1" wp14:anchorId="696DEF36" wp14:editId="5A6396F7">
                      <wp:simplePos x="0" y="0"/>
                      <wp:positionH relativeFrom="column">
                        <wp:posOffset>0</wp:posOffset>
                      </wp:positionH>
                      <wp:positionV relativeFrom="paragraph">
                        <wp:posOffset>0</wp:posOffset>
                      </wp:positionV>
                      <wp:extent cx="76200" cy="28575"/>
                      <wp:effectExtent l="19050" t="19050" r="19050" b="28575"/>
                      <wp:wrapNone/>
                      <wp:docPr id="3925" name="Text Box 9405">
                        <a:extLst xmlns:a="http://schemas.openxmlformats.org/drawingml/2006/main">
                          <a:ext uri="{FF2B5EF4-FFF2-40B4-BE49-F238E27FC236}">
                            <a16:creationId xmlns:a16="http://schemas.microsoft.com/office/drawing/2014/main" id="{00000000-0008-0000-0000-00005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99EE7" id="Text Box 9405" o:spid="_x0000_s1026" type="#_x0000_t202" style="position:absolute;margin-left:0;margin-top:0;width:6pt;height:2.25pt;z-index:2468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2816" behindDoc="0" locked="0" layoutInCell="1" allowOverlap="1" wp14:anchorId="397EE893" wp14:editId="39A373FF">
                      <wp:simplePos x="0" y="0"/>
                      <wp:positionH relativeFrom="column">
                        <wp:posOffset>0</wp:posOffset>
                      </wp:positionH>
                      <wp:positionV relativeFrom="paragraph">
                        <wp:posOffset>0</wp:posOffset>
                      </wp:positionV>
                      <wp:extent cx="76200" cy="28575"/>
                      <wp:effectExtent l="19050" t="19050" r="19050" b="28575"/>
                      <wp:wrapNone/>
                      <wp:docPr id="3926" name="Text Box 9404">
                        <a:extLst xmlns:a="http://schemas.openxmlformats.org/drawingml/2006/main">
                          <a:ext uri="{FF2B5EF4-FFF2-40B4-BE49-F238E27FC236}">
                            <a16:creationId xmlns:a16="http://schemas.microsoft.com/office/drawing/2014/main" id="{00000000-0008-0000-0000-00005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1D131" id="Text Box 9404" o:spid="_x0000_s1026" type="#_x0000_t202" style="position:absolute;margin-left:0;margin-top:0;width:6pt;height:2.25pt;z-index:2468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3840" behindDoc="0" locked="0" layoutInCell="1" allowOverlap="1" wp14:anchorId="54AD0FD7" wp14:editId="4EA5D78D">
                      <wp:simplePos x="0" y="0"/>
                      <wp:positionH relativeFrom="column">
                        <wp:posOffset>0</wp:posOffset>
                      </wp:positionH>
                      <wp:positionV relativeFrom="paragraph">
                        <wp:posOffset>0</wp:posOffset>
                      </wp:positionV>
                      <wp:extent cx="76200" cy="28575"/>
                      <wp:effectExtent l="19050" t="19050" r="19050" b="28575"/>
                      <wp:wrapNone/>
                      <wp:docPr id="3927" name="Text Box 9403">
                        <a:extLst xmlns:a="http://schemas.openxmlformats.org/drawingml/2006/main">
                          <a:ext uri="{FF2B5EF4-FFF2-40B4-BE49-F238E27FC236}">
                            <a16:creationId xmlns:a16="http://schemas.microsoft.com/office/drawing/2014/main" id="{00000000-0008-0000-0000-00005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87CF2" id="Text Box 9403" o:spid="_x0000_s1026" type="#_x0000_t202" style="position:absolute;margin-left:0;margin-top:0;width:6pt;height:2.25pt;z-index:2468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4864" behindDoc="0" locked="0" layoutInCell="1" allowOverlap="1" wp14:anchorId="0E458D0A" wp14:editId="4B4B14DD">
                      <wp:simplePos x="0" y="0"/>
                      <wp:positionH relativeFrom="column">
                        <wp:posOffset>0</wp:posOffset>
                      </wp:positionH>
                      <wp:positionV relativeFrom="paragraph">
                        <wp:posOffset>0</wp:posOffset>
                      </wp:positionV>
                      <wp:extent cx="76200" cy="28575"/>
                      <wp:effectExtent l="19050" t="19050" r="19050" b="28575"/>
                      <wp:wrapNone/>
                      <wp:docPr id="3928" name="Text Box 9402">
                        <a:extLst xmlns:a="http://schemas.openxmlformats.org/drawingml/2006/main">
                          <a:ext uri="{FF2B5EF4-FFF2-40B4-BE49-F238E27FC236}">
                            <a16:creationId xmlns:a16="http://schemas.microsoft.com/office/drawing/2014/main" id="{00000000-0008-0000-0000-00005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BF634" id="Text Box 9402" o:spid="_x0000_s1026" type="#_x0000_t202" style="position:absolute;margin-left:0;margin-top:0;width:6pt;height:2.25pt;z-index:2468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5888" behindDoc="0" locked="0" layoutInCell="1" allowOverlap="1" wp14:anchorId="1D407B9F" wp14:editId="1A6C378E">
                      <wp:simplePos x="0" y="0"/>
                      <wp:positionH relativeFrom="column">
                        <wp:posOffset>0</wp:posOffset>
                      </wp:positionH>
                      <wp:positionV relativeFrom="paragraph">
                        <wp:posOffset>0</wp:posOffset>
                      </wp:positionV>
                      <wp:extent cx="76200" cy="28575"/>
                      <wp:effectExtent l="19050" t="19050" r="19050" b="28575"/>
                      <wp:wrapNone/>
                      <wp:docPr id="3929" name="Text Box 9401">
                        <a:extLst xmlns:a="http://schemas.openxmlformats.org/drawingml/2006/main">
                          <a:ext uri="{FF2B5EF4-FFF2-40B4-BE49-F238E27FC236}">
                            <a16:creationId xmlns:a16="http://schemas.microsoft.com/office/drawing/2014/main" id="{00000000-0008-0000-0000-00005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1FD3B" id="Text Box 9401" o:spid="_x0000_s1026" type="#_x0000_t202" style="position:absolute;margin-left:0;margin-top:0;width:6pt;height:2.25pt;z-index:2468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6912" behindDoc="0" locked="0" layoutInCell="1" allowOverlap="1" wp14:anchorId="4DD34513" wp14:editId="449C1130">
                      <wp:simplePos x="0" y="0"/>
                      <wp:positionH relativeFrom="column">
                        <wp:posOffset>0</wp:posOffset>
                      </wp:positionH>
                      <wp:positionV relativeFrom="paragraph">
                        <wp:posOffset>0</wp:posOffset>
                      </wp:positionV>
                      <wp:extent cx="76200" cy="28575"/>
                      <wp:effectExtent l="19050" t="19050" r="19050" b="28575"/>
                      <wp:wrapNone/>
                      <wp:docPr id="3930" name="Text Box 9400">
                        <a:extLst xmlns:a="http://schemas.openxmlformats.org/drawingml/2006/main">
                          <a:ext uri="{FF2B5EF4-FFF2-40B4-BE49-F238E27FC236}">
                            <a16:creationId xmlns:a16="http://schemas.microsoft.com/office/drawing/2014/main" id="{00000000-0008-0000-0000-00005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6A7A7" id="Text Box 9400" o:spid="_x0000_s1026" type="#_x0000_t202" style="position:absolute;margin-left:0;margin-top:0;width:6pt;height:2.25pt;z-index:2468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7936" behindDoc="0" locked="0" layoutInCell="1" allowOverlap="1" wp14:anchorId="3D0DBA3A" wp14:editId="324C26AB">
                      <wp:simplePos x="0" y="0"/>
                      <wp:positionH relativeFrom="column">
                        <wp:posOffset>0</wp:posOffset>
                      </wp:positionH>
                      <wp:positionV relativeFrom="paragraph">
                        <wp:posOffset>0</wp:posOffset>
                      </wp:positionV>
                      <wp:extent cx="76200" cy="28575"/>
                      <wp:effectExtent l="19050" t="19050" r="19050" b="28575"/>
                      <wp:wrapNone/>
                      <wp:docPr id="3931" name="Text Box 9399">
                        <a:extLst xmlns:a="http://schemas.openxmlformats.org/drawingml/2006/main">
                          <a:ext uri="{FF2B5EF4-FFF2-40B4-BE49-F238E27FC236}">
                            <a16:creationId xmlns:a16="http://schemas.microsoft.com/office/drawing/2014/main" id="{00000000-0008-0000-0000-00005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E7BBE" id="Text Box 9399" o:spid="_x0000_s1026" type="#_x0000_t202" style="position:absolute;margin-left:0;margin-top:0;width:6pt;height:2.25pt;z-index:2468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8960" behindDoc="0" locked="0" layoutInCell="1" allowOverlap="1" wp14:anchorId="52AE121E" wp14:editId="2E744BDC">
                      <wp:simplePos x="0" y="0"/>
                      <wp:positionH relativeFrom="column">
                        <wp:posOffset>0</wp:posOffset>
                      </wp:positionH>
                      <wp:positionV relativeFrom="paragraph">
                        <wp:posOffset>0</wp:posOffset>
                      </wp:positionV>
                      <wp:extent cx="76200" cy="28575"/>
                      <wp:effectExtent l="19050" t="19050" r="19050" b="28575"/>
                      <wp:wrapNone/>
                      <wp:docPr id="3932" name="Text Box 9398">
                        <a:extLst xmlns:a="http://schemas.openxmlformats.org/drawingml/2006/main">
                          <a:ext uri="{FF2B5EF4-FFF2-40B4-BE49-F238E27FC236}">
                            <a16:creationId xmlns:a16="http://schemas.microsoft.com/office/drawing/2014/main" id="{00000000-0008-0000-0000-00005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226B3" id="Text Box 9398" o:spid="_x0000_s1026" type="#_x0000_t202" style="position:absolute;margin-left:0;margin-top:0;width:6pt;height:2.25pt;z-index:2468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89984" behindDoc="0" locked="0" layoutInCell="1" allowOverlap="1" wp14:anchorId="7AF9FAF0" wp14:editId="3E8EF351">
                      <wp:simplePos x="0" y="0"/>
                      <wp:positionH relativeFrom="column">
                        <wp:posOffset>0</wp:posOffset>
                      </wp:positionH>
                      <wp:positionV relativeFrom="paragraph">
                        <wp:posOffset>0</wp:posOffset>
                      </wp:positionV>
                      <wp:extent cx="76200" cy="28575"/>
                      <wp:effectExtent l="19050" t="19050" r="19050" b="28575"/>
                      <wp:wrapNone/>
                      <wp:docPr id="3933" name="Text Box 9397">
                        <a:extLst xmlns:a="http://schemas.openxmlformats.org/drawingml/2006/main">
                          <a:ext uri="{FF2B5EF4-FFF2-40B4-BE49-F238E27FC236}">
                            <a16:creationId xmlns:a16="http://schemas.microsoft.com/office/drawing/2014/main" id="{00000000-0008-0000-0000-00005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B005B" id="Text Box 9397" o:spid="_x0000_s1026" type="#_x0000_t202" style="position:absolute;margin-left:0;margin-top:0;width:6pt;height:2.25pt;z-index:2468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1008" behindDoc="0" locked="0" layoutInCell="1" allowOverlap="1" wp14:anchorId="631CB48F" wp14:editId="0D192D57">
                      <wp:simplePos x="0" y="0"/>
                      <wp:positionH relativeFrom="column">
                        <wp:posOffset>0</wp:posOffset>
                      </wp:positionH>
                      <wp:positionV relativeFrom="paragraph">
                        <wp:posOffset>0</wp:posOffset>
                      </wp:positionV>
                      <wp:extent cx="76200" cy="28575"/>
                      <wp:effectExtent l="19050" t="19050" r="19050" b="28575"/>
                      <wp:wrapNone/>
                      <wp:docPr id="3934" name="Text Box 9396">
                        <a:extLst xmlns:a="http://schemas.openxmlformats.org/drawingml/2006/main">
                          <a:ext uri="{FF2B5EF4-FFF2-40B4-BE49-F238E27FC236}">
                            <a16:creationId xmlns:a16="http://schemas.microsoft.com/office/drawing/2014/main" id="{00000000-0008-0000-0000-00005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659DD" id="Text Box 9396" o:spid="_x0000_s1026" type="#_x0000_t202" style="position:absolute;margin-left:0;margin-top:0;width:6pt;height:2.25pt;z-index:2468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2032" behindDoc="0" locked="0" layoutInCell="1" allowOverlap="1" wp14:anchorId="5F47B707" wp14:editId="19ED1DF4">
                      <wp:simplePos x="0" y="0"/>
                      <wp:positionH relativeFrom="column">
                        <wp:posOffset>0</wp:posOffset>
                      </wp:positionH>
                      <wp:positionV relativeFrom="paragraph">
                        <wp:posOffset>0</wp:posOffset>
                      </wp:positionV>
                      <wp:extent cx="76200" cy="28575"/>
                      <wp:effectExtent l="19050" t="19050" r="19050" b="28575"/>
                      <wp:wrapNone/>
                      <wp:docPr id="3935" name="Text Box 9395">
                        <a:extLst xmlns:a="http://schemas.openxmlformats.org/drawingml/2006/main">
                          <a:ext uri="{FF2B5EF4-FFF2-40B4-BE49-F238E27FC236}">
                            <a16:creationId xmlns:a16="http://schemas.microsoft.com/office/drawing/2014/main" id="{00000000-0008-0000-0000-00005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9456F" id="Text Box 9395" o:spid="_x0000_s1026" type="#_x0000_t202" style="position:absolute;margin-left:0;margin-top:0;width:6pt;height:2.25pt;z-index:2468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3056" behindDoc="0" locked="0" layoutInCell="1" allowOverlap="1" wp14:anchorId="5D4562A8" wp14:editId="38A2C7B9">
                      <wp:simplePos x="0" y="0"/>
                      <wp:positionH relativeFrom="column">
                        <wp:posOffset>0</wp:posOffset>
                      </wp:positionH>
                      <wp:positionV relativeFrom="paragraph">
                        <wp:posOffset>0</wp:posOffset>
                      </wp:positionV>
                      <wp:extent cx="76200" cy="28575"/>
                      <wp:effectExtent l="19050" t="19050" r="19050" b="28575"/>
                      <wp:wrapNone/>
                      <wp:docPr id="3936" name="Text Box 9394">
                        <a:extLst xmlns:a="http://schemas.openxmlformats.org/drawingml/2006/main">
                          <a:ext uri="{FF2B5EF4-FFF2-40B4-BE49-F238E27FC236}">
                            <a16:creationId xmlns:a16="http://schemas.microsoft.com/office/drawing/2014/main" id="{00000000-0008-0000-0000-00006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E9BD9" id="Text Box 9394" o:spid="_x0000_s1026" type="#_x0000_t202" style="position:absolute;margin-left:0;margin-top:0;width:6pt;height:2.25pt;z-index:2468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4080" behindDoc="0" locked="0" layoutInCell="1" allowOverlap="1" wp14:anchorId="49E69C13" wp14:editId="57D4D2E1">
                      <wp:simplePos x="0" y="0"/>
                      <wp:positionH relativeFrom="column">
                        <wp:posOffset>0</wp:posOffset>
                      </wp:positionH>
                      <wp:positionV relativeFrom="paragraph">
                        <wp:posOffset>0</wp:posOffset>
                      </wp:positionV>
                      <wp:extent cx="76200" cy="28575"/>
                      <wp:effectExtent l="19050" t="19050" r="19050" b="28575"/>
                      <wp:wrapNone/>
                      <wp:docPr id="3937" name="Text Box 9393">
                        <a:extLst xmlns:a="http://schemas.openxmlformats.org/drawingml/2006/main">
                          <a:ext uri="{FF2B5EF4-FFF2-40B4-BE49-F238E27FC236}">
                            <a16:creationId xmlns:a16="http://schemas.microsoft.com/office/drawing/2014/main" id="{00000000-0008-0000-0000-00006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BDD2C4" id="Text Box 9393" o:spid="_x0000_s1026" type="#_x0000_t202" style="position:absolute;margin-left:0;margin-top:0;width:6pt;height:2.25pt;z-index:2468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5104" behindDoc="0" locked="0" layoutInCell="1" allowOverlap="1" wp14:anchorId="2EFE64F6" wp14:editId="1AAAF74E">
                      <wp:simplePos x="0" y="0"/>
                      <wp:positionH relativeFrom="column">
                        <wp:posOffset>0</wp:posOffset>
                      </wp:positionH>
                      <wp:positionV relativeFrom="paragraph">
                        <wp:posOffset>0</wp:posOffset>
                      </wp:positionV>
                      <wp:extent cx="76200" cy="28575"/>
                      <wp:effectExtent l="19050" t="19050" r="19050" b="28575"/>
                      <wp:wrapNone/>
                      <wp:docPr id="3938" name="Text Box 9392">
                        <a:extLst xmlns:a="http://schemas.openxmlformats.org/drawingml/2006/main">
                          <a:ext uri="{FF2B5EF4-FFF2-40B4-BE49-F238E27FC236}">
                            <a16:creationId xmlns:a16="http://schemas.microsoft.com/office/drawing/2014/main" id="{00000000-0008-0000-0000-00006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65A29" id="Text Box 9392" o:spid="_x0000_s1026" type="#_x0000_t202" style="position:absolute;margin-left:0;margin-top:0;width:6pt;height:2.25pt;z-index:2468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6128" behindDoc="0" locked="0" layoutInCell="1" allowOverlap="1" wp14:anchorId="707405F5" wp14:editId="2BDE1E97">
                      <wp:simplePos x="0" y="0"/>
                      <wp:positionH relativeFrom="column">
                        <wp:posOffset>0</wp:posOffset>
                      </wp:positionH>
                      <wp:positionV relativeFrom="paragraph">
                        <wp:posOffset>0</wp:posOffset>
                      </wp:positionV>
                      <wp:extent cx="76200" cy="28575"/>
                      <wp:effectExtent l="19050" t="19050" r="19050" b="28575"/>
                      <wp:wrapNone/>
                      <wp:docPr id="3939" name="Text Box 9391">
                        <a:extLst xmlns:a="http://schemas.openxmlformats.org/drawingml/2006/main">
                          <a:ext uri="{FF2B5EF4-FFF2-40B4-BE49-F238E27FC236}">
                            <a16:creationId xmlns:a16="http://schemas.microsoft.com/office/drawing/2014/main" id="{00000000-0008-0000-0000-00006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C17E5" id="Text Box 9391" o:spid="_x0000_s1026" type="#_x0000_t202" style="position:absolute;margin-left:0;margin-top:0;width:6pt;height:2.25pt;z-index:2468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7152" behindDoc="0" locked="0" layoutInCell="1" allowOverlap="1" wp14:anchorId="2E158AFB" wp14:editId="034843A0">
                      <wp:simplePos x="0" y="0"/>
                      <wp:positionH relativeFrom="column">
                        <wp:posOffset>0</wp:posOffset>
                      </wp:positionH>
                      <wp:positionV relativeFrom="paragraph">
                        <wp:posOffset>0</wp:posOffset>
                      </wp:positionV>
                      <wp:extent cx="76200" cy="28575"/>
                      <wp:effectExtent l="19050" t="19050" r="19050" b="28575"/>
                      <wp:wrapNone/>
                      <wp:docPr id="3940" name="Text Box 9390">
                        <a:extLst xmlns:a="http://schemas.openxmlformats.org/drawingml/2006/main">
                          <a:ext uri="{FF2B5EF4-FFF2-40B4-BE49-F238E27FC236}">
                            <a16:creationId xmlns:a16="http://schemas.microsoft.com/office/drawing/2014/main" id="{00000000-0008-0000-0000-00006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6A73A" id="Text Box 9390" o:spid="_x0000_s1026" type="#_x0000_t202" style="position:absolute;margin-left:0;margin-top:0;width:6pt;height:2.25pt;z-index:2468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8176" behindDoc="0" locked="0" layoutInCell="1" allowOverlap="1" wp14:anchorId="0B818625" wp14:editId="06571085">
                      <wp:simplePos x="0" y="0"/>
                      <wp:positionH relativeFrom="column">
                        <wp:posOffset>0</wp:posOffset>
                      </wp:positionH>
                      <wp:positionV relativeFrom="paragraph">
                        <wp:posOffset>0</wp:posOffset>
                      </wp:positionV>
                      <wp:extent cx="76200" cy="28575"/>
                      <wp:effectExtent l="19050" t="19050" r="19050" b="28575"/>
                      <wp:wrapNone/>
                      <wp:docPr id="3941" name="Text Box 9389">
                        <a:extLst xmlns:a="http://schemas.openxmlformats.org/drawingml/2006/main">
                          <a:ext uri="{FF2B5EF4-FFF2-40B4-BE49-F238E27FC236}">
                            <a16:creationId xmlns:a16="http://schemas.microsoft.com/office/drawing/2014/main" id="{00000000-0008-0000-0000-00006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D2D62" id="Text Box 9389" o:spid="_x0000_s1026" type="#_x0000_t202" style="position:absolute;margin-left:0;margin-top:0;width:6pt;height:2.25pt;z-index:2468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899200" behindDoc="0" locked="0" layoutInCell="1" allowOverlap="1" wp14:anchorId="0303ED72" wp14:editId="5521650E">
                      <wp:simplePos x="0" y="0"/>
                      <wp:positionH relativeFrom="column">
                        <wp:posOffset>0</wp:posOffset>
                      </wp:positionH>
                      <wp:positionV relativeFrom="paragraph">
                        <wp:posOffset>0</wp:posOffset>
                      </wp:positionV>
                      <wp:extent cx="76200" cy="28575"/>
                      <wp:effectExtent l="19050" t="19050" r="19050" b="28575"/>
                      <wp:wrapNone/>
                      <wp:docPr id="3942" name="Text Box 9388">
                        <a:extLst xmlns:a="http://schemas.openxmlformats.org/drawingml/2006/main">
                          <a:ext uri="{FF2B5EF4-FFF2-40B4-BE49-F238E27FC236}">
                            <a16:creationId xmlns:a16="http://schemas.microsoft.com/office/drawing/2014/main" id="{00000000-0008-0000-0000-00006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039B6" id="Text Box 9388" o:spid="_x0000_s1026" type="#_x0000_t202" style="position:absolute;margin-left:0;margin-top:0;width:6pt;height:2.25pt;z-index:2468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00224" behindDoc="0" locked="0" layoutInCell="1" allowOverlap="1" wp14:anchorId="48B8E423" wp14:editId="7D2EB765">
                      <wp:simplePos x="0" y="0"/>
                      <wp:positionH relativeFrom="column">
                        <wp:posOffset>0</wp:posOffset>
                      </wp:positionH>
                      <wp:positionV relativeFrom="paragraph">
                        <wp:posOffset>0</wp:posOffset>
                      </wp:positionV>
                      <wp:extent cx="76200" cy="28575"/>
                      <wp:effectExtent l="19050" t="19050" r="19050" b="28575"/>
                      <wp:wrapNone/>
                      <wp:docPr id="3943" name="Text Box 9387">
                        <a:extLst xmlns:a="http://schemas.openxmlformats.org/drawingml/2006/main">
                          <a:ext uri="{FF2B5EF4-FFF2-40B4-BE49-F238E27FC236}">
                            <a16:creationId xmlns:a16="http://schemas.microsoft.com/office/drawing/2014/main" id="{00000000-0008-0000-0000-00006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4D4992" id="Text Box 9387" o:spid="_x0000_s1026" type="#_x0000_t202" style="position:absolute;margin-left:0;margin-top:0;width:6pt;height:2.25pt;z-index:2469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07392" behindDoc="0" locked="0" layoutInCell="1" allowOverlap="1" wp14:anchorId="7814F59F" wp14:editId="5AA0CB66">
                      <wp:simplePos x="0" y="0"/>
                      <wp:positionH relativeFrom="column">
                        <wp:posOffset>0</wp:posOffset>
                      </wp:positionH>
                      <wp:positionV relativeFrom="paragraph">
                        <wp:posOffset>0</wp:posOffset>
                      </wp:positionV>
                      <wp:extent cx="76200" cy="28575"/>
                      <wp:effectExtent l="19050" t="19050" r="19050" b="28575"/>
                      <wp:wrapNone/>
                      <wp:docPr id="3950" name="Text Box 9386">
                        <a:extLst xmlns:a="http://schemas.openxmlformats.org/drawingml/2006/main">
                          <a:ext uri="{FF2B5EF4-FFF2-40B4-BE49-F238E27FC236}">
                            <a16:creationId xmlns:a16="http://schemas.microsoft.com/office/drawing/2014/main" id="{00000000-0008-0000-0000-00006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3314F" id="Text Box 9386" o:spid="_x0000_s1026" type="#_x0000_t202" style="position:absolute;margin-left:0;margin-top:0;width:6pt;height:2.25pt;z-index:2469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08416" behindDoc="0" locked="0" layoutInCell="1" allowOverlap="1" wp14:anchorId="571FBC9C" wp14:editId="65A7E962">
                      <wp:simplePos x="0" y="0"/>
                      <wp:positionH relativeFrom="column">
                        <wp:posOffset>0</wp:posOffset>
                      </wp:positionH>
                      <wp:positionV relativeFrom="paragraph">
                        <wp:posOffset>0</wp:posOffset>
                      </wp:positionV>
                      <wp:extent cx="76200" cy="28575"/>
                      <wp:effectExtent l="19050" t="19050" r="19050" b="28575"/>
                      <wp:wrapNone/>
                      <wp:docPr id="3951" name="Text Box 9385">
                        <a:extLst xmlns:a="http://schemas.openxmlformats.org/drawingml/2006/main">
                          <a:ext uri="{FF2B5EF4-FFF2-40B4-BE49-F238E27FC236}">
                            <a16:creationId xmlns:a16="http://schemas.microsoft.com/office/drawing/2014/main" id="{00000000-0008-0000-0000-00006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102D6" id="Text Box 9385" o:spid="_x0000_s1026" type="#_x0000_t202" style="position:absolute;margin-left:0;margin-top:0;width:6pt;height:2.25pt;z-index:2469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09440" behindDoc="0" locked="0" layoutInCell="1" allowOverlap="1" wp14:anchorId="7793A394" wp14:editId="75B152ED">
                      <wp:simplePos x="0" y="0"/>
                      <wp:positionH relativeFrom="column">
                        <wp:posOffset>0</wp:posOffset>
                      </wp:positionH>
                      <wp:positionV relativeFrom="paragraph">
                        <wp:posOffset>0</wp:posOffset>
                      </wp:positionV>
                      <wp:extent cx="76200" cy="28575"/>
                      <wp:effectExtent l="19050" t="19050" r="19050" b="28575"/>
                      <wp:wrapNone/>
                      <wp:docPr id="3952" name="Text Box 9384">
                        <a:extLst xmlns:a="http://schemas.openxmlformats.org/drawingml/2006/main">
                          <a:ext uri="{FF2B5EF4-FFF2-40B4-BE49-F238E27FC236}">
                            <a16:creationId xmlns:a16="http://schemas.microsoft.com/office/drawing/2014/main" id="{00000000-0008-0000-0000-00007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A0794" id="Text Box 9384" o:spid="_x0000_s1026" type="#_x0000_t202" style="position:absolute;margin-left:0;margin-top:0;width:6pt;height:2.25pt;z-index:2469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0464" behindDoc="0" locked="0" layoutInCell="1" allowOverlap="1" wp14:anchorId="75F76F15" wp14:editId="2EC757BE">
                      <wp:simplePos x="0" y="0"/>
                      <wp:positionH relativeFrom="column">
                        <wp:posOffset>0</wp:posOffset>
                      </wp:positionH>
                      <wp:positionV relativeFrom="paragraph">
                        <wp:posOffset>0</wp:posOffset>
                      </wp:positionV>
                      <wp:extent cx="76200" cy="28575"/>
                      <wp:effectExtent l="19050" t="19050" r="19050" b="28575"/>
                      <wp:wrapNone/>
                      <wp:docPr id="3953" name="Text Box 9383">
                        <a:extLst xmlns:a="http://schemas.openxmlformats.org/drawingml/2006/main">
                          <a:ext uri="{FF2B5EF4-FFF2-40B4-BE49-F238E27FC236}">
                            <a16:creationId xmlns:a16="http://schemas.microsoft.com/office/drawing/2014/main" id="{00000000-0008-0000-0000-00007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C3585" id="Text Box 9383" o:spid="_x0000_s1026" type="#_x0000_t202" style="position:absolute;margin-left:0;margin-top:0;width:6pt;height:2.25pt;z-index:2469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1488" behindDoc="0" locked="0" layoutInCell="1" allowOverlap="1" wp14:anchorId="306D5E75" wp14:editId="307DE16D">
                      <wp:simplePos x="0" y="0"/>
                      <wp:positionH relativeFrom="column">
                        <wp:posOffset>0</wp:posOffset>
                      </wp:positionH>
                      <wp:positionV relativeFrom="paragraph">
                        <wp:posOffset>0</wp:posOffset>
                      </wp:positionV>
                      <wp:extent cx="76200" cy="28575"/>
                      <wp:effectExtent l="19050" t="19050" r="19050" b="28575"/>
                      <wp:wrapNone/>
                      <wp:docPr id="3954" name="Text Box 9382">
                        <a:extLst xmlns:a="http://schemas.openxmlformats.org/drawingml/2006/main">
                          <a:ext uri="{FF2B5EF4-FFF2-40B4-BE49-F238E27FC236}">
                            <a16:creationId xmlns:a16="http://schemas.microsoft.com/office/drawing/2014/main" id="{00000000-0008-0000-0000-00007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7BF35" id="Text Box 9382" o:spid="_x0000_s1026" type="#_x0000_t202" style="position:absolute;margin-left:0;margin-top:0;width:6pt;height:2.25pt;z-index:2469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2512" behindDoc="0" locked="0" layoutInCell="1" allowOverlap="1" wp14:anchorId="6ECD82A5" wp14:editId="683DDE6C">
                      <wp:simplePos x="0" y="0"/>
                      <wp:positionH relativeFrom="column">
                        <wp:posOffset>0</wp:posOffset>
                      </wp:positionH>
                      <wp:positionV relativeFrom="paragraph">
                        <wp:posOffset>0</wp:posOffset>
                      </wp:positionV>
                      <wp:extent cx="76200" cy="28575"/>
                      <wp:effectExtent l="19050" t="19050" r="19050" b="28575"/>
                      <wp:wrapNone/>
                      <wp:docPr id="3955" name="Text Box 9381">
                        <a:extLst xmlns:a="http://schemas.openxmlformats.org/drawingml/2006/main">
                          <a:ext uri="{FF2B5EF4-FFF2-40B4-BE49-F238E27FC236}">
                            <a16:creationId xmlns:a16="http://schemas.microsoft.com/office/drawing/2014/main" id="{00000000-0008-0000-0000-00007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826BD" id="Text Box 9381" o:spid="_x0000_s1026" type="#_x0000_t202" style="position:absolute;margin-left:0;margin-top:0;width:6pt;height:2.25pt;z-index:2469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3536" behindDoc="0" locked="0" layoutInCell="1" allowOverlap="1" wp14:anchorId="5D19F378" wp14:editId="288ACE8C">
                      <wp:simplePos x="0" y="0"/>
                      <wp:positionH relativeFrom="column">
                        <wp:posOffset>0</wp:posOffset>
                      </wp:positionH>
                      <wp:positionV relativeFrom="paragraph">
                        <wp:posOffset>0</wp:posOffset>
                      </wp:positionV>
                      <wp:extent cx="76200" cy="28575"/>
                      <wp:effectExtent l="19050" t="19050" r="19050" b="28575"/>
                      <wp:wrapNone/>
                      <wp:docPr id="3956" name="Text Box 9380">
                        <a:extLst xmlns:a="http://schemas.openxmlformats.org/drawingml/2006/main">
                          <a:ext uri="{FF2B5EF4-FFF2-40B4-BE49-F238E27FC236}">
                            <a16:creationId xmlns:a16="http://schemas.microsoft.com/office/drawing/2014/main" id="{00000000-0008-0000-0000-00007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A1E97" id="Text Box 9380" o:spid="_x0000_s1026" type="#_x0000_t202" style="position:absolute;margin-left:0;margin-top:0;width:6pt;height:2.25pt;z-index:2469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4560" behindDoc="0" locked="0" layoutInCell="1" allowOverlap="1" wp14:anchorId="479E226D" wp14:editId="70228741">
                      <wp:simplePos x="0" y="0"/>
                      <wp:positionH relativeFrom="column">
                        <wp:posOffset>0</wp:posOffset>
                      </wp:positionH>
                      <wp:positionV relativeFrom="paragraph">
                        <wp:posOffset>0</wp:posOffset>
                      </wp:positionV>
                      <wp:extent cx="76200" cy="28575"/>
                      <wp:effectExtent l="19050" t="19050" r="19050" b="28575"/>
                      <wp:wrapNone/>
                      <wp:docPr id="3957" name="Text Box 9379">
                        <a:extLst xmlns:a="http://schemas.openxmlformats.org/drawingml/2006/main">
                          <a:ext uri="{FF2B5EF4-FFF2-40B4-BE49-F238E27FC236}">
                            <a16:creationId xmlns:a16="http://schemas.microsoft.com/office/drawing/2014/main" id="{00000000-0008-0000-0000-00007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217BD" id="Text Box 9379" o:spid="_x0000_s1026" type="#_x0000_t202" style="position:absolute;margin-left:0;margin-top:0;width:6pt;height:2.25pt;z-index:2469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5584" behindDoc="0" locked="0" layoutInCell="1" allowOverlap="1" wp14:anchorId="189B95A7" wp14:editId="77ABC3DE">
                      <wp:simplePos x="0" y="0"/>
                      <wp:positionH relativeFrom="column">
                        <wp:posOffset>0</wp:posOffset>
                      </wp:positionH>
                      <wp:positionV relativeFrom="paragraph">
                        <wp:posOffset>0</wp:posOffset>
                      </wp:positionV>
                      <wp:extent cx="76200" cy="28575"/>
                      <wp:effectExtent l="19050" t="19050" r="19050" b="28575"/>
                      <wp:wrapNone/>
                      <wp:docPr id="3958" name="Text Box 9378">
                        <a:extLst xmlns:a="http://schemas.openxmlformats.org/drawingml/2006/main">
                          <a:ext uri="{FF2B5EF4-FFF2-40B4-BE49-F238E27FC236}">
                            <a16:creationId xmlns:a16="http://schemas.microsoft.com/office/drawing/2014/main" id="{00000000-0008-0000-0000-00007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B5920" id="Text Box 9378" o:spid="_x0000_s1026" type="#_x0000_t202" style="position:absolute;margin-left:0;margin-top:0;width:6pt;height:2.25pt;z-index:2469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6608" behindDoc="0" locked="0" layoutInCell="1" allowOverlap="1" wp14:anchorId="23C8EA48" wp14:editId="13861436">
                      <wp:simplePos x="0" y="0"/>
                      <wp:positionH relativeFrom="column">
                        <wp:posOffset>0</wp:posOffset>
                      </wp:positionH>
                      <wp:positionV relativeFrom="paragraph">
                        <wp:posOffset>0</wp:posOffset>
                      </wp:positionV>
                      <wp:extent cx="76200" cy="28575"/>
                      <wp:effectExtent l="19050" t="19050" r="19050" b="28575"/>
                      <wp:wrapNone/>
                      <wp:docPr id="3959" name="Text Box 9377">
                        <a:extLst xmlns:a="http://schemas.openxmlformats.org/drawingml/2006/main">
                          <a:ext uri="{FF2B5EF4-FFF2-40B4-BE49-F238E27FC236}">
                            <a16:creationId xmlns:a16="http://schemas.microsoft.com/office/drawing/2014/main" id="{00000000-0008-0000-0000-00007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DD636" id="Text Box 9377" o:spid="_x0000_s1026" type="#_x0000_t202" style="position:absolute;margin-left:0;margin-top:0;width:6pt;height:2.25pt;z-index:2469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7632" behindDoc="0" locked="0" layoutInCell="1" allowOverlap="1" wp14:anchorId="6DD091FD" wp14:editId="19C21923">
                      <wp:simplePos x="0" y="0"/>
                      <wp:positionH relativeFrom="column">
                        <wp:posOffset>0</wp:posOffset>
                      </wp:positionH>
                      <wp:positionV relativeFrom="paragraph">
                        <wp:posOffset>0</wp:posOffset>
                      </wp:positionV>
                      <wp:extent cx="76200" cy="28575"/>
                      <wp:effectExtent l="19050" t="19050" r="19050" b="28575"/>
                      <wp:wrapNone/>
                      <wp:docPr id="3960" name="Text Box 9376">
                        <a:extLst xmlns:a="http://schemas.openxmlformats.org/drawingml/2006/main">
                          <a:ext uri="{FF2B5EF4-FFF2-40B4-BE49-F238E27FC236}">
                            <a16:creationId xmlns:a16="http://schemas.microsoft.com/office/drawing/2014/main" id="{00000000-0008-0000-0000-00007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EA170" id="Text Box 9376" o:spid="_x0000_s1026" type="#_x0000_t202" style="position:absolute;margin-left:0;margin-top:0;width:6pt;height:2.25pt;z-index:2469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8656" behindDoc="0" locked="0" layoutInCell="1" allowOverlap="1" wp14:anchorId="757D7BD6" wp14:editId="464B0C10">
                      <wp:simplePos x="0" y="0"/>
                      <wp:positionH relativeFrom="column">
                        <wp:posOffset>0</wp:posOffset>
                      </wp:positionH>
                      <wp:positionV relativeFrom="paragraph">
                        <wp:posOffset>0</wp:posOffset>
                      </wp:positionV>
                      <wp:extent cx="76200" cy="28575"/>
                      <wp:effectExtent l="19050" t="19050" r="19050" b="28575"/>
                      <wp:wrapNone/>
                      <wp:docPr id="3961" name="Text Box 9375">
                        <a:extLst xmlns:a="http://schemas.openxmlformats.org/drawingml/2006/main">
                          <a:ext uri="{FF2B5EF4-FFF2-40B4-BE49-F238E27FC236}">
                            <a16:creationId xmlns:a16="http://schemas.microsoft.com/office/drawing/2014/main" id="{00000000-0008-0000-0000-00007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2AFCB" id="Text Box 9375" o:spid="_x0000_s1026" type="#_x0000_t202" style="position:absolute;margin-left:0;margin-top:0;width:6pt;height:2.25pt;z-index:2469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19680" behindDoc="0" locked="0" layoutInCell="1" allowOverlap="1" wp14:anchorId="6A04B45B" wp14:editId="481A8C11">
                      <wp:simplePos x="0" y="0"/>
                      <wp:positionH relativeFrom="column">
                        <wp:posOffset>0</wp:posOffset>
                      </wp:positionH>
                      <wp:positionV relativeFrom="paragraph">
                        <wp:posOffset>0</wp:posOffset>
                      </wp:positionV>
                      <wp:extent cx="76200" cy="28575"/>
                      <wp:effectExtent l="19050" t="19050" r="19050" b="28575"/>
                      <wp:wrapNone/>
                      <wp:docPr id="3962" name="Text Box 9374">
                        <a:extLst xmlns:a="http://schemas.openxmlformats.org/drawingml/2006/main">
                          <a:ext uri="{FF2B5EF4-FFF2-40B4-BE49-F238E27FC236}">
                            <a16:creationId xmlns:a16="http://schemas.microsoft.com/office/drawing/2014/main" id="{00000000-0008-0000-0000-00007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2EC65" id="Text Box 9374" o:spid="_x0000_s1026" type="#_x0000_t202" style="position:absolute;margin-left:0;margin-top:0;width:6pt;height:2.25pt;z-index:2469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0704" behindDoc="0" locked="0" layoutInCell="1" allowOverlap="1" wp14:anchorId="5187EB63" wp14:editId="3D7C423D">
                      <wp:simplePos x="0" y="0"/>
                      <wp:positionH relativeFrom="column">
                        <wp:posOffset>0</wp:posOffset>
                      </wp:positionH>
                      <wp:positionV relativeFrom="paragraph">
                        <wp:posOffset>0</wp:posOffset>
                      </wp:positionV>
                      <wp:extent cx="76200" cy="28575"/>
                      <wp:effectExtent l="19050" t="19050" r="19050" b="28575"/>
                      <wp:wrapNone/>
                      <wp:docPr id="3963" name="Text Box 9373">
                        <a:extLst xmlns:a="http://schemas.openxmlformats.org/drawingml/2006/main">
                          <a:ext uri="{FF2B5EF4-FFF2-40B4-BE49-F238E27FC236}">
                            <a16:creationId xmlns:a16="http://schemas.microsoft.com/office/drawing/2014/main" id="{00000000-0008-0000-0000-00007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49C6F" id="Text Box 9373" o:spid="_x0000_s1026" type="#_x0000_t202" style="position:absolute;margin-left:0;margin-top:0;width:6pt;height:2.25pt;z-index:2469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1728" behindDoc="0" locked="0" layoutInCell="1" allowOverlap="1" wp14:anchorId="665E171E" wp14:editId="630604BC">
                      <wp:simplePos x="0" y="0"/>
                      <wp:positionH relativeFrom="column">
                        <wp:posOffset>0</wp:posOffset>
                      </wp:positionH>
                      <wp:positionV relativeFrom="paragraph">
                        <wp:posOffset>0</wp:posOffset>
                      </wp:positionV>
                      <wp:extent cx="76200" cy="28575"/>
                      <wp:effectExtent l="19050" t="19050" r="19050" b="28575"/>
                      <wp:wrapNone/>
                      <wp:docPr id="3964" name="Text Box 9372">
                        <a:extLst xmlns:a="http://schemas.openxmlformats.org/drawingml/2006/main">
                          <a:ext uri="{FF2B5EF4-FFF2-40B4-BE49-F238E27FC236}">
                            <a16:creationId xmlns:a16="http://schemas.microsoft.com/office/drawing/2014/main" id="{00000000-0008-0000-0000-00007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CC4BE" id="Text Box 9372" o:spid="_x0000_s1026" type="#_x0000_t202" style="position:absolute;margin-left:0;margin-top:0;width:6pt;height:2.25pt;z-index:2469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2752" behindDoc="0" locked="0" layoutInCell="1" allowOverlap="1" wp14:anchorId="42A9D827" wp14:editId="78F093AF">
                      <wp:simplePos x="0" y="0"/>
                      <wp:positionH relativeFrom="column">
                        <wp:posOffset>0</wp:posOffset>
                      </wp:positionH>
                      <wp:positionV relativeFrom="paragraph">
                        <wp:posOffset>0</wp:posOffset>
                      </wp:positionV>
                      <wp:extent cx="76200" cy="28575"/>
                      <wp:effectExtent l="19050" t="19050" r="19050" b="28575"/>
                      <wp:wrapNone/>
                      <wp:docPr id="3965" name="Text Box 9371">
                        <a:extLst xmlns:a="http://schemas.openxmlformats.org/drawingml/2006/main">
                          <a:ext uri="{FF2B5EF4-FFF2-40B4-BE49-F238E27FC236}">
                            <a16:creationId xmlns:a16="http://schemas.microsoft.com/office/drawing/2014/main" id="{00000000-0008-0000-0000-00007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EDD4C" id="Text Box 9371" o:spid="_x0000_s1026" type="#_x0000_t202" style="position:absolute;margin-left:0;margin-top:0;width:6pt;height:2.25pt;z-index:2469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3776" behindDoc="0" locked="0" layoutInCell="1" allowOverlap="1" wp14:anchorId="08D62C7C" wp14:editId="405E9649">
                      <wp:simplePos x="0" y="0"/>
                      <wp:positionH relativeFrom="column">
                        <wp:posOffset>0</wp:posOffset>
                      </wp:positionH>
                      <wp:positionV relativeFrom="paragraph">
                        <wp:posOffset>0</wp:posOffset>
                      </wp:positionV>
                      <wp:extent cx="76200" cy="28575"/>
                      <wp:effectExtent l="19050" t="19050" r="19050" b="28575"/>
                      <wp:wrapNone/>
                      <wp:docPr id="3966" name="Text Box 9370">
                        <a:extLst xmlns:a="http://schemas.openxmlformats.org/drawingml/2006/main">
                          <a:ext uri="{FF2B5EF4-FFF2-40B4-BE49-F238E27FC236}">
                            <a16:creationId xmlns:a16="http://schemas.microsoft.com/office/drawing/2014/main" id="{00000000-0008-0000-0000-00007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0D6B1" id="Text Box 9370" o:spid="_x0000_s1026" type="#_x0000_t202" style="position:absolute;margin-left:0;margin-top:0;width:6pt;height:2.25pt;z-index:2469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4800" behindDoc="0" locked="0" layoutInCell="1" allowOverlap="1" wp14:anchorId="1B753C22" wp14:editId="07B85626">
                      <wp:simplePos x="0" y="0"/>
                      <wp:positionH relativeFrom="column">
                        <wp:posOffset>0</wp:posOffset>
                      </wp:positionH>
                      <wp:positionV relativeFrom="paragraph">
                        <wp:posOffset>0</wp:posOffset>
                      </wp:positionV>
                      <wp:extent cx="76200" cy="28575"/>
                      <wp:effectExtent l="19050" t="19050" r="19050" b="28575"/>
                      <wp:wrapNone/>
                      <wp:docPr id="3967" name="Text Box 9369">
                        <a:extLst xmlns:a="http://schemas.openxmlformats.org/drawingml/2006/main">
                          <a:ext uri="{FF2B5EF4-FFF2-40B4-BE49-F238E27FC236}">
                            <a16:creationId xmlns:a16="http://schemas.microsoft.com/office/drawing/2014/main" id="{00000000-0008-0000-0000-00007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59C4F" id="Text Box 9369" o:spid="_x0000_s1026" type="#_x0000_t202" style="position:absolute;margin-left:0;margin-top:0;width:6pt;height:2.25pt;z-index:2469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5824" behindDoc="0" locked="0" layoutInCell="1" allowOverlap="1" wp14:anchorId="7B90A8D5" wp14:editId="45CDAB4C">
                      <wp:simplePos x="0" y="0"/>
                      <wp:positionH relativeFrom="column">
                        <wp:posOffset>0</wp:posOffset>
                      </wp:positionH>
                      <wp:positionV relativeFrom="paragraph">
                        <wp:posOffset>0</wp:posOffset>
                      </wp:positionV>
                      <wp:extent cx="76200" cy="28575"/>
                      <wp:effectExtent l="19050" t="19050" r="19050" b="28575"/>
                      <wp:wrapNone/>
                      <wp:docPr id="3968" name="Text Box 9368">
                        <a:extLst xmlns:a="http://schemas.openxmlformats.org/drawingml/2006/main">
                          <a:ext uri="{FF2B5EF4-FFF2-40B4-BE49-F238E27FC236}">
                            <a16:creationId xmlns:a16="http://schemas.microsoft.com/office/drawing/2014/main" id="{00000000-0008-0000-0000-00008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EAC6F" id="Text Box 9368" o:spid="_x0000_s1026" type="#_x0000_t202" style="position:absolute;margin-left:0;margin-top:0;width:6pt;height:2.25pt;z-index:2469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6848" behindDoc="0" locked="0" layoutInCell="1" allowOverlap="1" wp14:anchorId="77A9F454" wp14:editId="7E3164FD">
                      <wp:simplePos x="0" y="0"/>
                      <wp:positionH relativeFrom="column">
                        <wp:posOffset>0</wp:posOffset>
                      </wp:positionH>
                      <wp:positionV relativeFrom="paragraph">
                        <wp:posOffset>0</wp:posOffset>
                      </wp:positionV>
                      <wp:extent cx="76200" cy="28575"/>
                      <wp:effectExtent l="19050" t="19050" r="19050" b="28575"/>
                      <wp:wrapNone/>
                      <wp:docPr id="3969" name="Text Box 9367">
                        <a:extLst xmlns:a="http://schemas.openxmlformats.org/drawingml/2006/main">
                          <a:ext uri="{FF2B5EF4-FFF2-40B4-BE49-F238E27FC236}">
                            <a16:creationId xmlns:a16="http://schemas.microsoft.com/office/drawing/2014/main" id="{00000000-0008-0000-0000-00008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A3FFD" id="Text Box 9367" o:spid="_x0000_s1026" type="#_x0000_t202" style="position:absolute;margin-left:0;margin-top:0;width:6pt;height:2.25pt;z-index:2469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7872" behindDoc="0" locked="0" layoutInCell="1" allowOverlap="1" wp14:anchorId="4E0F2B95" wp14:editId="47FC2AB5">
                      <wp:simplePos x="0" y="0"/>
                      <wp:positionH relativeFrom="column">
                        <wp:posOffset>0</wp:posOffset>
                      </wp:positionH>
                      <wp:positionV relativeFrom="paragraph">
                        <wp:posOffset>0</wp:posOffset>
                      </wp:positionV>
                      <wp:extent cx="76200" cy="28575"/>
                      <wp:effectExtent l="19050" t="19050" r="19050" b="28575"/>
                      <wp:wrapNone/>
                      <wp:docPr id="3970" name="Text Box 9366">
                        <a:extLst xmlns:a="http://schemas.openxmlformats.org/drawingml/2006/main">
                          <a:ext uri="{FF2B5EF4-FFF2-40B4-BE49-F238E27FC236}">
                            <a16:creationId xmlns:a16="http://schemas.microsoft.com/office/drawing/2014/main" id="{00000000-0008-0000-0000-00008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AFEDE" id="Text Box 9366" o:spid="_x0000_s1026" type="#_x0000_t202" style="position:absolute;margin-left:0;margin-top:0;width:6pt;height:2.25pt;z-index:2469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8896" behindDoc="0" locked="0" layoutInCell="1" allowOverlap="1" wp14:anchorId="3707D0B7" wp14:editId="2FFF31B4">
                      <wp:simplePos x="0" y="0"/>
                      <wp:positionH relativeFrom="column">
                        <wp:posOffset>0</wp:posOffset>
                      </wp:positionH>
                      <wp:positionV relativeFrom="paragraph">
                        <wp:posOffset>0</wp:posOffset>
                      </wp:positionV>
                      <wp:extent cx="76200" cy="28575"/>
                      <wp:effectExtent l="19050" t="19050" r="19050" b="28575"/>
                      <wp:wrapNone/>
                      <wp:docPr id="3971" name="Text Box 9365">
                        <a:extLst xmlns:a="http://schemas.openxmlformats.org/drawingml/2006/main">
                          <a:ext uri="{FF2B5EF4-FFF2-40B4-BE49-F238E27FC236}">
                            <a16:creationId xmlns:a16="http://schemas.microsoft.com/office/drawing/2014/main" id="{00000000-0008-0000-0000-00008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914CB" id="Text Box 9365" o:spid="_x0000_s1026" type="#_x0000_t202" style="position:absolute;margin-left:0;margin-top:0;width:6pt;height:2.25pt;z-index:2469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29920" behindDoc="0" locked="0" layoutInCell="1" allowOverlap="1" wp14:anchorId="41DED14D" wp14:editId="6C2298F6">
                      <wp:simplePos x="0" y="0"/>
                      <wp:positionH relativeFrom="column">
                        <wp:posOffset>0</wp:posOffset>
                      </wp:positionH>
                      <wp:positionV relativeFrom="paragraph">
                        <wp:posOffset>0</wp:posOffset>
                      </wp:positionV>
                      <wp:extent cx="76200" cy="28575"/>
                      <wp:effectExtent l="19050" t="19050" r="19050" b="28575"/>
                      <wp:wrapNone/>
                      <wp:docPr id="3972" name="Text Box 9364">
                        <a:extLst xmlns:a="http://schemas.openxmlformats.org/drawingml/2006/main">
                          <a:ext uri="{FF2B5EF4-FFF2-40B4-BE49-F238E27FC236}">
                            <a16:creationId xmlns:a16="http://schemas.microsoft.com/office/drawing/2014/main" id="{00000000-0008-0000-0000-00008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DAA09E" id="Text Box 9364" o:spid="_x0000_s1026" type="#_x0000_t202" style="position:absolute;margin-left:0;margin-top:0;width:6pt;height:2.25pt;z-index:2469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0944" behindDoc="0" locked="0" layoutInCell="1" allowOverlap="1" wp14:anchorId="1C104221" wp14:editId="0652F5A7">
                      <wp:simplePos x="0" y="0"/>
                      <wp:positionH relativeFrom="column">
                        <wp:posOffset>0</wp:posOffset>
                      </wp:positionH>
                      <wp:positionV relativeFrom="paragraph">
                        <wp:posOffset>0</wp:posOffset>
                      </wp:positionV>
                      <wp:extent cx="76200" cy="28575"/>
                      <wp:effectExtent l="19050" t="19050" r="19050" b="28575"/>
                      <wp:wrapNone/>
                      <wp:docPr id="3973" name="Text Box 9363">
                        <a:extLst xmlns:a="http://schemas.openxmlformats.org/drawingml/2006/main">
                          <a:ext uri="{FF2B5EF4-FFF2-40B4-BE49-F238E27FC236}">
                            <a16:creationId xmlns:a16="http://schemas.microsoft.com/office/drawing/2014/main" id="{00000000-0008-0000-0000-00008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EB778" id="Text Box 9363" o:spid="_x0000_s1026" type="#_x0000_t202" style="position:absolute;margin-left:0;margin-top:0;width:6pt;height:2.25pt;z-index:2469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1968" behindDoc="0" locked="0" layoutInCell="1" allowOverlap="1" wp14:anchorId="36C5A695" wp14:editId="37A6CAE1">
                      <wp:simplePos x="0" y="0"/>
                      <wp:positionH relativeFrom="column">
                        <wp:posOffset>0</wp:posOffset>
                      </wp:positionH>
                      <wp:positionV relativeFrom="paragraph">
                        <wp:posOffset>0</wp:posOffset>
                      </wp:positionV>
                      <wp:extent cx="76200" cy="28575"/>
                      <wp:effectExtent l="19050" t="19050" r="19050" b="28575"/>
                      <wp:wrapNone/>
                      <wp:docPr id="3974" name="Text Box 9362">
                        <a:extLst xmlns:a="http://schemas.openxmlformats.org/drawingml/2006/main">
                          <a:ext uri="{FF2B5EF4-FFF2-40B4-BE49-F238E27FC236}">
                            <a16:creationId xmlns:a16="http://schemas.microsoft.com/office/drawing/2014/main" id="{00000000-0008-0000-0000-00008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349FA3" id="Text Box 9362" o:spid="_x0000_s1026" type="#_x0000_t202" style="position:absolute;margin-left:0;margin-top:0;width:6pt;height:2.25pt;z-index:2469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2992" behindDoc="0" locked="0" layoutInCell="1" allowOverlap="1" wp14:anchorId="57947D9E" wp14:editId="14C1F0F5">
                      <wp:simplePos x="0" y="0"/>
                      <wp:positionH relativeFrom="column">
                        <wp:posOffset>0</wp:posOffset>
                      </wp:positionH>
                      <wp:positionV relativeFrom="paragraph">
                        <wp:posOffset>0</wp:posOffset>
                      </wp:positionV>
                      <wp:extent cx="76200" cy="28575"/>
                      <wp:effectExtent l="19050" t="19050" r="19050" b="28575"/>
                      <wp:wrapNone/>
                      <wp:docPr id="3975" name="Text Box 9361">
                        <a:extLst xmlns:a="http://schemas.openxmlformats.org/drawingml/2006/main">
                          <a:ext uri="{FF2B5EF4-FFF2-40B4-BE49-F238E27FC236}">
                            <a16:creationId xmlns:a16="http://schemas.microsoft.com/office/drawing/2014/main" id="{00000000-0008-0000-0000-00008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F372F" id="Text Box 9361" o:spid="_x0000_s1026" type="#_x0000_t202" style="position:absolute;margin-left:0;margin-top:0;width:6pt;height:2.25pt;z-index:2469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4016" behindDoc="0" locked="0" layoutInCell="1" allowOverlap="1" wp14:anchorId="76A3E7EB" wp14:editId="6F45AAF6">
                      <wp:simplePos x="0" y="0"/>
                      <wp:positionH relativeFrom="column">
                        <wp:posOffset>0</wp:posOffset>
                      </wp:positionH>
                      <wp:positionV relativeFrom="paragraph">
                        <wp:posOffset>0</wp:posOffset>
                      </wp:positionV>
                      <wp:extent cx="76200" cy="28575"/>
                      <wp:effectExtent l="19050" t="19050" r="19050" b="28575"/>
                      <wp:wrapNone/>
                      <wp:docPr id="3976" name="Text Box 9360">
                        <a:extLst xmlns:a="http://schemas.openxmlformats.org/drawingml/2006/main">
                          <a:ext uri="{FF2B5EF4-FFF2-40B4-BE49-F238E27FC236}">
                            <a16:creationId xmlns:a16="http://schemas.microsoft.com/office/drawing/2014/main" id="{00000000-0008-0000-0000-00008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84E7F" id="Text Box 9360" o:spid="_x0000_s1026" type="#_x0000_t202" style="position:absolute;margin-left:0;margin-top:0;width:6pt;height:2.25pt;z-index:2469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5040" behindDoc="0" locked="0" layoutInCell="1" allowOverlap="1" wp14:anchorId="09051431" wp14:editId="5EBC95E7">
                      <wp:simplePos x="0" y="0"/>
                      <wp:positionH relativeFrom="column">
                        <wp:posOffset>0</wp:posOffset>
                      </wp:positionH>
                      <wp:positionV relativeFrom="paragraph">
                        <wp:posOffset>0</wp:posOffset>
                      </wp:positionV>
                      <wp:extent cx="76200" cy="28575"/>
                      <wp:effectExtent l="19050" t="19050" r="19050" b="28575"/>
                      <wp:wrapNone/>
                      <wp:docPr id="3977" name="Text Box 9359">
                        <a:extLst xmlns:a="http://schemas.openxmlformats.org/drawingml/2006/main">
                          <a:ext uri="{FF2B5EF4-FFF2-40B4-BE49-F238E27FC236}">
                            <a16:creationId xmlns:a16="http://schemas.microsoft.com/office/drawing/2014/main" id="{00000000-0008-0000-0000-00008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142BB" id="Text Box 9359" o:spid="_x0000_s1026" type="#_x0000_t202" style="position:absolute;margin-left:0;margin-top:0;width:6pt;height:2.25pt;z-index:2469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6064" behindDoc="0" locked="0" layoutInCell="1" allowOverlap="1" wp14:anchorId="22E44BFB" wp14:editId="03CFA68C">
                      <wp:simplePos x="0" y="0"/>
                      <wp:positionH relativeFrom="column">
                        <wp:posOffset>0</wp:posOffset>
                      </wp:positionH>
                      <wp:positionV relativeFrom="paragraph">
                        <wp:posOffset>0</wp:posOffset>
                      </wp:positionV>
                      <wp:extent cx="76200" cy="28575"/>
                      <wp:effectExtent l="19050" t="19050" r="19050" b="28575"/>
                      <wp:wrapNone/>
                      <wp:docPr id="3978" name="Text Box 9358">
                        <a:extLst xmlns:a="http://schemas.openxmlformats.org/drawingml/2006/main">
                          <a:ext uri="{FF2B5EF4-FFF2-40B4-BE49-F238E27FC236}">
                            <a16:creationId xmlns:a16="http://schemas.microsoft.com/office/drawing/2014/main" id="{00000000-0008-0000-0000-00008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1D2AA" id="Text Box 9358" o:spid="_x0000_s1026" type="#_x0000_t202" style="position:absolute;margin-left:0;margin-top:0;width:6pt;height:2.25pt;z-index:2469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7088" behindDoc="0" locked="0" layoutInCell="1" allowOverlap="1" wp14:anchorId="2B43AE28" wp14:editId="5035045A">
                      <wp:simplePos x="0" y="0"/>
                      <wp:positionH relativeFrom="column">
                        <wp:posOffset>0</wp:posOffset>
                      </wp:positionH>
                      <wp:positionV relativeFrom="paragraph">
                        <wp:posOffset>0</wp:posOffset>
                      </wp:positionV>
                      <wp:extent cx="76200" cy="28575"/>
                      <wp:effectExtent l="19050" t="19050" r="19050" b="28575"/>
                      <wp:wrapNone/>
                      <wp:docPr id="3979" name="Text Box 9357">
                        <a:extLst xmlns:a="http://schemas.openxmlformats.org/drawingml/2006/main">
                          <a:ext uri="{FF2B5EF4-FFF2-40B4-BE49-F238E27FC236}">
                            <a16:creationId xmlns:a16="http://schemas.microsoft.com/office/drawing/2014/main" id="{00000000-0008-0000-0000-00008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3A4CE" id="Text Box 9357" o:spid="_x0000_s1026" type="#_x0000_t202" style="position:absolute;margin-left:0;margin-top:0;width:6pt;height:2.25pt;z-index:2469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8112" behindDoc="0" locked="0" layoutInCell="1" allowOverlap="1" wp14:anchorId="5E7D036E" wp14:editId="1CF4D314">
                      <wp:simplePos x="0" y="0"/>
                      <wp:positionH relativeFrom="column">
                        <wp:posOffset>0</wp:posOffset>
                      </wp:positionH>
                      <wp:positionV relativeFrom="paragraph">
                        <wp:posOffset>0</wp:posOffset>
                      </wp:positionV>
                      <wp:extent cx="76200" cy="28575"/>
                      <wp:effectExtent l="19050" t="19050" r="19050" b="28575"/>
                      <wp:wrapNone/>
                      <wp:docPr id="3980" name="Text Box 9356">
                        <a:extLst xmlns:a="http://schemas.openxmlformats.org/drawingml/2006/main">
                          <a:ext uri="{FF2B5EF4-FFF2-40B4-BE49-F238E27FC236}">
                            <a16:creationId xmlns:a16="http://schemas.microsoft.com/office/drawing/2014/main" id="{00000000-0008-0000-0000-00008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92032" id="Text Box 9356" o:spid="_x0000_s1026" type="#_x0000_t202" style="position:absolute;margin-left:0;margin-top:0;width:6pt;height:2.25pt;z-index:2469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39136" behindDoc="0" locked="0" layoutInCell="1" allowOverlap="1" wp14:anchorId="7CF97710" wp14:editId="77526CB2">
                      <wp:simplePos x="0" y="0"/>
                      <wp:positionH relativeFrom="column">
                        <wp:posOffset>0</wp:posOffset>
                      </wp:positionH>
                      <wp:positionV relativeFrom="paragraph">
                        <wp:posOffset>0</wp:posOffset>
                      </wp:positionV>
                      <wp:extent cx="76200" cy="28575"/>
                      <wp:effectExtent l="19050" t="19050" r="19050" b="28575"/>
                      <wp:wrapNone/>
                      <wp:docPr id="3981" name="Text Box 9355">
                        <a:extLst xmlns:a="http://schemas.openxmlformats.org/drawingml/2006/main">
                          <a:ext uri="{FF2B5EF4-FFF2-40B4-BE49-F238E27FC236}">
                            <a16:creationId xmlns:a16="http://schemas.microsoft.com/office/drawing/2014/main" id="{00000000-0008-0000-0000-00008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513486" id="Text Box 9355" o:spid="_x0000_s1026" type="#_x0000_t202" style="position:absolute;margin-left:0;margin-top:0;width:6pt;height:2.25pt;z-index:2469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0160" behindDoc="0" locked="0" layoutInCell="1" allowOverlap="1" wp14:anchorId="0959946E" wp14:editId="3020DEFA">
                      <wp:simplePos x="0" y="0"/>
                      <wp:positionH relativeFrom="column">
                        <wp:posOffset>0</wp:posOffset>
                      </wp:positionH>
                      <wp:positionV relativeFrom="paragraph">
                        <wp:posOffset>0</wp:posOffset>
                      </wp:positionV>
                      <wp:extent cx="76200" cy="28575"/>
                      <wp:effectExtent l="19050" t="19050" r="19050" b="28575"/>
                      <wp:wrapNone/>
                      <wp:docPr id="3982" name="Text Box 9354">
                        <a:extLst xmlns:a="http://schemas.openxmlformats.org/drawingml/2006/main">
                          <a:ext uri="{FF2B5EF4-FFF2-40B4-BE49-F238E27FC236}">
                            <a16:creationId xmlns:a16="http://schemas.microsoft.com/office/drawing/2014/main" id="{00000000-0008-0000-0000-00008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DE634" id="Text Box 9354" o:spid="_x0000_s1026" type="#_x0000_t202" style="position:absolute;margin-left:0;margin-top:0;width:6pt;height:2.25pt;z-index:2469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1184" behindDoc="0" locked="0" layoutInCell="1" allowOverlap="1" wp14:anchorId="4C9FFDED" wp14:editId="7816EF77">
                      <wp:simplePos x="0" y="0"/>
                      <wp:positionH relativeFrom="column">
                        <wp:posOffset>0</wp:posOffset>
                      </wp:positionH>
                      <wp:positionV relativeFrom="paragraph">
                        <wp:posOffset>0</wp:posOffset>
                      </wp:positionV>
                      <wp:extent cx="76200" cy="28575"/>
                      <wp:effectExtent l="19050" t="19050" r="19050" b="28575"/>
                      <wp:wrapNone/>
                      <wp:docPr id="3983" name="Text Box 9353">
                        <a:extLst xmlns:a="http://schemas.openxmlformats.org/drawingml/2006/main">
                          <a:ext uri="{FF2B5EF4-FFF2-40B4-BE49-F238E27FC236}">
                            <a16:creationId xmlns:a16="http://schemas.microsoft.com/office/drawing/2014/main" id="{00000000-0008-0000-0000-00008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5820B2" id="Text Box 9353" o:spid="_x0000_s1026" type="#_x0000_t202" style="position:absolute;margin-left:0;margin-top:0;width:6pt;height:2.25pt;z-index:2469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2208" behindDoc="0" locked="0" layoutInCell="1" allowOverlap="1" wp14:anchorId="30DD4F41" wp14:editId="22ED8F7C">
                      <wp:simplePos x="0" y="0"/>
                      <wp:positionH relativeFrom="column">
                        <wp:posOffset>0</wp:posOffset>
                      </wp:positionH>
                      <wp:positionV relativeFrom="paragraph">
                        <wp:posOffset>0</wp:posOffset>
                      </wp:positionV>
                      <wp:extent cx="76200" cy="28575"/>
                      <wp:effectExtent l="19050" t="19050" r="19050" b="28575"/>
                      <wp:wrapNone/>
                      <wp:docPr id="3984" name="Text Box 9352">
                        <a:extLst xmlns:a="http://schemas.openxmlformats.org/drawingml/2006/main">
                          <a:ext uri="{FF2B5EF4-FFF2-40B4-BE49-F238E27FC236}">
                            <a16:creationId xmlns:a16="http://schemas.microsoft.com/office/drawing/2014/main" id="{00000000-0008-0000-0000-00009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EF4D4" id="Text Box 9352" o:spid="_x0000_s1026" type="#_x0000_t202" style="position:absolute;margin-left:0;margin-top:0;width:6pt;height:2.25pt;z-index:2469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3232" behindDoc="0" locked="0" layoutInCell="1" allowOverlap="1" wp14:anchorId="35364881" wp14:editId="0EA64737">
                      <wp:simplePos x="0" y="0"/>
                      <wp:positionH relativeFrom="column">
                        <wp:posOffset>0</wp:posOffset>
                      </wp:positionH>
                      <wp:positionV relativeFrom="paragraph">
                        <wp:posOffset>0</wp:posOffset>
                      </wp:positionV>
                      <wp:extent cx="76200" cy="28575"/>
                      <wp:effectExtent l="19050" t="19050" r="19050" b="28575"/>
                      <wp:wrapNone/>
                      <wp:docPr id="3985" name="Text Box 9351">
                        <a:extLst xmlns:a="http://schemas.openxmlformats.org/drawingml/2006/main">
                          <a:ext uri="{FF2B5EF4-FFF2-40B4-BE49-F238E27FC236}">
                            <a16:creationId xmlns:a16="http://schemas.microsoft.com/office/drawing/2014/main" id="{00000000-0008-0000-0000-00009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0A12B" id="Text Box 9351" o:spid="_x0000_s1026" type="#_x0000_t202" style="position:absolute;margin-left:0;margin-top:0;width:6pt;height:2.25pt;z-index:2469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4256" behindDoc="0" locked="0" layoutInCell="1" allowOverlap="1" wp14:anchorId="7E88592C" wp14:editId="1C06C12E">
                      <wp:simplePos x="0" y="0"/>
                      <wp:positionH relativeFrom="column">
                        <wp:posOffset>0</wp:posOffset>
                      </wp:positionH>
                      <wp:positionV relativeFrom="paragraph">
                        <wp:posOffset>0</wp:posOffset>
                      </wp:positionV>
                      <wp:extent cx="76200" cy="28575"/>
                      <wp:effectExtent l="19050" t="19050" r="19050" b="28575"/>
                      <wp:wrapNone/>
                      <wp:docPr id="3986" name="Text Box 9350">
                        <a:extLst xmlns:a="http://schemas.openxmlformats.org/drawingml/2006/main">
                          <a:ext uri="{FF2B5EF4-FFF2-40B4-BE49-F238E27FC236}">
                            <a16:creationId xmlns:a16="http://schemas.microsoft.com/office/drawing/2014/main" id="{00000000-0008-0000-0000-00009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A594F" id="Text Box 9350" o:spid="_x0000_s1026" type="#_x0000_t202" style="position:absolute;margin-left:0;margin-top:0;width:6pt;height:2.25pt;z-index:2469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5280" behindDoc="0" locked="0" layoutInCell="1" allowOverlap="1" wp14:anchorId="4FD1E4CB" wp14:editId="4A2DBE07">
                      <wp:simplePos x="0" y="0"/>
                      <wp:positionH relativeFrom="column">
                        <wp:posOffset>0</wp:posOffset>
                      </wp:positionH>
                      <wp:positionV relativeFrom="paragraph">
                        <wp:posOffset>0</wp:posOffset>
                      </wp:positionV>
                      <wp:extent cx="76200" cy="28575"/>
                      <wp:effectExtent l="19050" t="19050" r="19050" b="28575"/>
                      <wp:wrapNone/>
                      <wp:docPr id="3987" name="Text Box 9349">
                        <a:extLst xmlns:a="http://schemas.openxmlformats.org/drawingml/2006/main">
                          <a:ext uri="{FF2B5EF4-FFF2-40B4-BE49-F238E27FC236}">
                            <a16:creationId xmlns:a16="http://schemas.microsoft.com/office/drawing/2014/main" id="{00000000-0008-0000-0000-00009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EA36D" id="Text Box 9349" o:spid="_x0000_s1026" type="#_x0000_t202" style="position:absolute;margin-left:0;margin-top:0;width:6pt;height:2.25pt;z-index:2469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6304" behindDoc="0" locked="0" layoutInCell="1" allowOverlap="1" wp14:anchorId="42432AAB" wp14:editId="57DFF4D9">
                      <wp:simplePos x="0" y="0"/>
                      <wp:positionH relativeFrom="column">
                        <wp:posOffset>0</wp:posOffset>
                      </wp:positionH>
                      <wp:positionV relativeFrom="paragraph">
                        <wp:posOffset>0</wp:posOffset>
                      </wp:positionV>
                      <wp:extent cx="76200" cy="28575"/>
                      <wp:effectExtent l="19050" t="19050" r="19050" b="28575"/>
                      <wp:wrapNone/>
                      <wp:docPr id="3988" name="Text Box 9348">
                        <a:extLst xmlns:a="http://schemas.openxmlformats.org/drawingml/2006/main">
                          <a:ext uri="{FF2B5EF4-FFF2-40B4-BE49-F238E27FC236}">
                            <a16:creationId xmlns:a16="http://schemas.microsoft.com/office/drawing/2014/main" id="{00000000-0008-0000-0000-00009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AF9F9" id="Text Box 9348" o:spid="_x0000_s1026" type="#_x0000_t202" style="position:absolute;margin-left:0;margin-top:0;width:6pt;height:2.25pt;z-index:2469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7328" behindDoc="0" locked="0" layoutInCell="1" allowOverlap="1" wp14:anchorId="25C8C3AE" wp14:editId="45C10EA9">
                      <wp:simplePos x="0" y="0"/>
                      <wp:positionH relativeFrom="column">
                        <wp:posOffset>0</wp:posOffset>
                      </wp:positionH>
                      <wp:positionV relativeFrom="paragraph">
                        <wp:posOffset>0</wp:posOffset>
                      </wp:positionV>
                      <wp:extent cx="76200" cy="28575"/>
                      <wp:effectExtent l="19050" t="19050" r="19050" b="28575"/>
                      <wp:wrapNone/>
                      <wp:docPr id="3989" name="Text Box 9347">
                        <a:extLst xmlns:a="http://schemas.openxmlformats.org/drawingml/2006/main">
                          <a:ext uri="{FF2B5EF4-FFF2-40B4-BE49-F238E27FC236}">
                            <a16:creationId xmlns:a16="http://schemas.microsoft.com/office/drawing/2014/main" id="{00000000-0008-0000-0000-00009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4F0ED" id="Text Box 9347" o:spid="_x0000_s1026" type="#_x0000_t202" style="position:absolute;margin-left:0;margin-top:0;width:6pt;height:2.25pt;z-index:2469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8352" behindDoc="0" locked="0" layoutInCell="1" allowOverlap="1" wp14:anchorId="2207B0B8" wp14:editId="1A5C3D77">
                      <wp:simplePos x="0" y="0"/>
                      <wp:positionH relativeFrom="column">
                        <wp:posOffset>0</wp:posOffset>
                      </wp:positionH>
                      <wp:positionV relativeFrom="paragraph">
                        <wp:posOffset>0</wp:posOffset>
                      </wp:positionV>
                      <wp:extent cx="76200" cy="28575"/>
                      <wp:effectExtent l="19050" t="19050" r="19050" b="28575"/>
                      <wp:wrapNone/>
                      <wp:docPr id="3990" name="Text Box 9346">
                        <a:extLst xmlns:a="http://schemas.openxmlformats.org/drawingml/2006/main">
                          <a:ext uri="{FF2B5EF4-FFF2-40B4-BE49-F238E27FC236}">
                            <a16:creationId xmlns:a16="http://schemas.microsoft.com/office/drawing/2014/main" id="{00000000-0008-0000-0000-00009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B04A3F" id="Text Box 9346" o:spid="_x0000_s1026" type="#_x0000_t202" style="position:absolute;margin-left:0;margin-top:0;width:6pt;height:2.25pt;z-index:2469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49376" behindDoc="0" locked="0" layoutInCell="1" allowOverlap="1" wp14:anchorId="1C1359C3" wp14:editId="5FAED06D">
                      <wp:simplePos x="0" y="0"/>
                      <wp:positionH relativeFrom="column">
                        <wp:posOffset>0</wp:posOffset>
                      </wp:positionH>
                      <wp:positionV relativeFrom="paragraph">
                        <wp:posOffset>0</wp:posOffset>
                      </wp:positionV>
                      <wp:extent cx="76200" cy="28575"/>
                      <wp:effectExtent l="19050" t="19050" r="19050" b="28575"/>
                      <wp:wrapNone/>
                      <wp:docPr id="3991" name="Text Box 9345">
                        <a:extLst xmlns:a="http://schemas.openxmlformats.org/drawingml/2006/main">
                          <a:ext uri="{FF2B5EF4-FFF2-40B4-BE49-F238E27FC236}">
                            <a16:creationId xmlns:a16="http://schemas.microsoft.com/office/drawing/2014/main" id="{00000000-0008-0000-0000-00009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03506" id="Text Box 9345" o:spid="_x0000_s1026" type="#_x0000_t202" style="position:absolute;margin-left:0;margin-top:0;width:6pt;height:2.25pt;z-index:2469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0400" behindDoc="0" locked="0" layoutInCell="1" allowOverlap="1" wp14:anchorId="2D675C4B" wp14:editId="507EC967">
                      <wp:simplePos x="0" y="0"/>
                      <wp:positionH relativeFrom="column">
                        <wp:posOffset>0</wp:posOffset>
                      </wp:positionH>
                      <wp:positionV relativeFrom="paragraph">
                        <wp:posOffset>0</wp:posOffset>
                      </wp:positionV>
                      <wp:extent cx="76200" cy="28575"/>
                      <wp:effectExtent l="19050" t="19050" r="19050" b="28575"/>
                      <wp:wrapNone/>
                      <wp:docPr id="3992" name="Text Box 9344">
                        <a:extLst xmlns:a="http://schemas.openxmlformats.org/drawingml/2006/main">
                          <a:ext uri="{FF2B5EF4-FFF2-40B4-BE49-F238E27FC236}">
                            <a16:creationId xmlns:a16="http://schemas.microsoft.com/office/drawing/2014/main" id="{00000000-0008-0000-0000-00009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D624D" id="Text Box 9344" o:spid="_x0000_s1026" type="#_x0000_t202" style="position:absolute;margin-left:0;margin-top:0;width:6pt;height:2.25pt;z-index:2469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1424" behindDoc="0" locked="0" layoutInCell="1" allowOverlap="1" wp14:anchorId="714C638A" wp14:editId="2B014C29">
                      <wp:simplePos x="0" y="0"/>
                      <wp:positionH relativeFrom="column">
                        <wp:posOffset>0</wp:posOffset>
                      </wp:positionH>
                      <wp:positionV relativeFrom="paragraph">
                        <wp:posOffset>0</wp:posOffset>
                      </wp:positionV>
                      <wp:extent cx="76200" cy="28575"/>
                      <wp:effectExtent l="19050" t="19050" r="19050" b="28575"/>
                      <wp:wrapNone/>
                      <wp:docPr id="3993" name="Text Box 9343">
                        <a:extLst xmlns:a="http://schemas.openxmlformats.org/drawingml/2006/main">
                          <a:ext uri="{FF2B5EF4-FFF2-40B4-BE49-F238E27FC236}">
                            <a16:creationId xmlns:a16="http://schemas.microsoft.com/office/drawing/2014/main" id="{00000000-0008-0000-0000-00009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7A83C" id="Text Box 9343" o:spid="_x0000_s1026" type="#_x0000_t202" style="position:absolute;margin-left:0;margin-top:0;width:6pt;height:2.25pt;z-index:2469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2448" behindDoc="0" locked="0" layoutInCell="1" allowOverlap="1" wp14:anchorId="1A938B1D" wp14:editId="6BD38F44">
                      <wp:simplePos x="0" y="0"/>
                      <wp:positionH relativeFrom="column">
                        <wp:posOffset>0</wp:posOffset>
                      </wp:positionH>
                      <wp:positionV relativeFrom="paragraph">
                        <wp:posOffset>0</wp:posOffset>
                      </wp:positionV>
                      <wp:extent cx="76200" cy="28575"/>
                      <wp:effectExtent l="19050" t="19050" r="19050" b="28575"/>
                      <wp:wrapNone/>
                      <wp:docPr id="3994" name="Text Box 9342">
                        <a:extLst xmlns:a="http://schemas.openxmlformats.org/drawingml/2006/main">
                          <a:ext uri="{FF2B5EF4-FFF2-40B4-BE49-F238E27FC236}">
                            <a16:creationId xmlns:a16="http://schemas.microsoft.com/office/drawing/2014/main" id="{00000000-0008-0000-0000-00009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F4376" id="Text Box 9342" o:spid="_x0000_s1026" type="#_x0000_t202" style="position:absolute;margin-left:0;margin-top:0;width:6pt;height:2.25pt;z-index:2469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3472" behindDoc="0" locked="0" layoutInCell="1" allowOverlap="1" wp14:anchorId="294C9341" wp14:editId="2E2C23C2">
                      <wp:simplePos x="0" y="0"/>
                      <wp:positionH relativeFrom="column">
                        <wp:posOffset>0</wp:posOffset>
                      </wp:positionH>
                      <wp:positionV relativeFrom="paragraph">
                        <wp:posOffset>0</wp:posOffset>
                      </wp:positionV>
                      <wp:extent cx="76200" cy="28575"/>
                      <wp:effectExtent l="19050" t="19050" r="19050" b="28575"/>
                      <wp:wrapNone/>
                      <wp:docPr id="3995" name="Text Box 9341">
                        <a:extLst xmlns:a="http://schemas.openxmlformats.org/drawingml/2006/main">
                          <a:ext uri="{FF2B5EF4-FFF2-40B4-BE49-F238E27FC236}">
                            <a16:creationId xmlns:a16="http://schemas.microsoft.com/office/drawing/2014/main" id="{00000000-0008-0000-0000-00009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73E8C" id="Text Box 9341" o:spid="_x0000_s1026" type="#_x0000_t202" style="position:absolute;margin-left:0;margin-top:0;width:6pt;height:2.25pt;z-index:2469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6544" behindDoc="0" locked="0" layoutInCell="1" allowOverlap="1" wp14:anchorId="79B9F588" wp14:editId="18FCF89F">
                      <wp:simplePos x="0" y="0"/>
                      <wp:positionH relativeFrom="column">
                        <wp:posOffset>0</wp:posOffset>
                      </wp:positionH>
                      <wp:positionV relativeFrom="paragraph">
                        <wp:posOffset>0</wp:posOffset>
                      </wp:positionV>
                      <wp:extent cx="76200" cy="28575"/>
                      <wp:effectExtent l="19050" t="19050" r="19050" b="28575"/>
                      <wp:wrapNone/>
                      <wp:docPr id="3998" name="Text Box 9340">
                        <a:extLst xmlns:a="http://schemas.openxmlformats.org/drawingml/2006/main">
                          <a:ext uri="{FF2B5EF4-FFF2-40B4-BE49-F238E27FC236}">
                            <a16:creationId xmlns:a16="http://schemas.microsoft.com/office/drawing/2014/main" id="{00000000-0008-0000-0000-00009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B560B" id="Text Box 9340" o:spid="_x0000_s1026" type="#_x0000_t202" style="position:absolute;margin-left:0;margin-top:0;width:6pt;height:2.25pt;z-index:2469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7568" behindDoc="0" locked="0" layoutInCell="1" allowOverlap="1" wp14:anchorId="6E0D6933" wp14:editId="3BDA9892">
                      <wp:simplePos x="0" y="0"/>
                      <wp:positionH relativeFrom="column">
                        <wp:posOffset>0</wp:posOffset>
                      </wp:positionH>
                      <wp:positionV relativeFrom="paragraph">
                        <wp:posOffset>0</wp:posOffset>
                      </wp:positionV>
                      <wp:extent cx="76200" cy="28575"/>
                      <wp:effectExtent l="19050" t="19050" r="19050" b="28575"/>
                      <wp:wrapNone/>
                      <wp:docPr id="3999" name="Text Box 9339">
                        <a:extLst xmlns:a="http://schemas.openxmlformats.org/drawingml/2006/main">
                          <a:ext uri="{FF2B5EF4-FFF2-40B4-BE49-F238E27FC236}">
                            <a16:creationId xmlns:a16="http://schemas.microsoft.com/office/drawing/2014/main" id="{00000000-0008-0000-0000-00009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6C9B6" id="Text Box 9339" o:spid="_x0000_s1026" type="#_x0000_t202" style="position:absolute;margin-left:0;margin-top:0;width:6pt;height:2.25pt;z-index:2469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8592" behindDoc="0" locked="0" layoutInCell="1" allowOverlap="1" wp14:anchorId="1389C10A" wp14:editId="4C1BE457">
                      <wp:simplePos x="0" y="0"/>
                      <wp:positionH relativeFrom="column">
                        <wp:posOffset>0</wp:posOffset>
                      </wp:positionH>
                      <wp:positionV relativeFrom="paragraph">
                        <wp:posOffset>0</wp:posOffset>
                      </wp:positionV>
                      <wp:extent cx="76200" cy="28575"/>
                      <wp:effectExtent l="19050" t="19050" r="19050" b="28575"/>
                      <wp:wrapNone/>
                      <wp:docPr id="4000" name="Text Box 9338">
                        <a:extLst xmlns:a="http://schemas.openxmlformats.org/drawingml/2006/main">
                          <a:ext uri="{FF2B5EF4-FFF2-40B4-BE49-F238E27FC236}">
                            <a16:creationId xmlns:a16="http://schemas.microsoft.com/office/drawing/2014/main" id="{00000000-0008-0000-0000-0000A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2BAE6" id="Text Box 9338" o:spid="_x0000_s1026" type="#_x0000_t202" style="position:absolute;margin-left:0;margin-top:0;width:6pt;height:2.25pt;z-index:2469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59616" behindDoc="0" locked="0" layoutInCell="1" allowOverlap="1" wp14:anchorId="26BF6BAF" wp14:editId="6513CC7F">
                      <wp:simplePos x="0" y="0"/>
                      <wp:positionH relativeFrom="column">
                        <wp:posOffset>0</wp:posOffset>
                      </wp:positionH>
                      <wp:positionV relativeFrom="paragraph">
                        <wp:posOffset>0</wp:posOffset>
                      </wp:positionV>
                      <wp:extent cx="76200" cy="28575"/>
                      <wp:effectExtent l="19050" t="19050" r="19050" b="28575"/>
                      <wp:wrapNone/>
                      <wp:docPr id="4001" name="Text Box 9337">
                        <a:extLst xmlns:a="http://schemas.openxmlformats.org/drawingml/2006/main">
                          <a:ext uri="{FF2B5EF4-FFF2-40B4-BE49-F238E27FC236}">
                            <a16:creationId xmlns:a16="http://schemas.microsoft.com/office/drawing/2014/main" id="{00000000-0008-0000-0000-0000A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82D01" id="Text Box 9337" o:spid="_x0000_s1026" type="#_x0000_t202" style="position:absolute;margin-left:0;margin-top:0;width:6pt;height:2.25pt;z-index:2469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0640" behindDoc="0" locked="0" layoutInCell="1" allowOverlap="1" wp14:anchorId="1892E441" wp14:editId="43991DBF">
                      <wp:simplePos x="0" y="0"/>
                      <wp:positionH relativeFrom="column">
                        <wp:posOffset>0</wp:posOffset>
                      </wp:positionH>
                      <wp:positionV relativeFrom="paragraph">
                        <wp:posOffset>0</wp:posOffset>
                      </wp:positionV>
                      <wp:extent cx="76200" cy="28575"/>
                      <wp:effectExtent l="19050" t="19050" r="19050" b="28575"/>
                      <wp:wrapNone/>
                      <wp:docPr id="4002" name="Text Box 9336">
                        <a:extLst xmlns:a="http://schemas.openxmlformats.org/drawingml/2006/main">
                          <a:ext uri="{FF2B5EF4-FFF2-40B4-BE49-F238E27FC236}">
                            <a16:creationId xmlns:a16="http://schemas.microsoft.com/office/drawing/2014/main" id="{00000000-0008-0000-0000-0000A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F9E78" id="Text Box 9336" o:spid="_x0000_s1026" type="#_x0000_t202" style="position:absolute;margin-left:0;margin-top:0;width:6pt;height:2.25pt;z-index:2469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1664" behindDoc="0" locked="0" layoutInCell="1" allowOverlap="1" wp14:anchorId="564B569F" wp14:editId="6416FAA8">
                      <wp:simplePos x="0" y="0"/>
                      <wp:positionH relativeFrom="column">
                        <wp:posOffset>0</wp:posOffset>
                      </wp:positionH>
                      <wp:positionV relativeFrom="paragraph">
                        <wp:posOffset>0</wp:posOffset>
                      </wp:positionV>
                      <wp:extent cx="76200" cy="28575"/>
                      <wp:effectExtent l="19050" t="19050" r="19050" b="28575"/>
                      <wp:wrapNone/>
                      <wp:docPr id="4003" name="Text Box 9335">
                        <a:extLst xmlns:a="http://schemas.openxmlformats.org/drawingml/2006/main">
                          <a:ext uri="{FF2B5EF4-FFF2-40B4-BE49-F238E27FC236}">
                            <a16:creationId xmlns:a16="http://schemas.microsoft.com/office/drawing/2014/main" id="{00000000-0008-0000-0000-0000A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D11DB" id="Text Box 9335" o:spid="_x0000_s1026" type="#_x0000_t202" style="position:absolute;margin-left:0;margin-top:0;width:6pt;height:2.25pt;z-index:2469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2688" behindDoc="0" locked="0" layoutInCell="1" allowOverlap="1" wp14:anchorId="2346F6C4" wp14:editId="609AE9CD">
                      <wp:simplePos x="0" y="0"/>
                      <wp:positionH relativeFrom="column">
                        <wp:posOffset>0</wp:posOffset>
                      </wp:positionH>
                      <wp:positionV relativeFrom="paragraph">
                        <wp:posOffset>0</wp:posOffset>
                      </wp:positionV>
                      <wp:extent cx="76200" cy="28575"/>
                      <wp:effectExtent l="19050" t="19050" r="19050" b="28575"/>
                      <wp:wrapNone/>
                      <wp:docPr id="4004" name="Text Box 9334">
                        <a:extLst xmlns:a="http://schemas.openxmlformats.org/drawingml/2006/main">
                          <a:ext uri="{FF2B5EF4-FFF2-40B4-BE49-F238E27FC236}">
                            <a16:creationId xmlns:a16="http://schemas.microsoft.com/office/drawing/2014/main" id="{00000000-0008-0000-0000-0000A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16CB9" id="Text Box 9334" o:spid="_x0000_s1026" type="#_x0000_t202" style="position:absolute;margin-left:0;margin-top:0;width:6pt;height:2.25pt;z-index:2469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3712" behindDoc="0" locked="0" layoutInCell="1" allowOverlap="1" wp14:anchorId="74759158" wp14:editId="32085775">
                      <wp:simplePos x="0" y="0"/>
                      <wp:positionH relativeFrom="column">
                        <wp:posOffset>0</wp:posOffset>
                      </wp:positionH>
                      <wp:positionV relativeFrom="paragraph">
                        <wp:posOffset>0</wp:posOffset>
                      </wp:positionV>
                      <wp:extent cx="76200" cy="28575"/>
                      <wp:effectExtent l="19050" t="19050" r="19050" b="28575"/>
                      <wp:wrapNone/>
                      <wp:docPr id="4005" name="Text Box 9333">
                        <a:extLst xmlns:a="http://schemas.openxmlformats.org/drawingml/2006/main">
                          <a:ext uri="{FF2B5EF4-FFF2-40B4-BE49-F238E27FC236}">
                            <a16:creationId xmlns:a16="http://schemas.microsoft.com/office/drawing/2014/main" id="{00000000-0008-0000-0000-0000A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7E106" id="Text Box 9333" o:spid="_x0000_s1026" type="#_x0000_t202" style="position:absolute;margin-left:0;margin-top:0;width:6pt;height:2.25pt;z-index:2469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4736" behindDoc="0" locked="0" layoutInCell="1" allowOverlap="1" wp14:anchorId="5D55DC7F" wp14:editId="050FF242">
                      <wp:simplePos x="0" y="0"/>
                      <wp:positionH relativeFrom="column">
                        <wp:posOffset>0</wp:posOffset>
                      </wp:positionH>
                      <wp:positionV relativeFrom="paragraph">
                        <wp:posOffset>0</wp:posOffset>
                      </wp:positionV>
                      <wp:extent cx="76200" cy="28575"/>
                      <wp:effectExtent l="19050" t="19050" r="19050" b="28575"/>
                      <wp:wrapNone/>
                      <wp:docPr id="4006" name="Text Box 9332">
                        <a:extLst xmlns:a="http://schemas.openxmlformats.org/drawingml/2006/main">
                          <a:ext uri="{FF2B5EF4-FFF2-40B4-BE49-F238E27FC236}">
                            <a16:creationId xmlns:a16="http://schemas.microsoft.com/office/drawing/2014/main" id="{00000000-0008-0000-0000-0000A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7F087" id="Text Box 9332" o:spid="_x0000_s1026" type="#_x0000_t202" style="position:absolute;margin-left:0;margin-top:0;width:6pt;height:2.25pt;z-index:2469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5760" behindDoc="0" locked="0" layoutInCell="1" allowOverlap="1" wp14:anchorId="41F8D3F8" wp14:editId="4FCD7DC8">
                      <wp:simplePos x="0" y="0"/>
                      <wp:positionH relativeFrom="column">
                        <wp:posOffset>0</wp:posOffset>
                      </wp:positionH>
                      <wp:positionV relativeFrom="paragraph">
                        <wp:posOffset>0</wp:posOffset>
                      </wp:positionV>
                      <wp:extent cx="76200" cy="28575"/>
                      <wp:effectExtent l="19050" t="19050" r="19050" b="28575"/>
                      <wp:wrapNone/>
                      <wp:docPr id="4007" name="Text Box 9331">
                        <a:extLst xmlns:a="http://schemas.openxmlformats.org/drawingml/2006/main">
                          <a:ext uri="{FF2B5EF4-FFF2-40B4-BE49-F238E27FC236}">
                            <a16:creationId xmlns:a16="http://schemas.microsoft.com/office/drawing/2014/main" id="{00000000-0008-0000-0000-0000A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F13F0" id="Text Box 9331" o:spid="_x0000_s1026" type="#_x0000_t202" style="position:absolute;margin-left:0;margin-top:0;width:6pt;height:2.25pt;z-index:2469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6784" behindDoc="0" locked="0" layoutInCell="1" allowOverlap="1" wp14:anchorId="01E8B726" wp14:editId="195F3727">
                      <wp:simplePos x="0" y="0"/>
                      <wp:positionH relativeFrom="column">
                        <wp:posOffset>0</wp:posOffset>
                      </wp:positionH>
                      <wp:positionV relativeFrom="paragraph">
                        <wp:posOffset>0</wp:posOffset>
                      </wp:positionV>
                      <wp:extent cx="76200" cy="28575"/>
                      <wp:effectExtent l="19050" t="19050" r="19050" b="28575"/>
                      <wp:wrapNone/>
                      <wp:docPr id="4008" name="Text Box 9330">
                        <a:extLst xmlns:a="http://schemas.openxmlformats.org/drawingml/2006/main">
                          <a:ext uri="{FF2B5EF4-FFF2-40B4-BE49-F238E27FC236}">
                            <a16:creationId xmlns:a16="http://schemas.microsoft.com/office/drawing/2014/main" id="{00000000-0008-0000-0000-0000A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CC217E" id="Text Box 9330" o:spid="_x0000_s1026" type="#_x0000_t202" style="position:absolute;margin-left:0;margin-top:0;width:6pt;height:2.25pt;z-index:2469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7808" behindDoc="0" locked="0" layoutInCell="1" allowOverlap="1" wp14:anchorId="57C6EF6A" wp14:editId="74D3904E">
                      <wp:simplePos x="0" y="0"/>
                      <wp:positionH relativeFrom="column">
                        <wp:posOffset>0</wp:posOffset>
                      </wp:positionH>
                      <wp:positionV relativeFrom="paragraph">
                        <wp:posOffset>0</wp:posOffset>
                      </wp:positionV>
                      <wp:extent cx="76200" cy="28575"/>
                      <wp:effectExtent l="19050" t="19050" r="19050" b="28575"/>
                      <wp:wrapNone/>
                      <wp:docPr id="4009" name="Text Box 9329">
                        <a:extLst xmlns:a="http://schemas.openxmlformats.org/drawingml/2006/main">
                          <a:ext uri="{FF2B5EF4-FFF2-40B4-BE49-F238E27FC236}">
                            <a16:creationId xmlns:a16="http://schemas.microsoft.com/office/drawing/2014/main" id="{00000000-0008-0000-0000-0000A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792B6" id="Text Box 9329" o:spid="_x0000_s1026" type="#_x0000_t202" style="position:absolute;margin-left:0;margin-top:0;width:6pt;height:2.25pt;z-index:2469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8832" behindDoc="0" locked="0" layoutInCell="1" allowOverlap="1" wp14:anchorId="05DBA1B6" wp14:editId="735408ED">
                      <wp:simplePos x="0" y="0"/>
                      <wp:positionH relativeFrom="column">
                        <wp:posOffset>0</wp:posOffset>
                      </wp:positionH>
                      <wp:positionV relativeFrom="paragraph">
                        <wp:posOffset>0</wp:posOffset>
                      </wp:positionV>
                      <wp:extent cx="76200" cy="28575"/>
                      <wp:effectExtent l="19050" t="19050" r="19050" b="28575"/>
                      <wp:wrapNone/>
                      <wp:docPr id="4010" name="Text Box 9328">
                        <a:extLst xmlns:a="http://schemas.openxmlformats.org/drawingml/2006/main">
                          <a:ext uri="{FF2B5EF4-FFF2-40B4-BE49-F238E27FC236}">
                            <a16:creationId xmlns:a16="http://schemas.microsoft.com/office/drawing/2014/main" id="{00000000-0008-0000-0000-0000A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985D1" id="Text Box 9328" o:spid="_x0000_s1026" type="#_x0000_t202" style="position:absolute;margin-left:0;margin-top:0;width:6pt;height:2.25pt;z-index:2469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69856" behindDoc="0" locked="0" layoutInCell="1" allowOverlap="1" wp14:anchorId="55D77252" wp14:editId="79E77164">
                      <wp:simplePos x="0" y="0"/>
                      <wp:positionH relativeFrom="column">
                        <wp:posOffset>0</wp:posOffset>
                      </wp:positionH>
                      <wp:positionV relativeFrom="paragraph">
                        <wp:posOffset>0</wp:posOffset>
                      </wp:positionV>
                      <wp:extent cx="76200" cy="28575"/>
                      <wp:effectExtent l="19050" t="19050" r="19050" b="28575"/>
                      <wp:wrapNone/>
                      <wp:docPr id="4011" name="Text Box 9327">
                        <a:extLst xmlns:a="http://schemas.openxmlformats.org/drawingml/2006/main">
                          <a:ext uri="{FF2B5EF4-FFF2-40B4-BE49-F238E27FC236}">
                            <a16:creationId xmlns:a16="http://schemas.microsoft.com/office/drawing/2014/main" id="{00000000-0008-0000-0000-0000A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AF8F79" id="Text Box 9327" o:spid="_x0000_s1026" type="#_x0000_t202" style="position:absolute;margin-left:0;margin-top:0;width:6pt;height:2.25pt;z-index:2469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0880" behindDoc="0" locked="0" layoutInCell="1" allowOverlap="1" wp14:anchorId="45499E43" wp14:editId="3EF60EED">
                      <wp:simplePos x="0" y="0"/>
                      <wp:positionH relativeFrom="column">
                        <wp:posOffset>0</wp:posOffset>
                      </wp:positionH>
                      <wp:positionV relativeFrom="paragraph">
                        <wp:posOffset>0</wp:posOffset>
                      </wp:positionV>
                      <wp:extent cx="76200" cy="28575"/>
                      <wp:effectExtent l="19050" t="19050" r="19050" b="28575"/>
                      <wp:wrapNone/>
                      <wp:docPr id="4012" name="Text Box 9326">
                        <a:extLst xmlns:a="http://schemas.openxmlformats.org/drawingml/2006/main">
                          <a:ext uri="{FF2B5EF4-FFF2-40B4-BE49-F238E27FC236}">
                            <a16:creationId xmlns:a16="http://schemas.microsoft.com/office/drawing/2014/main" id="{00000000-0008-0000-0000-0000A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9A6D1" id="Text Box 9326" o:spid="_x0000_s1026" type="#_x0000_t202" style="position:absolute;margin-left:0;margin-top:0;width:6pt;height:2.25pt;z-index:2469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1904" behindDoc="0" locked="0" layoutInCell="1" allowOverlap="1" wp14:anchorId="34494E73" wp14:editId="00A76ED9">
                      <wp:simplePos x="0" y="0"/>
                      <wp:positionH relativeFrom="column">
                        <wp:posOffset>0</wp:posOffset>
                      </wp:positionH>
                      <wp:positionV relativeFrom="paragraph">
                        <wp:posOffset>0</wp:posOffset>
                      </wp:positionV>
                      <wp:extent cx="76200" cy="28575"/>
                      <wp:effectExtent l="19050" t="19050" r="19050" b="28575"/>
                      <wp:wrapNone/>
                      <wp:docPr id="4013" name="Text Box 9325">
                        <a:extLst xmlns:a="http://schemas.openxmlformats.org/drawingml/2006/main">
                          <a:ext uri="{FF2B5EF4-FFF2-40B4-BE49-F238E27FC236}">
                            <a16:creationId xmlns:a16="http://schemas.microsoft.com/office/drawing/2014/main" id="{00000000-0008-0000-0000-0000A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4ADAA" id="Text Box 9325" o:spid="_x0000_s1026" type="#_x0000_t202" style="position:absolute;margin-left:0;margin-top:0;width:6pt;height:2.25pt;z-index:2469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2928" behindDoc="0" locked="0" layoutInCell="1" allowOverlap="1" wp14:anchorId="7B537102" wp14:editId="325418A8">
                      <wp:simplePos x="0" y="0"/>
                      <wp:positionH relativeFrom="column">
                        <wp:posOffset>0</wp:posOffset>
                      </wp:positionH>
                      <wp:positionV relativeFrom="paragraph">
                        <wp:posOffset>0</wp:posOffset>
                      </wp:positionV>
                      <wp:extent cx="76200" cy="28575"/>
                      <wp:effectExtent l="19050" t="19050" r="19050" b="28575"/>
                      <wp:wrapNone/>
                      <wp:docPr id="4014" name="Text Box 9324">
                        <a:extLst xmlns:a="http://schemas.openxmlformats.org/drawingml/2006/main">
                          <a:ext uri="{FF2B5EF4-FFF2-40B4-BE49-F238E27FC236}">
                            <a16:creationId xmlns:a16="http://schemas.microsoft.com/office/drawing/2014/main" id="{00000000-0008-0000-0000-0000A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10266" id="Text Box 9324" o:spid="_x0000_s1026" type="#_x0000_t202" style="position:absolute;margin-left:0;margin-top:0;width:6pt;height:2.25pt;z-index:2469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3952" behindDoc="0" locked="0" layoutInCell="1" allowOverlap="1" wp14:anchorId="4B2354C2" wp14:editId="5F42A3BF">
                      <wp:simplePos x="0" y="0"/>
                      <wp:positionH relativeFrom="column">
                        <wp:posOffset>0</wp:posOffset>
                      </wp:positionH>
                      <wp:positionV relativeFrom="paragraph">
                        <wp:posOffset>0</wp:posOffset>
                      </wp:positionV>
                      <wp:extent cx="76200" cy="28575"/>
                      <wp:effectExtent l="19050" t="19050" r="19050" b="28575"/>
                      <wp:wrapNone/>
                      <wp:docPr id="4015" name="Text Box 9323">
                        <a:extLst xmlns:a="http://schemas.openxmlformats.org/drawingml/2006/main">
                          <a:ext uri="{FF2B5EF4-FFF2-40B4-BE49-F238E27FC236}">
                            <a16:creationId xmlns:a16="http://schemas.microsoft.com/office/drawing/2014/main" id="{00000000-0008-0000-0000-0000A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43533" id="Text Box 9323" o:spid="_x0000_s1026" type="#_x0000_t202" style="position:absolute;margin-left:0;margin-top:0;width:6pt;height:2.25pt;z-index:2469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4976" behindDoc="0" locked="0" layoutInCell="1" allowOverlap="1" wp14:anchorId="25777A35" wp14:editId="1A90BD01">
                      <wp:simplePos x="0" y="0"/>
                      <wp:positionH relativeFrom="column">
                        <wp:posOffset>0</wp:posOffset>
                      </wp:positionH>
                      <wp:positionV relativeFrom="paragraph">
                        <wp:posOffset>0</wp:posOffset>
                      </wp:positionV>
                      <wp:extent cx="76200" cy="28575"/>
                      <wp:effectExtent l="19050" t="19050" r="19050" b="28575"/>
                      <wp:wrapNone/>
                      <wp:docPr id="4016" name="Text Box 9322">
                        <a:extLst xmlns:a="http://schemas.openxmlformats.org/drawingml/2006/main">
                          <a:ext uri="{FF2B5EF4-FFF2-40B4-BE49-F238E27FC236}">
                            <a16:creationId xmlns:a16="http://schemas.microsoft.com/office/drawing/2014/main" id="{00000000-0008-0000-0000-0000B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FF3DE" id="Text Box 9322" o:spid="_x0000_s1026" type="#_x0000_t202" style="position:absolute;margin-left:0;margin-top:0;width:6pt;height:2.25pt;z-index:2469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6000" behindDoc="0" locked="0" layoutInCell="1" allowOverlap="1" wp14:anchorId="73981406" wp14:editId="3DAF8CA8">
                      <wp:simplePos x="0" y="0"/>
                      <wp:positionH relativeFrom="column">
                        <wp:posOffset>0</wp:posOffset>
                      </wp:positionH>
                      <wp:positionV relativeFrom="paragraph">
                        <wp:posOffset>0</wp:posOffset>
                      </wp:positionV>
                      <wp:extent cx="76200" cy="28575"/>
                      <wp:effectExtent l="19050" t="19050" r="19050" b="28575"/>
                      <wp:wrapNone/>
                      <wp:docPr id="4017" name="Text Box 9321">
                        <a:extLst xmlns:a="http://schemas.openxmlformats.org/drawingml/2006/main">
                          <a:ext uri="{FF2B5EF4-FFF2-40B4-BE49-F238E27FC236}">
                            <a16:creationId xmlns:a16="http://schemas.microsoft.com/office/drawing/2014/main" id="{00000000-0008-0000-0000-0000B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AC132" id="Text Box 9321" o:spid="_x0000_s1026" type="#_x0000_t202" style="position:absolute;margin-left:0;margin-top:0;width:6pt;height:2.25pt;z-index:2469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7024" behindDoc="0" locked="0" layoutInCell="1" allowOverlap="1" wp14:anchorId="2C45230A" wp14:editId="12B3D2D7">
                      <wp:simplePos x="0" y="0"/>
                      <wp:positionH relativeFrom="column">
                        <wp:posOffset>0</wp:posOffset>
                      </wp:positionH>
                      <wp:positionV relativeFrom="paragraph">
                        <wp:posOffset>0</wp:posOffset>
                      </wp:positionV>
                      <wp:extent cx="76200" cy="28575"/>
                      <wp:effectExtent l="19050" t="19050" r="19050" b="28575"/>
                      <wp:wrapNone/>
                      <wp:docPr id="4018" name="Text Box 9320">
                        <a:extLst xmlns:a="http://schemas.openxmlformats.org/drawingml/2006/main">
                          <a:ext uri="{FF2B5EF4-FFF2-40B4-BE49-F238E27FC236}">
                            <a16:creationId xmlns:a16="http://schemas.microsoft.com/office/drawing/2014/main" id="{00000000-0008-0000-0000-0000B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13755" id="Text Box 9320" o:spid="_x0000_s1026" type="#_x0000_t202" style="position:absolute;margin-left:0;margin-top:0;width:6pt;height:2.25pt;z-index:2469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78048" behindDoc="0" locked="0" layoutInCell="1" allowOverlap="1" wp14:anchorId="735E1005" wp14:editId="17AC325D">
                      <wp:simplePos x="0" y="0"/>
                      <wp:positionH relativeFrom="column">
                        <wp:posOffset>0</wp:posOffset>
                      </wp:positionH>
                      <wp:positionV relativeFrom="paragraph">
                        <wp:posOffset>0</wp:posOffset>
                      </wp:positionV>
                      <wp:extent cx="76200" cy="28575"/>
                      <wp:effectExtent l="19050" t="19050" r="19050" b="28575"/>
                      <wp:wrapNone/>
                      <wp:docPr id="4019" name="Text Box 9319">
                        <a:extLst xmlns:a="http://schemas.openxmlformats.org/drawingml/2006/main">
                          <a:ext uri="{FF2B5EF4-FFF2-40B4-BE49-F238E27FC236}">
                            <a16:creationId xmlns:a16="http://schemas.microsoft.com/office/drawing/2014/main" id="{00000000-0008-0000-0000-0000B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3D59E2" id="Text Box 9319" o:spid="_x0000_s1026" type="#_x0000_t202" style="position:absolute;margin-left:0;margin-top:0;width:6pt;height:2.25pt;z-index:2469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0336" behindDoc="0" locked="0" layoutInCell="1" allowOverlap="1" wp14:anchorId="7A998467" wp14:editId="0F226A19">
                      <wp:simplePos x="0" y="0"/>
                      <wp:positionH relativeFrom="column">
                        <wp:posOffset>0</wp:posOffset>
                      </wp:positionH>
                      <wp:positionV relativeFrom="paragraph">
                        <wp:posOffset>0</wp:posOffset>
                      </wp:positionV>
                      <wp:extent cx="76200" cy="28575"/>
                      <wp:effectExtent l="19050" t="19050" r="19050" b="28575"/>
                      <wp:wrapNone/>
                      <wp:docPr id="4031" name="Text Box 9318">
                        <a:extLst xmlns:a="http://schemas.openxmlformats.org/drawingml/2006/main">
                          <a:ext uri="{FF2B5EF4-FFF2-40B4-BE49-F238E27FC236}">
                            <a16:creationId xmlns:a16="http://schemas.microsoft.com/office/drawing/2014/main" id="{00000000-0008-0000-0000-0000B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C6058" id="Text Box 9318" o:spid="_x0000_s1026" type="#_x0000_t202" style="position:absolute;margin-left:0;margin-top:0;width:6pt;height:2.25pt;z-index:2469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1360" behindDoc="0" locked="0" layoutInCell="1" allowOverlap="1" wp14:anchorId="6E795588" wp14:editId="364CFF80">
                      <wp:simplePos x="0" y="0"/>
                      <wp:positionH relativeFrom="column">
                        <wp:posOffset>0</wp:posOffset>
                      </wp:positionH>
                      <wp:positionV relativeFrom="paragraph">
                        <wp:posOffset>0</wp:posOffset>
                      </wp:positionV>
                      <wp:extent cx="76200" cy="28575"/>
                      <wp:effectExtent l="19050" t="19050" r="19050" b="28575"/>
                      <wp:wrapNone/>
                      <wp:docPr id="4032" name="Text Box 9317">
                        <a:extLst xmlns:a="http://schemas.openxmlformats.org/drawingml/2006/main">
                          <a:ext uri="{FF2B5EF4-FFF2-40B4-BE49-F238E27FC236}">
                            <a16:creationId xmlns:a16="http://schemas.microsoft.com/office/drawing/2014/main" id="{00000000-0008-0000-0000-0000C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7993B" id="Text Box 9317" o:spid="_x0000_s1026" type="#_x0000_t202" style="position:absolute;margin-left:0;margin-top:0;width:6pt;height:2.25pt;z-index:2469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2384" behindDoc="0" locked="0" layoutInCell="1" allowOverlap="1" wp14:anchorId="3FD334D2" wp14:editId="42F290BD">
                      <wp:simplePos x="0" y="0"/>
                      <wp:positionH relativeFrom="column">
                        <wp:posOffset>0</wp:posOffset>
                      </wp:positionH>
                      <wp:positionV relativeFrom="paragraph">
                        <wp:posOffset>0</wp:posOffset>
                      </wp:positionV>
                      <wp:extent cx="76200" cy="28575"/>
                      <wp:effectExtent l="19050" t="19050" r="19050" b="28575"/>
                      <wp:wrapNone/>
                      <wp:docPr id="4033" name="Text Box 9316">
                        <a:extLst xmlns:a="http://schemas.openxmlformats.org/drawingml/2006/main">
                          <a:ext uri="{FF2B5EF4-FFF2-40B4-BE49-F238E27FC236}">
                            <a16:creationId xmlns:a16="http://schemas.microsoft.com/office/drawing/2014/main" id="{00000000-0008-0000-0000-0000C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1BEEF" id="Text Box 9316" o:spid="_x0000_s1026" type="#_x0000_t202" style="position:absolute;margin-left:0;margin-top:0;width:6pt;height:2.25pt;z-index:2469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3408" behindDoc="0" locked="0" layoutInCell="1" allowOverlap="1" wp14:anchorId="249E4437" wp14:editId="6EA7882F">
                      <wp:simplePos x="0" y="0"/>
                      <wp:positionH relativeFrom="column">
                        <wp:posOffset>0</wp:posOffset>
                      </wp:positionH>
                      <wp:positionV relativeFrom="paragraph">
                        <wp:posOffset>0</wp:posOffset>
                      </wp:positionV>
                      <wp:extent cx="76200" cy="28575"/>
                      <wp:effectExtent l="19050" t="19050" r="19050" b="28575"/>
                      <wp:wrapNone/>
                      <wp:docPr id="4034" name="Text Box 9315">
                        <a:extLst xmlns:a="http://schemas.openxmlformats.org/drawingml/2006/main">
                          <a:ext uri="{FF2B5EF4-FFF2-40B4-BE49-F238E27FC236}">
                            <a16:creationId xmlns:a16="http://schemas.microsoft.com/office/drawing/2014/main" id="{00000000-0008-0000-0000-0000C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54F8F" id="Text Box 9315" o:spid="_x0000_s1026" type="#_x0000_t202" style="position:absolute;margin-left:0;margin-top:0;width:6pt;height:2.25pt;z-index:2469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4432" behindDoc="0" locked="0" layoutInCell="1" allowOverlap="1" wp14:anchorId="66ABC958" wp14:editId="2C207800">
                      <wp:simplePos x="0" y="0"/>
                      <wp:positionH relativeFrom="column">
                        <wp:posOffset>0</wp:posOffset>
                      </wp:positionH>
                      <wp:positionV relativeFrom="paragraph">
                        <wp:posOffset>0</wp:posOffset>
                      </wp:positionV>
                      <wp:extent cx="76200" cy="28575"/>
                      <wp:effectExtent l="19050" t="19050" r="19050" b="28575"/>
                      <wp:wrapNone/>
                      <wp:docPr id="4035" name="Text Box 9314">
                        <a:extLst xmlns:a="http://schemas.openxmlformats.org/drawingml/2006/main">
                          <a:ext uri="{FF2B5EF4-FFF2-40B4-BE49-F238E27FC236}">
                            <a16:creationId xmlns:a16="http://schemas.microsoft.com/office/drawing/2014/main" id="{00000000-0008-0000-0000-0000C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64BF5" id="Text Box 9314" o:spid="_x0000_s1026" type="#_x0000_t202" style="position:absolute;margin-left:0;margin-top:0;width:6pt;height:2.25pt;z-index:2469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5456" behindDoc="0" locked="0" layoutInCell="1" allowOverlap="1" wp14:anchorId="67582D3A" wp14:editId="74A85477">
                      <wp:simplePos x="0" y="0"/>
                      <wp:positionH relativeFrom="column">
                        <wp:posOffset>0</wp:posOffset>
                      </wp:positionH>
                      <wp:positionV relativeFrom="paragraph">
                        <wp:posOffset>0</wp:posOffset>
                      </wp:positionV>
                      <wp:extent cx="76200" cy="28575"/>
                      <wp:effectExtent l="19050" t="19050" r="19050" b="28575"/>
                      <wp:wrapNone/>
                      <wp:docPr id="4036" name="Text Box 9313">
                        <a:extLst xmlns:a="http://schemas.openxmlformats.org/drawingml/2006/main">
                          <a:ext uri="{FF2B5EF4-FFF2-40B4-BE49-F238E27FC236}">
                            <a16:creationId xmlns:a16="http://schemas.microsoft.com/office/drawing/2014/main" id="{00000000-0008-0000-0000-0000C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2022A" id="Text Box 9313" o:spid="_x0000_s1026" type="#_x0000_t202" style="position:absolute;margin-left:0;margin-top:0;width:6pt;height:2.25pt;z-index:2469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6480" behindDoc="0" locked="0" layoutInCell="1" allowOverlap="1" wp14:anchorId="3CCBF85E" wp14:editId="78BD4978">
                      <wp:simplePos x="0" y="0"/>
                      <wp:positionH relativeFrom="column">
                        <wp:posOffset>0</wp:posOffset>
                      </wp:positionH>
                      <wp:positionV relativeFrom="paragraph">
                        <wp:posOffset>0</wp:posOffset>
                      </wp:positionV>
                      <wp:extent cx="76200" cy="28575"/>
                      <wp:effectExtent l="19050" t="19050" r="19050" b="28575"/>
                      <wp:wrapNone/>
                      <wp:docPr id="4037" name="Text Box 9312">
                        <a:extLst xmlns:a="http://schemas.openxmlformats.org/drawingml/2006/main">
                          <a:ext uri="{FF2B5EF4-FFF2-40B4-BE49-F238E27FC236}">
                            <a16:creationId xmlns:a16="http://schemas.microsoft.com/office/drawing/2014/main" id="{00000000-0008-0000-0000-0000C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AE6E9" id="Text Box 9312" o:spid="_x0000_s1026" type="#_x0000_t202" style="position:absolute;margin-left:0;margin-top:0;width:6pt;height:2.25pt;z-index:2469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7504" behindDoc="0" locked="0" layoutInCell="1" allowOverlap="1" wp14:anchorId="7803F002" wp14:editId="10B884B2">
                      <wp:simplePos x="0" y="0"/>
                      <wp:positionH relativeFrom="column">
                        <wp:posOffset>0</wp:posOffset>
                      </wp:positionH>
                      <wp:positionV relativeFrom="paragraph">
                        <wp:posOffset>0</wp:posOffset>
                      </wp:positionV>
                      <wp:extent cx="76200" cy="28575"/>
                      <wp:effectExtent l="19050" t="19050" r="19050" b="28575"/>
                      <wp:wrapNone/>
                      <wp:docPr id="4038" name="Text Box 9311">
                        <a:extLst xmlns:a="http://schemas.openxmlformats.org/drawingml/2006/main">
                          <a:ext uri="{FF2B5EF4-FFF2-40B4-BE49-F238E27FC236}">
                            <a16:creationId xmlns:a16="http://schemas.microsoft.com/office/drawing/2014/main" id="{00000000-0008-0000-0000-0000C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4FE83" id="Text Box 9311" o:spid="_x0000_s1026" type="#_x0000_t202" style="position:absolute;margin-left:0;margin-top:0;width:6pt;height:2.25pt;z-index:2469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8528" behindDoc="0" locked="0" layoutInCell="1" allowOverlap="1" wp14:anchorId="4A1B6FF7" wp14:editId="11C75D22">
                      <wp:simplePos x="0" y="0"/>
                      <wp:positionH relativeFrom="column">
                        <wp:posOffset>0</wp:posOffset>
                      </wp:positionH>
                      <wp:positionV relativeFrom="paragraph">
                        <wp:posOffset>0</wp:posOffset>
                      </wp:positionV>
                      <wp:extent cx="76200" cy="28575"/>
                      <wp:effectExtent l="19050" t="19050" r="19050" b="28575"/>
                      <wp:wrapNone/>
                      <wp:docPr id="4039" name="Text Box 9310">
                        <a:extLst xmlns:a="http://schemas.openxmlformats.org/drawingml/2006/main">
                          <a:ext uri="{FF2B5EF4-FFF2-40B4-BE49-F238E27FC236}">
                            <a16:creationId xmlns:a16="http://schemas.microsoft.com/office/drawing/2014/main" id="{00000000-0008-0000-0000-0000C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4504D" id="Text Box 9310" o:spid="_x0000_s1026" type="#_x0000_t202" style="position:absolute;margin-left:0;margin-top:0;width:6pt;height:2.25pt;z-index:2469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6999552" behindDoc="0" locked="0" layoutInCell="1" allowOverlap="1" wp14:anchorId="19A33EA9" wp14:editId="284CAB3C">
                      <wp:simplePos x="0" y="0"/>
                      <wp:positionH relativeFrom="column">
                        <wp:posOffset>0</wp:posOffset>
                      </wp:positionH>
                      <wp:positionV relativeFrom="paragraph">
                        <wp:posOffset>0</wp:posOffset>
                      </wp:positionV>
                      <wp:extent cx="76200" cy="28575"/>
                      <wp:effectExtent l="19050" t="19050" r="19050" b="28575"/>
                      <wp:wrapNone/>
                      <wp:docPr id="4040" name="Text Box 9309">
                        <a:extLst xmlns:a="http://schemas.openxmlformats.org/drawingml/2006/main">
                          <a:ext uri="{FF2B5EF4-FFF2-40B4-BE49-F238E27FC236}">
                            <a16:creationId xmlns:a16="http://schemas.microsoft.com/office/drawing/2014/main" id="{00000000-0008-0000-0000-0000C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BEA6C" id="Text Box 9309" o:spid="_x0000_s1026" type="#_x0000_t202" style="position:absolute;margin-left:0;margin-top:0;width:6pt;height:2.25pt;z-index:2469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0576" behindDoc="0" locked="0" layoutInCell="1" allowOverlap="1" wp14:anchorId="26A78A66" wp14:editId="2051D405">
                      <wp:simplePos x="0" y="0"/>
                      <wp:positionH relativeFrom="column">
                        <wp:posOffset>0</wp:posOffset>
                      </wp:positionH>
                      <wp:positionV relativeFrom="paragraph">
                        <wp:posOffset>0</wp:posOffset>
                      </wp:positionV>
                      <wp:extent cx="76200" cy="28575"/>
                      <wp:effectExtent l="19050" t="19050" r="19050" b="28575"/>
                      <wp:wrapNone/>
                      <wp:docPr id="4041" name="Text Box 9308">
                        <a:extLst xmlns:a="http://schemas.openxmlformats.org/drawingml/2006/main">
                          <a:ext uri="{FF2B5EF4-FFF2-40B4-BE49-F238E27FC236}">
                            <a16:creationId xmlns:a16="http://schemas.microsoft.com/office/drawing/2014/main" id="{00000000-0008-0000-0000-0000C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C795C" id="Text Box 9308" o:spid="_x0000_s1026" type="#_x0000_t202" style="position:absolute;margin-left:0;margin-top:0;width:6pt;height:2.25pt;z-index:2470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1600" behindDoc="0" locked="0" layoutInCell="1" allowOverlap="1" wp14:anchorId="04753CF5" wp14:editId="7E3F98A2">
                      <wp:simplePos x="0" y="0"/>
                      <wp:positionH relativeFrom="column">
                        <wp:posOffset>0</wp:posOffset>
                      </wp:positionH>
                      <wp:positionV relativeFrom="paragraph">
                        <wp:posOffset>0</wp:posOffset>
                      </wp:positionV>
                      <wp:extent cx="76200" cy="28575"/>
                      <wp:effectExtent l="19050" t="19050" r="19050" b="28575"/>
                      <wp:wrapNone/>
                      <wp:docPr id="4042" name="Text Box 9307">
                        <a:extLst xmlns:a="http://schemas.openxmlformats.org/drawingml/2006/main">
                          <a:ext uri="{FF2B5EF4-FFF2-40B4-BE49-F238E27FC236}">
                            <a16:creationId xmlns:a16="http://schemas.microsoft.com/office/drawing/2014/main" id="{00000000-0008-0000-0000-0000C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2F827" id="Text Box 9307" o:spid="_x0000_s1026" type="#_x0000_t202" style="position:absolute;margin-left:0;margin-top:0;width:6pt;height:2.25pt;z-index:2470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2624" behindDoc="0" locked="0" layoutInCell="1" allowOverlap="1" wp14:anchorId="20B02493" wp14:editId="68CF705E">
                      <wp:simplePos x="0" y="0"/>
                      <wp:positionH relativeFrom="column">
                        <wp:posOffset>0</wp:posOffset>
                      </wp:positionH>
                      <wp:positionV relativeFrom="paragraph">
                        <wp:posOffset>0</wp:posOffset>
                      </wp:positionV>
                      <wp:extent cx="76200" cy="28575"/>
                      <wp:effectExtent l="19050" t="19050" r="19050" b="28575"/>
                      <wp:wrapNone/>
                      <wp:docPr id="4043" name="Text Box 9306">
                        <a:extLst xmlns:a="http://schemas.openxmlformats.org/drawingml/2006/main">
                          <a:ext uri="{FF2B5EF4-FFF2-40B4-BE49-F238E27FC236}">
                            <a16:creationId xmlns:a16="http://schemas.microsoft.com/office/drawing/2014/main" id="{00000000-0008-0000-0000-0000C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246F9" id="Text Box 9306" o:spid="_x0000_s1026" type="#_x0000_t202" style="position:absolute;margin-left:0;margin-top:0;width:6pt;height:2.25pt;z-index:2470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3648" behindDoc="0" locked="0" layoutInCell="1" allowOverlap="1" wp14:anchorId="2077DD44" wp14:editId="7916A72D">
                      <wp:simplePos x="0" y="0"/>
                      <wp:positionH relativeFrom="column">
                        <wp:posOffset>0</wp:posOffset>
                      </wp:positionH>
                      <wp:positionV relativeFrom="paragraph">
                        <wp:posOffset>0</wp:posOffset>
                      </wp:positionV>
                      <wp:extent cx="76200" cy="28575"/>
                      <wp:effectExtent l="19050" t="19050" r="19050" b="28575"/>
                      <wp:wrapNone/>
                      <wp:docPr id="4044" name="Text Box 9305">
                        <a:extLst xmlns:a="http://schemas.openxmlformats.org/drawingml/2006/main">
                          <a:ext uri="{FF2B5EF4-FFF2-40B4-BE49-F238E27FC236}">
                            <a16:creationId xmlns:a16="http://schemas.microsoft.com/office/drawing/2014/main" id="{00000000-0008-0000-0000-0000C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A18A2" id="Text Box 9305" o:spid="_x0000_s1026" type="#_x0000_t202" style="position:absolute;margin-left:0;margin-top:0;width:6pt;height:2.25pt;z-index:2470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4672" behindDoc="0" locked="0" layoutInCell="1" allowOverlap="1" wp14:anchorId="31704695" wp14:editId="7518722A">
                      <wp:simplePos x="0" y="0"/>
                      <wp:positionH relativeFrom="column">
                        <wp:posOffset>0</wp:posOffset>
                      </wp:positionH>
                      <wp:positionV relativeFrom="paragraph">
                        <wp:posOffset>0</wp:posOffset>
                      </wp:positionV>
                      <wp:extent cx="76200" cy="28575"/>
                      <wp:effectExtent l="19050" t="19050" r="19050" b="28575"/>
                      <wp:wrapNone/>
                      <wp:docPr id="4045" name="Text Box 9304">
                        <a:extLst xmlns:a="http://schemas.openxmlformats.org/drawingml/2006/main">
                          <a:ext uri="{FF2B5EF4-FFF2-40B4-BE49-F238E27FC236}">
                            <a16:creationId xmlns:a16="http://schemas.microsoft.com/office/drawing/2014/main" id="{00000000-0008-0000-0000-0000C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FAFB2" id="Text Box 9304" o:spid="_x0000_s1026" type="#_x0000_t202" style="position:absolute;margin-left:0;margin-top:0;width:6pt;height:2.25pt;z-index:2470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5696" behindDoc="0" locked="0" layoutInCell="1" allowOverlap="1" wp14:anchorId="3B50838B" wp14:editId="45E0A92C">
                      <wp:simplePos x="0" y="0"/>
                      <wp:positionH relativeFrom="column">
                        <wp:posOffset>0</wp:posOffset>
                      </wp:positionH>
                      <wp:positionV relativeFrom="paragraph">
                        <wp:posOffset>0</wp:posOffset>
                      </wp:positionV>
                      <wp:extent cx="76200" cy="28575"/>
                      <wp:effectExtent l="19050" t="19050" r="19050" b="28575"/>
                      <wp:wrapNone/>
                      <wp:docPr id="4046" name="Text Box 9303">
                        <a:extLst xmlns:a="http://schemas.openxmlformats.org/drawingml/2006/main">
                          <a:ext uri="{FF2B5EF4-FFF2-40B4-BE49-F238E27FC236}">
                            <a16:creationId xmlns:a16="http://schemas.microsoft.com/office/drawing/2014/main" id="{00000000-0008-0000-0000-0000C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87BC7" id="Text Box 9303" o:spid="_x0000_s1026" type="#_x0000_t202" style="position:absolute;margin-left:0;margin-top:0;width:6pt;height:2.25pt;z-index:2470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6720" behindDoc="0" locked="0" layoutInCell="1" allowOverlap="1" wp14:anchorId="1AD334EE" wp14:editId="56C6D6D3">
                      <wp:simplePos x="0" y="0"/>
                      <wp:positionH relativeFrom="column">
                        <wp:posOffset>0</wp:posOffset>
                      </wp:positionH>
                      <wp:positionV relativeFrom="paragraph">
                        <wp:posOffset>0</wp:posOffset>
                      </wp:positionV>
                      <wp:extent cx="76200" cy="28575"/>
                      <wp:effectExtent l="19050" t="19050" r="19050" b="28575"/>
                      <wp:wrapNone/>
                      <wp:docPr id="4047" name="Text Box 9302">
                        <a:extLst xmlns:a="http://schemas.openxmlformats.org/drawingml/2006/main">
                          <a:ext uri="{FF2B5EF4-FFF2-40B4-BE49-F238E27FC236}">
                            <a16:creationId xmlns:a16="http://schemas.microsoft.com/office/drawing/2014/main" id="{00000000-0008-0000-0000-0000C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136EA8" id="Text Box 9302" o:spid="_x0000_s1026" type="#_x0000_t202" style="position:absolute;margin-left:0;margin-top:0;width:6pt;height:2.25pt;z-index:2470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7744" behindDoc="0" locked="0" layoutInCell="1" allowOverlap="1" wp14:anchorId="33A2423D" wp14:editId="252C2E53">
                      <wp:simplePos x="0" y="0"/>
                      <wp:positionH relativeFrom="column">
                        <wp:posOffset>0</wp:posOffset>
                      </wp:positionH>
                      <wp:positionV relativeFrom="paragraph">
                        <wp:posOffset>0</wp:posOffset>
                      </wp:positionV>
                      <wp:extent cx="76200" cy="28575"/>
                      <wp:effectExtent l="19050" t="19050" r="19050" b="28575"/>
                      <wp:wrapNone/>
                      <wp:docPr id="4048" name="Text Box 9301">
                        <a:extLst xmlns:a="http://schemas.openxmlformats.org/drawingml/2006/main">
                          <a:ext uri="{FF2B5EF4-FFF2-40B4-BE49-F238E27FC236}">
                            <a16:creationId xmlns:a16="http://schemas.microsoft.com/office/drawing/2014/main" id="{00000000-0008-0000-0000-0000D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3020FE" id="Text Box 9301" o:spid="_x0000_s1026" type="#_x0000_t202" style="position:absolute;margin-left:0;margin-top:0;width:6pt;height:2.25pt;z-index:2470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8768" behindDoc="0" locked="0" layoutInCell="1" allowOverlap="1" wp14:anchorId="72D3E557" wp14:editId="2AF9FF8B">
                      <wp:simplePos x="0" y="0"/>
                      <wp:positionH relativeFrom="column">
                        <wp:posOffset>0</wp:posOffset>
                      </wp:positionH>
                      <wp:positionV relativeFrom="paragraph">
                        <wp:posOffset>0</wp:posOffset>
                      </wp:positionV>
                      <wp:extent cx="76200" cy="28575"/>
                      <wp:effectExtent l="19050" t="19050" r="19050" b="28575"/>
                      <wp:wrapNone/>
                      <wp:docPr id="4049" name="Text Box 9300">
                        <a:extLst xmlns:a="http://schemas.openxmlformats.org/drawingml/2006/main">
                          <a:ext uri="{FF2B5EF4-FFF2-40B4-BE49-F238E27FC236}">
                            <a16:creationId xmlns:a16="http://schemas.microsoft.com/office/drawing/2014/main" id="{00000000-0008-0000-0000-0000D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D89CB" id="Text Box 9300" o:spid="_x0000_s1026" type="#_x0000_t202" style="position:absolute;margin-left:0;margin-top:0;width:6pt;height:2.25pt;z-index:2470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09792" behindDoc="0" locked="0" layoutInCell="1" allowOverlap="1" wp14:anchorId="461229E0" wp14:editId="53CD45B8">
                      <wp:simplePos x="0" y="0"/>
                      <wp:positionH relativeFrom="column">
                        <wp:posOffset>0</wp:posOffset>
                      </wp:positionH>
                      <wp:positionV relativeFrom="paragraph">
                        <wp:posOffset>0</wp:posOffset>
                      </wp:positionV>
                      <wp:extent cx="76200" cy="28575"/>
                      <wp:effectExtent l="19050" t="19050" r="19050" b="28575"/>
                      <wp:wrapNone/>
                      <wp:docPr id="4050" name="Text Box 9299">
                        <a:extLst xmlns:a="http://schemas.openxmlformats.org/drawingml/2006/main">
                          <a:ext uri="{FF2B5EF4-FFF2-40B4-BE49-F238E27FC236}">
                            <a16:creationId xmlns:a16="http://schemas.microsoft.com/office/drawing/2014/main" id="{00000000-0008-0000-0000-0000D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3EE31" id="Text Box 9299" o:spid="_x0000_s1026" type="#_x0000_t202" style="position:absolute;margin-left:0;margin-top:0;width:6pt;height:2.25pt;z-index:2470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0816" behindDoc="0" locked="0" layoutInCell="1" allowOverlap="1" wp14:anchorId="41DD462D" wp14:editId="04F895F7">
                      <wp:simplePos x="0" y="0"/>
                      <wp:positionH relativeFrom="column">
                        <wp:posOffset>0</wp:posOffset>
                      </wp:positionH>
                      <wp:positionV relativeFrom="paragraph">
                        <wp:posOffset>0</wp:posOffset>
                      </wp:positionV>
                      <wp:extent cx="76200" cy="28575"/>
                      <wp:effectExtent l="19050" t="19050" r="19050" b="28575"/>
                      <wp:wrapNone/>
                      <wp:docPr id="4051" name="Text Box 9298">
                        <a:extLst xmlns:a="http://schemas.openxmlformats.org/drawingml/2006/main">
                          <a:ext uri="{FF2B5EF4-FFF2-40B4-BE49-F238E27FC236}">
                            <a16:creationId xmlns:a16="http://schemas.microsoft.com/office/drawing/2014/main" id="{00000000-0008-0000-0000-0000D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BFCB4" id="Text Box 9298" o:spid="_x0000_s1026" type="#_x0000_t202" style="position:absolute;margin-left:0;margin-top:0;width:6pt;height:2.25pt;z-index:2470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1840" behindDoc="0" locked="0" layoutInCell="1" allowOverlap="1" wp14:anchorId="60D9F0FB" wp14:editId="4F9DCA58">
                      <wp:simplePos x="0" y="0"/>
                      <wp:positionH relativeFrom="column">
                        <wp:posOffset>0</wp:posOffset>
                      </wp:positionH>
                      <wp:positionV relativeFrom="paragraph">
                        <wp:posOffset>0</wp:posOffset>
                      </wp:positionV>
                      <wp:extent cx="76200" cy="28575"/>
                      <wp:effectExtent l="19050" t="19050" r="19050" b="28575"/>
                      <wp:wrapNone/>
                      <wp:docPr id="4052" name="Text Box 9297">
                        <a:extLst xmlns:a="http://schemas.openxmlformats.org/drawingml/2006/main">
                          <a:ext uri="{FF2B5EF4-FFF2-40B4-BE49-F238E27FC236}">
                            <a16:creationId xmlns:a16="http://schemas.microsoft.com/office/drawing/2014/main" id="{00000000-0008-0000-0000-0000D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018AD" id="Text Box 9297" o:spid="_x0000_s1026" type="#_x0000_t202" style="position:absolute;margin-left:0;margin-top:0;width:6pt;height:2.25pt;z-index:2470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2864" behindDoc="0" locked="0" layoutInCell="1" allowOverlap="1" wp14:anchorId="23FEB5B6" wp14:editId="736872D9">
                      <wp:simplePos x="0" y="0"/>
                      <wp:positionH relativeFrom="column">
                        <wp:posOffset>0</wp:posOffset>
                      </wp:positionH>
                      <wp:positionV relativeFrom="paragraph">
                        <wp:posOffset>0</wp:posOffset>
                      </wp:positionV>
                      <wp:extent cx="76200" cy="28575"/>
                      <wp:effectExtent l="19050" t="19050" r="19050" b="28575"/>
                      <wp:wrapNone/>
                      <wp:docPr id="4053" name="Text Box 9296">
                        <a:extLst xmlns:a="http://schemas.openxmlformats.org/drawingml/2006/main">
                          <a:ext uri="{FF2B5EF4-FFF2-40B4-BE49-F238E27FC236}">
                            <a16:creationId xmlns:a16="http://schemas.microsoft.com/office/drawing/2014/main" id="{00000000-0008-0000-0000-0000D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4801A" id="Text Box 9296" o:spid="_x0000_s1026" type="#_x0000_t202" style="position:absolute;margin-left:0;margin-top:0;width:6pt;height:2.25pt;z-index:2470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3888" behindDoc="0" locked="0" layoutInCell="1" allowOverlap="1" wp14:anchorId="7D8DC980" wp14:editId="090AE9B8">
                      <wp:simplePos x="0" y="0"/>
                      <wp:positionH relativeFrom="column">
                        <wp:posOffset>0</wp:posOffset>
                      </wp:positionH>
                      <wp:positionV relativeFrom="paragraph">
                        <wp:posOffset>0</wp:posOffset>
                      </wp:positionV>
                      <wp:extent cx="76200" cy="28575"/>
                      <wp:effectExtent l="19050" t="19050" r="19050" b="28575"/>
                      <wp:wrapNone/>
                      <wp:docPr id="4054" name="Text Box 9295">
                        <a:extLst xmlns:a="http://schemas.openxmlformats.org/drawingml/2006/main">
                          <a:ext uri="{FF2B5EF4-FFF2-40B4-BE49-F238E27FC236}">
                            <a16:creationId xmlns:a16="http://schemas.microsoft.com/office/drawing/2014/main" id="{00000000-0008-0000-0000-0000D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B5B27" id="Text Box 9295" o:spid="_x0000_s1026" type="#_x0000_t202" style="position:absolute;margin-left:0;margin-top:0;width:6pt;height:2.25pt;z-index:2470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4912" behindDoc="0" locked="0" layoutInCell="1" allowOverlap="1" wp14:anchorId="43783128" wp14:editId="02B4E721">
                      <wp:simplePos x="0" y="0"/>
                      <wp:positionH relativeFrom="column">
                        <wp:posOffset>0</wp:posOffset>
                      </wp:positionH>
                      <wp:positionV relativeFrom="paragraph">
                        <wp:posOffset>0</wp:posOffset>
                      </wp:positionV>
                      <wp:extent cx="76200" cy="28575"/>
                      <wp:effectExtent l="19050" t="19050" r="19050" b="28575"/>
                      <wp:wrapNone/>
                      <wp:docPr id="4055" name="Text Box 9294">
                        <a:extLst xmlns:a="http://schemas.openxmlformats.org/drawingml/2006/main">
                          <a:ext uri="{FF2B5EF4-FFF2-40B4-BE49-F238E27FC236}">
                            <a16:creationId xmlns:a16="http://schemas.microsoft.com/office/drawing/2014/main" id="{00000000-0008-0000-0000-0000D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2351C3" id="Text Box 9294" o:spid="_x0000_s1026" type="#_x0000_t202" style="position:absolute;margin-left:0;margin-top:0;width:6pt;height:2.25pt;z-index:2470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5936" behindDoc="0" locked="0" layoutInCell="1" allowOverlap="1" wp14:anchorId="75029688" wp14:editId="711381B3">
                      <wp:simplePos x="0" y="0"/>
                      <wp:positionH relativeFrom="column">
                        <wp:posOffset>0</wp:posOffset>
                      </wp:positionH>
                      <wp:positionV relativeFrom="paragraph">
                        <wp:posOffset>0</wp:posOffset>
                      </wp:positionV>
                      <wp:extent cx="76200" cy="28575"/>
                      <wp:effectExtent l="19050" t="19050" r="19050" b="28575"/>
                      <wp:wrapNone/>
                      <wp:docPr id="4056" name="Text Box 9293">
                        <a:extLst xmlns:a="http://schemas.openxmlformats.org/drawingml/2006/main">
                          <a:ext uri="{FF2B5EF4-FFF2-40B4-BE49-F238E27FC236}">
                            <a16:creationId xmlns:a16="http://schemas.microsoft.com/office/drawing/2014/main" id="{00000000-0008-0000-0000-0000D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4C0FC" id="Text Box 9293" o:spid="_x0000_s1026" type="#_x0000_t202" style="position:absolute;margin-left:0;margin-top:0;width:6pt;height:2.25pt;z-index:2470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6960" behindDoc="0" locked="0" layoutInCell="1" allowOverlap="1" wp14:anchorId="7F55D8C9" wp14:editId="1463B063">
                      <wp:simplePos x="0" y="0"/>
                      <wp:positionH relativeFrom="column">
                        <wp:posOffset>0</wp:posOffset>
                      </wp:positionH>
                      <wp:positionV relativeFrom="paragraph">
                        <wp:posOffset>0</wp:posOffset>
                      </wp:positionV>
                      <wp:extent cx="76200" cy="28575"/>
                      <wp:effectExtent l="19050" t="19050" r="19050" b="28575"/>
                      <wp:wrapNone/>
                      <wp:docPr id="4057" name="Text Box 9292">
                        <a:extLst xmlns:a="http://schemas.openxmlformats.org/drawingml/2006/main">
                          <a:ext uri="{FF2B5EF4-FFF2-40B4-BE49-F238E27FC236}">
                            <a16:creationId xmlns:a16="http://schemas.microsoft.com/office/drawing/2014/main" id="{00000000-0008-0000-0000-0000D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EC577" id="Text Box 9292" o:spid="_x0000_s1026" type="#_x0000_t202" style="position:absolute;margin-left:0;margin-top:0;width:6pt;height:2.25pt;z-index:2470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7984" behindDoc="0" locked="0" layoutInCell="1" allowOverlap="1" wp14:anchorId="1B6AA11D" wp14:editId="4F726FD9">
                      <wp:simplePos x="0" y="0"/>
                      <wp:positionH relativeFrom="column">
                        <wp:posOffset>0</wp:posOffset>
                      </wp:positionH>
                      <wp:positionV relativeFrom="paragraph">
                        <wp:posOffset>0</wp:posOffset>
                      </wp:positionV>
                      <wp:extent cx="76200" cy="28575"/>
                      <wp:effectExtent l="19050" t="19050" r="19050" b="28575"/>
                      <wp:wrapNone/>
                      <wp:docPr id="4058" name="Text Box 9291">
                        <a:extLst xmlns:a="http://schemas.openxmlformats.org/drawingml/2006/main">
                          <a:ext uri="{FF2B5EF4-FFF2-40B4-BE49-F238E27FC236}">
                            <a16:creationId xmlns:a16="http://schemas.microsoft.com/office/drawing/2014/main" id="{00000000-0008-0000-0000-0000D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9DF88" id="Text Box 9291" o:spid="_x0000_s1026" type="#_x0000_t202" style="position:absolute;margin-left:0;margin-top:0;width:6pt;height:2.25pt;z-index:2470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19008" behindDoc="0" locked="0" layoutInCell="1" allowOverlap="1" wp14:anchorId="64B3A662" wp14:editId="7439C646">
                      <wp:simplePos x="0" y="0"/>
                      <wp:positionH relativeFrom="column">
                        <wp:posOffset>0</wp:posOffset>
                      </wp:positionH>
                      <wp:positionV relativeFrom="paragraph">
                        <wp:posOffset>0</wp:posOffset>
                      </wp:positionV>
                      <wp:extent cx="76200" cy="28575"/>
                      <wp:effectExtent l="19050" t="19050" r="19050" b="28575"/>
                      <wp:wrapNone/>
                      <wp:docPr id="4059" name="Text Box 9290">
                        <a:extLst xmlns:a="http://schemas.openxmlformats.org/drawingml/2006/main">
                          <a:ext uri="{FF2B5EF4-FFF2-40B4-BE49-F238E27FC236}">
                            <a16:creationId xmlns:a16="http://schemas.microsoft.com/office/drawing/2014/main" id="{00000000-0008-0000-0000-0000D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F9BF3" id="Text Box 9290" o:spid="_x0000_s1026" type="#_x0000_t202" style="position:absolute;margin-left:0;margin-top:0;width:6pt;height:2.25pt;z-index:2470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0032" behindDoc="0" locked="0" layoutInCell="1" allowOverlap="1" wp14:anchorId="5B02D711" wp14:editId="67786197">
                      <wp:simplePos x="0" y="0"/>
                      <wp:positionH relativeFrom="column">
                        <wp:posOffset>0</wp:posOffset>
                      </wp:positionH>
                      <wp:positionV relativeFrom="paragraph">
                        <wp:posOffset>0</wp:posOffset>
                      </wp:positionV>
                      <wp:extent cx="76200" cy="28575"/>
                      <wp:effectExtent l="19050" t="19050" r="19050" b="28575"/>
                      <wp:wrapNone/>
                      <wp:docPr id="4060" name="Text Box 9289">
                        <a:extLst xmlns:a="http://schemas.openxmlformats.org/drawingml/2006/main">
                          <a:ext uri="{FF2B5EF4-FFF2-40B4-BE49-F238E27FC236}">
                            <a16:creationId xmlns:a16="http://schemas.microsoft.com/office/drawing/2014/main" id="{00000000-0008-0000-0000-0000D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8B876" id="Text Box 9289" o:spid="_x0000_s1026" type="#_x0000_t202" style="position:absolute;margin-left:0;margin-top:0;width:6pt;height:2.25pt;z-index:2470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1056" behindDoc="0" locked="0" layoutInCell="1" allowOverlap="1" wp14:anchorId="17017C5F" wp14:editId="1044C8EE">
                      <wp:simplePos x="0" y="0"/>
                      <wp:positionH relativeFrom="column">
                        <wp:posOffset>0</wp:posOffset>
                      </wp:positionH>
                      <wp:positionV relativeFrom="paragraph">
                        <wp:posOffset>0</wp:posOffset>
                      </wp:positionV>
                      <wp:extent cx="76200" cy="28575"/>
                      <wp:effectExtent l="19050" t="19050" r="19050" b="28575"/>
                      <wp:wrapNone/>
                      <wp:docPr id="4061" name="Text Box 9288">
                        <a:extLst xmlns:a="http://schemas.openxmlformats.org/drawingml/2006/main">
                          <a:ext uri="{FF2B5EF4-FFF2-40B4-BE49-F238E27FC236}">
                            <a16:creationId xmlns:a16="http://schemas.microsoft.com/office/drawing/2014/main" id="{00000000-0008-0000-0000-0000D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71436" id="Text Box 9288" o:spid="_x0000_s1026" type="#_x0000_t202" style="position:absolute;margin-left:0;margin-top:0;width:6pt;height:2.25pt;z-index:2470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2080" behindDoc="0" locked="0" layoutInCell="1" allowOverlap="1" wp14:anchorId="2F0D1025" wp14:editId="39DD1B97">
                      <wp:simplePos x="0" y="0"/>
                      <wp:positionH relativeFrom="column">
                        <wp:posOffset>0</wp:posOffset>
                      </wp:positionH>
                      <wp:positionV relativeFrom="paragraph">
                        <wp:posOffset>0</wp:posOffset>
                      </wp:positionV>
                      <wp:extent cx="76200" cy="28575"/>
                      <wp:effectExtent l="19050" t="19050" r="19050" b="28575"/>
                      <wp:wrapNone/>
                      <wp:docPr id="4062" name="Text Box 9287">
                        <a:extLst xmlns:a="http://schemas.openxmlformats.org/drawingml/2006/main">
                          <a:ext uri="{FF2B5EF4-FFF2-40B4-BE49-F238E27FC236}">
                            <a16:creationId xmlns:a16="http://schemas.microsoft.com/office/drawing/2014/main" id="{00000000-0008-0000-0000-0000D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F23524" id="Text Box 9287" o:spid="_x0000_s1026" type="#_x0000_t202" style="position:absolute;margin-left:0;margin-top:0;width:6pt;height:2.25pt;z-index:2470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3104" behindDoc="0" locked="0" layoutInCell="1" allowOverlap="1" wp14:anchorId="233127CC" wp14:editId="7278547B">
                      <wp:simplePos x="0" y="0"/>
                      <wp:positionH relativeFrom="column">
                        <wp:posOffset>0</wp:posOffset>
                      </wp:positionH>
                      <wp:positionV relativeFrom="paragraph">
                        <wp:posOffset>0</wp:posOffset>
                      </wp:positionV>
                      <wp:extent cx="76200" cy="28575"/>
                      <wp:effectExtent l="19050" t="19050" r="19050" b="28575"/>
                      <wp:wrapNone/>
                      <wp:docPr id="4063" name="Text Box 9286">
                        <a:extLst xmlns:a="http://schemas.openxmlformats.org/drawingml/2006/main">
                          <a:ext uri="{FF2B5EF4-FFF2-40B4-BE49-F238E27FC236}">
                            <a16:creationId xmlns:a16="http://schemas.microsoft.com/office/drawing/2014/main" id="{00000000-0008-0000-0000-0000D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5C596" id="Text Box 9286" o:spid="_x0000_s1026" type="#_x0000_t202" style="position:absolute;margin-left:0;margin-top:0;width:6pt;height:2.25pt;z-index:2470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4128" behindDoc="0" locked="0" layoutInCell="1" allowOverlap="1" wp14:anchorId="2FD0741C" wp14:editId="0D4DF0B7">
                      <wp:simplePos x="0" y="0"/>
                      <wp:positionH relativeFrom="column">
                        <wp:posOffset>0</wp:posOffset>
                      </wp:positionH>
                      <wp:positionV relativeFrom="paragraph">
                        <wp:posOffset>0</wp:posOffset>
                      </wp:positionV>
                      <wp:extent cx="76200" cy="28575"/>
                      <wp:effectExtent l="19050" t="19050" r="19050" b="28575"/>
                      <wp:wrapNone/>
                      <wp:docPr id="4064" name="Text Box 9285">
                        <a:extLst xmlns:a="http://schemas.openxmlformats.org/drawingml/2006/main">
                          <a:ext uri="{FF2B5EF4-FFF2-40B4-BE49-F238E27FC236}">
                            <a16:creationId xmlns:a16="http://schemas.microsoft.com/office/drawing/2014/main" id="{00000000-0008-0000-0000-0000E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A3F04" id="Text Box 9285" o:spid="_x0000_s1026" type="#_x0000_t202" style="position:absolute;margin-left:0;margin-top:0;width:6pt;height:2.25pt;z-index:2470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5152" behindDoc="0" locked="0" layoutInCell="1" allowOverlap="1" wp14:anchorId="6B031615" wp14:editId="0218640B">
                      <wp:simplePos x="0" y="0"/>
                      <wp:positionH relativeFrom="column">
                        <wp:posOffset>0</wp:posOffset>
                      </wp:positionH>
                      <wp:positionV relativeFrom="paragraph">
                        <wp:posOffset>0</wp:posOffset>
                      </wp:positionV>
                      <wp:extent cx="76200" cy="28575"/>
                      <wp:effectExtent l="19050" t="19050" r="19050" b="28575"/>
                      <wp:wrapNone/>
                      <wp:docPr id="4065" name="Text Box 9284">
                        <a:extLst xmlns:a="http://schemas.openxmlformats.org/drawingml/2006/main">
                          <a:ext uri="{FF2B5EF4-FFF2-40B4-BE49-F238E27FC236}">
                            <a16:creationId xmlns:a16="http://schemas.microsoft.com/office/drawing/2014/main" id="{00000000-0008-0000-0000-0000E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C4D39" id="Text Box 9284" o:spid="_x0000_s1026" type="#_x0000_t202" style="position:absolute;margin-left:0;margin-top:0;width:6pt;height:2.25pt;z-index:2470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6176" behindDoc="0" locked="0" layoutInCell="1" allowOverlap="1" wp14:anchorId="70732181" wp14:editId="7CC29903">
                      <wp:simplePos x="0" y="0"/>
                      <wp:positionH relativeFrom="column">
                        <wp:posOffset>0</wp:posOffset>
                      </wp:positionH>
                      <wp:positionV relativeFrom="paragraph">
                        <wp:posOffset>0</wp:posOffset>
                      </wp:positionV>
                      <wp:extent cx="76200" cy="28575"/>
                      <wp:effectExtent l="19050" t="19050" r="19050" b="28575"/>
                      <wp:wrapNone/>
                      <wp:docPr id="4066" name="Text Box 9283">
                        <a:extLst xmlns:a="http://schemas.openxmlformats.org/drawingml/2006/main">
                          <a:ext uri="{FF2B5EF4-FFF2-40B4-BE49-F238E27FC236}">
                            <a16:creationId xmlns:a16="http://schemas.microsoft.com/office/drawing/2014/main" id="{00000000-0008-0000-0000-0000E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C89B0" id="Text Box 9283" o:spid="_x0000_s1026" type="#_x0000_t202" style="position:absolute;margin-left:0;margin-top:0;width:6pt;height:2.25pt;z-index:2470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7200" behindDoc="0" locked="0" layoutInCell="1" allowOverlap="1" wp14:anchorId="0BD95810" wp14:editId="50750FF0">
                      <wp:simplePos x="0" y="0"/>
                      <wp:positionH relativeFrom="column">
                        <wp:posOffset>0</wp:posOffset>
                      </wp:positionH>
                      <wp:positionV relativeFrom="paragraph">
                        <wp:posOffset>0</wp:posOffset>
                      </wp:positionV>
                      <wp:extent cx="76200" cy="28575"/>
                      <wp:effectExtent l="19050" t="19050" r="19050" b="28575"/>
                      <wp:wrapNone/>
                      <wp:docPr id="4067" name="Text Box 9282">
                        <a:extLst xmlns:a="http://schemas.openxmlformats.org/drawingml/2006/main">
                          <a:ext uri="{FF2B5EF4-FFF2-40B4-BE49-F238E27FC236}">
                            <a16:creationId xmlns:a16="http://schemas.microsoft.com/office/drawing/2014/main" id="{00000000-0008-0000-0000-0000E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F4A80" id="Text Box 9282" o:spid="_x0000_s1026" type="#_x0000_t202" style="position:absolute;margin-left:0;margin-top:0;width:6pt;height:2.25pt;z-index:2470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8224" behindDoc="0" locked="0" layoutInCell="1" allowOverlap="1" wp14:anchorId="2C141D94" wp14:editId="35F140BB">
                      <wp:simplePos x="0" y="0"/>
                      <wp:positionH relativeFrom="column">
                        <wp:posOffset>0</wp:posOffset>
                      </wp:positionH>
                      <wp:positionV relativeFrom="paragraph">
                        <wp:posOffset>0</wp:posOffset>
                      </wp:positionV>
                      <wp:extent cx="76200" cy="28575"/>
                      <wp:effectExtent l="19050" t="19050" r="19050" b="28575"/>
                      <wp:wrapNone/>
                      <wp:docPr id="4068" name="Text Box 9281">
                        <a:extLst xmlns:a="http://schemas.openxmlformats.org/drawingml/2006/main">
                          <a:ext uri="{FF2B5EF4-FFF2-40B4-BE49-F238E27FC236}">
                            <a16:creationId xmlns:a16="http://schemas.microsoft.com/office/drawing/2014/main" id="{00000000-0008-0000-0000-0000E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7D0D3" id="Text Box 9281" o:spid="_x0000_s1026" type="#_x0000_t202" style="position:absolute;margin-left:0;margin-top:0;width:6pt;height:2.25pt;z-index:2470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29248" behindDoc="0" locked="0" layoutInCell="1" allowOverlap="1" wp14:anchorId="1ABF8059" wp14:editId="034D17E9">
                      <wp:simplePos x="0" y="0"/>
                      <wp:positionH relativeFrom="column">
                        <wp:posOffset>0</wp:posOffset>
                      </wp:positionH>
                      <wp:positionV relativeFrom="paragraph">
                        <wp:posOffset>0</wp:posOffset>
                      </wp:positionV>
                      <wp:extent cx="76200" cy="28575"/>
                      <wp:effectExtent l="19050" t="19050" r="19050" b="28575"/>
                      <wp:wrapNone/>
                      <wp:docPr id="4069" name="Text Box 9280">
                        <a:extLst xmlns:a="http://schemas.openxmlformats.org/drawingml/2006/main">
                          <a:ext uri="{FF2B5EF4-FFF2-40B4-BE49-F238E27FC236}">
                            <a16:creationId xmlns:a16="http://schemas.microsoft.com/office/drawing/2014/main" id="{00000000-0008-0000-0000-0000E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90446" id="Text Box 9280" o:spid="_x0000_s1026" type="#_x0000_t202" style="position:absolute;margin-left:0;margin-top:0;width:6pt;height:2.25pt;z-index:2470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0272" behindDoc="0" locked="0" layoutInCell="1" allowOverlap="1" wp14:anchorId="3FAB980B" wp14:editId="3F9AEE2E">
                      <wp:simplePos x="0" y="0"/>
                      <wp:positionH relativeFrom="column">
                        <wp:posOffset>0</wp:posOffset>
                      </wp:positionH>
                      <wp:positionV relativeFrom="paragraph">
                        <wp:posOffset>0</wp:posOffset>
                      </wp:positionV>
                      <wp:extent cx="76200" cy="28575"/>
                      <wp:effectExtent l="19050" t="19050" r="19050" b="28575"/>
                      <wp:wrapNone/>
                      <wp:docPr id="4070" name="Text Box 9279">
                        <a:extLst xmlns:a="http://schemas.openxmlformats.org/drawingml/2006/main">
                          <a:ext uri="{FF2B5EF4-FFF2-40B4-BE49-F238E27FC236}">
                            <a16:creationId xmlns:a16="http://schemas.microsoft.com/office/drawing/2014/main" id="{00000000-0008-0000-0000-0000E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C5E07" id="Text Box 9279" o:spid="_x0000_s1026" type="#_x0000_t202" style="position:absolute;margin-left:0;margin-top:0;width:6pt;height:2.25pt;z-index:2470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1296" behindDoc="0" locked="0" layoutInCell="1" allowOverlap="1" wp14:anchorId="34F4C34D" wp14:editId="35B03ED2">
                      <wp:simplePos x="0" y="0"/>
                      <wp:positionH relativeFrom="column">
                        <wp:posOffset>0</wp:posOffset>
                      </wp:positionH>
                      <wp:positionV relativeFrom="paragraph">
                        <wp:posOffset>0</wp:posOffset>
                      </wp:positionV>
                      <wp:extent cx="76200" cy="28575"/>
                      <wp:effectExtent l="19050" t="19050" r="19050" b="28575"/>
                      <wp:wrapNone/>
                      <wp:docPr id="4071" name="Text Box 9278">
                        <a:extLst xmlns:a="http://schemas.openxmlformats.org/drawingml/2006/main">
                          <a:ext uri="{FF2B5EF4-FFF2-40B4-BE49-F238E27FC236}">
                            <a16:creationId xmlns:a16="http://schemas.microsoft.com/office/drawing/2014/main" id="{00000000-0008-0000-0000-0000E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25BCD" id="Text Box 9278" o:spid="_x0000_s1026" type="#_x0000_t202" style="position:absolute;margin-left:0;margin-top:0;width:6pt;height:2.25pt;z-index:2470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2320" behindDoc="0" locked="0" layoutInCell="1" allowOverlap="1" wp14:anchorId="2CF52AA1" wp14:editId="4566BC2E">
                      <wp:simplePos x="0" y="0"/>
                      <wp:positionH relativeFrom="column">
                        <wp:posOffset>0</wp:posOffset>
                      </wp:positionH>
                      <wp:positionV relativeFrom="paragraph">
                        <wp:posOffset>0</wp:posOffset>
                      </wp:positionV>
                      <wp:extent cx="76200" cy="28575"/>
                      <wp:effectExtent l="19050" t="19050" r="19050" b="28575"/>
                      <wp:wrapNone/>
                      <wp:docPr id="4072" name="Text Box 9277">
                        <a:extLst xmlns:a="http://schemas.openxmlformats.org/drawingml/2006/main">
                          <a:ext uri="{FF2B5EF4-FFF2-40B4-BE49-F238E27FC236}">
                            <a16:creationId xmlns:a16="http://schemas.microsoft.com/office/drawing/2014/main" id="{00000000-0008-0000-0000-0000E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4563D" id="Text Box 9277" o:spid="_x0000_s1026" type="#_x0000_t202" style="position:absolute;margin-left:0;margin-top:0;width:6pt;height:2.25pt;z-index:2470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3344" behindDoc="0" locked="0" layoutInCell="1" allowOverlap="1" wp14:anchorId="54712B2B" wp14:editId="114E0BE7">
                      <wp:simplePos x="0" y="0"/>
                      <wp:positionH relativeFrom="column">
                        <wp:posOffset>0</wp:posOffset>
                      </wp:positionH>
                      <wp:positionV relativeFrom="paragraph">
                        <wp:posOffset>0</wp:posOffset>
                      </wp:positionV>
                      <wp:extent cx="76200" cy="28575"/>
                      <wp:effectExtent l="19050" t="19050" r="19050" b="28575"/>
                      <wp:wrapNone/>
                      <wp:docPr id="4073" name="Text Box 9276">
                        <a:extLst xmlns:a="http://schemas.openxmlformats.org/drawingml/2006/main">
                          <a:ext uri="{FF2B5EF4-FFF2-40B4-BE49-F238E27FC236}">
                            <a16:creationId xmlns:a16="http://schemas.microsoft.com/office/drawing/2014/main" id="{00000000-0008-0000-0000-0000E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EBA25" id="Text Box 9276" o:spid="_x0000_s1026" type="#_x0000_t202" style="position:absolute;margin-left:0;margin-top:0;width:6pt;height:2.25pt;z-index:2470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4368" behindDoc="0" locked="0" layoutInCell="1" allowOverlap="1" wp14:anchorId="1491F1CE" wp14:editId="7A2B5290">
                      <wp:simplePos x="0" y="0"/>
                      <wp:positionH relativeFrom="column">
                        <wp:posOffset>0</wp:posOffset>
                      </wp:positionH>
                      <wp:positionV relativeFrom="paragraph">
                        <wp:posOffset>0</wp:posOffset>
                      </wp:positionV>
                      <wp:extent cx="76200" cy="28575"/>
                      <wp:effectExtent l="19050" t="19050" r="19050" b="28575"/>
                      <wp:wrapNone/>
                      <wp:docPr id="4074" name="Text Box 9275">
                        <a:extLst xmlns:a="http://schemas.openxmlformats.org/drawingml/2006/main">
                          <a:ext uri="{FF2B5EF4-FFF2-40B4-BE49-F238E27FC236}">
                            <a16:creationId xmlns:a16="http://schemas.microsoft.com/office/drawing/2014/main" id="{00000000-0008-0000-0000-0000E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B2DA13" id="Text Box 9275" o:spid="_x0000_s1026" type="#_x0000_t202" style="position:absolute;margin-left:0;margin-top:0;width:6pt;height:2.25pt;z-index:2470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5392" behindDoc="0" locked="0" layoutInCell="1" allowOverlap="1" wp14:anchorId="3DF635DE" wp14:editId="6B0B609C">
                      <wp:simplePos x="0" y="0"/>
                      <wp:positionH relativeFrom="column">
                        <wp:posOffset>0</wp:posOffset>
                      </wp:positionH>
                      <wp:positionV relativeFrom="paragraph">
                        <wp:posOffset>0</wp:posOffset>
                      </wp:positionV>
                      <wp:extent cx="76200" cy="28575"/>
                      <wp:effectExtent l="19050" t="19050" r="19050" b="28575"/>
                      <wp:wrapNone/>
                      <wp:docPr id="4075" name="Text Box 9274">
                        <a:extLst xmlns:a="http://schemas.openxmlformats.org/drawingml/2006/main">
                          <a:ext uri="{FF2B5EF4-FFF2-40B4-BE49-F238E27FC236}">
                            <a16:creationId xmlns:a16="http://schemas.microsoft.com/office/drawing/2014/main" id="{00000000-0008-0000-0000-0000E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CE566" id="Text Box 9274" o:spid="_x0000_s1026" type="#_x0000_t202" style="position:absolute;margin-left:0;margin-top:0;width:6pt;height:2.25pt;z-index:2470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6416" behindDoc="0" locked="0" layoutInCell="1" allowOverlap="1" wp14:anchorId="297D4ACF" wp14:editId="2E863C15">
                      <wp:simplePos x="0" y="0"/>
                      <wp:positionH relativeFrom="column">
                        <wp:posOffset>0</wp:posOffset>
                      </wp:positionH>
                      <wp:positionV relativeFrom="paragraph">
                        <wp:posOffset>0</wp:posOffset>
                      </wp:positionV>
                      <wp:extent cx="76200" cy="28575"/>
                      <wp:effectExtent l="19050" t="19050" r="19050" b="28575"/>
                      <wp:wrapNone/>
                      <wp:docPr id="4076" name="Text Box 9273">
                        <a:extLst xmlns:a="http://schemas.openxmlformats.org/drawingml/2006/main">
                          <a:ext uri="{FF2B5EF4-FFF2-40B4-BE49-F238E27FC236}">
                            <a16:creationId xmlns:a16="http://schemas.microsoft.com/office/drawing/2014/main" id="{00000000-0008-0000-0000-0000E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EA2333" id="Text Box 9273" o:spid="_x0000_s1026" type="#_x0000_t202" style="position:absolute;margin-left:0;margin-top:0;width:6pt;height:2.25pt;z-index:2470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7440" behindDoc="0" locked="0" layoutInCell="1" allowOverlap="1" wp14:anchorId="46ABB3C7" wp14:editId="6EBBAB65">
                      <wp:simplePos x="0" y="0"/>
                      <wp:positionH relativeFrom="column">
                        <wp:posOffset>0</wp:posOffset>
                      </wp:positionH>
                      <wp:positionV relativeFrom="paragraph">
                        <wp:posOffset>0</wp:posOffset>
                      </wp:positionV>
                      <wp:extent cx="76200" cy="28575"/>
                      <wp:effectExtent l="19050" t="19050" r="19050" b="28575"/>
                      <wp:wrapNone/>
                      <wp:docPr id="4077" name="Text Box 9272">
                        <a:extLst xmlns:a="http://schemas.openxmlformats.org/drawingml/2006/main">
                          <a:ext uri="{FF2B5EF4-FFF2-40B4-BE49-F238E27FC236}">
                            <a16:creationId xmlns:a16="http://schemas.microsoft.com/office/drawing/2014/main" id="{00000000-0008-0000-0000-0000E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D3C1C" id="Text Box 9272" o:spid="_x0000_s1026" type="#_x0000_t202" style="position:absolute;margin-left:0;margin-top:0;width:6pt;height:2.25pt;z-index:2470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8464" behindDoc="0" locked="0" layoutInCell="1" allowOverlap="1" wp14:anchorId="441CA532" wp14:editId="30AB439E">
                      <wp:simplePos x="0" y="0"/>
                      <wp:positionH relativeFrom="column">
                        <wp:posOffset>0</wp:posOffset>
                      </wp:positionH>
                      <wp:positionV relativeFrom="paragraph">
                        <wp:posOffset>0</wp:posOffset>
                      </wp:positionV>
                      <wp:extent cx="76200" cy="28575"/>
                      <wp:effectExtent l="19050" t="19050" r="19050" b="28575"/>
                      <wp:wrapNone/>
                      <wp:docPr id="4078" name="Text Box 9271">
                        <a:extLst xmlns:a="http://schemas.openxmlformats.org/drawingml/2006/main">
                          <a:ext uri="{FF2B5EF4-FFF2-40B4-BE49-F238E27FC236}">
                            <a16:creationId xmlns:a16="http://schemas.microsoft.com/office/drawing/2014/main" id="{00000000-0008-0000-0000-0000E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F60E38" id="Text Box 9271" o:spid="_x0000_s1026" type="#_x0000_t202" style="position:absolute;margin-left:0;margin-top:0;width:6pt;height:2.25pt;z-index:2470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39488" behindDoc="0" locked="0" layoutInCell="1" allowOverlap="1" wp14:anchorId="19FA4915" wp14:editId="354DDD0A">
                      <wp:simplePos x="0" y="0"/>
                      <wp:positionH relativeFrom="column">
                        <wp:posOffset>0</wp:posOffset>
                      </wp:positionH>
                      <wp:positionV relativeFrom="paragraph">
                        <wp:posOffset>0</wp:posOffset>
                      </wp:positionV>
                      <wp:extent cx="76200" cy="28575"/>
                      <wp:effectExtent l="19050" t="19050" r="19050" b="28575"/>
                      <wp:wrapNone/>
                      <wp:docPr id="4079" name="Text Box 9270">
                        <a:extLst xmlns:a="http://schemas.openxmlformats.org/drawingml/2006/main">
                          <a:ext uri="{FF2B5EF4-FFF2-40B4-BE49-F238E27FC236}">
                            <a16:creationId xmlns:a16="http://schemas.microsoft.com/office/drawing/2014/main" id="{00000000-0008-0000-0000-0000E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FEF50" id="Text Box 9270" o:spid="_x0000_s1026" type="#_x0000_t202" style="position:absolute;margin-left:0;margin-top:0;width:6pt;height:2.25pt;z-index:2470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0512" behindDoc="0" locked="0" layoutInCell="1" allowOverlap="1" wp14:anchorId="31D25CE8" wp14:editId="07259DE8">
                      <wp:simplePos x="0" y="0"/>
                      <wp:positionH relativeFrom="column">
                        <wp:posOffset>0</wp:posOffset>
                      </wp:positionH>
                      <wp:positionV relativeFrom="paragraph">
                        <wp:posOffset>0</wp:posOffset>
                      </wp:positionV>
                      <wp:extent cx="76200" cy="28575"/>
                      <wp:effectExtent l="19050" t="19050" r="19050" b="28575"/>
                      <wp:wrapNone/>
                      <wp:docPr id="4080" name="Text Box 9269">
                        <a:extLst xmlns:a="http://schemas.openxmlformats.org/drawingml/2006/main">
                          <a:ext uri="{FF2B5EF4-FFF2-40B4-BE49-F238E27FC236}">
                            <a16:creationId xmlns:a16="http://schemas.microsoft.com/office/drawing/2014/main" id="{00000000-0008-0000-0000-0000F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C5DA1" id="Text Box 9269" o:spid="_x0000_s1026" type="#_x0000_t202" style="position:absolute;margin-left:0;margin-top:0;width:6pt;height:2.25pt;z-index:2470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1536" behindDoc="0" locked="0" layoutInCell="1" allowOverlap="1" wp14:anchorId="6E43058C" wp14:editId="49277584">
                      <wp:simplePos x="0" y="0"/>
                      <wp:positionH relativeFrom="column">
                        <wp:posOffset>0</wp:posOffset>
                      </wp:positionH>
                      <wp:positionV relativeFrom="paragraph">
                        <wp:posOffset>0</wp:posOffset>
                      </wp:positionV>
                      <wp:extent cx="76200" cy="28575"/>
                      <wp:effectExtent l="19050" t="19050" r="19050" b="28575"/>
                      <wp:wrapNone/>
                      <wp:docPr id="4081" name="Text Box 9268">
                        <a:extLst xmlns:a="http://schemas.openxmlformats.org/drawingml/2006/main">
                          <a:ext uri="{FF2B5EF4-FFF2-40B4-BE49-F238E27FC236}">
                            <a16:creationId xmlns:a16="http://schemas.microsoft.com/office/drawing/2014/main" id="{00000000-0008-0000-0000-0000F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5378C" id="Text Box 9268" o:spid="_x0000_s1026" type="#_x0000_t202" style="position:absolute;margin-left:0;margin-top:0;width:6pt;height:2.25pt;z-index:2470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2560" behindDoc="0" locked="0" layoutInCell="1" allowOverlap="1" wp14:anchorId="1C38C0D3" wp14:editId="09D4378D">
                      <wp:simplePos x="0" y="0"/>
                      <wp:positionH relativeFrom="column">
                        <wp:posOffset>0</wp:posOffset>
                      </wp:positionH>
                      <wp:positionV relativeFrom="paragraph">
                        <wp:posOffset>0</wp:posOffset>
                      </wp:positionV>
                      <wp:extent cx="76200" cy="28575"/>
                      <wp:effectExtent l="19050" t="19050" r="19050" b="28575"/>
                      <wp:wrapNone/>
                      <wp:docPr id="4082" name="Text Box 9267">
                        <a:extLst xmlns:a="http://schemas.openxmlformats.org/drawingml/2006/main">
                          <a:ext uri="{FF2B5EF4-FFF2-40B4-BE49-F238E27FC236}">
                            <a16:creationId xmlns:a16="http://schemas.microsoft.com/office/drawing/2014/main" id="{00000000-0008-0000-0000-0000F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91AD2" id="Text Box 9267" o:spid="_x0000_s1026" type="#_x0000_t202" style="position:absolute;margin-left:0;margin-top:0;width:6pt;height:2.25pt;z-index:2470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3584" behindDoc="0" locked="0" layoutInCell="1" allowOverlap="1" wp14:anchorId="484A26F5" wp14:editId="2D63D399">
                      <wp:simplePos x="0" y="0"/>
                      <wp:positionH relativeFrom="column">
                        <wp:posOffset>0</wp:posOffset>
                      </wp:positionH>
                      <wp:positionV relativeFrom="paragraph">
                        <wp:posOffset>0</wp:posOffset>
                      </wp:positionV>
                      <wp:extent cx="76200" cy="28575"/>
                      <wp:effectExtent l="19050" t="19050" r="19050" b="28575"/>
                      <wp:wrapNone/>
                      <wp:docPr id="4083" name="Text Box 9266">
                        <a:extLst xmlns:a="http://schemas.openxmlformats.org/drawingml/2006/main">
                          <a:ext uri="{FF2B5EF4-FFF2-40B4-BE49-F238E27FC236}">
                            <a16:creationId xmlns:a16="http://schemas.microsoft.com/office/drawing/2014/main" id="{00000000-0008-0000-0000-0000F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7A8E2" id="Text Box 9266" o:spid="_x0000_s1026" type="#_x0000_t202" style="position:absolute;margin-left:0;margin-top:0;width:6pt;height:2.25pt;z-index:2470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4608" behindDoc="0" locked="0" layoutInCell="1" allowOverlap="1" wp14:anchorId="5FC569B5" wp14:editId="69B950F9">
                      <wp:simplePos x="0" y="0"/>
                      <wp:positionH relativeFrom="column">
                        <wp:posOffset>0</wp:posOffset>
                      </wp:positionH>
                      <wp:positionV relativeFrom="paragraph">
                        <wp:posOffset>0</wp:posOffset>
                      </wp:positionV>
                      <wp:extent cx="76200" cy="28575"/>
                      <wp:effectExtent l="19050" t="19050" r="19050" b="28575"/>
                      <wp:wrapNone/>
                      <wp:docPr id="4084" name="Text Box 9265">
                        <a:extLst xmlns:a="http://schemas.openxmlformats.org/drawingml/2006/main">
                          <a:ext uri="{FF2B5EF4-FFF2-40B4-BE49-F238E27FC236}">
                            <a16:creationId xmlns:a16="http://schemas.microsoft.com/office/drawing/2014/main" id="{00000000-0008-0000-0000-0000F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4DF79" id="Text Box 9265" o:spid="_x0000_s1026" type="#_x0000_t202" style="position:absolute;margin-left:0;margin-top:0;width:6pt;height:2.25pt;z-index:2470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5632" behindDoc="0" locked="0" layoutInCell="1" allowOverlap="1" wp14:anchorId="33752364" wp14:editId="056449BC">
                      <wp:simplePos x="0" y="0"/>
                      <wp:positionH relativeFrom="column">
                        <wp:posOffset>0</wp:posOffset>
                      </wp:positionH>
                      <wp:positionV relativeFrom="paragraph">
                        <wp:posOffset>0</wp:posOffset>
                      </wp:positionV>
                      <wp:extent cx="76200" cy="28575"/>
                      <wp:effectExtent l="19050" t="19050" r="19050" b="28575"/>
                      <wp:wrapNone/>
                      <wp:docPr id="4085" name="Text Box 9264">
                        <a:extLst xmlns:a="http://schemas.openxmlformats.org/drawingml/2006/main">
                          <a:ext uri="{FF2B5EF4-FFF2-40B4-BE49-F238E27FC236}">
                            <a16:creationId xmlns:a16="http://schemas.microsoft.com/office/drawing/2014/main" id="{00000000-0008-0000-0000-0000F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605463" id="Text Box 9264" o:spid="_x0000_s1026" type="#_x0000_t202" style="position:absolute;margin-left:0;margin-top:0;width:6pt;height:2.25pt;z-index:2470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6656" behindDoc="0" locked="0" layoutInCell="1" allowOverlap="1" wp14:anchorId="2FDB769D" wp14:editId="736D6CA3">
                      <wp:simplePos x="0" y="0"/>
                      <wp:positionH relativeFrom="column">
                        <wp:posOffset>0</wp:posOffset>
                      </wp:positionH>
                      <wp:positionV relativeFrom="paragraph">
                        <wp:posOffset>0</wp:posOffset>
                      </wp:positionV>
                      <wp:extent cx="76200" cy="28575"/>
                      <wp:effectExtent l="19050" t="19050" r="19050" b="28575"/>
                      <wp:wrapNone/>
                      <wp:docPr id="4086" name="Text Box 9263">
                        <a:extLst xmlns:a="http://schemas.openxmlformats.org/drawingml/2006/main">
                          <a:ext uri="{FF2B5EF4-FFF2-40B4-BE49-F238E27FC236}">
                            <a16:creationId xmlns:a16="http://schemas.microsoft.com/office/drawing/2014/main" id="{00000000-0008-0000-0000-0000F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576A8" id="Text Box 9263" o:spid="_x0000_s1026" type="#_x0000_t202" style="position:absolute;margin-left:0;margin-top:0;width:6pt;height:2.25pt;z-index:2470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7680" behindDoc="0" locked="0" layoutInCell="1" allowOverlap="1" wp14:anchorId="11624339" wp14:editId="47EDA406">
                      <wp:simplePos x="0" y="0"/>
                      <wp:positionH relativeFrom="column">
                        <wp:posOffset>0</wp:posOffset>
                      </wp:positionH>
                      <wp:positionV relativeFrom="paragraph">
                        <wp:posOffset>0</wp:posOffset>
                      </wp:positionV>
                      <wp:extent cx="76200" cy="28575"/>
                      <wp:effectExtent l="19050" t="19050" r="19050" b="28575"/>
                      <wp:wrapNone/>
                      <wp:docPr id="4087" name="Text Box 9262">
                        <a:extLst xmlns:a="http://schemas.openxmlformats.org/drawingml/2006/main">
                          <a:ext uri="{FF2B5EF4-FFF2-40B4-BE49-F238E27FC236}">
                            <a16:creationId xmlns:a16="http://schemas.microsoft.com/office/drawing/2014/main" id="{00000000-0008-0000-0000-0000F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058BC" id="Text Box 9262" o:spid="_x0000_s1026" type="#_x0000_t202" style="position:absolute;margin-left:0;margin-top:0;width:6pt;height:2.25pt;z-index:2470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8704" behindDoc="0" locked="0" layoutInCell="1" allowOverlap="1" wp14:anchorId="01B9A18D" wp14:editId="02BA48EF">
                      <wp:simplePos x="0" y="0"/>
                      <wp:positionH relativeFrom="column">
                        <wp:posOffset>0</wp:posOffset>
                      </wp:positionH>
                      <wp:positionV relativeFrom="paragraph">
                        <wp:posOffset>0</wp:posOffset>
                      </wp:positionV>
                      <wp:extent cx="76200" cy="28575"/>
                      <wp:effectExtent l="19050" t="19050" r="19050" b="28575"/>
                      <wp:wrapNone/>
                      <wp:docPr id="4088" name="Text Box 9261">
                        <a:extLst xmlns:a="http://schemas.openxmlformats.org/drawingml/2006/main">
                          <a:ext uri="{FF2B5EF4-FFF2-40B4-BE49-F238E27FC236}">
                            <a16:creationId xmlns:a16="http://schemas.microsoft.com/office/drawing/2014/main" id="{00000000-0008-0000-0000-0000F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B5B6A" id="Text Box 9261" o:spid="_x0000_s1026" type="#_x0000_t202" style="position:absolute;margin-left:0;margin-top:0;width:6pt;height:2.25pt;z-index:2470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49728" behindDoc="0" locked="0" layoutInCell="1" allowOverlap="1" wp14:anchorId="49774868" wp14:editId="3F8CA8A1">
                      <wp:simplePos x="0" y="0"/>
                      <wp:positionH relativeFrom="column">
                        <wp:posOffset>0</wp:posOffset>
                      </wp:positionH>
                      <wp:positionV relativeFrom="paragraph">
                        <wp:posOffset>0</wp:posOffset>
                      </wp:positionV>
                      <wp:extent cx="76200" cy="28575"/>
                      <wp:effectExtent l="19050" t="19050" r="19050" b="28575"/>
                      <wp:wrapNone/>
                      <wp:docPr id="4089" name="Text Box 9260">
                        <a:extLst xmlns:a="http://schemas.openxmlformats.org/drawingml/2006/main">
                          <a:ext uri="{FF2B5EF4-FFF2-40B4-BE49-F238E27FC236}">
                            <a16:creationId xmlns:a16="http://schemas.microsoft.com/office/drawing/2014/main" id="{00000000-0008-0000-0000-0000F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CCDB0" id="Text Box 9260" o:spid="_x0000_s1026" type="#_x0000_t202" style="position:absolute;margin-left:0;margin-top:0;width:6pt;height:2.25pt;z-index:2470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0752" behindDoc="0" locked="0" layoutInCell="1" allowOverlap="1" wp14:anchorId="0021A1BE" wp14:editId="122DFDFD">
                      <wp:simplePos x="0" y="0"/>
                      <wp:positionH relativeFrom="column">
                        <wp:posOffset>0</wp:posOffset>
                      </wp:positionH>
                      <wp:positionV relativeFrom="paragraph">
                        <wp:posOffset>0</wp:posOffset>
                      </wp:positionV>
                      <wp:extent cx="76200" cy="28575"/>
                      <wp:effectExtent l="19050" t="19050" r="19050" b="28575"/>
                      <wp:wrapNone/>
                      <wp:docPr id="4090" name="Text Box 9259">
                        <a:extLst xmlns:a="http://schemas.openxmlformats.org/drawingml/2006/main">
                          <a:ext uri="{FF2B5EF4-FFF2-40B4-BE49-F238E27FC236}">
                            <a16:creationId xmlns:a16="http://schemas.microsoft.com/office/drawing/2014/main" id="{00000000-0008-0000-0000-0000F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DB452" id="Text Box 9259" o:spid="_x0000_s1026" type="#_x0000_t202" style="position:absolute;margin-left:0;margin-top:0;width:6pt;height:2.25pt;z-index:2470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1776" behindDoc="0" locked="0" layoutInCell="1" allowOverlap="1" wp14:anchorId="2546A5FB" wp14:editId="097580B2">
                      <wp:simplePos x="0" y="0"/>
                      <wp:positionH relativeFrom="column">
                        <wp:posOffset>0</wp:posOffset>
                      </wp:positionH>
                      <wp:positionV relativeFrom="paragraph">
                        <wp:posOffset>0</wp:posOffset>
                      </wp:positionV>
                      <wp:extent cx="76200" cy="28575"/>
                      <wp:effectExtent l="19050" t="19050" r="19050" b="28575"/>
                      <wp:wrapNone/>
                      <wp:docPr id="4091" name="Text Box 9258">
                        <a:extLst xmlns:a="http://schemas.openxmlformats.org/drawingml/2006/main">
                          <a:ext uri="{FF2B5EF4-FFF2-40B4-BE49-F238E27FC236}">
                            <a16:creationId xmlns:a16="http://schemas.microsoft.com/office/drawing/2014/main" id="{00000000-0008-0000-0000-0000F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14EA2" id="Text Box 9258" o:spid="_x0000_s1026" type="#_x0000_t202" style="position:absolute;margin-left:0;margin-top:0;width:6pt;height:2.25pt;z-index:2470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2800" behindDoc="0" locked="0" layoutInCell="1" allowOverlap="1" wp14:anchorId="225A4B41" wp14:editId="7BD6DF76">
                      <wp:simplePos x="0" y="0"/>
                      <wp:positionH relativeFrom="column">
                        <wp:posOffset>0</wp:posOffset>
                      </wp:positionH>
                      <wp:positionV relativeFrom="paragraph">
                        <wp:posOffset>0</wp:posOffset>
                      </wp:positionV>
                      <wp:extent cx="76200" cy="28575"/>
                      <wp:effectExtent l="19050" t="19050" r="19050" b="28575"/>
                      <wp:wrapNone/>
                      <wp:docPr id="4092" name="Text Box 9257">
                        <a:extLst xmlns:a="http://schemas.openxmlformats.org/drawingml/2006/main">
                          <a:ext uri="{FF2B5EF4-FFF2-40B4-BE49-F238E27FC236}">
                            <a16:creationId xmlns:a16="http://schemas.microsoft.com/office/drawing/2014/main" id="{00000000-0008-0000-0000-0000F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508DB" id="Text Box 9257" o:spid="_x0000_s1026" type="#_x0000_t202" style="position:absolute;margin-left:0;margin-top:0;width:6pt;height:2.25pt;z-index:2470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3824" behindDoc="0" locked="0" layoutInCell="1" allowOverlap="1" wp14:anchorId="7D05BFE5" wp14:editId="7D47B7E9">
                      <wp:simplePos x="0" y="0"/>
                      <wp:positionH relativeFrom="column">
                        <wp:posOffset>0</wp:posOffset>
                      </wp:positionH>
                      <wp:positionV relativeFrom="paragraph">
                        <wp:posOffset>0</wp:posOffset>
                      </wp:positionV>
                      <wp:extent cx="76200" cy="28575"/>
                      <wp:effectExtent l="19050" t="19050" r="19050" b="28575"/>
                      <wp:wrapNone/>
                      <wp:docPr id="4093" name="Text Box 9256">
                        <a:extLst xmlns:a="http://schemas.openxmlformats.org/drawingml/2006/main">
                          <a:ext uri="{FF2B5EF4-FFF2-40B4-BE49-F238E27FC236}">
                            <a16:creationId xmlns:a16="http://schemas.microsoft.com/office/drawing/2014/main" id="{00000000-0008-0000-0000-0000F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D047C" id="Text Box 9256" o:spid="_x0000_s1026" type="#_x0000_t202" style="position:absolute;margin-left:0;margin-top:0;width:6pt;height:2.25pt;z-index:2470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4848" behindDoc="0" locked="0" layoutInCell="1" allowOverlap="1" wp14:anchorId="609FB8BD" wp14:editId="43676433">
                      <wp:simplePos x="0" y="0"/>
                      <wp:positionH relativeFrom="column">
                        <wp:posOffset>0</wp:posOffset>
                      </wp:positionH>
                      <wp:positionV relativeFrom="paragraph">
                        <wp:posOffset>0</wp:posOffset>
                      </wp:positionV>
                      <wp:extent cx="76200" cy="28575"/>
                      <wp:effectExtent l="19050" t="19050" r="19050" b="28575"/>
                      <wp:wrapNone/>
                      <wp:docPr id="4094" name="Text Box 9255">
                        <a:extLst xmlns:a="http://schemas.openxmlformats.org/drawingml/2006/main">
                          <a:ext uri="{FF2B5EF4-FFF2-40B4-BE49-F238E27FC236}">
                            <a16:creationId xmlns:a16="http://schemas.microsoft.com/office/drawing/2014/main" id="{00000000-0008-0000-0000-0000F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2487A" id="Text Box 9255" o:spid="_x0000_s1026" type="#_x0000_t202" style="position:absolute;margin-left:0;margin-top:0;width:6pt;height:2.25pt;z-index:2470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5872" behindDoc="0" locked="0" layoutInCell="1" allowOverlap="1" wp14:anchorId="6A7F10EF" wp14:editId="707BCA6C">
                      <wp:simplePos x="0" y="0"/>
                      <wp:positionH relativeFrom="column">
                        <wp:posOffset>0</wp:posOffset>
                      </wp:positionH>
                      <wp:positionV relativeFrom="paragraph">
                        <wp:posOffset>0</wp:posOffset>
                      </wp:positionV>
                      <wp:extent cx="76200" cy="28575"/>
                      <wp:effectExtent l="19050" t="19050" r="19050" b="28575"/>
                      <wp:wrapNone/>
                      <wp:docPr id="4095" name="Text Box 9254">
                        <a:extLst xmlns:a="http://schemas.openxmlformats.org/drawingml/2006/main">
                          <a:ext uri="{FF2B5EF4-FFF2-40B4-BE49-F238E27FC236}">
                            <a16:creationId xmlns:a16="http://schemas.microsoft.com/office/drawing/2014/main" id="{00000000-0008-0000-0000-0000F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BF94F" id="Text Box 9254" o:spid="_x0000_s1026" type="#_x0000_t202" style="position:absolute;margin-left:0;margin-top:0;width:6pt;height:2.25pt;z-index:2470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6896" behindDoc="0" locked="0" layoutInCell="1" allowOverlap="1" wp14:anchorId="27B99EB5" wp14:editId="58117F87">
                      <wp:simplePos x="0" y="0"/>
                      <wp:positionH relativeFrom="column">
                        <wp:posOffset>0</wp:posOffset>
                      </wp:positionH>
                      <wp:positionV relativeFrom="paragraph">
                        <wp:posOffset>0</wp:posOffset>
                      </wp:positionV>
                      <wp:extent cx="76200" cy="28575"/>
                      <wp:effectExtent l="19050" t="19050" r="19050" b="28575"/>
                      <wp:wrapNone/>
                      <wp:docPr id="4096" name="Text Box 9253">
                        <a:extLst xmlns:a="http://schemas.openxmlformats.org/drawingml/2006/main">
                          <a:ext uri="{FF2B5EF4-FFF2-40B4-BE49-F238E27FC236}">
                            <a16:creationId xmlns:a16="http://schemas.microsoft.com/office/drawing/2014/main" id="{00000000-0008-0000-0000-00000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303BB" id="Text Box 9253" o:spid="_x0000_s1026" type="#_x0000_t202" style="position:absolute;margin-left:0;margin-top:0;width:6pt;height:2.25pt;z-index:2470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7920" behindDoc="0" locked="0" layoutInCell="1" allowOverlap="1" wp14:anchorId="170A3F3A" wp14:editId="32564645">
                      <wp:simplePos x="0" y="0"/>
                      <wp:positionH relativeFrom="column">
                        <wp:posOffset>0</wp:posOffset>
                      </wp:positionH>
                      <wp:positionV relativeFrom="paragraph">
                        <wp:posOffset>0</wp:posOffset>
                      </wp:positionV>
                      <wp:extent cx="76200" cy="28575"/>
                      <wp:effectExtent l="19050" t="19050" r="19050" b="28575"/>
                      <wp:wrapNone/>
                      <wp:docPr id="4097" name="Text Box 9252">
                        <a:extLst xmlns:a="http://schemas.openxmlformats.org/drawingml/2006/main">
                          <a:ext uri="{FF2B5EF4-FFF2-40B4-BE49-F238E27FC236}">
                            <a16:creationId xmlns:a16="http://schemas.microsoft.com/office/drawing/2014/main" id="{00000000-0008-0000-0000-00000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F04F1" id="Text Box 9252" o:spid="_x0000_s1026" type="#_x0000_t202" style="position:absolute;margin-left:0;margin-top:0;width:6pt;height:2.25pt;z-index:2470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8944" behindDoc="0" locked="0" layoutInCell="1" allowOverlap="1" wp14:anchorId="7F2853C1" wp14:editId="32D291F2">
                      <wp:simplePos x="0" y="0"/>
                      <wp:positionH relativeFrom="column">
                        <wp:posOffset>0</wp:posOffset>
                      </wp:positionH>
                      <wp:positionV relativeFrom="paragraph">
                        <wp:posOffset>0</wp:posOffset>
                      </wp:positionV>
                      <wp:extent cx="76200" cy="28575"/>
                      <wp:effectExtent l="19050" t="19050" r="19050" b="28575"/>
                      <wp:wrapNone/>
                      <wp:docPr id="4098" name="Text Box 9251">
                        <a:extLst xmlns:a="http://schemas.openxmlformats.org/drawingml/2006/main">
                          <a:ext uri="{FF2B5EF4-FFF2-40B4-BE49-F238E27FC236}">
                            <a16:creationId xmlns:a16="http://schemas.microsoft.com/office/drawing/2014/main" id="{00000000-0008-0000-0000-00000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A90313" id="Text Box 9251" o:spid="_x0000_s1026" type="#_x0000_t202" style="position:absolute;margin-left:0;margin-top:0;width:6pt;height:2.25pt;z-index:2470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59968" behindDoc="0" locked="0" layoutInCell="1" allowOverlap="1" wp14:anchorId="49222273" wp14:editId="5335B253">
                      <wp:simplePos x="0" y="0"/>
                      <wp:positionH relativeFrom="column">
                        <wp:posOffset>0</wp:posOffset>
                      </wp:positionH>
                      <wp:positionV relativeFrom="paragraph">
                        <wp:posOffset>0</wp:posOffset>
                      </wp:positionV>
                      <wp:extent cx="76200" cy="28575"/>
                      <wp:effectExtent l="19050" t="19050" r="19050" b="28575"/>
                      <wp:wrapNone/>
                      <wp:docPr id="4099" name="Text Box 9250">
                        <a:extLst xmlns:a="http://schemas.openxmlformats.org/drawingml/2006/main">
                          <a:ext uri="{FF2B5EF4-FFF2-40B4-BE49-F238E27FC236}">
                            <a16:creationId xmlns:a16="http://schemas.microsoft.com/office/drawing/2014/main" id="{00000000-0008-0000-0000-00000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BA289" id="Text Box 9250" o:spid="_x0000_s1026" type="#_x0000_t202" style="position:absolute;margin-left:0;margin-top:0;width:6pt;height:2.25pt;z-index:2470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0992" behindDoc="0" locked="0" layoutInCell="1" allowOverlap="1" wp14:anchorId="3D90820D" wp14:editId="4E0709F2">
                      <wp:simplePos x="0" y="0"/>
                      <wp:positionH relativeFrom="column">
                        <wp:posOffset>0</wp:posOffset>
                      </wp:positionH>
                      <wp:positionV relativeFrom="paragraph">
                        <wp:posOffset>0</wp:posOffset>
                      </wp:positionV>
                      <wp:extent cx="76200" cy="28575"/>
                      <wp:effectExtent l="19050" t="19050" r="19050" b="28575"/>
                      <wp:wrapNone/>
                      <wp:docPr id="4100" name="Text Box 9249">
                        <a:extLst xmlns:a="http://schemas.openxmlformats.org/drawingml/2006/main">
                          <a:ext uri="{FF2B5EF4-FFF2-40B4-BE49-F238E27FC236}">
                            <a16:creationId xmlns:a16="http://schemas.microsoft.com/office/drawing/2014/main" id="{00000000-0008-0000-0000-00000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FB9CDF" id="Text Box 9249" o:spid="_x0000_s1026" type="#_x0000_t202" style="position:absolute;margin-left:0;margin-top:0;width:6pt;height:2.25pt;z-index:2470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2016" behindDoc="0" locked="0" layoutInCell="1" allowOverlap="1" wp14:anchorId="6BD9F241" wp14:editId="7F15630D">
                      <wp:simplePos x="0" y="0"/>
                      <wp:positionH relativeFrom="column">
                        <wp:posOffset>0</wp:posOffset>
                      </wp:positionH>
                      <wp:positionV relativeFrom="paragraph">
                        <wp:posOffset>0</wp:posOffset>
                      </wp:positionV>
                      <wp:extent cx="76200" cy="28575"/>
                      <wp:effectExtent l="19050" t="19050" r="19050" b="28575"/>
                      <wp:wrapNone/>
                      <wp:docPr id="4101" name="Text Box 9248">
                        <a:extLst xmlns:a="http://schemas.openxmlformats.org/drawingml/2006/main">
                          <a:ext uri="{FF2B5EF4-FFF2-40B4-BE49-F238E27FC236}">
                            <a16:creationId xmlns:a16="http://schemas.microsoft.com/office/drawing/2014/main" id="{00000000-0008-0000-0000-00000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73977" id="Text Box 9248" o:spid="_x0000_s1026" type="#_x0000_t202" style="position:absolute;margin-left:0;margin-top:0;width:6pt;height:2.25pt;z-index:2470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3040" behindDoc="0" locked="0" layoutInCell="1" allowOverlap="1" wp14:anchorId="232F9709" wp14:editId="7285D744">
                      <wp:simplePos x="0" y="0"/>
                      <wp:positionH relativeFrom="column">
                        <wp:posOffset>0</wp:posOffset>
                      </wp:positionH>
                      <wp:positionV relativeFrom="paragraph">
                        <wp:posOffset>0</wp:posOffset>
                      </wp:positionV>
                      <wp:extent cx="76200" cy="28575"/>
                      <wp:effectExtent l="19050" t="19050" r="19050" b="28575"/>
                      <wp:wrapNone/>
                      <wp:docPr id="4102" name="Text Box 9247">
                        <a:extLst xmlns:a="http://schemas.openxmlformats.org/drawingml/2006/main">
                          <a:ext uri="{FF2B5EF4-FFF2-40B4-BE49-F238E27FC236}">
                            <a16:creationId xmlns:a16="http://schemas.microsoft.com/office/drawing/2014/main" id="{00000000-0008-0000-0000-00000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DD1FF" id="Text Box 9247" o:spid="_x0000_s1026" type="#_x0000_t202" style="position:absolute;margin-left:0;margin-top:0;width:6pt;height:2.25pt;z-index:2470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4064" behindDoc="0" locked="0" layoutInCell="1" allowOverlap="1" wp14:anchorId="73C1EBA4" wp14:editId="13A03B20">
                      <wp:simplePos x="0" y="0"/>
                      <wp:positionH relativeFrom="column">
                        <wp:posOffset>0</wp:posOffset>
                      </wp:positionH>
                      <wp:positionV relativeFrom="paragraph">
                        <wp:posOffset>0</wp:posOffset>
                      </wp:positionV>
                      <wp:extent cx="76200" cy="28575"/>
                      <wp:effectExtent l="19050" t="19050" r="19050" b="28575"/>
                      <wp:wrapNone/>
                      <wp:docPr id="4103" name="Text Box 9246">
                        <a:extLst xmlns:a="http://schemas.openxmlformats.org/drawingml/2006/main">
                          <a:ext uri="{FF2B5EF4-FFF2-40B4-BE49-F238E27FC236}">
                            <a16:creationId xmlns:a16="http://schemas.microsoft.com/office/drawing/2014/main" id="{00000000-0008-0000-0000-00000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89013" id="Text Box 9246" o:spid="_x0000_s1026" type="#_x0000_t202" style="position:absolute;margin-left:0;margin-top:0;width:6pt;height:2.25pt;z-index:2470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5088" behindDoc="0" locked="0" layoutInCell="1" allowOverlap="1" wp14:anchorId="7179D555" wp14:editId="0508F200">
                      <wp:simplePos x="0" y="0"/>
                      <wp:positionH relativeFrom="column">
                        <wp:posOffset>0</wp:posOffset>
                      </wp:positionH>
                      <wp:positionV relativeFrom="paragraph">
                        <wp:posOffset>0</wp:posOffset>
                      </wp:positionV>
                      <wp:extent cx="76200" cy="28575"/>
                      <wp:effectExtent l="19050" t="19050" r="19050" b="28575"/>
                      <wp:wrapNone/>
                      <wp:docPr id="4104" name="Text Box 9245">
                        <a:extLst xmlns:a="http://schemas.openxmlformats.org/drawingml/2006/main">
                          <a:ext uri="{FF2B5EF4-FFF2-40B4-BE49-F238E27FC236}">
                            <a16:creationId xmlns:a16="http://schemas.microsoft.com/office/drawing/2014/main" id="{00000000-0008-0000-0000-00000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24E45" id="Text Box 9245" o:spid="_x0000_s1026" type="#_x0000_t202" style="position:absolute;margin-left:0;margin-top:0;width:6pt;height:2.25pt;z-index:2470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6112" behindDoc="0" locked="0" layoutInCell="1" allowOverlap="1" wp14:anchorId="69FA074D" wp14:editId="4338A664">
                      <wp:simplePos x="0" y="0"/>
                      <wp:positionH relativeFrom="column">
                        <wp:posOffset>0</wp:posOffset>
                      </wp:positionH>
                      <wp:positionV relativeFrom="paragraph">
                        <wp:posOffset>0</wp:posOffset>
                      </wp:positionV>
                      <wp:extent cx="76200" cy="28575"/>
                      <wp:effectExtent l="19050" t="19050" r="19050" b="28575"/>
                      <wp:wrapNone/>
                      <wp:docPr id="4105" name="Text Box 9244">
                        <a:extLst xmlns:a="http://schemas.openxmlformats.org/drawingml/2006/main">
                          <a:ext uri="{FF2B5EF4-FFF2-40B4-BE49-F238E27FC236}">
                            <a16:creationId xmlns:a16="http://schemas.microsoft.com/office/drawing/2014/main" id="{00000000-0008-0000-0000-00000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DBFC61" id="Text Box 9244" o:spid="_x0000_s1026" type="#_x0000_t202" style="position:absolute;margin-left:0;margin-top:0;width:6pt;height:2.25pt;z-index:2470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7136" behindDoc="0" locked="0" layoutInCell="1" allowOverlap="1" wp14:anchorId="37F704B1" wp14:editId="6F54339A">
                      <wp:simplePos x="0" y="0"/>
                      <wp:positionH relativeFrom="column">
                        <wp:posOffset>0</wp:posOffset>
                      </wp:positionH>
                      <wp:positionV relativeFrom="paragraph">
                        <wp:posOffset>0</wp:posOffset>
                      </wp:positionV>
                      <wp:extent cx="76200" cy="28575"/>
                      <wp:effectExtent l="19050" t="19050" r="19050" b="28575"/>
                      <wp:wrapNone/>
                      <wp:docPr id="4106" name="Text Box 9243">
                        <a:extLst xmlns:a="http://schemas.openxmlformats.org/drawingml/2006/main">
                          <a:ext uri="{FF2B5EF4-FFF2-40B4-BE49-F238E27FC236}">
                            <a16:creationId xmlns:a16="http://schemas.microsoft.com/office/drawing/2014/main" id="{00000000-0008-0000-0000-00000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B9AC4" id="Text Box 9243" o:spid="_x0000_s1026" type="#_x0000_t202" style="position:absolute;margin-left:0;margin-top:0;width:6pt;height:2.25pt;z-index:2470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8160" behindDoc="0" locked="0" layoutInCell="1" allowOverlap="1" wp14:anchorId="1A7BCD79" wp14:editId="0C4C7CA8">
                      <wp:simplePos x="0" y="0"/>
                      <wp:positionH relativeFrom="column">
                        <wp:posOffset>0</wp:posOffset>
                      </wp:positionH>
                      <wp:positionV relativeFrom="paragraph">
                        <wp:posOffset>0</wp:posOffset>
                      </wp:positionV>
                      <wp:extent cx="76200" cy="28575"/>
                      <wp:effectExtent l="19050" t="19050" r="19050" b="28575"/>
                      <wp:wrapNone/>
                      <wp:docPr id="4107" name="Text Box 9242">
                        <a:extLst xmlns:a="http://schemas.openxmlformats.org/drawingml/2006/main">
                          <a:ext uri="{FF2B5EF4-FFF2-40B4-BE49-F238E27FC236}">
                            <a16:creationId xmlns:a16="http://schemas.microsoft.com/office/drawing/2014/main" id="{00000000-0008-0000-0000-00000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2D0E9" id="Text Box 9242" o:spid="_x0000_s1026" type="#_x0000_t202" style="position:absolute;margin-left:0;margin-top:0;width:6pt;height:2.25pt;z-index:2470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69184" behindDoc="0" locked="0" layoutInCell="1" allowOverlap="1" wp14:anchorId="1A866643" wp14:editId="6D56E71C">
                      <wp:simplePos x="0" y="0"/>
                      <wp:positionH relativeFrom="column">
                        <wp:posOffset>0</wp:posOffset>
                      </wp:positionH>
                      <wp:positionV relativeFrom="paragraph">
                        <wp:posOffset>0</wp:posOffset>
                      </wp:positionV>
                      <wp:extent cx="76200" cy="28575"/>
                      <wp:effectExtent l="19050" t="19050" r="19050" b="28575"/>
                      <wp:wrapNone/>
                      <wp:docPr id="4108" name="Text Box 9241">
                        <a:extLst xmlns:a="http://schemas.openxmlformats.org/drawingml/2006/main">
                          <a:ext uri="{FF2B5EF4-FFF2-40B4-BE49-F238E27FC236}">
                            <a16:creationId xmlns:a16="http://schemas.microsoft.com/office/drawing/2014/main" id="{00000000-0008-0000-0000-00000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885FA" id="Text Box 9241" o:spid="_x0000_s1026" type="#_x0000_t202" style="position:absolute;margin-left:0;margin-top:0;width:6pt;height:2.25pt;z-index:2470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0208" behindDoc="0" locked="0" layoutInCell="1" allowOverlap="1" wp14:anchorId="310DE0DF" wp14:editId="39ED1236">
                      <wp:simplePos x="0" y="0"/>
                      <wp:positionH relativeFrom="column">
                        <wp:posOffset>0</wp:posOffset>
                      </wp:positionH>
                      <wp:positionV relativeFrom="paragraph">
                        <wp:posOffset>0</wp:posOffset>
                      </wp:positionV>
                      <wp:extent cx="76200" cy="28575"/>
                      <wp:effectExtent l="19050" t="19050" r="19050" b="28575"/>
                      <wp:wrapNone/>
                      <wp:docPr id="4109" name="Text Box 9240">
                        <a:extLst xmlns:a="http://schemas.openxmlformats.org/drawingml/2006/main">
                          <a:ext uri="{FF2B5EF4-FFF2-40B4-BE49-F238E27FC236}">
                            <a16:creationId xmlns:a16="http://schemas.microsoft.com/office/drawing/2014/main" id="{00000000-0008-0000-0000-00000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8A63C" id="Text Box 9240" o:spid="_x0000_s1026" type="#_x0000_t202" style="position:absolute;margin-left:0;margin-top:0;width:6pt;height:2.25pt;z-index:2470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1232" behindDoc="0" locked="0" layoutInCell="1" allowOverlap="1" wp14:anchorId="7C789E41" wp14:editId="56E070F7">
                      <wp:simplePos x="0" y="0"/>
                      <wp:positionH relativeFrom="column">
                        <wp:posOffset>0</wp:posOffset>
                      </wp:positionH>
                      <wp:positionV relativeFrom="paragraph">
                        <wp:posOffset>0</wp:posOffset>
                      </wp:positionV>
                      <wp:extent cx="76200" cy="28575"/>
                      <wp:effectExtent l="19050" t="19050" r="19050" b="28575"/>
                      <wp:wrapNone/>
                      <wp:docPr id="4110" name="Text Box 9239">
                        <a:extLst xmlns:a="http://schemas.openxmlformats.org/drawingml/2006/main">
                          <a:ext uri="{FF2B5EF4-FFF2-40B4-BE49-F238E27FC236}">
                            <a16:creationId xmlns:a16="http://schemas.microsoft.com/office/drawing/2014/main" id="{00000000-0008-0000-0000-00000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E68C0" id="Text Box 9239" o:spid="_x0000_s1026" type="#_x0000_t202" style="position:absolute;margin-left:0;margin-top:0;width:6pt;height:2.25pt;z-index:2470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2256" behindDoc="0" locked="0" layoutInCell="1" allowOverlap="1" wp14:anchorId="3A5C1C40" wp14:editId="7B5A9B47">
                      <wp:simplePos x="0" y="0"/>
                      <wp:positionH relativeFrom="column">
                        <wp:posOffset>0</wp:posOffset>
                      </wp:positionH>
                      <wp:positionV relativeFrom="paragraph">
                        <wp:posOffset>0</wp:posOffset>
                      </wp:positionV>
                      <wp:extent cx="76200" cy="28575"/>
                      <wp:effectExtent l="19050" t="19050" r="19050" b="28575"/>
                      <wp:wrapNone/>
                      <wp:docPr id="4111" name="Text Box 9238">
                        <a:extLst xmlns:a="http://schemas.openxmlformats.org/drawingml/2006/main">
                          <a:ext uri="{FF2B5EF4-FFF2-40B4-BE49-F238E27FC236}">
                            <a16:creationId xmlns:a16="http://schemas.microsoft.com/office/drawing/2014/main" id="{00000000-0008-0000-0000-00000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25574E" id="Text Box 9238" o:spid="_x0000_s1026" type="#_x0000_t202" style="position:absolute;margin-left:0;margin-top:0;width:6pt;height:2.25pt;z-index:2470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3280" behindDoc="0" locked="0" layoutInCell="1" allowOverlap="1" wp14:anchorId="7AB487CE" wp14:editId="5E03F40B">
                      <wp:simplePos x="0" y="0"/>
                      <wp:positionH relativeFrom="column">
                        <wp:posOffset>0</wp:posOffset>
                      </wp:positionH>
                      <wp:positionV relativeFrom="paragraph">
                        <wp:posOffset>0</wp:posOffset>
                      </wp:positionV>
                      <wp:extent cx="76200" cy="28575"/>
                      <wp:effectExtent l="19050" t="19050" r="19050" b="28575"/>
                      <wp:wrapNone/>
                      <wp:docPr id="4112" name="Text Box 9237">
                        <a:extLst xmlns:a="http://schemas.openxmlformats.org/drawingml/2006/main">
                          <a:ext uri="{FF2B5EF4-FFF2-40B4-BE49-F238E27FC236}">
                            <a16:creationId xmlns:a16="http://schemas.microsoft.com/office/drawing/2014/main" id="{00000000-0008-0000-0000-00001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9BD34" id="Text Box 9237" o:spid="_x0000_s1026" type="#_x0000_t202" style="position:absolute;margin-left:0;margin-top:0;width:6pt;height:2.25pt;z-index:2470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4304" behindDoc="0" locked="0" layoutInCell="1" allowOverlap="1" wp14:anchorId="7ACAF1C1" wp14:editId="58B63092">
                      <wp:simplePos x="0" y="0"/>
                      <wp:positionH relativeFrom="column">
                        <wp:posOffset>0</wp:posOffset>
                      </wp:positionH>
                      <wp:positionV relativeFrom="paragraph">
                        <wp:posOffset>0</wp:posOffset>
                      </wp:positionV>
                      <wp:extent cx="76200" cy="28575"/>
                      <wp:effectExtent l="19050" t="19050" r="19050" b="28575"/>
                      <wp:wrapNone/>
                      <wp:docPr id="4113" name="Text Box 9236">
                        <a:extLst xmlns:a="http://schemas.openxmlformats.org/drawingml/2006/main">
                          <a:ext uri="{FF2B5EF4-FFF2-40B4-BE49-F238E27FC236}">
                            <a16:creationId xmlns:a16="http://schemas.microsoft.com/office/drawing/2014/main" id="{00000000-0008-0000-0000-00001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D327B" id="Text Box 9236" o:spid="_x0000_s1026" type="#_x0000_t202" style="position:absolute;margin-left:0;margin-top:0;width:6pt;height:2.25pt;z-index:2470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5328" behindDoc="0" locked="0" layoutInCell="1" allowOverlap="1" wp14:anchorId="56A96622" wp14:editId="6072446D">
                      <wp:simplePos x="0" y="0"/>
                      <wp:positionH relativeFrom="column">
                        <wp:posOffset>0</wp:posOffset>
                      </wp:positionH>
                      <wp:positionV relativeFrom="paragraph">
                        <wp:posOffset>0</wp:posOffset>
                      </wp:positionV>
                      <wp:extent cx="76200" cy="28575"/>
                      <wp:effectExtent l="19050" t="19050" r="19050" b="28575"/>
                      <wp:wrapNone/>
                      <wp:docPr id="4114" name="Text Box 9235">
                        <a:extLst xmlns:a="http://schemas.openxmlformats.org/drawingml/2006/main">
                          <a:ext uri="{FF2B5EF4-FFF2-40B4-BE49-F238E27FC236}">
                            <a16:creationId xmlns:a16="http://schemas.microsoft.com/office/drawing/2014/main" id="{00000000-0008-0000-0000-00001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518E6" id="Text Box 9235" o:spid="_x0000_s1026" type="#_x0000_t202" style="position:absolute;margin-left:0;margin-top:0;width:6pt;height:2.25pt;z-index:2470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6352" behindDoc="0" locked="0" layoutInCell="1" allowOverlap="1" wp14:anchorId="3BC00B48" wp14:editId="1AB7FF50">
                      <wp:simplePos x="0" y="0"/>
                      <wp:positionH relativeFrom="column">
                        <wp:posOffset>0</wp:posOffset>
                      </wp:positionH>
                      <wp:positionV relativeFrom="paragraph">
                        <wp:posOffset>0</wp:posOffset>
                      </wp:positionV>
                      <wp:extent cx="76200" cy="28575"/>
                      <wp:effectExtent l="19050" t="19050" r="19050" b="28575"/>
                      <wp:wrapNone/>
                      <wp:docPr id="4115" name="Text Box 9234">
                        <a:extLst xmlns:a="http://schemas.openxmlformats.org/drawingml/2006/main">
                          <a:ext uri="{FF2B5EF4-FFF2-40B4-BE49-F238E27FC236}">
                            <a16:creationId xmlns:a16="http://schemas.microsoft.com/office/drawing/2014/main" id="{00000000-0008-0000-0000-00001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34B4E" id="Text Box 9234" o:spid="_x0000_s1026" type="#_x0000_t202" style="position:absolute;margin-left:0;margin-top:0;width:6pt;height:2.25pt;z-index:2470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7376" behindDoc="0" locked="0" layoutInCell="1" allowOverlap="1" wp14:anchorId="517D9655" wp14:editId="1FCA6141">
                      <wp:simplePos x="0" y="0"/>
                      <wp:positionH relativeFrom="column">
                        <wp:posOffset>0</wp:posOffset>
                      </wp:positionH>
                      <wp:positionV relativeFrom="paragraph">
                        <wp:posOffset>0</wp:posOffset>
                      </wp:positionV>
                      <wp:extent cx="76200" cy="28575"/>
                      <wp:effectExtent l="19050" t="19050" r="19050" b="28575"/>
                      <wp:wrapNone/>
                      <wp:docPr id="4116" name="Text Box 9233">
                        <a:extLst xmlns:a="http://schemas.openxmlformats.org/drawingml/2006/main">
                          <a:ext uri="{FF2B5EF4-FFF2-40B4-BE49-F238E27FC236}">
                            <a16:creationId xmlns:a16="http://schemas.microsoft.com/office/drawing/2014/main" id="{00000000-0008-0000-0000-00001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D67AC" id="Text Box 9233" o:spid="_x0000_s1026" type="#_x0000_t202" style="position:absolute;margin-left:0;margin-top:0;width:6pt;height:2.25pt;z-index:2470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8400" behindDoc="0" locked="0" layoutInCell="1" allowOverlap="1" wp14:anchorId="59FD182A" wp14:editId="3201AF24">
                      <wp:simplePos x="0" y="0"/>
                      <wp:positionH relativeFrom="column">
                        <wp:posOffset>0</wp:posOffset>
                      </wp:positionH>
                      <wp:positionV relativeFrom="paragraph">
                        <wp:posOffset>0</wp:posOffset>
                      </wp:positionV>
                      <wp:extent cx="76200" cy="28575"/>
                      <wp:effectExtent l="19050" t="19050" r="19050" b="28575"/>
                      <wp:wrapNone/>
                      <wp:docPr id="4117" name="Text Box 9232">
                        <a:extLst xmlns:a="http://schemas.openxmlformats.org/drawingml/2006/main">
                          <a:ext uri="{FF2B5EF4-FFF2-40B4-BE49-F238E27FC236}">
                            <a16:creationId xmlns:a16="http://schemas.microsoft.com/office/drawing/2014/main" id="{00000000-0008-0000-0000-00001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76044" id="Text Box 9232" o:spid="_x0000_s1026" type="#_x0000_t202" style="position:absolute;margin-left:0;margin-top:0;width:6pt;height:2.25pt;z-index:2470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79424" behindDoc="0" locked="0" layoutInCell="1" allowOverlap="1" wp14:anchorId="5D94E291" wp14:editId="05A8B838">
                      <wp:simplePos x="0" y="0"/>
                      <wp:positionH relativeFrom="column">
                        <wp:posOffset>0</wp:posOffset>
                      </wp:positionH>
                      <wp:positionV relativeFrom="paragraph">
                        <wp:posOffset>0</wp:posOffset>
                      </wp:positionV>
                      <wp:extent cx="76200" cy="28575"/>
                      <wp:effectExtent l="19050" t="19050" r="19050" b="28575"/>
                      <wp:wrapNone/>
                      <wp:docPr id="4118" name="Text Box 9231">
                        <a:extLst xmlns:a="http://schemas.openxmlformats.org/drawingml/2006/main">
                          <a:ext uri="{FF2B5EF4-FFF2-40B4-BE49-F238E27FC236}">
                            <a16:creationId xmlns:a16="http://schemas.microsoft.com/office/drawing/2014/main" id="{00000000-0008-0000-0000-00001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C9612" id="Text Box 9231" o:spid="_x0000_s1026" type="#_x0000_t202" style="position:absolute;margin-left:0;margin-top:0;width:6pt;height:2.25pt;z-index:2470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0448" behindDoc="0" locked="0" layoutInCell="1" allowOverlap="1" wp14:anchorId="33C4B050" wp14:editId="34B00267">
                      <wp:simplePos x="0" y="0"/>
                      <wp:positionH relativeFrom="column">
                        <wp:posOffset>0</wp:posOffset>
                      </wp:positionH>
                      <wp:positionV relativeFrom="paragraph">
                        <wp:posOffset>0</wp:posOffset>
                      </wp:positionV>
                      <wp:extent cx="76200" cy="28575"/>
                      <wp:effectExtent l="19050" t="19050" r="19050" b="28575"/>
                      <wp:wrapNone/>
                      <wp:docPr id="4119" name="Text Box 9230">
                        <a:extLst xmlns:a="http://schemas.openxmlformats.org/drawingml/2006/main">
                          <a:ext uri="{FF2B5EF4-FFF2-40B4-BE49-F238E27FC236}">
                            <a16:creationId xmlns:a16="http://schemas.microsoft.com/office/drawing/2014/main" id="{00000000-0008-0000-0000-00001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584CA" id="Text Box 9230" o:spid="_x0000_s1026" type="#_x0000_t202" style="position:absolute;margin-left:0;margin-top:0;width:6pt;height:2.25pt;z-index:2470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1472" behindDoc="0" locked="0" layoutInCell="1" allowOverlap="1" wp14:anchorId="1BACCC86" wp14:editId="5F58FCE3">
                      <wp:simplePos x="0" y="0"/>
                      <wp:positionH relativeFrom="column">
                        <wp:posOffset>0</wp:posOffset>
                      </wp:positionH>
                      <wp:positionV relativeFrom="paragraph">
                        <wp:posOffset>0</wp:posOffset>
                      </wp:positionV>
                      <wp:extent cx="76200" cy="28575"/>
                      <wp:effectExtent l="19050" t="19050" r="19050" b="28575"/>
                      <wp:wrapNone/>
                      <wp:docPr id="4120" name="Text Box 9229">
                        <a:extLst xmlns:a="http://schemas.openxmlformats.org/drawingml/2006/main">
                          <a:ext uri="{FF2B5EF4-FFF2-40B4-BE49-F238E27FC236}">
                            <a16:creationId xmlns:a16="http://schemas.microsoft.com/office/drawing/2014/main" id="{00000000-0008-0000-0000-00001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AB830" id="Text Box 9229" o:spid="_x0000_s1026" type="#_x0000_t202" style="position:absolute;margin-left:0;margin-top:0;width:6pt;height:2.25pt;z-index:2470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2496" behindDoc="0" locked="0" layoutInCell="1" allowOverlap="1" wp14:anchorId="4F2EF3E4" wp14:editId="73EA77A3">
                      <wp:simplePos x="0" y="0"/>
                      <wp:positionH relativeFrom="column">
                        <wp:posOffset>0</wp:posOffset>
                      </wp:positionH>
                      <wp:positionV relativeFrom="paragraph">
                        <wp:posOffset>0</wp:posOffset>
                      </wp:positionV>
                      <wp:extent cx="76200" cy="28575"/>
                      <wp:effectExtent l="19050" t="19050" r="19050" b="28575"/>
                      <wp:wrapNone/>
                      <wp:docPr id="4121" name="Text Box 9228">
                        <a:extLst xmlns:a="http://schemas.openxmlformats.org/drawingml/2006/main">
                          <a:ext uri="{FF2B5EF4-FFF2-40B4-BE49-F238E27FC236}">
                            <a16:creationId xmlns:a16="http://schemas.microsoft.com/office/drawing/2014/main" id="{00000000-0008-0000-0000-00001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DAE8C" id="Text Box 9228" o:spid="_x0000_s1026" type="#_x0000_t202" style="position:absolute;margin-left:0;margin-top:0;width:6pt;height:2.25pt;z-index:2470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3520" behindDoc="0" locked="0" layoutInCell="1" allowOverlap="1" wp14:anchorId="574F490B" wp14:editId="04FCACFE">
                      <wp:simplePos x="0" y="0"/>
                      <wp:positionH relativeFrom="column">
                        <wp:posOffset>0</wp:posOffset>
                      </wp:positionH>
                      <wp:positionV relativeFrom="paragraph">
                        <wp:posOffset>0</wp:posOffset>
                      </wp:positionV>
                      <wp:extent cx="76200" cy="28575"/>
                      <wp:effectExtent l="19050" t="19050" r="19050" b="28575"/>
                      <wp:wrapNone/>
                      <wp:docPr id="4122" name="Text Box 9227">
                        <a:extLst xmlns:a="http://schemas.openxmlformats.org/drawingml/2006/main">
                          <a:ext uri="{FF2B5EF4-FFF2-40B4-BE49-F238E27FC236}">
                            <a16:creationId xmlns:a16="http://schemas.microsoft.com/office/drawing/2014/main" id="{00000000-0008-0000-0000-00001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23599" id="Text Box 9227" o:spid="_x0000_s1026" type="#_x0000_t202" style="position:absolute;margin-left:0;margin-top:0;width:6pt;height:2.25pt;z-index:2470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4544" behindDoc="0" locked="0" layoutInCell="1" allowOverlap="1" wp14:anchorId="17B21552" wp14:editId="6C853AA7">
                      <wp:simplePos x="0" y="0"/>
                      <wp:positionH relativeFrom="column">
                        <wp:posOffset>0</wp:posOffset>
                      </wp:positionH>
                      <wp:positionV relativeFrom="paragraph">
                        <wp:posOffset>0</wp:posOffset>
                      </wp:positionV>
                      <wp:extent cx="76200" cy="28575"/>
                      <wp:effectExtent l="19050" t="19050" r="19050" b="28575"/>
                      <wp:wrapNone/>
                      <wp:docPr id="4123" name="Text Box 9226">
                        <a:extLst xmlns:a="http://schemas.openxmlformats.org/drawingml/2006/main">
                          <a:ext uri="{FF2B5EF4-FFF2-40B4-BE49-F238E27FC236}">
                            <a16:creationId xmlns:a16="http://schemas.microsoft.com/office/drawing/2014/main" id="{00000000-0008-0000-0000-00001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7A118" id="Text Box 9226" o:spid="_x0000_s1026" type="#_x0000_t202" style="position:absolute;margin-left:0;margin-top:0;width:6pt;height:2.25pt;z-index:2470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5568" behindDoc="0" locked="0" layoutInCell="1" allowOverlap="1" wp14:anchorId="25E8BAF7" wp14:editId="4E280337">
                      <wp:simplePos x="0" y="0"/>
                      <wp:positionH relativeFrom="column">
                        <wp:posOffset>0</wp:posOffset>
                      </wp:positionH>
                      <wp:positionV relativeFrom="paragraph">
                        <wp:posOffset>0</wp:posOffset>
                      </wp:positionV>
                      <wp:extent cx="76200" cy="28575"/>
                      <wp:effectExtent l="19050" t="19050" r="19050" b="28575"/>
                      <wp:wrapNone/>
                      <wp:docPr id="4124" name="Text Box 9225">
                        <a:extLst xmlns:a="http://schemas.openxmlformats.org/drawingml/2006/main">
                          <a:ext uri="{FF2B5EF4-FFF2-40B4-BE49-F238E27FC236}">
                            <a16:creationId xmlns:a16="http://schemas.microsoft.com/office/drawing/2014/main" id="{00000000-0008-0000-0000-00001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67FD7" id="Text Box 9225" o:spid="_x0000_s1026" type="#_x0000_t202" style="position:absolute;margin-left:0;margin-top:0;width:6pt;height:2.25pt;z-index:2470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6592" behindDoc="0" locked="0" layoutInCell="1" allowOverlap="1" wp14:anchorId="6C5956D7" wp14:editId="70103A35">
                      <wp:simplePos x="0" y="0"/>
                      <wp:positionH relativeFrom="column">
                        <wp:posOffset>0</wp:posOffset>
                      </wp:positionH>
                      <wp:positionV relativeFrom="paragraph">
                        <wp:posOffset>0</wp:posOffset>
                      </wp:positionV>
                      <wp:extent cx="76200" cy="28575"/>
                      <wp:effectExtent l="19050" t="19050" r="19050" b="28575"/>
                      <wp:wrapNone/>
                      <wp:docPr id="4125" name="Text Box 9224">
                        <a:extLst xmlns:a="http://schemas.openxmlformats.org/drawingml/2006/main">
                          <a:ext uri="{FF2B5EF4-FFF2-40B4-BE49-F238E27FC236}">
                            <a16:creationId xmlns:a16="http://schemas.microsoft.com/office/drawing/2014/main" id="{00000000-0008-0000-0000-00001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9716C" id="Text Box 9224" o:spid="_x0000_s1026" type="#_x0000_t202" style="position:absolute;margin-left:0;margin-top:0;width:6pt;height:2.25pt;z-index:2470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7616" behindDoc="0" locked="0" layoutInCell="1" allowOverlap="1" wp14:anchorId="3A657064" wp14:editId="3995EC4E">
                      <wp:simplePos x="0" y="0"/>
                      <wp:positionH relativeFrom="column">
                        <wp:posOffset>0</wp:posOffset>
                      </wp:positionH>
                      <wp:positionV relativeFrom="paragraph">
                        <wp:posOffset>0</wp:posOffset>
                      </wp:positionV>
                      <wp:extent cx="76200" cy="28575"/>
                      <wp:effectExtent l="19050" t="19050" r="19050" b="28575"/>
                      <wp:wrapNone/>
                      <wp:docPr id="4126" name="Text Box 9223">
                        <a:extLst xmlns:a="http://schemas.openxmlformats.org/drawingml/2006/main">
                          <a:ext uri="{FF2B5EF4-FFF2-40B4-BE49-F238E27FC236}">
                            <a16:creationId xmlns:a16="http://schemas.microsoft.com/office/drawing/2014/main" id="{00000000-0008-0000-0000-00001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71904" id="Text Box 9223" o:spid="_x0000_s1026" type="#_x0000_t202" style="position:absolute;margin-left:0;margin-top:0;width:6pt;height:2.25pt;z-index:2470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8640" behindDoc="0" locked="0" layoutInCell="1" allowOverlap="1" wp14:anchorId="60957096" wp14:editId="4797394A">
                      <wp:simplePos x="0" y="0"/>
                      <wp:positionH relativeFrom="column">
                        <wp:posOffset>0</wp:posOffset>
                      </wp:positionH>
                      <wp:positionV relativeFrom="paragraph">
                        <wp:posOffset>0</wp:posOffset>
                      </wp:positionV>
                      <wp:extent cx="76200" cy="28575"/>
                      <wp:effectExtent l="19050" t="19050" r="19050" b="28575"/>
                      <wp:wrapNone/>
                      <wp:docPr id="4127" name="Text Box 9222">
                        <a:extLst xmlns:a="http://schemas.openxmlformats.org/drawingml/2006/main">
                          <a:ext uri="{FF2B5EF4-FFF2-40B4-BE49-F238E27FC236}">
                            <a16:creationId xmlns:a16="http://schemas.microsoft.com/office/drawing/2014/main" id="{00000000-0008-0000-0000-00001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BE937" id="Text Box 9222" o:spid="_x0000_s1026" type="#_x0000_t202" style="position:absolute;margin-left:0;margin-top:0;width:6pt;height:2.25pt;z-index:2470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89664" behindDoc="0" locked="0" layoutInCell="1" allowOverlap="1" wp14:anchorId="600D168A" wp14:editId="0F7D9444">
                      <wp:simplePos x="0" y="0"/>
                      <wp:positionH relativeFrom="column">
                        <wp:posOffset>0</wp:posOffset>
                      </wp:positionH>
                      <wp:positionV relativeFrom="paragraph">
                        <wp:posOffset>0</wp:posOffset>
                      </wp:positionV>
                      <wp:extent cx="76200" cy="28575"/>
                      <wp:effectExtent l="19050" t="19050" r="19050" b="28575"/>
                      <wp:wrapNone/>
                      <wp:docPr id="4128" name="Text Box 9221">
                        <a:extLst xmlns:a="http://schemas.openxmlformats.org/drawingml/2006/main">
                          <a:ext uri="{FF2B5EF4-FFF2-40B4-BE49-F238E27FC236}">
                            <a16:creationId xmlns:a16="http://schemas.microsoft.com/office/drawing/2014/main" id="{00000000-0008-0000-0000-00002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A39C5" id="Text Box 9221" o:spid="_x0000_s1026" type="#_x0000_t202" style="position:absolute;margin-left:0;margin-top:0;width:6pt;height:2.25pt;z-index:2470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0688" behindDoc="0" locked="0" layoutInCell="1" allowOverlap="1" wp14:anchorId="7126831F" wp14:editId="5FADBA03">
                      <wp:simplePos x="0" y="0"/>
                      <wp:positionH relativeFrom="column">
                        <wp:posOffset>0</wp:posOffset>
                      </wp:positionH>
                      <wp:positionV relativeFrom="paragraph">
                        <wp:posOffset>0</wp:posOffset>
                      </wp:positionV>
                      <wp:extent cx="76200" cy="28575"/>
                      <wp:effectExtent l="19050" t="19050" r="19050" b="28575"/>
                      <wp:wrapNone/>
                      <wp:docPr id="4129" name="Text Box 9220">
                        <a:extLst xmlns:a="http://schemas.openxmlformats.org/drawingml/2006/main">
                          <a:ext uri="{FF2B5EF4-FFF2-40B4-BE49-F238E27FC236}">
                            <a16:creationId xmlns:a16="http://schemas.microsoft.com/office/drawing/2014/main" id="{00000000-0008-0000-0000-00002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5CAFD" id="Text Box 9220" o:spid="_x0000_s1026" type="#_x0000_t202" style="position:absolute;margin-left:0;margin-top:0;width:6pt;height:2.25pt;z-index:2470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1712" behindDoc="0" locked="0" layoutInCell="1" allowOverlap="1" wp14:anchorId="6D81380A" wp14:editId="26C5DF9B">
                      <wp:simplePos x="0" y="0"/>
                      <wp:positionH relativeFrom="column">
                        <wp:posOffset>0</wp:posOffset>
                      </wp:positionH>
                      <wp:positionV relativeFrom="paragraph">
                        <wp:posOffset>0</wp:posOffset>
                      </wp:positionV>
                      <wp:extent cx="76200" cy="28575"/>
                      <wp:effectExtent l="19050" t="19050" r="19050" b="28575"/>
                      <wp:wrapNone/>
                      <wp:docPr id="4130" name="Text Box 9219">
                        <a:extLst xmlns:a="http://schemas.openxmlformats.org/drawingml/2006/main">
                          <a:ext uri="{FF2B5EF4-FFF2-40B4-BE49-F238E27FC236}">
                            <a16:creationId xmlns:a16="http://schemas.microsoft.com/office/drawing/2014/main" id="{00000000-0008-0000-0000-00002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90E3F" id="Text Box 9219" o:spid="_x0000_s1026" type="#_x0000_t202" style="position:absolute;margin-left:0;margin-top:0;width:6pt;height:2.25pt;z-index:2470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2736" behindDoc="0" locked="0" layoutInCell="1" allowOverlap="1" wp14:anchorId="114FDA89" wp14:editId="102000F9">
                      <wp:simplePos x="0" y="0"/>
                      <wp:positionH relativeFrom="column">
                        <wp:posOffset>0</wp:posOffset>
                      </wp:positionH>
                      <wp:positionV relativeFrom="paragraph">
                        <wp:posOffset>0</wp:posOffset>
                      </wp:positionV>
                      <wp:extent cx="76200" cy="28575"/>
                      <wp:effectExtent l="19050" t="19050" r="19050" b="28575"/>
                      <wp:wrapNone/>
                      <wp:docPr id="4131" name="Text Box 9218">
                        <a:extLst xmlns:a="http://schemas.openxmlformats.org/drawingml/2006/main">
                          <a:ext uri="{FF2B5EF4-FFF2-40B4-BE49-F238E27FC236}">
                            <a16:creationId xmlns:a16="http://schemas.microsoft.com/office/drawing/2014/main" id="{00000000-0008-0000-0000-00002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D52B1" id="Text Box 9218" o:spid="_x0000_s1026" type="#_x0000_t202" style="position:absolute;margin-left:0;margin-top:0;width:6pt;height:2.25pt;z-index:2470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3760" behindDoc="0" locked="0" layoutInCell="1" allowOverlap="1" wp14:anchorId="3F7F79D5" wp14:editId="36D204C2">
                      <wp:simplePos x="0" y="0"/>
                      <wp:positionH relativeFrom="column">
                        <wp:posOffset>0</wp:posOffset>
                      </wp:positionH>
                      <wp:positionV relativeFrom="paragraph">
                        <wp:posOffset>0</wp:posOffset>
                      </wp:positionV>
                      <wp:extent cx="76200" cy="28575"/>
                      <wp:effectExtent l="19050" t="19050" r="19050" b="28575"/>
                      <wp:wrapNone/>
                      <wp:docPr id="4132" name="Text Box 9217">
                        <a:extLst xmlns:a="http://schemas.openxmlformats.org/drawingml/2006/main">
                          <a:ext uri="{FF2B5EF4-FFF2-40B4-BE49-F238E27FC236}">
                            <a16:creationId xmlns:a16="http://schemas.microsoft.com/office/drawing/2014/main" id="{00000000-0008-0000-0000-00002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47AC42" id="Text Box 9217" o:spid="_x0000_s1026" type="#_x0000_t202" style="position:absolute;margin-left:0;margin-top:0;width:6pt;height:2.25pt;z-index:2470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4784" behindDoc="0" locked="0" layoutInCell="1" allowOverlap="1" wp14:anchorId="1871C5D6" wp14:editId="320D5813">
                      <wp:simplePos x="0" y="0"/>
                      <wp:positionH relativeFrom="column">
                        <wp:posOffset>0</wp:posOffset>
                      </wp:positionH>
                      <wp:positionV relativeFrom="paragraph">
                        <wp:posOffset>0</wp:posOffset>
                      </wp:positionV>
                      <wp:extent cx="76200" cy="28575"/>
                      <wp:effectExtent l="19050" t="19050" r="19050" b="28575"/>
                      <wp:wrapNone/>
                      <wp:docPr id="4133" name="Text Box 9216">
                        <a:extLst xmlns:a="http://schemas.openxmlformats.org/drawingml/2006/main">
                          <a:ext uri="{FF2B5EF4-FFF2-40B4-BE49-F238E27FC236}">
                            <a16:creationId xmlns:a16="http://schemas.microsoft.com/office/drawing/2014/main" id="{00000000-0008-0000-0000-00002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7638E" id="Text Box 9216" o:spid="_x0000_s1026" type="#_x0000_t202" style="position:absolute;margin-left:0;margin-top:0;width:6pt;height:2.25pt;z-index:2470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5808" behindDoc="0" locked="0" layoutInCell="1" allowOverlap="1" wp14:anchorId="5FBF53F8" wp14:editId="44F8A353">
                      <wp:simplePos x="0" y="0"/>
                      <wp:positionH relativeFrom="column">
                        <wp:posOffset>0</wp:posOffset>
                      </wp:positionH>
                      <wp:positionV relativeFrom="paragraph">
                        <wp:posOffset>0</wp:posOffset>
                      </wp:positionV>
                      <wp:extent cx="76200" cy="28575"/>
                      <wp:effectExtent l="19050" t="19050" r="19050" b="28575"/>
                      <wp:wrapNone/>
                      <wp:docPr id="4134" name="Text Box 9215">
                        <a:extLst xmlns:a="http://schemas.openxmlformats.org/drawingml/2006/main">
                          <a:ext uri="{FF2B5EF4-FFF2-40B4-BE49-F238E27FC236}">
                            <a16:creationId xmlns:a16="http://schemas.microsoft.com/office/drawing/2014/main" id="{00000000-0008-0000-0000-00002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85FF1" id="Text Box 9215" o:spid="_x0000_s1026" type="#_x0000_t202" style="position:absolute;margin-left:0;margin-top:0;width:6pt;height:2.25pt;z-index:2470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6832" behindDoc="0" locked="0" layoutInCell="1" allowOverlap="1" wp14:anchorId="4A0537E5" wp14:editId="119E7980">
                      <wp:simplePos x="0" y="0"/>
                      <wp:positionH relativeFrom="column">
                        <wp:posOffset>0</wp:posOffset>
                      </wp:positionH>
                      <wp:positionV relativeFrom="paragraph">
                        <wp:posOffset>0</wp:posOffset>
                      </wp:positionV>
                      <wp:extent cx="76200" cy="28575"/>
                      <wp:effectExtent l="19050" t="19050" r="19050" b="28575"/>
                      <wp:wrapNone/>
                      <wp:docPr id="4135" name="Text Box 9214">
                        <a:extLst xmlns:a="http://schemas.openxmlformats.org/drawingml/2006/main">
                          <a:ext uri="{FF2B5EF4-FFF2-40B4-BE49-F238E27FC236}">
                            <a16:creationId xmlns:a16="http://schemas.microsoft.com/office/drawing/2014/main" id="{00000000-0008-0000-0000-00002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FD20D" id="Text Box 9214" o:spid="_x0000_s1026" type="#_x0000_t202" style="position:absolute;margin-left:0;margin-top:0;width:6pt;height:2.25pt;z-index:2470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7856" behindDoc="0" locked="0" layoutInCell="1" allowOverlap="1" wp14:anchorId="453E2E1F" wp14:editId="07A7EEE2">
                      <wp:simplePos x="0" y="0"/>
                      <wp:positionH relativeFrom="column">
                        <wp:posOffset>0</wp:posOffset>
                      </wp:positionH>
                      <wp:positionV relativeFrom="paragraph">
                        <wp:posOffset>0</wp:posOffset>
                      </wp:positionV>
                      <wp:extent cx="76200" cy="28575"/>
                      <wp:effectExtent l="19050" t="19050" r="19050" b="28575"/>
                      <wp:wrapNone/>
                      <wp:docPr id="4136" name="Text Box 9213">
                        <a:extLst xmlns:a="http://schemas.openxmlformats.org/drawingml/2006/main">
                          <a:ext uri="{FF2B5EF4-FFF2-40B4-BE49-F238E27FC236}">
                            <a16:creationId xmlns:a16="http://schemas.microsoft.com/office/drawing/2014/main" id="{00000000-0008-0000-0000-00002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FA249B" id="Text Box 9213" o:spid="_x0000_s1026" type="#_x0000_t202" style="position:absolute;margin-left:0;margin-top:0;width:6pt;height:2.25pt;z-index:2470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8880" behindDoc="0" locked="0" layoutInCell="1" allowOverlap="1" wp14:anchorId="7D7C449C" wp14:editId="5083FD3D">
                      <wp:simplePos x="0" y="0"/>
                      <wp:positionH relativeFrom="column">
                        <wp:posOffset>0</wp:posOffset>
                      </wp:positionH>
                      <wp:positionV relativeFrom="paragraph">
                        <wp:posOffset>0</wp:posOffset>
                      </wp:positionV>
                      <wp:extent cx="76200" cy="28575"/>
                      <wp:effectExtent l="19050" t="19050" r="19050" b="28575"/>
                      <wp:wrapNone/>
                      <wp:docPr id="4137" name="Text Box 9212">
                        <a:extLst xmlns:a="http://schemas.openxmlformats.org/drawingml/2006/main">
                          <a:ext uri="{FF2B5EF4-FFF2-40B4-BE49-F238E27FC236}">
                            <a16:creationId xmlns:a16="http://schemas.microsoft.com/office/drawing/2014/main" id="{00000000-0008-0000-0000-00002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BC8F5" id="Text Box 9212" o:spid="_x0000_s1026" type="#_x0000_t202" style="position:absolute;margin-left:0;margin-top:0;width:6pt;height:2.25pt;z-index:2470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099904" behindDoc="0" locked="0" layoutInCell="1" allowOverlap="1" wp14:anchorId="2360FD59" wp14:editId="7296DC48">
                      <wp:simplePos x="0" y="0"/>
                      <wp:positionH relativeFrom="column">
                        <wp:posOffset>0</wp:posOffset>
                      </wp:positionH>
                      <wp:positionV relativeFrom="paragraph">
                        <wp:posOffset>0</wp:posOffset>
                      </wp:positionV>
                      <wp:extent cx="76200" cy="28575"/>
                      <wp:effectExtent l="19050" t="19050" r="19050" b="28575"/>
                      <wp:wrapNone/>
                      <wp:docPr id="4138" name="Text Box 9211">
                        <a:extLst xmlns:a="http://schemas.openxmlformats.org/drawingml/2006/main">
                          <a:ext uri="{FF2B5EF4-FFF2-40B4-BE49-F238E27FC236}">
                            <a16:creationId xmlns:a16="http://schemas.microsoft.com/office/drawing/2014/main" id="{00000000-0008-0000-0000-00002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BD9488" id="Text Box 9211" o:spid="_x0000_s1026" type="#_x0000_t202" style="position:absolute;margin-left:0;margin-top:0;width:6pt;height:2.25pt;z-index:2470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0928" behindDoc="0" locked="0" layoutInCell="1" allowOverlap="1" wp14:anchorId="5AE40FBB" wp14:editId="208DAF2B">
                      <wp:simplePos x="0" y="0"/>
                      <wp:positionH relativeFrom="column">
                        <wp:posOffset>0</wp:posOffset>
                      </wp:positionH>
                      <wp:positionV relativeFrom="paragraph">
                        <wp:posOffset>0</wp:posOffset>
                      </wp:positionV>
                      <wp:extent cx="76200" cy="28575"/>
                      <wp:effectExtent l="19050" t="19050" r="19050" b="28575"/>
                      <wp:wrapNone/>
                      <wp:docPr id="4139" name="Text Box 9210">
                        <a:extLst xmlns:a="http://schemas.openxmlformats.org/drawingml/2006/main">
                          <a:ext uri="{FF2B5EF4-FFF2-40B4-BE49-F238E27FC236}">
                            <a16:creationId xmlns:a16="http://schemas.microsoft.com/office/drawing/2014/main" id="{00000000-0008-0000-0000-00002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D5BF34" id="Text Box 9210" o:spid="_x0000_s1026" type="#_x0000_t202" style="position:absolute;margin-left:0;margin-top:0;width:6pt;height:2.25pt;z-index:2471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1952" behindDoc="0" locked="0" layoutInCell="1" allowOverlap="1" wp14:anchorId="7A3C4EF3" wp14:editId="7685C595">
                      <wp:simplePos x="0" y="0"/>
                      <wp:positionH relativeFrom="column">
                        <wp:posOffset>0</wp:posOffset>
                      </wp:positionH>
                      <wp:positionV relativeFrom="paragraph">
                        <wp:posOffset>0</wp:posOffset>
                      </wp:positionV>
                      <wp:extent cx="76200" cy="28575"/>
                      <wp:effectExtent l="19050" t="19050" r="19050" b="28575"/>
                      <wp:wrapNone/>
                      <wp:docPr id="4140" name="Text Box 9209">
                        <a:extLst xmlns:a="http://schemas.openxmlformats.org/drawingml/2006/main">
                          <a:ext uri="{FF2B5EF4-FFF2-40B4-BE49-F238E27FC236}">
                            <a16:creationId xmlns:a16="http://schemas.microsoft.com/office/drawing/2014/main" id="{00000000-0008-0000-0000-00002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ED4E6" id="Text Box 9209" o:spid="_x0000_s1026" type="#_x0000_t202" style="position:absolute;margin-left:0;margin-top:0;width:6pt;height:2.25pt;z-index:2471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2976" behindDoc="0" locked="0" layoutInCell="1" allowOverlap="1" wp14:anchorId="76ADAE32" wp14:editId="04F9D17B">
                      <wp:simplePos x="0" y="0"/>
                      <wp:positionH relativeFrom="column">
                        <wp:posOffset>0</wp:posOffset>
                      </wp:positionH>
                      <wp:positionV relativeFrom="paragraph">
                        <wp:posOffset>0</wp:posOffset>
                      </wp:positionV>
                      <wp:extent cx="76200" cy="28575"/>
                      <wp:effectExtent l="19050" t="19050" r="19050" b="28575"/>
                      <wp:wrapNone/>
                      <wp:docPr id="4141" name="Text Box 9208">
                        <a:extLst xmlns:a="http://schemas.openxmlformats.org/drawingml/2006/main">
                          <a:ext uri="{FF2B5EF4-FFF2-40B4-BE49-F238E27FC236}">
                            <a16:creationId xmlns:a16="http://schemas.microsoft.com/office/drawing/2014/main" id="{00000000-0008-0000-0000-00002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A236A" id="Text Box 9208" o:spid="_x0000_s1026" type="#_x0000_t202" style="position:absolute;margin-left:0;margin-top:0;width:6pt;height:2.25pt;z-index:2471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4000" behindDoc="0" locked="0" layoutInCell="1" allowOverlap="1" wp14:anchorId="00009FFD" wp14:editId="7EE601F8">
                      <wp:simplePos x="0" y="0"/>
                      <wp:positionH relativeFrom="column">
                        <wp:posOffset>0</wp:posOffset>
                      </wp:positionH>
                      <wp:positionV relativeFrom="paragraph">
                        <wp:posOffset>0</wp:posOffset>
                      </wp:positionV>
                      <wp:extent cx="76200" cy="28575"/>
                      <wp:effectExtent l="19050" t="19050" r="19050" b="28575"/>
                      <wp:wrapNone/>
                      <wp:docPr id="4142" name="Text Box 9207">
                        <a:extLst xmlns:a="http://schemas.openxmlformats.org/drawingml/2006/main">
                          <a:ext uri="{FF2B5EF4-FFF2-40B4-BE49-F238E27FC236}">
                            <a16:creationId xmlns:a16="http://schemas.microsoft.com/office/drawing/2014/main" id="{00000000-0008-0000-0000-00002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A3306" id="Text Box 9207" o:spid="_x0000_s1026" type="#_x0000_t202" style="position:absolute;margin-left:0;margin-top:0;width:6pt;height:2.25pt;z-index:2471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5024" behindDoc="0" locked="0" layoutInCell="1" allowOverlap="1" wp14:anchorId="33066F13" wp14:editId="58E68054">
                      <wp:simplePos x="0" y="0"/>
                      <wp:positionH relativeFrom="column">
                        <wp:posOffset>0</wp:posOffset>
                      </wp:positionH>
                      <wp:positionV relativeFrom="paragraph">
                        <wp:posOffset>0</wp:posOffset>
                      </wp:positionV>
                      <wp:extent cx="76200" cy="28575"/>
                      <wp:effectExtent l="19050" t="19050" r="19050" b="28575"/>
                      <wp:wrapNone/>
                      <wp:docPr id="4143" name="Text Box 9206">
                        <a:extLst xmlns:a="http://schemas.openxmlformats.org/drawingml/2006/main">
                          <a:ext uri="{FF2B5EF4-FFF2-40B4-BE49-F238E27FC236}">
                            <a16:creationId xmlns:a16="http://schemas.microsoft.com/office/drawing/2014/main" id="{00000000-0008-0000-0000-00002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F70AC" id="Text Box 9206" o:spid="_x0000_s1026" type="#_x0000_t202" style="position:absolute;margin-left:0;margin-top:0;width:6pt;height:2.25pt;z-index:2471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6048" behindDoc="0" locked="0" layoutInCell="1" allowOverlap="1" wp14:anchorId="18DFEE4B" wp14:editId="1DD5EC76">
                      <wp:simplePos x="0" y="0"/>
                      <wp:positionH relativeFrom="column">
                        <wp:posOffset>0</wp:posOffset>
                      </wp:positionH>
                      <wp:positionV relativeFrom="paragraph">
                        <wp:posOffset>0</wp:posOffset>
                      </wp:positionV>
                      <wp:extent cx="76200" cy="28575"/>
                      <wp:effectExtent l="19050" t="19050" r="19050" b="28575"/>
                      <wp:wrapNone/>
                      <wp:docPr id="4144" name="Text Box 9205">
                        <a:extLst xmlns:a="http://schemas.openxmlformats.org/drawingml/2006/main">
                          <a:ext uri="{FF2B5EF4-FFF2-40B4-BE49-F238E27FC236}">
                            <a16:creationId xmlns:a16="http://schemas.microsoft.com/office/drawing/2014/main" id="{00000000-0008-0000-0000-00003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499B3" id="Text Box 9205" o:spid="_x0000_s1026" type="#_x0000_t202" style="position:absolute;margin-left:0;margin-top:0;width:6pt;height:2.25pt;z-index:2471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7072" behindDoc="0" locked="0" layoutInCell="1" allowOverlap="1" wp14:anchorId="61C571F6" wp14:editId="32DD2B75">
                      <wp:simplePos x="0" y="0"/>
                      <wp:positionH relativeFrom="column">
                        <wp:posOffset>0</wp:posOffset>
                      </wp:positionH>
                      <wp:positionV relativeFrom="paragraph">
                        <wp:posOffset>0</wp:posOffset>
                      </wp:positionV>
                      <wp:extent cx="76200" cy="28575"/>
                      <wp:effectExtent l="19050" t="19050" r="19050" b="28575"/>
                      <wp:wrapNone/>
                      <wp:docPr id="4145" name="Text Box 9204">
                        <a:extLst xmlns:a="http://schemas.openxmlformats.org/drawingml/2006/main">
                          <a:ext uri="{FF2B5EF4-FFF2-40B4-BE49-F238E27FC236}">
                            <a16:creationId xmlns:a16="http://schemas.microsoft.com/office/drawing/2014/main" id="{00000000-0008-0000-0000-00003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7C7A6" id="Text Box 9204" o:spid="_x0000_s1026" type="#_x0000_t202" style="position:absolute;margin-left:0;margin-top:0;width:6pt;height:2.25pt;z-index:2471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8096" behindDoc="0" locked="0" layoutInCell="1" allowOverlap="1" wp14:anchorId="6EB1C57A" wp14:editId="69D8F102">
                      <wp:simplePos x="0" y="0"/>
                      <wp:positionH relativeFrom="column">
                        <wp:posOffset>0</wp:posOffset>
                      </wp:positionH>
                      <wp:positionV relativeFrom="paragraph">
                        <wp:posOffset>0</wp:posOffset>
                      </wp:positionV>
                      <wp:extent cx="76200" cy="28575"/>
                      <wp:effectExtent l="19050" t="19050" r="19050" b="28575"/>
                      <wp:wrapNone/>
                      <wp:docPr id="4146" name="Text Box 9203">
                        <a:extLst xmlns:a="http://schemas.openxmlformats.org/drawingml/2006/main">
                          <a:ext uri="{FF2B5EF4-FFF2-40B4-BE49-F238E27FC236}">
                            <a16:creationId xmlns:a16="http://schemas.microsoft.com/office/drawing/2014/main" id="{00000000-0008-0000-0000-00003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9B298" id="Text Box 9203" o:spid="_x0000_s1026" type="#_x0000_t202" style="position:absolute;margin-left:0;margin-top:0;width:6pt;height:2.25pt;z-index:2471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09120" behindDoc="0" locked="0" layoutInCell="1" allowOverlap="1" wp14:anchorId="34F1D4BA" wp14:editId="42A2BAD5">
                      <wp:simplePos x="0" y="0"/>
                      <wp:positionH relativeFrom="column">
                        <wp:posOffset>0</wp:posOffset>
                      </wp:positionH>
                      <wp:positionV relativeFrom="paragraph">
                        <wp:posOffset>0</wp:posOffset>
                      </wp:positionV>
                      <wp:extent cx="76200" cy="28575"/>
                      <wp:effectExtent l="19050" t="19050" r="19050" b="28575"/>
                      <wp:wrapNone/>
                      <wp:docPr id="4147" name="Text Box 9202">
                        <a:extLst xmlns:a="http://schemas.openxmlformats.org/drawingml/2006/main">
                          <a:ext uri="{FF2B5EF4-FFF2-40B4-BE49-F238E27FC236}">
                            <a16:creationId xmlns:a16="http://schemas.microsoft.com/office/drawing/2014/main" id="{00000000-0008-0000-0000-00003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EBD4A" id="Text Box 9202" o:spid="_x0000_s1026" type="#_x0000_t202" style="position:absolute;margin-left:0;margin-top:0;width:6pt;height:2.25pt;z-index:2471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0144" behindDoc="0" locked="0" layoutInCell="1" allowOverlap="1" wp14:anchorId="3C7AC3B4" wp14:editId="77E666CD">
                      <wp:simplePos x="0" y="0"/>
                      <wp:positionH relativeFrom="column">
                        <wp:posOffset>0</wp:posOffset>
                      </wp:positionH>
                      <wp:positionV relativeFrom="paragraph">
                        <wp:posOffset>0</wp:posOffset>
                      </wp:positionV>
                      <wp:extent cx="76200" cy="28575"/>
                      <wp:effectExtent l="19050" t="19050" r="19050" b="28575"/>
                      <wp:wrapNone/>
                      <wp:docPr id="4148" name="Text Box 9201">
                        <a:extLst xmlns:a="http://schemas.openxmlformats.org/drawingml/2006/main">
                          <a:ext uri="{FF2B5EF4-FFF2-40B4-BE49-F238E27FC236}">
                            <a16:creationId xmlns:a16="http://schemas.microsoft.com/office/drawing/2014/main" id="{00000000-0008-0000-0000-00003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D0474" id="Text Box 9201" o:spid="_x0000_s1026" type="#_x0000_t202" style="position:absolute;margin-left:0;margin-top:0;width:6pt;height:2.25pt;z-index:2471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1168" behindDoc="0" locked="0" layoutInCell="1" allowOverlap="1" wp14:anchorId="4CB2ABF4" wp14:editId="5D02B61D">
                      <wp:simplePos x="0" y="0"/>
                      <wp:positionH relativeFrom="column">
                        <wp:posOffset>0</wp:posOffset>
                      </wp:positionH>
                      <wp:positionV relativeFrom="paragraph">
                        <wp:posOffset>0</wp:posOffset>
                      </wp:positionV>
                      <wp:extent cx="76200" cy="28575"/>
                      <wp:effectExtent l="19050" t="19050" r="19050" b="28575"/>
                      <wp:wrapNone/>
                      <wp:docPr id="4149" name="Text Box 9200">
                        <a:extLst xmlns:a="http://schemas.openxmlformats.org/drawingml/2006/main">
                          <a:ext uri="{FF2B5EF4-FFF2-40B4-BE49-F238E27FC236}">
                            <a16:creationId xmlns:a16="http://schemas.microsoft.com/office/drawing/2014/main" id="{00000000-0008-0000-0000-00003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F59E7" id="Text Box 9200" o:spid="_x0000_s1026" type="#_x0000_t202" style="position:absolute;margin-left:0;margin-top:0;width:6pt;height:2.25pt;z-index:2471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2192" behindDoc="0" locked="0" layoutInCell="1" allowOverlap="1" wp14:anchorId="7D7B8821" wp14:editId="4C116940">
                      <wp:simplePos x="0" y="0"/>
                      <wp:positionH relativeFrom="column">
                        <wp:posOffset>0</wp:posOffset>
                      </wp:positionH>
                      <wp:positionV relativeFrom="paragraph">
                        <wp:posOffset>0</wp:posOffset>
                      </wp:positionV>
                      <wp:extent cx="76200" cy="28575"/>
                      <wp:effectExtent l="19050" t="19050" r="19050" b="28575"/>
                      <wp:wrapNone/>
                      <wp:docPr id="4150" name="Text Box 9199">
                        <a:extLst xmlns:a="http://schemas.openxmlformats.org/drawingml/2006/main">
                          <a:ext uri="{FF2B5EF4-FFF2-40B4-BE49-F238E27FC236}">
                            <a16:creationId xmlns:a16="http://schemas.microsoft.com/office/drawing/2014/main" id="{00000000-0008-0000-0000-00003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3202C" id="Text Box 9199" o:spid="_x0000_s1026" type="#_x0000_t202" style="position:absolute;margin-left:0;margin-top:0;width:6pt;height:2.25pt;z-index:2471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3216" behindDoc="0" locked="0" layoutInCell="1" allowOverlap="1" wp14:anchorId="072247B0" wp14:editId="52FF999C">
                      <wp:simplePos x="0" y="0"/>
                      <wp:positionH relativeFrom="column">
                        <wp:posOffset>0</wp:posOffset>
                      </wp:positionH>
                      <wp:positionV relativeFrom="paragraph">
                        <wp:posOffset>0</wp:posOffset>
                      </wp:positionV>
                      <wp:extent cx="76200" cy="28575"/>
                      <wp:effectExtent l="19050" t="19050" r="19050" b="28575"/>
                      <wp:wrapNone/>
                      <wp:docPr id="4151" name="Text Box 9198">
                        <a:extLst xmlns:a="http://schemas.openxmlformats.org/drawingml/2006/main">
                          <a:ext uri="{FF2B5EF4-FFF2-40B4-BE49-F238E27FC236}">
                            <a16:creationId xmlns:a16="http://schemas.microsoft.com/office/drawing/2014/main" id="{00000000-0008-0000-0000-00003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A21BD" id="Text Box 9198" o:spid="_x0000_s1026" type="#_x0000_t202" style="position:absolute;margin-left:0;margin-top:0;width:6pt;height:2.25pt;z-index:2471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4240" behindDoc="0" locked="0" layoutInCell="1" allowOverlap="1" wp14:anchorId="4924DB6A" wp14:editId="32B4DBF3">
                      <wp:simplePos x="0" y="0"/>
                      <wp:positionH relativeFrom="column">
                        <wp:posOffset>0</wp:posOffset>
                      </wp:positionH>
                      <wp:positionV relativeFrom="paragraph">
                        <wp:posOffset>0</wp:posOffset>
                      </wp:positionV>
                      <wp:extent cx="76200" cy="28575"/>
                      <wp:effectExtent l="19050" t="19050" r="19050" b="28575"/>
                      <wp:wrapNone/>
                      <wp:docPr id="4152" name="Text Box 9197">
                        <a:extLst xmlns:a="http://schemas.openxmlformats.org/drawingml/2006/main">
                          <a:ext uri="{FF2B5EF4-FFF2-40B4-BE49-F238E27FC236}">
                            <a16:creationId xmlns:a16="http://schemas.microsoft.com/office/drawing/2014/main" id="{00000000-0008-0000-0000-00003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6B87F" id="Text Box 9197" o:spid="_x0000_s1026" type="#_x0000_t202" style="position:absolute;margin-left:0;margin-top:0;width:6pt;height:2.25pt;z-index:2471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5264" behindDoc="0" locked="0" layoutInCell="1" allowOverlap="1" wp14:anchorId="26025F5B" wp14:editId="5F66D0CB">
                      <wp:simplePos x="0" y="0"/>
                      <wp:positionH relativeFrom="column">
                        <wp:posOffset>0</wp:posOffset>
                      </wp:positionH>
                      <wp:positionV relativeFrom="paragraph">
                        <wp:posOffset>0</wp:posOffset>
                      </wp:positionV>
                      <wp:extent cx="76200" cy="28575"/>
                      <wp:effectExtent l="19050" t="19050" r="19050" b="28575"/>
                      <wp:wrapNone/>
                      <wp:docPr id="4153" name="Text Box 9196">
                        <a:extLst xmlns:a="http://schemas.openxmlformats.org/drawingml/2006/main">
                          <a:ext uri="{FF2B5EF4-FFF2-40B4-BE49-F238E27FC236}">
                            <a16:creationId xmlns:a16="http://schemas.microsoft.com/office/drawing/2014/main" id="{00000000-0008-0000-0000-00003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37692" id="Text Box 9196" o:spid="_x0000_s1026" type="#_x0000_t202" style="position:absolute;margin-left:0;margin-top:0;width:6pt;height:2.25pt;z-index:2471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6288" behindDoc="0" locked="0" layoutInCell="1" allowOverlap="1" wp14:anchorId="4410E479" wp14:editId="0664DB95">
                      <wp:simplePos x="0" y="0"/>
                      <wp:positionH relativeFrom="column">
                        <wp:posOffset>0</wp:posOffset>
                      </wp:positionH>
                      <wp:positionV relativeFrom="paragraph">
                        <wp:posOffset>0</wp:posOffset>
                      </wp:positionV>
                      <wp:extent cx="76200" cy="28575"/>
                      <wp:effectExtent l="19050" t="19050" r="19050" b="28575"/>
                      <wp:wrapNone/>
                      <wp:docPr id="4154" name="Text Box 9195">
                        <a:extLst xmlns:a="http://schemas.openxmlformats.org/drawingml/2006/main">
                          <a:ext uri="{FF2B5EF4-FFF2-40B4-BE49-F238E27FC236}">
                            <a16:creationId xmlns:a16="http://schemas.microsoft.com/office/drawing/2014/main" id="{00000000-0008-0000-0000-00003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5086E" id="Text Box 9195" o:spid="_x0000_s1026" type="#_x0000_t202" style="position:absolute;margin-left:0;margin-top:0;width:6pt;height:2.25pt;z-index:2471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7312" behindDoc="0" locked="0" layoutInCell="1" allowOverlap="1" wp14:anchorId="5719DB8F" wp14:editId="6648A2D1">
                      <wp:simplePos x="0" y="0"/>
                      <wp:positionH relativeFrom="column">
                        <wp:posOffset>0</wp:posOffset>
                      </wp:positionH>
                      <wp:positionV relativeFrom="paragraph">
                        <wp:posOffset>0</wp:posOffset>
                      </wp:positionV>
                      <wp:extent cx="76200" cy="28575"/>
                      <wp:effectExtent l="19050" t="19050" r="19050" b="28575"/>
                      <wp:wrapNone/>
                      <wp:docPr id="4155" name="Text Box 9194">
                        <a:extLst xmlns:a="http://schemas.openxmlformats.org/drawingml/2006/main">
                          <a:ext uri="{FF2B5EF4-FFF2-40B4-BE49-F238E27FC236}">
                            <a16:creationId xmlns:a16="http://schemas.microsoft.com/office/drawing/2014/main" id="{00000000-0008-0000-0000-00003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3D0EB" id="Text Box 9194" o:spid="_x0000_s1026" type="#_x0000_t202" style="position:absolute;margin-left:0;margin-top:0;width:6pt;height:2.25pt;z-index:2471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8336" behindDoc="0" locked="0" layoutInCell="1" allowOverlap="1" wp14:anchorId="1608E27B" wp14:editId="0B9B14E7">
                      <wp:simplePos x="0" y="0"/>
                      <wp:positionH relativeFrom="column">
                        <wp:posOffset>0</wp:posOffset>
                      </wp:positionH>
                      <wp:positionV relativeFrom="paragraph">
                        <wp:posOffset>0</wp:posOffset>
                      </wp:positionV>
                      <wp:extent cx="76200" cy="28575"/>
                      <wp:effectExtent l="19050" t="19050" r="19050" b="28575"/>
                      <wp:wrapNone/>
                      <wp:docPr id="4156" name="Text Box 9193">
                        <a:extLst xmlns:a="http://schemas.openxmlformats.org/drawingml/2006/main">
                          <a:ext uri="{FF2B5EF4-FFF2-40B4-BE49-F238E27FC236}">
                            <a16:creationId xmlns:a16="http://schemas.microsoft.com/office/drawing/2014/main" id="{00000000-0008-0000-0000-00003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83D98" id="Text Box 9193" o:spid="_x0000_s1026" type="#_x0000_t202" style="position:absolute;margin-left:0;margin-top:0;width:6pt;height:2.25pt;z-index:2471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19360" behindDoc="0" locked="0" layoutInCell="1" allowOverlap="1" wp14:anchorId="6DE540E1" wp14:editId="577DA7C0">
                      <wp:simplePos x="0" y="0"/>
                      <wp:positionH relativeFrom="column">
                        <wp:posOffset>0</wp:posOffset>
                      </wp:positionH>
                      <wp:positionV relativeFrom="paragraph">
                        <wp:posOffset>0</wp:posOffset>
                      </wp:positionV>
                      <wp:extent cx="76200" cy="28575"/>
                      <wp:effectExtent l="19050" t="19050" r="19050" b="28575"/>
                      <wp:wrapNone/>
                      <wp:docPr id="4157" name="Text Box 9192">
                        <a:extLst xmlns:a="http://schemas.openxmlformats.org/drawingml/2006/main">
                          <a:ext uri="{FF2B5EF4-FFF2-40B4-BE49-F238E27FC236}">
                            <a16:creationId xmlns:a16="http://schemas.microsoft.com/office/drawing/2014/main" id="{00000000-0008-0000-0000-00003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04569" id="Text Box 9192" o:spid="_x0000_s1026" type="#_x0000_t202" style="position:absolute;margin-left:0;margin-top:0;width:6pt;height:2.25pt;z-index:2471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0384" behindDoc="0" locked="0" layoutInCell="1" allowOverlap="1" wp14:anchorId="0EF6DA6C" wp14:editId="0A9955AF">
                      <wp:simplePos x="0" y="0"/>
                      <wp:positionH relativeFrom="column">
                        <wp:posOffset>0</wp:posOffset>
                      </wp:positionH>
                      <wp:positionV relativeFrom="paragraph">
                        <wp:posOffset>0</wp:posOffset>
                      </wp:positionV>
                      <wp:extent cx="76200" cy="28575"/>
                      <wp:effectExtent l="19050" t="19050" r="19050" b="28575"/>
                      <wp:wrapNone/>
                      <wp:docPr id="4158" name="Text Box 9191">
                        <a:extLst xmlns:a="http://schemas.openxmlformats.org/drawingml/2006/main">
                          <a:ext uri="{FF2B5EF4-FFF2-40B4-BE49-F238E27FC236}">
                            <a16:creationId xmlns:a16="http://schemas.microsoft.com/office/drawing/2014/main" id="{00000000-0008-0000-0000-00003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7324BC" id="Text Box 9191" o:spid="_x0000_s1026" type="#_x0000_t202" style="position:absolute;margin-left:0;margin-top:0;width:6pt;height:2.25pt;z-index:2471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1408" behindDoc="0" locked="0" layoutInCell="1" allowOverlap="1" wp14:anchorId="2F261D41" wp14:editId="3778C163">
                      <wp:simplePos x="0" y="0"/>
                      <wp:positionH relativeFrom="column">
                        <wp:posOffset>0</wp:posOffset>
                      </wp:positionH>
                      <wp:positionV relativeFrom="paragraph">
                        <wp:posOffset>0</wp:posOffset>
                      </wp:positionV>
                      <wp:extent cx="76200" cy="28575"/>
                      <wp:effectExtent l="19050" t="19050" r="19050" b="28575"/>
                      <wp:wrapNone/>
                      <wp:docPr id="4159" name="Text Box 9190">
                        <a:extLst xmlns:a="http://schemas.openxmlformats.org/drawingml/2006/main">
                          <a:ext uri="{FF2B5EF4-FFF2-40B4-BE49-F238E27FC236}">
                            <a16:creationId xmlns:a16="http://schemas.microsoft.com/office/drawing/2014/main" id="{00000000-0008-0000-0000-00003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5FF8F" id="Text Box 9190" o:spid="_x0000_s1026" type="#_x0000_t202" style="position:absolute;margin-left:0;margin-top:0;width:6pt;height:2.25pt;z-index:2471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2432" behindDoc="0" locked="0" layoutInCell="1" allowOverlap="1" wp14:anchorId="643D0D0B" wp14:editId="2E9FD041">
                      <wp:simplePos x="0" y="0"/>
                      <wp:positionH relativeFrom="column">
                        <wp:posOffset>0</wp:posOffset>
                      </wp:positionH>
                      <wp:positionV relativeFrom="paragraph">
                        <wp:posOffset>0</wp:posOffset>
                      </wp:positionV>
                      <wp:extent cx="76200" cy="28575"/>
                      <wp:effectExtent l="19050" t="19050" r="19050" b="28575"/>
                      <wp:wrapNone/>
                      <wp:docPr id="4160" name="Text Box 9189">
                        <a:extLst xmlns:a="http://schemas.openxmlformats.org/drawingml/2006/main">
                          <a:ext uri="{FF2B5EF4-FFF2-40B4-BE49-F238E27FC236}">
                            <a16:creationId xmlns:a16="http://schemas.microsoft.com/office/drawing/2014/main" id="{00000000-0008-0000-0000-00004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3F6E9" id="Text Box 9189" o:spid="_x0000_s1026" type="#_x0000_t202" style="position:absolute;margin-left:0;margin-top:0;width:6pt;height:2.25pt;z-index:2471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3456" behindDoc="0" locked="0" layoutInCell="1" allowOverlap="1" wp14:anchorId="152A5550" wp14:editId="4405068F">
                      <wp:simplePos x="0" y="0"/>
                      <wp:positionH relativeFrom="column">
                        <wp:posOffset>0</wp:posOffset>
                      </wp:positionH>
                      <wp:positionV relativeFrom="paragraph">
                        <wp:posOffset>0</wp:posOffset>
                      </wp:positionV>
                      <wp:extent cx="76200" cy="28575"/>
                      <wp:effectExtent l="19050" t="19050" r="19050" b="28575"/>
                      <wp:wrapNone/>
                      <wp:docPr id="4161" name="Text Box 9188">
                        <a:extLst xmlns:a="http://schemas.openxmlformats.org/drawingml/2006/main">
                          <a:ext uri="{FF2B5EF4-FFF2-40B4-BE49-F238E27FC236}">
                            <a16:creationId xmlns:a16="http://schemas.microsoft.com/office/drawing/2014/main" id="{00000000-0008-0000-0000-00004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B8DB8" id="Text Box 9188" o:spid="_x0000_s1026" type="#_x0000_t202" style="position:absolute;margin-left:0;margin-top:0;width:6pt;height:2.25pt;z-index:2471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4480" behindDoc="0" locked="0" layoutInCell="1" allowOverlap="1" wp14:anchorId="14178A46" wp14:editId="0FD97797">
                      <wp:simplePos x="0" y="0"/>
                      <wp:positionH relativeFrom="column">
                        <wp:posOffset>0</wp:posOffset>
                      </wp:positionH>
                      <wp:positionV relativeFrom="paragraph">
                        <wp:posOffset>0</wp:posOffset>
                      </wp:positionV>
                      <wp:extent cx="76200" cy="28575"/>
                      <wp:effectExtent l="19050" t="19050" r="19050" b="28575"/>
                      <wp:wrapNone/>
                      <wp:docPr id="4162" name="Text Box 9187">
                        <a:extLst xmlns:a="http://schemas.openxmlformats.org/drawingml/2006/main">
                          <a:ext uri="{FF2B5EF4-FFF2-40B4-BE49-F238E27FC236}">
                            <a16:creationId xmlns:a16="http://schemas.microsoft.com/office/drawing/2014/main" id="{00000000-0008-0000-0000-00004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FA0061" id="Text Box 9187" o:spid="_x0000_s1026" type="#_x0000_t202" style="position:absolute;margin-left:0;margin-top:0;width:6pt;height:2.25pt;z-index:2471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5504" behindDoc="0" locked="0" layoutInCell="1" allowOverlap="1" wp14:anchorId="66205959" wp14:editId="24CD94F4">
                      <wp:simplePos x="0" y="0"/>
                      <wp:positionH relativeFrom="column">
                        <wp:posOffset>0</wp:posOffset>
                      </wp:positionH>
                      <wp:positionV relativeFrom="paragraph">
                        <wp:posOffset>0</wp:posOffset>
                      </wp:positionV>
                      <wp:extent cx="76200" cy="28575"/>
                      <wp:effectExtent l="19050" t="19050" r="19050" b="28575"/>
                      <wp:wrapNone/>
                      <wp:docPr id="4163" name="Text Box 9186">
                        <a:extLst xmlns:a="http://schemas.openxmlformats.org/drawingml/2006/main">
                          <a:ext uri="{FF2B5EF4-FFF2-40B4-BE49-F238E27FC236}">
                            <a16:creationId xmlns:a16="http://schemas.microsoft.com/office/drawing/2014/main" id="{00000000-0008-0000-0000-00004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4FA50" id="Text Box 9186" o:spid="_x0000_s1026" type="#_x0000_t202" style="position:absolute;margin-left:0;margin-top:0;width:6pt;height:2.25pt;z-index:2471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6528" behindDoc="0" locked="0" layoutInCell="1" allowOverlap="1" wp14:anchorId="021094D6" wp14:editId="7DD817D9">
                      <wp:simplePos x="0" y="0"/>
                      <wp:positionH relativeFrom="column">
                        <wp:posOffset>0</wp:posOffset>
                      </wp:positionH>
                      <wp:positionV relativeFrom="paragraph">
                        <wp:posOffset>0</wp:posOffset>
                      </wp:positionV>
                      <wp:extent cx="76200" cy="28575"/>
                      <wp:effectExtent l="19050" t="19050" r="19050" b="28575"/>
                      <wp:wrapNone/>
                      <wp:docPr id="4164" name="Text Box 9185">
                        <a:extLst xmlns:a="http://schemas.openxmlformats.org/drawingml/2006/main">
                          <a:ext uri="{FF2B5EF4-FFF2-40B4-BE49-F238E27FC236}">
                            <a16:creationId xmlns:a16="http://schemas.microsoft.com/office/drawing/2014/main" id="{00000000-0008-0000-0000-00004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E68FF" id="Text Box 9185" o:spid="_x0000_s1026" type="#_x0000_t202" style="position:absolute;margin-left:0;margin-top:0;width:6pt;height:2.25pt;z-index:2471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7552" behindDoc="0" locked="0" layoutInCell="1" allowOverlap="1" wp14:anchorId="512A7FA0" wp14:editId="6617DD69">
                      <wp:simplePos x="0" y="0"/>
                      <wp:positionH relativeFrom="column">
                        <wp:posOffset>0</wp:posOffset>
                      </wp:positionH>
                      <wp:positionV relativeFrom="paragraph">
                        <wp:posOffset>0</wp:posOffset>
                      </wp:positionV>
                      <wp:extent cx="76200" cy="28575"/>
                      <wp:effectExtent l="19050" t="19050" r="19050" b="28575"/>
                      <wp:wrapNone/>
                      <wp:docPr id="4165" name="Text Box 9184">
                        <a:extLst xmlns:a="http://schemas.openxmlformats.org/drawingml/2006/main">
                          <a:ext uri="{FF2B5EF4-FFF2-40B4-BE49-F238E27FC236}">
                            <a16:creationId xmlns:a16="http://schemas.microsoft.com/office/drawing/2014/main" id="{00000000-0008-0000-0000-00004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3088C" id="Text Box 9184" o:spid="_x0000_s1026" type="#_x0000_t202" style="position:absolute;margin-left:0;margin-top:0;width:6pt;height:2.25pt;z-index:2471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8576" behindDoc="0" locked="0" layoutInCell="1" allowOverlap="1" wp14:anchorId="666F0B92" wp14:editId="3C95EF78">
                      <wp:simplePos x="0" y="0"/>
                      <wp:positionH relativeFrom="column">
                        <wp:posOffset>0</wp:posOffset>
                      </wp:positionH>
                      <wp:positionV relativeFrom="paragraph">
                        <wp:posOffset>0</wp:posOffset>
                      </wp:positionV>
                      <wp:extent cx="76200" cy="28575"/>
                      <wp:effectExtent l="19050" t="19050" r="19050" b="28575"/>
                      <wp:wrapNone/>
                      <wp:docPr id="4166" name="Text Box 9183">
                        <a:extLst xmlns:a="http://schemas.openxmlformats.org/drawingml/2006/main">
                          <a:ext uri="{FF2B5EF4-FFF2-40B4-BE49-F238E27FC236}">
                            <a16:creationId xmlns:a16="http://schemas.microsoft.com/office/drawing/2014/main" id="{00000000-0008-0000-0000-00004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595D5" id="Text Box 9183" o:spid="_x0000_s1026" type="#_x0000_t202" style="position:absolute;margin-left:0;margin-top:0;width:6pt;height:2.25pt;z-index:2471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1648" behindDoc="0" locked="0" layoutInCell="1" allowOverlap="1" wp14:anchorId="4D1BC6D7" wp14:editId="0A986322">
                      <wp:simplePos x="0" y="0"/>
                      <wp:positionH relativeFrom="column">
                        <wp:posOffset>0</wp:posOffset>
                      </wp:positionH>
                      <wp:positionV relativeFrom="paragraph">
                        <wp:posOffset>0</wp:posOffset>
                      </wp:positionV>
                      <wp:extent cx="76200" cy="28575"/>
                      <wp:effectExtent l="19050" t="19050" r="19050" b="28575"/>
                      <wp:wrapNone/>
                      <wp:docPr id="4169" name="Text Box 9182">
                        <a:extLst xmlns:a="http://schemas.openxmlformats.org/drawingml/2006/main">
                          <a:ext uri="{FF2B5EF4-FFF2-40B4-BE49-F238E27FC236}">
                            <a16:creationId xmlns:a16="http://schemas.microsoft.com/office/drawing/2014/main" id="{00000000-0008-0000-0000-00004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9DA632" id="Text Box 9182" o:spid="_x0000_s1026" type="#_x0000_t202" style="position:absolute;margin-left:0;margin-top:0;width:6pt;height:2.25pt;z-index:2471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2672" behindDoc="0" locked="0" layoutInCell="1" allowOverlap="1" wp14:anchorId="3DA8080A" wp14:editId="131FD39D">
                      <wp:simplePos x="0" y="0"/>
                      <wp:positionH relativeFrom="column">
                        <wp:posOffset>0</wp:posOffset>
                      </wp:positionH>
                      <wp:positionV relativeFrom="paragraph">
                        <wp:posOffset>0</wp:posOffset>
                      </wp:positionV>
                      <wp:extent cx="76200" cy="28575"/>
                      <wp:effectExtent l="19050" t="19050" r="19050" b="28575"/>
                      <wp:wrapNone/>
                      <wp:docPr id="4170" name="Text Box 9181">
                        <a:extLst xmlns:a="http://schemas.openxmlformats.org/drawingml/2006/main">
                          <a:ext uri="{FF2B5EF4-FFF2-40B4-BE49-F238E27FC236}">
                            <a16:creationId xmlns:a16="http://schemas.microsoft.com/office/drawing/2014/main" id="{00000000-0008-0000-0000-00004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D9667" id="Text Box 9181" o:spid="_x0000_s1026" type="#_x0000_t202" style="position:absolute;margin-left:0;margin-top:0;width:6pt;height:2.25pt;z-index:2471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3696" behindDoc="0" locked="0" layoutInCell="1" allowOverlap="1" wp14:anchorId="72492A9E" wp14:editId="4705F3B8">
                      <wp:simplePos x="0" y="0"/>
                      <wp:positionH relativeFrom="column">
                        <wp:posOffset>0</wp:posOffset>
                      </wp:positionH>
                      <wp:positionV relativeFrom="paragraph">
                        <wp:posOffset>0</wp:posOffset>
                      </wp:positionV>
                      <wp:extent cx="76200" cy="28575"/>
                      <wp:effectExtent l="19050" t="19050" r="19050" b="28575"/>
                      <wp:wrapNone/>
                      <wp:docPr id="4171" name="Text Box 9180">
                        <a:extLst xmlns:a="http://schemas.openxmlformats.org/drawingml/2006/main">
                          <a:ext uri="{FF2B5EF4-FFF2-40B4-BE49-F238E27FC236}">
                            <a16:creationId xmlns:a16="http://schemas.microsoft.com/office/drawing/2014/main" id="{00000000-0008-0000-0000-00004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5BC9D" id="Text Box 9180" o:spid="_x0000_s1026" type="#_x0000_t202" style="position:absolute;margin-left:0;margin-top:0;width:6pt;height:2.25pt;z-index:2471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4720" behindDoc="0" locked="0" layoutInCell="1" allowOverlap="1" wp14:anchorId="7BF4D812" wp14:editId="4A63B0D6">
                      <wp:simplePos x="0" y="0"/>
                      <wp:positionH relativeFrom="column">
                        <wp:posOffset>0</wp:posOffset>
                      </wp:positionH>
                      <wp:positionV relativeFrom="paragraph">
                        <wp:posOffset>0</wp:posOffset>
                      </wp:positionV>
                      <wp:extent cx="76200" cy="28575"/>
                      <wp:effectExtent l="19050" t="19050" r="19050" b="28575"/>
                      <wp:wrapNone/>
                      <wp:docPr id="4172" name="Text Box 9179">
                        <a:extLst xmlns:a="http://schemas.openxmlformats.org/drawingml/2006/main">
                          <a:ext uri="{FF2B5EF4-FFF2-40B4-BE49-F238E27FC236}">
                            <a16:creationId xmlns:a16="http://schemas.microsoft.com/office/drawing/2014/main" id="{00000000-0008-0000-0000-00004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12CA1" id="Text Box 9179" o:spid="_x0000_s1026" type="#_x0000_t202" style="position:absolute;margin-left:0;margin-top:0;width:6pt;height:2.25pt;z-index:2471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5744" behindDoc="0" locked="0" layoutInCell="1" allowOverlap="1" wp14:anchorId="7B12214C" wp14:editId="6D83D728">
                      <wp:simplePos x="0" y="0"/>
                      <wp:positionH relativeFrom="column">
                        <wp:posOffset>0</wp:posOffset>
                      </wp:positionH>
                      <wp:positionV relativeFrom="paragraph">
                        <wp:posOffset>0</wp:posOffset>
                      </wp:positionV>
                      <wp:extent cx="76200" cy="28575"/>
                      <wp:effectExtent l="19050" t="19050" r="19050" b="28575"/>
                      <wp:wrapNone/>
                      <wp:docPr id="4173" name="Text Box 9178">
                        <a:extLst xmlns:a="http://schemas.openxmlformats.org/drawingml/2006/main">
                          <a:ext uri="{FF2B5EF4-FFF2-40B4-BE49-F238E27FC236}">
                            <a16:creationId xmlns:a16="http://schemas.microsoft.com/office/drawing/2014/main" id="{00000000-0008-0000-0000-00004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2C783" id="Text Box 9178" o:spid="_x0000_s1026" type="#_x0000_t202" style="position:absolute;margin-left:0;margin-top:0;width:6pt;height:2.25pt;z-index:2471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6768" behindDoc="0" locked="0" layoutInCell="1" allowOverlap="1" wp14:anchorId="01945D12" wp14:editId="75E21C6E">
                      <wp:simplePos x="0" y="0"/>
                      <wp:positionH relativeFrom="column">
                        <wp:posOffset>0</wp:posOffset>
                      </wp:positionH>
                      <wp:positionV relativeFrom="paragraph">
                        <wp:posOffset>0</wp:posOffset>
                      </wp:positionV>
                      <wp:extent cx="76200" cy="28575"/>
                      <wp:effectExtent l="19050" t="19050" r="19050" b="28575"/>
                      <wp:wrapNone/>
                      <wp:docPr id="4174" name="Text Box 9177">
                        <a:extLst xmlns:a="http://schemas.openxmlformats.org/drawingml/2006/main">
                          <a:ext uri="{FF2B5EF4-FFF2-40B4-BE49-F238E27FC236}">
                            <a16:creationId xmlns:a16="http://schemas.microsoft.com/office/drawing/2014/main" id="{00000000-0008-0000-0000-00004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82165" id="Text Box 9177" o:spid="_x0000_s1026" type="#_x0000_t202" style="position:absolute;margin-left:0;margin-top:0;width:6pt;height:2.25pt;z-index:2471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7792" behindDoc="0" locked="0" layoutInCell="1" allowOverlap="1" wp14:anchorId="33C323C7" wp14:editId="7E698E62">
                      <wp:simplePos x="0" y="0"/>
                      <wp:positionH relativeFrom="column">
                        <wp:posOffset>0</wp:posOffset>
                      </wp:positionH>
                      <wp:positionV relativeFrom="paragraph">
                        <wp:posOffset>0</wp:posOffset>
                      </wp:positionV>
                      <wp:extent cx="76200" cy="28575"/>
                      <wp:effectExtent l="19050" t="19050" r="19050" b="28575"/>
                      <wp:wrapNone/>
                      <wp:docPr id="4175" name="Text Box 9176">
                        <a:extLst xmlns:a="http://schemas.openxmlformats.org/drawingml/2006/main">
                          <a:ext uri="{FF2B5EF4-FFF2-40B4-BE49-F238E27FC236}">
                            <a16:creationId xmlns:a16="http://schemas.microsoft.com/office/drawing/2014/main" id="{00000000-0008-0000-0000-00004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0EB6A" id="Text Box 9176" o:spid="_x0000_s1026" type="#_x0000_t202" style="position:absolute;margin-left:0;margin-top:0;width:6pt;height:2.25pt;z-index:2471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8816" behindDoc="0" locked="0" layoutInCell="1" allowOverlap="1" wp14:anchorId="60405186" wp14:editId="3288517E">
                      <wp:simplePos x="0" y="0"/>
                      <wp:positionH relativeFrom="column">
                        <wp:posOffset>0</wp:posOffset>
                      </wp:positionH>
                      <wp:positionV relativeFrom="paragraph">
                        <wp:posOffset>0</wp:posOffset>
                      </wp:positionV>
                      <wp:extent cx="76200" cy="28575"/>
                      <wp:effectExtent l="19050" t="19050" r="19050" b="28575"/>
                      <wp:wrapNone/>
                      <wp:docPr id="4176" name="Text Box 9175">
                        <a:extLst xmlns:a="http://schemas.openxmlformats.org/drawingml/2006/main">
                          <a:ext uri="{FF2B5EF4-FFF2-40B4-BE49-F238E27FC236}">
                            <a16:creationId xmlns:a16="http://schemas.microsoft.com/office/drawing/2014/main" id="{00000000-0008-0000-0000-00005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EBC3B" id="Text Box 9175" o:spid="_x0000_s1026" type="#_x0000_t202" style="position:absolute;margin-left:0;margin-top:0;width:6pt;height:2.25pt;z-index:2471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39840" behindDoc="0" locked="0" layoutInCell="1" allowOverlap="1" wp14:anchorId="1E846AEB" wp14:editId="32AB2D69">
                      <wp:simplePos x="0" y="0"/>
                      <wp:positionH relativeFrom="column">
                        <wp:posOffset>0</wp:posOffset>
                      </wp:positionH>
                      <wp:positionV relativeFrom="paragraph">
                        <wp:posOffset>0</wp:posOffset>
                      </wp:positionV>
                      <wp:extent cx="76200" cy="28575"/>
                      <wp:effectExtent l="19050" t="19050" r="19050" b="28575"/>
                      <wp:wrapNone/>
                      <wp:docPr id="4177" name="Text Box 9174">
                        <a:extLst xmlns:a="http://schemas.openxmlformats.org/drawingml/2006/main">
                          <a:ext uri="{FF2B5EF4-FFF2-40B4-BE49-F238E27FC236}">
                            <a16:creationId xmlns:a16="http://schemas.microsoft.com/office/drawing/2014/main" id="{00000000-0008-0000-0000-00005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437D9" id="Text Box 9174" o:spid="_x0000_s1026" type="#_x0000_t202" style="position:absolute;margin-left:0;margin-top:0;width:6pt;height:2.25pt;z-index:2471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0864" behindDoc="0" locked="0" layoutInCell="1" allowOverlap="1" wp14:anchorId="59068473" wp14:editId="6BF9D86E">
                      <wp:simplePos x="0" y="0"/>
                      <wp:positionH relativeFrom="column">
                        <wp:posOffset>0</wp:posOffset>
                      </wp:positionH>
                      <wp:positionV relativeFrom="paragraph">
                        <wp:posOffset>0</wp:posOffset>
                      </wp:positionV>
                      <wp:extent cx="76200" cy="28575"/>
                      <wp:effectExtent l="19050" t="19050" r="19050" b="28575"/>
                      <wp:wrapNone/>
                      <wp:docPr id="4178" name="Text Box 9173">
                        <a:extLst xmlns:a="http://schemas.openxmlformats.org/drawingml/2006/main">
                          <a:ext uri="{FF2B5EF4-FFF2-40B4-BE49-F238E27FC236}">
                            <a16:creationId xmlns:a16="http://schemas.microsoft.com/office/drawing/2014/main" id="{00000000-0008-0000-0000-00005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498C0" id="Text Box 9173" o:spid="_x0000_s1026" type="#_x0000_t202" style="position:absolute;margin-left:0;margin-top:0;width:6pt;height:2.25pt;z-index:2471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1888" behindDoc="0" locked="0" layoutInCell="1" allowOverlap="1" wp14:anchorId="6A1409C4" wp14:editId="6AF0D225">
                      <wp:simplePos x="0" y="0"/>
                      <wp:positionH relativeFrom="column">
                        <wp:posOffset>0</wp:posOffset>
                      </wp:positionH>
                      <wp:positionV relativeFrom="paragraph">
                        <wp:posOffset>0</wp:posOffset>
                      </wp:positionV>
                      <wp:extent cx="76200" cy="28575"/>
                      <wp:effectExtent l="19050" t="19050" r="19050" b="28575"/>
                      <wp:wrapNone/>
                      <wp:docPr id="4179" name="Text Box 9172">
                        <a:extLst xmlns:a="http://schemas.openxmlformats.org/drawingml/2006/main">
                          <a:ext uri="{FF2B5EF4-FFF2-40B4-BE49-F238E27FC236}">
                            <a16:creationId xmlns:a16="http://schemas.microsoft.com/office/drawing/2014/main" id="{00000000-0008-0000-0000-00005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95BA8" id="Text Box 9172" o:spid="_x0000_s1026" type="#_x0000_t202" style="position:absolute;margin-left:0;margin-top:0;width:6pt;height:2.25pt;z-index:2471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2912" behindDoc="0" locked="0" layoutInCell="1" allowOverlap="1" wp14:anchorId="1DC783D0" wp14:editId="33BABBB8">
                      <wp:simplePos x="0" y="0"/>
                      <wp:positionH relativeFrom="column">
                        <wp:posOffset>0</wp:posOffset>
                      </wp:positionH>
                      <wp:positionV relativeFrom="paragraph">
                        <wp:posOffset>0</wp:posOffset>
                      </wp:positionV>
                      <wp:extent cx="76200" cy="28575"/>
                      <wp:effectExtent l="19050" t="19050" r="19050" b="28575"/>
                      <wp:wrapNone/>
                      <wp:docPr id="4180" name="Text Box 9171">
                        <a:extLst xmlns:a="http://schemas.openxmlformats.org/drawingml/2006/main">
                          <a:ext uri="{FF2B5EF4-FFF2-40B4-BE49-F238E27FC236}">
                            <a16:creationId xmlns:a16="http://schemas.microsoft.com/office/drawing/2014/main" id="{00000000-0008-0000-0000-00005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1FD02" id="Text Box 9171" o:spid="_x0000_s1026" type="#_x0000_t202" style="position:absolute;margin-left:0;margin-top:0;width:6pt;height:2.25pt;z-index:2471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3936" behindDoc="0" locked="0" layoutInCell="1" allowOverlap="1" wp14:anchorId="0A1893B7" wp14:editId="1DC05970">
                      <wp:simplePos x="0" y="0"/>
                      <wp:positionH relativeFrom="column">
                        <wp:posOffset>0</wp:posOffset>
                      </wp:positionH>
                      <wp:positionV relativeFrom="paragraph">
                        <wp:posOffset>0</wp:posOffset>
                      </wp:positionV>
                      <wp:extent cx="76200" cy="28575"/>
                      <wp:effectExtent l="19050" t="19050" r="19050" b="28575"/>
                      <wp:wrapNone/>
                      <wp:docPr id="4181" name="Text Box 9170">
                        <a:extLst xmlns:a="http://schemas.openxmlformats.org/drawingml/2006/main">
                          <a:ext uri="{FF2B5EF4-FFF2-40B4-BE49-F238E27FC236}">
                            <a16:creationId xmlns:a16="http://schemas.microsoft.com/office/drawing/2014/main" id="{00000000-0008-0000-0000-00005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88203" id="Text Box 9170" o:spid="_x0000_s1026" type="#_x0000_t202" style="position:absolute;margin-left:0;margin-top:0;width:6pt;height:2.25pt;z-index:2471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4960" behindDoc="0" locked="0" layoutInCell="1" allowOverlap="1" wp14:anchorId="6BE77C17" wp14:editId="7733DE1F">
                      <wp:simplePos x="0" y="0"/>
                      <wp:positionH relativeFrom="column">
                        <wp:posOffset>0</wp:posOffset>
                      </wp:positionH>
                      <wp:positionV relativeFrom="paragraph">
                        <wp:posOffset>0</wp:posOffset>
                      </wp:positionV>
                      <wp:extent cx="76200" cy="28575"/>
                      <wp:effectExtent l="19050" t="19050" r="19050" b="28575"/>
                      <wp:wrapNone/>
                      <wp:docPr id="4182" name="Text Box 9169">
                        <a:extLst xmlns:a="http://schemas.openxmlformats.org/drawingml/2006/main">
                          <a:ext uri="{FF2B5EF4-FFF2-40B4-BE49-F238E27FC236}">
                            <a16:creationId xmlns:a16="http://schemas.microsoft.com/office/drawing/2014/main" id="{00000000-0008-0000-0000-00005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87E5B" id="Text Box 9169" o:spid="_x0000_s1026" type="#_x0000_t202" style="position:absolute;margin-left:0;margin-top:0;width:6pt;height:2.25pt;z-index:2471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5984" behindDoc="0" locked="0" layoutInCell="1" allowOverlap="1" wp14:anchorId="2A90696E" wp14:editId="1BDD538F">
                      <wp:simplePos x="0" y="0"/>
                      <wp:positionH relativeFrom="column">
                        <wp:posOffset>0</wp:posOffset>
                      </wp:positionH>
                      <wp:positionV relativeFrom="paragraph">
                        <wp:posOffset>0</wp:posOffset>
                      </wp:positionV>
                      <wp:extent cx="76200" cy="28575"/>
                      <wp:effectExtent l="19050" t="19050" r="19050" b="28575"/>
                      <wp:wrapNone/>
                      <wp:docPr id="4183" name="Text Box 9168">
                        <a:extLst xmlns:a="http://schemas.openxmlformats.org/drawingml/2006/main">
                          <a:ext uri="{FF2B5EF4-FFF2-40B4-BE49-F238E27FC236}">
                            <a16:creationId xmlns:a16="http://schemas.microsoft.com/office/drawing/2014/main" id="{00000000-0008-0000-0000-00005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181C0" id="Text Box 9168" o:spid="_x0000_s1026" type="#_x0000_t202" style="position:absolute;margin-left:0;margin-top:0;width:6pt;height:2.25pt;z-index:2471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7008" behindDoc="0" locked="0" layoutInCell="1" allowOverlap="1" wp14:anchorId="01296A2C" wp14:editId="14DB5803">
                      <wp:simplePos x="0" y="0"/>
                      <wp:positionH relativeFrom="column">
                        <wp:posOffset>0</wp:posOffset>
                      </wp:positionH>
                      <wp:positionV relativeFrom="paragraph">
                        <wp:posOffset>0</wp:posOffset>
                      </wp:positionV>
                      <wp:extent cx="76200" cy="28575"/>
                      <wp:effectExtent l="19050" t="19050" r="19050" b="28575"/>
                      <wp:wrapNone/>
                      <wp:docPr id="4184" name="Text Box 9167">
                        <a:extLst xmlns:a="http://schemas.openxmlformats.org/drawingml/2006/main">
                          <a:ext uri="{FF2B5EF4-FFF2-40B4-BE49-F238E27FC236}">
                            <a16:creationId xmlns:a16="http://schemas.microsoft.com/office/drawing/2014/main" id="{00000000-0008-0000-0000-00005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F2E8D" id="Text Box 9167" o:spid="_x0000_s1026" type="#_x0000_t202" style="position:absolute;margin-left:0;margin-top:0;width:6pt;height:2.25pt;z-index:2471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8032" behindDoc="0" locked="0" layoutInCell="1" allowOverlap="1" wp14:anchorId="2CDAB8DB" wp14:editId="3DCC345F">
                      <wp:simplePos x="0" y="0"/>
                      <wp:positionH relativeFrom="column">
                        <wp:posOffset>0</wp:posOffset>
                      </wp:positionH>
                      <wp:positionV relativeFrom="paragraph">
                        <wp:posOffset>0</wp:posOffset>
                      </wp:positionV>
                      <wp:extent cx="76200" cy="28575"/>
                      <wp:effectExtent l="19050" t="19050" r="19050" b="28575"/>
                      <wp:wrapNone/>
                      <wp:docPr id="4185" name="Text Box 9166">
                        <a:extLst xmlns:a="http://schemas.openxmlformats.org/drawingml/2006/main">
                          <a:ext uri="{FF2B5EF4-FFF2-40B4-BE49-F238E27FC236}">
                            <a16:creationId xmlns:a16="http://schemas.microsoft.com/office/drawing/2014/main" id="{00000000-0008-0000-0000-00005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D2904" id="Text Box 9166" o:spid="_x0000_s1026" type="#_x0000_t202" style="position:absolute;margin-left:0;margin-top:0;width:6pt;height:2.25pt;z-index:2471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49056" behindDoc="0" locked="0" layoutInCell="1" allowOverlap="1" wp14:anchorId="5DF27D1A" wp14:editId="5E01ECB6">
                      <wp:simplePos x="0" y="0"/>
                      <wp:positionH relativeFrom="column">
                        <wp:posOffset>0</wp:posOffset>
                      </wp:positionH>
                      <wp:positionV relativeFrom="paragraph">
                        <wp:posOffset>0</wp:posOffset>
                      </wp:positionV>
                      <wp:extent cx="76200" cy="28575"/>
                      <wp:effectExtent l="19050" t="19050" r="19050" b="28575"/>
                      <wp:wrapNone/>
                      <wp:docPr id="4186" name="Text Box 9165">
                        <a:extLst xmlns:a="http://schemas.openxmlformats.org/drawingml/2006/main">
                          <a:ext uri="{FF2B5EF4-FFF2-40B4-BE49-F238E27FC236}">
                            <a16:creationId xmlns:a16="http://schemas.microsoft.com/office/drawing/2014/main" id="{00000000-0008-0000-0000-00005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3A02B" id="Text Box 9165" o:spid="_x0000_s1026" type="#_x0000_t202" style="position:absolute;margin-left:0;margin-top:0;width:6pt;height:2.25pt;z-index:2471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0080" behindDoc="0" locked="0" layoutInCell="1" allowOverlap="1" wp14:anchorId="3AB64818" wp14:editId="0AE2F7E8">
                      <wp:simplePos x="0" y="0"/>
                      <wp:positionH relativeFrom="column">
                        <wp:posOffset>0</wp:posOffset>
                      </wp:positionH>
                      <wp:positionV relativeFrom="paragraph">
                        <wp:posOffset>0</wp:posOffset>
                      </wp:positionV>
                      <wp:extent cx="76200" cy="28575"/>
                      <wp:effectExtent l="19050" t="19050" r="19050" b="28575"/>
                      <wp:wrapNone/>
                      <wp:docPr id="4187" name="Text Box 9164">
                        <a:extLst xmlns:a="http://schemas.openxmlformats.org/drawingml/2006/main">
                          <a:ext uri="{FF2B5EF4-FFF2-40B4-BE49-F238E27FC236}">
                            <a16:creationId xmlns:a16="http://schemas.microsoft.com/office/drawing/2014/main" id="{00000000-0008-0000-0000-00005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7A307" id="Text Box 9164" o:spid="_x0000_s1026" type="#_x0000_t202" style="position:absolute;margin-left:0;margin-top:0;width:6pt;height:2.25pt;z-index:2471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1104" behindDoc="0" locked="0" layoutInCell="1" allowOverlap="1" wp14:anchorId="7DF88340" wp14:editId="404D4770">
                      <wp:simplePos x="0" y="0"/>
                      <wp:positionH relativeFrom="column">
                        <wp:posOffset>0</wp:posOffset>
                      </wp:positionH>
                      <wp:positionV relativeFrom="paragraph">
                        <wp:posOffset>0</wp:posOffset>
                      </wp:positionV>
                      <wp:extent cx="76200" cy="28575"/>
                      <wp:effectExtent l="19050" t="19050" r="19050" b="28575"/>
                      <wp:wrapNone/>
                      <wp:docPr id="4188" name="Text Box 9163">
                        <a:extLst xmlns:a="http://schemas.openxmlformats.org/drawingml/2006/main">
                          <a:ext uri="{FF2B5EF4-FFF2-40B4-BE49-F238E27FC236}">
                            <a16:creationId xmlns:a16="http://schemas.microsoft.com/office/drawing/2014/main" id="{00000000-0008-0000-0000-00005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DAADE" id="Text Box 9163" o:spid="_x0000_s1026" type="#_x0000_t202" style="position:absolute;margin-left:0;margin-top:0;width:6pt;height:2.25pt;z-index:2471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2128" behindDoc="0" locked="0" layoutInCell="1" allowOverlap="1" wp14:anchorId="41D039D7" wp14:editId="6FBA6A74">
                      <wp:simplePos x="0" y="0"/>
                      <wp:positionH relativeFrom="column">
                        <wp:posOffset>0</wp:posOffset>
                      </wp:positionH>
                      <wp:positionV relativeFrom="paragraph">
                        <wp:posOffset>0</wp:posOffset>
                      </wp:positionV>
                      <wp:extent cx="76200" cy="28575"/>
                      <wp:effectExtent l="19050" t="19050" r="19050" b="28575"/>
                      <wp:wrapNone/>
                      <wp:docPr id="4189" name="Text Box 9162">
                        <a:extLst xmlns:a="http://schemas.openxmlformats.org/drawingml/2006/main">
                          <a:ext uri="{FF2B5EF4-FFF2-40B4-BE49-F238E27FC236}">
                            <a16:creationId xmlns:a16="http://schemas.microsoft.com/office/drawing/2014/main" id="{00000000-0008-0000-0000-00005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28973" id="Text Box 9162" o:spid="_x0000_s1026" type="#_x0000_t202" style="position:absolute;margin-left:0;margin-top:0;width:6pt;height:2.25pt;z-index:2471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3152" behindDoc="0" locked="0" layoutInCell="1" allowOverlap="1" wp14:anchorId="6C47D63A" wp14:editId="5D92CB04">
                      <wp:simplePos x="0" y="0"/>
                      <wp:positionH relativeFrom="column">
                        <wp:posOffset>0</wp:posOffset>
                      </wp:positionH>
                      <wp:positionV relativeFrom="paragraph">
                        <wp:posOffset>0</wp:posOffset>
                      </wp:positionV>
                      <wp:extent cx="76200" cy="28575"/>
                      <wp:effectExtent l="19050" t="19050" r="19050" b="28575"/>
                      <wp:wrapNone/>
                      <wp:docPr id="4190" name="Text Box 9161">
                        <a:extLst xmlns:a="http://schemas.openxmlformats.org/drawingml/2006/main">
                          <a:ext uri="{FF2B5EF4-FFF2-40B4-BE49-F238E27FC236}">
                            <a16:creationId xmlns:a16="http://schemas.microsoft.com/office/drawing/2014/main" id="{00000000-0008-0000-0000-00005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3421B" id="Text Box 9161" o:spid="_x0000_s1026" type="#_x0000_t202" style="position:absolute;margin-left:0;margin-top:0;width:6pt;height:2.25pt;z-index:2471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4176" behindDoc="0" locked="0" layoutInCell="1" allowOverlap="1" wp14:anchorId="1AF26935" wp14:editId="6383416D">
                      <wp:simplePos x="0" y="0"/>
                      <wp:positionH relativeFrom="column">
                        <wp:posOffset>0</wp:posOffset>
                      </wp:positionH>
                      <wp:positionV relativeFrom="paragraph">
                        <wp:posOffset>0</wp:posOffset>
                      </wp:positionV>
                      <wp:extent cx="76200" cy="28575"/>
                      <wp:effectExtent l="19050" t="19050" r="19050" b="28575"/>
                      <wp:wrapNone/>
                      <wp:docPr id="4191" name="Text Box 9160">
                        <a:extLst xmlns:a="http://schemas.openxmlformats.org/drawingml/2006/main">
                          <a:ext uri="{FF2B5EF4-FFF2-40B4-BE49-F238E27FC236}">
                            <a16:creationId xmlns:a16="http://schemas.microsoft.com/office/drawing/2014/main" id="{00000000-0008-0000-0000-00005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6778DA" id="Text Box 9160" o:spid="_x0000_s1026" type="#_x0000_t202" style="position:absolute;margin-left:0;margin-top:0;width:6pt;height:2.25pt;z-index:2471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5200" behindDoc="0" locked="0" layoutInCell="1" allowOverlap="1" wp14:anchorId="60BACCBA" wp14:editId="3D71DECB">
                      <wp:simplePos x="0" y="0"/>
                      <wp:positionH relativeFrom="column">
                        <wp:posOffset>0</wp:posOffset>
                      </wp:positionH>
                      <wp:positionV relativeFrom="paragraph">
                        <wp:posOffset>0</wp:posOffset>
                      </wp:positionV>
                      <wp:extent cx="76200" cy="28575"/>
                      <wp:effectExtent l="19050" t="19050" r="19050" b="28575"/>
                      <wp:wrapNone/>
                      <wp:docPr id="4192" name="Text Box 9159">
                        <a:extLst xmlns:a="http://schemas.openxmlformats.org/drawingml/2006/main">
                          <a:ext uri="{FF2B5EF4-FFF2-40B4-BE49-F238E27FC236}">
                            <a16:creationId xmlns:a16="http://schemas.microsoft.com/office/drawing/2014/main" id="{00000000-0008-0000-0000-00006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941A7" id="Text Box 9159" o:spid="_x0000_s1026" type="#_x0000_t202" style="position:absolute;margin-left:0;margin-top:0;width:6pt;height:2.25pt;z-index:2471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6224" behindDoc="0" locked="0" layoutInCell="1" allowOverlap="1" wp14:anchorId="794CD76E" wp14:editId="547CF6AC">
                      <wp:simplePos x="0" y="0"/>
                      <wp:positionH relativeFrom="column">
                        <wp:posOffset>0</wp:posOffset>
                      </wp:positionH>
                      <wp:positionV relativeFrom="paragraph">
                        <wp:posOffset>0</wp:posOffset>
                      </wp:positionV>
                      <wp:extent cx="76200" cy="28575"/>
                      <wp:effectExtent l="19050" t="19050" r="19050" b="28575"/>
                      <wp:wrapNone/>
                      <wp:docPr id="4193" name="Text Box 9158">
                        <a:extLst xmlns:a="http://schemas.openxmlformats.org/drawingml/2006/main">
                          <a:ext uri="{FF2B5EF4-FFF2-40B4-BE49-F238E27FC236}">
                            <a16:creationId xmlns:a16="http://schemas.microsoft.com/office/drawing/2014/main" id="{00000000-0008-0000-0000-00006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F87CCF" id="Text Box 9158" o:spid="_x0000_s1026" type="#_x0000_t202" style="position:absolute;margin-left:0;margin-top:0;width:6pt;height:2.25pt;z-index:2471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7248" behindDoc="0" locked="0" layoutInCell="1" allowOverlap="1" wp14:anchorId="13F18B54" wp14:editId="59101806">
                      <wp:simplePos x="0" y="0"/>
                      <wp:positionH relativeFrom="column">
                        <wp:posOffset>0</wp:posOffset>
                      </wp:positionH>
                      <wp:positionV relativeFrom="paragraph">
                        <wp:posOffset>0</wp:posOffset>
                      </wp:positionV>
                      <wp:extent cx="76200" cy="28575"/>
                      <wp:effectExtent l="19050" t="19050" r="19050" b="28575"/>
                      <wp:wrapNone/>
                      <wp:docPr id="4194" name="Text Box 9157">
                        <a:extLst xmlns:a="http://schemas.openxmlformats.org/drawingml/2006/main">
                          <a:ext uri="{FF2B5EF4-FFF2-40B4-BE49-F238E27FC236}">
                            <a16:creationId xmlns:a16="http://schemas.microsoft.com/office/drawing/2014/main" id="{00000000-0008-0000-0000-00006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96873E" id="Text Box 9157" o:spid="_x0000_s1026" type="#_x0000_t202" style="position:absolute;margin-left:0;margin-top:0;width:6pt;height:2.25pt;z-index:2471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8272" behindDoc="0" locked="0" layoutInCell="1" allowOverlap="1" wp14:anchorId="347ACC70" wp14:editId="59767B77">
                      <wp:simplePos x="0" y="0"/>
                      <wp:positionH relativeFrom="column">
                        <wp:posOffset>0</wp:posOffset>
                      </wp:positionH>
                      <wp:positionV relativeFrom="paragraph">
                        <wp:posOffset>0</wp:posOffset>
                      </wp:positionV>
                      <wp:extent cx="76200" cy="28575"/>
                      <wp:effectExtent l="19050" t="19050" r="19050" b="28575"/>
                      <wp:wrapNone/>
                      <wp:docPr id="4195" name="Text Box 9156">
                        <a:extLst xmlns:a="http://schemas.openxmlformats.org/drawingml/2006/main">
                          <a:ext uri="{FF2B5EF4-FFF2-40B4-BE49-F238E27FC236}">
                            <a16:creationId xmlns:a16="http://schemas.microsoft.com/office/drawing/2014/main" id="{00000000-0008-0000-0000-00006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EB3EE" id="Text Box 9156" o:spid="_x0000_s1026" type="#_x0000_t202" style="position:absolute;margin-left:0;margin-top:0;width:6pt;height:2.25pt;z-index:2471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59296" behindDoc="0" locked="0" layoutInCell="1" allowOverlap="1" wp14:anchorId="6601C3FF" wp14:editId="316B638A">
                      <wp:simplePos x="0" y="0"/>
                      <wp:positionH relativeFrom="column">
                        <wp:posOffset>0</wp:posOffset>
                      </wp:positionH>
                      <wp:positionV relativeFrom="paragraph">
                        <wp:posOffset>0</wp:posOffset>
                      </wp:positionV>
                      <wp:extent cx="76200" cy="28575"/>
                      <wp:effectExtent l="19050" t="19050" r="19050" b="28575"/>
                      <wp:wrapNone/>
                      <wp:docPr id="4196" name="Text Box 9155">
                        <a:extLst xmlns:a="http://schemas.openxmlformats.org/drawingml/2006/main">
                          <a:ext uri="{FF2B5EF4-FFF2-40B4-BE49-F238E27FC236}">
                            <a16:creationId xmlns:a16="http://schemas.microsoft.com/office/drawing/2014/main" id="{00000000-0008-0000-0000-00006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9491F" id="Text Box 9155" o:spid="_x0000_s1026" type="#_x0000_t202" style="position:absolute;margin-left:0;margin-top:0;width:6pt;height:2.25pt;z-index:2471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0320" behindDoc="0" locked="0" layoutInCell="1" allowOverlap="1" wp14:anchorId="6CC8E946" wp14:editId="7FD680C4">
                      <wp:simplePos x="0" y="0"/>
                      <wp:positionH relativeFrom="column">
                        <wp:posOffset>0</wp:posOffset>
                      </wp:positionH>
                      <wp:positionV relativeFrom="paragraph">
                        <wp:posOffset>0</wp:posOffset>
                      </wp:positionV>
                      <wp:extent cx="76200" cy="28575"/>
                      <wp:effectExtent l="19050" t="19050" r="19050" b="28575"/>
                      <wp:wrapNone/>
                      <wp:docPr id="4197" name="Text Box 9154">
                        <a:extLst xmlns:a="http://schemas.openxmlformats.org/drawingml/2006/main">
                          <a:ext uri="{FF2B5EF4-FFF2-40B4-BE49-F238E27FC236}">
                            <a16:creationId xmlns:a16="http://schemas.microsoft.com/office/drawing/2014/main" id="{00000000-0008-0000-0000-00006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257EF" id="Text Box 9154" o:spid="_x0000_s1026" type="#_x0000_t202" style="position:absolute;margin-left:0;margin-top:0;width:6pt;height:2.25pt;z-index:2471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1344" behindDoc="0" locked="0" layoutInCell="1" allowOverlap="1" wp14:anchorId="72AA01E3" wp14:editId="6316E506">
                      <wp:simplePos x="0" y="0"/>
                      <wp:positionH relativeFrom="column">
                        <wp:posOffset>0</wp:posOffset>
                      </wp:positionH>
                      <wp:positionV relativeFrom="paragraph">
                        <wp:posOffset>0</wp:posOffset>
                      </wp:positionV>
                      <wp:extent cx="76200" cy="28575"/>
                      <wp:effectExtent l="19050" t="19050" r="19050" b="28575"/>
                      <wp:wrapNone/>
                      <wp:docPr id="4198" name="Text Box 9153">
                        <a:extLst xmlns:a="http://schemas.openxmlformats.org/drawingml/2006/main">
                          <a:ext uri="{FF2B5EF4-FFF2-40B4-BE49-F238E27FC236}">
                            <a16:creationId xmlns:a16="http://schemas.microsoft.com/office/drawing/2014/main" id="{00000000-0008-0000-0000-00006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6532E" id="Text Box 9153" o:spid="_x0000_s1026" type="#_x0000_t202" style="position:absolute;margin-left:0;margin-top:0;width:6pt;height:2.25pt;z-index:2471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2368" behindDoc="0" locked="0" layoutInCell="1" allowOverlap="1" wp14:anchorId="7F174B2F" wp14:editId="005D00E8">
                      <wp:simplePos x="0" y="0"/>
                      <wp:positionH relativeFrom="column">
                        <wp:posOffset>0</wp:posOffset>
                      </wp:positionH>
                      <wp:positionV relativeFrom="paragraph">
                        <wp:posOffset>0</wp:posOffset>
                      </wp:positionV>
                      <wp:extent cx="76200" cy="28575"/>
                      <wp:effectExtent l="19050" t="19050" r="19050" b="28575"/>
                      <wp:wrapNone/>
                      <wp:docPr id="4199" name="Text Box 9152">
                        <a:extLst xmlns:a="http://schemas.openxmlformats.org/drawingml/2006/main">
                          <a:ext uri="{FF2B5EF4-FFF2-40B4-BE49-F238E27FC236}">
                            <a16:creationId xmlns:a16="http://schemas.microsoft.com/office/drawing/2014/main" id="{00000000-0008-0000-0000-00006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D20E4" id="Text Box 9152" o:spid="_x0000_s1026" type="#_x0000_t202" style="position:absolute;margin-left:0;margin-top:0;width:6pt;height:2.25pt;z-index:2471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3392" behindDoc="0" locked="0" layoutInCell="1" allowOverlap="1" wp14:anchorId="3BAC55AB" wp14:editId="0AF88313">
                      <wp:simplePos x="0" y="0"/>
                      <wp:positionH relativeFrom="column">
                        <wp:posOffset>0</wp:posOffset>
                      </wp:positionH>
                      <wp:positionV relativeFrom="paragraph">
                        <wp:posOffset>0</wp:posOffset>
                      </wp:positionV>
                      <wp:extent cx="76200" cy="28575"/>
                      <wp:effectExtent l="19050" t="19050" r="19050" b="28575"/>
                      <wp:wrapNone/>
                      <wp:docPr id="4200" name="Text Box 9151">
                        <a:extLst xmlns:a="http://schemas.openxmlformats.org/drawingml/2006/main">
                          <a:ext uri="{FF2B5EF4-FFF2-40B4-BE49-F238E27FC236}">
                            <a16:creationId xmlns:a16="http://schemas.microsoft.com/office/drawing/2014/main" id="{00000000-0008-0000-0000-00006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0651D" id="Text Box 9151" o:spid="_x0000_s1026" type="#_x0000_t202" style="position:absolute;margin-left:0;margin-top:0;width:6pt;height:2.25pt;z-index:2471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4416" behindDoc="0" locked="0" layoutInCell="1" allowOverlap="1" wp14:anchorId="5D5F43E1" wp14:editId="7AC92B9E">
                      <wp:simplePos x="0" y="0"/>
                      <wp:positionH relativeFrom="column">
                        <wp:posOffset>0</wp:posOffset>
                      </wp:positionH>
                      <wp:positionV relativeFrom="paragraph">
                        <wp:posOffset>0</wp:posOffset>
                      </wp:positionV>
                      <wp:extent cx="76200" cy="28575"/>
                      <wp:effectExtent l="19050" t="19050" r="19050" b="28575"/>
                      <wp:wrapNone/>
                      <wp:docPr id="4201" name="Text Box 9150">
                        <a:extLst xmlns:a="http://schemas.openxmlformats.org/drawingml/2006/main">
                          <a:ext uri="{FF2B5EF4-FFF2-40B4-BE49-F238E27FC236}">
                            <a16:creationId xmlns:a16="http://schemas.microsoft.com/office/drawing/2014/main" id="{00000000-0008-0000-0000-00006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936E5" id="Text Box 9150" o:spid="_x0000_s1026" type="#_x0000_t202" style="position:absolute;margin-left:0;margin-top:0;width:6pt;height:2.25pt;z-index:2471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5440" behindDoc="0" locked="0" layoutInCell="1" allowOverlap="1" wp14:anchorId="2ABC08DF" wp14:editId="129B5210">
                      <wp:simplePos x="0" y="0"/>
                      <wp:positionH relativeFrom="column">
                        <wp:posOffset>0</wp:posOffset>
                      </wp:positionH>
                      <wp:positionV relativeFrom="paragraph">
                        <wp:posOffset>0</wp:posOffset>
                      </wp:positionV>
                      <wp:extent cx="76200" cy="28575"/>
                      <wp:effectExtent l="19050" t="19050" r="19050" b="28575"/>
                      <wp:wrapNone/>
                      <wp:docPr id="4202" name="Text Box 9149">
                        <a:extLst xmlns:a="http://schemas.openxmlformats.org/drawingml/2006/main">
                          <a:ext uri="{FF2B5EF4-FFF2-40B4-BE49-F238E27FC236}">
                            <a16:creationId xmlns:a16="http://schemas.microsoft.com/office/drawing/2014/main" id="{00000000-0008-0000-0000-00006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5C735" id="Text Box 9149" o:spid="_x0000_s1026" type="#_x0000_t202" style="position:absolute;margin-left:0;margin-top:0;width:6pt;height:2.25pt;z-index:2471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6464" behindDoc="0" locked="0" layoutInCell="1" allowOverlap="1" wp14:anchorId="0AAD2FB4" wp14:editId="6BA7FC50">
                      <wp:simplePos x="0" y="0"/>
                      <wp:positionH relativeFrom="column">
                        <wp:posOffset>0</wp:posOffset>
                      </wp:positionH>
                      <wp:positionV relativeFrom="paragraph">
                        <wp:posOffset>0</wp:posOffset>
                      </wp:positionV>
                      <wp:extent cx="76200" cy="28575"/>
                      <wp:effectExtent l="19050" t="19050" r="19050" b="28575"/>
                      <wp:wrapNone/>
                      <wp:docPr id="4203" name="Text Box 9148">
                        <a:extLst xmlns:a="http://schemas.openxmlformats.org/drawingml/2006/main">
                          <a:ext uri="{FF2B5EF4-FFF2-40B4-BE49-F238E27FC236}">
                            <a16:creationId xmlns:a16="http://schemas.microsoft.com/office/drawing/2014/main" id="{00000000-0008-0000-0000-00006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78A5C3" id="Text Box 9148" o:spid="_x0000_s1026" type="#_x0000_t202" style="position:absolute;margin-left:0;margin-top:0;width:6pt;height:2.25pt;z-index:2471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7488" behindDoc="0" locked="0" layoutInCell="1" allowOverlap="1" wp14:anchorId="310BB3F4" wp14:editId="2687745D">
                      <wp:simplePos x="0" y="0"/>
                      <wp:positionH relativeFrom="column">
                        <wp:posOffset>0</wp:posOffset>
                      </wp:positionH>
                      <wp:positionV relativeFrom="paragraph">
                        <wp:posOffset>0</wp:posOffset>
                      </wp:positionV>
                      <wp:extent cx="76200" cy="28575"/>
                      <wp:effectExtent l="19050" t="19050" r="19050" b="28575"/>
                      <wp:wrapNone/>
                      <wp:docPr id="4204" name="Text Box 9147">
                        <a:extLst xmlns:a="http://schemas.openxmlformats.org/drawingml/2006/main">
                          <a:ext uri="{FF2B5EF4-FFF2-40B4-BE49-F238E27FC236}">
                            <a16:creationId xmlns:a16="http://schemas.microsoft.com/office/drawing/2014/main" id="{00000000-0008-0000-0000-00006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758EE" id="Text Box 9147" o:spid="_x0000_s1026" type="#_x0000_t202" style="position:absolute;margin-left:0;margin-top:0;width:6pt;height:2.25pt;z-index:2471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8512" behindDoc="0" locked="0" layoutInCell="1" allowOverlap="1" wp14:anchorId="29036DE3" wp14:editId="3587CB75">
                      <wp:simplePos x="0" y="0"/>
                      <wp:positionH relativeFrom="column">
                        <wp:posOffset>0</wp:posOffset>
                      </wp:positionH>
                      <wp:positionV relativeFrom="paragraph">
                        <wp:posOffset>0</wp:posOffset>
                      </wp:positionV>
                      <wp:extent cx="76200" cy="28575"/>
                      <wp:effectExtent l="19050" t="19050" r="19050" b="28575"/>
                      <wp:wrapNone/>
                      <wp:docPr id="4205" name="Text Box 9146">
                        <a:extLst xmlns:a="http://schemas.openxmlformats.org/drawingml/2006/main">
                          <a:ext uri="{FF2B5EF4-FFF2-40B4-BE49-F238E27FC236}">
                            <a16:creationId xmlns:a16="http://schemas.microsoft.com/office/drawing/2014/main" id="{00000000-0008-0000-0000-00006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AA98CA" id="Text Box 9146" o:spid="_x0000_s1026" type="#_x0000_t202" style="position:absolute;margin-left:0;margin-top:0;width:6pt;height:2.25pt;z-index:2471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69536" behindDoc="0" locked="0" layoutInCell="1" allowOverlap="1" wp14:anchorId="039B5391" wp14:editId="35951FC5">
                      <wp:simplePos x="0" y="0"/>
                      <wp:positionH relativeFrom="column">
                        <wp:posOffset>0</wp:posOffset>
                      </wp:positionH>
                      <wp:positionV relativeFrom="paragraph">
                        <wp:posOffset>0</wp:posOffset>
                      </wp:positionV>
                      <wp:extent cx="76200" cy="28575"/>
                      <wp:effectExtent l="19050" t="19050" r="19050" b="28575"/>
                      <wp:wrapNone/>
                      <wp:docPr id="4206" name="Text Box 9145">
                        <a:extLst xmlns:a="http://schemas.openxmlformats.org/drawingml/2006/main">
                          <a:ext uri="{FF2B5EF4-FFF2-40B4-BE49-F238E27FC236}">
                            <a16:creationId xmlns:a16="http://schemas.microsoft.com/office/drawing/2014/main" id="{00000000-0008-0000-0000-00006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B5B40" id="Text Box 9145" o:spid="_x0000_s1026" type="#_x0000_t202" style="position:absolute;margin-left:0;margin-top:0;width:6pt;height:2.25pt;z-index:2471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0560" behindDoc="0" locked="0" layoutInCell="1" allowOverlap="1" wp14:anchorId="78E19AB1" wp14:editId="34F0A15C">
                      <wp:simplePos x="0" y="0"/>
                      <wp:positionH relativeFrom="column">
                        <wp:posOffset>0</wp:posOffset>
                      </wp:positionH>
                      <wp:positionV relativeFrom="paragraph">
                        <wp:posOffset>0</wp:posOffset>
                      </wp:positionV>
                      <wp:extent cx="76200" cy="28575"/>
                      <wp:effectExtent l="19050" t="19050" r="19050" b="28575"/>
                      <wp:wrapNone/>
                      <wp:docPr id="4207" name="Text Box 9144">
                        <a:extLst xmlns:a="http://schemas.openxmlformats.org/drawingml/2006/main">
                          <a:ext uri="{FF2B5EF4-FFF2-40B4-BE49-F238E27FC236}">
                            <a16:creationId xmlns:a16="http://schemas.microsoft.com/office/drawing/2014/main" id="{00000000-0008-0000-0000-00006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9A43E" id="Text Box 9144" o:spid="_x0000_s1026" type="#_x0000_t202" style="position:absolute;margin-left:0;margin-top:0;width:6pt;height:2.25pt;z-index:2471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1584" behindDoc="0" locked="0" layoutInCell="1" allowOverlap="1" wp14:anchorId="01F88146" wp14:editId="0E6B0344">
                      <wp:simplePos x="0" y="0"/>
                      <wp:positionH relativeFrom="column">
                        <wp:posOffset>0</wp:posOffset>
                      </wp:positionH>
                      <wp:positionV relativeFrom="paragraph">
                        <wp:posOffset>0</wp:posOffset>
                      </wp:positionV>
                      <wp:extent cx="76200" cy="28575"/>
                      <wp:effectExtent l="19050" t="19050" r="19050" b="28575"/>
                      <wp:wrapNone/>
                      <wp:docPr id="4208" name="Text Box 9143">
                        <a:extLst xmlns:a="http://schemas.openxmlformats.org/drawingml/2006/main">
                          <a:ext uri="{FF2B5EF4-FFF2-40B4-BE49-F238E27FC236}">
                            <a16:creationId xmlns:a16="http://schemas.microsoft.com/office/drawing/2014/main" id="{00000000-0008-0000-0000-00007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25A57" id="Text Box 9143" o:spid="_x0000_s1026" type="#_x0000_t202" style="position:absolute;margin-left:0;margin-top:0;width:6pt;height:2.25pt;z-index:2471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2608" behindDoc="0" locked="0" layoutInCell="1" allowOverlap="1" wp14:anchorId="35840F68" wp14:editId="3A690E10">
                      <wp:simplePos x="0" y="0"/>
                      <wp:positionH relativeFrom="column">
                        <wp:posOffset>0</wp:posOffset>
                      </wp:positionH>
                      <wp:positionV relativeFrom="paragraph">
                        <wp:posOffset>0</wp:posOffset>
                      </wp:positionV>
                      <wp:extent cx="76200" cy="28575"/>
                      <wp:effectExtent l="19050" t="19050" r="19050" b="28575"/>
                      <wp:wrapNone/>
                      <wp:docPr id="4209" name="Text Box 9142">
                        <a:extLst xmlns:a="http://schemas.openxmlformats.org/drawingml/2006/main">
                          <a:ext uri="{FF2B5EF4-FFF2-40B4-BE49-F238E27FC236}">
                            <a16:creationId xmlns:a16="http://schemas.microsoft.com/office/drawing/2014/main" id="{00000000-0008-0000-0000-00007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A4A5F" id="Text Box 9142" o:spid="_x0000_s1026" type="#_x0000_t202" style="position:absolute;margin-left:0;margin-top:0;width:6pt;height:2.25pt;z-index:2471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3632" behindDoc="0" locked="0" layoutInCell="1" allowOverlap="1" wp14:anchorId="264FCC5F" wp14:editId="6B4D44CA">
                      <wp:simplePos x="0" y="0"/>
                      <wp:positionH relativeFrom="column">
                        <wp:posOffset>0</wp:posOffset>
                      </wp:positionH>
                      <wp:positionV relativeFrom="paragraph">
                        <wp:posOffset>0</wp:posOffset>
                      </wp:positionV>
                      <wp:extent cx="76200" cy="28575"/>
                      <wp:effectExtent l="19050" t="19050" r="19050" b="28575"/>
                      <wp:wrapNone/>
                      <wp:docPr id="4210" name="Text Box 9141">
                        <a:extLst xmlns:a="http://schemas.openxmlformats.org/drawingml/2006/main">
                          <a:ext uri="{FF2B5EF4-FFF2-40B4-BE49-F238E27FC236}">
                            <a16:creationId xmlns:a16="http://schemas.microsoft.com/office/drawing/2014/main" id="{00000000-0008-0000-0000-00007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E3BCC" id="Text Box 9141" o:spid="_x0000_s1026" type="#_x0000_t202" style="position:absolute;margin-left:0;margin-top:0;width:6pt;height:2.25pt;z-index:2471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4656" behindDoc="0" locked="0" layoutInCell="1" allowOverlap="1" wp14:anchorId="5E601CD8" wp14:editId="0E54F671">
                      <wp:simplePos x="0" y="0"/>
                      <wp:positionH relativeFrom="column">
                        <wp:posOffset>0</wp:posOffset>
                      </wp:positionH>
                      <wp:positionV relativeFrom="paragraph">
                        <wp:posOffset>0</wp:posOffset>
                      </wp:positionV>
                      <wp:extent cx="76200" cy="28575"/>
                      <wp:effectExtent l="19050" t="19050" r="19050" b="28575"/>
                      <wp:wrapNone/>
                      <wp:docPr id="4211" name="Text Box 9140">
                        <a:extLst xmlns:a="http://schemas.openxmlformats.org/drawingml/2006/main">
                          <a:ext uri="{FF2B5EF4-FFF2-40B4-BE49-F238E27FC236}">
                            <a16:creationId xmlns:a16="http://schemas.microsoft.com/office/drawing/2014/main" id="{00000000-0008-0000-0000-00007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94CD85" id="Text Box 9140" o:spid="_x0000_s1026" type="#_x0000_t202" style="position:absolute;margin-left:0;margin-top:0;width:6pt;height:2.25pt;z-index:2471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5680" behindDoc="0" locked="0" layoutInCell="1" allowOverlap="1" wp14:anchorId="283F7D7C" wp14:editId="6C7F06AB">
                      <wp:simplePos x="0" y="0"/>
                      <wp:positionH relativeFrom="column">
                        <wp:posOffset>0</wp:posOffset>
                      </wp:positionH>
                      <wp:positionV relativeFrom="paragraph">
                        <wp:posOffset>0</wp:posOffset>
                      </wp:positionV>
                      <wp:extent cx="76200" cy="28575"/>
                      <wp:effectExtent l="19050" t="19050" r="19050" b="28575"/>
                      <wp:wrapNone/>
                      <wp:docPr id="4212" name="Text Box 9139">
                        <a:extLst xmlns:a="http://schemas.openxmlformats.org/drawingml/2006/main">
                          <a:ext uri="{FF2B5EF4-FFF2-40B4-BE49-F238E27FC236}">
                            <a16:creationId xmlns:a16="http://schemas.microsoft.com/office/drawing/2014/main" id="{00000000-0008-0000-0000-00007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13299" id="Text Box 9139" o:spid="_x0000_s1026" type="#_x0000_t202" style="position:absolute;margin-left:0;margin-top:0;width:6pt;height:2.25pt;z-index:2471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6704" behindDoc="0" locked="0" layoutInCell="1" allowOverlap="1" wp14:anchorId="26BDD0EB" wp14:editId="602FC21C">
                      <wp:simplePos x="0" y="0"/>
                      <wp:positionH relativeFrom="column">
                        <wp:posOffset>0</wp:posOffset>
                      </wp:positionH>
                      <wp:positionV relativeFrom="paragraph">
                        <wp:posOffset>0</wp:posOffset>
                      </wp:positionV>
                      <wp:extent cx="76200" cy="28575"/>
                      <wp:effectExtent l="19050" t="19050" r="19050" b="28575"/>
                      <wp:wrapNone/>
                      <wp:docPr id="4213" name="Text Box 9138">
                        <a:extLst xmlns:a="http://schemas.openxmlformats.org/drawingml/2006/main">
                          <a:ext uri="{FF2B5EF4-FFF2-40B4-BE49-F238E27FC236}">
                            <a16:creationId xmlns:a16="http://schemas.microsoft.com/office/drawing/2014/main" id="{00000000-0008-0000-0000-00007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3AAB5" id="Text Box 9138" o:spid="_x0000_s1026" type="#_x0000_t202" style="position:absolute;margin-left:0;margin-top:0;width:6pt;height:2.25pt;z-index:2471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7728" behindDoc="0" locked="0" layoutInCell="1" allowOverlap="1" wp14:anchorId="5B049D2A" wp14:editId="23368CE8">
                      <wp:simplePos x="0" y="0"/>
                      <wp:positionH relativeFrom="column">
                        <wp:posOffset>0</wp:posOffset>
                      </wp:positionH>
                      <wp:positionV relativeFrom="paragraph">
                        <wp:posOffset>0</wp:posOffset>
                      </wp:positionV>
                      <wp:extent cx="76200" cy="28575"/>
                      <wp:effectExtent l="19050" t="19050" r="19050" b="28575"/>
                      <wp:wrapNone/>
                      <wp:docPr id="4214" name="Text Box 9137">
                        <a:extLst xmlns:a="http://schemas.openxmlformats.org/drawingml/2006/main">
                          <a:ext uri="{FF2B5EF4-FFF2-40B4-BE49-F238E27FC236}">
                            <a16:creationId xmlns:a16="http://schemas.microsoft.com/office/drawing/2014/main" id="{00000000-0008-0000-0000-00007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04A26" id="Text Box 9137" o:spid="_x0000_s1026" type="#_x0000_t202" style="position:absolute;margin-left:0;margin-top:0;width:6pt;height:2.25pt;z-index:2471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8752" behindDoc="0" locked="0" layoutInCell="1" allowOverlap="1" wp14:anchorId="5B0E2D45" wp14:editId="7EC866DC">
                      <wp:simplePos x="0" y="0"/>
                      <wp:positionH relativeFrom="column">
                        <wp:posOffset>0</wp:posOffset>
                      </wp:positionH>
                      <wp:positionV relativeFrom="paragraph">
                        <wp:posOffset>0</wp:posOffset>
                      </wp:positionV>
                      <wp:extent cx="76200" cy="28575"/>
                      <wp:effectExtent l="19050" t="19050" r="19050" b="28575"/>
                      <wp:wrapNone/>
                      <wp:docPr id="4215" name="Text Box 9136">
                        <a:extLst xmlns:a="http://schemas.openxmlformats.org/drawingml/2006/main">
                          <a:ext uri="{FF2B5EF4-FFF2-40B4-BE49-F238E27FC236}">
                            <a16:creationId xmlns:a16="http://schemas.microsoft.com/office/drawing/2014/main" id="{00000000-0008-0000-0000-00007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C500B" id="Text Box 9136" o:spid="_x0000_s1026" type="#_x0000_t202" style="position:absolute;margin-left:0;margin-top:0;width:6pt;height:2.25pt;z-index:2471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79776" behindDoc="0" locked="0" layoutInCell="1" allowOverlap="1" wp14:anchorId="49EBA82D" wp14:editId="691F0A2B">
                      <wp:simplePos x="0" y="0"/>
                      <wp:positionH relativeFrom="column">
                        <wp:posOffset>0</wp:posOffset>
                      </wp:positionH>
                      <wp:positionV relativeFrom="paragraph">
                        <wp:posOffset>0</wp:posOffset>
                      </wp:positionV>
                      <wp:extent cx="76200" cy="28575"/>
                      <wp:effectExtent l="19050" t="19050" r="19050" b="28575"/>
                      <wp:wrapNone/>
                      <wp:docPr id="4216" name="Text Box 9135">
                        <a:extLst xmlns:a="http://schemas.openxmlformats.org/drawingml/2006/main">
                          <a:ext uri="{FF2B5EF4-FFF2-40B4-BE49-F238E27FC236}">
                            <a16:creationId xmlns:a16="http://schemas.microsoft.com/office/drawing/2014/main" id="{00000000-0008-0000-0000-00007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BD938" id="Text Box 9135" o:spid="_x0000_s1026" type="#_x0000_t202" style="position:absolute;margin-left:0;margin-top:0;width:6pt;height:2.25pt;z-index:2471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0800" behindDoc="0" locked="0" layoutInCell="1" allowOverlap="1" wp14:anchorId="709FA6B4" wp14:editId="66D60463">
                      <wp:simplePos x="0" y="0"/>
                      <wp:positionH relativeFrom="column">
                        <wp:posOffset>0</wp:posOffset>
                      </wp:positionH>
                      <wp:positionV relativeFrom="paragraph">
                        <wp:posOffset>0</wp:posOffset>
                      </wp:positionV>
                      <wp:extent cx="76200" cy="28575"/>
                      <wp:effectExtent l="19050" t="19050" r="19050" b="28575"/>
                      <wp:wrapNone/>
                      <wp:docPr id="4217" name="Text Box 9134">
                        <a:extLst xmlns:a="http://schemas.openxmlformats.org/drawingml/2006/main">
                          <a:ext uri="{FF2B5EF4-FFF2-40B4-BE49-F238E27FC236}">
                            <a16:creationId xmlns:a16="http://schemas.microsoft.com/office/drawing/2014/main" id="{00000000-0008-0000-0000-00007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AFDCF" id="Text Box 9134" o:spid="_x0000_s1026" type="#_x0000_t202" style="position:absolute;margin-left:0;margin-top:0;width:6pt;height:2.25pt;z-index:2471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1824" behindDoc="0" locked="0" layoutInCell="1" allowOverlap="1" wp14:anchorId="37CB37DC" wp14:editId="3B7331F7">
                      <wp:simplePos x="0" y="0"/>
                      <wp:positionH relativeFrom="column">
                        <wp:posOffset>0</wp:posOffset>
                      </wp:positionH>
                      <wp:positionV relativeFrom="paragraph">
                        <wp:posOffset>0</wp:posOffset>
                      </wp:positionV>
                      <wp:extent cx="76200" cy="28575"/>
                      <wp:effectExtent l="19050" t="19050" r="19050" b="28575"/>
                      <wp:wrapNone/>
                      <wp:docPr id="4218" name="Text Box 9133">
                        <a:extLst xmlns:a="http://schemas.openxmlformats.org/drawingml/2006/main">
                          <a:ext uri="{FF2B5EF4-FFF2-40B4-BE49-F238E27FC236}">
                            <a16:creationId xmlns:a16="http://schemas.microsoft.com/office/drawing/2014/main" id="{00000000-0008-0000-0000-00007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5949F" id="Text Box 9133" o:spid="_x0000_s1026" type="#_x0000_t202" style="position:absolute;margin-left:0;margin-top:0;width:6pt;height:2.25pt;z-index:2471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2848" behindDoc="0" locked="0" layoutInCell="1" allowOverlap="1" wp14:anchorId="0A2ABF21" wp14:editId="4D50AF11">
                      <wp:simplePos x="0" y="0"/>
                      <wp:positionH relativeFrom="column">
                        <wp:posOffset>0</wp:posOffset>
                      </wp:positionH>
                      <wp:positionV relativeFrom="paragraph">
                        <wp:posOffset>0</wp:posOffset>
                      </wp:positionV>
                      <wp:extent cx="76200" cy="28575"/>
                      <wp:effectExtent l="19050" t="19050" r="19050" b="28575"/>
                      <wp:wrapNone/>
                      <wp:docPr id="4219" name="Text Box 9132">
                        <a:extLst xmlns:a="http://schemas.openxmlformats.org/drawingml/2006/main">
                          <a:ext uri="{FF2B5EF4-FFF2-40B4-BE49-F238E27FC236}">
                            <a16:creationId xmlns:a16="http://schemas.microsoft.com/office/drawing/2014/main" id="{00000000-0008-0000-0000-00007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E2B60C" id="Text Box 9132" o:spid="_x0000_s1026" type="#_x0000_t202" style="position:absolute;margin-left:0;margin-top:0;width:6pt;height:2.25pt;z-index:2471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3872" behindDoc="0" locked="0" layoutInCell="1" allowOverlap="1" wp14:anchorId="24F2FE0D" wp14:editId="2B58ECF4">
                      <wp:simplePos x="0" y="0"/>
                      <wp:positionH relativeFrom="column">
                        <wp:posOffset>0</wp:posOffset>
                      </wp:positionH>
                      <wp:positionV relativeFrom="paragraph">
                        <wp:posOffset>0</wp:posOffset>
                      </wp:positionV>
                      <wp:extent cx="76200" cy="28575"/>
                      <wp:effectExtent l="19050" t="19050" r="19050" b="28575"/>
                      <wp:wrapNone/>
                      <wp:docPr id="4220" name="Text Box 9131">
                        <a:extLst xmlns:a="http://schemas.openxmlformats.org/drawingml/2006/main">
                          <a:ext uri="{FF2B5EF4-FFF2-40B4-BE49-F238E27FC236}">
                            <a16:creationId xmlns:a16="http://schemas.microsoft.com/office/drawing/2014/main" id="{00000000-0008-0000-0000-00007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580D90" id="Text Box 9131" o:spid="_x0000_s1026" type="#_x0000_t202" style="position:absolute;margin-left:0;margin-top:0;width:6pt;height:2.25pt;z-index:2471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4896" behindDoc="0" locked="0" layoutInCell="1" allowOverlap="1" wp14:anchorId="190900E2" wp14:editId="0D8714F3">
                      <wp:simplePos x="0" y="0"/>
                      <wp:positionH relativeFrom="column">
                        <wp:posOffset>0</wp:posOffset>
                      </wp:positionH>
                      <wp:positionV relativeFrom="paragraph">
                        <wp:posOffset>0</wp:posOffset>
                      </wp:positionV>
                      <wp:extent cx="76200" cy="28575"/>
                      <wp:effectExtent l="19050" t="19050" r="19050" b="28575"/>
                      <wp:wrapNone/>
                      <wp:docPr id="4221" name="Text Box 9130">
                        <a:extLst xmlns:a="http://schemas.openxmlformats.org/drawingml/2006/main">
                          <a:ext uri="{FF2B5EF4-FFF2-40B4-BE49-F238E27FC236}">
                            <a16:creationId xmlns:a16="http://schemas.microsoft.com/office/drawing/2014/main" id="{00000000-0008-0000-0000-00007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6EDE1" id="Text Box 9130" o:spid="_x0000_s1026" type="#_x0000_t202" style="position:absolute;margin-left:0;margin-top:0;width:6pt;height:2.25pt;z-index:2471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5920" behindDoc="0" locked="0" layoutInCell="1" allowOverlap="1" wp14:anchorId="09738E82" wp14:editId="123B6C9F">
                      <wp:simplePos x="0" y="0"/>
                      <wp:positionH relativeFrom="column">
                        <wp:posOffset>0</wp:posOffset>
                      </wp:positionH>
                      <wp:positionV relativeFrom="paragraph">
                        <wp:posOffset>0</wp:posOffset>
                      </wp:positionV>
                      <wp:extent cx="76200" cy="28575"/>
                      <wp:effectExtent l="19050" t="19050" r="19050" b="28575"/>
                      <wp:wrapNone/>
                      <wp:docPr id="4222" name="Text Box 9129">
                        <a:extLst xmlns:a="http://schemas.openxmlformats.org/drawingml/2006/main">
                          <a:ext uri="{FF2B5EF4-FFF2-40B4-BE49-F238E27FC236}">
                            <a16:creationId xmlns:a16="http://schemas.microsoft.com/office/drawing/2014/main" id="{00000000-0008-0000-0000-00007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A0E99" id="Text Box 9129" o:spid="_x0000_s1026" type="#_x0000_t202" style="position:absolute;margin-left:0;margin-top:0;width:6pt;height:2.25pt;z-index:2471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6944" behindDoc="0" locked="0" layoutInCell="1" allowOverlap="1" wp14:anchorId="312ED1BE" wp14:editId="0CC2C809">
                      <wp:simplePos x="0" y="0"/>
                      <wp:positionH relativeFrom="column">
                        <wp:posOffset>0</wp:posOffset>
                      </wp:positionH>
                      <wp:positionV relativeFrom="paragraph">
                        <wp:posOffset>0</wp:posOffset>
                      </wp:positionV>
                      <wp:extent cx="76200" cy="28575"/>
                      <wp:effectExtent l="19050" t="19050" r="19050" b="28575"/>
                      <wp:wrapNone/>
                      <wp:docPr id="4223" name="Text Box 9128">
                        <a:extLst xmlns:a="http://schemas.openxmlformats.org/drawingml/2006/main">
                          <a:ext uri="{FF2B5EF4-FFF2-40B4-BE49-F238E27FC236}">
                            <a16:creationId xmlns:a16="http://schemas.microsoft.com/office/drawing/2014/main" id="{00000000-0008-0000-0000-00007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3F924" id="Text Box 9128" o:spid="_x0000_s1026" type="#_x0000_t202" style="position:absolute;margin-left:0;margin-top:0;width:6pt;height:2.25pt;z-index:2471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7968" behindDoc="0" locked="0" layoutInCell="1" allowOverlap="1" wp14:anchorId="6C31288F" wp14:editId="2780C48F">
                      <wp:simplePos x="0" y="0"/>
                      <wp:positionH relativeFrom="column">
                        <wp:posOffset>0</wp:posOffset>
                      </wp:positionH>
                      <wp:positionV relativeFrom="paragraph">
                        <wp:posOffset>0</wp:posOffset>
                      </wp:positionV>
                      <wp:extent cx="76200" cy="28575"/>
                      <wp:effectExtent l="19050" t="19050" r="19050" b="28575"/>
                      <wp:wrapNone/>
                      <wp:docPr id="4224" name="Text Box 9127">
                        <a:extLst xmlns:a="http://schemas.openxmlformats.org/drawingml/2006/main">
                          <a:ext uri="{FF2B5EF4-FFF2-40B4-BE49-F238E27FC236}">
                            <a16:creationId xmlns:a16="http://schemas.microsoft.com/office/drawing/2014/main" id="{00000000-0008-0000-0000-00008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2FF69" id="Text Box 9127" o:spid="_x0000_s1026" type="#_x0000_t202" style="position:absolute;margin-left:0;margin-top:0;width:6pt;height:2.25pt;z-index:2471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88992" behindDoc="0" locked="0" layoutInCell="1" allowOverlap="1" wp14:anchorId="34EDDB2E" wp14:editId="120159C6">
                      <wp:simplePos x="0" y="0"/>
                      <wp:positionH relativeFrom="column">
                        <wp:posOffset>0</wp:posOffset>
                      </wp:positionH>
                      <wp:positionV relativeFrom="paragraph">
                        <wp:posOffset>0</wp:posOffset>
                      </wp:positionV>
                      <wp:extent cx="76200" cy="28575"/>
                      <wp:effectExtent l="19050" t="19050" r="19050" b="28575"/>
                      <wp:wrapNone/>
                      <wp:docPr id="4225" name="Text Box 9126">
                        <a:extLst xmlns:a="http://schemas.openxmlformats.org/drawingml/2006/main">
                          <a:ext uri="{FF2B5EF4-FFF2-40B4-BE49-F238E27FC236}">
                            <a16:creationId xmlns:a16="http://schemas.microsoft.com/office/drawing/2014/main" id="{00000000-0008-0000-0000-00008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63364" id="Text Box 9126" o:spid="_x0000_s1026" type="#_x0000_t202" style="position:absolute;margin-left:0;margin-top:0;width:6pt;height:2.25pt;z-index:2471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0016" behindDoc="0" locked="0" layoutInCell="1" allowOverlap="1" wp14:anchorId="23FE3679" wp14:editId="58DDC0C4">
                      <wp:simplePos x="0" y="0"/>
                      <wp:positionH relativeFrom="column">
                        <wp:posOffset>0</wp:posOffset>
                      </wp:positionH>
                      <wp:positionV relativeFrom="paragraph">
                        <wp:posOffset>0</wp:posOffset>
                      </wp:positionV>
                      <wp:extent cx="76200" cy="28575"/>
                      <wp:effectExtent l="19050" t="19050" r="19050" b="28575"/>
                      <wp:wrapNone/>
                      <wp:docPr id="4226" name="Text Box 9125">
                        <a:extLst xmlns:a="http://schemas.openxmlformats.org/drawingml/2006/main">
                          <a:ext uri="{FF2B5EF4-FFF2-40B4-BE49-F238E27FC236}">
                            <a16:creationId xmlns:a16="http://schemas.microsoft.com/office/drawing/2014/main" id="{00000000-0008-0000-0000-00008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202CA" id="Text Box 9125" o:spid="_x0000_s1026" type="#_x0000_t202" style="position:absolute;margin-left:0;margin-top:0;width:6pt;height:2.25pt;z-index:2471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1040" behindDoc="0" locked="0" layoutInCell="1" allowOverlap="1" wp14:anchorId="6A7C93B9" wp14:editId="4E39161D">
                      <wp:simplePos x="0" y="0"/>
                      <wp:positionH relativeFrom="column">
                        <wp:posOffset>0</wp:posOffset>
                      </wp:positionH>
                      <wp:positionV relativeFrom="paragraph">
                        <wp:posOffset>0</wp:posOffset>
                      </wp:positionV>
                      <wp:extent cx="76200" cy="28575"/>
                      <wp:effectExtent l="19050" t="19050" r="19050" b="28575"/>
                      <wp:wrapNone/>
                      <wp:docPr id="4227" name="Text Box 9124">
                        <a:extLst xmlns:a="http://schemas.openxmlformats.org/drawingml/2006/main">
                          <a:ext uri="{FF2B5EF4-FFF2-40B4-BE49-F238E27FC236}">
                            <a16:creationId xmlns:a16="http://schemas.microsoft.com/office/drawing/2014/main" id="{00000000-0008-0000-0000-00008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773D2" id="Text Box 9124" o:spid="_x0000_s1026" type="#_x0000_t202" style="position:absolute;margin-left:0;margin-top:0;width:6pt;height:2.25pt;z-index:2471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2064" behindDoc="0" locked="0" layoutInCell="1" allowOverlap="1" wp14:anchorId="483C2342" wp14:editId="7F123A7C">
                      <wp:simplePos x="0" y="0"/>
                      <wp:positionH relativeFrom="column">
                        <wp:posOffset>0</wp:posOffset>
                      </wp:positionH>
                      <wp:positionV relativeFrom="paragraph">
                        <wp:posOffset>0</wp:posOffset>
                      </wp:positionV>
                      <wp:extent cx="76200" cy="28575"/>
                      <wp:effectExtent l="19050" t="19050" r="19050" b="28575"/>
                      <wp:wrapNone/>
                      <wp:docPr id="4228" name="Text Box 9123">
                        <a:extLst xmlns:a="http://schemas.openxmlformats.org/drawingml/2006/main">
                          <a:ext uri="{FF2B5EF4-FFF2-40B4-BE49-F238E27FC236}">
                            <a16:creationId xmlns:a16="http://schemas.microsoft.com/office/drawing/2014/main" id="{00000000-0008-0000-0000-00008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23C73" id="Text Box 9123" o:spid="_x0000_s1026" type="#_x0000_t202" style="position:absolute;margin-left:0;margin-top:0;width:6pt;height:2.25pt;z-index:2471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3088" behindDoc="0" locked="0" layoutInCell="1" allowOverlap="1" wp14:anchorId="462168E7" wp14:editId="795AB316">
                      <wp:simplePos x="0" y="0"/>
                      <wp:positionH relativeFrom="column">
                        <wp:posOffset>0</wp:posOffset>
                      </wp:positionH>
                      <wp:positionV relativeFrom="paragraph">
                        <wp:posOffset>0</wp:posOffset>
                      </wp:positionV>
                      <wp:extent cx="76200" cy="28575"/>
                      <wp:effectExtent l="19050" t="19050" r="19050" b="28575"/>
                      <wp:wrapNone/>
                      <wp:docPr id="4229" name="Text Box 9122">
                        <a:extLst xmlns:a="http://schemas.openxmlformats.org/drawingml/2006/main">
                          <a:ext uri="{FF2B5EF4-FFF2-40B4-BE49-F238E27FC236}">
                            <a16:creationId xmlns:a16="http://schemas.microsoft.com/office/drawing/2014/main" id="{00000000-0008-0000-0000-00008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445D2" id="Text Box 9122" o:spid="_x0000_s1026" type="#_x0000_t202" style="position:absolute;margin-left:0;margin-top:0;width:6pt;height:2.25pt;z-index:2471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4112" behindDoc="0" locked="0" layoutInCell="1" allowOverlap="1" wp14:anchorId="0AC23C2A" wp14:editId="27953F91">
                      <wp:simplePos x="0" y="0"/>
                      <wp:positionH relativeFrom="column">
                        <wp:posOffset>0</wp:posOffset>
                      </wp:positionH>
                      <wp:positionV relativeFrom="paragraph">
                        <wp:posOffset>0</wp:posOffset>
                      </wp:positionV>
                      <wp:extent cx="76200" cy="28575"/>
                      <wp:effectExtent l="19050" t="19050" r="19050" b="28575"/>
                      <wp:wrapNone/>
                      <wp:docPr id="4230" name="Text Box 9121">
                        <a:extLst xmlns:a="http://schemas.openxmlformats.org/drawingml/2006/main">
                          <a:ext uri="{FF2B5EF4-FFF2-40B4-BE49-F238E27FC236}">
                            <a16:creationId xmlns:a16="http://schemas.microsoft.com/office/drawing/2014/main" id="{00000000-0008-0000-0000-00008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C7E5B7" id="Text Box 9121" o:spid="_x0000_s1026" type="#_x0000_t202" style="position:absolute;margin-left:0;margin-top:0;width:6pt;height:2.25pt;z-index:2471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5136" behindDoc="0" locked="0" layoutInCell="1" allowOverlap="1" wp14:anchorId="588ACD5B" wp14:editId="23B458CC">
                      <wp:simplePos x="0" y="0"/>
                      <wp:positionH relativeFrom="column">
                        <wp:posOffset>0</wp:posOffset>
                      </wp:positionH>
                      <wp:positionV relativeFrom="paragraph">
                        <wp:posOffset>0</wp:posOffset>
                      </wp:positionV>
                      <wp:extent cx="76200" cy="28575"/>
                      <wp:effectExtent l="19050" t="19050" r="19050" b="28575"/>
                      <wp:wrapNone/>
                      <wp:docPr id="4231" name="Text Box 9120">
                        <a:extLst xmlns:a="http://schemas.openxmlformats.org/drawingml/2006/main">
                          <a:ext uri="{FF2B5EF4-FFF2-40B4-BE49-F238E27FC236}">
                            <a16:creationId xmlns:a16="http://schemas.microsoft.com/office/drawing/2014/main" id="{00000000-0008-0000-0000-00008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86BE86" id="Text Box 9120" o:spid="_x0000_s1026" type="#_x0000_t202" style="position:absolute;margin-left:0;margin-top:0;width:6pt;height:2.25pt;z-index:2471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6160" behindDoc="0" locked="0" layoutInCell="1" allowOverlap="1" wp14:anchorId="5FF4FB71" wp14:editId="58BF49A6">
                      <wp:simplePos x="0" y="0"/>
                      <wp:positionH relativeFrom="column">
                        <wp:posOffset>0</wp:posOffset>
                      </wp:positionH>
                      <wp:positionV relativeFrom="paragraph">
                        <wp:posOffset>0</wp:posOffset>
                      </wp:positionV>
                      <wp:extent cx="76200" cy="28575"/>
                      <wp:effectExtent l="19050" t="19050" r="19050" b="28575"/>
                      <wp:wrapNone/>
                      <wp:docPr id="4232" name="Text Box 9119">
                        <a:extLst xmlns:a="http://schemas.openxmlformats.org/drawingml/2006/main">
                          <a:ext uri="{FF2B5EF4-FFF2-40B4-BE49-F238E27FC236}">
                            <a16:creationId xmlns:a16="http://schemas.microsoft.com/office/drawing/2014/main" id="{00000000-0008-0000-0000-00008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17D93" id="Text Box 9119" o:spid="_x0000_s1026" type="#_x0000_t202" style="position:absolute;margin-left:0;margin-top:0;width:6pt;height:2.25pt;z-index:2471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7184" behindDoc="0" locked="0" layoutInCell="1" allowOverlap="1" wp14:anchorId="545F00A8" wp14:editId="3D794058">
                      <wp:simplePos x="0" y="0"/>
                      <wp:positionH relativeFrom="column">
                        <wp:posOffset>0</wp:posOffset>
                      </wp:positionH>
                      <wp:positionV relativeFrom="paragraph">
                        <wp:posOffset>0</wp:posOffset>
                      </wp:positionV>
                      <wp:extent cx="76200" cy="28575"/>
                      <wp:effectExtent l="19050" t="19050" r="19050" b="28575"/>
                      <wp:wrapNone/>
                      <wp:docPr id="4233" name="Text Box 9118">
                        <a:extLst xmlns:a="http://schemas.openxmlformats.org/drawingml/2006/main">
                          <a:ext uri="{FF2B5EF4-FFF2-40B4-BE49-F238E27FC236}">
                            <a16:creationId xmlns:a16="http://schemas.microsoft.com/office/drawing/2014/main" id="{00000000-0008-0000-0000-00008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5B09E" id="Text Box 9118" o:spid="_x0000_s1026" type="#_x0000_t202" style="position:absolute;margin-left:0;margin-top:0;width:6pt;height:2.25pt;z-index:2471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8208" behindDoc="0" locked="0" layoutInCell="1" allowOverlap="1" wp14:anchorId="5BA9085E" wp14:editId="6FA63E0B">
                      <wp:simplePos x="0" y="0"/>
                      <wp:positionH relativeFrom="column">
                        <wp:posOffset>0</wp:posOffset>
                      </wp:positionH>
                      <wp:positionV relativeFrom="paragraph">
                        <wp:posOffset>0</wp:posOffset>
                      </wp:positionV>
                      <wp:extent cx="76200" cy="28575"/>
                      <wp:effectExtent l="19050" t="19050" r="19050" b="28575"/>
                      <wp:wrapNone/>
                      <wp:docPr id="4234" name="Text Box 9117">
                        <a:extLst xmlns:a="http://schemas.openxmlformats.org/drawingml/2006/main">
                          <a:ext uri="{FF2B5EF4-FFF2-40B4-BE49-F238E27FC236}">
                            <a16:creationId xmlns:a16="http://schemas.microsoft.com/office/drawing/2014/main" id="{00000000-0008-0000-0000-00008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0F3416" id="Text Box 9117" o:spid="_x0000_s1026" type="#_x0000_t202" style="position:absolute;margin-left:0;margin-top:0;width:6pt;height:2.25pt;z-index:2471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99232" behindDoc="0" locked="0" layoutInCell="1" allowOverlap="1" wp14:anchorId="7EB2E818" wp14:editId="57A7102D">
                      <wp:simplePos x="0" y="0"/>
                      <wp:positionH relativeFrom="column">
                        <wp:posOffset>0</wp:posOffset>
                      </wp:positionH>
                      <wp:positionV relativeFrom="paragraph">
                        <wp:posOffset>0</wp:posOffset>
                      </wp:positionV>
                      <wp:extent cx="76200" cy="28575"/>
                      <wp:effectExtent l="19050" t="19050" r="19050" b="28575"/>
                      <wp:wrapNone/>
                      <wp:docPr id="4235" name="Text Box 9116">
                        <a:extLst xmlns:a="http://schemas.openxmlformats.org/drawingml/2006/main">
                          <a:ext uri="{FF2B5EF4-FFF2-40B4-BE49-F238E27FC236}">
                            <a16:creationId xmlns:a16="http://schemas.microsoft.com/office/drawing/2014/main" id="{00000000-0008-0000-0000-00008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937A9" id="Text Box 9116" o:spid="_x0000_s1026" type="#_x0000_t202" style="position:absolute;margin-left:0;margin-top:0;width:6pt;height:2.25pt;z-index:2471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0256" behindDoc="0" locked="0" layoutInCell="1" allowOverlap="1" wp14:anchorId="307EDAC7" wp14:editId="3F2462A4">
                      <wp:simplePos x="0" y="0"/>
                      <wp:positionH relativeFrom="column">
                        <wp:posOffset>0</wp:posOffset>
                      </wp:positionH>
                      <wp:positionV relativeFrom="paragraph">
                        <wp:posOffset>0</wp:posOffset>
                      </wp:positionV>
                      <wp:extent cx="76200" cy="28575"/>
                      <wp:effectExtent l="19050" t="19050" r="19050" b="28575"/>
                      <wp:wrapNone/>
                      <wp:docPr id="4236" name="Text Box 9115">
                        <a:extLst xmlns:a="http://schemas.openxmlformats.org/drawingml/2006/main">
                          <a:ext uri="{FF2B5EF4-FFF2-40B4-BE49-F238E27FC236}">
                            <a16:creationId xmlns:a16="http://schemas.microsoft.com/office/drawing/2014/main" id="{00000000-0008-0000-0000-00008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6AED3" id="Text Box 9115" o:spid="_x0000_s1026" type="#_x0000_t202" style="position:absolute;margin-left:0;margin-top:0;width:6pt;height:2.25pt;z-index:2472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1280" behindDoc="0" locked="0" layoutInCell="1" allowOverlap="1" wp14:anchorId="0D9BDA17" wp14:editId="71E914AD">
                      <wp:simplePos x="0" y="0"/>
                      <wp:positionH relativeFrom="column">
                        <wp:posOffset>0</wp:posOffset>
                      </wp:positionH>
                      <wp:positionV relativeFrom="paragraph">
                        <wp:posOffset>0</wp:posOffset>
                      </wp:positionV>
                      <wp:extent cx="76200" cy="28575"/>
                      <wp:effectExtent l="19050" t="19050" r="19050" b="28575"/>
                      <wp:wrapNone/>
                      <wp:docPr id="4237" name="Text Box 9114">
                        <a:extLst xmlns:a="http://schemas.openxmlformats.org/drawingml/2006/main">
                          <a:ext uri="{FF2B5EF4-FFF2-40B4-BE49-F238E27FC236}">
                            <a16:creationId xmlns:a16="http://schemas.microsoft.com/office/drawing/2014/main" id="{00000000-0008-0000-0000-00008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6D082" id="Text Box 9114" o:spid="_x0000_s1026" type="#_x0000_t202" style="position:absolute;margin-left:0;margin-top:0;width:6pt;height:2.25pt;z-index:2472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2304" behindDoc="0" locked="0" layoutInCell="1" allowOverlap="1" wp14:anchorId="2F0A5702" wp14:editId="15CB2EA8">
                      <wp:simplePos x="0" y="0"/>
                      <wp:positionH relativeFrom="column">
                        <wp:posOffset>0</wp:posOffset>
                      </wp:positionH>
                      <wp:positionV relativeFrom="paragraph">
                        <wp:posOffset>0</wp:posOffset>
                      </wp:positionV>
                      <wp:extent cx="76200" cy="28575"/>
                      <wp:effectExtent l="19050" t="19050" r="19050" b="28575"/>
                      <wp:wrapNone/>
                      <wp:docPr id="4238" name="Text Box 9113">
                        <a:extLst xmlns:a="http://schemas.openxmlformats.org/drawingml/2006/main">
                          <a:ext uri="{FF2B5EF4-FFF2-40B4-BE49-F238E27FC236}">
                            <a16:creationId xmlns:a16="http://schemas.microsoft.com/office/drawing/2014/main" id="{00000000-0008-0000-0000-00008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D5EF5" id="Text Box 9113" o:spid="_x0000_s1026" type="#_x0000_t202" style="position:absolute;margin-left:0;margin-top:0;width:6pt;height:2.25pt;z-index:2472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3328" behindDoc="0" locked="0" layoutInCell="1" allowOverlap="1" wp14:anchorId="3AB8B979" wp14:editId="2EC9959C">
                      <wp:simplePos x="0" y="0"/>
                      <wp:positionH relativeFrom="column">
                        <wp:posOffset>0</wp:posOffset>
                      </wp:positionH>
                      <wp:positionV relativeFrom="paragraph">
                        <wp:posOffset>0</wp:posOffset>
                      </wp:positionV>
                      <wp:extent cx="76200" cy="28575"/>
                      <wp:effectExtent l="19050" t="19050" r="19050" b="28575"/>
                      <wp:wrapNone/>
                      <wp:docPr id="4239" name="Text Box 9112">
                        <a:extLst xmlns:a="http://schemas.openxmlformats.org/drawingml/2006/main">
                          <a:ext uri="{FF2B5EF4-FFF2-40B4-BE49-F238E27FC236}">
                            <a16:creationId xmlns:a16="http://schemas.microsoft.com/office/drawing/2014/main" id="{00000000-0008-0000-0000-00008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FC0CD" id="Text Box 9112" o:spid="_x0000_s1026" type="#_x0000_t202" style="position:absolute;margin-left:0;margin-top:0;width:6pt;height:2.25pt;z-index:2472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4352" behindDoc="0" locked="0" layoutInCell="1" allowOverlap="1" wp14:anchorId="5BB03750" wp14:editId="067D4C74">
                      <wp:simplePos x="0" y="0"/>
                      <wp:positionH relativeFrom="column">
                        <wp:posOffset>0</wp:posOffset>
                      </wp:positionH>
                      <wp:positionV relativeFrom="paragraph">
                        <wp:posOffset>0</wp:posOffset>
                      </wp:positionV>
                      <wp:extent cx="76200" cy="28575"/>
                      <wp:effectExtent l="19050" t="19050" r="19050" b="28575"/>
                      <wp:wrapNone/>
                      <wp:docPr id="4240" name="Text Box 9111">
                        <a:extLst xmlns:a="http://schemas.openxmlformats.org/drawingml/2006/main">
                          <a:ext uri="{FF2B5EF4-FFF2-40B4-BE49-F238E27FC236}">
                            <a16:creationId xmlns:a16="http://schemas.microsoft.com/office/drawing/2014/main" id="{00000000-0008-0000-0000-00009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92AB84" id="Text Box 9111" o:spid="_x0000_s1026" type="#_x0000_t202" style="position:absolute;margin-left:0;margin-top:0;width:6pt;height:2.25pt;z-index:2472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5376" behindDoc="0" locked="0" layoutInCell="1" allowOverlap="1" wp14:anchorId="1246E888" wp14:editId="0FEABC42">
                      <wp:simplePos x="0" y="0"/>
                      <wp:positionH relativeFrom="column">
                        <wp:posOffset>0</wp:posOffset>
                      </wp:positionH>
                      <wp:positionV relativeFrom="paragraph">
                        <wp:posOffset>0</wp:posOffset>
                      </wp:positionV>
                      <wp:extent cx="76200" cy="28575"/>
                      <wp:effectExtent l="19050" t="19050" r="19050" b="28575"/>
                      <wp:wrapNone/>
                      <wp:docPr id="4241" name="Text Box 9110">
                        <a:extLst xmlns:a="http://schemas.openxmlformats.org/drawingml/2006/main">
                          <a:ext uri="{FF2B5EF4-FFF2-40B4-BE49-F238E27FC236}">
                            <a16:creationId xmlns:a16="http://schemas.microsoft.com/office/drawing/2014/main" id="{00000000-0008-0000-0000-00009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42593" id="Text Box 9110" o:spid="_x0000_s1026" type="#_x0000_t202" style="position:absolute;margin-left:0;margin-top:0;width:6pt;height:2.25pt;z-index:2472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6400" behindDoc="0" locked="0" layoutInCell="1" allowOverlap="1" wp14:anchorId="45537589" wp14:editId="3B44F9B5">
                      <wp:simplePos x="0" y="0"/>
                      <wp:positionH relativeFrom="column">
                        <wp:posOffset>0</wp:posOffset>
                      </wp:positionH>
                      <wp:positionV relativeFrom="paragraph">
                        <wp:posOffset>0</wp:posOffset>
                      </wp:positionV>
                      <wp:extent cx="76200" cy="28575"/>
                      <wp:effectExtent l="19050" t="19050" r="19050" b="28575"/>
                      <wp:wrapNone/>
                      <wp:docPr id="4242" name="Text Box 9109">
                        <a:extLst xmlns:a="http://schemas.openxmlformats.org/drawingml/2006/main">
                          <a:ext uri="{FF2B5EF4-FFF2-40B4-BE49-F238E27FC236}">
                            <a16:creationId xmlns:a16="http://schemas.microsoft.com/office/drawing/2014/main" id="{00000000-0008-0000-0000-00009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873D28" id="Text Box 9109" o:spid="_x0000_s1026" type="#_x0000_t202" style="position:absolute;margin-left:0;margin-top:0;width:6pt;height:2.25pt;z-index:2472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7424" behindDoc="0" locked="0" layoutInCell="1" allowOverlap="1" wp14:anchorId="2DD0D13A" wp14:editId="602C6467">
                      <wp:simplePos x="0" y="0"/>
                      <wp:positionH relativeFrom="column">
                        <wp:posOffset>0</wp:posOffset>
                      </wp:positionH>
                      <wp:positionV relativeFrom="paragraph">
                        <wp:posOffset>0</wp:posOffset>
                      </wp:positionV>
                      <wp:extent cx="76200" cy="28575"/>
                      <wp:effectExtent l="19050" t="19050" r="19050" b="28575"/>
                      <wp:wrapNone/>
                      <wp:docPr id="4243" name="Text Box 9108">
                        <a:extLst xmlns:a="http://schemas.openxmlformats.org/drawingml/2006/main">
                          <a:ext uri="{FF2B5EF4-FFF2-40B4-BE49-F238E27FC236}">
                            <a16:creationId xmlns:a16="http://schemas.microsoft.com/office/drawing/2014/main" id="{00000000-0008-0000-0000-00009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4B52A" id="Text Box 9108" o:spid="_x0000_s1026" type="#_x0000_t202" style="position:absolute;margin-left:0;margin-top:0;width:6pt;height:2.25pt;z-index:2472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8448" behindDoc="0" locked="0" layoutInCell="1" allowOverlap="1" wp14:anchorId="3EF76A59" wp14:editId="2214A07B">
                      <wp:simplePos x="0" y="0"/>
                      <wp:positionH relativeFrom="column">
                        <wp:posOffset>0</wp:posOffset>
                      </wp:positionH>
                      <wp:positionV relativeFrom="paragraph">
                        <wp:posOffset>0</wp:posOffset>
                      </wp:positionV>
                      <wp:extent cx="76200" cy="28575"/>
                      <wp:effectExtent l="19050" t="19050" r="19050" b="28575"/>
                      <wp:wrapNone/>
                      <wp:docPr id="4244" name="Text Box 9107">
                        <a:extLst xmlns:a="http://schemas.openxmlformats.org/drawingml/2006/main">
                          <a:ext uri="{FF2B5EF4-FFF2-40B4-BE49-F238E27FC236}">
                            <a16:creationId xmlns:a16="http://schemas.microsoft.com/office/drawing/2014/main" id="{00000000-0008-0000-0000-00009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0A4D2" id="Text Box 9107" o:spid="_x0000_s1026" type="#_x0000_t202" style="position:absolute;margin-left:0;margin-top:0;width:6pt;height:2.25pt;z-index:2472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09472" behindDoc="0" locked="0" layoutInCell="1" allowOverlap="1" wp14:anchorId="34B7AEBA" wp14:editId="0C5D5917">
                      <wp:simplePos x="0" y="0"/>
                      <wp:positionH relativeFrom="column">
                        <wp:posOffset>0</wp:posOffset>
                      </wp:positionH>
                      <wp:positionV relativeFrom="paragraph">
                        <wp:posOffset>0</wp:posOffset>
                      </wp:positionV>
                      <wp:extent cx="76200" cy="28575"/>
                      <wp:effectExtent l="19050" t="19050" r="19050" b="28575"/>
                      <wp:wrapNone/>
                      <wp:docPr id="4245" name="Text Box 9106">
                        <a:extLst xmlns:a="http://schemas.openxmlformats.org/drawingml/2006/main">
                          <a:ext uri="{FF2B5EF4-FFF2-40B4-BE49-F238E27FC236}">
                            <a16:creationId xmlns:a16="http://schemas.microsoft.com/office/drawing/2014/main" id="{00000000-0008-0000-0000-00009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CA869" id="Text Box 9106" o:spid="_x0000_s1026" type="#_x0000_t202" style="position:absolute;margin-left:0;margin-top:0;width:6pt;height:2.25pt;z-index:2472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0496" behindDoc="0" locked="0" layoutInCell="1" allowOverlap="1" wp14:anchorId="05B6D99C" wp14:editId="742F88FD">
                      <wp:simplePos x="0" y="0"/>
                      <wp:positionH relativeFrom="column">
                        <wp:posOffset>0</wp:posOffset>
                      </wp:positionH>
                      <wp:positionV relativeFrom="paragraph">
                        <wp:posOffset>0</wp:posOffset>
                      </wp:positionV>
                      <wp:extent cx="76200" cy="28575"/>
                      <wp:effectExtent l="19050" t="19050" r="19050" b="28575"/>
                      <wp:wrapNone/>
                      <wp:docPr id="4246" name="Text Box 9105">
                        <a:extLst xmlns:a="http://schemas.openxmlformats.org/drawingml/2006/main">
                          <a:ext uri="{FF2B5EF4-FFF2-40B4-BE49-F238E27FC236}">
                            <a16:creationId xmlns:a16="http://schemas.microsoft.com/office/drawing/2014/main" id="{00000000-0008-0000-0000-00009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94CEA" id="Text Box 9105" o:spid="_x0000_s1026" type="#_x0000_t202" style="position:absolute;margin-left:0;margin-top:0;width:6pt;height:2.25pt;z-index:2472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1520" behindDoc="0" locked="0" layoutInCell="1" allowOverlap="1" wp14:anchorId="52C6E673" wp14:editId="5EA7569B">
                      <wp:simplePos x="0" y="0"/>
                      <wp:positionH relativeFrom="column">
                        <wp:posOffset>0</wp:posOffset>
                      </wp:positionH>
                      <wp:positionV relativeFrom="paragraph">
                        <wp:posOffset>0</wp:posOffset>
                      </wp:positionV>
                      <wp:extent cx="76200" cy="28575"/>
                      <wp:effectExtent l="19050" t="19050" r="19050" b="28575"/>
                      <wp:wrapNone/>
                      <wp:docPr id="4247" name="Text Box 9104">
                        <a:extLst xmlns:a="http://schemas.openxmlformats.org/drawingml/2006/main">
                          <a:ext uri="{FF2B5EF4-FFF2-40B4-BE49-F238E27FC236}">
                            <a16:creationId xmlns:a16="http://schemas.microsoft.com/office/drawing/2014/main" id="{00000000-0008-0000-0000-00009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C7DBA" id="Text Box 9104" o:spid="_x0000_s1026" type="#_x0000_t202" style="position:absolute;margin-left:0;margin-top:0;width:6pt;height:2.25pt;z-index:2472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2544" behindDoc="0" locked="0" layoutInCell="1" allowOverlap="1" wp14:anchorId="3383AD22" wp14:editId="54B26C85">
                      <wp:simplePos x="0" y="0"/>
                      <wp:positionH relativeFrom="column">
                        <wp:posOffset>0</wp:posOffset>
                      </wp:positionH>
                      <wp:positionV relativeFrom="paragraph">
                        <wp:posOffset>0</wp:posOffset>
                      </wp:positionV>
                      <wp:extent cx="76200" cy="28575"/>
                      <wp:effectExtent l="19050" t="19050" r="19050" b="28575"/>
                      <wp:wrapNone/>
                      <wp:docPr id="4248" name="Text Box 9103">
                        <a:extLst xmlns:a="http://schemas.openxmlformats.org/drawingml/2006/main">
                          <a:ext uri="{FF2B5EF4-FFF2-40B4-BE49-F238E27FC236}">
                            <a16:creationId xmlns:a16="http://schemas.microsoft.com/office/drawing/2014/main" id="{00000000-0008-0000-0000-00009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E4B82" id="Text Box 9103" o:spid="_x0000_s1026" type="#_x0000_t202" style="position:absolute;margin-left:0;margin-top:0;width:6pt;height:2.25pt;z-index:2472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3568" behindDoc="0" locked="0" layoutInCell="1" allowOverlap="1" wp14:anchorId="5D95C5A5" wp14:editId="5BFA1FF4">
                      <wp:simplePos x="0" y="0"/>
                      <wp:positionH relativeFrom="column">
                        <wp:posOffset>0</wp:posOffset>
                      </wp:positionH>
                      <wp:positionV relativeFrom="paragraph">
                        <wp:posOffset>0</wp:posOffset>
                      </wp:positionV>
                      <wp:extent cx="76200" cy="28575"/>
                      <wp:effectExtent l="19050" t="19050" r="19050" b="28575"/>
                      <wp:wrapNone/>
                      <wp:docPr id="4249" name="Text Box 9102">
                        <a:extLst xmlns:a="http://schemas.openxmlformats.org/drawingml/2006/main">
                          <a:ext uri="{FF2B5EF4-FFF2-40B4-BE49-F238E27FC236}">
                            <a16:creationId xmlns:a16="http://schemas.microsoft.com/office/drawing/2014/main" id="{00000000-0008-0000-0000-00009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35F87B" id="Text Box 9102" o:spid="_x0000_s1026" type="#_x0000_t202" style="position:absolute;margin-left:0;margin-top:0;width:6pt;height:2.25pt;z-index:2472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4592" behindDoc="0" locked="0" layoutInCell="1" allowOverlap="1" wp14:anchorId="55CC320B" wp14:editId="25A8B43A">
                      <wp:simplePos x="0" y="0"/>
                      <wp:positionH relativeFrom="column">
                        <wp:posOffset>0</wp:posOffset>
                      </wp:positionH>
                      <wp:positionV relativeFrom="paragraph">
                        <wp:posOffset>0</wp:posOffset>
                      </wp:positionV>
                      <wp:extent cx="76200" cy="28575"/>
                      <wp:effectExtent l="19050" t="19050" r="19050" b="28575"/>
                      <wp:wrapNone/>
                      <wp:docPr id="4250" name="Text Box 9101">
                        <a:extLst xmlns:a="http://schemas.openxmlformats.org/drawingml/2006/main">
                          <a:ext uri="{FF2B5EF4-FFF2-40B4-BE49-F238E27FC236}">
                            <a16:creationId xmlns:a16="http://schemas.microsoft.com/office/drawing/2014/main" id="{00000000-0008-0000-0000-00009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276D7" id="Text Box 9101" o:spid="_x0000_s1026" type="#_x0000_t202" style="position:absolute;margin-left:0;margin-top:0;width:6pt;height:2.25pt;z-index:2472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5616" behindDoc="0" locked="0" layoutInCell="1" allowOverlap="1" wp14:anchorId="15A8A771" wp14:editId="5416CDB7">
                      <wp:simplePos x="0" y="0"/>
                      <wp:positionH relativeFrom="column">
                        <wp:posOffset>0</wp:posOffset>
                      </wp:positionH>
                      <wp:positionV relativeFrom="paragraph">
                        <wp:posOffset>0</wp:posOffset>
                      </wp:positionV>
                      <wp:extent cx="76200" cy="28575"/>
                      <wp:effectExtent l="19050" t="19050" r="19050" b="28575"/>
                      <wp:wrapNone/>
                      <wp:docPr id="4251" name="Text Box 9100">
                        <a:extLst xmlns:a="http://schemas.openxmlformats.org/drawingml/2006/main">
                          <a:ext uri="{FF2B5EF4-FFF2-40B4-BE49-F238E27FC236}">
                            <a16:creationId xmlns:a16="http://schemas.microsoft.com/office/drawing/2014/main" id="{00000000-0008-0000-0000-00009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54D4E" id="Text Box 9100" o:spid="_x0000_s1026" type="#_x0000_t202" style="position:absolute;margin-left:0;margin-top:0;width:6pt;height:2.25pt;z-index:2472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6640" behindDoc="0" locked="0" layoutInCell="1" allowOverlap="1" wp14:anchorId="022C4C8E" wp14:editId="09DECB9D">
                      <wp:simplePos x="0" y="0"/>
                      <wp:positionH relativeFrom="column">
                        <wp:posOffset>0</wp:posOffset>
                      </wp:positionH>
                      <wp:positionV relativeFrom="paragraph">
                        <wp:posOffset>0</wp:posOffset>
                      </wp:positionV>
                      <wp:extent cx="76200" cy="28575"/>
                      <wp:effectExtent l="19050" t="19050" r="19050" b="28575"/>
                      <wp:wrapNone/>
                      <wp:docPr id="4252" name="Text Box 9099">
                        <a:extLst xmlns:a="http://schemas.openxmlformats.org/drawingml/2006/main">
                          <a:ext uri="{FF2B5EF4-FFF2-40B4-BE49-F238E27FC236}">
                            <a16:creationId xmlns:a16="http://schemas.microsoft.com/office/drawing/2014/main" id="{00000000-0008-0000-0000-00009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8FEA9" id="Text Box 9099" o:spid="_x0000_s1026" type="#_x0000_t202" style="position:absolute;margin-left:0;margin-top:0;width:6pt;height:2.25pt;z-index:2472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7664" behindDoc="0" locked="0" layoutInCell="1" allowOverlap="1" wp14:anchorId="7881A765" wp14:editId="4335E940">
                      <wp:simplePos x="0" y="0"/>
                      <wp:positionH relativeFrom="column">
                        <wp:posOffset>0</wp:posOffset>
                      </wp:positionH>
                      <wp:positionV relativeFrom="paragraph">
                        <wp:posOffset>0</wp:posOffset>
                      </wp:positionV>
                      <wp:extent cx="76200" cy="28575"/>
                      <wp:effectExtent l="19050" t="19050" r="19050" b="28575"/>
                      <wp:wrapNone/>
                      <wp:docPr id="4253" name="Text Box 9098">
                        <a:extLst xmlns:a="http://schemas.openxmlformats.org/drawingml/2006/main">
                          <a:ext uri="{FF2B5EF4-FFF2-40B4-BE49-F238E27FC236}">
                            <a16:creationId xmlns:a16="http://schemas.microsoft.com/office/drawing/2014/main" id="{00000000-0008-0000-0000-00009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C9613" id="Text Box 9098" o:spid="_x0000_s1026" type="#_x0000_t202" style="position:absolute;margin-left:0;margin-top:0;width:6pt;height:2.25pt;z-index:2472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8688" behindDoc="0" locked="0" layoutInCell="1" allowOverlap="1" wp14:anchorId="20FFB64C" wp14:editId="06422454">
                      <wp:simplePos x="0" y="0"/>
                      <wp:positionH relativeFrom="column">
                        <wp:posOffset>0</wp:posOffset>
                      </wp:positionH>
                      <wp:positionV relativeFrom="paragraph">
                        <wp:posOffset>0</wp:posOffset>
                      </wp:positionV>
                      <wp:extent cx="76200" cy="28575"/>
                      <wp:effectExtent l="19050" t="19050" r="19050" b="28575"/>
                      <wp:wrapNone/>
                      <wp:docPr id="4254" name="Text Box 9097">
                        <a:extLst xmlns:a="http://schemas.openxmlformats.org/drawingml/2006/main">
                          <a:ext uri="{FF2B5EF4-FFF2-40B4-BE49-F238E27FC236}">
                            <a16:creationId xmlns:a16="http://schemas.microsoft.com/office/drawing/2014/main" id="{00000000-0008-0000-0000-00009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03620" id="Text Box 9097" o:spid="_x0000_s1026" type="#_x0000_t202" style="position:absolute;margin-left:0;margin-top:0;width:6pt;height:2.25pt;z-index:2472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19712" behindDoc="0" locked="0" layoutInCell="1" allowOverlap="1" wp14:anchorId="0D013BAF" wp14:editId="32786975">
                      <wp:simplePos x="0" y="0"/>
                      <wp:positionH relativeFrom="column">
                        <wp:posOffset>0</wp:posOffset>
                      </wp:positionH>
                      <wp:positionV relativeFrom="paragraph">
                        <wp:posOffset>0</wp:posOffset>
                      </wp:positionV>
                      <wp:extent cx="76200" cy="28575"/>
                      <wp:effectExtent l="19050" t="19050" r="19050" b="28575"/>
                      <wp:wrapNone/>
                      <wp:docPr id="4255" name="Text Box 9096">
                        <a:extLst xmlns:a="http://schemas.openxmlformats.org/drawingml/2006/main">
                          <a:ext uri="{FF2B5EF4-FFF2-40B4-BE49-F238E27FC236}">
                            <a16:creationId xmlns:a16="http://schemas.microsoft.com/office/drawing/2014/main" id="{00000000-0008-0000-0000-00009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56A64" id="Text Box 9096" o:spid="_x0000_s1026" type="#_x0000_t202" style="position:absolute;margin-left:0;margin-top:0;width:6pt;height:2.25pt;z-index:2472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0736" behindDoc="0" locked="0" layoutInCell="1" allowOverlap="1" wp14:anchorId="035B534A" wp14:editId="50727728">
                      <wp:simplePos x="0" y="0"/>
                      <wp:positionH relativeFrom="column">
                        <wp:posOffset>0</wp:posOffset>
                      </wp:positionH>
                      <wp:positionV relativeFrom="paragraph">
                        <wp:posOffset>0</wp:posOffset>
                      </wp:positionV>
                      <wp:extent cx="76200" cy="28575"/>
                      <wp:effectExtent l="19050" t="19050" r="19050" b="28575"/>
                      <wp:wrapNone/>
                      <wp:docPr id="4256" name="Text Box 9095">
                        <a:extLst xmlns:a="http://schemas.openxmlformats.org/drawingml/2006/main">
                          <a:ext uri="{FF2B5EF4-FFF2-40B4-BE49-F238E27FC236}">
                            <a16:creationId xmlns:a16="http://schemas.microsoft.com/office/drawing/2014/main" id="{00000000-0008-0000-0000-0000A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767CA" id="Text Box 9095" o:spid="_x0000_s1026" type="#_x0000_t202" style="position:absolute;margin-left:0;margin-top:0;width:6pt;height:2.25pt;z-index:2472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1760" behindDoc="0" locked="0" layoutInCell="1" allowOverlap="1" wp14:anchorId="6196DF86" wp14:editId="52522893">
                      <wp:simplePos x="0" y="0"/>
                      <wp:positionH relativeFrom="column">
                        <wp:posOffset>0</wp:posOffset>
                      </wp:positionH>
                      <wp:positionV relativeFrom="paragraph">
                        <wp:posOffset>0</wp:posOffset>
                      </wp:positionV>
                      <wp:extent cx="76200" cy="28575"/>
                      <wp:effectExtent l="19050" t="19050" r="19050" b="28575"/>
                      <wp:wrapNone/>
                      <wp:docPr id="4257" name="Text Box 9094">
                        <a:extLst xmlns:a="http://schemas.openxmlformats.org/drawingml/2006/main">
                          <a:ext uri="{FF2B5EF4-FFF2-40B4-BE49-F238E27FC236}">
                            <a16:creationId xmlns:a16="http://schemas.microsoft.com/office/drawing/2014/main" id="{00000000-0008-0000-0000-0000A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D2187" id="Text Box 9094" o:spid="_x0000_s1026" type="#_x0000_t202" style="position:absolute;margin-left:0;margin-top:0;width:6pt;height:2.25pt;z-index:2472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2784" behindDoc="0" locked="0" layoutInCell="1" allowOverlap="1" wp14:anchorId="740A06DF" wp14:editId="34EB7096">
                      <wp:simplePos x="0" y="0"/>
                      <wp:positionH relativeFrom="column">
                        <wp:posOffset>0</wp:posOffset>
                      </wp:positionH>
                      <wp:positionV relativeFrom="paragraph">
                        <wp:posOffset>0</wp:posOffset>
                      </wp:positionV>
                      <wp:extent cx="76200" cy="28575"/>
                      <wp:effectExtent l="19050" t="19050" r="19050" b="28575"/>
                      <wp:wrapNone/>
                      <wp:docPr id="4258" name="Text Box 9093">
                        <a:extLst xmlns:a="http://schemas.openxmlformats.org/drawingml/2006/main">
                          <a:ext uri="{FF2B5EF4-FFF2-40B4-BE49-F238E27FC236}">
                            <a16:creationId xmlns:a16="http://schemas.microsoft.com/office/drawing/2014/main" id="{00000000-0008-0000-0000-0000A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4EDAC" id="Text Box 9093" o:spid="_x0000_s1026" type="#_x0000_t202" style="position:absolute;margin-left:0;margin-top:0;width:6pt;height:2.25pt;z-index:2472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3808" behindDoc="0" locked="0" layoutInCell="1" allowOverlap="1" wp14:anchorId="3FB68821" wp14:editId="474AF485">
                      <wp:simplePos x="0" y="0"/>
                      <wp:positionH relativeFrom="column">
                        <wp:posOffset>0</wp:posOffset>
                      </wp:positionH>
                      <wp:positionV relativeFrom="paragraph">
                        <wp:posOffset>0</wp:posOffset>
                      </wp:positionV>
                      <wp:extent cx="76200" cy="28575"/>
                      <wp:effectExtent l="19050" t="19050" r="19050" b="28575"/>
                      <wp:wrapNone/>
                      <wp:docPr id="4259" name="Text Box 9092">
                        <a:extLst xmlns:a="http://schemas.openxmlformats.org/drawingml/2006/main">
                          <a:ext uri="{FF2B5EF4-FFF2-40B4-BE49-F238E27FC236}">
                            <a16:creationId xmlns:a16="http://schemas.microsoft.com/office/drawing/2014/main" id="{00000000-0008-0000-0000-0000A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F83B7" id="Text Box 9092" o:spid="_x0000_s1026" type="#_x0000_t202" style="position:absolute;margin-left:0;margin-top:0;width:6pt;height:2.25pt;z-index:2472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4832" behindDoc="0" locked="0" layoutInCell="1" allowOverlap="1" wp14:anchorId="58914236" wp14:editId="21937DD7">
                      <wp:simplePos x="0" y="0"/>
                      <wp:positionH relativeFrom="column">
                        <wp:posOffset>0</wp:posOffset>
                      </wp:positionH>
                      <wp:positionV relativeFrom="paragraph">
                        <wp:posOffset>0</wp:posOffset>
                      </wp:positionV>
                      <wp:extent cx="76200" cy="28575"/>
                      <wp:effectExtent l="19050" t="19050" r="19050" b="28575"/>
                      <wp:wrapNone/>
                      <wp:docPr id="4260" name="Text Box 9091">
                        <a:extLst xmlns:a="http://schemas.openxmlformats.org/drawingml/2006/main">
                          <a:ext uri="{FF2B5EF4-FFF2-40B4-BE49-F238E27FC236}">
                            <a16:creationId xmlns:a16="http://schemas.microsoft.com/office/drawing/2014/main" id="{00000000-0008-0000-0000-0000A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0988A" id="Text Box 9091" o:spid="_x0000_s1026" type="#_x0000_t202" style="position:absolute;margin-left:0;margin-top:0;width:6pt;height:2.25pt;z-index:2472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5856" behindDoc="0" locked="0" layoutInCell="1" allowOverlap="1" wp14:anchorId="57A604DB" wp14:editId="324F6DAF">
                      <wp:simplePos x="0" y="0"/>
                      <wp:positionH relativeFrom="column">
                        <wp:posOffset>0</wp:posOffset>
                      </wp:positionH>
                      <wp:positionV relativeFrom="paragraph">
                        <wp:posOffset>0</wp:posOffset>
                      </wp:positionV>
                      <wp:extent cx="76200" cy="28575"/>
                      <wp:effectExtent l="19050" t="19050" r="19050" b="28575"/>
                      <wp:wrapNone/>
                      <wp:docPr id="4261" name="Text Box 9090">
                        <a:extLst xmlns:a="http://schemas.openxmlformats.org/drawingml/2006/main">
                          <a:ext uri="{FF2B5EF4-FFF2-40B4-BE49-F238E27FC236}">
                            <a16:creationId xmlns:a16="http://schemas.microsoft.com/office/drawing/2014/main" id="{00000000-0008-0000-0000-0000A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DDE38F" id="Text Box 9090" o:spid="_x0000_s1026" type="#_x0000_t202" style="position:absolute;margin-left:0;margin-top:0;width:6pt;height:2.25pt;z-index:2472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6880" behindDoc="0" locked="0" layoutInCell="1" allowOverlap="1" wp14:anchorId="17152D56" wp14:editId="2C2F9E7A">
                      <wp:simplePos x="0" y="0"/>
                      <wp:positionH relativeFrom="column">
                        <wp:posOffset>0</wp:posOffset>
                      </wp:positionH>
                      <wp:positionV relativeFrom="paragraph">
                        <wp:posOffset>0</wp:posOffset>
                      </wp:positionV>
                      <wp:extent cx="76200" cy="28575"/>
                      <wp:effectExtent l="19050" t="19050" r="19050" b="28575"/>
                      <wp:wrapNone/>
                      <wp:docPr id="4262" name="Text Box 9089">
                        <a:extLst xmlns:a="http://schemas.openxmlformats.org/drawingml/2006/main">
                          <a:ext uri="{FF2B5EF4-FFF2-40B4-BE49-F238E27FC236}">
                            <a16:creationId xmlns:a16="http://schemas.microsoft.com/office/drawing/2014/main" id="{00000000-0008-0000-0000-0000A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7148A" id="Text Box 9089" o:spid="_x0000_s1026" type="#_x0000_t202" style="position:absolute;margin-left:0;margin-top:0;width:6pt;height:2.25pt;z-index:2472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7904" behindDoc="0" locked="0" layoutInCell="1" allowOverlap="1" wp14:anchorId="227905AD" wp14:editId="39DF883C">
                      <wp:simplePos x="0" y="0"/>
                      <wp:positionH relativeFrom="column">
                        <wp:posOffset>0</wp:posOffset>
                      </wp:positionH>
                      <wp:positionV relativeFrom="paragraph">
                        <wp:posOffset>0</wp:posOffset>
                      </wp:positionV>
                      <wp:extent cx="76200" cy="28575"/>
                      <wp:effectExtent l="19050" t="19050" r="19050" b="28575"/>
                      <wp:wrapNone/>
                      <wp:docPr id="4263" name="Text Box 9088">
                        <a:extLst xmlns:a="http://schemas.openxmlformats.org/drawingml/2006/main">
                          <a:ext uri="{FF2B5EF4-FFF2-40B4-BE49-F238E27FC236}">
                            <a16:creationId xmlns:a16="http://schemas.microsoft.com/office/drawing/2014/main" id="{00000000-0008-0000-0000-0000A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E0E0C" id="Text Box 9088" o:spid="_x0000_s1026" type="#_x0000_t202" style="position:absolute;margin-left:0;margin-top:0;width:6pt;height:2.25pt;z-index:2472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8928" behindDoc="0" locked="0" layoutInCell="1" allowOverlap="1" wp14:anchorId="17DB71A0" wp14:editId="4F7A3E70">
                      <wp:simplePos x="0" y="0"/>
                      <wp:positionH relativeFrom="column">
                        <wp:posOffset>0</wp:posOffset>
                      </wp:positionH>
                      <wp:positionV relativeFrom="paragraph">
                        <wp:posOffset>0</wp:posOffset>
                      </wp:positionV>
                      <wp:extent cx="76200" cy="28575"/>
                      <wp:effectExtent l="19050" t="19050" r="19050" b="28575"/>
                      <wp:wrapNone/>
                      <wp:docPr id="4264" name="Text Box 9087">
                        <a:extLst xmlns:a="http://schemas.openxmlformats.org/drawingml/2006/main">
                          <a:ext uri="{FF2B5EF4-FFF2-40B4-BE49-F238E27FC236}">
                            <a16:creationId xmlns:a16="http://schemas.microsoft.com/office/drawing/2014/main" id="{00000000-0008-0000-0000-0000A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5147F6" id="Text Box 9087" o:spid="_x0000_s1026" type="#_x0000_t202" style="position:absolute;margin-left:0;margin-top:0;width:6pt;height:2.25pt;z-index:2472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29952" behindDoc="0" locked="0" layoutInCell="1" allowOverlap="1" wp14:anchorId="58A2CE4E" wp14:editId="1FBA23F5">
                      <wp:simplePos x="0" y="0"/>
                      <wp:positionH relativeFrom="column">
                        <wp:posOffset>0</wp:posOffset>
                      </wp:positionH>
                      <wp:positionV relativeFrom="paragraph">
                        <wp:posOffset>0</wp:posOffset>
                      </wp:positionV>
                      <wp:extent cx="76200" cy="28575"/>
                      <wp:effectExtent l="19050" t="19050" r="19050" b="28575"/>
                      <wp:wrapNone/>
                      <wp:docPr id="4265" name="Text Box 9086">
                        <a:extLst xmlns:a="http://schemas.openxmlformats.org/drawingml/2006/main">
                          <a:ext uri="{FF2B5EF4-FFF2-40B4-BE49-F238E27FC236}">
                            <a16:creationId xmlns:a16="http://schemas.microsoft.com/office/drawing/2014/main" id="{00000000-0008-0000-0000-0000A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85D83" id="Text Box 9086" o:spid="_x0000_s1026" type="#_x0000_t202" style="position:absolute;margin-left:0;margin-top:0;width:6pt;height:2.25pt;z-index:2472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0976" behindDoc="0" locked="0" layoutInCell="1" allowOverlap="1" wp14:anchorId="78D1759A" wp14:editId="43023C9B">
                      <wp:simplePos x="0" y="0"/>
                      <wp:positionH relativeFrom="column">
                        <wp:posOffset>0</wp:posOffset>
                      </wp:positionH>
                      <wp:positionV relativeFrom="paragraph">
                        <wp:posOffset>0</wp:posOffset>
                      </wp:positionV>
                      <wp:extent cx="76200" cy="28575"/>
                      <wp:effectExtent l="19050" t="19050" r="19050" b="28575"/>
                      <wp:wrapNone/>
                      <wp:docPr id="4266" name="Text Box 9085">
                        <a:extLst xmlns:a="http://schemas.openxmlformats.org/drawingml/2006/main">
                          <a:ext uri="{FF2B5EF4-FFF2-40B4-BE49-F238E27FC236}">
                            <a16:creationId xmlns:a16="http://schemas.microsoft.com/office/drawing/2014/main" id="{00000000-0008-0000-0000-0000A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AFC16" id="Text Box 9085" o:spid="_x0000_s1026" type="#_x0000_t202" style="position:absolute;margin-left:0;margin-top:0;width:6pt;height:2.25pt;z-index:2472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2000" behindDoc="0" locked="0" layoutInCell="1" allowOverlap="1" wp14:anchorId="16998B09" wp14:editId="47DBCE8A">
                      <wp:simplePos x="0" y="0"/>
                      <wp:positionH relativeFrom="column">
                        <wp:posOffset>0</wp:posOffset>
                      </wp:positionH>
                      <wp:positionV relativeFrom="paragraph">
                        <wp:posOffset>0</wp:posOffset>
                      </wp:positionV>
                      <wp:extent cx="76200" cy="28575"/>
                      <wp:effectExtent l="19050" t="19050" r="19050" b="28575"/>
                      <wp:wrapNone/>
                      <wp:docPr id="4267" name="Text Box 9084">
                        <a:extLst xmlns:a="http://schemas.openxmlformats.org/drawingml/2006/main">
                          <a:ext uri="{FF2B5EF4-FFF2-40B4-BE49-F238E27FC236}">
                            <a16:creationId xmlns:a16="http://schemas.microsoft.com/office/drawing/2014/main" id="{00000000-0008-0000-0000-0000A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DC9C1" id="Text Box 9084" o:spid="_x0000_s1026" type="#_x0000_t202" style="position:absolute;margin-left:0;margin-top:0;width:6pt;height:2.25pt;z-index:2472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3024" behindDoc="0" locked="0" layoutInCell="1" allowOverlap="1" wp14:anchorId="1B7795F0" wp14:editId="568F61DE">
                      <wp:simplePos x="0" y="0"/>
                      <wp:positionH relativeFrom="column">
                        <wp:posOffset>0</wp:posOffset>
                      </wp:positionH>
                      <wp:positionV relativeFrom="paragraph">
                        <wp:posOffset>0</wp:posOffset>
                      </wp:positionV>
                      <wp:extent cx="76200" cy="28575"/>
                      <wp:effectExtent l="19050" t="19050" r="19050" b="28575"/>
                      <wp:wrapNone/>
                      <wp:docPr id="4268" name="Text Box 9083">
                        <a:extLst xmlns:a="http://schemas.openxmlformats.org/drawingml/2006/main">
                          <a:ext uri="{FF2B5EF4-FFF2-40B4-BE49-F238E27FC236}">
                            <a16:creationId xmlns:a16="http://schemas.microsoft.com/office/drawing/2014/main" id="{00000000-0008-0000-0000-0000A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5A4B57" id="Text Box 9083" o:spid="_x0000_s1026" type="#_x0000_t202" style="position:absolute;margin-left:0;margin-top:0;width:6pt;height:2.25pt;z-index:2472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4048" behindDoc="0" locked="0" layoutInCell="1" allowOverlap="1" wp14:anchorId="55BFDE78" wp14:editId="55AA6467">
                      <wp:simplePos x="0" y="0"/>
                      <wp:positionH relativeFrom="column">
                        <wp:posOffset>0</wp:posOffset>
                      </wp:positionH>
                      <wp:positionV relativeFrom="paragraph">
                        <wp:posOffset>0</wp:posOffset>
                      </wp:positionV>
                      <wp:extent cx="76200" cy="28575"/>
                      <wp:effectExtent l="19050" t="19050" r="19050" b="28575"/>
                      <wp:wrapNone/>
                      <wp:docPr id="4269" name="Text Box 9082">
                        <a:extLst xmlns:a="http://schemas.openxmlformats.org/drawingml/2006/main">
                          <a:ext uri="{FF2B5EF4-FFF2-40B4-BE49-F238E27FC236}">
                            <a16:creationId xmlns:a16="http://schemas.microsoft.com/office/drawing/2014/main" id="{00000000-0008-0000-0000-0000A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E7002" id="Text Box 9082" o:spid="_x0000_s1026" type="#_x0000_t202" style="position:absolute;margin-left:0;margin-top:0;width:6pt;height:2.25pt;z-index:2472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5072" behindDoc="0" locked="0" layoutInCell="1" allowOverlap="1" wp14:anchorId="3CC689F8" wp14:editId="04DAACB2">
                      <wp:simplePos x="0" y="0"/>
                      <wp:positionH relativeFrom="column">
                        <wp:posOffset>0</wp:posOffset>
                      </wp:positionH>
                      <wp:positionV relativeFrom="paragraph">
                        <wp:posOffset>0</wp:posOffset>
                      </wp:positionV>
                      <wp:extent cx="76200" cy="28575"/>
                      <wp:effectExtent l="19050" t="19050" r="19050" b="28575"/>
                      <wp:wrapNone/>
                      <wp:docPr id="4270" name="Text Box 9081">
                        <a:extLst xmlns:a="http://schemas.openxmlformats.org/drawingml/2006/main">
                          <a:ext uri="{FF2B5EF4-FFF2-40B4-BE49-F238E27FC236}">
                            <a16:creationId xmlns:a16="http://schemas.microsoft.com/office/drawing/2014/main" id="{00000000-0008-0000-0000-0000A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E3033" id="Text Box 9081" o:spid="_x0000_s1026" type="#_x0000_t202" style="position:absolute;margin-left:0;margin-top:0;width:6pt;height:2.25pt;z-index:2472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6096" behindDoc="0" locked="0" layoutInCell="1" allowOverlap="1" wp14:anchorId="27A7C9E9" wp14:editId="541FE402">
                      <wp:simplePos x="0" y="0"/>
                      <wp:positionH relativeFrom="column">
                        <wp:posOffset>0</wp:posOffset>
                      </wp:positionH>
                      <wp:positionV relativeFrom="paragraph">
                        <wp:posOffset>0</wp:posOffset>
                      </wp:positionV>
                      <wp:extent cx="76200" cy="28575"/>
                      <wp:effectExtent l="19050" t="19050" r="19050" b="28575"/>
                      <wp:wrapNone/>
                      <wp:docPr id="4271" name="Text Box 9080">
                        <a:extLst xmlns:a="http://schemas.openxmlformats.org/drawingml/2006/main">
                          <a:ext uri="{FF2B5EF4-FFF2-40B4-BE49-F238E27FC236}">
                            <a16:creationId xmlns:a16="http://schemas.microsoft.com/office/drawing/2014/main" id="{00000000-0008-0000-0000-0000A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53D76" id="Text Box 9080" o:spid="_x0000_s1026" type="#_x0000_t202" style="position:absolute;margin-left:0;margin-top:0;width:6pt;height:2.25pt;z-index:2472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7120" behindDoc="0" locked="0" layoutInCell="1" allowOverlap="1" wp14:anchorId="6AF9A8D0" wp14:editId="667AF52B">
                      <wp:simplePos x="0" y="0"/>
                      <wp:positionH relativeFrom="column">
                        <wp:posOffset>0</wp:posOffset>
                      </wp:positionH>
                      <wp:positionV relativeFrom="paragraph">
                        <wp:posOffset>0</wp:posOffset>
                      </wp:positionV>
                      <wp:extent cx="76200" cy="28575"/>
                      <wp:effectExtent l="19050" t="19050" r="19050" b="28575"/>
                      <wp:wrapNone/>
                      <wp:docPr id="4272" name="Text Box 9079">
                        <a:extLst xmlns:a="http://schemas.openxmlformats.org/drawingml/2006/main">
                          <a:ext uri="{FF2B5EF4-FFF2-40B4-BE49-F238E27FC236}">
                            <a16:creationId xmlns:a16="http://schemas.microsoft.com/office/drawing/2014/main" id="{00000000-0008-0000-0000-0000B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FEEE7" id="Text Box 9079" o:spid="_x0000_s1026" type="#_x0000_t202" style="position:absolute;margin-left:0;margin-top:0;width:6pt;height:2.25pt;z-index:2472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8144" behindDoc="0" locked="0" layoutInCell="1" allowOverlap="1" wp14:anchorId="06CE241C" wp14:editId="161C67A9">
                      <wp:simplePos x="0" y="0"/>
                      <wp:positionH relativeFrom="column">
                        <wp:posOffset>0</wp:posOffset>
                      </wp:positionH>
                      <wp:positionV relativeFrom="paragraph">
                        <wp:posOffset>0</wp:posOffset>
                      </wp:positionV>
                      <wp:extent cx="76200" cy="28575"/>
                      <wp:effectExtent l="19050" t="19050" r="19050" b="28575"/>
                      <wp:wrapNone/>
                      <wp:docPr id="4273" name="Text Box 9078">
                        <a:extLst xmlns:a="http://schemas.openxmlformats.org/drawingml/2006/main">
                          <a:ext uri="{FF2B5EF4-FFF2-40B4-BE49-F238E27FC236}">
                            <a16:creationId xmlns:a16="http://schemas.microsoft.com/office/drawing/2014/main" id="{00000000-0008-0000-0000-0000B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B6365" id="Text Box 9078" o:spid="_x0000_s1026" type="#_x0000_t202" style="position:absolute;margin-left:0;margin-top:0;width:6pt;height:2.25pt;z-index:2472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39168" behindDoc="0" locked="0" layoutInCell="1" allowOverlap="1" wp14:anchorId="2D4BF30E" wp14:editId="5AC18D98">
                      <wp:simplePos x="0" y="0"/>
                      <wp:positionH relativeFrom="column">
                        <wp:posOffset>0</wp:posOffset>
                      </wp:positionH>
                      <wp:positionV relativeFrom="paragraph">
                        <wp:posOffset>0</wp:posOffset>
                      </wp:positionV>
                      <wp:extent cx="76200" cy="28575"/>
                      <wp:effectExtent l="19050" t="19050" r="19050" b="28575"/>
                      <wp:wrapNone/>
                      <wp:docPr id="4274" name="Text Box 9077">
                        <a:extLst xmlns:a="http://schemas.openxmlformats.org/drawingml/2006/main">
                          <a:ext uri="{FF2B5EF4-FFF2-40B4-BE49-F238E27FC236}">
                            <a16:creationId xmlns:a16="http://schemas.microsoft.com/office/drawing/2014/main" id="{00000000-0008-0000-0000-0000B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BB30B" id="Text Box 9077" o:spid="_x0000_s1026" type="#_x0000_t202" style="position:absolute;margin-left:0;margin-top:0;width:6pt;height:2.25pt;z-index:2472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0192" behindDoc="0" locked="0" layoutInCell="1" allowOverlap="1" wp14:anchorId="55B8325B" wp14:editId="4E61D9D5">
                      <wp:simplePos x="0" y="0"/>
                      <wp:positionH relativeFrom="column">
                        <wp:posOffset>0</wp:posOffset>
                      </wp:positionH>
                      <wp:positionV relativeFrom="paragraph">
                        <wp:posOffset>0</wp:posOffset>
                      </wp:positionV>
                      <wp:extent cx="76200" cy="28575"/>
                      <wp:effectExtent l="19050" t="19050" r="19050" b="28575"/>
                      <wp:wrapNone/>
                      <wp:docPr id="4275" name="Text Box 9076">
                        <a:extLst xmlns:a="http://schemas.openxmlformats.org/drawingml/2006/main">
                          <a:ext uri="{FF2B5EF4-FFF2-40B4-BE49-F238E27FC236}">
                            <a16:creationId xmlns:a16="http://schemas.microsoft.com/office/drawing/2014/main" id="{00000000-0008-0000-0000-0000B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D976D" id="Text Box 9076" o:spid="_x0000_s1026" type="#_x0000_t202" style="position:absolute;margin-left:0;margin-top:0;width:6pt;height:2.25pt;z-index:2472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1216" behindDoc="0" locked="0" layoutInCell="1" allowOverlap="1" wp14:anchorId="1670B7D6" wp14:editId="1AEEA383">
                      <wp:simplePos x="0" y="0"/>
                      <wp:positionH relativeFrom="column">
                        <wp:posOffset>0</wp:posOffset>
                      </wp:positionH>
                      <wp:positionV relativeFrom="paragraph">
                        <wp:posOffset>0</wp:posOffset>
                      </wp:positionV>
                      <wp:extent cx="76200" cy="28575"/>
                      <wp:effectExtent l="19050" t="19050" r="19050" b="28575"/>
                      <wp:wrapNone/>
                      <wp:docPr id="4276" name="Text Box 9075">
                        <a:extLst xmlns:a="http://schemas.openxmlformats.org/drawingml/2006/main">
                          <a:ext uri="{FF2B5EF4-FFF2-40B4-BE49-F238E27FC236}">
                            <a16:creationId xmlns:a16="http://schemas.microsoft.com/office/drawing/2014/main" id="{00000000-0008-0000-0000-0000B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037D2" id="Text Box 9075" o:spid="_x0000_s1026" type="#_x0000_t202" style="position:absolute;margin-left:0;margin-top:0;width:6pt;height:2.25pt;z-index:2472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2240" behindDoc="0" locked="0" layoutInCell="1" allowOverlap="1" wp14:anchorId="7D4939FF" wp14:editId="500397FB">
                      <wp:simplePos x="0" y="0"/>
                      <wp:positionH relativeFrom="column">
                        <wp:posOffset>0</wp:posOffset>
                      </wp:positionH>
                      <wp:positionV relativeFrom="paragraph">
                        <wp:posOffset>0</wp:posOffset>
                      </wp:positionV>
                      <wp:extent cx="76200" cy="28575"/>
                      <wp:effectExtent l="19050" t="19050" r="19050" b="28575"/>
                      <wp:wrapNone/>
                      <wp:docPr id="4277" name="Text Box 9074">
                        <a:extLst xmlns:a="http://schemas.openxmlformats.org/drawingml/2006/main">
                          <a:ext uri="{FF2B5EF4-FFF2-40B4-BE49-F238E27FC236}">
                            <a16:creationId xmlns:a16="http://schemas.microsoft.com/office/drawing/2014/main" id="{00000000-0008-0000-0000-0000B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AF971" id="Text Box 9074" o:spid="_x0000_s1026" type="#_x0000_t202" style="position:absolute;margin-left:0;margin-top:0;width:6pt;height:2.25pt;z-index:2472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3264" behindDoc="0" locked="0" layoutInCell="1" allowOverlap="1" wp14:anchorId="7D42E0BF" wp14:editId="34EA4549">
                      <wp:simplePos x="0" y="0"/>
                      <wp:positionH relativeFrom="column">
                        <wp:posOffset>0</wp:posOffset>
                      </wp:positionH>
                      <wp:positionV relativeFrom="paragraph">
                        <wp:posOffset>0</wp:posOffset>
                      </wp:positionV>
                      <wp:extent cx="76200" cy="28575"/>
                      <wp:effectExtent l="19050" t="19050" r="19050" b="28575"/>
                      <wp:wrapNone/>
                      <wp:docPr id="4278" name="Text Box 9073">
                        <a:extLst xmlns:a="http://schemas.openxmlformats.org/drawingml/2006/main">
                          <a:ext uri="{FF2B5EF4-FFF2-40B4-BE49-F238E27FC236}">
                            <a16:creationId xmlns:a16="http://schemas.microsoft.com/office/drawing/2014/main" id="{00000000-0008-0000-0000-0000B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AFFAF" id="Text Box 9073" o:spid="_x0000_s1026" type="#_x0000_t202" style="position:absolute;margin-left:0;margin-top:0;width:6pt;height:2.25pt;z-index:2472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4288" behindDoc="0" locked="0" layoutInCell="1" allowOverlap="1" wp14:anchorId="09B4FBFF" wp14:editId="1A70D7D7">
                      <wp:simplePos x="0" y="0"/>
                      <wp:positionH relativeFrom="column">
                        <wp:posOffset>0</wp:posOffset>
                      </wp:positionH>
                      <wp:positionV relativeFrom="paragraph">
                        <wp:posOffset>0</wp:posOffset>
                      </wp:positionV>
                      <wp:extent cx="76200" cy="28575"/>
                      <wp:effectExtent l="19050" t="19050" r="19050" b="28575"/>
                      <wp:wrapNone/>
                      <wp:docPr id="4279" name="Text Box 9072">
                        <a:extLst xmlns:a="http://schemas.openxmlformats.org/drawingml/2006/main">
                          <a:ext uri="{FF2B5EF4-FFF2-40B4-BE49-F238E27FC236}">
                            <a16:creationId xmlns:a16="http://schemas.microsoft.com/office/drawing/2014/main" id="{00000000-0008-0000-0000-0000B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F653C" id="Text Box 9072" o:spid="_x0000_s1026" type="#_x0000_t202" style="position:absolute;margin-left:0;margin-top:0;width:6pt;height:2.25pt;z-index:2472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5312" behindDoc="0" locked="0" layoutInCell="1" allowOverlap="1" wp14:anchorId="7F341BCE" wp14:editId="7615102B">
                      <wp:simplePos x="0" y="0"/>
                      <wp:positionH relativeFrom="column">
                        <wp:posOffset>0</wp:posOffset>
                      </wp:positionH>
                      <wp:positionV relativeFrom="paragraph">
                        <wp:posOffset>0</wp:posOffset>
                      </wp:positionV>
                      <wp:extent cx="76200" cy="28575"/>
                      <wp:effectExtent l="19050" t="19050" r="19050" b="28575"/>
                      <wp:wrapNone/>
                      <wp:docPr id="4280" name="Text Box 9071">
                        <a:extLst xmlns:a="http://schemas.openxmlformats.org/drawingml/2006/main">
                          <a:ext uri="{FF2B5EF4-FFF2-40B4-BE49-F238E27FC236}">
                            <a16:creationId xmlns:a16="http://schemas.microsoft.com/office/drawing/2014/main" id="{00000000-0008-0000-0000-0000B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6D79F" id="Text Box 9071" o:spid="_x0000_s1026" type="#_x0000_t202" style="position:absolute;margin-left:0;margin-top:0;width:6pt;height:2.25pt;z-index:2472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6336" behindDoc="0" locked="0" layoutInCell="1" allowOverlap="1" wp14:anchorId="0D1BBA8E" wp14:editId="211A4340">
                      <wp:simplePos x="0" y="0"/>
                      <wp:positionH relativeFrom="column">
                        <wp:posOffset>0</wp:posOffset>
                      </wp:positionH>
                      <wp:positionV relativeFrom="paragraph">
                        <wp:posOffset>0</wp:posOffset>
                      </wp:positionV>
                      <wp:extent cx="76200" cy="28575"/>
                      <wp:effectExtent l="19050" t="19050" r="19050" b="28575"/>
                      <wp:wrapNone/>
                      <wp:docPr id="4281" name="Text Box 9070">
                        <a:extLst xmlns:a="http://schemas.openxmlformats.org/drawingml/2006/main">
                          <a:ext uri="{FF2B5EF4-FFF2-40B4-BE49-F238E27FC236}">
                            <a16:creationId xmlns:a16="http://schemas.microsoft.com/office/drawing/2014/main" id="{00000000-0008-0000-0000-0000B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F02DF" id="Text Box 9070" o:spid="_x0000_s1026" type="#_x0000_t202" style="position:absolute;margin-left:0;margin-top:0;width:6pt;height:2.25pt;z-index:2472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7360" behindDoc="0" locked="0" layoutInCell="1" allowOverlap="1" wp14:anchorId="7BD091DB" wp14:editId="0792AB05">
                      <wp:simplePos x="0" y="0"/>
                      <wp:positionH relativeFrom="column">
                        <wp:posOffset>0</wp:posOffset>
                      </wp:positionH>
                      <wp:positionV relativeFrom="paragraph">
                        <wp:posOffset>0</wp:posOffset>
                      </wp:positionV>
                      <wp:extent cx="76200" cy="28575"/>
                      <wp:effectExtent l="19050" t="19050" r="19050" b="28575"/>
                      <wp:wrapNone/>
                      <wp:docPr id="4282" name="Text Box 9069">
                        <a:extLst xmlns:a="http://schemas.openxmlformats.org/drawingml/2006/main">
                          <a:ext uri="{FF2B5EF4-FFF2-40B4-BE49-F238E27FC236}">
                            <a16:creationId xmlns:a16="http://schemas.microsoft.com/office/drawing/2014/main" id="{00000000-0008-0000-0000-0000B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775DA" id="Text Box 9069" o:spid="_x0000_s1026" type="#_x0000_t202" style="position:absolute;margin-left:0;margin-top:0;width:6pt;height:2.25pt;z-index:2472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8384" behindDoc="0" locked="0" layoutInCell="1" allowOverlap="1" wp14:anchorId="0B786836" wp14:editId="20B79E35">
                      <wp:simplePos x="0" y="0"/>
                      <wp:positionH relativeFrom="column">
                        <wp:posOffset>0</wp:posOffset>
                      </wp:positionH>
                      <wp:positionV relativeFrom="paragraph">
                        <wp:posOffset>0</wp:posOffset>
                      </wp:positionV>
                      <wp:extent cx="76200" cy="28575"/>
                      <wp:effectExtent l="19050" t="19050" r="19050" b="28575"/>
                      <wp:wrapNone/>
                      <wp:docPr id="4283" name="Text Box 9068">
                        <a:extLst xmlns:a="http://schemas.openxmlformats.org/drawingml/2006/main">
                          <a:ext uri="{FF2B5EF4-FFF2-40B4-BE49-F238E27FC236}">
                            <a16:creationId xmlns:a16="http://schemas.microsoft.com/office/drawing/2014/main" id="{00000000-0008-0000-0000-0000B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E1208" id="Text Box 9068" o:spid="_x0000_s1026" type="#_x0000_t202" style="position:absolute;margin-left:0;margin-top:0;width:6pt;height:2.25pt;z-index:2472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49408" behindDoc="0" locked="0" layoutInCell="1" allowOverlap="1" wp14:anchorId="25429797" wp14:editId="3F3D245B">
                      <wp:simplePos x="0" y="0"/>
                      <wp:positionH relativeFrom="column">
                        <wp:posOffset>0</wp:posOffset>
                      </wp:positionH>
                      <wp:positionV relativeFrom="paragraph">
                        <wp:posOffset>0</wp:posOffset>
                      </wp:positionV>
                      <wp:extent cx="76200" cy="28575"/>
                      <wp:effectExtent l="19050" t="19050" r="19050" b="28575"/>
                      <wp:wrapNone/>
                      <wp:docPr id="4284" name="Text Box 9067">
                        <a:extLst xmlns:a="http://schemas.openxmlformats.org/drawingml/2006/main">
                          <a:ext uri="{FF2B5EF4-FFF2-40B4-BE49-F238E27FC236}">
                            <a16:creationId xmlns:a16="http://schemas.microsoft.com/office/drawing/2014/main" id="{00000000-0008-0000-0000-0000B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C475E" id="Text Box 9067" o:spid="_x0000_s1026" type="#_x0000_t202" style="position:absolute;margin-left:0;margin-top:0;width:6pt;height:2.25pt;z-index:2472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0432" behindDoc="0" locked="0" layoutInCell="1" allowOverlap="1" wp14:anchorId="06BE49A3" wp14:editId="27A88D61">
                      <wp:simplePos x="0" y="0"/>
                      <wp:positionH relativeFrom="column">
                        <wp:posOffset>0</wp:posOffset>
                      </wp:positionH>
                      <wp:positionV relativeFrom="paragraph">
                        <wp:posOffset>0</wp:posOffset>
                      </wp:positionV>
                      <wp:extent cx="76200" cy="28575"/>
                      <wp:effectExtent l="19050" t="19050" r="19050" b="28575"/>
                      <wp:wrapNone/>
                      <wp:docPr id="4285" name="Text Box 9066">
                        <a:extLst xmlns:a="http://schemas.openxmlformats.org/drawingml/2006/main">
                          <a:ext uri="{FF2B5EF4-FFF2-40B4-BE49-F238E27FC236}">
                            <a16:creationId xmlns:a16="http://schemas.microsoft.com/office/drawing/2014/main" id="{00000000-0008-0000-0000-0000B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D6547" id="Text Box 9066" o:spid="_x0000_s1026" type="#_x0000_t202" style="position:absolute;margin-left:0;margin-top:0;width:6pt;height:2.25pt;z-index:2472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1456" behindDoc="0" locked="0" layoutInCell="1" allowOverlap="1" wp14:anchorId="4D1B9428" wp14:editId="08447F4F">
                      <wp:simplePos x="0" y="0"/>
                      <wp:positionH relativeFrom="column">
                        <wp:posOffset>0</wp:posOffset>
                      </wp:positionH>
                      <wp:positionV relativeFrom="paragraph">
                        <wp:posOffset>0</wp:posOffset>
                      </wp:positionV>
                      <wp:extent cx="76200" cy="28575"/>
                      <wp:effectExtent l="19050" t="19050" r="19050" b="28575"/>
                      <wp:wrapNone/>
                      <wp:docPr id="4286" name="Text Box 9065">
                        <a:extLst xmlns:a="http://schemas.openxmlformats.org/drawingml/2006/main">
                          <a:ext uri="{FF2B5EF4-FFF2-40B4-BE49-F238E27FC236}">
                            <a16:creationId xmlns:a16="http://schemas.microsoft.com/office/drawing/2014/main" id="{00000000-0008-0000-0000-0000B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1B9F2" id="Text Box 9065" o:spid="_x0000_s1026" type="#_x0000_t202" style="position:absolute;margin-left:0;margin-top:0;width:6pt;height:2.25pt;z-index:2472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2480" behindDoc="0" locked="0" layoutInCell="1" allowOverlap="1" wp14:anchorId="360FA73C" wp14:editId="46D4AE99">
                      <wp:simplePos x="0" y="0"/>
                      <wp:positionH relativeFrom="column">
                        <wp:posOffset>0</wp:posOffset>
                      </wp:positionH>
                      <wp:positionV relativeFrom="paragraph">
                        <wp:posOffset>0</wp:posOffset>
                      </wp:positionV>
                      <wp:extent cx="76200" cy="28575"/>
                      <wp:effectExtent l="19050" t="19050" r="19050" b="28575"/>
                      <wp:wrapNone/>
                      <wp:docPr id="4287" name="Text Box 9064">
                        <a:extLst xmlns:a="http://schemas.openxmlformats.org/drawingml/2006/main">
                          <a:ext uri="{FF2B5EF4-FFF2-40B4-BE49-F238E27FC236}">
                            <a16:creationId xmlns:a16="http://schemas.microsoft.com/office/drawing/2014/main" id="{00000000-0008-0000-0000-0000B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79670" id="Text Box 9064" o:spid="_x0000_s1026" type="#_x0000_t202" style="position:absolute;margin-left:0;margin-top:0;width:6pt;height:2.25pt;z-index:2472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3504" behindDoc="0" locked="0" layoutInCell="1" allowOverlap="1" wp14:anchorId="118F876F" wp14:editId="683B068F">
                      <wp:simplePos x="0" y="0"/>
                      <wp:positionH relativeFrom="column">
                        <wp:posOffset>0</wp:posOffset>
                      </wp:positionH>
                      <wp:positionV relativeFrom="paragraph">
                        <wp:posOffset>0</wp:posOffset>
                      </wp:positionV>
                      <wp:extent cx="76200" cy="28575"/>
                      <wp:effectExtent l="19050" t="19050" r="19050" b="28575"/>
                      <wp:wrapNone/>
                      <wp:docPr id="4288" name="Text Box 9063">
                        <a:extLst xmlns:a="http://schemas.openxmlformats.org/drawingml/2006/main">
                          <a:ext uri="{FF2B5EF4-FFF2-40B4-BE49-F238E27FC236}">
                            <a16:creationId xmlns:a16="http://schemas.microsoft.com/office/drawing/2014/main" id="{00000000-0008-0000-0000-0000C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20CCC" id="Text Box 9063" o:spid="_x0000_s1026" type="#_x0000_t202" style="position:absolute;margin-left:0;margin-top:0;width:6pt;height:2.25pt;z-index:2472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4528" behindDoc="0" locked="0" layoutInCell="1" allowOverlap="1" wp14:anchorId="4A4B709C" wp14:editId="3B779A21">
                      <wp:simplePos x="0" y="0"/>
                      <wp:positionH relativeFrom="column">
                        <wp:posOffset>0</wp:posOffset>
                      </wp:positionH>
                      <wp:positionV relativeFrom="paragraph">
                        <wp:posOffset>0</wp:posOffset>
                      </wp:positionV>
                      <wp:extent cx="76200" cy="28575"/>
                      <wp:effectExtent l="19050" t="19050" r="19050" b="28575"/>
                      <wp:wrapNone/>
                      <wp:docPr id="4289" name="Text Box 9062">
                        <a:extLst xmlns:a="http://schemas.openxmlformats.org/drawingml/2006/main">
                          <a:ext uri="{FF2B5EF4-FFF2-40B4-BE49-F238E27FC236}">
                            <a16:creationId xmlns:a16="http://schemas.microsoft.com/office/drawing/2014/main" id="{00000000-0008-0000-0000-0000C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6D3F4" id="Text Box 9062" o:spid="_x0000_s1026" type="#_x0000_t202" style="position:absolute;margin-left:0;margin-top:0;width:6pt;height:2.25pt;z-index:2472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5552" behindDoc="0" locked="0" layoutInCell="1" allowOverlap="1" wp14:anchorId="4B2BEEDB" wp14:editId="7660B954">
                      <wp:simplePos x="0" y="0"/>
                      <wp:positionH relativeFrom="column">
                        <wp:posOffset>0</wp:posOffset>
                      </wp:positionH>
                      <wp:positionV relativeFrom="paragraph">
                        <wp:posOffset>0</wp:posOffset>
                      </wp:positionV>
                      <wp:extent cx="76200" cy="28575"/>
                      <wp:effectExtent l="19050" t="19050" r="19050" b="28575"/>
                      <wp:wrapNone/>
                      <wp:docPr id="4290" name="Text Box 9061">
                        <a:extLst xmlns:a="http://schemas.openxmlformats.org/drawingml/2006/main">
                          <a:ext uri="{FF2B5EF4-FFF2-40B4-BE49-F238E27FC236}">
                            <a16:creationId xmlns:a16="http://schemas.microsoft.com/office/drawing/2014/main" id="{00000000-0008-0000-0000-0000C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A61F8" id="Text Box 9061" o:spid="_x0000_s1026" type="#_x0000_t202" style="position:absolute;margin-left:0;margin-top:0;width:6pt;height:2.25pt;z-index:2472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6576" behindDoc="0" locked="0" layoutInCell="1" allowOverlap="1" wp14:anchorId="6F772DC2" wp14:editId="77B2C772">
                      <wp:simplePos x="0" y="0"/>
                      <wp:positionH relativeFrom="column">
                        <wp:posOffset>0</wp:posOffset>
                      </wp:positionH>
                      <wp:positionV relativeFrom="paragraph">
                        <wp:posOffset>0</wp:posOffset>
                      </wp:positionV>
                      <wp:extent cx="76200" cy="28575"/>
                      <wp:effectExtent l="19050" t="19050" r="19050" b="28575"/>
                      <wp:wrapNone/>
                      <wp:docPr id="4291" name="Text Box 9060">
                        <a:extLst xmlns:a="http://schemas.openxmlformats.org/drawingml/2006/main">
                          <a:ext uri="{FF2B5EF4-FFF2-40B4-BE49-F238E27FC236}">
                            <a16:creationId xmlns:a16="http://schemas.microsoft.com/office/drawing/2014/main" id="{00000000-0008-0000-0000-0000C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7B976" id="Text Box 9060" o:spid="_x0000_s1026" type="#_x0000_t202" style="position:absolute;margin-left:0;margin-top:0;width:6pt;height:2.25pt;z-index:2472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7600" behindDoc="0" locked="0" layoutInCell="1" allowOverlap="1" wp14:anchorId="4A236263" wp14:editId="209A4B0A">
                      <wp:simplePos x="0" y="0"/>
                      <wp:positionH relativeFrom="column">
                        <wp:posOffset>0</wp:posOffset>
                      </wp:positionH>
                      <wp:positionV relativeFrom="paragraph">
                        <wp:posOffset>0</wp:posOffset>
                      </wp:positionV>
                      <wp:extent cx="76200" cy="28575"/>
                      <wp:effectExtent l="19050" t="19050" r="19050" b="28575"/>
                      <wp:wrapNone/>
                      <wp:docPr id="4292" name="Text Box 9059">
                        <a:extLst xmlns:a="http://schemas.openxmlformats.org/drawingml/2006/main">
                          <a:ext uri="{FF2B5EF4-FFF2-40B4-BE49-F238E27FC236}">
                            <a16:creationId xmlns:a16="http://schemas.microsoft.com/office/drawing/2014/main" id="{00000000-0008-0000-0000-0000C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1CC99" id="Text Box 9059" o:spid="_x0000_s1026" type="#_x0000_t202" style="position:absolute;margin-left:0;margin-top:0;width:6pt;height:2.25pt;z-index:2472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8624" behindDoc="0" locked="0" layoutInCell="1" allowOverlap="1" wp14:anchorId="4A8253FE" wp14:editId="5A3D8464">
                      <wp:simplePos x="0" y="0"/>
                      <wp:positionH relativeFrom="column">
                        <wp:posOffset>0</wp:posOffset>
                      </wp:positionH>
                      <wp:positionV relativeFrom="paragraph">
                        <wp:posOffset>0</wp:posOffset>
                      </wp:positionV>
                      <wp:extent cx="76200" cy="28575"/>
                      <wp:effectExtent l="19050" t="19050" r="19050" b="28575"/>
                      <wp:wrapNone/>
                      <wp:docPr id="4293" name="Text Box 9058">
                        <a:extLst xmlns:a="http://schemas.openxmlformats.org/drawingml/2006/main">
                          <a:ext uri="{FF2B5EF4-FFF2-40B4-BE49-F238E27FC236}">
                            <a16:creationId xmlns:a16="http://schemas.microsoft.com/office/drawing/2014/main" id="{00000000-0008-0000-0000-0000C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360F19" id="Text Box 9058" o:spid="_x0000_s1026" type="#_x0000_t202" style="position:absolute;margin-left:0;margin-top:0;width:6pt;height:2.25pt;z-index:2472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59648" behindDoc="0" locked="0" layoutInCell="1" allowOverlap="1" wp14:anchorId="04DD23EC" wp14:editId="050CCE4B">
                      <wp:simplePos x="0" y="0"/>
                      <wp:positionH relativeFrom="column">
                        <wp:posOffset>0</wp:posOffset>
                      </wp:positionH>
                      <wp:positionV relativeFrom="paragraph">
                        <wp:posOffset>0</wp:posOffset>
                      </wp:positionV>
                      <wp:extent cx="76200" cy="28575"/>
                      <wp:effectExtent l="19050" t="19050" r="19050" b="28575"/>
                      <wp:wrapNone/>
                      <wp:docPr id="4294" name="Text Box 9057">
                        <a:extLst xmlns:a="http://schemas.openxmlformats.org/drawingml/2006/main">
                          <a:ext uri="{FF2B5EF4-FFF2-40B4-BE49-F238E27FC236}">
                            <a16:creationId xmlns:a16="http://schemas.microsoft.com/office/drawing/2014/main" id="{00000000-0008-0000-0000-0000C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319F0E" id="Text Box 9057" o:spid="_x0000_s1026" type="#_x0000_t202" style="position:absolute;margin-left:0;margin-top:0;width:6pt;height:2.25pt;z-index:2472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0672" behindDoc="0" locked="0" layoutInCell="1" allowOverlap="1" wp14:anchorId="32B7D6BF" wp14:editId="5752BE2E">
                      <wp:simplePos x="0" y="0"/>
                      <wp:positionH relativeFrom="column">
                        <wp:posOffset>0</wp:posOffset>
                      </wp:positionH>
                      <wp:positionV relativeFrom="paragraph">
                        <wp:posOffset>0</wp:posOffset>
                      </wp:positionV>
                      <wp:extent cx="76200" cy="28575"/>
                      <wp:effectExtent l="19050" t="19050" r="19050" b="28575"/>
                      <wp:wrapNone/>
                      <wp:docPr id="4295" name="Text Box 9056">
                        <a:extLst xmlns:a="http://schemas.openxmlformats.org/drawingml/2006/main">
                          <a:ext uri="{FF2B5EF4-FFF2-40B4-BE49-F238E27FC236}">
                            <a16:creationId xmlns:a16="http://schemas.microsoft.com/office/drawing/2014/main" id="{00000000-0008-0000-0000-0000C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A5A71" id="Text Box 9056" o:spid="_x0000_s1026" type="#_x0000_t202" style="position:absolute;margin-left:0;margin-top:0;width:6pt;height:2.25pt;z-index:2472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1696" behindDoc="0" locked="0" layoutInCell="1" allowOverlap="1" wp14:anchorId="51B63833" wp14:editId="1C56C7A0">
                      <wp:simplePos x="0" y="0"/>
                      <wp:positionH relativeFrom="column">
                        <wp:posOffset>0</wp:posOffset>
                      </wp:positionH>
                      <wp:positionV relativeFrom="paragraph">
                        <wp:posOffset>0</wp:posOffset>
                      </wp:positionV>
                      <wp:extent cx="76200" cy="28575"/>
                      <wp:effectExtent l="19050" t="19050" r="19050" b="28575"/>
                      <wp:wrapNone/>
                      <wp:docPr id="4296" name="Text Box 9055">
                        <a:extLst xmlns:a="http://schemas.openxmlformats.org/drawingml/2006/main">
                          <a:ext uri="{FF2B5EF4-FFF2-40B4-BE49-F238E27FC236}">
                            <a16:creationId xmlns:a16="http://schemas.microsoft.com/office/drawing/2014/main" id="{00000000-0008-0000-0000-0000C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D3C45" id="Text Box 9055" o:spid="_x0000_s1026" type="#_x0000_t202" style="position:absolute;margin-left:0;margin-top:0;width:6pt;height:2.25pt;z-index:2472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2720" behindDoc="0" locked="0" layoutInCell="1" allowOverlap="1" wp14:anchorId="5696DC0F" wp14:editId="48350198">
                      <wp:simplePos x="0" y="0"/>
                      <wp:positionH relativeFrom="column">
                        <wp:posOffset>0</wp:posOffset>
                      </wp:positionH>
                      <wp:positionV relativeFrom="paragraph">
                        <wp:posOffset>0</wp:posOffset>
                      </wp:positionV>
                      <wp:extent cx="76200" cy="28575"/>
                      <wp:effectExtent l="19050" t="19050" r="19050" b="28575"/>
                      <wp:wrapNone/>
                      <wp:docPr id="4297" name="Text Box 9054">
                        <a:extLst xmlns:a="http://schemas.openxmlformats.org/drawingml/2006/main">
                          <a:ext uri="{FF2B5EF4-FFF2-40B4-BE49-F238E27FC236}">
                            <a16:creationId xmlns:a16="http://schemas.microsoft.com/office/drawing/2014/main" id="{00000000-0008-0000-0000-0000C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0CD9A" id="Text Box 9054" o:spid="_x0000_s1026" type="#_x0000_t202" style="position:absolute;margin-left:0;margin-top:0;width:6pt;height:2.25pt;z-index:2472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3744" behindDoc="0" locked="0" layoutInCell="1" allowOverlap="1" wp14:anchorId="74851BFD" wp14:editId="348AEE19">
                      <wp:simplePos x="0" y="0"/>
                      <wp:positionH relativeFrom="column">
                        <wp:posOffset>0</wp:posOffset>
                      </wp:positionH>
                      <wp:positionV relativeFrom="paragraph">
                        <wp:posOffset>0</wp:posOffset>
                      </wp:positionV>
                      <wp:extent cx="76200" cy="28575"/>
                      <wp:effectExtent l="19050" t="19050" r="19050" b="28575"/>
                      <wp:wrapNone/>
                      <wp:docPr id="4298" name="Text Box 9053">
                        <a:extLst xmlns:a="http://schemas.openxmlformats.org/drawingml/2006/main">
                          <a:ext uri="{FF2B5EF4-FFF2-40B4-BE49-F238E27FC236}">
                            <a16:creationId xmlns:a16="http://schemas.microsoft.com/office/drawing/2014/main" id="{00000000-0008-0000-0000-0000C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8C141" id="Text Box 9053" o:spid="_x0000_s1026" type="#_x0000_t202" style="position:absolute;margin-left:0;margin-top:0;width:6pt;height:2.25pt;z-index:2472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4768" behindDoc="0" locked="0" layoutInCell="1" allowOverlap="1" wp14:anchorId="318FB25F" wp14:editId="50DD12AB">
                      <wp:simplePos x="0" y="0"/>
                      <wp:positionH relativeFrom="column">
                        <wp:posOffset>0</wp:posOffset>
                      </wp:positionH>
                      <wp:positionV relativeFrom="paragraph">
                        <wp:posOffset>0</wp:posOffset>
                      </wp:positionV>
                      <wp:extent cx="76200" cy="28575"/>
                      <wp:effectExtent l="19050" t="19050" r="19050" b="28575"/>
                      <wp:wrapNone/>
                      <wp:docPr id="4299" name="Text Box 9052">
                        <a:extLst xmlns:a="http://schemas.openxmlformats.org/drawingml/2006/main">
                          <a:ext uri="{FF2B5EF4-FFF2-40B4-BE49-F238E27FC236}">
                            <a16:creationId xmlns:a16="http://schemas.microsoft.com/office/drawing/2014/main" id="{00000000-0008-0000-0000-0000C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5481D" id="Text Box 9052" o:spid="_x0000_s1026" type="#_x0000_t202" style="position:absolute;margin-left:0;margin-top:0;width:6pt;height:2.25pt;z-index:2472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5792" behindDoc="0" locked="0" layoutInCell="1" allowOverlap="1" wp14:anchorId="70BAAAEB" wp14:editId="4C21FEF1">
                      <wp:simplePos x="0" y="0"/>
                      <wp:positionH relativeFrom="column">
                        <wp:posOffset>0</wp:posOffset>
                      </wp:positionH>
                      <wp:positionV relativeFrom="paragraph">
                        <wp:posOffset>0</wp:posOffset>
                      </wp:positionV>
                      <wp:extent cx="76200" cy="28575"/>
                      <wp:effectExtent l="19050" t="19050" r="19050" b="28575"/>
                      <wp:wrapNone/>
                      <wp:docPr id="4300" name="Text Box 9051">
                        <a:extLst xmlns:a="http://schemas.openxmlformats.org/drawingml/2006/main">
                          <a:ext uri="{FF2B5EF4-FFF2-40B4-BE49-F238E27FC236}">
                            <a16:creationId xmlns:a16="http://schemas.microsoft.com/office/drawing/2014/main" id="{00000000-0008-0000-0000-0000C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F5A6A" id="Text Box 9051" o:spid="_x0000_s1026" type="#_x0000_t202" style="position:absolute;margin-left:0;margin-top:0;width:6pt;height:2.25pt;z-index:2472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6816" behindDoc="0" locked="0" layoutInCell="1" allowOverlap="1" wp14:anchorId="443BF35B" wp14:editId="4F3E2EB4">
                      <wp:simplePos x="0" y="0"/>
                      <wp:positionH relativeFrom="column">
                        <wp:posOffset>0</wp:posOffset>
                      </wp:positionH>
                      <wp:positionV relativeFrom="paragraph">
                        <wp:posOffset>0</wp:posOffset>
                      </wp:positionV>
                      <wp:extent cx="76200" cy="28575"/>
                      <wp:effectExtent l="19050" t="19050" r="19050" b="28575"/>
                      <wp:wrapNone/>
                      <wp:docPr id="4301" name="Text Box 9050">
                        <a:extLst xmlns:a="http://schemas.openxmlformats.org/drawingml/2006/main">
                          <a:ext uri="{FF2B5EF4-FFF2-40B4-BE49-F238E27FC236}">
                            <a16:creationId xmlns:a16="http://schemas.microsoft.com/office/drawing/2014/main" id="{00000000-0008-0000-0000-0000C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58066" id="Text Box 9050" o:spid="_x0000_s1026" type="#_x0000_t202" style="position:absolute;margin-left:0;margin-top:0;width:6pt;height:2.25pt;z-index:2472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7840" behindDoc="0" locked="0" layoutInCell="1" allowOverlap="1" wp14:anchorId="4AF3B8CF" wp14:editId="1F92905A">
                      <wp:simplePos x="0" y="0"/>
                      <wp:positionH relativeFrom="column">
                        <wp:posOffset>0</wp:posOffset>
                      </wp:positionH>
                      <wp:positionV relativeFrom="paragraph">
                        <wp:posOffset>0</wp:posOffset>
                      </wp:positionV>
                      <wp:extent cx="76200" cy="28575"/>
                      <wp:effectExtent l="19050" t="19050" r="19050" b="28575"/>
                      <wp:wrapNone/>
                      <wp:docPr id="4302" name="Text Box 9049">
                        <a:extLst xmlns:a="http://schemas.openxmlformats.org/drawingml/2006/main">
                          <a:ext uri="{FF2B5EF4-FFF2-40B4-BE49-F238E27FC236}">
                            <a16:creationId xmlns:a16="http://schemas.microsoft.com/office/drawing/2014/main" id="{00000000-0008-0000-0000-0000C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7BD7C" id="Text Box 9049" o:spid="_x0000_s1026" type="#_x0000_t202" style="position:absolute;margin-left:0;margin-top:0;width:6pt;height:2.25pt;z-index:2472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8864" behindDoc="0" locked="0" layoutInCell="1" allowOverlap="1" wp14:anchorId="0305B35F" wp14:editId="54B881D2">
                      <wp:simplePos x="0" y="0"/>
                      <wp:positionH relativeFrom="column">
                        <wp:posOffset>0</wp:posOffset>
                      </wp:positionH>
                      <wp:positionV relativeFrom="paragraph">
                        <wp:posOffset>0</wp:posOffset>
                      </wp:positionV>
                      <wp:extent cx="76200" cy="28575"/>
                      <wp:effectExtent l="19050" t="19050" r="19050" b="28575"/>
                      <wp:wrapNone/>
                      <wp:docPr id="4303" name="Text Box 9048">
                        <a:extLst xmlns:a="http://schemas.openxmlformats.org/drawingml/2006/main">
                          <a:ext uri="{FF2B5EF4-FFF2-40B4-BE49-F238E27FC236}">
                            <a16:creationId xmlns:a16="http://schemas.microsoft.com/office/drawing/2014/main" id="{00000000-0008-0000-0000-0000C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0E26B" id="Text Box 9048" o:spid="_x0000_s1026" type="#_x0000_t202" style="position:absolute;margin-left:0;margin-top:0;width:6pt;height:2.25pt;z-index:2472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69888" behindDoc="0" locked="0" layoutInCell="1" allowOverlap="1" wp14:anchorId="0CBEF2A5" wp14:editId="455926D0">
                      <wp:simplePos x="0" y="0"/>
                      <wp:positionH relativeFrom="column">
                        <wp:posOffset>0</wp:posOffset>
                      </wp:positionH>
                      <wp:positionV relativeFrom="paragraph">
                        <wp:posOffset>0</wp:posOffset>
                      </wp:positionV>
                      <wp:extent cx="76200" cy="28575"/>
                      <wp:effectExtent l="19050" t="19050" r="19050" b="28575"/>
                      <wp:wrapNone/>
                      <wp:docPr id="4304" name="Text Box 9047">
                        <a:extLst xmlns:a="http://schemas.openxmlformats.org/drawingml/2006/main">
                          <a:ext uri="{FF2B5EF4-FFF2-40B4-BE49-F238E27FC236}">
                            <a16:creationId xmlns:a16="http://schemas.microsoft.com/office/drawing/2014/main" id="{00000000-0008-0000-0000-0000D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C9DCC" id="Text Box 9047" o:spid="_x0000_s1026" type="#_x0000_t202" style="position:absolute;margin-left:0;margin-top:0;width:6pt;height:2.25pt;z-index:2472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0912" behindDoc="0" locked="0" layoutInCell="1" allowOverlap="1" wp14:anchorId="146F6117" wp14:editId="0832C505">
                      <wp:simplePos x="0" y="0"/>
                      <wp:positionH relativeFrom="column">
                        <wp:posOffset>0</wp:posOffset>
                      </wp:positionH>
                      <wp:positionV relativeFrom="paragraph">
                        <wp:posOffset>0</wp:posOffset>
                      </wp:positionV>
                      <wp:extent cx="76200" cy="28575"/>
                      <wp:effectExtent l="19050" t="19050" r="19050" b="28575"/>
                      <wp:wrapNone/>
                      <wp:docPr id="4305" name="Text Box 9046">
                        <a:extLst xmlns:a="http://schemas.openxmlformats.org/drawingml/2006/main">
                          <a:ext uri="{FF2B5EF4-FFF2-40B4-BE49-F238E27FC236}">
                            <a16:creationId xmlns:a16="http://schemas.microsoft.com/office/drawing/2014/main" id="{00000000-0008-0000-0000-0000D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2092C" id="Text Box 9046" o:spid="_x0000_s1026" type="#_x0000_t202" style="position:absolute;margin-left:0;margin-top:0;width:6pt;height:2.25pt;z-index:2472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644BF2DD" w14:textId="47485F5B" w:rsidR="008D5556" w:rsidRPr="008D5556" w:rsidRDefault="008D5556" w:rsidP="008D5556">
            <w:pPr>
              <w:rPr>
                <w:rFonts w:ascii="GHEA Grapalat" w:hAnsi="GHEA Grapalat" w:cs="Calibri"/>
                <w:b/>
                <w:bCs/>
                <w:sz w:val="20"/>
                <w:szCs w:val="20"/>
                <w:lang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129600" behindDoc="0" locked="0" layoutInCell="1" allowOverlap="1" wp14:anchorId="0FEC5BDB" wp14:editId="5F109EC4">
                      <wp:simplePos x="0" y="0"/>
                      <wp:positionH relativeFrom="column">
                        <wp:posOffset>47625</wp:posOffset>
                      </wp:positionH>
                      <wp:positionV relativeFrom="paragraph">
                        <wp:posOffset>0</wp:posOffset>
                      </wp:positionV>
                      <wp:extent cx="76200" cy="28575"/>
                      <wp:effectExtent l="19050" t="19050" r="19050" b="28575"/>
                      <wp:wrapNone/>
                      <wp:docPr id="4167" name="Text Box 9045">
                        <a:extLst xmlns:a="http://schemas.openxmlformats.org/drawingml/2006/main">
                          <a:ext uri="{FF2B5EF4-FFF2-40B4-BE49-F238E27FC236}">
                            <a16:creationId xmlns:a16="http://schemas.microsoft.com/office/drawing/2014/main" id="{00000000-0008-0000-0000-00004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57DAE" id="Text Box 9045" o:spid="_x0000_s1026" type="#_x0000_t202" style="position:absolute;margin-left:3.75pt;margin-top:0;width:6pt;height:2.25pt;z-index:2471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02688" behindDoc="0" locked="0" layoutInCell="1" allowOverlap="1" wp14:anchorId="798CA71A" wp14:editId="796821F6">
                      <wp:simplePos x="0" y="0"/>
                      <wp:positionH relativeFrom="column">
                        <wp:posOffset>47625</wp:posOffset>
                      </wp:positionH>
                      <wp:positionV relativeFrom="paragraph">
                        <wp:posOffset>0</wp:posOffset>
                      </wp:positionV>
                      <wp:extent cx="76200" cy="28575"/>
                      <wp:effectExtent l="19050" t="19050" r="19050" b="28575"/>
                      <wp:wrapNone/>
                      <wp:docPr id="7754" name="Text Box 9044">
                        <a:extLst xmlns:a="http://schemas.openxmlformats.org/drawingml/2006/main">
                          <a:ext uri="{FF2B5EF4-FFF2-40B4-BE49-F238E27FC236}">
                            <a16:creationId xmlns:a16="http://schemas.microsoft.com/office/drawing/2014/main" id="{00000000-0008-0000-0000-00004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B21D0" id="Text Box 9044" o:spid="_x0000_s1026" type="#_x0000_t202" style="position:absolute;margin-left:3.75pt;margin-top:0;width:6pt;height:2.25pt;z-index:2508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56128" behindDoc="0" locked="0" layoutInCell="1" allowOverlap="1" wp14:anchorId="23F37E08" wp14:editId="14A798ED">
                      <wp:simplePos x="0" y="0"/>
                      <wp:positionH relativeFrom="column">
                        <wp:posOffset>47625</wp:posOffset>
                      </wp:positionH>
                      <wp:positionV relativeFrom="paragraph">
                        <wp:posOffset>0</wp:posOffset>
                      </wp:positionV>
                      <wp:extent cx="76200" cy="28575"/>
                      <wp:effectExtent l="19050" t="19050" r="19050" b="28575"/>
                      <wp:wrapNone/>
                      <wp:docPr id="9564" name="Text Box 9043">
                        <a:extLst xmlns:a="http://schemas.openxmlformats.org/drawingml/2006/main">
                          <a:ext uri="{FF2B5EF4-FFF2-40B4-BE49-F238E27FC236}">
                            <a16:creationId xmlns:a16="http://schemas.microsoft.com/office/drawing/2014/main" id="{00000000-0008-0000-0000-00005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F37FA" id="Text Box 9043" o:spid="_x0000_s1026" type="#_x0000_t202" style="position:absolute;margin-left:3.75pt;margin-top:0;width:6pt;height:2.25pt;z-index:2526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678528" behindDoc="0" locked="0" layoutInCell="1" allowOverlap="1" wp14:anchorId="4F36B23A" wp14:editId="5370DF04">
                      <wp:simplePos x="0" y="0"/>
                      <wp:positionH relativeFrom="column">
                        <wp:posOffset>47625</wp:posOffset>
                      </wp:positionH>
                      <wp:positionV relativeFrom="paragraph">
                        <wp:posOffset>0</wp:posOffset>
                      </wp:positionV>
                      <wp:extent cx="76200" cy="28575"/>
                      <wp:effectExtent l="19050" t="19050" r="19050" b="28575"/>
                      <wp:wrapNone/>
                      <wp:docPr id="11539" name="Text Box 9042">
                        <a:extLst xmlns:a="http://schemas.openxmlformats.org/drawingml/2006/main">
                          <a:ext uri="{FF2B5EF4-FFF2-40B4-BE49-F238E27FC236}">
                            <a16:creationId xmlns:a16="http://schemas.microsoft.com/office/drawing/2014/main" id="{00000000-0008-0000-0000-00001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549EA0" id="Text Box 9042" o:spid="_x0000_s1026" type="#_x0000_t202" style="position:absolute;margin-left:3.75pt;margin-top:0;width:6pt;height:2.25pt;z-index:2546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50B0EC04" w14:textId="62D70267" w:rsidR="008D5556" w:rsidRPr="008D5556" w:rsidRDefault="008D5556" w:rsidP="008D5556">
            <w:pPr>
              <w:rPr>
                <w:rFonts w:ascii="GHEA Grapalat" w:hAnsi="GHEA Grapalat" w:cs="Calibri"/>
                <w:sz w:val="20"/>
                <w:szCs w:val="20"/>
                <w:lang w:eastAsia="en-US" w:bidi="ar-SA"/>
              </w:rPr>
            </w:pP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17280" behindDoc="0" locked="0" layoutInCell="1" allowOverlap="1" wp14:anchorId="00603331" wp14:editId="669E9553">
                      <wp:simplePos x="0" y="0"/>
                      <wp:positionH relativeFrom="column">
                        <wp:posOffset>0</wp:posOffset>
                      </wp:positionH>
                      <wp:positionV relativeFrom="paragraph">
                        <wp:posOffset>0</wp:posOffset>
                      </wp:positionV>
                      <wp:extent cx="76200" cy="28575"/>
                      <wp:effectExtent l="19050" t="19050" r="19050" b="28575"/>
                      <wp:wrapNone/>
                      <wp:docPr id="3862" name="Text Box 9041">
                        <a:extLst xmlns:a="http://schemas.openxmlformats.org/drawingml/2006/main">
                          <a:ext uri="{FF2B5EF4-FFF2-40B4-BE49-F238E27FC236}">
                            <a16:creationId xmlns:a16="http://schemas.microsoft.com/office/drawing/2014/main" id="{00000000-0008-0000-0000-00001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0311D" id="Text Box 9041" o:spid="_x0000_s1026" type="#_x0000_t202" style="position:absolute;margin-left:0;margin-top:0;width:6pt;height:2.25pt;z-index:2468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30592" behindDoc="0" locked="0" layoutInCell="1" allowOverlap="1" wp14:anchorId="0598834B" wp14:editId="0C286464">
                      <wp:simplePos x="0" y="0"/>
                      <wp:positionH relativeFrom="column">
                        <wp:posOffset>0</wp:posOffset>
                      </wp:positionH>
                      <wp:positionV relativeFrom="paragraph">
                        <wp:posOffset>0</wp:posOffset>
                      </wp:positionV>
                      <wp:extent cx="76200" cy="28575"/>
                      <wp:effectExtent l="19050" t="19050" r="19050" b="28575"/>
                      <wp:wrapNone/>
                      <wp:docPr id="3875" name="Text Box 9040">
                        <a:extLst xmlns:a="http://schemas.openxmlformats.org/drawingml/2006/main">
                          <a:ext uri="{FF2B5EF4-FFF2-40B4-BE49-F238E27FC236}">
                            <a16:creationId xmlns:a16="http://schemas.microsoft.com/office/drawing/2014/main" id="{00000000-0008-0000-0000-00002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5C162" id="Text Box 9040" o:spid="_x0000_s1026" type="#_x0000_t202" style="position:absolute;margin-left:0;margin-top:0;width:6pt;height:2.25pt;z-index:2468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31616" behindDoc="0" locked="0" layoutInCell="1" allowOverlap="1" wp14:anchorId="46F19955" wp14:editId="049FFFB0">
                      <wp:simplePos x="0" y="0"/>
                      <wp:positionH relativeFrom="column">
                        <wp:posOffset>0</wp:posOffset>
                      </wp:positionH>
                      <wp:positionV relativeFrom="paragraph">
                        <wp:posOffset>0</wp:posOffset>
                      </wp:positionV>
                      <wp:extent cx="76200" cy="28575"/>
                      <wp:effectExtent l="19050" t="19050" r="19050" b="28575"/>
                      <wp:wrapNone/>
                      <wp:docPr id="3876" name="Text Box 9039">
                        <a:extLst xmlns:a="http://schemas.openxmlformats.org/drawingml/2006/main">
                          <a:ext uri="{FF2B5EF4-FFF2-40B4-BE49-F238E27FC236}">
                            <a16:creationId xmlns:a16="http://schemas.microsoft.com/office/drawing/2014/main" id="{00000000-0008-0000-0000-00002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79F0C" id="Text Box 9039" o:spid="_x0000_s1026" type="#_x0000_t202" style="position:absolute;margin-left:0;margin-top:0;width:6pt;height:2.25pt;z-index:2468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55168" behindDoc="0" locked="0" layoutInCell="1" allowOverlap="1" wp14:anchorId="3D9425DC" wp14:editId="54829ED4">
                      <wp:simplePos x="0" y="0"/>
                      <wp:positionH relativeFrom="column">
                        <wp:posOffset>0</wp:posOffset>
                      </wp:positionH>
                      <wp:positionV relativeFrom="paragraph">
                        <wp:posOffset>0</wp:posOffset>
                      </wp:positionV>
                      <wp:extent cx="76200" cy="28575"/>
                      <wp:effectExtent l="19050" t="19050" r="19050" b="28575"/>
                      <wp:wrapNone/>
                      <wp:docPr id="3899" name="Text Box 9038">
                        <a:extLst xmlns:a="http://schemas.openxmlformats.org/drawingml/2006/main">
                          <a:ext uri="{FF2B5EF4-FFF2-40B4-BE49-F238E27FC236}">
                            <a16:creationId xmlns:a16="http://schemas.microsoft.com/office/drawing/2014/main" id="{00000000-0008-0000-0000-00003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CC455" id="Text Box 9038" o:spid="_x0000_s1026" type="#_x0000_t202" style="position:absolute;margin-left:0;margin-top:0;width:6pt;height:2.25pt;z-index:2468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56192" behindDoc="0" locked="0" layoutInCell="1" allowOverlap="1" wp14:anchorId="777D43A8" wp14:editId="32140947">
                      <wp:simplePos x="0" y="0"/>
                      <wp:positionH relativeFrom="column">
                        <wp:posOffset>0</wp:posOffset>
                      </wp:positionH>
                      <wp:positionV relativeFrom="paragraph">
                        <wp:posOffset>0</wp:posOffset>
                      </wp:positionV>
                      <wp:extent cx="76200" cy="28575"/>
                      <wp:effectExtent l="19050" t="19050" r="19050" b="28575"/>
                      <wp:wrapNone/>
                      <wp:docPr id="3900" name="Text Box 9037">
                        <a:extLst xmlns:a="http://schemas.openxmlformats.org/drawingml/2006/main">
                          <a:ext uri="{FF2B5EF4-FFF2-40B4-BE49-F238E27FC236}">
                            <a16:creationId xmlns:a16="http://schemas.microsoft.com/office/drawing/2014/main" id="{00000000-0008-0000-0000-00003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6440C" id="Text Box 9037" o:spid="_x0000_s1026" type="#_x0000_t202" style="position:absolute;margin-left:0;margin-top:0;width:6pt;height:2.25pt;z-index:2468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57216" behindDoc="0" locked="0" layoutInCell="1" allowOverlap="1" wp14:anchorId="1B9982F6" wp14:editId="45B4AF9A">
                      <wp:simplePos x="0" y="0"/>
                      <wp:positionH relativeFrom="column">
                        <wp:posOffset>0</wp:posOffset>
                      </wp:positionH>
                      <wp:positionV relativeFrom="paragraph">
                        <wp:posOffset>0</wp:posOffset>
                      </wp:positionV>
                      <wp:extent cx="76200" cy="28575"/>
                      <wp:effectExtent l="19050" t="19050" r="19050" b="28575"/>
                      <wp:wrapNone/>
                      <wp:docPr id="3901" name="Text Box 9036">
                        <a:extLst xmlns:a="http://schemas.openxmlformats.org/drawingml/2006/main">
                          <a:ext uri="{FF2B5EF4-FFF2-40B4-BE49-F238E27FC236}">
                            <a16:creationId xmlns:a16="http://schemas.microsoft.com/office/drawing/2014/main" id="{00000000-0008-0000-0000-00003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D5B80" id="Text Box 9036" o:spid="_x0000_s1026" type="#_x0000_t202" style="position:absolute;margin-left:0;margin-top:0;width:6pt;height:2.25pt;z-index:2468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58240" behindDoc="0" locked="0" layoutInCell="1" allowOverlap="1" wp14:anchorId="6B41E5D1" wp14:editId="3FC1735F">
                      <wp:simplePos x="0" y="0"/>
                      <wp:positionH relativeFrom="column">
                        <wp:posOffset>0</wp:posOffset>
                      </wp:positionH>
                      <wp:positionV relativeFrom="paragraph">
                        <wp:posOffset>0</wp:posOffset>
                      </wp:positionV>
                      <wp:extent cx="76200" cy="28575"/>
                      <wp:effectExtent l="19050" t="19050" r="19050" b="28575"/>
                      <wp:wrapNone/>
                      <wp:docPr id="3902" name="Text Box 9035">
                        <a:extLst xmlns:a="http://schemas.openxmlformats.org/drawingml/2006/main">
                          <a:ext uri="{FF2B5EF4-FFF2-40B4-BE49-F238E27FC236}">
                            <a16:creationId xmlns:a16="http://schemas.microsoft.com/office/drawing/2014/main" id="{00000000-0008-0000-0000-00003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5AC86" id="Text Box 9035" o:spid="_x0000_s1026" type="#_x0000_t202" style="position:absolute;margin-left:0;margin-top:0;width:6pt;height:2.25pt;z-index:2468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59264" behindDoc="0" locked="0" layoutInCell="1" allowOverlap="1" wp14:anchorId="5A1A6395" wp14:editId="7B73E7D6">
                      <wp:simplePos x="0" y="0"/>
                      <wp:positionH relativeFrom="column">
                        <wp:posOffset>0</wp:posOffset>
                      </wp:positionH>
                      <wp:positionV relativeFrom="paragraph">
                        <wp:posOffset>0</wp:posOffset>
                      </wp:positionV>
                      <wp:extent cx="76200" cy="28575"/>
                      <wp:effectExtent l="19050" t="19050" r="19050" b="28575"/>
                      <wp:wrapNone/>
                      <wp:docPr id="3903" name="Text Box 9034">
                        <a:extLst xmlns:a="http://schemas.openxmlformats.org/drawingml/2006/main">
                          <a:ext uri="{FF2B5EF4-FFF2-40B4-BE49-F238E27FC236}">
                            <a16:creationId xmlns:a16="http://schemas.microsoft.com/office/drawing/2014/main" id="{00000000-0008-0000-0000-00003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39954" id="Text Box 9034" o:spid="_x0000_s1026" type="#_x0000_t202" style="position:absolute;margin-left:0;margin-top:0;width:6pt;height:2.25pt;z-index:2468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60288" behindDoc="0" locked="0" layoutInCell="1" allowOverlap="1" wp14:anchorId="416B3142" wp14:editId="28920543">
                      <wp:simplePos x="0" y="0"/>
                      <wp:positionH relativeFrom="column">
                        <wp:posOffset>0</wp:posOffset>
                      </wp:positionH>
                      <wp:positionV relativeFrom="paragraph">
                        <wp:posOffset>0</wp:posOffset>
                      </wp:positionV>
                      <wp:extent cx="76200" cy="28575"/>
                      <wp:effectExtent l="19050" t="19050" r="19050" b="28575"/>
                      <wp:wrapNone/>
                      <wp:docPr id="3904" name="Text Box 9033">
                        <a:extLst xmlns:a="http://schemas.openxmlformats.org/drawingml/2006/main">
                          <a:ext uri="{FF2B5EF4-FFF2-40B4-BE49-F238E27FC236}">
                            <a16:creationId xmlns:a16="http://schemas.microsoft.com/office/drawing/2014/main" id="{00000000-0008-0000-0000-00004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C97F4" id="Text Box 9033" o:spid="_x0000_s1026" type="#_x0000_t202" style="position:absolute;margin-left:0;margin-top:0;width:6pt;height:2.25pt;z-index:2468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61312" behindDoc="0" locked="0" layoutInCell="1" allowOverlap="1" wp14:anchorId="484D7A8E" wp14:editId="04E0B362">
                      <wp:simplePos x="0" y="0"/>
                      <wp:positionH relativeFrom="column">
                        <wp:posOffset>0</wp:posOffset>
                      </wp:positionH>
                      <wp:positionV relativeFrom="paragraph">
                        <wp:posOffset>0</wp:posOffset>
                      </wp:positionV>
                      <wp:extent cx="76200" cy="28575"/>
                      <wp:effectExtent l="19050" t="19050" r="19050" b="28575"/>
                      <wp:wrapNone/>
                      <wp:docPr id="3905" name="Text Box 9032">
                        <a:extLst xmlns:a="http://schemas.openxmlformats.org/drawingml/2006/main">
                          <a:ext uri="{FF2B5EF4-FFF2-40B4-BE49-F238E27FC236}">
                            <a16:creationId xmlns:a16="http://schemas.microsoft.com/office/drawing/2014/main" id="{00000000-0008-0000-0000-00004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E2DAC" id="Text Box 9032" o:spid="_x0000_s1026" type="#_x0000_t202" style="position:absolute;margin-left:0;margin-top:0;width:6pt;height:2.25pt;z-index:2468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62336" behindDoc="0" locked="0" layoutInCell="1" allowOverlap="1" wp14:anchorId="5F6381A9" wp14:editId="3B4E7A7D">
                      <wp:simplePos x="0" y="0"/>
                      <wp:positionH relativeFrom="column">
                        <wp:posOffset>0</wp:posOffset>
                      </wp:positionH>
                      <wp:positionV relativeFrom="paragraph">
                        <wp:posOffset>0</wp:posOffset>
                      </wp:positionV>
                      <wp:extent cx="76200" cy="28575"/>
                      <wp:effectExtent l="19050" t="19050" r="19050" b="28575"/>
                      <wp:wrapNone/>
                      <wp:docPr id="3906" name="Text Box 9031">
                        <a:extLst xmlns:a="http://schemas.openxmlformats.org/drawingml/2006/main">
                          <a:ext uri="{FF2B5EF4-FFF2-40B4-BE49-F238E27FC236}">
                            <a16:creationId xmlns:a16="http://schemas.microsoft.com/office/drawing/2014/main" id="{00000000-0008-0000-0000-00004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D1D45" id="Text Box 9031" o:spid="_x0000_s1026" type="#_x0000_t202" style="position:absolute;margin-left:0;margin-top:0;width:6pt;height:2.25pt;z-index:2468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76672" behindDoc="0" locked="0" layoutInCell="1" allowOverlap="1" wp14:anchorId="077215B4" wp14:editId="708E7486">
                      <wp:simplePos x="0" y="0"/>
                      <wp:positionH relativeFrom="column">
                        <wp:posOffset>0</wp:posOffset>
                      </wp:positionH>
                      <wp:positionV relativeFrom="paragraph">
                        <wp:posOffset>0</wp:posOffset>
                      </wp:positionV>
                      <wp:extent cx="76200" cy="28575"/>
                      <wp:effectExtent l="19050" t="19050" r="19050" b="28575"/>
                      <wp:wrapNone/>
                      <wp:docPr id="3920" name="Text Box 9030">
                        <a:extLst xmlns:a="http://schemas.openxmlformats.org/drawingml/2006/main">
                          <a:ext uri="{FF2B5EF4-FFF2-40B4-BE49-F238E27FC236}">
                            <a16:creationId xmlns:a16="http://schemas.microsoft.com/office/drawing/2014/main" id="{00000000-0008-0000-0000-00005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F0F31" id="Text Box 9030" o:spid="_x0000_s1026" type="#_x0000_t202" style="position:absolute;margin-left:0;margin-top:0;width:6pt;height:2.25pt;z-index:2468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877696" behindDoc="0" locked="0" layoutInCell="1" allowOverlap="1" wp14:anchorId="3EB73DAF" wp14:editId="2419288D">
                      <wp:simplePos x="0" y="0"/>
                      <wp:positionH relativeFrom="column">
                        <wp:posOffset>0</wp:posOffset>
                      </wp:positionH>
                      <wp:positionV relativeFrom="paragraph">
                        <wp:posOffset>0</wp:posOffset>
                      </wp:positionV>
                      <wp:extent cx="76200" cy="28575"/>
                      <wp:effectExtent l="19050" t="19050" r="19050" b="28575"/>
                      <wp:wrapNone/>
                      <wp:docPr id="3921" name="Text Box 9029">
                        <a:extLst xmlns:a="http://schemas.openxmlformats.org/drawingml/2006/main">
                          <a:ext uri="{FF2B5EF4-FFF2-40B4-BE49-F238E27FC236}">
                            <a16:creationId xmlns:a16="http://schemas.microsoft.com/office/drawing/2014/main" id="{00000000-0008-0000-0000-00005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46A58" id="Text Box 9029" o:spid="_x0000_s1026" type="#_x0000_t202" style="position:absolute;margin-left:0;margin-top:0;width:6pt;height:2.25pt;z-index:2468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1248" behindDoc="0" locked="0" layoutInCell="1" allowOverlap="1" wp14:anchorId="16C62B42" wp14:editId="043E8F23">
                      <wp:simplePos x="0" y="0"/>
                      <wp:positionH relativeFrom="column">
                        <wp:posOffset>0</wp:posOffset>
                      </wp:positionH>
                      <wp:positionV relativeFrom="paragraph">
                        <wp:posOffset>0</wp:posOffset>
                      </wp:positionV>
                      <wp:extent cx="76200" cy="28575"/>
                      <wp:effectExtent l="19050" t="19050" r="19050" b="28575"/>
                      <wp:wrapNone/>
                      <wp:docPr id="3944" name="Text Box 9028">
                        <a:extLst xmlns:a="http://schemas.openxmlformats.org/drawingml/2006/main">
                          <a:ext uri="{FF2B5EF4-FFF2-40B4-BE49-F238E27FC236}">
                            <a16:creationId xmlns:a16="http://schemas.microsoft.com/office/drawing/2014/main" id="{00000000-0008-0000-0000-00006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94102" id="Text Box 9028" o:spid="_x0000_s1026" type="#_x0000_t202" style="position:absolute;margin-left:0;margin-top:0;width:6pt;height:2.25pt;z-index:2469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2272" behindDoc="0" locked="0" layoutInCell="1" allowOverlap="1" wp14:anchorId="4B763DCB" wp14:editId="6F05E57D">
                      <wp:simplePos x="0" y="0"/>
                      <wp:positionH relativeFrom="column">
                        <wp:posOffset>0</wp:posOffset>
                      </wp:positionH>
                      <wp:positionV relativeFrom="paragraph">
                        <wp:posOffset>0</wp:posOffset>
                      </wp:positionV>
                      <wp:extent cx="76200" cy="28575"/>
                      <wp:effectExtent l="19050" t="19050" r="19050" b="28575"/>
                      <wp:wrapNone/>
                      <wp:docPr id="3945" name="Text Box 9027">
                        <a:extLst xmlns:a="http://schemas.openxmlformats.org/drawingml/2006/main">
                          <a:ext uri="{FF2B5EF4-FFF2-40B4-BE49-F238E27FC236}">
                            <a16:creationId xmlns:a16="http://schemas.microsoft.com/office/drawing/2014/main" id="{00000000-0008-0000-0000-00006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C2F27" id="Text Box 9027" o:spid="_x0000_s1026" type="#_x0000_t202" style="position:absolute;margin-left:0;margin-top:0;width:6pt;height:2.25pt;z-index:2469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3296" behindDoc="0" locked="0" layoutInCell="1" allowOverlap="1" wp14:anchorId="122D8524" wp14:editId="5041D9F4">
                      <wp:simplePos x="0" y="0"/>
                      <wp:positionH relativeFrom="column">
                        <wp:posOffset>0</wp:posOffset>
                      </wp:positionH>
                      <wp:positionV relativeFrom="paragraph">
                        <wp:posOffset>0</wp:posOffset>
                      </wp:positionV>
                      <wp:extent cx="76200" cy="28575"/>
                      <wp:effectExtent l="19050" t="19050" r="19050" b="28575"/>
                      <wp:wrapNone/>
                      <wp:docPr id="3946" name="Text Box 9026">
                        <a:extLst xmlns:a="http://schemas.openxmlformats.org/drawingml/2006/main">
                          <a:ext uri="{FF2B5EF4-FFF2-40B4-BE49-F238E27FC236}">
                            <a16:creationId xmlns:a16="http://schemas.microsoft.com/office/drawing/2014/main" id="{00000000-0008-0000-0000-00006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252B9" id="Text Box 9026" o:spid="_x0000_s1026" type="#_x0000_t202" style="position:absolute;margin-left:0;margin-top:0;width:6pt;height:2.25pt;z-index:2469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4320" behindDoc="0" locked="0" layoutInCell="1" allowOverlap="1" wp14:anchorId="77597B3C" wp14:editId="09535510">
                      <wp:simplePos x="0" y="0"/>
                      <wp:positionH relativeFrom="column">
                        <wp:posOffset>0</wp:posOffset>
                      </wp:positionH>
                      <wp:positionV relativeFrom="paragraph">
                        <wp:posOffset>0</wp:posOffset>
                      </wp:positionV>
                      <wp:extent cx="76200" cy="28575"/>
                      <wp:effectExtent l="19050" t="19050" r="19050" b="28575"/>
                      <wp:wrapNone/>
                      <wp:docPr id="3947" name="Text Box 9025">
                        <a:extLst xmlns:a="http://schemas.openxmlformats.org/drawingml/2006/main">
                          <a:ext uri="{FF2B5EF4-FFF2-40B4-BE49-F238E27FC236}">
                            <a16:creationId xmlns:a16="http://schemas.microsoft.com/office/drawing/2014/main" id="{00000000-0008-0000-0000-00006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E4B9F" id="Text Box 9025" o:spid="_x0000_s1026" type="#_x0000_t202" style="position:absolute;margin-left:0;margin-top:0;width:6pt;height:2.25pt;z-index:2469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5344" behindDoc="0" locked="0" layoutInCell="1" allowOverlap="1" wp14:anchorId="3ED99FBD" wp14:editId="5CF2FE1C">
                      <wp:simplePos x="0" y="0"/>
                      <wp:positionH relativeFrom="column">
                        <wp:posOffset>0</wp:posOffset>
                      </wp:positionH>
                      <wp:positionV relativeFrom="paragraph">
                        <wp:posOffset>0</wp:posOffset>
                      </wp:positionV>
                      <wp:extent cx="76200" cy="28575"/>
                      <wp:effectExtent l="19050" t="19050" r="19050" b="28575"/>
                      <wp:wrapNone/>
                      <wp:docPr id="3948" name="Text Box 9024">
                        <a:extLst xmlns:a="http://schemas.openxmlformats.org/drawingml/2006/main">
                          <a:ext uri="{FF2B5EF4-FFF2-40B4-BE49-F238E27FC236}">
                            <a16:creationId xmlns:a16="http://schemas.microsoft.com/office/drawing/2014/main" id="{00000000-0008-0000-0000-00006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93CFBC" id="Text Box 9024" o:spid="_x0000_s1026" type="#_x0000_t202" style="position:absolute;margin-left:0;margin-top:0;width:6pt;height:2.25pt;z-index:2469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06368" behindDoc="0" locked="0" layoutInCell="1" allowOverlap="1" wp14:anchorId="3DD1E1B6" wp14:editId="710B53F5">
                      <wp:simplePos x="0" y="0"/>
                      <wp:positionH relativeFrom="column">
                        <wp:posOffset>0</wp:posOffset>
                      </wp:positionH>
                      <wp:positionV relativeFrom="paragraph">
                        <wp:posOffset>0</wp:posOffset>
                      </wp:positionV>
                      <wp:extent cx="76200" cy="28575"/>
                      <wp:effectExtent l="19050" t="19050" r="19050" b="28575"/>
                      <wp:wrapNone/>
                      <wp:docPr id="3949" name="Text Box 9023">
                        <a:extLst xmlns:a="http://schemas.openxmlformats.org/drawingml/2006/main">
                          <a:ext uri="{FF2B5EF4-FFF2-40B4-BE49-F238E27FC236}">
                            <a16:creationId xmlns:a16="http://schemas.microsoft.com/office/drawing/2014/main" id="{00000000-0008-0000-0000-00006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B2844" id="Text Box 9023" o:spid="_x0000_s1026" type="#_x0000_t202" style="position:absolute;margin-left:0;margin-top:0;width:6pt;height:2.25pt;z-index:2469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54496" behindDoc="0" locked="0" layoutInCell="1" allowOverlap="1" wp14:anchorId="37CCEAF8" wp14:editId="6E648D49">
                      <wp:simplePos x="0" y="0"/>
                      <wp:positionH relativeFrom="column">
                        <wp:posOffset>0</wp:posOffset>
                      </wp:positionH>
                      <wp:positionV relativeFrom="paragraph">
                        <wp:posOffset>0</wp:posOffset>
                      </wp:positionV>
                      <wp:extent cx="76200" cy="28575"/>
                      <wp:effectExtent l="19050" t="19050" r="19050" b="28575"/>
                      <wp:wrapNone/>
                      <wp:docPr id="3996" name="Text Box 9022">
                        <a:extLst xmlns:a="http://schemas.openxmlformats.org/drawingml/2006/main">
                          <a:ext uri="{FF2B5EF4-FFF2-40B4-BE49-F238E27FC236}">
                            <a16:creationId xmlns:a16="http://schemas.microsoft.com/office/drawing/2014/main" id="{00000000-0008-0000-0000-00009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6DDEE" id="Text Box 9022" o:spid="_x0000_s1026" type="#_x0000_t202" style="position:absolute;margin-left:0;margin-top:0;width:6pt;height:2.25pt;z-index:2469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55520" behindDoc="0" locked="0" layoutInCell="1" allowOverlap="1" wp14:anchorId="4B5EFC7E" wp14:editId="228D121F">
                      <wp:simplePos x="0" y="0"/>
                      <wp:positionH relativeFrom="column">
                        <wp:posOffset>0</wp:posOffset>
                      </wp:positionH>
                      <wp:positionV relativeFrom="paragraph">
                        <wp:posOffset>0</wp:posOffset>
                      </wp:positionV>
                      <wp:extent cx="76200" cy="28575"/>
                      <wp:effectExtent l="19050" t="19050" r="19050" b="28575"/>
                      <wp:wrapNone/>
                      <wp:docPr id="3997" name="Text Box 9021">
                        <a:extLst xmlns:a="http://schemas.openxmlformats.org/drawingml/2006/main">
                          <a:ext uri="{FF2B5EF4-FFF2-40B4-BE49-F238E27FC236}">
                            <a16:creationId xmlns:a16="http://schemas.microsoft.com/office/drawing/2014/main" id="{00000000-0008-0000-0000-00009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1A1E4" id="Text Box 9021" o:spid="_x0000_s1026" type="#_x0000_t202" style="position:absolute;margin-left:0;margin-top:0;width:6pt;height:2.25pt;z-index:2469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79072" behindDoc="0" locked="0" layoutInCell="1" allowOverlap="1" wp14:anchorId="160943CB" wp14:editId="4414CC5D">
                      <wp:simplePos x="0" y="0"/>
                      <wp:positionH relativeFrom="column">
                        <wp:posOffset>0</wp:posOffset>
                      </wp:positionH>
                      <wp:positionV relativeFrom="paragraph">
                        <wp:posOffset>0</wp:posOffset>
                      </wp:positionV>
                      <wp:extent cx="76200" cy="28575"/>
                      <wp:effectExtent l="19050" t="19050" r="19050" b="28575"/>
                      <wp:wrapNone/>
                      <wp:docPr id="4020" name="Text Box 9020">
                        <a:extLst xmlns:a="http://schemas.openxmlformats.org/drawingml/2006/main">
                          <a:ext uri="{FF2B5EF4-FFF2-40B4-BE49-F238E27FC236}">
                            <a16:creationId xmlns:a16="http://schemas.microsoft.com/office/drawing/2014/main" id="{00000000-0008-0000-0000-0000B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45948" id="Text Box 9020" o:spid="_x0000_s1026" type="#_x0000_t202" style="position:absolute;margin-left:0;margin-top:0;width:6pt;height:2.25pt;z-index:2469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0096" behindDoc="0" locked="0" layoutInCell="1" allowOverlap="1" wp14:anchorId="7C7A8A4D" wp14:editId="6CF0D690">
                      <wp:simplePos x="0" y="0"/>
                      <wp:positionH relativeFrom="column">
                        <wp:posOffset>0</wp:posOffset>
                      </wp:positionH>
                      <wp:positionV relativeFrom="paragraph">
                        <wp:posOffset>0</wp:posOffset>
                      </wp:positionV>
                      <wp:extent cx="76200" cy="28575"/>
                      <wp:effectExtent l="19050" t="19050" r="19050" b="28575"/>
                      <wp:wrapNone/>
                      <wp:docPr id="4021" name="Text Box 9019">
                        <a:extLst xmlns:a="http://schemas.openxmlformats.org/drawingml/2006/main">
                          <a:ext uri="{FF2B5EF4-FFF2-40B4-BE49-F238E27FC236}">
                            <a16:creationId xmlns:a16="http://schemas.microsoft.com/office/drawing/2014/main" id="{00000000-0008-0000-0000-0000B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AE0DE" id="Text Box 9019" o:spid="_x0000_s1026" type="#_x0000_t202" style="position:absolute;margin-left:0;margin-top:0;width:6pt;height:2.25pt;z-index:2469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1120" behindDoc="0" locked="0" layoutInCell="1" allowOverlap="1" wp14:anchorId="041897B9" wp14:editId="6E6436CA">
                      <wp:simplePos x="0" y="0"/>
                      <wp:positionH relativeFrom="column">
                        <wp:posOffset>0</wp:posOffset>
                      </wp:positionH>
                      <wp:positionV relativeFrom="paragraph">
                        <wp:posOffset>0</wp:posOffset>
                      </wp:positionV>
                      <wp:extent cx="76200" cy="28575"/>
                      <wp:effectExtent l="19050" t="19050" r="19050" b="28575"/>
                      <wp:wrapNone/>
                      <wp:docPr id="4022" name="Text Box 9018">
                        <a:extLst xmlns:a="http://schemas.openxmlformats.org/drawingml/2006/main">
                          <a:ext uri="{FF2B5EF4-FFF2-40B4-BE49-F238E27FC236}">
                            <a16:creationId xmlns:a16="http://schemas.microsoft.com/office/drawing/2014/main" id="{00000000-0008-0000-0000-0000B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D2F2D" id="Text Box 9018" o:spid="_x0000_s1026" type="#_x0000_t202" style="position:absolute;margin-left:0;margin-top:0;width:6pt;height:2.25pt;z-index:2469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2144" behindDoc="0" locked="0" layoutInCell="1" allowOverlap="1" wp14:anchorId="3E814F7A" wp14:editId="1596D38E">
                      <wp:simplePos x="0" y="0"/>
                      <wp:positionH relativeFrom="column">
                        <wp:posOffset>0</wp:posOffset>
                      </wp:positionH>
                      <wp:positionV relativeFrom="paragraph">
                        <wp:posOffset>0</wp:posOffset>
                      </wp:positionV>
                      <wp:extent cx="76200" cy="28575"/>
                      <wp:effectExtent l="19050" t="19050" r="19050" b="28575"/>
                      <wp:wrapNone/>
                      <wp:docPr id="4023" name="Text Box 9017">
                        <a:extLst xmlns:a="http://schemas.openxmlformats.org/drawingml/2006/main">
                          <a:ext uri="{FF2B5EF4-FFF2-40B4-BE49-F238E27FC236}">
                            <a16:creationId xmlns:a16="http://schemas.microsoft.com/office/drawing/2014/main" id="{00000000-0008-0000-0000-0000B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FBEB4" id="Text Box 9017" o:spid="_x0000_s1026" type="#_x0000_t202" style="position:absolute;margin-left:0;margin-top:0;width:6pt;height:2.25pt;z-index:2469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3168" behindDoc="0" locked="0" layoutInCell="1" allowOverlap="1" wp14:anchorId="01D2C8CD" wp14:editId="563E9EEA">
                      <wp:simplePos x="0" y="0"/>
                      <wp:positionH relativeFrom="column">
                        <wp:posOffset>0</wp:posOffset>
                      </wp:positionH>
                      <wp:positionV relativeFrom="paragraph">
                        <wp:posOffset>0</wp:posOffset>
                      </wp:positionV>
                      <wp:extent cx="76200" cy="28575"/>
                      <wp:effectExtent l="19050" t="19050" r="19050" b="28575"/>
                      <wp:wrapNone/>
                      <wp:docPr id="4024" name="Text Box 9016">
                        <a:extLst xmlns:a="http://schemas.openxmlformats.org/drawingml/2006/main">
                          <a:ext uri="{FF2B5EF4-FFF2-40B4-BE49-F238E27FC236}">
                            <a16:creationId xmlns:a16="http://schemas.microsoft.com/office/drawing/2014/main" id="{00000000-0008-0000-0000-0000B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1DEFA" id="Text Box 9016" o:spid="_x0000_s1026" type="#_x0000_t202" style="position:absolute;margin-left:0;margin-top:0;width:6pt;height:2.25pt;z-index:2469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4192" behindDoc="0" locked="0" layoutInCell="1" allowOverlap="1" wp14:anchorId="0E6E0CE9" wp14:editId="3B6356EB">
                      <wp:simplePos x="0" y="0"/>
                      <wp:positionH relativeFrom="column">
                        <wp:posOffset>0</wp:posOffset>
                      </wp:positionH>
                      <wp:positionV relativeFrom="paragraph">
                        <wp:posOffset>0</wp:posOffset>
                      </wp:positionV>
                      <wp:extent cx="76200" cy="28575"/>
                      <wp:effectExtent l="19050" t="19050" r="19050" b="28575"/>
                      <wp:wrapNone/>
                      <wp:docPr id="4025" name="Text Box 9015">
                        <a:extLst xmlns:a="http://schemas.openxmlformats.org/drawingml/2006/main">
                          <a:ext uri="{FF2B5EF4-FFF2-40B4-BE49-F238E27FC236}">
                            <a16:creationId xmlns:a16="http://schemas.microsoft.com/office/drawing/2014/main" id="{00000000-0008-0000-0000-0000B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00F9D" id="Text Box 9015" o:spid="_x0000_s1026" type="#_x0000_t202" style="position:absolute;margin-left:0;margin-top:0;width:6pt;height:2.25pt;z-index:2469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5216" behindDoc="0" locked="0" layoutInCell="1" allowOverlap="1" wp14:anchorId="2EF1EF1C" wp14:editId="6D0A3C07">
                      <wp:simplePos x="0" y="0"/>
                      <wp:positionH relativeFrom="column">
                        <wp:posOffset>0</wp:posOffset>
                      </wp:positionH>
                      <wp:positionV relativeFrom="paragraph">
                        <wp:posOffset>0</wp:posOffset>
                      </wp:positionV>
                      <wp:extent cx="76200" cy="28575"/>
                      <wp:effectExtent l="19050" t="19050" r="19050" b="28575"/>
                      <wp:wrapNone/>
                      <wp:docPr id="4026" name="Text Box 9014">
                        <a:extLst xmlns:a="http://schemas.openxmlformats.org/drawingml/2006/main">
                          <a:ext uri="{FF2B5EF4-FFF2-40B4-BE49-F238E27FC236}">
                            <a16:creationId xmlns:a16="http://schemas.microsoft.com/office/drawing/2014/main" id="{00000000-0008-0000-0000-0000B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DF648" id="Text Box 9014" o:spid="_x0000_s1026" type="#_x0000_t202" style="position:absolute;margin-left:0;margin-top:0;width:6pt;height:2.25pt;z-index:2469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6240" behindDoc="0" locked="0" layoutInCell="1" allowOverlap="1" wp14:anchorId="126ED2F3" wp14:editId="3CADBD66">
                      <wp:simplePos x="0" y="0"/>
                      <wp:positionH relativeFrom="column">
                        <wp:posOffset>0</wp:posOffset>
                      </wp:positionH>
                      <wp:positionV relativeFrom="paragraph">
                        <wp:posOffset>0</wp:posOffset>
                      </wp:positionV>
                      <wp:extent cx="76200" cy="28575"/>
                      <wp:effectExtent l="19050" t="19050" r="19050" b="28575"/>
                      <wp:wrapNone/>
                      <wp:docPr id="4027" name="Text Box 9013">
                        <a:extLst xmlns:a="http://schemas.openxmlformats.org/drawingml/2006/main">
                          <a:ext uri="{FF2B5EF4-FFF2-40B4-BE49-F238E27FC236}">
                            <a16:creationId xmlns:a16="http://schemas.microsoft.com/office/drawing/2014/main" id="{00000000-0008-0000-0000-0000B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FCCA75" id="Text Box 9013" o:spid="_x0000_s1026" type="#_x0000_t202" style="position:absolute;margin-left:0;margin-top:0;width:6pt;height:2.25pt;z-index:2469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7264" behindDoc="0" locked="0" layoutInCell="1" allowOverlap="1" wp14:anchorId="409F7C95" wp14:editId="7047B869">
                      <wp:simplePos x="0" y="0"/>
                      <wp:positionH relativeFrom="column">
                        <wp:posOffset>0</wp:posOffset>
                      </wp:positionH>
                      <wp:positionV relativeFrom="paragraph">
                        <wp:posOffset>0</wp:posOffset>
                      </wp:positionV>
                      <wp:extent cx="76200" cy="28575"/>
                      <wp:effectExtent l="19050" t="19050" r="19050" b="28575"/>
                      <wp:wrapNone/>
                      <wp:docPr id="4028" name="Text Box 9012">
                        <a:extLst xmlns:a="http://schemas.openxmlformats.org/drawingml/2006/main">
                          <a:ext uri="{FF2B5EF4-FFF2-40B4-BE49-F238E27FC236}">
                            <a16:creationId xmlns:a16="http://schemas.microsoft.com/office/drawing/2014/main" id="{00000000-0008-0000-0000-0000B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EC6AF4" id="Text Box 9012" o:spid="_x0000_s1026" type="#_x0000_t202" style="position:absolute;margin-left:0;margin-top:0;width:6pt;height:2.25pt;z-index:2469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8288" behindDoc="0" locked="0" layoutInCell="1" allowOverlap="1" wp14:anchorId="417B44D5" wp14:editId="0A7A837E">
                      <wp:simplePos x="0" y="0"/>
                      <wp:positionH relativeFrom="column">
                        <wp:posOffset>0</wp:posOffset>
                      </wp:positionH>
                      <wp:positionV relativeFrom="paragraph">
                        <wp:posOffset>0</wp:posOffset>
                      </wp:positionV>
                      <wp:extent cx="76200" cy="28575"/>
                      <wp:effectExtent l="19050" t="19050" r="19050" b="28575"/>
                      <wp:wrapNone/>
                      <wp:docPr id="4029" name="Text Box 9011">
                        <a:extLst xmlns:a="http://schemas.openxmlformats.org/drawingml/2006/main">
                          <a:ext uri="{FF2B5EF4-FFF2-40B4-BE49-F238E27FC236}">
                            <a16:creationId xmlns:a16="http://schemas.microsoft.com/office/drawing/2014/main" id="{00000000-0008-0000-0000-0000B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556A8B" id="Text Box 9011" o:spid="_x0000_s1026" type="#_x0000_t202" style="position:absolute;margin-left:0;margin-top:0;width:6pt;height:2.25pt;z-index:2469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6989312" behindDoc="0" locked="0" layoutInCell="1" allowOverlap="1" wp14:anchorId="310C7E04" wp14:editId="19132941">
                      <wp:simplePos x="0" y="0"/>
                      <wp:positionH relativeFrom="column">
                        <wp:posOffset>0</wp:posOffset>
                      </wp:positionH>
                      <wp:positionV relativeFrom="paragraph">
                        <wp:posOffset>0</wp:posOffset>
                      </wp:positionV>
                      <wp:extent cx="76200" cy="28575"/>
                      <wp:effectExtent l="19050" t="19050" r="19050" b="28575"/>
                      <wp:wrapNone/>
                      <wp:docPr id="4030" name="Text Box 9010">
                        <a:extLst xmlns:a="http://schemas.openxmlformats.org/drawingml/2006/main">
                          <a:ext uri="{FF2B5EF4-FFF2-40B4-BE49-F238E27FC236}">
                            <a16:creationId xmlns:a16="http://schemas.microsoft.com/office/drawing/2014/main" id="{00000000-0008-0000-0000-0000B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EB704" id="Text Box 9010" o:spid="_x0000_s1026" type="#_x0000_t202" style="position:absolute;margin-left:0;margin-top:0;width:6pt;height:2.25pt;z-index:2469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47130624" behindDoc="0" locked="0" layoutInCell="1" allowOverlap="1" wp14:anchorId="474B22BD" wp14:editId="1BA7ACAE">
                      <wp:simplePos x="0" y="0"/>
                      <wp:positionH relativeFrom="column">
                        <wp:posOffset>0</wp:posOffset>
                      </wp:positionH>
                      <wp:positionV relativeFrom="paragraph">
                        <wp:posOffset>0</wp:posOffset>
                      </wp:positionV>
                      <wp:extent cx="76200" cy="28575"/>
                      <wp:effectExtent l="19050" t="19050" r="19050" b="28575"/>
                      <wp:wrapNone/>
                      <wp:docPr id="4168" name="Text Box 9009">
                        <a:extLst xmlns:a="http://schemas.openxmlformats.org/drawingml/2006/main">
                          <a:ext uri="{FF2B5EF4-FFF2-40B4-BE49-F238E27FC236}">
                            <a16:creationId xmlns:a16="http://schemas.microsoft.com/office/drawing/2014/main" id="{00000000-0008-0000-0000-00004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6CED8" id="Text Box 9009" o:spid="_x0000_s1026" type="#_x0000_t202" style="position:absolute;margin-left:0;margin-top:0;width:6pt;height:2.25pt;z-index:2471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69920" behindDoc="0" locked="0" layoutInCell="1" allowOverlap="1" wp14:anchorId="28808AD9" wp14:editId="11E63497">
                      <wp:simplePos x="0" y="0"/>
                      <wp:positionH relativeFrom="column">
                        <wp:posOffset>0</wp:posOffset>
                      </wp:positionH>
                      <wp:positionV relativeFrom="paragraph">
                        <wp:posOffset>0</wp:posOffset>
                      </wp:positionV>
                      <wp:extent cx="76200" cy="28575"/>
                      <wp:effectExtent l="19050" t="19050" r="19050" b="28575"/>
                      <wp:wrapNone/>
                      <wp:docPr id="7722" name="Text Box 9008">
                        <a:extLst xmlns:a="http://schemas.openxmlformats.org/drawingml/2006/main">
                          <a:ext uri="{FF2B5EF4-FFF2-40B4-BE49-F238E27FC236}">
                            <a16:creationId xmlns:a16="http://schemas.microsoft.com/office/drawing/2014/main" id="{00000000-0008-0000-0000-00002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22F96" id="Text Box 9008" o:spid="_x0000_s1026" type="#_x0000_t202" style="position:absolute;margin-left:0;margin-top:0;width:6pt;height:2.25pt;z-index:2507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0944" behindDoc="0" locked="0" layoutInCell="1" allowOverlap="1" wp14:anchorId="665B66AB" wp14:editId="477C4285">
                      <wp:simplePos x="0" y="0"/>
                      <wp:positionH relativeFrom="column">
                        <wp:posOffset>0</wp:posOffset>
                      </wp:positionH>
                      <wp:positionV relativeFrom="paragraph">
                        <wp:posOffset>0</wp:posOffset>
                      </wp:positionV>
                      <wp:extent cx="76200" cy="28575"/>
                      <wp:effectExtent l="19050" t="19050" r="19050" b="28575"/>
                      <wp:wrapNone/>
                      <wp:docPr id="7723" name="Text Box 9007">
                        <a:extLst xmlns:a="http://schemas.openxmlformats.org/drawingml/2006/main">
                          <a:ext uri="{FF2B5EF4-FFF2-40B4-BE49-F238E27FC236}">
                            <a16:creationId xmlns:a16="http://schemas.microsoft.com/office/drawing/2014/main" id="{00000000-0008-0000-0000-00002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649CD" id="Text Box 9007" o:spid="_x0000_s1026" type="#_x0000_t202" style="position:absolute;margin-left:0;margin-top:0;width:6pt;height:2.25pt;z-index:2507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1968" behindDoc="0" locked="0" layoutInCell="1" allowOverlap="1" wp14:anchorId="5B7EA508" wp14:editId="0510D4F7">
                      <wp:simplePos x="0" y="0"/>
                      <wp:positionH relativeFrom="column">
                        <wp:posOffset>0</wp:posOffset>
                      </wp:positionH>
                      <wp:positionV relativeFrom="paragraph">
                        <wp:posOffset>0</wp:posOffset>
                      </wp:positionV>
                      <wp:extent cx="76200" cy="28575"/>
                      <wp:effectExtent l="19050" t="19050" r="19050" b="28575"/>
                      <wp:wrapNone/>
                      <wp:docPr id="7724" name="Text Box 9006">
                        <a:extLst xmlns:a="http://schemas.openxmlformats.org/drawingml/2006/main">
                          <a:ext uri="{FF2B5EF4-FFF2-40B4-BE49-F238E27FC236}">
                            <a16:creationId xmlns:a16="http://schemas.microsoft.com/office/drawing/2014/main" id="{00000000-0008-0000-0000-00002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E01D0" id="Text Box 9006" o:spid="_x0000_s1026" type="#_x0000_t202" style="position:absolute;margin-left:0;margin-top:0;width:6pt;height:2.25pt;z-index:2507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2992" behindDoc="0" locked="0" layoutInCell="1" allowOverlap="1" wp14:anchorId="248E07DD" wp14:editId="71C6C9BD">
                      <wp:simplePos x="0" y="0"/>
                      <wp:positionH relativeFrom="column">
                        <wp:posOffset>0</wp:posOffset>
                      </wp:positionH>
                      <wp:positionV relativeFrom="paragraph">
                        <wp:posOffset>0</wp:posOffset>
                      </wp:positionV>
                      <wp:extent cx="76200" cy="28575"/>
                      <wp:effectExtent l="19050" t="19050" r="19050" b="28575"/>
                      <wp:wrapNone/>
                      <wp:docPr id="7725" name="Text Box 9005">
                        <a:extLst xmlns:a="http://schemas.openxmlformats.org/drawingml/2006/main">
                          <a:ext uri="{FF2B5EF4-FFF2-40B4-BE49-F238E27FC236}">
                            <a16:creationId xmlns:a16="http://schemas.microsoft.com/office/drawing/2014/main" id="{00000000-0008-0000-0000-00002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74213" id="Text Box 9005" o:spid="_x0000_s1026" type="#_x0000_t202" style="position:absolute;margin-left:0;margin-top:0;width:6pt;height:2.25pt;z-index:2507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4016" behindDoc="0" locked="0" layoutInCell="1" allowOverlap="1" wp14:anchorId="77D06899" wp14:editId="723658D5">
                      <wp:simplePos x="0" y="0"/>
                      <wp:positionH relativeFrom="column">
                        <wp:posOffset>0</wp:posOffset>
                      </wp:positionH>
                      <wp:positionV relativeFrom="paragraph">
                        <wp:posOffset>0</wp:posOffset>
                      </wp:positionV>
                      <wp:extent cx="76200" cy="28575"/>
                      <wp:effectExtent l="19050" t="19050" r="19050" b="28575"/>
                      <wp:wrapNone/>
                      <wp:docPr id="7726" name="Text Box 9004">
                        <a:extLst xmlns:a="http://schemas.openxmlformats.org/drawingml/2006/main">
                          <a:ext uri="{FF2B5EF4-FFF2-40B4-BE49-F238E27FC236}">
                            <a16:creationId xmlns:a16="http://schemas.microsoft.com/office/drawing/2014/main" id="{00000000-0008-0000-0000-00002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0599F" id="Text Box 9004" o:spid="_x0000_s1026" type="#_x0000_t202" style="position:absolute;margin-left:0;margin-top:0;width:6pt;height:2.25pt;z-index:2507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5040" behindDoc="0" locked="0" layoutInCell="1" allowOverlap="1" wp14:anchorId="1149A215" wp14:editId="29FAE947">
                      <wp:simplePos x="0" y="0"/>
                      <wp:positionH relativeFrom="column">
                        <wp:posOffset>0</wp:posOffset>
                      </wp:positionH>
                      <wp:positionV relativeFrom="paragraph">
                        <wp:posOffset>0</wp:posOffset>
                      </wp:positionV>
                      <wp:extent cx="76200" cy="28575"/>
                      <wp:effectExtent l="19050" t="19050" r="19050" b="28575"/>
                      <wp:wrapNone/>
                      <wp:docPr id="7727" name="Text Box 9003">
                        <a:extLst xmlns:a="http://schemas.openxmlformats.org/drawingml/2006/main">
                          <a:ext uri="{FF2B5EF4-FFF2-40B4-BE49-F238E27FC236}">
                            <a16:creationId xmlns:a16="http://schemas.microsoft.com/office/drawing/2014/main" id="{00000000-0008-0000-0000-00002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0B20A4" id="Text Box 9003" o:spid="_x0000_s1026" type="#_x0000_t202" style="position:absolute;margin-left:0;margin-top:0;width:6pt;height:2.25pt;z-index:2507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6064" behindDoc="0" locked="0" layoutInCell="1" allowOverlap="1" wp14:anchorId="50DBB3B4" wp14:editId="19D4130D">
                      <wp:simplePos x="0" y="0"/>
                      <wp:positionH relativeFrom="column">
                        <wp:posOffset>0</wp:posOffset>
                      </wp:positionH>
                      <wp:positionV relativeFrom="paragraph">
                        <wp:posOffset>0</wp:posOffset>
                      </wp:positionV>
                      <wp:extent cx="76200" cy="28575"/>
                      <wp:effectExtent l="19050" t="19050" r="19050" b="28575"/>
                      <wp:wrapNone/>
                      <wp:docPr id="7728" name="Text Box 9002">
                        <a:extLst xmlns:a="http://schemas.openxmlformats.org/drawingml/2006/main">
                          <a:ext uri="{FF2B5EF4-FFF2-40B4-BE49-F238E27FC236}">
                            <a16:creationId xmlns:a16="http://schemas.microsoft.com/office/drawing/2014/main" id="{00000000-0008-0000-0000-00003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5656E" id="Text Box 9002" o:spid="_x0000_s1026" type="#_x0000_t202" style="position:absolute;margin-left:0;margin-top:0;width:6pt;height:2.25pt;z-index:2507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7088" behindDoc="0" locked="0" layoutInCell="1" allowOverlap="1" wp14:anchorId="1789E373" wp14:editId="77EB8D6C">
                      <wp:simplePos x="0" y="0"/>
                      <wp:positionH relativeFrom="column">
                        <wp:posOffset>0</wp:posOffset>
                      </wp:positionH>
                      <wp:positionV relativeFrom="paragraph">
                        <wp:posOffset>0</wp:posOffset>
                      </wp:positionV>
                      <wp:extent cx="76200" cy="28575"/>
                      <wp:effectExtent l="19050" t="19050" r="19050" b="28575"/>
                      <wp:wrapNone/>
                      <wp:docPr id="7729" name="Text Box 9001">
                        <a:extLst xmlns:a="http://schemas.openxmlformats.org/drawingml/2006/main">
                          <a:ext uri="{FF2B5EF4-FFF2-40B4-BE49-F238E27FC236}">
                            <a16:creationId xmlns:a16="http://schemas.microsoft.com/office/drawing/2014/main" id="{00000000-0008-0000-0000-00003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8E6D8" id="Text Box 9001" o:spid="_x0000_s1026" type="#_x0000_t202" style="position:absolute;margin-left:0;margin-top:0;width:6pt;height:2.25pt;z-index:2507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8112" behindDoc="0" locked="0" layoutInCell="1" allowOverlap="1" wp14:anchorId="1FE76B33" wp14:editId="229D4ED0">
                      <wp:simplePos x="0" y="0"/>
                      <wp:positionH relativeFrom="column">
                        <wp:posOffset>0</wp:posOffset>
                      </wp:positionH>
                      <wp:positionV relativeFrom="paragraph">
                        <wp:posOffset>0</wp:posOffset>
                      </wp:positionV>
                      <wp:extent cx="76200" cy="28575"/>
                      <wp:effectExtent l="19050" t="19050" r="19050" b="28575"/>
                      <wp:wrapNone/>
                      <wp:docPr id="7730" name="Text Box 9000">
                        <a:extLst xmlns:a="http://schemas.openxmlformats.org/drawingml/2006/main">
                          <a:ext uri="{FF2B5EF4-FFF2-40B4-BE49-F238E27FC236}">
                            <a16:creationId xmlns:a16="http://schemas.microsoft.com/office/drawing/2014/main" id="{00000000-0008-0000-0000-00003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8F6E2" id="Text Box 9000" o:spid="_x0000_s1026" type="#_x0000_t202" style="position:absolute;margin-left:0;margin-top:0;width:6pt;height:2.25pt;z-index:2507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79136" behindDoc="0" locked="0" layoutInCell="1" allowOverlap="1" wp14:anchorId="0C0854C1" wp14:editId="07E54EAB">
                      <wp:simplePos x="0" y="0"/>
                      <wp:positionH relativeFrom="column">
                        <wp:posOffset>0</wp:posOffset>
                      </wp:positionH>
                      <wp:positionV relativeFrom="paragraph">
                        <wp:posOffset>0</wp:posOffset>
                      </wp:positionV>
                      <wp:extent cx="76200" cy="28575"/>
                      <wp:effectExtent l="19050" t="19050" r="19050" b="28575"/>
                      <wp:wrapNone/>
                      <wp:docPr id="7731" name="Text Box 8999">
                        <a:extLst xmlns:a="http://schemas.openxmlformats.org/drawingml/2006/main">
                          <a:ext uri="{FF2B5EF4-FFF2-40B4-BE49-F238E27FC236}">
                            <a16:creationId xmlns:a16="http://schemas.microsoft.com/office/drawing/2014/main" id="{00000000-0008-0000-0000-00003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D06EEE" id="Text Box 8999" o:spid="_x0000_s1026" type="#_x0000_t202" style="position:absolute;margin-left:0;margin-top:0;width:6pt;height:2.25pt;z-index:2507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0160" behindDoc="0" locked="0" layoutInCell="1" allowOverlap="1" wp14:anchorId="36A81FB2" wp14:editId="0307A614">
                      <wp:simplePos x="0" y="0"/>
                      <wp:positionH relativeFrom="column">
                        <wp:posOffset>0</wp:posOffset>
                      </wp:positionH>
                      <wp:positionV relativeFrom="paragraph">
                        <wp:posOffset>0</wp:posOffset>
                      </wp:positionV>
                      <wp:extent cx="76200" cy="28575"/>
                      <wp:effectExtent l="19050" t="19050" r="19050" b="28575"/>
                      <wp:wrapNone/>
                      <wp:docPr id="7732" name="Text Box 8998">
                        <a:extLst xmlns:a="http://schemas.openxmlformats.org/drawingml/2006/main">
                          <a:ext uri="{FF2B5EF4-FFF2-40B4-BE49-F238E27FC236}">
                            <a16:creationId xmlns:a16="http://schemas.microsoft.com/office/drawing/2014/main" id="{00000000-0008-0000-0000-00003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9D383" id="Text Box 8998" o:spid="_x0000_s1026" type="#_x0000_t202" style="position:absolute;margin-left:0;margin-top:0;width:6pt;height:2.25pt;z-index:2507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1184" behindDoc="0" locked="0" layoutInCell="1" allowOverlap="1" wp14:anchorId="6AD4B040" wp14:editId="577B0A55">
                      <wp:simplePos x="0" y="0"/>
                      <wp:positionH relativeFrom="column">
                        <wp:posOffset>0</wp:posOffset>
                      </wp:positionH>
                      <wp:positionV relativeFrom="paragraph">
                        <wp:posOffset>0</wp:posOffset>
                      </wp:positionV>
                      <wp:extent cx="76200" cy="28575"/>
                      <wp:effectExtent l="19050" t="19050" r="19050" b="28575"/>
                      <wp:wrapNone/>
                      <wp:docPr id="7733" name="Text Box 8997">
                        <a:extLst xmlns:a="http://schemas.openxmlformats.org/drawingml/2006/main">
                          <a:ext uri="{FF2B5EF4-FFF2-40B4-BE49-F238E27FC236}">
                            <a16:creationId xmlns:a16="http://schemas.microsoft.com/office/drawing/2014/main" id="{00000000-0008-0000-0000-00003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9A75A" id="Text Box 8997" o:spid="_x0000_s1026" type="#_x0000_t202" style="position:absolute;margin-left:0;margin-top:0;width:6pt;height:2.25pt;z-index:2507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2208" behindDoc="0" locked="0" layoutInCell="1" allowOverlap="1" wp14:anchorId="7C7A771D" wp14:editId="26483A25">
                      <wp:simplePos x="0" y="0"/>
                      <wp:positionH relativeFrom="column">
                        <wp:posOffset>0</wp:posOffset>
                      </wp:positionH>
                      <wp:positionV relativeFrom="paragraph">
                        <wp:posOffset>0</wp:posOffset>
                      </wp:positionV>
                      <wp:extent cx="76200" cy="28575"/>
                      <wp:effectExtent l="19050" t="19050" r="19050" b="28575"/>
                      <wp:wrapNone/>
                      <wp:docPr id="7734" name="Text Box 8996">
                        <a:extLst xmlns:a="http://schemas.openxmlformats.org/drawingml/2006/main">
                          <a:ext uri="{FF2B5EF4-FFF2-40B4-BE49-F238E27FC236}">
                            <a16:creationId xmlns:a16="http://schemas.microsoft.com/office/drawing/2014/main" id="{00000000-0008-0000-0000-00003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EE2EA" id="Text Box 8996" o:spid="_x0000_s1026" type="#_x0000_t202" style="position:absolute;margin-left:0;margin-top:0;width:6pt;height:2.25pt;z-index:2507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3232" behindDoc="0" locked="0" layoutInCell="1" allowOverlap="1" wp14:anchorId="01389B16" wp14:editId="3BEB7110">
                      <wp:simplePos x="0" y="0"/>
                      <wp:positionH relativeFrom="column">
                        <wp:posOffset>0</wp:posOffset>
                      </wp:positionH>
                      <wp:positionV relativeFrom="paragraph">
                        <wp:posOffset>0</wp:posOffset>
                      </wp:positionV>
                      <wp:extent cx="76200" cy="28575"/>
                      <wp:effectExtent l="19050" t="19050" r="19050" b="28575"/>
                      <wp:wrapNone/>
                      <wp:docPr id="7735" name="Text Box 8995">
                        <a:extLst xmlns:a="http://schemas.openxmlformats.org/drawingml/2006/main">
                          <a:ext uri="{FF2B5EF4-FFF2-40B4-BE49-F238E27FC236}">
                            <a16:creationId xmlns:a16="http://schemas.microsoft.com/office/drawing/2014/main" id="{00000000-0008-0000-0000-00003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2E7EA" id="Text Box 8995" o:spid="_x0000_s1026" type="#_x0000_t202" style="position:absolute;margin-left:0;margin-top:0;width:6pt;height:2.25pt;z-index:2507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4256" behindDoc="0" locked="0" layoutInCell="1" allowOverlap="1" wp14:anchorId="73A23EBB" wp14:editId="525D4190">
                      <wp:simplePos x="0" y="0"/>
                      <wp:positionH relativeFrom="column">
                        <wp:posOffset>0</wp:posOffset>
                      </wp:positionH>
                      <wp:positionV relativeFrom="paragraph">
                        <wp:posOffset>0</wp:posOffset>
                      </wp:positionV>
                      <wp:extent cx="76200" cy="28575"/>
                      <wp:effectExtent l="19050" t="19050" r="19050" b="28575"/>
                      <wp:wrapNone/>
                      <wp:docPr id="7736" name="Text Box 8994">
                        <a:extLst xmlns:a="http://schemas.openxmlformats.org/drawingml/2006/main">
                          <a:ext uri="{FF2B5EF4-FFF2-40B4-BE49-F238E27FC236}">
                            <a16:creationId xmlns:a16="http://schemas.microsoft.com/office/drawing/2014/main" id="{00000000-0008-0000-0000-00003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16304" id="Text Box 8994" o:spid="_x0000_s1026" type="#_x0000_t202" style="position:absolute;margin-left:0;margin-top:0;width:6pt;height:2.25pt;z-index:2507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5280" behindDoc="0" locked="0" layoutInCell="1" allowOverlap="1" wp14:anchorId="324D7E6D" wp14:editId="5EA9077A">
                      <wp:simplePos x="0" y="0"/>
                      <wp:positionH relativeFrom="column">
                        <wp:posOffset>0</wp:posOffset>
                      </wp:positionH>
                      <wp:positionV relativeFrom="paragraph">
                        <wp:posOffset>0</wp:posOffset>
                      </wp:positionV>
                      <wp:extent cx="76200" cy="28575"/>
                      <wp:effectExtent l="19050" t="19050" r="19050" b="28575"/>
                      <wp:wrapNone/>
                      <wp:docPr id="7737" name="Text Box 8993">
                        <a:extLst xmlns:a="http://schemas.openxmlformats.org/drawingml/2006/main">
                          <a:ext uri="{FF2B5EF4-FFF2-40B4-BE49-F238E27FC236}">
                            <a16:creationId xmlns:a16="http://schemas.microsoft.com/office/drawing/2014/main" id="{00000000-0008-0000-0000-00003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A4531" id="Text Box 8993" o:spid="_x0000_s1026" type="#_x0000_t202" style="position:absolute;margin-left:0;margin-top:0;width:6pt;height:2.25pt;z-index:2507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6304" behindDoc="0" locked="0" layoutInCell="1" allowOverlap="1" wp14:anchorId="61F7EF97" wp14:editId="1590CF2E">
                      <wp:simplePos x="0" y="0"/>
                      <wp:positionH relativeFrom="column">
                        <wp:posOffset>0</wp:posOffset>
                      </wp:positionH>
                      <wp:positionV relativeFrom="paragraph">
                        <wp:posOffset>0</wp:posOffset>
                      </wp:positionV>
                      <wp:extent cx="76200" cy="28575"/>
                      <wp:effectExtent l="19050" t="19050" r="19050" b="28575"/>
                      <wp:wrapNone/>
                      <wp:docPr id="7738" name="Text Box 8992">
                        <a:extLst xmlns:a="http://schemas.openxmlformats.org/drawingml/2006/main">
                          <a:ext uri="{FF2B5EF4-FFF2-40B4-BE49-F238E27FC236}">
                            <a16:creationId xmlns:a16="http://schemas.microsoft.com/office/drawing/2014/main" id="{00000000-0008-0000-0000-00003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57065" id="Text Box 8992" o:spid="_x0000_s1026" type="#_x0000_t202" style="position:absolute;margin-left:0;margin-top:0;width:6pt;height:2.25pt;z-index:2507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7328" behindDoc="0" locked="0" layoutInCell="1" allowOverlap="1" wp14:anchorId="7FAF6571" wp14:editId="6F68D4DA">
                      <wp:simplePos x="0" y="0"/>
                      <wp:positionH relativeFrom="column">
                        <wp:posOffset>0</wp:posOffset>
                      </wp:positionH>
                      <wp:positionV relativeFrom="paragraph">
                        <wp:posOffset>0</wp:posOffset>
                      </wp:positionV>
                      <wp:extent cx="76200" cy="28575"/>
                      <wp:effectExtent l="19050" t="19050" r="19050" b="28575"/>
                      <wp:wrapNone/>
                      <wp:docPr id="7739" name="Text Box 8991">
                        <a:extLst xmlns:a="http://schemas.openxmlformats.org/drawingml/2006/main">
                          <a:ext uri="{FF2B5EF4-FFF2-40B4-BE49-F238E27FC236}">
                            <a16:creationId xmlns:a16="http://schemas.microsoft.com/office/drawing/2014/main" id="{00000000-0008-0000-0000-00003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34FD3" id="Text Box 8991" o:spid="_x0000_s1026" type="#_x0000_t202" style="position:absolute;margin-left:0;margin-top:0;width:6pt;height:2.25pt;z-index:2507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8352" behindDoc="0" locked="0" layoutInCell="1" allowOverlap="1" wp14:anchorId="06D3AE58" wp14:editId="23BA916E">
                      <wp:simplePos x="0" y="0"/>
                      <wp:positionH relativeFrom="column">
                        <wp:posOffset>0</wp:posOffset>
                      </wp:positionH>
                      <wp:positionV relativeFrom="paragraph">
                        <wp:posOffset>0</wp:posOffset>
                      </wp:positionV>
                      <wp:extent cx="76200" cy="28575"/>
                      <wp:effectExtent l="19050" t="19050" r="19050" b="28575"/>
                      <wp:wrapNone/>
                      <wp:docPr id="7740" name="Text Box 8990">
                        <a:extLst xmlns:a="http://schemas.openxmlformats.org/drawingml/2006/main">
                          <a:ext uri="{FF2B5EF4-FFF2-40B4-BE49-F238E27FC236}">
                            <a16:creationId xmlns:a16="http://schemas.microsoft.com/office/drawing/2014/main" id="{00000000-0008-0000-0000-00003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FF53C" id="Text Box 8990" o:spid="_x0000_s1026" type="#_x0000_t202" style="position:absolute;margin-left:0;margin-top:0;width:6pt;height:2.25pt;z-index:2507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89376" behindDoc="0" locked="0" layoutInCell="1" allowOverlap="1" wp14:anchorId="01D4170D" wp14:editId="4769E188">
                      <wp:simplePos x="0" y="0"/>
                      <wp:positionH relativeFrom="column">
                        <wp:posOffset>0</wp:posOffset>
                      </wp:positionH>
                      <wp:positionV relativeFrom="paragraph">
                        <wp:posOffset>0</wp:posOffset>
                      </wp:positionV>
                      <wp:extent cx="76200" cy="28575"/>
                      <wp:effectExtent l="19050" t="19050" r="19050" b="28575"/>
                      <wp:wrapNone/>
                      <wp:docPr id="7741" name="Text Box 8989">
                        <a:extLst xmlns:a="http://schemas.openxmlformats.org/drawingml/2006/main">
                          <a:ext uri="{FF2B5EF4-FFF2-40B4-BE49-F238E27FC236}">
                            <a16:creationId xmlns:a16="http://schemas.microsoft.com/office/drawing/2014/main" id="{00000000-0008-0000-0000-00003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8E0284" id="Text Box 8989" o:spid="_x0000_s1026" type="#_x0000_t202" style="position:absolute;margin-left:0;margin-top:0;width:6pt;height:2.25pt;z-index:2507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0400" behindDoc="0" locked="0" layoutInCell="1" allowOverlap="1" wp14:anchorId="4085003A" wp14:editId="43FDFD91">
                      <wp:simplePos x="0" y="0"/>
                      <wp:positionH relativeFrom="column">
                        <wp:posOffset>0</wp:posOffset>
                      </wp:positionH>
                      <wp:positionV relativeFrom="paragraph">
                        <wp:posOffset>0</wp:posOffset>
                      </wp:positionV>
                      <wp:extent cx="76200" cy="28575"/>
                      <wp:effectExtent l="19050" t="19050" r="19050" b="28575"/>
                      <wp:wrapNone/>
                      <wp:docPr id="7742" name="Text Box 8988">
                        <a:extLst xmlns:a="http://schemas.openxmlformats.org/drawingml/2006/main">
                          <a:ext uri="{FF2B5EF4-FFF2-40B4-BE49-F238E27FC236}">
                            <a16:creationId xmlns:a16="http://schemas.microsoft.com/office/drawing/2014/main" id="{00000000-0008-0000-0000-00003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9B946" id="Text Box 8988" o:spid="_x0000_s1026" type="#_x0000_t202" style="position:absolute;margin-left:0;margin-top:0;width:6pt;height:2.25pt;z-index:2507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1424" behindDoc="0" locked="0" layoutInCell="1" allowOverlap="1" wp14:anchorId="496674E2" wp14:editId="01F57161">
                      <wp:simplePos x="0" y="0"/>
                      <wp:positionH relativeFrom="column">
                        <wp:posOffset>0</wp:posOffset>
                      </wp:positionH>
                      <wp:positionV relativeFrom="paragraph">
                        <wp:posOffset>0</wp:posOffset>
                      </wp:positionV>
                      <wp:extent cx="76200" cy="28575"/>
                      <wp:effectExtent l="19050" t="19050" r="19050" b="28575"/>
                      <wp:wrapNone/>
                      <wp:docPr id="7743" name="Text Box 8987">
                        <a:extLst xmlns:a="http://schemas.openxmlformats.org/drawingml/2006/main">
                          <a:ext uri="{FF2B5EF4-FFF2-40B4-BE49-F238E27FC236}">
                            <a16:creationId xmlns:a16="http://schemas.microsoft.com/office/drawing/2014/main" id="{00000000-0008-0000-0000-00003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FFDDD" id="Text Box 8987" o:spid="_x0000_s1026" type="#_x0000_t202" style="position:absolute;margin-left:0;margin-top:0;width:6pt;height:2.25pt;z-index:2507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2448" behindDoc="0" locked="0" layoutInCell="1" allowOverlap="1" wp14:anchorId="7A9EDB57" wp14:editId="400B5793">
                      <wp:simplePos x="0" y="0"/>
                      <wp:positionH relativeFrom="column">
                        <wp:posOffset>0</wp:posOffset>
                      </wp:positionH>
                      <wp:positionV relativeFrom="paragraph">
                        <wp:posOffset>0</wp:posOffset>
                      </wp:positionV>
                      <wp:extent cx="76200" cy="28575"/>
                      <wp:effectExtent l="19050" t="19050" r="19050" b="28575"/>
                      <wp:wrapNone/>
                      <wp:docPr id="7744" name="Text Box 8986">
                        <a:extLst xmlns:a="http://schemas.openxmlformats.org/drawingml/2006/main">
                          <a:ext uri="{FF2B5EF4-FFF2-40B4-BE49-F238E27FC236}">
                            <a16:creationId xmlns:a16="http://schemas.microsoft.com/office/drawing/2014/main" id="{00000000-0008-0000-0000-00004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BBB569" id="Text Box 8986" o:spid="_x0000_s1026" type="#_x0000_t202" style="position:absolute;margin-left:0;margin-top:0;width:6pt;height:2.25pt;z-index:2507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3472" behindDoc="0" locked="0" layoutInCell="1" allowOverlap="1" wp14:anchorId="3B517F42" wp14:editId="0E2B8B3C">
                      <wp:simplePos x="0" y="0"/>
                      <wp:positionH relativeFrom="column">
                        <wp:posOffset>0</wp:posOffset>
                      </wp:positionH>
                      <wp:positionV relativeFrom="paragraph">
                        <wp:posOffset>0</wp:posOffset>
                      </wp:positionV>
                      <wp:extent cx="76200" cy="28575"/>
                      <wp:effectExtent l="19050" t="19050" r="19050" b="28575"/>
                      <wp:wrapNone/>
                      <wp:docPr id="7745" name="Text Box 8985">
                        <a:extLst xmlns:a="http://schemas.openxmlformats.org/drawingml/2006/main">
                          <a:ext uri="{FF2B5EF4-FFF2-40B4-BE49-F238E27FC236}">
                            <a16:creationId xmlns:a16="http://schemas.microsoft.com/office/drawing/2014/main" id="{00000000-0008-0000-0000-00004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5088E" id="Text Box 8985" o:spid="_x0000_s1026" type="#_x0000_t202" style="position:absolute;margin-left:0;margin-top:0;width:6pt;height:2.25pt;z-index:2507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4496" behindDoc="0" locked="0" layoutInCell="1" allowOverlap="1" wp14:anchorId="408BDB1F" wp14:editId="37892555">
                      <wp:simplePos x="0" y="0"/>
                      <wp:positionH relativeFrom="column">
                        <wp:posOffset>0</wp:posOffset>
                      </wp:positionH>
                      <wp:positionV relativeFrom="paragraph">
                        <wp:posOffset>0</wp:posOffset>
                      </wp:positionV>
                      <wp:extent cx="76200" cy="28575"/>
                      <wp:effectExtent l="19050" t="19050" r="19050" b="28575"/>
                      <wp:wrapNone/>
                      <wp:docPr id="7746" name="Text Box 8984">
                        <a:extLst xmlns:a="http://schemas.openxmlformats.org/drawingml/2006/main">
                          <a:ext uri="{FF2B5EF4-FFF2-40B4-BE49-F238E27FC236}">
                            <a16:creationId xmlns:a16="http://schemas.microsoft.com/office/drawing/2014/main" id="{00000000-0008-0000-0000-00004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D8744" id="Text Box 8984" o:spid="_x0000_s1026" type="#_x0000_t202" style="position:absolute;margin-left:0;margin-top:0;width:6pt;height:2.25pt;z-index:2507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5520" behindDoc="0" locked="0" layoutInCell="1" allowOverlap="1" wp14:anchorId="50620D6D" wp14:editId="236A11FC">
                      <wp:simplePos x="0" y="0"/>
                      <wp:positionH relativeFrom="column">
                        <wp:posOffset>0</wp:posOffset>
                      </wp:positionH>
                      <wp:positionV relativeFrom="paragraph">
                        <wp:posOffset>0</wp:posOffset>
                      </wp:positionV>
                      <wp:extent cx="76200" cy="28575"/>
                      <wp:effectExtent l="19050" t="19050" r="19050" b="28575"/>
                      <wp:wrapNone/>
                      <wp:docPr id="7747" name="Text Box 8983">
                        <a:extLst xmlns:a="http://schemas.openxmlformats.org/drawingml/2006/main">
                          <a:ext uri="{FF2B5EF4-FFF2-40B4-BE49-F238E27FC236}">
                            <a16:creationId xmlns:a16="http://schemas.microsoft.com/office/drawing/2014/main" id="{00000000-0008-0000-0000-00004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57556" id="Text Box 8983" o:spid="_x0000_s1026" type="#_x0000_t202" style="position:absolute;margin-left:0;margin-top:0;width:6pt;height:2.25pt;z-index:2507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6544" behindDoc="0" locked="0" layoutInCell="1" allowOverlap="1" wp14:anchorId="5CA9EE48" wp14:editId="3740BDCC">
                      <wp:simplePos x="0" y="0"/>
                      <wp:positionH relativeFrom="column">
                        <wp:posOffset>0</wp:posOffset>
                      </wp:positionH>
                      <wp:positionV relativeFrom="paragraph">
                        <wp:posOffset>0</wp:posOffset>
                      </wp:positionV>
                      <wp:extent cx="76200" cy="28575"/>
                      <wp:effectExtent l="19050" t="19050" r="19050" b="28575"/>
                      <wp:wrapNone/>
                      <wp:docPr id="7748" name="Text Box 8982">
                        <a:extLst xmlns:a="http://schemas.openxmlformats.org/drawingml/2006/main">
                          <a:ext uri="{FF2B5EF4-FFF2-40B4-BE49-F238E27FC236}">
                            <a16:creationId xmlns:a16="http://schemas.microsoft.com/office/drawing/2014/main" id="{00000000-0008-0000-0000-00004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4FD8A" id="Text Box 8982" o:spid="_x0000_s1026" type="#_x0000_t202" style="position:absolute;margin-left:0;margin-top:0;width:6pt;height:2.25pt;z-index:2507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7568" behindDoc="0" locked="0" layoutInCell="1" allowOverlap="1" wp14:anchorId="7E271845" wp14:editId="49BE1F5D">
                      <wp:simplePos x="0" y="0"/>
                      <wp:positionH relativeFrom="column">
                        <wp:posOffset>0</wp:posOffset>
                      </wp:positionH>
                      <wp:positionV relativeFrom="paragraph">
                        <wp:posOffset>0</wp:posOffset>
                      </wp:positionV>
                      <wp:extent cx="76200" cy="28575"/>
                      <wp:effectExtent l="19050" t="19050" r="19050" b="28575"/>
                      <wp:wrapNone/>
                      <wp:docPr id="7749" name="Text Box 8981">
                        <a:extLst xmlns:a="http://schemas.openxmlformats.org/drawingml/2006/main">
                          <a:ext uri="{FF2B5EF4-FFF2-40B4-BE49-F238E27FC236}">
                            <a16:creationId xmlns:a16="http://schemas.microsoft.com/office/drawing/2014/main" id="{00000000-0008-0000-0000-00004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862F09" id="Text Box 8981" o:spid="_x0000_s1026" type="#_x0000_t202" style="position:absolute;margin-left:0;margin-top:0;width:6pt;height:2.25pt;z-index:2507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8592" behindDoc="0" locked="0" layoutInCell="1" allowOverlap="1" wp14:anchorId="3CDB0049" wp14:editId="1DC60DFA">
                      <wp:simplePos x="0" y="0"/>
                      <wp:positionH relativeFrom="column">
                        <wp:posOffset>0</wp:posOffset>
                      </wp:positionH>
                      <wp:positionV relativeFrom="paragraph">
                        <wp:posOffset>0</wp:posOffset>
                      </wp:positionV>
                      <wp:extent cx="76200" cy="28575"/>
                      <wp:effectExtent l="19050" t="19050" r="19050" b="28575"/>
                      <wp:wrapNone/>
                      <wp:docPr id="7750" name="Text Box 8980">
                        <a:extLst xmlns:a="http://schemas.openxmlformats.org/drawingml/2006/main">
                          <a:ext uri="{FF2B5EF4-FFF2-40B4-BE49-F238E27FC236}">
                            <a16:creationId xmlns:a16="http://schemas.microsoft.com/office/drawing/2014/main" id="{00000000-0008-0000-0000-00004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8F180" id="Text Box 8980" o:spid="_x0000_s1026" type="#_x0000_t202" style="position:absolute;margin-left:0;margin-top:0;width:6pt;height:2.25pt;z-index:2507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799616" behindDoc="0" locked="0" layoutInCell="1" allowOverlap="1" wp14:anchorId="38A6B5AE" wp14:editId="5212E578">
                      <wp:simplePos x="0" y="0"/>
                      <wp:positionH relativeFrom="column">
                        <wp:posOffset>0</wp:posOffset>
                      </wp:positionH>
                      <wp:positionV relativeFrom="paragraph">
                        <wp:posOffset>0</wp:posOffset>
                      </wp:positionV>
                      <wp:extent cx="76200" cy="28575"/>
                      <wp:effectExtent l="19050" t="19050" r="19050" b="28575"/>
                      <wp:wrapNone/>
                      <wp:docPr id="7751" name="Text Box 8979">
                        <a:extLst xmlns:a="http://schemas.openxmlformats.org/drawingml/2006/main">
                          <a:ext uri="{FF2B5EF4-FFF2-40B4-BE49-F238E27FC236}">
                            <a16:creationId xmlns:a16="http://schemas.microsoft.com/office/drawing/2014/main" id="{00000000-0008-0000-0000-00004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68C6B" id="Text Box 8979" o:spid="_x0000_s1026" type="#_x0000_t202" style="position:absolute;margin-left:0;margin-top:0;width:6pt;height:2.25pt;z-index:2507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800640" behindDoc="0" locked="0" layoutInCell="1" allowOverlap="1" wp14:anchorId="6E94A0C9" wp14:editId="39FA0888">
                      <wp:simplePos x="0" y="0"/>
                      <wp:positionH relativeFrom="column">
                        <wp:posOffset>0</wp:posOffset>
                      </wp:positionH>
                      <wp:positionV relativeFrom="paragraph">
                        <wp:posOffset>0</wp:posOffset>
                      </wp:positionV>
                      <wp:extent cx="76200" cy="28575"/>
                      <wp:effectExtent l="19050" t="19050" r="19050" b="28575"/>
                      <wp:wrapNone/>
                      <wp:docPr id="7752" name="Text Box 8978">
                        <a:extLst xmlns:a="http://schemas.openxmlformats.org/drawingml/2006/main">
                          <a:ext uri="{FF2B5EF4-FFF2-40B4-BE49-F238E27FC236}">
                            <a16:creationId xmlns:a16="http://schemas.microsoft.com/office/drawing/2014/main" id="{00000000-0008-0000-0000-00004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1EE53" id="Text Box 8978" o:spid="_x0000_s1026" type="#_x0000_t202" style="position:absolute;margin-left:0;margin-top:0;width:6pt;height:2.25pt;z-index:2508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801664" behindDoc="0" locked="0" layoutInCell="1" allowOverlap="1" wp14:anchorId="56E93149" wp14:editId="48261E60">
                      <wp:simplePos x="0" y="0"/>
                      <wp:positionH relativeFrom="column">
                        <wp:posOffset>0</wp:posOffset>
                      </wp:positionH>
                      <wp:positionV relativeFrom="paragraph">
                        <wp:posOffset>0</wp:posOffset>
                      </wp:positionV>
                      <wp:extent cx="76200" cy="28575"/>
                      <wp:effectExtent l="19050" t="19050" r="19050" b="28575"/>
                      <wp:wrapNone/>
                      <wp:docPr id="7753" name="Text Box 8977">
                        <a:extLst xmlns:a="http://schemas.openxmlformats.org/drawingml/2006/main">
                          <a:ext uri="{FF2B5EF4-FFF2-40B4-BE49-F238E27FC236}">
                            <a16:creationId xmlns:a16="http://schemas.microsoft.com/office/drawing/2014/main" id="{00000000-0008-0000-0000-00004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6E369" id="Text Box 8977" o:spid="_x0000_s1026" type="#_x0000_t202" style="position:absolute;margin-left:0;margin-top:0;width:6pt;height:2.25pt;z-index:2508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0803712" behindDoc="0" locked="0" layoutInCell="1" allowOverlap="1" wp14:anchorId="4B149782" wp14:editId="2AEBD972">
                      <wp:simplePos x="0" y="0"/>
                      <wp:positionH relativeFrom="column">
                        <wp:posOffset>0</wp:posOffset>
                      </wp:positionH>
                      <wp:positionV relativeFrom="paragraph">
                        <wp:posOffset>0</wp:posOffset>
                      </wp:positionV>
                      <wp:extent cx="76200" cy="28575"/>
                      <wp:effectExtent l="19050" t="19050" r="19050" b="28575"/>
                      <wp:wrapNone/>
                      <wp:docPr id="7755" name="Text Box 8976">
                        <a:extLst xmlns:a="http://schemas.openxmlformats.org/drawingml/2006/main">
                          <a:ext uri="{FF2B5EF4-FFF2-40B4-BE49-F238E27FC236}">
                            <a16:creationId xmlns:a16="http://schemas.microsoft.com/office/drawing/2014/main" id="{00000000-0008-0000-0000-00004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3FFE1" id="Text Box 8976" o:spid="_x0000_s1026" type="#_x0000_t202" style="position:absolute;margin-left:0;margin-top:0;width:6pt;height:2.25pt;z-index:2508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3360" behindDoc="0" locked="0" layoutInCell="1" allowOverlap="1" wp14:anchorId="700535D5" wp14:editId="3D198365">
                      <wp:simplePos x="0" y="0"/>
                      <wp:positionH relativeFrom="column">
                        <wp:posOffset>0</wp:posOffset>
                      </wp:positionH>
                      <wp:positionV relativeFrom="paragraph">
                        <wp:posOffset>0</wp:posOffset>
                      </wp:positionV>
                      <wp:extent cx="76200" cy="28575"/>
                      <wp:effectExtent l="19050" t="19050" r="19050" b="28575"/>
                      <wp:wrapNone/>
                      <wp:docPr id="9532" name="Text Box 8975">
                        <a:extLst xmlns:a="http://schemas.openxmlformats.org/drawingml/2006/main">
                          <a:ext uri="{FF2B5EF4-FFF2-40B4-BE49-F238E27FC236}">
                            <a16:creationId xmlns:a16="http://schemas.microsoft.com/office/drawing/2014/main" id="{00000000-0008-0000-0000-00003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3FC67" id="Text Box 8975" o:spid="_x0000_s1026" type="#_x0000_t202" style="position:absolute;margin-left:0;margin-top:0;width:6pt;height:2.25pt;z-index:2526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4384" behindDoc="0" locked="0" layoutInCell="1" allowOverlap="1" wp14:anchorId="12EF23E5" wp14:editId="16D2909C">
                      <wp:simplePos x="0" y="0"/>
                      <wp:positionH relativeFrom="column">
                        <wp:posOffset>0</wp:posOffset>
                      </wp:positionH>
                      <wp:positionV relativeFrom="paragraph">
                        <wp:posOffset>0</wp:posOffset>
                      </wp:positionV>
                      <wp:extent cx="76200" cy="28575"/>
                      <wp:effectExtent l="19050" t="19050" r="19050" b="28575"/>
                      <wp:wrapNone/>
                      <wp:docPr id="9533" name="Text Box 8974">
                        <a:extLst xmlns:a="http://schemas.openxmlformats.org/drawingml/2006/main">
                          <a:ext uri="{FF2B5EF4-FFF2-40B4-BE49-F238E27FC236}">
                            <a16:creationId xmlns:a16="http://schemas.microsoft.com/office/drawing/2014/main" id="{00000000-0008-0000-0000-00003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56094" id="Text Box 8974" o:spid="_x0000_s1026" type="#_x0000_t202" style="position:absolute;margin-left:0;margin-top:0;width:6pt;height:2.25pt;z-index:2526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5408" behindDoc="0" locked="0" layoutInCell="1" allowOverlap="1" wp14:anchorId="7B40B0E0" wp14:editId="27027F20">
                      <wp:simplePos x="0" y="0"/>
                      <wp:positionH relativeFrom="column">
                        <wp:posOffset>0</wp:posOffset>
                      </wp:positionH>
                      <wp:positionV relativeFrom="paragraph">
                        <wp:posOffset>0</wp:posOffset>
                      </wp:positionV>
                      <wp:extent cx="76200" cy="28575"/>
                      <wp:effectExtent l="19050" t="19050" r="19050" b="28575"/>
                      <wp:wrapNone/>
                      <wp:docPr id="9534" name="Text Box 8973">
                        <a:extLst xmlns:a="http://schemas.openxmlformats.org/drawingml/2006/main">
                          <a:ext uri="{FF2B5EF4-FFF2-40B4-BE49-F238E27FC236}">
                            <a16:creationId xmlns:a16="http://schemas.microsoft.com/office/drawing/2014/main" id="{00000000-0008-0000-0000-00003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7A627" id="Text Box 8973" o:spid="_x0000_s1026" type="#_x0000_t202" style="position:absolute;margin-left:0;margin-top:0;width:6pt;height:2.25pt;z-index:2526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6432" behindDoc="0" locked="0" layoutInCell="1" allowOverlap="1" wp14:anchorId="7BCE736A" wp14:editId="25D3A8EC">
                      <wp:simplePos x="0" y="0"/>
                      <wp:positionH relativeFrom="column">
                        <wp:posOffset>0</wp:posOffset>
                      </wp:positionH>
                      <wp:positionV relativeFrom="paragraph">
                        <wp:posOffset>0</wp:posOffset>
                      </wp:positionV>
                      <wp:extent cx="76200" cy="28575"/>
                      <wp:effectExtent l="19050" t="19050" r="19050" b="28575"/>
                      <wp:wrapNone/>
                      <wp:docPr id="9535" name="Text Box 8972">
                        <a:extLst xmlns:a="http://schemas.openxmlformats.org/drawingml/2006/main">
                          <a:ext uri="{FF2B5EF4-FFF2-40B4-BE49-F238E27FC236}">
                            <a16:creationId xmlns:a16="http://schemas.microsoft.com/office/drawing/2014/main" id="{00000000-0008-0000-0000-00003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73BCC" id="Text Box 8972" o:spid="_x0000_s1026" type="#_x0000_t202" style="position:absolute;margin-left:0;margin-top:0;width:6pt;height:2.25pt;z-index:2526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7456" behindDoc="0" locked="0" layoutInCell="1" allowOverlap="1" wp14:anchorId="3A2E9508" wp14:editId="44042559">
                      <wp:simplePos x="0" y="0"/>
                      <wp:positionH relativeFrom="column">
                        <wp:posOffset>0</wp:posOffset>
                      </wp:positionH>
                      <wp:positionV relativeFrom="paragraph">
                        <wp:posOffset>0</wp:posOffset>
                      </wp:positionV>
                      <wp:extent cx="76200" cy="28575"/>
                      <wp:effectExtent l="19050" t="19050" r="19050" b="28575"/>
                      <wp:wrapNone/>
                      <wp:docPr id="9536" name="Text Box 8971">
                        <a:extLst xmlns:a="http://schemas.openxmlformats.org/drawingml/2006/main">
                          <a:ext uri="{FF2B5EF4-FFF2-40B4-BE49-F238E27FC236}">
                            <a16:creationId xmlns:a16="http://schemas.microsoft.com/office/drawing/2014/main" id="{00000000-0008-0000-0000-00004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F0521" id="Text Box 8971" o:spid="_x0000_s1026" type="#_x0000_t202" style="position:absolute;margin-left:0;margin-top:0;width:6pt;height:2.25pt;z-index:2526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8480" behindDoc="0" locked="0" layoutInCell="1" allowOverlap="1" wp14:anchorId="2818208F" wp14:editId="6E19A956">
                      <wp:simplePos x="0" y="0"/>
                      <wp:positionH relativeFrom="column">
                        <wp:posOffset>0</wp:posOffset>
                      </wp:positionH>
                      <wp:positionV relativeFrom="paragraph">
                        <wp:posOffset>0</wp:posOffset>
                      </wp:positionV>
                      <wp:extent cx="76200" cy="28575"/>
                      <wp:effectExtent l="19050" t="19050" r="19050" b="28575"/>
                      <wp:wrapNone/>
                      <wp:docPr id="9537" name="Text Box 8970">
                        <a:extLst xmlns:a="http://schemas.openxmlformats.org/drawingml/2006/main">
                          <a:ext uri="{FF2B5EF4-FFF2-40B4-BE49-F238E27FC236}">
                            <a16:creationId xmlns:a16="http://schemas.microsoft.com/office/drawing/2014/main" id="{00000000-0008-0000-0000-00004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6A233" id="Text Box 8970" o:spid="_x0000_s1026" type="#_x0000_t202" style="position:absolute;margin-left:0;margin-top:0;width:6pt;height:2.25pt;z-index:2526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29504" behindDoc="0" locked="0" layoutInCell="1" allowOverlap="1" wp14:anchorId="40A5E0D2" wp14:editId="6982388F">
                      <wp:simplePos x="0" y="0"/>
                      <wp:positionH relativeFrom="column">
                        <wp:posOffset>0</wp:posOffset>
                      </wp:positionH>
                      <wp:positionV relativeFrom="paragraph">
                        <wp:posOffset>0</wp:posOffset>
                      </wp:positionV>
                      <wp:extent cx="76200" cy="28575"/>
                      <wp:effectExtent l="19050" t="19050" r="19050" b="28575"/>
                      <wp:wrapNone/>
                      <wp:docPr id="9538" name="Text Box 8969">
                        <a:extLst xmlns:a="http://schemas.openxmlformats.org/drawingml/2006/main">
                          <a:ext uri="{FF2B5EF4-FFF2-40B4-BE49-F238E27FC236}">
                            <a16:creationId xmlns:a16="http://schemas.microsoft.com/office/drawing/2014/main" id="{00000000-0008-0000-0000-00004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CA55F" id="Text Box 8969" o:spid="_x0000_s1026" type="#_x0000_t202" style="position:absolute;margin-left:0;margin-top:0;width:6pt;height:2.25pt;z-index:2526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0528" behindDoc="0" locked="0" layoutInCell="1" allowOverlap="1" wp14:anchorId="36AEAE15" wp14:editId="43C0AA94">
                      <wp:simplePos x="0" y="0"/>
                      <wp:positionH relativeFrom="column">
                        <wp:posOffset>0</wp:posOffset>
                      </wp:positionH>
                      <wp:positionV relativeFrom="paragraph">
                        <wp:posOffset>0</wp:posOffset>
                      </wp:positionV>
                      <wp:extent cx="76200" cy="28575"/>
                      <wp:effectExtent l="19050" t="19050" r="19050" b="28575"/>
                      <wp:wrapNone/>
                      <wp:docPr id="9539" name="Text Box 8968">
                        <a:extLst xmlns:a="http://schemas.openxmlformats.org/drawingml/2006/main">
                          <a:ext uri="{FF2B5EF4-FFF2-40B4-BE49-F238E27FC236}">
                            <a16:creationId xmlns:a16="http://schemas.microsoft.com/office/drawing/2014/main" id="{00000000-0008-0000-0000-00004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692D3" id="Text Box 8968" o:spid="_x0000_s1026" type="#_x0000_t202" style="position:absolute;margin-left:0;margin-top:0;width:6pt;height:2.25pt;z-index:2526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1552" behindDoc="0" locked="0" layoutInCell="1" allowOverlap="1" wp14:anchorId="665934A4" wp14:editId="515CC76E">
                      <wp:simplePos x="0" y="0"/>
                      <wp:positionH relativeFrom="column">
                        <wp:posOffset>0</wp:posOffset>
                      </wp:positionH>
                      <wp:positionV relativeFrom="paragraph">
                        <wp:posOffset>0</wp:posOffset>
                      </wp:positionV>
                      <wp:extent cx="76200" cy="28575"/>
                      <wp:effectExtent l="19050" t="19050" r="19050" b="28575"/>
                      <wp:wrapNone/>
                      <wp:docPr id="9540" name="Text Box 8967">
                        <a:extLst xmlns:a="http://schemas.openxmlformats.org/drawingml/2006/main">
                          <a:ext uri="{FF2B5EF4-FFF2-40B4-BE49-F238E27FC236}">
                            <a16:creationId xmlns:a16="http://schemas.microsoft.com/office/drawing/2014/main" id="{00000000-0008-0000-0000-00004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0943EA" id="Text Box 8967" o:spid="_x0000_s1026" type="#_x0000_t202" style="position:absolute;margin-left:0;margin-top:0;width:6pt;height:2.25pt;z-index:2526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2576" behindDoc="0" locked="0" layoutInCell="1" allowOverlap="1" wp14:anchorId="07456FB1" wp14:editId="6F5BB4BA">
                      <wp:simplePos x="0" y="0"/>
                      <wp:positionH relativeFrom="column">
                        <wp:posOffset>0</wp:posOffset>
                      </wp:positionH>
                      <wp:positionV relativeFrom="paragraph">
                        <wp:posOffset>0</wp:posOffset>
                      </wp:positionV>
                      <wp:extent cx="76200" cy="28575"/>
                      <wp:effectExtent l="19050" t="19050" r="19050" b="28575"/>
                      <wp:wrapNone/>
                      <wp:docPr id="9541" name="Text Box 8966">
                        <a:extLst xmlns:a="http://schemas.openxmlformats.org/drawingml/2006/main">
                          <a:ext uri="{FF2B5EF4-FFF2-40B4-BE49-F238E27FC236}">
                            <a16:creationId xmlns:a16="http://schemas.microsoft.com/office/drawing/2014/main" id="{00000000-0008-0000-0000-00004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ADCBE" id="Text Box 8966" o:spid="_x0000_s1026" type="#_x0000_t202" style="position:absolute;margin-left:0;margin-top:0;width:6pt;height:2.25pt;z-index:2526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3600" behindDoc="0" locked="0" layoutInCell="1" allowOverlap="1" wp14:anchorId="0DDA934C" wp14:editId="2C3147BF">
                      <wp:simplePos x="0" y="0"/>
                      <wp:positionH relativeFrom="column">
                        <wp:posOffset>0</wp:posOffset>
                      </wp:positionH>
                      <wp:positionV relativeFrom="paragraph">
                        <wp:posOffset>0</wp:posOffset>
                      </wp:positionV>
                      <wp:extent cx="76200" cy="28575"/>
                      <wp:effectExtent l="19050" t="19050" r="19050" b="28575"/>
                      <wp:wrapNone/>
                      <wp:docPr id="9542" name="Text Box 8965">
                        <a:extLst xmlns:a="http://schemas.openxmlformats.org/drawingml/2006/main">
                          <a:ext uri="{FF2B5EF4-FFF2-40B4-BE49-F238E27FC236}">
                            <a16:creationId xmlns:a16="http://schemas.microsoft.com/office/drawing/2014/main" id="{00000000-0008-0000-0000-00004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CC291" id="Text Box 8965" o:spid="_x0000_s1026" type="#_x0000_t202" style="position:absolute;margin-left:0;margin-top:0;width:6pt;height:2.25pt;z-index:2526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4624" behindDoc="0" locked="0" layoutInCell="1" allowOverlap="1" wp14:anchorId="155194B7" wp14:editId="799A2DBE">
                      <wp:simplePos x="0" y="0"/>
                      <wp:positionH relativeFrom="column">
                        <wp:posOffset>0</wp:posOffset>
                      </wp:positionH>
                      <wp:positionV relativeFrom="paragraph">
                        <wp:posOffset>0</wp:posOffset>
                      </wp:positionV>
                      <wp:extent cx="76200" cy="28575"/>
                      <wp:effectExtent l="19050" t="19050" r="19050" b="28575"/>
                      <wp:wrapNone/>
                      <wp:docPr id="9543" name="Text Box 8964">
                        <a:extLst xmlns:a="http://schemas.openxmlformats.org/drawingml/2006/main">
                          <a:ext uri="{FF2B5EF4-FFF2-40B4-BE49-F238E27FC236}">
                            <a16:creationId xmlns:a16="http://schemas.microsoft.com/office/drawing/2014/main" id="{00000000-0008-0000-0000-00004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62B15" id="Text Box 8964" o:spid="_x0000_s1026" type="#_x0000_t202" style="position:absolute;margin-left:0;margin-top:0;width:6pt;height:2.25pt;z-index:2526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5648" behindDoc="0" locked="0" layoutInCell="1" allowOverlap="1" wp14:anchorId="75C2FC9B" wp14:editId="2AD9DD8B">
                      <wp:simplePos x="0" y="0"/>
                      <wp:positionH relativeFrom="column">
                        <wp:posOffset>0</wp:posOffset>
                      </wp:positionH>
                      <wp:positionV relativeFrom="paragraph">
                        <wp:posOffset>0</wp:posOffset>
                      </wp:positionV>
                      <wp:extent cx="76200" cy="28575"/>
                      <wp:effectExtent l="19050" t="19050" r="19050" b="28575"/>
                      <wp:wrapNone/>
                      <wp:docPr id="9544" name="Text Box 8963">
                        <a:extLst xmlns:a="http://schemas.openxmlformats.org/drawingml/2006/main">
                          <a:ext uri="{FF2B5EF4-FFF2-40B4-BE49-F238E27FC236}">
                            <a16:creationId xmlns:a16="http://schemas.microsoft.com/office/drawing/2014/main" id="{00000000-0008-0000-0000-00004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C85AC" id="Text Box 8963" o:spid="_x0000_s1026" type="#_x0000_t202" style="position:absolute;margin-left:0;margin-top:0;width:6pt;height:2.25pt;z-index:2526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6672" behindDoc="0" locked="0" layoutInCell="1" allowOverlap="1" wp14:anchorId="5461B520" wp14:editId="0314D95E">
                      <wp:simplePos x="0" y="0"/>
                      <wp:positionH relativeFrom="column">
                        <wp:posOffset>0</wp:posOffset>
                      </wp:positionH>
                      <wp:positionV relativeFrom="paragraph">
                        <wp:posOffset>0</wp:posOffset>
                      </wp:positionV>
                      <wp:extent cx="76200" cy="28575"/>
                      <wp:effectExtent l="19050" t="19050" r="19050" b="28575"/>
                      <wp:wrapNone/>
                      <wp:docPr id="9545" name="Text Box 8962">
                        <a:extLst xmlns:a="http://schemas.openxmlformats.org/drawingml/2006/main">
                          <a:ext uri="{FF2B5EF4-FFF2-40B4-BE49-F238E27FC236}">
                            <a16:creationId xmlns:a16="http://schemas.microsoft.com/office/drawing/2014/main" id="{00000000-0008-0000-0000-00004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B85B7" id="Text Box 8962" o:spid="_x0000_s1026" type="#_x0000_t202" style="position:absolute;margin-left:0;margin-top:0;width:6pt;height:2.25pt;z-index:2526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7696" behindDoc="0" locked="0" layoutInCell="1" allowOverlap="1" wp14:anchorId="436E7F57" wp14:editId="51E3A3A5">
                      <wp:simplePos x="0" y="0"/>
                      <wp:positionH relativeFrom="column">
                        <wp:posOffset>0</wp:posOffset>
                      </wp:positionH>
                      <wp:positionV relativeFrom="paragraph">
                        <wp:posOffset>0</wp:posOffset>
                      </wp:positionV>
                      <wp:extent cx="76200" cy="28575"/>
                      <wp:effectExtent l="19050" t="19050" r="19050" b="28575"/>
                      <wp:wrapNone/>
                      <wp:docPr id="9546" name="Text Box 8961">
                        <a:extLst xmlns:a="http://schemas.openxmlformats.org/drawingml/2006/main">
                          <a:ext uri="{FF2B5EF4-FFF2-40B4-BE49-F238E27FC236}">
                            <a16:creationId xmlns:a16="http://schemas.microsoft.com/office/drawing/2014/main" id="{00000000-0008-0000-0000-00004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22755" id="Text Box 8961" o:spid="_x0000_s1026" type="#_x0000_t202" style="position:absolute;margin-left:0;margin-top:0;width:6pt;height:2.25pt;z-index:25263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8720" behindDoc="0" locked="0" layoutInCell="1" allowOverlap="1" wp14:anchorId="011809F8" wp14:editId="2509C923">
                      <wp:simplePos x="0" y="0"/>
                      <wp:positionH relativeFrom="column">
                        <wp:posOffset>0</wp:posOffset>
                      </wp:positionH>
                      <wp:positionV relativeFrom="paragraph">
                        <wp:posOffset>0</wp:posOffset>
                      </wp:positionV>
                      <wp:extent cx="76200" cy="28575"/>
                      <wp:effectExtent l="19050" t="19050" r="19050" b="28575"/>
                      <wp:wrapNone/>
                      <wp:docPr id="9547" name="Text Box 8960">
                        <a:extLst xmlns:a="http://schemas.openxmlformats.org/drawingml/2006/main">
                          <a:ext uri="{FF2B5EF4-FFF2-40B4-BE49-F238E27FC236}">
                            <a16:creationId xmlns:a16="http://schemas.microsoft.com/office/drawing/2014/main" id="{00000000-0008-0000-0000-00004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8EDEC" id="Text Box 8960" o:spid="_x0000_s1026" type="#_x0000_t202" style="position:absolute;margin-left:0;margin-top:0;width:6pt;height:2.25pt;z-index:2526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39744" behindDoc="0" locked="0" layoutInCell="1" allowOverlap="1" wp14:anchorId="12432F03" wp14:editId="0376062E">
                      <wp:simplePos x="0" y="0"/>
                      <wp:positionH relativeFrom="column">
                        <wp:posOffset>0</wp:posOffset>
                      </wp:positionH>
                      <wp:positionV relativeFrom="paragraph">
                        <wp:posOffset>0</wp:posOffset>
                      </wp:positionV>
                      <wp:extent cx="76200" cy="28575"/>
                      <wp:effectExtent l="19050" t="19050" r="19050" b="28575"/>
                      <wp:wrapNone/>
                      <wp:docPr id="9548" name="Text Box 8959">
                        <a:extLst xmlns:a="http://schemas.openxmlformats.org/drawingml/2006/main">
                          <a:ext uri="{FF2B5EF4-FFF2-40B4-BE49-F238E27FC236}">
                            <a16:creationId xmlns:a16="http://schemas.microsoft.com/office/drawing/2014/main" id="{00000000-0008-0000-0000-00004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9A767" id="Text Box 8959" o:spid="_x0000_s1026" type="#_x0000_t202" style="position:absolute;margin-left:0;margin-top:0;width:6pt;height:2.25pt;z-index:2526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0768" behindDoc="0" locked="0" layoutInCell="1" allowOverlap="1" wp14:anchorId="366F373F" wp14:editId="61D7CA9B">
                      <wp:simplePos x="0" y="0"/>
                      <wp:positionH relativeFrom="column">
                        <wp:posOffset>0</wp:posOffset>
                      </wp:positionH>
                      <wp:positionV relativeFrom="paragraph">
                        <wp:posOffset>0</wp:posOffset>
                      </wp:positionV>
                      <wp:extent cx="76200" cy="28575"/>
                      <wp:effectExtent l="19050" t="19050" r="19050" b="28575"/>
                      <wp:wrapNone/>
                      <wp:docPr id="9549" name="Text Box 8958">
                        <a:extLst xmlns:a="http://schemas.openxmlformats.org/drawingml/2006/main">
                          <a:ext uri="{FF2B5EF4-FFF2-40B4-BE49-F238E27FC236}">
                            <a16:creationId xmlns:a16="http://schemas.microsoft.com/office/drawing/2014/main" id="{00000000-0008-0000-0000-00004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3DF9B" id="Text Box 8958" o:spid="_x0000_s1026" type="#_x0000_t202" style="position:absolute;margin-left:0;margin-top:0;width:6pt;height:2.25pt;z-index:2526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1792" behindDoc="0" locked="0" layoutInCell="1" allowOverlap="1" wp14:anchorId="63A730DB" wp14:editId="2E84897B">
                      <wp:simplePos x="0" y="0"/>
                      <wp:positionH relativeFrom="column">
                        <wp:posOffset>0</wp:posOffset>
                      </wp:positionH>
                      <wp:positionV relativeFrom="paragraph">
                        <wp:posOffset>0</wp:posOffset>
                      </wp:positionV>
                      <wp:extent cx="76200" cy="28575"/>
                      <wp:effectExtent l="19050" t="19050" r="19050" b="28575"/>
                      <wp:wrapNone/>
                      <wp:docPr id="9550" name="Text Box 8957">
                        <a:extLst xmlns:a="http://schemas.openxmlformats.org/drawingml/2006/main">
                          <a:ext uri="{FF2B5EF4-FFF2-40B4-BE49-F238E27FC236}">
                            <a16:creationId xmlns:a16="http://schemas.microsoft.com/office/drawing/2014/main" id="{00000000-0008-0000-0000-00004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DB26C" id="Text Box 8957" o:spid="_x0000_s1026" type="#_x0000_t202" style="position:absolute;margin-left:0;margin-top:0;width:6pt;height:2.25pt;z-index:2526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2816" behindDoc="0" locked="0" layoutInCell="1" allowOverlap="1" wp14:anchorId="200A364D" wp14:editId="2D9B001D">
                      <wp:simplePos x="0" y="0"/>
                      <wp:positionH relativeFrom="column">
                        <wp:posOffset>0</wp:posOffset>
                      </wp:positionH>
                      <wp:positionV relativeFrom="paragraph">
                        <wp:posOffset>0</wp:posOffset>
                      </wp:positionV>
                      <wp:extent cx="76200" cy="28575"/>
                      <wp:effectExtent l="19050" t="19050" r="19050" b="28575"/>
                      <wp:wrapNone/>
                      <wp:docPr id="9551" name="Text Box 8956">
                        <a:extLst xmlns:a="http://schemas.openxmlformats.org/drawingml/2006/main">
                          <a:ext uri="{FF2B5EF4-FFF2-40B4-BE49-F238E27FC236}">
                            <a16:creationId xmlns:a16="http://schemas.microsoft.com/office/drawing/2014/main" id="{00000000-0008-0000-0000-00004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992B9" id="Text Box 8956" o:spid="_x0000_s1026" type="#_x0000_t202" style="position:absolute;margin-left:0;margin-top:0;width:6pt;height:2.25pt;z-index:2526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3840" behindDoc="0" locked="0" layoutInCell="1" allowOverlap="1" wp14:anchorId="42D1DB4C" wp14:editId="2E601681">
                      <wp:simplePos x="0" y="0"/>
                      <wp:positionH relativeFrom="column">
                        <wp:posOffset>0</wp:posOffset>
                      </wp:positionH>
                      <wp:positionV relativeFrom="paragraph">
                        <wp:posOffset>0</wp:posOffset>
                      </wp:positionV>
                      <wp:extent cx="76200" cy="28575"/>
                      <wp:effectExtent l="19050" t="19050" r="19050" b="28575"/>
                      <wp:wrapNone/>
                      <wp:docPr id="9552" name="Text Box 8955">
                        <a:extLst xmlns:a="http://schemas.openxmlformats.org/drawingml/2006/main">
                          <a:ext uri="{FF2B5EF4-FFF2-40B4-BE49-F238E27FC236}">
                            <a16:creationId xmlns:a16="http://schemas.microsoft.com/office/drawing/2014/main" id="{00000000-0008-0000-0000-00005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CA1F6" id="Text Box 8955" o:spid="_x0000_s1026" type="#_x0000_t202" style="position:absolute;margin-left:0;margin-top:0;width:6pt;height:2.25pt;z-index:2526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4864" behindDoc="0" locked="0" layoutInCell="1" allowOverlap="1" wp14:anchorId="07D6DCB6" wp14:editId="374C0EA8">
                      <wp:simplePos x="0" y="0"/>
                      <wp:positionH relativeFrom="column">
                        <wp:posOffset>0</wp:posOffset>
                      </wp:positionH>
                      <wp:positionV relativeFrom="paragraph">
                        <wp:posOffset>0</wp:posOffset>
                      </wp:positionV>
                      <wp:extent cx="76200" cy="28575"/>
                      <wp:effectExtent l="19050" t="19050" r="19050" b="28575"/>
                      <wp:wrapNone/>
                      <wp:docPr id="9553" name="Text Box 8954">
                        <a:extLst xmlns:a="http://schemas.openxmlformats.org/drawingml/2006/main">
                          <a:ext uri="{FF2B5EF4-FFF2-40B4-BE49-F238E27FC236}">
                            <a16:creationId xmlns:a16="http://schemas.microsoft.com/office/drawing/2014/main" id="{00000000-0008-0000-0000-00005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83892" id="Text Box 8954" o:spid="_x0000_s1026" type="#_x0000_t202" style="position:absolute;margin-left:0;margin-top:0;width:6pt;height:2.25pt;z-index:2526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5888" behindDoc="0" locked="0" layoutInCell="1" allowOverlap="1" wp14:anchorId="58DDED62" wp14:editId="7BDB1AEB">
                      <wp:simplePos x="0" y="0"/>
                      <wp:positionH relativeFrom="column">
                        <wp:posOffset>0</wp:posOffset>
                      </wp:positionH>
                      <wp:positionV relativeFrom="paragraph">
                        <wp:posOffset>0</wp:posOffset>
                      </wp:positionV>
                      <wp:extent cx="76200" cy="28575"/>
                      <wp:effectExtent l="19050" t="19050" r="19050" b="28575"/>
                      <wp:wrapNone/>
                      <wp:docPr id="9554" name="Text Box 8953">
                        <a:extLst xmlns:a="http://schemas.openxmlformats.org/drawingml/2006/main">
                          <a:ext uri="{FF2B5EF4-FFF2-40B4-BE49-F238E27FC236}">
                            <a16:creationId xmlns:a16="http://schemas.microsoft.com/office/drawing/2014/main" id="{00000000-0008-0000-0000-00005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98272" id="Text Box 8953" o:spid="_x0000_s1026" type="#_x0000_t202" style="position:absolute;margin-left:0;margin-top:0;width:6pt;height:2.25pt;z-index:2526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6912" behindDoc="0" locked="0" layoutInCell="1" allowOverlap="1" wp14:anchorId="54E8BC71" wp14:editId="1FA4AC0C">
                      <wp:simplePos x="0" y="0"/>
                      <wp:positionH relativeFrom="column">
                        <wp:posOffset>0</wp:posOffset>
                      </wp:positionH>
                      <wp:positionV relativeFrom="paragraph">
                        <wp:posOffset>0</wp:posOffset>
                      </wp:positionV>
                      <wp:extent cx="76200" cy="28575"/>
                      <wp:effectExtent l="19050" t="19050" r="19050" b="28575"/>
                      <wp:wrapNone/>
                      <wp:docPr id="9555" name="Text Box 8952">
                        <a:extLst xmlns:a="http://schemas.openxmlformats.org/drawingml/2006/main">
                          <a:ext uri="{FF2B5EF4-FFF2-40B4-BE49-F238E27FC236}">
                            <a16:creationId xmlns:a16="http://schemas.microsoft.com/office/drawing/2014/main" id="{00000000-0008-0000-0000-00005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6C3C34" id="Text Box 8952" o:spid="_x0000_s1026" type="#_x0000_t202" style="position:absolute;margin-left:0;margin-top:0;width:6pt;height:2.25pt;z-index:2526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7936" behindDoc="0" locked="0" layoutInCell="1" allowOverlap="1" wp14:anchorId="7F920DD8" wp14:editId="0B6919CF">
                      <wp:simplePos x="0" y="0"/>
                      <wp:positionH relativeFrom="column">
                        <wp:posOffset>0</wp:posOffset>
                      </wp:positionH>
                      <wp:positionV relativeFrom="paragraph">
                        <wp:posOffset>0</wp:posOffset>
                      </wp:positionV>
                      <wp:extent cx="76200" cy="28575"/>
                      <wp:effectExtent l="19050" t="19050" r="19050" b="28575"/>
                      <wp:wrapNone/>
                      <wp:docPr id="9556" name="Text Box 8951">
                        <a:extLst xmlns:a="http://schemas.openxmlformats.org/drawingml/2006/main">
                          <a:ext uri="{FF2B5EF4-FFF2-40B4-BE49-F238E27FC236}">
                            <a16:creationId xmlns:a16="http://schemas.microsoft.com/office/drawing/2014/main" id="{00000000-0008-0000-0000-00005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C7AE5" id="Text Box 8951" o:spid="_x0000_s1026" type="#_x0000_t202" style="position:absolute;margin-left:0;margin-top:0;width:6pt;height:2.25pt;z-index:2526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8960" behindDoc="0" locked="0" layoutInCell="1" allowOverlap="1" wp14:anchorId="212A0CA9" wp14:editId="5A0FDEAF">
                      <wp:simplePos x="0" y="0"/>
                      <wp:positionH relativeFrom="column">
                        <wp:posOffset>0</wp:posOffset>
                      </wp:positionH>
                      <wp:positionV relativeFrom="paragraph">
                        <wp:posOffset>0</wp:posOffset>
                      </wp:positionV>
                      <wp:extent cx="76200" cy="28575"/>
                      <wp:effectExtent l="19050" t="19050" r="19050" b="28575"/>
                      <wp:wrapNone/>
                      <wp:docPr id="9557" name="Text Box 8950">
                        <a:extLst xmlns:a="http://schemas.openxmlformats.org/drawingml/2006/main">
                          <a:ext uri="{FF2B5EF4-FFF2-40B4-BE49-F238E27FC236}">
                            <a16:creationId xmlns:a16="http://schemas.microsoft.com/office/drawing/2014/main" id="{00000000-0008-0000-0000-00005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59DBA6" id="Text Box 8950" o:spid="_x0000_s1026" type="#_x0000_t202" style="position:absolute;margin-left:0;margin-top:0;width:6pt;height:2.25pt;z-index:25264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49984" behindDoc="0" locked="0" layoutInCell="1" allowOverlap="1" wp14:anchorId="6534662A" wp14:editId="2DDEBA2A">
                      <wp:simplePos x="0" y="0"/>
                      <wp:positionH relativeFrom="column">
                        <wp:posOffset>0</wp:posOffset>
                      </wp:positionH>
                      <wp:positionV relativeFrom="paragraph">
                        <wp:posOffset>0</wp:posOffset>
                      </wp:positionV>
                      <wp:extent cx="76200" cy="28575"/>
                      <wp:effectExtent l="19050" t="19050" r="19050" b="28575"/>
                      <wp:wrapNone/>
                      <wp:docPr id="9558" name="Text Box 8949">
                        <a:extLst xmlns:a="http://schemas.openxmlformats.org/drawingml/2006/main">
                          <a:ext uri="{FF2B5EF4-FFF2-40B4-BE49-F238E27FC236}">
                            <a16:creationId xmlns:a16="http://schemas.microsoft.com/office/drawing/2014/main" id="{00000000-0008-0000-0000-00005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2F6E1" id="Text Box 8949" o:spid="_x0000_s1026" type="#_x0000_t202" style="position:absolute;margin-left:0;margin-top:0;width:6pt;height:2.25pt;z-index:25264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1008" behindDoc="0" locked="0" layoutInCell="1" allowOverlap="1" wp14:anchorId="264050FF" wp14:editId="5498A7E3">
                      <wp:simplePos x="0" y="0"/>
                      <wp:positionH relativeFrom="column">
                        <wp:posOffset>0</wp:posOffset>
                      </wp:positionH>
                      <wp:positionV relativeFrom="paragraph">
                        <wp:posOffset>0</wp:posOffset>
                      </wp:positionV>
                      <wp:extent cx="76200" cy="28575"/>
                      <wp:effectExtent l="19050" t="19050" r="19050" b="28575"/>
                      <wp:wrapNone/>
                      <wp:docPr id="9559" name="Text Box 8948">
                        <a:extLst xmlns:a="http://schemas.openxmlformats.org/drawingml/2006/main">
                          <a:ext uri="{FF2B5EF4-FFF2-40B4-BE49-F238E27FC236}">
                            <a16:creationId xmlns:a16="http://schemas.microsoft.com/office/drawing/2014/main" id="{00000000-0008-0000-0000-00005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9A1E9" id="Text Box 8948" o:spid="_x0000_s1026" type="#_x0000_t202" style="position:absolute;margin-left:0;margin-top:0;width:6pt;height:2.25pt;z-index:2526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2032" behindDoc="0" locked="0" layoutInCell="1" allowOverlap="1" wp14:anchorId="0C700428" wp14:editId="7F6D8601">
                      <wp:simplePos x="0" y="0"/>
                      <wp:positionH relativeFrom="column">
                        <wp:posOffset>0</wp:posOffset>
                      </wp:positionH>
                      <wp:positionV relativeFrom="paragraph">
                        <wp:posOffset>0</wp:posOffset>
                      </wp:positionV>
                      <wp:extent cx="76200" cy="28575"/>
                      <wp:effectExtent l="19050" t="19050" r="19050" b="28575"/>
                      <wp:wrapNone/>
                      <wp:docPr id="9560" name="Text Box 8947">
                        <a:extLst xmlns:a="http://schemas.openxmlformats.org/drawingml/2006/main">
                          <a:ext uri="{FF2B5EF4-FFF2-40B4-BE49-F238E27FC236}">
                            <a16:creationId xmlns:a16="http://schemas.microsoft.com/office/drawing/2014/main" id="{00000000-0008-0000-0000-00005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94BD4" id="Text Box 8947" o:spid="_x0000_s1026" type="#_x0000_t202" style="position:absolute;margin-left:0;margin-top:0;width:6pt;height:2.25pt;z-index:25265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3056" behindDoc="0" locked="0" layoutInCell="1" allowOverlap="1" wp14:anchorId="405C2AE1" wp14:editId="27BACCB3">
                      <wp:simplePos x="0" y="0"/>
                      <wp:positionH relativeFrom="column">
                        <wp:posOffset>0</wp:posOffset>
                      </wp:positionH>
                      <wp:positionV relativeFrom="paragraph">
                        <wp:posOffset>0</wp:posOffset>
                      </wp:positionV>
                      <wp:extent cx="76200" cy="28575"/>
                      <wp:effectExtent l="19050" t="19050" r="19050" b="28575"/>
                      <wp:wrapNone/>
                      <wp:docPr id="9561" name="Text Box 8946">
                        <a:extLst xmlns:a="http://schemas.openxmlformats.org/drawingml/2006/main">
                          <a:ext uri="{FF2B5EF4-FFF2-40B4-BE49-F238E27FC236}">
                            <a16:creationId xmlns:a16="http://schemas.microsoft.com/office/drawing/2014/main" id="{00000000-0008-0000-0000-00005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DC5B9" id="Text Box 8946" o:spid="_x0000_s1026" type="#_x0000_t202" style="position:absolute;margin-left:0;margin-top:0;width:6pt;height:2.25pt;z-index:25265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4080" behindDoc="0" locked="0" layoutInCell="1" allowOverlap="1" wp14:anchorId="2AE5C3FE" wp14:editId="444BBE14">
                      <wp:simplePos x="0" y="0"/>
                      <wp:positionH relativeFrom="column">
                        <wp:posOffset>0</wp:posOffset>
                      </wp:positionH>
                      <wp:positionV relativeFrom="paragraph">
                        <wp:posOffset>0</wp:posOffset>
                      </wp:positionV>
                      <wp:extent cx="76200" cy="28575"/>
                      <wp:effectExtent l="19050" t="19050" r="19050" b="28575"/>
                      <wp:wrapNone/>
                      <wp:docPr id="9562" name="Text Box 8945">
                        <a:extLst xmlns:a="http://schemas.openxmlformats.org/drawingml/2006/main">
                          <a:ext uri="{FF2B5EF4-FFF2-40B4-BE49-F238E27FC236}">
                            <a16:creationId xmlns:a16="http://schemas.microsoft.com/office/drawing/2014/main" id="{00000000-0008-0000-0000-00005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60823" id="Text Box 8945" o:spid="_x0000_s1026" type="#_x0000_t202" style="position:absolute;margin-left:0;margin-top:0;width:6pt;height:2.25pt;z-index:25265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5104" behindDoc="0" locked="0" layoutInCell="1" allowOverlap="1" wp14:anchorId="4B9CC156" wp14:editId="28C7D0F2">
                      <wp:simplePos x="0" y="0"/>
                      <wp:positionH relativeFrom="column">
                        <wp:posOffset>0</wp:posOffset>
                      </wp:positionH>
                      <wp:positionV relativeFrom="paragraph">
                        <wp:posOffset>0</wp:posOffset>
                      </wp:positionV>
                      <wp:extent cx="76200" cy="28575"/>
                      <wp:effectExtent l="19050" t="19050" r="19050" b="28575"/>
                      <wp:wrapNone/>
                      <wp:docPr id="9563" name="Text Box 8944">
                        <a:extLst xmlns:a="http://schemas.openxmlformats.org/drawingml/2006/main">
                          <a:ext uri="{FF2B5EF4-FFF2-40B4-BE49-F238E27FC236}">
                            <a16:creationId xmlns:a16="http://schemas.microsoft.com/office/drawing/2014/main" id="{00000000-0008-0000-0000-00005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9BB0C" id="Text Box 8944" o:spid="_x0000_s1026" type="#_x0000_t202" style="position:absolute;margin-left:0;margin-top:0;width:6pt;height:2.25pt;z-index:25265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2657152" behindDoc="0" locked="0" layoutInCell="1" allowOverlap="1" wp14:anchorId="57B1E6D1" wp14:editId="7CA27ABC">
                      <wp:simplePos x="0" y="0"/>
                      <wp:positionH relativeFrom="column">
                        <wp:posOffset>0</wp:posOffset>
                      </wp:positionH>
                      <wp:positionV relativeFrom="paragraph">
                        <wp:posOffset>0</wp:posOffset>
                      </wp:positionV>
                      <wp:extent cx="76200" cy="28575"/>
                      <wp:effectExtent l="19050" t="19050" r="19050" b="28575"/>
                      <wp:wrapNone/>
                      <wp:docPr id="9565" name="Text Box 8943">
                        <a:extLst xmlns:a="http://schemas.openxmlformats.org/drawingml/2006/main">
                          <a:ext uri="{FF2B5EF4-FFF2-40B4-BE49-F238E27FC236}">
                            <a16:creationId xmlns:a16="http://schemas.microsoft.com/office/drawing/2014/main" id="{00000000-0008-0000-0000-00005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E0EED" id="Text Box 8943" o:spid="_x0000_s1026" type="#_x0000_t202" style="position:absolute;margin-left:0;margin-top:0;width:6pt;height:2.25pt;z-index:25265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76800" behindDoc="0" locked="0" layoutInCell="1" allowOverlap="1" wp14:anchorId="5EF0D350" wp14:editId="7A919C62">
                      <wp:simplePos x="0" y="0"/>
                      <wp:positionH relativeFrom="column">
                        <wp:posOffset>0</wp:posOffset>
                      </wp:positionH>
                      <wp:positionV relativeFrom="paragraph">
                        <wp:posOffset>0</wp:posOffset>
                      </wp:positionV>
                      <wp:extent cx="76200" cy="28575"/>
                      <wp:effectExtent l="19050" t="19050" r="19050" b="28575"/>
                      <wp:wrapNone/>
                      <wp:docPr id="11342" name="Text Box 8942">
                        <a:extLst xmlns:a="http://schemas.openxmlformats.org/drawingml/2006/main">
                          <a:ext uri="{FF2B5EF4-FFF2-40B4-BE49-F238E27FC236}">
                            <a16:creationId xmlns:a16="http://schemas.microsoft.com/office/drawing/2014/main" id="{00000000-0008-0000-0000-00004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DC385" id="Text Box 8942" o:spid="_x0000_s1026" type="#_x0000_t202" style="position:absolute;margin-left:0;margin-top:0;width:6pt;height:2.25pt;z-index:2544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77824" behindDoc="0" locked="0" layoutInCell="1" allowOverlap="1" wp14:anchorId="57E799C6" wp14:editId="3F294B3F">
                      <wp:simplePos x="0" y="0"/>
                      <wp:positionH relativeFrom="column">
                        <wp:posOffset>0</wp:posOffset>
                      </wp:positionH>
                      <wp:positionV relativeFrom="paragraph">
                        <wp:posOffset>0</wp:posOffset>
                      </wp:positionV>
                      <wp:extent cx="76200" cy="28575"/>
                      <wp:effectExtent l="19050" t="19050" r="19050" b="28575"/>
                      <wp:wrapNone/>
                      <wp:docPr id="11343" name="Text Box 8941">
                        <a:extLst xmlns:a="http://schemas.openxmlformats.org/drawingml/2006/main">
                          <a:ext uri="{FF2B5EF4-FFF2-40B4-BE49-F238E27FC236}">
                            <a16:creationId xmlns:a16="http://schemas.microsoft.com/office/drawing/2014/main" id="{00000000-0008-0000-0000-00004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F9F98" id="Text Box 8941" o:spid="_x0000_s1026" type="#_x0000_t202" style="position:absolute;margin-left:0;margin-top:0;width:6pt;height:2.25pt;z-index:2544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78848" behindDoc="0" locked="0" layoutInCell="1" allowOverlap="1" wp14:anchorId="6B03287A" wp14:editId="2E387C3D">
                      <wp:simplePos x="0" y="0"/>
                      <wp:positionH relativeFrom="column">
                        <wp:posOffset>0</wp:posOffset>
                      </wp:positionH>
                      <wp:positionV relativeFrom="paragraph">
                        <wp:posOffset>0</wp:posOffset>
                      </wp:positionV>
                      <wp:extent cx="76200" cy="28575"/>
                      <wp:effectExtent l="19050" t="19050" r="19050" b="28575"/>
                      <wp:wrapNone/>
                      <wp:docPr id="11344" name="Text Box 8940">
                        <a:extLst xmlns:a="http://schemas.openxmlformats.org/drawingml/2006/main">
                          <a:ext uri="{FF2B5EF4-FFF2-40B4-BE49-F238E27FC236}">
                            <a16:creationId xmlns:a16="http://schemas.microsoft.com/office/drawing/2014/main" id="{00000000-0008-0000-0000-00005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E0AC3" id="Text Box 8940" o:spid="_x0000_s1026" type="#_x0000_t202" style="position:absolute;margin-left:0;margin-top:0;width:6pt;height:2.25pt;z-index:2544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79872" behindDoc="0" locked="0" layoutInCell="1" allowOverlap="1" wp14:anchorId="7334D192" wp14:editId="48030D85">
                      <wp:simplePos x="0" y="0"/>
                      <wp:positionH relativeFrom="column">
                        <wp:posOffset>0</wp:posOffset>
                      </wp:positionH>
                      <wp:positionV relativeFrom="paragraph">
                        <wp:posOffset>0</wp:posOffset>
                      </wp:positionV>
                      <wp:extent cx="76200" cy="28575"/>
                      <wp:effectExtent l="19050" t="19050" r="19050" b="28575"/>
                      <wp:wrapNone/>
                      <wp:docPr id="11345" name="Text Box 8939">
                        <a:extLst xmlns:a="http://schemas.openxmlformats.org/drawingml/2006/main">
                          <a:ext uri="{FF2B5EF4-FFF2-40B4-BE49-F238E27FC236}">
                            <a16:creationId xmlns:a16="http://schemas.microsoft.com/office/drawing/2014/main" id="{00000000-0008-0000-0000-00005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6D786" id="Text Box 8939" o:spid="_x0000_s1026" type="#_x0000_t202" style="position:absolute;margin-left:0;margin-top:0;width:6pt;height:2.25pt;z-index:2544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0896" behindDoc="0" locked="0" layoutInCell="1" allowOverlap="1" wp14:anchorId="4C58B49E" wp14:editId="382A8D98">
                      <wp:simplePos x="0" y="0"/>
                      <wp:positionH relativeFrom="column">
                        <wp:posOffset>0</wp:posOffset>
                      </wp:positionH>
                      <wp:positionV relativeFrom="paragraph">
                        <wp:posOffset>0</wp:posOffset>
                      </wp:positionV>
                      <wp:extent cx="76200" cy="28575"/>
                      <wp:effectExtent l="19050" t="19050" r="19050" b="28575"/>
                      <wp:wrapNone/>
                      <wp:docPr id="11346" name="Text Box 8938">
                        <a:extLst xmlns:a="http://schemas.openxmlformats.org/drawingml/2006/main">
                          <a:ext uri="{FF2B5EF4-FFF2-40B4-BE49-F238E27FC236}">
                            <a16:creationId xmlns:a16="http://schemas.microsoft.com/office/drawing/2014/main" id="{00000000-0008-0000-0000-00005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E7C358" id="Text Box 8938" o:spid="_x0000_s1026" type="#_x0000_t202" style="position:absolute;margin-left:0;margin-top:0;width:6pt;height:2.25pt;z-index:2544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1920" behindDoc="0" locked="0" layoutInCell="1" allowOverlap="1" wp14:anchorId="0215DE81" wp14:editId="5386D7BC">
                      <wp:simplePos x="0" y="0"/>
                      <wp:positionH relativeFrom="column">
                        <wp:posOffset>0</wp:posOffset>
                      </wp:positionH>
                      <wp:positionV relativeFrom="paragraph">
                        <wp:posOffset>0</wp:posOffset>
                      </wp:positionV>
                      <wp:extent cx="76200" cy="28575"/>
                      <wp:effectExtent l="19050" t="19050" r="19050" b="28575"/>
                      <wp:wrapNone/>
                      <wp:docPr id="11347" name="Text Box 8937">
                        <a:extLst xmlns:a="http://schemas.openxmlformats.org/drawingml/2006/main">
                          <a:ext uri="{FF2B5EF4-FFF2-40B4-BE49-F238E27FC236}">
                            <a16:creationId xmlns:a16="http://schemas.microsoft.com/office/drawing/2014/main" id="{00000000-0008-0000-0000-00005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CE963" id="Text Box 8937" o:spid="_x0000_s1026" type="#_x0000_t202" style="position:absolute;margin-left:0;margin-top:0;width:6pt;height:2.25pt;z-index:2544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2944" behindDoc="0" locked="0" layoutInCell="1" allowOverlap="1" wp14:anchorId="1C05AAD2" wp14:editId="770F2721">
                      <wp:simplePos x="0" y="0"/>
                      <wp:positionH relativeFrom="column">
                        <wp:posOffset>0</wp:posOffset>
                      </wp:positionH>
                      <wp:positionV relativeFrom="paragraph">
                        <wp:posOffset>0</wp:posOffset>
                      </wp:positionV>
                      <wp:extent cx="76200" cy="28575"/>
                      <wp:effectExtent l="19050" t="19050" r="19050" b="28575"/>
                      <wp:wrapNone/>
                      <wp:docPr id="11348" name="Text Box 8936">
                        <a:extLst xmlns:a="http://schemas.openxmlformats.org/drawingml/2006/main">
                          <a:ext uri="{FF2B5EF4-FFF2-40B4-BE49-F238E27FC236}">
                            <a16:creationId xmlns:a16="http://schemas.microsoft.com/office/drawing/2014/main" id="{00000000-0008-0000-0000-00005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AC867" id="Text Box 8936" o:spid="_x0000_s1026" type="#_x0000_t202" style="position:absolute;margin-left:0;margin-top:0;width:6pt;height:2.25pt;z-index:2544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3968" behindDoc="0" locked="0" layoutInCell="1" allowOverlap="1" wp14:anchorId="2076F75C" wp14:editId="1B5D030B">
                      <wp:simplePos x="0" y="0"/>
                      <wp:positionH relativeFrom="column">
                        <wp:posOffset>0</wp:posOffset>
                      </wp:positionH>
                      <wp:positionV relativeFrom="paragraph">
                        <wp:posOffset>0</wp:posOffset>
                      </wp:positionV>
                      <wp:extent cx="76200" cy="28575"/>
                      <wp:effectExtent l="19050" t="19050" r="19050" b="28575"/>
                      <wp:wrapNone/>
                      <wp:docPr id="11349" name="Text Box 8935">
                        <a:extLst xmlns:a="http://schemas.openxmlformats.org/drawingml/2006/main">
                          <a:ext uri="{FF2B5EF4-FFF2-40B4-BE49-F238E27FC236}">
                            <a16:creationId xmlns:a16="http://schemas.microsoft.com/office/drawing/2014/main" id="{00000000-0008-0000-0000-00005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D62EA" id="Text Box 8935" o:spid="_x0000_s1026" type="#_x0000_t202" style="position:absolute;margin-left:0;margin-top:0;width:6pt;height:2.25pt;z-index:2544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4992" behindDoc="0" locked="0" layoutInCell="1" allowOverlap="1" wp14:anchorId="0EFC5054" wp14:editId="5A4A7FC2">
                      <wp:simplePos x="0" y="0"/>
                      <wp:positionH relativeFrom="column">
                        <wp:posOffset>0</wp:posOffset>
                      </wp:positionH>
                      <wp:positionV relativeFrom="paragraph">
                        <wp:posOffset>0</wp:posOffset>
                      </wp:positionV>
                      <wp:extent cx="76200" cy="28575"/>
                      <wp:effectExtent l="19050" t="19050" r="19050" b="28575"/>
                      <wp:wrapNone/>
                      <wp:docPr id="11350" name="Text Box 8934">
                        <a:extLst xmlns:a="http://schemas.openxmlformats.org/drawingml/2006/main">
                          <a:ext uri="{FF2B5EF4-FFF2-40B4-BE49-F238E27FC236}">
                            <a16:creationId xmlns:a16="http://schemas.microsoft.com/office/drawing/2014/main" id="{00000000-0008-0000-0000-00005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BDA3D" id="Text Box 8934" o:spid="_x0000_s1026" type="#_x0000_t202" style="position:absolute;margin-left:0;margin-top:0;width:6pt;height:2.25pt;z-index:2544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6016" behindDoc="0" locked="0" layoutInCell="1" allowOverlap="1" wp14:anchorId="00A25A12" wp14:editId="7714093E">
                      <wp:simplePos x="0" y="0"/>
                      <wp:positionH relativeFrom="column">
                        <wp:posOffset>0</wp:posOffset>
                      </wp:positionH>
                      <wp:positionV relativeFrom="paragraph">
                        <wp:posOffset>0</wp:posOffset>
                      </wp:positionV>
                      <wp:extent cx="76200" cy="28575"/>
                      <wp:effectExtent l="19050" t="19050" r="19050" b="28575"/>
                      <wp:wrapNone/>
                      <wp:docPr id="11351" name="Text Box 8933">
                        <a:extLst xmlns:a="http://schemas.openxmlformats.org/drawingml/2006/main">
                          <a:ext uri="{FF2B5EF4-FFF2-40B4-BE49-F238E27FC236}">
                            <a16:creationId xmlns:a16="http://schemas.microsoft.com/office/drawing/2014/main" id="{00000000-0008-0000-0000-00005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5EF3B" id="Text Box 8933" o:spid="_x0000_s1026" type="#_x0000_t202" style="position:absolute;margin-left:0;margin-top:0;width:6pt;height:2.25pt;z-index:2544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7040" behindDoc="0" locked="0" layoutInCell="1" allowOverlap="1" wp14:anchorId="6F6616D0" wp14:editId="56B39292">
                      <wp:simplePos x="0" y="0"/>
                      <wp:positionH relativeFrom="column">
                        <wp:posOffset>0</wp:posOffset>
                      </wp:positionH>
                      <wp:positionV relativeFrom="paragraph">
                        <wp:posOffset>0</wp:posOffset>
                      </wp:positionV>
                      <wp:extent cx="76200" cy="28575"/>
                      <wp:effectExtent l="19050" t="19050" r="19050" b="28575"/>
                      <wp:wrapNone/>
                      <wp:docPr id="11352" name="Text Box 8932">
                        <a:extLst xmlns:a="http://schemas.openxmlformats.org/drawingml/2006/main">
                          <a:ext uri="{FF2B5EF4-FFF2-40B4-BE49-F238E27FC236}">
                            <a16:creationId xmlns:a16="http://schemas.microsoft.com/office/drawing/2014/main" id="{00000000-0008-0000-0000-00005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026696" id="Text Box 8932" o:spid="_x0000_s1026" type="#_x0000_t202" style="position:absolute;margin-left:0;margin-top:0;width:6pt;height:2.25pt;z-index:2544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8064" behindDoc="0" locked="0" layoutInCell="1" allowOverlap="1" wp14:anchorId="3A862532" wp14:editId="420ADF67">
                      <wp:simplePos x="0" y="0"/>
                      <wp:positionH relativeFrom="column">
                        <wp:posOffset>0</wp:posOffset>
                      </wp:positionH>
                      <wp:positionV relativeFrom="paragraph">
                        <wp:posOffset>0</wp:posOffset>
                      </wp:positionV>
                      <wp:extent cx="76200" cy="28575"/>
                      <wp:effectExtent l="19050" t="19050" r="19050" b="28575"/>
                      <wp:wrapNone/>
                      <wp:docPr id="11353" name="Text Box 8931">
                        <a:extLst xmlns:a="http://schemas.openxmlformats.org/drawingml/2006/main">
                          <a:ext uri="{FF2B5EF4-FFF2-40B4-BE49-F238E27FC236}">
                            <a16:creationId xmlns:a16="http://schemas.microsoft.com/office/drawing/2014/main" id="{00000000-0008-0000-0000-00005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C7F80" id="Text Box 8931" o:spid="_x0000_s1026" type="#_x0000_t202" style="position:absolute;margin-left:0;margin-top:0;width:6pt;height:2.25pt;z-index:2544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89088" behindDoc="0" locked="0" layoutInCell="1" allowOverlap="1" wp14:anchorId="474DC94D" wp14:editId="36294FA1">
                      <wp:simplePos x="0" y="0"/>
                      <wp:positionH relativeFrom="column">
                        <wp:posOffset>0</wp:posOffset>
                      </wp:positionH>
                      <wp:positionV relativeFrom="paragraph">
                        <wp:posOffset>0</wp:posOffset>
                      </wp:positionV>
                      <wp:extent cx="76200" cy="28575"/>
                      <wp:effectExtent l="19050" t="19050" r="19050" b="28575"/>
                      <wp:wrapNone/>
                      <wp:docPr id="11354" name="Text Box 8930">
                        <a:extLst xmlns:a="http://schemas.openxmlformats.org/drawingml/2006/main">
                          <a:ext uri="{FF2B5EF4-FFF2-40B4-BE49-F238E27FC236}">
                            <a16:creationId xmlns:a16="http://schemas.microsoft.com/office/drawing/2014/main" id="{00000000-0008-0000-0000-00005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77969" id="Text Box 8930" o:spid="_x0000_s1026" type="#_x0000_t202" style="position:absolute;margin-left:0;margin-top:0;width:6pt;height:2.25pt;z-index:2544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0112" behindDoc="0" locked="0" layoutInCell="1" allowOverlap="1" wp14:anchorId="0E307C85" wp14:editId="69E0ABD4">
                      <wp:simplePos x="0" y="0"/>
                      <wp:positionH relativeFrom="column">
                        <wp:posOffset>0</wp:posOffset>
                      </wp:positionH>
                      <wp:positionV relativeFrom="paragraph">
                        <wp:posOffset>0</wp:posOffset>
                      </wp:positionV>
                      <wp:extent cx="76200" cy="28575"/>
                      <wp:effectExtent l="19050" t="19050" r="19050" b="28575"/>
                      <wp:wrapNone/>
                      <wp:docPr id="11355" name="Text Box 8929">
                        <a:extLst xmlns:a="http://schemas.openxmlformats.org/drawingml/2006/main">
                          <a:ext uri="{FF2B5EF4-FFF2-40B4-BE49-F238E27FC236}">
                            <a16:creationId xmlns:a16="http://schemas.microsoft.com/office/drawing/2014/main" id="{00000000-0008-0000-0000-00005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2284D" id="Text Box 8929" o:spid="_x0000_s1026" type="#_x0000_t202" style="position:absolute;margin-left:0;margin-top:0;width:6pt;height:2.25pt;z-index:2544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1136" behindDoc="0" locked="0" layoutInCell="1" allowOverlap="1" wp14:anchorId="7525C338" wp14:editId="6B2CC3C6">
                      <wp:simplePos x="0" y="0"/>
                      <wp:positionH relativeFrom="column">
                        <wp:posOffset>0</wp:posOffset>
                      </wp:positionH>
                      <wp:positionV relativeFrom="paragraph">
                        <wp:posOffset>0</wp:posOffset>
                      </wp:positionV>
                      <wp:extent cx="76200" cy="28575"/>
                      <wp:effectExtent l="19050" t="19050" r="19050" b="28575"/>
                      <wp:wrapNone/>
                      <wp:docPr id="11356" name="Text Box 8928">
                        <a:extLst xmlns:a="http://schemas.openxmlformats.org/drawingml/2006/main">
                          <a:ext uri="{FF2B5EF4-FFF2-40B4-BE49-F238E27FC236}">
                            <a16:creationId xmlns:a16="http://schemas.microsoft.com/office/drawing/2014/main" id="{00000000-0008-0000-0000-00005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FB7AD" id="Text Box 8928" o:spid="_x0000_s1026" type="#_x0000_t202" style="position:absolute;margin-left:0;margin-top:0;width:6pt;height:2.25pt;z-index:2544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2160" behindDoc="0" locked="0" layoutInCell="1" allowOverlap="1" wp14:anchorId="44BF316E" wp14:editId="2F5F6204">
                      <wp:simplePos x="0" y="0"/>
                      <wp:positionH relativeFrom="column">
                        <wp:posOffset>0</wp:posOffset>
                      </wp:positionH>
                      <wp:positionV relativeFrom="paragraph">
                        <wp:posOffset>0</wp:posOffset>
                      </wp:positionV>
                      <wp:extent cx="76200" cy="28575"/>
                      <wp:effectExtent l="19050" t="19050" r="19050" b="28575"/>
                      <wp:wrapNone/>
                      <wp:docPr id="11357" name="Text Box 8927">
                        <a:extLst xmlns:a="http://schemas.openxmlformats.org/drawingml/2006/main">
                          <a:ext uri="{FF2B5EF4-FFF2-40B4-BE49-F238E27FC236}">
                            <a16:creationId xmlns:a16="http://schemas.microsoft.com/office/drawing/2014/main" id="{00000000-0008-0000-0000-00005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877CC" id="Text Box 8927" o:spid="_x0000_s1026" type="#_x0000_t202" style="position:absolute;margin-left:0;margin-top:0;width:6pt;height:2.25pt;z-index:2544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3184" behindDoc="0" locked="0" layoutInCell="1" allowOverlap="1" wp14:anchorId="75D82CFD" wp14:editId="793FFA42">
                      <wp:simplePos x="0" y="0"/>
                      <wp:positionH relativeFrom="column">
                        <wp:posOffset>0</wp:posOffset>
                      </wp:positionH>
                      <wp:positionV relativeFrom="paragraph">
                        <wp:posOffset>0</wp:posOffset>
                      </wp:positionV>
                      <wp:extent cx="76200" cy="28575"/>
                      <wp:effectExtent l="19050" t="19050" r="19050" b="28575"/>
                      <wp:wrapNone/>
                      <wp:docPr id="11358" name="Text Box 8926">
                        <a:extLst xmlns:a="http://schemas.openxmlformats.org/drawingml/2006/main">
                          <a:ext uri="{FF2B5EF4-FFF2-40B4-BE49-F238E27FC236}">
                            <a16:creationId xmlns:a16="http://schemas.microsoft.com/office/drawing/2014/main" id="{00000000-0008-0000-0000-00005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061F1" id="Text Box 8926" o:spid="_x0000_s1026" type="#_x0000_t202" style="position:absolute;margin-left:0;margin-top:0;width:6pt;height:2.25pt;z-index:2544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4208" behindDoc="0" locked="0" layoutInCell="1" allowOverlap="1" wp14:anchorId="0142D28F" wp14:editId="2670A8C5">
                      <wp:simplePos x="0" y="0"/>
                      <wp:positionH relativeFrom="column">
                        <wp:posOffset>0</wp:posOffset>
                      </wp:positionH>
                      <wp:positionV relativeFrom="paragraph">
                        <wp:posOffset>0</wp:posOffset>
                      </wp:positionV>
                      <wp:extent cx="76200" cy="28575"/>
                      <wp:effectExtent l="19050" t="19050" r="19050" b="28575"/>
                      <wp:wrapNone/>
                      <wp:docPr id="11359" name="Text Box 8925">
                        <a:extLst xmlns:a="http://schemas.openxmlformats.org/drawingml/2006/main">
                          <a:ext uri="{FF2B5EF4-FFF2-40B4-BE49-F238E27FC236}">
                            <a16:creationId xmlns:a16="http://schemas.microsoft.com/office/drawing/2014/main" id="{00000000-0008-0000-0000-00005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886D48" id="Text Box 8925" o:spid="_x0000_s1026" type="#_x0000_t202" style="position:absolute;margin-left:0;margin-top:0;width:6pt;height:2.25pt;z-index:2544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5232" behindDoc="0" locked="0" layoutInCell="1" allowOverlap="1" wp14:anchorId="7B947A1C" wp14:editId="4B074B88">
                      <wp:simplePos x="0" y="0"/>
                      <wp:positionH relativeFrom="column">
                        <wp:posOffset>0</wp:posOffset>
                      </wp:positionH>
                      <wp:positionV relativeFrom="paragraph">
                        <wp:posOffset>0</wp:posOffset>
                      </wp:positionV>
                      <wp:extent cx="76200" cy="28575"/>
                      <wp:effectExtent l="19050" t="19050" r="19050" b="28575"/>
                      <wp:wrapNone/>
                      <wp:docPr id="11360" name="Text Box 8924">
                        <a:extLst xmlns:a="http://schemas.openxmlformats.org/drawingml/2006/main">
                          <a:ext uri="{FF2B5EF4-FFF2-40B4-BE49-F238E27FC236}">
                            <a16:creationId xmlns:a16="http://schemas.microsoft.com/office/drawing/2014/main" id="{00000000-0008-0000-0000-00006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63906" id="Text Box 8924" o:spid="_x0000_s1026" type="#_x0000_t202" style="position:absolute;margin-left:0;margin-top:0;width:6pt;height:2.25pt;z-index:2544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6256" behindDoc="0" locked="0" layoutInCell="1" allowOverlap="1" wp14:anchorId="0A1D6CED" wp14:editId="71E9828F">
                      <wp:simplePos x="0" y="0"/>
                      <wp:positionH relativeFrom="column">
                        <wp:posOffset>0</wp:posOffset>
                      </wp:positionH>
                      <wp:positionV relativeFrom="paragraph">
                        <wp:posOffset>0</wp:posOffset>
                      </wp:positionV>
                      <wp:extent cx="76200" cy="28575"/>
                      <wp:effectExtent l="19050" t="19050" r="19050" b="28575"/>
                      <wp:wrapNone/>
                      <wp:docPr id="11361" name="Text Box 8923">
                        <a:extLst xmlns:a="http://schemas.openxmlformats.org/drawingml/2006/main">
                          <a:ext uri="{FF2B5EF4-FFF2-40B4-BE49-F238E27FC236}">
                            <a16:creationId xmlns:a16="http://schemas.microsoft.com/office/drawing/2014/main" id="{00000000-0008-0000-0000-00006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5B162" id="Text Box 8923" o:spid="_x0000_s1026" type="#_x0000_t202" style="position:absolute;margin-left:0;margin-top:0;width:6pt;height:2.25pt;z-index:2544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7280" behindDoc="0" locked="0" layoutInCell="1" allowOverlap="1" wp14:anchorId="25E87C91" wp14:editId="2642A635">
                      <wp:simplePos x="0" y="0"/>
                      <wp:positionH relativeFrom="column">
                        <wp:posOffset>0</wp:posOffset>
                      </wp:positionH>
                      <wp:positionV relativeFrom="paragraph">
                        <wp:posOffset>0</wp:posOffset>
                      </wp:positionV>
                      <wp:extent cx="76200" cy="28575"/>
                      <wp:effectExtent l="19050" t="19050" r="19050" b="28575"/>
                      <wp:wrapNone/>
                      <wp:docPr id="11362" name="Text Box 8922">
                        <a:extLst xmlns:a="http://schemas.openxmlformats.org/drawingml/2006/main">
                          <a:ext uri="{FF2B5EF4-FFF2-40B4-BE49-F238E27FC236}">
                            <a16:creationId xmlns:a16="http://schemas.microsoft.com/office/drawing/2014/main" id="{00000000-0008-0000-0000-00006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BDD6E" id="Text Box 8922" o:spid="_x0000_s1026" type="#_x0000_t202" style="position:absolute;margin-left:0;margin-top:0;width:6pt;height:2.25pt;z-index:2544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8304" behindDoc="0" locked="0" layoutInCell="1" allowOverlap="1" wp14:anchorId="62FF908E" wp14:editId="65EEF546">
                      <wp:simplePos x="0" y="0"/>
                      <wp:positionH relativeFrom="column">
                        <wp:posOffset>0</wp:posOffset>
                      </wp:positionH>
                      <wp:positionV relativeFrom="paragraph">
                        <wp:posOffset>0</wp:posOffset>
                      </wp:positionV>
                      <wp:extent cx="76200" cy="28575"/>
                      <wp:effectExtent l="19050" t="19050" r="19050" b="28575"/>
                      <wp:wrapNone/>
                      <wp:docPr id="11363" name="Text Box 8921">
                        <a:extLst xmlns:a="http://schemas.openxmlformats.org/drawingml/2006/main">
                          <a:ext uri="{FF2B5EF4-FFF2-40B4-BE49-F238E27FC236}">
                            <a16:creationId xmlns:a16="http://schemas.microsoft.com/office/drawing/2014/main" id="{00000000-0008-0000-0000-00006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4B43C" id="Text Box 8921" o:spid="_x0000_s1026" type="#_x0000_t202" style="position:absolute;margin-left:0;margin-top:0;width:6pt;height:2.25pt;z-index:2544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499328" behindDoc="0" locked="0" layoutInCell="1" allowOverlap="1" wp14:anchorId="0159752D" wp14:editId="1B447D36">
                      <wp:simplePos x="0" y="0"/>
                      <wp:positionH relativeFrom="column">
                        <wp:posOffset>0</wp:posOffset>
                      </wp:positionH>
                      <wp:positionV relativeFrom="paragraph">
                        <wp:posOffset>0</wp:posOffset>
                      </wp:positionV>
                      <wp:extent cx="76200" cy="28575"/>
                      <wp:effectExtent l="19050" t="19050" r="19050" b="28575"/>
                      <wp:wrapNone/>
                      <wp:docPr id="11364" name="Text Box 8920">
                        <a:extLst xmlns:a="http://schemas.openxmlformats.org/drawingml/2006/main">
                          <a:ext uri="{FF2B5EF4-FFF2-40B4-BE49-F238E27FC236}">
                            <a16:creationId xmlns:a16="http://schemas.microsoft.com/office/drawing/2014/main" id="{00000000-0008-0000-0000-00006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349A7" id="Text Box 8920" o:spid="_x0000_s1026" type="#_x0000_t202" style="position:absolute;margin-left:0;margin-top:0;width:6pt;height:2.25pt;z-index:2544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0352" behindDoc="0" locked="0" layoutInCell="1" allowOverlap="1" wp14:anchorId="5FF0EDCD" wp14:editId="2D8440FB">
                      <wp:simplePos x="0" y="0"/>
                      <wp:positionH relativeFrom="column">
                        <wp:posOffset>0</wp:posOffset>
                      </wp:positionH>
                      <wp:positionV relativeFrom="paragraph">
                        <wp:posOffset>0</wp:posOffset>
                      </wp:positionV>
                      <wp:extent cx="76200" cy="28575"/>
                      <wp:effectExtent l="19050" t="19050" r="19050" b="28575"/>
                      <wp:wrapNone/>
                      <wp:docPr id="11365" name="Text Box 8919">
                        <a:extLst xmlns:a="http://schemas.openxmlformats.org/drawingml/2006/main">
                          <a:ext uri="{FF2B5EF4-FFF2-40B4-BE49-F238E27FC236}">
                            <a16:creationId xmlns:a16="http://schemas.microsoft.com/office/drawing/2014/main" id="{00000000-0008-0000-0000-00006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740CC1" id="Text Box 8919" o:spid="_x0000_s1026" type="#_x0000_t202" style="position:absolute;margin-left:0;margin-top:0;width:6pt;height:2.25pt;z-index:2545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1376" behindDoc="0" locked="0" layoutInCell="1" allowOverlap="1" wp14:anchorId="38DFC2FE" wp14:editId="45BDB826">
                      <wp:simplePos x="0" y="0"/>
                      <wp:positionH relativeFrom="column">
                        <wp:posOffset>0</wp:posOffset>
                      </wp:positionH>
                      <wp:positionV relativeFrom="paragraph">
                        <wp:posOffset>0</wp:posOffset>
                      </wp:positionV>
                      <wp:extent cx="76200" cy="28575"/>
                      <wp:effectExtent l="19050" t="19050" r="19050" b="28575"/>
                      <wp:wrapNone/>
                      <wp:docPr id="11366" name="Text Box 8918">
                        <a:extLst xmlns:a="http://schemas.openxmlformats.org/drawingml/2006/main">
                          <a:ext uri="{FF2B5EF4-FFF2-40B4-BE49-F238E27FC236}">
                            <a16:creationId xmlns:a16="http://schemas.microsoft.com/office/drawing/2014/main" id="{00000000-0008-0000-0000-00006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6EA64" id="Text Box 8918" o:spid="_x0000_s1026" type="#_x0000_t202" style="position:absolute;margin-left:0;margin-top:0;width:6pt;height:2.25pt;z-index:2545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2400" behindDoc="0" locked="0" layoutInCell="1" allowOverlap="1" wp14:anchorId="7B485054" wp14:editId="1A4E50EA">
                      <wp:simplePos x="0" y="0"/>
                      <wp:positionH relativeFrom="column">
                        <wp:posOffset>0</wp:posOffset>
                      </wp:positionH>
                      <wp:positionV relativeFrom="paragraph">
                        <wp:posOffset>0</wp:posOffset>
                      </wp:positionV>
                      <wp:extent cx="76200" cy="28575"/>
                      <wp:effectExtent l="19050" t="19050" r="19050" b="28575"/>
                      <wp:wrapNone/>
                      <wp:docPr id="11367" name="Text Box 8917">
                        <a:extLst xmlns:a="http://schemas.openxmlformats.org/drawingml/2006/main">
                          <a:ext uri="{FF2B5EF4-FFF2-40B4-BE49-F238E27FC236}">
                            <a16:creationId xmlns:a16="http://schemas.microsoft.com/office/drawing/2014/main" id="{00000000-0008-0000-0000-00006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C0193" id="Text Box 8917" o:spid="_x0000_s1026" type="#_x0000_t202" style="position:absolute;margin-left:0;margin-top:0;width:6pt;height:2.25pt;z-index:2545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3424" behindDoc="0" locked="0" layoutInCell="1" allowOverlap="1" wp14:anchorId="203EA05A" wp14:editId="4982E2F2">
                      <wp:simplePos x="0" y="0"/>
                      <wp:positionH relativeFrom="column">
                        <wp:posOffset>0</wp:posOffset>
                      </wp:positionH>
                      <wp:positionV relativeFrom="paragraph">
                        <wp:posOffset>0</wp:posOffset>
                      </wp:positionV>
                      <wp:extent cx="76200" cy="28575"/>
                      <wp:effectExtent l="19050" t="19050" r="19050" b="28575"/>
                      <wp:wrapNone/>
                      <wp:docPr id="11368" name="Text Box 8916">
                        <a:extLst xmlns:a="http://schemas.openxmlformats.org/drawingml/2006/main">
                          <a:ext uri="{FF2B5EF4-FFF2-40B4-BE49-F238E27FC236}">
                            <a16:creationId xmlns:a16="http://schemas.microsoft.com/office/drawing/2014/main" id="{00000000-0008-0000-0000-00006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8E9DAD" id="Text Box 8916" o:spid="_x0000_s1026" type="#_x0000_t202" style="position:absolute;margin-left:0;margin-top:0;width:6pt;height:2.25pt;z-index:2545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4448" behindDoc="0" locked="0" layoutInCell="1" allowOverlap="1" wp14:anchorId="1D9A5DA9" wp14:editId="3D4931C2">
                      <wp:simplePos x="0" y="0"/>
                      <wp:positionH relativeFrom="column">
                        <wp:posOffset>0</wp:posOffset>
                      </wp:positionH>
                      <wp:positionV relativeFrom="paragraph">
                        <wp:posOffset>0</wp:posOffset>
                      </wp:positionV>
                      <wp:extent cx="76200" cy="28575"/>
                      <wp:effectExtent l="19050" t="19050" r="19050" b="28575"/>
                      <wp:wrapNone/>
                      <wp:docPr id="11369" name="Text Box 8915">
                        <a:extLst xmlns:a="http://schemas.openxmlformats.org/drawingml/2006/main">
                          <a:ext uri="{FF2B5EF4-FFF2-40B4-BE49-F238E27FC236}">
                            <a16:creationId xmlns:a16="http://schemas.microsoft.com/office/drawing/2014/main" id="{00000000-0008-0000-0000-00006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9BD02" id="Text Box 8915" o:spid="_x0000_s1026" type="#_x0000_t202" style="position:absolute;margin-left:0;margin-top:0;width:6pt;height:2.25pt;z-index:2545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5472" behindDoc="0" locked="0" layoutInCell="1" allowOverlap="1" wp14:anchorId="4607E261" wp14:editId="3C06C322">
                      <wp:simplePos x="0" y="0"/>
                      <wp:positionH relativeFrom="column">
                        <wp:posOffset>0</wp:posOffset>
                      </wp:positionH>
                      <wp:positionV relativeFrom="paragraph">
                        <wp:posOffset>0</wp:posOffset>
                      </wp:positionV>
                      <wp:extent cx="76200" cy="28575"/>
                      <wp:effectExtent l="19050" t="19050" r="19050" b="28575"/>
                      <wp:wrapNone/>
                      <wp:docPr id="11370" name="Text Box 8914">
                        <a:extLst xmlns:a="http://schemas.openxmlformats.org/drawingml/2006/main">
                          <a:ext uri="{FF2B5EF4-FFF2-40B4-BE49-F238E27FC236}">
                            <a16:creationId xmlns:a16="http://schemas.microsoft.com/office/drawing/2014/main" id="{00000000-0008-0000-0000-00006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C4C3B" id="Text Box 8914" o:spid="_x0000_s1026" type="#_x0000_t202" style="position:absolute;margin-left:0;margin-top:0;width:6pt;height:2.25pt;z-index:2545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6496" behindDoc="0" locked="0" layoutInCell="1" allowOverlap="1" wp14:anchorId="37846FBE" wp14:editId="6A78B927">
                      <wp:simplePos x="0" y="0"/>
                      <wp:positionH relativeFrom="column">
                        <wp:posOffset>0</wp:posOffset>
                      </wp:positionH>
                      <wp:positionV relativeFrom="paragraph">
                        <wp:posOffset>0</wp:posOffset>
                      </wp:positionV>
                      <wp:extent cx="76200" cy="28575"/>
                      <wp:effectExtent l="19050" t="19050" r="19050" b="28575"/>
                      <wp:wrapNone/>
                      <wp:docPr id="11371" name="Text Box 8913">
                        <a:extLst xmlns:a="http://schemas.openxmlformats.org/drawingml/2006/main">
                          <a:ext uri="{FF2B5EF4-FFF2-40B4-BE49-F238E27FC236}">
                            <a16:creationId xmlns:a16="http://schemas.microsoft.com/office/drawing/2014/main" id="{00000000-0008-0000-0000-00006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9DD61" id="Text Box 8913" o:spid="_x0000_s1026" type="#_x0000_t202" style="position:absolute;margin-left:0;margin-top:0;width:6pt;height:2.25pt;z-index:2545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7520" behindDoc="0" locked="0" layoutInCell="1" allowOverlap="1" wp14:anchorId="6EBF90F4" wp14:editId="34640A26">
                      <wp:simplePos x="0" y="0"/>
                      <wp:positionH relativeFrom="column">
                        <wp:posOffset>0</wp:posOffset>
                      </wp:positionH>
                      <wp:positionV relativeFrom="paragraph">
                        <wp:posOffset>0</wp:posOffset>
                      </wp:positionV>
                      <wp:extent cx="76200" cy="28575"/>
                      <wp:effectExtent l="19050" t="19050" r="19050" b="28575"/>
                      <wp:wrapNone/>
                      <wp:docPr id="11372" name="Text Box 8912">
                        <a:extLst xmlns:a="http://schemas.openxmlformats.org/drawingml/2006/main">
                          <a:ext uri="{FF2B5EF4-FFF2-40B4-BE49-F238E27FC236}">
                            <a16:creationId xmlns:a16="http://schemas.microsoft.com/office/drawing/2014/main" id="{00000000-0008-0000-0000-00006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CA228" id="Text Box 8912" o:spid="_x0000_s1026" type="#_x0000_t202" style="position:absolute;margin-left:0;margin-top:0;width:6pt;height:2.25pt;z-index:2545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8544" behindDoc="0" locked="0" layoutInCell="1" allowOverlap="1" wp14:anchorId="4628E50A" wp14:editId="7CE62CBE">
                      <wp:simplePos x="0" y="0"/>
                      <wp:positionH relativeFrom="column">
                        <wp:posOffset>0</wp:posOffset>
                      </wp:positionH>
                      <wp:positionV relativeFrom="paragraph">
                        <wp:posOffset>0</wp:posOffset>
                      </wp:positionV>
                      <wp:extent cx="76200" cy="28575"/>
                      <wp:effectExtent l="19050" t="19050" r="19050" b="28575"/>
                      <wp:wrapNone/>
                      <wp:docPr id="11373" name="Text Box 8911">
                        <a:extLst xmlns:a="http://schemas.openxmlformats.org/drawingml/2006/main">
                          <a:ext uri="{FF2B5EF4-FFF2-40B4-BE49-F238E27FC236}">
                            <a16:creationId xmlns:a16="http://schemas.microsoft.com/office/drawing/2014/main" id="{00000000-0008-0000-0000-00006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D0E9A" id="Text Box 8911" o:spid="_x0000_s1026" type="#_x0000_t202" style="position:absolute;margin-left:0;margin-top:0;width:6pt;height:2.25pt;z-index:2545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509568" behindDoc="0" locked="0" layoutInCell="1" allowOverlap="1" wp14:anchorId="29E788FA" wp14:editId="254F662B">
                      <wp:simplePos x="0" y="0"/>
                      <wp:positionH relativeFrom="column">
                        <wp:posOffset>0</wp:posOffset>
                      </wp:positionH>
                      <wp:positionV relativeFrom="paragraph">
                        <wp:posOffset>0</wp:posOffset>
                      </wp:positionV>
                      <wp:extent cx="76200" cy="28575"/>
                      <wp:effectExtent l="19050" t="19050" r="19050" b="28575"/>
                      <wp:wrapNone/>
                      <wp:docPr id="11374" name="Text Box 8910">
                        <a:extLst xmlns:a="http://schemas.openxmlformats.org/drawingml/2006/main">
                          <a:ext uri="{FF2B5EF4-FFF2-40B4-BE49-F238E27FC236}">
                            <a16:creationId xmlns:a16="http://schemas.microsoft.com/office/drawing/2014/main" id="{00000000-0008-0000-0000-00006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8BA1B" id="Text Box 8910" o:spid="_x0000_s1026" type="#_x0000_t202" style="position:absolute;margin-left:0;margin-top:0;width:6pt;height:2.25pt;z-index:2545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45760" behindDoc="0" locked="0" layoutInCell="1" allowOverlap="1" wp14:anchorId="327E9837" wp14:editId="60CA9C7E">
                      <wp:simplePos x="0" y="0"/>
                      <wp:positionH relativeFrom="column">
                        <wp:posOffset>0</wp:posOffset>
                      </wp:positionH>
                      <wp:positionV relativeFrom="paragraph">
                        <wp:posOffset>0</wp:posOffset>
                      </wp:positionV>
                      <wp:extent cx="76200" cy="28575"/>
                      <wp:effectExtent l="19050" t="19050" r="19050" b="28575"/>
                      <wp:wrapNone/>
                      <wp:docPr id="11507" name="Text Box 8909">
                        <a:extLst xmlns:a="http://schemas.openxmlformats.org/drawingml/2006/main">
                          <a:ext uri="{FF2B5EF4-FFF2-40B4-BE49-F238E27FC236}">
                            <a16:creationId xmlns:a16="http://schemas.microsoft.com/office/drawing/2014/main" id="{00000000-0008-0000-0000-0000F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8AA4F" id="Text Box 8909" o:spid="_x0000_s1026" type="#_x0000_t202" style="position:absolute;margin-left:0;margin-top:0;width:6pt;height:2.25pt;z-index:2546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46784" behindDoc="0" locked="0" layoutInCell="1" allowOverlap="1" wp14:anchorId="3DA25511" wp14:editId="57E281FC">
                      <wp:simplePos x="0" y="0"/>
                      <wp:positionH relativeFrom="column">
                        <wp:posOffset>0</wp:posOffset>
                      </wp:positionH>
                      <wp:positionV relativeFrom="paragraph">
                        <wp:posOffset>0</wp:posOffset>
                      </wp:positionV>
                      <wp:extent cx="76200" cy="28575"/>
                      <wp:effectExtent l="19050" t="19050" r="19050" b="28575"/>
                      <wp:wrapNone/>
                      <wp:docPr id="11508" name="Text Box 8908">
                        <a:extLst xmlns:a="http://schemas.openxmlformats.org/drawingml/2006/main">
                          <a:ext uri="{FF2B5EF4-FFF2-40B4-BE49-F238E27FC236}">
                            <a16:creationId xmlns:a16="http://schemas.microsoft.com/office/drawing/2014/main" id="{00000000-0008-0000-0000-0000F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D8947" id="Text Box 8908" o:spid="_x0000_s1026" type="#_x0000_t202" style="position:absolute;margin-left:0;margin-top:0;width:6pt;height:2.25pt;z-index:2546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47808" behindDoc="0" locked="0" layoutInCell="1" allowOverlap="1" wp14:anchorId="17A633E9" wp14:editId="27A19630">
                      <wp:simplePos x="0" y="0"/>
                      <wp:positionH relativeFrom="column">
                        <wp:posOffset>0</wp:posOffset>
                      </wp:positionH>
                      <wp:positionV relativeFrom="paragraph">
                        <wp:posOffset>0</wp:posOffset>
                      </wp:positionV>
                      <wp:extent cx="76200" cy="28575"/>
                      <wp:effectExtent l="19050" t="19050" r="19050" b="28575"/>
                      <wp:wrapNone/>
                      <wp:docPr id="11509" name="Text Box 8907">
                        <a:extLst xmlns:a="http://schemas.openxmlformats.org/drawingml/2006/main">
                          <a:ext uri="{FF2B5EF4-FFF2-40B4-BE49-F238E27FC236}">
                            <a16:creationId xmlns:a16="http://schemas.microsoft.com/office/drawing/2014/main" id="{00000000-0008-0000-0000-0000F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277C4" id="Text Box 8907" o:spid="_x0000_s1026" type="#_x0000_t202" style="position:absolute;margin-left:0;margin-top:0;width:6pt;height:2.25pt;z-index:2546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48832" behindDoc="0" locked="0" layoutInCell="1" allowOverlap="1" wp14:anchorId="5E22371A" wp14:editId="7D0B69A7">
                      <wp:simplePos x="0" y="0"/>
                      <wp:positionH relativeFrom="column">
                        <wp:posOffset>0</wp:posOffset>
                      </wp:positionH>
                      <wp:positionV relativeFrom="paragraph">
                        <wp:posOffset>0</wp:posOffset>
                      </wp:positionV>
                      <wp:extent cx="76200" cy="28575"/>
                      <wp:effectExtent l="19050" t="19050" r="19050" b="28575"/>
                      <wp:wrapNone/>
                      <wp:docPr id="11510" name="Text Box 8906">
                        <a:extLst xmlns:a="http://schemas.openxmlformats.org/drawingml/2006/main">
                          <a:ext uri="{FF2B5EF4-FFF2-40B4-BE49-F238E27FC236}">
                            <a16:creationId xmlns:a16="http://schemas.microsoft.com/office/drawing/2014/main" id="{00000000-0008-0000-0000-0000F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97F8B4" id="Text Box 8906" o:spid="_x0000_s1026" type="#_x0000_t202" style="position:absolute;margin-left:0;margin-top:0;width:6pt;height:2.25pt;z-index:2546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49856" behindDoc="0" locked="0" layoutInCell="1" allowOverlap="1" wp14:anchorId="61A8C8E5" wp14:editId="39E1310B">
                      <wp:simplePos x="0" y="0"/>
                      <wp:positionH relativeFrom="column">
                        <wp:posOffset>0</wp:posOffset>
                      </wp:positionH>
                      <wp:positionV relativeFrom="paragraph">
                        <wp:posOffset>0</wp:posOffset>
                      </wp:positionV>
                      <wp:extent cx="76200" cy="28575"/>
                      <wp:effectExtent l="19050" t="19050" r="19050" b="28575"/>
                      <wp:wrapNone/>
                      <wp:docPr id="11511" name="Text Box 8905">
                        <a:extLst xmlns:a="http://schemas.openxmlformats.org/drawingml/2006/main">
                          <a:ext uri="{FF2B5EF4-FFF2-40B4-BE49-F238E27FC236}">
                            <a16:creationId xmlns:a16="http://schemas.microsoft.com/office/drawing/2014/main" id="{00000000-0008-0000-0000-0000F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17648" id="Text Box 8905" o:spid="_x0000_s1026" type="#_x0000_t202" style="position:absolute;margin-left:0;margin-top:0;width:6pt;height:2.25pt;z-index:2546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0880" behindDoc="0" locked="0" layoutInCell="1" allowOverlap="1" wp14:anchorId="232FDAFA" wp14:editId="0F2332C3">
                      <wp:simplePos x="0" y="0"/>
                      <wp:positionH relativeFrom="column">
                        <wp:posOffset>0</wp:posOffset>
                      </wp:positionH>
                      <wp:positionV relativeFrom="paragraph">
                        <wp:posOffset>0</wp:posOffset>
                      </wp:positionV>
                      <wp:extent cx="76200" cy="28575"/>
                      <wp:effectExtent l="19050" t="19050" r="19050" b="28575"/>
                      <wp:wrapNone/>
                      <wp:docPr id="11512" name="Text Box 8904">
                        <a:extLst xmlns:a="http://schemas.openxmlformats.org/drawingml/2006/main">
                          <a:ext uri="{FF2B5EF4-FFF2-40B4-BE49-F238E27FC236}">
                            <a16:creationId xmlns:a16="http://schemas.microsoft.com/office/drawing/2014/main" id="{00000000-0008-0000-0000-0000F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A20E0" id="Text Box 8904" o:spid="_x0000_s1026" type="#_x0000_t202" style="position:absolute;margin-left:0;margin-top:0;width:6pt;height:2.25pt;z-index:2546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1904" behindDoc="0" locked="0" layoutInCell="1" allowOverlap="1" wp14:anchorId="7DF05DDE" wp14:editId="545F2C6B">
                      <wp:simplePos x="0" y="0"/>
                      <wp:positionH relativeFrom="column">
                        <wp:posOffset>0</wp:posOffset>
                      </wp:positionH>
                      <wp:positionV relativeFrom="paragraph">
                        <wp:posOffset>0</wp:posOffset>
                      </wp:positionV>
                      <wp:extent cx="76200" cy="28575"/>
                      <wp:effectExtent l="19050" t="19050" r="19050" b="28575"/>
                      <wp:wrapNone/>
                      <wp:docPr id="11513" name="Text Box 8903">
                        <a:extLst xmlns:a="http://schemas.openxmlformats.org/drawingml/2006/main">
                          <a:ext uri="{FF2B5EF4-FFF2-40B4-BE49-F238E27FC236}">
                            <a16:creationId xmlns:a16="http://schemas.microsoft.com/office/drawing/2014/main" id="{00000000-0008-0000-0000-0000F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25CF34" id="Text Box 8903" o:spid="_x0000_s1026" type="#_x0000_t202" style="position:absolute;margin-left:0;margin-top:0;width:6pt;height:2.25pt;z-index:2546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2928" behindDoc="0" locked="0" layoutInCell="1" allowOverlap="1" wp14:anchorId="094DFE92" wp14:editId="6237ECF2">
                      <wp:simplePos x="0" y="0"/>
                      <wp:positionH relativeFrom="column">
                        <wp:posOffset>0</wp:posOffset>
                      </wp:positionH>
                      <wp:positionV relativeFrom="paragraph">
                        <wp:posOffset>0</wp:posOffset>
                      </wp:positionV>
                      <wp:extent cx="76200" cy="28575"/>
                      <wp:effectExtent l="19050" t="19050" r="19050" b="28575"/>
                      <wp:wrapNone/>
                      <wp:docPr id="11514" name="Text Box 8902">
                        <a:extLst xmlns:a="http://schemas.openxmlformats.org/drawingml/2006/main">
                          <a:ext uri="{FF2B5EF4-FFF2-40B4-BE49-F238E27FC236}">
                            <a16:creationId xmlns:a16="http://schemas.microsoft.com/office/drawing/2014/main" id="{00000000-0008-0000-0000-0000F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D9D89" id="Text Box 8902" o:spid="_x0000_s1026" type="#_x0000_t202" style="position:absolute;margin-left:0;margin-top:0;width:6pt;height:2.25pt;z-index:2546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3952" behindDoc="0" locked="0" layoutInCell="1" allowOverlap="1" wp14:anchorId="102BD054" wp14:editId="1689E538">
                      <wp:simplePos x="0" y="0"/>
                      <wp:positionH relativeFrom="column">
                        <wp:posOffset>0</wp:posOffset>
                      </wp:positionH>
                      <wp:positionV relativeFrom="paragraph">
                        <wp:posOffset>0</wp:posOffset>
                      </wp:positionV>
                      <wp:extent cx="76200" cy="28575"/>
                      <wp:effectExtent l="19050" t="19050" r="19050" b="28575"/>
                      <wp:wrapNone/>
                      <wp:docPr id="11515" name="Text Box 8901">
                        <a:extLst xmlns:a="http://schemas.openxmlformats.org/drawingml/2006/main">
                          <a:ext uri="{FF2B5EF4-FFF2-40B4-BE49-F238E27FC236}">
                            <a16:creationId xmlns:a16="http://schemas.microsoft.com/office/drawing/2014/main" id="{00000000-0008-0000-0000-0000F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E4E96" id="Text Box 8901" o:spid="_x0000_s1026" type="#_x0000_t202" style="position:absolute;margin-left:0;margin-top:0;width:6pt;height:2.25pt;z-index:2546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4976" behindDoc="0" locked="0" layoutInCell="1" allowOverlap="1" wp14:anchorId="7BE3DD36" wp14:editId="432B5F00">
                      <wp:simplePos x="0" y="0"/>
                      <wp:positionH relativeFrom="column">
                        <wp:posOffset>0</wp:posOffset>
                      </wp:positionH>
                      <wp:positionV relativeFrom="paragraph">
                        <wp:posOffset>0</wp:posOffset>
                      </wp:positionV>
                      <wp:extent cx="76200" cy="28575"/>
                      <wp:effectExtent l="19050" t="19050" r="19050" b="28575"/>
                      <wp:wrapNone/>
                      <wp:docPr id="11516" name="Text Box 8900">
                        <a:extLst xmlns:a="http://schemas.openxmlformats.org/drawingml/2006/main">
                          <a:ext uri="{FF2B5EF4-FFF2-40B4-BE49-F238E27FC236}">
                            <a16:creationId xmlns:a16="http://schemas.microsoft.com/office/drawing/2014/main" id="{00000000-0008-0000-0000-0000F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F35D58" id="Text Box 8900" o:spid="_x0000_s1026" type="#_x0000_t202" style="position:absolute;margin-left:0;margin-top:0;width:6pt;height:2.25pt;z-index:2546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6000" behindDoc="0" locked="0" layoutInCell="1" allowOverlap="1" wp14:anchorId="6FAA5162" wp14:editId="71E84BAD">
                      <wp:simplePos x="0" y="0"/>
                      <wp:positionH relativeFrom="column">
                        <wp:posOffset>0</wp:posOffset>
                      </wp:positionH>
                      <wp:positionV relativeFrom="paragraph">
                        <wp:posOffset>0</wp:posOffset>
                      </wp:positionV>
                      <wp:extent cx="76200" cy="28575"/>
                      <wp:effectExtent l="19050" t="19050" r="19050" b="28575"/>
                      <wp:wrapNone/>
                      <wp:docPr id="11517" name="Text Box 8899">
                        <a:extLst xmlns:a="http://schemas.openxmlformats.org/drawingml/2006/main">
                          <a:ext uri="{FF2B5EF4-FFF2-40B4-BE49-F238E27FC236}">
                            <a16:creationId xmlns:a16="http://schemas.microsoft.com/office/drawing/2014/main" id="{00000000-0008-0000-0000-0000F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38E53" id="Text Box 8899" o:spid="_x0000_s1026" type="#_x0000_t202" style="position:absolute;margin-left:0;margin-top:0;width:6pt;height:2.25pt;z-index:2546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7024" behindDoc="0" locked="0" layoutInCell="1" allowOverlap="1" wp14:anchorId="740104AD" wp14:editId="77AC3364">
                      <wp:simplePos x="0" y="0"/>
                      <wp:positionH relativeFrom="column">
                        <wp:posOffset>0</wp:posOffset>
                      </wp:positionH>
                      <wp:positionV relativeFrom="paragraph">
                        <wp:posOffset>0</wp:posOffset>
                      </wp:positionV>
                      <wp:extent cx="76200" cy="28575"/>
                      <wp:effectExtent l="19050" t="19050" r="19050" b="28575"/>
                      <wp:wrapNone/>
                      <wp:docPr id="11518" name="Text Box 8898">
                        <a:extLst xmlns:a="http://schemas.openxmlformats.org/drawingml/2006/main">
                          <a:ext uri="{FF2B5EF4-FFF2-40B4-BE49-F238E27FC236}">
                            <a16:creationId xmlns:a16="http://schemas.microsoft.com/office/drawing/2014/main" id="{00000000-0008-0000-0000-0000F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A1B78" id="Text Box 8898" o:spid="_x0000_s1026" type="#_x0000_t202" style="position:absolute;margin-left:0;margin-top:0;width:6pt;height:2.25pt;z-index:2546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8048" behindDoc="0" locked="0" layoutInCell="1" allowOverlap="1" wp14:anchorId="661D4639" wp14:editId="243C73CC">
                      <wp:simplePos x="0" y="0"/>
                      <wp:positionH relativeFrom="column">
                        <wp:posOffset>0</wp:posOffset>
                      </wp:positionH>
                      <wp:positionV relativeFrom="paragraph">
                        <wp:posOffset>0</wp:posOffset>
                      </wp:positionV>
                      <wp:extent cx="76200" cy="28575"/>
                      <wp:effectExtent l="19050" t="19050" r="19050" b="28575"/>
                      <wp:wrapNone/>
                      <wp:docPr id="11519" name="Text Box 8897">
                        <a:extLst xmlns:a="http://schemas.openxmlformats.org/drawingml/2006/main">
                          <a:ext uri="{FF2B5EF4-FFF2-40B4-BE49-F238E27FC236}">
                            <a16:creationId xmlns:a16="http://schemas.microsoft.com/office/drawing/2014/main" id="{00000000-0008-0000-0000-0000F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32E15" id="Text Box 8897" o:spid="_x0000_s1026" type="#_x0000_t202" style="position:absolute;margin-left:0;margin-top:0;width:6pt;height:2.25pt;z-index:2546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59072" behindDoc="0" locked="0" layoutInCell="1" allowOverlap="1" wp14:anchorId="0C1BEFC6" wp14:editId="3E332550">
                      <wp:simplePos x="0" y="0"/>
                      <wp:positionH relativeFrom="column">
                        <wp:posOffset>0</wp:posOffset>
                      </wp:positionH>
                      <wp:positionV relativeFrom="paragraph">
                        <wp:posOffset>0</wp:posOffset>
                      </wp:positionV>
                      <wp:extent cx="76200" cy="28575"/>
                      <wp:effectExtent l="19050" t="19050" r="19050" b="28575"/>
                      <wp:wrapNone/>
                      <wp:docPr id="11520" name="Text Box 8896">
                        <a:extLst xmlns:a="http://schemas.openxmlformats.org/drawingml/2006/main">
                          <a:ext uri="{FF2B5EF4-FFF2-40B4-BE49-F238E27FC236}">
                            <a16:creationId xmlns:a16="http://schemas.microsoft.com/office/drawing/2014/main" id="{00000000-0008-0000-0000-00000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C5A4AB" id="Text Box 8896" o:spid="_x0000_s1026" type="#_x0000_t202" style="position:absolute;margin-left:0;margin-top:0;width:6pt;height:2.25pt;z-index:2546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0096" behindDoc="0" locked="0" layoutInCell="1" allowOverlap="1" wp14:anchorId="26CA2419" wp14:editId="4B2B3D7C">
                      <wp:simplePos x="0" y="0"/>
                      <wp:positionH relativeFrom="column">
                        <wp:posOffset>0</wp:posOffset>
                      </wp:positionH>
                      <wp:positionV relativeFrom="paragraph">
                        <wp:posOffset>0</wp:posOffset>
                      </wp:positionV>
                      <wp:extent cx="76200" cy="28575"/>
                      <wp:effectExtent l="19050" t="19050" r="19050" b="28575"/>
                      <wp:wrapNone/>
                      <wp:docPr id="11521" name="Text Box 8895">
                        <a:extLst xmlns:a="http://schemas.openxmlformats.org/drawingml/2006/main">
                          <a:ext uri="{FF2B5EF4-FFF2-40B4-BE49-F238E27FC236}">
                            <a16:creationId xmlns:a16="http://schemas.microsoft.com/office/drawing/2014/main" id="{00000000-0008-0000-0000-00000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7FB18" id="Text Box 8895" o:spid="_x0000_s1026" type="#_x0000_t202" style="position:absolute;margin-left:0;margin-top:0;width:6pt;height:2.25pt;z-index:2546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1120" behindDoc="0" locked="0" layoutInCell="1" allowOverlap="1" wp14:anchorId="33D78A28" wp14:editId="54E2AC91">
                      <wp:simplePos x="0" y="0"/>
                      <wp:positionH relativeFrom="column">
                        <wp:posOffset>0</wp:posOffset>
                      </wp:positionH>
                      <wp:positionV relativeFrom="paragraph">
                        <wp:posOffset>0</wp:posOffset>
                      </wp:positionV>
                      <wp:extent cx="76200" cy="28575"/>
                      <wp:effectExtent l="19050" t="19050" r="19050" b="28575"/>
                      <wp:wrapNone/>
                      <wp:docPr id="11522" name="Text Box 8894">
                        <a:extLst xmlns:a="http://schemas.openxmlformats.org/drawingml/2006/main">
                          <a:ext uri="{FF2B5EF4-FFF2-40B4-BE49-F238E27FC236}">
                            <a16:creationId xmlns:a16="http://schemas.microsoft.com/office/drawing/2014/main" id="{00000000-0008-0000-0000-00000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9ECBB" id="Text Box 8894" o:spid="_x0000_s1026" type="#_x0000_t202" style="position:absolute;margin-left:0;margin-top:0;width:6pt;height:2.25pt;z-index:2546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2144" behindDoc="0" locked="0" layoutInCell="1" allowOverlap="1" wp14:anchorId="6EDBE769" wp14:editId="17030D72">
                      <wp:simplePos x="0" y="0"/>
                      <wp:positionH relativeFrom="column">
                        <wp:posOffset>0</wp:posOffset>
                      </wp:positionH>
                      <wp:positionV relativeFrom="paragraph">
                        <wp:posOffset>0</wp:posOffset>
                      </wp:positionV>
                      <wp:extent cx="76200" cy="28575"/>
                      <wp:effectExtent l="19050" t="19050" r="19050" b="28575"/>
                      <wp:wrapNone/>
                      <wp:docPr id="11523" name="Text Box 8893">
                        <a:extLst xmlns:a="http://schemas.openxmlformats.org/drawingml/2006/main">
                          <a:ext uri="{FF2B5EF4-FFF2-40B4-BE49-F238E27FC236}">
                            <a16:creationId xmlns:a16="http://schemas.microsoft.com/office/drawing/2014/main" id="{00000000-0008-0000-0000-00000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C061E" id="Text Box 8893" o:spid="_x0000_s1026" type="#_x0000_t202" style="position:absolute;margin-left:0;margin-top:0;width:6pt;height:2.25pt;z-index:2546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3168" behindDoc="0" locked="0" layoutInCell="1" allowOverlap="1" wp14:anchorId="0549A0E8" wp14:editId="6B278EED">
                      <wp:simplePos x="0" y="0"/>
                      <wp:positionH relativeFrom="column">
                        <wp:posOffset>0</wp:posOffset>
                      </wp:positionH>
                      <wp:positionV relativeFrom="paragraph">
                        <wp:posOffset>0</wp:posOffset>
                      </wp:positionV>
                      <wp:extent cx="76200" cy="28575"/>
                      <wp:effectExtent l="19050" t="19050" r="19050" b="28575"/>
                      <wp:wrapNone/>
                      <wp:docPr id="11524" name="Text Box 8892">
                        <a:extLst xmlns:a="http://schemas.openxmlformats.org/drawingml/2006/main">
                          <a:ext uri="{FF2B5EF4-FFF2-40B4-BE49-F238E27FC236}">
                            <a16:creationId xmlns:a16="http://schemas.microsoft.com/office/drawing/2014/main" id="{00000000-0008-0000-0000-00000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A0D17E" id="Text Box 8892" o:spid="_x0000_s1026" type="#_x0000_t202" style="position:absolute;margin-left:0;margin-top:0;width:6pt;height:2.25pt;z-index:2546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4192" behindDoc="0" locked="0" layoutInCell="1" allowOverlap="1" wp14:anchorId="74AE9E33" wp14:editId="67A302FF">
                      <wp:simplePos x="0" y="0"/>
                      <wp:positionH relativeFrom="column">
                        <wp:posOffset>0</wp:posOffset>
                      </wp:positionH>
                      <wp:positionV relativeFrom="paragraph">
                        <wp:posOffset>0</wp:posOffset>
                      </wp:positionV>
                      <wp:extent cx="76200" cy="28575"/>
                      <wp:effectExtent l="19050" t="19050" r="19050" b="28575"/>
                      <wp:wrapNone/>
                      <wp:docPr id="11525" name="Text Box 8891">
                        <a:extLst xmlns:a="http://schemas.openxmlformats.org/drawingml/2006/main">
                          <a:ext uri="{FF2B5EF4-FFF2-40B4-BE49-F238E27FC236}">
                            <a16:creationId xmlns:a16="http://schemas.microsoft.com/office/drawing/2014/main" id="{00000000-0008-0000-0000-00000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8C049" id="Text Box 8891" o:spid="_x0000_s1026" type="#_x0000_t202" style="position:absolute;margin-left:0;margin-top:0;width:6pt;height:2.25pt;z-index:2546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5216" behindDoc="0" locked="0" layoutInCell="1" allowOverlap="1" wp14:anchorId="69F7F406" wp14:editId="73B6D5DD">
                      <wp:simplePos x="0" y="0"/>
                      <wp:positionH relativeFrom="column">
                        <wp:posOffset>0</wp:posOffset>
                      </wp:positionH>
                      <wp:positionV relativeFrom="paragraph">
                        <wp:posOffset>0</wp:posOffset>
                      </wp:positionV>
                      <wp:extent cx="76200" cy="28575"/>
                      <wp:effectExtent l="19050" t="19050" r="19050" b="28575"/>
                      <wp:wrapNone/>
                      <wp:docPr id="11526" name="Text Box 8890">
                        <a:extLst xmlns:a="http://schemas.openxmlformats.org/drawingml/2006/main">
                          <a:ext uri="{FF2B5EF4-FFF2-40B4-BE49-F238E27FC236}">
                            <a16:creationId xmlns:a16="http://schemas.microsoft.com/office/drawing/2014/main" id="{00000000-0008-0000-0000-00000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AED10" id="Text Box 8890" o:spid="_x0000_s1026" type="#_x0000_t202" style="position:absolute;margin-left:0;margin-top:0;width:6pt;height:2.25pt;z-index:2546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6240" behindDoc="0" locked="0" layoutInCell="1" allowOverlap="1" wp14:anchorId="685980CA" wp14:editId="48376856">
                      <wp:simplePos x="0" y="0"/>
                      <wp:positionH relativeFrom="column">
                        <wp:posOffset>0</wp:posOffset>
                      </wp:positionH>
                      <wp:positionV relativeFrom="paragraph">
                        <wp:posOffset>0</wp:posOffset>
                      </wp:positionV>
                      <wp:extent cx="76200" cy="28575"/>
                      <wp:effectExtent l="19050" t="19050" r="19050" b="28575"/>
                      <wp:wrapNone/>
                      <wp:docPr id="11527" name="Text Box 8889">
                        <a:extLst xmlns:a="http://schemas.openxmlformats.org/drawingml/2006/main">
                          <a:ext uri="{FF2B5EF4-FFF2-40B4-BE49-F238E27FC236}">
                            <a16:creationId xmlns:a16="http://schemas.microsoft.com/office/drawing/2014/main" id="{00000000-0008-0000-0000-00000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810C6" id="Text Box 8889" o:spid="_x0000_s1026" type="#_x0000_t202" style="position:absolute;margin-left:0;margin-top:0;width:6pt;height:2.25pt;z-index:2546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7264" behindDoc="0" locked="0" layoutInCell="1" allowOverlap="1" wp14:anchorId="4CAEB3D4" wp14:editId="10AA7832">
                      <wp:simplePos x="0" y="0"/>
                      <wp:positionH relativeFrom="column">
                        <wp:posOffset>0</wp:posOffset>
                      </wp:positionH>
                      <wp:positionV relativeFrom="paragraph">
                        <wp:posOffset>0</wp:posOffset>
                      </wp:positionV>
                      <wp:extent cx="76200" cy="28575"/>
                      <wp:effectExtent l="19050" t="19050" r="19050" b="28575"/>
                      <wp:wrapNone/>
                      <wp:docPr id="11528" name="Text Box 8888">
                        <a:extLst xmlns:a="http://schemas.openxmlformats.org/drawingml/2006/main">
                          <a:ext uri="{FF2B5EF4-FFF2-40B4-BE49-F238E27FC236}">
                            <a16:creationId xmlns:a16="http://schemas.microsoft.com/office/drawing/2014/main" id="{00000000-0008-0000-0000-00000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87358" id="Text Box 8888" o:spid="_x0000_s1026" type="#_x0000_t202" style="position:absolute;margin-left:0;margin-top:0;width:6pt;height:2.25pt;z-index:2546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8288" behindDoc="0" locked="0" layoutInCell="1" allowOverlap="1" wp14:anchorId="65359BD0" wp14:editId="76D1DE8B">
                      <wp:simplePos x="0" y="0"/>
                      <wp:positionH relativeFrom="column">
                        <wp:posOffset>0</wp:posOffset>
                      </wp:positionH>
                      <wp:positionV relativeFrom="paragraph">
                        <wp:posOffset>0</wp:posOffset>
                      </wp:positionV>
                      <wp:extent cx="76200" cy="28575"/>
                      <wp:effectExtent l="19050" t="19050" r="19050" b="28575"/>
                      <wp:wrapNone/>
                      <wp:docPr id="11529" name="Text Box 8887">
                        <a:extLst xmlns:a="http://schemas.openxmlformats.org/drawingml/2006/main">
                          <a:ext uri="{FF2B5EF4-FFF2-40B4-BE49-F238E27FC236}">
                            <a16:creationId xmlns:a16="http://schemas.microsoft.com/office/drawing/2014/main" id="{00000000-0008-0000-0000-00000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DD7498" id="Text Box 8887" o:spid="_x0000_s1026" type="#_x0000_t202" style="position:absolute;margin-left:0;margin-top:0;width:6pt;height:2.25pt;z-index:2546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69312" behindDoc="0" locked="0" layoutInCell="1" allowOverlap="1" wp14:anchorId="54A7658F" wp14:editId="6C53662A">
                      <wp:simplePos x="0" y="0"/>
                      <wp:positionH relativeFrom="column">
                        <wp:posOffset>0</wp:posOffset>
                      </wp:positionH>
                      <wp:positionV relativeFrom="paragraph">
                        <wp:posOffset>0</wp:posOffset>
                      </wp:positionV>
                      <wp:extent cx="76200" cy="28575"/>
                      <wp:effectExtent l="19050" t="19050" r="19050" b="28575"/>
                      <wp:wrapNone/>
                      <wp:docPr id="11530" name="Text Box 8886">
                        <a:extLst xmlns:a="http://schemas.openxmlformats.org/drawingml/2006/main">
                          <a:ext uri="{FF2B5EF4-FFF2-40B4-BE49-F238E27FC236}">
                            <a16:creationId xmlns:a16="http://schemas.microsoft.com/office/drawing/2014/main" id="{00000000-0008-0000-0000-00000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EA35D5" id="Text Box 8886" o:spid="_x0000_s1026" type="#_x0000_t202" style="position:absolute;margin-left:0;margin-top:0;width:6pt;height:2.25pt;z-index:2546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0336" behindDoc="0" locked="0" layoutInCell="1" allowOverlap="1" wp14:anchorId="34F0077A" wp14:editId="56835A35">
                      <wp:simplePos x="0" y="0"/>
                      <wp:positionH relativeFrom="column">
                        <wp:posOffset>0</wp:posOffset>
                      </wp:positionH>
                      <wp:positionV relativeFrom="paragraph">
                        <wp:posOffset>0</wp:posOffset>
                      </wp:positionV>
                      <wp:extent cx="76200" cy="28575"/>
                      <wp:effectExtent l="19050" t="19050" r="19050" b="28575"/>
                      <wp:wrapNone/>
                      <wp:docPr id="11531" name="Text Box 8885">
                        <a:extLst xmlns:a="http://schemas.openxmlformats.org/drawingml/2006/main">
                          <a:ext uri="{FF2B5EF4-FFF2-40B4-BE49-F238E27FC236}">
                            <a16:creationId xmlns:a16="http://schemas.microsoft.com/office/drawing/2014/main" id="{00000000-0008-0000-0000-00000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40DE5" id="Text Box 8885" o:spid="_x0000_s1026" type="#_x0000_t202" style="position:absolute;margin-left:0;margin-top:0;width:6pt;height:2.25pt;z-index:2546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1360" behindDoc="0" locked="0" layoutInCell="1" allowOverlap="1" wp14:anchorId="775B95B4" wp14:editId="08289453">
                      <wp:simplePos x="0" y="0"/>
                      <wp:positionH relativeFrom="column">
                        <wp:posOffset>0</wp:posOffset>
                      </wp:positionH>
                      <wp:positionV relativeFrom="paragraph">
                        <wp:posOffset>0</wp:posOffset>
                      </wp:positionV>
                      <wp:extent cx="76200" cy="28575"/>
                      <wp:effectExtent l="19050" t="19050" r="19050" b="28575"/>
                      <wp:wrapNone/>
                      <wp:docPr id="11532" name="Text Box 8884">
                        <a:extLst xmlns:a="http://schemas.openxmlformats.org/drawingml/2006/main">
                          <a:ext uri="{FF2B5EF4-FFF2-40B4-BE49-F238E27FC236}">
                            <a16:creationId xmlns:a16="http://schemas.microsoft.com/office/drawing/2014/main" id="{00000000-0008-0000-0000-00000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F85F6" id="Text Box 8884" o:spid="_x0000_s1026" type="#_x0000_t202" style="position:absolute;margin-left:0;margin-top:0;width:6pt;height:2.25pt;z-index:2546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2384" behindDoc="0" locked="0" layoutInCell="1" allowOverlap="1" wp14:anchorId="0F8B180C" wp14:editId="17CEEB4D">
                      <wp:simplePos x="0" y="0"/>
                      <wp:positionH relativeFrom="column">
                        <wp:posOffset>0</wp:posOffset>
                      </wp:positionH>
                      <wp:positionV relativeFrom="paragraph">
                        <wp:posOffset>0</wp:posOffset>
                      </wp:positionV>
                      <wp:extent cx="76200" cy="28575"/>
                      <wp:effectExtent l="19050" t="19050" r="19050" b="28575"/>
                      <wp:wrapNone/>
                      <wp:docPr id="11533" name="Text Box 8883">
                        <a:extLst xmlns:a="http://schemas.openxmlformats.org/drawingml/2006/main">
                          <a:ext uri="{FF2B5EF4-FFF2-40B4-BE49-F238E27FC236}">
                            <a16:creationId xmlns:a16="http://schemas.microsoft.com/office/drawing/2014/main" id="{00000000-0008-0000-0000-00000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832EA" id="Text Box 8883" o:spid="_x0000_s1026" type="#_x0000_t202" style="position:absolute;margin-left:0;margin-top:0;width:6pt;height:2.25pt;z-index:2546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3408" behindDoc="0" locked="0" layoutInCell="1" allowOverlap="1" wp14:anchorId="66264F5C" wp14:editId="7825B6D2">
                      <wp:simplePos x="0" y="0"/>
                      <wp:positionH relativeFrom="column">
                        <wp:posOffset>0</wp:posOffset>
                      </wp:positionH>
                      <wp:positionV relativeFrom="paragraph">
                        <wp:posOffset>0</wp:posOffset>
                      </wp:positionV>
                      <wp:extent cx="76200" cy="28575"/>
                      <wp:effectExtent l="19050" t="19050" r="19050" b="28575"/>
                      <wp:wrapNone/>
                      <wp:docPr id="11534" name="Text Box 8882">
                        <a:extLst xmlns:a="http://schemas.openxmlformats.org/drawingml/2006/main">
                          <a:ext uri="{FF2B5EF4-FFF2-40B4-BE49-F238E27FC236}">
                            <a16:creationId xmlns:a16="http://schemas.microsoft.com/office/drawing/2014/main" id="{00000000-0008-0000-0000-00000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EE9F9" id="Text Box 8882" o:spid="_x0000_s1026" type="#_x0000_t202" style="position:absolute;margin-left:0;margin-top:0;width:6pt;height:2.25pt;z-index:2546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4432" behindDoc="0" locked="0" layoutInCell="1" allowOverlap="1" wp14:anchorId="66BF75CE" wp14:editId="59E38BED">
                      <wp:simplePos x="0" y="0"/>
                      <wp:positionH relativeFrom="column">
                        <wp:posOffset>0</wp:posOffset>
                      </wp:positionH>
                      <wp:positionV relativeFrom="paragraph">
                        <wp:posOffset>0</wp:posOffset>
                      </wp:positionV>
                      <wp:extent cx="76200" cy="28575"/>
                      <wp:effectExtent l="19050" t="19050" r="19050" b="28575"/>
                      <wp:wrapNone/>
                      <wp:docPr id="11535" name="Text Box 8881">
                        <a:extLst xmlns:a="http://schemas.openxmlformats.org/drawingml/2006/main">
                          <a:ext uri="{FF2B5EF4-FFF2-40B4-BE49-F238E27FC236}">
                            <a16:creationId xmlns:a16="http://schemas.microsoft.com/office/drawing/2014/main" id="{00000000-0008-0000-0000-00000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085E3E" id="Text Box 8881" o:spid="_x0000_s1026" type="#_x0000_t202" style="position:absolute;margin-left:0;margin-top:0;width:6pt;height:2.25pt;z-index:2546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5456" behindDoc="0" locked="0" layoutInCell="1" allowOverlap="1" wp14:anchorId="5A174390" wp14:editId="097BE3D5">
                      <wp:simplePos x="0" y="0"/>
                      <wp:positionH relativeFrom="column">
                        <wp:posOffset>0</wp:posOffset>
                      </wp:positionH>
                      <wp:positionV relativeFrom="paragraph">
                        <wp:posOffset>0</wp:posOffset>
                      </wp:positionV>
                      <wp:extent cx="76200" cy="28575"/>
                      <wp:effectExtent l="19050" t="19050" r="19050" b="28575"/>
                      <wp:wrapNone/>
                      <wp:docPr id="11536" name="Text Box 8880">
                        <a:extLst xmlns:a="http://schemas.openxmlformats.org/drawingml/2006/main">
                          <a:ext uri="{FF2B5EF4-FFF2-40B4-BE49-F238E27FC236}">
                            <a16:creationId xmlns:a16="http://schemas.microsoft.com/office/drawing/2014/main" id="{00000000-0008-0000-0000-00001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17979" id="Text Box 8880" o:spid="_x0000_s1026" type="#_x0000_t202" style="position:absolute;margin-left:0;margin-top:0;width:6pt;height:2.25pt;z-index:2546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6480" behindDoc="0" locked="0" layoutInCell="1" allowOverlap="1" wp14:anchorId="4987E273" wp14:editId="70E028F5">
                      <wp:simplePos x="0" y="0"/>
                      <wp:positionH relativeFrom="column">
                        <wp:posOffset>0</wp:posOffset>
                      </wp:positionH>
                      <wp:positionV relativeFrom="paragraph">
                        <wp:posOffset>0</wp:posOffset>
                      </wp:positionV>
                      <wp:extent cx="76200" cy="28575"/>
                      <wp:effectExtent l="19050" t="19050" r="19050" b="28575"/>
                      <wp:wrapNone/>
                      <wp:docPr id="11537" name="Text Box 8879">
                        <a:extLst xmlns:a="http://schemas.openxmlformats.org/drawingml/2006/main">
                          <a:ext uri="{FF2B5EF4-FFF2-40B4-BE49-F238E27FC236}">
                            <a16:creationId xmlns:a16="http://schemas.microsoft.com/office/drawing/2014/main" id="{00000000-0008-0000-0000-00001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1D398" id="Text Box 8879" o:spid="_x0000_s1026" type="#_x0000_t202" style="position:absolute;margin-left:0;margin-top:0;width:6pt;height:2.25pt;z-index:2546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7504" behindDoc="0" locked="0" layoutInCell="1" allowOverlap="1" wp14:anchorId="7D072845" wp14:editId="62904340">
                      <wp:simplePos x="0" y="0"/>
                      <wp:positionH relativeFrom="column">
                        <wp:posOffset>0</wp:posOffset>
                      </wp:positionH>
                      <wp:positionV relativeFrom="paragraph">
                        <wp:posOffset>0</wp:posOffset>
                      </wp:positionV>
                      <wp:extent cx="76200" cy="28575"/>
                      <wp:effectExtent l="19050" t="19050" r="19050" b="28575"/>
                      <wp:wrapNone/>
                      <wp:docPr id="11538" name="Text Box 8878">
                        <a:extLst xmlns:a="http://schemas.openxmlformats.org/drawingml/2006/main">
                          <a:ext uri="{FF2B5EF4-FFF2-40B4-BE49-F238E27FC236}">
                            <a16:creationId xmlns:a16="http://schemas.microsoft.com/office/drawing/2014/main" id="{00000000-0008-0000-0000-00001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DC3EB" id="Text Box 8878" o:spid="_x0000_s1026" type="#_x0000_t202" style="position:absolute;margin-left:0;margin-top:0;width:6pt;height:2.25pt;z-index:2546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noProof/>
                <w:sz w:val="20"/>
                <w:szCs w:val="20"/>
                <w:lang w:val="en-US" w:eastAsia="en-US" w:bidi="ar-SA"/>
              </w:rPr>
              <mc:AlternateContent>
                <mc:Choice Requires="wps">
                  <w:drawing>
                    <wp:anchor distT="0" distB="0" distL="114300" distR="114300" simplePos="0" relativeHeight="254679552" behindDoc="0" locked="0" layoutInCell="1" allowOverlap="1" wp14:anchorId="16A0DEBF" wp14:editId="2C288475">
                      <wp:simplePos x="0" y="0"/>
                      <wp:positionH relativeFrom="column">
                        <wp:posOffset>0</wp:posOffset>
                      </wp:positionH>
                      <wp:positionV relativeFrom="paragraph">
                        <wp:posOffset>0</wp:posOffset>
                      </wp:positionV>
                      <wp:extent cx="76200" cy="28575"/>
                      <wp:effectExtent l="19050" t="19050" r="19050" b="28575"/>
                      <wp:wrapNone/>
                      <wp:docPr id="11540" name="Text Box 8877">
                        <a:extLst xmlns:a="http://schemas.openxmlformats.org/drawingml/2006/main">
                          <a:ext uri="{FF2B5EF4-FFF2-40B4-BE49-F238E27FC236}">
                            <a16:creationId xmlns:a16="http://schemas.microsoft.com/office/drawing/2014/main" id="{00000000-0008-0000-0000-00001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8E664" id="Text Box 8877" o:spid="_x0000_s1026" type="#_x0000_t202" style="position:absolute;margin-left:0;margin-top:0;width:6pt;height:2.25pt;z-index:2546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2E5B263A" w14:textId="77777777" w:rsidR="008D5556" w:rsidRPr="008D5556" w:rsidRDefault="008D5556" w:rsidP="008D5556">
            <w:pPr>
              <w:jc w:val="cente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122936.0</w:t>
            </w:r>
          </w:p>
        </w:tc>
      </w:tr>
      <w:tr w:rsidR="008D5556" w:rsidRPr="008D5556" w14:paraId="07752D22" w14:textId="77777777" w:rsidTr="008D5556">
        <w:trPr>
          <w:trHeight w:val="330"/>
        </w:trPr>
        <w:tc>
          <w:tcPr>
            <w:tcW w:w="1100" w:type="dxa"/>
            <w:tcBorders>
              <w:top w:val="nil"/>
              <w:left w:val="single" w:sz="4" w:space="0" w:color="auto"/>
              <w:bottom w:val="single" w:sz="4" w:space="0" w:color="auto"/>
              <w:right w:val="single" w:sz="4" w:space="0" w:color="auto"/>
            </w:tcBorders>
            <w:noWrap/>
            <w:hideMark/>
          </w:tcPr>
          <w:p w14:paraId="2E0400FE" w14:textId="77777777" w:rsidR="008D5556" w:rsidRPr="008D5556" w:rsidRDefault="008D5556" w:rsidP="008D5556">
            <w:pPr>
              <w:jc w:val="center"/>
              <w:rPr>
                <w:rFonts w:ascii="GHEA Grapalat" w:hAnsi="GHEA Grapalat" w:cs="Calibri"/>
                <w:i/>
                <w:iCs/>
                <w:sz w:val="22"/>
                <w:szCs w:val="22"/>
                <w:lang w:val="en-US" w:eastAsia="en-US" w:bidi="ar-SA"/>
              </w:rPr>
            </w:pPr>
            <w:r w:rsidRPr="008D5556">
              <w:rPr>
                <w:rFonts w:ascii="Calibri" w:hAnsi="Calibri" w:cs="Calibri"/>
                <w:i/>
                <w:iCs/>
                <w:sz w:val="22"/>
                <w:szCs w:val="22"/>
                <w:lang w:val="en-US" w:eastAsia="en-US" w:bidi="ar-SA"/>
              </w:rPr>
              <w:t> </w:t>
            </w:r>
          </w:p>
        </w:tc>
        <w:tc>
          <w:tcPr>
            <w:tcW w:w="4400" w:type="dxa"/>
            <w:tcBorders>
              <w:top w:val="nil"/>
              <w:left w:val="nil"/>
              <w:bottom w:val="single" w:sz="4" w:space="0" w:color="auto"/>
              <w:right w:val="single" w:sz="4" w:space="0" w:color="auto"/>
            </w:tcBorders>
            <w:hideMark/>
          </w:tcPr>
          <w:p w14:paraId="6AA6D787"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НДС 20%/тыс. драм/</w:t>
            </w:r>
          </w:p>
        </w:tc>
        <w:tc>
          <w:tcPr>
            <w:tcW w:w="760" w:type="dxa"/>
            <w:tcBorders>
              <w:top w:val="nil"/>
              <w:left w:val="nil"/>
              <w:bottom w:val="single" w:sz="4" w:space="0" w:color="auto"/>
              <w:right w:val="single" w:sz="4" w:space="0" w:color="auto"/>
            </w:tcBorders>
            <w:noWrap/>
            <w:hideMark/>
          </w:tcPr>
          <w:p w14:paraId="1DA74C48" w14:textId="7953792C"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2960" behindDoc="0" locked="0" layoutInCell="1" allowOverlap="1" wp14:anchorId="348E0CA5" wp14:editId="53D928BD">
                      <wp:simplePos x="0" y="0"/>
                      <wp:positionH relativeFrom="column">
                        <wp:posOffset>0</wp:posOffset>
                      </wp:positionH>
                      <wp:positionV relativeFrom="paragraph">
                        <wp:posOffset>0</wp:posOffset>
                      </wp:positionV>
                      <wp:extent cx="76200" cy="28575"/>
                      <wp:effectExtent l="19050" t="19050" r="19050" b="28575"/>
                      <wp:wrapNone/>
                      <wp:docPr id="4307" name="Text Box 8876">
                        <a:extLst xmlns:a="http://schemas.openxmlformats.org/drawingml/2006/main">
                          <a:ext uri="{FF2B5EF4-FFF2-40B4-BE49-F238E27FC236}">
                            <a16:creationId xmlns:a16="http://schemas.microsoft.com/office/drawing/2014/main" id="{00000000-0008-0000-0000-0000D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2D2AB" id="Text Box 8876" o:spid="_x0000_s1026" type="#_x0000_t202" style="position:absolute;margin-left:0;margin-top:0;width:6pt;height:2.25pt;z-index:2472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3984" behindDoc="0" locked="0" layoutInCell="1" allowOverlap="1" wp14:anchorId="4887E5D1" wp14:editId="4CFCADAE">
                      <wp:simplePos x="0" y="0"/>
                      <wp:positionH relativeFrom="column">
                        <wp:posOffset>0</wp:posOffset>
                      </wp:positionH>
                      <wp:positionV relativeFrom="paragraph">
                        <wp:posOffset>0</wp:posOffset>
                      </wp:positionV>
                      <wp:extent cx="76200" cy="28575"/>
                      <wp:effectExtent l="19050" t="19050" r="19050" b="28575"/>
                      <wp:wrapNone/>
                      <wp:docPr id="4308" name="Text Box 8875">
                        <a:extLst xmlns:a="http://schemas.openxmlformats.org/drawingml/2006/main">
                          <a:ext uri="{FF2B5EF4-FFF2-40B4-BE49-F238E27FC236}">
                            <a16:creationId xmlns:a16="http://schemas.microsoft.com/office/drawing/2014/main" id="{00000000-0008-0000-0000-0000D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609DC0" id="Text Box 8875" o:spid="_x0000_s1026" type="#_x0000_t202" style="position:absolute;margin-left:0;margin-top:0;width:6pt;height:2.25pt;z-index:2472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5008" behindDoc="0" locked="0" layoutInCell="1" allowOverlap="1" wp14:anchorId="20884E88" wp14:editId="149FCFF2">
                      <wp:simplePos x="0" y="0"/>
                      <wp:positionH relativeFrom="column">
                        <wp:posOffset>0</wp:posOffset>
                      </wp:positionH>
                      <wp:positionV relativeFrom="paragraph">
                        <wp:posOffset>0</wp:posOffset>
                      </wp:positionV>
                      <wp:extent cx="76200" cy="28575"/>
                      <wp:effectExtent l="19050" t="19050" r="19050" b="28575"/>
                      <wp:wrapNone/>
                      <wp:docPr id="4309" name="Text Box 8874">
                        <a:extLst xmlns:a="http://schemas.openxmlformats.org/drawingml/2006/main">
                          <a:ext uri="{FF2B5EF4-FFF2-40B4-BE49-F238E27FC236}">
                            <a16:creationId xmlns:a16="http://schemas.microsoft.com/office/drawing/2014/main" id="{00000000-0008-0000-0000-0000D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3121D" id="Text Box 8874" o:spid="_x0000_s1026" type="#_x0000_t202" style="position:absolute;margin-left:0;margin-top:0;width:6pt;height:2.25pt;z-index:2472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6032" behindDoc="0" locked="0" layoutInCell="1" allowOverlap="1" wp14:anchorId="28397573" wp14:editId="51F92153">
                      <wp:simplePos x="0" y="0"/>
                      <wp:positionH relativeFrom="column">
                        <wp:posOffset>0</wp:posOffset>
                      </wp:positionH>
                      <wp:positionV relativeFrom="paragraph">
                        <wp:posOffset>0</wp:posOffset>
                      </wp:positionV>
                      <wp:extent cx="76200" cy="28575"/>
                      <wp:effectExtent l="19050" t="19050" r="19050" b="28575"/>
                      <wp:wrapNone/>
                      <wp:docPr id="4310" name="Text Box 8873">
                        <a:extLst xmlns:a="http://schemas.openxmlformats.org/drawingml/2006/main">
                          <a:ext uri="{FF2B5EF4-FFF2-40B4-BE49-F238E27FC236}">
                            <a16:creationId xmlns:a16="http://schemas.microsoft.com/office/drawing/2014/main" id="{00000000-0008-0000-0000-0000D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2E542" id="Text Box 8873" o:spid="_x0000_s1026" type="#_x0000_t202" style="position:absolute;margin-left:0;margin-top:0;width:6pt;height:2.25pt;z-index:2472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7056" behindDoc="0" locked="0" layoutInCell="1" allowOverlap="1" wp14:anchorId="3F5B7F8A" wp14:editId="5D803FA6">
                      <wp:simplePos x="0" y="0"/>
                      <wp:positionH relativeFrom="column">
                        <wp:posOffset>0</wp:posOffset>
                      </wp:positionH>
                      <wp:positionV relativeFrom="paragraph">
                        <wp:posOffset>0</wp:posOffset>
                      </wp:positionV>
                      <wp:extent cx="76200" cy="28575"/>
                      <wp:effectExtent l="19050" t="19050" r="19050" b="28575"/>
                      <wp:wrapNone/>
                      <wp:docPr id="4311" name="Text Box 8872">
                        <a:extLst xmlns:a="http://schemas.openxmlformats.org/drawingml/2006/main">
                          <a:ext uri="{FF2B5EF4-FFF2-40B4-BE49-F238E27FC236}">
                            <a16:creationId xmlns:a16="http://schemas.microsoft.com/office/drawing/2014/main" id="{00000000-0008-0000-0000-0000D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D718A" id="Text Box 8872" o:spid="_x0000_s1026" type="#_x0000_t202" style="position:absolute;margin-left:0;margin-top:0;width:6pt;height:2.25pt;z-index:2472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8080" behindDoc="0" locked="0" layoutInCell="1" allowOverlap="1" wp14:anchorId="3438A4E7" wp14:editId="1C169C9F">
                      <wp:simplePos x="0" y="0"/>
                      <wp:positionH relativeFrom="column">
                        <wp:posOffset>0</wp:posOffset>
                      </wp:positionH>
                      <wp:positionV relativeFrom="paragraph">
                        <wp:posOffset>0</wp:posOffset>
                      </wp:positionV>
                      <wp:extent cx="76200" cy="28575"/>
                      <wp:effectExtent l="19050" t="19050" r="19050" b="28575"/>
                      <wp:wrapNone/>
                      <wp:docPr id="4312" name="Text Box 8871">
                        <a:extLst xmlns:a="http://schemas.openxmlformats.org/drawingml/2006/main">
                          <a:ext uri="{FF2B5EF4-FFF2-40B4-BE49-F238E27FC236}">
                            <a16:creationId xmlns:a16="http://schemas.microsoft.com/office/drawing/2014/main" id="{00000000-0008-0000-0000-0000D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DC92B" id="Text Box 8871" o:spid="_x0000_s1026" type="#_x0000_t202" style="position:absolute;margin-left:0;margin-top:0;width:6pt;height:2.25pt;z-index:2472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79104" behindDoc="0" locked="0" layoutInCell="1" allowOverlap="1" wp14:anchorId="7C1B0E9A" wp14:editId="2A834705">
                      <wp:simplePos x="0" y="0"/>
                      <wp:positionH relativeFrom="column">
                        <wp:posOffset>0</wp:posOffset>
                      </wp:positionH>
                      <wp:positionV relativeFrom="paragraph">
                        <wp:posOffset>0</wp:posOffset>
                      </wp:positionV>
                      <wp:extent cx="76200" cy="28575"/>
                      <wp:effectExtent l="19050" t="19050" r="19050" b="28575"/>
                      <wp:wrapNone/>
                      <wp:docPr id="4313" name="Text Box 8870">
                        <a:extLst xmlns:a="http://schemas.openxmlformats.org/drawingml/2006/main">
                          <a:ext uri="{FF2B5EF4-FFF2-40B4-BE49-F238E27FC236}">
                            <a16:creationId xmlns:a16="http://schemas.microsoft.com/office/drawing/2014/main" id="{00000000-0008-0000-0000-0000D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30123" id="Text Box 8870" o:spid="_x0000_s1026" type="#_x0000_t202" style="position:absolute;margin-left:0;margin-top:0;width:6pt;height:2.25pt;z-index:2472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0128" behindDoc="0" locked="0" layoutInCell="1" allowOverlap="1" wp14:anchorId="350C1E3C" wp14:editId="09485AB2">
                      <wp:simplePos x="0" y="0"/>
                      <wp:positionH relativeFrom="column">
                        <wp:posOffset>0</wp:posOffset>
                      </wp:positionH>
                      <wp:positionV relativeFrom="paragraph">
                        <wp:posOffset>0</wp:posOffset>
                      </wp:positionV>
                      <wp:extent cx="76200" cy="28575"/>
                      <wp:effectExtent l="19050" t="19050" r="19050" b="28575"/>
                      <wp:wrapNone/>
                      <wp:docPr id="4314" name="Text Box 8869">
                        <a:extLst xmlns:a="http://schemas.openxmlformats.org/drawingml/2006/main">
                          <a:ext uri="{FF2B5EF4-FFF2-40B4-BE49-F238E27FC236}">
                            <a16:creationId xmlns:a16="http://schemas.microsoft.com/office/drawing/2014/main" id="{00000000-0008-0000-0000-0000D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79B7D" id="Text Box 8869" o:spid="_x0000_s1026" type="#_x0000_t202" style="position:absolute;margin-left:0;margin-top:0;width:6pt;height:2.25pt;z-index:2472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1152" behindDoc="0" locked="0" layoutInCell="1" allowOverlap="1" wp14:anchorId="2CF0BA0A" wp14:editId="37CC03E7">
                      <wp:simplePos x="0" y="0"/>
                      <wp:positionH relativeFrom="column">
                        <wp:posOffset>0</wp:posOffset>
                      </wp:positionH>
                      <wp:positionV relativeFrom="paragraph">
                        <wp:posOffset>0</wp:posOffset>
                      </wp:positionV>
                      <wp:extent cx="76200" cy="28575"/>
                      <wp:effectExtent l="19050" t="19050" r="19050" b="28575"/>
                      <wp:wrapNone/>
                      <wp:docPr id="4315" name="Text Box 8868">
                        <a:extLst xmlns:a="http://schemas.openxmlformats.org/drawingml/2006/main">
                          <a:ext uri="{FF2B5EF4-FFF2-40B4-BE49-F238E27FC236}">
                            <a16:creationId xmlns:a16="http://schemas.microsoft.com/office/drawing/2014/main" id="{00000000-0008-0000-0000-0000D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E2FEF" id="Text Box 8868" o:spid="_x0000_s1026" type="#_x0000_t202" style="position:absolute;margin-left:0;margin-top:0;width:6pt;height:2.25pt;z-index:2472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2176" behindDoc="0" locked="0" layoutInCell="1" allowOverlap="1" wp14:anchorId="2A1DEE19" wp14:editId="28BE9953">
                      <wp:simplePos x="0" y="0"/>
                      <wp:positionH relativeFrom="column">
                        <wp:posOffset>0</wp:posOffset>
                      </wp:positionH>
                      <wp:positionV relativeFrom="paragraph">
                        <wp:posOffset>0</wp:posOffset>
                      </wp:positionV>
                      <wp:extent cx="76200" cy="28575"/>
                      <wp:effectExtent l="19050" t="19050" r="19050" b="28575"/>
                      <wp:wrapNone/>
                      <wp:docPr id="4316" name="Text Box 8867">
                        <a:extLst xmlns:a="http://schemas.openxmlformats.org/drawingml/2006/main">
                          <a:ext uri="{FF2B5EF4-FFF2-40B4-BE49-F238E27FC236}">
                            <a16:creationId xmlns:a16="http://schemas.microsoft.com/office/drawing/2014/main" id="{00000000-0008-0000-0000-0000D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E3C7C" id="Text Box 8867" o:spid="_x0000_s1026" type="#_x0000_t202" style="position:absolute;margin-left:0;margin-top:0;width:6pt;height:2.25pt;z-index:2472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3200" behindDoc="0" locked="0" layoutInCell="1" allowOverlap="1" wp14:anchorId="5943EE1A" wp14:editId="330CC7EA">
                      <wp:simplePos x="0" y="0"/>
                      <wp:positionH relativeFrom="column">
                        <wp:posOffset>0</wp:posOffset>
                      </wp:positionH>
                      <wp:positionV relativeFrom="paragraph">
                        <wp:posOffset>0</wp:posOffset>
                      </wp:positionV>
                      <wp:extent cx="76200" cy="28575"/>
                      <wp:effectExtent l="19050" t="19050" r="19050" b="28575"/>
                      <wp:wrapNone/>
                      <wp:docPr id="4317" name="Text Box 8866">
                        <a:extLst xmlns:a="http://schemas.openxmlformats.org/drawingml/2006/main">
                          <a:ext uri="{FF2B5EF4-FFF2-40B4-BE49-F238E27FC236}">
                            <a16:creationId xmlns:a16="http://schemas.microsoft.com/office/drawing/2014/main" id="{00000000-0008-0000-0000-0000D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06760" id="Text Box 8866" o:spid="_x0000_s1026" type="#_x0000_t202" style="position:absolute;margin-left:0;margin-top:0;width:6pt;height:2.25pt;z-index:2472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4224" behindDoc="0" locked="0" layoutInCell="1" allowOverlap="1" wp14:anchorId="1E123E0E" wp14:editId="0C5E2FC8">
                      <wp:simplePos x="0" y="0"/>
                      <wp:positionH relativeFrom="column">
                        <wp:posOffset>0</wp:posOffset>
                      </wp:positionH>
                      <wp:positionV relativeFrom="paragraph">
                        <wp:posOffset>0</wp:posOffset>
                      </wp:positionV>
                      <wp:extent cx="76200" cy="28575"/>
                      <wp:effectExtent l="19050" t="19050" r="19050" b="28575"/>
                      <wp:wrapNone/>
                      <wp:docPr id="4318" name="Text Box 8865">
                        <a:extLst xmlns:a="http://schemas.openxmlformats.org/drawingml/2006/main">
                          <a:ext uri="{FF2B5EF4-FFF2-40B4-BE49-F238E27FC236}">
                            <a16:creationId xmlns:a16="http://schemas.microsoft.com/office/drawing/2014/main" id="{00000000-0008-0000-0000-0000D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69803" id="Text Box 8865" o:spid="_x0000_s1026" type="#_x0000_t202" style="position:absolute;margin-left:0;margin-top:0;width:6pt;height:2.25pt;z-index:2472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7296" behindDoc="0" locked="0" layoutInCell="1" allowOverlap="1" wp14:anchorId="3CE35410" wp14:editId="30CB706A">
                      <wp:simplePos x="0" y="0"/>
                      <wp:positionH relativeFrom="column">
                        <wp:posOffset>0</wp:posOffset>
                      </wp:positionH>
                      <wp:positionV relativeFrom="paragraph">
                        <wp:posOffset>0</wp:posOffset>
                      </wp:positionV>
                      <wp:extent cx="76200" cy="28575"/>
                      <wp:effectExtent l="19050" t="19050" r="19050" b="28575"/>
                      <wp:wrapNone/>
                      <wp:docPr id="4321" name="Text Box 8864">
                        <a:extLst xmlns:a="http://schemas.openxmlformats.org/drawingml/2006/main">
                          <a:ext uri="{FF2B5EF4-FFF2-40B4-BE49-F238E27FC236}">
                            <a16:creationId xmlns:a16="http://schemas.microsoft.com/office/drawing/2014/main" id="{00000000-0008-0000-0000-0000E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700B36" id="Text Box 8864" o:spid="_x0000_s1026" type="#_x0000_t202" style="position:absolute;margin-left:0;margin-top:0;width:6pt;height:2.25pt;z-index:2472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8320" behindDoc="0" locked="0" layoutInCell="1" allowOverlap="1" wp14:anchorId="781CAD65" wp14:editId="07A46EF9">
                      <wp:simplePos x="0" y="0"/>
                      <wp:positionH relativeFrom="column">
                        <wp:posOffset>0</wp:posOffset>
                      </wp:positionH>
                      <wp:positionV relativeFrom="paragraph">
                        <wp:posOffset>0</wp:posOffset>
                      </wp:positionV>
                      <wp:extent cx="76200" cy="28575"/>
                      <wp:effectExtent l="19050" t="19050" r="19050" b="28575"/>
                      <wp:wrapNone/>
                      <wp:docPr id="4322" name="Text Box 8863">
                        <a:extLst xmlns:a="http://schemas.openxmlformats.org/drawingml/2006/main">
                          <a:ext uri="{FF2B5EF4-FFF2-40B4-BE49-F238E27FC236}">
                            <a16:creationId xmlns:a16="http://schemas.microsoft.com/office/drawing/2014/main" id="{00000000-0008-0000-0000-0000E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9FF08D" id="Text Box 8863" o:spid="_x0000_s1026" type="#_x0000_t202" style="position:absolute;margin-left:0;margin-top:0;width:6pt;height:2.25pt;z-index:2472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89344" behindDoc="0" locked="0" layoutInCell="1" allowOverlap="1" wp14:anchorId="7F34F5BF" wp14:editId="4A41FF7A">
                      <wp:simplePos x="0" y="0"/>
                      <wp:positionH relativeFrom="column">
                        <wp:posOffset>0</wp:posOffset>
                      </wp:positionH>
                      <wp:positionV relativeFrom="paragraph">
                        <wp:posOffset>0</wp:posOffset>
                      </wp:positionV>
                      <wp:extent cx="76200" cy="28575"/>
                      <wp:effectExtent l="19050" t="19050" r="19050" b="28575"/>
                      <wp:wrapNone/>
                      <wp:docPr id="4323" name="Text Box 8862">
                        <a:extLst xmlns:a="http://schemas.openxmlformats.org/drawingml/2006/main">
                          <a:ext uri="{FF2B5EF4-FFF2-40B4-BE49-F238E27FC236}">
                            <a16:creationId xmlns:a16="http://schemas.microsoft.com/office/drawing/2014/main" id="{00000000-0008-0000-0000-0000E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26881F" id="Text Box 8862" o:spid="_x0000_s1026" type="#_x0000_t202" style="position:absolute;margin-left:0;margin-top:0;width:6pt;height:2.25pt;z-index:2472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0368" behindDoc="0" locked="0" layoutInCell="1" allowOverlap="1" wp14:anchorId="2DC49C8B" wp14:editId="60F2CDED">
                      <wp:simplePos x="0" y="0"/>
                      <wp:positionH relativeFrom="column">
                        <wp:posOffset>0</wp:posOffset>
                      </wp:positionH>
                      <wp:positionV relativeFrom="paragraph">
                        <wp:posOffset>0</wp:posOffset>
                      </wp:positionV>
                      <wp:extent cx="76200" cy="28575"/>
                      <wp:effectExtent l="19050" t="19050" r="19050" b="28575"/>
                      <wp:wrapNone/>
                      <wp:docPr id="4324" name="Text Box 8861">
                        <a:extLst xmlns:a="http://schemas.openxmlformats.org/drawingml/2006/main">
                          <a:ext uri="{FF2B5EF4-FFF2-40B4-BE49-F238E27FC236}">
                            <a16:creationId xmlns:a16="http://schemas.microsoft.com/office/drawing/2014/main" id="{00000000-0008-0000-0000-0000E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34C02" id="Text Box 8861" o:spid="_x0000_s1026" type="#_x0000_t202" style="position:absolute;margin-left:0;margin-top:0;width:6pt;height:2.25pt;z-index:2472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1392" behindDoc="0" locked="0" layoutInCell="1" allowOverlap="1" wp14:anchorId="6AB65995" wp14:editId="5DD2D86F">
                      <wp:simplePos x="0" y="0"/>
                      <wp:positionH relativeFrom="column">
                        <wp:posOffset>0</wp:posOffset>
                      </wp:positionH>
                      <wp:positionV relativeFrom="paragraph">
                        <wp:posOffset>0</wp:posOffset>
                      </wp:positionV>
                      <wp:extent cx="76200" cy="28575"/>
                      <wp:effectExtent l="19050" t="19050" r="19050" b="28575"/>
                      <wp:wrapNone/>
                      <wp:docPr id="4325" name="Text Box 8860">
                        <a:extLst xmlns:a="http://schemas.openxmlformats.org/drawingml/2006/main">
                          <a:ext uri="{FF2B5EF4-FFF2-40B4-BE49-F238E27FC236}">
                            <a16:creationId xmlns:a16="http://schemas.microsoft.com/office/drawing/2014/main" id="{00000000-0008-0000-0000-0000E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E74E3" id="Text Box 8860" o:spid="_x0000_s1026" type="#_x0000_t202" style="position:absolute;margin-left:0;margin-top:0;width:6pt;height:2.25pt;z-index:2472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2416" behindDoc="0" locked="0" layoutInCell="1" allowOverlap="1" wp14:anchorId="7097A834" wp14:editId="7CC60445">
                      <wp:simplePos x="0" y="0"/>
                      <wp:positionH relativeFrom="column">
                        <wp:posOffset>0</wp:posOffset>
                      </wp:positionH>
                      <wp:positionV relativeFrom="paragraph">
                        <wp:posOffset>0</wp:posOffset>
                      </wp:positionV>
                      <wp:extent cx="76200" cy="28575"/>
                      <wp:effectExtent l="19050" t="19050" r="19050" b="28575"/>
                      <wp:wrapNone/>
                      <wp:docPr id="4326" name="Text Box 8859">
                        <a:extLst xmlns:a="http://schemas.openxmlformats.org/drawingml/2006/main">
                          <a:ext uri="{FF2B5EF4-FFF2-40B4-BE49-F238E27FC236}">
                            <a16:creationId xmlns:a16="http://schemas.microsoft.com/office/drawing/2014/main" id="{00000000-0008-0000-0000-0000E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2B00D" id="Text Box 8859" o:spid="_x0000_s1026" type="#_x0000_t202" style="position:absolute;margin-left:0;margin-top:0;width:6pt;height:2.25pt;z-index:2472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3440" behindDoc="0" locked="0" layoutInCell="1" allowOverlap="1" wp14:anchorId="051CD57F" wp14:editId="539EC520">
                      <wp:simplePos x="0" y="0"/>
                      <wp:positionH relativeFrom="column">
                        <wp:posOffset>0</wp:posOffset>
                      </wp:positionH>
                      <wp:positionV relativeFrom="paragraph">
                        <wp:posOffset>0</wp:posOffset>
                      </wp:positionV>
                      <wp:extent cx="76200" cy="28575"/>
                      <wp:effectExtent l="19050" t="19050" r="19050" b="28575"/>
                      <wp:wrapNone/>
                      <wp:docPr id="4327" name="Text Box 8858">
                        <a:extLst xmlns:a="http://schemas.openxmlformats.org/drawingml/2006/main">
                          <a:ext uri="{FF2B5EF4-FFF2-40B4-BE49-F238E27FC236}">
                            <a16:creationId xmlns:a16="http://schemas.microsoft.com/office/drawing/2014/main" id="{00000000-0008-0000-0000-0000E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3178C" id="Text Box 8858" o:spid="_x0000_s1026" type="#_x0000_t202" style="position:absolute;margin-left:0;margin-top:0;width:6pt;height:2.25pt;z-index:2472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4464" behindDoc="0" locked="0" layoutInCell="1" allowOverlap="1" wp14:anchorId="3E370D54" wp14:editId="0CFD326C">
                      <wp:simplePos x="0" y="0"/>
                      <wp:positionH relativeFrom="column">
                        <wp:posOffset>0</wp:posOffset>
                      </wp:positionH>
                      <wp:positionV relativeFrom="paragraph">
                        <wp:posOffset>0</wp:posOffset>
                      </wp:positionV>
                      <wp:extent cx="76200" cy="28575"/>
                      <wp:effectExtent l="19050" t="19050" r="19050" b="28575"/>
                      <wp:wrapNone/>
                      <wp:docPr id="4328" name="Text Box 8857">
                        <a:extLst xmlns:a="http://schemas.openxmlformats.org/drawingml/2006/main">
                          <a:ext uri="{FF2B5EF4-FFF2-40B4-BE49-F238E27FC236}">
                            <a16:creationId xmlns:a16="http://schemas.microsoft.com/office/drawing/2014/main" id="{00000000-0008-0000-0000-0000E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A84E4" id="Text Box 8857" o:spid="_x0000_s1026" type="#_x0000_t202" style="position:absolute;margin-left:0;margin-top:0;width:6pt;height:2.25pt;z-index:2472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5488" behindDoc="0" locked="0" layoutInCell="1" allowOverlap="1" wp14:anchorId="61071F16" wp14:editId="68840BE2">
                      <wp:simplePos x="0" y="0"/>
                      <wp:positionH relativeFrom="column">
                        <wp:posOffset>0</wp:posOffset>
                      </wp:positionH>
                      <wp:positionV relativeFrom="paragraph">
                        <wp:posOffset>0</wp:posOffset>
                      </wp:positionV>
                      <wp:extent cx="76200" cy="28575"/>
                      <wp:effectExtent l="19050" t="19050" r="19050" b="28575"/>
                      <wp:wrapNone/>
                      <wp:docPr id="4329" name="Text Box 8856">
                        <a:extLst xmlns:a="http://schemas.openxmlformats.org/drawingml/2006/main">
                          <a:ext uri="{FF2B5EF4-FFF2-40B4-BE49-F238E27FC236}">
                            <a16:creationId xmlns:a16="http://schemas.microsoft.com/office/drawing/2014/main" id="{00000000-0008-0000-0000-0000E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1010E" id="Text Box 8856" o:spid="_x0000_s1026" type="#_x0000_t202" style="position:absolute;margin-left:0;margin-top:0;width:6pt;height:2.25pt;z-index:2472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6512" behindDoc="0" locked="0" layoutInCell="1" allowOverlap="1" wp14:anchorId="69408B72" wp14:editId="2CC8D537">
                      <wp:simplePos x="0" y="0"/>
                      <wp:positionH relativeFrom="column">
                        <wp:posOffset>0</wp:posOffset>
                      </wp:positionH>
                      <wp:positionV relativeFrom="paragraph">
                        <wp:posOffset>0</wp:posOffset>
                      </wp:positionV>
                      <wp:extent cx="76200" cy="28575"/>
                      <wp:effectExtent l="19050" t="19050" r="19050" b="28575"/>
                      <wp:wrapNone/>
                      <wp:docPr id="4330" name="Text Box 8855">
                        <a:extLst xmlns:a="http://schemas.openxmlformats.org/drawingml/2006/main">
                          <a:ext uri="{FF2B5EF4-FFF2-40B4-BE49-F238E27FC236}">
                            <a16:creationId xmlns:a16="http://schemas.microsoft.com/office/drawing/2014/main" id="{00000000-0008-0000-0000-0000E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E5E2C" id="Text Box 8855" o:spid="_x0000_s1026" type="#_x0000_t202" style="position:absolute;margin-left:0;margin-top:0;width:6pt;height:2.25pt;z-index:2472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7536" behindDoc="0" locked="0" layoutInCell="1" allowOverlap="1" wp14:anchorId="6C32894D" wp14:editId="2FA858FA">
                      <wp:simplePos x="0" y="0"/>
                      <wp:positionH relativeFrom="column">
                        <wp:posOffset>0</wp:posOffset>
                      </wp:positionH>
                      <wp:positionV relativeFrom="paragraph">
                        <wp:posOffset>0</wp:posOffset>
                      </wp:positionV>
                      <wp:extent cx="76200" cy="28575"/>
                      <wp:effectExtent l="19050" t="19050" r="19050" b="28575"/>
                      <wp:wrapNone/>
                      <wp:docPr id="4331" name="Text Box 8854">
                        <a:extLst xmlns:a="http://schemas.openxmlformats.org/drawingml/2006/main">
                          <a:ext uri="{FF2B5EF4-FFF2-40B4-BE49-F238E27FC236}">
                            <a16:creationId xmlns:a16="http://schemas.microsoft.com/office/drawing/2014/main" id="{00000000-0008-0000-0000-0000E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153EA" id="Text Box 8854" o:spid="_x0000_s1026" type="#_x0000_t202" style="position:absolute;margin-left:0;margin-top:0;width:6pt;height:2.25pt;z-index:2472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8560" behindDoc="0" locked="0" layoutInCell="1" allowOverlap="1" wp14:anchorId="69CA3699" wp14:editId="686A38EC">
                      <wp:simplePos x="0" y="0"/>
                      <wp:positionH relativeFrom="column">
                        <wp:posOffset>0</wp:posOffset>
                      </wp:positionH>
                      <wp:positionV relativeFrom="paragraph">
                        <wp:posOffset>0</wp:posOffset>
                      </wp:positionV>
                      <wp:extent cx="76200" cy="28575"/>
                      <wp:effectExtent l="19050" t="19050" r="19050" b="28575"/>
                      <wp:wrapNone/>
                      <wp:docPr id="4332" name="Text Box 8853">
                        <a:extLst xmlns:a="http://schemas.openxmlformats.org/drawingml/2006/main">
                          <a:ext uri="{FF2B5EF4-FFF2-40B4-BE49-F238E27FC236}">
                            <a16:creationId xmlns:a16="http://schemas.microsoft.com/office/drawing/2014/main" id="{00000000-0008-0000-0000-0000E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4AD4E" id="Text Box 8853" o:spid="_x0000_s1026" type="#_x0000_t202" style="position:absolute;margin-left:0;margin-top:0;width:6pt;height:2.25pt;z-index:2472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299584" behindDoc="0" locked="0" layoutInCell="1" allowOverlap="1" wp14:anchorId="0D9D6D84" wp14:editId="4E16A839">
                      <wp:simplePos x="0" y="0"/>
                      <wp:positionH relativeFrom="column">
                        <wp:posOffset>0</wp:posOffset>
                      </wp:positionH>
                      <wp:positionV relativeFrom="paragraph">
                        <wp:posOffset>0</wp:posOffset>
                      </wp:positionV>
                      <wp:extent cx="76200" cy="28575"/>
                      <wp:effectExtent l="19050" t="19050" r="19050" b="28575"/>
                      <wp:wrapNone/>
                      <wp:docPr id="4333" name="Text Box 8852">
                        <a:extLst xmlns:a="http://schemas.openxmlformats.org/drawingml/2006/main">
                          <a:ext uri="{FF2B5EF4-FFF2-40B4-BE49-F238E27FC236}">
                            <a16:creationId xmlns:a16="http://schemas.microsoft.com/office/drawing/2014/main" id="{00000000-0008-0000-0000-0000E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E6B2F" id="Text Box 8852" o:spid="_x0000_s1026" type="#_x0000_t202" style="position:absolute;margin-left:0;margin-top:0;width:6pt;height:2.25pt;z-index:2472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0608" behindDoc="0" locked="0" layoutInCell="1" allowOverlap="1" wp14:anchorId="6B7F23F0" wp14:editId="56408186">
                      <wp:simplePos x="0" y="0"/>
                      <wp:positionH relativeFrom="column">
                        <wp:posOffset>0</wp:posOffset>
                      </wp:positionH>
                      <wp:positionV relativeFrom="paragraph">
                        <wp:posOffset>0</wp:posOffset>
                      </wp:positionV>
                      <wp:extent cx="76200" cy="28575"/>
                      <wp:effectExtent l="19050" t="19050" r="19050" b="28575"/>
                      <wp:wrapNone/>
                      <wp:docPr id="4334" name="Text Box 8851">
                        <a:extLst xmlns:a="http://schemas.openxmlformats.org/drawingml/2006/main">
                          <a:ext uri="{FF2B5EF4-FFF2-40B4-BE49-F238E27FC236}">
                            <a16:creationId xmlns:a16="http://schemas.microsoft.com/office/drawing/2014/main" id="{00000000-0008-0000-0000-0000E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50C1DB" id="Text Box 8851" o:spid="_x0000_s1026" type="#_x0000_t202" style="position:absolute;margin-left:0;margin-top:0;width:6pt;height:2.25pt;z-index:2473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1632" behindDoc="0" locked="0" layoutInCell="1" allowOverlap="1" wp14:anchorId="079296DE" wp14:editId="03B5E453">
                      <wp:simplePos x="0" y="0"/>
                      <wp:positionH relativeFrom="column">
                        <wp:posOffset>0</wp:posOffset>
                      </wp:positionH>
                      <wp:positionV relativeFrom="paragraph">
                        <wp:posOffset>0</wp:posOffset>
                      </wp:positionV>
                      <wp:extent cx="76200" cy="28575"/>
                      <wp:effectExtent l="19050" t="19050" r="19050" b="28575"/>
                      <wp:wrapNone/>
                      <wp:docPr id="4335" name="Text Box 8850">
                        <a:extLst xmlns:a="http://schemas.openxmlformats.org/drawingml/2006/main">
                          <a:ext uri="{FF2B5EF4-FFF2-40B4-BE49-F238E27FC236}">
                            <a16:creationId xmlns:a16="http://schemas.microsoft.com/office/drawing/2014/main" id="{00000000-0008-0000-0000-0000E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6961F" id="Text Box 8850" o:spid="_x0000_s1026" type="#_x0000_t202" style="position:absolute;margin-left:0;margin-top:0;width:6pt;height:2.25pt;z-index:2473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2656" behindDoc="0" locked="0" layoutInCell="1" allowOverlap="1" wp14:anchorId="1DB26CB0" wp14:editId="7404F42E">
                      <wp:simplePos x="0" y="0"/>
                      <wp:positionH relativeFrom="column">
                        <wp:posOffset>0</wp:posOffset>
                      </wp:positionH>
                      <wp:positionV relativeFrom="paragraph">
                        <wp:posOffset>0</wp:posOffset>
                      </wp:positionV>
                      <wp:extent cx="76200" cy="28575"/>
                      <wp:effectExtent l="19050" t="19050" r="19050" b="28575"/>
                      <wp:wrapNone/>
                      <wp:docPr id="4336" name="Text Box 8849">
                        <a:extLst xmlns:a="http://schemas.openxmlformats.org/drawingml/2006/main">
                          <a:ext uri="{FF2B5EF4-FFF2-40B4-BE49-F238E27FC236}">
                            <a16:creationId xmlns:a16="http://schemas.microsoft.com/office/drawing/2014/main" id="{00000000-0008-0000-0000-0000F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406AA" id="Text Box 8849" o:spid="_x0000_s1026" type="#_x0000_t202" style="position:absolute;margin-left:0;margin-top:0;width:6pt;height:2.25pt;z-index:2473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3680" behindDoc="0" locked="0" layoutInCell="1" allowOverlap="1" wp14:anchorId="61004B97" wp14:editId="7D18731B">
                      <wp:simplePos x="0" y="0"/>
                      <wp:positionH relativeFrom="column">
                        <wp:posOffset>0</wp:posOffset>
                      </wp:positionH>
                      <wp:positionV relativeFrom="paragraph">
                        <wp:posOffset>0</wp:posOffset>
                      </wp:positionV>
                      <wp:extent cx="76200" cy="28575"/>
                      <wp:effectExtent l="19050" t="19050" r="19050" b="28575"/>
                      <wp:wrapNone/>
                      <wp:docPr id="4337" name="Text Box 8848">
                        <a:extLst xmlns:a="http://schemas.openxmlformats.org/drawingml/2006/main">
                          <a:ext uri="{FF2B5EF4-FFF2-40B4-BE49-F238E27FC236}">
                            <a16:creationId xmlns:a16="http://schemas.microsoft.com/office/drawing/2014/main" id="{00000000-0008-0000-0000-0000F1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EC5D2" id="Text Box 8848" o:spid="_x0000_s1026" type="#_x0000_t202" style="position:absolute;margin-left:0;margin-top:0;width:6pt;height:2.25pt;z-index:2473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4704" behindDoc="0" locked="0" layoutInCell="1" allowOverlap="1" wp14:anchorId="6360CDC6" wp14:editId="2E04D051">
                      <wp:simplePos x="0" y="0"/>
                      <wp:positionH relativeFrom="column">
                        <wp:posOffset>0</wp:posOffset>
                      </wp:positionH>
                      <wp:positionV relativeFrom="paragraph">
                        <wp:posOffset>0</wp:posOffset>
                      </wp:positionV>
                      <wp:extent cx="76200" cy="28575"/>
                      <wp:effectExtent l="19050" t="19050" r="19050" b="28575"/>
                      <wp:wrapNone/>
                      <wp:docPr id="4338" name="Text Box 8847">
                        <a:extLst xmlns:a="http://schemas.openxmlformats.org/drawingml/2006/main">
                          <a:ext uri="{FF2B5EF4-FFF2-40B4-BE49-F238E27FC236}">
                            <a16:creationId xmlns:a16="http://schemas.microsoft.com/office/drawing/2014/main" id="{00000000-0008-0000-0000-0000F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AA4DD" id="Text Box 8847" o:spid="_x0000_s1026" type="#_x0000_t202" style="position:absolute;margin-left:0;margin-top:0;width:6pt;height:2.25pt;z-index:2473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5728" behindDoc="0" locked="0" layoutInCell="1" allowOverlap="1" wp14:anchorId="13C310AE" wp14:editId="09B8707F">
                      <wp:simplePos x="0" y="0"/>
                      <wp:positionH relativeFrom="column">
                        <wp:posOffset>0</wp:posOffset>
                      </wp:positionH>
                      <wp:positionV relativeFrom="paragraph">
                        <wp:posOffset>0</wp:posOffset>
                      </wp:positionV>
                      <wp:extent cx="76200" cy="28575"/>
                      <wp:effectExtent l="19050" t="19050" r="19050" b="28575"/>
                      <wp:wrapNone/>
                      <wp:docPr id="4339" name="Text Box 8846">
                        <a:extLst xmlns:a="http://schemas.openxmlformats.org/drawingml/2006/main">
                          <a:ext uri="{FF2B5EF4-FFF2-40B4-BE49-F238E27FC236}">
                            <a16:creationId xmlns:a16="http://schemas.microsoft.com/office/drawing/2014/main" id="{00000000-0008-0000-0000-0000F3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742C5E" id="Text Box 8846" o:spid="_x0000_s1026" type="#_x0000_t202" style="position:absolute;margin-left:0;margin-top:0;width:6pt;height:2.25pt;z-index:2473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6752" behindDoc="0" locked="0" layoutInCell="1" allowOverlap="1" wp14:anchorId="3D639E54" wp14:editId="03C06D0A">
                      <wp:simplePos x="0" y="0"/>
                      <wp:positionH relativeFrom="column">
                        <wp:posOffset>0</wp:posOffset>
                      </wp:positionH>
                      <wp:positionV relativeFrom="paragraph">
                        <wp:posOffset>0</wp:posOffset>
                      </wp:positionV>
                      <wp:extent cx="76200" cy="28575"/>
                      <wp:effectExtent l="19050" t="19050" r="19050" b="28575"/>
                      <wp:wrapNone/>
                      <wp:docPr id="4340" name="Text Box 8845">
                        <a:extLst xmlns:a="http://schemas.openxmlformats.org/drawingml/2006/main">
                          <a:ext uri="{FF2B5EF4-FFF2-40B4-BE49-F238E27FC236}">
                            <a16:creationId xmlns:a16="http://schemas.microsoft.com/office/drawing/2014/main" id="{00000000-0008-0000-0000-0000F4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D622D4" id="Text Box 8845" o:spid="_x0000_s1026" type="#_x0000_t202" style="position:absolute;margin-left:0;margin-top:0;width:6pt;height:2.25pt;z-index:2473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7776" behindDoc="0" locked="0" layoutInCell="1" allowOverlap="1" wp14:anchorId="31BDE26B" wp14:editId="0823D541">
                      <wp:simplePos x="0" y="0"/>
                      <wp:positionH relativeFrom="column">
                        <wp:posOffset>0</wp:posOffset>
                      </wp:positionH>
                      <wp:positionV relativeFrom="paragraph">
                        <wp:posOffset>0</wp:posOffset>
                      </wp:positionV>
                      <wp:extent cx="76200" cy="28575"/>
                      <wp:effectExtent l="19050" t="19050" r="19050" b="28575"/>
                      <wp:wrapNone/>
                      <wp:docPr id="4341" name="Text Box 8844">
                        <a:extLst xmlns:a="http://schemas.openxmlformats.org/drawingml/2006/main">
                          <a:ext uri="{FF2B5EF4-FFF2-40B4-BE49-F238E27FC236}">
                            <a16:creationId xmlns:a16="http://schemas.microsoft.com/office/drawing/2014/main" id="{00000000-0008-0000-0000-0000F5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843F1" id="Text Box 8844" o:spid="_x0000_s1026" type="#_x0000_t202" style="position:absolute;margin-left:0;margin-top:0;width:6pt;height:2.25pt;z-index:2473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08800" behindDoc="0" locked="0" layoutInCell="1" allowOverlap="1" wp14:anchorId="5CA3FDE8" wp14:editId="61B8D010">
                      <wp:simplePos x="0" y="0"/>
                      <wp:positionH relativeFrom="column">
                        <wp:posOffset>0</wp:posOffset>
                      </wp:positionH>
                      <wp:positionV relativeFrom="paragraph">
                        <wp:posOffset>0</wp:posOffset>
                      </wp:positionV>
                      <wp:extent cx="76200" cy="28575"/>
                      <wp:effectExtent l="19050" t="19050" r="19050" b="28575"/>
                      <wp:wrapNone/>
                      <wp:docPr id="4342" name="Text Box 8843">
                        <a:extLst xmlns:a="http://schemas.openxmlformats.org/drawingml/2006/main">
                          <a:ext uri="{FF2B5EF4-FFF2-40B4-BE49-F238E27FC236}">
                            <a16:creationId xmlns:a16="http://schemas.microsoft.com/office/drawing/2014/main" id="{00000000-0008-0000-0000-0000F6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A8B9E" id="Text Box 8843" o:spid="_x0000_s1026" type="#_x0000_t202" style="position:absolute;margin-left:0;margin-top:0;width:6pt;height:2.25pt;z-index:2473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18016" behindDoc="0" locked="0" layoutInCell="1" allowOverlap="1" wp14:anchorId="1A50A1B9" wp14:editId="11290113">
                      <wp:simplePos x="0" y="0"/>
                      <wp:positionH relativeFrom="column">
                        <wp:posOffset>0</wp:posOffset>
                      </wp:positionH>
                      <wp:positionV relativeFrom="paragraph">
                        <wp:posOffset>0</wp:posOffset>
                      </wp:positionV>
                      <wp:extent cx="76200" cy="28575"/>
                      <wp:effectExtent l="19050" t="19050" r="19050" b="28575"/>
                      <wp:wrapNone/>
                      <wp:docPr id="4351" name="Text Box 8842">
                        <a:extLst xmlns:a="http://schemas.openxmlformats.org/drawingml/2006/main">
                          <a:ext uri="{FF2B5EF4-FFF2-40B4-BE49-F238E27FC236}">
                            <a16:creationId xmlns:a16="http://schemas.microsoft.com/office/drawing/2014/main" id="{00000000-0008-0000-0000-0000F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2FE28B" id="Text Box 8842" o:spid="_x0000_s1026" type="#_x0000_t202" style="position:absolute;margin-left:0;margin-top:0;width:6pt;height:2.25pt;z-index:2473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19040" behindDoc="0" locked="0" layoutInCell="1" allowOverlap="1" wp14:anchorId="2258F406" wp14:editId="6D1AE81A">
                      <wp:simplePos x="0" y="0"/>
                      <wp:positionH relativeFrom="column">
                        <wp:posOffset>0</wp:posOffset>
                      </wp:positionH>
                      <wp:positionV relativeFrom="paragraph">
                        <wp:posOffset>0</wp:posOffset>
                      </wp:positionV>
                      <wp:extent cx="76200" cy="28575"/>
                      <wp:effectExtent l="19050" t="19050" r="19050" b="28575"/>
                      <wp:wrapNone/>
                      <wp:docPr id="4352" name="Text Box 8841">
                        <a:extLst xmlns:a="http://schemas.openxmlformats.org/drawingml/2006/main">
                          <a:ext uri="{FF2B5EF4-FFF2-40B4-BE49-F238E27FC236}">
                            <a16:creationId xmlns:a16="http://schemas.microsoft.com/office/drawing/2014/main" id="{00000000-0008-0000-0000-00000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8B5F8" id="Text Box 8841" o:spid="_x0000_s1026" type="#_x0000_t202" style="position:absolute;margin-left:0;margin-top:0;width:6pt;height:2.25pt;z-index:2473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0064" behindDoc="0" locked="0" layoutInCell="1" allowOverlap="1" wp14:anchorId="49965E66" wp14:editId="3C47221C">
                      <wp:simplePos x="0" y="0"/>
                      <wp:positionH relativeFrom="column">
                        <wp:posOffset>0</wp:posOffset>
                      </wp:positionH>
                      <wp:positionV relativeFrom="paragraph">
                        <wp:posOffset>0</wp:posOffset>
                      </wp:positionV>
                      <wp:extent cx="76200" cy="28575"/>
                      <wp:effectExtent l="19050" t="19050" r="19050" b="28575"/>
                      <wp:wrapNone/>
                      <wp:docPr id="4353" name="Text Box 8840">
                        <a:extLst xmlns:a="http://schemas.openxmlformats.org/drawingml/2006/main">
                          <a:ext uri="{FF2B5EF4-FFF2-40B4-BE49-F238E27FC236}">
                            <a16:creationId xmlns:a16="http://schemas.microsoft.com/office/drawing/2014/main" id="{00000000-0008-0000-0000-00000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4C08E" id="Text Box 8840" o:spid="_x0000_s1026" type="#_x0000_t202" style="position:absolute;margin-left:0;margin-top:0;width:6pt;height:2.25pt;z-index:2473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1088" behindDoc="0" locked="0" layoutInCell="1" allowOverlap="1" wp14:anchorId="28B04F30" wp14:editId="0FF45EF9">
                      <wp:simplePos x="0" y="0"/>
                      <wp:positionH relativeFrom="column">
                        <wp:posOffset>0</wp:posOffset>
                      </wp:positionH>
                      <wp:positionV relativeFrom="paragraph">
                        <wp:posOffset>0</wp:posOffset>
                      </wp:positionV>
                      <wp:extent cx="76200" cy="28575"/>
                      <wp:effectExtent l="19050" t="19050" r="19050" b="28575"/>
                      <wp:wrapNone/>
                      <wp:docPr id="4354" name="Text Box 8839">
                        <a:extLst xmlns:a="http://schemas.openxmlformats.org/drawingml/2006/main">
                          <a:ext uri="{FF2B5EF4-FFF2-40B4-BE49-F238E27FC236}">
                            <a16:creationId xmlns:a16="http://schemas.microsoft.com/office/drawing/2014/main" id="{00000000-0008-0000-0000-00000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5A617" id="Text Box 8839" o:spid="_x0000_s1026" type="#_x0000_t202" style="position:absolute;margin-left:0;margin-top:0;width:6pt;height:2.25pt;z-index:2473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2112" behindDoc="0" locked="0" layoutInCell="1" allowOverlap="1" wp14:anchorId="0EDAC001" wp14:editId="2CEC1EEB">
                      <wp:simplePos x="0" y="0"/>
                      <wp:positionH relativeFrom="column">
                        <wp:posOffset>0</wp:posOffset>
                      </wp:positionH>
                      <wp:positionV relativeFrom="paragraph">
                        <wp:posOffset>0</wp:posOffset>
                      </wp:positionV>
                      <wp:extent cx="76200" cy="28575"/>
                      <wp:effectExtent l="19050" t="19050" r="19050" b="28575"/>
                      <wp:wrapNone/>
                      <wp:docPr id="4355" name="Text Box 8838">
                        <a:extLst xmlns:a="http://schemas.openxmlformats.org/drawingml/2006/main">
                          <a:ext uri="{FF2B5EF4-FFF2-40B4-BE49-F238E27FC236}">
                            <a16:creationId xmlns:a16="http://schemas.microsoft.com/office/drawing/2014/main" id="{00000000-0008-0000-0000-00000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8639B0" id="Text Box 8838" o:spid="_x0000_s1026" type="#_x0000_t202" style="position:absolute;margin-left:0;margin-top:0;width:6pt;height:2.25pt;z-index:2473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3136" behindDoc="0" locked="0" layoutInCell="1" allowOverlap="1" wp14:anchorId="7904987D" wp14:editId="796AFA81">
                      <wp:simplePos x="0" y="0"/>
                      <wp:positionH relativeFrom="column">
                        <wp:posOffset>0</wp:posOffset>
                      </wp:positionH>
                      <wp:positionV relativeFrom="paragraph">
                        <wp:posOffset>0</wp:posOffset>
                      </wp:positionV>
                      <wp:extent cx="76200" cy="28575"/>
                      <wp:effectExtent l="19050" t="19050" r="19050" b="28575"/>
                      <wp:wrapNone/>
                      <wp:docPr id="4356" name="Text Box 8837">
                        <a:extLst xmlns:a="http://schemas.openxmlformats.org/drawingml/2006/main">
                          <a:ext uri="{FF2B5EF4-FFF2-40B4-BE49-F238E27FC236}">
                            <a16:creationId xmlns:a16="http://schemas.microsoft.com/office/drawing/2014/main" id="{00000000-0008-0000-0000-00000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D73D2" id="Text Box 8837" o:spid="_x0000_s1026" type="#_x0000_t202" style="position:absolute;margin-left:0;margin-top:0;width:6pt;height:2.25pt;z-index:2473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4160" behindDoc="0" locked="0" layoutInCell="1" allowOverlap="1" wp14:anchorId="405AE11B" wp14:editId="18191E9A">
                      <wp:simplePos x="0" y="0"/>
                      <wp:positionH relativeFrom="column">
                        <wp:posOffset>0</wp:posOffset>
                      </wp:positionH>
                      <wp:positionV relativeFrom="paragraph">
                        <wp:posOffset>0</wp:posOffset>
                      </wp:positionV>
                      <wp:extent cx="76200" cy="28575"/>
                      <wp:effectExtent l="19050" t="19050" r="19050" b="28575"/>
                      <wp:wrapNone/>
                      <wp:docPr id="4357" name="Text Box 8836">
                        <a:extLst xmlns:a="http://schemas.openxmlformats.org/drawingml/2006/main">
                          <a:ext uri="{FF2B5EF4-FFF2-40B4-BE49-F238E27FC236}">
                            <a16:creationId xmlns:a16="http://schemas.microsoft.com/office/drawing/2014/main" id="{00000000-0008-0000-0000-00000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9F310" id="Text Box 8836" o:spid="_x0000_s1026" type="#_x0000_t202" style="position:absolute;margin-left:0;margin-top:0;width:6pt;height:2.25pt;z-index:2473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5184" behindDoc="0" locked="0" layoutInCell="1" allowOverlap="1" wp14:anchorId="797A9FA6" wp14:editId="16B7B79D">
                      <wp:simplePos x="0" y="0"/>
                      <wp:positionH relativeFrom="column">
                        <wp:posOffset>0</wp:posOffset>
                      </wp:positionH>
                      <wp:positionV relativeFrom="paragraph">
                        <wp:posOffset>0</wp:posOffset>
                      </wp:positionV>
                      <wp:extent cx="76200" cy="28575"/>
                      <wp:effectExtent l="19050" t="19050" r="19050" b="28575"/>
                      <wp:wrapNone/>
                      <wp:docPr id="4358" name="Text Box 8835">
                        <a:extLst xmlns:a="http://schemas.openxmlformats.org/drawingml/2006/main">
                          <a:ext uri="{FF2B5EF4-FFF2-40B4-BE49-F238E27FC236}">
                            <a16:creationId xmlns:a16="http://schemas.microsoft.com/office/drawing/2014/main" id="{00000000-0008-0000-0000-00000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8FFCD" id="Text Box 8835" o:spid="_x0000_s1026" type="#_x0000_t202" style="position:absolute;margin-left:0;margin-top:0;width:6pt;height:2.25pt;z-index:2473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6208" behindDoc="0" locked="0" layoutInCell="1" allowOverlap="1" wp14:anchorId="704B9126" wp14:editId="210BC852">
                      <wp:simplePos x="0" y="0"/>
                      <wp:positionH relativeFrom="column">
                        <wp:posOffset>0</wp:posOffset>
                      </wp:positionH>
                      <wp:positionV relativeFrom="paragraph">
                        <wp:posOffset>0</wp:posOffset>
                      </wp:positionV>
                      <wp:extent cx="76200" cy="28575"/>
                      <wp:effectExtent l="19050" t="19050" r="19050" b="28575"/>
                      <wp:wrapNone/>
                      <wp:docPr id="4359" name="Text Box 8834">
                        <a:extLst xmlns:a="http://schemas.openxmlformats.org/drawingml/2006/main">
                          <a:ext uri="{FF2B5EF4-FFF2-40B4-BE49-F238E27FC236}">
                            <a16:creationId xmlns:a16="http://schemas.microsoft.com/office/drawing/2014/main" id="{00000000-0008-0000-0000-00000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3E5B0" id="Text Box 8834" o:spid="_x0000_s1026" type="#_x0000_t202" style="position:absolute;margin-left:0;margin-top:0;width:6pt;height:2.25pt;z-index:2473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7232" behindDoc="0" locked="0" layoutInCell="1" allowOverlap="1" wp14:anchorId="1E0C43BC" wp14:editId="5C10B3CD">
                      <wp:simplePos x="0" y="0"/>
                      <wp:positionH relativeFrom="column">
                        <wp:posOffset>0</wp:posOffset>
                      </wp:positionH>
                      <wp:positionV relativeFrom="paragraph">
                        <wp:posOffset>0</wp:posOffset>
                      </wp:positionV>
                      <wp:extent cx="76200" cy="28575"/>
                      <wp:effectExtent l="19050" t="19050" r="19050" b="28575"/>
                      <wp:wrapNone/>
                      <wp:docPr id="4360" name="Text Box 8833">
                        <a:extLst xmlns:a="http://schemas.openxmlformats.org/drawingml/2006/main">
                          <a:ext uri="{FF2B5EF4-FFF2-40B4-BE49-F238E27FC236}">
                            <a16:creationId xmlns:a16="http://schemas.microsoft.com/office/drawing/2014/main" id="{00000000-0008-0000-0000-00000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F117A" id="Text Box 8833" o:spid="_x0000_s1026" type="#_x0000_t202" style="position:absolute;margin-left:0;margin-top:0;width:6pt;height:2.25pt;z-index:2473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8256" behindDoc="0" locked="0" layoutInCell="1" allowOverlap="1" wp14:anchorId="578F508C" wp14:editId="07CE9A4A">
                      <wp:simplePos x="0" y="0"/>
                      <wp:positionH relativeFrom="column">
                        <wp:posOffset>0</wp:posOffset>
                      </wp:positionH>
                      <wp:positionV relativeFrom="paragraph">
                        <wp:posOffset>0</wp:posOffset>
                      </wp:positionV>
                      <wp:extent cx="76200" cy="28575"/>
                      <wp:effectExtent l="19050" t="19050" r="19050" b="28575"/>
                      <wp:wrapNone/>
                      <wp:docPr id="4361" name="Text Box 8832">
                        <a:extLst xmlns:a="http://schemas.openxmlformats.org/drawingml/2006/main">
                          <a:ext uri="{FF2B5EF4-FFF2-40B4-BE49-F238E27FC236}">
                            <a16:creationId xmlns:a16="http://schemas.microsoft.com/office/drawing/2014/main" id="{00000000-0008-0000-0000-00000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3B6ED" id="Text Box 8832" o:spid="_x0000_s1026" type="#_x0000_t202" style="position:absolute;margin-left:0;margin-top:0;width:6pt;height:2.25pt;z-index:2473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29280" behindDoc="0" locked="0" layoutInCell="1" allowOverlap="1" wp14:anchorId="3011EF1D" wp14:editId="1C01C20E">
                      <wp:simplePos x="0" y="0"/>
                      <wp:positionH relativeFrom="column">
                        <wp:posOffset>0</wp:posOffset>
                      </wp:positionH>
                      <wp:positionV relativeFrom="paragraph">
                        <wp:posOffset>0</wp:posOffset>
                      </wp:positionV>
                      <wp:extent cx="76200" cy="28575"/>
                      <wp:effectExtent l="19050" t="19050" r="19050" b="28575"/>
                      <wp:wrapNone/>
                      <wp:docPr id="4362" name="Text Box 8831">
                        <a:extLst xmlns:a="http://schemas.openxmlformats.org/drawingml/2006/main">
                          <a:ext uri="{FF2B5EF4-FFF2-40B4-BE49-F238E27FC236}">
                            <a16:creationId xmlns:a16="http://schemas.microsoft.com/office/drawing/2014/main" id="{00000000-0008-0000-0000-00000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D6364" id="Text Box 8831" o:spid="_x0000_s1026" type="#_x0000_t202" style="position:absolute;margin-left:0;margin-top:0;width:6pt;height:2.25pt;z-index:2473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0304" behindDoc="0" locked="0" layoutInCell="1" allowOverlap="1" wp14:anchorId="3B0F06B9" wp14:editId="0A7E5D45">
                      <wp:simplePos x="0" y="0"/>
                      <wp:positionH relativeFrom="column">
                        <wp:posOffset>0</wp:posOffset>
                      </wp:positionH>
                      <wp:positionV relativeFrom="paragraph">
                        <wp:posOffset>0</wp:posOffset>
                      </wp:positionV>
                      <wp:extent cx="76200" cy="28575"/>
                      <wp:effectExtent l="19050" t="19050" r="19050" b="28575"/>
                      <wp:wrapNone/>
                      <wp:docPr id="4363" name="Text Box 8830">
                        <a:extLst xmlns:a="http://schemas.openxmlformats.org/drawingml/2006/main">
                          <a:ext uri="{FF2B5EF4-FFF2-40B4-BE49-F238E27FC236}">
                            <a16:creationId xmlns:a16="http://schemas.microsoft.com/office/drawing/2014/main" id="{00000000-0008-0000-0000-00000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A8D2F" id="Text Box 8830" o:spid="_x0000_s1026" type="#_x0000_t202" style="position:absolute;margin-left:0;margin-top:0;width:6pt;height:2.25pt;z-index:2473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3376" behindDoc="0" locked="0" layoutInCell="1" allowOverlap="1" wp14:anchorId="4A81C338" wp14:editId="01C809DB">
                      <wp:simplePos x="0" y="0"/>
                      <wp:positionH relativeFrom="column">
                        <wp:posOffset>0</wp:posOffset>
                      </wp:positionH>
                      <wp:positionV relativeFrom="paragraph">
                        <wp:posOffset>0</wp:posOffset>
                      </wp:positionV>
                      <wp:extent cx="76200" cy="28575"/>
                      <wp:effectExtent l="19050" t="19050" r="19050" b="28575"/>
                      <wp:wrapNone/>
                      <wp:docPr id="4366" name="Text Box 8829">
                        <a:extLst xmlns:a="http://schemas.openxmlformats.org/drawingml/2006/main">
                          <a:ext uri="{FF2B5EF4-FFF2-40B4-BE49-F238E27FC236}">
                            <a16:creationId xmlns:a16="http://schemas.microsoft.com/office/drawing/2014/main" id="{00000000-0008-0000-0000-00000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19234" id="Text Box 8829" o:spid="_x0000_s1026" type="#_x0000_t202" style="position:absolute;margin-left:0;margin-top:0;width:6pt;height:2.25pt;z-index:2473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4400" behindDoc="0" locked="0" layoutInCell="1" allowOverlap="1" wp14:anchorId="6F2B1747" wp14:editId="722EC310">
                      <wp:simplePos x="0" y="0"/>
                      <wp:positionH relativeFrom="column">
                        <wp:posOffset>0</wp:posOffset>
                      </wp:positionH>
                      <wp:positionV relativeFrom="paragraph">
                        <wp:posOffset>0</wp:posOffset>
                      </wp:positionV>
                      <wp:extent cx="76200" cy="28575"/>
                      <wp:effectExtent l="19050" t="19050" r="19050" b="28575"/>
                      <wp:wrapNone/>
                      <wp:docPr id="4367" name="Text Box 8828">
                        <a:extLst xmlns:a="http://schemas.openxmlformats.org/drawingml/2006/main">
                          <a:ext uri="{FF2B5EF4-FFF2-40B4-BE49-F238E27FC236}">
                            <a16:creationId xmlns:a16="http://schemas.microsoft.com/office/drawing/2014/main" id="{00000000-0008-0000-0000-00000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9BC0E7" id="Text Box 8828" o:spid="_x0000_s1026" type="#_x0000_t202" style="position:absolute;margin-left:0;margin-top:0;width:6pt;height:2.25pt;z-index:2473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5424" behindDoc="0" locked="0" layoutInCell="1" allowOverlap="1" wp14:anchorId="6328FA20" wp14:editId="06FE38FA">
                      <wp:simplePos x="0" y="0"/>
                      <wp:positionH relativeFrom="column">
                        <wp:posOffset>0</wp:posOffset>
                      </wp:positionH>
                      <wp:positionV relativeFrom="paragraph">
                        <wp:posOffset>0</wp:posOffset>
                      </wp:positionV>
                      <wp:extent cx="76200" cy="28575"/>
                      <wp:effectExtent l="19050" t="19050" r="19050" b="28575"/>
                      <wp:wrapNone/>
                      <wp:docPr id="4368" name="Text Box 8827">
                        <a:extLst xmlns:a="http://schemas.openxmlformats.org/drawingml/2006/main">
                          <a:ext uri="{FF2B5EF4-FFF2-40B4-BE49-F238E27FC236}">
                            <a16:creationId xmlns:a16="http://schemas.microsoft.com/office/drawing/2014/main" id="{00000000-0008-0000-0000-00001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1E386" id="Text Box 8827" o:spid="_x0000_s1026" type="#_x0000_t202" style="position:absolute;margin-left:0;margin-top:0;width:6pt;height:2.25pt;z-index:2473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6448" behindDoc="0" locked="0" layoutInCell="1" allowOverlap="1" wp14:anchorId="361076DE" wp14:editId="61DC721C">
                      <wp:simplePos x="0" y="0"/>
                      <wp:positionH relativeFrom="column">
                        <wp:posOffset>0</wp:posOffset>
                      </wp:positionH>
                      <wp:positionV relativeFrom="paragraph">
                        <wp:posOffset>0</wp:posOffset>
                      </wp:positionV>
                      <wp:extent cx="76200" cy="28575"/>
                      <wp:effectExtent l="19050" t="19050" r="19050" b="28575"/>
                      <wp:wrapNone/>
                      <wp:docPr id="4369" name="Text Box 8826">
                        <a:extLst xmlns:a="http://schemas.openxmlformats.org/drawingml/2006/main">
                          <a:ext uri="{FF2B5EF4-FFF2-40B4-BE49-F238E27FC236}">
                            <a16:creationId xmlns:a16="http://schemas.microsoft.com/office/drawing/2014/main" id="{00000000-0008-0000-0000-00001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DCD06" id="Text Box 8826" o:spid="_x0000_s1026" type="#_x0000_t202" style="position:absolute;margin-left:0;margin-top:0;width:6pt;height:2.25pt;z-index:2473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7472" behindDoc="0" locked="0" layoutInCell="1" allowOverlap="1" wp14:anchorId="30ACE2F0" wp14:editId="61128B37">
                      <wp:simplePos x="0" y="0"/>
                      <wp:positionH relativeFrom="column">
                        <wp:posOffset>0</wp:posOffset>
                      </wp:positionH>
                      <wp:positionV relativeFrom="paragraph">
                        <wp:posOffset>0</wp:posOffset>
                      </wp:positionV>
                      <wp:extent cx="76200" cy="28575"/>
                      <wp:effectExtent l="19050" t="19050" r="19050" b="28575"/>
                      <wp:wrapNone/>
                      <wp:docPr id="4370" name="Text Box 8825">
                        <a:extLst xmlns:a="http://schemas.openxmlformats.org/drawingml/2006/main">
                          <a:ext uri="{FF2B5EF4-FFF2-40B4-BE49-F238E27FC236}">
                            <a16:creationId xmlns:a16="http://schemas.microsoft.com/office/drawing/2014/main" id="{00000000-0008-0000-0000-00001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379795" id="Text Box 8825" o:spid="_x0000_s1026" type="#_x0000_t202" style="position:absolute;margin-left:0;margin-top:0;width:6pt;height:2.25pt;z-index:2473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8496" behindDoc="0" locked="0" layoutInCell="1" allowOverlap="1" wp14:anchorId="738AE52E" wp14:editId="1F739E2A">
                      <wp:simplePos x="0" y="0"/>
                      <wp:positionH relativeFrom="column">
                        <wp:posOffset>0</wp:posOffset>
                      </wp:positionH>
                      <wp:positionV relativeFrom="paragraph">
                        <wp:posOffset>0</wp:posOffset>
                      </wp:positionV>
                      <wp:extent cx="76200" cy="28575"/>
                      <wp:effectExtent l="19050" t="19050" r="19050" b="28575"/>
                      <wp:wrapNone/>
                      <wp:docPr id="4371" name="Text Box 8824">
                        <a:extLst xmlns:a="http://schemas.openxmlformats.org/drawingml/2006/main">
                          <a:ext uri="{FF2B5EF4-FFF2-40B4-BE49-F238E27FC236}">
                            <a16:creationId xmlns:a16="http://schemas.microsoft.com/office/drawing/2014/main" id="{00000000-0008-0000-0000-00001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4C335" id="Text Box 8824" o:spid="_x0000_s1026" type="#_x0000_t202" style="position:absolute;margin-left:0;margin-top:0;width:6pt;height:2.25pt;z-index:2473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39520" behindDoc="0" locked="0" layoutInCell="1" allowOverlap="1" wp14:anchorId="3287074E" wp14:editId="31877B4A">
                      <wp:simplePos x="0" y="0"/>
                      <wp:positionH relativeFrom="column">
                        <wp:posOffset>0</wp:posOffset>
                      </wp:positionH>
                      <wp:positionV relativeFrom="paragraph">
                        <wp:posOffset>0</wp:posOffset>
                      </wp:positionV>
                      <wp:extent cx="76200" cy="28575"/>
                      <wp:effectExtent l="19050" t="19050" r="19050" b="28575"/>
                      <wp:wrapNone/>
                      <wp:docPr id="4372" name="Text Box 8823">
                        <a:extLst xmlns:a="http://schemas.openxmlformats.org/drawingml/2006/main">
                          <a:ext uri="{FF2B5EF4-FFF2-40B4-BE49-F238E27FC236}">
                            <a16:creationId xmlns:a16="http://schemas.microsoft.com/office/drawing/2014/main" id="{00000000-0008-0000-0000-00001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78CE6" id="Text Box 8823" o:spid="_x0000_s1026" type="#_x0000_t202" style="position:absolute;margin-left:0;margin-top:0;width:6pt;height:2.25pt;z-index:2473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0544" behindDoc="0" locked="0" layoutInCell="1" allowOverlap="1" wp14:anchorId="012FFCE7" wp14:editId="35918B0B">
                      <wp:simplePos x="0" y="0"/>
                      <wp:positionH relativeFrom="column">
                        <wp:posOffset>0</wp:posOffset>
                      </wp:positionH>
                      <wp:positionV relativeFrom="paragraph">
                        <wp:posOffset>0</wp:posOffset>
                      </wp:positionV>
                      <wp:extent cx="76200" cy="28575"/>
                      <wp:effectExtent l="19050" t="19050" r="19050" b="28575"/>
                      <wp:wrapNone/>
                      <wp:docPr id="4373" name="Text Box 8822">
                        <a:extLst xmlns:a="http://schemas.openxmlformats.org/drawingml/2006/main">
                          <a:ext uri="{FF2B5EF4-FFF2-40B4-BE49-F238E27FC236}">
                            <a16:creationId xmlns:a16="http://schemas.microsoft.com/office/drawing/2014/main" id="{00000000-0008-0000-0000-00001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E5196" id="Text Box 8822" o:spid="_x0000_s1026" type="#_x0000_t202" style="position:absolute;margin-left:0;margin-top:0;width:6pt;height:2.25pt;z-index:2473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1568" behindDoc="0" locked="0" layoutInCell="1" allowOverlap="1" wp14:anchorId="2905DAEC" wp14:editId="2B8FF193">
                      <wp:simplePos x="0" y="0"/>
                      <wp:positionH relativeFrom="column">
                        <wp:posOffset>0</wp:posOffset>
                      </wp:positionH>
                      <wp:positionV relativeFrom="paragraph">
                        <wp:posOffset>0</wp:posOffset>
                      </wp:positionV>
                      <wp:extent cx="76200" cy="28575"/>
                      <wp:effectExtent l="19050" t="19050" r="19050" b="28575"/>
                      <wp:wrapNone/>
                      <wp:docPr id="4374" name="Text Box 8821">
                        <a:extLst xmlns:a="http://schemas.openxmlformats.org/drawingml/2006/main">
                          <a:ext uri="{FF2B5EF4-FFF2-40B4-BE49-F238E27FC236}">
                            <a16:creationId xmlns:a16="http://schemas.microsoft.com/office/drawing/2014/main" id="{00000000-0008-0000-0000-00001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BD0868" id="Text Box 8821" o:spid="_x0000_s1026" type="#_x0000_t202" style="position:absolute;margin-left:0;margin-top:0;width:6pt;height:2.25pt;z-index:2473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2592" behindDoc="0" locked="0" layoutInCell="1" allowOverlap="1" wp14:anchorId="60AC61A1" wp14:editId="4C33604E">
                      <wp:simplePos x="0" y="0"/>
                      <wp:positionH relativeFrom="column">
                        <wp:posOffset>0</wp:posOffset>
                      </wp:positionH>
                      <wp:positionV relativeFrom="paragraph">
                        <wp:posOffset>0</wp:posOffset>
                      </wp:positionV>
                      <wp:extent cx="76200" cy="28575"/>
                      <wp:effectExtent l="19050" t="19050" r="19050" b="28575"/>
                      <wp:wrapNone/>
                      <wp:docPr id="4375" name="Text Box 8820">
                        <a:extLst xmlns:a="http://schemas.openxmlformats.org/drawingml/2006/main">
                          <a:ext uri="{FF2B5EF4-FFF2-40B4-BE49-F238E27FC236}">
                            <a16:creationId xmlns:a16="http://schemas.microsoft.com/office/drawing/2014/main" id="{00000000-0008-0000-0000-00001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6B14E" id="Text Box 8820" o:spid="_x0000_s1026" type="#_x0000_t202" style="position:absolute;margin-left:0;margin-top:0;width:6pt;height:2.25pt;z-index:2473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3616" behindDoc="0" locked="0" layoutInCell="1" allowOverlap="1" wp14:anchorId="502A5749" wp14:editId="6A026A3F">
                      <wp:simplePos x="0" y="0"/>
                      <wp:positionH relativeFrom="column">
                        <wp:posOffset>0</wp:posOffset>
                      </wp:positionH>
                      <wp:positionV relativeFrom="paragraph">
                        <wp:posOffset>0</wp:posOffset>
                      </wp:positionV>
                      <wp:extent cx="76200" cy="28575"/>
                      <wp:effectExtent l="19050" t="19050" r="19050" b="28575"/>
                      <wp:wrapNone/>
                      <wp:docPr id="4376" name="Text Box 8819">
                        <a:extLst xmlns:a="http://schemas.openxmlformats.org/drawingml/2006/main">
                          <a:ext uri="{FF2B5EF4-FFF2-40B4-BE49-F238E27FC236}">
                            <a16:creationId xmlns:a16="http://schemas.microsoft.com/office/drawing/2014/main" id="{00000000-0008-0000-0000-00001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FE754" id="Text Box 8819" o:spid="_x0000_s1026" type="#_x0000_t202" style="position:absolute;margin-left:0;margin-top:0;width:6pt;height:2.25pt;z-index:2473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4640" behindDoc="0" locked="0" layoutInCell="1" allowOverlap="1" wp14:anchorId="03635BFF" wp14:editId="79B2F1E3">
                      <wp:simplePos x="0" y="0"/>
                      <wp:positionH relativeFrom="column">
                        <wp:posOffset>0</wp:posOffset>
                      </wp:positionH>
                      <wp:positionV relativeFrom="paragraph">
                        <wp:posOffset>0</wp:posOffset>
                      </wp:positionV>
                      <wp:extent cx="76200" cy="28575"/>
                      <wp:effectExtent l="19050" t="19050" r="19050" b="28575"/>
                      <wp:wrapNone/>
                      <wp:docPr id="4377" name="Text Box 8818">
                        <a:extLst xmlns:a="http://schemas.openxmlformats.org/drawingml/2006/main">
                          <a:ext uri="{FF2B5EF4-FFF2-40B4-BE49-F238E27FC236}">
                            <a16:creationId xmlns:a16="http://schemas.microsoft.com/office/drawing/2014/main" id="{00000000-0008-0000-0000-00001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71F6F" id="Text Box 8818" o:spid="_x0000_s1026" type="#_x0000_t202" style="position:absolute;margin-left:0;margin-top:0;width:6pt;height:2.25pt;z-index:2473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5664" behindDoc="0" locked="0" layoutInCell="1" allowOverlap="1" wp14:anchorId="15CCFC43" wp14:editId="60F68D18">
                      <wp:simplePos x="0" y="0"/>
                      <wp:positionH relativeFrom="column">
                        <wp:posOffset>0</wp:posOffset>
                      </wp:positionH>
                      <wp:positionV relativeFrom="paragraph">
                        <wp:posOffset>0</wp:posOffset>
                      </wp:positionV>
                      <wp:extent cx="76200" cy="28575"/>
                      <wp:effectExtent l="19050" t="19050" r="19050" b="28575"/>
                      <wp:wrapNone/>
                      <wp:docPr id="4378" name="Text Box 8817">
                        <a:extLst xmlns:a="http://schemas.openxmlformats.org/drawingml/2006/main">
                          <a:ext uri="{FF2B5EF4-FFF2-40B4-BE49-F238E27FC236}">
                            <a16:creationId xmlns:a16="http://schemas.microsoft.com/office/drawing/2014/main" id="{00000000-0008-0000-0000-00001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982CB" id="Text Box 8817" o:spid="_x0000_s1026" type="#_x0000_t202" style="position:absolute;margin-left:0;margin-top:0;width:6pt;height:2.25pt;z-index:2473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6688" behindDoc="0" locked="0" layoutInCell="1" allowOverlap="1" wp14:anchorId="73F659C6" wp14:editId="6D8FC6D4">
                      <wp:simplePos x="0" y="0"/>
                      <wp:positionH relativeFrom="column">
                        <wp:posOffset>0</wp:posOffset>
                      </wp:positionH>
                      <wp:positionV relativeFrom="paragraph">
                        <wp:posOffset>0</wp:posOffset>
                      </wp:positionV>
                      <wp:extent cx="76200" cy="28575"/>
                      <wp:effectExtent l="19050" t="19050" r="19050" b="28575"/>
                      <wp:wrapNone/>
                      <wp:docPr id="4379" name="Text Box 8816">
                        <a:extLst xmlns:a="http://schemas.openxmlformats.org/drawingml/2006/main">
                          <a:ext uri="{FF2B5EF4-FFF2-40B4-BE49-F238E27FC236}">
                            <a16:creationId xmlns:a16="http://schemas.microsoft.com/office/drawing/2014/main" id="{00000000-0008-0000-0000-00001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53D7F" id="Text Box 8816" o:spid="_x0000_s1026" type="#_x0000_t202" style="position:absolute;margin-left:0;margin-top:0;width:6pt;height:2.25pt;z-index:2473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7712" behindDoc="0" locked="0" layoutInCell="1" allowOverlap="1" wp14:anchorId="4CDEED0D" wp14:editId="3FCBAF8C">
                      <wp:simplePos x="0" y="0"/>
                      <wp:positionH relativeFrom="column">
                        <wp:posOffset>0</wp:posOffset>
                      </wp:positionH>
                      <wp:positionV relativeFrom="paragraph">
                        <wp:posOffset>0</wp:posOffset>
                      </wp:positionV>
                      <wp:extent cx="76200" cy="28575"/>
                      <wp:effectExtent l="19050" t="19050" r="19050" b="28575"/>
                      <wp:wrapNone/>
                      <wp:docPr id="4380" name="Text Box 8815">
                        <a:extLst xmlns:a="http://schemas.openxmlformats.org/drawingml/2006/main">
                          <a:ext uri="{FF2B5EF4-FFF2-40B4-BE49-F238E27FC236}">
                            <a16:creationId xmlns:a16="http://schemas.microsoft.com/office/drawing/2014/main" id="{00000000-0008-0000-0000-00001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6A4E7" id="Text Box 8815" o:spid="_x0000_s1026" type="#_x0000_t202" style="position:absolute;margin-left:0;margin-top:0;width:6pt;height:2.25pt;z-index:2473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8736" behindDoc="0" locked="0" layoutInCell="1" allowOverlap="1" wp14:anchorId="1F38E9C3" wp14:editId="041A6382">
                      <wp:simplePos x="0" y="0"/>
                      <wp:positionH relativeFrom="column">
                        <wp:posOffset>0</wp:posOffset>
                      </wp:positionH>
                      <wp:positionV relativeFrom="paragraph">
                        <wp:posOffset>0</wp:posOffset>
                      </wp:positionV>
                      <wp:extent cx="76200" cy="28575"/>
                      <wp:effectExtent l="19050" t="19050" r="19050" b="28575"/>
                      <wp:wrapNone/>
                      <wp:docPr id="4381" name="Text Box 8814">
                        <a:extLst xmlns:a="http://schemas.openxmlformats.org/drawingml/2006/main">
                          <a:ext uri="{FF2B5EF4-FFF2-40B4-BE49-F238E27FC236}">
                            <a16:creationId xmlns:a16="http://schemas.microsoft.com/office/drawing/2014/main" id="{00000000-0008-0000-0000-00001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94AF4" id="Text Box 8814" o:spid="_x0000_s1026" type="#_x0000_t202" style="position:absolute;margin-left:0;margin-top:0;width:6pt;height:2.25pt;z-index:2473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49760" behindDoc="0" locked="0" layoutInCell="1" allowOverlap="1" wp14:anchorId="656C8FBD" wp14:editId="036816F2">
                      <wp:simplePos x="0" y="0"/>
                      <wp:positionH relativeFrom="column">
                        <wp:posOffset>0</wp:posOffset>
                      </wp:positionH>
                      <wp:positionV relativeFrom="paragraph">
                        <wp:posOffset>0</wp:posOffset>
                      </wp:positionV>
                      <wp:extent cx="76200" cy="28575"/>
                      <wp:effectExtent l="19050" t="19050" r="19050" b="28575"/>
                      <wp:wrapNone/>
                      <wp:docPr id="4382" name="Text Box 8813">
                        <a:extLst xmlns:a="http://schemas.openxmlformats.org/drawingml/2006/main">
                          <a:ext uri="{FF2B5EF4-FFF2-40B4-BE49-F238E27FC236}">
                            <a16:creationId xmlns:a16="http://schemas.microsoft.com/office/drawing/2014/main" id="{00000000-0008-0000-0000-00001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7E56F" id="Text Box 8813" o:spid="_x0000_s1026" type="#_x0000_t202" style="position:absolute;margin-left:0;margin-top:0;width:6pt;height:2.25pt;z-index:2473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50784" behindDoc="0" locked="0" layoutInCell="1" allowOverlap="1" wp14:anchorId="10D344D1" wp14:editId="4B44F58A">
                      <wp:simplePos x="0" y="0"/>
                      <wp:positionH relativeFrom="column">
                        <wp:posOffset>0</wp:posOffset>
                      </wp:positionH>
                      <wp:positionV relativeFrom="paragraph">
                        <wp:posOffset>0</wp:posOffset>
                      </wp:positionV>
                      <wp:extent cx="76200" cy="28575"/>
                      <wp:effectExtent l="19050" t="19050" r="19050" b="28575"/>
                      <wp:wrapNone/>
                      <wp:docPr id="4383" name="Text Box 8812">
                        <a:extLst xmlns:a="http://schemas.openxmlformats.org/drawingml/2006/main">
                          <a:ext uri="{FF2B5EF4-FFF2-40B4-BE49-F238E27FC236}">
                            <a16:creationId xmlns:a16="http://schemas.microsoft.com/office/drawing/2014/main" id="{00000000-0008-0000-0000-00001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C9097" id="Text Box 8812" o:spid="_x0000_s1026" type="#_x0000_t202" style="position:absolute;margin-left:0;margin-top:0;width:6pt;height:2.25pt;z-index:2473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51808" behindDoc="0" locked="0" layoutInCell="1" allowOverlap="1" wp14:anchorId="1403C2C5" wp14:editId="2F8C8EBE">
                      <wp:simplePos x="0" y="0"/>
                      <wp:positionH relativeFrom="column">
                        <wp:posOffset>0</wp:posOffset>
                      </wp:positionH>
                      <wp:positionV relativeFrom="paragraph">
                        <wp:posOffset>0</wp:posOffset>
                      </wp:positionV>
                      <wp:extent cx="76200" cy="28575"/>
                      <wp:effectExtent l="19050" t="19050" r="19050" b="28575"/>
                      <wp:wrapNone/>
                      <wp:docPr id="4384" name="Text Box 8811">
                        <a:extLst xmlns:a="http://schemas.openxmlformats.org/drawingml/2006/main">
                          <a:ext uri="{FF2B5EF4-FFF2-40B4-BE49-F238E27FC236}">
                            <a16:creationId xmlns:a16="http://schemas.microsoft.com/office/drawing/2014/main" id="{00000000-0008-0000-0000-00002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14CE9" id="Text Box 8811" o:spid="_x0000_s1026" type="#_x0000_t202" style="position:absolute;margin-left:0;margin-top:0;width:6pt;height:2.25pt;z-index:2473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52832" behindDoc="0" locked="0" layoutInCell="1" allowOverlap="1" wp14:anchorId="6F53C5EC" wp14:editId="3E4CE02C">
                      <wp:simplePos x="0" y="0"/>
                      <wp:positionH relativeFrom="column">
                        <wp:posOffset>0</wp:posOffset>
                      </wp:positionH>
                      <wp:positionV relativeFrom="paragraph">
                        <wp:posOffset>0</wp:posOffset>
                      </wp:positionV>
                      <wp:extent cx="76200" cy="28575"/>
                      <wp:effectExtent l="19050" t="19050" r="19050" b="28575"/>
                      <wp:wrapNone/>
                      <wp:docPr id="4385" name="Text Box 8810">
                        <a:extLst xmlns:a="http://schemas.openxmlformats.org/drawingml/2006/main">
                          <a:ext uri="{FF2B5EF4-FFF2-40B4-BE49-F238E27FC236}">
                            <a16:creationId xmlns:a16="http://schemas.microsoft.com/office/drawing/2014/main" id="{00000000-0008-0000-0000-00002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DB700" id="Text Box 8810" o:spid="_x0000_s1026" type="#_x0000_t202" style="position:absolute;margin-left:0;margin-top:0;width:6pt;height:2.25pt;z-index:2473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53856" behindDoc="0" locked="0" layoutInCell="1" allowOverlap="1" wp14:anchorId="7BDCDE13" wp14:editId="2640C6F6">
                      <wp:simplePos x="0" y="0"/>
                      <wp:positionH relativeFrom="column">
                        <wp:posOffset>0</wp:posOffset>
                      </wp:positionH>
                      <wp:positionV relativeFrom="paragraph">
                        <wp:posOffset>0</wp:posOffset>
                      </wp:positionV>
                      <wp:extent cx="76200" cy="28575"/>
                      <wp:effectExtent l="19050" t="19050" r="19050" b="28575"/>
                      <wp:wrapNone/>
                      <wp:docPr id="4386" name="Text Box 8809">
                        <a:extLst xmlns:a="http://schemas.openxmlformats.org/drawingml/2006/main">
                          <a:ext uri="{FF2B5EF4-FFF2-40B4-BE49-F238E27FC236}">
                            <a16:creationId xmlns:a16="http://schemas.microsoft.com/office/drawing/2014/main" id="{00000000-0008-0000-0000-00002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AF1FC" id="Text Box 8809" o:spid="_x0000_s1026" type="#_x0000_t202" style="position:absolute;margin-left:0;margin-top:0;width:6pt;height:2.25pt;z-index:2473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54880" behindDoc="0" locked="0" layoutInCell="1" allowOverlap="1" wp14:anchorId="63407C1B" wp14:editId="1E1D9014">
                      <wp:simplePos x="0" y="0"/>
                      <wp:positionH relativeFrom="column">
                        <wp:posOffset>0</wp:posOffset>
                      </wp:positionH>
                      <wp:positionV relativeFrom="paragraph">
                        <wp:posOffset>0</wp:posOffset>
                      </wp:positionV>
                      <wp:extent cx="76200" cy="28575"/>
                      <wp:effectExtent l="19050" t="19050" r="19050" b="28575"/>
                      <wp:wrapNone/>
                      <wp:docPr id="4387" name="Text Box 8808">
                        <a:extLst xmlns:a="http://schemas.openxmlformats.org/drawingml/2006/main">
                          <a:ext uri="{FF2B5EF4-FFF2-40B4-BE49-F238E27FC236}">
                            <a16:creationId xmlns:a16="http://schemas.microsoft.com/office/drawing/2014/main" id="{00000000-0008-0000-0000-00002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FADFB" id="Text Box 8808" o:spid="_x0000_s1026" type="#_x0000_t202" style="position:absolute;margin-left:0;margin-top:0;width:6pt;height:2.25pt;z-index:2473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2048" behindDoc="0" locked="0" layoutInCell="1" allowOverlap="1" wp14:anchorId="3BE605BB" wp14:editId="673670CE">
                      <wp:simplePos x="0" y="0"/>
                      <wp:positionH relativeFrom="column">
                        <wp:posOffset>0</wp:posOffset>
                      </wp:positionH>
                      <wp:positionV relativeFrom="paragraph">
                        <wp:posOffset>0</wp:posOffset>
                      </wp:positionV>
                      <wp:extent cx="76200" cy="28575"/>
                      <wp:effectExtent l="19050" t="19050" r="19050" b="28575"/>
                      <wp:wrapNone/>
                      <wp:docPr id="4394" name="Text Box 8807">
                        <a:extLst xmlns:a="http://schemas.openxmlformats.org/drawingml/2006/main">
                          <a:ext uri="{FF2B5EF4-FFF2-40B4-BE49-F238E27FC236}">
                            <a16:creationId xmlns:a16="http://schemas.microsoft.com/office/drawing/2014/main" id="{00000000-0008-0000-0000-00002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247E2" id="Text Box 8807" o:spid="_x0000_s1026" type="#_x0000_t202" style="position:absolute;margin-left:0;margin-top:0;width:6pt;height:2.25pt;z-index:2473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3072" behindDoc="0" locked="0" layoutInCell="1" allowOverlap="1" wp14:anchorId="02769C52" wp14:editId="2E9282AD">
                      <wp:simplePos x="0" y="0"/>
                      <wp:positionH relativeFrom="column">
                        <wp:posOffset>0</wp:posOffset>
                      </wp:positionH>
                      <wp:positionV relativeFrom="paragraph">
                        <wp:posOffset>0</wp:posOffset>
                      </wp:positionV>
                      <wp:extent cx="76200" cy="28575"/>
                      <wp:effectExtent l="19050" t="19050" r="19050" b="28575"/>
                      <wp:wrapNone/>
                      <wp:docPr id="4395" name="Text Box 8806">
                        <a:extLst xmlns:a="http://schemas.openxmlformats.org/drawingml/2006/main">
                          <a:ext uri="{FF2B5EF4-FFF2-40B4-BE49-F238E27FC236}">
                            <a16:creationId xmlns:a16="http://schemas.microsoft.com/office/drawing/2014/main" id="{00000000-0008-0000-0000-00002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84C9E" id="Text Box 8806" o:spid="_x0000_s1026" type="#_x0000_t202" style="position:absolute;margin-left:0;margin-top:0;width:6pt;height:2.25pt;z-index:2473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4096" behindDoc="0" locked="0" layoutInCell="1" allowOverlap="1" wp14:anchorId="1B57B0E9" wp14:editId="45ABF9A5">
                      <wp:simplePos x="0" y="0"/>
                      <wp:positionH relativeFrom="column">
                        <wp:posOffset>0</wp:posOffset>
                      </wp:positionH>
                      <wp:positionV relativeFrom="paragraph">
                        <wp:posOffset>0</wp:posOffset>
                      </wp:positionV>
                      <wp:extent cx="76200" cy="28575"/>
                      <wp:effectExtent l="19050" t="19050" r="19050" b="28575"/>
                      <wp:wrapNone/>
                      <wp:docPr id="4396" name="Text Box 8805">
                        <a:extLst xmlns:a="http://schemas.openxmlformats.org/drawingml/2006/main">
                          <a:ext uri="{FF2B5EF4-FFF2-40B4-BE49-F238E27FC236}">
                            <a16:creationId xmlns:a16="http://schemas.microsoft.com/office/drawing/2014/main" id="{00000000-0008-0000-0000-00002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BB69B" id="Text Box 8805" o:spid="_x0000_s1026" type="#_x0000_t202" style="position:absolute;margin-left:0;margin-top:0;width:6pt;height:2.25pt;z-index:2473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5120" behindDoc="0" locked="0" layoutInCell="1" allowOverlap="1" wp14:anchorId="0E2A9A30" wp14:editId="7194FDC3">
                      <wp:simplePos x="0" y="0"/>
                      <wp:positionH relativeFrom="column">
                        <wp:posOffset>0</wp:posOffset>
                      </wp:positionH>
                      <wp:positionV relativeFrom="paragraph">
                        <wp:posOffset>0</wp:posOffset>
                      </wp:positionV>
                      <wp:extent cx="76200" cy="28575"/>
                      <wp:effectExtent l="19050" t="19050" r="19050" b="28575"/>
                      <wp:wrapNone/>
                      <wp:docPr id="4397" name="Text Box 8804">
                        <a:extLst xmlns:a="http://schemas.openxmlformats.org/drawingml/2006/main">
                          <a:ext uri="{FF2B5EF4-FFF2-40B4-BE49-F238E27FC236}">
                            <a16:creationId xmlns:a16="http://schemas.microsoft.com/office/drawing/2014/main" id="{00000000-0008-0000-0000-00002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63848" id="Text Box 8804" o:spid="_x0000_s1026" type="#_x0000_t202" style="position:absolute;margin-left:0;margin-top:0;width:6pt;height:2.25pt;z-index:2473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6144" behindDoc="0" locked="0" layoutInCell="1" allowOverlap="1" wp14:anchorId="1369EF1E" wp14:editId="7BD82556">
                      <wp:simplePos x="0" y="0"/>
                      <wp:positionH relativeFrom="column">
                        <wp:posOffset>0</wp:posOffset>
                      </wp:positionH>
                      <wp:positionV relativeFrom="paragraph">
                        <wp:posOffset>0</wp:posOffset>
                      </wp:positionV>
                      <wp:extent cx="76200" cy="28575"/>
                      <wp:effectExtent l="19050" t="19050" r="19050" b="28575"/>
                      <wp:wrapNone/>
                      <wp:docPr id="4398" name="Text Box 8803">
                        <a:extLst xmlns:a="http://schemas.openxmlformats.org/drawingml/2006/main">
                          <a:ext uri="{FF2B5EF4-FFF2-40B4-BE49-F238E27FC236}">
                            <a16:creationId xmlns:a16="http://schemas.microsoft.com/office/drawing/2014/main" id="{00000000-0008-0000-0000-00002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D8E6F" id="Text Box 8803" o:spid="_x0000_s1026" type="#_x0000_t202" style="position:absolute;margin-left:0;margin-top:0;width:6pt;height:2.25pt;z-index:2473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7168" behindDoc="0" locked="0" layoutInCell="1" allowOverlap="1" wp14:anchorId="620716E8" wp14:editId="2E1D4C0E">
                      <wp:simplePos x="0" y="0"/>
                      <wp:positionH relativeFrom="column">
                        <wp:posOffset>0</wp:posOffset>
                      </wp:positionH>
                      <wp:positionV relativeFrom="paragraph">
                        <wp:posOffset>0</wp:posOffset>
                      </wp:positionV>
                      <wp:extent cx="76200" cy="28575"/>
                      <wp:effectExtent l="19050" t="19050" r="19050" b="28575"/>
                      <wp:wrapNone/>
                      <wp:docPr id="4399" name="Text Box 8802">
                        <a:extLst xmlns:a="http://schemas.openxmlformats.org/drawingml/2006/main">
                          <a:ext uri="{FF2B5EF4-FFF2-40B4-BE49-F238E27FC236}">
                            <a16:creationId xmlns:a16="http://schemas.microsoft.com/office/drawing/2014/main" id="{00000000-0008-0000-0000-00002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7FB50" id="Text Box 8802" o:spid="_x0000_s1026" type="#_x0000_t202" style="position:absolute;margin-left:0;margin-top:0;width:6pt;height:2.25pt;z-index:2473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8192" behindDoc="0" locked="0" layoutInCell="1" allowOverlap="1" wp14:anchorId="4506A749" wp14:editId="34FB79A5">
                      <wp:simplePos x="0" y="0"/>
                      <wp:positionH relativeFrom="column">
                        <wp:posOffset>0</wp:posOffset>
                      </wp:positionH>
                      <wp:positionV relativeFrom="paragraph">
                        <wp:posOffset>0</wp:posOffset>
                      </wp:positionV>
                      <wp:extent cx="76200" cy="28575"/>
                      <wp:effectExtent l="19050" t="19050" r="19050" b="28575"/>
                      <wp:wrapNone/>
                      <wp:docPr id="4400" name="Text Box 8801">
                        <a:extLst xmlns:a="http://schemas.openxmlformats.org/drawingml/2006/main">
                          <a:ext uri="{FF2B5EF4-FFF2-40B4-BE49-F238E27FC236}">
                            <a16:creationId xmlns:a16="http://schemas.microsoft.com/office/drawing/2014/main" id="{00000000-0008-0000-0000-00003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90A0A" id="Text Box 8801" o:spid="_x0000_s1026" type="#_x0000_t202" style="position:absolute;margin-left:0;margin-top:0;width:6pt;height:2.25pt;z-index:2473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69216" behindDoc="0" locked="0" layoutInCell="1" allowOverlap="1" wp14:anchorId="2B4C6FAA" wp14:editId="2E769080">
                      <wp:simplePos x="0" y="0"/>
                      <wp:positionH relativeFrom="column">
                        <wp:posOffset>0</wp:posOffset>
                      </wp:positionH>
                      <wp:positionV relativeFrom="paragraph">
                        <wp:posOffset>0</wp:posOffset>
                      </wp:positionV>
                      <wp:extent cx="76200" cy="28575"/>
                      <wp:effectExtent l="19050" t="19050" r="19050" b="28575"/>
                      <wp:wrapNone/>
                      <wp:docPr id="4401" name="Text Box 8800">
                        <a:extLst xmlns:a="http://schemas.openxmlformats.org/drawingml/2006/main">
                          <a:ext uri="{FF2B5EF4-FFF2-40B4-BE49-F238E27FC236}">
                            <a16:creationId xmlns:a16="http://schemas.microsoft.com/office/drawing/2014/main" id="{00000000-0008-0000-0000-00003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53E0E" id="Text Box 8800" o:spid="_x0000_s1026" type="#_x0000_t202" style="position:absolute;margin-left:0;margin-top:0;width:6pt;height:2.25pt;z-index:2473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0240" behindDoc="0" locked="0" layoutInCell="1" allowOverlap="1" wp14:anchorId="2E64A5ED" wp14:editId="15924503">
                      <wp:simplePos x="0" y="0"/>
                      <wp:positionH relativeFrom="column">
                        <wp:posOffset>0</wp:posOffset>
                      </wp:positionH>
                      <wp:positionV relativeFrom="paragraph">
                        <wp:posOffset>0</wp:posOffset>
                      </wp:positionV>
                      <wp:extent cx="76200" cy="28575"/>
                      <wp:effectExtent l="19050" t="19050" r="19050" b="28575"/>
                      <wp:wrapNone/>
                      <wp:docPr id="4402" name="Text Box 8799">
                        <a:extLst xmlns:a="http://schemas.openxmlformats.org/drawingml/2006/main">
                          <a:ext uri="{FF2B5EF4-FFF2-40B4-BE49-F238E27FC236}">
                            <a16:creationId xmlns:a16="http://schemas.microsoft.com/office/drawing/2014/main" id="{00000000-0008-0000-0000-00003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9D9EB" id="Text Box 8799" o:spid="_x0000_s1026" type="#_x0000_t202" style="position:absolute;margin-left:0;margin-top:0;width:6pt;height:2.25pt;z-index:2473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1264" behindDoc="0" locked="0" layoutInCell="1" allowOverlap="1" wp14:anchorId="663E2E6A" wp14:editId="276E34A5">
                      <wp:simplePos x="0" y="0"/>
                      <wp:positionH relativeFrom="column">
                        <wp:posOffset>0</wp:posOffset>
                      </wp:positionH>
                      <wp:positionV relativeFrom="paragraph">
                        <wp:posOffset>0</wp:posOffset>
                      </wp:positionV>
                      <wp:extent cx="76200" cy="28575"/>
                      <wp:effectExtent l="19050" t="19050" r="19050" b="28575"/>
                      <wp:wrapNone/>
                      <wp:docPr id="4403" name="Text Box 8798">
                        <a:extLst xmlns:a="http://schemas.openxmlformats.org/drawingml/2006/main">
                          <a:ext uri="{FF2B5EF4-FFF2-40B4-BE49-F238E27FC236}">
                            <a16:creationId xmlns:a16="http://schemas.microsoft.com/office/drawing/2014/main" id="{00000000-0008-0000-0000-00003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A773A" id="Text Box 8798" o:spid="_x0000_s1026" type="#_x0000_t202" style="position:absolute;margin-left:0;margin-top:0;width:6pt;height:2.25pt;z-index:2473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2288" behindDoc="0" locked="0" layoutInCell="1" allowOverlap="1" wp14:anchorId="7A8796FC" wp14:editId="49E66C64">
                      <wp:simplePos x="0" y="0"/>
                      <wp:positionH relativeFrom="column">
                        <wp:posOffset>0</wp:posOffset>
                      </wp:positionH>
                      <wp:positionV relativeFrom="paragraph">
                        <wp:posOffset>0</wp:posOffset>
                      </wp:positionV>
                      <wp:extent cx="76200" cy="28575"/>
                      <wp:effectExtent l="19050" t="19050" r="19050" b="28575"/>
                      <wp:wrapNone/>
                      <wp:docPr id="4404" name="Text Box 8797">
                        <a:extLst xmlns:a="http://schemas.openxmlformats.org/drawingml/2006/main">
                          <a:ext uri="{FF2B5EF4-FFF2-40B4-BE49-F238E27FC236}">
                            <a16:creationId xmlns:a16="http://schemas.microsoft.com/office/drawing/2014/main" id="{00000000-0008-0000-0000-00003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80A7F" id="Text Box 8797" o:spid="_x0000_s1026" type="#_x0000_t202" style="position:absolute;margin-left:0;margin-top:0;width:6pt;height:2.25pt;z-index:2473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3312" behindDoc="0" locked="0" layoutInCell="1" allowOverlap="1" wp14:anchorId="3EB832C4" wp14:editId="27D918FD">
                      <wp:simplePos x="0" y="0"/>
                      <wp:positionH relativeFrom="column">
                        <wp:posOffset>0</wp:posOffset>
                      </wp:positionH>
                      <wp:positionV relativeFrom="paragraph">
                        <wp:posOffset>0</wp:posOffset>
                      </wp:positionV>
                      <wp:extent cx="76200" cy="28575"/>
                      <wp:effectExtent l="19050" t="19050" r="19050" b="28575"/>
                      <wp:wrapNone/>
                      <wp:docPr id="4405" name="Text Box 8796">
                        <a:extLst xmlns:a="http://schemas.openxmlformats.org/drawingml/2006/main">
                          <a:ext uri="{FF2B5EF4-FFF2-40B4-BE49-F238E27FC236}">
                            <a16:creationId xmlns:a16="http://schemas.microsoft.com/office/drawing/2014/main" id="{00000000-0008-0000-0000-00003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A9E48" id="Text Box 8796" o:spid="_x0000_s1026" type="#_x0000_t202" style="position:absolute;margin-left:0;margin-top:0;width:6pt;height:2.25pt;z-index:2473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4336" behindDoc="0" locked="0" layoutInCell="1" allowOverlap="1" wp14:anchorId="3B804E5D" wp14:editId="4EA06186">
                      <wp:simplePos x="0" y="0"/>
                      <wp:positionH relativeFrom="column">
                        <wp:posOffset>0</wp:posOffset>
                      </wp:positionH>
                      <wp:positionV relativeFrom="paragraph">
                        <wp:posOffset>0</wp:posOffset>
                      </wp:positionV>
                      <wp:extent cx="76200" cy="28575"/>
                      <wp:effectExtent l="19050" t="19050" r="19050" b="28575"/>
                      <wp:wrapNone/>
                      <wp:docPr id="4406" name="Text Box 8795">
                        <a:extLst xmlns:a="http://schemas.openxmlformats.org/drawingml/2006/main">
                          <a:ext uri="{FF2B5EF4-FFF2-40B4-BE49-F238E27FC236}">
                            <a16:creationId xmlns:a16="http://schemas.microsoft.com/office/drawing/2014/main" id="{00000000-0008-0000-0000-00003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E412B0" id="Text Box 8795" o:spid="_x0000_s1026" type="#_x0000_t202" style="position:absolute;margin-left:0;margin-top:0;width:6pt;height:2.25pt;z-index:2473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5360" behindDoc="0" locked="0" layoutInCell="1" allowOverlap="1" wp14:anchorId="444B125D" wp14:editId="79CA33AF">
                      <wp:simplePos x="0" y="0"/>
                      <wp:positionH relativeFrom="column">
                        <wp:posOffset>0</wp:posOffset>
                      </wp:positionH>
                      <wp:positionV relativeFrom="paragraph">
                        <wp:posOffset>0</wp:posOffset>
                      </wp:positionV>
                      <wp:extent cx="76200" cy="28575"/>
                      <wp:effectExtent l="19050" t="19050" r="19050" b="28575"/>
                      <wp:wrapNone/>
                      <wp:docPr id="4407" name="Text Box 8794">
                        <a:extLst xmlns:a="http://schemas.openxmlformats.org/drawingml/2006/main">
                          <a:ext uri="{FF2B5EF4-FFF2-40B4-BE49-F238E27FC236}">
                            <a16:creationId xmlns:a16="http://schemas.microsoft.com/office/drawing/2014/main" id="{00000000-0008-0000-0000-00003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D93B0" id="Text Box 8794" o:spid="_x0000_s1026" type="#_x0000_t202" style="position:absolute;margin-left:0;margin-top:0;width:6pt;height:2.25pt;z-index:2473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6384" behindDoc="0" locked="0" layoutInCell="1" allowOverlap="1" wp14:anchorId="0F0C45B1" wp14:editId="5D2DB0E4">
                      <wp:simplePos x="0" y="0"/>
                      <wp:positionH relativeFrom="column">
                        <wp:posOffset>0</wp:posOffset>
                      </wp:positionH>
                      <wp:positionV relativeFrom="paragraph">
                        <wp:posOffset>0</wp:posOffset>
                      </wp:positionV>
                      <wp:extent cx="76200" cy="28575"/>
                      <wp:effectExtent l="19050" t="19050" r="19050" b="28575"/>
                      <wp:wrapNone/>
                      <wp:docPr id="4408" name="Text Box 8793">
                        <a:extLst xmlns:a="http://schemas.openxmlformats.org/drawingml/2006/main">
                          <a:ext uri="{FF2B5EF4-FFF2-40B4-BE49-F238E27FC236}">
                            <a16:creationId xmlns:a16="http://schemas.microsoft.com/office/drawing/2014/main" id="{00000000-0008-0000-0000-00003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9342E" id="Text Box 8793" o:spid="_x0000_s1026" type="#_x0000_t202" style="position:absolute;margin-left:0;margin-top:0;width:6pt;height:2.25pt;z-index:2473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7408" behindDoc="0" locked="0" layoutInCell="1" allowOverlap="1" wp14:anchorId="64DA4AD9" wp14:editId="3CE7FF75">
                      <wp:simplePos x="0" y="0"/>
                      <wp:positionH relativeFrom="column">
                        <wp:posOffset>0</wp:posOffset>
                      </wp:positionH>
                      <wp:positionV relativeFrom="paragraph">
                        <wp:posOffset>0</wp:posOffset>
                      </wp:positionV>
                      <wp:extent cx="76200" cy="28575"/>
                      <wp:effectExtent l="19050" t="19050" r="19050" b="28575"/>
                      <wp:wrapNone/>
                      <wp:docPr id="4409" name="Text Box 8792">
                        <a:extLst xmlns:a="http://schemas.openxmlformats.org/drawingml/2006/main">
                          <a:ext uri="{FF2B5EF4-FFF2-40B4-BE49-F238E27FC236}">
                            <a16:creationId xmlns:a16="http://schemas.microsoft.com/office/drawing/2014/main" id="{00000000-0008-0000-0000-00003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FBFAD" id="Text Box 8792" o:spid="_x0000_s1026" type="#_x0000_t202" style="position:absolute;margin-left:0;margin-top:0;width:6pt;height:2.25pt;z-index:2473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8432" behindDoc="0" locked="0" layoutInCell="1" allowOverlap="1" wp14:anchorId="257665D6" wp14:editId="2B40032C">
                      <wp:simplePos x="0" y="0"/>
                      <wp:positionH relativeFrom="column">
                        <wp:posOffset>0</wp:posOffset>
                      </wp:positionH>
                      <wp:positionV relativeFrom="paragraph">
                        <wp:posOffset>0</wp:posOffset>
                      </wp:positionV>
                      <wp:extent cx="76200" cy="28575"/>
                      <wp:effectExtent l="19050" t="19050" r="19050" b="28575"/>
                      <wp:wrapNone/>
                      <wp:docPr id="4410" name="Text Box 8791">
                        <a:extLst xmlns:a="http://schemas.openxmlformats.org/drawingml/2006/main">
                          <a:ext uri="{FF2B5EF4-FFF2-40B4-BE49-F238E27FC236}">
                            <a16:creationId xmlns:a16="http://schemas.microsoft.com/office/drawing/2014/main" id="{00000000-0008-0000-0000-00003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B1239" id="Text Box 8791" o:spid="_x0000_s1026" type="#_x0000_t202" style="position:absolute;margin-left:0;margin-top:0;width:6pt;height:2.25pt;z-index:2473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79456" behindDoc="0" locked="0" layoutInCell="1" allowOverlap="1" wp14:anchorId="4A2D9803" wp14:editId="51C67664">
                      <wp:simplePos x="0" y="0"/>
                      <wp:positionH relativeFrom="column">
                        <wp:posOffset>0</wp:posOffset>
                      </wp:positionH>
                      <wp:positionV relativeFrom="paragraph">
                        <wp:posOffset>0</wp:posOffset>
                      </wp:positionV>
                      <wp:extent cx="76200" cy="28575"/>
                      <wp:effectExtent l="19050" t="19050" r="19050" b="28575"/>
                      <wp:wrapNone/>
                      <wp:docPr id="4411" name="Text Box 8790">
                        <a:extLst xmlns:a="http://schemas.openxmlformats.org/drawingml/2006/main">
                          <a:ext uri="{FF2B5EF4-FFF2-40B4-BE49-F238E27FC236}">
                            <a16:creationId xmlns:a16="http://schemas.microsoft.com/office/drawing/2014/main" id="{00000000-0008-0000-0000-00003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E6F82" id="Text Box 8790" o:spid="_x0000_s1026" type="#_x0000_t202" style="position:absolute;margin-left:0;margin-top:0;width:6pt;height:2.25pt;z-index:2473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0480" behindDoc="0" locked="0" layoutInCell="1" allowOverlap="1" wp14:anchorId="522D79B0" wp14:editId="45B8B823">
                      <wp:simplePos x="0" y="0"/>
                      <wp:positionH relativeFrom="column">
                        <wp:posOffset>0</wp:posOffset>
                      </wp:positionH>
                      <wp:positionV relativeFrom="paragraph">
                        <wp:posOffset>0</wp:posOffset>
                      </wp:positionV>
                      <wp:extent cx="76200" cy="28575"/>
                      <wp:effectExtent l="19050" t="19050" r="19050" b="28575"/>
                      <wp:wrapNone/>
                      <wp:docPr id="4412" name="Text Box 8789">
                        <a:extLst xmlns:a="http://schemas.openxmlformats.org/drawingml/2006/main">
                          <a:ext uri="{FF2B5EF4-FFF2-40B4-BE49-F238E27FC236}">
                            <a16:creationId xmlns:a16="http://schemas.microsoft.com/office/drawing/2014/main" id="{00000000-0008-0000-0000-00003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87AEBD" id="Text Box 8789" o:spid="_x0000_s1026" type="#_x0000_t202" style="position:absolute;margin-left:0;margin-top:0;width:6pt;height:2.25pt;z-index:2473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1504" behindDoc="0" locked="0" layoutInCell="1" allowOverlap="1" wp14:anchorId="35A24388" wp14:editId="5A7D0070">
                      <wp:simplePos x="0" y="0"/>
                      <wp:positionH relativeFrom="column">
                        <wp:posOffset>0</wp:posOffset>
                      </wp:positionH>
                      <wp:positionV relativeFrom="paragraph">
                        <wp:posOffset>0</wp:posOffset>
                      </wp:positionV>
                      <wp:extent cx="76200" cy="28575"/>
                      <wp:effectExtent l="19050" t="19050" r="19050" b="28575"/>
                      <wp:wrapNone/>
                      <wp:docPr id="4413" name="Text Box 8788">
                        <a:extLst xmlns:a="http://schemas.openxmlformats.org/drawingml/2006/main">
                          <a:ext uri="{FF2B5EF4-FFF2-40B4-BE49-F238E27FC236}">
                            <a16:creationId xmlns:a16="http://schemas.microsoft.com/office/drawing/2014/main" id="{00000000-0008-0000-0000-00003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8EDFF" id="Text Box 8788" o:spid="_x0000_s1026" type="#_x0000_t202" style="position:absolute;margin-left:0;margin-top:0;width:6pt;height:2.25pt;z-index:2473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2528" behindDoc="0" locked="0" layoutInCell="1" allowOverlap="1" wp14:anchorId="2D059625" wp14:editId="0886ADD8">
                      <wp:simplePos x="0" y="0"/>
                      <wp:positionH relativeFrom="column">
                        <wp:posOffset>0</wp:posOffset>
                      </wp:positionH>
                      <wp:positionV relativeFrom="paragraph">
                        <wp:posOffset>0</wp:posOffset>
                      </wp:positionV>
                      <wp:extent cx="76200" cy="28575"/>
                      <wp:effectExtent l="19050" t="19050" r="19050" b="28575"/>
                      <wp:wrapNone/>
                      <wp:docPr id="4414" name="Text Box 8787">
                        <a:extLst xmlns:a="http://schemas.openxmlformats.org/drawingml/2006/main">
                          <a:ext uri="{FF2B5EF4-FFF2-40B4-BE49-F238E27FC236}">
                            <a16:creationId xmlns:a16="http://schemas.microsoft.com/office/drawing/2014/main" id="{00000000-0008-0000-0000-00003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6426D" id="Text Box 8787" o:spid="_x0000_s1026" type="#_x0000_t202" style="position:absolute;margin-left:0;margin-top:0;width:6pt;height:2.25pt;z-index:2473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3552" behindDoc="0" locked="0" layoutInCell="1" allowOverlap="1" wp14:anchorId="4A5DC5D5" wp14:editId="31C7F330">
                      <wp:simplePos x="0" y="0"/>
                      <wp:positionH relativeFrom="column">
                        <wp:posOffset>0</wp:posOffset>
                      </wp:positionH>
                      <wp:positionV relativeFrom="paragraph">
                        <wp:posOffset>0</wp:posOffset>
                      </wp:positionV>
                      <wp:extent cx="76200" cy="28575"/>
                      <wp:effectExtent l="19050" t="19050" r="19050" b="28575"/>
                      <wp:wrapNone/>
                      <wp:docPr id="4415" name="Text Box 8786">
                        <a:extLst xmlns:a="http://schemas.openxmlformats.org/drawingml/2006/main">
                          <a:ext uri="{FF2B5EF4-FFF2-40B4-BE49-F238E27FC236}">
                            <a16:creationId xmlns:a16="http://schemas.microsoft.com/office/drawing/2014/main" id="{00000000-0008-0000-0000-00003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0F60C" id="Text Box 8786" o:spid="_x0000_s1026" type="#_x0000_t202" style="position:absolute;margin-left:0;margin-top:0;width:6pt;height:2.25pt;z-index:2473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4576" behindDoc="0" locked="0" layoutInCell="1" allowOverlap="1" wp14:anchorId="0A7B65A8" wp14:editId="5EC9495C">
                      <wp:simplePos x="0" y="0"/>
                      <wp:positionH relativeFrom="column">
                        <wp:posOffset>0</wp:posOffset>
                      </wp:positionH>
                      <wp:positionV relativeFrom="paragraph">
                        <wp:posOffset>0</wp:posOffset>
                      </wp:positionV>
                      <wp:extent cx="76200" cy="28575"/>
                      <wp:effectExtent l="19050" t="19050" r="19050" b="28575"/>
                      <wp:wrapNone/>
                      <wp:docPr id="4416" name="Text Box 8785">
                        <a:extLst xmlns:a="http://schemas.openxmlformats.org/drawingml/2006/main">
                          <a:ext uri="{FF2B5EF4-FFF2-40B4-BE49-F238E27FC236}">
                            <a16:creationId xmlns:a16="http://schemas.microsoft.com/office/drawing/2014/main" id="{00000000-0008-0000-0000-00004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232BD" id="Text Box 8785" o:spid="_x0000_s1026" type="#_x0000_t202" style="position:absolute;margin-left:0;margin-top:0;width:6pt;height:2.25pt;z-index:2473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5600" behindDoc="0" locked="0" layoutInCell="1" allowOverlap="1" wp14:anchorId="3AF79960" wp14:editId="6B102EDA">
                      <wp:simplePos x="0" y="0"/>
                      <wp:positionH relativeFrom="column">
                        <wp:posOffset>0</wp:posOffset>
                      </wp:positionH>
                      <wp:positionV relativeFrom="paragraph">
                        <wp:posOffset>0</wp:posOffset>
                      </wp:positionV>
                      <wp:extent cx="76200" cy="28575"/>
                      <wp:effectExtent l="19050" t="19050" r="19050" b="28575"/>
                      <wp:wrapNone/>
                      <wp:docPr id="4417" name="Text Box 8784">
                        <a:extLst xmlns:a="http://schemas.openxmlformats.org/drawingml/2006/main">
                          <a:ext uri="{FF2B5EF4-FFF2-40B4-BE49-F238E27FC236}">
                            <a16:creationId xmlns:a16="http://schemas.microsoft.com/office/drawing/2014/main" id="{00000000-0008-0000-0000-00004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92BD4" id="Text Box 8784" o:spid="_x0000_s1026" type="#_x0000_t202" style="position:absolute;margin-left:0;margin-top:0;width:6pt;height:2.25pt;z-index:2473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6624" behindDoc="0" locked="0" layoutInCell="1" allowOverlap="1" wp14:anchorId="47C3CC52" wp14:editId="66E258A1">
                      <wp:simplePos x="0" y="0"/>
                      <wp:positionH relativeFrom="column">
                        <wp:posOffset>0</wp:posOffset>
                      </wp:positionH>
                      <wp:positionV relativeFrom="paragraph">
                        <wp:posOffset>0</wp:posOffset>
                      </wp:positionV>
                      <wp:extent cx="76200" cy="28575"/>
                      <wp:effectExtent l="19050" t="19050" r="19050" b="28575"/>
                      <wp:wrapNone/>
                      <wp:docPr id="4418" name="Text Box 8783">
                        <a:extLst xmlns:a="http://schemas.openxmlformats.org/drawingml/2006/main">
                          <a:ext uri="{FF2B5EF4-FFF2-40B4-BE49-F238E27FC236}">
                            <a16:creationId xmlns:a16="http://schemas.microsoft.com/office/drawing/2014/main" id="{00000000-0008-0000-0000-00004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1C1D6" id="Text Box 8783" o:spid="_x0000_s1026" type="#_x0000_t202" style="position:absolute;margin-left:0;margin-top:0;width:6pt;height:2.25pt;z-index:2473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7648" behindDoc="0" locked="0" layoutInCell="1" allowOverlap="1" wp14:anchorId="3D823477" wp14:editId="146F0703">
                      <wp:simplePos x="0" y="0"/>
                      <wp:positionH relativeFrom="column">
                        <wp:posOffset>0</wp:posOffset>
                      </wp:positionH>
                      <wp:positionV relativeFrom="paragraph">
                        <wp:posOffset>0</wp:posOffset>
                      </wp:positionV>
                      <wp:extent cx="76200" cy="28575"/>
                      <wp:effectExtent l="19050" t="19050" r="19050" b="28575"/>
                      <wp:wrapNone/>
                      <wp:docPr id="4419" name="Text Box 8782">
                        <a:extLst xmlns:a="http://schemas.openxmlformats.org/drawingml/2006/main">
                          <a:ext uri="{FF2B5EF4-FFF2-40B4-BE49-F238E27FC236}">
                            <a16:creationId xmlns:a16="http://schemas.microsoft.com/office/drawing/2014/main" id="{00000000-0008-0000-0000-00004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A6092" id="Text Box 8782" o:spid="_x0000_s1026" type="#_x0000_t202" style="position:absolute;margin-left:0;margin-top:0;width:6pt;height:2.25pt;z-index:2473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8672" behindDoc="0" locked="0" layoutInCell="1" allowOverlap="1" wp14:anchorId="4723886E" wp14:editId="026CAE7F">
                      <wp:simplePos x="0" y="0"/>
                      <wp:positionH relativeFrom="column">
                        <wp:posOffset>0</wp:posOffset>
                      </wp:positionH>
                      <wp:positionV relativeFrom="paragraph">
                        <wp:posOffset>0</wp:posOffset>
                      </wp:positionV>
                      <wp:extent cx="76200" cy="28575"/>
                      <wp:effectExtent l="19050" t="19050" r="19050" b="28575"/>
                      <wp:wrapNone/>
                      <wp:docPr id="4420" name="Text Box 8781">
                        <a:extLst xmlns:a="http://schemas.openxmlformats.org/drawingml/2006/main">
                          <a:ext uri="{FF2B5EF4-FFF2-40B4-BE49-F238E27FC236}">
                            <a16:creationId xmlns:a16="http://schemas.microsoft.com/office/drawing/2014/main" id="{00000000-0008-0000-0000-00004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65C110" id="Text Box 8781" o:spid="_x0000_s1026" type="#_x0000_t202" style="position:absolute;margin-left:0;margin-top:0;width:6pt;height:2.25pt;z-index:2473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89696" behindDoc="0" locked="0" layoutInCell="1" allowOverlap="1" wp14:anchorId="3935BD93" wp14:editId="1E6EFEA7">
                      <wp:simplePos x="0" y="0"/>
                      <wp:positionH relativeFrom="column">
                        <wp:posOffset>0</wp:posOffset>
                      </wp:positionH>
                      <wp:positionV relativeFrom="paragraph">
                        <wp:posOffset>0</wp:posOffset>
                      </wp:positionV>
                      <wp:extent cx="76200" cy="28575"/>
                      <wp:effectExtent l="19050" t="19050" r="19050" b="28575"/>
                      <wp:wrapNone/>
                      <wp:docPr id="4421" name="Text Box 8780">
                        <a:extLst xmlns:a="http://schemas.openxmlformats.org/drawingml/2006/main">
                          <a:ext uri="{FF2B5EF4-FFF2-40B4-BE49-F238E27FC236}">
                            <a16:creationId xmlns:a16="http://schemas.microsoft.com/office/drawing/2014/main" id="{00000000-0008-0000-0000-00004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CDF7A" id="Text Box 8780" o:spid="_x0000_s1026" type="#_x0000_t202" style="position:absolute;margin-left:0;margin-top:0;width:6pt;height:2.25pt;z-index:2473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0720" behindDoc="0" locked="0" layoutInCell="1" allowOverlap="1" wp14:anchorId="5DB69388" wp14:editId="232C0F35">
                      <wp:simplePos x="0" y="0"/>
                      <wp:positionH relativeFrom="column">
                        <wp:posOffset>0</wp:posOffset>
                      </wp:positionH>
                      <wp:positionV relativeFrom="paragraph">
                        <wp:posOffset>0</wp:posOffset>
                      </wp:positionV>
                      <wp:extent cx="76200" cy="28575"/>
                      <wp:effectExtent l="19050" t="19050" r="19050" b="28575"/>
                      <wp:wrapNone/>
                      <wp:docPr id="4422" name="Text Box 8779">
                        <a:extLst xmlns:a="http://schemas.openxmlformats.org/drawingml/2006/main">
                          <a:ext uri="{FF2B5EF4-FFF2-40B4-BE49-F238E27FC236}">
                            <a16:creationId xmlns:a16="http://schemas.microsoft.com/office/drawing/2014/main" id="{00000000-0008-0000-0000-00004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25574" id="Text Box 8779" o:spid="_x0000_s1026" type="#_x0000_t202" style="position:absolute;margin-left:0;margin-top:0;width:6pt;height:2.25pt;z-index:2473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1744" behindDoc="0" locked="0" layoutInCell="1" allowOverlap="1" wp14:anchorId="4046AE29" wp14:editId="6C503A1F">
                      <wp:simplePos x="0" y="0"/>
                      <wp:positionH relativeFrom="column">
                        <wp:posOffset>0</wp:posOffset>
                      </wp:positionH>
                      <wp:positionV relativeFrom="paragraph">
                        <wp:posOffset>0</wp:posOffset>
                      </wp:positionV>
                      <wp:extent cx="76200" cy="28575"/>
                      <wp:effectExtent l="19050" t="19050" r="19050" b="28575"/>
                      <wp:wrapNone/>
                      <wp:docPr id="4423" name="Text Box 8778">
                        <a:extLst xmlns:a="http://schemas.openxmlformats.org/drawingml/2006/main">
                          <a:ext uri="{FF2B5EF4-FFF2-40B4-BE49-F238E27FC236}">
                            <a16:creationId xmlns:a16="http://schemas.microsoft.com/office/drawing/2014/main" id="{00000000-0008-0000-0000-00004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F518B" id="Text Box 8778" o:spid="_x0000_s1026" type="#_x0000_t202" style="position:absolute;margin-left:0;margin-top:0;width:6pt;height:2.25pt;z-index:2473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2768" behindDoc="0" locked="0" layoutInCell="1" allowOverlap="1" wp14:anchorId="729427FE" wp14:editId="5CD2973E">
                      <wp:simplePos x="0" y="0"/>
                      <wp:positionH relativeFrom="column">
                        <wp:posOffset>0</wp:posOffset>
                      </wp:positionH>
                      <wp:positionV relativeFrom="paragraph">
                        <wp:posOffset>0</wp:posOffset>
                      </wp:positionV>
                      <wp:extent cx="76200" cy="28575"/>
                      <wp:effectExtent l="19050" t="19050" r="19050" b="28575"/>
                      <wp:wrapNone/>
                      <wp:docPr id="4424" name="Text Box 8777">
                        <a:extLst xmlns:a="http://schemas.openxmlformats.org/drawingml/2006/main">
                          <a:ext uri="{FF2B5EF4-FFF2-40B4-BE49-F238E27FC236}">
                            <a16:creationId xmlns:a16="http://schemas.microsoft.com/office/drawing/2014/main" id="{00000000-0008-0000-0000-00004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52244" id="Text Box 8777" o:spid="_x0000_s1026" type="#_x0000_t202" style="position:absolute;margin-left:0;margin-top:0;width:6pt;height:2.25pt;z-index:2473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3792" behindDoc="0" locked="0" layoutInCell="1" allowOverlap="1" wp14:anchorId="38CF37F4" wp14:editId="16011997">
                      <wp:simplePos x="0" y="0"/>
                      <wp:positionH relativeFrom="column">
                        <wp:posOffset>0</wp:posOffset>
                      </wp:positionH>
                      <wp:positionV relativeFrom="paragraph">
                        <wp:posOffset>0</wp:posOffset>
                      </wp:positionV>
                      <wp:extent cx="76200" cy="28575"/>
                      <wp:effectExtent l="19050" t="19050" r="19050" b="28575"/>
                      <wp:wrapNone/>
                      <wp:docPr id="4425" name="Text Box 8776">
                        <a:extLst xmlns:a="http://schemas.openxmlformats.org/drawingml/2006/main">
                          <a:ext uri="{FF2B5EF4-FFF2-40B4-BE49-F238E27FC236}">
                            <a16:creationId xmlns:a16="http://schemas.microsoft.com/office/drawing/2014/main" id="{00000000-0008-0000-0000-00004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84270" id="Text Box 8776" o:spid="_x0000_s1026" type="#_x0000_t202" style="position:absolute;margin-left:0;margin-top:0;width:6pt;height:2.25pt;z-index:2473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4816" behindDoc="0" locked="0" layoutInCell="1" allowOverlap="1" wp14:anchorId="00A26F13" wp14:editId="433F7731">
                      <wp:simplePos x="0" y="0"/>
                      <wp:positionH relativeFrom="column">
                        <wp:posOffset>0</wp:posOffset>
                      </wp:positionH>
                      <wp:positionV relativeFrom="paragraph">
                        <wp:posOffset>0</wp:posOffset>
                      </wp:positionV>
                      <wp:extent cx="76200" cy="28575"/>
                      <wp:effectExtent l="19050" t="19050" r="19050" b="28575"/>
                      <wp:wrapNone/>
                      <wp:docPr id="4426" name="Text Box 8775">
                        <a:extLst xmlns:a="http://schemas.openxmlformats.org/drawingml/2006/main">
                          <a:ext uri="{FF2B5EF4-FFF2-40B4-BE49-F238E27FC236}">
                            <a16:creationId xmlns:a16="http://schemas.microsoft.com/office/drawing/2014/main" id="{00000000-0008-0000-0000-00004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A9419" id="Text Box 8775" o:spid="_x0000_s1026" type="#_x0000_t202" style="position:absolute;margin-left:0;margin-top:0;width:6pt;height:2.25pt;z-index:2473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5840" behindDoc="0" locked="0" layoutInCell="1" allowOverlap="1" wp14:anchorId="728BE0CD" wp14:editId="74CC7B9F">
                      <wp:simplePos x="0" y="0"/>
                      <wp:positionH relativeFrom="column">
                        <wp:posOffset>0</wp:posOffset>
                      </wp:positionH>
                      <wp:positionV relativeFrom="paragraph">
                        <wp:posOffset>0</wp:posOffset>
                      </wp:positionV>
                      <wp:extent cx="76200" cy="28575"/>
                      <wp:effectExtent l="19050" t="19050" r="19050" b="28575"/>
                      <wp:wrapNone/>
                      <wp:docPr id="4427" name="Text Box 8774">
                        <a:extLst xmlns:a="http://schemas.openxmlformats.org/drawingml/2006/main">
                          <a:ext uri="{FF2B5EF4-FFF2-40B4-BE49-F238E27FC236}">
                            <a16:creationId xmlns:a16="http://schemas.microsoft.com/office/drawing/2014/main" id="{00000000-0008-0000-0000-00004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DE9E8" id="Text Box 8774" o:spid="_x0000_s1026" type="#_x0000_t202" style="position:absolute;margin-left:0;margin-top:0;width:6pt;height:2.25pt;z-index:247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6864" behindDoc="0" locked="0" layoutInCell="1" allowOverlap="1" wp14:anchorId="7B3BFB73" wp14:editId="63AF8762">
                      <wp:simplePos x="0" y="0"/>
                      <wp:positionH relativeFrom="column">
                        <wp:posOffset>0</wp:posOffset>
                      </wp:positionH>
                      <wp:positionV relativeFrom="paragraph">
                        <wp:posOffset>0</wp:posOffset>
                      </wp:positionV>
                      <wp:extent cx="76200" cy="28575"/>
                      <wp:effectExtent l="19050" t="19050" r="19050" b="28575"/>
                      <wp:wrapNone/>
                      <wp:docPr id="4428" name="Text Box 8773">
                        <a:extLst xmlns:a="http://schemas.openxmlformats.org/drawingml/2006/main">
                          <a:ext uri="{FF2B5EF4-FFF2-40B4-BE49-F238E27FC236}">
                            <a16:creationId xmlns:a16="http://schemas.microsoft.com/office/drawing/2014/main" id="{00000000-0008-0000-0000-00004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7BE01" id="Text Box 8773" o:spid="_x0000_s1026" type="#_x0000_t202" style="position:absolute;margin-left:0;margin-top:0;width:6pt;height:2.25pt;z-index:2473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7888" behindDoc="0" locked="0" layoutInCell="1" allowOverlap="1" wp14:anchorId="472A7492" wp14:editId="5FE9A7EC">
                      <wp:simplePos x="0" y="0"/>
                      <wp:positionH relativeFrom="column">
                        <wp:posOffset>0</wp:posOffset>
                      </wp:positionH>
                      <wp:positionV relativeFrom="paragraph">
                        <wp:posOffset>0</wp:posOffset>
                      </wp:positionV>
                      <wp:extent cx="76200" cy="28575"/>
                      <wp:effectExtent l="19050" t="19050" r="19050" b="28575"/>
                      <wp:wrapNone/>
                      <wp:docPr id="4429" name="Text Box 8772">
                        <a:extLst xmlns:a="http://schemas.openxmlformats.org/drawingml/2006/main">
                          <a:ext uri="{FF2B5EF4-FFF2-40B4-BE49-F238E27FC236}">
                            <a16:creationId xmlns:a16="http://schemas.microsoft.com/office/drawing/2014/main" id="{00000000-0008-0000-0000-00004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A1310" id="Text Box 8772" o:spid="_x0000_s1026" type="#_x0000_t202" style="position:absolute;margin-left:0;margin-top:0;width:6pt;height:2.25pt;z-index:2473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8912" behindDoc="0" locked="0" layoutInCell="1" allowOverlap="1" wp14:anchorId="42C6E060" wp14:editId="21DBE31A">
                      <wp:simplePos x="0" y="0"/>
                      <wp:positionH relativeFrom="column">
                        <wp:posOffset>0</wp:posOffset>
                      </wp:positionH>
                      <wp:positionV relativeFrom="paragraph">
                        <wp:posOffset>0</wp:posOffset>
                      </wp:positionV>
                      <wp:extent cx="76200" cy="28575"/>
                      <wp:effectExtent l="19050" t="19050" r="19050" b="28575"/>
                      <wp:wrapNone/>
                      <wp:docPr id="4430" name="Text Box 8771">
                        <a:extLst xmlns:a="http://schemas.openxmlformats.org/drawingml/2006/main">
                          <a:ext uri="{FF2B5EF4-FFF2-40B4-BE49-F238E27FC236}">
                            <a16:creationId xmlns:a16="http://schemas.microsoft.com/office/drawing/2014/main" id="{00000000-0008-0000-0000-00004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10EB2" id="Text Box 8771" o:spid="_x0000_s1026" type="#_x0000_t202" style="position:absolute;margin-left:0;margin-top:0;width:6pt;height:2.25pt;z-index:2473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399936" behindDoc="0" locked="0" layoutInCell="1" allowOverlap="1" wp14:anchorId="629AACD2" wp14:editId="0BA4122C">
                      <wp:simplePos x="0" y="0"/>
                      <wp:positionH relativeFrom="column">
                        <wp:posOffset>0</wp:posOffset>
                      </wp:positionH>
                      <wp:positionV relativeFrom="paragraph">
                        <wp:posOffset>0</wp:posOffset>
                      </wp:positionV>
                      <wp:extent cx="76200" cy="28575"/>
                      <wp:effectExtent l="19050" t="19050" r="19050" b="28575"/>
                      <wp:wrapNone/>
                      <wp:docPr id="4431" name="Text Box 8770">
                        <a:extLst xmlns:a="http://schemas.openxmlformats.org/drawingml/2006/main">
                          <a:ext uri="{FF2B5EF4-FFF2-40B4-BE49-F238E27FC236}">
                            <a16:creationId xmlns:a16="http://schemas.microsoft.com/office/drawing/2014/main" id="{00000000-0008-0000-0000-00004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B4C31" id="Text Box 8770" o:spid="_x0000_s1026" type="#_x0000_t202" style="position:absolute;margin-left:0;margin-top:0;width:6pt;height:2.25pt;z-index:2473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0960" behindDoc="0" locked="0" layoutInCell="1" allowOverlap="1" wp14:anchorId="62E4EE58" wp14:editId="3059DE87">
                      <wp:simplePos x="0" y="0"/>
                      <wp:positionH relativeFrom="column">
                        <wp:posOffset>0</wp:posOffset>
                      </wp:positionH>
                      <wp:positionV relativeFrom="paragraph">
                        <wp:posOffset>0</wp:posOffset>
                      </wp:positionV>
                      <wp:extent cx="76200" cy="28575"/>
                      <wp:effectExtent l="19050" t="19050" r="19050" b="28575"/>
                      <wp:wrapNone/>
                      <wp:docPr id="4432" name="Text Box 8769">
                        <a:extLst xmlns:a="http://schemas.openxmlformats.org/drawingml/2006/main">
                          <a:ext uri="{FF2B5EF4-FFF2-40B4-BE49-F238E27FC236}">
                            <a16:creationId xmlns:a16="http://schemas.microsoft.com/office/drawing/2014/main" id="{00000000-0008-0000-0000-00005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D4C29" id="Text Box 8769" o:spid="_x0000_s1026" type="#_x0000_t202" style="position:absolute;margin-left:0;margin-top:0;width:6pt;height:2.25pt;z-index:2474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1984" behindDoc="0" locked="0" layoutInCell="1" allowOverlap="1" wp14:anchorId="0398A20E" wp14:editId="02BAB1E5">
                      <wp:simplePos x="0" y="0"/>
                      <wp:positionH relativeFrom="column">
                        <wp:posOffset>0</wp:posOffset>
                      </wp:positionH>
                      <wp:positionV relativeFrom="paragraph">
                        <wp:posOffset>0</wp:posOffset>
                      </wp:positionV>
                      <wp:extent cx="76200" cy="28575"/>
                      <wp:effectExtent l="19050" t="19050" r="19050" b="28575"/>
                      <wp:wrapNone/>
                      <wp:docPr id="4433" name="Text Box 8768">
                        <a:extLst xmlns:a="http://schemas.openxmlformats.org/drawingml/2006/main">
                          <a:ext uri="{FF2B5EF4-FFF2-40B4-BE49-F238E27FC236}">
                            <a16:creationId xmlns:a16="http://schemas.microsoft.com/office/drawing/2014/main" id="{00000000-0008-0000-0000-00005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4DCEA" id="Text Box 8768" o:spid="_x0000_s1026" type="#_x0000_t202" style="position:absolute;margin-left:0;margin-top:0;width:6pt;height:2.25pt;z-index:2474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3008" behindDoc="0" locked="0" layoutInCell="1" allowOverlap="1" wp14:anchorId="118D9EC6" wp14:editId="4F47514B">
                      <wp:simplePos x="0" y="0"/>
                      <wp:positionH relativeFrom="column">
                        <wp:posOffset>0</wp:posOffset>
                      </wp:positionH>
                      <wp:positionV relativeFrom="paragraph">
                        <wp:posOffset>0</wp:posOffset>
                      </wp:positionV>
                      <wp:extent cx="76200" cy="28575"/>
                      <wp:effectExtent l="19050" t="19050" r="19050" b="28575"/>
                      <wp:wrapNone/>
                      <wp:docPr id="4434" name="Text Box 8767">
                        <a:extLst xmlns:a="http://schemas.openxmlformats.org/drawingml/2006/main">
                          <a:ext uri="{FF2B5EF4-FFF2-40B4-BE49-F238E27FC236}">
                            <a16:creationId xmlns:a16="http://schemas.microsoft.com/office/drawing/2014/main" id="{00000000-0008-0000-0000-00005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113C0" id="Text Box 8767" o:spid="_x0000_s1026" type="#_x0000_t202" style="position:absolute;margin-left:0;margin-top:0;width:6pt;height:2.25pt;z-index:2474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4032" behindDoc="0" locked="0" layoutInCell="1" allowOverlap="1" wp14:anchorId="0110C170" wp14:editId="7E067F70">
                      <wp:simplePos x="0" y="0"/>
                      <wp:positionH relativeFrom="column">
                        <wp:posOffset>0</wp:posOffset>
                      </wp:positionH>
                      <wp:positionV relativeFrom="paragraph">
                        <wp:posOffset>0</wp:posOffset>
                      </wp:positionV>
                      <wp:extent cx="76200" cy="28575"/>
                      <wp:effectExtent l="19050" t="19050" r="19050" b="28575"/>
                      <wp:wrapNone/>
                      <wp:docPr id="4435" name="Text Box 8766">
                        <a:extLst xmlns:a="http://schemas.openxmlformats.org/drawingml/2006/main">
                          <a:ext uri="{FF2B5EF4-FFF2-40B4-BE49-F238E27FC236}">
                            <a16:creationId xmlns:a16="http://schemas.microsoft.com/office/drawing/2014/main" id="{00000000-0008-0000-0000-00005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959EA" id="Text Box 8766" o:spid="_x0000_s1026" type="#_x0000_t202" style="position:absolute;margin-left:0;margin-top:0;width:6pt;height:2.25pt;z-index:2474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5056" behindDoc="0" locked="0" layoutInCell="1" allowOverlap="1" wp14:anchorId="7AD99F4E" wp14:editId="5A53F0AF">
                      <wp:simplePos x="0" y="0"/>
                      <wp:positionH relativeFrom="column">
                        <wp:posOffset>0</wp:posOffset>
                      </wp:positionH>
                      <wp:positionV relativeFrom="paragraph">
                        <wp:posOffset>0</wp:posOffset>
                      </wp:positionV>
                      <wp:extent cx="76200" cy="28575"/>
                      <wp:effectExtent l="19050" t="19050" r="19050" b="28575"/>
                      <wp:wrapNone/>
                      <wp:docPr id="4436" name="Text Box 8765">
                        <a:extLst xmlns:a="http://schemas.openxmlformats.org/drawingml/2006/main">
                          <a:ext uri="{FF2B5EF4-FFF2-40B4-BE49-F238E27FC236}">
                            <a16:creationId xmlns:a16="http://schemas.microsoft.com/office/drawing/2014/main" id="{00000000-0008-0000-0000-00005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42929" id="Text Box 8765" o:spid="_x0000_s1026" type="#_x0000_t202" style="position:absolute;margin-left:0;margin-top:0;width:6pt;height:2.25pt;z-index:2474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6080" behindDoc="0" locked="0" layoutInCell="1" allowOverlap="1" wp14:anchorId="09C16754" wp14:editId="6145534C">
                      <wp:simplePos x="0" y="0"/>
                      <wp:positionH relativeFrom="column">
                        <wp:posOffset>0</wp:posOffset>
                      </wp:positionH>
                      <wp:positionV relativeFrom="paragraph">
                        <wp:posOffset>0</wp:posOffset>
                      </wp:positionV>
                      <wp:extent cx="76200" cy="28575"/>
                      <wp:effectExtent l="19050" t="19050" r="19050" b="28575"/>
                      <wp:wrapNone/>
                      <wp:docPr id="4437" name="Text Box 8764">
                        <a:extLst xmlns:a="http://schemas.openxmlformats.org/drawingml/2006/main">
                          <a:ext uri="{FF2B5EF4-FFF2-40B4-BE49-F238E27FC236}">
                            <a16:creationId xmlns:a16="http://schemas.microsoft.com/office/drawing/2014/main" id="{00000000-0008-0000-0000-00005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14169" id="Text Box 8764" o:spid="_x0000_s1026" type="#_x0000_t202" style="position:absolute;margin-left:0;margin-top:0;width:6pt;height:2.25pt;z-index:2474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7104" behindDoc="0" locked="0" layoutInCell="1" allowOverlap="1" wp14:anchorId="5BA5C76C" wp14:editId="3B996FC3">
                      <wp:simplePos x="0" y="0"/>
                      <wp:positionH relativeFrom="column">
                        <wp:posOffset>0</wp:posOffset>
                      </wp:positionH>
                      <wp:positionV relativeFrom="paragraph">
                        <wp:posOffset>0</wp:posOffset>
                      </wp:positionV>
                      <wp:extent cx="76200" cy="28575"/>
                      <wp:effectExtent l="19050" t="19050" r="19050" b="28575"/>
                      <wp:wrapNone/>
                      <wp:docPr id="4438" name="Text Box 8763">
                        <a:extLst xmlns:a="http://schemas.openxmlformats.org/drawingml/2006/main">
                          <a:ext uri="{FF2B5EF4-FFF2-40B4-BE49-F238E27FC236}">
                            <a16:creationId xmlns:a16="http://schemas.microsoft.com/office/drawing/2014/main" id="{00000000-0008-0000-0000-00005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7EB17" id="Text Box 8763" o:spid="_x0000_s1026" type="#_x0000_t202" style="position:absolute;margin-left:0;margin-top:0;width:6pt;height:2.25pt;z-index:2474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08128" behindDoc="0" locked="0" layoutInCell="1" allowOverlap="1" wp14:anchorId="01E06623" wp14:editId="08616DED">
                      <wp:simplePos x="0" y="0"/>
                      <wp:positionH relativeFrom="column">
                        <wp:posOffset>0</wp:posOffset>
                      </wp:positionH>
                      <wp:positionV relativeFrom="paragraph">
                        <wp:posOffset>0</wp:posOffset>
                      </wp:positionV>
                      <wp:extent cx="76200" cy="28575"/>
                      <wp:effectExtent l="19050" t="19050" r="19050" b="28575"/>
                      <wp:wrapNone/>
                      <wp:docPr id="4439" name="Text Box 8762">
                        <a:extLst xmlns:a="http://schemas.openxmlformats.org/drawingml/2006/main">
                          <a:ext uri="{FF2B5EF4-FFF2-40B4-BE49-F238E27FC236}">
                            <a16:creationId xmlns:a16="http://schemas.microsoft.com/office/drawing/2014/main" id="{00000000-0008-0000-0000-00005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748D6" id="Text Box 8762" o:spid="_x0000_s1026" type="#_x0000_t202" style="position:absolute;margin-left:0;margin-top:0;width:6pt;height:2.25pt;z-index:2474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1200" behindDoc="0" locked="0" layoutInCell="1" allowOverlap="1" wp14:anchorId="18BAEF69" wp14:editId="78B89E4D">
                      <wp:simplePos x="0" y="0"/>
                      <wp:positionH relativeFrom="column">
                        <wp:posOffset>0</wp:posOffset>
                      </wp:positionH>
                      <wp:positionV relativeFrom="paragraph">
                        <wp:posOffset>0</wp:posOffset>
                      </wp:positionV>
                      <wp:extent cx="76200" cy="28575"/>
                      <wp:effectExtent l="19050" t="19050" r="19050" b="28575"/>
                      <wp:wrapNone/>
                      <wp:docPr id="4442" name="Text Box 8761">
                        <a:extLst xmlns:a="http://schemas.openxmlformats.org/drawingml/2006/main">
                          <a:ext uri="{FF2B5EF4-FFF2-40B4-BE49-F238E27FC236}">
                            <a16:creationId xmlns:a16="http://schemas.microsoft.com/office/drawing/2014/main" id="{00000000-0008-0000-0000-00005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D65C7" id="Text Box 8761" o:spid="_x0000_s1026" type="#_x0000_t202" style="position:absolute;margin-left:0;margin-top:0;width:6pt;height:2.25pt;z-index:2474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2224" behindDoc="0" locked="0" layoutInCell="1" allowOverlap="1" wp14:anchorId="567F4671" wp14:editId="5D9DDE7E">
                      <wp:simplePos x="0" y="0"/>
                      <wp:positionH relativeFrom="column">
                        <wp:posOffset>0</wp:posOffset>
                      </wp:positionH>
                      <wp:positionV relativeFrom="paragraph">
                        <wp:posOffset>0</wp:posOffset>
                      </wp:positionV>
                      <wp:extent cx="76200" cy="28575"/>
                      <wp:effectExtent l="19050" t="19050" r="19050" b="28575"/>
                      <wp:wrapNone/>
                      <wp:docPr id="4443" name="Text Box 8760">
                        <a:extLst xmlns:a="http://schemas.openxmlformats.org/drawingml/2006/main">
                          <a:ext uri="{FF2B5EF4-FFF2-40B4-BE49-F238E27FC236}">
                            <a16:creationId xmlns:a16="http://schemas.microsoft.com/office/drawing/2014/main" id="{00000000-0008-0000-0000-00005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4916C" id="Text Box 8760" o:spid="_x0000_s1026" type="#_x0000_t202" style="position:absolute;margin-left:0;margin-top:0;width:6pt;height:2.25pt;z-index:2474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3248" behindDoc="0" locked="0" layoutInCell="1" allowOverlap="1" wp14:anchorId="6BBE4FD7" wp14:editId="0C6D5E9E">
                      <wp:simplePos x="0" y="0"/>
                      <wp:positionH relativeFrom="column">
                        <wp:posOffset>0</wp:posOffset>
                      </wp:positionH>
                      <wp:positionV relativeFrom="paragraph">
                        <wp:posOffset>0</wp:posOffset>
                      </wp:positionV>
                      <wp:extent cx="76200" cy="28575"/>
                      <wp:effectExtent l="19050" t="19050" r="19050" b="28575"/>
                      <wp:wrapNone/>
                      <wp:docPr id="4444" name="Text Box 8759">
                        <a:extLst xmlns:a="http://schemas.openxmlformats.org/drawingml/2006/main">
                          <a:ext uri="{FF2B5EF4-FFF2-40B4-BE49-F238E27FC236}">
                            <a16:creationId xmlns:a16="http://schemas.microsoft.com/office/drawing/2014/main" id="{00000000-0008-0000-0000-00005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2E3DE" id="Text Box 8759" o:spid="_x0000_s1026" type="#_x0000_t202" style="position:absolute;margin-left:0;margin-top:0;width:6pt;height:2.25pt;z-index:2474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4272" behindDoc="0" locked="0" layoutInCell="1" allowOverlap="1" wp14:anchorId="7F09CF6E" wp14:editId="5AD39AE1">
                      <wp:simplePos x="0" y="0"/>
                      <wp:positionH relativeFrom="column">
                        <wp:posOffset>0</wp:posOffset>
                      </wp:positionH>
                      <wp:positionV relativeFrom="paragraph">
                        <wp:posOffset>0</wp:posOffset>
                      </wp:positionV>
                      <wp:extent cx="76200" cy="28575"/>
                      <wp:effectExtent l="19050" t="19050" r="19050" b="28575"/>
                      <wp:wrapNone/>
                      <wp:docPr id="4445" name="Text Box 8758">
                        <a:extLst xmlns:a="http://schemas.openxmlformats.org/drawingml/2006/main">
                          <a:ext uri="{FF2B5EF4-FFF2-40B4-BE49-F238E27FC236}">
                            <a16:creationId xmlns:a16="http://schemas.microsoft.com/office/drawing/2014/main" id="{00000000-0008-0000-0000-00005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ABA83" id="Text Box 8758" o:spid="_x0000_s1026" type="#_x0000_t202" style="position:absolute;margin-left:0;margin-top:0;width:6pt;height:2.25pt;z-index:2474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5296" behindDoc="0" locked="0" layoutInCell="1" allowOverlap="1" wp14:anchorId="3667B78E" wp14:editId="02E98E85">
                      <wp:simplePos x="0" y="0"/>
                      <wp:positionH relativeFrom="column">
                        <wp:posOffset>0</wp:posOffset>
                      </wp:positionH>
                      <wp:positionV relativeFrom="paragraph">
                        <wp:posOffset>0</wp:posOffset>
                      </wp:positionV>
                      <wp:extent cx="76200" cy="28575"/>
                      <wp:effectExtent l="19050" t="19050" r="19050" b="28575"/>
                      <wp:wrapNone/>
                      <wp:docPr id="4446" name="Text Box 8757">
                        <a:extLst xmlns:a="http://schemas.openxmlformats.org/drawingml/2006/main">
                          <a:ext uri="{FF2B5EF4-FFF2-40B4-BE49-F238E27FC236}">
                            <a16:creationId xmlns:a16="http://schemas.microsoft.com/office/drawing/2014/main" id="{00000000-0008-0000-0000-00005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748D8" id="Text Box 8757" o:spid="_x0000_s1026" type="#_x0000_t202" style="position:absolute;margin-left:0;margin-top:0;width:6pt;height:2.25pt;z-index:2474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6320" behindDoc="0" locked="0" layoutInCell="1" allowOverlap="1" wp14:anchorId="43F9A185" wp14:editId="550D438E">
                      <wp:simplePos x="0" y="0"/>
                      <wp:positionH relativeFrom="column">
                        <wp:posOffset>0</wp:posOffset>
                      </wp:positionH>
                      <wp:positionV relativeFrom="paragraph">
                        <wp:posOffset>0</wp:posOffset>
                      </wp:positionV>
                      <wp:extent cx="76200" cy="28575"/>
                      <wp:effectExtent l="19050" t="19050" r="19050" b="28575"/>
                      <wp:wrapNone/>
                      <wp:docPr id="4447" name="Text Box 8756">
                        <a:extLst xmlns:a="http://schemas.openxmlformats.org/drawingml/2006/main">
                          <a:ext uri="{FF2B5EF4-FFF2-40B4-BE49-F238E27FC236}">
                            <a16:creationId xmlns:a16="http://schemas.microsoft.com/office/drawing/2014/main" id="{00000000-0008-0000-0000-00005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5F13A" id="Text Box 8756" o:spid="_x0000_s1026" type="#_x0000_t202" style="position:absolute;margin-left:0;margin-top:0;width:6pt;height:2.25pt;z-index:2474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7344" behindDoc="0" locked="0" layoutInCell="1" allowOverlap="1" wp14:anchorId="5AB64A79" wp14:editId="78E5841D">
                      <wp:simplePos x="0" y="0"/>
                      <wp:positionH relativeFrom="column">
                        <wp:posOffset>0</wp:posOffset>
                      </wp:positionH>
                      <wp:positionV relativeFrom="paragraph">
                        <wp:posOffset>0</wp:posOffset>
                      </wp:positionV>
                      <wp:extent cx="76200" cy="28575"/>
                      <wp:effectExtent l="19050" t="19050" r="19050" b="28575"/>
                      <wp:wrapNone/>
                      <wp:docPr id="4448" name="Text Box 8755">
                        <a:extLst xmlns:a="http://schemas.openxmlformats.org/drawingml/2006/main">
                          <a:ext uri="{FF2B5EF4-FFF2-40B4-BE49-F238E27FC236}">
                            <a16:creationId xmlns:a16="http://schemas.microsoft.com/office/drawing/2014/main" id="{00000000-0008-0000-0000-00006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EB6B1" id="Text Box 8755" o:spid="_x0000_s1026" type="#_x0000_t202" style="position:absolute;margin-left:0;margin-top:0;width:6pt;height:2.25pt;z-index:2474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8368" behindDoc="0" locked="0" layoutInCell="1" allowOverlap="1" wp14:anchorId="1E53F806" wp14:editId="180A421A">
                      <wp:simplePos x="0" y="0"/>
                      <wp:positionH relativeFrom="column">
                        <wp:posOffset>0</wp:posOffset>
                      </wp:positionH>
                      <wp:positionV relativeFrom="paragraph">
                        <wp:posOffset>0</wp:posOffset>
                      </wp:positionV>
                      <wp:extent cx="76200" cy="28575"/>
                      <wp:effectExtent l="19050" t="19050" r="19050" b="28575"/>
                      <wp:wrapNone/>
                      <wp:docPr id="4449" name="Text Box 8754">
                        <a:extLst xmlns:a="http://schemas.openxmlformats.org/drawingml/2006/main">
                          <a:ext uri="{FF2B5EF4-FFF2-40B4-BE49-F238E27FC236}">
                            <a16:creationId xmlns:a16="http://schemas.microsoft.com/office/drawing/2014/main" id="{00000000-0008-0000-0000-00006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B80E2" id="Text Box 8754" o:spid="_x0000_s1026" type="#_x0000_t202" style="position:absolute;margin-left:0;margin-top:0;width:6pt;height:2.25pt;z-index:2474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19392" behindDoc="0" locked="0" layoutInCell="1" allowOverlap="1" wp14:anchorId="165EBF85" wp14:editId="5C9692C5">
                      <wp:simplePos x="0" y="0"/>
                      <wp:positionH relativeFrom="column">
                        <wp:posOffset>0</wp:posOffset>
                      </wp:positionH>
                      <wp:positionV relativeFrom="paragraph">
                        <wp:posOffset>0</wp:posOffset>
                      </wp:positionV>
                      <wp:extent cx="76200" cy="28575"/>
                      <wp:effectExtent l="19050" t="19050" r="19050" b="28575"/>
                      <wp:wrapNone/>
                      <wp:docPr id="4450" name="Text Box 8753">
                        <a:extLst xmlns:a="http://schemas.openxmlformats.org/drawingml/2006/main">
                          <a:ext uri="{FF2B5EF4-FFF2-40B4-BE49-F238E27FC236}">
                            <a16:creationId xmlns:a16="http://schemas.microsoft.com/office/drawing/2014/main" id="{00000000-0008-0000-0000-00006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B3BF3" id="Text Box 8753" o:spid="_x0000_s1026" type="#_x0000_t202" style="position:absolute;margin-left:0;margin-top:0;width:6pt;height:2.25pt;z-index:2474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0416" behindDoc="0" locked="0" layoutInCell="1" allowOverlap="1" wp14:anchorId="4BE613C7" wp14:editId="178979AB">
                      <wp:simplePos x="0" y="0"/>
                      <wp:positionH relativeFrom="column">
                        <wp:posOffset>0</wp:posOffset>
                      </wp:positionH>
                      <wp:positionV relativeFrom="paragraph">
                        <wp:posOffset>0</wp:posOffset>
                      </wp:positionV>
                      <wp:extent cx="76200" cy="28575"/>
                      <wp:effectExtent l="19050" t="19050" r="19050" b="28575"/>
                      <wp:wrapNone/>
                      <wp:docPr id="4451" name="Text Box 8752">
                        <a:extLst xmlns:a="http://schemas.openxmlformats.org/drawingml/2006/main">
                          <a:ext uri="{FF2B5EF4-FFF2-40B4-BE49-F238E27FC236}">
                            <a16:creationId xmlns:a16="http://schemas.microsoft.com/office/drawing/2014/main" id="{00000000-0008-0000-0000-00006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279E7" id="Text Box 8752" o:spid="_x0000_s1026" type="#_x0000_t202" style="position:absolute;margin-left:0;margin-top:0;width:6pt;height:2.25pt;z-index:247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1440" behindDoc="0" locked="0" layoutInCell="1" allowOverlap="1" wp14:anchorId="5491978D" wp14:editId="100D5065">
                      <wp:simplePos x="0" y="0"/>
                      <wp:positionH relativeFrom="column">
                        <wp:posOffset>0</wp:posOffset>
                      </wp:positionH>
                      <wp:positionV relativeFrom="paragraph">
                        <wp:posOffset>0</wp:posOffset>
                      </wp:positionV>
                      <wp:extent cx="76200" cy="28575"/>
                      <wp:effectExtent l="19050" t="19050" r="19050" b="28575"/>
                      <wp:wrapNone/>
                      <wp:docPr id="4452" name="Text Box 8751">
                        <a:extLst xmlns:a="http://schemas.openxmlformats.org/drawingml/2006/main">
                          <a:ext uri="{FF2B5EF4-FFF2-40B4-BE49-F238E27FC236}">
                            <a16:creationId xmlns:a16="http://schemas.microsoft.com/office/drawing/2014/main" id="{00000000-0008-0000-0000-00006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42761" id="Text Box 8751" o:spid="_x0000_s1026" type="#_x0000_t202" style="position:absolute;margin-left:0;margin-top:0;width:6pt;height:2.25pt;z-index:2474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2464" behindDoc="0" locked="0" layoutInCell="1" allowOverlap="1" wp14:anchorId="706FE964" wp14:editId="69D1D9CD">
                      <wp:simplePos x="0" y="0"/>
                      <wp:positionH relativeFrom="column">
                        <wp:posOffset>0</wp:posOffset>
                      </wp:positionH>
                      <wp:positionV relativeFrom="paragraph">
                        <wp:posOffset>0</wp:posOffset>
                      </wp:positionV>
                      <wp:extent cx="76200" cy="28575"/>
                      <wp:effectExtent l="19050" t="19050" r="19050" b="28575"/>
                      <wp:wrapNone/>
                      <wp:docPr id="4453" name="Text Box 8750">
                        <a:extLst xmlns:a="http://schemas.openxmlformats.org/drawingml/2006/main">
                          <a:ext uri="{FF2B5EF4-FFF2-40B4-BE49-F238E27FC236}">
                            <a16:creationId xmlns:a16="http://schemas.microsoft.com/office/drawing/2014/main" id="{00000000-0008-0000-0000-00006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34537" id="Text Box 8750" o:spid="_x0000_s1026" type="#_x0000_t202" style="position:absolute;margin-left:0;margin-top:0;width:6pt;height:2.25pt;z-index:247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3488" behindDoc="0" locked="0" layoutInCell="1" allowOverlap="1" wp14:anchorId="1059941F" wp14:editId="329D86A2">
                      <wp:simplePos x="0" y="0"/>
                      <wp:positionH relativeFrom="column">
                        <wp:posOffset>0</wp:posOffset>
                      </wp:positionH>
                      <wp:positionV relativeFrom="paragraph">
                        <wp:posOffset>0</wp:posOffset>
                      </wp:positionV>
                      <wp:extent cx="76200" cy="28575"/>
                      <wp:effectExtent l="19050" t="19050" r="19050" b="28575"/>
                      <wp:wrapNone/>
                      <wp:docPr id="4454" name="Text Box 8749">
                        <a:extLst xmlns:a="http://schemas.openxmlformats.org/drawingml/2006/main">
                          <a:ext uri="{FF2B5EF4-FFF2-40B4-BE49-F238E27FC236}">
                            <a16:creationId xmlns:a16="http://schemas.microsoft.com/office/drawing/2014/main" id="{00000000-0008-0000-0000-00006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4E0F8" id="Text Box 8749" o:spid="_x0000_s1026" type="#_x0000_t202" style="position:absolute;margin-left:0;margin-top:0;width:6pt;height:2.25pt;z-index:2474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4512" behindDoc="0" locked="0" layoutInCell="1" allowOverlap="1" wp14:anchorId="5794273A" wp14:editId="6042C3AD">
                      <wp:simplePos x="0" y="0"/>
                      <wp:positionH relativeFrom="column">
                        <wp:posOffset>0</wp:posOffset>
                      </wp:positionH>
                      <wp:positionV relativeFrom="paragraph">
                        <wp:posOffset>0</wp:posOffset>
                      </wp:positionV>
                      <wp:extent cx="76200" cy="28575"/>
                      <wp:effectExtent l="19050" t="19050" r="19050" b="28575"/>
                      <wp:wrapNone/>
                      <wp:docPr id="4455" name="Text Box 8748">
                        <a:extLst xmlns:a="http://schemas.openxmlformats.org/drawingml/2006/main">
                          <a:ext uri="{FF2B5EF4-FFF2-40B4-BE49-F238E27FC236}">
                            <a16:creationId xmlns:a16="http://schemas.microsoft.com/office/drawing/2014/main" id="{00000000-0008-0000-0000-00006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C8A8C" id="Text Box 8748" o:spid="_x0000_s1026" type="#_x0000_t202" style="position:absolute;margin-left:0;margin-top:0;width:6pt;height:2.25pt;z-index:247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5536" behindDoc="0" locked="0" layoutInCell="1" allowOverlap="1" wp14:anchorId="69B1BE39" wp14:editId="7C59A0FB">
                      <wp:simplePos x="0" y="0"/>
                      <wp:positionH relativeFrom="column">
                        <wp:posOffset>0</wp:posOffset>
                      </wp:positionH>
                      <wp:positionV relativeFrom="paragraph">
                        <wp:posOffset>0</wp:posOffset>
                      </wp:positionV>
                      <wp:extent cx="76200" cy="28575"/>
                      <wp:effectExtent l="19050" t="19050" r="19050" b="28575"/>
                      <wp:wrapNone/>
                      <wp:docPr id="4456" name="Text Box 8747">
                        <a:extLst xmlns:a="http://schemas.openxmlformats.org/drawingml/2006/main">
                          <a:ext uri="{FF2B5EF4-FFF2-40B4-BE49-F238E27FC236}">
                            <a16:creationId xmlns:a16="http://schemas.microsoft.com/office/drawing/2014/main" id="{00000000-0008-0000-0000-00006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4F6C9B" id="Text Box 8747" o:spid="_x0000_s1026" type="#_x0000_t202" style="position:absolute;margin-left:0;margin-top:0;width:6pt;height:2.25pt;z-index:2474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6560" behindDoc="0" locked="0" layoutInCell="1" allowOverlap="1" wp14:anchorId="62DB8EF6" wp14:editId="1581B4EC">
                      <wp:simplePos x="0" y="0"/>
                      <wp:positionH relativeFrom="column">
                        <wp:posOffset>0</wp:posOffset>
                      </wp:positionH>
                      <wp:positionV relativeFrom="paragraph">
                        <wp:posOffset>0</wp:posOffset>
                      </wp:positionV>
                      <wp:extent cx="76200" cy="28575"/>
                      <wp:effectExtent l="19050" t="19050" r="19050" b="28575"/>
                      <wp:wrapNone/>
                      <wp:docPr id="4457" name="Text Box 8746">
                        <a:extLst xmlns:a="http://schemas.openxmlformats.org/drawingml/2006/main">
                          <a:ext uri="{FF2B5EF4-FFF2-40B4-BE49-F238E27FC236}">
                            <a16:creationId xmlns:a16="http://schemas.microsoft.com/office/drawing/2014/main" id="{00000000-0008-0000-0000-00006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2BB12" id="Text Box 8746" o:spid="_x0000_s1026" type="#_x0000_t202" style="position:absolute;margin-left:0;margin-top:0;width:6pt;height:2.25pt;z-index:2474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7584" behindDoc="0" locked="0" layoutInCell="1" allowOverlap="1" wp14:anchorId="1C084FAE" wp14:editId="2C067F67">
                      <wp:simplePos x="0" y="0"/>
                      <wp:positionH relativeFrom="column">
                        <wp:posOffset>0</wp:posOffset>
                      </wp:positionH>
                      <wp:positionV relativeFrom="paragraph">
                        <wp:posOffset>0</wp:posOffset>
                      </wp:positionV>
                      <wp:extent cx="76200" cy="28575"/>
                      <wp:effectExtent l="19050" t="19050" r="19050" b="28575"/>
                      <wp:wrapNone/>
                      <wp:docPr id="4458" name="Text Box 8745">
                        <a:extLst xmlns:a="http://schemas.openxmlformats.org/drawingml/2006/main">
                          <a:ext uri="{FF2B5EF4-FFF2-40B4-BE49-F238E27FC236}">
                            <a16:creationId xmlns:a16="http://schemas.microsoft.com/office/drawing/2014/main" id="{00000000-0008-0000-0000-00006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6F688E" id="Text Box 8745" o:spid="_x0000_s1026" type="#_x0000_t202" style="position:absolute;margin-left:0;margin-top:0;width:6pt;height:2.25pt;z-index:2474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8608" behindDoc="0" locked="0" layoutInCell="1" allowOverlap="1" wp14:anchorId="05E597A9" wp14:editId="105258B4">
                      <wp:simplePos x="0" y="0"/>
                      <wp:positionH relativeFrom="column">
                        <wp:posOffset>0</wp:posOffset>
                      </wp:positionH>
                      <wp:positionV relativeFrom="paragraph">
                        <wp:posOffset>0</wp:posOffset>
                      </wp:positionV>
                      <wp:extent cx="76200" cy="28575"/>
                      <wp:effectExtent l="19050" t="19050" r="19050" b="28575"/>
                      <wp:wrapNone/>
                      <wp:docPr id="4459" name="Text Box 8744">
                        <a:extLst xmlns:a="http://schemas.openxmlformats.org/drawingml/2006/main">
                          <a:ext uri="{FF2B5EF4-FFF2-40B4-BE49-F238E27FC236}">
                            <a16:creationId xmlns:a16="http://schemas.microsoft.com/office/drawing/2014/main" id="{00000000-0008-0000-0000-00006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42123" id="Text Box 8744" o:spid="_x0000_s1026" type="#_x0000_t202" style="position:absolute;margin-left:0;margin-top:0;width:6pt;height:2.25pt;z-index:247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29632" behindDoc="0" locked="0" layoutInCell="1" allowOverlap="1" wp14:anchorId="53F7F2E1" wp14:editId="4221B367">
                      <wp:simplePos x="0" y="0"/>
                      <wp:positionH relativeFrom="column">
                        <wp:posOffset>0</wp:posOffset>
                      </wp:positionH>
                      <wp:positionV relativeFrom="paragraph">
                        <wp:posOffset>0</wp:posOffset>
                      </wp:positionV>
                      <wp:extent cx="76200" cy="28575"/>
                      <wp:effectExtent l="19050" t="19050" r="19050" b="28575"/>
                      <wp:wrapNone/>
                      <wp:docPr id="4460" name="Text Box 8743">
                        <a:extLst xmlns:a="http://schemas.openxmlformats.org/drawingml/2006/main">
                          <a:ext uri="{FF2B5EF4-FFF2-40B4-BE49-F238E27FC236}">
                            <a16:creationId xmlns:a16="http://schemas.microsoft.com/office/drawing/2014/main" id="{00000000-0008-0000-0000-00006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1CFB1" id="Text Box 8743" o:spid="_x0000_s1026" type="#_x0000_t202" style="position:absolute;margin-left:0;margin-top:0;width:6pt;height:2.25pt;z-index:2474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30656" behindDoc="0" locked="0" layoutInCell="1" allowOverlap="1" wp14:anchorId="6A2D7C53" wp14:editId="21EC513C">
                      <wp:simplePos x="0" y="0"/>
                      <wp:positionH relativeFrom="column">
                        <wp:posOffset>0</wp:posOffset>
                      </wp:positionH>
                      <wp:positionV relativeFrom="paragraph">
                        <wp:posOffset>0</wp:posOffset>
                      </wp:positionV>
                      <wp:extent cx="76200" cy="28575"/>
                      <wp:effectExtent l="19050" t="19050" r="19050" b="28575"/>
                      <wp:wrapNone/>
                      <wp:docPr id="4461" name="Text Box 8742">
                        <a:extLst xmlns:a="http://schemas.openxmlformats.org/drawingml/2006/main">
                          <a:ext uri="{FF2B5EF4-FFF2-40B4-BE49-F238E27FC236}">
                            <a16:creationId xmlns:a16="http://schemas.microsoft.com/office/drawing/2014/main" id="{00000000-0008-0000-0000-00006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F9C2F" id="Text Box 8742" o:spid="_x0000_s1026" type="#_x0000_t202" style="position:absolute;margin-left:0;margin-top:0;width:6pt;height:2.25pt;z-index:247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31680" behindDoc="0" locked="0" layoutInCell="1" allowOverlap="1" wp14:anchorId="6E076D24" wp14:editId="01F523F9">
                      <wp:simplePos x="0" y="0"/>
                      <wp:positionH relativeFrom="column">
                        <wp:posOffset>0</wp:posOffset>
                      </wp:positionH>
                      <wp:positionV relativeFrom="paragraph">
                        <wp:posOffset>0</wp:posOffset>
                      </wp:positionV>
                      <wp:extent cx="76200" cy="28575"/>
                      <wp:effectExtent l="19050" t="19050" r="19050" b="28575"/>
                      <wp:wrapNone/>
                      <wp:docPr id="4462" name="Text Box 8741">
                        <a:extLst xmlns:a="http://schemas.openxmlformats.org/drawingml/2006/main">
                          <a:ext uri="{FF2B5EF4-FFF2-40B4-BE49-F238E27FC236}">
                            <a16:creationId xmlns:a16="http://schemas.microsoft.com/office/drawing/2014/main" id="{00000000-0008-0000-0000-00006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4B60F" id="Text Box 8741" o:spid="_x0000_s1026" type="#_x0000_t202" style="position:absolute;margin-left:0;margin-top:0;width:6pt;height:2.25pt;z-index:2474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32704" behindDoc="0" locked="0" layoutInCell="1" allowOverlap="1" wp14:anchorId="2DF2FAFC" wp14:editId="3471AB46">
                      <wp:simplePos x="0" y="0"/>
                      <wp:positionH relativeFrom="column">
                        <wp:posOffset>0</wp:posOffset>
                      </wp:positionH>
                      <wp:positionV relativeFrom="paragraph">
                        <wp:posOffset>0</wp:posOffset>
                      </wp:positionV>
                      <wp:extent cx="76200" cy="28575"/>
                      <wp:effectExtent l="19050" t="19050" r="19050" b="28575"/>
                      <wp:wrapNone/>
                      <wp:docPr id="4463" name="Text Box 8740">
                        <a:extLst xmlns:a="http://schemas.openxmlformats.org/drawingml/2006/main">
                          <a:ext uri="{FF2B5EF4-FFF2-40B4-BE49-F238E27FC236}">
                            <a16:creationId xmlns:a16="http://schemas.microsoft.com/office/drawing/2014/main" id="{00000000-0008-0000-0000-00006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54A29" id="Text Box 8740" o:spid="_x0000_s1026" type="#_x0000_t202" style="position:absolute;margin-left:0;margin-top:0;width:6pt;height:2.25pt;z-index:247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44992" behindDoc="0" locked="0" layoutInCell="1" allowOverlap="1" wp14:anchorId="5D936798" wp14:editId="02EB6C1F">
                      <wp:simplePos x="0" y="0"/>
                      <wp:positionH relativeFrom="column">
                        <wp:posOffset>0</wp:posOffset>
                      </wp:positionH>
                      <wp:positionV relativeFrom="paragraph">
                        <wp:posOffset>0</wp:posOffset>
                      </wp:positionV>
                      <wp:extent cx="76200" cy="28575"/>
                      <wp:effectExtent l="19050" t="19050" r="19050" b="28575"/>
                      <wp:wrapNone/>
                      <wp:docPr id="4475" name="Text Box 8739">
                        <a:extLst xmlns:a="http://schemas.openxmlformats.org/drawingml/2006/main">
                          <a:ext uri="{FF2B5EF4-FFF2-40B4-BE49-F238E27FC236}">
                            <a16:creationId xmlns:a16="http://schemas.microsoft.com/office/drawing/2014/main" id="{00000000-0008-0000-0000-00007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237AE" id="Text Box 8739" o:spid="_x0000_s1026" type="#_x0000_t202" style="position:absolute;margin-left:0;margin-top:0;width:6pt;height:2.25pt;z-index:247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46016" behindDoc="0" locked="0" layoutInCell="1" allowOverlap="1" wp14:anchorId="7AFA0815" wp14:editId="1C9FA393">
                      <wp:simplePos x="0" y="0"/>
                      <wp:positionH relativeFrom="column">
                        <wp:posOffset>0</wp:posOffset>
                      </wp:positionH>
                      <wp:positionV relativeFrom="paragraph">
                        <wp:posOffset>0</wp:posOffset>
                      </wp:positionV>
                      <wp:extent cx="76200" cy="28575"/>
                      <wp:effectExtent l="19050" t="19050" r="19050" b="28575"/>
                      <wp:wrapNone/>
                      <wp:docPr id="4476" name="Text Box 8738">
                        <a:extLst xmlns:a="http://schemas.openxmlformats.org/drawingml/2006/main">
                          <a:ext uri="{FF2B5EF4-FFF2-40B4-BE49-F238E27FC236}">
                            <a16:creationId xmlns:a16="http://schemas.microsoft.com/office/drawing/2014/main" id="{00000000-0008-0000-0000-00007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C4853" id="Text Box 8738" o:spid="_x0000_s1026" type="#_x0000_t202" style="position:absolute;margin-left:0;margin-top:0;width:6pt;height:2.25pt;z-index:2474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47040" behindDoc="0" locked="0" layoutInCell="1" allowOverlap="1" wp14:anchorId="651513F9" wp14:editId="33530EBB">
                      <wp:simplePos x="0" y="0"/>
                      <wp:positionH relativeFrom="column">
                        <wp:posOffset>0</wp:posOffset>
                      </wp:positionH>
                      <wp:positionV relativeFrom="paragraph">
                        <wp:posOffset>0</wp:posOffset>
                      </wp:positionV>
                      <wp:extent cx="76200" cy="28575"/>
                      <wp:effectExtent l="19050" t="19050" r="19050" b="28575"/>
                      <wp:wrapNone/>
                      <wp:docPr id="4477" name="Text Box 8737">
                        <a:extLst xmlns:a="http://schemas.openxmlformats.org/drawingml/2006/main">
                          <a:ext uri="{FF2B5EF4-FFF2-40B4-BE49-F238E27FC236}">
                            <a16:creationId xmlns:a16="http://schemas.microsoft.com/office/drawing/2014/main" id="{00000000-0008-0000-0000-00007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65ABB" id="Text Box 8737" o:spid="_x0000_s1026" type="#_x0000_t202" style="position:absolute;margin-left:0;margin-top:0;width:6pt;height:2.25pt;z-index:247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48064" behindDoc="0" locked="0" layoutInCell="1" allowOverlap="1" wp14:anchorId="74AC2B85" wp14:editId="1468DBA0">
                      <wp:simplePos x="0" y="0"/>
                      <wp:positionH relativeFrom="column">
                        <wp:posOffset>0</wp:posOffset>
                      </wp:positionH>
                      <wp:positionV relativeFrom="paragraph">
                        <wp:posOffset>0</wp:posOffset>
                      </wp:positionV>
                      <wp:extent cx="76200" cy="28575"/>
                      <wp:effectExtent l="19050" t="19050" r="19050" b="28575"/>
                      <wp:wrapNone/>
                      <wp:docPr id="4478" name="Text Box 8736">
                        <a:extLst xmlns:a="http://schemas.openxmlformats.org/drawingml/2006/main">
                          <a:ext uri="{FF2B5EF4-FFF2-40B4-BE49-F238E27FC236}">
                            <a16:creationId xmlns:a16="http://schemas.microsoft.com/office/drawing/2014/main" id="{00000000-0008-0000-0000-00007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FAE1B" id="Text Box 8736" o:spid="_x0000_s1026" type="#_x0000_t202" style="position:absolute;margin-left:0;margin-top:0;width:6pt;height:2.25pt;z-index:2474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49088" behindDoc="0" locked="0" layoutInCell="1" allowOverlap="1" wp14:anchorId="0C0E7505" wp14:editId="15BE4BBD">
                      <wp:simplePos x="0" y="0"/>
                      <wp:positionH relativeFrom="column">
                        <wp:posOffset>0</wp:posOffset>
                      </wp:positionH>
                      <wp:positionV relativeFrom="paragraph">
                        <wp:posOffset>0</wp:posOffset>
                      </wp:positionV>
                      <wp:extent cx="76200" cy="28575"/>
                      <wp:effectExtent l="19050" t="19050" r="19050" b="28575"/>
                      <wp:wrapNone/>
                      <wp:docPr id="4479" name="Text Box 8735">
                        <a:extLst xmlns:a="http://schemas.openxmlformats.org/drawingml/2006/main">
                          <a:ext uri="{FF2B5EF4-FFF2-40B4-BE49-F238E27FC236}">
                            <a16:creationId xmlns:a16="http://schemas.microsoft.com/office/drawing/2014/main" id="{00000000-0008-0000-0000-00007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9D4B1" id="Text Box 8735" o:spid="_x0000_s1026" type="#_x0000_t202" style="position:absolute;margin-left:0;margin-top:0;width:6pt;height:2.25pt;z-index:247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0112" behindDoc="0" locked="0" layoutInCell="1" allowOverlap="1" wp14:anchorId="21AC0348" wp14:editId="406C577E">
                      <wp:simplePos x="0" y="0"/>
                      <wp:positionH relativeFrom="column">
                        <wp:posOffset>0</wp:posOffset>
                      </wp:positionH>
                      <wp:positionV relativeFrom="paragraph">
                        <wp:posOffset>0</wp:posOffset>
                      </wp:positionV>
                      <wp:extent cx="76200" cy="28575"/>
                      <wp:effectExtent l="19050" t="19050" r="19050" b="28575"/>
                      <wp:wrapNone/>
                      <wp:docPr id="4480" name="Text Box 8734">
                        <a:extLst xmlns:a="http://schemas.openxmlformats.org/drawingml/2006/main">
                          <a:ext uri="{FF2B5EF4-FFF2-40B4-BE49-F238E27FC236}">
                            <a16:creationId xmlns:a16="http://schemas.microsoft.com/office/drawing/2014/main" id="{00000000-0008-0000-0000-00008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C2BC2" id="Text Box 8734" o:spid="_x0000_s1026" type="#_x0000_t202" style="position:absolute;margin-left:0;margin-top:0;width:6pt;height:2.25pt;z-index:2474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1136" behindDoc="0" locked="0" layoutInCell="1" allowOverlap="1" wp14:anchorId="5F06990D" wp14:editId="176561B4">
                      <wp:simplePos x="0" y="0"/>
                      <wp:positionH relativeFrom="column">
                        <wp:posOffset>0</wp:posOffset>
                      </wp:positionH>
                      <wp:positionV relativeFrom="paragraph">
                        <wp:posOffset>0</wp:posOffset>
                      </wp:positionV>
                      <wp:extent cx="76200" cy="28575"/>
                      <wp:effectExtent l="19050" t="19050" r="19050" b="28575"/>
                      <wp:wrapNone/>
                      <wp:docPr id="4481" name="Text Box 8733">
                        <a:extLst xmlns:a="http://schemas.openxmlformats.org/drawingml/2006/main">
                          <a:ext uri="{FF2B5EF4-FFF2-40B4-BE49-F238E27FC236}">
                            <a16:creationId xmlns:a16="http://schemas.microsoft.com/office/drawing/2014/main" id="{00000000-0008-0000-0000-00008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5639A" id="Text Box 8733" o:spid="_x0000_s1026" type="#_x0000_t202" style="position:absolute;margin-left:0;margin-top:0;width:6pt;height:2.25pt;z-index:247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2160" behindDoc="0" locked="0" layoutInCell="1" allowOverlap="1" wp14:anchorId="1B2A74E5" wp14:editId="27620392">
                      <wp:simplePos x="0" y="0"/>
                      <wp:positionH relativeFrom="column">
                        <wp:posOffset>0</wp:posOffset>
                      </wp:positionH>
                      <wp:positionV relativeFrom="paragraph">
                        <wp:posOffset>0</wp:posOffset>
                      </wp:positionV>
                      <wp:extent cx="76200" cy="28575"/>
                      <wp:effectExtent l="19050" t="19050" r="19050" b="28575"/>
                      <wp:wrapNone/>
                      <wp:docPr id="4482" name="Text Box 8732">
                        <a:extLst xmlns:a="http://schemas.openxmlformats.org/drawingml/2006/main">
                          <a:ext uri="{FF2B5EF4-FFF2-40B4-BE49-F238E27FC236}">
                            <a16:creationId xmlns:a16="http://schemas.microsoft.com/office/drawing/2014/main" id="{00000000-0008-0000-0000-00008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5D0E74" id="Text Box 8732" o:spid="_x0000_s1026" type="#_x0000_t202" style="position:absolute;margin-left:0;margin-top:0;width:6pt;height:2.25pt;z-index:2474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3184" behindDoc="0" locked="0" layoutInCell="1" allowOverlap="1" wp14:anchorId="46D3419E" wp14:editId="762FAEF5">
                      <wp:simplePos x="0" y="0"/>
                      <wp:positionH relativeFrom="column">
                        <wp:posOffset>0</wp:posOffset>
                      </wp:positionH>
                      <wp:positionV relativeFrom="paragraph">
                        <wp:posOffset>0</wp:posOffset>
                      </wp:positionV>
                      <wp:extent cx="76200" cy="28575"/>
                      <wp:effectExtent l="19050" t="19050" r="19050" b="28575"/>
                      <wp:wrapNone/>
                      <wp:docPr id="4483" name="Text Box 8731">
                        <a:extLst xmlns:a="http://schemas.openxmlformats.org/drawingml/2006/main">
                          <a:ext uri="{FF2B5EF4-FFF2-40B4-BE49-F238E27FC236}">
                            <a16:creationId xmlns:a16="http://schemas.microsoft.com/office/drawing/2014/main" id="{00000000-0008-0000-0000-00008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EF7BD" id="Text Box 8731" o:spid="_x0000_s1026" type="#_x0000_t202" style="position:absolute;margin-left:0;margin-top:0;width:6pt;height:2.25pt;z-index:247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4208" behindDoc="0" locked="0" layoutInCell="1" allowOverlap="1" wp14:anchorId="31892EBB" wp14:editId="1E57F2AE">
                      <wp:simplePos x="0" y="0"/>
                      <wp:positionH relativeFrom="column">
                        <wp:posOffset>0</wp:posOffset>
                      </wp:positionH>
                      <wp:positionV relativeFrom="paragraph">
                        <wp:posOffset>0</wp:posOffset>
                      </wp:positionV>
                      <wp:extent cx="76200" cy="28575"/>
                      <wp:effectExtent l="19050" t="19050" r="19050" b="28575"/>
                      <wp:wrapNone/>
                      <wp:docPr id="4484" name="Text Box 8730">
                        <a:extLst xmlns:a="http://schemas.openxmlformats.org/drawingml/2006/main">
                          <a:ext uri="{FF2B5EF4-FFF2-40B4-BE49-F238E27FC236}">
                            <a16:creationId xmlns:a16="http://schemas.microsoft.com/office/drawing/2014/main" id="{00000000-0008-0000-0000-00008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6EF86" id="Text Box 8730" o:spid="_x0000_s1026" type="#_x0000_t202" style="position:absolute;margin-left:0;margin-top:0;width:6pt;height:2.25pt;z-index:2474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5232" behindDoc="0" locked="0" layoutInCell="1" allowOverlap="1" wp14:anchorId="76D277B9" wp14:editId="2F05B27C">
                      <wp:simplePos x="0" y="0"/>
                      <wp:positionH relativeFrom="column">
                        <wp:posOffset>0</wp:posOffset>
                      </wp:positionH>
                      <wp:positionV relativeFrom="paragraph">
                        <wp:posOffset>0</wp:posOffset>
                      </wp:positionV>
                      <wp:extent cx="76200" cy="28575"/>
                      <wp:effectExtent l="19050" t="19050" r="19050" b="28575"/>
                      <wp:wrapNone/>
                      <wp:docPr id="4485" name="Text Box 8729">
                        <a:extLst xmlns:a="http://schemas.openxmlformats.org/drawingml/2006/main">
                          <a:ext uri="{FF2B5EF4-FFF2-40B4-BE49-F238E27FC236}">
                            <a16:creationId xmlns:a16="http://schemas.microsoft.com/office/drawing/2014/main" id="{00000000-0008-0000-0000-00008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DD032" id="Text Box 8729" o:spid="_x0000_s1026" type="#_x0000_t202" style="position:absolute;margin-left:0;margin-top:0;width:6pt;height:2.25pt;z-index:247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6256" behindDoc="0" locked="0" layoutInCell="1" allowOverlap="1" wp14:anchorId="0347F277" wp14:editId="089D1E82">
                      <wp:simplePos x="0" y="0"/>
                      <wp:positionH relativeFrom="column">
                        <wp:posOffset>0</wp:posOffset>
                      </wp:positionH>
                      <wp:positionV relativeFrom="paragraph">
                        <wp:posOffset>0</wp:posOffset>
                      </wp:positionV>
                      <wp:extent cx="76200" cy="28575"/>
                      <wp:effectExtent l="19050" t="19050" r="19050" b="28575"/>
                      <wp:wrapNone/>
                      <wp:docPr id="4486" name="Text Box 8728">
                        <a:extLst xmlns:a="http://schemas.openxmlformats.org/drawingml/2006/main">
                          <a:ext uri="{FF2B5EF4-FFF2-40B4-BE49-F238E27FC236}">
                            <a16:creationId xmlns:a16="http://schemas.microsoft.com/office/drawing/2014/main" id="{00000000-0008-0000-0000-00008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428865" id="Text Box 8728" o:spid="_x0000_s1026" type="#_x0000_t202" style="position:absolute;margin-left:0;margin-top:0;width:6pt;height:2.25pt;z-index:2474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7280" behindDoc="0" locked="0" layoutInCell="1" allowOverlap="1" wp14:anchorId="7A2D7540" wp14:editId="0EA82471">
                      <wp:simplePos x="0" y="0"/>
                      <wp:positionH relativeFrom="column">
                        <wp:posOffset>0</wp:posOffset>
                      </wp:positionH>
                      <wp:positionV relativeFrom="paragraph">
                        <wp:posOffset>0</wp:posOffset>
                      </wp:positionV>
                      <wp:extent cx="76200" cy="28575"/>
                      <wp:effectExtent l="19050" t="19050" r="19050" b="28575"/>
                      <wp:wrapNone/>
                      <wp:docPr id="4487" name="Text Box 8727">
                        <a:extLst xmlns:a="http://schemas.openxmlformats.org/drawingml/2006/main">
                          <a:ext uri="{FF2B5EF4-FFF2-40B4-BE49-F238E27FC236}">
                            <a16:creationId xmlns:a16="http://schemas.microsoft.com/office/drawing/2014/main" id="{00000000-0008-0000-0000-00008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CC368" id="Text Box 8727" o:spid="_x0000_s1026" type="#_x0000_t202" style="position:absolute;margin-left:0;margin-top:0;width:6pt;height:2.25pt;z-index:2474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8304" behindDoc="0" locked="0" layoutInCell="1" allowOverlap="1" wp14:anchorId="3CF81708" wp14:editId="638AB3E7">
                      <wp:simplePos x="0" y="0"/>
                      <wp:positionH relativeFrom="column">
                        <wp:posOffset>0</wp:posOffset>
                      </wp:positionH>
                      <wp:positionV relativeFrom="paragraph">
                        <wp:posOffset>0</wp:posOffset>
                      </wp:positionV>
                      <wp:extent cx="76200" cy="28575"/>
                      <wp:effectExtent l="19050" t="19050" r="19050" b="28575"/>
                      <wp:wrapNone/>
                      <wp:docPr id="4488" name="Text Box 8726">
                        <a:extLst xmlns:a="http://schemas.openxmlformats.org/drawingml/2006/main">
                          <a:ext uri="{FF2B5EF4-FFF2-40B4-BE49-F238E27FC236}">
                            <a16:creationId xmlns:a16="http://schemas.microsoft.com/office/drawing/2014/main" id="{00000000-0008-0000-0000-00008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6BB6A" id="Text Box 8726" o:spid="_x0000_s1026" type="#_x0000_t202" style="position:absolute;margin-left:0;margin-top:0;width:6pt;height:2.25pt;z-index:2474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59328" behindDoc="0" locked="0" layoutInCell="1" allowOverlap="1" wp14:anchorId="1498655A" wp14:editId="5B248F3D">
                      <wp:simplePos x="0" y="0"/>
                      <wp:positionH relativeFrom="column">
                        <wp:posOffset>0</wp:posOffset>
                      </wp:positionH>
                      <wp:positionV relativeFrom="paragraph">
                        <wp:posOffset>0</wp:posOffset>
                      </wp:positionV>
                      <wp:extent cx="76200" cy="28575"/>
                      <wp:effectExtent l="19050" t="19050" r="19050" b="28575"/>
                      <wp:wrapNone/>
                      <wp:docPr id="4489" name="Text Box 8725">
                        <a:extLst xmlns:a="http://schemas.openxmlformats.org/drawingml/2006/main">
                          <a:ext uri="{FF2B5EF4-FFF2-40B4-BE49-F238E27FC236}">
                            <a16:creationId xmlns:a16="http://schemas.microsoft.com/office/drawing/2014/main" id="{00000000-0008-0000-0000-00008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2B886" id="Text Box 8725" o:spid="_x0000_s1026" type="#_x0000_t202" style="position:absolute;margin-left:0;margin-top:0;width:6pt;height:2.25pt;z-index:2474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0352" behindDoc="0" locked="0" layoutInCell="1" allowOverlap="1" wp14:anchorId="3574E033" wp14:editId="24980DB3">
                      <wp:simplePos x="0" y="0"/>
                      <wp:positionH relativeFrom="column">
                        <wp:posOffset>0</wp:posOffset>
                      </wp:positionH>
                      <wp:positionV relativeFrom="paragraph">
                        <wp:posOffset>0</wp:posOffset>
                      </wp:positionV>
                      <wp:extent cx="76200" cy="28575"/>
                      <wp:effectExtent l="19050" t="19050" r="19050" b="28575"/>
                      <wp:wrapNone/>
                      <wp:docPr id="4490" name="Text Box 8724">
                        <a:extLst xmlns:a="http://schemas.openxmlformats.org/drawingml/2006/main">
                          <a:ext uri="{FF2B5EF4-FFF2-40B4-BE49-F238E27FC236}">
                            <a16:creationId xmlns:a16="http://schemas.microsoft.com/office/drawing/2014/main" id="{00000000-0008-0000-0000-00008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F865F" id="Text Box 8724" o:spid="_x0000_s1026" type="#_x0000_t202" style="position:absolute;margin-left:0;margin-top:0;width:6pt;height:2.25pt;z-index:2474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1376" behindDoc="0" locked="0" layoutInCell="1" allowOverlap="1" wp14:anchorId="5FC9C856" wp14:editId="78524D23">
                      <wp:simplePos x="0" y="0"/>
                      <wp:positionH relativeFrom="column">
                        <wp:posOffset>0</wp:posOffset>
                      </wp:positionH>
                      <wp:positionV relativeFrom="paragraph">
                        <wp:posOffset>0</wp:posOffset>
                      </wp:positionV>
                      <wp:extent cx="76200" cy="28575"/>
                      <wp:effectExtent l="19050" t="19050" r="19050" b="28575"/>
                      <wp:wrapNone/>
                      <wp:docPr id="4491" name="Text Box 8723">
                        <a:extLst xmlns:a="http://schemas.openxmlformats.org/drawingml/2006/main">
                          <a:ext uri="{FF2B5EF4-FFF2-40B4-BE49-F238E27FC236}">
                            <a16:creationId xmlns:a16="http://schemas.microsoft.com/office/drawing/2014/main" id="{00000000-0008-0000-0000-00008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4CFC7E" id="Text Box 8723" o:spid="_x0000_s1026" type="#_x0000_t202" style="position:absolute;margin-left:0;margin-top:0;width:6pt;height:2.25pt;z-index:2474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2400" behindDoc="0" locked="0" layoutInCell="1" allowOverlap="1" wp14:anchorId="5B1773D7" wp14:editId="08663200">
                      <wp:simplePos x="0" y="0"/>
                      <wp:positionH relativeFrom="column">
                        <wp:posOffset>0</wp:posOffset>
                      </wp:positionH>
                      <wp:positionV relativeFrom="paragraph">
                        <wp:posOffset>0</wp:posOffset>
                      </wp:positionV>
                      <wp:extent cx="76200" cy="28575"/>
                      <wp:effectExtent l="19050" t="19050" r="19050" b="28575"/>
                      <wp:wrapNone/>
                      <wp:docPr id="4492" name="Text Box 8722">
                        <a:extLst xmlns:a="http://schemas.openxmlformats.org/drawingml/2006/main">
                          <a:ext uri="{FF2B5EF4-FFF2-40B4-BE49-F238E27FC236}">
                            <a16:creationId xmlns:a16="http://schemas.microsoft.com/office/drawing/2014/main" id="{00000000-0008-0000-0000-00008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BEA83" id="Text Box 8722" o:spid="_x0000_s1026" type="#_x0000_t202" style="position:absolute;margin-left:0;margin-top:0;width:6pt;height:2.25pt;z-index:2474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3424" behindDoc="0" locked="0" layoutInCell="1" allowOverlap="1" wp14:anchorId="2DC3EED3" wp14:editId="5398EE42">
                      <wp:simplePos x="0" y="0"/>
                      <wp:positionH relativeFrom="column">
                        <wp:posOffset>0</wp:posOffset>
                      </wp:positionH>
                      <wp:positionV relativeFrom="paragraph">
                        <wp:posOffset>0</wp:posOffset>
                      </wp:positionV>
                      <wp:extent cx="76200" cy="28575"/>
                      <wp:effectExtent l="19050" t="19050" r="19050" b="28575"/>
                      <wp:wrapNone/>
                      <wp:docPr id="4493" name="Text Box 8721">
                        <a:extLst xmlns:a="http://schemas.openxmlformats.org/drawingml/2006/main">
                          <a:ext uri="{FF2B5EF4-FFF2-40B4-BE49-F238E27FC236}">
                            <a16:creationId xmlns:a16="http://schemas.microsoft.com/office/drawing/2014/main" id="{00000000-0008-0000-0000-00008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A1681E" id="Text Box 8721" o:spid="_x0000_s1026" type="#_x0000_t202" style="position:absolute;margin-left:0;margin-top:0;width:6pt;height:2.25pt;z-index:2474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4448" behindDoc="0" locked="0" layoutInCell="1" allowOverlap="1" wp14:anchorId="50ADE7D2" wp14:editId="2CF94606">
                      <wp:simplePos x="0" y="0"/>
                      <wp:positionH relativeFrom="column">
                        <wp:posOffset>0</wp:posOffset>
                      </wp:positionH>
                      <wp:positionV relativeFrom="paragraph">
                        <wp:posOffset>0</wp:posOffset>
                      </wp:positionV>
                      <wp:extent cx="76200" cy="28575"/>
                      <wp:effectExtent l="19050" t="19050" r="19050" b="28575"/>
                      <wp:wrapNone/>
                      <wp:docPr id="4494" name="Text Box 8720">
                        <a:extLst xmlns:a="http://schemas.openxmlformats.org/drawingml/2006/main">
                          <a:ext uri="{FF2B5EF4-FFF2-40B4-BE49-F238E27FC236}">
                            <a16:creationId xmlns:a16="http://schemas.microsoft.com/office/drawing/2014/main" id="{00000000-0008-0000-0000-00008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F0388" id="Text Box 8720" o:spid="_x0000_s1026" type="#_x0000_t202" style="position:absolute;margin-left:0;margin-top:0;width:6pt;height:2.25pt;z-index:2474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5472" behindDoc="0" locked="0" layoutInCell="1" allowOverlap="1" wp14:anchorId="3AA354F5" wp14:editId="72002B2B">
                      <wp:simplePos x="0" y="0"/>
                      <wp:positionH relativeFrom="column">
                        <wp:posOffset>0</wp:posOffset>
                      </wp:positionH>
                      <wp:positionV relativeFrom="paragraph">
                        <wp:posOffset>0</wp:posOffset>
                      </wp:positionV>
                      <wp:extent cx="76200" cy="28575"/>
                      <wp:effectExtent l="19050" t="19050" r="19050" b="28575"/>
                      <wp:wrapNone/>
                      <wp:docPr id="4495" name="Text Box 8719">
                        <a:extLst xmlns:a="http://schemas.openxmlformats.org/drawingml/2006/main">
                          <a:ext uri="{FF2B5EF4-FFF2-40B4-BE49-F238E27FC236}">
                            <a16:creationId xmlns:a16="http://schemas.microsoft.com/office/drawing/2014/main" id="{00000000-0008-0000-0000-00008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9C38D" id="Text Box 8719" o:spid="_x0000_s1026" type="#_x0000_t202" style="position:absolute;margin-left:0;margin-top:0;width:6pt;height:2.25pt;z-index:2474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6496" behindDoc="0" locked="0" layoutInCell="1" allowOverlap="1" wp14:anchorId="26FF0389" wp14:editId="0B850C68">
                      <wp:simplePos x="0" y="0"/>
                      <wp:positionH relativeFrom="column">
                        <wp:posOffset>0</wp:posOffset>
                      </wp:positionH>
                      <wp:positionV relativeFrom="paragraph">
                        <wp:posOffset>0</wp:posOffset>
                      </wp:positionV>
                      <wp:extent cx="76200" cy="28575"/>
                      <wp:effectExtent l="19050" t="19050" r="19050" b="28575"/>
                      <wp:wrapNone/>
                      <wp:docPr id="4496" name="Text Box 8718">
                        <a:extLst xmlns:a="http://schemas.openxmlformats.org/drawingml/2006/main">
                          <a:ext uri="{FF2B5EF4-FFF2-40B4-BE49-F238E27FC236}">
                            <a16:creationId xmlns:a16="http://schemas.microsoft.com/office/drawing/2014/main" id="{00000000-0008-0000-0000-00009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FDF2F" id="Text Box 8718" o:spid="_x0000_s1026" type="#_x0000_t202" style="position:absolute;margin-left:0;margin-top:0;width:6pt;height:2.25pt;z-index:2474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7520" behindDoc="0" locked="0" layoutInCell="1" allowOverlap="1" wp14:anchorId="20377204" wp14:editId="0A39A7F5">
                      <wp:simplePos x="0" y="0"/>
                      <wp:positionH relativeFrom="column">
                        <wp:posOffset>0</wp:posOffset>
                      </wp:positionH>
                      <wp:positionV relativeFrom="paragraph">
                        <wp:posOffset>0</wp:posOffset>
                      </wp:positionV>
                      <wp:extent cx="76200" cy="28575"/>
                      <wp:effectExtent l="19050" t="19050" r="19050" b="28575"/>
                      <wp:wrapNone/>
                      <wp:docPr id="4497" name="Text Box 8717">
                        <a:extLst xmlns:a="http://schemas.openxmlformats.org/drawingml/2006/main">
                          <a:ext uri="{FF2B5EF4-FFF2-40B4-BE49-F238E27FC236}">
                            <a16:creationId xmlns:a16="http://schemas.microsoft.com/office/drawing/2014/main" id="{00000000-0008-0000-0000-00009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2F5C0" id="Text Box 8717" o:spid="_x0000_s1026" type="#_x0000_t202" style="position:absolute;margin-left:0;margin-top:0;width:6pt;height:2.25pt;z-index:2474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8544" behindDoc="0" locked="0" layoutInCell="1" allowOverlap="1" wp14:anchorId="0A1DD5BA" wp14:editId="60ED21FE">
                      <wp:simplePos x="0" y="0"/>
                      <wp:positionH relativeFrom="column">
                        <wp:posOffset>0</wp:posOffset>
                      </wp:positionH>
                      <wp:positionV relativeFrom="paragraph">
                        <wp:posOffset>0</wp:posOffset>
                      </wp:positionV>
                      <wp:extent cx="76200" cy="28575"/>
                      <wp:effectExtent l="19050" t="19050" r="19050" b="28575"/>
                      <wp:wrapNone/>
                      <wp:docPr id="4498" name="Text Box 8716">
                        <a:extLst xmlns:a="http://schemas.openxmlformats.org/drawingml/2006/main">
                          <a:ext uri="{FF2B5EF4-FFF2-40B4-BE49-F238E27FC236}">
                            <a16:creationId xmlns:a16="http://schemas.microsoft.com/office/drawing/2014/main" id="{00000000-0008-0000-0000-00009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56083" id="Text Box 8716" o:spid="_x0000_s1026" type="#_x0000_t202" style="position:absolute;margin-left:0;margin-top:0;width:6pt;height:2.25pt;z-index:2474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69568" behindDoc="0" locked="0" layoutInCell="1" allowOverlap="1" wp14:anchorId="359D04FB" wp14:editId="043DEBC3">
                      <wp:simplePos x="0" y="0"/>
                      <wp:positionH relativeFrom="column">
                        <wp:posOffset>0</wp:posOffset>
                      </wp:positionH>
                      <wp:positionV relativeFrom="paragraph">
                        <wp:posOffset>0</wp:posOffset>
                      </wp:positionV>
                      <wp:extent cx="76200" cy="28575"/>
                      <wp:effectExtent l="19050" t="19050" r="19050" b="28575"/>
                      <wp:wrapNone/>
                      <wp:docPr id="4499" name="Text Box 8715">
                        <a:extLst xmlns:a="http://schemas.openxmlformats.org/drawingml/2006/main">
                          <a:ext uri="{FF2B5EF4-FFF2-40B4-BE49-F238E27FC236}">
                            <a16:creationId xmlns:a16="http://schemas.microsoft.com/office/drawing/2014/main" id="{00000000-0008-0000-0000-00009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B9E97" id="Text Box 8715" o:spid="_x0000_s1026" type="#_x0000_t202" style="position:absolute;margin-left:0;margin-top:0;width:6pt;height:2.25pt;z-index:2474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0592" behindDoc="0" locked="0" layoutInCell="1" allowOverlap="1" wp14:anchorId="63D4E4CD" wp14:editId="568A4D30">
                      <wp:simplePos x="0" y="0"/>
                      <wp:positionH relativeFrom="column">
                        <wp:posOffset>0</wp:posOffset>
                      </wp:positionH>
                      <wp:positionV relativeFrom="paragraph">
                        <wp:posOffset>0</wp:posOffset>
                      </wp:positionV>
                      <wp:extent cx="76200" cy="28575"/>
                      <wp:effectExtent l="19050" t="19050" r="19050" b="28575"/>
                      <wp:wrapNone/>
                      <wp:docPr id="4500" name="Text Box 8714">
                        <a:extLst xmlns:a="http://schemas.openxmlformats.org/drawingml/2006/main">
                          <a:ext uri="{FF2B5EF4-FFF2-40B4-BE49-F238E27FC236}">
                            <a16:creationId xmlns:a16="http://schemas.microsoft.com/office/drawing/2014/main" id="{00000000-0008-0000-0000-00009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5FD0D" id="Text Box 8714" o:spid="_x0000_s1026" type="#_x0000_t202" style="position:absolute;margin-left:0;margin-top:0;width:6pt;height:2.25pt;z-index:2474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1616" behindDoc="0" locked="0" layoutInCell="1" allowOverlap="1" wp14:anchorId="795A8195" wp14:editId="12C010DE">
                      <wp:simplePos x="0" y="0"/>
                      <wp:positionH relativeFrom="column">
                        <wp:posOffset>0</wp:posOffset>
                      </wp:positionH>
                      <wp:positionV relativeFrom="paragraph">
                        <wp:posOffset>0</wp:posOffset>
                      </wp:positionV>
                      <wp:extent cx="76200" cy="28575"/>
                      <wp:effectExtent l="19050" t="19050" r="19050" b="28575"/>
                      <wp:wrapNone/>
                      <wp:docPr id="4501" name="Text Box 8713">
                        <a:extLst xmlns:a="http://schemas.openxmlformats.org/drawingml/2006/main">
                          <a:ext uri="{FF2B5EF4-FFF2-40B4-BE49-F238E27FC236}">
                            <a16:creationId xmlns:a16="http://schemas.microsoft.com/office/drawing/2014/main" id="{00000000-0008-0000-0000-00009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E2BC2" id="Text Box 8713" o:spid="_x0000_s1026" type="#_x0000_t202" style="position:absolute;margin-left:0;margin-top:0;width:6pt;height:2.25pt;z-index:2474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2640" behindDoc="0" locked="0" layoutInCell="1" allowOverlap="1" wp14:anchorId="202A2DA9" wp14:editId="6D53D3BC">
                      <wp:simplePos x="0" y="0"/>
                      <wp:positionH relativeFrom="column">
                        <wp:posOffset>0</wp:posOffset>
                      </wp:positionH>
                      <wp:positionV relativeFrom="paragraph">
                        <wp:posOffset>0</wp:posOffset>
                      </wp:positionV>
                      <wp:extent cx="76200" cy="28575"/>
                      <wp:effectExtent l="19050" t="19050" r="19050" b="28575"/>
                      <wp:wrapNone/>
                      <wp:docPr id="4502" name="Text Box 8712">
                        <a:extLst xmlns:a="http://schemas.openxmlformats.org/drawingml/2006/main">
                          <a:ext uri="{FF2B5EF4-FFF2-40B4-BE49-F238E27FC236}">
                            <a16:creationId xmlns:a16="http://schemas.microsoft.com/office/drawing/2014/main" id="{00000000-0008-0000-0000-00009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6E2BF8" id="Text Box 8712" o:spid="_x0000_s1026" type="#_x0000_t202" style="position:absolute;margin-left:0;margin-top:0;width:6pt;height:2.25pt;z-index:2474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3664" behindDoc="0" locked="0" layoutInCell="1" allowOverlap="1" wp14:anchorId="0D26820A" wp14:editId="43EED140">
                      <wp:simplePos x="0" y="0"/>
                      <wp:positionH relativeFrom="column">
                        <wp:posOffset>0</wp:posOffset>
                      </wp:positionH>
                      <wp:positionV relativeFrom="paragraph">
                        <wp:posOffset>0</wp:posOffset>
                      </wp:positionV>
                      <wp:extent cx="76200" cy="28575"/>
                      <wp:effectExtent l="19050" t="19050" r="19050" b="28575"/>
                      <wp:wrapNone/>
                      <wp:docPr id="4503" name="Text Box 8711">
                        <a:extLst xmlns:a="http://schemas.openxmlformats.org/drawingml/2006/main">
                          <a:ext uri="{FF2B5EF4-FFF2-40B4-BE49-F238E27FC236}">
                            <a16:creationId xmlns:a16="http://schemas.microsoft.com/office/drawing/2014/main" id="{00000000-0008-0000-0000-00009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48B0E" id="Text Box 8711" o:spid="_x0000_s1026" type="#_x0000_t202" style="position:absolute;margin-left:0;margin-top:0;width:6pt;height:2.25pt;z-index:2474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4688" behindDoc="0" locked="0" layoutInCell="1" allowOverlap="1" wp14:anchorId="195784B7" wp14:editId="3BDE6B21">
                      <wp:simplePos x="0" y="0"/>
                      <wp:positionH relativeFrom="column">
                        <wp:posOffset>0</wp:posOffset>
                      </wp:positionH>
                      <wp:positionV relativeFrom="paragraph">
                        <wp:posOffset>0</wp:posOffset>
                      </wp:positionV>
                      <wp:extent cx="76200" cy="28575"/>
                      <wp:effectExtent l="19050" t="19050" r="19050" b="28575"/>
                      <wp:wrapNone/>
                      <wp:docPr id="4504" name="Text Box 8710">
                        <a:extLst xmlns:a="http://schemas.openxmlformats.org/drawingml/2006/main">
                          <a:ext uri="{FF2B5EF4-FFF2-40B4-BE49-F238E27FC236}">
                            <a16:creationId xmlns:a16="http://schemas.microsoft.com/office/drawing/2014/main" id="{00000000-0008-0000-0000-00009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24B78" id="Text Box 8710" o:spid="_x0000_s1026" type="#_x0000_t202" style="position:absolute;margin-left:0;margin-top:0;width:6pt;height:2.25pt;z-index:2474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5712" behindDoc="0" locked="0" layoutInCell="1" allowOverlap="1" wp14:anchorId="4D8B141B" wp14:editId="5EC09386">
                      <wp:simplePos x="0" y="0"/>
                      <wp:positionH relativeFrom="column">
                        <wp:posOffset>0</wp:posOffset>
                      </wp:positionH>
                      <wp:positionV relativeFrom="paragraph">
                        <wp:posOffset>0</wp:posOffset>
                      </wp:positionV>
                      <wp:extent cx="76200" cy="28575"/>
                      <wp:effectExtent l="19050" t="19050" r="19050" b="28575"/>
                      <wp:wrapNone/>
                      <wp:docPr id="4505" name="Text Box 8709">
                        <a:extLst xmlns:a="http://schemas.openxmlformats.org/drawingml/2006/main">
                          <a:ext uri="{FF2B5EF4-FFF2-40B4-BE49-F238E27FC236}">
                            <a16:creationId xmlns:a16="http://schemas.microsoft.com/office/drawing/2014/main" id="{00000000-0008-0000-0000-00009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4250F" id="Text Box 8709" o:spid="_x0000_s1026" type="#_x0000_t202" style="position:absolute;margin-left:0;margin-top:0;width:6pt;height:2.25pt;z-index:2474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6736" behindDoc="0" locked="0" layoutInCell="1" allowOverlap="1" wp14:anchorId="6B8F2F6A" wp14:editId="1CE860E9">
                      <wp:simplePos x="0" y="0"/>
                      <wp:positionH relativeFrom="column">
                        <wp:posOffset>0</wp:posOffset>
                      </wp:positionH>
                      <wp:positionV relativeFrom="paragraph">
                        <wp:posOffset>0</wp:posOffset>
                      </wp:positionV>
                      <wp:extent cx="76200" cy="28575"/>
                      <wp:effectExtent l="19050" t="19050" r="19050" b="28575"/>
                      <wp:wrapNone/>
                      <wp:docPr id="4506" name="Text Box 8708">
                        <a:extLst xmlns:a="http://schemas.openxmlformats.org/drawingml/2006/main">
                          <a:ext uri="{FF2B5EF4-FFF2-40B4-BE49-F238E27FC236}">
                            <a16:creationId xmlns:a16="http://schemas.microsoft.com/office/drawing/2014/main" id="{00000000-0008-0000-0000-00009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C4DE56" id="Text Box 8708" o:spid="_x0000_s1026" type="#_x0000_t202" style="position:absolute;margin-left:0;margin-top:0;width:6pt;height:2.25pt;z-index:2474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7760" behindDoc="0" locked="0" layoutInCell="1" allowOverlap="1" wp14:anchorId="6F1AED04" wp14:editId="19DA8D55">
                      <wp:simplePos x="0" y="0"/>
                      <wp:positionH relativeFrom="column">
                        <wp:posOffset>0</wp:posOffset>
                      </wp:positionH>
                      <wp:positionV relativeFrom="paragraph">
                        <wp:posOffset>0</wp:posOffset>
                      </wp:positionV>
                      <wp:extent cx="76200" cy="28575"/>
                      <wp:effectExtent l="19050" t="19050" r="19050" b="28575"/>
                      <wp:wrapNone/>
                      <wp:docPr id="4507" name="Text Box 8707">
                        <a:extLst xmlns:a="http://schemas.openxmlformats.org/drawingml/2006/main">
                          <a:ext uri="{FF2B5EF4-FFF2-40B4-BE49-F238E27FC236}">
                            <a16:creationId xmlns:a16="http://schemas.microsoft.com/office/drawing/2014/main" id="{00000000-0008-0000-0000-00009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444BD" id="Text Box 8707" o:spid="_x0000_s1026" type="#_x0000_t202" style="position:absolute;margin-left:0;margin-top:0;width:6pt;height:2.25pt;z-index:2474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8784" behindDoc="0" locked="0" layoutInCell="1" allowOverlap="1" wp14:anchorId="7703A7DD" wp14:editId="706CC2AE">
                      <wp:simplePos x="0" y="0"/>
                      <wp:positionH relativeFrom="column">
                        <wp:posOffset>0</wp:posOffset>
                      </wp:positionH>
                      <wp:positionV relativeFrom="paragraph">
                        <wp:posOffset>0</wp:posOffset>
                      </wp:positionV>
                      <wp:extent cx="76200" cy="28575"/>
                      <wp:effectExtent l="19050" t="19050" r="19050" b="28575"/>
                      <wp:wrapNone/>
                      <wp:docPr id="4508" name="Text Box 8706">
                        <a:extLst xmlns:a="http://schemas.openxmlformats.org/drawingml/2006/main">
                          <a:ext uri="{FF2B5EF4-FFF2-40B4-BE49-F238E27FC236}">
                            <a16:creationId xmlns:a16="http://schemas.microsoft.com/office/drawing/2014/main" id="{00000000-0008-0000-0000-00009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2893B" id="Text Box 8706" o:spid="_x0000_s1026" type="#_x0000_t202" style="position:absolute;margin-left:0;margin-top:0;width:6pt;height:2.25pt;z-index:2474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79808" behindDoc="0" locked="0" layoutInCell="1" allowOverlap="1" wp14:anchorId="624BBB66" wp14:editId="17756E05">
                      <wp:simplePos x="0" y="0"/>
                      <wp:positionH relativeFrom="column">
                        <wp:posOffset>0</wp:posOffset>
                      </wp:positionH>
                      <wp:positionV relativeFrom="paragraph">
                        <wp:posOffset>0</wp:posOffset>
                      </wp:positionV>
                      <wp:extent cx="76200" cy="28575"/>
                      <wp:effectExtent l="19050" t="19050" r="19050" b="28575"/>
                      <wp:wrapNone/>
                      <wp:docPr id="4509" name="Text Box 8705">
                        <a:extLst xmlns:a="http://schemas.openxmlformats.org/drawingml/2006/main">
                          <a:ext uri="{FF2B5EF4-FFF2-40B4-BE49-F238E27FC236}">
                            <a16:creationId xmlns:a16="http://schemas.microsoft.com/office/drawing/2014/main" id="{00000000-0008-0000-0000-00009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10AB6" id="Text Box 8705" o:spid="_x0000_s1026" type="#_x0000_t202" style="position:absolute;margin-left:0;margin-top:0;width:6pt;height:2.25pt;z-index:2474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0832" behindDoc="0" locked="0" layoutInCell="1" allowOverlap="1" wp14:anchorId="0E612A79" wp14:editId="0F0A835F">
                      <wp:simplePos x="0" y="0"/>
                      <wp:positionH relativeFrom="column">
                        <wp:posOffset>0</wp:posOffset>
                      </wp:positionH>
                      <wp:positionV relativeFrom="paragraph">
                        <wp:posOffset>0</wp:posOffset>
                      </wp:positionV>
                      <wp:extent cx="76200" cy="28575"/>
                      <wp:effectExtent l="19050" t="19050" r="19050" b="28575"/>
                      <wp:wrapNone/>
                      <wp:docPr id="4510" name="Text Box 8704">
                        <a:extLst xmlns:a="http://schemas.openxmlformats.org/drawingml/2006/main">
                          <a:ext uri="{FF2B5EF4-FFF2-40B4-BE49-F238E27FC236}">
                            <a16:creationId xmlns:a16="http://schemas.microsoft.com/office/drawing/2014/main" id="{00000000-0008-0000-0000-00009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C579F9" id="Text Box 8704" o:spid="_x0000_s1026" type="#_x0000_t202" style="position:absolute;margin-left:0;margin-top:0;width:6pt;height:2.25pt;z-index:2474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1856" behindDoc="0" locked="0" layoutInCell="1" allowOverlap="1" wp14:anchorId="40A72572" wp14:editId="215E86EA">
                      <wp:simplePos x="0" y="0"/>
                      <wp:positionH relativeFrom="column">
                        <wp:posOffset>0</wp:posOffset>
                      </wp:positionH>
                      <wp:positionV relativeFrom="paragraph">
                        <wp:posOffset>0</wp:posOffset>
                      </wp:positionV>
                      <wp:extent cx="76200" cy="28575"/>
                      <wp:effectExtent l="19050" t="19050" r="19050" b="28575"/>
                      <wp:wrapNone/>
                      <wp:docPr id="4511" name="Text Box 8703">
                        <a:extLst xmlns:a="http://schemas.openxmlformats.org/drawingml/2006/main">
                          <a:ext uri="{FF2B5EF4-FFF2-40B4-BE49-F238E27FC236}">
                            <a16:creationId xmlns:a16="http://schemas.microsoft.com/office/drawing/2014/main" id="{00000000-0008-0000-0000-00009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3B898" id="Text Box 8703" o:spid="_x0000_s1026" type="#_x0000_t202" style="position:absolute;margin-left:0;margin-top:0;width:6pt;height:2.25pt;z-index:2474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2880" behindDoc="0" locked="0" layoutInCell="1" allowOverlap="1" wp14:anchorId="675456CF" wp14:editId="426A89B6">
                      <wp:simplePos x="0" y="0"/>
                      <wp:positionH relativeFrom="column">
                        <wp:posOffset>0</wp:posOffset>
                      </wp:positionH>
                      <wp:positionV relativeFrom="paragraph">
                        <wp:posOffset>0</wp:posOffset>
                      </wp:positionV>
                      <wp:extent cx="76200" cy="28575"/>
                      <wp:effectExtent l="19050" t="19050" r="19050" b="28575"/>
                      <wp:wrapNone/>
                      <wp:docPr id="4512" name="Text Box 8702">
                        <a:extLst xmlns:a="http://schemas.openxmlformats.org/drawingml/2006/main">
                          <a:ext uri="{FF2B5EF4-FFF2-40B4-BE49-F238E27FC236}">
                            <a16:creationId xmlns:a16="http://schemas.microsoft.com/office/drawing/2014/main" id="{00000000-0008-0000-0000-0000A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1F03E" id="Text Box 8702" o:spid="_x0000_s1026" type="#_x0000_t202" style="position:absolute;margin-left:0;margin-top:0;width:6pt;height:2.25pt;z-index:2474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3904" behindDoc="0" locked="0" layoutInCell="1" allowOverlap="1" wp14:anchorId="29933F95" wp14:editId="0C31E8A2">
                      <wp:simplePos x="0" y="0"/>
                      <wp:positionH relativeFrom="column">
                        <wp:posOffset>0</wp:posOffset>
                      </wp:positionH>
                      <wp:positionV relativeFrom="paragraph">
                        <wp:posOffset>0</wp:posOffset>
                      </wp:positionV>
                      <wp:extent cx="76200" cy="28575"/>
                      <wp:effectExtent l="19050" t="19050" r="19050" b="28575"/>
                      <wp:wrapNone/>
                      <wp:docPr id="4513" name="Text Box 8701">
                        <a:extLst xmlns:a="http://schemas.openxmlformats.org/drawingml/2006/main">
                          <a:ext uri="{FF2B5EF4-FFF2-40B4-BE49-F238E27FC236}">
                            <a16:creationId xmlns:a16="http://schemas.microsoft.com/office/drawing/2014/main" id="{00000000-0008-0000-0000-0000A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6ED5E" id="Text Box 8701" o:spid="_x0000_s1026" type="#_x0000_t202" style="position:absolute;margin-left:0;margin-top:0;width:6pt;height:2.25pt;z-index:2474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4928" behindDoc="0" locked="0" layoutInCell="1" allowOverlap="1" wp14:anchorId="10FAFEB0" wp14:editId="71B63656">
                      <wp:simplePos x="0" y="0"/>
                      <wp:positionH relativeFrom="column">
                        <wp:posOffset>0</wp:posOffset>
                      </wp:positionH>
                      <wp:positionV relativeFrom="paragraph">
                        <wp:posOffset>0</wp:posOffset>
                      </wp:positionV>
                      <wp:extent cx="76200" cy="28575"/>
                      <wp:effectExtent l="19050" t="19050" r="19050" b="28575"/>
                      <wp:wrapNone/>
                      <wp:docPr id="4514" name="Text Box 8700">
                        <a:extLst xmlns:a="http://schemas.openxmlformats.org/drawingml/2006/main">
                          <a:ext uri="{FF2B5EF4-FFF2-40B4-BE49-F238E27FC236}">
                            <a16:creationId xmlns:a16="http://schemas.microsoft.com/office/drawing/2014/main" id="{00000000-0008-0000-0000-0000A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B291A" id="Text Box 8700" o:spid="_x0000_s1026" type="#_x0000_t202" style="position:absolute;margin-left:0;margin-top:0;width:6pt;height:2.25pt;z-index:2474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5952" behindDoc="0" locked="0" layoutInCell="1" allowOverlap="1" wp14:anchorId="08096B53" wp14:editId="764F76E0">
                      <wp:simplePos x="0" y="0"/>
                      <wp:positionH relativeFrom="column">
                        <wp:posOffset>0</wp:posOffset>
                      </wp:positionH>
                      <wp:positionV relativeFrom="paragraph">
                        <wp:posOffset>0</wp:posOffset>
                      </wp:positionV>
                      <wp:extent cx="76200" cy="28575"/>
                      <wp:effectExtent l="19050" t="19050" r="19050" b="28575"/>
                      <wp:wrapNone/>
                      <wp:docPr id="4515" name="Text Box 8699">
                        <a:extLst xmlns:a="http://schemas.openxmlformats.org/drawingml/2006/main">
                          <a:ext uri="{FF2B5EF4-FFF2-40B4-BE49-F238E27FC236}">
                            <a16:creationId xmlns:a16="http://schemas.microsoft.com/office/drawing/2014/main" id="{00000000-0008-0000-0000-0000A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F0000F" id="Text Box 8699" o:spid="_x0000_s1026" type="#_x0000_t202" style="position:absolute;margin-left:0;margin-top:0;width:6pt;height:2.25pt;z-index:2474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6976" behindDoc="0" locked="0" layoutInCell="1" allowOverlap="1" wp14:anchorId="6C670A45" wp14:editId="61907678">
                      <wp:simplePos x="0" y="0"/>
                      <wp:positionH relativeFrom="column">
                        <wp:posOffset>0</wp:posOffset>
                      </wp:positionH>
                      <wp:positionV relativeFrom="paragraph">
                        <wp:posOffset>0</wp:posOffset>
                      </wp:positionV>
                      <wp:extent cx="76200" cy="28575"/>
                      <wp:effectExtent l="19050" t="19050" r="19050" b="28575"/>
                      <wp:wrapNone/>
                      <wp:docPr id="4516" name="Text Box 8698">
                        <a:extLst xmlns:a="http://schemas.openxmlformats.org/drawingml/2006/main">
                          <a:ext uri="{FF2B5EF4-FFF2-40B4-BE49-F238E27FC236}">
                            <a16:creationId xmlns:a16="http://schemas.microsoft.com/office/drawing/2014/main" id="{00000000-0008-0000-0000-0000A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7E280" id="Text Box 8698" o:spid="_x0000_s1026" type="#_x0000_t202" style="position:absolute;margin-left:0;margin-top:0;width:6pt;height:2.25pt;z-index:2474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8000" behindDoc="0" locked="0" layoutInCell="1" allowOverlap="1" wp14:anchorId="4801DEF8" wp14:editId="7E1DC69C">
                      <wp:simplePos x="0" y="0"/>
                      <wp:positionH relativeFrom="column">
                        <wp:posOffset>0</wp:posOffset>
                      </wp:positionH>
                      <wp:positionV relativeFrom="paragraph">
                        <wp:posOffset>0</wp:posOffset>
                      </wp:positionV>
                      <wp:extent cx="76200" cy="28575"/>
                      <wp:effectExtent l="19050" t="19050" r="19050" b="28575"/>
                      <wp:wrapNone/>
                      <wp:docPr id="4517" name="Text Box 8697">
                        <a:extLst xmlns:a="http://schemas.openxmlformats.org/drawingml/2006/main">
                          <a:ext uri="{FF2B5EF4-FFF2-40B4-BE49-F238E27FC236}">
                            <a16:creationId xmlns:a16="http://schemas.microsoft.com/office/drawing/2014/main" id="{00000000-0008-0000-0000-0000A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7FFF1" id="Text Box 8697" o:spid="_x0000_s1026" type="#_x0000_t202" style="position:absolute;margin-left:0;margin-top:0;width:6pt;height:2.25pt;z-index:2474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89024" behindDoc="0" locked="0" layoutInCell="1" allowOverlap="1" wp14:anchorId="0AD3AB23" wp14:editId="575959E3">
                      <wp:simplePos x="0" y="0"/>
                      <wp:positionH relativeFrom="column">
                        <wp:posOffset>0</wp:posOffset>
                      </wp:positionH>
                      <wp:positionV relativeFrom="paragraph">
                        <wp:posOffset>0</wp:posOffset>
                      </wp:positionV>
                      <wp:extent cx="76200" cy="28575"/>
                      <wp:effectExtent l="19050" t="19050" r="19050" b="28575"/>
                      <wp:wrapNone/>
                      <wp:docPr id="4518" name="Text Box 8696">
                        <a:extLst xmlns:a="http://schemas.openxmlformats.org/drawingml/2006/main">
                          <a:ext uri="{FF2B5EF4-FFF2-40B4-BE49-F238E27FC236}">
                            <a16:creationId xmlns:a16="http://schemas.microsoft.com/office/drawing/2014/main" id="{00000000-0008-0000-0000-0000A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0A3E0C" id="Text Box 8696" o:spid="_x0000_s1026" type="#_x0000_t202" style="position:absolute;margin-left:0;margin-top:0;width:6pt;height:2.25pt;z-index:2474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0048" behindDoc="0" locked="0" layoutInCell="1" allowOverlap="1" wp14:anchorId="7559056D" wp14:editId="19DA4630">
                      <wp:simplePos x="0" y="0"/>
                      <wp:positionH relativeFrom="column">
                        <wp:posOffset>0</wp:posOffset>
                      </wp:positionH>
                      <wp:positionV relativeFrom="paragraph">
                        <wp:posOffset>0</wp:posOffset>
                      </wp:positionV>
                      <wp:extent cx="76200" cy="28575"/>
                      <wp:effectExtent l="19050" t="19050" r="19050" b="28575"/>
                      <wp:wrapNone/>
                      <wp:docPr id="4519" name="Text Box 8695">
                        <a:extLst xmlns:a="http://schemas.openxmlformats.org/drawingml/2006/main">
                          <a:ext uri="{FF2B5EF4-FFF2-40B4-BE49-F238E27FC236}">
                            <a16:creationId xmlns:a16="http://schemas.microsoft.com/office/drawing/2014/main" id="{00000000-0008-0000-0000-0000A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844B9" id="Text Box 8695" o:spid="_x0000_s1026" type="#_x0000_t202" style="position:absolute;margin-left:0;margin-top:0;width:6pt;height:2.25pt;z-index:2474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1072" behindDoc="0" locked="0" layoutInCell="1" allowOverlap="1" wp14:anchorId="73320AC6" wp14:editId="65C3686A">
                      <wp:simplePos x="0" y="0"/>
                      <wp:positionH relativeFrom="column">
                        <wp:posOffset>0</wp:posOffset>
                      </wp:positionH>
                      <wp:positionV relativeFrom="paragraph">
                        <wp:posOffset>0</wp:posOffset>
                      </wp:positionV>
                      <wp:extent cx="76200" cy="28575"/>
                      <wp:effectExtent l="19050" t="19050" r="19050" b="28575"/>
                      <wp:wrapNone/>
                      <wp:docPr id="4520" name="Text Box 8694">
                        <a:extLst xmlns:a="http://schemas.openxmlformats.org/drawingml/2006/main">
                          <a:ext uri="{FF2B5EF4-FFF2-40B4-BE49-F238E27FC236}">
                            <a16:creationId xmlns:a16="http://schemas.microsoft.com/office/drawing/2014/main" id="{00000000-0008-0000-0000-0000A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906AD" id="Text Box 8694" o:spid="_x0000_s1026" type="#_x0000_t202" style="position:absolute;margin-left:0;margin-top:0;width:6pt;height:2.25pt;z-index:2474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2096" behindDoc="0" locked="0" layoutInCell="1" allowOverlap="1" wp14:anchorId="61D44896" wp14:editId="1489A791">
                      <wp:simplePos x="0" y="0"/>
                      <wp:positionH relativeFrom="column">
                        <wp:posOffset>0</wp:posOffset>
                      </wp:positionH>
                      <wp:positionV relativeFrom="paragraph">
                        <wp:posOffset>0</wp:posOffset>
                      </wp:positionV>
                      <wp:extent cx="76200" cy="28575"/>
                      <wp:effectExtent l="19050" t="19050" r="19050" b="28575"/>
                      <wp:wrapNone/>
                      <wp:docPr id="4521" name="Text Box 8693">
                        <a:extLst xmlns:a="http://schemas.openxmlformats.org/drawingml/2006/main">
                          <a:ext uri="{FF2B5EF4-FFF2-40B4-BE49-F238E27FC236}">
                            <a16:creationId xmlns:a16="http://schemas.microsoft.com/office/drawing/2014/main" id="{00000000-0008-0000-0000-0000A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32AC3" id="Text Box 8693" o:spid="_x0000_s1026" type="#_x0000_t202" style="position:absolute;margin-left:0;margin-top:0;width:6pt;height:2.25pt;z-index:2474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3120" behindDoc="0" locked="0" layoutInCell="1" allowOverlap="1" wp14:anchorId="27F189AC" wp14:editId="7FEE1F38">
                      <wp:simplePos x="0" y="0"/>
                      <wp:positionH relativeFrom="column">
                        <wp:posOffset>0</wp:posOffset>
                      </wp:positionH>
                      <wp:positionV relativeFrom="paragraph">
                        <wp:posOffset>0</wp:posOffset>
                      </wp:positionV>
                      <wp:extent cx="76200" cy="28575"/>
                      <wp:effectExtent l="19050" t="19050" r="19050" b="28575"/>
                      <wp:wrapNone/>
                      <wp:docPr id="4522" name="Text Box 8692">
                        <a:extLst xmlns:a="http://schemas.openxmlformats.org/drawingml/2006/main">
                          <a:ext uri="{FF2B5EF4-FFF2-40B4-BE49-F238E27FC236}">
                            <a16:creationId xmlns:a16="http://schemas.microsoft.com/office/drawing/2014/main" id="{00000000-0008-0000-0000-0000A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15D3D" id="Text Box 8692" o:spid="_x0000_s1026" type="#_x0000_t202" style="position:absolute;margin-left:0;margin-top:0;width:6pt;height:2.25pt;z-index:2474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4144" behindDoc="0" locked="0" layoutInCell="1" allowOverlap="1" wp14:anchorId="783B4387" wp14:editId="6D30945D">
                      <wp:simplePos x="0" y="0"/>
                      <wp:positionH relativeFrom="column">
                        <wp:posOffset>0</wp:posOffset>
                      </wp:positionH>
                      <wp:positionV relativeFrom="paragraph">
                        <wp:posOffset>0</wp:posOffset>
                      </wp:positionV>
                      <wp:extent cx="76200" cy="28575"/>
                      <wp:effectExtent l="19050" t="19050" r="19050" b="28575"/>
                      <wp:wrapNone/>
                      <wp:docPr id="4523" name="Text Box 8691">
                        <a:extLst xmlns:a="http://schemas.openxmlformats.org/drawingml/2006/main">
                          <a:ext uri="{FF2B5EF4-FFF2-40B4-BE49-F238E27FC236}">
                            <a16:creationId xmlns:a16="http://schemas.microsoft.com/office/drawing/2014/main" id="{00000000-0008-0000-0000-0000A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5AB364" id="Text Box 8691" o:spid="_x0000_s1026" type="#_x0000_t202" style="position:absolute;margin-left:0;margin-top:0;width:6pt;height:2.25pt;z-index:2474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5168" behindDoc="0" locked="0" layoutInCell="1" allowOverlap="1" wp14:anchorId="149A8D27" wp14:editId="7BB898B6">
                      <wp:simplePos x="0" y="0"/>
                      <wp:positionH relativeFrom="column">
                        <wp:posOffset>0</wp:posOffset>
                      </wp:positionH>
                      <wp:positionV relativeFrom="paragraph">
                        <wp:posOffset>0</wp:posOffset>
                      </wp:positionV>
                      <wp:extent cx="76200" cy="28575"/>
                      <wp:effectExtent l="19050" t="19050" r="19050" b="28575"/>
                      <wp:wrapNone/>
                      <wp:docPr id="4524" name="Text Box 8690">
                        <a:extLst xmlns:a="http://schemas.openxmlformats.org/drawingml/2006/main">
                          <a:ext uri="{FF2B5EF4-FFF2-40B4-BE49-F238E27FC236}">
                            <a16:creationId xmlns:a16="http://schemas.microsoft.com/office/drawing/2014/main" id="{00000000-0008-0000-0000-0000A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DCF45" id="Text Box 8690" o:spid="_x0000_s1026" type="#_x0000_t202" style="position:absolute;margin-left:0;margin-top:0;width:6pt;height:2.25pt;z-index:2474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6192" behindDoc="0" locked="0" layoutInCell="1" allowOverlap="1" wp14:anchorId="0825D56E" wp14:editId="73C771BB">
                      <wp:simplePos x="0" y="0"/>
                      <wp:positionH relativeFrom="column">
                        <wp:posOffset>0</wp:posOffset>
                      </wp:positionH>
                      <wp:positionV relativeFrom="paragraph">
                        <wp:posOffset>0</wp:posOffset>
                      </wp:positionV>
                      <wp:extent cx="76200" cy="28575"/>
                      <wp:effectExtent l="19050" t="19050" r="19050" b="28575"/>
                      <wp:wrapNone/>
                      <wp:docPr id="4525" name="Text Box 8689">
                        <a:extLst xmlns:a="http://schemas.openxmlformats.org/drawingml/2006/main">
                          <a:ext uri="{FF2B5EF4-FFF2-40B4-BE49-F238E27FC236}">
                            <a16:creationId xmlns:a16="http://schemas.microsoft.com/office/drawing/2014/main" id="{00000000-0008-0000-0000-0000A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B4839" id="Text Box 8689" o:spid="_x0000_s1026" type="#_x0000_t202" style="position:absolute;margin-left:0;margin-top:0;width:6pt;height:2.25pt;z-index:2474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7216" behindDoc="0" locked="0" layoutInCell="1" allowOverlap="1" wp14:anchorId="2E79A2A5" wp14:editId="4562F743">
                      <wp:simplePos x="0" y="0"/>
                      <wp:positionH relativeFrom="column">
                        <wp:posOffset>0</wp:posOffset>
                      </wp:positionH>
                      <wp:positionV relativeFrom="paragraph">
                        <wp:posOffset>0</wp:posOffset>
                      </wp:positionV>
                      <wp:extent cx="76200" cy="28575"/>
                      <wp:effectExtent l="19050" t="19050" r="19050" b="28575"/>
                      <wp:wrapNone/>
                      <wp:docPr id="4526" name="Text Box 8688">
                        <a:extLst xmlns:a="http://schemas.openxmlformats.org/drawingml/2006/main">
                          <a:ext uri="{FF2B5EF4-FFF2-40B4-BE49-F238E27FC236}">
                            <a16:creationId xmlns:a16="http://schemas.microsoft.com/office/drawing/2014/main" id="{00000000-0008-0000-0000-0000A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37440F" id="Text Box 8688" o:spid="_x0000_s1026" type="#_x0000_t202" style="position:absolute;margin-left:0;margin-top:0;width:6pt;height:2.25pt;z-index:2474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8240" behindDoc="0" locked="0" layoutInCell="1" allowOverlap="1" wp14:anchorId="0B616AF0" wp14:editId="00B4A793">
                      <wp:simplePos x="0" y="0"/>
                      <wp:positionH relativeFrom="column">
                        <wp:posOffset>0</wp:posOffset>
                      </wp:positionH>
                      <wp:positionV relativeFrom="paragraph">
                        <wp:posOffset>0</wp:posOffset>
                      </wp:positionV>
                      <wp:extent cx="76200" cy="28575"/>
                      <wp:effectExtent l="19050" t="19050" r="19050" b="28575"/>
                      <wp:wrapNone/>
                      <wp:docPr id="4527" name="Text Box 8687">
                        <a:extLst xmlns:a="http://schemas.openxmlformats.org/drawingml/2006/main">
                          <a:ext uri="{FF2B5EF4-FFF2-40B4-BE49-F238E27FC236}">
                            <a16:creationId xmlns:a16="http://schemas.microsoft.com/office/drawing/2014/main" id="{00000000-0008-0000-0000-0000A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505F8" id="Text Box 8687" o:spid="_x0000_s1026" type="#_x0000_t202" style="position:absolute;margin-left:0;margin-top:0;width:6pt;height:2.25pt;z-index:2474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499264" behindDoc="0" locked="0" layoutInCell="1" allowOverlap="1" wp14:anchorId="3350283E" wp14:editId="2D8D6AE6">
                      <wp:simplePos x="0" y="0"/>
                      <wp:positionH relativeFrom="column">
                        <wp:posOffset>0</wp:posOffset>
                      </wp:positionH>
                      <wp:positionV relativeFrom="paragraph">
                        <wp:posOffset>0</wp:posOffset>
                      </wp:positionV>
                      <wp:extent cx="76200" cy="28575"/>
                      <wp:effectExtent l="19050" t="19050" r="19050" b="28575"/>
                      <wp:wrapNone/>
                      <wp:docPr id="4528" name="Text Box 8686">
                        <a:extLst xmlns:a="http://schemas.openxmlformats.org/drawingml/2006/main">
                          <a:ext uri="{FF2B5EF4-FFF2-40B4-BE49-F238E27FC236}">
                            <a16:creationId xmlns:a16="http://schemas.microsoft.com/office/drawing/2014/main" id="{00000000-0008-0000-0000-0000B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758C3" id="Text Box 8686" o:spid="_x0000_s1026" type="#_x0000_t202" style="position:absolute;margin-left:0;margin-top:0;width:6pt;height:2.25pt;z-index:2474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0288" behindDoc="0" locked="0" layoutInCell="1" allowOverlap="1" wp14:anchorId="2524AF10" wp14:editId="254AD1C0">
                      <wp:simplePos x="0" y="0"/>
                      <wp:positionH relativeFrom="column">
                        <wp:posOffset>0</wp:posOffset>
                      </wp:positionH>
                      <wp:positionV relativeFrom="paragraph">
                        <wp:posOffset>0</wp:posOffset>
                      </wp:positionV>
                      <wp:extent cx="76200" cy="28575"/>
                      <wp:effectExtent l="19050" t="19050" r="19050" b="28575"/>
                      <wp:wrapNone/>
                      <wp:docPr id="4529" name="Text Box 8685">
                        <a:extLst xmlns:a="http://schemas.openxmlformats.org/drawingml/2006/main">
                          <a:ext uri="{FF2B5EF4-FFF2-40B4-BE49-F238E27FC236}">
                            <a16:creationId xmlns:a16="http://schemas.microsoft.com/office/drawing/2014/main" id="{00000000-0008-0000-0000-0000B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F0061" id="Text Box 8685" o:spid="_x0000_s1026" type="#_x0000_t202" style="position:absolute;margin-left:0;margin-top:0;width:6pt;height:2.25pt;z-index:2475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1312" behindDoc="0" locked="0" layoutInCell="1" allowOverlap="1" wp14:anchorId="0B5CB8CE" wp14:editId="425D69B6">
                      <wp:simplePos x="0" y="0"/>
                      <wp:positionH relativeFrom="column">
                        <wp:posOffset>0</wp:posOffset>
                      </wp:positionH>
                      <wp:positionV relativeFrom="paragraph">
                        <wp:posOffset>0</wp:posOffset>
                      </wp:positionV>
                      <wp:extent cx="76200" cy="28575"/>
                      <wp:effectExtent l="19050" t="19050" r="19050" b="28575"/>
                      <wp:wrapNone/>
                      <wp:docPr id="4530" name="Text Box 8684">
                        <a:extLst xmlns:a="http://schemas.openxmlformats.org/drawingml/2006/main">
                          <a:ext uri="{FF2B5EF4-FFF2-40B4-BE49-F238E27FC236}">
                            <a16:creationId xmlns:a16="http://schemas.microsoft.com/office/drawing/2014/main" id="{00000000-0008-0000-0000-0000B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48BA5" id="Text Box 8684" o:spid="_x0000_s1026" type="#_x0000_t202" style="position:absolute;margin-left:0;margin-top:0;width:6pt;height:2.25pt;z-index:2475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2336" behindDoc="0" locked="0" layoutInCell="1" allowOverlap="1" wp14:anchorId="7F2A6EF4" wp14:editId="14AD3ABB">
                      <wp:simplePos x="0" y="0"/>
                      <wp:positionH relativeFrom="column">
                        <wp:posOffset>0</wp:posOffset>
                      </wp:positionH>
                      <wp:positionV relativeFrom="paragraph">
                        <wp:posOffset>0</wp:posOffset>
                      </wp:positionV>
                      <wp:extent cx="76200" cy="28575"/>
                      <wp:effectExtent l="19050" t="19050" r="19050" b="28575"/>
                      <wp:wrapNone/>
                      <wp:docPr id="4531" name="Text Box 8683">
                        <a:extLst xmlns:a="http://schemas.openxmlformats.org/drawingml/2006/main">
                          <a:ext uri="{FF2B5EF4-FFF2-40B4-BE49-F238E27FC236}">
                            <a16:creationId xmlns:a16="http://schemas.microsoft.com/office/drawing/2014/main" id="{00000000-0008-0000-0000-0000B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3DD07" id="Text Box 8683" o:spid="_x0000_s1026" type="#_x0000_t202" style="position:absolute;margin-left:0;margin-top:0;width:6pt;height:2.25pt;z-index:2475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3360" behindDoc="0" locked="0" layoutInCell="1" allowOverlap="1" wp14:anchorId="19EF88B8" wp14:editId="54B2DE5E">
                      <wp:simplePos x="0" y="0"/>
                      <wp:positionH relativeFrom="column">
                        <wp:posOffset>0</wp:posOffset>
                      </wp:positionH>
                      <wp:positionV relativeFrom="paragraph">
                        <wp:posOffset>0</wp:posOffset>
                      </wp:positionV>
                      <wp:extent cx="76200" cy="28575"/>
                      <wp:effectExtent l="19050" t="19050" r="19050" b="28575"/>
                      <wp:wrapNone/>
                      <wp:docPr id="4532" name="Text Box 8682">
                        <a:extLst xmlns:a="http://schemas.openxmlformats.org/drawingml/2006/main">
                          <a:ext uri="{FF2B5EF4-FFF2-40B4-BE49-F238E27FC236}">
                            <a16:creationId xmlns:a16="http://schemas.microsoft.com/office/drawing/2014/main" id="{00000000-0008-0000-0000-0000B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8EAEF" id="Text Box 8682" o:spid="_x0000_s1026" type="#_x0000_t202" style="position:absolute;margin-left:0;margin-top:0;width:6pt;height:2.25pt;z-index:2475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4384" behindDoc="0" locked="0" layoutInCell="1" allowOverlap="1" wp14:anchorId="155CBAE9" wp14:editId="6D098C18">
                      <wp:simplePos x="0" y="0"/>
                      <wp:positionH relativeFrom="column">
                        <wp:posOffset>0</wp:posOffset>
                      </wp:positionH>
                      <wp:positionV relativeFrom="paragraph">
                        <wp:posOffset>0</wp:posOffset>
                      </wp:positionV>
                      <wp:extent cx="76200" cy="28575"/>
                      <wp:effectExtent l="19050" t="19050" r="19050" b="28575"/>
                      <wp:wrapNone/>
                      <wp:docPr id="4533" name="Text Box 8681">
                        <a:extLst xmlns:a="http://schemas.openxmlformats.org/drawingml/2006/main">
                          <a:ext uri="{FF2B5EF4-FFF2-40B4-BE49-F238E27FC236}">
                            <a16:creationId xmlns:a16="http://schemas.microsoft.com/office/drawing/2014/main" id="{00000000-0008-0000-0000-0000B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83E76" id="Text Box 8681" o:spid="_x0000_s1026" type="#_x0000_t202" style="position:absolute;margin-left:0;margin-top:0;width:6pt;height:2.25pt;z-index:2475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5408" behindDoc="0" locked="0" layoutInCell="1" allowOverlap="1" wp14:anchorId="217B3BBD" wp14:editId="22506DA8">
                      <wp:simplePos x="0" y="0"/>
                      <wp:positionH relativeFrom="column">
                        <wp:posOffset>0</wp:posOffset>
                      </wp:positionH>
                      <wp:positionV relativeFrom="paragraph">
                        <wp:posOffset>0</wp:posOffset>
                      </wp:positionV>
                      <wp:extent cx="76200" cy="28575"/>
                      <wp:effectExtent l="19050" t="19050" r="19050" b="28575"/>
                      <wp:wrapNone/>
                      <wp:docPr id="4534" name="Text Box 8680">
                        <a:extLst xmlns:a="http://schemas.openxmlformats.org/drawingml/2006/main">
                          <a:ext uri="{FF2B5EF4-FFF2-40B4-BE49-F238E27FC236}">
                            <a16:creationId xmlns:a16="http://schemas.microsoft.com/office/drawing/2014/main" id="{00000000-0008-0000-0000-0000B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939C85" id="Text Box 8680" o:spid="_x0000_s1026" type="#_x0000_t202" style="position:absolute;margin-left:0;margin-top:0;width:6pt;height:2.25pt;z-index:2475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6432" behindDoc="0" locked="0" layoutInCell="1" allowOverlap="1" wp14:anchorId="0FAF72E4" wp14:editId="028B801B">
                      <wp:simplePos x="0" y="0"/>
                      <wp:positionH relativeFrom="column">
                        <wp:posOffset>0</wp:posOffset>
                      </wp:positionH>
                      <wp:positionV relativeFrom="paragraph">
                        <wp:posOffset>0</wp:posOffset>
                      </wp:positionV>
                      <wp:extent cx="76200" cy="28575"/>
                      <wp:effectExtent l="19050" t="19050" r="19050" b="28575"/>
                      <wp:wrapNone/>
                      <wp:docPr id="4535" name="Text Box 8679">
                        <a:extLst xmlns:a="http://schemas.openxmlformats.org/drawingml/2006/main">
                          <a:ext uri="{FF2B5EF4-FFF2-40B4-BE49-F238E27FC236}">
                            <a16:creationId xmlns:a16="http://schemas.microsoft.com/office/drawing/2014/main" id="{00000000-0008-0000-0000-0000B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86AF5" id="Text Box 8679" o:spid="_x0000_s1026" type="#_x0000_t202" style="position:absolute;margin-left:0;margin-top:0;width:6pt;height:2.25pt;z-index:2475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7456" behindDoc="0" locked="0" layoutInCell="1" allowOverlap="1" wp14:anchorId="58D75544" wp14:editId="3CBE3685">
                      <wp:simplePos x="0" y="0"/>
                      <wp:positionH relativeFrom="column">
                        <wp:posOffset>0</wp:posOffset>
                      </wp:positionH>
                      <wp:positionV relativeFrom="paragraph">
                        <wp:posOffset>0</wp:posOffset>
                      </wp:positionV>
                      <wp:extent cx="76200" cy="28575"/>
                      <wp:effectExtent l="19050" t="19050" r="19050" b="28575"/>
                      <wp:wrapNone/>
                      <wp:docPr id="4536" name="Text Box 8678">
                        <a:extLst xmlns:a="http://schemas.openxmlformats.org/drawingml/2006/main">
                          <a:ext uri="{FF2B5EF4-FFF2-40B4-BE49-F238E27FC236}">
                            <a16:creationId xmlns:a16="http://schemas.microsoft.com/office/drawing/2014/main" id="{00000000-0008-0000-0000-0000B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AFCED" id="Text Box 8678" o:spid="_x0000_s1026" type="#_x0000_t202" style="position:absolute;margin-left:0;margin-top:0;width:6pt;height:2.25pt;z-index:2475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8480" behindDoc="0" locked="0" layoutInCell="1" allowOverlap="1" wp14:anchorId="57EEF3A2" wp14:editId="683E5453">
                      <wp:simplePos x="0" y="0"/>
                      <wp:positionH relativeFrom="column">
                        <wp:posOffset>0</wp:posOffset>
                      </wp:positionH>
                      <wp:positionV relativeFrom="paragraph">
                        <wp:posOffset>0</wp:posOffset>
                      </wp:positionV>
                      <wp:extent cx="76200" cy="28575"/>
                      <wp:effectExtent l="19050" t="19050" r="19050" b="28575"/>
                      <wp:wrapNone/>
                      <wp:docPr id="4537" name="Text Box 8677">
                        <a:extLst xmlns:a="http://schemas.openxmlformats.org/drawingml/2006/main">
                          <a:ext uri="{FF2B5EF4-FFF2-40B4-BE49-F238E27FC236}">
                            <a16:creationId xmlns:a16="http://schemas.microsoft.com/office/drawing/2014/main" id="{00000000-0008-0000-0000-0000B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C0264" id="Text Box 8677" o:spid="_x0000_s1026" type="#_x0000_t202" style="position:absolute;margin-left:0;margin-top:0;width:6pt;height:2.25pt;z-index:2475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09504" behindDoc="0" locked="0" layoutInCell="1" allowOverlap="1" wp14:anchorId="05057734" wp14:editId="3A35D3FC">
                      <wp:simplePos x="0" y="0"/>
                      <wp:positionH relativeFrom="column">
                        <wp:posOffset>0</wp:posOffset>
                      </wp:positionH>
                      <wp:positionV relativeFrom="paragraph">
                        <wp:posOffset>0</wp:posOffset>
                      </wp:positionV>
                      <wp:extent cx="76200" cy="28575"/>
                      <wp:effectExtent l="19050" t="19050" r="19050" b="28575"/>
                      <wp:wrapNone/>
                      <wp:docPr id="4538" name="Text Box 8676">
                        <a:extLst xmlns:a="http://schemas.openxmlformats.org/drawingml/2006/main">
                          <a:ext uri="{FF2B5EF4-FFF2-40B4-BE49-F238E27FC236}">
                            <a16:creationId xmlns:a16="http://schemas.microsoft.com/office/drawing/2014/main" id="{00000000-0008-0000-0000-0000B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77C31" id="Text Box 8676" o:spid="_x0000_s1026" type="#_x0000_t202" style="position:absolute;margin-left:0;margin-top:0;width:6pt;height:2.25pt;z-index:2475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0528" behindDoc="0" locked="0" layoutInCell="1" allowOverlap="1" wp14:anchorId="3DBAC834" wp14:editId="3E12509A">
                      <wp:simplePos x="0" y="0"/>
                      <wp:positionH relativeFrom="column">
                        <wp:posOffset>0</wp:posOffset>
                      </wp:positionH>
                      <wp:positionV relativeFrom="paragraph">
                        <wp:posOffset>0</wp:posOffset>
                      </wp:positionV>
                      <wp:extent cx="76200" cy="28575"/>
                      <wp:effectExtent l="19050" t="19050" r="19050" b="28575"/>
                      <wp:wrapNone/>
                      <wp:docPr id="4539" name="Text Box 8675">
                        <a:extLst xmlns:a="http://schemas.openxmlformats.org/drawingml/2006/main">
                          <a:ext uri="{FF2B5EF4-FFF2-40B4-BE49-F238E27FC236}">
                            <a16:creationId xmlns:a16="http://schemas.microsoft.com/office/drawing/2014/main" id="{00000000-0008-0000-0000-0000B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4A9DD" id="Text Box 8675" o:spid="_x0000_s1026" type="#_x0000_t202" style="position:absolute;margin-left:0;margin-top:0;width:6pt;height:2.25pt;z-index:2475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1552" behindDoc="0" locked="0" layoutInCell="1" allowOverlap="1" wp14:anchorId="419F4337" wp14:editId="5FAAE68E">
                      <wp:simplePos x="0" y="0"/>
                      <wp:positionH relativeFrom="column">
                        <wp:posOffset>0</wp:posOffset>
                      </wp:positionH>
                      <wp:positionV relativeFrom="paragraph">
                        <wp:posOffset>0</wp:posOffset>
                      </wp:positionV>
                      <wp:extent cx="76200" cy="28575"/>
                      <wp:effectExtent l="19050" t="19050" r="19050" b="28575"/>
                      <wp:wrapNone/>
                      <wp:docPr id="4540" name="Text Box 8674">
                        <a:extLst xmlns:a="http://schemas.openxmlformats.org/drawingml/2006/main">
                          <a:ext uri="{FF2B5EF4-FFF2-40B4-BE49-F238E27FC236}">
                            <a16:creationId xmlns:a16="http://schemas.microsoft.com/office/drawing/2014/main" id="{00000000-0008-0000-0000-0000B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1F161" id="Text Box 8674" o:spid="_x0000_s1026" type="#_x0000_t202" style="position:absolute;margin-left:0;margin-top:0;width:6pt;height:2.25pt;z-index:2475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2576" behindDoc="0" locked="0" layoutInCell="1" allowOverlap="1" wp14:anchorId="15E26408" wp14:editId="3A5BC1C8">
                      <wp:simplePos x="0" y="0"/>
                      <wp:positionH relativeFrom="column">
                        <wp:posOffset>0</wp:posOffset>
                      </wp:positionH>
                      <wp:positionV relativeFrom="paragraph">
                        <wp:posOffset>0</wp:posOffset>
                      </wp:positionV>
                      <wp:extent cx="76200" cy="28575"/>
                      <wp:effectExtent l="19050" t="19050" r="19050" b="28575"/>
                      <wp:wrapNone/>
                      <wp:docPr id="4541" name="Text Box 8673">
                        <a:extLst xmlns:a="http://schemas.openxmlformats.org/drawingml/2006/main">
                          <a:ext uri="{FF2B5EF4-FFF2-40B4-BE49-F238E27FC236}">
                            <a16:creationId xmlns:a16="http://schemas.microsoft.com/office/drawing/2014/main" id="{00000000-0008-0000-0000-0000B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C069D" id="Text Box 8673" o:spid="_x0000_s1026" type="#_x0000_t202" style="position:absolute;margin-left:0;margin-top:0;width:6pt;height:2.25pt;z-index:2475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3600" behindDoc="0" locked="0" layoutInCell="1" allowOverlap="1" wp14:anchorId="29245296" wp14:editId="6D25FA95">
                      <wp:simplePos x="0" y="0"/>
                      <wp:positionH relativeFrom="column">
                        <wp:posOffset>0</wp:posOffset>
                      </wp:positionH>
                      <wp:positionV relativeFrom="paragraph">
                        <wp:posOffset>0</wp:posOffset>
                      </wp:positionV>
                      <wp:extent cx="76200" cy="28575"/>
                      <wp:effectExtent l="19050" t="19050" r="19050" b="28575"/>
                      <wp:wrapNone/>
                      <wp:docPr id="4542" name="Text Box 8672">
                        <a:extLst xmlns:a="http://schemas.openxmlformats.org/drawingml/2006/main">
                          <a:ext uri="{FF2B5EF4-FFF2-40B4-BE49-F238E27FC236}">
                            <a16:creationId xmlns:a16="http://schemas.microsoft.com/office/drawing/2014/main" id="{00000000-0008-0000-0000-0000B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49A4D" id="Text Box 8672" o:spid="_x0000_s1026" type="#_x0000_t202" style="position:absolute;margin-left:0;margin-top:0;width:6pt;height:2.25pt;z-index:2475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4624" behindDoc="0" locked="0" layoutInCell="1" allowOverlap="1" wp14:anchorId="71810980" wp14:editId="650B19AB">
                      <wp:simplePos x="0" y="0"/>
                      <wp:positionH relativeFrom="column">
                        <wp:posOffset>0</wp:posOffset>
                      </wp:positionH>
                      <wp:positionV relativeFrom="paragraph">
                        <wp:posOffset>0</wp:posOffset>
                      </wp:positionV>
                      <wp:extent cx="76200" cy="28575"/>
                      <wp:effectExtent l="19050" t="19050" r="19050" b="28575"/>
                      <wp:wrapNone/>
                      <wp:docPr id="4543" name="Text Box 8671">
                        <a:extLst xmlns:a="http://schemas.openxmlformats.org/drawingml/2006/main">
                          <a:ext uri="{FF2B5EF4-FFF2-40B4-BE49-F238E27FC236}">
                            <a16:creationId xmlns:a16="http://schemas.microsoft.com/office/drawing/2014/main" id="{00000000-0008-0000-0000-0000B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BF6C1" id="Text Box 8671" o:spid="_x0000_s1026" type="#_x0000_t202" style="position:absolute;margin-left:0;margin-top:0;width:6pt;height:2.25pt;z-index:2475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5648" behindDoc="0" locked="0" layoutInCell="1" allowOverlap="1" wp14:anchorId="7E565880" wp14:editId="75E4928E">
                      <wp:simplePos x="0" y="0"/>
                      <wp:positionH relativeFrom="column">
                        <wp:posOffset>0</wp:posOffset>
                      </wp:positionH>
                      <wp:positionV relativeFrom="paragraph">
                        <wp:posOffset>0</wp:posOffset>
                      </wp:positionV>
                      <wp:extent cx="76200" cy="28575"/>
                      <wp:effectExtent l="19050" t="19050" r="19050" b="28575"/>
                      <wp:wrapNone/>
                      <wp:docPr id="4544" name="Text Box 8670">
                        <a:extLst xmlns:a="http://schemas.openxmlformats.org/drawingml/2006/main">
                          <a:ext uri="{FF2B5EF4-FFF2-40B4-BE49-F238E27FC236}">
                            <a16:creationId xmlns:a16="http://schemas.microsoft.com/office/drawing/2014/main" id="{00000000-0008-0000-0000-0000C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063A9" id="Text Box 8670" o:spid="_x0000_s1026" type="#_x0000_t202" style="position:absolute;margin-left:0;margin-top:0;width:6pt;height:2.25pt;z-index:2475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6672" behindDoc="0" locked="0" layoutInCell="1" allowOverlap="1" wp14:anchorId="518E2102" wp14:editId="5CD73ED4">
                      <wp:simplePos x="0" y="0"/>
                      <wp:positionH relativeFrom="column">
                        <wp:posOffset>0</wp:posOffset>
                      </wp:positionH>
                      <wp:positionV relativeFrom="paragraph">
                        <wp:posOffset>0</wp:posOffset>
                      </wp:positionV>
                      <wp:extent cx="76200" cy="28575"/>
                      <wp:effectExtent l="19050" t="19050" r="19050" b="28575"/>
                      <wp:wrapNone/>
                      <wp:docPr id="4545" name="Text Box 8669">
                        <a:extLst xmlns:a="http://schemas.openxmlformats.org/drawingml/2006/main">
                          <a:ext uri="{FF2B5EF4-FFF2-40B4-BE49-F238E27FC236}">
                            <a16:creationId xmlns:a16="http://schemas.microsoft.com/office/drawing/2014/main" id="{00000000-0008-0000-0000-0000C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9B794" id="Text Box 8669" o:spid="_x0000_s1026" type="#_x0000_t202" style="position:absolute;margin-left:0;margin-top:0;width:6pt;height:2.25pt;z-index:2475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7696" behindDoc="0" locked="0" layoutInCell="1" allowOverlap="1" wp14:anchorId="549522F7" wp14:editId="489244EC">
                      <wp:simplePos x="0" y="0"/>
                      <wp:positionH relativeFrom="column">
                        <wp:posOffset>0</wp:posOffset>
                      </wp:positionH>
                      <wp:positionV relativeFrom="paragraph">
                        <wp:posOffset>0</wp:posOffset>
                      </wp:positionV>
                      <wp:extent cx="76200" cy="28575"/>
                      <wp:effectExtent l="19050" t="19050" r="19050" b="28575"/>
                      <wp:wrapNone/>
                      <wp:docPr id="4546" name="Text Box 8668">
                        <a:extLst xmlns:a="http://schemas.openxmlformats.org/drawingml/2006/main">
                          <a:ext uri="{FF2B5EF4-FFF2-40B4-BE49-F238E27FC236}">
                            <a16:creationId xmlns:a16="http://schemas.microsoft.com/office/drawing/2014/main" id="{00000000-0008-0000-0000-0000C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0CE679" id="Text Box 8668" o:spid="_x0000_s1026" type="#_x0000_t202" style="position:absolute;margin-left:0;margin-top:0;width:6pt;height:2.25pt;z-index:2475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8720" behindDoc="0" locked="0" layoutInCell="1" allowOverlap="1" wp14:anchorId="786B4461" wp14:editId="2E6AFFE1">
                      <wp:simplePos x="0" y="0"/>
                      <wp:positionH relativeFrom="column">
                        <wp:posOffset>0</wp:posOffset>
                      </wp:positionH>
                      <wp:positionV relativeFrom="paragraph">
                        <wp:posOffset>0</wp:posOffset>
                      </wp:positionV>
                      <wp:extent cx="76200" cy="28575"/>
                      <wp:effectExtent l="19050" t="19050" r="19050" b="28575"/>
                      <wp:wrapNone/>
                      <wp:docPr id="4547" name="Text Box 8667">
                        <a:extLst xmlns:a="http://schemas.openxmlformats.org/drawingml/2006/main">
                          <a:ext uri="{FF2B5EF4-FFF2-40B4-BE49-F238E27FC236}">
                            <a16:creationId xmlns:a16="http://schemas.microsoft.com/office/drawing/2014/main" id="{00000000-0008-0000-0000-0000C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A8FC4" id="Text Box 8667" o:spid="_x0000_s1026" type="#_x0000_t202" style="position:absolute;margin-left:0;margin-top:0;width:6pt;height:2.25pt;z-index:2475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19744" behindDoc="0" locked="0" layoutInCell="1" allowOverlap="1" wp14:anchorId="462B3799" wp14:editId="59E73507">
                      <wp:simplePos x="0" y="0"/>
                      <wp:positionH relativeFrom="column">
                        <wp:posOffset>0</wp:posOffset>
                      </wp:positionH>
                      <wp:positionV relativeFrom="paragraph">
                        <wp:posOffset>0</wp:posOffset>
                      </wp:positionV>
                      <wp:extent cx="76200" cy="28575"/>
                      <wp:effectExtent l="19050" t="19050" r="19050" b="28575"/>
                      <wp:wrapNone/>
                      <wp:docPr id="4548" name="Text Box 8666">
                        <a:extLst xmlns:a="http://schemas.openxmlformats.org/drawingml/2006/main">
                          <a:ext uri="{FF2B5EF4-FFF2-40B4-BE49-F238E27FC236}">
                            <a16:creationId xmlns:a16="http://schemas.microsoft.com/office/drawing/2014/main" id="{00000000-0008-0000-0000-0000C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124C9" id="Text Box 8666" o:spid="_x0000_s1026" type="#_x0000_t202" style="position:absolute;margin-left:0;margin-top:0;width:6pt;height:2.25pt;z-index:2475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0768" behindDoc="0" locked="0" layoutInCell="1" allowOverlap="1" wp14:anchorId="0300B3E4" wp14:editId="15EA22AA">
                      <wp:simplePos x="0" y="0"/>
                      <wp:positionH relativeFrom="column">
                        <wp:posOffset>0</wp:posOffset>
                      </wp:positionH>
                      <wp:positionV relativeFrom="paragraph">
                        <wp:posOffset>0</wp:posOffset>
                      </wp:positionV>
                      <wp:extent cx="76200" cy="28575"/>
                      <wp:effectExtent l="19050" t="19050" r="19050" b="28575"/>
                      <wp:wrapNone/>
                      <wp:docPr id="4549" name="Text Box 8665">
                        <a:extLst xmlns:a="http://schemas.openxmlformats.org/drawingml/2006/main">
                          <a:ext uri="{FF2B5EF4-FFF2-40B4-BE49-F238E27FC236}">
                            <a16:creationId xmlns:a16="http://schemas.microsoft.com/office/drawing/2014/main" id="{00000000-0008-0000-0000-0000C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3C29B" id="Text Box 8665" o:spid="_x0000_s1026" type="#_x0000_t202" style="position:absolute;margin-left:0;margin-top:0;width:6pt;height:2.25pt;z-index:2475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1792" behindDoc="0" locked="0" layoutInCell="1" allowOverlap="1" wp14:anchorId="4D01D3FF" wp14:editId="5240946C">
                      <wp:simplePos x="0" y="0"/>
                      <wp:positionH relativeFrom="column">
                        <wp:posOffset>0</wp:posOffset>
                      </wp:positionH>
                      <wp:positionV relativeFrom="paragraph">
                        <wp:posOffset>0</wp:posOffset>
                      </wp:positionV>
                      <wp:extent cx="76200" cy="28575"/>
                      <wp:effectExtent l="19050" t="19050" r="19050" b="28575"/>
                      <wp:wrapNone/>
                      <wp:docPr id="4550" name="Text Box 8664">
                        <a:extLst xmlns:a="http://schemas.openxmlformats.org/drawingml/2006/main">
                          <a:ext uri="{FF2B5EF4-FFF2-40B4-BE49-F238E27FC236}">
                            <a16:creationId xmlns:a16="http://schemas.microsoft.com/office/drawing/2014/main" id="{00000000-0008-0000-0000-0000C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8089F" id="Text Box 8664" o:spid="_x0000_s1026" type="#_x0000_t202" style="position:absolute;margin-left:0;margin-top:0;width:6pt;height:2.25pt;z-index:2475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2816" behindDoc="0" locked="0" layoutInCell="1" allowOverlap="1" wp14:anchorId="5A2EB0E2" wp14:editId="128AC3B6">
                      <wp:simplePos x="0" y="0"/>
                      <wp:positionH relativeFrom="column">
                        <wp:posOffset>0</wp:posOffset>
                      </wp:positionH>
                      <wp:positionV relativeFrom="paragraph">
                        <wp:posOffset>0</wp:posOffset>
                      </wp:positionV>
                      <wp:extent cx="76200" cy="28575"/>
                      <wp:effectExtent l="19050" t="19050" r="19050" b="28575"/>
                      <wp:wrapNone/>
                      <wp:docPr id="4551" name="Text Box 8663">
                        <a:extLst xmlns:a="http://schemas.openxmlformats.org/drawingml/2006/main">
                          <a:ext uri="{FF2B5EF4-FFF2-40B4-BE49-F238E27FC236}">
                            <a16:creationId xmlns:a16="http://schemas.microsoft.com/office/drawing/2014/main" id="{00000000-0008-0000-0000-0000C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9AAB9" id="Text Box 8663" o:spid="_x0000_s1026" type="#_x0000_t202" style="position:absolute;margin-left:0;margin-top:0;width:6pt;height:2.25pt;z-index:2475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3840" behindDoc="0" locked="0" layoutInCell="1" allowOverlap="1" wp14:anchorId="4C44B760" wp14:editId="7082D3BD">
                      <wp:simplePos x="0" y="0"/>
                      <wp:positionH relativeFrom="column">
                        <wp:posOffset>0</wp:posOffset>
                      </wp:positionH>
                      <wp:positionV relativeFrom="paragraph">
                        <wp:posOffset>0</wp:posOffset>
                      </wp:positionV>
                      <wp:extent cx="76200" cy="28575"/>
                      <wp:effectExtent l="19050" t="19050" r="19050" b="28575"/>
                      <wp:wrapNone/>
                      <wp:docPr id="4552" name="Text Box 8662">
                        <a:extLst xmlns:a="http://schemas.openxmlformats.org/drawingml/2006/main">
                          <a:ext uri="{FF2B5EF4-FFF2-40B4-BE49-F238E27FC236}">
                            <a16:creationId xmlns:a16="http://schemas.microsoft.com/office/drawing/2014/main" id="{00000000-0008-0000-0000-0000C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EBF22" id="Text Box 8662" o:spid="_x0000_s1026" type="#_x0000_t202" style="position:absolute;margin-left:0;margin-top:0;width:6pt;height:2.25pt;z-index:2475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4864" behindDoc="0" locked="0" layoutInCell="1" allowOverlap="1" wp14:anchorId="033BBF96" wp14:editId="6601E375">
                      <wp:simplePos x="0" y="0"/>
                      <wp:positionH relativeFrom="column">
                        <wp:posOffset>0</wp:posOffset>
                      </wp:positionH>
                      <wp:positionV relativeFrom="paragraph">
                        <wp:posOffset>0</wp:posOffset>
                      </wp:positionV>
                      <wp:extent cx="76200" cy="28575"/>
                      <wp:effectExtent l="19050" t="19050" r="19050" b="28575"/>
                      <wp:wrapNone/>
                      <wp:docPr id="4553" name="Text Box 8661">
                        <a:extLst xmlns:a="http://schemas.openxmlformats.org/drawingml/2006/main">
                          <a:ext uri="{FF2B5EF4-FFF2-40B4-BE49-F238E27FC236}">
                            <a16:creationId xmlns:a16="http://schemas.microsoft.com/office/drawing/2014/main" id="{00000000-0008-0000-0000-0000C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E4DE3" id="Text Box 8661" o:spid="_x0000_s1026" type="#_x0000_t202" style="position:absolute;margin-left:0;margin-top:0;width:6pt;height:2.25pt;z-index:2475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5888" behindDoc="0" locked="0" layoutInCell="1" allowOverlap="1" wp14:anchorId="26318B93" wp14:editId="717FEB9F">
                      <wp:simplePos x="0" y="0"/>
                      <wp:positionH relativeFrom="column">
                        <wp:posOffset>0</wp:posOffset>
                      </wp:positionH>
                      <wp:positionV relativeFrom="paragraph">
                        <wp:posOffset>0</wp:posOffset>
                      </wp:positionV>
                      <wp:extent cx="76200" cy="28575"/>
                      <wp:effectExtent l="19050" t="19050" r="19050" b="28575"/>
                      <wp:wrapNone/>
                      <wp:docPr id="4554" name="Text Box 8660">
                        <a:extLst xmlns:a="http://schemas.openxmlformats.org/drawingml/2006/main">
                          <a:ext uri="{FF2B5EF4-FFF2-40B4-BE49-F238E27FC236}">
                            <a16:creationId xmlns:a16="http://schemas.microsoft.com/office/drawing/2014/main" id="{00000000-0008-0000-0000-0000C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E9A10" id="Text Box 8660" o:spid="_x0000_s1026" type="#_x0000_t202" style="position:absolute;margin-left:0;margin-top:0;width:6pt;height:2.25pt;z-index:2475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6912" behindDoc="0" locked="0" layoutInCell="1" allowOverlap="1" wp14:anchorId="55C45514" wp14:editId="537F3716">
                      <wp:simplePos x="0" y="0"/>
                      <wp:positionH relativeFrom="column">
                        <wp:posOffset>0</wp:posOffset>
                      </wp:positionH>
                      <wp:positionV relativeFrom="paragraph">
                        <wp:posOffset>0</wp:posOffset>
                      </wp:positionV>
                      <wp:extent cx="76200" cy="28575"/>
                      <wp:effectExtent l="19050" t="19050" r="19050" b="28575"/>
                      <wp:wrapNone/>
                      <wp:docPr id="4555" name="Text Box 8659">
                        <a:extLst xmlns:a="http://schemas.openxmlformats.org/drawingml/2006/main">
                          <a:ext uri="{FF2B5EF4-FFF2-40B4-BE49-F238E27FC236}">
                            <a16:creationId xmlns:a16="http://schemas.microsoft.com/office/drawing/2014/main" id="{00000000-0008-0000-0000-0000C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47C3E" id="Text Box 8659" o:spid="_x0000_s1026" type="#_x0000_t202" style="position:absolute;margin-left:0;margin-top:0;width:6pt;height:2.25pt;z-index:2475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7936" behindDoc="0" locked="0" layoutInCell="1" allowOverlap="1" wp14:anchorId="6800C677" wp14:editId="52711870">
                      <wp:simplePos x="0" y="0"/>
                      <wp:positionH relativeFrom="column">
                        <wp:posOffset>0</wp:posOffset>
                      </wp:positionH>
                      <wp:positionV relativeFrom="paragraph">
                        <wp:posOffset>0</wp:posOffset>
                      </wp:positionV>
                      <wp:extent cx="76200" cy="28575"/>
                      <wp:effectExtent l="19050" t="19050" r="19050" b="28575"/>
                      <wp:wrapNone/>
                      <wp:docPr id="4556" name="Text Box 8658">
                        <a:extLst xmlns:a="http://schemas.openxmlformats.org/drawingml/2006/main">
                          <a:ext uri="{FF2B5EF4-FFF2-40B4-BE49-F238E27FC236}">
                            <a16:creationId xmlns:a16="http://schemas.microsoft.com/office/drawing/2014/main" id="{00000000-0008-0000-0000-0000C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68336" id="Text Box 8658" o:spid="_x0000_s1026" type="#_x0000_t202" style="position:absolute;margin-left:0;margin-top:0;width:6pt;height:2.25pt;z-index:2475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8960" behindDoc="0" locked="0" layoutInCell="1" allowOverlap="1" wp14:anchorId="00CABA25" wp14:editId="57C36B89">
                      <wp:simplePos x="0" y="0"/>
                      <wp:positionH relativeFrom="column">
                        <wp:posOffset>0</wp:posOffset>
                      </wp:positionH>
                      <wp:positionV relativeFrom="paragraph">
                        <wp:posOffset>0</wp:posOffset>
                      </wp:positionV>
                      <wp:extent cx="76200" cy="28575"/>
                      <wp:effectExtent l="19050" t="19050" r="19050" b="28575"/>
                      <wp:wrapNone/>
                      <wp:docPr id="4557" name="Text Box 8657">
                        <a:extLst xmlns:a="http://schemas.openxmlformats.org/drawingml/2006/main">
                          <a:ext uri="{FF2B5EF4-FFF2-40B4-BE49-F238E27FC236}">
                            <a16:creationId xmlns:a16="http://schemas.microsoft.com/office/drawing/2014/main" id="{00000000-0008-0000-0000-0000C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822CE" id="Text Box 8657" o:spid="_x0000_s1026" type="#_x0000_t202" style="position:absolute;margin-left:0;margin-top:0;width:6pt;height:2.25pt;z-index:2475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29984" behindDoc="0" locked="0" layoutInCell="1" allowOverlap="1" wp14:anchorId="7C53DB07" wp14:editId="7F01415B">
                      <wp:simplePos x="0" y="0"/>
                      <wp:positionH relativeFrom="column">
                        <wp:posOffset>0</wp:posOffset>
                      </wp:positionH>
                      <wp:positionV relativeFrom="paragraph">
                        <wp:posOffset>0</wp:posOffset>
                      </wp:positionV>
                      <wp:extent cx="76200" cy="28575"/>
                      <wp:effectExtent l="19050" t="19050" r="19050" b="28575"/>
                      <wp:wrapNone/>
                      <wp:docPr id="4558" name="Text Box 8656">
                        <a:extLst xmlns:a="http://schemas.openxmlformats.org/drawingml/2006/main">
                          <a:ext uri="{FF2B5EF4-FFF2-40B4-BE49-F238E27FC236}">
                            <a16:creationId xmlns:a16="http://schemas.microsoft.com/office/drawing/2014/main" id="{00000000-0008-0000-0000-0000C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DFF1C" id="Text Box 8656" o:spid="_x0000_s1026" type="#_x0000_t202" style="position:absolute;margin-left:0;margin-top:0;width:6pt;height:2.25pt;z-index:2475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1008" behindDoc="0" locked="0" layoutInCell="1" allowOverlap="1" wp14:anchorId="3806A796" wp14:editId="6E35310C">
                      <wp:simplePos x="0" y="0"/>
                      <wp:positionH relativeFrom="column">
                        <wp:posOffset>0</wp:posOffset>
                      </wp:positionH>
                      <wp:positionV relativeFrom="paragraph">
                        <wp:posOffset>0</wp:posOffset>
                      </wp:positionV>
                      <wp:extent cx="76200" cy="28575"/>
                      <wp:effectExtent l="19050" t="19050" r="19050" b="28575"/>
                      <wp:wrapNone/>
                      <wp:docPr id="4559" name="Text Box 8655">
                        <a:extLst xmlns:a="http://schemas.openxmlformats.org/drawingml/2006/main">
                          <a:ext uri="{FF2B5EF4-FFF2-40B4-BE49-F238E27FC236}">
                            <a16:creationId xmlns:a16="http://schemas.microsoft.com/office/drawing/2014/main" id="{00000000-0008-0000-0000-0000C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0C772" id="Text Box 8655" o:spid="_x0000_s1026" type="#_x0000_t202" style="position:absolute;margin-left:0;margin-top:0;width:6pt;height:2.25pt;z-index:2475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2032" behindDoc="0" locked="0" layoutInCell="1" allowOverlap="1" wp14:anchorId="7257F73C" wp14:editId="09A79645">
                      <wp:simplePos x="0" y="0"/>
                      <wp:positionH relativeFrom="column">
                        <wp:posOffset>0</wp:posOffset>
                      </wp:positionH>
                      <wp:positionV relativeFrom="paragraph">
                        <wp:posOffset>0</wp:posOffset>
                      </wp:positionV>
                      <wp:extent cx="76200" cy="28575"/>
                      <wp:effectExtent l="19050" t="19050" r="19050" b="28575"/>
                      <wp:wrapNone/>
                      <wp:docPr id="4560" name="Text Box 8654">
                        <a:extLst xmlns:a="http://schemas.openxmlformats.org/drawingml/2006/main">
                          <a:ext uri="{FF2B5EF4-FFF2-40B4-BE49-F238E27FC236}">
                            <a16:creationId xmlns:a16="http://schemas.microsoft.com/office/drawing/2014/main" id="{00000000-0008-0000-0000-0000D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4D622" id="Text Box 8654" o:spid="_x0000_s1026" type="#_x0000_t202" style="position:absolute;margin-left:0;margin-top:0;width:6pt;height:2.25pt;z-index:2475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3056" behindDoc="0" locked="0" layoutInCell="1" allowOverlap="1" wp14:anchorId="33B4BF85" wp14:editId="7D3C80BF">
                      <wp:simplePos x="0" y="0"/>
                      <wp:positionH relativeFrom="column">
                        <wp:posOffset>0</wp:posOffset>
                      </wp:positionH>
                      <wp:positionV relativeFrom="paragraph">
                        <wp:posOffset>0</wp:posOffset>
                      </wp:positionV>
                      <wp:extent cx="76200" cy="28575"/>
                      <wp:effectExtent l="19050" t="19050" r="19050" b="28575"/>
                      <wp:wrapNone/>
                      <wp:docPr id="4561" name="Text Box 8653">
                        <a:extLst xmlns:a="http://schemas.openxmlformats.org/drawingml/2006/main">
                          <a:ext uri="{FF2B5EF4-FFF2-40B4-BE49-F238E27FC236}">
                            <a16:creationId xmlns:a16="http://schemas.microsoft.com/office/drawing/2014/main" id="{00000000-0008-0000-0000-0000D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43AA8" id="Text Box 8653" o:spid="_x0000_s1026" type="#_x0000_t202" style="position:absolute;margin-left:0;margin-top:0;width:6pt;height:2.25pt;z-index:2475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4080" behindDoc="0" locked="0" layoutInCell="1" allowOverlap="1" wp14:anchorId="38241B92" wp14:editId="15241B9F">
                      <wp:simplePos x="0" y="0"/>
                      <wp:positionH relativeFrom="column">
                        <wp:posOffset>0</wp:posOffset>
                      </wp:positionH>
                      <wp:positionV relativeFrom="paragraph">
                        <wp:posOffset>0</wp:posOffset>
                      </wp:positionV>
                      <wp:extent cx="76200" cy="28575"/>
                      <wp:effectExtent l="19050" t="19050" r="19050" b="28575"/>
                      <wp:wrapNone/>
                      <wp:docPr id="4562" name="Text Box 8652">
                        <a:extLst xmlns:a="http://schemas.openxmlformats.org/drawingml/2006/main">
                          <a:ext uri="{FF2B5EF4-FFF2-40B4-BE49-F238E27FC236}">
                            <a16:creationId xmlns:a16="http://schemas.microsoft.com/office/drawing/2014/main" id="{00000000-0008-0000-0000-0000D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BC39A" id="Text Box 8652" o:spid="_x0000_s1026" type="#_x0000_t202" style="position:absolute;margin-left:0;margin-top:0;width:6pt;height:2.25pt;z-index:2475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5104" behindDoc="0" locked="0" layoutInCell="1" allowOverlap="1" wp14:anchorId="5C428A1A" wp14:editId="25445C89">
                      <wp:simplePos x="0" y="0"/>
                      <wp:positionH relativeFrom="column">
                        <wp:posOffset>0</wp:posOffset>
                      </wp:positionH>
                      <wp:positionV relativeFrom="paragraph">
                        <wp:posOffset>0</wp:posOffset>
                      </wp:positionV>
                      <wp:extent cx="76200" cy="28575"/>
                      <wp:effectExtent l="19050" t="19050" r="19050" b="28575"/>
                      <wp:wrapNone/>
                      <wp:docPr id="4563" name="Text Box 8651">
                        <a:extLst xmlns:a="http://schemas.openxmlformats.org/drawingml/2006/main">
                          <a:ext uri="{FF2B5EF4-FFF2-40B4-BE49-F238E27FC236}">
                            <a16:creationId xmlns:a16="http://schemas.microsoft.com/office/drawing/2014/main" id="{00000000-0008-0000-0000-0000D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510BA" id="Text Box 8651" o:spid="_x0000_s1026" type="#_x0000_t202" style="position:absolute;margin-left:0;margin-top:0;width:6pt;height:2.25pt;z-index:2475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6128" behindDoc="0" locked="0" layoutInCell="1" allowOverlap="1" wp14:anchorId="7FB8EE05" wp14:editId="4A9EA8F8">
                      <wp:simplePos x="0" y="0"/>
                      <wp:positionH relativeFrom="column">
                        <wp:posOffset>0</wp:posOffset>
                      </wp:positionH>
                      <wp:positionV relativeFrom="paragraph">
                        <wp:posOffset>0</wp:posOffset>
                      </wp:positionV>
                      <wp:extent cx="76200" cy="28575"/>
                      <wp:effectExtent l="19050" t="19050" r="19050" b="28575"/>
                      <wp:wrapNone/>
                      <wp:docPr id="4564" name="Text Box 8650">
                        <a:extLst xmlns:a="http://schemas.openxmlformats.org/drawingml/2006/main">
                          <a:ext uri="{FF2B5EF4-FFF2-40B4-BE49-F238E27FC236}">
                            <a16:creationId xmlns:a16="http://schemas.microsoft.com/office/drawing/2014/main" id="{00000000-0008-0000-0000-0000D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8F669" id="Text Box 8650" o:spid="_x0000_s1026" type="#_x0000_t202" style="position:absolute;margin-left:0;margin-top:0;width:6pt;height:2.25pt;z-index:2475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7152" behindDoc="0" locked="0" layoutInCell="1" allowOverlap="1" wp14:anchorId="74902934" wp14:editId="43C50A96">
                      <wp:simplePos x="0" y="0"/>
                      <wp:positionH relativeFrom="column">
                        <wp:posOffset>0</wp:posOffset>
                      </wp:positionH>
                      <wp:positionV relativeFrom="paragraph">
                        <wp:posOffset>0</wp:posOffset>
                      </wp:positionV>
                      <wp:extent cx="76200" cy="28575"/>
                      <wp:effectExtent l="19050" t="19050" r="19050" b="28575"/>
                      <wp:wrapNone/>
                      <wp:docPr id="4565" name="Text Box 8649">
                        <a:extLst xmlns:a="http://schemas.openxmlformats.org/drawingml/2006/main">
                          <a:ext uri="{FF2B5EF4-FFF2-40B4-BE49-F238E27FC236}">
                            <a16:creationId xmlns:a16="http://schemas.microsoft.com/office/drawing/2014/main" id="{00000000-0008-0000-0000-0000D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FED48" id="Text Box 8649" o:spid="_x0000_s1026" type="#_x0000_t202" style="position:absolute;margin-left:0;margin-top:0;width:6pt;height:2.25pt;z-index:2475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8176" behindDoc="0" locked="0" layoutInCell="1" allowOverlap="1" wp14:anchorId="5989A59A" wp14:editId="7933E3D2">
                      <wp:simplePos x="0" y="0"/>
                      <wp:positionH relativeFrom="column">
                        <wp:posOffset>0</wp:posOffset>
                      </wp:positionH>
                      <wp:positionV relativeFrom="paragraph">
                        <wp:posOffset>0</wp:posOffset>
                      </wp:positionV>
                      <wp:extent cx="76200" cy="28575"/>
                      <wp:effectExtent l="19050" t="19050" r="19050" b="28575"/>
                      <wp:wrapNone/>
                      <wp:docPr id="4566" name="Text Box 8648">
                        <a:extLst xmlns:a="http://schemas.openxmlformats.org/drawingml/2006/main">
                          <a:ext uri="{FF2B5EF4-FFF2-40B4-BE49-F238E27FC236}">
                            <a16:creationId xmlns:a16="http://schemas.microsoft.com/office/drawing/2014/main" id="{00000000-0008-0000-0000-0000D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FDA3D" id="Text Box 8648" o:spid="_x0000_s1026" type="#_x0000_t202" style="position:absolute;margin-left:0;margin-top:0;width:6pt;height:2.25pt;z-index:2475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39200" behindDoc="0" locked="0" layoutInCell="1" allowOverlap="1" wp14:anchorId="10A2EC93" wp14:editId="56B7EC7E">
                      <wp:simplePos x="0" y="0"/>
                      <wp:positionH relativeFrom="column">
                        <wp:posOffset>0</wp:posOffset>
                      </wp:positionH>
                      <wp:positionV relativeFrom="paragraph">
                        <wp:posOffset>0</wp:posOffset>
                      </wp:positionV>
                      <wp:extent cx="76200" cy="28575"/>
                      <wp:effectExtent l="19050" t="19050" r="19050" b="28575"/>
                      <wp:wrapNone/>
                      <wp:docPr id="4567" name="Text Box 8647">
                        <a:extLst xmlns:a="http://schemas.openxmlformats.org/drawingml/2006/main">
                          <a:ext uri="{FF2B5EF4-FFF2-40B4-BE49-F238E27FC236}">
                            <a16:creationId xmlns:a16="http://schemas.microsoft.com/office/drawing/2014/main" id="{00000000-0008-0000-0000-0000D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7FCA8" id="Text Box 8647" o:spid="_x0000_s1026" type="#_x0000_t202" style="position:absolute;margin-left:0;margin-top:0;width:6pt;height:2.25pt;z-index:2475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0224" behindDoc="0" locked="0" layoutInCell="1" allowOverlap="1" wp14:anchorId="555A7EE5" wp14:editId="68F88BB1">
                      <wp:simplePos x="0" y="0"/>
                      <wp:positionH relativeFrom="column">
                        <wp:posOffset>0</wp:posOffset>
                      </wp:positionH>
                      <wp:positionV relativeFrom="paragraph">
                        <wp:posOffset>0</wp:posOffset>
                      </wp:positionV>
                      <wp:extent cx="76200" cy="28575"/>
                      <wp:effectExtent l="19050" t="19050" r="19050" b="28575"/>
                      <wp:wrapNone/>
                      <wp:docPr id="4568" name="Text Box 8646">
                        <a:extLst xmlns:a="http://schemas.openxmlformats.org/drawingml/2006/main">
                          <a:ext uri="{FF2B5EF4-FFF2-40B4-BE49-F238E27FC236}">
                            <a16:creationId xmlns:a16="http://schemas.microsoft.com/office/drawing/2014/main" id="{00000000-0008-0000-0000-0000D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987B1" id="Text Box 8646" o:spid="_x0000_s1026" type="#_x0000_t202" style="position:absolute;margin-left:0;margin-top:0;width:6pt;height:2.25pt;z-index:2475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1248" behindDoc="0" locked="0" layoutInCell="1" allowOverlap="1" wp14:anchorId="0BC2F993" wp14:editId="2213F10D">
                      <wp:simplePos x="0" y="0"/>
                      <wp:positionH relativeFrom="column">
                        <wp:posOffset>0</wp:posOffset>
                      </wp:positionH>
                      <wp:positionV relativeFrom="paragraph">
                        <wp:posOffset>0</wp:posOffset>
                      </wp:positionV>
                      <wp:extent cx="76200" cy="28575"/>
                      <wp:effectExtent l="19050" t="19050" r="19050" b="28575"/>
                      <wp:wrapNone/>
                      <wp:docPr id="4569" name="Text Box 8645">
                        <a:extLst xmlns:a="http://schemas.openxmlformats.org/drawingml/2006/main">
                          <a:ext uri="{FF2B5EF4-FFF2-40B4-BE49-F238E27FC236}">
                            <a16:creationId xmlns:a16="http://schemas.microsoft.com/office/drawing/2014/main" id="{00000000-0008-0000-0000-0000D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997F3" id="Text Box 8645" o:spid="_x0000_s1026" type="#_x0000_t202" style="position:absolute;margin-left:0;margin-top:0;width:6pt;height:2.25pt;z-index:2475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2272" behindDoc="0" locked="0" layoutInCell="1" allowOverlap="1" wp14:anchorId="51ED42D6" wp14:editId="72133AD7">
                      <wp:simplePos x="0" y="0"/>
                      <wp:positionH relativeFrom="column">
                        <wp:posOffset>0</wp:posOffset>
                      </wp:positionH>
                      <wp:positionV relativeFrom="paragraph">
                        <wp:posOffset>0</wp:posOffset>
                      </wp:positionV>
                      <wp:extent cx="76200" cy="28575"/>
                      <wp:effectExtent l="19050" t="19050" r="19050" b="28575"/>
                      <wp:wrapNone/>
                      <wp:docPr id="4570" name="Text Box 8644">
                        <a:extLst xmlns:a="http://schemas.openxmlformats.org/drawingml/2006/main">
                          <a:ext uri="{FF2B5EF4-FFF2-40B4-BE49-F238E27FC236}">
                            <a16:creationId xmlns:a16="http://schemas.microsoft.com/office/drawing/2014/main" id="{00000000-0008-0000-0000-0000D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6B33C" id="Text Box 8644" o:spid="_x0000_s1026" type="#_x0000_t202" style="position:absolute;margin-left:0;margin-top:0;width:6pt;height:2.25pt;z-index:2475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3296" behindDoc="0" locked="0" layoutInCell="1" allowOverlap="1" wp14:anchorId="1629DBB2" wp14:editId="66C53002">
                      <wp:simplePos x="0" y="0"/>
                      <wp:positionH relativeFrom="column">
                        <wp:posOffset>0</wp:posOffset>
                      </wp:positionH>
                      <wp:positionV relativeFrom="paragraph">
                        <wp:posOffset>0</wp:posOffset>
                      </wp:positionV>
                      <wp:extent cx="76200" cy="28575"/>
                      <wp:effectExtent l="19050" t="19050" r="19050" b="28575"/>
                      <wp:wrapNone/>
                      <wp:docPr id="4571" name="Text Box 8643">
                        <a:extLst xmlns:a="http://schemas.openxmlformats.org/drawingml/2006/main">
                          <a:ext uri="{FF2B5EF4-FFF2-40B4-BE49-F238E27FC236}">
                            <a16:creationId xmlns:a16="http://schemas.microsoft.com/office/drawing/2014/main" id="{00000000-0008-0000-0000-0000D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37B489" id="Text Box 8643" o:spid="_x0000_s1026" type="#_x0000_t202" style="position:absolute;margin-left:0;margin-top:0;width:6pt;height:2.25pt;z-index:2475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4320" behindDoc="0" locked="0" layoutInCell="1" allowOverlap="1" wp14:anchorId="5EDDE7DF" wp14:editId="35CF97C4">
                      <wp:simplePos x="0" y="0"/>
                      <wp:positionH relativeFrom="column">
                        <wp:posOffset>0</wp:posOffset>
                      </wp:positionH>
                      <wp:positionV relativeFrom="paragraph">
                        <wp:posOffset>0</wp:posOffset>
                      </wp:positionV>
                      <wp:extent cx="76200" cy="28575"/>
                      <wp:effectExtent l="19050" t="19050" r="19050" b="28575"/>
                      <wp:wrapNone/>
                      <wp:docPr id="4572" name="Text Box 8642">
                        <a:extLst xmlns:a="http://schemas.openxmlformats.org/drawingml/2006/main">
                          <a:ext uri="{FF2B5EF4-FFF2-40B4-BE49-F238E27FC236}">
                            <a16:creationId xmlns:a16="http://schemas.microsoft.com/office/drawing/2014/main" id="{00000000-0008-0000-0000-0000D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02449A" id="Text Box 8642" o:spid="_x0000_s1026" type="#_x0000_t202" style="position:absolute;margin-left:0;margin-top:0;width:6pt;height:2.25pt;z-index:2475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5344" behindDoc="0" locked="0" layoutInCell="1" allowOverlap="1" wp14:anchorId="0215364C" wp14:editId="77FE0846">
                      <wp:simplePos x="0" y="0"/>
                      <wp:positionH relativeFrom="column">
                        <wp:posOffset>0</wp:posOffset>
                      </wp:positionH>
                      <wp:positionV relativeFrom="paragraph">
                        <wp:posOffset>0</wp:posOffset>
                      </wp:positionV>
                      <wp:extent cx="76200" cy="28575"/>
                      <wp:effectExtent l="19050" t="19050" r="19050" b="28575"/>
                      <wp:wrapNone/>
                      <wp:docPr id="4573" name="Text Box 8641">
                        <a:extLst xmlns:a="http://schemas.openxmlformats.org/drawingml/2006/main">
                          <a:ext uri="{FF2B5EF4-FFF2-40B4-BE49-F238E27FC236}">
                            <a16:creationId xmlns:a16="http://schemas.microsoft.com/office/drawing/2014/main" id="{00000000-0008-0000-0000-0000D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B8C4F" id="Text Box 8641" o:spid="_x0000_s1026" type="#_x0000_t202" style="position:absolute;margin-left:0;margin-top:0;width:6pt;height:2.25pt;z-index:2475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6368" behindDoc="0" locked="0" layoutInCell="1" allowOverlap="1" wp14:anchorId="02D0C4C0" wp14:editId="67906FF8">
                      <wp:simplePos x="0" y="0"/>
                      <wp:positionH relativeFrom="column">
                        <wp:posOffset>0</wp:posOffset>
                      </wp:positionH>
                      <wp:positionV relativeFrom="paragraph">
                        <wp:posOffset>0</wp:posOffset>
                      </wp:positionV>
                      <wp:extent cx="76200" cy="28575"/>
                      <wp:effectExtent l="19050" t="19050" r="19050" b="28575"/>
                      <wp:wrapNone/>
                      <wp:docPr id="4574" name="Text Box 8640">
                        <a:extLst xmlns:a="http://schemas.openxmlformats.org/drawingml/2006/main">
                          <a:ext uri="{FF2B5EF4-FFF2-40B4-BE49-F238E27FC236}">
                            <a16:creationId xmlns:a16="http://schemas.microsoft.com/office/drawing/2014/main" id="{00000000-0008-0000-0000-0000D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C40FE" id="Text Box 8640" o:spid="_x0000_s1026" type="#_x0000_t202" style="position:absolute;margin-left:0;margin-top:0;width:6pt;height:2.25pt;z-index:2475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7392" behindDoc="0" locked="0" layoutInCell="1" allowOverlap="1" wp14:anchorId="1E18A3A4" wp14:editId="2B2477C1">
                      <wp:simplePos x="0" y="0"/>
                      <wp:positionH relativeFrom="column">
                        <wp:posOffset>0</wp:posOffset>
                      </wp:positionH>
                      <wp:positionV relativeFrom="paragraph">
                        <wp:posOffset>0</wp:posOffset>
                      </wp:positionV>
                      <wp:extent cx="76200" cy="28575"/>
                      <wp:effectExtent l="19050" t="19050" r="19050" b="28575"/>
                      <wp:wrapNone/>
                      <wp:docPr id="4575" name="Text Box 8639">
                        <a:extLst xmlns:a="http://schemas.openxmlformats.org/drawingml/2006/main">
                          <a:ext uri="{FF2B5EF4-FFF2-40B4-BE49-F238E27FC236}">
                            <a16:creationId xmlns:a16="http://schemas.microsoft.com/office/drawing/2014/main" id="{00000000-0008-0000-0000-0000D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A1485" id="Text Box 8639" o:spid="_x0000_s1026" type="#_x0000_t202" style="position:absolute;margin-left:0;margin-top:0;width:6pt;height:2.25pt;z-index:2475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8416" behindDoc="0" locked="0" layoutInCell="1" allowOverlap="1" wp14:anchorId="324A834C" wp14:editId="3112E7DA">
                      <wp:simplePos x="0" y="0"/>
                      <wp:positionH relativeFrom="column">
                        <wp:posOffset>0</wp:posOffset>
                      </wp:positionH>
                      <wp:positionV relativeFrom="paragraph">
                        <wp:posOffset>0</wp:posOffset>
                      </wp:positionV>
                      <wp:extent cx="76200" cy="28575"/>
                      <wp:effectExtent l="19050" t="19050" r="19050" b="28575"/>
                      <wp:wrapNone/>
                      <wp:docPr id="4576" name="Text Box 8638">
                        <a:extLst xmlns:a="http://schemas.openxmlformats.org/drawingml/2006/main">
                          <a:ext uri="{FF2B5EF4-FFF2-40B4-BE49-F238E27FC236}">
                            <a16:creationId xmlns:a16="http://schemas.microsoft.com/office/drawing/2014/main" id="{00000000-0008-0000-0000-0000E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3D127" id="Text Box 8638" o:spid="_x0000_s1026" type="#_x0000_t202" style="position:absolute;margin-left:0;margin-top:0;width:6pt;height:2.25pt;z-index:2475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49440" behindDoc="0" locked="0" layoutInCell="1" allowOverlap="1" wp14:anchorId="6F9BB9B2" wp14:editId="3D556DA3">
                      <wp:simplePos x="0" y="0"/>
                      <wp:positionH relativeFrom="column">
                        <wp:posOffset>0</wp:posOffset>
                      </wp:positionH>
                      <wp:positionV relativeFrom="paragraph">
                        <wp:posOffset>0</wp:posOffset>
                      </wp:positionV>
                      <wp:extent cx="76200" cy="28575"/>
                      <wp:effectExtent l="19050" t="19050" r="19050" b="28575"/>
                      <wp:wrapNone/>
                      <wp:docPr id="4577" name="Text Box 8637">
                        <a:extLst xmlns:a="http://schemas.openxmlformats.org/drawingml/2006/main">
                          <a:ext uri="{FF2B5EF4-FFF2-40B4-BE49-F238E27FC236}">
                            <a16:creationId xmlns:a16="http://schemas.microsoft.com/office/drawing/2014/main" id="{00000000-0008-0000-0000-0000E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51A88" id="Text Box 8637" o:spid="_x0000_s1026" type="#_x0000_t202" style="position:absolute;margin-left:0;margin-top:0;width:6pt;height:2.25pt;z-index:2475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0464" behindDoc="0" locked="0" layoutInCell="1" allowOverlap="1" wp14:anchorId="442FDF9E" wp14:editId="115BDF15">
                      <wp:simplePos x="0" y="0"/>
                      <wp:positionH relativeFrom="column">
                        <wp:posOffset>0</wp:posOffset>
                      </wp:positionH>
                      <wp:positionV relativeFrom="paragraph">
                        <wp:posOffset>0</wp:posOffset>
                      </wp:positionV>
                      <wp:extent cx="76200" cy="28575"/>
                      <wp:effectExtent l="19050" t="19050" r="19050" b="28575"/>
                      <wp:wrapNone/>
                      <wp:docPr id="4578" name="Text Box 8636">
                        <a:extLst xmlns:a="http://schemas.openxmlformats.org/drawingml/2006/main">
                          <a:ext uri="{FF2B5EF4-FFF2-40B4-BE49-F238E27FC236}">
                            <a16:creationId xmlns:a16="http://schemas.microsoft.com/office/drawing/2014/main" id="{00000000-0008-0000-0000-0000E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77D93" id="Text Box 8636" o:spid="_x0000_s1026" type="#_x0000_t202" style="position:absolute;margin-left:0;margin-top:0;width:6pt;height:2.25pt;z-index:2475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1488" behindDoc="0" locked="0" layoutInCell="1" allowOverlap="1" wp14:anchorId="7BA29746" wp14:editId="0C89EC71">
                      <wp:simplePos x="0" y="0"/>
                      <wp:positionH relativeFrom="column">
                        <wp:posOffset>0</wp:posOffset>
                      </wp:positionH>
                      <wp:positionV relativeFrom="paragraph">
                        <wp:posOffset>0</wp:posOffset>
                      </wp:positionV>
                      <wp:extent cx="76200" cy="28575"/>
                      <wp:effectExtent l="19050" t="19050" r="19050" b="28575"/>
                      <wp:wrapNone/>
                      <wp:docPr id="4579" name="Text Box 8635">
                        <a:extLst xmlns:a="http://schemas.openxmlformats.org/drawingml/2006/main">
                          <a:ext uri="{FF2B5EF4-FFF2-40B4-BE49-F238E27FC236}">
                            <a16:creationId xmlns:a16="http://schemas.microsoft.com/office/drawing/2014/main" id="{00000000-0008-0000-0000-0000E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61991" id="Text Box 8635" o:spid="_x0000_s1026" type="#_x0000_t202" style="position:absolute;margin-left:0;margin-top:0;width:6pt;height:2.25pt;z-index:2475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2512" behindDoc="0" locked="0" layoutInCell="1" allowOverlap="1" wp14:anchorId="27924155" wp14:editId="22406D4A">
                      <wp:simplePos x="0" y="0"/>
                      <wp:positionH relativeFrom="column">
                        <wp:posOffset>0</wp:posOffset>
                      </wp:positionH>
                      <wp:positionV relativeFrom="paragraph">
                        <wp:posOffset>0</wp:posOffset>
                      </wp:positionV>
                      <wp:extent cx="76200" cy="28575"/>
                      <wp:effectExtent l="19050" t="19050" r="19050" b="28575"/>
                      <wp:wrapNone/>
                      <wp:docPr id="4580" name="Text Box 8634">
                        <a:extLst xmlns:a="http://schemas.openxmlformats.org/drawingml/2006/main">
                          <a:ext uri="{FF2B5EF4-FFF2-40B4-BE49-F238E27FC236}">
                            <a16:creationId xmlns:a16="http://schemas.microsoft.com/office/drawing/2014/main" id="{00000000-0008-0000-0000-0000E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DFD07" id="Text Box 8634" o:spid="_x0000_s1026" type="#_x0000_t202" style="position:absolute;margin-left:0;margin-top:0;width:6pt;height:2.25pt;z-index:2475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3536" behindDoc="0" locked="0" layoutInCell="1" allowOverlap="1" wp14:anchorId="30E118BF" wp14:editId="1CAD793D">
                      <wp:simplePos x="0" y="0"/>
                      <wp:positionH relativeFrom="column">
                        <wp:posOffset>0</wp:posOffset>
                      </wp:positionH>
                      <wp:positionV relativeFrom="paragraph">
                        <wp:posOffset>0</wp:posOffset>
                      </wp:positionV>
                      <wp:extent cx="76200" cy="28575"/>
                      <wp:effectExtent l="19050" t="19050" r="19050" b="28575"/>
                      <wp:wrapNone/>
                      <wp:docPr id="4581" name="Text Box 8633">
                        <a:extLst xmlns:a="http://schemas.openxmlformats.org/drawingml/2006/main">
                          <a:ext uri="{FF2B5EF4-FFF2-40B4-BE49-F238E27FC236}">
                            <a16:creationId xmlns:a16="http://schemas.microsoft.com/office/drawing/2014/main" id="{00000000-0008-0000-0000-0000E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E1B5B" id="Text Box 8633" o:spid="_x0000_s1026" type="#_x0000_t202" style="position:absolute;margin-left:0;margin-top:0;width:6pt;height:2.25pt;z-index:2475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4560" behindDoc="0" locked="0" layoutInCell="1" allowOverlap="1" wp14:anchorId="467F1A13" wp14:editId="4610EC55">
                      <wp:simplePos x="0" y="0"/>
                      <wp:positionH relativeFrom="column">
                        <wp:posOffset>0</wp:posOffset>
                      </wp:positionH>
                      <wp:positionV relativeFrom="paragraph">
                        <wp:posOffset>0</wp:posOffset>
                      </wp:positionV>
                      <wp:extent cx="76200" cy="28575"/>
                      <wp:effectExtent l="19050" t="19050" r="19050" b="28575"/>
                      <wp:wrapNone/>
                      <wp:docPr id="4582" name="Text Box 8632">
                        <a:extLst xmlns:a="http://schemas.openxmlformats.org/drawingml/2006/main">
                          <a:ext uri="{FF2B5EF4-FFF2-40B4-BE49-F238E27FC236}">
                            <a16:creationId xmlns:a16="http://schemas.microsoft.com/office/drawing/2014/main" id="{00000000-0008-0000-0000-0000E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2E240" id="Text Box 8632" o:spid="_x0000_s1026" type="#_x0000_t202" style="position:absolute;margin-left:0;margin-top:0;width:6pt;height:2.25pt;z-index:2475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5584" behindDoc="0" locked="0" layoutInCell="1" allowOverlap="1" wp14:anchorId="151817B5" wp14:editId="1247442F">
                      <wp:simplePos x="0" y="0"/>
                      <wp:positionH relativeFrom="column">
                        <wp:posOffset>0</wp:posOffset>
                      </wp:positionH>
                      <wp:positionV relativeFrom="paragraph">
                        <wp:posOffset>0</wp:posOffset>
                      </wp:positionV>
                      <wp:extent cx="76200" cy="28575"/>
                      <wp:effectExtent l="19050" t="19050" r="19050" b="28575"/>
                      <wp:wrapNone/>
                      <wp:docPr id="4583" name="Text Box 8631">
                        <a:extLst xmlns:a="http://schemas.openxmlformats.org/drawingml/2006/main">
                          <a:ext uri="{FF2B5EF4-FFF2-40B4-BE49-F238E27FC236}">
                            <a16:creationId xmlns:a16="http://schemas.microsoft.com/office/drawing/2014/main" id="{00000000-0008-0000-0000-0000E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DA532" id="Text Box 8631" o:spid="_x0000_s1026" type="#_x0000_t202" style="position:absolute;margin-left:0;margin-top:0;width:6pt;height:2.25pt;z-index:2475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6608" behindDoc="0" locked="0" layoutInCell="1" allowOverlap="1" wp14:anchorId="58523532" wp14:editId="530F879B">
                      <wp:simplePos x="0" y="0"/>
                      <wp:positionH relativeFrom="column">
                        <wp:posOffset>0</wp:posOffset>
                      </wp:positionH>
                      <wp:positionV relativeFrom="paragraph">
                        <wp:posOffset>0</wp:posOffset>
                      </wp:positionV>
                      <wp:extent cx="76200" cy="28575"/>
                      <wp:effectExtent l="19050" t="19050" r="19050" b="28575"/>
                      <wp:wrapNone/>
                      <wp:docPr id="4584" name="Text Box 8630">
                        <a:extLst xmlns:a="http://schemas.openxmlformats.org/drawingml/2006/main">
                          <a:ext uri="{FF2B5EF4-FFF2-40B4-BE49-F238E27FC236}">
                            <a16:creationId xmlns:a16="http://schemas.microsoft.com/office/drawing/2014/main" id="{00000000-0008-0000-0000-0000E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14C26" id="Text Box 8630" o:spid="_x0000_s1026" type="#_x0000_t202" style="position:absolute;margin-left:0;margin-top:0;width:6pt;height:2.25pt;z-index:2475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7632" behindDoc="0" locked="0" layoutInCell="1" allowOverlap="1" wp14:anchorId="64CFB314" wp14:editId="15D2188F">
                      <wp:simplePos x="0" y="0"/>
                      <wp:positionH relativeFrom="column">
                        <wp:posOffset>0</wp:posOffset>
                      </wp:positionH>
                      <wp:positionV relativeFrom="paragraph">
                        <wp:posOffset>0</wp:posOffset>
                      </wp:positionV>
                      <wp:extent cx="76200" cy="28575"/>
                      <wp:effectExtent l="19050" t="19050" r="19050" b="28575"/>
                      <wp:wrapNone/>
                      <wp:docPr id="4585" name="Text Box 8629">
                        <a:extLst xmlns:a="http://schemas.openxmlformats.org/drawingml/2006/main">
                          <a:ext uri="{FF2B5EF4-FFF2-40B4-BE49-F238E27FC236}">
                            <a16:creationId xmlns:a16="http://schemas.microsoft.com/office/drawing/2014/main" id="{00000000-0008-0000-0000-0000E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01B68" id="Text Box 8629" o:spid="_x0000_s1026" type="#_x0000_t202" style="position:absolute;margin-left:0;margin-top:0;width:6pt;height:2.25pt;z-index:2475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8656" behindDoc="0" locked="0" layoutInCell="1" allowOverlap="1" wp14:anchorId="0F15E008" wp14:editId="3804D1DC">
                      <wp:simplePos x="0" y="0"/>
                      <wp:positionH relativeFrom="column">
                        <wp:posOffset>0</wp:posOffset>
                      </wp:positionH>
                      <wp:positionV relativeFrom="paragraph">
                        <wp:posOffset>0</wp:posOffset>
                      </wp:positionV>
                      <wp:extent cx="76200" cy="28575"/>
                      <wp:effectExtent l="19050" t="19050" r="19050" b="28575"/>
                      <wp:wrapNone/>
                      <wp:docPr id="4586" name="Text Box 8628">
                        <a:extLst xmlns:a="http://schemas.openxmlformats.org/drawingml/2006/main">
                          <a:ext uri="{FF2B5EF4-FFF2-40B4-BE49-F238E27FC236}">
                            <a16:creationId xmlns:a16="http://schemas.microsoft.com/office/drawing/2014/main" id="{00000000-0008-0000-0000-0000E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6D120" id="Text Box 8628" o:spid="_x0000_s1026" type="#_x0000_t202" style="position:absolute;margin-left:0;margin-top:0;width:6pt;height:2.25pt;z-index:2475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59680" behindDoc="0" locked="0" layoutInCell="1" allowOverlap="1" wp14:anchorId="55405D9C" wp14:editId="2BF3A955">
                      <wp:simplePos x="0" y="0"/>
                      <wp:positionH relativeFrom="column">
                        <wp:posOffset>0</wp:posOffset>
                      </wp:positionH>
                      <wp:positionV relativeFrom="paragraph">
                        <wp:posOffset>0</wp:posOffset>
                      </wp:positionV>
                      <wp:extent cx="76200" cy="28575"/>
                      <wp:effectExtent l="19050" t="19050" r="19050" b="28575"/>
                      <wp:wrapNone/>
                      <wp:docPr id="4587" name="Text Box 8627">
                        <a:extLst xmlns:a="http://schemas.openxmlformats.org/drawingml/2006/main">
                          <a:ext uri="{FF2B5EF4-FFF2-40B4-BE49-F238E27FC236}">
                            <a16:creationId xmlns:a16="http://schemas.microsoft.com/office/drawing/2014/main" id="{00000000-0008-0000-0000-0000E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CE8CB" id="Text Box 8627" o:spid="_x0000_s1026" type="#_x0000_t202" style="position:absolute;margin-left:0;margin-top:0;width:6pt;height:2.25pt;z-index:2475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0704" behindDoc="0" locked="0" layoutInCell="1" allowOverlap="1" wp14:anchorId="2154072F" wp14:editId="3DB3F580">
                      <wp:simplePos x="0" y="0"/>
                      <wp:positionH relativeFrom="column">
                        <wp:posOffset>0</wp:posOffset>
                      </wp:positionH>
                      <wp:positionV relativeFrom="paragraph">
                        <wp:posOffset>0</wp:posOffset>
                      </wp:positionV>
                      <wp:extent cx="76200" cy="28575"/>
                      <wp:effectExtent l="19050" t="19050" r="19050" b="28575"/>
                      <wp:wrapNone/>
                      <wp:docPr id="4588" name="Text Box 8626">
                        <a:extLst xmlns:a="http://schemas.openxmlformats.org/drawingml/2006/main">
                          <a:ext uri="{FF2B5EF4-FFF2-40B4-BE49-F238E27FC236}">
                            <a16:creationId xmlns:a16="http://schemas.microsoft.com/office/drawing/2014/main" id="{00000000-0008-0000-0000-0000E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7FA6A" id="Text Box 8626" o:spid="_x0000_s1026" type="#_x0000_t202" style="position:absolute;margin-left:0;margin-top:0;width:6pt;height:2.25pt;z-index:2475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1728" behindDoc="0" locked="0" layoutInCell="1" allowOverlap="1" wp14:anchorId="2FA463ED" wp14:editId="3BDDFE40">
                      <wp:simplePos x="0" y="0"/>
                      <wp:positionH relativeFrom="column">
                        <wp:posOffset>0</wp:posOffset>
                      </wp:positionH>
                      <wp:positionV relativeFrom="paragraph">
                        <wp:posOffset>0</wp:posOffset>
                      </wp:positionV>
                      <wp:extent cx="76200" cy="28575"/>
                      <wp:effectExtent l="19050" t="19050" r="19050" b="28575"/>
                      <wp:wrapNone/>
                      <wp:docPr id="4589" name="Text Box 8625">
                        <a:extLst xmlns:a="http://schemas.openxmlformats.org/drawingml/2006/main">
                          <a:ext uri="{FF2B5EF4-FFF2-40B4-BE49-F238E27FC236}">
                            <a16:creationId xmlns:a16="http://schemas.microsoft.com/office/drawing/2014/main" id="{00000000-0008-0000-0000-0000E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B45F5" id="Text Box 8625" o:spid="_x0000_s1026" type="#_x0000_t202" style="position:absolute;margin-left:0;margin-top:0;width:6pt;height:2.25pt;z-index:2475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2752" behindDoc="0" locked="0" layoutInCell="1" allowOverlap="1" wp14:anchorId="509A4A5F" wp14:editId="4E6FB36B">
                      <wp:simplePos x="0" y="0"/>
                      <wp:positionH relativeFrom="column">
                        <wp:posOffset>0</wp:posOffset>
                      </wp:positionH>
                      <wp:positionV relativeFrom="paragraph">
                        <wp:posOffset>0</wp:posOffset>
                      </wp:positionV>
                      <wp:extent cx="76200" cy="28575"/>
                      <wp:effectExtent l="19050" t="19050" r="19050" b="28575"/>
                      <wp:wrapNone/>
                      <wp:docPr id="4590" name="Text Box 8624">
                        <a:extLst xmlns:a="http://schemas.openxmlformats.org/drawingml/2006/main">
                          <a:ext uri="{FF2B5EF4-FFF2-40B4-BE49-F238E27FC236}">
                            <a16:creationId xmlns:a16="http://schemas.microsoft.com/office/drawing/2014/main" id="{00000000-0008-0000-0000-0000E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22E09" id="Text Box 8624" o:spid="_x0000_s1026" type="#_x0000_t202" style="position:absolute;margin-left:0;margin-top:0;width:6pt;height:2.25pt;z-index:2475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3776" behindDoc="0" locked="0" layoutInCell="1" allowOverlap="1" wp14:anchorId="4A23FF18" wp14:editId="2E42E55E">
                      <wp:simplePos x="0" y="0"/>
                      <wp:positionH relativeFrom="column">
                        <wp:posOffset>0</wp:posOffset>
                      </wp:positionH>
                      <wp:positionV relativeFrom="paragraph">
                        <wp:posOffset>0</wp:posOffset>
                      </wp:positionV>
                      <wp:extent cx="76200" cy="28575"/>
                      <wp:effectExtent l="19050" t="19050" r="19050" b="28575"/>
                      <wp:wrapNone/>
                      <wp:docPr id="4591" name="Text Box 8623">
                        <a:extLst xmlns:a="http://schemas.openxmlformats.org/drawingml/2006/main">
                          <a:ext uri="{FF2B5EF4-FFF2-40B4-BE49-F238E27FC236}">
                            <a16:creationId xmlns:a16="http://schemas.microsoft.com/office/drawing/2014/main" id="{00000000-0008-0000-0000-0000E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A7B15" id="Text Box 8623" o:spid="_x0000_s1026" type="#_x0000_t202" style="position:absolute;margin-left:0;margin-top:0;width:6pt;height:2.25pt;z-index:2475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4800" behindDoc="0" locked="0" layoutInCell="1" allowOverlap="1" wp14:anchorId="61FE1ABA" wp14:editId="5766044A">
                      <wp:simplePos x="0" y="0"/>
                      <wp:positionH relativeFrom="column">
                        <wp:posOffset>0</wp:posOffset>
                      </wp:positionH>
                      <wp:positionV relativeFrom="paragraph">
                        <wp:posOffset>0</wp:posOffset>
                      </wp:positionV>
                      <wp:extent cx="76200" cy="28575"/>
                      <wp:effectExtent l="19050" t="19050" r="19050" b="28575"/>
                      <wp:wrapNone/>
                      <wp:docPr id="4592" name="Text Box 8622">
                        <a:extLst xmlns:a="http://schemas.openxmlformats.org/drawingml/2006/main">
                          <a:ext uri="{FF2B5EF4-FFF2-40B4-BE49-F238E27FC236}">
                            <a16:creationId xmlns:a16="http://schemas.microsoft.com/office/drawing/2014/main" id="{00000000-0008-0000-0000-0000F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6DBCD" id="Text Box 8622" o:spid="_x0000_s1026" type="#_x0000_t202" style="position:absolute;margin-left:0;margin-top:0;width:6pt;height:2.25pt;z-index:2475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5824" behindDoc="0" locked="0" layoutInCell="1" allowOverlap="1" wp14:anchorId="6C5437B2" wp14:editId="7FBF6D1C">
                      <wp:simplePos x="0" y="0"/>
                      <wp:positionH relativeFrom="column">
                        <wp:posOffset>0</wp:posOffset>
                      </wp:positionH>
                      <wp:positionV relativeFrom="paragraph">
                        <wp:posOffset>0</wp:posOffset>
                      </wp:positionV>
                      <wp:extent cx="76200" cy="28575"/>
                      <wp:effectExtent l="19050" t="19050" r="19050" b="28575"/>
                      <wp:wrapNone/>
                      <wp:docPr id="4593" name="Text Box 8621">
                        <a:extLst xmlns:a="http://schemas.openxmlformats.org/drawingml/2006/main">
                          <a:ext uri="{FF2B5EF4-FFF2-40B4-BE49-F238E27FC236}">
                            <a16:creationId xmlns:a16="http://schemas.microsoft.com/office/drawing/2014/main" id="{00000000-0008-0000-0000-0000F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75161" id="Text Box 8621" o:spid="_x0000_s1026" type="#_x0000_t202" style="position:absolute;margin-left:0;margin-top:0;width:6pt;height:2.25pt;z-index:2475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6848" behindDoc="0" locked="0" layoutInCell="1" allowOverlap="1" wp14:anchorId="75E9979B" wp14:editId="6DC9D064">
                      <wp:simplePos x="0" y="0"/>
                      <wp:positionH relativeFrom="column">
                        <wp:posOffset>0</wp:posOffset>
                      </wp:positionH>
                      <wp:positionV relativeFrom="paragraph">
                        <wp:posOffset>0</wp:posOffset>
                      </wp:positionV>
                      <wp:extent cx="76200" cy="28575"/>
                      <wp:effectExtent l="19050" t="19050" r="19050" b="28575"/>
                      <wp:wrapNone/>
                      <wp:docPr id="4594" name="Text Box 8620">
                        <a:extLst xmlns:a="http://schemas.openxmlformats.org/drawingml/2006/main">
                          <a:ext uri="{FF2B5EF4-FFF2-40B4-BE49-F238E27FC236}">
                            <a16:creationId xmlns:a16="http://schemas.microsoft.com/office/drawing/2014/main" id="{00000000-0008-0000-0000-0000F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8AC2F" id="Text Box 8620" o:spid="_x0000_s1026" type="#_x0000_t202" style="position:absolute;margin-left:0;margin-top:0;width:6pt;height:2.25pt;z-index:2475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7872" behindDoc="0" locked="0" layoutInCell="1" allowOverlap="1" wp14:anchorId="1D69FD89" wp14:editId="724C8B07">
                      <wp:simplePos x="0" y="0"/>
                      <wp:positionH relativeFrom="column">
                        <wp:posOffset>0</wp:posOffset>
                      </wp:positionH>
                      <wp:positionV relativeFrom="paragraph">
                        <wp:posOffset>0</wp:posOffset>
                      </wp:positionV>
                      <wp:extent cx="76200" cy="28575"/>
                      <wp:effectExtent l="19050" t="19050" r="19050" b="28575"/>
                      <wp:wrapNone/>
                      <wp:docPr id="4595" name="Text Box 8619">
                        <a:extLst xmlns:a="http://schemas.openxmlformats.org/drawingml/2006/main">
                          <a:ext uri="{FF2B5EF4-FFF2-40B4-BE49-F238E27FC236}">
                            <a16:creationId xmlns:a16="http://schemas.microsoft.com/office/drawing/2014/main" id="{00000000-0008-0000-0000-0000F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6FBD9" id="Text Box 8619" o:spid="_x0000_s1026" type="#_x0000_t202" style="position:absolute;margin-left:0;margin-top:0;width:6pt;height:2.25pt;z-index:2475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8896" behindDoc="0" locked="0" layoutInCell="1" allowOverlap="1" wp14:anchorId="06303DBA" wp14:editId="7D7E91BC">
                      <wp:simplePos x="0" y="0"/>
                      <wp:positionH relativeFrom="column">
                        <wp:posOffset>0</wp:posOffset>
                      </wp:positionH>
                      <wp:positionV relativeFrom="paragraph">
                        <wp:posOffset>0</wp:posOffset>
                      </wp:positionV>
                      <wp:extent cx="76200" cy="28575"/>
                      <wp:effectExtent l="19050" t="19050" r="19050" b="28575"/>
                      <wp:wrapNone/>
                      <wp:docPr id="4596" name="Text Box 8618">
                        <a:extLst xmlns:a="http://schemas.openxmlformats.org/drawingml/2006/main">
                          <a:ext uri="{FF2B5EF4-FFF2-40B4-BE49-F238E27FC236}">
                            <a16:creationId xmlns:a16="http://schemas.microsoft.com/office/drawing/2014/main" id="{00000000-0008-0000-0000-0000F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B4309" id="Text Box 8618" o:spid="_x0000_s1026" type="#_x0000_t202" style="position:absolute;margin-left:0;margin-top:0;width:6pt;height:2.25pt;z-index:2475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69920" behindDoc="0" locked="0" layoutInCell="1" allowOverlap="1" wp14:anchorId="03BCAA97" wp14:editId="7BA9E5C9">
                      <wp:simplePos x="0" y="0"/>
                      <wp:positionH relativeFrom="column">
                        <wp:posOffset>0</wp:posOffset>
                      </wp:positionH>
                      <wp:positionV relativeFrom="paragraph">
                        <wp:posOffset>0</wp:posOffset>
                      </wp:positionV>
                      <wp:extent cx="76200" cy="28575"/>
                      <wp:effectExtent l="19050" t="19050" r="19050" b="28575"/>
                      <wp:wrapNone/>
                      <wp:docPr id="4597" name="Text Box 8617">
                        <a:extLst xmlns:a="http://schemas.openxmlformats.org/drawingml/2006/main">
                          <a:ext uri="{FF2B5EF4-FFF2-40B4-BE49-F238E27FC236}">
                            <a16:creationId xmlns:a16="http://schemas.microsoft.com/office/drawing/2014/main" id="{00000000-0008-0000-0000-0000F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37F1B" id="Text Box 8617" o:spid="_x0000_s1026" type="#_x0000_t202" style="position:absolute;margin-left:0;margin-top:0;width:6pt;height:2.25pt;z-index:2475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0944" behindDoc="0" locked="0" layoutInCell="1" allowOverlap="1" wp14:anchorId="77E92829" wp14:editId="3FE1400A">
                      <wp:simplePos x="0" y="0"/>
                      <wp:positionH relativeFrom="column">
                        <wp:posOffset>0</wp:posOffset>
                      </wp:positionH>
                      <wp:positionV relativeFrom="paragraph">
                        <wp:posOffset>0</wp:posOffset>
                      </wp:positionV>
                      <wp:extent cx="76200" cy="28575"/>
                      <wp:effectExtent l="19050" t="19050" r="19050" b="28575"/>
                      <wp:wrapNone/>
                      <wp:docPr id="4598" name="Text Box 8616">
                        <a:extLst xmlns:a="http://schemas.openxmlformats.org/drawingml/2006/main">
                          <a:ext uri="{FF2B5EF4-FFF2-40B4-BE49-F238E27FC236}">
                            <a16:creationId xmlns:a16="http://schemas.microsoft.com/office/drawing/2014/main" id="{00000000-0008-0000-0000-0000F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EFB57" id="Text Box 8616" o:spid="_x0000_s1026" type="#_x0000_t202" style="position:absolute;margin-left:0;margin-top:0;width:6pt;height:2.25pt;z-index:2475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1968" behindDoc="0" locked="0" layoutInCell="1" allowOverlap="1" wp14:anchorId="46B6ADC5" wp14:editId="3F628863">
                      <wp:simplePos x="0" y="0"/>
                      <wp:positionH relativeFrom="column">
                        <wp:posOffset>0</wp:posOffset>
                      </wp:positionH>
                      <wp:positionV relativeFrom="paragraph">
                        <wp:posOffset>0</wp:posOffset>
                      </wp:positionV>
                      <wp:extent cx="76200" cy="28575"/>
                      <wp:effectExtent l="19050" t="19050" r="19050" b="28575"/>
                      <wp:wrapNone/>
                      <wp:docPr id="4599" name="Text Box 8615">
                        <a:extLst xmlns:a="http://schemas.openxmlformats.org/drawingml/2006/main">
                          <a:ext uri="{FF2B5EF4-FFF2-40B4-BE49-F238E27FC236}">
                            <a16:creationId xmlns:a16="http://schemas.microsoft.com/office/drawing/2014/main" id="{00000000-0008-0000-0000-0000F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44ABA" id="Text Box 8615" o:spid="_x0000_s1026" type="#_x0000_t202" style="position:absolute;margin-left:0;margin-top:0;width:6pt;height:2.25pt;z-index:2475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2992" behindDoc="0" locked="0" layoutInCell="1" allowOverlap="1" wp14:anchorId="69354896" wp14:editId="4217261E">
                      <wp:simplePos x="0" y="0"/>
                      <wp:positionH relativeFrom="column">
                        <wp:posOffset>0</wp:posOffset>
                      </wp:positionH>
                      <wp:positionV relativeFrom="paragraph">
                        <wp:posOffset>0</wp:posOffset>
                      </wp:positionV>
                      <wp:extent cx="76200" cy="28575"/>
                      <wp:effectExtent l="19050" t="19050" r="19050" b="28575"/>
                      <wp:wrapNone/>
                      <wp:docPr id="4600" name="Text Box 8614">
                        <a:extLst xmlns:a="http://schemas.openxmlformats.org/drawingml/2006/main">
                          <a:ext uri="{FF2B5EF4-FFF2-40B4-BE49-F238E27FC236}">
                            <a16:creationId xmlns:a16="http://schemas.microsoft.com/office/drawing/2014/main" id="{00000000-0008-0000-0000-0000F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D49FF" id="Text Box 8614" o:spid="_x0000_s1026" type="#_x0000_t202" style="position:absolute;margin-left:0;margin-top:0;width:6pt;height:2.25pt;z-index:2475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4016" behindDoc="0" locked="0" layoutInCell="1" allowOverlap="1" wp14:anchorId="3C2EA385" wp14:editId="0D1E12CF">
                      <wp:simplePos x="0" y="0"/>
                      <wp:positionH relativeFrom="column">
                        <wp:posOffset>0</wp:posOffset>
                      </wp:positionH>
                      <wp:positionV relativeFrom="paragraph">
                        <wp:posOffset>0</wp:posOffset>
                      </wp:positionV>
                      <wp:extent cx="76200" cy="28575"/>
                      <wp:effectExtent l="19050" t="19050" r="19050" b="28575"/>
                      <wp:wrapNone/>
                      <wp:docPr id="4601" name="Text Box 8613">
                        <a:extLst xmlns:a="http://schemas.openxmlformats.org/drawingml/2006/main">
                          <a:ext uri="{FF2B5EF4-FFF2-40B4-BE49-F238E27FC236}">
                            <a16:creationId xmlns:a16="http://schemas.microsoft.com/office/drawing/2014/main" id="{00000000-0008-0000-0000-0000F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08D6CF" id="Text Box 8613" o:spid="_x0000_s1026" type="#_x0000_t202" style="position:absolute;margin-left:0;margin-top:0;width:6pt;height:2.25pt;z-index:2475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5040" behindDoc="0" locked="0" layoutInCell="1" allowOverlap="1" wp14:anchorId="6443F6E9" wp14:editId="55C454BB">
                      <wp:simplePos x="0" y="0"/>
                      <wp:positionH relativeFrom="column">
                        <wp:posOffset>0</wp:posOffset>
                      </wp:positionH>
                      <wp:positionV relativeFrom="paragraph">
                        <wp:posOffset>0</wp:posOffset>
                      </wp:positionV>
                      <wp:extent cx="76200" cy="28575"/>
                      <wp:effectExtent l="19050" t="19050" r="19050" b="28575"/>
                      <wp:wrapNone/>
                      <wp:docPr id="4602" name="Text Box 8612">
                        <a:extLst xmlns:a="http://schemas.openxmlformats.org/drawingml/2006/main">
                          <a:ext uri="{FF2B5EF4-FFF2-40B4-BE49-F238E27FC236}">
                            <a16:creationId xmlns:a16="http://schemas.microsoft.com/office/drawing/2014/main" id="{00000000-0008-0000-0000-0000F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F517C" id="Text Box 8612" o:spid="_x0000_s1026" type="#_x0000_t202" style="position:absolute;margin-left:0;margin-top:0;width:6pt;height:2.25pt;z-index:2475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6064" behindDoc="0" locked="0" layoutInCell="1" allowOverlap="1" wp14:anchorId="1E64416E" wp14:editId="67F3795A">
                      <wp:simplePos x="0" y="0"/>
                      <wp:positionH relativeFrom="column">
                        <wp:posOffset>0</wp:posOffset>
                      </wp:positionH>
                      <wp:positionV relativeFrom="paragraph">
                        <wp:posOffset>0</wp:posOffset>
                      </wp:positionV>
                      <wp:extent cx="76200" cy="28575"/>
                      <wp:effectExtent l="19050" t="19050" r="19050" b="28575"/>
                      <wp:wrapNone/>
                      <wp:docPr id="4603" name="Text Box 8611">
                        <a:extLst xmlns:a="http://schemas.openxmlformats.org/drawingml/2006/main">
                          <a:ext uri="{FF2B5EF4-FFF2-40B4-BE49-F238E27FC236}">
                            <a16:creationId xmlns:a16="http://schemas.microsoft.com/office/drawing/2014/main" id="{00000000-0008-0000-0000-0000FB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1842B" id="Text Box 8611" o:spid="_x0000_s1026" type="#_x0000_t202" style="position:absolute;margin-left:0;margin-top:0;width:6pt;height:2.25pt;z-index:2475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7088" behindDoc="0" locked="0" layoutInCell="1" allowOverlap="1" wp14:anchorId="072EEB50" wp14:editId="02834F5C">
                      <wp:simplePos x="0" y="0"/>
                      <wp:positionH relativeFrom="column">
                        <wp:posOffset>0</wp:posOffset>
                      </wp:positionH>
                      <wp:positionV relativeFrom="paragraph">
                        <wp:posOffset>0</wp:posOffset>
                      </wp:positionV>
                      <wp:extent cx="76200" cy="28575"/>
                      <wp:effectExtent l="19050" t="19050" r="19050" b="28575"/>
                      <wp:wrapNone/>
                      <wp:docPr id="4604" name="Text Box 8610">
                        <a:extLst xmlns:a="http://schemas.openxmlformats.org/drawingml/2006/main">
                          <a:ext uri="{FF2B5EF4-FFF2-40B4-BE49-F238E27FC236}">
                            <a16:creationId xmlns:a16="http://schemas.microsoft.com/office/drawing/2014/main" id="{00000000-0008-0000-0000-0000F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9304D" id="Text Box 8610" o:spid="_x0000_s1026" type="#_x0000_t202" style="position:absolute;margin-left:0;margin-top:0;width:6pt;height:2.25pt;z-index:2475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8112" behindDoc="0" locked="0" layoutInCell="1" allowOverlap="1" wp14:anchorId="2E060114" wp14:editId="028831DA">
                      <wp:simplePos x="0" y="0"/>
                      <wp:positionH relativeFrom="column">
                        <wp:posOffset>0</wp:posOffset>
                      </wp:positionH>
                      <wp:positionV relativeFrom="paragraph">
                        <wp:posOffset>0</wp:posOffset>
                      </wp:positionV>
                      <wp:extent cx="76200" cy="28575"/>
                      <wp:effectExtent l="19050" t="19050" r="19050" b="28575"/>
                      <wp:wrapNone/>
                      <wp:docPr id="4605" name="Text Box 8609">
                        <a:extLst xmlns:a="http://schemas.openxmlformats.org/drawingml/2006/main">
                          <a:ext uri="{FF2B5EF4-FFF2-40B4-BE49-F238E27FC236}">
                            <a16:creationId xmlns:a16="http://schemas.microsoft.com/office/drawing/2014/main" id="{00000000-0008-0000-0000-0000F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A51A1" id="Text Box 8609" o:spid="_x0000_s1026" type="#_x0000_t202" style="position:absolute;margin-left:0;margin-top:0;width:6pt;height:2.25pt;z-index:2475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79136" behindDoc="0" locked="0" layoutInCell="1" allowOverlap="1" wp14:anchorId="37642BC4" wp14:editId="3DED18DE">
                      <wp:simplePos x="0" y="0"/>
                      <wp:positionH relativeFrom="column">
                        <wp:posOffset>0</wp:posOffset>
                      </wp:positionH>
                      <wp:positionV relativeFrom="paragraph">
                        <wp:posOffset>0</wp:posOffset>
                      </wp:positionV>
                      <wp:extent cx="76200" cy="28575"/>
                      <wp:effectExtent l="19050" t="19050" r="19050" b="28575"/>
                      <wp:wrapNone/>
                      <wp:docPr id="4606" name="Text Box 8608">
                        <a:extLst xmlns:a="http://schemas.openxmlformats.org/drawingml/2006/main">
                          <a:ext uri="{FF2B5EF4-FFF2-40B4-BE49-F238E27FC236}">
                            <a16:creationId xmlns:a16="http://schemas.microsoft.com/office/drawing/2014/main" id="{00000000-0008-0000-0000-0000FE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9D05F" id="Text Box 8608" o:spid="_x0000_s1026" type="#_x0000_t202" style="position:absolute;margin-left:0;margin-top:0;width:6pt;height:2.25pt;z-index:2475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0160" behindDoc="0" locked="0" layoutInCell="1" allowOverlap="1" wp14:anchorId="18EFCD55" wp14:editId="4BDFCE9D">
                      <wp:simplePos x="0" y="0"/>
                      <wp:positionH relativeFrom="column">
                        <wp:posOffset>0</wp:posOffset>
                      </wp:positionH>
                      <wp:positionV relativeFrom="paragraph">
                        <wp:posOffset>0</wp:posOffset>
                      </wp:positionV>
                      <wp:extent cx="76200" cy="28575"/>
                      <wp:effectExtent l="19050" t="19050" r="19050" b="28575"/>
                      <wp:wrapNone/>
                      <wp:docPr id="4607" name="Text Box 8607">
                        <a:extLst xmlns:a="http://schemas.openxmlformats.org/drawingml/2006/main">
                          <a:ext uri="{FF2B5EF4-FFF2-40B4-BE49-F238E27FC236}">
                            <a16:creationId xmlns:a16="http://schemas.microsoft.com/office/drawing/2014/main" id="{00000000-0008-0000-0000-0000FF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981A7" id="Text Box 8607" o:spid="_x0000_s1026" type="#_x0000_t202" style="position:absolute;margin-left:0;margin-top:0;width:6pt;height:2.25pt;z-index:2475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1184" behindDoc="0" locked="0" layoutInCell="1" allowOverlap="1" wp14:anchorId="42A4E229" wp14:editId="64064AA7">
                      <wp:simplePos x="0" y="0"/>
                      <wp:positionH relativeFrom="column">
                        <wp:posOffset>0</wp:posOffset>
                      </wp:positionH>
                      <wp:positionV relativeFrom="paragraph">
                        <wp:posOffset>0</wp:posOffset>
                      </wp:positionV>
                      <wp:extent cx="76200" cy="28575"/>
                      <wp:effectExtent l="19050" t="19050" r="19050" b="28575"/>
                      <wp:wrapNone/>
                      <wp:docPr id="4608" name="Text Box 8606">
                        <a:extLst xmlns:a="http://schemas.openxmlformats.org/drawingml/2006/main">
                          <a:ext uri="{FF2B5EF4-FFF2-40B4-BE49-F238E27FC236}">
                            <a16:creationId xmlns:a16="http://schemas.microsoft.com/office/drawing/2014/main" id="{00000000-0008-0000-0000-00000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F0AAB3" id="Text Box 8606" o:spid="_x0000_s1026" type="#_x0000_t202" style="position:absolute;margin-left:0;margin-top:0;width:6pt;height:2.25pt;z-index:2475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2208" behindDoc="0" locked="0" layoutInCell="1" allowOverlap="1" wp14:anchorId="4A852625" wp14:editId="606ADEE7">
                      <wp:simplePos x="0" y="0"/>
                      <wp:positionH relativeFrom="column">
                        <wp:posOffset>0</wp:posOffset>
                      </wp:positionH>
                      <wp:positionV relativeFrom="paragraph">
                        <wp:posOffset>0</wp:posOffset>
                      </wp:positionV>
                      <wp:extent cx="76200" cy="28575"/>
                      <wp:effectExtent l="19050" t="19050" r="19050" b="28575"/>
                      <wp:wrapNone/>
                      <wp:docPr id="4609" name="Text Box 8605">
                        <a:extLst xmlns:a="http://schemas.openxmlformats.org/drawingml/2006/main">
                          <a:ext uri="{FF2B5EF4-FFF2-40B4-BE49-F238E27FC236}">
                            <a16:creationId xmlns:a16="http://schemas.microsoft.com/office/drawing/2014/main" id="{00000000-0008-0000-0000-00000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061BD" id="Text Box 8605" o:spid="_x0000_s1026" type="#_x0000_t202" style="position:absolute;margin-left:0;margin-top:0;width:6pt;height:2.25pt;z-index:2475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3232" behindDoc="0" locked="0" layoutInCell="1" allowOverlap="1" wp14:anchorId="71153ED1" wp14:editId="7EF635E1">
                      <wp:simplePos x="0" y="0"/>
                      <wp:positionH relativeFrom="column">
                        <wp:posOffset>0</wp:posOffset>
                      </wp:positionH>
                      <wp:positionV relativeFrom="paragraph">
                        <wp:posOffset>0</wp:posOffset>
                      </wp:positionV>
                      <wp:extent cx="76200" cy="28575"/>
                      <wp:effectExtent l="19050" t="19050" r="19050" b="28575"/>
                      <wp:wrapNone/>
                      <wp:docPr id="4610" name="Text Box 8604">
                        <a:extLst xmlns:a="http://schemas.openxmlformats.org/drawingml/2006/main">
                          <a:ext uri="{FF2B5EF4-FFF2-40B4-BE49-F238E27FC236}">
                            <a16:creationId xmlns:a16="http://schemas.microsoft.com/office/drawing/2014/main" id="{00000000-0008-0000-0000-00000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FD1F2" id="Text Box 8604" o:spid="_x0000_s1026" type="#_x0000_t202" style="position:absolute;margin-left:0;margin-top:0;width:6pt;height:2.25pt;z-index:2475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6304" behindDoc="0" locked="0" layoutInCell="1" allowOverlap="1" wp14:anchorId="5717CEE9" wp14:editId="5D1E41AE">
                      <wp:simplePos x="0" y="0"/>
                      <wp:positionH relativeFrom="column">
                        <wp:posOffset>0</wp:posOffset>
                      </wp:positionH>
                      <wp:positionV relativeFrom="paragraph">
                        <wp:posOffset>0</wp:posOffset>
                      </wp:positionV>
                      <wp:extent cx="76200" cy="28575"/>
                      <wp:effectExtent l="19050" t="19050" r="19050" b="28575"/>
                      <wp:wrapNone/>
                      <wp:docPr id="4613" name="Text Box 8603">
                        <a:extLst xmlns:a="http://schemas.openxmlformats.org/drawingml/2006/main">
                          <a:ext uri="{FF2B5EF4-FFF2-40B4-BE49-F238E27FC236}">
                            <a16:creationId xmlns:a16="http://schemas.microsoft.com/office/drawing/2014/main" id="{00000000-0008-0000-0000-00000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4B4F7" id="Text Box 8603" o:spid="_x0000_s1026" type="#_x0000_t202" style="position:absolute;margin-left:0;margin-top:0;width:6pt;height:2.25pt;z-index:2475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7328" behindDoc="0" locked="0" layoutInCell="1" allowOverlap="1" wp14:anchorId="4769AB91" wp14:editId="6CCA8D0B">
                      <wp:simplePos x="0" y="0"/>
                      <wp:positionH relativeFrom="column">
                        <wp:posOffset>0</wp:posOffset>
                      </wp:positionH>
                      <wp:positionV relativeFrom="paragraph">
                        <wp:posOffset>0</wp:posOffset>
                      </wp:positionV>
                      <wp:extent cx="76200" cy="28575"/>
                      <wp:effectExtent l="19050" t="19050" r="19050" b="28575"/>
                      <wp:wrapNone/>
                      <wp:docPr id="4614" name="Text Box 8602">
                        <a:extLst xmlns:a="http://schemas.openxmlformats.org/drawingml/2006/main">
                          <a:ext uri="{FF2B5EF4-FFF2-40B4-BE49-F238E27FC236}">
                            <a16:creationId xmlns:a16="http://schemas.microsoft.com/office/drawing/2014/main" id="{00000000-0008-0000-0000-00000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F634C" id="Text Box 8602" o:spid="_x0000_s1026" type="#_x0000_t202" style="position:absolute;margin-left:0;margin-top:0;width:6pt;height:2.25pt;z-index:2475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8352" behindDoc="0" locked="0" layoutInCell="1" allowOverlap="1" wp14:anchorId="3BE7BB3C" wp14:editId="3191E139">
                      <wp:simplePos x="0" y="0"/>
                      <wp:positionH relativeFrom="column">
                        <wp:posOffset>0</wp:posOffset>
                      </wp:positionH>
                      <wp:positionV relativeFrom="paragraph">
                        <wp:posOffset>0</wp:posOffset>
                      </wp:positionV>
                      <wp:extent cx="76200" cy="28575"/>
                      <wp:effectExtent l="19050" t="19050" r="19050" b="28575"/>
                      <wp:wrapNone/>
                      <wp:docPr id="4615" name="Text Box 8601">
                        <a:extLst xmlns:a="http://schemas.openxmlformats.org/drawingml/2006/main">
                          <a:ext uri="{FF2B5EF4-FFF2-40B4-BE49-F238E27FC236}">
                            <a16:creationId xmlns:a16="http://schemas.microsoft.com/office/drawing/2014/main" id="{00000000-0008-0000-0000-00000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1812D" id="Text Box 8601" o:spid="_x0000_s1026" type="#_x0000_t202" style="position:absolute;margin-left:0;margin-top:0;width:6pt;height:2.25pt;z-index:2475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9376" behindDoc="0" locked="0" layoutInCell="1" allowOverlap="1" wp14:anchorId="4406B34E" wp14:editId="447A15DB">
                      <wp:simplePos x="0" y="0"/>
                      <wp:positionH relativeFrom="column">
                        <wp:posOffset>0</wp:posOffset>
                      </wp:positionH>
                      <wp:positionV relativeFrom="paragraph">
                        <wp:posOffset>0</wp:posOffset>
                      </wp:positionV>
                      <wp:extent cx="76200" cy="28575"/>
                      <wp:effectExtent l="19050" t="19050" r="19050" b="28575"/>
                      <wp:wrapNone/>
                      <wp:docPr id="4616" name="Text Box 8600">
                        <a:extLst xmlns:a="http://schemas.openxmlformats.org/drawingml/2006/main">
                          <a:ext uri="{FF2B5EF4-FFF2-40B4-BE49-F238E27FC236}">
                            <a16:creationId xmlns:a16="http://schemas.microsoft.com/office/drawing/2014/main" id="{00000000-0008-0000-0000-00000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D01D7" id="Text Box 8600" o:spid="_x0000_s1026" type="#_x0000_t202" style="position:absolute;margin-left:0;margin-top:0;width:6pt;height:2.25pt;z-index:2475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0400" behindDoc="0" locked="0" layoutInCell="1" allowOverlap="1" wp14:anchorId="50198E41" wp14:editId="1AA55DB5">
                      <wp:simplePos x="0" y="0"/>
                      <wp:positionH relativeFrom="column">
                        <wp:posOffset>0</wp:posOffset>
                      </wp:positionH>
                      <wp:positionV relativeFrom="paragraph">
                        <wp:posOffset>0</wp:posOffset>
                      </wp:positionV>
                      <wp:extent cx="76200" cy="28575"/>
                      <wp:effectExtent l="19050" t="19050" r="19050" b="28575"/>
                      <wp:wrapNone/>
                      <wp:docPr id="4617" name="Text Box 8599">
                        <a:extLst xmlns:a="http://schemas.openxmlformats.org/drawingml/2006/main">
                          <a:ext uri="{FF2B5EF4-FFF2-40B4-BE49-F238E27FC236}">
                            <a16:creationId xmlns:a16="http://schemas.microsoft.com/office/drawing/2014/main" id="{00000000-0008-0000-0000-00000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3E5D1" id="Text Box 8599" o:spid="_x0000_s1026" type="#_x0000_t202" style="position:absolute;margin-left:0;margin-top:0;width:6pt;height:2.25pt;z-index:2475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1424" behindDoc="0" locked="0" layoutInCell="1" allowOverlap="1" wp14:anchorId="7F73220F" wp14:editId="5508B8DA">
                      <wp:simplePos x="0" y="0"/>
                      <wp:positionH relativeFrom="column">
                        <wp:posOffset>0</wp:posOffset>
                      </wp:positionH>
                      <wp:positionV relativeFrom="paragraph">
                        <wp:posOffset>0</wp:posOffset>
                      </wp:positionV>
                      <wp:extent cx="76200" cy="28575"/>
                      <wp:effectExtent l="19050" t="19050" r="19050" b="28575"/>
                      <wp:wrapNone/>
                      <wp:docPr id="4618" name="Text Box 8598">
                        <a:extLst xmlns:a="http://schemas.openxmlformats.org/drawingml/2006/main">
                          <a:ext uri="{FF2B5EF4-FFF2-40B4-BE49-F238E27FC236}">
                            <a16:creationId xmlns:a16="http://schemas.microsoft.com/office/drawing/2014/main" id="{00000000-0008-0000-0000-00000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5E763" id="Text Box 8598" o:spid="_x0000_s1026" type="#_x0000_t202" style="position:absolute;margin-left:0;margin-top:0;width:6pt;height:2.25pt;z-index:2475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2448" behindDoc="0" locked="0" layoutInCell="1" allowOverlap="1" wp14:anchorId="7EEEA077" wp14:editId="4AA863B4">
                      <wp:simplePos x="0" y="0"/>
                      <wp:positionH relativeFrom="column">
                        <wp:posOffset>0</wp:posOffset>
                      </wp:positionH>
                      <wp:positionV relativeFrom="paragraph">
                        <wp:posOffset>0</wp:posOffset>
                      </wp:positionV>
                      <wp:extent cx="76200" cy="28575"/>
                      <wp:effectExtent l="19050" t="19050" r="19050" b="28575"/>
                      <wp:wrapNone/>
                      <wp:docPr id="4619" name="Text Box 8597">
                        <a:extLst xmlns:a="http://schemas.openxmlformats.org/drawingml/2006/main">
                          <a:ext uri="{FF2B5EF4-FFF2-40B4-BE49-F238E27FC236}">
                            <a16:creationId xmlns:a16="http://schemas.microsoft.com/office/drawing/2014/main" id="{00000000-0008-0000-0000-00000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FD5BF" id="Text Box 8597" o:spid="_x0000_s1026" type="#_x0000_t202" style="position:absolute;margin-left:0;margin-top:0;width:6pt;height:2.25pt;z-index:2475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3472" behindDoc="0" locked="0" layoutInCell="1" allowOverlap="1" wp14:anchorId="238F01B9" wp14:editId="3905C86F">
                      <wp:simplePos x="0" y="0"/>
                      <wp:positionH relativeFrom="column">
                        <wp:posOffset>0</wp:posOffset>
                      </wp:positionH>
                      <wp:positionV relativeFrom="paragraph">
                        <wp:posOffset>0</wp:posOffset>
                      </wp:positionV>
                      <wp:extent cx="76200" cy="28575"/>
                      <wp:effectExtent l="19050" t="19050" r="19050" b="28575"/>
                      <wp:wrapNone/>
                      <wp:docPr id="4620" name="Text Box 8596">
                        <a:extLst xmlns:a="http://schemas.openxmlformats.org/drawingml/2006/main">
                          <a:ext uri="{FF2B5EF4-FFF2-40B4-BE49-F238E27FC236}">
                            <a16:creationId xmlns:a16="http://schemas.microsoft.com/office/drawing/2014/main" id="{00000000-0008-0000-0000-00000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4F43E" id="Text Box 8596" o:spid="_x0000_s1026" type="#_x0000_t202" style="position:absolute;margin-left:0;margin-top:0;width:6pt;height:2.25pt;z-index:2475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4496" behindDoc="0" locked="0" layoutInCell="1" allowOverlap="1" wp14:anchorId="4041DFDD" wp14:editId="2DE70E36">
                      <wp:simplePos x="0" y="0"/>
                      <wp:positionH relativeFrom="column">
                        <wp:posOffset>0</wp:posOffset>
                      </wp:positionH>
                      <wp:positionV relativeFrom="paragraph">
                        <wp:posOffset>0</wp:posOffset>
                      </wp:positionV>
                      <wp:extent cx="76200" cy="28575"/>
                      <wp:effectExtent l="19050" t="19050" r="19050" b="28575"/>
                      <wp:wrapNone/>
                      <wp:docPr id="4621" name="Text Box 8595">
                        <a:extLst xmlns:a="http://schemas.openxmlformats.org/drawingml/2006/main">
                          <a:ext uri="{FF2B5EF4-FFF2-40B4-BE49-F238E27FC236}">
                            <a16:creationId xmlns:a16="http://schemas.microsoft.com/office/drawing/2014/main" id="{00000000-0008-0000-0000-00000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409B8" id="Text Box 8595" o:spid="_x0000_s1026" type="#_x0000_t202" style="position:absolute;margin-left:0;margin-top:0;width:6pt;height:2.25pt;z-index:2475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5520" behindDoc="0" locked="0" layoutInCell="1" allowOverlap="1" wp14:anchorId="3A35E9F7" wp14:editId="1418F6D3">
                      <wp:simplePos x="0" y="0"/>
                      <wp:positionH relativeFrom="column">
                        <wp:posOffset>0</wp:posOffset>
                      </wp:positionH>
                      <wp:positionV relativeFrom="paragraph">
                        <wp:posOffset>0</wp:posOffset>
                      </wp:positionV>
                      <wp:extent cx="76200" cy="28575"/>
                      <wp:effectExtent l="19050" t="19050" r="19050" b="28575"/>
                      <wp:wrapNone/>
                      <wp:docPr id="4622" name="Text Box 8594">
                        <a:extLst xmlns:a="http://schemas.openxmlformats.org/drawingml/2006/main">
                          <a:ext uri="{FF2B5EF4-FFF2-40B4-BE49-F238E27FC236}">
                            <a16:creationId xmlns:a16="http://schemas.microsoft.com/office/drawing/2014/main" id="{00000000-0008-0000-0000-00000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3D53F3" id="Text Box 8594" o:spid="_x0000_s1026" type="#_x0000_t202" style="position:absolute;margin-left:0;margin-top:0;width:6pt;height:2.25pt;z-index:2475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6544" behindDoc="0" locked="0" layoutInCell="1" allowOverlap="1" wp14:anchorId="415D89EA" wp14:editId="1CC1C1E3">
                      <wp:simplePos x="0" y="0"/>
                      <wp:positionH relativeFrom="column">
                        <wp:posOffset>0</wp:posOffset>
                      </wp:positionH>
                      <wp:positionV relativeFrom="paragraph">
                        <wp:posOffset>0</wp:posOffset>
                      </wp:positionV>
                      <wp:extent cx="76200" cy="28575"/>
                      <wp:effectExtent l="19050" t="19050" r="19050" b="28575"/>
                      <wp:wrapNone/>
                      <wp:docPr id="4623" name="Text Box 8593">
                        <a:extLst xmlns:a="http://schemas.openxmlformats.org/drawingml/2006/main">
                          <a:ext uri="{FF2B5EF4-FFF2-40B4-BE49-F238E27FC236}">
                            <a16:creationId xmlns:a16="http://schemas.microsoft.com/office/drawing/2014/main" id="{00000000-0008-0000-0000-00000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35B14A" id="Text Box 8593" o:spid="_x0000_s1026" type="#_x0000_t202" style="position:absolute;margin-left:0;margin-top:0;width:6pt;height:2.25pt;z-index:2475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7568" behindDoc="0" locked="0" layoutInCell="1" allowOverlap="1" wp14:anchorId="3C80A00A" wp14:editId="5037F502">
                      <wp:simplePos x="0" y="0"/>
                      <wp:positionH relativeFrom="column">
                        <wp:posOffset>0</wp:posOffset>
                      </wp:positionH>
                      <wp:positionV relativeFrom="paragraph">
                        <wp:posOffset>0</wp:posOffset>
                      </wp:positionV>
                      <wp:extent cx="76200" cy="28575"/>
                      <wp:effectExtent l="19050" t="19050" r="19050" b="28575"/>
                      <wp:wrapNone/>
                      <wp:docPr id="4624" name="Text Box 8592">
                        <a:extLst xmlns:a="http://schemas.openxmlformats.org/drawingml/2006/main">
                          <a:ext uri="{FF2B5EF4-FFF2-40B4-BE49-F238E27FC236}">
                            <a16:creationId xmlns:a16="http://schemas.microsoft.com/office/drawing/2014/main" id="{00000000-0008-0000-0000-00001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1B4BC" id="Text Box 8592" o:spid="_x0000_s1026" type="#_x0000_t202" style="position:absolute;margin-left:0;margin-top:0;width:6pt;height:2.25pt;z-index:2475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8592" behindDoc="0" locked="0" layoutInCell="1" allowOverlap="1" wp14:anchorId="2D8864CB" wp14:editId="0DBF3BE0">
                      <wp:simplePos x="0" y="0"/>
                      <wp:positionH relativeFrom="column">
                        <wp:posOffset>0</wp:posOffset>
                      </wp:positionH>
                      <wp:positionV relativeFrom="paragraph">
                        <wp:posOffset>0</wp:posOffset>
                      </wp:positionV>
                      <wp:extent cx="76200" cy="28575"/>
                      <wp:effectExtent l="19050" t="19050" r="19050" b="28575"/>
                      <wp:wrapNone/>
                      <wp:docPr id="4625" name="Text Box 8591">
                        <a:extLst xmlns:a="http://schemas.openxmlformats.org/drawingml/2006/main">
                          <a:ext uri="{FF2B5EF4-FFF2-40B4-BE49-F238E27FC236}">
                            <a16:creationId xmlns:a16="http://schemas.microsoft.com/office/drawing/2014/main" id="{00000000-0008-0000-0000-00001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D86A5" id="Text Box 8591" o:spid="_x0000_s1026" type="#_x0000_t202" style="position:absolute;margin-left:0;margin-top:0;width:6pt;height:2.25pt;z-index:2475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99616" behindDoc="0" locked="0" layoutInCell="1" allowOverlap="1" wp14:anchorId="648F8C52" wp14:editId="7C68B44C">
                      <wp:simplePos x="0" y="0"/>
                      <wp:positionH relativeFrom="column">
                        <wp:posOffset>0</wp:posOffset>
                      </wp:positionH>
                      <wp:positionV relativeFrom="paragraph">
                        <wp:posOffset>0</wp:posOffset>
                      </wp:positionV>
                      <wp:extent cx="76200" cy="28575"/>
                      <wp:effectExtent l="19050" t="19050" r="19050" b="28575"/>
                      <wp:wrapNone/>
                      <wp:docPr id="4626" name="Text Box 8590">
                        <a:extLst xmlns:a="http://schemas.openxmlformats.org/drawingml/2006/main">
                          <a:ext uri="{FF2B5EF4-FFF2-40B4-BE49-F238E27FC236}">
                            <a16:creationId xmlns:a16="http://schemas.microsoft.com/office/drawing/2014/main" id="{00000000-0008-0000-0000-00001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43D0B" id="Text Box 8590" o:spid="_x0000_s1026" type="#_x0000_t202" style="position:absolute;margin-left:0;margin-top:0;width:6pt;height:2.25pt;z-index:2475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0640" behindDoc="0" locked="0" layoutInCell="1" allowOverlap="1" wp14:anchorId="7207180D" wp14:editId="57D9C317">
                      <wp:simplePos x="0" y="0"/>
                      <wp:positionH relativeFrom="column">
                        <wp:posOffset>0</wp:posOffset>
                      </wp:positionH>
                      <wp:positionV relativeFrom="paragraph">
                        <wp:posOffset>0</wp:posOffset>
                      </wp:positionV>
                      <wp:extent cx="76200" cy="28575"/>
                      <wp:effectExtent l="19050" t="19050" r="19050" b="28575"/>
                      <wp:wrapNone/>
                      <wp:docPr id="4627" name="Text Box 8589">
                        <a:extLst xmlns:a="http://schemas.openxmlformats.org/drawingml/2006/main">
                          <a:ext uri="{FF2B5EF4-FFF2-40B4-BE49-F238E27FC236}">
                            <a16:creationId xmlns:a16="http://schemas.microsoft.com/office/drawing/2014/main" id="{00000000-0008-0000-0000-00001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F4D7C" id="Text Box 8589" o:spid="_x0000_s1026" type="#_x0000_t202" style="position:absolute;margin-left:0;margin-top:0;width:6pt;height:2.25pt;z-index:2476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1664" behindDoc="0" locked="0" layoutInCell="1" allowOverlap="1" wp14:anchorId="1532AB01" wp14:editId="581E3061">
                      <wp:simplePos x="0" y="0"/>
                      <wp:positionH relativeFrom="column">
                        <wp:posOffset>0</wp:posOffset>
                      </wp:positionH>
                      <wp:positionV relativeFrom="paragraph">
                        <wp:posOffset>0</wp:posOffset>
                      </wp:positionV>
                      <wp:extent cx="76200" cy="28575"/>
                      <wp:effectExtent l="19050" t="19050" r="19050" b="28575"/>
                      <wp:wrapNone/>
                      <wp:docPr id="4628" name="Text Box 8588">
                        <a:extLst xmlns:a="http://schemas.openxmlformats.org/drawingml/2006/main">
                          <a:ext uri="{FF2B5EF4-FFF2-40B4-BE49-F238E27FC236}">
                            <a16:creationId xmlns:a16="http://schemas.microsoft.com/office/drawing/2014/main" id="{00000000-0008-0000-0000-00001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5CF8B" id="Text Box 8588" o:spid="_x0000_s1026" type="#_x0000_t202" style="position:absolute;margin-left:0;margin-top:0;width:6pt;height:2.25pt;z-index:2476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2688" behindDoc="0" locked="0" layoutInCell="1" allowOverlap="1" wp14:anchorId="53D6F7A4" wp14:editId="1932F014">
                      <wp:simplePos x="0" y="0"/>
                      <wp:positionH relativeFrom="column">
                        <wp:posOffset>0</wp:posOffset>
                      </wp:positionH>
                      <wp:positionV relativeFrom="paragraph">
                        <wp:posOffset>0</wp:posOffset>
                      </wp:positionV>
                      <wp:extent cx="76200" cy="28575"/>
                      <wp:effectExtent l="19050" t="19050" r="19050" b="28575"/>
                      <wp:wrapNone/>
                      <wp:docPr id="4629" name="Text Box 8587">
                        <a:extLst xmlns:a="http://schemas.openxmlformats.org/drawingml/2006/main">
                          <a:ext uri="{FF2B5EF4-FFF2-40B4-BE49-F238E27FC236}">
                            <a16:creationId xmlns:a16="http://schemas.microsoft.com/office/drawing/2014/main" id="{00000000-0008-0000-0000-00001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0E27C" id="Text Box 8587" o:spid="_x0000_s1026" type="#_x0000_t202" style="position:absolute;margin-left:0;margin-top:0;width:6pt;height:2.25pt;z-index:2476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3712" behindDoc="0" locked="0" layoutInCell="1" allowOverlap="1" wp14:anchorId="78E723D8" wp14:editId="5230E5E3">
                      <wp:simplePos x="0" y="0"/>
                      <wp:positionH relativeFrom="column">
                        <wp:posOffset>0</wp:posOffset>
                      </wp:positionH>
                      <wp:positionV relativeFrom="paragraph">
                        <wp:posOffset>0</wp:posOffset>
                      </wp:positionV>
                      <wp:extent cx="76200" cy="28575"/>
                      <wp:effectExtent l="19050" t="19050" r="19050" b="28575"/>
                      <wp:wrapNone/>
                      <wp:docPr id="4630" name="Text Box 8586">
                        <a:extLst xmlns:a="http://schemas.openxmlformats.org/drawingml/2006/main">
                          <a:ext uri="{FF2B5EF4-FFF2-40B4-BE49-F238E27FC236}">
                            <a16:creationId xmlns:a16="http://schemas.microsoft.com/office/drawing/2014/main" id="{00000000-0008-0000-0000-00001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CAE81" id="Text Box 8586" o:spid="_x0000_s1026" type="#_x0000_t202" style="position:absolute;margin-left:0;margin-top:0;width:6pt;height:2.25pt;z-index:2476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4736" behindDoc="0" locked="0" layoutInCell="1" allowOverlap="1" wp14:anchorId="56570A6E" wp14:editId="38F01F44">
                      <wp:simplePos x="0" y="0"/>
                      <wp:positionH relativeFrom="column">
                        <wp:posOffset>0</wp:posOffset>
                      </wp:positionH>
                      <wp:positionV relativeFrom="paragraph">
                        <wp:posOffset>0</wp:posOffset>
                      </wp:positionV>
                      <wp:extent cx="76200" cy="28575"/>
                      <wp:effectExtent l="19050" t="19050" r="19050" b="28575"/>
                      <wp:wrapNone/>
                      <wp:docPr id="4631" name="Text Box 8585">
                        <a:extLst xmlns:a="http://schemas.openxmlformats.org/drawingml/2006/main">
                          <a:ext uri="{FF2B5EF4-FFF2-40B4-BE49-F238E27FC236}">
                            <a16:creationId xmlns:a16="http://schemas.microsoft.com/office/drawing/2014/main" id="{00000000-0008-0000-0000-00001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470B8" id="Text Box 8585" o:spid="_x0000_s1026" type="#_x0000_t202" style="position:absolute;margin-left:0;margin-top:0;width:6pt;height:2.25pt;z-index:2476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5760" behindDoc="0" locked="0" layoutInCell="1" allowOverlap="1" wp14:anchorId="64380CA1" wp14:editId="6EEC3975">
                      <wp:simplePos x="0" y="0"/>
                      <wp:positionH relativeFrom="column">
                        <wp:posOffset>0</wp:posOffset>
                      </wp:positionH>
                      <wp:positionV relativeFrom="paragraph">
                        <wp:posOffset>0</wp:posOffset>
                      </wp:positionV>
                      <wp:extent cx="76200" cy="28575"/>
                      <wp:effectExtent l="19050" t="19050" r="19050" b="28575"/>
                      <wp:wrapNone/>
                      <wp:docPr id="4632" name="Text Box 8584">
                        <a:extLst xmlns:a="http://schemas.openxmlformats.org/drawingml/2006/main">
                          <a:ext uri="{FF2B5EF4-FFF2-40B4-BE49-F238E27FC236}">
                            <a16:creationId xmlns:a16="http://schemas.microsoft.com/office/drawing/2014/main" id="{00000000-0008-0000-0000-00001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88539" id="Text Box 8584" o:spid="_x0000_s1026" type="#_x0000_t202" style="position:absolute;margin-left:0;margin-top:0;width:6pt;height:2.25pt;z-index:2476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6784" behindDoc="0" locked="0" layoutInCell="1" allowOverlap="1" wp14:anchorId="55496131" wp14:editId="776541D3">
                      <wp:simplePos x="0" y="0"/>
                      <wp:positionH relativeFrom="column">
                        <wp:posOffset>0</wp:posOffset>
                      </wp:positionH>
                      <wp:positionV relativeFrom="paragraph">
                        <wp:posOffset>0</wp:posOffset>
                      </wp:positionV>
                      <wp:extent cx="76200" cy="28575"/>
                      <wp:effectExtent l="19050" t="19050" r="19050" b="28575"/>
                      <wp:wrapNone/>
                      <wp:docPr id="4633" name="Text Box 8583">
                        <a:extLst xmlns:a="http://schemas.openxmlformats.org/drawingml/2006/main">
                          <a:ext uri="{FF2B5EF4-FFF2-40B4-BE49-F238E27FC236}">
                            <a16:creationId xmlns:a16="http://schemas.microsoft.com/office/drawing/2014/main" id="{00000000-0008-0000-0000-00001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5A40A1" id="Text Box 8583" o:spid="_x0000_s1026" type="#_x0000_t202" style="position:absolute;margin-left:0;margin-top:0;width:6pt;height:2.25pt;z-index:2476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7808" behindDoc="0" locked="0" layoutInCell="1" allowOverlap="1" wp14:anchorId="7B22736F" wp14:editId="029B3377">
                      <wp:simplePos x="0" y="0"/>
                      <wp:positionH relativeFrom="column">
                        <wp:posOffset>0</wp:posOffset>
                      </wp:positionH>
                      <wp:positionV relativeFrom="paragraph">
                        <wp:posOffset>0</wp:posOffset>
                      </wp:positionV>
                      <wp:extent cx="76200" cy="28575"/>
                      <wp:effectExtent l="19050" t="19050" r="19050" b="28575"/>
                      <wp:wrapNone/>
                      <wp:docPr id="4634" name="Text Box 8582">
                        <a:extLst xmlns:a="http://schemas.openxmlformats.org/drawingml/2006/main">
                          <a:ext uri="{FF2B5EF4-FFF2-40B4-BE49-F238E27FC236}">
                            <a16:creationId xmlns:a16="http://schemas.microsoft.com/office/drawing/2014/main" id="{00000000-0008-0000-0000-00001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328BE" id="Text Box 8582" o:spid="_x0000_s1026" type="#_x0000_t202" style="position:absolute;margin-left:0;margin-top:0;width:6pt;height:2.25pt;z-index:2476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8832" behindDoc="0" locked="0" layoutInCell="1" allowOverlap="1" wp14:anchorId="73B352F8" wp14:editId="171220CB">
                      <wp:simplePos x="0" y="0"/>
                      <wp:positionH relativeFrom="column">
                        <wp:posOffset>0</wp:posOffset>
                      </wp:positionH>
                      <wp:positionV relativeFrom="paragraph">
                        <wp:posOffset>0</wp:posOffset>
                      </wp:positionV>
                      <wp:extent cx="76200" cy="28575"/>
                      <wp:effectExtent l="19050" t="19050" r="19050" b="28575"/>
                      <wp:wrapNone/>
                      <wp:docPr id="4635" name="Text Box 8581">
                        <a:extLst xmlns:a="http://schemas.openxmlformats.org/drawingml/2006/main">
                          <a:ext uri="{FF2B5EF4-FFF2-40B4-BE49-F238E27FC236}">
                            <a16:creationId xmlns:a16="http://schemas.microsoft.com/office/drawing/2014/main" id="{00000000-0008-0000-0000-00001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805EE" id="Text Box 8581" o:spid="_x0000_s1026" type="#_x0000_t202" style="position:absolute;margin-left:0;margin-top:0;width:6pt;height:2.25pt;z-index:2476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09856" behindDoc="0" locked="0" layoutInCell="1" allowOverlap="1" wp14:anchorId="4182F8CB" wp14:editId="2D80C6F1">
                      <wp:simplePos x="0" y="0"/>
                      <wp:positionH relativeFrom="column">
                        <wp:posOffset>0</wp:posOffset>
                      </wp:positionH>
                      <wp:positionV relativeFrom="paragraph">
                        <wp:posOffset>0</wp:posOffset>
                      </wp:positionV>
                      <wp:extent cx="76200" cy="28575"/>
                      <wp:effectExtent l="19050" t="19050" r="19050" b="28575"/>
                      <wp:wrapNone/>
                      <wp:docPr id="4636" name="Text Box 8580">
                        <a:extLst xmlns:a="http://schemas.openxmlformats.org/drawingml/2006/main">
                          <a:ext uri="{FF2B5EF4-FFF2-40B4-BE49-F238E27FC236}">
                            <a16:creationId xmlns:a16="http://schemas.microsoft.com/office/drawing/2014/main" id="{00000000-0008-0000-0000-00001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9B7F66" id="Text Box 8580" o:spid="_x0000_s1026" type="#_x0000_t202" style="position:absolute;margin-left:0;margin-top:0;width:6pt;height:2.25pt;z-index:2476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0880" behindDoc="0" locked="0" layoutInCell="1" allowOverlap="1" wp14:anchorId="588F5198" wp14:editId="405CE910">
                      <wp:simplePos x="0" y="0"/>
                      <wp:positionH relativeFrom="column">
                        <wp:posOffset>0</wp:posOffset>
                      </wp:positionH>
                      <wp:positionV relativeFrom="paragraph">
                        <wp:posOffset>0</wp:posOffset>
                      </wp:positionV>
                      <wp:extent cx="76200" cy="28575"/>
                      <wp:effectExtent l="19050" t="19050" r="19050" b="28575"/>
                      <wp:wrapNone/>
                      <wp:docPr id="4637" name="Text Box 8579">
                        <a:extLst xmlns:a="http://schemas.openxmlformats.org/drawingml/2006/main">
                          <a:ext uri="{FF2B5EF4-FFF2-40B4-BE49-F238E27FC236}">
                            <a16:creationId xmlns:a16="http://schemas.microsoft.com/office/drawing/2014/main" id="{00000000-0008-0000-0000-00001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E734A" id="Text Box 8579" o:spid="_x0000_s1026" type="#_x0000_t202" style="position:absolute;margin-left:0;margin-top:0;width:6pt;height:2.25pt;z-index:2476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1904" behindDoc="0" locked="0" layoutInCell="1" allowOverlap="1" wp14:anchorId="0D3A29DC" wp14:editId="4765D8AA">
                      <wp:simplePos x="0" y="0"/>
                      <wp:positionH relativeFrom="column">
                        <wp:posOffset>0</wp:posOffset>
                      </wp:positionH>
                      <wp:positionV relativeFrom="paragraph">
                        <wp:posOffset>0</wp:posOffset>
                      </wp:positionV>
                      <wp:extent cx="76200" cy="28575"/>
                      <wp:effectExtent l="19050" t="19050" r="19050" b="28575"/>
                      <wp:wrapNone/>
                      <wp:docPr id="4638" name="Text Box 8578">
                        <a:extLst xmlns:a="http://schemas.openxmlformats.org/drawingml/2006/main">
                          <a:ext uri="{FF2B5EF4-FFF2-40B4-BE49-F238E27FC236}">
                            <a16:creationId xmlns:a16="http://schemas.microsoft.com/office/drawing/2014/main" id="{00000000-0008-0000-0000-00001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CB5A5" id="Text Box 8578" o:spid="_x0000_s1026" type="#_x0000_t202" style="position:absolute;margin-left:0;margin-top:0;width:6pt;height:2.25pt;z-index:2476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2928" behindDoc="0" locked="0" layoutInCell="1" allowOverlap="1" wp14:anchorId="0B649725" wp14:editId="2935C109">
                      <wp:simplePos x="0" y="0"/>
                      <wp:positionH relativeFrom="column">
                        <wp:posOffset>0</wp:posOffset>
                      </wp:positionH>
                      <wp:positionV relativeFrom="paragraph">
                        <wp:posOffset>0</wp:posOffset>
                      </wp:positionV>
                      <wp:extent cx="76200" cy="28575"/>
                      <wp:effectExtent l="19050" t="19050" r="19050" b="28575"/>
                      <wp:wrapNone/>
                      <wp:docPr id="4639" name="Text Box 8577">
                        <a:extLst xmlns:a="http://schemas.openxmlformats.org/drawingml/2006/main">
                          <a:ext uri="{FF2B5EF4-FFF2-40B4-BE49-F238E27FC236}">
                            <a16:creationId xmlns:a16="http://schemas.microsoft.com/office/drawing/2014/main" id="{00000000-0008-0000-0000-00001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183E2" id="Text Box 8577" o:spid="_x0000_s1026" type="#_x0000_t202" style="position:absolute;margin-left:0;margin-top:0;width:6pt;height:2.25pt;z-index:2476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3952" behindDoc="0" locked="0" layoutInCell="1" allowOverlap="1" wp14:anchorId="2D071F17" wp14:editId="0E3B307E">
                      <wp:simplePos x="0" y="0"/>
                      <wp:positionH relativeFrom="column">
                        <wp:posOffset>0</wp:posOffset>
                      </wp:positionH>
                      <wp:positionV relativeFrom="paragraph">
                        <wp:posOffset>0</wp:posOffset>
                      </wp:positionV>
                      <wp:extent cx="76200" cy="28575"/>
                      <wp:effectExtent l="19050" t="19050" r="19050" b="28575"/>
                      <wp:wrapNone/>
                      <wp:docPr id="4640" name="Text Box 8576">
                        <a:extLst xmlns:a="http://schemas.openxmlformats.org/drawingml/2006/main">
                          <a:ext uri="{FF2B5EF4-FFF2-40B4-BE49-F238E27FC236}">
                            <a16:creationId xmlns:a16="http://schemas.microsoft.com/office/drawing/2014/main" id="{00000000-0008-0000-0000-00002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4901CC" id="Text Box 8576" o:spid="_x0000_s1026" type="#_x0000_t202" style="position:absolute;margin-left:0;margin-top:0;width:6pt;height:2.25pt;z-index:2476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4976" behindDoc="0" locked="0" layoutInCell="1" allowOverlap="1" wp14:anchorId="05407520" wp14:editId="0FC00A6C">
                      <wp:simplePos x="0" y="0"/>
                      <wp:positionH relativeFrom="column">
                        <wp:posOffset>0</wp:posOffset>
                      </wp:positionH>
                      <wp:positionV relativeFrom="paragraph">
                        <wp:posOffset>0</wp:posOffset>
                      </wp:positionV>
                      <wp:extent cx="76200" cy="28575"/>
                      <wp:effectExtent l="19050" t="19050" r="19050" b="28575"/>
                      <wp:wrapNone/>
                      <wp:docPr id="4641" name="Text Box 8575">
                        <a:extLst xmlns:a="http://schemas.openxmlformats.org/drawingml/2006/main">
                          <a:ext uri="{FF2B5EF4-FFF2-40B4-BE49-F238E27FC236}">
                            <a16:creationId xmlns:a16="http://schemas.microsoft.com/office/drawing/2014/main" id="{00000000-0008-0000-0000-00002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E2334" id="Text Box 8575" o:spid="_x0000_s1026" type="#_x0000_t202" style="position:absolute;margin-left:0;margin-top:0;width:6pt;height:2.25pt;z-index:2476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6000" behindDoc="0" locked="0" layoutInCell="1" allowOverlap="1" wp14:anchorId="14D9EFD8" wp14:editId="555C90FF">
                      <wp:simplePos x="0" y="0"/>
                      <wp:positionH relativeFrom="column">
                        <wp:posOffset>0</wp:posOffset>
                      </wp:positionH>
                      <wp:positionV relativeFrom="paragraph">
                        <wp:posOffset>0</wp:posOffset>
                      </wp:positionV>
                      <wp:extent cx="76200" cy="28575"/>
                      <wp:effectExtent l="19050" t="19050" r="19050" b="28575"/>
                      <wp:wrapNone/>
                      <wp:docPr id="4642" name="Text Box 8574">
                        <a:extLst xmlns:a="http://schemas.openxmlformats.org/drawingml/2006/main">
                          <a:ext uri="{FF2B5EF4-FFF2-40B4-BE49-F238E27FC236}">
                            <a16:creationId xmlns:a16="http://schemas.microsoft.com/office/drawing/2014/main" id="{00000000-0008-0000-0000-00002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8542F" id="Text Box 8574" o:spid="_x0000_s1026" type="#_x0000_t202" style="position:absolute;margin-left:0;margin-top:0;width:6pt;height:2.25pt;z-index:2476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7024" behindDoc="0" locked="0" layoutInCell="1" allowOverlap="1" wp14:anchorId="07D2F32F" wp14:editId="5B337694">
                      <wp:simplePos x="0" y="0"/>
                      <wp:positionH relativeFrom="column">
                        <wp:posOffset>0</wp:posOffset>
                      </wp:positionH>
                      <wp:positionV relativeFrom="paragraph">
                        <wp:posOffset>0</wp:posOffset>
                      </wp:positionV>
                      <wp:extent cx="76200" cy="28575"/>
                      <wp:effectExtent l="19050" t="19050" r="19050" b="28575"/>
                      <wp:wrapNone/>
                      <wp:docPr id="4643" name="Text Box 8573">
                        <a:extLst xmlns:a="http://schemas.openxmlformats.org/drawingml/2006/main">
                          <a:ext uri="{FF2B5EF4-FFF2-40B4-BE49-F238E27FC236}">
                            <a16:creationId xmlns:a16="http://schemas.microsoft.com/office/drawing/2014/main" id="{00000000-0008-0000-0000-00002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FD648" id="Text Box 8573" o:spid="_x0000_s1026" type="#_x0000_t202" style="position:absolute;margin-left:0;margin-top:0;width:6pt;height:2.25pt;z-index:2476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8048" behindDoc="0" locked="0" layoutInCell="1" allowOverlap="1" wp14:anchorId="42C81104" wp14:editId="6058F3D7">
                      <wp:simplePos x="0" y="0"/>
                      <wp:positionH relativeFrom="column">
                        <wp:posOffset>0</wp:posOffset>
                      </wp:positionH>
                      <wp:positionV relativeFrom="paragraph">
                        <wp:posOffset>0</wp:posOffset>
                      </wp:positionV>
                      <wp:extent cx="76200" cy="28575"/>
                      <wp:effectExtent l="19050" t="19050" r="19050" b="28575"/>
                      <wp:wrapNone/>
                      <wp:docPr id="4644" name="Text Box 8572">
                        <a:extLst xmlns:a="http://schemas.openxmlformats.org/drawingml/2006/main">
                          <a:ext uri="{FF2B5EF4-FFF2-40B4-BE49-F238E27FC236}">
                            <a16:creationId xmlns:a16="http://schemas.microsoft.com/office/drawing/2014/main" id="{00000000-0008-0000-0000-00002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52EF1" id="Text Box 8572" o:spid="_x0000_s1026" type="#_x0000_t202" style="position:absolute;margin-left:0;margin-top:0;width:6pt;height:2.25pt;z-index:2476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19072" behindDoc="0" locked="0" layoutInCell="1" allowOverlap="1" wp14:anchorId="1041901C" wp14:editId="4F8F6468">
                      <wp:simplePos x="0" y="0"/>
                      <wp:positionH relativeFrom="column">
                        <wp:posOffset>0</wp:posOffset>
                      </wp:positionH>
                      <wp:positionV relativeFrom="paragraph">
                        <wp:posOffset>0</wp:posOffset>
                      </wp:positionV>
                      <wp:extent cx="76200" cy="28575"/>
                      <wp:effectExtent l="19050" t="19050" r="19050" b="28575"/>
                      <wp:wrapNone/>
                      <wp:docPr id="4645" name="Text Box 8571">
                        <a:extLst xmlns:a="http://schemas.openxmlformats.org/drawingml/2006/main">
                          <a:ext uri="{FF2B5EF4-FFF2-40B4-BE49-F238E27FC236}">
                            <a16:creationId xmlns:a16="http://schemas.microsoft.com/office/drawing/2014/main" id="{00000000-0008-0000-0000-00002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F367C" id="Text Box 8571" o:spid="_x0000_s1026" type="#_x0000_t202" style="position:absolute;margin-left:0;margin-top:0;width:6pt;height:2.25pt;z-index:2476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0096" behindDoc="0" locked="0" layoutInCell="1" allowOverlap="1" wp14:anchorId="3E424ADA" wp14:editId="4B0BD9CC">
                      <wp:simplePos x="0" y="0"/>
                      <wp:positionH relativeFrom="column">
                        <wp:posOffset>0</wp:posOffset>
                      </wp:positionH>
                      <wp:positionV relativeFrom="paragraph">
                        <wp:posOffset>0</wp:posOffset>
                      </wp:positionV>
                      <wp:extent cx="76200" cy="28575"/>
                      <wp:effectExtent l="19050" t="19050" r="19050" b="28575"/>
                      <wp:wrapNone/>
                      <wp:docPr id="4646" name="Text Box 8570">
                        <a:extLst xmlns:a="http://schemas.openxmlformats.org/drawingml/2006/main">
                          <a:ext uri="{FF2B5EF4-FFF2-40B4-BE49-F238E27FC236}">
                            <a16:creationId xmlns:a16="http://schemas.microsoft.com/office/drawing/2014/main" id="{00000000-0008-0000-0000-00002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FE424" id="Text Box 8570" o:spid="_x0000_s1026" type="#_x0000_t202" style="position:absolute;margin-left:0;margin-top:0;width:6pt;height:2.25pt;z-index:2476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1120" behindDoc="0" locked="0" layoutInCell="1" allowOverlap="1" wp14:anchorId="103E6E61" wp14:editId="20AF5628">
                      <wp:simplePos x="0" y="0"/>
                      <wp:positionH relativeFrom="column">
                        <wp:posOffset>0</wp:posOffset>
                      </wp:positionH>
                      <wp:positionV relativeFrom="paragraph">
                        <wp:posOffset>0</wp:posOffset>
                      </wp:positionV>
                      <wp:extent cx="76200" cy="28575"/>
                      <wp:effectExtent l="19050" t="19050" r="19050" b="28575"/>
                      <wp:wrapNone/>
                      <wp:docPr id="4647" name="Text Box 8569">
                        <a:extLst xmlns:a="http://schemas.openxmlformats.org/drawingml/2006/main">
                          <a:ext uri="{FF2B5EF4-FFF2-40B4-BE49-F238E27FC236}">
                            <a16:creationId xmlns:a16="http://schemas.microsoft.com/office/drawing/2014/main" id="{00000000-0008-0000-0000-00002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95A6A" id="Text Box 8569" o:spid="_x0000_s1026" type="#_x0000_t202" style="position:absolute;margin-left:0;margin-top:0;width:6pt;height:2.25pt;z-index:2476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2144" behindDoc="0" locked="0" layoutInCell="1" allowOverlap="1" wp14:anchorId="461D4944" wp14:editId="0188F75B">
                      <wp:simplePos x="0" y="0"/>
                      <wp:positionH relativeFrom="column">
                        <wp:posOffset>0</wp:posOffset>
                      </wp:positionH>
                      <wp:positionV relativeFrom="paragraph">
                        <wp:posOffset>0</wp:posOffset>
                      </wp:positionV>
                      <wp:extent cx="76200" cy="28575"/>
                      <wp:effectExtent l="19050" t="19050" r="19050" b="28575"/>
                      <wp:wrapNone/>
                      <wp:docPr id="4648" name="Text Box 8568">
                        <a:extLst xmlns:a="http://schemas.openxmlformats.org/drawingml/2006/main">
                          <a:ext uri="{FF2B5EF4-FFF2-40B4-BE49-F238E27FC236}">
                            <a16:creationId xmlns:a16="http://schemas.microsoft.com/office/drawing/2014/main" id="{00000000-0008-0000-0000-00002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620DF" id="Text Box 8568" o:spid="_x0000_s1026" type="#_x0000_t202" style="position:absolute;margin-left:0;margin-top:0;width:6pt;height:2.25pt;z-index:2476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3168" behindDoc="0" locked="0" layoutInCell="1" allowOverlap="1" wp14:anchorId="6C90A139" wp14:editId="7E8601B9">
                      <wp:simplePos x="0" y="0"/>
                      <wp:positionH relativeFrom="column">
                        <wp:posOffset>0</wp:posOffset>
                      </wp:positionH>
                      <wp:positionV relativeFrom="paragraph">
                        <wp:posOffset>0</wp:posOffset>
                      </wp:positionV>
                      <wp:extent cx="76200" cy="28575"/>
                      <wp:effectExtent l="19050" t="19050" r="19050" b="28575"/>
                      <wp:wrapNone/>
                      <wp:docPr id="4649" name="Text Box 8567">
                        <a:extLst xmlns:a="http://schemas.openxmlformats.org/drawingml/2006/main">
                          <a:ext uri="{FF2B5EF4-FFF2-40B4-BE49-F238E27FC236}">
                            <a16:creationId xmlns:a16="http://schemas.microsoft.com/office/drawing/2014/main" id="{00000000-0008-0000-0000-00002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D9DB1" id="Text Box 8567" o:spid="_x0000_s1026" type="#_x0000_t202" style="position:absolute;margin-left:0;margin-top:0;width:6pt;height:2.25pt;z-index:2476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4192" behindDoc="0" locked="0" layoutInCell="1" allowOverlap="1" wp14:anchorId="0385FAA7" wp14:editId="75FD01BA">
                      <wp:simplePos x="0" y="0"/>
                      <wp:positionH relativeFrom="column">
                        <wp:posOffset>0</wp:posOffset>
                      </wp:positionH>
                      <wp:positionV relativeFrom="paragraph">
                        <wp:posOffset>0</wp:posOffset>
                      </wp:positionV>
                      <wp:extent cx="76200" cy="28575"/>
                      <wp:effectExtent l="19050" t="19050" r="19050" b="28575"/>
                      <wp:wrapNone/>
                      <wp:docPr id="4650" name="Text Box 8566">
                        <a:extLst xmlns:a="http://schemas.openxmlformats.org/drawingml/2006/main">
                          <a:ext uri="{FF2B5EF4-FFF2-40B4-BE49-F238E27FC236}">
                            <a16:creationId xmlns:a16="http://schemas.microsoft.com/office/drawing/2014/main" id="{00000000-0008-0000-0000-00002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7FC19" id="Text Box 8566" o:spid="_x0000_s1026" type="#_x0000_t202" style="position:absolute;margin-left:0;margin-top:0;width:6pt;height:2.25pt;z-index:2476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5216" behindDoc="0" locked="0" layoutInCell="1" allowOverlap="1" wp14:anchorId="45ED7E5B" wp14:editId="06383B21">
                      <wp:simplePos x="0" y="0"/>
                      <wp:positionH relativeFrom="column">
                        <wp:posOffset>0</wp:posOffset>
                      </wp:positionH>
                      <wp:positionV relativeFrom="paragraph">
                        <wp:posOffset>0</wp:posOffset>
                      </wp:positionV>
                      <wp:extent cx="76200" cy="28575"/>
                      <wp:effectExtent l="19050" t="19050" r="19050" b="28575"/>
                      <wp:wrapNone/>
                      <wp:docPr id="4651" name="Text Box 8565">
                        <a:extLst xmlns:a="http://schemas.openxmlformats.org/drawingml/2006/main">
                          <a:ext uri="{FF2B5EF4-FFF2-40B4-BE49-F238E27FC236}">
                            <a16:creationId xmlns:a16="http://schemas.microsoft.com/office/drawing/2014/main" id="{00000000-0008-0000-0000-00002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18F62" id="Text Box 8565" o:spid="_x0000_s1026" type="#_x0000_t202" style="position:absolute;margin-left:0;margin-top:0;width:6pt;height:2.25pt;z-index:2476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6240" behindDoc="0" locked="0" layoutInCell="1" allowOverlap="1" wp14:anchorId="431550E9" wp14:editId="36410C86">
                      <wp:simplePos x="0" y="0"/>
                      <wp:positionH relativeFrom="column">
                        <wp:posOffset>0</wp:posOffset>
                      </wp:positionH>
                      <wp:positionV relativeFrom="paragraph">
                        <wp:posOffset>0</wp:posOffset>
                      </wp:positionV>
                      <wp:extent cx="76200" cy="28575"/>
                      <wp:effectExtent l="19050" t="19050" r="19050" b="28575"/>
                      <wp:wrapNone/>
                      <wp:docPr id="4652" name="Text Box 8564">
                        <a:extLst xmlns:a="http://schemas.openxmlformats.org/drawingml/2006/main">
                          <a:ext uri="{FF2B5EF4-FFF2-40B4-BE49-F238E27FC236}">
                            <a16:creationId xmlns:a16="http://schemas.microsoft.com/office/drawing/2014/main" id="{00000000-0008-0000-0000-00002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65C7B" id="Text Box 8564" o:spid="_x0000_s1026" type="#_x0000_t202" style="position:absolute;margin-left:0;margin-top:0;width:6pt;height:2.25pt;z-index:2476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7264" behindDoc="0" locked="0" layoutInCell="1" allowOverlap="1" wp14:anchorId="23CDCB0B" wp14:editId="788A389C">
                      <wp:simplePos x="0" y="0"/>
                      <wp:positionH relativeFrom="column">
                        <wp:posOffset>0</wp:posOffset>
                      </wp:positionH>
                      <wp:positionV relativeFrom="paragraph">
                        <wp:posOffset>0</wp:posOffset>
                      </wp:positionV>
                      <wp:extent cx="76200" cy="28575"/>
                      <wp:effectExtent l="19050" t="19050" r="19050" b="28575"/>
                      <wp:wrapNone/>
                      <wp:docPr id="4653" name="Text Box 8563">
                        <a:extLst xmlns:a="http://schemas.openxmlformats.org/drawingml/2006/main">
                          <a:ext uri="{FF2B5EF4-FFF2-40B4-BE49-F238E27FC236}">
                            <a16:creationId xmlns:a16="http://schemas.microsoft.com/office/drawing/2014/main" id="{00000000-0008-0000-0000-00002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4ED8D" id="Text Box 8563" o:spid="_x0000_s1026" type="#_x0000_t202" style="position:absolute;margin-left:0;margin-top:0;width:6pt;height:2.25pt;z-index:2476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8288" behindDoc="0" locked="0" layoutInCell="1" allowOverlap="1" wp14:anchorId="28F33B04" wp14:editId="69AAA0E5">
                      <wp:simplePos x="0" y="0"/>
                      <wp:positionH relativeFrom="column">
                        <wp:posOffset>0</wp:posOffset>
                      </wp:positionH>
                      <wp:positionV relativeFrom="paragraph">
                        <wp:posOffset>0</wp:posOffset>
                      </wp:positionV>
                      <wp:extent cx="76200" cy="28575"/>
                      <wp:effectExtent l="19050" t="19050" r="19050" b="28575"/>
                      <wp:wrapNone/>
                      <wp:docPr id="4654" name="Text Box 8562">
                        <a:extLst xmlns:a="http://schemas.openxmlformats.org/drawingml/2006/main">
                          <a:ext uri="{FF2B5EF4-FFF2-40B4-BE49-F238E27FC236}">
                            <a16:creationId xmlns:a16="http://schemas.microsoft.com/office/drawing/2014/main" id="{00000000-0008-0000-0000-00002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B7995" id="Text Box 8562" o:spid="_x0000_s1026" type="#_x0000_t202" style="position:absolute;margin-left:0;margin-top:0;width:6pt;height:2.25pt;z-index:2476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29312" behindDoc="0" locked="0" layoutInCell="1" allowOverlap="1" wp14:anchorId="162BD003" wp14:editId="51EB6481">
                      <wp:simplePos x="0" y="0"/>
                      <wp:positionH relativeFrom="column">
                        <wp:posOffset>0</wp:posOffset>
                      </wp:positionH>
                      <wp:positionV relativeFrom="paragraph">
                        <wp:posOffset>0</wp:posOffset>
                      </wp:positionV>
                      <wp:extent cx="76200" cy="28575"/>
                      <wp:effectExtent l="19050" t="19050" r="19050" b="28575"/>
                      <wp:wrapNone/>
                      <wp:docPr id="4655" name="Text Box 8561">
                        <a:extLst xmlns:a="http://schemas.openxmlformats.org/drawingml/2006/main">
                          <a:ext uri="{FF2B5EF4-FFF2-40B4-BE49-F238E27FC236}">
                            <a16:creationId xmlns:a16="http://schemas.microsoft.com/office/drawing/2014/main" id="{00000000-0008-0000-0000-00002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0A8E2" id="Text Box 8561" o:spid="_x0000_s1026" type="#_x0000_t202" style="position:absolute;margin-left:0;margin-top:0;width:6pt;height:2.25pt;z-index:2476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0336" behindDoc="0" locked="0" layoutInCell="1" allowOverlap="1" wp14:anchorId="29D7C87A" wp14:editId="4E7B979B">
                      <wp:simplePos x="0" y="0"/>
                      <wp:positionH relativeFrom="column">
                        <wp:posOffset>0</wp:posOffset>
                      </wp:positionH>
                      <wp:positionV relativeFrom="paragraph">
                        <wp:posOffset>0</wp:posOffset>
                      </wp:positionV>
                      <wp:extent cx="76200" cy="28575"/>
                      <wp:effectExtent l="19050" t="19050" r="19050" b="28575"/>
                      <wp:wrapNone/>
                      <wp:docPr id="4656" name="Text Box 8560">
                        <a:extLst xmlns:a="http://schemas.openxmlformats.org/drawingml/2006/main">
                          <a:ext uri="{FF2B5EF4-FFF2-40B4-BE49-F238E27FC236}">
                            <a16:creationId xmlns:a16="http://schemas.microsoft.com/office/drawing/2014/main" id="{00000000-0008-0000-0000-00003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0F2EA" id="Text Box 8560" o:spid="_x0000_s1026" type="#_x0000_t202" style="position:absolute;margin-left:0;margin-top:0;width:6pt;height:2.25pt;z-index:2476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1360" behindDoc="0" locked="0" layoutInCell="1" allowOverlap="1" wp14:anchorId="5632AB70" wp14:editId="767400FA">
                      <wp:simplePos x="0" y="0"/>
                      <wp:positionH relativeFrom="column">
                        <wp:posOffset>0</wp:posOffset>
                      </wp:positionH>
                      <wp:positionV relativeFrom="paragraph">
                        <wp:posOffset>0</wp:posOffset>
                      </wp:positionV>
                      <wp:extent cx="76200" cy="28575"/>
                      <wp:effectExtent l="19050" t="19050" r="19050" b="28575"/>
                      <wp:wrapNone/>
                      <wp:docPr id="4657" name="Text Box 8559">
                        <a:extLst xmlns:a="http://schemas.openxmlformats.org/drawingml/2006/main">
                          <a:ext uri="{FF2B5EF4-FFF2-40B4-BE49-F238E27FC236}">
                            <a16:creationId xmlns:a16="http://schemas.microsoft.com/office/drawing/2014/main" id="{00000000-0008-0000-0000-00003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1B83B" id="Text Box 8559" o:spid="_x0000_s1026" type="#_x0000_t202" style="position:absolute;margin-left:0;margin-top:0;width:6pt;height:2.25pt;z-index:2476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2384" behindDoc="0" locked="0" layoutInCell="1" allowOverlap="1" wp14:anchorId="70E7CD96" wp14:editId="5B5677B2">
                      <wp:simplePos x="0" y="0"/>
                      <wp:positionH relativeFrom="column">
                        <wp:posOffset>0</wp:posOffset>
                      </wp:positionH>
                      <wp:positionV relativeFrom="paragraph">
                        <wp:posOffset>0</wp:posOffset>
                      </wp:positionV>
                      <wp:extent cx="76200" cy="28575"/>
                      <wp:effectExtent l="19050" t="19050" r="19050" b="28575"/>
                      <wp:wrapNone/>
                      <wp:docPr id="4658" name="Text Box 8558">
                        <a:extLst xmlns:a="http://schemas.openxmlformats.org/drawingml/2006/main">
                          <a:ext uri="{FF2B5EF4-FFF2-40B4-BE49-F238E27FC236}">
                            <a16:creationId xmlns:a16="http://schemas.microsoft.com/office/drawing/2014/main" id="{00000000-0008-0000-0000-00003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21F99" id="Text Box 8558" o:spid="_x0000_s1026" type="#_x0000_t202" style="position:absolute;margin-left:0;margin-top:0;width:6pt;height:2.25pt;z-index:2476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3408" behindDoc="0" locked="0" layoutInCell="1" allowOverlap="1" wp14:anchorId="07C6F4E6" wp14:editId="1F3AD1B1">
                      <wp:simplePos x="0" y="0"/>
                      <wp:positionH relativeFrom="column">
                        <wp:posOffset>0</wp:posOffset>
                      </wp:positionH>
                      <wp:positionV relativeFrom="paragraph">
                        <wp:posOffset>0</wp:posOffset>
                      </wp:positionV>
                      <wp:extent cx="76200" cy="28575"/>
                      <wp:effectExtent l="19050" t="19050" r="19050" b="28575"/>
                      <wp:wrapNone/>
                      <wp:docPr id="4659" name="Text Box 8557">
                        <a:extLst xmlns:a="http://schemas.openxmlformats.org/drawingml/2006/main">
                          <a:ext uri="{FF2B5EF4-FFF2-40B4-BE49-F238E27FC236}">
                            <a16:creationId xmlns:a16="http://schemas.microsoft.com/office/drawing/2014/main" id="{00000000-0008-0000-0000-00003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62EE3" id="Text Box 8557" o:spid="_x0000_s1026" type="#_x0000_t202" style="position:absolute;margin-left:0;margin-top:0;width:6pt;height:2.25pt;z-index:2476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4432" behindDoc="0" locked="0" layoutInCell="1" allowOverlap="1" wp14:anchorId="76ADC357" wp14:editId="2E8B279A">
                      <wp:simplePos x="0" y="0"/>
                      <wp:positionH relativeFrom="column">
                        <wp:posOffset>0</wp:posOffset>
                      </wp:positionH>
                      <wp:positionV relativeFrom="paragraph">
                        <wp:posOffset>0</wp:posOffset>
                      </wp:positionV>
                      <wp:extent cx="76200" cy="28575"/>
                      <wp:effectExtent l="19050" t="19050" r="19050" b="28575"/>
                      <wp:wrapNone/>
                      <wp:docPr id="4660" name="Text Box 8556">
                        <a:extLst xmlns:a="http://schemas.openxmlformats.org/drawingml/2006/main">
                          <a:ext uri="{FF2B5EF4-FFF2-40B4-BE49-F238E27FC236}">
                            <a16:creationId xmlns:a16="http://schemas.microsoft.com/office/drawing/2014/main" id="{00000000-0008-0000-0000-00003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EF96B" id="Text Box 8556" o:spid="_x0000_s1026" type="#_x0000_t202" style="position:absolute;margin-left:0;margin-top:0;width:6pt;height:2.25pt;z-index:2476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5456" behindDoc="0" locked="0" layoutInCell="1" allowOverlap="1" wp14:anchorId="032BCBC2" wp14:editId="2B7B108B">
                      <wp:simplePos x="0" y="0"/>
                      <wp:positionH relativeFrom="column">
                        <wp:posOffset>0</wp:posOffset>
                      </wp:positionH>
                      <wp:positionV relativeFrom="paragraph">
                        <wp:posOffset>0</wp:posOffset>
                      </wp:positionV>
                      <wp:extent cx="76200" cy="28575"/>
                      <wp:effectExtent l="19050" t="19050" r="19050" b="28575"/>
                      <wp:wrapNone/>
                      <wp:docPr id="4661" name="Text Box 8555">
                        <a:extLst xmlns:a="http://schemas.openxmlformats.org/drawingml/2006/main">
                          <a:ext uri="{FF2B5EF4-FFF2-40B4-BE49-F238E27FC236}">
                            <a16:creationId xmlns:a16="http://schemas.microsoft.com/office/drawing/2014/main" id="{00000000-0008-0000-0000-00003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F4B53" id="Text Box 8555" o:spid="_x0000_s1026" type="#_x0000_t202" style="position:absolute;margin-left:0;margin-top:0;width:6pt;height:2.25pt;z-index:2476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6480" behindDoc="0" locked="0" layoutInCell="1" allowOverlap="1" wp14:anchorId="42347B5D" wp14:editId="2B3676EB">
                      <wp:simplePos x="0" y="0"/>
                      <wp:positionH relativeFrom="column">
                        <wp:posOffset>0</wp:posOffset>
                      </wp:positionH>
                      <wp:positionV relativeFrom="paragraph">
                        <wp:posOffset>0</wp:posOffset>
                      </wp:positionV>
                      <wp:extent cx="76200" cy="28575"/>
                      <wp:effectExtent l="19050" t="19050" r="19050" b="28575"/>
                      <wp:wrapNone/>
                      <wp:docPr id="4662" name="Text Box 8554">
                        <a:extLst xmlns:a="http://schemas.openxmlformats.org/drawingml/2006/main">
                          <a:ext uri="{FF2B5EF4-FFF2-40B4-BE49-F238E27FC236}">
                            <a16:creationId xmlns:a16="http://schemas.microsoft.com/office/drawing/2014/main" id="{00000000-0008-0000-0000-00003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A5298" id="Text Box 8554" o:spid="_x0000_s1026" type="#_x0000_t202" style="position:absolute;margin-left:0;margin-top:0;width:6pt;height:2.25pt;z-index:2476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7504" behindDoc="0" locked="0" layoutInCell="1" allowOverlap="1" wp14:anchorId="726D66DE" wp14:editId="637CE7B7">
                      <wp:simplePos x="0" y="0"/>
                      <wp:positionH relativeFrom="column">
                        <wp:posOffset>0</wp:posOffset>
                      </wp:positionH>
                      <wp:positionV relativeFrom="paragraph">
                        <wp:posOffset>0</wp:posOffset>
                      </wp:positionV>
                      <wp:extent cx="76200" cy="28575"/>
                      <wp:effectExtent l="19050" t="19050" r="19050" b="28575"/>
                      <wp:wrapNone/>
                      <wp:docPr id="4663" name="Text Box 8553">
                        <a:extLst xmlns:a="http://schemas.openxmlformats.org/drawingml/2006/main">
                          <a:ext uri="{FF2B5EF4-FFF2-40B4-BE49-F238E27FC236}">
                            <a16:creationId xmlns:a16="http://schemas.microsoft.com/office/drawing/2014/main" id="{00000000-0008-0000-0000-00003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17CB5" id="Text Box 8553" o:spid="_x0000_s1026" type="#_x0000_t202" style="position:absolute;margin-left:0;margin-top:0;width:6pt;height:2.25pt;z-index:2476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8528" behindDoc="0" locked="0" layoutInCell="1" allowOverlap="1" wp14:anchorId="6A103973" wp14:editId="49D24939">
                      <wp:simplePos x="0" y="0"/>
                      <wp:positionH relativeFrom="column">
                        <wp:posOffset>0</wp:posOffset>
                      </wp:positionH>
                      <wp:positionV relativeFrom="paragraph">
                        <wp:posOffset>0</wp:posOffset>
                      </wp:positionV>
                      <wp:extent cx="76200" cy="28575"/>
                      <wp:effectExtent l="19050" t="19050" r="19050" b="28575"/>
                      <wp:wrapNone/>
                      <wp:docPr id="4664" name="Text Box 8552">
                        <a:extLst xmlns:a="http://schemas.openxmlformats.org/drawingml/2006/main">
                          <a:ext uri="{FF2B5EF4-FFF2-40B4-BE49-F238E27FC236}">
                            <a16:creationId xmlns:a16="http://schemas.microsoft.com/office/drawing/2014/main" id="{00000000-0008-0000-0000-00003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06B5D" id="Text Box 8552" o:spid="_x0000_s1026" type="#_x0000_t202" style="position:absolute;margin-left:0;margin-top:0;width:6pt;height:2.25pt;z-index:2476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39552" behindDoc="0" locked="0" layoutInCell="1" allowOverlap="1" wp14:anchorId="0B78D2B6" wp14:editId="234FDF35">
                      <wp:simplePos x="0" y="0"/>
                      <wp:positionH relativeFrom="column">
                        <wp:posOffset>0</wp:posOffset>
                      </wp:positionH>
                      <wp:positionV relativeFrom="paragraph">
                        <wp:posOffset>0</wp:posOffset>
                      </wp:positionV>
                      <wp:extent cx="76200" cy="28575"/>
                      <wp:effectExtent l="19050" t="19050" r="19050" b="28575"/>
                      <wp:wrapNone/>
                      <wp:docPr id="4665" name="Text Box 8551">
                        <a:extLst xmlns:a="http://schemas.openxmlformats.org/drawingml/2006/main">
                          <a:ext uri="{FF2B5EF4-FFF2-40B4-BE49-F238E27FC236}">
                            <a16:creationId xmlns:a16="http://schemas.microsoft.com/office/drawing/2014/main" id="{00000000-0008-0000-0000-00003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E8648" id="Text Box 8551" o:spid="_x0000_s1026" type="#_x0000_t202" style="position:absolute;margin-left:0;margin-top:0;width:6pt;height:2.25pt;z-index:2476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0576" behindDoc="0" locked="0" layoutInCell="1" allowOverlap="1" wp14:anchorId="3538531B" wp14:editId="4A32C361">
                      <wp:simplePos x="0" y="0"/>
                      <wp:positionH relativeFrom="column">
                        <wp:posOffset>0</wp:posOffset>
                      </wp:positionH>
                      <wp:positionV relativeFrom="paragraph">
                        <wp:posOffset>0</wp:posOffset>
                      </wp:positionV>
                      <wp:extent cx="76200" cy="28575"/>
                      <wp:effectExtent l="19050" t="19050" r="19050" b="28575"/>
                      <wp:wrapNone/>
                      <wp:docPr id="4666" name="Text Box 8550">
                        <a:extLst xmlns:a="http://schemas.openxmlformats.org/drawingml/2006/main">
                          <a:ext uri="{FF2B5EF4-FFF2-40B4-BE49-F238E27FC236}">
                            <a16:creationId xmlns:a16="http://schemas.microsoft.com/office/drawing/2014/main" id="{00000000-0008-0000-0000-00003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F0709" id="Text Box 8550" o:spid="_x0000_s1026" type="#_x0000_t202" style="position:absolute;margin-left:0;margin-top:0;width:6pt;height:2.25pt;z-index:2476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1600" behindDoc="0" locked="0" layoutInCell="1" allowOverlap="1" wp14:anchorId="4CD8F51F" wp14:editId="187E32E3">
                      <wp:simplePos x="0" y="0"/>
                      <wp:positionH relativeFrom="column">
                        <wp:posOffset>0</wp:posOffset>
                      </wp:positionH>
                      <wp:positionV relativeFrom="paragraph">
                        <wp:posOffset>0</wp:posOffset>
                      </wp:positionV>
                      <wp:extent cx="76200" cy="28575"/>
                      <wp:effectExtent l="19050" t="19050" r="19050" b="28575"/>
                      <wp:wrapNone/>
                      <wp:docPr id="4667" name="Text Box 8549">
                        <a:extLst xmlns:a="http://schemas.openxmlformats.org/drawingml/2006/main">
                          <a:ext uri="{FF2B5EF4-FFF2-40B4-BE49-F238E27FC236}">
                            <a16:creationId xmlns:a16="http://schemas.microsoft.com/office/drawing/2014/main" id="{00000000-0008-0000-0000-00003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EB540" id="Text Box 8549" o:spid="_x0000_s1026" type="#_x0000_t202" style="position:absolute;margin-left:0;margin-top:0;width:6pt;height:2.25pt;z-index:2476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2624" behindDoc="0" locked="0" layoutInCell="1" allowOverlap="1" wp14:anchorId="3A407696" wp14:editId="3C72EF5A">
                      <wp:simplePos x="0" y="0"/>
                      <wp:positionH relativeFrom="column">
                        <wp:posOffset>0</wp:posOffset>
                      </wp:positionH>
                      <wp:positionV relativeFrom="paragraph">
                        <wp:posOffset>0</wp:posOffset>
                      </wp:positionV>
                      <wp:extent cx="76200" cy="28575"/>
                      <wp:effectExtent l="19050" t="19050" r="19050" b="28575"/>
                      <wp:wrapNone/>
                      <wp:docPr id="4668" name="Text Box 8548">
                        <a:extLst xmlns:a="http://schemas.openxmlformats.org/drawingml/2006/main">
                          <a:ext uri="{FF2B5EF4-FFF2-40B4-BE49-F238E27FC236}">
                            <a16:creationId xmlns:a16="http://schemas.microsoft.com/office/drawing/2014/main" id="{00000000-0008-0000-0000-00003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A445B" id="Text Box 8548" o:spid="_x0000_s1026" type="#_x0000_t202" style="position:absolute;margin-left:0;margin-top:0;width:6pt;height:2.25pt;z-index:2476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3648" behindDoc="0" locked="0" layoutInCell="1" allowOverlap="1" wp14:anchorId="5612278A" wp14:editId="20553513">
                      <wp:simplePos x="0" y="0"/>
                      <wp:positionH relativeFrom="column">
                        <wp:posOffset>0</wp:posOffset>
                      </wp:positionH>
                      <wp:positionV relativeFrom="paragraph">
                        <wp:posOffset>0</wp:posOffset>
                      </wp:positionV>
                      <wp:extent cx="76200" cy="28575"/>
                      <wp:effectExtent l="19050" t="19050" r="19050" b="28575"/>
                      <wp:wrapNone/>
                      <wp:docPr id="4669" name="Text Box 8547">
                        <a:extLst xmlns:a="http://schemas.openxmlformats.org/drawingml/2006/main">
                          <a:ext uri="{FF2B5EF4-FFF2-40B4-BE49-F238E27FC236}">
                            <a16:creationId xmlns:a16="http://schemas.microsoft.com/office/drawing/2014/main" id="{00000000-0008-0000-0000-00003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ADA54" id="Text Box 8547" o:spid="_x0000_s1026" type="#_x0000_t202" style="position:absolute;margin-left:0;margin-top:0;width:6pt;height:2.25pt;z-index:2476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4672" behindDoc="0" locked="0" layoutInCell="1" allowOverlap="1" wp14:anchorId="1183CB2D" wp14:editId="7FE1EA86">
                      <wp:simplePos x="0" y="0"/>
                      <wp:positionH relativeFrom="column">
                        <wp:posOffset>0</wp:posOffset>
                      </wp:positionH>
                      <wp:positionV relativeFrom="paragraph">
                        <wp:posOffset>0</wp:posOffset>
                      </wp:positionV>
                      <wp:extent cx="76200" cy="28575"/>
                      <wp:effectExtent l="19050" t="19050" r="19050" b="28575"/>
                      <wp:wrapNone/>
                      <wp:docPr id="4670" name="Text Box 8546">
                        <a:extLst xmlns:a="http://schemas.openxmlformats.org/drawingml/2006/main">
                          <a:ext uri="{FF2B5EF4-FFF2-40B4-BE49-F238E27FC236}">
                            <a16:creationId xmlns:a16="http://schemas.microsoft.com/office/drawing/2014/main" id="{00000000-0008-0000-0000-00003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F3133" id="Text Box 8546" o:spid="_x0000_s1026" type="#_x0000_t202" style="position:absolute;margin-left:0;margin-top:0;width:6pt;height:2.25pt;z-index:2476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5696" behindDoc="0" locked="0" layoutInCell="1" allowOverlap="1" wp14:anchorId="0816425C" wp14:editId="18EF019B">
                      <wp:simplePos x="0" y="0"/>
                      <wp:positionH relativeFrom="column">
                        <wp:posOffset>0</wp:posOffset>
                      </wp:positionH>
                      <wp:positionV relativeFrom="paragraph">
                        <wp:posOffset>0</wp:posOffset>
                      </wp:positionV>
                      <wp:extent cx="76200" cy="28575"/>
                      <wp:effectExtent l="19050" t="19050" r="19050" b="28575"/>
                      <wp:wrapNone/>
                      <wp:docPr id="4671" name="Text Box 8545">
                        <a:extLst xmlns:a="http://schemas.openxmlformats.org/drawingml/2006/main">
                          <a:ext uri="{FF2B5EF4-FFF2-40B4-BE49-F238E27FC236}">
                            <a16:creationId xmlns:a16="http://schemas.microsoft.com/office/drawing/2014/main" id="{00000000-0008-0000-0000-00003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87E58" id="Text Box 8545" o:spid="_x0000_s1026" type="#_x0000_t202" style="position:absolute;margin-left:0;margin-top:0;width:6pt;height:2.25pt;z-index:2476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6720" behindDoc="0" locked="0" layoutInCell="1" allowOverlap="1" wp14:anchorId="58FC8210" wp14:editId="241D5294">
                      <wp:simplePos x="0" y="0"/>
                      <wp:positionH relativeFrom="column">
                        <wp:posOffset>0</wp:posOffset>
                      </wp:positionH>
                      <wp:positionV relativeFrom="paragraph">
                        <wp:posOffset>0</wp:posOffset>
                      </wp:positionV>
                      <wp:extent cx="76200" cy="28575"/>
                      <wp:effectExtent l="19050" t="19050" r="19050" b="28575"/>
                      <wp:wrapNone/>
                      <wp:docPr id="4672" name="Text Box 8544">
                        <a:extLst xmlns:a="http://schemas.openxmlformats.org/drawingml/2006/main">
                          <a:ext uri="{FF2B5EF4-FFF2-40B4-BE49-F238E27FC236}">
                            <a16:creationId xmlns:a16="http://schemas.microsoft.com/office/drawing/2014/main" id="{00000000-0008-0000-0000-00004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5ED0D5" id="Text Box 8544" o:spid="_x0000_s1026" type="#_x0000_t202" style="position:absolute;margin-left:0;margin-top:0;width:6pt;height:2.25pt;z-index:2476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7744" behindDoc="0" locked="0" layoutInCell="1" allowOverlap="1" wp14:anchorId="6A1673F4" wp14:editId="13F5C53F">
                      <wp:simplePos x="0" y="0"/>
                      <wp:positionH relativeFrom="column">
                        <wp:posOffset>0</wp:posOffset>
                      </wp:positionH>
                      <wp:positionV relativeFrom="paragraph">
                        <wp:posOffset>0</wp:posOffset>
                      </wp:positionV>
                      <wp:extent cx="76200" cy="28575"/>
                      <wp:effectExtent l="19050" t="19050" r="19050" b="28575"/>
                      <wp:wrapNone/>
                      <wp:docPr id="4673" name="Text Box 8543">
                        <a:extLst xmlns:a="http://schemas.openxmlformats.org/drawingml/2006/main">
                          <a:ext uri="{FF2B5EF4-FFF2-40B4-BE49-F238E27FC236}">
                            <a16:creationId xmlns:a16="http://schemas.microsoft.com/office/drawing/2014/main" id="{00000000-0008-0000-0000-00004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BDECF" id="Text Box 8543" o:spid="_x0000_s1026" type="#_x0000_t202" style="position:absolute;margin-left:0;margin-top:0;width:6pt;height:2.25pt;z-index:2476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8768" behindDoc="0" locked="0" layoutInCell="1" allowOverlap="1" wp14:anchorId="7A6B572A" wp14:editId="569CAE51">
                      <wp:simplePos x="0" y="0"/>
                      <wp:positionH relativeFrom="column">
                        <wp:posOffset>0</wp:posOffset>
                      </wp:positionH>
                      <wp:positionV relativeFrom="paragraph">
                        <wp:posOffset>0</wp:posOffset>
                      </wp:positionV>
                      <wp:extent cx="76200" cy="28575"/>
                      <wp:effectExtent l="19050" t="19050" r="19050" b="28575"/>
                      <wp:wrapNone/>
                      <wp:docPr id="4674" name="Text Box 8542">
                        <a:extLst xmlns:a="http://schemas.openxmlformats.org/drawingml/2006/main">
                          <a:ext uri="{FF2B5EF4-FFF2-40B4-BE49-F238E27FC236}">
                            <a16:creationId xmlns:a16="http://schemas.microsoft.com/office/drawing/2014/main" id="{00000000-0008-0000-0000-00004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CD295" id="Text Box 8542" o:spid="_x0000_s1026" type="#_x0000_t202" style="position:absolute;margin-left:0;margin-top:0;width:6pt;height:2.25pt;z-index:2476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49792" behindDoc="0" locked="0" layoutInCell="1" allowOverlap="1" wp14:anchorId="02FBEC4F" wp14:editId="53D84E9D">
                      <wp:simplePos x="0" y="0"/>
                      <wp:positionH relativeFrom="column">
                        <wp:posOffset>0</wp:posOffset>
                      </wp:positionH>
                      <wp:positionV relativeFrom="paragraph">
                        <wp:posOffset>0</wp:posOffset>
                      </wp:positionV>
                      <wp:extent cx="76200" cy="28575"/>
                      <wp:effectExtent l="19050" t="19050" r="19050" b="28575"/>
                      <wp:wrapNone/>
                      <wp:docPr id="4675" name="Text Box 8541">
                        <a:extLst xmlns:a="http://schemas.openxmlformats.org/drawingml/2006/main">
                          <a:ext uri="{FF2B5EF4-FFF2-40B4-BE49-F238E27FC236}">
                            <a16:creationId xmlns:a16="http://schemas.microsoft.com/office/drawing/2014/main" id="{00000000-0008-0000-0000-00004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7914C" id="Text Box 8541" o:spid="_x0000_s1026" type="#_x0000_t202" style="position:absolute;margin-left:0;margin-top:0;width:6pt;height:2.25pt;z-index:2476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0816" behindDoc="0" locked="0" layoutInCell="1" allowOverlap="1" wp14:anchorId="15A54488" wp14:editId="2C4CBA2C">
                      <wp:simplePos x="0" y="0"/>
                      <wp:positionH relativeFrom="column">
                        <wp:posOffset>0</wp:posOffset>
                      </wp:positionH>
                      <wp:positionV relativeFrom="paragraph">
                        <wp:posOffset>0</wp:posOffset>
                      </wp:positionV>
                      <wp:extent cx="76200" cy="28575"/>
                      <wp:effectExtent l="19050" t="19050" r="19050" b="28575"/>
                      <wp:wrapNone/>
                      <wp:docPr id="4676" name="Text Box 8540">
                        <a:extLst xmlns:a="http://schemas.openxmlformats.org/drawingml/2006/main">
                          <a:ext uri="{FF2B5EF4-FFF2-40B4-BE49-F238E27FC236}">
                            <a16:creationId xmlns:a16="http://schemas.microsoft.com/office/drawing/2014/main" id="{00000000-0008-0000-0000-00004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A5CABF" id="Text Box 8540" o:spid="_x0000_s1026" type="#_x0000_t202" style="position:absolute;margin-left:0;margin-top:0;width:6pt;height:2.25pt;z-index:2476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1840" behindDoc="0" locked="0" layoutInCell="1" allowOverlap="1" wp14:anchorId="0042C0DF" wp14:editId="168EFB5C">
                      <wp:simplePos x="0" y="0"/>
                      <wp:positionH relativeFrom="column">
                        <wp:posOffset>0</wp:posOffset>
                      </wp:positionH>
                      <wp:positionV relativeFrom="paragraph">
                        <wp:posOffset>0</wp:posOffset>
                      </wp:positionV>
                      <wp:extent cx="76200" cy="28575"/>
                      <wp:effectExtent l="19050" t="19050" r="19050" b="28575"/>
                      <wp:wrapNone/>
                      <wp:docPr id="4677" name="Text Box 8539">
                        <a:extLst xmlns:a="http://schemas.openxmlformats.org/drawingml/2006/main">
                          <a:ext uri="{FF2B5EF4-FFF2-40B4-BE49-F238E27FC236}">
                            <a16:creationId xmlns:a16="http://schemas.microsoft.com/office/drawing/2014/main" id="{00000000-0008-0000-0000-00004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8BE7E" id="Text Box 8539" o:spid="_x0000_s1026" type="#_x0000_t202" style="position:absolute;margin-left:0;margin-top:0;width:6pt;height:2.25pt;z-index:2476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2864" behindDoc="0" locked="0" layoutInCell="1" allowOverlap="1" wp14:anchorId="1BEDDC9E" wp14:editId="064DB5F1">
                      <wp:simplePos x="0" y="0"/>
                      <wp:positionH relativeFrom="column">
                        <wp:posOffset>0</wp:posOffset>
                      </wp:positionH>
                      <wp:positionV relativeFrom="paragraph">
                        <wp:posOffset>0</wp:posOffset>
                      </wp:positionV>
                      <wp:extent cx="76200" cy="28575"/>
                      <wp:effectExtent l="19050" t="19050" r="19050" b="28575"/>
                      <wp:wrapNone/>
                      <wp:docPr id="4678" name="Text Box 8538">
                        <a:extLst xmlns:a="http://schemas.openxmlformats.org/drawingml/2006/main">
                          <a:ext uri="{FF2B5EF4-FFF2-40B4-BE49-F238E27FC236}">
                            <a16:creationId xmlns:a16="http://schemas.microsoft.com/office/drawing/2014/main" id="{00000000-0008-0000-0000-00004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2F54A" id="Text Box 8538" o:spid="_x0000_s1026" type="#_x0000_t202" style="position:absolute;margin-left:0;margin-top:0;width:6pt;height:2.25pt;z-index:2476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3888" behindDoc="0" locked="0" layoutInCell="1" allowOverlap="1" wp14:anchorId="0F355652" wp14:editId="6E4996E5">
                      <wp:simplePos x="0" y="0"/>
                      <wp:positionH relativeFrom="column">
                        <wp:posOffset>0</wp:posOffset>
                      </wp:positionH>
                      <wp:positionV relativeFrom="paragraph">
                        <wp:posOffset>0</wp:posOffset>
                      </wp:positionV>
                      <wp:extent cx="76200" cy="28575"/>
                      <wp:effectExtent l="19050" t="19050" r="19050" b="28575"/>
                      <wp:wrapNone/>
                      <wp:docPr id="4679" name="Text Box 8537">
                        <a:extLst xmlns:a="http://schemas.openxmlformats.org/drawingml/2006/main">
                          <a:ext uri="{FF2B5EF4-FFF2-40B4-BE49-F238E27FC236}">
                            <a16:creationId xmlns:a16="http://schemas.microsoft.com/office/drawing/2014/main" id="{00000000-0008-0000-0000-00004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F5616" id="Text Box 8537" o:spid="_x0000_s1026" type="#_x0000_t202" style="position:absolute;margin-left:0;margin-top:0;width:6pt;height:2.25pt;z-index:2476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4912" behindDoc="0" locked="0" layoutInCell="1" allowOverlap="1" wp14:anchorId="0C3D3D24" wp14:editId="182EBFD0">
                      <wp:simplePos x="0" y="0"/>
                      <wp:positionH relativeFrom="column">
                        <wp:posOffset>0</wp:posOffset>
                      </wp:positionH>
                      <wp:positionV relativeFrom="paragraph">
                        <wp:posOffset>0</wp:posOffset>
                      </wp:positionV>
                      <wp:extent cx="76200" cy="28575"/>
                      <wp:effectExtent l="19050" t="19050" r="19050" b="28575"/>
                      <wp:wrapNone/>
                      <wp:docPr id="4680" name="Text Box 8536">
                        <a:extLst xmlns:a="http://schemas.openxmlformats.org/drawingml/2006/main">
                          <a:ext uri="{FF2B5EF4-FFF2-40B4-BE49-F238E27FC236}">
                            <a16:creationId xmlns:a16="http://schemas.microsoft.com/office/drawing/2014/main" id="{00000000-0008-0000-0000-00004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9D213" id="Text Box 8536" o:spid="_x0000_s1026" type="#_x0000_t202" style="position:absolute;margin-left:0;margin-top:0;width:6pt;height:2.25pt;z-index:2476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5936" behindDoc="0" locked="0" layoutInCell="1" allowOverlap="1" wp14:anchorId="245F4E25" wp14:editId="54814256">
                      <wp:simplePos x="0" y="0"/>
                      <wp:positionH relativeFrom="column">
                        <wp:posOffset>0</wp:posOffset>
                      </wp:positionH>
                      <wp:positionV relativeFrom="paragraph">
                        <wp:posOffset>0</wp:posOffset>
                      </wp:positionV>
                      <wp:extent cx="76200" cy="28575"/>
                      <wp:effectExtent l="19050" t="19050" r="19050" b="28575"/>
                      <wp:wrapNone/>
                      <wp:docPr id="4681" name="Text Box 8535">
                        <a:extLst xmlns:a="http://schemas.openxmlformats.org/drawingml/2006/main">
                          <a:ext uri="{FF2B5EF4-FFF2-40B4-BE49-F238E27FC236}">
                            <a16:creationId xmlns:a16="http://schemas.microsoft.com/office/drawing/2014/main" id="{00000000-0008-0000-0000-00004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136514" id="Text Box 8535" o:spid="_x0000_s1026" type="#_x0000_t202" style="position:absolute;margin-left:0;margin-top:0;width:6pt;height:2.25pt;z-index:2476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6960" behindDoc="0" locked="0" layoutInCell="1" allowOverlap="1" wp14:anchorId="7745A087" wp14:editId="7DDACAC9">
                      <wp:simplePos x="0" y="0"/>
                      <wp:positionH relativeFrom="column">
                        <wp:posOffset>0</wp:posOffset>
                      </wp:positionH>
                      <wp:positionV relativeFrom="paragraph">
                        <wp:posOffset>0</wp:posOffset>
                      </wp:positionV>
                      <wp:extent cx="76200" cy="28575"/>
                      <wp:effectExtent l="19050" t="19050" r="19050" b="28575"/>
                      <wp:wrapNone/>
                      <wp:docPr id="4682" name="Text Box 8534">
                        <a:extLst xmlns:a="http://schemas.openxmlformats.org/drawingml/2006/main">
                          <a:ext uri="{FF2B5EF4-FFF2-40B4-BE49-F238E27FC236}">
                            <a16:creationId xmlns:a16="http://schemas.microsoft.com/office/drawing/2014/main" id="{00000000-0008-0000-0000-00004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C608E" id="Text Box 8534" o:spid="_x0000_s1026" type="#_x0000_t202" style="position:absolute;margin-left:0;margin-top:0;width:6pt;height:2.25pt;z-index:2476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7984" behindDoc="0" locked="0" layoutInCell="1" allowOverlap="1" wp14:anchorId="452C58FF" wp14:editId="4DA2704A">
                      <wp:simplePos x="0" y="0"/>
                      <wp:positionH relativeFrom="column">
                        <wp:posOffset>0</wp:posOffset>
                      </wp:positionH>
                      <wp:positionV relativeFrom="paragraph">
                        <wp:posOffset>0</wp:posOffset>
                      </wp:positionV>
                      <wp:extent cx="76200" cy="28575"/>
                      <wp:effectExtent l="19050" t="19050" r="19050" b="28575"/>
                      <wp:wrapNone/>
                      <wp:docPr id="4683" name="Text Box 8533">
                        <a:extLst xmlns:a="http://schemas.openxmlformats.org/drawingml/2006/main">
                          <a:ext uri="{FF2B5EF4-FFF2-40B4-BE49-F238E27FC236}">
                            <a16:creationId xmlns:a16="http://schemas.microsoft.com/office/drawing/2014/main" id="{00000000-0008-0000-0000-00004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04EF2" id="Text Box 8533" o:spid="_x0000_s1026" type="#_x0000_t202" style="position:absolute;margin-left:0;margin-top:0;width:6pt;height:2.25pt;z-index:2476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59008" behindDoc="0" locked="0" layoutInCell="1" allowOverlap="1" wp14:anchorId="515F1583" wp14:editId="6BBA96AE">
                      <wp:simplePos x="0" y="0"/>
                      <wp:positionH relativeFrom="column">
                        <wp:posOffset>0</wp:posOffset>
                      </wp:positionH>
                      <wp:positionV relativeFrom="paragraph">
                        <wp:posOffset>0</wp:posOffset>
                      </wp:positionV>
                      <wp:extent cx="76200" cy="28575"/>
                      <wp:effectExtent l="19050" t="19050" r="19050" b="28575"/>
                      <wp:wrapNone/>
                      <wp:docPr id="4684" name="Text Box 8532">
                        <a:extLst xmlns:a="http://schemas.openxmlformats.org/drawingml/2006/main">
                          <a:ext uri="{FF2B5EF4-FFF2-40B4-BE49-F238E27FC236}">
                            <a16:creationId xmlns:a16="http://schemas.microsoft.com/office/drawing/2014/main" id="{00000000-0008-0000-0000-00004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1008C" id="Text Box 8532" o:spid="_x0000_s1026" type="#_x0000_t202" style="position:absolute;margin-left:0;margin-top:0;width:6pt;height:2.25pt;z-index:2476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0032" behindDoc="0" locked="0" layoutInCell="1" allowOverlap="1" wp14:anchorId="47C92B7D" wp14:editId="70337C35">
                      <wp:simplePos x="0" y="0"/>
                      <wp:positionH relativeFrom="column">
                        <wp:posOffset>0</wp:posOffset>
                      </wp:positionH>
                      <wp:positionV relativeFrom="paragraph">
                        <wp:posOffset>0</wp:posOffset>
                      </wp:positionV>
                      <wp:extent cx="76200" cy="28575"/>
                      <wp:effectExtent l="19050" t="19050" r="19050" b="28575"/>
                      <wp:wrapNone/>
                      <wp:docPr id="4685" name="Text Box 8531">
                        <a:extLst xmlns:a="http://schemas.openxmlformats.org/drawingml/2006/main">
                          <a:ext uri="{FF2B5EF4-FFF2-40B4-BE49-F238E27FC236}">
                            <a16:creationId xmlns:a16="http://schemas.microsoft.com/office/drawing/2014/main" id="{00000000-0008-0000-0000-00004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92F76E" id="Text Box 8531" o:spid="_x0000_s1026" type="#_x0000_t202" style="position:absolute;margin-left:0;margin-top:0;width:6pt;height:2.25pt;z-index:2476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1056" behindDoc="0" locked="0" layoutInCell="1" allowOverlap="1" wp14:anchorId="0B963FA4" wp14:editId="0230E5C8">
                      <wp:simplePos x="0" y="0"/>
                      <wp:positionH relativeFrom="column">
                        <wp:posOffset>0</wp:posOffset>
                      </wp:positionH>
                      <wp:positionV relativeFrom="paragraph">
                        <wp:posOffset>0</wp:posOffset>
                      </wp:positionV>
                      <wp:extent cx="76200" cy="28575"/>
                      <wp:effectExtent l="19050" t="19050" r="19050" b="28575"/>
                      <wp:wrapNone/>
                      <wp:docPr id="4686" name="Text Box 8530">
                        <a:extLst xmlns:a="http://schemas.openxmlformats.org/drawingml/2006/main">
                          <a:ext uri="{FF2B5EF4-FFF2-40B4-BE49-F238E27FC236}">
                            <a16:creationId xmlns:a16="http://schemas.microsoft.com/office/drawing/2014/main" id="{00000000-0008-0000-0000-00004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09968" id="Text Box 8530" o:spid="_x0000_s1026" type="#_x0000_t202" style="position:absolute;margin-left:0;margin-top:0;width:6pt;height:2.25pt;z-index:2476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2080" behindDoc="0" locked="0" layoutInCell="1" allowOverlap="1" wp14:anchorId="1E143944" wp14:editId="28EBEC1F">
                      <wp:simplePos x="0" y="0"/>
                      <wp:positionH relativeFrom="column">
                        <wp:posOffset>0</wp:posOffset>
                      </wp:positionH>
                      <wp:positionV relativeFrom="paragraph">
                        <wp:posOffset>0</wp:posOffset>
                      </wp:positionV>
                      <wp:extent cx="76200" cy="28575"/>
                      <wp:effectExtent l="19050" t="19050" r="19050" b="28575"/>
                      <wp:wrapNone/>
                      <wp:docPr id="4687" name="Text Box 8529">
                        <a:extLst xmlns:a="http://schemas.openxmlformats.org/drawingml/2006/main">
                          <a:ext uri="{FF2B5EF4-FFF2-40B4-BE49-F238E27FC236}">
                            <a16:creationId xmlns:a16="http://schemas.microsoft.com/office/drawing/2014/main" id="{00000000-0008-0000-0000-00004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A8B24" id="Text Box 8529" o:spid="_x0000_s1026" type="#_x0000_t202" style="position:absolute;margin-left:0;margin-top:0;width:6pt;height:2.25pt;z-index:2476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3104" behindDoc="0" locked="0" layoutInCell="1" allowOverlap="1" wp14:anchorId="08E5B282" wp14:editId="7DCE1928">
                      <wp:simplePos x="0" y="0"/>
                      <wp:positionH relativeFrom="column">
                        <wp:posOffset>0</wp:posOffset>
                      </wp:positionH>
                      <wp:positionV relativeFrom="paragraph">
                        <wp:posOffset>0</wp:posOffset>
                      </wp:positionV>
                      <wp:extent cx="76200" cy="28575"/>
                      <wp:effectExtent l="19050" t="19050" r="19050" b="28575"/>
                      <wp:wrapNone/>
                      <wp:docPr id="4688" name="Text Box 8528">
                        <a:extLst xmlns:a="http://schemas.openxmlformats.org/drawingml/2006/main">
                          <a:ext uri="{FF2B5EF4-FFF2-40B4-BE49-F238E27FC236}">
                            <a16:creationId xmlns:a16="http://schemas.microsoft.com/office/drawing/2014/main" id="{00000000-0008-0000-0000-00005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56203" id="Text Box 8528" o:spid="_x0000_s1026" type="#_x0000_t202" style="position:absolute;margin-left:0;margin-top:0;width:6pt;height:2.25pt;z-index:2476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4128" behindDoc="0" locked="0" layoutInCell="1" allowOverlap="1" wp14:anchorId="6EFDDFAB" wp14:editId="66A817B4">
                      <wp:simplePos x="0" y="0"/>
                      <wp:positionH relativeFrom="column">
                        <wp:posOffset>0</wp:posOffset>
                      </wp:positionH>
                      <wp:positionV relativeFrom="paragraph">
                        <wp:posOffset>0</wp:posOffset>
                      </wp:positionV>
                      <wp:extent cx="76200" cy="28575"/>
                      <wp:effectExtent l="19050" t="19050" r="19050" b="28575"/>
                      <wp:wrapNone/>
                      <wp:docPr id="4689" name="Text Box 8527">
                        <a:extLst xmlns:a="http://schemas.openxmlformats.org/drawingml/2006/main">
                          <a:ext uri="{FF2B5EF4-FFF2-40B4-BE49-F238E27FC236}">
                            <a16:creationId xmlns:a16="http://schemas.microsoft.com/office/drawing/2014/main" id="{00000000-0008-0000-0000-00005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A723C" id="Text Box 8527" o:spid="_x0000_s1026" type="#_x0000_t202" style="position:absolute;margin-left:0;margin-top:0;width:6pt;height:2.25pt;z-index:2476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5152" behindDoc="0" locked="0" layoutInCell="1" allowOverlap="1" wp14:anchorId="1C7A970A" wp14:editId="59A23E1D">
                      <wp:simplePos x="0" y="0"/>
                      <wp:positionH relativeFrom="column">
                        <wp:posOffset>0</wp:posOffset>
                      </wp:positionH>
                      <wp:positionV relativeFrom="paragraph">
                        <wp:posOffset>0</wp:posOffset>
                      </wp:positionV>
                      <wp:extent cx="76200" cy="28575"/>
                      <wp:effectExtent l="19050" t="19050" r="19050" b="28575"/>
                      <wp:wrapNone/>
                      <wp:docPr id="4690" name="Text Box 8526">
                        <a:extLst xmlns:a="http://schemas.openxmlformats.org/drawingml/2006/main">
                          <a:ext uri="{FF2B5EF4-FFF2-40B4-BE49-F238E27FC236}">
                            <a16:creationId xmlns:a16="http://schemas.microsoft.com/office/drawing/2014/main" id="{00000000-0008-0000-0000-00005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4071A" id="Text Box 8526" o:spid="_x0000_s1026" type="#_x0000_t202" style="position:absolute;margin-left:0;margin-top:0;width:6pt;height:2.25pt;z-index:2476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6176" behindDoc="0" locked="0" layoutInCell="1" allowOverlap="1" wp14:anchorId="26010E1C" wp14:editId="4035C3B0">
                      <wp:simplePos x="0" y="0"/>
                      <wp:positionH relativeFrom="column">
                        <wp:posOffset>0</wp:posOffset>
                      </wp:positionH>
                      <wp:positionV relativeFrom="paragraph">
                        <wp:posOffset>0</wp:posOffset>
                      </wp:positionV>
                      <wp:extent cx="76200" cy="28575"/>
                      <wp:effectExtent l="19050" t="19050" r="19050" b="28575"/>
                      <wp:wrapNone/>
                      <wp:docPr id="4691" name="Text Box 8525">
                        <a:extLst xmlns:a="http://schemas.openxmlformats.org/drawingml/2006/main">
                          <a:ext uri="{FF2B5EF4-FFF2-40B4-BE49-F238E27FC236}">
                            <a16:creationId xmlns:a16="http://schemas.microsoft.com/office/drawing/2014/main" id="{00000000-0008-0000-0000-00005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A8487" id="Text Box 8525" o:spid="_x0000_s1026" type="#_x0000_t202" style="position:absolute;margin-left:0;margin-top:0;width:6pt;height:2.25pt;z-index:2476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7200" behindDoc="0" locked="0" layoutInCell="1" allowOverlap="1" wp14:anchorId="118719D9" wp14:editId="69A11904">
                      <wp:simplePos x="0" y="0"/>
                      <wp:positionH relativeFrom="column">
                        <wp:posOffset>0</wp:posOffset>
                      </wp:positionH>
                      <wp:positionV relativeFrom="paragraph">
                        <wp:posOffset>0</wp:posOffset>
                      </wp:positionV>
                      <wp:extent cx="76200" cy="28575"/>
                      <wp:effectExtent l="19050" t="19050" r="19050" b="28575"/>
                      <wp:wrapNone/>
                      <wp:docPr id="4692" name="Text Box 8524">
                        <a:extLst xmlns:a="http://schemas.openxmlformats.org/drawingml/2006/main">
                          <a:ext uri="{FF2B5EF4-FFF2-40B4-BE49-F238E27FC236}">
                            <a16:creationId xmlns:a16="http://schemas.microsoft.com/office/drawing/2014/main" id="{00000000-0008-0000-0000-00005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3CD47" id="Text Box 8524" o:spid="_x0000_s1026" type="#_x0000_t202" style="position:absolute;margin-left:0;margin-top:0;width:6pt;height:2.25pt;z-index:2476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8224" behindDoc="0" locked="0" layoutInCell="1" allowOverlap="1" wp14:anchorId="06F74CDD" wp14:editId="6449A5BD">
                      <wp:simplePos x="0" y="0"/>
                      <wp:positionH relativeFrom="column">
                        <wp:posOffset>0</wp:posOffset>
                      </wp:positionH>
                      <wp:positionV relativeFrom="paragraph">
                        <wp:posOffset>0</wp:posOffset>
                      </wp:positionV>
                      <wp:extent cx="76200" cy="28575"/>
                      <wp:effectExtent l="19050" t="19050" r="19050" b="28575"/>
                      <wp:wrapNone/>
                      <wp:docPr id="4693" name="Text Box 8523">
                        <a:extLst xmlns:a="http://schemas.openxmlformats.org/drawingml/2006/main">
                          <a:ext uri="{FF2B5EF4-FFF2-40B4-BE49-F238E27FC236}">
                            <a16:creationId xmlns:a16="http://schemas.microsoft.com/office/drawing/2014/main" id="{00000000-0008-0000-0000-00005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84689" id="Text Box 8523" o:spid="_x0000_s1026" type="#_x0000_t202" style="position:absolute;margin-left:0;margin-top:0;width:6pt;height:2.25pt;z-index:2476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69248" behindDoc="0" locked="0" layoutInCell="1" allowOverlap="1" wp14:anchorId="584C6225" wp14:editId="78682417">
                      <wp:simplePos x="0" y="0"/>
                      <wp:positionH relativeFrom="column">
                        <wp:posOffset>0</wp:posOffset>
                      </wp:positionH>
                      <wp:positionV relativeFrom="paragraph">
                        <wp:posOffset>0</wp:posOffset>
                      </wp:positionV>
                      <wp:extent cx="76200" cy="28575"/>
                      <wp:effectExtent l="19050" t="19050" r="19050" b="28575"/>
                      <wp:wrapNone/>
                      <wp:docPr id="4694" name="Text Box 8522">
                        <a:extLst xmlns:a="http://schemas.openxmlformats.org/drawingml/2006/main">
                          <a:ext uri="{FF2B5EF4-FFF2-40B4-BE49-F238E27FC236}">
                            <a16:creationId xmlns:a16="http://schemas.microsoft.com/office/drawing/2014/main" id="{00000000-0008-0000-0000-00005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682D8" id="Text Box 8522" o:spid="_x0000_s1026" type="#_x0000_t202" style="position:absolute;margin-left:0;margin-top:0;width:6pt;height:2.25pt;z-index:2476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0272" behindDoc="0" locked="0" layoutInCell="1" allowOverlap="1" wp14:anchorId="055E1790" wp14:editId="4E3D7DCA">
                      <wp:simplePos x="0" y="0"/>
                      <wp:positionH relativeFrom="column">
                        <wp:posOffset>0</wp:posOffset>
                      </wp:positionH>
                      <wp:positionV relativeFrom="paragraph">
                        <wp:posOffset>0</wp:posOffset>
                      </wp:positionV>
                      <wp:extent cx="76200" cy="28575"/>
                      <wp:effectExtent l="19050" t="19050" r="19050" b="28575"/>
                      <wp:wrapNone/>
                      <wp:docPr id="4695" name="Text Box 8521">
                        <a:extLst xmlns:a="http://schemas.openxmlformats.org/drawingml/2006/main">
                          <a:ext uri="{FF2B5EF4-FFF2-40B4-BE49-F238E27FC236}">
                            <a16:creationId xmlns:a16="http://schemas.microsoft.com/office/drawing/2014/main" id="{00000000-0008-0000-0000-00005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8811A" id="Text Box 8521" o:spid="_x0000_s1026" type="#_x0000_t202" style="position:absolute;margin-left:0;margin-top:0;width:6pt;height:2.25pt;z-index:2476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1296" behindDoc="0" locked="0" layoutInCell="1" allowOverlap="1" wp14:anchorId="05BA94EE" wp14:editId="280F9CE7">
                      <wp:simplePos x="0" y="0"/>
                      <wp:positionH relativeFrom="column">
                        <wp:posOffset>0</wp:posOffset>
                      </wp:positionH>
                      <wp:positionV relativeFrom="paragraph">
                        <wp:posOffset>0</wp:posOffset>
                      </wp:positionV>
                      <wp:extent cx="76200" cy="28575"/>
                      <wp:effectExtent l="19050" t="19050" r="19050" b="28575"/>
                      <wp:wrapNone/>
                      <wp:docPr id="4696" name="Text Box 8520">
                        <a:extLst xmlns:a="http://schemas.openxmlformats.org/drawingml/2006/main">
                          <a:ext uri="{FF2B5EF4-FFF2-40B4-BE49-F238E27FC236}">
                            <a16:creationId xmlns:a16="http://schemas.microsoft.com/office/drawing/2014/main" id="{00000000-0008-0000-0000-00005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3C6D4" id="Text Box 8520" o:spid="_x0000_s1026" type="#_x0000_t202" style="position:absolute;margin-left:0;margin-top:0;width:6pt;height:2.25pt;z-index:2476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2320" behindDoc="0" locked="0" layoutInCell="1" allowOverlap="1" wp14:anchorId="61F028FA" wp14:editId="7A0320AF">
                      <wp:simplePos x="0" y="0"/>
                      <wp:positionH relativeFrom="column">
                        <wp:posOffset>0</wp:posOffset>
                      </wp:positionH>
                      <wp:positionV relativeFrom="paragraph">
                        <wp:posOffset>0</wp:posOffset>
                      </wp:positionV>
                      <wp:extent cx="76200" cy="28575"/>
                      <wp:effectExtent l="19050" t="19050" r="19050" b="28575"/>
                      <wp:wrapNone/>
                      <wp:docPr id="4697" name="Text Box 8519">
                        <a:extLst xmlns:a="http://schemas.openxmlformats.org/drawingml/2006/main">
                          <a:ext uri="{FF2B5EF4-FFF2-40B4-BE49-F238E27FC236}">
                            <a16:creationId xmlns:a16="http://schemas.microsoft.com/office/drawing/2014/main" id="{00000000-0008-0000-0000-00005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37ACF" id="Text Box 8519" o:spid="_x0000_s1026" type="#_x0000_t202" style="position:absolute;margin-left:0;margin-top:0;width:6pt;height:2.25pt;z-index:2476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3344" behindDoc="0" locked="0" layoutInCell="1" allowOverlap="1" wp14:anchorId="5560F9B4" wp14:editId="6509C073">
                      <wp:simplePos x="0" y="0"/>
                      <wp:positionH relativeFrom="column">
                        <wp:posOffset>0</wp:posOffset>
                      </wp:positionH>
                      <wp:positionV relativeFrom="paragraph">
                        <wp:posOffset>0</wp:posOffset>
                      </wp:positionV>
                      <wp:extent cx="76200" cy="28575"/>
                      <wp:effectExtent l="19050" t="19050" r="19050" b="28575"/>
                      <wp:wrapNone/>
                      <wp:docPr id="4698" name="Text Box 8518">
                        <a:extLst xmlns:a="http://schemas.openxmlformats.org/drawingml/2006/main">
                          <a:ext uri="{FF2B5EF4-FFF2-40B4-BE49-F238E27FC236}">
                            <a16:creationId xmlns:a16="http://schemas.microsoft.com/office/drawing/2014/main" id="{00000000-0008-0000-0000-00005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8099C" id="Text Box 8518" o:spid="_x0000_s1026" type="#_x0000_t202" style="position:absolute;margin-left:0;margin-top:0;width:6pt;height:2.25pt;z-index:2476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4368" behindDoc="0" locked="0" layoutInCell="1" allowOverlap="1" wp14:anchorId="0458440A" wp14:editId="4228E4C1">
                      <wp:simplePos x="0" y="0"/>
                      <wp:positionH relativeFrom="column">
                        <wp:posOffset>0</wp:posOffset>
                      </wp:positionH>
                      <wp:positionV relativeFrom="paragraph">
                        <wp:posOffset>0</wp:posOffset>
                      </wp:positionV>
                      <wp:extent cx="76200" cy="28575"/>
                      <wp:effectExtent l="19050" t="19050" r="19050" b="28575"/>
                      <wp:wrapNone/>
                      <wp:docPr id="4699" name="Text Box 8517">
                        <a:extLst xmlns:a="http://schemas.openxmlformats.org/drawingml/2006/main">
                          <a:ext uri="{FF2B5EF4-FFF2-40B4-BE49-F238E27FC236}">
                            <a16:creationId xmlns:a16="http://schemas.microsoft.com/office/drawing/2014/main" id="{00000000-0008-0000-0000-00005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334C1" id="Text Box 8517" o:spid="_x0000_s1026" type="#_x0000_t202" style="position:absolute;margin-left:0;margin-top:0;width:6pt;height:2.25pt;z-index:2476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5392" behindDoc="0" locked="0" layoutInCell="1" allowOverlap="1" wp14:anchorId="4936D859" wp14:editId="35DC85F3">
                      <wp:simplePos x="0" y="0"/>
                      <wp:positionH relativeFrom="column">
                        <wp:posOffset>0</wp:posOffset>
                      </wp:positionH>
                      <wp:positionV relativeFrom="paragraph">
                        <wp:posOffset>0</wp:posOffset>
                      </wp:positionV>
                      <wp:extent cx="76200" cy="28575"/>
                      <wp:effectExtent l="19050" t="19050" r="19050" b="28575"/>
                      <wp:wrapNone/>
                      <wp:docPr id="4700" name="Text Box 8516">
                        <a:extLst xmlns:a="http://schemas.openxmlformats.org/drawingml/2006/main">
                          <a:ext uri="{FF2B5EF4-FFF2-40B4-BE49-F238E27FC236}">
                            <a16:creationId xmlns:a16="http://schemas.microsoft.com/office/drawing/2014/main" id="{00000000-0008-0000-0000-00005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6A346" id="Text Box 8516" o:spid="_x0000_s1026" type="#_x0000_t202" style="position:absolute;margin-left:0;margin-top:0;width:6pt;height:2.25pt;z-index:2476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6416" behindDoc="0" locked="0" layoutInCell="1" allowOverlap="1" wp14:anchorId="5816A852" wp14:editId="680B79D7">
                      <wp:simplePos x="0" y="0"/>
                      <wp:positionH relativeFrom="column">
                        <wp:posOffset>0</wp:posOffset>
                      </wp:positionH>
                      <wp:positionV relativeFrom="paragraph">
                        <wp:posOffset>0</wp:posOffset>
                      </wp:positionV>
                      <wp:extent cx="76200" cy="28575"/>
                      <wp:effectExtent l="19050" t="19050" r="19050" b="28575"/>
                      <wp:wrapNone/>
                      <wp:docPr id="4701" name="Text Box 8515">
                        <a:extLst xmlns:a="http://schemas.openxmlformats.org/drawingml/2006/main">
                          <a:ext uri="{FF2B5EF4-FFF2-40B4-BE49-F238E27FC236}">
                            <a16:creationId xmlns:a16="http://schemas.microsoft.com/office/drawing/2014/main" id="{00000000-0008-0000-0000-00005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D412D" id="Text Box 8515" o:spid="_x0000_s1026" type="#_x0000_t202" style="position:absolute;margin-left:0;margin-top:0;width:6pt;height:2.25pt;z-index:2476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7440" behindDoc="0" locked="0" layoutInCell="1" allowOverlap="1" wp14:anchorId="78443165" wp14:editId="1B4E20A6">
                      <wp:simplePos x="0" y="0"/>
                      <wp:positionH relativeFrom="column">
                        <wp:posOffset>0</wp:posOffset>
                      </wp:positionH>
                      <wp:positionV relativeFrom="paragraph">
                        <wp:posOffset>0</wp:posOffset>
                      </wp:positionV>
                      <wp:extent cx="76200" cy="28575"/>
                      <wp:effectExtent l="19050" t="19050" r="19050" b="28575"/>
                      <wp:wrapNone/>
                      <wp:docPr id="4702" name="Text Box 8514">
                        <a:extLst xmlns:a="http://schemas.openxmlformats.org/drawingml/2006/main">
                          <a:ext uri="{FF2B5EF4-FFF2-40B4-BE49-F238E27FC236}">
                            <a16:creationId xmlns:a16="http://schemas.microsoft.com/office/drawing/2014/main" id="{00000000-0008-0000-0000-00005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2DBAE" id="Text Box 8514" o:spid="_x0000_s1026" type="#_x0000_t202" style="position:absolute;margin-left:0;margin-top:0;width:6pt;height:2.25pt;z-index:2476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8464" behindDoc="0" locked="0" layoutInCell="1" allowOverlap="1" wp14:anchorId="6B27E733" wp14:editId="1F47373B">
                      <wp:simplePos x="0" y="0"/>
                      <wp:positionH relativeFrom="column">
                        <wp:posOffset>0</wp:posOffset>
                      </wp:positionH>
                      <wp:positionV relativeFrom="paragraph">
                        <wp:posOffset>0</wp:posOffset>
                      </wp:positionV>
                      <wp:extent cx="76200" cy="28575"/>
                      <wp:effectExtent l="19050" t="19050" r="19050" b="28575"/>
                      <wp:wrapNone/>
                      <wp:docPr id="4703" name="Text Box 8513">
                        <a:extLst xmlns:a="http://schemas.openxmlformats.org/drawingml/2006/main">
                          <a:ext uri="{FF2B5EF4-FFF2-40B4-BE49-F238E27FC236}">
                            <a16:creationId xmlns:a16="http://schemas.microsoft.com/office/drawing/2014/main" id="{00000000-0008-0000-0000-00005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F67B4" id="Text Box 8513" o:spid="_x0000_s1026" type="#_x0000_t202" style="position:absolute;margin-left:0;margin-top:0;width:6pt;height:2.25pt;z-index:2476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79488" behindDoc="0" locked="0" layoutInCell="1" allowOverlap="1" wp14:anchorId="74DD84F0" wp14:editId="0A1E8B62">
                      <wp:simplePos x="0" y="0"/>
                      <wp:positionH relativeFrom="column">
                        <wp:posOffset>0</wp:posOffset>
                      </wp:positionH>
                      <wp:positionV relativeFrom="paragraph">
                        <wp:posOffset>0</wp:posOffset>
                      </wp:positionV>
                      <wp:extent cx="76200" cy="28575"/>
                      <wp:effectExtent l="19050" t="19050" r="19050" b="28575"/>
                      <wp:wrapNone/>
                      <wp:docPr id="4704" name="Text Box 8512">
                        <a:extLst xmlns:a="http://schemas.openxmlformats.org/drawingml/2006/main">
                          <a:ext uri="{FF2B5EF4-FFF2-40B4-BE49-F238E27FC236}">
                            <a16:creationId xmlns:a16="http://schemas.microsoft.com/office/drawing/2014/main" id="{00000000-0008-0000-0000-00006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9FE29E" id="Text Box 8512" o:spid="_x0000_s1026" type="#_x0000_t202" style="position:absolute;margin-left:0;margin-top:0;width:6pt;height:2.25pt;z-index:2476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0512" behindDoc="0" locked="0" layoutInCell="1" allowOverlap="1" wp14:anchorId="7141DD4D" wp14:editId="50D5E3E0">
                      <wp:simplePos x="0" y="0"/>
                      <wp:positionH relativeFrom="column">
                        <wp:posOffset>0</wp:posOffset>
                      </wp:positionH>
                      <wp:positionV relativeFrom="paragraph">
                        <wp:posOffset>0</wp:posOffset>
                      </wp:positionV>
                      <wp:extent cx="76200" cy="28575"/>
                      <wp:effectExtent l="19050" t="19050" r="19050" b="28575"/>
                      <wp:wrapNone/>
                      <wp:docPr id="4705" name="Text Box 8511">
                        <a:extLst xmlns:a="http://schemas.openxmlformats.org/drawingml/2006/main">
                          <a:ext uri="{FF2B5EF4-FFF2-40B4-BE49-F238E27FC236}">
                            <a16:creationId xmlns:a16="http://schemas.microsoft.com/office/drawing/2014/main" id="{00000000-0008-0000-0000-00006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9AFEE" id="Text Box 8511" o:spid="_x0000_s1026" type="#_x0000_t202" style="position:absolute;margin-left:0;margin-top:0;width:6pt;height:2.25pt;z-index:2476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1536" behindDoc="0" locked="0" layoutInCell="1" allowOverlap="1" wp14:anchorId="06D3C564" wp14:editId="3893E7D6">
                      <wp:simplePos x="0" y="0"/>
                      <wp:positionH relativeFrom="column">
                        <wp:posOffset>0</wp:posOffset>
                      </wp:positionH>
                      <wp:positionV relativeFrom="paragraph">
                        <wp:posOffset>0</wp:posOffset>
                      </wp:positionV>
                      <wp:extent cx="76200" cy="28575"/>
                      <wp:effectExtent l="19050" t="19050" r="19050" b="28575"/>
                      <wp:wrapNone/>
                      <wp:docPr id="4706" name="Text Box 8510">
                        <a:extLst xmlns:a="http://schemas.openxmlformats.org/drawingml/2006/main">
                          <a:ext uri="{FF2B5EF4-FFF2-40B4-BE49-F238E27FC236}">
                            <a16:creationId xmlns:a16="http://schemas.microsoft.com/office/drawing/2014/main" id="{00000000-0008-0000-0000-00006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9C9278" id="Text Box 8510" o:spid="_x0000_s1026" type="#_x0000_t202" style="position:absolute;margin-left:0;margin-top:0;width:6pt;height:2.25pt;z-index:2476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2560" behindDoc="0" locked="0" layoutInCell="1" allowOverlap="1" wp14:anchorId="05484EE5" wp14:editId="1D31BFF5">
                      <wp:simplePos x="0" y="0"/>
                      <wp:positionH relativeFrom="column">
                        <wp:posOffset>0</wp:posOffset>
                      </wp:positionH>
                      <wp:positionV relativeFrom="paragraph">
                        <wp:posOffset>0</wp:posOffset>
                      </wp:positionV>
                      <wp:extent cx="76200" cy="28575"/>
                      <wp:effectExtent l="19050" t="19050" r="19050" b="28575"/>
                      <wp:wrapNone/>
                      <wp:docPr id="4707" name="Text Box 8509">
                        <a:extLst xmlns:a="http://schemas.openxmlformats.org/drawingml/2006/main">
                          <a:ext uri="{FF2B5EF4-FFF2-40B4-BE49-F238E27FC236}">
                            <a16:creationId xmlns:a16="http://schemas.microsoft.com/office/drawing/2014/main" id="{00000000-0008-0000-0000-00006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788A9" id="Text Box 8509" o:spid="_x0000_s1026" type="#_x0000_t202" style="position:absolute;margin-left:0;margin-top:0;width:6pt;height:2.25pt;z-index:2476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3584" behindDoc="0" locked="0" layoutInCell="1" allowOverlap="1" wp14:anchorId="42075832" wp14:editId="189DCADC">
                      <wp:simplePos x="0" y="0"/>
                      <wp:positionH relativeFrom="column">
                        <wp:posOffset>0</wp:posOffset>
                      </wp:positionH>
                      <wp:positionV relativeFrom="paragraph">
                        <wp:posOffset>0</wp:posOffset>
                      </wp:positionV>
                      <wp:extent cx="76200" cy="28575"/>
                      <wp:effectExtent l="19050" t="19050" r="19050" b="28575"/>
                      <wp:wrapNone/>
                      <wp:docPr id="4708" name="Text Box 8508">
                        <a:extLst xmlns:a="http://schemas.openxmlformats.org/drawingml/2006/main">
                          <a:ext uri="{FF2B5EF4-FFF2-40B4-BE49-F238E27FC236}">
                            <a16:creationId xmlns:a16="http://schemas.microsoft.com/office/drawing/2014/main" id="{00000000-0008-0000-0000-00006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C9B34" id="Text Box 8508" o:spid="_x0000_s1026" type="#_x0000_t202" style="position:absolute;margin-left:0;margin-top:0;width:6pt;height:2.25pt;z-index:2476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4608" behindDoc="0" locked="0" layoutInCell="1" allowOverlap="1" wp14:anchorId="2ECF4810" wp14:editId="787C1DE1">
                      <wp:simplePos x="0" y="0"/>
                      <wp:positionH relativeFrom="column">
                        <wp:posOffset>0</wp:posOffset>
                      </wp:positionH>
                      <wp:positionV relativeFrom="paragraph">
                        <wp:posOffset>0</wp:posOffset>
                      </wp:positionV>
                      <wp:extent cx="76200" cy="28575"/>
                      <wp:effectExtent l="19050" t="19050" r="19050" b="28575"/>
                      <wp:wrapNone/>
                      <wp:docPr id="4709" name="Text Box 8507">
                        <a:extLst xmlns:a="http://schemas.openxmlformats.org/drawingml/2006/main">
                          <a:ext uri="{FF2B5EF4-FFF2-40B4-BE49-F238E27FC236}">
                            <a16:creationId xmlns:a16="http://schemas.microsoft.com/office/drawing/2014/main" id="{00000000-0008-0000-0000-00006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3805E" id="Text Box 8507" o:spid="_x0000_s1026" type="#_x0000_t202" style="position:absolute;margin-left:0;margin-top:0;width:6pt;height:2.25pt;z-index:2476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5632" behindDoc="0" locked="0" layoutInCell="1" allowOverlap="1" wp14:anchorId="610C55BE" wp14:editId="4C933746">
                      <wp:simplePos x="0" y="0"/>
                      <wp:positionH relativeFrom="column">
                        <wp:posOffset>0</wp:posOffset>
                      </wp:positionH>
                      <wp:positionV relativeFrom="paragraph">
                        <wp:posOffset>0</wp:posOffset>
                      </wp:positionV>
                      <wp:extent cx="76200" cy="28575"/>
                      <wp:effectExtent l="19050" t="19050" r="19050" b="28575"/>
                      <wp:wrapNone/>
                      <wp:docPr id="4710" name="Text Box 8506">
                        <a:extLst xmlns:a="http://schemas.openxmlformats.org/drawingml/2006/main">
                          <a:ext uri="{FF2B5EF4-FFF2-40B4-BE49-F238E27FC236}">
                            <a16:creationId xmlns:a16="http://schemas.microsoft.com/office/drawing/2014/main" id="{00000000-0008-0000-0000-00006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FFA7D" id="Text Box 8506" o:spid="_x0000_s1026" type="#_x0000_t202" style="position:absolute;margin-left:0;margin-top:0;width:6pt;height:2.25pt;z-index:2476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6656" behindDoc="0" locked="0" layoutInCell="1" allowOverlap="1" wp14:anchorId="31424240" wp14:editId="46BC600E">
                      <wp:simplePos x="0" y="0"/>
                      <wp:positionH relativeFrom="column">
                        <wp:posOffset>0</wp:posOffset>
                      </wp:positionH>
                      <wp:positionV relativeFrom="paragraph">
                        <wp:posOffset>0</wp:posOffset>
                      </wp:positionV>
                      <wp:extent cx="76200" cy="28575"/>
                      <wp:effectExtent l="19050" t="19050" r="19050" b="28575"/>
                      <wp:wrapNone/>
                      <wp:docPr id="4711" name="Text Box 8505">
                        <a:extLst xmlns:a="http://schemas.openxmlformats.org/drawingml/2006/main">
                          <a:ext uri="{FF2B5EF4-FFF2-40B4-BE49-F238E27FC236}">
                            <a16:creationId xmlns:a16="http://schemas.microsoft.com/office/drawing/2014/main" id="{00000000-0008-0000-0000-00006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26A7B7" id="Text Box 8505" o:spid="_x0000_s1026" type="#_x0000_t202" style="position:absolute;margin-left:0;margin-top:0;width:6pt;height:2.25pt;z-index:2476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7680" behindDoc="0" locked="0" layoutInCell="1" allowOverlap="1" wp14:anchorId="55F45E20" wp14:editId="43BDDAF1">
                      <wp:simplePos x="0" y="0"/>
                      <wp:positionH relativeFrom="column">
                        <wp:posOffset>0</wp:posOffset>
                      </wp:positionH>
                      <wp:positionV relativeFrom="paragraph">
                        <wp:posOffset>0</wp:posOffset>
                      </wp:positionV>
                      <wp:extent cx="76200" cy="28575"/>
                      <wp:effectExtent l="19050" t="19050" r="19050" b="28575"/>
                      <wp:wrapNone/>
                      <wp:docPr id="4712" name="Text Box 8504">
                        <a:extLst xmlns:a="http://schemas.openxmlformats.org/drawingml/2006/main">
                          <a:ext uri="{FF2B5EF4-FFF2-40B4-BE49-F238E27FC236}">
                            <a16:creationId xmlns:a16="http://schemas.microsoft.com/office/drawing/2014/main" id="{00000000-0008-0000-0000-00006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FED8E" id="Text Box 8504" o:spid="_x0000_s1026" type="#_x0000_t202" style="position:absolute;margin-left:0;margin-top:0;width:6pt;height:2.25pt;z-index:2476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8704" behindDoc="0" locked="0" layoutInCell="1" allowOverlap="1" wp14:anchorId="1ACBD967" wp14:editId="658531EE">
                      <wp:simplePos x="0" y="0"/>
                      <wp:positionH relativeFrom="column">
                        <wp:posOffset>0</wp:posOffset>
                      </wp:positionH>
                      <wp:positionV relativeFrom="paragraph">
                        <wp:posOffset>0</wp:posOffset>
                      </wp:positionV>
                      <wp:extent cx="76200" cy="28575"/>
                      <wp:effectExtent l="19050" t="19050" r="19050" b="28575"/>
                      <wp:wrapNone/>
                      <wp:docPr id="4713" name="Text Box 8503">
                        <a:extLst xmlns:a="http://schemas.openxmlformats.org/drawingml/2006/main">
                          <a:ext uri="{FF2B5EF4-FFF2-40B4-BE49-F238E27FC236}">
                            <a16:creationId xmlns:a16="http://schemas.microsoft.com/office/drawing/2014/main" id="{00000000-0008-0000-0000-00006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D6302" id="Text Box 8503" o:spid="_x0000_s1026" type="#_x0000_t202" style="position:absolute;margin-left:0;margin-top:0;width:6pt;height:2.25pt;z-index:2476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89728" behindDoc="0" locked="0" layoutInCell="1" allowOverlap="1" wp14:anchorId="19600DDA" wp14:editId="41D96442">
                      <wp:simplePos x="0" y="0"/>
                      <wp:positionH relativeFrom="column">
                        <wp:posOffset>0</wp:posOffset>
                      </wp:positionH>
                      <wp:positionV relativeFrom="paragraph">
                        <wp:posOffset>0</wp:posOffset>
                      </wp:positionV>
                      <wp:extent cx="76200" cy="28575"/>
                      <wp:effectExtent l="19050" t="19050" r="19050" b="28575"/>
                      <wp:wrapNone/>
                      <wp:docPr id="4714" name="Text Box 8502">
                        <a:extLst xmlns:a="http://schemas.openxmlformats.org/drawingml/2006/main">
                          <a:ext uri="{FF2B5EF4-FFF2-40B4-BE49-F238E27FC236}">
                            <a16:creationId xmlns:a16="http://schemas.microsoft.com/office/drawing/2014/main" id="{00000000-0008-0000-0000-00006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476285" id="Text Box 8502" o:spid="_x0000_s1026" type="#_x0000_t202" style="position:absolute;margin-left:0;margin-top:0;width:6pt;height:2.25pt;z-index:2476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0752" behindDoc="0" locked="0" layoutInCell="1" allowOverlap="1" wp14:anchorId="150017F9" wp14:editId="4BE807ED">
                      <wp:simplePos x="0" y="0"/>
                      <wp:positionH relativeFrom="column">
                        <wp:posOffset>0</wp:posOffset>
                      </wp:positionH>
                      <wp:positionV relativeFrom="paragraph">
                        <wp:posOffset>0</wp:posOffset>
                      </wp:positionV>
                      <wp:extent cx="76200" cy="28575"/>
                      <wp:effectExtent l="19050" t="19050" r="19050" b="28575"/>
                      <wp:wrapNone/>
                      <wp:docPr id="4715" name="Text Box 8501">
                        <a:extLst xmlns:a="http://schemas.openxmlformats.org/drawingml/2006/main">
                          <a:ext uri="{FF2B5EF4-FFF2-40B4-BE49-F238E27FC236}">
                            <a16:creationId xmlns:a16="http://schemas.microsoft.com/office/drawing/2014/main" id="{00000000-0008-0000-0000-00006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4195A" id="Text Box 8501" o:spid="_x0000_s1026" type="#_x0000_t202" style="position:absolute;margin-left:0;margin-top:0;width:6pt;height:2.25pt;z-index:2476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1776" behindDoc="0" locked="0" layoutInCell="1" allowOverlap="1" wp14:anchorId="3FA472A4" wp14:editId="1F84E1AC">
                      <wp:simplePos x="0" y="0"/>
                      <wp:positionH relativeFrom="column">
                        <wp:posOffset>0</wp:posOffset>
                      </wp:positionH>
                      <wp:positionV relativeFrom="paragraph">
                        <wp:posOffset>0</wp:posOffset>
                      </wp:positionV>
                      <wp:extent cx="76200" cy="28575"/>
                      <wp:effectExtent l="19050" t="19050" r="19050" b="28575"/>
                      <wp:wrapNone/>
                      <wp:docPr id="4716" name="Text Box 8500">
                        <a:extLst xmlns:a="http://schemas.openxmlformats.org/drawingml/2006/main">
                          <a:ext uri="{FF2B5EF4-FFF2-40B4-BE49-F238E27FC236}">
                            <a16:creationId xmlns:a16="http://schemas.microsoft.com/office/drawing/2014/main" id="{00000000-0008-0000-0000-00006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CB7CB" id="Text Box 8500" o:spid="_x0000_s1026" type="#_x0000_t202" style="position:absolute;margin-left:0;margin-top:0;width:6pt;height:2.25pt;z-index:2476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2800" behindDoc="0" locked="0" layoutInCell="1" allowOverlap="1" wp14:anchorId="22CEC67C" wp14:editId="47D23D67">
                      <wp:simplePos x="0" y="0"/>
                      <wp:positionH relativeFrom="column">
                        <wp:posOffset>0</wp:posOffset>
                      </wp:positionH>
                      <wp:positionV relativeFrom="paragraph">
                        <wp:posOffset>0</wp:posOffset>
                      </wp:positionV>
                      <wp:extent cx="76200" cy="28575"/>
                      <wp:effectExtent l="19050" t="19050" r="19050" b="28575"/>
                      <wp:wrapNone/>
                      <wp:docPr id="4717" name="Text Box 8499">
                        <a:extLst xmlns:a="http://schemas.openxmlformats.org/drawingml/2006/main">
                          <a:ext uri="{FF2B5EF4-FFF2-40B4-BE49-F238E27FC236}">
                            <a16:creationId xmlns:a16="http://schemas.microsoft.com/office/drawing/2014/main" id="{00000000-0008-0000-0000-00006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E4383C" id="Text Box 8499" o:spid="_x0000_s1026" type="#_x0000_t202" style="position:absolute;margin-left:0;margin-top:0;width:6pt;height:2.25pt;z-index:2476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3824" behindDoc="0" locked="0" layoutInCell="1" allowOverlap="1" wp14:anchorId="71A152C5" wp14:editId="678A81EA">
                      <wp:simplePos x="0" y="0"/>
                      <wp:positionH relativeFrom="column">
                        <wp:posOffset>0</wp:posOffset>
                      </wp:positionH>
                      <wp:positionV relativeFrom="paragraph">
                        <wp:posOffset>0</wp:posOffset>
                      </wp:positionV>
                      <wp:extent cx="76200" cy="28575"/>
                      <wp:effectExtent l="19050" t="19050" r="19050" b="28575"/>
                      <wp:wrapNone/>
                      <wp:docPr id="4718" name="Text Box 8498">
                        <a:extLst xmlns:a="http://schemas.openxmlformats.org/drawingml/2006/main">
                          <a:ext uri="{FF2B5EF4-FFF2-40B4-BE49-F238E27FC236}">
                            <a16:creationId xmlns:a16="http://schemas.microsoft.com/office/drawing/2014/main" id="{00000000-0008-0000-0000-00006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2CFAF" id="Text Box 8498" o:spid="_x0000_s1026" type="#_x0000_t202" style="position:absolute;margin-left:0;margin-top:0;width:6pt;height:2.25pt;z-index:2476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4848" behindDoc="0" locked="0" layoutInCell="1" allowOverlap="1" wp14:anchorId="54F13398" wp14:editId="47A6E49F">
                      <wp:simplePos x="0" y="0"/>
                      <wp:positionH relativeFrom="column">
                        <wp:posOffset>0</wp:posOffset>
                      </wp:positionH>
                      <wp:positionV relativeFrom="paragraph">
                        <wp:posOffset>0</wp:posOffset>
                      </wp:positionV>
                      <wp:extent cx="76200" cy="28575"/>
                      <wp:effectExtent l="19050" t="19050" r="19050" b="28575"/>
                      <wp:wrapNone/>
                      <wp:docPr id="4719" name="Text Box 8497">
                        <a:extLst xmlns:a="http://schemas.openxmlformats.org/drawingml/2006/main">
                          <a:ext uri="{FF2B5EF4-FFF2-40B4-BE49-F238E27FC236}">
                            <a16:creationId xmlns:a16="http://schemas.microsoft.com/office/drawing/2014/main" id="{00000000-0008-0000-0000-00006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B2494" id="Text Box 8497" o:spid="_x0000_s1026" type="#_x0000_t202" style="position:absolute;margin-left:0;margin-top:0;width:6pt;height:2.25pt;z-index:2476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5872" behindDoc="0" locked="0" layoutInCell="1" allowOverlap="1" wp14:anchorId="44553AF1" wp14:editId="689D6FD7">
                      <wp:simplePos x="0" y="0"/>
                      <wp:positionH relativeFrom="column">
                        <wp:posOffset>0</wp:posOffset>
                      </wp:positionH>
                      <wp:positionV relativeFrom="paragraph">
                        <wp:posOffset>0</wp:posOffset>
                      </wp:positionV>
                      <wp:extent cx="76200" cy="28575"/>
                      <wp:effectExtent l="19050" t="19050" r="19050" b="28575"/>
                      <wp:wrapNone/>
                      <wp:docPr id="4720" name="Text Box 8496">
                        <a:extLst xmlns:a="http://schemas.openxmlformats.org/drawingml/2006/main">
                          <a:ext uri="{FF2B5EF4-FFF2-40B4-BE49-F238E27FC236}">
                            <a16:creationId xmlns:a16="http://schemas.microsoft.com/office/drawing/2014/main" id="{00000000-0008-0000-0000-00007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471C2" id="Text Box 8496" o:spid="_x0000_s1026" type="#_x0000_t202" style="position:absolute;margin-left:0;margin-top:0;width:6pt;height:2.25pt;z-index:2476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6896" behindDoc="0" locked="0" layoutInCell="1" allowOverlap="1" wp14:anchorId="14C2F889" wp14:editId="7AD88144">
                      <wp:simplePos x="0" y="0"/>
                      <wp:positionH relativeFrom="column">
                        <wp:posOffset>0</wp:posOffset>
                      </wp:positionH>
                      <wp:positionV relativeFrom="paragraph">
                        <wp:posOffset>0</wp:posOffset>
                      </wp:positionV>
                      <wp:extent cx="76200" cy="28575"/>
                      <wp:effectExtent l="19050" t="19050" r="19050" b="28575"/>
                      <wp:wrapNone/>
                      <wp:docPr id="4721" name="Text Box 8495">
                        <a:extLst xmlns:a="http://schemas.openxmlformats.org/drawingml/2006/main">
                          <a:ext uri="{FF2B5EF4-FFF2-40B4-BE49-F238E27FC236}">
                            <a16:creationId xmlns:a16="http://schemas.microsoft.com/office/drawing/2014/main" id="{00000000-0008-0000-0000-00007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05BE3D" id="Text Box 8495" o:spid="_x0000_s1026" type="#_x0000_t202" style="position:absolute;margin-left:0;margin-top:0;width:6pt;height:2.25pt;z-index:2476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7920" behindDoc="0" locked="0" layoutInCell="1" allowOverlap="1" wp14:anchorId="16C5501A" wp14:editId="5EE3F8B3">
                      <wp:simplePos x="0" y="0"/>
                      <wp:positionH relativeFrom="column">
                        <wp:posOffset>0</wp:posOffset>
                      </wp:positionH>
                      <wp:positionV relativeFrom="paragraph">
                        <wp:posOffset>0</wp:posOffset>
                      </wp:positionV>
                      <wp:extent cx="76200" cy="28575"/>
                      <wp:effectExtent l="19050" t="19050" r="19050" b="28575"/>
                      <wp:wrapNone/>
                      <wp:docPr id="4722" name="Text Box 8494">
                        <a:extLst xmlns:a="http://schemas.openxmlformats.org/drawingml/2006/main">
                          <a:ext uri="{FF2B5EF4-FFF2-40B4-BE49-F238E27FC236}">
                            <a16:creationId xmlns:a16="http://schemas.microsoft.com/office/drawing/2014/main" id="{00000000-0008-0000-0000-00007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3A000" id="Text Box 8494" o:spid="_x0000_s1026" type="#_x0000_t202" style="position:absolute;margin-left:0;margin-top:0;width:6pt;height:2.25pt;z-index:2476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8944" behindDoc="0" locked="0" layoutInCell="1" allowOverlap="1" wp14:anchorId="2A9EAEFE" wp14:editId="6AC8D38D">
                      <wp:simplePos x="0" y="0"/>
                      <wp:positionH relativeFrom="column">
                        <wp:posOffset>0</wp:posOffset>
                      </wp:positionH>
                      <wp:positionV relativeFrom="paragraph">
                        <wp:posOffset>0</wp:posOffset>
                      </wp:positionV>
                      <wp:extent cx="76200" cy="28575"/>
                      <wp:effectExtent l="19050" t="19050" r="19050" b="28575"/>
                      <wp:wrapNone/>
                      <wp:docPr id="4723" name="Text Box 8493">
                        <a:extLst xmlns:a="http://schemas.openxmlformats.org/drawingml/2006/main">
                          <a:ext uri="{FF2B5EF4-FFF2-40B4-BE49-F238E27FC236}">
                            <a16:creationId xmlns:a16="http://schemas.microsoft.com/office/drawing/2014/main" id="{00000000-0008-0000-0000-00007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450D5" id="Text Box 8493" o:spid="_x0000_s1026" type="#_x0000_t202" style="position:absolute;margin-left:0;margin-top:0;width:6pt;height:2.25pt;z-index:2476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699968" behindDoc="0" locked="0" layoutInCell="1" allowOverlap="1" wp14:anchorId="24AC0CEF" wp14:editId="3568B0F9">
                      <wp:simplePos x="0" y="0"/>
                      <wp:positionH relativeFrom="column">
                        <wp:posOffset>0</wp:posOffset>
                      </wp:positionH>
                      <wp:positionV relativeFrom="paragraph">
                        <wp:posOffset>0</wp:posOffset>
                      </wp:positionV>
                      <wp:extent cx="76200" cy="28575"/>
                      <wp:effectExtent l="19050" t="19050" r="19050" b="28575"/>
                      <wp:wrapNone/>
                      <wp:docPr id="4724" name="Text Box 8492">
                        <a:extLst xmlns:a="http://schemas.openxmlformats.org/drawingml/2006/main">
                          <a:ext uri="{FF2B5EF4-FFF2-40B4-BE49-F238E27FC236}">
                            <a16:creationId xmlns:a16="http://schemas.microsoft.com/office/drawing/2014/main" id="{00000000-0008-0000-0000-00007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E8EDA" id="Text Box 8492" o:spid="_x0000_s1026" type="#_x0000_t202" style="position:absolute;margin-left:0;margin-top:0;width:6pt;height:2.25pt;z-index:2476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0992" behindDoc="0" locked="0" layoutInCell="1" allowOverlap="1" wp14:anchorId="7778EB50" wp14:editId="0C5A17E7">
                      <wp:simplePos x="0" y="0"/>
                      <wp:positionH relativeFrom="column">
                        <wp:posOffset>0</wp:posOffset>
                      </wp:positionH>
                      <wp:positionV relativeFrom="paragraph">
                        <wp:posOffset>0</wp:posOffset>
                      </wp:positionV>
                      <wp:extent cx="76200" cy="28575"/>
                      <wp:effectExtent l="19050" t="19050" r="19050" b="28575"/>
                      <wp:wrapNone/>
                      <wp:docPr id="4725" name="Text Box 8491">
                        <a:extLst xmlns:a="http://schemas.openxmlformats.org/drawingml/2006/main">
                          <a:ext uri="{FF2B5EF4-FFF2-40B4-BE49-F238E27FC236}">
                            <a16:creationId xmlns:a16="http://schemas.microsoft.com/office/drawing/2014/main" id="{00000000-0008-0000-0000-00007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8E498" id="Text Box 8491" o:spid="_x0000_s1026" type="#_x0000_t202" style="position:absolute;margin-left:0;margin-top:0;width:6pt;height:2.25pt;z-index:2477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2016" behindDoc="0" locked="0" layoutInCell="1" allowOverlap="1" wp14:anchorId="74E848A1" wp14:editId="7753AB6B">
                      <wp:simplePos x="0" y="0"/>
                      <wp:positionH relativeFrom="column">
                        <wp:posOffset>0</wp:posOffset>
                      </wp:positionH>
                      <wp:positionV relativeFrom="paragraph">
                        <wp:posOffset>0</wp:posOffset>
                      </wp:positionV>
                      <wp:extent cx="76200" cy="28575"/>
                      <wp:effectExtent l="19050" t="19050" r="19050" b="28575"/>
                      <wp:wrapNone/>
                      <wp:docPr id="4726" name="Text Box 8490">
                        <a:extLst xmlns:a="http://schemas.openxmlformats.org/drawingml/2006/main">
                          <a:ext uri="{FF2B5EF4-FFF2-40B4-BE49-F238E27FC236}">
                            <a16:creationId xmlns:a16="http://schemas.microsoft.com/office/drawing/2014/main" id="{00000000-0008-0000-0000-00007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12B20" id="Text Box 8490" o:spid="_x0000_s1026" type="#_x0000_t202" style="position:absolute;margin-left:0;margin-top:0;width:6pt;height:2.25pt;z-index:2477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3040" behindDoc="0" locked="0" layoutInCell="1" allowOverlap="1" wp14:anchorId="0E375056" wp14:editId="5FE4120B">
                      <wp:simplePos x="0" y="0"/>
                      <wp:positionH relativeFrom="column">
                        <wp:posOffset>0</wp:posOffset>
                      </wp:positionH>
                      <wp:positionV relativeFrom="paragraph">
                        <wp:posOffset>0</wp:posOffset>
                      </wp:positionV>
                      <wp:extent cx="76200" cy="28575"/>
                      <wp:effectExtent l="19050" t="19050" r="19050" b="28575"/>
                      <wp:wrapNone/>
                      <wp:docPr id="4727" name="Text Box 8489">
                        <a:extLst xmlns:a="http://schemas.openxmlformats.org/drawingml/2006/main">
                          <a:ext uri="{FF2B5EF4-FFF2-40B4-BE49-F238E27FC236}">
                            <a16:creationId xmlns:a16="http://schemas.microsoft.com/office/drawing/2014/main" id="{00000000-0008-0000-0000-00007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5A46F8" id="Text Box 8489" o:spid="_x0000_s1026" type="#_x0000_t202" style="position:absolute;margin-left:0;margin-top:0;width:6pt;height:2.25pt;z-index:2477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4064" behindDoc="0" locked="0" layoutInCell="1" allowOverlap="1" wp14:anchorId="7B11B2DA" wp14:editId="4B9518AC">
                      <wp:simplePos x="0" y="0"/>
                      <wp:positionH relativeFrom="column">
                        <wp:posOffset>0</wp:posOffset>
                      </wp:positionH>
                      <wp:positionV relativeFrom="paragraph">
                        <wp:posOffset>0</wp:posOffset>
                      </wp:positionV>
                      <wp:extent cx="76200" cy="28575"/>
                      <wp:effectExtent l="19050" t="19050" r="19050" b="28575"/>
                      <wp:wrapNone/>
                      <wp:docPr id="4728" name="Text Box 8488">
                        <a:extLst xmlns:a="http://schemas.openxmlformats.org/drawingml/2006/main">
                          <a:ext uri="{FF2B5EF4-FFF2-40B4-BE49-F238E27FC236}">
                            <a16:creationId xmlns:a16="http://schemas.microsoft.com/office/drawing/2014/main" id="{00000000-0008-0000-0000-00007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49EE0" id="Text Box 8488" o:spid="_x0000_s1026" type="#_x0000_t202" style="position:absolute;margin-left:0;margin-top:0;width:6pt;height:2.25pt;z-index:2477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5088" behindDoc="0" locked="0" layoutInCell="1" allowOverlap="1" wp14:anchorId="71075D90" wp14:editId="31E04ECF">
                      <wp:simplePos x="0" y="0"/>
                      <wp:positionH relativeFrom="column">
                        <wp:posOffset>0</wp:posOffset>
                      </wp:positionH>
                      <wp:positionV relativeFrom="paragraph">
                        <wp:posOffset>0</wp:posOffset>
                      </wp:positionV>
                      <wp:extent cx="76200" cy="28575"/>
                      <wp:effectExtent l="19050" t="19050" r="19050" b="28575"/>
                      <wp:wrapNone/>
                      <wp:docPr id="4729" name="Text Box 8487">
                        <a:extLst xmlns:a="http://schemas.openxmlformats.org/drawingml/2006/main">
                          <a:ext uri="{FF2B5EF4-FFF2-40B4-BE49-F238E27FC236}">
                            <a16:creationId xmlns:a16="http://schemas.microsoft.com/office/drawing/2014/main" id="{00000000-0008-0000-0000-00007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E1441" id="Text Box 8487" o:spid="_x0000_s1026" type="#_x0000_t202" style="position:absolute;margin-left:0;margin-top:0;width:6pt;height:2.25pt;z-index:2477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6112" behindDoc="0" locked="0" layoutInCell="1" allowOverlap="1" wp14:anchorId="429D4DA1" wp14:editId="053C2A41">
                      <wp:simplePos x="0" y="0"/>
                      <wp:positionH relativeFrom="column">
                        <wp:posOffset>0</wp:posOffset>
                      </wp:positionH>
                      <wp:positionV relativeFrom="paragraph">
                        <wp:posOffset>0</wp:posOffset>
                      </wp:positionV>
                      <wp:extent cx="76200" cy="28575"/>
                      <wp:effectExtent l="19050" t="19050" r="19050" b="28575"/>
                      <wp:wrapNone/>
                      <wp:docPr id="4730" name="Text Box 8486">
                        <a:extLst xmlns:a="http://schemas.openxmlformats.org/drawingml/2006/main">
                          <a:ext uri="{FF2B5EF4-FFF2-40B4-BE49-F238E27FC236}">
                            <a16:creationId xmlns:a16="http://schemas.microsoft.com/office/drawing/2014/main" id="{00000000-0008-0000-0000-00007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21A9B" id="Text Box 8486" o:spid="_x0000_s1026" type="#_x0000_t202" style="position:absolute;margin-left:0;margin-top:0;width:6pt;height:2.25pt;z-index:2477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7136" behindDoc="0" locked="0" layoutInCell="1" allowOverlap="1" wp14:anchorId="27B7FE1E" wp14:editId="702DA4ED">
                      <wp:simplePos x="0" y="0"/>
                      <wp:positionH relativeFrom="column">
                        <wp:posOffset>0</wp:posOffset>
                      </wp:positionH>
                      <wp:positionV relativeFrom="paragraph">
                        <wp:posOffset>0</wp:posOffset>
                      </wp:positionV>
                      <wp:extent cx="76200" cy="28575"/>
                      <wp:effectExtent l="19050" t="19050" r="19050" b="28575"/>
                      <wp:wrapNone/>
                      <wp:docPr id="4731" name="Text Box 8485">
                        <a:extLst xmlns:a="http://schemas.openxmlformats.org/drawingml/2006/main">
                          <a:ext uri="{FF2B5EF4-FFF2-40B4-BE49-F238E27FC236}">
                            <a16:creationId xmlns:a16="http://schemas.microsoft.com/office/drawing/2014/main" id="{00000000-0008-0000-0000-00007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DF124" id="Text Box 8485" o:spid="_x0000_s1026" type="#_x0000_t202" style="position:absolute;margin-left:0;margin-top:0;width:6pt;height:2.25pt;z-index:2477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8160" behindDoc="0" locked="0" layoutInCell="1" allowOverlap="1" wp14:anchorId="589C9C90" wp14:editId="221D0379">
                      <wp:simplePos x="0" y="0"/>
                      <wp:positionH relativeFrom="column">
                        <wp:posOffset>0</wp:posOffset>
                      </wp:positionH>
                      <wp:positionV relativeFrom="paragraph">
                        <wp:posOffset>0</wp:posOffset>
                      </wp:positionV>
                      <wp:extent cx="76200" cy="28575"/>
                      <wp:effectExtent l="19050" t="19050" r="19050" b="28575"/>
                      <wp:wrapNone/>
                      <wp:docPr id="4732" name="Text Box 8484">
                        <a:extLst xmlns:a="http://schemas.openxmlformats.org/drawingml/2006/main">
                          <a:ext uri="{FF2B5EF4-FFF2-40B4-BE49-F238E27FC236}">
                            <a16:creationId xmlns:a16="http://schemas.microsoft.com/office/drawing/2014/main" id="{00000000-0008-0000-0000-00007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58C62" id="Text Box 8484" o:spid="_x0000_s1026" type="#_x0000_t202" style="position:absolute;margin-left:0;margin-top:0;width:6pt;height:2.25pt;z-index:2477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09184" behindDoc="0" locked="0" layoutInCell="1" allowOverlap="1" wp14:anchorId="0B2F2E16" wp14:editId="4E1AF7AC">
                      <wp:simplePos x="0" y="0"/>
                      <wp:positionH relativeFrom="column">
                        <wp:posOffset>0</wp:posOffset>
                      </wp:positionH>
                      <wp:positionV relativeFrom="paragraph">
                        <wp:posOffset>0</wp:posOffset>
                      </wp:positionV>
                      <wp:extent cx="76200" cy="28575"/>
                      <wp:effectExtent l="19050" t="19050" r="19050" b="28575"/>
                      <wp:wrapNone/>
                      <wp:docPr id="4733" name="Text Box 8483">
                        <a:extLst xmlns:a="http://schemas.openxmlformats.org/drawingml/2006/main">
                          <a:ext uri="{FF2B5EF4-FFF2-40B4-BE49-F238E27FC236}">
                            <a16:creationId xmlns:a16="http://schemas.microsoft.com/office/drawing/2014/main" id="{00000000-0008-0000-0000-00007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74083" id="Text Box 8483" o:spid="_x0000_s1026" type="#_x0000_t202" style="position:absolute;margin-left:0;margin-top:0;width:6pt;height:2.25pt;z-index:2477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0208" behindDoc="0" locked="0" layoutInCell="1" allowOverlap="1" wp14:anchorId="2C07B971" wp14:editId="7B9C5C98">
                      <wp:simplePos x="0" y="0"/>
                      <wp:positionH relativeFrom="column">
                        <wp:posOffset>0</wp:posOffset>
                      </wp:positionH>
                      <wp:positionV relativeFrom="paragraph">
                        <wp:posOffset>0</wp:posOffset>
                      </wp:positionV>
                      <wp:extent cx="76200" cy="28575"/>
                      <wp:effectExtent l="19050" t="19050" r="19050" b="28575"/>
                      <wp:wrapNone/>
                      <wp:docPr id="4734" name="Text Box 8482">
                        <a:extLst xmlns:a="http://schemas.openxmlformats.org/drawingml/2006/main">
                          <a:ext uri="{FF2B5EF4-FFF2-40B4-BE49-F238E27FC236}">
                            <a16:creationId xmlns:a16="http://schemas.microsoft.com/office/drawing/2014/main" id="{00000000-0008-0000-0000-00007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1A998" id="Text Box 8482" o:spid="_x0000_s1026" type="#_x0000_t202" style="position:absolute;margin-left:0;margin-top:0;width:6pt;height:2.25pt;z-index:2477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1232" behindDoc="0" locked="0" layoutInCell="1" allowOverlap="1" wp14:anchorId="3F61E769" wp14:editId="38992EA0">
                      <wp:simplePos x="0" y="0"/>
                      <wp:positionH relativeFrom="column">
                        <wp:posOffset>0</wp:posOffset>
                      </wp:positionH>
                      <wp:positionV relativeFrom="paragraph">
                        <wp:posOffset>0</wp:posOffset>
                      </wp:positionV>
                      <wp:extent cx="76200" cy="28575"/>
                      <wp:effectExtent l="19050" t="19050" r="19050" b="28575"/>
                      <wp:wrapNone/>
                      <wp:docPr id="4735" name="Text Box 8481">
                        <a:extLst xmlns:a="http://schemas.openxmlformats.org/drawingml/2006/main">
                          <a:ext uri="{FF2B5EF4-FFF2-40B4-BE49-F238E27FC236}">
                            <a16:creationId xmlns:a16="http://schemas.microsoft.com/office/drawing/2014/main" id="{00000000-0008-0000-0000-00007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66FE96" id="Text Box 8481" o:spid="_x0000_s1026" type="#_x0000_t202" style="position:absolute;margin-left:0;margin-top:0;width:6pt;height:2.25pt;z-index:2477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2256" behindDoc="0" locked="0" layoutInCell="1" allowOverlap="1" wp14:anchorId="29F78C4D" wp14:editId="679E9042">
                      <wp:simplePos x="0" y="0"/>
                      <wp:positionH relativeFrom="column">
                        <wp:posOffset>0</wp:posOffset>
                      </wp:positionH>
                      <wp:positionV relativeFrom="paragraph">
                        <wp:posOffset>0</wp:posOffset>
                      </wp:positionV>
                      <wp:extent cx="76200" cy="28575"/>
                      <wp:effectExtent l="19050" t="19050" r="19050" b="28575"/>
                      <wp:wrapNone/>
                      <wp:docPr id="4736" name="Text Box 8480">
                        <a:extLst xmlns:a="http://schemas.openxmlformats.org/drawingml/2006/main">
                          <a:ext uri="{FF2B5EF4-FFF2-40B4-BE49-F238E27FC236}">
                            <a16:creationId xmlns:a16="http://schemas.microsoft.com/office/drawing/2014/main" id="{00000000-0008-0000-0000-00008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CC7C9" id="Text Box 8480" o:spid="_x0000_s1026" type="#_x0000_t202" style="position:absolute;margin-left:0;margin-top:0;width:6pt;height:2.25pt;z-index:2477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3280" behindDoc="0" locked="0" layoutInCell="1" allowOverlap="1" wp14:anchorId="18CE21B1" wp14:editId="49110F8A">
                      <wp:simplePos x="0" y="0"/>
                      <wp:positionH relativeFrom="column">
                        <wp:posOffset>0</wp:posOffset>
                      </wp:positionH>
                      <wp:positionV relativeFrom="paragraph">
                        <wp:posOffset>0</wp:posOffset>
                      </wp:positionV>
                      <wp:extent cx="76200" cy="28575"/>
                      <wp:effectExtent l="19050" t="19050" r="19050" b="28575"/>
                      <wp:wrapNone/>
                      <wp:docPr id="4737" name="Text Box 8479">
                        <a:extLst xmlns:a="http://schemas.openxmlformats.org/drawingml/2006/main">
                          <a:ext uri="{FF2B5EF4-FFF2-40B4-BE49-F238E27FC236}">
                            <a16:creationId xmlns:a16="http://schemas.microsoft.com/office/drawing/2014/main" id="{00000000-0008-0000-0000-00008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0492E3" id="Text Box 8479" o:spid="_x0000_s1026" type="#_x0000_t202" style="position:absolute;margin-left:0;margin-top:0;width:6pt;height:2.25pt;z-index:2477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4304" behindDoc="0" locked="0" layoutInCell="1" allowOverlap="1" wp14:anchorId="36EF5439" wp14:editId="2E8DF9A0">
                      <wp:simplePos x="0" y="0"/>
                      <wp:positionH relativeFrom="column">
                        <wp:posOffset>0</wp:posOffset>
                      </wp:positionH>
                      <wp:positionV relativeFrom="paragraph">
                        <wp:posOffset>0</wp:posOffset>
                      </wp:positionV>
                      <wp:extent cx="76200" cy="28575"/>
                      <wp:effectExtent l="19050" t="19050" r="19050" b="28575"/>
                      <wp:wrapNone/>
                      <wp:docPr id="4738" name="Text Box 8478">
                        <a:extLst xmlns:a="http://schemas.openxmlformats.org/drawingml/2006/main">
                          <a:ext uri="{FF2B5EF4-FFF2-40B4-BE49-F238E27FC236}">
                            <a16:creationId xmlns:a16="http://schemas.microsoft.com/office/drawing/2014/main" id="{00000000-0008-0000-0000-00008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67C967" id="Text Box 8478" o:spid="_x0000_s1026" type="#_x0000_t202" style="position:absolute;margin-left:0;margin-top:0;width:6pt;height:2.25pt;z-index:2477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5328" behindDoc="0" locked="0" layoutInCell="1" allowOverlap="1" wp14:anchorId="167EEF25" wp14:editId="17AE3676">
                      <wp:simplePos x="0" y="0"/>
                      <wp:positionH relativeFrom="column">
                        <wp:posOffset>0</wp:posOffset>
                      </wp:positionH>
                      <wp:positionV relativeFrom="paragraph">
                        <wp:posOffset>0</wp:posOffset>
                      </wp:positionV>
                      <wp:extent cx="76200" cy="28575"/>
                      <wp:effectExtent l="19050" t="19050" r="19050" b="28575"/>
                      <wp:wrapNone/>
                      <wp:docPr id="4739" name="Text Box 8477">
                        <a:extLst xmlns:a="http://schemas.openxmlformats.org/drawingml/2006/main">
                          <a:ext uri="{FF2B5EF4-FFF2-40B4-BE49-F238E27FC236}">
                            <a16:creationId xmlns:a16="http://schemas.microsoft.com/office/drawing/2014/main" id="{00000000-0008-0000-0000-00008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3DB3E" id="Text Box 8477" o:spid="_x0000_s1026" type="#_x0000_t202" style="position:absolute;margin-left:0;margin-top:0;width:6pt;height:2.25pt;z-index:2477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6352" behindDoc="0" locked="0" layoutInCell="1" allowOverlap="1" wp14:anchorId="1EA90927" wp14:editId="116BFD59">
                      <wp:simplePos x="0" y="0"/>
                      <wp:positionH relativeFrom="column">
                        <wp:posOffset>0</wp:posOffset>
                      </wp:positionH>
                      <wp:positionV relativeFrom="paragraph">
                        <wp:posOffset>0</wp:posOffset>
                      </wp:positionV>
                      <wp:extent cx="76200" cy="28575"/>
                      <wp:effectExtent l="19050" t="19050" r="19050" b="28575"/>
                      <wp:wrapNone/>
                      <wp:docPr id="4740" name="Text Box 8476">
                        <a:extLst xmlns:a="http://schemas.openxmlformats.org/drawingml/2006/main">
                          <a:ext uri="{FF2B5EF4-FFF2-40B4-BE49-F238E27FC236}">
                            <a16:creationId xmlns:a16="http://schemas.microsoft.com/office/drawing/2014/main" id="{00000000-0008-0000-0000-00008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D895C" id="Text Box 8476" o:spid="_x0000_s1026" type="#_x0000_t202" style="position:absolute;margin-left:0;margin-top:0;width:6pt;height:2.25pt;z-index:2477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7376" behindDoc="0" locked="0" layoutInCell="1" allowOverlap="1" wp14:anchorId="55D0E52C" wp14:editId="76E306D0">
                      <wp:simplePos x="0" y="0"/>
                      <wp:positionH relativeFrom="column">
                        <wp:posOffset>0</wp:posOffset>
                      </wp:positionH>
                      <wp:positionV relativeFrom="paragraph">
                        <wp:posOffset>0</wp:posOffset>
                      </wp:positionV>
                      <wp:extent cx="76200" cy="28575"/>
                      <wp:effectExtent l="19050" t="19050" r="19050" b="28575"/>
                      <wp:wrapNone/>
                      <wp:docPr id="4741" name="Text Box 8475">
                        <a:extLst xmlns:a="http://schemas.openxmlformats.org/drawingml/2006/main">
                          <a:ext uri="{FF2B5EF4-FFF2-40B4-BE49-F238E27FC236}">
                            <a16:creationId xmlns:a16="http://schemas.microsoft.com/office/drawing/2014/main" id="{00000000-0008-0000-0000-00008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6F44F" id="Text Box 8475" o:spid="_x0000_s1026" type="#_x0000_t202" style="position:absolute;margin-left:0;margin-top:0;width:6pt;height:2.25pt;z-index:2477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8400" behindDoc="0" locked="0" layoutInCell="1" allowOverlap="1" wp14:anchorId="49F4B82D" wp14:editId="7E893E56">
                      <wp:simplePos x="0" y="0"/>
                      <wp:positionH relativeFrom="column">
                        <wp:posOffset>0</wp:posOffset>
                      </wp:positionH>
                      <wp:positionV relativeFrom="paragraph">
                        <wp:posOffset>0</wp:posOffset>
                      </wp:positionV>
                      <wp:extent cx="76200" cy="28575"/>
                      <wp:effectExtent l="19050" t="19050" r="19050" b="28575"/>
                      <wp:wrapNone/>
                      <wp:docPr id="4742" name="Text Box 8474">
                        <a:extLst xmlns:a="http://schemas.openxmlformats.org/drawingml/2006/main">
                          <a:ext uri="{FF2B5EF4-FFF2-40B4-BE49-F238E27FC236}">
                            <a16:creationId xmlns:a16="http://schemas.microsoft.com/office/drawing/2014/main" id="{00000000-0008-0000-0000-00008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738DE" id="Text Box 8474" o:spid="_x0000_s1026" type="#_x0000_t202" style="position:absolute;margin-left:0;margin-top:0;width:6pt;height:2.25pt;z-index:2477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19424" behindDoc="0" locked="0" layoutInCell="1" allowOverlap="1" wp14:anchorId="4C4A8577" wp14:editId="72297548">
                      <wp:simplePos x="0" y="0"/>
                      <wp:positionH relativeFrom="column">
                        <wp:posOffset>0</wp:posOffset>
                      </wp:positionH>
                      <wp:positionV relativeFrom="paragraph">
                        <wp:posOffset>0</wp:posOffset>
                      </wp:positionV>
                      <wp:extent cx="76200" cy="28575"/>
                      <wp:effectExtent l="19050" t="19050" r="19050" b="28575"/>
                      <wp:wrapNone/>
                      <wp:docPr id="4743" name="Text Box 8473">
                        <a:extLst xmlns:a="http://schemas.openxmlformats.org/drawingml/2006/main">
                          <a:ext uri="{FF2B5EF4-FFF2-40B4-BE49-F238E27FC236}">
                            <a16:creationId xmlns:a16="http://schemas.microsoft.com/office/drawing/2014/main" id="{00000000-0008-0000-0000-00008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34E85" id="Text Box 8473" o:spid="_x0000_s1026" type="#_x0000_t202" style="position:absolute;margin-left:0;margin-top:0;width:6pt;height:2.25pt;z-index:2477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0448" behindDoc="0" locked="0" layoutInCell="1" allowOverlap="1" wp14:anchorId="61EF0E61" wp14:editId="3B8537BA">
                      <wp:simplePos x="0" y="0"/>
                      <wp:positionH relativeFrom="column">
                        <wp:posOffset>0</wp:posOffset>
                      </wp:positionH>
                      <wp:positionV relativeFrom="paragraph">
                        <wp:posOffset>0</wp:posOffset>
                      </wp:positionV>
                      <wp:extent cx="76200" cy="28575"/>
                      <wp:effectExtent l="19050" t="19050" r="19050" b="28575"/>
                      <wp:wrapNone/>
                      <wp:docPr id="4744" name="Text Box 8472">
                        <a:extLst xmlns:a="http://schemas.openxmlformats.org/drawingml/2006/main">
                          <a:ext uri="{FF2B5EF4-FFF2-40B4-BE49-F238E27FC236}">
                            <a16:creationId xmlns:a16="http://schemas.microsoft.com/office/drawing/2014/main" id="{00000000-0008-0000-0000-00008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107F8" id="Text Box 8472" o:spid="_x0000_s1026" type="#_x0000_t202" style="position:absolute;margin-left:0;margin-top:0;width:6pt;height:2.25pt;z-index:2477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1472" behindDoc="0" locked="0" layoutInCell="1" allowOverlap="1" wp14:anchorId="2B078B83" wp14:editId="00B7BC0E">
                      <wp:simplePos x="0" y="0"/>
                      <wp:positionH relativeFrom="column">
                        <wp:posOffset>0</wp:posOffset>
                      </wp:positionH>
                      <wp:positionV relativeFrom="paragraph">
                        <wp:posOffset>0</wp:posOffset>
                      </wp:positionV>
                      <wp:extent cx="76200" cy="28575"/>
                      <wp:effectExtent l="19050" t="19050" r="19050" b="28575"/>
                      <wp:wrapNone/>
                      <wp:docPr id="4745" name="Text Box 8471">
                        <a:extLst xmlns:a="http://schemas.openxmlformats.org/drawingml/2006/main">
                          <a:ext uri="{FF2B5EF4-FFF2-40B4-BE49-F238E27FC236}">
                            <a16:creationId xmlns:a16="http://schemas.microsoft.com/office/drawing/2014/main" id="{00000000-0008-0000-0000-00008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78505" id="Text Box 8471" o:spid="_x0000_s1026" type="#_x0000_t202" style="position:absolute;margin-left:0;margin-top:0;width:6pt;height:2.25pt;z-index:2477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2496" behindDoc="0" locked="0" layoutInCell="1" allowOverlap="1" wp14:anchorId="5B7FE61F" wp14:editId="23B624A1">
                      <wp:simplePos x="0" y="0"/>
                      <wp:positionH relativeFrom="column">
                        <wp:posOffset>0</wp:posOffset>
                      </wp:positionH>
                      <wp:positionV relativeFrom="paragraph">
                        <wp:posOffset>0</wp:posOffset>
                      </wp:positionV>
                      <wp:extent cx="76200" cy="28575"/>
                      <wp:effectExtent l="19050" t="19050" r="19050" b="28575"/>
                      <wp:wrapNone/>
                      <wp:docPr id="4746" name="Text Box 8470">
                        <a:extLst xmlns:a="http://schemas.openxmlformats.org/drawingml/2006/main">
                          <a:ext uri="{FF2B5EF4-FFF2-40B4-BE49-F238E27FC236}">
                            <a16:creationId xmlns:a16="http://schemas.microsoft.com/office/drawing/2014/main" id="{00000000-0008-0000-0000-00008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939DE" id="Text Box 8470" o:spid="_x0000_s1026" type="#_x0000_t202" style="position:absolute;margin-left:0;margin-top:0;width:6pt;height:2.25pt;z-index:2477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3520" behindDoc="0" locked="0" layoutInCell="1" allowOverlap="1" wp14:anchorId="54AC22AE" wp14:editId="1DA7E92B">
                      <wp:simplePos x="0" y="0"/>
                      <wp:positionH relativeFrom="column">
                        <wp:posOffset>0</wp:posOffset>
                      </wp:positionH>
                      <wp:positionV relativeFrom="paragraph">
                        <wp:posOffset>0</wp:posOffset>
                      </wp:positionV>
                      <wp:extent cx="76200" cy="28575"/>
                      <wp:effectExtent l="19050" t="19050" r="19050" b="28575"/>
                      <wp:wrapNone/>
                      <wp:docPr id="4747" name="Text Box 8469">
                        <a:extLst xmlns:a="http://schemas.openxmlformats.org/drawingml/2006/main">
                          <a:ext uri="{FF2B5EF4-FFF2-40B4-BE49-F238E27FC236}">
                            <a16:creationId xmlns:a16="http://schemas.microsoft.com/office/drawing/2014/main" id="{00000000-0008-0000-0000-00008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5DA8E" id="Text Box 8469" o:spid="_x0000_s1026" type="#_x0000_t202" style="position:absolute;margin-left:0;margin-top:0;width:6pt;height:2.25pt;z-index:2477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4544" behindDoc="0" locked="0" layoutInCell="1" allowOverlap="1" wp14:anchorId="6ABB4ADE" wp14:editId="4DA8C9D6">
                      <wp:simplePos x="0" y="0"/>
                      <wp:positionH relativeFrom="column">
                        <wp:posOffset>0</wp:posOffset>
                      </wp:positionH>
                      <wp:positionV relativeFrom="paragraph">
                        <wp:posOffset>0</wp:posOffset>
                      </wp:positionV>
                      <wp:extent cx="76200" cy="28575"/>
                      <wp:effectExtent l="19050" t="19050" r="19050" b="28575"/>
                      <wp:wrapNone/>
                      <wp:docPr id="4748" name="Text Box 8468">
                        <a:extLst xmlns:a="http://schemas.openxmlformats.org/drawingml/2006/main">
                          <a:ext uri="{FF2B5EF4-FFF2-40B4-BE49-F238E27FC236}">
                            <a16:creationId xmlns:a16="http://schemas.microsoft.com/office/drawing/2014/main" id="{00000000-0008-0000-0000-00008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9F000D" id="Text Box 8468" o:spid="_x0000_s1026" type="#_x0000_t202" style="position:absolute;margin-left:0;margin-top:0;width:6pt;height:2.25pt;z-index:2477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5568" behindDoc="0" locked="0" layoutInCell="1" allowOverlap="1" wp14:anchorId="2E3428CD" wp14:editId="5F53E334">
                      <wp:simplePos x="0" y="0"/>
                      <wp:positionH relativeFrom="column">
                        <wp:posOffset>0</wp:posOffset>
                      </wp:positionH>
                      <wp:positionV relativeFrom="paragraph">
                        <wp:posOffset>0</wp:posOffset>
                      </wp:positionV>
                      <wp:extent cx="76200" cy="28575"/>
                      <wp:effectExtent l="19050" t="19050" r="19050" b="28575"/>
                      <wp:wrapNone/>
                      <wp:docPr id="4749" name="Text Box 8467">
                        <a:extLst xmlns:a="http://schemas.openxmlformats.org/drawingml/2006/main">
                          <a:ext uri="{FF2B5EF4-FFF2-40B4-BE49-F238E27FC236}">
                            <a16:creationId xmlns:a16="http://schemas.microsoft.com/office/drawing/2014/main" id="{00000000-0008-0000-0000-00008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7555C" id="Text Box 8467" o:spid="_x0000_s1026" type="#_x0000_t202" style="position:absolute;margin-left:0;margin-top:0;width:6pt;height:2.25pt;z-index:2477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7616" behindDoc="0" locked="0" layoutInCell="1" allowOverlap="1" wp14:anchorId="220E0782" wp14:editId="2B6E0D51">
                      <wp:simplePos x="0" y="0"/>
                      <wp:positionH relativeFrom="column">
                        <wp:posOffset>0</wp:posOffset>
                      </wp:positionH>
                      <wp:positionV relativeFrom="paragraph">
                        <wp:posOffset>0</wp:posOffset>
                      </wp:positionV>
                      <wp:extent cx="76200" cy="28575"/>
                      <wp:effectExtent l="19050" t="19050" r="19050" b="28575"/>
                      <wp:wrapNone/>
                      <wp:docPr id="4751" name="Text Box 8466">
                        <a:extLst xmlns:a="http://schemas.openxmlformats.org/drawingml/2006/main">
                          <a:ext uri="{FF2B5EF4-FFF2-40B4-BE49-F238E27FC236}">
                            <a16:creationId xmlns:a16="http://schemas.microsoft.com/office/drawing/2014/main" id="{00000000-0008-0000-0000-00008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62912" id="Text Box 8466" o:spid="_x0000_s1026" type="#_x0000_t202" style="position:absolute;margin-left:0;margin-top:0;width:6pt;height:2.25pt;z-index:2477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8640" behindDoc="0" locked="0" layoutInCell="1" allowOverlap="1" wp14:anchorId="0F42C133" wp14:editId="38019F43">
                      <wp:simplePos x="0" y="0"/>
                      <wp:positionH relativeFrom="column">
                        <wp:posOffset>0</wp:posOffset>
                      </wp:positionH>
                      <wp:positionV relativeFrom="paragraph">
                        <wp:posOffset>0</wp:posOffset>
                      </wp:positionV>
                      <wp:extent cx="76200" cy="28575"/>
                      <wp:effectExtent l="19050" t="19050" r="19050" b="28575"/>
                      <wp:wrapNone/>
                      <wp:docPr id="4752" name="Text Box 8465">
                        <a:extLst xmlns:a="http://schemas.openxmlformats.org/drawingml/2006/main">
                          <a:ext uri="{FF2B5EF4-FFF2-40B4-BE49-F238E27FC236}">
                            <a16:creationId xmlns:a16="http://schemas.microsoft.com/office/drawing/2014/main" id="{00000000-0008-0000-0000-00009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F3415" id="Text Box 8465" o:spid="_x0000_s1026" type="#_x0000_t202" style="position:absolute;margin-left:0;margin-top:0;width:6pt;height:2.25pt;z-index:2477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29664" behindDoc="0" locked="0" layoutInCell="1" allowOverlap="1" wp14:anchorId="0EFA7322" wp14:editId="3147A814">
                      <wp:simplePos x="0" y="0"/>
                      <wp:positionH relativeFrom="column">
                        <wp:posOffset>0</wp:posOffset>
                      </wp:positionH>
                      <wp:positionV relativeFrom="paragraph">
                        <wp:posOffset>0</wp:posOffset>
                      </wp:positionV>
                      <wp:extent cx="76200" cy="28575"/>
                      <wp:effectExtent l="19050" t="19050" r="19050" b="28575"/>
                      <wp:wrapNone/>
                      <wp:docPr id="4753" name="Text Box 8464">
                        <a:extLst xmlns:a="http://schemas.openxmlformats.org/drawingml/2006/main">
                          <a:ext uri="{FF2B5EF4-FFF2-40B4-BE49-F238E27FC236}">
                            <a16:creationId xmlns:a16="http://schemas.microsoft.com/office/drawing/2014/main" id="{00000000-0008-0000-0000-00009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1BA92" id="Text Box 8464" o:spid="_x0000_s1026" type="#_x0000_t202" style="position:absolute;margin-left:0;margin-top:0;width:6pt;height:2.25pt;z-index:2477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0688" behindDoc="0" locked="0" layoutInCell="1" allowOverlap="1" wp14:anchorId="391F9C45" wp14:editId="2507DFD5">
                      <wp:simplePos x="0" y="0"/>
                      <wp:positionH relativeFrom="column">
                        <wp:posOffset>0</wp:posOffset>
                      </wp:positionH>
                      <wp:positionV relativeFrom="paragraph">
                        <wp:posOffset>0</wp:posOffset>
                      </wp:positionV>
                      <wp:extent cx="76200" cy="28575"/>
                      <wp:effectExtent l="19050" t="19050" r="19050" b="28575"/>
                      <wp:wrapNone/>
                      <wp:docPr id="4754" name="Text Box 8463">
                        <a:extLst xmlns:a="http://schemas.openxmlformats.org/drawingml/2006/main">
                          <a:ext uri="{FF2B5EF4-FFF2-40B4-BE49-F238E27FC236}">
                            <a16:creationId xmlns:a16="http://schemas.microsoft.com/office/drawing/2014/main" id="{00000000-0008-0000-0000-00009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50C2C" id="Text Box 8463" o:spid="_x0000_s1026" type="#_x0000_t202" style="position:absolute;margin-left:0;margin-top:0;width:6pt;height:2.25pt;z-index:2477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1712" behindDoc="0" locked="0" layoutInCell="1" allowOverlap="1" wp14:anchorId="0CBAD065" wp14:editId="3A22BCAE">
                      <wp:simplePos x="0" y="0"/>
                      <wp:positionH relativeFrom="column">
                        <wp:posOffset>0</wp:posOffset>
                      </wp:positionH>
                      <wp:positionV relativeFrom="paragraph">
                        <wp:posOffset>0</wp:posOffset>
                      </wp:positionV>
                      <wp:extent cx="76200" cy="28575"/>
                      <wp:effectExtent l="19050" t="19050" r="19050" b="28575"/>
                      <wp:wrapNone/>
                      <wp:docPr id="4755" name="Text Box 8462">
                        <a:extLst xmlns:a="http://schemas.openxmlformats.org/drawingml/2006/main">
                          <a:ext uri="{FF2B5EF4-FFF2-40B4-BE49-F238E27FC236}">
                            <a16:creationId xmlns:a16="http://schemas.microsoft.com/office/drawing/2014/main" id="{00000000-0008-0000-0000-00009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33C61" id="Text Box 8462" o:spid="_x0000_s1026" type="#_x0000_t202" style="position:absolute;margin-left:0;margin-top:0;width:6pt;height:2.25pt;z-index:2477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2736" behindDoc="0" locked="0" layoutInCell="1" allowOverlap="1" wp14:anchorId="75D9778C" wp14:editId="61AD31EE">
                      <wp:simplePos x="0" y="0"/>
                      <wp:positionH relativeFrom="column">
                        <wp:posOffset>0</wp:posOffset>
                      </wp:positionH>
                      <wp:positionV relativeFrom="paragraph">
                        <wp:posOffset>0</wp:posOffset>
                      </wp:positionV>
                      <wp:extent cx="76200" cy="28575"/>
                      <wp:effectExtent l="19050" t="19050" r="19050" b="28575"/>
                      <wp:wrapNone/>
                      <wp:docPr id="4756" name="Text Box 8461">
                        <a:extLst xmlns:a="http://schemas.openxmlformats.org/drawingml/2006/main">
                          <a:ext uri="{FF2B5EF4-FFF2-40B4-BE49-F238E27FC236}">
                            <a16:creationId xmlns:a16="http://schemas.microsoft.com/office/drawing/2014/main" id="{00000000-0008-0000-0000-00009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633EB" id="Text Box 8461" o:spid="_x0000_s1026" type="#_x0000_t202" style="position:absolute;margin-left:0;margin-top:0;width:6pt;height:2.25pt;z-index:2477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3760" behindDoc="0" locked="0" layoutInCell="1" allowOverlap="1" wp14:anchorId="32CC334A" wp14:editId="4C6165AE">
                      <wp:simplePos x="0" y="0"/>
                      <wp:positionH relativeFrom="column">
                        <wp:posOffset>0</wp:posOffset>
                      </wp:positionH>
                      <wp:positionV relativeFrom="paragraph">
                        <wp:posOffset>0</wp:posOffset>
                      </wp:positionV>
                      <wp:extent cx="76200" cy="28575"/>
                      <wp:effectExtent l="19050" t="19050" r="19050" b="28575"/>
                      <wp:wrapNone/>
                      <wp:docPr id="4757" name="Text Box 8460">
                        <a:extLst xmlns:a="http://schemas.openxmlformats.org/drawingml/2006/main">
                          <a:ext uri="{FF2B5EF4-FFF2-40B4-BE49-F238E27FC236}">
                            <a16:creationId xmlns:a16="http://schemas.microsoft.com/office/drawing/2014/main" id="{00000000-0008-0000-0000-00009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7FD9E" id="Text Box 8460" o:spid="_x0000_s1026" type="#_x0000_t202" style="position:absolute;margin-left:0;margin-top:0;width:6pt;height:2.25pt;z-index:2477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4784" behindDoc="0" locked="0" layoutInCell="1" allowOverlap="1" wp14:anchorId="5ED87A6B" wp14:editId="4F86A578">
                      <wp:simplePos x="0" y="0"/>
                      <wp:positionH relativeFrom="column">
                        <wp:posOffset>0</wp:posOffset>
                      </wp:positionH>
                      <wp:positionV relativeFrom="paragraph">
                        <wp:posOffset>0</wp:posOffset>
                      </wp:positionV>
                      <wp:extent cx="76200" cy="28575"/>
                      <wp:effectExtent l="19050" t="19050" r="19050" b="28575"/>
                      <wp:wrapNone/>
                      <wp:docPr id="4758" name="Text Box 8459">
                        <a:extLst xmlns:a="http://schemas.openxmlformats.org/drawingml/2006/main">
                          <a:ext uri="{FF2B5EF4-FFF2-40B4-BE49-F238E27FC236}">
                            <a16:creationId xmlns:a16="http://schemas.microsoft.com/office/drawing/2014/main" id="{00000000-0008-0000-0000-00009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5AE56" id="Text Box 8459" o:spid="_x0000_s1026" type="#_x0000_t202" style="position:absolute;margin-left:0;margin-top:0;width:6pt;height:2.25pt;z-index:2477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5808" behindDoc="0" locked="0" layoutInCell="1" allowOverlap="1" wp14:anchorId="31DD4139" wp14:editId="7B86BD97">
                      <wp:simplePos x="0" y="0"/>
                      <wp:positionH relativeFrom="column">
                        <wp:posOffset>0</wp:posOffset>
                      </wp:positionH>
                      <wp:positionV relativeFrom="paragraph">
                        <wp:posOffset>0</wp:posOffset>
                      </wp:positionV>
                      <wp:extent cx="76200" cy="28575"/>
                      <wp:effectExtent l="19050" t="19050" r="19050" b="28575"/>
                      <wp:wrapNone/>
                      <wp:docPr id="4759" name="Text Box 8458">
                        <a:extLst xmlns:a="http://schemas.openxmlformats.org/drawingml/2006/main">
                          <a:ext uri="{FF2B5EF4-FFF2-40B4-BE49-F238E27FC236}">
                            <a16:creationId xmlns:a16="http://schemas.microsoft.com/office/drawing/2014/main" id="{00000000-0008-0000-0000-00009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5B66A" id="Text Box 8458" o:spid="_x0000_s1026" type="#_x0000_t202" style="position:absolute;margin-left:0;margin-top:0;width:6pt;height:2.25pt;z-index:2477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6832" behindDoc="0" locked="0" layoutInCell="1" allowOverlap="1" wp14:anchorId="101C0632" wp14:editId="7B243141">
                      <wp:simplePos x="0" y="0"/>
                      <wp:positionH relativeFrom="column">
                        <wp:posOffset>0</wp:posOffset>
                      </wp:positionH>
                      <wp:positionV relativeFrom="paragraph">
                        <wp:posOffset>0</wp:posOffset>
                      </wp:positionV>
                      <wp:extent cx="76200" cy="28575"/>
                      <wp:effectExtent l="19050" t="19050" r="19050" b="28575"/>
                      <wp:wrapNone/>
                      <wp:docPr id="4760" name="Text Box 8457">
                        <a:extLst xmlns:a="http://schemas.openxmlformats.org/drawingml/2006/main">
                          <a:ext uri="{FF2B5EF4-FFF2-40B4-BE49-F238E27FC236}">
                            <a16:creationId xmlns:a16="http://schemas.microsoft.com/office/drawing/2014/main" id="{00000000-0008-0000-0000-00009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8CA30" id="Text Box 8457" o:spid="_x0000_s1026" type="#_x0000_t202" style="position:absolute;margin-left:0;margin-top:0;width:6pt;height:2.25pt;z-index:2477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7856" behindDoc="0" locked="0" layoutInCell="1" allowOverlap="1" wp14:anchorId="1E266184" wp14:editId="36827DEE">
                      <wp:simplePos x="0" y="0"/>
                      <wp:positionH relativeFrom="column">
                        <wp:posOffset>0</wp:posOffset>
                      </wp:positionH>
                      <wp:positionV relativeFrom="paragraph">
                        <wp:posOffset>0</wp:posOffset>
                      </wp:positionV>
                      <wp:extent cx="76200" cy="28575"/>
                      <wp:effectExtent l="19050" t="19050" r="19050" b="28575"/>
                      <wp:wrapNone/>
                      <wp:docPr id="4761" name="Text Box 8456">
                        <a:extLst xmlns:a="http://schemas.openxmlformats.org/drawingml/2006/main">
                          <a:ext uri="{FF2B5EF4-FFF2-40B4-BE49-F238E27FC236}">
                            <a16:creationId xmlns:a16="http://schemas.microsoft.com/office/drawing/2014/main" id="{00000000-0008-0000-0000-00009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EA313" id="Text Box 8456" o:spid="_x0000_s1026" type="#_x0000_t202" style="position:absolute;margin-left:0;margin-top:0;width:6pt;height:2.25pt;z-index:2477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38880" behindDoc="0" locked="0" layoutInCell="1" allowOverlap="1" wp14:anchorId="4177C504" wp14:editId="4725DBEB">
                      <wp:simplePos x="0" y="0"/>
                      <wp:positionH relativeFrom="column">
                        <wp:posOffset>0</wp:posOffset>
                      </wp:positionH>
                      <wp:positionV relativeFrom="paragraph">
                        <wp:posOffset>0</wp:posOffset>
                      </wp:positionV>
                      <wp:extent cx="76200" cy="28575"/>
                      <wp:effectExtent l="19050" t="19050" r="19050" b="28575"/>
                      <wp:wrapNone/>
                      <wp:docPr id="4762" name="Text Box 8455">
                        <a:extLst xmlns:a="http://schemas.openxmlformats.org/drawingml/2006/main">
                          <a:ext uri="{FF2B5EF4-FFF2-40B4-BE49-F238E27FC236}">
                            <a16:creationId xmlns:a16="http://schemas.microsoft.com/office/drawing/2014/main" id="{00000000-0008-0000-0000-00009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7B424" id="Text Box 8455" o:spid="_x0000_s1026" type="#_x0000_t202" style="position:absolute;margin-left:0;margin-top:0;width:6pt;height:2.25pt;z-index:2477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1952" behindDoc="0" locked="0" layoutInCell="1" allowOverlap="1" wp14:anchorId="2ACE0FE8" wp14:editId="109D5711">
                      <wp:simplePos x="0" y="0"/>
                      <wp:positionH relativeFrom="column">
                        <wp:posOffset>0</wp:posOffset>
                      </wp:positionH>
                      <wp:positionV relativeFrom="paragraph">
                        <wp:posOffset>0</wp:posOffset>
                      </wp:positionV>
                      <wp:extent cx="76200" cy="28575"/>
                      <wp:effectExtent l="19050" t="19050" r="19050" b="28575"/>
                      <wp:wrapNone/>
                      <wp:docPr id="4765" name="Text Box 8454">
                        <a:extLst xmlns:a="http://schemas.openxmlformats.org/drawingml/2006/main">
                          <a:ext uri="{FF2B5EF4-FFF2-40B4-BE49-F238E27FC236}">
                            <a16:creationId xmlns:a16="http://schemas.microsoft.com/office/drawing/2014/main" id="{00000000-0008-0000-0000-00009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D88DE" id="Text Box 8454" o:spid="_x0000_s1026" type="#_x0000_t202" style="position:absolute;margin-left:0;margin-top:0;width:6pt;height:2.25pt;z-index:2477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2976" behindDoc="0" locked="0" layoutInCell="1" allowOverlap="1" wp14:anchorId="3E450EDF" wp14:editId="7F21D7F3">
                      <wp:simplePos x="0" y="0"/>
                      <wp:positionH relativeFrom="column">
                        <wp:posOffset>0</wp:posOffset>
                      </wp:positionH>
                      <wp:positionV relativeFrom="paragraph">
                        <wp:posOffset>0</wp:posOffset>
                      </wp:positionV>
                      <wp:extent cx="76200" cy="28575"/>
                      <wp:effectExtent l="19050" t="19050" r="19050" b="28575"/>
                      <wp:wrapNone/>
                      <wp:docPr id="4766" name="Text Box 8453">
                        <a:extLst xmlns:a="http://schemas.openxmlformats.org/drawingml/2006/main">
                          <a:ext uri="{FF2B5EF4-FFF2-40B4-BE49-F238E27FC236}">
                            <a16:creationId xmlns:a16="http://schemas.microsoft.com/office/drawing/2014/main" id="{00000000-0008-0000-0000-00009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977A5" id="Text Box 8453" o:spid="_x0000_s1026" type="#_x0000_t202" style="position:absolute;margin-left:0;margin-top:0;width:6pt;height:2.25pt;z-index:2477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4000" behindDoc="0" locked="0" layoutInCell="1" allowOverlap="1" wp14:anchorId="7A5867CF" wp14:editId="50668EFF">
                      <wp:simplePos x="0" y="0"/>
                      <wp:positionH relativeFrom="column">
                        <wp:posOffset>0</wp:posOffset>
                      </wp:positionH>
                      <wp:positionV relativeFrom="paragraph">
                        <wp:posOffset>0</wp:posOffset>
                      </wp:positionV>
                      <wp:extent cx="76200" cy="28575"/>
                      <wp:effectExtent l="19050" t="19050" r="19050" b="28575"/>
                      <wp:wrapNone/>
                      <wp:docPr id="4767" name="Text Box 8452">
                        <a:extLst xmlns:a="http://schemas.openxmlformats.org/drawingml/2006/main">
                          <a:ext uri="{FF2B5EF4-FFF2-40B4-BE49-F238E27FC236}">
                            <a16:creationId xmlns:a16="http://schemas.microsoft.com/office/drawing/2014/main" id="{00000000-0008-0000-0000-00009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DB82A" id="Text Box 8452" o:spid="_x0000_s1026" type="#_x0000_t202" style="position:absolute;margin-left:0;margin-top:0;width:6pt;height:2.25pt;z-index:2477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5024" behindDoc="0" locked="0" layoutInCell="1" allowOverlap="1" wp14:anchorId="2C93787F" wp14:editId="0988A116">
                      <wp:simplePos x="0" y="0"/>
                      <wp:positionH relativeFrom="column">
                        <wp:posOffset>0</wp:posOffset>
                      </wp:positionH>
                      <wp:positionV relativeFrom="paragraph">
                        <wp:posOffset>0</wp:posOffset>
                      </wp:positionV>
                      <wp:extent cx="76200" cy="28575"/>
                      <wp:effectExtent l="19050" t="19050" r="19050" b="28575"/>
                      <wp:wrapNone/>
                      <wp:docPr id="4768" name="Text Box 8451">
                        <a:extLst xmlns:a="http://schemas.openxmlformats.org/drawingml/2006/main">
                          <a:ext uri="{FF2B5EF4-FFF2-40B4-BE49-F238E27FC236}">
                            <a16:creationId xmlns:a16="http://schemas.microsoft.com/office/drawing/2014/main" id="{00000000-0008-0000-0000-0000A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C4F5E" id="Text Box 8451" o:spid="_x0000_s1026" type="#_x0000_t202" style="position:absolute;margin-left:0;margin-top:0;width:6pt;height:2.25pt;z-index:2477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6048" behindDoc="0" locked="0" layoutInCell="1" allowOverlap="1" wp14:anchorId="30826333" wp14:editId="5998714D">
                      <wp:simplePos x="0" y="0"/>
                      <wp:positionH relativeFrom="column">
                        <wp:posOffset>0</wp:posOffset>
                      </wp:positionH>
                      <wp:positionV relativeFrom="paragraph">
                        <wp:posOffset>0</wp:posOffset>
                      </wp:positionV>
                      <wp:extent cx="76200" cy="28575"/>
                      <wp:effectExtent l="19050" t="19050" r="19050" b="28575"/>
                      <wp:wrapNone/>
                      <wp:docPr id="4769" name="Text Box 8450">
                        <a:extLst xmlns:a="http://schemas.openxmlformats.org/drawingml/2006/main">
                          <a:ext uri="{FF2B5EF4-FFF2-40B4-BE49-F238E27FC236}">
                            <a16:creationId xmlns:a16="http://schemas.microsoft.com/office/drawing/2014/main" id="{00000000-0008-0000-0000-0000A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BE9D2" id="Text Box 8450" o:spid="_x0000_s1026" type="#_x0000_t202" style="position:absolute;margin-left:0;margin-top:0;width:6pt;height:2.25pt;z-index:2477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7072" behindDoc="0" locked="0" layoutInCell="1" allowOverlap="1" wp14:anchorId="152464CF" wp14:editId="483F8C89">
                      <wp:simplePos x="0" y="0"/>
                      <wp:positionH relativeFrom="column">
                        <wp:posOffset>0</wp:posOffset>
                      </wp:positionH>
                      <wp:positionV relativeFrom="paragraph">
                        <wp:posOffset>0</wp:posOffset>
                      </wp:positionV>
                      <wp:extent cx="76200" cy="28575"/>
                      <wp:effectExtent l="19050" t="19050" r="19050" b="28575"/>
                      <wp:wrapNone/>
                      <wp:docPr id="4770" name="Text Box 8449">
                        <a:extLst xmlns:a="http://schemas.openxmlformats.org/drawingml/2006/main">
                          <a:ext uri="{FF2B5EF4-FFF2-40B4-BE49-F238E27FC236}">
                            <a16:creationId xmlns:a16="http://schemas.microsoft.com/office/drawing/2014/main" id="{00000000-0008-0000-0000-0000A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09E2F" id="Text Box 8449" o:spid="_x0000_s1026" type="#_x0000_t202" style="position:absolute;margin-left:0;margin-top:0;width:6pt;height:2.25pt;z-index:2477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8096" behindDoc="0" locked="0" layoutInCell="1" allowOverlap="1" wp14:anchorId="303C2567" wp14:editId="48FF3D62">
                      <wp:simplePos x="0" y="0"/>
                      <wp:positionH relativeFrom="column">
                        <wp:posOffset>0</wp:posOffset>
                      </wp:positionH>
                      <wp:positionV relativeFrom="paragraph">
                        <wp:posOffset>0</wp:posOffset>
                      </wp:positionV>
                      <wp:extent cx="76200" cy="28575"/>
                      <wp:effectExtent l="19050" t="19050" r="19050" b="28575"/>
                      <wp:wrapNone/>
                      <wp:docPr id="4771" name="Text Box 8448">
                        <a:extLst xmlns:a="http://schemas.openxmlformats.org/drawingml/2006/main">
                          <a:ext uri="{FF2B5EF4-FFF2-40B4-BE49-F238E27FC236}">
                            <a16:creationId xmlns:a16="http://schemas.microsoft.com/office/drawing/2014/main" id="{00000000-0008-0000-0000-0000A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18FFF" id="Text Box 8448" o:spid="_x0000_s1026" type="#_x0000_t202" style="position:absolute;margin-left:0;margin-top:0;width:6pt;height:2.25pt;z-index:2477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49120" behindDoc="0" locked="0" layoutInCell="1" allowOverlap="1" wp14:anchorId="0E73AFD8" wp14:editId="02E2BBBC">
                      <wp:simplePos x="0" y="0"/>
                      <wp:positionH relativeFrom="column">
                        <wp:posOffset>0</wp:posOffset>
                      </wp:positionH>
                      <wp:positionV relativeFrom="paragraph">
                        <wp:posOffset>0</wp:posOffset>
                      </wp:positionV>
                      <wp:extent cx="76200" cy="28575"/>
                      <wp:effectExtent l="19050" t="19050" r="19050" b="28575"/>
                      <wp:wrapNone/>
                      <wp:docPr id="4772" name="Text Box 8447">
                        <a:extLst xmlns:a="http://schemas.openxmlformats.org/drawingml/2006/main">
                          <a:ext uri="{FF2B5EF4-FFF2-40B4-BE49-F238E27FC236}">
                            <a16:creationId xmlns:a16="http://schemas.microsoft.com/office/drawing/2014/main" id="{00000000-0008-0000-0000-0000A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C43AF" id="Text Box 8447" o:spid="_x0000_s1026" type="#_x0000_t202" style="position:absolute;margin-left:0;margin-top:0;width:6pt;height:2.25pt;z-index:2477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0144" behindDoc="0" locked="0" layoutInCell="1" allowOverlap="1" wp14:anchorId="072DB9A1" wp14:editId="4F48DAB0">
                      <wp:simplePos x="0" y="0"/>
                      <wp:positionH relativeFrom="column">
                        <wp:posOffset>0</wp:posOffset>
                      </wp:positionH>
                      <wp:positionV relativeFrom="paragraph">
                        <wp:posOffset>0</wp:posOffset>
                      </wp:positionV>
                      <wp:extent cx="76200" cy="28575"/>
                      <wp:effectExtent l="19050" t="19050" r="19050" b="28575"/>
                      <wp:wrapNone/>
                      <wp:docPr id="4773" name="Text Box 8446">
                        <a:extLst xmlns:a="http://schemas.openxmlformats.org/drawingml/2006/main">
                          <a:ext uri="{FF2B5EF4-FFF2-40B4-BE49-F238E27FC236}">
                            <a16:creationId xmlns:a16="http://schemas.microsoft.com/office/drawing/2014/main" id="{00000000-0008-0000-0000-0000A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9F172" id="Text Box 8446" o:spid="_x0000_s1026" type="#_x0000_t202" style="position:absolute;margin-left:0;margin-top:0;width:6pt;height:2.25pt;z-index:2477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1168" behindDoc="0" locked="0" layoutInCell="1" allowOverlap="1" wp14:anchorId="003705E5" wp14:editId="38FA5F0B">
                      <wp:simplePos x="0" y="0"/>
                      <wp:positionH relativeFrom="column">
                        <wp:posOffset>0</wp:posOffset>
                      </wp:positionH>
                      <wp:positionV relativeFrom="paragraph">
                        <wp:posOffset>0</wp:posOffset>
                      </wp:positionV>
                      <wp:extent cx="76200" cy="28575"/>
                      <wp:effectExtent l="19050" t="19050" r="19050" b="28575"/>
                      <wp:wrapNone/>
                      <wp:docPr id="4774" name="Text Box 8445">
                        <a:extLst xmlns:a="http://schemas.openxmlformats.org/drawingml/2006/main">
                          <a:ext uri="{FF2B5EF4-FFF2-40B4-BE49-F238E27FC236}">
                            <a16:creationId xmlns:a16="http://schemas.microsoft.com/office/drawing/2014/main" id="{00000000-0008-0000-0000-0000A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0F6CD" id="Text Box 8445" o:spid="_x0000_s1026" type="#_x0000_t202" style="position:absolute;margin-left:0;margin-top:0;width:6pt;height:2.25pt;z-index:2477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2192" behindDoc="0" locked="0" layoutInCell="1" allowOverlap="1" wp14:anchorId="59E9E2B4" wp14:editId="781CEFF3">
                      <wp:simplePos x="0" y="0"/>
                      <wp:positionH relativeFrom="column">
                        <wp:posOffset>0</wp:posOffset>
                      </wp:positionH>
                      <wp:positionV relativeFrom="paragraph">
                        <wp:posOffset>0</wp:posOffset>
                      </wp:positionV>
                      <wp:extent cx="76200" cy="28575"/>
                      <wp:effectExtent l="19050" t="19050" r="19050" b="28575"/>
                      <wp:wrapNone/>
                      <wp:docPr id="4775" name="Text Box 8444">
                        <a:extLst xmlns:a="http://schemas.openxmlformats.org/drawingml/2006/main">
                          <a:ext uri="{FF2B5EF4-FFF2-40B4-BE49-F238E27FC236}">
                            <a16:creationId xmlns:a16="http://schemas.microsoft.com/office/drawing/2014/main" id="{00000000-0008-0000-0000-0000A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AFE59" id="Text Box 8444" o:spid="_x0000_s1026" type="#_x0000_t202" style="position:absolute;margin-left:0;margin-top:0;width:6pt;height:2.25pt;z-index:2477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3216" behindDoc="0" locked="0" layoutInCell="1" allowOverlap="1" wp14:anchorId="7CAAFC4A" wp14:editId="092E3E02">
                      <wp:simplePos x="0" y="0"/>
                      <wp:positionH relativeFrom="column">
                        <wp:posOffset>0</wp:posOffset>
                      </wp:positionH>
                      <wp:positionV relativeFrom="paragraph">
                        <wp:posOffset>0</wp:posOffset>
                      </wp:positionV>
                      <wp:extent cx="76200" cy="28575"/>
                      <wp:effectExtent l="19050" t="19050" r="19050" b="28575"/>
                      <wp:wrapNone/>
                      <wp:docPr id="4776" name="Text Box 8443">
                        <a:extLst xmlns:a="http://schemas.openxmlformats.org/drawingml/2006/main">
                          <a:ext uri="{FF2B5EF4-FFF2-40B4-BE49-F238E27FC236}">
                            <a16:creationId xmlns:a16="http://schemas.microsoft.com/office/drawing/2014/main" id="{00000000-0008-0000-0000-0000A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B1999" id="Text Box 8443" o:spid="_x0000_s1026" type="#_x0000_t202" style="position:absolute;margin-left:0;margin-top:0;width:6pt;height:2.25pt;z-index:2477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4240" behindDoc="0" locked="0" layoutInCell="1" allowOverlap="1" wp14:anchorId="469D967F" wp14:editId="4E0D8899">
                      <wp:simplePos x="0" y="0"/>
                      <wp:positionH relativeFrom="column">
                        <wp:posOffset>0</wp:posOffset>
                      </wp:positionH>
                      <wp:positionV relativeFrom="paragraph">
                        <wp:posOffset>0</wp:posOffset>
                      </wp:positionV>
                      <wp:extent cx="76200" cy="28575"/>
                      <wp:effectExtent l="19050" t="19050" r="19050" b="28575"/>
                      <wp:wrapNone/>
                      <wp:docPr id="4777" name="Text Box 8442">
                        <a:extLst xmlns:a="http://schemas.openxmlformats.org/drawingml/2006/main">
                          <a:ext uri="{FF2B5EF4-FFF2-40B4-BE49-F238E27FC236}">
                            <a16:creationId xmlns:a16="http://schemas.microsoft.com/office/drawing/2014/main" id="{00000000-0008-0000-0000-0000A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2D364" id="Text Box 8442" o:spid="_x0000_s1026" type="#_x0000_t202" style="position:absolute;margin-left:0;margin-top:0;width:6pt;height:2.25pt;z-index:2477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5264" behindDoc="0" locked="0" layoutInCell="1" allowOverlap="1" wp14:anchorId="26A36A78" wp14:editId="783E466C">
                      <wp:simplePos x="0" y="0"/>
                      <wp:positionH relativeFrom="column">
                        <wp:posOffset>0</wp:posOffset>
                      </wp:positionH>
                      <wp:positionV relativeFrom="paragraph">
                        <wp:posOffset>0</wp:posOffset>
                      </wp:positionV>
                      <wp:extent cx="76200" cy="28575"/>
                      <wp:effectExtent l="19050" t="19050" r="19050" b="28575"/>
                      <wp:wrapNone/>
                      <wp:docPr id="4778" name="Text Box 8441">
                        <a:extLst xmlns:a="http://schemas.openxmlformats.org/drawingml/2006/main">
                          <a:ext uri="{FF2B5EF4-FFF2-40B4-BE49-F238E27FC236}">
                            <a16:creationId xmlns:a16="http://schemas.microsoft.com/office/drawing/2014/main" id="{00000000-0008-0000-0000-0000A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E22ED" id="Text Box 8441" o:spid="_x0000_s1026" type="#_x0000_t202" style="position:absolute;margin-left:0;margin-top:0;width:6pt;height:2.25pt;z-index:2477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6288" behindDoc="0" locked="0" layoutInCell="1" allowOverlap="1" wp14:anchorId="66383962" wp14:editId="08208C35">
                      <wp:simplePos x="0" y="0"/>
                      <wp:positionH relativeFrom="column">
                        <wp:posOffset>0</wp:posOffset>
                      </wp:positionH>
                      <wp:positionV relativeFrom="paragraph">
                        <wp:posOffset>0</wp:posOffset>
                      </wp:positionV>
                      <wp:extent cx="76200" cy="28575"/>
                      <wp:effectExtent l="19050" t="19050" r="19050" b="28575"/>
                      <wp:wrapNone/>
                      <wp:docPr id="4779" name="Text Box 8440">
                        <a:extLst xmlns:a="http://schemas.openxmlformats.org/drawingml/2006/main">
                          <a:ext uri="{FF2B5EF4-FFF2-40B4-BE49-F238E27FC236}">
                            <a16:creationId xmlns:a16="http://schemas.microsoft.com/office/drawing/2014/main" id="{00000000-0008-0000-0000-0000A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0290E" id="Text Box 8440" o:spid="_x0000_s1026" type="#_x0000_t202" style="position:absolute;margin-left:0;margin-top:0;width:6pt;height:2.25pt;z-index:2477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7312" behindDoc="0" locked="0" layoutInCell="1" allowOverlap="1" wp14:anchorId="15FE62DC" wp14:editId="63AF812D">
                      <wp:simplePos x="0" y="0"/>
                      <wp:positionH relativeFrom="column">
                        <wp:posOffset>0</wp:posOffset>
                      </wp:positionH>
                      <wp:positionV relativeFrom="paragraph">
                        <wp:posOffset>0</wp:posOffset>
                      </wp:positionV>
                      <wp:extent cx="76200" cy="28575"/>
                      <wp:effectExtent l="19050" t="19050" r="19050" b="28575"/>
                      <wp:wrapNone/>
                      <wp:docPr id="4780" name="Text Box 8439">
                        <a:extLst xmlns:a="http://schemas.openxmlformats.org/drawingml/2006/main">
                          <a:ext uri="{FF2B5EF4-FFF2-40B4-BE49-F238E27FC236}">
                            <a16:creationId xmlns:a16="http://schemas.microsoft.com/office/drawing/2014/main" id="{00000000-0008-0000-0000-0000A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B0486" id="Text Box 8439" o:spid="_x0000_s1026" type="#_x0000_t202" style="position:absolute;margin-left:0;margin-top:0;width:6pt;height:2.25pt;z-index:2477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8336" behindDoc="0" locked="0" layoutInCell="1" allowOverlap="1" wp14:anchorId="5B2347DE" wp14:editId="5EFB96D4">
                      <wp:simplePos x="0" y="0"/>
                      <wp:positionH relativeFrom="column">
                        <wp:posOffset>0</wp:posOffset>
                      </wp:positionH>
                      <wp:positionV relativeFrom="paragraph">
                        <wp:posOffset>0</wp:posOffset>
                      </wp:positionV>
                      <wp:extent cx="76200" cy="28575"/>
                      <wp:effectExtent l="19050" t="19050" r="19050" b="28575"/>
                      <wp:wrapNone/>
                      <wp:docPr id="4781" name="Text Box 8438">
                        <a:extLst xmlns:a="http://schemas.openxmlformats.org/drawingml/2006/main">
                          <a:ext uri="{FF2B5EF4-FFF2-40B4-BE49-F238E27FC236}">
                            <a16:creationId xmlns:a16="http://schemas.microsoft.com/office/drawing/2014/main" id="{00000000-0008-0000-0000-0000A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BB87D" id="Text Box 8438" o:spid="_x0000_s1026" type="#_x0000_t202" style="position:absolute;margin-left:0;margin-top:0;width:6pt;height:2.25pt;z-index:2477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59360" behindDoc="0" locked="0" layoutInCell="1" allowOverlap="1" wp14:anchorId="73890775" wp14:editId="74D62A0A">
                      <wp:simplePos x="0" y="0"/>
                      <wp:positionH relativeFrom="column">
                        <wp:posOffset>0</wp:posOffset>
                      </wp:positionH>
                      <wp:positionV relativeFrom="paragraph">
                        <wp:posOffset>0</wp:posOffset>
                      </wp:positionV>
                      <wp:extent cx="76200" cy="28575"/>
                      <wp:effectExtent l="19050" t="19050" r="19050" b="28575"/>
                      <wp:wrapNone/>
                      <wp:docPr id="4782" name="Text Box 8437">
                        <a:extLst xmlns:a="http://schemas.openxmlformats.org/drawingml/2006/main">
                          <a:ext uri="{FF2B5EF4-FFF2-40B4-BE49-F238E27FC236}">
                            <a16:creationId xmlns:a16="http://schemas.microsoft.com/office/drawing/2014/main" id="{00000000-0008-0000-0000-0000A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1391D" id="Text Box 8437" o:spid="_x0000_s1026" type="#_x0000_t202" style="position:absolute;margin-left:0;margin-top:0;width:6pt;height:2.25pt;z-index:2477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60384" behindDoc="0" locked="0" layoutInCell="1" allowOverlap="1" wp14:anchorId="6AEFFE59" wp14:editId="5717B878">
                      <wp:simplePos x="0" y="0"/>
                      <wp:positionH relativeFrom="column">
                        <wp:posOffset>0</wp:posOffset>
                      </wp:positionH>
                      <wp:positionV relativeFrom="paragraph">
                        <wp:posOffset>0</wp:posOffset>
                      </wp:positionV>
                      <wp:extent cx="76200" cy="28575"/>
                      <wp:effectExtent l="19050" t="19050" r="19050" b="28575"/>
                      <wp:wrapNone/>
                      <wp:docPr id="4783" name="Text Box 8436">
                        <a:extLst xmlns:a="http://schemas.openxmlformats.org/drawingml/2006/main">
                          <a:ext uri="{FF2B5EF4-FFF2-40B4-BE49-F238E27FC236}">
                            <a16:creationId xmlns:a16="http://schemas.microsoft.com/office/drawing/2014/main" id="{00000000-0008-0000-0000-0000A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36591" id="Text Box 8436" o:spid="_x0000_s1026" type="#_x0000_t202" style="position:absolute;margin-left:0;margin-top:0;width:6pt;height:2.25pt;z-index:2477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61408" behindDoc="0" locked="0" layoutInCell="1" allowOverlap="1" wp14:anchorId="13FD9D70" wp14:editId="440CB0BB">
                      <wp:simplePos x="0" y="0"/>
                      <wp:positionH relativeFrom="column">
                        <wp:posOffset>0</wp:posOffset>
                      </wp:positionH>
                      <wp:positionV relativeFrom="paragraph">
                        <wp:posOffset>0</wp:posOffset>
                      </wp:positionV>
                      <wp:extent cx="76200" cy="28575"/>
                      <wp:effectExtent l="19050" t="19050" r="19050" b="28575"/>
                      <wp:wrapNone/>
                      <wp:docPr id="4784" name="Text Box 8435">
                        <a:extLst xmlns:a="http://schemas.openxmlformats.org/drawingml/2006/main">
                          <a:ext uri="{FF2B5EF4-FFF2-40B4-BE49-F238E27FC236}">
                            <a16:creationId xmlns:a16="http://schemas.microsoft.com/office/drawing/2014/main" id="{00000000-0008-0000-0000-0000B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DEBE9" id="Text Box 8435" o:spid="_x0000_s1026" type="#_x0000_t202" style="position:absolute;margin-left:0;margin-top:0;width:6pt;height:2.25pt;z-index:2477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62432" behindDoc="0" locked="0" layoutInCell="1" allowOverlap="1" wp14:anchorId="038D83F8" wp14:editId="35E4C74F">
                      <wp:simplePos x="0" y="0"/>
                      <wp:positionH relativeFrom="column">
                        <wp:posOffset>0</wp:posOffset>
                      </wp:positionH>
                      <wp:positionV relativeFrom="paragraph">
                        <wp:posOffset>0</wp:posOffset>
                      </wp:positionV>
                      <wp:extent cx="76200" cy="28575"/>
                      <wp:effectExtent l="19050" t="19050" r="19050" b="28575"/>
                      <wp:wrapNone/>
                      <wp:docPr id="4785" name="Text Box 8434">
                        <a:extLst xmlns:a="http://schemas.openxmlformats.org/drawingml/2006/main">
                          <a:ext uri="{FF2B5EF4-FFF2-40B4-BE49-F238E27FC236}">
                            <a16:creationId xmlns:a16="http://schemas.microsoft.com/office/drawing/2014/main" id="{00000000-0008-0000-0000-0000B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B22C1" id="Text Box 8434" o:spid="_x0000_s1026" type="#_x0000_t202" style="position:absolute;margin-left:0;margin-top:0;width:6pt;height:2.25pt;z-index:2477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63456" behindDoc="0" locked="0" layoutInCell="1" allowOverlap="1" wp14:anchorId="670C6FFF" wp14:editId="24BEDF38">
                      <wp:simplePos x="0" y="0"/>
                      <wp:positionH relativeFrom="column">
                        <wp:posOffset>0</wp:posOffset>
                      </wp:positionH>
                      <wp:positionV relativeFrom="paragraph">
                        <wp:posOffset>0</wp:posOffset>
                      </wp:positionV>
                      <wp:extent cx="76200" cy="28575"/>
                      <wp:effectExtent l="19050" t="19050" r="19050" b="28575"/>
                      <wp:wrapNone/>
                      <wp:docPr id="4786" name="Text Box 8433">
                        <a:extLst xmlns:a="http://schemas.openxmlformats.org/drawingml/2006/main">
                          <a:ext uri="{FF2B5EF4-FFF2-40B4-BE49-F238E27FC236}">
                            <a16:creationId xmlns:a16="http://schemas.microsoft.com/office/drawing/2014/main" id="{00000000-0008-0000-0000-0000B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06B8D" id="Text Box 8433" o:spid="_x0000_s1026" type="#_x0000_t202" style="position:absolute;margin-left:0;margin-top:0;width:6pt;height:2.25pt;z-index:2477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2672" behindDoc="0" locked="0" layoutInCell="1" allowOverlap="1" wp14:anchorId="63317E99" wp14:editId="429B2B5B">
                      <wp:simplePos x="0" y="0"/>
                      <wp:positionH relativeFrom="column">
                        <wp:posOffset>0</wp:posOffset>
                      </wp:positionH>
                      <wp:positionV relativeFrom="paragraph">
                        <wp:posOffset>0</wp:posOffset>
                      </wp:positionV>
                      <wp:extent cx="76200" cy="28575"/>
                      <wp:effectExtent l="19050" t="19050" r="19050" b="28575"/>
                      <wp:wrapNone/>
                      <wp:docPr id="4795" name="Text Box 8432">
                        <a:extLst xmlns:a="http://schemas.openxmlformats.org/drawingml/2006/main">
                          <a:ext uri="{FF2B5EF4-FFF2-40B4-BE49-F238E27FC236}">
                            <a16:creationId xmlns:a16="http://schemas.microsoft.com/office/drawing/2014/main" id="{00000000-0008-0000-0000-0000B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7E42AF" id="Text Box 8432" o:spid="_x0000_s1026" type="#_x0000_t202" style="position:absolute;margin-left:0;margin-top:0;width:6pt;height:2.25pt;z-index:2477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3696" behindDoc="0" locked="0" layoutInCell="1" allowOverlap="1" wp14:anchorId="7CD2A22C" wp14:editId="55DB081E">
                      <wp:simplePos x="0" y="0"/>
                      <wp:positionH relativeFrom="column">
                        <wp:posOffset>0</wp:posOffset>
                      </wp:positionH>
                      <wp:positionV relativeFrom="paragraph">
                        <wp:posOffset>0</wp:posOffset>
                      </wp:positionV>
                      <wp:extent cx="76200" cy="28575"/>
                      <wp:effectExtent l="19050" t="19050" r="19050" b="28575"/>
                      <wp:wrapNone/>
                      <wp:docPr id="4796" name="Text Box 8431">
                        <a:extLst xmlns:a="http://schemas.openxmlformats.org/drawingml/2006/main">
                          <a:ext uri="{FF2B5EF4-FFF2-40B4-BE49-F238E27FC236}">
                            <a16:creationId xmlns:a16="http://schemas.microsoft.com/office/drawing/2014/main" id="{00000000-0008-0000-0000-0000B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D97A3" id="Text Box 8431" o:spid="_x0000_s1026" type="#_x0000_t202" style="position:absolute;margin-left:0;margin-top:0;width:6pt;height:2.25pt;z-index:2477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4720" behindDoc="0" locked="0" layoutInCell="1" allowOverlap="1" wp14:anchorId="37A47615" wp14:editId="4ED33A5E">
                      <wp:simplePos x="0" y="0"/>
                      <wp:positionH relativeFrom="column">
                        <wp:posOffset>0</wp:posOffset>
                      </wp:positionH>
                      <wp:positionV relativeFrom="paragraph">
                        <wp:posOffset>0</wp:posOffset>
                      </wp:positionV>
                      <wp:extent cx="76200" cy="28575"/>
                      <wp:effectExtent l="19050" t="19050" r="19050" b="28575"/>
                      <wp:wrapNone/>
                      <wp:docPr id="4797" name="Text Box 8430">
                        <a:extLst xmlns:a="http://schemas.openxmlformats.org/drawingml/2006/main">
                          <a:ext uri="{FF2B5EF4-FFF2-40B4-BE49-F238E27FC236}">
                            <a16:creationId xmlns:a16="http://schemas.microsoft.com/office/drawing/2014/main" id="{00000000-0008-0000-0000-0000B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56B65" id="Text Box 8430" o:spid="_x0000_s1026" type="#_x0000_t202" style="position:absolute;margin-left:0;margin-top:0;width:6pt;height:2.25pt;z-index:2477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5744" behindDoc="0" locked="0" layoutInCell="1" allowOverlap="1" wp14:anchorId="3B52E676" wp14:editId="18730F54">
                      <wp:simplePos x="0" y="0"/>
                      <wp:positionH relativeFrom="column">
                        <wp:posOffset>0</wp:posOffset>
                      </wp:positionH>
                      <wp:positionV relativeFrom="paragraph">
                        <wp:posOffset>0</wp:posOffset>
                      </wp:positionV>
                      <wp:extent cx="76200" cy="28575"/>
                      <wp:effectExtent l="19050" t="19050" r="19050" b="28575"/>
                      <wp:wrapNone/>
                      <wp:docPr id="4798" name="Text Box 8429">
                        <a:extLst xmlns:a="http://schemas.openxmlformats.org/drawingml/2006/main">
                          <a:ext uri="{FF2B5EF4-FFF2-40B4-BE49-F238E27FC236}">
                            <a16:creationId xmlns:a16="http://schemas.microsoft.com/office/drawing/2014/main" id="{00000000-0008-0000-0000-0000B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552BD" id="Text Box 8429" o:spid="_x0000_s1026" type="#_x0000_t202" style="position:absolute;margin-left:0;margin-top:0;width:6pt;height:2.25pt;z-index:2477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6768" behindDoc="0" locked="0" layoutInCell="1" allowOverlap="1" wp14:anchorId="766006BE" wp14:editId="111FC191">
                      <wp:simplePos x="0" y="0"/>
                      <wp:positionH relativeFrom="column">
                        <wp:posOffset>0</wp:posOffset>
                      </wp:positionH>
                      <wp:positionV relativeFrom="paragraph">
                        <wp:posOffset>0</wp:posOffset>
                      </wp:positionV>
                      <wp:extent cx="76200" cy="28575"/>
                      <wp:effectExtent l="19050" t="19050" r="19050" b="28575"/>
                      <wp:wrapNone/>
                      <wp:docPr id="4799" name="Text Box 8428">
                        <a:extLst xmlns:a="http://schemas.openxmlformats.org/drawingml/2006/main">
                          <a:ext uri="{FF2B5EF4-FFF2-40B4-BE49-F238E27FC236}">
                            <a16:creationId xmlns:a16="http://schemas.microsoft.com/office/drawing/2014/main" id="{00000000-0008-0000-0000-0000B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40213" id="Text Box 8428" o:spid="_x0000_s1026" type="#_x0000_t202" style="position:absolute;margin-left:0;margin-top:0;width:6pt;height:2.25pt;z-index:2477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7792" behindDoc="0" locked="0" layoutInCell="1" allowOverlap="1" wp14:anchorId="5CEFAAF9" wp14:editId="0A51860F">
                      <wp:simplePos x="0" y="0"/>
                      <wp:positionH relativeFrom="column">
                        <wp:posOffset>0</wp:posOffset>
                      </wp:positionH>
                      <wp:positionV relativeFrom="paragraph">
                        <wp:posOffset>0</wp:posOffset>
                      </wp:positionV>
                      <wp:extent cx="76200" cy="28575"/>
                      <wp:effectExtent l="19050" t="19050" r="19050" b="28575"/>
                      <wp:wrapNone/>
                      <wp:docPr id="4800" name="Text Box 8427">
                        <a:extLst xmlns:a="http://schemas.openxmlformats.org/drawingml/2006/main">
                          <a:ext uri="{FF2B5EF4-FFF2-40B4-BE49-F238E27FC236}">
                            <a16:creationId xmlns:a16="http://schemas.microsoft.com/office/drawing/2014/main" id="{00000000-0008-0000-0000-0000C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DE0CC" id="Text Box 8427" o:spid="_x0000_s1026" type="#_x0000_t202" style="position:absolute;margin-left:0;margin-top:0;width:6pt;height:2.25pt;z-index:2477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8816" behindDoc="0" locked="0" layoutInCell="1" allowOverlap="1" wp14:anchorId="717EE759" wp14:editId="7490B1A2">
                      <wp:simplePos x="0" y="0"/>
                      <wp:positionH relativeFrom="column">
                        <wp:posOffset>0</wp:posOffset>
                      </wp:positionH>
                      <wp:positionV relativeFrom="paragraph">
                        <wp:posOffset>0</wp:posOffset>
                      </wp:positionV>
                      <wp:extent cx="76200" cy="28575"/>
                      <wp:effectExtent l="19050" t="19050" r="19050" b="28575"/>
                      <wp:wrapNone/>
                      <wp:docPr id="4801" name="Text Box 8426">
                        <a:extLst xmlns:a="http://schemas.openxmlformats.org/drawingml/2006/main">
                          <a:ext uri="{FF2B5EF4-FFF2-40B4-BE49-F238E27FC236}">
                            <a16:creationId xmlns:a16="http://schemas.microsoft.com/office/drawing/2014/main" id="{00000000-0008-0000-0000-0000C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608B1" id="Text Box 8426" o:spid="_x0000_s1026" type="#_x0000_t202" style="position:absolute;margin-left:0;margin-top:0;width:6pt;height:2.25pt;z-index:2477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79840" behindDoc="0" locked="0" layoutInCell="1" allowOverlap="1" wp14:anchorId="2C7E39D1" wp14:editId="6DFB78ED">
                      <wp:simplePos x="0" y="0"/>
                      <wp:positionH relativeFrom="column">
                        <wp:posOffset>0</wp:posOffset>
                      </wp:positionH>
                      <wp:positionV relativeFrom="paragraph">
                        <wp:posOffset>0</wp:posOffset>
                      </wp:positionV>
                      <wp:extent cx="76200" cy="28575"/>
                      <wp:effectExtent l="19050" t="19050" r="19050" b="28575"/>
                      <wp:wrapNone/>
                      <wp:docPr id="4802" name="Text Box 8425">
                        <a:extLst xmlns:a="http://schemas.openxmlformats.org/drawingml/2006/main">
                          <a:ext uri="{FF2B5EF4-FFF2-40B4-BE49-F238E27FC236}">
                            <a16:creationId xmlns:a16="http://schemas.microsoft.com/office/drawing/2014/main" id="{00000000-0008-0000-0000-0000C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F11AC" id="Text Box 8425" o:spid="_x0000_s1026" type="#_x0000_t202" style="position:absolute;margin-left:0;margin-top:0;width:6pt;height:2.25pt;z-index:2477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0864" behindDoc="0" locked="0" layoutInCell="1" allowOverlap="1" wp14:anchorId="017CE3C4" wp14:editId="635B1DA6">
                      <wp:simplePos x="0" y="0"/>
                      <wp:positionH relativeFrom="column">
                        <wp:posOffset>0</wp:posOffset>
                      </wp:positionH>
                      <wp:positionV relativeFrom="paragraph">
                        <wp:posOffset>0</wp:posOffset>
                      </wp:positionV>
                      <wp:extent cx="76200" cy="28575"/>
                      <wp:effectExtent l="19050" t="19050" r="19050" b="28575"/>
                      <wp:wrapNone/>
                      <wp:docPr id="4803" name="Text Box 8424">
                        <a:extLst xmlns:a="http://schemas.openxmlformats.org/drawingml/2006/main">
                          <a:ext uri="{FF2B5EF4-FFF2-40B4-BE49-F238E27FC236}">
                            <a16:creationId xmlns:a16="http://schemas.microsoft.com/office/drawing/2014/main" id="{00000000-0008-0000-0000-0000C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B0F2E" id="Text Box 8424" o:spid="_x0000_s1026" type="#_x0000_t202" style="position:absolute;margin-left:0;margin-top:0;width:6pt;height:2.25pt;z-index:2477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1888" behindDoc="0" locked="0" layoutInCell="1" allowOverlap="1" wp14:anchorId="2F3A8BB4" wp14:editId="398D4564">
                      <wp:simplePos x="0" y="0"/>
                      <wp:positionH relativeFrom="column">
                        <wp:posOffset>0</wp:posOffset>
                      </wp:positionH>
                      <wp:positionV relativeFrom="paragraph">
                        <wp:posOffset>0</wp:posOffset>
                      </wp:positionV>
                      <wp:extent cx="76200" cy="28575"/>
                      <wp:effectExtent l="19050" t="19050" r="19050" b="28575"/>
                      <wp:wrapNone/>
                      <wp:docPr id="4804" name="Text Box 8423">
                        <a:extLst xmlns:a="http://schemas.openxmlformats.org/drawingml/2006/main">
                          <a:ext uri="{FF2B5EF4-FFF2-40B4-BE49-F238E27FC236}">
                            <a16:creationId xmlns:a16="http://schemas.microsoft.com/office/drawing/2014/main" id="{00000000-0008-0000-0000-0000C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95DA1" id="Text Box 8423" o:spid="_x0000_s1026" type="#_x0000_t202" style="position:absolute;margin-left:0;margin-top:0;width:6pt;height:2.25pt;z-index:2477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2912" behindDoc="0" locked="0" layoutInCell="1" allowOverlap="1" wp14:anchorId="740E4664" wp14:editId="7BABF03B">
                      <wp:simplePos x="0" y="0"/>
                      <wp:positionH relativeFrom="column">
                        <wp:posOffset>0</wp:posOffset>
                      </wp:positionH>
                      <wp:positionV relativeFrom="paragraph">
                        <wp:posOffset>0</wp:posOffset>
                      </wp:positionV>
                      <wp:extent cx="76200" cy="28575"/>
                      <wp:effectExtent l="19050" t="19050" r="19050" b="28575"/>
                      <wp:wrapNone/>
                      <wp:docPr id="4805" name="Text Box 8422">
                        <a:extLst xmlns:a="http://schemas.openxmlformats.org/drawingml/2006/main">
                          <a:ext uri="{FF2B5EF4-FFF2-40B4-BE49-F238E27FC236}">
                            <a16:creationId xmlns:a16="http://schemas.microsoft.com/office/drawing/2014/main" id="{00000000-0008-0000-0000-0000C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12800" id="Text Box 8422" o:spid="_x0000_s1026" type="#_x0000_t202" style="position:absolute;margin-left:0;margin-top:0;width:6pt;height:2.25pt;z-index:2477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3936" behindDoc="0" locked="0" layoutInCell="1" allowOverlap="1" wp14:anchorId="62AF530A" wp14:editId="0E2BFEA6">
                      <wp:simplePos x="0" y="0"/>
                      <wp:positionH relativeFrom="column">
                        <wp:posOffset>0</wp:posOffset>
                      </wp:positionH>
                      <wp:positionV relativeFrom="paragraph">
                        <wp:posOffset>0</wp:posOffset>
                      </wp:positionV>
                      <wp:extent cx="76200" cy="28575"/>
                      <wp:effectExtent l="19050" t="19050" r="19050" b="28575"/>
                      <wp:wrapNone/>
                      <wp:docPr id="4806" name="Text Box 8421">
                        <a:extLst xmlns:a="http://schemas.openxmlformats.org/drawingml/2006/main">
                          <a:ext uri="{FF2B5EF4-FFF2-40B4-BE49-F238E27FC236}">
                            <a16:creationId xmlns:a16="http://schemas.microsoft.com/office/drawing/2014/main" id="{00000000-0008-0000-0000-0000C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7F73F" id="Text Box 8421" o:spid="_x0000_s1026" type="#_x0000_t202" style="position:absolute;margin-left:0;margin-top:0;width:6pt;height:2.25pt;z-index:2477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4960" behindDoc="0" locked="0" layoutInCell="1" allowOverlap="1" wp14:anchorId="7B118DA8" wp14:editId="48D4D97B">
                      <wp:simplePos x="0" y="0"/>
                      <wp:positionH relativeFrom="column">
                        <wp:posOffset>0</wp:posOffset>
                      </wp:positionH>
                      <wp:positionV relativeFrom="paragraph">
                        <wp:posOffset>0</wp:posOffset>
                      </wp:positionV>
                      <wp:extent cx="76200" cy="28575"/>
                      <wp:effectExtent l="19050" t="19050" r="19050" b="28575"/>
                      <wp:wrapNone/>
                      <wp:docPr id="4807" name="Text Box 8420">
                        <a:extLst xmlns:a="http://schemas.openxmlformats.org/drawingml/2006/main">
                          <a:ext uri="{FF2B5EF4-FFF2-40B4-BE49-F238E27FC236}">
                            <a16:creationId xmlns:a16="http://schemas.microsoft.com/office/drawing/2014/main" id="{00000000-0008-0000-0000-0000C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09454" id="Text Box 8420" o:spid="_x0000_s1026" type="#_x0000_t202" style="position:absolute;margin-left:0;margin-top:0;width:6pt;height:2.25pt;z-index:2477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8032" behindDoc="0" locked="0" layoutInCell="1" allowOverlap="1" wp14:anchorId="6B745CDD" wp14:editId="5F207BB2">
                      <wp:simplePos x="0" y="0"/>
                      <wp:positionH relativeFrom="column">
                        <wp:posOffset>0</wp:posOffset>
                      </wp:positionH>
                      <wp:positionV relativeFrom="paragraph">
                        <wp:posOffset>0</wp:posOffset>
                      </wp:positionV>
                      <wp:extent cx="76200" cy="28575"/>
                      <wp:effectExtent l="19050" t="19050" r="19050" b="28575"/>
                      <wp:wrapNone/>
                      <wp:docPr id="4810" name="Text Box 8419">
                        <a:extLst xmlns:a="http://schemas.openxmlformats.org/drawingml/2006/main">
                          <a:ext uri="{FF2B5EF4-FFF2-40B4-BE49-F238E27FC236}">
                            <a16:creationId xmlns:a16="http://schemas.microsoft.com/office/drawing/2014/main" id="{00000000-0008-0000-0000-0000C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9A242" id="Text Box 8419" o:spid="_x0000_s1026" type="#_x0000_t202" style="position:absolute;margin-left:0;margin-top:0;width:6pt;height:2.25pt;z-index:2477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89056" behindDoc="0" locked="0" layoutInCell="1" allowOverlap="1" wp14:anchorId="6A1B8DC8" wp14:editId="7C363580">
                      <wp:simplePos x="0" y="0"/>
                      <wp:positionH relativeFrom="column">
                        <wp:posOffset>0</wp:posOffset>
                      </wp:positionH>
                      <wp:positionV relativeFrom="paragraph">
                        <wp:posOffset>0</wp:posOffset>
                      </wp:positionV>
                      <wp:extent cx="76200" cy="28575"/>
                      <wp:effectExtent l="19050" t="19050" r="19050" b="28575"/>
                      <wp:wrapNone/>
                      <wp:docPr id="4811" name="Text Box 8418">
                        <a:extLst xmlns:a="http://schemas.openxmlformats.org/drawingml/2006/main">
                          <a:ext uri="{FF2B5EF4-FFF2-40B4-BE49-F238E27FC236}">
                            <a16:creationId xmlns:a16="http://schemas.microsoft.com/office/drawing/2014/main" id="{00000000-0008-0000-0000-0000C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B564F" id="Text Box 8418" o:spid="_x0000_s1026" type="#_x0000_t202" style="position:absolute;margin-left:0;margin-top:0;width:6pt;height:2.25pt;z-index:2477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0080" behindDoc="0" locked="0" layoutInCell="1" allowOverlap="1" wp14:anchorId="3E1B2978" wp14:editId="46AF6789">
                      <wp:simplePos x="0" y="0"/>
                      <wp:positionH relativeFrom="column">
                        <wp:posOffset>0</wp:posOffset>
                      </wp:positionH>
                      <wp:positionV relativeFrom="paragraph">
                        <wp:posOffset>0</wp:posOffset>
                      </wp:positionV>
                      <wp:extent cx="76200" cy="28575"/>
                      <wp:effectExtent l="19050" t="19050" r="19050" b="28575"/>
                      <wp:wrapNone/>
                      <wp:docPr id="4812" name="Text Box 8417">
                        <a:extLst xmlns:a="http://schemas.openxmlformats.org/drawingml/2006/main">
                          <a:ext uri="{FF2B5EF4-FFF2-40B4-BE49-F238E27FC236}">
                            <a16:creationId xmlns:a16="http://schemas.microsoft.com/office/drawing/2014/main" id="{00000000-0008-0000-0000-0000C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2385D" id="Text Box 8417" o:spid="_x0000_s1026" type="#_x0000_t202" style="position:absolute;margin-left:0;margin-top:0;width:6pt;height:2.25pt;z-index:2477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1104" behindDoc="0" locked="0" layoutInCell="1" allowOverlap="1" wp14:anchorId="3312A514" wp14:editId="5223CC4F">
                      <wp:simplePos x="0" y="0"/>
                      <wp:positionH relativeFrom="column">
                        <wp:posOffset>0</wp:posOffset>
                      </wp:positionH>
                      <wp:positionV relativeFrom="paragraph">
                        <wp:posOffset>0</wp:posOffset>
                      </wp:positionV>
                      <wp:extent cx="76200" cy="28575"/>
                      <wp:effectExtent l="19050" t="19050" r="19050" b="28575"/>
                      <wp:wrapNone/>
                      <wp:docPr id="4813" name="Text Box 8416">
                        <a:extLst xmlns:a="http://schemas.openxmlformats.org/drawingml/2006/main">
                          <a:ext uri="{FF2B5EF4-FFF2-40B4-BE49-F238E27FC236}">
                            <a16:creationId xmlns:a16="http://schemas.microsoft.com/office/drawing/2014/main" id="{00000000-0008-0000-0000-0000C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AF827" id="Text Box 8416" o:spid="_x0000_s1026" type="#_x0000_t202" style="position:absolute;margin-left:0;margin-top:0;width:6pt;height:2.25pt;z-index:2477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2128" behindDoc="0" locked="0" layoutInCell="1" allowOverlap="1" wp14:anchorId="6D53CADA" wp14:editId="4261CEDC">
                      <wp:simplePos x="0" y="0"/>
                      <wp:positionH relativeFrom="column">
                        <wp:posOffset>0</wp:posOffset>
                      </wp:positionH>
                      <wp:positionV relativeFrom="paragraph">
                        <wp:posOffset>0</wp:posOffset>
                      </wp:positionV>
                      <wp:extent cx="76200" cy="28575"/>
                      <wp:effectExtent l="19050" t="19050" r="19050" b="28575"/>
                      <wp:wrapNone/>
                      <wp:docPr id="4814" name="Text Box 8415">
                        <a:extLst xmlns:a="http://schemas.openxmlformats.org/drawingml/2006/main">
                          <a:ext uri="{FF2B5EF4-FFF2-40B4-BE49-F238E27FC236}">
                            <a16:creationId xmlns:a16="http://schemas.microsoft.com/office/drawing/2014/main" id="{00000000-0008-0000-0000-0000C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6C077" id="Text Box 8415" o:spid="_x0000_s1026" type="#_x0000_t202" style="position:absolute;margin-left:0;margin-top:0;width:6pt;height:2.25pt;z-index:2477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3152" behindDoc="0" locked="0" layoutInCell="1" allowOverlap="1" wp14:anchorId="4299FE30" wp14:editId="3D49B7CC">
                      <wp:simplePos x="0" y="0"/>
                      <wp:positionH relativeFrom="column">
                        <wp:posOffset>0</wp:posOffset>
                      </wp:positionH>
                      <wp:positionV relativeFrom="paragraph">
                        <wp:posOffset>0</wp:posOffset>
                      </wp:positionV>
                      <wp:extent cx="76200" cy="28575"/>
                      <wp:effectExtent l="19050" t="19050" r="19050" b="28575"/>
                      <wp:wrapNone/>
                      <wp:docPr id="4815" name="Text Box 8414">
                        <a:extLst xmlns:a="http://schemas.openxmlformats.org/drawingml/2006/main">
                          <a:ext uri="{FF2B5EF4-FFF2-40B4-BE49-F238E27FC236}">
                            <a16:creationId xmlns:a16="http://schemas.microsoft.com/office/drawing/2014/main" id="{00000000-0008-0000-0000-0000C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EB9A0" id="Text Box 8414" o:spid="_x0000_s1026" type="#_x0000_t202" style="position:absolute;margin-left:0;margin-top:0;width:6pt;height:2.25pt;z-index:2477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4176" behindDoc="0" locked="0" layoutInCell="1" allowOverlap="1" wp14:anchorId="28B94DFB" wp14:editId="501CD9D6">
                      <wp:simplePos x="0" y="0"/>
                      <wp:positionH relativeFrom="column">
                        <wp:posOffset>0</wp:posOffset>
                      </wp:positionH>
                      <wp:positionV relativeFrom="paragraph">
                        <wp:posOffset>0</wp:posOffset>
                      </wp:positionV>
                      <wp:extent cx="76200" cy="28575"/>
                      <wp:effectExtent l="19050" t="19050" r="19050" b="28575"/>
                      <wp:wrapNone/>
                      <wp:docPr id="4816" name="Text Box 8413">
                        <a:extLst xmlns:a="http://schemas.openxmlformats.org/drawingml/2006/main">
                          <a:ext uri="{FF2B5EF4-FFF2-40B4-BE49-F238E27FC236}">
                            <a16:creationId xmlns:a16="http://schemas.microsoft.com/office/drawing/2014/main" id="{00000000-0008-0000-0000-0000D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B75C16" id="Text Box 8413" o:spid="_x0000_s1026" type="#_x0000_t202" style="position:absolute;margin-left:0;margin-top:0;width:6pt;height:2.25pt;z-index:2477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5200" behindDoc="0" locked="0" layoutInCell="1" allowOverlap="1" wp14:anchorId="67F16827" wp14:editId="7DDDC094">
                      <wp:simplePos x="0" y="0"/>
                      <wp:positionH relativeFrom="column">
                        <wp:posOffset>0</wp:posOffset>
                      </wp:positionH>
                      <wp:positionV relativeFrom="paragraph">
                        <wp:posOffset>0</wp:posOffset>
                      </wp:positionV>
                      <wp:extent cx="76200" cy="28575"/>
                      <wp:effectExtent l="19050" t="19050" r="19050" b="28575"/>
                      <wp:wrapNone/>
                      <wp:docPr id="4817" name="Text Box 8412">
                        <a:extLst xmlns:a="http://schemas.openxmlformats.org/drawingml/2006/main">
                          <a:ext uri="{FF2B5EF4-FFF2-40B4-BE49-F238E27FC236}">
                            <a16:creationId xmlns:a16="http://schemas.microsoft.com/office/drawing/2014/main" id="{00000000-0008-0000-0000-0000D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E0FDC" id="Text Box 8412" o:spid="_x0000_s1026" type="#_x0000_t202" style="position:absolute;margin-left:0;margin-top:0;width:6pt;height:2.25pt;z-index:2477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6224" behindDoc="0" locked="0" layoutInCell="1" allowOverlap="1" wp14:anchorId="3335956F" wp14:editId="3F31E5CD">
                      <wp:simplePos x="0" y="0"/>
                      <wp:positionH relativeFrom="column">
                        <wp:posOffset>0</wp:posOffset>
                      </wp:positionH>
                      <wp:positionV relativeFrom="paragraph">
                        <wp:posOffset>0</wp:posOffset>
                      </wp:positionV>
                      <wp:extent cx="76200" cy="28575"/>
                      <wp:effectExtent l="19050" t="19050" r="19050" b="28575"/>
                      <wp:wrapNone/>
                      <wp:docPr id="4818" name="Text Box 8411">
                        <a:extLst xmlns:a="http://schemas.openxmlformats.org/drawingml/2006/main">
                          <a:ext uri="{FF2B5EF4-FFF2-40B4-BE49-F238E27FC236}">
                            <a16:creationId xmlns:a16="http://schemas.microsoft.com/office/drawing/2014/main" id="{00000000-0008-0000-0000-0000D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95691" id="Text Box 8411" o:spid="_x0000_s1026" type="#_x0000_t202" style="position:absolute;margin-left:0;margin-top:0;width:6pt;height:2.25pt;z-index:2477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7248" behindDoc="0" locked="0" layoutInCell="1" allowOverlap="1" wp14:anchorId="29B28111" wp14:editId="7849C302">
                      <wp:simplePos x="0" y="0"/>
                      <wp:positionH relativeFrom="column">
                        <wp:posOffset>0</wp:posOffset>
                      </wp:positionH>
                      <wp:positionV relativeFrom="paragraph">
                        <wp:posOffset>0</wp:posOffset>
                      </wp:positionV>
                      <wp:extent cx="76200" cy="28575"/>
                      <wp:effectExtent l="19050" t="19050" r="19050" b="28575"/>
                      <wp:wrapNone/>
                      <wp:docPr id="4819" name="Text Box 8410">
                        <a:extLst xmlns:a="http://schemas.openxmlformats.org/drawingml/2006/main">
                          <a:ext uri="{FF2B5EF4-FFF2-40B4-BE49-F238E27FC236}">
                            <a16:creationId xmlns:a16="http://schemas.microsoft.com/office/drawing/2014/main" id="{00000000-0008-0000-0000-0000D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9AC0A5" id="Text Box 8410" o:spid="_x0000_s1026" type="#_x0000_t202" style="position:absolute;margin-left:0;margin-top:0;width:6pt;height:2.25pt;z-index:2477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8272" behindDoc="0" locked="0" layoutInCell="1" allowOverlap="1" wp14:anchorId="400E366D" wp14:editId="40CB2640">
                      <wp:simplePos x="0" y="0"/>
                      <wp:positionH relativeFrom="column">
                        <wp:posOffset>0</wp:posOffset>
                      </wp:positionH>
                      <wp:positionV relativeFrom="paragraph">
                        <wp:posOffset>0</wp:posOffset>
                      </wp:positionV>
                      <wp:extent cx="76200" cy="28575"/>
                      <wp:effectExtent l="19050" t="19050" r="19050" b="28575"/>
                      <wp:wrapNone/>
                      <wp:docPr id="4820" name="Text Box 8409">
                        <a:extLst xmlns:a="http://schemas.openxmlformats.org/drawingml/2006/main">
                          <a:ext uri="{FF2B5EF4-FFF2-40B4-BE49-F238E27FC236}">
                            <a16:creationId xmlns:a16="http://schemas.microsoft.com/office/drawing/2014/main" id="{00000000-0008-0000-0000-0000D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875B3" id="Text Box 8409" o:spid="_x0000_s1026" type="#_x0000_t202" style="position:absolute;margin-left:0;margin-top:0;width:6pt;height:2.25pt;z-index:2477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799296" behindDoc="0" locked="0" layoutInCell="1" allowOverlap="1" wp14:anchorId="7C4AD7D9" wp14:editId="4C874F46">
                      <wp:simplePos x="0" y="0"/>
                      <wp:positionH relativeFrom="column">
                        <wp:posOffset>0</wp:posOffset>
                      </wp:positionH>
                      <wp:positionV relativeFrom="paragraph">
                        <wp:posOffset>0</wp:posOffset>
                      </wp:positionV>
                      <wp:extent cx="76200" cy="28575"/>
                      <wp:effectExtent l="19050" t="19050" r="19050" b="28575"/>
                      <wp:wrapNone/>
                      <wp:docPr id="4821" name="Text Box 8408">
                        <a:extLst xmlns:a="http://schemas.openxmlformats.org/drawingml/2006/main">
                          <a:ext uri="{FF2B5EF4-FFF2-40B4-BE49-F238E27FC236}">
                            <a16:creationId xmlns:a16="http://schemas.microsoft.com/office/drawing/2014/main" id="{00000000-0008-0000-0000-0000D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F08C2" id="Text Box 8408" o:spid="_x0000_s1026" type="#_x0000_t202" style="position:absolute;margin-left:0;margin-top:0;width:6pt;height:2.25pt;z-index:2477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0320" behindDoc="0" locked="0" layoutInCell="1" allowOverlap="1" wp14:anchorId="5E47A162" wp14:editId="7DF90B17">
                      <wp:simplePos x="0" y="0"/>
                      <wp:positionH relativeFrom="column">
                        <wp:posOffset>0</wp:posOffset>
                      </wp:positionH>
                      <wp:positionV relativeFrom="paragraph">
                        <wp:posOffset>0</wp:posOffset>
                      </wp:positionV>
                      <wp:extent cx="76200" cy="28575"/>
                      <wp:effectExtent l="19050" t="19050" r="19050" b="28575"/>
                      <wp:wrapNone/>
                      <wp:docPr id="4822" name="Text Box 8407">
                        <a:extLst xmlns:a="http://schemas.openxmlformats.org/drawingml/2006/main">
                          <a:ext uri="{FF2B5EF4-FFF2-40B4-BE49-F238E27FC236}">
                            <a16:creationId xmlns:a16="http://schemas.microsoft.com/office/drawing/2014/main" id="{00000000-0008-0000-0000-0000D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6031C" id="Text Box 8407" o:spid="_x0000_s1026" type="#_x0000_t202" style="position:absolute;margin-left:0;margin-top:0;width:6pt;height:2.25pt;z-index:2478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1344" behindDoc="0" locked="0" layoutInCell="1" allowOverlap="1" wp14:anchorId="7D0708AF" wp14:editId="562B6951">
                      <wp:simplePos x="0" y="0"/>
                      <wp:positionH relativeFrom="column">
                        <wp:posOffset>0</wp:posOffset>
                      </wp:positionH>
                      <wp:positionV relativeFrom="paragraph">
                        <wp:posOffset>0</wp:posOffset>
                      </wp:positionV>
                      <wp:extent cx="76200" cy="28575"/>
                      <wp:effectExtent l="19050" t="19050" r="19050" b="28575"/>
                      <wp:wrapNone/>
                      <wp:docPr id="4823" name="Text Box 8406">
                        <a:extLst xmlns:a="http://schemas.openxmlformats.org/drawingml/2006/main">
                          <a:ext uri="{FF2B5EF4-FFF2-40B4-BE49-F238E27FC236}">
                            <a16:creationId xmlns:a16="http://schemas.microsoft.com/office/drawing/2014/main" id="{00000000-0008-0000-0000-0000D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00D0D" id="Text Box 8406" o:spid="_x0000_s1026" type="#_x0000_t202" style="position:absolute;margin-left:0;margin-top:0;width:6pt;height:2.25pt;z-index:2478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2368" behindDoc="0" locked="0" layoutInCell="1" allowOverlap="1" wp14:anchorId="11E52AD9" wp14:editId="5A741AEC">
                      <wp:simplePos x="0" y="0"/>
                      <wp:positionH relativeFrom="column">
                        <wp:posOffset>0</wp:posOffset>
                      </wp:positionH>
                      <wp:positionV relativeFrom="paragraph">
                        <wp:posOffset>0</wp:posOffset>
                      </wp:positionV>
                      <wp:extent cx="76200" cy="28575"/>
                      <wp:effectExtent l="19050" t="19050" r="19050" b="28575"/>
                      <wp:wrapNone/>
                      <wp:docPr id="4824" name="Text Box 8405">
                        <a:extLst xmlns:a="http://schemas.openxmlformats.org/drawingml/2006/main">
                          <a:ext uri="{FF2B5EF4-FFF2-40B4-BE49-F238E27FC236}">
                            <a16:creationId xmlns:a16="http://schemas.microsoft.com/office/drawing/2014/main" id="{00000000-0008-0000-0000-0000D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F830F" id="Text Box 8405" o:spid="_x0000_s1026" type="#_x0000_t202" style="position:absolute;margin-left:0;margin-top:0;width:6pt;height:2.25pt;z-index:2478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3392" behindDoc="0" locked="0" layoutInCell="1" allowOverlap="1" wp14:anchorId="1FA97152" wp14:editId="3339A90D">
                      <wp:simplePos x="0" y="0"/>
                      <wp:positionH relativeFrom="column">
                        <wp:posOffset>0</wp:posOffset>
                      </wp:positionH>
                      <wp:positionV relativeFrom="paragraph">
                        <wp:posOffset>0</wp:posOffset>
                      </wp:positionV>
                      <wp:extent cx="76200" cy="28575"/>
                      <wp:effectExtent l="19050" t="19050" r="19050" b="28575"/>
                      <wp:wrapNone/>
                      <wp:docPr id="4825" name="Text Box 8404">
                        <a:extLst xmlns:a="http://schemas.openxmlformats.org/drawingml/2006/main">
                          <a:ext uri="{FF2B5EF4-FFF2-40B4-BE49-F238E27FC236}">
                            <a16:creationId xmlns:a16="http://schemas.microsoft.com/office/drawing/2014/main" id="{00000000-0008-0000-0000-0000D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94A622" id="Text Box 8404" o:spid="_x0000_s1026" type="#_x0000_t202" style="position:absolute;margin-left:0;margin-top:0;width:6pt;height:2.25pt;z-index:2478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4416" behindDoc="0" locked="0" layoutInCell="1" allowOverlap="1" wp14:anchorId="426D09E4" wp14:editId="46171EFB">
                      <wp:simplePos x="0" y="0"/>
                      <wp:positionH relativeFrom="column">
                        <wp:posOffset>0</wp:posOffset>
                      </wp:positionH>
                      <wp:positionV relativeFrom="paragraph">
                        <wp:posOffset>0</wp:posOffset>
                      </wp:positionV>
                      <wp:extent cx="76200" cy="28575"/>
                      <wp:effectExtent l="19050" t="19050" r="19050" b="28575"/>
                      <wp:wrapNone/>
                      <wp:docPr id="4826" name="Text Box 8403">
                        <a:extLst xmlns:a="http://schemas.openxmlformats.org/drawingml/2006/main">
                          <a:ext uri="{FF2B5EF4-FFF2-40B4-BE49-F238E27FC236}">
                            <a16:creationId xmlns:a16="http://schemas.microsoft.com/office/drawing/2014/main" id="{00000000-0008-0000-0000-0000D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F12B7" id="Text Box 8403" o:spid="_x0000_s1026" type="#_x0000_t202" style="position:absolute;margin-left:0;margin-top:0;width:6pt;height:2.25pt;z-index:2478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5440" behindDoc="0" locked="0" layoutInCell="1" allowOverlap="1" wp14:anchorId="6C214505" wp14:editId="000C5310">
                      <wp:simplePos x="0" y="0"/>
                      <wp:positionH relativeFrom="column">
                        <wp:posOffset>0</wp:posOffset>
                      </wp:positionH>
                      <wp:positionV relativeFrom="paragraph">
                        <wp:posOffset>0</wp:posOffset>
                      </wp:positionV>
                      <wp:extent cx="76200" cy="28575"/>
                      <wp:effectExtent l="19050" t="19050" r="19050" b="28575"/>
                      <wp:wrapNone/>
                      <wp:docPr id="4827" name="Text Box 8402">
                        <a:extLst xmlns:a="http://schemas.openxmlformats.org/drawingml/2006/main">
                          <a:ext uri="{FF2B5EF4-FFF2-40B4-BE49-F238E27FC236}">
                            <a16:creationId xmlns:a16="http://schemas.microsoft.com/office/drawing/2014/main" id="{00000000-0008-0000-0000-0000D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61260" id="Text Box 8402" o:spid="_x0000_s1026" type="#_x0000_t202" style="position:absolute;margin-left:0;margin-top:0;width:6pt;height:2.25pt;z-index:2478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6464" behindDoc="0" locked="0" layoutInCell="1" allowOverlap="1" wp14:anchorId="5361BECF" wp14:editId="73DB320D">
                      <wp:simplePos x="0" y="0"/>
                      <wp:positionH relativeFrom="column">
                        <wp:posOffset>0</wp:posOffset>
                      </wp:positionH>
                      <wp:positionV relativeFrom="paragraph">
                        <wp:posOffset>0</wp:posOffset>
                      </wp:positionV>
                      <wp:extent cx="76200" cy="28575"/>
                      <wp:effectExtent l="19050" t="19050" r="19050" b="28575"/>
                      <wp:wrapNone/>
                      <wp:docPr id="4828" name="Text Box 8401">
                        <a:extLst xmlns:a="http://schemas.openxmlformats.org/drawingml/2006/main">
                          <a:ext uri="{FF2B5EF4-FFF2-40B4-BE49-F238E27FC236}">
                            <a16:creationId xmlns:a16="http://schemas.microsoft.com/office/drawing/2014/main" id="{00000000-0008-0000-0000-0000D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FA2AA" id="Text Box 8401" o:spid="_x0000_s1026" type="#_x0000_t202" style="position:absolute;margin-left:0;margin-top:0;width:6pt;height:2.25pt;z-index:2478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7488" behindDoc="0" locked="0" layoutInCell="1" allowOverlap="1" wp14:anchorId="67E1FDEA" wp14:editId="3B1C0121">
                      <wp:simplePos x="0" y="0"/>
                      <wp:positionH relativeFrom="column">
                        <wp:posOffset>0</wp:posOffset>
                      </wp:positionH>
                      <wp:positionV relativeFrom="paragraph">
                        <wp:posOffset>0</wp:posOffset>
                      </wp:positionV>
                      <wp:extent cx="76200" cy="28575"/>
                      <wp:effectExtent l="19050" t="19050" r="19050" b="28575"/>
                      <wp:wrapNone/>
                      <wp:docPr id="4829" name="Text Box 8400">
                        <a:extLst xmlns:a="http://schemas.openxmlformats.org/drawingml/2006/main">
                          <a:ext uri="{FF2B5EF4-FFF2-40B4-BE49-F238E27FC236}">
                            <a16:creationId xmlns:a16="http://schemas.microsoft.com/office/drawing/2014/main" id="{00000000-0008-0000-0000-0000D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50E6F" id="Text Box 8400" o:spid="_x0000_s1026" type="#_x0000_t202" style="position:absolute;margin-left:0;margin-top:0;width:6pt;height:2.25pt;z-index:2478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8512" behindDoc="0" locked="0" layoutInCell="1" allowOverlap="1" wp14:anchorId="63D6D75E" wp14:editId="3C641F89">
                      <wp:simplePos x="0" y="0"/>
                      <wp:positionH relativeFrom="column">
                        <wp:posOffset>0</wp:posOffset>
                      </wp:positionH>
                      <wp:positionV relativeFrom="paragraph">
                        <wp:posOffset>0</wp:posOffset>
                      </wp:positionV>
                      <wp:extent cx="76200" cy="28575"/>
                      <wp:effectExtent l="19050" t="19050" r="19050" b="28575"/>
                      <wp:wrapNone/>
                      <wp:docPr id="4830" name="Text Box 8399">
                        <a:extLst xmlns:a="http://schemas.openxmlformats.org/drawingml/2006/main">
                          <a:ext uri="{FF2B5EF4-FFF2-40B4-BE49-F238E27FC236}">
                            <a16:creationId xmlns:a16="http://schemas.microsoft.com/office/drawing/2014/main" id="{00000000-0008-0000-0000-0000D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43F40" id="Text Box 8399" o:spid="_x0000_s1026" type="#_x0000_t202" style="position:absolute;margin-left:0;margin-top:0;width:6pt;height:2.25pt;z-index:2478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09536" behindDoc="0" locked="0" layoutInCell="1" allowOverlap="1" wp14:anchorId="4411176D" wp14:editId="681AAEB9">
                      <wp:simplePos x="0" y="0"/>
                      <wp:positionH relativeFrom="column">
                        <wp:posOffset>0</wp:posOffset>
                      </wp:positionH>
                      <wp:positionV relativeFrom="paragraph">
                        <wp:posOffset>0</wp:posOffset>
                      </wp:positionV>
                      <wp:extent cx="76200" cy="28575"/>
                      <wp:effectExtent l="19050" t="19050" r="19050" b="28575"/>
                      <wp:wrapNone/>
                      <wp:docPr id="4831" name="Text Box 8398">
                        <a:extLst xmlns:a="http://schemas.openxmlformats.org/drawingml/2006/main">
                          <a:ext uri="{FF2B5EF4-FFF2-40B4-BE49-F238E27FC236}">
                            <a16:creationId xmlns:a16="http://schemas.microsoft.com/office/drawing/2014/main" id="{00000000-0008-0000-0000-0000D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8F425" id="Text Box 8398" o:spid="_x0000_s1026" type="#_x0000_t202" style="position:absolute;margin-left:0;margin-top:0;width:6pt;height:2.25pt;z-index:2478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16704" behindDoc="0" locked="0" layoutInCell="1" allowOverlap="1" wp14:anchorId="5EBC881D" wp14:editId="7C3002D1">
                      <wp:simplePos x="0" y="0"/>
                      <wp:positionH relativeFrom="column">
                        <wp:posOffset>0</wp:posOffset>
                      </wp:positionH>
                      <wp:positionV relativeFrom="paragraph">
                        <wp:posOffset>0</wp:posOffset>
                      </wp:positionV>
                      <wp:extent cx="76200" cy="28575"/>
                      <wp:effectExtent l="19050" t="19050" r="19050" b="28575"/>
                      <wp:wrapNone/>
                      <wp:docPr id="4838" name="Text Box 8397">
                        <a:extLst xmlns:a="http://schemas.openxmlformats.org/drawingml/2006/main">
                          <a:ext uri="{FF2B5EF4-FFF2-40B4-BE49-F238E27FC236}">
                            <a16:creationId xmlns:a16="http://schemas.microsoft.com/office/drawing/2014/main" id="{00000000-0008-0000-0000-0000E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BDBDBA" id="Text Box 8397" o:spid="_x0000_s1026" type="#_x0000_t202" style="position:absolute;margin-left:0;margin-top:0;width:6pt;height:2.25pt;z-index:2478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17728" behindDoc="0" locked="0" layoutInCell="1" allowOverlap="1" wp14:anchorId="01BEA05F" wp14:editId="58E9193D">
                      <wp:simplePos x="0" y="0"/>
                      <wp:positionH relativeFrom="column">
                        <wp:posOffset>0</wp:posOffset>
                      </wp:positionH>
                      <wp:positionV relativeFrom="paragraph">
                        <wp:posOffset>0</wp:posOffset>
                      </wp:positionV>
                      <wp:extent cx="76200" cy="28575"/>
                      <wp:effectExtent l="19050" t="19050" r="19050" b="28575"/>
                      <wp:wrapNone/>
                      <wp:docPr id="4839" name="Text Box 8396">
                        <a:extLst xmlns:a="http://schemas.openxmlformats.org/drawingml/2006/main">
                          <a:ext uri="{FF2B5EF4-FFF2-40B4-BE49-F238E27FC236}">
                            <a16:creationId xmlns:a16="http://schemas.microsoft.com/office/drawing/2014/main" id="{00000000-0008-0000-0000-0000E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CF86A" id="Text Box 8396" o:spid="_x0000_s1026" type="#_x0000_t202" style="position:absolute;margin-left:0;margin-top:0;width:6pt;height:2.25pt;z-index:2478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18752" behindDoc="0" locked="0" layoutInCell="1" allowOverlap="1" wp14:anchorId="091B1C34" wp14:editId="017A292F">
                      <wp:simplePos x="0" y="0"/>
                      <wp:positionH relativeFrom="column">
                        <wp:posOffset>0</wp:posOffset>
                      </wp:positionH>
                      <wp:positionV relativeFrom="paragraph">
                        <wp:posOffset>0</wp:posOffset>
                      </wp:positionV>
                      <wp:extent cx="76200" cy="28575"/>
                      <wp:effectExtent l="19050" t="19050" r="19050" b="28575"/>
                      <wp:wrapNone/>
                      <wp:docPr id="4840" name="Text Box 8395">
                        <a:extLst xmlns:a="http://schemas.openxmlformats.org/drawingml/2006/main">
                          <a:ext uri="{FF2B5EF4-FFF2-40B4-BE49-F238E27FC236}">
                            <a16:creationId xmlns:a16="http://schemas.microsoft.com/office/drawing/2014/main" id="{00000000-0008-0000-0000-0000E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5815A" id="Text Box 8395" o:spid="_x0000_s1026" type="#_x0000_t202" style="position:absolute;margin-left:0;margin-top:0;width:6pt;height:2.25pt;z-index:2478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19776" behindDoc="0" locked="0" layoutInCell="1" allowOverlap="1" wp14:anchorId="7015B980" wp14:editId="468A9264">
                      <wp:simplePos x="0" y="0"/>
                      <wp:positionH relativeFrom="column">
                        <wp:posOffset>0</wp:posOffset>
                      </wp:positionH>
                      <wp:positionV relativeFrom="paragraph">
                        <wp:posOffset>0</wp:posOffset>
                      </wp:positionV>
                      <wp:extent cx="76200" cy="28575"/>
                      <wp:effectExtent l="19050" t="19050" r="19050" b="28575"/>
                      <wp:wrapNone/>
                      <wp:docPr id="4841" name="Text Box 8394">
                        <a:extLst xmlns:a="http://schemas.openxmlformats.org/drawingml/2006/main">
                          <a:ext uri="{FF2B5EF4-FFF2-40B4-BE49-F238E27FC236}">
                            <a16:creationId xmlns:a16="http://schemas.microsoft.com/office/drawing/2014/main" id="{00000000-0008-0000-0000-0000E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A16DE" id="Text Box 8394" o:spid="_x0000_s1026" type="#_x0000_t202" style="position:absolute;margin-left:0;margin-top:0;width:6pt;height:2.25pt;z-index:2478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0800" behindDoc="0" locked="0" layoutInCell="1" allowOverlap="1" wp14:anchorId="0C7A66B2" wp14:editId="4D1EE783">
                      <wp:simplePos x="0" y="0"/>
                      <wp:positionH relativeFrom="column">
                        <wp:posOffset>0</wp:posOffset>
                      </wp:positionH>
                      <wp:positionV relativeFrom="paragraph">
                        <wp:posOffset>0</wp:posOffset>
                      </wp:positionV>
                      <wp:extent cx="76200" cy="28575"/>
                      <wp:effectExtent l="19050" t="19050" r="19050" b="28575"/>
                      <wp:wrapNone/>
                      <wp:docPr id="4842" name="Text Box 8393">
                        <a:extLst xmlns:a="http://schemas.openxmlformats.org/drawingml/2006/main">
                          <a:ext uri="{FF2B5EF4-FFF2-40B4-BE49-F238E27FC236}">
                            <a16:creationId xmlns:a16="http://schemas.microsoft.com/office/drawing/2014/main" id="{00000000-0008-0000-0000-0000E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C5113" id="Text Box 8393" o:spid="_x0000_s1026" type="#_x0000_t202" style="position:absolute;margin-left:0;margin-top:0;width:6pt;height:2.25pt;z-index:2478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1824" behindDoc="0" locked="0" layoutInCell="1" allowOverlap="1" wp14:anchorId="4EC260F4" wp14:editId="35A46215">
                      <wp:simplePos x="0" y="0"/>
                      <wp:positionH relativeFrom="column">
                        <wp:posOffset>0</wp:posOffset>
                      </wp:positionH>
                      <wp:positionV relativeFrom="paragraph">
                        <wp:posOffset>0</wp:posOffset>
                      </wp:positionV>
                      <wp:extent cx="76200" cy="28575"/>
                      <wp:effectExtent l="19050" t="19050" r="19050" b="28575"/>
                      <wp:wrapNone/>
                      <wp:docPr id="4843" name="Text Box 8392">
                        <a:extLst xmlns:a="http://schemas.openxmlformats.org/drawingml/2006/main">
                          <a:ext uri="{FF2B5EF4-FFF2-40B4-BE49-F238E27FC236}">
                            <a16:creationId xmlns:a16="http://schemas.microsoft.com/office/drawing/2014/main" id="{00000000-0008-0000-0000-0000E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1083E" id="Text Box 8392" o:spid="_x0000_s1026" type="#_x0000_t202" style="position:absolute;margin-left:0;margin-top:0;width:6pt;height:2.25pt;z-index:2478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2848" behindDoc="0" locked="0" layoutInCell="1" allowOverlap="1" wp14:anchorId="120E4384" wp14:editId="7E53A321">
                      <wp:simplePos x="0" y="0"/>
                      <wp:positionH relativeFrom="column">
                        <wp:posOffset>0</wp:posOffset>
                      </wp:positionH>
                      <wp:positionV relativeFrom="paragraph">
                        <wp:posOffset>0</wp:posOffset>
                      </wp:positionV>
                      <wp:extent cx="76200" cy="28575"/>
                      <wp:effectExtent l="19050" t="19050" r="19050" b="28575"/>
                      <wp:wrapNone/>
                      <wp:docPr id="4844" name="Text Box 8391">
                        <a:extLst xmlns:a="http://schemas.openxmlformats.org/drawingml/2006/main">
                          <a:ext uri="{FF2B5EF4-FFF2-40B4-BE49-F238E27FC236}">
                            <a16:creationId xmlns:a16="http://schemas.microsoft.com/office/drawing/2014/main" id="{00000000-0008-0000-0000-0000E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AB0BB" id="Text Box 8391" o:spid="_x0000_s1026" type="#_x0000_t202" style="position:absolute;margin-left:0;margin-top:0;width:6pt;height:2.25pt;z-index:2478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3872" behindDoc="0" locked="0" layoutInCell="1" allowOverlap="1" wp14:anchorId="4840CE62" wp14:editId="69A63195">
                      <wp:simplePos x="0" y="0"/>
                      <wp:positionH relativeFrom="column">
                        <wp:posOffset>0</wp:posOffset>
                      </wp:positionH>
                      <wp:positionV relativeFrom="paragraph">
                        <wp:posOffset>0</wp:posOffset>
                      </wp:positionV>
                      <wp:extent cx="76200" cy="28575"/>
                      <wp:effectExtent l="19050" t="19050" r="19050" b="28575"/>
                      <wp:wrapNone/>
                      <wp:docPr id="4845" name="Text Box 8390">
                        <a:extLst xmlns:a="http://schemas.openxmlformats.org/drawingml/2006/main">
                          <a:ext uri="{FF2B5EF4-FFF2-40B4-BE49-F238E27FC236}">
                            <a16:creationId xmlns:a16="http://schemas.microsoft.com/office/drawing/2014/main" id="{00000000-0008-0000-0000-0000E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31652" id="Text Box 8390" o:spid="_x0000_s1026" type="#_x0000_t202" style="position:absolute;margin-left:0;margin-top:0;width:6pt;height:2.25pt;z-index:2478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4896" behindDoc="0" locked="0" layoutInCell="1" allowOverlap="1" wp14:anchorId="793A5E9D" wp14:editId="27C90011">
                      <wp:simplePos x="0" y="0"/>
                      <wp:positionH relativeFrom="column">
                        <wp:posOffset>0</wp:posOffset>
                      </wp:positionH>
                      <wp:positionV relativeFrom="paragraph">
                        <wp:posOffset>0</wp:posOffset>
                      </wp:positionV>
                      <wp:extent cx="76200" cy="28575"/>
                      <wp:effectExtent l="19050" t="19050" r="19050" b="28575"/>
                      <wp:wrapNone/>
                      <wp:docPr id="4846" name="Text Box 8389">
                        <a:extLst xmlns:a="http://schemas.openxmlformats.org/drawingml/2006/main">
                          <a:ext uri="{FF2B5EF4-FFF2-40B4-BE49-F238E27FC236}">
                            <a16:creationId xmlns:a16="http://schemas.microsoft.com/office/drawing/2014/main" id="{00000000-0008-0000-0000-0000E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6E600" id="Text Box 8389" o:spid="_x0000_s1026" type="#_x0000_t202" style="position:absolute;margin-left:0;margin-top:0;width:6pt;height:2.25pt;z-index:2478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5920" behindDoc="0" locked="0" layoutInCell="1" allowOverlap="1" wp14:anchorId="4F4CA525" wp14:editId="651444F8">
                      <wp:simplePos x="0" y="0"/>
                      <wp:positionH relativeFrom="column">
                        <wp:posOffset>0</wp:posOffset>
                      </wp:positionH>
                      <wp:positionV relativeFrom="paragraph">
                        <wp:posOffset>0</wp:posOffset>
                      </wp:positionV>
                      <wp:extent cx="76200" cy="28575"/>
                      <wp:effectExtent l="19050" t="19050" r="19050" b="28575"/>
                      <wp:wrapNone/>
                      <wp:docPr id="4847" name="Text Box 8388">
                        <a:extLst xmlns:a="http://schemas.openxmlformats.org/drawingml/2006/main">
                          <a:ext uri="{FF2B5EF4-FFF2-40B4-BE49-F238E27FC236}">
                            <a16:creationId xmlns:a16="http://schemas.microsoft.com/office/drawing/2014/main" id="{00000000-0008-0000-0000-0000E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336CB" id="Text Box 8388" o:spid="_x0000_s1026" type="#_x0000_t202" style="position:absolute;margin-left:0;margin-top:0;width:6pt;height:2.25pt;z-index:2478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6944" behindDoc="0" locked="0" layoutInCell="1" allowOverlap="1" wp14:anchorId="4A685CE0" wp14:editId="55A6D228">
                      <wp:simplePos x="0" y="0"/>
                      <wp:positionH relativeFrom="column">
                        <wp:posOffset>0</wp:posOffset>
                      </wp:positionH>
                      <wp:positionV relativeFrom="paragraph">
                        <wp:posOffset>0</wp:posOffset>
                      </wp:positionV>
                      <wp:extent cx="76200" cy="28575"/>
                      <wp:effectExtent l="19050" t="19050" r="19050" b="28575"/>
                      <wp:wrapNone/>
                      <wp:docPr id="4848" name="Text Box 8387">
                        <a:extLst xmlns:a="http://schemas.openxmlformats.org/drawingml/2006/main">
                          <a:ext uri="{FF2B5EF4-FFF2-40B4-BE49-F238E27FC236}">
                            <a16:creationId xmlns:a16="http://schemas.microsoft.com/office/drawing/2014/main" id="{00000000-0008-0000-0000-0000F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16EDD" id="Text Box 8387" o:spid="_x0000_s1026" type="#_x0000_t202" style="position:absolute;margin-left:0;margin-top:0;width:6pt;height:2.25pt;z-index:2478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7968" behindDoc="0" locked="0" layoutInCell="1" allowOverlap="1" wp14:anchorId="20BFCE73" wp14:editId="7BD9303B">
                      <wp:simplePos x="0" y="0"/>
                      <wp:positionH relativeFrom="column">
                        <wp:posOffset>0</wp:posOffset>
                      </wp:positionH>
                      <wp:positionV relativeFrom="paragraph">
                        <wp:posOffset>0</wp:posOffset>
                      </wp:positionV>
                      <wp:extent cx="76200" cy="28575"/>
                      <wp:effectExtent l="19050" t="19050" r="19050" b="28575"/>
                      <wp:wrapNone/>
                      <wp:docPr id="4849" name="Text Box 8386">
                        <a:extLst xmlns:a="http://schemas.openxmlformats.org/drawingml/2006/main">
                          <a:ext uri="{FF2B5EF4-FFF2-40B4-BE49-F238E27FC236}">
                            <a16:creationId xmlns:a16="http://schemas.microsoft.com/office/drawing/2014/main" id="{00000000-0008-0000-0000-0000F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EA1D6" id="Text Box 8386" o:spid="_x0000_s1026" type="#_x0000_t202" style="position:absolute;margin-left:0;margin-top:0;width:6pt;height:2.25pt;z-index:2478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28992" behindDoc="0" locked="0" layoutInCell="1" allowOverlap="1" wp14:anchorId="795FD9C8" wp14:editId="561C3042">
                      <wp:simplePos x="0" y="0"/>
                      <wp:positionH relativeFrom="column">
                        <wp:posOffset>0</wp:posOffset>
                      </wp:positionH>
                      <wp:positionV relativeFrom="paragraph">
                        <wp:posOffset>0</wp:posOffset>
                      </wp:positionV>
                      <wp:extent cx="76200" cy="28575"/>
                      <wp:effectExtent l="19050" t="19050" r="19050" b="28575"/>
                      <wp:wrapNone/>
                      <wp:docPr id="4850" name="Text Box 8385">
                        <a:extLst xmlns:a="http://schemas.openxmlformats.org/drawingml/2006/main">
                          <a:ext uri="{FF2B5EF4-FFF2-40B4-BE49-F238E27FC236}">
                            <a16:creationId xmlns:a16="http://schemas.microsoft.com/office/drawing/2014/main" id="{00000000-0008-0000-0000-0000F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027D6" id="Text Box 8385" o:spid="_x0000_s1026" type="#_x0000_t202" style="position:absolute;margin-left:0;margin-top:0;width:6pt;height:2.25pt;z-index:2478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0016" behindDoc="0" locked="0" layoutInCell="1" allowOverlap="1" wp14:anchorId="6D32BCD9" wp14:editId="12743250">
                      <wp:simplePos x="0" y="0"/>
                      <wp:positionH relativeFrom="column">
                        <wp:posOffset>0</wp:posOffset>
                      </wp:positionH>
                      <wp:positionV relativeFrom="paragraph">
                        <wp:posOffset>0</wp:posOffset>
                      </wp:positionV>
                      <wp:extent cx="76200" cy="28575"/>
                      <wp:effectExtent l="19050" t="19050" r="19050" b="28575"/>
                      <wp:wrapNone/>
                      <wp:docPr id="4851" name="Text Box 8384">
                        <a:extLst xmlns:a="http://schemas.openxmlformats.org/drawingml/2006/main">
                          <a:ext uri="{FF2B5EF4-FFF2-40B4-BE49-F238E27FC236}">
                            <a16:creationId xmlns:a16="http://schemas.microsoft.com/office/drawing/2014/main" id="{00000000-0008-0000-0000-0000F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EB3FB" id="Text Box 8384" o:spid="_x0000_s1026" type="#_x0000_t202" style="position:absolute;margin-left:0;margin-top:0;width:6pt;height:2.25pt;z-index:2478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1040" behindDoc="0" locked="0" layoutInCell="1" allowOverlap="1" wp14:anchorId="4E83BFF3" wp14:editId="0EBAF4D7">
                      <wp:simplePos x="0" y="0"/>
                      <wp:positionH relativeFrom="column">
                        <wp:posOffset>0</wp:posOffset>
                      </wp:positionH>
                      <wp:positionV relativeFrom="paragraph">
                        <wp:posOffset>0</wp:posOffset>
                      </wp:positionV>
                      <wp:extent cx="76200" cy="28575"/>
                      <wp:effectExtent l="19050" t="19050" r="19050" b="28575"/>
                      <wp:wrapNone/>
                      <wp:docPr id="4852" name="Text Box 8383">
                        <a:extLst xmlns:a="http://schemas.openxmlformats.org/drawingml/2006/main">
                          <a:ext uri="{FF2B5EF4-FFF2-40B4-BE49-F238E27FC236}">
                            <a16:creationId xmlns:a16="http://schemas.microsoft.com/office/drawing/2014/main" id="{00000000-0008-0000-0000-0000F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967D7" id="Text Box 8383" o:spid="_x0000_s1026" type="#_x0000_t202" style="position:absolute;margin-left:0;margin-top:0;width:6pt;height:2.25pt;z-index:2478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2064" behindDoc="0" locked="0" layoutInCell="1" allowOverlap="1" wp14:anchorId="2F67B581" wp14:editId="354FA46A">
                      <wp:simplePos x="0" y="0"/>
                      <wp:positionH relativeFrom="column">
                        <wp:posOffset>0</wp:posOffset>
                      </wp:positionH>
                      <wp:positionV relativeFrom="paragraph">
                        <wp:posOffset>0</wp:posOffset>
                      </wp:positionV>
                      <wp:extent cx="76200" cy="28575"/>
                      <wp:effectExtent l="19050" t="19050" r="19050" b="28575"/>
                      <wp:wrapNone/>
                      <wp:docPr id="4853" name="Text Box 8382">
                        <a:extLst xmlns:a="http://schemas.openxmlformats.org/drawingml/2006/main">
                          <a:ext uri="{FF2B5EF4-FFF2-40B4-BE49-F238E27FC236}">
                            <a16:creationId xmlns:a16="http://schemas.microsoft.com/office/drawing/2014/main" id="{00000000-0008-0000-0000-0000F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6D634" id="Text Box 8382" o:spid="_x0000_s1026" type="#_x0000_t202" style="position:absolute;margin-left:0;margin-top:0;width:6pt;height:2.25pt;z-index:2478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3088" behindDoc="0" locked="0" layoutInCell="1" allowOverlap="1" wp14:anchorId="38AAE2BE" wp14:editId="4B6334D9">
                      <wp:simplePos x="0" y="0"/>
                      <wp:positionH relativeFrom="column">
                        <wp:posOffset>0</wp:posOffset>
                      </wp:positionH>
                      <wp:positionV relativeFrom="paragraph">
                        <wp:posOffset>0</wp:posOffset>
                      </wp:positionV>
                      <wp:extent cx="76200" cy="28575"/>
                      <wp:effectExtent l="19050" t="19050" r="19050" b="28575"/>
                      <wp:wrapNone/>
                      <wp:docPr id="4854" name="Text Box 8381">
                        <a:extLst xmlns:a="http://schemas.openxmlformats.org/drawingml/2006/main">
                          <a:ext uri="{FF2B5EF4-FFF2-40B4-BE49-F238E27FC236}">
                            <a16:creationId xmlns:a16="http://schemas.microsoft.com/office/drawing/2014/main" id="{00000000-0008-0000-0000-0000F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34353" id="Text Box 8381" o:spid="_x0000_s1026" type="#_x0000_t202" style="position:absolute;margin-left:0;margin-top:0;width:6pt;height:2.25pt;z-index:2478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4112" behindDoc="0" locked="0" layoutInCell="1" allowOverlap="1" wp14:anchorId="0EC95470" wp14:editId="37EF4778">
                      <wp:simplePos x="0" y="0"/>
                      <wp:positionH relativeFrom="column">
                        <wp:posOffset>0</wp:posOffset>
                      </wp:positionH>
                      <wp:positionV relativeFrom="paragraph">
                        <wp:posOffset>0</wp:posOffset>
                      </wp:positionV>
                      <wp:extent cx="76200" cy="28575"/>
                      <wp:effectExtent l="19050" t="19050" r="19050" b="28575"/>
                      <wp:wrapNone/>
                      <wp:docPr id="4855" name="Text Box 8380">
                        <a:extLst xmlns:a="http://schemas.openxmlformats.org/drawingml/2006/main">
                          <a:ext uri="{FF2B5EF4-FFF2-40B4-BE49-F238E27FC236}">
                            <a16:creationId xmlns:a16="http://schemas.microsoft.com/office/drawing/2014/main" id="{00000000-0008-0000-0000-0000F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4328C" id="Text Box 8380" o:spid="_x0000_s1026" type="#_x0000_t202" style="position:absolute;margin-left:0;margin-top:0;width:6pt;height:2.25pt;z-index:2478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5136" behindDoc="0" locked="0" layoutInCell="1" allowOverlap="1" wp14:anchorId="5CB9161E" wp14:editId="719589E0">
                      <wp:simplePos x="0" y="0"/>
                      <wp:positionH relativeFrom="column">
                        <wp:posOffset>0</wp:posOffset>
                      </wp:positionH>
                      <wp:positionV relativeFrom="paragraph">
                        <wp:posOffset>0</wp:posOffset>
                      </wp:positionV>
                      <wp:extent cx="76200" cy="28575"/>
                      <wp:effectExtent l="19050" t="19050" r="19050" b="28575"/>
                      <wp:wrapNone/>
                      <wp:docPr id="4856" name="Text Box 8379">
                        <a:extLst xmlns:a="http://schemas.openxmlformats.org/drawingml/2006/main">
                          <a:ext uri="{FF2B5EF4-FFF2-40B4-BE49-F238E27FC236}">
                            <a16:creationId xmlns:a16="http://schemas.microsoft.com/office/drawing/2014/main" id="{00000000-0008-0000-0000-0000F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12775E" id="Text Box 8379" o:spid="_x0000_s1026" type="#_x0000_t202" style="position:absolute;margin-left:0;margin-top:0;width:6pt;height:2.25pt;z-index:2478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6160" behindDoc="0" locked="0" layoutInCell="1" allowOverlap="1" wp14:anchorId="4392570A" wp14:editId="10D75AED">
                      <wp:simplePos x="0" y="0"/>
                      <wp:positionH relativeFrom="column">
                        <wp:posOffset>0</wp:posOffset>
                      </wp:positionH>
                      <wp:positionV relativeFrom="paragraph">
                        <wp:posOffset>0</wp:posOffset>
                      </wp:positionV>
                      <wp:extent cx="76200" cy="28575"/>
                      <wp:effectExtent l="19050" t="19050" r="19050" b="28575"/>
                      <wp:wrapNone/>
                      <wp:docPr id="4857" name="Text Box 8378">
                        <a:extLst xmlns:a="http://schemas.openxmlformats.org/drawingml/2006/main">
                          <a:ext uri="{FF2B5EF4-FFF2-40B4-BE49-F238E27FC236}">
                            <a16:creationId xmlns:a16="http://schemas.microsoft.com/office/drawing/2014/main" id="{00000000-0008-0000-0000-0000F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BC49D7" id="Text Box 8378" o:spid="_x0000_s1026" type="#_x0000_t202" style="position:absolute;margin-left:0;margin-top:0;width:6pt;height:2.25pt;z-index:2478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7184" behindDoc="0" locked="0" layoutInCell="1" allowOverlap="1" wp14:anchorId="6021E1D0" wp14:editId="30C7F603">
                      <wp:simplePos x="0" y="0"/>
                      <wp:positionH relativeFrom="column">
                        <wp:posOffset>0</wp:posOffset>
                      </wp:positionH>
                      <wp:positionV relativeFrom="paragraph">
                        <wp:posOffset>0</wp:posOffset>
                      </wp:positionV>
                      <wp:extent cx="76200" cy="28575"/>
                      <wp:effectExtent l="19050" t="19050" r="19050" b="28575"/>
                      <wp:wrapNone/>
                      <wp:docPr id="4858" name="Text Box 8377">
                        <a:extLst xmlns:a="http://schemas.openxmlformats.org/drawingml/2006/main">
                          <a:ext uri="{FF2B5EF4-FFF2-40B4-BE49-F238E27FC236}">
                            <a16:creationId xmlns:a16="http://schemas.microsoft.com/office/drawing/2014/main" id="{00000000-0008-0000-0000-0000F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DC9C1" id="Text Box 8377" o:spid="_x0000_s1026" type="#_x0000_t202" style="position:absolute;margin-left:0;margin-top:0;width:6pt;height:2.25pt;z-index:2478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8208" behindDoc="0" locked="0" layoutInCell="1" allowOverlap="1" wp14:anchorId="0EE0D7D6" wp14:editId="0235A89C">
                      <wp:simplePos x="0" y="0"/>
                      <wp:positionH relativeFrom="column">
                        <wp:posOffset>0</wp:posOffset>
                      </wp:positionH>
                      <wp:positionV relativeFrom="paragraph">
                        <wp:posOffset>0</wp:posOffset>
                      </wp:positionV>
                      <wp:extent cx="76200" cy="28575"/>
                      <wp:effectExtent l="19050" t="19050" r="19050" b="28575"/>
                      <wp:wrapNone/>
                      <wp:docPr id="4859" name="Text Box 8376">
                        <a:extLst xmlns:a="http://schemas.openxmlformats.org/drawingml/2006/main">
                          <a:ext uri="{FF2B5EF4-FFF2-40B4-BE49-F238E27FC236}">
                            <a16:creationId xmlns:a16="http://schemas.microsoft.com/office/drawing/2014/main" id="{00000000-0008-0000-0000-0000F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6E0B77" id="Text Box 8376" o:spid="_x0000_s1026" type="#_x0000_t202" style="position:absolute;margin-left:0;margin-top:0;width:6pt;height:2.25pt;z-index:2478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39232" behindDoc="0" locked="0" layoutInCell="1" allowOverlap="1" wp14:anchorId="62C4D61A" wp14:editId="5F922224">
                      <wp:simplePos x="0" y="0"/>
                      <wp:positionH relativeFrom="column">
                        <wp:posOffset>0</wp:posOffset>
                      </wp:positionH>
                      <wp:positionV relativeFrom="paragraph">
                        <wp:posOffset>0</wp:posOffset>
                      </wp:positionV>
                      <wp:extent cx="76200" cy="28575"/>
                      <wp:effectExtent l="19050" t="19050" r="19050" b="28575"/>
                      <wp:wrapNone/>
                      <wp:docPr id="4860" name="Text Box 8375">
                        <a:extLst xmlns:a="http://schemas.openxmlformats.org/drawingml/2006/main">
                          <a:ext uri="{FF2B5EF4-FFF2-40B4-BE49-F238E27FC236}">
                            <a16:creationId xmlns:a16="http://schemas.microsoft.com/office/drawing/2014/main" id="{00000000-0008-0000-0000-0000F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BE404" id="Text Box 8375" o:spid="_x0000_s1026" type="#_x0000_t202" style="position:absolute;margin-left:0;margin-top:0;width:6pt;height:2.25pt;z-index:2478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0256" behindDoc="0" locked="0" layoutInCell="1" allowOverlap="1" wp14:anchorId="3456877A" wp14:editId="0434A523">
                      <wp:simplePos x="0" y="0"/>
                      <wp:positionH relativeFrom="column">
                        <wp:posOffset>0</wp:posOffset>
                      </wp:positionH>
                      <wp:positionV relativeFrom="paragraph">
                        <wp:posOffset>0</wp:posOffset>
                      </wp:positionV>
                      <wp:extent cx="76200" cy="28575"/>
                      <wp:effectExtent l="19050" t="19050" r="19050" b="28575"/>
                      <wp:wrapNone/>
                      <wp:docPr id="4861" name="Text Box 8374">
                        <a:extLst xmlns:a="http://schemas.openxmlformats.org/drawingml/2006/main">
                          <a:ext uri="{FF2B5EF4-FFF2-40B4-BE49-F238E27FC236}">
                            <a16:creationId xmlns:a16="http://schemas.microsoft.com/office/drawing/2014/main" id="{00000000-0008-0000-0000-0000FD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C2AB1" id="Text Box 8374" o:spid="_x0000_s1026" type="#_x0000_t202" style="position:absolute;margin-left:0;margin-top:0;width:6pt;height:2.25pt;z-index:2478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1280" behindDoc="0" locked="0" layoutInCell="1" allowOverlap="1" wp14:anchorId="7698199A" wp14:editId="72AFE2F7">
                      <wp:simplePos x="0" y="0"/>
                      <wp:positionH relativeFrom="column">
                        <wp:posOffset>0</wp:posOffset>
                      </wp:positionH>
                      <wp:positionV relativeFrom="paragraph">
                        <wp:posOffset>0</wp:posOffset>
                      </wp:positionV>
                      <wp:extent cx="76200" cy="28575"/>
                      <wp:effectExtent l="19050" t="19050" r="19050" b="28575"/>
                      <wp:wrapNone/>
                      <wp:docPr id="4862" name="Text Box 8373">
                        <a:extLst xmlns:a="http://schemas.openxmlformats.org/drawingml/2006/main">
                          <a:ext uri="{FF2B5EF4-FFF2-40B4-BE49-F238E27FC236}">
                            <a16:creationId xmlns:a16="http://schemas.microsoft.com/office/drawing/2014/main" id="{00000000-0008-0000-0000-0000F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7DEDA" id="Text Box 8373" o:spid="_x0000_s1026" type="#_x0000_t202" style="position:absolute;margin-left:0;margin-top:0;width:6pt;height:2.25pt;z-index:2478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2304" behindDoc="0" locked="0" layoutInCell="1" allowOverlap="1" wp14:anchorId="441B1152" wp14:editId="60A300DC">
                      <wp:simplePos x="0" y="0"/>
                      <wp:positionH relativeFrom="column">
                        <wp:posOffset>0</wp:posOffset>
                      </wp:positionH>
                      <wp:positionV relativeFrom="paragraph">
                        <wp:posOffset>0</wp:posOffset>
                      </wp:positionV>
                      <wp:extent cx="76200" cy="28575"/>
                      <wp:effectExtent l="19050" t="19050" r="19050" b="28575"/>
                      <wp:wrapNone/>
                      <wp:docPr id="4863" name="Text Box 8372">
                        <a:extLst xmlns:a="http://schemas.openxmlformats.org/drawingml/2006/main">
                          <a:ext uri="{FF2B5EF4-FFF2-40B4-BE49-F238E27FC236}">
                            <a16:creationId xmlns:a16="http://schemas.microsoft.com/office/drawing/2014/main" id="{00000000-0008-0000-0000-0000FF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63828" id="Text Box 8372" o:spid="_x0000_s1026" type="#_x0000_t202" style="position:absolute;margin-left:0;margin-top:0;width:6pt;height:2.25pt;z-index:2478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3328" behindDoc="0" locked="0" layoutInCell="1" allowOverlap="1" wp14:anchorId="5D7451AD" wp14:editId="6864DDBF">
                      <wp:simplePos x="0" y="0"/>
                      <wp:positionH relativeFrom="column">
                        <wp:posOffset>0</wp:posOffset>
                      </wp:positionH>
                      <wp:positionV relativeFrom="paragraph">
                        <wp:posOffset>0</wp:posOffset>
                      </wp:positionV>
                      <wp:extent cx="76200" cy="28575"/>
                      <wp:effectExtent l="19050" t="19050" r="19050" b="28575"/>
                      <wp:wrapNone/>
                      <wp:docPr id="4864" name="Text Box 8371">
                        <a:extLst xmlns:a="http://schemas.openxmlformats.org/drawingml/2006/main">
                          <a:ext uri="{FF2B5EF4-FFF2-40B4-BE49-F238E27FC236}">
                            <a16:creationId xmlns:a16="http://schemas.microsoft.com/office/drawing/2014/main" id="{00000000-0008-0000-0000-00000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FC580" id="Text Box 8371" o:spid="_x0000_s1026" type="#_x0000_t202" style="position:absolute;margin-left:0;margin-top:0;width:6pt;height:2.25pt;z-index:2478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4352" behindDoc="0" locked="0" layoutInCell="1" allowOverlap="1" wp14:anchorId="526E4059" wp14:editId="009BE2D3">
                      <wp:simplePos x="0" y="0"/>
                      <wp:positionH relativeFrom="column">
                        <wp:posOffset>0</wp:posOffset>
                      </wp:positionH>
                      <wp:positionV relativeFrom="paragraph">
                        <wp:posOffset>0</wp:posOffset>
                      </wp:positionV>
                      <wp:extent cx="76200" cy="28575"/>
                      <wp:effectExtent l="19050" t="19050" r="19050" b="28575"/>
                      <wp:wrapNone/>
                      <wp:docPr id="4865" name="Text Box 8370">
                        <a:extLst xmlns:a="http://schemas.openxmlformats.org/drawingml/2006/main">
                          <a:ext uri="{FF2B5EF4-FFF2-40B4-BE49-F238E27FC236}">
                            <a16:creationId xmlns:a16="http://schemas.microsoft.com/office/drawing/2014/main" id="{00000000-0008-0000-0000-00000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DE586" id="Text Box 8370" o:spid="_x0000_s1026" type="#_x0000_t202" style="position:absolute;margin-left:0;margin-top:0;width:6pt;height:2.25pt;z-index:2478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5376" behindDoc="0" locked="0" layoutInCell="1" allowOverlap="1" wp14:anchorId="6AA782C0" wp14:editId="7759647B">
                      <wp:simplePos x="0" y="0"/>
                      <wp:positionH relativeFrom="column">
                        <wp:posOffset>0</wp:posOffset>
                      </wp:positionH>
                      <wp:positionV relativeFrom="paragraph">
                        <wp:posOffset>0</wp:posOffset>
                      </wp:positionV>
                      <wp:extent cx="76200" cy="28575"/>
                      <wp:effectExtent l="19050" t="19050" r="19050" b="28575"/>
                      <wp:wrapNone/>
                      <wp:docPr id="4866" name="Text Box 8369">
                        <a:extLst xmlns:a="http://schemas.openxmlformats.org/drawingml/2006/main">
                          <a:ext uri="{FF2B5EF4-FFF2-40B4-BE49-F238E27FC236}">
                            <a16:creationId xmlns:a16="http://schemas.microsoft.com/office/drawing/2014/main" id="{00000000-0008-0000-0000-00000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F6216" id="Text Box 8369" o:spid="_x0000_s1026" type="#_x0000_t202" style="position:absolute;margin-left:0;margin-top:0;width:6pt;height:2.25pt;z-index:2478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6400" behindDoc="0" locked="0" layoutInCell="1" allowOverlap="1" wp14:anchorId="374FF996" wp14:editId="3B70CCDA">
                      <wp:simplePos x="0" y="0"/>
                      <wp:positionH relativeFrom="column">
                        <wp:posOffset>0</wp:posOffset>
                      </wp:positionH>
                      <wp:positionV relativeFrom="paragraph">
                        <wp:posOffset>0</wp:posOffset>
                      </wp:positionV>
                      <wp:extent cx="76200" cy="28575"/>
                      <wp:effectExtent l="19050" t="19050" r="19050" b="28575"/>
                      <wp:wrapNone/>
                      <wp:docPr id="4867" name="Text Box 8368">
                        <a:extLst xmlns:a="http://schemas.openxmlformats.org/drawingml/2006/main">
                          <a:ext uri="{FF2B5EF4-FFF2-40B4-BE49-F238E27FC236}">
                            <a16:creationId xmlns:a16="http://schemas.microsoft.com/office/drawing/2014/main" id="{00000000-0008-0000-0000-00000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9E69C7" id="Text Box 8368" o:spid="_x0000_s1026" type="#_x0000_t202" style="position:absolute;margin-left:0;margin-top:0;width:6pt;height:2.25pt;z-index:2478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7424" behindDoc="0" locked="0" layoutInCell="1" allowOverlap="1" wp14:anchorId="1226B04F" wp14:editId="716FAA79">
                      <wp:simplePos x="0" y="0"/>
                      <wp:positionH relativeFrom="column">
                        <wp:posOffset>0</wp:posOffset>
                      </wp:positionH>
                      <wp:positionV relativeFrom="paragraph">
                        <wp:posOffset>0</wp:posOffset>
                      </wp:positionV>
                      <wp:extent cx="76200" cy="28575"/>
                      <wp:effectExtent l="19050" t="19050" r="19050" b="28575"/>
                      <wp:wrapNone/>
                      <wp:docPr id="4868" name="Text Box 8367">
                        <a:extLst xmlns:a="http://schemas.openxmlformats.org/drawingml/2006/main">
                          <a:ext uri="{FF2B5EF4-FFF2-40B4-BE49-F238E27FC236}">
                            <a16:creationId xmlns:a16="http://schemas.microsoft.com/office/drawing/2014/main" id="{00000000-0008-0000-0000-00000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13519" id="Text Box 8367" o:spid="_x0000_s1026" type="#_x0000_t202" style="position:absolute;margin-left:0;margin-top:0;width:6pt;height:2.25pt;z-index:2478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8448" behindDoc="0" locked="0" layoutInCell="1" allowOverlap="1" wp14:anchorId="71467EBE" wp14:editId="63EBD7A5">
                      <wp:simplePos x="0" y="0"/>
                      <wp:positionH relativeFrom="column">
                        <wp:posOffset>0</wp:posOffset>
                      </wp:positionH>
                      <wp:positionV relativeFrom="paragraph">
                        <wp:posOffset>0</wp:posOffset>
                      </wp:positionV>
                      <wp:extent cx="76200" cy="28575"/>
                      <wp:effectExtent l="19050" t="19050" r="19050" b="28575"/>
                      <wp:wrapNone/>
                      <wp:docPr id="4869" name="Text Box 8366">
                        <a:extLst xmlns:a="http://schemas.openxmlformats.org/drawingml/2006/main">
                          <a:ext uri="{FF2B5EF4-FFF2-40B4-BE49-F238E27FC236}">
                            <a16:creationId xmlns:a16="http://schemas.microsoft.com/office/drawing/2014/main" id="{00000000-0008-0000-0000-00000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92C95" id="Text Box 8366" o:spid="_x0000_s1026" type="#_x0000_t202" style="position:absolute;margin-left:0;margin-top:0;width:6pt;height:2.25pt;z-index:2478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49472" behindDoc="0" locked="0" layoutInCell="1" allowOverlap="1" wp14:anchorId="38793A22" wp14:editId="69BCC029">
                      <wp:simplePos x="0" y="0"/>
                      <wp:positionH relativeFrom="column">
                        <wp:posOffset>0</wp:posOffset>
                      </wp:positionH>
                      <wp:positionV relativeFrom="paragraph">
                        <wp:posOffset>0</wp:posOffset>
                      </wp:positionV>
                      <wp:extent cx="76200" cy="28575"/>
                      <wp:effectExtent l="19050" t="19050" r="19050" b="28575"/>
                      <wp:wrapNone/>
                      <wp:docPr id="4870" name="Text Box 8365">
                        <a:extLst xmlns:a="http://schemas.openxmlformats.org/drawingml/2006/main">
                          <a:ext uri="{FF2B5EF4-FFF2-40B4-BE49-F238E27FC236}">
                            <a16:creationId xmlns:a16="http://schemas.microsoft.com/office/drawing/2014/main" id="{00000000-0008-0000-0000-00000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59A21F" id="Text Box 8365" o:spid="_x0000_s1026" type="#_x0000_t202" style="position:absolute;margin-left:0;margin-top:0;width:6pt;height:2.25pt;z-index:2478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0496" behindDoc="0" locked="0" layoutInCell="1" allowOverlap="1" wp14:anchorId="1DB7EE9D" wp14:editId="0924E254">
                      <wp:simplePos x="0" y="0"/>
                      <wp:positionH relativeFrom="column">
                        <wp:posOffset>0</wp:posOffset>
                      </wp:positionH>
                      <wp:positionV relativeFrom="paragraph">
                        <wp:posOffset>0</wp:posOffset>
                      </wp:positionV>
                      <wp:extent cx="76200" cy="28575"/>
                      <wp:effectExtent l="19050" t="19050" r="19050" b="28575"/>
                      <wp:wrapNone/>
                      <wp:docPr id="4871" name="Text Box 8364">
                        <a:extLst xmlns:a="http://schemas.openxmlformats.org/drawingml/2006/main">
                          <a:ext uri="{FF2B5EF4-FFF2-40B4-BE49-F238E27FC236}">
                            <a16:creationId xmlns:a16="http://schemas.microsoft.com/office/drawing/2014/main" id="{00000000-0008-0000-0000-00000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FBD5EA" id="Text Box 8364" o:spid="_x0000_s1026" type="#_x0000_t202" style="position:absolute;margin-left:0;margin-top:0;width:6pt;height:2.25pt;z-index:2478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1520" behindDoc="0" locked="0" layoutInCell="1" allowOverlap="1" wp14:anchorId="3449C2B8" wp14:editId="670B6689">
                      <wp:simplePos x="0" y="0"/>
                      <wp:positionH relativeFrom="column">
                        <wp:posOffset>0</wp:posOffset>
                      </wp:positionH>
                      <wp:positionV relativeFrom="paragraph">
                        <wp:posOffset>0</wp:posOffset>
                      </wp:positionV>
                      <wp:extent cx="76200" cy="28575"/>
                      <wp:effectExtent l="19050" t="19050" r="19050" b="28575"/>
                      <wp:wrapNone/>
                      <wp:docPr id="4872" name="Text Box 8363">
                        <a:extLst xmlns:a="http://schemas.openxmlformats.org/drawingml/2006/main">
                          <a:ext uri="{FF2B5EF4-FFF2-40B4-BE49-F238E27FC236}">
                            <a16:creationId xmlns:a16="http://schemas.microsoft.com/office/drawing/2014/main" id="{00000000-0008-0000-0000-00000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2B208" id="Text Box 8363" o:spid="_x0000_s1026" type="#_x0000_t202" style="position:absolute;margin-left:0;margin-top:0;width:6pt;height:2.25pt;z-index:2478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2544" behindDoc="0" locked="0" layoutInCell="1" allowOverlap="1" wp14:anchorId="0CBFE3D7" wp14:editId="3B69948C">
                      <wp:simplePos x="0" y="0"/>
                      <wp:positionH relativeFrom="column">
                        <wp:posOffset>0</wp:posOffset>
                      </wp:positionH>
                      <wp:positionV relativeFrom="paragraph">
                        <wp:posOffset>0</wp:posOffset>
                      </wp:positionV>
                      <wp:extent cx="76200" cy="28575"/>
                      <wp:effectExtent l="19050" t="19050" r="19050" b="28575"/>
                      <wp:wrapNone/>
                      <wp:docPr id="4873" name="Text Box 8362">
                        <a:extLst xmlns:a="http://schemas.openxmlformats.org/drawingml/2006/main">
                          <a:ext uri="{FF2B5EF4-FFF2-40B4-BE49-F238E27FC236}">
                            <a16:creationId xmlns:a16="http://schemas.microsoft.com/office/drawing/2014/main" id="{00000000-0008-0000-0000-00000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F112B" id="Text Box 8362" o:spid="_x0000_s1026" type="#_x0000_t202" style="position:absolute;margin-left:0;margin-top:0;width:6pt;height:2.25pt;z-index:2478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3568" behindDoc="0" locked="0" layoutInCell="1" allowOverlap="1" wp14:anchorId="38945E29" wp14:editId="5C74A596">
                      <wp:simplePos x="0" y="0"/>
                      <wp:positionH relativeFrom="column">
                        <wp:posOffset>0</wp:posOffset>
                      </wp:positionH>
                      <wp:positionV relativeFrom="paragraph">
                        <wp:posOffset>0</wp:posOffset>
                      </wp:positionV>
                      <wp:extent cx="76200" cy="28575"/>
                      <wp:effectExtent l="19050" t="19050" r="19050" b="28575"/>
                      <wp:wrapNone/>
                      <wp:docPr id="4874" name="Text Box 8361">
                        <a:extLst xmlns:a="http://schemas.openxmlformats.org/drawingml/2006/main">
                          <a:ext uri="{FF2B5EF4-FFF2-40B4-BE49-F238E27FC236}">
                            <a16:creationId xmlns:a16="http://schemas.microsoft.com/office/drawing/2014/main" id="{00000000-0008-0000-0000-00000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0B856" id="Text Box 8361" o:spid="_x0000_s1026" type="#_x0000_t202" style="position:absolute;margin-left:0;margin-top:0;width:6pt;height:2.25pt;z-index:2478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4592" behindDoc="0" locked="0" layoutInCell="1" allowOverlap="1" wp14:anchorId="2EED276F" wp14:editId="02014676">
                      <wp:simplePos x="0" y="0"/>
                      <wp:positionH relativeFrom="column">
                        <wp:posOffset>0</wp:posOffset>
                      </wp:positionH>
                      <wp:positionV relativeFrom="paragraph">
                        <wp:posOffset>0</wp:posOffset>
                      </wp:positionV>
                      <wp:extent cx="76200" cy="28575"/>
                      <wp:effectExtent l="19050" t="19050" r="19050" b="28575"/>
                      <wp:wrapNone/>
                      <wp:docPr id="4875" name="Text Box 8360">
                        <a:extLst xmlns:a="http://schemas.openxmlformats.org/drawingml/2006/main">
                          <a:ext uri="{FF2B5EF4-FFF2-40B4-BE49-F238E27FC236}">
                            <a16:creationId xmlns:a16="http://schemas.microsoft.com/office/drawing/2014/main" id="{00000000-0008-0000-0000-00000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40424" id="Text Box 8360" o:spid="_x0000_s1026" type="#_x0000_t202" style="position:absolute;margin-left:0;margin-top:0;width:6pt;height:2.25pt;z-index:2478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5616" behindDoc="0" locked="0" layoutInCell="1" allowOverlap="1" wp14:anchorId="5B0E8D50" wp14:editId="05F8BD9D">
                      <wp:simplePos x="0" y="0"/>
                      <wp:positionH relativeFrom="column">
                        <wp:posOffset>0</wp:posOffset>
                      </wp:positionH>
                      <wp:positionV relativeFrom="paragraph">
                        <wp:posOffset>0</wp:posOffset>
                      </wp:positionV>
                      <wp:extent cx="76200" cy="28575"/>
                      <wp:effectExtent l="19050" t="19050" r="19050" b="28575"/>
                      <wp:wrapNone/>
                      <wp:docPr id="4876" name="Text Box 8359">
                        <a:extLst xmlns:a="http://schemas.openxmlformats.org/drawingml/2006/main">
                          <a:ext uri="{FF2B5EF4-FFF2-40B4-BE49-F238E27FC236}">
                            <a16:creationId xmlns:a16="http://schemas.microsoft.com/office/drawing/2014/main" id="{00000000-0008-0000-0000-00000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5B92D" id="Text Box 8359" o:spid="_x0000_s1026" type="#_x0000_t202" style="position:absolute;margin-left:0;margin-top:0;width:6pt;height:2.25pt;z-index:2478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6640" behindDoc="0" locked="0" layoutInCell="1" allowOverlap="1" wp14:anchorId="5850148C" wp14:editId="328EF1FA">
                      <wp:simplePos x="0" y="0"/>
                      <wp:positionH relativeFrom="column">
                        <wp:posOffset>0</wp:posOffset>
                      </wp:positionH>
                      <wp:positionV relativeFrom="paragraph">
                        <wp:posOffset>0</wp:posOffset>
                      </wp:positionV>
                      <wp:extent cx="76200" cy="28575"/>
                      <wp:effectExtent l="19050" t="19050" r="19050" b="28575"/>
                      <wp:wrapNone/>
                      <wp:docPr id="4877" name="Text Box 8358">
                        <a:extLst xmlns:a="http://schemas.openxmlformats.org/drawingml/2006/main">
                          <a:ext uri="{FF2B5EF4-FFF2-40B4-BE49-F238E27FC236}">
                            <a16:creationId xmlns:a16="http://schemas.microsoft.com/office/drawing/2014/main" id="{00000000-0008-0000-0000-00000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A6537" id="Text Box 8358" o:spid="_x0000_s1026" type="#_x0000_t202" style="position:absolute;margin-left:0;margin-top:0;width:6pt;height:2.25pt;z-index:2478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7664" behindDoc="0" locked="0" layoutInCell="1" allowOverlap="1" wp14:anchorId="13311A93" wp14:editId="30E5C84C">
                      <wp:simplePos x="0" y="0"/>
                      <wp:positionH relativeFrom="column">
                        <wp:posOffset>0</wp:posOffset>
                      </wp:positionH>
                      <wp:positionV relativeFrom="paragraph">
                        <wp:posOffset>0</wp:posOffset>
                      </wp:positionV>
                      <wp:extent cx="76200" cy="28575"/>
                      <wp:effectExtent l="19050" t="19050" r="19050" b="28575"/>
                      <wp:wrapNone/>
                      <wp:docPr id="4878" name="Text Box 8357">
                        <a:extLst xmlns:a="http://schemas.openxmlformats.org/drawingml/2006/main">
                          <a:ext uri="{FF2B5EF4-FFF2-40B4-BE49-F238E27FC236}">
                            <a16:creationId xmlns:a16="http://schemas.microsoft.com/office/drawing/2014/main" id="{00000000-0008-0000-0000-00000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209DC" id="Text Box 8357" o:spid="_x0000_s1026" type="#_x0000_t202" style="position:absolute;margin-left:0;margin-top:0;width:6pt;height:2.25pt;z-index:2478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8688" behindDoc="0" locked="0" layoutInCell="1" allowOverlap="1" wp14:anchorId="5DD53977" wp14:editId="7A41D6F2">
                      <wp:simplePos x="0" y="0"/>
                      <wp:positionH relativeFrom="column">
                        <wp:posOffset>0</wp:posOffset>
                      </wp:positionH>
                      <wp:positionV relativeFrom="paragraph">
                        <wp:posOffset>0</wp:posOffset>
                      </wp:positionV>
                      <wp:extent cx="76200" cy="28575"/>
                      <wp:effectExtent l="19050" t="19050" r="19050" b="28575"/>
                      <wp:wrapNone/>
                      <wp:docPr id="4879" name="Text Box 8356">
                        <a:extLst xmlns:a="http://schemas.openxmlformats.org/drawingml/2006/main">
                          <a:ext uri="{FF2B5EF4-FFF2-40B4-BE49-F238E27FC236}">
                            <a16:creationId xmlns:a16="http://schemas.microsoft.com/office/drawing/2014/main" id="{00000000-0008-0000-0000-00000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2209F" id="Text Box 8356" o:spid="_x0000_s1026" type="#_x0000_t202" style="position:absolute;margin-left:0;margin-top:0;width:6pt;height:2.25pt;z-index:2478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59712" behindDoc="0" locked="0" layoutInCell="1" allowOverlap="1" wp14:anchorId="580A6FAF" wp14:editId="4AE00779">
                      <wp:simplePos x="0" y="0"/>
                      <wp:positionH relativeFrom="column">
                        <wp:posOffset>0</wp:posOffset>
                      </wp:positionH>
                      <wp:positionV relativeFrom="paragraph">
                        <wp:posOffset>0</wp:posOffset>
                      </wp:positionV>
                      <wp:extent cx="76200" cy="28575"/>
                      <wp:effectExtent l="19050" t="19050" r="19050" b="28575"/>
                      <wp:wrapNone/>
                      <wp:docPr id="4880" name="Text Box 8355">
                        <a:extLst xmlns:a="http://schemas.openxmlformats.org/drawingml/2006/main">
                          <a:ext uri="{FF2B5EF4-FFF2-40B4-BE49-F238E27FC236}">
                            <a16:creationId xmlns:a16="http://schemas.microsoft.com/office/drawing/2014/main" id="{00000000-0008-0000-0000-00001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68F106" id="Text Box 8355" o:spid="_x0000_s1026" type="#_x0000_t202" style="position:absolute;margin-left:0;margin-top:0;width:6pt;height:2.25pt;z-index:2478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0736" behindDoc="0" locked="0" layoutInCell="1" allowOverlap="1" wp14:anchorId="236B642B" wp14:editId="0F8B9170">
                      <wp:simplePos x="0" y="0"/>
                      <wp:positionH relativeFrom="column">
                        <wp:posOffset>0</wp:posOffset>
                      </wp:positionH>
                      <wp:positionV relativeFrom="paragraph">
                        <wp:posOffset>0</wp:posOffset>
                      </wp:positionV>
                      <wp:extent cx="76200" cy="28575"/>
                      <wp:effectExtent l="19050" t="19050" r="19050" b="28575"/>
                      <wp:wrapNone/>
                      <wp:docPr id="4881" name="Text Box 8354">
                        <a:extLst xmlns:a="http://schemas.openxmlformats.org/drawingml/2006/main">
                          <a:ext uri="{FF2B5EF4-FFF2-40B4-BE49-F238E27FC236}">
                            <a16:creationId xmlns:a16="http://schemas.microsoft.com/office/drawing/2014/main" id="{00000000-0008-0000-0000-00001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FB58B" id="Text Box 8354" o:spid="_x0000_s1026" type="#_x0000_t202" style="position:absolute;margin-left:0;margin-top:0;width:6pt;height:2.25pt;z-index:2478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1760" behindDoc="0" locked="0" layoutInCell="1" allowOverlap="1" wp14:anchorId="69EE860F" wp14:editId="78573F6A">
                      <wp:simplePos x="0" y="0"/>
                      <wp:positionH relativeFrom="column">
                        <wp:posOffset>0</wp:posOffset>
                      </wp:positionH>
                      <wp:positionV relativeFrom="paragraph">
                        <wp:posOffset>0</wp:posOffset>
                      </wp:positionV>
                      <wp:extent cx="76200" cy="28575"/>
                      <wp:effectExtent l="19050" t="19050" r="19050" b="28575"/>
                      <wp:wrapNone/>
                      <wp:docPr id="4882" name="Text Box 8353">
                        <a:extLst xmlns:a="http://schemas.openxmlformats.org/drawingml/2006/main">
                          <a:ext uri="{FF2B5EF4-FFF2-40B4-BE49-F238E27FC236}">
                            <a16:creationId xmlns:a16="http://schemas.microsoft.com/office/drawing/2014/main" id="{00000000-0008-0000-0000-00001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03BE1" id="Text Box 8353" o:spid="_x0000_s1026" type="#_x0000_t202" style="position:absolute;margin-left:0;margin-top:0;width:6pt;height:2.25pt;z-index:2478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2784" behindDoc="0" locked="0" layoutInCell="1" allowOverlap="1" wp14:anchorId="7E99CF61" wp14:editId="4628BB85">
                      <wp:simplePos x="0" y="0"/>
                      <wp:positionH relativeFrom="column">
                        <wp:posOffset>0</wp:posOffset>
                      </wp:positionH>
                      <wp:positionV relativeFrom="paragraph">
                        <wp:posOffset>0</wp:posOffset>
                      </wp:positionV>
                      <wp:extent cx="76200" cy="28575"/>
                      <wp:effectExtent l="19050" t="19050" r="19050" b="28575"/>
                      <wp:wrapNone/>
                      <wp:docPr id="4883" name="Text Box 8352">
                        <a:extLst xmlns:a="http://schemas.openxmlformats.org/drawingml/2006/main">
                          <a:ext uri="{FF2B5EF4-FFF2-40B4-BE49-F238E27FC236}">
                            <a16:creationId xmlns:a16="http://schemas.microsoft.com/office/drawing/2014/main" id="{00000000-0008-0000-0000-00001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4F7AA" id="Text Box 8352" o:spid="_x0000_s1026" type="#_x0000_t202" style="position:absolute;margin-left:0;margin-top:0;width:6pt;height:2.25pt;z-index:2478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5856" behindDoc="0" locked="0" layoutInCell="1" allowOverlap="1" wp14:anchorId="6DB5A596" wp14:editId="3A2D1678">
                      <wp:simplePos x="0" y="0"/>
                      <wp:positionH relativeFrom="column">
                        <wp:posOffset>0</wp:posOffset>
                      </wp:positionH>
                      <wp:positionV relativeFrom="paragraph">
                        <wp:posOffset>0</wp:posOffset>
                      </wp:positionV>
                      <wp:extent cx="76200" cy="28575"/>
                      <wp:effectExtent l="19050" t="19050" r="19050" b="28575"/>
                      <wp:wrapNone/>
                      <wp:docPr id="4886" name="Text Box 8351">
                        <a:extLst xmlns:a="http://schemas.openxmlformats.org/drawingml/2006/main">
                          <a:ext uri="{FF2B5EF4-FFF2-40B4-BE49-F238E27FC236}">
                            <a16:creationId xmlns:a16="http://schemas.microsoft.com/office/drawing/2014/main" id="{00000000-0008-0000-0000-00001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3AF78" id="Text Box 8351" o:spid="_x0000_s1026" type="#_x0000_t202" style="position:absolute;margin-left:0;margin-top:0;width:6pt;height:2.25pt;z-index:2478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6880" behindDoc="0" locked="0" layoutInCell="1" allowOverlap="1" wp14:anchorId="6C9E5451" wp14:editId="6EC3D84D">
                      <wp:simplePos x="0" y="0"/>
                      <wp:positionH relativeFrom="column">
                        <wp:posOffset>0</wp:posOffset>
                      </wp:positionH>
                      <wp:positionV relativeFrom="paragraph">
                        <wp:posOffset>0</wp:posOffset>
                      </wp:positionV>
                      <wp:extent cx="76200" cy="28575"/>
                      <wp:effectExtent l="19050" t="19050" r="19050" b="28575"/>
                      <wp:wrapNone/>
                      <wp:docPr id="4887" name="Text Box 8350">
                        <a:extLst xmlns:a="http://schemas.openxmlformats.org/drawingml/2006/main">
                          <a:ext uri="{FF2B5EF4-FFF2-40B4-BE49-F238E27FC236}">
                            <a16:creationId xmlns:a16="http://schemas.microsoft.com/office/drawing/2014/main" id="{00000000-0008-0000-0000-00001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3CE5C" id="Text Box 8350" o:spid="_x0000_s1026" type="#_x0000_t202" style="position:absolute;margin-left:0;margin-top:0;width:6pt;height:2.25pt;z-index:2478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7904" behindDoc="0" locked="0" layoutInCell="1" allowOverlap="1" wp14:anchorId="111585C4" wp14:editId="6A4DFE0D">
                      <wp:simplePos x="0" y="0"/>
                      <wp:positionH relativeFrom="column">
                        <wp:posOffset>0</wp:posOffset>
                      </wp:positionH>
                      <wp:positionV relativeFrom="paragraph">
                        <wp:posOffset>0</wp:posOffset>
                      </wp:positionV>
                      <wp:extent cx="76200" cy="28575"/>
                      <wp:effectExtent l="19050" t="19050" r="19050" b="28575"/>
                      <wp:wrapNone/>
                      <wp:docPr id="4888" name="Text Box 8349">
                        <a:extLst xmlns:a="http://schemas.openxmlformats.org/drawingml/2006/main">
                          <a:ext uri="{FF2B5EF4-FFF2-40B4-BE49-F238E27FC236}">
                            <a16:creationId xmlns:a16="http://schemas.microsoft.com/office/drawing/2014/main" id="{00000000-0008-0000-0000-00001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BA3BC" id="Text Box 8349" o:spid="_x0000_s1026" type="#_x0000_t202" style="position:absolute;margin-left:0;margin-top:0;width:6pt;height:2.25pt;z-index:2478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8928" behindDoc="0" locked="0" layoutInCell="1" allowOverlap="1" wp14:anchorId="01B957B2" wp14:editId="4D183122">
                      <wp:simplePos x="0" y="0"/>
                      <wp:positionH relativeFrom="column">
                        <wp:posOffset>0</wp:posOffset>
                      </wp:positionH>
                      <wp:positionV relativeFrom="paragraph">
                        <wp:posOffset>0</wp:posOffset>
                      </wp:positionV>
                      <wp:extent cx="76200" cy="28575"/>
                      <wp:effectExtent l="19050" t="19050" r="19050" b="28575"/>
                      <wp:wrapNone/>
                      <wp:docPr id="4889" name="Text Box 8348">
                        <a:extLst xmlns:a="http://schemas.openxmlformats.org/drawingml/2006/main">
                          <a:ext uri="{FF2B5EF4-FFF2-40B4-BE49-F238E27FC236}">
                            <a16:creationId xmlns:a16="http://schemas.microsoft.com/office/drawing/2014/main" id="{00000000-0008-0000-0000-00001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82D0A" id="Text Box 8348" o:spid="_x0000_s1026" type="#_x0000_t202" style="position:absolute;margin-left:0;margin-top:0;width:6pt;height:2.25pt;z-index:2478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69952" behindDoc="0" locked="0" layoutInCell="1" allowOverlap="1" wp14:anchorId="3E65F093" wp14:editId="3421BB38">
                      <wp:simplePos x="0" y="0"/>
                      <wp:positionH relativeFrom="column">
                        <wp:posOffset>0</wp:posOffset>
                      </wp:positionH>
                      <wp:positionV relativeFrom="paragraph">
                        <wp:posOffset>0</wp:posOffset>
                      </wp:positionV>
                      <wp:extent cx="76200" cy="28575"/>
                      <wp:effectExtent l="19050" t="19050" r="19050" b="28575"/>
                      <wp:wrapNone/>
                      <wp:docPr id="4890" name="Text Box 8347">
                        <a:extLst xmlns:a="http://schemas.openxmlformats.org/drawingml/2006/main">
                          <a:ext uri="{FF2B5EF4-FFF2-40B4-BE49-F238E27FC236}">
                            <a16:creationId xmlns:a16="http://schemas.microsoft.com/office/drawing/2014/main" id="{00000000-0008-0000-0000-00001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0EC19" id="Text Box 8347" o:spid="_x0000_s1026" type="#_x0000_t202" style="position:absolute;margin-left:0;margin-top:0;width:6pt;height:2.25pt;z-index:2478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0976" behindDoc="0" locked="0" layoutInCell="1" allowOverlap="1" wp14:anchorId="67CB17FC" wp14:editId="0D183355">
                      <wp:simplePos x="0" y="0"/>
                      <wp:positionH relativeFrom="column">
                        <wp:posOffset>0</wp:posOffset>
                      </wp:positionH>
                      <wp:positionV relativeFrom="paragraph">
                        <wp:posOffset>0</wp:posOffset>
                      </wp:positionV>
                      <wp:extent cx="76200" cy="28575"/>
                      <wp:effectExtent l="19050" t="19050" r="19050" b="28575"/>
                      <wp:wrapNone/>
                      <wp:docPr id="4891" name="Text Box 8346">
                        <a:extLst xmlns:a="http://schemas.openxmlformats.org/drawingml/2006/main">
                          <a:ext uri="{FF2B5EF4-FFF2-40B4-BE49-F238E27FC236}">
                            <a16:creationId xmlns:a16="http://schemas.microsoft.com/office/drawing/2014/main" id="{00000000-0008-0000-0000-00001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6A0A1" id="Text Box 8346" o:spid="_x0000_s1026" type="#_x0000_t202" style="position:absolute;margin-left:0;margin-top:0;width:6pt;height:2.25pt;z-index:2478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2000" behindDoc="0" locked="0" layoutInCell="1" allowOverlap="1" wp14:anchorId="7564148E" wp14:editId="7475EB23">
                      <wp:simplePos x="0" y="0"/>
                      <wp:positionH relativeFrom="column">
                        <wp:posOffset>0</wp:posOffset>
                      </wp:positionH>
                      <wp:positionV relativeFrom="paragraph">
                        <wp:posOffset>0</wp:posOffset>
                      </wp:positionV>
                      <wp:extent cx="76200" cy="28575"/>
                      <wp:effectExtent l="19050" t="19050" r="19050" b="28575"/>
                      <wp:wrapNone/>
                      <wp:docPr id="4892" name="Text Box 8345">
                        <a:extLst xmlns:a="http://schemas.openxmlformats.org/drawingml/2006/main">
                          <a:ext uri="{FF2B5EF4-FFF2-40B4-BE49-F238E27FC236}">
                            <a16:creationId xmlns:a16="http://schemas.microsoft.com/office/drawing/2014/main" id="{00000000-0008-0000-0000-00001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4ABEF" id="Text Box 8345" o:spid="_x0000_s1026" type="#_x0000_t202" style="position:absolute;margin-left:0;margin-top:0;width:6pt;height:2.25pt;z-index:2478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3024" behindDoc="0" locked="0" layoutInCell="1" allowOverlap="1" wp14:anchorId="1B758F03" wp14:editId="6ACAA4CF">
                      <wp:simplePos x="0" y="0"/>
                      <wp:positionH relativeFrom="column">
                        <wp:posOffset>0</wp:posOffset>
                      </wp:positionH>
                      <wp:positionV relativeFrom="paragraph">
                        <wp:posOffset>0</wp:posOffset>
                      </wp:positionV>
                      <wp:extent cx="76200" cy="28575"/>
                      <wp:effectExtent l="19050" t="19050" r="19050" b="28575"/>
                      <wp:wrapNone/>
                      <wp:docPr id="4893" name="Text Box 8344">
                        <a:extLst xmlns:a="http://schemas.openxmlformats.org/drawingml/2006/main">
                          <a:ext uri="{FF2B5EF4-FFF2-40B4-BE49-F238E27FC236}">
                            <a16:creationId xmlns:a16="http://schemas.microsoft.com/office/drawing/2014/main" id="{00000000-0008-0000-0000-00001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37F6C" id="Text Box 8344" o:spid="_x0000_s1026" type="#_x0000_t202" style="position:absolute;margin-left:0;margin-top:0;width:6pt;height:2.25pt;z-index:2478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4048" behindDoc="0" locked="0" layoutInCell="1" allowOverlap="1" wp14:anchorId="07FC30A6" wp14:editId="7B218637">
                      <wp:simplePos x="0" y="0"/>
                      <wp:positionH relativeFrom="column">
                        <wp:posOffset>0</wp:posOffset>
                      </wp:positionH>
                      <wp:positionV relativeFrom="paragraph">
                        <wp:posOffset>0</wp:posOffset>
                      </wp:positionV>
                      <wp:extent cx="76200" cy="28575"/>
                      <wp:effectExtent l="19050" t="19050" r="19050" b="28575"/>
                      <wp:wrapNone/>
                      <wp:docPr id="4894" name="Text Box 8343">
                        <a:extLst xmlns:a="http://schemas.openxmlformats.org/drawingml/2006/main">
                          <a:ext uri="{FF2B5EF4-FFF2-40B4-BE49-F238E27FC236}">
                            <a16:creationId xmlns:a16="http://schemas.microsoft.com/office/drawing/2014/main" id="{00000000-0008-0000-0000-00001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ACAC5" id="Text Box 8343" o:spid="_x0000_s1026" type="#_x0000_t202" style="position:absolute;margin-left:0;margin-top:0;width:6pt;height:2.25pt;z-index:2478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5072" behindDoc="0" locked="0" layoutInCell="1" allowOverlap="1" wp14:anchorId="70E2F983" wp14:editId="5026F746">
                      <wp:simplePos x="0" y="0"/>
                      <wp:positionH relativeFrom="column">
                        <wp:posOffset>0</wp:posOffset>
                      </wp:positionH>
                      <wp:positionV relativeFrom="paragraph">
                        <wp:posOffset>0</wp:posOffset>
                      </wp:positionV>
                      <wp:extent cx="76200" cy="28575"/>
                      <wp:effectExtent l="19050" t="19050" r="19050" b="28575"/>
                      <wp:wrapNone/>
                      <wp:docPr id="4895" name="Text Box 8342">
                        <a:extLst xmlns:a="http://schemas.openxmlformats.org/drawingml/2006/main">
                          <a:ext uri="{FF2B5EF4-FFF2-40B4-BE49-F238E27FC236}">
                            <a16:creationId xmlns:a16="http://schemas.microsoft.com/office/drawing/2014/main" id="{00000000-0008-0000-0000-00001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C4F37" id="Text Box 8342" o:spid="_x0000_s1026" type="#_x0000_t202" style="position:absolute;margin-left:0;margin-top:0;width:6pt;height:2.25pt;z-index:2478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6096" behindDoc="0" locked="0" layoutInCell="1" allowOverlap="1" wp14:anchorId="4E8B130C" wp14:editId="01E905AF">
                      <wp:simplePos x="0" y="0"/>
                      <wp:positionH relativeFrom="column">
                        <wp:posOffset>0</wp:posOffset>
                      </wp:positionH>
                      <wp:positionV relativeFrom="paragraph">
                        <wp:posOffset>0</wp:posOffset>
                      </wp:positionV>
                      <wp:extent cx="76200" cy="28575"/>
                      <wp:effectExtent l="19050" t="19050" r="19050" b="28575"/>
                      <wp:wrapNone/>
                      <wp:docPr id="4896" name="Text Box 8341">
                        <a:extLst xmlns:a="http://schemas.openxmlformats.org/drawingml/2006/main">
                          <a:ext uri="{FF2B5EF4-FFF2-40B4-BE49-F238E27FC236}">
                            <a16:creationId xmlns:a16="http://schemas.microsoft.com/office/drawing/2014/main" id="{00000000-0008-0000-0000-00002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91234" id="Text Box 8341" o:spid="_x0000_s1026" type="#_x0000_t202" style="position:absolute;margin-left:0;margin-top:0;width:6pt;height:2.25pt;z-index:2478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7120" behindDoc="0" locked="0" layoutInCell="1" allowOverlap="1" wp14:anchorId="486681F5" wp14:editId="638BC877">
                      <wp:simplePos x="0" y="0"/>
                      <wp:positionH relativeFrom="column">
                        <wp:posOffset>0</wp:posOffset>
                      </wp:positionH>
                      <wp:positionV relativeFrom="paragraph">
                        <wp:posOffset>0</wp:posOffset>
                      </wp:positionV>
                      <wp:extent cx="76200" cy="28575"/>
                      <wp:effectExtent l="19050" t="19050" r="19050" b="28575"/>
                      <wp:wrapNone/>
                      <wp:docPr id="4897" name="Text Box 8340">
                        <a:extLst xmlns:a="http://schemas.openxmlformats.org/drawingml/2006/main">
                          <a:ext uri="{FF2B5EF4-FFF2-40B4-BE49-F238E27FC236}">
                            <a16:creationId xmlns:a16="http://schemas.microsoft.com/office/drawing/2014/main" id="{00000000-0008-0000-0000-00002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3EB6B" id="Text Box 8340" o:spid="_x0000_s1026" type="#_x0000_t202" style="position:absolute;margin-left:0;margin-top:0;width:6pt;height:2.25pt;z-index:2478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8144" behindDoc="0" locked="0" layoutInCell="1" allowOverlap="1" wp14:anchorId="1F94829A" wp14:editId="0496586D">
                      <wp:simplePos x="0" y="0"/>
                      <wp:positionH relativeFrom="column">
                        <wp:posOffset>0</wp:posOffset>
                      </wp:positionH>
                      <wp:positionV relativeFrom="paragraph">
                        <wp:posOffset>0</wp:posOffset>
                      </wp:positionV>
                      <wp:extent cx="76200" cy="28575"/>
                      <wp:effectExtent l="19050" t="19050" r="19050" b="28575"/>
                      <wp:wrapNone/>
                      <wp:docPr id="4898" name="Text Box 8339">
                        <a:extLst xmlns:a="http://schemas.openxmlformats.org/drawingml/2006/main">
                          <a:ext uri="{FF2B5EF4-FFF2-40B4-BE49-F238E27FC236}">
                            <a16:creationId xmlns:a16="http://schemas.microsoft.com/office/drawing/2014/main" id="{00000000-0008-0000-0000-00002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29913" id="Text Box 8339" o:spid="_x0000_s1026" type="#_x0000_t202" style="position:absolute;margin-left:0;margin-top:0;width:6pt;height:2.25pt;z-index:2478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79168" behindDoc="0" locked="0" layoutInCell="1" allowOverlap="1" wp14:anchorId="1F630552" wp14:editId="16CAF3E4">
                      <wp:simplePos x="0" y="0"/>
                      <wp:positionH relativeFrom="column">
                        <wp:posOffset>0</wp:posOffset>
                      </wp:positionH>
                      <wp:positionV relativeFrom="paragraph">
                        <wp:posOffset>0</wp:posOffset>
                      </wp:positionV>
                      <wp:extent cx="76200" cy="28575"/>
                      <wp:effectExtent l="19050" t="19050" r="19050" b="28575"/>
                      <wp:wrapNone/>
                      <wp:docPr id="4899" name="Text Box 8338">
                        <a:extLst xmlns:a="http://schemas.openxmlformats.org/drawingml/2006/main">
                          <a:ext uri="{FF2B5EF4-FFF2-40B4-BE49-F238E27FC236}">
                            <a16:creationId xmlns:a16="http://schemas.microsoft.com/office/drawing/2014/main" id="{00000000-0008-0000-0000-00002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5C291" id="Text Box 8338" o:spid="_x0000_s1026" type="#_x0000_t202" style="position:absolute;margin-left:0;margin-top:0;width:6pt;height:2.25pt;z-index:2478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0192" behindDoc="0" locked="0" layoutInCell="1" allowOverlap="1" wp14:anchorId="34CFD72F" wp14:editId="02FB1E57">
                      <wp:simplePos x="0" y="0"/>
                      <wp:positionH relativeFrom="column">
                        <wp:posOffset>0</wp:posOffset>
                      </wp:positionH>
                      <wp:positionV relativeFrom="paragraph">
                        <wp:posOffset>0</wp:posOffset>
                      </wp:positionV>
                      <wp:extent cx="76200" cy="28575"/>
                      <wp:effectExtent l="19050" t="19050" r="19050" b="28575"/>
                      <wp:wrapNone/>
                      <wp:docPr id="4900" name="Text Box 8337">
                        <a:extLst xmlns:a="http://schemas.openxmlformats.org/drawingml/2006/main">
                          <a:ext uri="{FF2B5EF4-FFF2-40B4-BE49-F238E27FC236}">
                            <a16:creationId xmlns:a16="http://schemas.microsoft.com/office/drawing/2014/main" id="{00000000-0008-0000-0000-00002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1B28F" id="Text Box 8337" o:spid="_x0000_s1026" type="#_x0000_t202" style="position:absolute;margin-left:0;margin-top:0;width:6pt;height:2.25pt;z-index:2478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1216" behindDoc="0" locked="0" layoutInCell="1" allowOverlap="1" wp14:anchorId="247EE8FD" wp14:editId="76C79F08">
                      <wp:simplePos x="0" y="0"/>
                      <wp:positionH relativeFrom="column">
                        <wp:posOffset>0</wp:posOffset>
                      </wp:positionH>
                      <wp:positionV relativeFrom="paragraph">
                        <wp:posOffset>0</wp:posOffset>
                      </wp:positionV>
                      <wp:extent cx="76200" cy="28575"/>
                      <wp:effectExtent l="19050" t="19050" r="19050" b="28575"/>
                      <wp:wrapNone/>
                      <wp:docPr id="4901" name="Text Box 8336">
                        <a:extLst xmlns:a="http://schemas.openxmlformats.org/drawingml/2006/main">
                          <a:ext uri="{FF2B5EF4-FFF2-40B4-BE49-F238E27FC236}">
                            <a16:creationId xmlns:a16="http://schemas.microsoft.com/office/drawing/2014/main" id="{00000000-0008-0000-0000-00002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92FC5" id="Text Box 8336" o:spid="_x0000_s1026" type="#_x0000_t202" style="position:absolute;margin-left:0;margin-top:0;width:6pt;height:2.25pt;z-index:2478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2240" behindDoc="0" locked="0" layoutInCell="1" allowOverlap="1" wp14:anchorId="33BCED41" wp14:editId="632CF549">
                      <wp:simplePos x="0" y="0"/>
                      <wp:positionH relativeFrom="column">
                        <wp:posOffset>0</wp:posOffset>
                      </wp:positionH>
                      <wp:positionV relativeFrom="paragraph">
                        <wp:posOffset>0</wp:posOffset>
                      </wp:positionV>
                      <wp:extent cx="76200" cy="28575"/>
                      <wp:effectExtent l="19050" t="19050" r="19050" b="28575"/>
                      <wp:wrapNone/>
                      <wp:docPr id="4902" name="Text Box 8335">
                        <a:extLst xmlns:a="http://schemas.openxmlformats.org/drawingml/2006/main">
                          <a:ext uri="{FF2B5EF4-FFF2-40B4-BE49-F238E27FC236}">
                            <a16:creationId xmlns:a16="http://schemas.microsoft.com/office/drawing/2014/main" id="{00000000-0008-0000-0000-00002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B783A" id="Text Box 8335" o:spid="_x0000_s1026" type="#_x0000_t202" style="position:absolute;margin-left:0;margin-top:0;width:6pt;height:2.25pt;z-index:2478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3264" behindDoc="0" locked="0" layoutInCell="1" allowOverlap="1" wp14:anchorId="71E6AB0E" wp14:editId="4ECADA58">
                      <wp:simplePos x="0" y="0"/>
                      <wp:positionH relativeFrom="column">
                        <wp:posOffset>0</wp:posOffset>
                      </wp:positionH>
                      <wp:positionV relativeFrom="paragraph">
                        <wp:posOffset>0</wp:posOffset>
                      </wp:positionV>
                      <wp:extent cx="76200" cy="28575"/>
                      <wp:effectExtent l="19050" t="19050" r="19050" b="28575"/>
                      <wp:wrapNone/>
                      <wp:docPr id="4903" name="Text Box 8334">
                        <a:extLst xmlns:a="http://schemas.openxmlformats.org/drawingml/2006/main">
                          <a:ext uri="{FF2B5EF4-FFF2-40B4-BE49-F238E27FC236}">
                            <a16:creationId xmlns:a16="http://schemas.microsoft.com/office/drawing/2014/main" id="{00000000-0008-0000-0000-00002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04D4D" id="Text Box 8334" o:spid="_x0000_s1026" type="#_x0000_t202" style="position:absolute;margin-left:0;margin-top:0;width:6pt;height:2.25pt;z-index:2478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4288" behindDoc="0" locked="0" layoutInCell="1" allowOverlap="1" wp14:anchorId="393D2D20" wp14:editId="5727403A">
                      <wp:simplePos x="0" y="0"/>
                      <wp:positionH relativeFrom="column">
                        <wp:posOffset>0</wp:posOffset>
                      </wp:positionH>
                      <wp:positionV relativeFrom="paragraph">
                        <wp:posOffset>0</wp:posOffset>
                      </wp:positionV>
                      <wp:extent cx="76200" cy="28575"/>
                      <wp:effectExtent l="19050" t="19050" r="19050" b="28575"/>
                      <wp:wrapNone/>
                      <wp:docPr id="4904" name="Text Box 8333">
                        <a:extLst xmlns:a="http://schemas.openxmlformats.org/drawingml/2006/main">
                          <a:ext uri="{FF2B5EF4-FFF2-40B4-BE49-F238E27FC236}">
                            <a16:creationId xmlns:a16="http://schemas.microsoft.com/office/drawing/2014/main" id="{00000000-0008-0000-0000-00002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9DECA" id="Text Box 8333" o:spid="_x0000_s1026" type="#_x0000_t202" style="position:absolute;margin-left:0;margin-top:0;width:6pt;height:2.25pt;z-index:2478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5312" behindDoc="0" locked="0" layoutInCell="1" allowOverlap="1" wp14:anchorId="7AF8F3F9" wp14:editId="17D7DE3E">
                      <wp:simplePos x="0" y="0"/>
                      <wp:positionH relativeFrom="column">
                        <wp:posOffset>0</wp:posOffset>
                      </wp:positionH>
                      <wp:positionV relativeFrom="paragraph">
                        <wp:posOffset>0</wp:posOffset>
                      </wp:positionV>
                      <wp:extent cx="76200" cy="28575"/>
                      <wp:effectExtent l="19050" t="19050" r="19050" b="28575"/>
                      <wp:wrapNone/>
                      <wp:docPr id="4905" name="Text Box 8332">
                        <a:extLst xmlns:a="http://schemas.openxmlformats.org/drawingml/2006/main">
                          <a:ext uri="{FF2B5EF4-FFF2-40B4-BE49-F238E27FC236}">
                            <a16:creationId xmlns:a16="http://schemas.microsoft.com/office/drawing/2014/main" id="{00000000-0008-0000-0000-00002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7B116" id="Text Box 8332" o:spid="_x0000_s1026" type="#_x0000_t202" style="position:absolute;margin-left:0;margin-top:0;width:6pt;height:2.25pt;z-index:2478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6336" behindDoc="0" locked="0" layoutInCell="1" allowOverlap="1" wp14:anchorId="3BB47F02" wp14:editId="4F75BCF3">
                      <wp:simplePos x="0" y="0"/>
                      <wp:positionH relativeFrom="column">
                        <wp:posOffset>0</wp:posOffset>
                      </wp:positionH>
                      <wp:positionV relativeFrom="paragraph">
                        <wp:posOffset>0</wp:posOffset>
                      </wp:positionV>
                      <wp:extent cx="76200" cy="28575"/>
                      <wp:effectExtent l="19050" t="19050" r="19050" b="28575"/>
                      <wp:wrapNone/>
                      <wp:docPr id="4906" name="Text Box 8331">
                        <a:extLst xmlns:a="http://schemas.openxmlformats.org/drawingml/2006/main">
                          <a:ext uri="{FF2B5EF4-FFF2-40B4-BE49-F238E27FC236}">
                            <a16:creationId xmlns:a16="http://schemas.microsoft.com/office/drawing/2014/main" id="{00000000-0008-0000-0000-00002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6C291" id="Text Box 8331" o:spid="_x0000_s1026" type="#_x0000_t202" style="position:absolute;margin-left:0;margin-top:0;width:6pt;height:2.25pt;z-index:2478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87360" behindDoc="0" locked="0" layoutInCell="1" allowOverlap="1" wp14:anchorId="16794AC4" wp14:editId="72DE9A9B">
                      <wp:simplePos x="0" y="0"/>
                      <wp:positionH relativeFrom="column">
                        <wp:posOffset>0</wp:posOffset>
                      </wp:positionH>
                      <wp:positionV relativeFrom="paragraph">
                        <wp:posOffset>0</wp:posOffset>
                      </wp:positionV>
                      <wp:extent cx="76200" cy="28575"/>
                      <wp:effectExtent l="19050" t="19050" r="19050" b="28575"/>
                      <wp:wrapNone/>
                      <wp:docPr id="4907" name="Text Box 8330">
                        <a:extLst xmlns:a="http://schemas.openxmlformats.org/drawingml/2006/main">
                          <a:ext uri="{FF2B5EF4-FFF2-40B4-BE49-F238E27FC236}">
                            <a16:creationId xmlns:a16="http://schemas.microsoft.com/office/drawing/2014/main" id="{00000000-0008-0000-0000-00002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1FCF5" id="Text Box 8330" o:spid="_x0000_s1026" type="#_x0000_t202" style="position:absolute;margin-left:0;margin-top:0;width:6pt;height:2.25pt;z-index:2478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899648" behindDoc="0" locked="0" layoutInCell="1" allowOverlap="1" wp14:anchorId="46360F47" wp14:editId="4FDEF3E3">
                      <wp:simplePos x="0" y="0"/>
                      <wp:positionH relativeFrom="column">
                        <wp:posOffset>0</wp:posOffset>
                      </wp:positionH>
                      <wp:positionV relativeFrom="paragraph">
                        <wp:posOffset>0</wp:posOffset>
                      </wp:positionV>
                      <wp:extent cx="76200" cy="28575"/>
                      <wp:effectExtent l="19050" t="19050" r="19050" b="28575"/>
                      <wp:wrapNone/>
                      <wp:docPr id="4919" name="Text Box 8329">
                        <a:extLst xmlns:a="http://schemas.openxmlformats.org/drawingml/2006/main">
                          <a:ext uri="{FF2B5EF4-FFF2-40B4-BE49-F238E27FC236}">
                            <a16:creationId xmlns:a16="http://schemas.microsoft.com/office/drawing/2014/main" id="{00000000-0008-0000-0000-00003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6D24C" id="Text Box 8329" o:spid="_x0000_s1026" type="#_x0000_t202" style="position:absolute;margin-left:0;margin-top:0;width:6pt;height:2.25pt;z-index:2478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0672" behindDoc="0" locked="0" layoutInCell="1" allowOverlap="1" wp14:anchorId="22F4FAF9" wp14:editId="373F1B57">
                      <wp:simplePos x="0" y="0"/>
                      <wp:positionH relativeFrom="column">
                        <wp:posOffset>0</wp:posOffset>
                      </wp:positionH>
                      <wp:positionV relativeFrom="paragraph">
                        <wp:posOffset>0</wp:posOffset>
                      </wp:positionV>
                      <wp:extent cx="76200" cy="28575"/>
                      <wp:effectExtent l="19050" t="19050" r="19050" b="28575"/>
                      <wp:wrapNone/>
                      <wp:docPr id="4920" name="Text Box 8328">
                        <a:extLst xmlns:a="http://schemas.openxmlformats.org/drawingml/2006/main">
                          <a:ext uri="{FF2B5EF4-FFF2-40B4-BE49-F238E27FC236}">
                            <a16:creationId xmlns:a16="http://schemas.microsoft.com/office/drawing/2014/main" id="{00000000-0008-0000-0000-00003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51A16" id="Text Box 8328" o:spid="_x0000_s1026" type="#_x0000_t202" style="position:absolute;margin-left:0;margin-top:0;width:6pt;height:2.25pt;z-index:2479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1696" behindDoc="0" locked="0" layoutInCell="1" allowOverlap="1" wp14:anchorId="2B4CF6AE" wp14:editId="0B08A436">
                      <wp:simplePos x="0" y="0"/>
                      <wp:positionH relativeFrom="column">
                        <wp:posOffset>0</wp:posOffset>
                      </wp:positionH>
                      <wp:positionV relativeFrom="paragraph">
                        <wp:posOffset>0</wp:posOffset>
                      </wp:positionV>
                      <wp:extent cx="76200" cy="28575"/>
                      <wp:effectExtent l="19050" t="19050" r="19050" b="28575"/>
                      <wp:wrapNone/>
                      <wp:docPr id="4921" name="Text Box 8327">
                        <a:extLst xmlns:a="http://schemas.openxmlformats.org/drawingml/2006/main">
                          <a:ext uri="{FF2B5EF4-FFF2-40B4-BE49-F238E27FC236}">
                            <a16:creationId xmlns:a16="http://schemas.microsoft.com/office/drawing/2014/main" id="{00000000-0008-0000-0000-00003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3E4B3" id="Text Box 8327" o:spid="_x0000_s1026" type="#_x0000_t202" style="position:absolute;margin-left:0;margin-top:0;width:6pt;height:2.25pt;z-index:2479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2720" behindDoc="0" locked="0" layoutInCell="1" allowOverlap="1" wp14:anchorId="42A02AFB" wp14:editId="659069A8">
                      <wp:simplePos x="0" y="0"/>
                      <wp:positionH relativeFrom="column">
                        <wp:posOffset>0</wp:posOffset>
                      </wp:positionH>
                      <wp:positionV relativeFrom="paragraph">
                        <wp:posOffset>0</wp:posOffset>
                      </wp:positionV>
                      <wp:extent cx="76200" cy="28575"/>
                      <wp:effectExtent l="19050" t="19050" r="19050" b="28575"/>
                      <wp:wrapNone/>
                      <wp:docPr id="4922" name="Text Box 8326">
                        <a:extLst xmlns:a="http://schemas.openxmlformats.org/drawingml/2006/main">
                          <a:ext uri="{FF2B5EF4-FFF2-40B4-BE49-F238E27FC236}">
                            <a16:creationId xmlns:a16="http://schemas.microsoft.com/office/drawing/2014/main" id="{00000000-0008-0000-0000-00003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3C7D5" id="Text Box 8326" o:spid="_x0000_s1026" type="#_x0000_t202" style="position:absolute;margin-left:0;margin-top:0;width:6pt;height:2.25pt;z-index:2479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3744" behindDoc="0" locked="0" layoutInCell="1" allowOverlap="1" wp14:anchorId="159DBAC0" wp14:editId="70323B27">
                      <wp:simplePos x="0" y="0"/>
                      <wp:positionH relativeFrom="column">
                        <wp:posOffset>0</wp:posOffset>
                      </wp:positionH>
                      <wp:positionV relativeFrom="paragraph">
                        <wp:posOffset>0</wp:posOffset>
                      </wp:positionV>
                      <wp:extent cx="76200" cy="28575"/>
                      <wp:effectExtent l="19050" t="19050" r="19050" b="28575"/>
                      <wp:wrapNone/>
                      <wp:docPr id="4923" name="Text Box 8325">
                        <a:extLst xmlns:a="http://schemas.openxmlformats.org/drawingml/2006/main">
                          <a:ext uri="{FF2B5EF4-FFF2-40B4-BE49-F238E27FC236}">
                            <a16:creationId xmlns:a16="http://schemas.microsoft.com/office/drawing/2014/main" id="{00000000-0008-0000-0000-00003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A87F8" id="Text Box 8325" o:spid="_x0000_s1026" type="#_x0000_t202" style="position:absolute;margin-left:0;margin-top:0;width:6pt;height:2.25pt;z-index:2479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4768" behindDoc="0" locked="0" layoutInCell="1" allowOverlap="1" wp14:anchorId="5F1209E0" wp14:editId="5214414D">
                      <wp:simplePos x="0" y="0"/>
                      <wp:positionH relativeFrom="column">
                        <wp:posOffset>0</wp:posOffset>
                      </wp:positionH>
                      <wp:positionV relativeFrom="paragraph">
                        <wp:posOffset>0</wp:posOffset>
                      </wp:positionV>
                      <wp:extent cx="76200" cy="28575"/>
                      <wp:effectExtent l="19050" t="19050" r="19050" b="28575"/>
                      <wp:wrapNone/>
                      <wp:docPr id="4924" name="Text Box 8324">
                        <a:extLst xmlns:a="http://schemas.openxmlformats.org/drawingml/2006/main">
                          <a:ext uri="{FF2B5EF4-FFF2-40B4-BE49-F238E27FC236}">
                            <a16:creationId xmlns:a16="http://schemas.microsoft.com/office/drawing/2014/main" id="{00000000-0008-0000-0000-00003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AD2DB" id="Text Box 8324" o:spid="_x0000_s1026" type="#_x0000_t202" style="position:absolute;margin-left:0;margin-top:0;width:6pt;height:2.25pt;z-index:2479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5792" behindDoc="0" locked="0" layoutInCell="1" allowOverlap="1" wp14:anchorId="5211C412" wp14:editId="6E1A03CE">
                      <wp:simplePos x="0" y="0"/>
                      <wp:positionH relativeFrom="column">
                        <wp:posOffset>0</wp:posOffset>
                      </wp:positionH>
                      <wp:positionV relativeFrom="paragraph">
                        <wp:posOffset>0</wp:posOffset>
                      </wp:positionV>
                      <wp:extent cx="76200" cy="28575"/>
                      <wp:effectExtent l="19050" t="19050" r="19050" b="28575"/>
                      <wp:wrapNone/>
                      <wp:docPr id="4925" name="Text Box 8323">
                        <a:extLst xmlns:a="http://schemas.openxmlformats.org/drawingml/2006/main">
                          <a:ext uri="{FF2B5EF4-FFF2-40B4-BE49-F238E27FC236}">
                            <a16:creationId xmlns:a16="http://schemas.microsoft.com/office/drawing/2014/main" id="{00000000-0008-0000-0000-00003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BBFDB" id="Text Box 8323" o:spid="_x0000_s1026" type="#_x0000_t202" style="position:absolute;margin-left:0;margin-top:0;width:6pt;height:2.25pt;z-index:2479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6816" behindDoc="0" locked="0" layoutInCell="1" allowOverlap="1" wp14:anchorId="0E9BBD62" wp14:editId="7710F80F">
                      <wp:simplePos x="0" y="0"/>
                      <wp:positionH relativeFrom="column">
                        <wp:posOffset>0</wp:posOffset>
                      </wp:positionH>
                      <wp:positionV relativeFrom="paragraph">
                        <wp:posOffset>0</wp:posOffset>
                      </wp:positionV>
                      <wp:extent cx="76200" cy="28575"/>
                      <wp:effectExtent l="19050" t="19050" r="19050" b="28575"/>
                      <wp:wrapNone/>
                      <wp:docPr id="4926" name="Text Box 8322">
                        <a:extLst xmlns:a="http://schemas.openxmlformats.org/drawingml/2006/main">
                          <a:ext uri="{FF2B5EF4-FFF2-40B4-BE49-F238E27FC236}">
                            <a16:creationId xmlns:a16="http://schemas.microsoft.com/office/drawing/2014/main" id="{00000000-0008-0000-0000-00003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D0DCB" id="Text Box 8322" o:spid="_x0000_s1026" type="#_x0000_t202" style="position:absolute;margin-left:0;margin-top:0;width:6pt;height:2.25pt;z-index:2479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7840" behindDoc="0" locked="0" layoutInCell="1" allowOverlap="1" wp14:anchorId="07BD2016" wp14:editId="61094BF6">
                      <wp:simplePos x="0" y="0"/>
                      <wp:positionH relativeFrom="column">
                        <wp:posOffset>0</wp:posOffset>
                      </wp:positionH>
                      <wp:positionV relativeFrom="paragraph">
                        <wp:posOffset>0</wp:posOffset>
                      </wp:positionV>
                      <wp:extent cx="76200" cy="28575"/>
                      <wp:effectExtent l="19050" t="19050" r="19050" b="28575"/>
                      <wp:wrapNone/>
                      <wp:docPr id="4927" name="Text Box 8321">
                        <a:extLst xmlns:a="http://schemas.openxmlformats.org/drawingml/2006/main">
                          <a:ext uri="{FF2B5EF4-FFF2-40B4-BE49-F238E27FC236}">
                            <a16:creationId xmlns:a16="http://schemas.microsoft.com/office/drawing/2014/main" id="{00000000-0008-0000-0000-00003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380D8" id="Text Box 8321" o:spid="_x0000_s1026" type="#_x0000_t202" style="position:absolute;margin-left:0;margin-top:0;width:6pt;height:2.25pt;z-index:2479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8864" behindDoc="0" locked="0" layoutInCell="1" allowOverlap="1" wp14:anchorId="7D84AA67" wp14:editId="3CB40797">
                      <wp:simplePos x="0" y="0"/>
                      <wp:positionH relativeFrom="column">
                        <wp:posOffset>0</wp:posOffset>
                      </wp:positionH>
                      <wp:positionV relativeFrom="paragraph">
                        <wp:posOffset>0</wp:posOffset>
                      </wp:positionV>
                      <wp:extent cx="76200" cy="28575"/>
                      <wp:effectExtent l="19050" t="19050" r="19050" b="28575"/>
                      <wp:wrapNone/>
                      <wp:docPr id="4928" name="Text Box 8320">
                        <a:extLst xmlns:a="http://schemas.openxmlformats.org/drawingml/2006/main">
                          <a:ext uri="{FF2B5EF4-FFF2-40B4-BE49-F238E27FC236}">
                            <a16:creationId xmlns:a16="http://schemas.microsoft.com/office/drawing/2014/main" id="{00000000-0008-0000-0000-00004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CF49E" id="Text Box 8320" o:spid="_x0000_s1026" type="#_x0000_t202" style="position:absolute;margin-left:0;margin-top:0;width:6pt;height:2.25pt;z-index:2479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09888" behindDoc="0" locked="0" layoutInCell="1" allowOverlap="1" wp14:anchorId="658A3D62" wp14:editId="619402EC">
                      <wp:simplePos x="0" y="0"/>
                      <wp:positionH relativeFrom="column">
                        <wp:posOffset>0</wp:posOffset>
                      </wp:positionH>
                      <wp:positionV relativeFrom="paragraph">
                        <wp:posOffset>0</wp:posOffset>
                      </wp:positionV>
                      <wp:extent cx="76200" cy="28575"/>
                      <wp:effectExtent l="19050" t="19050" r="19050" b="28575"/>
                      <wp:wrapNone/>
                      <wp:docPr id="4929" name="Text Box 8319">
                        <a:extLst xmlns:a="http://schemas.openxmlformats.org/drawingml/2006/main">
                          <a:ext uri="{FF2B5EF4-FFF2-40B4-BE49-F238E27FC236}">
                            <a16:creationId xmlns:a16="http://schemas.microsoft.com/office/drawing/2014/main" id="{00000000-0008-0000-0000-00004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F8DA7" id="Text Box 8319" o:spid="_x0000_s1026" type="#_x0000_t202" style="position:absolute;margin-left:0;margin-top:0;width:6pt;height:2.25pt;z-index:2479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0912" behindDoc="0" locked="0" layoutInCell="1" allowOverlap="1" wp14:anchorId="0361BE22" wp14:editId="0640F420">
                      <wp:simplePos x="0" y="0"/>
                      <wp:positionH relativeFrom="column">
                        <wp:posOffset>0</wp:posOffset>
                      </wp:positionH>
                      <wp:positionV relativeFrom="paragraph">
                        <wp:posOffset>0</wp:posOffset>
                      </wp:positionV>
                      <wp:extent cx="76200" cy="28575"/>
                      <wp:effectExtent l="19050" t="19050" r="19050" b="28575"/>
                      <wp:wrapNone/>
                      <wp:docPr id="4930" name="Text Box 8318">
                        <a:extLst xmlns:a="http://schemas.openxmlformats.org/drawingml/2006/main">
                          <a:ext uri="{FF2B5EF4-FFF2-40B4-BE49-F238E27FC236}">
                            <a16:creationId xmlns:a16="http://schemas.microsoft.com/office/drawing/2014/main" id="{00000000-0008-0000-0000-00004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2C529" id="Text Box 8318" o:spid="_x0000_s1026" type="#_x0000_t202" style="position:absolute;margin-left:0;margin-top:0;width:6pt;height:2.25pt;z-index:2479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1936" behindDoc="0" locked="0" layoutInCell="1" allowOverlap="1" wp14:anchorId="57C7D68C" wp14:editId="04E221AE">
                      <wp:simplePos x="0" y="0"/>
                      <wp:positionH relativeFrom="column">
                        <wp:posOffset>0</wp:posOffset>
                      </wp:positionH>
                      <wp:positionV relativeFrom="paragraph">
                        <wp:posOffset>0</wp:posOffset>
                      </wp:positionV>
                      <wp:extent cx="76200" cy="28575"/>
                      <wp:effectExtent l="19050" t="19050" r="19050" b="28575"/>
                      <wp:wrapNone/>
                      <wp:docPr id="4931" name="Text Box 8317">
                        <a:extLst xmlns:a="http://schemas.openxmlformats.org/drawingml/2006/main">
                          <a:ext uri="{FF2B5EF4-FFF2-40B4-BE49-F238E27FC236}">
                            <a16:creationId xmlns:a16="http://schemas.microsoft.com/office/drawing/2014/main" id="{00000000-0008-0000-0000-00004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BAE7F" id="Text Box 8317" o:spid="_x0000_s1026" type="#_x0000_t202" style="position:absolute;margin-left:0;margin-top:0;width:6pt;height:2.25pt;z-index:2479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2960" behindDoc="0" locked="0" layoutInCell="1" allowOverlap="1" wp14:anchorId="287E9B8B" wp14:editId="7232D092">
                      <wp:simplePos x="0" y="0"/>
                      <wp:positionH relativeFrom="column">
                        <wp:posOffset>0</wp:posOffset>
                      </wp:positionH>
                      <wp:positionV relativeFrom="paragraph">
                        <wp:posOffset>0</wp:posOffset>
                      </wp:positionV>
                      <wp:extent cx="76200" cy="28575"/>
                      <wp:effectExtent l="19050" t="19050" r="19050" b="28575"/>
                      <wp:wrapNone/>
                      <wp:docPr id="4932" name="Text Box 8316">
                        <a:extLst xmlns:a="http://schemas.openxmlformats.org/drawingml/2006/main">
                          <a:ext uri="{FF2B5EF4-FFF2-40B4-BE49-F238E27FC236}">
                            <a16:creationId xmlns:a16="http://schemas.microsoft.com/office/drawing/2014/main" id="{00000000-0008-0000-0000-00004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5ED73" id="Text Box 8316" o:spid="_x0000_s1026" type="#_x0000_t202" style="position:absolute;margin-left:0;margin-top:0;width:6pt;height:2.25pt;z-index:2479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3984" behindDoc="0" locked="0" layoutInCell="1" allowOverlap="1" wp14:anchorId="1C21DF71" wp14:editId="2278725E">
                      <wp:simplePos x="0" y="0"/>
                      <wp:positionH relativeFrom="column">
                        <wp:posOffset>0</wp:posOffset>
                      </wp:positionH>
                      <wp:positionV relativeFrom="paragraph">
                        <wp:posOffset>0</wp:posOffset>
                      </wp:positionV>
                      <wp:extent cx="76200" cy="28575"/>
                      <wp:effectExtent l="19050" t="19050" r="19050" b="28575"/>
                      <wp:wrapNone/>
                      <wp:docPr id="4933" name="Text Box 8315">
                        <a:extLst xmlns:a="http://schemas.openxmlformats.org/drawingml/2006/main">
                          <a:ext uri="{FF2B5EF4-FFF2-40B4-BE49-F238E27FC236}">
                            <a16:creationId xmlns:a16="http://schemas.microsoft.com/office/drawing/2014/main" id="{00000000-0008-0000-0000-00004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595CE" id="Text Box 8315" o:spid="_x0000_s1026" type="#_x0000_t202" style="position:absolute;margin-left:0;margin-top:0;width:6pt;height:2.25pt;z-index:2479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5008" behindDoc="0" locked="0" layoutInCell="1" allowOverlap="1" wp14:anchorId="5A85B184" wp14:editId="01C84769">
                      <wp:simplePos x="0" y="0"/>
                      <wp:positionH relativeFrom="column">
                        <wp:posOffset>0</wp:posOffset>
                      </wp:positionH>
                      <wp:positionV relativeFrom="paragraph">
                        <wp:posOffset>0</wp:posOffset>
                      </wp:positionV>
                      <wp:extent cx="76200" cy="28575"/>
                      <wp:effectExtent l="19050" t="19050" r="19050" b="28575"/>
                      <wp:wrapNone/>
                      <wp:docPr id="4934" name="Text Box 8314">
                        <a:extLst xmlns:a="http://schemas.openxmlformats.org/drawingml/2006/main">
                          <a:ext uri="{FF2B5EF4-FFF2-40B4-BE49-F238E27FC236}">
                            <a16:creationId xmlns:a16="http://schemas.microsoft.com/office/drawing/2014/main" id="{00000000-0008-0000-0000-00004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E8040" id="Text Box 8314" o:spid="_x0000_s1026" type="#_x0000_t202" style="position:absolute;margin-left:0;margin-top:0;width:6pt;height:2.25pt;z-index:2479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6032" behindDoc="0" locked="0" layoutInCell="1" allowOverlap="1" wp14:anchorId="55F7E906" wp14:editId="7B6830A7">
                      <wp:simplePos x="0" y="0"/>
                      <wp:positionH relativeFrom="column">
                        <wp:posOffset>0</wp:posOffset>
                      </wp:positionH>
                      <wp:positionV relativeFrom="paragraph">
                        <wp:posOffset>0</wp:posOffset>
                      </wp:positionV>
                      <wp:extent cx="76200" cy="28575"/>
                      <wp:effectExtent l="19050" t="19050" r="19050" b="28575"/>
                      <wp:wrapNone/>
                      <wp:docPr id="4935" name="Text Box 8313">
                        <a:extLst xmlns:a="http://schemas.openxmlformats.org/drawingml/2006/main">
                          <a:ext uri="{FF2B5EF4-FFF2-40B4-BE49-F238E27FC236}">
                            <a16:creationId xmlns:a16="http://schemas.microsoft.com/office/drawing/2014/main" id="{00000000-0008-0000-0000-00004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0933D" id="Text Box 8313" o:spid="_x0000_s1026" type="#_x0000_t202" style="position:absolute;margin-left:0;margin-top:0;width:6pt;height:2.25pt;z-index:2479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7056" behindDoc="0" locked="0" layoutInCell="1" allowOverlap="1" wp14:anchorId="22B35D61" wp14:editId="671F68A2">
                      <wp:simplePos x="0" y="0"/>
                      <wp:positionH relativeFrom="column">
                        <wp:posOffset>0</wp:posOffset>
                      </wp:positionH>
                      <wp:positionV relativeFrom="paragraph">
                        <wp:posOffset>0</wp:posOffset>
                      </wp:positionV>
                      <wp:extent cx="76200" cy="28575"/>
                      <wp:effectExtent l="19050" t="19050" r="19050" b="28575"/>
                      <wp:wrapNone/>
                      <wp:docPr id="4936" name="Text Box 8312">
                        <a:extLst xmlns:a="http://schemas.openxmlformats.org/drawingml/2006/main">
                          <a:ext uri="{FF2B5EF4-FFF2-40B4-BE49-F238E27FC236}">
                            <a16:creationId xmlns:a16="http://schemas.microsoft.com/office/drawing/2014/main" id="{00000000-0008-0000-0000-00004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AFCCA" id="Text Box 8312" o:spid="_x0000_s1026" type="#_x0000_t202" style="position:absolute;margin-left:0;margin-top:0;width:6pt;height:2.25pt;z-index:2479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8080" behindDoc="0" locked="0" layoutInCell="1" allowOverlap="1" wp14:anchorId="56120FAE" wp14:editId="3AFE0A42">
                      <wp:simplePos x="0" y="0"/>
                      <wp:positionH relativeFrom="column">
                        <wp:posOffset>0</wp:posOffset>
                      </wp:positionH>
                      <wp:positionV relativeFrom="paragraph">
                        <wp:posOffset>0</wp:posOffset>
                      </wp:positionV>
                      <wp:extent cx="76200" cy="28575"/>
                      <wp:effectExtent l="19050" t="19050" r="19050" b="28575"/>
                      <wp:wrapNone/>
                      <wp:docPr id="4937" name="Text Box 8311">
                        <a:extLst xmlns:a="http://schemas.openxmlformats.org/drawingml/2006/main">
                          <a:ext uri="{FF2B5EF4-FFF2-40B4-BE49-F238E27FC236}">
                            <a16:creationId xmlns:a16="http://schemas.microsoft.com/office/drawing/2014/main" id="{00000000-0008-0000-0000-00004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870F3" id="Text Box 8311" o:spid="_x0000_s1026" type="#_x0000_t202" style="position:absolute;margin-left:0;margin-top:0;width:6pt;height:2.25pt;z-index:2479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19104" behindDoc="0" locked="0" layoutInCell="1" allowOverlap="1" wp14:anchorId="0DF05DF5" wp14:editId="3EDC6609">
                      <wp:simplePos x="0" y="0"/>
                      <wp:positionH relativeFrom="column">
                        <wp:posOffset>0</wp:posOffset>
                      </wp:positionH>
                      <wp:positionV relativeFrom="paragraph">
                        <wp:posOffset>0</wp:posOffset>
                      </wp:positionV>
                      <wp:extent cx="76200" cy="28575"/>
                      <wp:effectExtent l="19050" t="19050" r="19050" b="28575"/>
                      <wp:wrapNone/>
                      <wp:docPr id="4938" name="Text Box 8310">
                        <a:extLst xmlns:a="http://schemas.openxmlformats.org/drawingml/2006/main">
                          <a:ext uri="{FF2B5EF4-FFF2-40B4-BE49-F238E27FC236}">
                            <a16:creationId xmlns:a16="http://schemas.microsoft.com/office/drawing/2014/main" id="{00000000-0008-0000-0000-00004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E176F" id="Text Box 8310" o:spid="_x0000_s1026" type="#_x0000_t202" style="position:absolute;margin-left:0;margin-top:0;width:6pt;height:2.25pt;z-index:2479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0128" behindDoc="0" locked="0" layoutInCell="1" allowOverlap="1" wp14:anchorId="59512804" wp14:editId="28433BDE">
                      <wp:simplePos x="0" y="0"/>
                      <wp:positionH relativeFrom="column">
                        <wp:posOffset>0</wp:posOffset>
                      </wp:positionH>
                      <wp:positionV relativeFrom="paragraph">
                        <wp:posOffset>0</wp:posOffset>
                      </wp:positionV>
                      <wp:extent cx="76200" cy="28575"/>
                      <wp:effectExtent l="19050" t="19050" r="19050" b="28575"/>
                      <wp:wrapNone/>
                      <wp:docPr id="4939" name="Text Box 8309">
                        <a:extLst xmlns:a="http://schemas.openxmlformats.org/drawingml/2006/main">
                          <a:ext uri="{FF2B5EF4-FFF2-40B4-BE49-F238E27FC236}">
                            <a16:creationId xmlns:a16="http://schemas.microsoft.com/office/drawing/2014/main" id="{00000000-0008-0000-0000-00004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3FE4F" id="Text Box 8309" o:spid="_x0000_s1026" type="#_x0000_t202" style="position:absolute;margin-left:0;margin-top:0;width:6pt;height:2.25pt;z-index:2479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1152" behindDoc="0" locked="0" layoutInCell="1" allowOverlap="1" wp14:anchorId="1978FB25" wp14:editId="365C69E6">
                      <wp:simplePos x="0" y="0"/>
                      <wp:positionH relativeFrom="column">
                        <wp:posOffset>0</wp:posOffset>
                      </wp:positionH>
                      <wp:positionV relativeFrom="paragraph">
                        <wp:posOffset>0</wp:posOffset>
                      </wp:positionV>
                      <wp:extent cx="76200" cy="28575"/>
                      <wp:effectExtent l="19050" t="19050" r="19050" b="28575"/>
                      <wp:wrapNone/>
                      <wp:docPr id="4940" name="Text Box 8308">
                        <a:extLst xmlns:a="http://schemas.openxmlformats.org/drawingml/2006/main">
                          <a:ext uri="{FF2B5EF4-FFF2-40B4-BE49-F238E27FC236}">
                            <a16:creationId xmlns:a16="http://schemas.microsoft.com/office/drawing/2014/main" id="{00000000-0008-0000-0000-00004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7023B" id="Text Box 8308" o:spid="_x0000_s1026" type="#_x0000_t202" style="position:absolute;margin-left:0;margin-top:0;width:6pt;height:2.25pt;z-index:2479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2176" behindDoc="0" locked="0" layoutInCell="1" allowOverlap="1" wp14:anchorId="51477E2D" wp14:editId="12576384">
                      <wp:simplePos x="0" y="0"/>
                      <wp:positionH relativeFrom="column">
                        <wp:posOffset>0</wp:posOffset>
                      </wp:positionH>
                      <wp:positionV relativeFrom="paragraph">
                        <wp:posOffset>0</wp:posOffset>
                      </wp:positionV>
                      <wp:extent cx="76200" cy="28575"/>
                      <wp:effectExtent l="19050" t="19050" r="19050" b="28575"/>
                      <wp:wrapNone/>
                      <wp:docPr id="4941" name="Text Box 8307">
                        <a:extLst xmlns:a="http://schemas.openxmlformats.org/drawingml/2006/main">
                          <a:ext uri="{FF2B5EF4-FFF2-40B4-BE49-F238E27FC236}">
                            <a16:creationId xmlns:a16="http://schemas.microsoft.com/office/drawing/2014/main" id="{00000000-0008-0000-0000-00004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912D2" id="Text Box 8307" o:spid="_x0000_s1026" type="#_x0000_t202" style="position:absolute;margin-left:0;margin-top:0;width:6pt;height:2.25pt;z-index:2479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3200" behindDoc="0" locked="0" layoutInCell="1" allowOverlap="1" wp14:anchorId="3EC065FB" wp14:editId="3D9172F4">
                      <wp:simplePos x="0" y="0"/>
                      <wp:positionH relativeFrom="column">
                        <wp:posOffset>0</wp:posOffset>
                      </wp:positionH>
                      <wp:positionV relativeFrom="paragraph">
                        <wp:posOffset>0</wp:posOffset>
                      </wp:positionV>
                      <wp:extent cx="76200" cy="28575"/>
                      <wp:effectExtent l="19050" t="19050" r="19050" b="28575"/>
                      <wp:wrapNone/>
                      <wp:docPr id="4942" name="Text Box 8306">
                        <a:extLst xmlns:a="http://schemas.openxmlformats.org/drawingml/2006/main">
                          <a:ext uri="{FF2B5EF4-FFF2-40B4-BE49-F238E27FC236}">
                            <a16:creationId xmlns:a16="http://schemas.microsoft.com/office/drawing/2014/main" id="{00000000-0008-0000-0000-00004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B170F" id="Text Box 8306" o:spid="_x0000_s1026" type="#_x0000_t202" style="position:absolute;margin-left:0;margin-top:0;width:6pt;height:2.25pt;z-index:2479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4224" behindDoc="0" locked="0" layoutInCell="1" allowOverlap="1" wp14:anchorId="76151BA8" wp14:editId="0FF3D6BB">
                      <wp:simplePos x="0" y="0"/>
                      <wp:positionH relativeFrom="column">
                        <wp:posOffset>0</wp:posOffset>
                      </wp:positionH>
                      <wp:positionV relativeFrom="paragraph">
                        <wp:posOffset>0</wp:posOffset>
                      </wp:positionV>
                      <wp:extent cx="76200" cy="28575"/>
                      <wp:effectExtent l="19050" t="19050" r="19050" b="28575"/>
                      <wp:wrapNone/>
                      <wp:docPr id="4943" name="Text Box 8305">
                        <a:extLst xmlns:a="http://schemas.openxmlformats.org/drawingml/2006/main">
                          <a:ext uri="{FF2B5EF4-FFF2-40B4-BE49-F238E27FC236}">
                            <a16:creationId xmlns:a16="http://schemas.microsoft.com/office/drawing/2014/main" id="{00000000-0008-0000-0000-00004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98564" id="Text Box 8305" o:spid="_x0000_s1026" type="#_x0000_t202" style="position:absolute;margin-left:0;margin-top:0;width:6pt;height:2.25pt;z-index:2479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5248" behindDoc="0" locked="0" layoutInCell="1" allowOverlap="1" wp14:anchorId="22D2F531" wp14:editId="1881807A">
                      <wp:simplePos x="0" y="0"/>
                      <wp:positionH relativeFrom="column">
                        <wp:posOffset>0</wp:posOffset>
                      </wp:positionH>
                      <wp:positionV relativeFrom="paragraph">
                        <wp:posOffset>0</wp:posOffset>
                      </wp:positionV>
                      <wp:extent cx="76200" cy="28575"/>
                      <wp:effectExtent l="19050" t="19050" r="19050" b="28575"/>
                      <wp:wrapNone/>
                      <wp:docPr id="4944" name="Text Box 8304">
                        <a:extLst xmlns:a="http://schemas.openxmlformats.org/drawingml/2006/main">
                          <a:ext uri="{FF2B5EF4-FFF2-40B4-BE49-F238E27FC236}">
                            <a16:creationId xmlns:a16="http://schemas.microsoft.com/office/drawing/2014/main" id="{00000000-0008-0000-0000-00005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D1126" id="Text Box 8304" o:spid="_x0000_s1026" type="#_x0000_t202" style="position:absolute;margin-left:0;margin-top:0;width:6pt;height:2.25pt;z-index:2479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6272" behindDoc="0" locked="0" layoutInCell="1" allowOverlap="1" wp14:anchorId="121527B4" wp14:editId="3B2A992B">
                      <wp:simplePos x="0" y="0"/>
                      <wp:positionH relativeFrom="column">
                        <wp:posOffset>0</wp:posOffset>
                      </wp:positionH>
                      <wp:positionV relativeFrom="paragraph">
                        <wp:posOffset>0</wp:posOffset>
                      </wp:positionV>
                      <wp:extent cx="76200" cy="28575"/>
                      <wp:effectExtent l="19050" t="19050" r="19050" b="28575"/>
                      <wp:wrapNone/>
                      <wp:docPr id="4945" name="Text Box 8303">
                        <a:extLst xmlns:a="http://schemas.openxmlformats.org/drawingml/2006/main">
                          <a:ext uri="{FF2B5EF4-FFF2-40B4-BE49-F238E27FC236}">
                            <a16:creationId xmlns:a16="http://schemas.microsoft.com/office/drawing/2014/main" id="{00000000-0008-0000-0000-00005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09F63" id="Text Box 8303" o:spid="_x0000_s1026" type="#_x0000_t202" style="position:absolute;margin-left:0;margin-top:0;width:6pt;height:2.25pt;z-index:2479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7296" behindDoc="0" locked="0" layoutInCell="1" allowOverlap="1" wp14:anchorId="50A0E221" wp14:editId="6C42E015">
                      <wp:simplePos x="0" y="0"/>
                      <wp:positionH relativeFrom="column">
                        <wp:posOffset>0</wp:posOffset>
                      </wp:positionH>
                      <wp:positionV relativeFrom="paragraph">
                        <wp:posOffset>0</wp:posOffset>
                      </wp:positionV>
                      <wp:extent cx="76200" cy="28575"/>
                      <wp:effectExtent l="19050" t="19050" r="19050" b="28575"/>
                      <wp:wrapNone/>
                      <wp:docPr id="4946" name="Text Box 8302">
                        <a:extLst xmlns:a="http://schemas.openxmlformats.org/drawingml/2006/main">
                          <a:ext uri="{FF2B5EF4-FFF2-40B4-BE49-F238E27FC236}">
                            <a16:creationId xmlns:a16="http://schemas.microsoft.com/office/drawing/2014/main" id="{00000000-0008-0000-0000-00005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C33A9" id="Text Box 8302" o:spid="_x0000_s1026" type="#_x0000_t202" style="position:absolute;margin-left:0;margin-top:0;width:6pt;height:2.25pt;z-index:2479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8320" behindDoc="0" locked="0" layoutInCell="1" allowOverlap="1" wp14:anchorId="470FFF9A" wp14:editId="5C9B812F">
                      <wp:simplePos x="0" y="0"/>
                      <wp:positionH relativeFrom="column">
                        <wp:posOffset>0</wp:posOffset>
                      </wp:positionH>
                      <wp:positionV relativeFrom="paragraph">
                        <wp:posOffset>0</wp:posOffset>
                      </wp:positionV>
                      <wp:extent cx="76200" cy="28575"/>
                      <wp:effectExtent l="19050" t="19050" r="19050" b="28575"/>
                      <wp:wrapNone/>
                      <wp:docPr id="4947" name="Text Box 8301">
                        <a:extLst xmlns:a="http://schemas.openxmlformats.org/drawingml/2006/main">
                          <a:ext uri="{FF2B5EF4-FFF2-40B4-BE49-F238E27FC236}">
                            <a16:creationId xmlns:a16="http://schemas.microsoft.com/office/drawing/2014/main" id="{00000000-0008-0000-0000-00005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C6590" id="Text Box 8301" o:spid="_x0000_s1026" type="#_x0000_t202" style="position:absolute;margin-left:0;margin-top:0;width:6pt;height:2.25pt;z-index:2479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29344" behindDoc="0" locked="0" layoutInCell="1" allowOverlap="1" wp14:anchorId="4BCD9B33" wp14:editId="54B7D625">
                      <wp:simplePos x="0" y="0"/>
                      <wp:positionH relativeFrom="column">
                        <wp:posOffset>0</wp:posOffset>
                      </wp:positionH>
                      <wp:positionV relativeFrom="paragraph">
                        <wp:posOffset>0</wp:posOffset>
                      </wp:positionV>
                      <wp:extent cx="76200" cy="28575"/>
                      <wp:effectExtent l="19050" t="19050" r="19050" b="28575"/>
                      <wp:wrapNone/>
                      <wp:docPr id="4948" name="Text Box 8300">
                        <a:extLst xmlns:a="http://schemas.openxmlformats.org/drawingml/2006/main">
                          <a:ext uri="{FF2B5EF4-FFF2-40B4-BE49-F238E27FC236}">
                            <a16:creationId xmlns:a16="http://schemas.microsoft.com/office/drawing/2014/main" id="{00000000-0008-0000-0000-00005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23F37" id="Text Box 8300" o:spid="_x0000_s1026" type="#_x0000_t202" style="position:absolute;margin-left:0;margin-top:0;width:6pt;height:2.25pt;z-index:2479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0368" behindDoc="0" locked="0" layoutInCell="1" allowOverlap="1" wp14:anchorId="29C7CEB7" wp14:editId="2B9F1CC3">
                      <wp:simplePos x="0" y="0"/>
                      <wp:positionH relativeFrom="column">
                        <wp:posOffset>0</wp:posOffset>
                      </wp:positionH>
                      <wp:positionV relativeFrom="paragraph">
                        <wp:posOffset>0</wp:posOffset>
                      </wp:positionV>
                      <wp:extent cx="76200" cy="28575"/>
                      <wp:effectExtent l="19050" t="19050" r="19050" b="28575"/>
                      <wp:wrapNone/>
                      <wp:docPr id="4949" name="Text Box 8299">
                        <a:extLst xmlns:a="http://schemas.openxmlformats.org/drawingml/2006/main">
                          <a:ext uri="{FF2B5EF4-FFF2-40B4-BE49-F238E27FC236}">
                            <a16:creationId xmlns:a16="http://schemas.microsoft.com/office/drawing/2014/main" id="{00000000-0008-0000-0000-00005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6461B" id="Text Box 8299" o:spid="_x0000_s1026" type="#_x0000_t202" style="position:absolute;margin-left:0;margin-top:0;width:6pt;height:2.25pt;z-index:2479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1392" behindDoc="0" locked="0" layoutInCell="1" allowOverlap="1" wp14:anchorId="71521E7D" wp14:editId="121F3E15">
                      <wp:simplePos x="0" y="0"/>
                      <wp:positionH relativeFrom="column">
                        <wp:posOffset>0</wp:posOffset>
                      </wp:positionH>
                      <wp:positionV relativeFrom="paragraph">
                        <wp:posOffset>0</wp:posOffset>
                      </wp:positionV>
                      <wp:extent cx="76200" cy="28575"/>
                      <wp:effectExtent l="19050" t="19050" r="19050" b="28575"/>
                      <wp:wrapNone/>
                      <wp:docPr id="4950" name="Text Box 8298">
                        <a:extLst xmlns:a="http://schemas.openxmlformats.org/drawingml/2006/main">
                          <a:ext uri="{FF2B5EF4-FFF2-40B4-BE49-F238E27FC236}">
                            <a16:creationId xmlns:a16="http://schemas.microsoft.com/office/drawing/2014/main" id="{00000000-0008-0000-0000-00005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028AA" id="Text Box 8298" o:spid="_x0000_s1026" type="#_x0000_t202" style="position:absolute;margin-left:0;margin-top:0;width:6pt;height:2.25pt;z-index:2479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2416" behindDoc="0" locked="0" layoutInCell="1" allowOverlap="1" wp14:anchorId="7668A3B5" wp14:editId="539D6BEB">
                      <wp:simplePos x="0" y="0"/>
                      <wp:positionH relativeFrom="column">
                        <wp:posOffset>0</wp:posOffset>
                      </wp:positionH>
                      <wp:positionV relativeFrom="paragraph">
                        <wp:posOffset>0</wp:posOffset>
                      </wp:positionV>
                      <wp:extent cx="76200" cy="28575"/>
                      <wp:effectExtent l="19050" t="19050" r="19050" b="28575"/>
                      <wp:wrapNone/>
                      <wp:docPr id="4951" name="Text Box 8297">
                        <a:extLst xmlns:a="http://schemas.openxmlformats.org/drawingml/2006/main">
                          <a:ext uri="{FF2B5EF4-FFF2-40B4-BE49-F238E27FC236}">
                            <a16:creationId xmlns:a16="http://schemas.microsoft.com/office/drawing/2014/main" id="{00000000-0008-0000-0000-00005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C9A05" id="Text Box 8297" o:spid="_x0000_s1026" type="#_x0000_t202" style="position:absolute;margin-left:0;margin-top:0;width:6pt;height:2.25pt;z-index:2479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3440" behindDoc="0" locked="0" layoutInCell="1" allowOverlap="1" wp14:anchorId="275D522A" wp14:editId="5941EA5D">
                      <wp:simplePos x="0" y="0"/>
                      <wp:positionH relativeFrom="column">
                        <wp:posOffset>0</wp:posOffset>
                      </wp:positionH>
                      <wp:positionV relativeFrom="paragraph">
                        <wp:posOffset>0</wp:posOffset>
                      </wp:positionV>
                      <wp:extent cx="76200" cy="28575"/>
                      <wp:effectExtent l="19050" t="19050" r="19050" b="28575"/>
                      <wp:wrapNone/>
                      <wp:docPr id="4952" name="Text Box 8296">
                        <a:extLst xmlns:a="http://schemas.openxmlformats.org/drawingml/2006/main">
                          <a:ext uri="{FF2B5EF4-FFF2-40B4-BE49-F238E27FC236}">
                            <a16:creationId xmlns:a16="http://schemas.microsoft.com/office/drawing/2014/main" id="{00000000-0008-0000-0000-00005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9490F" id="Text Box 8296" o:spid="_x0000_s1026" type="#_x0000_t202" style="position:absolute;margin-left:0;margin-top:0;width:6pt;height:2.25pt;z-index:2479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4464" behindDoc="0" locked="0" layoutInCell="1" allowOverlap="1" wp14:anchorId="4225CF07" wp14:editId="50C8E360">
                      <wp:simplePos x="0" y="0"/>
                      <wp:positionH relativeFrom="column">
                        <wp:posOffset>0</wp:posOffset>
                      </wp:positionH>
                      <wp:positionV relativeFrom="paragraph">
                        <wp:posOffset>0</wp:posOffset>
                      </wp:positionV>
                      <wp:extent cx="76200" cy="28575"/>
                      <wp:effectExtent l="19050" t="19050" r="19050" b="28575"/>
                      <wp:wrapNone/>
                      <wp:docPr id="4953" name="Text Box 8295">
                        <a:extLst xmlns:a="http://schemas.openxmlformats.org/drawingml/2006/main">
                          <a:ext uri="{FF2B5EF4-FFF2-40B4-BE49-F238E27FC236}">
                            <a16:creationId xmlns:a16="http://schemas.microsoft.com/office/drawing/2014/main" id="{00000000-0008-0000-0000-00005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6298C" id="Text Box 8295" o:spid="_x0000_s1026" type="#_x0000_t202" style="position:absolute;margin-left:0;margin-top:0;width:6pt;height:2.25pt;z-index:2479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5488" behindDoc="0" locked="0" layoutInCell="1" allowOverlap="1" wp14:anchorId="3F841B1B" wp14:editId="45C7C1CD">
                      <wp:simplePos x="0" y="0"/>
                      <wp:positionH relativeFrom="column">
                        <wp:posOffset>0</wp:posOffset>
                      </wp:positionH>
                      <wp:positionV relativeFrom="paragraph">
                        <wp:posOffset>0</wp:posOffset>
                      </wp:positionV>
                      <wp:extent cx="76200" cy="28575"/>
                      <wp:effectExtent l="19050" t="19050" r="19050" b="28575"/>
                      <wp:wrapNone/>
                      <wp:docPr id="4954" name="Text Box 8294">
                        <a:extLst xmlns:a="http://schemas.openxmlformats.org/drawingml/2006/main">
                          <a:ext uri="{FF2B5EF4-FFF2-40B4-BE49-F238E27FC236}">
                            <a16:creationId xmlns:a16="http://schemas.microsoft.com/office/drawing/2014/main" id="{00000000-0008-0000-0000-00005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433CB" id="Text Box 8294" o:spid="_x0000_s1026" type="#_x0000_t202" style="position:absolute;margin-left:0;margin-top:0;width:6pt;height:2.25pt;z-index:2479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6512" behindDoc="0" locked="0" layoutInCell="1" allowOverlap="1" wp14:anchorId="4A10B34C" wp14:editId="1B62ACD7">
                      <wp:simplePos x="0" y="0"/>
                      <wp:positionH relativeFrom="column">
                        <wp:posOffset>0</wp:posOffset>
                      </wp:positionH>
                      <wp:positionV relativeFrom="paragraph">
                        <wp:posOffset>0</wp:posOffset>
                      </wp:positionV>
                      <wp:extent cx="76200" cy="28575"/>
                      <wp:effectExtent l="19050" t="19050" r="19050" b="28575"/>
                      <wp:wrapNone/>
                      <wp:docPr id="4955" name="Text Box 8293">
                        <a:extLst xmlns:a="http://schemas.openxmlformats.org/drawingml/2006/main">
                          <a:ext uri="{FF2B5EF4-FFF2-40B4-BE49-F238E27FC236}">
                            <a16:creationId xmlns:a16="http://schemas.microsoft.com/office/drawing/2014/main" id="{00000000-0008-0000-0000-00005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04C70" id="Text Box 8293" o:spid="_x0000_s1026" type="#_x0000_t202" style="position:absolute;margin-left:0;margin-top:0;width:6pt;height:2.25pt;z-index:2479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7536" behindDoc="0" locked="0" layoutInCell="1" allowOverlap="1" wp14:anchorId="7DBB584D" wp14:editId="338D8601">
                      <wp:simplePos x="0" y="0"/>
                      <wp:positionH relativeFrom="column">
                        <wp:posOffset>0</wp:posOffset>
                      </wp:positionH>
                      <wp:positionV relativeFrom="paragraph">
                        <wp:posOffset>0</wp:posOffset>
                      </wp:positionV>
                      <wp:extent cx="76200" cy="28575"/>
                      <wp:effectExtent l="19050" t="19050" r="19050" b="28575"/>
                      <wp:wrapNone/>
                      <wp:docPr id="4956" name="Text Box 8292">
                        <a:extLst xmlns:a="http://schemas.openxmlformats.org/drawingml/2006/main">
                          <a:ext uri="{FF2B5EF4-FFF2-40B4-BE49-F238E27FC236}">
                            <a16:creationId xmlns:a16="http://schemas.microsoft.com/office/drawing/2014/main" id="{00000000-0008-0000-0000-00005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154E4" id="Text Box 8292" o:spid="_x0000_s1026" type="#_x0000_t202" style="position:absolute;margin-left:0;margin-top:0;width:6pt;height:2.25pt;z-index:2479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8560" behindDoc="0" locked="0" layoutInCell="1" allowOverlap="1" wp14:anchorId="17377F2E" wp14:editId="575A9C4B">
                      <wp:simplePos x="0" y="0"/>
                      <wp:positionH relativeFrom="column">
                        <wp:posOffset>0</wp:posOffset>
                      </wp:positionH>
                      <wp:positionV relativeFrom="paragraph">
                        <wp:posOffset>0</wp:posOffset>
                      </wp:positionV>
                      <wp:extent cx="76200" cy="28575"/>
                      <wp:effectExtent l="19050" t="19050" r="19050" b="28575"/>
                      <wp:wrapNone/>
                      <wp:docPr id="4957" name="Text Box 8291">
                        <a:extLst xmlns:a="http://schemas.openxmlformats.org/drawingml/2006/main">
                          <a:ext uri="{FF2B5EF4-FFF2-40B4-BE49-F238E27FC236}">
                            <a16:creationId xmlns:a16="http://schemas.microsoft.com/office/drawing/2014/main" id="{00000000-0008-0000-0000-00005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A8C26" id="Text Box 8291" o:spid="_x0000_s1026" type="#_x0000_t202" style="position:absolute;margin-left:0;margin-top:0;width:6pt;height:2.25pt;z-index:2479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39584" behindDoc="0" locked="0" layoutInCell="1" allowOverlap="1" wp14:anchorId="4716CF44" wp14:editId="4A2AD179">
                      <wp:simplePos x="0" y="0"/>
                      <wp:positionH relativeFrom="column">
                        <wp:posOffset>0</wp:posOffset>
                      </wp:positionH>
                      <wp:positionV relativeFrom="paragraph">
                        <wp:posOffset>0</wp:posOffset>
                      </wp:positionV>
                      <wp:extent cx="76200" cy="28575"/>
                      <wp:effectExtent l="19050" t="19050" r="19050" b="28575"/>
                      <wp:wrapNone/>
                      <wp:docPr id="4958" name="Text Box 8290">
                        <a:extLst xmlns:a="http://schemas.openxmlformats.org/drawingml/2006/main">
                          <a:ext uri="{FF2B5EF4-FFF2-40B4-BE49-F238E27FC236}">
                            <a16:creationId xmlns:a16="http://schemas.microsoft.com/office/drawing/2014/main" id="{00000000-0008-0000-0000-00005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645C8" id="Text Box 8290" o:spid="_x0000_s1026" type="#_x0000_t202" style="position:absolute;margin-left:0;margin-top:0;width:6pt;height:2.25pt;z-index:2479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0608" behindDoc="0" locked="0" layoutInCell="1" allowOverlap="1" wp14:anchorId="511A4F73" wp14:editId="67B2DBD5">
                      <wp:simplePos x="0" y="0"/>
                      <wp:positionH relativeFrom="column">
                        <wp:posOffset>0</wp:posOffset>
                      </wp:positionH>
                      <wp:positionV relativeFrom="paragraph">
                        <wp:posOffset>0</wp:posOffset>
                      </wp:positionV>
                      <wp:extent cx="76200" cy="28575"/>
                      <wp:effectExtent l="19050" t="19050" r="19050" b="28575"/>
                      <wp:wrapNone/>
                      <wp:docPr id="4959" name="Text Box 8289">
                        <a:extLst xmlns:a="http://schemas.openxmlformats.org/drawingml/2006/main">
                          <a:ext uri="{FF2B5EF4-FFF2-40B4-BE49-F238E27FC236}">
                            <a16:creationId xmlns:a16="http://schemas.microsoft.com/office/drawing/2014/main" id="{00000000-0008-0000-0000-00005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44E51" id="Text Box 8289" o:spid="_x0000_s1026" type="#_x0000_t202" style="position:absolute;margin-left:0;margin-top:0;width:6pt;height:2.25pt;z-index:2479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1632" behindDoc="0" locked="0" layoutInCell="1" allowOverlap="1" wp14:anchorId="7966D042" wp14:editId="53A86227">
                      <wp:simplePos x="0" y="0"/>
                      <wp:positionH relativeFrom="column">
                        <wp:posOffset>0</wp:posOffset>
                      </wp:positionH>
                      <wp:positionV relativeFrom="paragraph">
                        <wp:posOffset>0</wp:posOffset>
                      </wp:positionV>
                      <wp:extent cx="76200" cy="28575"/>
                      <wp:effectExtent l="19050" t="19050" r="19050" b="28575"/>
                      <wp:wrapNone/>
                      <wp:docPr id="4960" name="Text Box 8288">
                        <a:extLst xmlns:a="http://schemas.openxmlformats.org/drawingml/2006/main">
                          <a:ext uri="{FF2B5EF4-FFF2-40B4-BE49-F238E27FC236}">
                            <a16:creationId xmlns:a16="http://schemas.microsoft.com/office/drawing/2014/main" id="{00000000-0008-0000-0000-00006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916CDC" id="Text Box 8288" o:spid="_x0000_s1026" type="#_x0000_t202" style="position:absolute;margin-left:0;margin-top:0;width:6pt;height:2.25pt;z-index:2479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2656" behindDoc="0" locked="0" layoutInCell="1" allowOverlap="1" wp14:anchorId="785059E0" wp14:editId="7DCA61F5">
                      <wp:simplePos x="0" y="0"/>
                      <wp:positionH relativeFrom="column">
                        <wp:posOffset>0</wp:posOffset>
                      </wp:positionH>
                      <wp:positionV relativeFrom="paragraph">
                        <wp:posOffset>0</wp:posOffset>
                      </wp:positionV>
                      <wp:extent cx="76200" cy="28575"/>
                      <wp:effectExtent l="19050" t="19050" r="19050" b="28575"/>
                      <wp:wrapNone/>
                      <wp:docPr id="4961" name="Text Box 8287">
                        <a:extLst xmlns:a="http://schemas.openxmlformats.org/drawingml/2006/main">
                          <a:ext uri="{FF2B5EF4-FFF2-40B4-BE49-F238E27FC236}">
                            <a16:creationId xmlns:a16="http://schemas.microsoft.com/office/drawing/2014/main" id="{00000000-0008-0000-0000-00006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635FBF" id="Text Box 8287" o:spid="_x0000_s1026" type="#_x0000_t202" style="position:absolute;margin-left:0;margin-top:0;width:6pt;height:2.25pt;z-index:2479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3680" behindDoc="0" locked="0" layoutInCell="1" allowOverlap="1" wp14:anchorId="3D94E7C7" wp14:editId="581CF481">
                      <wp:simplePos x="0" y="0"/>
                      <wp:positionH relativeFrom="column">
                        <wp:posOffset>0</wp:posOffset>
                      </wp:positionH>
                      <wp:positionV relativeFrom="paragraph">
                        <wp:posOffset>0</wp:posOffset>
                      </wp:positionV>
                      <wp:extent cx="76200" cy="28575"/>
                      <wp:effectExtent l="19050" t="19050" r="19050" b="28575"/>
                      <wp:wrapNone/>
                      <wp:docPr id="4962" name="Text Box 8286">
                        <a:extLst xmlns:a="http://schemas.openxmlformats.org/drawingml/2006/main">
                          <a:ext uri="{FF2B5EF4-FFF2-40B4-BE49-F238E27FC236}">
                            <a16:creationId xmlns:a16="http://schemas.microsoft.com/office/drawing/2014/main" id="{00000000-0008-0000-0000-00006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7FA35" id="Text Box 8286" o:spid="_x0000_s1026" type="#_x0000_t202" style="position:absolute;margin-left:0;margin-top:0;width:6pt;height:2.25pt;z-index:2479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4704" behindDoc="0" locked="0" layoutInCell="1" allowOverlap="1" wp14:anchorId="148C8B72" wp14:editId="69DCE67B">
                      <wp:simplePos x="0" y="0"/>
                      <wp:positionH relativeFrom="column">
                        <wp:posOffset>0</wp:posOffset>
                      </wp:positionH>
                      <wp:positionV relativeFrom="paragraph">
                        <wp:posOffset>0</wp:posOffset>
                      </wp:positionV>
                      <wp:extent cx="76200" cy="28575"/>
                      <wp:effectExtent l="19050" t="19050" r="19050" b="28575"/>
                      <wp:wrapNone/>
                      <wp:docPr id="4963" name="Text Box 8285">
                        <a:extLst xmlns:a="http://schemas.openxmlformats.org/drawingml/2006/main">
                          <a:ext uri="{FF2B5EF4-FFF2-40B4-BE49-F238E27FC236}">
                            <a16:creationId xmlns:a16="http://schemas.microsoft.com/office/drawing/2014/main" id="{00000000-0008-0000-0000-00006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0B2AB7" id="Text Box 8285" o:spid="_x0000_s1026" type="#_x0000_t202" style="position:absolute;margin-left:0;margin-top:0;width:6pt;height:2.25pt;z-index:2479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5728" behindDoc="0" locked="0" layoutInCell="1" allowOverlap="1" wp14:anchorId="6ECE5932" wp14:editId="5A82F2EB">
                      <wp:simplePos x="0" y="0"/>
                      <wp:positionH relativeFrom="column">
                        <wp:posOffset>0</wp:posOffset>
                      </wp:positionH>
                      <wp:positionV relativeFrom="paragraph">
                        <wp:posOffset>0</wp:posOffset>
                      </wp:positionV>
                      <wp:extent cx="76200" cy="28575"/>
                      <wp:effectExtent l="19050" t="19050" r="19050" b="28575"/>
                      <wp:wrapNone/>
                      <wp:docPr id="4964" name="Text Box 8284">
                        <a:extLst xmlns:a="http://schemas.openxmlformats.org/drawingml/2006/main">
                          <a:ext uri="{FF2B5EF4-FFF2-40B4-BE49-F238E27FC236}">
                            <a16:creationId xmlns:a16="http://schemas.microsoft.com/office/drawing/2014/main" id="{00000000-0008-0000-0000-00006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E6012" id="Text Box 8284" o:spid="_x0000_s1026" type="#_x0000_t202" style="position:absolute;margin-left:0;margin-top:0;width:6pt;height:2.25pt;z-index:2479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6752" behindDoc="0" locked="0" layoutInCell="1" allowOverlap="1" wp14:anchorId="7D40C99F" wp14:editId="6CAE1356">
                      <wp:simplePos x="0" y="0"/>
                      <wp:positionH relativeFrom="column">
                        <wp:posOffset>0</wp:posOffset>
                      </wp:positionH>
                      <wp:positionV relativeFrom="paragraph">
                        <wp:posOffset>0</wp:posOffset>
                      </wp:positionV>
                      <wp:extent cx="76200" cy="28575"/>
                      <wp:effectExtent l="19050" t="19050" r="19050" b="28575"/>
                      <wp:wrapNone/>
                      <wp:docPr id="4965" name="Text Box 8283">
                        <a:extLst xmlns:a="http://schemas.openxmlformats.org/drawingml/2006/main">
                          <a:ext uri="{FF2B5EF4-FFF2-40B4-BE49-F238E27FC236}">
                            <a16:creationId xmlns:a16="http://schemas.microsoft.com/office/drawing/2014/main" id="{00000000-0008-0000-0000-00006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B138C" id="Text Box 8283" o:spid="_x0000_s1026" type="#_x0000_t202" style="position:absolute;margin-left:0;margin-top:0;width:6pt;height:2.25pt;z-index:2479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7776" behindDoc="0" locked="0" layoutInCell="1" allowOverlap="1" wp14:anchorId="3983DFB5" wp14:editId="6D28AEA5">
                      <wp:simplePos x="0" y="0"/>
                      <wp:positionH relativeFrom="column">
                        <wp:posOffset>0</wp:posOffset>
                      </wp:positionH>
                      <wp:positionV relativeFrom="paragraph">
                        <wp:posOffset>0</wp:posOffset>
                      </wp:positionV>
                      <wp:extent cx="76200" cy="28575"/>
                      <wp:effectExtent l="19050" t="19050" r="19050" b="28575"/>
                      <wp:wrapNone/>
                      <wp:docPr id="4966" name="Text Box 8282">
                        <a:extLst xmlns:a="http://schemas.openxmlformats.org/drawingml/2006/main">
                          <a:ext uri="{FF2B5EF4-FFF2-40B4-BE49-F238E27FC236}">
                            <a16:creationId xmlns:a16="http://schemas.microsoft.com/office/drawing/2014/main" id="{00000000-0008-0000-0000-00006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882D9" id="Text Box 8282" o:spid="_x0000_s1026" type="#_x0000_t202" style="position:absolute;margin-left:0;margin-top:0;width:6pt;height:2.25pt;z-index:2479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8800" behindDoc="0" locked="0" layoutInCell="1" allowOverlap="1" wp14:anchorId="132A01D7" wp14:editId="4CC0D911">
                      <wp:simplePos x="0" y="0"/>
                      <wp:positionH relativeFrom="column">
                        <wp:posOffset>0</wp:posOffset>
                      </wp:positionH>
                      <wp:positionV relativeFrom="paragraph">
                        <wp:posOffset>0</wp:posOffset>
                      </wp:positionV>
                      <wp:extent cx="76200" cy="28575"/>
                      <wp:effectExtent l="19050" t="19050" r="19050" b="28575"/>
                      <wp:wrapNone/>
                      <wp:docPr id="4967" name="Text Box 8281">
                        <a:extLst xmlns:a="http://schemas.openxmlformats.org/drawingml/2006/main">
                          <a:ext uri="{FF2B5EF4-FFF2-40B4-BE49-F238E27FC236}">
                            <a16:creationId xmlns:a16="http://schemas.microsoft.com/office/drawing/2014/main" id="{00000000-0008-0000-0000-00006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5371E" id="Text Box 8281" o:spid="_x0000_s1026" type="#_x0000_t202" style="position:absolute;margin-left:0;margin-top:0;width:6pt;height:2.25pt;z-index:2479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49824" behindDoc="0" locked="0" layoutInCell="1" allowOverlap="1" wp14:anchorId="4D955BD6" wp14:editId="1D543506">
                      <wp:simplePos x="0" y="0"/>
                      <wp:positionH relativeFrom="column">
                        <wp:posOffset>0</wp:posOffset>
                      </wp:positionH>
                      <wp:positionV relativeFrom="paragraph">
                        <wp:posOffset>0</wp:posOffset>
                      </wp:positionV>
                      <wp:extent cx="76200" cy="28575"/>
                      <wp:effectExtent l="19050" t="19050" r="19050" b="28575"/>
                      <wp:wrapNone/>
                      <wp:docPr id="4968" name="Text Box 8280">
                        <a:extLst xmlns:a="http://schemas.openxmlformats.org/drawingml/2006/main">
                          <a:ext uri="{FF2B5EF4-FFF2-40B4-BE49-F238E27FC236}">
                            <a16:creationId xmlns:a16="http://schemas.microsoft.com/office/drawing/2014/main" id="{00000000-0008-0000-0000-00006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BE58B" id="Text Box 8280" o:spid="_x0000_s1026" type="#_x0000_t202" style="position:absolute;margin-left:0;margin-top:0;width:6pt;height:2.25pt;z-index:2479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0848" behindDoc="0" locked="0" layoutInCell="1" allowOverlap="1" wp14:anchorId="75F10C90" wp14:editId="4282E479">
                      <wp:simplePos x="0" y="0"/>
                      <wp:positionH relativeFrom="column">
                        <wp:posOffset>0</wp:posOffset>
                      </wp:positionH>
                      <wp:positionV relativeFrom="paragraph">
                        <wp:posOffset>0</wp:posOffset>
                      </wp:positionV>
                      <wp:extent cx="76200" cy="28575"/>
                      <wp:effectExtent l="19050" t="19050" r="19050" b="28575"/>
                      <wp:wrapNone/>
                      <wp:docPr id="4969" name="Text Box 8279">
                        <a:extLst xmlns:a="http://schemas.openxmlformats.org/drawingml/2006/main">
                          <a:ext uri="{FF2B5EF4-FFF2-40B4-BE49-F238E27FC236}">
                            <a16:creationId xmlns:a16="http://schemas.microsoft.com/office/drawing/2014/main" id="{00000000-0008-0000-0000-00006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B9BDC" id="Text Box 8279" o:spid="_x0000_s1026" type="#_x0000_t202" style="position:absolute;margin-left:0;margin-top:0;width:6pt;height:2.25pt;z-index:2479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1872" behindDoc="0" locked="0" layoutInCell="1" allowOverlap="1" wp14:anchorId="3B7BD8C3" wp14:editId="3283BFC3">
                      <wp:simplePos x="0" y="0"/>
                      <wp:positionH relativeFrom="column">
                        <wp:posOffset>0</wp:posOffset>
                      </wp:positionH>
                      <wp:positionV relativeFrom="paragraph">
                        <wp:posOffset>0</wp:posOffset>
                      </wp:positionV>
                      <wp:extent cx="76200" cy="28575"/>
                      <wp:effectExtent l="19050" t="19050" r="19050" b="28575"/>
                      <wp:wrapNone/>
                      <wp:docPr id="4970" name="Text Box 8278">
                        <a:extLst xmlns:a="http://schemas.openxmlformats.org/drawingml/2006/main">
                          <a:ext uri="{FF2B5EF4-FFF2-40B4-BE49-F238E27FC236}">
                            <a16:creationId xmlns:a16="http://schemas.microsoft.com/office/drawing/2014/main" id="{00000000-0008-0000-0000-00006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37890" id="Text Box 8278" o:spid="_x0000_s1026" type="#_x0000_t202" style="position:absolute;margin-left:0;margin-top:0;width:6pt;height:2.25pt;z-index:2479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2896" behindDoc="0" locked="0" layoutInCell="1" allowOverlap="1" wp14:anchorId="193792C6" wp14:editId="03607276">
                      <wp:simplePos x="0" y="0"/>
                      <wp:positionH relativeFrom="column">
                        <wp:posOffset>0</wp:posOffset>
                      </wp:positionH>
                      <wp:positionV relativeFrom="paragraph">
                        <wp:posOffset>0</wp:posOffset>
                      </wp:positionV>
                      <wp:extent cx="76200" cy="28575"/>
                      <wp:effectExtent l="19050" t="19050" r="19050" b="28575"/>
                      <wp:wrapNone/>
                      <wp:docPr id="4971" name="Text Box 8277">
                        <a:extLst xmlns:a="http://schemas.openxmlformats.org/drawingml/2006/main">
                          <a:ext uri="{FF2B5EF4-FFF2-40B4-BE49-F238E27FC236}">
                            <a16:creationId xmlns:a16="http://schemas.microsoft.com/office/drawing/2014/main" id="{00000000-0008-0000-0000-00006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73802" id="Text Box 8277" o:spid="_x0000_s1026" type="#_x0000_t202" style="position:absolute;margin-left:0;margin-top:0;width:6pt;height:2.25pt;z-index:2479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3920" behindDoc="0" locked="0" layoutInCell="1" allowOverlap="1" wp14:anchorId="040678EB" wp14:editId="2613CB72">
                      <wp:simplePos x="0" y="0"/>
                      <wp:positionH relativeFrom="column">
                        <wp:posOffset>0</wp:posOffset>
                      </wp:positionH>
                      <wp:positionV relativeFrom="paragraph">
                        <wp:posOffset>0</wp:posOffset>
                      </wp:positionV>
                      <wp:extent cx="76200" cy="28575"/>
                      <wp:effectExtent l="19050" t="19050" r="19050" b="28575"/>
                      <wp:wrapNone/>
                      <wp:docPr id="4972" name="Text Box 8276">
                        <a:extLst xmlns:a="http://schemas.openxmlformats.org/drawingml/2006/main">
                          <a:ext uri="{FF2B5EF4-FFF2-40B4-BE49-F238E27FC236}">
                            <a16:creationId xmlns:a16="http://schemas.microsoft.com/office/drawing/2014/main" id="{00000000-0008-0000-0000-00006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6B82AC" id="Text Box 8276" o:spid="_x0000_s1026" type="#_x0000_t202" style="position:absolute;margin-left:0;margin-top:0;width:6pt;height:2.25pt;z-index:2479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4944" behindDoc="0" locked="0" layoutInCell="1" allowOverlap="1" wp14:anchorId="075991B0" wp14:editId="60709F31">
                      <wp:simplePos x="0" y="0"/>
                      <wp:positionH relativeFrom="column">
                        <wp:posOffset>0</wp:posOffset>
                      </wp:positionH>
                      <wp:positionV relativeFrom="paragraph">
                        <wp:posOffset>0</wp:posOffset>
                      </wp:positionV>
                      <wp:extent cx="76200" cy="28575"/>
                      <wp:effectExtent l="19050" t="19050" r="19050" b="28575"/>
                      <wp:wrapNone/>
                      <wp:docPr id="4973" name="Text Box 8275">
                        <a:extLst xmlns:a="http://schemas.openxmlformats.org/drawingml/2006/main">
                          <a:ext uri="{FF2B5EF4-FFF2-40B4-BE49-F238E27FC236}">
                            <a16:creationId xmlns:a16="http://schemas.microsoft.com/office/drawing/2014/main" id="{00000000-0008-0000-0000-00006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7A361" id="Text Box 8275" o:spid="_x0000_s1026" type="#_x0000_t202" style="position:absolute;margin-left:0;margin-top:0;width:6pt;height:2.25pt;z-index:2479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5968" behindDoc="0" locked="0" layoutInCell="1" allowOverlap="1" wp14:anchorId="1236B6E7" wp14:editId="5B97FF47">
                      <wp:simplePos x="0" y="0"/>
                      <wp:positionH relativeFrom="column">
                        <wp:posOffset>0</wp:posOffset>
                      </wp:positionH>
                      <wp:positionV relativeFrom="paragraph">
                        <wp:posOffset>0</wp:posOffset>
                      </wp:positionV>
                      <wp:extent cx="76200" cy="28575"/>
                      <wp:effectExtent l="19050" t="19050" r="19050" b="28575"/>
                      <wp:wrapNone/>
                      <wp:docPr id="4974" name="Text Box 8274">
                        <a:extLst xmlns:a="http://schemas.openxmlformats.org/drawingml/2006/main">
                          <a:ext uri="{FF2B5EF4-FFF2-40B4-BE49-F238E27FC236}">
                            <a16:creationId xmlns:a16="http://schemas.microsoft.com/office/drawing/2014/main" id="{00000000-0008-0000-0000-00006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3F8BFC" id="Text Box 8274" o:spid="_x0000_s1026" type="#_x0000_t202" style="position:absolute;margin-left:0;margin-top:0;width:6pt;height:2.25pt;z-index:2479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6992" behindDoc="0" locked="0" layoutInCell="1" allowOverlap="1" wp14:anchorId="5813649A" wp14:editId="712936E2">
                      <wp:simplePos x="0" y="0"/>
                      <wp:positionH relativeFrom="column">
                        <wp:posOffset>0</wp:posOffset>
                      </wp:positionH>
                      <wp:positionV relativeFrom="paragraph">
                        <wp:posOffset>0</wp:posOffset>
                      </wp:positionV>
                      <wp:extent cx="76200" cy="28575"/>
                      <wp:effectExtent l="19050" t="19050" r="19050" b="28575"/>
                      <wp:wrapNone/>
                      <wp:docPr id="4975" name="Text Box 8273">
                        <a:extLst xmlns:a="http://schemas.openxmlformats.org/drawingml/2006/main">
                          <a:ext uri="{FF2B5EF4-FFF2-40B4-BE49-F238E27FC236}">
                            <a16:creationId xmlns:a16="http://schemas.microsoft.com/office/drawing/2014/main" id="{00000000-0008-0000-0000-00006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A9F15" id="Text Box 8273" o:spid="_x0000_s1026" type="#_x0000_t202" style="position:absolute;margin-left:0;margin-top:0;width:6pt;height:2.25pt;z-index:2479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8016" behindDoc="0" locked="0" layoutInCell="1" allowOverlap="1" wp14:anchorId="7B0759FC" wp14:editId="552B721D">
                      <wp:simplePos x="0" y="0"/>
                      <wp:positionH relativeFrom="column">
                        <wp:posOffset>0</wp:posOffset>
                      </wp:positionH>
                      <wp:positionV relativeFrom="paragraph">
                        <wp:posOffset>0</wp:posOffset>
                      </wp:positionV>
                      <wp:extent cx="76200" cy="28575"/>
                      <wp:effectExtent l="19050" t="19050" r="19050" b="28575"/>
                      <wp:wrapNone/>
                      <wp:docPr id="4976" name="Text Box 8272">
                        <a:extLst xmlns:a="http://schemas.openxmlformats.org/drawingml/2006/main">
                          <a:ext uri="{FF2B5EF4-FFF2-40B4-BE49-F238E27FC236}">
                            <a16:creationId xmlns:a16="http://schemas.microsoft.com/office/drawing/2014/main" id="{00000000-0008-0000-0000-00007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41995" id="Text Box 8272" o:spid="_x0000_s1026" type="#_x0000_t202" style="position:absolute;margin-left:0;margin-top:0;width:6pt;height:2.25pt;z-index:2479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59040" behindDoc="0" locked="0" layoutInCell="1" allowOverlap="1" wp14:anchorId="641403EB" wp14:editId="7EC59FAB">
                      <wp:simplePos x="0" y="0"/>
                      <wp:positionH relativeFrom="column">
                        <wp:posOffset>0</wp:posOffset>
                      </wp:positionH>
                      <wp:positionV relativeFrom="paragraph">
                        <wp:posOffset>0</wp:posOffset>
                      </wp:positionV>
                      <wp:extent cx="76200" cy="28575"/>
                      <wp:effectExtent l="19050" t="19050" r="19050" b="28575"/>
                      <wp:wrapNone/>
                      <wp:docPr id="4977" name="Text Box 8271">
                        <a:extLst xmlns:a="http://schemas.openxmlformats.org/drawingml/2006/main">
                          <a:ext uri="{FF2B5EF4-FFF2-40B4-BE49-F238E27FC236}">
                            <a16:creationId xmlns:a16="http://schemas.microsoft.com/office/drawing/2014/main" id="{00000000-0008-0000-0000-00007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1997A" id="Text Box 8271" o:spid="_x0000_s1026" type="#_x0000_t202" style="position:absolute;margin-left:0;margin-top:0;width:6pt;height:2.25pt;z-index:2479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0064" behindDoc="0" locked="0" layoutInCell="1" allowOverlap="1" wp14:anchorId="6EE73372" wp14:editId="7E8B5ADA">
                      <wp:simplePos x="0" y="0"/>
                      <wp:positionH relativeFrom="column">
                        <wp:posOffset>0</wp:posOffset>
                      </wp:positionH>
                      <wp:positionV relativeFrom="paragraph">
                        <wp:posOffset>0</wp:posOffset>
                      </wp:positionV>
                      <wp:extent cx="76200" cy="28575"/>
                      <wp:effectExtent l="19050" t="19050" r="19050" b="28575"/>
                      <wp:wrapNone/>
                      <wp:docPr id="4978" name="Text Box 8270">
                        <a:extLst xmlns:a="http://schemas.openxmlformats.org/drawingml/2006/main">
                          <a:ext uri="{FF2B5EF4-FFF2-40B4-BE49-F238E27FC236}">
                            <a16:creationId xmlns:a16="http://schemas.microsoft.com/office/drawing/2014/main" id="{00000000-0008-0000-0000-00007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29AC3" id="Text Box 8270" o:spid="_x0000_s1026" type="#_x0000_t202" style="position:absolute;margin-left:0;margin-top:0;width:6pt;height:2.25pt;z-index:2479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1088" behindDoc="0" locked="0" layoutInCell="1" allowOverlap="1" wp14:anchorId="36AD9DE4" wp14:editId="43296797">
                      <wp:simplePos x="0" y="0"/>
                      <wp:positionH relativeFrom="column">
                        <wp:posOffset>0</wp:posOffset>
                      </wp:positionH>
                      <wp:positionV relativeFrom="paragraph">
                        <wp:posOffset>0</wp:posOffset>
                      </wp:positionV>
                      <wp:extent cx="76200" cy="28575"/>
                      <wp:effectExtent l="19050" t="19050" r="19050" b="28575"/>
                      <wp:wrapNone/>
                      <wp:docPr id="4979" name="Text Box 8269">
                        <a:extLst xmlns:a="http://schemas.openxmlformats.org/drawingml/2006/main">
                          <a:ext uri="{FF2B5EF4-FFF2-40B4-BE49-F238E27FC236}">
                            <a16:creationId xmlns:a16="http://schemas.microsoft.com/office/drawing/2014/main" id="{00000000-0008-0000-0000-00007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9D282" id="Text Box 8269" o:spid="_x0000_s1026" type="#_x0000_t202" style="position:absolute;margin-left:0;margin-top:0;width:6pt;height:2.25pt;z-index:2479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2112" behindDoc="0" locked="0" layoutInCell="1" allowOverlap="1" wp14:anchorId="3D8F08DF" wp14:editId="2677D237">
                      <wp:simplePos x="0" y="0"/>
                      <wp:positionH relativeFrom="column">
                        <wp:posOffset>0</wp:posOffset>
                      </wp:positionH>
                      <wp:positionV relativeFrom="paragraph">
                        <wp:posOffset>0</wp:posOffset>
                      </wp:positionV>
                      <wp:extent cx="76200" cy="28575"/>
                      <wp:effectExtent l="19050" t="19050" r="19050" b="28575"/>
                      <wp:wrapNone/>
                      <wp:docPr id="4980" name="Text Box 8268">
                        <a:extLst xmlns:a="http://schemas.openxmlformats.org/drawingml/2006/main">
                          <a:ext uri="{FF2B5EF4-FFF2-40B4-BE49-F238E27FC236}">
                            <a16:creationId xmlns:a16="http://schemas.microsoft.com/office/drawing/2014/main" id="{00000000-0008-0000-0000-00007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9D6F4" id="Text Box 8268" o:spid="_x0000_s1026" type="#_x0000_t202" style="position:absolute;margin-left:0;margin-top:0;width:6pt;height:2.25pt;z-index:2479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3136" behindDoc="0" locked="0" layoutInCell="1" allowOverlap="1" wp14:anchorId="33543312" wp14:editId="5DC850F6">
                      <wp:simplePos x="0" y="0"/>
                      <wp:positionH relativeFrom="column">
                        <wp:posOffset>0</wp:posOffset>
                      </wp:positionH>
                      <wp:positionV relativeFrom="paragraph">
                        <wp:posOffset>0</wp:posOffset>
                      </wp:positionV>
                      <wp:extent cx="76200" cy="28575"/>
                      <wp:effectExtent l="19050" t="19050" r="19050" b="28575"/>
                      <wp:wrapNone/>
                      <wp:docPr id="4981" name="Text Box 8267">
                        <a:extLst xmlns:a="http://schemas.openxmlformats.org/drawingml/2006/main">
                          <a:ext uri="{FF2B5EF4-FFF2-40B4-BE49-F238E27FC236}">
                            <a16:creationId xmlns:a16="http://schemas.microsoft.com/office/drawing/2014/main" id="{00000000-0008-0000-0000-00007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B689C2" id="Text Box 8267" o:spid="_x0000_s1026" type="#_x0000_t202" style="position:absolute;margin-left:0;margin-top:0;width:6pt;height:2.25pt;z-index:2479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4160" behindDoc="0" locked="0" layoutInCell="1" allowOverlap="1" wp14:anchorId="40380E22" wp14:editId="68D6C40F">
                      <wp:simplePos x="0" y="0"/>
                      <wp:positionH relativeFrom="column">
                        <wp:posOffset>0</wp:posOffset>
                      </wp:positionH>
                      <wp:positionV relativeFrom="paragraph">
                        <wp:posOffset>0</wp:posOffset>
                      </wp:positionV>
                      <wp:extent cx="76200" cy="28575"/>
                      <wp:effectExtent l="19050" t="19050" r="19050" b="28575"/>
                      <wp:wrapNone/>
                      <wp:docPr id="4982" name="Text Box 8266">
                        <a:extLst xmlns:a="http://schemas.openxmlformats.org/drawingml/2006/main">
                          <a:ext uri="{FF2B5EF4-FFF2-40B4-BE49-F238E27FC236}">
                            <a16:creationId xmlns:a16="http://schemas.microsoft.com/office/drawing/2014/main" id="{00000000-0008-0000-0000-00007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9581F" id="Text Box 8266" o:spid="_x0000_s1026" type="#_x0000_t202" style="position:absolute;margin-left:0;margin-top:0;width:6pt;height:2.25pt;z-index:2479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5184" behindDoc="0" locked="0" layoutInCell="1" allowOverlap="1" wp14:anchorId="41830AF7" wp14:editId="122C535C">
                      <wp:simplePos x="0" y="0"/>
                      <wp:positionH relativeFrom="column">
                        <wp:posOffset>0</wp:posOffset>
                      </wp:positionH>
                      <wp:positionV relativeFrom="paragraph">
                        <wp:posOffset>0</wp:posOffset>
                      </wp:positionV>
                      <wp:extent cx="76200" cy="28575"/>
                      <wp:effectExtent l="19050" t="19050" r="19050" b="28575"/>
                      <wp:wrapNone/>
                      <wp:docPr id="4983" name="Text Box 8265">
                        <a:extLst xmlns:a="http://schemas.openxmlformats.org/drawingml/2006/main">
                          <a:ext uri="{FF2B5EF4-FFF2-40B4-BE49-F238E27FC236}">
                            <a16:creationId xmlns:a16="http://schemas.microsoft.com/office/drawing/2014/main" id="{00000000-0008-0000-0000-00007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188A2" id="Text Box 8265" o:spid="_x0000_s1026" type="#_x0000_t202" style="position:absolute;margin-left:0;margin-top:0;width:6pt;height:2.25pt;z-index:2479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6208" behindDoc="0" locked="0" layoutInCell="1" allowOverlap="1" wp14:anchorId="5B486CB0" wp14:editId="4986B714">
                      <wp:simplePos x="0" y="0"/>
                      <wp:positionH relativeFrom="column">
                        <wp:posOffset>0</wp:posOffset>
                      </wp:positionH>
                      <wp:positionV relativeFrom="paragraph">
                        <wp:posOffset>0</wp:posOffset>
                      </wp:positionV>
                      <wp:extent cx="76200" cy="28575"/>
                      <wp:effectExtent l="19050" t="19050" r="19050" b="28575"/>
                      <wp:wrapNone/>
                      <wp:docPr id="4984" name="Text Box 8264">
                        <a:extLst xmlns:a="http://schemas.openxmlformats.org/drawingml/2006/main">
                          <a:ext uri="{FF2B5EF4-FFF2-40B4-BE49-F238E27FC236}">
                            <a16:creationId xmlns:a16="http://schemas.microsoft.com/office/drawing/2014/main" id="{00000000-0008-0000-0000-00007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45EEA" id="Text Box 8264" o:spid="_x0000_s1026" type="#_x0000_t202" style="position:absolute;margin-left:0;margin-top:0;width:6pt;height:2.25pt;z-index:2479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7232" behindDoc="0" locked="0" layoutInCell="1" allowOverlap="1" wp14:anchorId="047E764E" wp14:editId="502A5F1E">
                      <wp:simplePos x="0" y="0"/>
                      <wp:positionH relativeFrom="column">
                        <wp:posOffset>0</wp:posOffset>
                      </wp:positionH>
                      <wp:positionV relativeFrom="paragraph">
                        <wp:posOffset>0</wp:posOffset>
                      </wp:positionV>
                      <wp:extent cx="76200" cy="28575"/>
                      <wp:effectExtent l="19050" t="19050" r="19050" b="28575"/>
                      <wp:wrapNone/>
                      <wp:docPr id="4985" name="Text Box 8263">
                        <a:extLst xmlns:a="http://schemas.openxmlformats.org/drawingml/2006/main">
                          <a:ext uri="{FF2B5EF4-FFF2-40B4-BE49-F238E27FC236}">
                            <a16:creationId xmlns:a16="http://schemas.microsoft.com/office/drawing/2014/main" id="{00000000-0008-0000-0000-00007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05A8A" id="Text Box 8263" o:spid="_x0000_s1026" type="#_x0000_t202" style="position:absolute;margin-left:0;margin-top:0;width:6pt;height:2.25pt;z-index:2479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8256" behindDoc="0" locked="0" layoutInCell="1" allowOverlap="1" wp14:anchorId="028D4410" wp14:editId="048FEE79">
                      <wp:simplePos x="0" y="0"/>
                      <wp:positionH relativeFrom="column">
                        <wp:posOffset>0</wp:posOffset>
                      </wp:positionH>
                      <wp:positionV relativeFrom="paragraph">
                        <wp:posOffset>0</wp:posOffset>
                      </wp:positionV>
                      <wp:extent cx="76200" cy="28575"/>
                      <wp:effectExtent l="19050" t="19050" r="19050" b="28575"/>
                      <wp:wrapNone/>
                      <wp:docPr id="4986" name="Text Box 8262">
                        <a:extLst xmlns:a="http://schemas.openxmlformats.org/drawingml/2006/main">
                          <a:ext uri="{FF2B5EF4-FFF2-40B4-BE49-F238E27FC236}">
                            <a16:creationId xmlns:a16="http://schemas.microsoft.com/office/drawing/2014/main" id="{00000000-0008-0000-0000-00007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56519" id="Text Box 8262" o:spid="_x0000_s1026" type="#_x0000_t202" style="position:absolute;margin-left:0;margin-top:0;width:6pt;height:2.25pt;z-index:2479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69280" behindDoc="0" locked="0" layoutInCell="1" allowOverlap="1" wp14:anchorId="0078D65C" wp14:editId="20BC5301">
                      <wp:simplePos x="0" y="0"/>
                      <wp:positionH relativeFrom="column">
                        <wp:posOffset>0</wp:posOffset>
                      </wp:positionH>
                      <wp:positionV relativeFrom="paragraph">
                        <wp:posOffset>0</wp:posOffset>
                      </wp:positionV>
                      <wp:extent cx="76200" cy="28575"/>
                      <wp:effectExtent l="19050" t="19050" r="19050" b="28575"/>
                      <wp:wrapNone/>
                      <wp:docPr id="4987" name="Text Box 8261">
                        <a:extLst xmlns:a="http://schemas.openxmlformats.org/drawingml/2006/main">
                          <a:ext uri="{FF2B5EF4-FFF2-40B4-BE49-F238E27FC236}">
                            <a16:creationId xmlns:a16="http://schemas.microsoft.com/office/drawing/2014/main" id="{00000000-0008-0000-0000-00007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1016F" id="Text Box 8261" o:spid="_x0000_s1026" type="#_x0000_t202" style="position:absolute;margin-left:0;margin-top:0;width:6pt;height:2.25pt;z-index:2479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0304" behindDoc="0" locked="0" layoutInCell="1" allowOverlap="1" wp14:anchorId="36C431E9" wp14:editId="73C905EE">
                      <wp:simplePos x="0" y="0"/>
                      <wp:positionH relativeFrom="column">
                        <wp:posOffset>0</wp:posOffset>
                      </wp:positionH>
                      <wp:positionV relativeFrom="paragraph">
                        <wp:posOffset>0</wp:posOffset>
                      </wp:positionV>
                      <wp:extent cx="76200" cy="28575"/>
                      <wp:effectExtent l="19050" t="19050" r="19050" b="28575"/>
                      <wp:wrapNone/>
                      <wp:docPr id="4988" name="Text Box 8260">
                        <a:extLst xmlns:a="http://schemas.openxmlformats.org/drawingml/2006/main">
                          <a:ext uri="{FF2B5EF4-FFF2-40B4-BE49-F238E27FC236}">
                            <a16:creationId xmlns:a16="http://schemas.microsoft.com/office/drawing/2014/main" id="{00000000-0008-0000-0000-00007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8A9A1" id="Text Box 8260" o:spid="_x0000_s1026" type="#_x0000_t202" style="position:absolute;margin-left:0;margin-top:0;width:6pt;height:2.25pt;z-index:2479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1328" behindDoc="0" locked="0" layoutInCell="1" allowOverlap="1" wp14:anchorId="1FBB81BF" wp14:editId="01F580FD">
                      <wp:simplePos x="0" y="0"/>
                      <wp:positionH relativeFrom="column">
                        <wp:posOffset>0</wp:posOffset>
                      </wp:positionH>
                      <wp:positionV relativeFrom="paragraph">
                        <wp:posOffset>0</wp:posOffset>
                      </wp:positionV>
                      <wp:extent cx="76200" cy="28575"/>
                      <wp:effectExtent l="19050" t="19050" r="19050" b="28575"/>
                      <wp:wrapNone/>
                      <wp:docPr id="4989" name="Text Box 8259">
                        <a:extLst xmlns:a="http://schemas.openxmlformats.org/drawingml/2006/main">
                          <a:ext uri="{FF2B5EF4-FFF2-40B4-BE49-F238E27FC236}">
                            <a16:creationId xmlns:a16="http://schemas.microsoft.com/office/drawing/2014/main" id="{00000000-0008-0000-0000-00007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2EA3D" id="Text Box 8259" o:spid="_x0000_s1026" type="#_x0000_t202" style="position:absolute;margin-left:0;margin-top:0;width:6pt;height:2.25pt;z-index:2479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2352" behindDoc="0" locked="0" layoutInCell="1" allowOverlap="1" wp14:anchorId="776D3567" wp14:editId="42621166">
                      <wp:simplePos x="0" y="0"/>
                      <wp:positionH relativeFrom="column">
                        <wp:posOffset>0</wp:posOffset>
                      </wp:positionH>
                      <wp:positionV relativeFrom="paragraph">
                        <wp:posOffset>0</wp:posOffset>
                      </wp:positionV>
                      <wp:extent cx="76200" cy="28575"/>
                      <wp:effectExtent l="19050" t="19050" r="19050" b="28575"/>
                      <wp:wrapNone/>
                      <wp:docPr id="4990" name="Text Box 8258">
                        <a:extLst xmlns:a="http://schemas.openxmlformats.org/drawingml/2006/main">
                          <a:ext uri="{FF2B5EF4-FFF2-40B4-BE49-F238E27FC236}">
                            <a16:creationId xmlns:a16="http://schemas.microsoft.com/office/drawing/2014/main" id="{00000000-0008-0000-0000-00007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35FA2E" id="Text Box 8258" o:spid="_x0000_s1026" type="#_x0000_t202" style="position:absolute;margin-left:0;margin-top:0;width:6pt;height:2.25pt;z-index:2479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3376" behindDoc="0" locked="0" layoutInCell="1" allowOverlap="1" wp14:anchorId="33A6B963" wp14:editId="47424555">
                      <wp:simplePos x="0" y="0"/>
                      <wp:positionH relativeFrom="column">
                        <wp:posOffset>0</wp:posOffset>
                      </wp:positionH>
                      <wp:positionV relativeFrom="paragraph">
                        <wp:posOffset>0</wp:posOffset>
                      </wp:positionV>
                      <wp:extent cx="76200" cy="28575"/>
                      <wp:effectExtent l="19050" t="19050" r="19050" b="28575"/>
                      <wp:wrapNone/>
                      <wp:docPr id="4991" name="Text Box 8257">
                        <a:extLst xmlns:a="http://schemas.openxmlformats.org/drawingml/2006/main">
                          <a:ext uri="{FF2B5EF4-FFF2-40B4-BE49-F238E27FC236}">
                            <a16:creationId xmlns:a16="http://schemas.microsoft.com/office/drawing/2014/main" id="{00000000-0008-0000-0000-00007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BC120" id="Text Box 8257" o:spid="_x0000_s1026" type="#_x0000_t202" style="position:absolute;margin-left:0;margin-top:0;width:6pt;height:2.25pt;z-index:2479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4400" behindDoc="0" locked="0" layoutInCell="1" allowOverlap="1" wp14:anchorId="1E22E64E" wp14:editId="546A9F1A">
                      <wp:simplePos x="0" y="0"/>
                      <wp:positionH relativeFrom="column">
                        <wp:posOffset>0</wp:posOffset>
                      </wp:positionH>
                      <wp:positionV relativeFrom="paragraph">
                        <wp:posOffset>0</wp:posOffset>
                      </wp:positionV>
                      <wp:extent cx="76200" cy="28575"/>
                      <wp:effectExtent l="19050" t="19050" r="19050" b="28575"/>
                      <wp:wrapNone/>
                      <wp:docPr id="4992" name="Text Box 8256">
                        <a:extLst xmlns:a="http://schemas.openxmlformats.org/drawingml/2006/main">
                          <a:ext uri="{FF2B5EF4-FFF2-40B4-BE49-F238E27FC236}">
                            <a16:creationId xmlns:a16="http://schemas.microsoft.com/office/drawing/2014/main" id="{00000000-0008-0000-0000-00008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5C072" id="Text Box 8256" o:spid="_x0000_s1026" type="#_x0000_t202" style="position:absolute;margin-left:0;margin-top:0;width:6pt;height:2.25pt;z-index:2479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5424" behindDoc="0" locked="0" layoutInCell="1" allowOverlap="1" wp14:anchorId="3BEA01EC" wp14:editId="19667E64">
                      <wp:simplePos x="0" y="0"/>
                      <wp:positionH relativeFrom="column">
                        <wp:posOffset>0</wp:posOffset>
                      </wp:positionH>
                      <wp:positionV relativeFrom="paragraph">
                        <wp:posOffset>0</wp:posOffset>
                      </wp:positionV>
                      <wp:extent cx="76200" cy="28575"/>
                      <wp:effectExtent l="19050" t="19050" r="19050" b="28575"/>
                      <wp:wrapNone/>
                      <wp:docPr id="4993" name="Text Box 8255">
                        <a:extLst xmlns:a="http://schemas.openxmlformats.org/drawingml/2006/main">
                          <a:ext uri="{FF2B5EF4-FFF2-40B4-BE49-F238E27FC236}">
                            <a16:creationId xmlns:a16="http://schemas.microsoft.com/office/drawing/2014/main" id="{00000000-0008-0000-0000-00008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A8566" id="Text Box 8255" o:spid="_x0000_s1026" type="#_x0000_t202" style="position:absolute;margin-left:0;margin-top:0;width:6pt;height:2.25pt;z-index:2479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6448" behindDoc="0" locked="0" layoutInCell="1" allowOverlap="1" wp14:anchorId="1B588E6F" wp14:editId="0C0B82EB">
                      <wp:simplePos x="0" y="0"/>
                      <wp:positionH relativeFrom="column">
                        <wp:posOffset>0</wp:posOffset>
                      </wp:positionH>
                      <wp:positionV relativeFrom="paragraph">
                        <wp:posOffset>0</wp:posOffset>
                      </wp:positionV>
                      <wp:extent cx="76200" cy="28575"/>
                      <wp:effectExtent l="19050" t="19050" r="19050" b="28575"/>
                      <wp:wrapNone/>
                      <wp:docPr id="4994" name="Text Box 8254">
                        <a:extLst xmlns:a="http://schemas.openxmlformats.org/drawingml/2006/main">
                          <a:ext uri="{FF2B5EF4-FFF2-40B4-BE49-F238E27FC236}">
                            <a16:creationId xmlns:a16="http://schemas.microsoft.com/office/drawing/2014/main" id="{00000000-0008-0000-0000-00008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D0C82" id="Text Box 8254" o:spid="_x0000_s1026" type="#_x0000_t202" style="position:absolute;margin-left:0;margin-top:0;width:6pt;height:2.25pt;z-index:2479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7472" behindDoc="0" locked="0" layoutInCell="1" allowOverlap="1" wp14:anchorId="2F5CE7AE" wp14:editId="30AA3AE1">
                      <wp:simplePos x="0" y="0"/>
                      <wp:positionH relativeFrom="column">
                        <wp:posOffset>0</wp:posOffset>
                      </wp:positionH>
                      <wp:positionV relativeFrom="paragraph">
                        <wp:posOffset>0</wp:posOffset>
                      </wp:positionV>
                      <wp:extent cx="76200" cy="28575"/>
                      <wp:effectExtent l="19050" t="19050" r="19050" b="28575"/>
                      <wp:wrapNone/>
                      <wp:docPr id="4995" name="Text Box 8253">
                        <a:extLst xmlns:a="http://schemas.openxmlformats.org/drawingml/2006/main">
                          <a:ext uri="{FF2B5EF4-FFF2-40B4-BE49-F238E27FC236}">
                            <a16:creationId xmlns:a16="http://schemas.microsoft.com/office/drawing/2014/main" id="{00000000-0008-0000-0000-00008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661EF" id="Text Box 8253" o:spid="_x0000_s1026" type="#_x0000_t202" style="position:absolute;margin-left:0;margin-top:0;width:6pt;height:2.25pt;z-index:2479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8496" behindDoc="0" locked="0" layoutInCell="1" allowOverlap="1" wp14:anchorId="1A30D043" wp14:editId="0DA1847C">
                      <wp:simplePos x="0" y="0"/>
                      <wp:positionH relativeFrom="column">
                        <wp:posOffset>0</wp:posOffset>
                      </wp:positionH>
                      <wp:positionV relativeFrom="paragraph">
                        <wp:posOffset>0</wp:posOffset>
                      </wp:positionV>
                      <wp:extent cx="76200" cy="28575"/>
                      <wp:effectExtent l="19050" t="19050" r="19050" b="28575"/>
                      <wp:wrapNone/>
                      <wp:docPr id="4996" name="Text Box 8252">
                        <a:extLst xmlns:a="http://schemas.openxmlformats.org/drawingml/2006/main">
                          <a:ext uri="{FF2B5EF4-FFF2-40B4-BE49-F238E27FC236}">
                            <a16:creationId xmlns:a16="http://schemas.microsoft.com/office/drawing/2014/main" id="{00000000-0008-0000-0000-00008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812DA" id="Text Box 8252" o:spid="_x0000_s1026" type="#_x0000_t202" style="position:absolute;margin-left:0;margin-top:0;width:6pt;height:2.25pt;z-index:2479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79520" behindDoc="0" locked="0" layoutInCell="1" allowOverlap="1" wp14:anchorId="5DB249D8" wp14:editId="08644C1D">
                      <wp:simplePos x="0" y="0"/>
                      <wp:positionH relativeFrom="column">
                        <wp:posOffset>0</wp:posOffset>
                      </wp:positionH>
                      <wp:positionV relativeFrom="paragraph">
                        <wp:posOffset>0</wp:posOffset>
                      </wp:positionV>
                      <wp:extent cx="76200" cy="28575"/>
                      <wp:effectExtent l="19050" t="19050" r="19050" b="28575"/>
                      <wp:wrapNone/>
                      <wp:docPr id="4997" name="Text Box 8251">
                        <a:extLst xmlns:a="http://schemas.openxmlformats.org/drawingml/2006/main">
                          <a:ext uri="{FF2B5EF4-FFF2-40B4-BE49-F238E27FC236}">
                            <a16:creationId xmlns:a16="http://schemas.microsoft.com/office/drawing/2014/main" id="{00000000-0008-0000-0000-00008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674B1" id="Text Box 8251" o:spid="_x0000_s1026" type="#_x0000_t202" style="position:absolute;margin-left:0;margin-top:0;width:6pt;height:2.25pt;z-index:2479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0544" behindDoc="0" locked="0" layoutInCell="1" allowOverlap="1" wp14:anchorId="1BC7C374" wp14:editId="0AC89775">
                      <wp:simplePos x="0" y="0"/>
                      <wp:positionH relativeFrom="column">
                        <wp:posOffset>0</wp:posOffset>
                      </wp:positionH>
                      <wp:positionV relativeFrom="paragraph">
                        <wp:posOffset>0</wp:posOffset>
                      </wp:positionV>
                      <wp:extent cx="76200" cy="28575"/>
                      <wp:effectExtent l="19050" t="19050" r="19050" b="28575"/>
                      <wp:wrapNone/>
                      <wp:docPr id="4998" name="Text Box 8250">
                        <a:extLst xmlns:a="http://schemas.openxmlformats.org/drawingml/2006/main">
                          <a:ext uri="{FF2B5EF4-FFF2-40B4-BE49-F238E27FC236}">
                            <a16:creationId xmlns:a16="http://schemas.microsoft.com/office/drawing/2014/main" id="{00000000-0008-0000-0000-00008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4DF80" id="Text Box 8250" o:spid="_x0000_s1026" type="#_x0000_t202" style="position:absolute;margin-left:0;margin-top:0;width:6pt;height:2.25pt;z-index:2479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1568" behindDoc="0" locked="0" layoutInCell="1" allowOverlap="1" wp14:anchorId="59A206C4" wp14:editId="4C670958">
                      <wp:simplePos x="0" y="0"/>
                      <wp:positionH relativeFrom="column">
                        <wp:posOffset>0</wp:posOffset>
                      </wp:positionH>
                      <wp:positionV relativeFrom="paragraph">
                        <wp:posOffset>0</wp:posOffset>
                      </wp:positionV>
                      <wp:extent cx="76200" cy="28575"/>
                      <wp:effectExtent l="19050" t="19050" r="19050" b="28575"/>
                      <wp:wrapNone/>
                      <wp:docPr id="4999" name="Text Box 8249">
                        <a:extLst xmlns:a="http://schemas.openxmlformats.org/drawingml/2006/main">
                          <a:ext uri="{FF2B5EF4-FFF2-40B4-BE49-F238E27FC236}">
                            <a16:creationId xmlns:a16="http://schemas.microsoft.com/office/drawing/2014/main" id="{00000000-0008-0000-0000-00008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6D4B6" id="Text Box 8249" o:spid="_x0000_s1026" type="#_x0000_t202" style="position:absolute;margin-left:0;margin-top:0;width:6pt;height:2.25pt;z-index:2479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2592" behindDoc="0" locked="0" layoutInCell="1" allowOverlap="1" wp14:anchorId="37EA6DF0" wp14:editId="27DE4465">
                      <wp:simplePos x="0" y="0"/>
                      <wp:positionH relativeFrom="column">
                        <wp:posOffset>0</wp:posOffset>
                      </wp:positionH>
                      <wp:positionV relativeFrom="paragraph">
                        <wp:posOffset>0</wp:posOffset>
                      </wp:positionV>
                      <wp:extent cx="76200" cy="28575"/>
                      <wp:effectExtent l="19050" t="19050" r="19050" b="28575"/>
                      <wp:wrapNone/>
                      <wp:docPr id="5000" name="Text Box 8248">
                        <a:extLst xmlns:a="http://schemas.openxmlformats.org/drawingml/2006/main">
                          <a:ext uri="{FF2B5EF4-FFF2-40B4-BE49-F238E27FC236}">
                            <a16:creationId xmlns:a16="http://schemas.microsoft.com/office/drawing/2014/main" id="{00000000-0008-0000-0000-00008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A654A" id="Text Box 8248" o:spid="_x0000_s1026" type="#_x0000_t202" style="position:absolute;margin-left:0;margin-top:0;width:6pt;height:2.25pt;z-index:2479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3616" behindDoc="0" locked="0" layoutInCell="1" allowOverlap="1" wp14:anchorId="378856C5" wp14:editId="14F29EDA">
                      <wp:simplePos x="0" y="0"/>
                      <wp:positionH relativeFrom="column">
                        <wp:posOffset>0</wp:posOffset>
                      </wp:positionH>
                      <wp:positionV relativeFrom="paragraph">
                        <wp:posOffset>0</wp:posOffset>
                      </wp:positionV>
                      <wp:extent cx="76200" cy="28575"/>
                      <wp:effectExtent l="19050" t="19050" r="19050" b="28575"/>
                      <wp:wrapNone/>
                      <wp:docPr id="5001" name="Text Box 8247">
                        <a:extLst xmlns:a="http://schemas.openxmlformats.org/drawingml/2006/main">
                          <a:ext uri="{FF2B5EF4-FFF2-40B4-BE49-F238E27FC236}">
                            <a16:creationId xmlns:a16="http://schemas.microsoft.com/office/drawing/2014/main" id="{00000000-0008-0000-0000-00008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FDB07" id="Text Box 8247" o:spid="_x0000_s1026" type="#_x0000_t202" style="position:absolute;margin-left:0;margin-top:0;width:6pt;height:2.25pt;z-index:2479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4640" behindDoc="0" locked="0" layoutInCell="1" allowOverlap="1" wp14:anchorId="0475A175" wp14:editId="3AC4C19A">
                      <wp:simplePos x="0" y="0"/>
                      <wp:positionH relativeFrom="column">
                        <wp:posOffset>0</wp:posOffset>
                      </wp:positionH>
                      <wp:positionV relativeFrom="paragraph">
                        <wp:posOffset>0</wp:posOffset>
                      </wp:positionV>
                      <wp:extent cx="76200" cy="28575"/>
                      <wp:effectExtent l="19050" t="19050" r="19050" b="28575"/>
                      <wp:wrapNone/>
                      <wp:docPr id="5002" name="Text Box 8246">
                        <a:extLst xmlns:a="http://schemas.openxmlformats.org/drawingml/2006/main">
                          <a:ext uri="{FF2B5EF4-FFF2-40B4-BE49-F238E27FC236}">
                            <a16:creationId xmlns:a16="http://schemas.microsoft.com/office/drawing/2014/main" id="{00000000-0008-0000-0000-00008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549EB" id="Text Box 8246" o:spid="_x0000_s1026" type="#_x0000_t202" style="position:absolute;margin-left:0;margin-top:0;width:6pt;height:2.25pt;z-index:2479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5664" behindDoc="0" locked="0" layoutInCell="1" allowOverlap="1" wp14:anchorId="2FBFA979" wp14:editId="2943F176">
                      <wp:simplePos x="0" y="0"/>
                      <wp:positionH relativeFrom="column">
                        <wp:posOffset>0</wp:posOffset>
                      </wp:positionH>
                      <wp:positionV relativeFrom="paragraph">
                        <wp:posOffset>0</wp:posOffset>
                      </wp:positionV>
                      <wp:extent cx="76200" cy="28575"/>
                      <wp:effectExtent l="19050" t="19050" r="19050" b="28575"/>
                      <wp:wrapNone/>
                      <wp:docPr id="5003" name="Text Box 8245">
                        <a:extLst xmlns:a="http://schemas.openxmlformats.org/drawingml/2006/main">
                          <a:ext uri="{FF2B5EF4-FFF2-40B4-BE49-F238E27FC236}">
                            <a16:creationId xmlns:a16="http://schemas.microsoft.com/office/drawing/2014/main" id="{00000000-0008-0000-0000-00008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A1843" id="Text Box 8245" o:spid="_x0000_s1026" type="#_x0000_t202" style="position:absolute;margin-left:0;margin-top:0;width:6pt;height:2.25pt;z-index:2479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6688" behindDoc="0" locked="0" layoutInCell="1" allowOverlap="1" wp14:anchorId="66D541A0" wp14:editId="2E92FE68">
                      <wp:simplePos x="0" y="0"/>
                      <wp:positionH relativeFrom="column">
                        <wp:posOffset>0</wp:posOffset>
                      </wp:positionH>
                      <wp:positionV relativeFrom="paragraph">
                        <wp:posOffset>0</wp:posOffset>
                      </wp:positionV>
                      <wp:extent cx="76200" cy="28575"/>
                      <wp:effectExtent l="19050" t="19050" r="19050" b="28575"/>
                      <wp:wrapNone/>
                      <wp:docPr id="5004" name="Text Box 8244">
                        <a:extLst xmlns:a="http://schemas.openxmlformats.org/drawingml/2006/main">
                          <a:ext uri="{FF2B5EF4-FFF2-40B4-BE49-F238E27FC236}">
                            <a16:creationId xmlns:a16="http://schemas.microsoft.com/office/drawing/2014/main" id="{00000000-0008-0000-0000-00008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7C9AE7" id="Text Box 8244" o:spid="_x0000_s1026" type="#_x0000_t202" style="position:absolute;margin-left:0;margin-top:0;width:6pt;height:2.25pt;z-index:2479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7712" behindDoc="0" locked="0" layoutInCell="1" allowOverlap="1" wp14:anchorId="1E437995" wp14:editId="58369AA5">
                      <wp:simplePos x="0" y="0"/>
                      <wp:positionH relativeFrom="column">
                        <wp:posOffset>0</wp:posOffset>
                      </wp:positionH>
                      <wp:positionV relativeFrom="paragraph">
                        <wp:posOffset>0</wp:posOffset>
                      </wp:positionV>
                      <wp:extent cx="76200" cy="28575"/>
                      <wp:effectExtent l="19050" t="19050" r="19050" b="28575"/>
                      <wp:wrapNone/>
                      <wp:docPr id="5005" name="Text Box 8243">
                        <a:extLst xmlns:a="http://schemas.openxmlformats.org/drawingml/2006/main">
                          <a:ext uri="{FF2B5EF4-FFF2-40B4-BE49-F238E27FC236}">
                            <a16:creationId xmlns:a16="http://schemas.microsoft.com/office/drawing/2014/main" id="{00000000-0008-0000-0000-00008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39911" id="Text Box 8243" o:spid="_x0000_s1026" type="#_x0000_t202" style="position:absolute;margin-left:0;margin-top:0;width:6pt;height:2.25pt;z-index:2479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8736" behindDoc="0" locked="0" layoutInCell="1" allowOverlap="1" wp14:anchorId="1D9C1688" wp14:editId="41D794FE">
                      <wp:simplePos x="0" y="0"/>
                      <wp:positionH relativeFrom="column">
                        <wp:posOffset>0</wp:posOffset>
                      </wp:positionH>
                      <wp:positionV relativeFrom="paragraph">
                        <wp:posOffset>0</wp:posOffset>
                      </wp:positionV>
                      <wp:extent cx="76200" cy="28575"/>
                      <wp:effectExtent l="19050" t="19050" r="19050" b="28575"/>
                      <wp:wrapNone/>
                      <wp:docPr id="5006" name="Text Box 8242">
                        <a:extLst xmlns:a="http://schemas.openxmlformats.org/drawingml/2006/main">
                          <a:ext uri="{FF2B5EF4-FFF2-40B4-BE49-F238E27FC236}">
                            <a16:creationId xmlns:a16="http://schemas.microsoft.com/office/drawing/2014/main" id="{00000000-0008-0000-0000-00008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B46D7" id="Text Box 8242" o:spid="_x0000_s1026" type="#_x0000_t202" style="position:absolute;margin-left:0;margin-top:0;width:6pt;height:2.25pt;z-index:2479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89760" behindDoc="0" locked="0" layoutInCell="1" allowOverlap="1" wp14:anchorId="08192B3D" wp14:editId="067BA114">
                      <wp:simplePos x="0" y="0"/>
                      <wp:positionH relativeFrom="column">
                        <wp:posOffset>0</wp:posOffset>
                      </wp:positionH>
                      <wp:positionV relativeFrom="paragraph">
                        <wp:posOffset>0</wp:posOffset>
                      </wp:positionV>
                      <wp:extent cx="76200" cy="28575"/>
                      <wp:effectExtent l="19050" t="19050" r="19050" b="28575"/>
                      <wp:wrapNone/>
                      <wp:docPr id="5007" name="Text Box 8241">
                        <a:extLst xmlns:a="http://schemas.openxmlformats.org/drawingml/2006/main">
                          <a:ext uri="{FF2B5EF4-FFF2-40B4-BE49-F238E27FC236}">
                            <a16:creationId xmlns:a16="http://schemas.microsoft.com/office/drawing/2014/main" id="{00000000-0008-0000-0000-00008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D5148" id="Text Box 8241" o:spid="_x0000_s1026" type="#_x0000_t202" style="position:absolute;margin-left:0;margin-top:0;width:6pt;height:2.25pt;z-index:2479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0784" behindDoc="0" locked="0" layoutInCell="1" allowOverlap="1" wp14:anchorId="489C6FBE" wp14:editId="4FDF36B6">
                      <wp:simplePos x="0" y="0"/>
                      <wp:positionH relativeFrom="column">
                        <wp:posOffset>0</wp:posOffset>
                      </wp:positionH>
                      <wp:positionV relativeFrom="paragraph">
                        <wp:posOffset>0</wp:posOffset>
                      </wp:positionV>
                      <wp:extent cx="76200" cy="28575"/>
                      <wp:effectExtent l="19050" t="19050" r="19050" b="28575"/>
                      <wp:wrapNone/>
                      <wp:docPr id="5008" name="Text Box 8240">
                        <a:extLst xmlns:a="http://schemas.openxmlformats.org/drawingml/2006/main">
                          <a:ext uri="{FF2B5EF4-FFF2-40B4-BE49-F238E27FC236}">
                            <a16:creationId xmlns:a16="http://schemas.microsoft.com/office/drawing/2014/main" id="{00000000-0008-0000-0000-00009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B0CAA" id="Text Box 8240" o:spid="_x0000_s1026" type="#_x0000_t202" style="position:absolute;margin-left:0;margin-top:0;width:6pt;height:2.25pt;z-index:2479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1808" behindDoc="0" locked="0" layoutInCell="1" allowOverlap="1" wp14:anchorId="3477A8C9" wp14:editId="4142B1AB">
                      <wp:simplePos x="0" y="0"/>
                      <wp:positionH relativeFrom="column">
                        <wp:posOffset>0</wp:posOffset>
                      </wp:positionH>
                      <wp:positionV relativeFrom="paragraph">
                        <wp:posOffset>0</wp:posOffset>
                      </wp:positionV>
                      <wp:extent cx="76200" cy="28575"/>
                      <wp:effectExtent l="19050" t="19050" r="19050" b="28575"/>
                      <wp:wrapNone/>
                      <wp:docPr id="5009" name="Text Box 8239">
                        <a:extLst xmlns:a="http://schemas.openxmlformats.org/drawingml/2006/main">
                          <a:ext uri="{FF2B5EF4-FFF2-40B4-BE49-F238E27FC236}">
                            <a16:creationId xmlns:a16="http://schemas.microsoft.com/office/drawing/2014/main" id="{00000000-0008-0000-0000-00009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0F4AC" id="Text Box 8239" o:spid="_x0000_s1026" type="#_x0000_t202" style="position:absolute;margin-left:0;margin-top:0;width:6pt;height:2.25pt;z-index:2479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2832" behindDoc="0" locked="0" layoutInCell="1" allowOverlap="1" wp14:anchorId="6D92FBE9" wp14:editId="36A6C6E3">
                      <wp:simplePos x="0" y="0"/>
                      <wp:positionH relativeFrom="column">
                        <wp:posOffset>0</wp:posOffset>
                      </wp:positionH>
                      <wp:positionV relativeFrom="paragraph">
                        <wp:posOffset>0</wp:posOffset>
                      </wp:positionV>
                      <wp:extent cx="76200" cy="28575"/>
                      <wp:effectExtent l="19050" t="19050" r="19050" b="28575"/>
                      <wp:wrapNone/>
                      <wp:docPr id="5010" name="Text Box 8238">
                        <a:extLst xmlns:a="http://schemas.openxmlformats.org/drawingml/2006/main">
                          <a:ext uri="{FF2B5EF4-FFF2-40B4-BE49-F238E27FC236}">
                            <a16:creationId xmlns:a16="http://schemas.microsoft.com/office/drawing/2014/main" id="{00000000-0008-0000-0000-00009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C0D6D" id="Text Box 8238" o:spid="_x0000_s1026" type="#_x0000_t202" style="position:absolute;margin-left:0;margin-top:0;width:6pt;height:2.25pt;z-index:2479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3856" behindDoc="0" locked="0" layoutInCell="1" allowOverlap="1" wp14:anchorId="3AD71221" wp14:editId="3728BD2B">
                      <wp:simplePos x="0" y="0"/>
                      <wp:positionH relativeFrom="column">
                        <wp:posOffset>0</wp:posOffset>
                      </wp:positionH>
                      <wp:positionV relativeFrom="paragraph">
                        <wp:posOffset>0</wp:posOffset>
                      </wp:positionV>
                      <wp:extent cx="76200" cy="28575"/>
                      <wp:effectExtent l="19050" t="19050" r="19050" b="28575"/>
                      <wp:wrapNone/>
                      <wp:docPr id="5011" name="Text Box 8237">
                        <a:extLst xmlns:a="http://schemas.openxmlformats.org/drawingml/2006/main">
                          <a:ext uri="{FF2B5EF4-FFF2-40B4-BE49-F238E27FC236}">
                            <a16:creationId xmlns:a16="http://schemas.microsoft.com/office/drawing/2014/main" id="{00000000-0008-0000-0000-00009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9BF06" id="Text Box 8237" o:spid="_x0000_s1026" type="#_x0000_t202" style="position:absolute;margin-left:0;margin-top:0;width:6pt;height:2.25pt;z-index:2479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4880" behindDoc="0" locked="0" layoutInCell="1" allowOverlap="1" wp14:anchorId="67DF58D3" wp14:editId="30EDF822">
                      <wp:simplePos x="0" y="0"/>
                      <wp:positionH relativeFrom="column">
                        <wp:posOffset>0</wp:posOffset>
                      </wp:positionH>
                      <wp:positionV relativeFrom="paragraph">
                        <wp:posOffset>0</wp:posOffset>
                      </wp:positionV>
                      <wp:extent cx="76200" cy="28575"/>
                      <wp:effectExtent l="19050" t="19050" r="19050" b="28575"/>
                      <wp:wrapNone/>
                      <wp:docPr id="5012" name="Text Box 8236">
                        <a:extLst xmlns:a="http://schemas.openxmlformats.org/drawingml/2006/main">
                          <a:ext uri="{FF2B5EF4-FFF2-40B4-BE49-F238E27FC236}">
                            <a16:creationId xmlns:a16="http://schemas.microsoft.com/office/drawing/2014/main" id="{00000000-0008-0000-0000-00009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A5F5D" id="Text Box 8236" o:spid="_x0000_s1026" type="#_x0000_t202" style="position:absolute;margin-left:0;margin-top:0;width:6pt;height:2.25pt;z-index:2479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5904" behindDoc="0" locked="0" layoutInCell="1" allowOverlap="1" wp14:anchorId="7E5F7283" wp14:editId="3454FE34">
                      <wp:simplePos x="0" y="0"/>
                      <wp:positionH relativeFrom="column">
                        <wp:posOffset>0</wp:posOffset>
                      </wp:positionH>
                      <wp:positionV relativeFrom="paragraph">
                        <wp:posOffset>0</wp:posOffset>
                      </wp:positionV>
                      <wp:extent cx="76200" cy="28575"/>
                      <wp:effectExtent l="19050" t="19050" r="19050" b="28575"/>
                      <wp:wrapNone/>
                      <wp:docPr id="5013" name="Text Box 8235">
                        <a:extLst xmlns:a="http://schemas.openxmlformats.org/drawingml/2006/main">
                          <a:ext uri="{FF2B5EF4-FFF2-40B4-BE49-F238E27FC236}">
                            <a16:creationId xmlns:a16="http://schemas.microsoft.com/office/drawing/2014/main" id="{00000000-0008-0000-0000-00009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EC43A" id="Text Box 8235" o:spid="_x0000_s1026" type="#_x0000_t202" style="position:absolute;margin-left:0;margin-top:0;width:6pt;height:2.25pt;z-index:2479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6928" behindDoc="0" locked="0" layoutInCell="1" allowOverlap="1" wp14:anchorId="2EB8FFF4" wp14:editId="3BA8E02A">
                      <wp:simplePos x="0" y="0"/>
                      <wp:positionH relativeFrom="column">
                        <wp:posOffset>0</wp:posOffset>
                      </wp:positionH>
                      <wp:positionV relativeFrom="paragraph">
                        <wp:posOffset>0</wp:posOffset>
                      </wp:positionV>
                      <wp:extent cx="76200" cy="28575"/>
                      <wp:effectExtent l="19050" t="19050" r="19050" b="28575"/>
                      <wp:wrapNone/>
                      <wp:docPr id="5014" name="Text Box 8234">
                        <a:extLst xmlns:a="http://schemas.openxmlformats.org/drawingml/2006/main">
                          <a:ext uri="{FF2B5EF4-FFF2-40B4-BE49-F238E27FC236}">
                            <a16:creationId xmlns:a16="http://schemas.microsoft.com/office/drawing/2014/main" id="{00000000-0008-0000-0000-00009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234BF2" id="Text Box 8234" o:spid="_x0000_s1026" type="#_x0000_t202" style="position:absolute;margin-left:0;margin-top:0;width:6pt;height:2.25pt;z-index:2479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7952" behindDoc="0" locked="0" layoutInCell="1" allowOverlap="1" wp14:anchorId="0A4010EE" wp14:editId="58AC8BD7">
                      <wp:simplePos x="0" y="0"/>
                      <wp:positionH relativeFrom="column">
                        <wp:posOffset>0</wp:posOffset>
                      </wp:positionH>
                      <wp:positionV relativeFrom="paragraph">
                        <wp:posOffset>0</wp:posOffset>
                      </wp:positionV>
                      <wp:extent cx="76200" cy="28575"/>
                      <wp:effectExtent l="19050" t="19050" r="19050" b="28575"/>
                      <wp:wrapNone/>
                      <wp:docPr id="5015" name="Text Box 8233">
                        <a:extLst xmlns:a="http://schemas.openxmlformats.org/drawingml/2006/main">
                          <a:ext uri="{FF2B5EF4-FFF2-40B4-BE49-F238E27FC236}">
                            <a16:creationId xmlns:a16="http://schemas.microsoft.com/office/drawing/2014/main" id="{00000000-0008-0000-0000-00009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DD64D" id="Text Box 8233" o:spid="_x0000_s1026" type="#_x0000_t202" style="position:absolute;margin-left:0;margin-top:0;width:6pt;height:2.25pt;z-index:2479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998976" behindDoc="0" locked="0" layoutInCell="1" allowOverlap="1" wp14:anchorId="56D63368" wp14:editId="6E7D961D">
                      <wp:simplePos x="0" y="0"/>
                      <wp:positionH relativeFrom="column">
                        <wp:posOffset>0</wp:posOffset>
                      </wp:positionH>
                      <wp:positionV relativeFrom="paragraph">
                        <wp:posOffset>0</wp:posOffset>
                      </wp:positionV>
                      <wp:extent cx="76200" cy="28575"/>
                      <wp:effectExtent l="19050" t="19050" r="19050" b="28575"/>
                      <wp:wrapNone/>
                      <wp:docPr id="5016" name="Text Box 8232">
                        <a:extLst xmlns:a="http://schemas.openxmlformats.org/drawingml/2006/main">
                          <a:ext uri="{FF2B5EF4-FFF2-40B4-BE49-F238E27FC236}">
                            <a16:creationId xmlns:a16="http://schemas.microsoft.com/office/drawing/2014/main" id="{00000000-0008-0000-0000-00009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839A3" id="Text Box 8232" o:spid="_x0000_s1026" type="#_x0000_t202" style="position:absolute;margin-left:0;margin-top:0;width:6pt;height:2.25pt;z-index:2479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0000" behindDoc="0" locked="0" layoutInCell="1" allowOverlap="1" wp14:anchorId="727EF86A" wp14:editId="62F4BCA9">
                      <wp:simplePos x="0" y="0"/>
                      <wp:positionH relativeFrom="column">
                        <wp:posOffset>0</wp:posOffset>
                      </wp:positionH>
                      <wp:positionV relativeFrom="paragraph">
                        <wp:posOffset>0</wp:posOffset>
                      </wp:positionV>
                      <wp:extent cx="76200" cy="28575"/>
                      <wp:effectExtent l="19050" t="19050" r="19050" b="28575"/>
                      <wp:wrapNone/>
                      <wp:docPr id="5017" name="Text Box 8231">
                        <a:extLst xmlns:a="http://schemas.openxmlformats.org/drawingml/2006/main">
                          <a:ext uri="{FF2B5EF4-FFF2-40B4-BE49-F238E27FC236}">
                            <a16:creationId xmlns:a16="http://schemas.microsoft.com/office/drawing/2014/main" id="{00000000-0008-0000-0000-00009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C8C4A" id="Text Box 8231" o:spid="_x0000_s1026" type="#_x0000_t202" style="position:absolute;margin-left:0;margin-top:0;width:6pt;height:2.25pt;z-index:2480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1024" behindDoc="0" locked="0" layoutInCell="1" allowOverlap="1" wp14:anchorId="0C0D0055" wp14:editId="61F68F69">
                      <wp:simplePos x="0" y="0"/>
                      <wp:positionH relativeFrom="column">
                        <wp:posOffset>0</wp:posOffset>
                      </wp:positionH>
                      <wp:positionV relativeFrom="paragraph">
                        <wp:posOffset>0</wp:posOffset>
                      </wp:positionV>
                      <wp:extent cx="76200" cy="28575"/>
                      <wp:effectExtent l="19050" t="19050" r="19050" b="28575"/>
                      <wp:wrapNone/>
                      <wp:docPr id="5018" name="Text Box 8230">
                        <a:extLst xmlns:a="http://schemas.openxmlformats.org/drawingml/2006/main">
                          <a:ext uri="{FF2B5EF4-FFF2-40B4-BE49-F238E27FC236}">
                            <a16:creationId xmlns:a16="http://schemas.microsoft.com/office/drawing/2014/main" id="{00000000-0008-0000-0000-00009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90AE7" id="Text Box 8230" o:spid="_x0000_s1026" type="#_x0000_t202" style="position:absolute;margin-left:0;margin-top:0;width:6pt;height:2.25pt;z-index:2480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2048" behindDoc="0" locked="0" layoutInCell="1" allowOverlap="1" wp14:anchorId="69D2803D" wp14:editId="4AE89E30">
                      <wp:simplePos x="0" y="0"/>
                      <wp:positionH relativeFrom="column">
                        <wp:posOffset>0</wp:posOffset>
                      </wp:positionH>
                      <wp:positionV relativeFrom="paragraph">
                        <wp:posOffset>0</wp:posOffset>
                      </wp:positionV>
                      <wp:extent cx="76200" cy="28575"/>
                      <wp:effectExtent l="19050" t="19050" r="19050" b="28575"/>
                      <wp:wrapNone/>
                      <wp:docPr id="5019" name="Text Box 8229">
                        <a:extLst xmlns:a="http://schemas.openxmlformats.org/drawingml/2006/main">
                          <a:ext uri="{FF2B5EF4-FFF2-40B4-BE49-F238E27FC236}">
                            <a16:creationId xmlns:a16="http://schemas.microsoft.com/office/drawing/2014/main" id="{00000000-0008-0000-0000-00009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05A24" id="Text Box 8229" o:spid="_x0000_s1026" type="#_x0000_t202" style="position:absolute;margin-left:0;margin-top:0;width:6pt;height:2.25pt;z-index:2480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3072" behindDoc="0" locked="0" layoutInCell="1" allowOverlap="1" wp14:anchorId="4B8E8950" wp14:editId="5909789E">
                      <wp:simplePos x="0" y="0"/>
                      <wp:positionH relativeFrom="column">
                        <wp:posOffset>0</wp:posOffset>
                      </wp:positionH>
                      <wp:positionV relativeFrom="paragraph">
                        <wp:posOffset>0</wp:posOffset>
                      </wp:positionV>
                      <wp:extent cx="76200" cy="28575"/>
                      <wp:effectExtent l="19050" t="19050" r="19050" b="28575"/>
                      <wp:wrapNone/>
                      <wp:docPr id="5020" name="Text Box 8228">
                        <a:extLst xmlns:a="http://schemas.openxmlformats.org/drawingml/2006/main">
                          <a:ext uri="{FF2B5EF4-FFF2-40B4-BE49-F238E27FC236}">
                            <a16:creationId xmlns:a16="http://schemas.microsoft.com/office/drawing/2014/main" id="{00000000-0008-0000-0000-00009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CF12F" id="Text Box 8228" o:spid="_x0000_s1026" type="#_x0000_t202" style="position:absolute;margin-left:0;margin-top:0;width:6pt;height:2.25pt;z-index:2480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4096" behindDoc="0" locked="0" layoutInCell="1" allowOverlap="1" wp14:anchorId="3636A425" wp14:editId="5B6535CA">
                      <wp:simplePos x="0" y="0"/>
                      <wp:positionH relativeFrom="column">
                        <wp:posOffset>0</wp:posOffset>
                      </wp:positionH>
                      <wp:positionV relativeFrom="paragraph">
                        <wp:posOffset>0</wp:posOffset>
                      </wp:positionV>
                      <wp:extent cx="76200" cy="28575"/>
                      <wp:effectExtent l="19050" t="19050" r="19050" b="28575"/>
                      <wp:wrapNone/>
                      <wp:docPr id="5021" name="Text Box 8227">
                        <a:extLst xmlns:a="http://schemas.openxmlformats.org/drawingml/2006/main">
                          <a:ext uri="{FF2B5EF4-FFF2-40B4-BE49-F238E27FC236}">
                            <a16:creationId xmlns:a16="http://schemas.microsoft.com/office/drawing/2014/main" id="{00000000-0008-0000-0000-00009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86276" id="Text Box 8227" o:spid="_x0000_s1026" type="#_x0000_t202" style="position:absolute;margin-left:0;margin-top:0;width:6pt;height:2.25pt;z-index:2480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5120" behindDoc="0" locked="0" layoutInCell="1" allowOverlap="1" wp14:anchorId="6943F05D" wp14:editId="54CD71E7">
                      <wp:simplePos x="0" y="0"/>
                      <wp:positionH relativeFrom="column">
                        <wp:posOffset>0</wp:posOffset>
                      </wp:positionH>
                      <wp:positionV relativeFrom="paragraph">
                        <wp:posOffset>0</wp:posOffset>
                      </wp:positionV>
                      <wp:extent cx="76200" cy="28575"/>
                      <wp:effectExtent l="19050" t="19050" r="19050" b="28575"/>
                      <wp:wrapNone/>
                      <wp:docPr id="5022" name="Text Box 8226">
                        <a:extLst xmlns:a="http://schemas.openxmlformats.org/drawingml/2006/main">
                          <a:ext uri="{FF2B5EF4-FFF2-40B4-BE49-F238E27FC236}">
                            <a16:creationId xmlns:a16="http://schemas.microsoft.com/office/drawing/2014/main" id="{00000000-0008-0000-0000-00009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1C7DA" id="Text Box 8226" o:spid="_x0000_s1026" type="#_x0000_t202" style="position:absolute;margin-left:0;margin-top:0;width:6pt;height:2.25pt;z-index:2480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6144" behindDoc="0" locked="0" layoutInCell="1" allowOverlap="1" wp14:anchorId="6E690037" wp14:editId="68979DDB">
                      <wp:simplePos x="0" y="0"/>
                      <wp:positionH relativeFrom="column">
                        <wp:posOffset>0</wp:posOffset>
                      </wp:positionH>
                      <wp:positionV relativeFrom="paragraph">
                        <wp:posOffset>0</wp:posOffset>
                      </wp:positionV>
                      <wp:extent cx="76200" cy="28575"/>
                      <wp:effectExtent l="19050" t="19050" r="19050" b="28575"/>
                      <wp:wrapNone/>
                      <wp:docPr id="5023" name="Text Box 8225">
                        <a:extLst xmlns:a="http://schemas.openxmlformats.org/drawingml/2006/main">
                          <a:ext uri="{FF2B5EF4-FFF2-40B4-BE49-F238E27FC236}">
                            <a16:creationId xmlns:a16="http://schemas.microsoft.com/office/drawing/2014/main" id="{00000000-0008-0000-0000-00009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7A7C0" id="Text Box 8225" o:spid="_x0000_s1026" type="#_x0000_t202" style="position:absolute;margin-left:0;margin-top:0;width:6pt;height:2.25pt;z-index:2480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7168" behindDoc="0" locked="0" layoutInCell="1" allowOverlap="1" wp14:anchorId="4D3A356A" wp14:editId="1B8FCCD4">
                      <wp:simplePos x="0" y="0"/>
                      <wp:positionH relativeFrom="column">
                        <wp:posOffset>0</wp:posOffset>
                      </wp:positionH>
                      <wp:positionV relativeFrom="paragraph">
                        <wp:posOffset>0</wp:posOffset>
                      </wp:positionV>
                      <wp:extent cx="76200" cy="28575"/>
                      <wp:effectExtent l="19050" t="19050" r="19050" b="28575"/>
                      <wp:wrapNone/>
                      <wp:docPr id="5024" name="Text Box 8224">
                        <a:extLst xmlns:a="http://schemas.openxmlformats.org/drawingml/2006/main">
                          <a:ext uri="{FF2B5EF4-FFF2-40B4-BE49-F238E27FC236}">
                            <a16:creationId xmlns:a16="http://schemas.microsoft.com/office/drawing/2014/main" id="{00000000-0008-0000-0000-0000A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B5E09" id="Text Box 8224" o:spid="_x0000_s1026" type="#_x0000_t202" style="position:absolute;margin-left:0;margin-top:0;width:6pt;height:2.25pt;z-index:2480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8192" behindDoc="0" locked="0" layoutInCell="1" allowOverlap="1" wp14:anchorId="4D201207" wp14:editId="76B19490">
                      <wp:simplePos x="0" y="0"/>
                      <wp:positionH relativeFrom="column">
                        <wp:posOffset>0</wp:posOffset>
                      </wp:positionH>
                      <wp:positionV relativeFrom="paragraph">
                        <wp:posOffset>0</wp:posOffset>
                      </wp:positionV>
                      <wp:extent cx="76200" cy="28575"/>
                      <wp:effectExtent l="19050" t="19050" r="19050" b="28575"/>
                      <wp:wrapNone/>
                      <wp:docPr id="5025" name="Text Box 8223">
                        <a:extLst xmlns:a="http://schemas.openxmlformats.org/drawingml/2006/main">
                          <a:ext uri="{FF2B5EF4-FFF2-40B4-BE49-F238E27FC236}">
                            <a16:creationId xmlns:a16="http://schemas.microsoft.com/office/drawing/2014/main" id="{00000000-0008-0000-0000-0000A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B532C" id="Text Box 8223" o:spid="_x0000_s1026" type="#_x0000_t202" style="position:absolute;margin-left:0;margin-top:0;width:6pt;height:2.25pt;z-index:2480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09216" behindDoc="0" locked="0" layoutInCell="1" allowOverlap="1" wp14:anchorId="62606D4F" wp14:editId="159D5752">
                      <wp:simplePos x="0" y="0"/>
                      <wp:positionH relativeFrom="column">
                        <wp:posOffset>0</wp:posOffset>
                      </wp:positionH>
                      <wp:positionV relativeFrom="paragraph">
                        <wp:posOffset>0</wp:posOffset>
                      </wp:positionV>
                      <wp:extent cx="76200" cy="28575"/>
                      <wp:effectExtent l="19050" t="19050" r="19050" b="28575"/>
                      <wp:wrapNone/>
                      <wp:docPr id="5026" name="Text Box 8222">
                        <a:extLst xmlns:a="http://schemas.openxmlformats.org/drawingml/2006/main">
                          <a:ext uri="{FF2B5EF4-FFF2-40B4-BE49-F238E27FC236}">
                            <a16:creationId xmlns:a16="http://schemas.microsoft.com/office/drawing/2014/main" id="{00000000-0008-0000-0000-0000A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13D86" id="Text Box 8222" o:spid="_x0000_s1026" type="#_x0000_t202" style="position:absolute;margin-left:0;margin-top:0;width:6pt;height:2.25pt;z-index:2480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0240" behindDoc="0" locked="0" layoutInCell="1" allowOverlap="1" wp14:anchorId="284E5694" wp14:editId="502B93C5">
                      <wp:simplePos x="0" y="0"/>
                      <wp:positionH relativeFrom="column">
                        <wp:posOffset>0</wp:posOffset>
                      </wp:positionH>
                      <wp:positionV relativeFrom="paragraph">
                        <wp:posOffset>0</wp:posOffset>
                      </wp:positionV>
                      <wp:extent cx="76200" cy="28575"/>
                      <wp:effectExtent l="19050" t="19050" r="19050" b="28575"/>
                      <wp:wrapNone/>
                      <wp:docPr id="5027" name="Text Box 8221">
                        <a:extLst xmlns:a="http://schemas.openxmlformats.org/drawingml/2006/main">
                          <a:ext uri="{FF2B5EF4-FFF2-40B4-BE49-F238E27FC236}">
                            <a16:creationId xmlns:a16="http://schemas.microsoft.com/office/drawing/2014/main" id="{00000000-0008-0000-0000-0000A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5B37B" id="Text Box 8221" o:spid="_x0000_s1026" type="#_x0000_t202" style="position:absolute;margin-left:0;margin-top:0;width:6pt;height:2.25pt;z-index:2480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1264" behindDoc="0" locked="0" layoutInCell="1" allowOverlap="1" wp14:anchorId="605C2E4D" wp14:editId="32D0C223">
                      <wp:simplePos x="0" y="0"/>
                      <wp:positionH relativeFrom="column">
                        <wp:posOffset>0</wp:posOffset>
                      </wp:positionH>
                      <wp:positionV relativeFrom="paragraph">
                        <wp:posOffset>0</wp:posOffset>
                      </wp:positionV>
                      <wp:extent cx="76200" cy="28575"/>
                      <wp:effectExtent l="19050" t="19050" r="19050" b="28575"/>
                      <wp:wrapNone/>
                      <wp:docPr id="5028" name="Text Box 8220">
                        <a:extLst xmlns:a="http://schemas.openxmlformats.org/drawingml/2006/main">
                          <a:ext uri="{FF2B5EF4-FFF2-40B4-BE49-F238E27FC236}">
                            <a16:creationId xmlns:a16="http://schemas.microsoft.com/office/drawing/2014/main" id="{00000000-0008-0000-0000-0000A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D1263" id="Text Box 8220" o:spid="_x0000_s1026" type="#_x0000_t202" style="position:absolute;margin-left:0;margin-top:0;width:6pt;height:2.25pt;z-index:2480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2288" behindDoc="0" locked="0" layoutInCell="1" allowOverlap="1" wp14:anchorId="4B692533" wp14:editId="0DB47CD4">
                      <wp:simplePos x="0" y="0"/>
                      <wp:positionH relativeFrom="column">
                        <wp:posOffset>0</wp:posOffset>
                      </wp:positionH>
                      <wp:positionV relativeFrom="paragraph">
                        <wp:posOffset>0</wp:posOffset>
                      </wp:positionV>
                      <wp:extent cx="76200" cy="28575"/>
                      <wp:effectExtent l="19050" t="19050" r="19050" b="28575"/>
                      <wp:wrapNone/>
                      <wp:docPr id="5029" name="Text Box 8219">
                        <a:extLst xmlns:a="http://schemas.openxmlformats.org/drawingml/2006/main">
                          <a:ext uri="{FF2B5EF4-FFF2-40B4-BE49-F238E27FC236}">
                            <a16:creationId xmlns:a16="http://schemas.microsoft.com/office/drawing/2014/main" id="{00000000-0008-0000-0000-0000A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37A113" id="Text Box 8219" o:spid="_x0000_s1026" type="#_x0000_t202" style="position:absolute;margin-left:0;margin-top:0;width:6pt;height:2.25pt;z-index:2480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3312" behindDoc="0" locked="0" layoutInCell="1" allowOverlap="1" wp14:anchorId="1BC4FE94" wp14:editId="602588C3">
                      <wp:simplePos x="0" y="0"/>
                      <wp:positionH relativeFrom="column">
                        <wp:posOffset>0</wp:posOffset>
                      </wp:positionH>
                      <wp:positionV relativeFrom="paragraph">
                        <wp:posOffset>0</wp:posOffset>
                      </wp:positionV>
                      <wp:extent cx="76200" cy="28575"/>
                      <wp:effectExtent l="19050" t="19050" r="19050" b="28575"/>
                      <wp:wrapNone/>
                      <wp:docPr id="5030" name="Text Box 8218">
                        <a:extLst xmlns:a="http://schemas.openxmlformats.org/drawingml/2006/main">
                          <a:ext uri="{FF2B5EF4-FFF2-40B4-BE49-F238E27FC236}">
                            <a16:creationId xmlns:a16="http://schemas.microsoft.com/office/drawing/2014/main" id="{00000000-0008-0000-0000-0000A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EAB91" id="Text Box 8218" o:spid="_x0000_s1026" type="#_x0000_t202" style="position:absolute;margin-left:0;margin-top:0;width:6pt;height:2.25pt;z-index:2480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4336" behindDoc="0" locked="0" layoutInCell="1" allowOverlap="1" wp14:anchorId="6F674091" wp14:editId="1AFC8014">
                      <wp:simplePos x="0" y="0"/>
                      <wp:positionH relativeFrom="column">
                        <wp:posOffset>0</wp:posOffset>
                      </wp:positionH>
                      <wp:positionV relativeFrom="paragraph">
                        <wp:posOffset>0</wp:posOffset>
                      </wp:positionV>
                      <wp:extent cx="76200" cy="28575"/>
                      <wp:effectExtent l="19050" t="19050" r="19050" b="28575"/>
                      <wp:wrapNone/>
                      <wp:docPr id="5031" name="Text Box 8217">
                        <a:extLst xmlns:a="http://schemas.openxmlformats.org/drawingml/2006/main">
                          <a:ext uri="{FF2B5EF4-FFF2-40B4-BE49-F238E27FC236}">
                            <a16:creationId xmlns:a16="http://schemas.microsoft.com/office/drawing/2014/main" id="{00000000-0008-0000-0000-0000A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151F1" id="Text Box 8217" o:spid="_x0000_s1026" type="#_x0000_t202" style="position:absolute;margin-left:0;margin-top:0;width:6pt;height:2.25pt;z-index:2480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5360" behindDoc="0" locked="0" layoutInCell="1" allowOverlap="1" wp14:anchorId="6724DB7B" wp14:editId="63CA2D92">
                      <wp:simplePos x="0" y="0"/>
                      <wp:positionH relativeFrom="column">
                        <wp:posOffset>0</wp:posOffset>
                      </wp:positionH>
                      <wp:positionV relativeFrom="paragraph">
                        <wp:posOffset>0</wp:posOffset>
                      </wp:positionV>
                      <wp:extent cx="76200" cy="28575"/>
                      <wp:effectExtent l="19050" t="19050" r="19050" b="28575"/>
                      <wp:wrapNone/>
                      <wp:docPr id="5032" name="Text Box 8216">
                        <a:extLst xmlns:a="http://schemas.openxmlformats.org/drawingml/2006/main">
                          <a:ext uri="{FF2B5EF4-FFF2-40B4-BE49-F238E27FC236}">
                            <a16:creationId xmlns:a16="http://schemas.microsoft.com/office/drawing/2014/main" id="{00000000-0008-0000-0000-0000A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59C1D0" id="Text Box 8216" o:spid="_x0000_s1026" type="#_x0000_t202" style="position:absolute;margin-left:0;margin-top:0;width:6pt;height:2.25pt;z-index:2480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6384" behindDoc="0" locked="0" layoutInCell="1" allowOverlap="1" wp14:anchorId="0C04F19A" wp14:editId="5E431D9E">
                      <wp:simplePos x="0" y="0"/>
                      <wp:positionH relativeFrom="column">
                        <wp:posOffset>0</wp:posOffset>
                      </wp:positionH>
                      <wp:positionV relativeFrom="paragraph">
                        <wp:posOffset>0</wp:posOffset>
                      </wp:positionV>
                      <wp:extent cx="76200" cy="28575"/>
                      <wp:effectExtent l="19050" t="19050" r="19050" b="28575"/>
                      <wp:wrapNone/>
                      <wp:docPr id="5033" name="Text Box 8215">
                        <a:extLst xmlns:a="http://schemas.openxmlformats.org/drawingml/2006/main">
                          <a:ext uri="{FF2B5EF4-FFF2-40B4-BE49-F238E27FC236}">
                            <a16:creationId xmlns:a16="http://schemas.microsoft.com/office/drawing/2014/main" id="{00000000-0008-0000-0000-0000A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109E06" id="Text Box 8215" o:spid="_x0000_s1026" type="#_x0000_t202" style="position:absolute;margin-left:0;margin-top:0;width:6pt;height:2.25pt;z-index:2480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7408" behindDoc="0" locked="0" layoutInCell="1" allowOverlap="1" wp14:anchorId="34B55459" wp14:editId="4FD41F99">
                      <wp:simplePos x="0" y="0"/>
                      <wp:positionH relativeFrom="column">
                        <wp:posOffset>0</wp:posOffset>
                      </wp:positionH>
                      <wp:positionV relativeFrom="paragraph">
                        <wp:posOffset>0</wp:posOffset>
                      </wp:positionV>
                      <wp:extent cx="76200" cy="28575"/>
                      <wp:effectExtent l="19050" t="19050" r="19050" b="28575"/>
                      <wp:wrapNone/>
                      <wp:docPr id="5034" name="Text Box 8214">
                        <a:extLst xmlns:a="http://schemas.openxmlformats.org/drawingml/2006/main">
                          <a:ext uri="{FF2B5EF4-FFF2-40B4-BE49-F238E27FC236}">
                            <a16:creationId xmlns:a16="http://schemas.microsoft.com/office/drawing/2014/main" id="{00000000-0008-0000-0000-0000A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D2CCD" id="Text Box 8214" o:spid="_x0000_s1026" type="#_x0000_t202" style="position:absolute;margin-left:0;margin-top:0;width:6pt;height:2.25pt;z-index:2480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8432" behindDoc="0" locked="0" layoutInCell="1" allowOverlap="1" wp14:anchorId="2B71A50A" wp14:editId="17CD0B53">
                      <wp:simplePos x="0" y="0"/>
                      <wp:positionH relativeFrom="column">
                        <wp:posOffset>0</wp:posOffset>
                      </wp:positionH>
                      <wp:positionV relativeFrom="paragraph">
                        <wp:posOffset>0</wp:posOffset>
                      </wp:positionV>
                      <wp:extent cx="76200" cy="28575"/>
                      <wp:effectExtent l="19050" t="19050" r="19050" b="28575"/>
                      <wp:wrapNone/>
                      <wp:docPr id="5035" name="Text Box 8213">
                        <a:extLst xmlns:a="http://schemas.openxmlformats.org/drawingml/2006/main">
                          <a:ext uri="{FF2B5EF4-FFF2-40B4-BE49-F238E27FC236}">
                            <a16:creationId xmlns:a16="http://schemas.microsoft.com/office/drawing/2014/main" id="{00000000-0008-0000-0000-0000A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F5B23" id="Text Box 8213" o:spid="_x0000_s1026" type="#_x0000_t202" style="position:absolute;margin-left:0;margin-top:0;width:6pt;height:2.25pt;z-index:2480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19456" behindDoc="0" locked="0" layoutInCell="1" allowOverlap="1" wp14:anchorId="41D527C8" wp14:editId="3038215B">
                      <wp:simplePos x="0" y="0"/>
                      <wp:positionH relativeFrom="column">
                        <wp:posOffset>0</wp:posOffset>
                      </wp:positionH>
                      <wp:positionV relativeFrom="paragraph">
                        <wp:posOffset>0</wp:posOffset>
                      </wp:positionV>
                      <wp:extent cx="76200" cy="28575"/>
                      <wp:effectExtent l="19050" t="19050" r="19050" b="28575"/>
                      <wp:wrapNone/>
                      <wp:docPr id="5036" name="Text Box 8212">
                        <a:extLst xmlns:a="http://schemas.openxmlformats.org/drawingml/2006/main">
                          <a:ext uri="{FF2B5EF4-FFF2-40B4-BE49-F238E27FC236}">
                            <a16:creationId xmlns:a16="http://schemas.microsoft.com/office/drawing/2014/main" id="{00000000-0008-0000-0000-0000A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FCDA6" id="Text Box 8212" o:spid="_x0000_s1026" type="#_x0000_t202" style="position:absolute;margin-left:0;margin-top:0;width:6pt;height:2.25pt;z-index:2480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0480" behindDoc="0" locked="0" layoutInCell="1" allowOverlap="1" wp14:anchorId="2963F182" wp14:editId="74646E5B">
                      <wp:simplePos x="0" y="0"/>
                      <wp:positionH relativeFrom="column">
                        <wp:posOffset>0</wp:posOffset>
                      </wp:positionH>
                      <wp:positionV relativeFrom="paragraph">
                        <wp:posOffset>0</wp:posOffset>
                      </wp:positionV>
                      <wp:extent cx="76200" cy="28575"/>
                      <wp:effectExtent l="19050" t="19050" r="19050" b="28575"/>
                      <wp:wrapNone/>
                      <wp:docPr id="5037" name="Text Box 8211">
                        <a:extLst xmlns:a="http://schemas.openxmlformats.org/drawingml/2006/main">
                          <a:ext uri="{FF2B5EF4-FFF2-40B4-BE49-F238E27FC236}">
                            <a16:creationId xmlns:a16="http://schemas.microsoft.com/office/drawing/2014/main" id="{00000000-0008-0000-0000-0000A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EACBA" id="Text Box 8211" o:spid="_x0000_s1026" type="#_x0000_t202" style="position:absolute;margin-left:0;margin-top:0;width:6pt;height:2.25pt;z-index:2480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1504" behindDoc="0" locked="0" layoutInCell="1" allowOverlap="1" wp14:anchorId="7A34D77F" wp14:editId="4BEA9224">
                      <wp:simplePos x="0" y="0"/>
                      <wp:positionH relativeFrom="column">
                        <wp:posOffset>0</wp:posOffset>
                      </wp:positionH>
                      <wp:positionV relativeFrom="paragraph">
                        <wp:posOffset>0</wp:posOffset>
                      </wp:positionV>
                      <wp:extent cx="76200" cy="28575"/>
                      <wp:effectExtent l="19050" t="19050" r="19050" b="28575"/>
                      <wp:wrapNone/>
                      <wp:docPr id="5038" name="Text Box 8210">
                        <a:extLst xmlns:a="http://schemas.openxmlformats.org/drawingml/2006/main">
                          <a:ext uri="{FF2B5EF4-FFF2-40B4-BE49-F238E27FC236}">
                            <a16:creationId xmlns:a16="http://schemas.microsoft.com/office/drawing/2014/main" id="{00000000-0008-0000-0000-0000A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4B576" id="Text Box 8210" o:spid="_x0000_s1026" type="#_x0000_t202" style="position:absolute;margin-left:0;margin-top:0;width:6pt;height:2.25pt;z-index:2480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2528" behindDoc="0" locked="0" layoutInCell="1" allowOverlap="1" wp14:anchorId="583C2A15" wp14:editId="00F55D4D">
                      <wp:simplePos x="0" y="0"/>
                      <wp:positionH relativeFrom="column">
                        <wp:posOffset>0</wp:posOffset>
                      </wp:positionH>
                      <wp:positionV relativeFrom="paragraph">
                        <wp:posOffset>0</wp:posOffset>
                      </wp:positionV>
                      <wp:extent cx="76200" cy="28575"/>
                      <wp:effectExtent l="19050" t="19050" r="19050" b="28575"/>
                      <wp:wrapNone/>
                      <wp:docPr id="5039" name="Text Box 8209">
                        <a:extLst xmlns:a="http://schemas.openxmlformats.org/drawingml/2006/main">
                          <a:ext uri="{FF2B5EF4-FFF2-40B4-BE49-F238E27FC236}">
                            <a16:creationId xmlns:a16="http://schemas.microsoft.com/office/drawing/2014/main" id="{00000000-0008-0000-0000-0000A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A9A9E" id="Text Box 8209" o:spid="_x0000_s1026" type="#_x0000_t202" style="position:absolute;margin-left:0;margin-top:0;width:6pt;height:2.25pt;z-index:2480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3552" behindDoc="0" locked="0" layoutInCell="1" allowOverlap="1" wp14:anchorId="172746B7" wp14:editId="60090DDD">
                      <wp:simplePos x="0" y="0"/>
                      <wp:positionH relativeFrom="column">
                        <wp:posOffset>0</wp:posOffset>
                      </wp:positionH>
                      <wp:positionV relativeFrom="paragraph">
                        <wp:posOffset>0</wp:posOffset>
                      </wp:positionV>
                      <wp:extent cx="76200" cy="28575"/>
                      <wp:effectExtent l="19050" t="19050" r="19050" b="28575"/>
                      <wp:wrapNone/>
                      <wp:docPr id="5040" name="Text Box 8208">
                        <a:extLst xmlns:a="http://schemas.openxmlformats.org/drawingml/2006/main">
                          <a:ext uri="{FF2B5EF4-FFF2-40B4-BE49-F238E27FC236}">
                            <a16:creationId xmlns:a16="http://schemas.microsoft.com/office/drawing/2014/main" id="{00000000-0008-0000-0000-0000B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42AEE" id="Text Box 8208" o:spid="_x0000_s1026" type="#_x0000_t202" style="position:absolute;margin-left:0;margin-top:0;width:6pt;height:2.25pt;z-index:2480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4576" behindDoc="0" locked="0" layoutInCell="1" allowOverlap="1" wp14:anchorId="58D0A136" wp14:editId="5665CEA5">
                      <wp:simplePos x="0" y="0"/>
                      <wp:positionH relativeFrom="column">
                        <wp:posOffset>0</wp:posOffset>
                      </wp:positionH>
                      <wp:positionV relativeFrom="paragraph">
                        <wp:posOffset>0</wp:posOffset>
                      </wp:positionV>
                      <wp:extent cx="76200" cy="28575"/>
                      <wp:effectExtent l="19050" t="19050" r="19050" b="28575"/>
                      <wp:wrapNone/>
                      <wp:docPr id="5041" name="Text Box 8207">
                        <a:extLst xmlns:a="http://schemas.openxmlformats.org/drawingml/2006/main">
                          <a:ext uri="{FF2B5EF4-FFF2-40B4-BE49-F238E27FC236}">
                            <a16:creationId xmlns:a16="http://schemas.microsoft.com/office/drawing/2014/main" id="{00000000-0008-0000-0000-0000B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4361B" id="Text Box 8207" o:spid="_x0000_s1026" type="#_x0000_t202" style="position:absolute;margin-left:0;margin-top:0;width:6pt;height:2.25pt;z-index:2480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5600" behindDoc="0" locked="0" layoutInCell="1" allowOverlap="1" wp14:anchorId="56C58070" wp14:editId="1AB582CF">
                      <wp:simplePos x="0" y="0"/>
                      <wp:positionH relativeFrom="column">
                        <wp:posOffset>0</wp:posOffset>
                      </wp:positionH>
                      <wp:positionV relativeFrom="paragraph">
                        <wp:posOffset>0</wp:posOffset>
                      </wp:positionV>
                      <wp:extent cx="76200" cy="28575"/>
                      <wp:effectExtent l="19050" t="19050" r="19050" b="28575"/>
                      <wp:wrapNone/>
                      <wp:docPr id="5042" name="Text Box 8206">
                        <a:extLst xmlns:a="http://schemas.openxmlformats.org/drawingml/2006/main">
                          <a:ext uri="{FF2B5EF4-FFF2-40B4-BE49-F238E27FC236}">
                            <a16:creationId xmlns:a16="http://schemas.microsoft.com/office/drawing/2014/main" id="{00000000-0008-0000-0000-0000B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56A1EF" id="Text Box 8206" o:spid="_x0000_s1026" type="#_x0000_t202" style="position:absolute;margin-left:0;margin-top:0;width:6pt;height:2.25pt;z-index:2480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6624" behindDoc="0" locked="0" layoutInCell="1" allowOverlap="1" wp14:anchorId="71DD3123" wp14:editId="40680422">
                      <wp:simplePos x="0" y="0"/>
                      <wp:positionH relativeFrom="column">
                        <wp:posOffset>0</wp:posOffset>
                      </wp:positionH>
                      <wp:positionV relativeFrom="paragraph">
                        <wp:posOffset>0</wp:posOffset>
                      </wp:positionV>
                      <wp:extent cx="76200" cy="28575"/>
                      <wp:effectExtent l="19050" t="19050" r="19050" b="28575"/>
                      <wp:wrapNone/>
                      <wp:docPr id="5043" name="Text Box 8205">
                        <a:extLst xmlns:a="http://schemas.openxmlformats.org/drawingml/2006/main">
                          <a:ext uri="{FF2B5EF4-FFF2-40B4-BE49-F238E27FC236}">
                            <a16:creationId xmlns:a16="http://schemas.microsoft.com/office/drawing/2014/main" id="{00000000-0008-0000-0000-0000B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525B4" id="Text Box 8205" o:spid="_x0000_s1026" type="#_x0000_t202" style="position:absolute;margin-left:0;margin-top:0;width:6pt;height:2.25pt;z-index:2480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7648" behindDoc="0" locked="0" layoutInCell="1" allowOverlap="1" wp14:anchorId="4DB2ED7F" wp14:editId="71736A62">
                      <wp:simplePos x="0" y="0"/>
                      <wp:positionH relativeFrom="column">
                        <wp:posOffset>0</wp:posOffset>
                      </wp:positionH>
                      <wp:positionV relativeFrom="paragraph">
                        <wp:posOffset>0</wp:posOffset>
                      </wp:positionV>
                      <wp:extent cx="76200" cy="28575"/>
                      <wp:effectExtent l="19050" t="19050" r="19050" b="28575"/>
                      <wp:wrapNone/>
                      <wp:docPr id="5044" name="Text Box 8204">
                        <a:extLst xmlns:a="http://schemas.openxmlformats.org/drawingml/2006/main">
                          <a:ext uri="{FF2B5EF4-FFF2-40B4-BE49-F238E27FC236}">
                            <a16:creationId xmlns:a16="http://schemas.microsoft.com/office/drawing/2014/main" id="{00000000-0008-0000-0000-0000B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B3A81" id="Text Box 8204" o:spid="_x0000_s1026" type="#_x0000_t202" style="position:absolute;margin-left:0;margin-top:0;width:6pt;height:2.25pt;z-index:2480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8672" behindDoc="0" locked="0" layoutInCell="1" allowOverlap="1" wp14:anchorId="644DFC9F" wp14:editId="73C5303A">
                      <wp:simplePos x="0" y="0"/>
                      <wp:positionH relativeFrom="column">
                        <wp:posOffset>0</wp:posOffset>
                      </wp:positionH>
                      <wp:positionV relativeFrom="paragraph">
                        <wp:posOffset>0</wp:posOffset>
                      </wp:positionV>
                      <wp:extent cx="76200" cy="28575"/>
                      <wp:effectExtent l="19050" t="19050" r="19050" b="28575"/>
                      <wp:wrapNone/>
                      <wp:docPr id="5045" name="Text Box 8203">
                        <a:extLst xmlns:a="http://schemas.openxmlformats.org/drawingml/2006/main">
                          <a:ext uri="{FF2B5EF4-FFF2-40B4-BE49-F238E27FC236}">
                            <a16:creationId xmlns:a16="http://schemas.microsoft.com/office/drawing/2014/main" id="{00000000-0008-0000-0000-0000B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CF4795" id="Text Box 8203" o:spid="_x0000_s1026" type="#_x0000_t202" style="position:absolute;margin-left:0;margin-top:0;width:6pt;height:2.25pt;z-index:2480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29696" behindDoc="0" locked="0" layoutInCell="1" allowOverlap="1" wp14:anchorId="1EE157A6" wp14:editId="6ED8205F">
                      <wp:simplePos x="0" y="0"/>
                      <wp:positionH relativeFrom="column">
                        <wp:posOffset>0</wp:posOffset>
                      </wp:positionH>
                      <wp:positionV relativeFrom="paragraph">
                        <wp:posOffset>0</wp:posOffset>
                      </wp:positionV>
                      <wp:extent cx="76200" cy="28575"/>
                      <wp:effectExtent l="19050" t="19050" r="19050" b="28575"/>
                      <wp:wrapNone/>
                      <wp:docPr id="5046" name="Text Box 8202">
                        <a:extLst xmlns:a="http://schemas.openxmlformats.org/drawingml/2006/main">
                          <a:ext uri="{FF2B5EF4-FFF2-40B4-BE49-F238E27FC236}">
                            <a16:creationId xmlns:a16="http://schemas.microsoft.com/office/drawing/2014/main" id="{00000000-0008-0000-0000-0000B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08ED0" id="Text Box 8202" o:spid="_x0000_s1026" type="#_x0000_t202" style="position:absolute;margin-left:0;margin-top:0;width:6pt;height:2.25pt;z-index:2480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0720" behindDoc="0" locked="0" layoutInCell="1" allowOverlap="1" wp14:anchorId="45EC46C2" wp14:editId="745ECDBA">
                      <wp:simplePos x="0" y="0"/>
                      <wp:positionH relativeFrom="column">
                        <wp:posOffset>0</wp:posOffset>
                      </wp:positionH>
                      <wp:positionV relativeFrom="paragraph">
                        <wp:posOffset>0</wp:posOffset>
                      </wp:positionV>
                      <wp:extent cx="76200" cy="28575"/>
                      <wp:effectExtent l="19050" t="19050" r="19050" b="28575"/>
                      <wp:wrapNone/>
                      <wp:docPr id="5047" name="Text Box 8201">
                        <a:extLst xmlns:a="http://schemas.openxmlformats.org/drawingml/2006/main">
                          <a:ext uri="{FF2B5EF4-FFF2-40B4-BE49-F238E27FC236}">
                            <a16:creationId xmlns:a16="http://schemas.microsoft.com/office/drawing/2014/main" id="{00000000-0008-0000-0000-0000B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B9B3D" id="Text Box 8201" o:spid="_x0000_s1026" type="#_x0000_t202" style="position:absolute;margin-left:0;margin-top:0;width:6pt;height:2.25pt;z-index:2480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1744" behindDoc="0" locked="0" layoutInCell="1" allowOverlap="1" wp14:anchorId="146356F2" wp14:editId="74074417">
                      <wp:simplePos x="0" y="0"/>
                      <wp:positionH relativeFrom="column">
                        <wp:posOffset>0</wp:posOffset>
                      </wp:positionH>
                      <wp:positionV relativeFrom="paragraph">
                        <wp:posOffset>0</wp:posOffset>
                      </wp:positionV>
                      <wp:extent cx="76200" cy="28575"/>
                      <wp:effectExtent l="19050" t="19050" r="19050" b="28575"/>
                      <wp:wrapNone/>
                      <wp:docPr id="5048" name="Text Box 8200">
                        <a:extLst xmlns:a="http://schemas.openxmlformats.org/drawingml/2006/main">
                          <a:ext uri="{FF2B5EF4-FFF2-40B4-BE49-F238E27FC236}">
                            <a16:creationId xmlns:a16="http://schemas.microsoft.com/office/drawing/2014/main" id="{00000000-0008-0000-0000-0000B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3D7A4" id="Text Box 8200" o:spid="_x0000_s1026" type="#_x0000_t202" style="position:absolute;margin-left:0;margin-top:0;width:6pt;height:2.25pt;z-index:2480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2768" behindDoc="0" locked="0" layoutInCell="1" allowOverlap="1" wp14:anchorId="420B4CEB" wp14:editId="55CC195F">
                      <wp:simplePos x="0" y="0"/>
                      <wp:positionH relativeFrom="column">
                        <wp:posOffset>0</wp:posOffset>
                      </wp:positionH>
                      <wp:positionV relativeFrom="paragraph">
                        <wp:posOffset>0</wp:posOffset>
                      </wp:positionV>
                      <wp:extent cx="76200" cy="28575"/>
                      <wp:effectExtent l="19050" t="19050" r="19050" b="28575"/>
                      <wp:wrapNone/>
                      <wp:docPr id="5049" name="Text Box 8199">
                        <a:extLst xmlns:a="http://schemas.openxmlformats.org/drawingml/2006/main">
                          <a:ext uri="{FF2B5EF4-FFF2-40B4-BE49-F238E27FC236}">
                            <a16:creationId xmlns:a16="http://schemas.microsoft.com/office/drawing/2014/main" id="{00000000-0008-0000-0000-0000B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2BCC1" id="Text Box 8199" o:spid="_x0000_s1026" type="#_x0000_t202" style="position:absolute;margin-left:0;margin-top:0;width:6pt;height:2.25pt;z-index:2480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3792" behindDoc="0" locked="0" layoutInCell="1" allowOverlap="1" wp14:anchorId="4692A664" wp14:editId="11F62476">
                      <wp:simplePos x="0" y="0"/>
                      <wp:positionH relativeFrom="column">
                        <wp:posOffset>0</wp:posOffset>
                      </wp:positionH>
                      <wp:positionV relativeFrom="paragraph">
                        <wp:posOffset>0</wp:posOffset>
                      </wp:positionV>
                      <wp:extent cx="76200" cy="28575"/>
                      <wp:effectExtent l="19050" t="19050" r="19050" b="28575"/>
                      <wp:wrapNone/>
                      <wp:docPr id="5050" name="Text Box 8198">
                        <a:extLst xmlns:a="http://schemas.openxmlformats.org/drawingml/2006/main">
                          <a:ext uri="{FF2B5EF4-FFF2-40B4-BE49-F238E27FC236}">
                            <a16:creationId xmlns:a16="http://schemas.microsoft.com/office/drawing/2014/main" id="{00000000-0008-0000-0000-0000B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33D9D" id="Text Box 8198" o:spid="_x0000_s1026" type="#_x0000_t202" style="position:absolute;margin-left:0;margin-top:0;width:6pt;height:2.25pt;z-index:2480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4816" behindDoc="0" locked="0" layoutInCell="1" allowOverlap="1" wp14:anchorId="03062E10" wp14:editId="2AE17944">
                      <wp:simplePos x="0" y="0"/>
                      <wp:positionH relativeFrom="column">
                        <wp:posOffset>0</wp:posOffset>
                      </wp:positionH>
                      <wp:positionV relativeFrom="paragraph">
                        <wp:posOffset>0</wp:posOffset>
                      </wp:positionV>
                      <wp:extent cx="76200" cy="28575"/>
                      <wp:effectExtent l="19050" t="19050" r="19050" b="28575"/>
                      <wp:wrapNone/>
                      <wp:docPr id="5051" name="Text Box 8197">
                        <a:extLst xmlns:a="http://schemas.openxmlformats.org/drawingml/2006/main">
                          <a:ext uri="{FF2B5EF4-FFF2-40B4-BE49-F238E27FC236}">
                            <a16:creationId xmlns:a16="http://schemas.microsoft.com/office/drawing/2014/main" id="{00000000-0008-0000-0000-0000B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390FB" id="Text Box 8197" o:spid="_x0000_s1026" type="#_x0000_t202" style="position:absolute;margin-left:0;margin-top:0;width:6pt;height:2.25pt;z-index:2480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5840" behindDoc="0" locked="0" layoutInCell="1" allowOverlap="1" wp14:anchorId="1F21C639" wp14:editId="26F5FA99">
                      <wp:simplePos x="0" y="0"/>
                      <wp:positionH relativeFrom="column">
                        <wp:posOffset>0</wp:posOffset>
                      </wp:positionH>
                      <wp:positionV relativeFrom="paragraph">
                        <wp:posOffset>0</wp:posOffset>
                      </wp:positionV>
                      <wp:extent cx="76200" cy="28575"/>
                      <wp:effectExtent l="19050" t="19050" r="19050" b="28575"/>
                      <wp:wrapNone/>
                      <wp:docPr id="5052" name="Text Box 8196">
                        <a:extLst xmlns:a="http://schemas.openxmlformats.org/drawingml/2006/main">
                          <a:ext uri="{FF2B5EF4-FFF2-40B4-BE49-F238E27FC236}">
                            <a16:creationId xmlns:a16="http://schemas.microsoft.com/office/drawing/2014/main" id="{00000000-0008-0000-0000-0000B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E9347" id="Text Box 8196" o:spid="_x0000_s1026" type="#_x0000_t202" style="position:absolute;margin-left:0;margin-top:0;width:6pt;height:2.25pt;z-index:2480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6864" behindDoc="0" locked="0" layoutInCell="1" allowOverlap="1" wp14:anchorId="6DBE4B34" wp14:editId="459B91B4">
                      <wp:simplePos x="0" y="0"/>
                      <wp:positionH relativeFrom="column">
                        <wp:posOffset>0</wp:posOffset>
                      </wp:positionH>
                      <wp:positionV relativeFrom="paragraph">
                        <wp:posOffset>0</wp:posOffset>
                      </wp:positionV>
                      <wp:extent cx="76200" cy="28575"/>
                      <wp:effectExtent l="19050" t="19050" r="19050" b="28575"/>
                      <wp:wrapNone/>
                      <wp:docPr id="5053" name="Text Box 8195">
                        <a:extLst xmlns:a="http://schemas.openxmlformats.org/drawingml/2006/main">
                          <a:ext uri="{FF2B5EF4-FFF2-40B4-BE49-F238E27FC236}">
                            <a16:creationId xmlns:a16="http://schemas.microsoft.com/office/drawing/2014/main" id="{00000000-0008-0000-0000-0000B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E6B69" id="Text Box 8195" o:spid="_x0000_s1026" type="#_x0000_t202" style="position:absolute;margin-left:0;margin-top:0;width:6pt;height:2.25pt;z-index:2480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7888" behindDoc="0" locked="0" layoutInCell="1" allowOverlap="1" wp14:anchorId="3857FA35" wp14:editId="7C318339">
                      <wp:simplePos x="0" y="0"/>
                      <wp:positionH relativeFrom="column">
                        <wp:posOffset>0</wp:posOffset>
                      </wp:positionH>
                      <wp:positionV relativeFrom="paragraph">
                        <wp:posOffset>0</wp:posOffset>
                      </wp:positionV>
                      <wp:extent cx="76200" cy="28575"/>
                      <wp:effectExtent l="19050" t="19050" r="19050" b="28575"/>
                      <wp:wrapNone/>
                      <wp:docPr id="5054" name="Text Box 8194">
                        <a:extLst xmlns:a="http://schemas.openxmlformats.org/drawingml/2006/main">
                          <a:ext uri="{FF2B5EF4-FFF2-40B4-BE49-F238E27FC236}">
                            <a16:creationId xmlns:a16="http://schemas.microsoft.com/office/drawing/2014/main" id="{00000000-0008-0000-0000-0000B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01CEE" id="Text Box 8194" o:spid="_x0000_s1026" type="#_x0000_t202" style="position:absolute;margin-left:0;margin-top:0;width:6pt;height:2.25pt;z-index:2480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0960" behindDoc="0" locked="0" layoutInCell="1" allowOverlap="1" wp14:anchorId="2226A7E2" wp14:editId="67E61C9A">
                      <wp:simplePos x="0" y="0"/>
                      <wp:positionH relativeFrom="column">
                        <wp:posOffset>0</wp:posOffset>
                      </wp:positionH>
                      <wp:positionV relativeFrom="paragraph">
                        <wp:posOffset>0</wp:posOffset>
                      </wp:positionV>
                      <wp:extent cx="76200" cy="28575"/>
                      <wp:effectExtent l="19050" t="19050" r="19050" b="28575"/>
                      <wp:wrapNone/>
                      <wp:docPr id="5057" name="Text Box 8193">
                        <a:extLst xmlns:a="http://schemas.openxmlformats.org/drawingml/2006/main">
                          <a:ext uri="{FF2B5EF4-FFF2-40B4-BE49-F238E27FC236}">
                            <a16:creationId xmlns:a16="http://schemas.microsoft.com/office/drawing/2014/main" id="{00000000-0008-0000-0000-0000C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209EA" id="Text Box 8193" o:spid="_x0000_s1026" type="#_x0000_t202" style="position:absolute;margin-left:0;margin-top:0;width:6pt;height:2.25pt;z-index:2480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1984" behindDoc="0" locked="0" layoutInCell="1" allowOverlap="1" wp14:anchorId="400360C5" wp14:editId="01E43690">
                      <wp:simplePos x="0" y="0"/>
                      <wp:positionH relativeFrom="column">
                        <wp:posOffset>0</wp:posOffset>
                      </wp:positionH>
                      <wp:positionV relativeFrom="paragraph">
                        <wp:posOffset>0</wp:posOffset>
                      </wp:positionV>
                      <wp:extent cx="76200" cy="28575"/>
                      <wp:effectExtent l="19050" t="19050" r="19050" b="28575"/>
                      <wp:wrapNone/>
                      <wp:docPr id="5058" name="Text Box 8192">
                        <a:extLst xmlns:a="http://schemas.openxmlformats.org/drawingml/2006/main">
                          <a:ext uri="{FF2B5EF4-FFF2-40B4-BE49-F238E27FC236}">
                            <a16:creationId xmlns:a16="http://schemas.microsoft.com/office/drawing/2014/main" id="{00000000-0008-0000-0000-0000C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47509" id="Text Box 8192" o:spid="_x0000_s1026" type="#_x0000_t202" style="position:absolute;margin-left:0;margin-top:0;width:6pt;height:2.25pt;z-index:2480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3008" behindDoc="0" locked="0" layoutInCell="1" allowOverlap="1" wp14:anchorId="5CA42CF9" wp14:editId="2B0DD408">
                      <wp:simplePos x="0" y="0"/>
                      <wp:positionH relativeFrom="column">
                        <wp:posOffset>0</wp:posOffset>
                      </wp:positionH>
                      <wp:positionV relativeFrom="paragraph">
                        <wp:posOffset>0</wp:posOffset>
                      </wp:positionV>
                      <wp:extent cx="76200" cy="28575"/>
                      <wp:effectExtent l="19050" t="19050" r="19050" b="28575"/>
                      <wp:wrapNone/>
                      <wp:docPr id="5059" name="Text Box 8191">
                        <a:extLst xmlns:a="http://schemas.openxmlformats.org/drawingml/2006/main">
                          <a:ext uri="{FF2B5EF4-FFF2-40B4-BE49-F238E27FC236}">
                            <a16:creationId xmlns:a16="http://schemas.microsoft.com/office/drawing/2014/main" id="{00000000-0008-0000-0000-0000C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633293" id="Text Box 8191" o:spid="_x0000_s1026" type="#_x0000_t202" style="position:absolute;margin-left:0;margin-top:0;width:6pt;height:2.25pt;z-index:2480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4032" behindDoc="0" locked="0" layoutInCell="1" allowOverlap="1" wp14:anchorId="215E2A45" wp14:editId="4C8C06B5">
                      <wp:simplePos x="0" y="0"/>
                      <wp:positionH relativeFrom="column">
                        <wp:posOffset>0</wp:posOffset>
                      </wp:positionH>
                      <wp:positionV relativeFrom="paragraph">
                        <wp:posOffset>0</wp:posOffset>
                      </wp:positionV>
                      <wp:extent cx="76200" cy="28575"/>
                      <wp:effectExtent l="19050" t="19050" r="19050" b="28575"/>
                      <wp:wrapNone/>
                      <wp:docPr id="5060" name="Text Box 8190">
                        <a:extLst xmlns:a="http://schemas.openxmlformats.org/drawingml/2006/main">
                          <a:ext uri="{FF2B5EF4-FFF2-40B4-BE49-F238E27FC236}">
                            <a16:creationId xmlns:a16="http://schemas.microsoft.com/office/drawing/2014/main" id="{00000000-0008-0000-0000-0000C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58800" id="Text Box 8190" o:spid="_x0000_s1026" type="#_x0000_t202" style="position:absolute;margin-left:0;margin-top:0;width:6pt;height:2.25pt;z-index:2480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5056" behindDoc="0" locked="0" layoutInCell="1" allowOverlap="1" wp14:anchorId="34885C6E" wp14:editId="32EA2964">
                      <wp:simplePos x="0" y="0"/>
                      <wp:positionH relativeFrom="column">
                        <wp:posOffset>0</wp:posOffset>
                      </wp:positionH>
                      <wp:positionV relativeFrom="paragraph">
                        <wp:posOffset>0</wp:posOffset>
                      </wp:positionV>
                      <wp:extent cx="76200" cy="28575"/>
                      <wp:effectExtent l="19050" t="19050" r="19050" b="28575"/>
                      <wp:wrapNone/>
                      <wp:docPr id="5061" name="Text Box 8189">
                        <a:extLst xmlns:a="http://schemas.openxmlformats.org/drawingml/2006/main">
                          <a:ext uri="{FF2B5EF4-FFF2-40B4-BE49-F238E27FC236}">
                            <a16:creationId xmlns:a16="http://schemas.microsoft.com/office/drawing/2014/main" id="{00000000-0008-0000-0000-0000C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20C95" id="Text Box 8189" o:spid="_x0000_s1026" type="#_x0000_t202" style="position:absolute;margin-left:0;margin-top:0;width:6pt;height:2.25pt;z-index:2480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6080" behindDoc="0" locked="0" layoutInCell="1" allowOverlap="1" wp14:anchorId="6E4EA6C0" wp14:editId="5C42C0C9">
                      <wp:simplePos x="0" y="0"/>
                      <wp:positionH relativeFrom="column">
                        <wp:posOffset>0</wp:posOffset>
                      </wp:positionH>
                      <wp:positionV relativeFrom="paragraph">
                        <wp:posOffset>0</wp:posOffset>
                      </wp:positionV>
                      <wp:extent cx="76200" cy="28575"/>
                      <wp:effectExtent l="19050" t="19050" r="19050" b="28575"/>
                      <wp:wrapNone/>
                      <wp:docPr id="5062" name="Text Box 8188">
                        <a:extLst xmlns:a="http://schemas.openxmlformats.org/drawingml/2006/main">
                          <a:ext uri="{FF2B5EF4-FFF2-40B4-BE49-F238E27FC236}">
                            <a16:creationId xmlns:a16="http://schemas.microsoft.com/office/drawing/2014/main" id="{00000000-0008-0000-0000-0000C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64E27" id="Text Box 8188" o:spid="_x0000_s1026" type="#_x0000_t202" style="position:absolute;margin-left:0;margin-top:0;width:6pt;height:2.25pt;z-index:2480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7104" behindDoc="0" locked="0" layoutInCell="1" allowOverlap="1" wp14:anchorId="5A5FF5D4" wp14:editId="07EAC899">
                      <wp:simplePos x="0" y="0"/>
                      <wp:positionH relativeFrom="column">
                        <wp:posOffset>0</wp:posOffset>
                      </wp:positionH>
                      <wp:positionV relativeFrom="paragraph">
                        <wp:posOffset>0</wp:posOffset>
                      </wp:positionV>
                      <wp:extent cx="76200" cy="28575"/>
                      <wp:effectExtent l="19050" t="19050" r="19050" b="28575"/>
                      <wp:wrapNone/>
                      <wp:docPr id="5063" name="Text Box 8187">
                        <a:extLst xmlns:a="http://schemas.openxmlformats.org/drawingml/2006/main">
                          <a:ext uri="{FF2B5EF4-FFF2-40B4-BE49-F238E27FC236}">
                            <a16:creationId xmlns:a16="http://schemas.microsoft.com/office/drawing/2014/main" id="{00000000-0008-0000-0000-0000C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D93F5" id="Text Box 8187" o:spid="_x0000_s1026" type="#_x0000_t202" style="position:absolute;margin-left:0;margin-top:0;width:6pt;height:2.25pt;z-index:2480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8128" behindDoc="0" locked="0" layoutInCell="1" allowOverlap="1" wp14:anchorId="2E66BD61" wp14:editId="551E466F">
                      <wp:simplePos x="0" y="0"/>
                      <wp:positionH relativeFrom="column">
                        <wp:posOffset>0</wp:posOffset>
                      </wp:positionH>
                      <wp:positionV relativeFrom="paragraph">
                        <wp:posOffset>0</wp:posOffset>
                      </wp:positionV>
                      <wp:extent cx="76200" cy="28575"/>
                      <wp:effectExtent l="19050" t="19050" r="19050" b="28575"/>
                      <wp:wrapNone/>
                      <wp:docPr id="5064" name="Text Box 8186">
                        <a:extLst xmlns:a="http://schemas.openxmlformats.org/drawingml/2006/main">
                          <a:ext uri="{FF2B5EF4-FFF2-40B4-BE49-F238E27FC236}">
                            <a16:creationId xmlns:a16="http://schemas.microsoft.com/office/drawing/2014/main" id="{00000000-0008-0000-0000-0000C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E21A8D" id="Text Box 8186" o:spid="_x0000_s1026" type="#_x0000_t202" style="position:absolute;margin-left:0;margin-top:0;width:6pt;height:2.25pt;z-index:2480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49152" behindDoc="0" locked="0" layoutInCell="1" allowOverlap="1" wp14:anchorId="367BF347" wp14:editId="0580FAA7">
                      <wp:simplePos x="0" y="0"/>
                      <wp:positionH relativeFrom="column">
                        <wp:posOffset>0</wp:posOffset>
                      </wp:positionH>
                      <wp:positionV relativeFrom="paragraph">
                        <wp:posOffset>0</wp:posOffset>
                      </wp:positionV>
                      <wp:extent cx="76200" cy="28575"/>
                      <wp:effectExtent l="19050" t="19050" r="19050" b="28575"/>
                      <wp:wrapNone/>
                      <wp:docPr id="5065" name="Text Box 8185">
                        <a:extLst xmlns:a="http://schemas.openxmlformats.org/drawingml/2006/main">
                          <a:ext uri="{FF2B5EF4-FFF2-40B4-BE49-F238E27FC236}">
                            <a16:creationId xmlns:a16="http://schemas.microsoft.com/office/drawing/2014/main" id="{00000000-0008-0000-0000-0000C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A56A8" id="Text Box 8185" o:spid="_x0000_s1026" type="#_x0000_t202" style="position:absolute;margin-left:0;margin-top:0;width:6pt;height:2.25pt;z-index:2480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0176" behindDoc="0" locked="0" layoutInCell="1" allowOverlap="1" wp14:anchorId="4C30B7BE" wp14:editId="401C827A">
                      <wp:simplePos x="0" y="0"/>
                      <wp:positionH relativeFrom="column">
                        <wp:posOffset>0</wp:posOffset>
                      </wp:positionH>
                      <wp:positionV relativeFrom="paragraph">
                        <wp:posOffset>0</wp:posOffset>
                      </wp:positionV>
                      <wp:extent cx="76200" cy="28575"/>
                      <wp:effectExtent l="19050" t="19050" r="19050" b="28575"/>
                      <wp:wrapNone/>
                      <wp:docPr id="5066" name="Text Box 8184">
                        <a:extLst xmlns:a="http://schemas.openxmlformats.org/drawingml/2006/main">
                          <a:ext uri="{FF2B5EF4-FFF2-40B4-BE49-F238E27FC236}">
                            <a16:creationId xmlns:a16="http://schemas.microsoft.com/office/drawing/2014/main" id="{00000000-0008-0000-0000-0000C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1CA3A" id="Text Box 8184" o:spid="_x0000_s1026" type="#_x0000_t202" style="position:absolute;margin-left:0;margin-top:0;width:6pt;height:2.25pt;z-index:2480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1200" behindDoc="0" locked="0" layoutInCell="1" allowOverlap="1" wp14:anchorId="0405E2C5" wp14:editId="20C669CC">
                      <wp:simplePos x="0" y="0"/>
                      <wp:positionH relativeFrom="column">
                        <wp:posOffset>0</wp:posOffset>
                      </wp:positionH>
                      <wp:positionV relativeFrom="paragraph">
                        <wp:posOffset>0</wp:posOffset>
                      </wp:positionV>
                      <wp:extent cx="76200" cy="28575"/>
                      <wp:effectExtent l="19050" t="19050" r="19050" b="28575"/>
                      <wp:wrapNone/>
                      <wp:docPr id="5067" name="Text Box 8183">
                        <a:extLst xmlns:a="http://schemas.openxmlformats.org/drawingml/2006/main">
                          <a:ext uri="{FF2B5EF4-FFF2-40B4-BE49-F238E27FC236}">
                            <a16:creationId xmlns:a16="http://schemas.microsoft.com/office/drawing/2014/main" id="{00000000-0008-0000-0000-0000C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1F33F" id="Text Box 8183" o:spid="_x0000_s1026" type="#_x0000_t202" style="position:absolute;margin-left:0;margin-top:0;width:6pt;height:2.25pt;z-index:2480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2224" behindDoc="0" locked="0" layoutInCell="1" allowOverlap="1" wp14:anchorId="70D964DF" wp14:editId="76D58B07">
                      <wp:simplePos x="0" y="0"/>
                      <wp:positionH relativeFrom="column">
                        <wp:posOffset>0</wp:posOffset>
                      </wp:positionH>
                      <wp:positionV relativeFrom="paragraph">
                        <wp:posOffset>0</wp:posOffset>
                      </wp:positionV>
                      <wp:extent cx="76200" cy="28575"/>
                      <wp:effectExtent l="19050" t="19050" r="19050" b="28575"/>
                      <wp:wrapNone/>
                      <wp:docPr id="5068" name="Text Box 8182">
                        <a:extLst xmlns:a="http://schemas.openxmlformats.org/drawingml/2006/main">
                          <a:ext uri="{FF2B5EF4-FFF2-40B4-BE49-F238E27FC236}">
                            <a16:creationId xmlns:a16="http://schemas.microsoft.com/office/drawing/2014/main" id="{00000000-0008-0000-0000-0000C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97B03" id="Text Box 8182" o:spid="_x0000_s1026" type="#_x0000_t202" style="position:absolute;margin-left:0;margin-top:0;width:6pt;height:2.25pt;z-index:2480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3248" behindDoc="0" locked="0" layoutInCell="1" allowOverlap="1" wp14:anchorId="5EFFBFE3" wp14:editId="7943762A">
                      <wp:simplePos x="0" y="0"/>
                      <wp:positionH relativeFrom="column">
                        <wp:posOffset>0</wp:posOffset>
                      </wp:positionH>
                      <wp:positionV relativeFrom="paragraph">
                        <wp:posOffset>0</wp:posOffset>
                      </wp:positionV>
                      <wp:extent cx="76200" cy="28575"/>
                      <wp:effectExtent l="19050" t="19050" r="19050" b="28575"/>
                      <wp:wrapNone/>
                      <wp:docPr id="5069" name="Text Box 8181">
                        <a:extLst xmlns:a="http://schemas.openxmlformats.org/drawingml/2006/main">
                          <a:ext uri="{FF2B5EF4-FFF2-40B4-BE49-F238E27FC236}">
                            <a16:creationId xmlns:a16="http://schemas.microsoft.com/office/drawing/2014/main" id="{00000000-0008-0000-0000-0000C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7E181" id="Text Box 8181" o:spid="_x0000_s1026" type="#_x0000_t202" style="position:absolute;margin-left:0;margin-top:0;width:6pt;height:2.25pt;z-index:2480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4272" behindDoc="0" locked="0" layoutInCell="1" allowOverlap="1" wp14:anchorId="1471517E" wp14:editId="2C191562">
                      <wp:simplePos x="0" y="0"/>
                      <wp:positionH relativeFrom="column">
                        <wp:posOffset>0</wp:posOffset>
                      </wp:positionH>
                      <wp:positionV relativeFrom="paragraph">
                        <wp:posOffset>0</wp:posOffset>
                      </wp:positionV>
                      <wp:extent cx="76200" cy="28575"/>
                      <wp:effectExtent l="19050" t="19050" r="19050" b="28575"/>
                      <wp:wrapNone/>
                      <wp:docPr id="5070" name="Text Box 8180">
                        <a:extLst xmlns:a="http://schemas.openxmlformats.org/drawingml/2006/main">
                          <a:ext uri="{FF2B5EF4-FFF2-40B4-BE49-F238E27FC236}">
                            <a16:creationId xmlns:a16="http://schemas.microsoft.com/office/drawing/2014/main" id="{00000000-0008-0000-0000-0000C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3E0CDC" id="Text Box 8180" o:spid="_x0000_s1026" type="#_x0000_t202" style="position:absolute;margin-left:0;margin-top:0;width:6pt;height:2.25pt;z-index:2480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5296" behindDoc="0" locked="0" layoutInCell="1" allowOverlap="1" wp14:anchorId="5A500312" wp14:editId="59560846">
                      <wp:simplePos x="0" y="0"/>
                      <wp:positionH relativeFrom="column">
                        <wp:posOffset>0</wp:posOffset>
                      </wp:positionH>
                      <wp:positionV relativeFrom="paragraph">
                        <wp:posOffset>0</wp:posOffset>
                      </wp:positionV>
                      <wp:extent cx="76200" cy="28575"/>
                      <wp:effectExtent l="19050" t="19050" r="19050" b="28575"/>
                      <wp:wrapNone/>
                      <wp:docPr id="5071" name="Text Box 8179">
                        <a:extLst xmlns:a="http://schemas.openxmlformats.org/drawingml/2006/main">
                          <a:ext uri="{FF2B5EF4-FFF2-40B4-BE49-F238E27FC236}">
                            <a16:creationId xmlns:a16="http://schemas.microsoft.com/office/drawing/2014/main" id="{00000000-0008-0000-0000-0000C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649A0" id="Text Box 8179" o:spid="_x0000_s1026" type="#_x0000_t202" style="position:absolute;margin-left:0;margin-top:0;width:6pt;height:2.25pt;z-index:2480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6320" behindDoc="0" locked="0" layoutInCell="1" allowOverlap="1" wp14:anchorId="4A92C180" wp14:editId="54883DB2">
                      <wp:simplePos x="0" y="0"/>
                      <wp:positionH relativeFrom="column">
                        <wp:posOffset>0</wp:posOffset>
                      </wp:positionH>
                      <wp:positionV relativeFrom="paragraph">
                        <wp:posOffset>0</wp:posOffset>
                      </wp:positionV>
                      <wp:extent cx="76200" cy="28575"/>
                      <wp:effectExtent l="19050" t="19050" r="19050" b="28575"/>
                      <wp:wrapNone/>
                      <wp:docPr id="5072" name="Text Box 8178">
                        <a:extLst xmlns:a="http://schemas.openxmlformats.org/drawingml/2006/main">
                          <a:ext uri="{FF2B5EF4-FFF2-40B4-BE49-F238E27FC236}">
                            <a16:creationId xmlns:a16="http://schemas.microsoft.com/office/drawing/2014/main" id="{00000000-0008-0000-0000-0000D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85D86" id="Text Box 8178" o:spid="_x0000_s1026" type="#_x0000_t202" style="position:absolute;margin-left:0;margin-top:0;width:6pt;height:2.25pt;z-index:2480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7344" behindDoc="0" locked="0" layoutInCell="1" allowOverlap="1" wp14:anchorId="7B161DEB" wp14:editId="09B3AE75">
                      <wp:simplePos x="0" y="0"/>
                      <wp:positionH relativeFrom="column">
                        <wp:posOffset>0</wp:posOffset>
                      </wp:positionH>
                      <wp:positionV relativeFrom="paragraph">
                        <wp:posOffset>0</wp:posOffset>
                      </wp:positionV>
                      <wp:extent cx="76200" cy="28575"/>
                      <wp:effectExtent l="19050" t="19050" r="19050" b="28575"/>
                      <wp:wrapNone/>
                      <wp:docPr id="5073" name="Text Box 8177">
                        <a:extLst xmlns:a="http://schemas.openxmlformats.org/drawingml/2006/main">
                          <a:ext uri="{FF2B5EF4-FFF2-40B4-BE49-F238E27FC236}">
                            <a16:creationId xmlns:a16="http://schemas.microsoft.com/office/drawing/2014/main" id="{00000000-0008-0000-0000-0000D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CC48E" id="Text Box 8177" o:spid="_x0000_s1026" type="#_x0000_t202" style="position:absolute;margin-left:0;margin-top:0;width:6pt;height:2.25pt;z-index:2480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8368" behindDoc="0" locked="0" layoutInCell="1" allowOverlap="1" wp14:anchorId="1A86B915" wp14:editId="4D387B58">
                      <wp:simplePos x="0" y="0"/>
                      <wp:positionH relativeFrom="column">
                        <wp:posOffset>0</wp:posOffset>
                      </wp:positionH>
                      <wp:positionV relativeFrom="paragraph">
                        <wp:posOffset>0</wp:posOffset>
                      </wp:positionV>
                      <wp:extent cx="76200" cy="28575"/>
                      <wp:effectExtent l="19050" t="19050" r="19050" b="28575"/>
                      <wp:wrapNone/>
                      <wp:docPr id="5074" name="Text Box 8176">
                        <a:extLst xmlns:a="http://schemas.openxmlformats.org/drawingml/2006/main">
                          <a:ext uri="{FF2B5EF4-FFF2-40B4-BE49-F238E27FC236}">
                            <a16:creationId xmlns:a16="http://schemas.microsoft.com/office/drawing/2014/main" id="{00000000-0008-0000-0000-0000D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71CB3" id="Text Box 8176" o:spid="_x0000_s1026" type="#_x0000_t202" style="position:absolute;margin-left:0;margin-top:0;width:6pt;height:2.25pt;z-index:2480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59392" behindDoc="0" locked="0" layoutInCell="1" allowOverlap="1" wp14:anchorId="3D772615" wp14:editId="0AE0CBB1">
                      <wp:simplePos x="0" y="0"/>
                      <wp:positionH relativeFrom="column">
                        <wp:posOffset>0</wp:posOffset>
                      </wp:positionH>
                      <wp:positionV relativeFrom="paragraph">
                        <wp:posOffset>0</wp:posOffset>
                      </wp:positionV>
                      <wp:extent cx="76200" cy="28575"/>
                      <wp:effectExtent l="19050" t="19050" r="19050" b="28575"/>
                      <wp:wrapNone/>
                      <wp:docPr id="5075" name="Text Box 8175">
                        <a:extLst xmlns:a="http://schemas.openxmlformats.org/drawingml/2006/main">
                          <a:ext uri="{FF2B5EF4-FFF2-40B4-BE49-F238E27FC236}">
                            <a16:creationId xmlns:a16="http://schemas.microsoft.com/office/drawing/2014/main" id="{00000000-0008-0000-0000-0000D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84B45" id="Text Box 8175" o:spid="_x0000_s1026" type="#_x0000_t202" style="position:absolute;margin-left:0;margin-top:0;width:6pt;height:2.25pt;z-index:2480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0416" behindDoc="0" locked="0" layoutInCell="1" allowOverlap="1" wp14:anchorId="1EFCCA19" wp14:editId="6CF30E47">
                      <wp:simplePos x="0" y="0"/>
                      <wp:positionH relativeFrom="column">
                        <wp:posOffset>0</wp:posOffset>
                      </wp:positionH>
                      <wp:positionV relativeFrom="paragraph">
                        <wp:posOffset>0</wp:posOffset>
                      </wp:positionV>
                      <wp:extent cx="76200" cy="28575"/>
                      <wp:effectExtent l="19050" t="19050" r="19050" b="28575"/>
                      <wp:wrapNone/>
                      <wp:docPr id="5076" name="Text Box 8174">
                        <a:extLst xmlns:a="http://schemas.openxmlformats.org/drawingml/2006/main">
                          <a:ext uri="{FF2B5EF4-FFF2-40B4-BE49-F238E27FC236}">
                            <a16:creationId xmlns:a16="http://schemas.microsoft.com/office/drawing/2014/main" id="{00000000-0008-0000-0000-0000D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6BE81" id="Text Box 8174" o:spid="_x0000_s1026" type="#_x0000_t202" style="position:absolute;margin-left:0;margin-top:0;width:6pt;height:2.25pt;z-index:2480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1440" behindDoc="0" locked="0" layoutInCell="1" allowOverlap="1" wp14:anchorId="62E1EC15" wp14:editId="4377B6D9">
                      <wp:simplePos x="0" y="0"/>
                      <wp:positionH relativeFrom="column">
                        <wp:posOffset>0</wp:posOffset>
                      </wp:positionH>
                      <wp:positionV relativeFrom="paragraph">
                        <wp:posOffset>0</wp:posOffset>
                      </wp:positionV>
                      <wp:extent cx="76200" cy="28575"/>
                      <wp:effectExtent l="19050" t="19050" r="19050" b="28575"/>
                      <wp:wrapNone/>
                      <wp:docPr id="5077" name="Text Box 8173">
                        <a:extLst xmlns:a="http://schemas.openxmlformats.org/drawingml/2006/main">
                          <a:ext uri="{FF2B5EF4-FFF2-40B4-BE49-F238E27FC236}">
                            <a16:creationId xmlns:a16="http://schemas.microsoft.com/office/drawing/2014/main" id="{00000000-0008-0000-0000-0000D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D0362" id="Text Box 8173" o:spid="_x0000_s1026" type="#_x0000_t202" style="position:absolute;margin-left:0;margin-top:0;width:6pt;height:2.25pt;z-index:2480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2464" behindDoc="0" locked="0" layoutInCell="1" allowOverlap="1" wp14:anchorId="102ADB04" wp14:editId="62AE82D0">
                      <wp:simplePos x="0" y="0"/>
                      <wp:positionH relativeFrom="column">
                        <wp:posOffset>0</wp:posOffset>
                      </wp:positionH>
                      <wp:positionV relativeFrom="paragraph">
                        <wp:posOffset>0</wp:posOffset>
                      </wp:positionV>
                      <wp:extent cx="76200" cy="28575"/>
                      <wp:effectExtent l="19050" t="19050" r="19050" b="28575"/>
                      <wp:wrapNone/>
                      <wp:docPr id="5078" name="Text Box 8172">
                        <a:extLst xmlns:a="http://schemas.openxmlformats.org/drawingml/2006/main">
                          <a:ext uri="{FF2B5EF4-FFF2-40B4-BE49-F238E27FC236}">
                            <a16:creationId xmlns:a16="http://schemas.microsoft.com/office/drawing/2014/main" id="{00000000-0008-0000-0000-0000D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67E7F" id="Text Box 8172" o:spid="_x0000_s1026" type="#_x0000_t202" style="position:absolute;margin-left:0;margin-top:0;width:6pt;height:2.25pt;z-index:2480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3488" behindDoc="0" locked="0" layoutInCell="1" allowOverlap="1" wp14:anchorId="5720E5D1" wp14:editId="5BDD598D">
                      <wp:simplePos x="0" y="0"/>
                      <wp:positionH relativeFrom="column">
                        <wp:posOffset>0</wp:posOffset>
                      </wp:positionH>
                      <wp:positionV relativeFrom="paragraph">
                        <wp:posOffset>0</wp:posOffset>
                      </wp:positionV>
                      <wp:extent cx="76200" cy="28575"/>
                      <wp:effectExtent l="19050" t="19050" r="19050" b="28575"/>
                      <wp:wrapNone/>
                      <wp:docPr id="5079" name="Text Box 8171">
                        <a:extLst xmlns:a="http://schemas.openxmlformats.org/drawingml/2006/main">
                          <a:ext uri="{FF2B5EF4-FFF2-40B4-BE49-F238E27FC236}">
                            <a16:creationId xmlns:a16="http://schemas.microsoft.com/office/drawing/2014/main" id="{00000000-0008-0000-0000-0000D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96716" id="Text Box 8171" o:spid="_x0000_s1026" type="#_x0000_t202" style="position:absolute;margin-left:0;margin-top:0;width:6pt;height:2.25pt;z-index:2480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4512" behindDoc="0" locked="0" layoutInCell="1" allowOverlap="1" wp14:anchorId="241D7A10" wp14:editId="55C156F4">
                      <wp:simplePos x="0" y="0"/>
                      <wp:positionH relativeFrom="column">
                        <wp:posOffset>0</wp:posOffset>
                      </wp:positionH>
                      <wp:positionV relativeFrom="paragraph">
                        <wp:posOffset>0</wp:posOffset>
                      </wp:positionV>
                      <wp:extent cx="76200" cy="28575"/>
                      <wp:effectExtent l="19050" t="19050" r="19050" b="28575"/>
                      <wp:wrapNone/>
                      <wp:docPr id="5080" name="Text Box 8170">
                        <a:extLst xmlns:a="http://schemas.openxmlformats.org/drawingml/2006/main">
                          <a:ext uri="{FF2B5EF4-FFF2-40B4-BE49-F238E27FC236}">
                            <a16:creationId xmlns:a16="http://schemas.microsoft.com/office/drawing/2014/main" id="{00000000-0008-0000-0000-0000D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09821" id="Text Box 8170" o:spid="_x0000_s1026" type="#_x0000_t202" style="position:absolute;margin-left:0;margin-top:0;width:6pt;height:2.25pt;z-index:2480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5536" behindDoc="0" locked="0" layoutInCell="1" allowOverlap="1" wp14:anchorId="19E08A50" wp14:editId="7531BB95">
                      <wp:simplePos x="0" y="0"/>
                      <wp:positionH relativeFrom="column">
                        <wp:posOffset>0</wp:posOffset>
                      </wp:positionH>
                      <wp:positionV relativeFrom="paragraph">
                        <wp:posOffset>0</wp:posOffset>
                      </wp:positionV>
                      <wp:extent cx="76200" cy="28575"/>
                      <wp:effectExtent l="19050" t="19050" r="19050" b="28575"/>
                      <wp:wrapNone/>
                      <wp:docPr id="5081" name="Text Box 8169">
                        <a:extLst xmlns:a="http://schemas.openxmlformats.org/drawingml/2006/main">
                          <a:ext uri="{FF2B5EF4-FFF2-40B4-BE49-F238E27FC236}">
                            <a16:creationId xmlns:a16="http://schemas.microsoft.com/office/drawing/2014/main" id="{00000000-0008-0000-0000-0000D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9AC71" id="Text Box 8169" o:spid="_x0000_s1026" type="#_x0000_t202" style="position:absolute;margin-left:0;margin-top:0;width:6pt;height:2.25pt;z-index:2480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6560" behindDoc="0" locked="0" layoutInCell="1" allowOverlap="1" wp14:anchorId="5626D203" wp14:editId="0FF64761">
                      <wp:simplePos x="0" y="0"/>
                      <wp:positionH relativeFrom="column">
                        <wp:posOffset>0</wp:posOffset>
                      </wp:positionH>
                      <wp:positionV relativeFrom="paragraph">
                        <wp:posOffset>0</wp:posOffset>
                      </wp:positionV>
                      <wp:extent cx="76200" cy="28575"/>
                      <wp:effectExtent l="19050" t="19050" r="19050" b="28575"/>
                      <wp:wrapNone/>
                      <wp:docPr id="5082" name="Text Box 8168">
                        <a:extLst xmlns:a="http://schemas.openxmlformats.org/drawingml/2006/main">
                          <a:ext uri="{FF2B5EF4-FFF2-40B4-BE49-F238E27FC236}">
                            <a16:creationId xmlns:a16="http://schemas.microsoft.com/office/drawing/2014/main" id="{00000000-0008-0000-0000-0000D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DD674" id="Text Box 8168" o:spid="_x0000_s1026" type="#_x0000_t202" style="position:absolute;margin-left:0;margin-top:0;width:6pt;height:2.25pt;z-index:2480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7584" behindDoc="0" locked="0" layoutInCell="1" allowOverlap="1" wp14:anchorId="2A53AAB6" wp14:editId="761D1EA4">
                      <wp:simplePos x="0" y="0"/>
                      <wp:positionH relativeFrom="column">
                        <wp:posOffset>0</wp:posOffset>
                      </wp:positionH>
                      <wp:positionV relativeFrom="paragraph">
                        <wp:posOffset>0</wp:posOffset>
                      </wp:positionV>
                      <wp:extent cx="76200" cy="28575"/>
                      <wp:effectExtent l="19050" t="19050" r="19050" b="28575"/>
                      <wp:wrapNone/>
                      <wp:docPr id="5083" name="Text Box 8167">
                        <a:extLst xmlns:a="http://schemas.openxmlformats.org/drawingml/2006/main">
                          <a:ext uri="{FF2B5EF4-FFF2-40B4-BE49-F238E27FC236}">
                            <a16:creationId xmlns:a16="http://schemas.microsoft.com/office/drawing/2014/main" id="{00000000-0008-0000-0000-0000D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470A3" id="Text Box 8167" o:spid="_x0000_s1026" type="#_x0000_t202" style="position:absolute;margin-left:0;margin-top:0;width:6pt;height:2.25pt;z-index:2480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8608" behindDoc="0" locked="0" layoutInCell="1" allowOverlap="1" wp14:anchorId="66C8D7FD" wp14:editId="562D6194">
                      <wp:simplePos x="0" y="0"/>
                      <wp:positionH relativeFrom="column">
                        <wp:posOffset>0</wp:posOffset>
                      </wp:positionH>
                      <wp:positionV relativeFrom="paragraph">
                        <wp:posOffset>0</wp:posOffset>
                      </wp:positionV>
                      <wp:extent cx="76200" cy="28575"/>
                      <wp:effectExtent l="19050" t="19050" r="19050" b="28575"/>
                      <wp:wrapNone/>
                      <wp:docPr id="5084" name="Text Box 8166">
                        <a:extLst xmlns:a="http://schemas.openxmlformats.org/drawingml/2006/main">
                          <a:ext uri="{FF2B5EF4-FFF2-40B4-BE49-F238E27FC236}">
                            <a16:creationId xmlns:a16="http://schemas.microsoft.com/office/drawing/2014/main" id="{00000000-0008-0000-0000-0000D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54384" id="Text Box 8166" o:spid="_x0000_s1026" type="#_x0000_t202" style="position:absolute;margin-left:0;margin-top:0;width:6pt;height:2.25pt;z-index:2480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69632" behindDoc="0" locked="0" layoutInCell="1" allowOverlap="1" wp14:anchorId="4212F6E0" wp14:editId="2605491A">
                      <wp:simplePos x="0" y="0"/>
                      <wp:positionH relativeFrom="column">
                        <wp:posOffset>0</wp:posOffset>
                      </wp:positionH>
                      <wp:positionV relativeFrom="paragraph">
                        <wp:posOffset>0</wp:posOffset>
                      </wp:positionV>
                      <wp:extent cx="76200" cy="28575"/>
                      <wp:effectExtent l="19050" t="19050" r="19050" b="28575"/>
                      <wp:wrapNone/>
                      <wp:docPr id="5085" name="Text Box 8165">
                        <a:extLst xmlns:a="http://schemas.openxmlformats.org/drawingml/2006/main">
                          <a:ext uri="{FF2B5EF4-FFF2-40B4-BE49-F238E27FC236}">
                            <a16:creationId xmlns:a16="http://schemas.microsoft.com/office/drawing/2014/main" id="{00000000-0008-0000-0000-0000D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B0DD9" id="Text Box 8165" o:spid="_x0000_s1026" type="#_x0000_t202" style="position:absolute;margin-left:0;margin-top:0;width:6pt;height:2.25pt;z-index:2480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0656" behindDoc="0" locked="0" layoutInCell="1" allowOverlap="1" wp14:anchorId="6C95D3C7" wp14:editId="33D23839">
                      <wp:simplePos x="0" y="0"/>
                      <wp:positionH relativeFrom="column">
                        <wp:posOffset>0</wp:posOffset>
                      </wp:positionH>
                      <wp:positionV relativeFrom="paragraph">
                        <wp:posOffset>0</wp:posOffset>
                      </wp:positionV>
                      <wp:extent cx="76200" cy="28575"/>
                      <wp:effectExtent l="19050" t="19050" r="19050" b="28575"/>
                      <wp:wrapNone/>
                      <wp:docPr id="5086" name="Text Box 8164">
                        <a:extLst xmlns:a="http://schemas.openxmlformats.org/drawingml/2006/main">
                          <a:ext uri="{FF2B5EF4-FFF2-40B4-BE49-F238E27FC236}">
                            <a16:creationId xmlns:a16="http://schemas.microsoft.com/office/drawing/2014/main" id="{00000000-0008-0000-0000-0000D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A7825" id="Text Box 8164" o:spid="_x0000_s1026" type="#_x0000_t202" style="position:absolute;margin-left:0;margin-top:0;width:6pt;height:2.25pt;z-index:2480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1680" behindDoc="0" locked="0" layoutInCell="1" allowOverlap="1" wp14:anchorId="4AEA626B" wp14:editId="22C3AB04">
                      <wp:simplePos x="0" y="0"/>
                      <wp:positionH relativeFrom="column">
                        <wp:posOffset>0</wp:posOffset>
                      </wp:positionH>
                      <wp:positionV relativeFrom="paragraph">
                        <wp:posOffset>0</wp:posOffset>
                      </wp:positionV>
                      <wp:extent cx="76200" cy="28575"/>
                      <wp:effectExtent l="19050" t="19050" r="19050" b="28575"/>
                      <wp:wrapNone/>
                      <wp:docPr id="5087" name="Text Box 8163">
                        <a:extLst xmlns:a="http://schemas.openxmlformats.org/drawingml/2006/main">
                          <a:ext uri="{FF2B5EF4-FFF2-40B4-BE49-F238E27FC236}">
                            <a16:creationId xmlns:a16="http://schemas.microsoft.com/office/drawing/2014/main" id="{00000000-0008-0000-0000-0000D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C3797" id="Text Box 8163" o:spid="_x0000_s1026" type="#_x0000_t202" style="position:absolute;margin-left:0;margin-top:0;width:6pt;height:2.25pt;z-index:2480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2704" behindDoc="0" locked="0" layoutInCell="1" allowOverlap="1" wp14:anchorId="1CCE76B8" wp14:editId="478476CB">
                      <wp:simplePos x="0" y="0"/>
                      <wp:positionH relativeFrom="column">
                        <wp:posOffset>0</wp:posOffset>
                      </wp:positionH>
                      <wp:positionV relativeFrom="paragraph">
                        <wp:posOffset>0</wp:posOffset>
                      </wp:positionV>
                      <wp:extent cx="76200" cy="28575"/>
                      <wp:effectExtent l="19050" t="19050" r="19050" b="28575"/>
                      <wp:wrapNone/>
                      <wp:docPr id="5088" name="Text Box 8162">
                        <a:extLst xmlns:a="http://schemas.openxmlformats.org/drawingml/2006/main">
                          <a:ext uri="{FF2B5EF4-FFF2-40B4-BE49-F238E27FC236}">
                            <a16:creationId xmlns:a16="http://schemas.microsoft.com/office/drawing/2014/main" id="{00000000-0008-0000-0000-0000E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1A1E6" id="Text Box 8162" o:spid="_x0000_s1026" type="#_x0000_t202" style="position:absolute;margin-left:0;margin-top:0;width:6pt;height:2.25pt;z-index:2480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3728" behindDoc="0" locked="0" layoutInCell="1" allowOverlap="1" wp14:anchorId="37AD2E23" wp14:editId="3FCE2862">
                      <wp:simplePos x="0" y="0"/>
                      <wp:positionH relativeFrom="column">
                        <wp:posOffset>0</wp:posOffset>
                      </wp:positionH>
                      <wp:positionV relativeFrom="paragraph">
                        <wp:posOffset>0</wp:posOffset>
                      </wp:positionV>
                      <wp:extent cx="76200" cy="28575"/>
                      <wp:effectExtent l="19050" t="19050" r="19050" b="28575"/>
                      <wp:wrapNone/>
                      <wp:docPr id="5089" name="Text Box 8161">
                        <a:extLst xmlns:a="http://schemas.openxmlformats.org/drawingml/2006/main">
                          <a:ext uri="{FF2B5EF4-FFF2-40B4-BE49-F238E27FC236}">
                            <a16:creationId xmlns:a16="http://schemas.microsoft.com/office/drawing/2014/main" id="{00000000-0008-0000-0000-0000E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A56D4" id="Text Box 8161" o:spid="_x0000_s1026" type="#_x0000_t202" style="position:absolute;margin-left:0;margin-top:0;width:6pt;height:2.25pt;z-index:2480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4752" behindDoc="0" locked="0" layoutInCell="1" allowOverlap="1" wp14:anchorId="09CFBE86" wp14:editId="62EFFAE3">
                      <wp:simplePos x="0" y="0"/>
                      <wp:positionH relativeFrom="column">
                        <wp:posOffset>0</wp:posOffset>
                      </wp:positionH>
                      <wp:positionV relativeFrom="paragraph">
                        <wp:posOffset>0</wp:posOffset>
                      </wp:positionV>
                      <wp:extent cx="76200" cy="28575"/>
                      <wp:effectExtent l="19050" t="19050" r="19050" b="28575"/>
                      <wp:wrapNone/>
                      <wp:docPr id="5090" name="Text Box 8160">
                        <a:extLst xmlns:a="http://schemas.openxmlformats.org/drawingml/2006/main">
                          <a:ext uri="{FF2B5EF4-FFF2-40B4-BE49-F238E27FC236}">
                            <a16:creationId xmlns:a16="http://schemas.microsoft.com/office/drawing/2014/main" id="{00000000-0008-0000-0000-0000E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FB335" id="Text Box 8160" o:spid="_x0000_s1026" type="#_x0000_t202" style="position:absolute;margin-left:0;margin-top:0;width:6pt;height:2.25pt;z-index:2480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5776" behindDoc="0" locked="0" layoutInCell="1" allowOverlap="1" wp14:anchorId="01CCCAF0" wp14:editId="2B78B4A7">
                      <wp:simplePos x="0" y="0"/>
                      <wp:positionH relativeFrom="column">
                        <wp:posOffset>0</wp:posOffset>
                      </wp:positionH>
                      <wp:positionV relativeFrom="paragraph">
                        <wp:posOffset>0</wp:posOffset>
                      </wp:positionV>
                      <wp:extent cx="76200" cy="28575"/>
                      <wp:effectExtent l="19050" t="19050" r="19050" b="28575"/>
                      <wp:wrapNone/>
                      <wp:docPr id="5091" name="Text Box 8159">
                        <a:extLst xmlns:a="http://schemas.openxmlformats.org/drawingml/2006/main">
                          <a:ext uri="{FF2B5EF4-FFF2-40B4-BE49-F238E27FC236}">
                            <a16:creationId xmlns:a16="http://schemas.microsoft.com/office/drawing/2014/main" id="{00000000-0008-0000-0000-0000E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56F6C" id="Text Box 8159" o:spid="_x0000_s1026" type="#_x0000_t202" style="position:absolute;margin-left:0;margin-top:0;width:6pt;height:2.25pt;z-index:2480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6800" behindDoc="0" locked="0" layoutInCell="1" allowOverlap="1" wp14:anchorId="28920BC4" wp14:editId="50B72A82">
                      <wp:simplePos x="0" y="0"/>
                      <wp:positionH relativeFrom="column">
                        <wp:posOffset>0</wp:posOffset>
                      </wp:positionH>
                      <wp:positionV relativeFrom="paragraph">
                        <wp:posOffset>0</wp:posOffset>
                      </wp:positionV>
                      <wp:extent cx="76200" cy="28575"/>
                      <wp:effectExtent l="19050" t="19050" r="19050" b="28575"/>
                      <wp:wrapNone/>
                      <wp:docPr id="5092" name="Text Box 8158">
                        <a:extLst xmlns:a="http://schemas.openxmlformats.org/drawingml/2006/main">
                          <a:ext uri="{FF2B5EF4-FFF2-40B4-BE49-F238E27FC236}">
                            <a16:creationId xmlns:a16="http://schemas.microsoft.com/office/drawing/2014/main" id="{00000000-0008-0000-0000-0000E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DE680" id="Text Box 8158" o:spid="_x0000_s1026" type="#_x0000_t202" style="position:absolute;margin-left:0;margin-top:0;width:6pt;height:2.25pt;z-index:2480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7824" behindDoc="0" locked="0" layoutInCell="1" allowOverlap="1" wp14:anchorId="05DA28FD" wp14:editId="1DE68DC7">
                      <wp:simplePos x="0" y="0"/>
                      <wp:positionH relativeFrom="column">
                        <wp:posOffset>0</wp:posOffset>
                      </wp:positionH>
                      <wp:positionV relativeFrom="paragraph">
                        <wp:posOffset>0</wp:posOffset>
                      </wp:positionV>
                      <wp:extent cx="76200" cy="28575"/>
                      <wp:effectExtent l="19050" t="19050" r="19050" b="28575"/>
                      <wp:wrapNone/>
                      <wp:docPr id="5093" name="Text Box 8157">
                        <a:extLst xmlns:a="http://schemas.openxmlformats.org/drawingml/2006/main">
                          <a:ext uri="{FF2B5EF4-FFF2-40B4-BE49-F238E27FC236}">
                            <a16:creationId xmlns:a16="http://schemas.microsoft.com/office/drawing/2014/main" id="{00000000-0008-0000-0000-0000E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61316" id="Text Box 8157" o:spid="_x0000_s1026" type="#_x0000_t202" style="position:absolute;margin-left:0;margin-top:0;width:6pt;height:2.25pt;z-index:2480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8848" behindDoc="0" locked="0" layoutInCell="1" allowOverlap="1" wp14:anchorId="1D6320AB" wp14:editId="30D9C8E3">
                      <wp:simplePos x="0" y="0"/>
                      <wp:positionH relativeFrom="column">
                        <wp:posOffset>0</wp:posOffset>
                      </wp:positionH>
                      <wp:positionV relativeFrom="paragraph">
                        <wp:posOffset>0</wp:posOffset>
                      </wp:positionV>
                      <wp:extent cx="76200" cy="28575"/>
                      <wp:effectExtent l="19050" t="19050" r="19050" b="28575"/>
                      <wp:wrapNone/>
                      <wp:docPr id="5094" name="Text Box 8156">
                        <a:extLst xmlns:a="http://schemas.openxmlformats.org/drawingml/2006/main">
                          <a:ext uri="{FF2B5EF4-FFF2-40B4-BE49-F238E27FC236}">
                            <a16:creationId xmlns:a16="http://schemas.microsoft.com/office/drawing/2014/main" id="{00000000-0008-0000-0000-0000E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80AE2" id="Text Box 8156" o:spid="_x0000_s1026" type="#_x0000_t202" style="position:absolute;margin-left:0;margin-top:0;width:6pt;height:2.25pt;z-index:2480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79872" behindDoc="0" locked="0" layoutInCell="1" allowOverlap="1" wp14:anchorId="7EE900C8" wp14:editId="2DFC6BC8">
                      <wp:simplePos x="0" y="0"/>
                      <wp:positionH relativeFrom="column">
                        <wp:posOffset>0</wp:posOffset>
                      </wp:positionH>
                      <wp:positionV relativeFrom="paragraph">
                        <wp:posOffset>0</wp:posOffset>
                      </wp:positionV>
                      <wp:extent cx="76200" cy="28575"/>
                      <wp:effectExtent l="19050" t="19050" r="19050" b="28575"/>
                      <wp:wrapNone/>
                      <wp:docPr id="5095" name="Text Box 8155">
                        <a:extLst xmlns:a="http://schemas.openxmlformats.org/drawingml/2006/main">
                          <a:ext uri="{FF2B5EF4-FFF2-40B4-BE49-F238E27FC236}">
                            <a16:creationId xmlns:a16="http://schemas.microsoft.com/office/drawing/2014/main" id="{00000000-0008-0000-0000-0000E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9D079" id="Text Box 8155" o:spid="_x0000_s1026" type="#_x0000_t202" style="position:absolute;margin-left:0;margin-top:0;width:6pt;height:2.25pt;z-index:2480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0896" behindDoc="0" locked="0" layoutInCell="1" allowOverlap="1" wp14:anchorId="4BCFEF7E" wp14:editId="47BF9DCA">
                      <wp:simplePos x="0" y="0"/>
                      <wp:positionH relativeFrom="column">
                        <wp:posOffset>0</wp:posOffset>
                      </wp:positionH>
                      <wp:positionV relativeFrom="paragraph">
                        <wp:posOffset>0</wp:posOffset>
                      </wp:positionV>
                      <wp:extent cx="76200" cy="28575"/>
                      <wp:effectExtent l="19050" t="19050" r="19050" b="28575"/>
                      <wp:wrapNone/>
                      <wp:docPr id="5096" name="Text Box 8154">
                        <a:extLst xmlns:a="http://schemas.openxmlformats.org/drawingml/2006/main">
                          <a:ext uri="{FF2B5EF4-FFF2-40B4-BE49-F238E27FC236}">
                            <a16:creationId xmlns:a16="http://schemas.microsoft.com/office/drawing/2014/main" id="{00000000-0008-0000-0000-0000E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4EE8F" id="Text Box 8154" o:spid="_x0000_s1026" type="#_x0000_t202" style="position:absolute;margin-left:0;margin-top:0;width:6pt;height:2.25pt;z-index:2480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1920" behindDoc="0" locked="0" layoutInCell="1" allowOverlap="1" wp14:anchorId="032391EA" wp14:editId="1D1528D3">
                      <wp:simplePos x="0" y="0"/>
                      <wp:positionH relativeFrom="column">
                        <wp:posOffset>0</wp:posOffset>
                      </wp:positionH>
                      <wp:positionV relativeFrom="paragraph">
                        <wp:posOffset>0</wp:posOffset>
                      </wp:positionV>
                      <wp:extent cx="76200" cy="28575"/>
                      <wp:effectExtent l="19050" t="19050" r="19050" b="28575"/>
                      <wp:wrapNone/>
                      <wp:docPr id="5097" name="Text Box 8153">
                        <a:extLst xmlns:a="http://schemas.openxmlformats.org/drawingml/2006/main">
                          <a:ext uri="{FF2B5EF4-FFF2-40B4-BE49-F238E27FC236}">
                            <a16:creationId xmlns:a16="http://schemas.microsoft.com/office/drawing/2014/main" id="{00000000-0008-0000-0000-0000E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F14A9" id="Text Box 8153" o:spid="_x0000_s1026" type="#_x0000_t202" style="position:absolute;margin-left:0;margin-top:0;width:6pt;height:2.25pt;z-index:2480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2944" behindDoc="0" locked="0" layoutInCell="1" allowOverlap="1" wp14:anchorId="06A16905" wp14:editId="4FCBE358">
                      <wp:simplePos x="0" y="0"/>
                      <wp:positionH relativeFrom="column">
                        <wp:posOffset>0</wp:posOffset>
                      </wp:positionH>
                      <wp:positionV relativeFrom="paragraph">
                        <wp:posOffset>0</wp:posOffset>
                      </wp:positionV>
                      <wp:extent cx="76200" cy="28575"/>
                      <wp:effectExtent l="19050" t="19050" r="19050" b="28575"/>
                      <wp:wrapNone/>
                      <wp:docPr id="5098" name="Text Box 8152">
                        <a:extLst xmlns:a="http://schemas.openxmlformats.org/drawingml/2006/main">
                          <a:ext uri="{FF2B5EF4-FFF2-40B4-BE49-F238E27FC236}">
                            <a16:creationId xmlns:a16="http://schemas.microsoft.com/office/drawing/2014/main" id="{00000000-0008-0000-0000-0000E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C809B" id="Text Box 8152" o:spid="_x0000_s1026" type="#_x0000_t202" style="position:absolute;margin-left:0;margin-top:0;width:6pt;height:2.25pt;z-index:2480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3968" behindDoc="0" locked="0" layoutInCell="1" allowOverlap="1" wp14:anchorId="7946A255" wp14:editId="5BDD85C0">
                      <wp:simplePos x="0" y="0"/>
                      <wp:positionH relativeFrom="column">
                        <wp:posOffset>0</wp:posOffset>
                      </wp:positionH>
                      <wp:positionV relativeFrom="paragraph">
                        <wp:posOffset>0</wp:posOffset>
                      </wp:positionV>
                      <wp:extent cx="76200" cy="28575"/>
                      <wp:effectExtent l="19050" t="19050" r="19050" b="28575"/>
                      <wp:wrapNone/>
                      <wp:docPr id="5099" name="Text Box 8151">
                        <a:extLst xmlns:a="http://schemas.openxmlformats.org/drawingml/2006/main">
                          <a:ext uri="{FF2B5EF4-FFF2-40B4-BE49-F238E27FC236}">
                            <a16:creationId xmlns:a16="http://schemas.microsoft.com/office/drawing/2014/main" id="{00000000-0008-0000-0000-0000E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D6B52" id="Text Box 8151" o:spid="_x0000_s1026" type="#_x0000_t202" style="position:absolute;margin-left:0;margin-top:0;width:6pt;height:2.25pt;z-index:2480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4992" behindDoc="0" locked="0" layoutInCell="1" allowOverlap="1" wp14:anchorId="25CE8C95" wp14:editId="5C610E56">
                      <wp:simplePos x="0" y="0"/>
                      <wp:positionH relativeFrom="column">
                        <wp:posOffset>0</wp:posOffset>
                      </wp:positionH>
                      <wp:positionV relativeFrom="paragraph">
                        <wp:posOffset>0</wp:posOffset>
                      </wp:positionV>
                      <wp:extent cx="76200" cy="28575"/>
                      <wp:effectExtent l="19050" t="19050" r="19050" b="28575"/>
                      <wp:wrapNone/>
                      <wp:docPr id="5100" name="Text Box 8150">
                        <a:extLst xmlns:a="http://schemas.openxmlformats.org/drawingml/2006/main">
                          <a:ext uri="{FF2B5EF4-FFF2-40B4-BE49-F238E27FC236}">
                            <a16:creationId xmlns:a16="http://schemas.microsoft.com/office/drawing/2014/main" id="{00000000-0008-0000-0000-0000E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853E4" id="Text Box 8150" o:spid="_x0000_s1026" type="#_x0000_t202" style="position:absolute;margin-left:0;margin-top:0;width:6pt;height:2.25pt;z-index:2480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6016" behindDoc="0" locked="0" layoutInCell="1" allowOverlap="1" wp14:anchorId="7FF40877" wp14:editId="126FCF30">
                      <wp:simplePos x="0" y="0"/>
                      <wp:positionH relativeFrom="column">
                        <wp:posOffset>0</wp:posOffset>
                      </wp:positionH>
                      <wp:positionV relativeFrom="paragraph">
                        <wp:posOffset>0</wp:posOffset>
                      </wp:positionV>
                      <wp:extent cx="76200" cy="28575"/>
                      <wp:effectExtent l="19050" t="19050" r="19050" b="28575"/>
                      <wp:wrapNone/>
                      <wp:docPr id="5101" name="Text Box 8149">
                        <a:extLst xmlns:a="http://schemas.openxmlformats.org/drawingml/2006/main">
                          <a:ext uri="{FF2B5EF4-FFF2-40B4-BE49-F238E27FC236}">
                            <a16:creationId xmlns:a16="http://schemas.microsoft.com/office/drawing/2014/main" id="{00000000-0008-0000-0000-0000E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6CD76" id="Text Box 8149" o:spid="_x0000_s1026" type="#_x0000_t202" style="position:absolute;margin-left:0;margin-top:0;width:6pt;height:2.25pt;z-index:2480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7040" behindDoc="0" locked="0" layoutInCell="1" allowOverlap="1" wp14:anchorId="4FF5C35A" wp14:editId="666C2506">
                      <wp:simplePos x="0" y="0"/>
                      <wp:positionH relativeFrom="column">
                        <wp:posOffset>0</wp:posOffset>
                      </wp:positionH>
                      <wp:positionV relativeFrom="paragraph">
                        <wp:posOffset>0</wp:posOffset>
                      </wp:positionV>
                      <wp:extent cx="76200" cy="28575"/>
                      <wp:effectExtent l="19050" t="19050" r="19050" b="28575"/>
                      <wp:wrapNone/>
                      <wp:docPr id="5102" name="Text Box 8148">
                        <a:extLst xmlns:a="http://schemas.openxmlformats.org/drawingml/2006/main">
                          <a:ext uri="{FF2B5EF4-FFF2-40B4-BE49-F238E27FC236}">
                            <a16:creationId xmlns:a16="http://schemas.microsoft.com/office/drawing/2014/main" id="{00000000-0008-0000-0000-0000E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FAFE10" id="Text Box 8148" o:spid="_x0000_s1026" type="#_x0000_t202" style="position:absolute;margin-left:0;margin-top:0;width:6pt;height:2.25pt;z-index:2480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8064" behindDoc="0" locked="0" layoutInCell="1" allowOverlap="1" wp14:anchorId="225432EE" wp14:editId="5DD5470C">
                      <wp:simplePos x="0" y="0"/>
                      <wp:positionH relativeFrom="column">
                        <wp:posOffset>0</wp:posOffset>
                      </wp:positionH>
                      <wp:positionV relativeFrom="paragraph">
                        <wp:posOffset>0</wp:posOffset>
                      </wp:positionV>
                      <wp:extent cx="76200" cy="28575"/>
                      <wp:effectExtent l="19050" t="19050" r="19050" b="28575"/>
                      <wp:wrapNone/>
                      <wp:docPr id="5103" name="Text Box 8147">
                        <a:extLst xmlns:a="http://schemas.openxmlformats.org/drawingml/2006/main">
                          <a:ext uri="{FF2B5EF4-FFF2-40B4-BE49-F238E27FC236}">
                            <a16:creationId xmlns:a16="http://schemas.microsoft.com/office/drawing/2014/main" id="{00000000-0008-0000-0000-0000E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6A55A" id="Text Box 8147" o:spid="_x0000_s1026" type="#_x0000_t202" style="position:absolute;margin-left:0;margin-top:0;width:6pt;height:2.25pt;z-index:2480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89088" behindDoc="0" locked="0" layoutInCell="1" allowOverlap="1" wp14:anchorId="1332A922" wp14:editId="5A137877">
                      <wp:simplePos x="0" y="0"/>
                      <wp:positionH relativeFrom="column">
                        <wp:posOffset>0</wp:posOffset>
                      </wp:positionH>
                      <wp:positionV relativeFrom="paragraph">
                        <wp:posOffset>0</wp:posOffset>
                      </wp:positionV>
                      <wp:extent cx="76200" cy="28575"/>
                      <wp:effectExtent l="19050" t="19050" r="19050" b="28575"/>
                      <wp:wrapNone/>
                      <wp:docPr id="5104" name="Text Box 8146">
                        <a:extLst xmlns:a="http://schemas.openxmlformats.org/drawingml/2006/main">
                          <a:ext uri="{FF2B5EF4-FFF2-40B4-BE49-F238E27FC236}">
                            <a16:creationId xmlns:a16="http://schemas.microsoft.com/office/drawing/2014/main" id="{00000000-0008-0000-0000-0000F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D33E4" id="Text Box 8146" o:spid="_x0000_s1026" type="#_x0000_t202" style="position:absolute;margin-left:0;margin-top:0;width:6pt;height:2.25pt;z-index:2480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0112" behindDoc="0" locked="0" layoutInCell="1" allowOverlap="1" wp14:anchorId="198F3A92" wp14:editId="380156A8">
                      <wp:simplePos x="0" y="0"/>
                      <wp:positionH relativeFrom="column">
                        <wp:posOffset>0</wp:posOffset>
                      </wp:positionH>
                      <wp:positionV relativeFrom="paragraph">
                        <wp:posOffset>0</wp:posOffset>
                      </wp:positionV>
                      <wp:extent cx="76200" cy="28575"/>
                      <wp:effectExtent l="19050" t="19050" r="19050" b="28575"/>
                      <wp:wrapNone/>
                      <wp:docPr id="5105" name="Text Box 8145">
                        <a:extLst xmlns:a="http://schemas.openxmlformats.org/drawingml/2006/main">
                          <a:ext uri="{FF2B5EF4-FFF2-40B4-BE49-F238E27FC236}">
                            <a16:creationId xmlns:a16="http://schemas.microsoft.com/office/drawing/2014/main" id="{00000000-0008-0000-0000-0000F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835B95" id="Text Box 8145" o:spid="_x0000_s1026" type="#_x0000_t202" style="position:absolute;margin-left:0;margin-top:0;width:6pt;height:2.25pt;z-index:2480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1136" behindDoc="0" locked="0" layoutInCell="1" allowOverlap="1" wp14:anchorId="26C6B5E1" wp14:editId="26663450">
                      <wp:simplePos x="0" y="0"/>
                      <wp:positionH relativeFrom="column">
                        <wp:posOffset>0</wp:posOffset>
                      </wp:positionH>
                      <wp:positionV relativeFrom="paragraph">
                        <wp:posOffset>0</wp:posOffset>
                      </wp:positionV>
                      <wp:extent cx="76200" cy="28575"/>
                      <wp:effectExtent l="19050" t="19050" r="19050" b="28575"/>
                      <wp:wrapNone/>
                      <wp:docPr id="5106" name="Text Box 8144">
                        <a:extLst xmlns:a="http://schemas.openxmlformats.org/drawingml/2006/main">
                          <a:ext uri="{FF2B5EF4-FFF2-40B4-BE49-F238E27FC236}">
                            <a16:creationId xmlns:a16="http://schemas.microsoft.com/office/drawing/2014/main" id="{00000000-0008-0000-0000-0000F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F2DCB" id="Text Box 8144" o:spid="_x0000_s1026" type="#_x0000_t202" style="position:absolute;margin-left:0;margin-top:0;width:6pt;height:2.25pt;z-index:2480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2160" behindDoc="0" locked="0" layoutInCell="1" allowOverlap="1" wp14:anchorId="303C2D1D" wp14:editId="39F1AD44">
                      <wp:simplePos x="0" y="0"/>
                      <wp:positionH relativeFrom="column">
                        <wp:posOffset>0</wp:posOffset>
                      </wp:positionH>
                      <wp:positionV relativeFrom="paragraph">
                        <wp:posOffset>0</wp:posOffset>
                      </wp:positionV>
                      <wp:extent cx="76200" cy="28575"/>
                      <wp:effectExtent l="19050" t="19050" r="19050" b="28575"/>
                      <wp:wrapNone/>
                      <wp:docPr id="5107" name="Text Box 8143">
                        <a:extLst xmlns:a="http://schemas.openxmlformats.org/drawingml/2006/main">
                          <a:ext uri="{FF2B5EF4-FFF2-40B4-BE49-F238E27FC236}">
                            <a16:creationId xmlns:a16="http://schemas.microsoft.com/office/drawing/2014/main" id="{00000000-0008-0000-0000-0000F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FD0D7" id="Text Box 8143" o:spid="_x0000_s1026" type="#_x0000_t202" style="position:absolute;margin-left:0;margin-top:0;width:6pt;height:2.25pt;z-index:2480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3184" behindDoc="0" locked="0" layoutInCell="1" allowOverlap="1" wp14:anchorId="0F9B8A1B" wp14:editId="0790D922">
                      <wp:simplePos x="0" y="0"/>
                      <wp:positionH relativeFrom="column">
                        <wp:posOffset>0</wp:posOffset>
                      </wp:positionH>
                      <wp:positionV relativeFrom="paragraph">
                        <wp:posOffset>0</wp:posOffset>
                      </wp:positionV>
                      <wp:extent cx="76200" cy="28575"/>
                      <wp:effectExtent l="19050" t="19050" r="19050" b="28575"/>
                      <wp:wrapNone/>
                      <wp:docPr id="5108" name="Text Box 8142">
                        <a:extLst xmlns:a="http://schemas.openxmlformats.org/drawingml/2006/main">
                          <a:ext uri="{FF2B5EF4-FFF2-40B4-BE49-F238E27FC236}">
                            <a16:creationId xmlns:a16="http://schemas.microsoft.com/office/drawing/2014/main" id="{00000000-0008-0000-0000-0000F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CC28BB" id="Text Box 8142" o:spid="_x0000_s1026" type="#_x0000_t202" style="position:absolute;margin-left:0;margin-top:0;width:6pt;height:2.25pt;z-index:2480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4208" behindDoc="0" locked="0" layoutInCell="1" allowOverlap="1" wp14:anchorId="5D0DD5BE" wp14:editId="5AE68F25">
                      <wp:simplePos x="0" y="0"/>
                      <wp:positionH relativeFrom="column">
                        <wp:posOffset>0</wp:posOffset>
                      </wp:positionH>
                      <wp:positionV relativeFrom="paragraph">
                        <wp:posOffset>0</wp:posOffset>
                      </wp:positionV>
                      <wp:extent cx="76200" cy="28575"/>
                      <wp:effectExtent l="19050" t="19050" r="19050" b="28575"/>
                      <wp:wrapNone/>
                      <wp:docPr id="5109" name="Text Box 8141">
                        <a:extLst xmlns:a="http://schemas.openxmlformats.org/drawingml/2006/main">
                          <a:ext uri="{FF2B5EF4-FFF2-40B4-BE49-F238E27FC236}">
                            <a16:creationId xmlns:a16="http://schemas.microsoft.com/office/drawing/2014/main" id="{00000000-0008-0000-0000-0000F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68AA1" id="Text Box 8141" o:spid="_x0000_s1026" type="#_x0000_t202" style="position:absolute;margin-left:0;margin-top:0;width:6pt;height:2.25pt;z-index:2480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5232" behindDoc="0" locked="0" layoutInCell="1" allowOverlap="1" wp14:anchorId="76CDD31B" wp14:editId="5A0E5535">
                      <wp:simplePos x="0" y="0"/>
                      <wp:positionH relativeFrom="column">
                        <wp:posOffset>0</wp:posOffset>
                      </wp:positionH>
                      <wp:positionV relativeFrom="paragraph">
                        <wp:posOffset>0</wp:posOffset>
                      </wp:positionV>
                      <wp:extent cx="76200" cy="28575"/>
                      <wp:effectExtent l="19050" t="19050" r="19050" b="28575"/>
                      <wp:wrapNone/>
                      <wp:docPr id="5110" name="Text Box 8140">
                        <a:extLst xmlns:a="http://schemas.openxmlformats.org/drawingml/2006/main">
                          <a:ext uri="{FF2B5EF4-FFF2-40B4-BE49-F238E27FC236}">
                            <a16:creationId xmlns:a16="http://schemas.microsoft.com/office/drawing/2014/main" id="{00000000-0008-0000-0000-0000F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4CFA9" id="Text Box 8140" o:spid="_x0000_s1026" type="#_x0000_t202" style="position:absolute;margin-left:0;margin-top:0;width:6pt;height:2.25pt;z-index:2480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6256" behindDoc="0" locked="0" layoutInCell="1" allowOverlap="1" wp14:anchorId="5128A107" wp14:editId="72E7B921">
                      <wp:simplePos x="0" y="0"/>
                      <wp:positionH relativeFrom="column">
                        <wp:posOffset>0</wp:posOffset>
                      </wp:positionH>
                      <wp:positionV relativeFrom="paragraph">
                        <wp:posOffset>0</wp:posOffset>
                      </wp:positionV>
                      <wp:extent cx="76200" cy="28575"/>
                      <wp:effectExtent l="19050" t="19050" r="19050" b="28575"/>
                      <wp:wrapNone/>
                      <wp:docPr id="5111" name="Text Box 8139">
                        <a:extLst xmlns:a="http://schemas.openxmlformats.org/drawingml/2006/main">
                          <a:ext uri="{FF2B5EF4-FFF2-40B4-BE49-F238E27FC236}">
                            <a16:creationId xmlns:a16="http://schemas.microsoft.com/office/drawing/2014/main" id="{00000000-0008-0000-0000-0000F7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0888E" id="Text Box 8139" o:spid="_x0000_s1026" type="#_x0000_t202" style="position:absolute;margin-left:0;margin-top:0;width:6pt;height:2.25pt;z-index:2480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7280" behindDoc="0" locked="0" layoutInCell="1" allowOverlap="1" wp14:anchorId="1EB66AE1" wp14:editId="3EB60FE3">
                      <wp:simplePos x="0" y="0"/>
                      <wp:positionH relativeFrom="column">
                        <wp:posOffset>0</wp:posOffset>
                      </wp:positionH>
                      <wp:positionV relativeFrom="paragraph">
                        <wp:posOffset>0</wp:posOffset>
                      </wp:positionV>
                      <wp:extent cx="76200" cy="28575"/>
                      <wp:effectExtent l="19050" t="19050" r="19050" b="28575"/>
                      <wp:wrapNone/>
                      <wp:docPr id="5112" name="Text Box 8138">
                        <a:extLst xmlns:a="http://schemas.openxmlformats.org/drawingml/2006/main">
                          <a:ext uri="{FF2B5EF4-FFF2-40B4-BE49-F238E27FC236}">
                            <a16:creationId xmlns:a16="http://schemas.microsoft.com/office/drawing/2014/main" id="{00000000-0008-0000-0000-0000F8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B00CB" id="Text Box 8138" o:spid="_x0000_s1026" type="#_x0000_t202" style="position:absolute;margin-left:0;margin-top:0;width:6pt;height:2.25pt;z-index:2480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8304" behindDoc="0" locked="0" layoutInCell="1" allowOverlap="1" wp14:anchorId="572EEB57" wp14:editId="698C5CB1">
                      <wp:simplePos x="0" y="0"/>
                      <wp:positionH relativeFrom="column">
                        <wp:posOffset>0</wp:posOffset>
                      </wp:positionH>
                      <wp:positionV relativeFrom="paragraph">
                        <wp:posOffset>0</wp:posOffset>
                      </wp:positionV>
                      <wp:extent cx="76200" cy="28575"/>
                      <wp:effectExtent l="19050" t="19050" r="19050" b="28575"/>
                      <wp:wrapNone/>
                      <wp:docPr id="5113" name="Text Box 8137">
                        <a:extLst xmlns:a="http://schemas.openxmlformats.org/drawingml/2006/main">
                          <a:ext uri="{FF2B5EF4-FFF2-40B4-BE49-F238E27FC236}">
                            <a16:creationId xmlns:a16="http://schemas.microsoft.com/office/drawing/2014/main" id="{00000000-0008-0000-0000-0000F9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9EABC" id="Text Box 8137" o:spid="_x0000_s1026" type="#_x0000_t202" style="position:absolute;margin-left:0;margin-top:0;width:6pt;height:2.25pt;z-index:2480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99328" behindDoc="0" locked="0" layoutInCell="1" allowOverlap="1" wp14:anchorId="3E074BE3" wp14:editId="48CCDB5A">
                      <wp:simplePos x="0" y="0"/>
                      <wp:positionH relativeFrom="column">
                        <wp:posOffset>0</wp:posOffset>
                      </wp:positionH>
                      <wp:positionV relativeFrom="paragraph">
                        <wp:posOffset>0</wp:posOffset>
                      </wp:positionV>
                      <wp:extent cx="76200" cy="28575"/>
                      <wp:effectExtent l="19050" t="19050" r="19050" b="28575"/>
                      <wp:wrapNone/>
                      <wp:docPr id="5114" name="Text Box 8136">
                        <a:extLst xmlns:a="http://schemas.openxmlformats.org/drawingml/2006/main">
                          <a:ext uri="{FF2B5EF4-FFF2-40B4-BE49-F238E27FC236}">
                            <a16:creationId xmlns:a16="http://schemas.microsoft.com/office/drawing/2014/main" id="{00000000-0008-0000-0000-0000FA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96022" id="Text Box 8136" o:spid="_x0000_s1026" type="#_x0000_t202" style="position:absolute;margin-left:0;margin-top:0;width:6pt;height:2.25pt;z-index:2480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0352" behindDoc="0" locked="0" layoutInCell="1" allowOverlap="1" wp14:anchorId="38F710CB" wp14:editId="7607D87E">
                      <wp:simplePos x="0" y="0"/>
                      <wp:positionH relativeFrom="column">
                        <wp:posOffset>0</wp:posOffset>
                      </wp:positionH>
                      <wp:positionV relativeFrom="paragraph">
                        <wp:posOffset>0</wp:posOffset>
                      </wp:positionV>
                      <wp:extent cx="76200" cy="28575"/>
                      <wp:effectExtent l="19050" t="19050" r="19050" b="28575"/>
                      <wp:wrapNone/>
                      <wp:docPr id="5115" name="Text Box 8135">
                        <a:extLst xmlns:a="http://schemas.openxmlformats.org/drawingml/2006/main">
                          <a:ext uri="{FF2B5EF4-FFF2-40B4-BE49-F238E27FC236}">
                            <a16:creationId xmlns:a16="http://schemas.microsoft.com/office/drawing/2014/main" id="{00000000-0008-0000-0000-0000FB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64DFE" id="Text Box 8135" o:spid="_x0000_s1026" type="#_x0000_t202" style="position:absolute;margin-left:0;margin-top:0;width:6pt;height:2.25pt;z-index:2481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1376" behindDoc="0" locked="0" layoutInCell="1" allowOverlap="1" wp14:anchorId="794C009A" wp14:editId="260960F2">
                      <wp:simplePos x="0" y="0"/>
                      <wp:positionH relativeFrom="column">
                        <wp:posOffset>0</wp:posOffset>
                      </wp:positionH>
                      <wp:positionV relativeFrom="paragraph">
                        <wp:posOffset>0</wp:posOffset>
                      </wp:positionV>
                      <wp:extent cx="76200" cy="28575"/>
                      <wp:effectExtent l="19050" t="19050" r="19050" b="28575"/>
                      <wp:wrapNone/>
                      <wp:docPr id="5116" name="Text Box 8134">
                        <a:extLst xmlns:a="http://schemas.openxmlformats.org/drawingml/2006/main">
                          <a:ext uri="{FF2B5EF4-FFF2-40B4-BE49-F238E27FC236}">
                            <a16:creationId xmlns:a16="http://schemas.microsoft.com/office/drawing/2014/main" id="{00000000-0008-0000-0000-0000F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2C1C2" id="Text Box 8134" o:spid="_x0000_s1026" type="#_x0000_t202" style="position:absolute;margin-left:0;margin-top:0;width:6pt;height:2.25pt;z-index:2481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2400" behindDoc="0" locked="0" layoutInCell="1" allowOverlap="1" wp14:anchorId="73C0115F" wp14:editId="50D8F177">
                      <wp:simplePos x="0" y="0"/>
                      <wp:positionH relativeFrom="column">
                        <wp:posOffset>0</wp:posOffset>
                      </wp:positionH>
                      <wp:positionV relativeFrom="paragraph">
                        <wp:posOffset>0</wp:posOffset>
                      </wp:positionV>
                      <wp:extent cx="76200" cy="28575"/>
                      <wp:effectExtent l="19050" t="19050" r="19050" b="28575"/>
                      <wp:wrapNone/>
                      <wp:docPr id="5117" name="Text Box 8133">
                        <a:extLst xmlns:a="http://schemas.openxmlformats.org/drawingml/2006/main">
                          <a:ext uri="{FF2B5EF4-FFF2-40B4-BE49-F238E27FC236}">
                            <a16:creationId xmlns:a16="http://schemas.microsoft.com/office/drawing/2014/main" id="{00000000-0008-0000-0000-0000F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FE128" id="Text Box 8133" o:spid="_x0000_s1026" type="#_x0000_t202" style="position:absolute;margin-left:0;margin-top:0;width:6pt;height:2.25pt;z-index:2481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3424" behindDoc="0" locked="0" layoutInCell="1" allowOverlap="1" wp14:anchorId="2A676C6A" wp14:editId="2DB43BFF">
                      <wp:simplePos x="0" y="0"/>
                      <wp:positionH relativeFrom="column">
                        <wp:posOffset>0</wp:posOffset>
                      </wp:positionH>
                      <wp:positionV relativeFrom="paragraph">
                        <wp:posOffset>0</wp:posOffset>
                      </wp:positionV>
                      <wp:extent cx="76200" cy="28575"/>
                      <wp:effectExtent l="19050" t="19050" r="19050" b="28575"/>
                      <wp:wrapNone/>
                      <wp:docPr id="5118" name="Text Box 8132">
                        <a:extLst xmlns:a="http://schemas.openxmlformats.org/drawingml/2006/main">
                          <a:ext uri="{FF2B5EF4-FFF2-40B4-BE49-F238E27FC236}">
                            <a16:creationId xmlns:a16="http://schemas.microsoft.com/office/drawing/2014/main" id="{00000000-0008-0000-0000-0000F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84674" id="Text Box 8132" o:spid="_x0000_s1026" type="#_x0000_t202" style="position:absolute;margin-left:0;margin-top:0;width:6pt;height:2.25pt;z-index:2481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4448" behindDoc="0" locked="0" layoutInCell="1" allowOverlap="1" wp14:anchorId="5CB6DE92" wp14:editId="766E7056">
                      <wp:simplePos x="0" y="0"/>
                      <wp:positionH relativeFrom="column">
                        <wp:posOffset>0</wp:posOffset>
                      </wp:positionH>
                      <wp:positionV relativeFrom="paragraph">
                        <wp:posOffset>0</wp:posOffset>
                      </wp:positionV>
                      <wp:extent cx="76200" cy="28575"/>
                      <wp:effectExtent l="19050" t="19050" r="19050" b="28575"/>
                      <wp:wrapNone/>
                      <wp:docPr id="5119" name="Text Box 8131">
                        <a:extLst xmlns:a="http://schemas.openxmlformats.org/drawingml/2006/main">
                          <a:ext uri="{FF2B5EF4-FFF2-40B4-BE49-F238E27FC236}">
                            <a16:creationId xmlns:a16="http://schemas.microsoft.com/office/drawing/2014/main" id="{00000000-0008-0000-0000-0000F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E52B4" id="Text Box 8131" o:spid="_x0000_s1026" type="#_x0000_t202" style="position:absolute;margin-left:0;margin-top:0;width:6pt;height:2.25pt;z-index:2481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5472" behindDoc="0" locked="0" layoutInCell="1" allowOverlap="1" wp14:anchorId="6E856C7D" wp14:editId="05D8971F">
                      <wp:simplePos x="0" y="0"/>
                      <wp:positionH relativeFrom="column">
                        <wp:posOffset>0</wp:posOffset>
                      </wp:positionH>
                      <wp:positionV relativeFrom="paragraph">
                        <wp:posOffset>0</wp:posOffset>
                      </wp:positionV>
                      <wp:extent cx="76200" cy="28575"/>
                      <wp:effectExtent l="19050" t="19050" r="19050" b="28575"/>
                      <wp:wrapNone/>
                      <wp:docPr id="5120" name="Text Box 8130">
                        <a:extLst xmlns:a="http://schemas.openxmlformats.org/drawingml/2006/main">
                          <a:ext uri="{FF2B5EF4-FFF2-40B4-BE49-F238E27FC236}">
                            <a16:creationId xmlns:a16="http://schemas.microsoft.com/office/drawing/2014/main" id="{00000000-0008-0000-0000-00000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48C0B" id="Text Box 8130" o:spid="_x0000_s1026" type="#_x0000_t202" style="position:absolute;margin-left:0;margin-top:0;width:6pt;height:2.25pt;z-index:2481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6496" behindDoc="0" locked="0" layoutInCell="1" allowOverlap="1" wp14:anchorId="0F9FF55E" wp14:editId="612A27BF">
                      <wp:simplePos x="0" y="0"/>
                      <wp:positionH relativeFrom="column">
                        <wp:posOffset>0</wp:posOffset>
                      </wp:positionH>
                      <wp:positionV relativeFrom="paragraph">
                        <wp:posOffset>0</wp:posOffset>
                      </wp:positionV>
                      <wp:extent cx="76200" cy="28575"/>
                      <wp:effectExtent l="19050" t="19050" r="19050" b="28575"/>
                      <wp:wrapNone/>
                      <wp:docPr id="5121" name="Text Box 8129">
                        <a:extLst xmlns:a="http://schemas.openxmlformats.org/drawingml/2006/main">
                          <a:ext uri="{FF2B5EF4-FFF2-40B4-BE49-F238E27FC236}">
                            <a16:creationId xmlns:a16="http://schemas.microsoft.com/office/drawing/2014/main" id="{00000000-0008-0000-0000-00000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DB54B" id="Text Box 8129" o:spid="_x0000_s1026" type="#_x0000_t202" style="position:absolute;margin-left:0;margin-top:0;width:6pt;height:2.25pt;z-index:2481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7520" behindDoc="0" locked="0" layoutInCell="1" allowOverlap="1" wp14:anchorId="0694D7AA" wp14:editId="2943C007">
                      <wp:simplePos x="0" y="0"/>
                      <wp:positionH relativeFrom="column">
                        <wp:posOffset>0</wp:posOffset>
                      </wp:positionH>
                      <wp:positionV relativeFrom="paragraph">
                        <wp:posOffset>0</wp:posOffset>
                      </wp:positionV>
                      <wp:extent cx="76200" cy="28575"/>
                      <wp:effectExtent l="19050" t="19050" r="19050" b="28575"/>
                      <wp:wrapNone/>
                      <wp:docPr id="5122" name="Text Box 8128">
                        <a:extLst xmlns:a="http://schemas.openxmlformats.org/drawingml/2006/main">
                          <a:ext uri="{FF2B5EF4-FFF2-40B4-BE49-F238E27FC236}">
                            <a16:creationId xmlns:a16="http://schemas.microsoft.com/office/drawing/2014/main" id="{00000000-0008-0000-0000-00000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028F3" id="Text Box 8128" o:spid="_x0000_s1026" type="#_x0000_t202" style="position:absolute;margin-left:0;margin-top:0;width:6pt;height:2.25pt;z-index:2481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8544" behindDoc="0" locked="0" layoutInCell="1" allowOverlap="1" wp14:anchorId="1722574C" wp14:editId="272A86C4">
                      <wp:simplePos x="0" y="0"/>
                      <wp:positionH relativeFrom="column">
                        <wp:posOffset>0</wp:posOffset>
                      </wp:positionH>
                      <wp:positionV relativeFrom="paragraph">
                        <wp:posOffset>0</wp:posOffset>
                      </wp:positionV>
                      <wp:extent cx="76200" cy="28575"/>
                      <wp:effectExtent l="19050" t="19050" r="19050" b="28575"/>
                      <wp:wrapNone/>
                      <wp:docPr id="5123" name="Text Box 8127">
                        <a:extLst xmlns:a="http://schemas.openxmlformats.org/drawingml/2006/main">
                          <a:ext uri="{FF2B5EF4-FFF2-40B4-BE49-F238E27FC236}">
                            <a16:creationId xmlns:a16="http://schemas.microsoft.com/office/drawing/2014/main" id="{00000000-0008-0000-0000-00000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77608" id="Text Box 8127" o:spid="_x0000_s1026" type="#_x0000_t202" style="position:absolute;margin-left:0;margin-top:0;width:6pt;height:2.25pt;z-index:2481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09568" behindDoc="0" locked="0" layoutInCell="1" allowOverlap="1" wp14:anchorId="1B7BBD7A" wp14:editId="2580C5DA">
                      <wp:simplePos x="0" y="0"/>
                      <wp:positionH relativeFrom="column">
                        <wp:posOffset>0</wp:posOffset>
                      </wp:positionH>
                      <wp:positionV relativeFrom="paragraph">
                        <wp:posOffset>0</wp:posOffset>
                      </wp:positionV>
                      <wp:extent cx="76200" cy="28575"/>
                      <wp:effectExtent l="19050" t="19050" r="19050" b="28575"/>
                      <wp:wrapNone/>
                      <wp:docPr id="5124" name="Text Box 8126">
                        <a:extLst xmlns:a="http://schemas.openxmlformats.org/drawingml/2006/main">
                          <a:ext uri="{FF2B5EF4-FFF2-40B4-BE49-F238E27FC236}">
                            <a16:creationId xmlns:a16="http://schemas.microsoft.com/office/drawing/2014/main" id="{00000000-0008-0000-0000-00000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CB673" id="Text Box 8126" o:spid="_x0000_s1026" type="#_x0000_t202" style="position:absolute;margin-left:0;margin-top:0;width:6pt;height:2.25pt;z-index:2481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0592" behindDoc="0" locked="0" layoutInCell="1" allowOverlap="1" wp14:anchorId="7520B401" wp14:editId="5832FBF5">
                      <wp:simplePos x="0" y="0"/>
                      <wp:positionH relativeFrom="column">
                        <wp:posOffset>0</wp:posOffset>
                      </wp:positionH>
                      <wp:positionV relativeFrom="paragraph">
                        <wp:posOffset>0</wp:posOffset>
                      </wp:positionV>
                      <wp:extent cx="76200" cy="28575"/>
                      <wp:effectExtent l="19050" t="19050" r="19050" b="28575"/>
                      <wp:wrapNone/>
                      <wp:docPr id="5125" name="Text Box 8125">
                        <a:extLst xmlns:a="http://schemas.openxmlformats.org/drawingml/2006/main">
                          <a:ext uri="{FF2B5EF4-FFF2-40B4-BE49-F238E27FC236}">
                            <a16:creationId xmlns:a16="http://schemas.microsoft.com/office/drawing/2014/main" id="{00000000-0008-0000-0000-00000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61B48" id="Text Box 8125" o:spid="_x0000_s1026" type="#_x0000_t202" style="position:absolute;margin-left:0;margin-top:0;width:6pt;height:2.25pt;z-index:2481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1616" behindDoc="0" locked="0" layoutInCell="1" allowOverlap="1" wp14:anchorId="02A67D88" wp14:editId="36F8D5F3">
                      <wp:simplePos x="0" y="0"/>
                      <wp:positionH relativeFrom="column">
                        <wp:posOffset>0</wp:posOffset>
                      </wp:positionH>
                      <wp:positionV relativeFrom="paragraph">
                        <wp:posOffset>0</wp:posOffset>
                      </wp:positionV>
                      <wp:extent cx="76200" cy="28575"/>
                      <wp:effectExtent l="19050" t="19050" r="19050" b="28575"/>
                      <wp:wrapNone/>
                      <wp:docPr id="5126" name="Text Box 8124">
                        <a:extLst xmlns:a="http://schemas.openxmlformats.org/drawingml/2006/main">
                          <a:ext uri="{FF2B5EF4-FFF2-40B4-BE49-F238E27FC236}">
                            <a16:creationId xmlns:a16="http://schemas.microsoft.com/office/drawing/2014/main" id="{00000000-0008-0000-0000-00000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ED822" id="Text Box 8124" o:spid="_x0000_s1026" type="#_x0000_t202" style="position:absolute;margin-left:0;margin-top:0;width:6pt;height:2.25pt;z-index:2481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2640" behindDoc="0" locked="0" layoutInCell="1" allowOverlap="1" wp14:anchorId="482A84ED" wp14:editId="03348CFE">
                      <wp:simplePos x="0" y="0"/>
                      <wp:positionH relativeFrom="column">
                        <wp:posOffset>0</wp:posOffset>
                      </wp:positionH>
                      <wp:positionV relativeFrom="paragraph">
                        <wp:posOffset>0</wp:posOffset>
                      </wp:positionV>
                      <wp:extent cx="76200" cy="28575"/>
                      <wp:effectExtent l="19050" t="19050" r="19050" b="28575"/>
                      <wp:wrapNone/>
                      <wp:docPr id="5127" name="Text Box 8123">
                        <a:extLst xmlns:a="http://schemas.openxmlformats.org/drawingml/2006/main">
                          <a:ext uri="{FF2B5EF4-FFF2-40B4-BE49-F238E27FC236}">
                            <a16:creationId xmlns:a16="http://schemas.microsoft.com/office/drawing/2014/main" id="{00000000-0008-0000-0000-00000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730FC" id="Text Box 8123" o:spid="_x0000_s1026" type="#_x0000_t202" style="position:absolute;margin-left:0;margin-top:0;width:6pt;height:2.25pt;z-index:2481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3664" behindDoc="0" locked="0" layoutInCell="1" allowOverlap="1" wp14:anchorId="223A4C9F" wp14:editId="1211AB37">
                      <wp:simplePos x="0" y="0"/>
                      <wp:positionH relativeFrom="column">
                        <wp:posOffset>0</wp:posOffset>
                      </wp:positionH>
                      <wp:positionV relativeFrom="paragraph">
                        <wp:posOffset>0</wp:posOffset>
                      </wp:positionV>
                      <wp:extent cx="76200" cy="28575"/>
                      <wp:effectExtent l="19050" t="19050" r="19050" b="28575"/>
                      <wp:wrapNone/>
                      <wp:docPr id="5128" name="Text Box 8122">
                        <a:extLst xmlns:a="http://schemas.openxmlformats.org/drawingml/2006/main">
                          <a:ext uri="{FF2B5EF4-FFF2-40B4-BE49-F238E27FC236}">
                            <a16:creationId xmlns:a16="http://schemas.microsoft.com/office/drawing/2014/main" id="{00000000-0008-0000-0000-00000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46CF8" id="Text Box 8122" o:spid="_x0000_s1026" type="#_x0000_t202" style="position:absolute;margin-left:0;margin-top:0;width:6pt;height:2.25pt;z-index:2481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4688" behindDoc="0" locked="0" layoutInCell="1" allowOverlap="1" wp14:anchorId="319A360C" wp14:editId="4AE226A3">
                      <wp:simplePos x="0" y="0"/>
                      <wp:positionH relativeFrom="column">
                        <wp:posOffset>0</wp:posOffset>
                      </wp:positionH>
                      <wp:positionV relativeFrom="paragraph">
                        <wp:posOffset>0</wp:posOffset>
                      </wp:positionV>
                      <wp:extent cx="76200" cy="28575"/>
                      <wp:effectExtent l="19050" t="19050" r="19050" b="28575"/>
                      <wp:wrapNone/>
                      <wp:docPr id="5129" name="Text Box 8121">
                        <a:extLst xmlns:a="http://schemas.openxmlformats.org/drawingml/2006/main">
                          <a:ext uri="{FF2B5EF4-FFF2-40B4-BE49-F238E27FC236}">
                            <a16:creationId xmlns:a16="http://schemas.microsoft.com/office/drawing/2014/main" id="{00000000-0008-0000-0000-00000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97065" id="Text Box 8121" o:spid="_x0000_s1026" type="#_x0000_t202" style="position:absolute;margin-left:0;margin-top:0;width:6pt;height:2.25pt;z-index:2481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5712" behindDoc="0" locked="0" layoutInCell="1" allowOverlap="1" wp14:anchorId="04182C60" wp14:editId="60F11AE6">
                      <wp:simplePos x="0" y="0"/>
                      <wp:positionH relativeFrom="column">
                        <wp:posOffset>0</wp:posOffset>
                      </wp:positionH>
                      <wp:positionV relativeFrom="paragraph">
                        <wp:posOffset>0</wp:posOffset>
                      </wp:positionV>
                      <wp:extent cx="76200" cy="28575"/>
                      <wp:effectExtent l="19050" t="19050" r="19050" b="28575"/>
                      <wp:wrapNone/>
                      <wp:docPr id="5130" name="Text Box 8120">
                        <a:extLst xmlns:a="http://schemas.openxmlformats.org/drawingml/2006/main">
                          <a:ext uri="{FF2B5EF4-FFF2-40B4-BE49-F238E27FC236}">
                            <a16:creationId xmlns:a16="http://schemas.microsoft.com/office/drawing/2014/main" id="{00000000-0008-0000-0000-00000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9C430" id="Text Box 8120" o:spid="_x0000_s1026" type="#_x0000_t202" style="position:absolute;margin-left:0;margin-top:0;width:6pt;height:2.25pt;z-index:2481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6736" behindDoc="0" locked="0" layoutInCell="1" allowOverlap="1" wp14:anchorId="2E6B1354" wp14:editId="1CA1C1AC">
                      <wp:simplePos x="0" y="0"/>
                      <wp:positionH relativeFrom="column">
                        <wp:posOffset>0</wp:posOffset>
                      </wp:positionH>
                      <wp:positionV relativeFrom="paragraph">
                        <wp:posOffset>0</wp:posOffset>
                      </wp:positionV>
                      <wp:extent cx="76200" cy="28575"/>
                      <wp:effectExtent l="19050" t="19050" r="19050" b="28575"/>
                      <wp:wrapNone/>
                      <wp:docPr id="5131" name="Text Box 8119">
                        <a:extLst xmlns:a="http://schemas.openxmlformats.org/drawingml/2006/main">
                          <a:ext uri="{FF2B5EF4-FFF2-40B4-BE49-F238E27FC236}">
                            <a16:creationId xmlns:a16="http://schemas.microsoft.com/office/drawing/2014/main" id="{00000000-0008-0000-0000-00000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93B61" id="Text Box 8119" o:spid="_x0000_s1026" type="#_x0000_t202" style="position:absolute;margin-left:0;margin-top:0;width:6pt;height:2.25pt;z-index:2481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7760" behindDoc="0" locked="0" layoutInCell="1" allowOverlap="1" wp14:anchorId="5CD136AF" wp14:editId="048FAE57">
                      <wp:simplePos x="0" y="0"/>
                      <wp:positionH relativeFrom="column">
                        <wp:posOffset>0</wp:posOffset>
                      </wp:positionH>
                      <wp:positionV relativeFrom="paragraph">
                        <wp:posOffset>0</wp:posOffset>
                      </wp:positionV>
                      <wp:extent cx="76200" cy="28575"/>
                      <wp:effectExtent l="19050" t="19050" r="19050" b="28575"/>
                      <wp:wrapNone/>
                      <wp:docPr id="5132" name="Text Box 8118">
                        <a:extLst xmlns:a="http://schemas.openxmlformats.org/drawingml/2006/main">
                          <a:ext uri="{FF2B5EF4-FFF2-40B4-BE49-F238E27FC236}">
                            <a16:creationId xmlns:a16="http://schemas.microsoft.com/office/drawing/2014/main" id="{00000000-0008-0000-0000-00000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EAB66" id="Text Box 8118" o:spid="_x0000_s1026" type="#_x0000_t202" style="position:absolute;margin-left:0;margin-top:0;width:6pt;height:2.25pt;z-index:2481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8784" behindDoc="0" locked="0" layoutInCell="1" allowOverlap="1" wp14:anchorId="612BC81D" wp14:editId="172004B1">
                      <wp:simplePos x="0" y="0"/>
                      <wp:positionH relativeFrom="column">
                        <wp:posOffset>0</wp:posOffset>
                      </wp:positionH>
                      <wp:positionV relativeFrom="paragraph">
                        <wp:posOffset>0</wp:posOffset>
                      </wp:positionV>
                      <wp:extent cx="76200" cy="28575"/>
                      <wp:effectExtent l="19050" t="19050" r="19050" b="28575"/>
                      <wp:wrapNone/>
                      <wp:docPr id="5133" name="Text Box 8117">
                        <a:extLst xmlns:a="http://schemas.openxmlformats.org/drawingml/2006/main">
                          <a:ext uri="{FF2B5EF4-FFF2-40B4-BE49-F238E27FC236}">
                            <a16:creationId xmlns:a16="http://schemas.microsoft.com/office/drawing/2014/main" id="{00000000-0008-0000-0000-00000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8723E6" id="Text Box 8117" o:spid="_x0000_s1026" type="#_x0000_t202" style="position:absolute;margin-left:0;margin-top:0;width:6pt;height:2.25pt;z-index:2481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19808" behindDoc="0" locked="0" layoutInCell="1" allowOverlap="1" wp14:anchorId="67A8F9FE" wp14:editId="4260BFE9">
                      <wp:simplePos x="0" y="0"/>
                      <wp:positionH relativeFrom="column">
                        <wp:posOffset>0</wp:posOffset>
                      </wp:positionH>
                      <wp:positionV relativeFrom="paragraph">
                        <wp:posOffset>0</wp:posOffset>
                      </wp:positionV>
                      <wp:extent cx="76200" cy="28575"/>
                      <wp:effectExtent l="19050" t="19050" r="19050" b="28575"/>
                      <wp:wrapNone/>
                      <wp:docPr id="5134" name="Text Box 8116">
                        <a:extLst xmlns:a="http://schemas.openxmlformats.org/drawingml/2006/main">
                          <a:ext uri="{FF2B5EF4-FFF2-40B4-BE49-F238E27FC236}">
                            <a16:creationId xmlns:a16="http://schemas.microsoft.com/office/drawing/2014/main" id="{00000000-0008-0000-0000-00000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7D83B" id="Text Box 8116" o:spid="_x0000_s1026" type="#_x0000_t202" style="position:absolute;margin-left:0;margin-top:0;width:6pt;height:2.25pt;z-index:2481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0832" behindDoc="0" locked="0" layoutInCell="1" allowOverlap="1" wp14:anchorId="588B6FF8" wp14:editId="14AF1DAC">
                      <wp:simplePos x="0" y="0"/>
                      <wp:positionH relativeFrom="column">
                        <wp:posOffset>0</wp:posOffset>
                      </wp:positionH>
                      <wp:positionV relativeFrom="paragraph">
                        <wp:posOffset>0</wp:posOffset>
                      </wp:positionV>
                      <wp:extent cx="76200" cy="28575"/>
                      <wp:effectExtent l="19050" t="19050" r="19050" b="28575"/>
                      <wp:wrapNone/>
                      <wp:docPr id="5135" name="Text Box 8115">
                        <a:extLst xmlns:a="http://schemas.openxmlformats.org/drawingml/2006/main">
                          <a:ext uri="{FF2B5EF4-FFF2-40B4-BE49-F238E27FC236}">
                            <a16:creationId xmlns:a16="http://schemas.microsoft.com/office/drawing/2014/main" id="{00000000-0008-0000-0000-00000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3ABE2F" id="Text Box 8115" o:spid="_x0000_s1026" type="#_x0000_t202" style="position:absolute;margin-left:0;margin-top:0;width:6pt;height:2.25pt;z-index:2481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1856" behindDoc="0" locked="0" layoutInCell="1" allowOverlap="1" wp14:anchorId="7853701B" wp14:editId="1D1202AA">
                      <wp:simplePos x="0" y="0"/>
                      <wp:positionH relativeFrom="column">
                        <wp:posOffset>0</wp:posOffset>
                      </wp:positionH>
                      <wp:positionV relativeFrom="paragraph">
                        <wp:posOffset>0</wp:posOffset>
                      </wp:positionV>
                      <wp:extent cx="76200" cy="28575"/>
                      <wp:effectExtent l="19050" t="19050" r="19050" b="28575"/>
                      <wp:wrapNone/>
                      <wp:docPr id="5136" name="Text Box 8114">
                        <a:extLst xmlns:a="http://schemas.openxmlformats.org/drawingml/2006/main">
                          <a:ext uri="{FF2B5EF4-FFF2-40B4-BE49-F238E27FC236}">
                            <a16:creationId xmlns:a16="http://schemas.microsoft.com/office/drawing/2014/main" id="{00000000-0008-0000-0000-00001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DC5E4" id="Text Box 8114" o:spid="_x0000_s1026" type="#_x0000_t202" style="position:absolute;margin-left:0;margin-top:0;width:6pt;height:2.25pt;z-index:2481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2880" behindDoc="0" locked="0" layoutInCell="1" allowOverlap="1" wp14:anchorId="3400B50B" wp14:editId="56FCE98E">
                      <wp:simplePos x="0" y="0"/>
                      <wp:positionH relativeFrom="column">
                        <wp:posOffset>0</wp:posOffset>
                      </wp:positionH>
                      <wp:positionV relativeFrom="paragraph">
                        <wp:posOffset>0</wp:posOffset>
                      </wp:positionV>
                      <wp:extent cx="76200" cy="28575"/>
                      <wp:effectExtent l="19050" t="19050" r="19050" b="28575"/>
                      <wp:wrapNone/>
                      <wp:docPr id="5137" name="Text Box 8113">
                        <a:extLst xmlns:a="http://schemas.openxmlformats.org/drawingml/2006/main">
                          <a:ext uri="{FF2B5EF4-FFF2-40B4-BE49-F238E27FC236}">
                            <a16:creationId xmlns:a16="http://schemas.microsoft.com/office/drawing/2014/main" id="{00000000-0008-0000-0000-00001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556C4" id="Text Box 8113" o:spid="_x0000_s1026" type="#_x0000_t202" style="position:absolute;margin-left:0;margin-top:0;width:6pt;height:2.25pt;z-index:2481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3904" behindDoc="0" locked="0" layoutInCell="1" allowOverlap="1" wp14:anchorId="1A2E3CF1" wp14:editId="3F98D676">
                      <wp:simplePos x="0" y="0"/>
                      <wp:positionH relativeFrom="column">
                        <wp:posOffset>0</wp:posOffset>
                      </wp:positionH>
                      <wp:positionV relativeFrom="paragraph">
                        <wp:posOffset>0</wp:posOffset>
                      </wp:positionV>
                      <wp:extent cx="76200" cy="28575"/>
                      <wp:effectExtent l="19050" t="19050" r="19050" b="28575"/>
                      <wp:wrapNone/>
                      <wp:docPr id="5138" name="Text Box 8112">
                        <a:extLst xmlns:a="http://schemas.openxmlformats.org/drawingml/2006/main">
                          <a:ext uri="{FF2B5EF4-FFF2-40B4-BE49-F238E27FC236}">
                            <a16:creationId xmlns:a16="http://schemas.microsoft.com/office/drawing/2014/main" id="{00000000-0008-0000-0000-00001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D4E56" id="Text Box 8112" o:spid="_x0000_s1026" type="#_x0000_t202" style="position:absolute;margin-left:0;margin-top:0;width:6pt;height:2.25pt;z-index:2481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4928" behindDoc="0" locked="0" layoutInCell="1" allowOverlap="1" wp14:anchorId="7AE4AA23" wp14:editId="65683998">
                      <wp:simplePos x="0" y="0"/>
                      <wp:positionH relativeFrom="column">
                        <wp:posOffset>0</wp:posOffset>
                      </wp:positionH>
                      <wp:positionV relativeFrom="paragraph">
                        <wp:posOffset>0</wp:posOffset>
                      </wp:positionV>
                      <wp:extent cx="76200" cy="28575"/>
                      <wp:effectExtent l="19050" t="19050" r="19050" b="28575"/>
                      <wp:wrapNone/>
                      <wp:docPr id="5139" name="Text Box 8111">
                        <a:extLst xmlns:a="http://schemas.openxmlformats.org/drawingml/2006/main">
                          <a:ext uri="{FF2B5EF4-FFF2-40B4-BE49-F238E27FC236}">
                            <a16:creationId xmlns:a16="http://schemas.microsoft.com/office/drawing/2014/main" id="{00000000-0008-0000-0000-00001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1839D" id="Text Box 8111" o:spid="_x0000_s1026" type="#_x0000_t202" style="position:absolute;margin-left:0;margin-top:0;width:6pt;height:2.25pt;z-index:2481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5952" behindDoc="0" locked="0" layoutInCell="1" allowOverlap="1" wp14:anchorId="315FF096" wp14:editId="6A76560E">
                      <wp:simplePos x="0" y="0"/>
                      <wp:positionH relativeFrom="column">
                        <wp:posOffset>0</wp:posOffset>
                      </wp:positionH>
                      <wp:positionV relativeFrom="paragraph">
                        <wp:posOffset>0</wp:posOffset>
                      </wp:positionV>
                      <wp:extent cx="76200" cy="28575"/>
                      <wp:effectExtent l="19050" t="19050" r="19050" b="28575"/>
                      <wp:wrapNone/>
                      <wp:docPr id="5140" name="Text Box 8110">
                        <a:extLst xmlns:a="http://schemas.openxmlformats.org/drawingml/2006/main">
                          <a:ext uri="{FF2B5EF4-FFF2-40B4-BE49-F238E27FC236}">
                            <a16:creationId xmlns:a16="http://schemas.microsoft.com/office/drawing/2014/main" id="{00000000-0008-0000-0000-00001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363DB" id="Text Box 8110" o:spid="_x0000_s1026" type="#_x0000_t202" style="position:absolute;margin-left:0;margin-top:0;width:6pt;height:2.25pt;z-index:2481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6976" behindDoc="0" locked="0" layoutInCell="1" allowOverlap="1" wp14:anchorId="489D6550" wp14:editId="58D04F1F">
                      <wp:simplePos x="0" y="0"/>
                      <wp:positionH relativeFrom="column">
                        <wp:posOffset>0</wp:posOffset>
                      </wp:positionH>
                      <wp:positionV relativeFrom="paragraph">
                        <wp:posOffset>0</wp:posOffset>
                      </wp:positionV>
                      <wp:extent cx="76200" cy="28575"/>
                      <wp:effectExtent l="19050" t="19050" r="19050" b="28575"/>
                      <wp:wrapNone/>
                      <wp:docPr id="5141" name="Text Box 8109">
                        <a:extLst xmlns:a="http://schemas.openxmlformats.org/drawingml/2006/main">
                          <a:ext uri="{FF2B5EF4-FFF2-40B4-BE49-F238E27FC236}">
                            <a16:creationId xmlns:a16="http://schemas.microsoft.com/office/drawing/2014/main" id="{00000000-0008-0000-0000-00001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4E42D" id="Text Box 8109" o:spid="_x0000_s1026" type="#_x0000_t202" style="position:absolute;margin-left:0;margin-top:0;width:6pt;height:2.25pt;z-index:2481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8000" behindDoc="0" locked="0" layoutInCell="1" allowOverlap="1" wp14:anchorId="59447817" wp14:editId="4A7831A7">
                      <wp:simplePos x="0" y="0"/>
                      <wp:positionH relativeFrom="column">
                        <wp:posOffset>0</wp:posOffset>
                      </wp:positionH>
                      <wp:positionV relativeFrom="paragraph">
                        <wp:posOffset>0</wp:posOffset>
                      </wp:positionV>
                      <wp:extent cx="76200" cy="28575"/>
                      <wp:effectExtent l="19050" t="19050" r="19050" b="28575"/>
                      <wp:wrapNone/>
                      <wp:docPr id="5142" name="Text Box 8108">
                        <a:extLst xmlns:a="http://schemas.openxmlformats.org/drawingml/2006/main">
                          <a:ext uri="{FF2B5EF4-FFF2-40B4-BE49-F238E27FC236}">
                            <a16:creationId xmlns:a16="http://schemas.microsoft.com/office/drawing/2014/main" id="{00000000-0008-0000-0000-00001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529CB" id="Text Box 8108" o:spid="_x0000_s1026" type="#_x0000_t202" style="position:absolute;margin-left:0;margin-top:0;width:6pt;height:2.25pt;z-index:2481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29024" behindDoc="0" locked="0" layoutInCell="1" allowOverlap="1" wp14:anchorId="32BFF5E1" wp14:editId="0015A1E6">
                      <wp:simplePos x="0" y="0"/>
                      <wp:positionH relativeFrom="column">
                        <wp:posOffset>0</wp:posOffset>
                      </wp:positionH>
                      <wp:positionV relativeFrom="paragraph">
                        <wp:posOffset>0</wp:posOffset>
                      </wp:positionV>
                      <wp:extent cx="76200" cy="28575"/>
                      <wp:effectExtent l="19050" t="19050" r="19050" b="28575"/>
                      <wp:wrapNone/>
                      <wp:docPr id="5143" name="Text Box 8107">
                        <a:extLst xmlns:a="http://schemas.openxmlformats.org/drawingml/2006/main">
                          <a:ext uri="{FF2B5EF4-FFF2-40B4-BE49-F238E27FC236}">
                            <a16:creationId xmlns:a16="http://schemas.microsoft.com/office/drawing/2014/main" id="{00000000-0008-0000-0000-00001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32992" id="Text Box 8107" o:spid="_x0000_s1026" type="#_x0000_t202" style="position:absolute;margin-left:0;margin-top:0;width:6pt;height:2.25pt;z-index:2481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0048" behindDoc="0" locked="0" layoutInCell="1" allowOverlap="1" wp14:anchorId="09488552" wp14:editId="58F099F1">
                      <wp:simplePos x="0" y="0"/>
                      <wp:positionH relativeFrom="column">
                        <wp:posOffset>0</wp:posOffset>
                      </wp:positionH>
                      <wp:positionV relativeFrom="paragraph">
                        <wp:posOffset>0</wp:posOffset>
                      </wp:positionV>
                      <wp:extent cx="76200" cy="28575"/>
                      <wp:effectExtent l="19050" t="19050" r="19050" b="28575"/>
                      <wp:wrapNone/>
                      <wp:docPr id="5144" name="Text Box 8106">
                        <a:extLst xmlns:a="http://schemas.openxmlformats.org/drawingml/2006/main">
                          <a:ext uri="{FF2B5EF4-FFF2-40B4-BE49-F238E27FC236}">
                            <a16:creationId xmlns:a16="http://schemas.microsoft.com/office/drawing/2014/main" id="{00000000-0008-0000-0000-00001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7A375" id="Text Box 8106" o:spid="_x0000_s1026" type="#_x0000_t202" style="position:absolute;margin-left:0;margin-top:0;width:6pt;height:2.25pt;z-index:2481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1072" behindDoc="0" locked="0" layoutInCell="1" allowOverlap="1" wp14:anchorId="3E2F4054" wp14:editId="214EA4E5">
                      <wp:simplePos x="0" y="0"/>
                      <wp:positionH relativeFrom="column">
                        <wp:posOffset>0</wp:posOffset>
                      </wp:positionH>
                      <wp:positionV relativeFrom="paragraph">
                        <wp:posOffset>0</wp:posOffset>
                      </wp:positionV>
                      <wp:extent cx="76200" cy="28575"/>
                      <wp:effectExtent l="19050" t="19050" r="19050" b="28575"/>
                      <wp:wrapNone/>
                      <wp:docPr id="5145" name="Text Box 8105">
                        <a:extLst xmlns:a="http://schemas.openxmlformats.org/drawingml/2006/main">
                          <a:ext uri="{FF2B5EF4-FFF2-40B4-BE49-F238E27FC236}">
                            <a16:creationId xmlns:a16="http://schemas.microsoft.com/office/drawing/2014/main" id="{00000000-0008-0000-0000-00001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A4032" id="Text Box 8105" o:spid="_x0000_s1026" type="#_x0000_t202" style="position:absolute;margin-left:0;margin-top:0;width:6pt;height:2.25pt;z-index:2481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2096" behindDoc="0" locked="0" layoutInCell="1" allowOverlap="1" wp14:anchorId="35C3B06E" wp14:editId="6118AD58">
                      <wp:simplePos x="0" y="0"/>
                      <wp:positionH relativeFrom="column">
                        <wp:posOffset>0</wp:posOffset>
                      </wp:positionH>
                      <wp:positionV relativeFrom="paragraph">
                        <wp:posOffset>0</wp:posOffset>
                      </wp:positionV>
                      <wp:extent cx="76200" cy="28575"/>
                      <wp:effectExtent l="19050" t="19050" r="19050" b="28575"/>
                      <wp:wrapNone/>
                      <wp:docPr id="5146" name="Text Box 8104">
                        <a:extLst xmlns:a="http://schemas.openxmlformats.org/drawingml/2006/main">
                          <a:ext uri="{FF2B5EF4-FFF2-40B4-BE49-F238E27FC236}">
                            <a16:creationId xmlns:a16="http://schemas.microsoft.com/office/drawing/2014/main" id="{00000000-0008-0000-0000-00001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18F78" id="Text Box 8104" o:spid="_x0000_s1026" type="#_x0000_t202" style="position:absolute;margin-left:0;margin-top:0;width:6pt;height:2.25pt;z-index:2481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3120" behindDoc="0" locked="0" layoutInCell="1" allowOverlap="1" wp14:anchorId="2F54449A" wp14:editId="0ABF061A">
                      <wp:simplePos x="0" y="0"/>
                      <wp:positionH relativeFrom="column">
                        <wp:posOffset>0</wp:posOffset>
                      </wp:positionH>
                      <wp:positionV relativeFrom="paragraph">
                        <wp:posOffset>0</wp:posOffset>
                      </wp:positionV>
                      <wp:extent cx="76200" cy="28575"/>
                      <wp:effectExtent l="19050" t="19050" r="19050" b="28575"/>
                      <wp:wrapNone/>
                      <wp:docPr id="5147" name="Text Box 8103">
                        <a:extLst xmlns:a="http://schemas.openxmlformats.org/drawingml/2006/main">
                          <a:ext uri="{FF2B5EF4-FFF2-40B4-BE49-F238E27FC236}">
                            <a16:creationId xmlns:a16="http://schemas.microsoft.com/office/drawing/2014/main" id="{00000000-0008-0000-0000-00001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E4876D" id="Text Box 8103" o:spid="_x0000_s1026" type="#_x0000_t202" style="position:absolute;margin-left:0;margin-top:0;width:6pt;height:2.25pt;z-index:2481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4144" behindDoc="0" locked="0" layoutInCell="1" allowOverlap="1" wp14:anchorId="4ED89D37" wp14:editId="5D59D3F5">
                      <wp:simplePos x="0" y="0"/>
                      <wp:positionH relativeFrom="column">
                        <wp:posOffset>0</wp:posOffset>
                      </wp:positionH>
                      <wp:positionV relativeFrom="paragraph">
                        <wp:posOffset>0</wp:posOffset>
                      </wp:positionV>
                      <wp:extent cx="76200" cy="28575"/>
                      <wp:effectExtent l="19050" t="19050" r="19050" b="28575"/>
                      <wp:wrapNone/>
                      <wp:docPr id="5148" name="Text Box 8102">
                        <a:extLst xmlns:a="http://schemas.openxmlformats.org/drawingml/2006/main">
                          <a:ext uri="{FF2B5EF4-FFF2-40B4-BE49-F238E27FC236}">
                            <a16:creationId xmlns:a16="http://schemas.microsoft.com/office/drawing/2014/main" id="{00000000-0008-0000-0000-00001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7B8CB" id="Text Box 8102" o:spid="_x0000_s1026" type="#_x0000_t202" style="position:absolute;margin-left:0;margin-top:0;width:6pt;height:2.25pt;z-index:2481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5168" behindDoc="0" locked="0" layoutInCell="1" allowOverlap="1" wp14:anchorId="67141594" wp14:editId="5A2546E7">
                      <wp:simplePos x="0" y="0"/>
                      <wp:positionH relativeFrom="column">
                        <wp:posOffset>0</wp:posOffset>
                      </wp:positionH>
                      <wp:positionV relativeFrom="paragraph">
                        <wp:posOffset>0</wp:posOffset>
                      </wp:positionV>
                      <wp:extent cx="76200" cy="28575"/>
                      <wp:effectExtent l="19050" t="19050" r="19050" b="28575"/>
                      <wp:wrapNone/>
                      <wp:docPr id="5149" name="Text Box 8101">
                        <a:extLst xmlns:a="http://schemas.openxmlformats.org/drawingml/2006/main">
                          <a:ext uri="{FF2B5EF4-FFF2-40B4-BE49-F238E27FC236}">
                            <a16:creationId xmlns:a16="http://schemas.microsoft.com/office/drawing/2014/main" id="{00000000-0008-0000-0000-00001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9F219" id="Text Box 8101" o:spid="_x0000_s1026" type="#_x0000_t202" style="position:absolute;margin-left:0;margin-top:0;width:6pt;height:2.25pt;z-index:2481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6192" behindDoc="0" locked="0" layoutInCell="1" allowOverlap="1" wp14:anchorId="088CBD5D" wp14:editId="631DF125">
                      <wp:simplePos x="0" y="0"/>
                      <wp:positionH relativeFrom="column">
                        <wp:posOffset>0</wp:posOffset>
                      </wp:positionH>
                      <wp:positionV relativeFrom="paragraph">
                        <wp:posOffset>0</wp:posOffset>
                      </wp:positionV>
                      <wp:extent cx="76200" cy="28575"/>
                      <wp:effectExtent l="19050" t="19050" r="19050" b="28575"/>
                      <wp:wrapNone/>
                      <wp:docPr id="5150" name="Text Box 8100">
                        <a:extLst xmlns:a="http://schemas.openxmlformats.org/drawingml/2006/main">
                          <a:ext uri="{FF2B5EF4-FFF2-40B4-BE49-F238E27FC236}">
                            <a16:creationId xmlns:a16="http://schemas.microsoft.com/office/drawing/2014/main" id="{00000000-0008-0000-0000-00001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A9C06" id="Text Box 8100" o:spid="_x0000_s1026" type="#_x0000_t202" style="position:absolute;margin-left:0;margin-top:0;width:6pt;height:2.25pt;z-index:2481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7216" behindDoc="0" locked="0" layoutInCell="1" allowOverlap="1" wp14:anchorId="1A495029" wp14:editId="0EB9017F">
                      <wp:simplePos x="0" y="0"/>
                      <wp:positionH relativeFrom="column">
                        <wp:posOffset>0</wp:posOffset>
                      </wp:positionH>
                      <wp:positionV relativeFrom="paragraph">
                        <wp:posOffset>0</wp:posOffset>
                      </wp:positionV>
                      <wp:extent cx="76200" cy="28575"/>
                      <wp:effectExtent l="19050" t="19050" r="19050" b="28575"/>
                      <wp:wrapNone/>
                      <wp:docPr id="5151" name="Text Box 8099">
                        <a:extLst xmlns:a="http://schemas.openxmlformats.org/drawingml/2006/main">
                          <a:ext uri="{FF2B5EF4-FFF2-40B4-BE49-F238E27FC236}">
                            <a16:creationId xmlns:a16="http://schemas.microsoft.com/office/drawing/2014/main" id="{00000000-0008-0000-0000-00001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FDBC7" id="Text Box 8099" o:spid="_x0000_s1026" type="#_x0000_t202" style="position:absolute;margin-left:0;margin-top:0;width:6pt;height:2.25pt;z-index:2481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8240" behindDoc="0" locked="0" layoutInCell="1" allowOverlap="1" wp14:anchorId="0994F14A" wp14:editId="6A7B0B93">
                      <wp:simplePos x="0" y="0"/>
                      <wp:positionH relativeFrom="column">
                        <wp:posOffset>0</wp:posOffset>
                      </wp:positionH>
                      <wp:positionV relativeFrom="paragraph">
                        <wp:posOffset>0</wp:posOffset>
                      </wp:positionV>
                      <wp:extent cx="76200" cy="28575"/>
                      <wp:effectExtent l="19050" t="19050" r="19050" b="28575"/>
                      <wp:wrapNone/>
                      <wp:docPr id="5152" name="Text Box 8098">
                        <a:extLst xmlns:a="http://schemas.openxmlformats.org/drawingml/2006/main">
                          <a:ext uri="{FF2B5EF4-FFF2-40B4-BE49-F238E27FC236}">
                            <a16:creationId xmlns:a16="http://schemas.microsoft.com/office/drawing/2014/main" id="{00000000-0008-0000-0000-00002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7D816" id="Text Box 8098" o:spid="_x0000_s1026" type="#_x0000_t202" style="position:absolute;margin-left:0;margin-top:0;width:6pt;height:2.25pt;z-index:2481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39264" behindDoc="0" locked="0" layoutInCell="1" allowOverlap="1" wp14:anchorId="31F966CC" wp14:editId="0D77E737">
                      <wp:simplePos x="0" y="0"/>
                      <wp:positionH relativeFrom="column">
                        <wp:posOffset>0</wp:posOffset>
                      </wp:positionH>
                      <wp:positionV relativeFrom="paragraph">
                        <wp:posOffset>0</wp:posOffset>
                      </wp:positionV>
                      <wp:extent cx="76200" cy="28575"/>
                      <wp:effectExtent l="19050" t="19050" r="19050" b="28575"/>
                      <wp:wrapNone/>
                      <wp:docPr id="5153" name="Text Box 8097">
                        <a:extLst xmlns:a="http://schemas.openxmlformats.org/drawingml/2006/main">
                          <a:ext uri="{FF2B5EF4-FFF2-40B4-BE49-F238E27FC236}">
                            <a16:creationId xmlns:a16="http://schemas.microsoft.com/office/drawing/2014/main" id="{00000000-0008-0000-0000-00002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21CA4" id="Text Box 8097" o:spid="_x0000_s1026" type="#_x0000_t202" style="position:absolute;margin-left:0;margin-top:0;width:6pt;height:2.25pt;z-index:2481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0288" behindDoc="0" locked="0" layoutInCell="1" allowOverlap="1" wp14:anchorId="47E95B74" wp14:editId="4BEDD02B">
                      <wp:simplePos x="0" y="0"/>
                      <wp:positionH relativeFrom="column">
                        <wp:posOffset>0</wp:posOffset>
                      </wp:positionH>
                      <wp:positionV relativeFrom="paragraph">
                        <wp:posOffset>0</wp:posOffset>
                      </wp:positionV>
                      <wp:extent cx="76200" cy="28575"/>
                      <wp:effectExtent l="19050" t="19050" r="19050" b="28575"/>
                      <wp:wrapNone/>
                      <wp:docPr id="5154" name="Text Box 8096">
                        <a:extLst xmlns:a="http://schemas.openxmlformats.org/drawingml/2006/main">
                          <a:ext uri="{FF2B5EF4-FFF2-40B4-BE49-F238E27FC236}">
                            <a16:creationId xmlns:a16="http://schemas.microsoft.com/office/drawing/2014/main" id="{00000000-0008-0000-0000-00002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50D98" id="Text Box 8096" o:spid="_x0000_s1026" type="#_x0000_t202" style="position:absolute;margin-left:0;margin-top:0;width:6pt;height:2.25pt;z-index:2481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1312" behindDoc="0" locked="0" layoutInCell="1" allowOverlap="1" wp14:anchorId="5E664595" wp14:editId="7D57DB62">
                      <wp:simplePos x="0" y="0"/>
                      <wp:positionH relativeFrom="column">
                        <wp:posOffset>0</wp:posOffset>
                      </wp:positionH>
                      <wp:positionV relativeFrom="paragraph">
                        <wp:posOffset>0</wp:posOffset>
                      </wp:positionV>
                      <wp:extent cx="76200" cy="28575"/>
                      <wp:effectExtent l="19050" t="19050" r="19050" b="28575"/>
                      <wp:wrapNone/>
                      <wp:docPr id="5155" name="Text Box 8095">
                        <a:extLst xmlns:a="http://schemas.openxmlformats.org/drawingml/2006/main">
                          <a:ext uri="{FF2B5EF4-FFF2-40B4-BE49-F238E27FC236}">
                            <a16:creationId xmlns:a16="http://schemas.microsoft.com/office/drawing/2014/main" id="{00000000-0008-0000-0000-00002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6051A" id="Text Box 8095" o:spid="_x0000_s1026" type="#_x0000_t202" style="position:absolute;margin-left:0;margin-top:0;width:6pt;height:2.25pt;z-index:2481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2336" behindDoc="0" locked="0" layoutInCell="1" allowOverlap="1" wp14:anchorId="14885A2B" wp14:editId="2E882FAB">
                      <wp:simplePos x="0" y="0"/>
                      <wp:positionH relativeFrom="column">
                        <wp:posOffset>0</wp:posOffset>
                      </wp:positionH>
                      <wp:positionV relativeFrom="paragraph">
                        <wp:posOffset>0</wp:posOffset>
                      </wp:positionV>
                      <wp:extent cx="76200" cy="28575"/>
                      <wp:effectExtent l="19050" t="19050" r="19050" b="28575"/>
                      <wp:wrapNone/>
                      <wp:docPr id="5156" name="Text Box 8094">
                        <a:extLst xmlns:a="http://schemas.openxmlformats.org/drawingml/2006/main">
                          <a:ext uri="{FF2B5EF4-FFF2-40B4-BE49-F238E27FC236}">
                            <a16:creationId xmlns:a16="http://schemas.microsoft.com/office/drawing/2014/main" id="{00000000-0008-0000-0000-00002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EA0AE" id="Text Box 8094" o:spid="_x0000_s1026" type="#_x0000_t202" style="position:absolute;margin-left:0;margin-top:0;width:6pt;height:2.25pt;z-index:2481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3360" behindDoc="0" locked="0" layoutInCell="1" allowOverlap="1" wp14:anchorId="4DF7F2D2" wp14:editId="399990B5">
                      <wp:simplePos x="0" y="0"/>
                      <wp:positionH relativeFrom="column">
                        <wp:posOffset>0</wp:posOffset>
                      </wp:positionH>
                      <wp:positionV relativeFrom="paragraph">
                        <wp:posOffset>0</wp:posOffset>
                      </wp:positionV>
                      <wp:extent cx="76200" cy="28575"/>
                      <wp:effectExtent l="19050" t="19050" r="19050" b="28575"/>
                      <wp:wrapNone/>
                      <wp:docPr id="5157" name="Text Box 8093">
                        <a:extLst xmlns:a="http://schemas.openxmlformats.org/drawingml/2006/main">
                          <a:ext uri="{FF2B5EF4-FFF2-40B4-BE49-F238E27FC236}">
                            <a16:creationId xmlns:a16="http://schemas.microsoft.com/office/drawing/2014/main" id="{00000000-0008-0000-0000-00002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CA4C4" id="Text Box 8093" o:spid="_x0000_s1026" type="#_x0000_t202" style="position:absolute;margin-left:0;margin-top:0;width:6pt;height:2.25pt;z-index:2481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4384" behindDoc="0" locked="0" layoutInCell="1" allowOverlap="1" wp14:anchorId="3C2B3BE7" wp14:editId="53514492">
                      <wp:simplePos x="0" y="0"/>
                      <wp:positionH relativeFrom="column">
                        <wp:posOffset>0</wp:posOffset>
                      </wp:positionH>
                      <wp:positionV relativeFrom="paragraph">
                        <wp:posOffset>0</wp:posOffset>
                      </wp:positionV>
                      <wp:extent cx="76200" cy="28575"/>
                      <wp:effectExtent l="19050" t="19050" r="19050" b="28575"/>
                      <wp:wrapNone/>
                      <wp:docPr id="5158" name="Text Box 8092">
                        <a:extLst xmlns:a="http://schemas.openxmlformats.org/drawingml/2006/main">
                          <a:ext uri="{FF2B5EF4-FFF2-40B4-BE49-F238E27FC236}">
                            <a16:creationId xmlns:a16="http://schemas.microsoft.com/office/drawing/2014/main" id="{00000000-0008-0000-0000-00002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B0392" id="Text Box 8092" o:spid="_x0000_s1026" type="#_x0000_t202" style="position:absolute;margin-left:0;margin-top:0;width:6pt;height:2.25pt;z-index:2481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5408" behindDoc="0" locked="0" layoutInCell="1" allowOverlap="1" wp14:anchorId="61A5F00C" wp14:editId="6FC0868E">
                      <wp:simplePos x="0" y="0"/>
                      <wp:positionH relativeFrom="column">
                        <wp:posOffset>0</wp:posOffset>
                      </wp:positionH>
                      <wp:positionV relativeFrom="paragraph">
                        <wp:posOffset>0</wp:posOffset>
                      </wp:positionV>
                      <wp:extent cx="76200" cy="28575"/>
                      <wp:effectExtent l="19050" t="19050" r="19050" b="28575"/>
                      <wp:wrapNone/>
                      <wp:docPr id="5159" name="Text Box 8091">
                        <a:extLst xmlns:a="http://schemas.openxmlformats.org/drawingml/2006/main">
                          <a:ext uri="{FF2B5EF4-FFF2-40B4-BE49-F238E27FC236}">
                            <a16:creationId xmlns:a16="http://schemas.microsoft.com/office/drawing/2014/main" id="{00000000-0008-0000-0000-00002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A478A" id="Text Box 8091" o:spid="_x0000_s1026" type="#_x0000_t202" style="position:absolute;margin-left:0;margin-top:0;width:6pt;height:2.25pt;z-index:2481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6432" behindDoc="0" locked="0" layoutInCell="1" allowOverlap="1" wp14:anchorId="35F6E21D" wp14:editId="47F6D68B">
                      <wp:simplePos x="0" y="0"/>
                      <wp:positionH relativeFrom="column">
                        <wp:posOffset>0</wp:posOffset>
                      </wp:positionH>
                      <wp:positionV relativeFrom="paragraph">
                        <wp:posOffset>0</wp:posOffset>
                      </wp:positionV>
                      <wp:extent cx="76200" cy="28575"/>
                      <wp:effectExtent l="19050" t="19050" r="19050" b="28575"/>
                      <wp:wrapNone/>
                      <wp:docPr id="5160" name="Text Box 8090">
                        <a:extLst xmlns:a="http://schemas.openxmlformats.org/drawingml/2006/main">
                          <a:ext uri="{FF2B5EF4-FFF2-40B4-BE49-F238E27FC236}">
                            <a16:creationId xmlns:a16="http://schemas.microsoft.com/office/drawing/2014/main" id="{00000000-0008-0000-0000-00002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CB283" id="Text Box 8090" o:spid="_x0000_s1026" type="#_x0000_t202" style="position:absolute;margin-left:0;margin-top:0;width:6pt;height:2.25pt;z-index:2481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7456" behindDoc="0" locked="0" layoutInCell="1" allowOverlap="1" wp14:anchorId="5B4D3FA3" wp14:editId="63916E22">
                      <wp:simplePos x="0" y="0"/>
                      <wp:positionH relativeFrom="column">
                        <wp:posOffset>0</wp:posOffset>
                      </wp:positionH>
                      <wp:positionV relativeFrom="paragraph">
                        <wp:posOffset>0</wp:posOffset>
                      </wp:positionV>
                      <wp:extent cx="76200" cy="28575"/>
                      <wp:effectExtent l="19050" t="19050" r="19050" b="28575"/>
                      <wp:wrapNone/>
                      <wp:docPr id="5161" name="Text Box 8089">
                        <a:extLst xmlns:a="http://schemas.openxmlformats.org/drawingml/2006/main">
                          <a:ext uri="{FF2B5EF4-FFF2-40B4-BE49-F238E27FC236}">
                            <a16:creationId xmlns:a16="http://schemas.microsoft.com/office/drawing/2014/main" id="{00000000-0008-0000-0000-00002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F7F46" id="Text Box 8089" o:spid="_x0000_s1026" type="#_x0000_t202" style="position:absolute;margin-left:0;margin-top:0;width:6pt;height:2.25pt;z-index:2481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8480" behindDoc="0" locked="0" layoutInCell="1" allowOverlap="1" wp14:anchorId="3D8F2688" wp14:editId="5D3AEDCF">
                      <wp:simplePos x="0" y="0"/>
                      <wp:positionH relativeFrom="column">
                        <wp:posOffset>0</wp:posOffset>
                      </wp:positionH>
                      <wp:positionV relativeFrom="paragraph">
                        <wp:posOffset>0</wp:posOffset>
                      </wp:positionV>
                      <wp:extent cx="76200" cy="28575"/>
                      <wp:effectExtent l="19050" t="19050" r="19050" b="28575"/>
                      <wp:wrapNone/>
                      <wp:docPr id="5162" name="Text Box 8088">
                        <a:extLst xmlns:a="http://schemas.openxmlformats.org/drawingml/2006/main">
                          <a:ext uri="{FF2B5EF4-FFF2-40B4-BE49-F238E27FC236}">
                            <a16:creationId xmlns:a16="http://schemas.microsoft.com/office/drawing/2014/main" id="{00000000-0008-0000-0000-00002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5EFF9" id="Text Box 8088" o:spid="_x0000_s1026" type="#_x0000_t202" style="position:absolute;margin-left:0;margin-top:0;width:6pt;height:2.25pt;z-index:2481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49504" behindDoc="0" locked="0" layoutInCell="1" allowOverlap="1" wp14:anchorId="37C612D6" wp14:editId="38C207C6">
                      <wp:simplePos x="0" y="0"/>
                      <wp:positionH relativeFrom="column">
                        <wp:posOffset>0</wp:posOffset>
                      </wp:positionH>
                      <wp:positionV relativeFrom="paragraph">
                        <wp:posOffset>0</wp:posOffset>
                      </wp:positionV>
                      <wp:extent cx="76200" cy="28575"/>
                      <wp:effectExtent l="19050" t="19050" r="19050" b="28575"/>
                      <wp:wrapNone/>
                      <wp:docPr id="5163" name="Text Box 8087">
                        <a:extLst xmlns:a="http://schemas.openxmlformats.org/drawingml/2006/main">
                          <a:ext uri="{FF2B5EF4-FFF2-40B4-BE49-F238E27FC236}">
                            <a16:creationId xmlns:a16="http://schemas.microsoft.com/office/drawing/2014/main" id="{00000000-0008-0000-0000-00002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40AEC" id="Text Box 8087" o:spid="_x0000_s1026" type="#_x0000_t202" style="position:absolute;margin-left:0;margin-top:0;width:6pt;height:2.25pt;z-index:2481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0528" behindDoc="0" locked="0" layoutInCell="1" allowOverlap="1" wp14:anchorId="44CD7701" wp14:editId="06B10E26">
                      <wp:simplePos x="0" y="0"/>
                      <wp:positionH relativeFrom="column">
                        <wp:posOffset>0</wp:posOffset>
                      </wp:positionH>
                      <wp:positionV relativeFrom="paragraph">
                        <wp:posOffset>0</wp:posOffset>
                      </wp:positionV>
                      <wp:extent cx="76200" cy="28575"/>
                      <wp:effectExtent l="19050" t="19050" r="19050" b="28575"/>
                      <wp:wrapNone/>
                      <wp:docPr id="5164" name="Text Box 8086">
                        <a:extLst xmlns:a="http://schemas.openxmlformats.org/drawingml/2006/main">
                          <a:ext uri="{FF2B5EF4-FFF2-40B4-BE49-F238E27FC236}">
                            <a16:creationId xmlns:a16="http://schemas.microsoft.com/office/drawing/2014/main" id="{00000000-0008-0000-0000-00002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96F0C" id="Text Box 8086" o:spid="_x0000_s1026" type="#_x0000_t202" style="position:absolute;margin-left:0;margin-top:0;width:6pt;height:2.25pt;z-index:2481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1552" behindDoc="0" locked="0" layoutInCell="1" allowOverlap="1" wp14:anchorId="195B4459" wp14:editId="51788BC4">
                      <wp:simplePos x="0" y="0"/>
                      <wp:positionH relativeFrom="column">
                        <wp:posOffset>0</wp:posOffset>
                      </wp:positionH>
                      <wp:positionV relativeFrom="paragraph">
                        <wp:posOffset>0</wp:posOffset>
                      </wp:positionV>
                      <wp:extent cx="76200" cy="28575"/>
                      <wp:effectExtent l="19050" t="19050" r="19050" b="28575"/>
                      <wp:wrapNone/>
                      <wp:docPr id="5165" name="Text Box 8085">
                        <a:extLst xmlns:a="http://schemas.openxmlformats.org/drawingml/2006/main">
                          <a:ext uri="{FF2B5EF4-FFF2-40B4-BE49-F238E27FC236}">
                            <a16:creationId xmlns:a16="http://schemas.microsoft.com/office/drawing/2014/main" id="{00000000-0008-0000-0000-00002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B1A94" id="Text Box 8085" o:spid="_x0000_s1026" type="#_x0000_t202" style="position:absolute;margin-left:0;margin-top:0;width:6pt;height:2.25pt;z-index:2481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2576" behindDoc="0" locked="0" layoutInCell="1" allowOverlap="1" wp14:anchorId="5D59BBC9" wp14:editId="1896AE61">
                      <wp:simplePos x="0" y="0"/>
                      <wp:positionH relativeFrom="column">
                        <wp:posOffset>0</wp:posOffset>
                      </wp:positionH>
                      <wp:positionV relativeFrom="paragraph">
                        <wp:posOffset>0</wp:posOffset>
                      </wp:positionV>
                      <wp:extent cx="76200" cy="28575"/>
                      <wp:effectExtent l="19050" t="19050" r="19050" b="28575"/>
                      <wp:wrapNone/>
                      <wp:docPr id="5166" name="Text Box 8084">
                        <a:extLst xmlns:a="http://schemas.openxmlformats.org/drawingml/2006/main">
                          <a:ext uri="{FF2B5EF4-FFF2-40B4-BE49-F238E27FC236}">
                            <a16:creationId xmlns:a16="http://schemas.microsoft.com/office/drawing/2014/main" id="{00000000-0008-0000-0000-00002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86718" id="Text Box 8084" o:spid="_x0000_s1026" type="#_x0000_t202" style="position:absolute;margin-left:0;margin-top:0;width:6pt;height:2.25pt;z-index:2481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3600" behindDoc="0" locked="0" layoutInCell="1" allowOverlap="1" wp14:anchorId="5685E35D" wp14:editId="67AC8059">
                      <wp:simplePos x="0" y="0"/>
                      <wp:positionH relativeFrom="column">
                        <wp:posOffset>0</wp:posOffset>
                      </wp:positionH>
                      <wp:positionV relativeFrom="paragraph">
                        <wp:posOffset>0</wp:posOffset>
                      </wp:positionV>
                      <wp:extent cx="76200" cy="28575"/>
                      <wp:effectExtent l="19050" t="19050" r="19050" b="28575"/>
                      <wp:wrapNone/>
                      <wp:docPr id="5167" name="Text Box 8083">
                        <a:extLst xmlns:a="http://schemas.openxmlformats.org/drawingml/2006/main">
                          <a:ext uri="{FF2B5EF4-FFF2-40B4-BE49-F238E27FC236}">
                            <a16:creationId xmlns:a16="http://schemas.microsoft.com/office/drawing/2014/main" id="{00000000-0008-0000-0000-00002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1F385" id="Text Box 8083" o:spid="_x0000_s1026" type="#_x0000_t202" style="position:absolute;margin-left:0;margin-top:0;width:6pt;height:2.25pt;z-index:2481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4624" behindDoc="0" locked="0" layoutInCell="1" allowOverlap="1" wp14:anchorId="69703C5A" wp14:editId="5FC4D09D">
                      <wp:simplePos x="0" y="0"/>
                      <wp:positionH relativeFrom="column">
                        <wp:posOffset>0</wp:posOffset>
                      </wp:positionH>
                      <wp:positionV relativeFrom="paragraph">
                        <wp:posOffset>0</wp:posOffset>
                      </wp:positionV>
                      <wp:extent cx="76200" cy="28575"/>
                      <wp:effectExtent l="19050" t="19050" r="19050" b="28575"/>
                      <wp:wrapNone/>
                      <wp:docPr id="5168" name="Text Box 8082">
                        <a:extLst xmlns:a="http://schemas.openxmlformats.org/drawingml/2006/main">
                          <a:ext uri="{FF2B5EF4-FFF2-40B4-BE49-F238E27FC236}">
                            <a16:creationId xmlns:a16="http://schemas.microsoft.com/office/drawing/2014/main" id="{00000000-0008-0000-0000-00003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96189" id="Text Box 8082" o:spid="_x0000_s1026" type="#_x0000_t202" style="position:absolute;margin-left:0;margin-top:0;width:6pt;height:2.25pt;z-index:2481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5648" behindDoc="0" locked="0" layoutInCell="1" allowOverlap="1" wp14:anchorId="11C8332C" wp14:editId="1C8401A9">
                      <wp:simplePos x="0" y="0"/>
                      <wp:positionH relativeFrom="column">
                        <wp:posOffset>0</wp:posOffset>
                      </wp:positionH>
                      <wp:positionV relativeFrom="paragraph">
                        <wp:posOffset>0</wp:posOffset>
                      </wp:positionV>
                      <wp:extent cx="76200" cy="28575"/>
                      <wp:effectExtent l="19050" t="19050" r="19050" b="28575"/>
                      <wp:wrapNone/>
                      <wp:docPr id="5169" name="Text Box 8081">
                        <a:extLst xmlns:a="http://schemas.openxmlformats.org/drawingml/2006/main">
                          <a:ext uri="{FF2B5EF4-FFF2-40B4-BE49-F238E27FC236}">
                            <a16:creationId xmlns:a16="http://schemas.microsoft.com/office/drawing/2014/main" id="{00000000-0008-0000-0000-00003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E634E" id="Text Box 8081" o:spid="_x0000_s1026" type="#_x0000_t202" style="position:absolute;margin-left:0;margin-top:0;width:6pt;height:2.25pt;z-index:2481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6672" behindDoc="0" locked="0" layoutInCell="1" allowOverlap="1" wp14:anchorId="485FD6BB" wp14:editId="0F407615">
                      <wp:simplePos x="0" y="0"/>
                      <wp:positionH relativeFrom="column">
                        <wp:posOffset>0</wp:posOffset>
                      </wp:positionH>
                      <wp:positionV relativeFrom="paragraph">
                        <wp:posOffset>0</wp:posOffset>
                      </wp:positionV>
                      <wp:extent cx="76200" cy="28575"/>
                      <wp:effectExtent l="19050" t="19050" r="19050" b="28575"/>
                      <wp:wrapNone/>
                      <wp:docPr id="5170" name="Text Box 8080">
                        <a:extLst xmlns:a="http://schemas.openxmlformats.org/drawingml/2006/main">
                          <a:ext uri="{FF2B5EF4-FFF2-40B4-BE49-F238E27FC236}">
                            <a16:creationId xmlns:a16="http://schemas.microsoft.com/office/drawing/2014/main" id="{00000000-0008-0000-0000-00003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4BF91" id="Text Box 8080" o:spid="_x0000_s1026" type="#_x0000_t202" style="position:absolute;margin-left:0;margin-top:0;width:6pt;height:2.25pt;z-index:2481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7696" behindDoc="0" locked="0" layoutInCell="1" allowOverlap="1" wp14:anchorId="1FBDA32B" wp14:editId="36FEB442">
                      <wp:simplePos x="0" y="0"/>
                      <wp:positionH relativeFrom="column">
                        <wp:posOffset>0</wp:posOffset>
                      </wp:positionH>
                      <wp:positionV relativeFrom="paragraph">
                        <wp:posOffset>0</wp:posOffset>
                      </wp:positionV>
                      <wp:extent cx="76200" cy="28575"/>
                      <wp:effectExtent l="19050" t="19050" r="19050" b="28575"/>
                      <wp:wrapNone/>
                      <wp:docPr id="5171" name="Text Box 8079">
                        <a:extLst xmlns:a="http://schemas.openxmlformats.org/drawingml/2006/main">
                          <a:ext uri="{FF2B5EF4-FFF2-40B4-BE49-F238E27FC236}">
                            <a16:creationId xmlns:a16="http://schemas.microsoft.com/office/drawing/2014/main" id="{00000000-0008-0000-0000-00003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603D4A" id="Text Box 8079" o:spid="_x0000_s1026" type="#_x0000_t202" style="position:absolute;margin-left:0;margin-top:0;width:6pt;height:2.25pt;z-index:2481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8720" behindDoc="0" locked="0" layoutInCell="1" allowOverlap="1" wp14:anchorId="49297D4A" wp14:editId="64561D65">
                      <wp:simplePos x="0" y="0"/>
                      <wp:positionH relativeFrom="column">
                        <wp:posOffset>0</wp:posOffset>
                      </wp:positionH>
                      <wp:positionV relativeFrom="paragraph">
                        <wp:posOffset>0</wp:posOffset>
                      </wp:positionV>
                      <wp:extent cx="76200" cy="28575"/>
                      <wp:effectExtent l="19050" t="19050" r="19050" b="28575"/>
                      <wp:wrapNone/>
                      <wp:docPr id="5172" name="Text Box 8078">
                        <a:extLst xmlns:a="http://schemas.openxmlformats.org/drawingml/2006/main">
                          <a:ext uri="{FF2B5EF4-FFF2-40B4-BE49-F238E27FC236}">
                            <a16:creationId xmlns:a16="http://schemas.microsoft.com/office/drawing/2014/main" id="{00000000-0008-0000-0000-00003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05C689" id="Text Box 8078" o:spid="_x0000_s1026" type="#_x0000_t202" style="position:absolute;margin-left:0;margin-top:0;width:6pt;height:2.25pt;z-index:2481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59744" behindDoc="0" locked="0" layoutInCell="1" allowOverlap="1" wp14:anchorId="57B86376" wp14:editId="56B2883A">
                      <wp:simplePos x="0" y="0"/>
                      <wp:positionH relativeFrom="column">
                        <wp:posOffset>0</wp:posOffset>
                      </wp:positionH>
                      <wp:positionV relativeFrom="paragraph">
                        <wp:posOffset>0</wp:posOffset>
                      </wp:positionV>
                      <wp:extent cx="76200" cy="28575"/>
                      <wp:effectExtent l="19050" t="19050" r="19050" b="28575"/>
                      <wp:wrapNone/>
                      <wp:docPr id="5173" name="Text Box 8077">
                        <a:extLst xmlns:a="http://schemas.openxmlformats.org/drawingml/2006/main">
                          <a:ext uri="{FF2B5EF4-FFF2-40B4-BE49-F238E27FC236}">
                            <a16:creationId xmlns:a16="http://schemas.microsoft.com/office/drawing/2014/main" id="{00000000-0008-0000-0000-00003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6ED83" id="Text Box 8077" o:spid="_x0000_s1026" type="#_x0000_t202" style="position:absolute;margin-left:0;margin-top:0;width:6pt;height:2.25pt;z-index:2481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0768" behindDoc="0" locked="0" layoutInCell="1" allowOverlap="1" wp14:anchorId="57CC8F11" wp14:editId="1A20FF6D">
                      <wp:simplePos x="0" y="0"/>
                      <wp:positionH relativeFrom="column">
                        <wp:posOffset>0</wp:posOffset>
                      </wp:positionH>
                      <wp:positionV relativeFrom="paragraph">
                        <wp:posOffset>0</wp:posOffset>
                      </wp:positionV>
                      <wp:extent cx="76200" cy="28575"/>
                      <wp:effectExtent l="19050" t="19050" r="19050" b="28575"/>
                      <wp:wrapNone/>
                      <wp:docPr id="5174" name="Text Box 8076">
                        <a:extLst xmlns:a="http://schemas.openxmlformats.org/drawingml/2006/main">
                          <a:ext uri="{FF2B5EF4-FFF2-40B4-BE49-F238E27FC236}">
                            <a16:creationId xmlns:a16="http://schemas.microsoft.com/office/drawing/2014/main" id="{00000000-0008-0000-0000-00003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0A7D8" id="Text Box 8076" o:spid="_x0000_s1026" type="#_x0000_t202" style="position:absolute;margin-left:0;margin-top:0;width:6pt;height:2.25pt;z-index:2481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1792" behindDoc="0" locked="0" layoutInCell="1" allowOverlap="1" wp14:anchorId="5D9959EA" wp14:editId="7EF3B0B7">
                      <wp:simplePos x="0" y="0"/>
                      <wp:positionH relativeFrom="column">
                        <wp:posOffset>0</wp:posOffset>
                      </wp:positionH>
                      <wp:positionV relativeFrom="paragraph">
                        <wp:posOffset>0</wp:posOffset>
                      </wp:positionV>
                      <wp:extent cx="76200" cy="28575"/>
                      <wp:effectExtent l="19050" t="19050" r="19050" b="28575"/>
                      <wp:wrapNone/>
                      <wp:docPr id="5175" name="Text Box 8075">
                        <a:extLst xmlns:a="http://schemas.openxmlformats.org/drawingml/2006/main">
                          <a:ext uri="{FF2B5EF4-FFF2-40B4-BE49-F238E27FC236}">
                            <a16:creationId xmlns:a16="http://schemas.microsoft.com/office/drawing/2014/main" id="{00000000-0008-0000-0000-00003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07EEA" id="Text Box 8075" o:spid="_x0000_s1026" type="#_x0000_t202" style="position:absolute;margin-left:0;margin-top:0;width:6pt;height:2.25pt;z-index:2481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2816" behindDoc="0" locked="0" layoutInCell="1" allowOverlap="1" wp14:anchorId="5F1B3E92" wp14:editId="65CF5E8E">
                      <wp:simplePos x="0" y="0"/>
                      <wp:positionH relativeFrom="column">
                        <wp:posOffset>0</wp:posOffset>
                      </wp:positionH>
                      <wp:positionV relativeFrom="paragraph">
                        <wp:posOffset>0</wp:posOffset>
                      </wp:positionV>
                      <wp:extent cx="76200" cy="28575"/>
                      <wp:effectExtent l="19050" t="19050" r="19050" b="28575"/>
                      <wp:wrapNone/>
                      <wp:docPr id="5176" name="Text Box 8074">
                        <a:extLst xmlns:a="http://schemas.openxmlformats.org/drawingml/2006/main">
                          <a:ext uri="{FF2B5EF4-FFF2-40B4-BE49-F238E27FC236}">
                            <a16:creationId xmlns:a16="http://schemas.microsoft.com/office/drawing/2014/main" id="{00000000-0008-0000-0000-00003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7B126" id="Text Box 8074" o:spid="_x0000_s1026" type="#_x0000_t202" style="position:absolute;margin-left:0;margin-top:0;width:6pt;height:2.25pt;z-index:2481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3840" behindDoc="0" locked="0" layoutInCell="1" allowOverlap="1" wp14:anchorId="333C5BB4" wp14:editId="5F6B5403">
                      <wp:simplePos x="0" y="0"/>
                      <wp:positionH relativeFrom="column">
                        <wp:posOffset>0</wp:posOffset>
                      </wp:positionH>
                      <wp:positionV relativeFrom="paragraph">
                        <wp:posOffset>0</wp:posOffset>
                      </wp:positionV>
                      <wp:extent cx="76200" cy="28575"/>
                      <wp:effectExtent l="19050" t="19050" r="19050" b="28575"/>
                      <wp:wrapNone/>
                      <wp:docPr id="5177" name="Text Box 8073">
                        <a:extLst xmlns:a="http://schemas.openxmlformats.org/drawingml/2006/main">
                          <a:ext uri="{FF2B5EF4-FFF2-40B4-BE49-F238E27FC236}">
                            <a16:creationId xmlns:a16="http://schemas.microsoft.com/office/drawing/2014/main" id="{00000000-0008-0000-0000-00003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FAFF5" id="Text Box 8073" o:spid="_x0000_s1026" type="#_x0000_t202" style="position:absolute;margin-left:0;margin-top:0;width:6pt;height:2.25pt;z-index:2481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4864" behindDoc="0" locked="0" layoutInCell="1" allowOverlap="1" wp14:anchorId="2D96DB1D" wp14:editId="3382DC8B">
                      <wp:simplePos x="0" y="0"/>
                      <wp:positionH relativeFrom="column">
                        <wp:posOffset>0</wp:posOffset>
                      </wp:positionH>
                      <wp:positionV relativeFrom="paragraph">
                        <wp:posOffset>0</wp:posOffset>
                      </wp:positionV>
                      <wp:extent cx="76200" cy="28575"/>
                      <wp:effectExtent l="19050" t="19050" r="19050" b="28575"/>
                      <wp:wrapNone/>
                      <wp:docPr id="5178" name="Text Box 8072">
                        <a:extLst xmlns:a="http://schemas.openxmlformats.org/drawingml/2006/main">
                          <a:ext uri="{FF2B5EF4-FFF2-40B4-BE49-F238E27FC236}">
                            <a16:creationId xmlns:a16="http://schemas.microsoft.com/office/drawing/2014/main" id="{00000000-0008-0000-0000-00003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AAABCD" id="Text Box 8072" o:spid="_x0000_s1026" type="#_x0000_t202" style="position:absolute;margin-left:0;margin-top:0;width:6pt;height:2.25pt;z-index:2481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5888" behindDoc="0" locked="0" layoutInCell="1" allowOverlap="1" wp14:anchorId="0F60AF65" wp14:editId="3E539816">
                      <wp:simplePos x="0" y="0"/>
                      <wp:positionH relativeFrom="column">
                        <wp:posOffset>0</wp:posOffset>
                      </wp:positionH>
                      <wp:positionV relativeFrom="paragraph">
                        <wp:posOffset>0</wp:posOffset>
                      </wp:positionV>
                      <wp:extent cx="76200" cy="28575"/>
                      <wp:effectExtent l="19050" t="19050" r="19050" b="28575"/>
                      <wp:wrapNone/>
                      <wp:docPr id="5179" name="Text Box 8071">
                        <a:extLst xmlns:a="http://schemas.openxmlformats.org/drawingml/2006/main">
                          <a:ext uri="{FF2B5EF4-FFF2-40B4-BE49-F238E27FC236}">
                            <a16:creationId xmlns:a16="http://schemas.microsoft.com/office/drawing/2014/main" id="{00000000-0008-0000-0000-00003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E5CAF" id="Text Box 8071" o:spid="_x0000_s1026" type="#_x0000_t202" style="position:absolute;margin-left:0;margin-top:0;width:6pt;height:2.25pt;z-index:2481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6912" behindDoc="0" locked="0" layoutInCell="1" allowOverlap="1" wp14:anchorId="0B357097" wp14:editId="27FE6ACC">
                      <wp:simplePos x="0" y="0"/>
                      <wp:positionH relativeFrom="column">
                        <wp:posOffset>0</wp:posOffset>
                      </wp:positionH>
                      <wp:positionV relativeFrom="paragraph">
                        <wp:posOffset>0</wp:posOffset>
                      </wp:positionV>
                      <wp:extent cx="76200" cy="28575"/>
                      <wp:effectExtent l="19050" t="19050" r="19050" b="28575"/>
                      <wp:wrapNone/>
                      <wp:docPr id="5180" name="Text Box 8070">
                        <a:extLst xmlns:a="http://schemas.openxmlformats.org/drawingml/2006/main">
                          <a:ext uri="{FF2B5EF4-FFF2-40B4-BE49-F238E27FC236}">
                            <a16:creationId xmlns:a16="http://schemas.microsoft.com/office/drawing/2014/main" id="{00000000-0008-0000-0000-00003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DC89D" id="Text Box 8070" o:spid="_x0000_s1026" type="#_x0000_t202" style="position:absolute;margin-left:0;margin-top:0;width:6pt;height:2.25pt;z-index:2481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7936" behindDoc="0" locked="0" layoutInCell="1" allowOverlap="1" wp14:anchorId="1C2CFB7E" wp14:editId="6653CFAD">
                      <wp:simplePos x="0" y="0"/>
                      <wp:positionH relativeFrom="column">
                        <wp:posOffset>0</wp:posOffset>
                      </wp:positionH>
                      <wp:positionV relativeFrom="paragraph">
                        <wp:posOffset>0</wp:posOffset>
                      </wp:positionV>
                      <wp:extent cx="76200" cy="28575"/>
                      <wp:effectExtent l="19050" t="19050" r="19050" b="28575"/>
                      <wp:wrapNone/>
                      <wp:docPr id="5181" name="Text Box 8069">
                        <a:extLst xmlns:a="http://schemas.openxmlformats.org/drawingml/2006/main">
                          <a:ext uri="{FF2B5EF4-FFF2-40B4-BE49-F238E27FC236}">
                            <a16:creationId xmlns:a16="http://schemas.microsoft.com/office/drawing/2014/main" id="{00000000-0008-0000-0000-00003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08A0C" id="Text Box 8069" o:spid="_x0000_s1026" type="#_x0000_t202" style="position:absolute;margin-left:0;margin-top:0;width:6pt;height:2.25pt;z-index:2481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8960" behindDoc="0" locked="0" layoutInCell="1" allowOverlap="1" wp14:anchorId="04B8D1D1" wp14:editId="38530933">
                      <wp:simplePos x="0" y="0"/>
                      <wp:positionH relativeFrom="column">
                        <wp:posOffset>0</wp:posOffset>
                      </wp:positionH>
                      <wp:positionV relativeFrom="paragraph">
                        <wp:posOffset>0</wp:posOffset>
                      </wp:positionV>
                      <wp:extent cx="76200" cy="28575"/>
                      <wp:effectExtent l="19050" t="19050" r="19050" b="28575"/>
                      <wp:wrapNone/>
                      <wp:docPr id="5182" name="Text Box 8068">
                        <a:extLst xmlns:a="http://schemas.openxmlformats.org/drawingml/2006/main">
                          <a:ext uri="{FF2B5EF4-FFF2-40B4-BE49-F238E27FC236}">
                            <a16:creationId xmlns:a16="http://schemas.microsoft.com/office/drawing/2014/main" id="{00000000-0008-0000-0000-00003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0760B" id="Text Box 8068" o:spid="_x0000_s1026" type="#_x0000_t202" style="position:absolute;margin-left:0;margin-top:0;width:6pt;height:2.25pt;z-index:2481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69984" behindDoc="0" locked="0" layoutInCell="1" allowOverlap="1" wp14:anchorId="4155E584" wp14:editId="6494ABD6">
                      <wp:simplePos x="0" y="0"/>
                      <wp:positionH relativeFrom="column">
                        <wp:posOffset>0</wp:posOffset>
                      </wp:positionH>
                      <wp:positionV relativeFrom="paragraph">
                        <wp:posOffset>0</wp:posOffset>
                      </wp:positionV>
                      <wp:extent cx="76200" cy="28575"/>
                      <wp:effectExtent l="19050" t="19050" r="19050" b="28575"/>
                      <wp:wrapNone/>
                      <wp:docPr id="5183" name="Text Box 8067">
                        <a:extLst xmlns:a="http://schemas.openxmlformats.org/drawingml/2006/main">
                          <a:ext uri="{FF2B5EF4-FFF2-40B4-BE49-F238E27FC236}">
                            <a16:creationId xmlns:a16="http://schemas.microsoft.com/office/drawing/2014/main" id="{00000000-0008-0000-0000-00003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EA26E" id="Text Box 8067" o:spid="_x0000_s1026" type="#_x0000_t202" style="position:absolute;margin-left:0;margin-top:0;width:6pt;height:2.25pt;z-index:2481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1008" behindDoc="0" locked="0" layoutInCell="1" allowOverlap="1" wp14:anchorId="1752C156" wp14:editId="3691276E">
                      <wp:simplePos x="0" y="0"/>
                      <wp:positionH relativeFrom="column">
                        <wp:posOffset>0</wp:posOffset>
                      </wp:positionH>
                      <wp:positionV relativeFrom="paragraph">
                        <wp:posOffset>0</wp:posOffset>
                      </wp:positionV>
                      <wp:extent cx="76200" cy="28575"/>
                      <wp:effectExtent l="19050" t="19050" r="19050" b="28575"/>
                      <wp:wrapNone/>
                      <wp:docPr id="5184" name="Text Box 8066">
                        <a:extLst xmlns:a="http://schemas.openxmlformats.org/drawingml/2006/main">
                          <a:ext uri="{FF2B5EF4-FFF2-40B4-BE49-F238E27FC236}">
                            <a16:creationId xmlns:a16="http://schemas.microsoft.com/office/drawing/2014/main" id="{00000000-0008-0000-0000-00004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F41B9" id="Text Box 8066" o:spid="_x0000_s1026" type="#_x0000_t202" style="position:absolute;margin-left:0;margin-top:0;width:6pt;height:2.25pt;z-index:2481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2032" behindDoc="0" locked="0" layoutInCell="1" allowOverlap="1" wp14:anchorId="5CCFC58D" wp14:editId="79A27602">
                      <wp:simplePos x="0" y="0"/>
                      <wp:positionH relativeFrom="column">
                        <wp:posOffset>0</wp:posOffset>
                      </wp:positionH>
                      <wp:positionV relativeFrom="paragraph">
                        <wp:posOffset>0</wp:posOffset>
                      </wp:positionV>
                      <wp:extent cx="76200" cy="28575"/>
                      <wp:effectExtent l="19050" t="19050" r="19050" b="28575"/>
                      <wp:wrapNone/>
                      <wp:docPr id="5185" name="Text Box 8065">
                        <a:extLst xmlns:a="http://schemas.openxmlformats.org/drawingml/2006/main">
                          <a:ext uri="{FF2B5EF4-FFF2-40B4-BE49-F238E27FC236}">
                            <a16:creationId xmlns:a16="http://schemas.microsoft.com/office/drawing/2014/main" id="{00000000-0008-0000-0000-00004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E9379" id="Text Box 8065" o:spid="_x0000_s1026" type="#_x0000_t202" style="position:absolute;margin-left:0;margin-top:0;width:6pt;height:2.25pt;z-index:2481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3056" behindDoc="0" locked="0" layoutInCell="1" allowOverlap="1" wp14:anchorId="29DA8CBD" wp14:editId="68961CC4">
                      <wp:simplePos x="0" y="0"/>
                      <wp:positionH relativeFrom="column">
                        <wp:posOffset>0</wp:posOffset>
                      </wp:positionH>
                      <wp:positionV relativeFrom="paragraph">
                        <wp:posOffset>0</wp:posOffset>
                      </wp:positionV>
                      <wp:extent cx="76200" cy="28575"/>
                      <wp:effectExtent l="19050" t="19050" r="19050" b="28575"/>
                      <wp:wrapNone/>
                      <wp:docPr id="5186" name="Text Box 8064">
                        <a:extLst xmlns:a="http://schemas.openxmlformats.org/drawingml/2006/main">
                          <a:ext uri="{FF2B5EF4-FFF2-40B4-BE49-F238E27FC236}">
                            <a16:creationId xmlns:a16="http://schemas.microsoft.com/office/drawing/2014/main" id="{00000000-0008-0000-0000-00004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652C4" id="Text Box 8064" o:spid="_x0000_s1026" type="#_x0000_t202" style="position:absolute;margin-left:0;margin-top:0;width:6pt;height:2.25pt;z-index:2481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4080" behindDoc="0" locked="0" layoutInCell="1" allowOverlap="1" wp14:anchorId="4055F252" wp14:editId="61DA76B9">
                      <wp:simplePos x="0" y="0"/>
                      <wp:positionH relativeFrom="column">
                        <wp:posOffset>0</wp:posOffset>
                      </wp:positionH>
                      <wp:positionV relativeFrom="paragraph">
                        <wp:posOffset>0</wp:posOffset>
                      </wp:positionV>
                      <wp:extent cx="76200" cy="28575"/>
                      <wp:effectExtent l="19050" t="19050" r="19050" b="28575"/>
                      <wp:wrapNone/>
                      <wp:docPr id="5187" name="Text Box 8063">
                        <a:extLst xmlns:a="http://schemas.openxmlformats.org/drawingml/2006/main">
                          <a:ext uri="{FF2B5EF4-FFF2-40B4-BE49-F238E27FC236}">
                            <a16:creationId xmlns:a16="http://schemas.microsoft.com/office/drawing/2014/main" id="{00000000-0008-0000-0000-00004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9B5329" id="Text Box 8063" o:spid="_x0000_s1026" type="#_x0000_t202" style="position:absolute;margin-left:0;margin-top:0;width:6pt;height:2.25pt;z-index:2481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5104" behindDoc="0" locked="0" layoutInCell="1" allowOverlap="1" wp14:anchorId="3C3E0E74" wp14:editId="15098A26">
                      <wp:simplePos x="0" y="0"/>
                      <wp:positionH relativeFrom="column">
                        <wp:posOffset>0</wp:posOffset>
                      </wp:positionH>
                      <wp:positionV relativeFrom="paragraph">
                        <wp:posOffset>0</wp:posOffset>
                      </wp:positionV>
                      <wp:extent cx="76200" cy="28575"/>
                      <wp:effectExtent l="19050" t="19050" r="19050" b="28575"/>
                      <wp:wrapNone/>
                      <wp:docPr id="5188" name="Text Box 8062">
                        <a:extLst xmlns:a="http://schemas.openxmlformats.org/drawingml/2006/main">
                          <a:ext uri="{FF2B5EF4-FFF2-40B4-BE49-F238E27FC236}">
                            <a16:creationId xmlns:a16="http://schemas.microsoft.com/office/drawing/2014/main" id="{00000000-0008-0000-0000-00004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5C766" id="Text Box 8062" o:spid="_x0000_s1026" type="#_x0000_t202" style="position:absolute;margin-left:0;margin-top:0;width:6pt;height:2.25pt;z-index:2481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6128" behindDoc="0" locked="0" layoutInCell="1" allowOverlap="1" wp14:anchorId="33BD49BD" wp14:editId="2A059FB5">
                      <wp:simplePos x="0" y="0"/>
                      <wp:positionH relativeFrom="column">
                        <wp:posOffset>0</wp:posOffset>
                      </wp:positionH>
                      <wp:positionV relativeFrom="paragraph">
                        <wp:posOffset>0</wp:posOffset>
                      </wp:positionV>
                      <wp:extent cx="76200" cy="28575"/>
                      <wp:effectExtent l="19050" t="19050" r="19050" b="28575"/>
                      <wp:wrapNone/>
                      <wp:docPr id="5189" name="Text Box 8061">
                        <a:extLst xmlns:a="http://schemas.openxmlformats.org/drawingml/2006/main">
                          <a:ext uri="{FF2B5EF4-FFF2-40B4-BE49-F238E27FC236}">
                            <a16:creationId xmlns:a16="http://schemas.microsoft.com/office/drawing/2014/main" id="{00000000-0008-0000-0000-00004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4FDD6" id="Text Box 8061" o:spid="_x0000_s1026" type="#_x0000_t202" style="position:absolute;margin-left:0;margin-top:0;width:6pt;height:2.25pt;z-index:2481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7152" behindDoc="0" locked="0" layoutInCell="1" allowOverlap="1" wp14:anchorId="7FC2AA14" wp14:editId="34CCBCAB">
                      <wp:simplePos x="0" y="0"/>
                      <wp:positionH relativeFrom="column">
                        <wp:posOffset>0</wp:posOffset>
                      </wp:positionH>
                      <wp:positionV relativeFrom="paragraph">
                        <wp:posOffset>0</wp:posOffset>
                      </wp:positionV>
                      <wp:extent cx="76200" cy="28575"/>
                      <wp:effectExtent l="19050" t="19050" r="19050" b="28575"/>
                      <wp:wrapNone/>
                      <wp:docPr id="5190" name="Text Box 8060">
                        <a:extLst xmlns:a="http://schemas.openxmlformats.org/drawingml/2006/main">
                          <a:ext uri="{FF2B5EF4-FFF2-40B4-BE49-F238E27FC236}">
                            <a16:creationId xmlns:a16="http://schemas.microsoft.com/office/drawing/2014/main" id="{00000000-0008-0000-0000-00004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85532" id="Text Box 8060" o:spid="_x0000_s1026" type="#_x0000_t202" style="position:absolute;margin-left:0;margin-top:0;width:6pt;height:2.25pt;z-index:2481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8176" behindDoc="0" locked="0" layoutInCell="1" allowOverlap="1" wp14:anchorId="6A03B9F9" wp14:editId="2D6EC4C3">
                      <wp:simplePos x="0" y="0"/>
                      <wp:positionH relativeFrom="column">
                        <wp:posOffset>0</wp:posOffset>
                      </wp:positionH>
                      <wp:positionV relativeFrom="paragraph">
                        <wp:posOffset>0</wp:posOffset>
                      </wp:positionV>
                      <wp:extent cx="76200" cy="28575"/>
                      <wp:effectExtent l="19050" t="19050" r="19050" b="28575"/>
                      <wp:wrapNone/>
                      <wp:docPr id="5191" name="Text Box 8059">
                        <a:extLst xmlns:a="http://schemas.openxmlformats.org/drawingml/2006/main">
                          <a:ext uri="{FF2B5EF4-FFF2-40B4-BE49-F238E27FC236}">
                            <a16:creationId xmlns:a16="http://schemas.microsoft.com/office/drawing/2014/main" id="{00000000-0008-0000-0000-00004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8085E" id="Text Box 8059" o:spid="_x0000_s1026" type="#_x0000_t202" style="position:absolute;margin-left:0;margin-top:0;width:6pt;height:2.25pt;z-index:2481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79200" behindDoc="0" locked="0" layoutInCell="1" allowOverlap="1" wp14:anchorId="2C027746" wp14:editId="0D7F421D">
                      <wp:simplePos x="0" y="0"/>
                      <wp:positionH relativeFrom="column">
                        <wp:posOffset>0</wp:posOffset>
                      </wp:positionH>
                      <wp:positionV relativeFrom="paragraph">
                        <wp:posOffset>0</wp:posOffset>
                      </wp:positionV>
                      <wp:extent cx="76200" cy="28575"/>
                      <wp:effectExtent l="19050" t="19050" r="19050" b="28575"/>
                      <wp:wrapNone/>
                      <wp:docPr id="5192" name="Text Box 8058">
                        <a:extLst xmlns:a="http://schemas.openxmlformats.org/drawingml/2006/main">
                          <a:ext uri="{FF2B5EF4-FFF2-40B4-BE49-F238E27FC236}">
                            <a16:creationId xmlns:a16="http://schemas.microsoft.com/office/drawing/2014/main" id="{00000000-0008-0000-0000-00004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9DEC9" id="Text Box 8058" o:spid="_x0000_s1026" type="#_x0000_t202" style="position:absolute;margin-left:0;margin-top:0;width:6pt;height:2.25pt;z-index:2481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0224" behindDoc="0" locked="0" layoutInCell="1" allowOverlap="1" wp14:anchorId="75A68EE5" wp14:editId="6617FAC5">
                      <wp:simplePos x="0" y="0"/>
                      <wp:positionH relativeFrom="column">
                        <wp:posOffset>0</wp:posOffset>
                      </wp:positionH>
                      <wp:positionV relativeFrom="paragraph">
                        <wp:posOffset>0</wp:posOffset>
                      </wp:positionV>
                      <wp:extent cx="76200" cy="28575"/>
                      <wp:effectExtent l="19050" t="19050" r="19050" b="28575"/>
                      <wp:wrapNone/>
                      <wp:docPr id="5193" name="Text Box 8057">
                        <a:extLst xmlns:a="http://schemas.openxmlformats.org/drawingml/2006/main">
                          <a:ext uri="{FF2B5EF4-FFF2-40B4-BE49-F238E27FC236}">
                            <a16:creationId xmlns:a16="http://schemas.microsoft.com/office/drawing/2014/main" id="{00000000-0008-0000-0000-00004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C6AD8" id="Text Box 8057" o:spid="_x0000_s1026" type="#_x0000_t202" style="position:absolute;margin-left:0;margin-top:0;width:6pt;height:2.25pt;z-index:2481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362631C3" w14:textId="2A290663"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7584256" behindDoc="0" locked="0" layoutInCell="1" allowOverlap="1" wp14:anchorId="11C4D890" wp14:editId="467E0381">
                      <wp:simplePos x="0" y="0"/>
                      <wp:positionH relativeFrom="column">
                        <wp:posOffset>47625</wp:posOffset>
                      </wp:positionH>
                      <wp:positionV relativeFrom="paragraph">
                        <wp:posOffset>0</wp:posOffset>
                      </wp:positionV>
                      <wp:extent cx="76200" cy="28575"/>
                      <wp:effectExtent l="19050" t="19050" r="19050" b="28575"/>
                      <wp:wrapNone/>
                      <wp:docPr id="4611" name="Text Box 8056">
                        <a:extLst xmlns:a="http://schemas.openxmlformats.org/drawingml/2006/main">
                          <a:ext uri="{FF2B5EF4-FFF2-40B4-BE49-F238E27FC236}">
                            <a16:creationId xmlns:a16="http://schemas.microsoft.com/office/drawing/2014/main" id="{00000000-0008-0000-0000-00000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A8E25" id="Text Box 8056" o:spid="_x0000_s1026" type="#_x0000_t202" style="position:absolute;margin-left:3.75pt;margin-top:0;width:6pt;height:2.25pt;z-index:2475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038912" behindDoc="0" locked="0" layoutInCell="1" allowOverlap="1" wp14:anchorId="47B4B90B" wp14:editId="128423EF">
                      <wp:simplePos x="0" y="0"/>
                      <wp:positionH relativeFrom="column">
                        <wp:posOffset>47625</wp:posOffset>
                      </wp:positionH>
                      <wp:positionV relativeFrom="paragraph">
                        <wp:posOffset>0</wp:posOffset>
                      </wp:positionV>
                      <wp:extent cx="76200" cy="28575"/>
                      <wp:effectExtent l="19050" t="19050" r="19050" b="28575"/>
                      <wp:wrapNone/>
                      <wp:docPr id="5055" name="Text Box 8055">
                        <a:extLst xmlns:a="http://schemas.openxmlformats.org/drawingml/2006/main">
                          <a:ext uri="{FF2B5EF4-FFF2-40B4-BE49-F238E27FC236}">
                            <a16:creationId xmlns:a16="http://schemas.microsoft.com/office/drawing/2014/main" id="{00000000-0008-0000-0000-0000B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C4796" id="Text Box 8055" o:spid="_x0000_s1026" type="#_x0000_t202" style="position:absolute;margin-left:3.75pt;margin-top:0;width:6pt;height:2.25pt;z-index:2480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1248" behindDoc="0" locked="0" layoutInCell="1" allowOverlap="1" wp14:anchorId="7B2BC5B1" wp14:editId="40FC4629">
                      <wp:simplePos x="0" y="0"/>
                      <wp:positionH relativeFrom="column">
                        <wp:posOffset>0</wp:posOffset>
                      </wp:positionH>
                      <wp:positionV relativeFrom="paragraph">
                        <wp:posOffset>0</wp:posOffset>
                      </wp:positionV>
                      <wp:extent cx="76200" cy="28575"/>
                      <wp:effectExtent l="19050" t="19050" r="19050" b="28575"/>
                      <wp:wrapNone/>
                      <wp:docPr id="5194" name="Text Box 8054">
                        <a:extLst xmlns:a="http://schemas.openxmlformats.org/drawingml/2006/main">
                          <a:ext uri="{FF2B5EF4-FFF2-40B4-BE49-F238E27FC236}">
                            <a16:creationId xmlns:a16="http://schemas.microsoft.com/office/drawing/2014/main" id="{00000000-0008-0000-0000-00004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8E92A" id="Text Box 8054" o:spid="_x0000_s1026" type="#_x0000_t202" style="position:absolute;margin-left:0;margin-top:0;width:6pt;height:2.25pt;z-index:2481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2272" behindDoc="0" locked="0" layoutInCell="1" allowOverlap="1" wp14:anchorId="594C0A51" wp14:editId="291C70A2">
                      <wp:simplePos x="0" y="0"/>
                      <wp:positionH relativeFrom="column">
                        <wp:posOffset>0</wp:posOffset>
                      </wp:positionH>
                      <wp:positionV relativeFrom="paragraph">
                        <wp:posOffset>0</wp:posOffset>
                      </wp:positionV>
                      <wp:extent cx="76200" cy="28575"/>
                      <wp:effectExtent l="19050" t="19050" r="19050" b="28575"/>
                      <wp:wrapNone/>
                      <wp:docPr id="5195" name="Text Box 8053">
                        <a:extLst xmlns:a="http://schemas.openxmlformats.org/drawingml/2006/main">
                          <a:ext uri="{FF2B5EF4-FFF2-40B4-BE49-F238E27FC236}">
                            <a16:creationId xmlns:a16="http://schemas.microsoft.com/office/drawing/2014/main" id="{00000000-0008-0000-0000-00004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DB6E0" id="Text Box 8053" o:spid="_x0000_s1026" type="#_x0000_t202" style="position:absolute;margin-left:0;margin-top:0;width:6pt;height:2.25pt;z-index:2481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3296" behindDoc="0" locked="0" layoutInCell="1" allowOverlap="1" wp14:anchorId="5534985F" wp14:editId="4319B33E">
                      <wp:simplePos x="0" y="0"/>
                      <wp:positionH relativeFrom="column">
                        <wp:posOffset>0</wp:posOffset>
                      </wp:positionH>
                      <wp:positionV relativeFrom="paragraph">
                        <wp:posOffset>0</wp:posOffset>
                      </wp:positionV>
                      <wp:extent cx="76200" cy="28575"/>
                      <wp:effectExtent l="19050" t="19050" r="19050" b="28575"/>
                      <wp:wrapNone/>
                      <wp:docPr id="5196" name="Text Box 8052">
                        <a:extLst xmlns:a="http://schemas.openxmlformats.org/drawingml/2006/main">
                          <a:ext uri="{FF2B5EF4-FFF2-40B4-BE49-F238E27FC236}">
                            <a16:creationId xmlns:a16="http://schemas.microsoft.com/office/drawing/2014/main" id="{00000000-0008-0000-0000-00004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5C2A4" id="Text Box 8052" o:spid="_x0000_s1026" type="#_x0000_t202" style="position:absolute;margin-left:0;margin-top:0;width:6pt;height:2.25pt;z-index:2481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4320" behindDoc="0" locked="0" layoutInCell="1" allowOverlap="1" wp14:anchorId="5DC65145" wp14:editId="4BFE3ACC">
                      <wp:simplePos x="0" y="0"/>
                      <wp:positionH relativeFrom="column">
                        <wp:posOffset>0</wp:posOffset>
                      </wp:positionH>
                      <wp:positionV relativeFrom="paragraph">
                        <wp:posOffset>0</wp:posOffset>
                      </wp:positionV>
                      <wp:extent cx="76200" cy="28575"/>
                      <wp:effectExtent l="19050" t="19050" r="19050" b="28575"/>
                      <wp:wrapNone/>
                      <wp:docPr id="5197" name="Text Box 8051">
                        <a:extLst xmlns:a="http://schemas.openxmlformats.org/drawingml/2006/main">
                          <a:ext uri="{FF2B5EF4-FFF2-40B4-BE49-F238E27FC236}">
                            <a16:creationId xmlns:a16="http://schemas.microsoft.com/office/drawing/2014/main" id="{00000000-0008-0000-0000-00004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2D3AB" id="Text Box 8051" o:spid="_x0000_s1026" type="#_x0000_t202" style="position:absolute;margin-left:0;margin-top:0;width:6pt;height:2.25pt;z-index:2481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5344" behindDoc="0" locked="0" layoutInCell="1" allowOverlap="1" wp14:anchorId="1C28BF53" wp14:editId="732285D0">
                      <wp:simplePos x="0" y="0"/>
                      <wp:positionH relativeFrom="column">
                        <wp:posOffset>0</wp:posOffset>
                      </wp:positionH>
                      <wp:positionV relativeFrom="paragraph">
                        <wp:posOffset>0</wp:posOffset>
                      </wp:positionV>
                      <wp:extent cx="76200" cy="28575"/>
                      <wp:effectExtent l="19050" t="19050" r="19050" b="28575"/>
                      <wp:wrapNone/>
                      <wp:docPr id="5198" name="Text Box 8050">
                        <a:extLst xmlns:a="http://schemas.openxmlformats.org/drawingml/2006/main">
                          <a:ext uri="{FF2B5EF4-FFF2-40B4-BE49-F238E27FC236}">
                            <a16:creationId xmlns:a16="http://schemas.microsoft.com/office/drawing/2014/main" id="{00000000-0008-0000-0000-00004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19312" id="Text Box 8050" o:spid="_x0000_s1026" type="#_x0000_t202" style="position:absolute;margin-left:0;margin-top:0;width:6pt;height:2.25pt;z-index:2481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6368" behindDoc="0" locked="0" layoutInCell="1" allowOverlap="1" wp14:anchorId="6240A546" wp14:editId="0E747760">
                      <wp:simplePos x="0" y="0"/>
                      <wp:positionH relativeFrom="column">
                        <wp:posOffset>0</wp:posOffset>
                      </wp:positionH>
                      <wp:positionV relativeFrom="paragraph">
                        <wp:posOffset>0</wp:posOffset>
                      </wp:positionV>
                      <wp:extent cx="76200" cy="28575"/>
                      <wp:effectExtent l="19050" t="19050" r="19050" b="28575"/>
                      <wp:wrapNone/>
                      <wp:docPr id="5199" name="Text Box 8049">
                        <a:extLst xmlns:a="http://schemas.openxmlformats.org/drawingml/2006/main">
                          <a:ext uri="{FF2B5EF4-FFF2-40B4-BE49-F238E27FC236}">
                            <a16:creationId xmlns:a16="http://schemas.microsoft.com/office/drawing/2014/main" id="{00000000-0008-0000-0000-00004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99476" id="Text Box 8049" o:spid="_x0000_s1026" type="#_x0000_t202" style="position:absolute;margin-left:0;margin-top:0;width:6pt;height:2.25pt;z-index:2481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7392" behindDoc="0" locked="0" layoutInCell="1" allowOverlap="1" wp14:anchorId="65114B44" wp14:editId="25144643">
                      <wp:simplePos x="0" y="0"/>
                      <wp:positionH relativeFrom="column">
                        <wp:posOffset>0</wp:posOffset>
                      </wp:positionH>
                      <wp:positionV relativeFrom="paragraph">
                        <wp:posOffset>0</wp:posOffset>
                      </wp:positionV>
                      <wp:extent cx="76200" cy="28575"/>
                      <wp:effectExtent l="19050" t="19050" r="19050" b="28575"/>
                      <wp:wrapNone/>
                      <wp:docPr id="5200" name="Text Box 8048">
                        <a:extLst xmlns:a="http://schemas.openxmlformats.org/drawingml/2006/main">
                          <a:ext uri="{FF2B5EF4-FFF2-40B4-BE49-F238E27FC236}">
                            <a16:creationId xmlns:a16="http://schemas.microsoft.com/office/drawing/2014/main" id="{00000000-0008-0000-0000-00005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E22D2" id="Text Box 8048" o:spid="_x0000_s1026" type="#_x0000_t202" style="position:absolute;margin-left:0;margin-top:0;width:6pt;height:2.25pt;z-index:2481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8416" behindDoc="0" locked="0" layoutInCell="1" allowOverlap="1" wp14:anchorId="63814B90" wp14:editId="15D84E83">
                      <wp:simplePos x="0" y="0"/>
                      <wp:positionH relativeFrom="column">
                        <wp:posOffset>0</wp:posOffset>
                      </wp:positionH>
                      <wp:positionV relativeFrom="paragraph">
                        <wp:posOffset>0</wp:posOffset>
                      </wp:positionV>
                      <wp:extent cx="76200" cy="28575"/>
                      <wp:effectExtent l="19050" t="19050" r="19050" b="28575"/>
                      <wp:wrapNone/>
                      <wp:docPr id="5201" name="Text Box 8047">
                        <a:extLst xmlns:a="http://schemas.openxmlformats.org/drawingml/2006/main">
                          <a:ext uri="{FF2B5EF4-FFF2-40B4-BE49-F238E27FC236}">
                            <a16:creationId xmlns:a16="http://schemas.microsoft.com/office/drawing/2014/main" id="{00000000-0008-0000-0000-00005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BBF22" id="Text Box 8047" o:spid="_x0000_s1026" type="#_x0000_t202" style="position:absolute;margin-left:0;margin-top:0;width:6pt;height:2.25pt;z-index:2481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89440" behindDoc="0" locked="0" layoutInCell="1" allowOverlap="1" wp14:anchorId="723CC7AC" wp14:editId="2648A6B9">
                      <wp:simplePos x="0" y="0"/>
                      <wp:positionH relativeFrom="column">
                        <wp:posOffset>0</wp:posOffset>
                      </wp:positionH>
                      <wp:positionV relativeFrom="paragraph">
                        <wp:posOffset>0</wp:posOffset>
                      </wp:positionV>
                      <wp:extent cx="76200" cy="28575"/>
                      <wp:effectExtent l="19050" t="19050" r="19050" b="28575"/>
                      <wp:wrapNone/>
                      <wp:docPr id="5202" name="Text Box 8046">
                        <a:extLst xmlns:a="http://schemas.openxmlformats.org/drawingml/2006/main">
                          <a:ext uri="{FF2B5EF4-FFF2-40B4-BE49-F238E27FC236}">
                            <a16:creationId xmlns:a16="http://schemas.microsoft.com/office/drawing/2014/main" id="{00000000-0008-0000-0000-00005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0348A" id="Text Box 8046" o:spid="_x0000_s1026" type="#_x0000_t202" style="position:absolute;margin-left:0;margin-top:0;width:6pt;height:2.25pt;z-index:2481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0464" behindDoc="0" locked="0" layoutInCell="1" allowOverlap="1" wp14:anchorId="20C51510" wp14:editId="4C30C459">
                      <wp:simplePos x="0" y="0"/>
                      <wp:positionH relativeFrom="column">
                        <wp:posOffset>0</wp:posOffset>
                      </wp:positionH>
                      <wp:positionV relativeFrom="paragraph">
                        <wp:posOffset>0</wp:posOffset>
                      </wp:positionV>
                      <wp:extent cx="76200" cy="28575"/>
                      <wp:effectExtent l="19050" t="19050" r="19050" b="28575"/>
                      <wp:wrapNone/>
                      <wp:docPr id="5203" name="Text Box 8045">
                        <a:extLst xmlns:a="http://schemas.openxmlformats.org/drawingml/2006/main">
                          <a:ext uri="{FF2B5EF4-FFF2-40B4-BE49-F238E27FC236}">
                            <a16:creationId xmlns:a16="http://schemas.microsoft.com/office/drawing/2014/main" id="{00000000-0008-0000-0000-00005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995E2" id="Text Box 8045" o:spid="_x0000_s1026" type="#_x0000_t202" style="position:absolute;margin-left:0;margin-top:0;width:6pt;height:2.25pt;z-index:2481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1488" behindDoc="0" locked="0" layoutInCell="1" allowOverlap="1" wp14:anchorId="43C5B8CA" wp14:editId="05E96C91">
                      <wp:simplePos x="0" y="0"/>
                      <wp:positionH relativeFrom="column">
                        <wp:posOffset>0</wp:posOffset>
                      </wp:positionH>
                      <wp:positionV relativeFrom="paragraph">
                        <wp:posOffset>0</wp:posOffset>
                      </wp:positionV>
                      <wp:extent cx="76200" cy="28575"/>
                      <wp:effectExtent l="19050" t="19050" r="19050" b="28575"/>
                      <wp:wrapNone/>
                      <wp:docPr id="5204" name="Text Box 8044">
                        <a:extLst xmlns:a="http://schemas.openxmlformats.org/drawingml/2006/main">
                          <a:ext uri="{FF2B5EF4-FFF2-40B4-BE49-F238E27FC236}">
                            <a16:creationId xmlns:a16="http://schemas.microsoft.com/office/drawing/2014/main" id="{00000000-0008-0000-0000-00005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B7E69" id="Text Box 8044" o:spid="_x0000_s1026" type="#_x0000_t202" style="position:absolute;margin-left:0;margin-top:0;width:6pt;height:2.25pt;z-index:2481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2512" behindDoc="0" locked="0" layoutInCell="1" allowOverlap="1" wp14:anchorId="134EFD25" wp14:editId="66F6AF2B">
                      <wp:simplePos x="0" y="0"/>
                      <wp:positionH relativeFrom="column">
                        <wp:posOffset>0</wp:posOffset>
                      </wp:positionH>
                      <wp:positionV relativeFrom="paragraph">
                        <wp:posOffset>0</wp:posOffset>
                      </wp:positionV>
                      <wp:extent cx="76200" cy="28575"/>
                      <wp:effectExtent l="19050" t="19050" r="19050" b="28575"/>
                      <wp:wrapNone/>
                      <wp:docPr id="5205" name="Text Box 8043">
                        <a:extLst xmlns:a="http://schemas.openxmlformats.org/drawingml/2006/main">
                          <a:ext uri="{FF2B5EF4-FFF2-40B4-BE49-F238E27FC236}">
                            <a16:creationId xmlns:a16="http://schemas.microsoft.com/office/drawing/2014/main" id="{00000000-0008-0000-0000-00005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ED53D" id="Text Box 8043" o:spid="_x0000_s1026" type="#_x0000_t202" style="position:absolute;margin-left:0;margin-top:0;width:6pt;height:2.25pt;z-index:2481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3536" behindDoc="0" locked="0" layoutInCell="1" allowOverlap="1" wp14:anchorId="58522D29" wp14:editId="20AB032D">
                      <wp:simplePos x="0" y="0"/>
                      <wp:positionH relativeFrom="column">
                        <wp:posOffset>0</wp:posOffset>
                      </wp:positionH>
                      <wp:positionV relativeFrom="paragraph">
                        <wp:posOffset>0</wp:posOffset>
                      </wp:positionV>
                      <wp:extent cx="76200" cy="28575"/>
                      <wp:effectExtent l="19050" t="19050" r="19050" b="28575"/>
                      <wp:wrapNone/>
                      <wp:docPr id="5206" name="Text Box 8042">
                        <a:extLst xmlns:a="http://schemas.openxmlformats.org/drawingml/2006/main">
                          <a:ext uri="{FF2B5EF4-FFF2-40B4-BE49-F238E27FC236}">
                            <a16:creationId xmlns:a16="http://schemas.microsoft.com/office/drawing/2014/main" id="{00000000-0008-0000-0000-00005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7ECF4" id="Text Box 8042" o:spid="_x0000_s1026" type="#_x0000_t202" style="position:absolute;margin-left:0;margin-top:0;width:6pt;height:2.25pt;z-index:2481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4560" behindDoc="0" locked="0" layoutInCell="1" allowOverlap="1" wp14:anchorId="639B6AFD" wp14:editId="5BA5A72B">
                      <wp:simplePos x="0" y="0"/>
                      <wp:positionH relativeFrom="column">
                        <wp:posOffset>0</wp:posOffset>
                      </wp:positionH>
                      <wp:positionV relativeFrom="paragraph">
                        <wp:posOffset>0</wp:posOffset>
                      </wp:positionV>
                      <wp:extent cx="76200" cy="28575"/>
                      <wp:effectExtent l="19050" t="19050" r="19050" b="28575"/>
                      <wp:wrapNone/>
                      <wp:docPr id="5207" name="Text Box 8041">
                        <a:extLst xmlns:a="http://schemas.openxmlformats.org/drawingml/2006/main">
                          <a:ext uri="{FF2B5EF4-FFF2-40B4-BE49-F238E27FC236}">
                            <a16:creationId xmlns:a16="http://schemas.microsoft.com/office/drawing/2014/main" id="{00000000-0008-0000-0000-00005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253D6" id="Text Box 8041" o:spid="_x0000_s1026" type="#_x0000_t202" style="position:absolute;margin-left:0;margin-top:0;width:6pt;height:2.25pt;z-index:2481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5584" behindDoc="0" locked="0" layoutInCell="1" allowOverlap="1" wp14:anchorId="5C6457BB" wp14:editId="7D0B03F2">
                      <wp:simplePos x="0" y="0"/>
                      <wp:positionH relativeFrom="column">
                        <wp:posOffset>0</wp:posOffset>
                      </wp:positionH>
                      <wp:positionV relativeFrom="paragraph">
                        <wp:posOffset>0</wp:posOffset>
                      </wp:positionV>
                      <wp:extent cx="76200" cy="28575"/>
                      <wp:effectExtent l="19050" t="19050" r="19050" b="28575"/>
                      <wp:wrapNone/>
                      <wp:docPr id="5208" name="Text Box 8040">
                        <a:extLst xmlns:a="http://schemas.openxmlformats.org/drawingml/2006/main">
                          <a:ext uri="{FF2B5EF4-FFF2-40B4-BE49-F238E27FC236}">
                            <a16:creationId xmlns:a16="http://schemas.microsoft.com/office/drawing/2014/main" id="{00000000-0008-0000-0000-00005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76C36" id="Text Box 8040" o:spid="_x0000_s1026" type="#_x0000_t202" style="position:absolute;margin-left:0;margin-top:0;width:6pt;height:2.25pt;z-index:2481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6608" behindDoc="0" locked="0" layoutInCell="1" allowOverlap="1" wp14:anchorId="10868963" wp14:editId="2AA34743">
                      <wp:simplePos x="0" y="0"/>
                      <wp:positionH relativeFrom="column">
                        <wp:posOffset>0</wp:posOffset>
                      </wp:positionH>
                      <wp:positionV relativeFrom="paragraph">
                        <wp:posOffset>0</wp:posOffset>
                      </wp:positionV>
                      <wp:extent cx="76200" cy="28575"/>
                      <wp:effectExtent l="19050" t="19050" r="19050" b="28575"/>
                      <wp:wrapNone/>
                      <wp:docPr id="5209" name="Text Box 8039">
                        <a:extLst xmlns:a="http://schemas.openxmlformats.org/drawingml/2006/main">
                          <a:ext uri="{FF2B5EF4-FFF2-40B4-BE49-F238E27FC236}">
                            <a16:creationId xmlns:a16="http://schemas.microsoft.com/office/drawing/2014/main" id="{00000000-0008-0000-0000-00005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79A18" id="Text Box 8039" o:spid="_x0000_s1026" type="#_x0000_t202" style="position:absolute;margin-left:0;margin-top:0;width:6pt;height:2.25pt;z-index:2481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7632" behindDoc="0" locked="0" layoutInCell="1" allowOverlap="1" wp14:anchorId="14515663" wp14:editId="54F1A1FE">
                      <wp:simplePos x="0" y="0"/>
                      <wp:positionH relativeFrom="column">
                        <wp:posOffset>0</wp:posOffset>
                      </wp:positionH>
                      <wp:positionV relativeFrom="paragraph">
                        <wp:posOffset>0</wp:posOffset>
                      </wp:positionV>
                      <wp:extent cx="76200" cy="28575"/>
                      <wp:effectExtent l="19050" t="19050" r="19050" b="28575"/>
                      <wp:wrapNone/>
                      <wp:docPr id="5210" name="Text Box 8038">
                        <a:extLst xmlns:a="http://schemas.openxmlformats.org/drawingml/2006/main">
                          <a:ext uri="{FF2B5EF4-FFF2-40B4-BE49-F238E27FC236}">
                            <a16:creationId xmlns:a16="http://schemas.microsoft.com/office/drawing/2014/main" id="{00000000-0008-0000-0000-00005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335DE" id="Text Box 8038" o:spid="_x0000_s1026" type="#_x0000_t202" style="position:absolute;margin-left:0;margin-top:0;width:6pt;height:2.25pt;z-index:2481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8656" behindDoc="0" locked="0" layoutInCell="1" allowOverlap="1" wp14:anchorId="0F6BC904" wp14:editId="54E06025">
                      <wp:simplePos x="0" y="0"/>
                      <wp:positionH relativeFrom="column">
                        <wp:posOffset>0</wp:posOffset>
                      </wp:positionH>
                      <wp:positionV relativeFrom="paragraph">
                        <wp:posOffset>0</wp:posOffset>
                      </wp:positionV>
                      <wp:extent cx="76200" cy="28575"/>
                      <wp:effectExtent l="19050" t="19050" r="19050" b="28575"/>
                      <wp:wrapNone/>
                      <wp:docPr id="5211" name="Text Box 8037">
                        <a:extLst xmlns:a="http://schemas.openxmlformats.org/drawingml/2006/main">
                          <a:ext uri="{FF2B5EF4-FFF2-40B4-BE49-F238E27FC236}">
                            <a16:creationId xmlns:a16="http://schemas.microsoft.com/office/drawing/2014/main" id="{00000000-0008-0000-0000-00005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38087" id="Text Box 8037" o:spid="_x0000_s1026" type="#_x0000_t202" style="position:absolute;margin-left:0;margin-top:0;width:6pt;height:2.25pt;z-index:2481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199680" behindDoc="0" locked="0" layoutInCell="1" allowOverlap="1" wp14:anchorId="350B6902" wp14:editId="3ED5413C">
                      <wp:simplePos x="0" y="0"/>
                      <wp:positionH relativeFrom="column">
                        <wp:posOffset>0</wp:posOffset>
                      </wp:positionH>
                      <wp:positionV relativeFrom="paragraph">
                        <wp:posOffset>0</wp:posOffset>
                      </wp:positionV>
                      <wp:extent cx="76200" cy="28575"/>
                      <wp:effectExtent l="19050" t="19050" r="19050" b="28575"/>
                      <wp:wrapNone/>
                      <wp:docPr id="5212" name="Text Box 8036">
                        <a:extLst xmlns:a="http://schemas.openxmlformats.org/drawingml/2006/main">
                          <a:ext uri="{FF2B5EF4-FFF2-40B4-BE49-F238E27FC236}">
                            <a16:creationId xmlns:a16="http://schemas.microsoft.com/office/drawing/2014/main" id="{00000000-0008-0000-0000-00005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B1F56" id="Text Box 8036" o:spid="_x0000_s1026" type="#_x0000_t202" style="position:absolute;margin-left:0;margin-top:0;width:6pt;height:2.25pt;z-index:2481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0704" behindDoc="0" locked="0" layoutInCell="1" allowOverlap="1" wp14:anchorId="11C8414E" wp14:editId="163473D1">
                      <wp:simplePos x="0" y="0"/>
                      <wp:positionH relativeFrom="column">
                        <wp:posOffset>0</wp:posOffset>
                      </wp:positionH>
                      <wp:positionV relativeFrom="paragraph">
                        <wp:posOffset>0</wp:posOffset>
                      </wp:positionV>
                      <wp:extent cx="76200" cy="28575"/>
                      <wp:effectExtent l="19050" t="19050" r="19050" b="28575"/>
                      <wp:wrapNone/>
                      <wp:docPr id="5213" name="Text Box 8035">
                        <a:extLst xmlns:a="http://schemas.openxmlformats.org/drawingml/2006/main">
                          <a:ext uri="{FF2B5EF4-FFF2-40B4-BE49-F238E27FC236}">
                            <a16:creationId xmlns:a16="http://schemas.microsoft.com/office/drawing/2014/main" id="{00000000-0008-0000-0000-00005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C3F71" id="Text Box 8035" o:spid="_x0000_s1026" type="#_x0000_t202" style="position:absolute;margin-left:0;margin-top:0;width:6pt;height:2.25pt;z-index:2482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1728" behindDoc="0" locked="0" layoutInCell="1" allowOverlap="1" wp14:anchorId="4A7DFD11" wp14:editId="754BC44E">
                      <wp:simplePos x="0" y="0"/>
                      <wp:positionH relativeFrom="column">
                        <wp:posOffset>0</wp:posOffset>
                      </wp:positionH>
                      <wp:positionV relativeFrom="paragraph">
                        <wp:posOffset>0</wp:posOffset>
                      </wp:positionV>
                      <wp:extent cx="76200" cy="28575"/>
                      <wp:effectExtent l="19050" t="19050" r="19050" b="28575"/>
                      <wp:wrapNone/>
                      <wp:docPr id="5214" name="Text Box 8034">
                        <a:extLst xmlns:a="http://schemas.openxmlformats.org/drawingml/2006/main">
                          <a:ext uri="{FF2B5EF4-FFF2-40B4-BE49-F238E27FC236}">
                            <a16:creationId xmlns:a16="http://schemas.microsoft.com/office/drawing/2014/main" id="{00000000-0008-0000-0000-00005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70A595" id="Text Box 8034" o:spid="_x0000_s1026" type="#_x0000_t202" style="position:absolute;margin-left:0;margin-top:0;width:6pt;height:2.25pt;z-index:2482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2752" behindDoc="0" locked="0" layoutInCell="1" allowOverlap="1" wp14:anchorId="5E6243B3" wp14:editId="76B6EB0E">
                      <wp:simplePos x="0" y="0"/>
                      <wp:positionH relativeFrom="column">
                        <wp:posOffset>0</wp:posOffset>
                      </wp:positionH>
                      <wp:positionV relativeFrom="paragraph">
                        <wp:posOffset>0</wp:posOffset>
                      </wp:positionV>
                      <wp:extent cx="76200" cy="28575"/>
                      <wp:effectExtent l="19050" t="19050" r="19050" b="28575"/>
                      <wp:wrapNone/>
                      <wp:docPr id="5215" name="Text Box 8033">
                        <a:extLst xmlns:a="http://schemas.openxmlformats.org/drawingml/2006/main">
                          <a:ext uri="{FF2B5EF4-FFF2-40B4-BE49-F238E27FC236}">
                            <a16:creationId xmlns:a16="http://schemas.microsoft.com/office/drawing/2014/main" id="{00000000-0008-0000-0000-00005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19B4F" id="Text Box 8033" o:spid="_x0000_s1026" type="#_x0000_t202" style="position:absolute;margin-left:0;margin-top:0;width:6pt;height:2.25pt;z-index:2482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3776" behindDoc="0" locked="0" layoutInCell="1" allowOverlap="1" wp14:anchorId="7ACC11A6" wp14:editId="626468B4">
                      <wp:simplePos x="0" y="0"/>
                      <wp:positionH relativeFrom="column">
                        <wp:posOffset>0</wp:posOffset>
                      </wp:positionH>
                      <wp:positionV relativeFrom="paragraph">
                        <wp:posOffset>0</wp:posOffset>
                      </wp:positionV>
                      <wp:extent cx="76200" cy="28575"/>
                      <wp:effectExtent l="19050" t="19050" r="19050" b="28575"/>
                      <wp:wrapNone/>
                      <wp:docPr id="5216" name="Text Box 8032">
                        <a:extLst xmlns:a="http://schemas.openxmlformats.org/drawingml/2006/main">
                          <a:ext uri="{FF2B5EF4-FFF2-40B4-BE49-F238E27FC236}">
                            <a16:creationId xmlns:a16="http://schemas.microsoft.com/office/drawing/2014/main" id="{00000000-0008-0000-0000-00006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88AC6" id="Text Box 8032" o:spid="_x0000_s1026" type="#_x0000_t202" style="position:absolute;margin-left:0;margin-top:0;width:6pt;height:2.25pt;z-index:2482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4800" behindDoc="0" locked="0" layoutInCell="1" allowOverlap="1" wp14:anchorId="01CE1587" wp14:editId="41119B88">
                      <wp:simplePos x="0" y="0"/>
                      <wp:positionH relativeFrom="column">
                        <wp:posOffset>0</wp:posOffset>
                      </wp:positionH>
                      <wp:positionV relativeFrom="paragraph">
                        <wp:posOffset>0</wp:posOffset>
                      </wp:positionV>
                      <wp:extent cx="76200" cy="28575"/>
                      <wp:effectExtent l="19050" t="19050" r="19050" b="28575"/>
                      <wp:wrapNone/>
                      <wp:docPr id="5217" name="Text Box 8031">
                        <a:extLst xmlns:a="http://schemas.openxmlformats.org/drawingml/2006/main">
                          <a:ext uri="{FF2B5EF4-FFF2-40B4-BE49-F238E27FC236}">
                            <a16:creationId xmlns:a16="http://schemas.microsoft.com/office/drawing/2014/main" id="{00000000-0008-0000-0000-00006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39AF2" id="Text Box 8031" o:spid="_x0000_s1026" type="#_x0000_t202" style="position:absolute;margin-left:0;margin-top:0;width:6pt;height:2.25pt;z-index:2482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5824" behindDoc="0" locked="0" layoutInCell="1" allowOverlap="1" wp14:anchorId="5A1C9836" wp14:editId="5B887796">
                      <wp:simplePos x="0" y="0"/>
                      <wp:positionH relativeFrom="column">
                        <wp:posOffset>0</wp:posOffset>
                      </wp:positionH>
                      <wp:positionV relativeFrom="paragraph">
                        <wp:posOffset>0</wp:posOffset>
                      </wp:positionV>
                      <wp:extent cx="76200" cy="28575"/>
                      <wp:effectExtent l="19050" t="19050" r="19050" b="28575"/>
                      <wp:wrapNone/>
                      <wp:docPr id="5218" name="Text Box 8030">
                        <a:extLst xmlns:a="http://schemas.openxmlformats.org/drawingml/2006/main">
                          <a:ext uri="{FF2B5EF4-FFF2-40B4-BE49-F238E27FC236}">
                            <a16:creationId xmlns:a16="http://schemas.microsoft.com/office/drawing/2014/main" id="{00000000-0008-0000-0000-00006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CE045" id="Text Box 8030" o:spid="_x0000_s1026" type="#_x0000_t202" style="position:absolute;margin-left:0;margin-top:0;width:6pt;height:2.25pt;z-index:2482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6848" behindDoc="0" locked="0" layoutInCell="1" allowOverlap="1" wp14:anchorId="160823FE" wp14:editId="1D60A4C3">
                      <wp:simplePos x="0" y="0"/>
                      <wp:positionH relativeFrom="column">
                        <wp:posOffset>0</wp:posOffset>
                      </wp:positionH>
                      <wp:positionV relativeFrom="paragraph">
                        <wp:posOffset>0</wp:posOffset>
                      </wp:positionV>
                      <wp:extent cx="76200" cy="28575"/>
                      <wp:effectExtent l="19050" t="19050" r="19050" b="28575"/>
                      <wp:wrapNone/>
                      <wp:docPr id="5219" name="Text Box 8029">
                        <a:extLst xmlns:a="http://schemas.openxmlformats.org/drawingml/2006/main">
                          <a:ext uri="{FF2B5EF4-FFF2-40B4-BE49-F238E27FC236}">
                            <a16:creationId xmlns:a16="http://schemas.microsoft.com/office/drawing/2014/main" id="{00000000-0008-0000-0000-00006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1BC2B" id="Text Box 8029" o:spid="_x0000_s1026" type="#_x0000_t202" style="position:absolute;margin-left:0;margin-top:0;width:6pt;height:2.25pt;z-index:2482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7872" behindDoc="0" locked="0" layoutInCell="1" allowOverlap="1" wp14:anchorId="51597F9E" wp14:editId="1F9D9C91">
                      <wp:simplePos x="0" y="0"/>
                      <wp:positionH relativeFrom="column">
                        <wp:posOffset>0</wp:posOffset>
                      </wp:positionH>
                      <wp:positionV relativeFrom="paragraph">
                        <wp:posOffset>0</wp:posOffset>
                      </wp:positionV>
                      <wp:extent cx="76200" cy="28575"/>
                      <wp:effectExtent l="19050" t="19050" r="19050" b="28575"/>
                      <wp:wrapNone/>
                      <wp:docPr id="5220" name="Text Box 8028">
                        <a:extLst xmlns:a="http://schemas.openxmlformats.org/drawingml/2006/main">
                          <a:ext uri="{FF2B5EF4-FFF2-40B4-BE49-F238E27FC236}">
                            <a16:creationId xmlns:a16="http://schemas.microsoft.com/office/drawing/2014/main" id="{00000000-0008-0000-0000-00006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3A22D" id="Text Box 8028" o:spid="_x0000_s1026" type="#_x0000_t202" style="position:absolute;margin-left:0;margin-top:0;width:6pt;height:2.25pt;z-index:2482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8896" behindDoc="0" locked="0" layoutInCell="1" allowOverlap="1" wp14:anchorId="7181C103" wp14:editId="7C8C2457">
                      <wp:simplePos x="0" y="0"/>
                      <wp:positionH relativeFrom="column">
                        <wp:posOffset>0</wp:posOffset>
                      </wp:positionH>
                      <wp:positionV relativeFrom="paragraph">
                        <wp:posOffset>0</wp:posOffset>
                      </wp:positionV>
                      <wp:extent cx="76200" cy="28575"/>
                      <wp:effectExtent l="19050" t="19050" r="19050" b="28575"/>
                      <wp:wrapNone/>
                      <wp:docPr id="5221" name="Text Box 8027">
                        <a:extLst xmlns:a="http://schemas.openxmlformats.org/drawingml/2006/main">
                          <a:ext uri="{FF2B5EF4-FFF2-40B4-BE49-F238E27FC236}">
                            <a16:creationId xmlns:a16="http://schemas.microsoft.com/office/drawing/2014/main" id="{00000000-0008-0000-0000-00006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C919C" id="Text Box 8027" o:spid="_x0000_s1026" type="#_x0000_t202" style="position:absolute;margin-left:0;margin-top:0;width:6pt;height:2.25pt;z-index:2482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09920" behindDoc="0" locked="0" layoutInCell="1" allowOverlap="1" wp14:anchorId="19D69085" wp14:editId="275B0A41">
                      <wp:simplePos x="0" y="0"/>
                      <wp:positionH relativeFrom="column">
                        <wp:posOffset>0</wp:posOffset>
                      </wp:positionH>
                      <wp:positionV relativeFrom="paragraph">
                        <wp:posOffset>0</wp:posOffset>
                      </wp:positionV>
                      <wp:extent cx="76200" cy="28575"/>
                      <wp:effectExtent l="19050" t="19050" r="19050" b="28575"/>
                      <wp:wrapNone/>
                      <wp:docPr id="5222" name="Text Box 8026">
                        <a:extLst xmlns:a="http://schemas.openxmlformats.org/drawingml/2006/main">
                          <a:ext uri="{FF2B5EF4-FFF2-40B4-BE49-F238E27FC236}">
                            <a16:creationId xmlns:a16="http://schemas.microsoft.com/office/drawing/2014/main" id="{00000000-0008-0000-0000-00006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6B3893" id="Text Box 8026" o:spid="_x0000_s1026" type="#_x0000_t202" style="position:absolute;margin-left:0;margin-top:0;width:6pt;height:2.25pt;z-index:2482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0944" behindDoc="0" locked="0" layoutInCell="1" allowOverlap="1" wp14:anchorId="5772FEAE" wp14:editId="6AA521C6">
                      <wp:simplePos x="0" y="0"/>
                      <wp:positionH relativeFrom="column">
                        <wp:posOffset>0</wp:posOffset>
                      </wp:positionH>
                      <wp:positionV relativeFrom="paragraph">
                        <wp:posOffset>0</wp:posOffset>
                      </wp:positionV>
                      <wp:extent cx="76200" cy="28575"/>
                      <wp:effectExtent l="19050" t="19050" r="19050" b="28575"/>
                      <wp:wrapNone/>
                      <wp:docPr id="5223" name="Text Box 8025">
                        <a:extLst xmlns:a="http://schemas.openxmlformats.org/drawingml/2006/main">
                          <a:ext uri="{FF2B5EF4-FFF2-40B4-BE49-F238E27FC236}">
                            <a16:creationId xmlns:a16="http://schemas.microsoft.com/office/drawing/2014/main" id="{00000000-0008-0000-0000-00006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78737" id="Text Box 8025" o:spid="_x0000_s1026" type="#_x0000_t202" style="position:absolute;margin-left:0;margin-top:0;width:6pt;height:2.25pt;z-index:2482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1968" behindDoc="0" locked="0" layoutInCell="1" allowOverlap="1" wp14:anchorId="71A1342C" wp14:editId="5C0D91AE">
                      <wp:simplePos x="0" y="0"/>
                      <wp:positionH relativeFrom="column">
                        <wp:posOffset>0</wp:posOffset>
                      </wp:positionH>
                      <wp:positionV relativeFrom="paragraph">
                        <wp:posOffset>0</wp:posOffset>
                      </wp:positionV>
                      <wp:extent cx="76200" cy="28575"/>
                      <wp:effectExtent l="19050" t="19050" r="19050" b="28575"/>
                      <wp:wrapNone/>
                      <wp:docPr id="5224" name="Text Box 8024">
                        <a:extLst xmlns:a="http://schemas.openxmlformats.org/drawingml/2006/main">
                          <a:ext uri="{FF2B5EF4-FFF2-40B4-BE49-F238E27FC236}">
                            <a16:creationId xmlns:a16="http://schemas.microsoft.com/office/drawing/2014/main" id="{00000000-0008-0000-0000-00006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80E2E" id="Text Box 8024" o:spid="_x0000_s1026" type="#_x0000_t202" style="position:absolute;margin-left:0;margin-top:0;width:6pt;height:2.25pt;z-index:2482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2992" behindDoc="0" locked="0" layoutInCell="1" allowOverlap="1" wp14:anchorId="505B6974" wp14:editId="0F9A9781">
                      <wp:simplePos x="0" y="0"/>
                      <wp:positionH relativeFrom="column">
                        <wp:posOffset>0</wp:posOffset>
                      </wp:positionH>
                      <wp:positionV relativeFrom="paragraph">
                        <wp:posOffset>0</wp:posOffset>
                      </wp:positionV>
                      <wp:extent cx="76200" cy="28575"/>
                      <wp:effectExtent l="19050" t="19050" r="19050" b="28575"/>
                      <wp:wrapNone/>
                      <wp:docPr id="5225" name="Text Box 8023">
                        <a:extLst xmlns:a="http://schemas.openxmlformats.org/drawingml/2006/main">
                          <a:ext uri="{FF2B5EF4-FFF2-40B4-BE49-F238E27FC236}">
                            <a16:creationId xmlns:a16="http://schemas.microsoft.com/office/drawing/2014/main" id="{00000000-0008-0000-0000-00006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BFBE6" id="Text Box 8023" o:spid="_x0000_s1026" type="#_x0000_t202" style="position:absolute;margin-left:0;margin-top:0;width:6pt;height:2.25pt;z-index:2482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4016" behindDoc="0" locked="0" layoutInCell="1" allowOverlap="1" wp14:anchorId="5DE96F84" wp14:editId="38B2FACB">
                      <wp:simplePos x="0" y="0"/>
                      <wp:positionH relativeFrom="column">
                        <wp:posOffset>0</wp:posOffset>
                      </wp:positionH>
                      <wp:positionV relativeFrom="paragraph">
                        <wp:posOffset>0</wp:posOffset>
                      </wp:positionV>
                      <wp:extent cx="76200" cy="28575"/>
                      <wp:effectExtent l="19050" t="19050" r="19050" b="28575"/>
                      <wp:wrapNone/>
                      <wp:docPr id="5226" name="Text Box 8022">
                        <a:extLst xmlns:a="http://schemas.openxmlformats.org/drawingml/2006/main">
                          <a:ext uri="{FF2B5EF4-FFF2-40B4-BE49-F238E27FC236}">
                            <a16:creationId xmlns:a16="http://schemas.microsoft.com/office/drawing/2014/main" id="{00000000-0008-0000-0000-00006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726A0" id="Text Box 8022" o:spid="_x0000_s1026" type="#_x0000_t202" style="position:absolute;margin-left:0;margin-top:0;width:6pt;height:2.25pt;z-index:2482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5040" behindDoc="0" locked="0" layoutInCell="1" allowOverlap="1" wp14:anchorId="5F67F5C4" wp14:editId="454C09CC">
                      <wp:simplePos x="0" y="0"/>
                      <wp:positionH relativeFrom="column">
                        <wp:posOffset>0</wp:posOffset>
                      </wp:positionH>
                      <wp:positionV relativeFrom="paragraph">
                        <wp:posOffset>0</wp:posOffset>
                      </wp:positionV>
                      <wp:extent cx="76200" cy="28575"/>
                      <wp:effectExtent l="19050" t="19050" r="19050" b="28575"/>
                      <wp:wrapNone/>
                      <wp:docPr id="5227" name="Text Box 8021">
                        <a:extLst xmlns:a="http://schemas.openxmlformats.org/drawingml/2006/main">
                          <a:ext uri="{FF2B5EF4-FFF2-40B4-BE49-F238E27FC236}">
                            <a16:creationId xmlns:a16="http://schemas.microsoft.com/office/drawing/2014/main" id="{00000000-0008-0000-0000-00006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6592A8" id="Text Box 8021" o:spid="_x0000_s1026" type="#_x0000_t202" style="position:absolute;margin-left:0;margin-top:0;width:6pt;height:2.25pt;z-index:2482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6064" behindDoc="0" locked="0" layoutInCell="1" allowOverlap="1" wp14:anchorId="324C3FBD" wp14:editId="1120BEF7">
                      <wp:simplePos x="0" y="0"/>
                      <wp:positionH relativeFrom="column">
                        <wp:posOffset>0</wp:posOffset>
                      </wp:positionH>
                      <wp:positionV relativeFrom="paragraph">
                        <wp:posOffset>0</wp:posOffset>
                      </wp:positionV>
                      <wp:extent cx="76200" cy="28575"/>
                      <wp:effectExtent l="19050" t="19050" r="19050" b="28575"/>
                      <wp:wrapNone/>
                      <wp:docPr id="5228" name="Text Box 8020">
                        <a:extLst xmlns:a="http://schemas.openxmlformats.org/drawingml/2006/main">
                          <a:ext uri="{FF2B5EF4-FFF2-40B4-BE49-F238E27FC236}">
                            <a16:creationId xmlns:a16="http://schemas.microsoft.com/office/drawing/2014/main" id="{00000000-0008-0000-0000-00006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7D2A2" id="Text Box 8020" o:spid="_x0000_s1026" type="#_x0000_t202" style="position:absolute;margin-left:0;margin-top:0;width:6pt;height:2.25pt;z-index:2482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7088" behindDoc="0" locked="0" layoutInCell="1" allowOverlap="1" wp14:anchorId="3235FFD7" wp14:editId="304AB3C4">
                      <wp:simplePos x="0" y="0"/>
                      <wp:positionH relativeFrom="column">
                        <wp:posOffset>0</wp:posOffset>
                      </wp:positionH>
                      <wp:positionV relativeFrom="paragraph">
                        <wp:posOffset>0</wp:posOffset>
                      </wp:positionV>
                      <wp:extent cx="76200" cy="28575"/>
                      <wp:effectExtent l="19050" t="19050" r="19050" b="28575"/>
                      <wp:wrapNone/>
                      <wp:docPr id="5229" name="Text Box 8019">
                        <a:extLst xmlns:a="http://schemas.openxmlformats.org/drawingml/2006/main">
                          <a:ext uri="{FF2B5EF4-FFF2-40B4-BE49-F238E27FC236}">
                            <a16:creationId xmlns:a16="http://schemas.microsoft.com/office/drawing/2014/main" id="{00000000-0008-0000-0000-00006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38828" id="Text Box 8019" o:spid="_x0000_s1026" type="#_x0000_t202" style="position:absolute;margin-left:0;margin-top:0;width:6pt;height:2.25pt;z-index:2482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8112" behindDoc="0" locked="0" layoutInCell="1" allowOverlap="1" wp14:anchorId="5CA4AE33" wp14:editId="3CDF3C39">
                      <wp:simplePos x="0" y="0"/>
                      <wp:positionH relativeFrom="column">
                        <wp:posOffset>0</wp:posOffset>
                      </wp:positionH>
                      <wp:positionV relativeFrom="paragraph">
                        <wp:posOffset>0</wp:posOffset>
                      </wp:positionV>
                      <wp:extent cx="76200" cy="28575"/>
                      <wp:effectExtent l="19050" t="19050" r="19050" b="28575"/>
                      <wp:wrapNone/>
                      <wp:docPr id="5230" name="Text Box 8018">
                        <a:extLst xmlns:a="http://schemas.openxmlformats.org/drawingml/2006/main">
                          <a:ext uri="{FF2B5EF4-FFF2-40B4-BE49-F238E27FC236}">
                            <a16:creationId xmlns:a16="http://schemas.microsoft.com/office/drawing/2014/main" id="{00000000-0008-0000-0000-00006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85ADC" id="Text Box 8018" o:spid="_x0000_s1026" type="#_x0000_t202" style="position:absolute;margin-left:0;margin-top:0;width:6pt;height:2.25pt;z-index:2482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19136" behindDoc="0" locked="0" layoutInCell="1" allowOverlap="1" wp14:anchorId="34BBC53A" wp14:editId="5B161E43">
                      <wp:simplePos x="0" y="0"/>
                      <wp:positionH relativeFrom="column">
                        <wp:posOffset>0</wp:posOffset>
                      </wp:positionH>
                      <wp:positionV relativeFrom="paragraph">
                        <wp:posOffset>0</wp:posOffset>
                      </wp:positionV>
                      <wp:extent cx="76200" cy="28575"/>
                      <wp:effectExtent l="19050" t="19050" r="19050" b="28575"/>
                      <wp:wrapNone/>
                      <wp:docPr id="5231" name="Text Box 8017">
                        <a:extLst xmlns:a="http://schemas.openxmlformats.org/drawingml/2006/main">
                          <a:ext uri="{FF2B5EF4-FFF2-40B4-BE49-F238E27FC236}">
                            <a16:creationId xmlns:a16="http://schemas.microsoft.com/office/drawing/2014/main" id="{00000000-0008-0000-0000-00006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C085F" id="Text Box 8017" o:spid="_x0000_s1026" type="#_x0000_t202" style="position:absolute;margin-left:0;margin-top:0;width:6pt;height:2.25pt;z-index:2482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0160" behindDoc="0" locked="0" layoutInCell="1" allowOverlap="1" wp14:anchorId="228A0EB9" wp14:editId="7A93DC15">
                      <wp:simplePos x="0" y="0"/>
                      <wp:positionH relativeFrom="column">
                        <wp:posOffset>0</wp:posOffset>
                      </wp:positionH>
                      <wp:positionV relativeFrom="paragraph">
                        <wp:posOffset>0</wp:posOffset>
                      </wp:positionV>
                      <wp:extent cx="76200" cy="28575"/>
                      <wp:effectExtent l="19050" t="19050" r="19050" b="28575"/>
                      <wp:wrapNone/>
                      <wp:docPr id="5232" name="Text Box 8016">
                        <a:extLst xmlns:a="http://schemas.openxmlformats.org/drawingml/2006/main">
                          <a:ext uri="{FF2B5EF4-FFF2-40B4-BE49-F238E27FC236}">
                            <a16:creationId xmlns:a16="http://schemas.microsoft.com/office/drawing/2014/main" id="{00000000-0008-0000-0000-00007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E7392" id="Text Box 8016" o:spid="_x0000_s1026" type="#_x0000_t202" style="position:absolute;margin-left:0;margin-top:0;width:6pt;height:2.25pt;z-index:2482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1184" behindDoc="0" locked="0" layoutInCell="1" allowOverlap="1" wp14:anchorId="2563A214" wp14:editId="156F197A">
                      <wp:simplePos x="0" y="0"/>
                      <wp:positionH relativeFrom="column">
                        <wp:posOffset>0</wp:posOffset>
                      </wp:positionH>
                      <wp:positionV relativeFrom="paragraph">
                        <wp:posOffset>0</wp:posOffset>
                      </wp:positionV>
                      <wp:extent cx="76200" cy="28575"/>
                      <wp:effectExtent l="19050" t="19050" r="19050" b="28575"/>
                      <wp:wrapNone/>
                      <wp:docPr id="5233" name="Text Box 8015">
                        <a:extLst xmlns:a="http://schemas.openxmlformats.org/drawingml/2006/main">
                          <a:ext uri="{FF2B5EF4-FFF2-40B4-BE49-F238E27FC236}">
                            <a16:creationId xmlns:a16="http://schemas.microsoft.com/office/drawing/2014/main" id="{00000000-0008-0000-0000-00007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63F602" id="Text Box 8015" o:spid="_x0000_s1026" type="#_x0000_t202" style="position:absolute;margin-left:0;margin-top:0;width:6pt;height:2.25pt;z-index:2482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2208" behindDoc="0" locked="0" layoutInCell="1" allowOverlap="1" wp14:anchorId="7A4DAF0E" wp14:editId="62311CEF">
                      <wp:simplePos x="0" y="0"/>
                      <wp:positionH relativeFrom="column">
                        <wp:posOffset>0</wp:posOffset>
                      </wp:positionH>
                      <wp:positionV relativeFrom="paragraph">
                        <wp:posOffset>0</wp:posOffset>
                      </wp:positionV>
                      <wp:extent cx="76200" cy="28575"/>
                      <wp:effectExtent l="19050" t="19050" r="19050" b="28575"/>
                      <wp:wrapNone/>
                      <wp:docPr id="5234" name="Text Box 8014">
                        <a:extLst xmlns:a="http://schemas.openxmlformats.org/drawingml/2006/main">
                          <a:ext uri="{FF2B5EF4-FFF2-40B4-BE49-F238E27FC236}">
                            <a16:creationId xmlns:a16="http://schemas.microsoft.com/office/drawing/2014/main" id="{00000000-0008-0000-0000-00007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28DC6" id="Text Box 8014" o:spid="_x0000_s1026" type="#_x0000_t202" style="position:absolute;margin-left:0;margin-top:0;width:6pt;height:2.25pt;z-index:2482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3232" behindDoc="0" locked="0" layoutInCell="1" allowOverlap="1" wp14:anchorId="1141AB78" wp14:editId="112FDED5">
                      <wp:simplePos x="0" y="0"/>
                      <wp:positionH relativeFrom="column">
                        <wp:posOffset>0</wp:posOffset>
                      </wp:positionH>
                      <wp:positionV relativeFrom="paragraph">
                        <wp:posOffset>0</wp:posOffset>
                      </wp:positionV>
                      <wp:extent cx="76200" cy="28575"/>
                      <wp:effectExtent l="19050" t="19050" r="19050" b="28575"/>
                      <wp:wrapNone/>
                      <wp:docPr id="5235" name="Text Box 8013">
                        <a:extLst xmlns:a="http://schemas.openxmlformats.org/drawingml/2006/main">
                          <a:ext uri="{FF2B5EF4-FFF2-40B4-BE49-F238E27FC236}">
                            <a16:creationId xmlns:a16="http://schemas.microsoft.com/office/drawing/2014/main" id="{00000000-0008-0000-0000-00007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CB597" id="Text Box 8013" o:spid="_x0000_s1026" type="#_x0000_t202" style="position:absolute;margin-left:0;margin-top:0;width:6pt;height:2.25pt;z-index:2482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4256" behindDoc="0" locked="0" layoutInCell="1" allowOverlap="1" wp14:anchorId="1F5BC5FB" wp14:editId="74845B55">
                      <wp:simplePos x="0" y="0"/>
                      <wp:positionH relativeFrom="column">
                        <wp:posOffset>0</wp:posOffset>
                      </wp:positionH>
                      <wp:positionV relativeFrom="paragraph">
                        <wp:posOffset>0</wp:posOffset>
                      </wp:positionV>
                      <wp:extent cx="76200" cy="28575"/>
                      <wp:effectExtent l="19050" t="19050" r="19050" b="28575"/>
                      <wp:wrapNone/>
                      <wp:docPr id="5236" name="Text Box 8012">
                        <a:extLst xmlns:a="http://schemas.openxmlformats.org/drawingml/2006/main">
                          <a:ext uri="{FF2B5EF4-FFF2-40B4-BE49-F238E27FC236}">
                            <a16:creationId xmlns:a16="http://schemas.microsoft.com/office/drawing/2014/main" id="{00000000-0008-0000-0000-00007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560D7" id="Text Box 8012" o:spid="_x0000_s1026" type="#_x0000_t202" style="position:absolute;margin-left:0;margin-top:0;width:6pt;height:2.25pt;z-index:2482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5280" behindDoc="0" locked="0" layoutInCell="1" allowOverlap="1" wp14:anchorId="1EC6E82E" wp14:editId="14B0B070">
                      <wp:simplePos x="0" y="0"/>
                      <wp:positionH relativeFrom="column">
                        <wp:posOffset>0</wp:posOffset>
                      </wp:positionH>
                      <wp:positionV relativeFrom="paragraph">
                        <wp:posOffset>0</wp:posOffset>
                      </wp:positionV>
                      <wp:extent cx="76200" cy="28575"/>
                      <wp:effectExtent l="19050" t="19050" r="19050" b="28575"/>
                      <wp:wrapNone/>
                      <wp:docPr id="5237" name="Text Box 8011">
                        <a:extLst xmlns:a="http://schemas.openxmlformats.org/drawingml/2006/main">
                          <a:ext uri="{FF2B5EF4-FFF2-40B4-BE49-F238E27FC236}">
                            <a16:creationId xmlns:a16="http://schemas.microsoft.com/office/drawing/2014/main" id="{00000000-0008-0000-0000-00007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85068" id="Text Box 8011" o:spid="_x0000_s1026" type="#_x0000_t202" style="position:absolute;margin-left:0;margin-top:0;width:6pt;height:2.25pt;z-index:2482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6304" behindDoc="0" locked="0" layoutInCell="1" allowOverlap="1" wp14:anchorId="4FC5F6D0" wp14:editId="596D632C">
                      <wp:simplePos x="0" y="0"/>
                      <wp:positionH relativeFrom="column">
                        <wp:posOffset>0</wp:posOffset>
                      </wp:positionH>
                      <wp:positionV relativeFrom="paragraph">
                        <wp:posOffset>0</wp:posOffset>
                      </wp:positionV>
                      <wp:extent cx="76200" cy="28575"/>
                      <wp:effectExtent l="19050" t="19050" r="19050" b="28575"/>
                      <wp:wrapNone/>
                      <wp:docPr id="5238" name="Text Box 8010">
                        <a:extLst xmlns:a="http://schemas.openxmlformats.org/drawingml/2006/main">
                          <a:ext uri="{FF2B5EF4-FFF2-40B4-BE49-F238E27FC236}">
                            <a16:creationId xmlns:a16="http://schemas.microsoft.com/office/drawing/2014/main" id="{00000000-0008-0000-0000-00007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99E31" id="Text Box 8010" o:spid="_x0000_s1026" type="#_x0000_t202" style="position:absolute;margin-left:0;margin-top:0;width:6pt;height:2.25pt;z-index:2482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7328" behindDoc="0" locked="0" layoutInCell="1" allowOverlap="1" wp14:anchorId="789A7C0D" wp14:editId="54826873">
                      <wp:simplePos x="0" y="0"/>
                      <wp:positionH relativeFrom="column">
                        <wp:posOffset>0</wp:posOffset>
                      </wp:positionH>
                      <wp:positionV relativeFrom="paragraph">
                        <wp:posOffset>0</wp:posOffset>
                      </wp:positionV>
                      <wp:extent cx="76200" cy="28575"/>
                      <wp:effectExtent l="19050" t="19050" r="19050" b="28575"/>
                      <wp:wrapNone/>
                      <wp:docPr id="5239" name="Text Box 8009">
                        <a:extLst xmlns:a="http://schemas.openxmlformats.org/drawingml/2006/main">
                          <a:ext uri="{FF2B5EF4-FFF2-40B4-BE49-F238E27FC236}">
                            <a16:creationId xmlns:a16="http://schemas.microsoft.com/office/drawing/2014/main" id="{00000000-0008-0000-0000-00007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B7BFF" id="Text Box 8009" o:spid="_x0000_s1026" type="#_x0000_t202" style="position:absolute;margin-left:0;margin-top:0;width:6pt;height:2.25pt;z-index:2482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8352" behindDoc="0" locked="0" layoutInCell="1" allowOverlap="1" wp14:anchorId="5995ED8A" wp14:editId="29EDD8F9">
                      <wp:simplePos x="0" y="0"/>
                      <wp:positionH relativeFrom="column">
                        <wp:posOffset>0</wp:posOffset>
                      </wp:positionH>
                      <wp:positionV relativeFrom="paragraph">
                        <wp:posOffset>0</wp:posOffset>
                      </wp:positionV>
                      <wp:extent cx="76200" cy="28575"/>
                      <wp:effectExtent l="19050" t="19050" r="19050" b="28575"/>
                      <wp:wrapNone/>
                      <wp:docPr id="5240" name="Text Box 8008">
                        <a:extLst xmlns:a="http://schemas.openxmlformats.org/drawingml/2006/main">
                          <a:ext uri="{FF2B5EF4-FFF2-40B4-BE49-F238E27FC236}">
                            <a16:creationId xmlns:a16="http://schemas.microsoft.com/office/drawing/2014/main" id="{00000000-0008-0000-0000-00007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A979A" id="Text Box 8008" o:spid="_x0000_s1026" type="#_x0000_t202" style="position:absolute;margin-left:0;margin-top:0;width:6pt;height:2.25pt;z-index:2482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29376" behindDoc="0" locked="0" layoutInCell="1" allowOverlap="1" wp14:anchorId="67C6B9D9" wp14:editId="24A99017">
                      <wp:simplePos x="0" y="0"/>
                      <wp:positionH relativeFrom="column">
                        <wp:posOffset>0</wp:posOffset>
                      </wp:positionH>
                      <wp:positionV relativeFrom="paragraph">
                        <wp:posOffset>0</wp:posOffset>
                      </wp:positionV>
                      <wp:extent cx="76200" cy="28575"/>
                      <wp:effectExtent l="19050" t="19050" r="19050" b="28575"/>
                      <wp:wrapNone/>
                      <wp:docPr id="5241" name="Text Box 8007">
                        <a:extLst xmlns:a="http://schemas.openxmlformats.org/drawingml/2006/main">
                          <a:ext uri="{FF2B5EF4-FFF2-40B4-BE49-F238E27FC236}">
                            <a16:creationId xmlns:a16="http://schemas.microsoft.com/office/drawing/2014/main" id="{00000000-0008-0000-0000-00007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A2F75" id="Text Box 8007" o:spid="_x0000_s1026" type="#_x0000_t202" style="position:absolute;margin-left:0;margin-top:0;width:6pt;height:2.25pt;z-index:2482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0400" behindDoc="0" locked="0" layoutInCell="1" allowOverlap="1" wp14:anchorId="4DD49731" wp14:editId="18098EB6">
                      <wp:simplePos x="0" y="0"/>
                      <wp:positionH relativeFrom="column">
                        <wp:posOffset>0</wp:posOffset>
                      </wp:positionH>
                      <wp:positionV relativeFrom="paragraph">
                        <wp:posOffset>0</wp:posOffset>
                      </wp:positionV>
                      <wp:extent cx="76200" cy="28575"/>
                      <wp:effectExtent l="19050" t="19050" r="19050" b="28575"/>
                      <wp:wrapNone/>
                      <wp:docPr id="5242" name="Text Box 8006">
                        <a:extLst xmlns:a="http://schemas.openxmlformats.org/drawingml/2006/main">
                          <a:ext uri="{FF2B5EF4-FFF2-40B4-BE49-F238E27FC236}">
                            <a16:creationId xmlns:a16="http://schemas.microsoft.com/office/drawing/2014/main" id="{00000000-0008-0000-0000-00007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A7CE6" id="Text Box 8006" o:spid="_x0000_s1026" type="#_x0000_t202" style="position:absolute;margin-left:0;margin-top:0;width:6pt;height:2.25pt;z-index:2482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1424" behindDoc="0" locked="0" layoutInCell="1" allowOverlap="1" wp14:anchorId="6FB91913" wp14:editId="41B4931D">
                      <wp:simplePos x="0" y="0"/>
                      <wp:positionH relativeFrom="column">
                        <wp:posOffset>0</wp:posOffset>
                      </wp:positionH>
                      <wp:positionV relativeFrom="paragraph">
                        <wp:posOffset>0</wp:posOffset>
                      </wp:positionV>
                      <wp:extent cx="76200" cy="28575"/>
                      <wp:effectExtent l="19050" t="19050" r="19050" b="28575"/>
                      <wp:wrapNone/>
                      <wp:docPr id="5243" name="Text Box 8005">
                        <a:extLst xmlns:a="http://schemas.openxmlformats.org/drawingml/2006/main">
                          <a:ext uri="{FF2B5EF4-FFF2-40B4-BE49-F238E27FC236}">
                            <a16:creationId xmlns:a16="http://schemas.microsoft.com/office/drawing/2014/main" id="{00000000-0008-0000-0000-00007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2F9BB" id="Text Box 8005" o:spid="_x0000_s1026" type="#_x0000_t202" style="position:absolute;margin-left:0;margin-top:0;width:6pt;height:2.25pt;z-index:2482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2448" behindDoc="0" locked="0" layoutInCell="1" allowOverlap="1" wp14:anchorId="2B03EBC9" wp14:editId="477CA5D0">
                      <wp:simplePos x="0" y="0"/>
                      <wp:positionH relativeFrom="column">
                        <wp:posOffset>0</wp:posOffset>
                      </wp:positionH>
                      <wp:positionV relativeFrom="paragraph">
                        <wp:posOffset>0</wp:posOffset>
                      </wp:positionV>
                      <wp:extent cx="76200" cy="28575"/>
                      <wp:effectExtent l="19050" t="19050" r="19050" b="28575"/>
                      <wp:wrapNone/>
                      <wp:docPr id="5244" name="Text Box 8004">
                        <a:extLst xmlns:a="http://schemas.openxmlformats.org/drawingml/2006/main">
                          <a:ext uri="{FF2B5EF4-FFF2-40B4-BE49-F238E27FC236}">
                            <a16:creationId xmlns:a16="http://schemas.microsoft.com/office/drawing/2014/main" id="{00000000-0008-0000-0000-00007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8AA0F" id="Text Box 8004" o:spid="_x0000_s1026" type="#_x0000_t202" style="position:absolute;margin-left:0;margin-top:0;width:6pt;height:2.25pt;z-index:2482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3472" behindDoc="0" locked="0" layoutInCell="1" allowOverlap="1" wp14:anchorId="5079377D" wp14:editId="13F1F415">
                      <wp:simplePos x="0" y="0"/>
                      <wp:positionH relativeFrom="column">
                        <wp:posOffset>0</wp:posOffset>
                      </wp:positionH>
                      <wp:positionV relativeFrom="paragraph">
                        <wp:posOffset>0</wp:posOffset>
                      </wp:positionV>
                      <wp:extent cx="76200" cy="28575"/>
                      <wp:effectExtent l="19050" t="19050" r="19050" b="28575"/>
                      <wp:wrapNone/>
                      <wp:docPr id="5245" name="Text Box 8003">
                        <a:extLst xmlns:a="http://schemas.openxmlformats.org/drawingml/2006/main">
                          <a:ext uri="{FF2B5EF4-FFF2-40B4-BE49-F238E27FC236}">
                            <a16:creationId xmlns:a16="http://schemas.microsoft.com/office/drawing/2014/main" id="{00000000-0008-0000-0000-00007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8D56D" id="Text Box 8003" o:spid="_x0000_s1026" type="#_x0000_t202" style="position:absolute;margin-left:0;margin-top:0;width:6pt;height:2.25pt;z-index:2482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4496" behindDoc="0" locked="0" layoutInCell="1" allowOverlap="1" wp14:anchorId="55529C76" wp14:editId="442D8319">
                      <wp:simplePos x="0" y="0"/>
                      <wp:positionH relativeFrom="column">
                        <wp:posOffset>0</wp:posOffset>
                      </wp:positionH>
                      <wp:positionV relativeFrom="paragraph">
                        <wp:posOffset>0</wp:posOffset>
                      </wp:positionV>
                      <wp:extent cx="76200" cy="28575"/>
                      <wp:effectExtent l="19050" t="19050" r="19050" b="28575"/>
                      <wp:wrapNone/>
                      <wp:docPr id="5246" name="Text Box 8002">
                        <a:extLst xmlns:a="http://schemas.openxmlformats.org/drawingml/2006/main">
                          <a:ext uri="{FF2B5EF4-FFF2-40B4-BE49-F238E27FC236}">
                            <a16:creationId xmlns:a16="http://schemas.microsoft.com/office/drawing/2014/main" id="{00000000-0008-0000-0000-00007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CD9BB" id="Text Box 8002" o:spid="_x0000_s1026" type="#_x0000_t202" style="position:absolute;margin-left:0;margin-top:0;width:6pt;height:2.25pt;z-index:2482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5520" behindDoc="0" locked="0" layoutInCell="1" allowOverlap="1" wp14:anchorId="5D4943D7" wp14:editId="210B3C23">
                      <wp:simplePos x="0" y="0"/>
                      <wp:positionH relativeFrom="column">
                        <wp:posOffset>0</wp:posOffset>
                      </wp:positionH>
                      <wp:positionV relativeFrom="paragraph">
                        <wp:posOffset>0</wp:posOffset>
                      </wp:positionV>
                      <wp:extent cx="76200" cy="28575"/>
                      <wp:effectExtent l="19050" t="19050" r="19050" b="28575"/>
                      <wp:wrapNone/>
                      <wp:docPr id="5247" name="Text Box 8001">
                        <a:extLst xmlns:a="http://schemas.openxmlformats.org/drawingml/2006/main">
                          <a:ext uri="{FF2B5EF4-FFF2-40B4-BE49-F238E27FC236}">
                            <a16:creationId xmlns:a16="http://schemas.microsoft.com/office/drawing/2014/main" id="{00000000-0008-0000-0000-00007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39460" id="Text Box 8001" o:spid="_x0000_s1026" type="#_x0000_t202" style="position:absolute;margin-left:0;margin-top:0;width:6pt;height:2.25pt;z-index:2482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6544" behindDoc="0" locked="0" layoutInCell="1" allowOverlap="1" wp14:anchorId="5EBC7B4D" wp14:editId="470ECD53">
                      <wp:simplePos x="0" y="0"/>
                      <wp:positionH relativeFrom="column">
                        <wp:posOffset>0</wp:posOffset>
                      </wp:positionH>
                      <wp:positionV relativeFrom="paragraph">
                        <wp:posOffset>0</wp:posOffset>
                      </wp:positionV>
                      <wp:extent cx="76200" cy="28575"/>
                      <wp:effectExtent l="19050" t="19050" r="19050" b="28575"/>
                      <wp:wrapNone/>
                      <wp:docPr id="5248" name="Text Box 8000">
                        <a:extLst xmlns:a="http://schemas.openxmlformats.org/drawingml/2006/main">
                          <a:ext uri="{FF2B5EF4-FFF2-40B4-BE49-F238E27FC236}">
                            <a16:creationId xmlns:a16="http://schemas.microsoft.com/office/drawing/2014/main" id="{00000000-0008-0000-0000-00008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AA946" id="Text Box 8000" o:spid="_x0000_s1026" type="#_x0000_t202" style="position:absolute;margin-left:0;margin-top:0;width:6pt;height:2.25pt;z-index:2482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7568" behindDoc="0" locked="0" layoutInCell="1" allowOverlap="1" wp14:anchorId="7FD31DE6" wp14:editId="1DE7D55A">
                      <wp:simplePos x="0" y="0"/>
                      <wp:positionH relativeFrom="column">
                        <wp:posOffset>0</wp:posOffset>
                      </wp:positionH>
                      <wp:positionV relativeFrom="paragraph">
                        <wp:posOffset>0</wp:posOffset>
                      </wp:positionV>
                      <wp:extent cx="76200" cy="28575"/>
                      <wp:effectExtent l="19050" t="19050" r="19050" b="28575"/>
                      <wp:wrapNone/>
                      <wp:docPr id="5249" name="Text Box 7999">
                        <a:extLst xmlns:a="http://schemas.openxmlformats.org/drawingml/2006/main">
                          <a:ext uri="{FF2B5EF4-FFF2-40B4-BE49-F238E27FC236}">
                            <a16:creationId xmlns:a16="http://schemas.microsoft.com/office/drawing/2014/main" id="{00000000-0008-0000-0000-00008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668A0" id="Text Box 7999" o:spid="_x0000_s1026" type="#_x0000_t202" style="position:absolute;margin-left:0;margin-top:0;width:6pt;height:2.25pt;z-index:2482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8592" behindDoc="0" locked="0" layoutInCell="1" allowOverlap="1" wp14:anchorId="612EF418" wp14:editId="61F09C42">
                      <wp:simplePos x="0" y="0"/>
                      <wp:positionH relativeFrom="column">
                        <wp:posOffset>0</wp:posOffset>
                      </wp:positionH>
                      <wp:positionV relativeFrom="paragraph">
                        <wp:posOffset>0</wp:posOffset>
                      </wp:positionV>
                      <wp:extent cx="76200" cy="28575"/>
                      <wp:effectExtent l="19050" t="19050" r="19050" b="28575"/>
                      <wp:wrapNone/>
                      <wp:docPr id="5250" name="Text Box 7998">
                        <a:extLst xmlns:a="http://schemas.openxmlformats.org/drawingml/2006/main">
                          <a:ext uri="{FF2B5EF4-FFF2-40B4-BE49-F238E27FC236}">
                            <a16:creationId xmlns:a16="http://schemas.microsoft.com/office/drawing/2014/main" id="{00000000-0008-0000-0000-00008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27507" id="Text Box 7998" o:spid="_x0000_s1026" type="#_x0000_t202" style="position:absolute;margin-left:0;margin-top:0;width:6pt;height:2.25pt;z-index:2482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39616" behindDoc="0" locked="0" layoutInCell="1" allowOverlap="1" wp14:anchorId="61571A27" wp14:editId="66A78384">
                      <wp:simplePos x="0" y="0"/>
                      <wp:positionH relativeFrom="column">
                        <wp:posOffset>0</wp:posOffset>
                      </wp:positionH>
                      <wp:positionV relativeFrom="paragraph">
                        <wp:posOffset>0</wp:posOffset>
                      </wp:positionV>
                      <wp:extent cx="76200" cy="28575"/>
                      <wp:effectExtent l="19050" t="19050" r="19050" b="28575"/>
                      <wp:wrapNone/>
                      <wp:docPr id="5251" name="Text Box 7997">
                        <a:extLst xmlns:a="http://schemas.openxmlformats.org/drawingml/2006/main">
                          <a:ext uri="{FF2B5EF4-FFF2-40B4-BE49-F238E27FC236}">
                            <a16:creationId xmlns:a16="http://schemas.microsoft.com/office/drawing/2014/main" id="{00000000-0008-0000-0000-00008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3CAE1" id="Text Box 7997" o:spid="_x0000_s1026" type="#_x0000_t202" style="position:absolute;margin-left:0;margin-top:0;width:6pt;height:2.25pt;z-index:2482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0640" behindDoc="0" locked="0" layoutInCell="1" allowOverlap="1" wp14:anchorId="65933769" wp14:editId="436D3C3D">
                      <wp:simplePos x="0" y="0"/>
                      <wp:positionH relativeFrom="column">
                        <wp:posOffset>0</wp:posOffset>
                      </wp:positionH>
                      <wp:positionV relativeFrom="paragraph">
                        <wp:posOffset>0</wp:posOffset>
                      </wp:positionV>
                      <wp:extent cx="76200" cy="28575"/>
                      <wp:effectExtent l="19050" t="19050" r="19050" b="28575"/>
                      <wp:wrapNone/>
                      <wp:docPr id="5252" name="Text Box 7996">
                        <a:extLst xmlns:a="http://schemas.openxmlformats.org/drawingml/2006/main">
                          <a:ext uri="{FF2B5EF4-FFF2-40B4-BE49-F238E27FC236}">
                            <a16:creationId xmlns:a16="http://schemas.microsoft.com/office/drawing/2014/main" id="{00000000-0008-0000-0000-00008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CCE2A" id="Text Box 7996" o:spid="_x0000_s1026" type="#_x0000_t202" style="position:absolute;margin-left:0;margin-top:0;width:6pt;height:2.25pt;z-index:2482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1664" behindDoc="0" locked="0" layoutInCell="1" allowOverlap="1" wp14:anchorId="5BC1B0E7" wp14:editId="50ACCF78">
                      <wp:simplePos x="0" y="0"/>
                      <wp:positionH relativeFrom="column">
                        <wp:posOffset>0</wp:posOffset>
                      </wp:positionH>
                      <wp:positionV relativeFrom="paragraph">
                        <wp:posOffset>0</wp:posOffset>
                      </wp:positionV>
                      <wp:extent cx="76200" cy="28575"/>
                      <wp:effectExtent l="19050" t="19050" r="19050" b="28575"/>
                      <wp:wrapNone/>
                      <wp:docPr id="5253" name="Text Box 7995">
                        <a:extLst xmlns:a="http://schemas.openxmlformats.org/drawingml/2006/main">
                          <a:ext uri="{FF2B5EF4-FFF2-40B4-BE49-F238E27FC236}">
                            <a16:creationId xmlns:a16="http://schemas.microsoft.com/office/drawing/2014/main" id="{00000000-0008-0000-0000-00008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BF6FE" id="Text Box 7995" o:spid="_x0000_s1026" type="#_x0000_t202" style="position:absolute;margin-left:0;margin-top:0;width:6pt;height:2.25pt;z-index:2482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2688" behindDoc="0" locked="0" layoutInCell="1" allowOverlap="1" wp14:anchorId="30AC6E21" wp14:editId="10A00A3C">
                      <wp:simplePos x="0" y="0"/>
                      <wp:positionH relativeFrom="column">
                        <wp:posOffset>0</wp:posOffset>
                      </wp:positionH>
                      <wp:positionV relativeFrom="paragraph">
                        <wp:posOffset>0</wp:posOffset>
                      </wp:positionV>
                      <wp:extent cx="76200" cy="28575"/>
                      <wp:effectExtent l="19050" t="19050" r="19050" b="28575"/>
                      <wp:wrapNone/>
                      <wp:docPr id="5254" name="Text Box 7994">
                        <a:extLst xmlns:a="http://schemas.openxmlformats.org/drawingml/2006/main">
                          <a:ext uri="{FF2B5EF4-FFF2-40B4-BE49-F238E27FC236}">
                            <a16:creationId xmlns:a16="http://schemas.microsoft.com/office/drawing/2014/main" id="{00000000-0008-0000-0000-00008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8012E" id="Text Box 7994" o:spid="_x0000_s1026" type="#_x0000_t202" style="position:absolute;margin-left:0;margin-top:0;width:6pt;height:2.25pt;z-index:2482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3712" behindDoc="0" locked="0" layoutInCell="1" allowOverlap="1" wp14:anchorId="6209A427" wp14:editId="66B558E4">
                      <wp:simplePos x="0" y="0"/>
                      <wp:positionH relativeFrom="column">
                        <wp:posOffset>0</wp:posOffset>
                      </wp:positionH>
                      <wp:positionV relativeFrom="paragraph">
                        <wp:posOffset>0</wp:posOffset>
                      </wp:positionV>
                      <wp:extent cx="76200" cy="28575"/>
                      <wp:effectExtent l="19050" t="19050" r="19050" b="28575"/>
                      <wp:wrapNone/>
                      <wp:docPr id="5255" name="Text Box 7993">
                        <a:extLst xmlns:a="http://schemas.openxmlformats.org/drawingml/2006/main">
                          <a:ext uri="{FF2B5EF4-FFF2-40B4-BE49-F238E27FC236}">
                            <a16:creationId xmlns:a16="http://schemas.microsoft.com/office/drawing/2014/main" id="{00000000-0008-0000-0000-00008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13C99" id="Text Box 7993" o:spid="_x0000_s1026" type="#_x0000_t202" style="position:absolute;margin-left:0;margin-top:0;width:6pt;height:2.25pt;z-index:2482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4736" behindDoc="0" locked="0" layoutInCell="1" allowOverlap="1" wp14:anchorId="26EB66E7" wp14:editId="56200C67">
                      <wp:simplePos x="0" y="0"/>
                      <wp:positionH relativeFrom="column">
                        <wp:posOffset>0</wp:posOffset>
                      </wp:positionH>
                      <wp:positionV relativeFrom="paragraph">
                        <wp:posOffset>0</wp:posOffset>
                      </wp:positionV>
                      <wp:extent cx="76200" cy="28575"/>
                      <wp:effectExtent l="19050" t="19050" r="19050" b="28575"/>
                      <wp:wrapNone/>
                      <wp:docPr id="5256" name="Text Box 7992">
                        <a:extLst xmlns:a="http://schemas.openxmlformats.org/drawingml/2006/main">
                          <a:ext uri="{FF2B5EF4-FFF2-40B4-BE49-F238E27FC236}">
                            <a16:creationId xmlns:a16="http://schemas.microsoft.com/office/drawing/2014/main" id="{00000000-0008-0000-0000-00008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4BF030" id="Text Box 7992" o:spid="_x0000_s1026" type="#_x0000_t202" style="position:absolute;margin-left:0;margin-top:0;width:6pt;height:2.25pt;z-index:2482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5760" behindDoc="0" locked="0" layoutInCell="1" allowOverlap="1" wp14:anchorId="2FD773A0" wp14:editId="2688A2A3">
                      <wp:simplePos x="0" y="0"/>
                      <wp:positionH relativeFrom="column">
                        <wp:posOffset>0</wp:posOffset>
                      </wp:positionH>
                      <wp:positionV relativeFrom="paragraph">
                        <wp:posOffset>0</wp:posOffset>
                      </wp:positionV>
                      <wp:extent cx="76200" cy="28575"/>
                      <wp:effectExtent l="19050" t="19050" r="19050" b="28575"/>
                      <wp:wrapNone/>
                      <wp:docPr id="5257" name="Text Box 7991">
                        <a:extLst xmlns:a="http://schemas.openxmlformats.org/drawingml/2006/main">
                          <a:ext uri="{FF2B5EF4-FFF2-40B4-BE49-F238E27FC236}">
                            <a16:creationId xmlns:a16="http://schemas.microsoft.com/office/drawing/2014/main" id="{00000000-0008-0000-0000-00008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8E6D4" id="Text Box 7991" o:spid="_x0000_s1026" type="#_x0000_t202" style="position:absolute;margin-left:0;margin-top:0;width:6pt;height:2.25pt;z-index:2482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6784" behindDoc="0" locked="0" layoutInCell="1" allowOverlap="1" wp14:anchorId="777B9471" wp14:editId="62D40B2C">
                      <wp:simplePos x="0" y="0"/>
                      <wp:positionH relativeFrom="column">
                        <wp:posOffset>0</wp:posOffset>
                      </wp:positionH>
                      <wp:positionV relativeFrom="paragraph">
                        <wp:posOffset>0</wp:posOffset>
                      </wp:positionV>
                      <wp:extent cx="76200" cy="28575"/>
                      <wp:effectExtent l="19050" t="19050" r="19050" b="28575"/>
                      <wp:wrapNone/>
                      <wp:docPr id="5258" name="Text Box 7990">
                        <a:extLst xmlns:a="http://schemas.openxmlformats.org/drawingml/2006/main">
                          <a:ext uri="{FF2B5EF4-FFF2-40B4-BE49-F238E27FC236}">
                            <a16:creationId xmlns:a16="http://schemas.microsoft.com/office/drawing/2014/main" id="{00000000-0008-0000-0000-00008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5E6EF" id="Text Box 7990" o:spid="_x0000_s1026" type="#_x0000_t202" style="position:absolute;margin-left:0;margin-top:0;width:6pt;height:2.25pt;z-index:2482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7808" behindDoc="0" locked="0" layoutInCell="1" allowOverlap="1" wp14:anchorId="5AFAB2A7" wp14:editId="7BBD8D85">
                      <wp:simplePos x="0" y="0"/>
                      <wp:positionH relativeFrom="column">
                        <wp:posOffset>0</wp:posOffset>
                      </wp:positionH>
                      <wp:positionV relativeFrom="paragraph">
                        <wp:posOffset>0</wp:posOffset>
                      </wp:positionV>
                      <wp:extent cx="76200" cy="28575"/>
                      <wp:effectExtent l="19050" t="19050" r="19050" b="28575"/>
                      <wp:wrapNone/>
                      <wp:docPr id="5259" name="Text Box 7989">
                        <a:extLst xmlns:a="http://schemas.openxmlformats.org/drawingml/2006/main">
                          <a:ext uri="{FF2B5EF4-FFF2-40B4-BE49-F238E27FC236}">
                            <a16:creationId xmlns:a16="http://schemas.microsoft.com/office/drawing/2014/main" id="{00000000-0008-0000-0000-00008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3A44F" id="Text Box 7989" o:spid="_x0000_s1026" type="#_x0000_t202" style="position:absolute;margin-left:0;margin-top:0;width:6pt;height:2.25pt;z-index:2482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8832" behindDoc="0" locked="0" layoutInCell="1" allowOverlap="1" wp14:anchorId="5EA49765" wp14:editId="31EB0ECB">
                      <wp:simplePos x="0" y="0"/>
                      <wp:positionH relativeFrom="column">
                        <wp:posOffset>0</wp:posOffset>
                      </wp:positionH>
                      <wp:positionV relativeFrom="paragraph">
                        <wp:posOffset>0</wp:posOffset>
                      </wp:positionV>
                      <wp:extent cx="76200" cy="28575"/>
                      <wp:effectExtent l="19050" t="19050" r="19050" b="28575"/>
                      <wp:wrapNone/>
                      <wp:docPr id="5260" name="Text Box 7988">
                        <a:extLst xmlns:a="http://schemas.openxmlformats.org/drawingml/2006/main">
                          <a:ext uri="{FF2B5EF4-FFF2-40B4-BE49-F238E27FC236}">
                            <a16:creationId xmlns:a16="http://schemas.microsoft.com/office/drawing/2014/main" id="{00000000-0008-0000-0000-00008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AC0549" id="Text Box 7988" o:spid="_x0000_s1026" type="#_x0000_t202" style="position:absolute;margin-left:0;margin-top:0;width:6pt;height:2.25pt;z-index:2482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49856" behindDoc="0" locked="0" layoutInCell="1" allowOverlap="1" wp14:anchorId="6B50D8A7" wp14:editId="21A355BE">
                      <wp:simplePos x="0" y="0"/>
                      <wp:positionH relativeFrom="column">
                        <wp:posOffset>0</wp:posOffset>
                      </wp:positionH>
                      <wp:positionV relativeFrom="paragraph">
                        <wp:posOffset>0</wp:posOffset>
                      </wp:positionV>
                      <wp:extent cx="76200" cy="28575"/>
                      <wp:effectExtent l="19050" t="19050" r="19050" b="28575"/>
                      <wp:wrapNone/>
                      <wp:docPr id="5261" name="Text Box 7987">
                        <a:extLst xmlns:a="http://schemas.openxmlformats.org/drawingml/2006/main">
                          <a:ext uri="{FF2B5EF4-FFF2-40B4-BE49-F238E27FC236}">
                            <a16:creationId xmlns:a16="http://schemas.microsoft.com/office/drawing/2014/main" id="{00000000-0008-0000-0000-00008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AAAFD" id="Text Box 7987" o:spid="_x0000_s1026" type="#_x0000_t202" style="position:absolute;margin-left:0;margin-top:0;width:6pt;height:2.25pt;z-index:2482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0880" behindDoc="0" locked="0" layoutInCell="1" allowOverlap="1" wp14:anchorId="17946C24" wp14:editId="121D2541">
                      <wp:simplePos x="0" y="0"/>
                      <wp:positionH relativeFrom="column">
                        <wp:posOffset>0</wp:posOffset>
                      </wp:positionH>
                      <wp:positionV relativeFrom="paragraph">
                        <wp:posOffset>0</wp:posOffset>
                      </wp:positionV>
                      <wp:extent cx="76200" cy="28575"/>
                      <wp:effectExtent l="19050" t="19050" r="19050" b="28575"/>
                      <wp:wrapNone/>
                      <wp:docPr id="5262" name="Text Box 7986">
                        <a:extLst xmlns:a="http://schemas.openxmlformats.org/drawingml/2006/main">
                          <a:ext uri="{FF2B5EF4-FFF2-40B4-BE49-F238E27FC236}">
                            <a16:creationId xmlns:a16="http://schemas.microsoft.com/office/drawing/2014/main" id="{00000000-0008-0000-0000-00008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1AC922" id="Text Box 7986" o:spid="_x0000_s1026" type="#_x0000_t202" style="position:absolute;margin-left:0;margin-top:0;width:6pt;height:2.25pt;z-index:2482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1904" behindDoc="0" locked="0" layoutInCell="1" allowOverlap="1" wp14:anchorId="34056317" wp14:editId="032AF02E">
                      <wp:simplePos x="0" y="0"/>
                      <wp:positionH relativeFrom="column">
                        <wp:posOffset>0</wp:posOffset>
                      </wp:positionH>
                      <wp:positionV relativeFrom="paragraph">
                        <wp:posOffset>0</wp:posOffset>
                      </wp:positionV>
                      <wp:extent cx="76200" cy="28575"/>
                      <wp:effectExtent l="19050" t="19050" r="19050" b="28575"/>
                      <wp:wrapNone/>
                      <wp:docPr id="5263" name="Text Box 7985">
                        <a:extLst xmlns:a="http://schemas.openxmlformats.org/drawingml/2006/main">
                          <a:ext uri="{FF2B5EF4-FFF2-40B4-BE49-F238E27FC236}">
                            <a16:creationId xmlns:a16="http://schemas.microsoft.com/office/drawing/2014/main" id="{00000000-0008-0000-0000-00008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B10F9" id="Text Box 7985" o:spid="_x0000_s1026" type="#_x0000_t202" style="position:absolute;margin-left:0;margin-top:0;width:6pt;height:2.25pt;z-index:2482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2928" behindDoc="0" locked="0" layoutInCell="1" allowOverlap="1" wp14:anchorId="4DB7442B" wp14:editId="214CC5B7">
                      <wp:simplePos x="0" y="0"/>
                      <wp:positionH relativeFrom="column">
                        <wp:posOffset>0</wp:posOffset>
                      </wp:positionH>
                      <wp:positionV relativeFrom="paragraph">
                        <wp:posOffset>0</wp:posOffset>
                      </wp:positionV>
                      <wp:extent cx="76200" cy="28575"/>
                      <wp:effectExtent l="19050" t="19050" r="19050" b="28575"/>
                      <wp:wrapNone/>
                      <wp:docPr id="5264" name="Text Box 7984">
                        <a:extLst xmlns:a="http://schemas.openxmlformats.org/drawingml/2006/main">
                          <a:ext uri="{FF2B5EF4-FFF2-40B4-BE49-F238E27FC236}">
                            <a16:creationId xmlns:a16="http://schemas.microsoft.com/office/drawing/2014/main" id="{00000000-0008-0000-0000-00009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169CE" id="Text Box 7984" o:spid="_x0000_s1026" type="#_x0000_t202" style="position:absolute;margin-left:0;margin-top:0;width:6pt;height:2.25pt;z-index:2482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3952" behindDoc="0" locked="0" layoutInCell="1" allowOverlap="1" wp14:anchorId="0ABF0529" wp14:editId="1949CF62">
                      <wp:simplePos x="0" y="0"/>
                      <wp:positionH relativeFrom="column">
                        <wp:posOffset>0</wp:posOffset>
                      </wp:positionH>
                      <wp:positionV relativeFrom="paragraph">
                        <wp:posOffset>0</wp:posOffset>
                      </wp:positionV>
                      <wp:extent cx="76200" cy="28575"/>
                      <wp:effectExtent l="19050" t="19050" r="19050" b="28575"/>
                      <wp:wrapNone/>
                      <wp:docPr id="5265" name="Text Box 7983">
                        <a:extLst xmlns:a="http://schemas.openxmlformats.org/drawingml/2006/main">
                          <a:ext uri="{FF2B5EF4-FFF2-40B4-BE49-F238E27FC236}">
                            <a16:creationId xmlns:a16="http://schemas.microsoft.com/office/drawing/2014/main" id="{00000000-0008-0000-0000-00009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C6AA9" id="Text Box 7983" o:spid="_x0000_s1026" type="#_x0000_t202" style="position:absolute;margin-left:0;margin-top:0;width:6pt;height:2.25pt;z-index:2482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4976" behindDoc="0" locked="0" layoutInCell="1" allowOverlap="1" wp14:anchorId="5D3599B5" wp14:editId="3FA59B2C">
                      <wp:simplePos x="0" y="0"/>
                      <wp:positionH relativeFrom="column">
                        <wp:posOffset>0</wp:posOffset>
                      </wp:positionH>
                      <wp:positionV relativeFrom="paragraph">
                        <wp:posOffset>0</wp:posOffset>
                      </wp:positionV>
                      <wp:extent cx="76200" cy="28575"/>
                      <wp:effectExtent l="19050" t="19050" r="19050" b="28575"/>
                      <wp:wrapNone/>
                      <wp:docPr id="5266" name="Text Box 7982">
                        <a:extLst xmlns:a="http://schemas.openxmlformats.org/drawingml/2006/main">
                          <a:ext uri="{FF2B5EF4-FFF2-40B4-BE49-F238E27FC236}">
                            <a16:creationId xmlns:a16="http://schemas.microsoft.com/office/drawing/2014/main" id="{00000000-0008-0000-0000-00009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54990" id="Text Box 7982" o:spid="_x0000_s1026" type="#_x0000_t202" style="position:absolute;margin-left:0;margin-top:0;width:6pt;height:2.25pt;z-index:2482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6000" behindDoc="0" locked="0" layoutInCell="1" allowOverlap="1" wp14:anchorId="6C56AE36" wp14:editId="4F3EC625">
                      <wp:simplePos x="0" y="0"/>
                      <wp:positionH relativeFrom="column">
                        <wp:posOffset>0</wp:posOffset>
                      </wp:positionH>
                      <wp:positionV relativeFrom="paragraph">
                        <wp:posOffset>0</wp:posOffset>
                      </wp:positionV>
                      <wp:extent cx="76200" cy="28575"/>
                      <wp:effectExtent l="19050" t="19050" r="19050" b="28575"/>
                      <wp:wrapNone/>
                      <wp:docPr id="5267" name="Text Box 7981">
                        <a:extLst xmlns:a="http://schemas.openxmlformats.org/drawingml/2006/main">
                          <a:ext uri="{FF2B5EF4-FFF2-40B4-BE49-F238E27FC236}">
                            <a16:creationId xmlns:a16="http://schemas.microsoft.com/office/drawing/2014/main" id="{00000000-0008-0000-0000-00009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EF4A8" id="Text Box 7981" o:spid="_x0000_s1026" type="#_x0000_t202" style="position:absolute;margin-left:0;margin-top:0;width:6pt;height:2.25pt;z-index:2482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7024" behindDoc="0" locked="0" layoutInCell="1" allowOverlap="1" wp14:anchorId="54663850" wp14:editId="36444725">
                      <wp:simplePos x="0" y="0"/>
                      <wp:positionH relativeFrom="column">
                        <wp:posOffset>0</wp:posOffset>
                      </wp:positionH>
                      <wp:positionV relativeFrom="paragraph">
                        <wp:posOffset>0</wp:posOffset>
                      </wp:positionV>
                      <wp:extent cx="76200" cy="28575"/>
                      <wp:effectExtent l="19050" t="19050" r="19050" b="28575"/>
                      <wp:wrapNone/>
                      <wp:docPr id="5268" name="Text Box 7980">
                        <a:extLst xmlns:a="http://schemas.openxmlformats.org/drawingml/2006/main">
                          <a:ext uri="{FF2B5EF4-FFF2-40B4-BE49-F238E27FC236}">
                            <a16:creationId xmlns:a16="http://schemas.microsoft.com/office/drawing/2014/main" id="{00000000-0008-0000-0000-00009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1A325" id="Text Box 7980" o:spid="_x0000_s1026" type="#_x0000_t202" style="position:absolute;margin-left:0;margin-top:0;width:6pt;height:2.25pt;z-index:2482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8048" behindDoc="0" locked="0" layoutInCell="1" allowOverlap="1" wp14:anchorId="708B4813" wp14:editId="746A17C7">
                      <wp:simplePos x="0" y="0"/>
                      <wp:positionH relativeFrom="column">
                        <wp:posOffset>0</wp:posOffset>
                      </wp:positionH>
                      <wp:positionV relativeFrom="paragraph">
                        <wp:posOffset>0</wp:posOffset>
                      </wp:positionV>
                      <wp:extent cx="76200" cy="28575"/>
                      <wp:effectExtent l="19050" t="19050" r="19050" b="28575"/>
                      <wp:wrapNone/>
                      <wp:docPr id="5269" name="Text Box 7979">
                        <a:extLst xmlns:a="http://schemas.openxmlformats.org/drawingml/2006/main">
                          <a:ext uri="{FF2B5EF4-FFF2-40B4-BE49-F238E27FC236}">
                            <a16:creationId xmlns:a16="http://schemas.microsoft.com/office/drawing/2014/main" id="{00000000-0008-0000-0000-00009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586E0" id="Text Box 7979" o:spid="_x0000_s1026" type="#_x0000_t202" style="position:absolute;margin-left:0;margin-top:0;width:6pt;height:2.25pt;z-index:2482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59072" behindDoc="0" locked="0" layoutInCell="1" allowOverlap="1" wp14:anchorId="2A58FA23" wp14:editId="251F161F">
                      <wp:simplePos x="0" y="0"/>
                      <wp:positionH relativeFrom="column">
                        <wp:posOffset>0</wp:posOffset>
                      </wp:positionH>
                      <wp:positionV relativeFrom="paragraph">
                        <wp:posOffset>0</wp:posOffset>
                      </wp:positionV>
                      <wp:extent cx="76200" cy="28575"/>
                      <wp:effectExtent l="19050" t="19050" r="19050" b="28575"/>
                      <wp:wrapNone/>
                      <wp:docPr id="5270" name="Text Box 7978">
                        <a:extLst xmlns:a="http://schemas.openxmlformats.org/drawingml/2006/main">
                          <a:ext uri="{FF2B5EF4-FFF2-40B4-BE49-F238E27FC236}">
                            <a16:creationId xmlns:a16="http://schemas.microsoft.com/office/drawing/2014/main" id="{00000000-0008-0000-0000-00009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B6321" id="Text Box 7978" o:spid="_x0000_s1026" type="#_x0000_t202" style="position:absolute;margin-left:0;margin-top:0;width:6pt;height:2.25pt;z-index:2482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0096" behindDoc="0" locked="0" layoutInCell="1" allowOverlap="1" wp14:anchorId="3280E6A9" wp14:editId="34A05B3C">
                      <wp:simplePos x="0" y="0"/>
                      <wp:positionH relativeFrom="column">
                        <wp:posOffset>0</wp:posOffset>
                      </wp:positionH>
                      <wp:positionV relativeFrom="paragraph">
                        <wp:posOffset>0</wp:posOffset>
                      </wp:positionV>
                      <wp:extent cx="76200" cy="28575"/>
                      <wp:effectExtent l="19050" t="19050" r="19050" b="28575"/>
                      <wp:wrapNone/>
                      <wp:docPr id="5271" name="Text Box 7977">
                        <a:extLst xmlns:a="http://schemas.openxmlformats.org/drawingml/2006/main">
                          <a:ext uri="{FF2B5EF4-FFF2-40B4-BE49-F238E27FC236}">
                            <a16:creationId xmlns:a16="http://schemas.microsoft.com/office/drawing/2014/main" id="{00000000-0008-0000-0000-00009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57571" id="Text Box 7977" o:spid="_x0000_s1026" type="#_x0000_t202" style="position:absolute;margin-left:0;margin-top:0;width:6pt;height:2.25pt;z-index:2482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1120" behindDoc="0" locked="0" layoutInCell="1" allowOverlap="1" wp14:anchorId="161DA1FC" wp14:editId="06D8DA94">
                      <wp:simplePos x="0" y="0"/>
                      <wp:positionH relativeFrom="column">
                        <wp:posOffset>0</wp:posOffset>
                      </wp:positionH>
                      <wp:positionV relativeFrom="paragraph">
                        <wp:posOffset>0</wp:posOffset>
                      </wp:positionV>
                      <wp:extent cx="76200" cy="28575"/>
                      <wp:effectExtent l="19050" t="19050" r="19050" b="28575"/>
                      <wp:wrapNone/>
                      <wp:docPr id="5272" name="Text Box 7976">
                        <a:extLst xmlns:a="http://schemas.openxmlformats.org/drawingml/2006/main">
                          <a:ext uri="{FF2B5EF4-FFF2-40B4-BE49-F238E27FC236}">
                            <a16:creationId xmlns:a16="http://schemas.microsoft.com/office/drawing/2014/main" id="{00000000-0008-0000-0000-00009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FEDE9" id="Text Box 7976" o:spid="_x0000_s1026" type="#_x0000_t202" style="position:absolute;margin-left:0;margin-top:0;width:6pt;height:2.25pt;z-index:2482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2144" behindDoc="0" locked="0" layoutInCell="1" allowOverlap="1" wp14:anchorId="09DC0A0E" wp14:editId="484601B5">
                      <wp:simplePos x="0" y="0"/>
                      <wp:positionH relativeFrom="column">
                        <wp:posOffset>0</wp:posOffset>
                      </wp:positionH>
                      <wp:positionV relativeFrom="paragraph">
                        <wp:posOffset>0</wp:posOffset>
                      </wp:positionV>
                      <wp:extent cx="76200" cy="28575"/>
                      <wp:effectExtent l="19050" t="19050" r="19050" b="28575"/>
                      <wp:wrapNone/>
                      <wp:docPr id="5273" name="Text Box 7975">
                        <a:extLst xmlns:a="http://schemas.openxmlformats.org/drawingml/2006/main">
                          <a:ext uri="{FF2B5EF4-FFF2-40B4-BE49-F238E27FC236}">
                            <a16:creationId xmlns:a16="http://schemas.microsoft.com/office/drawing/2014/main" id="{00000000-0008-0000-0000-00009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312E3" id="Text Box 7975" o:spid="_x0000_s1026" type="#_x0000_t202" style="position:absolute;margin-left:0;margin-top:0;width:6pt;height:2.25pt;z-index:2482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3168" behindDoc="0" locked="0" layoutInCell="1" allowOverlap="1" wp14:anchorId="597A75D4" wp14:editId="40BC6175">
                      <wp:simplePos x="0" y="0"/>
                      <wp:positionH relativeFrom="column">
                        <wp:posOffset>0</wp:posOffset>
                      </wp:positionH>
                      <wp:positionV relativeFrom="paragraph">
                        <wp:posOffset>0</wp:posOffset>
                      </wp:positionV>
                      <wp:extent cx="76200" cy="28575"/>
                      <wp:effectExtent l="19050" t="19050" r="19050" b="28575"/>
                      <wp:wrapNone/>
                      <wp:docPr id="5274" name="Text Box 7974">
                        <a:extLst xmlns:a="http://schemas.openxmlformats.org/drawingml/2006/main">
                          <a:ext uri="{FF2B5EF4-FFF2-40B4-BE49-F238E27FC236}">
                            <a16:creationId xmlns:a16="http://schemas.microsoft.com/office/drawing/2014/main" id="{00000000-0008-0000-0000-00009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460C6" id="Text Box 7974" o:spid="_x0000_s1026" type="#_x0000_t202" style="position:absolute;margin-left:0;margin-top:0;width:6pt;height:2.25pt;z-index:2482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4192" behindDoc="0" locked="0" layoutInCell="1" allowOverlap="1" wp14:anchorId="4A072F70" wp14:editId="15F3A424">
                      <wp:simplePos x="0" y="0"/>
                      <wp:positionH relativeFrom="column">
                        <wp:posOffset>0</wp:posOffset>
                      </wp:positionH>
                      <wp:positionV relativeFrom="paragraph">
                        <wp:posOffset>0</wp:posOffset>
                      </wp:positionV>
                      <wp:extent cx="76200" cy="28575"/>
                      <wp:effectExtent l="19050" t="19050" r="19050" b="28575"/>
                      <wp:wrapNone/>
                      <wp:docPr id="5275" name="Text Box 7973">
                        <a:extLst xmlns:a="http://schemas.openxmlformats.org/drawingml/2006/main">
                          <a:ext uri="{FF2B5EF4-FFF2-40B4-BE49-F238E27FC236}">
                            <a16:creationId xmlns:a16="http://schemas.microsoft.com/office/drawing/2014/main" id="{00000000-0008-0000-0000-00009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09A33" id="Text Box 7973" o:spid="_x0000_s1026" type="#_x0000_t202" style="position:absolute;margin-left:0;margin-top:0;width:6pt;height:2.25pt;z-index:2482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5216" behindDoc="0" locked="0" layoutInCell="1" allowOverlap="1" wp14:anchorId="10B3CB55" wp14:editId="3EECBC5D">
                      <wp:simplePos x="0" y="0"/>
                      <wp:positionH relativeFrom="column">
                        <wp:posOffset>0</wp:posOffset>
                      </wp:positionH>
                      <wp:positionV relativeFrom="paragraph">
                        <wp:posOffset>0</wp:posOffset>
                      </wp:positionV>
                      <wp:extent cx="76200" cy="28575"/>
                      <wp:effectExtent l="19050" t="19050" r="19050" b="28575"/>
                      <wp:wrapNone/>
                      <wp:docPr id="5276" name="Text Box 7972">
                        <a:extLst xmlns:a="http://schemas.openxmlformats.org/drawingml/2006/main">
                          <a:ext uri="{FF2B5EF4-FFF2-40B4-BE49-F238E27FC236}">
                            <a16:creationId xmlns:a16="http://schemas.microsoft.com/office/drawing/2014/main" id="{00000000-0008-0000-0000-00009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2233B" id="Text Box 7972" o:spid="_x0000_s1026" type="#_x0000_t202" style="position:absolute;margin-left:0;margin-top:0;width:6pt;height:2.25pt;z-index:2482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6240" behindDoc="0" locked="0" layoutInCell="1" allowOverlap="1" wp14:anchorId="5C8C4814" wp14:editId="1B0319F9">
                      <wp:simplePos x="0" y="0"/>
                      <wp:positionH relativeFrom="column">
                        <wp:posOffset>0</wp:posOffset>
                      </wp:positionH>
                      <wp:positionV relativeFrom="paragraph">
                        <wp:posOffset>0</wp:posOffset>
                      </wp:positionV>
                      <wp:extent cx="76200" cy="28575"/>
                      <wp:effectExtent l="19050" t="19050" r="19050" b="28575"/>
                      <wp:wrapNone/>
                      <wp:docPr id="5277" name="Text Box 7971">
                        <a:extLst xmlns:a="http://schemas.openxmlformats.org/drawingml/2006/main">
                          <a:ext uri="{FF2B5EF4-FFF2-40B4-BE49-F238E27FC236}">
                            <a16:creationId xmlns:a16="http://schemas.microsoft.com/office/drawing/2014/main" id="{00000000-0008-0000-0000-00009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5962B" id="Text Box 7971" o:spid="_x0000_s1026" type="#_x0000_t202" style="position:absolute;margin-left:0;margin-top:0;width:6pt;height:2.25pt;z-index:2482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7264" behindDoc="0" locked="0" layoutInCell="1" allowOverlap="1" wp14:anchorId="0CB61D0E" wp14:editId="6108254B">
                      <wp:simplePos x="0" y="0"/>
                      <wp:positionH relativeFrom="column">
                        <wp:posOffset>0</wp:posOffset>
                      </wp:positionH>
                      <wp:positionV relativeFrom="paragraph">
                        <wp:posOffset>0</wp:posOffset>
                      </wp:positionV>
                      <wp:extent cx="76200" cy="28575"/>
                      <wp:effectExtent l="19050" t="19050" r="19050" b="28575"/>
                      <wp:wrapNone/>
                      <wp:docPr id="5278" name="Text Box 7970">
                        <a:extLst xmlns:a="http://schemas.openxmlformats.org/drawingml/2006/main">
                          <a:ext uri="{FF2B5EF4-FFF2-40B4-BE49-F238E27FC236}">
                            <a16:creationId xmlns:a16="http://schemas.microsoft.com/office/drawing/2014/main" id="{00000000-0008-0000-0000-00009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E771A" id="Text Box 7970" o:spid="_x0000_s1026" type="#_x0000_t202" style="position:absolute;margin-left:0;margin-top:0;width:6pt;height:2.25pt;z-index:2482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8288" behindDoc="0" locked="0" layoutInCell="1" allowOverlap="1" wp14:anchorId="41856A3E" wp14:editId="108BA529">
                      <wp:simplePos x="0" y="0"/>
                      <wp:positionH relativeFrom="column">
                        <wp:posOffset>0</wp:posOffset>
                      </wp:positionH>
                      <wp:positionV relativeFrom="paragraph">
                        <wp:posOffset>0</wp:posOffset>
                      </wp:positionV>
                      <wp:extent cx="76200" cy="28575"/>
                      <wp:effectExtent l="19050" t="19050" r="19050" b="28575"/>
                      <wp:wrapNone/>
                      <wp:docPr id="5279" name="Text Box 7969">
                        <a:extLst xmlns:a="http://schemas.openxmlformats.org/drawingml/2006/main">
                          <a:ext uri="{FF2B5EF4-FFF2-40B4-BE49-F238E27FC236}">
                            <a16:creationId xmlns:a16="http://schemas.microsoft.com/office/drawing/2014/main" id="{00000000-0008-0000-0000-00009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FF87B" id="Text Box 7969" o:spid="_x0000_s1026" type="#_x0000_t202" style="position:absolute;margin-left:0;margin-top:0;width:6pt;height:2.25pt;z-index:2482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69312" behindDoc="0" locked="0" layoutInCell="1" allowOverlap="1" wp14:anchorId="3649A34B" wp14:editId="584BD37C">
                      <wp:simplePos x="0" y="0"/>
                      <wp:positionH relativeFrom="column">
                        <wp:posOffset>0</wp:posOffset>
                      </wp:positionH>
                      <wp:positionV relativeFrom="paragraph">
                        <wp:posOffset>0</wp:posOffset>
                      </wp:positionV>
                      <wp:extent cx="76200" cy="28575"/>
                      <wp:effectExtent l="19050" t="19050" r="19050" b="28575"/>
                      <wp:wrapNone/>
                      <wp:docPr id="5280" name="Text Box 7968">
                        <a:extLst xmlns:a="http://schemas.openxmlformats.org/drawingml/2006/main">
                          <a:ext uri="{FF2B5EF4-FFF2-40B4-BE49-F238E27FC236}">
                            <a16:creationId xmlns:a16="http://schemas.microsoft.com/office/drawing/2014/main" id="{00000000-0008-0000-0000-0000A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38C88" id="Text Box 7968" o:spid="_x0000_s1026" type="#_x0000_t202" style="position:absolute;margin-left:0;margin-top:0;width:6pt;height:2.25pt;z-index:2482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0336" behindDoc="0" locked="0" layoutInCell="1" allowOverlap="1" wp14:anchorId="420A34C2" wp14:editId="6FFD21B9">
                      <wp:simplePos x="0" y="0"/>
                      <wp:positionH relativeFrom="column">
                        <wp:posOffset>0</wp:posOffset>
                      </wp:positionH>
                      <wp:positionV relativeFrom="paragraph">
                        <wp:posOffset>0</wp:posOffset>
                      </wp:positionV>
                      <wp:extent cx="76200" cy="28575"/>
                      <wp:effectExtent l="19050" t="19050" r="19050" b="28575"/>
                      <wp:wrapNone/>
                      <wp:docPr id="5281" name="Text Box 7967">
                        <a:extLst xmlns:a="http://schemas.openxmlformats.org/drawingml/2006/main">
                          <a:ext uri="{FF2B5EF4-FFF2-40B4-BE49-F238E27FC236}">
                            <a16:creationId xmlns:a16="http://schemas.microsoft.com/office/drawing/2014/main" id="{00000000-0008-0000-0000-0000A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35739" id="Text Box 7967" o:spid="_x0000_s1026" type="#_x0000_t202" style="position:absolute;margin-left:0;margin-top:0;width:6pt;height:2.25pt;z-index:2482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1360" behindDoc="0" locked="0" layoutInCell="1" allowOverlap="1" wp14:anchorId="1C96DF61" wp14:editId="5D03A2B4">
                      <wp:simplePos x="0" y="0"/>
                      <wp:positionH relativeFrom="column">
                        <wp:posOffset>0</wp:posOffset>
                      </wp:positionH>
                      <wp:positionV relativeFrom="paragraph">
                        <wp:posOffset>0</wp:posOffset>
                      </wp:positionV>
                      <wp:extent cx="76200" cy="28575"/>
                      <wp:effectExtent l="19050" t="19050" r="19050" b="28575"/>
                      <wp:wrapNone/>
                      <wp:docPr id="5282" name="Text Box 7966">
                        <a:extLst xmlns:a="http://schemas.openxmlformats.org/drawingml/2006/main">
                          <a:ext uri="{FF2B5EF4-FFF2-40B4-BE49-F238E27FC236}">
                            <a16:creationId xmlns:a16="http://schemas.microsoft.com/office/drawing/2014/main" id="{00000000-0008-0000-0000-0000A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65C8E" id="Text Box 7966" o:spid="_x0000_s1026" type="#_x0000_t202" style="position:absolute;margin-left:0;margin-top:0;width:6pt;height:2.25pt;z-index:2482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2384" behindDoc="0" locked="0" layoutInCell="1" allowOverlap="1" wp14:anchorId="63044B1A" wp14:editId="6F85ADD4">
                      <wp:simplePos x="0" y="0"/>
                      <wp:positionH relativeFrom="column">
                        <wp:posOffset>0</wp:posOffset>
                      </wp:positionH>
                      <wp:positionV relativeFrom="paragraph">
                        <wp:posOffset>0</wp:posOffset>
                      </wp:positionV>
                      <wp:extent cx="76200" cy="28575"/>
                      <wp:effectExtent l="19050" t="19050" r="19050" b="28575"/>
                      <wp:wrapNone/>
                      <wp:docPr id="5283" name="Text Box 7965">
                        <a:extLst xmlns:a="http://schemas.openxmlformats.org/drawingml/2006/main">
                          <a:ext uri="{FF2B5EF4-FFF2-40B4-BE49-F238E27FC236}">
                            <a16:creationId xmlns:a16="http://schemas.microsoft.com/office/drawing/2014/main" id="{00000000-0008-0000-0000-0000A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9A6BD" id="Text Box 7965" o:spid="_x0000_s1026" type="#_x0000_t202" style="position:absolute;margin-left:0;margin-top:0;width:6pt;height:2.25pt;z-index:2482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3408" behindDoc="0" locked="0" layoutInCell="1" allowOverlap="1" wp14:anchorId="36C20D7F" wp14:editId="766A8111">
                      <wp:simplePos x="0" y="0"/>
                      <wp:positionH relativeFrom="column">
                        <wp:posOffset>0</wp:posOffset>
                      </wp:positionH>
                      <wp:positionV relativeFrom="paragraph">
                        <wp:posOffset>0</wp:posOffset>
                      </wp:positionV>
                      <wp:extent cx="76200" cy="28575"/>
                      <wp:effectExtent l="19050" t="19050" r="19050" b="28575"/>
                      <wp:wrapNone/>
                      <wp:docPr id="5284" name="Text Box 7964">
                        <a:extLst xmlns:a="http://schemas.openxmlformats.org/drawingml/2006/main">
                          <a:ext uri="{FF2B5EF4-FFF2-40B4-BE49-F238E27FC236}">
                            <a16:creationId xmlns:a16="http://schemas.microsoft.com/office/drawing/2014/main" id="{00000000-0008-0000-0000-0000A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3222A" id="Text Box 7964" o:spid="_x0000_s1026" type="#_x0000_t202" style="position:absolute;margin-left:0;margin-top:0;width:6pt;height:2.25pt;z-index:2482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4432" behindDoc="0" locked="0" layoutInCell="1" allowOverlap="1" wp14:anchorId="4D8C8DF0" wp14:editId="6EE66E78">
                      <wp:simplePos x="0" y="0"/>
                      <wp:positionH relativeFrom="column">
                        <wp:posOffset>0</wp:posOffset>
                      </wp:positionH>
                      <wp:positionV relativeFrom="paragraph">
                        <wp:posOffset>0</wp:posOffset>
                      </wp:positionV>
                      <wp:extent cx="76200" cy="28575"/>
                      <wp:effectExtent l="19050" t="19050" r="19050" b="28575"/>
                      <wp:wrapNone/>
                      <wp:docPr id="5285" name="Text Box 7963">
                        <a:extLst xmlns:a="http://schemas.openxmlformats.org/drawingml/2006/main">
                          <a:ext uri="{FF2B5EF4-FFF2-40B4-BE49-F238E27FC236}">
                            <a16:creationId xmlns:a16="http://schemas.microsoft.com/office/drawing/2014/main" id="{00000000-0008-0000-0000-0000A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7FFB5" id="Text Box 7963" o:spid="_x0000_s1026" type="#_x0000_t202" style="position:absolute;margin-left:0;margin-top:0;width:6pt;height:2.25pt;z-index:2482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5456" behindDoc="0" locked="0" layoutInCell="1" allowOverlap="1" wp14:anchorId="242E10FF" wp14:editId="1928F732">
                      <wp:simplePos x="0" y="0"/>
                      <wp:positionH relativeFrom="column">
                        <wp:posOffset>0</wp:posOffset>
                      </wp:positionH>
                      <wp:positionV relativeFrom="paragraph">
                        <wp:posOffset>0</wp:posOffset>
                      </wp:positionV>
                      <wp:extent cx="76200" cy="28575"/>
                      <wp:effectExtent l="19050" t="19050" r="19050" b="28575"/>
                      <wp:wrapNone/>
                      <wp:docPr id="5286" name="Text Box 7962">
                        <a:extLst xmlns:a="http://schemas.openxmlformats.org/drawingml/2006/main">
                          <a:ext uri="{FF2B5EF4-FFF2-40B4-BE49-F238E27FC236}">
                            <a16:creationId xmlns:a16="http://schemas.microsoft.com/office/drawing/2014/main" id="{00000000-0008-0000-0000-0000A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832BA" id="Text Box 7962" o:spid="_x0000_s1026" type="#_x0000_t202" style="position:absolute;margin-left:0;margin-top:0;width:6pt;height:2.25pt;z-index:2482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6480" behindDoc="0" locked="0" layoutInCell="1" allowOverlap="1" wp14:anchorId="164ED431" wp14:editId="539FE78B">
                      <wp:simplePos x="0" y="0"/>
                      <wp:positionH relativeFrom="column">
                        <wp:posOffset>0</wp:posOffset>
                      </wp:positionH>
                      <wp:positionV relativeFrom="paragraph">
                        <wp:posOffset>0</wp:posOffset>
                      </wp:positionV>
                      <wp:extent cx="76200" cy="28575"/>
                      <wp:effectExtent l="19050" t="19050" r="19050" b="28575"/>
                      <wp:wrapNone/>
                      <wp:docPr id="5287" name="Text Box 7961">
                        <a:extLst xmlns:a="http://schemas.openxmlformats.org/drawingml/2006/main">
                          <a:ext uri="{FF2B5EF4-FFF2-40B4-BE49-F238E27FC236}">
                            <a16:creationId xmlns:a16="http://schemas.microsoft.com/office/drawing/2014/main" id="{00000000-0008-0000-0000-0000A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039FA" id="Text Box 7961" o:spid="_x0000_s1026" type="#_x0000_t202" style="position:absolute;margin-left:0;margin-top:0;width:6pt;height:2.25pt;z-index:2482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7504" behindDoc="0" locked="0" layoutInCell="1" allowOverlap="1" wp14:anchorId="692F0F33" wp14:editId="3882AA0B">
                      <wp:simplePos x="0" y="0"/>
                      <wp:positionH relativeFrom="column">
                        <wp:posOffset>0</wp:posOffset>
                      </wp:positionH>
                      <wp:positionV relativeFrom="paragraph">
                        <wp:posOffset>0</wp:posOffset>
                      </wp:positionV>
                      <wp:extent cx="76200" cy="28575"/>
                      <wp:effectExtent l="19050" t="19050" r="19050" b="28575"/>
                      <wp:wrapNone/>
                      <wp:docPr id="5288" name="Text Box 7960">
                        <a:extLst xmlns:a="http://schemas.openxmlformats.org/drawingml/2006/main">
                          <a:ext uri="{FF2B5EF4-FFF2-40B4-BE49-F238E27FC236}">
                            <a16:creationId xmlns:a16="http://schemas.microsoft.com/office/drawing/2014/main" id="{00000000-0008-0000-0000-0000A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676D0B" id="Text Box 7960" o:spid="_x0000_s1026" type="#_x0000_t202" style="position:absolute;margin-left:0;margin-top:0;width:6pt;height:2.25pt;z-index:2482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8528" behindDoc="0" locked="0" layoutInCell="1" allowOverlap="1" wp14:anchorId="4D670898" wp14:editId="07C24D14">
                      <wp:simplePos x="0" y="0"/>
                      <wp:positionH relativeFrom="column">
                        <wp:posOffset>0</wp:posOffset>
                      </wp:positionH>
                      <wp:positionV relativeFrom="paragraph">
                        <wp:posOffset>0</wp:posOffset>
                      </wp:positionV>
                      <wp:extent cx="76200" cy="28575"/>
                      <wp:effectExtent l="19050" t="19050" r="19050" b="28575"/>
                      <wp:wrapNone/>
                      <wp:docPr id="5289" name="Text Box 7959">
                        <a:extLst xmlns:a="http://schemas.openxmlformats.org/drawingml/2006/main">
                          <a:ext uri="{FF2B5EF4-FFF2-40B4-BE49-F238E27FC236}">
                            <a16:creationId xmlns:a16="http://schemas.microsoft.com/office/drawing/2014/main" id="{00000000-0008-0000-0000-0000A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5A0C1" id="Text Box 7959" o:spid="_x0000_s1026" type="#_x0000_t202" style="position:absolute;margin-left:0;margin-top:0;width:6pt;height:2.25pt;z-index:2482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79552" behindDoc="0" locked="0" layoutInCell="1" allowOverlap="1" wp14:anchorId="04C18CBC" wp14:editId="4413AD04">
                      <wp:simplePos x="0" y="0"/>
                      <wp:positionH relativeFrom="column">
                        <wp:posOffset>0</wp:posOffset>
                      </wp:positionH>
                      <wp:positionV relativeFrom="paragraph">
                        <wp:posOffset>0</wp:posOffset>
                      </wp:positionV>
                      <wp:extent cx="76200" cy="28575"/>
                      <wp:effectExtent l="19050" t="19050" r="19050" b="28575"/>
                      <wp:wrapNone/>
                      <wp:docPr id="5290" name="Text Box 7958">
                        <a:extLst xmlns:a="http://schemas.openxmlformats.org/drawingml/2006/main">
                          <a:ext uri="{FF2B5EF4-FFF2-40B4-BE49-F238E27FC236}">
                            <a16:creationId xmlns:a16="http://schemas.microsoft.com/office/drawing/2014/main" id="{00000000-0008-0000-0000-0000A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039CA" id="Text Box 7958" o:spid="_x0000_s1026" type="#_x0000_t202" style="position:absolute;margin-left:0;margin-top:0;width:6pt;height:2.25pt;z-index:2482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0576" behindDoc="0" locked="0" layoutInCell="1" allowOverlap="1" wp14:anchorId="1040AFCA" wp14:editId="41E1477F">
                      <wp:simplePos x="0" y="0"/>
                      <wp:positionH relativeFrom="column">
                        <wp:posOffset>0</wp:posOffset>
                      </wp:positionH>
                      <wp:positionV relativeFrom="paragraph">
                        <wp:posOffset>0</wp:posOffset>
                      </wp:positionV>
                      <wp:extent cx="76200" cy="28575"/>
                      <wp:effectExtent l="19050" t="19050" r="19050" b="28575"/>
                      <wp:wrapNone/>
                      <wp:docPr id="5291" name="Text Box 7957">
                        <a:extLst xmlns:a="http://schemas.openxmlformats.org/drawingml/2006/main">
                          <a:ext uri="{FF2B5EF4-FFF2-40B4-BE49-F238E27FC236}">
                            <a16:creationId xmlns:a16="http://schemas.microsoft.com/office/drawing/2014/main" id="{00000000-0008-0000-0000-0000A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B1AD4" id="Text Box 7957" o:spid="_x0000_s1026" type="#_x0000_t202" style="position:absolute;margin-left:0;margin-top:0;width:6pt;height:2.25pt;z-index:2482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1600" behindDoc="0" locked="0" layoutInCell="1" allowOverlap="1" wp14:anchorId="1CA4814C" wp14:editId="7A80B331">
                      <wp:simplePos x="0" y="0"/>
                      <wp:positionH relativeFrom="column">
                        <wp:posOffset>0</wp:posOffset>
                      </wp:positionH>
                      <wp:positionV relativeFrom="paragraph">
                        <wp:posOffset>0</wp:posOffset>
                      </wp:positionV>
                      <wp:extent cx="76200" cy="28575"/>
                      <wp:effectExtent l="19050" t="19050" r="19050" b="28575"/>
                      <wp:wrapNone/>
                      <wp:docPr id="5292" name="Text Box 7956">
                        <a:extLst xmlns:a="http://schemas.openxmlformats.org/drawingml/2006/main">
                          <a:ext uri="{FF2B5EF4-FFF2-40B4-BE49-F238E27FC236}">
                            <a16:creationId xmlns:a16="http://schemas.microsoft.com/office/drawing/2014/main" id="{00000000-0008-0000-0000-0000A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461C9" id="Text Box 7956" o:spid="_x0000_s1026" type="#_x0000_t202" style="position:absolute;margin-left:0;margin-top:0;width:6pt;height:2.25pt;z-index:2482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2624" behindDoc="0" locked="0" layoutInCell="1" allowOverlap="1" wp14:anchorId="6E00FAD4" wp14:editId="366759C2">
                      <wp:simplePos x="0" y="0"/>
                      <wp:positionH relativeFrom="column">
                        <wp:posOffset>0</wp:posOffset>
                      </wp:positionH>
                      <wp:positionV relativeFrom="paragraph">
                        <wp:posOffset>0</wp:posOffset>
                      </wp:positionV>
                      <wp:extent cx="76200" cy="28575"/>
                      <wp:effectExtent l="19050" t="19050" r="19050" b="28575"/>
                      <wp:wrapNone/>
                      <wp:docPr id="5293" name="Text Box 7955">
                        <a:extLst xmlns:a="http://schemas.openxmlformats.org/drawingml/2006/main">
                          <a:ext uri="{FF2B5EF4-FFF2-40B4-BE49-F238E27FC236}">
                            <a16:creationId xmlns:a16="http://schemas.microsoft.com/office/drawing/2014/main" id="{00000000-0008-0000-0000-0000A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568C7" id="Text Box 7955" o:spid="_x0000_s1026" type="#_x0000_t202" style="position:absolute;margin-left:0;margin-top:0;width:6pt;height:2.25pt;z-index:2482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3648" behindDoc="0" locked="0" layoutInCell="1" allowOverlap="1" wp14:anchorId="36A37607" wp14:editId="35EB442A">
                      <wp:simplePos x="0" y="0"/>
                      <wp:positionH relativeFrom="column">
                        <wp:posOffset>0</wp:posOffset>
                      </wp:positionH>
                      <wp:positionV relativeFrom="paragraph">
                        <wp:posOffset>0</wp:posOffset>
                      </wp:positionV>
                      <wp:extent cx="76200" cy="28575"/>
                      <wp:effectExtent l="19050" t="19050" r="19050" b="28575"/>
                      <wp:wrapNone/>
                      <wp:docPr id="5294" name="Text Box 7954">
                        <a:extLst xmlns:a="http://schemas.openxmlformats.org/drawingml/2006/main">
                          <a:ext uri="{FF2B5EF4-FFF2-40B4-BE49-F238E27FC236}">
                            <a16:creationId xmlns:a16="http://schemas.microsoft.com/office/drawing/2014/main" id="{00000000-0008-0000-0000-0000A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6BE87" id="Text Box 7954" o:spid="_x0000_s1026" type="#_x0000_t202" style="position:absolute;margin-left:0;margin-top:0;width:6pt;height:2.25pt;z-index:2482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4672" behindDoc="0" locked="0" layoutInCell="1" allowOverlap="1" wp14:anchorId="37F3AA4F" wp14:editId="1DA2CD30">
                      <wp:simplePos x="0" y="0"/>
                      <wp:positionH relativeFrom="column">
                        <wp:posOffset>0</wp:posOffset>
                      </wp:positionH>
                      <wp:positionV relativeFrom="paragraph">
                        <wp:posOffset>0</wp:posOffset>
                      </wp:positionV>
                      <wp:extent cx="76200" cy="28575"/>
                      <wp:effectExtent l="19050" t="19050" r="19050" b="28575"/>
                      <wp:wrapNone/>
                      <wp:docPr id="5295" name="Text Box 7953">
                        <a:extLst xmlns:a="http://schemas.openxmlformats.org/drawingml/2006/main">
                          <a:ext uri="{FF2B5EF4-FFF2-40B4-BE49-F238E27FC236}">
                            <a16:creationId xmlns:a16="http://schemas.microsoft.com/office/drawing/2014/main" id="{00000000-0008-0000-0000-0000A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7AF53" id="Text Box 7953" o:spid="_x0000_s1026" type="#_x0000_t202" style="position:absolute;margin-left:0;margin-top:0;width:6pt;height:2.25pt;z-index:2482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5696" behindDoc="0" locked="0" layoutInCell="1" allowOverlap="1" wp14:anchorId="19D96248" wp14:editId="09A65A52">
                      <wp:simplePos x="0" y="0"/>
                      <wp:positionH relativeFrom="column">
                        <wp:posOffset>0</wp:posOffset>
                      </wp:positionH>
                      <wp:positionV relativeFrom="paragraph">
                        <wp:posOffset>0</wp:posOffset>
                      </wp:positionV>
                      <wp:extent cx="76200" cy="28575"/>
                      <wp:effectExtent l="19050" t="19050" r="19050" b="28575"/>
                      <wp:wrapNone/>
                      <wp:docPr id="5296" name="Text Box 7952">
                        <a:extLst xmlns:a="http://schemas.openxmlformats.org/drawingml/2006/main">
                          <a:ext uri="{FF2B5EF4-FFF2-40B4-BE49-F238E27FC236}">
                            <a16:creationId xmlns:a16="http://schemas.microsoft.com/office/drawing/2014/main" id="{00000000-0008-0000-0000-0000B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CD016" id="Text Box 7952" o:spid="_x0000_s1026" type="#_x0000_t202" style="position:absolute;margin-left:0;margin-top:0;width:6pt;height:2.25pt;z-index:2482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6720" behindDoc="0" locked="0" layoutInCell="1" allowOverlap="1" wp14:anchorId="439C25DE" wp14:editId="4DE3B1E3">
                      <wp:simplePos x="0" y="0"/>
                      <wp:positionH relativeFrom="column">
                        <wp:posOffset>0</wp:posOffset>
                      </wp:positionH>
                      <wp:positionV relativeFrom="paragraph">
                        <wp:posOffset>0</wp:posOffset>
                      </wp:positionV>
                      <wp:extent cx="76200" cy="28575"/>
                      <wp:effectExtent l="19050" t="19050" r="19050" b="28575"/>
                      <wp:wrapNone/>
                      <wp:docPr id="5297" name="Text Box 7951">
                        <a:extLst xmlns:a="http://schemas.openxmlformats.org/drawingml/2006/main">
                          <a:ext uri="{FF2B5EF4-FFF2-40B4-BE49-F238E27FC236}">
                            <a16:creationId xmlns:a16="http://schemas.microsoft.com/office/drawing/2014/main" id="{00000000-0008-0000-0000-0000B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1FF3B" id="Text Box 7951" o:spid="_x0000_s1026" type="#_x0000_t202" style="position:absolute;margin-left:0;margin-top:0;width:6pt;height:2.25pt;z-index:2482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7744" behindDoc="0" locked="0" layoutInCell="1" allowOverlap="1" wp14:anchorId="58659AF3" wp14:editId="332C30DA">
                      <wp:simplePos x="0" y="0"/>
                      <wp:positionH relativeFrom="column">
                        <wp:posOffset>0</wp:posOffset>
                      </wp:positionH>
                      <wp:positionV relativeFrom="paragraph">
                        <wp:posOffset>0</wp:posOffset>
                      </wp:positionV>
                      <wp:extent cx="76200" cy="28575"/>
                      <wp:effectExtent l="19050" t="19050" r="19050" b="28575"/>
                      <wp:wrapNone/>
                      <wp:docPr id="5298" name="Text Box 7950">
                        <a:extLst xmlns:a="http://schemas.openxmlformats.org/drawingml/2006/main">
                          <a:ext uri="{FF2B5EF4-FFF2-40B4-BE49-F238E27FC236}">
                            <a16:creationId xmlns:a16="http://schemas.microsoft.com/office/drawing/2014/main" id="{00000000-0008-0000-0000-0000B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B81D4" id="Text Box 7950" o:spid="_x0000_s1026" type="#_x0000_t202" style="position:absolute;margin-left:0;margin-top:0;width:6pt;height:2.25pt;z-index:2482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8768" behindDoc="0" locked="0" layoutInCell="1" allowOverlap="1" wp14:anchorId="4CF64C4B" wp14:editId="415AD770">
                      <wp:simplePos x="0" y="0"/>
                      <wp:positionH relativeFrom="column">
                        <wp:posOffset>0</wp:posOffset>
                      </wp:positionH>
                      <wp:positionV relativeFrom="paragraph">
                        <wp:posOffset>0</wp:posOffset>
                      </wp:positionV>
                      <wp:extent cx="76200" cy="28575"/>
                      <wp:effectExtent l="19050" t="19050" r="19050" b="28575"/>
                      <wp:wrapNone/>
                      <wp:docPr id="5299" name="Text Box 7949">
                        <a:extLst xmlns:a="http://schemas.openxmlformats.org/drawingml/2006/main">
                          <a:ext uri="{FF2B5EF4-FFF2-40B4-BE49-F238E27FC236}">
                            <a16:creationId xmlns:a16="http://schemas.microsoft.com/office/drawing/2014/main" id="{00000000-0008-0000-0000-0000B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57FBF" id="Text Box 7949" o:spid="_x0000_s1026" type="#_x0000_t202" style="position:absolute;margin-left:0;margin-top:0;width:6pt;height:2.25pt;z-index:2482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89792" behindDoc="0" locked="0" layoutInCell="1" allowOverlap="1" wp14:anchorId="1FD9C84B" wp14:editId="5507BF06">
                      <wp:simplePos x="0" y="0"/>
                      <wp:positionH relativeFrom="column">
                        <wp:posOffset>0</wp:posOffset>
                      </wp:positionH>
                      <wp:positionV relativeFrom="paragraph">
                        <wp:posOffset>0</wp:posOffset>
                      </wp:positionV>
                      <wp:extent cx="76200" cy="28575"/>
                      <wp:effectExtent l="19050" t="19050" r="19050" b="28575"/>
                      <wp:wrapNone/>
                      <wp:docPr id="5300" name="Text Box 7948">
                        <a:extLst xmlns:a="http://schemas.openxmlformats.org/drawingml/2006/main">
                          <a:ext uri="{FF2B5EF4-FFF2-40B4-BE49-F238E27FC236}">
                            <a16:creationId xmlns:a16="http://schemas.microsoft.com/office/drawing/2014/main" id="{00000000-0008-0000-0000-0000B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BC7662" id="Text Box 7948" o:spid="_x0000_s1026" type="#_x0000_t202" style="position:absolute;margin-left:0;margin-top:0;width:6pt;height:2.25pt;z-index:2482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0816" behindDoc="0" locked="0" layoutInCell="1" allowOverlap="1" wp14:anchorId="00E5A012" wp14:editId="25383321">
                      <wp:simplePos x="0" y="0"/>
                      <wp:positionH relativeFrom="column">
                        <wp:posOffset>0</wp:posOffset>
                      </wp:positionH>
                      <wp:positionV relativeFrom="paragraph">
                        <wp:posOffset>0</wp:posOffset>
                      </wp:positionV>
                      <wp:extent cx="76200" cy="28575"/>
                      <wp:effectExtent l="19050" t="19050" r="19050" b="28575"/>
                      <wp:wrapNone/>
                      <wp:docPr id="5301" name="Text Box 7947">
                        <a:extLst xmlns:a="http://schemas.openxmlformats.org/drawingml/2006/main">
                          <a:ext uri="{FF2B5EF4-FFF2-40B4-BE49-F238E27FC236}">
                            <a16:creationId xmlns:a16="http://schemas.microsoft.com/office/drawing/2014/main" id="{00000000-0008-0000-0000-0000B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37B90" id="Text Box 7947" o:spid="_x0000_s1026" type="#_x0000_t202" style="position:absolute;margin-left:0;margin-top:0;width:6pt;height:2.25pt;z-index:2482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1840" behindDoc="0" locked="0" layoutInCell="1" allowOverlap="1" wp14:anchorId="043A7635" wp14:editId="780E4CAE">
                      <wp:simplePos x="0" y="0"/>
                      <wp:positionH relativeFrom="column">
                        <wp:posOffset>0</wp:posOffset>
                      </wp:positionH>
                      <wp:positionV relativeFrom="paragraph">
                        <wp:posOffset>0</wp:posOffset>
                      </wp:positionV>
                      <wp:extent cx="76200" cy="28575"/>
                      <wp:effectExtent l="19050" t="19050" r="19050" b="28575"/>
                      <wp:wrapNone/>
                      <wp:docPr id="5302" name="Text Box 7946">
                        <a:extLst xmlns:a="http://schemas.openxmlformats.org/drawingml/2006/main">
                          <a:ext uri="{FF2B5EF4-FFF2-40B4-BE49-F238E27FC236}">
                            <a16:creationId xmlns:a16="http://schemas.microsoft.com/office/drawing/2014/main" id="{00000000-0008-0000-0000-0000B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A062B" id="Text Box 7946" o:spid="_x0000_s1026" type="#_x0000_t202" style="position:absolute;margin-left:0;margin-top:0;width:6pt;height:2.25pt;z-index:2482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2864" behindDoc="0" locked="0" layoutInCell="1" allowOverlap="1" wp14:anchorId="51D5946A" wp14:editId="57A0AB4B">
                      <wp:simplePos x="0" y="0"/>
                      <wp:positionH relativeFrom="column">
                        <wp:posOffset>0</wp:posOffset>
                      </wp:positionH>
                      <wp:positionV relativeFrom="paragraph">
                        <wp:posOffset>0</wp:posOffset>
                      </wp:positionV>
                      <wp:extent cx="76200" cy="28575"/>
                      <wp:effectExtent l="19050" t="19050" r="19050" b="28575"/>
                      <wp:wrapNone/>
                      <wp:docPr id="5303" name="Text Box 7945">
                        <a:extLst xmlns:a="http://schemas.openxmlformats.org/drawingml/2006/main">
                          <a:ext uri="{FF2B5EF4-FFF2-40B4-BE49-F238E27FC236}">
                            <a16:creationId xmlns:a16="http://schemas.microsoft.com/office/drawing/2014/main" id="{00000000-0008-0000-0000-0000B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9447B" id="Text Box 7945" o:spid="_x0000_s1026" type="#_x0000_t202" style="position:absolute;margin-left:0;margin-top:0;width:6pt;height:2.25pt;z-index:2482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3888" behindDoc="0" locked="0" layoutInCell="1" allowOverlap="1" wp14:anchorId="09AB7E96" wp14:editId="49D82E4B">
                      <wp:simplePos x="0" y="0"/>
                      <wp:positionH relativeFrom="column">
                        <wp:posOffset>0</wp:posOffset>
                      </wp:positionH>
                      <wp:positionV relativeFrom="paragraph">
                        <wp:posOffset>0</wp:posOffset>
                      </wp:positionV>
                      <wp:extent cx="76200" cy="28575"/>
                      <wp:effectExtent l="19050" t="19050" r="19050" b="28575"/>
                      <wp:wrapNone/>
                      <wp:docPr id="5304" name="Text Box 7944">
                        <a:extLst xmlns:a="http://schemas.openxmlformats.org/drawingml/2006/main">
                          <a:ext uri="{FF2B5EF4-FFF2-40B4-BE49-F238E27FC236}">
                            <a16:creationId xmlns:a16="http://schemas.microsoft.com/office/drawing/2014/main" id="{00000000-0008-0000-0000-0000B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2C54E7" id="Text Box 7944" o:spid="_x0000_s1026" type="#_x0000_t202" style="position:absolute;margin-left:0;margin-top:0;width:6pt;height:2.25pt;z-index:2482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4912" behindDoc="0" locked="0" layoutInCell="1" allowOverlap="1" wp14:anchorId="1323ED14" wp14:editId="0574C91E">
                      <wp:simplePos x="0" y="0"/>
                      <wp:positionH relativeFrom="column">
                        <wp:posOffset>0</wp:posOffset>
                      </wp:positionH>
                      <wp:positionV relativeFrom="paragraph">
                        <wp:posOffset>0</wp:posOffset>
                      </wp:positionV>
                      <wp:extent cx="76200" cy="28575"/>
                      <wp:effectExtent l="19050" t="19050" r="19050" b="28575"/>
                      <wp:wrapNone/>
                      <wp:docPr id="5305" name="Text Box 7943">
                        <a:extLst xmlns:a="http://schemas.openxmlformats.org/drawingml/2006/main">
                          <a:ext uri="{FF2B5EF4-FFF2-40B4-BE49-F238E27FC236}">
                            <a16:creationId xmlns:a16="http://schemas.microsoft.com/office/drawing/2014/main" id="{00000000-0008-0000-0000-0000B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D6D2C" id="Text Box 7943" o:spid="_x0000_s1026" type="#_x0000_t202" style="position:absolute;margin-left:0;margin-top:0;width:6pt;height:2.25pt;z-index:2482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5936" behindDoc="0" locked="0" layoutInCell="1" allowOverlap="1" wp14:anchorId="644ACEA9" wp14:editId="6C543D84">
                      <wp:simplePos x="0" y="0"/>
                      <wp:positionH relativeFrom="column">
                        <wp:posOffset>0</wp:posOffset>
                      </wp:positionH>
                      <wp:positionV relativeFrom="paragraph">
                        <wp:posOffset>0</wp:posOffset>
                      </wp:positionV>
                      <wp:extent cx="76200" cy="28575"/>
                      <wp:effectExtent l="19050" t="19050" r="19050" b="28575"/>
                      <wp:wrapNone/>
                      <wp:docPr id="5306" name="Text Box 7942">
                        <a:extLst xmlns:a="http://schemas.openxmlformats.org/drawingml/2006/main">
                          <a:ext uri="{FF2B5EF4-FFF2-40B4-BE49-F238E27FC236}">
                            <a16:creationId xmlns:a16="http://schemas.microsoft.com/office/drawing/2014/main" id="{00000000-0008-0000-0000-0000B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707C3" id="Text Box 7942" o:spid="_x0000_s1026" type="#_x0000_t202" style="position:absolute;margin-left:0;margin-top:0;width:6pt;height:2.25pt;z-index:2482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6960" behindDoc="0" locked="0" layoutInCell="1" allowOverlap="1" wp14:anchorId="24E724A7" wp14:editId="76C8E4F0">
                      <wp:simplePos x="0" y="0"/>
                      <wp:positionH relativeFrom="column">
                        <wp:posOffset>0</wp:posOffset>
                      </wp:positionH>
                      <wp:positionV relativeFrom="paragraph">
                        <wp:posOffset>0</wp:posOffset>
                      </wp:positionV>
                      <wp:extent cx="76200" cy="28575"/>
                      <wp:effectExtent l="19050" t="19050" r="19050" b="28575"/>
                      <wp:wrapNone/>
                      <wp:docPr id="5307" name="Text Box 7941">
                        <a:extLst xmlns:a="http://schemas.openxmlformats.org/drawingml/2006/main">
                          <a:ext uri="{FF2B5EF4-FFF2-40B4-BE49-F238E27FC236}">
                            <a16:creationId xmlns:a16="http://schemas.microsoft.com/office/drawing/2014/main" id="{00000000-0008-0000-0000-0000B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860B3" id="Text Box 7941" o:spid="_x0000_s1026" type="#_x0000_t202" style="position:absolute;margin-left:0;margin-top:0;width:6pt;height:2.25pt;z-index:2482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7984" behindDoc="0" locked="0" layoutInCell="1" allowOverlap="1" wp14:anchorId="5275ECCA" wp14:editId="1403D249">
                      <wp:simplePos x="0" y="0"/>
                      <wp:positionH relativeFrom="column">
                        <wp:posOffset>0</wp:posOffset>
                      </wp:positionH>
                      <wp:positionV relativeFrom="paragraph">
                        <wp:posOffset>0</wp:posOffset>
                      </wp:positionV>
                      <wp:extent cx="76200" cy="28575"/>
                      <wp:effectExtent l="19050" t="19050" r="19050" b="28575"/>
                      <wp:wrapNone/>
                      <wp:docPr id="5308" name="Text Box 7940">
                        <a:extLst xmlns:a="http://schemas.openxmlformats.org/drawingml/2006/main">
                          <a:ext uri="{FF2B5EF4-FFF2-40B4-BE49-F238E27FC236}">
                            <a16:creationId xmlns:a16="http://schemas.microsoft.com/office/drawing/2014/main" id="{00000000-0008-0000-0000-0000B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59A79" id="Text Box 7940" o:spid="_x0000_s1026" type="#_x0000_t202" style="position:absolute;margin-left:0;margin-top:0;width:6pt;height:2.25pt;z-index:2482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299008" behindDoc="0" locked="0" layoutInCell="1" allowOverlap="1" wp14:anchorId="1109DE39" wp14:editId="71A7012D">
                      <wp:simplePos x="0" y="0"/>
                      <wp:positionH relativeFrom="column">
                        <wp:posOffset>0</wp:posOffset>
                      </wp:positionH>
                      <wp:positionV relativeFrom="paragraph">
                        <wp:posOffset>0</wp:posOffset>
                      </wp:positionV>
                      <wp:extent cx="76200" cy="28575"/>
                      <wp:effectExtent l="19050" t="19050" r="19050" b="28575"/>
                      <wp:wrapNone/>
                      <wp:docPr id="5309" name="Text Box 7939">
                        <a:extLst xmlns:a="http://schemas.openxmlformats.org/drawingml/2006/main">
                          <a:ext uri="{FF2B5EF4-FFF2-40B4-BE49-F238E27FC236}">
                            <a16:creationId xmlns:a16="http://schemas.microsoft.com/office/drawing/2014/main" id="{00000000-0008-0000-0000-0000B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47ABE" id="Text Box 7939" o:spid="_x0000_s1026" type="#_x0000_t202" style="position:absolute;margin-left:0;margin-top:0;width:6pt;height:2.25pt;z-index:2482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0032" behindDoc="0" locked="0" layoutInCell="1" allowOverlap="1" wp14:anchorId="429EE635" wp14:editId="2EE50034">
                      <wp:simplePos x="0" y="0"/>
                      <wp:positionH relativeFrom="column">
                        <wp:posOffset>0</wp:posOffset>
                      </wp:positionH>
                      <wp:positionV relativeFrom="paragraph">
                        <wp:posOffset>0</wp:posOffset>
                      </wp:positionV>
                      <wp:extent cx="76200" cy="28575"/>
                      <wp:effectExtent l="19050" t="19050" r="19050" b="28575"/>
                      <wp:wrapNone/>
                      <wp:docPr id="5310" name="Text Box 7938">
                        <a:extLst xmlns:a="http://schemas.openxmlformats.org/drawingml/2006/main">
                          <a:ext uri="{FF2B5EF4-FFF2-40B4-BE49-F238E27FC236}">
                            <a16:creationId xmlns:a16="http://schemas.microsoft.com/office/drawing/2014/main" id="{00000000-0008-0000-0000-0000B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13587C" id="Text Box 7938" o:spid="_x0000_s1026" type="#_x0000_t202" style="position:absolute;margin-left:0;margin-top:0;width:6pt;height:2.25pt;z-index:2483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1056" behindDoc="0" locked="0" layoutInCell="1" allowOverlap="1" wp14:anchorId="64F24D41" wp14:editId="22459140">
                      <wp:simplePos x="0" y="0"/>
                      <wp:positionH relativeFrom="column">
                        <wp:posOffset>0</wp:posOffset>
                      </wp:positionH>
                      <wp:positionV relativeFrom="paragraph">
                        <wp:posOffset>0</wp:posOffset>
                      </wp:positionV>
                      <wp:extent cx="76200" cy="28575"/>
                      <wp:effectExtent l="19050" t="19050" r="19050" b="28575"/>
                      <wp:wrapNone/>
                      <wp:docPr id="5311" name="Text Box 7937">
                        <a:extLst xmlns:a="http://schemas.openxmlformats.org/drawingml/2006/main">
                          <a:ext uri="{FF2B5EF4-FFF2-40B4-BE49-F238E27FC236}">
                            <a16:creationId xmlns:a16="http://schemas.microsoft.com/office/drawing/2014/main" id="{00000000-0008-0000-0000-0000B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65285" id="Text Box 7937" o:spid="_x0000_s1026" type="#_x0000_t202" style="position:absolute;margin-left:0;margin-top:0;width:6pt;height:2.25pt;z-index:2483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2080" behindDoc="0" locked="0" layoutInCell="1" allowOverlap="1" wp14:anchorId="3E8A93D3" wp14:editId="61E20D3A">
                      <wp:simplePos x="0" y="0"/>
                      <wp:positionH relativeFrom="column">
                        <wp:posOffset>0</wp:posOffset>
                      </wp:positionH>
                      <wp:positionV relativeFrom="paragraph">
                        <wp:posOffset>0</wp:posOffset>
                      </wp:positionV>
                      <wp:extent cx="76200" cy="28575"/>
                      <wp:effectExtent l="19050" t="19050" r="19050" b="28575"/>
                      <wp:wrapNone/>
                      <wp:docPr id="5312" name="Text Box 7936">
                        <a:extLst xmlns:a="http://schemas.openxmlformats.org/drawingml/2006/main">
                          <a:ext uri="{FF2B5EF4-FFF2-40B4-BE49-F238E27FC236}">
                            <a16:creationId xmlns:a16="http://schemas.microsoft.com/office/drawing/2014/main" id="{00000000-0008-0000-0000-0000C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E9216" id="Text Box 7936" o:spid="_x0000_s1026" type="#_x0000_t202" style="position:absolute;margin-left:0;margin-top:0;width:6pt;height:2.25pt;z-index:2483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3104" behindDoc="0" locked="0" layoutInCell="1" allowOverlap="1" wp14:anchorId="6555DDFE" wp14:editId="38226720">
                      <wp:simplePos x="0" y="0"/>
                      <wp:positionH relativeFrom="column">
                        <wp:posOffset>0</wp:posOffset>
                      </wp:positionH>
                      <wp:positionV relativeFrom="paragraph">
                        <wp:posOffset>0</wp:posOffset>
                      </wp:positionV>
                      <wp:extent cx="76200" cy="28575"/>
                      <wp:effectExtent l="19050" t="19050" r="19050" b="28575"/>
                      <wp:wrapNone/>
                      <wp:docPr id="5313" name="Text Box 7935">
                        <a:extLst xmlns:a="http://schemas.openxmlformats.org/drawingml/2006/main">
                          <a:ext uri="{FF2B5EF4-FFF2-40B4-BE49-F238E27FC236}">
                            <a16:creationId xmlns:a16="http://schemas.microsoft.com/office/drawing/2014/main" id="{00000000-0008-0000-0000-0000C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99C3E" id="Text Box 7935" o:spid="_x0000_s1026" type="#_x0000_t202" style="position:absolute;margin-left:0;margin-top:0;width:6pt;height:2.25pt;z-index:2483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4128" behindDoc="0" locked="0" layoutInCell="1" allowOverlap="1" wp14:anchorId="2A323909" wp14:editId="1ADB1689">
                      <wp:simplePos x="0" y="0"/>
                      <wp:positionH relativeFrom="column">
                        <wp:posOffset>0</wp:posOffset>
                      </wp:positionH>
                      <wp:positionV relativeFrom="paragraph">
                        <wp:posOffset>0</wp:posOffset>
                      </wp:positionV>
                      <wp:extent cx="76200" cy="28575"/>
                      <wp:effectExtent l="19050" t="19050" r="19050" b="28575"/>
                      <wp:wrapNone/>
                      <wp:docPr id="5314" name="Text Box 7934">
                        <a:extLst xmlns:a="http://schemas.openxmlformats.org/drawingml/2006/main">
                          <a:ext uri="{FF2B5EF4-FFF2-40B4-BE49-F238E27FC236}">
                            <a16:creationId xmlns:a16="http://schemas.microsoft.com/office/drawing/2014/main" id="{00000000-0008-0000-0000-0000C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5999BF" id="Text Box 7934" o:spid="_x0000_s1026" type="#_x0000_t202" style="position:absolute;margin-left:0;margin-top:0;width:6pt;height:2.25pt;z-index:2483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5152" behindDoc="0" locked="0" layoutInCell="1" allowOverlap="1" wp14:anchorId="63C2C6FD" wp14:editId="61FC4C6D">
                      <wp:simplePos x="0" y="0"/>
                      <wp:positionH relativeFrom="column">
                        <wp:posOffset>0</wp:posOffset>
                      </wp:positionH>
                      <wp:positionV relativeFrom="paragraph">
                        <wp:posOffset>0</wp:posOffset>
                      </wp:positionV>
                      <wp:extent cx="76200" cy="28575"/>
                      <wp:effectExtent l="19050" t="19050" r="19050" b="28575"/>
                      <wp:wrapNone/>
                      <wp:docPr id="5315" name="Text Box 7933">
                        <a:extLst xmlns:a="http://schemas.openxmlformats.org/drawingml/2006/main">
                          <a:ext uri="{FF2B5EF4-FFF2-40B4-BE49-F238E27FC236}">
                            <a16:creationId xmlns:a16="http://schemas.microsoft.com/office/drawing/2014/main" id="{00000000-0008-0000-0000-0000C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FB515" id="Text Box 7933" o:spid="_x0000_s1026" type="#_x0000_t202" style="position:absolute;margin-left:0;margin-top:0;width:6pt;height:2.25pt;z-index:2483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6176" behindDoc="0" locked="0" layoutInCell="1" allowOverlap="1" wp14:anchorId="4258C502" wp14:editId="270CD674">
                      <wp:simplePos x="0" y="0"/>
                      <wp:positionH relativeFrom="column">
                        <wp:posOffset>0</wp:posOffset>
                      </wp:positionH>
                      <wp:positionV relativeFrom="paragraph">
                        <wp:posOffset>0</wp:posOffset>
                      </wp:positionV>
                      <wp:extent cx="76200" cy="28575"/>
                      <wp:effectExtent l="19050" t="19050" r="19050" b="28575"/>
                      <wp:wrapNone/>
                      <wp:docPr id="5316" name="Text Box 7932">
                        <a:extLst xmlns:a="http://schemas.openxmlformats.org/drawingml/2006/main">
                          <a:ext uri="{FF2B5EF4-FFF2-40B4-BE49-F238E27FC236}">
                            <a16:creationId xmlns:a16="http://schemas.microsoft.com/office/drawing/2014/main" id="{00000000-0008-0000-0000-0000C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FFC53" id="Text Box 7932" o:spid="_x0000_s1026" type="#_x0000_t202" style="position:absolute;margin-left:0;margin-top:0;width:6pt;height:2.25pt;z-index:2483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7200" behindDoc="0" locked="0" layoutInCell="1" allowOverlap="1" wp14:anchorId="628AA32F" wp14:editId="328BE659">
                      <wp:simplePos x="0" y="0"/>
                      <wp:positionH relativeFrom="column">
                        <wp:posOffset>0</wp:posOffset>
                      </wp:positionH>
                      <wp:positionV relativeFrom="paragraph">
                        <wp:posOffset>0</wp:posOffset>
                      </wp:positionV>
                      <wp:extent cx="76200" cy="28575"/>
                      <wp:effectExtent l="19050" t="19050" r="19050" b="28575"/>
                      <wp:wrapNone/>
                      <wp:docPr id="5317" name="Text Box 7931">
                        <a:extLst xmlns:a="http://schemas.openxmlformats.org/drawingml/2006/main">
                          <a:ext uri="{FF2B5EF4-FFF2-40B4-BE49-F238E27FC236}">
                            <a16:creationId xmlns:a16="http://schemas.microsoft.com/office/drawing/2014/main" id="{00000000-0008-0000-0000-0000C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0C3D5" id="Text Box 7931" o:spid="_x0000_s1026" type="#_x0000_t202" style="position:absolute;margin-left:0;margin-top:0;width:6pt;height:2.25pt;z-index:2483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8224" behindDoc="0" locked="0" layoutInCell="1" allowOverlap="1" wp14:anchorId="7BA32A85" wp14:editId="3C10C5BD">
                      <wp:simplePos x="0" y="0"/>
                      <wp:positionH relativeFrom="column">
                        <wp:posOffset>0</wp:posOffset>
                      </wp:positionH>
                      <wp:positionV relativeFrom="paragraph">
                        <wp:posOffset>0</wp:posOffset>
                      </wp:positionV>
                      <wp:extent cx="76200" cy="28575"/>
                      <wp:effectExtent l="19050" t="19050" r="19050" b="28575"/>
                      <wp:wrapNone/>
                      <wp:docPr id="5318" name="Text Box 7930">
                        <a:extLst xmlns:a="http://schemas.openxmlformats.org/drawingml/2006/main">
                          <a:ext uri="{FF2B5EF4-FFF2-40B4-BE49-F238E27FC236}">
                            <a16:creationId xmlns:a16="http://schemas.microsoft.com/office/drawing/2014/main" id="{00000000-0008-0000-0000-0000C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8D909" id="Text Box 7930" o:spid="_x0000_s1026" type="#_x0000_t202" style="position:absolute;margin-left:0;margin-top:0;width:6pt;height:2.25pt;z-index:2483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09248" behindDoc="0" locked="0" layoutInCell="1" allowOverlap="1" wp14:anchorId="3DA33876" wp14:editId="6A7EC298">
                      <wp:simplePos x="0" y="0"/>
                      <wp:positionH relativeFrom="column">
                        <wp:posOffset>0</wp:posOffset>
                      </wp:positionH>
                      <wp:positionV relativeFrom="paragraph">
                        <wp:posOffset>0</wp:posOffset>
                      </wp:positionV>
                      <wp:extent cx="76200" cy="28575"/>
                      <wp:effectExtent l="19050" t="19050" r="19050" b="28575"/>
                      <wp:wrapNone/>
                      <wp:docPr id="5319" name="Text Box 7929">
                        <a:extLst xmlns:a="http://schemas.openxmlformats.org/drawingml/2006/main">
                          <a:ext uri="{FF2B5EF4-FFF2-40B4-BE49-F238E27FC236}">
                            <a16:creationId xmlns:a16="http://schemas.microsoft.com/office/drawing/2014/main" id="{00000000-0008-0000-0000-0000C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A33F0" id="Text Box 7929" o:spid="_x0000_s1026" type="#_x0000_t202" style="position:absolute;margin-left:0;margin-top:0;width:6pt;height:2.25pt;z-index:2483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0272" behindDoc="0" locked="0" layoutInCell="1" allowOverlap="1" wp14:anchorId="39B9E25B" wp14:editId="1BFC2061">
                      <wp:simplePos x="0" y="0"/>
                      <wp:positionH relativeFrom="column">
                        <wp:posOffset>0</wp:posOffset>
                      </wp:positionH>
                      <wp:positionV relativeFrom="paragraph">
                        <wp:posOffset>0</wp:posOffset>
                      </wp:positionV>
                      <wp:extent cx="76200" cy="28575"/>
                      <wp:effectExtent l="19050" t="19050" r="19050" b="28575"/>
                      <wp:wrapNone/>
                      <wp:docPr id="5320" name="Text Box 7928">
                        <a:extLst xmlns:a="http://schemas.openxmlformats.org/drawingml/2006/main">
                          <a:ext uri="{FF2B5EF4-FFF2-40B4-BE49-F238E27FC236}">
                            <a16:creationId xmlns:a16="http://schemas.microsoft.com/office/drawing/2014/main" id="{00000000-0008-0000-0000-0000C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4D8D3" id="Text Box 7928" o:spid="_x0000_s1026" type="#_x0000_t202" style="position:absolute;margin-left:0;margin-top:0;width:6pt;height:2.25pt;z-index:2483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1296" behindDoc="0" locked="0" layoutInCell="1" allowOverlap="1" wp14:anchorId="2B2D8E95" wp14:editId="3272F6F1">
                      <wp:simplePos x="0" y="0"/>
                      <wp:positionH relativeFrom="column">
                        <wp:posOffset>0</wp:posOffset>
                      </wp:positionH>
                      <wp:positionV relativeFrom="paragraph">
                        <wp:posOffset>0</wp:posOffset>
                      </wp:positionV>
                      <wp:extent cx="76200" cy="28575"/>
                      <wp:effectExtent l="19050" t="19050" r="19050" b="28575"/>
                      <wp:wrapNone/>
                      <wp:docPr id="5321" name="Text Box 7927">
                        <a:extLst xmlns:a="http://schemas.openxmlformats.org/drawingml/2006/main">
                          <a:ext uri="{FF2B5EF4-FFF2-40B4-BE49-F238E27FC236}">
                            <a16:creationId xmlns:a16="http://schemas.microsoft.com/office/drawing/2014/main" id="{00000000-0008-0000-0000-0000C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4A173" id="Text Box 7927" o:spid="_x0000_s1026" type="#_x0000_t202" style="position:absolute;margin-left:0;margin-top:0;width:6pt;height:2.25pt;z-index:2483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2320" behindDoc="0" locked="0" layoutInCell="1" allowOverlap="1" wp14:anchorId="0DC3B596" wp14:editId="7F783CE2">
                      <wp:simplePos x="0" y="0"/>
                      <wp:positionH relativeFrom="column">
                        <wp:posOffset>0</wp:posOffset>
                      </wp:positionH>
                      <wp:positionV relativeFrom="paragraph">
                        <wp:posOffset>0</wp:posOffset>
                      </wp:positionV>
                      <wp:extent cx="76200" cy="28575"/>
                      <wp:effectExtent l="19050" t="19050" r="19050" b="28575"/>
                      <wp:wrapNone/>
                      <wp:docPr id="5322" name="Text Box 7926">
                        <a:extLst xmlns:a="http://schemas.openxmlformats.org/drawingml/2006/main">
                          <a:ext uri="{FF2B5EF4-FFF2-40B4-BE49-F238E27FC236}">
                            <a16:creationId xmlns:a16="http://schemas.microsoft.com/office/drawing/2014/main" id="{00000000-0008-0000-0000-0000C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5C74F" id="Text Box 7926" o:spid="_x0000_s1026" type="#_x0000_t202" style="position:absolute;margin-left:0;margin-top:0;width:6pt;height:2.25pt;z-index:2483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3344" behindDoc="0" locked="0" layoutInCell="1" allowOverlap="1" wp14:anchorId="2819EB99" wp14:editId="42C4B94A">
                      <wp:simplePos x="0" y="0"/>
                      <wp:positionH relativeFrom="column">
                        <wp:posOffset>0</wp:posOffset>
                      </wp:positionH>
                      <wp:positionV relativeFrom="paragraph">
                        <wp:posOffset>0</wp:posOffset>
                      </wp:positionV>
                      <wp:extent cx="76200" cy="28575"/>
                      <wp:effectExtent l="19050" t="19050" r="19050" b="28575"/>
                      <wp:wrapNone/>
                      <wp:docPr id="5323" name="Text Box 7925">
                        <a:extLst xmlns:a="http://schemas.openxmlformats.org/drawingml/2006/main">
                          <a:ext uri="{FF2B5EF4-FFF2-40B4-BE49-F238E27FC236}">
                            <a16:creationId xmlns:a16="http://schemas.microsoft.com/office/drawing/2014/main" id="{00000000-0008-0000-0000-0000C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CB6B4" id="Text Box 7925" o:spid="_x0000_s1026" type="#_x0000_t202" style="position:absolute;margin-left:0;margin-top:0;width:6pt;height:2.25pt;z-index:2483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4368" behindDoc="0" locked="0" layoutInCell="1" allowOverlap="1" wp14:anchorId="05701797" wp14:editId="10052A39">
                      <wp:simplePos x="0" y="0"/>
                      <wp:positionH relativeFrom="column">
                        <wp:posOffset>0</wp:posOffset>
                      </wp:positionH>
                      <wp:positionV relativeFrom="paragraph">
                        <wp:posOffset>0</wp:posOffset>
                      </wp:positionV>
                      <wp:extent cx="76200" cy="28575"/>
                      <wp:effectExtent l="19050" t="19050" r="19050" b="28575"/>
                      <wp:wrapNone/>
                      <wp:docPr id="5324" name="Text Box 7924">
                        <a:extLst xmlns:a="http://schemas.openxmlformats.org/drawingml/2006/main">
                          <a:ext uri="{FF2B5EF4-FFF2-40B4-BE49-F238E27FC236}">
                            <a16:creationId xmlns:a16="http://schemas.microsoft.com/office/drawing/2014/main" id="{00000000-0008-0000-0000-0000C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4C4C2" id="Text Box 7924" o:spid="_x0000_s1026" type="#_x0000_t202" style="position:absolute;margin-left:0;margin-top:0;width:6pt;height:2.25pt;z-index:2483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5392" behindDoc="0" locked="0" layoutInCell="1" allowOverlap="1" wp14:anchorId="3845A883" wp14:editId="3131741F">
                      <wp:simplePos x="0" y="0"/>
                      <wp:positionH relativeFrom="column">
                        <wp:posOffset>0</wp:posOffset>
                      </wp:positionH>
                      <wp:positionV relativeFrom="paragraph">
                        <wp:posOffset>0</wp:posOffset>
                      </wp:positionV>
                      <wp:extent cx="76200" cy="28575"/>
                      <wp:effectExtent l="19050" t="19050" r="19050" b="28575"/>
                      <wp:wrapNone/>
                      <wp:docPr id="5325" name="Text Box 7923">
                        <a:extLst xmlns:a="http://schemas.openxmlformats.org/drawingml/2006/main">
                          <a:ext uri="{FF2B5EF4-FFF2-40B4-BE49-F238E27FC236}">
                            <a16:creationId xmlns:a16="http://schemas.microsoft.com/office/drawing/2014/main" id="{00000000-0008-0000-0000-0000C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E3718" id="Text Box 7923" o:spid="_x0000_s1026" type="#_x0000_t202" style="position:absolute;margin-left:0;margin-top:0;width:6pt;height:2.25pt;z-index:2483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6416" behindDoc="0" locked="0" layoutInCell="1" allowOverlap="1" wp14:anchorId="635E8D51" wp14:editId="51409191">
                      <wp:simplePos x="0" y="0"/>
                      <wp:positionH relativeFrom="column">
                        <wp:posOffset>0</wp:posOffset>
                      </wp:positionH>
                      <wp:positionV relativeFrom="paragraph">
                        <wp:posOffset>0</wp:posOffset>
                      </wp:positionV>
                      <wp:extent cx="76200" cy="28575"/>
                      <wp:effectExtent l="19050" t="19050" r="19050" b="28575"/>
                      <wp:wrapNone/>
                      <wp:docPr id="5326" name="Text Box 7922">
                        <a:extLst xmlns:a="http://schemas.openxmlformats.org/drawingml/2006/main">
                          <a:ext uri="{FF2B5EF4-FFF2-40B4-BE49-F238E27FC236}">
                            <a16:creationId xmlns:a16="http://schemas.microsoft.com/office/drawing/2014/main" id="{00000000-0008-0000-0000-0000C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38FB6" id="Text Box 7922" o:spid="_x0000_s1026" type="#_x0000_t202" style="position:absolute;margin-left:0;margin-top:0;width:6pt;height:2.25pt;z-index:2483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7440" behindDoc="0" locked="0" layoutInCell="1" allowOverlap="1" wp14:anchorId="3D605390" wp14:editId="351D4C61">
                      <wp:simplePos x="0" y="0"/>
                      <wp:positionH relativeFrom="column">
                        <wp:posOffset>0</wp:posOffset>
                      </wp:positionH>
                      <wp:positionV relativeFrom="paragraph">
                        <wp:posOffset>0</wp:posOffset>
                      </wp:positionV>
                      <wp:extent cx="76200" cy="28575"/>
                      <wp:effectExtent l="19050" t="19050" r="19050" b="28575"/>
                      <wp:wrapNone/>
                      <wp:docPr id="5327" name="Text Box 7921">
                        <a:extLst xmlns:a="http://schemas.openxmlformats.org/drawingml/2006/main">
                          <a:ext uri="{FF2B5EF4-FFF2-40B4-BE49-F238E27FC236}">
                            <a16:creationId xmlns:a16="http://schemas.microsoft.com/office/drawing/2014/main" id="{00000000-0008-0000-0000-0000C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2AA2B" id="Text Box 7921" o:spid="_x0000_s1026" type="#_x0000_t202" style="position:absolute;margin-left:0;margin-top:0;width:6pt;height:2.25pt;z-index:2483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8464" behindDoc="0" locked="0" layoutInCell="1" allowOverlap="1" wp14:anchorId="33728DCF" wp14:editId="400803DF">
                      <wp:simplePos x="0" y="0"/>
                      <wp:positionH relativeFrom="column">
                        <wp:posOffset>0</wp:posOffset>
                      </wp:positionH>
                      <wp:positionV relativeFrom="paragraph">
                        <wp:posOffset>0</wp:posOffset>
                      </wp:positionV>
                      <wp:extent cx="76200" cy="28575"/>
                      <wp:effectExtent l="19050" t="19050" r="19050" b="28575"/>
                      <wp:wrapNone/>
                      <wp:docPr id="5328" name="Text Box 7920">
                        <a:extLst xmlns:a="http://schemas.openxmlformats.org/drawingml/2006/main">
                          <a:ext uri="{FF2B5EF4-FFF2-40B4-BE49-F238E27FC236}">
                            <a16:creationId xmlns:a16="http://schemas.microsoft.com/office/drawing/2014/main" id="{00000000-0008-0000-0000-0000D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33347B" id="Text Box 7920" o:spid="_x0000_s1026" type="#_x0000_t202" style="position:absolute;margin-left:0;margin-top:0;width:6pt;height:2.25pt;z-index:2483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19488" behindDoc="0" locked="0" layoutInCell="1" allowOverlap="1" wp14:anchorId="4CB71783" wp14:editId="0E896BAA">
                      <wp:simplePos x="0" y="0"/>
                      <wp:positionH relativeFrom="column">
                        <wp:posOffset>0</wp:posOffset>
                      </wp:positionH>
                      <wp:positionV relativeFrom="paragraph">
                        <wp:posOffset>0</wp:posOffset>
                      </wp:positionV>
                      <wp:extent cx="76200" cy="28575"/>
                      <wp:effectExtent l="19050" t="19050" r="19050" b="28575"/>
                      <wp:wrapNone/>
                      <wp:docPr id="5329" name="Text Box 7919">
                        <a:extLst xmlns:a="http://schemas.openxmlformats.org/drawingml/2006/main">
                          <a:ext uri="{FF2B5EF4-FFF2-40B4-BE49-F238E27FC236}">
                            <a16:creationId xmlns:a16="http://schemas.microsoft.com/office/drawing/2014/main" id="{00000000-0008-0000-0000-0000D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E46E6" id="Text Box 7919" o:spid="_x0000_s1026" type="#_x0000_t202" style="position:absolute;margin-left:0;margin-top:0;width:6pt;height:2.25pt;z-index:2483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0512" behindDoc="0" locked="0" layoutInCell="1" allowOverlap="1" wp14:anchorId="270DEA36" wp14:editId="48F41094">
                      <wp:simplePos x="0" y="0"/>
                      <wp:positionH relativeFrom="column">
                        <wp:posOffset>0</wp:posOffset>
                      </wp:positionH>
                      <wp:positionV relativeFrom="paragraph">
                        <wp:posOffset>0</wp:posOffset>
                      </wp:positionV>
                      <wp:extent cx="76200" cy="28575"/>
                      <wp:effectExtent l="19050" t="19050" r="19050" b="28575"/>
                      <wp:wrapNone/>
                      <wp:docPr id="5330" name="Text Box 7918">
                        <a:extLst xmlns:a="http://schemas.openxmlformats.org/drawingml/2006/main">
                          <a:ext uri="{FF2B5EF4-FFF2-40B4-BE49-F238E27FC236}">
                            <a16:creationId xmlns:a16="http://schemas.microsoft.com/office/drawing/2014/main" id="{00000000-0008-0000-0000-0000D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4B602" id="Text Box 7918" o:spid="_x0000_s1026" type="#_x0000_t202" style="position:absolute;margin-left:0;margin-top:0;width:6pt;height:2.25pt;z-index:2483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1536" behindDoc="0" locked="0" layoutInCell="1" allowOverlap="1" wp14:anchorId="5BDEE97D" wp14:editId="562CE3F7">
                      <wp:simplePos x="0" y="0"/>
                      <wp:positionH relativeFrom="column">
                        <wp:posOffset>0</wp:posOffset>
                      </wp:positionH>
                      <wp:positionV relativeFrom="paragraph">
                        <wp:posOffset>0</wp:posOffset>
                      </wp:positionV>
                      <wp:extent cx="76200" cy="28575"/>
                      <wp:effectExtent l="19050" t="19050" r="19050" b="28575"/>
                      <wp:wrapNone/>
                      <wp:docPr id="5331" name="Text Box 7917">
                        <a:extLst xmlns:a="http://schemas.openxmlformats.org/drawingml/2006/main">
                          <a:ext uri="{FF2B5EF4-FFF2-40B4-BE49-F238E27FC236}">
                            <a16:creationId xmlns:a16="http://schemas.microsoft.com/office/drawing/2014/main" id="{00000000-0008-0000-0000-0000D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F4D75" id="Text Box 7917" o:spid="_x0000_s1026" type="#_x0000_t202" style="position:absolute;margin-left:0;margin-top:0;width:6pt;height:2.25pt;z-index:2483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2560" behindDoc="0" locked="0" layoutInCell="1" allowOverlap="1" wp14:anchorId="11B05261" wp14:editId="133271A5">
                      <wp:simplePos x="0" y="0"/>
                      <wp:positionH relativeFrom="column">
                        <wp:posOffset>0</wp:posOffset>
                      </wp:positionH>
                      <wp:positionV relativeFrom="paragraph">
                        <wp:posOffset>0</wp:posOffset>
                      </wp:positionV>
                      <wp:extent cx="76200" cy="28575"/>
                      <wp:effectExtent l="19050" t="19050" r="19050" b="28575"/>
                      <wp:wrapNone/>
                      <wp:docPr id="5332" name="Text Box 7916">
                        <a:extLst xmlns:a="http://schemas.openxmlformats.org/drawingml/2006/main">
                          <a:ext uri="{FF2B5EF4-FFF2-40B4-BE49-F238E27FC236}">
                            <a16:creationId xmlns:a16="http://schemas.microsoft.com/office/drawing/2014/main" id="{00000000-0008-0000-0000-0000D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05725" id="Text Box 7916" o:spid="_x0000_s1026" type="#_x0000_t202" style="position:absolute;margin-left:0;margin-top:0;width:6pt;height:2.25pt;z-index:2483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3584" behindDoc="0" locked="0" layoutInCell="1" allowOverlap="1" wp14:anchorId="34551148" wp14:editId="113E8489">
                      <wp:simplePos x="0" y="0"/>
                      <wp:positionH relativeFrom="column">
                        <wp:posOffset>0</wp:posOffset>
                      </wp:positionH>
                      <wp:positionV relativeFrom="paragraph">
                        <wp:posOffset>0</wp:posOffset>
                      </wp:positionV>
                      <wp:extent cx="76200" cy="28575"/>
                      <wp:effectExtent l="19050" t="19050" r="19050" b="28575"/>
                      <wp:wrapNone/>
                      <wp:docPr id="5333" name="Text Box 7915">
                        <a:extLst xmlns:a="http://schemas.openxmlformats.org/drawingml/2006/main">
                          <a:ext uri="{FF2B5EF4-FFF2-40B4-BE49-F238E27FC236}">
                            <a16:creationId xmlns:a16="http://schemas.microsoft.com/office/drawing/2014/main" id="{00000000-0008-0000-0000-0000D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83828" id="Text Box 7915" o:spid="_x0000_s1026" type="#_x0000_t202" style="position:absolute;margin-left:0;margin-top:0;width:6pt;height:2.25pt;z-index:2483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4608" behindDoc="0" locked="0" layoutInCell="1" allowOverlap="1" wp14:anchorId="3E84B9EB" wp14:editId="266F3B16">
                      <wp:simplePos x="0" y="0"/>
                      <wp:positionH relativeFrom="column">
                        <wp:posOffset>0</wp:posOffset>
                      </wp:positionH>
                      <wp:positionV relativeFrom="paragraph">
                        <wp:posOffset>0</wp:posOffset>
                      </wp:positionV>
                      <wp:extent cx="76200" cy="28575"/>
                      <wp:effectExtent l="19050" t="19050" r="19050" b="28575"/>
                      <wp:wrapNone/>
                      <wp:docPr id="5334" name="Text Box 7914">
                        <a:extLst xmlns:a="http://schemas.openxmlformats.org/drawingml/2006/main">
                          <a:ext uri="{FF2B5EF4-FFF2-40B4-BE49-F238E27FC236}">
                            <a16:creationId xmlns:a16="http://schemas.microsoft.com/office/drawing/2014/main" id="{00000000-0008-0000-0000-0000D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2A250" id="Text Box 7914" o:spid="_x0000_s1026" type="#_x0000_t202" style="position:absolute;margin-left:0;margin-top:0;width:6pt;height:2.25pt;z-index:2483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5632" behindDoc="0" locked="0" layoutInCell="1" allowOverlap="1" wp14:anchorId="04DD4025" wp14:editId="143A8121">
                      <wp:simplePos x="0" y="0"/>
                      <wp:positionH relativeFrom="column">
                        <wp:posOffset>0</wp:posOffset>
                      </wp:positionH>
                      <wp:positionV relativeFrom="paragraph">
                        <wp:posOffset>0</wp:posOffset>
                      </wp:positionV>
                      <wp:extent cx="76200" cy="28575"/>
                      <wp:effectExtent l="19050" t="19050" r="19050" b="28575"/>
                      <wp:wrapNone/>
                      <wp:docPr id="5335" name="Text Box 7913">
                        <a:extLst xmlns:a="http://schemas.openxmlformats.org/drawingml/2006/main">
                          <a:ext uri="{FF2B5EF4-FFF2-40B4-BE49-F238E27FC236}">
                            <a16:creationId xmlns:a16="http://schemas.microsoft.com/office/drawing/2014/main" id="{00000000-0008-0000-0000-0000D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7CECB" id="Text Box 7913" o:spid="_x0000_s1026" type="#_x0000_t202" style="position:absolute;margin-left:0;margin-top:0;width:6pt;height:2.25pt;z-index:2483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6656" behindDoc="0" locked="0" layoutInCell="1" allowOverlap="1" wp14:anchorId="36F281C4" wp14:editId="23788311">
                      <wp:simplePos x="0" y="0"/>
                      <wp:positionH relativeFrom="column">
                        <wp:posOffset>0</wp:posOffset>
                      </wp:positionH>
                      <wp:positionV relativeFrom="paragraph">
                        <wp:posOffset>0</wp:posOffset>
                      </wp:positionV>
                      <wp:extent cx="76200" cy="28575"/>
                      <wp:effectExtent l="19050" t="19050" r="19050" b="28575"/>
                      <wp:wrapNone/>
                      <wp:docPr id="5336" name="Text Box 7912">
                        <a:extLst xmlns:a="http://schemas.openxmlformats.org/drawingml/2006/main">
                          <a:ext uri="{FF2B5EF4-FFF2-40B4-BE49-F238E27FC236}">
                            <a16:creationId xmlns:a16="http://schemas.microsoft.com/office/drawing/2014/main" id="{00000000-0008-0000-0000-0000D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8BD2E" id="Text Box 7912" o:spid="_x0000_s1026" type="#_x0000_t202" style="position:absolute;margin-left:0;margin-top:0;width:6pt;height:2.25pt;z-index:2483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7680" behindDoc="0" locked="0" layoutInCell="1" allowOverlap="1" wp14:anchorId="10690A22" wp14:editId="6148DFDE">
                      <wp:simplePos x="0" y="0"/>
                      <wp:positionH relativeFrom="column">
                        <wp:posOffset>0</wp:posOffset>
                      </wp:positionH>
                      <wp:positionV relativeFrom="paragraph">
                        <wp:posOffset>0</wp:posOffset>
                      </wp:positionV>
                      <wp:extent cx="76200" cy="28575"/>
                      <wp:effectExtent l="19050" t="19050" r="19050" b="28575"/>
                      <wp:wrapNone/>
                      <wp:docPr id="5337" name="Text Box 7911">
                        <a:extLst xmlns:a="http://schemas.openxmlformats.org/drawingml/2006/main">
                          <a:ext uri="{FF2B5EF4-FFF2-40B4-BE49-F238E27FC236}">
                            <a16:creationId xmlns:a16="http://schemas.microsoft.com/office/drawing/2014/main" id="{00000000-0008-0000-0000-0000D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16818" id="Text Box 7911" o:spid="_x0000_s1026" type="#_x0000_t202" style="position:absolute;margin-left:0;margin-top:0;width:6pt;height:2.25pt;z-index:2483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8704" behindDoc="0" locked="0" layoutInCell="1" allowOverlap="1" wp14:anchorId="28B66A3C" wp14:editId="43C1266F">
                      <wp:simplePos x="0" y="0"/>
                      <wp:positionH relativeFrom="column">
                        <wp:posOffset>0</wp:posOffset>
                      </wp:positionH>
                      <wp:positionV relativeFrom="paragraph">
                        <wp:posOffset>0</wp:posOffset>
                      </wp:positionV>
                      <wp:extent cx="76200" cy="28575"/>
                      <wp:effectExtent l="19050" t="19050" r="19050" b="28575"/>
                      <wp:wrapNone/>
                      <wp:docPr id="5338" name="Text Box 7910">
                        <a:extLst xmlns:a="http://schemas.openxmlformats.org/drawingml/2006/main">
                          <a:ext uri="{FF2B5EF4-FFF2-40B4-BE49-F238E27FC236}">
                            <a16:creationId xmlns:a16="http://schemas.microsoft.com/office/drawing/2014/main" id="{00000000-0008-0000-0000-0000D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3C183" id="Text Box 7910" o:spid="_x0000_s1026" type="#_x0000_t202" style="position:absolute;margin-left:0;margin-top:0;width:6pt;height:2.25pt;z-index:2483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29728" behindDoc="0" locked="0" layoutInCell="1" allowOverlap="1" wp14:anchorId="791635E4" wp14:editId="63EC418B">
                      <wp:simplePos x="0" y="0"/>
                      <wp:positionH relativeFrom="column">
                        <wp:posOffset>0</wp:posOffset>
                      </wp:positionH>
                      <wp:positionV relativeFrom="paragraph">
                        <wp:posOffset>0</wp:posOffset>
                      </wp:positionV>
                      <wp:extent cx="76200" cy="28575"/>
                      <wp:effectExtent l="19050" t="19050" r="19050" b="28575"/>
                      <wp:wrapNone/>
                      <wp:docPr id="5339" name="Text Box 7909">
                        <a:extLst xmlns:a="http://schemas.openxmlformats.org/drawingml/2006/main">
                          <a:ext uri="{FF2B5EF4-FFF2-40B4-BE49-F238E27FC236}">
                            <a16:creationId xmlns:a16="http://schemas.microsoft.com/office/drawing/2014/main" id="{00000000-0008-0000-0000-0000D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F77EA" id="Text Box 7909" o:spid="_x0000_s1026" type="#_x0000_t202" style="position:absolute;margin-left:0;margin-top:0;width:6pt;height:2.25pt;z-index:2483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0752" behindDoc="0" locked="0" layoutInCell="1" allowOverlap="1" wp14:anchorId="641E7193" wp14:editId="799B6DCD">
                      <wp:simplePos x="0" y="0"/>
                      <wp:positionH relativeFrom="column">
                        <wp:posOffset>0</wp:posOffset>
                      </wp:positionH>
                      <wp:positionV relativeFrom="paragraph">
                        <wp:posOffset>0</wp:posOffset>
                      </wp:positionV>
                      <wp:extent cx="76200" cy="28575"/>
                      <wp:effectExtent l="19050" t="19050" r="19050" b="28575"/>
                      <wp:wrapNone/>
                      <wp:docPr id="5340" name="Text Box 7908">
                        <a:extLst xmlns:a="http://schemas.openxmlformats.org/drawingml/2006/main">
                          <a:ext uri="{FF2B5EF4-FFF2-40B4-BE49-F238E27FC236}">
                            <a16:creationId xmlns:a16="http://schemas.microsoft.com/office/drawing/2014/main" id="{00000000-0008-0000-0000-0000D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A40A3D" id="Text Box 7908" o:spid="_x0000_s1026" type="#_x0000_t202" style="position:absolute;margin-left:0;margin-top:0;width:6pt;height:2.25pt;z-index:2483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1776" behindDoc="0" locked="0" layoutInCell="1" allowOverlap="1" wp14:anchorId="7EF7F714" wp14:editId="5AD0386C">
                      <wp:simplePos x="0" y="0"/>
                      <wp:positionH relativeFrom="column">
                        <wp:posOffset>0</wp:posOffset>
                      </wp:positionH>
                      <wp:positionV relativeFrom="paragraph">
                        <wp:posOffset>0</wp:posOffset>
                      </wp:positionV>
                      <wp:extent cx="76200" cy="28575"/>
                      <wp:effectExtent l="19050" t="19050" r="19050" b="28575"/>
                      <wp:wrapNone/>
                      <wp:docPr id="5341" name="Text Box 7907">
                        <a:extLst xmlns:a="http://schemas.openxmlformats.org/drawingml/2006/main">
                          <a:ext uri="{FF2B5EF4-FFF2-40B4-BE49-F238E27FC236}">
                            <a16:creationId xmlns:a16="http://schemas.microsoft.com/office/drawing/2014/main" id="{00000000-0008-0000-0000-0000D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D6DCB" id="Text Box 7907" o:spid="_x0000_s1026" type="#_x0000_t202" style="position:absolute;margin-left:0;margin-top:0;width:6pt;height:2.25pt;z-index:2483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2800" behindDoc="0" locked="0" layoutInCell="1" allowOverlap="1" wp14:anchorId="09CEC2F0" wp14:editId="01117742">
                      <wp:simplePos x="0" y="0"/>
                      <wp:positionH relativeFrom="column">
                        <wp:posOffset>0</wp:posOffset>
                      </wp:positionH>
                      <wp:positionV relativeFrom="paragraph">
                        <wp:posOffset>0</wp:posOffset>
                      </wp:positionV>
                      <wp:extent cx="76200" cy="28575"/>
                      <wp:effectExtent l="19050" t="19050" r="19050" b="28575"/>
                      <wp:wrapNone/>
                      <wp:docPr id="5342" name="Text Box 7906">
                        <a:extLst xmlns:a="http://schemas.openxmlformats.org/drawingml/2006/main">
                          <a:ext uri="{FF2B5EF4-FFF2-40B4-BE49-F238E27FC236}">
                            <a16:creationId xmlns:a16="http://schemas.microsoft.com/office/drawing/2014/main" id="{00000000-0008-0000-0000-0000D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988F5" id="Text Box 7906" o:spid="_x0000_s1026" type="#_x0000_t202" style="position:absolute;margin-left:0;margin-top:0;width:6pt;height:2.25pt;z-index:2483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3824" behindDoc="0" locked="0" layoutInCell="1" allowOverlap="1" wp14:anchorId="5C1930A6" wp14:editId="1618C14C">
                      <wp:simplePos x="0" y="0"/>
                      <wp:positionH relativeFrom="column">
                        <wp:posOffset>0</wp:posOffset>
                      </wp:positionH>
                      <wp:positionV relativeFrom="paragraph">
                        <wp:posOffset>0</wp:posOffset>
                      </wp:positionV>
                      <wp:extent cx="76200" cy="28575"/>
                      <wp:effectExtent l="19050" t="19050" r="19050" b="28575"/>
                      <wp:wrapNone/>
                      <wp:docPr id="5343" name="Text Box 7905">
                        <a:extLst xmlns:a="http://schemas.openxmlformats.org/drawingml/2006/main">
                          <a:ext uri="{FF2B5EF4-FFF2-40B4-BE49-F238E27FC236}">
                            <a16:creationId xmlns:a16="http://schemas.microsoft.com/office/drawing/2014/main" id="{00000000-0008-0000-0000-0000D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BB88C" id="Text Box 7905" o:spid="_x0000_s1026" type="#_x0000_t202" style="position:absolute;margin-left:0;margin-top:0;width:6pt;height:2.25pt;z-index:2483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4848" behindDoc="0" locked="0" layoutInCell="1" allowOverlap="1" wp14:anchorId="4D6C4ABD" wp14:editId="4EBC3B6E">
                      <wp:simplePos x="0" y="0"/>
                      <wp:positionH relativeFrom="column">
                        <wp:posOffset>0</wp:posOffset>
                      </wp:positionH>
                      <wp:positionV relativeFrom="paragraph">
                        <wp:posOffset>0</wp:posOffset>
                      </wp:positionV>
                      <wp:extent cx="76200" cy="28575"/>
                      <wp:effectExtent l="19050" t="19050" r="19050" b="28575"/>
                      <wp:wrapNone/>
                      <wp:docPr id="5344" name="Text Box 7904">
                        <a:extLst xmlns:a="http://schemas.openxmlformats.org/drawingml/2006/main">
                          <a:ext uri="{FF2B5EF4-FFF2-40B4-BE49-F238E27FC236}">
                            <a16:creationId xmlns:a16="http://schemas.microsoft.com/office/drawing/2014/main" id="{00000000-0008-0000-0000-0000E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C1D18" id="Text Box 7904" o:spid="_x0000_s1026" type="#_x0000_t202" style="position:absolute;margin-left:0;margin-top:0;width:6pt;height:2.25pt;z-index:2483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5872" behindDoc="0" locked="0" layoutInCell="1" allowOverlap="1" wp14:anchorId="4E7C06DB" wp14:editId="2640C07E">
                      <wp:simplePos x="0" y="0"/>
                      <wp:positionH relativeFrom="column">
                        <wp:posOffset>0</wp:posOffset>
                      </wp:positionH>
                      <wp:positionV relativeFrom="paragraph">
                        <wp:posOffset>0</wp:posOffset>
                      </wp:positionV>
                      <wp:extent cx="76200" cy="28575"/>
                      <wp:effectExtent l="19050" t="19050" r="19050" b="28575"/>
                      <wp:wrapNone/>
                      <wp:docPr id="5345" name="Text Box 7903">
                        <a:extLst xmlns:a="http://schemas.openxmlformats.org/drawingml/2006/main">
                          <a:ext uri="{FF2B5EF4-FFF2-40B4-BE49-F238E27FC236}">
                            <a16:creationId xmlns:a16="http://schemas.microsoft.com/office/drawing/2014/main" id="{00000000-0008-0000-0000-0000E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010D1" id="Text Box 7903" o:spid="_x0000_s1026" type="#_x0000_t202" style="position:absolute;margin-left:0;margin-top:0;width:6pt;height:2.25pt;z-index:2483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6896" behindDoc="0" locked="0" layoutInCell="1" allowOverlap="1" wp14:anchorId="071FE35E" wp14:editId="1D25758C">
                      <wp:simplePos x="0" y="0"/>
                      <wp:positionH relativeFrom="column">
                        <wp:posOffset>0</wp:posOffset>
                      </wp:positionH>
                      <wp:positionV relativeFrom="paragraph">
                        <wp:posOffset>0</wp:posOffset>
                      </wp:positionV>
                      <wp:extent cx="76200" cy="28575"/>
                      <wp:effectExtent l="19050" t="19050" r="19050" b="28575"/>
                      <wp:wrapNone/>
                      <wp:docPr id="5346" name="Text Box 7902">
                        <a:extLst xmlns:a="http://schemas.openxmlformats.org/drawingml/2006/main">
                          <a:ext uri="{FF2B5EF4-FFF2-40B4-BE49-F238E27FC236}">
                            <a16:creationId xmlns:a16="http://schemas.microsoft.com/office/drawing/2014/main" id="{00000000-0008-0000-0000-0000E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A31E5" id="Text Box 7902" o:spid="_x0000_s1026" type="#_x0000_t202" style="position:absolute;margin-left:0;margin-top:0;width:6pt;height:2.25pt;z-index:2483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7920" behindDoc="0" locked="0" layoutInCell="1" allowOverlap="1" wp14:anchorId="6D623E86" wp14:editId="411B322F">
                      <wp:simplePos x="0" y="0"/>
                      <wp:positionH relativeFrom="column">
                        <wp:posOffset>0</wp:posOffset>
                      </wp:positionH>
                      <wp:positionV relativeFrom="paragraph">
                        <wp:posOffset>0</wp:posOffset>
                      </wp:positionV>
                      <wp:extent cx="76200" cy="28575"/>
                      <wp:effectExtent l="19050" t="19050" r="19050" b="28575"/>
                      <wp:wrapNone/>
                      <wp:docPr id="5347" name="Text Box 7901">
                        <a:extLst xmlns:a="http://schemas.openxmlformats.org/drawingml/2006/main">
                          <a:ext uri="{FF2B5EF4-FFF2-40B4-BE49-F238E27FC236}">
                            <a16:creationId xmlns:a16="http://schemas.microsoft.com/office/drawing/2014/main" id="{00000000-0008-0000-0000-0000E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D552D" id="Text Box 7901" o:spid="_x0000_s1026" type="#_x0000_t202" style="position:absolute;margin-left:0;margin-top:0;width:6pt;height:2.25pt;z-index:2483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8944" behindDoc="0" locked="0" layoutInCell="1" allowOverlap="1" wp14:anchorId="6D058F6A" wp14:editId="4B610300">
                      <wp:simplePos x="0" y="0"/>
                      <wp:positionH relativeFrom="column">
                        <wp:posOffset>0</wp:posOffset>
                      </wp:positionH>
                      <wp:positionV relativeFrom="paragraph">
                        <wp:posOffset>0</wp:posOffset>
                      </wp:positionV>
                      <wp:extent cx="76200" cy="28575"/>
                      <wp:effectExtent l="19050" t="19050" r="19050" b="28575"/>
                      <wp:wrapNone/>
                      <wp:docPr id="5348" name="Text Box 7900">
                        <a:extLst xmlns:a="http://schemas.openxmlformats.org/drawingml/2006/main">
                          <a:ext uri="{FF2B5EF4-FFF2-40B4-BE49-F238E27FC236}">
                            <a16:creationId xmlns:a16="http://schemas.microsoft.com/office/drawing/2014/main" id="{00000000-0008-0000-0000-0000E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F6FE6" id="Text Box 7900" o:spid="_x0000_s1026" type="#_x0000_t202" style="position:absolute;margin-left:0;margin-top:0;width:6pt;height:2.25pt;z-index:2483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39968" behindDoc="0" locked="0" layoutInCell="1" allowOverlap="1" wp14:anchorId="095BD5B7" wp14:editId="63BCED3E">
                      <wp:simplePos x="0" y="0"/>
                      <wp:positionH relativeFrom="column">
                        <wp:posOffset>0</wp:posOffset>
                      </wp:positionH>
                      <wp:positionV relativeFrom="paragraph">
                        <wp:posOffset>0</wp:posOffset>
                      </wp:positionV>
                      <wp:extent cx="76200" cy="28575"/>
                      <wp:effectExtent l="19050" t="19050" r="19050" b="28575"/>
                      <wp:wrapNone/>
                      <wp:docPr id="5349" name="Text Box 7899">
                        <a:extLst xmlns:a="http://schemas.openxmlformats.org/drawingml/2006/main">
                          <a:ext uri="{FF2B5EF4-FFF2-40B4-BE49-F238E27FC236}">
                            <a16:creationId xmlns:a16="http://schemas.microsoft.com/office/drawing/2014/main" id="{00000000-0008-0000-0000-0000E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E642A" id="Text Box 7899" o:spid="_x0000_s1026" type="#_x0000_t202" style="position:absolute;margin-left:0;margin-top:0;width:6pt;height:2.25pt;z-index:2483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0992" behindDoc="0" locked="0" layoutInCell="1" allowOverlap="1" wp14:anchorId="232278DE" wp14:editId="61E63FFC">
                      <wp:simplePos x="0" y="0"/>
                      <wp:positionH relativeFrom="column">
                        <wp:posOffset>0</wp:posOffset>
                      </wp:positionH>
                      <wp:positionV relativeFrom="paragraph">
                        <wp:posOffset>0</wp:posOffset>
                      </wp:positionV>
                      <wp:extent cx="76200" cy="28575"/>
                      <wp:effectExtent l="19050" t="19050" r="19050" b="28575"/>
                      <wp:wrapNone/>
                      <wp:docPr id="5350" name="Text Box 7898">
                        <a:extLst xmlns:a="http://schemas.openxmlformats.org/drawingml/2006/main">
                          <a:ext uri="{FF2B5EF4-FFF2-40B4-BE49-F238E27FC236}">
                            <a16:creationId xmlns:a16="http://schemas.microsoft.com/office/drawing/2014/main" id="{00000000-0008-0000-0000-0000E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B851A" id="Text Box 7898" o:spid="_x0000_s1026" type="#_x0000_t202" style="position:absolute;margin-left:0;margin-top:0;width:6pt;height:2.25pt;z-index:2483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2016" behindDoc="0" locked="0" layoutInCell="1" allowOverlap="1" wp14:anchorId="7C8396A4" wp14:editId="593185EE">
                      <wp:simplePos x="0" y="0"/>
                      <wp:positionH relativeFrom="column">
                        <wp:posOffset>0</wp:posOffset>
                      </wp:positionH>
                      <wp:positionV relativeFrom="paragraph">
                        <wp:posOffset>0</wp:posOffset>
                      </wp:positionV>
                      <wp:extent cx="76200" cy="28575"/>
                      <wp:effectExtent l="19050" t="19050" r="19050" b="28575"/>
                      <wp:wrapNone/>
                      <wp:docPr id="5351" name="Text Box 7897">
                        <a:extLst xmlns:a="http://schemas.openxmlformats.org/drawingml/2006/main">
                          <a:ext uri="{FF2B5EF4-FFF2-40B4-BE49-F238E27FC236}">
                            <a16:creationId xmlns:a16="http://schemas.microsoft.com/office/drawing/2014/main" id="{00000000-0008-0000-0000-0000E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30AD7" id="Text Box 7897" o:spid="_x0000_s1026" type="#_x0000_t202" style="position:absolute;margin-left:0;margin-top:0;width:6pt;height:2.25pt;z-index:2483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3040" behindDoc="0" locked="0" layoutInCell="1" allowOverlap="1" wp14:anchorId="5F37020B" wp14:editId="5BEBDE11">
                      <wp:simplePos x="0" y="0"/>
                      <wp:positionH relativeFrom="column">
                        <wp:posOffset>0</wp:posOffset>
                      </wp:positionH>
                      <wp:positionV relativeFrom="paragraph">
                        <wp:posOffset>0</wp:posOffset>
                      </wp:positionV>
                      <wp:extent cx="76200" cy="28575"/>
                      <wp:effectExtent l="19050" t="19050" r="19050" b="28575"/>
                      <wp:wrapNone/>
                      <wp:docPr id="5352" name="Text Box 7896">
                        <a:extLst xmlns:a="http://schemas.openxmlformats.org/drawingml/2006/main">
                          <a:ext uri="{FF2B5EF4-FFF2-40B4-BE49-F238E27FC236}">
                            <a16:creationId xmlns:a16="http://schemas.microsoft.com/office/drawing/2014/main" id="{00000000-0008-0000-0000-0000E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8B056" id="Text Box 7896" o:spid="_x0000_s1026" type="#_x0000_t202" style="position:absolute;margin-left:0;margin-top:0;width:6pt;height:2.25pt;z-index:2483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4064" behindDoc="0" locked="0" layoutInCell="1" allowOverlap="1" wp14:anchorId="5C56528F" wp14:editId="02B30D84">
                      <wp:simplePos x="0" y="0"/>
                      <wp:positionH relativeFrom="column">
                        <wp:posOffset>0</wp:posOffset>
                      </wp:positionH>
                      <wp:positionV relativeFrom="paragraph">
                        <wp:posOffset>0</wp:posOffset>
                      </wp:positionV>
                      <wp:extent cx="76200" cy="28575"/>
                      <wp:effectExtent l="19050" t="19050" r="19050" b="28575"/>
                      <wp:wrapNone/>
                      <wp:docPr id="5353" name="Text Box 7895">
                        <a:extLst xmlns:a="http://schemas.openxmlformats.org/drawingml/2006/main">
                          <a:ext uri="{FF2B5EF4-FFF2-40B4-BE49-F238E27FC236}">
                            <a16:creationId xmlns:a16="http://schemas.microsoft.com/office/drawing/2014/main" id="{00000000-0008-0000-0000-0000E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978F8" id="Text Box 7895" o:spid="_x0000_s1026" type="#_x0000_t202" style="position:absolute;margin-left:0;margin-top:0;width:6pt;height:2.25pt;z-index:2483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5088" behindDoc="0" locked="0" layoutInCell="1" allowOverlap="1" wp14:anchorId="76AA2DBC" wp14:editId="2A1A448A">
                      <wp:simplePos x="0" y="0"/>
                      <wp:positionH relativeFrom="column">
                        <wp:posOffset>0</wp:posOffset>
                      </wp:positionH>
                      <wp:positionV relativeFrom="paragraph">
                        <wp:posOffset>0</wp:posOffset>
                      </wp:positionV>
                      <wp:extent cx="76200" cy="28575"/>
                      <wp:effectExtent l="19050" t="19050" r="19050" b="28575"/>
                      <wp:wrapNone/>
                      <wp:docPr id="5354" name="Text Box 7894">
                        <a:extLst xmlns:a="http://schemas.openxmlformats.org/drawingml/2006/main">
                          <a:ext uri="{FF2B5EF4-FFF2-40B4-BE49-F238E27FC236}">
                            <a16:creationId xmlns:a16="http://schemas.microsoft.com/office/drawing/2014/main" id="{00000000-0008-0000-0000-0000E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696F0" id="Text Box 7894" o:spid="_x0000_s1026" type="#_x0000_t202" style="position:absolute;margin-left:0;margin-top:0;width:6pt;height:2.25pt;z-index:2483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6112" behindDoc="0" locked="0" layoutInCell="1" allowOverlap="1" wp14:anchorId="79A973D0" wp14:editId="4CC435D4">
                      <wp:simplePos x="0" y="0"/>
                      <wp:positionH relativeFrom="column">
                        <wp:posOffset>0</wp:posOffset>
                      </wp:positionH>
                      <wp:positionV relativeFrom="paragraph">
                        <wp:posOffset>0</wp:posOffset>
                      </wp:positionV>
                      <wp:extent cx="76200" cy="28575"/>
                      <wp:effectExtent l="19050" t="19050" r="19050" b="28575"/>
                      <wp:wrapNone/>
                      <wp:docPr id="5355" name="Text Box 7893">
                        <a:extLst xmlns:a="http://schemas.openxmlformats.org/drawingml/2006/main">
                          <a:ext uri="{FF2B5EF4-FFF2-40B4-BE49-F238E27FC236}">
                            <a16:creationId xmlns:a16="http://schemas.microsoft.com/office/drawing/2014/main" id="{00000000-0008-0000-0000-0000E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55FBF" id="Text Box 7893" o:spid="_x0000_s1026" type="#_x0000_t202" style="position:absolute;margin-left:0;margin-top:0;width:6pt;height:2.25pt;z-index:2483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7136" behindDoc="0" locked="0" layoutInCell="1" allowOverlap="1" wp14:anchorId="74CCEFC4" wp14:editId="1E51F2BD">
                      <wp:simplePos x="0" y="0"/>
                      <wp:positionH relativeFrom="column">
                        <wp:posOffset>0</wp:posOffset>
                      </wp:positionH>
                      <wp:positionV relativeFrom="paragraph">
                        <wp:posOffset>0</wp:posOffset>
                      </wp:positionV>
                      <wp:extent cx="76200" cy="28575"/>
                      <wp:effectExtent l="19050" t="19050" r="19050" b="28575"/>
                      <wp:wrapNone/>
                      <wp:docPr id="5356" name="Text Box 7892">
                        <a:extLst xmlns:a="http://schemas.openxmlformats.org/drawingml/2006/main">
                          <a:ext uri="{FF2B5EF4-FFF2-40B4-BE49-F238E27FC236}">
                            <a16:creationId xmlns:a16="http://schemas.microsoft.com/office/drawing/2014/main" id="{00000000-0008-0000-0000-0000E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1E89D" id="Text Box 7892" o:spid="_x0000_s1026" type="#_x0000_t202" style="position:absolute;margin-left:0;margin-top:0;width:6pt;height:2.25pt;z-index:2483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8160" behindDoc="0" locked="0" layoutInCell="1" allowOverlap="1" wp14:anchorId="7517201F" wp14:editId="48DA05A4">
                      <wp:simplePos x="0" y="0"/>
                      <wp:positionH relativeFrom="column">
                        <wp:posOffset>0</wp:posOffset>
                      </wp:positionH>
                      <wp:positionV relativeFrom="paragraph">
                        <wp:posOffset>0</wp:posOffset>
                      </wp:positionV>
                      <wp:extent cx="76200" cy="28575"/>
                      <wp:effectExtent l="19050" t="19050" r="19050" b="28575"/>
                      <wp:wrapNone/>
                      <wp:docPr id="5357" name="Text Box 7891">
                        <a:extLst xmlns:a="http://schemas.openxmlformats.org/drawingml/2006/main">
                          <a:ext uri="{FF2B5EF4-FFF2-40B4-BE49-F238E27FC236}">
                            <a16:creationId xmlns:a16="http://schemas.microsoft.com/office/drawing/2014/main" id="{00000000-0008-0000-0000-0000E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C1570" id="Text Box 7891" o:spid="_x0000_s1026" type="#_x0000_t202" style="position:absolute;margin-left:0;margin-top:0;width:6pt;height:2.25pt;z-index:2483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49184" behindDoc="0" locked="0" layoutInCell="1" allowOverlap="1" wp14:anchorId="13383116" wp14:editId="6F173B45">
                      <wp:simplePos x="0" y="0"/>
                      <wp:positionH relativeFrom="column">
                        <wp:posOffset>0</wp:posOffset>
                      </wp:positionH>
                      <wp:positionV relativeFrom="paragraph">
                        <wp:posOffset>0</wp:posOffset>
                      </wp:positionV>
                      <wp:extent cx="76200" cy="28575"/>
                      <wp:effectExtent l="19050" t="19050" r="19050" b="28575"/>
                      <wp:wrapNone/>
                      <wp:docPr id="5358" name="Text Box 7890">
                        <a:extLst xmlns:a="http://schemas.openxmlformats.org/drawingml/2006/main">
                          <a:ext uri="{FF2B5EF4-FFF2-40B4-BE49-F238E27FC236}">
                            <a16:creationId xmlns:a16="http://schemas.microsoft.com/office/drawing/2014/main" id="{00000000-0008-0000-0000-0000E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900FA" id="Text Box 7890" o:spid="_x0000_s1026" type="#_x0000_t202" style="position:absolute;margin-left:0;margin-top:0;width:6pt;height:2.25pt;z-index:2483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0208" behindDoc="0" locked="0" layoutInCell="1" allowOverlap="1" wp14:anchorId="6DBFDB27" wp14:editId="6949A5F9">
                      <wp:simplePos x="0" y="0"/>
                      <wp:positionH relativeFrom="column">
                        <wp:posOffset>0</wp:posOffset>
                      </wp:positionH>
                      <wp:positionV relativeFrom="paragraph">
                        <wp:posOffset>0</wp:posOffset>
                      </wp:positionV>
                      <wp:extent cx="76200" cy="28575"/>
                      <wp:effectExtent l="19050" t="19050" r="19050" b="28575"/>
                      <wp:wrapNone/>
                      <wp:docPr id="5359" name="Text Box 7889">
                        <a:extLst xmlns:a="http://schemas.openxmlformats.org/drawingml/2006/main">
                          <a:ext uri="{FF2B5EF4-FFF2-40B4-BE49-F238E27FC236}">
                            <a16:creationId xmlns:a16="http://schemas.microsoft.com/office/drawing/2014/main" id="{00000000-0008-0000-0000-0000E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61756" id="Text Box 7889" o:spid="_x0000_s1026" type="#_x0000_t202" style="position:absolute;margin-left:0;margin-top:0;width:6pt;height:2.25pt;z-index:2483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1232" behindDoc="0" locked="0" layoutInCell="1" allowOverlap="1" wp14:anchorId="74474FEA" wp14:editId="49712E7A">
                      <wp:simplePos x="0" y="0"/>
                      <wp:positionH relativeFrom="column">
                        <wp:posOffset>0</wp:posOffset>
                      </wp:positionH>
                      <wp:positionV relativeFrom="paragraph">
                        <wp:posOffset>0</wp:posOffset>
                      </wp:positionV>
                      <wp:extent cx="76200" cy="28575"/>
                      <wp:effectExtent l="19050" t="19050" r="19050" b="28575"/>
                      <wp:wrapNone/>
                      <wp:docPr id="5360" name="Text Box 7888">
                        <a:extLst xmlns:a="http://schemas.openxmlformats.org/drawingml/2006/main">
                          <a:ext uri="{FF2B5EF4-FFF2-40B4-BE49-F238E27FC236}">
                            <a16:creationId xmlns:a16="http://schemas.microsoft.com/office/drawing/2014/main" id="{00000000-0008-0000-0000-0000F0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2E3F5" id="Text Box 7888" o:spid="_x0000_s1026" type="#_x0000_t202" style="position:absolute;margin-left:0;margin-top:0;width:6pt;height:2.25pt;z-index:2483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2256" behindDoc="0" locked="0" layoutInCell="1" allowOverlap="1" wp14:anchorId="6ED1C1CF" wp14:editId="1610E32D">
                      <wp:simplePos x="0" y="0"/>
                      <wp:positionH relativeFrom="column">
                        <wp:posOffset>0</wp:posOffset>
                      </wp:positionH>
                      <wp:positionV relativeFrom="paragraph">
                        <wp:posOffset>0</wp:posOffset>
                      </wp:positionV>
                      <wp:extent cx="76200" cy="28575"/>
                      <wp:effectExtent l="19050" t="19050" r="19050" b="28575"/>
                      <wp:wrapNone/>
                      <wp:docPr id="5361" name="Text Box 7887">
                        <a:extLst xmlns:a="http://schemas.openxmlformats.org/drawingml/2006/main">
                          <a:ext uri="{FF2B5EF4-FFF2-40B4-BE49-F238E27FC236}">
                            <a16:creationId xmlns:a16="http://schemas.microsoft.com/office/drawing/2014/main" id="{00000000-0008-0000-0000-0000F1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3BD69" id="Text Box 7887" o:spid="_x0000_s1026" type="#_x0000_t202" style="position:absolute;margin-left:0;margin-top:0;width:6pt;height:2.25pt;z-index:2483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3280" behindDoc="0" locked="0" layoutInCell="1" allowOverlap="1" wp14:anchorId="00052182" wp14:editId="20E7FB8F">
                      <wp:simplePos x="0" y="0"/>
                      <wp:positionH relativeFrom="column">
                        <wp:posOffset>0</wp:posOffset>
                      </wp:positionH>
                      <wp:positionV relativeFrom="paragraph">
                        <wp:posOffset>0</wp:posOffset>
                      </wp:positionV>
                      <wp:extent cx="76200" cy="28575"/>
                      <wp:effectExtent l="19050" t="19050" r="19050" b="28575"/>
                      <wp:wrapNone/>
                      <wp:docPr id="5362" name="Text Box 7886">
                        <a:extLst xmlns:a="http://schemas.openxmlformats.org/drawingml/2006/main">
                          <a:ext uri="{FF2B5EF4-FFF2-40B4-BE49-F238E27FC236}">
                            <a16:creationId xmlns:a16="http://schemas.microsoft.com/office/drawing/2014/main" id="{00000000-0008-0000-0000-0000F2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DBD62" id="Text Box 7886" o:spid="_x0000_s1026" type="#_x0000_t202" style="position:absolute;margin-left:0;margin-top:0;width:6pt;height:2.25pt;z-index:2483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4304" behindDoc="0" locked="0" layoutInCell="1" allowOverlap="1" wp14:anchorId="5FE31CB7" wp14:editId="7EAA57FD">
                      <wp:simplePos x="0" y="0"/>
                      <wp:positionH relativeFrom="column">
                        <wp:posOffset>0</wp:posOffset>
                      </wp:positionH>
                      <wp:positionV relativeFrom="paragraph">
                        <wp:posOffset>0</wp:posOffset>
                      </wp:positionV>
                      <wp:extent cx="76200" cy="28575"/>
                      <wp:effectExtent l="19050" t="19050" r="19050" b="28575"/>
                      <wp:wrapNone/>
                      <wp:docPr id="5363" name="Text Box 7885">
                        <a:extLst xmlns:a="http://schemas.openxmlformats.org/drawingml/2006/main">
                          <a:ext uri="{FF2B5EF4-FFF2-40B4-BE49-F238E27FC236}">
                            <a16:creationId xmlns:a16="http://schemas.microsoft.com/office/drawing/2014/main" id="{00000000-0008-0000-0000-0000F3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6CEE7" id="Text Box 7885" o:spid="_x0000_s1026" type="#_x0000_t202" style="position:absolute;margin-left:0;margin-top:0;width:6pt;height:2.25pt;z-index:2483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5328" behindDoc="0" locked="0" layoutInCell="1" allowOverlap="1" wp14:anchorId="26D183EE" wp14:editId="67FE8A35">
                      <wp:simplePos x="0" y="0"/>
                      <wp:positionH relativeFrom="column">
                        <wp:posOffset>0</wp:posOffset>
                      </wp:positionH>
                      <wp:positionV relativeFrom="paragraph">
                        <wp:posOffset>0</wp:posOffset>
                      </wp:positionV>
                      <wp:extent cx="76200" cy="28575"/>
                      <wp:effectExtent l="19050" t="19050" r="19050" b="28575"/>
                      <wp:wrapNone/>
                      <wp:docPr id="5364" name="Text Box 7884">
                        <a:extLst xmlns:a="http://schemas.openxmlformats.org/drawingml/2006/main">
                          <a:ext uri="{FF2B5EF4-FFF2-40B4-BE49-F238E27FC236}">
                            <a16:creationId xmlns:a16="http://schemas.microsoft.com/office/drawing/2014/main" id="{00000000-0008-0000-0000-0000F4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191D9" id="Text Box 7884" o:spid="_x0000_s1026" type="#_x0000_t202" style="position:absolute;margin-left:0;margin-top:0;width:6pt;height:2.25pt;z-index:2483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6352" behindDoc="0" locked="0" layoutInCell="1" allowOverlap="1" wp14:anchorId="4EBF14EE" wp14:editId="2B08F27D">
                      <wp:simplePos x="0" y="0"/>
                      <wp:positionH relativeFrom="column">
                        <wp:posOffset>0</wp:posOffset>
                      </wp:positionH>
                      <wp:positionV relativeFrom="paragraph">
                        <wp:posOffset>0</wp:posOffset>
                      </wp:positionV>
                      <wp:extent cx="76200" cy="28575"/>
                      <wp:effectExtent l="19050" t="19050" r="19050" b="28575"/>
                      <wp:wrapNone/>
                      <wp:docPr id="5365" name="Text Box 7883">
                        <a:extLst xmlns:a="http://schemas.openxmlformats.org/drawingml/2006/main">
                          <a:ext uri="{FF2B5EF4-FFF2-40B4-BE49-F238E27FC236}">
                            <a16:creationId xmlns:a16="http://schemas.microsoft.com/office/drawing/2014/main" id="{00000000-0008-0000-0000-0000F5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9CCEE" id="Text Box 7883" o:spid="_x0000_s1026" type="#_x0000_t202" style="position:absolute;margin-left:0;margin-top:0;width:6pt;height:2.25pt;z-index:2483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7376" behindDoc="0" locked="0" layoutInCell="1" allowOverlap="1" wp14:anchorId="1392D5A4" wp14:editId="114B7A15">
                      <wp:simplePos x="0" y="0"/>
                      <wp:positionH relativeFrom="column">
                        <wp:posOffset>0</wp:posOffset>
                      </wp:positionH>
                      <wp:positionV relativeFrom="paragraph">
                        <wp:posOffset>0</wp:posOffset>
                      </wp:positionV>
                      <wp:extent cx="76200" cy="28575"/>
                      <wp:effectExtent l="19050" t="19050" r="19050" b="28575"/>
                      <wp:wrapNone/>
                      <wp:docPr id="5366" name="Text Box 7882">
                        <a:extLst xmlns:a="http://schemas.openxmlformats.org/drawingml/2006/main">
                          <a:ext uri="{FF2B5EF4-FFF2-40B4-BE49-F238E27FC236}">
                            <a16:creationId xmlns:a16="http://schemas.microsoft.com/office/drawing/2014/main" id="{00000000-0008-0000-0000-0000F6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0BECC" id="Text Box 7882" o:spid="_x0000_s1026" type="#_x0000_t202" style="position:absolute;margin-left:0;margin-top:0;width:6pt;height:2.25pt;z-index:2483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8400" behindDoc="0" locked="0" layoutInCell="1" allowOverlap="1" wp14:anchorId="031AACA1" wp14:editId="179734D9">
                      <wp:simplePos x="0" y="0"/>
                      <wp:positionH relativeFrom="column">
                        <wp:posOffset>0</wp:posOffset>
                      </wp:positionH>
                      <wp:positionV relativeFrom="paragraph">
                        <wp:posOffset>0</wp:posOffset>
                      </wp:positionV>
                      <wp:extent cx="76200" cy="28575"/>
                      <wp:effectExtent l="19050" t="19050" r="19050" b="28575"/>
                      <wp:wrapNone/>
                      <wp:docPr id="5367" name="Text Box 7881">
                        <a:extLst xmlns:a="http://schemas.openxmlformats.org/drawingml/2006/main">
                          <a:ext uri="{FF2B5EF4-FFF2-40B4-BE49-F238E27FC236}">
                            <a16:creationId xmlns:a16="http://schemas.microsoft.com/office/drawing/2014/main" id="{00000000-0008-0000-0000-0000F7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E76A4" id="Text Box 7881" o:spid="_x0000_s1026" type="#_x0000_t202" style="position:absolute;margin-left:0;margin-top:0;width:6pt;height:2.25pt;z-index:2483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59424" behindDoc="0" locked="0" layoutInCell="1" allowOverlap="1" wp14:anchorId="315D4ADF" wp14:editId="1ED32BAC">
                      <wp:simplePos x="0" y="0"/>
                      <wp:positionH relativeFrom="column">
                        <wp:posOffset>0</wp:posOffset>
                      </wp:positionH>
                      <wp:positionV relativeFrom="paragraph">
                        <wp:posOffset>0</wp:posOffset>
                      </wp:positionV>
                      <wp:extent cx="76200" cy="28575"/>
                      <wp:effectExtent l="19050" t="19050" r="19050" b="28575"/>
                      <wp:wrapNone/>
                      <wp:docPr id="5368" name="Text Box 7880">
                        <a:extLst xmlns:a="http://schemas.openxmlformats.org/drawingml/2006/main">
                          <a:ext uri="{FF2B5EF4-FFF2-40B4-BE49-F238E27FC236}">
                            <a16:creationId xmlns:a16="http://schemas.microsoft.com/office/drawing/2014/main" id="{00000000-0008-0000-0000-0000F8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70FA6" id="Text Box 7880" o:spid="_x0000_s1026" type="#_x0000_t202" style="position:absolute;margin-left:0;margin-top:0;width:6pt;height:2.25pt;z-index:2483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0448" behindDoc="0" locked="0" layoutInCell="1" allowOverlap="1" wp14:anchorId="630E1132" wp14:editId="263F19DC">
                      <wp:simplePos x="0" y="0"/>
                      <wp:positionH relativeFrom="column">
                        <wp:posOffset>0</wp:posOffset>
                      </wp:positionH>
                      <wp:positionV relativeFrom="paragraph">
                        <wp:posOffset>0</wp:posOffset>
                      </wp:positionV>
                      <wp:extent cx="76200" cy="28575"/>
                      <wp:effectExtent l="19050" t="19050" r="19050" b="28575"/>
                      <wp:wrapNone/>
                      <wp:docPr id="5369" name="Text Box 7879">
                        <a:extLst xmlns:a="http://schemas.openxmlformats.org/drawingml/2006/main">
                          <a:ext uri="{FF2B5EF4-FFF2-40B4-BE49-F238E27FC236}">
                            <a16:creationId xmlns:a16="http://schemas.microsoft.com/office/drawing/2014/main" id="{00000000-0008-0000-0000-0000F9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23F32" id="Text Box 7879" o:spid="_x0000_s1026" type="#_x0000_t202" style="position:absolute;margin-left:0;margin-top:0;width:6pt;height:2.25pt;z-index:2483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1472" behindDoc="0" locked="0" layoutInCell="1" allowOverlap="1" wp14:anchorId="2DB6A73F" wp14:editId="5DCFE57C">
                      <wp:simplePos x="0" y="0"/>
                      <wp:positionH relativeFrom="column">
                        <wp:posOffset>0</wp:posOffset>
                      </wp:positionH>
                      <wp:positionV relativeFrom="paragraph">
                        <wp:posOffset>0</wp:posOffset>
                      </wp:positionV>
                      <wp:extent cx="76200" cy="28575"/>
                      <wp:effectExtent l="19050" t="19050" r="19050" b="28575"/>
                      <wp:wrapNone/>
                      <wp:docPr id="5370" name="Text Box 7878">
                        <a:extLst xmlns:a="http://schemas.openxmlformats.org/drawingml/2006/main">
                          <a:ext uri="{FF2B5EF4-FFF2-40B4-BE49-F238E27FC236}">
                            <a16:creationId xmlns:a16="http://schemas.microsoft.com/office/drawing/2014/main" id="{00000000-0008-0000-0000-0000FA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BC9C0" id="Text Box 7878" o:spid="_x0000_s1026" type="#_x0000_t202" style="position:absolute;margin-left:0;margin-top:0;width:6pt;height:2.25pt;z-index:2483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2496" behindDoc="0" locked="0" layoutInCell="1" allowOverlap="1" wp14:anchorId="533AEDEF" wp14:editId="0BA3BAB7">
                      <wp:simplePos x="0" y="0"/>
                      <wp:positionH relativeFrom="column">
                        <wp:posOffset>0</wp:posOffset>
                      </wp:positionH>
                      <wp:positionV relativeFrom="paragraph">
                        <wp:posOffset>0</wp:posOffset>
                      </wp:positionV>
                      <wp:extent cx="76200" cy="28575"/>
                      <wp:effectExtent l="19050" t="19050" r="19050" b="28575"/>
                      <wp:wrapNone/>
                      <wp:docPr id="5371" name="Text Box 7877">
                        <a:extLst xmlns:a="http://schemas.openxmlformats.org/drawingml/2006/main">
                          <a:ext uri="{FF2B5EF4-FFF2-40B4-BE49-F238E27FC236}">
                            <a16:creationId xmlns:a16="http://schemas.microsoft.com/office/drawing/2014/main" id="{00000000-0008-0000-0000-0000FB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22724" id="Text Box 7877" o:spid="_x0000_s1026" type="#_x0000_t202" style="position:absolute;margin-left:0;margin-top:0;width:6pt;height:2.25pt;z-index:2483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3520" behindDoc="0" locked="0" layoutInCell="1" allowOverlap="1" wp14:anchorId="16C6BFB2" wp14:editId="233EAAD7">
                      <wp:simplePos x="0" y="0"/>
                      <wp:positionH relativeFrom="column">
                        <wp:posOffset>0</wp:posOffset>
                      </wp:positionH>
                      <wp:positionV relativeFrom="paragraph">
                        <wp:posOffset>0</wp:posOffset>
                      </wp:positionV>
                      <wp:extent cx="76200" cy="28575"/>
                      <wp:effectExtent l="19050" t="19050" r="19050" b="28575"/>
                      <wp:wrapNone/>
                      <wp:docPr id="5372" name="Text Box 7876">
                        <a:extLst xmlns:a="http://schemas.openxmlformats.org/drawingml/2006/main">
                          <a:ext uri="{FF2B5EF4-FFF2-40B4-BE49-F238E27FC236}">
                            <a16:creationId xmlns:a16="http://schemas.microsoft.com/office/drawing/2014/main" id="{00000000-0008-0000-0000-0000FC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33E0D" id="Text Box 7876" o:spid="_x0000_s1026" type="#_x0000_t202" style="position:absolute;margin-left:0;margin-top:0;width:6pt;height:2.25pt;z-index:2483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4544" behindDoc="0" locked="0" layoutInCell="1" allowOverlap="1" wp14:anchorId="61B4C948" wp14:editId="362CC1F6">
                      <wp:simplePos x="0" y="0"/>
                      <wp:positionH relativeFrom="column">
                        <wp:posOffset>0</wp:posOffset>
                      </wp:positionH>
                      <wp:positionV relativeFrom="paragraph">
                        <wp:posOffset>0</wp:posOffset>
                      </wp:positionV>
                      <wp:extent cx="76200" cy="28575"/>
                      <wp:effectExtent l="19050" t="19050" r="19050" b="28575"/>
                      <wp:wrapNone/>
                      <wp:docPr id="5373" name="Text Box 7875">
                        <a:extLst xmlns:a="http://schemas.openxmlformats.org/drawingml/2006/main">
                          <a:ext uri="{FF2B5EF4-FFF2-40B4-BE49-F238E27FC236}">
                            <a16:creationId xmlns:a16="http://schemas.microsoft.com/office/drawing/2014/main" id="{00000000-0008-0000-0000-0000FD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D71A6" id="Text Box 7875" o:spid="_x0000_s1026" type="#_x0000_t202" style="position:absolute;margin-left:0;margin-top:0;width:6pt;height:2.25pt;z-index:2483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5568" behindDoc="0" locked="0" layoutInCell="1" allowOverlap="1" wp14:anchorId="6F9AC325" wp14:editId="6E19DB9F">
                      <wp:simplePos x="0" y="0"/>
                      <wp:positionH relativeFrom="column">
                        <wp:posOffset>0</wp:posOffset>
                      </wp:positionH>
                      <wp:positionV relativeFrom="paragraph">
                        <wp:posOffset>0</wp:posOffset>
                      </wp:positionV>
                      <wp:extent cx="76200" cy="28575"/>
                      <wp:effectExtent l="19050" t="19050" r="19050" b="28575"/>
                      <wp:wrapNone/>
                      <wp:docPr id="5374" name="Text Box 7874">
                        <a:extLst xmlns:a="http://schemas.openxmlformats.org/drawingml/2006/main">
                          <a:ext uri="{FF2B5EF4-FFF2-40B4-BE49-F238E27FC236}">
                            <a16:creationId xmlns:a16="http://schemas.microsoft.com/office/drawing/2014/main" id="{00000000-0008-0000-0000-0000FE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623E5A" id="Text Box 7874" o:spid="_x0000_s1026" type="#_x0000_t202" style="position:absolute;margin-left:0;margin-top:0;width:6pt;height:2.25pt;z-index:2483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6592" behindDoc="0" locked="0" layoutInCell="1" allowOverlap="1" wp14:anchorId="1F3D432D" wp14:editId="710B5A1F">
                      <wp:simplePos x="0" y="0"/>
                      <wp:positionH relativeFrom="column">
                        <wp:posOffset>0</wp:posOffset>
                      </wp:positionH>
                      <wp:positionV relativeFrom="paragraph">
                        <wp:posOffset>0</wp:posOffset>
                      </wp:positionV>
                      <wp:extent cx="76200" cy="28575"/>
                      <wp:effectExtent l="19050" t="19050" r="19050" b="28575"/>
                      <wp:wrapNone/>
                      <wp:docPr id="5375" name="Text Box 7873">
                        <a:extLst xmlns:a="http://schemas.openxmlformats.org/drawingml/2006/main">
                          <a:ext uri="{FF2B5EF4-FFF2-40B4-BE49-F238E27FC236}">
                            <a16:creationId xmlns:a16="http://schemas.microsoft.com/office/drawing/2014/main" id="{00000000-0008-0000-0000-0000FF1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945B9" id="Text Box 7873" o:spid="_x0000_s1026" type="#_x0000_t202" style="position:absolute;margin-left:0;margin-top:0;width:6pt;height:2.25pt;z-index:2483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7616" behindDoc="0" locked="0" layoutInCell="1" allowOverlap="1" wp14:anchorId="0C46DC02" wp14:editId="5B8D3EBD">
                      <wp:simplePos x="0" y="0"/>
                      <wp:positionH relativeFrom="column">
                        <wp:posOffset>0</wp:posOffset>
                      </wp:positionH>
                      <wp:positionV relativeFrom="paragraph">
                        <wp:posOffset>0</wp:posOffset>
                      </wp:positionV>
                      <wp:extent cx="76200" cy="28575"/>
                      <wp:effectExtent l="19050" t="19050" r="19050" b="28575"/>
                      <wp:wrapNone/>
                      <wp:docPr id="5376" name="Text Box 7872">
                        <a:extLst xmlns:a="http://schemas.openxmlformats.org/drawingml/2006/main">
                          <a:ext uri="{FF2B5EF4-FFF2-40B4-BE49-F238E27FC236}">
                            <a16:creationId xmlns:a16="http://schemas.microsoft.com/office/drawing/2014/main" id="{00000000-0008-0000-0000-00000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AC2E2" id="Text Box 7872" o:spid="_x0000_s1026" type="#_x0000_t202" style="position:absolute;margin-left:0;margin-top:0;width:6pt;height:2.25pt;z-index:2483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8640" behindDoc="0" locked="0" layoutInCell="1" allowOverlap="1" wp14:anchorId="1572F738" wp14:editId="54ACACA7">
                      <wp:simplePos x="0" y="0"/>
                      <wp:positionH relativeFrom="column">
                        <wp:posOffset>0</wp:posOffset>
                      </wp:positionH>
                      <wp:positionV relativeFrom="paragraph">
                        <wp:posOffset>0</wp:posOffset>
                      </wp:positionV>
                      <wp:extent cx="76200" cy="28575"/>
                      <wp:effectExtent l="19050" t="19050" r="19050" b="28575"/>
                      <wp:wrapNone/>
                      <wp:docPr id="5377" name="Text Box 7871">
                        <a:extLst xmlns:a="http://schemas.openxmlformats.org/drawingml/2006/main">
                          <a:ext uri="{FF2B5EF4-FFF2-40B4-BE49-F238E27FC236}">
                            <a16:creationId xmlns:a16="http://schemas.microsoft.com/office/drawing/2014/main" id="{00000000-0008-0000-0000-00000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206E1" id="Text Box 7871" o:spid="_x0000_s1026" type="#_x0000_t202" style="position:absolute;margin-left:0;margin-top:0;width:6pt;height:2.25pt;z-index:2483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69664" behindDoc="0" locked="0" layoutInCell="1" allowOverlap="1" wp14:anchorId="7682E58C" wp14:editId="7F687441">
                      <wp:simplePos x="0" y="0"/>
                      <wp:positionH relativeFrom="column">
                        <wp:posOffset>0</wp:posOffset>
                      </wp:positionH>
                      <wp:positionV relativeFrom="paragraph">
                        <wp:posOffset>0</wp:posOffset>
                      </wp:positionV>
                      <wp:extent cx="76200" cy="28575"/>
                      <wp:effectExtent l="19050" t="19050" r="19050" b="28575"/>
                      <wp:wrapNone/>
                      <wp:docPr id="5378" name="Text Box 7870">
                        <a:extLst xmlns:a="http://schemas.openxmlformats.org/drawingml/2006/main">
                          <a:ext uri="{FF2B5EF4-FFF2-40B4-BE49-F238E27FC236}">
                            <a16:creationId xmlns:a16="http://schemas.microsoft.com/office/drawing/2014/main" id="{00000000-0008-0000-0000-00000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03089" id="Text Box 7870" o:spid="_x0000_s1026" type="#_x0000_t202" style="position:absolute;margin-left:0;margin-top:0;width:6pt;height:2.25pt;z-index:2483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0688" behindDoc="0" locked="0" layoutInCell="1" allowOverlap="1" wp14:anchorId="16AD33A2" wp14:editId="6540EFE6">
                      <wp:simplePos x="0" y="0"/>
                      <wp:positionH relativeFrom="column">
                        <wp:posOffset>0</wp:posOffset>
                      </wp:positionH>
                      <wp:positionV relativeFrom="paragraph">
                        <wp:posOffset>0</wp:posOffset>
                      </wp:positionV>
                      <wp:extent cx="76200" cy="28575"/>
                      <wp:effectExtent l="19050" t="19050" r="19050" b="28575"/>
                      <wp:wrapNone/>
                      <wp:docPr id="5379" name="Text Box 7869">
                        <a:extLst xmlns:a="http://schemas.openxmlformats.org/drawingml/2006/main">
                          <a:ext uri="{FF2B5EF4-FFF2-40B4-BE49-F238E27FC236}">
                            <a16:creationId xmlns:a16="http://schemas.microsoft.com/office/drawing/2014/main" id="{00000000-0008-0000-0000-00000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D5782" id="Text Box 7869" o:spid="_x0000_s1026" type="#_x0000_t202" style="position:absolute;margin-left:0;margin-top:0;width:6pt;height:2.25pt;z-index:2483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1712" behindDoc="0" locked="0" layoutInCell="1" allowOverlap="1" wp14:anchorId="0DA2866D" wp14:editId="0740485D">
                      <wp:simplePos x="0" y="0"/>
                      <wp:positionH relativeFrom="column">
                        <wp:posOffset>0</wp:posOffset>
                      </wp:positionH>
                      <wp:positionV relativeFrom="paragraph">
                        <wp:posOffset>0</wp:posOffset>
                      </wp:positionV>
                      <wp:extent cx="76200" cy="28575"/>
                      <wp:effectExtent l="19050" t="19050" r="19050" b="28575"/>
                      <wp:wrapNone/>
                      <wp:docPr id="5380" name="Text Box 7868">
                        <a:extLst xmlns:a="http://schemas.openxmlformats.org/drawingml/2006/main">
                          <a:ext uri="{FF2B5EF4-FFF2-40B4-BE49-F238E27FC236}">
                            <a16:creationId xmlns:a16="http://schemas.microsoft.com/office/drawing/2014/main" id="{00000000-0008-0000-0000-00000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2BE07" id="Text Box 7868" o:spid="_x0000_s1026" type="#_x0000_t202" style="position:absolute;margin-left:0;margin-top:0;width:6pt;height:2.25pt;z-index:2483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2736" behindDoc="0" locked="0" layoutInCell="1" allowOverlap="1" wp14:anchorId="2F0BBC65" wp14:editId="4824CA49">
                      <wp:simplePos x="0" y="0"/>
                      <wp:positionH relativeFrom="column">
                        <wp:posOffset>0</wp:posOffset>
                      </wp:positionH>
                      <wp:positionV relativeFrom="paragraph">
                        <wp:posOffset>0</wp:posOffset>
                      </wp:positionV>
                      <wp:extent cx="76200" cy="28575"/>
                      <wp:effectExtent l="19050" t="19050" r="19050" b="28575"/>
                      <wp:wrapNone/>
                      <wp:docPr id="5381" name="Text Box 7867">
                        <a:extLst xmlns:a="http://schemas.openxmlformats.org/drawingml/2006/main">
                          <a:ext uri="{FF2B5EF4-FFF2-40B4-BE49-F238E27FC236}">
                            <a16:creationId xmlns:a16="http://schemas.microsoft.com/office/drawing/2014/main" id="{00000000-0008-0000-0000-00000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F656AD" id="Text Box 7867" o:spid="_x0000_s1026" type="#_x0000_t202" style="position:absolute;margin-left:0;margin-top:0;width:6pt;height:2.25pt;z-index:2483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3760" behindDoc="0" locked="0" layoutInCell="1" allowOverlap="1" wp14:anchorId="70473C64" wp14:editId="46713CB1">
                      <wp:simplePos x="0" y="0"/>
                      <wp:positionH relativeFrom="column">
                        <wp:posOffset>0</wp:posOffset>
                      </wp:positionH>
                      <wp:positionV relativeFrom="paragraph">
                        <wp:posOffset>0</wp:posOffset>
                      </wp:positionV>
                      <wp:extent cx="76200" cy="28575"/>
                      <wp:effectExtent l="19050" t="19050" r="19050" b="28575"/>
                      <wp:wrapNone/>
                      <wp:docPr id="5382" name="Text Box 7866">
                        <a:extLst xmlns:a="http://schemas.openxmlformats.org/drawingml/2006/main">
                          <a:ext uri="{FF2B5EF4-FFF2-40B4-BE49-F238E27FC236}">
                            <a16:creationId xmlns:a16="http://schemas.microsoft.com/office/drawing/2014/main" id="{00000000-0008-0000-0000-00000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415EF" id="Text Box 7866" o:spid="_x0000_s1026" type="#_x0000_t202" style="position:absolute;margin-left:0;margin-top:0;width:6pt;height:2.25pt;z-index:2483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4784" behindDoc="0" locked="0" layoutInCell="1" allowOverlap="1" wp14:anchorId="77E4B007" wp14:editId="01323AE8">
                      <wp:simplePos x="0" y="0"/>
                      <wp:positionH relativeFrom="column">
                        <wp:posOffset>0</wp:posOffset>
                      </wp:positionH>
                      <wp:positionV relativeFrom="paragraph">
                        <wp:posOffset>0</wp:posOffset>
                      </wp:positionV>
                      <wp:extent cx="76200" cy="28575"/>
                      <wp:effectExtent l="19050" t="19050" r="19050" b="28575"/>
                      <wp:wrapNone/>
                      <wp:docPr id="5383" name="Text Box 7865">
                        <a:extLst xmlns:a="http://schemas.openxmlformats.org/drawingml/2006/main">
                          <a:ext uri="{FF2B5EF4-FFF2-40B4-BE49-F238E27FC236}">
                            <a16:creationId xmlns:a16="http://schemas.microsoft.com/office/drawing/2014/main" id="{00000000-0008-0000-0000-00000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24BE6" id="Text Box 7865" o:spid="_x0000_s1026" type="#_x0000_t202" style="position:absolute;margin-left:0;margin-top:0;width:6pt;height:2.25pt;z-index:2483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5808" behindDoc="0" locked="0" layoutInCell="1" allowOverlap="1" wp14:anchorId="1B41E55F" wp14:editId="7F0A7945">
                      <wp:simplePos x="0" y="0"/>
                      <wp:positionH relativeFrom="column">
                        <wp:posOffset>0</wp:posOffset>
                      </wp:positionH>
                      <wp:positionV relativeFrom="paragraph">
                        <wp:posOffset>0</wp:posOffset>
                      </wp:positionV>
                      <wp:extent cx="76200" cy="28575"/>
                      <wp:effectExtent l="19050" t="19050" r="19050" b="28575"/>
                      <wp:wrapNone/>
                      <wp:docPr id="5384" name="Text Box 7864">
                        <a:extLst xmlns:a="http://schemas.openxmlformats.org/drawingml/2006/main">
                          <a:ext uri="{FF2B5EF4-FFF2-40B4-BE49-F238E27FC236}">
                            <a16:creationId xmlns:a16="http://schemas.microsoft.com/office/drawing/2014/main" id="{00000000-0008-0000-0000-00000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CDCB1" id="Text Box 7864" o:spid="_x0000_s1026" type="#_x0000_t202" style="position:absolute;margin-left:0;margin-top:0;width:6pt;height:2.25pt;z-index:2483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6832" behindDoc="0" locked="0" layoutInCell="1" allowOverlap="1" wp14:anchorId="4A09257C" wp14:editId="4FDB459A">
                      <wp:simplePos x="0" y="0"/>
                      <wp:positionH relativeFrom="column">
                        <wp:posOffset>0</wp:posOffset>
                      </wp:positionH>
                      <wp:positionV relativeFrom="paragraph">
                        <wp:posOffset>0</wp:posOffset>
                      </wp:positionV>
                      <wp:extent cx="76200" cy="28575"/>
                      <wp:effectExtent l="19050" t="19050" r="19050" b="28575"/>
                      <wp:wrapNone/>
                      <wp:docPr id="5385" name="Text Box 7863">
                        <a:extLst xmlns:a="http://schemas.openxmlformats.org/drawingml/2006/main">
                          <a:ext uri="{FF2B5EF4-FFF2-40B4-BE49-F238E27FC236}">
                            <a16:creationId xmlns:a16="http://schemas.microsoft.com/office/drawing/2014/main" id="{00000000-0008-0000-0000-00000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BAAC5" id="Text Box 7863" o:spid="_x0000_s1026" type="#_x0000_t202" style="position:absolute;margin-left:0;margin-top:0;width:6pt;height:2.25pt;z-index:2483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7856" behindDoc="0" locked="0" layoutInCell="1" allowOverlap="1" wp14:anchorId="5BEFD3D2" wp14:editId="2A09FBCA">
                      <wp:simplePos x="0" y="0"/>
                      <wp:positionH relativeFrom="column">
                        <wp:posOffset>0</wp:posOffset>
                      </wp:positionH>
                      <wp:positionV relativeFrom="paragraph">
                        <wp:posOffset>0</wp:posOffset>
                      </wp:positionV>
                      <wp:extent cx="76200" cy="28575"/>
                      <wp:effectExtent l="19050" t="19050" r="19050" b="28575"/>
                      <wp:wrapNone/>
                      <wp:docPr id="5386" name="Text Box 7862">
                        <a:extLst xmlns:a="http://schemas.openxmlformats.org/drawingml/2006/main">
                          <a:ext uri="{FF2B5EF4-FFF2-40B4-BE49-F238E27FC236}">
                            <a16:creationId xmlns:a16="http://schemas.microsoft.com/office/drawing/2014/main" id="{00000000-0008-0000-0000-00000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2BA7F" id="Text Box 7862" o:spid="_x0000_s1026" type="#_x0000_t202" style="position:absolute;margin-left:0;margin-top:0;width:6pt;height:2.25pt;z-index:2483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8880" behindDoc="0" locked="0" layoutInCell="1" allowOverlap="1" wp14:anchorId="1A9E0DF6" wp14:editId="5C0D3BDD">
                      <wp:simplePos x="0" y="0"/>
                      <wp:positionH relativeFrom="column">
                        <wp:posOffset>0</wp:posOffset>
                      </wp:positionH>
                      <wp:positionV relativeFrom="paragraph">
                        <wp:posOffset>0</wp:posOffset>
                      </wp:positionV>
                      <wp:extent cx="76200" cy="28575"/>
                      <wp:effectExtent l="19050" t="19050" r="19050" b="28575"/>
                      <wp:wrapNone/>
                      <wp:docPr id="5387" name="Text Box 7861">
                        <a:extLst xmlns:a="http://schemas.openxmlformats.org/drawingml/2006/main">
                          <a:ext uri="{FF2B5EF4-FFF2-40B4-BE49-F238E27FC236}">
                            <a16:creationId xmlns:a16="http://schemas.microsoft.com/office/drawing/2014/main" id="{00000000-0008-0000-0000-00000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DD0DE" id="Text Box 7861" o:spid="_x0000_s1026" type="#_x0000_t202" style="position:absolute;margin-left:0;margin-top:0;width:6pt;height:2.25pt;z-index:2483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79904" behindDoc="0" locked="0" layoutInCell="1" allowOverlap="1" wp14:anchorId="3C8A54B5" wp14:editId="02BE7211">
                      <wp:simplePos x="0" y="0"/>
                      <wp:positionH relativeFrom="column">
                        <wp:posOffset>0</wp:posOffset>
                      </wp:positionH>
                      <wp:positionV relativeFrom="paragraph">
                        <wp:posOffset>0</wp:posOffset>
                      </wp:positionV>
                      <wp:extent cx="76200" cy="28575"/>
                      <wp:effectExtent l="19050" t="19050" r="19050" b="28575"/>
                      <wp:wrapNone/>
                      <wp:docPr id="5388" name="Text Box 7860">
                        <a:extLst xmlns:a="http://schemas.openxmlformats.org/drawingml/2006/main">
                          <a:ext uri="{FF2B5EF4-FFF2-40B4-BE49-F238E27FC236}">
                            <a16:creationId xmlns:a16="http://schemas.microsoft.com/office/drawing/2014/main" id="{00000000-0008-0000-0000-00000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CA6D9" id="Text Box 7860" o:spid="_x0000_s1026" type="#_x0000_t202" style="position:absolute;margin-left:0;margin-top:0;width:6pt;height:2.25pt;z-index:2483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0928" behindDoc="0" locked="0" layoutInCell="1" allowOverlap="1" wp14:anchorId="21E08264" wp14:editId="5F2AB56A">
                      <wp:simplePos x="0" y="0"/>
                      <wp:positionH relativeFrom="column">
                        <wp:posOffset>0</wp:posOffset>
                      </wp:positionH>
                      <wp:positionV relativeFrom="paragraph">
                        <wp:posOffset>0</wp:posOffset>
                      </wp:positionV>
                      <wp:extent cx="76200" cy="28575"/>
                      <wp:effectExtent l="19050" t="19050" r="19050" b="28575"/>
                      <wp:wrapNone/>
                      <wp:docPr id="5389" name="Text Box 7859">
                        <a:extLst xmlns:a="http://schemas.openxmlformats.org/drawingml/2006/main">
                          <a:ext uri="{FF2B5EF4-FFF2-40B4-BE49-F238E27FC236}">
                            <a16:creationId xmlns:a16="http://schemas.microsoft.com/office/drawing/2014/main" id="{00000000-0008-0000-0000-00000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C598C" id="Text Box 7859" o:spid="_x0000_s1026" type="#_x0000_t202" style="position:absolute;margin-left:0;margin-top:0;width:6pt;height:2.25pt;z-index:2483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1952" behindDoc="0" locked="0" layoutInCell="1" allowOverlap="1" wp14:anchorId="3CF6F99D" wp14:editId="047E890B">
                      <wp:simplePos x="0" y="0"/>
                      <wp:positionH relativeFrom="column">
                        <wp:posOffset>0</wp:posOffset>
                      </wp:positionH>
                      <wp:positionV relativeFrom="paragraph">
                        <wp:posOffset>0</wp:posOffset>
                      </wp:positionV>
                      <wp:extent cx="76200" cy="28575"/>
                      <wp:effectExtent l="19050" t="19050" r="19050" b="28575"/>
                      <wp:wrapNone/>
                      <wp:docPr id="5390" name="Text Box 7858">
                        <a:extLst xmlns:a="http://schemas.openxmlformats.org/drawingml/2006/main">
                          <a:ext uri="{FF2B5EF4-FFF2-40B4-BE49-F238E27FC236}">
                            <a16:creationId xmlns:a16="http://schemas.microsoft.com/office/drawing/2014/main" id="{00000000-0008-0000-0000-00000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85AEE" id="Text Box 7858" o:spid="_x0000_s1026" type="#_x0000_t202" style="position:absolute;margin-left:0;margin-top:0;width:6pt;height:2.25pt;z-index:2483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2976" behindDoc="0" locked="0" layoutInCell="1" allowOverlap="1" wp14:anchorId="69D2DA38" wp14:editId="055C13D6">
                      <wp:simplePos x="0" y="0"/>
                      <wp:positionH relativeFrom="column">
                        <wp:posOffset>0</wp:posOffset>
                      </wp:positionH>
                      <wp:positionV relativeFrom="paragraph">
                        <wp:posOffset>0</wp:posOffset>
                      </wp:positionV>
                      <wp:extent cx="76200" cy="28575"/>
                      <wp:effectExtent l="19050" t="19050" r="19050" b="28575"/>
                      <wp:wrapNone/>
                      <wp:docPr id="5391" name="Text Box 7857">
                        <a:extLst xmlns:a="http://schemas.openxmlformats.org/drawingml/2006/main">
                          <a:ext uri="{FF2B5EF4-FFF2-40B4-BE49-F238E27FC236}">
                            <a16:creationId xmlns:a16="http://schemas.microsoft.com/office/drawing/2014/main" id="{00000000-0008-0000-0000-00000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6AA8B" id="Text Box 7857" o:spid="_x0000_s1026" type="#_x0000_t202" style="position:absolute;margin-left:0;margin-top:0;width:6pt;height:2.25pt;z-index:2483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4000" behindDoc="0" locked="0" layoutInCell="1" allowOverlap="1" wp14:anchorId="590A7C8B" wp14:editId="3871ABFE">
                      <wp:simplePos x="0" y="0"/>
                      <wp:positionH relativeFrom="column">
                        <wp:posOffset>0</wp:posOffset>
                      </wp:positionH>
                      <wp:positionV relativeFrom="paragraph">
                        <wp:posOffset>0</wp:posOffset>
                      </wp:positionV>
                      <wp:extent cx="76200" cy="28575"/>
                      <wp:effectExtent l="19050" t="19050" r="19050" b="28575"/>
                      <wp:wrapNone/>
                      <wp:docPr id="5392" name="Text Box 7856">
                        <a:extLst xmlns:a="http://schemas.openxmlformats.org/drawingml/2006/main">
                          <a:ext uri="{FF2B5EF4-FFF2-40B4-BE49-F238E27FC236}">
                            <a16:creationId xmlns:a16="http://schemas.microsoft.com/office/drawing/2014/main" id="{00000000-0008-0000-0000-00001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F9A74" id="Text Box 7856" o:spid="_x0000_s1026" type="#_x0000_t202" style="position:absolute;margin-left:0;margin-top:0;width:6pt;height:2.25pt;z-index:2483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5024" behindDoc="0" locked="0" layoutInCell="1" allowOverlap="1" wp14:anchorId="0258D769" wp14:editId="7BE01266">
                      <wp:simplePos x="0" y="0"/>
                      <wp:positionH relativeFrom="column">
                        <wp:posOffset>0</wp:posOffset>
                      </wp:positionH>
                      <wp:positionV relativeFrom="paragraph">
                        <wp:posOffset>0</wp:posOffset>
                      </wp:positionV>
                      <wp:extent cx="76200" cy="28575"/>
                      <wp:effectExtent l="19050" t="19050" r="19050" b="28575"/>
                      <wp:wrapNone/>
                      <wp:docPr id="5393" name="Text Box 7855">
                        <a:extLst xmlns:a="http://schemas.openxmlformats.org/drawingml/2006/main">
                          <a:ext uri="{FF2B5EF4-FFF2-40B4-BE49-F238E27FC236}">
                            <a16:creationId xmlns:a16="http://schemas.microsoft.com/office/drawing/2014/main" id="{00000000-0008-0000-0000-00001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ED3DED" id="Text Box 7855" o:spid="_x0000_s1026" type="#_x0000_t202" style="position:absolute;margin-left:0;margin-top:0;width:6pt;height:2.25pt;z-index:2483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6048" behindDoc="0" locked="0" layoutInCell="1" allowOverlap="1" wp14:anchorId="254C94BD" wp14:editId="5E2EDF2B">
                      <wp:simplePos x="0" y="0"/>
                      <wp:positionH relativeFrom="column">
                        <wp:posOffset>0</wp:posOffset>
                      </wp:positionH>
                      <wp:positionV relativeFrom="paragraph">
                        <wp:posOffset>0</wp:posOffset>
                      </wp:positionV>
                      <wp:extent cx="76200" cy="28575"/>
                      <wp:effectExtent l="19050" t="19050" r="19050" b="28575"/>
                      <wp:wrapNone/>
                      <wp:docPr id="5394" name="Text Box 7854">
                        <a:extLst xmlns:a="http://schemas.openxmlformats.org/drawingml/2006/main">
                          <a:ext uri="{FF2B5EF4-FFF2-40B4-BE49-F238E27FC236}">
                            <a16:creationId xmlns:a16="http://schemas.microsoft.com/office/drawing/2014/main" id="{00000000-0008-0000-0000-00001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EEE3E" id="Text Box 7854" o:spid="_x0000_s1026" type="#_x0000_t202" style="position:absolute;margin-left:0;margin-top:0;width:6pt;height:2.25pt;z-index:2483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7072" behindDoc="0" locked="0" layoutInCell="1" allowOverlap="1" wp14:anchorId="05F2D5FB" wp14:editId="4734683C">
                      <wp:simplePos x="0" y="0"/>
                      <wp:positionH relativeFrom="column">
                        <wp:posOffset>0</wp:posOffset>
                      </wp:positionH>
                      <wp:positionV relativeFrom="paragraph">
                        <wp:posOffset>0</wp:posOffset>
                      </wp:positionV>
                      <wp:extent cx="76200" cy="28575"/>
                      <wp:effectExtent l="19050" t="19050" r="19050" b="28575"/>
                      <wp:wrapNone/>
                      <wp:docPr id="5395" name="Text Box 7853">
                        <a:extLst xmlns:a="http://schemas.openxmlformats.org/drawingml/2006/main">
                          <a:ext uri="{FF2B5EF4-FFF2-40B4-BE49-F238E27FC236}">
                            <a16:creationId xmlns:a16="http://schemas.microsoft.com/office/drawing/2014/main" id="{00000000-0008-0000-0000-00001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2D475" id="Text Box 7853" o:spid="_x0000_s1026" type="#_x0000_t202" style="position:absolute;margin-left:0;margin-top:0;width:6pt;height:2.25pt;z-index:2483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8096" behindDoc="0" locked="0" layoutInCell="1" allowOverlap="1" wp14:anchorId="5007B4F5" wp14:editId="408FAA0D">
                      <wp:simplePos x="0" y="0"/>
                      <wp:positionH relativeFrom="column">
                        <wp:posOffset>0</wp:posOffset>
                      </wp:positionH>
                      <wp:positionV relativeFrom="paragraph">
                        <wp:posOffset>0</wp:posOffset>
                      </wp:positionV>
                      <wp:extent cx="76200" cy="28575"/>
                      <wp:effectExtent l="19050" t="19050" r="19050" b="28575"/>
                      <wp:wrapNone/>
                      <wp:docPr id="5396" name="Text Box 7852">
                        <a:extLst xmlns:a="http://schemas.openxmlformats.org/drawingml/2006/main">
                          <a:ext uri="{FF2B5EF4-FFF2-40B4-BE49-F238E27FC236}">
                            <a16:creationId xmlns:a16="http://schemas.microsoft.com/office/drawing/2014/main" id="{00000000-0008-0000-0000-00001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6E307" id="Text Box 7852" o:spid="_x0000_s1026" type="#_x0000_t202" style="position:absolute;margin-left:0;margin-top:0;width:6pt;height:2.25pt;z-index:2483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89120" behindDoc="0" locked="0" layoutInCell="1" allowOverlap="1" wp14:anchorId="52B5EC60" wp14:editId="627B8FE9">
                      <wp:simplePos x="0" y="0"/>
                      <wp:positionH relativeFrom="column">
                        <wp:posOffset>0</wp:posOffset>
                      </wp:positionH>
                      <wp:positionV relativeFrom="paragraph">
                        <wp:posOffset>0</wp:posOffset>
                      </wp:positionV>
                      <wp:extent cx="76200" cy="28575"/>
                      <wp:effectExtent l="19050" t="19050" r="19050" b="28575"/>
                      <wp:wrapNone/>
                      <wp:docPr id="5397" name="Text Box 7851">
                        <a:extLst xmlns:a="http://schemas.openxmlformats.org/drawingml/2006/main">
                          <a:ext uri="{FF2B5EF4-FFF2-40B4-BE49-F238E27FC236}">
                            <a16:creationId xmlns:a16="http://schemas.microsoft.com/office/drawing/2014/main" id="{00000000-0008-0000-0000-00001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13A4D7" id="Text Box 7851" o:spid="_x0000_s1026" type="#_x0000_t202" style="position:absolute;margin-left:0;margin-top:0;width:6pt;height:2.25pt;z-index:2483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0144" behindDoc="0" locked="0" layoutInCell="1" allowOverlap="1" wp14:anchorId="283A02C2" wp14:editId="394CB9A8">
                      <wp:simplePos x="0" y="0"/>
                      <wp:positionH relativeFrom="column">
                        <wp:posOffset>0</wp:posOffset>
                      </wp:positionH>
                      <wp:positionV relativeFrom="paragraph">
                        <wp:posOffset>0</wp:posOffset>
                      </wp:positionV>
                      <wp:extent cx="76200" cy="28575"/>
                      <wp:effectExtent l="19050" t="19050" r="19050" b="28575"/>
                      <wp:wrapNone/>
                      <wp:docPr id="5398" name="Text Box 7850">
                        <a:extLst xmlns:a="http://schemas.openxmlformats.org/drawingml/2006/main">
                          <a:ext uri="{FF2B5EF4-FFF2-40B4-BE49-F238E27FC236}">
                            <a16:creationId xmlns:a16="http://schemas.microsoft.com/office/drawing/2014/main" id="{00000000-0008-0000-0000-00001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3C250" id="Text Box 7850" o:spid="_x0000_s1026" type="#_x0000_t202" style="position:absolute;margin-left:0;margin-top:0;width:6pt;height:2.25pt;z-index:2483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1168" behindDoc="0" locked="0" layoutInCell="1" allowOverlap="1" wp14:anchorId="548884D2" wp14:editId="4F7B3DF8">
                      <wp:simplePos x="0" y="0"/>
                      <wp:positionH relativeFrom="column">
                        <wp:posOffset>0</wp:posOffset>
                      </wp:positionH>
                      <wp:positionV relativeFrom="paragraph">
                        <wp:posOffset>0</wp:posOffset>
                      </wp:positionV>
                      <wp:extent cx="76200" cy="28575"/>
                      <wp:effectExtent l="19050" t="19050" r="19050" b="28575"/>
                      <wp:wrapNone/>
                      <wp:docPr id="5399" name="Text Box 7849">
                        <a:extLst xmlns:a="http://schemas.openxmlformats.org/drawingml/2006/main">
                          <a:ext uri="{FF2B5EF4-FFF2-40B4-BE49-F238E27FC236}">
                            <a16:creationId xmlns:a16="http://schemas.microsoft.com/office/drawing/2014/main" id="{00000000-0008-0000-0000-00001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A1A77" id="Text Box 7849" o:spid="_x0000_s1026" type="#_x0000_t202" style="position:absolute;margin-left:0;margin-top:0;width:6pt;height:2.25pt;z-index:2483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2192" behindDoc="0" locked="0" layoutInCell="1" allowOverlap="1" wp14:anchorId="145C5CE9" wp14:editId="46052810">
                      <wp:simplePos x="0" y="0"/>
                      <wp:positionH relativeFrom="column">
                        <wp:posOffset>0</wp:posOffset>
                      </wp:positionH>
                      <wp:positionV relativeFrom="paragraph">
                        <wp:posOffset>0</wp:posOffset>
                      </wp:positionV>
                      <wp:extent cx="76200" cy="28575"/>
                      <wp:effectExtent l="19050" t="19050" r="19050" b="28575"/>
                      <wp:wrapNone/>
                      <wp:docPr id="5400" name="Text Box 7848">
                        <a:extLst xmlns:a="http://schemas.openxmlformats.org/drawingml/2006/main">
                          <a:ext uri="{FF2B5EF4-FFF2-40B4-BE49-F238E27FC236}">
                            <a16:creationId xmlns:a16="http://schemas.microsoft.com/office/drawing/2014/main" id="{00000000-0008-0000-0000-00001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B15CF" id="Text Box 7848" o:spid="_x0000_s1026" type="#_x0000_t202" style="position:absolute;margin-left:0;margin-top:0;width:6pt;height:2.25pt;z-index:2483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3216" behindDoc="0" locked="0" layoutInCell="1" allowOverlap="1" wp14:anchorId="36650A59" wp14:editId="4EDEC6E7">
                      <wp:simplePos x="0" y="0"/>
                      <wp:positionH relativeFrom="column">
                        <wp:posOffset>0</wp:posOffset>
                      </wp:positionH>
                      <wp:positionV relativeFrom="paragraph">
                        <wp:posOffset>0</wp:posOffset>
                      </wp:positionV>
                      <wp:extent cx="76200" cy="28575"/>
                      <wp:effectExtent l="19050" t="19050" r="19050" b="28575"/>
                      <wp:wrapNone/>
                      <wp:docPr id="5401" name="Text Box 7847">
                        <a:extLst xmlns:a="http://schemas.openxmlformats.org/drawingml/2006/main">
                          <a:ext uri="{FF2B5EF4-FFF2-40B4-BE49-F238E27FC236}">
                            <a16:creationId xmlns:a16="http://schemas.microsoft.com/office/drawing/2014/main" id="{00000000-0008-0000-0000-00001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154DF" id="Text Box 7847" o:spid="_x0000_s1026" type="#_x0000_t202" style="position:absolute;margin-left:0;margin-top:0;width:6pt;height:2.25pt;z-index:2483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4240" behindDoc="0" locked="0" layoutInCell="1" allowOverlap="1" wp14:anchorId="5D4AB88B" wp14:editId="538164A2">
                      <wp:simplePos x="0" y="0"/>
                      <wp:positionH relativeFrom="column">
                        <wp:posOffset>0</wp:posOffset>
                      </wp:positionH>
                      <wp:positionV relativeFrom="paragraph">
                        <wp:posOffset>0</wp:posOffset>
                      </wp:positionV>
                      <wp:extent cx="76200" cy="28575"/>
                      <wp:effectExtent l="19050" t="19050" r="19050" b="28575"/>
                      <wp:wrapNone/>
                      <wp:docPr id="5402" name="Text Box 7846">
                        <a:extLst xmlns:a="http://schemas.openxmlformats.org/drawingml/2006/main">
                          <a:ext uri="{FF2B5EF4-FFF2-40B4-BE49-F238E27FC236}">
                            <a16:creationId xmlns:a16="http://schemas.microsoft.com/office/drawing/2014/main" id="{00000000-0008-0000-0000-00001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EDFBB" id="Text Box 7846" o:spid="_x0000_s1026" type="#_x0000_t202" style="position:absolute;margin-left:0;margin-top:0;width:6pt;height:2.25pt;z-index:2483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5264" behindDoc="0" locked="0" layoutInCell="1" allowOverlap="1" wp14:anchorId="16969FE3" wp14:editId="25FE7717">
                      <wp:simplePos x="0" y="0"/>
                      <wp:positionH relativeFrom="column">
                        <wp:posOffset>0</wp:posOffset>
                      </wp:positionH>
                      <wp:positionV relativeFrom="paragraph">
                        <wp:posOffset>0</wp:posOffset>
                      </wp:positionV>
                      <wp:extent cx="76200" cy="28575"/>
                      <wp:effectExtent l="19050" t="19050" r="19050" b="28575"/>
                      <wp:wrapNone/>
                      <wp:docPr id="5403" name="Text Box 7845">
                        <a:extLst xmlns:a="http://schemas.openxmlformats.org/drawingml/2006/main">
                          <a:ext uri="{FF2B5EF4-FFF2-40B4-BE49-F238E27FC236}">
                            <a16:creationId xmlns:a16="http://schemas.microsoft.com/office/drawing/2014/main" id="{00000000-0008-0000-0000-00001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AF164" id="Text Box 7845" o:spid="_x0000_s1026" type="#_x0000_t202" style="position:absolute;margin-left:0;margin-top:0;width:6pt;height:2.25pt;z-index:2483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6288" behindDoc="0" locked="0" layoutInCell="1" allowOverlap="1" wp14:anchorId="2B8096D1" wp14:editId="2E2B77D6">
                      <wp:simplePos x="0" y="0"/>
                      <wp:positionH relativeFrom="column">
                        <wp:posOffset>0</wp:posOffset>
                      </wp:positionH>
                      <wp:positionV relativeFrom="paragraph">
                        <wp:posOffset>0</wp:posOffset>
                      </wp:positionV>
                      <wp:extent cx="76200" cy="28575"/>
                      <wp:effectExtent l="19050" t="19050" r="19050" b="28575"/>
                      <wp:wrapNone/>
                      <wp:docPr id="5404" name="Text Box 7844">
                        <a:extLst xmlns:a="http://schemas.openxmlformats.org/drawingml/2006/main">
                          <a:ext uri="{FF2B5EF4-FFF2-40B4-BE49-F238E27FC236}">
                            <a16:creationId xmlns:a16="http://schemas.microsoft.com/office/drawing/2014/main" id="{00000000-0008-0000-0000-00001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CBB0A" id="Text Box 7844" o:spid="_x0000_s1026" type="#_x0000_t202" style="position:absolute;margin-left:0;margin-top:0;width:6pt;height:2.25pt;z-index:2483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7312" behindDoc="0" locked="0" layoutInCell="1" allowOverlap="1" wp14:anchorId="7F26911C" wp14:editId="54A11559">
                      <wp:simplePos x="0" y="0"/>
                      <wp:positionH relativeFrom="column">
                        <wp:posOffset>0</wp:posOffset>
                      </wp:positionH>
                      <wp:positionV relativeFrom="paragraph">
                        <wp:posOffset>0</wp:posOffset>
                      </wp:positionV>
                      <wp:extent cx="76200" cy="28575"/>
                      <wp:effectExtent l="19050" t="19050" r="19050" b="28575"/>
                      <wp:wrapNone/>
                      <wp:docPr id="5405" name="Text Box 7843">
                        <a:extLst xmlns:a="http://schemas.openxmlformats.org/drawingml/2006/main">
                          <a:ext uri="{FF2B5EF4-FFF2-40B4-BE49-F238E27FC236}">
                            <a16:creationId xmlns:a16="http://schemas.microsoft.com/office/drawing/2014/main" id="{00000000-0008-0000-0000-00001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62CFA9" id="Text Box 7843" o:spid="_x0000_s1026" type="#_x0000_t202" style="position:absolute;margin-left:0;margin-top:0;width:6pt;height:2.25pt;z-index:2483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8336" behindDoc="0" locked="0" layoutInCell="1" allowOverlap="1" wp14:anchorId="0599E06D" wp14:editId="42BCD18C">
                      <wp:simplePos x="0" y="0"/>
                      <wp:positionH relativeFrom="column">
                        <wp:posOffset>0</wp:posOffset>
                      </wp:positionH>
                      <wp:positionV relativeFrom="paragraph">
                        <wp:posOffset>0</wp:posOffset>
                      </wp:positionV>
                      <wp:extent cx="76200" cy="28575"/>
                      <wp:effectExtent l="19050" t="19050" r="19050" b="28575"/>
                      <wp:wrapNone/>
                      <wp:docPr id="5406" name="Text Box 7842">
                        <a:extLst xmlns:a="http://schemas.openxmlformats.org/drawingml/2006/main">
                          <a:ext uri="{FF2B5EF4-FFF2-40B4-BE49-F238E27FC236}">
                            <a16:creationId xmlns:a16="http://schemas.microsoft.com/office/drawing/2014/main" id="{00000000-0008-0000-0000-00001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4710FD" id="Text Box 7842" o:spid="_x0000_s1026" type="#_x0000_t202" style="position:absolute;margin-left:0;margin-top:0;width:6pt;height:2.25pt;z-index:2483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399360" behindDoc="0" locked="0" layoutInCell="1" allowOverlap="1" wp14:anchorId="7B4375CF" wp14:editId="60BFB602">
                      <wp:simplePos x="0" y="0"/>
                      <wp:positionH relativeFrom="column">
                        <wp:posOffset>0</wp:posOffset>
                      </wp:positionH>
                      <wp:positionV relativeFrom="paragraph">
                        <wp:posOffset>0</wp:posOffset>
                      </wp:positionV>
                      <wp:extent cx="76200" cy="28575"/>
                      <wp:effectExtent l="19050" t="19050" r="19050" b="28575"/>
                      <wp:wrapNone/>
                      <wp:docPr id="5407" name="Text Box 7841">
                        <a:extLst xmlns:a="http://schemas.openxmlformats.org/drawingml/2006/main">
                          <a:ext uri="{FF2B5EF4-FFF2-40B4-BE49-F238E27FC236}">
                            <a16:creationId xmlns:a16="http://schemas.microsoft.com/office/drawing/2014/main" id="{00000000-0008-0000-0000-00001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40A20" id="Text Box 7841" o:spid="_x0000_s1026" type="#_x0000_t202" style="position:absolute;margin-left:0;margin-top:0;width:6pt;height:2.25pt;z-index:2483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0384" behindDoc="0" locked="0" layoutInCell="1" allowOverlap="1" wp14:anchorId="660B7996" wp14:editId="35B655E0">
                      <wp:simplePos x="0" y="0"/>
                      <wp:positionH relativeFrom="column">
                        <wp:posOffset>0</wp:posOffset>
                      </wp:positionH>
                      <wp:positionV relativeFrom="paragraph">
                        <wp:posOffset>0</wp:posOffset>
                      </wp:positionV>
                      <wp:extent cx="76200" cy="28575"/>
                      <wp:effectExtent l="19050" t="19050" r="19050" b="28575"/>
                      <wp:wrapNone/>
                      <wp:docPr id="5408" name="Text Box 7840">
                        <a:extLst xmlns:a="http://schemas.openxmlformats.org/drawingml/2006/main">
                          <a:ext uri="{FF2B5EF4-FFF2-40B4-BE49-F238E27FC236}">
                            <a16:creationId xmlns:a16="http://schemas.microsoft.com/office/drawing/2014/main" id="{00000000-0008-0000-0000-00002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5E740" id="Text Box 7840" o:spid="_x0000_s1026" type="#_x0000_t202" style="position:absolute;margin-left:0;margin-top:0;width:6pt;height:2.25pt;z-index:2484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1408" behindDoc="0" locked="0" layoutInCell="1" allowOverlap="1" wp14:anchorId="61446534" wp14:editId="2F09427A">
                      <wp:simplePos x="0" y="0"/>
                      <wp:positionH relativeFrom="column">
                        <wp:posOffset>0</wp:posOffset>
                      </wp:positionH>
                      <wp:positionV relativeFrom="paragraph">
                        <wp:posOffset>0</wp:posOffset>
                      </wp:positionV>
                      <wp:extent cx="76200" cy="28575"/>
                      <wp:effectExtent l="19050" t="19050" r="19050" b="28575"/>
                      <wp:wrapNone/>
                      <wp:docPr id="5409" name="Text Box 7839">
                        <a:extLst xmlns:a="http://schemas.openxmlformats.org/drawingml/2006/main">
                          <a:ext uri="{FF2B5EF4-FFF2-40B4-BE49-F238E27FC236}">
                            <a16:creationId xmlns:a16="http://schemas.microsoft.com/office/drawing/2014/main" id="{00000000-0008-0000-0000-00002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B81C26" id="Text Box 7839" o:spid="_x0000_s1026" type="#_x0000_t202" style="position:absolute;margin-left:0;margin-top:0;width:6pt;height:2.25pt;z-index:2484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2432" behindDoc="0" locked="0" layoutInCell="1" allowOverlap="1" wp14:anchorId="17EB6372" wp14:editId="1147FC78">
                      <wp:simplePos x="0" y="0"/>
                      <wp:positionH relativeFrom="column">
                        <wp:posOffset>0</wp:posOffset>
                      </wp:positionH>
                      <wp:positionV relativeFrom="paragraph">
                        <wp:posOffset>0</wp:posOffset>
                      </wp:positionV>
                      <wp:extent cx="76200" cy="28575"/>
                      <wp:effectExtent l="19050" t="19050" r="19050" b="28575"/>
                      <wp:wrapNone/>
                      <wp:docPr id="5410" name="Text Box 7838">
                        <a:extLst xmlns:a="http://schemas.openxmlformats.org/drawingml/2006/main">
                          <a:ext uri="{FF2B5EF4-FFF2-40B4-BE49-F238E27FC236}">
                            <a16:creationId xmlns:a16="http://schemas.microsoft.com/office/drawing/2014/main" id="{00000000-0008-0000-0000-00002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1B891" id="Text Box 7838" o:spid="_x0000_s1026" type="#_x0000_t202" style="position:absolute;margin-left:0;margin-top:0;width:6pt;height:2.25pt;z-index:2484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3456" behindDoc="0" locked="0" layoutInCell="1" allowOverlap="1" wp14:anchorId="3C52C0F0" wp14:editId="11AD3946">
                      <wp:simplePos x="0" y="0"/>
                      <wp:positionH relativeFrom="column">
                        <wp:posOffset>0</wp:posOffset>
                      </wp:positionH>
                      <wp:positionV relativeFrom="paragraph">
                        <wp:posOffset>0</wp:posOffset>
                      </wp:positionV>
                      <wp:extent cx="76200" cy="28575"/>
                      <wp:effectExtent l="19050" t="19050" r="19050" b="28575"/>
                      <wp:wrapNone/>
                      <wp:docPr id="5411" name="Text Box 7837">
                        <a:extLst xmlns:a="http://schemas.openxmlformats.org/drawingml/2006/main">
                          <a:ext uri="{FF2B5EF4-FFF2-40B4-BE49-F238E27FC236}">
                            <a16:creationId xmlns:a16="http://schemas.microsoft.com/office/drawing/2014/main" id="{00000000-0008-0000-0000-00002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67D04" id="Text Box 7837" o:spid="_x0000_s1026" type="#_x0000_t202" style="position:absolute;margin-left:0;margin-top:0;width:6pt;height:2.25pt;z-index:2484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4480" behindDoc="0" locked="0" layoutInCell="1" allowOverlap="1" wp14:anchorId="4DC09DB0" wp14:editId="3D7AF651">
                      <wp:simplePos x="0" y="0"/>
                      <wp:positionH relativeFrom="column">
                        <wp:posOffset>0</wp:posOffset>
                      </wp:positionH>
                      <wp:positionV relativeFrom="paragraph">
                        <wp:posOffset>0</wp:posOffset>
                      </wp:positionV>
                      <wp:extent cx="76200" cy="28575"/>
                      <wp:effectExtent l="19050" t="19050" r="19050" b="28575"/>
                      <wp:wrapNone/>
                      <wp:docPr id="5412" name="Text Box 7836">
                        <a:extLst xmlns:a="http://schemas.openxmlformats.org/drawingml/2006/main">
                          <a:ext uri="{FF2B5EF4-FFF2-40B4-BE49-F238E27FC236}">
                            <a16:creationId xmlns:a16="http://schemas.microsoft.com/office/drawing/2014/main" id="{00000000-0008-0000-0000-00002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6DDD6" id="Text Box 7836" o:spid="_x0000_s1026" type="#_x0000_t202" style="position:absolute;margin-left:0;margin-top:0;width:6pt;height:2.25pt;z-index:2484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5504" behindDoc="0" locked="0" layoutInCell="1" allowOverlap="1" wp14:anchorId="716E555B" wp14:editId="31484AA2">
                      <wp:simplePos x="0" y="0"/>
                      <wp:positionH relativeFrom="column">
                        <wp:posOffset>0</wp:posOffset>
                      </wp:positionH>
                      <wp:positionV relativeFrom="paragraph">
                        <wp:posOffset>0</wp:posOffset>
                      </wp:positionV>
                      <wp:extent cx="76200" cy="28575"/>
                      <wp:effectExtent l="19050" t="19050" r="19050" b="28575"/>
                      <wp:wrapNone/>
                      <wp:docPr id="5413" name="Text Box 7835">
                        <a:extLst xmlns:a="http://schemas.openxmlformats.org/drawingml/2006/main">
                          <a:ext uri="{FF2B5EF4-FFF2-40B4-BE49-F238E27FC236}">
                            <a16:creationId xmlns:a16="http://schemas.microsoft.com/office/drawing/2014/main" id="{00000000-0008-0000-0000-00002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1B624" id="Text Box 7835" o:spid="_x0000_s1026" type="#_x0000_t202" style="position:absolute;margin-left:0;margin-top:0;width:6pt;height:2.25pt;z-index:2484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6528" behindDoc="0" locked="0" layoutInCell="1" allowOverlap="1" wp14:anchorId="30CD7DE5" wp14:editId="3D63EE16">
                      <wp:simplePos x="0" y="0"/>
                      <wp:positionH relativeFrom="column">
                        <wp:posOffset>0</wp:posOffset>
                      </wp:positionH>
                      <wp:positionV relativeFrom="paragraph">
                        <wp:posOffset>0</wp:posOffset>
                      </wp:positionV>
                      <wp:extent cx="76200" cy="28575"/>
                      <wp:effectExtent l="19050" t="19050" r="19050" b="28575"/>
                      <wp:wrapNone/>
                      <wp:docPr id="5414" name="Text Box 7834">
                        <a:extLst xmlns:a="http://schemas.openxmlformats.org/drawingml/2006/main">
                          <a:ext uri="{FF2B5EF4-FFF2-40B4-BE49-F238E27FC236}">
                            <a16:creationId xmlns:a16="http://schemas.microsoft.com/office/drawing/2014/main" id="{00000000-0008-0000-0000-00002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9A7DC" id="Text Box 7834" o:spid="_x0000_s1026" type="#_x0000_t202" style="position:absolute;margin-left:0;margin-top:0;width:6pt;height:2.25pt;z-index:2484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7552" behindDoc="0" locked="0" layoutInCell="1" allowOverlap="1" wp14:anchorId="56637B27" wp14:editId="3DB1958A">
                      <wp:simplePos x="0" y="0"/>
                      <wp:positionH relativeFrom="column">
                        <wp:posOffset>0</wp:posOffset>
                      </wp:positionH>
                      <wp:positionV relativeFrom="paragraph">
                        <wp:posOffset>0</wp:posOffset>
                      </wp:positionV>
                      <wp:extent cx="76200" cy="28575"/>
                      <wp:effectExtent l="19050" t="19050" r="19050" b="28575"/>
                      <wp:wrapNone/>
                      <wp:docPr id="5415" name="Text Box 7833">
                        <a:extLst xmlns:a="http://schemas.openxmlformats.org/drawingml/2006/main">
                          <a:ext uri="{FF2B5EF4-FFF2-40B4-BE49-F238E27FC236}">
                            <a16:creationId xmlns:a16="http://schemas.microsoft.com/office/drawing/2014/main" id="{00000000-0008-0000-0000-00002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237283" id="Text Box 7833" o:spid="_x0000_s1026" type="#_x0000_t202" style="position:absolute;margin-left:0;margin-top:0;width:6pt;height:2.25pt;z-index:2484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8576" behindDoc="0" locked="0" layoutInCell="1" allowOverlap="1" wp14:anchorId="41787384" wp14:editId="60C296EA">
                      <wp:simplePos x="0" y="0"/>
                      <wp:positionH relativeFrom="column">
                        <wp:posOffset>0</wp:posOffset>
                      </wp:positionH>
                      <wp:positionV relativeFrom="paragraph">
                        <wp:posOffset>0</wp:posOffset>
                      </wp:positionV>
                      <wp:extent cx="76200" cy="28575"/>
                      <wp:effectExtent l="19050" t="19050" r="19050" b="28575"/>
                      <wp:wrapNone/>
                      <wp:docPr id="5416" name="Text Box 7832">
                        <a:extLst xmlns:a="http://schemas.openxmlformats.org/drawingml/2006/main">
                          <a:ext uri="{FF2B5EF4-FFF2-40B4-BE49-F238E27FC236}">
                            <a16:creationId xmlns:a16="http://schemas.microsoft.com/office/drawing/2014/main" id="{00000000-0008-0000-0000-00002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D0F9A" id="Text Box 7832" o:spid="_x0000_s1026" type="#_x0000_t202" style="position:absolute;margin-left:0;margin-top:0;width:6pt;height:2.25pt;z-index:2484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09600" behindDoc="0" locked="0" layoutInCell="1" allowOverlap="1" wp14:anchorId="44F45B74" wp14:editId="2424694C">
                      <wp:simplePos x="0" y="0"/>
                      <wp:positionH relativeFrom="column">
                        <wp:posOffset>0</wp:posOffset>
                      </wp:positionH>
                      <wp:positionV relativeFrom="paragraph">
                        <wp:posOffset>0</wp:posOffset>
                      </wp:positionV>
                      <wp:extent cx="76200" cy="28575"/>
                      <wp:effectExtent l="19050" t="19050" r="19050" b="28575"/>
                      <wp:wrapNone/>
                      <wp:docPr id="5417" name="Text Box 7831">
                        <a:extLst xmlns:a="http://schemas.openxmlformats.org/drawingml/2006/main">
                          <a:ext uri="{FF2B5EF4-FFF2-40B4-BE49-F238E27FC236}">
                            <a16:creationId xmlns:a16="http://schemas.microsoft.com/office/drawing/2014/main" id="{00000000-0008-0000-0000-00002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890ED" id="Text Box 7831" o:spid="_x0000_s1026" type="#_x0000_t202" style="position:absolute;margin-left:0;margin-top:0;width:6pt;height:2.25pt;z-index:2484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0624" behindDoc="0" locked="0" layoutInCell="1" allowOverlap="1" wp14:anchorId="6D655C6F" wp14:editId="23E85DBB">
                      <wp:simplePos x="0" y="0"/>
                      <wp:positionH relativeFrom="column">
                        <wp:posOffset>0</wp:posOffset>
                      </wp:positionH>
                      <wp:positionV relativeFrom="paragraph">
                        <wp:posOffset>0</wp:posOffset>
                      </wp:positionV>
                      <wp:extent cx="76200" cy="28575"/>
                      <wp:effectExtent l="19050" t="19050" r="19050" b="28575"/>
                      <wp:wrapNone/>
                      <wp:docPr id="5418" name="Text Box 7830">
                        <a:extLst xmlns:a="http://schemas.openxmlformats.org/drawingml/2006/main">
                          <a:ext uri="{FF2B5EF4-FFF2-40B4-BE49-F238E27FC236}">
                            <a16:creationId xmlns:a16="http://schemas.microsoft.com/office/drawing/2014/main" id="{00000000-0008-0000-0000-00002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B4BF8" id="Text Box 7830" o:spid="_x0000_s1026" type="#_x0000_t202" style="position:absolute;margin-left:0;margin-top:0;width:6pt;height:2.25pt;z-index:2484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1648" behindDoc="0" locked="0" layoutInCell="1" allowOverlap="1" wp14:anchorId="649812B8" wp14:editId="24608F99">
                      <wp:simplePos x="0" y="0"/>
                      <wp:positionH relativeFrom="column">
                        <wp:posOffset>0</wp:posOffset>
                      </wp:positionH>
                      <wp:positionV relativeFrom="paragraph">
                        <wp:posOffset>0</wp:posOffset>
                      </wp:positionV>
                      <wp:extent cx="76200" cy="28575"/>
                      <wp:effectExtent l="19050" t="19050" r="19050" b="28575"/>
                      <wp:wrapNone/>
                      <wp:docPr id="5419" name="Text Box 7829">
                        <a:extLst xmlns:a="http://schemas.openxmlformats.org/drawingml/2006/main">
                          <a:ext uri="{FF2B5EF4-FFF2-40B4-BE49-F238E27FC236}">
                            <a16:creationId xmlns:a16="http://schemas.microsoft.com/office/drawing/2014/main" id="{00000000-0008-0000-0000-00002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EA2FE" id="Text Box 7829" o:spid="_x0000_s1026" type="#_x0000_t202" style="position:absolute;margin-left:0;margin-top:0;width:6pt;height:2.25pt;z-index:2484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2672" behindDoc="0" locked="0" layoutInCell="1" allowOverlap="1" wp14:anchorId="39131B8C" wp14:editId="2771B10F">
                      <wp:simplePos x="0" y="0"/>
                      <wp:positionH relativeFrom="column">
                        <wp:posOffset>0</wp:posOffset>
                      </wp:positionH>
                      <wp:positionV relativeFrom="paragraph">
                        <wp:posOffset>0</wp:posOffset>
                      </wp:positionV>
                      <wp:extent cx="76200" cy="28575"/>
                      <wp:effectExtent l="19050" t="19050" r="19050" b="28575"/>
                      <wp:wrapNone/>
                      <wp:docPr id="5420" name="Text Box 7828">
                        <a:extLst xmlns:a="http://schemas.openxmlformats.org/drawingml/2006/main">
                          <a:ext uri="{FF2B5EF4-FFF2-40B4-BE49-F238E27FC236}">
                            <a16:creationId xmlns:a16="http://schemas.microsoft.com/office/drawing/2014/main" id="{00000000-0008-0000-0000-00002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A022E" id="Text Box 7828" o:spid="_x0000_s1026" type="#_x0000_t202" style="position:absolute;margin-left:0;margin-top:0;width:6pt;height:2.25pt;z-index:2484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3696" behindDoc="0" locked="0" layoutInCell="1" allowOverlap="1" wp14:anchorId="2D14A99F" wp14:editId="4FA24312">
                      <wp:simplePos x="0" y="0"/>
                      <wp:positionH relativeFrom="column">
                        <wp:posOffset>0</wp:posOffset>
                      </wp:positionH>
                      <wp:positionV relativeFrom="paragraph">
                        <wp:posOffset>0</wp:posOffset>
                      </wp:positionV>
                      <wp:extent cx="76200" cy="28575"/>
                      <wp:effectExtent l="19050" t="19050" r="19050" b="28575"/>
                      <wp:wrapNone/>
                      <wp:docPr id="5421" name="Text Box 7827">
                        <a:extLst xmlns:a="http://schemas.openxmlformats.org/drawingml/2006/main">
                          <a:ext uri="{FF2B5EF4-FFF2-40B4-BE49-F238E27FC236}">
                            <a16:creationId xmlns:a16="http://schemas.microsoft.com/office/drawing/2014/main" id="{00000000-0008-0000-0000-00002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44755" id="Text Box 7827" o:spid="_x0000_s1026" type="#_x0000_t202" style="position:absolute;margin-left:0;margin-top:0;width:6pt;height:2.25pt;z-index:2484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4720" behindDoc="0" locked="0" layoutInCell="1" allowOverlap="1" wp14:anchorId="0CBBF17C" wp14:editId="1EF3F357">
                      <wp:simplePos x="0" y="0"/>
                      <wp:positionH relativeFrom="column">
                        <wp:posOffset>0</wp:posOffset>
                      </wp:positionH>
                      <wp:positionV relativeFrom="paragraph">
                        <wp:posOffset>0</wp:posOffset>
                      </wp:positionV>
                      <wp:extent cx="76200" cy="28575"/>
                      <wp:effectExtent l="19050" t="19050" r="19050" b="28575"/>
                      <wp:wrapNone/>
                      <wp:docPr id="5422" name="Text Box 7826">
                        <a:extLst xmlns:a="http://schemas.openxmlformats.org/drawingml/2006/main">
                          <a:ext uri="{FF2B5EF4-FFF2-40B4-BE49-F238E27FC236}">
                            <a16:creationId xmlns:a16="http://schemas.microsoft.com/office/drawing/2014/main" id="{00000000-0008-0000-0000-00002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9074C" id="Text Box 7826" o:spid="_x0000_s1026" type="#_x0000_t202" style="position:absolute;margin-left:0;margin-top:0;width:6pt;height:2.25pt;z-index:2484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5744" behindDoc="0" locked="0" layoutInCell="1" allowOverlap="1" wp14:anchorId="212BE8C8" wp14:editId="0FCB165E">
                      <wp:simplePos x="0" y="0"/>
                      <wp:positionH relativeFrom="column">
                        <wp:posOffset>0</wp:posOffset>
                      </wp:positionH>
                      <wp:positionV relativeFrom="paragraph">
                        <wp:posOffset>0</wp:posOffset>
                      </wp:positionV>
                      <wp:extent cx="76200" cy="28575"/>
                      <wp:effectExtent l="19050" t="19050" r="19050" b="28575"/>
                      <wp:wrapNone/>
                      <wp:docPr id="5423" name="Text Box 7825">
                        <a:extLst xmlns:a="http://schemas.openxmlformats.org/drawingml/2006/main">
                          <a:ext uri="{FF2B5EF4-FFF2-40B4-BE49-F238E27FC236}">
                            <a16:creationId xmlns:a16="http://schemas.microsoft.com/office/drawing/2014/main" id="{00000000-0008-0000-0000-00002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1975E" id="Text Box 7825" o:spid="_x0000_s1026" type="#_x0000_t202" style="position:absolute;margin-left:0;margin-top:0;width:6pt;height:2.25pt;z-index:2484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6768" behindDoc="0" locked="0" layoutInCell="1" allowOverlap="1" wp14:anchorId="2C8E061E" wp14:editId="7D25CBBE">
                      <wp:simplePos x="0" y="0"/>
                      <wp:positionH relativeFrom="column">
                        <wp:posOffset>0</wp:posOffset>
                      </wp:positionH>
                      <wp:positionV relativeFrom="paragraph">
                        <wp:posOffset>0</wp:posOffset>
                      </wp:positionV>
                      <wp:extent cx="76200" cy="28575"/>
                      <wp:effectExtent l="19050" t="19050" r="19050" b="28575"/>
                      <wp:wrapNone/>
                      <wp:docPr id="5424" name="Text Box 7824">
                        <a:extLst xmlns:a="http://schemas.openxmlformats.org/drawingml/2006/main">
                          <a:ext uri="{FF2B5EF4-FFF2-40B4-BE49-F238E27FC236}">
                            <a16:creationId xmlns:a16="http://schemas.microsoft.com/office/drawing/2014/main" id="{00000000-0008-0000-0000-00003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30DE8" id="Text Box 7824" o:spid="_x0000_s1026" type="#_x0000_t202" style="position:absolute;margin-left:0;margin-top:0;width:6pt;height:2.25pt;z-index:2484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7792" behindDoc="0" locked="0" layoutInCell="1" allowOverlap="1" wp14:anchorId="5F8D6EFC" wp14:editId="2E062FAF">
                      <wp:simplePos x="0" y="0"/>
                      <wp:positionH relativeFrom="column">
                        <wp:posOffset>0</wp:posOffset>
                      </wp:positionH>
                      <wp:positionV relativeFrom="paragraph">
                        <wp:posOffset>0</wp:posOffset>
                      </wp:positionV>
                      <wp:extent cx="76200" cy="28575"/>
                      <wp:effectExtent l="19050" t="19050" r="19050" b="28575"/>
                      <wp:wrapNone/>
                      <wp:docPr id="5425" name="Text Box 7823">
                        <a:extLst xmlns:a="http://schemas.openxmlformats.org/drawingml/2006/main">
                          <a:ext uri="{FF2B5EF4-FFF2-40B4-BE49-F238E27FC236}">
                            <a16:creationId xmlns:a16="http://schemas.microsoft.com/office/drawing/2014/main" id="{00000000-0008-0000-0000-00003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89D516" id="Text Box 7823" o:spid="_x0000_s1026" type="#_x0000_t202" style="position:absolute;margin-left:0;margin-top:0;width:6pt;height:2.25pt;z-index:2484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8816" behindDoc="0" locked="0" layoutInCell="1" allowOverlap="1" wp14:anchorId="4FE79B54" wp14:editId="3E602990">
                      <wp:simplePos x="0" y="0"/>
                      <wp:positionH relativeFrom="column">
                        <wp:posOffset>0</wp:posOffset>
                      </wp:positionH>
                      <wp:positionV relativeFrom="paragraph">
                        <wp:posOffset>0</wp:posOffset>
                      </wp:positionV>
                      <wp:extent cx="76200" cy="28575"/>
                      <wp:effectExtent l="19050" t="19050" r="19050" b="28575"/>
                      <wp:wrapNone/>
                      <wp:docPr id="5426" name="Text Box 7822">
                        <a:extLst xmlns:a="http://schemas.openxmlformats.org/drawingml/2006/main">
                          <a:ext uri="{FF2B5EF4-FFF2-40B4-BE49-F238E27FC236}">
                            <a16:creationId xmlns:a16="http://schemas.microsoft.com/office/drawing/2014/main" id="{00000000-0008-0000-0000-00003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547FC" id="Text Box 7822" o:spid="_x0000_s1026" type="#_x0000_t202" style="position:absolute;margin-left:0;margin-top:0;width:6pt;height:2.25pt;z-index:2484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19840" behindDoc="0" locked="0" layoutInCell="1" allowOverlap="1" wp14:anchorId="033EC0EF" wp14:editId="0A273CC0">
                      <wp:simplePos x="0" y="0"/>
                      <wp:positionH relativeFrom="column">
                        <wp:posOffset>0</wp:posOffset>
                      </wp:positionH>
                      <wp:positionV relativeFrom="paragraph">
                        <wp:posOffset>0</wp:posOffset>
                      </wp:positionV>
                      <wp:extent cx="76200" cy="28575"/>
                      <wp:effectExtent l="19050" t="19050" r="19050" b="28575"/>
                      <wp:wrapNone/>
                      <wp:docPr id="5427" name="Text Box 7821">
                        <a:extLst xmlns:a="http://schemas.openxmlformats.org/drawingml/2006/main">
                          <a:ext uri="{FF2B5EF4-FFF2-40B4-BE49-F238E27FC236}">
                            <a16:creationId xmlns:a16="http://schemas.microsoft.com/office/drawing/2014/main" id="{00000000-0008-0000-0000-00003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277C1" id="Text Box 7821" o:spid="_x0000_s1026" type="#_x0000_t202" style="position:absolute;margin-left:0;margin-top:0;width:6pt;height:2.25pt;z-index:2484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0864" behindDoc="0" locked="0" layoutInCell="1" allowOverlap="1" wp14:anchorId="197C3504" wp14:editId="1E525783">
                      <wp:simplePos x="0" y="0"/>
                      <wp:positionH relativeFrom="column">
                        <wp:posOffset>0</wp:posOffset>
                      </wp:positionH>
                      <wp:positionV relativeFrom="paragraph">
                        <wp:posOffset>0</wp:posOffset>
                      </wp:positionV>
                      <wp:extent cx="76200" cy="28575"/>
                      <wp:effectExtent l="19050" t="19050" r="19050" b="28575"/>
                      <wp:wrapNone/>
                      <wp:docPr id="5428" name="Text Box 7820">
                        <a:extLst xmlns:a="http://schemas.openxmlformats.org/drawingml/2006/main">
                          <a:ext uri="{FF2B5EF4-FFF2-40B4-BE49-F238E27FC236}">
                            <a16:creationId xmlns:a16="http://schemas.microsoft.com/office/drawing/2014/main" id="{00000000-0008-0000-0000-00003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F71A8" id="Text Box 7820" o:spid="_x0000_s1026" type="#_x0000_t202" style="position:absolute;margin-left:0;margin-top:0;width:6pt;height:2.25pt;z-index:2484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1888" behindDoc="0" locked="0" layoutInCell="1" allowOverlap="1" wp14:anchorId="4D0AAA07" wp14:editId="57F3F42F">
                      <wp:simplePos x="0" y="0"/>
                      <wp:positionH relativeFrom="column">
                        <wp:posOffset>0</wp:posOffset>
                      </wp:positionH>
                      <wp:positionV relativeFrom="paragraph">
                        <wp:posOffset>0</wp:posOffset>
                      </wp:positionV>
                      <wp:extent cx="76200" cy="28575"/>
                      <wp:effectExtent l="19050" t="19050" r="19050" b="28575"/>
                      <wp:wrapNone/>
                      <wp:docPr id="5429" name="Text Box 7819">
                        <a:extLst xmlns:a="http://schemas.openxmlformats.org/drawingml/2006/main">
                          <a:ext uri="{FF2B5EF4-FFF2-40B4-BE49-F238E27FC236}">
                            <a16:creationId xmlns:a16="http://schemas.microsoft.com/office/drawing/2014/main" id="{00000000-0008-0000-0000-00003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24083" id="Text Box 7819" o:spid="_x0000_s1026" type="#_x0000_t202" style="position:absolute;margin-left:0;margin-top:0;width:6pt;height:2.25pt;z-index:2484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2912" behindDoc="0" locked="0" layoutInCell="1" allowOverlap="1" wp14:anchorId="2D29BBA4" wp14:editId="44EBA6BC">
                      <wp:simplePos x="0" y="0"/>
                      <wp:positionH relativeFrom="column">
                        <wp:posOffset>0</wp:posOffset>
                      </wp:positionH>
                      <wp:positionV relativeFrom="paragraph">
                        <wp:posOffset>0</wp:posOffset>
                      </wp:positionV>
                      <wp:extent cx="76200" cy="28575"/>
                      <wp:effectExtent l="19050" t="19050" r="19050" b="28575"/>
                      <wp:wrapNone/>
                      <wp:docPr id="5430" name="Text Box 7818">
                        <a:extLst xmlns:a="http://schemas.openxmlformats.org/drawingml/2006/main">
                          <a:ext uri="{FF2B5EF4-FFF2-40B4-BE49-F238E27FC236}">
                            <a16:creationId xmlns:a16="http://schemas.microsoft.com/office/drawing/2014/main" id="{00000000-0008-0000-0000-00003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CBDFF" id="Text Box 7818" o:spid="_x0000_s1026" type="#_x0000_t202" style="position:absolute;margin-left:0;margin-top:0;width:6pt;height:2.25pt;z-index:2484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3936" behindDoc="0" locked="0" layoutInCell="1" allowOverlap="1" wp14:anchorId="3510480A" wp14:editId="1F685736">
                      <wp:simplePos x="0" y="0"/>
                      <wp:positionH relativeFrom="column">
                        <wp:posOffset>0</wp:posOffset>
                      </wp:positionH>
                      <wp:positionV relativeFrom="paragraph">
                        <wp:posOffset>0</wp:posOffset>
                      </wp:positionV>
                      <wp:extent cx="76200" cy="28575"/>
                      <wp:effectExtent l="19050" t="19050" r="19050" b="28575"/>
                      <wp:wrapNone/>
                      <wp:docPr id="5431" name="Text Box 7817">
                        <a:extLst xmlns:a="http://schemas.openxmlformats.org/drawingml/2006/main">
                          <a:ext uri="{FF2B5EF4-FFF2-40B4-BE49-F238E27FC236}">
                            <a16:creationId xmlns:a16="http://schemas.microsoft.com/office/drawing/2014/main" id="{00000000-0008-0000-0000-00003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12F76" id="Text Box 7817" o:spid="_x0000_s1026" type="#_x0000_t202" style="position:absolute;margin-left:0;margin-top:0;width:6pt;height:2.25pt;z-index:2484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4960" behindDoc="0" locked="0" layoutInCell="1" allowOverlap="1" wp14:anchorId="4CA869B8" wp14:editId="00E66F17">
                      <wp:simplePos x="0" y="0"/>
                      <wp:positionH relativeFrom="column">
                        <wp:posOffset>0</wp:posOffset>
                      </wp:positionH>
                      <wp:positionV relativeFrom="paragraph">
                        <wp:posOffset>0</wp:posOffset>
                      </wp:positionV>
                      <wp:extent cx="76200" cy="28575"/>
                      <wp:effectExtent l="19050" t="19050" r="19050" b="28575"/>
                      <wp:wrapNone/>
                      <wp:docPr id="5432" name="Text Box 7816">
                        <a:extLst xmlns:a="http://schemas.openxmlformats.org/drawingml/2006/main">
                          <a:ext uri="{FF2B5EF4-FFF2-40B4-BE49-F238E27FC236}">
                            <a16:creationId xmlns:a16="http://schemas.microsoft.com/office/drawing/2014/main" id="{00000000-0008-0000-0000-00003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04BAA" id="Text Box 7816" o:spid="_x0000_s1026" type="#_x0000_t202" style="position:absolute;margin-left:0;margin-top:0;width:6pt;height:2.25pt;z-index:2484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5984" behindDoc="0" locked="0" layoutInCell="1" allowOverlap="1" wp14:anchorId="73EC999F" wp14:editId="234068E0">
                      <wp:simplePos x="0" y="0"/>
                      <wp:positionH relativeFrom="column">
                        <wp:posOffset>0</wp:posOffset>
                      </wp:positionH>
                      <wp:positionV relativeFrom="paragraph">
                        <wp:posOffset>0</wp:posOffset>
                      </wp:positionV>
                      <wp:extent cx="76200" cy="28575"/>
                      <wp:effectExtent l="19050" t="19050" r="19050" b="28575"/>
                      <wp:wrapNone/>
                      <wp:docPr id="5433" name="Text Box 7815">
                        <a:extLst xmlns:a="http://schemas.openxmlformats.org/drawingml/2006/main">
                          <a:ext uri="{FF2B5EF4-FFF2-40B4-BE49-F238E27FC236}">
                            <a16:creationId xmlns:a16="http://schemas.microsoft.com/office/drawing/2014/main" id="{00000000-0008-0000-0000-00003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E1537" id="Text Box 7815" o:spid="_x0000_s1026" type="#_x0000_t202" style="position:absolute;margin-left:0;margin-top:0;width:6pt;height:2.25pt;z-index:2484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7008" behindDoc="0" locked="0" layoutInCell="1" allowOverlap="1" wp14:anchorId="56CE6A89" wp14:editId="79041098">
                      <wp:simplePos x="0" y="0"/>
                      <wp:positionH relativeFrom="column">
                        <wp:posOffset>0</wp:posOffset>
                      </wp:positionH>
                      <wp:positionV relativeFrom="paragraph">
                        <wp:posOffset>0</wp:posOffset>
                      </wp:positionV>
                      <wp:extent cx="76200" cy="28575"/>
                      <wp:effectExtent l="19050" t="19050" r="19050" b="28575"/>
                      <wp:wrapNone/>
                      <wp:docPr id="5434" name="Text Box 7814">
                        <a:extLst xmlns:a="http://schemas.openxmlformats.org/drawingml/2006/main">
                          <a:ext uri="{FF2B5EF4-FFF2-40B4-BE49-F238E27FC236}">
                            <a16:creationId xmlns:a16="http://schemas.microsoft.com/office/drawing/2014/main" id="{00000000-0008-0000-0000-00003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F06F0" id="Text Box 7814" o:spid="_x0000_s1026" type="#_x0000_t202" style="position:absolute;margin-left:0;margin-top:0;width:6pt;height:2.25pt;z-index:2484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8032" behindDoc="0" locked="0" layoutInCell="1" allowOverlap="1" wp14:anchorId="47D9FAB0" wp14:editId="2BFD9DE7">
                      <wp:simplePos x="0" y="0"/>
                      <wp:positionH relativeFrom="column">
                        <wp:posOffset>0</wp:posOffset>
                      </wp:positionH>
                      <wp:positionV relativeFrom="paragraph">
                        <wp:posOffset>0</wp:posOffset>
                      </wp:positionV>
                      <wp:extent cx="76200" cy="28575"/>
                      <wp:effectExtent l="19050" t="19050" r="19050" b="28575"/>
                      <wp:wrapNone/>
                      <wp:docPr id="5435" name="Text Box 7813">
                        <a:extLst xmlns:a="http://schemas.openxmlformats.org/drawingml/2006/main">
                          <a:ext uri="{FF2B5EF4-FFF2-40B4-BE49-F238E27FC236}">
                            <a16:creationId xmlns:a16="http://schemas.microsoft.com/office/drawing/2014/main" id="{00000000-0008-0000-0000-00003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254CB" id="Text Box 7813" o:spid="_x0000_s1026" type="#_x0000_t202" style="position:absolute;margin-left:0;margin-top:0;width:6pt;height:2.25pt;z-index:2484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29056" behindDoc="0" locked="0" layoutInCell="1" allowOverlap="1" wp14:anchorId="10730184" wp14:editId="3B9F80C2">
                      <wp:simplePos x="0" y="0"/>
                      <wp:positionH relativeFrom="column">
                        <wp:posOffset>0</wp:posOffset>
                      </wp:positionH>
                      <wp:positionV relativeFrom="paragraph">
                        <wp:posOffset>0</wp:posOffset>
                      </wp:positionV>
                      <wp:extent cx="76200" cy="28575"/>
                      <wp:effectExtent l="19050" t="19050" r="19050" b="28575"/>
                      <wp:wrapNone/>
                      <wp:docPr id="5436" name="Text Box 7812">
                        <a:extLst xmlns:a="http://schemas.openxmlformats.org/drawingml/2006/main">
                          <a:ext uri="{FF2B5EF4-FFF2-40B4-BE49-F238E27FC236}">
                            <a16:creationId xmlns:a16="http://schemas.microsoft.com/office/drawing/2014/main" id="{00000000-0008-0000-0000-00003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ACBE5" id="Text Box 7812" o:spid="_x0000_s1026" type="#_x0000_t202" style="position:absolute;margin-left:0;margin-top:0;width:6pt;height:2.25pt;z-index:2484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0080" behindDoc="0" locked="0" layoutInCell="1" allowOverlap="1" wp14:anchorId="270DD4AF" wp14:editId="711B6425">
                      <wp:simplePos x="0" y="0"/>
                      <wp:positionH relativeFrom="column">
                        <wp:posOffset>0</wp:posOffset>
                      </wp:positionH>
                      <wp:positionV relativeFrom="paragraph">
                        <wp:posOffset>0</wp:posOffset>
                      </wp:positionV>
                      <wp:extent cx="76200" cy="28575"/>
                      <wp:effectExtent l="19050" t="19050" r="19050" b="28575"/>
                      <wp:wrapNone/>
                      <wp:docPr id="5437" name="Text Box 7811">
                        <a:extLst xmlns:a="http://schemas.openxmlformats.org/drawingml/2006/main">
                          <a:ext uri="{FF2B5EF4-FFF2-40B4-BE49-F238E27FC236}">
                            <a16:creationId xmlns:a16="http://schemas.microsoft.com/office/drawing/2014/main" id="{00000000-0008-0000-0000-00003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3B582" id="Text Box 7811" o:spid="_x0000_s1026" type="#_x0000_t202" style="position:absolute;margin-left:0;margin-top:0;width:6pt;height:2.25pt;z-index:2484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1104" behindDoc="0" locked="0" layoutInCell="1" allowOverlap="1" wp14:anchorId="58A50C19" wp14:editId="42DDDF32">
                      <wp:simplePos x="0" y="0"/>
                      <wp:positionH relativeFrom="column">
                        <wp:posOffset>0</wp:posOffset>
                      </wp:positionH>
                      <wp:positionV relativeFrom="paragraph">
                        <wp:posOffset>0</wp:posOffset>
                      </wp:positionV>
                      <wp:extent cx="76200" cy="28575"/>
                      <wp:effectExtent l="19050" t="19050" r="19050" b="28575"/>
                      <wp:wrapNone/>
                      <wp:docPr id="5438" name="Text Box 7810">
                        <a:extLst xmlns:a="http://schemas.openxmlformats.org/drawingml/2006/main">
                          <a:ext uri="{FF2B5EF4-FFF2-40B4-BE49-F238E27FC236}">
                            <a16:creationId xmlns:a16="http://schemas.microsoft.com/office/drawing/2014/main" id="{00000000-0008-0000-0000-00003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A132A" id="Text Box 7810" o:spid="_x0000_s1026" type="#_x0000_t202" style="position:absolute;margin-left:0;margin-top:0;width:6pt;height:2.25pt;z-index:2484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2128" behindDoc="0" locked="0" layoutInCell="1" allowOverlap="1" wp14:anchorId="4ECE02B5" wp14:editId="54C84F77">
                      <wp:simplePos x="0" y="0"/>
                      <wp:positionH relativeFrom="column">
                        <wp:posOffset>0</wp:posOffset>
                      </wp:positionH>
                      <wp:positionV relativeFrom="paragraph">
                        <wp:posOffset>0</wp:posOffset>
                      </wp:positionV>
                      <wp:extent cx="76200" cy="28575"/>
                      <wp:effectExtent l="19050" t="19050" r="19050" b="28575"/>
                      <wp:wrapNone/>
                      <wp:docPr id="5439" name="Text Box 7809">
                        <a:extLst xmlns:a="http://schemas.openxmlformats.org/drawingml/2006/main">
                          <a:ext uri="{FF2B5EF4-FFF2-40B4-BE49-F238E27FC236}">
                            <a16:creationId xmlns:a16="http://schemas.microsoft.com/office/drawing/2014/main" id="{00000000-0008-0000-0000-00003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9D61F" id="Text Box 7809" o:spid="_x0000_s1026" type="#_x0000_t202" style="position:absolute;margin-left:0;margin-top:0;width:6pt;height:2.25pt;z-index:2484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3152" behindDoc="0" locked="0" layoutInCell="1" allowOverlap="1" wp14:anchorId="504ABB9C" wp14:editId="239D5AF4">
                      <wp:simplePos x="0" y="0"/>
                      <wp:positionH relativeFrom="column">
                        <wp:posOffset>0</wp:posOffset>
                      </wp:positionH>
                      <wp:positionV relativeFrom="paragraph">
                        <wp:posOffset>0</wp:posOffset>
                      </wp:positionV>
                      <wp:extent cx="76200" cy="28575"/>
                      <wp:effectExtent l="19050" t="19050" r="19050" b="28575"/>
                      <wp:wrapNone/>
                      <wp:docPr id="5440" name="Text Box 7808">
                        <a:extLst xmlns:a="http://schemas.openxmlformats.org/drawingml/2006/main">
                          <a:ext uri="{FF2B5EF4-FFF2-40B4-BE49-F238E27FC236}">
                            <a16:creationId xmlns:a16="http://schemas.microsoft.com/office/drawing/2014/main" id="{00000000-0008-0000-0000-00004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B4A62" id="Text Box 7808" o:spid="_x0000_s1026" type="#_x0000_t202" style="position:absolute;margin-left:0;margin-top:0;width:6pt;height:2.25pt;z-index:2484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4176" behindDoc="0" locked="0" layoutInCell="1" allowOverlap="1" wp14:anchorId="5E0C320D" wp14:editId="66B70A7F">
                      <wp:simplePos x="0" y="0"/>
                      <wp:positionH relativeFrom="column">
                        <wp:posOffset>0</wp:posOffset>
                      </wp:positionH>
                      <wp:positionV relativeFrom="paragraph">
                        <wp:posOffset>0</wp:posOffset>
                      </wp:positionV>
                      <wp:extent cx="76200" cy="28575"/>
                      <wp:effectExtent l="19050" t="19050" r="19050" b="28575"/>
                      <wp:wrapNone/>
                      <wp:docPr id="5441" name="Text Box 7807">
                        <a:extLst xmlns:a="http://schemas.openxmlformats.org/drawingml/2006/main">
                          <a:ext uri="{FF2B5EF4-FFF2-40B4-BE49-F238E27FC236}">
                            <a16:creationId xmlns:a16="http://schemas.microsoft.com/office/drawing/2014/main" id="{00000000-0008-0000-0000-00004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98A87" id="Text Box 7807" o:spid="_x0000_s1026" type="#_x0000_t202" style="position:absolute;margin-left:0;margin-top:0;width:6pt;height:2.25pt;z-index:2484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5200" behindDoc="0" locked="0" layoutInCell="1" allowOverlap="1" wp14:anchorId="14E90986" wp14:editId="171A8B65">
                      <wp:simplePos x="0" y="0"/>
                      <wp:positionH relativeFrom="column">
                        <wp:posOffset>0</wp:posOffset>
                      </wp:positionH>
                      <wp:positionV relativeFrom="paragraph">
                        <wp:posOffset>0</wp:posOffset>
                      </wp:positionV>
                      <wp:extent cx="76200" cy="28575"/>
                      <wp:effectExtent l="19050" t="19050" r="19050" b="28575"/>
                      <wp:wrapNone/>
                      <wp:docPr id="5442" name="Text Box 7806">
                        <a:extLst xmlns:a="http://schemas.openxmlformats.org/drawingml/2006/main">
                          <a:ext uri="{FF2B5EF4-FFF2-40B4-BE49-F238E27FC236}">
                            <a16:creationId xmlns:a16="http://schemas.microsoft.com/office/drawing/2014/main" id="{00000000-0008-0000-0000-00004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CA096" id="Text Box 7806" o:spid="_x0000_s1026" type="#_x0000_t202" style="position:absolute;margin-left:0;margin-top:0;width:6pt;height:2.25pt;z-index:2484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6224" behindDoc="0" locked="0" layoutInCell="1" allowOverlap="1" wp14:anchorId="4B1F0344" wp14:editId="706272B0">
                      <wp:simplePos x="0" y="0"/>
                      <wp:positionH relativeFrom="column">
                        <wp:posOffset>0</wp:posOffset>
                      </wp:positionH>
                      <wp:positionV relativeFrom="paragraph">
                        <wp:posOffset>0</wp:posOffset>
                      </wp:positionV>
                      <wp:extent cx="76200" cy="28575"/>
                      <wp:effectExtent l="19050" t="19050" r="19050" b="28575"/>
                      <wp:wrapNone/>
                      <wp:docPr id="5443" name="Text Box 7805">
                        <a:extLst xmlns:a="http://schemas.openxmlformats.org/drawingml/2006/main">
                          <a:ext uri="{FF2B5EF4-FFF2-40B4-BE49-F238E27FC236}">
                            <a16:creationId xmlns:a16="http://schemas.microsoft.com/office/drawing/2014/main" id="{00000000-0008-0000-0000-00004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08BA6" id="Text Box 7805" o:spid="_x0000_s1026" type="#_x0000_t202" style="position:absolute;margin-left:0;margin-top:0;width:6pt;height:2.25pt;z-index:2484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7248" behindDoc="0" locked="0" layoutInCell="1" allowOverlap="1" wp14:anchorId="7FCD1A45" wp14:editId="0BD6B158">
                      <wp:simplePos x="0" y="0"/>
                      <wp:positionH relativeFrom="column">
                        <wp:posOffset>0</wp:posOffset>
                      </wp:positionH>
                      <wp:positionV relativeFrom="paragraph">
                        <wp:posOffset>0</wp:posOffset>
                      </wp:positionV>
                      <wp:extent cx="76200" cy="28575"/>
                      <wp:effectExtent l="19050" t="19050" r="19050" b="28575"/>
                      <wp:wrapNone/>
                      <wp:docPr id="5444" name="Text Box 7804">
                        <a:extLst xmlns:a="http://schemas.openxmlformats.org/drawingml/2006/main">
                          <a:ext uri="{FF2B5EF4-FFF2-40B4-BE49-F238E27FC236}">
                            <a16:creationId xmlns:a16="http://schemas.microsoft.com/office/drawing/2014/main" id="{00000000-0008-0000-0000-00004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D6613" id="Text Box 7804" o:spid="_x0000_s1026" type="#_x0000_t202" style="position:absolute;margin-left:0;margin-top:0;width:6pt;height:2.25pt;z-index:2484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8272" behindDoc="0" locked="0" layoutInCell="1" allowOverlap="1" wp14:anchorId="7A75CFB6" wp14:editId="465E238F">
                      <wp:simplePos x="0" y="0"/>
                      <wp:positionH relativeFrom="column">
                        <wp:posOffset>0</wp:posOffset>
                      </wp:positionH>
                      <wp:positionV relativeFrom="paragraph">
                        <wp:posOffset>0</wp:posOffset>
                      </wp:positionV>
                      <wp:extent cx="76200" cy="28575"/>
                      <wp:effectExtent l="19050" t="19050" r="19050" b="28575"/>
                      <wp:wrapNone/>
                      <wp:docPr id="5445" name="Text Box 7803">
                        <a:extLst xmlns:a="http://schemas.openxmlformats.org/drawingml/2006/main">
                          <a:ext uri="{FF2B5EF4-FFF2-40B4-BE49-F238E27FC236}">
                            <a16:creationId xmlns:a16="http://schemas.microsoft.com/office/drawing/2014/main" id="{00000000-0008-0000-0000-00004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5F3532" id="Text Box 7803" o:spid="_x0000_s1026" type="#_x0000_t202" style="position:absolute;margin-left:0;margin-top:0;width:6pt;height:2.25pt;z-index:2484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39296" behindDoc="0" locked="0" layoutInCell="1" allowOverlap="1" wp14:anchorId="14AE62B2" wp14:editId="2486ED55">
                      <wp:simplePos x="0" y="0"/>
                      <wp:positionH relativeFrom="column">
                        <wp:posOffset>0</wp:posOffset>
                      </wp:positionH>
                      <wp:positionV relativeFrom="paragraph">
                        <wp:posOffset>0</wp:posOffset>
                      </wp:positionV>
                      <wp:extent cx="76200" cy="28575"/>
                      <wp:effectExtent l="19050" t="19050" r="19050" b="28575"/>
                      <wp:wrapNone/>
                      <wp:docPr id="5446" name="Text Box 7802">
                        <a:extLst xmlns:a="http://schemas.openxmlformats.org/drawingml/2006/main">
                          <a:ext uri="{FF2B5EF4-FFF2-40B4-BE49-F238E27FC236}">
                            <a16:creationId xmlns:a16="http://schemas.microsoft.com/office/drawing/2014/main" id="{00000000-0008-0000-0000-00004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26A89" id="Text Box 7802" o:spid="_x0000_s1026" type="#_x0000_t202" style="position:absolute;margin-left:0;margin-top:0;width:6pt;height:2.25pt;z-index:2484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0320" behindDoc="0" locked="0" layoutInCell="1" allowOverlap="1" wp14:anchorId="010CF799" wp14:editId="674B9B2F">
                      <wp:simplePos x="0" y="0"/>
                      <wp:positionH relativeFrom="column">
                        <wp:posOffset>0</wp:posOffset>
                      </wp:positionH>
                      <wp:positionV relativeFrom="paragraph">
                        <wp:posOffset>0</wp:posOffset>
                      </wp:positionV>
                      <wp:extent cx="76200" cy="28575"/>
                      <wp:effectExtent l="19050" t="19050" r="19050" b="28575"/>
                      <wp:wrapNone/>
                      <wp:docPr id="5447" name="Text Box 7801">
                        <a:extLst xmlns:a="http://schemas.openxmlformats.org/drawingml/2006/main">
                          <a:ext uri="{FF2B5EF4-FFF2-40B4-BE49-F238E27FC236}">
                            <a16:creationId xmlns:a16="http://schemas.microsoft.com/office/drawing/2014/main" id="{00000000-0008-0000-0000-00004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18DE12" id="Text Box 7801" o:spid="_x0000_s1026" type="#_x0000_t202" style="position:absolute;margin-left:0;margin-top:0;width:6pt;height:2.25pt;z-index:2484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1344" behindDoc="0" locked="0" layoutInCell="1" allowOverlap="1" wp14:anchorId="69834D25" wp14:editId="5A8D5AF3">
                      <wp:simplePos x="0" y="0"/>
                      <wp:positionH relativeFrom="column">
                        <wp:posOffset>0</wp:posOffset>
                      </wp:positionH>
                      <wp:positionV relativeFrom="paragraph">
                        <wp:posOffset>0</wp:posOffset>
                      </wp:positionV>
                      <wp:extent cx="76200" cy="28575"/>
                      <wp:effectExtent l="19050" t="19050" r="19050" b="28575"/>
                      <wp:wrapNone/>
                      <wp:docPr id="5448" name="Text Box 7800">
                        <a:extLst xmlns:a="http://schemas.openxmlformats.org/drawingml/2006/main">
                          <a:ext uri="{FF2B5EF4-FFF2-40B4-BE49-F238E27FC236}">
                            <a16:creationId xmlns:a16="http://schemas.microsoft.com/office/drawing/2014/main" id="{00000000-0008-0000-0000-00004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0BD2C" id="Text Box 7800" o:spid="_x0000_s1026" type="#_x0000_t202" style="position:absolute;margin-left:0;margin-top:0;width:6pt;height:2.25pt;z-index:2484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2368" behindDoc="0" locked="0" layoutInCell="1" allowOverlap="1" wp14:anchorId="6D3376DB" wp14:editId="7BE7064C">
                      <wp:simplePos x="0" y="0"/>
                      <wp:positionH relativeFrom="column">
                        <wp:posOffset>0</wp:posOffset>
                      </wp:positionH>
                      <wp:positionV relativeFrom="paragraph">
                        <wp:posOffset>0</wp:posOffset>
                      </wp:positionV>
                      <wp:extent cx="76200" cy="28575"/>
                      <wp:effectExtent l="19050" t="19050" r="19050" b="28575"/>
                      <wp:wrapNone/>
                      <wp:docPr id="5449" name="Text Box 7799">
                        <a:extLst xmlns:a="http://schemas.openxmlformats.org/drawingml/2006/main">
                          <a:ext uri="{FF2B5EF4-FFF2-40B4-BE49-F238E27FC236}">
                            <a16:creationId xmlns:a16="http://schemas.microsoft.com/office/drawing/2014/main" id="{00000000-0008-0000-0000-00004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1BBF8" id="Text Box 7799" o:spid="_x0000_s1026" type="#_x0000_t202" style="position:absolute;margin-left:0;margin-top:0;width:6pt;height:2.25pt;z-index:2484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3392" behindDoc="0" locked="0" layoutInCell="1" allowOverlap="1" wp14:anchorId="6A63A2DF" wp14:editId="68E992A2">
                      <wp:simplePos x="0" y="0"/>
                      <wp:positionH relativeFrom="column">
                        <wp:posOffset>0</wp:posOffset>
                      </wp:positionH>
                      <wp:positionV relativeFrom="paragraph">
                        <wp:posOffset>0</wp:posOffset>
                      </wp:positionV>
                      <wp:extent cx="76200" cy="28575"/>
                      <wp:effectExtent l="19050" t="19050" r="19050" b="28575"/>
                      <wp:wrapNone/>
                      <wp:docPr id="5450" name="Text Box 7798">
                        <a:extLst xmlns:a="http://schemas.openxmlformats.org/drawingml/2006/main">
                          <a:ext uri="{FF2B5EF4-FFF2-40B4-BE49-F238E27FC236}">
                            <a16:creationId xmlns:a16="http://schemas.microsoft.com/office/drawing/2014/main" id="{00000000-0008-0000-0000-00004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99F40" id="Text Box 7798" o:spid="_x0000_s1026" type="#_x0000_t202" style="position:absolute;margin-left:0;margin-top:0;width:6pt;height:2.25pt;z-index:2484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4416" behindDoc="0" locked="0" layoutInCell="1" allowOverlap="1" wp14:anchorId="0B6C33D6" wp14:editId="63AB48F6">
                      <wp:simplePos x="0" y="0"/>
                      <wp:positionH relativeFrom="column">
                        <wp:posOffset>0</wp:posOffset>
                      </wp:positionH>
                      <wp:positionV relativeFrom="paragraph">
                        <wp:posOffset>0</wp:posOffset>
                      </wp:positionV>
                      <wp:extent cx="76200" cy="28575"/>
                      <wp:effectExtent l="19050" t="19050" r="19050" b="28575"/>
                      <wp:wrapNone/>
                      <wp:docPr id="5451" name="Text Box 7797">
                        <a:extLst xmlns:a="http://schemas.openxmlformats.org/drawingml/2006/main">
                          <a:ext uri="{FF2B5EF4-FFF2-40B4-BE49-F238E27FC236}">
                            <a16:creationId xmlns:a16="http://schemas.microsoft.com/office/drawing/2014/main" id="{00000000-0008-0000-0000-00004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2FED2" id="Text Box 7797" o:spid="_x0000_s1026" type="#_x0000_t202" style="position:absolute;margin-left:0;margin-top:0;width:6pt;height:2.25pt;z-index:2484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5440" behindDoc="0" locked="0" layoutInCell="1" allowOverlap="1" wp14:anchorId="510D3EA8" wp14:editId="3D1AE5BA">
                      <wp:simplePos x="0" y="0"/>
                      <wp:positionH relativeFrom="column">
                        <wp:posOffset>0</wp:posOffset>
                      </wp:positionH>
                      <wp:positionV relativeFrom="paragraph">
                        <wp:posOffset>0</wp:posOffset>
                      </wp:positionV>
                      <wp:extent cx="76200" cy="28575"/>
                      <wp:effectExtent l="19050" t="19050" r="19050" b="28575"/>
                      <wp:wrapNone/>
                      <wp:docPr id="5452" name="Text Box 7796">
                        <a:extLst xmlns:a="http://schemas.openxmlformats.org/drawingml/2006/main">
                          <a:ext uri="{FF2B5EF4-FFF2-40B4-BE49-F238E27FC236}">
                            <a16:creationId xmlns:a16="http://schemas.microsoft.com/office/drawing/2014/main" id="{00000000-0008-0000-0000-00004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8C847" id="Text Box 7796" o:spid="_x0000_s1026" type="#_x0000_t202" style="position:absolute;margin-left:0;margin-top:0;width:6pt;height:2.25pt;z-index:2484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6464" behindDoc="0" locked="0" layoutInCell="1" allowOverlap="1" wp14:anchorId="0429896D" wp14:editId="4BEBDAAD">
                      <wp:simplePos x="0" y="0"/>
                      <wp:positionH relativeFrom="column">
                        <wp:posOffset>0</wp:posOffset>
                      </wp:positionH>
                      <wp:positionV relativeFrom="paragraph">
                        <wp:posOffset>0</wp:posOffset>
                      </wp:positionV>
                      <wp:extent cx="76200" cy="28575"/>
                      <wp:effectExtent l="19050" t="19050" r="19050" b="28575"/>
                      <wp:wrapNone/>
                      <wp:docPr id="5453" name="Text Box 7795">
                        <a:extLst xmlns:a="http://schemas.openxmlformats.org/drawingml/2006/main">
                          <a:ext uri="{FF2B5EF4-FFF2-40B4-BE49-F238E27FC236}">
                            <a16:creationId xmlns:a16="http://schemas.microsoft.com/office/drawing/2014/main" id="{00000000-0008-0000-0000-00004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645DC" id="Text Box 7795" o:spid="_x0000_s1026" type="#_x0000_t202" style="position:absolute;margin-left:0;margin-top:0;width:6pt;height:2.25pt;z-index:2484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7488" behindDoc="0" locked="0" layoutInCell="1" allowOverlap="1" wp14:anchorId="4889DEA2" wp14:editId="3230EAFA">
                      <wp:simplePos x="0" y="0"/>
                      <wp:positionH relativeFrom="column">
                        <wp:posOffset>0</wp:posOffset>
                      </wp:positionH>
                      <wp:positionV relativeFrom="paragraph">
                        <wp:posOffset>0</wp:posOffset>
                      </wp:positionV>
                      <wp:extent cx="76200" cy="28575"/>
                      <wp:effectExtent l="19050" t="19050" r="19050" b="28575"/>
                      <wp:wrapNone/>
                      <wp:docPr id="5454" name="Text Box 7794">
                        <a:extLst xmlns:a="http://schemas.openxmlformats.org/drawingml/2006/main">
                          <a:ext uri="{FF2B5EF4-FFF2-40B4-BE49-F238E27FC236}">
                            <a16:creationId xmlns:a16="http://schemas.microsoft.com/office/drawing/2014/main" id="{00000000-0008-0000-0000-00004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87D6B" id="Text Box 7794" o:spid="_x0000_s1026" type="#_x0000_t202" style="position:absolute;margin-left:0;margin-top:0;width:6pt;height:2.25pt;z-index:2484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8512" behindDoc="0" locked="0" layoutInCell="1" allowOverlap="1" wp14:anchorId="6C2EC3FE" wp14:editId="19B34147">
                      <wp:simplePos x="0" y="0"/>
                      <wp:positionH relativeFrom="column">
                        <wp:posOffset>0</wp:posOffset>
                      </wp:positionH>
                      <wp:positionV relativeFrom="paragraph">
                        <wp:posOffset>0</wp:posOffset>
                      </wp:positionV>
                      <wp:extent cx="76200" cy="28575"/>
                      <wp:effectExtent l="19050" t="19050" r="19050" b="28575"/>
                      <wp:wrapNone/>
                      <wp:docPr id="5455" name="Text Box 7793">
                        <a:extLst xmlns:a="http://schemas.openxmlformats.org/drawingml/2006/main">
                          <a:ext uri="{FF2B5EF4-FFF2-40B4-BE49-F238E27FC236}">
                            <a16:creationId xmlns:a16="http://schemas.microsoft.com/office/drawing/2014/main" id="{00000000-0008-0000-0000-00004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72047" id="Text Box 7793" o:spid="_x0000_s1026" type="#_x0000_t202" style="position:absolute;margin-left:0;margin-top:0;width:6pt;height:2.25pt;z-index:2484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49536" behindDoc="0" locked="0" layoutInCell="1" allowOverlap="1" wp14:anchorId="5921CAA1" wp14:editId="0CDC0D13">
                      <wp:simplePos x="0" y="0"/>
                      <wp:positionH relativeFrom="column">
                        <wp:posOffset>0</wp:posOffset>
                      </wp:positionH>
                      <wp:positionV relativeFrom="paragraph">
                        <wp:posOffset>0</wp:posOffset>
                      </wp:positionV>
                      <wp:extent cx="76200" cy="28575"/>
                      <wp:effectExtent l="19050" t="19050" r="19050" b="28575"/>
                      <wp:wrapNone/>
                      <wp:docPr id="5456" name="Text Box 7792">
                        <a:extLst xmlns:a="http://schemas.openxmlformats.org/drawingml/2006/main">
                          <a:ext uri="{FF2B5EF4-FFF2-40B4-BE49-F238E27FC236}">
                            <a16:creationId xmlns:a16="http://schemas.microsoft.com/office/drawing/2014/main" id="{00000000-0008-0000-0000-00005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483F4" id="Text Box 7792" o:spid="_x0000_s1026" type="#_x0000_t202" style="position:absolute;margin-left:0;margin-top:0;width:6pt;height:2.25pt;z-index:2484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0560" behindDoc="0" locked="0" layoutInCell="1" allowOverlap="1" wp14:anchorId="006756F0" wp14:editId="70EE41EE">
                      <wp:simplePos x="0" y="0"/>
                      <wp:positionH relativeFrom="column">
                        <wp:posOffset>0</wp:posOffset>
                      </wp:positionH>
                      <wp:positionV relativeFrom="paragraph">
                        <wp:posOffset>0</wp:posOffset>
                      </wp:positionV>
                      <wp:extent cx="76200" cy="28575"/>
                      <wp:effectExtent l="19050" t="19050" r="19050" b="28575"/>
                      <wp:wrapNone/>
                      <wp:docPr id="5457" name="Text Box 7791">
                        <a:extLst xmlns:a="http://schemas.openxmlformats.org/drawingml/2006/main">
                          <a:ext uri="{FF2B5EF4-FFF2-40B4-BE49-F238E27FC236}">
                            <a16:creationId xmlns:a16="http://schemas.microsoft.com/office/drawing/2014/main" id="{00000000-0008-0000-0000-00005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FDC443" id="Text Box 7791" o:spid="_x0000_s1026" type="#_x0000_t202" style="position:absolute;margin-left:0;margin-top:0;width:6pt;height:2.25pt;z-index:2484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1584" behindDoc="0" locked="0" layoutInCell="1" allowOverlap="1" wp14:anchorId="177EDD80" wp14:editId="7F6431DB">
                      <wp:simplePos x="0" y="0"/>
                      <wp:positionH relativeFrom="column">
                        <wp:posOffset>0</wp:posOffset>
                      </wp:positionH>
                      <wp:positionV relativeFrom="paragraph">
                        <wp:posOffset>0</wp:posOffset>
                      </wp:positionV>
                      <wp:extent cx="76200" cy="28575"/>
                      <wp:effectExtent l="19050" t="19050" r="19050" b="28575"/>
                      <wp:wrapNone/>
                      <wp:docPr id="5458" name="Text Box 7790">
                        <a:extLst xmlns:a="http://schemas.openxmlformats.org/drawingml/2006/main">
                          <a:ext uri="{FF2B5EF4-FFF2-40B4-BE49-F238E27FC236}">
                            <a16:creationId xmlns:a16="http://schemas.microsoft.com/office/drawing/2014/main" id="{00000000-0008-0000-0000-00005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027FB" id="Text Box 7790" o:spid="_x0000_s1026" type="#_x0000_t202" style="position:absolute;margin-left:0;margin-top:0;width:6pt;height:2.25pt;z-index:2484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2608" behindDoc="0" locked="0" layoutInCell="1" allowOverlap="1" wp14:anchorId="790446B3" wp14:editId="41D99C10">
                      <wp:simplePos x="0" y="0"/>
                      <wp:positionH relativeFrom="column">
                        <wp:posOffset>0</wp:posOffset>
                      </wp:positionH>
                      <wp:positionV relativeFrom="paragraph">
                        <wp:posOffset>0</wp:posOffset>
                      </wp:positionV>
                      <wp:extent cx="76200" cy="28575"/>
                      <wp:effectExtent l="19050" t="19050" r="19050" b="28575"/>
                      <wp:wrapNone/>
                      <wp:docPr id="5459" name="Text Box 7789">
                        <a:extLst xmlns:a="http://schemas.openxmlformats.org/drawingml/2006/main">
                          <a:ext uri="{FF2B5EF4-FFF2-40B4-BE49-F238E27FC236}">
                            <a16:creationId xmlns:a16="http://schemas.microsoft.com/office/drawing/2014/main" id="{00000000-0008-0000-0000-00005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D2E43" id="Text Box 7789" o:spid="_x0000_s1026" type="#_x0000_t202" style="position:absolute;margin-left:0;margin-top:0;width:6pt;height:2.25pt;z-index:2484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3632" behindDoc="0" locked="0" layoutInCell="1" allowOverlap="1" wp14:anchorId="34192903" wp14:editId="5444F53E">
                      <wp:simplePos x="0" y="0"/>
                      <wp:positionH relativeFrom="column">
                        <wp:posOffset>0</wp:posOffset>
                      </wp:positionH>
                      <wp:positionV relativeFrom="paragraph">
                        <wp:posOffset>0</wp:posOffset>
                      </wp:positionV>
                      <wp:extent cx="76200" cy="28575"/>
                      <wp:effectExtent l="19050" t="19050" r="19050" b="28575"/>
                      <wp:wrapNone/>
                      <wp:docPr id="5460" name="Text Box 7788">
                        <a:extLst xmlns:a="http://schemas.openxmlformats.org/drawingml/2006/main">
                          <a:ext uri="{FF2B5EF4-FFF2-40B4-BE49-F238E27FC236}">
                            <a16:creationId xmlns:a16="http://schemas.microsoft.com/office/drawing/2014/main" id="{00000000-0008-0000-0000-00005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79EDC" id="Text Box 7788" o:spid="_x0000_s1026" type="#_x0000_t202" style="position:absolute;margin-left:0;margin-top:0;width:6pt;height:2.25pt;z-index:2484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4656" behindDoc="0" locked="0" layoutInCell="1" allowOverlap="1" wp14:anchorId="44471801" wp14:editId="748126C9">
                      <wp:simplePos x="0" y="0"/>
                      <wp:positionH relativeFrom="column">
                        <wp:posOffset>0</wp:posOffset>
                      </wp:positionH>
                      <wp:positionV relativeFrom="paragraph">
                        <wp:posOffset>0</wp:posOffset>
                      </wp:positionV>
                      <wp:extent cx="76200" cy="28575"/>
                      <wp:effectExtent l="19050" t="19050" r="19050" b="28575"/>
                      <wp:wrapNone/>
                      <wp:docPr id="5461" name="Text Box 7787">
                        <a:extLst xmlns:a="http://schemas.openxmlformats.org/drawingml/2006/main">
                          <a:ext uri="{FF2B5EF4-FFF2-40B4-BE49-F238E27FC236}">
                            <a16:creationId xmlns:a16="http://schemas.microsoft.com/office/drawing/2014/main" id="{00000000-0008-0000-0000-00005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4623F" id="Text Box 7787" o:spid="_x0000_s1026" type="#_x0000_t202" style="position:absolute;margin-left:0;margin-top:0;width:6pt;height:2.25pt;z-index:2484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5680" behindDoc="0" locked="0" layoutInCell="1" allowOverlap="1" wp14:anchorId="7670B5E0" wp14:editId="19B9D001">
                      <wp:simplePos x="0" y="0"/>
                      <wp:positionH relativeFrom="column">
                        <wp:posOffset>0</wp:posOffset>
                      </wp:positionH>
                      <wp:positionV relativeFrom="paragraph">
                        <wp:posOffset>0</wp:posOffset>
                      </wp:positionV>
                      <wp:extent cx="76200" cy="28575"/>
                      <wp:effectExtent l="19050" t="19050" r="19050" b="28575"/>
                      <wp:wrapNone/>
                      <wp:docPr id="5462" name="Text Box 7786">
                        <a:extLst xmlns:a="http://schemas.openxmlformats.org/drawingml/2006/main">
                          <a:ext uri="{FF2B5EF4-FFF2-40B4-BE49-F238E27FC236}">
                            <a16:creationId xmlns:a16="http://schemas.microsoft.com/office/drawing/2014/main" id="{00000000-0008-0000-0000-00005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E7246" id="Text Box 7786" o:spid="_x0000_s1026" type="#_x0000_t202" style="position:absolute;margin-left:0;margin-top:0;width:6pt;height:2.25pt;z-index:2484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6704" behindDoc="0" locked="0" layoutInCell="1" allowOverlap="1" wp14:anchorId="5CFE5892" wp14:editId="086D67E5">
                      <wp:simplePos x="0" y="0"/>
                      <wp:positionH relativeFrom="column">
                        <wp:posOffset>0</wp:posOffset>
                      </wp:positionH>
                      <wp:positionV relativeFrom="paragraph">
                        <wp:posOffset>0</wp:posOffset>
                      </wp:positionV>
                      <wp:extent cx="76200" cy="28575"/>
                      <wp:effectExtent l="19050" t="19050" r="19050" b="28575"/>
                      <wp:wrapNone/>
                      <wp:docPr id="5463" name="Text Box 7785">
                        <a:extLst xmlns:a="http://schemas.openxmlformats.org/drawingml/2006/main">
                          <a:ext uri="{FF2B5EF4-FFF2-40B4-BE49-F238E27FC236}">
                            <a16:creationId xmlns:a16="http://schemas.microsoft.com/office/drawing/2014/main" id="{00000000-0008-0000-0000-00005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AA50F" id="Text Box 7785" o:spid="_x0000_s1026" type="#_x0000_t202" style="position:absolute;margin-left:0;margin-top:0;width:6pt;height:2.25pt;z-index:2484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7728" behindDoc="0" locked="0" layoutInCell="1" allowOverlap="1" wp14:anchorId="2498BF2B" wp14:editId="68377223">
                      <wp:simplePos x="0" y="0"/>
                      <wp:positionH relativeFrom="column">
                        <wp:posOffset>0</wp:posOffset>
                      </wp:positionH>
                      <wp:positionV relativeFrom="paragraph">
                        <wp:posOffset>0</wp:posOffset>
                      </wp:positionV>
                      <wp:extent cx="76200" cy="28575"/>
                      <wp:effectExtent l="19050" t="19050" r="19050" b="28575"/>
                      <wp:wrapNone/>
                      <wp:docPr id="5464" name="Text Box 7784">
                        <a:extLst xmlns:a="http://schemas.openxmlformats.org/drawingml/2006/main">
                          <a:ext uri="{FF2B5EF4-FFF2-40B4-BE49-F238E27FC236}">
                            <a16:creationId xmlns:a16="http://schemas.microsoft.com/office/drawing/2014/main" id="{00000000-0008-0000-0000-00005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FFBFA3" id="Text Box 7784" o:spid="_x0000_s1026" type="#_x0000_t202" style="position:absolute;margin-left:0;margin-top:0;width:6pt;height:2.25pt;z-index:2484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8752" behindDoc="0" locked="0" layoutInCell="1" allowOverlap="1" wp14:anchorId="12EA9E34" wp14:editId="3222A087">
                      <wp:simplePos x="0" y="0"/>
                      <wp:positionH relativeFrom="column">
                        <wp:posOffset>0</wp:posOffset>
                      </wp:positionH>
                      <wp:positionV relativeFrom="paragraph">
                        <wp:posOffset>0</wp:posOffset>
                      </wp:positionV>
                      <wp:extent cx="76200" cy="28575"/>
                      <wp:effectExtent l="19050" t="19050" r="19050" b="28575"/>
                      <wp:wrapNone/>
                      <wp:docPr id="5465" name="Text Box 7783">
                        <a:extLst xmlns:a="http://schemas.openxmlformats.org/drawingml/2006/main">
                          <a:ext uri="{FF2B5EF4-FFF2-40B4-BE49-F238E27FC236}">
                            <a16:creationId xmlns:a16="http://schemas.microsoft.com/office/drawing/2014/main" id="{00000000-0008-0000-0000-00005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BCFE2" id="Text Box 7783" o:spid="_x0000_s1026" type="#_x0000_t202" style="position:absolute;margin-left:0;margin-top:0;width:6pt;height:2.25pt;z-index:2484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59776" behindDoc="0" locked="0" layoutInCell="1" allowOverlap="1" wp14:anchorId="4DC3F29A" wp14:editId="75751F86">
                      <wp:simplePos x="0" y="0"/>
                      <wp:positionH relativeFrom="column">
                        <wp:posOffset>0</wp:posOffset>
                      </wp:positionH>
                      <wp:positionV relativeFrom="paragraph">
                        <wp:posOffset>0</wp:posOffset>
                      </wp:positionV>
                      <wp:extent cx="76200" cy="28575"/>
                      <wp:effectExtent l="19050" t="19050" r="19050" b="28575"/>
                      <wp:wrapNone/>
                      <wp:docPr id="5466" name="Text Box 7782">
                        <a:extLst xmlns:a="http://schemas.openxmlformats.org/drawingml/2006/main">
                          <a:ext uri="{FF2B5EF4-FFF2-40B4-BE49-F238E27FC236}">
                            <a16:creationId xmlns:a16="http://schemas.microsoft.com/office/drawing/2014/main" id="{00000000-0008-0000-0000-00005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186FC" id="Text Box 7782" o:spid="_x0000_s1026" type="#_x0000_t202" style="position:absolute;margin-left:0;margin-top:0;width:6pt;height:2.25pt;z-index:2484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0800" behindDoc="0" locked="0" layoutInCell="1" allowOverlap="1" wp14:anchorId="713EE33F" wp14:editId="294758A2">
                      <wp:simplePos x="0" y="0"/>
                      <wp:positionH relativeFrom="column">
                        <wp:posOffset>0</wp:posOffset>
                      </wp:positionH>
                      <wp:positionV relativeFrom="paragraph">
                        <wp:posOffset>0</wp:posOffset>
                      </wp:positionV>
                      <wp:extent cx="76200" cy="28575"/>
                      <wp:effectExtent l="19050" t="19050" r="19050" b="28575"/>
                      <wp:wrapNone/>
                      <wp:docPr id="5467" name="Text Box 7781">
                        <a:extLst xmlns:a="http://schemas.openxmlformats.org/drawingml/2006/main">
                          <a:ext uri="{FF2B5EF4-FFF2-40B4-BE49-F238E27FC236}">
                            <a16:creationId xmlns:a16="http://schemas.microsoft.com/office/drawing/2014/main" id="{00000000-0008-0000-0000-00005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0AD35" id="Text Box 7781" o:spid="_x0000_s1026" type="#_x0000_t202" style="position:absolute;margin-left:0;margin-top:0;width:6pt;height:2.25pt;z-index:2484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1824" behindDoc="0" locked="0" layoutInCell="1" allowOverlap="1" wp14:anchorId="14A0D7E8" wp14:editId="3120098E">
                      <wp:simplePos x="0" y="0"/>
                      <wp:positionH relativeFrom="column">
                        <wp:posOffset>0</wp:posOffset>
                      </wp:positionH>
                      <wp:positionV relativeFrom="paragraph">
                        <wp:posOffset>0</wp:posOffset>
                      </wp:positionV>
                      <wp:extent cx="76200" cy="28575"/>
                      <wp:effectExtent l="19050" t="19050" r="19050" b="28575"/>
                      <wp:wrapNone/>
                      <wp:docPr id="5468" name="Text Box 7780">
                        <a:extLst xmlns:a="http://schemas.openxmlformats.org/drawingml/2006/main">
                          <a:ext uri="{FF2B5EF4-FFF2-40B4-BE49-F238E27FC236}">
                            <a16:creationId xmlns:a16="http://schemas.microsoft.com/office/drawing/2014/main" id="{00000000-0008-0000-0000-00005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40806" id="Text Box 7780" o:spid="_x0000_s1026" type="#_x0000_t202" style="position:absolute;margin-left:0;margin-top:0;width:6pt;height:2.25pt;z-index:2484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2848" behindDoc="0" locked="0" layoutInCell="1" allowOverlap="1" wp14:anchorId="7987A809" wp14:editId="351B6A19">
                      <wp:simplePos x="0" y="0"/>
                      <wp:positionH relativeFrom="column">
                        <wp:posOffset>0</wp:posOffset>
                      </wp:positionH>
                      <wp:positionV relativeFrom="paragraph">
                        <wp:posOffset>0</wp:posOffset>
                      </wp:positionV>
                      <wp:extent cx="76200" cy="28575"/>
                      <wp:effectExtent l="19050" t="19050" r="19050" b="28575"/>
                      <wp:wrapNone/>
                      <wp:docPr id="5469" name="Text Box 7779">
                        <a:extLst xmlns:a="http://schemas.openxmlformats.org/drawingml/2006/main">
                          <a:ext uri="{FF2B5EF4-FFF2-40B4-BE49-F238E27FC236}">
                            <a16:creationId xmlns:a16="http://schemas.microsoft.com/office/drawing/2014/main" id="{00000000-0008-0000-0000-00005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04ECC" id="Text Box 7779" o:spid="_x0000_s1026" type="#_x0000_t202" style="position:absolute;margin-left:0;margin-top:0;width:6pt;height:2.25pt;z-index:2484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3872" behindDoc="0" locked="0" layoutInCell="1" allowOverlap="1" wp14:anchorId="6446496B" wp14:editId="77C20EEE">
                      <wp:simplePos x="0" y="0"/>
                      <wp:positionH relativeFrom="column">
                        <wp:posOffset>0</wp:posOffset>
                      </wp:positionH>
                      <wp:positionV relativeFrom="paragraph">
                        <wp:posOffset>0</wp:posOffset>
                      </wp:positionV>
                      <wp:extent cx="76200" cy="28575"/>
                      <wp:effectExtent l="19050" t="19050" r="19050" b="28575"/>
                      <wp:wrapNone/>
                      <wp:docPr id="5470" name="Text Box 7778">
                        <a:extLst xmlns:a="http://schemas.openxmlformats.org/drawingml/2006/main">
                          <a:ext uri="{FF2B5EF4-FFF2-40B4-BE49-F238E27FC236}">
                            <a16:creationId xmlns:a16="http://schemas.microsoft.com/office/drawing/2014/main" id="{00000000-0008-0000-0000-00005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3EA47" id="Text Box 7778" o:spid="_x0000_s1026" type="#_x0000_t202" style="position:absolute;margin-left:0;margin-top:0;width:6pt;height:2.25pt;z-index:2484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4896" behindDoc="0" locked="0" layoutInCell="1" allowOverlap="1" wp14:anchorId="777B7A4A" wp14:editId="6AC3B619">
                      <wp:simplePos x="0" y="0"/>
                      <wp:positionH relativeFrom="column">
                        <wp:posOffset>0</wp:posOffset>
                      </wp:positionH>
                      <wp:positionV relativeFrom="paragraph">
                        <wp:posOffset>0</wp:posOffset>
                      </wp:positionV>
                      <wp:extent cx="76200" cy="28575"/>
                      <wp:effectExtent l="19050" t="19050" r="19050" b="28575"/>
                      <wp:wrapNone/>
                      <wp:docPr id="5471" name="Text Box 7777">
                        <a:extLst xmlns:a="http://schemas.openxmlformats.org/drawingml/2006/main">
                          <a:ext uri="{FF2B5EF4-FFF2-40B4-BE49-F238E27FC236}">
                            <a16:creationId xmlns:a16="http://schemas.microsoft.com/office/drawing/2014/main" id="{00000000-0008-0000-0000-00005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505064" id="Text Box 7777" o:spid="_x0000_s1026" type="#_x0000_t202" style="position:absolute;margin-left:0;margin-top:0;width:6pt;height:2.25pt;z-index:2484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5920" behindDoc="0" locked="0" layoutInCell="1" allowOverlap="1" wp14:anchorId="570F62B7" wp14:editId="712DBDD0">
                      <wp:simplePos x="0" y="0"/>
                      <wp:positionH relativeFrom="column">
                        <wp:posOffset>0</wp:posOffset>
                      </wp:positionH>
                      <wp:positionV relativeFrom="paragraph">
                        <wp:posOffset>0</wp:posOffset>
                      </wp:positionV>
                      <wp:extent cx="76200" cy="28575"/>
                      <wp:effectExtent l="19050" t="19050" r="19050" b="28575"/>
                      <wp:wrapNone/>
                      <wp:docPr id="5472" name="Text Box 7776">
                        <a:extLst xmlns:a="http://schemas.openxmlformats.org/drawingml/2006/main">
                          <a:ext uri="{FF2B5EF4-FFF2-40B4-BE49-F238E27FC236}">
                            <a16:creationId xmlns:a16="http://schemas.microsoft.com/office/drawing/2014/main" id="{00000000-0008-0000-0000-00006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FC34F" id="Text Box 7776" o:spid="_x0000_s1026" type="#_x0000_t202" style="position:absolute;margin-left:0;margin-top:0;width:6pt;height:2.25pt;z-index:2484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6944" behindDoc="0" locked="0" layoutInCell="1" allowOverlap="1" wp14:anchorId="044AEDD0" wp14:editId="02D7C183">
                      <wp:simplePos x="0" y="0"/>
                      <wp:positionH relativeFrom="column">
                        <wp:posOffset>0</wp:posOffset>
                      </wp:positionH>
                      <wp:positionV relativeFrom="paragraph">
                        <wp:posOffset>0</wp:posOffset>
                      </wp:positionV>
                      <wp:extent cx="76200" cy="28575"/>
                      <wp:effectExtent l="19050" t="19050" r="19050" b="28575"/>
                      <wp:wrapNone/>
                      <wp:docPr id="5473" name="Text Box 7775">
                        <a:extLst xmlns:a="http://schemas.openxmlformats.org/drawingml/2006/main">
                          <a:ext uri="{FF2B5EF4-FFF2-40B4-BE49-F238E27FC236}">
                            <a16:creationId xmlns:a16="http://schemas.microsoft.com/office/drawing/2014/main" id="{00000000-0008-0000-0000-00006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2718F" id="Text Box 7775" o:spid="_x0000_s1026" type="#_x0000_t202" style="position:absolute;margin-left:0;margin-top:0;width:6pt;height:2.25pt;z-index:2484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7968" behindDoc="0" locked="0" layoutInCell="1" allowOverlap="1" wp14:anchorId="4991E42F" wp14:editId="2A277643">
                      <wp:simplePos x="0" y="0"/>
                      <wp:positionH relativeFrom="column">
                        <wp:posOffset>0</wp:posOffset>
                      </wp:positionH>
                      <wp:positionV relativeFrom="paragraph">
                        <wp:posOffset>0</wp:posOffset>
                      </wp:positionV>
                      <wp:extent cx="76200" cy="28575"/>
                      <wp:effectExtent l="19050" t="19050" r="19050" b="28575"/>
                      <wp:wrapNone/>
                      <wp:docPr id="5474" name="Text Box 7774">
                        <a:extLst xmlns:a="http://schemas.openxmlformats.org/drawingml/2006/main">
                          <a:ext uri="{FF2B5EF4-FFF2-40B4-BE49-F238E27FC236}">
                            <a16:creationId xmlns:a16="http://schemas.microsoft.com/office/drawing/2014/main" id="{00000000-0008-0000-0000-00006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959B0" id="Text Box 7774" o:spid="_x0000_s1026" type="#_x0000_t202" style="position:absolute;margin-left:0;margin-top:0;width:6pt;height:2.25pt;z-index:2484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68992" behindDoc="0" locked="0" layoutInCell="1" allowOverlap="1" wp14:anchorId="7CEBAB93" wp14:editId="46F0C09C">
                      <wp:simplePos x="0" y="0"/>
                      <wp:positionH relativeFrom="column">
                        <wp:posOffset>0</wp:posOffset>
                      </wp:positionH>
                      <wp:positionV relativeFrom="paragraph">
                        <wp:posOffset>0</wp:posOffset>
                      </wp:positionV>
                      <wp:extent cx="76200" cy="28575"/>
                      <wp:effectExtent l="19050" t="19050" r="19050" b="28575"/>
                      <wp:wrapNone/>
                      <wp:docPr id="5475" name="Text Box 7773">
                        <a:extLst xmlns:a="http://schemas.openxmlformats.org/drawingml/2006/main">
                          <a:ext uri="{FF2B5EF4-FFF2-40B4-BE49-F238E27FC236}">
                            <a16:creationId xmlns:a16="http://schemas.microsoft.com/office/drawing/2014/main" id="{00000000-0008-0000-0000-00006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F3977" id="Text Box 7773" o:spid="_x0000_s1026" type="#_x0000_t202" style="position:absolute;margin-left:0;margin-top:0;width:6pt;height:2.25pt;z-index:2484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0016" behindDoc="0" locked="0" layoutInCell="1" allowOverlap="1" wp14:anchorId="782211B2" wp14:editId="1D19EA1B">
                      <wp:simplePos x="0" y="0"/>
                      <wp:positionH relativeFrom="column">
                        <wp:posOffset>0</wp:posOffset>
                      </wp:positionH>
                      <wp:positionV relativeFrom="paragraph">
                        <wp:posOffset>0</wp:posOffset>
                      </wp:positionV>
                      <wp:extent cx="76200" cy="28575"/>
                      <wp:effectExtent l="19050" t="19050" r="19050" b="28575"/>
                      <wp:wrapNone/>
                      <wp:docPr id="5476" name="Text Box 7772">
                        <a:extLst xmlns:a="http://schemas.openxmlformats.org/drawingml/2006/main">
                          <a:ext uri="{FF2B5EF4-FFF2-40B4-BE49-F238E27FC236}">
                            <a16:creationId xmlns:a16="http://schemas.microsoft.com/office/drawing/2014/main" id="{00000000-0008-0000-0000-00006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9F0C9" id="Text Box 7772" o:spid="_x0000_s1026" type="#_x0000_t202" style="position:absolute;margin-left:0;margin-top:0;width:6pt;height:2.25pt;z-index:2484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1040" behindDoc="0" locked="0" layoutInCell="1" allowOverlap="1" wp14:anchorId="4E0DDE10" wp14:editId="0636C197">
                      <wp:simplePos x="0" y="0"/>
                      <wp:positionH relativeFrom="column">
                        <wp:posOffset>0</wp:posOffset>
                      </wp:positionH>
                      <wp:positionV relativeFrom="paragraph">
                        <wp:posOffset>0</wp:posOffset>
                      </wp:positionV>
                      <wp:extent cx="76200" cy="28575"/>
                      <wp:effectExtent l="19050" t="19050" r="19050" b="28575"/>
                      <wp:wrapNone/>
                      <wp:docPr id="5477" name="Text Box 7771">
                        <a:extLst xmlns:a="http://schemas.openxmlformats.org/drawingml/2006/main">
                          <a:ext uri="{FF2B5EF4-FFF2-40B4-BE49-F238E27FC236}">
                            <a16:creationId xmlns:a16="http://schemas.microsoft.com/office/drawing/2014/main" id="{00000000-0008-0000-0000-00006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4F262" id="Text Box 7771" o:spid="_x0000_s1026" type="#_x0000_t202" style="position:absolute;margin-left:0;margin-top:0;width:6pt;height:2.25pt;z-index:2484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2064" behindDoc="0" locked="0" layoutInCell="1" allowOverlap="1" wp14:anchorId="050CE428" wp14:editId="7DAD5EAC">
                      <wp:simplePos x="0" y="0"/>
                      <wp:positionH relativeFrom="column">
                        <wp:posOffset>0</wp:posOffset>
                      </wp:positionH>
                      <wp:positionV relativeFrom="paragraph">
                        <wp:posOffset>0</wp:posOffset>
                      </wp:positionV>
                      <wp:extent cx="76200" cy="28575"/>
                      <wp:effectExtent l="19050" t="19050" r="19050" b="28575"/>
                      <wp:wrapNone/>
                      <wp:docPr id="5478" name="Text Box 7770">
                        <a:extLst xmlns:a="http://schemas.openxmlformats.org/drawingml/2006/main">
                          <a:ext uri="{FF2B5EF4-FFF2-40B4-BE49-F238E27FC236}">
                            <a16:creationId xmlns:a16="http://schemas.microsoft.com/office/drawing/2014/main" id="{00000000-0008-0000-0000-00006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E3E80" id="Text Box 7770" o:spid="_x0000_s1026" type="#_x0000_t202" style="position:absolute;margin-left:0;margin-top:0;width:6pt;height:2.25pt;z-index:2484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3088" behindDoc="0" locked="0" layoutInCell="1" allowOverlap="1" wp14:anchorId="5A998BED" wp14:editId="7F15DBC0">
                      <wp:simplePos x="0" y="0"/>
                      <wp:positionH relativeFrom="column">
                        <wp:posOffset>0</wp:posOffset>
                      </wp:positionH>
                      <wp:positionV relativeFrom="paragraph">
                        <wp:posOffset>0</wp:posOffset>
                      </wp:positionV>
                      <wp:extent cx="76200" cy="28575"/>
                      <wp:effectExtent l="19050" t="19050" r="19050" b="28575"/>
                      <wp:wrapNone/>
                      <wp:docPr id="5479" name="Text Box 7769">
                        <a:extLst xmlns:a="http://schemas.openxmlformats.org/drawingml/2006/main">
                          <a:ext uri="{FF2B5EF4-FFF2-40B4-BE49-F238E27FC236}">
                            <a16:creationId xmlns:a16="http://schemas.microsoft.com/office/drawing/2014/main" id="{00000000-0008-0000-0000-00006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63ADA" id="Text Box 7769" o:spid="_x0000_s1026" type="#_x0000_t202" style="position:absolute;margin-left:0;margin-top:0;width:6pt;height:2.25pt;z-index:2484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4112" behindDoc="0" locked="0" layoutInCell="1" allowOverlap="1" wp14:anchorId="4F99E22E" wp14:editId="049C4AEA">
                      <wp:simplePos x="0" y="0"/>
                      <wp:positionH relativeFrom="column">
                        <wp:posOffset>0</wp:posOffset>
                      </wp:positionH>
                      <wp:positionV relativeFrom="paragraph">
                        <wp:posOffset>0</wp:posOffset>
                      </wp:positionV>
                      <wp:extent cx="76200" cy="28575"/>
                      <wp:effectExtent l="19050" t="19050" r="19050" b="28575"/>
                      <wp:wrapNone/>
                      <wp:docPr id="5480" name="Text Box 7768">
                        <a:extLst xmlns:a="http://schemas.openxmlformats.org/drawingml/2006/main">
                          <a:ext uri="{FF2B5EF4-FFF2-40B4-BE49-F238E27FC236}">
                            <a16:creationId xmlns:a16="http://schemas.microsoft.com/office/drawing/2014/main" id="{00000000-0008-0000-0000-00006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23738" id="Text Box 7768" o:spid="_x0000_s1026" type="#_x0000_t202" style="position:absolute;margin-left:0;margin-top:0;width:6pt;height:2.25pt;z-index:2484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5136" behindDoc="0" locked="0" layoutInCell="1" allowOverlap="1" wp14:anchorId="5D86EBCE" wp14:editId="7AF2B7B7">
                      <wp:simplePos x="0" y="0"/>
                      <wp:positionH relativeFrom="column">
                        <wp:posOffset>0</wp:posOffset>
                      </wp:positionH>
                      <wp:positionV relativeFrom="paragraph">
                        <wp:posOffset>0</wp:posOffset>
                      </wp:positionV>
                      <wp:extent cx="76200" cy="28575"/>
                      <wp:effectExtent l="19050" t="19050" r="19050" b="28575"/>
                      <wp:wrapNone/>
                      <wp:docPr id="5481" name="Text Box 7767">
                        <a:extLst xmlns:a="http://schemas.openxmlformats.org/drawingml/2006/main">
                          <a:ext uri="{FF2B5EF4-FFF2-40B4-BE49-F238E27FC236}">
                            <a16:creationId xmlns:a16="http://schemas.microsoft.com/office/drawing/2014/main" id="{00000000-0008-0000-0000-00006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C9F27" id="Text Box 7767" o:spid="_x0000_s1026" type="#_x0000_t202" style="position:absolute;margin-left:0;margin-top:0;width:6pt;height:2.25pt;z-index:2484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6160" behindDoc="0" locked="0" layoutInCell="1" allowOverlap="1" wp14:anchorId="1C1129A9" wp14:editId="4C7ED6F9">
                      <wp:simplePos x="0" y="0"/>
                      <wp:positionH relativeFrom="column">
                        <wp:posOffset>0</wp:posOffset>
                      </wp:positionH>
                      <wp:positionV relativeFrom="paragraph">
                        <wp:posOffset>0</wp:posOffset>
                      </wp:positionV>
                      <wp:extent cx="76200" cy="28575"/>
                      <wp:effectExtent l="19050" t="19050" r="19050" b="28575"/>
                      <wp:wrapNone/>
                      <wp:docPr id="5482" name="Text Box 7766">
                        <a:extLst xmlns:a="http://schemas.openxmlformats.org/drawingml/2006/main">
                          <a:ext uri="{FF2B5EF4-FFF2-40B4-BE49-F238E27FC236}">
                            <a16:creationId xmlns:a16="http://schemas.microsoft.com/office/drawing/2014/main" id="{00000000-0008-0000-0000-00006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11554" id="Text Box 7766" o:spid="_x0000_s1026" type="#_x0000_t202" style="position:absolute;margin-left:0;margin-top:0;width:6pt;height:2.25pt;z-index:2484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7184" behindDoc="0" locked="0" layoutInCell="1" allowOverlap="1" wp14:anchorId="5977FA7B" wp14:editId="3909F316">
                      <wp:simplePos x="0" y="0"/>
                      <wp:positionH relativeFrom="column">
                        <wp:posOffset>0</wp:posOffset>
                      </wp:positionH>
                      <wp:positionV relativeFrom="paragraph">
                        <wp:posOffset>0</wp:posOffset>
                      </wp:positionV>
                      <wp:extent cx="76200" cy="28575"/>
                      <wp:effectExtent l="19050" t="19050" r="19050" b="28575"/>
                      <wp:wrapNone/>
                      <wp:docPr id="5483" name="Text Box 7765">
                        <a:extLst xmlns:a="http://schemas.openxmlformats.org/drawingml/2006/main">
                          <a:ext uri="{FF2B5EF4-FFF2-40B4-BE49-F238E27FC236}">
                            <a16:creationId xmlns:a16="http://schemas.microsoft.com/office/drawing/2014/main" id="{00000000-0008-0000-0000-00006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5AFAB" id="Text Box 7765" o:spid="_x0000_s1026" type="#_x0000_t202" style="position:absolute;margin-left:0;margin-top:0;width:6pt;height:2.25pt;z-index:2484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8208" behindDoc="0" locked="0" layoutInCell="1" allowOverlap="1" wp14:anchorId="6AD12276" wp14:editId="4DBF6AA8">
                      <wp:simplePos x="0" y="0"/>
                      <wp:positionH relativeFrom="column">
                        <wp:posOffset>0</wp:posOffset>
                      </wp:positionH>
                      <wp:positionV relativeFrom="paragraph">
                        <wp:posOffset>0</wp:posOffset>
                      </wp:positionV>
                      <wp:extent cx="76200" cy="28575"/>
                      <wp:effectExtent l="19050" t="19050" r="19050" b="28575"/>
                      <wp:wrapNone/>
                      <wp:docPr id="5484" name="Text Box 7764">
                        <a:extLst xmlns:a="http://schemas.openxmlformats.org/drawingml/2006/main">
                          <a:ext uri="{FF2B5EF4-FFF2-40B4-BE49-F238E27FC236}">
                            <a16:creationId xmlns:a16="http://schemas.microsoft.com/office/drawing/2014/main" id="{00000000-0008-0000-0000-00006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435DB" id="Text Box 7764" o:spid="_x0000_s1026" type="#_x0000_t202" style="position:absolute;margin-left:0;margin-top:0;width:6pt;height:2.25pt;z-index:2484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79232" behindDoc="0" locked="0" layoutInCell="1" allowOverlap="1" wp14:anchorId="74240AA4" wp14:editId="436B9CCD">
                      <wp:simplePos x="0" y="0"/>
                      <wp:positionH relativeFrom="column">
                        <wp:posOffset>0</wp:posOffset>
                      </wp:positionH>
                      <wp:positionV relativeFrom="paragraph">
                        <wp:posOffset>0</wp:posOffset>
                      </wp:positionV>
                      <wp:extent cx="76200" cy="28575"/>
                      <wp:effectExtent l="19050" t="19050" r="19050" b="28575"/>
                      <wp:wrapNone/>
                      <wp:docPr id="5485" name="Text Box 7763">
                        <a:extLst xmlns:a="http://schemas.openxmlformats.org/drawingml/2006/main">
                          <a:ext uri="{FF2B5EF4-FFF2-40B4-BE49-F238E27FC236}">
                            <a16:creationId xmlns:a16="http://schemas.microsoft.com/office/drawing/2014/main" id="{00000000-0008-0000-0000-00006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24B00" id="Text Box 7763" o:spid="_x0000_s1026" type="#_x0000_t202" style="position:absolute;margin-left:0;margin-top:0;width:6pt;height:2.25pt;z-index:2484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0256" behindDoc="0" locked="0" layoutInCell="1" allowOverlap="1" wp14:anchorId="25B9267F" wp14:editId="126B4249">
                      <wp:simplePos x="0" y="0"/>
                      <wp:positionH relativeFrom="column">
                        <wp:posOffset>0</wp:posOffset>
                      </wp:positionH>
                      <wp:positionV relativeFrom="paragraph">
                        <wp:posOffset>0</wp:posOffset>
                      </wp:positionV>
                      <wp:extent cx="76200" cy="28575"/>
                      <wp:effectExtent l="19050" t="19050" r="19050" b="28575"/>
                      <wp:wrapNone/>
                      <wp:docPr id="5486" name="Text Box 7762">
                        <a:extLst xmlns:a="http://schemas.openxmlformats.org/drawingml/2006/main">
                          <a:ext uri="{FF2B5EF4-FFF2-40B4-BE49-F238E27FC236}">
                            <a16:creationId xmlns:a16="http://schemas.microsoft.com/office/drawing/2014/main" id="{00000000-0008-0000-0000-00006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C12BA" id="Text Box 7762" o:spid="_x0000_s1026" type="#_x0000_t202" style="position:absolute;margin-left:0;margin-top:0;width:6pt;height:2.25pt;z-index:2484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1280" behindDoc="0" locked="0" layoutInCell="1" allowOverlap="1" wp14:anchorId="4B06A5C9" wp14:editId="37DAADE2">
                      <wp:simplePos x="0" y="0"/>
                      <wp:positionH relativeFrom="column">
                        <wp:posOffset>0</wp:posOffset>
                      </wp:positionH>
                      <wp:positionV relativeFrom="paragraph">
                        <wp:posOffset>0</wp:posOffset>
                      </wp:positionV>
                      <wp:extent cx="76200" cy="28575"/>
                      <wp:effectExtent l="19050" t="19050" r="19050" b="28575"/>
                      <wp:wrapNone/>
                      <wp:docPr id="5487" name="Text Box 7761">
                        <a:extLst xmlns:a="http://schemas.openxmlformats.org/drawingml/2006/main">
                          <a:ext uri="{FF2B5EF4-FFF2-40B4-BE49-F238E27FC236}">
                            <a16:creationId xmlns:a16="http://schemas.microsoft.com/office/drawing/2014/main" id="{00000000-0008-0000-0000-00006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372DC" id="Text Box 7761" o:spid="_x0000_s1026" type="#_x0000_t202" style="position:absolute;margin-left:0;margin-top:0;width:6pt;height:2.25pt;z-index:2484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2304" behindDoc="0" locked="0" layoutInCell="1" allowOverlap="1" wp14:anchorId="5912ED14" wp14:editId="5B4D75E4">
                      <wp:simplePos x="0" y="0"/>
                      <wp:positionH relativeFrom="column">
                        <wp:posOffset>0</wp:posOffset>
                      </wp:positionH>
                      <wp:positionV relativeFrom="paragraph">
                        <wp:posOffset>0</wp:posOffset>
                      </wp:positionV>
                      <wp:extent cx="76200" cy="28575"/>
                      <wp:effectExtent l="19050" t="19050" r="19050" b="28575"/>
                      <wp:wrapNone/>
                      <wp:docPr id="5488" name="Text Box 7760">
                        <a:extLst xmlns:a="http://schemas.openxmlformats.org/drawingml/2006/main">
                          <a:ext uri="{FF2B5EF4-FFF2-40B4-BE49-F238E27FC236}">
                            <a16:creationId xmlns:a16="http://schemas.microsoft.com/office/drawing/2014/main" id="{00000000-0008-0000-0000-00007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3B635" id="Text Box 7760" o:spid="_x0000_s1026" type="#_x0000_t202" style="position:absolute;margin-left:0;margin-top:0;width:6pt;height:2.25pt;z-index:2484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3328" behindDoc="0" locked="0" layoutInCell="1" allowOverlap="1" wp14:anchorId="461E0908" wp14:editId="45B08DE9">
                      <wp:simplePos x="0" y="0"/>
                      <wp:positionH relativeFrom="column">
                        <wp:posOffset>0</wp:posOffset>
                      </wp:positionH>
                      <wp:positionV relativeFrom="paragraph">
                        <wp:posOffset>0</wp:posOffset>
                      </wp:positionV>
                      <wp:extent cx="76200" cy="28575"/>
                      <wp:effectExtent l="19050" t="19050" r="19050" b="28575"/>
                      <wp:wrapNone/>
                      <wp:docPr id="5489" name="Text Box 7759">
                        <a:extLst xmlns:a="http://schemas.openxmlformats.org/drawingml/2006/main">
                          <a:ext uri="{FF2B5EF4-FFF2-40B4-BE49-F238E27FC236}">
                            <a16:creationId xmlns:a16="http://schemas.microsoft.com/office/drawing/2014/main" id="{00000000-0008-0000-0000-00007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E61E5" id="Text Box 7759" o:spid="_x0000_s1026" type="#_x0000_t202" style="position:absolute;margin-left:0;margin-top:0;width:6pt;height:2.25pt;z-index:2484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4352" behindDoc="0" locked="0" layoutInCell="1" allowOverlap="1" wp14:anchorId="094D5FE9" wp14:editId="2140F492">
                      <wp:simplePos x="0" y="0"/>
                      <wp:positionH relativeFrom="column">
                        <wp:posOffset>0</wp:posOffset>
                      </wp:positionH>
                      <wp:positionV relativeFrom="paragraph">
                        <wp:posOffset>0</wp:posOffset>
                      </wp:positionV>
                      <wp:extent cx="76200" cy="28575"/>
                      <wp:effectExtent l="19050" t="19050" r="19050" b="28575"/>
                      <wp:wrapNone/>
                      <wp:docPr id="5490" name="Text Box 7758">
                        <a:extLst xmlns:a="http://schemas.openxmlformats.org/drawingml/2006/main">
                          <a:ext uri="{FF2B5EF4-FFF2-40B4-BE49-F238E27FC236}">
                            <a16:creationId xmlns:a16="http://schemas.microsoft.com/office/drawing/2014/main" id="{00000000-0008-0000-0000-00007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025CB" id="Text Box 7758" o:spid="_x0000_s1026" type="#_x0000_t202" style="position:absolute;margin-left:0;margin-top:0;width:6pt;height:2.25pt;z-index:2484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5376" behindDoc="0" locked="0" layoutInCell="1" allowOverlap="1" wp14:anchorId="7865259D" wp14:editId="53F33F1C">
                      <wp:simplePos x="0" y="0"/>
                      <wp:positionH relativeFrom="column">
                        <wp:posOffset>0</wp:posOffset>
                      </wp:positionH>
                      <wp:positionV relativeFrom="paragraph">
                        <wp:posOffset>0</wp:posOffset>
                      </wp:positionV>
                      <wp:extent cx="76200" cy="28575"/>
                      <wp:effectExtent l="19050" t="19050" r="19050" b="28575"/>
                      <wp:wrapNone/>
                      <wp:docPr id="5491" name="Text Box 7757">
                        <a:extLst xmlns:a="http://schemas.openxmlformats.org/drawingml/2006/main">
                          <a:ext uri="{FF2B5EF4-FFF2-40B4-BE49-F238E27FC236}">
                            <a16:creationId xmlns:a16="http://schemas.microsoft.com/office/drawing/2014/main" id="{00000000-0008-0000-0000-00007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4957D" id="Text Box 7757" o:spid="_x0000_s1026" type="#_x0000_t202" style="position:absolute;margin-left:0;margin-top:0;width:6pt;height:2.25pt;z-index:2484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6400" behindDoc="0" locked="0" layoutInCell="1" allowOverlap="1" wp14:anchorId="5B60EC2C" wp14:editId="35C8E63F">
                      <wp:simplePos x="0" y="0"/>
                      <wp:positionH relativeFrom="column">
                        <wp:posOffset>0</wp:posOffset>
                      </wp:positionH>
                      <wp:positionV relativeFrom="paragraph">
                        <wp:posOffset>0</wp:posOffset>
                      </wp:positionV>
                      <wp:extent cx="76200" cy="28575"/>
                      <wp:effectExtent l="19050" t="19050" r="19050" b="28575"/>
                      <wp:wrapNone/>
                      <wp:docPr id="5492" name="Text Box 7756">
                        <a:extLst xmlns:a="http://schemas.openxmlformats.org/drawingml/2006/main">
                          <a:ext uri="{FF2B5EF4-FFF2-40B4-BE49-F238E27FC236}">
                            <a16:creationId xmlns:a16="http://schemas.microsoft.com/office/drawing/2014/main" id="{00000000-0008-0000-0000-00007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F9D23" id="Text Box 7756" o:spid="_x0000_s1026" type="#_x0000_t202" style="position:absolute;margin-left:0;margin-top:0;width:6pt;height:2.25pt;z-index:2484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7424" behindDoc="0" locked="0" layoutInCell="1" allowOverlap="1" wp14:anchorId="305142CE" wp14:editId="7735C6E4">
                      <wp:simplePos x="0" y="0"/>
                      <wp:positionH relativeFrom="column">
                        <wp:posOffset>0</wp:posOffset>
                      </wp:positionH>
                      <wp:positionV relativeFrom="paragraph">
                        <wp:posOffset>0</wp:posOffset>
                      </wp:positionV>
                      <wp:extent cx="76200" cy="28575"/>
                      <wp:effectExtent l="19050" t="19050" r="19050" b="28575"/>
                      <wp:wrapNone/>
                      <wp:docPr id="5493" name="Text Box 7755">
                        <a:extLst xmlns:a="http://schemas.openxmlformats.org/drawingml/2006/main">
                          <a:ext uri="{FF2B5EF4-FFF2-40B4-BE49-F238E27FC236}">
                            <a16:creationId xmlns:a16="http://schemas.microsoft.com/office/drawing/2014/main" id="{00000000-0008-0000-0000-00007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ED585" id="Text Box 7755" o:spid="_x0000_s1026" type="#_x0000_t202" style="position:absolute;margin-left:0;margin-top:0;width:6pt;height:2.25pt;z-index:2484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8448" behindDoc="0" locked="0" layoutInCell="1" allowOverlap="1" wp14:anchorId="387CA51D" wp14:editId="651C0805">
                      <wp:simplePos x="0" y="0"/>
                      <wp:positionH relativeFrom="column">
                        <wp:posOffset>0</wp:posOffset>
                      </wp:positionH>
                      <wp:positionV relativeFrom="paragraph">
                        <wp:posOffset>0</wp:posOffset>
                      </wp:positionV>
                      <wp:extent cx="76200" cy="28575"/>
                      <wp:effectExtent l="19050" t="19050" r="19050" b="28575"/>
                      <wp:wrapNone/>
                      <wp:docPr id="5494" name="Text Box 7754">
                        <a:extLst xmlns:a="http://schemas.openxmlformats.org/drawingml/2006/main">
                          <a:ext uri="{FF2B5EF4-FFF2-40B4-BE49-F238E27FC236}">
                            <a16:creationId xmlns:a16="http://schemas.microsoft.com/office/drawing/2014/main" id="{00000000-0008-0000-0000-00007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81562" id="Text Box 7754" o:spid="_x0000_s1026" type="#_x0000_t202" style="position:absolute;margin-left:0;margin-top:0;width:6pt;height:2.25pt;z-index:2484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89472" behindDoc="0" locked="0" layoutInCell="1" allowOverlap="1" wp14:anchorId="20D71FEE" wp14:editId="7F6C96EE">
                      <wp:simplePos x="0" y="0"/>
                      <wp:positionH relativeFrom="column">
                        <wp:posOffset>0</wp:posOffset>
                      </wp:positionH>
                      <wp:positionV relativeFrom="paragraph">
                        <wp:posOffset>0</wp:posOffset>
                      </wp:positionV>
                      <wp:extent cx="76200" cy="28575"/>
                      <wp:effectExtent l="19050" t="19050" r="19050" b="28575"/>
                      <wp:wrapNone/>
                      <wp:docPr id="5495" name="Text Box 7753">
                        <a:extLst xmlns:a="http://schemas.openxmlformats.org/drawingml/2006/main">
                          <a:ext uri="{FF2B5EF4-FFF2-40B4-BE49-F238E27FC236}">
                            <a16:creationId xmlns:a16="http://schemas.microsoft.com/office/drawing/2014/main" id="{00000000-0008-0000-0000-00007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E9C42" id="Text Box 7753" o:spid="_x0000_s1026" type="#_x0000_t202" style="position:absolute;margin-left:0;margin-top:0;width:6pt;height:2.25pt;z-index:2484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0496" behindDoc="0" locked="0" layoutInCell="1" allowOverlap="1" wp14:anchorId="77F0B17E" wp14:editId="03E736FB">
                      <wp:simplePos x="0" y="0"/>
                      <wp:positionH relativeFrom="column">
                        <wp:posOffset>0</wp:posOffset>
                      </wp:positionH>
                      <wp:positionV relativeFrom="paragraph">
                        <wp:posOffset>0</wp:posOffset>
                      </wp:positionV>
                      <wp:extent cx="76200" cy="28575"/>
                      <wp:effectExtent l="19050" t="19050" r="19050" b="28575"/>
                      <wp:wrapNone/>
                      <wp:docPr id="5496" name="Text Box 7752">
                        <a:extLst xmlns:a="http://schemas.openxmlformats.org/drawingml/2006/main">
                          <a:ext uri="{FF2B5EF4-FFF2-40B4-BE49-F238E27FC236}">
                            <a16:creationId xmlns:a16="http://schemas.microsoft.com/office/drawing/2014/main" id="{00000000-0008-0000-0000-00007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D5B8F" id="Text Box 7752" o:spid="_x0000_s1026" type="#_x0000_t202" style="position:absolute;margin-left:0;margin-top:0;width:6pt;height:2.25pt;z-index:2484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1520" behindDoc="0" locked="0" layoutInCell="1" allowOverlap="1" wp14:anchorId="67D62C47" wp14:editId="5834DAE1">
                      <wp:simplePos x="0" y="0"/>
                      <wp:positionH relativeFrom="column">
                        <wp:posOffset>0</wp:posOffset>
                      </wp:positionH>
                      <wp:positionV relativeFrom="paragraph">
                        <wp:posOffset>0</wp:posOffset>
                      </wp:positionV>
                      <wp:extent cx="76200" cy="28575"/>
                      <wp:effectExtent l="19050" t="19050" r="19050" b="28575"/>
                      <wp:wrapNone/>
                      <wp:docPr id="5497" name="Text Box 7751">
                        <a:extLst xmlns:a="http://schemas.openxmlformats.org/drawingml/2006/main">
                          <a:ext uri="{FF2B5EF4-FFF2-40B4-BE49-F238E27FC236}">
                            <a16:creationId xmlns:a16="http://schemas.microsoft.com/office/drawing/2014/main" id="{00000000-0008-0000-0000-00007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3B703" id="Text Box 7751" o:spid="_x0000_s1026" type="#_x0000_t202" style="position:absolute;margin-left:0;margin-top:0;width:6pt;height:2.25pt;z-index:2484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2544" behindDoc="0" locked="0" layoutInCell="1" allowOverlap="1" wp14:anchorId="1E6D833A" wp14:editId="7EBDBD34">
                      <wp:simplePos x="0" y="0"/>
                      <wp:positionH relativeFrom="column">
                        <wp:posOffset>0</wp:posOffset>
                      </wp:positionH>
                      <wp:positionV relativeFrom="paragraph">
                        <wp:posOffset>0</wp:posOffset>
                      </wp:positionV>
                      <wp:extent cx="76200" cy="28575"/>
                      <wp:effectExtent l="19050" t="19050" r="19050" b="28575"/>
                      <wp:wrapNone/>
                      <wp:docPr id="5498" name="Text Box 7750">
                        <a:extLst xmlns:a="http://schemas.openxmlformats.org/drawingml/2006/main">
                          <a:ext uri="{FF2B5EF4-FFF2-40B4-BE49-F238E27FC236}">
                            <a16:creationId xmlns:a16="http://schemas.microsoft.com/office/drawing/2014/main" id="{00000000-0008-0000-0000-00007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9BFCA" id="Text Box 7750" o:spid="_x0000_s1026" type="#_x0000_t202" style="position:absolute;margin-left:0;margin-top:0;width:6pt;height:2.25pt;z-index:2484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3568" behindDoc="0" locked="0" layoutInCell="1" allowOverlap="1" wp14:anchorId="6A4FFCF8" wp14:editId="5010816E">
                      <wp:simplePos x="0" y="0"/>
                      <wp:positionH relativeFrom="column">
                        <wp:posOffset>0</wp:posOffset>
                      </wp:positionH>
                      <wp:positionV relativeFrom="paragraph">
                        <wp:posOffset>0</wp:posOffset>
                      </wp:positionV>
                      <wp:extent cx="76200" cy="28575"/>
                      <wp:effectExtent l="19050" t="19050" r="19050" b="28575"/>
                      <wp:wrapNone/>
                      <wp:docPr id="5499" name="Text Box 7749">
                        <a:extLst xmlns:a="http://schemas.openxmlformats.org/drawingml/2006/main">
                          <a:ext uri="{FF2B5EF4-FFF2-40B4-BE49-F238E27FC236}">
                            <a16:creationId xmlns:a16="http://schemas.microsoft.com/office/drawing/2014/main" id="{00000000-0008-0000-0000-00007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41D45" id="Text Box 7749" o:spid="_x0000_s1026" type="#_x0000_t202" style="position:absolute;margin-left:0;margin-top:0;width:6pt;height:2.25pt;z-index:2484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4592" behindDoc="0" locked="0" layoutInCell="1" allowOverlap="1" wp14:anchorId="19A89914" wp14:editId="24423773">
                      <wp:simplePos x="0" y="0"/>
                      <wp:positionH relativeFrom="column">
                        <wp:posOffset>0</wp:posOffset>
                      </wp:positionH>
                      <wp:positionV relativeFrom="paragraph">
                        <wp:posOffset>0</wp:posOffset>
                      </wp:positionV>
                      <wp:extent cx="76200" cy="28575"/>
                      <wp:effectExtent l="19050" t="19050" r="19050" b="28575"/>
                      <wp:wrapNone/>
                      <wp:docPr id="5500" name="Text Box 7748">
                        <a:extLst xmlns:a="http://schemas.openxmlformats.org/drawingml/2006/main">
                          <a:ext uri="{FF2B5EF4-FFF2-40B4-BE49-F238E27FC236}">
                            <a16:creationId xmlns:a16="http://schemas.microsoft.com/office/drawing/2014/main" id="{00000000-0008-0000-0000-00007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4079D" id="Text Box 7748" o:spid="_x0000_s1026" type="#_x0000_t202" style="position:absolute;margin-left:0;margin-top:0;width:6pt;height:2.25pt;z-index:2484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5616" behindDoc="0" locked="0" layoutInCell="1" allowOverlap="1" wp14:anchorId="740545B7" wp14:editId="1B55EC21">
                      <wp:simplePos x="0" y="0"/>
                      <wp:positionH relativeFrom="column">
                        <wp:posOffset>0</wp:posOffset>
                      </wp:positionH>
                      <wp:positionV relativeFrom="paragraph">
                        <wp:posOffset>0</wp:posOffset>
                      </wp:positionV>
                      <wp:extent cx="76200" cy="28575"/>
                      <wp:effectExtent l="19050" t="19050" r="19050" b="28575"/>
                      <wp:wrapNone/>
                      <wp:docPr id="5501" name="Text Box 7747">
                        <a:extLst xmlns:a="http://schemas.openxmlformats.org/drawingml/2006/main">
                          <a:ext uri="{FF2B5EF4-FFF2-40B4-BE49-F238E27FC236}">
                            <a16:creationId xmlns:a16="http://schemas.microsoft.com/office/drawing/2014/main" id="{00000000-0008-0000-0000-00007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CD6C6A" id="Text Box 7747" o:spid="_x0000_s1026" type="#_x0000_t202" style="position:absolute;margin-left:0;margin-top:0;width:6pt;height:2.25pt;z-index:2484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6640" behindDoc="0" locked="0" layoutInCell="1" allowOverlap="1" wp14:anchorId="09507931" wp14:editId="4A506E0D">
                      <wp:simplePos x="0" y="0"/>
                      <wp:positionH relativeFrom="column">
                        <wp:posOffset>0</wp:posOffset>
                      </wp:positionH>
                      <wp:positionV relativeFrom="paragraph">
                        <wp:posOffset>0</wp:posOffset>
                      </wp:positionV>
                      <wp:extent cx="76200" cy="28575"/>
                      <wp:effectExtent l="19050" t="19050" r="19050" b="28575"/>
                      <wp:wrapNone/>
                      <wp:docPr id="5502" name="Text Box 7746">
                        <a:extLst xmlns:a="http://schemas.openxmlformats.org/drawingml/2006/main">
                          <a:ext uri="{FF2B5EF4-FFF2-40B4-BE49-F238E27FC236}">
                            <a16:creationId xmlns:a16="http://schemas.microsoft.com/office/drawing/2014/main" id="{00000000-0008-0000-0000-00007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CADA1" id="Text Box 7746" o:spid="_x0000_s1026" type="#_x0000_t202" style="position:absolute;margin-left:0;margin-top:0;width:6pt;height:2.25pt;z-index:2484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7664" behindDoc="0" locked="0" layoutInCell="1" allowOverlap="1" wp14:anchorId="6F45FC14" wp14:editId="0A9ACE2E">
                      <wp:simplePos x="0" y="0"/>
                      <wp:positionH relativeFrom="column">
                        <wp:posOffset>0</wp:posOffset>
                      </wp:positionH>
                      <wp:positionV relativeFrom="paragraph">
                        <wp:posOffset>0</wp:posOffset>
                      </wp:positionV>
                      <wp:extent cx="76200" cy="28575"/>
                      <wp:effectExtent l="19050" t="19050" r="19050" b="28575"/>
                      <wp:wrapNone/>
                      <wp:docPr id="5503" name="Text Box 7745">
                        <a:extLst xmlns:a="http://schemas.openxmlformats.org/drawingml/2006/main">
                          <a:ext uri="{FF2B5EF4-FFF2-40B4-BE49-F238E27FC236}">
                            <a16:creationId xmlns:a16="http://schemas.microsoft.com/office/drawing/2014/main" id="{00000000-0008-0000-0000-00007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8FE31" id="Text Box 7745" o:spid="_x0000_s1026" type="#_x0000_t202" style="position:absolute;margin-left:0;margin-top:0;width:6pt;height:2.25pt;z-index:2484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8688" behindDoc="0" locked="0" layoutInCell="1" allowOverlap="1" wp14:anchorId="6AE47CB4" wp14:editId="6FE46BF0">
                      <wp:simplePos x="0" y="0"/>
                      <wp:positionH relativeFrom="column">
                        <wp:posOffset>0</wp:posOffset>
                      </wp:positionH>
                      <wp:positionV relativeFrom="paragraph">
                        <wp:posOffset>0</wp:posOffset>
                      </wp:positionV>
                      <wp:extent cx="76200" cy="28575"/>
                      <wp:effectExtent l="19050" t="19050" r="19050" b="28575"/>
                      <wp:wrapNone/>
                      <wp:docPr id="5504" name="Text Box 7744">
                        <a:extLst xmlns:a="http://schemas.openxmlformats.org/drawingml/2006/main">
                          <a:ext uri="{FF2B5EF4-FFF2-40B4-BE49-F238E27FC236}">
                            <a16:creationId xmlns:a16="http://schemas.microsoft.com/office/drawing/2014/main" id="{00000000-0008-0000-0000-00008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9965E" id="Text Box 7744" o:spid="_x0000_s1026" type="#_x0000_t202" style="position:absolute;margin-left:0;margin-top:0;width:6pt;height:2.25pt;z-index:2484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499712" behindDoc="0" locked="0" layoutInCell="1" allowOverlap="1" wp14:anchorId="5A9105E4" wp14:editId="290DBCFE">
                      <wp:simplePos x="0" y="0"/>
                      <wp:positionH relativeFrom="column">
                        <wp:posOffset>0</wp:posOffset>
                      </wp:positionH>
                      <wp:positionV relativeFrom="paragraph">
                        <wp:posOffset>0</wp:posOffset>
                      </wp:positionV>
                      <wp:extent cx="76200" cy="28575"/>
                      <wp:effectExtent l="19050" t="19050" r="19050" b="28575"/>
                      <wp:wrapNone/>
                      <wp:docPr id="5505" name="Text Box 7743">
                        <a:extLst xmlns:a="http://schemas.openxmlformats.org/drawingml/2006/main">
                          <a:ext uri="{FF2B5EF4-FFF2-40B4-BE49-F238E27FC236}">
                            <a16:creationId xmlns:a16="http://schemas.microsoft.com/office/drawing/2014/main" id="{00000000-0008-0000-0000-00008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C38226" id="Text Box 7743" o:spid="_x0000_s1026" type="#_x0000_t202" style="position:absolute;margin-left:0;margin-top:0;width:6pt;height:2.25pt;z-index:2484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0736" behindDoc="0" locked="0" layoutInCell="1" allowOverlap="1" wp14:anchorId="089BE974" wp14:editId="0F1817D8">
                      <wp:simplePos x="0" y="0"/>
                      <wp:positionH relativeFrom="column">
                        <wp:posOffset>0</wp:posOffset>
                      </wp:positionH>
                      <wp:positionV relativeFrom="paragraph">
                        <wp:posOffset>0</wp:posOffset>
                      </wp:positionV>
                      <wp:extent cx="76200" cy="28575"/>
                      <wp:effectExtent l="19050" t="19050" r="19050" b="28575"/>
                      <wp:wrapNone/>
                      <wp:docPr id="5506" name="Text Box 7742">
                        <a:extLst xmlns:a="http://schemas.openxmlformats.org/drawingml/2006/main">
                          <a:ext uri="{FF2B5EF4-FFF2-40B4-BE49-F238E27FC236}">
                            <a16:creationId xmlns:a16="http://schemas.microsoft.com/office/drawing/2014/main" id="{00000000-0008-0000-0000-00008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8E984" id="Text Box 7742" o:spid="_x0000_s1026" type="#_x0000_t202" style="position:absolute;margin-left:0;margin-top:0;width:6pt;height:2.25pt;z-index:2485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1760" behindDoc="0" locked="0" layoutInCell="1" allowOverlap="1" wp14:anchorId="6057B0A6" wp14:editId="2A577C75">
                      <wp:simplePos x="0" y="0"/>
                      <wp:positionH relativeFrom="column">
                        <wp:posOffset>0</wp:posOffset>
                      </wp:positionH>
                      <wp:positionV relativeFrom="paragraph">
                        <wp:posOffset>0</wp:posOffset>
                      </wp:positionV>
                      <wp:extent cx="76200" cy="28575"/>
                      <wp:effectExtent l="19050" t="19050" r="19050" b="28575"/>
                      <wp:wrapNone/>
                      <wp:docPr id="5507" name="Text Box 7741">
                        <a:extLst xmlns:a="http://schemas.openxmlformats.org/drawingml/2006/main">
                          <a:ext uri="{FF2B5EF4-FFF2-40B4-BE49-F238E27FC236}">
                            <a16:creationId xmlns:a16="http://schemas.microsoft.com/office/drawing/2014/main" id="{00000000-0008-0000-0000-00008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AF53B" id="Text Box 7741" o:spid="_x0000_s1026" type="#_x0000_t202" style="position:absolute;margin-left:0;margin-top:0;width:6pt;height:2.25pt;z-index:2485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2784" behindDoc="0" locked="0" layoutInCell="1" allowOverlap="1" wp14:anchorId="1F20C246" wp14:editId="794E56D0">
                      <wp:simplePos x="0" y="0"/>
                      <wp:positionH relativeFrom="column">
                        <wp:posOffset>0</wp:posOffset>
                      </wp:positionH>
                      <wp:positionV relativeFrom="paragraph">
                        <wp:posOffset>0</wp:posOffset>
                      </wp:positionV>
                      <wp:extent cx="76200" cy="28575"/>
                      <wp:effectExtent l="19050" t="19050" r="19050" b="28575"/>
                      <wp:wrapNone/>
                      <wp:docPr id="5508" name="Text Box 7740">
                        <a:extLst xmlns:a="http://schemas.openxmlformats.org/drawingml/2006/main">
                          <a:ext uri="{FF2B5EF4-FFF2-40B4-BE49-F238E27FC236}">
                            <a16:creationId xmlns:a16="http://schemas.microsoft.com/office/drawing/2014/main" id="{00000000-0008-0000-0000-00008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6ED33" id="Text Box 7740" o:spid="_x0000_s1026" type="#_x0000_t202" style="position:absolute;margin-left:0;margin-top:0;width:6pt;height:2.25pt;z-index:2485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3808" behindDoc="0" locked="0" layoutInCell="1" allowOverlap="1" wp14:anchorId="46C9B578" wp14:editId="4D656040">
                      <wp:simplePos x="0" y="0"/>
                      <wp:positionH relativeFrom="column">
                        <wp:posOffset>0</wp:posOffset>
                      </wp:positionH>
                      <wp:positionV relativeFrom="paragraph">
                        <wp:posOffset>0</wp:posOffset>
                      </wp:positionV>
                      <wp:extent cx="76200" cy="28575"/>
                      <wp:effectExtent l="19050" t="19050" r="19050" b="28575"/>
                      <wp:wrapNone/>
                      <wp:docPr id="5509" name="Text Box 7739">
                        <a:extLst xmlns:a="http://schemas.openxmlformats.org/drawingml/2006/main">
                          <a:ext uri="{FF2B5EF4-FFF2-40B4-BE49-F238E27FC236}">
                            <a16:creationId xmlns:a16="http://schemas.microsoft.com/office/drawing/2014/main" id="{00000000-0008-0000-0000-00008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898D5" id="Text Box 7739" o:spid="_x0000_s1026" type="#_x0000_t202" style="position:absolute;margin-left:0;margin-top:0;width:6pt;height:2.25pt;z-index:2485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4832" behindDoc="0" locked="0" layoutInCell="1" allowOverlap="1" wp14:anchorId="4343A5B8" wp14:editId="452A464D">
                      <wp:simplePos x="0" y="0"/>
                      <wp:positionH relativeFrom="column">
                        <wp:posOffset>0</wp:posOffset>
                      </wp:positionH>
                      <wp:positionV relativeFrom="paragraph">
                        <wp:posOffset>0</wp:posOffset>
                      </wp:positionV>
                      <wp:extent cx="76200" cy="28575"/>
                      <wp:effectExtent l="19050" t="19050" r="19050" b="28575"/>
                      <wp:wrapNone/>
                      <wp:docPr id="5510" name="Text Box 7738">
                        <a:extLst xmlns:a="http://schemas.openxmlformats.org/drawingml/2006/main">
                          <a:ext uri="{FF2B5EF4-FFF2-40B4-BE49-F238E27FC236}">
                            <a16:creationId xmlns:a16="http://schemas.microsoft.com/office/drawing/2014/main" id="{00000000-0008-0000-0000-00008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C7E5A" id="Text Box 7738" o:spid="_x0000_s1026" type="#_x0000_t202" style="position:absolute;margin-left:0;margin-top:0;width:6pt;height:2.25pt;z-index:2485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5856" behindDoc="0" locked="0" layoutInCell="1" allowOverlap="1" wp14:anchorId="1539579E" wp14:editId="01D7C3A8">
                      <wp:simplePos x="0" y="0"/>
                      <wp:positionH relativeFrom="column">
                        <wp:posOffset>0</wp:posOffset>
                      </wp:positionH>
                      <wp:positionV relativeFrom="paragraph">
                        <wp:posOffset>0</wp:posOffset>
                      </wp:positionV>
                      <wp:extent cx="76200" cy="28575"/>
                      <wp:effectExtent l="19050" t="19050" r="19050" b="28575"/>
                      <wp:wrapNone/>
                      <wp:docPr id="5511" name="Text Box 7737">
                        <a:extLst xmlns:a="http://schemas.openxmlformats.org/drawingml/2006/main">
                          <a:ext uri="{FF2B5EF4-FFF2-40B4-BE49-F238E27FC236}">
                            <a16:creationId xmlns:a16="http://schemas.microsoft.com/office/drawing/2014/main" id="{00000000-0008-0000-0000-00008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681A5" id="Text Box 7737" o:spid="_x0000_s1026" type="#_x0000_t202" style="position:absolute;margin-left:0;margin-top:0;width:6pt;height:2.25pt;z-index:2485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6880" behindDoc="0" locked="0" layoutInCell="1" allowOverlap="1" wp14:anchorId="53E2FEB8" wp14:editId="4D79A2AD">
                      <wp:simplePos x="0" y="0"/>
                      <wp:positionH relativeFrom="column">
                        <wp:posOffset>0</wp:posOffset>
                      </wp:positionH>
                      <wp:positionV relativeFrom="paragraph">
                        <wp:posOffset>0</wp:posOffset>
                      </wp:positionV>
                      <wp:extent cx="76200" cy="28575"/>
                      <wp:effectExtent l="19050" t="19050" r="19050" b="28575"/>
                      <wp:wrapNone/>
                      <wp:docPr id="5512" name="Text Box 7736">
                        <a:extLst xmlns:a="http://schemas.openxmlformats.org/drawingml/2006/main">
                          <a:ext uri="{FF2B5EF4-FFF2-40B4-BE49-F238E27FC236}">
                            <a16:creationId xmlns:a16="http://schemas.microsoft.com/office/drawing/2014/main" id="{00000000-0008-0000-0000-00008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E1C24" id="Text Box 7736" o:spid="_x0000_s1026" type="#_x0000_t202" style="position:absolute;margin-left:0;margin-top:0;width:6pt;height:2.25pt;z-index:2485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7904" behindDoc="0" locked="0" layoutInCell="1" allowOverlap="1" wp14:anchorId="4652CD22" wp14:editId="4E62ABDA">
                      <wp:simplePos x="0" y="0"/>
                      <wp:positionH relativeFrom="column">
                        <wp:posOffset>0</wp:posOffset>
                      </wp:positionH>
                      <wp:positionV relativeFrom="paragraph">
                        <wp:posOffset>0</wp:posOffset>
                      </wp:positionV>
                      <wp:extent cx="76200" cy="28575"/>
                      <wp:effectExtent l="19050" t="19050" r="19050" b="28575"/>
                      <wp:wrapNone/>
                      <wp:docPr id="5513" name="Text Box 7735">
                        <a:extLst xmlns:a="http://schemas.openxmlformats.org/drawingml/2006/main">
                          <a:ext uri="{FF2B5EF4-FFF2-40B4-BE49-F238E27FC236}">
                            <a16:creationId xmlns:a16="http://schemas.microsoft.com/office/drawing/2014/main" id="{00000000-0008-0000-0000-00008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4DEFE" id="Text Box 7735" o:spid="_x0000_s1026" type="#_x0000_t202" style="position:absolute;margin-left:0;margin-top:0;width:6pt;height:2.25pt;z-index:2485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8928" behindDoc="0" locked="0" layoutInCell="1" allowOverlap="1" wp14:anchorId="71946797" wp14:editId="3A67B558">
                      <wp:simplePos x="0" y="0"/>
                      <wp:positionH relativeFrom="column">
                        <wp:posOffset>0</wp:posOffset>
                      </wp:positionH>
                      <wp:positionV relativeFrom="paragraph">
                        <wp:posOffset>0</wp:posOffset>
                      </wp:positionV>
                      <wp:extent cx="76200" cy="28575"/>
                      <wp:effectExtent l="19050" t="19050" r="19050" b="28575"/>
                      <wp:wrapNone/>
                      <wp:docPr id="5514" name="Text Box 7734">
                        <a:extLst xmlns:a="http://schemas.openxmlformats.org/drawingml/2006/main">
                          <a:ext uri="{FF2B5EF4-FFF2-40B4-BE49-F238E27FC236}">
                            <a16:creationId xmlns:a16="http://schemas.microsoft.com/office/drawing/2014/main" id="{00000000-0008-0000-0000-00008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D73F2" id="Text Box 7734" o:spid="_x0000_s1026" type="#_x0000_t202" style="position:absolute;margin-left:0;margin-top:0;width:6pt;height:2.25pt;z-index:2485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09952" behindDoc="0" locked="0" layoutInCell="1" allowOverlap="1" wp14:anchorId="65570EAE" wp14:editId="37A4C111">
                      <wp:simplePos x="0" y="0"/>
                      <wp:positionH relativeFrom="column">
                        <wp:posOffset>0</wp:posOffset>
                      </wp:positionH>
                      <wp:positionV relativeFrom="paragraph">
                        <wp:posOffset>0</wp:posOffset>
                      </wp:positionV>
                      <wp:extent cx="76200" cy="28575"/>
                      <wp:effectExtent l="19050" t="19050" r="19050" b="28575"/>
                      <wp:wrapNone/>
                      <wp:docPr id="5515" name="Text Box 7733">
                        <a:extLst xmlns:a="http://schemas.openxmlformats.org/drawingml/2006/main">
                          <a:ext uri="{FF2B5EF4-FFF2-40B4-BE49-F238E27FC236}">
                            <a16:creationId xmlns:a16="http://schemas.microsoft.com/office/drawing/2014/main" id="{00000000-0008-0000-0000-00008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5410E" id="Text Box 7733" o:spid="_x0000_s1026" type="#_x0000_t202" style="position:absolute;margin-left:0;margin-top:0;width:6pt;height:2.25pt;z-index:2485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0976" behindDoc="0" locked="0" layoutInCell="1" allowOverlap="1" wp14:anchorId="57DB08BE" wp14:editId="468F89AF">
                      <wp:simplePos x="0" y="0"/>
                      <wp:positionH relativeFrom="column">
                        <wp:posOffset>0</wp:posOffset>
                      </wp:positionH>
                      <wp:positionV relativeFrom="paragraph">
                        <wp:posOffset>0</wp:posOffset>
                      </wp:positionV>
                      <wp:extent cx="76200" cy="28575"/>
                      <wp:effectExtent l="19050" t="19050" r="19050" b="28575"/>
                      <wp:wrapNone/>
                      <wp:docPr id="5516" name="Text Box 7732">
                        <a:extLst xmlns:a="http://schemas.openxmlformats.org/drawingml/2006/main">
                          <a:ext uri="{FF2B5EF4-FFF2-40B4-BE49-F238E27FC236}">
                            <a16:creationId xmlns:a16="http://schemas.microsoft.com/office/drawing/2014/main" id="{00000000-0008-0000-0000-00008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B761A" id="Text Box 7732" o:spid="_x0000_s1026" type="#_x0000_t202" style="position:absolute;margin-left:0;margin-top:0;width:6pt;height:2.25pt;z-index:2485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2000" behindDoc="0" locked="0" layoutInCell="1" allowOverlap="1" wp14:anchorId="08EB5192" wp14:editId="0BA1D69E">
                      <wp:simplePos x="0" y="0"/>
                      <wp:positionH relativeFrom="column">
                        <wp:posOffset>0</wp:posOffset>
                      </wp:positionH>
                      <wp:positionV relativeFrom="paragraph">
                        <wp:posOffset>0</wp:posOffset>
                      </wp:positionV>
                      <wp:extent cx="76200" cy="28575"/>
                      <wp:effectExtent l="19050" t="19050" r="19050" b="28575"/>
                      <wp:wrapNone/>
                      <wp:docPr id="5517" name="Text Box 7731">
                        <a:extLst xmlns:a="http://schemas.openxmlformats.org/drawingml/2006/main">
                          <a:ext uri="{FF2B5EF4-FFF2-40B4-BE49-F238E27FC236}">
                            <a16:creationId xmlns:a16="http://schemas.microsoft.com/office/drawing/2014/main" id="{00000000-0008-0000-0000-00008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23A70" id="Text Box 7731" o:spid="_x0000_s1026" type="#_x0000_t202" style="position:absolute;margin-left:0;margin-top:0;width:6pt;height:2.25pt;z-index:2485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3024" behindDoc="0" locked="0" layoutInCell="1" allowOverlap="1" wp14:anchorId="46A4FAC5" wp14:editId="5AB32F48">
                      <wp:simplePos x="0" y="0"/>
                      <wp:positionH relativeFrom="column">
                        <wp:posOffset>0</wp:posOffset>
                      </wp:positionH>
                      <wp:positionV relativeFrom="paragraph">
                        <wp:posOffset>0</wp:posOffset>
                      </wp:positionV>
                      <wp:extent cx="76200" cy="28575"/>
                      <wp:effectExtent l="19050" t="19050" r="19050" b="28575"/>
                      <wp:wrapNone/>
                      <wp:docPr id="5518" name="Text Box 7730">
                        <a:extLst xmlns:a="http://schemas.openxmlformats.org/drawingml/2006/main">
                          <a:ext uri="{FF2B5EF4-FFF2-40B4-BE49-F238E27FC236}">
                            <a16:creationId xmlns:a16="http://schemas.microsoft.com/office/drawing/2014/main" id="{00000000-0008-0000-0000-00008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CEA5D" id="Text Box 7730" o:spid="_x0000_s1026" type="#_x0000_t202" style="position:absolute;margin-left:0;margin-top:0;width:6pt;height:2.25pt;z-index:2485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4048" behindDoc="0" locked="0" layoutInCell="1" allowOverlap="1" wp14:anchorId="42354244" wp14:editId="2729CCBA">
                      <wp:simplePos x="0" y="0"/>
                      <wp:positionH relativeFrom="column">
                        <wp:posOffset>0</wp:posOffset>
                      </wp:positionH>
                      <wp:positionV relativeFrom="paragraph">
                        <wp:posOffset>0</wp:posOffset>
                      </wp:positionV>
                      <wp:extent cx="76200" cy="28575"/>
                      <wp:effectExtent l="19050" t="19050" r="19050" b="28575"/>
                      <wp:wrapNone/>
                      <wp:docPr id="5519" name="Text Box 7729">
                        <a:extLst xmlns:a="http://schemas.openxmlformats.org/drawingml/2006/main">
                          <a:ext uri="{FF2B5EF4-FFF2-40B4-BE49-F238E27FC236}">
                            <a16:creationId xmlns:a16="http://schemas.microsoft.com/office/drawing/2014/main" id="{00000000-0008-0000-0000-00008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EEE24" id="Text Box 7729" o:spid="_x0000_s1026" type="#_x0000_t202" style="position:absolute;margin-left:0;margin-top:0;width:6pt;height:2.25pt;z-index:2485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5072" behindDoc="0" locked="0" layoutInCell="1" allowOverlap="1" wp14:anchorId="103BF75C" wp14:editId="099FC0CF">
                      <wp:simplePos x="0" y="0"/>
                      <wp:positionH relativeFrom="column">
                        <wp:posOffset>0</wp:posOffset>
                      </wp:positionH>
                      <wp:positionV relativeFrom="paragraph">
                        <wp:posOffset>0</wp:posOffset>
                      </wp:positionV>
                      <wp:extent cx="76200" cy="28575"/>
                      <wp:effectExtent l="19050" t="19050" r="19050" b="28575"/>
                      <wp:wrapNone/>
                      <wp:docPr id="5520" name="Text Box 7728">
                        <a:extLst xmlns:a="http://schemas.openxmlformats.org/drawingml/2006/main">
                          <a:ext uri="{FF2B5EF4-FFF2-40B4-BE49-F238E27FC236}">
                            <a16:creationId xmlns:a16="http://schemas.microsoft.com/office/drawing/2014/main" id="{00000000-0008-0000-0000-00009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46198E" id="Text Box 7728" o:spid="_x0000_s1026" type="#_x0000_t202" style="position:absolute;margin-left:0;margin-top:0;width:6pt;height:2.25pt;z-index:2485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6096" behindDoc="0" locked="0" layoutInCell="1" allowOverlap="1" wp14:anchorId="678D30ED" wp14:editId="50B47261">
                      <wp:simplePos x="0" y="0"/>
                      <wp:positionH relativeFrom="column">
                        <wp:posOffset>0</wp:posOffset>
                      </wp:positionH>
                      <wp:positionV relativeFrom="paragraph">
                        <wp:posOffset>0</wp:posOffset>
                      </wp:positionV>
                      <wp:extent cx="76200" cy="28575"/>
                      <wp:effectExtent l="19050" t="19050" r="19050" b="28575"/>
                      <wp:wrapNone/>
                      <wp:docPr id="5521" name="Text Box 7727">
                        <a:extLst xmlns:a="http://schemas.openxmlformats.org/drawingml/2006/main">
                          <a:ext uri="{FF2B5EF4-FFF2-40B4-BE49-F238E27FC236}">
                            <a16:creationId xmlns:a16="http://schemas.microsoft.com/office/drawing/2014/main" id="{00000000-0008-0000-0000-00009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DD6BC" id="Text Box 7727" o:spid="_x0000_s1026" type="#_x0000_t202" style="position:absolute;margin-left:0;margin-top:0;width:6pt;height:2.25pt;z-index:2485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7120" behindDoc="0" locked="0" layoutInCell="1" allowOverlap="1" wp14:anchorId="2E9AF041" wp14:editId="3594E162">
                      <wp:simplePos x="0" y="0"/>
                      <wp:positionH relativeFrom="column">
                        <wp:posOffset>0</wp:posOffset>
                      </wp:positionH>
                      <wp:positionV relativeFrom="paragraph">
                        <wp:posOffset>0</wp:posOffset>
                      </wp:positionV>
                      <wp:extent cx="76200" cy="28575"/>
                      <wp:effectExtent l="19050" t="19050" r="19050" b="28575"/>
                      <wp:wrapNone/>
                      <wp:docPr id="5522" name="Text Box 7726">
                        <a:extLst xmlns:a="http://schemas.openxmlformats.org/drawingml/2006/main">
                          <a:ext uri="{FF2B5EF4-FFF2-40B4-BE49-F238E27FC236}">
                            <a16:creationId xmlns:a16="http://schemas.microsoft.com/office/drawing/2014/main" id="{00000000-0008-0000-0000-00009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85D25" id="Text Box 7726" o:spid="_x0000_s1026" type="#_x0000_t202" style="position:absolute;margin-left:0;margin-top:0;width:6pt;height:2.25pt;z-index:2485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8144" behindDoc="0" locked="0" layoutInCell="1" allowOverlap="1" wp14:anchorId="08FFC6A2" wp14:editId="2B9746E4">
                      <wp:simplePos x="0" y="0"/>
                      <wp:positionH relativeFrom="column">
                        <wp:posOffset>0</wp:posOffset>
                      </wp:positionH>
                      <wp:positionV relativeFrom="paragraph">
                        <wp:posOffset>0</wp:posOffset>
                      </wp:positionV>
                      <wp:extent cx="76200" cy="28575"/>
                      <wp:effectExtent l="19050" t="19050" r="19050" b="28575"/>
                      <wp:wrapNone/>
                      <wp:docPr id="5523" name="Text Box 7725">
                        <a:extLst xmlns:a="http://schemas.openxmlformats.org/drawingml/2006/main">
                          <a:ext uri="{FF2B5EF4-FFF2-40B4-BE49-F238E27FC236}">
                            <a16:creationId xmlns:a16="http://schemas.microsoft.com/office/drawing/2014/main" id="{00000000-0008-0000-0000-00009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9B31E" id="Text Box 7725" o:spid="_x0000_s1026" type="#_x0000_t202" style="position:absolute;margin-left:0;margin-top:0;width:6pt;height:2.25pt;z-index:2485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19168" behindDoc="0" locked="0" layoutInCell="1" allowOverlap="1" wp14:anchorId="5773E03C" wp14:editId="65876DF2">
                      <wp:simplePos x="0" y="0"/>
                      <wp:positionH relativeFrom="column">
                        <wp:posOffset>0</wp:posOffset>
                      </wp:positionH>
                      <wp:positionV relativeFrom="paragraph">
                        <wp:posOffset>0</wp:posOffset>
                      </wp:positionV>
                      <wp:extent cx="76200" cy="28575"/>
                      <wp:effectExtent l="19050" t="19050" r="19050" b="28575"/>
                      <wp:wrapNone/>
                      <wp:docPr id="5524" name="Text Box 7724">
                        <a:extLst xmlns:a="http://schemas.openxmlformats.org/drawingml/2006/main">
                          <a:ext uri="{FF2B5EF4-FFF2-40B4-BE49-F238E27FC236}">
                            <a16:creationId xmlns:a16="http://schemas.microsoft.com/office/drawing/2014/main" id="{00000000-0008-0000-0000-00009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9500A" id="Text Box 7724" o:spid="_x0000_s1026" type="#_x0000_t202" style="position:absolute;margin-left:0;margin-top:0;width:6pt;height:2.25pt;z-index:2485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0192" behindDoc="0" locked="0" layoutInCell="1" allowOverlap="1" wp14:anchorId="136E3E28" wp14:editId="1791C3F1">
                      <wp:simplePos x="0" y="0"/>
                      <wp:positionH relativeFrom="column">
                        <wp:posOffset>0</wp:posOffset>
                      </wp:positionH>
                      <wp:positionV relativeFrom="paragraph">
                        <wp:posOffset>0</wp:posOffset>
                      </wp:positionV>
                      <wp:extent cx="76200" cy="28575"/>
                      <wp:effectExtent l="19050" t="19050" r="19050" b="28575"/>
                      <wp:wrapNone/>
                      <wp:docPr id="5525" name="Text Box 7723">
                        <a:extLst xmlns:a="http://schemas.openxmlformats.org/drawingml/2006/main">
                          <a:ext uri="{FF2B5EF4-FFF2-40B4-BE49-F238E27FC236}">
                            <a16:creationId xmlns:a16="http://schemas.microsoft.com/office/drawing/2014/main" id="{00000000-0008-0000-0000-00009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0E598" id="Text Box 7723" o:spid="_x0000_s1026" type="#_x0000_t202" style="position:absolute;margin-left:0;margin-top:0;width:6pt;height:2.25pt;z-index:2485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1216" behindDoc="0" locked="0" layoutInCell="1" allowOverlap="1" wp14:anchorId="07534EA4" wp14:editId="4E16C506">
                      <wp:simplePos x="0" y="0"/>
                      <wp:positionH relativeFrom="column">
                        <wp:posOffset>0</wp:posOffset>
                      </wp:positionH>
                      <wp:positionV relativeFrom="paragraph">
                        <wp:posOffset>0</wp:posOffset>
                      </wp:positionV>
                      <wp:extent cx="76200" cy="28575"/>
                      <wp:effectExtent l="19050" t="19050" r="19050" b="28575"/>
                      <wp:wrapNone/>
                      <wp:docPr id="5526" name="Text Box 7722">
                        <a:extLst xmlns:a="http://schemas.openxmlformats.org/drawingml/2006/main">
                          <a:ext uri="{FF2B5EF4-FFF2-40B4-BE49-F238E27FC236}">
                            <a16:creationId xmlns:a16="http://schemas.microsoft.com/office/drawing/2014/main" id="{00000000-0008-0000-0000-00009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2D221" id="Text Box 7722" o:spid="_x0000_s1026" type="#_x0000_t202" style="position:absolute;margin-left:0;margin-top:0;width:6pt;height:2.25pt;z-index:2485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2240" behindDoc="0" locked="0" layoutInCell="1" allowOverlap="1" wp14:anchorId="21FC8F58" wp14:editId="5A91542A">
                      <wp:simplePos x="0" y="0"/>
                      <wp:positionH relativeFrom="column">
                        <wp:posOffset>0</wp:posOffset>
                      </wp:positionH>
                      <wp:positionV relativeFrom="paragraph">
                        <wp:posOffset>0</wp:posOffset>
                      </wp:positionV>
                      <wp:extent cx="76200" cy="28575"/>
                      <wp:effectExtent l="19050" t="19050" r="19050" b="28575"/>
                      <wp:wrapNone/>
                      <wp:docPr id="5527" name="Text Box 7721">
                        <a:extLst xmlns:a="http://schemas.openxmlformats.org/drawingml/2006/main">
                          <a:ext uri="{FF2B5EF4-FFF2-40B4-BE49-F238E27FC236}">
                            <a16:creationId xmlns:a16="http://schemas.microsoft.com/office/drawing/2014/main" id="{00000000-0008-0000-0000-00009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C8665" id="Text Box 7721" o:spid="_x0000_s1026" type="#_x0000_t202" style="position:absolute;margin-left:0;margin-top:0;width:6pt;height:2.25pt;z-index:2485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3264" behindDoc="0" locked="0" layoutInCell="1" allowOverlap="1" wp14:anchorId="7113EB6C" wp14:editId="1456B90F">
                      <wp:simplePos x="0" y="0"/>
                      <wp:positionH relativeFrom="column">
                        <wp:posOffset>0</wp:posOffset>
                      </wp:positionH>
                      <wp:positionV relativeFrom="paragraph">
                        <wp:posOffset>0</wp:posOffset>
                      </wp:positionV>
                      <wp:extent cx="76200" cy="28575"/>
                      <wp:effectExtent l="19050" t="19050" r="19050" b="28575"/>
                      <wp:wrapNone/>
                      <wp:docPr id="5528" name="Text Box 7720">
                        <a:extLst xmlns:a="http://schemas.openxmlformats.org/drawingml/2006/main">
                          <a:ext uri="{FF2B5EF4-FFF2-40B4-BE49-F238E27FC236}">
                            <a16:creationId xmlns:a16="http://schemas.microsoft.com/office/drawing/2014/main" id="{00000000-0008-0000-0000-00009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A1072" id="Text Box 7720" o:spid="_x0000_s1026" type="#_x0000_t202" style="position:absolute;margin-left:0;margin-top:0;width:6pt;height:2.25pt;z-index:2485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4288" behindDoc="0" locked="0" layoutInCell="1" allowOverlap="1" wp14:anchorId="243B80E0" wp14:editId="5E063A35">
                      <wp:simplePos x="0" y="0"/>
                      <wp:positionH relativeFrom="column">
                        <wp:posOffset>0</wp:posOffset>
                      </wp:positionH>
                      <wp:positionV relativeFrom="paragraph">
                        <wp:posOffset>0</wp:posOffset>
                      </wp:positionV>
                      <wp:extent cx="76200" cy="28575"/>
                      <wp:effectExtent l="19050" t="19050" r="19050" b="28575"/>
                      <wp:wrapNone/>
                      <wp:docPr id="5529" name="Text Box 7719">
                        <a:extLst xmlns:a="http://schemas.openxmlformats.org/drawingml/2006/main">
                          <a:ext uri="{FF2B5EF4-FFF2-40B4-BE49-F238E27FC236}">
                            <a16:creationId xmlns:a16="http://schemas.microsoft.com/office/drawing/2014/main" id="{00000000-0008-0000-0000-00009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393DB" id="Text Box 7719" o:spid="_x0000_s1026" type="#_x0000_t202" style="position:absolute;margin-left:0;margin-top:0;width:6pt;height:2.25pt;z-index:2485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5312" behindDoc="0" locked="0" layoutInCell="1" allowOverlap="1" wp14:anchorId="19CBE7EB" wp14:editId="2FF3E137">
                      <wp:simplePos x="0" y="0"/>
                      <wp:positionH relativeFrom="column">
                        <wp:posOffset>0</wp:posOffset>
                      </wp:positionH>
                      <wp:positionV relativeFrom="paragraph">
                        <wp:posOffset>0</wp:posOffset>
                      </wp:positionV>
                      <wp:extent cx="76200" cy="28575"/>
                      <wp:effectExtent l="19050" t="19050" r="19050" b="28575"/>
                      <wp:wrapNone/>
                      <wp:docPr id="5530" name="Text Box 7718">
                        <a:extLst xmlns:a="http://schemas.openxmlformats.org/drawingml/2006/main">
                          <a:ext uri="{FF2B5EF4-FFF2-40B4-BE49-F238E27FC236}">
                            <a16:creationId xmlns:a16="http://schemas.microsoft.com/office/drawing/2014/main" id="{00000000-0008-0000-0000-00009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50C37" id="Text Box 7718" o:spid="_x0000_s1026" type="#_x0000_t202" style="position:absolute;margin-left:0;margin-top:0;width:6pt;height:2.25pt;z-index:2485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6336" behindDoc="0" locked="0" layoutInCell="1" allowOverlap="1" wp14:anchorId="3E8CF458" wp14:editId="3A13CC47">
                      <wp:simplePos x="0" y="0"/>
                      <wp:positionH relativeFrom="column">
                        <wp:posOffset>0</wp:posOffset>
                      </wp:positionH>
                      <wp:positionV relativeFrom="paragraph">
                        <wp:posOffset>0</wp:posOffset>
                      </wp:positionV>
                      <wp:extent cx="76200" cy="28575"/>
                      <wp:effectExtent l="19050" t="19050" r="19050" b="28575"/>
                      <wp:wrapNone/>
                      <wp:docPr id="5531" name="Text Box 7717">
                        <a:extLst xmlns:a="http://schemas.openxmlformats.org/drawingml/2006/main">
                          <a:ext uri="{FF2B5EF4-FFF2-40B4-BE49-F238E27FC236}">
                            <a16:creationId xmlns:a16="http://schemas.microsoft.com/office/drawing/2014/main" id="{00000000-0008-0000-0000-00009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81686" id="Text Box 7717" o:spid="_x0000_s1026" type="#_x0000_t202" style="position:absolute;margin-left:0;margin-top:0;width:6pt;height:2.25pt;z-index:2485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7360" behindDoc="0" locked="0" layoutInCell="1" allowOverlap="1" wp14:anchorId="4086A2DE" wp14:editId="24909CB5">
                      <wp:simplePos x="0" y="0"/>
                      <wp:positionH relativeFrom="column">
                        <wp:posOffset>0</wp:posOffset>
                      </wp:positionH>
                      <wp:positionV relativeFrom="paragraph">
                        <wp:posOffset>0</wp:posOffset>
                      </wp:positionV>
                      <wp:extent cx="76200" cy="28575"/>
                      <wp:effectExtent l="19050" t="19050" r="19050" b="28575"/>
                      <wp:wrapNone/>
                      <wp:docPr id="5532" name="Text Box 7716">
                        <a:extLst xmlns:a="http://schemas.openxmlformats.org/drawingml/2006/main">
                          <a:ext uri="{FF2B5EF4-FFF2-40B4-BE49-F238E27FC236}">
                            <a16:creationId xmlns:a16="http://schemas.microsoft.com/office/drawing/2014/main" id="{00000000-0008-0000-0000-00009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DD79A" id="Text Box 7716" o:spid="_x0000_s1026" type="#_x0000_t202" style="position:absolute;margin-left:0;margin-top:0;width:6pt;height:2.25pt;z-index:2485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8384" behindDoc="0" locked="0" layoutInCell="1" allowOverlap="1" wp14:anchorId="082302C2" wp14:editId="5AD88838">
                      <wp:simplePos x="0" y="0"/>
                      <wp:positionH relativeFrom="column">
                        <wp:posOffset>0</wp:posOffset>
                      </wp:positionH>
                      <wp:positionV relativeFrom="paragraph">
                        <wp:posOffset>0</wp:posOffset>
                      </wp:positionV>
                      <wp:extent cx="76200" cy="28575"/>
                      <wp:effectExtent l="19050" t="19050" r="19050" b="28575"/>
                      <wp:wrapNone/>
                      <wp:docPr id="5533" name="Text Box 7715">
                        <a:extLst xmlns:a="http://schemas.openxmlformats.org/drawingml/2006/main">
                          <a:ext uri="{FF2B5EF4-FFF2-40B4-BE49-F238E27FC236}">
                            <a16:creationId xmlns:a16="http://schemas.microsoft.com/office/drawing/2014/main" id="{00000000-0008-0000-0000-00009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85694" id="Text Box 7715" o:spid="_x0000_s1026" type="#_x0000_t202" style="position:absolute;margin-left:0;margin-top:0;width:6pt;height:2.25pt;z-index:2485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29408" behindDoc="0" locked="0" layoutInCell="1" allowOverlap="1" wp14:anchorId="422D735D" wp14:editId="3FEEBC96">
                      <wp:simplePos x="0" y="0"/>
                      <wp:positionH relativeFrom="column">
                        <wp:posOffset>0</wp:posOffset>
                      </wp:positionH>
                      <wp:positionV relativeFrom="paragraph">
                        <wp:posOffset>0</wp:posOffset>
                      </wp:positionV>
                      <wp:extent cx="76200" cy="28575"/>
                      <wp:effectExtent l="19050" t="19050" r="19050" b="28575"/>
                      <wp:wrapNone/>
                      <wp:docPr id="5534" name="Text Box 7714">
                        <a:extLst xmlns:a="http://schemas.openxmlformats.org/drawingml/2006/main">
                          <a:ext uri="{FF2B5EF4-FFF2-40B4-BE49-F238E27FC236}">
                            <a16:creationId xmlns:a16="http://schemas.microsoft.com/office/drawing/2014/main" id="{00000000-0008-0000-0000-00009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3C8BBD" id="Text Box 7714" o:spid="_x0000_s1026" type="#_x0000_t202" style="position:absolute;margin-left:0;margin-top:0;width:6pt;height:2.25pt;z-index:2485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0432" behindDoc="0" locked="0" layoutInCell="1" allowOverlap="1" wp14:anchorId="64AF9B0A" wp14:editId="44C5A414">
                      <wp:simplePos x="0" y="0"/>
                      <wp:positionH relativeFrom="column">
                        <wp:posOffset>0</wp:posOffset>
                      </wp:positionH>
                      <wp:positionV relativeFrom="paragraph">
                        <wp:posOffset>0</wp:posOffset>
                      </wp:positionV>
                      <wp:extent cx="76200" cy="28575"/>
                      <wp:effectExtent l="19050" t="19050" r="19050" b="28575"/>
                      <wp:wrapNone/>
                      <wp:docPr id="5535" name="Text Box 7713">
                        <a:extLst xmlns:a="http://schemas.openxmlformats.org/drawingml/2006/main">
                          <a:ext uri="{FF2B5EF4-FFF2-40B4-BE49-F238E27FC236}">
                            <a16:creationId xmlns:a16="http://schemas.microsoft.com/office/drawing/2014/main" id="{00000000-0008-0000-0000-00009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E5713" id="Text Box 7713" o:spid="_x0000_s1026" type="#_x0000_t202" style="position:absolute;margin-left:0;margin-top:0;width:6pt;height:2.25pt;z-index:2485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1456" behindDoc="0" locked="0" layoutInCell="1" allowOverlap="1" wp14:anchorId="3FDBA9D2" wp14:editId="6D346815">
                      <wp:simplePos x="0" y="0"/>
                      <wp:positionH relativeFrom="column">
                        <wp:posOffset>0</wp:posOffset>
                      </wp:positionH>
                      <wp:positionV relativeFrom="paragraph">
                        <wp:posOffset>0</wp:posOffset>
                      </wp:positionV>
                      <wp:extent cx="76200" cy="28575"/>
                      <wp:effectExtent l="19050" t="19050" r="19050" b="28575"/>
                      <wp:wrapNone/>
                      <wp:docPr id="5536" name="Text Box 7712">
                        <a:extLst xmlns:a="http://schemas.openxmlformats.org/drawingml/2006/main">
                          <a:ext uri="{FF2B5EF4-FFF2-40B4-BE49-F238E27FC236}">
                            <a16:creationId xmlns:a16="http://schemas.microsoft.com/office/drawing/2014/main" id="{00000000-0008-0000-0000-0000A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9AE40" id="Text Box 7712" o:spid="_x0000_s1026" type="#_x0000_t202" style="position:absolute;margin-left:0;margin-top:0;width:6pt;height:2.25pt;z-index:2485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2480" behindDoc="0" locked="0" layoutInCell="1" allowOverlap="1" wp14:anchorId="690EB94C" wp14:editId="0E89DF26">
                      <wp:simplePos x="0" y="0"/>
                      <wp:positionH relativeFrom="column">
                        <wp:posOffset>0</wp:posOffset>
                      </wp:positionH>
                      <wp:positionV relativeFrom="paragraph">
                        <wp:posOffset>0</wp:posOffset>
                      </wp:positionV>
                      <wp:extent cx="76200" cy="28575"/>
                      <wp:effectExtent l="19050" t="19050" r="19050" b="28575"/>
                      <wp:wrapNone/>
                      <wp:docPr id="5537" name="Text Box 7711">
                        <a:extLst xmlns:a="http://schemas.openxmlformats.org/drawingml/2006/main">
                          <a:ext uri="{FF2B5EF4-FFF2-40B4-BE49-F238E27FC236}">
                            <a16:creationId xmlns:a16="http://schemas.microsoft.com/office/drawing/2014/main" id="{00000000-0008-0000-0000-0000A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70CB9" id="Text Box 7711" o:spid="_x0000_s1026" type="#_x0000_t202" style="position:absolute;margin-left:0;margin-top:0;width:6pt;height:2.25pt;z-index:2485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3504" behindDoc="0" locked="0" layoutInCell="1" allowOverlap="1" wp14:anchorId="74E79AE8" wp14:editId="5A426F79">
                      <wp:simplePos x="0" y="0"/>
                      <wp:positionH relativeFrom="column">
                        <wp:posOffset>0</wp:posOffset>
                      </wp:positionH>
                      <wp:positionV relativeFrom="paragraph">
                        <wp:posOffset>0</wp:posOffset>
                      </wp:positionV>
                      <wp:extent cx="76200" cy="28575"/>
                      <wp:effectExtent l="19050" t="19050" r="19050" b="28575"/>
                      <wp:wrapNone/>
                      <wp:docPr id="5538" name="Text Box 7710">
                        <a:extLst xmlns:a="http://schemas.openxmlformats.org/drawingml/2006/main">
                          <a:ext uri="{FF2B5EF4-FFF2-40B4-BE49-F238E27FC236}">
                            <a16:creationId xmlns:a16="http://schemas.microsoft.com/office/drawing/2014/main" id="{00000000-0008-0000-0000-0000A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A11AB" id="Text Box 7710" o:spid="_x0000_s1026" type="#_x0000_t202" style="position:absolute;margin-left:0;margin-top:0;width:6pt;height:2.25pt;z-index:2485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4528" behindDoc="0" locked="0" layoutInCell="1" allowOverlap="1" wp14:anchorId="742EB19C" wp14:editId="41BB576A">
                      <wp:simplePos x="0" y="0"/>
                      <wp:positionH relativeFrom="column">
                        <wp:posOffset>0</wp:posOffset>
                      </wp:positionH>
                      <wp:positionV relativeFrom="paragraph">
                        <wp:posOffset>0</wp:posOffset>
                      </wp:positionV>
                      <wp:extent cx="76200" cy="28575"/>
                      <wp:effectExtent l="19050" t="19050" r="19050" b="28575"/>
                      <wp:wrapNone/>
                      <wp:docPr id="5539" name="Text Box 7709">
                        <a:extLst xmlns:a="http://schemas.openxmlformats.org/drawingml/2006/main">
                          <a:ext uri="{FF2B5EF4-FFF2-40B4-BE49-F238E27FC236}">
                            <a16:creationId xmlns:a16="http://schemas.microsoft.com/office/drawing/2014/main" id="{00000000-0008-0000-0000-0000A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A87A5" id="Text Box 7709" o:spid="_x0000_s1026" type="#_x0000_t202" style="position:absolute;margin-left:0;margin-top:0;width:6pt;height:2.25pt;z-index:2485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5552" behindDoc="0" locked="0" layoutInCell="1" allowOverlap="1" wp14:anchorId="3E60AD46" wp14:editId="4B154AE9">
                      <wp:simplePos x="0" y="0"/>
                      <wp:positionH relativeFrom="column">
                        <wp:posOffset>0</wp:posOffset>
                      </wp:positionH>
                      <wp:positionV relativeFrom="paragraph">
                        <wp:posOffset>0</wp:posOffset>
                      </wp:positionV>
                      <wp:extent cx="76200" cy="28575"/>
                      <wp:effectExtent l="19050" t="19050" r="19050" b="28575"/>
                      <wp:wrapNone/>
                      <wp:docPr id="5540" name="Text Box 7708">
                        <a:extLst xmlns:a="http://schemas.openxmlformats.org/drawingml/2006/main">
                          <a:ext uri="{FF2B5EF4-FFF2-40B4-BE49-F238E27FC236}">
                            <a16:creationId xmlns:a16="http://schemas.microsoft.com/office/drawing/2014/main" id="{00000000-0008-0000-0000-0000A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76D30" id="Text Box 7708" o:spid="_x0000_s1026" type="#_x0000_t202" style="position:absolute;margin-left:0;margin-top:0;width:6pt;height:2.25pt;z-index:2485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6576" behindDoc="0" locked="0" layoutInCell="1" allowOverlap="1" wp14:anchorId="1DE43D29" wp14:editId="0AE7987A">
                      <wp:simplePos x="0" y="0"/>
                      <wp:positionH relativeFrom="column">
                        <wp:posOffset>0</wp:posOffset>
                      </wp:positionH>
                      <wp:positionV relativeFrom="paragraph">
                        <wp:posOffset>0</wp:posOffset>
                      </wp:positionV>
                      <wp:extent cx="76200" cy="28575"/>
                      <wp:effectExtent l="19050" t="19050" r="19050" b="28575"/>
                      <wp:wrapNone/>
                      <wp:docPr id="5541" name="Text Box 7707">
                        <a:extLst xmlns:a="http://schemas.openxmlformats.org/drawingml/2006/main">
                          <a:ext uri="{FF2B5EF4-FFF2-40B4-BE49-F238E27FC236}">
                            <a16:creationId xmlns:a16="http://schemas.microsoft.com/office/drawing/2014/main" id="{00000000-0008-0000-0000-0000A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BBF88" id="Text Box 7707" o:spid="_x0000_s1026" type="#_x0000_t202" style="position:absolute;margin-left:0;margin-top:0;width:6pt;height:2.25pt;z-index:2485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7600" behindDoc="0" locked="0" layoutInCell="1" allowOverlap="1" wp14:anchorId="580B027E" wp14:editId="71D12CE6">
                      <wp:simplePos x="0" y="0"/>
                      <wp:positionH relativeFrom="column">
                        <wp:posOffset>0</wp:posOffset>
                      </wp:positionH>
                      <wp:positionV relativeFrom="paragraph">
                        <wp:posOffset>0</wp:posOffset>
                      </wp:positionV>
                      <wp:extent cx="76200" cy="28575"/>
                      <wp:effectExtent l="19050" t="19050" r="19050" b="28575"/>
                      <wp:wrapNone/>
                      <wp:docPr id="5542" name="Text Box 7706">
                        <a:extLst xmlns:a="http://schemas.openxmlformats.org/drawingml/2006/main">
                          <a:ext uri="{FF2B5EF4-FFF2-40B4-BE49-F238E27FC236}">
                            <a16:creationId xmlns:a16="http://schemas.microsoft.com/office/drawing/2014/main" id="{00000000-0008-0000-0000-0000A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62487" id="Text Box 7706" o:spid="_x0000_s1026" type="#_x0000_t202" style="position:absolute;margin-left:0;margin-top:0;width:6pt;height:2.25pt;z-index:2485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8624" behindDoc="0" locked="0" layoutInCell="1" allowOverlap="1" wp14:anchorId="396B893F" wp14:editId="00B476AF">
                      <wp:simplePos x="0" y="0"/>
                      <wp:positionH relativeFrom="column">
                        <wp:posOffset>0</wp:posOffset>
                      </wp:positionH>
                      <wp:positionV relativeFrom="paragraph">
                        <wp:posOffset>0</wp:posOffset>
                      </wp:positionV>
                      <wp:extent cx="76200" cy="28575"/>
                      <wp:effectExtent l="19050" t="19050" r="19050" b="28575"/>
                      <wp:wrapNone/>
                      <wp:docPr id="5543" name="Text Box 7705">
                        <a:extLst xmlns:a="http://schemas.openxmlformats.org/drawingml/2006/main">
                          <a:ext uri="{FF2B5EF4-FFF2-40B4-BE49-F238E27FC236}">
                            <a16:creationId xmlns:a16="http://schemas.microsoft.com/office/drawing/2014/main" id="{00000000-0008-0000-0000-0000A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8AA44" id="Text Box 7705" o:spid="_x0000_s1026" type="#_x0000_t202" style="position:absolute;margin-left:0;margin-top:0;width:6pt;height:2.25pt;z-index:2485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39648" behindDoc="0" locked="0" layoutInCell="1" allowOverlap="1" wp14:anchorId="6D7CF7D2" wp14:editId="2639C642">
                      <wp:simplePos x="0" y="0"/>
                      <wp:positionH relativeFrom="column">
                        <wp:posOffset>0</wp:posOffset>
                      </wp:positionH>
                      <wp:positionV relativeFrom="paragraph">
                        <wp:posOffset>0</wp:posOffset>
                      </wp:positionV>
                      <wp:extent cx="76200" cy="28575"/>
                      <wp:effectExtent l="19050" t="19050" r="19050" b="28575"/>
                      <wp:wrapNone/>
                      <wp:docPr id="5544" name="Text Box 7704">
                        <a:extLst xmlns:a="http://schemas.openxmlformats.org/drawingml/2006/main">
                          <a:ext uri="{FF2B5EF4-FFF2-40B4-BE49-F238E27FC236}">
                            <a16:creationId xmlns:a16="http://schemas.microsoft.com/office/drawing/2014/main" id="{00000000-0008-0000-0000-0000A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76580" id="Text Box 7704" o:spid="_x0000_s1026" type="#_x0000_t202" style="position:absolute;margin-left:0;margin-top:0;width:6pt;height:2.25pt;z-index:2485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0672" behindDoc="0" locked="0" layoutInCell="1" allowOverlap="1" wp14:anchorId="6E3C2D7F" wp14:editId="11778BAD">
                      <wp:simplePos x="0" y="0"/>
                      <wp:positionH relativeFrom="column">
                        <wp:posOffset>0</wp:posOffset>
                      </wp:positionH>
                      <wp:positionV relativeFrom="paragraph">
                        <wp:posOffset>0</wp:posOffset>
                      </wp:positionV>
                      <wp:extent cx="76200" cy="28575"/>
                      <wp:effectExtent l="19050" t="19050" r="19050" b="28575"/>
                      <wp:wrapNone/>
                      <wp:docPr id="5545" name="Text Box 7703">
                        <a:extLst xmlns:a="http://schemas.openxmlformats.org/drawingml/2006/main">
                          <a:ext uri="{FF2B5EF4-FFF2-40B4-BE49-F238E27FC236}">
                            <a16:creationId xmlns:a16="http://schemas.microsoft.com/office/drawing/2014/main" id="{00000000-0008-0000-0000-0000A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5B699" id="Text Box 7703" o:spid="_x0000_s1026" type="#_x0000_t202" style="position:absolute;margin-left:0;margin-top:0;width:6pt;height:2.25pt;z-index:2485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1696" behindDoc="0" locked="0" layoutInCell="1" allowOverlap="1" wp14:anchorId="15AA44DF" wp14:editId="32362595">
                      <wp:simplePos x="0" y="0"/>
                      <wp:positionH relativeFrom="column">
                        <wp:posOffset>0</wp:posOffset>
                      </wp:positionH>
                      <wp:positionV relativeFrom="paragraph">
                        <wp:posOffset>0</wp:posOffset>
                      </wp:positionV>
                      <wp:extent cx="76200" cy="28575"/>
                      <wp:effectExtent l="19050" t="19050" r="19050" b="28575"/>
                      <wp:wrapNone/>
                      <wp:docPr id="5546" name="Text Box 7702">
                        <a:extLst xmlns:a="http://schemas.openxmlformats.org/drawingml/2006/main">
                          <a:ext uri="{FF2B5EF4-FFF2-40B4-BE49-F238E27FC236}">
                            <a16:creationId xmlns:a16="http://schemas.microsoft.com/office/drawing/2014/main" id="{00000000-0008-0000-0000-0000A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A184F" id="Text Box 7702" o:spid="_x0000_s1026" type="#_x0000_t202" style="position:absolute;margin-left:0;margin-top:0;width:6pt;height:2.25pt;z-index:2485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2720" behindDoc="0" locked="0" layoutInCell="1" allowOverlap="1" wp14:anchorId="4020C97F" wp14:editId="624C8A06">
                      <wp:simplePos x="0" y="0"/>
                      <wp:positionH relativeFrom="column">
                        <wp:posOffset>0</wp:posOffset>
                      </wp:positionH>
                      <wp:positionV relativeFrom="paragraph">
                        <wp:posOffset>0</wp:posOffset>
                      </wp:positionV>
                      <wp:extent cx="76200" cy="28575"/>
                      <wp:effectExtent l="19050" t="19050" r="19050" b="28575"/>
                      <wp:wrapNone/>
                      <wp:docPr id="5547" name="Text Box 7701">
                        <a:extLst xmlns:a="http://schemas.openxmlformats.org/drawingml/2006/main">
                          <a:ext uri="{FF2B5EF4-FFF2-40B4-BE49-F238E27FC236}">
                            <a16:creationId xmlns:a16="http://schemas.microsoft.com/office/drawing/2014/main" id="{00000000-0008-0000-0000-0000A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6FF5D" id="Text Box 7701" o:spid="_x0000_s1026" type="#_x0000_t202" style="position:absolute;margin-left:0;margin-top:0;width:6pt;height:2.25pt;z-index:2485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3744" behindDoc="0" locked="0" layoutInCell="1" allowOverlap="1" wp14:anchorId="44DEE69A" wp14:editId="2D57F5EA">
                      <wp:simplePos x="0" y="0"/>
                      <wp:positionH relativeFrom="column">
                        <wp:posOffset>0</wp:posOffset>
                      </wp:positionH>
                      <wp:positionV relativeFrom="paragraph">
                        <wp:posOffset>0</wp:posOffset>
                      </wp:positionV>
                      <wp:extent cx="76200" cy="28575"/>
                      <wp:effectExtent l="19050" t="19050" r="19050" b="28575"/>
                      <wp:wrapNone/>
                      <wp:docPr id="5548" name="Text Box 7700">
                        <a:extLst xmlns:a="http://schemas.openxmlformats.org/drawingml/2006/main">
                          <a:ext uri="{FF2B5EF4-FFF2-40B4-BE49-F238E27FC236}">
                            <a16:creationId xmlns:a16="http://schemas.microsoft.com/office/drawing/2014/main" id="{00000000-0008-0000-0000-0000A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7DD34" id="Text Box 7700" o:spid="_x0000_s1026" type="#_x0000_t202" style="position:absolute;margin-left:0;margin-top:0;width:6pt;height:2.25pt;z-index:2485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4768" behindDoc="0" locked="0" layoutInCell="1" allowOverlap="1" wp14:anchorId="36417724" wp14:editId="2281D931">
                      <wp:simplePos x="0" y="0"/>
                      <wp:positionH relativeFrom="column">
                        <wp:posOffset>0</wp:posOffset>
                      </wp:positionH>
                      <wp:positionV relativeFrom="paragraph">
                        <wp:posOffset>0</wp:posOffset>
                      </wp:positionV>
                      <wp:extent cx="76200" cy="28575"/>
                      <wp:effectExtent l="19050" t="19050" r="19050" b="28575"/>
                      <wp:wrapNone/>
                      <wp:docPr id="5549" name="Text Box 7699">
                        <a:extLst xmlns:a="http://schemas.openxmlformats.org/drawingml/2006/main">
                          <a:ext uri="{FF2B5EF4-FFF2-40B4-BE49-F238E27FC236}">
                            <a16:creationId xmlns:a16="http://schemas.microsoft.com/office/drawing/2014/main" id="{00000000-0008-0000-0000-0000A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6E541" id="Text Box 7699" o:spid="_x0000_s1026" type="#_x0000_t202" style="position:absolute;margin-left:0;margin-top:0;width:6pt;height:2.25pt;z-index:2485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5792" behindDoc="0" locked="0" layoutInCell="1" allowOverlap="1" wp14:anchorId="088467B7" wp14:editId="6A75F5B4">
                      <wp:simplePos x="0" y="0"/>
                      <wp:positionH relativeFrom="column">
                        <wp:posOffset>0</wp:posOffset>
                      </wp:positionH>
                      <wp:positionV relativeFrom="paragraph">
                        <wp:posOffset>0</wp:posOffset>
                      </wp:positionV>
                      <wp:extent cx="76200" cy="28575"/>
                      <wp:effectExtent l="19050" t="19050" r="19050" b="28575"/>
                      <wp:wrapNone/>
                      <wp:docPr id="5550" name="Text Box 7698">
                        <a:extLst xmlns:a="http://schemas.openxmlformats.org/drawingml/2006/main">
                          <a:ext uri="{FF2B5EF4-FFF2-40B4-BE49-F238E27FC236}">
                            <a16:creationId xmlns:a16="http://schemas.microsoft.com/office/drawing/2014/main" id="{00000000-0008-0000-0000-0000A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330F0" id="Text Box 7698" o:spid="_x0000_s1026" type="#_x0000_t202" style="position:absolute;margin-left:0;margin-top:0;width:6pt;height:2.25pt;z-index:2485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6816" behindDoc="0" locked="0" layoutInCell="1" allowOverlap="1" wp14:anchorId="5A8B7D78" wp14:editId="4A5FF07A">
                      <wp:simplePos x="0" y="0"/>
                      <wp:positionH relativeFrom="column">
                        <wp:posOffset>0</wp:posOffset>
                      </wp:positionH>
                      <wp:positionV relativeFrom="paragraph">
                        <wp:posOffset>0</wp:posOffset>
                      </wp:positionV>
                      <wp:extent cx="76200" cy="28575"/>
                      <wp:effectExtent l="19050" t="19050" r="19050" b="28575"/>
                      <wp:wrapNone/>
                      <wp:docPr id="5551" name="Text Box 7697">
                        <a:extLst xmlns:a="http://schemas.openxmlformats.org/drawingml/2006/main">
                          <a:ext uri="{FF2B5EF4-FFF2-40B4-BE49-F238E27FC236}">
                            <a16:creationId xmlns:a16="http://schemas.microsoft.com/office/drawing/2014/main" id="{00000000-0008-0000-0000-0000A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8615C" id="Text Box 7697" o:spid="_x0000_s1026" type="#_x0000_t202" style="position:absolute;margin-left:0;margin-top:0;width:6pt;height:2.25pt;z-index:2485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7840" behindDoc="0" locked="0" layoutInCell="1" allowOverlap="1" wp14:anchorId="345941F5" wp14:editId="5D995C59">
                      <wp:simplePos x="0" y="0"/>
                      <wp:positionH relativeFrom="column">
                        <wp:posOffset>0</wp:posOffset>
                      </wp:positionH>
                      <wp:positionV relativeFrom="paragraph">
                        <wp:posOffset>0</wp:posOffset>
                      </wp:positionV>
                      <wp:extent cx="76200" cy="28575"/>
                      <wp:effectExtent l="19050" t="19050" r="19050" b="28575"/>
                      <wp:wrapNone/>
                      <wp:docPr id="5552" name="Text Box 7696">
                        <a:extLst xmlns:a="http://schemas.openxmlformats.org/drawingml/2006/main">
                          <a:ext uri="{FF2B5EF4-FFF2-40B4-BE49-F238E27FC236}">
                            <a16:creationId xmlns:a16="http://schemas.microsoft.com/office/drawing/2014/main" id="{00000000-0008-0000-0000-0000B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9FDCF" id="Text Box 7696" o:spid="_x0000_s1026" type="#_x0000_t202" style="position:absolute;margin-left:0;margin-top:0;width:6pt;height:2.25pt;z-index:2485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8864" behindDoc="0" locked="0" layoutInCell="1" allowOverlap="1" wp14:anchorId="5F4413EB" wp14:editId="5F78AEFA">
                      <wp:simplePos x="0" y="0"/>
                      <wp:positionH relativeFrom="column">
                        <wp:posOffset>0</wp:posOffset>
                      </wp:positionH>
                      <wp:positionV relativeFrom="paragraph">
                        <wp:posOffset>0</wp:posOffset>
                      </wp:positionV>
                      <wp:extent cx="76200" cy="28575"/>
                      <wp:effectExtent l="19050" t="19050" r="19050" b="28575"/>
                      <wp:wrapNone/>
                      <wp:docPr id="5553" name="Text Box 7695">
                        <a:extLst xmlns:a="http://schemas.openxmlformats.org/drawingml/2006/main">
                          <a:ext uri="{FF2B5EF4-FFF2-40B4-BE49-F238E27FC236}">
                            <a16:creationId xmlns:a16="http://schemas.microsoft.com/office/drawing/2014/main" id="{00000000-0008-0000-0000-0000B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4BC80" id="Text Box 7695" o:spid="_x0000_s1026" type="#_x0000_t202" style="position:absolute;margin-left:0;margin-top:0;width:6pt;height:2.25pt;z-index:2485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49888" behindDoc="0" locked="0" layoutInCell="1" allowOverlap="1" wp14:anchorId="51BCF5E3" wp14:editId="33DD9532">
                      <wp:simplePos x="0" y="0"/>
                      <wp:positionH relativeFrom="column">
                        <wp:posOffset>0</wp:posOffset>
                      </wp:positionH>
                      <wp:positionV relativeFrom="paragraph">
                        <wp:posOffset>0</wp:posOffset>
                      </wp:positionV>
                      <wp:extent cx="76200" cy="28575"/>
                      <wp:effectExtent l="19050" t="19050" r="19050" b="28575"/>
                      <wp:wrapNone/>
                      <wp:docPr id="5554" name="Text Box 7694">
                        <a:extLst xmlns:a="http://schemas.openxmlformats.org/drawingml/2006/main">
                          <a:ext uri="{FF2B5EF4-FFF2-40B4-BE49-F238E27FC236}">
                            <a16:creationId xmlns:a16="http://schemas.microsoft.com/office/drawing/2014/main" id="{00000000-0008-0000-0000-0000B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279101" id="Text Box 7694" o:spid="_x0000_s1026" type="#_x0000_t202" style="position:absolute;margin-left:0;margin-top:0;width:6pt;height:2.25pt;z-index:2485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0912" behindDoc="0" locked="0" layoutInCell="1" allowOverlap="1" wp14:anchorId="5931E54C" wp14:editId="56B179FA">
                      <wp:simplePos x="0" y="0"/>
                      <wp:positionH relativeFrom="column">
                        <wp:posOffset>0</wp:posOffset>
                      </wp:positionH>
                      <wp:positionV relativeFrom="paragraph">
                        <wp:posOffset>0</wp:posOffset>
                      </wp:positionV>
                      <wp:extent cx="76200" cy="28575"/>
                      <wp:effectExtent l="19050" t="19050" r="19050" b="28575"/>
                      <wp:wrapNone/>
                      <wp:docPr id="5555" name="Text Box 7693">
                        <a:extLst xmlns:a="http://schemas.openxmlformats.org/drawingml/2006/main">
                          <a:ext uri="{FF2B5EF4-FFF2-40B4-BE49-F238E27FC236}">
                            <a16:creationId xmlns:a16="http://schemas.microsoft.com/office/drawing/2014/main" id="{00000000-0008-0000-0000-0000B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D9A66" id="Text Box 7693" o:spid="_x0000_s1026" type="#_x0000_t202" style="position:absolute;margin-left:0;margin-top:0;width:6pt;height:2.25pt;z-index:2485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1936" behindDoc="0" locked="0" layoutInCell="1" allowOverlap="1" wp14:anchorId="6A367AA9" wp14:editId="71A14B5A">
                      <wp:simplePos x="0" y="0"/>
                      <wp:positionH relativeFrom="column">
                        <wp:posOffset>0</wp:posOffset>
                      </wp:positionH>
                      <wp:positionV relativeFrom="paragraph">
                        <wp:posOffset>0</wp:posOffset>
                      </wp:positionV>
                      <wp:extent cx="76200" cy="28575"/>
                      <wp:effectExtent l="19050" t="19050" r="19050" b="28575"/>
                      <wp:wrapNone/>
                      <wp:docPr id="5556" name="Text Box 7692">
                        <a:extLst xmlns:a="http://schemas.openxmlformats.org/drawingml/2006/main">
                          <a:ext uri="{FF2B5EF4-FFF2-40B4-BE49-F238E27FC236}">
                            <a16:creationId xmlns:a16="http://schemas.microsoft.com/office/drawing/2014/main" id="{00000000-0008-0000-0000-0000B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52E66" id="Text Box 7692" o:spid="_x0000_s1026" type="#_x0000_t202" style="position:absolute;margin-left:0;margin-top:0;width:6pt;height:2.25pt;z-index:2485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2960" behindDoc="0" locked="0" layoutInCell="1" allowOverlap="1" wp14:anchorId="470C8E5E" wp14:editId="53D4AC3D">
                      <wp:simplePos x="0" y="0"/>
                      <wp:positionH relativeFrom="column">
                        <wp:posOffset>0</wp:posOffset>
                      </wp:positionH>
                      <wp:positionV relativeFrom="paragraph">
                        <wp:posOffset>0</wp:posOffset>
                      </wp:positionV>
                      <wp:extent cx="76200" cy="28575"/>
                      <wp:effectExtent l="19050" t="19050" r="19050" b="28575"/>
                      <wp:wrapNone/>
                      <wp:docPr id="5557" name="Text Box 7691">
                        <a:extLst xmlns:a="http://schemas.openxmlformats.org/drawingml/2006/main">
                          <a:ext uri="{FF2B5EF4-FFF2-40B4-BE49-F238E27FC236}">
                            <a16:creationId xmlns:a16="http://schemas.microsoft.com/office/drawing/2014/main" id="{00000000-0008-0000-0000-0000B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95944D" id="Text Box 7691" o:spid="_x0000_s1026" type="#_x0000_t202" style="position:absolute;margin-left:0;margin-top:0;width:6pt;height:2.25pt;z-index:2485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3984" behindDoc="0" locked="0" layoutInCell="1" allowOverlap="1" wp14:anchorId="47BE9858" wp14:editId="20E07368">
                      <wp:simplePos x="0" y="0"/>
                      <wp:positionH relativeFrom="column">
                        <wp:posOffset>0</wp:posOffset>
                      </wp:positionH>
                      <wp:positionV relativeFrom="paragraph">
                        <wp:posOffset>0</wp:posOffset>
                      </wp:positionV>
                      <wp:extent cx="76200" cy="28575"/>
                      <wp:effectExtent l="19050" t="19050" r="19050" b="28575"/>
                      <wp:wrapNone/>
                      <wp:docPr id="5558" name="Text Box 7690">
                        <a:extLst xmlns:a="http://schemas.openxmlformats.org/drawingml/2006/main">
                          <a:ext uri="{FF2B5EF4-FFF2-40B4-BE49-F238E27FC236}">
                            <a16:creationId xmlns:a16="http://schemas.microsoft.com/office/drawing/2014/main" id="{00000000-0008-0000-0000-0000B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006FF" id="Text Box 7690" o:spid="_x0000_s1026" type="#_x0000_t202" style="position:absolute;margin-left:0;margin-top:0;width:6pt;height:2.25pt;z-index:2485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5008" behindDoc="0" locked="0" layoutInCell="1" allowOverlap="1" wp14:anchorId="75E74CE5" wp14:editId="5DB82F0D">
                      <wp:simplePos x="0" y="0"/>
                      <wp:positionH relativeFrom="column">
                        <wp:posOffset>0</wp:posOffset>
                      </wp:positionH>
                      <wp:positionV relativeFrom="paragraph">
                        <wp:posOffset>0</wp:posOffset>
                      </wp:positionV>
                      <wp:extent cx="76200" cy="28575"/>
                      <wp:effectExtent l="19050" t="19050" r="19050" b="28575"/>
                      <wp:wrapNone/>
                      <wp:docPr id="5559" name="Text Box 7689">
                        <a:extLst xmlns:a="http://schemas.openxmlformats.org/drawingml/2006/main">
                          <a:ext uri="{FF2B5EF4-FFF2-40B4-BE49-F238E27FC236}">
                            <a16:creationId xmlns:a16="http://schemas.microsoft.com/office/drawing/2014/main" id="{00000000-0008-0000-0000-0000B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B8622" id="Text Box 7689" o:spid="_x0000_s1026" type="#_x0000_t202" style="position:absolute;margin-left:0;margin-top:0;width:6pt;height:2.25pt;z-index:2485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6032" behindDoc="0" locked="0" layoutInCell="1" allowOverlap="1" wp14:anchorId="457DE0BB" wp14:editId="7DF1F07E">
                      <wp:simplePos x="0" y="0"/>
                      <wp:positionH relativeFrom="column">
                        <wp:posOffset>0</wp:posOffset>
                      </wp:positionH>
                      <wp:positionV relativeFrom="paragraph">
                        <wp:posOffset>0</wp:posOffset>
                      </wp:positionV>
                      <wp:extent cx="76200" cy="28575"/>
                      <wp:effectExtent l="19050" t="19050" r="19050" b="28575"/>
                      <wp:wrapNone/>
                      <wp:docPr id="5560" name="Text Box 7688">
                        <a:extLst xmlns:a="http://schemas.openxmlformats.org/drawingml/2006/main">
                          <a:ext uri="{FF2B5EF4-FFF2-40B4-BE49-F238E27FC236}">
                            <a16:creationId xmlns:a16="http://schemas.microsoft.com/office/drawing/2014/main" id="{00000000-0008-0000-0000-0000B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6214D" id="Text Box 7688" o:spid="_x0000_s1026" type="#_x0000_t202" style="position:absolute;margin-left:0;margin-top:0;width:6pt;height:2.25pt;z-index:2485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7056" behindDoc="0" locked="0" layoutInCell="1" allowOverlap="1" wp14:anchorId="0923435F" wp14:editId="45A40BC2">
                      <wp:simplePos x="0" y="0"/>
                      <wp:positionH relativeFrom="column">
                        <wp:posOffset>0</wp:posOffset>
                      </wp:positionH>
                      <wp:positionV relativeFrom="paragraph">
                        <wp:posOffset>0</wp:posOffset>
                      </wp:positionV>
                      <wp:extent cx="76200" cy="28575"/>
                      <wp:effectExtent l="19050" t="19050" r="19050" b="28575"/>
                      <wp:wrapNone/>
                      <wp:docPr id="5561" name="Text Box 7687">
                        <a:extLst xmlns:a="http://schemas.openxmlformats.org/drawingml/2006/main">
                          <a:ext uri="{FF2B5EF4-FFF2-40B4-BE49-F238E27FC236}">
                            <a16:creationId xmlns:a16="http://schemas.microsoft.com/office/drawing/2014/main" id="{00000000-0008-0000-0000-0000B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16E94" id="Text Box 7687" o:spid="_x0000_s1026" type="#_x0000_t202" style="position:absolute;margin-left:0;margin-top:0;width:6pt;height:2.25pt;z-index:2485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8080" behindDoc="0" locked="0" layoutInCell="1" allowOverlap="1" wp14:anchorId="28DC5A65" wp14:editId="4163E03A">
                      <wp:simplePos x="0" y="0"/>
                      <wp:positionH relativeFrom="column">
                        <wp:posOffset>0</wp:posOffset>
                      </wp:positionH>
                      <wp:positionV relativeFrom="paragraph">
                        <wp:posOffset>0</wp:posOffset>
                      </wp:positionV>
                      <wp:extent cx="76200" cy="28575"/>
                      <wp:effectExtent l="19050" t="19050" r="19050" b="28575"/>
                      <wp:wrapNone/>
                      <wp:docPr id="5562" name="Text Box 7686">
                        <a:extLst xmlns:a="http://schemas.openxmlformats.org/drawingml/2006/main">
                          <a:ext uri="{FF2B5EF4-FFF2-40B4-BE49-F238E27FC236}">
                            <a16:creationId xmlns:a16="http://schemas.microsoft.com/office/drawing/2014/main" id="{00000000-0008-0000-0000-0000B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21AF3F" id="Text Box 7686" o:spid="_x0000_s1026" type="#_x0000_t202" style="position:absolute;margin-left:0;margin-top:0;width:6pt;height:2.25pt;z-index:2485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59104" behindDoc="0" locked="0" layoutInCell="1" allowOverlap="1" wp14:anchorId="2884A817" wp14:editId="2F9DE73D">
                      <wp:simplePos x="0" y="0"/>
                      <wp:positionH relativeFrom="column">
                        <wp:posOffset>0</wp:posOffset>
                      </wp:positionH>
                      <wp:positionV relativeFrom="paragraph">
                        <wp:posOffset>0</wp:posOffset>
                      </wp:positionV>
                      <wp:extent cx="76200" cy="28575"/>
                      <wp:effectExtent l="19050" t="19050" r="19050" b="28575"/>
                      <wp:wrapNone/>
                      <wp:docPr id="5563" name="Text Box 7685">
                        <a:extLst xmlns:a="http://schemas.openxmlformats.org/drawingml/2006/main">
                          <a:ext uri="{FF2B5EF4-FFF2-40B4-BE49-F238E27FC236}">
                            <a16:creationId xmlns:a16="http://schemas.microsoft.com/office/drawing/2014/main" id="{00000000-0008-0000-0000-0000B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664AE" id="Text Box 7685" o:spid="_x0000_s1026" type="#_x0000_t202" style="position:absolute;margin-left:0;margin-top:0;width:6pt;height:2.25pt;z-index:2485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0128" behindDoc="0" locked="0" layoutInCell="1" allowOverlap="1" wp14:anchorId="04313434" wp14:editId="57BCE4A7">
                      <wp:simplePos x="0" y="0"/>
                      <wp:positionH relativeFrom="column">
                        <wp:posOffset>0</wp:posOffset>
                      </wp:positionH>
                      <wp:positionV relativeFrom="paragraph">
                        <wp:posOffset>0</wp:posOffset>
                      </wp:positionV>
                      <wp:extent cx="76200" cy="28575"/>
                      <wp:effectExtent l="19050" t="19050" r="19050" b="28575"/>
                      <wp:wrapNone/>
                      <wp:docPr id="5564" name="Text Box 7684">
                        <a:extLst xmlns:a="http://schemas.openxmlformats.org/drawingml/2006/main">
                          <a:ext uri="{FF2B5EF4-FFF2-40B4-BE49-F238E27FC236}">
                            <a16:creationId xmlns:a16="http://schemas.microsoft.com/office/drawing/2014/main" id="{00000000-0008-0000-0000-0000B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4421F" id="Text Box 7684" o:spid="_x0000_s1026" type="#_x0000_t202" style="position:absolute;margin-left:0;margin-top:0;width:6pt;height:2.25pt;z-index:2485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1152" behindDoc="0" locked="0" layoutInCell="1" allowOverlap="1" wp14:anchorId="6EAC6B0E" wp14:editId="049CBE2D">
                      <wp:simplePos x="0" y="0"/>
                      <wp:positionH relativeFrom="column">
                        <wp:posOffset>0</wp:posOffset>
                      </wp:positionH>
                      <wp:positionV relativeFrom="paragraph">
                        <wp:posOffset>0</wp:posOffset>
                      </wp:positionV>
                      <wp:extent cx="76200" cy="28575"/>
                      <wp:effectExtent l="19050" t="19050" r="19050" b="28575"/>
                      <wp:wrapNone/>
                      <wp:docPr id="5565" name="Text Box 7683">
                        <a:extLst xmlns:a="http://schemas.openxmlformats.org/drawingml/2006/main">
                          <a:ext uri="{FF2B5EF4-FFF2-40B4-BE49-F238E27FC236}">
                            <a16:creationId xmlns:a16="http://schemas.microsoft.com/office/drawing/2014/main" id="{00000000-0008-0000-0000-0000B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A36E1" id="Text Box 7683" o:spid="_x0000_s1026" type="#_x0000_t202" style="position:absolute;margin-left:0;margin-top:0;width:6pt;height:2.25pt;z-index:2485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2176" behindDoc="0" locked="0" layoutInCell="1" allowOverlap="1" wp14:anchorId="6793F2D1" wp14:editId="0C388038">
                      <wp:simplePos x="0" y="0"/>
                      <wp:positionH relativeFrom="column">
                        <wp:posOffset>0</wp:posOffset>
                      </wp:positionH>
                      <wp:positionV relativeFrom="paragraph">
                        <wp:posOffset>0</wp:posOffset>
                      </wp:positionV>
                      <wp:extent cx="76200" cy="28575"/>
                      <wp:effectExtent l="19050" t="19050" r="19050" b="28575"/>
                      <wp:wrapNone/>
                      <wp:docPr id="5566" name="Text Box 7682">
                        <a:extLst xmlns:a="http://schemas.openxmlformats.org/drawingml/2006/main">
                          <a:ext uri="{FF2B5EF4-FFF2-40B4-BE49-F238E27FC236}">
                            <a16:creationId xmlns:a16="http://schemas.microsoft.com/office/drawing/2014/main" id="{00000000-0008-0000-0000-0000B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4A6C6" id="Text Box 7682" o:spid="_x0000_s1026" type="#_x0000_t202" style="position:absolute;margin-left:0;margin-top:0;width:6pt;height:2.25pt;z-index:2485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3200" behindDoc="0" locked="0" layoutInCell="1" allowOverlap="1" wp14:anchorId="31D72A26" wp14:editId="6E9B9CD6">
                      <wp:simplePos x="0" y="0"/>
                      <wp:positionH relativeFrom="column">
                        <wp:posOffset>0</wp:posOffset>
                      </wp:positionH>
                      <wp:positionV relativeFrom="paragraph">
                        <wp:posOffset>0</wp:posOffset>
                      </wp:positionV>
                      <wp:extent cx="76200" cy="28575"/>
                      <wp:effectExtent l="19050" t="19050" r="19050" b="28575"/>
                      <wp:wrapNone/>
                      <wp:docPr id="5567" name="Text Box 7681">
                        <a:extLst xmlns:a="http://schemas.openxmlformats.org/drawingml/2006/main">
                          <a:ext uri="{FF2B5EF4-FFF2-40B4-BE49-F238E27FC236}">
                            <a16:creationId xmlns:a16="http://schemas.microsoft.com/office/drawing/2014/main" id="{00000000-0008-0000-0000-0000B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8A2D2" id="Text Box 7681" o:spid="_x0000_s1026" type="#_x0000_t202" style="position:absolute;margin-left:0;margin-top:0;width:6pt;height:2.25pt;z-index:2485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4224" behindDoc="0" locked="0" layoutInCell="1" allowOverlap="1" wp14:anchorId="2678AEB3" wp14:editId="62DCBC4B">
                      <wp:simplePos x="0" y="0"/>
                      <wp:positionH relativeFrom="column">
                        <wp:posOffset>0</wp:posOffset>
                      </wp:positionH>
                      <wp:positionV relativeFrom="paragraph">
                        <wp:posOffset>0</wp:posOffset>
                      </wp:positionV>
                      <wp:extent cx="76200" cy="28575"/>
                      <wp:effectExtent l="19050" t="19050" r="19050" b="28575"/>
                      <wp:wrapNone/>
                      <wp:docPr id="5568" name="Text Box 7680">
                        <a:extLst xmlns:a="http://schemas.openxmlformats.org/drawingml/2006/main">
                          <a:ext uri="{FF2B5EF4-FFF2-40B4-BE49-F238E27FC236}">
                            <a16:creationId xmlns:a16="http://schemas.microsoft.com/office/drawing/2014/main" id="{00000000-0008-0000-0000-0000C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BC782" id="Text Box 7680" o:spid="_x0000_s1026" type="#_x0000_t202" style="position:absolute;margin-left:0;margin-top:0;width:6pt;height:2.25pt;z-index:2485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5248" behindDoc="0" locked="0" layoutInCell="1" allowOverlap="1" wp14:anchorId="7ED2DA05" wp14:editId="49308181">
                      <wp:simplePos x="0" y="0"/>
                      <wp:positionH relativeFrom="column">
                        <wp:posOffset>0</wp:posOffset>
                      </wp:positionH>
                      <wp:positionV relativeFrom="paragraph">
                        <wp:posOffset>0</wp:posOffset>
                      </wp:positionV>
                      <wp:extent cx="76200" cy="28575"/>
                      <wp:effectExtent l="19050" t="19050" r="19050" b="28575"/>
                      <wp:wrapNone/>
                      <wp:docPr id="5569" name="Text Box 7679">
                        <a:extLst xmlns:a="http://schemas.openxmlformats.org/drawingml/2006/main">
                          <a:ext uri="{FF2B5EF4-FFF2-40B4-BE49-F238E27FC236}">
                            <a16:creationId xmlns:a16="http://schemas.microsoft.com/office/drawing/2014/main" id="{00000000-0008-0000-0000-0000C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E5BC2" id="Text Box 7679" o:spid="_x0000_s1026" type="#_x0000_t202" style="position:absolute;margin-left:0;margin-top:0;width:6pt;height:2.25pt;z-index:2485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6272" behindDoc="0" locked="0" layoutInCell="1" allowOverlap="1" wp14:anchorId="7A02FF94" wp14:editId="64E52028">
                      <wp:simplePos x="0" y="0"/>
                      <wp:positionH relativeFrom="column">
                        <wp:posOffset>0</wp:posOffset>
                      </wp:positionH>
                      <wp:positionV relativeFrom="paragraph">
                        <wp:posOffset>0</wp:posOffset>
                      </wp:positionV>
                      <wp:extent cx="76200" cy="28575"/>
                      <wp:effectExtent l="19050" t="19050" r="19050" b="28575"/>
                      <wp:wrapNone/>
                      <wp:docPr id="5570" name="Text Box 7678">
                        <a:extLst xmlns:a="http://schemas.openxmlformats.org/drawingml/2006/main">
                          <a:ext uri="{FF2B5EF4-FFF2-40B4-BE49-F238E27FC236}">
                            <a16:creationId xmlns:a16="http://schemas.microsoft.com/office/drawing/2014/main" id="{00000000-0008-0000-0000-0000C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B18469" id="Text Box 7678" o:spid="_x0000_s1026" type="#_x0000_t202" style="position:absolute;margin-left:0;margin-top:0;width:6pt;height:2.25pt;z-index:2485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7296" behindDoc="0" locked="0" layoutInCell="1" allowOverlap="1" wp14:anchorId="6013C414" wp14:editId="450F86C2">
                      <wp:simplePos x="0" y="0"/>
                      <wp:positionH relativeFrom="column">
                        <wp:posOffset>0</wp:posOffset>
                      </wp:positionH>
                      <wp:positionV relativeFrom="paragraph">
                        <wp:posOffset>0</wp:posOffset>
                      </wp:positionV>
                      <wp:extent cx="76200" cy="28575"/>
                      <wp:effectExtent l="19050" t="19050" r="19050" b="28575"/>
                      <wp:wrapNone/>
                      <wp:docPr id="5571" name="Text Box 7677">
                        <a:extLst xmlns:a="http://schemas.openxmlformats.org/drawingml/2006/main">
                          <a:ext uri="{FF2B5EF4-FFF2-40B4-BE49-F238E27FC236}">
                            <a16:creationId xmlns:a16="http://schemas.microsoft.com/office/drawing/2014/main" id="{00000000-0008-0000-0000-0000C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5C4A0" id="Text Box 7677" o:spid="_x0000_s1026" type="#_x0000_t202" style="position:absolute;margin-left:0;margin-top:0;width:6pt;height:2.25pt;z-index:2485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8320" behindDoc="0" locked="0" layoutInCell="1" allowOverlap="1" wp14:anchorId="71562215" wp14:editId="7FB18D59">
                      <wp:simplePos x="0" y="0"/>
                      <wp:positionH relativeFrom="column">
                        <wp:posOffset>0</wp:posOffset>
                      </wp:positionH>
                      <wp:positionV relativeFrom="paragraph">
                        <wp:posOffset>0</wp:posOffset>
                      </wp:positionV>
                      <wp:extent cx="76200" cy="28575"/>
                      <wp:effectExtent l="19050" t="19050" r="19050" b="28575"/>
                      <wp:wrapNone/>
                      <wp:docPr id="5572" name="Text Box 7676">
                        <a:extLst xmlns:a="http://schemas.openxmlformats.org/drawingml/2006/main">
                          <a:ext uri="{FF2B5EF4-FFF2-40B4-BE49-F238E27FC236}">
                            <a16:creationId xmlns:a16="http://schemas.microsoft.com/office/drawing/2014/main" id="{00000000-0008-0000-0000-0000C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649E7" id="Text Box 7676" o:spid="_x0000_s1026" type="#_x0000_t202" style="position:absolute;margin-left:0;margin-top:0;width:6pt;height:2.25pt;z-index:2485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69344" behindDoc="0" locked="0" layoutInCell="1" allowOverlap="1" wp14:anchorId="10667246" wp14:editId="59889D78">
                      <wp:simplePos x="0" y="0"/>
                      <wp:positionH relativeFrom="column">
                        <wp:posOffset>0</wp:posOffset>
                      </wp:positionH>
                      <wp:positionV relativeFrom="paragraph">
                        <wp:posOffset>0</wp:posOffset>
                      </wp:positionV>
                      <wp:extent cx="76200" cy="28575"/>
                      <wp:effectExtent l="19050" t="19050" r="19050" b="28575"/>
                      <wp:wrapNone/>
                      <wp:docPr id="5573" name="Text Box 7675">
                        <a:extLst xmlns:a="http://schemas.openxmlformats.org/drawingml/2006/main">
                          <a:ext uri="{FF2B5EF4-FFF2-40B4-BE49-F238E27FC236}">
                            <a16:creationId xmlns:a16="http://schemas.microsoft.com/office/drawing/2014/main" id="{00000000-0008-0000-0000-0000C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1F972" id="Text Box 7675" o:spid="_x0000_s1026" type="#_x0000_t202" style="position:absolute;margin-left:0;margin-top:0;width:6pt;height:2.25pt;z-index:2485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0368" behindDoc="0" locked="0" layoutInCell="1" allowOverlap="1" wp14:anchorId="453A979C" wp14:editId="690DF476">
                      <wp:simplePos x="0" y="0"/>
                      <wp:positionH relativeFrom="column">
                        <wp:posOffset>0</wp:posOffset>
                      </wp:positionH>
                      <wp:positionV relativeFrom="paragraph">
                        <wp:posOffset>0</wp:posOffset>
                      </wp:positionV>
                      <wp:extent cx="76200" cy="28575"/>
                      <wp:effectExtent l="19050" t="19050" r="19050" b="28575"/>
                      <wp:wrapNone/>
                      <wp:docPr id="5574" name="Text Box 7674">
                        <a:extLst xmlns:a="http://schemas.openxmlformats.org/drawingml/2006/main">
                          <a:ext uri="{FF2B5EF4-FFF2-40B4-BE49-F238E27FC236}">
                            <a16:creationId xmlns:a16="http://schemas.microsoft.com/office/drawing/2014/main" id="{00000000-0008-0000-0000-0000C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8856BD" id="Text Box 7674" o:spid="_x0000_s1026" type="#_x0000_t202" style="position:absolute;margin-left:0;margin-top:0;width:6pt;height:2.25pt;z-index:2485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1392" behindDoc="0" locked="0" layoutInCell="1" allowOverlap="1" wp14:anchorId="73D70DA4" wp14:editId="576833F9">
                      <wp:simplePos x="0" y="0"/>
                      <wp:positionH relativeFrom="column">
                        <wp:posOffset>0</wp:posOffset>
                      </wp:positionH>
                      <wp:positionV relativeFrom="paragraph">
                        <wp:posOffset>0</wp:posOffset>
                      </wp:positionV>
                      <wp:extent cx="76200" cy="28575"/>
                      <wp:effectExtent l="19050" t="19050" r="19050" b="28575"/>
                      <wp:wrapNone/>
                      <wp:docPr id="5575" name="Text Box 7673">
                        <a:extLst xmlns:a="http://schemas.openxmlformats.org/drawingml/2006/main">
                          <a:ext uri="{FF2B5EF4-FFF2-40B4-BE49-F238E27FC236}">
                            <a16:creationId xmlns:a16="http://schemas.microsoft.com/office/drawing/2014/main" id="{00000000-0008-0000-0000-0000C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71A70" id="Text Box 7673" o:spid="_x0000_s1026" type="#_x0000_t202" style="position:absolute;margin-left:0;margin-top:0;width:6pt;height:2.25pt;z-index:2485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2416" behindDoc="0" locked="0" layoutInCell="1" allowOverlap="1" wp14:anchorId="1C3341D8" wp14:editId="539EC0E1">
                      <wp:simplePos x="0" y="0"/>
                      <wp:positionH relativeFrom="column">
                        <wp:posOffset>0</wp:posOffset>
                      </wp:positionH>
                      <wp:positionV relativeFrom="paragraph">
                        <wp:posOffset>0</wp:posOffset>
                      </wp:positionV>
                      <wp:extent cx="76200" cy="28575"/>
                      <wp:effectExtent l="19050" t="19050" r="19050" b="28575"/>
                      <wp:wrapNone/>
                      <wp:docPr id="5576" name="Text Box 7672">
                        <a:extLst xmlns:a="http://schemas.openxmlformats.org/drawingml/2006/main">
                          <a:ext uri="{FF2B5EF4-FFF2-40B4-BE49-F238E27FC236}">
                            <a16:creationId xmlns:a16="http://schemas.microsoft.com/office/drawing/2014/main" id="{00000000-0008-0000-0000-0000C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68E2B" id="Text Box 7672" o:spid="_x0000_s1026" type="#_x0000_t202" style="position:absolute;margin-left:0;margin-top:0;width:6pt;height:2.25pt;z-index:2485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3440" behindDoc="0" locked="0" layoutInCell="1" allowOverlap="1" wp14:anchorId="7571B948" wp14:editId="0C5A6763">
                      <wp:simplePos x="0" y="0"/>
                      <wp:positionH relativeFrom="column">
                        <wp:posOffset>0</wp:posOffset>
                      </wp:positionH>
                      <wp:positionV relativeFrom="paragraph">
                        <wp:posOffset>0</wp:posOffset>
                      </wp:positionV>
                      <wp:extent cx="76200" cy="28575"/>
                      <wp:effectExtent l="19050" t="19050" r="19050" b="28575"/>
                      <wp:wrapNone/>
                      <wp:docPr id="5577" name="Text Box 7671">
                        <a:extLst xmlns:a="http://schemas.openxmlformats.org/drawingml/2006/main">
                          <a:ext uri="{FF2B5EF4-FFF2-40B4-BE49-F238E27FC236}">
                            <a16:creationId xmlns:a16="http://schemas.microsoft.com/office/drawing/2014/main" id="{00000000-0008-0000-0000-0000C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27526" id="Text Box 7671" o:spid="_x0000_s1026" type="#_x0000_t202" style="position:absolute;margin-left:0;margin-top:0;width:6pt;height:2.25pt;z-index:2485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4464" behindDoc="0" locked="0" layoutInCell="1" allowOverlap="1" wp14:anchorId="26DDF9BE" wp14:editId="033CE6CF">
                      <wp:simplePos x="0" y="0"/>
                      <wp:positionH relativeFrom="column">
                        <wp:posOffset>0</wp:posOffset>
                      </wp:positionH>
                      <wp:positionV relativeFrom="paragraph">
                        <wp:posOffset>0</wp:posOffset>
                      </wp:positionV>
                      <wp:extent cx="76200" cy="28575"/>
                      <wp:effectExtent l="19050" t="19050" r="19050" b="28575"/>
                      <wp:wrapNone/>
                      <wp:docPr id="5578" name="Text Box 7670">
                        <a:extLst xmlns:a="http://schemas.openxmlformats.org/drawingml/2006/main">
                          <a:ext uri="{FF2B5EF4-FFF2-40B4-BE49-F238E27FC236}">
                            <a16:creationId xmlns:a16="http://schemas.microsoft.com/office/drawing/2014/main" id="{00000000-0008-0000-0000-0000C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49064" id="Text Box 7670" o:spid="_x0000_s1026" type="#_x0000_t202" style="position:absolute;margin-left:0;margin-top:0;width:6pt;height:2.25pt;z-index:2485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5488" behindDoc="0" locked="0" layoutInCell="1" allowOverlap="1" wp14:anchorId="2CC2A7CB" wp14:editId="526F3C42">
                      <wp:simplePos x="0" y="0"/>
                      <wp:positionH relativeFrom="column">
                        <wp:posOffset>0</wp:posOffset>
                      </wp:positionH>
                      <wp:positionV relativeFrom="paragraph">
                        <wp:posOffset>0</wp:posOffset>
                      </wp:positionV>
                      <wp:extent cx="76200" cy="28575"/>
                      <wp:effectExtent l="19050" t="19050" r="19050" b="28575"/>
                      <wp:wrapNone/>
                      <wp:docPr id="5579" name="Text Box 7669">
                        <a:extLst xmlns:a="http://schemas.openxmlformats.org/drawingml/2006/main">
                          <a:ext uri="{FF2B5EF4-FFF2-40B4-BE49-F238E27FC236}">
                            <a16:creationId xmlns:a16="http://schemas.microsoft.com/office/drawing/2014/main" id="{00000000-0008-0000-0000-0000C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610BD" id="Text Box 7669" o:spid="_x0000_s1026" type="#_x0000_t202" style="position:absolute;margin-left:0;margin-top:0;width:6pt;height:2.25pt;z-index:2485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6512" behindDoc="0" locked="0" layoutInCell="1" allowOverlap="1" wp14:anchorId="42ABF24F" wp14:editId="10679E80">
                      <wp:simplePos x="0" y="0"/>
                      <wp:positionH relativeFrom="column">
                        <wp:posOffset>0</wp:posOffset>
                      </wp:positionH>
                      <wp:positionV relativeFrom="paragraph">
                        <wp:posOffset>0</wp:posOffset>
                      </wp:positionV>
                      <wp:extent cx="76200" cy="28575"/>
                      <wp:effectExtent l="19050" t="19050" r="19050" b="28575"/>
                      <wp:wrapNone/>
                      <wp:docPr id="5580" name="Text Box 7668">
                        <a:extLst xmlns:a="http://schemas.openxmlformats.org/drawingml/2006/main">
                          <a:ext uri="{FF2B5EF4-FFF2-40B4-BE49-F238E27FC236}">
                            <a16:creationId xmlns:a16="http://schemas.microsoft.com/office/drawing/2014/main" id="{00000000-0008-0000-0000-0000C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1EBB2" id="Text Box 7668" o:spid="_x0000_s1026" type="#_x0000_t202" style="position:absolute;margin-left:0;margin-top:0;width:6pt;height:2.25pt;z-index:2485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7536" behindDoc="0" locked="0" layoutInCell="1" allowOverlap="1" wp14:anchorId="597B9930" wp14:editId="72385BE7">
                      <wp:simplePos x="0" y="0"/>
                      <wp:positionH relativeFrom="column">
                        <wp:posOffset>0</wp:posOffset>
                      </wp:positionH>
                      <wp:positionV relativeFrom="paragraph">
                        <wp:posOffset>0</wp:posOffset>
                      </wp:positionV>
                      <wp:extent cx="76200" cy="28575"/>
                      <wp:effectExtent l="19050" t="19050" r="19050" b="28575"/>
                      <wp:wrapNone/>
                      <wp:docPr id="5581" name="Text Box 7667">
                        <a:extLst xmlns:a="http://schemas.openxmlformats.org/drawingml/2006/main">
                          <a:ext uri="{FF2B5EF4-FFF2-40B4-BE49-F238E27FC236}">
                            <a16:creationId xmlns:a16="http://schemas.microsoft.com/office/drawing/2014/main" id="{00000000-0008-0000-0000-0000C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6D228" id="Text Box 7667" o:spid="_x0000_s1026" type="#_x0000_t202" style="position:absolute;margin-left:0;margin-top:0;width:6pt;height:2.25pt;z-index:2485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8560" behindDoc="0" locked="0" layoutInCell="1" allowOverlap="1" wp14:anchorId="75B0B421" wp14:editId="772AB117">
                      <wp:simplePos x="0" y="0"/>
                      <wp:positionH relativeFrom="column">
                        <wp:posOffset>0</wp:posOffset>
                      </wp:positionH>
                      <wp:positionV relativeFrom="paragraph">
                        <wp:posOffset>0</wp:posOffset>
                      </wp:positionV>
                      <wp:extent cx="76200" cy="28575"/>
                      <wp:effectExtent l="19050" t="19050" r="19050" b="28575"/>
                      <wp:wrapNone/>
                      <wp:docPr id="5582" name="Text Box 7666">
                        <a:extLst xmlns:a="http://schemas.openxmlformats.org/drawingml/2006/main">
                          <a:ext uri="{FF2B5EF4-FFF2-40B4-BE49-F238E27FC236}">
                            <a16:creationId xmlns:a16="http://schemas.microsoft.com/office/drawing/2014/main" id="{00000000-0008-0000-0000-0000C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A7A4C" id="Text Box 7666" o:spid="_x0000_s1026" type="#_x0000_t202" style="position:absolute;margin-left:0;margin-top:0;width:6pt;height:2.25pt;z-index:2485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79584" behindDoc="0" locked="0" layoutInCell="1" allowOverlap="1" wp14:anchorId="16FB5332" wp14:editId="3BD8A914">
                      <wp:simplePos x="0" y="0"/>
                      <wp:positionH relativeFrom="column">
                        <wp:posOffset>0</wp:posOffset>
                      </wp:positionH>
                      <wp:positionV relativeFrom="paragraph">
                        <wp:posOffset>0</wp:posOffset>
                      </wp:positionV>
                      <wp:extent cx="76200" cy="28575"/>
                      <wp:effectExtent l="19050" t="19050" r="19050" b="28575"/>
                      <wp:wrapNone/>
                      <wp:docPr id="5583" name="Text Box 7665">
                        <a:extLst xmlns:a="http://schemas.openxmlformats.org/drawingml/2006/main">
                          <a:ext uri="{FF2B5EF4-FFF2-40B4-BE49-F238E27FC236}">
                            <a16:creationId xmlns:a16="http://schemas.microsoft.com/office/drawing/2014/main" id="{00000000-0008-0000-0000-0000C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38D9E" id="Text Box 7665" o:spid="_x0000_s1026" type="#_x0000_t202" style="position:absolute;margin-left:0;margin-top:0;width:6pt;height:2.25pt;z-index:2485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0608" behindDoc="0" locked="0" layoutInCell="1" allowOverlap="1" wp14:anchorId="42B36CB9" wp14:editId="01DB497F">
                      <wp:simplePos x="0" y="0"/>
                      <wp:positionH relativeFrom="column">
                        <wp:posOffset>0</wp:posOffset>
                      </wp:positionH>
                      <wp:positionV relativeFrom="paragraph">
                        <wp:posOffset>0</wp:posOffset>
                      </wp:positionV>
                      <wp:extent cx="76200" cy="28575"/>
                      <wp:effectExtent l="19050" t="19050" r="19050" b="28575"/>
                      <wp:wrapNone/>
                      <wp:docPr id="5584" name="Text Box 7664">
                        <a:extLst xmlns:a="http://schemas.openxmlformats.org/drawingml/2006/main">
                          <a:ext uri="{FF2B5EF4-FFF2-40B4-BE49-F238E27FC236}">
                            <a16:creationId xmlns:a16="http://schemas.microsoft.com/office/drawing/2014/main" id="{00000000-0008-0000-0000-0000D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1BAD4" id="Text Box 7664" o:spid="_x0000_s1026" type="#_x0000_t202" style="position:absolute;margin-left:0;margin-top:0;width:6pt;height:2.25pt;z-index:2485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1632" behindDoc="0" locked="0" layoutInCell="1" allowOverlap="1" wp14:anchorId="785EBA96" wp14:editId="549F4FD2">
                      <wp:simplePos x="0" y="0"/>
                      <wp:positionH relativeFrom="column">
                        <wp:posOffset>0</wp:posOffset>
                      </wp:positionH>
                      <wp:positionV relativeFrom="paragraph">
                        <wp:posOffset>0</wp:posOffset>
                      </wp:positionV>
                      <wp:extent cx="76200" cy="28575"/>
                      <wp:effectExtent l="19050" t="19050" r="19050" b="28575"/>
                      <wp:wrapNone/>
                      <wp:docPr id="5585" name="Text Box 7663">
                        <a:extLst xmlns:a="http://schemas.openxmlformats.org/drawingml/2006/main">
                          <a:ext uri="{FF2B5EF4-FFF2-40B4-BE49-F238E27FC236}">
                            <a16:creationId xmlns:a16="http://schemas.microsoft.com/office/drawing/2014/main" id="{00000000-0008-0000-0000-0000D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46493" id="Text Box 7663" o:spid="_x0000_s1026" type="#_x0000_t202" style="position:absolute;margin-left:0;margin-top:0;width:6pt;height:2.25pt;z-index:2485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2656" behindDoc="0" locked="0" layoutInCell="1" allowOverlap="1" wp14:anchorId="65291456" wp14:editId="7EC61E74">
                      <wp:simplePos x="0" y="0"/>
                      <wp:positionH relativeFrom="column">
                        <wp:posOffset>0</wp:posOffset>
                      </wp:positionH>
                      <wp:positionV relativeFrom="paragraph">
                        <wp:posOffset>0</wp:posOffset>
                      </wp:positionV>
                      <wp:extent cx="76200" cy="28575"/>
                      <wp:effectExtent l="19050" t="19050" r="19050" b="28575"/>
                      <wp:wrapNone/>
                      <wp:docPr id="5586" name="Text Box 7662">
                        <a:extLst xmlns:a="http://schemas.openxmlformats.org/drawingml/2006/main">
                          <a:ext uri="{FF2B5EF4-FFF2-40B4-BE49-F238E27FC236}">
                            <a16:creationId xmlns:a16="http://schemas.microsoft.com/office/drawing/2014/main" id="{00000000-0008-0000-0000-0000D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E0DF1" id="Text Box 7662" o:spid="_x0000_s1026" type="#_x0000_t202" style="position:absolute;margin-left:0;margin-top:0;width:6pt;height:2.25pt;z-index:2485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3680" behindDoc="0" locked="0" layoutInCell="1" allowOverlap="1" wp14:anchorId="73FE0D37" wp14:editId="118B3FF4">
                      <wp:simplePos x="0" y="0"/>
                      <wp:positionH relativeFrom="column">
                        <wp:posOffset>0</wp:posOffset>
                      </wp:positionH>
                      <wp:positionV relativeFrom="paragraph">
                        <wp:posOffset>0</wp:posOffset>
                      </wp:positionV>
                      <wp:extent cx="76200" cy="28575"/>
                      <wp:effectExtent l="19050" t="19050" r="19050" b="28575"/>
                      <wp:wrapNone/>
                      <wp:docPr id="5587" name="Text Box 7661">
                        <a:extLst xmlns:a="http://schemas.openxmlformats.org/drawingml/2006/main">
                          <a:ext uri="{FF2B5EF4-FFF2-40B4-BE49-F238E27FC236}">
                            <a16:creationId xmlns:a16="http://schemas.microsoft.com/office/drawing/2014/main" id="{00000000-0008-0000-0000-0000D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A8497" id="Text Box 7661" o:spid="_x0000_s1026" type="#_x0000_t202" style="position:absolute;margin-left:0;margin-top:0;width:6pt;height:2.25pt;z-index:2485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4704" behindDoc="0" locked="0" layoutInCell="1" allowOverlap="1" wp14:anchorId="744DFF59" wp14:editId="26213834">
                      <wp:simplePos x="0" y="0"/>
                      <wp:positionH relativeFrom="column">
                        <wp:posOffset>0</wp:posOffset>
                      </wp:positionH>
                      <wp:positionV relativeFrom="paragraph">
                        <wp:posOffset>0</wp:posOffset>
                      </wp:positionV>
                      <wp:extent cx="76200" cy="28575"/>
                      <wp:effectExtent l="19050" t="19050" r="19050" b="28575"/>
                      <wp:wrapNone/>
                      <wp:docPr id="5588" name="Text Box 7660">
                        <a:extLst xmlns:a="http://schemas.openxmlformats.org/drawingml/2006/main">
                          <a:ext uri="{FF2B5EF4-FFF2-40B4-BE49-F238E27FC236}">
                            <a16:creationId xmlns:a16="http://schemas.microsoft.com/office/drawing/2014/main" id="{00000000-0008-0000-0000-0000D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69638B" id="Text Box 7660" o:spid="_x0000_s1026" type="#_x0000_t202" style="position:absolute;margin-left:0;margin-top:0;width:6pt;height:2.25pt;z-index:2485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5728" behindDoc="0" locked="0" layoutInCell="1" allowOverlap="1" wp14:anchorId="6F49E9A6" wp14:editId="6375DE15">
                      <wp:simplePos x="0" y="0"/>
                      <wp:positionH relativeFrom="column">
                        <wp:posOffset>0</wp:posOffset>
                      </wp:positionH>
                      <wp:positionV relativeFrom="paragraph">
                        <wp:posOffset>0</wp:posOffset>
                      </wp:positionV>
                      <wp:extent cx="76200" cy="28575"/>
                      <wp:effectExtent l="19050" t="19050" r="19050" b="28575"/>
                      <wp:wrapNone/>
                      <wp:docPr id="5589" name="Text Box 7659">
                        <a:extLst xmlns:a="http://schemas.openxmlformats.org/drawingml/2006/main">
                          <a:ext uri="{FF2B5EF4-FFF2-40B4-BE49-F238E27FC236}">
                            <a16:creationId xmlns:a16="http://schemas.microsoft.com/office/drawing/2014/main" id="{00000000-0008-0000-0000-0000D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DAA5C" id="Text Box 7659" o:spid="_x0000_s1026" type="#_x0000_t202" style="position:absolute;margin-left:0;margin-top:0;width:6pt;height:2.25pt;z-index:2485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6752" behindDoc="0" locked="0" layoutInCell="1" allowOverlap="1" wp14:anchorId="019569F0" wp14:editId="3BD5B880">
                      <wp:simplePos x="0" y="0"/>
                      <wp:positionH relativeFrom="column">
                        <wp:posOffset>0</wp:posOffset>
                      </wp:positionH>
                      <wp:positionV relativeFrom="paragraph">
                        <wp:posOffset>0</wp:posOffset>
                      </wp:positionV>
                      <wp:extent cx="76200" cy="28575"/>
                      <wp:effectExtent l="19050" t="19050" r="19050" b="28575"/>
                      <wp:wrapNone/>
                      <wp:docPr id="5590" name="Text Box 7658">
                        <a:extLst xmlns:a="http://schemas.openxmlformats.org/drawingml/2006/main">
                          <a:ext uri="{FF2B5EF4-FFF2-40B4-BE49-F238E27FC236}">
                            <a16:creationId xmlns:a16="http://schemas.microsoft.com/office/drawing/2014/main" id="{00000000-0008-0000-0000-0000D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18E5D" id="Text Box 7658" o:spid="_x0000_s1026" type="#_x0000_t202" style="position:absolute;margin-left:0;margin-top:0;width:6pt;height:2.25pt;z-index:2485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7776" behindDoc="0" locked="0" layoutInCell="1" allowOverlap="1" wp14:anchorId="5C0DCD90" wp14:editId="1113DD6C">
                      <wp:simplePos x="0" y="0"/>
                      <wp:positionH relativeFrom="column">
                        <wp:posOffset>0</wp:posOffset>
                      </wp:positionH>
                      <wp:positionV relativeFrom="paragraph">
                        <wp:posOffset>0</wp:posOffset>
                      </wp:positionV>
                      <wp:extent cx="76200" cy="28575"/>
                      <wp:effectExtent l="19050" t="19050" r="19050" b="28575"/>
                      <wp:wrapNone/>
                      <wp:docPr id="5591" name="Text Box 7657">
                        <a:extLst xmlns:a="http://schemas.openxmlformats.org/drawingml/2006/main">
                          <a:ext uri="{FF2B5EF4-FFF2-40B4-BE49-F238E27FC236}">
                            <a16:creationId xmlns:a16="http://schemas.microsoft.com/office/drawing/2014/main" id="{00000000-0008-0000-0000-0000D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6F27B3" id="Text Box 7657" o:spid="_x0000_s1026" type="#_x0000_t202" style="position:absolute;margin-left:0;margin-top:0;width:6pt;height:2.25pt;z-index:2485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8800" behindDoc="0" locked="0" layoutInCell="1" allowOverlap="1" wp14:anchorId="1894020E" wp14:editId="42222052">
                      <wp:simplePos x="0" y="0"/>
                      <wp:positionH relativeFrom="column">
                        <wp:posOffset>0</wp:posOffset>
                      </wp:positionH>
                      <wp:positionV relativeFrom="paragraph">
                        <wp:posOffset>0</wp:posOffset>
                      </wp:positionV>
                      <wp:extent cx="76200" cy="28575"/>
                      <wp:effectExtent l="19050" t="19050" r="19050" b="28575"/>
                      <wp:wrapNone/>
                      <wp:docPr id="5592" name="Text Box 7656">
                        <a:extLst xmlns:a="http://schemas.openxmlformats.org/drawingml/2006/main">
                          <a:ext uri="{FF2B5EF4-FFF2-40B4-BE49-F238E27FC236}">
                            <a16:creationId xmlns:a16="http://schemas.microsoft.com/office/drawing/2014/main" id="{00000000-0008-0000-0000-0000D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FD989" id="Text Box 7656" o:spid="_x0000_s1026" type="#_x0000_t202" style="position:absolute;margin-left:0;margin-top:0;width:6pt;height:2.25pt;z-index:2485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89824" behindDoc="0" locked="0" layoutInCell="1" allowOverlap="1" wp14:anchorId="011F91E1" wp14:editId="323ECA73">
                      <wp:simplePos x="0" y="0"/>
                      <wp:positionH relativeFrom="column">
                        <wp:posOffset>0</wp:posOffset>
                      </wp:positionH>
                      <wp:positionV relativeFrom="paragraph">
                        <wp:posOffset>0</wp:posOffset>
                      </wp:positionV>
                      <wp:extent cx="76200" cy="28575"/>
                      <wp:effectExtent l="19050" t="19050" r="19050" b="28575"/>
                      <wp:wrapNone/>
                      <wp:docPr id="5593" name="Text Box 7655">
                        <a:extLst xmlns:a="http://schemas.openxmlformats.org/drawingml/2006/main">
                          <a:ext uri="{FF2B5EF4-FFF2-40B4-BE49-F238E27FC236}">
                            <a16:creationId xmlns:a16="http://schemas.microsoft.com/office/drawing/2014/main" id="{00000000-0008-0000-0000-0000D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8134CA" id="Text Box 7655" o:spid="_x0000_s1026" type="#_x0000_t202" style="position:absolute;margin-left:0;margin-top:0;width:6pt;height:2.25pt;z-index:2485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0848" behindDoc="0" locked="0" layoutInCell="1" allowOverlap="1" wp14:anchorId="332C2075" wp14:editId="2DE95D65">
                      <wp:simplePos x="0" y="0"/>
                      <wp:positionH relativeFrom="column">
                        <wp:posOffset>0</wp:posOffset>
                      </wp:positionH>
                      <wp:positionV relativeFrom="paragraph">
                        <wp:posOffset>0</wp:posOffset>
                      </wp:positionV>
                      <wp:extent cx="76200" cy="28575"/>
                      <wp:effectExtent l="19050" t="19050" r="19050" b="28575"/>
                      <wp:wrapNone/>
                      <wp:docPr id="5594" name="Text Box 7654">
                        <a:extLst xmlns:a="http://schemas.openxmlformats.org/drawingml/2006/main">
                          <a:ext uri="{FF2B5EF4-FFF2-40B4-BE49-F238E27FC236}">
                            <a16:creationId xmlns:a16="http://schemas.microsoft.com/office/drawing/2014/main" id="{00000000-0008-0000-0000-0000D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7DF81" id="Text Box 7654" o:spid="_x0000_s1026" type="#_x0000_t202" style="position:absolute;margin-left:0;margin-top:0;width:6pt;height:2.25pt;z-index:2485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1872" behindDoc="0" locked="0" layoutInCell="1" allowOverlap="1" wp14:anchorId="3EE5F96E" wp14:editId="6CB0A755">
                      <wp:simplePos x="0" y="0"/>
                      <wp:positionH relativeFrom="column">
                        <wp:posOffset>0</wp:posOffset>
                      </wp:positionH>
                      <wp:positionV relativeFrom="paragraph">
                        <wp:posOffset>0</wp:posOffset>
                      </wp:positionV>
                      <wp:extent cx="76200" cy="28575"/>
                      <wp:effectExtent l="19050" t="19050" r="19050" b="28575"/>
                      <wp:wrapNone/>
                      <wp:docPr id="5595" name="Text Box 7653">
                        <a:extLst xmlns:a="http://schemas.openxmlformats.org/drawingml/2006/main">
                          <a:ext uri="{FF2B5EF4-FFF2-40B4-BE49-F238E27FC236}">
                            <a16:creationId xmlns:a16="http://schemas.microsoft.com/office/drawing/2014/main" id="{00000000-0008-0000-0000-0000D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F9F77" id="Text Box 7653" o:spid="_x0000_s1026" type="#_x0000_t202" style="position:absolute;margin-left:0;margin-top:0;width:6pt;height:2.25pt;z-index:2485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2896" behindDoc="0" locked="0" layoutInCell="1" allowOverlap="1" wp14:anchorId="179EB689" wp14:editId="50105832">
                      <wp:simplePos x="0" y="0"/>
                      <wp:positionH relativeFrom="column">
                        <wp:posOffset>0</wp:posOffset>
                      </wp:positionH>
                      <wp:positionV relativeFrom="paragraph">
                        <wp:posOffset>0</wp:posOffset>
                      </wp:positionV>
                      <wp:extent cx="76200" cy="28575"/>
                      <wp:effectExtent l="19050" t="19050" r="19050" b="28575"/>
                      <wp:wrapNone/>
                      <wp:docPr id="5596" name="Text Box 7652">
                        <a:extLst xmlns:a="http://schemas.openxmlformats.org/drawingml/2006/main">
                          <a:ext uri="{FF2B5EF4-FFF2-40B4-BE49-F238E27FC236}">
                            <a16:creationId xmlns:a16="http://schemas.microsoft.com/office/drawing/2014/main" id="{00000000-0008-0000-0000-0000D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F3349D" id="Text Box 7652" o:spid="_x0000_s1026" type="#_x0000_t202" style="position:absolute;margin-left:0;margin-top:0;width:6pt;height:2.25pt;z-index:2485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3920" behindDoc="0" locked="0" layoutInCell="1" allowOverlap="1" wp14:anchorId="3ECD5F2A" wp14:editId="1E145ACC">
                      <wp:simplePos x="0" y="0"/>
                      <wp:positionH relativeFrom="column">
                        <wp:posOffset>0</wp:posOffset>
                      </wp:positionH>
                      <wp:positionV relativeFrom="paragraph">
                        <wp:posOffset>0</wp:posOffset>
                      </wp:positionV>
                      <wp:extent cx="76200" cy="28575"/>
                      <wp:effectExtent l="19050" t="19050" r="19050" b="28575"/>
                      <wp:wrapNone/>
                      <wp:docPr id="5597" name="Text Box 7651">
                        <a:extLst xmlns:a="http://schemas.openxmlformats.org/drawingml/2006/main">
                          <a:ext uri="{FF2B5EF4-FFF2-40B4-BE49-F238E27FC236}">
                            <a16:creationId xmlns:a16="http://schemas.microsoft.com/office/drawing/2014/main" id="{00000000-0008-0000-0000-0000D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5E513" id="Text Box 7651" o:spid="_x0000_s1026" type="#_x0000_t202" style="position:absolute;margin-left:0;margin-top:0;width:6pt;height:2.25pt;z-index:2485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4944" behindDoc="0" locked="0" layoutInCell="1" allowOverlap="1" wp14:anchorId="67C8AD57" wp14:editId="0DEBF56A">
                      <wp:simplePos x="0" y="0"/>
                      <wp:positionH relativeFrom="column">
                        <wp:posOffset>0</wp:posOffset>
                      </wp:positionH>
                      <wp:positionV relativeFrom="paragraph">
                        <wp:posOffset>0</wp:posOffset>
                      </wp:positionV>
                      <wp:extent cx="76200" cy="28575"/>
                      <wp:effectExtent l="19050" t="19050" r="19050" b="28575"/>
                      <wp:wrapNone/>
                      <wp:docPr id="5598" name="Text Box 7650">
                        <a:extLst xmlns:a="http://schemas.openxmlformats.org/drawingml/2006/main">
                          <a:ext uri="{FF2B5EF4-FFF2-40B4-BE49-F238E27FC236}">
                            <a16:creationId xmlns:a16="http://schemas.microsoft.com/office/drawing/2014/main" id="{00000000-0008-0000-0000-0000D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EDCB2" id="Text Box 7650" o:spid="_x0000_s1026" type="#_x0000_t202" style="position:absolute;margin-left:0;margin-top:0;width:6pt;height:2.25pt;z-index:2485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5968" behindDoc="0" locked="0" layoutInCell="1" allowOverlap="1" wp14:anchorId="18AECFB4" wp14:editId="3032AAEA">
                      <wp:simplePos x="0" y="0"/>
                      <wp:positionH relativeFrom="column">
                        <wp:posOffset>0</wp:posOffset>
                      </wp:positionH>
                      <wp:positionV relativeFrom="paragraph">
                        <wp:posOffset>0</wp:posOffset>
                      </wp:positionV>
                      <wp:extent cx="76200" cy="28575"/>
                      <wp:effectExtent l="19050" t="19050" r="19050" b="28575"/>
                      <wp:wrapNone/>
                      <wp:docPr id="5599" name="Text Box 7649">
                        <a:extLst xmlns:a="http://schemas.openxmlformats.org/drawingml/2006/main">
                          <a:ext uri="{FF2B5EF4-FFF2-40B4-BE49-F238E27FC236}">
                            <a16:creationId xmlns:a16="http://schemas.microsoft.com/office/drawing/2014/main" id="{00000000-0008-0000-0000-0000D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61DFF" id="Text Box 7649" o:spid="_x0000_s1026" type="#_x0000_t202" style="position:absolute;margin-left:0;margin-top:0;width:6pt;height:2.25pt;z-index:2485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6992" behindDoc="0" locked="0" layoutInCell="1" allowOverlap="1" wp14:anchorId="0562F1DA" wp14:editId="22D3B0D2">
                      <wp:simplePos x="0" y="0"/>
                      <wp:positionH relativeFrom="column">
                        <wp:posOffset>0</wp:posOffset>
                      </wp:positionH>
                      <wp:positionV relativeFrom="paragraph">
                        <wp:posOffset>0</wp:posOffset>
                      </wp:positionV>
                      <wp:extent cx="76200" cy="28575"/>
                      <wp:effectExtent l="19050" t="19050" r="19050" b="28575"/>
                      <wp:wrapNone/>
                      <wp:docPr id="5600" name="Text Box 7648">
                        <a:extLst xmlns:a="http://schemas.openxmlformats.org/drawingml/2006/main">
                          <a:ext uri="{FF2B5EF4-FFF2-40B4-BE49-F238E27FC236}">
                            <a16:creationId xmlns:a16="http://schemas.microsoft.com/office/drawing/2014/main" id="{00000000-0008-0000-0000-0000E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DDA67" id="Text Box 7648" o:spid="_x0000_s1026" type="#_x0000_t202" style="position:absolute;margin-left:0;margin-top:0;width:6pt;height:2.25pt;z-index:2485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8016" behindDoc="0" locked="0" layoutInCell="1" allowOverlap="1" wp14:anchorId="3FE4FA48" wp14:editId="2E332BA7">
                      <wp:simplePos x="0" y="0"/>
                      <wp:positionH relativeFrom="column">
                        <wp:posOffset>0</wp:posOffset>
                      </wp:positionH>
                      <wp:positionV relativeFrom="paragraph">
                        <wp:posOffset>0</wp:posOffset>
                      </wp:positionV>
                      <wp:extent cx="76200" cy="28575"/>
                      <wp:effectExtent l="19050" t="19050" r="19050" b="28575"/>
                      <wp:wrapNone/>
                      <wp:docPr id="5601" name="Text Box 7647">
                        <a:extLst xmlns:a="http://schemas.openxmlformats.org/drawingml/2006/main">
                          <a:ext uri="{FF2B5EF4-FFF2-40B4-BE49-F238E27FC236}">
                            <a16:creationId xmlns:a16="http://schemas.microsoft.com/office/drawing/2014/main" id="{00000000-0008-0000-0000-0000E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A0128" id="Text Box 7647" o:spid="_x0000_s1026" type="#_x0000_t202" style="position:absolute;margin-left:0;margin-top:0;width:6pt;height:2.25pt;z-index:2485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599040" behindDoc="0" locked="0" layoutInCell="1" allowOverlap="1" wp14:anchorId="4E627DF0" wp14:editId="7C1E6474">
                      <wp:simplePos x="0" y="0"/>
                      <wp:positionH relativeFrom="column">
                        <wp:posOffset>0</wp:posOffset>
                      </wp:positionH>
                      <wp:positionV relativeFrom="paragraph">
                        <wp:posOffset>0</wp:posOffset>
                      </wp:positionV>
                      <wp:extent cx="76200" cy="28575"/>
                      <wp:effectExtent l="19050" t="19050" r="19050" b="28575"/>
                      <wp:wrapNone/>
                      <wp:docPr id="5602" name="Text Box 7646">
                        <a:extLst xmlns:a="http://schemas.openxmlformats.org/drawingml/2006/main">
                          <a:ext uri="{FF2B5EF4-FFF2-40B4-BE49-F238E27FC236}">
                            <a16:creationId xmlns:a16="http://schemas.microsoft.com/office/drawing/2014/main" id="{00000000-0008-0000-0000-0000E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DF1F0" id="Text Box 7646" o:spid="_x0000_s1026" type="#_x0000_t202" style="position:absolute;margin-left:0;margin-top:0;width:6pt;height:2.25pt;z-index:2485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0064" behindDoc="0" locked="0" layoutInCell="1" allowOverlap="1" wp14:anchorId="33863B9A" wp14:editId="3500BE96">
                      <wp:simplePos x="0" y="0"/>
                      <wp:positionH relativeFrom="column">
                        <wp:posOffset>0</wp:posOffset>
                      </wp:positionH>
                      <wp:positionV relativeFrom="paragraph">
                        <wp:posOffset>0</wp:posOffset>
                      </wp:positionV>
                      <wp:extent cx="76200" cy="28575"/>
                      <wp:effectExtent l="19050" t="19050" r="19050" b="28575"/>
                      <wp:wrapNone/>
                      <wp:docPr id="5603" name="Text Box 7645">
                        <a:extLst xmlns:a="http://schemas.openxmlformats.org/drawingml/2006/main">
                          <a:ext uri="{FF2B5EF4-FFF2-40B4-BE49-F238E27FC236}">
                            <a16:creationId xmlns:a16="http://schemas.microsoft.com/office/drawing/2014/main" id="{00000000-0008-0000-0000-0000E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B9404" id="Text Box 7645" o:spid="_x0000_s1026" type="#_x0000_t202" style="position:absolute;margin-left:0;margin-top:0;width:6pt;height:2.25pt;z-index:2486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1088" behindDoc="0" locked="0" layoutInCell="1" allowOverlap="1" wp14:anchorId="3FA94D80" wp14:editId="789C517D">
                      <wp:simplePos x="0" y="0"/>
                      <wp:positionH relativeFrom="column">
                        <wp:posOffset>0</wp:posOffset>
                      </wp:positionH>
                      <wp:positionV relativeFrom="paragraph">
                        <wp:posOffset>0</wp:posOffset>
                      </wp:positionV>
                      <wp:extent cx="76200" cy="28575"/>
                      <wp:effectExtent l="19050" t="19050" r="19050" b="28575"/>
                      <wp:wrapNone/>
                      <wp:docPr id="5604" name="Text Box 7644">
                        <a:extLst xmlns:a="http://schemas.openxmlformats.org/drawingml/2006/main">
                          <a:ext uri="{FF2B5EF4-FFF2-40B4-BE49-F238E27FC236}">
                            <a16:creationId xmlns:a16="http://schemas.microsoft.com/office/drawing/2014/main" id="{00000000-0008-0000-0000-0000E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8690D3" id="Text Box 7644" o:spid="_x0000_s1026" type="#_x0000_t202" style="position:absolute;margin-left:0;margin-top:0;width:6pt;height:2.25pt;z-index:2486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2112" behindDoc="0" locked="0" layoutInCell="1" allowOverlap="1" wp14:anchorId="5D0EF713" wp14:editId="1FEF0FD0">
                      <wp:simplePos x="0" y="0"/>
                      <wp:positionH relativeFrom="column">
                        <wp:posOffset>0</wp:posOffset>
                      </wp:positionH>
                      <wp:positionV relativeFrom="paragraph">
                        <wp:posOffset>0</wp:posOffset>
                      </wp:positionV>
                      <wp:extent cx="76200" cy="28575"/>
                      <wp:effectExtent l="19050" t="19050" r="19050" b="28575"/>
                      <wp:wrapNone/>
                      <wp:docPr id="5605" name="Text Box 7643">
                        <a:extLst xmlns:a="http://schemas.openxmlformats.org/drawingml/2006/main">
                          <a:ext uri="{FF2B5EF4-FFF2-40B4-BE49-F238E27FC236}">
                            <a16:creationId xmlns:a16="http://schemas.microsoft.com/office/drawing/2014/main" id="{00000000-0008-0000-0000-0000E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21B8F" id="Text Box 7643" o:spid="_x0000_s1026" type="#_x0000_t202" style="position:absolute;margin-left:0;margin-top:0;width:6pt;height:2.25pt;z-index:2486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3136" behindDoc="0" locked="0" layoutInCell="1" allowOverlap="1" wp14:anchorId="222969FF" wp14:editId="313E6B84">
                      <wp:simplePos x="0" y="0"/>
                      <wp:positionH relativeFrom="column">
                        <wp:posOffset>0</wp:posOffset>
                      </wp:positionH>
                      <wp:positionV relativeFrom="paragraph">
                        <wp:posOffset>0</wp:posOffset>
                      </wp:positionV>
                      <wp:extent cx="76200" cy="28575"/>
                      <wp:effectExtent l="19050" t="19050" r="19050" b="28575"/>
                      <wp:wrapNone/>
                      <wp:docPr id="5606" name="Text Box 7642">
                        <a:extLst xmlns:a="http://schemas.openxmlformats.org/drawingml/2006/main">
                          <a:ext uri="{FF2B5EF4-FFF2-40B4-BE49-F238E27FC236}">
                            <a16:creationId xmlns:a16="http://schemas.microsoft.com/office/drawing/2014/main" id="{00000000-0008-0000-0000-0000E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41953" id="Text Box 7642" o:spid="_x0000_s1026" type="#_x0000_t202" style="position:absolute;margin-left:0;margin-top:0;width:6pt;height:2.25pt;z-index:2486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4160" behindDoc="0" locked="0" layoutInCell="1" allowOverlap="1" wp14:anchorId="29D42A2A" wp14:editId="42AF6F56">
                      <wp:simplePos x="0" y="0"/>
                      <wp:positionH relativeFrom="column">
                        <wp:posOffset>0</wp:posOffset>
                      </wp:positionH>
                      <wp:positionV relativeFrom="paragraph">
                        <wp:posOffset>0</wp:posOffset>
                      </wp:positionV>
                      <wp:extent cx="76200" cy="28575"/>
                      <wp:effectExtent l="19050" t="19050" r="19050" b="28575"/>
                      <wp:wrapNone/>
                      <wp:docPr id="5607" name="Text Box 7641">
                        <a:extLst xmlns:a="http://schemas.openxmlformats.org/drawingml/2006/main">
                          <a:ext uri="{FF2B5EF4-FFF2-40B4-BE49-F238E27FC236}">
                            <a16:creationId xmlns:a16="http://schemas.microsoft.com/office/drawing/2014/main" id="{00000000-0008-0000-0000-0000E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D1C79" id="Text Box 7641" o:spid="_x0000_s1026" type="#_x0000_t202" style="position:absolute;margin-left:0;margin-top:0;width:6pt;height:2.25pt;z-index:2486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5184" behindDoc="0" locked="0" layoutInCell="1" allowOverlap="1" wp14:anchorId="4B624E85" wp14:editId="5F4EFB8D">
                      <wp:simplePos x="0" y="0"/>
                      <wp:positionH relativeFrom="column">
                        <wp:posOffset>0</wp:posOffset>
                      </wp:positionH>
                      <wp:positionV relativeFrom="paragraph">
                        <wp:posOffset>0</wp:posOffset>
                      </wp:positionV>
                      <wp:extent cx="76200" cy="28575"/>
                      <wp:effectExtent l="19050" t="19050" r="19050" b="28575"/>
                      <wp:wrapNone/>
                      <wp:docPr id="5608" name="Text Box 7640">
                        <a:extLst xmlns:a="http://schemas.openxmlformats.org/drawingml/2006/main">
                          <a:ext uri="{FF2B5EF4-FFF2-40B4-BE49-F238E27FC236}">
                            <a16:creationId xmlns:a16="http://schemas.microsoft.com/office/drawing/2014/main" id="{00000000-0008-0000-0000-0000E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B7F2A" id="Text Box 7640" o:spid="_x0000_s1026" type="#_x0000_t202" style="position:absolute;margin-left:0;margin-top:0;width:6pt;height:2.25pt;z-index:2486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6208" behindDoc="0" locked="0" layoutInCell="1" allowOverlap="1" wp14:anchorId="156B262D" wp14:editId="74152ABC">
                      <wp:simplePos x="0" y="0"/>
                      <wp:positionH relativeFrom="column">
                        <wp:posOffset>0</wp:posOffset>
                      </wp:positionH>
                      <wp:positionV relativeFrom="paragraph">
                        <wp:posOffset>0</wp:posOffset>
                      </wp:positionV>
                      <wp:extent cx="76200" cy="28575"/>
                      <wp:effectExtent l="19050" t="19050" r="19050" b="28575"/>
                      <wp:wrapNone/>
                      <wp:docPr id="5609" name="Text Box 7639">
                        <a:extLst xmlns:a="http://schemas.openxmlformats.org/drawingml/2006/main">
                          <a:ext uri="{FF2B5EF4-FFF2-40B4-BE49-F238E27FC236}">
                            <a16:creationId xmlns:a16="http://schemas.microsoft.com/office/drawing/2014/main" id="{00000000-0008-0000-0000-0000E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95113" id="Text Box 7639" o:spid="_x0000_s1026" type="#_x0000_t202" style="position:absolute;margin-left:0;margin-top:0;width:6pt;height:2.25pt;z-index:2486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7232" behindDoc="0" locked="0" layoutInCell="1" allowOverlap="1" wp14:anchorId="4AA4485D" wp14:editId="6B155851">
                      <wp:simplePos x="0" y="0"/>
                      <wp:positionH relativeFrom="column">
                        <wp:posOffset>0</wp:posOffset>
                      </wp:positionH>
                      <wp:positionV relativeFrom="paragraph">
                        <wp:posOffset>0</wp:posOffset>
                      </wp:positionV>
                      <wp:extent cx="76200" cy="28575"/>
                      <wp:effectExtent l="19050" t="19050" r="19050" b="28575"/>
                      <wp:wrapNone/>
                      <wp:docPr id="5610" name="Text Box 7638">
                        <a:extLst xmlns:a="http://schemas.openxmlformats.org/drawingml/2006/main">
                          <a:ext uri="{FF2B5EF4-FFF2-40B4-BE49-F238E27FC236}">
                            <a16:creationId xmlns:a16="http://schemas.microsoft.com/office/drawing/2014/main" id="{00000000-0008-0000-0000-0000E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D546E" id="Text Box 7638" o:spid="_x0000_s1026" type="#_x0000_t202" style="position:absolute;margin-left:0;margin-top:0;width:6pt;height:2.25pt;z-index:2486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8256" behindDoc="0" locked="0" layoutInCell="1" allowOverlap="1" wp14:anchorId="1B790495" wp14:editId="2CEA1C87">
                      <wp:simplePos x="0" y="0"/>
                      <wp:positionH relativeFrom="column">
                        <wp:posOffset>0</wp:posOffset>
                      </wp:positionH>
                      <wp:positionV relativeFrom="paragraph">
                        <wp:posOffset>0</wp:posOffset>
                      </wp:positionV>
                      <wp:extent cx="76200" cy="28575"/>
                      <wp:effectExtent l="19050" t="19050" r="19050" b="28575"/>
                      <wp:wrapNone/>
                      <wp:docPr id="5611" name="Text Box 7637">
                        <a:extLst xmlns:a="http://schemas.openxmlformats.org/drawingml/2006/main">
                          <a:ext uri="{FF2B5EF4-FFF2-40B4-BE49-F238E27FC236}">
                            <a16:creationId xmlns:a16="http://schemas.microsoft.com/office/drawing/2014/main" id="{00000000-0008-0000-0000-0000E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9E93E5" id="Text Box 7637" o:spid="_x0000_s1026" type="#_x0000_t202" style="position:absolute;margin-left:0;margin-top:0;width:6pt;height:2.25pt;z-index:2486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09280" behindDoc="0" locked="0" layoutInCell="1" allowOverlap="1" wp14:anchorId="0CB19815" wp14:editId="2C553FAF">
                      <wp:simplePos x="0" y="0"/>
                      <wp:positionH relativeFrom="column">
                        <wp:posOffset>0</wp:posOffset>
                      </wp:positionH>
                      <wp:positionV relativeFrom="paragraph">
                        <wp:posOffset>0</wp:posOffset>
                      </wp:positionV>
                      <wp:extent cx="76200" cy="28575"/>
                      <wp:effectExtent l="19050" t="19050" r="19050" b="28575"/>
                      <wp:wrapNone/>
                      <wp:docPr id="5612" name="Text Box 7636">
                        <a:extLst xmlns:a="http://schemas.openxmlformats.org/drawingml/2006/main">
                          <a:ext uri="{FF2B5EF4-FFF2-40B4-BE49-F238E27FC236}">
                            <a16:creationId xmlns:a16="http://schemas.microsoft.com/office/drawing/2014/main" id="{00000000-0008-0000-0000-0000E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AFC3F" id="Text Box 7636" o:spid="_x0000_s1026" type="#_x0000_t202" style="position:absolute;margin-left:0;margin-top:0;width:6pt;height:2.25pt;z-index:2486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0304" behindDoc="0" locked="0" layoutInCell="1" allowOverlap="1" wp14:anchorId="142409D7" wp14:editId="5D78F1D7">
                      <wp:simplePos x="0" y="0"/>
                      <wp:positionH relativeFrom="column">
                        <wp:posOffset>0</wp:posOffset>
                      </wp:positionH>
                      <wp:positionV relativeFrom="paragraph">
                        <wp:posOffset>0</wp:posOffset>
                      </wp:positionV>
                      <wp:extent cx="76200" cy="28575"/>
                      <wp:effectExtent l="19050" t="19050" r="19050" b="28575"/>
                      <wp:wrapNone/>
                      <wp:docPr id="5613" name="Text Box 7635">
                        <a:extLst xmlns:a="http://schemas.openxmlformats.org/drawingml/2006/main">
                          <a:ext uri="{FF2B5EF4-FFF2-40B4-BE49-F238E27FC236}">
                            <a16:creationId xmlns:a16="http://schemas.microsoft.com/office/drawing/2014/main" id="{00000000-0008-0000-0000-0000E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2EC2F" id="Text Box 7635" o:spid="_x0000_s1026" type="#_x0000_t202" style="position:absolute;margin-left:0;margin-top:0;width:6pt;height:2.25pt;z-index:2486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1328" behindDoc="0" locked="0" layoutInCell="1" allowOverlap="1" wp14:anchorId="459A3706" wp14:editId="03E2BA13">
                      <wp:simplePos x="0" y="0"/>
                      <wp:positionH relativeFrom="column">
                        <wp:posOffset>0</wp:posOffset>
                      </wp:positionH>
                      <wp:positionV relativeFrom="paragraph">
                        <wp:posOffset>0</wp:posOffset>
                      </wp:positionV>
                      <wp:extent cx="76200" cy="28575"/>
                      <wp:effectExtent l="19050" t="19050" r="19050" b="28575"/>
                      <wp:wrapNone/>
                      <wp:docPr id="5614" name="Text Box 7634">
                        <a:extLst xmlns:a="http://schemas.openxmlformats.org/drawingml/2006/main">
                          <a:ext uri="{FF2B5EF4-FFF2-40B4-BE49-F238E27FC236}">
                            <a16:creationId xmlns:a16="http://schemas.microsoft.com/office/drawing/2014/main" id="{00000000-0008-0000-0000-0000E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07EDE" id="Text Box 7634" o:spid="_x0000_s1026" type="#_x0000_t202" style="position:absolute;margin-left:0;margin-top:0;width:6pt;height:2.25pt;z-index:2486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2352" behindDoc="0" locked="0" layoutInCell="1" allowOverlap="1" wp14:anchorId="483DCAAE" wp14:editId="2C090CC5">
                      <wp:simplePos x="0" y="0"/>
                      <wp:positionH relativeFrom="column">
                        <wp:posOffset>0</wp:posOffset>
                      </wp:positionH>
                      <wp:positionV relativeFrom="paragraph">
                        <wp:posOffset>0</wp:posOffset>
                      </wp:positionV>
                      <wp:extent cx="76200" cy="28575"/>
                      <wp:effectExtent l="19050" t="19050" r="19050" b="28575"/>
                      <wp:wrapNone/>
                      <wp:docPr id="5615" name="Text Box 7633">
                        <a:extLst xmlns:a="http://schemas.openxmlformats.org/drawingml/2006/main">
                          <a:ext uri="{FF2B5EF4-FFF2-40B4-BE49-F238E27FC236}">
                            <a16:creationId xmlns:a16="http://schemas.microsoft.com/office/drawing/2014/main" id="{00000000-0008-0000-0000-0000E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BF718" id="Text Box 7633" o:spid="_x0000_s1026" type="#_x0000_t202" style="position:absolute;margin-left:0;margin-top:0;width:6pt;height:2.25pt;z-index:2486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3376" behindDoc="0" locked="0" layoutInCell="1" allowOverlap="1" wp14:anchorId="05954577" wp14:editId="723BBF4D">
                      <wp:simplePos x="0" y="0"/>
                      <wp:positionH relativeFrom="column">
                        <wp:posOffset>0</wp:posOffset>
                      </wp:positionH>
                      <wp:positionV relativeFrom="paragraph">
                        <wp:posOffset>0</wp:posOffset>
                      </wp:positionV>
                      <wp:extent cx="76200" cy="28575"/>
                      <wp:effectExtent l="19050" t="19050" r="19050" b="28575"/>
                      <wp:wrapNone/>
                      <wp:docPr id="5616" name="Text Box 7632">
                        <a:extLst xmlns:a="http://schemas.openxmlformats.org/drawingml/2006/main">
                          <a:ext uri="{FF2B5EF4-FFF2-40B4-BE49-F238E27FC236}">
                            <a16:creationId xmlns:a16="http://schemas.microsoft.com/office/drawing/2014/main" id="{00000000-0008-0000-0000-0000F0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5CEAF" id="Text Box 7632" o:spid="_x0000_s1026" type="#_x0000_t202" style="position:absolute;margin-left:0;margin-top:0;width:6pt;height:2.25pt;z-index:2486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4400" behindDoc="0" locked="0" layoutInCell="1" allowOverlap="1" wp14:anchorId="4A9687F3" wp14:editId="7926CFBA">
                      <wp:simplePos x="0" y="0"/>
                      <wp:positionH relativeFrom="column">
                        <wp:posOffset>0</wp:posOffset>
                      </wp:positionH>
                      <wp:positionV relativeFrom="paragraph">
                        <wp:posOffset>0</wp:posOffset>
                      </wp:positionV>
                      <wp:extent cx="76200" cy="28575"/>
                      <wp:effectExtent l="19050" t="19050" r="19050" b="28575"/>
                      <wp:wrapNone/>
                      <wp:docPr id="5617" name="Text Box 7631">
                        <a:extLst xmlns:a="http://schemas.openxmlformats.org/drawingml/2006/main">
                          <a:ext uri="{FF2B5EF4-FFF2-40B4-BE49-F238E27FC236}">
                            <a16:creationId xmlns:a16="http://schemas.microsoft.com/office/drawing/2014/main" id="{00000000-0008-0000-0000-0000F1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A331B" id="Text Box 7631" o:spid="_x0000_s1026" type="#_x0000_t202" style="position:absolute;margin-left:0;margin-top:0;width:6pt;height:2.25pt;z-index:2486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5424" behindDoc="0" locked="0" layoutInCell="1" allowOverlap="1" wp14:anchorId="0BEA4514" wp14:editId="60FBFBFE">
                      <wp:simplePos x="0" y="0"/>
                      <wp:positionH relativeFrom="column">
                        <wp:posOffset>0</wp:posOffset>
                      </wp:positionH>
                      <wp:positionV relativeFrom="paragraph">
                        <wp:posOffset>0</wp:posOffset>
                      </wp:positionV>
                      <wp:extent cx="76200" cy="28575"/>
                      <wp:effectExtent l="19050" t="19050" r="19050" b="28575"/>
                      <wp:wrapNone/>
                      <wp:docPr id="5618" name="Text Box 7630">
                        <a:extLst xmlns:a="http://schemas.openxmlformats.org/drawingml/2006/main">
                          <a:ext uri="{FF2B5EF4-FFF2-40B4-BE49-F238E27FC236}">
                            <a16:creationId xmlns:a16="http://schemas.microsoft.com/office/drawing/2014/main" id="{00000000-0008-0000-0000-0000F2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4CD88" id="Text Box 7630" o:spid="_x0000_s1026" type="#_x0000_t202" style="position:absolute;margin-left:0;margin-top:0;width:6pt;height:2.25pt;z-index:2486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6448" behindDoc="0" locked="0" layoutInCell="1" allowOverlap="1" wp14:anchorId="3568D4E7" wp14:editId="3DFF2EFE">
                      <wp:simplePos x="0" y="0"/>
                      <wp:positionH relativeFrom="column">
                        <wp:posOffset>0</wp:posOffset>
                      </wp:positionH>
                      <wp:positionV relativeFrom="paragraph">
                        <wp:posOffset>0</wp:posOffset>
                      </wp:positionV>
                      <wp:extent cx="76200" cy="28575"/>
                      <wp:effectExtent l="19050" t="19050" r="19050" b="28575"/>
                      <wp:wrapNone/>
                      <wp:docPr id="5619" name="Text Box 7629">
                        <a:extLst xmlns:a="http://schemas.openxmlformats.org/drawingml/2006/main">
                          <a:ext uri="{FF2B5EF4-FFF2-40B4-BE49-F238E27FC236}">
                            <a16:creationId xmlns:a16="http://schemas.microsoft.com/office/drawing/2014/main" id="{00000000-0008-0000-0000-0000F3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BE93C" id="Text Box 7629" o:spid="_x0000_s1026" type="#_x0000_t202" style="position:absolute;margin-left:0;margin-top:0;width:6pt;height:2.25pt;z-index:2486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7472" behindDoc="0" locked="0" layoutInCell="1" allowOverlap="1" wp14:anchorId="11BC6415" wp14:editId="01BA9973">
                      <wp:simplePos x="0" y="0"/>
                      <wp:positionH relativeFrom="column">
                        <wp:posOffset>0</wp:posOffset>
                      </wp:positionH>
                      <wp:positionV relativeFrom="paragraph">
                        <wp:posOffset>0</wp:posOffset>
                      </wp:positionV>
                      <wp:extent cx="76200" cy="28575"/>
                      <wp:effectExtent l="19050" t="19050" r="19050" b="28575"/>
                      <wp:wrapNone/>
                      <wp:docPr id="5620" name="Text Box 7628">
                        <a:extLst xmlns:a="http://schemas.openxmlformats.org/drawingml/2006/main">
                          <a:ext uri="{FF2B5EF4-FFF2-40B4-BE49-F238E27FC236}">
                            <a16:creationId xmlns:a16="http://schemas.microsoft.com/office/drawing/2014/main" id="{00000000-0008-0000-0000-0000F4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AE003" id="Text Box 7628" o:spid="_x0000_s1026" type="#_x0000_t202" style="position:absolute;margin-left:0;margin-top:0;width:6pt;height:2.25pt;z-index:2486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8496" behindDoc="0" locked="0" layoutInCell="1" allowOverlap="1" wp14:anchorId="03583C05" wp14:editId="6E9D75B7">
                      <wp:simplePos x="0" y="0"/>
                      <wp:positionH relativeFrom="column">
                        <wp:posOffset>0</wp:posOffset>
                      </wp:positionH>
                      <wp:positionV relativeFrom="paragraph">
                        <wp:posOffset>0</wp:posOffset>
                      </wp:positionV>
                      <wp:extent cx="76200" cy="28575"/>
                      <wp:effectExtent l="19050" t="19050" r="19050" b="28575"/>
                      <wp:wrapNone/>
                      <wp:docPr id="5621" name="Text Box 7627">
                        <a:extLst xmlns:a="http://schemas.openxmlformats.org/drawingml/2006/main">
                          <a:ext uri="{FF2B5EF4-FFF2-40B4-BE49-F238E27FC236}">
                            <a16:creationId xmlns:a16="http://schemas.microsoft.com/office/drawing/2014/main" id="{00000000-0008-0000-0000-0000F5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C7AF1" id="Text Box 7627" o:spid="_x0000_s1026" type="#_x0000_t202" style="position:absolute;margin-left:0;margin-top:0;width:6pt;height:2.25pt;z-index:2486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19520" behindDoc="0" locked="0" layoutInCell="1" allowOverlap="1" wp14:anchorId="6B033CBE" wp14:editId="29B9DC61">
                      <wp:simplePos x="0" y="0"/>
                      <wp:positionH relativeFrom="column">
                        <wp:posOffset>0</wp:posOffset>
                      </wp:positionH>
                      <wp:positionV relativeFrom="paragraph">
                        <wp:posOffset>0</wp:posOffset>
                      </wp:positionV>
                      <wp:extent cx="76200" cy="28575"/>
                      <wp:effectExtent l="19050" t="19050" r="19050" b="28575"/>
                      <wp:wrapNone/>
                      <wp:docPr id="5622" name="Text Box 7626">
                        <a:extLst xmlns:a="http://schemas.openxmlformats.org/drawingml/2006/main">
                          <a:ext uri="{FF2B5EF4-FFF2-40B4-BE49-F238E27FC236}">
                            <a16:creationId xmlns:a16="http://schemas.microsoft.com/office/drawing/2014/main" id="{00000000-0008-0000-0000-0000F6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B95DB" id="Text Box 7626" o:spid="_x0000_s1026" type="#_x0000_t202" style="position:absolute;margin-left:0;margin-top:0;width:6pt;height:2.25pt;z-index:2486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0544" behindDoc="0" locked="0" layoutInCell="1" allowOverlap="1" wp14:anchorId="763E3650" wp14:editId="5A483932">
                      <wp:simplePos x="0" y="0"/>
                      <wp:positionH relativeFrom="column">
                        <wp:posOffset>0</wp:posOffset>
                      </wp:positionH>
                      <wp:positionV relativeFrom="paragraph">
                        <wp:posOffset>0</wp:posOffset>
                      </wp:positionV>
                      <wp:extent cx="76200" cy="28575"/>
                      <wp:effectExtent l="19050" t="19050" r="19050" b="28575"/>
                      <wp:wrapNone/>
                      <wp:docPr id="5623" name="Text Box 7625">
                        <a:extLst xmlns:a="http://schemas.openxmlformats.org/drawingml/2006/main">
                          <a:ext uri="{FF2B5EF4-FFF2-40B4-BE49-F238E27FC236}">
                            <a16:creationId xmlns:a16="http://schemas.microsoft.com/office/drawing/2014/main" id="{00000000-0008-0000-0000-0000F7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8CD7D" id="Text Box 7625" o:spid="_x0000_s1026" type="#_x0000_t202" style="position:absolute;margin-left:0;margin-top:0;width:6pt;height:2.25pt;z-index:2486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1568" behindDoc="0" locked="0" layoutInCell="1" allowOverlap="1" wp14:anchorId="4BB68D7A" wp14:editId="1FC729B4">
                      <wp:simplePos x="0" y="0"/>
                      <wp:positionH relativeFrom="column">
                        <wp:posOffset>0</wp:posOffset>
                      </wp:positionH>
                      <wp:positionV relativeFrom="paragraph">
                        <wp:posOffset>0</wp:posOffset>
                      </wp:positionV>
                      <wp:extent cx="76200" cy="28575"/>
                      <wp:effectExtent l="19050" t="19050" r="19050" b="28575"/>
                      <wp:wrapNone/>
                      <wp:docPr id="5624" name="Text Box 7624">
                        <a:extLst xmlns:a="http://schemas.openxmlformats.org/drawingml/2006/main">
                          <a:ext uri="{FF2B5EF4-FFF2-40B4-BE49-F238E27FC236}">
                            <a16:creationId xmlns:a16="http://schemas.microsoft.com/office/drawing/2014/main" id="{00000000-0008-0000-0000-0000F8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A9F8B" id="Text Box 7624" o:spid="_x0000_s1026" type="#_x0000_t202" style="position:absolute;margin-left:0;margin-top:0;width:6pt;height:2.25pt;z-index:2486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2592" behindDoc="0" locked="0" layoutInCell="1" allowOverlap="1" wp14:anchorId="355E693F" wp14:editId="36979F81">
                      <wp:simplePos x="0" y="0"/>
                      <wp:positionH relativeFrom="column">
                        <wp:posOffset>0</wp:posOffset>
                      </wp:positionH>
                      <wp:positionV relativeFrom="paragraph">
                        <wp:posOffset>0</wp:posOffset>
                      </wp:positionV>
                      <wp:extent cx="76200" cy="28575"/>
                      <wp:effectExtent l="19050" t="19050" r="19050" b="28575"/>
                      <wp:wrapNone/>
                      <wp:docPr id="5625" name="Text Box 7623">
                        <a:extLst xmlns:a="http://schemas.openxmlformats.org/drawingml/2006/main">
                          <a:ext uri="{FF2B5EF4-FFF2-40B4-BE49-F238E27FC236}">
                            <a16:creationId xmlns:a16="http://schemas.microsoft.com/office/drawing/2014/main" id="{00000000-0008-0000-0000-0000F9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31D80" id="Text Box 7623" o:spid="_x0000_s1026" type="#_x0000_t202" style="position:absolute;margin-left:0;margin-top:0;width:6pt;height:2.25pt;z-index:2486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3616" behindDoc="0" locked="0" layoutInCell="1" allowOverlap="1" wp14:anchorId="01F86D42" wp14:editId="71CEEBC8">
                      <wp:simplePos x="0" y="0"/>
                      <wp:positionH relativeFrom="column">
                        <wp:posOffset>0</wp:posOffset>
                      </wp:positionH>
                      <wp:positionV relativeFrom="paragraph">
                        <wp:posOffset>0</wp:posOffset>
                      </wp:positionV>
                      <wp:extent cx="76200" cy="28575"/>
                      <wp:effectExtent l="19050" t="19050" r="19050" b="28575"/>
                      <wp:wrapNone/>
                      <wp:docPr id="5626" name="Text Box 7622">
                        <a:extLst xmlns:a="http://schemas.openxmlformats.org/drawingml/2006/main">
                          <a:ext uri="{FF2B5EF4-FFF2-40B4-BE49-F238E27FC236}">
                            <a16:creationId xmlns:a16="http://schemas.microsoft.com/office/drawing/2014/main" id="{00000000-0008-0000-0000-0000FA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CDA4F" id="Text Box 7622" o:spid="_x0000_s1026" type="#_x0000_t202" style="position:absolute;margin-left:0;margin-top:0;width:6pt;height:2.25pt;z-index:2486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4640" behindDoc="0" locked="0" layoutInCell="1" allowOverlap="1" wp14:anchorId="32842883" wp14:editId="2A384248">
                      <wp:simplePos x="0" y="0"/>
                      <wp:positionH relativeFrom="column">
                        <wp:posOffset>0</wp:posOffset>
                      </wp:positionH>
                      <wp:positionV relativeFrom="paragraph">
                        <wp:posOffset>0</wp:posOffset>
                      </wp:positionV>
                      <wp:extent cx="76200" cy="28575"/>
                      <wp:effectExtent l="19050" t="19050" r="19050" b="28575"/>
                      <wp:wrapNone/>
                      <wp:docPr id="5627" name="Text Box 7621">
                        <a:extLst xmlns:a="http://schemas.openxmlformats.org/drawingml/2006/main">
                          <a:ext uri="{FF2B5EF4-FFF2-40B4-BE49-F238E27FC236}">
                            <a16:creationId xmlns:a16="http://schemas.microsoft.com/office/drawing/2014/main" id="{00000000-0008-0000-0000-0000FB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128B4" id="Text Box 7621" o:spid="_x0000_s1026" type="#_x0000_t202" style="position:absolute;margin-left:0;margin-top:0;width:6pt;height:2.25pt;z-index:2486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5664" behindDoc="0" locked="0" layoutInCell="1" allowOverlap="1" wp14:anchorId="1312F187" wp14:editId="4B5389EA">
                      <wp:simplePos x="0" y="0"/>
                      <wp:positionH relativeFrom="column">
                        <wp:posOffset>0</wp:posOffset>
                      </wp:positionH>
                      <wp:positionV relativeFrom="paragraph">
                        <wp:posOffset>0</wp:posOffset>
                      </wp:positionV>
                      <wp:extent cx="76200" cy="28575"/>
                      <wp:effectExtent l="19050" t="19050" r="19050" b="28575"/>
                      <wp:wrapNone/>
                      <wp:docPr id="5628" name="Text Box 7620">
                        <a:extLst xmlns:a="http://schemas.openxmlformats.org/drawingml/2006/main">
                          <a:ext uri="{FF2B5EF4-FFF2-40B4-BE49-F238E27FC236}">
                            <a16:creationId xmlns:a16="http://schemas.microsoft.com/office/drawing/2014/main" id="{00000000-0008-0000-0000-0000FC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10421" id="Text Box 7620" o:spid="_x0000_s1026" type="#_x0000_t202" style="position:absolute;margin-left:0;margin-top:0;width:6pt;height:2.25pt;z-index:2486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6688" behindDoc="0" locked="0" layoutInCell="1" allowOverlap="1" wp14:anchorId="58C87A8B" wp14:editId="5EDEB3F7">
                      <wp:simplePos x="0" y="0"/>
                      <wp:positionH relativeFrom="column">
                        <wp:posOffset>0</wp:posOffset>
                      </wp:positionH>
                      <wp:positionV relativeFrom="paragraph">
                        <wp:posOffset>0</wp:posOffset>
                      </wp:positionV>
                      <wp:extent cx="76200" cy="28575"/>
                      <wp:effectExtent l="19050" t="19050" r="19050" b="28575"/>
                      <wp:wrapNone/>
                      <wp:docPr id="5629" name="Text Box 7619">
                        <a:extLst xmlns:a="http://schemas.openxmlformats.org/drawingml/2006/main">
                          <a:ext uri="{FF2B5EF4-FFF2-40B4-BE49-F238E27FC236}">
                            <a16:creationId xmlns:a16="http://schemas.microsoft.com/office/drawing/2014/main" id="{00000000-0008-0000-0000-0000FD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23BAD" id="Text Box 7619" o:spid="_x0000_s1026" type="#_x0000_t202" style="position:absolute;margin-left:0;margin-top:0;width:6pt;height:2.25pt;z-index:2486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7712" behindDoc="0" locked="0" layoutInCell="1" allowOverlap="1" wp14:anchorId="1E1210AC" wp14:editId="20AB0265">
                      <wp:simplePos x="0" y="0"/>
                      <wp:positionH relativeFrom="column">
                        <wp:posOffset>0</wp:posOffset>
                      </wp:positionH>
                      <wp:positionV relativeFrom="paragraph">
                        <wp:posOffset>0</wp:posOffset>
                      </wp:positionV>
                      <wp:extent cx="76200" cy="28575"/>
                      <wp:effectExtent l="19050" t="19050" r="19050" b="28575"/>
                      <wp:wrapNone/>
                      <wp:docPr id="5630" name="Text Box 7618">
                        <a:extLst xmlns:a="http://schemas.openxmlformats.org/drawingml/2006/main">
                          <a:ext uri="{FF2B5EF4-FFF2-40B4-BE49-F238E27FC236}">
                            <a16:creationId xmlns:a16="http://schemas.microsoft.com/office/drawing/2014/main" id="{00000000-0008-0000-0000-0000FE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C5270" id="Text Box 7618" o:spid="_x0000_s1026" type="#_x0000_t202" style="position:absolute;margin-left:0;margin-top:0;width:6pt;height:2.25pt;z-index:2486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8736" behindDoc="0" locked="0" layoutInCell="1" allowOverlap="1" wp14:anchorId="361658B9" wp14:editId="5B87933D">
                      <wp:simplePos x="0" y="0"/>
                      <wp:positionH relativeFrom="column">
                        <wp:posOffset>0</wp:posOffset>
                      </wp:positionH>
                      <wp:positionV relativeFrom="paragraph">
                        <wp:posOffset>0</wp:posOffset>
                      </wp:positionV>
                      <wp:extent cx="76200" cy="28575"/>
                      <wp:effectExtent l="19050" t="19050" r="19050" b="28575"/>
                      <wp:wrapNone/>
                      <wp:docPr id="5631" name="Text Box 7617">
                        <a:extLst xmlns:a="http://schemas.openxmlformats.org/drawingml/2006/main">
                          <a:ext uri="{FF2B5EF4-FFF2-40B4-BE49-F238E27FC236}">
                            <a16:creationId xmlns:a16="http://schemas.microsoft.com/office/drawing/2014/main" id="{00000000-0008-0000-0000-0000FF1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75642" id="Text Box 7617" o:spid="_x0000_s1026" type="#_x0000_t202" style="position:absolute;margin-left:0;margin-top:0;width:6pt;height:2.25pt;z-index:2486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29760" behindDoc="0" locked="0" layoutInCell="1" allowOverlap="1" wp14:anchorId="12567A91" wp14:editId="7B286DFD">
                      <wp:simplePos x="0" y="0"/>
                      <wp:positionH relativeFrom="column">
                        <wp:posOffset>0</wp:posOffset>
                      </wp:positionH>
                      <wp:positionV relativeFrom="paragraph">
                        <wp:posOffset>0</wp:posOffset>
                      </wp:positionV>
                      <wp:extent cx="76200" cy="28575"/>
                      <wp:effectExtent l="19050" t="19050" r="19050" b="28575"/>
                      <wp:wrapNone/>
                      <wp:docPr id="5632" name="Text Box 7616">
                        <a:extLst xmlns:a="http://schemas.openxmlformats.org/drawingml/2006/main">
                          <a:ext uri="{FF2B5EF4-FFF2-40B4-BE49-F238E27FC236}">
                            <a16:creationId xmlns:a16="http://schemas.microsoft.com/office/drawing/2014/main" id="{00000000-0008-0000-0000-00000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1AD96" id="Text Box 7616" o:spid="_x0000_s1026" type="#_x0000_t202" style="position:absolute;margin-left:0;margin-top:0;width:6pt;height:2.25pt;z-index:2486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0784" behindDoc="0" locked="0" layoutInCell="1" allowOverlap="1" wp14:anchorId="1AA8B97C" wp14:editId="59107327">
                      <wp:simplePos x="0" y="0"/>
                      <wp:positionH relativeFrom="column">
                        <wp:posOffset>0</wp:posOffset>
                      </wp:positionH>
                      <wp:positionV relativeFrom="paragraph">
                        <wp:posOffset>0</wp:posOffset>
                      </wp:positionV>
                      <wp:extent cx="76200" cy="28575"/>
                      <wp:effectExtent l="19050" t="19050" r="19050" b="28575"/>
                      <wp:wrapNone/>
                      <wp:docPr id="5633" name="Text Box 7615">
                        <a:extLst xmlns:a="http://schemas.openxmlformats.org/drawingml/2006/main">
                          <a:ext uri="{FF2B5EF4-FFF2-40B4-BE49-F238E27FC236}">
                            <a16:creationId xmlns:a16="http://schemas.microsoft.com/office/drawing/2014/main" id="{00000000-0008-0000-0000-00000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015BD" id="Text Box 7615" o:spid="_x0000_s1026" type="#_x0000_t202" style="position:absolute;margin-left:0;margin-top:0;width:6pt;height:2.25pt;z-index:2486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1808" behindDoc="0" locked="0" layoutInCell="1" allowOverlap="1" wp14:anchorId="55E09559" wp14:editId="671E7CE7">
                      <wp:simplePos x="0" y="0"/>
                      <wp:positionH relativeFrom="column">
                        <wp:posOffset>0</wp:posOffset>
                      </wp:positionH>
                      <wp:positionV relativeFrom="paragraph">
                        <wp:posOffset>0</wp:posOffset>
                      </wp:positionV>
                      <wp:extent cx="76200" cy="28575"/>
                      <wp:effectExtent l="19050" t="19050" r="19050" b="28575"/>
                      <wp:wrapNone/>
                      <wp:docPr id="5634" name="Text Box 7614">
                        <a:extLst xmlns:a="http://schemas.openxmlformats.org/drawingml/2006/main">
                          <a:ext uri="{FF2B5EF4-FFF2-40B4-BE49-F238E27FC236}">
                            <a16:creationId xmlns:a16="http://schemas.microsoft.com/office/drawing/2014/main" id="{00000000-0008-0000-0000-00000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A5DD6" id="Text Box 7614" o:spid="_x0000_s1026" type="#_x0000_t202" style="position:absolute;margin-left:0;margin-top:0;width:6pt;height:2.25pt;z-index:2486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2832" behindDoc="0" locked="0" layoutInCell="1" allowOverlap="1" wp14:anchorId="23CE663A" wp14:editId="17AA8CAD">
                      <wp:simplePos x="0" y="0"/>
                      <wp:positionH relativeFrom="column">
                        <wp:posOffset>0</wp:posOffset>
                      </wp:positionH>
                      <wp:positionV relativeFrom="paragraph">
                        <wp:posOffset>0</wp:posOffset>
                      </wp:positionV>
                      <wp:extent cx="76200" cy="28575"/>
                      <wp:effectExtent l="19050" t="19050" r="19050" b="28575"/>
                      <wp:wrapNone/>
                      <wp:docPr id="5635" name="Text Box 7613">
                        <a:extLst xmlns:a="http://schemas.openxmlformats.org/drawingml/2006/main">
                          <a:ext uri="{FF2B5EF4-FFF2-40B4-BE49-F238E27FC236}">
                            <a16:creationId xmlns:a16="http://schemas.microsoft.com/office/drawing/2014/main" id="{00000000-0008-0000-0000-00000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A431D" id="Text Box 7613" o:spid="_x0000_s1026" type="#_x0000_t202" style="position:absolute;margin-left:0;margin-top:0;width:6pt;height:2.25pt;z-index:2486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3856" behindDoc="0" locked="0" layoutInCell="1" allowOverlap="1" wp14:anchorId="40349251" wp14:editId="04E38BC3">
                      <wp:simplePos x="0" y="0"/>
                      <wp:positionH relativeFrom="column">
                        <wp:posOffset>0</wp:posOffset>
                      </wp:positionH>
                      <wp:positionV relativeFrom="paragraph">
                        <wp:posOffset>0</wp:posOffset>
                      </wp:positionV>
                      <wp:extent cx="76200" cy="28575"/>
                      <wp:effectExtent l="19050" t="19050" r="19050" b="28575"/>
                      <wp:wrapNone/>
                      <wp:docPr id="5636" name="Text Box 7612">
                        <a:extLst xmlns:a="http://schemas.openxmlformats.org/drawingml/2006/main">
                          <a:ext uri="{FF2B5EF4-FFF2-40B4-BE49-F238E27FC236}">
                            <a16:creationId xmlns:a16="http://schemas.microsoft.com/office/drawing/2014/main" id="{00000000-0008-0000-0000-00000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501D7C" id="Text Box 7612" o:spid="_x0000_s1026" type="#_x0000_t202" style="position:absolute;margin-left:0;margin-top:0;width:6pt;height:2.25pt;z-index:2486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4880" behindDoc="0" locked="0" layoutInCell="1" allowOverlap="1" wp14:anchorId="3BDDFFB3" wp14:editId="2875732F">
                      <wp:simplePos x="0" y="0"/>
                      <wp:positionH relativeFrom="column">
                        <wp:posOffset>0</wp:posOffset>
                      </wp:positionH>
                      <wp:positionV relativeFrom="paragraph">
                        <wp:posOffset>0</wp:posOffset>
                      </wp:positionV>
                      <wp:extent cx="76200" cy="28575"/>
                      <wp:effectExtent l="19050" t="19050" r="19050" b="28575"/>
                      <wp:wrapNone/>
                      <wp:docPr id="5637" name="Text Box 7611">
                        <a:extLst xmlns:a="http://schemas.openxmlformats.org/drawingml/2006/main">
                          <a:ext uri="{FF2B5EF4-FFF2-40B4-BE49-F238E27FC236}">
                            <a16:creationId xmlns:a16="http://schemas.microsoft.com/office/drawing/2014/main" id="{00000000-0008-0000-0000-00000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50FC37" id="Text Box 7611" o:spid="_x0000_s1026" type="#_x0000_t202" style="position:absolute;margin-left:0;margin-top:0;width:6pt;height:2.25pt;z-index:2486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5904" behindDoc="0" locked="0" layoutInCell="1" allowOverlap="1" wp14:anchorId="4EA73A70" wp14:editId="3CD0A685">
                      <wp:simplePos x="0" y="0"/>
                      <wp:positionH relativeFrom="column">
                        <wp:posOffset>0</wp:posOffset>
                      </wp:positionH>
                      <wp:positionV relativeFrom="paragraph">
                        <wp:posOffset>0</wp:posOffset>
                      </wp:positionV>
                      <wp:extent cx="76200" cy="28575"/>
                      <wp:effectExtent l="19050" t="19050" r="19050" b="28575"/>
                      <wp:wrapNone/>
                      <wp:docPr id="5638" name="Text Box 7610">
                        <a:extLst xmlns:a="http://schemas.openxmlformats.org/drawingml/2006/main">
                          <a:ext uri="{FF2B5EF4-FFF2-40B4-BE49-F238E27FC236}">
                            <a16:creationId xmlns:a16="http://schemas.microsoft.com/office/drawing/2014/main" id="{00000000-0008-0000-0000-00000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801DF" id="Text Box 7610" o:spid="_x0000_s1026" type="#_x0000_t202" style="position:absolute;margin-left:0;margin-top:0;width:6pt;height:2.25pt;z-index:2486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6928" behindDoc="0" locked="0" layoutInCell="1" allowOverlap="1" wp14:anchorId="0079AE50" wp14:editId="2B910AFE">
                      <wp:simplePos x="0" y="0"/>
                      <wp:positionH relativeFrom="column">
                        <wp:posOffset>0</wp:posOffset>
                      </wp:positionH>
                      <wp:positionV relativeFrom="paragraph">
                        <wp:posOffset>0</wp:posOffset>
                      </wp:positionV>
                      <wp:extent cx="76200" cy="28575"/>
                      <wp:effectExtent l="19050" t="19050" r="19050" b="28575"/>
                      <wp:wrapNone/>
                      <wp:docPr id="5639" name="Text Box 7609">
                        <a:extLst xmlns:a="http://schemas.openxmlformats.org/drawingml/2006/main">
                          <a:ext uri="{FF2B5EF4-FFF2-40B4-BE49-F238E27FC236}">
                            <a16:creationId xmlns:a16="http://schemas.microsoft.com/office/drawing/2014/main" id="{00000000-0008-0000-0000-00000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FA608" id="Text Box 7609" o:spid="_x0000_s1026" type="#_x0000_t202" style="position:absolute;margin-left:0;margin-top:0;width:6pt;height:2.25pt;z-index:2486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7952" behindDoc="0" locked="0" layoutInCell="1" allowOverlap="1" wp14:anchorId="5720DB73" wp14:editId="765F8178">
                      <wp:simplePos x="0" y="0"/>
                      <wp:positionH relativeFrom="column">
                        <wp:posOffset>0</wp:posOffset>
                      </wp:positionH>
                      <wp:positionV relativeFrom="paragraph">
                        <wp:posOffset>0</wp:posOffset>
                      </wp:positionV>
                      <wp:extent cx="76200" cy="28575"/>
                      <wp:effectExtent l="19050" t="19050" r="19050" b="28575"/>
                      <wp:wrapNone/>
                      <wp:docPr id="5640" name="Text Box 7608">
                        <a:extLst xmlns:a="http://schemas.openxmlformats.org/drawingml/2006/main">
                          <a:ext uri="{FF2B5EF4-FFF2-40B4-BE49-F238E27FC236}">
                            <a16:creationId xmlns:a16="http://schemas.microsoft.com/office/drawing/2014/main" id="{00000000-0008-0000-0000-00000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784FC" id="Text Box 7608" o:spid="_x0000_s1026" type="#_x0000_t202" style="position:absolute;margin-left:0;margin-top:0;width:6pt;height:2.25pt;z-index:2486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38976" behindDoc="0" locked="0" layoutInCell="1" allowOverlap="1" wp14:anchorId="228FA0F3" wp14:editId="48F6D892">
                      <wp:simplePos x="0" y="0"/>
                      <wp:positionH relativeFrom="column">
                        <wp:posOffset>0</wp:posOffset>
                      </wp:positionH>
                      <wp:positionV relativeFrom="paragraph">
                        <wp:posOffset>0</wp:posOffset>
                      </wp:positionV>
                      <wp:extent cx="76200" cy="28575"/>
                      <wp:effectExtent l="19050" t="19050" r="19050" b="28575"/>
                      <wp:wrapNone/>
                      <wp:docPr id="5641" name="Text Box 7607">
                        <a:extLst xmlns:a="http://schemas.openxmlformats.org/drawingml/2006/main">
                          <a:ext uri="{FF2B5EF4-FFF2-40B4-BE49-F238E27FC236}">
                            <a16:creationId xmlns:a16="http://schemas.microsoft.com/office/drawing/2014/main" id="{00000000-0008-0000-0000-00000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B5F67" id="Text Box 7607" o:spid="_x0000_s1026" type="#_x0000_t202" style="position:absolute;margin-left:0;margin-top:0;width:6pt;height:2.25pt;z-index:2486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0000" behindDoc="0" locked="0" layoutInCell="1" allowOverlap="1" wp14:anchorId="7B1E44DE" wp14:editId="40DF3C2B">
                      <wp:simplePos x="0" y="0"/>
                      <wp:positionH relativeFrom="column">
                        <wp:posOffset>0</wp:posOffset>
                      </wp:positionH>
                      <wp:positionV relativeFrom="paragraph">
                        <wp:posOffset>0</wp:posOffset>
                      </wp:positionV>
                      <wp:extent cx="76200" cy="28575"/>
                      <wp:effectExtent l="19050" t="19050" r="19050" b="28575"/>
                      <wp:wrapNone/>
                      <wp:docPr id="5642" name="Text Box 7606">
                        <a:extLst xmlns:a="http://schemas.openxmlformats.org/drawingml/2006/main">
                          <a:ext uri="{FF2B5EF4-FFF2-40B4-BE49-F238E27FC236}">
                            <a16:creationId xmlns:a16="http://schemas.microsoft.com/office/drawing/2014/main" id="{00000000-0008-0000-0000-00000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E040F" id="Text Box 7606" o:spid="_x0000_s1026" type="#_x0000_t202" style="position:absolute;margin-left:0;margin-top:0;width:6pt;height:2.25pt;z-index:2486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1024" behindDoc="0" locked="0" layoutInCell="1" allowOverlap="1" wp14:anchorId="5344FA80" wp14:editId="4F142360">
                      <wp:simplePos x="0" y="0"/>
                      <wp:positionH relativeFrom="column">
                        <wp:posOffset>0</wp:posOffset>
                      </wp:positionH>
                      <wp:positionV relativeFrom="paragraph">
                        <wp:posOffset>0</wp:posOffset>
                      </wp:positionV>
                      <wp:extent cx="76200" cy="28575"/>
                      <wp:effectExtent l="19050" t="19050" r="19050" b="28575"/>
                      <wp:wrapNone/>
                      <wp:docPr id="5643" name="Text Box 7605">
                        <a:extLst xmlns:a="http://schemas.openxmlformats.org/drawingml/2006/main">
                          <a:ext uri="{FF2B5EF4-FFF2-40B4-BE49-F238E27FC236}">
                            <a16:creationId xmlns:a16="http://schemas.microsoft.com/office/drawing/2014/main" id="{00000000-0008-0000-0000-00000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2866E" id="Text Box 7605" o:spid="_x0000_s1026" type="#_x0000_t202" style="position:absolute;margin-left:0;margin-top:0;width:6pt;height:2.25pt;z-index:2486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2048" behindDoc="0" locked="0" layoutInCell="1" allowOverlap="1" wp14:anchorId="184AD21A" wp14:editId="529DE6FA">
                      <wp:simplePos x="0" y="0"/>
                      <wp:positionH relativeFrom="column">
                        <wp:posOffset>0</wp:posOffset>
                      </wp:positionH>
                      <wp:positionV relativeFrom="paragraph">
                        <wp:posOffset>0</wp:posOffset>
                      </wp:positionV>
                      <wp:extent cx="76200" cy="28575"/>
                      <wp:effectExtent l="19050" t="19050" r="19050" b="28575"/>
                      <wp:wrapNone/>
                      <wp:docPr id="5644" name="Text Box 7604">
                        <a:extLst xmlns:a="http://schemas.openxmlformats.org/drawingml/2006/main">
                          <a:ext uri="{FF2B5EF4-FFF2-40B4-BE49-F238E27FC236}">
                            <a16:creationId xmlns:a16="http://schemas.microsoft.com/office/drawing/2014/main" id="{00000000-0008-0000-0000-00000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C19CCD" id="Text Box 7604" o:spid="_x0000_s1026" type="#_x0000_t202" style="position:absolute;margin-left:0;margin-top:0;width:6pt;height:2.25pt;z-index:2486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3072" behindDoc="0" locked="0" layoutInCell="1" allowOverlap="1" wp14:anchorId="096ADB82" wp14:editId="0EB2DB24">
                      <wp:simplePos x="0" y="0"/>
                      <wp:positionH relativeFrom="column">
                        <wp:posOffset>0</wp:posOffset>
                      </wp:positionH>
                      <wp:positionV relativeFrom="paragraph">
                        <wp:posOffset>0</wp:posOffset>
                      </wp:positionV>
                      <wp:extent cx="76200" cy="28575"/>
                      <wp:effectExtent l="19050" t="19050" r="19050" b="28575"/>
                      <wp:wrapNone/>
                      <wp:docPr id="5645" name="Text Box 7603">
                        <a:extLst xmlns:a="http://schemas.openxmlformats.org/drawingml/2006/main">
                          <a:ext uri="{FF2B5EF4-FFF2-40B4-BE49-F238E27FC236}">
                            <a16:creationId xmlns:a16="http://schemas.microsoft.com/office/drawing/2014/main" id="{00000000-0008-0000-0000-00000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79AD2" id="Text Box 7603" o:spid="_x0000_s1026" type="#_x0000_t202" style="position:absolute;margin-left:0;margin-top:0;width:6pt;height:2.25pt;z-index:2486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4096" behindDoc="0" locked="0" layoutInCell="1" allowOverlap="1" wp14:anchorId="6373B635" wp14:editId="7E8DB124">
                      <wp:simplePos x="0" y="0"/>
                      <wp:positionH relativeFrom="column">
                        <wp:posOffset>0</wp:posOffset>
                      </wp:positionH>
                      <wp:positionV relativeFrom="paragraph">
                        <wp:posOffset>0</wp:posOffset>
                      </wp:positionV>
                      <wp:extent cx="76200" cy="28575"/>
                      <wp:effectExtent l="19050" t="19050" r="19050" b="28575"/>
                      <wp:wrapNone/>
                      <wp:docPr id="5646" name="Text Box 7602">
                        <a:extLst xmlns:a="http://schemas.openxmlformats.org/drawingml/2006/main">
                          <a:ext uri="{FF2B5EF4-FFF2-40B4-BE49-F238E27FC236}">
                            <a16:creationId xmlns:a16="http://schemas.microsoft.com/office/drawing/2014/main" id="{00000000-0008-0000-0000-00000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0666B" id="Text Box 7602" o:spid="_x0000_s1026" type="#_x0000_t202" style="position:absolute;margin-left:0;margin-top:0;width:6pt;height:2.25pt;z-index:2486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5120" behindDoc="0" locked="0" layoutInCell="1" allowOverlap="1" wp14:anchorId="692200FE" wp14:editId="1CD1B3B5">
                      <wp:simplePos x="0" y="0"/>
                      <wp:positionH relativeFrom="column">
                        <wp:posOffset>0</wp:posOffset>
                      </wp:positionH>
                      <wp:positionV relativeFrom="paragraph">
                        <wp:posOffset>0</wp:posOffset>
                      </wp:positionV>
                      <wp:extent cx="76200" cy="28575"/>
                      <wp:effectExtent l="19050" t="19050" r="19050" b="28575"/>
                      <wp:wrapNone/>
                      <wp:docPr id="5647" name="Text Box 7601">
                        <a:extLst xmlns:a="http://schemas.openxmlformats.org/drawingml/2006/main">
                          <a:ext uri="{FF2B5EF4-FFF2-40B4-BE49-F238E27FC236}">
                            <a16:creationId xmlns:a16="http://schemas.microsoft.com/office/drawing/2014/main" id="{00000000-0008-0000-0000-00000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584263" id="Text Box 7601" o:spid="_x0000_s1026" type="#_x0000_t202" style="position:absolute;margin-left:0;margin-top:0;width:6pt;height:2.25pt;z-index:2486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6144" behindDoc="0" locked="0" layoutInCell="1" allowOverlap="1" wp14:anchorId="588D0622" wp14:editId="33E7E386">
                      <wp:simplePos x="0" y="0"/>
                      <wp:positionH relativeFrom="column">
                        <wp:posOffset>0</wp:posOffset>
                      </wp:positionH>
                      <wp:positionV relativeFrom="paragraph">
                        <wp:posOffset>0</wp:posOffset>
                      </wp:positionV>
                      <wp:extent cx="76200" cy="28575"/>
                      <wp:effectExtent l="19050" t="19050" r="19050" b="28575"/>
                      <wp:wrapNone/>
                      <wp:docPr id="5648" name="Text Box 7600">
                        <a:extLst xmlns:a="http://schemas.openxmlformats.org/drawingml/2006/main">
                          <a:ext uri="{FF2B5EF4-FFF2-40B4-BE49-F238E27FC236}">
                            <a16:creationId xmlns:a16="http://schemas.microsoft.com/office/drawing/2014/main" id="{00000000-0008-0000-0000-00001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6C91A" id="Text Box 7600" o:spid="_x0000_s1026" type="#_x0000_t202" style="position:absolute;margin-left:0;margin-top:0;width:6pt;height:2.25pt;z-index:2486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7168" behindDoc="0" locked="0" layoutInCell="1" allowOverlap="1" wp14:anchorId="35313BD7" wp14:editId="62104B11">
                      <wp:simplePos x="0" y="0"/>
                      <wp:positionH relativeFrom="column">
                        <wp:posOffset>0</wp:posOffset>
                      </wp:positionH>
                      <wp:positionV relativeFrom="paragraph">
                        <wp:posOffset>0</wp:posOffset>
                      </wp:positionV>
                      <wp:extent cx="76200" cy="28575"/>
                      <wp:effectExtent l="19050" t="19050" r="19050" b="28575"/>
                      <wp:wrapNone/>
                      <wp:docPr id="5649" name="Text Box 7599">
                        <a:extLst xmlns:a="http://schemas.openxmlformats.org/drawingml/2006/main">
                          <a:ext uri="{FF2B5EF4-FFF2-40B4-BE49-F238E27FC236}">
                            <a16:creationId xmlns:a16="http://schemas.microsoft.com/office/drawing/2014/main" id="{00000000-0008-0000-0000-00001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67F0A" id="Text Box 7599" o:spid="_x0000_s1026" type="#_x0000_t202" style="position:absolute;margin-left:0;margin-top:0;width:6pt;height:2.25pt;z-index:2486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8192" behindDoc="0" locked="0" layoutInCell="1" allowOverlap="1" wp14:anchorId="3CD179C0" wp14:editId="261CBEA4">
                      <wp:simplePos x="0" y="0"/>
                      <wp:positionH relativeFrom="column">
                        <wp:posOffset>0</wp:posOffset>
                      </wp:positionH>
                      <wp:positionV relativeFrom="paragraph">
                        <wp:posOffset>0</wp:posOffset>
                      </wp:positionV>
                      <wp:extent cx="76200" cy="28575"/>
                      <wp:effectExtent l="19050" t="19050" r="19050" b="28575"/>
                      <wp:wrapNone/>
                      <wp:docPr id="5650" name="Text Box 7598">
                        <a:extLst xmlns:a="http://schemas.openxmlformats.org/drawingml/2006/main">
                          <a:ext uri="{FF2B5EF4-FFF2-40B4-BE49-F238E27FC236}">
                            <a16:creationId xmlns:a16="http://schemas.microsoft.com/office/drawing/2014/main" id="{00000000-0008-0000-0000-00001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53D09" id="Text Box 7598" o:spid="_x0000_s1026" type="#_x0000_t202" style="position:absolute;margin-left:0;margin-top:0;width:6pt;height:2.25pt;z-index:2486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49216" behindDoc="0" locked="0" layoutInCell="1" allowOverlap="1" wp14:anchorId="4B38A200" wp14:editId="37CA6FE5">
                      <wp:simplePos x="0" y="0"/>
                      <wp:positionH relativeFrom="column">
                        <wp:posOffset>0</wp:posOffset>
                      </wp:positionH>
                      <wp:positionV relativeFrom="paragraph">
                        <wp:posOffset>0</wp:posOffset>
                      </wp:positionV>
                      <wp:extent cx="76200" cy="28575"/>
                      <wp:effectExtent l="19050" t="19050" r="19050" b="28575"/>
                      <wp:wrapNone/>
                      <wp:docPr id="5651" name="Text Box 7597">
                        <a:extLst xmlns:a="http://schemas.openxmlformats.org/drawingml/2006/main">
                          <a:ext uri="{FF2B5EF4-FFF2-40B4-BE49-F238E27FC236}">
                            <a16:creationId xmlns:a16="http://schemas.microsoft.com/office/drawing/2014/main" id="{00000000-0008-0000-0000-00001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C9A2B" id="Text Box 7597" o:spid="_x0000_s1026" type="#_x0000_t202" style="position:absolute;margin-left:0;margin-top:0;width:6pt;height:2.25pt;z-index:2486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0240" behindDoc="0" locked="0" layoutInCell="1" allowOverlap="1" wp14:anchorId="56ABBF60" wp14:editId="6C33879E">
                      <wp:simplePos x="0" y="0"/>
                      <wp:positionH relativeFrom="column">
                        <wp:posOffset>0</wp:posOffset>
                      </wp:positionH>
                      <wp:positionV relativeFrom="paragraph">
                        <wp:posOffset>0</wp:posOffset>
                      </wp:positionV>
                      <wp:extent cx="76200" cy="28575"/>
                      <wp:effectExtent l="19050" t="19050" r="19050" b="28575"/>
                      <wp:wrapNone/>
                      <wp:docPr id="5652" name="Text Box 7596">
                        <a:extLst xmlns:a="http://schemas.openxmlformats.org/drawingml/2006/main">
                          <a:ext uri="{FF2B5EF4-FFF2-40B4-BE49-F238E27FC236}">
                            <a16:creationId xmlns:a16="http://schemas.microsoft.com/office/drawing/2014/main" id="{00000000-0008-0000-0000-00001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74A97" id="Text Box 7596" o:spid="_x0000_s1026" type="#_x0000_t202" style="position:absolute;margin-left:0;margin-top:0;width:6pt;height:2.25pt;z-index:2486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1264" behindDoc="0" locked="0" layoutInCell="1" allowOverlap="1" wp14:anchorId="15D9BCDD" wp14:editId="0FE6BA07">
                      <wp:simplePos x="0" y="0"/>
                      <wp:positionH relativeFrom="column">
                        <wp:posOffset>0</wp:posOffset>
                      </wp:positionH>
                      <wp:positionV relativeFrom="paragraph">
                        <wp:posOffset>0</wp:posOffset>
                      </wp:positionV>
                      <wp:extent cx="76200" cy="28575"/>
                      <wp:effectExtent l="19050" t="19050" r="19050" b="28575"/>
                      <wp:wrapNone/>
                      <wp:docPr id="5653" name="Text Box 7595">
                        <a:extLst xmlns:a="http://schemas.openxmlformats.org/drawingml/2006/main">
                          <a:ext uri="{FF2B5EF4-FFF2-40B4-BE49-F238E27FC236}">
                            <a16:creationId xmlns:a16="http://schemas.microsoft.com/office/drawing/2014/main" id="{00000000-0008-0000-0000-00001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FA75D" id="Text Box 7595" o:spid="_x0000_s1026" type="#_x0000_t202" style="position:absolute;margin-left:0;margin-top:0;width:6pt;height:2.25pt;z-index:2486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2288" behindDoc="0" locked="0" layoutInCell="1" allowOverlap="1" wp14:anchorId="5D2F2ED8" wp14:editId="217B5B50">
                      <wp:simplePos x="0" y="0"/>
                      <wp:positionH relativeFrom="column">
                        <wp:posOffset>0</wp:posOffset>
                      </wp:positionH>
                      <wp:positionV relativeFrom="paragraph">
                        <wp:posOffset>0</wp:posOffset>
                      </wp:positionV>
                      <wp:extent cx="76200" cy="28575"/>
                      <wp:effectExtent l="19050" t="19050" r="19050" b="28575"/>
                      <wp:wrapNone/>
                      <wp:docPr id="5654" name="Text Box 7594">
                        <a:extLst xmlns:a="http://schemas.openxmlformats.org/drawingml/2006/main">
                          <a:ext uri="{FF2B5EF4-FFF2-40B4-BE49-F238E27FC236}">
                            <a16:creationId xmlns:a16="http://schemas.microsoft.com/office/drawing/2014/main" id="{00000000-0008-0000-0000-00001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82009" id="Text Box 7594" o:spid="_x0000_s1026" type="#_x0000_t202" style="position:absolute;margin-left:0;margin-top:0;width:6pt;height:2.25pt;z-index:2486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3312" behindDoc="0" locked="0" layoutInCell="1" allowOverlap="1" wp14:anchorId="7624F606" wp14:editId="146ACB74">
                      <wp:simplePos x="0" y="0"/>
                      <wp:positionH relativeFrom="column">
                        <wp:posOffset>0</wp:posOffset>
                      </wp:positionH>
                      <wp:positionV relativeFrom="paragraph">
                        <wp:posOffset>0</wp:posOffset>
                      </wp:positionV>
                      <wp:extent cx="76200" cy="28575"/>
                      <wp:effectExtent l="19050" t="19050" r="19050" b="28575"/>
                      <wp:wrapNone/>
                      <wp:docPr id="5655" name="Text Box 7593">
                        <a:extLst xmlns:a="http://schemas.openxmlformats.org/drawingml/2006/main">
                          <a:ext uri="{FF2B5EF4-FFF2-40B4-BE49-F238E27FC236}">
                            <a16:creationId xmlns:a16="http://schemas.microsoft.com/office/drawing/2014/main" id="{00000000-0008-0000-0000-00001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3D539" id="Text Box 7593" o:spid="_x0000_s1026" type="#_x0000_t202" style="position:absolute;margin-left:0;margin-top:0;width:6pt;height:2.25pt;z-index:2486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4336" behindDoc="0" locked="0" layoutInCell="1" allowOverlap="1" wp14:anchorId="02FF310E" wp14:editId="600BEE3D">
                      <wp:simplePos x="0" y="0"/>
                      <wp:positionH relativeFrom="column">
                        <wp:posOffset>0</wp:posOffset>
                      </wp:positionH>
                      <wp:positionV relativeFrom="paragraph">
                        <wp:posOffset>0</wp:posOffset>
                      </wp:positionV>
                      <wp:extent cx="76200" cy="28575"/>
                      <wp:effectExtent l="19050" t="19050" r="19050" b="28575"/>
                      <wp:wrapNone/>
                      <wp:docPr id="5656" name="Text Box 7592">
                        <a:extLst xmlns:a="http://schemas.openxmlformats.org/drawingml/2006/main">
                          <a:ext uri="{FF2B5EF4-FFF2-40B4-BE49-F238E27FC236}">
                            <a16:creationId xmlns:a16="http://schemas.microsoft.com/office/drawing/2014/main" id="{00000000-0008-0000-0000-00001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7A7B6" id="Text Box 7592" o:spid="_x0000_s1026" type="#_x0000_t202" style="position:absolute;margin-left:0;margin-top:0;width:6pt;height:2.25pt;z-index:2486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5360" behindDoc="0" locked="0" layoutInCell="1" allowOverlap="1" wp14:anchorId="130996B8" wp14:editId="44BF96D7">
                      <wp:simplePos x="0" y="0"/>
                      <wp:positionH relativeFrom="column">
                        <wp:posOffset>0</wp:posOffset>
                      </wp:positionH>
                      <wp:positionV relativeFrom="paragraph">
                        <wp:posOffset>0</wp:posOffset>
                      </wp:positionV>
                      <wp:extent cx="76200" cy="28575"/>
                      <wp:effectExtent l="19050" t="19050" r="19050" b="28575"/>
                      <wp:wrapNone/>
                      <wp:docPr id="5657" name="Text Box 7591">
                        <a:extLst xmlns:a="http://schemas.openxmlformats.org/drawingml/2006/main">
                          <a:ext uri="{FF2B5EF4-FFF2-40B4-BE49-F238E27FC236}">
                            <a16:creationId xmlns:a16="http://schemas.microsoft.com/office/drawing/2014/main" id="{00000000-0008-0000-0000-00001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B7475" id="Text Box 7591" o:spid="_x0000_s1026" type="#_x0000_t202" style="position:absolute;margin-left:0;margin-top:0;width:6pt;height:2.25pt;z-index:2486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6384" behindDoc="0" locked="0" layoutInCell="1" allowOverlap="1" wp14:anchorId="71E7BFE6" wp14:editId="050A998A">
                      <wp:simplePos x="0" y="0"/>
                      <wp:positionH relativeFrom="column">
                        <wp:posOffset>0</wp:posOffset>
                      </wp:positionH>
                      <wp:positionV relativeFrom="paragraph">
                        <wp:posOffset>0</wp:posOffset>
                      </wp:positionV>
                      <wp:extent cx="76200" cy="28575"/>
                      <wp:effectExtent l="19050" t="19050" r="19050" b="28575"/>
                      <wp:wrapNone/>
                      <wp:docPr id="5658" name="Text Box 7590">
                        <a:extLst xmlns:a="http://schemas.openxmlformats.org/drawingml/2006/main">
                          <a:ext uri="{FF2B5EF4-FFF2-40B4-BE49-F238E27FC236}">
                            <a16:creationId xmlns:a16="http://schemas.microsoft.com/office/drawing/2014/main" id="{00000000-0008-0000-0000-00001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A980F" id="Text Box 7590" o:spid="_x0000_s1026" type="#_x0000_t202" style="position:absolute;margin-left:0;margin-top:0;width:6pt;height:2.25pt;z-index:2486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7408" behindDoc="0" locked="0" layoutInCell="1" allowOverlap="1" wp14:anchorId="62B9CE18" wp14:editId="02B0F809">
                      <wp:simplePos x="0" y="0"/>
                      <wp:positionH relativeFrom="column">
                        <wp:posOffset>0</wp:posOffset>
                      </wp:positionH>
                      <wp:positionV relativeFrom="paragraph">
                        <wp:posOffset>0</wp:posOffset>
                      </wp:positionV>
                      <wp:extent cx="76200" cy="28575"/>
                      <wp:effectExtent l="19050" t="19050" r="19050" b="28575"/>
                      <wp:wrapNone/>
                      <wp:docPr id="5659" name="Text Box 7589">
                        <a:extLst xmlns:a="http://schemas.openxmlformats.org/drawingml/2006/main">
                          <a:ext uri="{FF2B5EF4-FFF2-40B4-BE49-F238E27FC236}">
                            <a16:creationId xmlns:a16="http://schemas.microsoft.com/office/drawing/2014/main" id="{00000000-0008-0000-0000-00001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124AC" id="Text Box 7589" o:spid="_x0000_s1026" type="#_x0000_t202" style="position:absolute;margin-left:0;margin-top:0;width:6pt;height:2.25pt;z-index:2486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8432" behindDoc="0" locked="0" layoutInCell="1" allowOverlap="1" wp14:anchorId="0D244C28" wp14:editId="5A282DE3">
                      <wp:simplePos x="0" y="0"/>
                      <wp:positionH relativeFrom="column">
                        <wp:posOffset>0</wp:posOffset>
                      </wp:positionH>
                      <wp:positionV relativeFrom="paragraph">
                        <wp:posOffset>0</wp:posOffset>
                      </wp:positionV>
                      <wp:extent cx="76200" cy="28575"/>
                      <wp:effectExtent l="19050" t="19050" r="19050" b="28575"/>
                      <wp:wrapNone/>
                      <wp:docPr id="5660" name="Text Box 7588">
                        <a:extLst xmlns:a="http://schemas.openxmlformats.org/drawingml/2006/main">
                          <a:ext uri="{FF2B5EF4-FFF2-40B4-BE49-F238E27FC236}">
                            <a16:creationId xmlns:a16="http://schemas.microsoft.com/office/drawing/2014/main" id="{00000000-0008-0000-0000-00001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6F004" id="Text Box 7588" o:spid="_x0000_s1026" type="#_x0000_t202" style="position:absolute;margin-left:0;margin-top:0;width:6pt;height:2.25pt;z-index:2486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59456" behindDoc="0" locked="0" layoutInCell="1" allowOverlap="1" wp14:anchorId="448A616A" wp14:editId="52753548">
                      <wp:simplePos x="0" y="0"/>
                      <wp:positionH relativeFrom="column">
                        <wp:posOffset>0</wp:posOffset>
                      </wp:positionH>
                      <wp:positionV relativeFrom="paragraph">
                        <wp:posOffset>0</wp:posOffset>
                      </wp:positionV>
                      <wp:extent cx="76200" cy="28575"/>
                      <wp:effectExtent l="19050" t="19050" r="19050" b="28575"/>
                      <wp:wrapNone/>
                      <wp:docPr id="5661" name="Text Box 7587">
                        <a:extLst xmlns:a="http://schemas.openxmlformats.org/drawingml/2006/main">
                          <a:ext uri="{FF2B5EF4-FFF2-40B4-BE49-F238E27FC236}">
                            <a16:creationId xmlns:a16="http://schemas.microsoft.com/office/drawing/2014/main" id="{00000000-0008-0000-0000-00001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5EFE2" id="Text Box 7587" o:spid="_x0000_s1026" type="#_x0000_t202" style="position:absolute;margin-left:0;margin-top:0;width:6pt;height:2.25pt;z-index:2486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0480" behindDoc="0" locked="0" layoutInCell="1" allowOverlap="1" wp14:anchorId="0BC7F2E8" wp14:editId="7589F780">
                      <wp:simplePos x="0" y="0"/>
                      <wp:positionH relativeFrom="column">
                        <wp:posOffset>0</wp:posOffset>
                      </wp:positionH>
                      <wp:positionV relativeFrom="paragraph">
                        <wp:posOffset>0</wp:posOffset>
                      </wp:positionV>
                      <wp:extent cx="76200" cy="28575"/>
                      <wp:effectExtent l="19050" t="19050" r="19050" b="28575"/>
                      <wp:wrapNone/>
                      <wp:docPr id="5662" name="Text Box 7586">
                        <a:extLst xmlns:a="http://schemas.openxmlformats.org/drawingml/2006/main">
                          <a:ext uri="{FF2B5EF4-FFF2-40B4-BE49-F238E27FC236}">
                            <a16:creationId xmlns:a16="http://schemas.microsoft.com/office/drawing/2014/main" id="{00000000-0008-0000-0000-00001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E8668" id="Text Box 7586" o:spid="_x0000_s1026" type="#_x0000_t202" style="position:absolute;margin-left:0;margin-top:0;width:6pt;height:2.25pt;z-index:2486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1504" behindDoc="0" locked="0" layoutInCell="1" allowOverlap="1" wp14:anchorId="10BE6821" wp14:editId="48E8DC5D">
                      <wp:simplePos x="0" y="0"/>
                      <wp:positionH relativeFrom="column">
                        <wp:posOffset>0</wp:posOffset>
                      </wp:positionH>
                      <wp:positionV relativeFrom="paragraph">
                        <wp:posOffset>0</wp:posOffset>
                      </wp:positionV>
                      <wp:extent cx="76200" cy="28575"/>
                      <wp:effectExtent l="19050" t="19050" r="19050" b="28575"/>
                      <wp:wrapNone/>
                      <wp:docPr id="5663" name="Text Box 7585">
                        <a:extLst xmlns:a="http://schemas.openxmlformats.org/drawingml/2006/main">
                          <a:ext uri="{FF2B5EF4-FFF2-40B4-BE49-F238E27FC236}">
                            <a16:creationId xmlns:a16="http://schemas.microsoft.com/office/drawing/2014/main" id="{00000000-0008-0000-0000-00001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77758" id="Text Box 7585" o:spid="_x0000_s1026" type="#_x0000_t202" style="position:absolute;margin-left:0;margin-top:0;width:6pt;height:2.25pt;z-index:2486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2528" behindDoc="0" locked="0" layoutInCell="1" allowOverlap="1" wp14:anchorId="73AD7627" wp14:editId="285AC729">
                      <wp:simplePos x="0" y="0"/>
                      <wp:positionH relativeFrom="column">
                        <wp:posOffset>0</wp:posOffset>
                      </wp:positionH>
                      <wp:positionV relativeFrom="paragraph">
                        <wp:posOffset>0</wp:posOffset>
                      </wp:positionV>
                      <wp:extent cx="76200" cy="28575"/>
                      <wp:effectExtent l="19050" t="19050" r="19050" b="28575"/>
                      <wp:wrapNone/>
                      <wp:docPr id="5664" name="Text Box 7584">
                        <a:extLst xmlns:a="http://schemas.openxmlformats.org/drawingml/2006/main">
                          <a:ext uri="{FF2B5EF4-FFF2-40B4-BE49-F238E27FC236}">
                            <a16:creationId xmlns:a16="http://schemas.microsoft.com/office/drawing/2014/main" id="{00000000-0008-0000-0000-00002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AC2CB" id="Text Box 7584" o:spid="_x0000_s1026" type="#_x0000_t202" style="position:absolute;margin-left:0;margin-top:0;width:6pt;height:2.25pt;z-index:2486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3552" behindDoc="0" locked="0" layoutInCell="1" allowOverlap="1" wp14:anchorId="609AB0E6" wp14:editId="3D972E89">
                      <wp:simplePos x="0" y="0"/>
                      <wp:positionH relativeFrom="column">
                        <wp:posOffset>0</wp:posOffset>
                      </wp:positionH>
                      <wp:positionV relativeFrom="paragraph">
                        <wp:posOffset>0</wp:posOffset>
                      </wp:positionV>
                      <wp:extent cx="76200" cy="28575"/>
                      <wp:effectExtent l="19050" t="19050" r="19050" b="28575"/>
                      <wp:wrapNone/>
                      <wp:docPr id="5665" name="Text Box 7583">
                        <a:extLst xmlns:a="http://schemas.openxmlformats.org/drawingml/2006/main">
                          <a:ext uri="{FF2B5EF4-FFF2-40B4-BE49-F238E27FC236}">
                            <a16:creationId xmlns:a16="http://schemas.microsoft.com/office/drawing/2014/main" id="{00000000-0008-0000-0000-00002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5B880" id="Text Box 7583" o:spid="_x0000_s1026" type="#_x0000_t202" style="position:absolute;margin-left:0;margin-top:0;width:6pt;height:2.25pt;z-index:2486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4576" behindDoc="0" locked="0" layoutInCell="1" allowOverlap="1" wp14:anchorId="298155C7" wp14:editId="6BE111E9">
                      <wp:simplePos x="0" y="0"/>
                      <wp:positionH relativeFrom="column">
                        <wp:posOffset>0</wp:posOffset>
                      </wp:positionH>
                      <wp:positionV relativeFrom="paragraph">
                        <wp:posOffset>0</wp:posOffset>
                      </wp:positionV>
                      <wp:extent cx="76200" cy="28575"/>
                      <wp:effectExtent l="19050" t="19050" r="19050" b="28575"/>
                      <wp:wrapNone/>
                      <wp:docPr id="5666" name="Text Box 7582">
                        <a:extLst xmlns:a="http://schemas.openxmlformats.org/drawingml/2006/main">
                          <a:ext uri="{FF2B5EF4-FFF2-40B4-BE49-F238E27FC236}">
                            <a16:creationId xmlns:a16="http://schemas.microsoft.com/office/drawing/2014/main" id="{00000000-0008-0000-0000-00002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CAFC8" id="Text Box 7582" o:spid="_x0000_s1026" type="#_x0000_t202" style="position:absolute;margin-left:0;margin-top:0;width:6pt;height:2.25pt;z-index:2486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5600" behindDoc="0" locked="0" layoutInCell="1" allowOverlap="1" wp14:anchorId="61C46E2F" wp14:editId="3479172C">
                      <wp:simplePos x="0" y="0"/>
                      <wp:positionH relativeFrom="column">
                        <wp:posOffset>0</wp:posOffset>
                      </wp:positionH>
                      <wp:positionV relativeFrom="paragraph">
                        <wp:posOffset>0</wp:posOffset>
                      </wp:positionV>
                      <wp:extent cx="76200" cy="28575"/>
                      <wp:effectExtent l="19050" t="19050" r="19050" b="28575"/>
                      <wp:wrapNone/>
                      <wp:docPr id="5667" name="Text Box 7581">
                        <a:extLst xmlns:a="http://schemas.openxmlformats.org/drawingml/2006/main">
                          <a:ext uri="{FF2B5EF4-FFF2-40B4-BE49-F238E27FC236}">
                            <a16:creationId xmlns:a16="http://schemas.microsoft.com/office/drawing/2014/main" id="{00000000-0008-0000-0000-00002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3C1A2" id="Text Box 7581" o:spid="_x0000_s1026" type="#_x0000_t202" style="position:absolute;margin-left:0;margin-top:0;width:6pt;height:2.25pt;z-index:2486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6624" behindDoc="0" locked="0" layoutInCell="1" allowOverlap="1" wp14:anchorId="47C3F86F" wp14:editId="247AD2D2">
                      <wp:simplePos x="0" y="0"/>
                      <wp:positionH relativeFrom="column">
                        <wp:posOffset>0</wp:posOffset>
                      </wp:positionH>
                      <wp:positionV relativeFrom="paragraph">
                        <wp:posOffset>0</wp:posOffset>
                      </wp:positionV>
                      <wp:extent cx="76200" cy="28575"/>
                      <wp:effectExtent l="19050" t="19050" r="19050" b="28575"/>
                      <wp:wrapNone/>
                      <wp:docPr id="5668" name="Text Box 7580">
                        <a:extLst xmlns:a="http://schemas.openxmlformats.org/drawingml/2006/main">
                          <a:ext uri="{FF2B5EF4-FFF2-40B4-BE49-F238E27FC236}">
                            <a16:creationId xmlns:a16="http://schemas.microsoft.com/office/drawing/2014/main" id="{00000000-0008-0000-0000-00002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BAF8A" id="Text Box 7580" o:spid="_x0000_s1026" type="#_x0000_t202" style="position:absolute;margin-left:0;margin-top:0;width:6pt;height:2.25pt;z-index:2486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7648" behindDoc="0" locked="0" layoutInCell="1" allowOverlap="1" wp14:anchorId="441EA1BA" wp14:editId="16F681FB">
                      <wp:simplePos x="0" y="0"/>
                      <wp:positionH relativeFrom="column">
                        <wp:posOffset>0</wp:posOffset>
                      </wp:positionH>
                      <wp:positionV relativeFrom="paragraph">
                        <wp:posOffset>0</wp:posOffset>
                      </wp:positionV>
                      <wp:extent cx="76200" cy="28575"/>
                      <wp:effectExtent l="19050" t="19050" r="19050" b="28575"/>
                      <wp:wrapNone/>
                      <wp:docPr id="5669" name="Text Box 7579">
                        <a:extLst xmlns:a="http://schemas.openxmlformats.org/drawingml/2006/main">
                          <a:ext uri="{FF2B5EF4-FFF2-40B4-BE49-F238E27FC236}">
                            <a16:creationId xmlns:a16="http://schemas.microsoft.com/office/drawing/2014/main" id="{00000000-0008-0000-0000-00002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005FD" id="Text Box 7579" o:spid="_x0000_s1026" type="#_x0000_t202" style="position:absolute;margin-left:0;margin-top:0;width:6pt;height:2.25pt;z-index:2486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8672" behindDoc="0" locked="0" layoutInCell="1" allowOverlap="1" wp14:anchorId="662F2985" wp14:editId="09E53CCC">
                      <wp:simplePos x="0" y="0"/>
                      <wp:positionH relativeFrom="column">
                        <wp:posOffset>0</wp:posOffset>
                      </wp:positionH>
                      <wp:positionV relativeFrom="paragraph">
                        <wp:posOffset>0</wp:posOffset>
                      </wp:positionV>
                      <wp:extent cx="76200" cy="28575"/>
                      <wp:effectExtent l="19050" t="19050" r="19050" b="28575"/>
                      <wp:wrapNone/>
                      <wp:docPr id="5670" name="Text Box 7578">
                        <a:extLst xmlns:a="http://schemas.openxmlformats.org/drawingml/2006/main">
                          <a:ext uri="{FF2B5EF4-FFF2-40B4-BE49-F238E27FC236}">
                            <a16:creationId xmlns:a16="http://schemas.microsoft.com/office/drawing/2014/main" id="{00000000-0008-0000-0000-00002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F0A96" id="Text Box 7578" o:spid="_x0000_s1026" type="#_x0000_t202" style="position:absolute;margin-left:0;margin-top:0;width:6pt;height:2.25pt;z-index:2486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69696" behindDoc="0" locked="0" layoutInCell="1" allowOverlap="1" wp14:anchorId="3A58C210" wp14:editId="3A5A23F1">
                      <wp:simplePos x="0" y="0"/>
                      <wp:positionH relativeFrom="column">
                        <wp:posOffset>0</wp:posOffset>
                      </wp:positionH>
                      <wp:positionV relativeFrom="paragraph">
                        <wp:posOffset>0</wp:posOffset>
                      </wp:positionV>
                      <wp:extent cx="76200" cy="28575"/>
                      <wp:effectExtent l="19050" t="19050" r="19050" b="28575"/>
                      <wp:wrapNone/>
                      <wp:docPr id="5671" name="Text Box 7577">
                        <a:extLst xmlns:a="http://schemas.openxmlformats.org/drawingml/2006/main">
                          <a:ext uri="{FF2B5EF4-FFF2-40B4-BE49-F238E27FC236}">
                            <a16:creationId xmlns:a16="http://schemas.microsoft.com/office/drawing/2014/main" id="{00000000-0008-0000-0000-00002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E78C9" id="Text Box 7577" o:spid="_x0000_s1026" type="#_x0000_t202" style="position:absolute;margin-left:0;margin-top:0;width:6pt;height:2.25pt;z-index:2486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0720" behindDoc="0" locked="0" layoutInCell="1" allowOverlap="1" wp14:anchorId="7A19A51E" wp14:editId="2F21B97B">
                      <wp:simplePos x="0" y="0"/>
                      <wp:positionH relativeFrom="column">
                        <wp:posOffset>0</wp:posOffset>
                      </wp:positionH>
                      <wp:positionV relativeFrom="paragraph">
                        <wp:posOffset>0</wp:posOffset>
                      </wp:positionV>
                      <wp:extent cx="76200" cy="28575"/>
                      <wp:effectExtent l="19050" t="19050" r="19050" b="28575"/>
                      <wp:wrapNone/>
                      <wp:docPr id="5672" name="Text Box 7576">
                        <a:extLst xmlns:a="http://schemas.openxmlformats.org/drawingml/2006/main">
                          <a:ext uri="{FF2B5EF4-FFF2-40B4-BE49-F238E27FC236}">
                            <a16:creationId xmlns:a16="http://schemas.microsoft.com/office/drawing/2014/main" id="{00000000-0008-0000-0000-00002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005BB" id="Text Box 7576" o:spid="_x0000_s1026" type="#_x0000_t202" style="position:absolute;margin-left:0;margin-top:0;width:6pt;height:2.25pt;z-index:2486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1744" behindDoc="0" locked="0" layoutInCell="1" allowOverlap="1" wp14:anchorId="44E070C6" wp14:editId="3BD570DC">
                      <wp:simplePos x="0" y="0"/>
                      <wp:positionH relativeFrom="column">
                        <wp:posOffset>0</wp:posOffset>
                      </wp:positionH>
                      <wp:positionV relativeFrom="paragraph">
                        <wp:posOffset>0</wp:posOffset>
                      </wp:positionV>
                      <wp:extent cx="76200" cy="28575"/>
                      <wp:effectExtent l="19050" t="19050" r="19050" b="28575"/>
                      <wp:wrapNone/>
                      <wp:docPr id="5673" name="Text Box 7575">
                        <a:extLst xmlns:a="http://schemas.openxmlformats.org/drawingml/2006/main">
                          <a:ext uri="{FF2B5EF4-FFF2-40B4-BE49-F238E27FC236}">
                            <a16:creationId xmlns:a16="http://schemas.microsoft.com/office/drawing/2014/main" id="{00000000-0008-0000-0000-00002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98E4A" id="Text Box 7575" o:spid="_x0000_s1026" type="#_x0000_t202" style="position:absolute;margin-left:0;margin-top:0;width:6pt;height:2.25pt;z-index:2486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2768" behindDoc="0" locked="0" layoutInCell="1" allowOverlap="1" wp14:anchorId="715345F3" wp14:editId="06578536">
                      <wp:simplePos x="0" y="0"/>
                      <wp:positionH relativeFrom="column">
                        <wp:posOffset>0</wp:posOffset>
                      </wp:positionH>
                      <wp:positionV relativeFrom="paragraph">
                        <wp:posOffset>0</wp:posOffset>
                      </wp:positionV>
                      <wp:extent cx="76200" cy="28575"/>
                      <wp:effectExtent l="19050" t="19050" r="19050" b="28575"/>
                      <wp:wrapNone/>
                      <wp:docPr id="5674" name="Text Box 7574">
                        <a:extLst xmlns:a="http://schemas.openxmlformats.org/drawingml/2006/main">
                          <a:ext uri="{FF2B5EF4-FFF2-40B4-BE49-F238E27FC236}">
                            <a16:creationId xmlns:a16="http://schemas.microsoft.com/office/drawing/2014/main" id="{00000000-0008-0000-0000-00002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A5E8F" id="Text Box 7574" o:spid="_x0000_s1026" type="#_x0000_t202" style="position:absolute;margin-left:0;margin-top:0;width:6pt;height:2.25pt;z-index:2486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3792" behindDoc="0" locked="0" layoutInCell="1" allowOverlap="1" wp14:anchorId="22AF7C4E" wp14:editId="669E2190">
                      <wp:simplePos x="0" y="0"/>
                      <wp:positionH relativeFrom="column">
                        <wp:posOffset>0</wp:posOffset>
                      </wp:positionH>
                      <wp:positionV relativeFrom="paragraph">
                        <wp:posOffset>0</wp:posOffset>
                      </wp:positionV>
                      <wp:extent cx="76200" cy="28575"/>
                      <wp:effectExtent l="19050" t="19050" r="19050" b="28575"/>
                      <wp:wrapNone/>
                      <wp:docPr id="5675" name="Text Box 7573">
                        <a:extLst xmlns:a="http://schemas.openxmlformats.org/drawingml/2006/main">
                          <a:ext uri="{FF2B5EF4-FFF2-40B4-BE49-F238E27FC236}">
                            <a16:creationId xmlns:a16="http://schemas.microsoft.com/office/drawing/2014/main" id="{00000000-0008-0000-0000-00002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C8AF6" id="Text Box 7573" o:spid="_x0000_s1026" type="#_x0000_t202" style="position:absolute;margin-left:0;margin-top:0;width:6pt;height:2.25pt;z-index:2486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4816" behindDoc="0" locked="0" layoutInCell="1" allowOverlap="1" wp14:anchorId="41408E15" wp14:editId="5B7A6CF3">
                      <wp:simplePos x="0" y="0"/>
                      <wp:positionH relativeFrom="column">
                        <wp:posOffset>0</wp:posOffset>
                      </wp:positionH>
                      <wp:positionV relativeFrom="paragraph">
                        <wp:posOffset>0</wp:posOffset>
                      </wp:positionV>
                      <wp:extent cx="76200" cy="28575"/>
                      <wp:effectExtent l="19050" t="19050" r="19050" b="28575"/>
                      <wp:wrapNone/>
                      <wp:docPr id="5676" name="Text Box 7572">
                        <a:extLst xmlns:a="http://schemas.openxmlformats.org/drawingml/2006/main">
                          <a:ext uri="{FF2B5EF4-FFF2-40B4-BE49-F238E27FC236}">
                            <a16:creationId xmlns:a16="http://schemas.microsoft.com/office/drawing/2014/main" id="{00000000-0008-0000-0000-00002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FA904" id="Text Box 7572" o:spid="_x0000_s1026" type="#_x0000_t202" style="position:absolute;margin-left:0;margin-top:0;width:6pt;height:2.25pt;z-index:2486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5840" behindDoc="0" locked="0" layoutInCell="1" allowOverlap="1" wp14:anchorId="64979BFC" wp14:editId="02B285BD">
                      <wp:simplePos x="0" y="0"/>
                      <wp:positionH relativeFrom="column">
                        <wp:posOffset>0</wp:posOffset>
                      </wp:positionH>
                      <wp:positionV relativeFrom="paragraph">
                        <wp:posOffset>0</wp:posOffset>
                      </wp:positionV>
                      <wp:extent cx="76200" cy="28575"/>
                      <wp:effectExtent l="19050" t="19050" r="19050" b="28575"/>
                      <wp:wrapNone/>
                      <wp:docPr id="5677" name="Text Box 7571">
                        <a:extLst xmlns:a="http://schemas.openxmlformats.org/drawingml/2006/main">
                          <a:ext uri="{FF2B5EF4-FFF2-40B4-BE49-F238E27FC236}">
                            <a16:creationId xmlns:a16="http://schemas.microsoft.com/office/drawing/2014/main" id="{00000000-0008-0000-0000-00002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36EE3" id="Text Box 7571" o:spid="_x0000_s1026" type="#_x0000_t202" style="position:absolute;margin-left:0;margin-top:0;width:6pt;height:2.25pt;z-index:2486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6864" behindDoc="0" locked="0" layoutInCell="1" allowOverlap="1" wp14:anchorId="27480304" wp14:editId="15C166E0">
                      <wp:simplePos x="0" y="0"/>
                      <wp:positionH relativeFrom="column">
                        <wp:posOffset>0</wp:posOffset>
                      </wp:positionH>
                      <wp:positionV relativeFrom="paragraph">
                        <wp:posOffset>0</wp:posOffset>
                      </wp:positionV>
                      <wp:extent cx="76200" cy="28575"/>
                      <wp:effectExtent l="19050" t="19050" r="19050" b="28575"/>
                      <wp:wrapNone/>
                      <wp:docPr id="5678" name="Text Box 7570">
                        <a:extLst xmlns:a="http://schemas.openxmlformats.org/drawingml/2006/main">
                          <a:ext uri="{FF2B5EF4-FFF2-40B4-BE49-F238E27FC236}">
                            <a16:creationId xmlns:a16="http://schemas.microsoft.com/office/drawing/2014/main" id="{00000000-0008-0000-0000-00002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50210" id="Text Box 7570" o:spid="_x0000_s1026" type="#_x0000_t202" style="position:absolute;margin-left:0;margin-top:0;width:6pt;height:2.25pt;z-index:2486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7888" behindDoc="0" locked="0" layoutInCell="1" allowOverlap="1" wp14:anchorId="10A87C95" wp14:editId="3794503B">
                      <wp:simplePos x="0" y="0"/>
                      <wp:positionH relativeFrom="column">
                        <wp:posOffset>0</wp:posOffset>
                      </wp:positionH>
                      <wp:positionV relativeFrom="paragraph">
                        <wp:posOffset>0</wp:posOffset>
                      </wp:positionV>
                      <wp:extent cx="76200" cy="28575"/>
                      <wp:effectExtent l="19050" t="19050" r="19050" b="28575"/>
                      <wp:wrapNone/>
                      <wp:docPr id="5679" name="Text Box 7569">
                        <a:extLst xmlns:a="http://schemas.openxmlformats.org/drawingml/2006/main">
                          <a:ext uri="{FF2B5EF4-FFF2-40B4-BE49-F238E27FC236}">
                            <a16:creationId xmlns:a16="http://schemas.microsoft.com/office/drawing/2014/main" id="{00000000-0008-0000-0000-00002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A6DB2" id="Text Box 7569" o:spid="_x0000_s1026" type="#_x0000_t202" style="position:absolute;margin-left:0;margin-top:0;width:6pt;height:2.25pt;z-index:2486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8912" behindDoc="0" locked="0" layoutInCell="1" allowOverlap="1" wp14:anchorId="2AC02896" wp14:editId="4FD6C265">
                      <wp:simplePos x="0" y="0"/>
                      <wp:positionH relativeFrom="column">
                        <wp:posOffset>0</wp:posOffset>
                      </wp:positionH>
                      <wp:positionV relativeFrom="paragraph">
                        <wp:posOffset>0</wp:posOffset>
                      </wp:positionV>
                      <wp:extent cx="76200" cy="28575"/>
                      <wp:effectExtent l="19050" t="19050" r="19050" b="28575"/>
                      <wp:wrapNone/>
                      <wp:docPr id="5680" name="Text Box 7568">
                        <a:extLst xmlns:a="http://schemas.openxmlformats.org/drawingml/2006/main">
                          <a:ext uri="{FF2B5EF4-FFF2-40B4-BE49-F238E27FC236}">
                            <a16:creationId xmlns:a16="http://schemas.microsoft.com/office/drawing/2014/main" id="{00000000-0008-0000-0000-00003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26F62" id="Text Box 7568" o:spid="_x0000_s1026" type="#_x0000_t202" style="position:absolute;margin-left:0;margin-top:0;width:6pt;height:2.25pt;z-index:2486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79936" behindDoc="0" locked="0" layoutInCell="1" allowOverlap="1" wp14:anchorId="28E1CEC5" wp14:editId="7CEC8A29">
                      <wp:simplePos x="0" y="0"/>
                      <wp:positionH relativeFrom="column">
                        <wp:posOffset>0</wp:posOffset>
                      </wp:positionH>
                      <wp:positionV relativeFrom="paragraph">
                        <wp:posOffset>0</wp:posOffset>
                      </wp:positionV>
                      <wp:extent cx="76200" cy="28575"/>
                      <wp:effectExtent l="19050" t="19050" r="19050" b="28575"/>
                      <wp:wrapNone/>
                      <wp:docPr id="5681" name="Text Box 7567">
                        <a:extLst xmlns:a="http://schemas.openxmlformats.org/drawingml/2006/main">
                          <a:ext uri="{FF2B5EF4-FFF2-40B4-BE49-F238E27FC236}">
                            <a16:creationId xmlns:a16="http://schemas.microsoft.com/office/drawing/2014/main" id="{00000000-0008-0000-0000-00003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BF4CD" id="Text Box 7567" o:spid="_x0000_s1026" type="#_x0000_t202" style="position:absolute;margin-left:0;margin-top:0;width:6pt;height:2.25pt;z-index:2486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0960" behindDoc="0" locked="0" layoutInCell="1" allowOverlap="1" wp14:anchorId="79C631F5" wp14:editId="197D2F33">
                      <wp:simplePos x="0" y="0"/>
                      <wp:positionH relativeFrom="column">
                        <wp:posOffset>0</wp:posOffset>
                      </wp:positionH>
                      <wp:positionV relativeFrom="paragraph">
                        <wp:posOffset>0</wp:posOffset>
                      </wp:positionV>
                      <wp:extent cx="76200" cy="28575"/>
                      <wp:effectExtent l="19050" t="19050" r="19050" b="28575"/>
                      <wp:wrapNone/>
                      <wp:docPr id="5682" name="Text Box 7566">
                        <a:extLst xmlns:a="http://schemas.openxmlformats.org/drawingml/2006/main">
                          <a:ext uri="{FF2B5EF4-FFF2-40B4-BE49-F238E27FC236}">
                            <a16:creationId xmlns:a16="http://schemas.microsoft.com/office/drawing/2014/main" id="{00000000-0008-0000-0000-00003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DBA8B" id="Text Box 7566" o:spid="_x0000_s1026" type="#_x0000_t202" style="position:absolute;margin-left:0;margin-top:0;width:6pt;height:2.25pt;z-index:2486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1984" behindDoc="0" locked="0" layoutInCell="1" allowOverlap="1" wp14:anchorId="43776E67" wp14:editId="72886502">
                      <wp:simplePos x="0" y="0"/>
                      <wp:positionH relativeFrom="column">
                        <wp:posOffset>0</wp:posOffset>
                      </wp:positionH>
                      <wp:positionV relativeFrom="paragraph">
                        <wp:posOffset>0</wp:posOffset>
                      </wp:positionV>
                      <wp:extent cx="76200" cy="28575"/>
                      <wp:effectExtent l="19050" t="19050" r="19050" b="28575"/>
                      <wp:wrapNone/>
                      <wp:docPr id="5683" name="Text Box 7565">
                        <a:extLst xmlns:a="http://schemas.openxmlformats.org/drawingml/2006/main">
                          <a:ext uri="{FF2B5EF4-FFF2-40B4-BE49-F238E27FC236}">
                            <a16:creationId xmlns:a16="http://schemas.microsoft.com/office/drawing/2014/main" id="{00000000-0008-0000-0000-00003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CBD05" id="Text Box 7565" o:spid="_x0000_s1026" type="#_x0000_t202" style="position:absolute;margin-left:0;margin-top:0;width:6pt;height:2.25pt;z-index:2486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3008" behindDoc="0" locked="0" layoutInCell="1" allowOverlap="1" wp14:anchorId="57D33C8F" wp14:editId="7597E161">
                      <wp:simplePos x="0" y="0"/>
                      <wp:positionH relativeFrom="column">
                        <wp:posOffset>0</wp:posOffset>
                      </wp:positionH>
                      <wp:positionV relativeFrom="paragraph">
                        <wp:posOffset>0</wp:posOffset>
                      </wp:positionV>
                      <wp:extent cx="76200" cy="28575"/>
                      <wp:effectExtent l="19050" t="19050" r="19050" b="28575"/>
                      <wp:wrapNone/>
                      <wp:docPr id="5684" name="Text Box 7564">
                        <a:extLst xmlns:a="http://schemas.openxmlformats.org/drawingml/2006/main">
                          <a:ext uri="{FF2B5EF4-FFF2-40B4-BE49-F238E27FC236}">
                            <a16:creationId xmlns:a16="http://schemas.microsoft.com/office/drawing/2014/main" id="{00000000-0008-0000-0000-00003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5FCDC" id="Text Box 7564" o:spid="_x0000_s1026" type="#_x0000_t202" style="position:absolute;margin-left:0;margin-top:0;width:6pt;height:2.25pt;z-index:2486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4032" behindDoc="0" locked="0" layoutInCell="1" allowOverlap="1" wp14:anchorId="5DC71D4D" wp14:editId="5EAE368E">
                      <wp:simplePos x="0" y="0"/>
                      <wp:positionH relativeFrom="column">
                        <wp:posOffset>0</wp:posOffset>
                      </wp:positionH>
                      <wp:positionV relativeFrom="paragraph">
                        <wp:posOffset>0</wp:posOffset>
                      </wp:positionV>
                      <wp:extent cx="76200" cy="28575"/>
                      <wp:effectExtent l="19050" t="19050" r="19050" b="28575"/>
                      <wp:wrapNone/>
                      <wp:docPr id="5685" name="Text Box 7563">
                        <a:extLst xmlns:a="http://schemas.openxmlformats.org/drawingml/2006/main">
                          <a:ext uri="{FF2B5EF4-FFF2-40B4-BE49-F238E27FC236}">
                            <a16:creationId xmlns:a16="http://schemas.microsoft.com/office/drawing/2014/main" id="{00000000-0008-0000-0000-00003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75993" id="Text Box 7563" o:spid="_x0000_s1026" type="#_x0000_t202" style="position:absolute;margin-left:0;margin-top:0;width:6pt;height:2.25pt;z-index:2486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5056" behindDoc="0" locked="0" layoutInCell="1" allowOverlap="1" wp14:anchorId="3ABC0DA2" wp14:editId="5C6FCA37">
                      <wp:simplePos x="0" y="0"/>
                      <wp:positionH relativeFrom="column">
                        <wp:posOffset>0</wp:posOffset>
                      </wp:positionH>
                      <wp:positionV relativeFrom="paragraph">
                        <wp:posOffset>0</wp:posOffset>
                      </wp:positionV>
                      <wp:extent cx="76200" cy="28575"/>
                      <wp:effectExtent l="19050" t="19050" r="19050" b="28575"/>
                      <wp:wrapNone/>
                      <wp:docPr id="5686" name="Text Box 7562">
                        <a:extLst xmlns:a="http://schemas.openxmlformats.org/drawingml/2006/main">
                          <a:ext uri="{FF2B5EF4-FFF2-40B4-BE49-F238E27FC236}">
                            <a16:creationId xmlns:a16="http://schemas.microsoft.com/office/drawing/2014/main" id="{00000000-0008-0000-0000-00003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F691E" id="Text Box 7562" o:spid="_x0000_s1026" type="#_x0000_t202" style="position:absolute;margin-left:0;margin-top:0;width:6pt;height:2.25pt;z-index:2486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6080" behindDoc="0" locked="0" layoutInCell="1" allowOverlap="1" wp14:anchorId="5B63C097" wp14:editId="47AD77A5">
                      <wp:simplePos x="0" y="0"/>
                      <wp:positionH relativeFrom="column">
                        <wp:posOffset>0</wp:posOffset>
                      </wp:positionH>
                      <wp:positionV relativeFrom="paragraph">
                        <wp:posOffset>0</wp:posOffset>
                      </wp:positionV>
                      <wp:extent cx="76200" cy="28575"/>
                      <wp:effectExtent l="19050" t="19050" r="19050" b="28575"/>
                      <wp:wrapNone/>
                      <wp:docPr id="5687" name="Text Box 7561">
                        <a:extLst xmlns:a="http://schemas.openxmlformats.org/drawingml/2006/main">
                          <a:ext uri="{FF2B5EF4-FFF2-40B4-BE49-F238E27FC236}">
                            <a16:creationId xmlns:a16="http://schemas.microsoft.com/office/drawing/2014/main" id="{00000000-0008-0000-0000-00003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BE2D5" id="Text Box 7561" o:spid="_x0000_s1026" type="#_x0000_t202" style="position:absolute;margin-left:0;margin-top:0;width:6pt;height:2.25pt;z-index:2486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7104" behindDoc="0" locked="0" layoutInCell="1" allowOverlap="1" wp14:anchorId="1CE0384D" wp14:editId="64D3E2B6">
                      <wp:simplePos x="0" y="0"/>
                      <wp:positionH relativeFrom="column">
                        <wp:posOffset>0</wp:posOffset>
                      </wp:positionH>
                      <wp:positionV relativeFrom="paragraph">
                        <wp:posOffset>0</wp:posOffset>
                      </wp:positionV>
                      <wp:extent cx="76200" cy="28575"/>
                      <wp:effectExtent l="19050" t="19050" r="19050" b="28575"/>
                      <wp:wrapNone/>
                      <wp:docPr id="5688" name="Text Box 7560">
                        <a:extLst xmlns:a="http://schemas.openxmlformats.org/drawingml/2006/main">
                          <a:ext uri="{FF2B5EF4-FFF2-40B4-BE49-F238E27FC236}">
                            <a16:creationId xmlns:a16="http://schemas.microsoft.com/office/drawing/2014/main" id="{00000000-0008-0000-0000-00003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95335" id="Text Box 7560" o:spid="_x0000_s1026" type="#_x0000_t202" style="position:absolute;margin-left:0;margin-top:0;width:6pt;height:2.25pt;z-index:2486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8128" behindDoc="0" locked="0" layoutInCell="1" allowOverlap="1" wp14:anchorId="60DC9479" wp14:editId="2FAD3DEE">
                      <wp:simplePos x="0" y="0"/>
                      <wp:positionH relativeFrom="column">
                        <wp:posOffset>0</wp:posOffset>
                      </wp:positionH>
                      <wp:positionV relativeFrom="paragraph">
                        <wp:posOffset>0</wp:posOffset>
                      </wp:positionV>
                      <wp:extent cx="76200" cy="28575"/>
                      <wp:effectExtent l="19050" t="19050" r="19050" b="28575"/>
                      <wp:wrapNone/>
                      <wp:docPr id="5689" name="Text Box 7559">
                        <a:extLst xmlns:a="http://schemas.openxmlformats.org/drawingml/2006/main">
                          <a:ext uri="{FF2B5EF4-FFF2-40B4-BE49-F238E27FC236}">
                            <a16:creationId xmlns:a16="http://schemas.microsoft.com/office/drawing/2014/main" id="{00000000-0008-0000-0000-00003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05D0F" id="Text Box 7559" o:spid="_x0000_s1026" type="#_x0000_t202" style="position:absolute;margin-left:0;margin-top:0;width:6pt;height:2.25pt;z-index:2486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89152" behindDoc="0" locked="0" layoutInCell="1" allowOverlap="1" wp14:anchorId="0938D022" wp14:editId="242D96D3">
                      <wp:simplePos x="0" y="0"/>
                      <wp:positionH relativeFrom="column">
                        <wp:posOffset>0</wp:posOffset>
                      </wp:positionH>
                      <wp:positionV relativeFrom="paragraph">
                        <wp:posOffset>0</wp:posOffset>
                      </wp:positionV>
                      <wp:extent cx="76200" cy="28575"/>
                      <wp:effectExtent l="19050" t="19050" r="19050" b="28575"/>
                      <wp:wrapNone/>
                      <wp:docPr id="5690" name="Text Box 7558">
                        <a:extLst xmlns:a="http://schemas.openxmlformats.org/drawingml/2006/main">
                          <a:ext uri="{FF2B5EF4-FFF2-40B4-BE49-F238E27FC236}">
                            <a16:creationId xmlns:a16="http://schemas.microsoft.com/office/drawing/2014/main" id="{00000000-0008-0000-0000-00003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74545" id="Text Box 7558" o:spid="_x0000_s1026" type="#_x0000_t202" style="position:absolute;margin-left:0;margin-top:0;width:6pt;height:2.25pt;z-index:2486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0176" behindDoc="0" locked="0" layoutInCell="1" allowOverlap="1" wp14:anchorId="63956A96" wp14:editId="03FFDB72">
                      <wp:simplePos x="0" y="0"/>
                      <wp:positionH relativeFrom="column">
                        <wp:posOffset>0</wp:posOffset>
                      </wp:positionH>
                      <wp:positionV relativeFrom="paragraph">
                        <wp:posOffset>0</wp:posOffset>
                      </wp:positionV>
                      <wp:extent cx="76200" cy="28575"/>
                      <wp:effectExtent l="19050" t="19050" r="19050" b="28575"/>
                      <wp:wrapNone/>
                      <wp:docPr id="5691" name="Text Box 7557">
                        <a:extLst xmlns:a="http://schemas.openxmlformats.org/drawingml/2006/main">
                          <a:ext uri="{FF2B5EF4-FFF2-40B4-BE49-F238E27FC236}">
                            <a16:creationId xmlns:a16="http://schemas.microsoft.com/office/drawing/2014/main" id="{00000000-0008-0000-0000-00003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0B3F7B" id="Text Box 7557" o:spid="_x0000_s1026" type="#_x0000_t202" style="position:absolute;margin-left:0;margin-top:0;width:6pt;height:2.25pt;z-index:2486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1200" behindDoc="0" locked="0" layoutInCell="1" allowOverlap="1" wp14:anchorId="7626EC35" wp14:editId="09926023">
                      <wp:simplePos x="0" y="0"/>
                      <wp:positionH relativeFrom="column">
                        <wp:posOffset>0</wp:posOffset>
                      </wp:positionH>
                      <wp:positionV relativeFrom="paragraph">
                        <wp:posOffset>0</wp:posOffset>
                      </wp:positionV>
                      <wp:extent cx="76200" cy="28575"/>
                      <wp:effectExtent l="19050" t="19050" r="19050" b="28575"/>
                      <wp:wrapNone/>
                      <wp:docPr id="5692" name="Text Box 7556">
                        <a:extLst xmlns:a="http://schemas.openxmlformats.org/drawingml/2006/main">
                          <a:ext uri="{FF2B5EF4-FFF2-40B4-BE49-F238E27FC236}">
                            <a16:creationId xmlns:a16="http://schemas.microsoft.com/office/drawing/2014/main" id="{00000000-0008-0000-0000-00003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49194" id="Text Box 7556" o:spid="_x0000_s1026" type="#_x0000_t202" style="position:absolute;margin-left:0;margin-top:0;width:6pt;height:2.25pt;z-index:2486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2224" behindDoc="0" locked="0" layoutInCell="1" allowOverlap="1" wp14:anchorId="4E40A6C9" wp14:editId="4F7EC946">
                      <wp:simplePos x="0" y="0"/>
                      <wp:positionH relativeFrom="column">
                        <wp:posOffset>0</wp:posOffset>
                      </wp:positionH>
                      <wp:positionV relativeFrom="paragraph">
                        <wp:posOffset>0</wp:posOffset>
                      </wp:positionV>
                      <wp:extent cx="76200" cy="28575"/>
                      <wp:effectExtent l="19050" t="19050" r="19050" b="28575"/>
                      <wp:wrapNone/>
                      <wp:docPr id="5693" name="Text Box 7555">
                        <a:extLst xmlns:a="http://schemas.openxmlformats.org/drawingml/2006/main">
                          <a:ext uri="{FF2B5EF4-FFF2-40B4-BE49-F238E27FC236}">
                            <a16:creationId xmlns:a16="http://schemas.microsoft.com/office/drawing/2014/main" id="{00000000-0008-0000-0000-00003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B302F" id="Text Box 7555" o:spid="_x0000_s1026" type="#_x0000_t202" style="position:absolute;margin-left:0;margin-top:0;width:6pt;height:2.25pt;z-index:2486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3248" behindDoc="0" locked="0" layoutInCell="1" allowOverlap="1" wp14:anchorId="214B5ED6" wp14:editId="4DFC62DD">
                      <wp:simplePos x="0" y="0"/>
                      <wp:positionH relativeFrom="column">
                        <wp:posOffset>0</wp:posOffset>
                      </wp:positionH>
                      <wp:positionV relativeFrom="paragraph">
                        <wp:posOffset>0</wp:posOffset>
                      </wp:positionV>
                      <wp:extent cx="76200" cy="28575"/>
                      <wp:effectExtent l="19050" t="19050" r="19050" b="28575"/>
                      <wp:wrapNone/>
                      <wp:docPr id="5694" name="Text Box 7554">
                        <a:extLst xmlns:a="http://schemas.openxmlformats.org/drawingml/2006/main">
                          <a:ext uri="{FF2B5EF4-FFF2-40B4-BE49-F238E27FC236}">
                            <a16:creationId xmlns:a16="http://schemas.microsoft.com/office/drawing/2014/main" id="{00000000-0008-0000-0000-00003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A06FA" id="Text Box 7554" o:spid="_x0000_s1026" type="#_x0000_t202" style="position:absolute;margin-left:0;margin-top:0;width:6pt;height:2.25pt;z-index:2486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4272" behindDoc="0" locked="0" layoutInCell="1" allowOverlap="1" wp14:anchorId="63820E35" wp14:editId="6669895B">
                      <wp:simplePos x="0" y="0"/>
                      <wp:positionH relativeFrom="column">
                        <wp:posOffset>0</wp:posOffset>
                      </wp:positionH>
                      <wp:positionV relativeFrom="paragraph">
                        <wp:posOffset>0</wp:posOffset>
                      </wp:positionV>
                      <wp:extent cx="76200" cy="28575"/>
                      <wp:effectExtent l="19050" t="19050" r="19050" b="28575"/>
                      <wp:wrapNone/>
                      <wp:docPr id="5695" name="Text Box 7553">
                        <a:extLst xmlns:a="http://schemas.openxmlformats.org/drawingml/2006/main">
                          <a:ext uri="{FF2B5EF4-FFF2-40B4-BE49-F238E27FC236}">
                            <a16:creationId xmlns:a16="http://schemas.microsoft.com/office/drawing/2014/main" id="{00000000-0008-0000-0000-00003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E2C65" id="Text Box 7553" o:spid="_x0000_s1026" type="#_x0000_t202" style="position:absolute;margin-left:0;margin-top:0;width:6pt;height:2.25pt;z-index:2486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5296" behindDoc="0" locked="0" layoutInCell="1" allowOverlap="1" wp14:anchorId="0F67F8A0" wp14:editId="79C7566D">
                      <wp:simplePos x="0" y="0"/>
                      <wp:positionH relativeFrom="column">
                        <wp:posOffset>0</wp:posOffset>
                      </wp:positionH>
                      <wp:positionV relativeFrom="paragraph">
                        <wp:posOffset>0</wp:posOffset>
                      </wp:positionV>
                      <wp:extent cx="76200" cy="28575"/>
                      <wp:effectExtent l="19050" t="19050" r="19050" b="28575"/>
                      <wp:wrapNone/>
                      <wp:docPr id="5696" name="Text Box 7552">
                        <a:extLst xmlns:a="http://schemas.openxmlformats.org/drawingml/2006/main">
                          <a:ext uri="{FF2B5EF4-FFF2-40B4-BE49-F238E27FC236}">
                            <a16:creationId xmlns:a16="http://schemas.microsoft.com/office/drawing/2014/main" id="{00000000-0008-0000-0000-00004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4DDBB6" id="Text Box 7552" o:spid="_x0000_s1026" type="#_x0000_t202" style="position:absolute;margin-left:0;margin-top:0;width:6pt;height:2.25pt;z-index:2486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6320" behindDoc="0" locked="0" layoutInCell="1" allowOverlap="1" wp14:anchorId="22B9BEC9" wp14:editId="6F4B82CA">
                      <wp:simplePos x="0" y="0"/>
                      <wp:positionH relativeFrom="column">
                        <wp:posOffset>0</wp:posOffset>
                      </wp:positionH>
                      <wp:positionV relativeFrom="paragraph">
                        <wp:posOffset>0</wp:posOffset>
                      </wp:positionV>
                      <wp:extent cx="76200" cy="28575"/>
                      <wp:effectExtent l="19050" t="19050" r="19050" b="28575"/>
                      <wp:wrapNone/>
                      <wp:docPr id="5697" name="Text Box 7551">
                        <a:extLst xmlns:a="http://schemas.openxmlformats.org/drawingml/2006/main">
                          <a:ext uri="{FF2B5EF4-FFF2-40B4-BE49-F238E27FC236}">
                            <a16:creationId xmlns:a16="http://schemas.microsoft.com/office/drawing/2014/main" id="{00000000-0008-0000-0000-00004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30627" id="Text Box 7551" o:spid="_x0000_s1026" type="#_x0000_t202" style="position:absolute;margin-left:0;margin-top:0;width:6pt;height:2.25pt;z-index:2486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7344" behindDoc="0" locked="0" layoutInCell="1" allowOverlap="1" wp14:anchorId="4AD8E263" wp14:editId="3EE56E80">
                      <wp:simplePos x="0" y="0"/>
                      <wp:positionH relativeFrom="column">
                        <wp:posOffset>0</wp:posOffset>
                      </wp:positionH>
                      <wp:positionV relativeFrom="paragraph">
                        <wp:posOffset>0</wp:posOffset>
                      </wp:positionV>
                      <wp:extent cx="76200" cy="28575"/>
                      <wp:effectExtent l="19050" t="19050" r="19050" b="28575"/>
                      <wp:wrapNone/>
                      <wp:docPr id="5698" name="Text Box 7550">
                        <a:extLst xmlns:a="http://schemas.openxmlformats.org/drawingml/2006/main">
                          <a:ext uri="{FF2B5EF4-FFF2-40B4-BE49-F238E27FC236}">
                            <a16:creationId xmlns:a16="http://schemas.microsoft.com/office/drawing/2014/main" id="{00000000-0008-0000-0000-00004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999BD" id="Text Box 7550" o:spid="_x0000_s1026" type="#_x0000_t202" style="position:absolute;margin-left:0;margin-top:0;width:6pt;height:2.25pt;z-index:2486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8368" behindDoc="0" locked="0" layoutInCell="1" allowOverlap="1" wp14:anchorId="7D71C0BC" wp14:editId="02CD0CBB">
                      <wp:simplePos x="0" y="0"/>
                      <wp:positionH relativeFrom="column">
                        <wp:posOffset>0</wp:posOffset>
                      </wp:positionH>
                      <wp:positionV relativeFrom="paragraph">
                        <wp:posOffset>0</wp:posOffset>
                      </wp:positionV>
                      <wp:extent cx="76200" cy="28575"/>
                      <wp:effectExtent l="19050" t="19050" r="19050" b="28575"/>
                      <wp:wrapNone/>
                      <wp:docPr id="5699" name="Text Box 7549">
                        <a:extLst xmlns:a="http://schemas.openxmlformats.org/drawingml/2006/main">
                          <a:ext uri="{FF2B5EF4-FFF2-40B4-BE49-F238E27FC236}">
                            <a16:creationId xmlns:a16="http://schemas.microsoft.com/office/drawing/2014/main" id="{00000000-0008-0000-0000-00004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862F9" id="Text Box 7549" o:spid="_x0000_s1026" type="#_x0000_t202" style="position:absolute;margin-left:0;margin-top:0;width:6pt;height:2.25pt;z-index:2486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699392" behindDoc="0" locked="0" layoutInCell="1" allowOverlap="1" wp14:anchorId="0FFBE529" wp14:editId="0F6E0873">
                      <wp:simplePos x="0" y="0"/>
                      <wp:positionH relativeFrom="column">
                        <wp:posOffset>0</wp:posOffset>
                      </wp:positionH>
                      <wp:positionV relativeFrom="paragraph">
                        <wp:posOffset>0</wp:posOffset>
                      </wp:positionV>
                      <wp:extent cx="76200" cy="28575"/>
                      <wp:effectExtent l="19050" t="19050" r="19050" b="28575"/>
                      <wp:wrapNone/>
                      <wp:docPr id="5700" name="Text Box 7548">
                        <a:extLst xmlns:a="http://schemas.openxmlformats.org/drawingml/2006/main">
                          <a:ext uri="{FF2B5EF4-FFF2-40B4-BE49-F238E27FC236}">
                            <a16:creationId xmlns:a16="http://schemas.microsoft.com/office/drawing/2014/main" id="{00000000-0008-0000-0000-00004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D8B81" id="Text Box 7548" o:spid="_x0000_s1026" type="#_x0000_t202" style="position:absolute;margin-left:0;margin-top:0;width:6pt;height:2.25pt;z-index:2486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0416" behindDoc="0" locked="0" layoutInCell="1" allowOverlap="1" wp14:anchorId="4D9308EC" wp14:editId="0B46E532">
                      <wp:simplePos x="0" y="0"/>
                      <wp:positionH relativeFrom="column">
                        <wp:posOffset>0</wp:posOffset>
                      </wp:positionH>
                      <wp:positionV relativeFrom="paragraph">
                        <wp:posOffset>0</wp:posOffset>
                      </wp:positionV>
                      <wp:extent cx="76200" cy="28575"/>
                      <wp:effectExtent l="19050" t="19050" r="19050" b="28575"/>
                      <wp:wrapNone/>
                      <wp:docPr id="5701" name="Text Box 7547">
                        <a:extLst xmlns:a="http://schemas.openxmlformats.org/drawingml/2006/main">
                          <a:ext uri="{FF2B5EF4-FFF2-40B4-BE49-F238E27FC236}">
                            <a16:creationId xmlns:a16="http://schemas.microsoft.com/office/drawing/2014/main" id="{00000000-0008-0000-0000-00004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10DBA" id="Text Box 7547" o:spid="_x0000_s1026" type="#_x0000_t202" style="position:absolute;margin-left:0;margin-top:0;width:6pt;height:2.25pt;z-index:2487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1440" behindDoc="0" locked="0" layoutInCell="1" allowOverlap="1" wp14:anchorId="1CCA13F6" wp14:editId="39D3693C">
                      <wp:simplePos x="0" y="0"/>
                      <wp:positionH relativeFrom="column">
                        <wp:posOffset>0</wp:posOffset>
                      </wp:positionH>
                      <wp:positionV relativeFrom="paragraph">
                        <wp:posOffset>0</wp:posOffset>
                      </wp:positionV>
                      <wp:extent cx="76200" cy="28575"/>
                      <wp:effectExtent l="19050" t="19050" r="19050" b="28575"/>
                      <wp:wrapNone/>
                      <wp:docPr id="5702" name="Text Box 7546">
                        <a:extLst xmlns:a="http://schemas.openxmlformats.org/drawingml/2006/main">
                          <a:ext uri="{FF2B5EF4-FFF2-40B4-BE49-F238E27FC236}">
                            <a16:creationId xmlns:a16="http://schemas.microsoft.com/office/drawing/2014/main" id="{00000000-0008-0000-0000-00004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98FFD" id="Text Box 7546" o:spid="_x0000_s1026" type="#_x0000_t202" style="position:absolute;margin-left:0;margin-top:0;width:6pt;height:2.25pt;z-index:2487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2464" behindDoc="0" locked="0" layoutInCell="1" allowOverlap="1" wp14:anchorId="0F6C901F" wp14:editId="7E78F3DE">
                      <wp:simplePos x="0" y="0"/>
                      <wp:positionH relativeFrom="column">
                        <wp:posOffset>0</wp:posOffset>
                      </wp:positionH>
                      <wp:positionV relativeFrom="paragraph">
                        <wp:posOffset>0</wp:posOffset>
                      </wp:positionV>
                      <wp:extent cx="76200" cy="28575"/>
                      <wp:effectExtent l="19050" t="19050" r="19050" b="28575"/>
                      <wp:wrapNone/>
                      <wp:docPr id="5703" name="Text Box 7545">
                        <a:extLst xmlns:a="http://schemas.openxmlformats.org/drawingml/2006/main">
                          <a:ext uri="{FF2B5EF4-FFF2-40B4-BE49-F238E27FC236}">
                            <a16:creationId xmlns:a16="http://schemas.microsoft.com/office/drawing/2014/main" id="{00000000-0008-0000-0000-00004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79089" id="Text Box 7545" o:spid="_x0000_s1026" type="#_x0000_t202" style="position:absolute;margin-left:0;margin-top:0;width:6pt;height:2.25pt;z-index:2487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3488" behindDoc="0" locked="0" layoutInCell="1" allowOverlap="1" wp14:anchorId="52E1C13D" wp14:editId="01307A06">
                      <wp:simplePos x="0" y="0"/>
                      <wp:positionH relativeFrom="column">
                        <wp:posOffset>0</wp:posOffset>
                      </wp:positionH>
                      <wp:positionV relativeFrom="paragraph">
                        <wp:posOffset>0</wp:posOffset>
                      </wp:positionV>
                      <wp:extent cx="76200" cy="28575"/>
                      <wp:effectExtent l="19050" t="19050" r="19050" b="28575"/>
                      <wp:wrapNone/>
                      <wp:docPr id="5704" name="Text Box 7544">
                        <a:extLst xmlns:a="http://schemas.openxmlformats.org/drawingml/2006/main">
                          <a:ext uri="{FF2B5EF4-FFF2-40B4-BE49-F238E27FC236}">
                            <a16:creationId xmlns:a16="http://schemas.microsoft.com/office/drawing/2014/main" id="{00000000-0008-0000-0000-00004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FFF38" id="Text Box 7544" o:spid="_x0000_s1026" type="#_x0000_t202" style="position:absolute;margin-left:0;margin-top:0;width:6pt;height:2.25pt;z-index:2487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4512" behindDoc="0" locked="0" layoutInCell="1" allowOverlap="1" wp14:anchorId="39BF220B" wp14:editId="3BC5DAB9">
                      <wp:simplePos x="0" y="0"/>
                      <wp:positionH relativeFrom="column">
                        <wp:posOffset>0</wp:posOffset>
                      </wp:positionH>
                      <wp:positionV relativeFrom="paragraph">
                        <wp:posOffset>0</wp:posOffset>
                      </wp:positionV>
                      <wp:extent cx="76200" cy="28575"/>
                      <wp:effectExtent l="19050" t="19050" r="19050" b="28575"/>
                      <wp:wrapNone/>
                      <wp:docPr id="5705" name="Text Box 7543">
                        <a:extLst xmlns:a="http://schemas.openxmlformats.org/drawingml/2006/main">
                          <a:ext uri="{FF2B5EF4-FFF2-40B4-BE49-F238E27FC236}">
                            <a16:creationId xmlns:a16="http://schemas.microsoft.com/office/drawing/2014/main" id="{00000000-0008-0000-0000-00004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93E61" id="Text Box 7543" o:spid="_x0000_s1026" type="#_x0000_t202" style="position:absolute;margin-left:0;margin-top:0;width:6pt;height:2.25pt;z-index:2487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5536" behindDoc="0" locked="0" layoutInCell="1" allowOverlap="1" wp14:anchorId="7489D483" wp14:editId="3064BAEF">
                      <wp:simplePos x="0" y="0"/>
                      <wp:positionH relativeFrom="column">
                        <wp:posOffset>0</wp:posOffset>
                      </wp:positionH>
                      <wp:positionV relativeFrom="paragraph">
                        <wp:posOffset>0</wp:posOffset>
                      </wp:positionV>
                      <wp:extent cx="76200" cy="28575"/>
                      <wp:effectExtent l="19050" t="19050" r="19050" b="28575"/>
                      <wp:wrapNone/>
                      <wp:docPr id="5706" name="Text Box 7542">
                        <a:extLst xmlns:a="http://schemas.openxmlformats.org/drawingml/2006/main">
                          <a:ext uri="{FF2B5EF4-FFF2-40B4-BE49-F238E27FC236}">
                            <a16:creationId xmlns:a16="http://schemas.microsoft.com/office/drawing/2014/main" id="{00000000-0008-0000-0000-00004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61FC5" id="Text Box 7542" o:spid="_x0000_s1026" type="#_x0000_t202" style="position:absolute;margin-left:0;margin-top:0;width:6pt;height:2.25pt;z-index:2487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6560" behindDoc="0" locked="0" layoutInCell="1" allowOverlap="1" wp14:anchorId="66AAA198" wp14:editId="23642BF5">
                      <wp:simplePos x="0" y="0"/>
                      <wp:positionH relativeFrom="column">
                        <wp:posOffset>0</wp:posOffset>
                      </wp:positionH>
                      <wp:positionV relativeFrom="paragraph">
                        <wp:posOffset>0</wp:posOffset>
                      </wp:positionV>
                      <wp:extent cx="76200" cy="28575"/>
                      <wp:effectExtent l="19050" t="19050" r="19050" b="28575"/>
                      <wp:wrapNone/>
                      <wp:docPr id="5707" name="Text Box 7541">
                        <a:extLst xmlns:a="http://schemas.openxmlformats.org/drawingml/2006/main">
                          <a:ext uri="{FF2B5EF4-FFF2-40B4-BE49-F238E27FC236}">
                            <a16:creationId xmlns:a16="http://schemas.microsoft.com/office/drawing/2014/main" id="{00000000-0008-0000-0000-00004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A3E47" id="Text Box 7541" o:spid="_x0000_s1026" type="#_x0000_t202" style="position:absolute;margin-left:0;margin-top:0;width:6pt;height:2.25pt;z-index:2487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7584" behindDoc="0" locked="0" layoutInCell="1" allowOverlap="1" wp14:anchorId="3B0635BC" wp14:editId="54F71445">
                      <wp:simplePos x="0" y="0"/>
                      <wp:positionH relativeFrom="column">
                        <wp:posOffset>0</wp:posOffset>
                      </wp:positionH>
                      <wp:positionV relativeFrom="paragraph">
                        <wp:posOffset>0</wp:posOffset>
                      </wp:positionV>
                      <wp:extent cx="76200" cy="28575"/>
                      <wp:effectExtent l="19050" t="19050" r="19050" b="28575"/>
                      <wp:wrapNone/>
                      <wp:docPr id="5708" name="Text Box 7540">
                        <a:extLst xmlns:a="http://schemas.openxmlformats.org/drawingml/2006/main">
                          <a:ext uri="{FF2B5EF4-FFF2-40B4-BE49-F238E27FC236}">
                            <a16:creationId xmlns:a16="http://schemas.microsoft.com/office/drawing/2014/main" id="{00000000-0008-0000-0000-00004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C7B2AF" id="Text Box 7540" o:spid="_x0000_s1026" type="#_x0000_t202" style="position:absolute;margin-left:0;margin-top:0;width:6pt;height:2.25pt;z-index:2487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8608" behindDoc="0" locked="0" layoutInCell="1" allowOverlap="1" wp14:anchorId="78484E40" wp14:editId="25D172BC">
                      <wp:simplePos x="0" y="0"/>
                      <wp:positionH relativeFrom="column">
                        <wp:posOffset>0</wp:posOffset>
                      </wp:positionH>
                      <wp:positionV relativeFrom="paragraph">
                        <wp:posOffset>0</wp:posOffset>
                      </wp:positionV>
                      <wp:extent cx="76200" cy="28575"/>
                      <wp:effectExtent l="19050" t="19050" r="19050" b="28575"/>
                      <wp:wrapNone/>
                      <wp:docPr id="5709" name="Text Box 7539">
                        <a:extLst xmlns:a="http://schemas.openxmlformats.org/drawingml/2006/main">
                          <a:ext uri="{FF2B5EF4-FFF2-40B4-BE49-F238E27FC236}">
                            <a16:creationId xmlns:a16="http://schemas.microsoft.com/office/drawing/2014/main" id="{00000000-0008-0000-0000-00004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4FAA7" id="Text Box 7539" o:spid="_x0000_s1026" type="#_x0000_t202" style="position:absolute;margin-left:0;margin-top:0;width:6pt;height:2.25pt;z-index:2487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09632" behindDoc="0" locked="0" layoutInCell="1" allowOverlap="1" wp14:anchorId="08EEEF1B" wp14:editId="6F2B5DB3">
                      <wp:simplePos x="0" y="0"/>
                      <wp:positionH relativeFrom="column">
                        <wp:posOffset>0</wp:posOffset>
                      </wp:positionH>
                      <wp:positionV relativeFrom="paragraph">
                        <wp:posOffset>0</wp:posOffset>
                      </wp:positionV>
                      <wp:extent cx="76200" cy="28575"/>
                      <wp:effectExtent l="19050" t="19050" r="19050" b="28575"/>
                      <wp:wrapNone/>
                      <wp:docPr id="5710" name="Text Box 7538">
                        <a:extLst xmlns:a="http://schemas.openxmlformats.org/drawingml/2006/main">
                          <a:ext uri="{FF2B5EF4-FFF2-40B4-BE49-F238E27FC236}">
                            <a16:creationId xmlns:a16="http://schemas.microsoft.com/office/drawing/2014/main" id="{00000000-0008-0000-0000-00004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4F3E8" id="Text Box 7538" o:spid="_x0000_s1026" type="#_x0000_t202" style="position:absolute;margin-left:0;margin-top:0;width:6pt;height:2.25pt;z-index:2487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0656" behindDoc="0" locked="0" layoutInCell="1" allowOverlap="1" wp14:anchorId="51578A0B" wp14:editId="6DB6A033">
                      <wp:simplePos x="0" y="0"/>
                      <wp:positionH relativeFrom="column">
                        <wp:posOffset>0</wp:posOffset>
                      </wp:positionH>
                      <wp:positionV relativeFrom="paragraph">
                        <wp:posOffset>0</wp:posOffset>
                      </wp:positionV>
                      <wp:extent cx="76200" cy="28575"/>
                      <wp:effectExtent l="19050" t="19050" r="19050" b="28575"/>
                      <wp:wrapNone/>
                      <wp:docPr id="5711" name="Text Box 7537">
                        <a:extLst xmlns:a="http://schemas.openxmlformats.org/drawingml/2006/main">
                          <a:ext uri="{FF2B5EF4-FFF2-40B4-BE49-F238E27FC236}">
                            <a16:creationId xmlns:a16="http://schemas.microsoft.com/office/drawing/2014/main" id="{00000000-0008-0000-0000-00004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BD20C" id="Text Box 7537" o:spid="_x0000_s1026" type="#_x0000_t202" style="position:absolute;margin-left:0;margin-top:0;width:6pt;height:2.25pt;z-index:2487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1680" behindDoc="0" locked="0" layoutInCell="1" allowOverlap="1" wp14:anchorId="26579A6B" wp14:editId="122CAE41">
                      <wp:simplePos x="0" y="0"/>
                      <wp:positionH relativeFrom="column">
                        <wp:posOffset>0</wp:posOffset>
                      </wp:positionH>
                      <wp:positionV relativeFrom="paragraph">
                        <wp:posOffset>0</wp:posOffset>
                      </wp:positionV>
                      <wp:extent cx="76200" cy="28575"/>
                      <wp:effectExtent l="19050" t="19050" r="19050" b="28575"/>
                      <wp:wrapNone/>
                      <wp:docPr id="5712" name="Text Box 7536">
                        <a:extLst xmlns:a="http://schemas.openxmlformats.org/drawingml/2006/main">
                          <a:ext uri="{FF2B5EF4-FFF2-40B4-BE49-F238E27FC236}">
                            <a16:creationId xmlns:a16="http://schemas.microsoft.com/office/drawing/2014/main" id="{00000000-0008-0000-0000-00005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A012A" id="Text Box 7536" o:spid="_x0000_s1026" type="#_x0000_t202" style="position:absolute;margin-left:0;margin-top:0;width:6pt;height:2.25pt;z-index:2487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2704" behindDoc="0" locked="0" layoutInCell="1" allowOverlap="1" wp14:anchorId="09CBCD39" wp14:editId="5725B27A">
                      <wp:simplePos x="0" y="0"/>
                      <wp:positionH relativeFrom="column">
                        <wp:posOffset>0</wp:posOffset>
                      </wp:positionH>
                      <wp:positionV relativeFrom="paragraph">
                        <wp:posOffset>0</wp:posOffset>
                      </wp:positionV>
                      <wp:extent cx="76200" cy="28575"/>
                      <wp:effectExtent l="19050" t="19050" r="19050" b="28575"/>
                      <wp:wrapNone/>
                      <wp:docPr id="5713" name="Text Box 7535">
                        <a:extLst xmlns:a="http://schemas.openxmlformats.org/drawingml/2006/main">
                          <a:ext uri="{FF2B5EF4-FFF2-40B4-BE49-F238E27FC236}">
                            <a16:creationId xmlns:a16="http://schemas.microsoft.com/office/drawing/2014/main" id="{00000000-0008-0000-0000-00005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D7CD0" id="Text Box 7535" o:spid="_x0000_s1026" type="#_x0000_t202" style="position:absolute;margin-left:0;margin-top:0;width:6pt;height:2.25pt;z-index:2487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3728" behindDoc="0" locked="0" layoutInCell="1" allowOverlap="1" wp14:anchorId="6A8CA8B8" wp14:editId="5C3CDB5E">
                      <wp:simplePos x="0" y="0"/>
                      <wp:positionH relativeFrom="column">
                        <wp:posOffset>0</wp:posOffset>
                      </wp:positionH>
                      <wp:positionV relativeFrom="paragraph">
                        <wp:posOffset>0</wp:posOffset>
                      </wp:positionV>
                      <wp:extent cx="76200" cy="28575"/>
                      <wp:effectExtent l="19050" t="19050" r="19050" b="28575"/>
                      <wp:wrapNone/>
                      <wp:docPr id="5714" name="Text Box 7534">
                        <a:extLst xmlns:a="http://schemas.openxmlformats.org/drawingml/2006/main">
                          <a:ext uri="{FF2B5EF4-FFF2-40B4-BE49-F238E27FC236}">
                            <a16:creationId xmlns:a16="http://schemas.microsoft.com/office/drawing/2014/main" id="{00000000-0008-0000-0000-00005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EF1C5" id="Text Box 7534" o:spid="_x0000_s1026" type="#_x0000_t202" style="position:absolute;margin-left:0;margin-top:0;width:6pt;height:2.25pt;z-index:2487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4752" behindDoc="0" locked="0" layoutInCell="1" allowOverlap="1" wp14:anchorId="313190B5" wp14:editId="25B89851">
                      <wp:simplePos x="0" y="0"/>
                      <wp:positionH relativeFrom="column">
                        <wp:posOffset>0</wp:posOffset>
                      </wp:positionH>
                      <wp:positionV relativeFrom="paragraph">
                        <wp:posOffset>0</wp:posOffset>
                      </wp:positionV>
                      <wp:extent cx="76200" cy="28575"/>
                      <wp:effectExtent l="19050" t="19050" r="19050" b="28575"/>
                      <wp:wrapNone/>
                      <wp:docPr id="5715" name="Text Box 7533">
                        <a:extLst xmlns:a="http://schemas.openxmlformats.org/drawingml/2006/main">
                          <a:ext uri="{FF2B5EF4-FFF2-40B4-BE49-F238E27FC236}">
                            <a16:creationId xmlns:a16="http://schemas.microsoft.com/office/drawing/2014/main" id="{00000000-0008-0000-0000-00005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82488" id="Text Box 7533" o:spid="_x0000_s1026" type="#_x0000_t202" style="position:absolute;margin-left:0;margin-top:0;width:6pt;height:2.25pt;z-index:2487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5776" behindDoc="0" locked="0" layoutInCell="1" allowOverlap="1" wp14:anchorId="55893EE1" wp14:editId="35B815DF">
                      <wp:simplePos x="0" y="0"/>
                      <wp:positionH relativeFrom="column">
                        <wp:posOffset>0</wp:posOffset>
                      </wp:positionH>
                      <wp:positionV relativeFrom="paragraph">
                        <wp:posOffset>0</wp:posOffset>
                      </wp:positionV>
                      <wp:extent cx="76200" cy="28575"/>
                      <wp:effectExtent l="19050" t="19050" r="19050" b="28575"/>
                      <wp:wrapNone/>
                      <wp:docPr id="5716" name="Text Box 7532">
                        <a:extLst xmlns:a="http://schemas.openxmlformats.org/drawingml/2006/main">
                          <a:ext uri="{FF2B5EF4-FFF2-40B4-BE49-F238E27FC236}">
                            <a16:creationId xmlns:a16="http://schemas.microsoft.com/office/drawing/2014/main" id="{00000000-0008-0000-0000-00005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5EF61" id="Text Box 7532" o:spid="_x0000_s1026" type="#_x0000_t202" style="position:absolute;margin-left:0;margin-top:0;width:6pt;height:2.25pt;z-index:2487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6800" behindDoc="0" locked="0" layoutInCell="1" allowOverlap="1" wp14:anchorId="0D3E1063" wp14:editId="722BD98F">
                      <wp:simplePos x="0" y="0"/>
                      <wp:positionH relativeFrom="column">
                        <wp:posOffset>0</wp:posOffset>
                      </wp:positionH>
                      <wp:positionV relativeFrom="paragraph">
                        <wp:posOffset>0</wp:posOffset>
                      </wp:positionV>
                      <wp:extent cx="76200" cy="28575"/>
                      <wp:effectExtent l="19050" t="19050" r="19050" b="28575"/>
                      <wp:wrapNone/>
                      <wp:docPr id="5717" name="Text Box 7531">
                        <a:extLst xmlns:a="http://schemas.openxmlformats.org/drawingml/2006/main">
                          <a:ext uri="{FF2B5EF4-FFF2-40B4-BE49-F238E27FC236}">
                            <a16:creationId xmlns:a16="http://schemas.microsoft.com/office/drawing/2014/main" id="{00000000-0008-0000-0000-00005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C0C67" id="Text Box 7531" o:spid="_x0000_s1026" type="#_x0000_t202" style="position:absolute;margin-left:0;margin-top:0;width:6pt;height:2.25pt;z-index:2487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7824" behindDoc="0" locked="0" layoutInCell="1" allowOverlap="1" wp14:anchorId="210766DB" wp14:editId="17464314">
                      <wp:simplePos x="0" y="0"/>
                      <wp:positionH relativeFrom="column">
                        <wp:posOffset>0</wp:posOffset>
                      </wp:positionH>
                      <wp:positionV relativeFrom="paragraph">
                        <wp:posOffset>0</wp:posOffset>
                      </wp:positionV>
                      <wp:extent cx="76200" cy="28575"/>
                      <wp:effectExtent l="19050" t="19050" r="19050" b="28575"/>
                      <wp:wrapNone/>
                      <wp:docPr id="5718" name="Text Box 7530">
                        <a:extLst xmlns:a="http://schemas.openxmlformats.org/drawingml/2006/main">
                          <a:ext uri="{FF2B5EF4-FFF2-40B4-BE49-F238E27FC236}">
                            <a16:creationId xmlns:a16="http://schemas.microsoft.com/office/drawing/2014/main" id="{00000000-0008-0000-0000-00005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DF87F" id="Text Box 7530" o:spid="_x0000_s1026" type="#_x0000_t202" style="position:absolute;margin-left:0;margin-top:0;width:6pt;height:2.25pt;z-index:2487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8848" behindDoc="0" locked="0" layoutInCell="1" allowOverlap="1" wp14:anchorId="34019E93" wp14:editId="7D88211E">
                      <wp:simplePos x="0" y="0"/>
                      <wp:positionH relativeFrom="column">
                        <wp:posOffset>0</wp:posOffset>
                      </wp:positionH>
                      <wp:positionV relativeFrom="paragraph">
                        <wp:posOffset>0</wp:posOffset>
                      </wp:positionV>
                      <wp:extent cx="76200" cy="28575"/>
                      <wp:effectExtent l="19050" t="19050" r="19050" b="28575"/>
                      <wp:wrapNone/>
                      <wp:docPr id="5719" name="Text Box 7529">
                        <a:extLst xmlns:a="http://schemas.openxmlformats.org/drawingml/2006/main">
                          <a:ext uri="{FF2B5EF4-FFF2-40B4-BE49-F238E27FC236}">
                            <a16:creationId xmlns:a16="http://schemas.microsoft.com/office/drawing/2014/main" id="{00000000-0008-0000-0000-00005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79927" id="Text Box 7529" o:spid="_x0000_s1026" type="#_x0000_t202" style="position:absolute;margin-left:0;margin-top:0;width:6pt;height:2.25pt;z-index:2487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19872" behindDoc="0" locked="0" layoutInCell="1" allowOverlap="1" wp14:anchorId="3D2D3E07" wp14:editId="6A6B6758">
                      <wp:simplePos x="0" y="0"/>
                      <wp:positionH relativeFrom="column">
                        <wp:posOffset>0</wp:posOffset>
                      </wp:positionH>
                      <wp:positionV relativeFrom="paragraph">
                        <wp:posOffset>0</wp:posOffset>
                      </wp:positionV>
                      <wp:extent cx="76200" cy="28575"/>
                      <wp:effectExtent l="19050" t="19050" r="19050" b="28575"/>
                      <wp:wrapNone/>
                      <wp:docPr id="5720" name="Text Box 7528">
                        <a:extLst xmlns:a="http://schemas.openxmlformats.org/drawingml/2006/main">
                          <a:ext uri="{FF2B5EF4-FFF2-40B4-BE49-F238E27FC236}">
                            <a16:creationId xmlns:a16="http://schemas.microsoft.com/office/drawing/2014/main" id="{00000000-0008-0000-0000-00005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1A60E9" id="Text Box 7528" o:spid="_x0000_s1026" type="#_x0000_t202" style="position:absolute;margin-left:0;margin-top:0;width:6pt;height:2.25pt;z-index:2487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0896" behindDoc="0" locked="0" layoutInCell="1" allowOverlap="1" wp14:anchorId="0BB1571B" wp14:editId="35688717">
                      <wp:simplePos x="0" y="0"/>
                      <wp:positionH relativeFrom="column">
                        <wp:posOffset>0</wp:posOffset>
                      </wp:positionH>
                      <wp:positionV relativeFrom="paragraph">
                        <wp:posOffset>0</wp:posOffset>
                      </wp:positionV>
                      <wp:extent cx="76200" cy="28575"/>
                      <wp:effectExtent l="19050" t="19050" r="19050" b="28575"/>
                      <wp:wrapNone/>
                      <wp:docPr id="5721" name="Text Box 7527">
                        <a:extLst xmlns:a="http://schemas.openxmlformats.org/drawingml/2006/main">
                          <a:ext uri="{FF2B5EF4-FFF2-40B4-BE49-F238E27FC236}">
                            <a16:creationId xmlns:a16="http://schemas.microsoft.com/office/drawing/2014/main" id="{00000000-0008-0000-0000-00005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E7166" id="Text Box 7527" o:spid="_x0000_s1026" type="#_x0000_t202" style="position:absolute;margin-left:0;margin-top:0;width:6pt;height:2.25pt;z-index:2487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1920" behindDoc="0" locked="0" layoutInCell="1" allowOverlap="1" wp14:anchorId="2D676201" wp14:editId="06135B52">
                      <wp:simplePos x="0" y="0"/>
                      <wp:positionH relativeFrom="column">
                        <wp:posOffset>0</wp:posOffset>
                      </wp:positionH>
                      <wp:positionV relativeFrom="paragraph">
                        <wp:posOffset>0</wp:posOffset>
                      </wp:positionV>
                      <wp:extent cx="76200" cy="28575"/>
                      <wp:effectExtent l="19050" t="19050" r="19050" b="28575"/>
                      <wp:wrapNone/>
                      <wp:docPr id="5722" name="Text Box 7526">
                        <a:extLst xmlns:a="http://schemas.openxmlformats.org/drawingml/2006/main">
                          <a:ext uri="{FF2B5EF4-FFF2-40B4-BE49-F238E27FC236}">
                            <a16:creationId xmlns:a16="http://schemas.microsoft.com/office/drawing/2014/main" id="{00000000-0008-0000-0000-00005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63555B" id="Text Box 7526" o:spid="_x0000_s1026" type="#_x0000_t202" style="position:absolute;margin-left:0;margin-top:0;width:6pt;height:2.25pt;z-index:2487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2944" behindDoc="0" locked="0" layoutInCell="1" allowOverlap="1" wp14:anchorId="722786DE" wp14:editId="2FA303B9">
                      <wp:simplePos x="0" y="0"/>
                      <wp:positionH relativeFrom="column">
                        <wp:posOffset>0</wp:posOffset>
                      </wp:positionH>
                      <wp:positionV relativeFrom="paragraph">
                        <wp:posOffset>0</wp:posOffset>
                      </wp:positionV>
                      <wp:extent cx="76200" cy="28575"/>
                      <wp:effectExtent l="19050" t="19050" r="19050" b="28575"/>
                      <wp:wrapNone/>
                      <wp:docPr id="5723" name="Text Box 7525">
                        <a:extLst xmlns:a="http://schemas.openxmlformats.org/drawingml/2006/main">
                          <a:ext uri="{FF2B5EF4-FFF2-40B4-BE49-F238E27FC236}">
                            <a16:creationId xmlns:a16="http://schemas.microsoft.com/office/drawing/2014/main" id="{00000000-0008-0000-0000-00005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3C4AE" id="Text Box 7525" o:spid="_x0000_s1026" type="#_x0000_t202" style="position:absolute;margin-left:0;margin-top:0;width:6pt;height:2.25pt;z-index:2487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3968" behindDoc="0" locked="0" layoutInCell="1" allowOverlap="1" wp14:anchorId="716DEFED" wp14:editId="1BD2AD1F">
                      <wp:simplePos x="0" y="0"/>
                      <wp:positionH relativeFrom="column">
                        <wp:posOffset>0</wp:posOffset>
                      </wp:positionH>
                      <wp:positionV relativeFrom="paragraph">
                        <wp:posOffset>0</wp:posOffset>
                      </wp:positionV>
                      <wp:extent cx="76200" cy="28575"/>
                      <wp:effectExtent l="19050" t="19050" r="19050" b="28575"/>
                      <wp:wrapNone/>
                      <wp:docPr id="5724" name="Text Box 7524">
                        <a:extLst xmlns:a="http://schemas.openxmlformats.org/drawingml/2006/main">
                          <a:ext uri="{FF2B5EF4-FFF2-40B4-BE49-F238E27FC236}">
                            <a16:creationId xmlns:a16="http://schemas.microsoft.com/office/drawing/2014/main" id="{00000000-0008-0000-0000-00005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F2D26" id="Text Box 7524" o:spid="_x0000_s1026" type="#_x0000_t202" style="position:absolute;margin-left:0;margin-top:0;width:6pt;height:2.25pt;z-index:2487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4992" behindDoc="0" locked="0" layoutInCell="1" allowOverlap="1" wp14:anchorId="219A4BEA" wp14:editId="7C483ABA">
                      <wp:simplePos x="0" y="0"/>
                      <wp:positionH relativeFrom="column">
                        <wp:posOffset>0</wp:posOffset>
                      </wp:positionH>
                      <wp:positionV relativeFrom="paragraph">
                        <wp:posOffset>0</wp:posOffset>
                      </wp:positionV>
                      <wp:extent cx="76200" cy="28575"/>
                      <wp:effectExtent l="19050" t="19050" r="19050" b="28575"/>
                      <wp:wrapNone/>
                      <wp:docPr id="5725" name="Text Box 7523">
                        <a:extLst xmlns:a="http://schemas.openxmlformats.org/drawingml/2006/main">
                          <a:ext uri="{FF2B5EF4-FFF2-40B4-BE49-F238E27FC236}">
                            <a16:creationId xmlns:a16="http://schemas.microsoft.com/office/drawing/2014/main" id="{00000000-0008-0000-0000-00005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E539C0" id="Text Box 7523" o:spid="_x0000_s1026" type="#_x0000_t202" style="position:absolute;margin-left:0;margin-top:0;width:6pt;height:2.25pt;z-index:24872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6016" behindDoc="0" locked="0" layoutInCell="1" allowOverlap="1" wp14:anchorId="375F0A61" wp14:editId="7A01E1CF">
                      <wp:simplePos x="0" y="0"/>
                      <wp:positionH relativeFrom="column">
                        <wp:posOffset>0</wp:posOffset>
                      </wp:positionH>
                      <wp:positionV relativeFrom="paragraph">
                        <wp:posOffset>0</wp:posOffset>
                      </wp:positionV>
                      <wp:extent cx="76200" cy="28575"/>
                      <wp:effectExtent l="19050" t="19050" r="19050" b="28575"/>
                      <wp:wrapNone/>
                      <wp:docPr id="5726" name="Text Box 7522">
                        <a:extLst xmlns:a="http://schemas.openxmlformats.org/drawingml/2006/main">
                          <a:ext uri="{FF2B5EF4-FFF2-40B4-BE49-F238E27FC236}">
                            <a16:creationId xmlns:a16="http://schemas.microsoft.com/office/drawing/2014/main" id="{00000000-0008-0000-0000-00005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E4FF1" id="Text Box 7522" o:spid="_x0000_s1026" type="#_x0000_t202" style="position:absolute;margin-left:0;margin-top:0;width:6pt;height:2.25pt;z-index:2487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7040" behindDoc="0" locked="0" layoutInCell="1" allowOverlap="1" wp14:anchorId="541DF1D2" wp14:editId="3540C64C">
                      <wp:simplePos x="0" y="0"/>
                      <wp:positionH relativeFrom="column">
                        <wp:posOffset>0</wp:posOffset>
                      </wp:positionH>
                      <wp:positionV relativeFrom="paragraph">
                        <wp:posOffset>0</wp:posOffset>
                      </wp:positionV>
                      <wp:extent cx="76200" cy="28575"/>
                      <wp:effectExtent l="19050" t="19050" r="19050" b="28575"/>
                      <wp:wrapNone/>
                      <wp:docPr id="5727" name="Text Box 7521">
                        <a:extLst xmlns:a="http://schemas.openxmlformats.org/drawingml/2006/main">
                          <a:ext uri="{FF2B5EF4-FFF2-40B4-BE49-F238E27FC236}">
                            <a16:creationId xmlns:a16="http://schemas.microsoft.com/office/drawing/2014/main" id="{00000000-0008-0000-0000-00005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8B473" id="Text Box 7521" o:spid="_x0000_s1026" type="#_x0000_t202" style="position:absolute;margin-left:0;margin-top:0;width:6pt;height:2.25pt;z-index:2487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8064" behindDoc="0" locked="0" layoutInCell="1" allowOverlap="1" wp14:anchorId="1BD2E32D" wp14:editId="11043471">
                      <wp:simplePos x="0" y="0"/>
                      <wp:positionH relativeFrom="column">
                        <wp:posOffset>0</wp:posOffset>
                      </wp:positionH>
                      <wp:positionV relativeFrom="paragraph">
                        <wp:posOffset>0</wp:posOffset>
                      </wp:positionV>
                      <wp:extent cx="76200" cy="28575"/>
                      <wp:effectExtent l="19050" t="19050" r="19050" b="28575"/>
                      <wp:wrapNone/>
                      <wp:docPr id="5728" name="Text Box 7520">
                        <a:extLst xmlns:a="http://schemas.openxmlformats.org/drawingml/2006/main">
                          <a:ext uri="{FF2B5EF4-FFF2-40B4-BE49-F238E27FC236}">
                            <a16:creationId xmlns:a16="http://schemas.microsoft.com/office/drawing/2014/main" id="{00000000-0008-0000-0000-00006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60430" id="Text Box 7520" o:spid="_x0000_s1026" type="#_x0000_t202" style="position:absolute;margin-left:0;margin-top:0;width:6pt;height:2.25pt;z-index:2487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29088" behindDoc="0" locked="0" layoutInCell="1" allowOverlap="1" wp14:anchorId="0461FFAE" wp14:editId="695C9CEE">
                      <wp:simplePos x="0" y="0"/>
                      <wp:positionH relativeFrom="column">
                        <wp:posOffset>0</wp:posOffset>
                      </wp:positionH>
                      <wp:positionV relativeFrom="paragraph">
                        <wp:posOffset>0</wp:posOffset>
                      </wp:positionV>
                      <wp:extent cx="76200" cy="28575"/>
                      <wp:effectExtent l="19050" t="19050" r="19050" b="28575"/>
                      <wp:wrapNone/>
                      <wp:docPr id="5729" name="Text Box 7519">
                        <a:extLst xmlns:a="http://schemas.openxmlformats.org/drawingml/2006/main">
                          <a:ext uri="{FF2B5EF4-FFF2-40B4-BE49-F238E27FC236}">
                            <a16:creationId xmlns:a16="http://schemas.microsoft.com/office/drawing/2014/main" id="{00000000-0008-0000-0000-00006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4269F9" id="Text Box 7519" o:spid="_x0000_s1026" type="#_x0000_t202" style="position:absolute;margin-left:0;margin-top:0;width:6pt;height:2.25pt;z-index:2487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0112" behindDoc="0" locked="0" layoutInCell="1" allowOverlap="1" wp14:anchorId="3E9A70E1" wp14:editId="20FD340C">
                      <wp:simplePos x="0" y="0"/>
                      <wp:positionH relativeFrom="column">
                        <wp:posOffset>0</wp:posOffset>
                      </wp:positionH>
                      <wp:positionV relativeFrom="paragraph">
                        <wp:posOffset>0</wp:posOffset>
                      </wp:positionV>
                      <wp:extent cx="76200" cy="28575"/>
                      <wp:effectExtent l="19050" t="19050" r="19050" b="28575"/>
                      <wp:wrapNone/>
                      <wp:docPr id="5730" name="Text Box 7518">
                        <a:extLst xmlns:a="http://schemas.openxmlformats.org/drawingml/2006/main">
                          <a:ext uri="{FF2B5EF4-FFF2-40B4-BE49-F238E27FC236}">
                            <a16:creationId xmlns:a16="http://schemas.microsoft.com/office/drawing/2014/main" id="{00000000-0008-0000-0000-00006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341E3" id="Text Box 7518" o:spid="_x0000_s1026" type="#_x0000_t202" style="position:absolute;margin-left:0;margin-top:0;width:6pt;height:2.25pt;z-index:2487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1136" behindDoc="0" locked="0" layoutInCell="1" allowOverlap="1" wp14:anchorId="45E94A32" wp14:editId="2CC2852E">
                      <wp:simplePos x="0" y="0"/>
                      <wp:positionH relativeFrom="column">
                        <wp:posOffset>0</wp:posOffset>
                      </wp:positionH>
                      <wp:positionV relativeFrom="paragraph">
                        <wp:posOffset>0</wp:posOffset>
                      </wp:positionV>
                      <wp:extent cx="76200" cy="28575"/>
                      <wp:effectExtent l="19050" t="19050" r="19050" b="28575"/>
                      <wp:wrapNone/>
                      <wp:docPr id="5731" name="Text Box 7517">
                        <a:extLst xmlns:a="http://schemas.openxmlformats.org/drawingml/2006/main">
                          <a:ext uri="{FF2B5EF4-FFF2-40B4-BE49-F238E27FC236}">
                            <a16:creationId xmlns:a16="http://schemas.microsoft.com/office/drawing/2014/main" id="{00000000-0008-0000-0000-00006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186A1" id="Text Box 7517" o:spid="_x0000_s1026" type="#_x0000_t202" style="position:absolute;margin-left:0;margin-top:0;width:6pt;height:2.25pt;z-index:2487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2160" behindDoc="0" locked="0" layoutInCell="1" allowOverlap="1" wp14:anchorId="21D02D91" wp14:editId="3D7C00DD">
                      <wp:simplePos x="0" y="0"/>
                      <wp:positionH relativeFrom="column">
                        <wp:posOffset>0</wp:posOffset>
                      </wp:positionH>
                      <wp:positionV relativeFrom="paragraph">
                        <wp:posOffset>0</wp:posOffset>
                      </wp:positionV>
                      <wp:extent cx="76200" cy="28575"/>
                      <wp:effectExtent l="19050" t="19050" r="19050" b="28575"/>
                      <wp:wrapNone/>
                      <wp:docPr id="5732" name="Text Box 7516">
                        <a:extLst xmlns:a="http://schemas.openxmlformats.org/drawingml/2006/main">
                          <a:ext uri="{FF2B5EF4-FFF2-40B4-BE49-F238E27FC236}">
                            <a16:creationId xmlns:a16="http://schemas.microsoft.com/office/drawing/2014/main" id="{00000000-0008-0000-0000-00006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4E6FC" id="Text Box 7516" o:spid="_x0000_s1026" type="#_x0000_t202" style="position:absolute;margin-left:0;margin-top:0;width:6pt;height:2.25pt;z-index:2487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3184" behindDoc="0" locked="0" layoutInCell="1" allowOverlap="1" wp14:anchorId="4A70DF81" wp14:editId="5939FF3E">
                      <wp:simplePos x="0" y="0"/>
                      <wp:positionH relativeFrom="column">
                        <wp:posOffset>0</wp:posOffset>
                      </wp:positionH>
                      <wp:positionV relativeFrom="paragraph">
                        <wp:posOffset>0</wp:posOffset>
                      </wp:positionV>
                      <wp:extent cx="76200" cy="28575"/>
                      <wp:effectExtent l="19050" t="19050" r="19050" b="28575"/>
                      <wp:wrapNone/>
                      <wp:docPr id="5733" name="Text Box 7515">
                        <a:extLst xmlns:a="http://schemas.openxmlformats.org/drawingml/2006/main">
                          <a:ext uri="{FF2B5EF4-FFF2-40B4-BE49-F238E27FC236}">
                            <a16:creationId xmlns:a16="http://schemas.microsoft.com/office/drawing/2014/main" id="{00000000-0008-0000-0000-00006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0B4B3" id="Text Box 7515" o:spid="_x0000_s1026" type="#_x0000_t202" style="position:absolute;margin-left:0;margin-top:0;width:6pt;height:2.25pt;z-index:24873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4208" behindDoc="0" locked="0" layoutInCell="1" allowOverlap="1" wp14:anchorId="673B2ACF" wp14:editId="2101C903">
                      <wp:simplePos x="0" y="0"/>
                      <wp:positionH relativeFrom="column">
                        <wp:posOffset>0</wp:posOffset>
                      </wp:positionH>
                      <wp:positionV relativeFrom="paragraph">
                        <wp:posOffset>0</wp:posOffset>
                      </wp:positionV>
                      <wp:extent cx="76200" cy="28575"/>
                      <wp:effectExtent l="19050" t="19050" r="19050" b="28575"/>
                      <wp:wrapNone/>
                      <wp:docPr id="5734" name="Text Box 7514">
                        <a:extLst xmlns:a="http://schemas.openxmlformats.org/drawingml/2006/main">
                          <a:ext uri="{FF2B5EF4-FFF2-40B4-BE49-F238E27FC236}">
                            <a16:creationId xmlns:a16="http://schemas.microsoft.com/office/drawing/2014/main" id="{00000000-0008-0000-0000-00006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9A26E" id="Text Box 7514" o:spid="_x0000_s1026" type="#_x0000_t202" style="position:absolute;margin-left:0;margin-top:0;width:6pt;height:2.25pt;z-index:2487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5232" behindDoc="0" locked="0" layoutInCell="1" allowOverlap="1" wp14:anchorId="63E623F5" wp14:editId="5C89499C">
                      <wp:simplePos x="0" y="0"/>
                      <wp:positionH relativeFrom="column">
                        <wp:posOffset>0</wp:posOffset>
                      </wp:positionH>
                      <wp:positionV relativeFrom="paragraph">
                        <wp:posOffset>0</wp:posOffset>
                      </wp:positionV>
                      <wp:extent cx="76200" cy="28575"/>
                      <wp:effectExtent l="19050" t="19050" r="19050" b="28575"/>
                      <wp:wrapNone/>
                      <wp:docPr id="5735" name="Text Box 7513">
                        <a:extLst xmlns:a="http://schemas.openxmlformats.org/drawingml/2006/main">
                          <a:ext uri="{FF2B5EF4-FFF2-40B4-BE49-F238E27FC236}">
                            <a16:creationId xmlns:a16="http://schemas.microsoft.com/office/drawing/2014/main" id="{00000000-0008-0000-0000-00006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48099" id="Text Box 7513" o:spid="_x0000_s1026" type="#_x0000_t202" style="position:absolute;margin-left:0;margin-top:0;width:6pt;height:2.25pt;z-index:2487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6256" behindDoc="0" locked="0" layoutInCell="1" allowOverlap="1" wp14:anchorId="0EFE6944" wp14:editId="19D9D77E">
                      <wp:simplePos x="0" y="0"/>
                      <wp:positionH relativeFrom="column">
                        <wp:posOffset>0</wp:posOffset>
                      </wp:positionH>
                      <wp:positionV relativeFrom="paragraph">
                        <wp:posOffset>0</wp:posOffset>
                      </wp:positionV>
                      <wp:extent cx="76200" cy="28575"/>
                      <wp:effectExtent l="19050" t="19050" r="19050" b="28575"/>
                      <wp:wrapNone/>
                      <wp:docPr id="5736" name="Text Box 7512">
                        <a:extLst xmlns:a="http://schemas.openxmlformats.org/drawingml/2006/main">
                          <a:ext uri="{FF2B5EF4-FFF2-40B4-BE49-F238E27FC236}">
                            <a16:creationId xmlns:a16="http://schemas.microsoft.com/office/drawing/2014/main" id="{00000000-0008-0000-0000-00006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49AF8" id="Text Box 7512" o:spid="_x0000_s1026" type="#_x0000_t202" style="position:absolute;margin-left:0;margin-top:0;width:6pt;height:2.25pt;z-index:2487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7280" behindDoc="0" locked="0" layoutInCell="1" allowOverlap="1" wp14:anchorId="51190176" wp14:editId="552CACE0">
                      <wp:simplePos x="0" y="0"/>
                      <wp:positionH relativeFrom="column">
                        <wp:posOffset>0</wp:posOffset>
                      </wp:positionH>
                      <wp:positionV relativeFrom="paragraph">
                        <wp:posOffset>0</wp:posOffset>
                      </wp:positionV>
                      <wp:extent cx="76200" cy="28575"/>
                      <wp:effectExtent l="19050" t="19050" r="19050" b="28575"/>
                      <wp:wrapNone/>
                      <wp:docPr id="5737" name="Text Box 7511">
                        <a:extLst xmlns:a="http://schemas.openxmlformats.org/drawingml/2006/main">
                          <a:ext uri="{FF2B5EF4-FFF2-40B4-BE49-F238E27FC236}">
                            <a16:creationId xmlns:a16="http://schemas.microsoft.com/office/drawing/2014/main" id="{00000000-0008-0000-0000-00006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37C7B" id="Text Box 7511" o:spid="_x0000_s1026" type="#_x0000_t202" style="position:absolute;margin-left:0;margin-top:0;width:6pt;height:2.25pt;z-index:2487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8304" behindDoc="0" locked="0" layoutInCell="1" allowOverlap="1" wp14:anchorId="4759E8B4" wp14:editId="2DF0FEBE">
                      <wp:simplePos x="0" y="0"/>
                      <wp:positionH relativeFrom="column">
                        <wp:posOffset>0</wp:posOffset>
                      </wp:positionH>
                      <wp:positionV relativeFrom="paragraph">
                        <wp:posOffset>0</wp:posOffset>
                      </wp:positionV>
                      <wp:extent cx="76200" cy="28575"/>
                      <wp:effectExtent l="19050" t="19050" r="19050" b="28575"/>
                      <wp:wrapNone/>
                      <wp:docPr id="5738" name="Text Box 7510">
                        <a:extLst xmlns:a="http://schemas.openxmlformats.org/drawingml/2006/main">
                          <a:ext uri="{FF2B5EF4-FFF2-40B4-BE49-F238E27FC236}">
                            <a16:creationId xmlns:a16="http://schemas.microsoft.com/office/drawing/2014/main" id="{00000000-0008-0000-0000-00006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F684F" id="Text Box 7510" o:spid="_x0000_s1026" type="#_x0000_t202" style="position:absolute;margin-left:0;margin-top:0;width:6pt;height:2.25pt;z-index:2487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39328" behindDoc="0" locked="0" layoutInCell="1" allowOverlap="1" wp14:anchorId="5F411D40" wp14:editId="1169920C">
                      <wp:simplePos x="0" y="0"/>
                      <wp:positionH relativeFrom="column">
                        <wp:posOffset>0</wp:posOffset>
                      </wp:positionH>
                      <wp:positionV relativeFrom="paragraph">
                        <wp:posOffset>0</wp:posOffset>
                      </wp:positionV>
                      <wp:extent cx="76200" cy="28575"/>
                      <wp:effectExtent l="19050" t="19050" r="19050" b="28575"/>
                      <wp:wrapNone/>
                      <wp:docPr id="5739" name="Text Box 7509">
                        <a:extLst xmlns:a="http://schemas.openxmlformats.org/drawingml/2006/main">
                          <a:ext uri="{FF2B5EF4-FFF2-40B4-BE49-F238E27FC236}">
                            <a16:creationId xmlns:a16="http://schemas.microsoft.com/office/drawing/2014/main" id="{00000000-0008-0000-0000-00006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494704" id="Text Box 7509" o:spid="_x0000_s1026" type="#_x0000_t202" style="position:absolute;margin-left:0;margin-top:0;width:6pt;height:2.25pt;z-index:2487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0352" behindDoc="0" locked="0" layoutInCell="1" allowOverlap="1" wp14:anchorId="600C149D" wp14:editId="1A1493BA">
                      <wp:simplePos x="0" y="0"/>
                      <wp:positionH relativeFrom="column">
                        <wp:posOffset>0</wp:posOffset>
                      </wp:positionH>
                      <wp:positionV relativeFrom="paragraph">
                        <wp:posOffset>0</wp:posOffset>
                      </wp:positionV>
                      <wp:extent cx="76200" cy="28575"/>
                      <wp:effectExtent l="19050" t="19050" r="19050" b="28575"/>
                      <wp:wrapNone/>
                      <wp:docPr id="5740" name="Text Box 7508">
                        <a:extLst xmlns:a="http://schemas.openxmlformats.org/drawingml/2006/main">
                          <a:ext uri="{FF2B5EF4-FFF2-40B4-BE49-F238E27FC236}">
                            <a16:creationId xmlns:a16="http://schemas.microsoft.com/office/drawing/2014/main" id="{00000000-0008-0000-0000-00006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A7769E" id="Text Box 7508" o:spid="_x0000_s1026" type="#_x0000_t202" style="position:absolute;margin-left:0;margin-top:0;width:6pt;height:2.25pt;z-index:2487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1376" behindDoc="0" locked="0" layoutInCell="1" allowOverlap="1" wp14:anchorId="4A7FA83F" wp14:editId="22741758">
                      <wp:simplePos x="0" y="0"/>
                      <wp:positionH relativeFrom="column">
                        <wp:posOffset>0</wp:posOffset>
                      </wp:positionH>
                      <wp:positionV relativeFrom="paragraph">
                        <wp:posOffset>0</wp:posOffset>
                      </wp:positionV>
                      <wp:extent cx="76200" cy="28575"/>
                      <wp:effectExtent l="19050" t="19050" r="19050" b="28575"/>
                      <wp:wrapNone/>
                      <wp:docPr id="5741" name="Text Box 7507">
                        <a:extLst xmlns:a="http://schemas.openxmlformats.org/drawingml/2006/main">
                          <a:ext uri="{FF2B5EF4-FFF2-40B4-BE49-F238E27FC236}">
                            <a16:creationId xmlns:a16="http://schemas.microsoft.com/office/drawing/2014/main" id="{00000000-0008-0000-0000-00006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7AAEA" id="Text Box 7507" o:spid="_x0000_s1026" type="#_x0000_t202" style="position:absolute;margin-left:0;margin-top:0;width:6pt;height:2.25pt;z-index:24874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2400" behindDoc="0" locked="0" layoutInCell="1" allowOverlap="1" wp14:anchorId="1E66513B" wp14:editId="5AB05D77">
                      <wp:simplePos x="0" y="0"/>
                      <wp:positionH relativeFrom="column">
                        <wp:posOffset>0</wp:posOffset>
                      </wp:positionH>
                      <wp:positionV relativeFrom="paragraph">
                        <wp:posOffset>0</wp:posOffset>
                      </wp:positionV>
                      <wp:extent cx="76200" cy="28575"/>
                      <wp:effectExtent l="19050" t="19050" r="19050" b="28575"/>
                      <wp:wrapNone/>
                      <wp:docPr id="5742" name="Text Box 7506">
                        <a:extLst xmlns:a="http://schemas.openxmlformats.org/drawingml/2006/main">
                          <a:ext uri="{FF2B5EF4-FFF2-40B4-BE49-F238E27FC236}">
                            <a16:creationId xmlns:a16="http://schemas.microsoft.com/office/drawing/2014/main" id="{00000000-0008-0000-0000-00006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D81E2" id="Text Box 7506" o:spid="_x0000_s1026" type="#_x0000_t202" style="position:absolute;margin-left:0;margin-top:0;width:6pt;height:2.25pt;z-index:2487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3424" behindDoc="0" locked="0" layoutInCell="1" allowOverlap="1" wp14:anchorId="5646FDD4" wp14:editId="3AFE778C">
                      <wp:simplePos x="0" y="0"/>
                      <wp:positionH relativeFrom="column">
                        <wp:posOffset>0</wp:posOffset>
                      </wp:positionH>
                      <wp:positionV relativeFrom="paragraph">
                        <wp:posOffset>0</wp:posOffset>
                      </wp:positionV>
                      <wp:extent cx="76200" cy="28575"/>
                      <wp:effectExtent l="19050" t="19050" r="19050" b="28575"/>
                      <wp:wrapNone/>
                      <wp:docPr id="5743" name="Text Box 7505">
                        <a:extLst xmlns:a="http://schemas.openxmlformats.org/drawingml/2006/main">
                          <a:ext uri="{FF2B5EF4-FFF2-40B4-BE49-F238E27FC236}">
                            <a16:creationId xmlns:a16="http://schemas.microsoft.com/office/drawing/2014/main" id="{00000000-0008-0000-0000-00006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C05FA" id="Text Box 7505" o:spid="_x0000_s1026" type="#_x0000_t202" style="position:absolute;margin-left:0;margin-top:0;width:6pt;height:2.25pt;z-index:2487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4448" behindDoc="0" locked="0" layoutInCell="1" allowOverlap="1" wp14:anchorId="7C848D19" wp14:editId="4F3CFD1E">
                      <wp:simplePos x="0" y="0"/>
                      <wp:positionH relativeFrom="column">
                        <wp:posOffset>0</wp:posOffset>
                      </wp:positionH>
                      <wp:positionV relativeFrom="paragraph">
                        <wp:posOffset>0</wp:posOffset>
                      </wp:positionV>
                      <wp:extent cx="76200" cy="28575"/>
                      <wp:effectExtent l="19050" t="19050" r="19050" b="28575"/>
                      <wp:wrapNone/>
                      <wp:docPr id="5744" name="Text Box 7504">
                        <a:extLst xmlns:a="http://schemas.openxmlformats.org/drawingml/2006/main">
                          <a:ext uri="{FF2B5EF4-FFF2-40B4-BE49-F238E27FC236}">
                            <a16:creationId xmlns:a16="http://schemas.microsoft.com/office/drawing/2014/main" id="{00000000-0008-0000-0000-00007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F47B8" id="Text Box 7504" o:spid="_x0000_s1026" type="#_x0000_t202" style="position:absolute;margin-left:0;margin-top:0;width:6pt;height:2.25pt;z-index:2487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5472" behindDoc="0" locked="0" layoutInCell="1" allowOverlap="1" wp14:anchorId="0425E52E" wp14:editId="71C737C5">
                      <wp:simplePos x="0" y="0"/>
                      <wp:positionH relativeFrom="column">
                        <wp:posOffset>0</wp:posOffset>
                      </wp:positionH>
                      <wp:positionV relativeFrom="paragraph">
                        <wp:posOffset>0</wp:posOffset>
                      </wp:positionV>
                      <wp:extent cx="76200" cy="28575"/>
                      <wp:effectExtent l="19050" t="19050" r="19050" b="28575"/>
                      <wp:wrapNone/>
                      <wp:docPr id="5745" name="Text Box 7503">
                        <a:extLst xmlns:a="http://schemas.openxmlformats.org/drawingml/2006/main">
                          <a:ext uri="{FF2B5EF4-FFF2-40B4-BE49-F238E27FC236}">
                            <a16:creationId xmlns:a16="http://schemas.microsoft.com/office/drawing/2014/main" id="{00000000-0008-0000-0000-00007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A694C" id="Text Box 7503" o:spid="_x0000_s1026" type="#_x0000_t202" style="position:absolute;margin-left:0;margin-top:0;width:6pt;height:2.25pt;z-index:2487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6496" behindDoc="0" locked="0" layoutInCell="1" allowOverlap="1" wp14:anchorId="3CD5DB2C" wp14:editId="02B37289">
                      <wp:simplePos x="0" y="0"/>
                      <wp:positionH relativeFrom="column">
                        <wp:posOffset>0</wp:posOffset>
                      </wp:positionH>
                      <wp:positionV relativeFrom="paragraph">
                        <wp:posOffset>0</wp:posOffset>
                      </wp:positionV>
                      <wp:extent cx="76200" cy="28575"/>
                      <wp:effectExtent l="19050" t="19050" r="19050" b="28575"/>
                      <wp:wrapNone/>
                      <wp:docPr id="5746" name="Text Box 7502">
                        <a:extLst xmlns:a="http://schemas.openxmlformats.org/drawingml/2006/main">
                          <a:ext uri="{FF2B5EF4-FFF2-40B4-BE49-F238E27FC236}">
                            <a16:creationId xmlns:a16="http://schemas.microsoft.com/office/drawing/2014/main" id="{00000000-0008-0000-0000-00007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C1CBE" id="Text Box 7502" o:spid="_x0000_s1026" type="#_x0000_t202" style="position:absolute;margin-left:0;margin-top:0;width:6pt;height:2.25pt;z-index:2487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7520" behindDoc="0" locked="0" layoutInCell="1" allowOverlap="1" wp14:anchorId="7345E911" wp14:editId="393DAFE3">
                      <wp:simplePos x="0" y="0"/>
                      <wp:positionH relativeFrom="column">
                        <wp:posOffset>0</wp:posOffset>
                      </wp:positionH>
                      <wp:positionV relativeFrom="paragraph">
                        <wp:posOffset>0</wp:posOffset>
                      </wp:positionV>
                      <wp:extent cx="76200" cy="28575"/>
                      <wp:effectExtent l="19050" t="19050" r="19050" b="28575"/>
                      <wp:wrapNone/>
                      <wp:docPr id="5747" name="Text Box 7501">
                        <a:extLst xmlns:a="http://schemas.openxmlformats.org/drawingml/2006/main">
                          <a:ext uri="{FF2B5EF4-FFF2-40B4-BE49-F238E27FC236}">
                            <a16:creationId xmlns:a16="http://schemas.microsoft.com/office/drawing/2014/main" id="{00000000-0008-0000-0000-00007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24B09" id="Text Box 7501" o:spid="_x0000_s1026" type="#_x0000_t202" style="position:absolute;margin-left:0;margin-top:0;width:6pt;height:2.25pt;z-index:2487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8544" behindDoc="0" locked="0" layoutInCell="1" allowOverlap="1" wp14:anchorId="5C0B3952" wp14:editId="0E916133">
                      <wp:simplePos x="0" y="0"/>
                      <wp:positionH relativeFrom="column">
                        <wp:posOffset>0</wp:posOffset>
                      </wp:positionH>
                      <wp:positionV relativeFrom="paragraph">
                        <wp:posOffset>0</wp:posOffset>
                      </wp:positionV>
                      <wp:extent cx="76200" cy="28575"/>
                      <wp:effectExtent l="19050" t="19050" r="19050" b="28575"/>
                      <wp:wrapNone/>
                      <wp:docPr id="5748" name="Text Box 7500">
                        <a:extLst xmlns:a="http://schemas.openxmlformats.org/drawingml/2006/main">
                          <a:ext uri="{FF2B5EF4-FFF2-40B4-BE49-F238E27FC236}">
                            <a16:creationId xmlns:a16="http://schemas.microsoft.com/office/drawing/2014/main" id="{00000000-0008-0000-0000-00007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4B09E" id="Text Box 7500" o:spid="_x0000_s1026" type="#_x0000_t202" style="position:absolute;margin-left:0;margin-top:0;width:6pt;height:2.25pt;z-index:2487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49568" behindDoc="0" locked="0" layoutInCell="1" allowOverlap="1" wp14:anchorId="35A2DA47" wp14:editId="7A4AA1D0">
                      <wp:simplePos x="0" y="0"/>
                      <wp:positionH relativeFrom="column">
                        <wp:posOffset>0</wp:posOffset>
                      </wp:positionH>
                      <wp:positionV relativeFrom="paragraph">
                        <wp:posOffset>0</wp:posOffset>
                      </wp:positionV>
                      <wp:extent cx="76200" cy="28575"/>
                      <wp:effectExtent l="19050" t="19050" r="19050" b="28575"/>
                      <wp:wrapNone/>
                      <wp:docPr id="5749" name="Text Box 7499">
                        <a:extLst xmlns:a="http://schemas.openxmlformats.org/drawingml/2006/main">
                          <a:ext uri="{FF2B5EF4-FFF2-40B4-BE49-F238E27FC236}">
                            <a16:creationId xmlns:a16="http://schemas.microsoft.com/office/drawing/2014/main" id="{00000000-0008-0000-0000-00007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745EDD" id="Text Box 7499" o:spid="_x0000_s1026" type="#_x0000_t202" style="position:absolute;margin-left:0;margin-top:0;width:6pt;height:2.25pt;z-index:24874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0592" behindDoc="0" locked="0" layoutInCell="1" allowOverlap="1" wp14:anchorId="439CA751" wp14:editId="1C2EA2EC">
                      <wp:simplePos x="0" y="0"/>
                      <wp:positionH relativeFrom="column">
                        <wp:posOffset>0</wp:posOffset>
                      </wp:positionH>
                      <wp:positionV relativeFrom="paragraph">
                        <wp:posOffset>0</wp:posOffset>
                      </wp:positionV>
                      <wp:extent cx="76200" cy="28575"/>
                      <wp:effectExtent l="19050" t="19050" r="19050" b="28575"/>
                      <wp:wrapNone/>
                      <wp:docPr id="5750" name="Text Box 7498">
                        <a:extLst xmlns:a="http://schemas.openxmlformats.org/drawingml/2006/main">
                          <a:ext uri="{FF2B5EF4-FFF2-40B4-BE49-F238E27FC236}">
                            <a16:creationId xmlns:a16="http://schemas.microsoft.com/office/drawing/2014/main" id="{00000000-0008-0000-0000-00007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53A8F" id="Text Box 7498" o:spid="_x0000_s1026" type="#_x0000_t202" style="position:absolute;margin-left:0;margin-top:0;width:6pt;height:2.25pt;z-index:2487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1616" behindDoc="0" locked="0" layoutInCell="1" allowOverlap="1" wp14:anchorId="6BCB99E0" wp14:editId="442D030A">
                      <wp:simplePos x="0" y="0"/>
                      <wp:positionH relativeFrom="column">
                        <wp:posOffset>0</wp:posOffset>
                      </wp:positionH>
                      <wp:positionV relativeFrom="paragraph">
                        <wp:posOffset>0</wp:posOffset>
                      </wp:positionV>
                      <wp:extent cx="76200" cy="28575"/>
                      <wp:effectExtent l="19050" t="19050" r="19050" b="28575"/>
                      <wp:wrapNone/>
                      <wp:docPr id="5751" name="Text Box 7497">
                        <a:extLst xmlns:a="http://schemas.openxmlformats.org/drawingml/2006/main">
                          <a:ext uri="{FF2B5EF4-FFF2-40B4-BE49-F238E27FC236}">
                            <a16:creationId xmlns:a16="http://schemas.microsoft.com/office/drawing/2014/main" id="{00000000-0008-0000-0000-00007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CAB98" id="Text Box 7497" o:spid="_x0000_s1026" type="#_x0000_t202" style="position:absolute;margin-left:0;margin-top:0;width:6pt;height:2.25pt;z-index:2487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2640" behindDoc="0" locked="0" layoutInCell="1" allowOverlap="1" wp14:anchorId="7CDB2334" wp14:editId="0DDA5F2B">
                      <wp:simplePos x="0" y="0"/>
                      <wp:positionH relativeFrom="column">
                        <wp:posOffset>0</wp:posOffset>
                      </wp:positionH>
                      <wp:positionV relativeFrom="paragraph">
                        <wp:posOffset>0</wp:posOffset>
                      </wp:positionV>
                      <wp:extent cx="76200" cy="28575"/>
                      <wp:effectExtent l="19050" t="19050" r="19050" b="28575"/>
                      <wp:wrapNone/>
                      <wp:docPr id="5752" name="Text Box 7496">
                        <a:extLst xmlns:a="http://schemas.openxmlformats.org/drawingml/2006/main">
                          <a:ext uri="{FF2B5EF4-FFF2-40B4-BE49-F238E27FC236}">
                            <a16:creationId xmlns:a16="http://schemas.microsoft.com/office/drawing/2014/main" id="{00000000-0008-0000-0000-00007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2545CE" id="Text Box 7496" o:spid="_x0000_s1026" type="#_x0000_t202" style="position:absolute;margin-left:0;margin-top:0;width:6pt;height:2.25pt;z-index:2487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3664" behindDoc="0" locked="0" layoutInCell="1" allowOverlap="1" wp14:anchorId="7DE27367" wp14:editId="0D81A182">
                      <wp:simplePos x="0" y="0"/>
                      <wp:positionH relativeFrom="column">
                        <wp:posOffset>0</wp:posOffset>
                      </wp:positionH>
                      <wp:positionV relativeFrom="paragraph">
                        <wp:posOffset>0</wp:posOffset>
                      </wp:positionV>
                      <wp:extent cx="76200" cy="28575"/>
                      <wp:effectExtent l="19050" t="19050" r="19050" b="28575"/>
                      <wp:wrapNone/>
                      <wp:docPr id="5753" name="Text Box 7495">
                        <a:extLst xmlns:a="http://schemas.openxmlformats.org/drawingml/2006/main">
                          <a:ext uri="{FF2B5EF4-FFF2-40B4-BE49-F238E27FC236}">
                            <a16:creationId xmlns:a16="http://schemas.microsoft.com/office/drawing/2014/main" id="{00000000-0008-0000-0000-00007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75F00" id="Text Box 7495" o:spid="_x0000_s1026" type="#_x0000_t202" style="position:absolute;margin-left:0;margin-top:0;width:6pt;height:2.25pt;z-index:2487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4688" behindDoc="0" locked="0" layoutInCell="1" allowOverlap="1" wp14:anchorId="73723DD0" wp14:editId="411DA423">
                      <wp:simplePos x="0" y="0"/>
                      <wp:positionH relativeFrom="column">
                        <wp:posOffset>0</wp:posOffset>
                      </wp:positionH>
                      <wp:positionV relativeFrom="paragraph">
                        <wp:posOffset>0</wp:posOffset>
                      </wp:positionV>
                      <wp:extent cx="76200" cy="28575"/>
                      <wp:effectExtent l="19050" t="19050" r="19050" b="28575"/>
                      <wp:wrapNone/>
                      <wp:docPr id="5754" name="Text Box 7494">
                        <a:extLst xmlns:a="http://schemas.openxmlformats.org/drawingml/2006/main">
                          <a:ext uri="{FF2B5EF4-FFF2-40B4-BE49-F238E27FC236}">
                            <a16:creationId xmlns:a16="http://schemas.microsoft.com/office/drawing/2014/main" id="{00000000-0008-0000-0000-00007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C4AED" id="Text Box 7494" o:spid="_x0000_s1026" type="#_x0000_t202" style="position:absolute;margin-left:0;margin-top:0;width:6pt;height:2.25pt;z-index:2487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5712" behindDoc="0" locked="0" layoutInCell="1" allowOverlap="1" wp14:anchorId="00BA3719" wp14:editId="292E9720">
                      <wp:simplePos x="0" y="0"/>
                      <wp:positionH relativeFrom="column">
                        <wp:posOffset>0</wp:posOffset>
                      </wp:positionH>
                      <wp:positionV relativeFrom="paragraph">
                        <wp:posOffset>0</wp:posOffset>
                      </wp:positionV>
                      <wp:extent cx="76200" cy="28575"/>
                      <wp:effectExtent l="19050" t="19050" r="19050" b="28575"/>
                      <wp:wrapNone/>
                      <wp:docPr id="5755" name="Text Box 7493">
                        <a:extLst xmlns:a="http://schemas.openxmlformats.org/drawingml/2006/main">
                          <a:ext uri="{FF2B5EF4-FFF2-40B4-BE49-F238E27FC236}">
                            <a16:creationId xmlns:a16="http://schemas.microsoft.com/office/drawing/2014/main" id="{00000000-0008-0000-0000-00007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68503" id="Text Box 7493" o:spid="_x0000_s1026" type="#_x0000_t202" style="position:absolute;margin-left:0;margin-top:0;width:6pt;height:2.25pt;z-index:2487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6736" behindDoc="0" locked="0" layoutInCell="1" allowOverlap="1" wp14:anchorId="02E0682B" wp14:editId="7B687A3E">
                      <wp:simplePos x="0" y="0"/>
                      <wp:positionH relativeFrom="column">
                        <wp:posOffset>0</wp:posOffset>
                      </wp:positionH>
                      <wp:positionV relativeFrom="paragraph">
                        <wp:posOffset>0</wp:posOffset>
                      </wp:positionV>
                      <wp:extent cx="76200" cy="28575"/>
                      <wp:effectExtent l="19050" t="19050" r="19050" b="28575"/>
                      <wp:wrapNone/>
                      <wp:docPr id="5756" name="Text Box 7492">
                        <a:extLst xmlns:a="http://schemas.openxmlformats.org/drawingml/2006/main">
                          <a:ext uri="{FF2B5EF4-FFF2-40B4-BE49-F238E27FC236}">
                            <a16:creationId xmlns:a16="http://schemas.microsoft.com/office/drawing/2014/main" id="{00000000-0008-0000-0000-00007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FAB82" id="Text Box 7492" o:spid="_x0000_s1026" type="#_x0000_t202" style="position:absolute;margin-left:0;margin-top:0;width:6pt;height:2.25pt;z-index:2487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7760" behindDoc="0" locked="0" layoutInCell="1" allowOverlap="1" wp14:anchorId="7608E1EE" wp14:editId="722691A2">
                      <wp:simplePos x="0" y="0"/>
                      <wp:positionH relativeFrom="column">
                        <wp:posOffset>0</wp:posOffset>
                      </wp:positionH>
                      <wp:positionV relativeFrom="paragraph">
                        <wp:posOffset>0</wp:posOffset>
                      </wp:positionV>
                      <wp:extent cx="76200" cy="28575"/>
                      <wp:effectExtent l="19050" t="19050" r="19050" b="28575"/>
                      <wp:wrapNone/>
                      <wp:docPr id="5757" name="Text Box 7491">
                        <a:extLst xmlns:a="http://schemas.openxmlformats.org/drawingml/2006/main">
                          <a:ext uri="{FF2B5EF4-FFF2-40B4-BE49-F238E27FC236}">
                            <a16:creationId xmlns:a16="http://schemas.microsoft.com/office/drawing/2014/main" id="{00000000-0008-0000-0000-00007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A2D3D" id="Text Box 7491" o:spid="_x0000_s1026" type="#_x0000_t202" style="position:absolute;margin-left:0;margin-top:0;width:6pt;height:2.25pt;z-index:2487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8784" behindDoc="0" locked="0" layoutInCell="1" allowOverlap="1" wp14:anchorId="4DD06886" wp14:editId="4CADF075">
                      <wp:simplePos x="0" y="0"/>
                      <wp:positionH relativeFrom="column">
                        <wp:posOffset>0</wp:posOffset>
                      </wp:positionH>
                      <wp:positionV relativeFrom="paragraph">
                        <wp:posOffset>0</wp:posOffset>
                      </wp:positionV>
                      <wp:extent cx="76200" cy="28575"/>
                      <wp:effectExtent l="19050" t="19050" r="19050" b="28575"/>
                      <wp:wrapNone/>
                      <wp:docPr id="5758" name="Text Box 7490">
                        <a:extLst xmlns:a="http://schemas.openxmlformats.org/drawingml/2006/main">
                          <a:ext uri="{FF2B5EF4-FFF2-40B4-BE49-F238E27FC236}">
                            <a16:creationId xmlns:a16="http://schemas.microsoft.com/office/drawing/2014/main" id="{00000000-0008-0000-0000-00007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269D8" id="Text Box 7490" o:spid="_x0000_s1026" type="#_x0000_t202" style="position:absolute;margin-left:0;margin-top:0;width:6pt;height:2.25pt;z-index:24875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59808" behindDoc="0" locked="0" layoutInCell="1" allowOverlap="1" wp14:anchorId="4F46ADFA" wp14:editId="47EE950A">
                      <wp:simplePos x="0" y="0"/>
                      <wp:positionH relativeFrom="column">
                        <wp:posOffset>0</wp:posOffset>
                      </wp:positionH>
                      <wp:positionV relativeFrom="paragraph">
                        <wp:posOffset>0</wp:posOffset>
                      </wp:positionV>
                      <wp:extent cx="76200" cy="28575"/>
                      <wp:effectExtent l="19050" t="19050" r="19050" b="28575"/>
                      <wp:wrapNone/>
                      <wp:docPr id="5759" name="Text Box 7489">
                        <a:extLst xmlns:a="http://schemas.openxmlformats.org/drawingml/2006/main">
                          <a:ext uri="{FF2B5EF4-FFF2-40B4-BE49-F238E27FC236}">
                            <a16:creationId xmlns:a16="http://schemas.microsoft.com/office/drawing/2014/main" id="{00000000-0008-0000-0000-00007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D8CC0" id="Text Box 7489" o:spid="_x0000_s1026" type="#_x0000_t202" style="position:absolute;margin-left:0;margin-top:0;width:6pt;height:2.25pt;z-index:24875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0832" behindDoc="0" locked="0" layoutInCell="1" allowOverlap="1" wp14:anchorId="658D2CBB" wp14:editId="26D886FD">
                      <wp:simplePos x="0" y="0"/>
                      <wp:positionH relativeFrom="column">
                        <wp:posOffset>0</wp:posOffset>
                      </wp:positionH>
                      <wp:positionV relativeFrom="paragraph">
                        <wp:posOffset>0</wp:posOffset>
                      </wp:positionV>
                      <wp:extent cx="76200" cy="28575"/>
                      <wp:effectExtent l="19050" t="19050" r="19050" b="28575"/>
                      <wp:wrapNone/>
                      <wp:docPr id="5760" name="Text Box 7488">
                        <a:extLst xmlns:a="http://schemas.openxmlformats.org/drawingml/2006/main">
                          <a:ext uri="{FF2B5EF4-FFF2-40B4-BE49-F238E27FC236}">
                            <a16:creationId xmlns:a16="http://schemas.microsoft.com/office/drawing/2014/main" id="{00000000-0008-0000-0000-00008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264D6" id="Text Box 7488" o:spid="_x0000_s1026" type="#_x0000_t202" style="position:absolute;margin-left:0;margin-top:0;width:6pt;height:2.25pt;z-index:2487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1856" behindDoc="0" locked="0" layoutInCell="1" allowOverlap="1" wp14:anchorId="73F9E4C3" wp14:editId="5BBF5008">
                      <wp:simplePos x="0" y="0"/>
                      <wp:positionH relativeFrom="column">
                        <wp:posOffset>0</wp:posOffset>
                      </wp:positionH>
                      <wp:positionV relativeFrom="paragraph">
                        <wp:posOffset>0</wp:posOffset>
                      </wp:positionV>
                      <wp:extent cx="76200" cy="28575"/>
                      <wp:effectExtent l="19050" t="19050" r="19050" b="28575"/>
                      <wp:wrapNone/>
                      <wp:docPr id="5761" name="Text Box 7487">
                        <a:extLst xmlns:a="http://schemas.openxmlformats.org/drawingml/2006/main">
                          <a:ext uri="{FF2B5EF4-FFF2-40B4-BE49-F238E27FC236}">
                            <a16:creationId xmlns:a16="http://schemas.microsoft.com/office/drawing/2014/main" id="{00000000-0008-0000-0000-00008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F56DB" id="Text Box 7487" o:spid="_x0000_s1026" type="#_x0000_t202" style="position:absolute;margin-left:0;margin-top:0;width:6pt;height:2.25pt;z-index:24876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2880" behindDoc="0" locked="0" layoutInCell="1" allowOverlap="1" wp14:anchorId="54C9FD15" wp14:editId="556E1E9E">
                      <wp:simplePos x="0" y="0"/>
                      <wp:positionH relativeFrom="column">
                        <wp:posOffset>0</wp:posOffset>
                      </wp:positionH>
                      <wp:positionV relativeFrom="paragraph">
                        <wp:posOffset>0</wp:posOffset>
                      </wp:positionV>
                      <wp:extent cx="76200" cy="28575"/>
                      <wp:effectExtent l="19050" t="19050" r="19050" b="28575"/>
                      <wp:wrapNone/>
                      <wp:docPr id="5762" name="Text Box 7486">
                        <a:extLst xmlns:a="http://schemas.openxmlformats.org/drawingml/2006/main">
                          <a:ext uri="{FF2B5EF4-FFF2-40B4-BE49-F238E27FC236}">
                            <a16:creationId xmlns:a16="http://schemas.microsoft.com/office/drawing/2014/main" id="{00000000-0008-0000-0000-00008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FB1EE" id="Text Box 7486" o:spid="_x0000_s1026" type="#_x0000_t202" style="position:absolute;margin-left:0;margin-top:0;width:6pt;height:2.25pt;z-index:2487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3904" behindDoc="0" locked="0" layoutInCell="1" allowOverlap="1" wp14:anchorId="63FEEC5D" wp14:editId="7C9979D2">
                      <wp:simplePos x="0" y="0"/>
                      <wp:positionH relativeFrom="column">
                        <wp:posOffset>0</wp:posOffset>
                      </wp:positionH>
                      <wp:positionV relativeFrom="paragraph">
                        <wp:posOffset>0</wp:posOffset>
                      </wp:positionV>
                      <wp:extent cx="76200" cy="28575"/>
                      <wp:effectExtent l="19050" t="19050" r="19050" b="28575"/>
                      <wp:wrapNone/>
                      <wp:docPr id="5763" name="Text Box 7485">
                        <a:extLst xmlns:a="http://schemas.openxmlformats.org/drawingml/2006/main">
                          <a:ext uri="{FF2B5EF4-FFF2-40B4-BE49-F238E27FC236}">
                            <a16:creationId xmlns:a16="http://schemas.microsoft.com/office/drawing/2014/main" id="{00000000-0008-0000-0000-00008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C6CBF" id="Text Box 7485" o:spid="_x0000_s1026" type="#_x0000_t202" style="position:absolute;margin-left:0;margin-top:0;width:6pt;height:2.25pt;z-index:2487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4928" behindDoc="0" locked="0" layoutInCell="1" allowOverlap="1" wp14:anchorId="45BE8E8A" wp14:editId="26E3791B">
                      <wp:simplePos x="0" y="0"/>
                      <wp:positionH relativeFrom="column">
                        <wp:posOffset>0</wp:posOffset>
                      </wp:positionH>
                      <wp:positionV relativeFrom="paragraph">
                        <wp:posOffset>0</wp:posOffset>
                      </wp:positionV>
                      <wp:extent cx="76200" cy="28575"/>
                      <wp:effectExtent l="19050" t="19050" r="19050" b="28575"/>
                      <wp:wrapNone/>
                      <wp:docPr id="5764" name="Text Box 7484">
                        <a:extLst xmlns:a="http://schemas.openxmlformats.org/drawingml/2006/main">
                          <a:ext uri="{FF2B5EF4-FFF2-40B4-BE49-F238E27FC236}">
                            <a16:creationId xmlns:a16="http://schemas.microsoft.com/office/drawing/2014/main" id="{00000000-0008-0000-0000-00008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8FDE3" id="Text Box 7484" o:spid="_x0000_s1026" type="#_x0000_t202" style="position:absolute;margin-left:0;margin-top:0;width:6pt;height:2.25pt;z-index:2487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5952" behindDoc="0" locked="0" layoutInCell="1" allowOverlap="1" wp14:anchorId="3A6F2D68" wp14:editId="7FA9D88C">
                      <wp:simplePos x="0" y="0"/>
                      <wp:positionH relativeFrom="column">
                        <wp:posOffset>0</wp:posOffset>
                      </wp:positionH>
                      <wp:positionV relativeFrom="paragraph">
                        <wp:posOffset>0</wp:posOffset>
                      </wp:positionV>
                      <wp:extent cx="76200" cy="28575"/>
                      <wp:effectExtent l="19050" t="19050" r="19050" b="28575"/>
                      <wp:wrapNone/>
                      <wp:docPr id="5765" name="Text Box 7483">
                        <a:extLst xmlns:a="http://schemas.openxmlformats.org/drawingml/2006/main">
                          <a:ext uri="{FF2B5EF4-FFF2-40B4-BE49-F238E27FC236}">
                            <a16:creationId xmlns:a16="http://schemas.microsoft.com/office/drawing/2014/main" id="{00000000-0008-0000-0000-00008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BB414" id="Text Box 7483" o:spid="_x0000_s1026" type="#_x0000_t202" style="position:absolute;margin-left:0;margin-top:0;width:6pt;height:2.25pt;z-index:24876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6976" behindDoc="0" locked="0" layoutInCell="1" allowOverlap="1" wp14:anchorId="562DD07D" wp14:editId="31E56799">
                      <wp:simplePos x="0" y="0"/>
                      <wp:positionH relativeFrom="column">
                        <wp:posOffset>0</wp:posOffset>
                      </wp:positionH>
                      <wp:positionV relativeFrom="paragraph">
                        <wp:posOffset>0</wp:posOffset>
                      </wp:positionV>
                      <wp:extent cx="76200" cy="28575"/>
                      <wp:effectExtent l="19050" t="19050" r="19050" b="28575"/>
                      <wp:wrapNone/>
                      <wp:docPr id="5766" name="Text Box 7482">
                        <a:extLst xmlns:a="http://schemas.openxmlformats.org/drawingml/2006/main">
                          <a:ext uri="{FF2B5EF4-FFF2-40B4-BE49-F238E27FC236}">
                            <a16:creationId xmlns:a16="http://schemas.microsoft.com/office/drawing/2014/main" id="{00000000-0008-0000-0000-00008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AA510" id="Text Box 7482" o:spid="_x0000_s1026" type="#_x0000_t202" style="position:absolute;margin-left:0;margin-top:0;width:6pt;height:2.25pt;z-index:24876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8000" behindDoc="0" locked="0" layoutInCell="1" allowOverlap="1" wp14:anchorId="36A41FDB" wp14:editId="48C4326C">
                      <wp:simplePos x="0" y="0"/>
                      <wp:positionH relativeFrom="column">
                        <wp:posOffset>0</wp:posOffset>
                      </wp:positionH>
                      <wp:positionV relativeFrom="paragraph">
                        <wp:posOffset>0</wp:posOffset>
                      </wp:positionV>
                      <wp:extent cx="76200" cy="28575"/>
                      <wp:effectExtent l="19050" t="19050" r="19050" b="28575"/>
                      <wp:wrapNone/>
                      <wp:docPr id="5767" name="Text Box 7481">
                        <a:extLst xmlns:a="http://schemas.openxmlformats.org/drawingml/2006/main">
                          <a:ext uri="{FF2B5EF4-FFF2-40B4-BE49-F238E27FC236}">
                            <a16:creationId xmlns:a16="http://schemas.microsoft.com/office/drawing/2014/main" id="{00000000-0008-0000-0000-00008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04D97" id="Text Box 7481" o:spid="_x0000_s1026" type="#_x0000_t202" style="position:absolute;margin-left:0;margin-top:0;width:6pt;height:2.25pt;z-index:2487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69024" behindDoc="0" locked="0" layoutInCell="1" allowOverlap="1" wp14:anchorId="5166E33C" wp14:editId="29CF2AE8">
                      <wp:simplePos x="0" y="0"/>
                      <wp:positionH relativeFrom="column">
                        <wp:posOffset>0</wp:posOffset>
                      </wp:positionH>
                      <wp:positionV relativeFrom="paragraph">
                        <wp:posOffset>0</wp:posOffset>
                      </wp:positionV>
                      <wp:extent cx="76200" cy="28575"/>
                      <wp:effectExtent l="19050" t="19050" r="19050" b="28575"/>
                      <wp:wrapNone/>
                      <wp:docPr id="5768" name="Text Box 7480">
                        <a:extLst xmlns:a="http://schemas.openxmlformats.org/drawingml/2006/main">
                          <a:ext uri="{FF2B5EF4-FFF2-40B4-BE49-F238E27FC236}">
                            <a16:creationId xmlns:a16="http://schemas.microsoft.com/office/drawing/2014/main" id="{00000000-0008-0000-0000-00008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D5D2E" id="Text Box 7480" o:spid="_x0000_s1026" type="#_x0000_t202" style="position:absolute;margin-left:0;margin-top:0;width:6pt;height:2.25pt;z-index:2487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0048" behindDoc="0" locked="0" layoutInCell="1" allowOverlap="1" wp14:anchorId="732843FE" wp14:editId="0BADDFAD">
                      <wp:simplePos x="0" y="0"/>
                      <wp:positionH relativeFrom="column">
                        <wp:posOffset>0</wp:posOffset>
                      </wp:positionH>
                      <wp:positionV relativeFrom="paragraph">
                        <wp:posOffset>0</wp:posOffset>
                      </wp:positionV>
                      <wp:extent cx="76200" cy="28575"/>
                      <wp:effectExtent l="19050" t="19050" r="19050" b="28575"/>
                      <wp:wrapNone/>
                      <wp:docPr id="5769" name="Text Box 7479">
                        <a:extLst xmlns:a="http://schemas.openxmlformats.org/drawingml/2006/main">
                          <a:ext uri="{FF2B5EF4-FFF2-40B4-BE49-F238E27FC236}">
                            <a16:creationId xmlns:a16="http://schemas.microsoft.com/office/drawing/2014/main" id="{00000000-0008-0000-0000-00008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93C11" id="Text Box 7479" o:spid="_x0000_s1026" type="#_x0000_t202" style="position:absolute;margin-left:0;margin-top:0;width:6pt;height:2.25pt;z-index:2487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1072" behindDoc="0" locked="0" layoutInCell="1" allowOverlap="1" wp14:anchorId="6AC56740" wp14:editId="286A97B6">
                      <wp:simplePos x="0" y="0"/>
                      <wp:positionH relativeFrom="column">
                        <wp:posOffset>0</wp:posOffset>
                      </wp:positionH>
                      <wp:positionV relativeFrom="paragraph">
                        <wp:posOffset>0</wp:posOffset>
                      </wp:positionV>
                      <wp:extent cx="76200" cy="28575"/>
                      <wp:effectExtent l="19050" t="19050" r="19050" b="28575"/>
                      <wp:wrapNone/>
                      <wp:docPr id="5770" name="Text Box 7478">
                        <a:extLst xmlns:a="http://schemas.openxmlformats.org/drawingml/2006/main">
                          <a:ext uri="{FF2B5EF4-FFF2-40B4-BE49-F238E27FC236}">
                            <a16:creationId xmlns:a16="http://schemas.microsoft.com/office/drawing/2014/main" id="{00000000-0008-0000-0000-00008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A736A" id="Text Box 7478" o:spid="_x0000_s1026" type="#_x0000_t202" style="position:absolute;margin-left:0;margin-top:0;width:6pt;height:2.25pt;z-index:2487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2096" behindDoc="0" locked="0" layoutInCell="1" allowOverlap="1" wp14:anchorId="3216E562" wp14:editId="1C4AECDF">
                      <wp:simplePos x="0" y="0"/>
                      <wp:positionH relativeFrom="column">
                        <wp:posOffset>0</wp:posOffset>
                      </wp:positionH>
                      <wp:positionV relativeFrom="paragraph">
                        <wp:posOffset>0</wp:posOffset>
                      </wp:positionV>
                      <wp:extent cx="76200" cy="28575"/>
                      <wp:effectExtent l="19050" t="19050" r="19050" b="28575"/>
                      <wp:wrapNone/>
                      <wp:docPr id="5771" name="Text Box 7477">
                        <a:extLst xmlns:a="http://schemas.openxmlformats.org/drawingml/2006/main">
                          <a:ext uri="{FF2B5EF4-FFF2-40B4-BE49-F238E27FC236}">
                            <a16:creationId xmlns:a16="http://schemas.microsoft.com/office/drawing/2014/main" id="{00000000-0008-0000-0000-00008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2405B" id="Text Box 7477" o:spid="_x0000_s1026" type="#_x0000_t202" style="position:absolute;margin-left:0;margin-top:0;width:6pt;height:2.25pt;z-index:2487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3120" behindDoc="0" locked="0" layoutInCell="1" allowOverlap="1" wp14:anchorId="336AA011" wp14:editId="016DF2FE">
                      <wp:simplePos x="0" y="0"/>
                      <wp:positionH relativeFrom="column">
                        <wp:posOffset>0</wp:posOffset>
                      </wp:positionH>
                      <wp:positionV relativeFrom="paragraph">
                        <wp:posOffset>0</wp:posOffset>
                      </wp:positionV>
                      <wp:extent cx="76200" cy="28575"/>
                      <wp:effectExtent l="19050" t="19050" r="19050" b="28575"/>
                      <wp:wrapNone/>
                      <wp:docPr id="5772" name="Text Box 7476">
                        <a:extLst xmlns:a="http://schemas.openxmlformats.org/drawingml/2006/main">
                          <a:ext uri="{FF2B5EF4-FFF2-40B4-BE49-F238E27FC236}">
                            <a16:creationId xmlns:a16="http://schemas.microsoft.com/office/drawing/2014/main" id="{00000000-0008-0000-0000-00008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6E87E" id="Text Box 7476" o:spid="_x0000_s1026" type="#_x0000_t202" style="position:absolute;margin-left:0;margin-top:0;width:6pt;height:2.25pt;z-index:2487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4144" behindDoc="0" locked="0" layoutInCell="1" allowOverlap="1" wp14:anchorId="1C8B803F" wp14:editId="720FB4CA">
                      <wp:simplePos x="0" y="0"/>
                      <wp:positionH relativeFrom="column">
                        <wp:posOffset>0</wp:posOffset>
                      </wp:positionH>
                      <wp:positionV relativeFrom="paragraph">
                        <wp:posOffset>0</wp:posOffset>
                      </wp:positionV>
                      <wp:extent cx="76200" cy="28575"/>
                      <wp:effectExtent l="19050" t="19050" r="19050" b="28575"/>
                      <wp:wrapNone/>
                      <wp:docPr id="5773" name="Text Box 7475">
                        <a:extLst xmlns:a="http://schemas.openxmlformats.org/drawingml/2006/main">
                          <a:ext uri="{FF2B5EF4-FFF2-40B4-BE49-F238E27FC236}">
                            <a16:creationId xmlns:a16="http://schemas.microsoft.com/office/drawing/2014/main" id="{00000000-0008-0000-0000-00008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4335B0" id="Text Box 7475" o:spid="_x0000_s1026" type="#_x0000_t202" style="position:absolute;margin-left:0;margin-top:0;width:6pt;height:2.25pt;z-index:2487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5168" behindDoc="0" locked="0" layoutInCell="1" allowOverlap="1" wp14:anchorId="2EC3C316" wp14:editId="5F97A444">
                      <wp:simplePos x="0" y="0"/>
                      <wp:positionH relativeFrom="column">
                        <wp:posOffset>0</wp:posOffset>
                      </wp:positionH>
                      <wp:positionV relativeFrom="paragraph">
                        <wp:posOffset>0</wp:posOffset>
                      </wp:positionV>
                      <wp:extent cx="76200" cy="28575"/>
                      <wp:effectExtent l="19050" t="19050" r="19050" b="28575"/>
                      <wp:wrapNone/>
                      <wp:docPr id="5774" name="Text Box 7474">
                        <a:extLst xmlns:a="http://schemas.openxmlformats.org/drawingml/2006/main">
                          <a:ext uri="{FF2B5EF4-FFF2-40B4-BE49-F238E27FC236}">
                            <a16:creationId xmlns:a16="http://schemas.microsoft.com/office/drawing/2014/main" id="{00000000-0008-0000-0000-00008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46DB1" id="Text Box 7474" o:spid="_x0000_s1026" type="#_x0000_t202" style="position:absolute;margin-left:0;margin-top:0;width:6pt;height:2.25pt;z-index:2487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6192" behindDoc="0" locked="0" layoutInCell="1" allowOverlap="1" wp14:anchorId="271FE06F" wp14:editId="5785A5E2">
                      <wp:simplePos x="0" y="0"/>
                      <wp:positionH relativeFrom="column">
                        <wp:posOffset>0</wp:posOffset>
                      </wp:positionH>
                      <wp:positionV relativeFrom="paragraph">
                        <wp:posOffset>0</wp:posOffset>
                      </wp:positionV>
                      <wp:extent cx="76200" cy="28575"/>
                      <wp:effectExtent l="19050" t="19050" r="19050" b="28575"/>
                      <wp:wrapNone/>
                      <wp:docPr id="5775" name="Text Box 7473">
                        <a:extLst xmlns:a="http://schemas.openxmlformats.org/drawingml/2006/main">
                          <a:ext uri="{FF2B5EF4-FFF2-40B4-BE49-F238E27FC236}">
                            <a16:creationId xmlns:a16="http://schemas.microsoft.com/office/drawing/2014/main" id="{00000000-0008-0000-0000-00008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72F46" id="Text Box 7473" o:spid="_x0000_s1026" type="#_x0000_t202" style="position:absolute;margin-left:0;margin-top:0;width:6pt;height:2.25pt;z-index:2487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7216" behindDoc="0" locked="0" layoutInCell="1" allowOverlap="1" wp14:anchorId="0CF1DA12" wp14:editId="3D39BF7F">
                      <wp:simplePos x="0" y="0"/>
                      <wp:positionH relativeFrom="column">
                        <wp:posOffset>0</wp:posOffset>
                      </wp:positionH>
                      <wp:positionV relativeFrom="paragraph">
                        <wp:posOffset>0</wp:posOffset>
                      </wp:positionV>
                      <wp:extent cx="76200" cy="28575"/>
                      <wp:effectExtent l="19050" t="19050" r="19050" b="28575"/>
                      <wp:wrapNone/>
                      <wp:docPr id="5776" name="Text Box 7472">
                        <a:extLst xmlns:a="http://schemas.openxmlformats.org/drawingml/2006/main">
                          <a:ext uri="{FF2B5EF4-FFF2-40B4-BE49-F238E27FC236}">
                            <a16:creationId xmlns:a16="http://schemas.microsoft.com/office/drawing/2014/main" id="{00000000-0008-0000-0000-00009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62A80" id="Text Box 7472" o:spid="_x0000_s1026" type="#_x0000_t202" style="position:absolute;margin-left:0;margin-top:0;width:6pt;height:2.25pt;z-index:2487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8240" behindDoc="0" locked="0" layoutInCell="1" allowOverlap="1" wp14:anchorId="35478C8D" wp14:editId="6B74304B">
                      <wp:simplePos x="0" y="0"/>
                      <wp:positionH relativeFrom="column">
                        <wp:posOffset>0</wp:posOffset>
                      </wp:positionH>
                      <wp:positionV relativeFrom="paragraph">
                        <wp:posOffset>0</wp:posOffset>
                      </wp:positionV>
                      <wp:extent cx="76200" cy="28575"/>
                      <wp:effectExtent l="19050" t="19050" r="19050" b="28575"/>
                      <wp:wrapNone/>
                      <wp:docPr id="5777" name="Text Box 7471">
                        <a:extLst xmlns:a="http://schemas.openxmlformats.org/drawingml/2006/main">
                          <a:ext uri="{FF2B5EF4-FFF2-40B4-BE49-F238E27FC236}">
                            <a16:creationId xmlns:a16="http://schemas.microsoft.com/office/drawing/2014/main" id="{00000000-0008-0000-0000-00009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CB2C5" id="Text Box 7471" o:spid="_x0000_s1026" type="#_x0000_t202" style="position:absolute;margin-left:0;margin-top:0;width:6pt;height:2.25pt;z-index:24877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79264" behindDoc="0" locked="0" layoutInCell="1" allowOverlap="1" wp14:anchorId="14E7D6EA" wp14:editId="636DA02F">
                      <wp:simplePos x="0" y="0"/>
                      <wp:positionH relativeFrom="column">
                        <wp:posOffset>0</wp:posOffset>
                      </wp:positionH>
                      <wp:positionV relativeFrom="paragraph">
                        <wp:posOffset>0</wp:posOffset>
                      </wp:positionV>
                      <wp:extent cx="76200" cy="28575"/>
                      <wp:effectExtent l="19050" t="19050" r="19050" b="28575"/>
                      <wp:wrapNone/>
                      <wp:docPr id="5778" name="Text Box 7470">
                        <a:extLst xmlns:a="http://schemas.openxmlformats.org/drawingml/2006/main">
                          <a:ext uri="{FF2B5EF4-FFF2-40B4-BE49-F238E27FC236}">
                            <a16:creationId xmlns:a16="http://schemas.microsoft.com/office/drawing/2014/main" id="{00000000-0008-0000-0000-00009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4DBF2" id="Text Box 7470" o:spid="_x0000_s1026" type="#_x0000_t202" style="position:absolute;margin-left:0;margin-top:0;width:6pt;height:2.25pt;z-index:24877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0288" behindDoc="0" locked="0" layoutInCell="1" allowOverlap="1" wp14:anchorId="1D2C92BF" wp14:editId="7FA71D7C">
                      <wp:simplePos x="0" y="0"/>
                      <wp:positionH relativeFrom="column">
                        <wp:posOffset>0</wp:posOffset>
                      </wp:positionH>
                      <wp:positionV relativeFrom="paragraph">
                        <wp:posOffset>0</wp:posOffset>
                      </wp:positionV>
                      <wp:extent cx="76200" cy="28575"/>
                      <wp:effectExtent l="19050" t="19050" r="19050" b="28575"/>
                      <wp:wrapNone/>
                      <wp:docPr id="5779" name="Text Box 7469">
                        <a:extLst xmlns:a="http://schemas.openxmlformats.org/drawingml/2006/main">
                          <a:ext uri="{FF2B5EF4-FFF2-40B4-BE49-F238E27FC236}">
                            <a16:creationId xmlns:a16="http://schemas.microsoft.com/office/drawing/2014/main" id="{00000000-0008-0000-0000-00009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6EC00" id="Text Box 7469" o:spid="_x0000_s1026" type="#_x0000_t202" style="position:absolute;margin-left:0;margin-top:0;width:6pt;height:2.25pt;z-index:2487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1312" behindDoc="0" locked="0" layoutInCell="1" allowOverlap="1" wp14:anchorId="520664A7" wp14:editId="49232C43">
                      <wp:simplePos x="0" y="0"/>
                      <wp:positionH relativeFrom="column">
                        <wp:posOffset>0</wp:posOffset>
                      </wp:positionH>
                      <wp:positionV relativeFrom="paragraph">
                        <wp:posOffset>0</wp:posOffset>
                      </wp:positionV>
                      <wp:extent cx="76200" cy="28575"/>
                      <wp:effectExtent l="19050" t="19050" r="19050" b="28575"/>
                      <wp:wrapNone/>
                      <wp:docPr id="5780" name="Text Box 7468">
                        <a:extLst xmlns:a="http://schemas.openxmlformats.org/drawingml/2006/main">
                          <a:ext uri="{FF2B5EF4-FFF2-40B4-BE49-F238E27FC236}">
                            <a16:creationId xmlns:a16="http://schemas.microsoft.com/office/drawing/2014/main" id="{00000000-0008-0000-0000-00009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6427D" id="Text Box 7468" o:spid="_x0000_s1026" type="#_x0000_t202" style="position:absolute;margin-left:0;margin-top:0;width:6pt;height:2.25pt;z-index:2487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2336" behindDoc="0" locked="0" layoutInCell="1" allowOverlap="1" wp14:anchorId="5A504E81" wp14:editId="6565D6E3">
                      <wp:simplePos x="0" y="0"/>
                      <wp:positionH relativeFrom="column">
                        <wp:posOffset>0</wp:posOffset>
                      </wp:positionH>
                      <wp:positionV relativeFrom="paragraph">
                        <wp:posOffset>0</wp:posOffset>
                      </wp:positionV>
                      <wp:extent cx="76200" cy="28575"/>
                      <wp:effectExtent l="19050" t="19050" r="19050" b="28575"/>
                      <wp:wrapNone/>
                      <wp:docPr id="5781" name="Text Box 7467">
                        <a:extLst xmlns:a="http://schemas.openxmlformats.org/drawingml/2006/main">
                          <a:ext uri="{FF2B5EF4-FFF2-40B4-BE49-F238E27FC236}">
                            <a16:creationId xmlns:a16="http://schemas.microsoft.com/office/drawing/2014/main" id="{00000000-0008-0000-0000-00009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4C4F8" id="Text Box 7467" o:spid="_x0000_s1026" type="#_x0000_t202" style="position:absolute;margin-left:0;margin-top:0;width:6pt;height:2.25pt;z-index:24878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3360" behindDoc="0" locked="0" layoutInCell="1" allowOverlap="1" wp14:anchorId="55E0A405" wp14:editId="0EF1A66C">
                      <wp:simplePos x="0" y="0"/>
                      <wp:positionH relativeFrom="column">
                        <wp:posOffset>0</wp:posOffset>
                      </wp:positionH>
                      <wp:positionV relativeFrom="paragraph">
                        <wp:posOffset>0</wp:posOffset>
                      </wp:positionV>
                      <wp:extent cx="76200" cy="28575"/>
                      <wp:effectExtent l="19050" t="19050" r="19050" b="28575"/>
                      <wp:wrapNone/>
                      <wp:docPr id="5782" name="Text Box 7466">
                        <a:extLst xmlns:a="http://schemas.openxmlformats.org/drawingml/2006/main">
                          <a:ext uri="{FF2B5EF4-FFF2-40B4-BE49-F238E27FC236}">
                            <a16:creationId xmlns:a16="http://schemas.microsoft.com/office/drawing/2014/main" id="{00000000-0008-0000-0000-00009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A509A" id="Text Box 7466" o:spid="_x0000_s1026" type="#_x0000_t202" style="position:absolute;margin-left:0;margin-top:0;width:6pt;height:2.25pt;z-index:24878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4384" behindDoc="0" locked="0" layoutInCell="1" allowOverlap="1" wp14:anchorId="26014902" wp14:editId="678A3C8C">
                      <wp:simplePos x="0" y="0"/>
                      <wp:positionH relativeFrom="column">
                        <wp:posOffset>0</wp:posOffset>
                      </wp:positionH>
                      <wp:positionV relativeFrom="paragraph">
                        <wp:posOffset>0</wp:posOffset>
                      </wp:positionV>
                      <wp:extent cx="76200" cy="28575"/>
                      <wp:effectExtent l="19050" t="19050" r="19050" b="28575"/>
                      <wp:wrapNone/>
                      <wp:docPr id="5783" name="Text Box 7465">
                        <a:extLst xmlns:a="http://schemas.openxmlformats.org/drawingml/2006/main">
                          <a:ext uri="{FF2B5EF4-FFF2-40B4-BE49-F238E27FC236}">
                            <a16:creationId xmlns:a16="http://schemas.microsoft.com/office/drawing/2014/main" id="{00000000-0008-0000-0000-00009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7BD4B" id="Text Box 7465" o:spid="_x0000_s1026" type="#_x0000_t202" style="position:absolute;margin-left:0;margin-top:0;width:6pt;height:2.25pt;z-index:24878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5408" behindDoc="0" locked="0" layoutInCell="1" allowOverlap="1" wp14:anchorId="1A5A8880" wp14:editId="3D41B35B">
                      <wp:simplePos x="0" y="0"/>
                      <wp:positionH relativeFrom="column">
                        <wp:posOffset>0</wp:posOffset>
                      </wp:positionH>
                      <wp:positionV relativeFrom="paragraph">
                        <wp:posOffset>0</wp:posOffset>
                      </wp:positionV>
                      <wp:extent cx="76200" cy="28575"/>
                      <wp:effectExtent l="19050" t="19050" r="19050" b="28575"/>
                      <wp:wrapNone/>
                      <wp:docPr id="5784" name="Text Box 7464">
                        <a:extLst xmlns:a="http://schemas.openxmlformats.org/drawingml/2006/main">
                          <a:ext uri="{FF2B5EF4-FFF2-40B4-BE49-F238E27FC236}">
                            <a16:creationId xmlns:a16="http://schemas.microsoft.com/office/drawing/2014/main" id="{00000000-0008-0000-0000-00009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C6132" id="Text Box 7464" o:spid="_x0000_s1026" type="#_x0000_t202" style="position:absolute;margin-left:0;margin-top:0;width:6pt;height:2.25pt;z-index:24878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6432" behindDoc="0" locked="0" layoutInCell="1" allowOverlap="1" wp14:anchorId="1E3367E0" wp14:editId="1C8A8480">
                      <wp:simplePos x="0" y="0"/>
                      <wp:positionH relativeFrom="column">
                        <wp:posOffset>0</wp:posOffset>
                      </wp:positionH>
                      <wp:positionV relativeFrom="paragraph">
                        <wp:posOffset>0</wp:posOffset>
                      </wp:positionV>
                      <wp:extent cx="76200" cy="28575"/>
                      <wp:effectExtent l="19050" t="19050" r="19050" b="28575"/>
                      <wp:wrapNone/>
                      <wp:docPr id="5785" name="Text Box 7463">
                        <a:extLst xmlns:a="http://schemas.openxmlformats.org/drawingml/2006/main">
                          <a:ext uri="{FF2B5EF4-FFF2-40B4-BE49-F238E27FC236}">
                            <a16:creationId xmlns:a16="http://schemas.microsoft.com/office/drawing/2014/main" id="{00000000-0008-0000-0000-00009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BF494" id="Text Box 7463" o:spid="_x0000_s1026" type="#_x0000_t202" style="position:absolute;margin-left:0;margin-top:0;width:6pt;height:2.25pt;z-index:2487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7456" behindDoc="0" locked="0" layoutInCell="1" allowOverlap="1" wp14:anchorId="3524B9E4" wp14:editId="0909DF32">
                      <wp:simplePos x="0" y="0"/>
                      <wp:positionH relativeFrom="column">
                        <wp:posOffset>0</wp:posOffset>
                      </wp:positionH>
                      <wp:positionV relativeFrom="paragraph">
                        <wp:posOffset>0</wp:posOffset>
                      </wp:positionV>
                      <wp:extent cx="76200" cy="28575"/>
                      <wp:effectExtent l="19050" t="19050" r="19050" b="28575"/>
                      <wp:wrapNone/>
                      <wp:docPr id="5786" name="Text Box 7462">
                        <a:extLst xmlns:a="http://schemas.openxmlformats.org/drawingml/2006/main">
                          <a:ext uri="{FF2B5EF4-FFF2-40B4-BE49-F238E27FC236}">
                            <a16:creationId xmlns:a16="http://schemas.microsoft.com/office/drawing/2014/main" id="{00000000-0008-0000-0000-00009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026856" id="Text Box 7462" o:spid="_x0000_s1026" type="#_x0000_t202" style="position:absolute;margin-left:0;margin-top:0;width:6pt;height:2.25pt;z-index:24878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8480" behindDoc="0" locked="0" layoutInCell="1" allowOverlap="1" wp14:anchorId="5CFC3E89" wp14:editId="5AC43995">
                      <wp:simplePos x="0" y="0"/>
                      <wp:positionH relativeFrom="column">
                        <wp:posOffset>0</wp:posOffset>
                      </wp:positionH>
                      <wp:positionV relativeFrom="paragraph">
                        <wp:posOffset>0</wp:posOffset>
                      </wp:positionV>
                      <wp:extent cx="76200" cy="28575"/>
                      <wp:effectExtent l="19050" t="19050" r="19050" b="28575"/>
                      <wp:wrapNone/>
                      <wp:docPr id="5787" name="Text Box 7461">
                        <a:extLst xmlns:a="http://schemas.openxmlformats.org/drawingml/2006/main">
                          <a:ext uri="{FF2B5EF4-FFF2-40B4-BE49-F238E27FC236}">
                            <a16:creationId xmlns:a16="http://schemas.microsoft.com/office/drawing/2014/main" id="{00000000-0008-0000-0000-00009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0F4A4" id="Text Box 7461" o:spid="_x0000_s1026" type="#_x0000_t202" style="position:absolute;margin-left:0;margin-top:0;width:6pt;height:2.25pt;z-index:24878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89504" behindDoc="0" locked="0" layoutInCell="1" allowOverlap="1" wp14:anchorId="53F7FE63" wp14:editId="34E200B7">
                      <wp:simplePos x="0" y="0"/>
                      <wp:positionH relativeFrom="column">
                        <wp:posOffset>0</wp:posOffset>
                      </wp:positionH>
                      <wp:positionV relativeFrom="paragraph">
                        <wp:posOffset>0</wp:posOffset>
                      </wp:positionV>
                      <wp:extent cx="76200" cy="28575"/>
                      <wp:effectExtent l="19050" t="19050" r="19050" b="28575"/>
                      <wp:wrapNone/>
                      <wp:docPr id="5788" name="Text Box 7460">
                        <a:extLst xmlns:a="http://schemas.openxmlformats.org/drawingml/2006/main">
                          <a:ext uri="{FF2B5EF4-FFF2-40B4-BE49-F238E27FC236}">
                            <a16:creationId xmlns:a16="http://schemas.microsoft.com/office/drawing/2014/main" id="{00000000-0008-0000-0000-00009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0E6E00" id="Text Box 7460" o:spid="_x0000_s1026" type="#_x0000_t202" style="position:absolute;margin-left:0;margin-top:0;width:6pt;height:2.25pt;z-index:24878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0528" behindDoc="0" locked="0" layoutInCell="1" allowOverlap="1" wp14:anchorId="6BE6F607" wp14:editId="5D42426C">
                      <wp:simplePos x="0" y="0"/>
                      <wp:positionH relativeFrom="column">
                        <wp:posOffset>0</wp:posOffset>
                      </wp:positionH>
                      <wp:positionV relativeFrom="paragraph">
                        <wp:posOffset>0</wp:posOffset>
                      </wp:positionV>
                      <wp:extent cx="76200" cy="28575"/>
                      <wp:effectExtent l="19050" t="19050" r="19050" b="28575"/>
                      <wp:wrapNone/>
                      <wp:docPr id="5789" name="Text Box 7459">
                        <a:extLst xmlns:a="http://schemas.openxmlformats.org/drawingml/2006/main">
                          <a:ext uri="{FF2B5EF4-FFF2-40B4-BE49-F238E27FC236}">
                            <a16:creationId xmlns:a16="http://schemas.microsoft.com/office/drawing/2014/main" id="{00000000-0008-0000-0000-00009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E5758" id="Text Box 7459" o:spid="_x0000_s1026" type="#_x0000_t202" style="position:absolute;margin-left:0;margin-top:0;width:6pt;height:2.25pt;z-index:24879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1552" behindDoc="0" locked="0" layoutInCell="1" allowOverlap="1" wp14:anchorId="1679511F" wp14:editId="51FB102F">
                      <wp:simplePos x="0" y="0"/>
                      <wp:positionH relativeFrom="column">
                        <wp:posOffset>0</wp:posOffset>
                      </wp:positionH>
                      <wp:positionV relativeFrom="paragraph">
                        <wp:posOffset>0</wp:posOffset>
                      </wp:positionV>
                      <wp:extent cx="76200" cy="28575"/>
                      <wp:effectExtent l="19050" t="19050" r="19050" b="28575"/>
                      <wp:wrapNone/>
                      <wp:docPr id="5790" name="Text Box 7458">
                        <a:extLst xmlns:a="http://schemas.openxmlformats.org/drawingml/2006/main">
                          <a:ext uri="{FF2B5EF4-FFF2-40B4-BE49-F238E27FC236}">
                            <a16:creationId xmlns:a16="http://schemas.microsoft.com/office/drawing/2014/main" id="{00000000-0008-0000-0000-00009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5E298" id="Text Box 7458" o:spid="_x0000_s1026" type="#_x0000_t202" style="position:absolute;margin-left:0;margin-top:0;width:6pt;height:2.25pt;z-index:2487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2576" behindDoc="0" locked="0" layoutInCell="1" allowOverlap="1" wp14:anchorId="4729DF5D" wp14:editId="27A8CAF2">
                      <wp:simplePos x="0" y="0"/>
                      <wp:positionH relativeFrom="column">
                        <wp:posOffset>0</wp:posOffset>
                      </wp:positionH>
                      <wp:positionV relativeFrom="paragraph">
                        <wp:posOffset>0</wp:posOffset>
                      </wp:positionV>
                      <wp:extent cx="76200" cy="28575"/>
                      <wp:effectExtent l="19050" t="19050" r="19050" b="28575"/>
                      <wp:wrapNone/>
                      <wp:docPr id="5791" name="Text Box 7457">
                        <a:extLst xmlns:a="http://schemas.openxmlformats.org/drawingml/2006/main">
                          <a:ext uri="{FF2B5EF4-FFF2-40B4-BE49-F238E27FC236}">
                            <a16:creationId xmlns:a16="http://schemas.microsoft.com/office/drawing/2014/main" id="{00000000-0008-0000-0000-00009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4E7F9D" id="Text Box 7457" o:spid="_x0000_s1026" type="#_x0000_t202" style="position:absolute;margin-left:0;margin-top:0;width:6pt;height:2.25pt;z-index:2487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3600" behindDoc="0" locked="0" layoutInCell="1" allowOverlap="1" wp14:anchorId="2C6AC91B" wp14:editId="117E60A9">
                      <wp:simplePos x="0" y="0"/>
                      <wp:positionH relativeFrom="column">
                        <wp:posOffset>0</wp:posOffset>
                      </wp:positionH>
                      <wp:positionV relativeFrom="paragraph">
                        <wp:posOffset>0</wp:posOffset>
                      </wp:positionV>
                      <wp:extent cx="76200" cy="28575"/>
                      <wp:effectExtent l="19050" t="19050" r="19050" b="28575"/>
                      <wp:wrapNone/>
                      <wp:docPr id="5792" name="Text Box 7456">
                        <a:extLst xmlns:a="http://schemas.openxmlformats.org/drawingml/2006/main">
                          <a:ext uri="{FF2B5EF4-FFF2-40B4-BE49-F238E27FC236}">
                            <a16:creationId xmlns:a16="http://schemas.microsoft.com/office/drawing/2014/main" id="{00000000-0008-0000-0000-0000A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18312" id="Text Box 7456" o:spid="_x0000_s1026" type="#_x0000_t202" style="position:absolute;margin-left:0;margin-top:0;width:6pt;height:2.25pt;z-index:2487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4624" behindDoc="0" locked="0" layoutInCell="1" allowOverlap="1" wp14:anchorId="17B1CDE1" wp14:editId="384EF675">
                      <wp:simplePos x="0" y="0"/>
                      <wp:positionH relativeFrom="column">
                        <wp:posOffset>0</wp:posOffset>
                      </wp:positionH>
                      <wp:positionV relativeFrom="paragraph">
                        <wp:posOffset>0</wp:posOffset>
                      </wp:positionV>
                      <wp:extent cx="76200" cy="28575"/>
                      <wp:effectExtent l="19050" t="19050" r="19050" b="28575"/>
                      <wp:wrapNone/>
                      <wp:docPr id="5793" name="Text Box 7455">
                        <a:extLst xmlns:a="http://schemas.openxmlformats.org/drawingml/2006/main">
                          <a:ext uri="{FF2B5EF4-FFF2-40B4-BE49-F238E27FC236}">
                            <a16:creationId xmlns:a16="http://schemas.microsoft.com/office/drawing/2014/main" id="{00000000-0008-0000-0000-0000A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3AE5D" id="Text Box 7455" o:spid="_x0000_s1026" type="#_x0000_t202" style="position:absolute;margin-left:0;margin-top:0;width:6pt;height:2.25pt;z-index:2487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5648" behindDoc="0" locked="0" layoutInCell="1" allowOverlap="1" wp14:anchorId="1B33E5A4" wp14:editId="4851AFC9">
                      <wp:simplePos x="0" y="0"/>
                      <wp:positionH relativeFrom="column">
                        <wp:posOffset>0</wp:posOffset>
                      </wp:positionH>
                      <wp:positionV relativeFrom="paragraph">
                        <wp:posOffset>0</wp:posOffset>
                      </wp:positionV>
                      <wp:extent cx="76200" cy="28575"/>
                      <wp:effectExtent l="19050" t="19050" r="19050" b="28575"/>
                      <wp:wrapNone/>
                      <wp:docPr id="5794" name="Text Box 7454">
                        <a:extLst xmlns:a="http://schemas.openxmlformats.org/drawingml/2006/main">
                          <a:ext uri="{FF2B5EF4-FFF2-40B4-BE49-F238E27FC236}">
                            <a16:creationId xmlns:a16="http://schemas.microsoft.com/office/drawing/2014/main" id="{00000000-0008-0000-0000-0000A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EE3BE" id="Text Box 7454" o:spid="_x0000_s1026" type="#_x0000_t202" style="position:absolute;margin-left:0;margin-top:0;width:6pt;height:2.25pt;z-index:24879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6672" behindDoc="0" locked="0" layoutInCell="1" allowOverlap="1" wp14:anchorId="30FD8132" wp14:editId="00D17E3A">
                      <wp:simplePos x="0" y="0"/>
                      <wp:positionH relativeFrom="column">
                        <wp:posOffset>0</wp:posOffset>
                      </wp:positionH>
                      <wp:positionV relativeFrom="paragraph">
                        <wp:posOffset>0</wp:posOffset>
                      </wp:positionV>
                      <wp:extent cx="76200" cy="28575"/>
                      <wp:effectExtent l="19050" t="19050" r="19050" b="28575"/>
                      <wp:wrapNone/>
                      <wp:docPr id="5795" name="Text Box 7453">
                        <a:extLst xmlns:a="http://schemas.openxmlformats.org/drawingml/2006/main">
                          <a:ext uri="{FF2B5EF4-FFF2-40B4-BE49-F238E27FC236}">
                            <a16:creationId xmlns:a16="http://schemas.microsoft.com/office/drawing/2014/main" id="{00000000-0008-0000-0000-0000A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C8B5F" id="Text Box 7453" o:spid="_x0000_s1026" type="#_x0000_t202" style="position:absolute;margin-left:0;margin-top:0;width:6pt;height:2.25pt;z-index:2487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7696" behindDoc="0" locked="0" layoutInCell="1" allowOverlap="1" wp14:anchorId="085232FC" wp14:editId="7FE42021">
                      <wp:simplePos x="0" y="0"/>
                      <wp:positionH relativeFrom="column">
                        <wp:posOffset>0</wp:posOffset>
                      </wp:positionH>
                      <wp:positionV relativeFrom="paragraph">
                        <wp:posOffset>0</wp:posOffset>
                      </wp:positionV>
                      <wp:extent cx="76200" cy="28575"/>
                      <wp:effectExtent l="19050" t="19050" r="19050" b="28575"/>
                      <wp:wrapNone/>
                      <wp:docPr id="5796" name="Text Box 7452">
                        <a:extLst xmlns:a="http://schemas.openxmlformats.org/drawingml/2006/main">
                          <a:ext uri="{FF2B5EF4-FFF2-40B4-BE49-F238E27FC236}">
                            <a16:creationId xmlns:a16="http://schemas.microsoft.com/office/drawing/2014/main" id="{00000000-0008-0000-0000-0000A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47CF3" id="Text Box 7452" o:spid="_x0000_s1026" type="#_x0000_t202" style="position:absolute;margin-left:0;margin-top:0;width:6pt;height:2.25pt;z-index:2487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8720" behindDoc="0" locked="0" layoutInCell="1" allowOverlap="1" wp14:anchorId="547A9C87" wp14:editId="6DB18082">
                      <wp:simplePos x="0" y="0"/>
                      <wp:positionH relativeFrom="column">
                        <wp:posOffset>0</wp:posOffset>
                      </wp:positionH>
                      <wp:positionV relativeFrom="paragraph">
                        <wp:posOffset>0</wp:posOffset>
                      </wp:positionV>
                      <wp:extent cx="76200" cy="28575"/>
                      <wp:effectExtent l="19050" t="19050" r="19050" b="28575"/>
                      <wp:wrapNone/>
                      <wp:docPr id="5797" name="Text Box 7451">
                        <a:extLst xmlns:a="http://schemas.openxmlformats.org/drawingml/2006/main">
                          <a:ext uri="{FF2B5EF4-FFF2-40B4-BE49-F238E27FC236}">
                            <a16:creationId xmlns:a16="http://schemas.microsoft.com/office/drawing/2014/main" id="{00000000-0008-0000-0000-0000A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B797C" id="Text Box 7451" o:spid="_x0000_s1026" type="#_x0000_t202" style="position:absolute;margin-left:0;margin-top:0;width:6pt;height:2.25pt;z-index:2487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799744" behindDoc="0" locked="0" layoutInCell="1" allowOverlap="1" wp14:anchorId="7ED3BC9C" wp14:editId="4D9BDD9B">
                      <wp:simplePos x="0" y="0"/>
                      <wp:positionH relativeFrom="column">
                        <wp:posOffset>0</wp:posOffset>
                      </wp:positionH>
                      <wp:positionV relativeFrom="paragraph">
                        <wp:posOffset>0</wp:posOffset>
                      </wp:positionV>
                      <wp:extent cx="76200" cy="28575"/>
                      <wp:effectExtent l="19050" t="19050" r="19050" b="28575"/>
                      <wp:wrapNone/>
                      <wp:docPr id="5798" name="Text Box 7450">
                        <a:extLst xmlns:a="http://schemas.openxmlformats.org/drawingml/2006/main">
                          <a:ext uri="{FF2B5EF4-FFF2-40B4-BE49-F238E27FC236}">
                            <a16:creationId xmlns:a16="http://schemas.microsoft.com/office/drawing/2014/main" id="{00000000-0008-0000-0000-0000A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B582A" id="Text Box 7450" o:spid="_x0000_s1026" type="#_x0000_t202" style="position:absolute;margin-left:0;margin-top:0;width:6pt;height:2.25pt;z-index:24879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0768" behindDoc="0" locked="0" layoutInCell="1" allowOverlap="1" wp14:anchorId="1BF79726" wp14:editId="6F91702D">
                      <wp:simplePos x="0" y="0"/>
                      <wp:positionH relativeFrom="column">
                        <wp:posOffset>0</wp:posOffset>
                      </wp:positionH>
                      <wp:positionV relativeFrom="paragraph">
                        <wp:posOffset>0</wp:posOffset>
                      </wp:positionV>
                      <wp:extent cx="76200" cy="28575"/>
                      <wp:effectExtent l="19050" t="19050" r="19050" b="28575"/>
                      <wp:wrapNone/>
                      <wp:docPr id="5799" name="Text Box 7449">
                        <a:extLst xmlns:a="http://schemas.openxmlformats.org/drawingml/2006/main">
                          <a:ext uri="{FF2B5EF4-FFF2-40B4-BE49-F238E27FC236}">
                            <a16:creationId xmlns:a16="http://schemas.microsoft.com/office/drawing/2014/main" id="{00000000-0008-0000-0000-0000A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325B7" id="Text Box 7449" o:spid="_x0000_s1026" type="#_x0000_t202" style="position:absolute;margin-left:0;margin-top:0;width:6pt;height:2.25pt;z-index:2488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1792" behindDoc="0" locked="0" layoutInCell="1" allowOverlap="1" wp14:anchorId="046E44A1" wp14:editId="39896BA1">
                      <wp:simplePos x="0" y="0"/>
                      <wp:positionH relativeFrom="column">
                        <wp:posOffset>0</wp:posOffset>
                      </wp:positionH>
                      <wp:positionV relativeFrom="paragraph">
                        <wp:posOffset>0</wp:posOffset>
                      </wp:positionV>
                      <wp:extent cx="76200" cy="28575"/>
                      <wp:effectExtent l="19050" t="19050" r="19050" b="28575"/>
                      <wp:wrapNone/>
                      <wp:docPr id="5800" name="Text Box 7448">
                        <a:extLst xmlns:a="http://schemas.openxmlformats.org/drawingml/2006/main">
                          <a:ext uri="{FF2B5EF4-FFF2-40B4-BE49-F238E27FC236}">
                            <a16:creationId xmlns:a16="http://schemas.microsoft.com/office/drawing/2014/main" id="{00000000-0008-0000-0000-0000A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26802" id="Text Box 7448" o:spid="_x0000_s1026" type="#_x0000_t202" style="position:absolute;margin-left:0;margin-top:0;width:6pt;height:2.25pt;z-index:2488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2816" behindDoc="0" locked="0" layoutInCell="1" allowOverlap="1" wp14:anchorId="154B9455" wp14:editId="67F2CDF0">
                      <wp:simplePos x="0" y="0"/>
                      <wp:positionH relativeFrom="column">
                        <wp:posOffset>0</wp:posOffset>
                      </wp:positionH>
                      <wp:positionV relativeFrom="paragraph">
                        <wp:posOffset>0</wp:posOffset>
                      </wp:positionV>
                      <wp:extent cx="76200" cy="28575"/>
                      <wp:effectExtent l="19050" t="19050" r="19050" b="28575"/>
                      <wp:wrapNone/>
                      <wp:docPr id="5801" name="Text Box 7447">
                        <a:extLst xmlns:a="http://schemas.openxmlformats.org/drawingml/2006/main">
                          <a:ext uri="{FF2B5EF4-FFF2-40B4-BE49-F238E27FC236}">
                            <a16:creationId xmlns:a16="http://schemas.microsoft.com/office/drawing/2014/main" id="{00000000-0008-0000-0000-0000A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6924F" id="Text Box 7447" o:spid="_x0000_s1026" type="#_x0000_t202" style="position:absolute;margin-left:0;margin-top:0;width:6pt;height:2.25pt;z-index:2488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3840" behindDoc="0" locked="0" layoutInCell="1" allowOverlap="1" wp14:anchorId="0F862B11" wp14:editId="68D350D8">
                      <wp:simplePos x="0" y="0"/>
                      <wp:positionH relativeFrom="column">
                        <wp:posOffset>0</wp:posOffset>
                      </wp:positionH>
                      <wp:positionV relativeFrom="paragraph">
                        <wp:posOffset>0</wp:posOffset>
                      </wp:positionV>
                      <wp:extent cx="76200" cy="28575"/>
                      <wp:effectExtent l="19050" t="19050" r="19050" b="28575"/>
                      <wp:wrapNone/>
                      <wp:docPr id="5802" name="Text Box 7446">
                        <a:extLst xmlns:a="http://schemas.openxmlformats.org/drawingml/2006/main">
                          <a:ext uri="{FF2B5EF4-FFF2-40B4-BE49-F238E27FC236}">
                            <a16:creationId xmlns:a16="http://schemas.microsoft.com/office/drawing/2014/main" id="{00000000-0008-0000-0000-0000A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BF693" id="Text Box 7446" o:spid="_x0000_s1026" type="#_x0000_t202" style="position:absolute;margin-left:0;margin-top:0;width:6pt;height:2.25pt;z-index:2488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4864" behindDoc="0" locked="0" layoutInCell="1" allowOverlap="1" wp14:anchorId="292EE8C5" wp14:editId="0DD15473">
                      <wp:simplePos x="0" y="0"/>
                      <wp:positionH relativeFrom="column">
                        <wp:posOffset>0</wp:posOffset>
                      </wp:positionH>
                      <wp:positionV relativeFrom="paragraph">
                        <wp:posOffset>0</wp:posOffset>
                      </wp:positionV>
                      <wp:extent cx="76200" cy="28575"/>
                      <wp:effectExtent l="19050" t="19050" r="19050" b="28575"/>
                      <wp:wrapNone/>
                      <wp:docPr id="5803" name="Text Box 7445">
                        <a:extLst xmlns:a="http://schemas.openxmlformats.org/drawingml/2006/main">
                          <a:ext uri="{FF2B5EF4-FFF2-40B4-BE49-F238E27FC236}">
                            <a16:creationId xmlns:a16="http://schemas.microsoft.com/office/drawing/2014/main" id="{00000000-0008-0000-0000-0000A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4A37D" id="Text Box 7445" o:spid="_x0000_s1026" type="#_x0000_t202" style="position:absolute;margin-left:0;margin-top:0;width:6pt;height:2.25pt;z-index:2488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5888" behindDoc="0" locked="0" layoutInCell="1" allowOverlap="1" wp14:anchorId="07A48CE2" wp14:editId="32A17B6C">
                      <wp:simplePos x="0" y="0"/>
                      <wp:positionH relativeFrom="column">
                        <wp:posOffset>0</wp:posOffset>
                      </wp:positionH>
                      <wp:positionV relativeFrom="paragraph">
                        <wp:posOffset>0</wp:posOffset>
                      </wp:positionV>
                      <wp:extent cx="76200" cy="28575"/>
                      <wp:effectExtent l="19050" t="19050" r="19050" b="28575"/>
                      <wp:wrapNone/>
                      <wp:docPr id="5804" name="Text Box 7444">
                        <a:extLst xmlns:a="http://schemas.openxmlformats.org/drawingml/2006/main">
                          <a:ext uri="{FF2B5EF4-FFF2-40B4-BE49-F238E27FC236}">
                            <a16:creationId xmlns:a16="http://schemas.microsoft.com/office/drawing/2014/main" id="{00000000-0008-0000-0000-0000A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E1520" id="Text Box 7444" o:spid="_x0000_s1026" type="#_x0000_t202" style="position:absolute;margin-left:0;margin-top:0;width:6pt;height:2.25pt;z-index:24880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6912" behindDoc="0" locked="0" layoutInCell="1" allowOverlap="1" wp14:anchorId="4EBD803C" wp14:editId="7808A82F">
                      <wp:simplePos x="0" y="0"/>
                      <wp:positionH relativeFrom="column">
                        <wp:posOffset>0</wp:posOffset>
                      </wp:positionH>
                      <wp:positionV relativeFrom="paragraph">
                        <wp:posOffset>0</wp:posOffset>
                      </wp:positionV>
                      <wp:extent cx="76200" cy="28575"/>
                      <wp:effectExtent l="19050" t="19050" r="19050" b="28575"/>
                      <wp:wrapNone/>
                      <wp:docPr id="5805" name="Text Box 7443">
                        <a:extLst xmlns:a="http://schemas.openxmlformats.org/drawingml/2006/main">
                          <a:ext uri="{FF2B5EF4-FFF2-40B4-BE49-F238E27FC236}">
                            <a16:creationId xmlns:a16="http://schemas.microsoft.com/office/drawing/2014/main" id="{00000000-0008-0000-0000-0000A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E76B7" id="Text Box 7443" o:spid="_x0000_s1026" type="#_x0000_t202" style="position:absolute;margin-left:0;margin-top:0;width:6pt;height:2.25pt;z-index:24880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7936" behindDoc="0" locked="0" layoutInCell="1" allowOverlap="1" wp14:anchorId="56ED583C" wp14:editId="7F291DFD">
                      <wp:simplePos x="0" y="0"/>
                      <wp:positionH relativeFrom="column">
                        <wp:posOffset>0</wp:posOffset>
                      </wp:positionH>
                      <wp:positionV relativeFrom="paragraph">
                        <wp:posOffset>0</wp:posOffset>
                      </wp:positionV>
                      <wp:extent cx="76200" cy="28575"/>
                      <wp:effectExtent l="19050" t="19050" r="19050" b="28575"/>
                      <wp:wrapNone/>
                      <wp:docPr id="5806" name="Text Box 7442">
                        <a:extLst xmlns:a="http://schemas.openxmlformats.org/drawingml/2006/main">
                          <a:ext uri="{FF2B5EF4-FFF2-40B4-BE49-F238E27FC236}">
                            <a16:creationId xmlns:a16="http://schemas.microsoft.com/office/drawing/2014/main" id="{00000000-0008-0000-0000-0000A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A0FD38" id="Text Box 7442" o:spid="_x0000_s1026" type="#_x0000_t202" style="position:absolute;margin-left:0;margin-top:0;width:6pt;height:2.25pt;z-index:2488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8960" behindDoc="0" locked="0" layoutInCell="1" allowOverlap="1" wp14:anchorId="6A5ED8DA" wp14:editId="67706A1E">
                      <wp:simplePos x="0" y="0"/>
                      <wp:positionH relativeFrom="column">
                        <wp:posOffset>0</wp:posOffset>
                      </wp:positionH>
                      <wp:positionV relativeFrom="paragraph">
                        <wp:posOffset>0</wp:posOffset>
                      </wp:positionV>
                      <wp:extent cx="76200" cy="28575"/>
                      <wp:effectExtent l="19050" t="19050" r="19050" b="28575"/>
                      <wp:wrapNone/>
                      <wp:docPr id="5807" name="Text Box 7441">
                        <a:extLst xmlns:a="http://schemas.openxmlformats.org/drawingml/2006/main">
                          <a:ext uri="{FF2B5EF4-FFF2-40B4-BE49-F238E27FC236}">
                            <a16:creationId xmlns:a16="http://schemas.microsoft.com/office/drawing/2014/main" id="{00000000-0008-0000-0000-0000A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7C9DF" id="Text Box 7441" o:spid="_x0000_s1026" type="#_x0000_t202" style="position:absolute;margin-left:0;margin-top:0;width:6pt;height:2.25pt;z-index:2488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09984" behindDoc="0" locked="0" layoutInCell="1" allowOverlap="1" wp14:anchorId="53B201FB" wp14:editId="5EA400CD">
                      <wp:simplePos x="0" y="0"/>
                      <wp:positionH relativeFrom="column">
                        <wp:posOffset>0</wp:posOffset>
                      </wp:positionH>
                      <wp:positionV relativeFrom="paragraph">
                        <wp:posOffset>0</wp:posOffset>
                      </wp:positionV>
                      <wp:extent cx="76200" cy="28575"/>
                      <wp:effectExtent l="19050" t="19050" r="19050" b="28575"/>
                      <wp:wrapNone/>
                      <wp:docPr id="5808" name="Text Box 7440">
                        <a:extLst xmlns:a="http://schemas.openxmlformats.org/drawingml/2006/main">
                          <a:ext uri="{FF2B5EF4-FFF2-40B4-BE49-F238E27FC236}">
                            <a16:creationId xmlns:a16="http://schemas.microsoft.com/office/drawing/2014/main" id="{00000000-0008-0000-0000-0000B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88C97" id="Text Box 7440" o:spid="_x0000_s1026" type="#_x0000_t202" style="position:absolute;margin-left:0;margin-top:0;width:6pt;height:2.25pt;z-index:24880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1008" behindDoc="0" locked="0" layoutInCell="1" allowOverlap="1" wp14:anchorId="6F02CB67" wp14:editId="54BF94A2">
                      <wp:simplePos x="0" y="0"/>
                      <wp:positionH relativeFrom="column">
                        <wp:posOffset>0</wp:posOffset>
                      </wp:positionH>
                      <wp:positionV relativeFrom="paragraph">
                        <wp:posOffset>0</wp:posOffset>
                      </wp:positionV>
                      <wp:extent cx="76200" cy="28575"/>
                      <wp:effectExtent l="19050" t="19050" r="19050" b="28575"/>
                      <wp:wrapNone/>
                      <wp:docPr id="5809" name="Text Box 7439">
                        <a:extLst xmlns:a="http://schemas.openxmlformats.org/drawingml/2006/main">
                          <a:ext uri="{FF2B5EF4-FFF2-40B4-BE49-F238E27FC236}">
                            <a16:creationId xmlns:a16="http://schemas.microsoft.com/office/drawing/2014/main" id="{00000000-0008-0000-0000-0000B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D84D6" id="Text Box 7439" o:spid="_x0000_s1026" type="#_x0000_t202" style="position:absolute;margin-left:0;margin-top:0;width:6pt;height:2.25pt;z-index:24881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2032" behindDoc="0" locked="0" layoutInCell="1" allowOverlap="1" wp14:anchorId="59422AB9" wp14:editId="54B5F4B9">
                      <wp:simplePos x="0" y="0"/>
                      <wp:positionH relativeFrom="column">
                        <wp:posOffset>0</wp:posOffset>
                      </wp:positionH>
                      <wp:positionV relativeFrom="paragraph">
                        <wp:posOffset>0</wp:posOffset>
                      </wp:positionV>
                      <wp:extent cx="76200" cy="28575"/>
                      <wp:effectExtent l="19050" t="19050" r="19050" b="28575"/>
                      <wp:wrapNone/>
                      <wp:docPr id="5810" name="Text Box 7438">
                        <a:extLst xmlns:a="http://schemas.openxmlformats.org/drawingml/2006/main">
                          <a:ext uri="{FF2B5EF4-FFF2-40B4-BE49-F238E27FC236}">
                            <a16:creationId xmlns:a16="http://schemas.microsoft.com/office/drawing/2014/main" id="{00000000-0008-0000-0000-0000B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15794D" id="Text Box 7438" o:spid="_x0000_s1026" type="#_x0000_t202" style="position:absolute;margin-left:0;margin-top:0;width:6pt;height:2.25pt;z-index:24881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3056" behindDoc="0" locked="0" layoutInCell="1" allowOverlap="1" wp14:anchorId="5A6DE23B" wp14:editId="637A504C">
                      <wp:simplePos x="0" y="0"/>
                      <wp:positionH relativeFrom="column">
                        <wp:posOffset>0</wp:posOffset>
                      </wp:positionH>
                      <wp:positionV relativeFrom="paragraph">
                        <wp:posOffset>0</wp:posOffset>
                      </wp:positionV>
                      <wp:extent cx="76200" cy="28575"/>
                      <wp:effectExtent l="19050" t="19050" r="19050" b="28575"/>
                      <wp:wrapNone/>
                      <wp:docPr id="5811" name="Text Box 7437">
                        <a:extLst xmlns:a="http://schemas.openxmlformats.org/drawingml/2006/main">
                          <a:ext uri="{FF2B5EF4-FFF2-40B4-BE49-F238E27FC236}">
                            <a16:creationId xmlns:a16="http://schemas.microsoft.com/office/drawing/2014/main" id="{00000000-0008-0000-0000-0000B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3266B" id="Text Box 7437" o:spid="_x0000_s1026" type="#_x0000_t202" style="position:absolute;margin-left:0;margin-top:0;width:6pt;height:2.25pt;z-index:2488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4080" behindDoc="0" locked="0" layoutInCell="1" allowOverlap="1" wp14:anchorId="448CE845" wp14:editId="66674D72">
                      <wp:simplePos x="0" y="0"/>
                      <wp:positionH relativeFrom="column">
                        <wp:posOffset>0</wp:posOffset>
                      </wp:positionH>
                      <wp:positionV relativeFrom="paragraph">
                        <wp:posOffset>0</wp:posOffset>
                      </wp:positionV>
                      <wp:extent cx="76200" cy="28575"/>
                      <wp:effectExtent l="19050" t="19050" r="19050" b="28575"/>
                      <wp:wrapNone/>
                      <wp:docPr id="5812" name="Text Box 7436">
                        <a:extLst xmlns:a="http://schemas.openxmlformats.org/drawingml/2006/main">
                          <a:ext uri="{FF2B5EF4-FFF2-40B4-BE49-F238E27FC236}">
                            <a16:creationId xmlns:a16="http://schemas.microsoft.com/office/drawing/2014/main" id="{00000000-0008-0000-0000-0000B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34128" id="Text Box 7436" o:spid="_x0000_s1026" type="#_x0000_t202" style="position:absolute;margin-left:0;margin-top:0;width:6pt;height:2.25pt;z-index:2488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5104" behindDoc="0" locked="0" layoutInCell="1" allowOverlap="1" wp14:anchorId="6CB77C0D" wp14:editId="24130674">
                      <wp:simplePos x="0" y="0"/>
                      <wp:positionH relativeFrom="column">
                        <wp:posOffset>0</wp:posOffset>
                      </wp:positionH>
                      <wp:positionV relativeFrom="paragraph">
                        <wp:posOffset>0</wp:posOffset>
                      </wp:positionV>
                      <wp:extent cx="76200" cy="28575"/>
                      <wp:effectExtent l="19050" t="19050" r="19050" b="28575"/>
                      <wp:wrapNone/>
                      <wp:docPr id="5813" name="Text Box 7435">
                        <a:extLst xmlns:a="http://schemas.openxmlformats.org/drawingml/2006/main">
                          <a:ext uri="{FF2B5EF4-FFF2-40B4-BE49-F238E27FC236}">
                            <a16:creationId xmlns:a16="http://schemas.microsoft.com/office/drawing/2014/main" id="{00000000-0008-0000-0000-0000B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F5871" id="Text Box 7435" o:spid="_x0000_s1026" type="#_x0000_t202" style="position:absolute;margin-left:0;margin-top:0;width:6pt;height:2.25pt;z-index:2488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6128" behindDoc="0" locked="0" layoutInCell="1" allowOverlap="1" wp14:anchorId="561EE885" wp14:editId="08EB432C">
                      <wp:simplePos x="0" y="0"/>
                      <wp:positionH relativeFrom="column">
                        <wp:posOffset>0</wp:posOffset>
                      </wp:positionH>
                      <wp:positionV relativeFrom="paragraph">
                        <wp:posOffset>0</wp:posOffset>
                      </wp:positionV>
                      <wp:extent cx="76200" cy="28575"/>
                      <wp:effectExtent l="19050" t="19050" r="19050" b="28575"/>
                      <wp:wrapNone/>
                      <wp:docPr id="5814" name="Text Box 7434">
                        <a:extLst xmlns:a="http://schemas.openxmlformats.org/drawingml/2006/main">
                          <a:ext uri="{FF2B5EF4-FFF2-40B4-BE49-F238E27FC236}">
                            <a16:creationId xmlns:a16="http://schemas.microsoft.com/office/drawing/2014/main" id="{00000000-0008-0000-0000-0000B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C0DDB" id="Text Box 7434" o:spid="_x0000_s1026" type="#_x0000_t202" style="position:absolute;margin-left:0;margin-top:0;width:6pt;height:2.25pt;z-index:24881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7152" behindDoc="0" locked="0" layoutInCell="1" allowOverlap="1" wp14:anchorId="7ACB226F" wp14:editId="447C96D9">
                      <wp:simplePos x="0" y="0"/>
                      <wp:positionH relativeFrom="column">
                        <wp:posOffset>0</wp:posOffset>
                      </wp:positionH>
                      <wp:positionV relativeFrom="paragraph">
                        <wp:posOffset>0</wp:posOffset>
                      </wp:positionV>
                      <wp:extent cx="76200" cy="28575"/>
                      <wp:effectExtent l="19050" t="19050" r="19050" b="28575"/>
                      <wp:wrapNone/>
                      <wp:docPr id="5815" name="Text Box 7433">
                        <a:extLst xmlns:a="http://schemas.openxmlformats.org/drawingml/2006/main">
                          <a:ext uri="{FF2B5EF4-FFF2-40B4-BE49-F238E27FC236}">
                            <a16:creationId xmlns:a16="http://schemas.microsoft.com/office/drawing/2014/main" id="{00000000-0008-0000-0000-0000B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5794D" id="Text Box 7433" o:spid="_x0000_s1026" type="#_x0000_t202" style="position:absolute;margin-left:0;margin-top:0;width:6pt;height:2.25pt;z-index:24881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8176" behindDoc="0" locked="0" layoutInCell="1" allowOverlap="1" wp14:anchorId="5DF500A5" wp14:editId="7AB3CE95">
                      <wp:simplePos x="0" y="0"/>
                      <wp:positionH relativeFrom="column">
                        <wp:posOffset>0</wp:posOffset>
                      </wp:positionH>
                      <wp:positionV relativeFrom="paragraph">
                        <wp:posOffset>0</wp:posOffset>
                      </wp:positionV>
                      <wp:extent cx="76200" cy="28575"/>
                      <wp:effectExtent l="19050" t="19050" r="19050" b="28575"/>
                      <wp:wrapNone/>
                      <wp:docPr id="5816" name="Text Box 7432">
                        <a:extLst xmlns:a="http://schemas.openxmlformats.org/drawingml/2006/main">
                          <a:ext uri="{FF2B5EF4-FFF2-40B4-BE49-F238E27FC236}">
                            <a16:creationId xmlns:a16="http://schemas.microsoft.com/office/drawing/2014/main" id="{00000000-0008-0000-0000-0000B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25941" id="Text Box 7432" o:spid="_x0000_s1026" type="#_x0000_t202" style="position:absolute;margin-left:0;margin-top:0;width:6pt;height:2.25pt;z-index:2488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19200" behindDoc="0" locked="0" layoutInCell="1" allowOverlap="1" wp14:anchorId="1B26B1C1" wp14:editId="5F091C78">
                      <wp:simplePos x="0" y="0"/>
                      <wp:positionH relativeFrom="column">
                        <wp:posOffset>0</wp:posOffset>
                      </wp:positionH>
                      <wp:positionV relativeFrom="paragraph">
                        <wp:posOffset>0</wp:posOffset>
                      </wp:positionV>
                      <wp:extent cx="76200" cy="28575"/>
                      <wp:effectExtent l="19050" t="19050" r="19050" b="28575"/>
                      <wp:wrapNone/>
                      <wp:docPr id="5817" name="Text Box 7431">
                        <a:extLst xmlns:a="http://schemas.openxmlformats.org/drawingml/2006/main">
                          <a:ext uri="{FF2B5EF4-FFF2-40B4-BE49-F238E27FC236}">
                            <a16:creationId xmlns:a16="http://schemas.microsoft.com/office/drawing/2014/main" id="{00000000-0008-0000-0000-0000B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ECB29" id="Text Box 7431" o:spid="_x0000_s1026" type="#_x0000_t202" style="position:absolute;margin-left:0;margin-top:0;width:6pt;height:2.25pt;z-index:2488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0224" behindDoc="0" locked="0" layoutInCell="1" allowOverlap="1" wp14:anchorId="367DFD99" wp14:editId="7B96089F">
                      <wp:simplePos x="0" y="0"/>
                      <wp:positionH relativeFrom="column">
                        <wp:posOffset>0</wp:posOffset>
                      </wp:positionH>
                      <wp:positionV relativeFrom="paragraph">
                        <wp:posOffset>0</wp:posOffset>
                      </wp:positionV>
                      <wp:extent cx="76200" cy="28575"/>
                      <wp:effectExtent l="19050" t="19050" r="19050" b="28575"/>
                      <wp:wrapNone/>
                      <wp:docPr id="5818" name="Text Box 7430">
                        <a:extLst xmlns:a="http://schemas.openxmlformats.org/drawingml/2006/main">
                          <a:ext uri="{FF2B5EF4-FFF2-40B4-BE49-F238E27FC236}">
                            <a16:creationId xmlns:a16="http://schemas.microsoft.com/office/drawing/2014/main" id="{00000000-0008-0000-0000-0000B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D081C" id="Text Box 7430" o:spid="_x0000_s1026" type="#_x0000_t202" style="position:absolute;margin-left:0;margin-top:0;width:6pt;height:2.25pt;z-index:24882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1248" behindDoc="0" locked="0" layoutInCell="1" allowOverlap="1" wp14:anchorId="1A76B12C" wp14:editId="45D5C495">
                      <wp:simplePos x="0" y="0"/>
                      <wp:positionH relativeFrom="column">
                        <wp:posOffset>0</wp:posOffset>
                      </wp:positionH>
                      <wp:positionV relativeFrom="paragraph">
                        <wp:posOffset>0</wp:posOffset>
                      </wp:positionV>
                      <wp:extent cx="76200" cy="28575"/>
                      <wp:effectExtent l="19050" t="19050" r="19050" b="28575"/>
                      <wp:wrapNone/>
                      <wp:docPr id="5819" name="Text Box 7429">
                        <a:extLst xmlns:a="http://schemas.openxmlformats.org/drawingml/2006/main">
                          <a:ext uri="{FF2B5EF4-FFF2-40B4-BE49-F238E27FC236}">
                            <a16:creationId xmlns:a16="http://schemas.microsoft.com/office/drawing/2014/main" id="{00000000-0008-0000-0000-0000B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F3CB2" id="Text Box 7429" o:spid="_x0000_s1026" type="#_x0000_t202" style="position:absolute;margin-left:0;margin-top:0;width:6pt;height:2.25pt;z-index:2488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2272" behindDoc="0" locked="0" layoutInCell="1" allowOverlap="1" wp14:anchorId="5677AF9D" wp14:editId="34E355AE">
                      <wp:simplePos x="0" y="0"/>
                      <wp:positionH relativeFrom="column">
                        <wp:posOffset>0</wp:posOffset>
                      </wp:positionH>
                      <wp:positionV relativeFrom="paragraph">
                        <wp:posOffset>0</wp:posOffset>
                      </wp:positionV>
                      <wp:extent cx="76200" cy="28575"/>
                      <wp:effectExtent l="19050" t="19050" r="19050" b="28575"/>
                      <wp:wrapNone/>
                      <wp:docPr id="5820" name="Text Box 7428">
                        <a:extLst xmlns:a="http://schemas.openxmlformats.org/drawingml/2006/main">
                          <a:ext uri="{FF2B5EF4-FFF2-40B4-BE49-F238E27FC236}">
                            <a16:creationId xmlns:a16="http://schemas.microsoft.com/office/drawing/2014/main" id="{00000000-0008-0000-0000-0000B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94646" id="Text Box 7428" o:spid="_x0000_s1026" type="#_x0000_t202" style="position:absolute;margin-left:0;margin-top:0;width:6pt;height:2.25pt;z-index:2488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3296" behindDoc="0" locked="0" layoutInCell="1" allowOverlap="1" wp14:anchorId="4898F094" wp14:editId="105ACDFA">
                      <wp:simplePos x="0" y="0"/>
                      <wp:positionH relativeFrom="column">
                        <wp:posOffset>0</wp:posOffset>
                      </wp:positionH>
                      <wp:positionV relativeFrom="paragraph">
                        <wp:posOffset>0</wp:posOffset>
                      </wp:positionV>
                      <wp:extent cx="76200" cy="28575"/>
                      <wp:effectExtent l="19050" t="19050" r="19050" b="28575"/>
                      <wp:wrapNone/>
                      <wp:docPr id="5821" name="Text Box 7427">
                        <a:extLst xmlns:a="http://schemas.openxmlformats.org/drawingml/2006/main">
                          <a:ext uri="{FF2B5EF4-FFF2-40B4-BE49-F238E27FC236}">
                            <a16:creationId xmlns:a16="http://schemas.microsoft.com/office/drawing/2014/main" id="{00000000-0008-0000-0000-0000B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00F14" id="Text Box 7427" o:spid="_x0000_s1026" type="#_x0000_t202" style="position:absolute;margin-left:0;margin-top:0;width:6pt;height:2.25pt;z-index:24882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4320" behindDoc="0" locked="0" layoutInCell="1" allowOverlap="1" wp14:anchorId="2E522FBD" wp14:editId="069CBA87">
                      <wp:simplePos x="0" y="0"/>
                      <wp:positionH relativeFrom="column">
                        <wp:posOffset>0</wp:posOffset>
                      </wp:positionH>
                      <wp:positionV relativeFrom="paragraph">
                        <wp:posOffset>0</wp:posOffset>
                      </wp:positionV>
                      <wp:extent cx="76200" cy="28575"/>
                      <wp:effectExtent l="19050" t="19050" r="19050" b="28575"/>
                      <wp:wrapNone/>
                      <wp:docPr id="5822" name="Text Box 7426">
                        <a:extLst xmlns:a="http://schemas.openxmlformats.org/drawingml/2006/main">
                          <a:ext uri="{FF2B5EF4-FFF2-40B4-BE49-F238E27FC236}">
                            <a16:creationId xmlns:a16="http://schemas.microsoft.com/office/drawing/2014/main" id="{00000000-0008-0000-0000-0000B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100A16" id="Text Box 7426" o:spid="_x0000_s1026" type="#_x0000_t202" style="position:absolute;margin-left:0;margin-top:0;width:6pt;height:2.25pt;z-index:2488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5344" behindDoc="0" locked="0" layoutInCell="1" allowOverlap="1" wp14:anchorId="21FE3490" wp14:editId="45AC8431">
                      <wp:simplePos x="0" y="0"/>
                      <wp:positionH relativeFrom="column">
                        <wp:posOffset>0</wp:posOffset>
                      </wp:positionH>
                      <wp:positionV relativeFrom="paragraph">
                        <wp:posOffset>0</wp:posOffset>
                      </wp:positionV>
                      <wp:extent cx="76200" cy="28575"/>
                      <wp:effectExtent l="19050" t="19050" r="19050" b="28575"/>
                      <wp:wrapNone/>
                      <wp:docPr id="5823" name="Text Box 7425">
                        <a:extLst xmlns:a="http://schemas.openxmlformats.org/drawingml/2006/main">
                          <a:ext uri="{FF2B5EF4-FFF2-40B4-BE49-F238E27FC236}">
                            <a16:creationId xmlns:a16="http://schemas.microsoft.com/office/drawing/2014/main" id="{00000000-0008-0000-0000-0000B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282C9" id="Text Box 7425" o:spid="_x0000_s1026" type="#_x0000_t202" style="position:absolute;margin-left:0;margin-top:0;width:6pt;height:2.25pt;z-index:24882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6368" behindDoc="0" locked="0" layoutInCell="1" allowOverlap="1" wp14:anchorId="3033360E" wp14:editId="065819A8">
                      <wp:simplePos x="0" y="0"/>
                      <wp:positionH relativeFrom="column">
                        <wp:posOffset>0</wp:posOffset>
                      </wp:positionH>
                      <wp:positionV relativeFrom="paragraph">
                        <wp:posOffset>0</wp:posOffset>
                      </wp:positionV>
                      <wp:extent cx="76200" cy="28575"/>
                      <wp:effectExtent l="19050" t="19050" r="19050" b="28575"/>
                      <wp:wrapNone/>
                      <wp:docPr id="5824" name="Text Box 7424">
                        <a:extLst xmlns:a="http://schemas.openxmlformats.org/drawingml/2006/main">
                          <a:ext uri="{FF2B5EF4-FFF2-40B4-BE49-F238E27FC236}">
                            <a16:creationId xmlns:a16="http://schemas.microsoft.com/office/drawing/2014/main" id="{00000000-0008-0000-0000-0000C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2FAEA" id="Text Box 7424" o:spid="_x0000_s1026" type="#_x0000_t202" style="position:absolute;margin-left:0;margin-top:0;width:6pt;height:2.25pt;z-index:2488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7392" behindDoc="0" locked="0" layoutInCell="1" allowOverlap="1" wp14:anchorId="37AD8456" wp14:editId="7CDCEAF0">
                      <wp:simplePos x="0" y="0"/>
                      <wp:positionH relativeFrom="column">
                        <wp:posOffset>0</wp:posOffset>
                      </wp:positionH>
                      <wp:positionV relativeFrom="paragraph">
                        <wp:posOffset>0</wp:posOffset>
                      </wp:positionV>
                      <wp:extent cx="76200" cy="28575"/>
                      <wp:effectExtent l="19050" t="19050" r="19050" b="28575"/>
                      <wp:wrapNone/>
                      <wp:docPr id="5825" name="Text Box 7423">
                        <a:extLst xmlns:a="http://schemas.openxmlformats.org/drawingml/2006/main">
                          <a:ext uri="{FF2B5EF4-FFF2-40B4-BE49-F238E27FC236}">
                            <a16:creationId xmlns:a16="http://schemas.microsoft.com/office/drawing/2014/main" id="{00000000-0008-0000-0000-0000C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9679E" id="Text Box 7423" o:spid="_x0000_s1026" type="#_x0000_t202" style="position:absolute;margin-left:0;margin-top:0;width:6pt;height:2.25pt;z-index:2488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8416" behindDoc="0" locked="0" layoutInCell="1" allowOverlap="1" wp14:anchorId="16BABB80" wp14:editId="422E0022">
                      <wp:simplePos x="0" y="0"/>
                      <wp:positionH relativeFrom="column">
                        <wp:posOffset>0</wp:posOffset>
                      </wp:positionH>
                      <wp:positionV relativeFrom="paragraph">
                        <wp:posOffset>0</wp:posOffset>
                      </wp:positionV>
                      <wp:extent cx="76200" cy="28575"/>
                      <wp:effectExtent l="19050" t="19050" r="19050" b="28575"/>
                      <wp:wrapNone/>
                      <wp:docPr id="5826" name="Text Box 7422">
                        <a:extLst xmlns:a="http://schemas.openxmlformats.org/drawingml/2006/main">
                          <a:ext uri="{FF2B5EF4-FFF2-40B4-BE49-F238E27FC236}">
                            <a16:creationId xmlns:a16="http://schemas.microsoft.com/office/drawing/2014/main" id="{00000000-0008-0000-0000-0000C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A9F82" id="Text Box 7422" o:spid="_x0000_s1026" type="#_x0000_t202" style="position:absolute;margin-left:0;margin-top:0;width:6pt;height:2.25pt;z-index:2488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29440" behindDoc="0" locked="0" layoutInCell="1" allowOverlap="1" wp14:anchorId="14B7D254" wp14:editId="79C7F76F">
                      <wp:simplePos x="0" y="0"/>
                      <wp:positionH relativeFrom="column">
                        <wp:posOffset>0</wp:posOffset>
                      </wp:positionH>
                      <wp:positionV relativeFrom="paragraph">
                        <wp:posOffset>0</wp:posOffset>
                      </wp:positionV>
                      <wp:extent cx="76200" cy="28575"/>
                      <wp:effectExtent l="19050" t="19050" r="19050" b="28575"/>
                      <wp:wrapNone/>
                      <wp:docPr id="5827" name="Text Box 7421">
                        <a:extLst xmlns:a="http://schemas.openxmlformats.org/drawingml/2006/main">
                          <a:ext uri="{FF2B5EF4-FFF2-40B4-BE49-F238E27FC236}">
                            <a16:creationId xmlns:a16="http://schemas.microsoft.com/office/drawing/2014/main" id="{00000000-0008-0000-0000-0000C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7795A" id="Text Box 7421" o:spid="_x0000_s1026" type="#_x0000_t202" style="position:absolute;margin-left:0;margin-top:0;width:6pt;height:2.25pt;z-index:24882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0464" behindDoc="0" locked="0" layoutInCell="1" allowOverlap="1" wp14:anchorId="6B0C9629" wp14:editId="076C4A6C">
                      <wp:simplePos x="0" y="0"/>
                      <wp:positionH relativeFrom="column">
                        <wp:posOffset>0</wp:posOffset>
                      </wp:positionH>
                      <wp:positionV relativeFrom="paragraph">
                        <wp:posOffset>0</wp:posOffset>
                      </wp:positionV>
                      <wp:extent cx="76200" cy="28575"/>
                      <wp:effectExtent l="19050" t="19050" r="19050" b="28575"/>
                      <wp:wrapNone/>
                      <wp:docPr id="5828" name="Text Box 7420">
                        <a:extLst xmlns:a="http://schemas.openxmlformats.org/drawingml/2006/main">
                          <a:ext uri="{FF2B5EF4-FFF2-40B4-BE49-F238E27FC236}">
                            <a16:creationId xmlns:a16="http://schemas.microsoft.com/office/drawing/2014/main" id="{00000000-0008-0000-0000-0000C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B4176" id="Text Box 7420" o:spid="_x0000_s1026" type="#_x0000_t202" style="position:absolute;margin-left:0;margin-top:0;width:6pt;height:2.25pt;z-index:24883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1488" behindDoc="0" locked="0" layoutInCell="1" allowOverlap="1" wp14:anchorId="5CE9A532" wp14:editId="606FD6B1">
                      <wp:simplePos x="0" y="0"/>
                      <wp:positionH relativeFrom="column">
                        <wp:posOffset>0</wp:posOffset>
                      </wp:positionH>
                      <wp:positionV relativeFrom="paragraph">
                        <wp:posOffset>0</wp:posOffset>
                      </wp:positionV>
                      <wp:extent cx="76200" cy="28575"/>
                      <wp:effectExtent l="19050" t="19050" r="19050" b="28575"/>
                      <wp:wrapNone/>
                      <wp:docPr id="5829" name="Text Box 7419">
                        <a:extLst xmlns:a="http://schemas.openxmlformats.org/drawingml/2006/main">
                          <a:ext uri="{FF2B5EF4-FFF2-40B4-BE49-F238E27FC236}">
                            <a16:creationId xmlns:a16="http://schemas.microsoft.com/office/drawing/2014/main" id="{00000000-0008-0000-0000-0000C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E3ECF" id="Text Box 7419" o:spid="_x0000_s1026" type="#_x0000_t202" style="position:absolute;margin-left:0;margin-top:0;width:6pt;height:2.25pt;z-index:2488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2512" behindDoc="0" locked="0" layoutInCell="1" allowOverlap="1" wp14:anchorId="0A734436" wp14:editId="3D8C2CC0">
                      <wp:simplePos x="0" y="0"/>
                      <wp:positionH relativeFrom="column">
                        <wp:posOffset>0</wp:posOffset>
                      </wp:positionH>
                      <wp:positionV relativeFrom="paragraph">
                        <wp:posOffset>0</wp:posOffset>
                      </wp:positionV>
                      <wp:extent cx="76200" cy="28575"/>
                      <wp:effectExtent l="19050" t="19050" r="19050" b="28575"/>
                      <wp:wrapNone/>
                      <wp:docPr id="5830" name="Text Box 7418">
                        <a:extLst xmlns:a="http://schemas.openxmlformats.org/drawingml/2006/main">
                          <a:ext uri="{FF2B5EF4-FFF2-40B4-BE49-F238E27FC236}">
                            <a16:creationId xmlns:a16="http://schemas.microsoft.com/office/drawing/2014/main" id="{00000000-0008-0000-0000-0000C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7A3A0" id="Text Box 7418" o:spid="_x0000_s1026" type="#_x0000_t202" style="position:absolute;margin-left:0;margin-top:0;width:6pt;height:2.25pt;z-index:2488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3536" behindDoc="0" locked="0" layoutInCell="1" allowOverlap="1" wp14:anchorId="030C8551" wp14:editId="459DA388">
                      <wp:simplePos x="0" y="0"/>
                      <wp:positionH relativeFrom="column">
                        <wp:posOffset>0</wp:posOffset>
                      </wp:positionH>
                      <wp:positionV relativeFrom="paragraph">
                        <wp:posOffset>0</wp:posOffset>
                      </wp:positionV>
                      <wp:extent cx="76200" cy="28575"/>
                      <wp:effectExtent l="19050" t="19050" r="19050" b="28575"/>
                      <wp:wrapNone/>
                      <wp:docPr id="5831" name="Text Box 7417">
                        <a:extLst xmlns:a="http://schemas.openxmlformats.org/drawingml/2006/main">
                          <a:ext uri="{FF2B5EF4-FFF2-40B4-BE49-F238E27FC236}">
                            <a16:creationId xmlns:a16="http://schemas.microsoft.com/office/drawing/2014/main" id="{00000000-0008-0000-0000-0000C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C7CCF" id="Text Box 7417" o:spid="_x0000_s1026" type="#_x0000_t202" style="position:absolute;margin-left:0;margin-top:0;width:6pt;height:2.25pt;z-index:2488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4560" behindDoc="0" locked="0" layoutInCell="1" allowOverlap="1" wp14:anchorId="126322A9" wp14:editId="4B9773D2">
                      <wp:simplePos x="0" y="0"/>
                      <wp:positionH relativeFrom="column">
                        <wp:posOffset>0</wp:posOffset>
                      </wp:positionH>
                      <wp:positionV relativeFrom="paragraph">
                        <wp:posOffset>0</wp:posOffset>
                      </wp:positionV>
                      <wp:extent cx="76200" cy="28575"/>
                      <wp:effectExtent l="19050" t="19050" r="19050" b="28575"/>
                      <wp:wrapNone/>
                      <wp:docPr id="5832" name="Text Box 7416">
                        <a:extLst xmlns:a="http://schemas.openxmlformats.org/drawingml/2006/main">
                          <a:ext uri="{FF2B5EF4-FFF2-40B4-BE49-F238E27FC236}">
                            <a16:creationId xmlns:a16="http://schemas.microsoft.com/office/drawing/2014/main" id="{00000000-0008-0000-0000-0000C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E7846" id="Text Box 7416" o:spid="_x0000_s1026" type="#_x0000_t202" style="position:absolute;margin-left:0;margin-top:0;width:6pt;height:2.25pt;z-index:2488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5584" behindDoc="0" locked="0" layoutInCell="1" allowOverlap="1" wp14:anchorId="003563A6" wp14:editId="0C4309D9">
                      <wp:simplePos x="0" y="0"/>
                      <wp:positionH relativeFrom="column">
                        <wp:posOffset>0</wp:posOffset>
                      </wp:positionH>
                      <wp:positionV relativeFrom="paragraph">
                        <wp:posOffset>0</wp:posOffset>
                      </wp:positionV>
                      <wp:extent cx="76200" cy="28575"/>
                      <wp:effectExtent l="19050" t="19050" r="19050" b="28575"/>
                      <wp:wrapNone/>
                      <wp:docPr id="5833" name="Text Box 7415">
                        <a:extLst xmlns:a="http://schemas.openxmlformats.org/drawingml/2006/main">
                          <a:ext uri="{FF2B5EF4-FFF2-40B4-BE49-F238E27FC236}">
                            <a16:creationId xmlns:a16="http://schemas.microsoft.com/office/drawing/2014/main" id="{00000000-0008-0000-0000-0000C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46F455" id="Text Box 7415" o:spid="_x0000_s1026" type="#_x0000_t202" style="position:absolute;margin-left:0;margin-top:0;width:6pt;height:2.25pt;z-index:2488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6608" behindDoc="0" locked="0" layoutInCell="1" allowOverlap="1" wp14:anchorId="1B3C8EE7" wp14:editId="02DD730C">
                      <wp:simplePos x="0" y="0"/>
                      <wp:positionH relativeFrom="column">
                        <wp:posOffset>0</wp:posOffset>
                      </wp:positionH>
                      <wp:positionV relativeFrom="paragraph">
                        <wp:posOffset>0</wp:posOffset>
                      </wp:positionV>
                      <wp:extent cx="76200" cy="28575"/>
                      <wp:effectExtent l="19050" t="19050" r="19050" b="28575"/>
                      <wp:wrapNone/>
                      <wp:docPr id="5834" name="Text Box 7414">
                        <a:extLst xmlns:a="http://schemas.openxmlformats.org/drawingml/2006/main">
                          <a:ext uri="{FF2B5EF4-FFF2-40B4-BE49-F238E27FC236}">
                            <a16:creationId xmlns:a16="http://schemas.microsoft.com/office/drawing/2014/main" id="{00000000-0008-0000-0000-0000C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5B237" id="Text Box 7414" o:spid="_x0000_s1026" type="#_x0000_t202" style="position:absolute;margin-left:0;margin-top:0;width:6pt;height:2.25pt;z-index:2488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7632" behindDoc="0" locked="0" layoutInCell="1" allowOverlap="1" wp14:anchorId="7D430537" wp14:editId="04934318">
                      <wp:simplePos x="0" y="0"/>
                      <wp:positionH relativeFrom="column">
                        <wp:posOffset>0</wp:posOffset>
                      </wp:positionH>
                      <wp:positionV relativeFrom="paragraph">
                        <wp:posOffset>0</wp:posOffset>
                      </wp:positionV>
                      <wp:extent cx="76200" cy="28575"/>
                      <wp:effectExtent l="19050" t="19050" r="19050" b="28575"/>
                      <wp:wrapNone/>
                      <wp:docPr id="5835" name="Text Box 7413">
                        <a:extLst xmlns:a="http://schemas.openxmlformats.org/drawingml/2006/main">
                          <a:ext uri="{FF2B5EF4-FFF2-40B4-BE49-F238E27FC236}">
                            <a16:creationId xmlns:a16="http://schemas.microsoft.com/office/drawing/2014/main" id="{00000000-0008-0000-0000-0000C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BF9B1" id="Text Box 7413" o:spid="_x0000_s1026" type="#_x0000_t202" style="position:absolute;margin-left:0;margin-top:0;width:6pt;height:2.25pt;z-index:2488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8656" behindDoc="0" locked="0" layoutInCell="1" allowOverlap="1" wp14:anchorId="0F2BFA48" wp14:editId="208197E3">
                      <wp:simplePos x="0" y="0"/>
                      <wp:positionH relativeFrom="column">
                        <wp:posOffset>0</wp:posOffset>
                      </wp:positionH>
                      <wp:positionV relativeFrom="paragraph">
                        <wp:posOffset>0</wp:posOffset>
                      </wp:positionV>
                      <wp:extent cx="76200" cy="28575"/>
                      <wp:effectExtent l="19050" t="19050" r="19050" b="28575"/>
                      <wp:wrapNone/>
                      <wp:docPr id="5836" name="Text Box 7412">
                        <a:extLst xmlns:a="http://schemas.openxmlformats.org/drawingml/2006/main">
                          <a:ext uri="{FF2B5EF4-FFF2-40B4-BE49-F238E27FC236}">
                            <a16:creationId xmlns:a16="http://schemas.microsoft.com/office/drawing/2014/main" id="{00000000-0008-0000-0000-0000C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E544E7" id="Text Box 7412" o:spid="_x0000_s1026" type="#_x0000_t202" style="position:absolute;margin-left:0;margin-top:0;width:6pt;height:2.25pt;z-index:2488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39680" behindDoc="0" locked="0" layoutInCell="1" allowOverlap="1" wp14:anchorId="252D53D4" wp14:editId="26AC915C">
                      <wp:simplePos x="0" y="0"/>
                      <wp:positionH relativeFrom="column">
                        <wp:posOffset>0</wp:posOffset>
                      </wp:positionH>
                      <wp:positionV relativeFrom="paragraph">
                        <wp:posOffset>0</wp:posOffset>
                      </wp:positionV>
                      <wp:extent cx="76200" cy="28575"/>
                      <wp:effectExtent l="19050" t="19050" r="19050" b="28575"/>
                      <wp:wrapNone/>
                      <wp:docPr id="5837" name="Text Box 7411">
                        <a:extLst xmlns:a="http://schemas.openxmlformats.org/drawingml/2006/main">
                          <a:ext uri="{FF2B5EF4-FFF2-40B4-BE49-F238E27FC236}">
                            <a16:creationId xmlns:a16="http://schemas.microsoft.com/office/drawing/2014/main" id="{00000000-0008-0000-0000-0000C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138C6" id="Text Box 7411" o:spid="_x0000_s1026" type="#_x0000_t202" style="position:absolute;margin-left:0;margin-top:0;width:6pt;height:2.25pt;z-index:2488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0704" behindDoc="0" locked="0" layoutInCell="1" allowOverlap="1" wp14:anchorId="56F5C448" wp14:editId="45513FF7">
                      <wp:simplePos x="0" y="0"/>
                      <wp:positionH relativeFrom="column">
                        <wp:posOffset>0</wp:posOffset>
                      </wp:positionH>
                      <wp:positionV relativeFrom="paragraph">
                        <wp:posOffset>0</wp:posOffset>
                      </wp:positionV>
                      <wp:extent cx="76200" cy="28575"/>
                      <wp:effectExtent l="19050" t="19050" r="19050" b="28575"/>
                      <wp:wrapNone/>
                      <wp:docPr id="5838" name="Text Box 7410">
                        <a:extLst xmlns:a="http://schemas.openxmlformats.org/drawingml/2006/main">
                          <a:ext uri="{FF2B5EF4-FFF2-40B4-BE49-F238E27FC236}">
                            <a16:creationId xmlns:a16="http://schemas.microsoft.com/office/drawing/2014/main" id="{00000000-0008-0000-0000-0000C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B5C72" id="Text Box 7410" o:spid="_x0000_s1026" type="#_x0000_t202" style="position:absolute;margin-left:0;margin-top:0;width:6pt;height:2.25pt;z-index:2488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1728" behindDoc="0" locked="0" layoutInCell="1" allowOverlap="1" wp14:anchorId="2D77D6F3" wp14:editId="590FB824">
                      <wp:simplePos x="0" y="0"/>
                      <wp:positionH relativeFrom="column">
                        <wp:posOffset>0</wp:posOffset>
                      </wp:positionH>
                      <wp:positionV relativeFrom="paragraph">
                        <wp:posOffset>0</wp:posOffset>
                      </wp:positionV>
                      <wp:extent cx="76200" cy="28575"/>
                      <wp:effectExtent l="19050" t="19050" r="19050" b="28575"/>
                      <wp:wrapNone/>
                      <wp:docPr id="5839" name="Text Box 7409">
                        <a:extLst xmlns:a="http://schemas.openxmlformats.org/drawingml/2006/main">
                          <a:ext uri="{FF2B5EF4-FFF2-40B4-BE49-F238E27FC236}">
                            <a16:creationId xmlns:a16="http://schemas.microsoft.com/office/drawing/2014/main" id="{00000000-0008-0000-0000-0000C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46EBF" id="Text Box 7409" o:spid="_x0000_s1026" type="#_x0000_t202" style="position:absolute;margin-left:0;margin-top:0;width:6pt;height:2.25pt;z-index:2488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2752" behindDoc="0" locked="0" layoutInCell="1" allowOverlap="1" wp14:anchorId="697DE51E" wp14:editId="4B18114C">
                      <wp:simplePos x="0" y="0"/>
                      <wp:positionH relativeFrom="column">
                        <wp:posOffset>0</wp:posOffset>
                      </wp:positionH>
                      <wp:positionV relativeFrom="paragraph">
                        <wp:posOffset>0</wp:posOffset>
                      </wp:positionV>
                      <wp:extent cx="76200" cy="28575"/>
                      <wp:effectExtent l="19050" t="19050" r="19050" b="28575"/>
                      <wp:wrapNone/>
                      <wp:docPr id="5840" name="Text Box 7408">
                        <a:extLst xmlns:a="http://schemas.openxmlformats.org/drawingml/2006/main">
                          <a:ext uri="{FF2B5EF4-FFF2-40B4-BE49-F238E27FC236}">
                            <a16:creationId xmlns:a16="http://schemas.microsoft.com/office/drawing/2014/main" id="{00000000-0008-0000-0000-0000D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A5DE0" id="Text Box 7408" o:spid="_x0000_s1026" type="#_x0000_t202" style="position:absolute;margin-left:0;margin-top:0;width:6pt;height:2.25pt;z-index:2488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3776" behindDoc="0" locked="0" layoutInCell="1" allowOverlap="1" wp14:anchorId="1DCB9C9F" wp14:editId="755C70BD">
                      <wp:simplePos x="0" y="0"/>
                      <wp:positionH relativeFrom="column">
                        <wp:posOffset>0</wp:posOffset>
                      </wp:positionH>
                      <wp:positionV relativeFrom="paragraph">
                        <wp:posOffset>0</wp:posOffset>
                      </wp:positionV>
                      <wp:extent cx="76200" cy="28575"/>
                      <wp:effectExtent l="19050" t="19050" r="19050" b="28575"/>
                      <wp:wrapNone/>
                      <wp:docPr id="5841" name="Text Box 7407">
                        <a:extLst xmlns:a="http://schemas.openxmlformats.org/drawingml/2006/main">
                          <a:ext uri="{FF2B5EF4-FFF2-40B4-BE49-F238E27FC236}">
                            <a16:creationId xmlns:a16="http://schemas.microsoft.com/office/drawing/2014/main" id="{00000000-0008-0000-0000-0000D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4456EA" id="Text Box 7407" o:spid="_x0000_s1026" type="#_x0000_t202" style="position:absolute;margin-left:0;margin-top:0;width:6pt;height:2.25pt;z-index:24884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4800" behindDoc="0" locked="0" layoutInCell="1" allowOverlap="1" wp14:anchorId="274448BE" wp14:editId="765E0495">
                      <wp:simplePos x="0" y="0"/>
                      <wp:positionH relativeFrom="column">
                        <wp:posOffset>0</wp:posOffset>
                      </wp:positionH>
                      <wp:positionV relativeFrom="paragraph">
                        <wp:posOffset>0</wp:posOffset>
                      </wp:positionV>
                      <wp:extent cx="76200" cy="28575"/>
                      <wp:effectExtent l="19050" t="19050" r="19050" b="28575"/>
                      <wp:wrapNone/>
                      <wp:docPr id="5842" name="Text Box 7406">
                        <a:extLst xmlns:a="http://schemas.openxmlformats.org/drawingml/2006/main">
                          <a:ext uri="{FF2B5EF4-FFF2-40B4-BE49-F238E27FC236}">
                            <a16:creationId xmlns:a16="http://schemas.microsoft.com/office/drawing/2014/main" id="{00000000-0008-0000-0000-0000D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0985B" id="Text Box 7406" o:spid="_x0000_s1026" type="#_x0000_t202" style="position:absolute;margin-left:0;margin-top:0;width:6pt;height:2.25pt;z-index:24884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5824" behindDoc="0" locked="0" layoutInCell="1" allowOverlap="1" wp14:anchorId="01A777B8" wp14:editId="0FE2C723">
                      <wp:simplePos x="0" y="0"/>
                      <wp:positionH relativeFrom="column">
                        <wp:posOffset>0</wp:posOffset>
                      </wp:positionH>
                      <wp:positionV relativeFrom="paragraph">
                        <wp:posOffset>0</wp:posOffset>
                      </wp:positionV>
                      <wp:extent cx="76200" cy="28575"/>
                      <wp:effectExtent l="19050" t="19050" r="19050" b="28575"/>
                      <wp:wrapNone/>
                      <wp:docPr id="5843" name="Text Box 7405">
                        <a:extLst xmlns:a="http://schemas.openxmlformats.org/drawingml/2006/main">
                          <a:ext uri="{FF2B5EF4-FFF2-40B4-BE49-F238E27FC236}">
                            <a16:creationId xmlns:a16="http://schemas.microsoft.com/office/drawing/2014/main" id="{00000000-0008-0000-0000-0000D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A6501" id="Text Box 7405" o:spid="_x0000_s1026" type="#_x0000_t202" style="position:absolute;margin-left:0;margin-top:0;width:6pt;height:2.25pt;z-index:24884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6848" behindDoc="0" locked="0" layoutInCell="1" allowOverlap="1" wp14:anchorId="10A88764" wp14:editId="09FE38B3">
                      <wp:simplePos x="0" y="0"/>
                      <wp:positionH relativeFrom="column">
                        <wp:posOffset>0</wp:posOffset>
                      </wp:positionH>
                      <wp:positionV relativeFrom="paragraph">
                        <wp:posOffset>0</wp:posOffset>
                      </wp:positionV>
                      <wp:extent cx="76200" cy="28575"/>
                      <wp:effectExtent l="19050" t="19050" r="19050" b="28575"/>
                      <wp:wrapNone/>
                      <wp:docPr id="5844" name="Text Box 7404">
                        <a:extLst xmlns:a="http://schemas.openxmlformats.org/drawingml/2006/main">
                          <a:ext uri="{FF2B5EF4-FFF2-40B4-BE49-F238E27FC236}">
                            <a16:creationId xmlns:a16="http://schemas.microsoft.com/office/drawing/2014/main" id="{00000000-0008-0000-0000-0000D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B747F" id="Text Box 7404" o:spid="_x0000_s1026" type="#_x0000_t202" style="position:absolute;margin-left:0;margin-top:0;width:6pt;height:2.25pt;z-index:24884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7872" behindDoc="0" locked="0" layoutInCell="1" allowOverlap="1" wp14:anchorId="2C5ECDFD" wp14:editId="78D1DA3B">
                      <wp:simplePos x="0" y="0"/>
                      <wp:positionH relativeFrom="column">
                        <wp:posOffset>0</wp:posOffset>
                      </wp:positionH>
                      <wp:positionV relativeFrom="paragraph">
                        <wp:posOffset>0</wp:posOffset>
                      </wp:positionV>
                      <wp:extent cx="76200" cy="28575"/>
                      <wp:effectExtent l="19050" t="19050" r="19050" b="28575"/>
                      <wp:wrapNone/>
                      <wp:docPr id="5845" name="Text Box 7403">
                        <a:extLst xmlns:a="http://schemas.openxmlformats.org/drawingml/2006/main">
                          <a:ext uri="{FF2B5EF4-FFF2-40B4-BE49-F238E27FC236}">
                            <a16:creationId xmlns:a16="http://schemas.microsoft.com/office/drawing/2014/main" id="{00000000-0008-0000-0000-0000D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E2C5B" id="Text Box 7403" o:spid="_x0000_s1026" type="#_x0000_t202" style="position:absolute;margin-left:0;margin-top:0;width:6pt;height:2.25pt;z-index:24884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8896" behindDoc="0" locked="0" layoutInCell="1" allowOverlap="1" wp14:anchorId="4C112CE7" wp14:editId="25ADF3E9">
                      <wp:simplePos x="0" y="0"/>
                      <wp:positionH relativeFrom="column">
                        <wp:posOffset>0</wp:posOffset>
                      </wp:positionH>
                      <wp:positionV relativeFrom="paragraph">
                        <wp:posOffset>0</wp:posOffset>
                      </wp:positionV>
                      <wp:extent cx="76200" cy="28575"/>
                      <wp:effectExtent l="19050" t="19050" r="19050" b="28575"/>
                      <wp:wrapNone/>
                      <wp:docPr id="5846" name="Text Box 7402">
                        <a:extLst xmlns:a="http://schemas.openxmlformats.org/drawingml/2006/main">
                          <a:ext uri="{FF2B5EF4-FFF2-40B4-BE49-F238E27FC236}">
                            <a16:creationId xmlns:a16="http://schemas.microsoft.com/office/drawing/2014/main" id="{00000000-0008-0000-0000-0000D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25C8F" id="Text Box 7402" o:spid="_x0000_s1026" type="#_x0000_t202" style="position:absolute;margin-left:0;margin-top:0;width:6pt;height:2.25pt;z-index:2488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49920" behindDoc="0" locked="0" layoutInCell="1" allowOverlap="1" wp14:anchorId="49F46EC6" wp14:editId="1D72E978">
                      <wp:simplePos x="0" y="0"/>
                      <wp:positionH relativeFrom="column">
                        <wp:posOffset>0</wp:posOffset>
                      </wp:positionH>
                      <wp:positionV relativeFrom="paragraph">
                        <wp:posOffset>0</wp:posOffset>
                      </wp:positionV>
                      <wp:extent cx="76200" cy="28575"/>
                      <wp:effectExtent l="19050" t="19050" r="19050" b="28575"/>
                      <wp:wrapNone/>
                      <wp:docPr id="5847" name="Text Box 7401">
                        <a:extLst xmlns:a="http://schemas.openxmlformats.org/drawingml/2006/main">
                          <a:ext uri="{FF2B5EF4-FFF2-40B4-BE49-F238E27FC236}">
                            <a16:creationId xmlns:a16="http://schemas.microsoft.com/office/drawing/2014/main" id="{00000000-0008-0000-0000-0000D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79CC1" id="Text Box 7401" o:spid="_x0000_s1026" type="#_x0000_t202" style="position:absolute;margin-left:0;margin-top:0;width:6pt;height:2.25pt;z-index:24884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0944" behindDoc="0" locked="0" layoutInCell="1" allowOverlap="1" wp14:anchorId="414A83C9" wp14:editId="5C73606E">
                      <wp:simplePos x="0" y="0"/>
                      <wp:positionH relativeFrom="column">
                        <wp:posOffset>0</wp:posOffset>
                      </wp:positionH>
                      <wp:positionV relativeFrom="paragraph">
                        <wp:posOffset>0</wp:posOffset>
                      </wp:positionV>
                      <wp:extent cx="76200" cy="28575"/>
                      <wp:effectExtent l="19050" t="19050" r="19050" b="28575"/>
                      <wp:wrapNone/>
                      <wp:docPr id="5848" name="Text Box 7400">
                        <a:extLst xmlns:a="http://schemas.openxmlformats.org/drawingml/2006/main">
                          <a:ext uri="{FF2B5EF4-FFF2-40B4-BE49-F238E27FC236}">
                            <a16:creationId xmlns:a16="http://schemas.microsoft.com/office/drawing/2014/main" id="{00000000-0008-0000-0000-0000D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BC669" id="Text Box 7400" o:spid="_x0000_s1026" type="#_x0000_t202" style="position:absolute;margin-left:0;margin-top:0;width:6pt;height:2.25pt;z-index:2488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1968" behindDoc="0" locked="0" layoutInCell="1" allowOverlap="1" wp14:anchorId="62AE9866" wp14:editId="514752DF">
                      <wp:simplePos x="0" y="0"/>
                      <wp:positionH relativeFrom="column">
                        <wp:posOffset>0</wp:posOffset>
                      </wp:positionH>
                      <wp:positionV relativeFrom="paragraph">
                        <wp:posOffset>0</wp:posOffset>
                      </wp:positionV>
                      <wp:extent cx="76200" cy="28575"/>
                      <wp:effectExtent l="19050" t="19050" r="19050" b="28575"/>
                      <wp:wrapNone/>
                      <wp:docPr id="5849" name="Text Box 7399">
                        <a:extLst xmlns:a="http://schemas.openxmlformats.org/drawingml/2006/main">
                          <a:ext uri="{FF2B5EF4-FFF2-40B4-BE49-F238E27FC236}">
                            <a16:creationId xmlns:a16="http://schemas.microsoft.com/office/drawing/2014/main" id="{00000000-0008-0000-0000-0000D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609E3" id="Text Box 7399" o:spid="_x0000_s1026" type="#_x0000_t202" style="position:absolute;margin-left:0;margin-top:0;width:6pt;height:2.25pt;z-index:2488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2992" behindDoc="0" locked="0" layoutInCell="1" allowOverlap="1" wp14:anchorId="5F196DD9" wp14:editId="384318F8">
                      <wp:simplePos x="0" y="0"/>
                      <wp:positionH relativeFrom="column">
                        <wp:posOffset>0</wp:posOffset>
                      </wp:positionH>
                      <wp:positionV relativeFrom="paragraph">
                        <wp:posOffset>0</wp:posOffset>
                      </wp:positionV>
                      <wp:extent cx="76200" cy="28575"/>
                      <wp:effectExtent l="19050" t="19050" r="19050" b="28575"/>
                      <wp:wrapNone/>
                      <wp:docPr id="5850" name="Text Box 7398">
                        <a:extLst xmlns:a="http://schemas.openxmlformats.org/drawingml/2006/main">
                          <a:ext uri="{FF2B5EF4-FFF2-40B4-BE49-F238E27FC236}">
                            <a16:creationId xmlns:a16="http://schemas.microsoft.com/office/drawing/2014/main" id="{00000000-0008-0000-0000-0000D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F2F0E" id="Text Box 7398" o:spid="_x0000_s1026" type="#_x0000_t202" style="position:absolute;margin-left:0;margin-top:0;width:6pt;height:2.25pt;z-index:2488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4016" behindDoc="0" locked="0" layoutInCell="1" allowOverlap="1" wp14:anchorId="6D981424" wp14:editId="0121A16A">
                      <wp:simplePos x="0" y="0"/>
                      <wp:positionH relativeFrom="column">
                        <wp:posOffset>0</wp:posOffset>
                      </wp:positionH>
                      <wp:positionV relativeFrom="paragraph">
                        <wp:posOffset>0</wp:posOffset>
                      </wp:positionV>
                      <wp:extent cx="76200" cy="28575"/>
                      <wp:effectExtent l="19050" t="19050" r="19050" b="28575"/>
                      <wp:wrapNone/>
                      <wp:docPr id="5851" name="Text Box 7397">
                        <a:extLst xmlns:a="http://schemas.openxmlformats.org/drawingml/2006/main">
                          <a:ext uri="{FF2B5EF4-FFF2-40B4-BE49-F238E27FC236}">
                            <a16:creationId xmlns:a16="http://schemas.microsoft.com/office/drawing/2014/main" id="{00000000-0008-0000-0000-0000D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8D51F" id="Text Box 7397" o:spid="_x0000_s1026" type="#_x0000_t202" style="position:absolute;margin-left:0;margin-top:0;width:6pt;height:2.25pt;z-index:2488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5040" behindDoc="0" locked="0" layoutInCell="1" allowOverlap="1" wp14:anchorId="7E49A202" wp14:editId="0239FF48">
                      <wp:simplePos x="0" y="0"/>
                      <wp:positionH relativeFrom="column">
                        <wp:posOffset>0</wp:posOffset>
                      </wp:positionH>
                      <wp:positionV relativeFrom="paragraph">
                        <wp:posOffset>0</wp:posOffset>
                      </wp:positionV>
                      <wp:extent cx="76200" cy="28575"/>
                      <wp:effectExtent l="19050" t="19050" r="19050" b="28575"/>
                      <wp:wrapNone/>
                      <wp:docPr id="5852" name="Text Box 7396">
                        <a:extLst xmlns:a="http://schemas.openxmlformats.org/drawingml/2006/main">
                          <a:ext uri="{FF2B5EF4-FFF2-40B4-BE49-F238E27FC236}">
                            <a16:creationId xmlns:a16="http://schemas.microsoft.com/office/drawing/2014/main" id="{00000000-0008-0000-0000-0000D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02645" id="Text Box 7396" o:spid="_x0000_s1026" type="#_x0000_t202" style="position:absolute;margin-left:0;margin-top:0;width:6pt;height:2.25pt;z-index:2488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6064" behindDoc="0" locked="0" layoutInCell="1" allowOverlap="1" wp14:anchorId="69D92D85" wp14:editId="0603213D">
                      <wp:simplePos x="0" y="0"/>
                      <wp:positionH relativeFrom="column">
                        <wp:posOffset>0</wp:posOffset>
                      </wp:positionH>
                      <wp:positionV relativeFrom="paragraph">
                        <wp:posOffset>0</wp:posOffset>
                      </wp:positionV>
                      <wp:extent cx="76200" cy="28575"/>
                      <wp:effectExtent l="19050" t="19050" r="19050" b="28575"/>
                      <wp:wrapNone/>
                      <wp:docPr id="5853" name="Text Box 7395">
                        <a:extLst xmlns:a="http://schemas.openxmlformats.org/drawingml/2006/main">
                          <a:ext uri="{FF2B5EF4-FFF2-40B4-BE49-F238E27FC236}">
                            <a16:creationId xmlns:a16="http://schemas.microsoft.com/office/drawing/2014/main" id="{00000000-0008-0000-0000-0000D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A6C33" id="Text Box 7395" o:spid="_x0000_s1026" type="#_x0000_t202" style="position:absolute;margin-left:0;margin-top:0;width:6pt;height:2.25pt;z-index:2488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7088" behindDoc="0" locked="0" layoutInCell="1" allowOverlap="1" wp14:anchorId="4BB43ED4" wp14:editId="411EC2FD">
                      <wp:simplePos x="0" y="0"/>
                      <wp:positionH relativeFrom="column">
                        <wp:posOffset>0</wp:posOffset>
                      </wp:positionH>
                      <wp:positionV relativeFrom="paragraph">
                        <wp:posOffset>0</wp:posOffset>
                      </wp:positionV>
                      <wp:extent cx="76200" cy="28575"/>
                      <wp:effectExtent l="19050" t="19050" r="19050" b="28575"/>
                      <wp:wrapNone/>
                      <wp:docPr id="5854" name="Text Box 7394">
                        <a:extLst xmlns:a="http://schemas.openxmlformats.org/drawingml/2006/main">
                          <a:ext uri="{FF2B5EF4-FFF2-40B4-BE49-F238E27FC236}">
                            <a16:creationId xmlns:a16="http://schemas.microsoft.com/office/drawing/2014/main" id="{00000000-0008-0000-0000-0000D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05A3DA" id="Text Box 7394" o:spid="_x0000_s1026" type="#_x0000_t202" style="position:absolute;margin-left:0;margin-top:0;width:6pt;height:2.25pt;z-index:2488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8112" behindDoc="0" locked="0" layoutInCell="1" allowOverlap="1" wp14:anchorId="5CDB19FD" wp14:editId="542B3A59">
                      <wp:simplePos x="0" y="0"/>
                      <wp:positionH relativeFrom="column">
                        <wp:posOffset>0</wp:posOffset>
                      </wp:positionH>
                      <wp:positionV relativeFrom="paragraph">
                        <wp:posOffset>0</wp:posOffset>
                      </wp:positionV>
                      <wp:extent cx="76200" cy="28575"/>
                      <wp:effectExtent l="19050" t="19050" r="19050" b="28575"/>
                      <wp:wrapNone/>
                      <wp:docPr id="5855" name="Text Box 7393">
                        <a:extLst xmlns:a="http://schemas.openxmlformats.org/drawingml/2006/main">
                          <a:ext uri="{FF2B5EF4-FFF2-40B4-BE49-F238E27FC236}">
                            <a16:creationId xmlns:a16="http://schemas.microsoft.com/office/drawing/2014/main" id="{00000000-0008-0000-0000-0000D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FF521" id="Text Box 7393" o:spid="_x0000_s1026" type="#_x0000_t202" style="position:absolute;margin-left:0;margin-top:0;width:6pt;height:2.25pt;z-index:2488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59136" behindDoc="0" locked="0" layoutInCell="1" allowOverlap="1" wp14:anchorId="5C80E9FB" wp14:editId="196A5249">
                      <wp:simplePos x="0" y="0"/>
                      <wp:positionH relativeFrom="column">
                        <wp:posOffset>0</wp:posOffset>
                      </wp:positionH>
                      <wp:positionV relativeFrom="paragraph">
                        <wp:posOffset>0</wp:posOffset>
                      </wp:positionV>
                      <wp:extent cx="76200" cy="28575"/>
                      <wp:effectExtent l="19050" t="19050" r="19050" b="28575"/>
                      <wp:wrapNone/>
                      <wp:docPr id="5856" name="Text Box 7392">
                        <a:extLst xmlns:a="http://schemas.openxmlformats.org/drawingml/2006/main">
                          <a:ext uri="{FF2B5EF4-FFF2-40B4-BE49-F238E27FC236}">
                            <a16:creationId xmlns:a16="http://schemas.microsoft.com/office/drawing/2014/main" id="{00000000-0008-0000-0000-0000E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725693" id="Text Box 7392" o:spid="_x0000_s1026" type="#_x0000_t202" style="position:absolute;margin-left:0;margin-top:0;width:6pt;height:2.25pt;z-index:2488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0160" behindDoc="0" locked="0" layoutInCell="1" allowOverlap="1" wp14:anchorId="589D31AD" wp14:editId="1EE367DA">
                      <wp:simplePos x="0" y="0"/>
                      <wp:positionH relativeFrom="column">
                        <wp:posOffset>0</wp:posOffset>
                      </wp:positionH>
                      <wp:positionV relativeFrom="paragraph">
                        <wp:posOffset>0</wp:posOffset>
                      </wp:positionV>
                      <wp:extent cx="76200" cy="28575"/>
                      <wp:effectExtent l="19050" t="19050" r="19050" b="28575"/>
                      <wp:wrapNone/>
                      <wp:docPr id="5857" name="Text Box 7391">
                        <a:extLst xmlns:a="http://schemas.openxmlformats.org/drawingml/2006/main">
                          <a:ext uri="{FF2B5EF4-FFF2-40B4-BE49-F238E27FC236}">
                            <a16:creationId xmlns:a16="http://schemas.microsoft.com/office/drawing/2014/main" id="{00000000-0008-0000-0000-0000E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6C8B7F" id="Text Box 7391" o:spid="_x0000_s1026" type="#_x0000_t202" style="position:absolute;margin-left:0;margin-top:0;width:6pt;height:2.25pt;z-index:2488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1184" behindDoc="0" locked="0" layoutInCell="1" allowOverlap="1" wp14:anchorId="21879E7B" wp14:editId="1513EBEB">
                      <wp:simplePos x="0" y="0"/>
                      <wp:positionH relativeFrom="column">
                        <wp:posOffset>0</wp:posOffset>
                      </wp:positionH>
                      <wp:positionV relativeFrom="paragraph">
                        <wp:posOffset>0</wp:posOffset>
                      </wp:positionV>
                      <wp:extent cx="76200" cy="28575"/>
                      <wp:effectExtent l="19050" t="19050" r="19050" b="28575"/>
                      <wp:wrapNone/>
                      <wp:docPr id="5858" name="Text Box 7390">
                        <a:extLst xmlns:a="http://schemas.openxmlformats.org/drawingml/2006/main">
                          <a:ext uri="{FF2B5EF4-FFF2-40B4-BE49-F238E27FC236}">
                            <a16:creationId xmlns:a16="http://schemas.microsoft.com/office/drawing/2014/main" id="{00000000-0008-0000-0000-0000E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7C9BC" id="Text Box 7390" o:spid="_x0000_s1026" type="#_x0000_t202" style="position:absolute;margin-left:0;margin-top:0;width:6pt;height:2.25pt;z-index:2488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2208" behindDoc="0" locked="0" layoutInCell="1" allowOverlap="1" wp14:anchorId="6AD785FC" wp14:editId="384E420E">
                      <wp:simplePos x="0" y="0"/>
                      <wp:positionH relativeFrom="column">
                        <wp:posOffset>0</wp:posOffset>
                      </wp:positionH>
                      <wp:positionV relativeFrom="paragraph">
                        <wp:posOffset>0</wp:posOffset>
                      </wp:positionV>
                      <wp:extent cx="76200" cy="28575"/>
                      <wp:effectExtent l="19050" t="19050" r="19050" b="28575"/>
                      <wp:wrapNone/>
                      <wp:docPr id="5859" name="Text Box 7389">
                        <a:extLst xmlns:a="http://schemas.openxmlformats.org/drawingml/2006/main">
                          <a:ext uri="{FF2B5EF4-FFF2-40B4-BE49-F238E27FC236}">
                            <a16:creationId xmlns:a16="http://schemas.microsoft.com/office/drawing/2014/main" id="{00000000-0008-0000-0000-0000E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3F280" id="Text Box 7389" o:spid="_x0000_s1026" type="#_x0000_t202" style="position:absolute;margin-left:0;margin-top:0;width:6pt;height:2.25pt;z-index:2488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3232" behindDoc="0" locked="0" layoutInCell="1" allowOverlap="1" wp14:anchorId="693C0251" wp14:editId="2D48E8F5">
                      <wp:simplePos x="0" y="0"/>
                      <wp:positionH relativeFrom="column">
                        <wp:posOffset>0</wp:posOffset>
                      </wp:positionH>
                      <wp:positionV relativeFrom="paragraph">
                        <wp:posOffset>0</wp:posOffset>
                      </wp:positionV>
                      <wp:extent cx="76200" cy="28575"/>
                      <wp:effectExtent l="19050" t="19050" r="19050" b="28575"/>
                      <wp:wrapNone/>
                      <wp:docPr id="5860" name="Text Box 7388">
                        <a:extLst xmlns:a="http://schemas.openxmlformats.org/drawingml/2006/main">
                          <a:ext uri="{FF2B5EF4-FFF2-40B4-BE49-F238E27FC236}">
                            <a16:creationId xmlns:a16="http://schemas.microsoft.com/office/drawing/2014/main" id="{00000000-0008-0000-0000-0000E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DB12F" id="Text Box 7388" o:spid="_x0000_s1026" type="#_x0000_t202" style="position:absolute;margin-left:0;margin-top:0;width:6pt;height:2.25pt;z-index:2488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4256" behindDoc="0" locked="0" layoutInCell="1" allowOverlap="1" wp14:anchorId="3E31BB50" wp14:editId="611DB89F">
                      <wp:simplePos x="0" y="0"/>
                      <wp:positionH relativeFrom="column">
                        <wp:posOffset>0</wp:posOffset>
                      </wp:positionH>
                      <wp:positionV relativeFrom="paragraph">
                        <wp:posOffset>0</wp:posOffset>
                      </wp:positionV>
                      <wp:extent cx="76200" cy="28575"/>
                      <wp:effectExtent l="19050" t="19050" r="19050" b="28575"/>
                      <wp:wrapNone/>
                      <wp:docPr id="5861" name="Text Box 7387">
                        <a:extLst xmlns:a="http://schemas.openxmlformats.org/drawingml/2006/main">
                          <a:ext uri="{FF2B5EF4-FFF2-40B4-BE49-F238E27FC236}">
                            <a16:creationId xmlns:a16="http://schemas.microsoft.com/office/drawing/2014/main" id="{00000000-0008-0000-0000-0000E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181E3" id="Text Box 7387" o:spid="_x0000_s1026" type="#_x0000_t202" style="position:absolute;margin-left:0;margin-top:0;width:6pt;height:2.25pt;z-index:24886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5280" behindDoc="0" locked="0" layoutInCell="1" allowOverlap="1" wp14:anchorId="14EBB665" wp14:editId="4C409FC0">
                      <wp:simplePos x="0" y="0"/>
                      <wp:positionH relativeFrom="column">
                        <wp:posOffset>0</wp:posOffset>
                      </wp:positionH>
                      <wp:positionV relativeFrom="paragraph">
                        <wp:posOffset>0</wp:posOffset>
                      </wp:positionV>
                      <wp:extent cx="76200" cy="28575"/>
                      <wp:effectExtent l="19050" t="19050" r="19050" b="28575"/>
                      <wp:wrapNone/>
                      <wp:docPr id="5862" name="Text Box 7386">
                        <a:extLst xmlns:a="http://schemas.openxmlformats.org/drawingml/2006/main">
                          <a:ext uri="{FF2B5EF4-FFF2-40B4-BE49-F238E27FC236}">
                            <a16:creationId xmlns:a16="http://schemas.microsoft.com/office/drawing/2014/main" id="{00000000-0008-0000-0000-0000E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78A6B" id="Text Box 7386" o:spid="_x0000_s1026" type="#_x0000_t202" style="position:absolute;margin-left:0;margin-top:0;width:6pt;height:2.25pt;z-index:2488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6304" behindDoc="0" locked="0" layoutInCell="1" allowOverlap="1" wp14:anchorId="31C0FB5D" wp14:editId="663D697B">
                      <wp:simplePos x="0" y="0"/>
                      <wp:positionH relativeFrom="column">
                        <wp:posOffset>0</wp:posOffset>
                      </wp:positionH>
                      <wp:positionV relativeFrom="paragraph">
                        <wp:posOffset>0</wp:posOffset>
                      </wp:positionV>
                      <wp:extent cx="76200" cy="28575"/>
                      <wp:effectExtent l="19050" t="19050" r="19050" b="28575"/>
                      <wp:wrapNone/>
                      <wp:docPr id="5863" name="Text Box 7385">
                        <a:extLst xmlns:a="http://schemas.openxmlformats.org/drawingml/2006/main">
                          <a:ext uri="{FF2B5EF4-FFF2-40B4-BE49-F238E27FC236}">
                            <a16:creationId xmlns:a16="http://schemas.microsoft.com/office/drawing/2014/main" id="{00000000-0008-0000-0000-0000E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3EDB7" id="Text Box 7385" o:spid="_x0000_s1026" type="#_x0000_t202" style="position:absolute;margin-left:0;margin-top:0;width:6pt;height:2.25pt;z-index:2488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7328" behindDoc="0" locked="0" layoutInCell="1" allowOverlap="1" wp14:anchorId="5377DAE0" wp14:editId="5D0480A1">
                      <wp:simplePos x="0" y="0"/>
                      <wp:positionH relativeFrom="column">
                        <wp:posOffset>0</wp:posOffset>
                      </wp:positionH>
                      <wp:positionV relativeFrom="paragraph">
                        <wp:posOffset>0</wp:posOffset>
                      </wp:positionV>
                      <wp:extent cx="76200" cy="28575"/>
                      <wp:effectExtent l="19050" t="19050" r="19050" b="28575"/>
                      <wp:wrapNone/>
                      <wp:docPr id="5864" name="Text Box 7384">
                        <a:extLst xmlns:a="http://schemas.openxmlformats.org/drawingml/2006/main">
                          <a:ext uri="{FF2B5EF4-FFF2-40B4-BE49-F238E27FC236}">
                            <a16:creationId xmlns:a16="http://schemas.microsoft.com/office/drawing/2014/main" id="{00000000-0008-0000-0000-0000E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49DEE" id="Text Box 7384" o:spid="_x0000_s1026" type="#_x0000_t202" style="position:absolute;margin-left:0;margin-top:0;width:6pt;height:2.25pt;z-index:2488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8352" behindDoc="0" locked="0" layoutInCell="1" allowOverlap="1" wp14:anchorId="3814B724" wp14:editId="10C77E60">
                      <wp:simplePos x="0" y="0"/>
                      <wp:positionH relativeFrom="column">
                        <wp:posOffset>0</wp:posOffset>
                      </wp:positionH>
                      <wp:positionV relativeFrom="paragraph">
                        <wp:posOffset>0</wp:posOffset>
                      </wp:positionV>
                      <wp:extent cx="76200" cy="28575"/>
                      <wp:effectExtent l="19050" t="19050" r="19050" b="28575"/>
                      <wp:wrapNone/>
                      <wp:docPr id="5865" name="Text Box 7383">
                        <a:extLst xmlns:a="http://schemas.openxmlformats.org/drawingml/2006/main">
                          <a:ext uri="{FF2B5EF4-FFF2-40B4-BE49-F238E27FC236}">
                            <a16:creationId xmlns:a16="http://schemas.microsoft.com/office/drawing/2014/main" id="{00000000-0008-0000-0000-0000E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6863A1" id="Text Box 7383" o:spid="_x0000_s1026" type="#_x0000_t202" style="position:absolute;margin-left:0;margin-top:0;width:6pt;height:2.25pt;z-index:2488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69376" behindDoc="0" locked="0" layoutInCell="1" allowOverlap="1" wp14:anchorId="0DC2ABE9" wp14:editId="5047F334">
                      <wp:simplePos x="0" y="0"/>
                      <wp:positionH relativeFrom="column">
                        <wp:posOffset>0</wp:posOffset>
                      </wp:positionH>
                      <wp:positionV relativeFrom="paragraph">
                        <wp:posOffset>0</wp:posOffset>
                      </wp:positionV>
                      <wp:extent cx="76200" cy="28575"/>
                      <wp:effectExtent l="19050" t="19050" r="19050" b="28575"/>
                      <wp:wrapNone/>
                      <wp:docPr id="5866" name="Text Box 7382">
                        <a:extLst xmlns:a="http://schemas.openxmlformats.org/drawingml/2006/main">
                          <a:ext uri="{FF2B5EF4-FFF2-40B4-BE49-F238E27FC236}">
                            <a16:creationId xmlns:a16="http://schemas.microsoft.com/office/drawing/2014/main" id="{00000000-0008-0000-0000-0000E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A7178" id="Text Box 7382" o:spid="_x0000_s1026" type="#_x0000_t202" style="position:absolute;margin-left:0;margin-top:0;width:6pt;height:2.25pt;z-index:2488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0400" behindDoc="0" locked="0" layoutInCell="1" allowOverlap="1" wp14:anchorId="0049B63B" wp14:editId="7349F2EC">
                      <wp:simplePos x="0" y="0"/>
                      <wp:positionH relativeFrom="column">
                        <wp:posOffset>0</wp:posOffset>
                      </wp:positionH>
                      <wp:positionV relativeFrom="paragraph">
                        <wp:posOffset>0</wp:posOffset>
                      </wp:positionV>
                      <wp:extent cx="76200" cy="28575"/>
                      <wp:effectExtent l="19050" t="19050" r="19050" b="28575"/>
                      <wp:wrapNone/>
                      <wp:docPr id="5867" name="Text Box 7381">
                        <a:extLst xmlns:a="http://schemas.openxmlformats.org/drawingml/2006/main">
                          <a:ext uri="{FF2B5EF4-FFF2-40B4-BE49-F238E27FC236}">
                            <a16:creationId xmlns:a16="http://schemas.microsoft.com/office/drawing/2014/main" id="{00000000-0008-0000-0000-0000E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4306A" id="Text Box 7381" o:spid="_x0000_s1026" type="#_x0000_t202" style="position:absolute;margin-left:0;margin-top:0;width:6pt;height:2.25pt;z-index:2488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1424" behindDoc="0" locked="0" layoutInCell="1" allowOverlap="1" wp14:anchorId="26E0ABD5" wp14:editId="76F92A30">
                      <wp:simplePos x="0" y="0"/>
                      <wp:positionH relativeFrom="column">
                        <wp:posOffset>0</wp:posOffset>
                      </wp:positionH>
                      <wp:positionV relativeFrom="paragraph">
                        <wp:posOffset>0</wp:posOffset>
                      </wp:positionV>
                      <wp:extent cx="76200" cy="28575"/>
                      <wp:effectExtent l="19050" t="19050" r="19050" b="28575"/>
                      <wp:wrapNone/>
                      <wp:docPr id="5868" name="Text Box 7380">
                        <a:extLst xmlns:a="http://schemas.openxmlformats.org/drawingml/2006/main">
                          <a:ext uri="{FF2B5EF4-FFF2-40B4-BE49-F238E27FC236}">
                            <a16:creationId xmlns:a16="http://schemas.microsoft.com/office/drawing/2014/main" id="{00000000-0008-0000-0000-0000E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0D4EB" id="Text Box 7380" o:spid="_x0000_s1026" type="#_x0000_t202" style="position:absolute;margin-left:0;margin-top:0;width:6pt;height:2.25pt;z-index:2488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2448" behindDoc="0" locked="0" layoutInCell="1" allowOverlap="1" wp14:anchorId="142CDF47" wp14:editId="4FD4675A">
                      <wp:simplePos x="0" y="0"/>
                      <wp:positionH relativeFrom="column">
                        <wp:posOffset>0</wp:posOffset>
                      </wp:positionH>
                      <wp:positionV relativeFrom="paragraph">
                        <wp:posOffset>0</wp:posOffset>
                      </wp:positionV>
                      <wp:extent cx="76200" cy="28575"/>
                      <wp:effectExtent l="19050" t="19050" r="19050" b="28575"/>
                      <wp:wrapNone/>
                      <wp:docPr id="5869" name="Text Box 7379">
                        <a:extLst xmlns:a="http://schemas.openxmlformats.org/drawingml/2006/main">
                          <a:ext uri="{FF2B5EF4-FFF2-40B4-BE49-F238E27FC236}">
                            <a16:creationId xmlns:a16="http://schemas.microsoft.com/office/drawing/2014/main" id="{00000000-0008-0000-0000-0000E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70E72" id="Text Box 7379" o:spid="_x0000_s1026" type="#_x0000_t202" style="position:absolute;margin-left:0;margin-top:0;width:6pt;height:2.25pt;z-index:2488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3472" behindDoc="0" locked="0" layoutInCell="1" allowOverlap="1" wp14:anchorId="187E60F1" wp14:editId="228DC189">
                      <wp:simplePos x="0" y="0"/>
                      <wp:positionH relativeFrom="column">
                        <wp:posOffset>0</wp:posOffset>
                      </wp:positionH>
                      <wp:positionV relativeFrom="paragraph">
                        <wp:posOffset>0</wp:posOffset>
                      </wp:positionV>
                      <wp:extent cx="76200" cy="28575"/>
                      <wp:effectExtent l="19050" t="19050" r="19050" b="28575"/>
                      <wp:wrapNone/>
                      <wp:docPr id="5870" name="Text Box 7378">
                        <a:extLst xmlns:a="http://schemas.openxmlformats.org/drawingml/2006/main">
                          <a:ext uri="{FF2B5EF4-FFF2-40B4-BE49-F238E27FC236}">
                            <a16:creationId xmlns:a16="http://schemas.microsoft.com/office/drawing/2014/main" id="{00000000-0008-0000-0000-0000E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6E974" id="Text Box 7378" o:spid="_x0000_s1026" type="#_x0000_t202" style="position:absolute;margin-left:0;margin-top:0;width:6pt;height:2.25pt;z-index:2488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4496" behindDoc="0" locked="0" layoutInCell="1" allowOverlap="1" wp14:anchorId="4359AF3A" wp14:editId="33467671">
                      <wp:simplePos x="0" y="0"/>
                      <wp:positionH relativeFrom="column">
                        <wp:posOffset>0</wp:posOffset>
                      </wp:positionH>
                      <wp:positionV relativeFrom="paragraph">
                        <wp:posOffset>0</wp:posOffset>
                      </wp:positionV>
                      <wp:extent cx="76200" cy="28575"/>
                      <wp:effectExtent l="19050" t="19050" r="19050" b="28575"/>
                      <wp:wrapNone/>
                      <wp:docPr id="5871" name="Text Box 7377">
                        <a:extLst xmlns:a="http://schemas.openxmlformats.org/drawingml/2006/main">
                          <a:ext uri="{FF2B5EF4-FFF2-40B4-BE49-F238E27FC236}">
                            <a16:creationId xmlns:a16="http://schemas.microsoft.com/office/drawing/2014/main" id="{00000000-0008-0000-0000-0000E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07243" id="Text Box 7377" o:spid="_x0000_s1026" type="#_x0000_t202" style="position:absolute;margin-left:0;margin-top:0;width:6pt;height:2.25pt;z-index:2488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5520" behindDoc="0" locked="0" layoutInCell="1" allowOverlap="1" wp14:anchorId="62A42E51" wp14:editId="313AA671">
                      <wp:simplePos x="0" y="0"/>
                      <wp:positionH relativeFrom="column">
                        <wp:posOffset>0</wp:posOffset>
                      </wp:positionH>
                      <wp:positionV relativeFrom="paragraph">
                        <wp:posOffset>0</wp:posOffset>
                      </wp:positionV>
                      <wp:extent cx="76200" cy="28575"/>
                      <wp:effectExtent l="19050" t="19050" r="19050" b="28575"/>
                      <wp:wrapNone/>
                      <wp:docPr id="5872" name="Text Box 7376">
                        <a:extLst xmlns:a="http://schemas.openxmlformats.org/drawingml/2006/main">
                          <a:ext uri="{FF2B5EF4-FFF2-40B4-BE49-F238E27FC236}">
                            <a16:creationId xmlns:a16="http://schemas.microsoft.com/office/drawing/2014/main" id="{00000000-0008-0000-0000-0000F0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690F3" id="Text Box 7376" o:spid="_x0000_s1026" type="#_x0000_t202" style="position:absolute;margin-left:0;margin-top:0;width:6pt;height:2.25pt;z-index:2488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6544" behindDoc="0" locked="0" layoutInCell="1" allowOverlap="1" wp14:anchorId="4F91C8FE" wp14:editId="32100B47">
                      <wp:simplePos x="0" y="0"/>
                      <wp:positionH relativeFrom="column">
                        <wp:posOffset>0</wp:posOffset>
                      </wp:positionH>
                      <wp:positionV relativeFrom="paragraph">
                        <wp:posOffset>0</wp:posOffset>
                      </wp:positionV>
                      <wp:extent cx="76200" cy="28575"/>
                      <wp:effectExtent l="19050" t="19050" r="19050" b="28575"/>
                      <wp:wrapNone/>
                      <wp:docPr id="5873" name="Text Box 7375">
                        <a:extLst xmlns:a="http://schemas.openxmlformats.org/drawingml/2006/main">
                          <a:ext uri="{FF2B5EF4-FFF2-40B4-BE49-F238E27FC236}">
                            <a16:creationId xmlns:a16="http://schemas.microsoft.com/office/drawing/2014/main" id="{00000000-0008-0000-0000-0000F1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9DF33" id="Text Box 7375" o:spid="_x0000_s1026" type="#_x0000_t202" style="position:absolute;margin-left:0;margin-top:0;width:6pt;height:2.25pt;z-index:2488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7568" behindDoc="0" locked="0" layoutInCell="1" allowOverlap="1" wp14:anchorId="26D8A3DF" wp14:editId="2C8D6E8C">
                      <wp:simplePos x="0" y="0"/>
                      <wp:positionH relativeFrom="column">
                        <wp:posOffset>0</wp:posOffset>
                      </wp:positionH>
                      <wp:positionV relativeFrom="paragraph">
                        <wp:posOffset>0</wp:posOffset>
                      </wp:positionV>
                      <wp:extent cx="76200" cy="28575"/>
                      <wp:effectExtent l="19050" t="19050" r="19050" b="28575"/>
                      <wp:wrapNone/>
                      <wp:docPr id="5874" name="Text Box 7374">
                        <a:extLst xmlns:a="http://schemas.openxmlformats.org/drawingml/2006/main">
                          <a:ext uri="{FF2B5EF4-FFF2-40B4-BE49-F238E27FC236}">
                            <a16:creationId xmlns:a16="http://schemas.microsoft.com/office/drawing/2014/main" id="{00000000-0008-0000-0000-0000F2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7A479" id="Text Box 7374" o:spid="_x0000_s1026" type="#_x0000_t202" style="position:absolute;margin-left:0;margin-top:0;width:6pt;height:2.25pt;z-index:2488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8592" behindDoc="0" locked="0" layoutInCell="1" allowOverlap="1" wp14:anchorId="6013758E" wp14:editId="48D6BCD6">
                      <wp:simplePos x="0" y="0"/>
                      <wp:positionH relativeFrom="column">
                        <wp:posOffset>0</wp:posOffset>
                      </wp:positionH>
                      <wp:positionV relativeFrom="paragraph">
                        <wp:posOffset>0</wp:posOffset>
                      </wp:positionV>
                      <wp:extent cx="76200" cy="28575"/>
                      <wp:effectExtent l="19050" t="19050" r="19050" b="28575"/>
                      <wp:wrapNone/>
                      <wp:docPr id="5875" name="Text Box 7373">
                        <a:extLst xmlns:a="http://schemas.openxmlformats.org/drawingml/2006/main">
                          <a:ext uri="{FF2B5EF4-FFF2-40B4-BE49-F238E27FC236}">
                            <a16:creationId xmlns:a16="http://schemas.microsoft.com/office/drawing/2014/main" id="{00000000-0008-0000-0000-0000F3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D3F97" id="Text Box 7373" o:spid="_x0000_s1026" type="#_x0000_t202" style="position:absolute;margin-left:0;margin-top:0;width:6pt;height:2.25pt;z-index:2488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79616" behindDoc="0" locked="0" layoutInCell="1" allowOverlap="1" wp14:anchorId="6591B6BB" wp14:editId="71173E9F">
                      <wp:simplePos x="0" y="0"/>
                      <wp:positionH relativeFrom="column">
                        <wp:posOffset>0</wp:posOffset>
                      </wp:positionH>
                      <wp:positionV relativeFrom="paragraph">
                        <wp:posOffset>0</wp:posOffset>
                      </wp:positionV>
                      <wp:extent cx="76200" cy="28575"/>
                      <wp:effectExtent l="19050" t="19050" r="19050" b="28575"/>
                      <wp:wrapNone/>
                      <wp:docPr id="5876" name="Text Box 7372">
                        <a:extLst xmlns:a="http://schemas.openxmlformats.org/drawingml/2006/main">
                          <a:ext uri="{FF2B5EF4-FFF2-40B4-BE49-F238E27FC236}">
                            <a16:creationId xmlns:a16="http://schemas.microsoft.com/office/drawing/2014/main" id="{00000000-0008-0000-0000-0000F4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C1427" id="Text Box 7372" o:spid="_x0000_s1026" type="#_x0000_t202" style="position:absolute;margin-left:0;margin-top:0;width:6pt;height:2.25pt;z-index:2488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0640" behindDoc="0" locked="0" layoutInCell="1" allowOverlap="1" wp14:anchorId="221BFE39" wp14:editId="23CA54A5">
                      <wp:simplePos x="0" y="0"/>
                      <wp:positionH relativeFrom="column">
                        <wp:posOffset>0</wp:posOffset>
                      </wp:positionH>
                      <wp:positionV relativeFrom="paragraph">
                        <wp:posOffset>0</wp:posOffset>
                      </wp:positionV>
                      <wp:extent cx="76200" cy="28575"/>
                      <wp:effectExtent l="19050" t="19050" r="19050" b="28575"/>
                      <wp:wrapNone/>
                      <wp:docPr id="5877" name="Text Box 7371">
                        <a:extLst xmlns:a="http://schemas.openxmlformats.org/drawingml/2006/main">
                          <a:ext uri="{FF2B5EF4-FFF2-40B4-BE49-F238E27FC236}">
                            <a16:creationId xmlns:a16="http://schemas.microsoft.com/office/drawing/2014/main" id="{00000000-0008-0000-0000-0000F5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A576F" id="Text Box 7371" o:spid="_x0000_s1026" type="#_x0000_t202" style="position:absolute;margin-left:0;margin-top:0;width:6pt;height:2.25pt;z-index:2488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1664" behindDoc="0" locked="0" layoutInCell="1" allowOverlap="1" wp14:anchorId="26F4A5D4" wp14:editId="241E1396">
                      <wp:simplePos x="0" y="0"/>
                      <wp:positionH relativeFrom="column">
                        <wp:posOffset>0</wp:posOffset>
                      </wp:positionH>
                      <wp:positionV relativeFrom="paragraph">
                        <wp:posOffset>0</wp:posOffset>
                      </wp:positionV>
                      <wp:extent cx="76200" cy="28575"/>
                      <wp:effectExtent l="19050" t="19050" r="19050" b="28575"/>
                      <wp:wrapNone/>
                      <wp:docPr id="5878" name="Text Box 7370">
                        <a:extLst xmlns:a="http://schemas.openxmlformats.org/drawingml/2006/main">
                          <a:ext uri="{FF2B5EF4-FFF2-40B4-BE49-F238E27FC236}">
                            <a16:creationId xmlns:a16="http://schemas.microsoft.com/office/drawing/2014/main" id="{00000000-0008-0000-0000-0000F6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25B548" id="Text Box 7370" o:spid="_x0000_s1026" type="#_x0000_t202" style="position:absolute;margin-left:0;margin-top:0;width:6pt;height:2.25pt;z-index:2488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2688" behindDoc="0" locked="0" layoutInCell="1" allowOverlap="1" wp14:anchorId="128A76AF" wp14:editId="30E22C92">
                      <wp:simplePos x="0" y="0"/>
                      <wp:positionH relativeFrom="column">
                        <wp:posOffset>0</wp:posOffset>
                      </wp:positionH>
                      <wp:positionV relativeFrom="paragraph">
                        <wp:posOffset>0</wp:posOffset>
                      </wp:positionV>
                      <wp:extent cx="76200" cy="28575"/>
                      <wp:effectExtent l="19050" t="19050" r="19050" b="28575"/>
                      <wp:wrapNone/>
                      <wp:docPr id="5879" name="Text Box 7369">
                        <a:extLst xmlns:a="http://schemas.openxmlformats.org/drawingml/2006/main">
                          <a:ext uri="{FF2B5EF4-FFF2-40B4-BE49-F238E27FC236}">
                            <a16:creationId xmlns:a16="http://schemas.microsoft.com/office/drawing/2014/main" id="{00000000-0008-0000-0000-0000F7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52BA5" id="Text Box 7369" o:spid="_x0000_s1026" type="#_x0000_t202" style="position:absolute;margin-left:0;margin-top:0;width:6pt;height:2.25pt;z-index:24888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3712" behindDoc="0" locked="0" layoutInCell="1" allowOverlap="1" wp14:anchorId="64F7C1AF" wp14:editId="6FD4B706">
                      <wp:simplePos x="0" y="0"/>
                      <wp:positionH relativeFrom="column">
                        <wp:posOffset>0</wp:posOffset>
                      </wp:positionH>
                      <wp:positionV relativeFrom="paragraph">
                        <wp:posOffset>0</wp:posOffset>
                      </wp:positionV>
                      <wp:extent cx="76200" cy="28575"/>
                      <wp:effectExtent l="19050" t="19050" r="19050" b="28575"/>
                      <wp:wrapNone/>
                      <wp:docPr id="5880" name="Text Box 7368">
                        <a:extLst xmlns:a="http://schemas.openxmlformats.org/drawingml/2006/main">
                          <a:ext uri="{FF2B5EF4-FFF2-40B4-BE49-F238E27FC236}">
                            <a16:creationId xmlns:a16="http://schemas.microsoft.com/office/drawing/2014/main" id="{00000000-0008-0000-0000-0000F8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78754" id="Text Box 7368" o:spid="_x0000_s1026" type="#_x0000_t202" style="position:absolute;margin-left:0;margin-top:0;width:6pt;height:2.25pt;z-index:2488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4736" behindDoc="0" locked="0" layoutInCell="1" allowOverlap="1" wp14:anchorId="0FCE3390" wp14:editId="4E7E6727">
                      <wp:simplePos x="0" y="0"/>
                      <wp:positionH relativeFrom="column">
                        <wp:posOffset>0</wp:posOffset>
                      </wp:positionH>
                      <wp:positionV relativeFrom="paragraph">
                        <wp:posOffset>0</wp:posOffset>
                      </wp:positionV>
                      <wp:extent cx="76200" cy="28575"/>
                      <wp:effectExtent l="19050" t="19050" r="19050" b="28575"/>
                      <wp:wrapNone/>
                      <wp:docPr id="5881" name="Text Box 7367">
                        <a:extLst xmlns:a="http://schemas.openxmlformats.org/drawingml/2006/main">
                          <a:ext uri="{FF2B5EF4-FFF2-40B4-BE49-F238E27FC236}">
                            <a16:creationId xmlns:a16="http://schemas.microsoft.com/office/drawing/2014/main" id="{00000000-0008-0000-0000-0000F9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1DB05" id="Text Box 7367" o:spid="_x0000_s1026" type="#_x0000_t202" style="position:absolute;margin-left:0;margin-top:0;width:6pt;height:2.25pt;z-index:2488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5760" behindDoc="0" locked="0" layoutInCell="1" allowOverlap="1" wp14:anchorId="749CDEBF" wp14:editId="62481450">
                      <wp:simplePos x="0" y="0"/>
                      <wp:positionH relativeFrom="column">
                        <wp:posOffset>0</wp:posOffset>
                      </wp:positionH>
                      <wp:positionV relativeFrom="paragraph">
                        <wp:posOffset>0</wp:posOffset>
                      </wp:positionV>
                      <wp:extent cx="76200" cy="28575"/>
                      <wp:effectExtent l="19050" t="19050" r="19050" b="28575"/>
                      <wp:wrapNone/>
                      <wp:docPr id="5882" name="Text Box 7366">
                        <a:extLst xmlns:a="http://schemas.openxmlformats.org/drawingml/2006/main">
                          <a:ext uri="{FF2B5EF4-FFF2-40B4-BE49-F238E27FC236}">
                            <a16:creationId xmlns:a16="http://schemas.microsoft.com/office/drawing/2014/main" id="{00000000-0008-0000-0000-0000FA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C4B5C" id="Text Box 7366" o:spid="_x0000_s1026" type="#_x0000_t202" style="position:absolute;margin-left:0;margin-top:0;width:6pt;height:2.25pt;z-index:2488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6784" behindDoc="0" locked="0" layoutInCell="1" allowOverlap="1" wp14:anchorId="411A3182" wp14:editId="02403667">
                      <wp:simplePos x="0" y="0"/>
                      <wp:positionH relativeFrom="column">
                        <wp:posOffset>0</wp:posOffset>
                      </wp:positionH>
                      <wp:positionV relativeFrom="paragraph">
                        <wp:posOffset>0</wp:posOffset>
                      </wp:positionV>
                      <wp:extent cx="76200" cy="28575"/>
                      <wp:effectExtent l="19050" t="19050" r="19050" b="28575"/>
                      <wp:wrapNone/>
                      <wp:docPr id="5883" name="Text Box 7365">
                        <a:extLst xmlns:a="http://schemas.openxmlformats.org/drawingml/2006/main">
                          <a:ext uri="{FF2B5EF4-FFF2-40B4-BE49-F238E27FC236}">
                            <a16:creationId xmlns:a16="http://schemas.microsoft.com/office/drawing/2014/main" id="{00000000-0008-0000-0000-0000FB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9C4BB" id="Text Box 7365" o:spid="_x0000_s1026" type="#_x0000_t202" style="position:absolute;margin-left:0;margin-top:0;width:6pt;height:2.25pt;z-index:2488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7808" behindDoc="0" locked="0" layoutInCell="1" allowOverlap="1" wp14:anchorId="24EA2643" wp14:editId="7473D220">
                      <wp:simplePos x="0" y="0"/>
                      <wp:positionH relativeFrom="column">
                        <wp:posOffset>0</wp:posOffset>
                      </wp:positionH>
                      <wp:positionV relativeFrom="paragraph">
                        <wp:posOffset>0</wp:posOffset>
                      </wp:positionV>
                      <wp:extent cx="76200" cy="28575"/>
                      <wp:effectExtent l="19050" t="19050" r="19050" b="28575"/>
                      <wp:wrapNone/>
                      <wp:docPr id="5884" name="Text Box 7364">
                        <a:extLst xmlns:a="http://schemas.openxmlformats.org/drawingml/2006/main">
                          <a:ext uri="{FF2B5EF4-FFF2-40B4-BE49-F238E27FC236}">
                            <a16:creationId xmlns:a16="http://schemas.microsoft.com/office/drawing/2014/main" id="{00000000-0008-0000-0000-0000FC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D6263" id="Text Box 7364" o:spid="_x0000_s1026" type="#_x0000_t202" style="position:absolute;margin-left:0;margin-top:0;width:6pt;height:2.25pt;z-index:2488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8832" behindDoc="0" locked="0" layoutInCell="1" allowOverlap="1" wp14:anchorId="45CAB09B" wp14:editId="1A510520">
                      <wp:simplePos x="0" y="0"/>
                      <wp:positionH relativeFrom="column">
                        <wp:posOffset>0</wp:posOffset>
                      </wp:positionH>
                      <wp:positionV relativeFrom="paragraph">
                        <wp:posOffset>0</wp:posOffset>
                      </wp:positionV>
                      <wp:extent cx="76200" cy="28575"/>
                      <wp:effectExtent l="19050" t="19050" r="19050" b="28575"/>
                      <wp:wrapNone/>
                      <wp:docPr id="5885" name="Text Box 7363">
                        <a:extLst xmlns:a="http://schemas.openxmlformats.org/drawingml/2006/main">
                          <a:ext uri="{FF2B5EF4-FFF2-40B4-BE49-F238E27FC236}">
                            <a16:creationId xmlns:a16="http://schemas.microsoft.com/office/drawing/2014/main" id="{00000000-0008-0000-0000-0000FD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57337" id="Text Box 7363" o:spid="_x0000_s1026" type="#_x0000_t202" style="position:absolute;margin-left:0;margin-top:0;width:6pt;height:2.25pt;z-index:2488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89856" behindDoc="0" locked="0" layoutInCell="1" allowOverlap="1" wp14:anchorId="0BE6031A" wp14:editId="313E4B9B">
                      <wp:simplePos x="0" y="0"/>
                      <wp:positionH relativeFrom="column">
                        <wp:posOffset>0</wp:posOffset>
                      </wp:positionH>
                      <wp:positionV relativeFrom="paragraph">
                        <wp:posOffset>0</wp:posOffset>
                      </wp:positionV>
                      <wp:extent cx="76200" cy="28575"/>
                      <wp:effectExtent l="19050" t="19050" r="19050" b="28575"/>
                      <wp:wrapNone/>
                      <wp:docPr id="5886" name="Text Box 7362">
                        <a:extLst xmlns:a="http://schemas.openxmlformats.org/drawingml/2006/main">
                          <a:ext uri="{FF2B5EF4-FFF2-40B4-BE49-F238E27FC236}">
                            <a16:creationId xmlns:a16="http://schemas.microsoft.com/office/drawing/2014/main" id="{00000000-0008-0000-0000-0000FE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8D810" id="Text Box 7362" o:spid="_x0000_s1026" type="#_x0000_t202" style="position:absolute;margin-left:0;margin-top:0;width:6pt;height:2.25pt;z-index:2488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0880" behindDoc="0" locked="0" layoutInCell="1" allowOverlap="1" wp14:anchorId="1211B94A" wp14:editId="3DE74EE1">
                      <wp:simplePos x="0" y="0"/>
                      <wp:positionH relativeFrom="column">
                        <wp:posOffset>0</wp:posOffset>
                      </wp:positionH>
                      <wp:positionV relativeFrom="paragraph">
                        <wp:posOffset>0</wp:posOffset>
                      </wp:positionV>
                      <wp:extent cx="76200" cy="28575"/>
                      <wp:effectExtent l="19050" t="19050" r="19050" b="28575"/>
                      <wp:wrapNone/>
                      <wp:docPr id="5887" name="Text Box 7361">
                        <a:extLst xmlns:a="http://schemas.openxmlformats.org/drawingml/2006/main">
                          <a:ext uri="{FF2B5EF4-FFF2-40B4-BE49-F238E27FC236}">
                            <a16:creationId xmlns:a16="http://schemas.microsoft.com/office/drawing/2014/main" id="{00000000-0008-0000-0000-0000FF1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051CF" id="Text Box 7361" o:spid="_x0000_s1026" type="#_x0000_t202" style="position:absolute;margin-left:0;margin-top:0;width:6pt;height:2.25pt;z-index:2488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1904" behindDoc="0" locked="0" layoutInCell="1" allowOverlap="1" wp14:anchorId="4CFE123D" wp14:editId="6DC9D1D8">
                      <wp:simplePos x="0" y="0"/>
                      <wp:positionH relativeFrom="column">
                        <wp:posOffset>0</wp:posOffset>
                      </wp:positionH>
                      <wp:positionV relativeFrom="paragraph">
                        <wp:posOffset>0</wp:posOffset>
                      </wp:positionV>
                      <wp:extent cx="76200" cy="28575"/>
                      <wp:effectExtent l="19050" t="19050" r="19050" b="28575"/>
                      <wp:wrapNone/>
                      <wp:docPr id="5888" name="Text Box 7360">
                        <a:extLst xmlns:a="http://schemas.openxmlformats.org/drawingml/2006/main">
                          <a:ext uri="{FF2B5EF4-FFF2-40B4-BE49-F238E27FC236}">
                            <a16:creationId xmlns:a16="http://schemas.microsoft.com/office/drawing/2014/main" id="{00000000-0008-0000-0000-00000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B2D510" id="Text Box 7360" o:spid="_x0000_s1026" type="#_x0000_t202" style="position:absolute;margin-left:0;margin-top:0;width:6pt;height:2.25pt;z-index:2488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2928" behindDoc="0" locked="0" layoutInCell="1" allowOverlap="1" wp14:anchorId="4A0E9D81" wp14:editId="72844FF0">
                      <wp:simplePos x="0" y="0"/>
                      <wp:positionH relativeFrom="column">
                        <wp:posOffset>0</wp:posOffset>
                      </wp:positionH>
                      <wp:positionV relativeFrom="paragraph">
                        <wp:posOffset>0</wp:posOffset>
                      </wp:positionV>
                      <wp:extent cx="76200" cy="28575"/>
                      <wp:effectExtent l="19050" t="19050" r="19050" b="28575"/>
                      <wp:wrapNone/>
                      <wp:docPr id="5889" name="Text Box 7359">
                        <a:extLst xmlns:a="http://schemas.openxmlformats.org/drawingml/2006/main">
                          <a:ext uri="{FF2B5EF4-FFF2-40B4-BE49-F238E27FC236}">
                            <a16:creationId xmlns:a16="http://schemas.microsoft.com/office/drawing/2014/main" id="{00000000-0008-0000-0000-00000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2AE42" id="Text Box 7359" o:spid="_x0000_s1026" type="#_x0000_t202" style="position:absolute;margin-left:0;margin-top:0;width:6pt;height:2.25pt;z-index:2488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3952" behindDoc="0" locked="0" layoutInCell="1" allowOverlap="1" wp14:anchorId="2DBD348F" wp14:editId="58FBAFC9">
                      <wp:simplePos x="0" y="0"/>
                      <wp:positionH relativeFrom="column">
                        <wp:posOffset>0</wp:posOffset>
                      </wp:positionH>
                      <wp:positionV relativeFrom="paragraph">
                        <wp:posOffset>0</wp:posOffset>
                      </wp:positionV>
                      <wp:extent cx="76200" cy="28575"/>
                      <wp:effectExtent l="19050" t="19050" r="19050" b="28575"/>
                      <wp:wrapNone/>
                      <wp:docPr id="5890" name="Text Box 7358">
                        <a:extLst xmlns:a="http://schemas.openxmlformats.org/drawingml/2006/main">
                          <a:ext uri="{FF2B5EF4-FFF2-40B4-BE49-F238E27FC236}">
                            <a16:creationId xmlns:a16="http://schemas.microsoft.com/office/drawing/2014/main" id="{00000000-0008-0000-0000-00000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8D602" id="Text Box 7358" o:spid="_x0000_s1026" type="#_x0000_t202" style="position:absolute;margin-left:0;margin-top:0;width:6pt;height:2.25pt;z-index:2488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4976" behindDoc="0" locked="0" layoutInCell="1" allowOverlap="1" wp14:anchorId="4E960B7E" wp14:editId="4A9386C3">
                      <wp:simplePos x="0" y="0"/>
                      <wp:positionH relativeFrom="column">
                        <wp:posOffset>0</wp:posOffset>
                      </wp:positionH>
                      <wp:positionV relativeFrom="paragraph">
                        <wp:posOffset>0</wp:posOffset>
                      </wp:positionV>
                      <wp:extent cx="76200" cy="28575"/>
                      <wp:effectExtent l="19050" t="19050" r="19050" b="28575"/>
                      <wp:wrapNone/>
                      <wp:docPr id="5891" name="Text Box 7357">
                        <a:extLst xmlns:a="http://schemas.openxmlformats.org/drawingml/2006/main">
                          <a:ext uri="{FF2B5EF4-FFF2-40B4-BE49-F238E27FC236}">
                            <a16:creationId xmlns:a16="http://schemas.microsoft.com/office/drawing/2014/main" id="{00000000-0008-0000-0000-00000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31CE8B" id="Text Box 7357" o:spid="_x0000_s1026" type="#_x0000_t202" style="position:absolute;margin-left:0;margin-top:0;width:6pt;height:2.25pt;z-index:2488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6000" behindDoc="0" locked="0" layoutInCell="1" allowOverlap="1" wp14:anchorId="6D43CDCB" wp14:editId="18A5D164">
                      <wp:simplePos x="0" y="0"/>
                      <wp:positionH relativeFrom="column">
                        <wp:posOffset>0</wp:posOffset>
                      </wp:positionH>
                      <wp:positionV relativeFrom="paragraph">
                        <wp:posOffset>0</wp:posOffset>
                      </wp:positionV>
                      <wp:extent cx="76200" cy="28575"/>
                      <wp:effectExtent l="19050" t="19050" r="19050" b="28575"/>
                      <wp:wrapNone/>
                      <wp:docPr id="5892" name="Text Box 7356">
                        <a:extLst xmlns:a="http://schemas.openxmlformats.org/drawingml/2006/main">
                          <a:ext uri="{FF2B5EF4-FFF2-40B4-BE49-F238E27FC236}">
                            <a16:creationId xmlns:a16="http://schemas.microsoft.com/office/drawing/2014/main" id="{00000000-0008-0000-0000-00000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BFCE00" id="Text Box 7356" o:spid="_x0000_s1026" type="#_x0000_t202" style="position:absolute;margin-left:0;margin-top:0;width:6pt;height:2.25pt;z-index:2488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7024" behindDoc="0" locked="0" layoutInCell="1" allowOverlap="1" wp14:anchorId="5D3AC999" wp14:editId="2C5EA80B">
                      <wp:simplePos x="0" y="0"/>
                      <wp:positionH relativeFrom="column">
                        <wp:posOffset>0</wp:posOffset>
                      </wp:positionH>
                      <wp:positionV relativeFrom="paragraph">
                        <wp:posOffset>0</wp:posOffset>
                      </wp:positionV>
                      <wp:extent cx="76200" cy="28575"/>
                      <wp:effectExtent l="19050" t="19050" r="19050" b="28575"/>
                      <wp:wrapNone/>
                      <wp:docPr id="5893" name="Text Box 7355">
                        <a:extLst xmlns:a="http://schemas.openxmlformats.org/drawingml/2006/main">
                          <a:ext uri="{FF2B5EF4-FFF2-40B4-BE49-F238E27FC236}">
                            <a16:creationId xmlns:a16="http://schemas.microsoft.com/office/drawing/2014/main" id="{00000000-0008-0000-0000-00000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17FAA" id="Text Box 7355" o:spid="_x0000_s1026" type="#_x0000_t202" style="position:absolute;margin-left:0;margin-top:0;width:6pt;height:2.25pt;z-index:2488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8048" behindDoc="0" locked="0" layoutInCell="1" allowOverlap="1" wp14:anchorId="3354DF4E" wp14:editId="4661891C">
                      <wp:simplePos x="0" y="0"/>
                      <wp:positionH relativeFrom="column">
                        <wp:posOffset>0</wp:posOffset>
                      </wp:positionH>
                      <wp:positionV relativeFrom="paragraph">
                        <wp:posOffset>0</wp:posOffset>
                      </wp:positionV>
                      <wp:extent cx="76200" cy="28575"/>
                      <wp:effectExtent l="19050" t="19050" r="19050" b="28575"/>
                      <wp:wrapNone/>
                      <wp:docPr id="5894" name="Text Box 7354">
                        <a:extLst xmlns:a="http://schemas.openxmlformats.org/drawingml/2006/main">
                          <a:ext uri="{FF2B5EF4-FFF2-40B4-BE49-F238E27FC236}">
                            <a16:creationId xmlns:a16="http://schemas.microsoft.com/office/drawing/2014/main" id="{00000000-0008-0000-0000-00000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98675" id="Text Box 7354" o:spid="_x0000_s1026" type="#_x0000_t202" style="position:absolute;margin-left:0;margin-top:0;width:6pt;height:2.25pt;z-index:2488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899072" behindDoc="0" locked="0" layoutInCell="1" allowOverlap="1" wp14:anchorId="5A077C51" wp14:editId="26D5CC38">
                      <wp:simplePos x="0" y="0"/>
                      <wp:positionH relativeFrom="column">
                        <wp:posOffset>0</wp:posOffset>
                      </wp:positionH>
                      <wp:positionV relativeFrom="paragraph">
                        <wp:posOffset>0</wp:posOffset>
                      </wp:positionV>
                      <wp:extent cx="76200" cy="28575"/>
                      <wp:effectExtent l="19050" t="19050" r="19050" b="28575"/>
                      <wp:wrapNone/>
                      <wp:docPr id="5895" name="Text Box 7353">
                        <a:extLst xmlns:a="http://schemas.openxmlformats.org/drawingml/2006/main">
                          <a:ext uri="{FF2B5EF4-FFF2-40B4-BE49-F238E27FC236}">
                            <a16:creationId xmlns:a16="http://schemas.microsoft.com/office/drawing/2014/main" id="{00000000-0008-0000-0000-00000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F5B2D" id="Text Box 7353" o:spid="_x0000_s1026" type="#_x0000_t202" style="position:absolute;margin-left:0;margin-top:0;width:6pt;height:2.25pt;z-index:2488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0096" behindDoc="0" locked="0" layoutInCell="1" allowOverlap="1" wp14:anchorId="6C39061E" wp14:editId="73083A09">
                      <wp:simplePos x="0" y="0"/>
                      <wp:positionH relativeFrom="column">
                        <wp:posOffset>0</wp:posOffset>
                      </wp:positionH>
                      <wp:positionV relativeFrom="paragraph">
                        <wp:posOffset>0</wp:posOffset>
                      </wp:positionV>
                      <wp:extent cx="76200" cy="28575"/>
                      <wp:effectExtent l="19050" t="19050" r="19050" b="28575"/>
                      <wp:wrapNone/>
                      <wp:docPr id="5896" name="Text Box 7352">
                        <a:extLst xmlns:a="http://schemas.openxmlformats.org/drawingml/2006/main">
                          <a:ext uri="{FF2B5EF4-FFF2-40B4-BE49-F238E27FC236}">
                            <a16:creationId xmlns:a16="http://schemas.microsoft.com/office/drawing/2014/main" id="{00000000-0008-0000-0000-00000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B9DD7" id="Text Box 7352" o:spid="_x0000_s1026" type="#_x0000_t202" style="position:absolute;margin-left:0;margin-top:0;width:6pt;height:2.25pt;z-index:2489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1120" behindDoc="0" locked="0" layoutInCell="1" allowOverlap="1" wp14:anchorId="62AC8CCE" wp14:editId="1DA7663B">
                      <wp:simplePos x="0" y="0"/>
                      <wp:positionH relativeFrom="column">
                        <wp:posOffset>0</wp:posOffset>
                      </wp:positionH>
                      <wp:positionV relativeFrom="paragraph">
                        <wp:posOffset>0</wp:posOffset>
                      </wp:positionV>
                      <wp:extent cx="76200" cy="28575"/>
                      <wp:effectExtent l="19050" t="19050" r="19050" b="28575"/>
                      <wp:wrapNone/>
                      <wp:docPr id="5897" name="Text Box 7351">
                        <a:extLst xmlns:a="http://schemas.openxmlformats.org/drawingml/2006/main">
                          <a:ext uri="{FF2B5EF4-FFF2-40B4-BE49-F238E27FC236}">
                            <a16:creationId xmlns:a16="http://schemas.microsoft.com/office/drawing/2014/main" id="{00000000-0008-0000-0000-00000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D94DB" id="Text Box 7351" o:spid="_x0000_s1026" type="#_x0000_t202" style="position:absolute;margin-left:0;margin-top:0;width:6pt;height:2.25pt;z-index:2489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2144" behindDoc="0" locked="0" layoutInCell="1" allowOverlap="1" wp14:anchorId="10A2A7DC" wp14:editId="3A099BC2">
                      <wp:simplePos x="0" y="0"/>
                      <wp:positionH relativeFrom="column">
                        <wp:posOffset>0</wp:posOffset>
                      </wp:positionH>
                      <wp:positionV relativeFrom="paragraph">
                        <wp:posOffset>0</wp:posOffset>
                      </wp:positionV>
                      <wp:extent cx="76200" cy="28575"/>
                      <wp:effectExtent l="19050" t="19050" r="19050" b="28575"/>
                      <wp:wrapNone/>
                      <wp:docPr id="5898" name="Text Box 7350">
                        <a:extLst xmlns:a="http://schemas.openxmlformats.org/drawingml/2006/main">
                          <a:ext uri="{FF2B5EF4-FFF2-40B4-BE49-F238E27FC236}">
                            <a16:creationId xmlns:a16="http://schemas.microsoft.com/office/drawing/2014/main" id="{00000000-0008-0000-0000-00000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796DDB" id="Text Box 7350" o:spid="_x0000_s1026" type="#_x0000_t202" style="position:absolute;margin-left:0;margin-top:0;width:6pt;height:2.25pt;z-index:2489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3168" behindDoc="0" locked="0" layoutInCell="1" allowOverlap="1" wp14:anchorId="4B0E6169" wp14:editId="1DA92F68">
                      <wp:simplePos x="0" y="0"/>
                      <wp:positionH relativeFrom="column">
                        <wp:posOffset>0</wp:posOffset>
                      </wp:positionH>
                      <wp:positionV relativeFrom="paragraph">
                        <wp:posOffset>0</wp:posOffset>
                      </wp:positionV>
                      <wp:extent cx="76200" cy="28575"/>
                      <wp:effectExtent l="19050" t="19050" r="19050" b="28575"/>
                      <wp:wrapNone/>
                      <wp:docPr id="5899" name="Text Box 7349">
                        <a:extLst xmlns:a="http://schemas.openxmlformats.org/drawingml/2006/main">
                          <a:ext uri="{FF2B5EF4-FFF2-40B4-BE49-F238E27FC236}">
                            <a16:creationId xmlns:a16="http://schemas.microsoft.com/office/drawing/2014/main" id="{00000000-0008-0000-0000-00000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8DDB1" id="Text Box 7349" o:spid="_x0000_s1026" type="#_x0000_t202" style="position:absolute;margin-left:0;margin-top:0;width:6pt;height:2.25pt;z-index:2489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4192" behindDoc="0" locked="0" layoutInCell="1" allowOverlap="1" wp14:anchorId="01BBE5B8" wp14:editId="7E8C58A8">
                      <wp:simplePos x="0" y="0"/>
                      <wp:positionH relativeFrom="column">
                        <wp:posOffset>0</wp:posOffset>
                      </wp:positionH>
                      <wp:positionV relativeFrom="paragraph">
                        <wp:posOffset>0</wp:posOffset>
                      </wp:positionV>
                      <wp:extent cx="76200" cy="28575"/>
                      <wp:effectExtent l="19050" t="19050" r="19050" b="28575"/>
                      <wp:wrapNone/>
                      <wp:docPr id="5900" name="Text Box 7348">
                        <a:extLst xmlns:a="http://schemas.openxmlformats.org/drawingml/2006/main">
                          <a:ext uri="{FF2B5EF4-FFF2-40B4-BE49-F238E27FC236}">
                            <a16:creationId xmlns:a16="http://schemas.microsoft.com/office/drawing/2014/main" id="{00000000-0008-0000-0000-00000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E300EB" id="Text Box 7348" o:spid="_x0000_s1026" type="#_x0000_t202" style="position:absolute;margin-left:0;margin-top:0;width:6pt;height:2.25pt;z-index:2489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5216" behindDoc="0" locked="0" layoutInCell="1" allowOverlap="1" wp14:anchorId="20687EE4" wp14:editId="693227DB">
                      <wp:simplePos x="0" y="0"/>
                      <wp:positionH relativeFrom="column">
                        <wp:posOffset>0</wp:posOffset>
                      </wp:positionH>
                      <wp:positionV relativeFrom="paragraph">
                        <wp:posOffset>0</wp:posOffset>
                      </wp:positionV>
                      <wp:extent cx="76200" cy="28575"/>
                      <wp:effectExtent l="19050" t="19050" r="19050" b="28575"/>
                      <wp:wrapNone/>
                      <wp:docPr id="5901" name="Text Box 7347">
                        <a:extLst xmlns:a="http://schemas.openxmlformats.org/drawingml/2006/main">
                          <a:ext uri="{FF2B5EF4-FFF2-40B4-BE49-F238E27FC236}">
                            <a16:creationId xmlns:a16="http://schemas.microsoft.com/office/drawing/2014/main" id="{00000000-0008-0000-0000-00000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1A3254" id="Text Box 7347" o:spid="_x0000_s1026" type="#_x0000_t202" style="position:absolute;margin-left:0;margin-top:0;width:6pt;height:2.25pt;z-index:2489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6240" behindDoc="0" locked="0" layoutInCell="1" allowOverlap="1" wp14:anchorId="63D8A966" wp14:editId="442FDC18">
                      <wp:simplePos x="0" y="0"/>
                      <wp:positionH relativeFrom="column">
                        <wp:posOffset>0</wp:posOffset>
                      </wp:positionH>
                      <wp:positionV relativeFrom="paragraph">
                        <wp:posOffset>0</wp:posOffset>
                      </wp:positionV>
                      <wp:extent cx="76200" cy="28575"/>
                      <wp:effectExtent l="19050" t="19050" r="19050" b="28575"/>
                      <wp:wrapNone/>
                      <wp:docPr id="5902" name="Text Box 7346">
                        <a:extLst xmlns:a="http://schemas.openxmlformats.org/drawingml/2006/main">
                          <a:ext uri="{FF2B5EF4-FFF2-40B4-BE49-F238E27FC236}">
                            <a16:creationId xmlns:a16="http://schemas.microsoft.com/office/drawing/2014/main" id="{00000000-0008-0000-0000-00000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B3D1D" id="Text Box 7346" o:spid="_x0000_s1026" type="#_x0000_t202" style="position:absolute;margin-left:0;margin-top:0;width:6pt;height:2.25pt;z-index:2489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7264" behindDoc="0" locked="0" layoutInCell="1" allowOverlap="1" wp14:anchorId="09E7A438" wp14:editId="7B1B4EE5">
                      <wp:simplePos x="0" y="0"/>
                      <wp:positionH relativeFrom="column">
                        <wp:posOffset>0</wp:posOffset>
                      </wp:positionH>
                      <wp:positionV relativeFrom="paragraph">
                        <wp:posOffset>0</wp:posOffset>
                      </wp:positionV>
                      <wp:extent cx="76200" cy="28575"/>
                      <wp:effectExtent l="19050" t="19050" r="19050" b="28575"/>
                      <wp:wrapNone/>
                      <wp:docPr id="5903" name="Text Box 7345">
                        <a:extLst xmlns:a="http://schemas.openxmlformats.org/drawingml/2006/main">
                          <a:ext uri="{FF2B5EF4-FFF2-40B4-BE49-F238E27FC236}">
                            <a16:creationId xmlns:a16="http://schemas.microsoft.com/office/drawing/2014/main" id="{00000000-0008-0000-0000-00000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900DC" id="Text Box 7345" o:spid="_x0000_s1026" type="#_x0000_t202" style="position:absolute;margin-left:0;margin-top:0;width:6pt;height:2.25pt;z-index:2489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8288" behindDoc="0" locked="0" layoutInCell="1" allowOverlap="1" wp14:anchorId="1693BCFB" wp14:editId="61AEA0A6">
                      <wp:simplePos x="0" y="0"/>
                      <wp:positionH relativeFrom="column">
                        <wp:posOffset>0</wp:posOffset>
                      </wp:positionH>
                      <wp:positionV relativeFrom="paragraph">
                        <wp:posOffset>0</wp:posOffset>
                      </wp:positionV>
                      <wp:extent cx="76200" cy="28575"/>
                      <wp:effectExtent l="19050" t="19050" r="19050" b="28575"/>
                      <wp:wrapNone/>
                      <wp:docPr id="5904" name="Text Box 7344">
                        <a:extLst xmlns:a="http://schemas.openxmlformats.org/drawingml/2006/main">
                          <a:ext uri="{FF2B5EF4-FFF2-40B4-BE49-F238E27FC236}">
                            <a16:creationId xmlns:a16="http://schemas.microsoft.com/office/drawing/2014/main" id="{00000000-0008-0000-0000-00001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842E3" id="Text Box 7344" o:spid="_x0000_s1026" type="#_x0000_t202" style="position:absolute;margin-left:0;margin-top:0;width:6pt;height:2.25pt;z-index:2489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09312" behindDoc="0" locked="0" layoutInCell="1" allowOverlap="1" wp14:anchorId="3CC5AB59" wp14:editId="0355EB15">
                      <wp:simplePos x="0" y="0"/>
                      <wp:positionH relativeFrom="column">
                        <wp:posOffset>0</wp:posOffset>
                      </wp:positionH>
                      <wp:positionV relativeFrom="paragraph">
                        <wp:posOffset>0</wp:posOffset>
                      </wp:positionV>
                      <wp:extent cx="76200" cy="28575"/>
                      <wp:effectExtent l="19050" t="19050" r="19050" b="28575"/>
                      <wp:wrapNone/>
                      <wp:docPr id="5905" name="Text Box 7343">
                        <a:extLst xmlns:a="http://schemas.openxmlformats.org/drawingml/2006/main">
                          <a:ext uri="{FF2B5EF4-FFF2-40B4-BE49-F238E27FC236}">
                            <a16:creationId xmlns:a16="http://schemas.microsoft.com/office/drawing/2014/main" id="{00000000-0008-0000-0000-00001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216F2" id="Text Box 7343" o:spid="_x0000_s1026" type="#_x0000_t202" style="position:absolute;margin-left:0;margin-top:0;width:6pt;height:2.25pt;z-index:2489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0336" behindDoc="0" locked="0" layoutInCell="1" allowOverlap="1" wp14:anchorId="064B37B9" wp14:editId="122831E4">
                      <wp:simplePos x="0" y="0"/>
                      <wp:positionH relativeFrom="column">
                        <wp:posOffset>0</wp:posOffset>
                      </wp:positionH>
                      <wp:positionV relativeFrom="paragraph">
                        <wp:posOffset>0</wp:posOffset>
                      </wp:positionV>
                      <wp:extent cx="76200" cy="28575"/>
                      <wp:effectExtent l="19050" t="19050" r="19050" b="28575"/>
                      <wp:wrapNone/>
                      <wp:docPr id="5906" name="Text Box 7342">
                        <a:extLst xmlns:a="http://schemas.openxmlformats.org/drawingml/2006/main">
                          <a:ext uri="{FF2B5EF4-FFF2-40B4-BE49-F238E27FC236}">
                            <a16:creationId xmlns:a16="http://schemas.microsoft.com/office/drawing/2014/main" id="{00000000-0008-0000-0000-00001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68E44" id="Text Box 7342" o:spid="_x0000_s1026" type="#_x0000_t202" style="position:absolute;margin-left:0;margin-top:0;width:6pt;height:2.25pt;z-index:2489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1360" behindDoc="0" locked="0" layoutInCell="1" allowOverlap="1" wp14:anchorId="0EA56523" wp14:editId="2B0EA037">
                      <wp:simplePos x="0" y="0"/>
                      <wp:positionH relativeFrom="column">
                        <wp:posOffset>0</wp:posOffset>
                      </wp:positionH>
                      <wp:positionV relativeFrom="paragraph">
                        <wp:posOffset>0</wp:posOffset>
                      </wp:positionV>
                      <wp:extent cx="76200" cy="28575"/>
                      <wp:effectExtent l="19050" t="19050" r="19050" b="28575"/>
                      <wp:wrapNone/>
                      <wp:docPr id="5907" name="Text Box 7341">
                        <a:extLst xmlns:a="http://schemas.openxmlformats.org/drawingml/2006/main">
                          <a:ext uri="{FF2B5EF4-FFF2-40B4-BE49-F238E27FC236}">
                            <a16:creationId xmlns:a16="http://schemas.microsoft.com/office/drawing/2014/main" id="{00000000-0008-0000-0000-00001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17E57A" id="Text Box 7341" o:spid="_x0000_s1026" type="#_x0000_t202" style="position:absolute;margin-left:0;margin-top:0;width:6pt;height:2.25pt;z-index:2489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2384" behindDoc="0" locked="0" layoutInCell="1" allowOverlap="1" wp14:anchorId="7A25BAA4" wp14:editId="6B253425">
                      <wp:simplePos x="0" y="0"/>
                      <wp:positionH relativeFrom="column">
                        <wp:posOffset>0</wp:posOffset>
                      </wp:positionH>
                      <wp:positionV relativeFrom="paragraph">
                        <wp:posOffset>0</wp:posOffset>
                      </wp:positionV>
                      <wp:extent cx="76200" cy="28575"/>
                      <wp:effectExtent l="19050" t="19050" r="19050" b="28575"/>
                      <wp:wrapNone/>
                      <wp:docPr id="5908" name="Text Box 7340">
                        <a:extLst xmlns:a="http://schemas.openxmlformats.org/drawingml/2006/main">
                          <a:ext uri="{FF2B5EF4-FFF2-40B4-BE49-F238E27FC236}">
                            <a16:creationId xmlns:a16="http://schemas.microsoft.com/office/drawing/2014/main" id="{00000000-0008-0000-0000-00001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B3E559" id="Text Box 7340" o:spid="_x0000_s1026" type="#_x0000_t202" style="position:absolute;margin-left:0;margin-top:0;width:6pt;height:2.25pt;z-index:2489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3408" behindDoc="0" locked="0" layoutInCell="1" allowOverlap="1" wp14:anchorId="147617FF" wp14:editId="0D4E6B4D">
                      <wp:simplePos x="0" y="0"/>
                      <wp:positionH relativeFrom="column">
                        <wp:posOffset>0</wp:posOffset>
                      </wp:positionH>
                      <wp:positionV relativeFrom="paragraph">
                        <wp:posOffset>0</wp:posOffset>
                      </wp:positionV>
                      <wp:extent cx="76200" cy="28575"/>
                      <wp:effectExtent l="19050" t="19050" r="19050" b="28575"/>
                      <wp:wrapNone/>
                      <wp:docPr id="5909" name="Text Box 7339">
                        <a:extLst xmlns:a="http://schemas.openxmlformats.org/drawingml/2006/main">
                          <a:ext uri="{FF2B5EF4-FFF2-40B4-BE49-F238E27FC236}">
                            <a16:creationId xmlns:a16="http://schemas.microsoft.com/office/drawing/2014/main" id="{00000000-0008-0000-0000-00001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D4C802" id="Text Box 7339" o:spid="_x0000_s1026" type="#_x0000_t202" style="position:absolute;margin-left:0;margin-top:0;width:6pt;height:2.25pt;z-index:24891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4432" behindDoc="0" locked="0" layoutInCell="1" allowOverlap="1" wp14:anchorId="11835334" wp14:editId="14772631">
                      <wp:simplePos x="0" y="0"/>
                      <wp:positionH relativeFrom="column">
                        <wp:posOffset>0</wp:posOffset>
                      </wp:positionH>
                      <wp:positionV relativeFrom="paragraph">
                        <wp:posOffset>0</wp:posOffset>
                      </wp:positionV>
                      <wp:extent cx="76200" cy="28575"/>
                      <wp:effectExtent l="19050" t="19050" r="19050" b="28575"/>
                      <wp:wrapNone/>
                      <wp:docPr id="5910" name="Text Box 7338">
                        <a:extLst xmlns:a="http://schemas.openxmlformats.org/drawingml/2006/main">
                          <a:ext uri="{FF2B5EF4-FFF2-40B4-BE49-F238E27FC236}">
                            <a16:creationId xmlns:a16="http://schemas.microsoft.com/office/drawing/2014/main" id="{00000000-0008-0000-0000-00001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5E9B2" id="Text Box 7338" o:spid="_x0000_s1026" type="#_x0000_t202" style="position:absolute;margin-left:0;margin-top:0;width:6pt;height:2.25pt;z-index:2489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5456" behindDoc="0" locked="0" layoutInCell="1" allowOverlap="1" wp14:anchorId="761BA2E4" wp14:editId="3A00E8A3">
                      <wp:simplePos x="0" y="0"/>
                      <wp:positionH relativeFrom="column">
                        <wp:posOffset>0</wp:posOffset>
                      </wp:positionH>
                      <wp:positionV relativeFrom="paragraph">
                        <wp:posOffset>0</wp:posOffset>
                      </wp:positionV>
                      <wp:extent cx="76200" cy="28575"/>
                      <wp:effectExtent l="19050" t="19050" r="19050" b="28575"/>
                      <wp:wrapNone/>
                      <wp:docPr id="5911" name="Text Box 7337">
                        <a:extLst xmlns:a="http://schemas.openxmlformats.org/drawingml/2006/main">
                          <a:ext uri="{FF2B5EF4-FFF2-40B4-BE49-F238E27FC236}">
                            <a16:creationId xmlns:a16="http://schemas.microsoft.com/office/drawing/2014/main" id="{00000000-0008-0000-0000-00001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E3A0D" id="Text Box 7337" o:spid="_x0000_s1026" type="#_x0000_t202" style="position:absolute;margin-left:0;margin-top:0;width:6pt;height:2.25pt;z-index:2489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6480" behindDoc="0" locked="0" layoutInCell="1" allowOverlap="1" wp14:anchorId="1D44FD17" wp14:editId="4FE98FF4">
                      <wp:simplePos x="0" y="0"/>
                      <wp:positionH relativeFrom="column">
                        <wp:posOffset>0</wp:posOffset>
                      </wp:positionH>
                      <wp:positionV relativeFrom="paragraph">
                        <wp:posOffset>0</wp:posOffset>
                      </wp:positionV>
                      <wp:extent cx="76200" cy="28575"/>
                      <wp:effectExtent l="19050" t="19050" r="19050" b="28575"/>
                      <wp:wrapNone/>
                      <wp:docPr id="5912" name="Text Box 7336">
                        <a:extLst xmlns:a="http://schemas.openxmlformats.org/drawingml/2006/main">
                          <a:ext uri="{FF2B5EF4-FFF2-40B4-BE49-F238E27FC236}">
                            <a16:creationId xmlns:a16="http://schemas.microsoft.com/office/drawing/2014/main" id="{00000000-0008-0000-0000-00001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9A1A0" id="Text Box 7336" o:spid="_x0000_s1026" type="#_x0000_t202" style="position:absolute;margin-left:0;margin-top:0;width:6pt;height:2.25pt;z-index:24891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7504" behindDoc="0" locked="0" layoutInCell="1" allowOverlap="1" wp14:anchorId="7AAE235C" wp14:editId="4E445C35">
                      <wp:simplePos x="0" y="0"/>
                      <wp:positionH relativeFrom="column">
                        <wp:posOffset>0</wp:posOffset>
                      </wp:positionH>
                      <wp:positionV relativeFrom="paragraph">
                        <wp:posOffset>0</wp:posOffset>
                      </wp:positionV>
                      <wp:extent cx="76200" cy="28575"/>
                      <wp:effectExtent l="19050" t="19050" r="19050" b="28575"/>
                      <wp:wrapNone/>
                      <wp:docPr id="5913" name="Text Box 7335">
                        <a:extLst xmlns:a="http://schemas.openxmlformats.org/drawingml/2006/main">
                          <a:ext uri="{FF2B5EF4-FFF2-40B4-BE49-F238E27FC236}">
                            <a16:creationId xmlns:a16="http://schemas.microsoft.com/office/drawing/2014/main" id="{00000000-0008-0000-0000-00001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62173C" id="Text Box 7335" o:spid="_x0000_s1026" type="#_x0000_t202" style="position:absolute;margin-left:0;margin-top:0;width:6pt;height:2.25pt;z-index:24891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8528" behindDoc="0" locked="0" layoutInCell="1" allowOverlap="1" wp14:anchorId="058F6F9F" wp14:editId="2F922B8E">
                      <wp:simplePos x="0" y="0"/>
                      <wp:positionH relativeFrom="column">
                        <wp:posOffset>0</wp:posOffset>
                      </wp:positionH>
                      <wp:positionV relativeFrom="paragraph">
                        <wp:posOffset>0</wp:posOffset>
                      </wp:positionV>
                      <wp:extent cx="76200" cy="28575"/>
                      <wp:effectExtent l="19050" t="19050" r="19050" b="28575"/>
                      <wp:wrapNone/>
                      <wp:docPr id="5914" name="Text Box 7334">
                        <a:extLst xmlns:a="http://schemas.openxmlformats.org/drawingml/2006/main">
                          <a:ext uri="{FF2B5EF4-FFF2-40B4-BE49-F238E27FC236}">
                            <a16:creationId xmlns:a16="http://schemas.microsoft.com/office/drawing/2014/main" id="{00000000-0008-0000-0000-00001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1CDF8" id="Text Box 7334" o:spid="_x0000_s1026" type="#_x0000_t202" style="position:absolute;margin-left:0;margin-top:0;width:6pt;height:2.25pt;z-index:2489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19552" behindDoc="0" locked="0" layoutInCell="1" allowOverlap="1" wp14:anchorId="6AB9C927" wp14:editId="159DB94F">
                      <wp:simplePos x="0" y="0"/>
                      <wp:positionH relativeFrom="column">
                        <wp:posOffset>0</wp:posOffset>
                      </wp:positionH>
                      <wp:positionV relativeFrom="paragraph">
                        <wp:posOffset>0</wp:posOffset>
                      </wp:positionV>
                      <wp:extent cx="76200" cy="28575"/>
                      <wp:effectExtent l="19050" t="19050" r="19050" b="28575"/>
                      <wp:wrapNone/>
                      <wp:docPr id="5915" name="Text Box 7333">
                        <a:extLst xmlns:a="http://schemas.openxmlformats.org/drawingml/2006/main">
                          <a:ext uri="{FF2B5EF4-FFF2-40B4-BE49-F238E27FC236}">
                            <a16:creationId xmlns:a16="http://schemas.microsoft.com/office/drawing/2014/main" id="{00000000-0008-0000-0000-00001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69043C" id="Text Box 7333" o:spid="_x0000_s1026" type="#_x0000_t202" style="position:absolute;margin-left:0;margin-top:0;width:6pt;height:2.25pt;z-index:2489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0576" behindDoc="0" locked="0" layoutInCell="1" allowOverlap="1" wp14:anchorId="7466C551" wp14:editId="5EDAD38E">
                      <wp:simplePos x="0" y="0"/>
                      <wp:positionH relativeFrom="column">
                        <wp:posOffset>0</wp:posOffset>
                      </wp:positionH>
                      <wp:positionV relativeFrom="paragraph">
                        <wp:posOffset>0</wp:posOffset>
                      </wp:positionV>
                      <wp:extent cx="76200" cy="28575"/>
                      <wp:effectExtent l="19050" t="19050" r="19050" b="28575"/>
                      <wp:wrapNone/>
                      <wp:docPr id="5916" name="Text Box 7332">
                        <a:extLst xmlns:a="http://schemas.openxmlformats.org/drawingml/2006/main">
                          <a:ext uri="{FF2B5EF4-FFF2-40B4-BE49-F238E27FC236}">
                            <a16:creationId xmlns:a16="http://schemas.microsoft.com/office/drawing/2014/main" id="{00000000-0008-0000-0000-00001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16171" id="Text Box 7332" o:spid="_x0000_s1026" type="#_x0000_t202" style="position:absolute;margin-left:0;margin-top:0;width:6pt;height:2.25pt;z-index:24892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1600" behindDoc="0" locked="0" layoutInCell="1" allowOverlap="1" wp14:anchorId="25ACA0B3" wp14:editId="0BF2CFD9">
                      <wp:simplePos x="0" y="0"/>
                      <wp:positionH relativeFrom="column">
                        <wp:posOffset>0</wp:posOffset>
                      </wp:positionH>
                      <wp:positionV relativeFrom="paragraph">
                        <wp:posOffset>0</wp:posOffset>
                      </wp:positionV>
                      <wp:extent cx="76200" cy="28575"/>
                      <wp:effectExtent l="19050" t="19050" r="19050" b="28575"/>
                      <wp:wrapNone/>
                      <wp:docPr id="5917" name="Text Box 7331">
                        <a:extLst xmlns:a="http://schemas.openxmlformats.org/drawingml/2006/main">
                          <a:ext uri="{FF2B5EF4-FFF2-40B4-BE49-F238E27FC236}">
                            <a16:creationId xmlns:a16="http://schemas.microsoft.com/office/drawing/2014/main" id="{00000000-0008-0000-0000-00001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4E3DF" id="Text Box 7331" o:spid="_x0000_s1026" type="#_x0000_t202" style="position:absolute;margin-left:0;margin-top:0;width:6pt;height:2.25pt;z-index:24892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2624" behindDoc="0" locked="0" layoutInCell="1" allowOverlap="1" wp14:anchorId="6A9DB8A2" wp14:editId="7D1C6276">
                      <wp:simplePos x="0" y="0"/>
                      <wp:positionH relativeFrom="column">
                        <wp:posOffset>0</wp:posOffset>
                      </wp:positionH>
                      <wp:positionV relativeFrom="paragraph">
                        <wp:posOffset>0</wp:posOffset>
                      </wp:positionV>
                      <wp:extent cx="76200" cy="28575"/>
                      <wp:effectExtent l="19050" t="19050" r="19050" b="28575"/>
                      <wp:wrapNone/>
                      <wp:docPr id="5918" name="Text Box 7330">
                        <a:extLst xmlns:a="http://schemas.openxmlformats.org/drawingml/2006/main">
                          <a:ext uri="{FF2B5EF4-FFF2-40B4-BE49-F238E27FC236}">
                            <a16:creationId xmlns:a16="http://schemas.microsoft.com/office/drawing/2014/main" id="{00000000-0008-0000-0000-00001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10761" id="Text Box 7330" o:spid="_x0000_s1026" type="#_x0000_t202" style="position:absolute;margin-left:0;margin-top:0;width:6pt;height:2.25pt;z-index:2489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3648" behindDoc="0" locked="0" layoutInCell="1" allowOverlap="1" wp14:anchorId="3FC1153D" wp14:editId="44FA56A2">
                      <wp:simplePos x="0" y="0"/>
                      <wp:positionH relativeFrom="column">
                        <wp:posOffset>0</wp:posOffset>
                      </wp:positionH>
                      <wp:positionV relativeFrom="paragraph">
                        <wp:posOffset>0</wp:posOffset>
                      </wp:positionV>
                      <wp:extent cx="76200" cy="28575"/>
                      <wp:effectExtent l="19050" t="19050" r="19050" b="28575"/>
                      <wp:wrapNone/>
                      <wp:docPr id="5919" name="Text Box 7329">
                        <a:extLst xmlns:a="http://schemas.openxmlformats.org/drawingml/2006/main">
                          <a:ext uri="{FF2B5EF4-FFF2-40B4-BE49-F238E27FC236}">
                            <a16:creationId xmlns:a16="http://schemas.microsoft.com/office/drawing/2014/main" id="{00000000-0008-0000-0000-00001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42A88" id="Text Box 7329" o:spid="_x0000_s1026" type="#_x0000_t202" style="position:absolute;margin-left:0;margin-top:0;width:6pt;height:2.25pt;z-index:24892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4672" behindDoc="0" locked="0" layoutInCell="1" allowOverlap="1" wp14:anchorId="6D589EB2" wp14:editId="52DA51CD">
                      <wp:simplePos x="0" y="0"/>
                      <wp:positionH relativeFrom="column">
                        <wp:posOffset>0</wp:posOffset>
                      </wp:positionH>
                      <wp:positionV relativeFrom="paragraph">
                        <wp:posOffset>0</wp:posOffset>
                      </wp:positionV>
                      <wp:extent cx="76200" cy="28575"/>
                      <wp:effectExtent l="19050" t="19050" r="19050" b="28575"/>
                      <wp:wrapNone/>
                      <wp:docPr id="5920" name="Text Box 7328">
                        <a:extLst xmlns:a="http://schemas.openxmlformats.org/drawingml/2006/main">
                          <a:ext uri="{FF2B5EF4-FFF2-40B4-BE49-F238E27FC236}">
                            <a16:creationId xmlns:a16="http://schemas.microsoft.com/office/drawing/2014/main" id="{00000000-0008-0000-0000-00002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04AB2" id="Text Box 7328" o:spid="_x0000_s1026" type="#_x0000_t202" style="position:absolute;margin-left:0;margin-top:0;width:6pt;height:2.25pt;z-index:2489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5696" behindDoc="0" locked="0" layoutInCell="1" allowOverlap="1" wp14:anchorId="7BCD1530" wp14:editId="1C811438">
                      <wp:simplePos x="0" y="0"/>
                      <wp:positionH relativeFrom="column">
                        <wp:posOffset>0</wp:posOffset>
                      </wp:positionH>
                      <wp:positionV relativeFrom="paragraph">
                        <wp:posOffset>0</wp:posOffset>
                      </wp:positionV>
                      <wp:extent cx="76200" cy="28575"/>
                      <wp:effectExtent l="19050" t="19050" r="19050" b="28575"/>
                      <wp:wrapNone/>
                      <wp:docPr id="5921" name="Text Box 7327">
                        <a:extLst xmlns:a="http://schemas.openxmlformats.org/drawingml/2006/main">
                          <a:ext uri="{FF2B5EF4-FFF2-40B4-BE49-F238E27FC236}">
                            <a16:creationId xmlns:a16="http://schemas.microsoft.com/office/drawing/2014/main" id="{00000000-0008-0000-0000-00002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EEC9D" id="Text Box 7327" o:spid="_x0000_s1026" type="#_x0000_t202" style="position:absolute;margin-left:0;margin-top:0;width:6pt;height:2.25pt;z-index:2489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6720" behindDoc="0" locked="0" layoutInCell="1" allowOverlap="1" wp14:anchorId="05B2BC77" wp14:editId="1EF16DA8">
                      <wp:simplePos x="0" y="0"/>
                      <wp:positionH relativeFrom="column">
                        <wp:posOffset>0</wp:posOffset>
                      </wp:positionH>
                      <wp:positionV relativeFrom="paragraph">
                        <wp:posOffset>0</wp:posOffset>
                      </wp:positionV>
                      <wp:extent cx="76200" cy="28575"/>
                      <wp:effectExtent l="19050" t="19050" r="19050" b="28575"/>
                      <wp:wrapNone/>
                      <wp:docPr id="5922" name="Text Box 7326">
                        <a:extLst xmlns:a="http://schemas.openxmlformats.org/drawingml/2006/main">
                          <a:ext uri="{FF2B5EF4-FFF2-40B4-BE49-F238E27FC236}">
                            <a16:creationId xmlns:a16="http://schemas.microsoft.com/office/drawing/2014/main" id="{00000000-0008-0000-0000-00002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76FC2" id="Text Box 7326" o:spid="_x0000_s1026" type="#_x0000_t202" style="position:absolute;margin-left:0;margin-top:0;width:6pt;height:2.25pt;z-index:2489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7744" behindDoc="0" locked="0" layoutInCell="1" allowOverlap="1" wp14:anchorId="34F4D59B" wp14:editId="2F087A2F">
                      <wp:simplePos x="0" y="0"/>
                      <wp:positionH relativeFrom="column">
                        <wp:posOffset>0</wp:posOffset>
                      </wp:positionH>
                      <wp:positionV relativeFrom="paragraph">
                        <wp:posOffset>0</wp:posOffset>
                      </wp:positionV>
                      <wp:extent cx="76200" cy="28575"/>
                      <wp:effectExtent l="19050" t="19050" r="19050" b="28575"/>
                      <wp:wrapNone/>
                      <wp:docPr id="5923" name="Text Box 7325">
                        <a:extLst xmlns:a="http://schemas.openxmlformats.org/drawingml/2006/main">
                          <a:ext uri="{FF2B5EF4-FFF2-40B4-BE49-F238E27FC236}">
                            <a16:creationId xmlns:a16="http://schemas.microsoft.com/office/drawing/2014/main" id="{00000000-0008-0000-0000-00002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5C06E" id="Text Box 7325" o:spid="_x0000_s1026" type="#_x0000_t202" style="position:absolute;margin-left:0;margin-top:0;width:6pt;height:2.25pt;z-index:2489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8768" behindDoc="0" locked="0" layoutInCell="1" allowOverlap="1" wp14:anchorId="2FB373E0" wp14:editId="734420BB">
                      <wp:simplePos x="0" y="0"/>
                      <wp:positionH relativeFrom="column">
                        <wp:posOffset>0</wp:posOffset>
                      </wp:positionH>
                      <wp:positionV relativeFrom="paragraph">
                        <wp:posOffset>0</wp:posOffset>
                      </wp:positionV>
                      <wp:extent cx="76200" cy="28575"/>
                      <wp:effectExtent l="19050" t="19050" r="19050" b="28575"/>
                      <wp:wrapNone/>
                      <wp:docPr id="5924" name="Text Box 7324">
                        <a:extLst xmlns:a="http://schemas.openxmlformats.org/drawingml/2006/main">
                          <a:ext uri="{FF2B5EF4-FFF2-40B4-BE49-F238E27FC236}">
                            <a16:creationId xmlns:a16="http://schemas.microsoft.com/office/drawing/2014/main" id="{00000000-0008-0000-0000-00002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122D6" id="Text Box 7324" o:spid="_x0000_s1026" type="#_x0000_t202" style="position:absolute;margin-left:0;margin-top:0;width:6pt;height:2.25pt;z-index:2489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29792" behindDoc="0" locked="0" layoutInCell="1" allowOverlap="1" wp14:anchorId="127126AE" wp14:editId="17A8A6F7">
                      <wp:simplePos x="0" y="0"/>
                      <wp:positionH relativeFrom="column">
                        <wp:posOffset>0</wp:posOffset>
                      </wp:positionH>
                      <wp:positionV relativeFrom="paragraph">
                        <wp:posOffset>0</wp:posOffset>
                      </wp:positionV>
                      <wp:extent cx="76200" cy="28575"/>
                      <wp:effectExtent l="19050" t="19050" r="19050" b="28575"/>
                      <wp:wrapNone/>
                      <wp:docPr id="5925" name="Text Box 7323">
                        <a:extLst xmlns:a="http://schemas.openxmlformats.org/drawingml/2006/main">
                          <a:ext uri="{FF2B5EF4-FFF2-40B4-BE49-F238E27FC236}">
                            <a16:creationId xmlns:a16="http://schemas.microsoft.com/office/drawing/2014/main" id="{00000000-0008-0000-0000-00002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90667" id="Text Box 7323" o:spid="_x0000_s1026" type="#_x0000_t202" style="position:absolute;margin-left:0;margin-top:0;width:6pt;height:2.25pt;z-index:2489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0816" behindDoc="0" locked="0" layoutInCell="1" allowOverlap="1" wp14:anchorId="19E58D92" wp14:editId="3C19FD1D">
                      <wp:simplePos x="0" y="0"/>
                      <wp:positionH relativeFrom="column">
                        <wp:posOffset>0</wp:posOffset>
                      </wp:positionH>
                      <wp:positionV relativeFrom="paragraph">
                        <wp:posOffset>0</wp:posOffset>
                      </wp:positionV>
                      <wp:extent cx="76200" cy="28575"/>
                      <wp:effectExtent l="19050" t="19050" r="19050" b="28575"/>
                      <wp:wrapNone/>
                      <wp:docPr id="5926" name="Text Box 7322">
                        <a:extLst xmlns:a="http://schemas.openxmlformats.org/drawingml/2006/main">
                          <a:ext uri="{FF2B5EF4-FFF2-40B4-BE49-F238E27FC236}">
                            <a16:creationId xmlns:a16="http://schemas.microsoft.com/office/drawing/2014/main" id="{00000000-0008-0000-0000-00002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94999" id="Text Box 7322" o:spid="_x0000_s1026" type="#_x0000_t202" style="position:absolute;margin-left:0;margin-top:0;width:6pt;height:2.25pt;z-index:2489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1840" behindDoc="0" locked="0" layoutInCell="1" allowOverlap="1" wp14:anchorId="1674E1E6" wp14:editId="4C1021E4">
                      <wp:simplePos x="0" y="0"/>
                      <wp:positionH relativeFrom="column">
                        <wp:posOffset>0</wp:posOffset>
                      </wp:positionH>
                      <wp:positionV relativeFrom="paragraph">
                        <wp:posOffset>0</wp:posOffset>
                      </wp:positionV>
                      <wp:extent cx="76200" cy="28575"/>
                      <wp:effectExtent l="19050" t="19050" r="19050" b="28575"/>
                      <wp:wrapNone/>
                      <wp:docPr id="5927" name="Text Box 7321">
                        <a:extLst xmlns:a="http://schemas.openxmlformats.org/drawingml/2006/main">
                          <a:ext uri="{FF2B5EF4-FFF2-40B4-BE49-F238E27FC236}">
                            <a16:creationId xmlns:a16="http://schemas.microsoft.com/office/drawing/2014/main" id="{00000000-0008-0000-0000-00002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44086" id="Text Box 7321" o:spid="_x0000_s1026" type="#_x0000_t202" style="position:absolute;margin-left:0;margin-top:0;width:6pt;height:2.25pt;z-index:2489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2864" behindDoc="0" locked="0" layoutInCell="1" allowOverlap="1" wp14:anchorId="1D0AEF73" wp14:editId="21F1184C">
                      <wp:simplePos x="0" y="0"/>
                      <wp:positionH relativeFrom="column">
                        <wp:posOffset>0</wp:posOffset>
                      </wp:positionH>
                      <wp:positionV relativeFrom="paragraph">
                        <wp:posOffset>0</wp:posOffset>
                      </wp:positionV>
                      <wp:extent cx="76200" cy="28575"/>
                      <wp:effectExtent l="19050" t="19050" r="19050" b="28575"/>
                      <wp:wrapNone/>
                      <wp:docPr id="5928" name="Text Box 7320">
                        <a:extLst xmlns:a="http://schemas.openxmlformats.org/drawingml/2006/main">
                          <a:ext uri="{FF2B5EF4-FFF2-40B4-BE49-F238E27FC236}">
                            <a16:creationId xmlns:a16="http://schemas.microsoft.com/office/drawing/2014/main" id="{00000000-0008-0000-0000-00002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F7B33" id="Text Box 7320" o:spid="_x0000_s1026" type="#_x0000_t202" style="position:absolute;margin-left:0;margin-top:0;width:6pt;height:2.25pt;z-index:2489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3888" behindDoc="0" locked="0" layoutInCell="1" allowOverlap="1" wp14:anchorId="4790DFC6" wp14:editId="393DE7BD">
                      <wp:simplePos x="0" y="0"/>
                      <wp:positionH relativeFrom="column">
                        <wp:posOffset>0</wp:posOffset>
                      </wp:positionH>
                      <wp:positionV relativeFrom="paragraph">
                        <wp:posOffset>0</wp:posOffset>
                      </wp:positionV>
                      <wp:extent cx="76200" cy="28575"/>
                      <wp:effectExtent l="19050" t="19050" r="19050" b="28575"/>
                      <wp:wrapNone/>
                      <wp:docPr id="5929" name="Text Box 7319">
                        <a:extLst xmlns:a="http://schemas.openxmlformats.org/drawingml/2006/main">
                          <a:ext uri="{FF2B5EF4-FFF2-40B4-BE49-F238E27FC236}">
                            <a16:creationId xmlns:a16="http://schemas.microsoft.com/office/drawing/2014/main" id="{00000000-0008-0000-0000-00002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DE9CF" id="Text Box 7319" o:spid="_x0000_s1026" type="#_x0000_t202" style="position:absolute;margin-left:0;margin-top:0;width:6pt;height:2.25pt;z-index:24893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4912" behindDoc="0" locked="0" layoutInCell="1" allowOverlap="1" wp14:anchorId="1BE59655" wp14:editId="16F0061E">
                      <wp:simplePos x="0" y="0"/>
                      <wp:positionH relativeFrom="column">
                        <wp:posOffset>0</wp:posOffset>
                      </wp:positionH>
                      <wp:positionV relativeFrom="paragraph">
                        <wp:posOffset>0</wp:posOffset>
                      </wp:positionV>
                      <wp:extent cx="76200" cy="28575"/>
                      <wp:effectExtent l="19050" t="19050" r="19050" b="28575"/>
                      <wp:wrapNone/>
                      <wp:docPr id="5930" name="Text Box 7318">
                        <a:extLst xmlns:a="http://schemas.openxmlformats.org/drawingml/2006/main">
                          <a:ext uri="{FF2B5EF4-FFF2-40B4-BE49-F238E27FC236}">
                            <a16:creationId xmlns:a16="http://schemas.microsoft.com/office/drawing/2014/main" id="{00000000-0008-0000-0000-00002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68E0D" id="Text Box 7318" o:spid="_x0000_s1026" type="#_x0000_t202" style="position:absolute;margin-left:0;margin-top:0;width:6pt;height:2.25pt;z-index:2489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5936" behindDoc="0" locked="0" layoutInCell="1" allowOverlap="1" wp14:anchorId="51C507D4" wp14:editId="1127792E">
                      <wp:simplePos x="0" y="0"/>
                      <wp:positionH relativeFrom="column">
                        <wp:posOffset>0</wp:posOffset>
                      </wp:positionH>
                      <wp:positionV relativeFrom="paragraph">
                        <wp:posOffset>0</wp:posOffset>
                      </wp:positionV>
                      <wp:extent cx="76200" cy="28575"/>
                      <wp:effectExtent l="19050" t="19050" r="19050" b="28575"/>
                      <wp:wrapNone/>
                      <wp:docPr id="5931" name="Text Box 7317">
                        <a:extLst xmlns:a="http://schemas.openxmlformats.org/drawingml/2006/main">
                          <a:ext uri="{FF2B5EF4-FFF2-40B4-BE49-F238E27FC236}">
                            <a16:creationId xmlns:a16="http://schemas.microsoft.com/office/drawing/2014/main" id="{00000000-0008-0000-0000-00002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0F904" id="Text Box 7317" o:spid="_x0000_s1026" type="#_x0000_t202" style="position:absolute;margin-left:0;margin-top:0;width:6pt;height:2.25pt;z-index:2489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6960" behindDoc="0" locked="0" layoutInCell="1" allowOverlap="1" wp14:anchorId="0ECA3EC3" wp14:editId="326089BE">
                      <wp:simplePos x="0" y="0"/>
                      <wp:positionH relativeFrom="column">
                        <wp:posOffset>0</wp:posOffset>
                      </wp:positionH>
                      <wp:positionV relativeFrom="paragraph">
                        <wp:posOffset>0</wp:posOffset>
                      </wp:positionV>
                      <wp:extent cx="76200" cy="28575"/>
                      <wp:effectExtent l="19050" t="19050" r="19050" b="28575"/>
                      <wp:wrapNone/>
                      <wp:docPr id="5932" name="Text Box 7316">
                        <a:extLst xmlns:a="http://schemas.openxmlformats.org/drawingml/2006/main">
                          <a:ext uri="{FF2B5EF4-FFF2-40B4-BE49-F238E27FC236}">
                            <a16:creationId xmlns:a16="http://schemas.microsoft.com/office/drawing/2014/main" id="{00000000-0008-0000-0000-00002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D1E17" id="Text Box 7316" o:spid="_x0000_s1026" type="#_x0000_t202" style="position:absolute;margin-left:0;margin-top:0;width:6pt;height:2.25pt;z-index:2489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7984" behindDoc="0" locked="0" layoutInCell="1" allowOverlap="1" wp14:anchorId="7FD68425" wp14:editId="3C91020F">
                      <wp:simplePos x="0" y="0"/>
                      <wp:positionH relativeFrom="column">
                        <wp:posOffset>0</wp:posOffset>
                      </wp:positionH>
                      <wp:positionV relativeFrom="paragraph">
                        <wp:posOffset>0</wp:posOffset>
                      </wp:positionV>
                      <wp:extent cx="76200" cy="28575"/>
                      <wp:effectExtent l="19050" t="19050" r="19050" b="28575"/>
                      <wp:wrapNone/>
                      <wp:docPr id="5933" name="Text Box 7315">
                        <a:extLst xmlns:a="http://schemas.openxmlformats.org/drawingml/2006/main">
                          <a:ext uri="{FF2B5EF4-FFF2-40B4-BE49-F238E27FC236}">
                            <a16:creationId xmlns:a16="http://schemas.microsoft.com/office/drawing/2014/main" id="{00000000-0008-0000-0000-00002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AB87C" id="Text Box 7315" o:spid="_x0000_s1026" type="#_x0000_t202" style="position:absolute;margin-left:0;margin-top:0;width:6pt;height:2.25pt;z-index:2489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39008" behindDoc="0" locked="0" layoutInCell="1" allowOverlap="1" wp14:anchorId="63988051" wp14:editId="2208D098">
                      <wp:simplePos x="0" y="0"/>
                      <wp:positionH relativeFrom="column">
                        <wp:posOffset>0</wp:posOffset>
                      </wp:positionH>
                      <wp:positionV relativeFrom="paragraph">
                        <wp:posOffset>0</wp:posOffset>
                      </wp:positionV>
                      <wp:extent cx="76200" cy="28575"/>
                      <wp:effectExtent l="19050" t="19050" r="19050" b="28575"/>
                      <wp:wrapNone/>
                      <wp:docPr id="5934" name="Text Box 7314">
                        <a:extLst xmlns:a="http://schemas.openxmlformats.org/drawingml/2006/main">
                          <a:ext uri="{FF2B5EF4-FFF2-40B4-BE49-F238E27FC236}">
                            <a16:creationId xmlns:a16="http://schemas.microsoft.com/office/drawing/2014/main" id="{00000000-0008-0000-0000-00002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0DD6B1" id="Text Box 7314" o:spid="_x0000_s1026" type="#_x0000_t202" style="position:absolute;margin-left:0;margin-top:0;width:6pt;height:2.25pt;z-index:2489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0032" behindDoc="0" locked="0" layoutInCell="1" allowOverlap="1" wp14:anchorId="6C7F8D72" wp14:editId="47371436">
                      <wp:simplePos x="0" y="0"/>
                      <wp:positionH relativeFrom="column">
                        <wp:posOffset>0</wp:posOffset>
                      </wp:positionH>
                      <wp:positionV relativeFrom="paragraph">
                        <wp:posOffset>0</wp:posOffset>
                      </wp:positionV>
                      <wp:extent cx="76200" cy="28575"/>
                      <wp:effectExtent l="19050" t="19050" r="19050" b="28575"/>
                      <wp:wrapNone/>
                      <wp:docPr id="5935" name="Text Box 7313">
                        <a:extLst xmlns:a="http://schemas.openxmlformats.org/drawingml/2006/main">
                          <a:ext uri="{FF2B5EF4-FFF2-40B4-BE49-F238E27FC236}">
                            <a16:creationId xmlns:a16="http://schemas.microsoft.com/office/drawing/2014/main" id="{00000000-0008-0000-0000-00002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8B92D" id="Text Box 7313" o:spid="_x0000_s1026" type="#_x0000_t202" style="position:absolute;margin-left:0;margin-top:0;width:6pt;height:2.25pt;z-index:2489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1056" behindDoc="0" locked="0" layoutInCell="1" allowOverlap="1" wp14:anchorId="74624F70" wp14:editId="270F2FEA">
                      <wp:simplePos x="0" y="0"/>
                      <wp:positionH relativeFrom="column">
                        <wp:posOffset>0</wp:posOffset>
                      </wp:positionH>
                      <wp:positionV relativeFrom="paragraph">
                        <wp:posOffset>0</wp:posOffset>
                      </wp:positionV>
                      <wp:extent cx="76200" cy="28575"/>
                      <wp:effectExtent l="19050" t="19050" r="19050" b="28575"/>
                      <wp:wrapNone/>
                      <wp:docPr id="5936" name="Text Box 7312">
                        <a:extLst xmlns:a="http://schemas.openxmlformats.org/drawingml/2006/main">
                          <a:ext uri="{FF2B5EF4-FFF2-40B4-BE49-F238E27FC236}">
                            <a16:creationId xmlns:a16="http://schemas.microsoft.com/office/drawing/2014/main" id="{00000000-0008-0000-0000-00003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A18244" id="Text Box 7312" o:spid="_x0000_s1026" type="#_x0000_t202" style="position:absolute;margin-left:0;margin-top:0;width:6pt;height:2.25pt;z-index:24894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2080" behindDoc="0" locked="0" layoutInCell="1" allowOverlap="1" wp14:anchorId="7A8E73CB" wp14:editId="0CADE4C0">
                      <wp:simplePos x="0" y="0"/>
                      <wp:positionH relativeFrom="column">
                        <wp:posOffset>0</wp:posOffset>
                      </wp:positionH>
                      <wp:positionV relativeFrom="paragraph">
                        <wp:posOffset>0</wp:posOffset>
                      </wp:positionV>
                      <wp:extent cx="76200" cy="28575"/>
                      <wp:effectExtent l="19050" t="19050" r="19050" b="28575"/>
                      <wp:wrapNone/>
                      <wp:docPr id="5937" name="Text Box 7311">
                        <a:extLst xmlns:a="http://schemas.openxmlformats.org/drawingml/2006/main">
                          <a:ext uri="{FF2B5EF4-FFF2-40B4-BE49-F238E27FC236}">
                            <a16:creationId xmlns:a16="http://schemas.microsoft.com/office/drawing/2014/main" id="{00000000-0008-0000-0000-00003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30FFE" id="Text Box 7311" o:spid="_x0000_s1026" type="#_x0000_t202" style="position:absolute;margin-left:0;margin-top:0;width:6pt;height:2.25pt;z-index:2489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3104" behindDoc="0" locked="0" layoutInCell="1" allowOverlap="1" wp14:anchorId="45FD398B" wp14:editId="062D4AD5">
                      <wp:simplePos x="0" y="0"/>
                      <wp:positionH relativeFrom="column">
                        <wp:posOffset>0</wp:posOffset>
                      </wp:positionH>
                      <wp:positionV relativeFrom="paragraph">
                        <wp:posOffset>0</wp:posOffset>
                      </wp:positionV>
                      <wp:extent cx="76200" cy="28575"/>
                      <wp:effectExtent l="19050" t="19050" r="19050" b="28575"/>
                      <wp:wrapNone/>
                      <wp:docPr id="5938" name="Text Box 7310">
                        <a:extLst xmlns:a="http://schemas.openxmlformats.org/drawingml/2006/main">
                          <a:ext uri="{FF2B5EF4-FFF2-40B4-BE49-F238E27FC236}">
                            <a16:creationId xmlns:a16="http://schemas.microsoft.com/office/drawing/2014/main" id="{00000000-0008-0000-0000-00003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A49F4" id="Text Box 7310" o:spid="_x0000_s1026" type="#_x0000_t202" style="position:absolute;margin-left:0;margin-top:0;width:6pt;height:2.25pt;z-index:2489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4128" behindDoc="0" locked="0" layoutInCell="1" allowOverlap="1" wp14:anchorId="1E955AA5" wp14:editId="129C7FE2">
                      <wp:simplePos x="0" y="0"/>
                      <wp:positionH relativeFrom="column">
                        <wp:posOffset>0</wp:posOffset>
                      </wp:positionH>
                      <wp:positionV relativeFrom="paragraph">
                        <wp:posOffset>0</wp:posOffset>
                      </wp:positionV>
                      <wp:extent cx="76200" cy="28575"/>
                      <wp:effectExtent l="19050" t="19050" r="19050" b="28575"/>
                      <wp:wrapNone/>
                      <wp:docPr id="5939" name="Text Box 7309">
                        <a:extLst xmlns:a="http://schemas.openxmlformats.org/drawingml/2006/main">
                          <a:ext uri="{FF2B5EF4-FFF2-40B4-BE49-F238E27FC236}">
                            <a16:creationId xmlns:a16="http://schemas.microsoft.com/office/drawing/2014/main" id="{00000000-0008-0000-0000-00003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72B0F" id="Text Box 7309" o:spid="_x0000_s1026" type="#_x0000_t202" style="position:absolute;margin-left:0;margin-top:0;width:6pt;height:2.25pt;z-index:24894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5152" behindDoc="0" locked="0" layoutInCell="1" allowOverlap="1" wp14:anchorId="62C33AEA" wp14:editId="18E2C4EA">
                      <wp:simplePos x="0" y="0"/>
                      <wp:positionH relativeFrom="column">
                        <wp:posOffset>0</wp:posOffset>
                      </wp:positionH>
                      <wp:positionV relativeFrom="paragraph">
                        <wp:posOffset>0</wp:posOffset>
                      </wp:positionV>
                      <wp:extent cx="76200" cy="28575"/>
                      <wp:effectExtent l="19050" t="19050" r="19050" b="28575"/>
                      <wp:wrapNone/>
                      <wp:docPr id="5940" name="Text Box 7308">
                        <a:extLst xmlns:a="http://schemas.openxmlformats.org/drawingml/2006/main">
                          <a:ext uri="{FF2B5EF4-FFF2-40B4-BE49-F238E27FC236}">
                            <a16:creationId xmlns:a16="http://schemas.microsoft.com/office/drawing/2014/main" id="{00000000-0008-0000-0000-00003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B52F0" id="Text Box 7308" o:spid="_x0000_s1026" type="#_x0000_t202" style="position:absolute;margin-left:0;margin-top:0;width:6pt;height:2.25pt;z-index:2489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6176" behindDoc="0" locked="0" layoutInCell="1" allowOverlap="1" wp14:anchorId="76B80E14" wp14:editId="4EA9073E">
                      <wp:simplePos x="0" y="0"/>
                      <wp:positionH relativeFrom="column">
                        <wp:posOffset>0</wp:posOffset>
                      </wp:positionH>
                      <wp:positionV relativeFrom="paragraph">
                        <wp:posOffset>0</wp:posOffset>
                      </wp:positionV>
                      <wp:extent cx="76200" cy="28575"/>
                      <wp:effectExtent l="19050" t="19050" r="19050" b="28575"/>
                      <wp:wrapNone/>
                      <wp:docPr id="5941" name="Text Box 7307">
                        <a:extLst xmlns:a="http://schemas.openxmlformats.org/drawingml/2006/main">
                          <a:ext uri="{FF2B5EF4-FFF2-40B4-BE49-F238E27FC236}">
                            <a16:creationId xmlns:a16="http://schemas.microsoft.com/office/drawing/2014/main" id="{00000000-0008-0000-0000-00003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4B49B" id="Text Box 7307" o:spid="_x0000_s1026" type="#_x0000_t202" style="position:absolute;margin-left:0;margin-top:0;width:6pt;height:2.25pt;z-index:2489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7200" behindDoc="0" locked="0" layoutInCell="1" allowOverlap="1" wp14:anchorId="0E0104C3" wp14:editId="4587C53E">
                      <wp:simplePos x="0" y="0"/>
                      <wp:positionH relativeFrom="column">
                        <wp:posOffset>0</wp:posOffset>
                      </wp:positionH>
                      <wp:positionV relativeFrom="paragraph">
                        <wp:posOffset>0</wp:posOffset>
                      </wp:positionV>
                      <wp:extent cx="76200" cy="28575"/>
                      <wp:effectExtent l="19050" t="19050" r="19050" b="28575"/>
                      <wp:wrapNone/>
                      <wp:docPr id="5942" name="Text Box 7306">
                        <a:extLst xmlns:a="http://schemas.openxmlformats.org/drawingml/2006/main">
                          <a:ext uri="{FF2B5EF4-FFF2-40B4-BE49-F238E27FC236}">
                            <a16:creationId xmlns:a16="http://schemas.microsoft.com/office/drawing/2014/main" id="{00000000-0008-0000-0000-00003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DC6918" id="Text Box 7306" o:spid="_x0000_s1026" type="#_x0000_t202" style="position:absolute;margin-left:0;margin-top:0;width:6pt;height:2.25pt;z-index:2489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8224" behindDoc="0" locked="0" layoutInCell="1" allowOverlap="1" wp14:anchorId="58206B1B" wp14:editId="04A6AEB3">
                      <wp:simplePos x="0" y="0"/>
                      <wp:positionH relativeFrom="column">
                        <wp:posOffset>0</wp:posOffset>
                      </wp:positionH>
                      <wp:positionV relativeFrom="paragraph">
                        <wp:posOffset>0</wp:posOffset>
                      </wp:positionV>
                      <wp:extent cx="76200" cy="28575"/>
                      <wp:effectExtent l="19050" t="19050" r="19050" b="28575"/>
                      <wp:wrapNone/>
                      <wp:docPr id="5943" name="Text Box 7305">
                        <a:extLst xmlns:a="http://schemas.openxmlformats.org/drawingml/2006/main">
                          <a:ext uri="{FF2B5EF4-FFF2-40B4-BE49-F238E27FC236}">
                            <a16:creationId xmlns:a16="http://schemas.microsoft.com/office/drawing/2014/main" id="{00000000-0008-0000-0000-00003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B5143" id="Text Box 7305" o:spid="_x0000_s1026" type="#_x0000_t202" style="position:absolute;margin-left:0;margin-top:0;width:6pt;height:2.25pt;z-index:2489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49248" behindDoc="0" locked="0" layoutInCell="1" allowOverlap="1" wp14:anchorId="6EB9C279" wp14:editId="0988ADF8">
                      <wp:simplePos x="0" y="0"/>
                      <wp:positionH relativeFrom="column">
                        <wp:posOffset>0</wp:posOffset>
                      </wp:positionH>
                      <wp:positionV relativeFrom="paragraph">
                        <wp:posOffset>0</wp:posOffset>
                      </wp:positionV>
                      <wp:extent cx="76200" cy="28575"/>
                      <wp:effectExtent l="19050" t="19050" r="19050" b="28575"/>
                      <wp:wrapNone/>
                      <wp:docPr id="5944" name="Text Box 7304">
                        <a:extLst xmlns:a="http://schemas.openxmlformats.org/drawingml/2006/main">
                          <a:ext uri="{FF2B5EF4-FFF2-40B4-BE49-F238E27FC236}">
                            <a16:creationId xmlns:a16="http://schemas.microsoft.com/office/drawing/2014/main" id="{00000000-0008-0000-0000-00003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7C5E2" id="Text Box 7304" o:spid="_x0000_s1026" type="#_x0000_t202" style="position:absolute;margin-left:0;margin-top:0;width:6pt;height:2.25pt;z-index:2489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0272" behindDoc="0" locked="0" layoutInCell="1" allowOverlap="1" wp14:anchorId="676689BA" wp14:editId="5B86CB9F">
                      <wp:simplePos x="0" y="0"/>
                      <wp:positionH relativeFrom="column">
                        <wp:posOffset>0</wp:posOffset>
                      </wp:positionH>
                      <wp:positionV relativeFrom="paragraph">
                        <wp:posOffset>0</wp:posOffset>
                      </wp:positionV>
                      <wp:extent cx="76200" cy="28575"/>
                      <wp:effectExtent l="19050" t="19050" r="19050" b="28575"/>
                      <wp:wrapNone/>
                      <wp:docPr id="5945" name="Text Box 7303">
                        <a:extLst xmlns:a="http://schemas.openxmlformats.org/drawingml/2006/main">
                          <a:ext uri="{FF2B5EF4-FFF2-40B4-BE49-F238E27FC236}">
                            <a16:creationId xmlns:a16="http://schemas.microsoft.com/office/drawing/2014/main" id="{00000000-0008-0000-0000-00003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20A91" id="Text Box 7303" o:spid="_x0000_s1026" type="#_x0000_t202" style="position:absolute;margin-left:0;margin-top:0;width:6pt;height:2.25pt;z-index:2489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1296" behindDoc="0" locked="0" layoutInCell="1" allowOverlap="1" wp14:anchorId="63BE8274" wp14:editId="5D3E8C5E">
                      <wp:simplePos x="0" y="0"/>
                      <wp:positionH relativeFrom="column">
                        <wp:posOffset>0</wp:posOffset>
                      </wp:positionH>
                      <wp:positionV relativeFrom="paragraph">
                        <wp:posOffset>0</wp:posOffset>
                      </wp:positionV>
                      <wp:extent cx="76200" cy="28575"/>
                      <wp:effectExtent l="19050" t="19050" r="19050" b="28575"/>
                      <wp:wrapNone/>
                      <wp:docPr id="5946" name="Text Box 7302">
                        <a:extLst xmlns:a="http://schemas.openxmlformats.org/drawingml/2006/main">
                          <a:ext uri="{FF2B5EF4-FFF2-40B4-BE49-F238E27FC236}">
                            <a16:creationId xmlns:a16="http://schemas.microsoft.com/office/drawing/2014/main" id="{00000000-0008-0000-0000-00003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61FEF" id="Text Box 7302" o:spid="_x0000_s1026" type="#_x0000_t202" style="position:absolute;margin-left:0;margin-top:0;width:6pt;height:2.25pt;z-index:2489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2320" behindDoc="0" locked="0" layoutInCell="1" allowOverlap="1" wp14:anchorId="1E9F8CD6" wp14:editId="439BEAC8">
                      <wp:simplePos x="0" y="0"/>
                      <wp:positionH relativeFrom="column">
                        <wp:posOffset>0</wp:posOffset>
                      </wp:positionH>
                      <wp:positionV relativeFrom="paragraph">
                        <wp:posOffset>0</wp:posOffset>
                      </wp:positionV>
                      <wp:extent cx="76200" cy="28575"/>
                      <wp:effectExtent l="19050" t="19050" r="19050" b="28575"/>
                      <wp:wrapNone/>
                      <wp:docPr id="5947" name="Text Box 7301">
                        <a:extLst xmlns:a="http://schemas.openxmlformats.org/drawingml/2006/main">
                          <a:ext uri="{FF2B5EF4-FFF2-40B4-BE49-F238E27FC236}">
                            <a16:creationId xmlns:a16="http://schemas.microsoft.com/office/drawing/2014/main" id="{00000000-0008-0000-0000-00003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20606" id="Text Box 7301" o:spid="_x0000_s1026" type="#_x0000_t202" style="position:absolute;margin-left:0;margin-top:0;width:6pt;height:2.25pt;z-index:2489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3344" behindDoc="0" locked="0" layoutInCell="1" allowOverlap="1" wp14:anchorId="69EAA869" wp14:editId="4F8AE56E">
                      <wp:simplePos x="0" y="0"/>
                      <wp:positionH relativeFrom="column">
                        <wp:posOffset>0</wp:posOffset>
                      </wp:positionH>
                      <wp:positionV relativeFrom="paragraph">
                        <wp:posOffset>0</wp:posOffset>
                      </wp:positionV>
                      <wp:extent cx="76200" cy="28575"/>
                      <wp:effectExtent l="19050" t="19050" r="19050" b="28575"/>
                      <wp:wrapNone/>
                      <wp:docPr id="5948" name="Text Box 7300">
                        <a:extLst xmlns:a="http://schemas.openxmlformats.org/drawingml/2006/main">
                          <a:ext uri="{FF2B5EF4-FFF2-40B4-BE49-F238E27FC236}">
                            <a16:creationId xmlns:a16="http://schemas.microsoft.com/office/drawing/2014/main" id="{00000000-0008-0000-0000-00003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EF96A" id="Text Box 7300" o:spid="_x0000_s1026" type="#_x0000_t202" style="position:absolute;margin-left:0;margin-top:0;width:6pt;height:2.25pt;z-index:2489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4368" behindDoc="0" locked="0" layoutInCell="1" allowOverlap="1" wp14:anchorId="6A4BA699" wp14:editId="1E908095">
                      <wp:simplePos x="0" y="0"/>
                      <wp:positionH relativeFrom="column">
                        <wp:posOffset>0</wp:posOffset>
                      </wp:positionH>
                      <wp:positionV relativeFrom="paragraph">
                        <wp:posOffset>0</wp:posOffset>
                      </wp:positionV>
                      <wp:extent cx="76200" cy="28575"/>
                      <wp:effectExtent l="19050" t="19050" r="19050" b="28575"/>
                      <wp:wrapNone/>
                      <wp:docPr id="5949" name="Text Box 7299">
                        <a:extLst xmlns:a="http://schemas.openxmlformats.org/drawingml/2006/main">
                          <a:ext uri="{FF2B5EF4-FFF2-40B4-BE49-F238E27FC236}">
                            <a16:creationId xmlns:a16="http://schemas.microsoft.com/office/drawing/2014/main" id="{00000000-0008-0000-0000-00003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7B5C8" id="Text Box 7299" o:spid="_x0000_s1026" type="#_x0000_t202" style="position:absolute;margin-left:0;margin-top:0;width:6pt;height:2.25pt;z-index:24895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5392" behindDoc="0" locked="0" layoutInCell="1" allowOverlap="1" wp14:anchorId="73432F58" wp14:editId="28A1A2E1">
                      <wp:simplePos x="0" y="0"/>
                      <wp:positionH relativeFrom="column">
                        <wp:posOffset>0</wp:posOffset>
                      </wp:positionH>
                      <wp:positionV relativeFrom="paragraph">
                        <wp:posOffset>0</wp:posOffset>
                      </wp:positionV>
                      <wp:extent cx="76200" cy="28575"/>
                      <wp:effectExtent l="19050" t="19050" r="19050" b="28575"/>
                      <wp:wrapNone/>
                      <wp:docPr id="5950" name="Text Box 7298">
                        <a:extLst xmlns:a="http://schemas.openxmlformats.org/drawingml/2006/main">
                          <a:ext uri="{FF2B5EF4-FFF2-40B4-BE49-F238E27FC236}">
                            <a16:creationId xmlns:a16="http://schemas.microsoft.com/office/drawing/2014/main" id="{00000000-0008-0000-0000-00003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81B11C" id="Text Box 7298" o:spid="_x0000_s1026" type="#_x0000_t202" style="position:absolute;margin-left:0;margin-top:0;width:6pt;height:2.25pt;z-index:2489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6416" behindDoc="0" locked="0" layoutInCell="1" allowOverlap="1" wp14:anchorId="737C3528" wp14:editId="5BF267E8">
                      <wp:simplePos x="0" y="0"/>
                      <wp:positionH relativeFrom="column">
                        <wp:posOffset>0</wp:posOffset>
                      </wp:positionH>
                      <wp:positionV relativeFrom="paragraph">
                        <wp:posOffset>0</wp:posOffset>
                      </wp:positionV>
                      <wp:extent cx="76200" cy="28575"/>
                      <wp:effectExtent l="19050" t="19050" r="19050" b="28575"/>
                      <wp:wrapNone/>
                      <wp:docPr id="5951" name="Text Box 7297">
                        <a:extLst xmlns:a="http://schemas.openxmlformats.org/drawingml/2006/main">
                          <a:ext uri="{FF2B5EF4-FFF2-40B4-BE49-F238E27FC236}">
                            <a16:creationId xmlns:a16="http://schemas.microsoft.com/office/drawing/2014/main" id="{00000000-0008-0000-0000-00003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2E7837" id="Text Box 7297" o:spid="_x0000_s1026" type="#_x0000_t202" style="position:absolute;margin-left:0;margin-top:0;width:6pt;height:2.25pt;z-index:2489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7440" behindDoc="0" locked="0" layoutInCell="1" allowOverlap="1" wp14:anchorId="7F1038D6" wp14:editId="7D8904C5">
                      <wp:simplePos x="0" y="0"/>
                      <wp:positionH relativeFrom="column">
                        <wp:posOffset>0</wp:posOffset>
                      </wp:positionH>
                      <wp:positionV relativeFrom="paragraph">
                        <wp:posOffset>0</wp:posOffset>
                      </wp:positionV>
                      <wp:extent cx="76200" cy="28575"/>
                      <wp:effectExtent l="19050" t="19050" r="19050" b="28575"/>
                      <wp:wrapNone/>
                      <wp:docPr id="5952" name="Text Box 7296">
                        <a:extLst xmlns:a="http://schemas.openxmlformats.org/drawingml/2006/main">
                          <a:ext uri="{FF2B5EF4-FFF2-40B4-BE49-F238E27FC236}">
                            <a16:creationId xmlns:a16="http://schemas.microsoft.com/office/drawing/2014/main" id="{00000000-0008-0000-0000-00004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B4FCD" id="Text Box 7296" o:spid="_x0000_s1026" type="#_x0000_t202" style="position:absolute;margin-left:0;margin-top:0;width:6pt;height:2.25pt;z-index:2489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8464" behindDoc="0" locked="0" layoutInCell="1" allowOverlap="1" wp14:anchorId="2C616CF1" wp14:editId="0C890370">
                      <wp:simplePos x="0" y="0"/>
                      <wp:positionH relativeFrom="column">
                        <wp:posOffset>0</wp:posOffset>
                      </wp:positionH>
                      <wp:positionV relativeFrom="paragraph">
                        <wp:posOffset>0</wp:posOffset>
                      </wp:positionV>
                      <wp:extent cx="76200" cy="28575"/>
                      <wp:effectExtent l="19050" t="19050" r="19050" b="28575"/>
                      <wp:wrapNone/>
                      <wp:docPr id="5953" name="Text Box 7295">
                        <a:extLst xmlns:a="http://schemas.openxmlformats.org/drawingml/2006/main">
                          <a:ext uri="{FF2B5EF4-FFF2-40B4-BE49-F238E27FC236}">
                            <a16:creationId xmlns:a16="http://schemas.microsoft.com/office/drawing/2014/main" id="{00000000-0008-0000-0000-00004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D6E69" id="Text Box 7295" o:spid="_x0000_s1026" type="#_x0000_t202" style="position:absolute;margin-left:0;margin-top:0;width:6pt;height:2.25pt;z-index:2489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59488" behindDoc="0" locked="0" layoutInCell="1" allowOverlap="1" wp14:anchorId="309D357D" wp14:editId="7F559B8D">
                      <wp:simplePos x="0" y="0"/>
                      <wp:positionH relativeFrom="column">
                        <wp:posOffset>0</wp:posOffset>
                      </wp:positionH>
                      <wp:positionV relativeFrom="paragraph">
                        <wp:posOffset>0</wp:posOffset>
                      </wp:positionV>
                      <wp:extent cx="76200" cy="28575"/>
                      <wp:effectExtent l="19050" t="19050" r="19050" b="28575"/>
                      <wp:wrapNone/>
                      <wp:docPr id="5954" name="Text Box 7294">
                        <a:extLst xmlns:a="http://schemas.openxmlformats.org/drawingml/2006/main">
                          <a:ext uri="{FF2B5EF4-FFF2-40B4-BE49-F238E27FC236}">
                            <a16:creationId xmlns:a16="http://schemas.microsoft.com/office/drawing/2014/main" id="{00000000-0008-0000-0000-00004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005AA" id="Text Box 7294" o:spid="_x0000_s1026" type="#_x0000_t202" style="position:absolute;margin-left:0;margin-top:0;width:6pt;height:2.25pt;z-index:2489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0512" behindDoc="0" locked="0" layoutInCell="1" allowOverlap="1" wp14:anchorId="1A19D162" wp14:editId="123D7573">
                      <wp:simplePos x="0" y="0"/>
                      <wp:positionH relativeFrom="column">
                        <wp:posOffset>0</wp:posOffset>
                      </wp:positionH>
                      <wp:positionV relativeFrom="paragraph">
                        <wp:posOffset>0</wp:posOffset>
                      </wp:positionV>
                      <wp:extent cx="76200" cy="28575"/>
                      <wp:effectExtent l="19050" t="19050" r="19050" b="28575"/>
                      <wp:wrapNone/>
                      <wp:docPr id="5955" name="Text Box 7293">
                        <a:extLst xmlns:a="http://schemas.openxmlformats.org/drawingml/2006/main">
                          <a:ext uri="{FF2B5EF4-FFF2-40B4-BE49-F238E27FC236}">
                            <a16:creationId xmlns:a16="http://schemas.microsoft.com/office/drawing/2014/main" id="{00000000-0008-0000-0000-00004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214C4" id="Text Box 7293" o:spid="_x0000_s1026" type="#_x0000_t202" style="position:absolute;margin-left:0;margin-top:0;width:6pt;height:2.25pt;z-index:2489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1536" behindDoc="0" locked="0" layoutInCell="1" allowOverlap="1" wp14:anchorId="6B824F53" wp14:editId="5ACF6EC1">
                      <wp:simplePos x="0" y="0"/>
                      <wp:positionH relativeFrom="column">
                        <wp:posOffset>0</wp:posOffset>
                      </wp:positionH>
                      <wp:positionV relativeFrom="paragraph">
                        <wp:posOffset>0</wp:posOffset>
                      </wp:positionV>
                      <wp:extent cx="76200" cy="28575"/>
                      <wp:effectExtent l="19050" t="19050" r="19050" b="28575"/>
                      <wp:wrapNone/>
                      <wp:docPr id="5956" name="Text Box 7292">
                        <a:extLst xmlns:a="http://schemas.openxmlformats.org/drawingml/2006/main">
                          <a:ext uri="{FF2B5EF4-FFF2-40B4-BE49-F238E27FC236}">
                            <a16:creationId xmlns:a16="http://schemas.microsoft.com/office/drawing/2014/main" id="{00000000-0008-0000-0000-00004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1977F" id="Text Box 7292" o:spid="_x0000_s1026" type="#_x0000_t202" style="position:absolute;margin-left:0;margin-top:0;width:6pt;height:2.25pt;z-index:2489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2560" behindDoc="0" locked="0" layoutInCell="1" allowOverlap="1" wp14:anchorId="012A223C" wp14:editId="62D8C1DF">
                      <wp:simplePos x="0" y="0"/>
                      <wp:positionH relativeFrom="column">
                        <wp:posOffset>0</wp:posOffset>
                      </wp:positionH>
                      <wp:positionV relativeFrom="paragraph">
                        <wp:posOffset>0</wp:posOffset>
                      </wp:positionV>
                      <wp:extent cx="76200" cy="28575"/>
                      <wp:effectExtent l="19050" t="19050" r="19050" b="28575"/>
                      <wp:wrapNone/>
                      <wp:docPr id="5957" name="Text Box 7291">
                        <a:extLst xmlns:a="http://schemas.openxmlformats.org/drawingml/2006/main">
                          <a:ext uri="{FF2B5EF4-FFF2-40B4-BE49-F238E27FC236}">
                            <a16:creationId xmlns:a16="http://schemas.microsoft.com/office/drawing/2014/main" id="{00000000-0008-0000-0000-00004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7B2DE" id="Text Box 7291" o:spid="_x0000_s1026" type="#_x0000_t202" style="position:absolute;margin-left:0;margin-top:0;width:6pt;height:2.25pt;z-index:24896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3584" behindDoc="0" locked="0" layoutInCell="1" allowOverlap="1" wp14:anchorId="48700DAC" wp14:editId="30926719">
                      <wp:simplePos x="0" y="0"/>
                      <wp:positionH relativeFrom="column">
                        <wp:posOffset>0</wp:posOffset>
                      </wp:positionH>
                      <wp:positionV relativeFrom="paragraph">
                        <wp:posOffset>0</wp:posOffset>
                      </wp:positionV>
                      <wp:extent cx="76200" cy="28575"/>
                      <wp:effectExtent l="19050" t="19050" r="19050" b="28575"/>
                      <wp:wrapNone/>
                      <wp:docPr id="5958" name="Text Box 7290">
                        <a:extLst xmlns:a="http://schemas.openxmlformats.org/drawingml/2006/main">
                          <a:ext uri="{FF2B5EF4-FFF2-40B4-BE49-F238E27FC236}">
                            <a16:creationId xmlns:a16="http://schemas.microsoft.com/office/drawing/2014/main" id="{00000000-0008-0000-0000-00004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9BEF4" id="Text Box 7290" o:spid="_x0000_s1026" type="#_x0000_t202" style="position:absolute;margin-left:0;margin-top:0;width:6pt;height:2.25pt;z-index:24896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4608" behindDoc="0" locked="0" layoutInCell="1" allowOverlap="1" wp14:anchorId="0DC949F8" wp14:editId="7B89F0D0">
                      <wp:simplePos x="0" y="0"/>
                      <wp:positionH relativeFrom="column">
                        <wp:posOffset>0</wp:posOffset>
                      </wp:positionH>
                      <wp:positionV relativeFrom="paragraph">
                        <wp:posOffset>0</wp:posOffset>
                      </wp:positionV>
                      <wp:extent cx="76200" cy="28575"/>
                      <wp:effectExtent l="19050" t="19050" r="19050" b="28575"/>
                      <wp:wrapNone/>
                      <wp:docPr id="5959" name="Text Box 7289">
                        <a:extLst xmlns:a="http://schemas.openxmlformats.org/drawingml/2006/main">
                          <a:ext uri="{FF2B5EF4-FFF2-40B4-BE49-F238E27FC236}">
                            <a16:creationId xmlns:a16="http://schemas.microsoft.com/office/drawing/2014/main" id="{00000000-0008-0000-0000-00004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1360C1" id="Text Box 7289" o:spid="_x0000_s1026" type="#_x0000_t202" style="position:absolute;margin-left:0;margin-top:0;width:6pt;height:2.25pt;z-index:2489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5632" behindDoc="0" locked="0" layoutInCell="1" allowOverlap="1" wp14:anchorId="7E275CCC" wp14:editId="75E84762">
                      <wp:simplePos x="0" y="0"/>
                      <wp:positionH relativeFrom="column">
                        <wp:posOffset>0</wp:posOffset>
                      </wp:positionH>
                      <wp:positionV relativeFrom="paragraph">
                        <wp:posOffset>0</wp:posOffset>
                      </wp:positionV>
                      <wp:extent cx="76200" cy="28575"/>
                      <wp:effectExtent l="19050" t="19050" r="19050" b="28575"/>
                      <wp:wrapNone/>
                      <wp:docPr id="5960" name="Text Box 7288">
                        <a:extLst xmlns:a="http://schemas.openxmlformats.org/drawingml/2006/main">
                          <a:ext uri="{FF2B5EF4-FFF2-40B4-BE49-F238E27FC236}">
                            <a16:creationId xmlns:a16="http://schemas.microsoft.com/office/drawing/2014/main" id="{00000000-0008-0000-0000-00004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DE302C" id="Text Box 7288" o:spid="_x0000_s1026" type="#_x0000_t202" style="position:absolute;margin-left:0;margin-top:0;width:6pt;height:2.25pt;z-index:24896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6656" behindDoc="0" locked="0" layoutInCell="1" allowOverlap="1" wp14:anchorId="471FF6AB" wp14:editId="6B076320">
                      <wp:simplePos x="0" y="0"/>
                      <wp:positionH relativeFrom="column">
                        <wp:posOffset>0</wp:posOffset>
                      </wp:positionH>
                      <wp:positionV relativeFrom="paragraph">
                        <wp:posOffset>0</wp:posOffset>
                      </wp:positionV>
                      <wp:extent cx="76200" cy="28575"/>
                      <wp:effectExtent l="19050" t="19050" r="19050" b="28575"/>
                      <wp:wrapNone/>
                      <wp:docPr id="5961" name="Text Box 7287">
                        <a:extLst xmlns:a="http://schemas.openxmlformats.org/drawingml/2006/main">
                          <a:ext uri="{FF2B5EF4-FFF2-40B4-BE49-F238E27FC236}">
                            <a16:creationId xmlns:a16="http://schemas.microsoft.com/office/drawing/2014/main" id="{00000000-0008-0000-0000-00004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3BBC44" id="Text Box 7287" o:spid="_x0000_s1026" type="#_x0000_t202" style="position:absolute;margin-left:0;margin-top:0;width:6pt;height:2.25pt;z-index:2489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7680" behindDoc="0" locked="0" layoutInCell="1" allowOverlap="1" wp14:anchorId="3046E200" wp14:editId="1572AB74">
                      <wp:simplePos x="0" y="0"/>
                      <wp:positionH relativeFrom="column">
                        <wp:posOffset>0</wp:posOffset>
                      </wp:positionH>
                      <wp:positionV relativeFrom="paragraph">
                        <wp:posOffset>0</wp:posOffset>
                      </wp:positionV>
                      <wp:extent cx="76200" cy="28575"/>
                      <wp:effectExtent l="19050" t="19050" r="19050" b="28575"/>
                      <wp:wrapNone/>
                      <wp:docPr id="5962" name="Text Box 7286">
                        <a:extLst xmlns:a="http://schemas.openxmlformats.org/drawingml/2006/main">
                          <a:ext uri="{FF2B5EF4-FFF2-40B4-BE49-F238E27FC236}">
                            <a16:creationId xmlns:a16="http://schemas.microsoft.com/office/drawing/2014/main" id="{00000000-0008-0000-0000-00004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967E8" id="Text Box 7286" o:spid="_x0000_s1026" type="#_x0000_t202" style="position:absolute;margin-left:0;margin-top:0;width:6pt;height:2.25pt;z-index:24896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8704" behindDoc="0" locked="0" layoutInCell="1" allowOverlap="1" wp14:anchorId="2A58F8B6" wp14:editId="6B28391C">
                      <wp:simplePos x="0" y="0"/>
                      <wp:positionH relativeFrom="column">
                        <wp:posOffset>0</wp:posOffset>
                      </wp:positionH>
                      <wp:positionV relativeFrom="paragraph">
                        <wp:posOffset>0</wp:posOffset>
                      </wp:positionV>
                      <wp:extent cx="76200" cy="28575"/>
                      <wp:effectExtent l="19050" t="19050" r="19050" b="28575"/>
                      <wp:wrapNone/>
                      <wp:docPr id="5963" name="Text Box 7285">
                        <a:extLst xmlns:a="http://schemas.openxmlformats.org/drawingml/2006/main">
                          <a:ext uri="{FF2B5EF4-FFF2-40B4-BE49-F238E27FC236}">
                            <a16:creationId xmlns:a16="http://schemas.microsoft.com/office/drawing/2014/main" id="{00000000-0008-0000-0000-00004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99F2A" id="Text Box 7285" o:spid="_x0000_s1026" type="#_x0000_t202" style="position:absolute;margin-left:0;margin-top:0;width:6pt;height:2.25pt;z-index:2489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69728" behindDoc="0" locked="0" layoutInCell="1" allowOverlap="1" wp14:anchorId="324A285F" wp14:editId="0123DB51">
                      <wp:simplePos x="0" y="0"/>
                      <wp:positionH relativeFrom="column">
                        <wp:posOffset>0</wp:posOffset>
                      </wp:positionH>
                      <wp:positionV relativeFrom="paragraph">
                        <wp:posOffset>0</wp:posOffset>
                      </wp:positionV>
                      <wp:extent cx="76200" cy="28575"/>
                      <wp:effectExtent l="19050" t="19050" r="19050" b="28575"/>
                      <wp:wrapNone/>
                      <wp:docPr id="5964" name="Text Box 7284">
                        <a:extLst xmlns:a="http://schemas.openxmlformats.org/drawingml/2006/main">
                          <a:ext uri="{FF2B5EF4-FFF2-40B4-BE49-F238E27FC236}">
                            <a16:creationId xmlns:a16="http://schemas.microsoft.com/office/drawing/2014/main" id="{00000000-0008-0000-0000-00004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91DC2" id="Text Box 7284" o:spid="_x0000_s1026" type="#_x0000_t202" style="position:absolute;margin-left:0;margin-top:0;width:6pt;height:2.25pt;z-index:24896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0752" behindDoc="0" locked="0" layoutInCell="1" allowOverlap="1" wp14:anchorId="61FB9E93" wp14:editId="57A15484">
                      <wp:simplePos x="0" y="0"/>
                      <wp:positionH relativeFrom="column">
                        <wp:posOffset>0</wp:posOffset>
                      </wp:positionH>
                      <wp:positionV relativeFrom="paragraph">
                        <wp:posOffset>0</wp:posOffset>
                      </wp:positionV>
                      <wp:extent cx="76200" cy="28575"/>
                      <wp:effectExtent l="19050" t="19050" r="19050" b="28575"/>
                      <wp:wrapNone/>
                      <wp:docPr id="5965" name="Text Box 7283">
                        <a:extLst xmlns:a="http://schemas.openxmlformats.org/drawingml/2006/main">
                          <a:ext uri="{FF2B5EF4-FFF2-40B4-BE49-F238E27FC236}">
                            <a16:creationId xmlns:a16="http://schemas.microsoft.com/office/drawing/2014/main" id="{00000000-0008-0000-0000-00004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8825D" id="Text Box 7283" o:spid="_x0000_s1026" type="#_x0000_t202" style="position:absolute;margin-left:0;margin-top:0;width:6pt;height:2.25pt;z-index:2489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1776" behindDoc="0" locked="0" layoutInCell="1" allowOverlap="1" wp14:anchorId="0CFF53FC" wp14:editId="63343E98">
                      <wp:simplePos x="0" y="0"/>
                      <wp:positionH relativeFrom="column">
                        <wp:posOffset>0</wp:posOffset>
                      </wp:positionH>
                      <wp:positionV relativeFrom="paragraph">
                        <wp:posOffset>0</wp:posOffset>
                      </wp:positionV>
                      <wp:extent cx="76200" cy="28575"/>
                      <wp:effectExtent l="19050" t="19050" r="19050" b="28575"/>
                      <wp:wrapNone/>
                      <wp:docPr id="5966" name="Text Box 7282">
                        <a:extLst xmlns:a="http://schemas.openxmlformats.org/drawingml/2006/main">
                          <a:ext uri="{FF2B5EF4-FFF2-40B4-BE49-F238E27FC236}">
                            <a16:creationId xmlns:a16="http://schemas.microsoft.com/office/drawing/2014/main" id="{00000000-0008-0000-0000-00004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00459" id="Text Box 7282" o:spid="_x0000_s1026" type="#_x0000_t202" style="position:absolute;margin-left:0;margin-top:0;width:6pt;height:2.25pt;z-index:24897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2800" behindDoc="0" locked="0" layoutInCell="1" allowOverlap="1" wp14:anchorId="3A459136" wp14:editId="66522F13">
                      <wp:simplePos x="0" y="0"/>
                      <wp:positionH relativeFrom="column">
                        <wp:posOffset>0</wp:posOffset>
                      </wp:positionH>
                      <wp:positionV relativeFrom="paragraph">
                        <wp:posOffset>0</wp:posOffset>
                      </wp:positionV>
                      <wp:extent cx="76200" cy="28575"/>
                      <wp:effectExtent l="19050" t="19050" r="19050" b="28575"/>
                      <wp:wrapNone/>
                      <wp:docPr id="5967" name="Text Box 7281">
                        <a:extLst xmlns:a="http://schemas.openxmlformats.org/drawingml/2006/main">
                          <a:ext uri="{FF2B5EF4-FFF2-40B4-BE49-F238E27FC236}">
                            <a16:creationId xmlns:a16="http://schemas.microsoft.com/office/drawing/2014/main" id="{00000000-0008-0000-0000-00004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6C01F" id="Text Box 7281" o:spid="_x0000_s1026" type="#_x0000_t202" style="position:absolute;margin-left:0;margin-top:0;width:6pt;height:2.25pt;z-index:24897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3824" behindDoc="0" locked="0" layoutInCell="1" allowOverlap="1" wp14:anchorId="19E093F8" wp14:editId="79E4CE48">
                      <wp:simplePos x="0" y="0"/>
                      <wp:positionH relativeFrom="column">
                        <wp:posOffset>0</wp:posOffset>
                      </wp:positionH>
                      <wp:positionV relativeFrom="paragraph">
                        <wp:posOffset>0</wp:posOffset>
                      </wp:positionV>
                      <wp:extent cx="76200" cy="28575"/>
                      <wp:effectExtent l="19050" t="19050" r="19050" b="28575"/>
                      <wp:wrapNone/>
                      <wp:docPr id="5968" name="Text Box 7280">
                        <a:extLst xmlns:a="http://schemas.openxmlformats.org/drawingml/2006/main">
                          <a:ext uri="{FF2B5EF4-FFF2-40B4-BE49-F238E27FC236}">
                            <a16:creationId xmlns:a16="http://schemas.microsoft.com/office/drawing/2014/main" id="{00000000-0008-0000-0000-00005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4B936" id="Text Box 7280" o:spid="_x0000_s1026" type="#_x0000_t202" style="position:absolute;margin-left:0;margin-top:0;width:6pt;height:2.25pt;z-index:2489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4848" behindDoc="0" locked="0" layoutInCell="1" allowOverlap="1" wp14:anchorId="57995248" wp14:editId="59CA8CF3">
                      <wp:simplePos x="0" y="0"/>
                      <wp:positionH relativeFrom="column">
                        <wp:posOffset>0</wp:posOffset>
                      </wp:positionH>
                      <wp:positionV relativeFrom="paragraph">
                        <wp:posOffset>0</wp:posOffset>
                      </wp:positionV>
                      <wp:extent cx="76200" cy="28575"/>
                      <wp:effectExtent l="19050" t="19050" r="19050" b="28575"/>
                      <wp:wrapNone/>
                      <wp:docPr id="5969" name="Text Box 7279">
                        <a:extLst xmlns:a="http://schemas.openxmlformats.org/drawingml/2006/main">
                          <a:ext uri="{FF2B5EF4-FFF2-40B4-BE49-F238E27FC236}">
                            <a16:creationId xmlns:a16="http://schemas.microsoft.com/office/drawing/2014/main" id="{00000000-0008-0000-0000-00005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8FED5" id="Text Box 7279" o:spid="_x0000_s1026" type="#_x0000_t202" style="position:absolute;margin-left:0;margin-top:0;width:6pt;height:2.25pt;z-index:2489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5872" behindDoc="0" locked="0" layoutInCell="1" allowOverlap="1" wp14:anchorId="2FF66F0C" wp14:editId="4A8E3C97">
                      <wp:simplePos x="0" y="0"/>
                      <wp:positionH relativeFrom="column">
                        <wp:posOffset>0</wp:posOffset>
                      </wp:positionH>
                      <wp:positionV relativeFrom="paragraph">
                        <wp:posOffset>0</wp:posOffset>
                      </wp:positionV>
                      <wp:extent cx="76200" cy="28575"/>
                      <wp:effectExtent l="19050" t="19050" r="19050" b="28575"/>
                      <wp:wrapNone/>
                      <wp:docPr id="5970" name="Text Box 7278">
                        <a:extLst xmlns:a="http://schemas.openxmlformats.org/drawingml/2006/main">
                          <a:ext uri="{FF2B5EF4-FFF2-40B4-BE49-F238E27FC236}">
                            <a16:creationId xmlns:a16="http://schemas.microsoft.com/office/drawing/2014/main" id="{00000000-0008-0000-0000-00005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38E320" id="Text Box 7278" o:spid="_x0000_s1026" type="#_x0000_t202" style="position:absolute;margin-left:0;margin-top:0;width:6pt;height:2.25pt;z-index:2489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6896" behindDoc="0" locked="0" layoutInCell="1" allowOverlap="1" wp14:anchorId="1C0EDF80" wp14:editId="4DB73F6D">
                      <wp:simplePos x="0" y="0"/>
                      <wp:positionH relativeFrom="column">
                        <wp:posOffset>0</wp:posOffset>
                      </wp:positionH>
                      <wp:positionV relativeFrom="paragraph">
                        <wp:posOffset>0</wp:posOffset>
                      </wp:positionV>
                      <wp:extent cx="76200" cy="28575"/>
                      <wp:effectExtent l="19050" t="19050" r="19050" b="28575"/>
                      <wp:wrapNone/>
                      <wp:docPr id="5971" name="Text Box 7277">
                        <a:extLst xmlns:a="http://schemas.openxmlformats.org/drawingml/2006/main">
                          <a:ext uri="{FF2B5EF4-FFF2-40B4-BE49-F238E27FC236}">
                            <a16:creationId xmlns:a16="http://schemas.microsoft.com/office/drawing/2014/main" id="{00000000-0008-0000-0000-00005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08830" id="Text Box 7277" o:spid="_x0000_s1026" type="#_x0000_t202" style="position:absolute;margin-left:0;margin-top:0;width:6pt;height:2.25pt;z-index:2489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7920" behindDoc="0" locked="0" layoutInCell="1" allowOverlap="1" wp14:anchorId="01A0F790" wp14:editId="0A0918E2">
                      <wp:simplePos x="0" y="0"/>
                      <wp:positionH relativeFrom="column">
                        <wp:posOffset>0</wp:posOffset>
                      </wp:positionH>
                      <wp:positionV relativeFrom="paragraph">
                        <wp:posOffset>0</wp:posOffset>
                      </wp:positionV>
                      <wp:extent cx="76200" cy="28575"/>
                      <wp:effectExtent l="19050" t="19050" r="19050" b="28575"/>
                      <wp:wrapNone/>
                      <wp:docPr id="5972" name="Text Box 7276">
                        <a:extLst xmlns:a="http://schemas.openxmlformats.org/drawingml/2006/main">
                          <a:ext uri="{FF2B5EF4-FFF2-40B4-BE49-F238E27FC236}">
                            <a16:creationId xmlns:a16="http://schemas.microsoft.com/office/drawing/2014/main" id="{00000000-0008-0000-0000-00005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CC0A8" id="Text Box 7276" o:spid="_x0000_s1026" type="#_x0000_t202" style="position:absolute;margin-left:0;margin-top:0;width:6pt;height:2.25pt;z-index:2489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8944" behindDoc="0" locked="0" layoutInCell="1" allowOverlap="1" wp14:anchorId="1745FC6C" wp14:editId="1A0C593D">
                      <wp:simplePos x="0" y="0"/>
                      <wp:positionH relativeFrom="column">
                        <wp:posOffset>0</wp:posOffset>
                      </wp:positionH>
                      <wp:positionV relativeFrom="paragraph">
                        <wp:posOffset>0</wp:posOffset>
                      </wp:positionV>
                      <wp:extent cx="76200" cy="28575"/>
                      <wp:effectExtent l="19050" t="19050" r="19050" b="28575"/>
                      <wp:wrapNone/>
                      <wp:docPr id="5973" name="Text Box 7275">
                        <a:extLst xmlns:a="http://schemas.openxmlformats.org/drawingml/2006/main">
                          <a:ext uri="{FF2B5EF4-FFF2-40B4-BE49-F238E27FC236}">
                            <a16:creationId xmlns:a16="http://schemas.microsoft.com/office/drawing/2014/main" id="{00000000-0008-0000-0000-00005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E18F3" id="Text Box 7275" o:spid="_x0000_s1026" type="#_x0000_t202" style="position:absolute;margin-left:0;margin-top:0;width:6pt;height:2.25pt;z-index:2489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79968" behindDoc="0" locked="0" layoutInCell="1" allowOverlap="1" wp14:anchorId="72F17C0C" wp14:editId="66C84968">
                      <wp:simplePos x="0" y="0"/>
                      <wp:positionH relativeFrom="column">
                        <wp:posOffset>0</wp:posOffset>
                      </wp:positionH>
                      <wp:positionV relativeFrom="paragraph">
                        <wp:posOffset>0</wp:posOffset>
                      </wp:positionV>
                      <wp:extent cx="76200" cy="28575"/>
                      <wp:effectExtent l="19050" t="19050" r="19050" b="28575"/>
                      <wp:wrapNone/>
                      <wp:docPr id="5974" name="Text Box 7274">
                        <a:extLst xmlns:a="http://schemas.openxmlformats.org/drawingml/2006/main">
                          <a:ext uri="{FF2B5EF4-FFF2-40B4-BE49-F238E27FC236}">
                            <a16:creationId xmlns:a16="http://schemas.microsoft.com/office/drawing/2014/main" id="{00000000-0008-0000-0000-00005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D94D3" id="Text Box 7274" o:spid="_x0000_s1026" type="#_x0000_t202" style="position:absolute;margin-left:0;margin-top:0;width:6pt;height:2.25pt;z-index:2489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0992" behindDoc="0" locked="0" layoutInCell="1" allowOverlap="1" wp14:anchorId="3530C246" wp14:editId="2CB5093A">
                      <wp:simplePos x="0" y="0"/>
                      <wp:positionH relativeFrom="column">
                        <wp:posOffset>0</wp:posOffset>
                      </wp:positionH>
                      <wp:positionV relativeFrom="paragraph">
                        <wp:posOffset>0</wp:posOffset>
                      </wp:positionV>
                      <wp:extent cx="76200" cy="28575"/>
                      <wp:effectExtent l="19050" t="19050" r="19050" b="28575"/>
                      <wp:wrapNone/>
                      <wp:docPr id="5975" name="Text Box 7273">
                        <a:extLst xmlns:a="http://schemas.openxmlformats.org/drawingml/2006/main">
                          <a:ext uri="{FF2B5EF4-FFF2-40B4-BE49-F238E27FC236}">
                            <a16:creationId xmlns:a16="http://schemas.microsoft.com/office/drawing/2014/main" id="{00000000-0008-0000-0000-00005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541E0" id="Text Box 7273" o:spid="_x0000_s1026" type="#_x0000_t202" style="position:absolute;margin-left:0;margin-top:0;width:6pt;height:2.25pt;z-index:2489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2016" behindDoc="0" locked="0" layoutInCell="1" allowOverlap="1" wp14:anchorId="2A99B47F" wp14:editId="382FC5DF">
                      <wp:simplePos x="0" y="0"/>
                      <wp:positionH relativeFrom="column">
                        <wp:posOffset>0</wp:posOffset>
                      </wp:positionH>
                      <wp:positionV relativeFrom="paragraph">
                        <wp:posOffset>0</wp:posOffset>
                      </wp:positionV>
                      <wp:extent cx="76200" cy="28575"/>
                      <wp:effectExtent l="19050" t="19050" r="19050" b="28575"/>
                      <wp:wrapNone/>
                      <wp:docPr id="5976" name="Text Box 7272">
                        <a:extLst xmlns:a="http://schemas.openxmlformats.org/drawingml/2006/main">
                          <a:ext uri="{FF2B5EF4-FFF2-40B4-BE49-F238E27FC236}">
                            <a16:creationId xmlns:a16="http://schemas.microsoft.com/office/drawing/2014/main" id="{00000000-0008-0000-0000-00005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D36CE" id="Text Box 7272" o:spid="_x0000_s1026" type="#_x0000_t202" style="position:absolute;margin-left:0;margin-top:0;width:6pt;height:2.25pt;z-index:2489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3040" behindDoc="0" locked="0" layoutInCell="1" allowOverlap="1" wp14:anchorId="65AE4766" wp14:editId="1BC6C0A6">
                      <wp:simplePos x="0" y="0"/>
                      <wp:positionH relativeFrom="column">
                        <wp:posOffset>0</wp:posOffset>
                      </wp:positionH>
                      <wp:positionV relativeFrom="paragraph">
                        <wp:posOffset>0</wp:posOffset>
                      </wp:positionV>
                      <wp:extent cx="76200" cy="28575"/>
                      <wp:effectExtent l="19050" t="19050" r="19050" b="28575"/>
                      <wp:wrapNone/>
                      <wp:docPr id="5977" name="Text Box 7271">
                        <a:extLst xmlns:a="http://schemas.openxmlformats.org/drawingml/2006/main">
                          <a:ext uri="{FF2B5EF4-FFF2-40B4-BE49-F238E27FC236}">
                            <a16:creationId xmlns:a16="http://schemas.microsoft.com/office/drawing/2014/main" id="{00000000-0008-0000-0000-00005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FEF5F" id="Text Box 7271" o:spid="_x0000_s1026" type="#_x0000_t202" style="position:absolute;margin-left:0;margin-top:0;width:6pt;height:2.25pt;z-index:24898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4064" behindDoc="0" locked="0" layoutInCell="1" allowOverlap="1" wp14:anchorId="69F5F708" wp14:editId="32D96278">
                      <wp:simplePos x="0" y="0"/>
                      <wp:positionH relativeFrom="column">
                        <wp:posOffset>0</wp:posOffset>
                      </wp:positionH>
                      <wp:positionV relativeFrom="paragraph">
                        <wp:posOffset>0</wp:posOffset>
                      </wp:positionV>
                      <wp:extent cx="76200" cy="28575"/>
                      <wp:effectExtent l="19050" t="19050" r="19050" b="28575"/>
                      <wp:wrapNone/>
                      <wp:docPr id="5978" name="Text Box 7270">
                        <a:extLst xmlns:a="http://schemas.openxmlformats.org/drawingml/2006/main">
                          <a:ext uri="{FF2B5EF4-FFF2-40B4-BE49-F238E27FC236}">
                            <a16:creationId xmlns:a16="http://schemas.microsoft.com/office/drawing/2014/main" id="{00000000-0008-0000-0000-00005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50D3D" id="Text Box 7270" o:spid="_x0000_s1026" type="#_x0000_t202" style="position:absolute;margin-left:0;margin-top:0;width:6pt;height:2.25pt;z-index:2489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5088" behindDoc="0" locked="0" layoutInCell="1" allowOverlap="1" wp14:anchorId="1C12EC17" wp14:editId="58A357FB">
                      <wp:simplePos x="0" y="0"/>
                      <wp:positionH relativeFrom="column">
                        <wp:posOffset>0</wp:posOffset>
                      </wp:positionH>
                      <wp:positionV relativeFrom="paragraph">
                        <wp:posOffset>0</wp:posOffset>
                      </wp:positionV>
                      <wp:extent cx="76200" cy="28575"/>
                      <wp:effectExtent l="19050" t="19050" r="19050" b="28575"/>
                      <wp:wrapNone/>
                      <wp:docPr id="5979" name="Text Box 7269">
                        <a:extLst xmlns:a="http://schemas.openxmlformats.org/drawingml/2006/main">
                          <a:ext uri="{FF2B5EF4-FFF2-40B4-BE49-F238E27FC236}">
                            <a16:creationId xmlns:a16="http://schemas.microsoft.com/office/drawing/2014/main" id="{00000000-0008-0000-0000-00005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8D4AD" id="Text Box 7269" o:spid="_x0000_s1026" type="#_x0000_t202" style="position:absolute;margin-left:0;margin-top:0;width:6pt;height:2.25pt;z-index:2489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6112" behindDoc="0" locked="0" layoutInCell="1" allowOverlap="1" wp14:anchorId="1CF7DD57" wp14:editId="0D730F7A">
                      <wp:simplePos x="0" y="0"/>
                      <wp:positionH relativeFrom="column">
                        <wp:posOffset>0</wp:posOffset>
                      </wp:positionH>
                      <wp:positionV relativeFrom="paragraph">
                        <wp:posOffset>0</wp:posOffset>
                      </wp:positionV>
                      <wp:extent cx="76200" cy="28575"/>
                      <wp:effectExtent l="19050" t="19050" r="19050" b="28575"/>
                      <wp:wrapNone/>
                      <wp:docPr id="5980" name="Text Box 7268">
                        <a:extLst xmlns:a="http://schemas.openxmlformats.org/drawingml/2006/main">
                          <a:ext uri="{FF2B5EF4-FFF2-40B4-BE49-F238E27FC236}">
                            <a16:creationId xmlns:a16="http://schemas.microsoft.com/office/drawing/2014/main" id="{00000000-0008-0000-0000-00005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6128B" id="Text Box 7268" o:spid="_x0000_s1026" type="#_x0000_t202" style="position:absolute;margin-left:0;margin-top:0;width:6pt;height:2.25pt;z-index:2489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7136" behindDoc="0" locked="0" layoutInCell="1" allowOverlap="1" wp14:anchorId="6BF301CF" wp14:editId="12258640">
                      <wp:simplePos x="0" y="0"/>
                      <wp:positionH relativeFrom="column">
                        <wp:posOffset>0</wp:posOffset>
                      </wp:positionH>
                      <wp:positionV relativeFrom="paragraph">
                        <wp:posOffset>0</wp:posOffset>
                      </wp:positionV>
                      <wp:extent cx="76200" cy="28575"/>
                      <wp:effectExtent l="19050" t="19050" r="19050" b="28575"/>
                      <wp:wrapNone/>
                      <wp:docPr id="5981" name="Text Box 7267">
                        <a:extLst xmlns:a="http://schemas.openxmlformats.org/drawingml/2006/main">
                          <a:ext uri="{FF2B5EF4-FFF2-40B4-BE49-F238E27FC236}">
                            <a16:creationId xmlns:a16="http://schemas.microsoft.com/office/drawing/2014/main" id="{00000000-0008-0000-0000-00005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5D6D1" id="Text Box 7267" o:spid="_x0000_s1026" type="#_x0000_t202" style="position:absolute;margin-left:0;margin-top:0;width:6pt;height:2.25pt;z-index:2489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8160" behindDoc="0" locked="0" layoutInCell="1" allowOverlap="1" wp14:anchorId="64994CAC" wp14:editId="449C114D">
                      <wp:simplePos x="0" y="0"/>
                      <wp:positionH relativeFrom="column">
                        <wp:posOffset>0</wp:posOffset>
                      </wp:positionH>
                      <wp:positionV relativeFrom="paragraph">
                        <wp:posOffset>0</wp:posOffset>
                      </wp:positionV>
                      <wp:extent cx="76200" cy="28575"/>
                      <wp:effectExtent l="19050" t="19050" r="19050" b="28575"/>
                      <wp:wrapNone/>
                      <wp:docPr id="5982" name="Text Box 7266">
                        <a:extLst xmlns:a="http://schemas.openxmlformats.org/drawingml/2006/main">
                          <a:ext uri="{FF2B5EF4-FFF2-40B4-BE49-F238E27FC236}">
                            <a16:creationId xmlns:a16="http://schemas.microsoft.com/office/drawing/2014/main" id="{00000000-0008-0000-0000-00005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602536" id="Text Box 7266" o:spid="_x0000_s1026" type="#_x0000_t202" style="position:absolute;margin-left:0;margin-top:0;width:6pt;height:2.25pt;z-index:2489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89184" behindDoc="0" locked="0" layoutInCell="1" allowOverlap="1" wp14:anchorId="681F40AB" wp14:editId="32509ED3">
                      <wp:simplePos x="0" y="0"/>
                      <wp:positionH relativeFrom="column">
                        <wp:posOffset>0</wp:posOffset>
                      </wp:positionH>
                      <wp:positionV relativeFrom="paragraph">
                        <wp:posOffset>0</wp:posOffset>
                      </wp:positionV>
                      <wp:extent cx="76200" cy="28575"/>
                      <wp:effectExtent l="19050" t="19050" r="19050" b="28575"/>
                      <wp:wrapNone/>
                      <wp:docPr id="5983" name="Text Box 7265">
                        <a:extLst xmlns:a="http://schemas.openxmlformats.org/drawingml/2006/main">
                          <a:ext uri="{FF2B5EF4-FFF2-40B4-BE49-F238E27FC236}">
                            <a16:creationId xmlns:a16="http://schemas.microsoft.com/office/drawing/2014/main" id="{00000000-0008-0000-0000-00005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9C62E8" id="Text Box 7265" o:spid="_x0000_s1026" type="#_x0000_t202" style="position:absolute;margin-left:0;margin-top:0;width:6pt;height:2.25pt;z-index:2489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0208" behindDoc="0" locked="0" layoutInCell="1" allowOverlap="1" wp14:anchorId="1200C654" wp14:editId="59E9D50D">
                      <wp:simplePos x="0" y="0"/>
                      <wp:positionH relativeFrom="column">
                        <wp:posOffset>0</wp:posOffset>
                      </wp:positionH>
                      <wp:positionV relativeFrom="paragraph">
                        <wp:posOffset>0</wp:posOffset>
                      </wp:positionV>
                      <wp:extent cx="76200" cy="28575"/>
                      <wp:effectExtent l="19050" t="19050" r="19050" b="28575"/>
                      <wp:wrapNone/>
                      <wp:docPr id="5984" name="Text Box 7264">
                        <a:extLst xmlns:a="http://schemas.openxmlformats.org/drawingml/2006/main">
                          <a:ext uri="{FF2B5EF4-FFF2-40B4-BE49-F238E27FC236}">
                            <a16:creationId xmlns:a16="http://schemas.microsoft.com/office/drawing/2014/main" id="{00000000-0008-0000-0000-00006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07EEA" id="Text Box 7264" o:spid="_x0000_s1026" type="#_x0000_t202" style="position:absolute;margin-left:0;margin-top:0;width:6pt;height:2.25pt;z-index:2489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1232" behindDoc="0" locked="0" layoutInCell="1" allowOverlap="1" wp14:anchorId="42C52EB3" wp14:editId="7A9F29BD">
                      <wp:simplePos x="0" y="0"/>
                      <wp:positionH relativeFrom="column">
                        <wp:posOffset>0</wp:posOffset>
                      </wp:positionH>
                      <wp:positionV relativeFrom="paragraph">
                        <wp:posOffset>0</wp:posOffset>
                      </wp:positionV>
                      <wp:extent cx="76200" cy="28575"/>
                      <wp:effectExtent l="19050" t="19050" r="19050" b="28575"/>
                      <wp:wrapNone/>
                      <wp:docPr id="5985" name="Text Box 7263">
                        <a:extLst xmlns:a="http://schemas.openxmlformats.org/drawingml/2006/main">
                          <a:ext uri="{FF2B5EF4-FFF2-40B4-BE49-F238E27FC236}">
                            <a16:creationId xmlns:a16="http://schemas.microsoft.com/office/drawing/2014/main" id="{00000000-0008-0000-0000-00006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1DAAB" id="Text Box 7263" o:spid="_x0000_s1026" type="#_x0000_t202" style="position:absolute;margin-left:0;margin-top:0;width:6pt;height:2.25pt;z-index:2489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2256" behindDoc="0" locked="0" layoutInCell="1" allowOverlap="1" wp14:anchorId="219D6CFC" wp14:editId="47112594">
                      <wp:simplePos x="0" y="0"/>
                      <wp:positionH relativeFrom="column">
                        <wp:posOffset>0</wp:posOffset>
                      </wp:positionH>
                      <wp:positionV relativeFrom="paragraph">
                        <wp:posOffset>0</wp:posOffset>
                      </wp:positionV>
                      <wp:extent cx="76200" cy="28575"/>
                      <wp:effectExtent l="19050" t="19050" r="19050" b="28575"/>
                      <wp:wrapNone/>
                      <wp:docPr id="5986" name="Text Box 7262">
                        <a:extLst xmlns:a="http://schemas.openxmlformats.org/drawingml/2006/main">
                          <a:ext uri="{FF2B5EF4-FFF2-40B4-BE49-F238E27FC236}">
                            <a16:creationId xmlns:a16="http://schemas.microsoft.com/office/drawing/2014/main" id="{00000000-0008-0000-0000-00006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DEBE7" id="Text Box 7262" o:spid="_x0000_s1026" type="#_x0000_t202" style="position:absolute;margin-left:0;margin-top:0;width:6pt;height:2.25pt;z-index:2489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3280" behindDoc="0" locked="0" layoutInCell="1" allowOverlap="1" wp14:anchorId="2F6ABEDD" wp14:editId="77DB8A96">
                      <wp:simplePos x="0" y="0"/>
                      <wp:positionH relativeFrom="column">
                        <wp:posOffset>0</wp:posOffset>
                      </wp:positionH>
                      <wp:positionV relativeFrom="paragraph">
                        <wp:posOffset>0</wp:posOffset>
                      </wp:positionV>
                      <wp:extent cx="76200" cy="28575"/>
                      <wp:effectExtent l="19050" t="19050" r="19050" b="28575"/>
                      <wp:wrapNone/>
                      <wp:docPr id="5987" name="Text Box 7261">
                        <a:extLst xmlns:a="http://schemas.openxmlformats.org/drawingml/2006/main">
                          <a:ext uri="{FF2B5EF4-FFF2-40B4-BE49-F238E27FC236}">
                            <a16:creationId xmlns:a16="http://schemas.microsoft.com/office/drawing/2014/main" id="{00000000-0008-0000-0000-00006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AA087" id="Text Box 7261" o:spid="_x0000_s1026" type="#_x0000_t202" style="position:absolute;margin-left:0;margin-top:0;width:6pt;height:2.25pt;z-index:24899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4304" behindDoc="0" locked="0" layoutInCell="1" allowOverlap="1" wp14:anchorId="2D28EA6B" wp14:editId="3C6084F1">
                      <wp:simplePos x="0" y="0"/>
                      <wp:positionH relativeFrom="column">
                        <wp:posOffset>0</wp:posOffset>
                      </wp:positionH>
                      <wp:positionV relativeFrom="paragraph">
                        <wp:posOffset>0</wp:posOffset>
                      </wp:positionV>
                      <wp:extent cx="76200" cy="28575"/>
                      <wp:effectExtent l="19050" t="19050" r="19050" b="28575"/>
                      <wp:wrapNone/>
                      <wp:docPr id="5988" name="Text Box 7260">
                        <a:extLst xmlns:a="http://schemas.openxmlformats.org/drawingml/2006/main">
                          <a:ext uri="{FF2B5EF4-FFF2-40B4-BE49-F238E27FC236}">
                            <a16:creationId xmlns:a16="http://schemas.microsoft.com/office/drawing/2014/main" id="{00000000-0008-0000-0000-00006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F89DD" id="Text Box 7260" o:spid="_x0000_s1026" type="#_x0000_t202" style="position:absolute;margin-left:0;margin-top:0;width:6pt;height:2.25pt;z-index:24899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5328" behindDoc="0" locked="0" layoutInCell="1" allowOverlap="1" wp14:anchorId="15B5E550" wp14:editId="5DD8F37B">
                      <wp:simplePos x="0" y="0"/>
                      <wp:positionH relativeFrom="column">
                        <wp:posOffset>0</wp:posOffset>
                      </wp:positionH>
                      <wp:positionV relativeFrom="paragraph">
                        <wp:posOffset>0</wp:posOffset>
                      </wp:positionV>
                      <wp:extent cx="76200" cy="28575"/>
                      <wp:effectExtent l="19050" t="19050" r="19050" b="28575"/>
                      <wp:wrapNone/>
                      <wp:docPr id="5989" name="Text Box 7259">
                        <a:extLst xmlns:a="http://schemas.openxmlformats.org/drawingml/2006/main">
                          <a:ext uri="{FF2B5EF4-FFF2-40B4-BE49-F238E27FC236}">
                            <a16:creationId xmlns:a16="http://schemas.microsoft.com/office/drawing/2014/main" id="{00000000-0008-0000-0000-00006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22752" id="Text Box 7259" o:spid="_x0000_s1026" type="#_x0000_t202" style="position:absolute;margin-left:0;margin-top:0;width:6pt;height:2.25pt;z-index:2489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6352" behindDoc="0" locked="0" layoutInCell="1" allowOverlap="1" wp14:anchorId="7E2AEAC0" wp14:editId="67019F08">
                      <wp:simplePos x="0" y="0"/>
                      <wp:positionH relativeFrom="column">
                        <wp:posOffset>0</wp:posOffset>
                      </wp:positionH>
                      <wp:positionV relativeFrom="paragraph">
                        <wp:posOffset>0</wp:posOffset>
                      </wp:positionV>
                      <wp:extent cx="76200" cy="28575"/>
                      <wp:effectExtent l="19050" t="19050" r="19050" b="28575"/>
                      <wp:wrapNone/>
                      <wp:docPr id="5990" name="Text Box 7258">
                        <a:extLst xmlns:a="http://schemas.openxmlformats.org/drawingml/2006/main">
                          <a:ext uri="{FF2B5EF4-FFF2-40B4-BE49-F238E27FC236}">
                            <a16:creationId xmlns:a16="http://schemas.microsoft.com/office/drawing/2014/main" id="{00000000-0008-0000-0000-00006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8D1EA" id="Text Box 7258" o:spid="_x0000_s1026" type="#_x0000_t202" style="position:absolute;margin-left:0;margin-top:0;width:6pt;height:2.25pt;z-index:2489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7376" behindDoc="0" locked="0" layoutInCell="1" allowOverlap="1" wp14:anchorId="4F7CCCE6" wp14:editId="443EDE95">
                      <wp:simplePos x="0" y="0"/>
                      <wp:positionH relativeFrom="column">
                        <wp:posOffset>0</wp:posOffset>
                      </wp:positionH>
                      <wp:positionV relativeFrom="paragraph">
                        <wp:posOffset>0</wp:posOffset>
                      </wp:positionV>
                      <wp:extent cx="76200" cy="28575"/>
                      <wp:effectExtent l="19050" t="19050" r="19050" b="28575"/>
                      <wp:wrapNone/>
                      <wp:docPr id="5991" name="Text Box 7257">
                        <a:extLst xmlns:a="http://schemas.openxmlformats.org/drawingml/2006/main">
                          <a:ext uri="{FF2B5EF4-FFF2-40B4-BE49-F238E27FC236}">
                            <a16:creationId xmlns:a16="http://schemas.microsoft.com/office/drawing/2014/main" id="{00000000-0008-0000-0000-00006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6C631" id="Text Box 7257" o:spid="_x0000_s1026" type="#_x0000_t202" style="position:absolute;margin-left:0;margin-top:0;width:6pt;height:2.25pt;z-index:24899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8400" behindDoc="0" locked="0" layoutInCell="1" allowOverlap="1" wp14:anchorId="01CD64DB" wp14:editId="3AEDCA74">
                      <wp:simplePos x="0" y="0"/>
                      <wp:positionH relativeFrom="column">
                        <wp:posOffset>0</wp:posOffset>
                      </wp:positionH>
                      <wp:positionV relativeFrom="paragraph">
                        <wp:posOffset>0</wp:posOffset>
                      </wp:positionV>
                      <wp:extent cx="76200" cy="28575"/>
                      <wp:effectExtent l="19050" t="19050" r="19050" b="28575"/>
                      <wp:wrapNone/>
                      <wp:docPr id="5992" name="Text Box 7256">
                        <a:extLst xmlns:a="http://schemas.openxmlformats.org/drawingml/2006/main">
                          <a:ext uri="{FF2B5EF4-FFF2-40B4-BE49-F238E27FC236}">
                            <a16:creationId xmlns:a16="http://schemas.microsoft.com/office/drawing/2014/main" id="{00000000-0008-0000-0000-00006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B2051" id="Text Box 7256" o:spid="_x0000_s1026" type="#_x0000_t202" style="position:absolute;margin-left:0;margin-top:0;width:6pt;height:2.25pt;z-index:24899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8999424" behindDoc="0" locked="0" layoutInCell="1" allowOverlap="1" wp14:anchorId="3FA2DC1B" wp14:editId="4F7C9330">
                      <wp:simplePos x="0" y="0"/>
                      <wp:positionH relativeFrom="column">
                        <wp:posOffset>0</wp:posOffset>
                      </wp:positionH>
                      <wp:positionV relativeFrom="paragraph">
                        <wp:posOffset>0</wp:posOffset>
                      </wp:positionV>
                      <wp:extent cx="76200" cy="28575"/>
                      <wp:effectExtent l="19050" t="19050" r="19050" b="28575"/>
                      <wp:wrapNone/>
                      <wp:docPr id="5993" name="Text Box 7255">
                        <a:extLst xmlns:a="http://schemas.openxmlformats.org/drawingml/2006/main">
                          <a:ext uri="{FF2B5EF4-FFF2-40B4-BE49-F238E27FC236}">
                            <a16:creationId xmlns:a16="http://schemas.microsoft.com/office/drawing/2014/main" id="{00000000-0008-0000-0000-00006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58187F" id="Text Box 7255" o:spid="_x0000_s1026" type="#_x0000_t202" style="position:absolute;margin-left:0;margin-top:0;width:6pt;height:2.25pt;z-index:24899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0448" behindDoc="0" locked="0" layoutInCell="1" allowOverlap="1" wp14:anchorId="65E2DAA4" wp14:editId="79278A7A">
                      <wp:simplePos x="0" y="0"/>
                      <wp:positionH relativeFrom="column">
                        <wp:posOffset>0</wp:posOffset>
                      </wp:positionH>
                      <wp:positionV relativeFrom="paragraph">
                        <wp:posOffset>0</wp:posOffset>
                      </wp:positionV>
                      <wp:extent cx="76200" cy="28575"/>
                      <wp:effectExtent l="19050" t="19050" r="19050" b="28575"/>
                      <wp:wrapNone/>
                      <wp:docPr id="5994" name="Text Box 7254">
                        <a:extLst xmlns:a="http://schemas.openxmlformats.org/drawingml/2006/main">
                          <a:ext uri="{FF2B5EF4-FFF2-40B4-BE49-F238E27FC236}">
                            <a16:creationId xmlns:a16="http://schemas.microsoft.com/office/drawing/2014/main" id="{00000000-0008-0000-0000-00006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7B672" id="Text Box 7254" o:spid="_x0000_s1026" type="#_x0000_t202" style="position:absolute;margin-left:0;margin-top:0;width:6pt;height:2.25pt;z-index:24900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1472" behindDoc="0" locked="0" layoutInCell="1" allowOverlap="1" wp14:anchorId="4AEAA676" wp14:editId="7CF855B0">
                      <wp:simplePos x="0" y="0"/>
                      <wp:positionH relativeFrom="column">
                        <wp:posOffset>0</wp:posOffset>
                      </wp:positionH>
                      <wp:positionV relativeFrom="paragraph">
                        <wp:posOffset>0</wp:posOffset>
                      </wp:positionV>
                      <wp:extent cx="76200" cy="28575"/>
                      <wp:effectExtent l="19050" t="19050" r="19050" b="28575"/>
                      <wp:wrapNone/>
                      <wp:docPr id="5995" name="Text Box 7253">
                        <a:extLst xmlns:a="http://schemas.openxmlformats.org/drawingml/2006/main">
                          <a:ext uri="{FF2B5EF4-FFF2-40B4-BE49-F238E27FC236}">
                            <a16:creationId xmlns:a16="http://schemas.microsoft.com/office/drawing/2014/main" id="{00000000-0008-0000-0000-00006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E9AFE" id="Text Box 7253" o:spid="_x0000_s1026" type="#_x0000_t202" style="position:absolute;margin-left:0;margin-top:0;width:6pt;height:2.25pt;z-index:2490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2496" behindDoc="0" locked="0" layoutInCell="1" allowOverlap="1" wp14:anchorId="2700D163" wp14:editId="5DFC4C61">
                      <wp:simplePos x="0" y="0"/>
                      <wp:positionH relativeFrom="column">
                        <wp:posOffset>0</wp:posOffset>
                      </wp:positionH>
                      <wp:positionV relativeFrom="paragraph">
                        <wp:posOffset>0</wp:posOffset>
                      </wp:positionV>
                      <wp:extent cx="76200" cy="28575"/>
                      <wp:effectExtent l="19050" t="19050" r="19050" b="28575"/>
                      <wp:wrapNone/>
                      <wp:docPr id="5996" name="Text Box 7252">
                        <a:extLst xmlns:a="http://schemas.openxmlformats.org/drawingml/2006/main">
                          <a:ext uri="{FF2B5EF4-FFF2-40B4-BE49-F238E27FC236}">
                            <a16:creationId xmlns:a16="http://schemas.microsoft.com/office/drawing/2014/main" id="{00000000-0008-0000-0000-00006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A7336" id="Text Box 7252" o:spid="_x0000_s1026" type="#_x0000_t202" style="position:absolute;margin-left:0;margin-top:0;width:6pt;height:2.25pt;z-index:24900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3520" behindDoc="0" locked="0" layoutInCell="1" allowOverlap="1" wp14:anchorId="656D989B" wp14:editId="330B006D">
                      <wp:simplePos x="0" y="0"/>
                      <wp:positionH relativeFrom="column">
                        <wp:posOffset>0</wp:posOffset>
                      </wp:positionH>
                      <wp:positionV relativeFrom="paragraph">
                        <wp:posOffset>0</wp:posOffset>
                      </wp:positionV>
                      <wp:extent cx="76200" cy="28575"/>
                      <wp:effectExtent l="19050" t="19050" r="19050" b="28575"/>
                      <wp:wrapNone/>
                      <wp:docPr id="5997" name="Text Box 7251">
                        <a:extLst xmlns:a="http://schemas.openxmlformats.org/drawingml/2006/main">
                          <a:ext uri="{FF2B5EF4-FFF2-40B4-BE49-F238E27FC236}">
                            <a16:creationId xmlns:a16="http://schemas.microsoft.com/office/drawing/2014/main" id="{00000000-0008-0000-0000-00006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16593" id="Text Box 7251" o:spid="_x0000_s1026" type="#_x0000_t202" style="position:absolute;margin-left:0;margin-top:0;width:6pt;height:2.25pt;z-index:2490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4544" behindDoc="0" locked="0" layoutInCell="1" allowOverlap="1" wp14:anchorId="388463C0" wp14:editId="481C319C">
                      <wp:simplePos x="0" y="0"/>
                      <wp:positionH relativeFrom="column">
                        <wp:posOffset>0</wp:posOffset>
                      </wp:positionH>
                      <wp:positionV relativeFrom="paragraph">
                        <wp:posOffset>0</wp:posOffset>
                      </wp:positionV>
                      <wp:extent cx="76200" cy="28575"/>
                      <wp:effectExtent l="19050" t="19050" r="19050" b="28575"/>
                      <wp:wrapNone/>
                      <wp:docPr id="5998" name="Text Box 7250">
                        <a:extLst xmlns:a="http://schemas.openxmlformats.org/drawingml/2006/main">
                          <a:ext uri="{FF2B5EF4-FFF2-40B4-BE49-F238E27FC236}">
                            <a16:creationId xmlns:a16="http://schemas.microsoft.com/office/drawing/2014/main" id="{00000000-0008-0000-0000-00006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68986" id="Text Box 7250" o:spid="_x0000_s1026" type="#_x0000_t202" style="position:absolute;margin-left:0;margin-top:0;width:6pt;height:2.25pt;z-index:2490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5568" behindDoc="0" locked="0" layoutInCell="1" allowOverlap="1" wp14:anchorId="49F396BD" wp14:editId="7CA8099B">
                      <wp:simplePos x="0" y="0"/>
                      <wp:positionH relativeFrom="column">
                        <wp:posOffset>0</wp:posOffset>
                      </wp:positionH>
                      <wp:positionV relativeFrom="paragraph">
                        <wp:posOffset>0</wp:posOffset>
                      </wp:positionV>
                      <wp:extent cx="76200" cy="28575"/>
                      <wp:effectExtent l="19050" t="19050" r="19050" b="28575"/>
                      <wp:wrapNone/>
                      <wp:docPr id="5999" name="Text Box 7249">
                        <a:extLst xmlns:a="http://schemas.openxmlformats.org/drawingml/2006/main">
                          <a:ext uri="{FF2B5EF4-FFF2-40B4-BE49-F238E27FC236}">
                            <a16:creationId xmlns:a16="http://schemas.microsoft.com/office/drawing/2014/main" id="{00000000-0008-0000-0000-00006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AA793" id="Text Box 7249" o:spid="_x0000_s1026" type="#_x0000_t202" style="position:absolute;margin-left:0;margin-top:0;width:6pt;height:2.25pt;z-index:2490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6592" behindDoc="0" locked="0" layoutInCell="1" allowOverlap="1" wp14:anchorId="20EAB045" wp14:editId="55857AA4">
                      <wp:simplePos x="0" y="0"/>
                      <wp:positionH relativeFrom="column">
                        <wp:posOffset>0</wp:posOffset>
                      </wp:positionH>
                      <wp:positionV relativeFrom="paragraph">
                        <wp:posOffset>0</wp:posOffset>
                      </wp:positionV>
                      <wp:extent cx="76200" cy="28575"/>
                      <wp:effectExtent l="19050" t="19050" r="19050" b="28575"/>
                      <wp:wrapNone/>
                      <wp:docPr id="6000" name="Text Box 7248">
                        <a:extLst xmlns:a="http://schemas.openxmlformats.org/drawingml/2006/main">
                          <a:ext uri="{FF2B5EF4-FFF2-40B4-BE49-F238E27FC236}">
                            <a16:creationId xmlns:a16="http://schemas.microsoft.com/office/drawing/2014/main" id="{00000000-0008-0000-0000-00007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3701D" id="Text Box 7248" o:spid="_x0000_s1026" type="#_x0000_t202" style="position:absolute;margin-left:0;margin-top:0;width:6pt;height:2.25pt;z-index:2490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7616" behindDoc="0" locked="0" layoutInCell="1" allowOverlap="1" wp14:anchorId="66791836" wp14:editId="7CBEBED0">
                      <wp:simplePos x="0" y="0"/>
                      <wp:positionH relativeFrom="column">
                        <wp:posOffset>0</wp:posOffset>
                      </wp:positionH>
                      <wp:positionV relativeFrom="paragraph">
                        <wp:posOffset>0</wp:posOffset>
                      </wp:positionV>
                      <wp:extent cx="76200" cy="28575"/>
                      <wp:effectExtent l="19050" t="19050" r="19050" b="28575"/>
                      <wp:wrapNone/>
                      <wp:docPr id="6001" name="Text Box 7247">
                        <a:extLst xmlns:a="http://schemas.openxmlformats.org/drawingml/2006/main">
                          <a:ext uri="{FF2B5EF4-FFF2-40B4-BE49-F238E27FC236}">
                            <a16:creationId xmlns:a16="http://schemas.microsoft.com/office/drawing/2014/main" id="{00000000-0008-0000-0000-00007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B9881" id="Text Box 7247" o:spid="_x0000_s1026" type="#_x0000_t202" style="position:absolute;margin-left:0;margin-top:0;width:6pt;height:2.25pt;z-index:2490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8640" behindDoc="0" locked="0" layoutInCell="1" allowOverlap="1" wp14:anchorId="4EA2C4F4" wp14:editId="3CAB3E94">
                      <wp:simplePos x="0" y="0"/>
                      <wp:positionH relativeFrom="column">
                        <wp:posOffset>0</wp:posOffset>
                      </wp:positionH>
                      <wp:positionV relativeFrom="paragraph">
                        <wp:posOffset>0</wp:posOffset>
                      </wp:positionV>
                      <wp:extent cx="76200" cy="28575"/>
                      <wp:effectExtent l="19050" t="19050" r="19050" b="28575"/>
                      <wp:wrapNone/>
                      <wp:docPr id="6002" name="Text Box 7246">
                        <a:extLst xmlns:a="http://schemas.openxmlformats.org/drawingml/2006/main">
                          <a:ext uri="{FF2B5EF4-FFF2-40B4-BE49-F238E27FC236}">
                            <a16:creationId xmlns:a16="http://schemas.microsoft.com/office/drawing/2014/main" id="{00000000-0008-0000-0000-00007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46090" id="Text Box 7246" o:spid="_x0000_s1026" type="#_x0000_t202" style="position:absolute;margin-left:0;margin-top:0;width:6pt;height:2.25pt;z-index:2490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09664" behindDoc="0" locked="0" layoutInCell="1" allowOverlap="1" wp14:anchorId="556AAFB6" wp14:editId="108C87EA">
                      <wp:simplePos x="0" y="0"/>
                      <wp:positionH relativeFrom="column">
                        <wp:posOffset>0</wp:posOffset>
                      </wp:positionH>
                      <wp:positionV relativeFrom="paragraph">
                        <wp:posOffset>0</wp:posOffset>
                      </wp:positionV>
                      <wp:extent cx="76200" cy="28575"/>
                      <wp:effectExtent l="19050" t="19050" r="19050" b="28575"/>
                      <wp:wrapNone/>
                      <wp:docPr id="6003" name="Text Box 7245">
                        <a:extLst xmlns:a="http://schemas.openxmlformats.org/drawingml/2006/main">
                          <a:ext uri="{FF2B5EF4-FFF2-40B4-BE49-F238E27FC236}">
                            <a16:creationId xmlns:a16="http://schemas.microsoft.com/office/drawing/2014/main" id="{00000000-0008-0000-0000-00007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11B65" id="Text Box 7245" o:spid="_x0000_s1026" type="#_x0000_t202" style="position:absolute;margin-left:0;margin-top:0;width:6pt;height:2.25pt;z-index:2490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0688" behindDoc="0" locked="0" layoutInCell="1" allowOverlap="1" wp14:anchorId="78E3C89B" wp14:editId="7A46CECE">
                      <wp:simplePos x="0" y="0"/>
                      <wp:positionH relativeFrom="column">
                        <wp:posOffset>0</wp:posOffset>
                      </wp:positionH>
                      <wp:positionV relativeFrom="paragraph">
                        <wp:posOffset>0</wp:posOffset>
                      </wp:positionV>
                      <wp:extent cx="76200" cy="28575"/>
                      <wp:effectExtent l="19050" t="19050" r="19050" b="28575"/>
                      <wp:wrapNone/>
                      <wp:docPr id="6004" name="Text Box 7244">
                        <a:extLst xmlns:a="http://schemas.openxmlformats.org/drawingml/2006/main">
                          <a:ext uri="{FF2B5EF4-FFF2-40B4-BE49-F238E27FC236}">
                            <a16:creationId xmlns:a16="http://schemas.microsoft.com/office/drawing/2014/main" id="{00000000-0008-0000-0000-00007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C0202" id="Text Box 7244" o:spid="_x0000_s1026" type="#_x0000_t202" style="position:absolute;margin-left:0;margin-top:0;width:6pt;height:2.25pt;z-index:2490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1712" behindDoc="0" locked="0" layoutInCell="1" allowOverlap="1" wp14:anchorId="5593ED4D" wp14:editId="0978BAE3">
                      <wp:simplePos x="0" y="0"/>
                      <wp:positionH relativeFrom="column">
                        <wp:posOffset>0</wp:posOffset>
                      </wp:positionH>
                      <wp:positionV relativeFrom="paragraph">
                        <wp:posOffset>0</wp:posOffset>
                      </wp:positionV>
                      <wp:extent cx="76200" cy="28575"/>
                      <wp:effectExtent l="19050" t="19050" r="19050" b="28575"/>
                      <wp:wrapNone/>
                      <wp:docPr id="6005" name="Text Box 7243">
                        <a:extLst xmlns:a="http://schemas.openxmlformats.org/drawingml/2006/main">
                          <a:ext uri="{FF2B5EF4-FFF2-40B4-BE49-F238E27FC236}">
                            <a16:creationId xmlns:a16="http://schemas.microsoft.com/office/drawing/2014/main" id="{00000000-0008-0000-0000-00007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6DA98" id="Text Box 7243" o:spid="_x0000_s1026" type="#_x0000_t202" style="position:absolute;margin-left:0;margin-top:0;width:6pt;height:2.25pt;z-index:2490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2736" behindDoc="0" locked="0" layoutInCell="1" allowOverlap="1" wp14:anchorId="27037AB7" wp14:editId="77A6484A">
                      <wp:simplePos x="0" y="0"/>
                      <wp:positionH relativeFrom="column">
                        <wp:posOffset>0</wp:posOffset>
                      </wp:positionH>
                      <wp:positionV relativeFrom="paragraph">
                        <wp:posOffset>0</wp:posOffset>
                      </wp:positionV>
                      <wp:extent cx="76200" cy="28575"/>
                      <wp:effectExtent l="19050" t="19050" r="19050" b="28575"/>
                      <wp:wrapNone/>
                      <wp:docPr id="6006" name="Text Box 7242">
                        <a:extLst xmlns:a="http://schemas.openxmlformats.org/drawingml/2006/main">
                          <a:ext uri="{FF2B5EF4-FFF2-40B4-BE49-F238E27FC236}">
                            <a16:creationId xmlns:a16="http://schemas.microsoft.com/office/drawing/2014/main" id="{00000000-0008-0000-0000-00007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2273F" id="Text Box 7242" o:spid="_x0000_s1026" type="#_x0000_t202" style="position:absolute;margin-left:0;margin-top:0;width:6pt;height:2.25pt;z-index:2490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3760" behindDoc="0" locked="0" layoutInCell="1" allowOverlap="1" wp14:anchorId="4B878CDB" wp14:editId="41303711">
                      <wp:simplePos x="0" y="0"/>
                      <wp:positionH relativeFrom="column">
                        <wp:posOffset>0</wp:posOffset>
                      </wp:positionH>
                      <wp:positionV relativeFrom="paragraph">
                        <wp:posOffset>0</wp:posOffset>
                      </wp:positionV>
                      <wp:extent cx="76200" cy="28575"/>
                      <wp:effectExtent l="19050" t="19050" r="19050" b="28575"/>
                      <wp:wrapNone/>
                      <wp:docPr id="6007" name="Text Box 7241">
                        <a:extLst xmlns:a="http://schemas.openxmlformats.org/drawingml/2006/main">
                          <a:ext uri="{FF2B5EF4-FFF2-40B4-BE49-F238E27FC236}">
                            <a16:creationId xmlns:a16="http://schemas.microsoft.com/office/drawing/2014/main" id="{00000000-0008-0000-0000-00007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15CC0" id="Text Box 7241" o:spid="_x0000_s1026" type="#_x0000_t202" style="position:absolute;margin-left:0;margin-top:0;width:6pt;height:2.25pt;z-index:2490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4784" behindDoc="0" locked="0" layoutInCell="1" allowOverlap="1" wp14:anchorId="2A338740" wp14:editId="71BD6E80">
                      <wp:simplePos x="0" y="0"/>
                      <wp:positionH relativeFrom="column">
                        <wp:posOffset>0</wp:posOffset>
                      </wp:positionH>
                      <wp:positionV relativeFrom="paragraph">
                        <wp:posOffset>0</wp:posOffset>
                      </wp:positionV>
                      <wp:extent cx="76200" cy="28575"/>
                      <wp:effectExtent l="19050" t="19050" r="19050" b="28575"/>
                      <wp:wrapNone/>
                      <wp:docPr id="6008" name="Text Box 7240">
                        <a:extLst xmlns:a="http://schemas.openxmlformats.org/drawingml/2006/main">
                          <a:ext uri="{FF2B5EF4-FFF2-40B4-BE49-F238E27FC236}">
                            <a16:creationId xmlns:a16="http://schemas.microsoft.com/office/drawing/2014/main" id="{00000000-0008-0000-0000-00007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C47B5" id="Text Box 7240" o:spid="_x0000_s1026" type="#_x0000_t202" style="position:absolute;margin-left:0;margin-top:0;width:6pt;height:2.25pt;z-index:2490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5808" behindDoc="0" locked="0" layoutInCell="1" allowOverlap="1" wp14:anchorId="15D865FD" wp14:editId="0B4510DA">
                      <wp:simplePos x="0" y="0"/>
                      <wp:positionH relativeFrom="column">
                        <wp:posOffset>0</wp:posOffset>
                      </wp:positionH>
                      <wp:positionV relativeFrom="paragraph">
                        <wp:posOffset>0</wp:posOffset>
                      </wp:positionV>
                      <wp:extent cx="76200" cy="28575"/>
                      <wp:effectExtent l="19050" t="19050" r="19050" b="28575"/>
                      <wp:wrapNone/>
                      <wp:docPr id="6009" name="Text Box 7239">
                        <a:extLst xmlns:a="http://schemas.openxmlformats.org/drawingml/2006/main">
                          <a:ext uri="{FF2B5EF4-FFF2-40B4-BE49-F238E27FC236}">
                            <a16:creationId xmlns:a16="http://schemas.microsoft.com/office/drawing/2014/main" id="{00000000-0008-0000-0000-00007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82E3F" id="Text Box 7239" o:spid="_x0000_s1026" type="#_x0000_t202" style="position:absolute;margin-left:0;margin-top:0;width:6pt;height:2.25pt;z-index:2490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6832" behindDoc="0" locked="0" layoutInCell="1" allowOverlap="1" wp14:anchorId="29CD562E" wp14:editId="73A4217B">
                      <wp:simplePos x="0" y="0"/>
                      <wp:positionH relativeFrom="column">
                        <wp:posOffset>0</wp:posOffset>
                      </wp:positionH>
                      <wp:positionV relativeFrom="paragraph">
                        <wp:posOffset>0</wp:posOffset>
                      </wp:positionV>
                      <wp:extent cx="76200" cy="28575"/>
                      <wp:effectExtent l="19050" t="19050" r="19050" b="28575"/>
                      <wp:wrapNone/>
                      <wp:docPr id="6010" name="Text Box 7238">
                        <a:extLst xmlns:a="http://schemas.openxmlformats.org/drawingml/2006/main">
                          <a:ext uri="{FF2B5EF4-FFF2-40B4-BE49-F238E27FC236}">
                            <a16:creationId xmlns:a16="http://schemas.microsoft.com/office/drawing/2014/main" id="{00000000-0008-0000-0000-00007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BA88B" id="Text Box 7238" o:spid="_x0000_s1026" type="#_x0000_t202" style="position:absolute;margin-left:0;margin-top:0;width:6pt;height:2.25pt;z-index:2490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7856" behindDoc="0" locked="0" layoutInCell="1" allowOverlap="1" wp14:anchorId="456FF030" wp14:editId="7AA564EA">
                      <wp:simplePos x="0" y="0"/>
                      <wp:positionH relativeFrom="column">
                        <wp:posOffset>0</wp:posOffset>
                      </wp:positionH>
                      <wp:positionV relativeFrom="paragraph">
                        <wp:posOffset>0</wp:posOffset>
                      </wp:positionV>
                      <wp:extent cx="76200" cy="28575"/>
                      <wp:effectExtent l="19050" t="19050" r="19050" b="28575"/>
                      <wp:wrapNone/>
                      <wp:docPr id="6011" name="Text Box 7237">
                        <a:extLst xmlns:a="http://schemas.openxmlformats.org/drawingml/2006/main">
                          <a:ext uri="{FF2B5EF4-FFF2-40B4-BE49-F238E27FC236}">
                            <a16:creationId xmlns:a16="http://schemas.microsoft.com/office/drawing/2014/main" id="{00000000-0008-0000-0000-00007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FC57E" id="Text Box 7237" o:spid="_x0000_s1026" type="#_x0000_t202" style="position:absolute;margin-left:0;margin-top:0;width:6pt;height:2.25pt;z-index:2490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8880" behindDoc="0" locked="0" layoutInCell="1" allowOverlap="1" wp14:anchorId="725E343B" wp14:editId="361D6151">
                      <wp:simplePos x="0" y="0"/>
                      <wp:positionH relativeFrom="column">
                        <wp:posOffset>0</wp:posOffset>
                      </wp:positionH>
                      <wp:positionV relativeFrom="paragraph">
                        <wp:posOffset>0</wp:posOffset>
                      </wp:positionV>
                      <wp:extent cx="76200" cy="28575"/>
                      <wp:effectExtent l="19050" t="19050" r="19050" b="28575"/>
                      <wp:wrapNone/>
                      <wp:docPr id="6012" name="Text Box 7236">
                        <a:extLst xmlns:a="http://schemas.openxmlformats.org/drawingml/2006/main">
                          <a:ext uri="{FF2B5EF4-FFF2-40B4-BE49-F238E27FC236}">
                            <a16:creationId xmlns:a16="http://schemas.microsoft.com/office/drawing/2014/main" id="{00000000-0008-0000-0000-00007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1732F" id="Text Box 7236" o:spid="_x0000_s1026" type="#_x0000_t202" style="position:absolute;margin-left:0;margin-top:0;width:6pt;height:2.25pt;z-index:2490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19904" behindDoc="0" locked="0" layoutInCell="1" allowOverlap="1" wp14:anchorId="2306B0A0" wp14:editId="202B2117">
                      <wp:simplePos x="0" y="0"/>
                      <wp:positionH relativeFrom="column">
                        <wp:posOffset>0</wp:posOffset>
                      </wp:positionH>
                      <wp:positionV relativeFrom="paragraph">
                        <wp:posOffset>0</wp:posOffset>
                      </wp:positionV>
                      <wp:extent cx="76200" cy="28575"/>
                      <wp:effectExtent l="19050" t="19050" r="19050" b="28575"/>
                      <wp:wrapNone/>
                      <wp:docPr id="6013" name="Text Box 7235">
                        <a:extLst xmlns:a="http://schemas.openxmlformats.org/drawingml/2006/main">
                          <a:ext uri="{FF2B5EF4-FFF2-40B4-BE49-F238E27FC236}">
                            <a16:creationId xmlns:a16="http://schemas.microsoft.com/office/drawing/2014/main" id="{00000000-0008-0000-0000-00007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09B76" id="Text Box 7235" o:spid="_x0000_s1026" type="#_x0000_t202" style="position:absolute;margin-left:0;margin-top:0;width:6pt;height:2.25pt;z-index:2490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37504" behindDoc="0" locked="0" layoutInCell="1" allowOverlap="1" wp14:anchorId="52B2A0E6" wp14:editId="1F1A55A6">
                      <wp:simplePos x="0" y="0"/>
                      <wp:positionH relativeFrom="column">
                        <wp:posOffset>47625</wp:posOffset>
                      </wp:positionH>
                      <wp:positionV relativeFrom="paragraph">
                        <wp:posOffset>0</wp:posOffset>
                      </wp:positionV>
                      <wp:extent cx="76200" cy="28575"/>
                      <wp:effectExtent l="19050" t="19050" r="19050" b="28575"/>
                      <wp:wrapNone/>
                      <wp:docPr id="7788" name="Text Box 7234">
                        <a:extLst xmlns:a="http://schemas.openxmlformats.org/drawingml/2006/main">
                          <a:ext uri="{FF2B5EF4-FFF2-40B4-BE49-F238E27FC236}">
                            <a16:creationId xmlns:a16="http://schemas.microsoft.com/office/drawing/2014/main" id="{00000000-0008-0000-0000-00006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23906" id="Text Box 7234" o:spid="_x0000_s1026" type="#_x0000_t202" style="position:absolute;margin-left:3.75pt;margin-top:0;width:6pt;height:2.25pt;z-index:2508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2320" behindDoc="0" locked="0" layoutInCell="1" allowOverlap="1" wp14:anchorId="29D368EE" wp14:editId="78C831E3">
                      <wp:simplePos x="0" y="0"/>
                      <wp:positionH relativeFrom="column">
                        <wp:posOffset>47625</wp:posOffset>
                      </wp:positionH>
                      <wp:positionV relativeFrom="paragraph">
                        <wp:posOffset>0</wp:posOffset>
                      </wp:positionV>
                      <wp:extent cx="76200" cy="28575"/>
                      <wp:effectExtent l="19050" t="19050" r="19050" b="28575"/>
                      <wp:wrapNone/>
                      <wp:docPr id="7822" name="Text Box 7233">
                        <a:extLst xmlns:a="http://schemas.openxmlformats.org/drawingml/2006/main">
                          <a:ext uri="{FF2B5EF4-FFF2-40B4-BE49-F238E27FC236}">
                            <a16:creationId xmlns:a16="http://schemas.microsoft.com/office/drawing/2014/main" id="{00000000-0008-0000-0000-00008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35C43" id="Text Box 7233" o:spid="_x0000_s1026" type="#_x0000_t202" style="position:absolute;margin-left:3.75pt;margin-top:0;width:6pt;height:2.25pt;z-index:2508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4368" behindDoc="0" locked="0" layoutInCell="1" allowOverlap="1" wp14:anchorId="2E6D2FFA" wp14:editId="25A18548">
                      <wp:simplePos x="0" y="0"/>
                      <wp:positionH relativeFrom="column">
                        <wp:posOffset>0</wp:posOffset>
                      </wp:positionH>
                      <wp:positionV relativeFrom="paragraph">
                        <wp:posOffset>0</wp:posOffset>
                      </wp:positionV>
                      <wp:extent cx="76200" cy="28575"/>
                      <wp:effectExtent l="19050" t="19050" r="19050" b="28575"/>
                      <wp:wrapNone/>
                      <wp:docPr id="7824" name="Text Box 7232">
                        <a:extLst xmlns:a="http://schemas.openxmlformats.org/drawingml/2006/main">
                          <a:ext uri="{FF2B5EF4-FFF2-40B4-BE49-F238E27FC236}">
                            <a16:creationId xmlns:a16="http://schemas.microsoft.com/office/drawing/2014/main" id="{00000000-0008-0000-0000-00009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7E753" id="Text Box 7232" o:spid="_x0000_s1026" type="#_x0000_t202" style="position:absolute;margin-left:0;margin-top:0;width:6pt;height:2.25pt;z-index:2508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5392" behindDoc="0" locked="0" layoutInCell="1" allowOverlap="1" wp14:anchorId="2DD66888" wp14:editId="4082E63C">
                      <wp:simplePos x="0" y="0"/>
                      <wp:positionH relativeFrom="column">
                        <wp:posOffset>0</wp:posOffset>
                      </wp:positionH>
                      <wp:positionV relativeFrom="paragraph">
                        <wp:posOffset>0</wp:posOffset>
                      </wp:positionV>
                      <wp:extent cx="76200" cy="28575"/>
                      <wp:effectExtent l="19050" t="19050" r="19050" b="28575"/>
                      <wp:wrapNone/>
                      <wp:docPr id="7825" name="Text Box 7231">
                        <a:extLst xmlns:a="http://schemas.openxmlformats.org/drawingml/2006/main">
                          <a:ext uri="{FF2B5EF4-FFF2-40B4-BE49-F238E27FC236}">
                            <a16:creationId xmlns:a16="http://schemas.microsoft.com/office/drawing/2014/main" id="{00000000-0008-0000-0000-00009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55E1E5" id="Text Box 7231" o:spid="_x0000_s1026" type="#_x0000_t202" style="position:absolute;margin-left:0;margin-top:0;width:6pt;height:2.25pt;z-index:2508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6416" behindDoc="0" locked="0" layoutInCell="1" allowOverlap="1" wp14:anchorId="1574F3AA" wp14:editId="78C765C8">
                      <wp:simplePos x="0" y="0"/>
                      <wp:positionH relativeFrom="column">
                        <wp:posOffset>0</wp:posOffset>
                      </wp:positionH>
                      <wp:positionV relativeFrom="paragraph">
                        <wp:posOffset>0</wp:posOffset>
                      </wp:positionV>
                      <wp:extent cx="76200" cy="28575"/>
                      <wp:effectExtent l="19050" t="19050" r="19050" b="28575"/>
                      <wp:wrapNone/>
                      <wp:docPr id="7826" name="Text Box 7230">
                        <a:extLst xmlns:a="http://schemas.openxmlformats.org/drawingml/2006/main">
                          <a:ext uri="{FF2B5EF4-FFF2-40B4-BE49-F238E27FC236}">
                            <a16:creationId xmlns:a16="http://schemas.microsoft.com/office/drawing/2014/main" id="{00000000-0008-0000-0000-00009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25790" id="Text Box 7230" o:spid="_x0000_s1026" type="#_x0000_t202" style="position:absolute;margin-left:0;margin-top:0;width:6pt;height:2.25pt;z-index:2508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7440" behindDoc="0" locked="0" layoutInCell="1" allowOverlap="1" wp14:anchorId="42B47475" wp14:editId="1498AFA2">
                      <wp:simplePos x="0" y="0"/>
                      <wp:positionH relativeFrom="column">
                        <wp:posOffset>0</wp:posOffset>
                      </wp:positionH>
                      <wp:positionV relativeFrom="paragraph">
                        <wp:posOffset>0</wp:posOffset>
                      </wp:positionV>
                      <wp:extent cx="76200" cy="28575"/>
                      <wp:effectExtent l="19050" t="19050" r="19050" b="28575"/>
                      <wp:wrapNone/>
                      <wp:docPr id="7827" name="Text Box 7229">
                        <a:extLst xmlns:a="http://schemas.openxmlformats.org/drawingml/2006/main">
                          <a:ext uri="{FF2B5EF4-FFF2-40B4-BE49-F238E27FC236}">
                            <a16:creationId xmlns:a16="http://schemas.microsoft.com/office/drawing/2014/main" id="{00000000-0008-0000-0000-00009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0D45C" id="Text Box 7229" o:spid="_x0000_s1026" type="#_x0000_t202" style="position:absolute;margin-left:0;margin-top:0;width:6pt;height:2.25pt;z-index:2508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8464" behindDoc="0" locked="0" layoutInCell="1" allowOverlap="1" wp14:anchorId="1FE49315" wp14:editId="409684A3">
                      <wp:simplePos x="0" y="0"/>
                      <wp:positionH relativeFrom="column">
                        <wp:posOffset>0</wp:posOffset>
                      </wp:positionH>
                      <wp:positionV relativeFrom="paragraph">
                        <wp:posOffset>0</wp:posOffset>
                      </wp:positionV>
                      <wp:extent cx="76200" cy="28575"/>
                      <wp:effectExtent l="19050" t="19050" r="19050" b="28575"/>
                      <wp:wrapNone/>
                      <wp:docPr id="7828" name="Text Box 7228">
                        <a:extLst xmlns:a="http://schemas.openxmlformats.org/drawingml/2006/main">
                          <a:ext uri="{FF2B5EF4-FFF2-40B4-BE49-F238E27FC236}">
                            <a16:creationId xmlns:a16="http://schemas.microsoft.com/office/drawing/2014/main" id="{00000000-0008-0000-0000-00009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242CF" id="Text Box 7228" o:spid="_x0000_s1026" type="#_x0000_t202" style="position:absolute;margin-left:0;margin-top:0;width:6pt;height:2.25pt;z-index:2508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79488" behindDoc="0" locked="0" layoutInCell="1" allowOverlap="1" wp14:anchorId="1EEB59A8" wp14:editId="696B3030">
                      <wp:simplePos x="0" y="0"/>
                      <wp:positionH relativeFrom="column">
                        <wp:posOffset>0</wp:posOffset>
                      </wp:positionH>
                      <wp:positionV relativeFrom="paragraph">
                        <wp:posOffset>0</wp:posOffset>
                      </wp:positionV>
                      <wp:extent cx="76200" cy="28575"/>
                      <wp:effectExtent l="19050" t="19050" r="19050" b="28575"/>
                      <wp:wrapNone/>
                      <wp:docPr id="7829" name="Text Box 7227">
                        <a:extLst xmlns:a="http://schemas.openxmlformats.org/drawingml/2006/main">
                          <a:ext uri="{FF2B5EF4-FFF2-40B4-BE49-F238E27FC236}">
                            <a16:creationId xmlns:a16="http://schemas.microsoft.com/office/drawing/2014/main" id="{00000000-0008-0000-0000-00009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1B410E" id="Text Box 7227" o:spid="_x0000_s1026" type="#_x0000_t202" style="position:absolute;margin-left:0;margin-top:0;width:6pt;height:2.25pt;z-index:2508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0512" behindDoc="0" locked="0" layoutInCell="1" allowOverlap="1" wp14:anchorId="45DB5161" wp14:editId="50248C82">
                      <wp:simplePos x="0" y="0"/>
                      <wp:positionH relativeFrom="column">
                        <wp:posOffset>0</wp:posOffset>
                      </wp:positionH>
                      <wp:positionV relativeFrom="paragraph">
                        <wp:posOffset>0</wp:posOffset>
                      </wp:positionV>
                      <wp:extent cx="76200" cy="28575"/>
                      <wp:effectExtent l="19050" t="19050" r="19050" b="28575"/>
                      <wp:wrapNone/>
                      <wp:docPr id="7830" name="Text Box 7226">
                        <a:extLst xmlns:a="http://schemas.openxmlformats.org/drawingml/2006/main">
                          <a:ext uri="{FF2B5EF4-FFF2-40B4-BE49-F238E27FC236}">
                            <a16:creationId xmlns:a16="http://schemas.microsoft.com/office/drawing/2014/main" id="{00000000-0008-0000-0000-00009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B8FC4" id="Text Box 7226" o:spid="_x0000_s1026" type="#_x0000_t202" style="position:absolute;margin-left:0;margin-top:0;width:6pt;height:2.25pt;z-index:2508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1536" behindDoc="0" locked="0" layoutInCell="1" allowOverlap="1" wp14:anchorId="09CDDDCB" wp14:editId="252F46B9">
                      <wp:simplePos x="0" y="0"/>
                      <wp:positionH relativeFrom="column">
                        <wp:posOffset>0</wp:posOffset>
                      </wp:positionH>
                      <wp:positionV relativeFrom="paragraph">
                        <wp:posOffset>0</wp:posOffset>
                      </wp:positionV>
                      <wp:extent cx="76200" cy="28575"/>
                      <wp:effectExtent l="19050" t="19050" r="19050" b="28575"/>
                      <wp:wrapNone/>
                      <wp:docPr id="7831" name="Text Box 7225">
                        <a:extLst xmlns:a="http://schemas.openxmlformats.org/drawingml/2006/main">
                          <a:ext uri="{FF2B5EF4-FFF2-40B4-BE49-F238E27FC236}">
                            <a16:creationId xmlns:a16="http://schemas.microsoft.com/office/drawing/2014/main" id="{00000000-0008-0000-0000-00009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21C03" id="Text Box 7225" o:spid="_x0000_s1026" type="#_x0000_t202" style="position:absolute;margin-left:0;margin-top:0;width:6pt;height:2.25pt;z-index:2508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2560" behindDoc="0" locked="0" layoutInCell="1" allowOverlap="1" wp14:anchorId="39C26946" wp14:editId="21B8E57A">
                      <wp:simplePos x="0" y="0"/>
                      <wp:positionH relativeFrom="column">
                        <wp:posOffset>0</wp:posOffset>
                      </wp:positionH>
                      <wp:positionV relativeFrom="paragraph">
                        <wp:posOffset>0</wp:posOffset>
                      </wp:positionV>
                      <wp:extent cx="76200" cy="28575"/>
                      <wp:effectExtent l="19050" t="19050" r="19050" b="28575"/>
                      <wp:wrapNone/>
                      <wp:docPr id="7832" name="Text Box 7224">
                        <a:extLst xmlns:a="http://schemas.openxmlformats.org/drawingml/2006/main">
                          <a:ext uri="{FF2B5EF4-FFF2-40B4-BE49-F238E27FC236}">
                            <a16:creationId xmlns:a16="http://schemas.microsoft.com/office/drawing/2014/main" id="{00000000-0008-0000-0000-00009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00139" id="Text Box 7224" o:spid="_x0000_s1026" type="#_x0000_t202" style="position:absolute;margin-left:0;margin-top:0;width:6pt;height:2.25pt;z-index:2508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3584" behindDoc="0" locked="0" layoutInCell="1" allowOverlap="1" wp14:anchorId="724D6291" wp14:editId="4D482A9F">
                      <wp:simplePos x="0" y="0"/>
                      <wp:positionH relativeFrom="column">
                        <wp:posOffset>0</wp:posOffset>
                      </wp:positionH>
                      <wp:positionV relativeFrom="paragraph">
                        <wp:posOffset>0</wp:posOffset>
                      </wp:positionV>
                      <wp:extent cx="76200" cy="28575"/>
                      <wp:effectExtent l="19050" t="19050" r="19050" b="28575"/>
                      <wp:wrapNone/>
                      <wp:docPr id="7833" name="Text Box 7223">
                        <a:extLst xmlns:a="http://schemas.openxmlformats.org/drawingml/2006/main">
                          <a:ext uri="{FF2B5EF4-FFF2-40B4-BE49-F238E27FC236}">
                            <a16:creationId xmlns:a16="http://schemas.microsoft.com/office/drawing/2014/main" id="{00000000-0008-0000-0000-00009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4B381" id="Text Box 7223" o:spid="_x0000_s1026" type="#_x0000_t202" style="position:absolute;margin-left:0;margin-top:0;width:6pt;height:2.25pt;z-index:2508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4608" behindDoc="0" locked="0" layoutInCell="1" allowOverlap="1" wp14:anchorId="1DCB4119" wp14:editId="64980388">
                      <wp:simplePos x="0" y="0"/>
                      <wp:positionH relativeFrom="column">
                        <wp:posOffset>0</wp:posOffset>
                      </wp:positionH>
                      <wp:positionV relativeFrom="paragraph">
                        <wp:posOffset>0</wp:posOffset>
                      </wp:positionV>
                      <wp:extent cx="76200" cy="28575"/>
                      <wp:effectExtent l="19050" t="19050" r="19050" b="28575"/>
                      <wp:wrapNone/>
                      <wp:docPr id="7834" name="Text Box 7222">
                        <a:extLst xmlns:a="http://schemas.openxmlformats.org/drawingml/2006/main">
                          <a:ext uri="{FF2B5EF4-FFF2-40B4-BE49-F238E27FC236}">
                            <a16:creationId xmlns:a16="http://schemas.microsoft.com/office/drawing/2014/main" id="{00000000-0008-0000-0000-00009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F7DB5E" id="Text Box 7222" o:spid="_x0000_s1026" type="#_x0000_t202" style="position:absolute;margin-left:0;margin-top:0;width:6pt;height:2.25pt;z-index:2508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5632" behindDoc="0" locked="0" layoutInCell="1" allowOverlap="1" wp14:anchorId="198D2FA1" wp14:editId="36CC5638">
                      <wp:simplePos x="0" y="0"/>
                      <wp:positionH relativeFrom="column">
                        <wp:posOffset>0</wp:posOffset>
                      </wp:positionH>
                      <wp:positionV relativeFrom="paragraph">
                        <wp:posOffset>0</wp:posOffset>
                      </wp:positionV>
                      <wp:extent cx="76200" cy="28575"/>
                      <wp:effectExtent l="19050" t="19050" r="19050" b="28575"/>
                      <wp:wrapNone/>
                      <wp:docPr id="7835" name="Text Box 7221">
                        <a:extLst xmlns:a="http://schemas.openxmlformats.org/drawingml/2006/main">
                          <a:ext uri="{FF2B5EF4-FFF2-40B4-BE49-F238E27FC236}">
                            <a16:creationId xmlns:a16="http://schemas.microsoft.com/office/drawing/2014/main" id="{00000000-0008-0000-0000-00009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BAF7A" id="Text Box 7221" o:spid="_x0000_s1026" type="#_x0000_t202" style="position:absolute;margin-left:0;margin-top:0;width:6pt;height:2.25pt;z-index:2508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6656" behindDoc="0" locked="0" layoutInCell="1" allowOverlap="1" wp14:anchorId="5868FB45" wp14:editId="581465B4">
                      <wp:simplePos x="0" y="0"/>
                      <wp:positionH relativeFrom="column">
                        <wp:posOffset>0</wp:posOffset>
                      </wp:positionH>
                      <wp:positionV relativeFrom="paragraph">
                        <wp:posOffset>0</wp:posOffset>
                      </wp:positionV>
                      <wp:extent cx="76200" cy="28575"/>
                      <wp:effectExtent l="19050" t="19050" r="19050" b="28575"/>
                      <wp:wrapNone/>
                      <wp:docPr id="7836" name="Text Box 7220">
                        <a:extLst xmlns:a="http://schemas.openxmlformats.org/drawingml/2006/main">
                          <a:ext uri="{FF2B5EF4-FFF2-40B4-BE49-F238E27FC236}">
                            <a16:creationId xmlns:a16="http://schemas.microsoft.com/office/drawing/2014/main" id="{00000000-0008-0000-0000-00009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3CABC9" id="Text Box 7220" o:spid="_x0000_s1026" type="#_x0000_t202" style="position:absolute;margin-left:0;margin-top:0;width:6pt;height:2.25pt;z-index:2508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7680" behindDoc="0" locked="0" layoutInCell="1" allowOverlap="1" wp14:anchorId="4E7C605B" wp14:editId="218E8F8C">
                      <wp:simplePos x="0" y="0"/>
                      <wp:positionH relativeFrom="column">
                        <wp:posOffset>0</wp:posOffset>
                      </wp:positionH>
                      <wp:positionV relativeFrom="paragraph">
                        <wp:posOffset>0</wp:posOffset>
                      </wp:positionV>
                      <wp:extent cx="76200" cy="28575"/>
                      <wp:effectExtent l="19050" t="19050" r="19050" b="28575"/>
                      <wp:wrapNone/>
                      <wp:docPr id="7837" name="Text Box 7219">
                        <a:extLst xmlns:a="http://schemas.openxmlformats.org/drawingml/2006/main">
                          <a:ext uri="{FF2B5EF4-FFF2-40B4-BE49-F238E27FC236}">
                            <a16:creationId xmlns:a16="http://schemas.microsoft.com/office/drawing/2014/main" id="{00000000-0008-0000-0000-00009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06910" id="Text Box 7219" o:spid="_x0000_s1026" type="#_x0000_t202" style="position:absolute;margin-left:0;margin-top:0;width:6pt;height:2.25pt;z-index:2508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8704" behindDoc="0" locked="0" layoutInCell="1" allowOverlap="1" wp14:anchorId="1489582E" wp14:editId="7525A993">
                      <wp:simplePos x="0" y="0"/>
                      <wp:positionH relativeFrom="column">
                        <wp:posOffset>0</wp:posOffset>
                      </wp:positionH>
                      <wp:positionV relativeFrom="paragraph">
                        <wp:posOffset>0</wp:posOffset>
                      </wp:positionV>
                      <wp:extent cx="76200" cy="28575"/>
                      <wp:effectExtent l="19050" t="19050" r="19050" b="28575"/>
                      <wp:wrapNone/>
                      <wp:docPr id="7838" name="Text Box 7218">
                        <a:extLst xmlns:a="http://schemas.openxmlformats.org/drawingml/2006/main">
                          <a:ext uri="{FF2B5EF4-FFF2-40B4-BE49-F238E27FC236}">
                            <a16:creationId xmlns:a16="http://schemas.microsoft.com/office/drawing/2014/main" id="{00000000-0008-0000-0000-00009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06F8CE" id="Text Box 7218" o:spid="_x0000_s1026" type="#_x0000_t202" style="position:absolute;margin-left:0;margin-top:0;width:6pt;height:2.25pt;z-index:2508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89728" behindDoc="0" locked="0" layoutInCell="1" allowOverlap="1" wp14:anchorId="74089D5F" wp14:editId="40E763B0">
                      <wp:simplePos x="0" y="0"/>
                      <wp:positionH relativeFrom="column">
                        <wp:posOffset>0</wp:posOffset>
                      </wp:positionH>
                      <wp:positionV relativeFrom="paragraph">
                        <wp:posOffset>0</wp:posOffset>
                      </wp:positionV>
                      <wp:extent cx="76200" cy="28575"/>
                      <wp:effectExtent l="19050" t="19050" r="19050" b="28575"/>
                      <wp:wrapNone/>
                      <wp:docPr id="7839" name="Text Box 7217">
                        <a:extLst xmlns:a="http://schemas.openxmlformats.org/drawingml/2006/main">
                          <a:ext uri="{FF2B5EF4-FFF2-40B4-BE49-F238E27FC236}">
                            <a16:creationId xmlns:a16="http://schemas.microsoft.com/office/drawing/2014/main" id="{00000000-0008-0000-0000-00009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5B60A5" id="Text Box 7217" o:spid="_x0000_s1026" type="#_x0000_t202" style="position:absolute;margin-left:0;margin-top:0;width:6pt;height:2.25pt;z-index:2508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0752" behindDoc="0" locked="0" layoutInCell="1" allowOverlap="1" wp14:anchorId="098A3C5A" wp14:editId="07E83760">
                      <wp:simplePos x="0" y="0"/>
                      <wp:positionH relativeFrom="column">
                        <wp:posOffset>0</wp:posOffset>
                      </wp:positionH>
                      <wp:positionV relativeFrom="paragraph">
                        <wp:posOffset>0</wp:posOffset>
                      </wp:positionV>
                      <wp:extent cx="76200" cy="28575"/>
                      <wp:effectExtent l="19050" t="19050" r="19050" b="28575"/>
                      <wp:wrapNone/>
                      <wp:docPr id="7840" name="Text Box 7216">
                        <a:extLst xmlns:a="http://schemas.openxmlformats.org/drawingml/2006/main">
                          <a:ext uri="{FF2B5EF4-FFF2-40B4-BE49-F238E27FC236}">
                            <a16:creationId xmlns:a16="http://schemas.microsoft.com/office/drawing/2014/main" id="{00000000-0008-0000-0000-0000A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96E66" id="Text Box 7216" o:spid="_x0000_s1026" type="#_x0000_t202" style="position:absolute;margin-left:0;margin-top:0;width:6pt;height:2.25pt;z-index:2508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1776" behindDoc="0" locked="0" layoutInCell="1" allowOverlap="1" wp14:anchorId="1739FF79" wp14:editId="72A10895">
                      <wp:simplePos x="0" y="0"/>
                      <wp:positionH relativeFrom="column">
                        <wp:posOffset>0</wp:posOffset>
                      </wp:positionH>
                      <wp:positionV relativeFrom="paragraph">
                        <wp:posOffset>0</wp:posOffset>
                      </wp:positionV>
                      <wp:extent cx="76200" cy="28575"/>
                      <wp:effectExtent l="19050" t="19050" r="19050" b="28575"/>
                      <wp:wrapNone/>
                      <wp:docPr id="7841" name="Text Box 7215">
                        <a:extLst xmlns:a="http://schemas.openxmlformats.org/drawingml/2006/main">
                          <a:ext uri="{FF2B5EF4-FFF2-40B4-BE49-F238E27FC236}">
                            <a16:creationId xmlns:a16="http://schemas.microsoft.com/office/drawing/2014/main" id="{00000000-0008-0000-0000-0000A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3ADCF" id="Text Box 7215" o:spid="_x0000_s1026" type="#_x0000_t202" style="position:absolute;margin-left:0;margin-top:0;width:6pt;height:2.25pt;z-index:2508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2800" behindDoc="0" locked="0" layoutInCell="1" allowOverlap="1" wp14:anchorId="270A6FF8" wp14:editId="26D32A80">
                      <wp:simplePos x="0" y="0"/>
                      <wp:positionH relativeFrom="column">
                        <wp:posOffset>0</wp:posOffset>
                      </wp:positionH>
                      <wp:positionV relativeFrom="paragraph">
                        <wp:posOffset>0</wp:posOffset>
                      </wp:positionV>
                      <wp:extent cx="76200" cy="28575"/>
                      <wp:effectExtent l="19050" t="19050" r="19050" b="28575"/>
                      <wp:wrapNone/>
                      <wp:docPr id="7842" name="Text Box 7214">
                        <a:extLst xmlns:a="http://schemas.openxmlformats.org/drawingml/2006/main">
                          <a:ext uri="{FF2B5EF4-FFF2-40B4-BE49-F238E27FC236}">
                            <a16:creationId xmlns:a16="http://schemas.microsoft.com/office/drawing/2014/main" id="{00000000-0008-0000-0000-0000A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8A97B" id="Text Box 7214" o:spid="_x0000_s1026" type="#_x0000_t202" style="position:absolute;margin-left:0;margin-top:0;width:6pt;height:2.25pt;z-index:2508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3824" behindDoc="0" locked="0" layoutInCell="1" allowOverlap="1" wp14:anchorId="56763A9C" wp14:editId="0E123969">
                      <wp:simplePos x="0" y="0"/>
                      <wp:positionH relativeFrom="column">
                        <wp:posOffset>0</wp:posOffset>
                      </wp:positionH>
                      <wp:positionV relativeFrom="paragraph">
                        <wp:posOffset>0</wp:posOffset>
                      </wp:positionV>
                      <wp:extent cx="76200" cy="28575"/>
                      <wp:effectExtent l="19050" t="19050" r="19050" b="28575"/>
                      <wp:wrapNone/>
                      <wp:docPr id="7843" name="Text Box 7213">
                        <a:extLst xmlns:a="http://schemas.openxmlformats.org/drawingml/2006/main">
                          <a:ext uri="{FF2B5EF4-FFF2-40B4-BE49-F238E27FC236}">
                            <a16:creationId xmlns:a16="http://schemas.microsoft.com/office/drawing/2014/main" id="{00000000-0008-0000-0000-0000A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E1D7D" id="Text Box 7213" o:spid="_x0000_s1026" type="#_x0000_t202" style="position:absolute;margin-left:0;margin-top:0;width:6pt;height:2.25pt;z-index:2508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4848" behindDoc="0" locked="0" layoutInCell="1" allowOverlap="1" wp14:anchorId="10B35162" wp14:editId="6C311A81">
                      <wp:simplePos x="0" y="0"/>
                      <wp:positionH relativeFrom="column">
                        <wp:posOffset>0</wp:posOffset>
                      </wp:positionH>
                      <wp:positionV relativeFrom="paragraph">
                        <wp:posOffset>0</wp:posOffset>
                      </wp:positionV>
                      <wp:extent cx="76200" cy="28575"/>
                      <wp:effectExtent l="19050" t="19050" r="19050" b="28575"/>
                      <wp:wrapNone/>
                      <wp:docPr id="7844" name="Text Box 7212">
                        <a:extLst xmlns:a="http://schemas.openxmlformats.org/drawingml/2006/main">
                          <a:ext uri="{FF2B5EF4-FFF2-40B4-BE49-F238E27FC236}">
                            <a16:creationId xmlns:a16="http://schemas.microsoft.com/office/drawing/2014/main" id="{00000000-0008-0000-0000-0000A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B9CEE" id="Text Box 7212" o:spid="_x0000_s1026" type="#_x0000_t202" style="position:absolute;margin-left:0;margin-top:0;width:6pt;height:2.25pt;z-index:2508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5872" behindDoc="0" locked="0" layoutInCell="1" allowOverlap="1" wp14:anchorId="4A45E6DB" wp14:editId="32D2AAE5">
                      <wp:simplePos x="0" y="0"/>
                      <wp:positionH relativeFrom="column">
                        <wp:posOffset>0</wp:posOffset>
                      </wp:positionH>
                      <wp:positionV relativeFrom="paragraph">
                        <wp:posOffset>0</wp:posOffset>
                      </wp:positionV>
                      <wp:extent cx="76200" cy="28575"/>
                      <wp:effectExtent l="19050" t="19050" r="19050" b="28575"/>
                      <wp:wrapNone/>
                      <wp:docPr id="7845" name="Text Box 7211">
                        <a:extLst xmlns:a="http://schemas.openxmlformats.org/drawingml/2006/main">
                          <a:ext uri="{FF2B5EF4-FFF2-40B4-BE49-F238E27FC236}">
                            <a16:creationId xmlns:a16="http://schemas.microsoft.com/office/drawing/2014/main" id="{00000000-0008-0000-0000-0000A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EDD0C" id="Text Box 7211" o:spid="_x0000_s1026" type="#_x0000_t202" style="position:absolute;margin-left:0;margin-top:0;width:6pt;height:2.25pt;z-index:2508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6896" behindDoc="0" locked="0" layoutInCell="1" allowOverlap="1" wp14:anchorId="76B6399F" wp14:editId="56F2D98C">
                      <wp:simplePos x="0" y="0"/>
                      <wp:positionH relativeFrom="column">
                        <wp:posOffset>0</wp:posOffset>
                      </wp:positionH>
                      <wp:positionV relativeFrom="paragraph">
                        <wp:posOffset>0</wp:posOffset>
                      </wp:positionV>
                      <wp:extent cx="76200" cy="28575"/>
                      <wp:effectExtent l="19050" t="19050" r="19050" b="28575"/>
                      <wp:wrapNone/>
                      <wp:docPr id="7846" name="Text Box 7210">
                        <a:extLst xmlns:a="http://schemas.openxmlformats.org/drawingml/2006/main">
                          <a:ext uri="{FF2B5EF4-FFF2-40B4-BE49-F238E27FC236}">
                            <a16:creationId xmlns:a16="http://schemas.microsoft.com/office/drawing/2014/main" id="{00000000-0008-0000-0000-0000A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940D9" id="Text Box 7210" o:spid="_x0000_s1026" type="#_x0000_t202" style="position:absolute;margin-left:0;margin-top:0;width:6pt;height:2.25pt;z-index:2508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7920" behindDoc="0" locked="0" layoutInCell="1" allowOverlap="1" wp14:anchorId="47CD6F57" wp14:editId="3D90BF34">
                      <wp:simplePos x="0" y="0"/>
                      <wp:positionH relativeFrom="column">
                        <wp:posOffset>0</wp:posOffset>
                      </wp:positionH>
                      <wp:positionV relativeFrom="paragraph">
                        <wp:posOffset>0</wp:posOffset>
                      </wp:positionV>
                      <wp:extent cx="76200" cy="28575"/>
                      <wp:effectExtent l="19050" t="19050" r="19050" b="28575"/>
                      <wp:wrapNone/>
                      <wp:docPr id="7847" name="Text Box 7209">
                        <a:extLst xmlns:a="http://schemas.openxmlformats.org/drawingml/2006/main">
                          <a:ext uri="{FF2B5EF4-FFF2-40B4-BE49-F238E27FC236}">
                            <a16:creationId xmlns:a16="http://schemas.microsoft.com/office/drawing/2014/main" id="{00000000-0008-0000-0000-0000A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5AD61" id="Text Box 7209" o:spid="_x0000_s1026" type="#_x0000_t202" style="position:absolute;margin-left:0;margin-top:0;width:6pt;height:2.25pt;z-index:2508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8944" behindDoc="0" locked="0" layoutInCell="1" allowOverlap="1" wp14:anchorId="2F3529B5" wp14:editId="75040494">
                      <wp:simplePos x="0" y="0"/>
                      <wp:positionH relativeFrom="column">
                        <wp:posOffset>0</wp:posOffset>
                      </wp:positionH>
                      <wp:positionV relativeFrom="paragraph">
                        <wp:posOffset>0</wp:posOffset>
                      </wp:positionV>
                      <wp:extent cx="76200" cy="28575"/>
                      <wp:effectExtent l="19050" t="19050" r="19050" b="28575"/>
                      <wp:wrapNone/>
                      <wp:docPr id="7848" name="Text Box 7208">
                        <a:extLst xmlns:a="http://schemas.openxmlformats.org/drawingml/2006/main">
                          <a:ext uri="{FF2B5EF4-FFF2-40B4-BE49-F238E27FC236}">
                            <a16:creationId xmlns:a16="http://schemas.microsoft.com/office/drawing/2014/main" id="{00000000-0008-0000-0000-0000A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603A9" id="Text Box 7208" o:spid="_x0000_s1026" type="#_x0000_t202" style="position:absolute;margin-left:0;margin-top:0;width:6pt;height:2.25pt;z-index:2508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899968" behindDoc="0" locked="0" layoutInCell="1" allowOverlap="1" wp14:anchorId="258DDB13" wp14:editId="3630A80A">
                      <wp:simplePos x="0" y="0"/>
                      <wp:positionH relativeFrom="column">
                        <wp:posOffset>0</wp:posOffset>
                      </wp:positionH>
                      <wp:positionV relativeFrom="paragraph">
                        <wp:posOffset>0</wp:posOffset>
                      </wp:positionV>
                      <wp:extent cx="76200" cy="28575"/>
                      <wp:effectExtent l="19050" t="19050" r="19050" b="28575"/>
                      <wp:wrapNone/>
                      <wp:docPr id="7849" name="Text Box 7207">
                        <a:extLst xmlns:a="http://schemas.openxmlformats.org/drawingml/2006/main">
                          <a:ext uri="{FF2B5EF4-FFF2-40B4-BE49-F238E27FC236}">
                            <a16:creationId xmlns:a16="http://schemas.microsoft.com/office/drawing/2014/main" id="{00000000-0008-0000-0000-0000A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20963" id="Text Box 7207" o:spid="_x0000_s1026" type="#_x0000_t202" style="position:absolute;margin-left:0;margin-top:0;width:6pt;height:2.25pt;z-index:2508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0992" behindDoc="0" locked="0" layoutInCell="1" allowOverlap="1" wp14:anchorId="4E1A24F8" wp14:editId="03AB4E4B">
                      <wp:simplePos x="0" y="0"/>
                      <wp:positionH relativeFrom="column">
                        <wp:posOffset>0</wp:posOffset>
                      </wp:positionH>
                      <wp:positionV relativeFrom="paragraph">
                        <wp:posOffset>0</wp:posOffset>
                      </wp:positionV>
                      <wp:extent cx="76200" cy="28575"/>
                      <wp:effectExtent l="19050" t="19050" r="19050" b="28575"/>
                      <wp:wrapNone/>
                      <wp:docPr id="7850" name="Text Box 7206">
                        <a:extLst xmlns:a="http://schemas.openxmlformats.org/drawingml/2006/main">
                          <a:ext uri="{FF2B5EF4-FFF2-40B4-BE49-F238E27FC236}">
                            <a16:creationId xmlns:a16="http://schemas.microsoft.com/office/drawing/2014/main" id="{00000000-0008-0000-0000-0000A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86F9D" id="Text Box 7206" o:spid="_x0000_s1026" type="#_x0000_t202" style="position:absolute;margin-left:0;margin-top:0;width:6pt;height:2.25pt;z-index:2509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2016" behindDoc="0" locked="0" layoutInCell="1" allowOverlap="1" wp14:anchorId="5C09195B" wp14:editId="5DE751BC">
                      <wp:simplePos x="0" y="0"/>
                      <wp:positionH relativeFrom="column">
                        <wp:posOffset>0</wp:posOffset>
                      </wp:positionH>
                      <wp:positionV relativeFrom="paragraph">
                        <wp:posOffset>0</wp:posOffset>
                      </wp:positionV>
                      <wp:extent cx="76200" cy="28575"/>
                      <wp:effectExtent l="19050" t="19050" r="19050" b="28575"/>
                      <wp:wrapNone/>
                      <wp:docPr id="7851" name="Text Box 7205">
                        <a:extLst xmlns:a="http://schemas.openxmlformats.org/drawingml/2006/main">
                          <a:ext uri="{FF2B5EF4-FFF2-40B4-BE49-F238E27FC236}">
                            <a16:creationId xmlns:a16="http://schemas.microsoft.com/office/drawing/2014/main" id="{00000000-0008-0000-0000-0000A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47B30" id="Text Box 7205" o:spid="_x0000_s1026" type="#_x0000_t202" style="position:absolute;margin-left:0;margin-top:0;width:6pt;height:2.25pt;z-index:2509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3040" behindDoc="0" locked="0" layoutInCell="1" allowOverlap="1" wp14:anchorId="641E9B09" wp14:editId="0E3785DF">
                      <wp:simplePos x="0" y="0"/>
                      <wp:positionH relativeFrom="column">
                        <wp:posOffset>0</wp:posOffset>
                      </wp:positionH>
                      <wp:positionV relativeFrom="paragraph">
                        <wp:posOffset>0</wp:posOffset>
                      </wp:positionV>
                      <wp:extent cx="76200" cy="28575"/>
                      <wp:effectExtent l="19050" t="19050" r="19050" b="28575"/>
                      <wp:wrapNone/>
                      <wp:docPr id="7852" name="Text Box 7204">
                        <a:extLst xmlns:a="http://schemas.openxmlformats.org/drawingml/2006/main">
                          <a:ext uri="{FF2B5EF4-FFF2-40B4-BE49-F238E27FC236}">
                            <a16:creationId xmlns:a16="http://schemas.microsoft.com/office/drawing/2014/main" id="{00000000-0008-0000-0000-0000A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D92D1" id="Text Box 7204" o:spid="_x0000_s1026" type="#_x0000_t202" style="position:absolute;margin-left:0;margin-top:0;width:6pt;height:2.25pt;z-index:2509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4064" behindDoc="0" locked="0" layoutInCell="1" allowOverlap="1" wp14:anchorId="052EA674" wp14:editId="0317770F">
                      <wp:simplePos x="0" y="0"/>
                      <wp:positionH relativeFrom="column">
                        <wp:posOffset>0</wp:posOffset>
                      </wp:positionH>
                      <wp:positionV relativeFrom="paragraph">
                        <wp:posOffset>0</wp:posOffset>
                      </wp:positionV>
                      <wp:extent cx="76200" cy="28575"/>
                      <wp:effectExtent l="19050" t="19050" r="19050" b="28575"/>
                      <wp:wrapNone/>
                      <wp:docPr id="7853" name="Text Box 7203">
                        <a:extLst xmlns:a="http://schemas.openxmlformats.org/drawingml/2006/main">
                          <a:ext uri="{FF2B5EF4-FFF2-40B4-BE49-F238E27FC236}">
                            <a16:creationId xmlns:a16="http://schemas.microsoft.com/office/drawing/2014/main" id="{00000000-0008-0000-0000-0000A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DCBD3" id="Text Box 7203" o:spid="_x0000_s1026" type="#_x0000_t202" style="position:absolute;margin-left:0;margin-top:0;width:6pt;height:2.25pt;z-index:2509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5088" behindDoc="0" locked="0" layoutInCell="1" allowOverlap="1" wp14:anchorId="69B45F1E" wp14:editId="363F3305">
                      <wp:simplePos x="0" y="0"/>
                      <wp:positionH relativeFrom="column">
                        <wp:posOffset>0</wp:posOffset>
                      </wp:positionH>
                      <wp:positionV relativeFrom="paragraph">
                        <wp:posOffset>0</wp:posOffset>
                      </wp:positionV>
                      <wp:extent cx="76200" cy="28575"/>
                      <wp:effectExtent l="19050" t="19050" r="19050" b="28575"/>
                      <wp:wrapNone/>
                      <wp:docPr id="7854" name="Text Box 7202">
                        <a:extLst xmlns:a="http://schemas.openxmlformats.org/drawingml/2006/main">
                          <a:ext uri="{FF2B5EF4-FFF2-40B4-BE49-F238E27FC236}">
                            <a16:creationId xmlns:a16="http://schemas.microsoft.com/office/drawing/2014/main" id="{00000000-0008-0000-0000-0000A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E8F97" id="Text Box 7202" o:spid="_x0000_s1026" type="#_x0000_t202" style="position:absolute;margin-left:0;margin-top:0;width:6pt;height:2.25pt;z-index:2509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6112" behindDoc="0" locked="0" layoutInCell="1" allowOverlap="1" wp14:anchorId="47B1FDD4" wp14:editId="319525FB">
                      <wp:simplePos x="0" y="0"/>
                      <wp:positionH relativeFrom="column">
                        <wp:posOffset>0</wp:posOffset>
                      </wp:positionH>
                      <wp:positionV relativeFrom="paragraph">
                        <wp:posOffset>0</wp:posOffset>
                      </wp:positionV>
                      <wp:extent cx="76200" cy="28575"/>
                      <wp:effectExtent l="19050" t="19050" r="19050" b="28575"/>
                      <wp:wrapNone/>
                      <wp:docPr id="7855" name="Text Box 7201">
                        <a:extLst xmlns:a="http://schemas.openxmlformats.org/drawingml/2006/main">
                          <a:ext uri="{FF2B5EF4-FFF2-40B4-BE49-F238E27FC236}">
                            <a16:creationId xmlns:a16="http://schemas.microsoft.com/office/drawing/2014/main" id="{00000000-0008-0000-0000-0000A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056366" id="Text Box 7201" o:spid="_x0000_s1026" type="#_x0000_t202" style="position:absolute;margin-left:0;margin-top:0;width:6pt;height:2.25pt;z-index:2509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7136" behindDoc="0" locked="0" layoutInCell="1" allowOverlap="1" wp14:anchorId="1263987E" wp14:editId="41DECC86">
                      <wp:simplePos x="0" y="0"/>
                      <wp:positionH relativeFrom="column">
                        <wp:posOffset>0</wp:posOffset>
                      </wp:positionH>
                      <wp:positionV relativeFrom="paragraph">
                        <wp:posOffset>0</wp:posOffset>
                      </wp:positionV>
                      <wp:extent cx="76200" cy="28575"/>
                      <wp:effectExtent l="19050" t="19050" r="19050" b="28575"/>
                      <wp:wrapNone/>
                      <wp:docPr id="7856" name="Text Box 7200">
                        <a:extLst xmlns:a="http://schemas.openxmlformats.org/drawingml/2006/main">
                          <a:ext uri="{FF2B5EF4-FFF2-40B4-BE49-F238E27FC236}">
                            <a16:creationId xmlns:a16="http://schemas.microsoft.com/office/drawing/2014/main" id="{00000000-0008-0000-0000-0000B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4FC50" id="Text Box 7200" o:spid="_x0000_s1026" type="#_x0000_t202" style="position:absolute;margin-left:0;margin-top:0;width:6pt;height:2.25pt;z-index:2509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8160" behindDoc="0" locked="0" layoutInCell="1" allowOverlap="1" wp14:anchorId="11DDD186" wp14:editId="1B590F51">
                      <wp:simplePos x="0" y="0"/>
                      <wp:positionH relativeFrom="column">
                        <wp:posOffset>0</wp:posOffset>
                      </wp:positionH>
                      <wp:positionV relativeFrom="paragraph">
                        <wp:posOffset>0</wp:posOffset>
                      </wp:positionV>
                      <wp:extent cx="76200" cy="28575"/>
                      <wp:effectExtent l="19050" t="19050" r="19050" b="28575"/>
                      <wp:wrapNone/>
                      <wp:docPr id="7857" name="Text Box 7199">
                        <a:extLst xmlns:a="http://schemas.openxmlformats.org/drawingml/2006/main">
                          <a:ext uri="{FF2B5EF4-FFF2-40B4-BE49-F238E27FC236}">
                            <a16:creationId xmlns:a16="http://schemas.microsoft.com/office/drawing/2014/main" id="{00000000-0008-0000-0000-0000B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230C4" id="Text Box 7199" o:spid="_x0000_s1026" type="#_x0000_t202" style="position:absolute;margin-left:0;margin-top:0;width:6pt;height:2.25pt;z-index:2509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09184" behindDoc="0" locked="0" layoutInCell="1" allowOverlap="1" wp14:anchorId="05BBBA8E" wp14:editId="42AD59B6">
                      <wp:simplePos x="0" y="0"/>
                      <wp:positionH relativeFrom="column">
                        <wp:posOffset>0</wp:posOffset>
                      </wp:positionH>
                      <wp:positionV relativeFrom="paragraph">
                        <wp:posOffset>0</wp:posOffset>
                      </wp:positionV>
                      <wp:extent cx="76200" cy="28575"/>
                      <wp:effectExtent l="19050" t="19050" r="19050" b="28575"/>
                      <wp:wrapNone/>
                      <wp:docPr id="7858" name="Text Box 7198">
                        <a:extLst xmlns:a="http://schemas.openxmlformats.org/drawingml/2006/main">
                          <a:ext uri="{FF2B5EF4-FFF2-40B4-BE49-F238E27FC236}">
                            <a16:creationId xmlns:a16="http://schemas.microsoft.com/office/drawing/2014/main" id="{00000000-0008-0000-0000-0000B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B92D2" id="Text Box 7198" o:spid="_x0000_s1026" type="#_x0000_t202" style="position:absolute;margin-left:0;margin-top:0;width:6pt;height:2.25pt;z-index:2509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0208" behindDoc="0" locked="0" layoutInCell="1" allowOverlap="1" wp14:anchorId="0DF087E5" wp14:editId="0F57794E">
                      <wp:simplePos x="0" y="0"/>
                      <wp:positionH relativeFrom="column">
                        <wp:posOffset>0</wp:posOffset>
                      </wp:positionH>
                      <wp:positionV relativeFrom="paragraph">
                        <wp:posOffset>0</wp:posOffset>
                      </wp:positionV>
                      <wp:extent cx="76200" cy="28575"/>
                      <wp:effectExtent l="19050" t="19050" r="19050" b="28575"/>
                      <wp:wrapNone/>
                      <wp:docPr id="7859" name="Text Box 7197">
                        <a:extLst xmlns:a="http://schemas.openxmlformats.org/drawingml/2006/main">
                          <a:ext uri="{FF2B5EF4-FFF2-40B4-BE49-F238E27FC236}">
                            <a16:creationId xmlns:a16="http://schemas.microsoft.com/office/drawing/2014/main" id="{00000000-0008-0000-0000-0000B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109D8" id="Text Box 7197" o:spid="_x0000_s1026" type="#_x0000_t202" style="position:absolute;margin-left:0;margin-top:0;width:6pt;height:2.25pt;z-index:2509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1232" behindDoc="0" locked="0" layoutInCell="1" allowOverlap="1" wp14:anchorId="5F9A1968" wp14:editId="29D5652D">
                      <wp:simplePos x="0" y="0"/>
                      <wp:positionH relativeFrom="column">
                        <wp:posOffset>0</wp:posOffset>
                      </wp:positionH>
                      <wp:positionV relativeFrom="paragraph">
                        <wp:posOffset>0</wp:posOffset>
                      </wp:positionV>
                      <wp:extent cx="76200" cy="28575"/>
                      <wp:effectExtent l="19050" t="19050" r="19050" b="28575"/>
                      <wp:wrapNone/>
                      <wp:docPr id="7860" name="Text Box 7196">
                        <a:extLst xmlns:a="http://schemas.openxmlformats.org/drawingml/2006/main">
                          <a:ext uri="{FF2B5EF4-FFF2-40B4-BE49-F238E27FC236}">
                            <a16:creationId xmlns:a16="http://schemas.microsoft.com/office/drawing/2014/main" id="{00000000-0008-0000-0000-0000B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EFE36" id="Text Box 7196" o:spid="_x0000_s1026" type="#_x0000_t202" style="position:absolute;margin-left:0;margin-top:0;width:6pt;height:2.25pt;z-index:2509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2256" behindDoc="0" locked="0" layoutInCell="1" allowOverlap="1" wp14:anchorId="35CD93FB" wp14:editId="7A973FE4">
                      <wp:simplePos x="0" y="0"/>
                      <wp:positionH relativeFrom="column">
                        <wp:posOffset>0</wp:posOffset>
                      </wp:positionH>
                      <wp:positionV relativeFrom="paragraph">
                        <wp:posOffset>0</wp:posOffset>
                      </wp:positionV>
                      <wp:extent cx="76200" cy="28575"/>
                      <wp:effectExtent l="19050" t="19050" r="19050" b="28575"/>
                      <wp:wrapNone/>
                      <wp:docPr id="7861" name="Text Box 7195">
                        <a:extLst xmlns:a="http://schemas.openxmlformats.org/drawingml/2006/main">
                          <a:ext uri="{FF2B5EF4-FFF2-40B4-BE49-F238E27FC236}">
                            <a16:creationId xmlns:a16="http://schemas.microsoft.com/office/drawing/2014/main" id="{00000000-0008-0000-0000-0000B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E42E4" id="Text Box 7195" o:spid="_x0000_s1026" type="#_x0000_t202" style="position:absolute;margin-left:0;margin-top:0;width:6pt;height:2.25pt;z-index:2509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3280" behindDoc="0" locked="0" layoutInCell="1" allowOverlap="1" wp14:anchorId="2AB2DEEC" wp14:editId="177B1826">
                      <wp:simplePos x="0" y="0"/>
                      <wp:positionH relativeFrom="column">
                        <wp:posOffset>0</wp:posOffset>
                      </wp:positionH>
                      <wp:positionV relativeFrom="paragraph">
                        <wp:posOffset>0</wp:posOffset>
                      </wp:positionV>
                      <wp:extent cx="76200" cy="28575"/>
                      <wp:effectExtent l="19050" t="19050" r="19050" b="28575"/>
                      <wp:wrapNone/>
                      <wp:docPr id="7862" name="Text Box 7194">
                        <a:extLst xmlns:a="http://schemas.openxmlformats.org/drawingml/2006/main">
                          <a:ext uri="{FF2B5EF4-FFF2-40B4-BE49-F238E27FC236}">
                            <a16:creationId xmlns:a16="http://schemas.microsoft.com/office/drawing/2014/main" id="{00000000-0008-0000-0000-0000B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A693C" id="Text Box 7194" o:spid="_x0000_s1026" type="#_x0000_t202" style="position:absolute;margin-left:0;margin-top:0;width:6pt;height:2.25pt;z-index:2509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4304" behindDoc="0" locked="0" layoutInCell="1" allowOverlap="1" wp14:anchorId="2B1EDC4D" wp14:editId="685A2944">
                      <wp:simplePos x="0" y="0"/>
                      <wp:positionH relativeFrom="column">
                        <wp:posOffset>0</wp:posOffset>
                      </wp:positionH>
                      <wp:positionV relativeFrom="paragraph">
                        <wp:posOffset>0</wp:posOffset>
                      </wp:positionV>
                      <wp:extent cx="76200" cy="28575"/>
                      <wp:effectExtent l="19050" t="19050" r="19050" b="28575"/>
                      <wp:wrapNone/>
                      <wp:docPr id="7863" name="Text Box 7193">
                        <a:extLst xmlns:a="http://schemas.openxmlformats.org/drawingml/2006/main">
                          <a:ext uri="{FF2B5EF4-FFF2-40B4-BE49-F238E27FC236}">
                            <a16:creationId xmlns:a16="http://schemas.microsoft.com/office/drawing/2014/main" id="{00000000-0008-0000-0000-0000B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53006" id="Text Box 7193" o:spid="_x0000_s1026" type="#_x0000_t202" style="position:absolute;margin-left:0;margin-top:0;width:6pt;height:2.25pt;z-index:2509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5328" behindDoc="0" locked="0" layoutInCell="1" allowOverlap="1" wp14:anchorId="59F64445" wp14:editId="65EE1022">
                      <wp:simplePos x="0" y="0"/>
                      <wp:positionH relativeFrom="column">
                        <wp:posOffset>0</wp:posOffset>
                      </wp:positionH>
                      <wp:positionV relativeFrom="paragraph">
                        <wp:posOffset>0</wp:posOffset>
                      </wp:positionV>
                      <wp:extent cx="76200" cy="28575"/>
                      <wp:effectExtent l="19050" t="19050" r="19050" b="28575"/>
                      <wp:wrapNone/>
                      <wp:docPr id="7864" name="Text Box 7192">
                        <a:extLst xmlns:a="http://schemas.openxmlformats.org/drawingml/2006/main">
                          <a:ext uri="{FF2B5EF4-FFF2-40B4-BE49-F238E27FC236}">
                            <a16:creationId xmlns:a16="http://schemas.microsoft.com/office/drawing/2014/main" id="{00000000-0008-0000-0000-0000B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67CBFE" id="Text Box 7192" o:spid="_x0000_s1026" type="#_x0000_t202" style="position:absolute;margin-left:0;margin-top:0;width:6pt;height:2.25pt;z-index:2509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6352" behindDoc="0" locked="0" layoutInCell="1" allowOverlap="1" wp14:anchorId="57A60426" wp14:editId="78EDE0E8">
                      <wp:simplePos x="0" y="0"/>
                      <wp:positionH relativeFrom="column">
                        <wp:posOffset>0</wp:posOffset>
                      </wp:positionH>
                      <wp:positionV relativeFrom="paragraph">
                        <wp:posOffset>0</wp:posOffset>
                      </wp:positionV>
                      <wp:extent cx="76200" cy="28575"/>
                      <wp:effectExtent l="19050" t="19050" r="19050" b="28575"/>
                      <wp:wrapNone/>
                      <wp:docPr id="7865" name="Text Box 7191">
                        <a:extLst xmlns:a="http://schemas.openxmlformats.org/drawingml/2006/main">
                          <a:ext uri="{FF2B5EF4-FFF2-40B4-BE49-F238E27FC236}">
                            <a16:creationId xmlns:a16="http://schemas.microsoft.com/office/drawing/2014/main" id="{00000000-0008-0000-0000-0000B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3AA84" id="Text Box 7191" o:spid="_x0000_s1026" type="#_x0000_t202" style="position:absolute;margin-left:0;margin-top:0;width:6pt;height:2.25pt;z-index:2509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7376" behindDoc="0" locked="0" layoutInCell="1" allowOverlap="1" wp14:anchorId="16FA1407" wp14:editId="58DA2E73">
                      <wp:simplePos x="0" y="0"/>
                      <wp:positionH relativeFrom="column">
                        <wp:posOffset>0</wp:posOffset>
                      </wp:positionH>
                      <wp:positionV relativeFrom="paragraph">
                        <wp:posOffset>0</wp:posOffset>
                      </wp:positionV>
                      <wp:extent cx="76200" cy="28575"/>
                      <wp:effectExtent l="19050" t="19050" r="19050" b="28575"/>
                      <wp:wrapNone/>
                      <wp:docPr id="7866" name="Text Box 7190">
                        <a:extLst xmlns:a="http://schemas.openxmlformats.org/drawingml/2006/main">
                          <a:ext uri="{FF2B5EF4-FFF2-40B4-BE49-F238E27FC236}">
                            <a16:creationId xmlns:a16="http://schemas.microsoft.com/office/drawing/2014/main" id="{00000000-0008-0000-0000-0000B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16D91" id="Text Box 7190" o:spid="_x0000_s1026" type="#_x0000_t202" style="position:absolute;margin-left:0;margin-top:0;width:6pt;height:2.25pt;z-index:2509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8400" behindDoc="0" locked="0" layoutInCell="1" allowOverlap="1" wp14:anchorId="12DF0B71" wp14:editId="4534C985">
                      <wp:simplePos x="0" y="0"/>
                      <wp:positionH relativeFrom="column">
                        <wp:posOffset>0</wp:posOffset>
                      </wp:positionH>
                      <wp:positionV relativeFrom="paragraph">
                        <wp:posOffset>0</wp:posOffset>
                      </wp:positionV>
                      <wp:extent cx="76200" cy="28575"/>
                      <wp:effectExtent l="19050" t="19050" r="19050" b="28575"/>
                      <wp:wrapNone/>
                      <wp:docPr id="7867" name="Text Box 7189">
                        <a:extLst xmlns:a="http://schemas.openxmlformats.org/drawingml/2006/main">
                          <a:ext uri="{FF2B5EF4-FFF2-40B4-BE49-F238E27FC236}">
                            <a16:creationId xmlns:a16="http://schemas.microsoft.com/office/drawing/2014/main" id="{00000000-0008-0000-0000-0000B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37831" id="Text Box 7189" o:spid="_x0000_s1026" type="#_x0000_t202" style="position:absolute;margin-left:0;margin-top:0;width:6pt;height:2.25pt;z-index:2509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19424" behindDoc="0" locked="0" layoutInCell="1" allowOverlap="1" wp14:anchorId="11C698B0" wp14:editId="1523C1B2">
                      <wp:simplePos x="0" y="0"/>
                      <wp:positionH relativeFrom="column">
                        <wp:posOffset>0</wp:posOffset>
                      </wp:positionH>
                      <wp:positionV relativeFrom="paragraph">
                        <wp:posOffset>0</wp:posOffset>
                      </wp:positionV>
                      <wp:extent cx="76200" cy="28575"/>
                      <wp:effectExtent l="19050" t="19050" r="19050" b="28575"/>
                      <wp:wrapNone/>
                      <wp:docPr id="7868" name="Text Box 7188">
                        <a:extLst xmlns:a="http://schemas.openxmlformats.org/drawingml/2006/main">
                          <a:ext uri="{FF2B5EF4-FFF2-40B4-BE49-F238E27FC236}">
                            <a16:creationId xmlns:a16="http://schemas.microsoft.com/office/drawing/2014/main" id="{00000000-0008-0000-0000-0000B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8BA64" id="Text Box 7188" o:spid="_x0000_s1026" type="#_x0000_t202" style="position:absolute;margin-left:0;margin-top:0;width:6pt;height:2.25pt;z-index:2509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0448" behindDoc="0" locked="0" layoutInCell="1" allowOverlap="1" wp14:anchorId="0ADC58FB" wp14:editId="17CA7CFE">
                      <wp:simplePos x="0" y="0"/>
                      <wp:positionH relativeFrom="column">
                        <wp:posOffset>0</wp:posOffset>
                      </wp:positionH>
                      <wp:positionV relativeFrom="paragraph">
                        <wp:posOffset>0</wp:posOffset>
                      </wp:positionV>
                      <wp:extent cx="76200" cy="28575"/>
                      <wp:effectExtent l="19050" t="19050" r="19050" b="28575"/>
                      <wp:wrapNone/>
                      <wp:docPr id="7869" name="Text Box 7187">
                        <a:extLst xmlns:a="http://schemas.openxmlformats.org/drawingml/2006/main">
                          <a:ext uri="{FF2B5EF4-FFF2-40B4-BE49-F238E27FC236}">
                            <a16:creationId xmlns:a16="http://schemas.microsoft.com/office/drawing/2014/main" id="{00000000-0008-0000-0000-0000B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FC307" id="Text Box 7187" o:spid="_x0000_s1026" type="#_x0000_t202" style="position:absolute;margin-left:0;margin-top:0;width:6pt;height:2.25pt;z-index:2509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1472" behindDoc="0" locked="0" layoutInCell="1" allowOverlap="1" wp14:anchorId="424E3BC6" wp14:editId="4E29E002">
                      <wp:simplePos x="0" y="0"/>
                      <wp:positionH relativeFrom="column">
                        <wp:posOffset>0</wp:posOffset>
                      </wp:positionH>
                      <wp:positionV relativeFrom="paragraph">
                        <wp:posOffset>0</wp:posOffset>
                      </wp:positionV>
                      <wp:extent cx="76200" cy="28575"/>
                      <wp:effectExtent l="19050" t="19050" r="19050" b="28575"/>
                      <wp:wrapNone/>
                      <wp:docPr id="7870" name="Text Box 7186">
                        <a:extLst xmlns:a="http://schemas.openxmlformats.org/drawingml/2006/main">
                          <a:ext uri="{FF2B5EF4-FFF2-40B4-BE49-F238E27FC236}">
                            <a16:creationId xmlns:a16="http://schemas.microsoft.com/office/drawing/2014/main" id="{00000000-0008-0000-0000-0000B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80B9F" id="Text Box 7186" o:spid="_x0000_s1026" type="#_x0000_t202" style="position:absolute;margin-left:0;margin-top:0;width:6pt;height:2.25pt;z-index:2509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2496" behindDoc="0" locked="0" layoutInCell="1" allowOverlap="1" wp14:anchorId="4E57E34F" wp14:editId="37838E5C">
                      <wp:simplePos x="0" y="0"/>
                      <wp:positionH relativeFrom="column">
                        <wp:posOffset>0</wp:posOffset>
                      </wp:positionH>
                      <wp:positionV relativeFrom="paragraph">
                        <wp:posOffset>0</wp:posOffset>
                      </wp:positionV>
                      <wp:extent cx="76200" cy="28575"/>
                      <wp:effectExtent l="19050" t="19050" r="19050" b="28575"/>
                      <wp:wrapNone/>
                      <wp:docPr id="7871" name="Text Box 7185">
                        <a:extLst xmlns:a="http://schemas.openxmlformats.org/drawingml/2006/main">
                          <a:ext uri="{FF2B5EF4-FFF2-40B4-BE49-F238E27FC236}">
                            <a16:creationId xmlns:a16="http://schemas.microsoft.com/office/drawing/2014/main" id="{00000000-0008-0000-0000-0000B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52F87A" id="Text Box 7185" o:spid="_x0000_s1026" type="#_x0000_t202" style="position:absolute;margin-left:0;margin-top:0;width:6pt;height:2.25pt;z-index:2509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3520" behindDoc="0" locked="0" layoutInCell="1" allowOverlap="1" wp14:anchorId="1CB83960" wp14:editId="4CF92CE6">
                      <wp:simplePos x="0" y="0"/>
                      <wp:positionH relativeFrom="column">
                        <wp:posOffset>0</wp:posOffset>
                      </wp:positionH>
                      <wp:positionV relativeFrom="paragraph">
                        <wp:posOffset>0</wp:posOffset>
                      </wp:positionV>
                      <wp:extent cx="76200" cy="28575"/>
                      <wp:effectExtent l="19050" t="19050" r="19050" b="28575"/>
                      <wp:wrapNone/>
                      <wp:docPr id="7872" name="Text Box 7184">
                        <a:extLst xmlns:a="http://schemas.openxmlformats.org/drawingml/2006/main">
                          <a:ext uri="{FF2B5EF4-FFF2-40B4-BE49-F238E27FC236}">
                            <a16:creationId xmlns:a16="http://schemas.microsoft.com/office/drawing/2014/main" id="{00000000-0008-0000-0000-0000C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E419E" id="Text Box 7184" o:spid="_x0000_s1026" type="#_x0000_t202" style="position:absolute;margin-left:0;margin-top:0;width:6pt;height:2.25pt;z-index:2509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4544" behindDoc="0" locked="0" layoutInCell="1" allowOverlap="1" wp14:anchorId="627DCC06" wp14:editId="0E3C465B">
                      <wp:simplePos x="0" y="0"/>
                      <wp:positionH relativeFrom="column">
                        <wp:posOffset>0</wp:posOffset>
                      </wp:positionH>
                      <wp:positionV relativeFrom="paragraph">
                        <wp:posOffset>0</wp:posOffset>
                      </wp:positionV>
                      <wp:extent cx="76200" cy="28575"/>
                      <wp:effectExtent l="19050" t="19050" r="19050" b="28575"/>
                      <wp:wrapNone/>
                      <wp:docPr id="7873" name="Text Box 7183">
                        <a:extLst xmlns:a="http://schemas.openxmlformats.org/drawingml/2006/main">
                          <a:ext uri="{FF2B5EF4-FFF2-40B4-BE49-F238E27FC236}">
                            <a16:creationId xmlns:a16="http://schemas.microsoft.com/office/drawing/2014/main" id="{00000000-0008-0000-0000-0000C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AB0D8" id="Text Box 7183" o:spid="_x0000_s1026" type="#_x0000_t202" style="position:absolute;margin-left:0;margin-top:0;width:6pt;height:2.25pt;z-index:2509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5568" behindDoc="0" locked="0" layoutInCell="1" allowOverlap="1" wp14:anchorId="0F08EC35" wp14:editId="3963B985">
                      <wp:simplePos x="0" y="0"/>
                      <wp:positionH relativeFrom="column">
                        <wp:posOffset>0</wp:posOffset>
                      </wp:positionH>
                      <wp:positionV relativeFrom="paragraph">
                        <wp:posOffset>0</wp:posOffset>
                      </wp:positionV>
                      <wp:extent cx="76200" cy="28575"/>
                      <wp:effectExtent l="19050" t="19050" r="19050" b="28575"/>
                      <wp:wrapNone/>
                      <wp:docPr id="7874" name="Text Box 7182">
                        <a:extLst xmlns:a="http://schemas.openxmlformats.org/drawingml/2006/main">
                          <a:ext uri="{FF2B5EF4-FFF2-40B4-BE49-F238E27FC236}">
                            <a16:creationId xmlns:a16="http://schemas.microsoft.com/office/drawing/2014/main" id="{00000000-0008-0000-0000-0000C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348D75" id="Text Box 7182" o:spid="_x0000_s1026" type="#_x0000_t202" style="position:absolute;margin-left:0;margin-top:0;width:6pt;height:2.25pt;z-index:2509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6592" behindDoc="0" locked="0" layoutInCell="1" allowOverlap="1" wp14:anchorId="645A618D" wp14:editId="41D10074">
                      <wp:simplePos x="0" y="0"/>
                      <wp:positionH relativeFrom="column">
                        <wp:posOffset>0</wp:posOffset>
                      </wp:positionH>
                      <wp:positionV relativeFrom="paragraph">
                        <wp:posOffset>0</wp:posOffset>
                      </wp:positionV>
                      <wp:extent cx="76200" cy="28575"/>
                      <wp:effectExtent l="19050" t="19050" r="19050" b="28575"/>
                      <wp:wrapNone/>
                      <wp:docPr id="7875" name="Text Box 7181">
                        <a:extLst xmlns:a="http://schemas.openxmlformats.org/drawingml/2006/main">
                          <a:ext uri="{FF2B5EF4-FFF2-40B4-BE49-F238E27FC236}">
                            <a16:creationId xmlns:a16="http://schemas.microsoft.com/office/drawing/2014/main" id="{00000000-0008-0000-0000-0000C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A18DF" id="Text Box 7181" o:spid="_x0000_s1026" type="#_x0000_t202" style="position:absolute;margin-left:0;margin-top:0;width:6pt;height:2.25pt;z-index:2509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7616" behindDoc="0" locked="0" layoutInCell="1" allowOverlap="1" wp14:anchorId="7A5D562E" wp14:editId="0A0B3384">
                      <wp:simplePos x="0" y="0"/>
                      <wp:positionH relativeFrom="column">
                        <wp:posOffset>0</wp:posOffset>
                      </wp:positionH>
                      <wp:positionV relativeFrom="paragraph">
                        <wp:posOffset>0</wp:posOffset>
                      </wp:positionV>
                      <wp:extent cx="76200" cy="28575"/>
                      <wp:effectExtent l="19050" t="19050" r="19050" b="28575"/>
                      <wp:wrapNone/>
                      <wp:docPr id="7876" name="Text Box 7180">
                        <a:extLst xmlns:a="http://schemas.openxmlformats.org/drawingml/2006/main">
                          <a:ext uri="{FF2B5EF4-FFF2-40B4-BE49-F238E27FC236}">
                            <a16:creationId xmlns:a16="http://schemas.microsoft.com/office/drawing/2014/main" id="{00000000-0008-0000-0000-0000C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ABBD3" id="Text Box 7180" o:spid="_x0000_s1026" type="#_x0000_t202" style="position:absolute;margin-left:0;margin-top:0;width:6pt;height:2.25pt;z-index:2509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8640" behindDoc="0" locked="0" layoutInCell="1" allowOverlap="1" wp14:anchorId="69C01B7E" wp14:editId="6AC40C78">
                      <wp:simplePos x="0" y="0"/>
                      <wp:positionH relativeFrom="column">
                        <wp:posOffset>0</wp:posOffset>
                      </wp:positionH>
                      <wp:positionV relativeFrom="paragraph">
                        <wp:posOffset>0</wp:posOffset>
                      </wp:positionV>
                      <wp:extent cx="76200" cy="28575"/>
                      <wp:effectExtent l="19050" t="19050" r="19050" b="28575"/>
                      <wp:wrapNone/>
                      <wp:docPr id="7877" name="Text Box 7179">
                        <a:extLst xmlns:a="http://schemas.openxmlformats.org/drawingml/2006/main">
                          <a:ext uri="{FF2B5EF4-FFF2-40B4-BE49-F238E27FC236}">
                            <a16:creationId xmlns:a16="http://schemas.microsoft.com/office/drawing/2014/main" id="{00000000-0008-0000-0000-0000C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E6A21" id="Text Box 7179" o:spid="_x0000_s1026" type="#_x0000_t202" style="position:absolute;margin-left:0;margin-top:0;width:6pt;height:2.25pt;z-index:2509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29664" behindDoc="0" locked="0" layoutInCell="1" allowOverlap="1" wp14:anchorId="09EBA97D" wp14:editId="7E1F364D">
                      <wp:simplePos x="0" y="0"/>
                      <wp:positionH relativeFrom="column">
                        <wp:posOffset>0</wp:posOffset>
                      </wp:positionH>
                      <wp:positionV relativeFrom="paragraph">
                        <wp:posOffset>0</wp:posOffset>
                      </wp:positionV>
                      <wp:extent cx="76200" cy="28575"/>
                      <wp:effectExtent l="19050" t="19050" r="19050" b="28575"/>
                      <wp:wrapNone/>
                      <wp:docPr id="7878" name="Text Box 7178">
                        <a:extLst xmlns:a="http://schemas.openxmlformats.org/drawingml/2006/main">
                          <a:ext uri="{FF2B5EF4-FFF2-40B4-BE49-F238E27FC236}">
                            <a16:creationId xmlns:a16="http://schemas.microsoft.com/office/drawing/2014/main" id="{00000000-0008-0000-0000-0000C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B87DDC" id="Text Box 7178" o:spid="_x0000_s1026" type="#_x0000_t202" style="position:absolute;margin-left:0;margin-top:0;width:6pt;height:2.25pt;z-index:2509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0688" behindDoc="0" locked="0" layoutInCell="1" allowOverlap="1" wp14:anchorId="30D1C56D" wp14:editId="0E731898">
                      <wp:simplePos x="0" y="0"/>
                      <wp:positionH relativeFrom="column">
                        <wp:posOffset>0</wp:posOffset>
                      </wp:positionH>
                      <wp:positionV relativeFrom="paragraph">
                        <wp:posOffset>0</wp:posOffset>
                      </wp:positionV>
                      <wp:extent cx="76200" cy="28575"/>
                      <wp:effectExtent l="19050" t="19050" r="19050" b="28575"/>
                      <wp:wrapNone/>
                      <wp:docPr id="7879" name="Text Box 7177">
                        <a:extLst xmlns:a="http://schemas.openxmlformats.org/drawingml/2006/main">
                          <a:ext uri="{FF2B5EF4-FFF2-40B4-BE49-F238E27FC236}">
                            <a16:creationId xmlns:a16="http://schemas.microsoft.com/office/drawing/2014/main" id="{00000000-0008-0000-0000-0000C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87356" id="Text Box 7177" o:spid="_x0000_s1026" type="#_x0000_t202" style="position:absolute;margin-left:0;margin-top:0;width:6pt;height:2.25pt;z-index:2509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1712" behindDoc="0" locked="0" layoutInCell="1" allowOverlap="1" wp14:anchorId="7A8FB618" wp14:editId="708332FE">
                      <wp:simplePos x="0" y="0"/>
                      <wp:positionH relativeFrom="column">
                        <wp:posOffset>0</wp:posOffset>
                      </wp:positionH>
                      <wp:positionV relativeFrom="paragraph">
                        <wp:posOffset>0</wp:posOffset>
                      </wp:positionV>
                      <wp:extent cx="76200" cy="28575"/>
                      <wp:effectExtent l="19050" t="19050" r="19050" b="28575"/>
                      <wp:wrapNone/>
                      <wp:docPr id="7880" name="Text Box 7176">
                        <a:extLst xmlns:a="http://schemas.openxmlformats.org/drawingml/2006/main">
                          <a:ext uri="{FF2B5EF4-FFF2-40B4-BE49-F238E27FC236}">
                            <a16:creationId xmlns:a16="http://schemas.microsoft.com/office/drawing/2014/main" id="{00000000-0008-0000-0000-0000C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E590B" id="Text Box 7176" o:spid="_x0000_s1026" type="#_x0000_t202" style="position:absolute;margin-left:0;margin-top:0;width:6pt;height:2.25pt;z-index:2509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2736" behindDoc="0" locked="0" layoutInCell="1" allowOverlap="1" wp14:anchorId="7649AC34" wp14:editId="744827D1">
                      <wp:simplePos x="0" y="0"/>
                      <wp:positionH relativeFrom="column">
                        <wp:posOffset>0</wp:posOffset>
                      </wp:positionH>
                      <wp:positionV relativeFrom="paragraph">
                        <wp:posOffset>0</wp:posOffset>
                      </wp:positionV>
                      <wp:extent cx="76200" cy="28575"/>
                      <wp:effectExtent l="19050" t="19050" r="19050" b="28575"/>
                      <wp:wrapNone/>
                      <wp:docPr id="7881" name="Text Box 7175">
                        <a:extLst xmlns:a="http://schemas.openxmlformats.org/drawingml/2006/main">
                          <a:ext uri="{FF2B5EF4-FFF2-40B4-BE49-F238E27FC236}">
                            <a16:creationId xmlns:a16="http://schemas.microsoft.com/office/drawing/2014/main" id="{00000000-0008-0000-0000-0000C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6F4D3" id="Text Box 7175" o:spid="_x0000_s1026" type="#_x0000_t202" style="position:absolute;margin-left:0;margin-top:0;width:6pt;height:2.25pt;z-index:2509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3760" behindDoc="0" locked="0" layoutInCell="1" allowOverlap="1" wp14:anchorId="03603FE7" wp14:editId="0F2C6C59">
                      <wp:simplePos x="0" y="0"/>
                      <wp:positionH relativeFrom="column">
                        <wp:posOffset>0</wp:posOffset>
                      </wp:positionH>
                      <wp:positionV relativeFrom="paragraph">
                        <wp:posOffset>0</wp:posOffset>
                      </wp:positionV>
                      <wp:extent cx="76200" cy="28575"/>
                      <wp:effectExtent l="19050" t="19050" r="19050" b="28575"/>
                      <wp:wrapNone/>
                      <wp:docPr id="7882" name="Text Box 7174">
                        <a:extLst xmlns:a="http://schemas.openxmlformats.org/drawingml/2006/main">
                          <a:ext uri="{FF2B5EF4-FFF2-40B4-BE49-F238E27FC236}">
                            <a16:creationId xmlns:a16="http://schemas.microsoft.com/office/drawing/2014/main" id="{00000000-0008-0000-0000-0000C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3BDCF" id="Text Box 7174" o:spid="_x0000_s1026" type="#_x0000_t202" style="position:absolute;margin-left:0;margin-top:0;width:6pt;height:2.25pt;z-index:2509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4784" behindDoc="0" locked="0" layoutInCell="1" allowOverlap="1" wp14:anchorId="1E8041E2" wp14:editId="364549B4">
                      <wp:simplePos x="0" y="0"/>
                      <wp:positionH relativeFrom="column">
                        <wp:posOffset>0</wp:posOffset>
                      </wp:positionH>
                      <wp:positionV relativeFrom="paragraph">
                        <wp:posOffset>0</wp:posOffset>
                      </wp:positionV>
                      <wp:extent cx="76200" cy="28575"/>
                      <wp:effectExtent l="19050" t="19050" r="19050" b="28575"/>
                      <wp:wrapNone/>
                      <wp:docPr id="7883" name="Text Box 7173">
                        <a:extLst xmlns:a="http://schemas.openxmlformats.org/drawingml/2006/main">
                          <a:ext uri="{FF2B5EF4-FFF2-40B4-BE49-F238E27FC236}">
                            <a16:creationId xmlns:a16="http://schemas.microsoft.com/office/drawing/2014/main" id="{00000000-0008-0000-0000-0000C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CA14F" id="Text Box 7173" o:spid="_x0000_s1026" type="#_x0000_t202" style="position:absolute;margin-left:0;margin-top:0;width:6pt;height:2.25pt;z-index:2509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5808" behindDoc="0" locked="0" layoutInCell="1" allowOverlap="1" wp14:anchorId="396C4116" wp14:editId="1B296126">
                      <wp:simplePos x="0" y="0"/>
                      <wp:positionH relativeFrom="column">
                        <wp:posOffset>0</wp:posOffset>
                      </wp:positionH>
                      <wp:positionV relativeFrom="paragraph">
                        <wp:posOffset>0</wp:posOffset>
                      </wp:positionV>
                      <wp:extent cx="76200" cy="28575"/>
                      <wp:effectExtent l="19050" t="19050" r="19050" b="28575"/>
                      <wp:wrapNone/>
                      <wp:docPr id="7884" name="Text Box 7172">
                        <a:extLst xmlns:a="http://schemas.openxmlformats.org/drawingml/2006/main">
                          <a:ext uri="{FF2B5EF4-FFF2-40B4-BE49-F238E27FC236}">
                            <a16:creationId xmlns:a16="http://schemas.microsoft.com/office/drawing/2014/main" id="{00000000-0008-0000-0000-0000C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10D98" id="Text Box 7172" o:spid="_x0000_s1026" type="#_x0000_t202" style="position:absolute;margin-left:0;margin-top:0;width:6pt;height:2.25pt;z-index:2509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6832" behindDoc="0" locked="0" layoutInCell="1" allowOverlap="1" wp14:anchorId="0909B57F" wp14:editId="1D80B1B8">
                      <wp:simplePos x="0" y="0"/>
                      <wp:positionH relativeFrom="column">
                        <wp:posOffset>0</wp:posOffset>
                      </wp:positionH>
                      <wp:positionV relativeFrom="paragraph">
                        <wp:posOffset>0</wp:posOffset>
                      </wp:positionV>
                      <wp:extent cx="76200" cy="28575"/>
                      <wp:effectExtent l="19050" t="19050" r="19050" b="28575"/>
                      <wp:wrapNone/>
                      <wp:docPr id="7885" name="Text Box 7171">
                        <a:extLst xmlns:a="http://schemas.openxmlformats.org/drawingml/2006/main">
                          <a:ext uri="{FF2B5EF4-FFF2-40B4-BE49-F238E27FC236}">
                            <a16:creationId xmlns:a16="http://schemas.microsoft.com/office/drawing/2014/main" id="{00000000-0008-0000-0000-0000C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B6056" id="Text Box 7171" o:spid="_x0000_s1026" type="#_x0000_t202" style="position:absolute;margin-left:0;margin-top:0;width:6pt;height:2.25pt;z-index:2509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7856" behindDoc="0" locked="0" layoutInCell="1" allowOverlap="1" wp14:anchorId="54848E12" wp14:editId="6D2E9B2F">
                      <wp:simplePos x="0" y="0"/>
                      <wp:positionH relativeFrom="column">
                        <wp:posOffset>0</wp:posOffset>
                      </wp:positionH>
                      <wp:positionV relativeFrom="paragraph">
                        <wp:posOffset>0</wp:posOffset>
                      </wp:positionV>
                      <wp:extent cx="76200" cy="28575"/>
                      <wp:effectExtent l="19050" t="19050" r="19050" b="28575"/>
                      <wp:wrapNone/>
                      <wp:docPr id="7886" name="Text Box 7170">
                        <a:extLst xmlns:a="http://schemas.openxmlformats.org/drawingml/2006/main">
                          <a:ext uri="{FF2B5EF4-FFF2-40B4-BE49-F238E27FC236}">
                            <a16:creationId xmlns:a16="http://schemas.microsoft.com/office/drawing/2014/main" id="{00000000-0008-0000-0000-0000C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D751E" id="Text Box 7170" o:spid="_x0000_s1026" type="#_x0000_t202" style="position:absolute;margin-left:0;margin-top:0;width:6pt;height:2.25pt;z-index:2509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8880" behindDoc="0" locked="0" layoutInCell="1" allowOverlap="1" wp14:anchorId="7C4B2692" wp14:editId="300454E2">
                      <wp:simplePos x="0" y="0"/>
                      <wp:positionH relativeFrom="column">
                        <wp:posOffset>0</wp:posOffset>
                      </wp:positionH>
                      <wp:positionV relativeFrom="paragraph">
                        <wp:posOffset>0</wp:posOffset>
                      </wp:positionV>
                      <wp:extent cx="76200" cy="28575"/>
                      <wp:effectExtent l="19050" t="19050" r="19050" b="28575"/>
                      <wp:wrapNone/>
                      <wp:docPr id="7887" name="Text Box 7169">
                        <a:extLst xmlns:a="http://schemas.openxmlformats.org/drawingml/2006/main">
                          <a:ext uri="{FF2B5EF4-FFF2-40B4-BE49-F238E27FC236}">
                            <a16:creationId xmlns:a16="http://schemas.microsoft.com/office/drawing/2014/main" id="{00000000-0008-0000-0000-0000C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8A5E5" id="Text Box 7169" o:spid="_x0000_s1026" type="#_x0000_t202" style="position:absolute;margin-left:0;margin-top:0;width:6pt;height:2.25pt;z-index:2509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39904" behindDoc="0" locked="0" layoutInCell="1" allowOverlap="1" wp14:anchorId="6A13ADAA" wp14:editId="313930DA">
                      <wp:simplePos x="0" y="0"/>
                      <wp:positionH relativeFrom="column">
                        <wp:posOffset>0</wp:posOffset>
                      </wp:positionH>
                      <wp:positionV relativeFrom="paragraph">
                        <wp:posOffset>0</wp:posOffset>
                      </wp:positionV>
                      <wp:extent cx="76200" cy="28575"/>
                      <wp:effectExtent l="19050" t="19050" r="19050" b="28575"/>
                      <wp:wrapNone/>
                      <wp:docPr id="7888" name="Text Box 7168">
                        <a:extLst xmlns:a="http://schemas.openxmlformats.org/drawingml/2006/main">
                          <a:ext uri="{FF2B5EF4-FFF2-40B4-BE49-F238E27FC236}">
                            <a16:creationId xmlns:a16="http://schemas.microsoft.com/office/drawing/2014/main" id="{00000000-0008-0000-0000-0000D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90D4D" id="Text Box 7168" o:spid="_x0000_s1026" type="#_x0000_t202" style="position:absolute;margin-left:0;margin-top:0;width:6pt;height:2.25pt;z-index:2509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0928" behindDoc="0" locked="0" layoutInCell="1" allowOverlap="1" wp14:anchorId="0FFA5210" wp14:editId="7A13F15C">
                      <wp:simplePos x="0" y="0"/>
                      <wp:positionH relativeFrom="column">
                        <wp:posOffset>0</wp:posOffset>
                      </wp:positionH>
                      <wp:positionV relativeFrom="paragraph">
                        <wp:posOffset>0</wp:posOffset>
                      </wp:positionV>
                      <wp:extent cx="76200" cy="28575"/>
                      <wp:effectExtent l="19050" t="19050" r="19050" b="28575"/>
                      <wp:wrapNone/>
                      <wp:docPr id="7889" name="Text Box 7167">
                        <a:extLst xmlns:a="http://schemas.openxmlformats.org/drawingml/2006/main">
                          <a:ext uri="{FF2B5EF4-FFF2-40B4-BE49-F238E27FC236}">
                            <a16:creationId xmlns:a16="http://schemas.microsoft.com/office/drawing/2014/main" id="{00000000-0008-0000-0000-0000D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DB638" id="Text Box 7167" o:spid="_x0000_s1026" type="#_x0000_t202" style="position:absolute;margin-left:0;margin-top:0;width:6pt;height:2.25pt;z-index:2509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1952" behindDoc="0" locked="0" layoutInCell="1" allowOverlap="1" wp14:anchorId="112AFA98" wp14:editId="6A1F5247">
                      <wp:simplePos x="0" y="0"/>
                      <wp:positionH relativeFrom="column">
                        <wp:posOffset>0</wp:posOffset>
                      </wp:positionH>
                      <wp:positionV relativeFrom="paragraph">
                        <wp:posOffset>0</wp:posOffset>
                      </wp:positionV>
                      <wp:extent cx="76200" cy="28575"/>
                      <wp:effectExtent l="19050" t="19050" r="19050" b="28575"/>
                      <wp:wrapNone/>
                      <wp:docPr id="7890" name="Text Box 7166">
                        <a:extLst xmlns:a="http://schemas.openxmlformats.org/drawingml/2006/main">
                          <a:ext uri="{FF2B5EF4-FFF2-40B4-BE49-F238E27FC236}">
                            <a16:creationId xmlns:a16="http://schemas.microsoft.com/office/drawing/2014/main" id="{00000000-0008-0000-0000-0000D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A9DAC" id="Text Box 7166" o:spid="_x0000_s1026" type="#_x0000_t202" style="position:absolute;margin-left:0;margin-top:0;width:6pt;height:2.25pt;z-index:2509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2976" behindDoc="0" locked="0" layoutInCell="1" allowOverlap="1" wp14:anchorId="38DC5756" wp14:editId="4EA4515F">
                      <wp:simplePos x="0" y="0"/>
                      <wp:positionH relativeFrom="column">
                        <wp:posOffset>0</wp:posOffset>
                      </wp:positionH>
                      <wp:positionV relativeFrom="paragraph">
                        <wp:posOffset>0</wp:posOffset>
                      </wp:positionV>
                      <wp:extent cx="76200" cy="28575"/>
                      <wp:effectExtent l="19050" t="19050" r="19050" b="28575"/>
                      <wp:wrapNone/>
                      <wp:docPr id="7891" name="Text Box 7165">
                        <a:extLst xmlns:a="http://schemas.openxmlformats.org/drawingml/2006/main">
                          <a:ext uri="{FF2B5EF4-FFF2-40B4-BE49-F238E27FC236}">
                            <a16:creationId xmlns:a16="http://schemas.microsoft.com/office/drawing/2014/main" id="{00000000-0008-0000-0000-0000D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5B57B" id="Text Box 7165" o:spid="_x0000_s1026" type="#_x0000_t202" style="position:absolute;margin-left:0;margin-top:0;width:6pt;height:2.25pt;z-index:2509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4000" behindDoc="0" locked="0" layoutInCell="1" allowOverlap="1" wp14:anchorId="780F47F8" wp14:editId="10D292B7">
                      <wp:simplePos x="0" y="0"/>
                      <wp:positionH relativeFrom="column">
                        <wp:posOffset>0</wp:posOffset>
                      </wp:positionH>
                      <wp:positionV relativeFrom="paragraph">
                        <wp:posOffset>0</wp:posOffset>
                      </wp:positionV>
                      <wp:extent cx="76200" cy="28575"/>
                      <wp:effectExtent l="19050" t="19050" r="19050" b="28575"/>
                      <wp:wrapNone/>
                      <wp:docPr id="7892" name="Text Box 7164">
                        <a:extLst xmlns:a="http://schemas.openxmlformats.org/drawingml/2006/main">
                          <a:ext uri="{FF2B5EF4-FFF2-40B4-BE49-F238E27FC236}">
                            <a16:creationId xmlns:a16="http://schemas.microsoft.com/office/drawing/2014/main" id="{00000000-0008-0000-0000-0000D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6C730" id="Text Box 7164" o:spid="_x0000_s1026" type="#_x0000_t202" style="position:absolute;margin-left:0;margin-top:0;width:6pt;height:2.25pt;z-index:2509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5024" behindDoc="0" locked="0" layoutInCell="1" allowOverlap="1" wp14:anchorId="7D48EB1A" wp14:editId="79532ADA">
                      <wp:simplePos x="0" y="0"/>
                      <wp:positionH relativeFrom="column">
                        <wp:posOffset>0</wp:posOffset>
                      </wp:positionH>
                      <wp:positionV relativeFrom="paragraph">
                        <wp:posOffset>0</wp:posOffset>
                      </wp:positionV>
                      <wp:extent cx="76200" cy="28575"/>
                      <wp:effectExtent l="19050" t="19050" r="19050" b="28575"/>
                      <wp:wrapNone/>
                      <wp:docPr id="7893" name="Text Box 7163">
                        <a:extLst xmlns:a="http://schemas.openxmlformats.org/drawingml/2006/main">
                          <a:ext uri="{FF2B5EF4-FFF2-40B4-BE49-F238E27FC236}">
                            <a16:creationId xmlns:a16="http://schemas.microsoft.com/office/drawing/2014/main" id="{00000000-0008-0000-0000-0000D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872CD" id="Text Box 7163" o:spid="_x0000_s1026" type="#_x0000_t202" style="position:absolute;margin-left:0;margin-top:0;width:6pt;height:2.25pt;z-index:2509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6048" behindDoc="0" locked="0" layoutInCell="1" allowOverlap="1" wp14:anchorId="717047F1" wp14:editId="069FEC21">
                      <wp:simplePos x="0" y="0"/>
                      <wp:positionH relativeFrom="column">
                        <wp:posOffset>0</wp:posOffset>
                      </wp:positionH>
                      <wp:positionV relativeFrom="paragraph">
                        <wp:posOffset>0</wp:posOffset>
                      </wp:positionV>
                      <wp:extent cx="76200" cy="28575"/>
                      <wp:effectExtent l="19050" t="19050" r="19050" b="28575"/>
                      <wp:wrapNone/>
                      <wp:docPr id="7894" name="Text Box 7162">
                        <a:extLst xmlns:a="http://schemas.openxmlformats.org/drawingml/2006/main">
                          <a:ext uri="{FF2B5EF4-FFF2-40B4-BE49-F238E27FC236}">
                            <a16:creationId xmlns:a16="http://schemas.microsoft.com/office/drawing/2014/main" id="{00000000-0008-0000-0000-0000D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824E5" id="Text Box 7162" o:spid="_x0000_s1026" type="#_x0000_t202" style="position:absolute;margin-left:0;margin-top:0;width:6pt;height:2.25pt;z-index:2509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7072" behindDoc="0" locked="0" layoutInCell="1" allowOverlap="1" wp14:anchorId="7B84E05C" wp14:editId="40325613">
                      <wp:simplePos x="0" y="0"/>
                      <wp:positionH relativeFrom="column">
                        <wp:posOffset>0</wp:posOffset>
                      </wp:positionH>
                      <wp:positionV relativeFrom="paragraph">
                        <wp:posOffset>0</wp:posOffset>
                      </wp:positionV>
                      <wp:extent cx="76200" cy="28575"/>
                      <wp:effectExtent l="19050" t="19050" r="19050" b="28575"/>
                      <wp:wrapNone/>
                      <wp:docPr id="7895" name="Text Box 7161">
                        <a:extLst xmlns:a="http://schemas.openxmlformats.org/drawingml/2006/main">
                          <a:ext uri="{FF2B5EF4-FFF2-40B4-BE49-F238E27FC236}">
                            <a16:creationId xmlns:a16="http://schemas.microsoft.com/office/drawing/2014/main" id="{00000000-0008-0000-0000-0000D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A1950" id="Text Box 7161" o:spid="_x0000_s1026" type="#_x0000_t202" style="position:absolute;margin-left:0;margin-top:0;width:6pt;height:2.25pt;z-index:2509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8096" behindDoc="0" locked="0" layoutInCell="1" allowOverlap="1" wp14:anchorId="33A01458" wp14:editId="661CF78F">
                      <wp:simplePos x="0" y="0"/>
                      <wp:positionH relativeFrom="column">
                        <wp:posOffset>0</wp:posOffset>
                      </wp:positionH>
                      <wp:positionV relativeFrom="paragraph">
                        <wp:posOffset>0</wp:posOffset>
                      </wp:positionV>
                      <wp:extent cx="76200" cy="28575"/>
                      <wp:effectExtent l="19050" t="19050" r="19050" b="28575"/>
                      <wp:wrapNone/>
                      <wp:docPr id="7896" name="Text Box 7160">
                        <a:extLst xmlns:a="http://schemas.openxmlformats.org/drawingml/2006/main">
                          <a:ext uri="{FF2B5EF4-FFF2-40B4-BE49-F238E27FC236}">
                            <a16:creationId xmlns:a16="http://schemas.microsoft.com/office/drawing/2014/main" id="{00000000-0008-0000-0000-0000D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0CA13" id="Text Box 7160" o:spid="_x0000_s1026" type="#_x0000_t202" style="position:absolute;margin-left:0;margin-top:0;width:6pt;height:2.25pt;z-index:2509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49120" behindDoc="0" locked="0" layoutInCell="1" allowOverlap="1" wp14:anchorId="1F39559A" wp14:editId="00520EEE">
                      <wp:simplePos x="0" y="0"/>
                      <wp:positionH relativeFrom="column">
                        <wp:posOffset>0</wp:posOffset>
                      </wp:positionH>
                      <wp:positionV relativeFrom="paragraph">
                        <wp:posOffset>0</wp:posOffset>
                      </wp:positionV>
                      <wp:extent cx="76200" cy="28575"/>
                      <wp:effectExtent l="19050" t="19050" r="19050" b="28575"/>
                      <wp:wrapNone/>
                      <wp:docPr id="7897" name="Text Box 7159">
                        <a:extLst xmlns:a="http://schemas.openxmlformats.org/drawingml/2006/main">
                          <a:ext uri="{FF2B5EF4-FFF2-40B4-BE49-F238E27FC236}">
                            <a16:creationId xmlns:a16="http://schemas.microsoft.com/office/drawing/2014/main" id="{00000000-0008-0000-0000-0000D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763D9E" id="Text Box 7159" o:spid="_x0000_s1026" type="#_x0000_t202" style="position:absolute;margin-left:0;margin-top:0;width:6pt;height:2.25pt;z-index:2509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0144" behindDoc="0" locked="0" layoutInCell="1" allowOverlap="1" wp14:anchorId="7595C26B" wp14:editId="67137C1A">
                      <wp:simplePos x="0" y="0"/>
                      <wp:positionH relativeFrom="column">
                        <wp:posOffset>0</wp:posOffset>
                      </wp:positionH>
                      <wp:positionV relativeFrom="paragraph">
                        <wp:posOffset>0</wp:posOffset>
                      </wp:positionV>
                      <wp:extent cx="76200" cy="28575"/>
                      <wp:effectExtent l="19050" t="19050" r="19050" b="28575"/>
                      <wp:wrapNone/>
                      <wp:docPr id="7898" name="Text Box 7158">
                        <a:extLst xmlns:a="http://schemas.openxmlformats.org/drawingml/2006/main">
                          <a:ext uri="{FF2B5EF4-FFF2-40B4-BE49-F238E27FC236}">
                            <a16:creationId xmlns:a16="http://schemas.microsoft.com/office/drawing/2014/main" id="{00000000-0008-0000-0000-0000D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2FB65C" id="Text Box 7158" o:spid="_x0000_s1026" type="#_x0000_t202" style="position:absolute;margin-left:0;margin-top:0;width:6pt;height:2.25pt;z-index:2509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1168" behindDoc="0" locked="0" layoutInCell="1" allowOverlap="1" wp14:anchorId="0D507C09" wp14:editId="718CE1C3">
                      <wp:simplePos x="0" y="0"/>
                      <wp:positionH relativeFrom="column">
                        <wp:posOffset>0</wp:posOffset>
                      </wp:positionH>
                      <wp:positionV relativeFrom="paragraph">
                        <wp:posOffset>0</wp:posOffset>
                      </wp:positionV>
                      <wp:extent cx="76200" cy="28575"/>
                      <wp:effectExtent l="19050" t="19050" r="19050" b="28575"/>
                      <wp:wrapNone/>
                      <wp:docPr id="7899" name="Text Box 7157">
                        <a:extLst xmlns:a="http://schemas.openxmlformats.org/drawingml/2006/main">
                          <a:ext uri="{FF2B5EF4-FFF2-40B4-BE49-F238E27FC236}">
                            <a16:creationId xmlns:a16="http://schemas.microsoft.com/office/drawing/2014/main" id="{00000000-0008-0000-0000-0000D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9B814" id="Text Box 7157" o:spid="_x0000_s1026" type="#_x0000_t202" style="position:absolute;margin-left:0;margin-top:0;width:6pt;height:2.25pt;z-index:2509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2192" behindDoc="0" locked="0" layoutInCell="1" allowOverlap="1" wp14:anchorId="63B30DCE" wp14:editId="44BDE8C8">
                      <wp:simplePos x="0" y="0"/>
                      <wp:positionH relativeFrom="column">
                        <wp:posOffset>0</wp:posOffset>
                      </wp:positionH>
                      <wp:positionV relativeFrom="paragraph">
                        <wp:posOffset>0</wp:posOffset>
                      </wp:positionV>
                      <wp:extent cx="76200" cy="28575"/>
                      <wp:effectExtent l="19050" t="19050" r="19050" b="28575"/>
                      <wp:wrapNone/>
                      <wp:docPr id="7900" name="Text Box 7156">
                        <a:extLst xmlns:a="http://schemas.openxmlformats.org/drawingml/2006/main">
                          <a:ext uri="{FF2B5EF4-FFF2-40B4-BE49-F238E27FC236}">
                            <a16:creationId xmlns:a16="http://schemas.microsoft.com/office/drawing/2014/main" id="{00000000-0008-0000-0000-0000D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76F777" id="Text Box 7156" o:spid="_x0000_s1026" type="#_x0000_t202" style="position:absolute;margin-left:0;margin-top:0;width:6pt;height:2.25pt;z-index:2509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3216" behindDoc="0" locked="0" layoutInCell="1" allowOverlap="1" wp14:anchorId="67257BF0" wp14:editId="44980CB5">
                      <wp:simplePos x="0" y="0"/>
                      <wp:positionH relativeFrom="column">
                        <wp:posOffset>0</wp:posOffset>
                      </wp:positionH>
                      <wp:positionV relativeFrom="paragraph">
                        <wp:posOffset>0</wp:posOffset>
                      </wp:positionV>
                      <wp:extent cx="76200" cy="28575"/>
                      <wp:effectExtent l="19050" t="19050" r="19050" b="28575"/>
                      <wp:wrapNone/>
                      <wp:docPr id="7901" name="Text Box 7155">
                        <a:extLst xmlns:a="http://schemas.openxmlformats.org/drawingml/2006/main">
                          <a:ext uri="{FF2B5EF4-FFF2-40B4-BE49-F238E27FC236}">
                            <a16:creationId xmlns:a16="http://schemas.microsoft.com/office/drawing/2014/main" id="{00000000-0008-0000-0000-0000D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4DCB3" id="Text Box 7155" o:spid="_x0000_s1026" type="#_x0000_t202" style="position:absolute;margin-left:0;margin-top:0;width:6pt;height:2.25pt;z-index:2509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4240" behindDoc="0" locked="0" layoutInCell="1" allowOverlap="1" wp14:anchorId="241099CE" wp14:editId="182C639B">
                      <wp:simplePos x="0" y="0"/>
                      <wp:positionH relativeFrom="column">
                        <wp:posOffset>0</wp:posOffset>
                      </wp:positionH>
                      <wp:positionV relativeFrom="paragraph">
                        <wp:posOffset>0</wp:posOffset>
                      </wp:positionV>
                      <wp:extent cx="76200" cy="28575"/>
                      <wp:effectExtent l="19050" t="19050" r="19050" b="28575"/>
                      <wp:wrapNone/>
                      <wp:docPr id="7902" name="Text Box 7154">
                        <a:extLst xmlns:a="http://schemas.openxmlformats.org/drawingml/2006/main">
                          <a:ext uri="{FF2B5EF4-FFF2-40B4-BE49-F238E27FC236}">
                            <a16:creationId xmlns:a16="http://schemas.microsoft.com/office/drawing/2014/main" id="{00000000-0008-0000-0000-0000D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5CB05" id="Text Box 7154" o:spid="_x0000_s1026" type="#_x0000_t202" style="position:absolute;margin-left:0;margin-top:0;width:6pt;height:2.25pt;z-index:2509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5264" behindDoc="0" locked="0" layoutInCell="1" allowOverlap="1" wp14:anchorId="2BE931BA" wp14:editId="79F601B4">
                      <wp:simplePos x="0" y="0"/>
                      <wp:positionH relativeFrom="column">
                        <wp:posOffset>0</wp:posOffset>
                      </wp:positionH>
                      <wp:positionV relativeFrom="paragraph">
                        <wp:posOffset>0</wp:posOffset>
                      </wp:positionV>
                      <wp:extent cx="76200" cy="28575"/>
                      <wp:effectExtent l="19050" t="19050" r="19050" b="28575"/>
                      <wp:wrapNone/>
                      <wp:docPr id="7903" name="Text Box 7153">
                        <a:extLst xmlns:a="http://schemas.openxmlformats.org/drawingml/2006/main">
                          <a:ext uri="{FF2B5EF4-FFF2-40B4-BE49-F238E27FC236}">
                            <a16:creationId xmlns:a16="http://schemas.microsoft.com/office/drawing/2014/main" id="{00000000-0008-0000-0000-0000D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42B5E" id="Text Box 7153" o:spid="_x0000_s1026" type="#_x0000_t202" style="position:absolute;margin-left:0;margin-top:0;width:6pt;height:2.25pt;z-index:2509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6288" behindDoc="0" locked="0" layoutInCell="1" allowOverlap="1" wp14:anchorId="2C2587C2" wp14:editId="6DAC52C5">
                      <wp:simplePos x="0" y="0"/>
                      <wp:positionH relativeFrom="column">
                        <wp:posOffset>0</wp:posOffset>
                      </wp:positionH>
                      <wp:positionV relativeFrom="paragraph">
                        <wp:posOffset>0</wp:posOffset>
                      </wp:positionV>
                      <wp:extent cx="76200" cy="28575"/>
                      <wp:effectExtent l="19050" t="19050" r="19050" b="28575"/>
                      <wp:wrapNone/>
                      <wp:docPr id="7904" name="Text Box 7152">
                        <a:extLst xmlns:a="http://schemas.openxmlformats.org/drawingml/2006/main">
                          <a:ext uri="{FF2B5EF4-FFF2-40B4-BE49-F238E27FC236}">
                            <a16:creationId xmlns:a16="http://schemas.microsoft.com/office/drawing/2014/main" id="{00000000-0008-0000-0000-0000E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3997E" id="Text Box 7152" o:spid="_x0000_s1026" type="#_x0000_t202" style="position:absolute;margin-left:0;margin-top:0;width:6pt;height:2.25pt;z-index:2509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7312" behindDoc="0" locked="0" layoutInCell="1" allowOverlap="1" wp14:anchorId="36D5F97D" wp14:editId="06F03D7D">
                      <wp:simplePos x="0" y="0"/>
                      <wp:positionH relativeFrom="column">
                        <wp:posOffset>0</wp:posOffset>
                      </wp:positionH>
                      <wp:positionV relativeFrom="paragraph">
                        <wp:posOffset>0</wp:posOffset>
                      </wp:positionV>
                      <wp:extent cx="76200" cy="28575"/>
                      <wp:effectExtent l="19050" t="19050" r="19050" b="28575"/>
                      <wp:wrapNone/>
                      <wp:docPr id="7905" name="Text Box 7151">
                        <a:extLst xmlns:a="http://schemas.openxmlformats.org/drawingml/2006/main">
                          <a:ext uri="{FF2B5EF4-FFF2-40B4-BE49-F238E27FC236}">
                            <a16:creationId xmlns:a16="http://schemas.microsoft.com/office/drawing/2014/main" id="{00000000-0008-0000-0000-0000E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9849B" id="Text Box 7151" o:spid="_x0000_s1026" type="#_x0000_t202" style="position:absolute;margin-left:0;margin-top:0;width:6pt;height:2.25pt;z-index:2509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8336" behindDoc="0" locked="0" layoutInCell="1" allowOverlap="1" wp14:anchorId="49D10C59" wp14:editId="4973A9DE">
                      <wp:simplePos x="0" y="0"/>
                      <wp:positionH relativeFrom="column">
                        <wp:posOffset>0</wp:posOffset>
                      </wp:positionH>
                      <wp:positionV relativeFrom="paragraph">
                        <wp:posOffset>0</wp:posOffset>
                      </wp:positionV>
                      <wp:extent cx="76200" cy="28575"/>
                      <wp:effectExtent l="19050" t="19050" r="19050" b="28575"/>
                      <wp:wrapNone/>
                      <wp:docPr id="7906" name="Text Box 7150">
                        <a:extLst xmlns:a="http://schemas.openxmlformats.org/drawingml/2006/main">
                          <a:ext uri="{FF2B5EF4-FFF2-40B4-BE49-F238E27FC236}">
                            <a16:creationId xmlns:a16="http://schemas.microsoft.com/office/drawing/2014/main" id="{00000000-0008-0000-0000-0000E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BE642" id="Text Box 7150" o:spid="_x0000_s1026" type="#_x0000_t202" style="position:absolute;margin-left:0;margin-top:0;width:6pt;height:2.25pt;z-index:2509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59360" behindDoc="0" locked="0" layoutInCell="1" allowOverlap="1" wp14:anchorId="73D3874C" wp14:editId="75489218">
                      <wp:simplePos x="0" y="0"/>
                      <wp:positionH relativeFrom="column">
                        <wp:posOffset>0</wp:posOffset>
                      </wp:positionH>
                      <wp:positionV relativeFrom="paragraph">
                        <wp:posOffset>0</wp:posOffset>
                      </wp:positionV>
                      <wp:extent cx="76200" cy="28575"/>
                      <wp:effectExtent l="19050" t="19050" r="19050" b="28575"/>
                      <wp:wrapNone/>
                      <wp:docPr id="7907" name="Text Box 7149">
                        <a:extLst xmlns:a="http://schemas.openxmlformats.org/drawingml/2006/main">
                          <a:ext uri="{FF2B5EF4-FFF2-40B4-BE49-F238E27FC236}">
                            <a16:creationId xmlns:a16="http://schemas.microsoft.com/office/drawing/2014/main" id="{00000000-0008-0000-0000-0000E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221DC" id="Text Box 7149" o:spid="_x0000_s1026" type="#_x0000_t202" style="position:absolute;margin-left:0;margin-top:0;width:6pt;height:2.25pt;z-index:2509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0384" behindDoc="0" locked="0" layoutInCell="1" allowOverlap="1" wp14:anchorId="14FA6E11" wp14:editId="7C19AADC">
                      <wp:simplePos x="0" y="0"/>
                      <wp:positionH relativeFrom="column">
                        <wp:posOffset>0</wp:posOffset>
                      </wp:positionH>
                      <wp:positionV relativeFrom="paragraph">
                        <wp:posOffset>0</wp:posOffset>
                      </wp:positionV>
                      <wp:extent cx="76200" cy="28575"/>
                      <wp:effectExtent l="19050" t="19050" r="19050" b="28575"/>
                      <wp:wrapNone/>
                      <wp:docPr id="7908" name="Text Box 7148">
                        <a:extLst xmlns:a="http://schemas.openxmlformats.org/drawingml/2006/main">
                          <a:ext uri="{FF2B5EF4-FFF2-40B4-BE49-F238E27FC236}">
                            <a16:creationId xmlns:a16="http://schemas.microsoft.com/office/drawing/2014/main" id="{00000000-0008-0000-0000-0000E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22AAE" id="Text Box 7148" o:spid="_x0000_s1026" type="#_x0000_t202" style="position:absolute;margin-left:0;margin-top:0;width:6pt;height:2.25pt;z-index:2509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1408" behindDoc="0" locked="0" layoutInCell="1" allowOverlap="1" wp14:anchorId="665D349A" wp14:editId="7FBCBBC5">
                      <wp:simplePos x="0" y="0"/>
                      <wp:positionH relativeFrom="column">
                        <wp:posOffset>0</wp:posOffset>
                      </wp:positionH>
                      <wp:positionV relativeFrom="paragraph">
                        <wp:posOffset>0</wp:posOffset>
                      </wp:positionV>
                      <wp:extent cx="76200" cy="28575"/>
                      <wp:effectExtent l="19050" t="19050" r="19050" b="28575"/>
                      <wp:wrapNone/>
                      <wp:docPr id="7909" name="Text Box 7147">
                        <a:extLst xmlns:a="http://schemas.openxmlformats.org/drawingml/2006/main">
                          <a:ext uri="{FF2B5EF4-FFF2-40B4-BE49-F238E27FC236}">
                            <a16:creationId xmlns:a16="http://schemas.microsoft.com/office/drawing/2014/main" id="{00000000-0008-0000-0000-0000E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10151" id="Text Box 7147" o:spid="_x0000_s1026" type="#_x0000_t202" style="position:absolute;margin-left:0;margin-top:0;width:6pt;height:2.25pt;z-index:2509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2432" behindDoc="0" locked="0" layoutInCell="1" allowOverlap="1" wp14:anchorId="20B7DB27" wp14:editId="067C6C88">
                      <wp:simplePos x="0" y="0"/>
                      <wp:positionH relativeFrom="column">
                        <wp:posOffset>0</wp:posOffset>
                      </wp:positionH>
                      <wp:positionV relativeFrom="paragraph">
                        <wp:posOffset>0</wp:posOffset>
                      </wp:positionV>
                      <wp:extent cx="76200" cy="28575"/>
                      <wp:effectExtent l="19050" t="19050" r="19050" b="28575"/>
                      <wp:wrapNone/>
                      <wp:docPr id="7910" name="Text Box 7146">
                        <a:extLst xmlns:a="http://schemas.openxmlformats.org/drawingml/2006/main">
                          <a:ext uri="{FF2B5EF4-FFF2-40B4-BE49-F238E27FC236}">
                            <a16:creationId xmlns:a16="http://schemas.microsoft.com/office/drawing/2014/main" id="{00000000-0008-0000-0000-0000E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8F5243" id="Text Box 7146" o:spid="_x0000_s1026" type="#_x0000_t202" style="position:absolute;margin-left:0;margin-top:0;width:6pt;height:2.25pt;z-index:2509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3456" behindDoc="0" locked="0" layoutInCell="1" allowOverlap="1" wp14:anchorId="485F2D87" wp14:editId="6E5C4989">
                      <wp:simplePos x="0" y="0"/>
                      <wp:positionH relativeFrom="column">
                        <wp:posOffset>0</wp:posOffset>
                      </wp:positionH>
                      <wp:positionV relativeFrom="paragraph">
                        <wp:posOffset>0</wp:posOffset>
                      </wp:positionV>
                      <wp:extent cx="76200" cy="28575"/>
                      <wp:effectExtent l="19050" t="19050" r="19050" b="28575"/>
                      <wp:wrapNone/>
                      <wp:docPr id="7911" name="Text Box 7145">
                        <a:extLst xmlns:a="http://schemas.openxmlformats.org/drawingml/2006/main">
                          <a:ext uri="{FF2B5EF4-FFF2-40B4-BE49-F238E27FC236}">
                            <a16:creationId xmlns:a16="http://schemas.microsoft.com/office/drawing/2014/main" id="{00000000-0008-0000-0000-0000E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43719" id="Text Box 7145" o:spid="_x0000_s1026" type="#_x0000_t202" style="position:absolute;margin-left:0;margin-top:0;width:6pt;height:2.25pt;z-index:2509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4480" behindDoc="0" locked="0" layoutInCell="1" allowOverlap="1" wp14:anchorId="06625D07" wp14:editId="657E0C72">
                      <wp:simplePos x="0" y="0"/>
                      <wp:positionH relativeFrom="column">
                        <wp:posOffset>0</wp:posOffset>
                      </wp:positionH>
                      <wp:positionV relativeFrom="paragraph">
                        <wp:posOffset>0</wp:posOffset>
                      </wp:positionV>
                      <wp:extent cx="76200" cy="28575"/>
                      <wp:effectExtent l="19050" t="19050" r="19050" b="28575"/>
                      <wp:wrapNone/>
                      <wp:docPr id="7912" name="Text Box 7144">
                        <a:extLst xmlns:a="http://schemas.openxmlformats.org/drawingml/2006/main">
                          <a:ext uri="{FF2B5EF4-FFF2-40B4-BE49-F238E27FC236}">
                            <a16:creationId xmlns:a16="http://schemas.microsoft.com/office/drawing/2014/main" id="{00000000-0008-0000-0000-0000E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E20E3" id="Text Box 7144" o:spid="_x0000_s1026" type="#_x0000_t202" style="position:absolute;margin-left:0;margin-top:0;width:6pt;height:2.25pt;z-index:2509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5504" behindDoc="0" locked="0" layoutInCell="1" allowOverlap="1" wp14:anchorId="069785E0" wp14:editId="2FB05F09">
                      <wp:simplePos x="0" y="0"/>
                      <wp:positionH relativeFrom="column">
                        <wp:posOffset>0</wp:posOffset>
                      </wp:positionH>
                      <wp:positionV relativeFrom="paragraph">
                        <wp:posOffset>0</wp:posOffset>
                      </wp:positionV>
                      <wp:extent cx="76200" cy="28575"/>
                      <wp:effectExtent l="19050" t="19050" r="19050" b="28575"/>
                      <wp:wrapNone/>
                      <wp:docPr id="7913" name="Text Box 7143">
                        <a:extLst xmlns:a="http://schemas.openxmlformats.org/drawingml/2006/main">
                          <a:ext uri="{FF2B5EF4-FFF2-40B4-BE49-F238E27FC236}">
                            <a16:creationId xmlns:a16="http://schemas.microsoft.com/office/drawing/2014/main" id="{00000000-0008-0000-0000-0000E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A8DC3" id="Text Box 7143" o:spid="_x0000_s1026" type="#_x0000_t202" style="position:absolute;margin-left:0;margin-top:0;width:6pt;height:2.25pt;z-index:2509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6528" behindDoc="0" locked="0" layoutInCell="1" allowOverlap="1" wp14:anchorId="7DF79BEB" wp14:editId="1C3AAC25">
                      <wp:simplePos x="0" y="0"/>
                      <wp:positionH relativeFrom="column">
                        <wp:posOffset>0</wp:posOffset>
                      </wp:positionH>
                      <wp:positionV relativeFrom="paragraph">
                        <wp:posOffset>0</wp:posOffset>
                      </wp:positionV>
                      <wp:extent cx="76200" cy="28575"/>
                      <wp:effectExtent l="19050" t="19050" r="19050" b="28575"/>
                      <wp:wrapNone/>
                      <wp:docPr id="7914" name="Text Box 7142">
                        <a:extLst xmlns:a="http://schemas.openxmlformats.org/drawingml/2006/main">
                          <a:ext uri="{FF2B5EF4-FFF2-40B4-BE49-F238E27FC236}">
                            <a16:creationId xmlns:a16="http://schemas.microsoft.com/office/drawing/2014/main" id="{00000000-0008-0000-0000-0000E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BAE98" id="Text Box 7142" o:spid="_x0000_s1026" type="#_x0000_t202" style="position:absolute;margin-left:0;margin-top:0;width:6pt;height:2.25pt;z-index:2509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7552" behindDoc="0" locked="0" layoutInCell="1" allowOverlap="1" wp14:anchorId="1F257365" wp14:editId="11EAD30C">
                      <wp:simplePos x="0" y="0"/>
                      <wp:positionH relativeFrom="column">
                        <wp:posOffset>0</wp:posOffset>
                      </wp:positionH>
                      <wp:positionV relativeFrom="paragraph">
                        <wp:posOffset>0</wp:posOffset>
                      </wp:positionV>
                      <wp:extent cx="76200" cy="28575"/>
                      <wp:effectExtent l="19050" t="19050" r="19050" b="28575"/>
                      <wp:wrapNone/>
                      <wp:docPr id="7915" name="Text Box 7141">
                        <a:extLst xmlns:a="http://schemas.openxmlformats.org/drawingml/2006/main">
                          <a:ext uri="{FF2B5EF4-FFF2-40B4-BE49-F238E27FC236}">
                            <a16:creationId xmlns:a16="http://schemas.microsoft.com/office/drawing/2014/main" id="{00000000-0008-0000-0000-0000E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4A8CF" id="Text Box 7141" o:spid="_x0000_s1026" type="#_x0000_t202" style="position:absolute;margin-left:0;margin-top:0;width:6pt;height:2.25pt;z-index:2509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8576" behindDoc="0" locked="0" layoutInCell="1" allowOverlap="1" wp14:anchorId="7AC8A841" wp14:editId="78AF3166">
                      <wp:simplePos x="0" y="0"/>
                      <wp:positionH relativeFrom="column">
                        <wp:posOffset>0</wp:posOffset>
                      </wp:positionH>
                      <wp:positionV relativeFrom="paragraph">
                        <wp:posOffset>0</wp:posOffset>
                      </wp:positionV>
                      <wp:extent cx="76200" cy="28575"/>
                      <wp:effectExtent l="19050" t="19050" r="19050" b="28575"/>
                      <wp:wrapNone/>
                      <wp:docPr id="7916" name="Text Box 7140">
                        <a:extLst xmlns:a="http://schemas.openxmlformats.org/drawingml/2006/main">
                          <a:ext uri="{FF2B5EF4-FFF2-40B4-BE49-F238E27FC236}">
                            <a16:creationId xmlns:a16="http://schemas.microsoft.com/office/drawing/2014/main" id="{00000000-0008-0000-0000-0000E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05372" id="Text Box 7140" o:spid="_x0000_s1026" type="#_x0000_t202" style="position:absolute;margin-left:0;margin-top:0;width:6pt;height:2.25pt;z-index:2509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69600" behindDoc="0" locked="0" layoutInCell="1" allowOverlap="1" wp14:anchorId="7EEBB926" wp14:editId="7406FF2D">
                      <wp:simplePos x="0" y="0"/>
                      <wp:positionH relativeFrom="column">
                        <wp:posOffset>0</wp:posOffset>
                      </wp:positionH>
                      <wp:positionV relativeFrom="paragraph">
                        <wp:posOffset>0</wp:posOffset>
                      </wp:positionV>
                      <wp:extent cx="76200" cy="28575"/>
                      <wp:effectExtent l="19050" t="19050" r="19050" b="28575"/>
                      <wp:wrapNone/>
                      <wp:docPr id="7917" name="Text Box 7139">
                        <a:extLst xmlns:a="http://schemas.openxmlformats.org/drawingml/2006/main">
                          <a:ext uri="{FF2B5EF4-FFF2-40B4-BE49-F238E27FC236}">
                            <a16:creationId xmlns:a16="http://schemas.microsoft.com/office/drawing/2014/main" id="{00000000-0008-0000-0000-0000E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4BF31" id="Text Box 7139" o:spid="_x0000_s1026" type="#_x0000_t202" style="position:absolute;margin-left:0;margin-top:0;width:6pt;height:2.25pt;z-index:2509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0624" behindDoc="0" locked="0" layoutInCell="1" allowOverlap="1" wp14:anchorId="342AEA9B" wp14:editId="4B785B8E">
                      <wp:simplePos x="0" y="0"/>
                      <wp:positionH relativeFrom="column">
                        <wp:posOffset>0</wp:posOffset>
                      </wp:positionH>
                      <wp:positionV relativeFrom="paragraph">
                        <wp:posOffset>0</wp:posOffset>
                      </wp:positionV>
                      <wp:extent cx="76200" cy="28575"/>
                      <wp:effectExtent l="19050" t="19050" r="19050" b="28575"/>
                      <wp:wrapNone/>
                      <wp:docPr id="7918" name="Text Box 7138">
                        <a:extLst xmlns:a="http://schemas.openxmlformats.org/drawingml/2006/main">
                          <a:ext uri="{FF2B5EF4-FFF2-40B4-BE49-F238E27FC236}">
                            <a16:creationId xmlns:a16="http://schemas.microsoft.com/office/drawing/2014/main" id="{00000000-0008-0000-0000-0000E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57896" id="Text Box 7138" o:spid="_x0000_s1026" type="#_x0000_t202" style="position:absolute;margin-left:0;margin-top:0;width:6pt;height:2.25pt;z-index:2509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1648" behindDoc="0" locked="0" layoutInCell="1" allowOverlap="1" wp14:anchorId="6D770343" wp14:editId="635D3A50">
                      <wp:simplePos x="0" y="0"/>
                      <wp:positionH relativeFrom="column">
                        <wp:posOffset>0</wp:posOffset>
                      </wp:positionH>
                      <wp:positionV relativeFrom="paragraph">
                        <wp:posOffset>0</wp:posOffset>
                      </wp:positionV>
                      <wp:extent cx="76200" cy="28575"/>
                      <wp:effectExtent l="19050" t="19050" r="19050" b="28575"/>
                      <wp:wrapNone/>
                      <wp:docPr id="7919" name="Text Box 7137">
                        <a:extLst xmlns:a="http://schemas.openxmlformats.org/drawingml/2006/main">
                          <a:ext uri="{FF2B5EF4-FFF2-40B4-BE49-F238E27FC236}">
                            <a16:creationId xmlns:a16="http://schemas.microsoft.com/office/drawing/2014/main" id="{00000000-0008-0000-0000-0000E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409CBF" id="Text Box 7137" o:spid="_x0000_s1026" type="#_x0000_t202" style="position:absolute;margin-left:0;margin-top:0;width:6pt;height:2.25pt;z-index:2509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2672" behindDoc="0" locked="0" layoutInCell="1" allowOverlap="1" wp14:anchorId="09C52212" wp14:editId="0A930634">
                      <wp:simplePos x="0" y="0"/>
                      <wp:positionH relativeFrom="column">
                        <wp:posOffset>0</wp:posOffset>
                      </wp:positionH>
                      <wp:positionV relativeFrom="paragraph">
                        <wp:posOffset>0</wp:posOffset>
                      </wp:positionV>
                      <wp:extent cx="76200" cy="28575"/>
                      <wp:effectExtent l="19050" t="19050" r="19050" b="28575"/>
                      <wp:wrapNone/>
                      <wp:docPr id="7920" name="Text Box 7136">
                        <a:extLst xmlns:a="http://schemas.openxmlformats.org/drawingml/2006/main">
                          <a:ext uri="{FF2B5EF4-FFF2-40B4-BE49-F238E27FC236}">
                            <a16:creationId xmlns:a16="http://schemas.microsoft.com/office/drawing/2014/main" id="{00000000-0008-0000-0000-0000F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06344" id="Text Box 7136" o:spid="_x0000_s1026" type="#_x0000_t202" style="position:absolute;margin-left:0;margin-top:0;width:6pt;height:2.25pt;z-index:2509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3696" behindDoc="0" locked="0" layoutInCell="1" allowOverlap="1" wp14:anchorId="6AB8C269" wp14:editId="4561A506">
                      <wp:simplePos x="0" y="0"/>
                      <wp:positionH relativeFrom="column">
                        <wp:posOffset>0</wp:posOffset>
                      </wp:positionH>
                      <wp:positionV relativeFrom="paragraph">
                        <wp:posOffset>0</wp:posOffset>
                      </wp:positionV>
                      <wp:extent cx="76200" cy="28575"/>
                      <wp:effectExtent l="19050" t="19050" r="19050" b="28575"/>
                      <wp:wrapNone/>
                      <wp:docPr id="7921" name="Text Box 7135">
                        <a:extLst xmlns:a="http://schemas.openxmlformats.org/drawingml/2006/main">
                          <a:ext uri="{FF2B5EF4-FFF2-40B4-BE49-F238E27FC236}">
                            <a16:creationId xmlns:a16="http://schemas.microsoft.com/office/drawing/2014/main" id="{00000000-0008-0000-0000-0000F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D22A9" id="Text Box 7135" o:spid="_x0000_s1026" type="#_x0000_t202" style="position:absolute;margin-left:0;margin-top:0;width:6pt;height:2.25pt;z-index:2509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4720" behindDoc="0" locked="0" layoutInCell="1" allowOverlap="1" wp14:anchorId="4D0726FC" wp14:editId="4E04B07E">
                      <wp:simplePos x="0" y="0"/>
                      <wp:positionH relativeFrom="column">
                        <wp:posOffset>0</wp:posOffset>
                      </wp:positionH>
                      <wp:positionV relativeFrom="paragraph">
                        <wp:posOffset>0</wp:posOffset>
                      </wp:positionV>
                      <wp:extent cx="76200" cy="28575"/>
                      <wp:effectExtent l="19050" t="19050" r="19050" b="28575"/>
                      <wp:wrapNone/>
                      <wp:docPr id="7922" name="Text Box 7134">
                        <a:extLst xmlns:a="http://schemas.openxmlformats.org/drawingml/2006/main">
                          <a:ext uri="{FF2B5EF4-FFF2-40B4-BE49-F238E27FC236}">
                            <a16:creationId xmlns:a16="http://schemas.microsoft.com/office/drawing/2014/main" id="{00000000-0008-0000-0000-0000F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C3203" id="Text Box 7134" o:spid="_x0000_s1026" type="#_x0000_t202" style="position:absolute;margin-left:0;margin-top:0;width:6pt;height:2.25pt;z-index:2509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5744" behindDoc="0" locked="0" layoutInCell="1" allowOverlap="1" wp14:anchorId="266F8084" wp14:editId="24F3BF65">
                      <wp:simplePos x="0" y="0"/>
                      <wp:positionH relativeFrom="column">
                        <wp:posOffset>0</wp:posOffset>
                      </wp:positionH>
                      <wp:positionV relativeFrom="paragraph">
                        <wp:posOffset>0</wp:posOffset>
                      </wp:positionV>
                      <wp:extent cx="76200" cy="28575"/>
                      <wp:effectExtent l="19050" t="19050" r="19050" b="28575"/>
                      <wp:wrapNone/>
                      <wp:docPr id="7923" name="Text Box 7133">
                        <a:extLst xmlns:a="http://schemas.openxmlformats.org/drawingml/2006/main">
                          <a:ext uri="{FF2B5EF4-FFF2-40B4-BE49-F238E27FC236}">
                            <a16:creationId xmlns:a16="http://schemas.microsoft.com/office/drawing/2014/main" id="{00000000-0008-0000-0000-0000F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0D7B7" id="Text Box 7133" o:spid="_x0000_s1026" type="#_x0000_t202" style="position:absolute;margin-left:0;margin-top:0;width:6pt;height:2.25pt;z-index:2509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6768" behindDoc="0" locked="0" layoutInCell="1" allowOverlap="1" wp14:anchorId="1EA2222B" wp14:editId="36025591">
                      <wp:simplePos x="0" y="0"/>
                      <wp:positionH relativeFrom="column">
                        <wp:posOffset>0</wp:posOffset>
                      </wp:positionH>
                      <wp:positionV relativeFrom="paragraph">
                        <wp:posOffset>0</wp:posOffset>
                      </wp:positionV>
                      <wp:extent cx="76200" cy="28575"/>
                      <wp:effectExtent l="19050" t="19050" r="19050" b="28575"/>
                      <wp:wrapNone/>
                      <wp:docPr id="7924" name="Text Box 7132">
                        <a:extLst xmlns:a="http://schemas.openxmlformats.org/drawingml/2006/main">
                          <a:ext uri="{FF2B5EF4-FFF2-40B4-BE49-F238E27FC236}">
                            <a16:creationId xmlns:a16="http://schemas.microsoft.com/office/drawing/2014/main" id="{00000000-0008-0000-0000-0000F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57D47" id="Text Box 7132" o:spid="_x0000_s1026" type="#_x0000_t202" style="position:absolute;margin-left:0;margin-top:0;width:6pt;height:2.25pt;z-index:2509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7792" behindDoc="0" locked="0" layoutInCell="1" allowOverlap="1" wp14:anchorId="4D0599C5" wp14:editId="12996748">
                      <wp:simplePos x="0" y="0"/>
                      <wp:positionH relativeFrom="column">
                        <wp:posOffset>0</wp:posOffset>
                      </wp:positionH>
                      <wp:positionV relativeFrom="paragraph">
                        <wp:posOffset>0</wp:posOffset>
                      </wp:positionV>
                      <wp:extent cx="76200" cy="28575"/>
                      <wp:effectExtent l="19050" t="19050" r="19050" b="28575"/>
                      <wp:wrapNone/>
                      <wp:docPr id="7925" name="Text Box 7131">
                        <a:extLst xmlns:a="http://schemas.openxmlformats.org/drawingml/2006/main">
                          <a:ext uri="{FF2B5EF4-FFF2-40B4-BE49-F238E27FC236}">
                            <a16:creationId xmlns:a16="http://schemas.microsoft.com/office/drawing/2014/main" id="{00000000-0008-0000-0000-0000F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0506E3" id="Text Box 7131" o:spid="_x0000_s1026" type="#_x0000_t202" style="position:absolute;margin-left:0;margin-top:0;width:6pt;height:2.25pt;z-index:2509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8816" behindDoc="0" locked="0" layoutInCell="1" allowOverlap="1" wp14:anchorId="6AE905B6" wp14:editId="221BF333">
                      <wp:simplePos x="0" y="0"/>
                      <wp:positionH relativeFrom="column">
                        <wp:posOffset>0</wp:posOffset>
                      </wp:positionH>
                      <wp:positionV relativeFrom="paragraph">
                        <wp:posOffset>0</wp:posOffset>
                      </wp:positionV>
                      <wp:extent cx="76200" cy="28575"/>
                      <wp:effectExtent l="19050" t="19050" r="19050" b="28575"/>
                      <wp:wrapNone/>
                      <wp:docPr id="7926" name="Text Box 7130">
                        <a:extLst xmlns:a="http://schemas.openxmlformats.org/drawingml/2006/main">
                          <a:ext uri="{FF2B5EF4-FFF2-40B4-BE49-F238E27FC236}">
                            <a16:creationId xmlns:a16="http://schemas.microsoft.com/office/drawing/2014/main" id="{00000000-0008-0000-0000-0000F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D972D" id="Text Box 7130" o:spid="_x0000_s1026" type="#_x0000_t202" style="position:absolute;margin-left:0;margin-top:0;width:6pt;height:2.25pt;z-index:2509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79840" behindDoc="0" locked="0" layoutInCell="1" allowOverlap="1" wp14:anchorId="088D0D95" wp14:editId="254DAE4A">
                      <wp:simplePos x="0" y="0"/>
                      <wp:positionH relativeFrom="column">
                        <wp:posOffset>0</wp:posOffset>
                      </wp:positionH>
                      <wp:positionV relativeFrom="paragraph">
                        <wp:posOffset>0</wp:posOffset>
                      </wp:positionV>
                      <wp:extent cx="76200" cy="28575"/>
                      <wp:effectExtent l="19050" t="19050" r="19050" b="28575"/>
                      <wp:wrapNone/>
                      <wp:docPr id="7927" name="Text Box 7129">
                        <a:extLst xmlns:a="http://schemas.openxmlformats.org/drawingml/2006/main">
                          <a:ext uri="{FF2B5EF4-FFF2-40B4-BE49-F238E27FC236}">
                            <a16:creationId xmlns:a16="http://schemas.microsoft.com/office/drawing/2014/main" id="{00000000-0008-0000-0000-0000F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5DDDB" id="Text Box 7129" o:spid="_x0000_s1026" type="#_x0000_t202" style="position:absolute;margin-left:0;margin-top:0;width:6pt;height:2.25pt;z-index:2509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0864" behindDoc="0" locked="0" layoutInCell="1" allowOverlap="1" wp14:anchorId="264EC75A" wp14:editId="302420A7">
                      <wp:simplePos x="0" y="0"/>
                      <wp:positionH relativeFrom="column">
                        <wp:posOffset>0</wp:posOffset>
                      </wp:positionH>
                      <wp:positionV relativeFrom="paragraph">
                        <wp:posOffset>0</wp:posOffset>
                      </wp:positionV>
                      <wp:extent cx="76200" cy="28575"/>
                      <wp:effectExtent l="19050" t="19050" r="19050" b="28575"/>
                      <wp:wrapNone/>
                      <wp:docPr id="7928" name="Text Box 7128">
                        <a:extLst xmlns:a="http://schemas.openxmlformats.org/drawingml/2006/main">
                          <a:ext uri="{FF2B5EF4-FFF2-40B4-BE49-F238E27FC236}">
                            <a16:creationId xmlns:a16="http://schemas.microsoft.com/office/drawing/2014/main" id="{00000000-0008-0000-0000-0000F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AEC32" id="Text Box 7128" o:spid="_x0000_s1026" type="#_x0000_t202" style="position:absolute;margin-left:0;margin-top:0;width:6pt;height:2.25pt;z-index:2509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1888" behindDoc="0" locked="0" layoutInCell="1" allowOverlap="1" wp14:anchorId="37428058" wp14:editId="7505835A">
                      <wp:simplePos x="0" y="0"/>
                      <wp:positionH relativeFrom="column">
                        <wp:posOffset>0</wp:posOffset>
                      </wp:positionH>
                      <wp:positionV relativeFrom="paragraph">
                        <wp:posOffset>0</wp:posOffset>
                      </wp:positionV>
                      <wp:extent cx="76200" cy="28575"/>
                      <wp:effectExtent l="19050" t="19050" r="19050" b="28575"/>
                      <wp:wrapNone/>
                      <wp:docPr id="7929" name="Text Box 7127">
                        <a:extLst xmlns:a="http://schemas.openxmlformats.org/drawingml/2006/main">
                          <a:ext uri="{FF2B5EF4-FFF2-40B4-BE49-F238E27FC236}">
                            <a16:creationId xmlns:a16="http://schemas.microsoft.com/office/drawing/2014/main" id="{00000000-0008-0000-0000-0000F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27A04" id="Text Box 7127" o:spid="_x0000_s1026" type="#_x0000_t202" style="position:absolute;margin-left:0;margin-top:0;width:6pt;height:2.25pt;z-index:2509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2912" behindDoc="0" locked="0" layoutInCell="1" allowOverlap="1" wp14:anchorId="0D426FBC" wp14:editId="6F8D07FB">
                      <wp:simplePos x="0" y="0"/>
                      <wp:positionH relativeFrom="column">
                        <wp:posOffset>0</wp:posOffset>
                      </wp:positionH>
                      <wp:positionV relativeFrom="paragraph">
                        <wp:posOffset>0</wp:posOffset>
                      </wp:positionV>
                      <wp:extent cx="76200" cy="28575"/>
                      <wp:effectExtent l="19050" t="19050" r="19050" b="28575"/>
                      <wp:wrapNone/>
                      <wp:docPr id="7930" name="Text Box 7126">
                        <a:extLst xmlns:a="http://schemas.openxmlformats.org/drawingml/2006/main">
                          <a:ext uri="{FF2B5EF4-FFF2-40B4-BE49-F238E27FC236}">
                            <a16:creationId xmlns:a16="http://schemas.microsoft.com/office/drawing/2014/main" id="{00000000-0008-0000-0000-0000F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E6B67" id="Text Box 7126" o:spid="_x0000_s1026" type="#_x0000_t202" style="position:absolute;margin-left:0;margin-top:0;width:6pt;height:2.25pt;z-index:2509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3936" behindDoc="0" locked="0" layoutInCell="1" allowOverlap="1" wp14:anchorId="48C548E0" wp14:editId="107824CB">
                      <wp:simplePos x="0" y="0"/>
                      <wp:positionH relativeFrom="column">
                        <wp:posOffset>0</wp:posOffset>
                      </wp:positionH>
                      <wp:positionV relativeFrom="paragraph">
                        <wp:posOffset>0</wp:posOffset>
                      </wp:positionV>
                      <wp:extent cx="76200" cy="28575"/>
                      <wp:effectExtent l="19050" t="19050" r="19050" b="28575"/>
                      <wp:wrapNone/>
                      <wp:docPr id="7931" name="Text Box 7125">
                        <a:extLst xmlns:a="http://schemas.openxmlformats.org/drawingml/2006/main">
                          <a:ext uri="{FF2B5EF4-FFF2-40B4-BE49-F238E27FC236}">
                            <a16:creationId xmlns:a16="http://schemas.microsoft.com/office/drawing/2014/main" id="{00000000-0008-0000-0000-0000F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72467" id="Text Box 7125" o:spid="_x0000_s1026" type="#_x0000_t202" style="position:absolute;margin-left:0;margin-top:0;width:6pt;height:2.25pt;z-index:2509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4960" behindDoc="0" locked="0" layoutInCell="1" allowOverlap="1" wp14:anchorId="5389A173" wp14:editId="6C2835EB">
                      <wp:simplePos x="0" y="0"/>
                      <wp:positionH relativeFrom="column">
                        <wp:posOffset>0</wp:posOffset>
                      </wp:positionH>
                      <wp:positionV relativeFrom="paragraph">
                        <wp:posOffset>0</wp:posOffset>
                      </wp:positionV>
                      <wp:extent cx="76200" cy="28575"/>
                      <wp:effectExtent l="19050" t="19050" r="19050" b="28575"/>
                      <wp:wrapNone/>
                      <wp:docPr id="7932" name="Text Box 7124">
                        <a:extLst xmlns:a="http://schemas.openxmlformats.org/drawingml/2006/main">
                          <a:ext uri="{FF2B5EF4-FFF2-40B4-BE49-F238E27FC236}">
                            <a16:creationId xmlns:a16="http://schemas.microsoft.com/office/drawing/2014/main" id="{00000000-0008-0000-0000-0000F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287D4" id="Text Box 7124" o:spid="_x0000_s1026" type="#_x0000_t202" style="position:absolute;margin-left:0;margin-top:0;width:6pt;height:2.25pt;z-index:2509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5984" behindDoc="0" locked="0" layoutInCell="1" allowOverlap="1" wp14:anchorId="62039E14" wp14:editId="5DA95EB9">
                      <wp:simplePos x="0" y="0"/>
                      <wp:positionH relativeFrom="column">
                        <wp:posOffset>0</wp:posOffset>
                      </wp:positionH>
                      <wp:positionV relativeFrom="paragraph">
                        <wp:posOffset>0</wp:posOffset>
                      </wp:positionV>
                      <wp:extent cx="76200" cy="28575"/>
                      <wp:effectExtent l="19050" t="19050" r="19050" b="28575"/>
                      <wp:wrapNone/>
                      <wp:docPr id="7933" name="Text Box 7123">
                        <a:extLst xmlns:a="http://schemas.openxmlformats.org/drawingml/2006/main">
                          <a:ext uri="{FF2B5EF4-FFF2-40B4-BE49-F238E27FC236}">
                            <a16:creationId xmlns:a16="http://schemas.microsoft.com/office/drawing/2014/main" id="{00000000-0008-0000-0000-0000F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D2636" id="Text Box 7123" o:spid="_x0000_s1026" type="#_x0000_t202" style="position:absolute;margin-left:0;margin-top:0;width:6pt;height:2.25pt;z-index:2509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7008" behindDoc="0" locked="0" layoutInCell="1" allowOverlap="1" wp14:anchorId="3FD45549" wp14:editId="45A3BDD7">
                      <wp:simplePos x="0" y="0"/>
                      <wp:positionH relativeFrom="column">
                        <wp:posOffset>0</wp:posOffset>
                      </wp:positionH>
                      <wp:positionV relativeFrom="paragraph">
                        <wp:posOffset>0</wp:posOffset>
                      </wp:positionV>
                      <wp:extent cx="76200" cy="28575"/>
                      <wp:effectExtent l="19050" t="19050" r="19050" b="28575"/>
                      <wp:wrapNone/>
                      <wp:docPr id="7934" name="Text Box 7122">
                        <a:extLst xmlns:a="http://schemas.openxmlformats.org/drawingml/2006/main">
                          <a:ext uri="{FF2B5EF4-FFF2-40B4-BE49-F238E27FC236}">
                            <a16:creationId xmlns:a16="http://schemas.microsoft.com/office/drawing/2014/main" id="{00000000-0008-0000-0000-0000F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E52A8D" id="Text Box 7122" o:spid="_x0000_s1026" type="#_x0000_t202" style="position:absolute;margin-left:0;margin-top:0;width:6pt;height:2.25pt;z-index:2509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8032" behindDoc="0" locked="0" layoutInCell="1" allowOverlap="1" wp14:anchorId="4FD89A33" wp14:editId="35B6CAC1">
                      <wp:simplePos x="0" y="0"/>
                      <wp:positionH relativeFrom="column">
                        <wp:posOffset>0</wp:posOffset>
                      </wp:positionH>
                      <wp:positionV relativeFrom="paragraph">
                        <wp:posOffset>0</wp:posOffset>
                      </wp:positionV>
                      <wp:extent cx="76200" cy="28575"/>
                      <wp:effectExtent l="19050" t="19050" r="19050" b="28575"/>
                      <wp:wrapNone/>
                      <wp:docPr id="7935" name="Text Box 7121">
                        <a:extLst xmlns:a="http://schemas.openxmlformats.org/drawingml/2006/main">
                          <a:ext uri="{FF2B5EF4-FFF2-40B4-BE49-F238E27FC236}">
                            <a16:creationId xmlns:a16="http://schemas.microsoft.com/office/drawing/2014/main" id="{00000000-0008-0000-0000-0000F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8FBF0" id="Text Box 7121" o:spid="_x0000_s1026" type="#_x0000_t202" style="position:absolute;margin-left:0;margin-top:0;width:6pt;height:2.25pt;z-index:2509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89056" behindDoc="0" locked="0" layoutInCell="1" allowOverlap="1" wp14:anchorId="43A077B6" wp14:editId="408D2C4C">
                      <wp:simplePos x="0" y="0"/>
                      <wp:positionH relativeFrom="column">
                        <wp:posOffset>0</wp:posOffset>
                      </wp:positionH>
                      <wp:positionV relativeFrom="paragraph">
                        <wp:posOffset>0</wp:posOffset>
                      </wp:positionV>
                      <wp:extent cx="76200" cy="28575"/>
                      <wp:effectExtent l="19050" t="19050" r="19050" b="28575"/>
                      <wp:wrapNone/>
                      <wp:docPr id="7936" name="Text Box 7120">
                        <a:extLst xmlns:a="http://schemas.openxmlformats.org/drawingml/2006/main">
                          <a:ext uri="{FF2B5EF4-FFF2-40B4-BE49-F238E27FC236}">
                            <a16:creationId xmlns:a16="http://schemas.microsoft.com/office/drawing/2014/main" id="{00000000-0008-0000-0000-00000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64047" id="Text Box 7120" o:spid="_x0000_s1026" type="#_x0000_t202" style="position:absolute;margin-left:0;margin-top:0;width:6pt;height:2.25pt;z-index:2509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0080" behindDoc="0" locked="0" layoutInCell="1" allowOverlap="1" wp14:anchorId="7E1D4B25" wp14:editId="02E945D1">
                      <wp:simplePos x="0" y="0"/>
                      <wp:positionH relativeFrom="column">
                        <wp:posOffset>0</wp:posOffset>
                      </wp:positionH>
                      <wp:positionV relativeFrom="paragraph">
                        <wp:posOffset>0</wp:posOffset>
                      </wp:positionV>
                      <wp:extent cx="76200" cy="28575"/>
                      <wp:effectExtent l="19050" t="19050" r="19050" b="28575"/>
                      <wp:wrapNone/>
                      <wp:docPr id="7937" name="Text Box 7119">
                        <a:extLst xmlns:a="http://schemas.openxmlformats.org/drawingml/2006/main">
                          <a:ext uri="{FF2B5EF4-FFF2-40B4-BE49-F238E27FC236}">
                            <a16:creationId xmlns:a16="http://schemas.microsoft.com/office/drawing/2014/main" id="{00000000-0008-0000-0000-00000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52C762" id="Text Box 7119" o:spid="_x0000_s1026" type="#_x0000_t202" style="position:absolute;margin-left:0;margin-top:0;width:6pt;height:2.25pt;z-index:2509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1104" behindDoc="0" locked="0" layoutInCell="1" allowOverlap="1" wp14:anchorId="44D8B5F7" wp14:editId="4A280D1C">
                      <wp:simplePos x="0" y="0"/>
                      <wp:positionH relativeFrom="column">
                        <wp:posOffset>0</wp:posOffset>
                      </wp:positionH>
                      <wp:positionV relativeFrom="paragraph">
                        <wp:posOffset>0</wp:posOffset>
                      </wp:positionV>
                      <wp:extent cx="76200" cy="28575"/>
                      <wp:effectExtent l="19050" t="19050" r="19050" b="28575"/>
                      <wp:wrapNone/>
                      <wp:docPr id="7938" name="Text Box 7118">
                        <a:extLst xmlns:a="http://schemas.openxmlformats.org/drawingml/2006/main">
                          <a:ext uri="{FF2B5EF4-FFF2-40B4-BE49-F238E27FC236}">
                            <a16:creationId xmlns:a16="http://schemas.microsoft.com/office/drawing/2014/main" id="{00000000-0008-0000-0000-00000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A91E48" id="Text Box 7118" o:spid="_x0000_s1026" type="#_x0000_t202" style="position:absolute;margin-left:0;margin-top:0;width:6pt;height:2.25pt;z-index:2509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2128" behindDoc="0" locked="0" layoutInCell="1" allowOverlap="1" wp14:anchorId="48C99162" wp14:editId="7D8BCF20">
                      <wp:simplePos x="0" y="0"/>
                      <wp:positionH relativeFrom="column">
                        <wp:posOffset>0</wp:posOffset>
                      </wp:positionH>
                      <wp:positionV relativeFrom="paragraph">
                        <wp:posOffset>0</wp:posOffset>
                      </wp:positionV>
                      <wp:extent cx="76200" cy="28575"/>
                      <wp:effectExtent l="19050" t="19050" r="19050" b="28575"/>
                      <wp:wrapNone/>
                      <wp:docPr id="7939" name="Text Box 7117">
                        <a:extLst xmlns:a="http://schemas.openxmlformats.org/drawingml/2006/main">
                          <a:ext uri="{FF2B5EF4-FFF2-40B4-BE49-F238E27FC236}">
                            <a16:creationId xmlns:a16="http://schemas.microsoft.com/office/drawing/2014/main" id="{00000000-0008-0000-0000-00000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BBCE3" id="Text Box 7117" o:spid="_x0000_s1026" type="#_x0000_t202" style="position:absolute;margin-left:0;margin-top:0;width:6pt;height:2.25pt;z-index:2509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3152" behindDoc="0" locked="0" layoutInCell="1" allowOverlap="1" wp14:anchorId="77DB2F78" wp14:editId="7795FB4D">
                      <wp:simplePos x="0" y="0"/>
                      <wp:positionH relativeFrom="column">
                        <wp:posOffset>0</wp:posOffset>
                      </wp:positionH>
                      <wp:positionV relativeFrom="paragraph">
                        <wp:posOffset>0</wp:posOffset>
                      </wp:positionV>
                      <wp:extent cx="76200" cy="28575"/>
                      <wp:effectExtent l="19050" t="19050" r="19050" b="28575"/>
                      <wp:wrapNone/>
                      <wp:docPr id="7940" name="Text Box 7116">
                        <a:extLst xmlns:a="http://schemas.openxmlformats.org/drawingml/2006/main">
                          <a:ext uri="{FF2B5EF4-FFF2-40B4-BE49-F238E27FC236}">
                            <a16:creationId xmlns:a16="http://schemas.microsoft.com/office/drawing/2014/main" id="{00000000-0008-0000-0000-00000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326817" id="Text Box 7116" o:spid="_x0000_s1026" type="#_x0000_t202" style="position:absolute;margin-left:0;margin-top:0;width:6pt;height:2.25pt;z-index:2509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4176" behindDoc="0" locked="0" layoutInCell="1" allowOverlap="1" wp14:anchorId="2EB90AC0" wp14:editId="4FD6C2C4">
                      <wp:simplePos x="0" y="0"/>
                      <wp:positionH relativeFrom="column">
                        <wp:posOffset>0</wp:posOffset>
                      </wp:positionH>
                      <wp:positionV relativeFrom="paragraph">
                        <wp:posOffset>0</wp:posOffset>
                      </wp:positionV>
                      <wp:extent cx="76200" cy="28575"/>
                      <wp:effectExtent l="19050" t="19050" r="19050" b="28575"/>
                      <wp:wrapNone/>
                      <wp:docPr id="7941" name="Text Box 7115">
                        <a:extLst xmlns:a="http://schemas.openxmlformats.org/drawingml/2006/main">
                          <a:ext uri="{FF2B5EF4-FFF2-40B4-BE49-F238E27FC236}">
                            <a16:creationId xmlns:a16="http://schemas.microsoft.com/office/drawing/2014/main" id="{00000000-0008-0000-0000-00000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9B513" id="Text Box 7115" o:spid="_x0000_s1026" type="#_x0000_t202" style="position:absolute;margin-left:0;margin-top:0;width:6pt;height:2.25pt;z-index:2509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5200" behindDoc="0" locked="0" layoutInCell="1" allowOverlap="1" wp14:anchorId="0BDE40D8" wp14:editId="7CFAB48A">
                      <wp:simplePos x="0" y="0"/>
                      <wp:positionH relativeFrom="column">
                        <wp:posOffset>0</wp:posOffset>
                      </wp:positionH>
                      <wp:positionV relativeFrom="paragraph">
                        <wp:posOffset>0</wp:posOffset>
                      </wp:positionV>
                      <wp:extent cx="76200" cy="28575"/>
                      <wp:effectExtent l="19050" t="19050" r="19050" b="28575"/>
                      <wp:wrapNone/>
                      <wp:docPr id="7942" name="Text Box 7114">
                        <a:extLst xmlns:a="http://schemas.openxmlformats.org/drawingml/2006/main">
                          <a:ext uri="{FF2B5EF4-FFF2-40B4-BE49-F238E27FC236}">
                            <a16:creationId xmlns:a16="http://schemas.microsoft.com/office/drawing/2014/main" id="{00000000-0008-0000-0000-00000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B3C67" id="Text Box 7114" o:spid="_x0000_s1026" type="#_x0000_t202" style="position:absolute;margin-left:0;margin-top:0;width:6pt;height:2.25pt;z-index:2509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6224" behindDoc="0" locked="0" layoutInCell="1" allowOverlap="1" wp14:anchorId="686A50D2" wp14:editId="38ECFC15">
                      <wp:simplePos x="0" y="0"/>
                      <wp:positionH relativeFrom="column">
                        <wp:posOffset>0</wp:posOffset>
                      </wp:positionH>
                      <wp:positionV relativeFrom="paragraph">
                        <wp:posOffset>0</wp:posOffset>
                      </wp:positionV>
                      <wp:extent cx="76200" cy="28575"/>
                      <wp:effectExtent l="19050" t="19050" r="19050" b="28575"/>
                      <wp:wrapNone/>
                      <wp:docPr id="7943" name="Text Box 7113">
                        <a:extLst xmlns:a="http://schemas.openxmlformats.org/drawingml/2006/main">
                          <a:ext uri="{FF2B5EF4-FFF2-40B4-BE49-F238E27FC236}">
                            <a16:creationId xmlns:a16="http://schemas.microsoft.com/office/drawing/2014/main" id="{00000000-0008-0000-0000-00000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97BF2" id="Text Box 7113" o:spid="_x0000_s1026" type="#_x0000_t202" style="position:absolute;margin-left:0;margin-top:0;width:6pt;height:2.25pt;z-index:2509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7248" behindDoc="0" locked="0" layoutInCell="1" allowOverlap="1" wp14:anchorId="51AB6486" wp14:editId="768F8578">
                      <wp:simplePos x="0" y="0"/>
                      <wp:positionH relativeFrom="column">
                        <wp:posOffset>0</wp:posOffset>
                      </wp:positionH>
                      <wp:positionV relativeFrom="paragraph">
                        <wp:posOffset>0</wp:posOffset>
                      </wp:positionV>
                      <wp:extent cx="76200" cy="28575"/>
                      <wp:effectExtent l="19050" t="19050" r="19050" b="28575"/>
                      <wp:wrapNone/>
                      <wp:docPr id="7944" name="Text Box 7112">
                        <a:extLst xmlns:a="http://schemas.openxmlformats.org/drawingml/2006/main">
                          <a:ext uri="{FF2B5EF4-FFF2-40B4-BE49-F238E27FC236}">
                            <a16:creationId xmlns:a16="http://schemas.microsoft.com/office/drawing/2014/main" id="{00000000-0008-0000-0000-00000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E4A69" id="Text Box 7112" o:spid="_x0000_s1026" type="#_x0000_t202" style="position:absolute;margin-left:0;margin-top:0;width:6pt;height:2.25pt;z-index:2509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8272" behindDoc="0" locked="0" layoutInCell="1" allowOverlap="1" wp14:anchorId="373C5986" wp14:editId="7B00569C">
                      <wp:simplePos x="0" y="0"/>
                      <wp:positionH relativeFrom="column">
                        <wp:posOffset>0</wp:posOffset>
                      </wp:positionH>
                      <wp:positionV relativeFrom="paragraph">
                        <wp:posOffset>0</wp:posOffset>
                      </wp:positionV>
                      <wp:extent cx="76200" cy="28575"/>
                      <wp:effectExtent l="19050" t="19050" r="19050" b="28575"/>
                      <wp:wrapNone/>
                      <wp:docPr id="7945" name="Text Box 7111">
                        <a:extLst xmlns:a="http://schemas.openxmlformats.org/drawingml/2006/main">
                          <a:ext uri="{FF2B5EF4-FFF2-40B4-BE49-F238E27FC236}">
                            <a16:creationId xmlns:a16="http://schemas.microsoft.com/office/drawing/2014/main" id="{00000000-0008-0000-0000-00000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04332" id="Text Box 7111" o:spid="_x0000_s1026" type="#_x0000_t202" style="position:absolute;margin-left:0;margin-top:0;width:6pt;height:2.25pt;z-index:2509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999296" behindDoc="0" locked="0" layoutInCell="1" allowOverlap="1" wp14:anchorId="2143324A" wp14:editId="57078EFD">
                      <wp:simplePos x="0" y="0"/>
                      <wp:positionH relativeFrom="column">
                        <wp:posOffset>0</wp:posOffset>
                      </wp:positionH>
                      <wp:positionV relativeFrom="paragraph">
                        <wp:posOffset>0</wp:posOffset>
                      </wp:positionV>
                      <wp:extent cx="76200" cy="28575"/>
                      <wp:effectExtent l="19050" t="19050" r="19050" b="28575"/>
                      <wp:wrapNone/>
                      <wp:docPr id="7946" name="Text Box 7110">
                        <a:extLst xmlns:a="http://schemas.openxmlformats.org/drawingml/2006/main">
                          <a:ext uri="{FF2B5EF4-FFF2-40B4-BE49-F238E27FC236}">
                            <a16:creationId xmlns:a16="http://schemas.microsoft.com/office/drawing/2014/main" id="{00000000-0008-0000-0000-00000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552D0" id="Text Box 7110" o:spid="_x0000_s1026" type="#_x0000_t202" style="position:absolute;margin-left:0;margin-top:0;width:6pt;height:2.25pt;z-index:2509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0320" behindDoc="0" locked="0" layoutInCell="1" allowOverlap="1" wp14:anchorId="29ECF4BC" wp14:editId="5805648A">
                      <wp:simplePos x="0" y="0"/>
                      <wp:positionH relativeFrom="column">
                        <wp:posOffset>0</wp:posOffset>
                      </wp:positionH>
                      <wp:positionV relativeFrom="paragraph">
                        <wp:posOffset>0</wp:posOffset>
                      </wp:positionV>
                      <wp:extent cx="76200" cy="28575"/>
                      <wp:effectExtent l="19050" t="19050" r="19050" b="28575"/>
                      <wp:wrapNone/>
                      <wp:docPr id="7947" name="Text Box 7109">
                        <a:extLst xmlns:a="http://schemas.openxmlformats.org/drawingml/2006/main">
                          <a:ext uri="{FF2B5EF4-FFF2-40B4-BE49-F238E27FC236}">
                            <a16:creationId xmlns:a16="http://schemas.microsoft.com/office/drawing/2014/main" id="{00000000-0008-0000-0000-00000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F216C" id="Text Box 7109" o:spid="_x0000_s1026" type="#_x0000_t202" style="position:absolute;margin-left:0;margin-top:0;width:6pt;height:2.25pt;z-index:2510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1344" behindDoc="0" locked="0" layoutInCell="1" allowOverlap="1" wp14:anchorId="02759E73" wp14:editId="61EED9CC">
                      <wp:simplePos x="0" y="0"/>
                      <wp:positionH relativeFrom="column">
                        <wp:posOffset>0</wp:posOffset>
                      </wp:positionH>
                      <wp:positionV relativeFrom="paragraph">
                        <wp:posOffset>0</wp:posOffset>
                      </wp:positionV>
                      <wp:extent cx="76200" cy="28575"/>
                      <wp:effectExtent l="19050" t="19050" r="19050" b="28575"/>
                      <wp:wrapNone/>
                      <wp:docPr id="7948" name="Text Box 7108">
                        <a:extLst xmlns:a="http://schemas.openxmlformats.org/drawingml/2006/main">
                          <a:ext uri="{FF2B5EF4-FFF2-40B4-BE49-F238E27FC236}">
                            <a16:creationId xmlns:a16="http://schemas.microsoft.com/office/drawing/2014/main" id="{00000000-0008-0000-0000-00000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2E444" id="Text Box 7108" o:spid="_x0000_s1026" type="#_x0000_t202" style="position:absolute;margin-left:0;margin-top:0;width:6pt;height:2.25pt;z-index:2510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2368" behindDoc="0" locked="0" layoutInCell="1" allowOverlap="1" wp14:anchorId="754C668F" wp14:editId="232654E2">
                      <wp:simplePos x="0" y="0"/>
                      <wp:positionH relativeFrom="column">
                        <wp:posOffset>0</wp:posOffset>
                      </wp:positionH>
                      <wp:positionV relativeFrom="paragraph">
                        <wp:posOffset>0</wp:posOffset>
                      </wp:positionV>
                      <wp:extent cx="76200" cy="28575"/>
                      <wp:effectExtent l="19050" t="19050" r="19050" b="28575"/>
                      <wp:wrapNone/>
                      <wp:docPr id="7949" name="Text Box 7107">
                        <a:extLst xmlns:a="http://schemas.openxmlformats.org/drawingml/2006/main">
                          <a:ext uri="{FF2B5EF4-FFF2-40B4-BE49-F238E27FC236}">
                            <a16:creationId xmlns:a16="http://schemas.microsoft.com/office/drawing/2014/main" id="{00000000-0008-0000-0000-00000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17669" id="Text Box 7107" o:spid="_x0000_s1026" type="#_x0000_t202" style="position:absolute;margin-left:0;margin-top:0;width:6pt;height:2.25pt;z-index:2510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3392" behindDoc="0" locked="0" layoutInCell="1" allowOverlap="1" wp14:anchorId="0F07726B" wp14:editId="1093198D">
                      <wp:simplePos x="0" y="0"/>
                      <wp:positionH relativeFrom="column">
                        <wp:posOffset>0</wp:posOffset>
                      </wp:positionH>
                      <wp:positionV relativeFrom="paragraph">
                        <wp:posOffset>0</wp:posOffset>
                      </wp:positionV>
                      <wp:extent cx="76200" cy="28575"/>
                      <wp:effectExtent l="19050" t="19050" r="19050" b="28575"/>
                      <wp:wrapNone/>
                      <wp:docPr id="7950" name="Text Box 7106">
                        <a:extLst xmlns:a="http://schemas.openxmlformats.org/drawingml/2006/main">
                          <a:ext uri="{FF2B5EF4-FFF2-40B4-BE49-F238E27FC236}">
                            <a16:creationId xmlns:a16="http://schemas.microsoft.com/office/drawing/2014/main" id="{00000000-0008-0000-0000-00000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DDAE2" id="Text Box 7106" o:spid="_x0000_s1026" type="#_x0000_t202" style="position:absolute;margin-left:0;margin-top:0;width:6pt;height:2.25pt;z-index:2510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4416" behindDoc="0" locked="0" layoutInCell="1" allowOverlap="1" wp14:anchorId="2BBD1DA8" wp14:editId="7647F995">
                      <wp:simplePos x="0" y="0"/>
                      <wp:positionH relativeFrom="column">
                        <wp:posOffset>0</wp:posOffset>
                      </wp:positionH>
                      <wp:positionV relativeFrom="paragraph">
                        <wp:posOffset>0</wp:posOffset>
                      </wp:positionV>
                      <wp:extent cx="76200" cy="28575"/>
                      <wp:effectExtent l="19050" t="19050" r="19050" b="28575"/>
                      <wp:wrapNone/>
                      <wp:docPr id="7951" name="Text Box 7105">
                        <a:extLst xmlns:a="http://schemas.openxmlformats.org/drawingml/2006/main">
                          <a:ext uri="{FF2B5EF4-FFF2-40B4-BE49-F238E27FC236}">
                            <a16:creationId xmlns:a16="http://schemas.microsoft.com/office/drawing/2014/main" id="{00000000-0008-0000-0000-00000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C9220" id="Text Box 7105" o:spid="_x0000_s1026" type="#_x0000_t202" style="position:absolute;margin-left:0;margin-top:0;width:6pt;height:2.25pt;z-index:2510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5440" behindDoc="0" locked="0" layoutInCell="1" allowOverlap="1" wp14:anchorId="11278502" wp14:editId="423EAE48">
                      <wp:simplePos x="0" y="0"/>
                      <wp:positionH relativeFrom="column">
                        <wp:posOffset>0</wp:posOffset>
                      </wp:positionH>
                      <wp:positionV relativeFrom="paragraph">
                        <wp:posOffset>0</wp:posOffset>
                      </wp:positionV>
                      <wp:extent cx="76200" cy="28575"/>
                      <wp:effectExtent l="19050" t="19050" r="19050" b="28575"/>
                      <wp:wrapNone/>
                      <wp:docPr id="7952" name="Text Box 7104">
                        <a:extLst xmlns:a="http://schemas.openxmlformats.org/drawingml/2006/main">
                          <a:ext uri="{FF2B5EF4-FFF2-40B4-BE49-F238E27FC236}">
                            <a16:creationId xmlns:a16="http://schemas.microsoft.com/office/drawing/2014/main" id="{00000000-0008-0000-0000-00001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562C58" id="Text Box 7104" o:spid="_x0000_s1026" type="#_x0000_t202" style="position:absolute;margin-left:0;margin-top:0;width:6pt;height:2.25pt;z-index:2510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6464" behindDoc="0" locked="0" layoutInCell="1" allowOverlap="1" wp14:anchorId="34266270" wp14:editId="79B0E262">
                      <wp:simplePos x="0" y="0"/>
                      <wp:positionH relativeFrom="column">
                        <wp:posOffset>0</wp:posOffset>
                      </wp:positionH>
                      <wp:positionV relativeFrom="paragraph">
                        <wp:posOffset>0</wp:posOffset>
                      </wp:positionV>
                      <wp:extent cx="76200" cy="28575"/>
                      <wp:effectExtent l="19050" t="19050" r="19050" b="28575"/>
                      <wp:wrapNone/>
                      <wp:docPr id="7953" name="Text Box 7103">
                        <a:extLst xmlns:a="http://schemas.openxmlformats.org/drawingml/2006/main">
                          <a:ext uri="{FF2B5EF4-FFF2-40B4-BE49-F238E27FC236}">
                            <a16:creationId xmlns:a16="http://schemas.microsoft.com/office/drawing/2014/main" id="{00000000-0008-0000-0000-00001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0D9FEC" id="Text Box 7103" o:spid="_x0000_s1026" type="#_x0000_t202" style="position:absolute;margin-left:0;margin-top:0;width:6pt;height:2.25pt;z-index:2510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7488" behindDoc="0" locked="0" layoutInCell="1" allowOverlap="1" wp14:anchorId="3F9B2BD1" wp14:editId="11E9CED4">
                      <wp:simplePos x="0" y="0"/>
                      <wp:positionH relativeFrom="column">
                        <wp:posOffset>0</wp:posOffset>
                      </wp:positionH>
                      <wp:positionV relativeFrom="paragraph">
                        <wp:posOffset>0</wp:posOffset>
                      </wp:positionV>
                      <wp:extent cx="76200" cy="28575"/>
                      <wp:effectExtent l="19050" t="19050" r="19050" b="28575"/>
                      <wp:wrapNone/>
                      <wp:docPr id="7954" name="Text Box 7102">
                        <a:extLst xmlns:a="http://schemas.openxmlformats.org/drawingml/2006/main">
                          <a:ext uri="{FF2B5EF4-FFF2-40B4-BE49-F238E27FC236}">
                            <a16:creationId xmlns:a16="http://schemas.microsoft.com/office/drawing/2014/main" id="{00000000-0008-0000-0000-00001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2276B7" id="Text Box 7102" o:spid="_x0000_s1026" type="#_x0000_t202" style="position:absolute;margin-left:0;margin-top:0;width:6pt;height:2.25pt;z-index:2510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8512" behindDoc="0" locked="0" layoutInCell="1" allowOverlap="1" wp14:anchorId="3EECD58E" wp14:editId="51B04CFE">
                      <wp:simplePos x="0" y="0"/>
                      <wp:positionH relativeFrom="column">
                        <wp:posOffset>0</wp:posOffset>
                      </wp:positionH>
                      <wp:positionV relativeFrom="paragraph">
                        <wp:posOffset>0</wp:posOffset>
                      </wp:positionV>
                      <wp:extent cx="76200" cy="28575"/>
                      <wp:effectExtent l="19050" t="19050" r="19050" b="28575"/>
                      <wp:wrapNone/>
                      <wp:docPr id="7955" name="Text Box 7101">
                        <a:extLst xmlns:a="http://schemas.openxmlformats.org/drawingml/2006/main">
                          <a:ext uri="{FF2B5EF4-FFF2-40B4-BE49-F238E27FC236}">
                            <a16:creationId xmlns:a16="http://schemas.microsoft.com/office/drawing/2014/main" id="{00000000-0008-0000-0000-00001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8C94A" id="Text Box 7101" o:spid="_x0000_s1026" type="#_x0000_t202" style="position:absolute;margin-left:0;margin-top:0;width:6pt;height:2.25pt;z-index:2510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09536" behindDoc="0" locked="0" layoutInCell="1" allowOverlap="1" wp14:anchorId="1EC98041" wp14:editId="73868C07">
                      <wp:simplePos x="0" y="0"/>
                      <wp:positionH relativeFrom="column">
                        <wp:posOffset>0</wp:posOffset>
                      </wp:positionH>
                      <wp:positionV relativeFrom="paragraph">
                        <wp:posOffset>0</wp:posOffset>
                      </wp:positionV>
                      <wp:extent cx="76200" cy="28575"/>
                      <wp:effectExtent l="19050" t="19050" r="19050" b="28575"/>
                      <wp:wrapNone/>
                      <wp:docPr id="7956" name="Text Box 7100">
                        <a:extLst xmlns:a="http://schemas.openxmlformats.org/drawingml/2006/main">
                          <a:ext uri="{FF2B5EF4-FFF2-40B4-BE49-F238E27FC236}">
                            <a16:creationId xmlns:a16="http://schemas.microsoft.com/office/drawing/2014/main" id="{00000000-0008-0000-0000-00001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13C75F" id="Text Box 7100" o:spid="_x0000_s1026" type="#_x0000_t202" style="position:absolute;margin-left:0;margin-top:0;width:6pt;height:2.25pt;z-index:2510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0560" behindDoc="0" locked="0" layoutInCell="1" allowOverlap="1" wp14:anchorId="334A0505" wp14:editId="0BB6EDFE">
                      <wp:simplePos x="0" y="0"/>
                      <wp:positionH relativeFrom="column">
                        <wp:posOffset>0</wp:posOffset>
                      </wp:positionH>
                      <wp:positionV relativeFrom="paragraph">
                        <wp:posOffset>0</wp:posOffset>
                      </wp:positionV>
                      <wp:extent cx="76200" cy="28575"/>
                      <wp:effectExtent l="19050" t="19050" r="19050" b="28575"/>
                      <wp:wrapNone/>
                      <wp:docPr id="7957" name="Text Box 7099">
                        <a:extLst xmlns:a="http://schemas.openxmlformats.org/drawingml/2006/main">
                          <a:ext uri="{FF2B5EF4-FFF2-40B4-BE49-F238E27FC236}">
                            <a16:creationId xmlns:a16="http://schemas.microsoft.com/office/drawing/2014/main" id="{00000000-0008-0000-0000-00001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689A5" id="Text Box 7099" o:spid="_x0000_s1026" type="#_x0000_t202" style="position:absolute;margin-left:0;margin-top:0;width:6pt;height:2.25pt;z-index:2510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1584" behindDoc="0" locked="0" layoutInCell="1" allowOverlap="1" wp14:anchorId="39AF6EA1" wp14:editId="03D4F016">
                      <wp:simplePos x="0" y="0"/>
                      <wp:positionH relativeFrom="column">
                        <wp:posOffset>0</wp:posOffset>
                      </wp:positionH>
                      <wp:positionV relativeFrom="paragraph">
                        <wp:posOffset>0</wp:posOffset>
                      </wp:positionV>
                      <wp:extent cx="76200" cy="28575"/>
                      <wp:effectExtent l="19050" t="19050" r="19050" b="28575"/>
                      <wp:wrapNone/>
                      <wp:docPr id="7958" name="Text Box 7098">
                        <a:extLst xmlns:a="http://schemas.openxmlformats.org/drawingml/2006/main">
                          <a:ext uri="{FF2B5EF4-FFF2-40B4-BE49-F238E27FC236}">
                            <a16:creationId xmlns:a16="http://schemas.microsoft.com/office/drawing/2014/main" id="{00000000-0008-0000-0000-00001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C896B" id="Text Box 7098" o:spid="_x0000_s1026" type="#_x0000_t202" style="position:absolute;margin-left:0;margin-top:0;width:6pt;height:2.25pt;z-index:2510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2608" behindDoc="0" locked="0" layoutInCell="1" allowOverlap="1" wp14:anchorId="1A33D9DA" wp14:editId="1B0B220F">
                      <wp:simplePos x="0" y="0"/>
                      <wp:positionH relativeFrom="column">
                        <wp:posOffset>0</wp:posOffset>
                      </wp:positionH>
                      <wp:positionV relativeFrom="paragraph">
                        <wp:posOffset>0</wp:posOffset>
                      </wp:positionV>
                      <wp:extent cx="76200" cy="28575"/>
                      <wp:effectExtent l="19050" t="19050" r="19050" b="28575"/>
                      <wp:wrapNone/>
                      <wp:docPr id="7959" name="Text Box 7097">
                        <a:extLst xmlns:a="http://schemas.openxmlformats.org/drawingml/2006/main">
                          <a:ext uri="{FF2B5EF4-FFF2-40B4-BE49-F238E27FC236}">
                            <a16:creationId xmlns:a16="http://schemas.microsoft.com/office/drawing/2014/main" id="{00000000-0008-0000-0000-00001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B36FE7" id="Text Box 7097" o:spid="_x0000_s1026" type="#_x0000_t202" style="position:absolute;margin-left:0;margin-top:0;width:6pt;height:2.25pt;z-index:2510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3632" behindDoc="0" locked="0" layoutInCell="1" allowOverlap="1" wp14:anchorId="52393EFC" wp14:editId="1526576B">
                      <wp:simplePos x="0" y="0"/>
                      <wp:positionH relativeFrom="column">
                        <wp:posOffset>0</wp:posOffset>
                      </wp:positionH>
                      <wp:positionV relativeFrom="paragraph">
                        <wp:posOffset>0</wp:posOffset>
                      </wp:positionV>
                      <wp:extent cx="76200" cy="28575"/>
                      <wp:effectExtent l="19050" t="19050" r="19050" b="28575"/>
                      <wp:wrapNone/>
                      <wp:docPr id="7960" name="Text Box 7096">
                        <a:extLst xmlns:a="http://schemas.openxmlformats.org/drawingml/2006/main">
                          <a:ext uri="{FF2B5EF4-FFF2-40B4-BE49-F238E27FC236}">
                            <a16:creationId xmlns:a16="http://schemas.microsoft.com/office/drawing/2014/main" id="{00000000-0008-0000-0000-00001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A88B6" id="Text Box 7096" o:spid="_x0000_s1026" type="#_x0000_t202" style="position:absolute;margin-left:0;margin-top:0;width:6pt;height:2.25pt;z-index:2510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4656" behindDoc="0" locked="0" layoutInCell="1" allowOverlap="1" wp14:anchorId="79322BA0" wp14:editId="7AF45FA9">
                      <wp:simplePos x="0" y="0"/>
                      <wp:positionH relativeFrom="column">
                        <wp:posOffset>0</wp:posOffset>
                      </wp:positionH>
                      <wp:positionV relativeFrom="paragraph">
                        <wp:posOffset>0</wp:posOffset>
                      </wp:positionV>
                      <wp:extent cx="76200" cy="28575"/>
                      <wp:effectExtent l="19050" t="19050" r="19050" b="28575"/>
                      <wp:wrapNone/>
                      <wp:docPr id="7961" name="Text Box 7095">
                        <a:extLst xmlns:a="http://schemas.openxmlformats.org/drawingml/2006/main">
                          <a:ext uri="{FF2B5EF4-FFF2-40B4-BE49-F238E27FC236}">
                            <a16:creationId xmlns:a16="http://schemas.microsoft.com/office/drawing/2014/main" id="{00000000-0008-0000-0000-00001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9F27E" id="Text Box 7095" o:spid="_x0000_s1026" type="#_x0000_t202" style="position:absolute;margin-left:0;margin-top:0;width:6pt;height:2.25pt;z-index:2510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5680" behindDoc="0" locked="0" layoutInCell="1" allowOverlap="1" wp14:anchorId="14C0906A" wp14:editId="0C06D4A7">
                      <wp:simplePos x="0" y="0"/>
                      <wp:positionH relativeFrom="column">
                        <wp:posOffset>0</wp:posOffset>
                      </wp:positionH>
                      <wp:positionV relativeFrom="paragraph">
                        <wp:posOffset>0</wp:posOffset>
                      </wp:positionV>
                      <wp:extent cx="76200" cy="28575"/>
                      <wp:effectExtent l="19050" t="19050" r="19050" b="28575"/>
                      <wp:wrapNone/>
                      <wp:docPr id="7962" name="Text Box 7094">
                        <a:extLst xmlns:a="http://schemas.openxmlformats.org/drawingml/2006/main">
                          <a:ext uri="{FF2B5EF4-FFF2-40B4-BE49-F238E27FC236}">
                            <a16:creationId xmlns:a16="http://schemas.microsoft.com/office/drawing/2014/main" id="{00000000-0008-0000-0000-00001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681E4" id="Text Box 7094" o:spid="_x0000_s1026" type="#_x0000_t202" style="position:absolute;margin-left:0;margin-top:0;width:6pt;height:2.25pt;z-index:2510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6704" behindDoc="0" locked="0" layoutInCell="1" allowOverlap="1" wp14:anchorId="3A70EC94" wp14:editId="7D18C0B0">
                      <wp:simplePos x="0" y="0"/>
                      <wp:positionH relativeFrom="column">
                        <wp:posOffset>0</wp:posOffset>
                      </wp:positionH>
                      <wp:positionV relativeFrom="paragraph">
                        <wp:posOffset>0</wp:posOffset>
                      </wp:positionV>
                      <wp:extent cx="76200" cy="28575"/>
                      <wp:effectExtent l="19050" t="19050" r="19050" b="28575"/>
                      <wp:wrapNone/>
                      <wp:docPr id="7963" name="Text Box 7093">
                        <a:extLst xmlns:a="http://schemas.openxmlformats.org/drawingml/2006/main">
                          <a:ext uri="{FF2B5EF4-FFF2-40B4-BE49-F238E27FC236}">
                            <a16:creationId xmlns:a16="http://schemas.microsoft.com/office/drawing/2014/main" id="{00000000-0008-0000-0000-00001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8BD1F" id="Text Box 7093" o:spid="_x0000_s1026" type="#_x0000_t202" style="position:absolute;margin-left:0;margin-top:0;width:6pt;height:2.25pt;z-index:2510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7728" behindDoc="0" locked="0" layoutInCell="1" allowOverlap="1" wp14:anchorId="1930BAD7" wp14:editId="39A51EB8">
                      <wp:simplePos x="0" y="0"/>
                      <wp:positionH relativeFrom="column">
                        <wp:posOffset>0</wp:posOffset>
                      </wp:positionH>
                      <wp:positionV relativeFrom="paragraph">
                        <wp:posOffset>0</wp:posOffset>
                      </wp:positionV>
                      <wp:extent cx="76200" cy="28575"/>
                      <wp:effectExtent l="19050" t="19050" r="19050" b="28575"/>
                      <wp:wrapNone/>
                      <wp:docPr id="7964" name="Text Box 7092">
                        <a:extLst xmlns:a="http://schemas.openxmlformats.org/drawingml/2006/main">
                          <a:ext uri="{FF2B5EF4-FFF2-40B4-BE49-F238E27FC236}">
                            <a16:creationId xmlns:a16="http://schemas.microsoft.com/office/drawing/2014/main" id="{00000000-0008-0000-0000-00001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8B013" id="Text Box 7092" o:spid="_x0000_s1026" type="#_x0000_t202" style="position:absolute;margin-left:0;margin-top:0;width:6pt;height:2.25pt;z-index:2510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8752" behindDoc="0" locked="0" layoutInCell="1" allowOverlap="1" wp14:anchorId="7D7C921C" wp14:editId="0E983936">
                      <wp:simplePos x="0" y="0"/>
                      <wp:positionH relativeFrom="column">
                        <wp:posOffset>0</wp:posOffset>
                      </wp:positionH>
                      <wp:positionV relativeFrom="paragraph">
                        <wp:posOffset>0</wp:posOffset>
                      </wp:positionV>
                      <wp:extent cx="76200" cy="28575"/>
                      <wp:effectExtent l="19050" t="19050" r="19050" b="28575"/>
                      <wp:wrapNone/>
                      <wp:docPr id="7965" name="Text Box 7091">
                        <a:extLst xmlns:a="http://schemas.openxmlformats.org/drawingml/2006/main">
                          <a:ext uri="{FF2B5EF4-FFF2-40B4-BE49-F238E27FC236}">
                            <a16:creationId xmlns:a16="http://schemas.microsoft.com/office/drawing/2014/main" id="{00000000-0008-0000-0000-00001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93AC6" id="Text Box 7091" o:spid="_x0000_s1026" type="#_x0000_t202" style="position:absolute;margin-left:0;margin-top:0;width:6pt;height:2.25pt;z-index:2510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19776" behindDoc="0" locked="0" layoutInCell="1" allowOverlap="1" wp14:anchorId="2EFE2B5E" wp14:editId="00D78139">
                      <wp:simplePos x="0" y="0"/>
                      <wp:positionH relativeFrom="column">
                        <wp:posOffset>0</wp:posOffset>
                      </wp:positionH>
                      <wp:positionV relativeFrom="paragraph">
                        <wp:posOffset>0</wp:posOffset>
                      </wp:positionV>
                      <wp:extent cx="76200" cy="28575"/>
                      <wp:effectExtent l="19050" t="19050" r="19050" b="28575"/>
                      <wp:wrapNone/>
                      <wp:docPr id="7966" name="Text Box 7090">
                        <a:extLst xmlns:a="http://schemas.openxmlformats.org/drawingml/2006/main">
                          <a:ext uri="{FF2B5EF4-FFF2-40B4-BE49-F238E27FC236}">
                            <a16:creationId xmlns:a16="http://schemas.microsoft.com/office/drawing/2014/main" id="{00000000-0008-0000-0000-00001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AACE3" id="Text Box 7090" o:spid="_x0000_s1026" type="#_x0000_t202" style="position:absolute;margin-left:0;margin-top:0;width:6pt;height:2.25pt;z-index:2510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0800" behindDoc="0" locked="0" layoutInCell="1" allowOverlap="1" wp14:anchorId="67D27DE7" wp14:editId="66850873">
                      <wp:simplePos x="0" y="0"/>
                      <wp:positionH relativeFrom="column">
                        <wp:posOffset>0</wp:posOffset>
                      </wp:positionH>
                      <wp:positionV relativeFrom="paragraph">
                        <wp:posOffset>0</wp:posOffset>
                      </wp:positionV>
                      <wp:extent cx="76200" cy="28575"/>
                      <wp:effectExtent l="19050" t="19050" r="19050" b="28575"/>
                      <wp:wrapNone/>
                      <wp:docPr id="7967" name="Text Box 7089">
                        <a:extLst xmlns:a="http://schemas.openxmlformats.org/drawingml/2006/main">
                          <a:ext uri="{FF2B5EF4-FFF2-40B4-BE49-F238E27FC236}">
                            <a16:creationId xmlns:a16="http://schemas.microsoft.com/office/drawing/2014/main" id="{00000000-0008-0000-0000-00001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99C179" id="Text Box 7089" o:spid="_x0000_s1026" type="#_x0000_t202" style="position:absolute;margin-left:0;margin-top:0;width:6pt;height:2.25pt;z-index:2510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1824" behindDoc="0" locked="0" layoutInCell="1" allowOverlap="1" wp14:anchorId="1134EF12" wp14:editId="18A20C15">
                      <wp:simplePos x="0" y="0"/>
                      <wp:positionH relativeFrom="column">
                        <wp:posOffset>0</wp:posOffset>
                      </wp:positionH>
                      <wp:positionV relativeFrom="paragraph">
                        <wp:posOffset>0</wp:posOffset>
                      </wp:positionV>
                      <wp:extent cx="76200" cy="28575"/>
                      <wp:effectExtent l="19050" t="19050" r="19050" b="28575"/>
                      <wp:wrapNone/>
                      <wp:docPr id="7968" name="Text Box 7088">
                        <a:extLst xmlns:a="http://schemas.openxmlformats.org/drawingml/2006/main">
                          <a:ext uri="{FF2B5EF4-FFF2-40B4-BE49-F238E27FC236}">
                            <a16:creationId xmlns:a16="http://schemas.microsoft.com/office/drawing/2014/main" id="{00000000-0008-0000-0000-00002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DBC6D" id="Text Box 7088" o:spid="_x0000_s1026" type="#_x0000_t202" style="position:absolute;margin-left:0;margin-top:0;width:6pt;height:2.25pt;z-index:2510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2848" behindDoc="0" locked="0" layoutInCell="1" allowOverlap="1" wp14:anchorId="36C44B73" wp14:editId="1BB63A94">
                      <wp:simplePos x="0" y="0"/>
                      <wp:positionH relativeFrom="column">
                        <wp:posOffset>0</wp:posOffset>
                      </wp:positionH>
                      <wp:positionV relativeFrom="paragraph">
                        <wp:posOffset>0</wp:posOffset>
                      </wp:positionV>
                      <wp:extent cx="76200" cy="28575"/>
                      <wp:effectExtent l="19050" t="19050" r="19050" b="28575"/>
                      <wp:wrapNone/>
                      <wp:docPr id="7969" name="Text Box 7087">
                        <a:extLst xmlns:a="http://schemas.openxmlformats.org/drawingml/2006/main">
                          <a:ext uri="{FF2B5EF4-FFF2-40B4-BE49-F238E27FC236}">
                            <a16:creationId xmlns:a16="http://schemas.microsoft.com/office/drawing/2014/main" id="{00000000-0008-0000-0000-00002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571C5" id="Text Box 7087" o:spid="_x0000_s1026" type="#_x0000_t202" style="position:absolute;margin-left:0;margin-top:0;width:6pt;height:2.25pt;z-index:2510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3872" behindDoc="0" locked="0" layoutInCell="1" allowOverlap="1" wp14:anchorId="238F4050" wp14:editId="38F1F50A">
                      <wp:simplePos x="0" y="0"/>
                      <wp:positionH relativeFrom="column">
                        <wp:posOffset>0</wp:posOffset>
                      </wp:positionH>
                      <wp:positionV relativeFrom="paragraph">
                        <wp:posOffset>0</wp:posOffset>
                      </wp:positionV>
                      <wp:extent cx="76200" cy="28575"/>
                      <wp:effectExtent l="19050" t="19050" r="19050" b="28575"/>
                      <wp:wrapNone/>
                      <wp:docPr id="7970" name="Text Box 7086">
                        <a:extLst xmlns:a="http://schemas.openxmlformats.org/drawingml/2006/main">
                          <a:ext uri="{FF2B5EF4-FFF2-40B4-BE49-F238E27FC236}">
                            <a16:creationId xmlns:a16="http://schemas.microsoft.com/office/drawing/2014/main" id="{00000000-0008-0000-0000-00002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C57CF" id="Text Box 7086" o:spid="_x0000_s1026" type="#_x0000_t202" style="position:absolute;margin-left:0;margin-top:0;width:6pt;height:2.25pt;z-index:2510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4896" behindDoc="0" locked="0" layoutInCell="1" allowOverlap="1" wp14:anchorId="49A3061E" wp14:editId="35526018">
                      <wp:simplePos x="0" y="0"/>
                      <wp:positionH relativeFrom="column">
                        <wp:posOffset>0</wp:posOffset>
                      </wp:positionH>
                      <wp:positionV relativeFrom="paragraph">
                        <wp:posOffset>0</wp:posOffset>
                      </wp:positionV>
                      <wp:extent cx="76200" cy="28575"/>
                      <wp:effectExtent l="19050" t="19050" r="19050" b="28575"/>
                      <wp:wrapNone/>
                      <wp:docPr id="7971" name="Text Box 7085">
                        <a:extLst xmlns:a="http://schemas.openxmlformats.org/drawingml/2006/main">
                          <a:ext uri="{FF2B5EF4-FFF2-40B4-BE49-F238E27FC236}">
                            <a16:creationId xmlns:a16="http://schemas.microsoft.com/office/drawing/2014/main" id="{00000000-0008-0000-0000-00002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34E34" id="Text Box 7085" o:spid="_x0000_s1026" type="#_x0000_t202" style="position:absolute;margin-left:0;margin-top:0;width:6pt;height:2.25pt;z-index:2510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5920" behindDoc="0" locked="0" layoutInCell="1" allowOverlap="1" wp14:anchorId="0E2E8A90" wp14:editId="343D3BEE">
                      <wp:simplePos x="0" y="0"/>
                      <wp:positionH relativeFrom="column">
                        <wp:posOffset>0</wp:posOffset>
                      </wp:positionH>
                      <wp:positionV relativeFrom="paragraph">
                        <wp:posOffset>0</wp:posOffset>
                      </wp:positionV>
                      <wp:extent cx="76200" cy="28575"/>
                      <wp:effectExtent l="19050" t="19050" r="19050" b="28575"/>
                      <wp:wrapNone/>
                      <wp:docPr id="7972" name="Text Box 7084">
                        <a:extLst xmlns:a="http://schemas.openxmlformats.org/drawingml/2006/main">
                          <a:ext uri="{FF2B5EF4-FFF2-40B4-BE49-F238E27FC236}">
                            <a16:creationId xmlns:a16="http://schemas.microsoft.com/office/drawing/2014/main" id="{00000000-0008-0000-0000-00002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57DCCC" id="Text Box 7084" o:spid="_x0000_s1026" type="#_x0000_t202" style="position:absolute;margin-left:0;margin-top:0;width:6pt;height:2.25pt;z-index:2510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6944" behindDoc="0" locked="0" layoutInCell="1" allowOverlap="1" wp14:anchorId="2A866BBD" wp14:editId="2C30F0AE">
                      <wp:simplePos x="0" y="0"/>
                      <wp:positionH relativeFrom="column">
                        <wp:posOffset>0</wp:posOffset>
                      </wp:positionH>
                      <wp:positionV relativeFrom="paragraph">
                        <wp:posOffset>0</wp:posOffset>
                      </wp:positionV>
                      <wp:extent cx="76200" cy="28575"/>
                      <wp:effectExtent l="19050" t="19050" r="19050" b="28575"/>
                      <wp:wrapNone/>
                      <wp:docPr id="7973" name="Text Box 7083">
                        <a:extLst xmlns:a="http://schemas.openxmlformats.org/drawingml/2006/main">
                          <a:ext uri="{FF2B5EF4-FFF2-40B4-BE49-F238E27FC236}">
                            <a16:creationId xmlns:a16="http://schemas.microsoft.com/office/drawing/2014/main" id="{00000000-0008-0000-0000-00002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F92CB" id="Text Box 7083" o:spid="_x0000_s1026" type="#_x0000_t202" style="position:absolute;margin-left:0;margin-top:0;width:6pt;height:2.25pt;z-index:2510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7968" behindDoc="0" locked="0" layoutInCell="1" allowOverlap="1" wp14:anchorId="01DFF8B2" wp14:editId="6C8E072B">
                      <wp:simplePos x="0" y="0"/>
                      <wp:positionH relativeFrom="column">
                        <wp:posOffset>0</wp:posOffset>
                      </wp:positionH>
                      <wp:positionV relativeFrom="paragraph">
                        <wp:posOffset>0</wp:posOffset>
                      </wp:positionV>
                      <wp:extent cx="76200" cy="28575"/>
                      <wp:effectExtent l="19050" t="19050" r="19050" b="28575"/>
                      <wp:wrapNone/>
                      <wp:docPr id="7974" name="Text Box 7082">
                        <a:extLst xmlns:a="http://schemas.openxmlformats.org/drawingml/2006/main">
                          <a:ext uri="{FF2B5EF4-FFF2-40B4-BE49-F238E27FC236}">
                            <a16:creationId xmlns:a16="http://schemas.microsoft.com/office/drawing/2014/main" id="{00000000-0008-0000-0000-00002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9BCC5" id="Text Box 7082" o:spid="_x0000_s1026" type="#_x0000_t202" style="position:absolute;margin-left:0;margin-top:0;width:6pt;height:2.25pt;z-index:2510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28992" behindDoc="0" locked="0" layoutInCell="1" allowOverlap="1" wp14:anchorId="08547FA3" wp14:editId="1FB5F329">
                      <wp:simplePos x="0" y="0"/>
                      <wp:positionH relativeFrom="column">
                        <wp:posOffset>0</wp:posOffset>
                      </wp:positionH>
                      <wp:positionV relativeFrom="paragraph">
                        <wp:posOffset>0</wp:posOffset>
                      </wp:positionV>
                      <wp:extent cx="76200" cy="28575"/>
                      <wp:effectExtent l="19050" t="19050" r="19050" b="28575"/>
                      <wp:wrapNone/>
                      <wp:docPr id="7975" name="Text Box 7081">
                        <a:extLst xmlns:a="http://schemas.openxmlformats.org/drawingml/2006/main">
                          <a:ext uri="{FF2B5EF4-FFF2-40B4-BE49-F238E27FC236}">
                            <a16:creationId xmlns:a16="http://schemas.microsoft.com/office/drawing/2014/main" id="{00000000-0008-0000-0000-00002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6BE62" id="Text Box 7081" o:spid="_x0000_s1026" type="#_x0000_t202" style="position:absolute;margin-left:0;margin-top:0;width:6pt;height:2.25pt;z-index:2510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0016" behindDoc="0" locked="0" layoutInCell="1" allowOverlap="1" wp14:anchorId="2CB141D2" wp14:editId="223E2D29">
                      <wp:simplePos x="0" y="0"/>
                      <wp:positionH relativeFrom="column">
                        <wp:posOffset>0</wp:posOffset>
                      </wp:positionH>
                      <wp:positionV relativeFrom="paragraph">
                        <wp:posOffset>0</wp:posOffset>
                      </wp:positionV>
                      <wp:extent cx="76200" cy="28575"/>
                      <wp:effectExtent l="19050" t="19050" r="19050" b="28575"/>
                      <wp:wrapNone/>
                      <wp:docPr id="7976" name="Text Box 7080">
                        <a:extLst xmlns:a="http://schemas.openxmlformats.org/drawingml/2006/main">
                          <a:ext uri="{FF2B5EF4-FFF2-40B4-BE49-F238E27FC236}">
                            <a16:creationId xmlns:a16="http://schemas.microsoft.com/office/drawing/2014/main" id="{00000000-0008-0000-0000-00002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80BCC" id="Text Box 7080" o:spid="_x0000_s1026" type="#_x0000_t202" style="position:absolute;margin-left:0;margin-top:0;width:6pt;height:2.25pt;z-index:2510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1040" behindDoc="0" locked="0" layoutInCell="1" allowOverlap="1" wp14:anchorId="2736E934" wp14:editId="46573963">
                      <wp:simplePos x="0" y="0"/>
                      <wp:positionH relativeFrom="column">
                        <wp:posOffset>0</wp:posOffset>
                      </wp:positionH>
                      <wp:positionV relativeFrom="paragraph">
                        <wp:posOffset>0</wp:posOffset>
                      </wp:positionV>
                      <wp:extent cx="76200" cy="28575"/>
                      <wp:effectExtent l="19050" t="19050" r="19050" b="28575"/>
                      <wp:wrapNone/>
                      <wp:docPr id="7977" name="Text Box 7079">
                        <a:extLst xmlns:a="http://schemas.openxmlformats.org/drawingml/2006/main">
                          <a:ext uri="{FF2B5EF4-FFF2-40B4-BE49-F238E27FC236}">
                            <a16:creationId xmlns:a16="http://schemas.microsoft.com/office/drawing/2014/main" id="{00000000-0008-0000-0000-00002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3668F" id="Text Box 7079" o:spid="_x0000_s1026" type="#_x0000_t202" style="position:absolute;margin-left:0;margin-top:0;width:6pt;height:2.25pt;z-index:2510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2064" behindDoc="0" locked="0" layoutInCell="1" allowOverlap="1" wp14:anchorId="009D24E8" wp14:editId="1B416D59">
                      <wp:simplePos x="0" y="0"/>
                      <wp:positionH relativeFrom="column">
                        <wp:posOffset>0</wp:posOffset>
                      </wp:positionH>
                      <wp:positionV relativeFrom="paragraph">
                        <wp:posOffset>0</wp:posOffset>
                      </wp:positionV>
                      <wp:extent cx="76200" cy="28575"/>
                      <wp:effectExtent l="19050" t="19050" r="19050" b="28575"/>
                      <wp:wrapNone/>
                      <wp:docPr id="7978" name="Text Box 7078">
                        <a:extLst xmlns:a="http://schemas.openxmlformats.org/drawingml/2006/main">
                          <a:ext uri="{FF2B5EF4-FFF2-40B4-BE49-F238E27FC236}">
                            <a16:creationId xmlns:a16="http://schemas.microsoft.com/office/drawing/2014/main" id="{00000000-0008-0000-0000-00002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24E53" id="Text Box 7078" o:spid="_x0000_s1026" type="#_x0000_t202" style="position:absolute;margin-left:0;margin-top:0;width:6pt;height:2.25pt;z-index:2510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3088" behindDoc="0" locked="0" layoutInCell="1" allowOverlap="1" wp14:anchorId="279D8C2C" wp14:editId="380CB5C4">
                      <wp:simplePos x="0" y="0"/>
                      <wp:positionH relativeFrom="column">
                        <wp:posOffset>0</wp:posOffset>
                      </wp:positionH>
                      <wp:positionV relativeFrom="paragraph">
                        <wp:posOffset>0</wp:posOffset>
                      </wp:positionV>
                      <wp:extent cx="76200" cy="28575"/>
                      <wp:effectExtent l="19050" t="19050" r="19050" b="28575"/>
                      <wp:wrapNone/>
                      <wp:docPr id="7979" name="Text Box 7077">
                        <a:extLst xmlns:a="http://schemas.openxmlformats.org/drawingml/2006/main">
                          <a:ext uri="{FF2B5EF4-FFF2-40B4-BE49-F238E27FC236}">
                            <a16:creationId xmlns:a16="http://schemas.microsoft.com/office/drawing/2014/main" id="{00000000-0008-0000-0000-00002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4502F" id="Text Box 7077" o:spid="_x0000_s1026" type="#_x0000_t202" style="position:absolute;margin-left:0;margin-top:0;width:6pt;height:2.25pt;z-index:2510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4112" behindDoc="0" locked="0" layoutInCell="1" allowOverlap="1" wp14:anchorId="62173270" wp14:editId="5AA5F026">
                      <wp:simplePos x="0" y="0"/>
                      <wp:positionH relativeFrom="column">
                        <wp:posOffset>0</wp:posOffset>
                      </wp:positionH>
                      <wp:positionV relativeFrom="paragraph">
                        <wp:posOffset>0</wp:posOffset>
                      </wp:positionV>
                      <wp:extent cx="76200" cy="28575"/>
                      <wp:effectExtent l="19050" t="19050" r="19050" b="28575"/>
                      <wp:wrapNone/>
                      <wp:docPr id="7980" name="Text Box 7076">
                        <a:extLst xmlns:a="http://schemas.openxmlformats.org/drawingml/2006/main">
                          <a:ext uri="{FF2B5EF4-FFF2-40B4-BE49-F238E27FC236}">
                            <a16:creationId xmlns:a16="http://schemas.microsoft.com/office/drawing/2014/main" id="{00000000-0008-0000-0000-00002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D3453" id="Text Box 7076" o:spid="_x0000_s1026" type="#_x0000_t202" style="position:absolute;margin-left:0;margin-top:0;width:6pt;height:2.25pt;z-index:2510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5136" behindDoc="0" locked="0" layoutInCell="1" allowOverlap="1" wp14:anchorId="2EF6D418" wp14:editId="2AFADABE">
                      <wp:simplePos x="0" y="0"/>
                      <wp:positionH relativeFrom="column">
                        <wp:posOffset>0</wp:posOffset>
                      </wp:positionH>
                      <wp:positionV relativeFrom="paragraph">
                        <wp:posOffset>0</wp:posOffset>
                      </wp:positionV>
                      <wp:extent cx="76200" cy="28575"/>
                      <wp:effectExtent l="19050" t="19050" r="19050" b="28575"/>
                      <wp:wrapNone/>
                      <wp:docPr id="7981" name="Text Box 7075">
                        <a:extLst xmlns:a="http://schemas.openxmlformats.org/drawingml/2006/main">
                          <a:ext uri="{FF2B5EF4-FFF2-40B4-BE49-F238E27FC236}">
                            <a16:creationId xmlns:a16="http://schemas.microsoft.com/office/drawing/2014/main" id="{00000000-0008-0000-0000-00002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B41C5" id="Text Box 7075" o:spid="_x0000_s1026" type="#_x0000_t202" style="position:absolute;margin-left:0;margin-top:0;width:6pt;height:2.25pt;z-index:2510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6160" behindDoc="0" locked="0" layoutInCell="1" allowOverlap="1" wp14:anchorId="4E337BA7" wp14:editId="74A664F1">
                      <wp:simplePos x="0" y="0"/>
                      <wp:positionH relativeFrom="column">
                        <wp:posOffset>0</wp:posOffset>
                      </wp:positionH>
                      <wp:positionV relativeFrom="paragraph">
                        <wp:posOffset>0</wp:posOffset>
                      </wp:positionV>
                      <wp:extent cx="76200" cy="28575"/>
                      <wp:effectExtent l="19050" t="19050" r="19050" b="28575"/>
                      <wp:wrapNone/>
                      <wp:docPr id="7982" name="Text Box 7074">
                        <a:extLst xmlns:a="http://schemas.openxmlformats.org/drawingml/2006/main">
                          <a:ext uri="{FF2B5EF4-FFF2-40B4-BE49-F238E27FC236}">
                            <a16:creationId xmlns:a16="http://schemas.microsoft.com/office/drawing/2014/main" id="{00000000-0008-0000-0000-00002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CF94C" id="Text Box 7074" o:spid="_x0000_s1026" type="#_x0000_t202" style="position:absolute;margin-left:0;margin-top:0;width:6pt;height:2.25pt;z-index:2510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7184" behindDoc="0" locked="0" layoutInCell="1" allowOverlap="1" wp14:anchorId="281B94D4" wp14:editId="2E7B5B0D">
                      <wp:simplePos x="0" y="0"/>
                      <wp:positionH relativeFrom="column">
                        <wp:posOffset>0</wp:posOffset>
                      </wp:positionH>
                      <wp:positionV relativeFrom="paragraph">
                        <wp:posOffset>0</wp:posOffset>
                      </wp:positionV>
                      <wp:extent cx="76200" cy="28575"/>
                      <wp:effectExtent l="19050" t="19050" r="19050" b="28575"/>
                      <wp:wrapNone/>
                      <wp:docPr id="7983" name="Text Box 7073">
                        <a:extLst xmlns:a="http://schemas.openxmlformats.org/drawingml/2006/main">
                          <a:ext uri="{FF2B5EF4-FFF2-40B4-BE49-F238E27FC236}">
                            <a16:creationId xmlns:a16="http://schemas.microsoft.com/office/drawing/2014/main" id="{00000000-0008-0000-0000-00002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75387" id="Text Box 7073" o:spid="_x0000_s1026" type="#_x0000_t202" style="position:absolute;margin-left:0;margin-top:0;width:6pt;height:2.25pt;z-index:2510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8208" behindDoc="0" locked="0" layoutInCell="1" allowOverlap="1" wp14:anchorId="452956B7" wp14:editId="4D60D1F8">
                      <wp:simplePos x="0" y="0"/>
                      <wp:positionH relativeFrom="column">
                        <wp:posOffset>0</wp:posOffset>
                      </wp:positionH>
                      <wp:positionV relativeFrom="paragraph">
                        <wp:posOffset>0</wp:posOffset>
                      </wp:positionV>
                      <wp:extent cx="76200" cy="28575"/>
                      <wp:effectExtent l="19050" t="19050" r="19050" b="28575"/>
                      <wp:wrapNone/>
                      <wp:docPr id="7984" name="Text Box 7072">
                        <a:extLst xmlns:a="http://schemas.openxmlformats.org/drawingml/2006/main">
                          <a:ext uri="{FF2B5EF4-FFF2-40B4-BE49-F238E27FC236}">
                            <a16:creationId xmlns:a16="http://schemas.microsoft.com/office/drawing/2014/main" id="{00000000-0008-0000-0000-00003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22A25E" id="Text Box 7072" o:spid="_x0000_s1026" type="#_x0000_t202" style="position:absolute;margin-left:0;margin-top:0;width:6pt;height:2.25pt;z-index:2510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39232" behindDoc="0" locked="0" layoutInCell="1" allowOverlap="1" wp14:anchorId="5DF0922E" wp14:editId="1664058A">
                      <wp:simplePos x="0" y="0"/>
                      <wp:positionH relativeFrom="column">
                        <wp:posOffset>0</wp:posOffset>
                      </wp:positionH>
                      <wp:positionV relativeFrom="paragraph">
                        <wp:posOffset>0</wp:posOffset>
                      </wp:positionV>
                      <wp:extent cx="76200" cy="28575"/>
                      <wp:effectExtent l="19050" t="19050" r="19050" b="28575"/>
                      <wp:wrapNone/>
                      <wp:docPr id="7985" name="Text Box 7071">
                        <a:extLst xmlns:a="http://schemas.openxmlformats.org/drawingml/2006/main">
                          <a:ext uri="{FF2B5EF4-FFF2-40B4-BE49-F238E27FC236}">
                            <a16:creationId xmlns:a16="http://schemas.microsoft.com/office/drawing/2014/main" id="{00000000-0008-0000-0000-00003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5F04A" id="Text Box 7071" o:spid="_x0000_s1026" type="#_x0000_t202" style="position:absolute;margin-left:0;margin-top:0;width:6pt;height:2.25pt;z-index:2510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0256" behindDoc="0" locked="0" layoutInCell="1" allowOverlap="1" wp14:anchorId="7124D788" wp14:editId="16354EEF">
                      <wp:simplePos x="0" y="0"/>
                      <wp:positionH relativeFrom="column">
                        <wp:posOffset>0</wp:posOffset>
                      </wp:positionH>
                      <wp:positionV relativeFrom="paragraph">
                        <wp:posOffset>0</wp:posOffset>
                      </wp:positionV>
                      <wp:extent cx="76200" cy="28575"/>
                      <wp:effectExtent l="19050" t="19050" r="19050" b="28575"/>
                      <wp:wrapNone/>
                      <wp:docPr id="7986" name="Text Box 7070">
                        <a:extLst xmlns:a="http://schemas.openxmlformats.org/drawingml/2006/main">
                          <a:ext uri="{FF2B5EF4-FFF2-40B4-BE49-F238E27FC236}">
                            <a16:creationId xmlns:a16="http://schemas.microsoft.com/office/drawing/2014/main" id="{00000000-0008-0000-0000-00003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22CE1" id="Text Box 7070" o:spid="_x0000_s1026" type="#_x0000_t202" style="position:absolute;margin-left:0;margin-top:0;width:6pt;height:2.25pt;z-index:2510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1280" behindDoc="0" locked="0" layoutInCell="1" allowOverlap="1" wp14:anchorId="2D6D8108" wp14:editId="1621EB76">
                      <wp:simplePos x="0" y="0"/>
                      <wp:positionH relativeFrom="column">
                        <wp:posOffset>0</wp:posOffset>
                      </wp:positionH>
                      <wp:positionV relativeFrom="paragraph">
                        <wp:posOffset>0</wp:posOffset>
                      </wp:positionV>
                      <wp:extent cx="76200" cy="28575"/>
                      <wp:effectExtent l="19050" t="19050" r="19050" b="28575"/>
                      <wp:wrapNone/>
                      <wp:docPr id="7987" name="Text Box 7069">
                        <a:extLst xmlns:a="http://schemas.openxmlformats.org/drawingml/2006/main">
                          <a:ext uri="{FF2B5EF4-FFF2-40B4-BE49-F238E27FC236}">
                            <a16:creationId xmlns:a16="http://schemas.microsoft.com/office/drawing/2014/main" id="{00000000-0008-0000-0000-00003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96596" id="Text Box 7069" o:spid="_x0000_s1026" type="#_x0000_t202" style="position:absolute;margin-left:0;margin-top:0;width:6pt;height:2.25pt;z-index:2510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2304" behindDoc="0" locked="0" layoutInCell="1" allowOverlap="1" wp14:anchorId="5CFBD6DD" wp14:editId="2E52D008">
                      <wp:simplePos x="0" y="0"/>
                      <wp:positionH relativeFrom="column">
                        <wp:posOffset>0</wp:posOffset>
                      </wp:positionH>
                      <wp:positionV relativeFrom="paragraph">
                        <wp:posOffset>0</wp:posOffset>
                      </wp:positionV>
                      <wp:extent cx="76200" cy="28575"/>
                      <wp:effectExtent l="19050" t="19050" r="19050" b="28575"/>
                      <wp:wrapNone/>
                      <wp:docPr id="7988" name="Text Box 7068">
                        <a:extLst xmlns:a="http://schemas.openxmlformats.org/drawingml/2006/main">
                          <a:ext uri="{FF2B5EF4-FFF2-40B4-BE49-F238E27FC236}">
                            <a16:creationId xmlns:a16="http://schemas.microsoft.com/office/drawing/2014/main" id="{00000000-0008-0000-0000-00003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1A789" id="Text Box 7068" o:spid="_x0000_s1026" type="#_x0000_t202" style="position:absolute;margin-left:0;margin-top:0;width:6pt;height:2.25pt;z-index:2510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3328" behindDoc="0" locked="0" layoutInCell="1" allowOverlap="1" wp14:anchorId="446EB6A6" wp14:editId="3A03854B">
                      <wp:simplePos x="0" y="0"/>
                      <wp:positionH relativeFrom="column">
                        <wp:posOffset>0</wp:posOffset>
                      </wp:positionH>
                      <wp:positionV relativeFrom="paragraph">
                        <wp:posOffset>0</wp:posOffset>
                      </wp:positionV>
                      <wp:extent cx="76200" cy="28575"/>
                      <wp:effectExtent l="19050" t="19050" r="19050" b="28575"/>
                      <wp:wrapNone/>
                      <wp:docPr id="7989" name="Text Box 7067">
                        <a:extLst xmlns:a="http://schemas.openxmlformats.org/drawingml/2006/main">
                          <a:ext uri="{FF2B5EF4-FFF2-40B4-BE49-F238E27FC236}">
                            <a16:creationId xmlns:a16="http://schemas.microsoft.com/office/drawing/2014/main" id="{00000000-0008-0000-0000-00003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B95DB" id="Text Box 7067" o:spid="_x0000_s1026" type="#_x0000_t202" style="position:absolute;margin-left:0;margin-top:0;width:6pt;height:2.25pt;z-index:2510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4352" behindDoc="0" locked="0" layoutInCell="1" allowOverlap="1" wp14:anchorId="6661DA64" wp14:editId="341D658A">
                      <wp:simplePos x="0" y="0"/>
                      <wp:positionH relativeFrom="column">
                        <wp:posOffset>0</wp:posOffset>
                      </wp:positionH>
                      <wp:positionV relativeFrom="paragraph">
                        <wp:posOffset>0</wp:posOffset>
                      </wp:positionV>
                      <wp:extent cx="76200" cy="28575"/>
                      <wp:effectExtent l="19050" t="19050" r="19050" b="28575"/>
                      <wp:wrapNone/>
                      <wp:docPr id="7990" name="Text Box 7066">
                        <a:extLst xmlns:a="http://schemas.openxmlformats.org/drawingml/2006/main">
                          <a:ext uri="{FF2B5EF4-FFF2-40B4-BE49-F238E27FC236}">
                            <a16:creationId xmlns:a16="http://schemas.microsoft.com/office/drawing/2014/main" id="{00000000-0008-0000-0000-00003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CEB6A" id="Text Box 7066" o:spid="_x0000_s1026" type="#_x0000_t202" style="position:absolute;margin-left:0;margin-top:0;width:6pt;height:2.25pt;z-index:2510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5376" behindDoc="0" locked="0" layoutInCell="1" allowOverlap="1" wp14:anchorId="5304113C" wp14:editId="66CD2A0F">
                      <wp:simplePos x="0" y="0"/>
                      <wp:positionH relativeFrom="column">
                        <wp:posOffset>0</wp:posOffset>
                      </wp:positionH>
                      <wp:positionV relativeFrom="paragraph">
                        <wp:posOffset>0</wp:posOffset>
                      </wp:positionV>
                      <wp:extent cx="76200" cy="28575"/>
                      <wp:effectExtent l="19050" t="19050" r="19050" b="28575"/>
                      <wp:wrapNone/>
                      <wp:docPr id="7991" name="Text Box 7065">
                        <a:extLst xmlns:a="http://schemas.openxmlformats.org/drawingml/2006/main">
                          <a:ext uri="{FF2B5EF4-FFF2-40B4-BE49-F238E27FC236}">
                            <a16:creationId xmlns:a16="http://schemas.microsoft.com/office/drawing/2014/main" id="{00000000-0008-0000-0000-00003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D27FA" id="Text Box 7065" o:spid="_x0000_s1026" type="#_x0000_t202" style="position:absolute;margin-left:0;margin-top:0;width:6pt;height:2.25pt;z-index:2510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6400" behindDoc="0" locked="0" layoutInCell="1" allowOverlap="1" wp14:anchorId="5E15FBA5" wp14:editId="67D373DD">
                      <wp:simplePos x="0" y="0"/>
                      <wp:positionH relativeFrom="column">
                        <wp:posOffset>0</wp:posOffset>
                      </wp:positionH>
                      <wp:positionV relativeFrom="paragraph">
                        <wp:posOffset>0</wp:posOffset>
                      </wp:positionV>
                      <wp:extent cx="76200" cy="28575"/>
                      <wp:effectExtent l="19050" t="19050" r="19050" b="28575"/>
                      <wp:wrapNone/>
                      <wp:docPr id="7992" name="Text Box 7064">
                        <a:extLst xmlns:a="http://schemas.openxmlformats.org/drawingml/2006/main">
                          <a:ext uri="{FF2B5EF4-FFF2-40B4-BE49-F238E27FC236}">
                            <a16:creationId xmlns:a16="http://schemas.microsoft.com/office/drawing/2014/main" id="{00000000-0008-0000-0000-00003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644D1" id="Text Box 7064" o:spid="_x0000_s1026" type="#_x0000_t202" style="position:absolute;margin-left:0;margin-top:0;width:6pt;height:2.25pt;z-index:2510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7424" behindDoc="0" locked="0" layoutInCell="1" allowOverlap="1" wp14:anchorId="0C63C269" wp14:editId="3610CD23">
                      <wp:simplePos x="0" y="0"/>
                      <wp:positionH relativeFrom="column">
                        <wp:posOffset>0</wp:posOffset>
                      </wp:positionH>
                      <wp:positionV relativeFrom="paragraph">
                        <wp:posOffset>0</wp:posOffset>
                      </wp:positionV>
                      <wp:extent cx="76200" cy="28575"/>
                      <wp:effectExtent l="19050" t="19050" r="19050" b="28575"/>
                      <wp:wrapNone/>
                      <wp:docPr id="7993" name="Text Box 7063">
                        <a:extLst xmlns:a="http://schemas.openxmlformats.org/drawingml/2006/main">
                          <a:ext uri="{FF2B5EF4-FFF2-40B4-BE49-F238E27FC236}">
                            <a16:creationId xmlns:a16="http://schemas.microsoft.com/office/drawing/2014/main" id="{00000000-0008-0000-0000-00003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A05B3" id="Text Box 7063" o:spid="_x0000_s1026" type="#_x0000_t202" style="position:absolute;margin-left:0;margin-top:0;width:6pt;height:2.25pt;z-index:2510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8448" behindDoc="0" locked="0" layoutInCell="1" allowOverlap="1" wp14:anchorId="6A25E4F9" wp14:editId="3D9A881D">
                      <wp:simplePos x="0" y="0"/>
                      <wp:positionH relativeFrom="column">
                        <wp:posOffset>0</wp:posOffset>
                      </wp:positionH>
                      <wp:positionV relativeFrom="paragraph">
                        <wp:posOffset>0</wp:posOffset>
                      </wp:positionV>
                      <wp:extent cx="76200" cy="28575"/>
                      <wp:effectExtent l="19050" t="19050" r="19050" b="28575"/>
                      <wp:wrapNone/>
                      <wp:docPr id="7994" name="Text Box 7062">
                        <a:extLst xmlns:a="http://schemas.openxmlformats.org/drawingml/2006/main">
                          <a:ext uri="{FF2B5EF4-FFF2-40B4-BE49-F238E27FC236}">
                            <a16:creationId xmlns:a16="http://schemas.microsoft.com/office/drawing/2014/main" id="{00000000-0008-0000-0000-00003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7CC21" id="Text Box 7062" o:spid="_x0000_s1026" type="#_x0000_t202" style="position:absolute;margin-left:0;margin-top:0;width:6pt;height:2.25pt;z-index:2510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49472" behindDoc="0" locked="0" layoutInCell="1" allowOverlap="1" wp14:anchorId="4ACE1274" wp14:editId="6C64968D">
                      <wp:simplePos x="0" y="0"/>
                      <wp:positionH relativeFrom="column">
                        <wp:posOffset>0</wp:posOffset>
                      </wp:positionH>
                      <wp:positionV relativeFrom="paragraph">
                        <wp:posOffset>0</wp:posOffset>
                      </wp:positionV>
                      <wp:extent cx="76200" cy="28575"/>
                      <wp:effectExtent l="19050" t="19050" r="19050" b="28575"/>
                      <wp:wrapNone/>
                      <wp:docPr id="7995" name="Text Box 7061">
                        <a:extLst xmlns:a="http://schemas.openxmlformats.org/drawingml/2006/main">
                          <a:ext uri="{FF2B5EF4-FFF2-40B4-BE49-F238E27FC236}">
                            <a16:creationId xmlns:a16="http://schemas.microsoft.com/office/drawing/2014/main" id="{00000000-0008-0000-0000-00003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133BE" id="Text Box 7061" o:spid="_x0000_s1026" type="#_x0000_t202" style="position:absolute;margin-left:0;margin-top:0;width:6pt;height:2.25pt;z-index:2510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0496" behindDoc="0" locked="0" layoutInCell="1" allowOverlap="1" wp14:anchorId="5EA6B87E" wp14:editId="69F08D24">
                      <wp:simplePos x="0" y="0"/>
                      <wp:positionH relativeFrom="column">
                        <wp:posOffset>0</wp:posOffset>
                      </wp:positionH>
                      <wp:positionV relativeFrom="paragraph">
                        <wp:posOffset>0</wp:posOffset>
                      </wp:positionV>
                      <wp:extent cx="76200" cy="28575"/>
                      <wp:effectExtent l="19050" t="19050" r="19050" b="28575"/>
                      <wp:wrapNone/>
                      <wp:docPr id="7996" name="Text Box 7060">
                        <a:extLst xmlns:a="http://schemas.openxmlformats.org/drawingml/2006/main">
                          <a:ext uri="{FF2B5EF4-FFF2-40B4-BE49-F238E27FC236}">
                            <a16:creationId xmlns:a16="http://schemas.microsoft.com/office/drawing/2014/main" id="{00000000-0008-0000-0000-00003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26B32" id="Text Box 7060" o:spid="_x0000_s1026" type="#_x0000_t202" style="position:absolute;margin-left:0;margin-top:0;width:6pt;height:2.25pt;z-index:2510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1520" behindDoc="0" locked="0" layoutInCell="1" allowOverlap="1" wp14:anchorId="3D009722" wp14:editId="4C6389E6">
                      <wp:simplePos x="0" y="0"/>
                      <wp:positionH relativeFrom="column">
                        <wp:posOffset>0</wp:posOffset>
                      </wp:positionH>
                      <wp:positionV relativeFrom="paragraph">
                        <wp:posOffset>0</wp:posOffset>
                      </wp:positionV>
                      <wp:extent cx="76200" cy="28575"/>
                      <wp:effectExtent l="19050" t="19050" r="19050" b="28575"/>
                      <wp:wrapNone/>
                      <wp:docPr id="7997" name="Text Box 7059">
                        <a:extLst xmlns:a="http://schemas.openxmlformats.org/drawingml/2006/main">
                          <a:ext uri="{FF2B5EF4-FFF2-40B4-BE49-F238E27FC236}">
                            <a16:creationId xmlns:a16="http://schemas.microsoft.com/office/drawing/2014/main" id="{00000000-0008-0000-0000-00003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5BFD6" id="Text Box 7059" o:spid="_x0000_s1026" type="#_x0000_t202" style="position:absolute;margin-left:0;margin-top:0;width:6pt;height:2.25pt;z-index:2510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2544" behindDoc="0" locked="0" layoutInCell="1" allowOverlap="1" wp14:anchorId="5AB2D9A1" wp14:editId="21AE2502">
                      <wp:simplePos x="0" y="0"/>
                      <wp:positionH relativeFrom="column">
                        <wp:posOffset>0</wp:posOffset>
                      </wp:positionH>
                      <wp:positionV relativeFrom="paragraph">
                        <wp:posOffset>0</wp:posOffset>
                      </wp:positionV>
                      <wp:extent cx="76200" cy="28575"/>
                      <wp:effectExtent l="19050" t="19050" r="19050" b="28575"/>
                      <wp:wrapNone/>
                      <wp:docPr id="7998" name="Text Box 7058">
                        <a:extLst xmlns:a="http://schemas.openxmlformats.org/drawingml/2006/main">
                          <a:ext uri="{FF2B5EF4-FFF2-40B4-BE49-F238E27FC236}">
                            <a16:creationId xmlns:a16="http://schemas.microsoft.com/office/drawing/2014/main" id="{00000000-0008-0000-0000-00003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E3457" id="Text Box 7058" o:spid="_x0000_s1026" type="#_x0000_t202" style="position:absolute;margin-left:0;margin-top:0;width:6pt;height:2.25pt;z-index:2510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3568" behindDoc="0" locked="0" layoutInCell="1" allowOverlap="1" wp14:anchorId="1A53CD02" wp14:editId="30CE7925">
                      <wp:simplePos x="0" y="0"/>
                      <wp:positionH relativeFrom="column">
                        <wp:posOffset>0</wp:posOffset>
                      </wp:positionH>
                      <wp:positionV relativeFrom="paragraph">
                        <wp:posOffset>0</wp:posOffset>
                      </wp:positionV>
                      <wp:extent cx="76200" cy="28575"/>
                      <wp:effectExtent l="19050" t="19050" r="19050" b="28575"/>
                      <wp:wrapNone/>
                      <wp:docPr id="7999" name="Text Box 7057">
                        <a:extLst xmlns:a="http://schemas.openxmlformats.org/drawingml/2006/main">
                          <a:ext uri="{FF2B5EF4-FFF2-40B4-BE49-F238E27FC236}">
                            <a16:creationId xmlns:a16="http://schemas.microsoft.com/office/drawing/2014/main" id="{00000000-0008-0000-0000-00003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6BCFAD" id="Text Box 7057" o:spid="_x0000_s1026" type="#_x0000_t202" style="position:absolute;margin-left:0;margin-top:0;width:6pt;height:2.25pt;z-index:2510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4592" behindDoc="0" locked="0" layoutInCell="1" allowOverlap="1" wp14:anchorId="1BEC7F33" wp14:editId="7C0A5BDA">
                      <wp:simplePos x="0" y="0"/>
                      <wp:positionH relativeFrom="column">
                        <wp:posOffset>0</wp:posOffset>
                      </wp:positionH>
                      <wp:positionV relativeFrom="paragraph">
                        <wp:posOffset>0</wp:posOffset>
                      </wp:positionV>
                      <wp:extent cx="76200" cy="28575"/>
                      <wp:effectExtent l="19050" t="19050" r="19050" b="28575"/>
                      <wp:wrapNone/>
                      <wp:docPr id="8000" name="Text Box 7056">
                        <a:extLst xmlns:a="http://schemas.openxmlformats.org/drawingml/2006/main">
                          <a:ext uri="{FF2B5EF4-FFF2-40B4-BE49-F238E27FC236}">
                            <a16:creationId xmlns:a16="http://schemas.microsoft.com/office/drawing/2014/main" id="{00000000-0008-0000-0000-00004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7395D" id="Text Box 7056" o:spid="_x0000_s1026" type="#_x0000_t202" style="position:absolute;margin-left:0;margin-top:0;width:6pt;height:2.25pt;z-index:2510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5616" behindDoc="0" locked="0" layoutInCell="1" allowOverlap="1" wp14:anchorId="5AD88737" wp14:editId="3472AB1D">
                      <wp:simplePos x="0" y="0"/>
                      <wp:positionH relativeFrom="column">
                        <wp:posOffset>0</wp:posOffset>
                      </wp:positionH>
                      <wp:positionV relativeFrom="paragraph">
                        <wp:posOffset>0</wp:posOffset>
                      </wp:positionV>
                      <wp:extent cx="76200" cy="28575"/>
                      <wp:effectExtent l="19050" t="19050" r="19050" b="28575"/>
                      <wp:wrapNone/>
                      <wp:docPr id="8001" name="Text Box 7055">
                        <a:extLst xmlns:a="http://schemas.openxmlformats.org/drawingml/2006/main">
                          <a:ext uri="{FF2B5EF4-FFF2-40B4-BE49-F238E27FC236}">
                            <a16:creationId xmlns:a16="http://schemas.microsoft.com/office/drawing/2014/main" id="{00000000-0008-0000-0000-00004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E6551" id="Text Box 7055" o:spid="_x0000_s1026" type="#_x0000_t202" style="position:absolute;margin-left:0;margin-top:0;width:6pt;height:2.25pt;z-index:2510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6640" behindDoc="0" locked="0" layoutInCell="1" allowOverlap="1" wp14:anchorId="3FC831F5" wp14:editId="2E1B472F">
                      <wp:simplePos x="0" y="0"/>
                      <wp:positionH relativeFrom="column">
                        <wp:posOffset>0</wp:posOffset>
                      </wp:positionH>
                      <wp:positionV relativeFrom="paragraph">
                        <wp:posOffset>0</wp:posOffset>
                      </wp:positionV>
                      <wp:extent cx="76200" cy="28575"/>
                      <wp:effectExtent l="19050" t="19050" r="19050" b="28575"/>
                      <wp:wrapNone/>
                      <wp:docPr id="8002" name="Text Box 7054">
                        <a:extLst xmlns:a="http://schemas.openxmlformats.org/drawingml/2006/main">
                          <a:ext uri="{FF2B5EF4-FFF2-40B4-BE49-F238E27FC236}">
                            <a16:creationId xmlns:a16="http://schemas.microsoft.com/office/drawing/2014/main" id="{00000000-0008-0000-0000-00004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AC9C6" id="Text Box 7054" o:spid="_x0000_s1026" type="#_x0000_t202" style="position:absolute;margin-left:0;margin-top:0;width:6pt;height:2.25pt;z-index:2510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7664" behindDoc="0" locked="0" layoutInCell="1" allowOverlap="1" wp14:anchorId="7E3149D5" wp14:editId="6786B322">
                      <wp:simplePos x="0" y="0"/>
                      <wp:positionH relativeFrom="column">
                        <wp:posOffset>0</wp:posOffset>
                      </wp:positionH>
                      <wp:positionV relativeFrom="paragraph">
                        <wp:posOffset>0</wp:posOffset>
                      </wp:positionV>
                      <wp:extent cx="76200" cy="28575"/>
                      <wp:effectExtent l="19050" t="19050" r="19050" b="28575"/>
                      <wp:wrapNone/>
                      <wp:docPr id="8003" name="Text Box 7053">
                        <a:extLst xmlns:a="http://schemas.openxmlformats.org/drawingml/2006/main">
                          <a:ext uri="{FF2B5EF4-FFF2-40B4-BE49-F238E27FC236}">
                            <a16:creationId xmlns:a16="http://schemas.microsoft.com/office/drawing/2014/main" id="{00000000-0008-0000-0000-00004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8454E" id="Text Box 7053" o:spid="_x0000_s1026" type="#_x0000_t202" style="position:absolute;margin-left:0;margin-top:0;width:6pt;height:2.25pt;z-index:2510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8688" behindDoc="0" locked="0" layoutInCell="1" allowOverlap="1" wp14:anchorId="43EA7BAC" wp14:editId="3593101F">
                      <wp:simplePos x="0" y="0"/>
                      <wp:positionH relativeFrom="column">
                        <wp:posOffset>0</wp:posOffset>
                      </wp:positionH>
                      <wp:positionV relativeFrom="paragraph">
                        <wp:posOffset>0</wp:posOffset>
                      </wp:positionV>
                      <wp:extent cx="76200" cy="28575"/>
                      <wp:effectExtent l="19050" t="19050" r="19050" b="28575"/>
                      <wp:wrapNone/>
                      <wp:docPr id="8004" name="Text Box 7052">
                        <a:extLst xmlns:a="http://schemas.openxmlformats.org/drawingml/2006/main">
                          <a:ext uri="{FF2B5EF4-FFF2-40B4-BE49-F238E27FC236}">
                            <a16:creationId xmlns:a16="http://schemas.microsoft.com/office/drawing/2014/main" id="{00000000-0008-0000-0000-00004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B878E" id="Text Box 7052" o:spid="_x0000_s1026" type="#_x0000_t202" style="position:absolute;margin-left:0;margin-top:0;width:6pt;height:2.25pt;z-index:2510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59712" behindDoc="0" locked="0" layoutInCell="1" allowOverlap="1" wp14:anchorId="159742BD" wp14:editId="65DE36E6">
                      <wp:simplePos x="0" y="0"/>
                      <wp:positionH relativeFrom="column">
                        <wp:posOffset>0</wp:posOffset>
                      </wp:positionH>
                      <wp:positionV relativeFrom="paragraph">
                        <wp:posOffset>0</wp:posOffset>
                      </wp:positionV>
                      <wp:extent cx="76200" cy="28575"/>
                      <wp:effectExtent l="19050" t="19050" r="19050" b="28575"/>
                      <wp:wrapNone/>
                      <wp:docPr id="8005" name="Text Box 7051">
                        <a:extLst xmlns:a="http://schemas.openxmlformats.org/drawingml/2006/main">
                          <a:ext uri="{FF2B5EF4-FFF2-40B4-BE49-F238E27FC236}">
                            <a16:creationId xmlns:a16="http://schemas.microsoft.com/office/drawing/2014/main" id="{00000000-0008-0000-0000-00004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3287E" id="Text Box 7051" o:spid="_x0000_s1026" type="#_x0000_t202" style="position:absolute;margin-left:0;margin-top:0;width:6pt;height:2.25pt;z-index:2510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0736" behindDoc="0" locked="0" layoutInCell="1" allowOverlap="1" wp14:anchorId="66E80A8D" wp14:editId="18ECF3E4">
                      <wp:simplePos x="0" y="0"/>
                      <wp:positionH relativeFrom="column">
                        <wp:posOffset>0</wp:posOffset>
                      </wp:positionH>
                      <wp:positionV relativeFrom="paragraph">
                        <wp:posOffset>0</wp:posOffset>
                      </wp:positionV>
                      <wp:extent cx="76200" cy="28575"/>
                      <wp:effectExtent l="19050" t="19050" r="19050" b="28575"/>
                      <wp:wrapNone/>
                      <wp:docPr id="8006" name="Text Box 7050">
                        <a:extLst xmlns:a="http://schemas.openxmlformats.org/drawingml/2006/main">
                          <a:ext uri="{FF2B5EF4-FFF2-40B4-BE49-F238E27FC236}">
                            <a16:creationId xmlns:a16="http://schemas.microsoft.com/office/drawing/2014/main" id="{00000000-0008-0000-0000-00004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4B6786" id="Text Box 7050" o:spid="_x0000_s1026" type="#_x0000_t202" style="position:absolute;margin-left:0;margin-top:0;width:6pt;height:2.25pt;z-index:2510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1760" behindDoc="0" locked="0" layoutInCell="1" allowOverlap="1" wp14:anchorId="6EE99E68" wp14:editId="55553F9A">
                      <wp:simplePos x="0" y="0"/>
                      <wp:positionH relativeFrom="column">
                        <wp:posOffset>0</wp:posOffset>
                      </wp:positionH>
                      <wp:positionV relativeFrom="paragraph">
                        <wp:posOffset>0</wp:posOffset>
                      </wp:positionV>
                      <wp:extent cx="76200" cy="28575"/>
                      <wp:effectExtent l="19050" t="19050" r="19050" b="28575"/>
                      <wp:wrapNone/>
                      <wp:docPr id="8007" name="Text Box 7049">
                        <a:extLst xmlns:a="http://schemas.openxmlformats.org/drawingml/2006/main">
                          <a:ext uri="{FF2B5EF4-FFF2-40B4-BE49-F238E27FC236}">
                            <a16:creationId xmlns:a16="http://schemas.microsoft.com/office/drawing/2014/main" id="{00000000-0008-0000-0000-00004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42303" id="Text Box 7049" o:spid="_x0000_s1026" type="#_x0000_t202" style="position:absolute;margin-left:0;margin-top:0;width:6pt;height:2.25pt;z-index:2510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2784" behindDoc="0" locked="0" layoutInCell="1" allowOverlap="1" wp14:anchorId="136EFE29" wp14:editId="4275E59D">
                      <wp:simplePos x="0" y="0"/>
                      <wp:positionH relativeFrom="column">
                        <wp:posOffset>0</wp:posOffset>
                      </wp:positionH>
                      <wp:positionV relativeFrom="paragraph">
                        <wp:posOffset>0</wp:posOffset>
                      </wp:positionV>
                      <wp:extent cx="76200" cy="28575"/>
                      <wp:effectExtent l="19050" t="19050" r="19050" b="28575"/>
                      <wp:wrapNone/>
                      <wp:docPr id="8008" name="Text Box 7048">
                        <a:extLst xmlns:a="http://schemas.openxmlformats.org/drawingml/2006/main">
                          <a:ext uri="{FF2B5EF4-FFF2-40B4-BE49-F238E27FC236}">
                            <a16:creationId xmlns:a16="http://schemas.microsoft.com/office/drawing/2014/main" id="{00000000-0008-0000-0000-00004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715F1" id="Text Box 7048" o:spid="_x0000_s1026" type="#_x0000_t202" style="position:absolute;margin-left:0;margin-top:0;width:6pt;height:2.25pt;z-index:2510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3808" behindDoc="0" locked="0" layoutInCell="1" allowOverlap="1" wp14:anchorId="24192078" wp14:editId="3FF69CBD">
                      <wp:simplePos x="0" y="0"/>
                      <wp:positionH relativeFrom="column">
                        <wp:posOffset>0</wp:posOffset>
                      </wp:positionH>
                      <wp:positionV relativeFrom="paragraph">
                        <wp:posOffset>0</wp:posOffset>
                      </wp:positionV>
                      <wp:extent cx="76200" cy="28575"/>
                      <wp:effectExtent l="19050" t="19050" r="19050" b="28575"/>
                      <wp:wrapNone/>
                      <wp:docPr id="8009" name="Text Box 7047">
                        <a:extLst xmlns:a="http://schemas.openxmlformats.org/drawingml/2006/main">
                          <a:ext uri="{FF2B5EF4-FFF2-40B4-BE49-F238E27FC236}">
                            <a16:creationId xmlns:a16="http://schemas.microsoft.com/office/drawing/2014/main" id="{00000000-0008-0000-0000-00004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C5A51" id="Text Box 7047" o:spid="_x0000_s1026" type="#_x0000_t202" style="position:absolute;margin-left:0;margin-top:0;width:6pt;height:2.25pt;z-index:2510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4832" behindDoc="0" locked="0" layoutInCell="1" allowOverlap="1" wp14:anchorId="72FF708F" wp14:editId="72E7DD4B">
                      <wp:simplePos x="0" y="0"/>
                      <wp:positionH relativeFrom="column">
                        <wp:posOffset>0</wp:posOffset>
                      </wp:positionH>
                      <wp:positionV relativeFrom="paragraph">
                        <wp:posOffset>0</wp:posOffset>
                      </wp:positionV>
                      <wp:extent cx="76200" cy="28575"/>
                      <wp:effectExtent l="19050" t="19050" r="19050" b="28575"/>
                      <wp:wrapNone/>
                      <wp:docPr id="8010" name="Text Box 7046">
                        <a:extLst xmlns:a="http://schemas.openxmlformats.org/drawingml/2006/main">
                          <a:ext uri="{FF2B5EF4-FFF2-40B4-BE49-F238E27FC236}">
                            <a16:creationId xmlns:a16="http://schemas.microsoft.com/office/drawing/2014/main" id="{00000000-0008-0000-0000-00004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D998B" id="Text Box 7046" o:spid="_x0000_s1026" type="#_x0000_t202" style="position:absolute;margin-left:0;margin-top:0;width:6pt;height:2.25pt;z-index:2510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5856" behindDoc="0" locked="0" layoutInCell="1" allowOverlap="1" wp14:anchorId="4C8E1D67" wp14:editId="44216FE5">
                      <wp:simplePos x="0" y="0"/>
                      <wp:positionH relativeFrom="column">
                        <wp:posOffset>0</wp:posOffset>
                      </wp:positionH>
                      <wp:positionV relativeFrom="paragraph">
                        <wp:posOffset>0</wp:posOffset>
                      </wp:positionV>
                      <wp:extent cx="76200" cy="28575"/>
                      <wp:effectExtent l="19050" t="19050" r="19050" b="28575"/>
                      <wp:wrapNone/>
                      <wp:docPr id="8011" name="Text Box 7045">
                        <a:extLst xmlns:a="http://schemas.openxmlformats.org/drawingml/2006/main">
                          <a:ext uri="{FF2B5EF4-FFF2-40B4-BE49-F238E27FC236}">
                            <a16:creationId xmlns:a16="http://schemas.microsoft.com/office/drawing/2014/main" id="{00000000-0008-0000-0000-00004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FFC38" id="Text Box 7045" o:spid="_x0000_s1026" type="#_x0000_t202" style="position:absolute;margin-left:0;margin-top:0;width:6pt;height:2.25pt;z-index:2510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6880" behindDoc="0" locked="0" layoutInCell="1" allowOverlap="1" wp14:anchorId="030AD136" wp14:editId="51CE8286">
                      <wp:simplePos x="0" y="0"/>
                      <wp:positionH relativeFrom="column">
                        <wp:posOffset>0</wp:posOffset>
                      </wp:positionH>
                      <wp:positionV relativeFrom="paragraph">
                        <wp:posOffset>0</wp:posOffset>
                      </wp:positionV>
                      <wp:extent cx="76200" cy="28575"/>
                      <wp:effectExtent l="19050" t="19050" r="19050" b="28575"/>
                      <wp:wrapNone/>
                      <wp:docPr id="8012" name="Text Box 7044">
                        <a:extLst xmlns:a="http://schemas.openxmlformats.org/drawingml/2006/main">
                          <a:ext uri="{FF2B5EF4-FFF2-40B4-BE49-F238E27FC236}">
                            <a16:creationId xmlns:a16="http://schemas.microsoft.com/office/drawing/2014/main" id="{00000000-0008-0000-0000-00004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DABFC" id="Text Box 7044" o:spid="_x0000_s1026" type="#_x0000_t202" style="position:absolute;margin-left:0;margin-top:0;width:6pt;height:2.25pt;z-index:2510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7904" behindDoc="0" locked="0" layoutInCell="1" allowOverlap="1" wp14:anchorId="5108C175" wp14:editId="7A7242D1">
                      <wp:simplePos x="0" y="0"/>
                      <wp:positionH relativeFrom="column">
                        <wp:posOffset>0</wp:posOffset>
                      </wp:positionH>
                      <wp:positionV relativeFrom="paragraph">
                        <wp:posOffset>0</wp:posOffset>
                      </wp:positionV>
                      <wp:extent cx="76200" cy="28575"/>
                      <wp:effectExtent l="19050" t="19050" r="19050" b="28575"/>
                      <wp:wrapNone/>
                      <wp:docPr id="8013" name="Text Box 7043">
                        <a:extLst xmlns:a="http://schemas.openxmlformats.org/drawingml/2006/main">
                          <a:ext uri="{FF2B5EF4-FFF2-40B4-BE49-F238E27FC236}">
                            <a16:creationId xmlns:a16="http://schemas.microsoft.com/office/drawing/2014/main" id="{00000000-0008-0000-0000-00004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2794B" id="Text Box 7043" o:spid="_x0000_s1026" type="#_x0000_t202" style="position:absolute;margin-left:0;margin-top:0;width:6pt;height:2.25pt;z-index:2510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8928" behindDoc="0" locked="0" layoutInCell="1" allowOverlap="1" wp14:anchorId="57F2923A" wp14:editId="0C7A3A99">
                      <wp:simplePos x="0" y="0"/>
                      <wp:positionH relativeFrom="column">
                        <wp:posOffset>0</wp:posOffset>
                      </wp:positionH>
                      <wp:positionV relativeFrom="paragraph">
                        <wp:posOffset>0</wp:posOffset>
                      </wp:positionV>
                      <wp:extent cx="76200" cy="28575"/>
                      <wp:effectExtent l="19050" t="19050" r="19050" b="28575"/>
                      <wp:wrapNone/>
                      <wp:docPr id="8014" name="Text Box 7042">
                        <a:extLst xmlns:a="http://schemas.openxmlformats.org/drawingml/2006/main">
                          <a:ext uri="{FF2B5EF4-FFF2-40B4-BE49-F238E27FC236}">
                            <a16:creationId xmlns:a16="http://schemas.microsoft.com/office/drawing/2014/main" id="{00000000-0008-0000-0000-00004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0C8F8" id="Text Box 7042" o:spid="_x0000_s1026" type="#_x0000_t202" style="position:absolute;margin-left:0;margin-top:0;width:6pt;height:2.25pt;z-index:2510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69952" behindDoc="0" locked="0" layoutInCell="1" allowOverlap="1" wp14:anchorId="0FE09B0F" wp14:editId="4826BDFF">
                      <wp:simplePos x="0" y="0"/>
                      <wp:positionH relativeFrom="column">
                        <wp:posOffset>0</wp:posOffset>
                      </wp:positionH>
                      <wp:positionV relativeFrom="paragraph">
                        <wp:posOffset>0</wp:posOffset>
                      </wp:positionV>
                      <wp:extent cx="76200" cy="28575"/>
                      <wp:effectExtent l="19050" t="19050" r="19050" b="28575"/>
                      <wp:wrapNone/>
                      <wp:docPr id="8015" name="Text Box 7041">
                        <a:extLst xmlns:a="http://schemas.openxmlformats.org/drawingml/2006/main">
                          <a:ext uri="{FF2B5EF4-FFF2-40B4-BE49-F238E27FC236}">
                            <a16:creationId xmlns:a16="http://schemas.microsoft.com/office/drawing/2014/main" id="{00000000-0008-0000-0000-00004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FC948D" id="Text Box 7041" o:spid="_x0000_s1026" type="#_x0000_t202" style="position:absolute;margin-left:0;margin-top:0;width:6pt;height:2.25pt;z-index:2510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0976" behindDoc="0" locked="0" layoutInCell="1" allowOverlap="1" wp14:anchorId="36A935B6" wp14:editId="1153C53E">
                      <wp:simplePos x="0" y="0"/>
                      <wp:positionH relativeFrom="column">
                        <wp:posOffset>0</wp:posOffset>
                      </wp:positionH>
                      <wp:positionV relativeFrom="paragraph">
                        <wp:posOffset>0</wp:posOffset>
                      </wp:positionV>
                      <wp:extent cx="76200" cy="28575"/>
                      <wp:effectExtent l="19050" t="19050" r="19050" b="28575"/>
                      <wp:wrapNone/>
                      <wp:docPr id="8016" name="Text Box 7040">
                        <a:extLst xmlns:a="http://schemas.openxmlformats.org/drawingml/2006/main">
                          <a:ext uri="{FF2B5EF4-FFF2-40B4-BE49-F238E27FC236}">
                            <a16:creationId xmlns:a16="http://schemas.microsoft.com/office/drawing/2014/main" id="{00000000-0008-0000-0000-00005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7A51F" id="Text Box 7040" o:spid="_x0000_s1026" type="#_x0000_t202" style="position:absolute;margin-left:0;margin-top:0;width:6pt;height:2.25pt;z-index:2510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2000" behindDoc="0" locked="0" layoutInCell="1" allowOverlap="1" wp14:anchorId="147E67DA" wp14:editId="55C29AB0">
                      <wp:simplePos x="0" y="0"/>
                      <wp:positionH relativeFrom="column">
                        <wp:posOffset>0</wp:posOffset>
                      </wp:positionH>
                      <wp:positionV relativeFrom="paragraph">
                        <wp:posOffset>0</wp:posOffset>
                      </wp:positionV>
                      <wp:extent cx="76200" cy="28575"/>
                      <wp:effectExtent l="19050" t="19050" r="19050" b="28575"/>
                      <wp:wrapNone/>
                      <wp:docPr id="8017" name="Text Box 7039">
                        <a:extLst xmlns:a="http://schemas.openxmlformats.org/drawingml/2006/main">
                          <a:ext uri="{FF2B5EF4-FFF2-40B4-BE49-F238E27FC236}">
                            <a16:creationId xmlns:a16="http://schemas.microsoft.com/office/drawing/2014/main" id="{00000000-0008-0000-0000-00005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F66F5" id="Text Box 7039" o:spid="_x0000_s1026" type="#_x0000_t202" style="position:absolute;margin-left:0;margin-top:0;width:6pt;height:2.25pt;z-index:2510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3024" behindDoc="0" locked="0" layoutInCell="1" allowOverlap="1" wp14:anchorId="5062DCC7" wp14:editId="25B53080">
                      <wp:simplePos x="0" y="0"/>
                      <wp:positionH relativeFrom="column">
                        <wp:posOffset>0</wp:posOffset>
                      </wp:positionH>
                      <wp:positionV relativeFrom="paragraph">
                        <wp:posOffset>0</wp:posOffset>
                      </wp:positionV>
                      <wp:extent cx="76200" cy="28575"/>
                      <wp:effectExtent l="19050" t="19050" r="19050" b="28575"/>
                      <wp:wrapNone/>
                      <wp:docPr id="8018" name="Text Box 7038">
                        <a:extLst xmlns:a="http://schemas.openxmlformats.org/drawingml/2006/main">
                          <a:ext uri="{FF2B5EF4-FFF2-40B4-BE49-F238E27FC236}">
                            <a16:creationId xmlns:a16="http://schemas.microsoft.com/office/drawing/2014/main" id="{00000000-0008-0000-0000-00005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5F3EFB" id="Text Box 7038" o:spid="_x0000_s1026" type="#_x0000_t202" style="position:absolute;margin-left:0;margin-top:0;width:6pt;height:2.25pt;z-index:2510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4048" behindDoc="0" locked="0" layoutInCell="1" allowOverlap="1" wp14:anchorId="7BBC9C2D" wp14:editId="33125AD2">
                      <wp:simplePos x="0" y="0"/>
                      <wp:positionH relativeFrom="column">
                        <wp:posOffset>0</wp:posOffset>
                      </wp:positionH>
                      <wp:positionV relativeFrom="paragraph">
                        <wp:posOffset>0</wp:posOffset>
                      </wp:positionV>
                      <wp:extent cx="76200" cy="28575"/>
                      <wp:effectExtent l="19050" t="19050" r="19050" b="28575"/>
                      <wp:wrapNone/>
                      <wp:docPr id="8019" name="Text Box 7037">
                        <a:extLst xmlns:a="http://schemas.openxmlformats.org/drawingml/2006/main">
                          <a:ext uri="{FF2B5EF4-FFF2-40B4-BE49-F238E27FC236}">
                            <a16:creationId xmlns:a16="http://schemas.microsoft.com/office/drawing/2014/main" id="{00000000-0008-0000-0000-00005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F4944" id="Text Box 7037" o:spid="_x0000_s1026" type="#_x0000_t202" style="position:absolute;margin-left:0;margin-top:0;width:6pt;height:2.25pt;z-index:2510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5072" behindDoc="0" locked="0" layoutInCell="1" allowOverlap="1" wp14:anchorId="0DC05B0B" wp14:editId="6232E63B">
                      <wp:simplePos x="0" y="0"/>
                      <wp:positionH relativeFrom="column">
                        <wp:posOffset>0</wp:posOffset>
                      </wp:positionH>
                      <wp:positionV relativeFrom="paragraph">
                        <wp:posOffset>0</wp:posOffset>
                      </wp:positionV>
                      <wp:extent cx="76200" cy="28575"/>
                      <wp:effectExtent l="19050" t="19050" r="19050" b="28575"/>
                      <wp:wrapNone/>
                      <wp:docPr id="8020" name="Text Box 7036">
                        <a:extLst xmlns:a="http://schemas.openxmlformats.org/drawingml/2006/main">
                          <a:ext uri="{FF2B5EF4-FFF2-40B4-BE49-F238E27FC236}">
                            <a16:creationId xmlns:a16="http://schemas.microsoft.com/office/drawing/2014/main" id="{00000000-0008-0000-0000-00005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9561E5" id="Text Box 7036" o:spid="_x0000_s1026" type="#_x0000_t202" style="position:absolute;margin-left:0;margin-top:0;width:6pt;height:2.25pt;z-index:2510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6096" behindDoc="0" locked="0" layoutInCell="1" allowOverlap="1" wp14:anchorId="27716FAB" wp14:editId="55B74B43">
                      <wp:simplePos x="0" y="0"/>
                      <wp:positionH relativeFrom="column">
                        <wp:posOffset>0</wp:posOffset>
                      </wp:positionH>
                      <wp:positionV relativeFrom="paragraph">
                        <wp:posOffset>0</wp:posOffset>
                      </wp:positionV>
                      <wp:extent cx="76200" cy="28575"/>
                      <wp:effectExtent l="19050" t="19050" r="19050" b="28575"/>
                      <wp:wrapNone/>
                      <wp:docPr id="8021" name="Text Box 7035">
                        <a:extLst xmlns:a="http://schemas.openxmlformats.org/drawingml/2006/main">
                          <a:ext uri="{FF2B5EF4-FFF2-40B4-BE49-F238E27FC236}">
                            <a16:creationId xmlns:a16="http://schemas.microsoft.com/office/drawing/2014/main" id="{00000000-0008-0000-0000-00005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0C30E" id="Text Box 7035" o:spid="_x0000_s1026" type="#_x0000_t202" style="position:absolute;margin-left:0;margin-top:0;width:6pt;height:2.25pt;z-index:2510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7120" behindDoc="0" locked="0" layoutInCell="1" allowOverlap="1" wp14:anchorId="45D5AF37" wp14:editId="73CF1D68">
                      <wp:simplePos x="0" y="0"/>
                      <wp:positionH relativeFrom="column">
                        <wp:posOffset>0</wp:posOffset>
                      </wp:positionH>
                      <wp:positionV relativeFrom="paragraph">
                        <wp:posOffset>0</wp:posOffset>
                      </wp:positionV>
                      <wp:extent cx="76200" cy="28575"/>
                      <wp:effectExtent l="19050" t="19050" r="19050" b="28575"/>
                      <wp:wrapNone/>
                      <wp:docPr id="8022" name="Text Box 7034">
                        <a:extLst xmlns:a="http://schemas.openxmlformats.org/drawingml/2006/main">
                          <a:ext uri="{FF2B5EF4-FFF2-40B4-BE49-F238E27FC236}">
                            <a16:creationId xmlns:a16="http://schemas.microsoft.com/office/drawing/2014/main" id="{00000000-0008-0000-0000-00005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CEFAD8" id="Text Box 7034" o:spid="_x0000_s1026" type="#_x0000_t202" style="position:absolute;margin-left:0;margin-top:0;width:6pt;height:2.25pt;z-index:2510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8144" behindDoc="0" locked="0" layoutInCell="1" allowOverlap="1" wp14:anchorId="31AF9E62" wp14:editId="6BA81757">
                      <wp:simplePos x="0" y="0"/>
                      <wp:positionH relativeFrom="column">
                        <wp:posOffset>0</wp:posOffset>
                      </wp:positionH>
                      <wp:positionV relativeFrom="paragraph">
                        <wp:posOffset>0</wp:posOffset>
                      </wp:positionV>
                      <wp:extent cx="76200" cy="28575"/>
                      <wp:effectExtent l="19050" t="19050" r="19050" b="28575"/>
                      <wp:wrapNone/>
                      <wp:docPr id="8023" name="Text Box 7033">
                        <a:extLst xmlns:a="http://schemas.openxmlformats.org/drawingml/2006/main">
                          <a:ext uri="{FF2B5EF4-FFF2-40B4-BE49-F238E27FC236}">
                            <a16:creationId xmlns:a16="http://schemas.microsoft.com/office/drawing/2014/main" id="{00000000-0008-0000-0000-00005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B5BED" id="Text Box 7033" o:spid="_x0000_s1026" type="#_x0000_t202" style="position:absolute;margin-left:0;margin-top:0;width:6pt;height:2.25pt;z-index:2510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79168" behindDoc="0" locked="0" layoutInCell="1" allowOverlap="1" wp14:anchorId="395BE16E" wp14:editId="2A94487D">
                      <wp:simplePos x="0" y="0"/>
                      <wp:positionH relativeFrom="column">
                        <wp:posOffset>0</wp:posOffset>
                      </wp:positionH>
                      <wp:positionV relativeFrom="paragraph">
                        <wp:posOffset>0</wp:posOffset>
                      </wp:positionV>
                      <wp:extent cx="76200" cy="28575"/>
                      <wp:effectExtent l="19050" t="19050" r="19050" b="28575"/>
                      <wp:wrapNone/>
                      <wp:docPr id="8024" name="Text Box 7032">
                        <a:extLst xmlns:a="http://schemas.openxmlformats.org/drawingml/2006/main">
                          <a:ext uri="{FF2B5EF4-FFF2-40B4-BE49-F238E27FC236}">
                            <a16:creationId xmlns:a16="http://schemas.microsoft.com/office/drawing/2014/main" id="{00000000-0008-0000-0000-00005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B0C21" id="Text Box 7032" o:spid="_x0000_s1026" type="#_x0000_t202" style="position:absolute;margin-left:0;margin-top:0;width:6pt;height:2.25pt;z-index:2510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0192" behindDoc="0" locked="0" layoutInCell="1" allowOverlap="1" wp14:anchorId="14E40BE9" wp14:editId="15AD9BD6">
                      <wp:simplePos x="0" y="0"/>
                      <wp:positionH relativeFrom="column">
                        <wp:posOffset>0</wp:posOffset>
                      </wp:positionH>
                      <wp:positionV relativeFrom="paragraph">
                        <wp:posOffset>0</wp:posOffset>
                      </wp:positionV>
                      <wp:extent cx="76200" cy="28575"/>
                      <wp:effectExtent l="19050" t="19050" r="19050" b="28575"/>
                      <wp:wrapNone/>
                      <wp:docPr id="8025" name="Text Box 7031">
                        <a:extLst xmlns:a="http://schemas.openxmlformats.org/drawingml/2006/main">
                          <a:ext uri="{FF2B5EF4-FFF2-40B4-BE49-F238E27FC236}">
                            <a16:creationId xmlns:a16="http://schemas.microsoft.com/office/drawing/2014/main" id="{00000000-0008-0000-0000-00005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CF486" id="Text Box 7031" o:spid="_x0000_s1026" type="#_x0000_t202" style="position:absolute;margin-left:0;margin-top:0;width:6pt;height:2.25pt;z-index:2510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1216" behindDoc="0" locked="0" layoutInCell="1" allowOverlap="1" wp14:anchorId="0BA9A00C" wp14:editId="40400B9A">
                      <wp:simplePos x="0" y="0"/>
                      <wp:positionH relativeFrom="column">
                        <wp:posOffset>0</wp:posOffset>
                      </wp:positionH>
                      <wp:positionV relativeFrom="paragraph">
                        <wp:posOffset>0</wp:posOffset>
                      </wp:positionV>
                      <wp:extent cx="76200" cy="28575"/>
                      <wp:effectExtent l="19050" t="19050" r="19050" b="28575"/>
                      <wp:wrapNone/>
                      <wp:docPr id="8026" name="Text Box 7030">
                        <a:extLst xmlns:a="http://schemas.openxmlformats.org/drawingml/2006/main">
                          <a:ext uri="{FF2B5EF4-FFF2-40B4-BE49-F238E27FC236}">
                            <a16:creationId xmlns:a16="http://schemas.microsoft.com/office/drawing/2014/main" id="{00000000-0008-0000-0000-00005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6FFFA" id="Text Box 7030" o:spid="_x0000_s1026" type="#_x0000_t202" style="position:absolute;margin-left:0;margin-top:0;width:6pt;height:2.25pt;z-index:2510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2240" behindDoc="0" locked="0" layoutInCell="1" allowOverlap="1" wp14:anchorId="056D9AE5" wp14:editId="7409E8E3">
                      <wp:simplePos x="0" y="0"/>
                      <wp:positionH relativeFrom="column">
                        <wp:posOffset>0</wp:posOffset>
                      </wp:positionH>
                      <wp:positionV relativeFrom="paragraph">
                        <wp:posOffset>0</wp:posOffset>
                      </wp:positionV>
                      <wp:extent cx="76200" cy="28575"/>
                      <wp:effectExtent l="19050" t="19050" r="19050" b="28575"/>
                      <wp:wrapNone/>
                      <wp:docPr id="8027" name="Text Box 7029">
                        <a:extLst xmlns:a="http://schemas.openxmlformats.org/drawingml/2006/main">
                          <a:ext uri="{FF2B5EF4-FFF2-40B4-BE49-F238E27FC236}">
                            <a16:creationId xmlns:a16="http://schemas.microsoft.com/office/drawing/2014/main" id="{00000000-0008-0000-0000-00005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94E69" id="Text Box 7029" o:spid="_x0000_s1026" type="#_x0000_t202" style="position:absolute;margin-left:0;margin-top:0;width:6pt;height:2.25pt;z-index:2510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3264" behindDoc="0" locked="0" layoutInCell="1" allowOverlap="1" wp14:anchorId="58DBEEF3" wp14:editId="3B38336B">
                      <wp:simplePos x="0" y="0"/>
                      <wp:positionH relativeFrom="column">
                        <wp:posOffset>0</wp:posOffset>
                      </wp:positionH>
                      <wp:positionV relativeFrom="paragraph">
                        <wp:posOffset>0</wp:posOffset>
                      </wp:positionV>
                      <wp:extent cx="76200" cy="28575"/>
                      <wp:effectExtent l="19050" t="19050" r="19050" b="28575"/>
                      <wp:wrapNone/>
                      <wp:docPr id="8028" name="Text Box 7028">
                        <a:extLst xmlns:a="http://schemas.openxmlformats.org/drawingml/2006/main">
                          <a:ext uri="{FF2B5EF4-FFF2-40B4-BE49-F238E27FC236}">
                            <a16:creationId xmlns:a16="http://schemas.microsoft.com/office/drawing/2014/main" id="{00000000-0008-0000-0000-00005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9E5A34" id="Text Box 7028" o:spid="_x0000_s1026" type="#_x0000_t202" style="position:absolute;margin-left:0;margin-top:0;width:6pt;height:2.25pt;z-index:2510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4288" behindDoc="0" locked="0" layoutInCell="1" allowOverlap="1" wp14:anchorId="086ABD1E" wp14:editId="76195986">
                      <wp:simplePos x="0" y="0"/>
                      <wp:positionH relativeFrom="column">
                        <wp:posOffset>0</wp:posOffset>
                      </wp:positionH>
                      <wp:positionV relativeFrom="paragraph">
                        <wp:posOffset>0</wp:posOffset>
                      </wp:positionV>
                      <wp:extent cx="76200" cy="28575"/>
                      <wp:effectExtent l="19050" t="19050" r="19050" b="28575"/>
                      <wp:wrapNone/>
                      <wp:docPr id="8029" name="Text Box 7027">
                        <a:extLst xmlns:a="http://schemas.openxmlformats.org/drawingml/2006/main">
                          <a:ext uri="{FF2B5EF4-FFF2-40B4-BE49-F238E27FC236}">
                            <a16:creationId xmlns:a16="http://schemas.microsoft.com/office/drawing/2014/main" id="{00000000-0008-0000-0000-00005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5FA22" id="Text Box 7027" o:spid="_x0000_s1026" type="#_x0000_t202" style="position:absolute;margin-left:0;margin-top:0;width:6pt;height:2.25pt;z-index:2510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5312" behindDoc="0" locked="0" layoutInCell="1" allowOverlap="1" wp14:anchorId="01E5DD67" wp14:editId="458C58B9">
                      <wp:simplePos x="0" y="0"/>
                      <wp:positionH relativeFrom="column">
                        <wp:posOffset>0</wp:posOffset>
                      </wp:positionH>
                      <wp:positionV relativeFrom="paragraph">
                        <wp:posOffset>0</wp:posOffset>
                      </wp:positionV>
                      <wp:extent cx="76200" cy="28575"/>
                      <wp:effectExtent l="19050" t="19050" r="19050" b="28575"/>
                      <wp:wrapNone/>
                      <wp:docPr id="8030" name="Text Box 7026">
                        <a:extLst xmlns:a="http://schemas.openxmlformats.org/drawingml/2006/main">
                          <a:ext uri="{FF2B5EF4-FFF2-40B4-BE49-F238E27FC236}">
                            <a16:creationId xmlns:a16="http://schemas.microsoft.com/office/drawing/2014/main" id="{00000000-0008-0000-0000-00005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25677F" id="Text Box 7026" o:spid="_x0000_s1026" type="#_x0000_t202" style="position:absolute;margin-left:0;margin-top:0;width:6pt;height:2.25pt;z-index:2510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6336" behindDoc="0" locked="0" layoutInCell="1" allowOverlap="1" wp14:anchorId="6A6B600E" wp14:editId="3434928A">
                      <wp:simplePos x="0" y="0"/>
                      <wp:positionH relativeFrom="column">
                        <wp:posOffset>0</wp:posOffset>
                      </wp:positionH>
                      <wp:positionV relativeFrom="paragraph">
                        <wp:posOffset>0</wp:posOffset>
                      </wp:positionV>
                      <wp:extent cx="76200" cy="28575"/>
                      <wp:effectExtent l="19050" t="19050" r="19050" b="28575"/>
                      <wp:wrapNone/>
                      <wp:docPr id="8031" name="Text Box 7025">
                        <a:extLst xmlns:a="http://schemas.openxmlformats.org/drawingml/2006/main">
                          <a:ext uri="{FF2B5EF4-FFF2-40B4-BE49-F238E27FC236}">
                            <a16:creationId xmlns:a16="http://schemas.microsoft.com/office/drawing/2014/main" id="{00000000-0008-0000-0000-00005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8799D" id="Text Box 7025" o:spid="_x0000_s1026" type="#_x0000_t202" style="position:absolute;margin-left:0;margin-top:0;width:6pt;height:2.25pt;z-index:2510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7360" behindDoc="0" locked="0" layoutInCell="1" allowOverlap="1" wp14:anchorId="3450D64D" wp14:editId="5FE69019">
                      <wp:simplePos x="0" y="0"/>
                      <wp:positionH relativeFrom="column">
                        <wp:posOffset>0</wp:posOffset>
                      </wp:positionH>
                      <wp:positionV relativeFrom="paragraph">
                        <wp:posOffset>0</wp:posOffset>
                      </wp:positionV>
                      <wp:extent cx="76200" cy="28575"/>
                      <wp:effectExtent l="19050" t="19050" r="19050" b="28575"/>
                      <wp:wrapNone/>
                      <wp:docPr id="8032" name="Text Box 7024">
                        <a:extLst xmlns:a="http://schemas.openxmlformats.org/drawingml/2006/main">
                          <a:ext uri="{FF2B5EF4-FFF2-40B4-BE49-F238E27FC236}">
                            <a16:creationId xmlns:a16="http://schemas.microsoft.com/office/drawing/2014/main" id="{00000000-0008-0000-0000-00006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69244" id="Text Box 7024" o:spid="_x0000_s1026" type="#_x0000_t202" style="position:absolute;margin-left:0;margin-top:0;width:6pt;height:2.25pt;z-index:2510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8384" behindDoc="0" locked="0" layoutInCell="1" allowOverlap="1" wp14:anchorId="1C3A10F5" wp14:editId="2B32F25D">
                      <wp:simplePos x="0" y="0"/>
                      <wp:positionH relativeFrom="column">
                        <wp:posOffset>0</wp:posOffset>
                      </wp:positionH>
                      <wp:positionV relativeFrom="paragraph">
                        <wp:posOffset>0</wp:posOffset>
                      </wp:positionV>
                      <wp:extent cx="76200" cy="28575"/>
                      <wp:effectExtent l="19050" t="19050" r="19050" b="28575"/>
                      <wp:wrapNone/>
                      <wp:docPr id="8033" name="Text Box 7023">
                        <a:extLst xmlns:a="http://schemas.openxmlformats.org/drawingml/2006/main">
                          <a:ext uri="{FF2B5EF4-FFF2-40B4-BE49-F238E27FC236}">
                            <a16:creationId xmlns:a16="http://schemas.microsoft.com/office/drawing/2014/main" id="{00000000-0008-0000-0000-00006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5913EF" id="Text Box 7023" o:spid="_x0000_s1026" type="#_x0000_t202" style="position:absolute;margin-left:0;margin-top:0;width:6pt;height:2.25pt;z-index:2510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89408" behindDoc="0" locked="0" layoutInCell="1" allowOverlap="1" wp14:anchorId="7AA93754" wp14:editId="5C88A71C">
                      <wp:simplePos x="0" y="0"/>
                      <wp:positionH relativeFrom="column">
                        <wp:posOffset>0</wp:posOffset>
                      </wp:positionH>
                      <wp:positionV relativeFrom="paragraph">
                        <wp:posOffset>0</wp:posOffset>
                      </wp:positionV>
                      <wp:extent cx="76200" cy="28575"/>
                      <wp:effectExtent l="19050" t="19050" r="19050" b="28575"/>
                      <wp:wrapNone/>
                      <wp:docPr id="8034" name="Text Box 7022">
                        <a:extLst xmlns:a="http://schemas.openxmlformats.org/drawingml/2006/main">
                          <a:ext uri="{FF2B5EF4-FFF2-40B4-BE49-F238E27FC236}">
                            <a16:creationId xmlns:a16="http://schemas.microsoft.com/office/drawing/2014/main" id="{00000000-0008-0000-0000-00006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EBEA4" id="Text Box 7022" o:spid="_x0000_s1026" type="#_x0000_t202" style="position:absolute;margin-left:0;margin-top:0;width:6pt;height:2.25pt;z-index:2510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0432" behindDoc="0" locked="0" layoutInCell="1" allowOverlap="1" wp14:anchorId="48BC97C9" wp14:editId="017FC866">
                      <wp:simplePos x="0" y="0"/>
                      <wp:positionH relativeFrom="column">
                        <wp:posOffset>0</wp:posOffset>
                      </wp:positionH>
                      <wp:positionV relativeFrom="paragraph">
                        <wp:posOffset>0</wp:posOffset>
                      </wp:positionV>
                      <wp:extent cx="76200" cy="28575"/>
                      <wp:effectExtent l="19050" t="19050" r="19050" b="28575"/>
                      <wp:wrapNone/>
                      <wp:docPr id="8035" name="Text Box 7021">
                        <a:extLst xmlns:a="http://schemas.openxmlformats.org/drawingml/2006/main">
                          <a:ext uri="{FF2B5EF4-FFF2-40B4-BE49-F238E27FC236}">
                            <a16:creationId xmlns:a16="http://schemas.microsoft.com/office/drawing/2014/main" id="{00000000-0008-0000-0000-00006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708EE" id="Text Box 7021" o:spid="_x0000_s1026" type="#_x0000_t202" style="position:absolute;margin-left:0;margin-top:0;width:6pt;height:2.25pt;z-index:2510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1456" behindDoc="0" locked="0" layoutInCell="1" allowOverlap="1" wp14:anchorId="0617E70B" wp14:editId="1E37A1C3">
                      <wp:simplePos x="0" y="0"/>
                      <wp:positionH relativeFrom="column">
                        <wp:posOffset>0</wp:posOffset>
                      </wp:positionH>
                      <wp:positionV relativeFrom="paragraph">
                        <wp:posOffset>0</wp:posOffset>
                      </wp:positionV>
                      <wp:extent cx="76200" cy="28575"/>
                      <wp:effectExtent l="19050" t="19050" r="19050" b="28575"/>
                      <wp:wrapNone/>
                      <wp:docPr id="8036" name="Text Box 7020">
                        <a:extLst xmlns:a="http://schemas.openxmlformats.org/drawingml/2006/main">
                          <a:ext uri="{FF2B5EF4-FFF2-40B4-BE49-F238E27FC236}">
                            <a16:creationId xmlns:a16="http://schemas.microsoft.com/office/drawing/2014/main" id="{00000000-0008-0000-0000-00006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2BE97" id="Text Box 7020" o:spid="_x0000_s1026" type="#_x0000_t202" style="position:absolute;margin-left:0;margin-top:0;width:6pt;height:2.25pt;z-index:2510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2480" behindDoc="0" locked="0" layoutInCell="1" allowOverlap="1" wp14:anchorId="5E074F7C" wp14:editId="57456BDD">
                      <wp:simplePos x="0" y="0"/>
                      <wp:positionH relativeFrom="column">
                        <wp:posOffset>0</wp:posOffset>
                      </wp:positionH>
                      <wp:positionV relativeFrom="paragraph">
                        <wp:posOffset>0</wp:posOffset>
                      </wp:positionV>
                      <wp:extent cx="76200" cy="28575"/>
                      <wp:effectExtent l="19050" t="19050" r="19050" b="28575"/>
                      <wp:wrapNone/>
                      <wp:docPr id="8037" name="Text Box 7019">
                        <a:extLst xmlns:a="http://schemas.openxmlformats.org/drawingml/2006/main">
                          <a:ext uri="{FF2B5EF4-FFF2-40B4-BE49-F238E27FC236}">
                            <a16:creationId xmlns:a16="http://schemas.microsoft.com/office/drawing/2014/main" id="{00000000-0008-0000-0000-00006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99BD33" id="Text Box 7019" o:spid="_x0000_s1026" type="#_x0000_t202" style="position:absolute;margin-left:0;margin-top:0;width:6pt;height:2.25pt;z-index:2510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3504" behindDoc="0" locked="0" layoutInCell="1" allowOverlap="1" wp14:anchorId="5981349E" wp14:editId="1D47E134">
                      <wp:simplePos x="0" y="0"/>
                      <wp:positionH relativeFrom="column">
                        <wp:posOffset>0</wp:posOffset>
                      </wp:positionH>
                      <wp:positionV relativeFrom="paragraph">
                        <wp:posOffset>0</wp:posOffset>
                      </wp:positionV>
                      <wp:extent cx="76200" cy="28575"/>
                      <wp:effectExtent l="19050" t="19050" r="19050" b="28575"/>
                      <wp:wrapNone/>
                      <wp:docPr id="8038" name="Text Box 7018">
                        <a:extLst xmlns:a="http://schemas.openxmlformats.org/drawingml/2006/main">
                          <a:ext uri="{FF2B5EF4-FFF2-40B4-BE49-F238E27FC236}">
                            <a16:creationId xmlns:a16="http://schemas.microsoft.com/office/drawing/2014/main" id="{00000000-0008-0000-0000-00006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650A4" id="Text Box 7018" o:spid="_x0000_s1026" type="#_x0000_t202" style="position:absolute;margin-left:0;margin-top:0;width:6pt;height:2.25pt;z-index:2510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4528" behindDoc="0" locked="0" layoutInCell="1" allowOverlap="1" wp14:anchorId="4CCC72CE" wp14:editId="699756DD">
                      <wp:simplePos x="0" y="0"/>
                      <wp:positionH relativeFrom="column">
                        <wp:posOffset>0</wp:posOffset>
                      </wp:positionH>
                      <wp:positionV relativeFrom="paragraph">
                        <wp:posOffset>0</wp:posOffset>
                      </wp:positionV>
                      <wp:extent cx="76200" cy="28575"/>
                      <wp:effectExtent l="19050" t="19050" r="19050" b="28575"/>
                      <wp:wrapNone/>
                      <wp:docPr id="8039" name="Text Box 7017">
                        <a:extLst xmlns:a="http://schemas.openxmlformats.org/drawingml/2006/main">
                          <a:ext uri="{FF2B5EF4-FFF2-40B4-BE49-F238E27FC236}">
                            <a16:creationId xmlns:a16="http://schemas.microsoft.com/office/drawing/2014/main" id="{00000000-0008-0000-0000-00006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8CDE9" id="Text Box 7017" o:spid="_x0000_s1026" type="#_x0000_t202" style="position:absolute;margin-left:0;margin-top:0;width:6pt;height:2.25pt;z-index:2510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5552" behindDoc="0" locked="0" layoutInCell="1" allowOverlap="1" wp14:anchorId="5A5D27C5" wp14:editId="6DEC475B">
                      <wp:simplePos x="0" y="0"/>
                      <wp:positionH relativeFrom="column">
                        <wp:posOffset>0</wp:posOffset>
                      </wp:positionH>
                      <wp:positionV relativeFrom="paragraph">
                        <wp:posOffset>0</wp:posOffset>
                      </wp:positionV>
                      <wp:extent cx="76200" cy="28575"/>
                      <wp:effectExtent l="19050" t="19050" r="19050" b="28575"/>
                      <wp:wrapNone/>
                      <wp:docPr id="8040" name="Text Box 7016">
                        <a:extLst xmlns:a="http://schemas.openxmlformats.org/drawingml/2006/main">
                          <a:ext uri="{FF2B5EF4-FFF2-40B4-BE49-F238E27FC236}">
                            <a16:creationId xmlns:a16="http://schemas.microsoft.com/office/drawing/2014/main" id="{00000000-0008-0000-0000-00006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3B9A61" id="Text Box 7016" o:spid="_x0000_s1026" type="#_x0000_t202" style="position:absolute;margin-left:0;margin-top:0;width:6pt;height:2.25pt;z-index:2510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6576" behindDoc="0" locked="0" layoutInCell="1" allowOverlap="1" wp14:anchorId="42CB8FBA" wp14:editId="1C7A5D8E">
                      <wp:simplePos x="0" y="0"/>
                      <wp:positionH relativeFrom="column">
                        <wp:posOffset>0</wp:posOffset>
                      </wp:positionH>
                      <wp:positionV relativeFrom="paragraph">
                        <wp:posOffset>0</wp:posOffset>
                      </wp:positionV>
                      <wp:extent cx="76200" cy="28575"/>
                      <wp:effectExtent l="19050" t="19050" r="19050" b="28575"/>
                      <wp:wrapNone/>
                      <wp:docPr id="8041" name="Text Box 7015">
                        <a:extLst xmlns:a="http://schemas.openxmlformats.org/drawingml/2006/main">
                          <a:ext uri="{FF2B5EF4-FFF2-40B4-BE49-F238E27FC236}">
                            <a16:creationId xmlns:a16="http://schemas.microsoft.com/office/drawing/2014/main" id="{00000000-0008-0000-0000-00006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9CDE1" id="Text Box 7015" o:spid="_x0000_s1026" type="#_x0000_t202" style="position:absolute;margin-left:0;margin-top:0;width:6pt;height:2.25pt;z-index:2510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7600" behindDoc="0" locked="0" layoutInCell="1" allowOverlap="1" wp14:anchorId="1655A046" wp14:editId="1D63CEDB">
                      <wp:simplePos x="0" y="0"/>
                      <wp:positionH relativeFrom="column">
                        <wp:posOffset>0</wp:posOffset>
                      </wp:positionH>
                      <wp:positionV relativeFrom="paragraph">
                        <wp:posOffset>0</wp:posOffset>
                      </wp:positionV>
                      <wp:extent cx="76200" cy="28575"/>
                      <wp:effectExtent l="19050" t="19050" r="19050" b="28575"/>
                      <wp:wrapNone/>
                      <wp:docPr id="8042" name="Text Box 7014">
                        <a:extLst xmlns:a="http://schemas.openxmlformats.org/drawingml/2006/main">
                          <a:ext uri="{FF2B5EF4-FFF2-40B4-BE49-F238E27FC236}">
                            <a16:creationId xmlns:a16="http://schemas.microsoft.com/office/drawing/2014/main" id="{00000000-0008-0000-0000-00006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5A11A" id="Text Box 7014" o:spid="_x0000_s1026" type="#_x0000_t202" style="position:absolute;margin-left:0;margin-top:0;width:6pt;height:2.25pt;z-index:2510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8624" behindDoc="0" locked="0" layoutInCell="1" allowOverlap="1" wp14:anchorId="6DF25EC4" wp14:editId="190358DD">
                      <wp:simplePos x="0" y="0"/>
                      <wp:positionH relativeFrom="column">
                        <wp:posOffset>0</wp:posOffset>
                      </wp:positionH>
                      <wp:positionV relativeFrom="paragraph">
                        <wp:posOffset>0</wp:posOffset>
                      </wp:positionV>
                      <wp:extent cx="76200" cy="28575"/>
                      <wp:effectExtent l="19050" t="19050" r="19050" b="28575"/>
                      <wp:wrapNone/>
                      <wp:docPr id="8043" name="Text Box 7013">
                        <a:extLst xmlns:a="http://schemas.openxmlformats.org/drawingml/2006/main">
                          <a:ext uri="{FF2B5EF4-FFF2-40B4-BE49-F238E27FC236}">
                            <a16:creationId xmlns:a16="http://schemas.microsoft.com/office/drawing/2014/main" id="{00000000-0008-0000-0000-00006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0A1E1" id="Text Box 7013" o:spid="_x0000_s1026" type="#_x0000_t202" style="position:absolute;margin-left:0;margin-top:0;width:6pt;height:2.25pt;z-index:2510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099648" behindDoc="0" locked="0" layoutInCell="1" allowOverlap="1" wp14:anchorId="062A6E08" wp14:editId="3074DDB1">
                      <wp:simplePos x="0" y="0"/>
                      <wp:positionH relativeFrom="column">
                        <wp:posOffset>0</wp:posOffset>
                      </wp:positionH>
                      <wp:positionV relativeFrom="paragraph">
                        <wp:posOffset>0</wp:posOffset>
                      </wp:positionV>
                      <wp:extent cx="76200" cy="28575"/>
                      <wp:effectExtent l="19050" t="19050" r="19050" b="28575"/>
                      <wp:wrapNone/>
                      <wp:docPr id="8044" name="Text Box 7012">
                        <a:extLst xmlns:a="http://schemas.openxmlformats.org/drawingml/2006/main">
                          <a:ext uri="{FF2B5EF4-FFF2-40B4-BE49-F238E27FC236}">
                            <a16:creationId xmlns:a16="http://schemas.microsoft.com/office/drawing/2014/main" id="{00000000-0008-0000-0000-00006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D020A" id="Text Box 7012" o:spid="_x0000_s1026" type="#_x0000_t202" style="position:absolute;margin-left:0;margin-top:0;width:6pt;height:2.25pt;z-index:2510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0672" behindDoc="0" locked="0" layoutInCell="1" allowOverlap="1" wp14:anchorId="24CBE0E1" wp14:editId="0E69AD1D">
                      <wp:simplePos x="0" y="0"/>
                      <wp:positionH relativeFrom="column">
                        <wp:posOffset>0</wp:posOffset>
                      </wp:positionH>
                      <wp:positionV relativeFrom="paragraph">
                        <wp:posOffset>0</wp:posOffset>
                      </wp:positionV>
                      <wp:extent cx="76200" cy="28575"/>
                      <wp:effectExtent l="19050" t="19050" r="19050" b="28575"/>
                      <wp:wrapNone/>
                      <wp:docPr id="8045" name="Text Box 7011">
                        <a:extLst xmlns:a="http://schemas.openxmlformats.org/drawingml/2006/main">
                          <a:ext uri="{FF2B5EF4-FFF2-40B4-BE49-F238E27FC236}">
                            <a16:creationId xmlns:a16="http://schemas.microsoft.com/office/drawing/2014/main" id="{00000000-0008-0000-0000-00006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322B9" id="Text Box 7011" o:spid="_x0000_s1026" type="#_x0000_t202" style="position:absolute;margin-left:0;margin-top:0;width:6pt;height:2.25pt;z-index:2511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1696" behindDoc="0" locked="0" layoutInCell="1" allowOverlap="1" wp14:anchorId="3C7EE584" wp14:editId="0722F4E6">
                      <wp:simplePos x="0" y="0"/>
                      <wp:positionH relativeFrom="column">
                        <wp:posOffset>0</wp:posOffset>
                      </wp:positionH>
                      <wp:positionV relativeFrom="paragraph">
                        <wp:posOffset>0</wp:posOffset>
                      </wp:positionV>
                      <wp:extent cx="76200" cy="28575"/>
                      <wp:effectExtent l="19050" t="19050" r="19050" b="28575"/>
                      <wp:wrapNone/>
                      <wp:docPr id="8046" name="Text Box 7010">
                        <a:extLst xmlns:a="http://schemas.openxmlformats.org/drawingml/2006/main">
                          <a:ext uri="{FF2B5EF4-FFF2-40B4-BE49-F238E27FC236}">
                            <a16:creationId xmlns:a16="http://schemas.microsoft.com/office/drawing/2014/main" id="{00000000-0008-0000-0000-00006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77A8C" id="Text Box 7010" o:spid="_x0000_s1026" type="#_x0000_t202" style="position:absolute;margin-left:0;margin-top:0;width:6pt;height:2.25pt;z-index:2511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2720" behindDoc="0" locked="0" layoutInCell="1" allowOverlap="1" wp14:anchorId="6B37C142" wp14:editId="6319DA58">
                      <wp:simplePos x="0" y="0"/>
                      <wp:positionH relativeFrom="column">
                        <wp:posOffset>0</wp:posOffset>
                      </wp:positionH>
                      <wp:positionV relativeFrom="paragraph">
                        <wp:posOffset>0</wp:posOffset>
                      </wp:positionV>
                      <wp:extent cx="76200" cy="28575"/>
                      <wp:effectExtent l="19050" t="19050" r="19050" b="28575"/>
                      <wp:wrapNone/>
                      <wp:docPr id="8047" name="Text Box 7009">
                        <a:extLst xmlns:a="http://schemas.openxmlformats.org/drawingml/2006/main">
                          <a:ext uri="{FF2B5EF4-FFF2-40B4-BE49-F238E27FC236}">
                            <a16:creationId xmlns:a16="http://schemas.microsoft.com/office/drawing/2014/main" id="{00000000-0008-0000-0000-00006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E577E" id="Text Box 7009" o:spid="_x0000_s1026" type="#_x0000_t202" style="position:absolute;margin-left:0;margin-top:0;width:6pt;height:2.25pt;z-index:2511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3744" behindDoc="0" locked="0" layoutInCell="1" allowOverlap="1" wp14:anchorId="54FDE5AE" wp14:editId="71DA440C">
                      <wp:simplePos x="0" y="0"/>
                      <wp:positionH relativeFrom="column">
                        <wp:posOffset>0</wp:posOffset>
                      </wp:positionH>
                      <wp:positionV relativeFrom="paragraph">
                        <wp:posOffset>0</wp:posOffset>
                      </wp:positionV>
                      <wp:extent cx="76200" cy="28575"/>
                      <wp:effectExtent l="19050" t="19050" r="19050" b="28575"/>
                      <wp:wrapNone/>
                      <wp:docPr id="8048" name="Text Box 7008">
                        <a:extLst xmlns:a="http://schemas.openxmlformats.org/drawingml/2006/main">
                          <a:ext uri="{FF2B5EF4-FFF2-40B4-BE49-F238E27FC236}">
                            <a16:creationId xmlns:a16="http://schemas.microsoft.com/office/drawing/2014/main" id="{00000000-0008-0000-0000-00007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73EFD" id="Text Box 7008" o:spid="_x0000_s1026" type="#_x0000_t202" style="position:absolute;margin-left:0;margin-top:0;width:6pt;height:2.25pt;z-index:2511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4768" behindDoc="0" locked="0" layoutInCell="1" allowOverlap="1" wp14:anchorId="2B6122D9" wp14:editId="5D7177A5">
                      <wp:simplePos x="0" y="0"/>
                      <wp:positionH relativeFrom="column">
                        <wp:posOffset>0</wp:posOffset>
                      </wp:positionH>
                      <wp:positionV relativeFrom="paragraph">
                        <wp:posOffset>0</wp:posOffset>
                      </wp:positionV>
                      <wp:extent cx="76200" cy="28575"/>
                      <wp:effectExtent l="19050" t="19050" r="19050" b="28575"/>
                      <wp:wrapNone/>
                      <wp:docPr id="8049" name="Text Box 7007">
                        <a:extLst xmlns:a="http://schemas.openxmlformats.org/drawingml/2006/main">
                          <a:ext uri="{FF2B5EF4-FFF2-40B4-BE49-F238E27FC236}">
                            <a16:creationId xmlns:a16="http://schemas.microsoft.com/office/drawing/2014/main" id="{00000000-0008-0000-0000-00007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D8DC5" id="Text Box 7007" o:spid="_x0000_s1026" type="#_x0000_t202" style="position:absolute;margin-left:0;margin-top:0;width:6pt;height:2.25pt;z-index:2511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5792" behindDoc="0" locked="0" layoutInCell="1" allowOverlap="1" wp14:anchorId="4882A21E" wp14:editId="6507D55F">
                      <wp:simplePos x="0" y="0"/>
                      <wp:positionH relativeFrom="column">
                        <wp:posOffset>0</wp:posOffset>
                      </wp:positionH>
                      <wp:positionV relativeFrom="paragraph">
                        <wp:posOffset>0</wp:posOffset>
                      </wp:positionV>
                      <wp:extent cx="76200" cy="28575"/>
                      <wp:effectExtent l="19050" t="19050" r="19050" b="28575"/>
                      <wp:wrapNone/>
                      <wp:docPr id="8050" name="Text Box 7006">
                        <a:extLst xmlns:a="http://schemas.openxmlformats.org/drawingml/2006/main">
                          <a:ext uri="{FF2B5EF4-FFF2-40B4-BE49-F238E27FC236}">
                            <a16:creationId xmlns:a16="http://schemas.microsoft.com/office/drawing/2014/main" id="{00000000-0008-0000-0000-00007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66E08" id="Text Box 7006" o:spid="_x0000_s1026" type="#_x0000_t202" style="position:absolute;margin-left:0;margin-top:0;width:6pt;height:2.25pt;z-index:2511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6816" behindDoc="0" locked="0" layoutInCell="1" allowOverlap="1" wp14:anchorId="56923715" wp14:editId="789194F2">
                      <wp:simplePos x="0" y="0"/>
                      <wp:positionH relativeFrom="column">
                        <wp:posOffset>0</wp:posOffset>
                      </wp:positionH>
                      <wp:positionV relativeFrom="paragraph">
                        <wp:posOffset>0</wp:posOffset>
                      </wp:positionV>
                      <wp:extent cx="76200" cy="28575"/>
                      <wp:effectExtent l="19050" t="19050" r="19050" b="28575"/>
                      <wp:wrapNone/>
                      <wp:docPr id="8051" name="Text Box 7005">
                        <a:extLst xmlns:a="http://schemas.openxmlformats.org/drawingml/2006/main">
                          <a:ext uri="{FF2B5EF4-FFF2-40B4-BE49-F238E27FC236}">
                            <a16:creationId xmlns:a16="http://schemas.microsoft.com/office/drawing/2014/main" id="{00000000-0008-0000-0000-00007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92BBF" id="Text Box 7005" o:spid="_x0000_s1026" type="#_x0000_t202" style="position:absolute;margin-left:0;margin-top:0;width:6pt;height:2.25pt;z-index:2511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7840" behindDoc="0" locked="0" layoutInCell="1" allowOverlap="1" wp14:anchorId="425806D5" wp14:editId="040BF64A">
                      <wp:simplePos x="0" y="0"/>
                      <wp:positionH relativeFrom="column">
                        <wp:posOffset>0</wp:posOffset>
                      </wp:positionH>
                      <wp:positionV relativeFrom="paragraph">
                        <wp:posOffset>0</wp:posOffset>
                      </wp:positionV>
                      <wp:extent cx="76200" cy="28575"/>
                      <wp:effectExtent l="19050" t="19050" r="19050" b="28575"/>
                      <wp:wrapNone/>
                      <wp:docPr id="8052" name="Text Box 7004">
                        <a:extLst xmlns:a="http://schemas.openxmlformats.org/drawingml/2006/main">
                          <a:ext uri="{FF2B5EF4-FFF2-40B4-BE49-F238E27FC236}">
                            <a16:creationId xmlns:a16="http://schemas.microsoft.com/office/drawing/2014/main" id="{00000000-0008-0000-0000-00007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E9A0FD" id="Text Box 7004" o:spid="_x0000_s1026" type="#_x0000_t202" style="position:absolute;margin-left:0;margin-top:0;width:6pt;height:2.25pt;z-index:2511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8864" behindDoc="0" locked="0" layoutInCell="1" allowOverlap="1" wp14:anchorId="460AE9ED" wp14:editId="59F4176C">
                      <wp:simplePos x="0" y="0"/>
                      <wp:positionH relativeFrom="column">
                        <wp:posOffset>0</wp:posOffset>
                      </wp:positionH>
                      <wp:positionV relativeFrom="paragraph">
                        <wp:posOffset>0</wp:posOffset>
                      </wp:positionV>
                      <wp:extent cx="76200" cy="28575"/>
                      <wp:effectExtent l="19050" t="19050" r="19050" b="28575"/>
                      <wp:wrapNone/>
                      <wp:docPr id="8053" name="Text Box 7003">
                        <a:extLst xmlns:a="http://schemas.openxmlformats.org/drawingml/2006/main">
                          <a:ext uri="{FF2B5EF4-FFF2-40B4-BE49-F238E27FC236}">
                            <a16:creationId xmlns:a16="http://schemas.microsoft.com/office/drawing/2014/main" id="{00000000-0008-0000-0000-00007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AE56C" id="Text Box 7003" o:spid="_x0000_s1026" type="#_x0000_t202" style="position:absolute;margin-left:0;margin-top:0;width:6pt;height:2.25pt;z-index:2511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09888" behindDoc="0" locked="0" layoutInCell="1" allowOverlap="1" wp14:anchorId="2BBD0D0E" wp14:editId="04338053">
                      <wp:simplePos x="0" y="0"/>
                      <wp:positionH relativeFrom="column">
                        <wp:posOffset>0</wp:posOffset>
                      </wp:positionH>
                      <wp:positionV relativeFrom="paragraph">
                        <wp:posOffset>0</wp:posOffset>
                      </wp:positionV>
                      <wp:extent cx="76200" cy="28575"/>
                      <wp:effectExtent l="19050" t="19050" r="19050" b="28575"/>
                      <wp:wrapNone/>
                      <wp:docPr id="8054" name="Text Box 7002">
                        <a:extLst xmlns:a="http://schemas.openxmlformats.org/drawingml/2006/main">
                          <a:ext uri="{FF2B5EF4-FFF2-40B4-BE49-F238E27FC236}">
                            <a16:creationId xmlns:a16="http://schemas.microsoft.com/office/drawing/2014/main" id="{00000000-0008-0000-0000-00007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B556C" id="Text Box 7002" o:spid="_x0000_s1026" type="#_x0000_t202" style="position:absolute;margin-left:0;margin-top:0;width:6pt;height:2.25pt;z-index:2511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0912" behindDoc="0" locked="0" layoutInCell="1" allowOverlap="1" wp14:anchorId="0EAA9167" wp14:editId="46CEADD1">
                      <wp:simplePos x="0" y="0"/>
                      <wp:positionH relativeFrom="column">
                        <wp:posOffset>0</wp:posOffset>
                      </wp:positionH>
                      <wp:positionV relativeFrom="paragraph">
                        <wp:posOffset>0</wp:posOffset>
                      </wp:positionV>
                      <wp:extent cx="76200" cy="28575"/>
                      <wp:effectExtent l="19050" t="19050" r="19050" b="28575"/>
                      <wp:wrapNone/>
                      <wp:docPr id="8055" name="Text Box 7001">
                        <a:extLst xmlns:a="http://schemas.openxmlformats.org/drawingml/2006/main">
                          <a:ext uri="{FF2B5EF4-FFF2-40B4-BE49-F238E27FC236}">
                            <a16:creationId xmlns:a16="http://schemas.microsoft.com/office/drawing/2014/main" id="{00000000-0008-0000-0000-00007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24812" id="Text Box 7001" o:spid="_x0000_s1026" type="#_x0000_t202" style="position:absolute;margin-left:0;margin-top:0;width:6pt;height:2.25pt;z-index:2511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1936" behindDoc="0" locked="0" layoutInCell="1" allowOverlap="1" wp14:anchorId="4098E28D" wp14:editId="01EF1793">
                      <wp:simplePos x="0" y="0"/>
                      <wp:positionH relativeFrom="column">
                        <wp:posOffset>0</wp:posOffset>
                      </wp:positionH>
                      <wp:positionV relativeFrom="paragraph">
                        <wp:posOffset>0</wp:posOffset>
                      </wp:positionV>
                      <wp:extent cx="76200" cy="28575"/>
                      <wp:effectExtent l="19050" t="19050" r="19050" b="28575"/>
                      <wp:wrapNone/>
                      <wp:docPr id="8056" name="Text Box 7000">
                        <a:extLst xmlns:a="http://schemas.openxmlformats.org/drawingml/2006/main">
                          <a:ext uri="{FF2B5EF4-FFF2-40B4-BE49-F238E27FC236}">
                            <a16:creationId xmlns:a16="http://schemas.microsoft.com/office/drawing/2014/main" id="{00000000-0008-0000-0000-00007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2597A" id="Text Box 7000" o:spid="_x0000_s1026" type="#_x0000_t202" style="position:absolute;margin-left:0;margin-top:0;width:6pt;height:2.25pt;z-index:2511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2960" behindDoc="0" locked="0" layoutInCell="1" allowOverlap="1" wp14:anchorId="443815A9" wp14:editId="4C68246A">
                      <wp:simplePos x="0" y="0"/>
                      <wp:positionH relativeFrom="column">
                        <wp:posOffset>0</wp:posOffset>
                      </wp:positionH>
                      <wp:positionV relativeFrom="paragraph">
                        <wp:posOffset>0</wp:posOffset>
                      </wp:positionV>
                      <wp:extent cx="76200" cy="28575"/>
                      <wp:effectExtent l="19050" t="19050" r="19050" b="28575"/>
                      <wp:wrapNone/>
                      <wp:docPr id="8057" name="Text Box 6999">
                        <a:extLst xmlns:a="http://schemas.openxmlformats.org/drawingml/2006/main">
                          <a:ext uri="{FF2B5EF4-FFF2-40B4-BE49-F238E27FC236}">
                            <a16:creationId xmlns:a16="http://schemas.microsoft.com/office/drawing/2014/main" id="{00000000-0008-0000-0000-00007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C7448" id="Text Box 6999" o:spid="_x0000_s1026" type="#_x0000_t202" style="position:absolute;margin-left:0;margin-top:0;width:6pt;height:2.25pt;z-index:2511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3984" behindDoc="0" locked="0" layoutInCell="1" allowOverlap="1" wp14:anchorId="36A3D773" wp14:editId="5249D153">
                      <wp:simplePos x="0" y="0"/>
                      <wp:positionH relativeFrom="column">
                        <wp:posOffset>0</wp:posOffset>
                      </wp:positionH>
                      <wp:positionV relativeFrom="paragraph">
                        <wp:posOffset>0</wp:posOffset>
                      </wp:positionV>
                      <wp:extent cx="76200" cy="28575"/>
                      <wp:effectExtent l="19050" t="19050" r="19050" b="28575"/>
                      <wp:wrapNone/>
                      <wp:docPr id="8058" name="Text Box 6998">
                        <a:extLst xmlns:a="http://schemas.openxmlformats.org/drawingml/2006/main">
                          <a:ext uri="{FF2B5EF4-FFF2-40B4-BE49-F238E27FC236}">
                            <a16:creationId xmlns:a16="http://schemas.microsoft.com/office/drawing/2014/main" id="{00000000-0008-0000-0000-00007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9E3869" id="Text Box 6998" o:spid="_x0000_s1026" type="#_x0000_t202" style="position:absolute;margin-left:0;margin-top:0;width:6pt;height:2.25pt;z-index:2511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5008" behindDoc="0" locked="0" layoutInCell="1" allowOverlap="1" wp14:anchorId="468D3590" wp14:editId="74F02D53">
                      <wp:simplePos x="0" y="0"/>
                      <wp:positionH relativeFrom="column">
                        <wp:posOffset>0</wp:posOffset>
                      </wp:positionH>
                      <wp:positionV relativeFrom="paragraph">
                        <wp:posOffset>0</wp:posOffset>
                      </wp:positionV>
                      <wp:extent cx="76200" cy="28575"/>
                      <wp:effectExtent l="19050" t="19050" r="19050" b="28575"/>
                      <wp:wrapNone/>
                      <wp:docPr id="8059" name="Text Box 6997">
                        <a:extLst xmlns:a="http://schemas.openxmlformats.org/drawingml/2006/main">
                          <a:ext uri="{FF2B5EF4-FFF2-40B4-BE49-F238E27FC236}">
                            <a16:creationId xmlns:a16="http://schemas.microsoft.com/office/drawing/2014/main" id="{00000000-0008-0000-0000-00007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704D4" id="Text Box 6997" o:spid="_x0000_s1026" type="#_x0000_t202" style="position:absolute;margin-left:0;margin-top:0;width:6pt;height:2.25pt;z-index:2511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6032" behindDoc="0" locked="0" layoutInCell="1" allowOverlap="1" wp14:anchorId="324CA689" wp14:editId="3D07B0A1">
                      <wp:simplePos x="0" y="0"/>
                      <wp:positionH relativeFrom="column">
                        <wp:posOffset>0</wp:posOffset>
                      </wp:positionH>
                      <wp:positionV relativeFrom="paragraph">
                        <wp:posOffset>0</wp:posOffset>
                      </wp:positionV>
                      <wp:extent cx="76200" cy="28575"/>
                      <wp:effectExtent l="19050" t="19050" r="19050" b="28575"/>
                      <wp:wrapNone/>
                      <wp:docPr id="8060" name="Text Box 6996">
                        <a:extLst xmlns:a="http://schemas.openxmlformats.org/drawingml/2006/main">
                          <a:ext uri="{FF2B5EF4-FFF2-40B4-BE49-F238E27FC236}">
                            <a16:creationId xmlns:a16="http://schemas.microsoft.com/office/drawing/2014/main" id="{00000000-0008-0000-0000-00007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02A8FC" id="Text Box 6996" o:spid="_x0000_s1026" type="#_x0000_t202" style="position:absolute;margin-left:0;margin-top:0;width:6pt;height:2.25pt;z-index:2511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7056" behindDoc="0" locked="0" layoutInCell="1" allowOverlap="1" wp14:anchorId="419DABB6" wp14:editId="6B0FE47B">
                      <wp:simplePos x="0" y="0"/>
                      <wp:positionH relativeFrom="column">
                        <wp:posOffset>0</wp:posOffset>
                      </wp:positionH>
                      <wp:positionV relativeFrom="paragraph">
                        <wp:posOffset>0</wp:posOffset>
                      </wp:positionV>
                      <wp:extent cx="76200" cy="28575"/>
                      <wp:effectExtent l="19050" t="19050" r="19050" b="28575"/>
                      <wp:wrapNone/>
                      <wp:docPr id="8061" name="Text Box 6995">
                        <a:extLst xmlns:a="http://schemas.openxmlformats.org/drawingml/2006/main">
                          <a:ext uri="{FF2B5EF4-FFF2-40B4-BE49-F238E27FC236}">
                            <a16:creationId xmlns:a16="http://schemas.microsoft.com/office/drawing/2014/main" id="{00000000-0008-0000-0000-00007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75C0F" id="Text Box 6995" o:spid="_x0000_s1026" type="#_x0000_t202" style="position:absolute;margin-left:0;margin-top:0;width:6pt;height:2.25pt;z-index:2511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8080" behindDoc="0" locked="0" layoutInCell="1" allowOverlap="1" wp14:anchorId="58D14C11" wp14:editId="5BBD3446">
                      <wp:simplePos x="0" y="0"/>
                      <wp:positionH relativeFrom="column">
                        <wp:posOffset>0</wp:posOffset>
                      </wp:positionH>
                      <wp:positionV relativeFrom="paragraph">
                        <wp:posOffset>0</wp:posOffset>
                      </wp:positionV>
                      <wp:extent cx="76200" cy="28575"/>
                      <wp:effectExtent l="19050" t="19050" r="19050" b="28575"/>
                      <wp:wrapNone/>
                      <wp:docPr id="8062" name="Text Box 6994">
                        <a:extLst xmlns:a="http://schemas.openxmlformats.org/drawingml/2006/main">
                          <a:ext uri="{FF2B5EF4-FFF2-40B4-BE49-F238E27FC236}">
                            <a16:creationId xmlns:a16="http://schemas.microsoft.com/office/drawing/2014/main" id="{00000000-0008-0000-0000-00007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34C0B" id="Text Box 6994" o:spid="_x0000_s1026" type="#_x0000_t202" style="position:absolute;margin-left:0;margin-top:0;width:6pt;height:2.25pt;z-index:2511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19104" behindDoc="0" locked="0" layoutInCell="1" allowOverlap="1" wp14:anchorId="7060180B" wp14:editId="048B495C">
                      <wp:simplePos x="0" y="0"/>
                      <wp:positionH relativeFrom="column">
                        <wp:posOffset>0</wp:posOffset>
                      </wp:positionH>
                      <wp:positionV relativeFrom="paragraph">
                        <wp:posOffset>0</wp:posOffset>
                      </wp:positionV>
                      <wp:extent cx="76200" cy="28575"/>
                      <wp:effectExtent l="19050" t="19050" r="19050" b="28575"/>
                      <wp:wrapNone/>
                      <wp:docPr id="8063" name="Text Box 6993">
                        <a:extLst xmlns:a="http://schemas.openxmlformats.org/drawingml/2006/main">
                          <a:ext uri="{FF2B5EF4-FFF2-40B4-BE49-F238E27FC236}">
                            <a16:creationId xmlns:a16="http://schemas.microsoft.com/office/drawing/2014/main" id="{00000000-0008-0000-0000-00007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E9770" id="Text Box 6993" o:spid="_x0000_s1026" type="#_x0000_t202" style="position:absolute;margin-left:0;margin-top:0;width:6pt;height:2.25pt;z-index:2511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0128" behindDoc="0" locked="0" layoutInCell="1" allowOverlap="1" wp14:anchorId="31873F1B" wp14:editId="6E89FF6C">
                      <wp:simplePos x="0" y="0"/>
                      <wp:positionH relativeFrom="column">
                        <wp:posOffset>0</wp:posOffset>
                      </wp:positionH>
                      <wp:positionV relativeFrom="paragraph">
                        <wp:posOffset>0</wp:posOffset>
                      </wp:positionV>
                      <wp:extent cx="76200" cy="28575"/>
                      <wp:effectExtent l="19050" t="19050" r="19050" b="28575"/>
                      <wp:wrapNone/>
                      <wp:docPr id="8064" name="Text Box 6992">
                        <a:extLst xmlns:a="http://schemas.openxmlformats.org/drawingml/2006/main">
                          <a:ext uri="{FF2B5EF4-FFF2-40B4-BE49-F238E27FC236}">
                            <a16:creationId xmlns:a16="http://schemas.microsoft.com/office/drawing/2014/main" id="{00000000-0008-0000-0000-00008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5AB78" id="Text Box 6992" o:spid="_x0000_s1026" type="#_x0000_t202" style="position:absolute;margin-left:0;margin-top:0;width:6pt;height:2.25pt;z-index:2511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1152" behindDoc="0" locked="0" layoutInCell="1" allowOverlap="1" wp14:anchorId="2C8CB1DF" wp14:editId="3F18CA7F">
                      <wp:simplePos x="0" y="0"/>
                      <wp:positionH relativeFrom="column">
                        <wp:posOffset>0</wp:posOffset>
                      </wp:positionH>
                      <wp:positionV relativeFrom="paragraph">
                        <wp:posOffset>0</wp:posOffset>
                      </wp:positionV>
                      <wp:extent cx="76200" cy="28575"/>
                      <wp:effectExtent l="19050" t="19050" r="19050" b="28575"/>
                      <wp:wrapNone/>
                      <wp:docPr id="8065" name="Text Box 6991">
                        <a:extLst xmlns:a="http://schemas.openxmlformats.org/drawingml/2006/main">
                          <a:ext uri="{FF2B5EF4-FFF2-40B4-BE49-F238E27FC236}">
                            <a16:creationId xmlns:a16="http://schemas.microsoft.com/office/drawing/2014/main" id="{00000000-0008-0000-0000-00008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CE92D7" id="Text Box 6991" o:spid="_x0000_s1026" type="#_x0000_t202" style="position:absolute;margin-left:0;margin-top:0;width:6pt;height:2.25pt;z-index:2511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2176" behindDoc="0" locked="0" layoutInCell="1" allowOverlap="1" wp14:anchorId="2C90814B" wp14:editId="351D3225">
                      <wp:simplePos x="0" y="0"/>
                      <wp:positionH relativeFrom="column">
                        <wp:posOffset>0</wp:posOffset>
                      </wp:positionH>
                      <wp:positionV relativeFrom="paragraph">
                        <wp:posOffset>0</wp:posOffset>
                      </wp:positionV>
                      <wp:extent cx="76200" cy="28575"/>
                      <wp:effectExtent l="19050" t="19050" r="19050" b="28575"/>
                      <wp:wrapNone/>
                      <wp:docPr id="8066" name="Text Box 6990">
                        <a:extLst xmlns:a="http://schemas.openxmlformats.org/drawingml/2006/main">
                          <a:ext uri="{FF2B5EF4-FFF2-40B4-BE49-F238E27FC236}">
                            <a16:creationId xmlns:a16="http://schemas.microsoft.com/office/drawing/2014/main" id="{00000000-0008-0000-0000-00008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1FA1A" id="Text Box 6990" o:spid="_x0000_s1026" type="#_x0000_t202" style="position:absolute;margin-left:0;margin-top:0;width:6pt;height:2.25pt;z-index:2511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3200" behindDoc="0" locked="0" layoutInCell="1" allowOverlap="1" wp14:anchorId="3EBCE673" wp14:editId="3C197E46">
                      <wp:simplePos x="0" y="0"/>
                      <wp:positionH relativeFrom="column">
                        <wp:posOffset>0</wp:posOffset>
                      </wp:positionH>
                      <wp:positionV relativeFrom="paragraph">
                        <wp:posOffset>0</wp:posOffset>
                      </wp:positionV>
                      <wp:extent cx="76200" cy="28575"/>
                      <wp:effectExtent l="19050" t="19050" r="19050" b="28575"/>
                      <wp:wrapNone/>
                      <wp:docPr id="8067" name="Text Box 6989">
                        <a:extLst xmlns:a="http://schemas.openxmlformats.org/drawingml/2006/main">
                          <a:ext uri="{FF2B5EF4-FFF2-40B4-BE49-F238E27FC236}">
                            <a16:creationId xmlns:a16="http://schemas.microsoft.com/office/drawing/2014/main" id="{00000000-0008-0000-0000-00008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525FC" id="Text Box 6989" o:spid="_x0000_s1026" type="#_x0000_t202" style="position:absolute;margin-left:0;margin-top:0;width:6pt;height:2.25pt;z-index:2511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4224" behindDoc="0" locked="0" layoutInCell="1" allowOverlap="1" wp14:anchorId="6FE19933" wp14:editId="390E0C30">
                      <wp:simplePos x="0" y="0"/>
                      <wp:positionH relativeFrom="column">
                        <wp:posOffset>0</wp:posOffset>
                      </wp:positionH>
                      <wp:positionV relativeFrom="paragraph">
                        <wp:posOffset>0</wp:posOffset>
                      </wp:positionV>
                      <wp:extent cx="76200" cy="28575"/>
                      <wp:effectExtent l="19050" t="19050" r="19050" b="28575"/>
                      <wp:wrapNone/>
                      <wp:docPr id="8068" name="Text Box 6988">
                        <a:extLst xmlns:a="http://schemas.openxmlformats.org/drawingml/2006/main">
                          <a:ext uri="{FF2B5EF4-FFF2-40B4-BE49-F238E27FC236}">
                            <a16:creationId xmlns:a16="http://schemas.microsoft.com/office/drawing/2014/main" id="{00000000-0008-0000-0000-00008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C91B3" id="Text Box 6988" o:spid="_x0000_s1026" type="#_x0000_t202" style="position:absolute;margin-left:0;margin-top:0;width:6pt;height:2.25pt;z-index:2511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5248" behindDoc="0" locked="0" layoutInCell="1" allowOverlap="1" wp14:anchorId="3CBF280C" wp14:editId="6AF64F39">
                      <wp:simplePos x="0" y="0"/>
                      <wp:positionH relativeFrom="column">
                        <wp:posOffset>0</wp:posOffset>
                      </wp:positionH>
                      <wp:positionV relativeFrom="paragraph">
                        <wp:posOffset>0</wp:posOffset>
                      </wp:positionV>
                      <wp:extent cx="76200" cy="28575"/>
                      <wp:effectExtent l="19050" t="19050" r="19050" b="28575"/>
                      <wp:wrapNone/>
                      <wp:docPr id="8069" name="Text Box 6987">
                        <a:extLst xmlns:a="http://schemas.openxmlformats.org/drawingml/2006/main">
                          <a:ext uri="{FF2B5EF4-FFF2-40B4-BE49-F238E27FC236}">
                            <a16:creationId xmlns:a16="http://schemas.microsoft.com/office/drawing/2014/main" id="{00000000-0008-0000-0000-00008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A87EB" id="Text Box 6987" o:spid="_x0000_s1026" type="#_x0000_t202" style="position:absolute;margin-left:0;margin-top:0;width:6pt;height:2.25pt;z-index:2511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6272" behindDoc="0" locked="0" layoutInCell="1" allowOverlap="1" wp14:anchorId="0C702B34" wp14:editId="064A29FB">
                      <wp:simplePos x="0" y="0"/>
                      <wp:positionH relativeFrom="column">
                        <wp:posOffset>0</wp:posOffset>
                      </wp:positionH>
                      <wp:positionV relativeFrom="paragraph">
                        <wp:posOffset>0</wp:posOffset>
                      </wp:positionV>
                      <wp:extent cx="76200" cy="28575"/>
                      <wp:effectExtent l="19050" t="19050" r="19050" b="28575"/>
                      <wp:wrapNone/>
                      <wp:docPr id="8070" name="Text Box 6986">
                        <a:extLst xmlns:a="http://schemas.openxmlformats.org/drawingml/2006/main">
                          <a:ext uri="{FF2B5EF4-FFF2-40B4-BE49-F238E27FC236}">
                            <a16:creationId xmlns:a16="http://schemas.microsoft.com/office/drawing/2014/main" id="{00000000-0008-0000-0000-00008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503DC" id="Text Box 6986" o:spid="_x0000_s1026" type="#_x0000_t202" style="position:absolute;margin-left:0;margin-top:0;width:6pt;height:2.25pt;z-index:2511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7296" behindDoc="0" locked="0" layoutInCell="1" allowOverlap="1" wp14:anchorId="4636315F" wp14:editId="663947CA">
                      <wp:simplePos x="0" y="0"/>
                      <wp:positionH relativeFrom="column">
                        <wp:posOffset>0</wp:posOffset>
                      </wp:positionH>
                      <wp:positionV relativeFrom="paragraph">
                        <wp:posOffset>0</wp:posOffset>
                      </wp:positionV>
                      <wp:extent cx="76200" cy="28575"/>
                      <wp:effectExtent l="19050" t="19050" r="19050" b="28575"/>
                      <wp:wrapNone/>
                      <wp:docPr id="8071" name="Text Box 6985">
                        <a:extLst xmlns:a="http://schemas.openxmlformats.org/drawingml/2006/main">
                          <a:ext uri="{FF2B5EF4-FFF2-40B4-BE49-F238E27FC236}">
                            <a16:creationId xmlns:a16="http://schemas.microsoft.com/office/drawing/2014/main" id="{00000000-0008-0000-0000-00008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1B250" id="Text Box 6985" o:spid="_x0000_s1026" type="#_x0000_t202" style="position:absolute;margin-left:0;margin-top:0;width:6pt;height:2.25pt;z-index:2511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8320" behindDoc="0" locked="0" layoutInCell="1" allowOverlap="1" wp14:anchorId="2810EE4B" wp14:editId="3E8406C5">
                      <wp:simplePos x="0" y="0"/>
                      <wp:positionH relativeFrom="column">
                        <wp:posOffset>0</wp:posOffset>
                      </wp:positionH>
                      <wp:positionV relativeFrom="paragraph">
                        <wp:posOffset>0</wp:posOffset>
                      </wp:positionV>
                      <wp:extent cx="76200" cy="28575"/>
                      <wp:effectExtent l="19050" t="19050" r="19050" b="28575"/>
                      <wp:wrapNone/>
                      <wp:docPr id="8072" name="Text Box 6984">
                        <a:extLst xmlns:a="http://schemas.openxmlformats.org/drawingml/2006/main">
                          <a:ext uri="{FF2B5EF4-FFF2-40B4-BE49-F238E27FC236}">
                            <a16:creationId xmlns:a16="http://schemas.microsoft.com/office/drawing/2014/main" id="{00000000-0008-0000-0000-00008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C3540" id="Text Box 6984" o:spid="_x0000_s1026" type="#_x0000_t202" style="position:absolute;margin-left:0;margin-top:0;width:6pt;height:2.25pt;z-index:2511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29344" behindDoc="0" locked="0" layoutInCell="1" allowOverlap="1" wp14:anchorId="2C92727D" wp14:editId="6A048D1A">
                      <wp:simplePos x="0" y="0"/>
                      <wp:positionH relativeFrom="column">
                        <wp:posOffset>0</wp:posOffset>
                      </wp:positionH>
                      <wp:positionV relativeFrom="paragraph">
                        <wp:posOffset>0</wp:posOffset>
                      </wp:positionV>
                      <wp:extent cx="76200" cy="28575"/>
                      <wp:effectExtent l="19050" t="19050" r="19050" b="28575"/>
                      <wp:wrapNone/>
                      <wp:docPr id="8073" name="Text Box 6983">
                        <a:extLst xmlns:a="http://schemas.openxmlformats.org/drawingml/2006/main">
                          <a:ext uri="{FF2B5EF4-FFF2-40B4-BE49-F238E27FC236}">
                            <a16:creationId xmlns:a16="http://schemas.microsoft.com/office/drawing/2014/main" id="{00000000-0008-0000-0000-00008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4DF11" id="Text Box 6983" o:spid="_x0000_s1026" type="#_x0000_t202" style="position:absolute;margin-left:0;margin-top:0;width:6pt;height:2.25pt;z-index:2511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0368" behindDoc="0" locked="0" layoutInCell="1" allowOverlap="1" wp14:anchorId="093EE494" wp14:editId="4BA620F8">
                      <wp:simplePos x="0" y="0"/>
                      <wp:positionH relativeFrom="column">
                        <wp:posOffset>0</wp:posOffset>
                      </wp:positionH>
                      <wp:positionV relativeFrom="paragraph">
                        <wp:posOffset>0</wp:posOffset>
                      </wp:positionV>
                      <wp:extent cx="76200" cy="28575"/>
                      <wp:effectExtent l="19050" t="19050" r="19050" b="28575"/>
                      <wp:wrapNone/>
                      <wp:docPr id="8074" name="Text Box 6982">
                        <a:extLst xmlns:a="http://schemas.openxmlformats.org/drawingml/2006/main">
                          <a:ext uri="{FF2B5EF4-FFF2-40B4-BE49-F238E27FC236}">
                            <a16:creationId xmlns:a16="http://schemas.microsoft.com/office/drawing/2014/main" id="{00000000-0008-0000-0000-00008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3071C" id="Text Box 6982" o:spid="_x0000_s1026" type="#_x0000_t202" style="position:absolute;margin-left:0;margin-top:0;width:6pt;height:2.25pt;z-index:2511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1392" behindDoc="0" locked="0" layoutInCell="1" allowOverlap="1" wp14:anchorId="4CD3B9F6" wp14:editId="3F4BB3F8">
                      <wp:simplePos x="0" y="0"/>
                      <wp:positionH relativeFrom="column">
                        <wp:posOffset>0</wp:posOffset>
                      </wp:positionH>
                      <wp:positionV relativeFrom="paragraph">
                        <wp:posOffset>0</wp:posOffset>
                      </wp:positionV>
                      <wp:extent cx="76200" cy="28575"/>
                      <wp:effectExtent l="19050" t="19050" r="19050" b="28575"/>
                      <wp:wrapNone/>
                      <wp:docPr id="8075" name="Text Box 6981">
                        <a:extLst xmlns:a="http://schemas.openxmlformats.org/drawingml/2006/main">
                          <a:ext uri="{FF2B5EF4-FFF2-40B4-BE49-F238E27FC236}">
                            <a16:creationId xmlns:a16="http://schemas.microsoft.com/office/drawing/2014/main" id="{00000000-0008-0000-0000-00008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B40F5" id="Text Box 6981" o:spid="_x0000_s1026" type="#_x0000_t202" style="position:absolute;margin-left:0;margin-top:0;width:6pt;height:2.25pt;z-index:2511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2416" behindDoc="0" locked="0" layoutInCell="1" allowOverlap="1" wp14:anchorId="7191F50C" wp14:editId="5643FDD2">
                      <wp:simplePos x="0" y="0"/>
                      <wp:positionH relativeFrom="column">
                        <wp:posOffset>0</wp:posOffset>
                      </wp:positionH>
                      <wp:positionV relativeFrom="paragraph">
                        <wp:posOffset>0</wp:posOffset>
                      </wp:positionV>
                      <wp:extent cx="76200" cy="28575"/>
                      <wp:effectExtent l="19050" t="19050" r="19050" b="28575"/>
                      <wp:wrapNone/>
                      <wp:docPr id="8076" name="Text Box 6980">
                        <a:extLst xmlns:a="http://schemas.openxmlformats.org/drawingml/2006/main">
                          <a:ext uri="{FF2B5EF4-FFF2-40B4-BE49-F238E27FC236}">
                            <a16:creationId xmlns:a16="http://schemas.microsoft.com/office/drawing/2014/main" id="{00000000-0008-0000-0000-00008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28C4D" id="Text Box 6980" o:spid="_x0000_s1026" type="#_x0000_t202" style="position:absolute;margin-left:0;margin-top:0;width:6pt;height:2.25pt;z-index:2511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3440" behindDoc="0" locked="0" layoutInCell="1" allowOverlap="1" wp14:anchorId="0772AFAB" wp14:editId="096D3B22">
                      <wp:simplePos x="0" y="0"/>
                      <wp:positionH relativeFrom="column">
                        <wp:posOffset>0</wp:posOffset>
                      </wp:positionH>
                      <wp:positionV relativeFrom="paragraph">
                        <wp:posOffset>0</wp:posOffset>
                      </wp:positionV>
                      <wp:extent cx="76200" cy="28575"/>
                      <wp:effectExtent l="19050" t="19050" r="19050" b="28575"/>
                      <wp:wrapNone/>
                      <wp:docPr id="8077" name="Text Box 6979">
                        <a:extLst xmlns:a="http://schemas.openxmlformats.org/drawingml/2006/main">
                          <a:ext uri="{FF2B5EF4-FFF2-40B4-BE49-F238E27FC236}">
                            <a16:creationId xmlns:a16="http://schemas.microsoft.com/office/drawing/2014/main" id="{00000000-0008-0000-0000-00008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3D4AA4" id="Text Box 6979" o:spid="_x0000_s1026" type="#_x0000_t202" style="position:absolute;margin-left:0;margin-top:0;width:6pt;height:2.25pt;z-index:2511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4464" behindDoc="0" locked="0" layoutInCell="1" allowOverlap="1" wp14:anchorId="55C9F296" wp14:editId="3E8232A9">
                      <wp:simplePos x="0" y="0"/>
                      <wp:positionH relativeFrom="column">
                        <wp:posOffset>0</wp:posOffset>
                      </wp:positionH>
                      <wp:positionV relativeFrom="paragraph">
                        <wp:posOffset>0</wp:posOffset>
                      </wp:positionV>
                      <wp:extent cx="76200" cy="28575"/>
                      <wp:effectExtent l="19050" t="19050" r="19050" b="28575"/>
                      <wp:wrapNone/>
                      <wp:docPr id="8078" name="Text Box 6978">
                        <a:extLst xmlns:a="http://schemas.openxmlformats.org/drawingml/2006/main">
                          <a:ext uri="{FF2B5EF4-FFF2-40B4-BE49-F238E27FC236}">
                            <a16:creationId xmlns:a16="http://schemas.microsoft.com/office/drawing/2014/main" id="{00000000-0008-0000-0000-00008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B4194" id="Text Box 6978" o:spid="_x0000_s1026" type="#_x0000_t202" style="position:absolute;margin-left:0;margin-top:0;width:6pt;height:2.25pt;z-index:2511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5488" behindDoc="0" locked="0" layoutInCell="1" allowOverlap="1" wp14:anchorId="3F6C3890" wp14:editId="23DE56C9">
                      <wp:simplePos x="0" y="0"/>
                      <wp:positionH relativeFrom="column">
                        <wp:posOffset>0</wp:posOffset>
                      </wp:positionH>
                      <wp:positionV relativeFrom="paragraph">
                        <wp:posOffset>0</wp:posOffset>
                      </wp:positionV>
                      <wp:extent cx="76200" cy="28575"/>
                      <wp:effectExtent l="19050" t="19050" r="19050" b="28575"/>
                      <wp:wrapNone/>
                      <wp:docPr id="8079" name="Text Box 6977">
                        <a:extLst xmlns:a="http://schemas.openxmlformats.org/drawingml/2006/main">
                          <a:ext uri="{FF2B5EF4-FFF2-40B4-BE49-F238E27FC236}">
                            <a16:creationId xmlns:a16="http://schemas.microsoft.com/office/drawing/2014/main" id="{00000000-0008-0000-0000-00008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AFE74" id="Text Box 6977" o:spid="_x0000_s1026" type="#_x0000_t202" style="position:absolute;margin-left:0;margin-top:0;width:6pt;height:2.25pt;z-index:2511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6512" behindDoc="0" locked="0" layoutInCell="1" allowOverlap="1" wp14:anchorId="35C2BE83" wp14:editId="23B42B3F">
                      <wp:simplePos x="0" y="0"/>
                      <wp:positionH relativeFrom="column">
                        <wp:posOffset>0</wp:posOffset>
                      </wp:positionH>
                      <wp:positionV relativeFrom="paragraph">
                        <wp:posOffset>0</wp:posOffset>
                      </wp:positionV>
                      <wp:extent cx="76200" cy="28575"/>
                      <wp:effectExtent l="19050" t="19050" r="19050" b="28575"/>
                      <wp:wrapNone/>
                      <wp:docPr id="8080" name="Text Box 6976">
                        <a:extLst xmlns:a="http://schemas.openxmlformats.org/drawingml/2006/main">
                          <a:ext uri="{FF2B5EF4-FFF2-40B4-BE49-F238E27FC236}">
                            <a16:creationId xmlns:a16="http://schemas.microsoft.com/office/drawing/2014/main" id="{00000000-0008-0000-0000-00009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326188" id="Text Box 6976" o:spid="_x0000_s1026" type="#_x0000_t202" style="position:absolute;margin-left:0;margin-top:0;width:6pt;height:2.25pt;z-index:2511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7536" behindDoc="0" locked="0" layoutInCell="1" allowOverlap="1" wp14:anchorId="0B136509" wp14:editId="51EBDBA3">
                      <wp:simplePos x="0" y="0"/>
                      <wp:positionH relativeFrom="column">
                        <wp:posOffset>0</wp:posOffset>
                      </wp:positionH>
                      <wp:positionV relativeFrom="paragraph">
                        <wp:posOffset>0</wp:posOffset>
                      </wp:positionV>
                      <wp:extent cx="76200" cy="28575"/>
                      <wp:effectExtent l="19050" t="19050" r="19050" b="28575"/>
                      <wp:wrapNone/>
                      <wp:docPr id="8081" name="Text Box 6975">
                        <a:extLst xmlns:a="http://schemas.openxmlformats.org/drawingml/2006/main">
                          <a:ext uri="{FF2B5EF4-FFF2-40B4-BE49-F238E27FC236}">
                            <a16:creationId xmlns:a16="http://schemas.microsoft.com/office/drawing/2014/main" id="{00000000-0008-0000-0000-00009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6DDA3" id="Text Box 6975" o:spid="_x0000_s1026" type="#_x0000_t202" style="position:absolute;margin-left:0;margin-top:0;width:6pt;height:2.25pt;z-index:2511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8560" behindDoc="0" locked="0" layoutInCell="1" allowOverlap="1" wp14:anchorId="0217BBA7" wp14:editId="6055EE8E">
                      <wp:simplePos x="0" y="0"/>
                      <wp:positionH relativeFrom="column">
                        <wp:posOffset>0</wp:posOffset>
                      </wp:positionH>
                      <wp:positionV relativeFrom="paragraph">
                        <wp:posOffset>0</wp:posOffset>
                      </wp:positionV>
                      <wp:extent cx="76200" cy="28575"/>
                      <wp:effectExtent l="19050" t="19050" r="19050" b="28575"/>
                      <wp:wrapNone/>
                      <wp:docPr id="8082" name="Text Box 6974">
                        <a:extLst xmlns:a="http://schemas.openxmlformats.org/drawingml/2006/main">
                          <a:ext uri="{FF2B5EF4-FFF2-40B4-BE49-F238E27FC236}">
                            <a16:creationId xmlns:a16="http://schemas.microsoft.com/office/drawing/2014/main" id="{00000000-0008-0000-0000-00009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21334A" id="Text Box 6974" o:spid="_x0000_s1026" type="#_x0000_t202" style="position:absolute;margin-left:0;margin-top:0;width:6pt;height:2.25pt;z-index:2511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39584" behindDoc="0" locked="0" layoutInCell="1" allowOverlap="1" wp14:anchorId="63869DAE" wp14:editId="5BAD9E78">
                      <wp:simplePos x="0" y="0"/>
                      <wp:positionH relativeFrom="column">
                        <wp:posOffset>0</wp:posOffset>
                      </wp:positionH>
                      <wp:positionV relativeFrom="paragraph">
                        <wp:posOffset>0</wp:posOffset>
                      </wp:positionV>
                      <wp:extent cx="76200" cy="28575"/>
                      <wp:effectExtent l="19050" t="19050" r="19050" b="28575"/>
                      <wp:wrapNone/>
                      <wp:docPr id="8083" name="Text Box 6973">
                        <a:extLst xmlns:a="http://schemas.openxmlformats.org/drawingml/2006/main">
                          <a:ext uri="{FF2B5EF4-FFF2-40B4-BE49-F238E27FC236}">
                            <a16:creationId xmlns:a16="http://schemas.microsoft.com/office/drawing/2014/main" id="{00000000-0008-0000-0000-00009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B4136" id="Text Box 6973" o:spid="_x0000_s1026" type="#_x0000_t202" style="position:absolute;margin-left:0;margin-top:0;width:6pt;height:2.25pt;z-index:2511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0608" behindDoc="0" locked="0" layoutInCell="1" allowOverlap="1" wp14:anchorId="3E5BF5E7" wp14:editId="2EA5361D">
                      <wp:simplePos x="0" y="0"/>
                      <wp:positionH relativeFrom="column">
                        <wp:posOffset>0</wp:posOffset>
                      </wp:positionH>
                      <wp:positionV relativeFrom="paragraph">
                        <wp:posOffset>0</wp:posOffset>
                      </wp:positionV>
                      <wp:extent cx="76200" cy="28575"/>
                      <wp:effectExtent l="19050" t="19050" r="19050" b="28575"/>
                      <wp:wrapNone/>
                      <wp:docPr id="8084" name="Text Box 6972">
                        <a:extLst xmlns:a="http://schemas.openxmlformats.org/drawingml/2006/main">
                          <a:ext uri="{FF2B5EF4-FFF2-40B4-BE49-F238E27FC236}">
                            <a16:creationId xmlns:a16="http://schemas.microsoft.com/office/drawing/2014/main" id="{00000000-0008-0000-0000-00009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114DA" id="Text Box 6972" o:spid="_x0000_s1026" type="#_x0000_t202" style="position:absolute;margin-left:0;margin-top:0;width:6pt;height:2.25pt;z-index:2511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1632" behindDoc="0" locked="0" layoutInCell="1" allowOverlap="1" wp14:anchorId="68F579A7" wp14:editId="1319CC2E">
                      <wp:simplePos x="0" y="0"/>
                      <wp:positionH relativeFrom="column">
                        <wp:posOffset>0</wp:posOffset>
                      </wp:positionH>
                      <wp:positionV relativeFrom="paragraph">
                        <wp:posOffset>0</wp:posOffset>
                      </wp:positionV>
                      <wp:extent cx="76200" cy="28575"/>
                      <wp:effectExtent l="19050" t="19050" r="19050" b="28575"/>
                      <wp:wrapNone/>
                      <wp:docPr id="8085" name="Text Box 6971">
                        <a:extLst xmlns:a="http://schemas.openxmlformats.org/drawingml/2006/main">
                          <a:ext uri="{FF2B5EF4-FFF2-40B4-BE49-F238E27FC236}">
                            <a16:creationId xmlns:a16="http://schemas.microsoft.com/office/drawing/2014/main" id="{00000000-0008-0000-0000-00009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78CC6" id="Text Box 6971" o:spid="_x0000_s1026" type="#_x0000_t202" style="position:absolute;margin-left:0;margin-top:0;width:6pt;height:2.25pt;z-index:2511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2656" behindDoc="0" locked="0" layoutInCell="1" allowOverlap="1" wp14:anchorId="2C48FA99" wp14:editId="5FBACBCA">
                      <wp:simplePos x="0" y="0"/>
                      <wp:positionH relativeFrom="column">
                        <wp:posOffset>0</wp:posOffset>
                      </wp:positionH>
                      <wp:positionV relativeFrom="paragraph">
                        <wp:posOffset>0</wp:posOffset>
                      </wp:positionV>
                      <wp:extent cx="76200" cy="28575"/>
                      <wp:effectExtent l="19050" t="19050" r="19050" b="28575"/>
                      <wp:wrapNone/>
                      <wp:docPr id="8086" name="Text Box 6970">
                        <a:extLst xmlns:a="http://schemas.openxmlformats.org/drawingml/2006/main">
                          <a:ext uri="{FF2B5EF4-FFF2-40B4-BE49-F238E27FC236}">
                            <a16:creationId xmlns:a16="http://schemas.microsoft.com/office/drawing/2014/main" id="{00000000-0008-0000-0000-00009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5E77B" id="Text Box 6970" o:spid="_x0000_s1026" type="#_x0000_t202" style="position:absolute;margin-left:0;margin-top:0;width:6pt;height:2.25pt;z-index:2511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3680" behindDoc="0" locked="0" layoutInCell="1" allowOverlap="1" wp14:anchorId="06C28DE3" wp14:editId="1C28DE60">
                      <wp:simplePos x="0" y="0"/>
                      <wp:positionH relativeFrom="column">
                        <wp:posOffset>0</wp:posOffset>
                      </wp:positionH>
                      <wp:positionV relativeFrom="paragraph">
                        <wp:posOffset>0</wp:posOffset>
                      </wp:positionV>
                      <wp:extent cx="76200" cy="28575"/>
                      <wp:effectExtent l="19050" t="19050" r="19050" b="28575"/>
                      <wp:wrapNone/>
                      <wp:docPr id="8087" name="Text Box 6969">
                        <a:extLst xmlns:a="http://schemas.openxmlformats.org/drawingml/2006/main">
                          <a:ext uri="{FF2B5EF4-FFF2-40B4-BE49-F238E27FC236}">
                            <a16:creationId xmlns:a16="http://schemas.microsoft.com/office/drawing/2014/main" id="{00000000-0008-0000-0000-00009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9640A" id="Text Box 6969" o:spid="_x0000_s1026" type="#_x0000_t202" style="position:absolute;margin-left:0;margin-top:0;width:6pt;height:2.25pt;z-index:2511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4704" behindDoc="0" locked="0" layoutInCell="1" allowOverlap="1" wp14:anchorId="70C9E9D2" wp14:editId="66E7C21E">
                      <wp:simplePos x="0" y="0"/>
                      <wp:positionH relativeFrom="column">
                        <wp:posOffset>0</wp:posOffset>
                      </wp:positionH>
                      <wp:positionV relativeFrom="paragraph">
                        <wp:posOffset>0</wp:posOffset>
                      </wp:positionV>
                      <wp:extent cx="76200" cy="28575"/>
                      <wp:effectExtent l="19050" t="19050" r="19050" b="28575"/>
                      <wp:wrapNone/>
                      <wp:docPr id="8088" name="Text Box 6968">
                        <a:extLst xmlns:a="http://schemas.openxmlformats.org/drawingml/2006/main">
                          <a:ext uri="{FF2B5EF4-FFF2-40B4-BE49-F238E27FC236}">
                            <a16:creationId xmlns:a16="http://schemas.microsoft.com/office/drawing/2014/main" id="{00000000-0008-0000-0000-00009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07E47" id="Text Box 6968" o:spid="_x0000_s1026" type="#_x0000_t202" style="position:absolute;margin-left:0;margin-top:0;width:6pt;height:2.25pt;z-index:2511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5728" behindDoc="0" locked="0" layoutInCell="1" allowOverlap="1" wp14:anchorId="0D1C0B83" wp14:editId="640EF068">
                      <wp:simplePos x="0" y="0"/>
                      <wp:positionH relativeFrom="column">
                        <wp:posOffset>0</wp:posOffset>
                      </wp:positionH>
                      <wp:positionV relativeFrom="paragraph">
                        <wp:posOffset>0</wp:posOffset>
                      </wp:positionV>
                      <wp:extent cx="76200" cy="28575"/>
                      <wp:effectExtent l="19050" t="19050" r="19050" b="28575"/>
                      <wp:wrapNone/>
                      <wp:docPr id="8089" name="Text Box 6967">
                        <a:extLst xmlns:a="http://schemas.openxmlformats.org/drawingml/2006/main">
                          <a:ext uri="{FF2B5EF4-FFF2-40B4-BE49-F238E27FC236}">
                            <a16:creationId xmlns:a16="http://schemas.microsoft.com/office/drawing/2014/main" id="{00000000-0008-0000-0000-00009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67D1F" id="Text Box 6967" o:spid="_x0000_s1026" type="#_x0000_t202" style="position:absolute;margin-left:0;margin-top:0;width:6pt;height:2.25pt;z-index:2511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6752" behindDoc="0" locked="0" layoutInCell="1" allowOverlap="1" wp14:anchorId="07F25B90" wp14:editId="2C29BB1F">
                      <wp:simplePos x="0" y="0"/>
                      <wp:positionH relativeFrom="column">
                        <wp:posOffset>0</wp:posOffset>
                      </wp:positionH>
                      <wp:positionV relativeFrom="paragraph">
                        <wp:posOffset>0</wp:posOffset>
                      </wp:positionV>
                      <wp:extent cx="76200" cy="28575"/>
                      <wp:effectExtent l="19050" t="19050" r="19050" b="28575"/>
                      <wp:wrapNone/>
                      <wp:docPr id="8090" name="Text Box 6966">
                        <a:extLst xmlns:a="http://schemas.openxmlformats.org/drawingml/2006/main">
                          <a:ext uri="{FF2B5EF4-FFF2-40B4-BE49-F238E27FC236}">
                            <a16:creationId xmlns:a16="http://schemas.microsoft.com/office/drawing/2014/main" id="{00000000-0008-0000-0000-00009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AD26B" id="Text Box 6966" o:spid="_x0000_s1026" type="#_x0000_t202" style="position:absolute;margin-left:0;margin-top:0;width:6pt;height:2.25pt;z-index:2511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7776" behindDoc="0" locked="0" layoutInCell="1" allowOverlap="1" wp14:anchorId="77AF54E9" wp14:editId="57FC58F8">
                      <wp:simplePos x="0" y="0"/>
                      <wp:positionH relativeFrom="column">
                        <wp:posOffset>0</wp:posOffset>
                      </wp:positionH>
                      <wp:positionV relativeFrom="paragraph">
                        <wp:posOffset>0</wp:posOffset>
                      </wp:positionV>
                      <wp:extent cx="76200" cy="28575"/>
                      <wp:effectExtent l="19050" t="19050" r="19050" b="28575"/>
                      <wp:wrapNone/>
                      <wp:docPr id="8091" name="Text Box 6965">
                        <a:extLst xmlns:a="http://schemas.openxmlformats.org/drawingml/2006/main">
                          <a:ext uri="{FF2B5EF4-FFF2-40B4-BE49-F238E27FC236}">
                            <a16:creationId xmlns:a16="http://schemas.microsoft.com/office/drawing/2014/main" id="{00000000-0008-0000-0000-00009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A41B5" id="Text Box 6965" o:spid="_x0000_s1026" type="#_x0000_t202" style="position:absolute;margin-left:0;margin-top:0;width:6pt;height:2.25pt;z-index:2511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8800" behindDoc="0" locked="0" layoutInCell="1" allowOverlap="1" wp14:anchorId="1C59784A" wp14:editId="06EE1197">
                      <wp:simplePos x="0" y="0"/>
                      <wp:positionH relativeFrom="column">
                        <wp:posOffset>0</wp:posOffset>
                      </wp:positionH>
                      <wp:positionV relativeFrom="paragraph">
                        <wp:posOffset>0</wp:posOffset>
                      </wp:positionV>
                      <wp:extent cx="76200" cy="28575"/>
                      <wp:effectExtent l="19050" t="19050" r="19050" b="28575"/>
                      <wp:wrapNone/>
                      <wp:docPr id="8092" name="Text Box 6964">
                        <a:extLst xmlns:a="http://schemas.openxmlformats.org/drawingml/2006/main">
                          <a:ext uri="{FF2B5EF4-FFF2-40B4-BE49-F238E27FC236}">
                            <a16:creationId xmlns:a16="http://schemas.microsoft.com/office/drawing/2014/main" id="{00000000-0008-0000-0000-00009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26AB9" id="Text Box 6964" o:spid="_x0000_s1026" type="#_x0000_t202" style="position:absolute;margin-left:0;margin-top:0;width:6pt;height:2.25pt;z-index:2511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49824" behindDoc="0" locked="0" layoutInCell="1" allowOverlap="1" wp14:anchorId="2F687C49" wp14:editId="76258C1E">
                      <wp:simplePos x="0" y="0"/>
                      <wp:positionH relativeFrom="column">
                        <wp:posOffset>0</wp:posOffset>
                      </wp:positionH>
                      <wp:positionV relativeFrom="paragraph">
                        <wp:posOffset>0</wp:posOffset>
                      </wp:positionV>
                      <wp:extent cx="76200" cy="28575"/>
                      <wp:effectExtent l="19050" t="19050" r="19050" b="28575"/>
                      <wp:wrapNone/>
                      <wp:docPr id="8093" name="Text Box 6963">
                        <a:extLst xmlns:a="http://schemas.openxmlformats.org/drawingml/2006/main">
                          <a:ext uri="{FF2B5EF4-FFF2-40B4-BE49-F238E27FC236}">
                            <a16:creationId xmlns:a16="http://schemas.microsoft.com/office/drawing/2014/main" id="{00000000-0008-0000-0000-00009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C894A" id="Text Box 6963" o:spid="_x0000_s1026" type="#_x0000_t202" style="position:absolute;margin-left:0;margin-top:0;width:6pt;height:2.25pt;z-index:2511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0848" behindDoc="0" locked="0" layoutInCell="1" allowOverlap="1" wp14:anchorId="5674C859" wp14:editId="197D58EE">
                      <wp:simplePos x="0" y="0"/>
                      <wp:positionH relativeFrom="column">
                        <wp:posOffset>0</wp:posOffset>
                      </wp:positionH>
                      <wp:positionV relativeFrom="paragraph">
                        <wp:posOffset>0</wp:posOffset>
                      </wp:positionV>
                      <wp:extent cx="76200" cy="28575"/>
                      <wp:effectExtent l="19050" t="19050" r="19050" b="28575"/>
                      <wp:wrapNone/>
                      <wp:docPr id="8094" name="Text Box 6962">
                        <a:extLst xmlns:a="http://schemas.openxmlformats.org/drawingml/2006/main">
                          <a:ext uri="{FF2B5EF4-FFF2-40B4-BE49-F238E27FC236}">
                            <a16:creationId xmlns:a16="http://schemas.microsoft.com/office/drawing/2014/main" id="{00000000-0008-0000-0000-00009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7EB63" id="Text Box 6962" o:spid="_x0000_s1026" type="#_x0000_t202" style="position:absolute;margin-left:0;margin-top:0;width:6pt;height:2.25pt;z-index:2511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1872" behindDoc="0" locked="0" layoutInCell="1" allowOverlap="1" wp14:anchorId="5936D147" wp14:editId="78C96A04">
                      <wp:simplePos x="0" y="0"/>
                      <wp:positionH relativeFrom="column">
                        <wp:posOffset>0</wp:posOffset>
                      </wp:positionH>
                      <wp:positionV relativeFrom="paragraph">
                        <wp:posOffset>0</wp:posOffset>
                      </wp:positionV>
                      <wp:extent cx="76200" cy="28575"/>
                      <wp:effectExtent l="19050" t="19050" r="19050" b="28575"/>
                      <wp:wrapNone/>
                      <wp:docPr id="8095" name="Text Box 6961">
                        <a:extLst xmlns:a="http://schemas.openxmlformats.org/drawingml/2006/main">
                          <a:ext uri="{FF2B5EF4-FFF2-40B4-BE49-F238E27FC236}">
                            <a16:creationId xmlns:a16="http://schemas.microsoft.com/office/drawing/2014/main" id="{00000000-0008-0000-0000-00009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FA84B" id="Text Box 6961" o:spid="_x0000_s1026" type="#_x0000_t202" style="position:absolute;margin-left:0;margin-top:0;width:6pt;height:2.25pt;z-index:2511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2896" behindDoc="0" locked="0" layoutInCell="1" allowOverlap="1" wp14:anchorId="27076D8E" wp14:editId="61F50733">
                      <wp:simplePos x="0" y="0"/>
                      <wp:positionH relativeFrom="column">
                        <wp:posOffset>0</wp:posOffset>
                      </wp:positionH>
                      <wp:positionV relativeFrom="paragraph">
                        <wp:posOffset>0</wp:posOffset>
                      </wp:positionV>
                      <wp:extent cx="76200" cy="28575"/>
                      <wp:effectExtent l="19050" t="19050" r="19050" b="28575"/>
                      <wp:wrapNone/>
                      <wp:docPr id="8096" name="Text Box 6960">
                        <a:extLst xmlns:a="http://schemas.openxmlformats.org/drawingml/2006/main">
                          <a:ext uri="{FF2B5EF4-FFF2-40B4-BE49-F238E27FC236}">
                            <a16:creationId xmlns:a16="http://schemas.microsoft.com/office/drawing/2014/main" id="{00000000-0008-0000-0000-0000A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EC9E1" id="Text Box 6960" o:spid="_x0000_s1026" type="#_x0000_t202" style="position:absolute;margin-left:0;margin-top:0;width:6pt;height:2.25pt;z-index:2511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3920" behindDoc="0" locked="0" layoutInCell="1" allowOverlap="1" wp14:anchorId="6302B57A" wp14:editId="1022112A">
                      <wp:simplePos x="0" y="0"/>
                      <wp:positionH relativeFrom="column">
                        <wp:posOffset>0</wp:posOffset>
                      </wp:positionH>
                      <wp:positionV relativeFrom="paragraph">
                        <wp:posOffset>0</wp:posOffset>
                      </wp:positionV>
                      <wp:extent cx="76200" cy="28575"/>
                      <wp:effectExtent l="19050" t="19050" r="19050" b="28575"/>
                      <wp:wrapNone/>
                      <wp:docPr id="8097" name="Text Box 6959">
                        <a:extLst xmlns:a="http://schemas.openxmlformats.org/drawingml/2006/main">
                          <a:ext uri="{FF2B5EF4-FFF2-40B4-BE49-F238E27FC236}">
                            <a16:creationId xmlns:a16="http://schemas.microsoft.com/office/drawing/2014/main" id="{00000000-0008-0000-0000-0000A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CFDE3" id="Text Box 6959" o:spid="_x0000_s1026" type="#_x0000_t202" style="position:absolute;margin-left:0;margin-top:0;width:6pt;height:2.25pt;z-index:2511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4944" behindDoc="0" locked="0" layoutInCell="1" allowOverlap="1" wp14:anchorId="79F901CD" wp14:editId="05F91F60">
                      <wp:simplePos x="0" y="0"/>
                      <wp:positionH relativeFrom="column">
                        <wp:posOffset>0</wp:posOffset>
                      </wp:positionH>
                      <wp:positionV relativeFrom="paragraph">
                        <wp:posOffset>0</wp:posOffset>
                      </wp:positionV>
                      <wp:extent cx="76200" cy="28575"/>
                      <wp:effectExtent l="19050" t="19050" r="19050" b="28575"/>
                      <wp:wrapNone/>
                      <wp:docPr id="8098" name="Text Box 6958">
                        <a:extLst xmlns:a="http://schemas.openxmlformats.org/drawingml/2006/main">
                          <a:ext uri="{FF2B5EF4-FFF2-40B4-BE49-F238E27FC236}">
                            <a16:creationId xmlns:a16="http://schemas.microsoft.com/office/drawing/2014/main" id="{00000000-0008-0000-0000-0000A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37148" id="Text Box 6958" o:spid="_x0000_s1026" type="#_x0000_t202" style="position:absolute;margin-left:0;margin-top:0;width:6pt;height:2.25pt;z-index:2511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5968" behindDoc="0" locked="0" layoutInCell="1" allowOverlap="1" wp14:anchorId="60C718AC" wp14:editId="4135524F">
                      <wp:simplePos x="0" y="0"/>
                      <wp:positionH relativeFrom="column">
                        <wp:posOffset>0</wp:posOffset>
                      </wp:positionH>
                      <wp:positionV relativeFrom="paragraph">
                        <wp:posOffset>0</wp:posOffset>
                      </wp:positionV>
                      <wp:extent cx="76200" cy="28575"/>
                      <wp:effectExtent l="19050" t="19050" r="19050" b="28575"/>
                      <wp:wrapNone/>
                      <wp:docPr id="8099" name="Text Box 6957">
                        <a:extLst xmlns:a="http://schemas.openxmlformats.org/drawingml/2006/main">
                          <a:ext uri="{FF2B5EF4-FFF2-40B4-BE49-F238E27FC236}">
                            <a16:creationId xmlns:a16="http://schemas.microsoft.com/office/drawing/2014/main" id="{00000000-0008-0000-0000-0000A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3C9672" id="Text Box 6957" o:spid="_x0000_s1026" type="#_x0000_t202" style="position:absolute;margin-left:0;margin-top:0;width:6pt;height:2.25pt;z-index:2511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6992" behindDoc="0" locked="0" layoutInCell="1" allowOverlap="1" wp14:anchorId="510A5A6C" wp14:editId="35A36F86">
                      <wp:simplePos x="0" y="0"/>
                      <wp:positionH relativeFrom="column">
                        <wp:posOffset>0</wp:posOffset>
                      </wp:positionH>
                      <wp:positionV relativeFrom="paragraph">
                        <wp:posOffset>0</wp:posOffset>
                      </wp:positionV>
                      <wp:extent cx="76200" cy="28575"/>
                      <wp:effectExtent l="19050" t="19050" r="19050" b="28575"/>
                      <wp:wrapNone/>
                      <wp:docPr id="8100" name="Text Box 6956">
                        <a:extLst xmlns:a="http://schemas.openxmlformats.org/drawingml/2006/main">
                          <a:ext uri="{FF2B5EF4-FFF2-40B4-BE49-F238E27FC236}">
                            <a16:creationId xmlns:a16="http://schemas.microsoft.com/office/drawing/2014/main" id="{00000000-0008-0000-0000-0000A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67410" id="Text Box 6956" o:spid="_x0000_s1026" type="#_x0000_t202" style="position:absolute;margin-left:0;margin-top:0;width:6pt;height:2.25pt;z-index:2511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8016" behindDoc="0" locked="0" layoutInCell="1" allowOverlap="1" wp14:anchorId="153BB635" wp14:editId="59FA44D0">
                      <wp:simplePos x="0" y="0"/>
                      <wp:positionH relativeFrom="column">
                        <wp:posOffset>0</wp:posOffset>
                      </wp:positionH>
                      <wp:positionV relativeFrom="paragraph">
                        <wp:posOffset>0</wp:posOffset>
                      </wp:positionV>
                      <wp:extent cx="76200" cy="28575"/>
                      <wp:effectExtent l="19050" t="19050" r="19050" b="28575"/>
                      <wp:wrapNone/>
                      <wp:docPr id="8101" name="Text Box 6955">
                        <a:extLst xmlns:a="http://schemas.openxmlformats.org/drawingml/2006/main">
                          <a:ext uri="{FF2B5EF4-FFF2-40B4-BE49-F238E27FC236}">
                            <a16:creationId xmlns:a16="http://schemas.microsoft.com/office/drawing/2014/main" id="{00000000-0008-0000-0000-0000A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A5A27" id="Text Box 6955" o:spid="_x0000_s1026" type="#_x0000_t202" style="position:absolute;margin-left:0;margin-top:0;width:6pt;height:2.25pt;z-index:2511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59040" behindDoc="0" locked="0" layoutInCell="1" allowOverlap="1" wp14:anchorId="2EC9C1FB" wp14:editId="712ED74C">
                      <wp:simplePos x="0" y="0"/>
                      <wp:positionH relativeFrom="column">
                        <wp:posOffset>0</wp:posOffset>
                      </wp:positionH>
                      <wp:positionV relativeFrom="paragraph">
                        <wp:posOffset>0</wp:posOffset>
                      </wp:positionV>
                      <wp:extent cx="76200" cy="28575"/>
                      <wp:effectExtent l="19050" t="19050" r="19050" b="28575"/>
                      <wp:wrapNone/>
                      <wp:docPr id="8102" name="Text Box 6954">
                        <a:extLst xmlns:a="http://schemas.openxmlformats.org/drawingml/2006/main">
                          <a:ext uri="{FF2B5EF4-FFF2-40B4-BE49-F238E27FC236}">
                            <a16:creationId xmlns:a16="http://schemas.microsoft.com/office/drawing/2014/main" id="{00000000-0008-0000-0000-0000A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83347" id="Text Box 6954" o:spid="_x0000_s1026" type="#_x0000_t202" style="position:absolute;margin-left:0;margin-top:0;width:6pt;height:2.25pt;z-index:2511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0064" behindDoc="0" locked="0" layoutInCell="1" allowOverlap="1" wp14:anchorId="0D2392E7" wp14:editId="2D06627E">
                      <wp:simplePos x="0" y="0"/>
                      <wp:positionH relativeFrom="column">
                        <wp:posOffset>0</wp:posOffset>
                      </wp:positionH>
                      <wp:positionV relativeFrom="paragraph">
                        <wp:posOffset>0</wp:posOffset>
                      </wp:positionV>
                      <wp:extent cx="76200" cy="28575"/>
                      <wp:effectExtent l="19050" t="19050" r="19050" b="28575"/>
                      <wp:wrapNone/>
                      <wp:docPr id="8103" name="Text Box 6953">
                        <a:extLst xmlns:a="http://schemas.openxmlformats.org/drawingml/2006/main">
                          <a:ext uri="{FF2B5EF4-FFF2-40B4-BE49-F238E27FC236}">
                            <a16:creationId xmlns:a16="http://schemas.microsoft.com/office/drawing/2014/main" id="{00000000-0008-0000-0000-0000A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D1B7F" id="Text Box 6953" o:spid="_x0000_s1026" type="#_x0000_t202" style="position:absolute;margin-left:0;margin-top:0;width:6pt;height:2.25pt;z-index:2511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1088" behindDoc="0" locked="0" layoutInCell="1" allowOverlap="1" wp14:anchorId="28C75DCB" wp14:editId="68FD3431">
                      <wp:simplePos x="0" y="0"/>
                      <wp:positionH relativeFrom="column">
                        <wp:posOffset>0</wp:posOffset>
                      </wp:positionH>
                      <wp:positionV relativeFrom="paragraph">
                        <wp:posOffset>0</wp:posOffset>
                      </wp:positionV>
                      <wp:extent cx="76200" cy="28575"/>
                      <wp:effectExtent l="19050" t="19050" r="19050" b="28575"/>
                      <wp:wrapNone/>
                      <wp:docPr id="8104" name="Text Box 6952">
                        <a:extLst xmlns:a="http://schemas.openxmlformats.org/drawingml/2006/main">
                          <a:ext uri="{FF2B5EF4-FFF2-40B4-BE49-F238E27FC236}">
                            <a16:creationId xmlns:a16="http://schemas.microsoft.com/office/drawing/2014/main" id="{00000000-0008-0000-0000-0000A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047F1" id="Text Box 6952" o:spid="_x0000_s1026" type="#_x0000_t202" style="position:absolute;margin-left:0;margin-top:0;width:6pt;height:2.25pt;z-index:2511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2112" behindDoc="0" locked="0" layoutInCell="1" allowOverlap="1" wp14:anchorId="0365FF3B" wp14:editId="54C83363">
                      <wp:simplePos x="0" y="0"/>
                      <wp:positionH relativeFrom="column">
                        <wp:posOffset>0</wp:posOffset>
                      </wp:positionH>
                      <wp:positionV relativeFrom="paragraph">
                        <wp:posOffset>0</wp:posOffset>
                      </wp:positionV>
                      <wp:extent cx="76200" cy="28575"/>
                      <wp:effectExtent l="19050" t="19050" r="19050" b="28575"/>
                      <wp:wrapNone/>
                      <wp:docPr id="8105" name="Text Box 6951">
                        <a:extLst xmlns:a="http://schemas.openxmlformats.org/drawingml/2006/main">
                          <a:ext uri="{FF2B5EF4-FFF2-40B4-BE49-F238E27FC236}">
                            <a16:creationId xmlns:a16="http://schemas.microsoft.com/office/drawing/2014/main" id="{00000000-0008-0000-0000-0000A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01DBC" id="Text Box 6951" o:spid="_x0000_s1026" type="#_x0000_t202" style="position:absolute;margin-left:0;margin-top:0;width:6pt;height:2.25pt;z-index:2511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3136" behindDoc="0" locked="0" layoutInCell="1" allowOverlap="1" wp14:anchorId="7AFD1CAC" wp14:editId="1F6832E9">
                      <wp:simplePos x="0" y="0"/>
                      <wp:positionH relativeFrom="column">
                        <wp:posOffset>0</wp:posOffset>
                      </wp:positionH>
                      <wp:positionV relativeFrom="paragraph">
                        <wp:posOffset>0</wp:posOffset>
                      </wp:positionV>
                      <wp:extent cx="76200" cy="28575"/>
                      <wp:effectExtent l="19050" t="19050" r="19050" b="28575"/>
                      <wp:wrapNone/>
                      <wp:docPr id="8106" name="Text Box 6950">
                        <a:extLst xmlns:a="http://schemas.openxmlformats.org/drawingml/2006/main">
                          <a:ext uri="{FF2B5EF4-FFF2-40B4-BE49-F238E27FC236}">
                            <a16:creationId xmlns:a16="http://schemas.microsoft.com/office/drawing/2014/main" id="{00000000-0008-0000-0000-0000A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E77DA" id="Text Box 6950" o:spid="_x0000_s1026" type="#_x0000_t202" style="position:absolute;margin-left:0;margin-top:0;width:6pt;height:2.25pt;z-index:2511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4160" behindDoc="0" locked="0" layoutInCell="1" allowOverlap="1" wp14:anchorId="5B41F30F" wp14:editId="7B75D53B">
                      <wp:simplePos x="0" y="0"/>
                      <wp:positionH relativeFrom="column">
                        <wp:posOffset>0</wp:posOffset>
                      </wp:positionH>
                      <wp:positionV relativeFrom="paragraph">
                        <wp:posOffset>0</wp:posOffset>
                      </wp:positionV>
                      <wp:extent cx="76200" cy="28575"/>
                      <wp:effectExtent l="19050" t="19050" r="19050" b="28575"/>
                      <wp:wrapNone/>
                      <wp:docPr id="8107" name="Text Box 6949">
                        <a:extLst xmlns:a="http://schemas.openxmlformats.org/drawingml/2006/main">
                          <a:ext uri="{FF2B5EF4-FFF2-40B4-BE49-F238E27FC236}">
                            <a16:creationId xmlns:a16="http://schemas.microsoft.com/office/drawing/2014/main" id="{00000000-0008-0000-0000-0000A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8C9BB" id="Text Box 6949" o:spid="_x0000_s1026" type="#_x0000_t202" style="position:absolute;margin-left:0;margin-top:0;width:6pt;height:2.25pt;z-index:2511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5184" behindDoc="0" locked="0" layoutInCell="1" allowOverlap="1" wp14:anchorId="0C167AF7" wp14:editId="7282284C">
                      <wp:simplePos x="0" y="0"/>
                      <wp:positionH relativeFrom="column">
                        <wp:posOffset>0</wp:posOffset>
                      </wp:positionH>
                      <wp:positionV relativeFrom="paragraph">
                        <wp:posOffset>0</wp:posOffset>
                      </wp:positionV>
                      <wp:extent cx="76200" cy="28575"/>
                      <wp:effectExtent l="19050" t="19050" r="19050" b="28575"/>
                      <wp:wrapNone/>
                      <wp:docPr id="8108" name="Text Box 6948">
                        <a:extLst xmlns:a="http://schemas.openxmlformats.org/drawingml/2006/main">
                          <a:ext uri="{FF2B5EF4-FFF2-40B4-BE49-F238E27FC236}">
                            <a16:creationId xmlns:a16="http://schemas.microsoft.com/office/drawing/2014/main" id="{00000000-0008-0000-0000-0000A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01891" id="Text Box 6948" o:spid="_x0000_s1026" type="#_x0000_t202" style="position:absolute;margin-left:0;margin-top:0;width:6pt;height:2.25pt;z-index:2511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6208" behindDoc="0" locked="0" layoutInCell="1" allowOverlap="1" wp14:anchorId="55781A83" wp14:editId="0650F329">
                      <wp:simplePos x="0" y="0"/>
                      <wp:positionH relativeFrom="column">
                        <wp:posOffset>0</wp:posOffset>
                      </wp:positionH>
                      <wp:positionV relativeFrom="paragraph">
                        <wp:posOffset>0</wp:posOffset>
                      </wp:positionV>
                      <wp:extent cx="76200" cy="28575"/>
                      <wp:effectExtent l="19050" t="19050" r="19050" b="28575"/>
                      <wp:wrapNone/>
                      <wp:docPr id="8109" name="Text Box 6947">
                        <a:extLst xmlns:a="http://schemas.openxmlformats.org/drawingml/2006/main">
                          <a:ext uri="{FF2B5EF4-FFF2-40B4-BE49-F238E27FC236}">
                            <a16:creationId xmlns:a16="http://schemas.microsoft.com/office/drawing/2014/main" id="{00000000-0008-0000-0000-0000A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278ED" id="Text Box 6947" o:spid="_x0000_s1026" type="#_x0000_t202" style="position:absolute;margin-left:0;margin-top:0;width:6pt;height:2.25pt;z-index:2511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7232" behindDoc="0" locked="0" layoutInCell="1" allowOverlap="1" wp14:anchorId="7B9E0A0C" wp14:editId="6A8D0FA2">
                      <wp:simplePos x="0" y="0"/>
                      <wp:positionH relativeFrom="column">
                        <wp:posOffset>0</wp:posOffset>
                      </wp:positionH>
                      <wp:positionV relativeFrom="paragraph">
                        <wp:posOffset>0</wp:posOffset>
                      </wp:positionV>
                      <wp:extent cx="76200" cy="28575"/>
                      <wp:effectExtent l="19050" t="19050" r="19050" b="28575"/>
                      <wp:wrapNone/>
                      <wp:docPr id="8110" name="Text Box 6946">
                        <a:extLst xmlns:a="http://schemas.openxmlformats.org/drawingml/2006/main">
                          <a:ext uri="{FF2B5EF4-FFF2-40B4-BE49-F238E27FC236}">
                            <a16:creationId xmlns:a16="http://schemas.microsoft.com/office/drawing/2014/main" id="{00000000-0008-0000-0000-0000A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566EA3" id="Text Box 6946" o:spid="_x0000_s1026" type="#_x0000_t202" style="position:absolute;margin-left:0;margin-top:0;width:6pt;height:2.25pt;z-index:2511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8256" behindDoc="0" locked="0" layoutInCell="1" allowOverlap="1" wp14:anchorId="78F4753A" wp14:editId="409DAC58">
                      <wp:simplePos x="0" y="0"/>
                      <wp:positionH relativeFrom="column">
                        <wp:posOffset>0</wp:posOffset>
                      </wp:positionH>
                      <wp:positionV relativeFrom="paragraph">
                        <wp:posOffset>0</wp:posOffset>
                      </wp:positionV>
                      <wp:extent cx="76200" cy="28575"/>
                      <wp:effectExtent l="19050" t="19050" r="19050" b="28575"/>
                      <wp:wrapNone/>
                      <wp:docPr id="8111" name="Text Box 6945">
                        <a:extLst xmlns:a="http://schemas.openxmlformats.org/drawingml/2006/main">
                          <a:ext uri="{FF2B5EF4-FFF2-40B4-BE49-F238E27FC236}">
                            <a16:creationId xmlns:a16="http://schemas.microsoft.com/office/drawing/2014/main" id="{00000000-0008-0000-0000-0000A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527A3" id="Text Box 6945" o:spid="_x0000_s1026" type="#_x0000_t202" style="position:absolute;margin-left:0;margin-top:0;width:6pt;height:2.25pt;z-index:2511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69280" behindDoc="0" locked="0" layoutInCell="1" allowOverlap="1" wp14:anchorId="55423079" wp14:editId="7BE9746C">
                      <wp:simplePos x="0" y="0"/>
                      <wp:positionH relativeFrom="column">
                        <wp:posOffset>0</wp:posOffset>
                      </wp:positionH>
                      <wp:positionV relativeFrom="paragraph">
                        <wp:posOffset>0</wp:posOffset>
                      </wp:positionV>
                      <wp:extent cx="76200" cy="28575"/>
                      <wp:effectExtent l="19050" t="19050" r="19050" b="28575"/>
                      <wp:wrapNone/>
                      <wp:docPr id="8112" name="Text Box 6944">
                        <a:extLst xmlns:a="http://schemas.openxmlformats.org/drawingml/2006/main">
                          <a:ext uri="{FF2B5EF4-FFF2-40B4-BE49-F238E27FC236}">
                            <a16:creationId xmlns:a16="http://schemas.microsoft.com/office/drawing/2014/main" id="{00000000-0008-0000-0000-0000B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C10E0" id="Text Box 6944" o:spid="_x0000_s1026" type="#_x0000_t202" style="position:absolute;margin-left:0;margin-top:0;width:6pt;height:2.25pt;z-index:2511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0304" behindDoc="0" locked="0" layoutInCell="1" allowOverlap="1" wp14:anchorId="674A7C47" wp14:editId="462445E0">
                      <wp:simplePos x="0" y="0"/>
                      <wp:positionH relativeFrom="column">
                        <wp:posOffset>0</wp:posOffset>
                      </wp:positionH>
                      <wp:positionV relativeFrom="paragraph">
                        <wp:posOffset>0</wp:posOffset>
                      </wp:positionV>
                      <wp:extent cx="76200" cy="28575"/>
                      <wp:effectExtent l="19050" t="19050" r="19050" b="28575"/>
                      <wp:wrapNone/>
                      <wp:docPr id="8113" name="Text Box 6943">
                        <a:extLst xmlns:a="http://schemas.openxmlformats.org/drawingml/2006/main">
                          <a:ext uri="{FF2B5EF4-FFF2-40B4-BE49-F238E27FC236}">
                            <a16:creationId xmlns:a16="http://schemas.microsoft.com/office/drawing/2014/main" id="{00000000-0008-0000-0000-0000B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ABA67" id="Text Box 6943" o:spid="_x0000_s1026" type="#_x0000_t202" style="position:absolute;margin-left:0;margin-top:0;width:6pt;height:2.25pt;z-index:2511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1328" behindDoc="0" locked="0" layoutInCell="1" allowOverlap="1" wp14:anchorId="2F8EA655" wp14:editId="789978EA">
                      <wp:simplePos x="0" y="0"/>
                      <wp:positionH relativeFrom="column">
                        <wp:posOffset>0</wp:posOffset>
                      </wp:positionH>
                      <wp:positionV relativeFrom="paragraph">
                        <wp:posOffset>0</wp:posOffset>
                      </wp:positionV>
                      <wp:extent cx="76200" cy="28575"/>
                      <wp:effectExtent l="19050" t="19050" r="19050" b="28575"/>
                      <wp:wrapNone/>
                      <wp:docPr id="8114" name="Text Box 6942">
                        <a:extLst xmlns:a="http://schemas.openxmlformats.org/drawingml/2006/main">
                          <a:ext uri="{FF2B5EF4-FFF2-40B4-BE49-F238E27FC236}">
                            <a16:creationId xmlns:a16="http://schemas.microsoft.com/office/drawing/2014/main" id="{00000000-0008-0000-0000-0000B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B5CC71" id="Text Box 6942" o:spid="_x0000_s1026" type="#_x0000_t202" style="position:absolute;margin-left:0;margin-top:0;width:6pt;height:2.25pt;z-index:2511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2352" behindDoc="0" locked="0" layoutInCell="1" allowOverlap="1" wp14:anchorId="0E8FCBFF" wp14:editId="32C0A158">
                      <wp:simplePos x="0" y="0"/>
                      <wp:positionH relativeFrom="column">
                        <wp:posOffset>0</wp:posOffset>
                      </wp:positionH>
                      <wp:positionV relativeFrom="paragraph">
                        <wp:posOffset>0</wp:posOffset>
                      </wp:positionV>
                      <wp:extent cx="76200" cy="28575"/>
                      <wp:effectExtent l="19050" t="19050" r="19050" b="28575"/>
                      <wp:wrapNone/>
                      <wp:docPr id="8115" name="Text Box 6941">
                        <a:extLst xmlns:a="http://schemas.openxmlformats.org/drawingml/2006/main">
                          <a:ext uri="{FF2B5EF4-FFF2-40B4-BE49-F238E27FC236}">
                            <a16:creationId xmlns:a16="http://schemas.microsoft.com/office/drawing/2014/main" id="{00000000-0008-0000-0000-0000B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D40D1" id="Text Box 6941" o:spid="_x0000_s1026" type="#_x0000_t202" style="position:absolute;margin-left:0;margin-top:0;width:6pt;height:2.25pt;z-index:2511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3376" behindDoc="0" locked="0" layoutInCell="1" allowOverlap="1" wp14:anchorId="3D91A332" wp14:editId="22FA7C05">
                      <wp:simplePos x="0" y="0"/>
                      <wp:positionH relativeFrom="column">
                        <wp:posOffset>0</wp:posOffset>
                      </wp:positionH>
                      <wp:positionV relativeFrom="paragraph">
                        <wp:posOffset>0</wp:posOffset>
                      </wp:positionV>
                      <wp:extent cx="76200" cy="28575"/>
                      <wp:effectExtent l="19050" t="19050" r="19050" b="28575"/>
                      <wp:wrapNone/>
                      <wp:docPr id="8116" name="Text Box 6940">
                        <a:extLst xmlns:a="http://schemas.openxmlformats.org/drawingml/2006/main">
                          <a:ext uri="{FF2B5EF4-FFF2-40B4-BE49-F238E27FC236}">
                            <a16:creationId xmlns:a16="http://schemas.microsoft.com/office/drawing/2014/main" id="{00000000-0008-0000-0000-0000B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E497C" id="Text Box 6940" o:spid="_x0000_s1026" type="#_x0000_t202" style="position:absolute;margin-left:0;margin-top:0;width:6pt;height:2.25pt;z-index:2511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4400" behindDoc="0" locked="0" layoutInCell="1" allowOverlap="1" wp14:anchorId="172E796D" wp14:editId="7E74977E">
                      <wp:simplePos x="0" y="0"/>
                      <wp:positionH relativeFrom="column">
                        <wp:posOffset>0</wp:posOffset>
                      </wp:positionH>
                      <wp:positionV relativeFrom="paragraph">
                        <wp:posOffset>0</wp:posOffset>
                      </wp:positionV>
                      <wp:extent cx="76200" cy="28575"/>
                      <wp:effectExtent l="19050" t="19050" r="19050" b="28575"/>
                      <wp:wrapNone/>
                      <wp:docPr id="8117" name="Text Box 6939">
                        <a:extLst xmlns:a="http://schemas.openxmlformats.org/drawingml/2006/main">
                          <a:ext uri="{FF2B5EF4-FFF2-40B4-BE49-F238E27FC236}">
                            <a16:creationId xmlns:a16="http://schemas.microsoft.com/office/drawing/2014/main" id="{00000000-0008-0000-0000-0000B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AA104" id="Text Box 6939" o:spid="_x0000_s1026" type="#_x0000_t202" style="position:absolute;margin-left:0;margin-top:0;width:6pt;height:2.25pt;z-index:2511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5424" behindDoc="0" locked="0" layoutInCell="1" allowOverlap="1" wp14:anchorId="6CF51047" wp14:editId="59E4A825">
                      <wp:simplePos x="0" y="0"/>
                      <wp:positionH relativeFrom="column">
                        <wp:posOffset>0</wp:posOffset>
                      </wp:positionH>
                      <wp:positionV relativeFrom="paragraph">
                        <wp:posOffset>0</wp:posOffset>
                      </wp:positionV>
                      <wp:extent cx="76200" cy="28575"/>
                      <wp:effectExtent l="19050" t="19050" r="19050" b="28575"/>
                      <wp:wrapNone/>
                      <wp:docPr id="8118" name="Text Box 6938">
                        <a:extLst xmlns:a="http://schemas.openxmlformats.org/drawingml/2006/main">
                          <a:ext uri="{FF2B5EF4-FFF2-40B4-BE49-F238E27FC236}">
                            <a16:creationId xmlns:a16="http://schemas.microsoft.com/office/drawing/2014/main" id="{00000000-0008-0000-0000-0000B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F3392" id="Text Box 6938" o:spid="_x0000_s1026" type="#_x0000_t202" style="position:absolute;margin-left:0;margin-top:0;width:6pt;height:2.25pt;z-index:2511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6448" behindDoc="0" locked="0" layoutInCell="1" allowOverlap="1" wp14:anchorId="107E7127" wp14:editId="34137885">
                      <wp:simplePos x="0" y="0"/>
                      <wp:positionH relativeFrom="column">
                        <wp:posOffset>0</wp:posOffset>
                      </wp:positionH>
                      <wp:positionV relativeFrom="paragraph">
                        <wp:posOffset>0</wp:posOffset>
                      </wp:positionV>
                      <wp:extent cx="76200" cy="28575"/>
                      <wp:effectExtent l="19050" t="19050" r="19050" b="28575"/>
                      <wp:wrapNone/>
                      <wp:docPr id="8119" name="Text Box 6937">
                        <a:extLst xmlns:a="http://schemas.openxmlformats.org/drawingml/2006/main">
                          <a:ext uri="{FF2B5EF4-FFF2-40B4-BE49-F238E27FC236}">
                            <a16:creationId xmlns:a16="http://schemas.microsoft.com/office/drawing/2014/main" id="{00000000-0008-0000-0000-0000B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88017" id="Text Box 6937" o:spid="_x0000_s1026" type="#_x0000_t202" style="position:absolute;margin-left:0;margin-top:0;width:6pt;height:2.25pt;z-index:2511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7472" behindDoc="0" locked="0" layoutInCell="1" allowOverlap="1" wp14:anchorId="5DC7944C" wp14:editId="6A03616D">
                      <wp:simplePos x="0" y="0"/>
                      <wp:positionH relativeFrom="column">
                        <wp:posOffset>0</wp:posOffset>
                      </wp:positionH>
                      <wp:positionV relativeFrom="paragraph">
                        <wp:posOffset>0</wp:posOffset>
                      </wp:positionV>
                      <wp:extent cx="76200" cy="28575"/>
                      <wp:effectExtent l="19050" t="19050" r="19050" b="28575"/>
                      <wp:wrapNone/>
                      <wp:docPr id="8120" name="Text Box 6936">
                        <a:extLst xmlns:a="http://schemas.openxmlformats.org/drawingml/2006/main">
                          <a:ext uri="{FF2B5EF4-FFF2-40B4-BE49-F238E27FC236}">
                            <a16:creationId xmlns:a16="http://schemas.microsoft.com/office/drawing/2014/main" id="{00000000-0008-0000-0000-0000B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766DA" id="Text Box 6936" o:spid="_x0000_s1026" type="#_x0000_t202" style="position:absolute;margin-left:0;margin-top:0;width:6pt;height:2.25pt;z-index:2511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8496" behindDoc="0" locked="0" layoutInCell="1" allowOverlap="1" wp14:anchorId="4C910B1D" wp14:editId="1EBD8E02">
                      <wp:simplePos x="0" y="0"/>
                      <wp:positionH relativeFrom="column">
                        <wp:posOffset>0</wp:posOffset>
                      </wp:positionH>
                      <wp:positionV relativeFrom="paragraph">
                        <wp:posOffset>0</wp:posOffset>
                      </wp:positionV>
                      <wp:extent cx="76200" cy="28575"/>
                      <wp:effectExtent l="19050" t="19050" r="19050" b="28575"/>
                      <wp:wrapNone/>
                      <wp:docPr id="8121" name="Text Box 6935">
                        <a:extLst xmlns:a="http://schemas.openxmlformats.org/drawingml/2006/main">
                          <a:ext uri="{FF2B5EF4-FFF2-40B4-BE49-F238E27FC236}">
                            <a16:creationId xmlns:a16="http://schemas.microsoft.com/office/drawing/2014/main" id="{00000000-0008-0000-0000-0000B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E5008" id="Text Box 6935" o:spid="_x0000_s1026" type="#_x0000_t202" style="position:absolute;margin-left:0;margin-top:0;width:6pt;height:2.25pt;z-index:2511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79520" behindDoc="0" locked="0" layoutInCell="1" allowOverlap="1" wp14:anchorId="736439C3" wp14:editId="68FD9C6B">
                      <wp:simplePos x="0" y="0"/>
                      <wp:positionH relativeFrom="column">
                        <wp:posOffset>0</wp:posOffset>
                      </wp:positionH>
                      <wp:positionV relativeFrom="paragraph">
                        <wp:posOffset>0</wp:posOffset>
                      </wp:positionV>
                      <wp:extent cx="76200" cy="28575"/>
                      <wp:effectExtent l="19050" t="19050" r="19050" b="28575"/>
                      <wp:wrapNone/>
                      <wp:docPr id="8122" name="Text Box 6934">
                        <a:extLst xmlns:a="http://schemas.openxmlformats.org/drawingml/2006/main">
                          <a:ext uri="{FF2B5EF4-FFF2-40B4-BE49-F238E27FC236}">
                            <a16:creationId xmlns:a16="http://schemas.microsoft.com/office/drawing/2014/main" id="{00000000-0008-0000-0000-0000B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BCF96" id="Text Box 6934" o:spid="_x0000_s1026" type="#_x0000_t202" style="position:absolute;margin-left:0;margin-top:0;width:6pt;height:2.25pt;z-index:2511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0544" behindDoc="0" locked="0" layoutInCell="1" allowOverlap="1" wp14:anchorId="6708F30F" wp14:editId="6466AFD4">
                      <wp:simplePos x="0" y="0"/>
                      <wp:positionH relativeFrom="column">
                        <wp:posOffset>0</wp:posOffset>
                      </wp:positionH>
                      <wp:positionV relativeFrom="paragraph">
                        <wp:posOffset>0</wp:posOffset>
                      </wp:positionV>
                      <wp:extent cx="76200" cy="28575"/>
                      <wp:effectExtent l="19050" t="19050" r="19050" b="28575"/>
                      <wp:wrapNone/>
                      <wp:docPr id="8123" name="Text Box 6933">
                        <a:extLst xmlns:a="http://schemas.openxmlformats.org/drawingml/2006/main">
                          <a:ext uri="{FF2B5EF4-FFF2-40B4-BE49-F238E27FC236}">
                            <a16:creationId xmlns:a16="http://schemas.microsoft.com/office/drawing/2014/main" id="{00000000-0008-0000-0000-0000B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AA064" id="Text Box 6933" o:spid="_x0000_s1026" type="#_x0000_t202" style="position:absolute;margin-left:0;margin-top:0;width:6pt;height:2.25pt;z-index:2511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1568" behindDoc="0" locked="0" layoutInCell="1" allowOverlap="1" wp14:anchorId="5D618527" wp14:editId="527434A0">
                      <wp:simplePos x="0" y="0"/>
                      <wp:positionH relativeFrom="column">
                        <wp:posOffset>0</wp:posOffset>
                      </wp:positionH>
                      <wp:positionV relativeFrom="paragraph">
                        <wp:posOffset>0</wp:posOffset>
                      </wp:positionV>
                      <wp:extent cx="76200" cy="28575"/>
                      <wp:effectExtent l="19050" t="19050" r="19050" b="28575"/>
                      <wp:wrapNone/>
                      <wp:docPr id="8124" name="Text Box 6932">
                        <a:extLst xmlns:a="http://schemas.openxmlformats.org/drawingml/2006/main">
                          <a:ext uri="{FF2B5EF4-FFF2-40B4-BE49-F238E27FC236}">
                            <a16:creationId xmlns:a16="http://schemas.microsoft.com/office/drawing/2014/main" id="{00000000-0008-0000-0000-0000B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837C0" id="Text Box 6932" o:spid="_x0000_s1026" type="#_x0000_t202" style="position:absolute;margin-left:0;margin-top:0;width:6pt;height:2.25pt;z-index:2511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2592" behindDoc="0" locked="0" layoutInCell="1" allowOverlap="1" wp14:anchorId="013E08EE" wp14:editId="4F13CB72">
                      <wp:simplePos x="0" y="0"/>
                      <wp:positionH relativeFrom="column">
                        <wp:posOffset>0</wp:posOffset>
                      </wp:positionH>
                      <wp:positionV relativeFrom="paragraph">
                        <wp:posOffset>0</wp:posOffset>
                      </wp:positionV>
                      <wp:extent cx="76200" cy="28575"/>
                      <wp:effectExtent l="19050" t="19050" r="19050" b="28575"/>
                      <wp:wrapNone/>
                      <wp:docPr id="8125" name="Text Box 6931">
                        <a:extLst xmlns:a="http://schemas.openxmlformats.org/drawingml/2006/main">
                          <a:ext uri="{FF2B5EF4-FFF2-40B4-BE49-F238E27FC236}">
                            <a16:creationId xmlns:a16="http://schemas.microsoft.com/office/drawing/2014/main" id="{00000000-0008-0000-0000-0000B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5ABCE" id="Text Box 6931" o:spid="_x0000_s1026" type="#_x0000_t202" style="position:absolute;margin-left:0;margin-top:0;width:6pt;height:2.25pt;z-index:2511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3616" behindDoc="0" locked="0" layoutInCell="1" allowOverlap="1" wp14:anchorId="43E94B2F" wp14:editId="4570AEC7">
                      <wp:simplePos x="0" y="0"/>
                      <wp:positionH relativeFrom="column">
                        <wp:posOffset>0</wp:posOffset>
                      </wp:positionH>
                      <wp:positionV relativeFrom="paragraph">
                        <wp:posOffset>0</wp:posOffset>
                      </wp:positionV>
                      <wp:extent cx="76200" cy="28575"/>
                      <wp:effectExtent l="19050" t="19050" r="19050" b="28575"/>
                      <wp:wrapNone/>
                      <wp:docPr id="8126" name="Text Box 6930">
                        <a:extLst xmlns:a="http://schemas.openxmlformats.org/drawingml/2006/main">
                          <a:ext uri="{FF2B5EF4-FFF2-40B4-BE49-F238E27FC236}">
                            <a16:creationId xmlns:a16="http://schemas.microsoft.com/office/drawing/2014/main" id="{00000000-0008-0000-0000-0000B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6096C" id="Text Box 6930" o:spid="_x0000_s1026" type="#_x0000_t202" style="position:absolute;margin-left:0;margin-top:0;width:6pt;height:2.25pt;z-index:2511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4640" behindDoc="0" locked="0" layoutInCell="1" allowOverlap="1" wp14:anchorId="67F610CE" wp14:editId="0EEDE462">
                      <wp:simplePos x="0" y="0"/>
                      <wp:positionH relativeFrom="column">
                        <wp:posOffset>0</wp:posOffset>
                      </wp:positionH>
                      <wp:positionV relativeFrom="paragraph">
                        <wp:posOffset>0</wp:posOffset>
                      </wp:positionV>
                      <wp:extent cx="76200" cy="28575"/>
                      <wp:effectExtent l="19050" t="19050" r="19050" b="28575"/>
                      <wp:wrapNone/>
                      <wp:docPr id="8127" name="Text Box 6929">
                        <a:extLst xmlns:a="http://schemas.openxmlformats.org/drawingml/2006/main">
                          <a:ext uri="{FF2B5EF4-FFF2-40B4-BE49-F238E27FC236}">
                            <a16:creationId xmlns:a16="http://schemas.microsoft.com/office/drawing/2014/main" id="{00000000-0008-0000-0000-0000B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89D30" id="Text Box 6929" o:spid="_x0000_s1026" type="#_x0000_t202" style="position:absolute;margin-left:0;margin-top:0;width:6pt;height:2.25pt;z-index:2511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5664" behindDoc="0" locked="0" layoutInCell="1" allowOverlap="1" wp14:anchorId="65EFA61F" wp14:editId="575F4024">
                      <wp:simplePos x="0" y="0"/>
                      <wp:positionH relativeFrom="column">
                        <wp:posOffset>0</wp:posOffset>
                      </wp:positionH>
                      <wp:positionV relativeFrom="paragraph">
                        <wp:posOffset>0</wp:posOffset>
                      </wp:positionV>
                      <wp:extent cx="76200" cy="28575"/>
                      <wp:effectExtent l="19050" t="19050" r="19050" b="28575"/>
                      <wp:wrapNone/>
                      <wp:docPr id="8128" name="Text Box 6928">
                        <a:extLst xmlns:a="http://schemas.openxmlformats.org/drawingml/2006/main">
                          <a:ext uri="{FF2B5EF4-FFF2-40B4-BE49-F238E27FC236}">
                            <a16:creationId xmlns:a16="http://schemas.microsoft.com/office/drawing/2014/main" id="{00000000-0008-0000-0000-0000C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A3F13" id="Text Box 6928" o:spid="_x0000_s1026" type="#_x0000_t202" style="position:absolute;margin-left:0;margin-top:0;width:6pt;height:2.25pt;z-index:2511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6688" behindDoc="0" locked="0" layoutInCell="1" allowOverlap="1" wp14:anchorId="35C4D3B2" wp14:editId="7C2C9C49">
                      <wp:simplePos x="0" y="0"/>
                      <wp:positionH relativeFrom="column">
                        <wp:posOffset>0</wp:posOffset>
                      </wp:positionH>
                      <wp:positionV relativeFrom="paragraph">
                        <wp:posOffset>0</wp:posOffset>
                      </wp:positionV>
                      <wp:extent cx="76200" cy="28575"/>
                      <wp:effectExtent l="19050" t="19050" r="19050" b="28575"/>
                      <wp:wrapNone/>
                      <wp:docPr id="8129" name="Text Box 6927">
                        <a:extLst xmlns:a="http://schemas.openxmlformats.org/drawingml/2006/main">
                          <a:ext uri="{FF2B5EF4-FFF2-40B4-BE49-F238E27FC236}">
                            <a16:creationId xmlns:a16="http://schemas.microsoft.com/office/drawing/2014/main" id="{00000000-0008-0000-0000-0000C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290D5" id="Text Box 6927" o:spid="_x0000_s1026" type="#_x0000_t202" style="position:absolute;margin-left:0;margin-top:0;width:6pt;height:2.25pt;z-index:2511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7712" behindDoc="0" locked="0" layoutInCell="1" allowOverlap="1" wp14:anchorId="5AFA24BC" wp14:editId="56749C59">
                      <wp:simplePos x="0" y="0"/>
                      <wp:positionH relativeFrom="column">
                        <wp:posOffset>0</wp:posOffset>
                      </wp:positionH>
                      <wp:positionV relativeFrom="paragraph">
                        <wp:posOffset>0</wp:posOffset>
                      </wp:positionV>
                      <wp:extent cx="76200" cy="28575"/>
                      <wp:effectExtent l="19050" t="19050" r="19050" b="28575"/>
                      <wp:wrapNone/>
                      <wp:docPr id="8130" name="Text Box 6926">
                        <a:extLst xmlns:a="http://schemas.openxmlformats.org/drawingml/2006/main">
                          <a:ext uri="{FF2B5EF4-FFF2-40B4-BE49-F238E27FC236}">
                            <a16:creationId xmlns:a16="http://schemas.microsoft.com/office/drawing/2014/main" id="{00000000-0008-0000-0000-0000C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D62E4" id="Text Box 6926" o:spid="_x0000_s1026" type="#_x0000_t202" style="position:absolute;margin-left:0;margin-top:0;width:6pt;height:2.25pt;z-index:2511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8736" behindDoc="0" locked="0" layoutInCell="1" allowOverlap="1" wp14:anchorId="49602EAA" wp14:editId="529ED7AD">
                      <wp:simplePos x="0" y="0"/>
                      <wp:positionH relativeFrom="column">
                        <wp:posOffset>0</wp:posOffset>
                      </wp:positionH>
                      <wp:positionV relativeFrom="paragraph">
                        <wp:posOffset>0</wp:posOffset>
                      </wp:positionV>
                      <wp:extent cx="76200" cy="28575"/>
                      <wp:effectExtent l="19050" t="19050" r="19050" b="28575"/>
                      <wp:wrapNone/>
                      <wp:docPr id="8131" name="Text Box 6925">
                        <a:extLst xmlns:a="http://schemas.openxmlformats.org/drawingml/2006/main">
                          <a:ext uri="{FF2B5EF4-FFF2-40B4-BE49-F238E27FC236}">
                            <a16:creationId xmlns:a16="http://schemas.microsoft.com/office/drawing/2014/main" id="{00000000-0008-0000-0000-0000C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10D8C" id="Text Box 6925" o:spid="_x0000_s1026" type="#_x0000_t202" style="position:absolute;margin-left:0;margin-top:0;width:6pt;height:2.25pt;z-index:2511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89760" behindDoc="0" locked="0" layoutInCell="1" allowOverlap="1" wp14:anchorId="09EB1EF4" wp14:editId="32C4DD6B">
                      <wp:simplePos x="0" y="0"/>
                      <wp:positionH relativeFrom="column">
                        <wp:posOffset>0</wp:posOffset>
                      </wp:positionH>
                      <wp:positionV relativeFrom="paragraph">
                        <wp:posOffset>0</wp:posOffset>
                      </wp:positionV>
                      <wp:extent cx="76200" cy="28575"/>
                      <wp:effectExtent l="19050" t="19050" r="19050" b="28575"/>
                      <wp:wrapNone/>
                      <wp:docPr id="8132" name="Text Box 6924">
                        <a:extLst xmlns:a="http://schemas.openxmlformats.org/drawingml/2006/main">
                          <a:ext uri="{FF2B5EF4-FFF2-40B4-BE49-F238E27FC236}">
                            <a16:creationId xmlns:a16="http://schemas.microsoft.com/office/drawing/2014/main" id="{00000000-0008-0000-0000-0000C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8D26E" id="Text Box 6924" o:spid="_x0000_s1026" type="#_x0000_t202" style="position:absolute;margin-left:0;margin-top:0;width:6pt;height:2.25pt;z-index:2511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0784" behindDoc="0" locked="0" layoutInCell="1" allowOverlap="1" wp14:anchorId="1C0F3F66" wp14:editId="456F15FB">
                      <wp:simplePos x="0" y="0"/>
                      <wp:positionH relativeFrom="column">
                        <wp:posOffset>0</wp:posOffset>
                      </wp:positionH>
                      <wp:positionV relativeFrom="paragraph">
                        <wp:posOffset>0</wp:posOffset>
                      </wp:positionV>
                      <wp:extent cx="76200" cy="28575"/>
                      <wp:effectExtent l="19050" t="19050" r="19050" b="28575"/>
                      <wp:wrapNone/>
                      <wp:docPr id="8133" name="Text Box 6923">
                        <a:extLst xmlns:a="http://schemas.openxmlformats.org/drawingml/2006/main">
                          <a:ext uri="{FF2B5EF4-FFF2-40B4-BE49-F238E27FC236}">
                            <a16:creationId xmlns:a16="http://schemas.microsoft.com/office/drawing/2014/main" id="{00000000-0008-0000-0000-0000C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BA7F4" id="Text Box 6923" o:spid="_x0000_s1026" type="#_x0000_t202" style="position:absolute;margin-left:0;margin-top:0;width:6pt;height:2.25pt;z-index:2511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1808" behindDoc="0" locked="0" layoutInCell="1" allowOverlap="1" wp14:anchorId="0FFFEDD8" wp14:editId="51AB1C4B">
                      <wp:simplePos x="0" y="0"/>
                      <wp:positionH relativeFrom="column">
                        <wp:posOffset>0</wp:posOffset>
                      </wp:positionH>
                      <wp:positionV relativeFrom="paragraph">
                        <wp:posOffset>0</wp:posOffset>
                      </wp:positionV>
                      <wp:extent cx="76200" cy="28575"/>
                      <wp:effectExtent l="19050" t="19050" r="19050" b="28575"/>
                      <wp:wrapNone/>
                      <wp:docPr id="8134" name="Text Box 6922">
                        <a:extLst xmlns:a="http://schemas.openxmlformats.org/drawingml/2006/main">
                          <a:ext uri="{FF2B5EF4-FFF2-40B4-BE49-F238E27FC236}">
                            <a16:creationId xmlns:a16="http://schemas.microsoft.com/office/drawing/2014/main" id="{00000000-0008-0000-0000-0000C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6113B" id="Text Box 6922" o:spid="_x0000_s1026" type="#_x0000_t202" style="position:absolute;margin-left:0;margin-top:0;width:6pt;height:2.25pt;z-index:2511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2832" behindDoc="0" locked="0" layoutInCell="1" allowOverlap="1" wp14:anchorId="68543D60" wp14:editId="2C69487B">
                      <wp:simplePos x="0" y="0"/>
                      <wp:positionH relativeFrom="column">
                        <wp:posOffset>0</wp:posOffset>
                      </wp:positionH>
                      <wp:positionV relativeFrom="paragraph">
                        <wp:posOffset>0</wp:posOffset>
                      </wp:positionV>
                      <wp:extent cx="76200" cy="28575"/>
                      <wp:effectExtent l="19050" t="19050" r="19050" b="28575"/>
                      <wp:wrapNone/>
                      <wp:docPr id="8135" name="Text Box 6921">
                        <a:extLst xmlns:a="http://schemas.openxmlformats.org/drawingml/2006/main">
                          <a:ext uri="{FF2B5EF4-FFF2-40B4-BE49-F238E27FC236}">
                            <a16:creationId xmlns:a16="http://schemas.microsoft.com/office/drawing/2014/main" id="{00000000-0008-0000-0000-0000C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A11B5" id="Text Box 6921" o:spid="_x0000_s1026" type="#_x0000_t202" style="position:absolute;margin-left:0;margin-top:0;width:6pt;height:2.25pt;z-index:2511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3856" behindDoc="0" locked="0" layoutInCell="1" allowOverlap="1" wp14:anchorId="02C377C7" wp14:editId="5E0E6B5A">
                      <wp:simplePos x="0" y="0"/>
                      <wp:positionH relativeFrom="column">
                        <wp:posOffset>0</wp:posOffset>
                      </wp:positionH>
                      <wp:positionV relativeFrom="paragraph">
                        <wp:posOffset>0</wp:posOffset>
                      </wp:positionV>
                      <wp:extent cx="76200" cy="28575"/>
                      <wp:effectExtent l="19050" t="19050" r="19050" b="28575"/>
                      <wp:wrapNone/>
                      <wp:docPr id="8136" name="Text Box 6920">
                        <a:extLst xmlns:a="http://schemas.openxmlformats.org/drawingml/2006/main">
                          <a:ext uri="{FF2B5EF4-FFF2-40B4-BE49-F238E27FC236}">
                            <a16:creationId xmlns:a16="http://schemas.microsoft.com/office/drawing/2014/main" id="{00000000-0008-0000-0000-0000C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E3062" id="Text Box 6920" o:spid="_x0000_s1026" type="#_x0000_t202" style="position:absolute;margin-left:0;margin-top:0;width:6pt;height:2.25pt;z-index:2511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4880" behindDoc="0" locked="0" layoutInCell="1" allowOverlap="1" wp14:anchorId="1FD6AFFD" wp14:editId="6A393F46">
                      <wp:simplePos x="0" y="0"/>
                      <wp:positionH relativeFrom="column">
                        <wp:posOffset>0</wp:posOffset>
                      </wp:positionH>
                      <wp:positionV relativeFrom="paragraph">
                        <wp:posOffset>0</wp:posOffset>
                      </wp:positionV>
                      <wp:extent cx="76200" cy="28575"/>
                      <wp:effectExtent l="19050" t="19050" r="19050" b="28575"/>
                      <wp:wrapNone/>
                      <wp:docPr id="8137" name="Text Box 6919">
                        <a:extLst xmlns:a="http://schemas.openxmlformats.org/drawingml/2006/main">
                          <a:ext uri="{FF2B5EF4-FFF2-40B4-BE49-F238E27FC236}">
                            <a16:creationId xmlns:a16="http://schemas.microsoft.com/office/drawing/2014/main" id="{00000000-0008-0000-0000-0000C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87B8D2" id="Text Box 6919" o:spid="_x0000_s1026" type="#_x0000_t202" style="position:absolute;margin-left:0;margin-top:0;width:6pt;height:2.25pt;z-index:2511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5904" behindDoc="0" locked="0" layoutInCell="1" allowOverlap="1" wp14:anchorId="0A2A3437" wp14:editId="313D49A1">
                      <wp:simplePos x="0" y="0"/>
                      <wp:positionH relativeFrom="column">
                        <wp:posOffset>0</wp:posOffset>
                      </wp:positionH>
                      <wp:positionV relativeFrom="paragraph">
                        <wp:posOffset>0</wp:posOffset>
                      </wp:positionV>
                      <wp:extent cx="76200" cy="28575"/>
                      <wp:effectExtent l="19050" t="19050" r="19050" b="28575"/>
                      <wp:wrapNone/>
                      <wp:docPr id="8138" name="Text Box 6918">
                        <a:extLst xmlns:a="http://schemas.openxmlformats.org/drawingml/2006/main">
                          <a:ext uri="{FF2B5EF4-FFF2-40B4-BE49-F238E27FC236}">
                            <a16:creationId xmlns:a16="http://schemas.microsoft.com/office/drawing/2014/main" id="{00000000-0008-0000-0000-0000C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D9AE5" id="Text Box 6918" o:spid="_x0000_s1026" type="#_x0000_t202" style="position:absolute;margin-left:0;margin-top:0;width:6pt;height:2.25pt;z-index:2511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6928" behindDoc="0" locked="0" layoutInCell="1" allowOverlap="1" wp14:anchorId="1021C80C" wp14:editId="173E803B">
                      <wp:simplePos x="0" y="0"/>
                      <wp:positionH relativeFrom="column">
                        <wp:posOffset>0</wp:posOffset>
                      </wp:positionH>
                      <wp:positionV relativeFrom="paragraph">
                        <wp:posOffset>0</wp:posOffset>
                      </wp:positionV>
                      <wp:extent cx="76200" cy="28575"/>
                      <wp:effectExtent l="19050" t="19050" r="19050" b="28575"/>
                      <wp:wrapNone/>
                      <wp:docPr id="8139" name="Text Box 6917">
                        <a:extLst xmlns:a="http://schemas.openxmlformats.org/drawingml/2006/main">
                          <a:ext uri="{FF2B5EF4-FFF2-40B4-BE49-F238E27FC236}">
                            <a16:creationId xmlns:a16="http://schemas.microsoft.com/office/drawing/2014/main" id="{00000000-0008-0000-0000-0000C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F2F2E" id="Text Box 6917" o:spid="_x0000_s1026" type="#_x0000_t202" style="position:absolute;margin-left:0;margin-top:0;width:6pt;height:2.25pt;z-index:2511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7952" behindDoc="0" locked="0" layoutInCell="1" allowOverlap="1" wp14:anchorId="7B043252" wp14:editId="53CA09A2">
                      <wp:simplePos x="0" y="0"/>
                      <wp:positionH relativeFrom="column">
                        <wp:posOffset>0</wp:posOffset>
                      </wp:positionH>
                      <wp:positionV relativeFrom="paragraph">
                        <wp:posOffset>0</wp:posOffset>
                      </wp:positionV>
                      <wp:extent cx="76200" cy="28575"/>
                      <wp:effectExtent l="19050" t="19050" r="19050" b="28575"/>
                      <wp:wrapNone/>
                      <wp:docPr id="8140" name="Text Box 6916">
                        <a:extLst xmlns:a="http://schemas.openxmlformats.org/drawingml/2006/main">
                          <a:ext uri="{FF2B5EF4-FFF2-40B4-BE49-F238E27FC236}">
                            <a16:creationId xmlns:a16="http://schemas.microsoft.com/office/drawing/2014/main" id="{00000000-0008-0000-0000-0000C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04167" id="Text Box 6916" o:spid="_x0000_s1026" type="#_x0000_t202" style="position:absolute;margin-left:0;margin-top:0;width:6pt;height:2.25pt;z-index:2511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198976" behindDoc="0" locked="0" layoutInCell="1" allowOverlap="1" wp14:anchorId="6B0B7C4E" wp14:editId="08E08085">
                      <wp:simplePos x="0" y="0"/>
                      <wp:positionH relativeFrom="column">
                        <wp:posOffset>0</wp:posOffset>
                      </wp:positionH>
                      <wp:positionV relativeFrom="paragraph">
                        <wp:posOffset>0</wp:posOffset>
                      </wp:positionV>
                      <wp:extent cx="76200" cy="28575"/>
                      <wp:effectExtent l="19050" t="19050" r="19050" b="28575"/>
                      <wp:wrapNone/>
                      <wp:docPr id="8141" name="Text Box 6915">
                        <a:extLst xmlns:a="http://schemas.openxmlformats.org/drawingml/2006/main">
                          <a:ext uri="{FF2B5EF4-FFF2-40B4-BE49-F238E27FC236}">
                            <a16:creationId xmlns:a16="http://schemas.microsoft.com/office/drawing/2014/main" id="{00000000-0008-0000-0000-0000C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DA3A8" id="Text Box 6915" o:spid="_x0000_s1026" type="#_x0000_t202" style="position:absolute;margin-left:0;margin-top:0;width:6pt;height:2.25pt;z-index:2511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0000" behindDoc="0" locked="0" layoutInCell="1" allowOverlap="1" wp14:anchorId="32ACBABE" wp14:editId="27AF1AAD">
                      <wp:simplePos x="0" y="0"/>
                      <wp:positionH relativeFrom="column">
                        <wp:posOffset>0</wp:posOffset>
                      </wp:positionH>
                      <wp:positionV relativeFrom="paragraph">
                        <wp:posOffset>0</wp:posOffset>
                      </wp:positionV>
                      <wp:extent cx="76200" cy="28575"/>
                      <wp:effectExtent l="19050" t="19050" r="19050" b="28575"/>
                      <wp:wrapNone/>
                      <wp:docPr id="8142" name="Text Box 6914">
                        <a:extLst xmlns:a="http://schemas.openxmlformats.org/drawingml/2006/main">
                          <a:ext uri="{FF2B5EF4-FFF2-40B4-BE49-F238E27FC236}">
                            <a16:creationId xmlns:a16="http://schemas.microsoft.com/office/drawing/2014/main" id="{00000000-0008-0000-0000-0000C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66952" id="Text Box 6914" o:spid="_x0000_s1026" type="#_x0000_t202" style="position:absolute;margin-left:0;margin-top:0;width:6pt;height:2.25pt;z-index:2512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1024" behindDoc="0" locked="0" layoutInCell="1" allowOverlap="1" wp14:anchorId="2784CEFC" wp14:editId="039F26B5">
                      <wp:simplePos x="0" y="0"/>
                      <wp:positionH relativeFrom="column">
                        <wp:posOffset>0</wp:posOffset>
                      </wp:positionH>
                      <wp:positionV relativeFrom="paragraph">
                        <wp:posOffset>0</wp:posOffset>
                      </wp:positionV>
                      <wp:extent cx="76200" cy="28575"/>
                      <wp:effectExtent l="19050" t="19050" r="19050" b="28575"/>
                      <wp:wrapNone/>
                      <wp:docPr id="8143" name="Text Box 6913">
                        <a:extLst xmlns:a="http://schemas.openxmlformats.org/drawingml/2006/main">
                          <a:ext uri="{FF2B5EF4-FFF2-40B4-BE49-F238E27FC236}">
                            <a16:creationId xmlns:a16="http://schemas.microsoft.com/office/drawing/2014/main" id="{00000000-0008-0000-0000-0000C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D1069" id="Text Box 6913" o:spid="_x0000_s1026" type="#_x0000_t202" style="position:absolute;margin-left:0;margin-top:0;width:6pt;height:2.25pt;z-index:2512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2048" behindDoc="0" locked="0" layoutInCell="1" allowOverlap="1" wp14:anchorId="2D0569B9" wp14:editId="0B9CA8A7">
                      <wp:simplePos x="0" y="0"/>
                      <wp:positionH relativeFrom="column">
                        <wp:posOffset>0</wp:posOffset>
                      </wp:positionH>
                      <wp:positionV relativeFrom="paragraph">
                        <wp:posOffset>0</wp:posOffset>
                      </wp:positionV>
                      <wp:extent cx="76200" cy="28575"/>
                      <wp:effectExtent l="19050" t="19050" r="19050" b="28575"/>
                      <wp:wrapNone/>
                      <wp:docPr id="8144" name="Text Box 6912">
                        <a:extLst xmlns:a="http://schemas.openxmlformats.org/drawingml/2006/main">
                          <a:ext uri="{FF2B5EF4-FFF2-40B4-BE49-F238E27FC236}">
                            <a16:creationId xmlns:a16="http://schemas.microsoft.com/office/drawing/2014/main" id="{00000000-0008-0000-0000-0000D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EA4F5" id="Text Box 6912" o:spid="_x0000_s1026" type="#_x0000_t202" style="position:absolute;margin-left:0;margin-top:0;width:6pt;height:2.25pt;z-index:2512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3072" behindDoc="0" locked="0" layoutInCell="1" allowOverlap="1" wp14:anchorId="43B59F52" wp14:editId="13FEB94E">
                      <wp:simplePos x="0" y="0"/>
                      <wp:positionH relativeFrom="column">
                        <wp:posOffset>0</wp:posOffset>
                      </wp:positionH>
                      <wp:positionV relativeFrom="paragraph">
                        <wp:posOffset>0</wp:posOffset>
                      </wp:positionV>
                      <wp:extent cx="76200" cy="28575"/>
                      <wp:effectExtent l="19050" t="19050" r="19050" b="28575"/>
                      <wp:wrapNone/>
                      <wp:docPr id="8145" name="Text Box 6911">
                        <a:extLst xmlns:a="http://schemas.openxmlformats.org/drawingml/2006/main">
                          <a:ext uri="{FF2B5EF4-FFF2-40B4-BE49-F238E27FC236}">
                            <a16:creationId xmlns:a16="http://schemas.microsoft.com/office/drawing/2014/main" id="{00000000-0008-0000-0000-0000D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FC3B7" id="Text Box 6911" o:spid="_x0000_s1026" type="#_x0000_t202" style="position:absolute;margin-left:0;margin-top:0;width:6pt;height:2.25pt;z-index:2512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4096" behindDoc="0" locked="0" layoutInCell="1" allowOverlap="1" wp14:anchorId="29ADE0B6" wp14:editId="2E17A660">
                      <wp:simplePos x="0" y="0"/>
                      <wp:positionH relativeFrom="column">
                        <wp:posOffset>0</wp:posOffset>
                      </wp:positionH>
                      <wp:positionV relativeFrom="paragraph">
                        <wp:posOffset>0</wp:posOffset>
                      </wp:positionV>
                      <wp:extent cx="76200" cy="28575"/>
                      <wp:effectExtent l="19050" t="19050" r="19050" b="28575"/>
                      <wp:wrapNone/>
                      <wp:docPr id="8146" name="Text Box 6910">
                        <a:extLst xmlns:a="http://schemas.openxmlformats.org/drawingml/2006/main">
                          <a:ext uri="{FF2B5EF4-FFF2-40B4-BE49-F238E27FC236}">
                            <a16:creationId xmlns:a16="http://schemas.microsoft.com/office/drawing/2014/main" id="{00000000-0008-0000-0000-0000D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87049" id="Text Box 6910" o:spid="_x0000_s1026" type="#_x0000_t202" style="position:absolute;margin-left:0;margin-top:0;width:6pt;height:2.25pt;z-index:2512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5120" behindDoc="0" locked="0" layoutInCell="1" allowOverlap="1" wp14:anchorId="0E926A61" wp14:editId="5C567DD3">
                      <wp:simplePos x="0" y="0"/>
                      <wp:positionH relativeFrom="column">
                        <wp:posOffset>0</wp:posOffset>
                      </wp:positionH>
                      <wp:positionV relativeFrom="paragraph">
                        <wp:posOffset>0</wp:posOffset>
                      </wp:positionV>
                      <wp:extent cx="76200" cy="28575"/>
                      <wp:effectExtent l="19050" t="19050" r="19050" b="28575"/>
                      <wp:wrapNone/>
                      <wp:docPr id="8147" name="Text Box 6909">
                        <a:extLst xmlns:a="http://schemas.openxmlformats.org/drawingml/2006/main">
                          <a:ext uri="{FF2B5EF4-FFF2-40B4-BE49-F238E27FC236}">
                            <a16:creationId xmlns:a16="http://schemas.microsoft.com/office/drawing/2014/main" id="{00000000-0008-0000-0000-0000D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52E32" id="Text Box 6909" o:spid="_x0000_s1026" type="#_x0000_t202" style="position:absolute;margin-left:0;margin-top:0;width:6pt;height:2.25pt;z-index:2512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6144" behindDoc="0" locked="0" layoutInCell="1" allowOverlap="1" wp14:anchorId="2207D0EC" wp14:editId="7D25F665">
                      <wp:simplePos x="0" y="0"/>
                      <wp:positionH relativeFrom="column">
                        <wp:posOffset>0</wp:posOffset>
                      </wp:positionH>
                      <wp:positionV relativeFrom="paragraph">
                        <wp:posOffset>0</wp:posOffset>
                      </wp:positionV>
                      <wp:extent cx="76200" cy="28575"/>
                      <wp:effectExtent l="19050" t="19050" r="19050" b="28575"/>
                      <wp:wrapNone/>
                      <wp:docPr id="8148" name="Text Box 6908">
                        <a:extLst xmlns:a="http://schemas.openxmlformats.org/drawingml/2006/main">
                          <a:ext uri="{FF2B5EF4-FFF2-40B4-BE49-F238E27FC236}">
                            <a16:creationId xmlns:a16="http://schemas.microsoft.com/office/drawing/2014/main" id="{00000000-0008-0000-0000-0000D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0937C" id="Text Box 6908" o:spid="_x0000_s1026" type="#_x0000_t202" style="position:absolute;margin-left:0;margin-top:0;width:6pt;height:2.25pt;z-index:2512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7168" behindDoc="0" locked="0" layoutInCell="1" allowOverlap="1" wp14:anchorId="20E6C4BA" wp14:editId="346A6C5D">
                      <wp:simplePos x="0" y="0"/>
                      <wp:positionH relativeFrom="column">
                        <wp:posOffset>0</wp:posOffset>
                      </wp:positionH>
                      <wp:positionV relativeFrom="paragraph">
                        <wp:posOffset>0</wp:posOffset>
                      </wp:positionV>
                      <wp:extent cx="76200" cy="28575"/>
                      <wp:effectExtent l="19050" t="19050" r="19050" b="28575"/>
                      <wp:wrapNone/>
                      <wp:docPr id="8149" name="Text Box 6907">
                        <a:extLst xmlns:a="http://schemas.openxmlformats.org/drawingml/2006/main">
                          <a:ext uri="{FF2B5EF4-FFF2-40B4-BE49-F238E27FC236}">
                            <a16:creationId xmlns:a16="http://schemas.microsoft.com/office/drawing/2014/main" id="{00000000-0008-0000-0000-0000D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339A8" id="Text Box 6907" o:spid="_x0000_s1026" type="#_x0000_t202" style="position:absolute;margin-left:0;margin-top:0;width:6pt;height:2.25pt;z-index:2512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8192" behindDoc="0" locked="0" layoutInCell="1" allowOverlap="1" wp14:anchorId="5015E8FD" wp14:editId="71CC065F">
                      <wp:simplePos x="0" y="0"/>
                      <wp:positionH relativeFrom="column">
                        <wp:posOffset>0</wp:posOffset>
                      </wp:positionH>
                      <wp:positionV relativeFrom="paragraph">
                        <wp:posOffset>0</wp:posOffset>
                      </wp:positionV>
                      <wp:extent cx="76200" cy="28575"/>
                      <wp:effectExtent l="19050" t="19050" r="19050" b="28575"/>
                      <wp:wrapNone/>
                      <wp:docPr id="8150" name="Text Box 6906">
                        <a:extLst xmlns:a="http://schemas.openxmlformats.org/drawingml/2006/main">
                          <a:ext uri="{FF2B5EF4-FFF2-40B4-BE49-F238E27FC236}">
                            <a16:creationId xmlns:a16="http://schemas.microsoft.com/office/drawing/2014/main" id="{00000000-0008-0000-0000-0000D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B789F5" id="Text Box 6906" o:spid="_x0000_s1026" type="#_x0000_t202" style="position:absolute;margin-left:0;margin-top:0;width:6pt;height:2.25pt;z-index:2512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09216" behindDoc="0" locked="0" layoutInCell="1" allowOverlap="1" wp14:anchorId="73980E72" wp14:editId="3B1D5B81">
                      <wp:simplePos x="0" y="0"/>
                      <wp:positionH relativeFrom="column">
                        <wp:posOffset>0</wp:posOffset>
                      </wp:positionH>
                      <wp:positionV relativeFrom="paragraph">
                        <wp:posOffset>0</wp:posOffset>
                      </wp:positionV>
                      <wp:extent cx="76200" cy="28575"/>
                      <wp:effectExtent l="19050" t="19050" r="19050" b="28575"/>
                      <wp:wrapNone/>
                      <wp:docPr id="8151" name="Text Box 6905">
                        <a:extLst xmlns:a="http://schemas.openxmlformats.org/drawingml/2006/main">
                          <a:ext uri="{FF2B5EF4-FFF2-40B4-BE49-F238E27FC236}">
                            <a16:creationId xmlns:a16="http://schemas.microsoft.com/office/drawing/2014/main" id="{00000000-0008-0000-0000-0000D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F7942" id="Text Box 6905" o:spid="_x0000_s1026" type="#_x0000_t202" style="position:absolute;margin-left:0;margin-top:0;width:6pt;height:2.25pt;z-index:2512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0240" behindDoc="0" locked="0" layoutInCell="1" allowOverlap="1" wp14:anchorId="2B6F11C5" wp14:editId="704C3A67">
                      <wp:simplePos x="0" y="0"/>
                      <wp:positionH relativeFrom="column">
                        <wp:posOffset>0</wp:posOffset>
                      </wp:positionH>
                      <wp:positionV relativeFrom="paragraph">
                        <wp:posOffset>0</wp:posOffset>
                      </wp:positionV>
                      <wp:extent cx="76200" cy="28575"/>
                      <wp:effectExtent l="19050" t="19050" r="19050" b="28575"/>
                      <wp:wrapNone/>
                      <wp:docPr id="8152" name="Text Box 6904">
                        <a:extLst xmlns:a="http://schemas.openxmlformats.org/drawingml/2006/main">
                          <a:ext uri="{FF2B5EF4-FFF2-40B4-BE49-F238E27FC236}">
                            <a16:creationId xmlns:a16="http://schemas.microsoft.com/office/drawing/2014/main" id="{00000000-0008-0000-0000-0000D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15051" id="Text Box 6904" o:spid="_x0000_s1026" type="#_x0000_t202" style="position:absolute;margin-left:0;margin-top:0;width:6pt;height:2.25pt;z-index:2512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1264" behindDoc="0" locked="0" layoutInCell="1" allowOverlap="1" wp14:anchorId="5F096AD6" wp14:editId="376979C1">
                      <wp:simplePos x="0" y="0"/>
                      <wp:positionH relativeFrom="column">
                        <wp:posOffset>0</wp:posOffset>
                      </wp:positionH>
                      <wp:positionV relativeFrom="paragraph">
                        <wp:posOffset>0</wp:posOffset>
                      </wp:positionV>
                      <wp:extent cx="76200" cy="28575"/>
                      <wp:effectExtent l="19050" t="19050" r="19050" b="28575"/>
                      <wp:wrapNone/>
                      <wp:docPr id="8153" name="Text Box 6903">
                        <a:extLst xmlns:a="http://schemas.openxmlformats.org/drawingml/2006/main">
                          <a:ext uri="{FF2B5EF4-FFF2-40B4-BE49-F238E27FC236}">
                            <a16:creationId xmlns:a16="http://schemas.microsoft.com/office/drawing/2014/main" id="{00000000-0008-0000-0000-0000D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D3875" id="Text Box 6903" o:spid="_x0000_s1026" type="#_x0000_t202" style="position:absolute;margin-left:0;margin-top:0;width:6pt;height:2.25pt;z-index:2512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2288" behindDoc="0" locked="0" layoutInCell="1" allowOverlap="1" wp14:anchorId="07547D65" wp14:editId="6470B029">
                      <wp:simplePos x="0" y="0"/>
                      <wp:positionH relativeFrom="column">
                        <wp:posOffset>0</wp:posOffset>
                      </wp:positionH>
                      <wp:positionV relativeFrom="paragraph">
                        <wp:posOffset>0</wp:posOffset>
                      </wp:positionV>
                      <wp:extent cx="76200" cy="28575"/>
                      <wp:effectExtent l="19050" t="19050" r="19050" b="28575"/>
                      <wp:wrapNone/>
                      <wp:docPr id="8154" name="Text Box 6902">
                        <a:extLst xmlns:a="http://schemas.openxmlformats.org/drawingml/2006/main">
                          <a:ext uri="{FF2B5EF4-FFF2-40B4-BE49-F238E27FC236}">
                            <a16:creationId xmlns:a16="http://schemas.microsoft.com/office/drawing/2014/main" id="{00000000-0008-0000-0000-0000D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AD6848" id="Text Box 6902" o:spid="_x0000_s1026" type="#_x0000_t202" style="position:absolute;margin-left:0;margin-top:0;width:6pt;height:2.25pt;z-index:2512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3312" behindDoc="0" locked="0" layoutInCell="1" allowOverlap="1" wp14:anchorId="4F5B4383" wp14:editId="522306EF">
                      <wp:simplePos x="0" y="0"/>
                      <wp:positionH relativeFrom="column">
                        <wp:posOffset>0</wp:posOffset>
                      </wp:positionH>
                      <wp:positionV relativeFrom="paragraph">
                        <wp:posOffset>0</wp:posOffset>
                      </wp:positionV>
                      <wp:extent cx="76200" cy="28575"/>
                      <wp:effectExtent l="19050" t="19050" r="19050" b="28575"/>
                      <wp:wrapNone/>
                      <wp:docPr id="8155" name="Text Box 6901">
                        <a:extLst xmlns:a="http://schemas.openxmlformats.org/drawingml/2006/main">
                          <a:ext uri="{FF2B5EF4-FFF2-40B4-BE49-F238E27FC236}">
                            <a16:creationId xmlns:a16="http://schemas.microsoft.com/office/drawing/2014/main" id="{00000000-0008-0000-0000-0000D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D053C" id="Text Box 6901" o:spid="_x0000_s1026" type="#_x0000_t202" style="position:absolute;margin-left:0;margin-top:0;width:6pt;height:2.25pt;z-index:2512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4336" behindDoc="0" locked="0" layoutInCell="1" allowOverlap="1" wp14:anchorId="7B39DECA" wp14:editId="24CDEA33">
                      <wp:simplePos x="0" y="0"/>
                      <wp:positionH relativeFrom="column">
                        <wp:posOffset>0</wp:posOffset>
                      </wp:positionH>
                      <wp:positionV relativeFrom="paragraph">
                        <wp:posOffset>0</wp:posOffset>
                      </wp:positionV>
                      <wp:extent cx="76200" cy="28575"/>
                      <wp:effectExtent l="19050" t="19050" r="19050" b="28575"/>
                      <wp:wrapNone/>
                      <wp:docPr id="8156" name="Text Box 6900">
                        <a:extLst xmlns:a="http://schemas.openxmlformats.org/drawingml/2006/main">
                          <a:ext uri="{FF2B5EF4-FFF2-40B4-BE49-F238E27FC236}">
                            <a16:creationId xmlns:a16="http://schemas.microsoft.com/office/drawing/2014/main" id="{00000000-0008-0000-0000-0000D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9CD98" id="Text Box 6900" o:spid="_x0000_s1026" type="#_x0000_t202" style="position:absolute;margin-left:0;margin-top:0;width:6pt;height:2.25pt;z-index:2512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5360" behindDoc="0" locked="0" layoutInCell="1" allowOverlap="1" wp14:anchorId="7624E24B" wp14:editId="0A9E652C">
                      <wp:simplePos x="0" y="0"/>
                      <wp:positionH relativeFrom="column">
                        <wp:posOffset>0</wp:posOffset>
                      </wp:positionH>
                      <wp:positionV relativeFrom="paragraph">
                        <wp:posOffset>0</wp:posOffset>
                      </wp:positionV>
                      <wp:extent cx="76200" cy="28575"/>
                      <wp:effectExtent l="19050" t="19050" r="19050" b="28575"/>
                      <wp:wrapNone/>
                      <wp:docPr id="8157" name="Text Box 6899">
                        <a:extLst xmlns:a="http://schemas.openxmlformats.org/drawingml/2006/main">
                          <a:ext uri="{FF2B5EF4-FFF2-40B4-BE49-F238E27FC236}">
                            <a16:creationId xmlns:a16="http://schemas.microsoft.com/office/drawing/2014/main" id="{00000000-0008-0000-0000-0000D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9903E" id="Text Box 6899" o:spid="_x0000_s1026" type="#_x0000_t202" style="position:absolute;margin-left:0;margin-top:0;width:6pt;height:2.25pt;z-index:2512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6384" behindDoc="0" locked="0" layoutInCell="1" allowOverlap="1" wp14:anchorId="000A3B48" wp14:editId="799BF6C3">
                      <wp:simplePos x="0" y="0"/>
                      <wp:positionH relativeFrom="column">
                        <wp:posOffset>0</wp:posOffset>
                      </wp:positionH>
                      <wp:positionV relativeFrom="paragraph">
                        <wp:posOffset>0</wp:posOffset>
                      </wp:positionV>
                      <wp:extent cx="76200" cy="28575"/>
                      <wp:effectExtent l="19050" t="19050" r="19050" b="28575"/>
                      <wp:wrapNone/>
                      <wp:docPr id="8158" name="Text Box 6898">
                        <a:extLst xmlns:a="http://schemas.openxmlformats.org/drawingml/2006/main">
                          <a:ext uri="{FF2B5EF4-FFF2-40B4-BE49-F238E27FC236}">
                            <a16:creationId xmlns:a16="http://schemas.microsoft.com/office/drawing/2014/main" id="{00000000-0008-0000-0000-0000D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A2A678" id="Text Box 6898" o:spid="_x0000_s1026" type="#_x0000_t202" style="position:absolute;margin-left:0;margin-top:0;width:6pt;height:2.25pt;z-index:2512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7408" behindDoc="0" locked="0" layoutInCell="1" allowOverlap="1" wp14:anchorId="2390D927" wp14:editId="6F56965E">
                      <wp:simplePos x="0" y="0"/>
                      <wp:positionH relativeFrom="column">
                        <wp:posOffset>0</wp:posOffset>
                      </wp:positionH>
                      <wp:positionV relativeFrom="paragraph">
                        <wp:posOffset>0</wp:posOffset>
                      </wp:positionV>
                      <wp:extent cx="76200" cy="28575"/>
                      <wp:effectExtent l="19050" t="19050" r="19050" b="28575"/>
                      <wp:wrapNone/>
                      <wp:docPr id="8159" name="Text Box 6897">
                        <a:extLst xmlns:a="http://schemas.openxmlformats.org/drawingml/2006/main">
                          <a:ext uri="{FF2B5EF4-FFF2-40B4-BE49-F238E27FC236}">
                            <a16:creationId xmlns:a16="http://schemas.microsoft.com/office/drawing/2014/main" id="{00000000-0008-0000-0000-0000D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A3B90" id="Text Box 6897" o:spid="_x0000_s1026" type="#_x0000_t202" style="position:absolute;margin-left:0;margin-top:0;width:6pt;height:2.25pt;z-index:2512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8432" behindDoc="0" locked="0" layoutInCell="1" allowOverlap="1" wp14:anchorId="06E77627" wp14:editId="67D373FB">
                      <wp:simplePos x="0" y="0"/>
                      <wp:positionH relativeFrom="column">
                        <wp:posOffset>0</wp:posOffset>
                      </wp:positionH>
                      <wp:positionV relativeFrom="paragraph">
                        <wp:posOffset>0</wp:posOffset>
                      </wp:positionV>
                      <wp:extent cx="76200" cy="28575"/>
                      <wp:effectExtent l="19050" t="19050" r="19050" b="28575"/>
                      <wp:wrapNone/>
                      <wp:docPr id="8160" name="Text Box 6896">
                        <a:extLst xmlns:a="http://schemas.openxmlformats.org/drawingml/2006/main">
                          <a:ext uri="{FF2B5EF4-FFF2-40B4-BE49-F238E27FC236}">
                            <a16:creationId xmlns:a16="http://schemas.microsoft.com/office/drawing/2014/main" id="{00000000-0008-0000-0000-0000E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16E5F5" id="Text Box 6896" o:spid="_x0000_s1026" type="#_x0000_t202" style="position:absolute;margin-left:0;margin-top:0;width:6pt;height:2.25pt;z-index:2512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19456" behindDoc="0" locked="0" layoutInCell="1" allowOverlap="1" wp14:anchorId="78AC7421" wp14:editId="36154A50">
                      <wp:simplePos x="0" y="0"/>
                      <wp:positionH relativeFrom="column">
                        <wp:posOffset>0</wp:posOffset>
                      </wp:positionH>
                      <wp:positionV relativeFrom="paragraph">
                        <wp:posOffset>0</wp:posOffset>
                      </wp:positionV>
                      <wp:extent cx="76200" cy="28575"/>
                      <wp:effectExtent l="19050" t="19050" r="19050" b="28575"/>
                      <wp:wrapNone/>
                      <wp:docPr id="8161" name="Text Box 6895">
                        <a:extLst xmlns:a="http://schemas.openxmlformats.org/drawingml/2006/main">
                          <a:ext uri="{FF2B5EF4-FFF2-40B4-BE49-F238E27FC236}">
                            <a16:creationId xmlns:a16="http://schemas.microsoft.com/office/drawing/2014/main" id="{00000000-0008-0000-0000-0000E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77163" id="Text Box 6895" o:spid="_x0000_s1026" type="#_x0000_t202" style="position:absolute;margin-left:0;margin-top:0;width:6pt;height:2.25pt;z-index:2512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0480" behindDoc="0" locked="0" layoutInCell="1" allowOverlap="1" wp14:anchorId="0AF01E83" wp14:editId="69D0A8A4">
                      <wp:simplePos x="0" y="0"/>
                      <wp:positionH relativeFrom="column">
                        <wp:posOffset>0</wp:posOffset>
                      </wp:positionH>
                      <wp:positionV relativeFrom="paragraph">
                        <wp:posOffset>0</wp:posOffset>
                      </wp:positionV>
                      <wp:extent cx="76200" cy="28575"/>
                      <wp:effectExtent l="19050" t="19050" r="19050" b="28575"/>
                      <wp:wrapNone/>
                      <wp:docPr id="8162" name="Text Box 6894">
                        <a:extLst xmlns:a="http://schemas.openxmlformats.org/drawingml/2006/main">
                          <a:ext uri="{FF2B5EF4-FFF2-40B4-BE49-F238E27FC236}">
                            <a16:creationId xmlns:a16="http://schemas.microsoft.com/office/drawing/2014/main" id="{00000000-0008-0000-0000-0000E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6E7D7" id="Text Box 6894" o:spid="_x0000_s1026" type="#_x0000_t202" style="position:absolute;margin-left:0;margin-top:0;width:6pt;height:2.25pt;z-index:2512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1504" behindDoc="0" locked="0" layoutInCell="1" allowOverlap="1" wp14:anchorId="38CF3945" wp14:editId="04E283A8">
                      <wp:simplePos x="0" y="0"/>
                      <wp:positionH relativeFrom="column">
                        <wp:posOffset>0</wp:posOffset>
                      </wp:positionH>
                      <wp:positionV relativeFrom="paragraph">
                        <wp:posOffset>0</wp:posOffset>
                      </wp:positionV>
                      <wp:extent cx="76200" cy="28575"/>
                      <wp:effectExtent l="19050" t="19050" r="19050" b="28575"/>
                      <wp:wrapNone/>
                      <wp:docPr id="8163" name="Text Box 6893">
                        <a:extLst xmlns:a="http://schemas.openxmlformats.org/drawingml/2006/main">
                          <a:ext uri="{FF2B5EF4-FFF2-40B4-BE49-F238E27FC236}">
                            <a16:creationId xmlns:a16="http://schemas.microsoft.com/office/drawing/2014/main" id="{00000000-0008-0000-0000-0000E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86D51" id="Text Box 6893" o:spid="_x0000_s1026" type="#_x0000_t202" style="position:absolute;margin-left:0;margin-top:0;width:6pt;height:2.25pt;z-index:2512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2528" behindDoc="0" locked="0" layoutInCell="1" allowOverlap="1" wp14:anchorId="00D4CFF5" wp14:editId="00E182FA">
                      <wp:simplePos x="0" y="0"/>
                      <wp:positionH relativeFrom="column">
                        <wp:posOffset>0</wp:posOffset>
                      </wp:positionH>
                      <wp:positionV relativeFrom="paragraph">
                        <wp:posOffset>0</wp:posOffset>
                      </wp:positionV>
                      <wp:extent cx="76200" cy="28575"/>
                      <wp:effectExtent l="19050" t="19050" r="19050" b="28575"/>
                      <wp:wrapNone/>
                      <wp:docPr id="8164" name="Text Box 6892">
                        <a:extLst xmlns:a="http://schemas.openxmlformats.org/drawingml/2006/main">
                          <a:ext uri="{FF2B5EF4-FFF2-40B4-BE49-F238E27FC236}">
                            <a16:creationId xmlns:a16="http://schemas.microsoft.com/office/drawing/2014/main" id="{00000000-0008-0000-0000-0000E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7ED1E" id="Text Box 6892" o:spid="_x0000_s1026" type="#_x0000_t202" style="position:absolute;margin-left:0;margin-top:0;width:6pt;height:2.25pt;z-index:2512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3552" behindDoc="0" locked="0" layoutInCell="1" allowOverlap="1" wp14:anchorId="7F3A8CD8" wp14:editId="666A541C">
                      <wp:simplePos x="0" y="0"/>
                      <wp:positionH relativeFrom="column">
                        <wp:posOffset>0</wp:posOffset>
                      </wp:positionH>
                      <wp:positionV relativeFrom="paragraph">
                        <wp:posOffset>0</wp:posOffset>
                      </wp:positionV>
                      <wp:extent cx="76200" cy="28575"/>
                      <wp:effectExtent l="19050" t="19050" r="19050" b="28575"/>
                      <wp:wrapNone/>
                      <wp:docPr id="8165" name="Text Box 6891">
                        <a:extLst xmlns:a="http://schemas.openxmlformats.org/drawingml/2006/main">
                          <a:ext uri="{FF2B5EF4-FFF2-40B4-BE49-F238E27FC236}">
                            <a16:creationId xmlns:a16="http://schemas.microsoft.com/office/drawing/2014/main" id="{00000000-0008-0000-0000-0000E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8BD1B" id="Text Box 6891" o:spid="_x0000_s1026" type="#_x0000_t202" style="position:absolute;margin-left:0;margin-top:0;width:6pt;height:2.25pt;z-index:2512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4576" behindDoc="0" locked="0" layoutInCell="1" allowOverlap="1" wp14:anchorId="043A2612" wp14:editId="1829A538">
                      <wp:simplePos x="0" y="0"/>
                      <wp:positionH relativeFrom="column">
                        <wp:posOffset>0</wp:posOffset>
                      </wp:positionH>
                      <wp:positionV relativeFrom="paragraph">
                        <wp:posOffset>0</wp:posOffset>
                      </wp:positionV>
                      <wp:extent cx="76200" cy="28575"/>
                      <wp:effectExtent l="19050" t="19050" r="19050" b="28575"/>
                      <wp:wrapNone/>
                      <wp:docPr id="8166" name="Text Box 6890">
                        <a:extLst xmlns:a="http://schemas.openxmlformats.org/drawingml/2006/main">
                          <a:ext uri="{FF2B5EF4-FFF2-40B4-BE49-F238E27FC236}">
                            <a16:creationId xmlns:a16="http://schemas.microsoft.com/office/drawing/2014/main" id="{00000000-0008-0000-0000-0000E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1A513" id="Text Box 6890" o:spid="_x0000_s1026" type="#_x0000_t202" style="position:absolute;margin-left:0;margin-top:0;width:6pt;height:2.25pt;z-index:2512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5600" behindDoc="0" locked="0" layoutInCell="1" allowOverlap="1" wp14:anchorId="45D33942" wp14:editId="10B41BA1">
                      <wp:simplePos x="0" y="0"/>
                      <wp:positionH relativeFrom="column">
                        <wp:posOffset>0</wp:posOffset>
                      </wp:positionH>
                      <wp:positionV relativeFrom="paragraph">
                        <wp:posOffset>0</wp:posOffset>
                      </wp:positionV>
                      <wp:extent cx="76200" cy="28575"/>
                      <wp:effectExtent l="19050" t="19050" r="19050" b="28575"/>
                      <wp:wrapNone/>
                      <wp:docPr id="8167" name="Text Box 6889">
                        <a:extLst xmlns:a="http://schemas.openxmlformats.org/drawingml/2006/main">
                          <a:ext uri="{FF2B5EF4-FFF2-40B4-BE49-F238E27FC236}">
                            <a16:creationId xmlns:a16="http://schemas.microsoft.com/office/drawing/2014/main" id="{00000000-0008-0000-0000-0000E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CCF59" id="Text Box 6889" o:spid="_x0000_s1026" type="#_x0000_t202" style="position:absolute;margin-left:0;margin-top:0;width:6pt;height:2.25pt;z-index:2512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6624" behindDoc="0" locked="0" layoutInCell="1" allowOverlap="1" wp14:anchorId="53488612" wp14:editId="6894B17F">
                      <wp:simplePos x="0" y="0"/>
                      <wp:positionH relativeFrom="column">
                        <wp:posOffset>0</wp:posOffset>
                      </wp:positionH>
                      <wp:positionV relativeFrom="paragraph">
                        <wp:posOffset>0</wp:posOffset>
                      </wp:positionV>
                      <wp:extent cx="76200" cy="28575"/>
                      <wp:effectExtent l="19050" t="19050" r="19050" b="28575"/>
                      <wp:wrapNone/>
                      <wp:docPr id="8168" name="Text Box 6888">
                        <a:extLst xmlns:a="http://schemas.openxmlformats.org/drawingml/2006/main">
                          <a:ext uri="{FF2B5EF4-FFF2-40B4-BE49-F238E27FC236}">
                            <a16:creationId xmlns:a16="http://schemas.microsoft.com/office/drawing/2014/main" id="{00000000-0008-0000-0000-0000E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AD3CD" id="Text Box 6888" o:spid="_x0000_s1026" type="#_x0000_t202" style="position:absolute;margin-left:0;margin-top:0;width:6pt;height:2.25pt;z-index:2512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7648" behindDoc="0" locked="0" layoutInCell="1" allowOverlap="1" wp14:anchorId="204C4C5D" wp14:editId="2B6A5651">
                      <wp:simplePos x="0" y="0"/>
                      <wp:positionH relativeFrom="column">
                        <wp:posOffset>0</wp:posOffset>
                      </wp:positionH>
                      <wp:positionV relativeFrom="paragraph">
                        <wp:posOffset>0</wp:posOffset>
                      </wp:positionV>
                      <wp:extent cx="76200" cy="28575"/>
                      <wp:effectExtent l="19050" t="19050" r="19050" b="28575"/>
                      <wp:wrapNone/>
                      <wp:docPr id="8169" name="Text Box 6887">
                        <a:extLst xmlns:a="http://schemas.openxmlformats.org/drawingml/2006/main">
                          <a:ext uri="{FF2B5EF4-FFF2-40B4-BE49-F238E27FC236}">
                            <a16:creationId xmlns:a16="http://schemas.microsoft.com/office/drawing/2014/main" id="{00000000-0008-0000-0000-0000E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8F1F3" id="Text Box 6887" o:spid="_x0000_s1026" type="#_x0000_t202" style="position:absolute;margin-left:0;margin-top:0;width:6pt;height:2.25pt;z-index:2512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8672" behindDoc="0" locked="0" layoutInCell="1" allowOverlap="1" wp14:anchorId="2A1A4DE0" wp14:editId="297E1A99">
                      <wp:simplePos x="0" y="0"/>
                      <wp:positionH relativeFrom="column">
                        <wp:posOffset>0</wp:posOffset>
                      </wp:positionH>
                      <wp:positionV relativeFrom="paragraph">
                        <wp:posOffset>0</wp:posOffset>
                      </wp:positionV>
                      <wp:extent cx="76200" cy="28575"/>
                      <wp:effectExtent l="19050" t="19050" r="19050" b="28575"/>
                      <wp:wrapNone/>
                      <wp:docPr id="8170" name="Text Box 6886">
                        <a:extLst xmlns:a="http://schemas.openxmlformats.org/drawingml/2006/main">
                          <a:ext uri="{FF2B5EF4-FFF2-40B4-BE49-F238E27FC236}">
                            <a16:creationId xmlns:a16="http://schemas.microsoft.com/office/drawing/2014/main" id="{00000000-0008-0000-0000-0000E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EA4DF" id="Text Box 6886" o:spid="_x0000_s1026" type="#_x0000_t202" style="position:absolute;margin-left:0;margin-top:0;width:6pt;height:2.25pt;z-index:2512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29696" behindDoc="0" locked="0" layoutInCell="1" allowOverlap="1" wp14:anchorId="4E2A45CB" wp14:editId="65CF29C2">
                      <wp:simplePos x="0" y="0"/>
                      <wp:positionH relativeFrom="column">
                        <wp:posOffset>0</wp:posOffset>
                      </wp:positionH>
                      <wp:positionV relativeFrom="paragraph">
                        <wp:posOffset>0</wp:posOffset>
                      </wp:positionV>
                      <wp:extent cx="76200" cy="28575"/>
                      <wp:effectExtent l="19050" t="19050" r="19050" b="28575"/>
                      <wp:wrapNone/>
                      <wp:docPr id="8171" name="Text Box 6885">
                        <a:extLst xmlns:a="http://schemas.openxmlformats.org/drawingml/2006/main">
                          <a:ext uri="{FF2B5EF4-FFF2-40B4-BE49-F238E27FC236}">
                            <a16:creationId xmlns:a16="http://schemas.microsoft.com/office/drawing/2014/main" id="{00000000-0008-0000-0000-0000E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9A8DEA" id="Text Box 6885" o:spid="_x0000_s1026" type="#_x0000_t202" style="position:absolute;margin-left:0;margin-top:0;width:6pt;height:2.25pt;z-index:2512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0720" behindDoc="0" locked="0" layoutInCell="1" allowOverlap="1" wp14:anchorId="46C45829" wp14:editId="5781F0EF">
                      <wp:simplePos x="0" y="0"/>
                      <wp:positionH relativeFrom="column">
                        <wp:posOffset>0</wp:posOffset>
                      </wp:positionH>
                      <wp:positionV relativeFrom="paragraph">
                        <wp:posOffset>0</wp:posOffset>
                      </wp:positionV>
                      <wp:extent cx="76200" cy="28575"/>
                      <wp:effectExtent l="19050" t="19050" r="19050" b="28575"/>
                      <wp:wrapNone/>
                      <wp:docPr id="8172" name="Text Box 6884">
                        <a:extLst xmlns:a="http://schemas.openxmlformats.org/drawingml/2006/main">
                          <a:ext uri="{FF2B5EF4-FFF2-40B4-BE49-F238E27FC236}">
                            <a16:creationId xmlns:a16="http://schemas.microsoft.com/office/drawing/2014/main" id="{00000000-0008-0000-0000-0000E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4B150" id="Text Box 6884" o:spid="_x0000_s1026" type="#_x0000_t202" style="position:absolute;margin-left:0;margin-top:0;width:6pt;height:2.25pt;z-index:2512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1744" behindDoc="0" locked="0" layoutInCell="1" allowOverlap="1" wp14:anchorId="7576E772" wp14:editId="2F04EB86">
                      <wp:simplePos x="0" y="0"/>
                      <wp:positionH relativeFrom="column">
                        <wp:posOffset>0</wp:posOffset>
                      </wp:positionH>
                      <wp:positionV relativeFrom="paragraph">
                        <wp:posOffset>0</wp:posOffset>
                      </wp:positionV>
                      <wp:extent cx="76200" cy="28575"/>
                      <wp:effectExtent l="19050" t="19050" r="19050" b="28575"/>
                      <wp:wrapNone/>
                      <wp:docPr id="8173" name="Text Box 6883">
                        <a:extLst xmlns:a="http://schemas.openxmlformats.org/drawingml/2006/main">
                          <a:ext uri="{FF2B5EF4-FFF2-40B4-BE49-F238E27FC236}">
                            <a16:creationId xmlns:a16="http://schemas.microsoft.com/office/drawing/2014/main" id="{00000000-0008-0000-0000-0000E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55327" id="Text Box 6883" o:spid="_x0000_s1026" type="#_x0000_t202" style="position:absolute;margin-left:0;margin-top:0;width:6pt;height:2.25pt;z-index:2512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2768" behindDoc="0" locked="0" layoutInCell="1" allowOverlap="1" wp14:anchorId="6D99F659" wp14:editId="6ACC4054">
                      <wp:simplePos x="0" y="0"/>
                      <wp:positionH relativeFrom="column">
                        <wp:posOffset>0</wp:posOffset>
                      </wp:positionH>
                      <wp:positionV relativeFrom="paragraph">
                        <wp:posOffset>0</wp:posOffset>
                      </wp:positionV>
                      <wp:extent cx="76200" cy="28575"/>
                      <wp:effectExtent l="19050" t="19050" r="19050" b="28575"/>
                      <wp:wrapNone/>
                      <wp:docPr id="8174" name="Text Box 6882">
                        <a:extLst xmlns:a="http://schemas.openxmlformats.org/drawingml/2006/main">
                          <a:ext uri="{FF2B5EF4-FFF2-40B4-BE49-F238E27FC236}">
                            <a16:creationId xmlns:a16="http://schemas.microsoft.com/office/drawing/2014/main" id="{00000000-0008-0000-0000-0000E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8CF941" id="Text Box 6882" o:spid="_x0000_s1026" type="#_x0000_t202" style="position:absolute;margin-left:0;margin-top:0;width:6pt;height:2.25pt;z-index:2512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3792" behindDoc="0" locked="0" layoutInCell="1" allowOverlap="1" wp14:anchorId="468CB0F0" wp14:editId="38CCCFC0">
                      <wp:simplePos x="0" y="0"/>
                      <wp:positionH relativeFrom="column">
                        <wp:posOffset>0</wp:posOffset>
                      </wp:positionH>
                      <wp:positionV relativeFrom="paragraph">
                        <wp:posOffset>0</wp:posOffset>
                      </wp:positionV>
                      <wp:extent cx="76200" cy="28575"/>
                      <wp:effectExtent l="19050" t="19050" r="19050" b="28575"/>
                      <wp:wrapNone/>
                      <wp:docPr id="8175" name="Text Box 6881">
                        <a:extLst xmlns:a="http://schemas.openxmlformats.org/drawingml/2006/main">
                          <a:ext uri="{FF2B5EF4-FFF2-40B4-BE49-F238E27FC236}">
                            <a16:creationId xmlns:a16="http://schemas.microsoft.com/office/drawing/2014/main" id="{00000000-0008-0000-0000-0000E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99C49" id="Text Box 6881" o:spid="_x0000_s1026" type="#_x0000_t202" style="position:absolute;margin-left:0;margin-top:0;width:6pt;height:2.25pt;z-index:2512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4816" behindDoc="0" locked="0" layoutInCell="1" allowOverlap="1" wp14:anchorId="1E6CC3BA" wp14:editId="244ACEB2">
                      <wp:simplePos x="0" y="0"/>
                      <wp:positionH relativeFrom="column">
                        <wp:posOffset>0</wp:posOffset>
                      </wp:positionH>
                      <wp:positionV relativeFrom="paragraph">
                        <wp:posOffset>0</wp:posOffset>
                      </wp:positionV>
                      <wp:extent cx="76200" cy="28575"/>
                      <wp:effectExtent l="19050" t="19050" r="19050" b="28575"/>
                      <wp:wrapNone/>
                      <wp:docPr id="8176" name="Text Box 6880">
                        <a:extLst xmlns:a="http://schemas.openxmlformats.org/drawingml/2006/main">
                          <a:ext uri="{FF2B5EF4-FFF2-40B4-BE49-F238E27FC236}">
                            <a16:creationId xmlns:a16="http://schemas.microsoft.com/office/drawing/2014/main" id="{00000000-0008-0000-0000-0000F0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8E486D" id="Text Box 6880" o:spid="_x0000_s1026" type="#_x0000_t202" style="position:absolute;margin-left:0;margin-top:0;width:6pt;height:2.25pt;z-index:2512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5840" behindDoc="0" locked="0" layoutInCell="1" allowOverlap="1" wp14:anchorId="4D9D768F" wp14:editId="64E84340">
                      <wp:simplePos x="0" y="0"/>
                      <wp:positionH relativeFrom="column">
                        <wp:posOffset>0</wp:posOffset>
                      </wp:positionH>
                      <wp:positionV relativeFrom="paragraph">
                        <wp:posOffset>0</wp:posOffset>
                      </wp:positionV>
                      <wp:extent cx="76200" cy="28575"/>
                      <wp:effectExtent l="19050" t="19050" r="19050" b="28575"/>
                      <wp:wrapNone/>
                      <wp:docPr id="8177" name="Text Box 6879">
                        <a:extLst xmlns:a="http://schemas.openxmlformats.org/drawingml/2006/main">
                          <a:ext uri="{FF2B5EF4-FFF2-40B4-BE49-F238E27FC236}">
                            <a16:creationId xmlns:a16="http://schemas.microsoft.com/office/drawing/2014/main" id="{00000000-0008-0000-0000-0000F1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1229C" id="Text Box 6879" o:spid="_x0000_s1026" type="#_x0000_t202" style="position:absolute;margin-left:0;margin-top:0;width:6pt;height:2.25pt;z-index:2512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6864" behindDoc="0" locked="0" layoutInCell="1" allowOverlap="1" wp14:anchorId="2CDA2A6F" wp14:editId="3D68DE1E">
                      <wp:simplePos x="0" y="0"/>
                      <wp:positionH relativeFrom="column">
                        <wp:posOffset>0</wp:posOffset>
                      </wp:positionH>
                      <wp:positionV relativeFrom="paragraph">
                        <wp:posOffset>0</wp:posOffset>
                      </wp:positionV>
                      <wp:extent cx="76200" cy="28575"/>
                      <wp:effectExtent l="19050" t="19050" r="19050" b="28575"/>
                      <wp:wrapNone/>
                      <wp:docPr id="8178" name="Text Box 6878">
                        <a:extLst xmlns:a="http://schemas.openxmlformats.org/drawingml/2006/main">
                          <a:ext uri="{FF2B5EF4-FFF2-40B4-BE49-F238E27FC236}">
                            <a16:creationId xmlns:a16="http://schemas.microsoft.com/office/drawing/2014/main" id="{00000000-0008-0000-0000-0000F2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C10EC" id="Text Box 6878" o:spid="_x0000_s1026" type="#_x0000_t202" style="position:absolute;margin-left:0;margin-top:0;width:6pt;height:2.25pt;z-index:2512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7888" behindDoc="0" locked="0" layoutInCell="1" allowOverlap="1" wp14:anchorId="489AC009" wp14:editId="7B1E0601">
                      <wp:simplePos x="0" y="0"/>
                      <wp:positionH relativeFrom="column">
                        <wp:posOffset>0</wp:posOffset>
                      </wp:positionH>
                      <wp:positionV relativeFrom="paragraph">
                        <wp:posOffset>0</wp:posOffset>
                      </wp:positionV>
                      <wp:extent cx="76200" cy="28575"/>
                      <wp:effectExtent l="19050" t="19050" r="19050" b="28575"/>
                      <wp:wrapNone/>
                      <wp:docPr id="8179" name="Text Box 6877">
                        <a:extLst xmlns:a="http://schemas.openxmlformats.org/drawingml/2006/main">
                          <a:ext uri="{FF2B5EF4-FFF2-40B4-BE49-F238E27FC236}">
                            <a16:creationId xmlns:a16="http://schemas.microsoft.com/office/drawing/2014/main" id="{00000000-0008-0000-0000-0000F3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47218" id="Text Box 6877" o:spid="_x0000_s1026" type="#_x0000_t202" style="position:absolute;margin-left:0;margin-top:0;width:6pt;height:2.25pt;z-index:2512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8912" behindDoc="0" locked="0" layoutInCell="1" allowOverlap="1" wp14:anchorId="73C5FFB2" wp14:editId="49D93DCA">
                      <wp:simplePos x="0" y="0"/>
                      <wp:positionH relativeFrom="column">
                        <wp:posOffset>0</wp:posOffset>
                      </wp:positionH>
                      <wp:positionV relativeFrom="paragraph">
                        <wp:posOffset>0</wp:posOffset>
                      </wp:positionV>
                      <wp:extent cx="76200" cy="28575"/>
                      <wp:effectExtent l="19050" t="19050" r="19050" b="28575"/>
                      <wp:wrapNone/>
                      <wp:docPr id="8180" name="Text Box 6876">
                        <a:extLst xmlns:a="http://schemas.openxmlformats.org/drawingml/2006/main">
                          <a:ext uri="{FF2B5EF4-FFF2-40B4-BE49-F238E27FC236}">
                            <a16:creationId xmlns:a16="http://schemas.microsoft.com/office/drawing/2014/main" id="{00000000-0008-0000-0000-0000F4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F5112" id="Text Box 6876" o:spid="_x0000_s1026" type="#_x0000_t202" style="position:absolute;margin-left:0;margin-top:0;width:6pt;height:2.25pt;z-index:2512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39936" behindDoc="0" locked="0" layoutInCell="1" allowOverlap="1" wp14:anchorId="0DEF351F" wp14:editId="2E2437BD">
                      <wp:simplePos x="0" y="0"/>
                      <wp:positionH relativeFrom="column">
                        <wp:posOffset>0</wp:posOffset>
                      </wp:positionH>
                      <wp:positionV relativeFrom="paragraph">
                        <wp:posOffset>0</wp:posOffset>
                      </wp:positionV>
                      <wp:extent cx="76200" cy="28575"/>
                      <wp:effectExtent l="19050" t="19050" r="19050" b="28575"/>
                      <wp:wrapNone/>
                      <wp:docPr id="8181" name="Text Box 6875">
                        <a:extLst xmlns:a="http://schemas.openxmlformats.org/drawingml/2006/main">
                          <a:ext uri="{FF2B5EF4-FFF2-40B4-BE49-F238E27FC236}">
                            <a16:creationId xmlns:a16="http://schemas.microsoft.com/office/drawing/2014/main" id="{00000000-0008-0000-0000-0000F5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F71BDE" id="Text Box 6875" o:spid="_x0000_s1026" type="#_x0000_t202" style="position:absolute;margin-left:0;margin-top:0;width:6pt;height:2.25pt;z-index:2512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0960" behindDoc="0" locked="0" layoutInCell="1" allowOverlap="1" wp14:anchorId="2CD597A4" wp14:editId="3E7B20D5">
                      <wp:simplePos x="0" y="0"/>
                      <wp:positionH relativeFrom="column">
                        <wp:posOffset>0</wp:posOffset>
                      </wp:positionH>
                      <wp:positionV relativeFrom="paragraph">
                        <wp:posOffset>0</wp:posOffset>
                      </wp:positionV>
                      <wp:extent cx="76200" cy="28575"/>
                      <wp:effectExtent l="19050" t="19050" r="19050" b="28575"/>
                      <wp:wrapNone/>
                      <wp:docPr id="8182" name="Text Box 6874">
                        <a:extLst xmlns:a="http://schemas.openxmlformats.org/drawingml/2006/main">
                          <a:ext uri="{FF2B5EF4-FFF2-40B4-BE49-F238E27FC236}">
                            <a16:creationId xmlns:a16="http://schemas.microsoft.com/office/drawing/2014/main" id="{00000000-0008-0000-0000-0000F6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C0968" id="Text Box 6874" o:spid="_x0000_s1026" type="#_x0000_t202" style="position:absolute;margin-left:0;margin-top:0;width:6pt;height:2.25pt;z-index:2512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1984" behindDoc="0" locked="0" layoutInCell="1" allowOverlap="1" wp14:anchorId="19273CF5" wp14:editId="14A756AF">
                      <wp:simplePos x="0" y="0"/>
                      <wp:positionH relativeFrom="column">
                        <wp:posOffset>0</wp:posOffset>
                      </wp:positionH>
                      <wp:positionV relativeFrom="paragraph">
                        <wp:posOffset>0</wp:posOffset>
                      </wp:positionV>
                      <wp:extent cx="76200" cy="28575"/>
                      <wp:effectExtent l="19050" t="19050" r="19050" b="28575"/>
                      <wp:wrapNone/>
                      <wp:docPr id="8183" name="Text Box 6873">
                        <a:extLst xmlns:a="http://schemas.openxmlformats.org/drawingml/2006/main">
                          <a:ext uri="{FF2B5EF4-FFF2-40B4-BE49-F238E27FC236}">
                            <a16:creationId xmlns:a16="http://schemas.microsoft.com/office/drawing/2014/main" id="{00000000-0008-0000-0000-0000F7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9A0C6" id="Text Box 6873" o:spid="_x0000_s1026" type="#_x0000_t202" style="position:absolute;margin-left:0;margin-top:0;width:6pt;height:2.25pt;z-index:2512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3008" behindDoc="0" locked="0" layoutInCell="1" allowOverlap="1" wp14:anchorId="115A3655" wp14:editId="72B5401A">
                      <wp:simplePos x="0" y="0"/>
                      <wp:positionH relativeFrom="column">
                        <wp:posOffset>0</wp:posOffset>
                      </wp:positionH>
                      <wp:positionV relativeFrom="paragraph">
                        <wp:posOffset>0</wp:posOffset>
                      </wp:positionV>
                      <wp:extent cx="76200" cy="28575"/>
                      <wp:effectExtent l="19050" t="19050" r="19050" b="28575"/>
                      <wp:wrapNone/>
                      <wp:docPr id="8184" name="Text Box 6872">
                        <a:extLst xmlns:a="http://schemas.openxmlformats.org/drawingml/2006/main">
                          <a:ext uri="{FF2B5EF4-FFF2-40B4-BE49-F238E27FC236}">
                            <a16:creationId xmlns:a16="http://schemas.microsoft.com/office/drawing/2014/main" id="{00000000-0008-0000-0000-0000F8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E6482" id="Text Box 6872" o:spid="_x0000_s1026" type="#_x0000_t202" style="position:absolute;margin-left:0;margin-top:0;width:6pt;height:2.25pt;z-index:2512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4032" behindDoc="0" locked="0" layoutInCell="1" allowOverlap="1" wp14:anchorId="4CE31E9D" wp14:editId="2E691F0E">
                      <wp:simplePos x="0" y="0"/>
                      <wp:positionH relativeFrom="column">
                        <wp:posOffset>0</wp:posOffset>
                      </wp:positionH>
                      <wp:positionV relativeFrom="paragraph">
                        <wp:posOffset>0</wp:posOffset>
                      </wp:positionV>
                      <wp:extent cx="76200" cy="28575"/>
                      <wp:effectExtent l="19050" t="19050" r="19050" b="28575"/>
                      <wp:wrapNone/>
                      <wp:docPr id="8185" name="Text Box 6871">
                        <a:extLst xmlns:a="http://schemas.openxmlformats.org/drawingml/2006/main">
                          <a:ext uri="{FF2B5EF4-FFF2-40B4-BE49-F238E27FC236}">
                            <a16:creationId xmlns:a16="http://schemas.microsoft.com/office/drawing/2014/main" id="{00000000-0008-0000-0000-0000F9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B083A" id="Text Box 6871" o:spid="_x0000_s1026" type="#_x0000_t202" style="position:absolute;margin-left:0;margin-top:0;width:6pt;height:2.25pt;z-index:2512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5056" behindDoc="0" locked="0" layoutInCell="1" allowOverlap="1" wp14:anchorId="401A4EAB" wp14:editId="11D92E6F">
                      <wp:simplePos x="0" y="0"/>
                      <wp:positionH relativeFrom="column">
                        <wp:posOffset>0</wp:posOffset>
                      </wp:positionH>
                      <wp:positionV relativeFrom="paragraph">
                        <wp:posOffset>0</wp:posOffset>
                      </wp:positionV>
                      <wp:extent cx="76200" cy="28575"/>
                      <wp:effectExtent l="19050" t="19050" r="19050" b="28575"/>
                      <wp:wrapNone/>
                      <wp:docPr id="8186" name="Text Box 6870">
                        <a:extLst xmlns:a="http://schemas.openxmlformats.org/drawingml/2006/main">
                          <a:ext uri="{FF2B5EF4-FFF2-40B4-BE49-F238E27FC236}">
                            <a16:creationId xmlns:a16="http://schemas.microsoft.com/office/drawing/2014/main" id="{00000000-0008-0000-0000-0000FA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5D3A0" id="Text Box 6870" o:spid="_x0000_s1026" type="#_x0000_t202" style="position:absolute;margin-left:0;margin-top:0;width:6pt;height:2.25pt;z-index:2512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6080" behindDoc="0" locked="0" layoutInCell="1" allowOverlap="1" wp14:anchorId="4C48C399" wp14:editId="53D723B4">
                      <wp:simplePos x="0" y="0"/>
                      <wp:positionH relativeFrom="column">
                        <wp:posOffset>0</wp:posOffset>
                      </wp:positionH>
                      <wp:positionV relativeFrom="paragraph">
                        <wp:posOffset>0</wp:posOffset>
                      </wp:positionV>
                      <wp:extent cx="76200" cy="28575"/>
                      <wp:effectExtent l="19050" t="19050" r="19050" b="28575"/>
                      <wp:wrapNone/>
                      <wp:docPr id="8187" name="Text Box 6869">
                        <a:extLst xmlns:a="http://schemas.openxmlformats.org/drawingml/2006/main">
                          <a:ext uri="{FF2B5EF4-FFF2-40B4-BE49-F238E27FC236}">
                            <a16:creationId xmlns:a16="http://schemas.microsoft.com/office/drawing/2014/main" id="{00000000-0008-0000-0000-0000FB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80FCD" id="Text Box 6869" o:spid="_x0000_s1026" type="#_x0000_t202" style="position:absolute;margin-left:0;margin-top:0;width:6pt;height:2.25pt;z-index:2512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7104" behindDoc="0" locked="0" layoutInCell="1" allowOverlap="1" wp14:anchorId="1E849761" wp14:editId="7F817FE3">
                      <wp:simplePos x="0" y="0"/>
                      <wp:positionH relativeFrom="column">
                        <wp:posOffset>0</wp:posOffset>
                      </wp:positionH>
                      <wp:positionV relativeFrom="paragraph">
                        <wp:posOffset>0</wp:posOffset>
                      </wp:positionV>
                      <wp:extent cx="76200" cy="28575"/>
                      <wp:effectExtent l="19050" t="19050" r="19050" b="28575"/>
                      <wp:wrapNone/>
                      <wp:docPr id="8188" name="Text Box 6868">
                        <a:extLst xmlns:a="http://schemas.openxmlformats.org/drawingml/2006/main">
                          <a:ext uri="{FF2B5EF4-FFF2-40B4-BE49-F238E27FC236}">
                            <a16:creationId xmlns:a16="http://schemas.microsoft.com/office/drawing/2014/main" id="{00000000-0008-0000-0000-0000FC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DDB4F" id="Text Box 6868" o:spid="_x0000_s1026" type="#_x0000_t202" style="position:absolute;margin-left:0;margin-top:0;width:6pt;height:2.25pt;z-index:2512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8128" behindDoc="0" locked="0" layoutInCell="1" allowOverlap="1" wp14:anchorId="5FB03310" wp14:editId="26141CF4">
                      <wp:simplePos x="0" y="0"/>
                      <wp:positionH relativeFrom="column">
                        <wp:posOffset>0</wp:posOffset>
                      </wp:positionH>
                      <wp:positionV relativeFrom="paragraph">
                        <wp:posOffset>0</wp:posOffset>
                      </wp:positionV>
                      <wp:extent cx="76200" cy="28575"/>
                      <wp:effectExtent l="19050" t="19050" r="19050" b="28575"/>
                      <wp:wrapNone/>
                      <wp:docPr id="8189" name="Text Box 6867">
                        <a:extLst xmlns:a="http://schemas.openxmlformats.org/drawingml/2006/main">
                          <a:ext uri="{FF2B5EF4-FFF2-40B4-BE49-F238E27FC236}">
                            <a16:creationId xmlns:a16="http://schemas.microsoft.com/office/drawing/2014/main" id="{00000000-0008-0000-0000-0000FD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74C09" id="Text Box 6867" o:spid="_x0000_s1026" type="#_x0000_t202" style="position:absolute;margin-left:0;margin-top:0;width:6pt;height:2.25pt;z-index:2512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49152" behindDoc="0" locked="0" layoutInCell="1" allowOverlap="1" wp14:anchorId="05A3C9F4" wp14:editId="6CA78F49">
                      <wp:simplePos x="0" y="0"/>
                      <wp:positionH relativeFrom="column">
                        <wp:posOffset>0</wp:posOffset>
                      </wp:positionH>
                      <wp:positionV relativeFrom="paragraph">
                        <wp:posOffset>0</wp:posOffset>
                      </wp:positionV>
                      <wp:extent cx="76200" cy="28575"/>
                      <wp:effectExtent l="19050" t="19050" r="19050" b="28575"/>
                      <wp:wrapNone/>
                      <wp:docPr id="8190" name="Text Box 6866">
                        <a:extLst xmlns:a="http://schemas.openxmlformats.org/drawingml/2006/main">
                          <a:ext uri="{FF2B5EF4-FFF2-40B4-BE49-F238E27FC236}">
                            <a16:creationId xmlns:a16="http://schemas.microsoft.com/office/drawing/2014/main" id="{00000000-0008-0000-0000-0000FE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1E92C" id="Text Box 6866" o:spid="_x0000_s1026" type="#_x0000_t202" style="position:absolute;margin-left:0;margin-top:0;width:6pt;height:2.25pt;z-index:2512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0176" behindDoc="0" locked="0" layoutInCell="1" allowOverlap="1" wp14:anchorId="778740A5" wp14:editId="7330CAC5">
                      <wp:simplePos x="0" y="0"/>
                      <wp:positionH relativeFrom="column">
                        <wp:posOffset>0</wp:posOffset>
                      </wp:positionH>
                      <wp:positionV relativeFrom="paragraph">
                        <wp:posOffset>0</wp:posOffset>
                      </wp:positionV>
                      <wp:extent cx="76200" cy="28575"/>
                      <wp:effectExtent l="19050" t="19050" r="19050" b="28575"/>
                      <wp:wrapNone/>
                      <wp:docPr id="8191" name="Text Box 6865">
                        <a:extLst xmlns:a="http://schemas.openxmlformats.org/drawingml/2006/main">
                          <a:ext uri="{FF2B5EF4-FFF2-40B4-BE49-F238E27FC236}">
                            <a16:creationId xmlns:a16="http://schemas.microsoft.com/office/drawing/2014/main" id="{00000000-0008-0000-0000-0000FF1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505C6" id="Text Box 6865" o:spid="_x0000_s1026" type="#_x0000_t202" style="position:absolute;margin-left:0;margin-top:0;width:6pt;height:2.25pt;z-index:2512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1200" behindDoc="0" locked="0" layoutInCell="1" allowOverlap="1" wp14:anchorId="1AC80430" wp14:editId="31DFCD18">
                      <wp:simplePos x="0" y="0"/>
                      <wp:positionH relativeFrom="column">
                        <wp:posOffset>0</wp:posOffset>
                      </wp:positionH>
                      <wp:positionV relativeFrom="paragraph">
                        <wp:posOffset>0</wp:posOffset>
                      </wp:positionV>
                      <wp:extent cx="76200" cy="28575"/>
                      <wp:effectExtent l="19050" t="19050" r="19050" b="28575"/>
                      <wp:wrapNone/>
                      <wp:docPr id="8192" name="Text Box 6864">
                        <a:extLst xmlns:a="http://schemas.openxmlformats.org/drawingml/2006/main">
                          <a:ext uri="{FF2B5EF4-FFF2-40B4-BE49-F238E27FC236}">
                            <a16:creationId xmlns:a16="http://schemas.microsoft.com/office/drawing/2014/main" id="{00000000-0008-0000-0000-00000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D8E2E" id="Text Box 6864" o:spid="_x0000_s1026" type="#_x0000_t202" style="position:absolute;margin-left:0;margin-top:0;width:6pt;height:2.25pt;z-index:2512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2224" behindDoc="0" locked="0" layoutInCell="1" allowOverlap="1" wp14:anchorId="06555DDD" wp14:editId="71CBF05A">
                      <wp:simplePos x="0" y="0"/>
                      <wp:positionH relativeFrom="column">
                        <wp:posOffset>0</wp:posOffset>
                      </wp:positionH>
                      <wp:positionV relativeFrom="paragraph">
                        <wp:posOffset>0</wp:posOffset>
                      </wp:positionV>
                      <wp:extent cx="76200" cy="28575"/>
                      <wp:effectExtent l="19050" t="19050" r="19050" b="28575"/>
                      <wp:wrapNone/>
                      <wp:docPr id="8193" name="Text Box 6863">
                        <a:extLst xmlns:a="http://schemas.openxmlformats.org/drawingml/2006/main">
                          <a:ext uri="{FF2B5EF4-FFF2-40B4-BE49-F238E27FC236}">
                            <a16:creationId xmlns:a16="http://schemas.microsoft.com/office/drawing/2014/main" id="{00000000-0008-0000-0000-00000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F3C9E" id="Text Box 6863" o:spid="_x0000_s1026" type="#_x0000_t202" style="position:absolute;margin-left:0;margin-top:0;width:6pt;height:2.25pt;z-index:2512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3248" behindDoc="0" locked="0" layoutInCell="1" allowOverlap="1" wp14:anchorId="13FE9226" wp14:editId="37D09658">
                      <wp:simplePos x="0" y="0"/>
                      <wp:positionH relativeFrom="column">
                        <wp:posOffset>0</wp:posOffset>
                      </wp:positionH>
                      <wp:positionV relativeFrom="paragraph">
                        <wp:posOffset>0</wp:posOffset>
                      </wp:positionV>
                      <wp:extent cx="76200" cy="28575"/>
                      <wp:effectExtent l="19050" t="19050" r="19050" b="28575"/>
                      <wp:wrapNone/>
                      <wp:docPr id="8194" name="Text Box 6862">
                        <a:extLst xmlns:a="http://schemas.openxmlformats.org/drawingml/2006/main">
                          <a:ext uri="{FF2B5EF4-FFF2-40B4-BE49-F238E27FC236}">
                            <a16:creationId xmlns:a16="http://schemas.microsoft.com/office/drawing/2014/main" id="{00000000-0008-0000-0000-00000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9FE1E" id="Text Box 6862" o:spid="_x0000_s1026" type="#_x0000_t202" style="position:absolute;margin-left:0;margin-top:0;width:6pt;height:2.25pt;z-index:2512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4272" behindDoc="0" locked="0" layoutInCell="1" allowOverlap="1" wp14:anchorId="28396B63" wp14:editId="58248C4D">
                      <wp:simplePos x="0" y="0"/>
                      <wp:positionH relativeFrom="column">
                        <wp:posOffset>0</wp:posOffset>
                      </wp:positionH>
                      <wp:positionV relativeFrom="paragraph">
                        <wp:posOffset>0</wp:posOffset>
                      </wp:positionV>
                      <wp:extent cx="76200" cy="28575"/>
                      <wp:effectExtent l="19050" t="19050" r="19050" b="28575"/>
                      <wp:wrapNone/>
                      <wp:docPr id="8195" name="Text Box 6861">
                        <a:extLst xmlns:a="http://schemas.openxmlformats.org/drawingml/2006/main">
                          <a:ext uri="{FF2B5EF4-FFF2-40B4-BE49-F238E27FC236}">
                            <a16:creationId xmlns:a16="http://schemas.microsoft.com/office/drawing/2014/main" id="{00000000-0008-0000-0000-00000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D1470" id="Text Box 6861" o:spid="_x0000_s1026" type="#_x0000_t202" style="position:absolute;margin-left:0;margin-top:0;width:6pt;height:2.25pt;z-index:2512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5296" behindDoc="0" locked="0" layoutInCell="1" allowOverlap="1" wp14:anchorId="3DD9758E" wp14:editId="0D275A1D">
                      <wp:simplePos x="0" y="0"/>
                      <wp:positionH relativeFrom="column">
                        <wp:posOffset>0</wp:posOffset>
                      </wp:positionH>
                      <wp:positionV relativeFrom="paragraph">
                        <wp:posOffset>0</wp:posOffset>
                      </wp:positionV>
                      <wp:extent cx="76200" cy="28575"/>
                      <wp:effectExtent l="19050" t="19050" r="19050" b="28575"/>
                      <wp:wrapNone/>
                      <wp:docPr id="8196" name="Text Box 6860">
                        <a:extLst xmlns:a="http://schemas.openxmlformats.org/drawingml/2006/main">
                          <a:ext uri="{FF2B5EF4-FFF2-40B4-BE49-F238E27FC236}">
                            <a16:creationId xmlns:a16="http://schemas.microsoft.com/office/drawing/2014/main" id="{00000000-0008-0000-0000-00000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CEA48" id="Text Box 6860" o:spid="_x0000_s1026" type="#_x0000_t202" style="position:absolute;margin-left:0;margin-top:0;width:6pt;height:2.25pt;z-index:2512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6320" behindDoc="0" locked="0" layoutInCell="1" allowOverlap="1" wp14:anchorId="5A7F9217" wp14:editId="39B8D2D7">
                      <wp:simplePos x="0" y="0"/>
                      <wp:positionH relativeFrom="column">
                        <wp:posOffset>0</wp:posOffset>
                      </wp:positionH>
                      <wp:positionV relativeFrom="paragraph">
                        <wp:posOffset>0</wp:posOffset>
                      </wp:positionV>
                      <wp:extent cx="76200" cy="28575"/>
                      <wp:effectExtent l="19050" t="19050" r="19050" b="28575"/>
                      <wp:wrapNone/>
                      <wp:docPr id="8197" name="Text Box 6859">
                        <a:extLst xmlns:a="http://schemas.openxmlformats.org/drawingml/2006/main">
                          <a:ext uri="{FF2B5EF4-FFF2-40B4-BE49-F238E27FC236}">
                            <a16:creationId xmlns:a16="http://schemas.microsoft.com/office/drawing/2014/main" id="{00000000-0008-0000-0000-00000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EA2C8" id="Text Box 6859" o:spid="_x0000_s1026" type="#_x0000_t202" style="position:absolute;margin-left:0;margin-top:0;width:6pt;height:2.25pt;z-index:2512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7344" behindDoc="0" locked="0" layoutInCell="1" allowOverlap="1" wp14:anchorId="6B145D76" wp14:editId="027D66D0">
                      <wp:simplePos x="0" y="0"/>
                      <wp:positionH relativeFrom="column">
                        <wp:posOffset>0</wp:posOffset>
                      </wp:positionH>
                      <wp:positionV relativeFrom="paragraph">
                        <wp:posOffset>0</wp:posOffset>
                      </wp:positionV>
                      <wp:extent cx="76200" cy="28575"/>
                      <wp:effectExtent l="19050" t="19050" r="19050" b="28575"/>
                      <wp:wrapNone/>
                      <wp:docPr id="8198" name="Text Box 6858">
                        <a:extLst xmlns:a="http://schemas.openxmlformats.org/drawingml/2006/main">
                          <a:ext uri="{FF2B5EF4-FFF2-40B4-BE49-F238E27FC236}">
                            <a16:creationId xmlns:a16="http://schemas.microsoft.com/office/drawing/2014/main" id="{00000000-0008-0000-0000-00000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E6749" id="Text Box 6858" o:spid="_x0000_s1026" type="#_x0000_t202" style="position:absolute;margin-left:0;margin-top:0;width:6pt;height:2.25pt;z-index:2512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8368" behindDoc="0" locked="0" layoutInCell="1" allowOverlap="1" wp14:anchorId="0752614C" wp14:editId="1FDDF1D6">
                      <wp:simplePos x="0" y="0"/>
                      <wp:positionH relativeFrom="column">
                        <wp:posOffset>0</wp:posOffset>
                      </wp:positionH>
                      <wp:positionV relativeFrom="paragraph">
                        <wp:posOffset>0</wp:posOffset>
                      </wp:positionV>
                      <wp:extent cx="76200" cy="28575"/>
                      <wp:effectExtent l="19050" t="19050" r="19050" b="28575"/>
                      <wp:wrapNone/>
                      <wp:docPr id="8199" name="Text Box 6857">
                        <a:extLst xmlns:a="http://schemas.openxmlformats.org/drawingml/2006/main">
                          <a:ext uri="{FF2B5EF4-FFF2-40B4-BE49-F238E27FC236}">
                            <a16:creationId xmlns:a16="http://schemas.microsoft.com/office/drawing/2014/main" id="{00000000-0008-0000-0000-00000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6E7D96" id="Text Box 6857" o:spid="_x0000_s1026" type="#_x0000_t202" style="position:absolute;margin-left:0;margin-top:0;width:6pt;height:2.25pt;z-index:2512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59392" behindDoc="0" locked="0" layoutInCell="1" allowOverlap="1" wp14:anchorId="7E6B4399" wp14:editId="20936208">
                      <wp:simplePos x="0" y="0"/>
                      <wp:positionH relativeFrom="column">
                        <wp:posOffset>0</wp:posOffset>
                      </wp:positionH>
                      <wp:positionV relativeFrom="paragraph">
                        <wp:posOffset>0</wp:posOffset>
                      </wp:positionV>
                      <wp:extent cx="76200" cy="28575"/>
                      <wp:effectExtent l="19050" t="19050" r="19050" b="28575"/>
                      <wp:wrapNone/>
                      <wp:docPr id="8200" name="Text Box 6856">
                        <a:extLst xmlns:a="http://schemas.openxmlformats.org/drawingml/2006/main">
                          <a:ext uri="{FF2B5EF4-FFF2-40B4-BE49-F238E27FC236}">
                            <a16:creationId xmlns:a16="http://schemas.microsoft.com/office/drawing/2014/main" id="{00000000-0008-0000-0000-00000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0F20F" id="Text Box 6856" o:spid="_x0000_s1026" type="#_x0000_t202" style="position:absolute;margin-left:0;margin-top:0;width:6pt;height:2.25pt;z-index:2512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0416" behindDoc="0" locked="0" layoutInCell="1" allowOverlap="1" wp14:anchorId="740D3E1D" wp14:editId="51249BBB">
                      <wp:simplePos x="0" y="0"/>
                      <wp:positionH relativeFrom="column">
                        <wp:posOffset>0</wp:posOffset>
                      </wp:positionH>
                      <wp:positionV relativeFrom="paragraph">
                        <wp:posOffset>0</wp:posOffset>
                      </wp:positionV>
                      <wp:extent cx="76200" cy="28575"/>
                      <wp:effectExtent l="19050" t="19050" r="19050" b="28575"/>
                      <wp:wrapNone/>
                      <wp:docPr id="8201" name="Text Box 6855">
                        <a:extLst xmlns:a="http://schemas.openxmlformats.org/drawingml/2006/main">
                          <a:ext uri="{FF2B5EF4-FFF2-40B4-BE49-F238E27FC236}">
                            <a16:creationId xmlns:a16="http://schemas.microsoft.com/office/drawing/2014/main" id="{00000000-0008-0000-0000-00000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7B600" id="Text Box 6855" o:spid="_x0000_s1026" type="#_x0000_t202" style="position:absolute;margin-left:0;margin-top:0;width:6pt;height:2.25pt;z-index:2512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1440" behindDoc="0" locked="0" layoutInCell="1" allowOverlap="1" wp14:anchorId="3B14D05A" wp14:editId="04773213">
                      <wp:simplePos x="0" y="0"/>
                      <wp:positionH relativeFrom="column">
                        <wp:posOffset>0</wp:posOffset>
                      </wp:positionH>
                      <wp:positionV relativeFrom="paragraph">
                        <wp:posOffset>0</wp:posOffset>
                      </wp:positionV>
                      <wp:extent cx="76200" cy="28575"/>
                      <wp:effectExtent l="19050" t="19050" r="19050" b="28575"/>
                      <wp:wrapNone/>
                      <wp:docPr id="8202" name="Text Box 6854">
                        <a:extLst xmlns:a="http://schemas.openxmlformats.org/drawingml/2006/main">
                          <a:ext uri="{FF2B5EF4-FFF2-40B4-BE49-F238E27FC236}">
                            <a16:creationId xmlns:a16="http://schemas.microsoft.com/office/drawing/2014/main" id="{00000000-0008-0000-0000-00000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35B200" id="Text Box 6854" o:spid="_x0000_s1026" type="#_x0000_t202" style="position:absolute;margin-left:0;margin-top:0;width:6pt;height:2.25pt;z-index:2512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2464" behindDoc="0" locked="0" layoutInCell="1" allowOverlap="1" wp14:anchorId="2889E33D" wp14:editId="6BC8ADE9">
                      <wp:simplePos x="0" y="0"/>
                      <wp:positionH relativeFrom="column">
                        <wp:posOffset>0</wp:posOffset>
                      </wp:positionH>
                      <wp:positionV relativeFrom="paragraph">
                        <wp:posOffset>0</wp:posOffset>
                      </wp:positionV>
                      <wp:extent cx="76200" cy="28575"/>
                      <wp:effectExtent l="19050" t="19050" r="19050" b="28575"/>
                      <wp:wrapNone/>
                      <wp:docPr id="8203" name="Text Box 6853">
                        <a:extLst xmlns:a="http://schemas.openxmlformats.org/drawingml/2006/main">
                          <a:ext uri="{FF2B5EF4-FFF2-40B4-BE49-F238E27FC236}">
                            <a16:creationId xmlns:a16="http://schemas.microsoft.com/office/drawing/2014/main" id="{00000000-0008-0000-0000-00000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349CD" id="Text Box 6853" o:spid="_x0000_s1026" type="#_x0000_t202" style="position:absolute;margin-left:0;margin-top:0;width:6pt;height:2.25pt;z-index:2512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3488" behindDoc="0" locked="0" layoutInCell="1" allowOverlap="1" wp14:anchorId="4CDF6D22" wp14:editId="0CC4A787">
                      <wp:simplePos x="0" y="0"/>
                      <wp:positionH relativeFrom="column">
                        <wp:posOffset>0</wp:posOffset>
                      </wp:positionH>
                      <wp:positionV relativeFrom="paragraph">
                        <wp:posOffset>0</wp:posOffset>
                      </wp:positionV>
                      <wp:extent cx="76200" cy="28575"/>
                      <wp:effectExtent l="19050" t="19050" r="19050" b="28575"/>
                      <wp:wrapNone/>
                      <wp:docPr id="8204" name="Text Box 6852">
                        <a:extLst xmlns:a="http://schemas.openxmlformats.org/drawingml/2006/main">
                          <a:ext uri="{FF2B5EF4-FFF2-40B4-BE49-F238E27FC236}">
                            <a16:creationId xmlns:a16="http://schemas.microsoft.com/office/drawing/2014/main" id="{00000000-0008-0000-0000-00000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3F8C9" id="Text Box 6852" o:spid="_x0000_s1026" type="#_x0000_t202" style="position:absolute;margin-left:0;margin-top:0;width:6pt;height:2.25pt;z-index:2512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4512" behindDoc="0" locked="0" layoutInCell="1" allowOverlap="1" wp14:anchorId="326A8041" wp14:editId="6F5B9E76">
                      <wp:simplePos x="0" y="0"/>
                      <wp:positionH relativeFrom="column">
                        <wp:posOffset>0</wp:posOffset>
                      </wp:positionH>
                      <wp:positionV relativeFrom="paragraph">
                        <wp:posOffset>0</wp:posOffset>
                      </wp:positionV>
                      <wp:extent cx="76200" cy="28575"/>
                      <wp:effectExtent l="19050" t="19050" r="19050" b="28575"/>
                      <wp:wrapNone/>
                      <wp:docPr id="8205" name="Text Box 6851">
                        <a:extLst xmlns:a="http://schemas.openxmlformats.org/drawingml/2006/main">
                          <a:ext uri="{FF2B5EF4-FFF2-40B4-BE49-F238E27FC236}">
                            <a16:creationId xmlns:a16="http://schemas.microsoft.com/office/drawing/2014/main" id="{00000000-0008-0000-0000-00000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2C1DA" id="Text Box 6851" o:spid="_x0000_s1026" type="#_x0000_t202" style="position:absolute;margin-left:0;margin-top:0;width:6pt;height:2.25pt;z-index:2512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5536" behindDoc="0" locked="0" layoutInCell="1" allowOverlap="1" wp14:anchorId="3AC6FB5B" wp14:editId="28DB0C74">
                      <wp:simplePos x="0" y="0"/>
                      <wp:positionH relativeFrom="column">
                        <wp:posOffset>0</wp:posOffset>
                      </wp:positionH>
                      <wp:positionV relativeFrom="paragraph">
                        <wp:posOffset>0</wp:posOffset>
                      </wp:positionV>
                      <wp:extent cx="76200" cy="28575"/>
                      <wp:effectExtent l="19050" t="19050" r="19050" b="28575"/>
                      <wp:wrapNone/>
                      <wp:docPr id="8206" name="Text Box 6850">
                        <a:extLst xmlns:a="http://schemas.openxmlformats.org/drawingml/2006/main">
                          <a:ext uri="{FF2B5EF4-FFF2-40B4-BE49-F238E27FC236}">
                            <a16:creationId xmlns:a16="http://schemas.microsoft.com/office/drawing/2014/main" id="{00000000-0008-0000-0000-00000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5F7E6" id="Text Box 6850" o:spid="_x0000_s1026" type="#_x0000_t202" style="position:absolute;margin-left:0;margin-top:0;width:6pt;height:2.25pt;z-index:2512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6560" behindDoc="0" locked="0" layoutInCell="1" allowOverlap="1" wp14:anchorId="7EA59F4E" wp14:editId="76799415">
                      <wp:simplePos x="0" y="0"/>
                      <wp:positionH relativeFrom="column">
                        <wp:posOffset>0</wp:posOffset>
                      </wp:positionH>
                      <wp:positionV relativeFrom="paragraph">
                        <wp:posOffset>0</wp:posOffset>
                      </wp:positionV>
                      <wp:extent cx="76200" cy="28575"/>
                      <wp:effectExtent l="19050" t="19050" r="19050" b="28575"/>
                      <wp:wrapNone/>
                      <wp:docPr id="8207" name="Text Box 6849">
                        <a:extLst xmlns:a="http://schemas.openxmlformats.org/drawingml/2006/main">
                          <a:ext uri="{FF2B5EF4-FFF2-40B4-BE49-F238E27FC236}">
                            <a16:creationId xmlns:a16="http://schemas.microsoft.com/office/drawing/2014/main" id="{00000000-0008-0000-0000-00000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EF6D7" id="Text Box 6849" o:spid="_x0000_s1026" type="#_x0000_t202" style="position:absolute;margin-left:0;margin-top:0;width:6pt;height:2.25pt;z-index:2512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7584" behindDoc="0" locked="0" layoutInCell="1" allowOverlap="1" wp14:anchorId="32DD7DF4" wp14:editId="3132D095">
                      <wp:simplePos x="0" y="0"/>
                      <wp:positionH relativeFrom="column">
                        <wp:posOffset>0</wp:posOffset>
                      </wp:positionH>
                      <wp:positionV relativeFrom="paragraph">
                        <wp:posOffset>0</wp:posOffset>
                      </wp:positionV>
                      <wp:extent cx="76200" cy="28575"/>
                      <wp:effectExtent l="19050" t="19050" r="19050" b="28575"/>
                      <wp:wrapNone/>
                      <wp:docPr id="8208" name="Text Box 6848">
                        <a:extLst xmlns:a="http://schemas.openxmlformats.org/drawingml/2006/main">
                          <a:ext uri="{FF2B5EF4-FFF2-40B4-BE49-F238E27FC236}">
                            <a16:creationId xmlns:a16="http://schemas.microsoft.com/office/drawing/2014/main" id="{00000000-0008-0000-0000-00001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7BE83" id="Text Box 6848" o:spid="_x0000_s1026" type="#_x0000_t202" style="position:absolute;margin-left:0;margin-top:0;width:6pt;height:2.25pt;z-index:2512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8608" behindDoc="0" locked="0" layoutInCell="1" allowOverlap="1" wp14:anchorId="7635D4FA" wp14:editId="0578ADCA">
                      <wp:simplePos x="0" y="0"/>
                      <wp:positionH relativeFrom="column">
                        <wp:posOffset>0</wp:posOffset>
                      </wp:positionH>
                      <wp:positionV relativeFrom="paragraph">
                        <wp:posOffset>0</wp:posOffset>
                      </wp:positionV>
                      <wp:extent cx="76200" cy="28575"/>
                      <wp:effectExtent l="19050" t="19050" r="19050" b="28575"/>
                      <wp:wrapNone/>
                      <wp:docPr id="8209" name="Text Box 6847">
                        <a:extLst xmlns:a="http://schemas.openxmlformats.org/drawingml/2006/main">
                          <a:ext uri="{FF2B5EF4-FFF2-40B4-BE49-F238E27FC236}">
                            <a16:creationId xmlns:a16="http://schemas.microsoft.com/office/drawing/2014/main" id="{00000000-0008-0000-0000-00001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DEE9AF" id="Text Box 6847" o:spid="_x0000_s1026" type="#_x0000_t202" style="position:absolute;margin-left:0;margin-top:0;width:6pt;height:2.25pt;z-index:2512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69632" behindDoc="0" locked="0" layoutInCell="1" allowOverlap="1" wp14:anchorId="0A3864C6" wp14:editId="01AFC0B4">
                      <wp:simplePos x="0" y="0"/>
                      <wp:positionH relativeFrom="column">
                        <wp:posOffset>0</wp:posOffset>
                      </wp:positionH>
                      <wp:positionV relativeFrom="paragraph">
                        <wp:posOffset>0</wp:posOffset>
                      </wp:positionV>
                      <wp:extent cx="76200" cy="28575"/>
                      <wp:effectExtent l="19050" t="19050" r="19050" b="28575"/>
                      <wp:wrapNone/>
                      <wp:docPr id="8210" name="Text Box 6846">
                        <a:extLst xmlns:a="http://schemas.openxmlformats.org/drawingml/2006/main">
                          <a:ext uri="{FF2B5EF4-FFF2-40B4-BE49-F238E27FC236}">
                            <a16:creationId xmlns:a16="http://schemas.microsoft.com/office/drawing/2014/main" id="{00000000-0008-0000-0000-00001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EC427" id="Text Box 6846" o:spid="_x0000_s1026" type="#_x0000_t202" style="position:absolute;margin-left:0;margin-top:0;width:6pt;height:2.25pt;z-index:2512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0656" behindDoc="0" locked="0" layoutInCell="1" allowOverlap="1" wp14:anchorId="307EAD6A" wp14:editId="4E807435">
                      <wp:simplePos x="0" y="0"/>
                      <wp:positionH relativeFrom="column">
                        <wp:posOffset>0</wp:posOffset>
                      </wp:positionH>
                      <wp:positionV relativeFrom="paragraph">
                        <wp:posOffset>0</wp:posOffset>
                      </wp:positionV>
                      <wp:extent cx="76200" cy="28575"/>
                      <wp:effectExtent l="19050" t="19050" r="19050" b="28575"/>
                      <wp:wrapNone/>
                      <wp:docPr id="8211" name="Text Box 6845">
                        <a:extLst xmlns:a="http://schemas.openxmlformats.org/drawingml/2006/main">
                          <a:ext uri="{FF2B5EF4-FFF2-40B4-BE49-F238E27FC236}">
                            <a16:creationId xmlns:a16="http://schemas.microsoft.com/office/drawing/2014/main" id="{00000000-0008-0000-0000-00001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DA5B92" id="Text Box 6845" o:spid="_x0000_s1026" type="#_x0000_t202" style="position:absolute;margin-left:0;margin-top:0;width:6pt;height:2.25pt;z-index:2512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1680" behindDoc="0" locked="0" layoutInCell="1" allowOverlap="1" wp14:anchorId="06CF78CE" wp14:editId="30F705A6">
                      <wp:simplePos x="0" y="0"/>
                      <wp:positionH relativeFrom="column">
                        <wp:posOffset>0</wp:posOffset>
                      </wp:positionH>
                      <wp:positionV relativeFrom="paragraph">
                        <wp:posOffset>0</wp:posOffset>
                      </wp:positionV>
                      <wp:extent cx="76200" cy="28575"/>
                      <wp:effectExtent l="19050" t="19050" r="19050" b="28575"/>
                      <wp:wrapNone/>
                      <wp:docPr id="8212" name="Text Box 6844">
                        <a:extLst xmlns:a="http://schemas.openxmlformats.org/drawingml/2006/main">
                          <a:ext uri="{FF2B5EF4-FFF2-40B4-BE49-F238E27FC236}">
                            <a16:creationId xmlns:a16="http://schemas.microsoft.com/office/drawing/2014/main" id="{00000000-0008-0000-0000-00001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35F11" id="Text Box 6844" o:spid="_x0000_s1026" type="#_x0000_t202" style="position:absolute;margin-left:0;margin-top:0;width:6pt;height:2.25pt;z-index:2512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2704" behindDoc="0" locked="0" layoutInCell="1" allowOverlap="1" wp14:anchorId="605A1A46" wp14:editId="0FA08D78">
                      <wp:simplePos x="0" y="0"/>
                      <wp:positionH relativeFrom="column">
                        <wp:posOffset>0</wp:posOffset>
                      </wp:positionH>
                      <wp:positionV relativeFrom="paragraph">
                        <wp:posOffset>0</wp:posOffset>
                      </wp:positionV>
                      <wp:extent cx="76200" cy="28575"/>
                      <wp:effectExtent l="19050" t="19050" r="19050" b="28575"/>
                      <wp:wrapNone/>
                      <wp:docPr id="8213" name="Text Box 6843">
                        <a:extLst xmlns:a="http://schemas.openxmlformats.org/drawingml/2006/main">
                          <a:ext uri="{FF2B5EF4-FFF2-40B4-BE49-F238E27FC236}">
                            <a16:creationId xmlns:a16="http://schemas.microsoft.com/office/drawing/2014/main" id="{00000000-0008-0000-0000-00001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DDED2" id="Text Box 6843" o:spid="_x0000_s1026" type="#_x0000_t202" style="position:absolute;margin-left:0;margin-top:0;width:6pt;height:2.25pt;z-index:2512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3728" behindDoc="0" locked="0" layoutInCell="1" allowOverlap="1" wp14:anchorId="7BAEEC68" wp14:editId="1D5FF81B">
                      <wp:simplePos x="0" y="0"/>
                      <wp:positionH relativeFrom="column">
                        <wp:posOffset>0</wp:posOffset>
                      </wp:positionH>
                      <wp:positionV relativeFrom="paragraph">
                        <wp:posOffset>0</wp:posOffset>
                      </wp:positionV>
                      <wp:extent cx="76200" cy="28575"/>
                      <wp:effectExtent l="19050" t="19050" r="19050" b="28575"/>
                      <wp:wrapNone/>
                      <wp:docPr id="8214" name="Text Box 6842">
                        <a:extLst xmlns:a="http://schemas.openxmlformats.org/drawingml/2006/main">
                          <a:ext uri="{FF2B5EF4-FFF2-40B4-BE49-F238E27FC236}">
                            <a16:creationId xmlns:a16="http://schemas.microsoft.com/office/drawing/2014/main" id="{00000000-0008-0000-0000-00001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1560B" id="Text Box 6842" o:spid="_x0000_s1026" type="#_x0000_t202" style="position:absolute;margin-left:0;margin-top:0;width:6pt;height:2.25pt;z-index:2512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4752" behindDoc="0" locked="0" layoutInCell="1" allowOverlap="1" wp14:anchorId="00B05117" wp14:editId="05BDF08A">
                      <wp:simplePos x="0" y="0"/>
                      <wp:positionH relativeFrom="column">
                        <wp:posOffset>0</wp:posOffset>
                      </wp:positionH>
                      <wp:positionV relativeFrom="paragraph">
                        <wp:posOffset>0</wp:posOffset>
                      </wp:positionV>
                      <wp:extent cx="76200" cy="28575"/>
                      <wp:effectExtent l="19050" t="19050" r="19050" b="28575"/>
                      <wp:wrapNone/>
                      <wp:docPr id="8215" name="Text Box 6841">
                        <a:extLst xmlns:a="http://schemas.openxmlformats.org/drawingml/2006/main">
                          <a:ext uri="{FF2B5EF4-FFF2-40B4-BE49-F238E27FC236}">
                            <a16:creationId xmlns:a16="http://schemas.microsoft.com/office/drawing/2014/main" id="{00000000-0008-0000-0000-00001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7B488" id="Text Box 6841" o:spid="_x0000_s1026" type="#_x0000_t202" style="position:absolute;margin-left:0;margin-top:0;width:6pt;height:2.25pt;z-index:2512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5776" behindDoc="0" locked="0" layoutInCell="1" allowOverlap="1" wp14:anchorId="072383D9" wp14:editId="62C1919B">
                      <wp:simplePos x="0" y="0"/>
                      <wp:positionH relativeFrom="column">
                        <wp:posOffset>0</wp:posOffset>
                      </wp:positionH>
                      <wp:positionV relativeFrom="paragraph">
                        <wp:posOffset>0</wp:posOffset>
                      </wp:positionV>
                      <wp:extent cx="76200" cy="28575"/>
                      <wp:effectExtent l="19050" t="19050" r="19050" b="28575"/>
                      <wp:wrapNone/>
                      <wp:docPr id="8216" name="Text Box 6840">
                        <a:extLst xmlns:a="http://schemas.openxmlformats.org/drawingml/2006/main">
                          <a:ext uri="{FF2B5EF4-FFF2-40B4-BE49-F238E27FC236}">
                            <a16:creationId xmlns:a16="http://schemas.microsoft.com/office/drawing/2014/main" id="{00000000-0008-0000-0000-00001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D68BF" id="Text Box 6840" o:spid="_x0000_s1026" type="#_x0000_t202" style="position:absolute;margin-left:0;margin-top:0;width:6pt;height:2.25pt;z-index:2512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6800" behindDoc="0" locked="0" layoutInCell="1" allowOverlap="1" wp14:anchorId="7885E0EA" wp14:editId="36FBDF58">
                      <wp:simplePos x="0" y="0"/>
                      <wp:positionH relativeFrom="column">
                        <wp:posOffset>0</wp:posOffset>
                      </wp:positionH>
                      <wp:positionV relativeFrom="paragraph">
                        <wp:posOffset>0</wp:posOffset>
                      </wp:positionV>
                      <wp:extent cx="76200" cy="28575"/>
                      <wp:effectExtent l="19050" t="19050" r="19050" b="28575"/>
                      <wp:wrapNone/>
                      <wp:docPr id="8217" name="Text Box 6839">
                        <a:extLst xmlns:a="http://schemas.openxmlformats.org/drawingml/2006/main">
                          <a:ext uri="{FF2B5EF4-FFF2-40B4-BE49-F238E27FC236}">
                            <a16:creationId xmlns:a16="http://schemas.microsoft.com/office/drawing/2014/main" id="{00000000-0008-0000-0000-00001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FC3D1" id="Text Box 6839" o:spid="_x0000_s1026" type="#_x0000_t202" style="position:absolute;margin-left:0;margin-top:0;width:6pt;height:2.25pt;z-index:2512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7824" behindDoc="0" locked="0" layoutInCell="1" allowOverlap="1" wp14:anchorId="4312687B" wp14:editId="77B40C5B">
                      <wp:simplePos x="0" y="0"/>
                      <wp:positionH relativeFrom="column">
                        <wp:posOffset>0</wp:posOffset>
                      </wp:positionH>
                      <wp:positionV relativeFrom="paragraph">
                        <wp:posOffset>0</wp:posOffset>
                      </wp:positionV>
                      <wp:extent cx="76200" cy="28575"/>
                      <wp:effectExtent l="19050" t="19050" r="19050" b="28575"/>
                      <wp:wrapNone/>
                      <wp:docPr id="8218" name="Text Box 6838">
                        <a:extLst xmlns:a="http://schemas.openxmlformats.org/drawingml/2006/main">
                          <a:ext uri="{FF2B5EF4-FFF2-40B4-BE49-F238E27FC236}">
                            <a16:creationId xmlns:a16="http://schemas.microsoft.com/office/drawing/2014/main" id="{00000000-0008-0000-0000-00001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04D62" id="Text Box 6838" o:spid="_x0000_s1026" type="#_x0000_t202" style="position:absolute;margin-left:0;margin-top:0;width:6pt;height:2.25pt;z-index:2512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8848" behindDoc="0" locked="0" layoutInCell="1" allowOverlap="1" wp14:anchorId="343F1578" wp14:editId="514AF3A5">
                      <wp:simplePos x="0" y="0"/>
                      <wp:positionH relativeFrom="column">
                        <wp:posOffset>0</wp:posOffset>
                      </wp:positionH>
                      <wp:positionV relativeFrom="paragraph">
                        <wp:posOffset>0</wp:posOffset>
                      </wp:positionV>
                      <wp:extent cx="76200" cy="28575"/>
                      <wp:effectExtent l="19050" t="19050" r="19050" b="28575"/>
                      <wp:wrapNone/>
                      <wp:docPr id="8219" name="Text Box 6837">
                        <a:extLst xmlns:a="http://schemas.openxmlformats.org/drawingml/2006/main">
                          <a:ext uri="{FF2B5EF4-FFF2-40B4-BE49-F238E27FC236}">
                            <a16:creationId xmlns:a16="http://schemas.microsoft.com/office/drawing/2014/main" id="{00000000-0008-0000-0000-00001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24D023" id="Text Box 6837" o:spid="_x0000_s1026" type="#_x0000_t202" style="position:absolute;margin-left:0;margin-top:0;width:6pt;height:2.25pt;z-index:2512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79872" behindDoc="0" locked="0" layoutInCell="1" allowOverlap="1" wp14:anchorId="73276DD0" wp14:editId="4371F30F">
                      <wp:simplePos x="0" y="0"/>
                      <wp:positionH relativeFrom="column">
                        <wp:posOffset>0</wp:posOffset>
                      </wp:positionH>
                      <wp:positionV relativeFrom="paragraph">
                        <wp:posOffset>0</wp:posOffset>
                      </wp:positionV>
                      <wp:extent cx="76200" cy="28575"/>
                      <wp:effectExtent l="19050" t="19050" r="19050" b="28575"/>
                      <wp:wrapNone/>
                      <wp:docPr id="8220" name="Text Box 6836">
                        <a:extLst xmlns:a="http://schemas.openxmlformats.org/drawingml/2006/main">
                          <a:ext uri="{FF2B5EF4-FFF2-40B4-BE49-F238E27FC236}">
                            <a16:creationId xmlns:a16="http://schemas.microsoft.com/office/drawing/2014/main" id="{00000000-0008-0000-0000-00001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8C626" id="Text Box 6836" o:spid="_x0000_s1026" type="#_x0000_t202" style="position:absolute;margin-left:0;margin-top:0;width:6pt;height:2.25pt;z-index:2512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0896" behindDoc="0" locked="0" layoutInCell="1" allowOverlap="1" wp14:anchorId="4AACC0DE" wp14:editId="0586526E">
                      <wp:simplePos x="0" y="0"/>
                      <wp:positionH relativeFrom="column">
                        <wp:posOffset>0</wp:posOffset>
                      </wp:positionH>
                      <wp:positionV relativeFrom="paragraph">
                        <wp:posOffset>0</wp:posOffset>
                      </wp:positionV>
                      <wp:extent cx="76200" cy="28575"/>
                      <wp:effectExtent l="19050" t="19050" r="19050" b="28575"/>
                      <wp:wrapNone/>
                      <wp:docPr id="8221" name="Text Box 6835">
                        <a:extLst xmlns:a="http://schemas.openxmlformats.org/drawingml/2006/main">
                          <a:ext uri="{FF2B5EF4-FFF2-40B4-BE49-F238E27FC236}">
                            <a16:creationId xmlns:a16="http://schemas.microsoft.com/office/drawing/2014/main" id="{00000000-0008-0000-0000-00001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008AE" id="Text Box 6835" o:spid="_x0000_s1026" type="#_x0000_t202" style="position:absolute;margin-left:0;margin-top:0;width:6pt;height:2.25pt;z-index:2512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1920" behindDoc="0" locked="0" layoutInCell="1" allowOverlap="1" wp14:anchorId="606FEBAC" wp14:editId="0D15007C">
                      <wp:simplePos x="0" y="0"/>
                      <wp:positionH relativeFrom="column">
                        <wp:posOffset>0</wp:posOffset>
                      </wp:positionH>
                      <wp:positionV relativeFrom="paragraph">
                        <wp:posOffset>0</wp:posOffset>
                      </wp:positionV>
                      <wp:extent cx="76200" cy="28575"/>
                      <wp:effectExtent l="19050" t="19050" r="19050" b="28575"/>
                      <wp:wrapNone/>
                      <wp:docPr id="8222" name="Text Box 6834">
                        <a:extLst xmlns:a="http://schemas.openxmlformats.org/drawingml/2006/main">
                          <a:ext uri="{FF2B5EF4-FFF2-40B4-BE49-F238E27FC236}">
                            <a16:creationId xmlns:a16="http://schemas.microsoft.com/office/drawing/2014/main" id="{00000000-0008-0000-0000-00001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212B0F" id="Text Box 6834" o:spid="_x0000_s1026" type="#_x0000_t202" style="position:absolute;margin-left:0;margin-top:0;width:6pt;height:2.25pt;z-index:2512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2944" behindDoc="0" locked="0" layoutInCell="1" allowOverlap="1" wp14:anchorId="40B11C52" wp14:editId="79C04333">
                      <wp:simplePos x="0" y="0"/>
                      <wp:positionH relativeFrom="column">
                        <wp:posOffset>0</wp:posOffset>
                      </wp:positionH>
                      <wp:positionV relativeFrom="paragraph">
                        <wp:posOffset>0</wp:posOffset>
                      </wp:positionV>
                      <wp:extent cx="76200" cy="28575"/>
                      <wp:effectExtent l="19050" t="19050" r="19050" b="28575"/>
                      <wp:wrapNone/>
                      <wp:docPr id="8223" name="Text Box 6833">
                        <a:extLst xmlns:a="http://schemas.openxmlformats.org/drawingml/2006/main">
                          <a:ext uri="{FF2B5EF4-FFF2-40B4-BE49-F238E27FC236}">
                            <a16:creationId xmlns:a16="http://schemas.microsoft.com/office/drawing/2014/main" id="{00000000-0008-0000-0000-00001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02DF4" id="Text Box 6833" o:spid="_x0000_s1026" type="#_x0000_t202" style="position:absolute;margin-left:0;margin-top:0;width:6pt;height:2.25pt;z-index:2512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3968" behindDoc="0" locked="0" layoutInCell="1" allowOverlap="1" wp14:anchorId="659852C6" wp14:editId="5FDEF788">
                      <wp:simplePos x="0" y="0"/>
                      <wp:positionH relativeFrom="column">
                        <wp:posOffset>0</wp:posOffset>
                      </wp:positionH>
                      <wp:positionV relativeFrom="paragraph">
                        <wp:posOffset>0</wp:posOffset>
                      </wp:positionV>
                      <wp:extent cx="76200" cy="28575"/>
                      <wp:effectExtent l="19050" t="19050" r="19050" b="28575"/>
                      <wp:wrapNone/>
                      <wp:docPr id="8224" name="Text Box 6832">
                        <a:extLst xmlns:a="http://schemas.openxmlformats.org/drawingml/2006/main">
                          <a:ext uri="{FF2B5EF4-FFF2-40B4-BE49-F238E27FC236}">
                            <a16:creationId xmlns:a16="http://schemas.microsoft.com/office/drawing/2014/main" id="{00000000-0008-0000-0000-00002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1CDB1" id="Text Box 6832" o:spid="_x0000_s1026" type="#_x0000_t202" style="position:absolute;margin-left:0;margin-top:0;width:6pt;height:2.25pt;z-index:2512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4992" behindDoc="0" locked="0" layoutInCell="1" allowOverlap="1" wp14:anchorId="1FAC5FBB" wp14:editId="07CB0DED">
                      <wp:simplePos x="0" y="0"/>
                      <wp:positionH relativeFrom="column">
                        <wp:posOffset>0</wp:posOffset>
                      </wp:positionH>
                      <wp:positionV relativeFrom="paragraph">
                        <wp:posOffset>0</wp:posOffset>
                      </wp:positionV>
                      <wp:extent cx="76200" cy="28575"/>
                      <wp:effectExtent l="19050" t="19050" r="19050" b="28575"/>
                      <wp:wrapNone/>
                      <wp:docPr id="8225" name="Text Box 6831">
                        <a:extLst xmlns:a="http://schemas.openxmlformats.org/drawingml/2006/main">
                          <a:ext uri="{FF2B5EF4-FFF2-40B4-BE49-F238E27FC236}">
                            <a16:creationId xmlns:a16="http://schemas.microsoft.com/office/drawing/2014/main" id="{00000000-0008-0000-0000-00002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A89A3" id="Text Box 6831" o:spid="_x0000_s1026" type="#_x0000_t202" style="position:absolute;margin-left:0;margin-top:0;width:6pt;height:2.25pt;z-index:2512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6016" behindDoc="0" locked="0" layoutInCell="1" allowOverlap="1" wp14:anchorId="32E14EB1" wp14:editId="13E1F7B2">
                      <wp:simplePos x="0" y="0"/>
                      <wp:positionH relativeFrom="column">
                        <wp:posOffset>0</wp:posOffset>
                      </wp:positionH>
                      <wp:positionV relativeFrom="paragraph">
                        <wp:posOffset>0</wp:posOffset>
                      </wp:positionV>
                      <wp:extent cx="76200" cy="28575"/>
                      <wp:effectExtent l="19050" t="19050" r="19050" b="28575"/>
                      <wp:wrapNone/>
                      <wp:docPr id="8226" name="Text Box 6830">
                        <a:extLst xmlns:a="http://schemas.openxmlformats.org/drawingml/2006/main">
                          <a:ext uri="{FF2B5EF4-FFF2-40B4-BE49-F238E27FC236}">
                            <a16:creationId xmlns:a16="http://schemas.microsoft.com/office/drawing/2014/main" id="{00000000-0008-0000-0000-00002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3A394" id="Text Box 6830" o:spid="_x0000_s1026" type="#_x0000_t202" style="position:absolute;margin-left:0;margin-top:0;width:6pt;height:2.25pt;z-index:2512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7040" behindDoc="0" locked="0" layoutInCell="1" allowOverlap="1" wp14:anchorId="0894BA44" wp14:editId="5EE81CC9">
                      <wp:simplePos x="0" y="0"/>
                      <wp:positionH relativeFrom="column">
                        <wp:posOffset>0</wp:posOffset>
                      </wp:positionH>
                      <wp:positionV relativeFrom="paragraph">
                        <wp:posOffset>0</wp:posOffset>
                      </wp:positionV>
                      <wp:extent cx="76200" cy="28575"/>
                      <wp:effectExtent l="19050" t="19050" r="19050" b="28575"/>
                      <wp:wrapNone/>
                      <wp:docPr id="8227" name="Text Box 6829">
                        <a:extLst xmlns:a="http://schemas.openxmlformats.org/drawingml/2006/main">
                          <a:ext uri="{FF2B5EF4-FFF2-40B4-BE49-F238E27FC236}">
                            <a16:creationId xmlns:a16="http://schemas.microsoft.com/office/drawing/2014/main" id="{00000000-0008-0000-0000-00002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94FDE" id="Text Box 6829" o:spid="_x0000_s1026" type="#_x0000_t202" style="position:absolute;margin-left:0;margin-top:0;width:6pt;height:2.25pt;z-index:2512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8064" behindDoc="0" locked="0" layoutInCell="1" allowOverlap="1" wp14:anchorId="4CBA6DA3" wp14:editId="09A542E9">
                      <wp:simplePos x="0" y="0"/>
                      <wp:positionH relativeFrom="column">
                        <wp:posOffset>0</wp:posOffset>
                      </wp:positionH>
                      <wp:positionV relativeFrom="paragraph">
                        <wp:posOffset>0</wp:posOffset>
                      </wp:positionV>
                      <wp:extent cx="76200" cy="28575"/>
                      <wp:effectExtent l="19050" t="19050" r="19050" b="28575"/>
                      <wp:wrapNone/>
                      <wp:docPr id="8228" name="Text Box 6828">
                        <a:extLst xmlns:a="http://schemas.openxmlformats.org/drawingml/2006/main">
                          <a:ext uri="{FF2B5EF4-FFF2-40B4-BE49-F238E27FC236}">
                            <a16:creationId xmlns:a16="http://schemas.microsoft.com/office/drawing/2014/main" id="{00000000-0008-0000-0000-00002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49225" id="Text Box 6828" o:spid="_x0000_s1026" type="#_x0000_t202" style="position:absolute;margin-left:0;margin-top:0;width:6pt;height:2.25pt;z-index:2512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89088" behindDoc="0" locked="0" layoutInCell="1" allowOverlap="1" wp14:anchorId="270CE321" wp14:editId="240489BC">
                      <wp:simplePos x="0" y="0"/>
                      <wp:positionH relativeFrom="column">
                        <wp:posOffset>0</wp:posOffset>
                      </wp:positionH>
                      <wp:positionV relativeFrom="paragraph">
                        <wp:posOffset>0</wp:posOffset>
                      </wp:positionV>
                      <wp:extent cx="76200" cy="28575"/>
                      <wp:effectExtent l="19050" t="19050" r="19050" b="28575"/>
                      <wp:wrapNone/>
                      <wp:docPr id="8229" name="Text Box 6827">
                        <a:extLst xmlns:a="http://schemas.openxmlformats.org/drawingml/2006/main">
                          <a:ext uri="{FF2B5EF4-FFF2-40B4-BE49-F238E27FC236}">
                            <a16:creationId xmlns:a16="http://schemas.microsoft.com/office/drawing/2014/main" id="{00000000-0008-0000-0000-00002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18B99" id="Text Box 6827" o:spid="_x0000_s1026" type="#_x0000_t202" style="position:absolute;margin-left:0;margin-top:0;width:6pt;height:2.25pt;z-index:2512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0112" behindDoc="0" locked="0" layoutInCell="1" allowOverlap="1" wp14:anchorId="34722575" wp14:editId="5D24C7C3">
                      <wp:simplePos x="0" y="0"/>
                      <wp:positionH relativeFrom="column">
                        <wp:posOffset>0</wp:posOffset>
                      </wp:positionH>
                      <wp:positionV relativeFrom="paragraph">
                        <wp:posOffset>0</wp:posOffset>
                      </wp:positionV>
                      <wp:extent cx="76200" cy="28575"/>
                      <wp:effectExtent l="19050" t="19050" r="19050" b="28575"/>
                      <wp:wrapNone/>
                      <wp:docPr id="8230" name="Text Box 6826">
                        <a:extLst xmlns:a="http://schemas.openxmlformats.org/drawingml/2006/main">
                          <a:ext uri="{FF2B5EF4-FFF2-40B4-BE49-F238E27FC236}">
                            <a16:creationId xmlns:a16="http://schemas.microsoft.com/office/drawing/2014/main" id="{00000000-0008-0000-0000-00002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FAEEA" id="Text Box 6826" o:spid="_x0000_s1026" type="#_x0000_t202" style="position:absolute;margin-left:0;margin-top:0;width:6pt;height:2.25pt;z-index:2512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1136" behindDoc="0" locked="0" layoutInCell="1" allowOverlap="1" wp14:anchorId="1A13C363" wp14:editId="67107534">
                      <wp:simplePos x="0" y="0"/>
                      <wp:positionH relativeFrom="column">
                        <wp:posOffset>0</wp:posOffset>
                      </wp:positionH>
                      <wp:positionV relativeFrom="paragraph">
                        <wp:posOffset>0</wp:posOffset>
                      </wp:positionV>
                      <wp:extent cx="76200" cy="28575"/>
                      <wp:effectExtent l="19050" t="19050" r="19050" b="28575"/>
                      <wp:wrapNone/>
                      <wp:docPr id="8231" name="Text Box 6825">
                        <a:extLst xmlns:a="http://schemas.openxmlformats.org/drawingml/2006/main">
                          <a:ext uri="{FF2B5EF4-FFF2-40B4-BE49-F238E27FC236}">
                            <a16:creationId xmlns:a16="http://schemas.microsoft.com/office/drawing/2014/main" id="{00000000-0008-0000-0000-00002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BFBDC2" id="Text Box 6825" o:spid="_x0000_s1026" type="#_x0000_t202" style="position:absolute;margin-left:0;margin-top:0;width:6pt;height:2.25pt;z-index:2512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2160" behindDoc="0" locked="0" layoutInCell="1" allowOverlap="1" wp14:anchorId="033B6431" wp14:editId="7D6D4545">
                      <wp:simplePos x="0" y="0"/>
                      <wp:positionH relativeFrom="column">
                        <wp:posOffset>0</wp:posOffset>
                      </wp:positionH>
                      <wp:positionV relativeFrom="paragraph">
                        <wp:posOffset>0</wp:posOffset>
                      </wp:positionV>
                      <wp:extent cx="76200" cy="28575"/>
                      <wp:effectExtent l="19050" t="19050" r="19050" b="28575"/>
                      <wp:wrapNone/>
                      <wp:docPr id="8232" name="Text Box 6824">
                        <a:extLst xmlns:a="http://schemas.openxmlformats.org/drawingml/2006/main">
                          <a:ext uri="{FF2B5EF4-FFF2-40B4-BE49-F238E27FC236}">
                            <a16:creationId xmlns:a16="http://schemas.microsoft.com/office/drawing/2014/main" id="{00000000-0008-0000-0000-00002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A6EA2" id="Text Box 6824" o:spid="_x0000_s1026" type="#_x0000_t202" style="position:absolute;margin-left:0;margin-top:0;width:6pt;height:2.25pt;z-index:2512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3184" behindDoc="0" locked="0" layoutInCell="1" allowOverlap="1" wp14:anchorId="187F5A42" wp14:editId="64077228">
                      <wp:simplePos x="0" y="0"/>
                      <wp:positionH relativeFrom="column">
                        <wp:posOffset>0</wp:posOffset>
                      </wp:positionH>
                      <wp:positionV relativeFrom="paragraph">
                        <wp:posOffset>0</wp:posOffset>
                      </wp:positionV>
                      <wp:extent cx="76200" cy="28575"/>
                      <wp:effectExtent l="19050" t="19050" r="19050" b="28575"/>
                      <wp:wrapNone/>
                      <wp:docPr id="8233" name="Text Box 6823">
                        <a:extLst xmlns:a="http://schemas.openxmlformats.org/drawingml/2006/main">
                          <a:ext uri="{FF2B5EF4-FFF2-40B4-BE49-F238E27FC236}">
                            <a16:creationId xmlns:a16="http://schemas.microsoft.com/office/drawing/2014/main" id="{00000000-0008-0000-0000-00002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3CEF58" id="Text Box 6823" o:spid="_x0000_s1026" type="#_x0000_t202" style="position:absolute;margin-left:0;margin-top:0;width:6pt;height:2.25pt;z-index:2512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4208" behindDoc="0" locked="0" layoutInCell="1" allowOverlap="1" wp14:anchorId="68B66121" wp14:editId="0CB35FBF">
                      <wp:simplePos x="0" y="0"/>
                      <wp:positionH relativeFrom="column">
                        <wp:posOffset>0</wp:posOffset>
                      </wp:positionH>
                      <wp:positionV relativeFrom="paragraph">
                        <wp:posOffset>0</wp:posOffset>
                      </wp:positionV>
                      <wp:extent cx="76200" cy="28575"/>
                      <wp:effectExtent l="19050" t="19050" r="19050" b="28575"/>
                      <wp:wrapNone/>
                      <wp:docPr id="8234" name="Text Box 6822">
                        <a:extLst xmlns:a="http://schemas.openxmlformats.org/drawingml/2006/main">
                          <a:ext uri="{FF2B5EF4-FFF2-40B4-BE49-F238E27FC236}">
                            <a16:creationId xmlns:a16="http://schemas.microsoft.com/office/drawing/2014/main" id="{00000000-0008-0000-0000-00002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0553E" id="Text Box 6822" o:spid="_x0000_s1026" type="#_x0000_t202" style="position:absolute;margin-left:0;margin-top:0;width:6pt;height:2.25pt;z-index:2512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5232" behindDoc="0" locked="0" layoutInCell="1" allowOverlap="1" wp14:anchorId="37B926F3" wp14:editId="586CD57D">
                      <wp:simplePos x="0" y="0"/>
                      <wp:positionH relativeFrom="column">
                        <wp:posOffset>0</wp:posOffset>
                      </wp:positionH>
                      <wp:positionV relativeFrom="paragraph">
                        <wp:posOffset>0</wp:posOffset>
                      </wp:positionV>
                      <wp:extent cx="76200" cy="28575"/>
                      <wp:effectExtent l="19050" t="19050" r="19050" b="28575"/>
                      <wp:wrapNone/>
                      <wp:docPr id="8235" name="Text Box 6821">
                        <a:extLst xmlns:a="http://schemas.openxmlformats.org/drawingml/2006/main">
                          <a:ext uri="{FF2B5EF4-FFF2-40B4-BE49-F238E27FC236}">
                            <a16:creationId xmlns:a16="http://schemas.microsoft.com/office/drawing/2014/main" id="{00000000-0008-0000-0000-00002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7E278" id="Text Box 6821" o:spid="_x0000_s1026" type="#_x0000_t202" style="position:absolute;margin-left:0;margin-top:0;width:6pt;height:2.25pt;z-index:2512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6256" behindDoc="0" locked="0" layoutInCell="1" allowOverlap="1" wp14:anchorId="55180AB3" wp14:editId="6246F19A">
                      <wp:simplePos x="0" y="0"/>
                      <wp:positionH relativeFrom="column">
                        <wp:posOffset>0</wp:posOffset>
                      </wp:positionH>
                      <wp:positionV relativeFrom="paragraph">
                        <wp:posOffset>0</wp:posOffset>
                      </wp:positionV>
                      <wp:extent cx="76200" cy="28575"/>
                      <wp:effectExtent l="19050" t="19050" r="19050" b="28575"/>
                      <wp:wrapNone/>
                      <wp:docPr id="8236" name="Text Box 6820">
                        <a:extLst xmlns:a="http://schemas.openxmlformats.org/drawingml/2006/main">
                          <a:ext uri="{FF2B5EF4-FFF2-40B4-BE49-F238E27FC236}">
                            <a16:creationId xmlns:a16="http://schemas.microsoft.com/office/drawing/2014/main" id="{00000000-0008-0000-0000-00002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2CC8A5" id="Text Box 6820" o:spid="_x0000_s1026" type="#_x0000_t202" style="position:absolute;margin-left:0;margin-top:0;width:6pt;height:2.25pt;z-index:2512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7280" behindDoc="0" locked="0" layoutInCell="1" allowOverlap="1" wp14:anchorId="165F4760" wp14:editId="56AF8EF0">
                      <wp:simplePos x="0" y="0"/>
                      <wp:positionH relativeFrom="column">
                        <wp:posOffset>0</wp:posOffset>
                      </wp:positionH>
                      <wp:positionV relativeFrom="paragraph">
                        <wp:posOffset>0</wp:posOffset>
                      </wp:positionV>
                      <wp:extent cx="76200" cy="28575"/>
                      <wp:effectExtent l="19050" t="19050" r="19050" b="28575"/>
                      <wp:wrapNone/>
                      <wp:docPr id="8237" name="Text Box 6819">
                        <a:extLst xmlns:a="http://schemas.openxmlformats.org/drawingml/2006/main">
                          <a:ext uri="{FF2B5EF4-FFF2-40B4-BE49-F238E27FC236}">
                            <a16:creationId xmlns:a16="http://schemas.microsoft.com/office/drawing/2014/main" id="{00000000-0008-0000-0000-00002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B1CF8" id="Text Box 6819" o:spid="_x0000_s1026" type="#_x0000_t202" style="position:absolute;margin-left:0;margin-top:0;width:6pt;height:2.25pt;z-index:2512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8304" behindDoc="0" locked="0" layoutInCell="1" allowOverlap="1" wp14:anchorId="6041F940" wp14:editId="280B7FE8">
                      <wp:simplePos x="0" y="0"/>
                      <wp:positionH relativeFrom="column">
                        <wp:posOffset>0</wp:posOffset>
                      </wp:positionH>
                      <wp:positionV relativeFrom="paragraph">
                        <wp:posOffset>0</wp:posOffset>
                      </wp:positionV>
                      <wp:extent cx="76200" cy="28575"/>
                      <wp:effectExtent l="19050" t="19050" r="19050" b="28575"/>
                      <wp:wrapNone/>
                      <wp:docPr id="8238" name="Text Box 6818">
                        <a:extLst xmlns:a="http://schemas.openxmlformats.org/drawingml/2006/main">
                          <a:ext uri="{FF2B5EF4-FFF2-40B4-BE49-F238E27FC236}">
                            <a16:creationId xmlns:a16="http://schemas.microsoft.com/office/drawing/2014/main" id="{00000000-0008-0000-0000-00002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5DE7F" id="Text Box 6818" o:spid="_x0000_s1026" type="#_x0000_t202" style="position:absolute;margin-left:0;margin-top:0;width:6pt;height:2.25pt;z-index:2512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299328" behindDoc="0" locked="0" layoutInCell="1" allowOverlap="1" wp14:anchorId="5E04021C" wp14:editId="5C369E47">
                      <wp:simplePos x="0" y="0"/>
                      <wp:positionH relativeFrom="column">
                        <wp:posOffset>0</wp:posOffset>
                      </wp:positionH>
                      <wp:positionV relativeFrom="paragraph">
                        <wp:posOffset>0</wp:posOffset>
                      </wp:positionV>
                      <wp:extent cx="76200" cy="28575"/>
                      <wp:effectExtent l="19050" t="19050" r="19050" b="28575"/>
                      <wp:wrapNone/>
                      <wp:docPr id="8239" name="Text Box 6817">
                        <a:extLst xmlns:a="http://schemas.openxmlformats.org/drawingml/2006/main">
                          <a:ext uri="{FF2B5EF4-FFF2-40B4-BE49-F238E27FC236}">
                            <a16:creationId xmlns:a16="http://schemas.microsoft.com/office/drawing/2014/main" id="{00000000-0008-0000-0000-00002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4B872" id="Text Box 6817" o:spid="_x0000_s1026" type="#_x0000_t202" style="position:absolute;margin-left:0;margin-top:0;width:6pt;height:2.25pt;z-index:2512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0352" behindDoc="0" locked="0" layoutInCell="1" allowOverlap="1" wp14:anchorId="5AD1E1A8" wp14:editId="3662F012">
                      <wp:simplePos x="0" y="0"/>
                      <wp:positionH relativeFrom="column">
                        <wp:posOffset>0</wp:posOffset>
                      </wp:positionH>
                      <wp:positionV relativeFrom="paragraph">
                        <wp:posOffset>0</wp:posOffset>
                      </wp:positionV>
                      <wp:extent cx="76200" cy="28575"/>
                      <wp:effectExtent l="19050" t="19050" r="19050" b="28575"/>
                      <wp:wrapNone/>
                      <wp:docPr id="8240" name="Text Box 6816">
                        <a:extLst xmlns:a="http://schemas.openxmlformats.org/drawingml/2006/main">
                          <a:ext uri="{FF2B5EF4-FFF2-40B4-BE49-F238E27FC236}">
                            <a16:creationId xmlns:a16="http://schemas.microsoft.com/office/drawing/2014/main" id="{00000000-0008-0000-0000-00003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CC7BD" id="Text Box 6816" o:spid="_x0000_s1026" type="#_x0000_t202" style="position:absolute;margin-left:0;margin-top:0;width:6pt;height:2.25pt;z-index:2513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1376" behindDoc="0" locked="0" layoutInCell="1" allowOverlap="1" wp14:anchorId="40CAE30A" wp14:editId="0CA0BA0F">
                      <wp:simplePos x="0" y="0"/>
                      <wp:positionH relativeFrom="column">
                        <wp:posOffset>0</wp:posOffset>
                      </wp:positionH>
                      <wp:positionV relativeFrom="paragraph">
                        <wp:posOffset>0</wp:posOffset>
                      </wp:positionV>
                      <wp:extent cx="76200" cy="28575"/>
                      <wp:effectExtent l="19050" t="19050" r="19050" b="28575"/>
                      <wp:wrapNone/>
                      <wp:docPr id="8241" name="Text Box 6815">
                        <a:extLst xmlns:a="http://schemas.openxmlformats.org/drawingml/2006/main">
                          <a:ext uri="{FF2B5EF4-FFF2-40B4-BE49-F238E27FC236}">
                            <a16:creationId xmlns:a16="http://schemas.microsoft.com/office/drawing/2014/main" id="{00000000-0008-0000-0000-00003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1B2FD" id="Text Box 6815" o:spid="_x0000_s1026" type="#_x0000_t202" style="position:absolute;margin-left:0;margin-top:0;width:6pt;height:2.25pt;z-index:2513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2400" behindDoc="0" locked="0" layoutInCell="1" allowOverlap="1" wp14:anchorId="4274DDE2" wp14:editId="0D0E8AEC">
                      <wp:simplePos x="0" y="0"/>
                      <wp:positionH relativeFrom="column">
                        <wp:posOffset>0</wp:posOffset>
                      </wp:positionH>
                      <wp:positionV relativeFrom="paragraph">
                        <wp:posOffset>0</wp:posOffset>
                      </wp:positionV>
                      <wp:extent cx="76200" cy="28575"/>
                      <wp:effectExtent l="19050" t="19050" r="19050" b="28575"/>
                      <wp:wrapNone/>
                      <wp:docPr id="8242" name="Text Box 6814">
                        <a:extLst xmlns:a="http://schemas.openxmlformats.org/drawingml/2006/main">
                          <a:ext uri="{FF2B5EF4-FFF2-40B4-BE49-F238E27FC236}">
                            <a16:creationId xmlns:a16="http://schemas.microsoft.com/office/drawing/2014/main" id="{00000000-0008-0000-0000-00003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AAF32" id="Text Box 6814" o:spid="_x0000_s1026" type="#_x0000_t202" style="position:absolute;margin-left:0;margin-top:0;width:6pt;height:2.25pt;z-index:2513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3424" behindDoc="0" locked="0" layoutInCell="1" allowOverlap="1" wp14:anchorId="18710C7B" wp14:editId="01F43F6D">
                      <wp:simplePos x="0" y="0"/>
                      <wp:positionH relativeFrom="column">
                        <wp:posOffset>0</wp:posOffset>
                      </wp:positionH>
                      <wp:positionV relativeFrom="paragraph">
                        <wp:posOffset>0</wp:posOffset>
                      </wp:positionV>
                      <wp:extent cx="76200" cy="28575"/>
                      <wp:effectExtent l="19050" t="19050" r="19050" b="28575"/>
                      <wp:wrapNone/>
                      <wp:docPr id="8243" name="Text Box 6813">
                        <a:extLst xmlns:a="http://schemas.openxmlformats.org/drawingml/2006/main">
                          <a:ext uri="{FF2B5EF4-FFF2-40B4-BE49-F238E27FC236}">
                            <a16:creationId xmlns:a16="http://schemas.microsoft.com/office/drawing/2014/main" id="{00000000-0008-0000-0000-00003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12364" id="Text Box 6813" o:spid="_x0000_s1026" type="#_x0000_t202" style="position:absolute;margin-left:0;margin-top:0;width:6pt;height:2.25pt;z-index:2513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4448" behindDoc="0" locked="0" layoutInCell="1" allowOverlap="1" wp14:anchorId="43F89B4E" wp14:editId="1231FB36">
                      <wp:simplePos x="0" y="0"/>
                      <wp:positionH relativeFrom="column">
                        <wp:posOffset>0</wp:posOffset>
                      </wp:positionH>
                      <wp:positionV relativeFrom="paragraph">
                        <wp:posOffset>0</wp:posOffset>
                      </wp:positionV>
                      <wp:extent cx="76200" cy="28575"/>
                      <wp:effectExtent l="19050" t="19050" r="19050" b="28575"/>
                      <wp:wrapNone/>
                      <wp:docPr id="8244" name="Text Box 6812">
                        <a:extLst xmlns:a="http://schemas.openxmlformats.org/drawingml/2006/main">
                          <a:ext uri="{FF2B5EF4-FFF2-40B4-BE49-F238E27FC236}">
                            <a16:creationId xmlns:a16="http://schemas.microsoft.com/office/drawing/2014/main" id="{00000000-0008-0000-0000-00003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CD10D" id="Text Box 6812" o:spid="_x0000_s1026" type="#_x0000_t202" style="position:absolute;margin-left:0;margin-top:0;width:6pt;height:2.25pt;z-index:2513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5472" behindDoc="0" locked="0" layoutInCell="1" allowOverlap="1" wp14:anchorId="336AEA42" wp14:editId="227F0C74">
                      <wp:simplePos x="0" y="0"/>
                      <wp:positionH relativeFrom="column">
                        <wp:posOffset>0</wp:posOffset>
                      </wp:positionH>
                      <wp:positionV relativeFrom="paragraph">
                        <wp:posOffset>0</wp:posOffset>
                      </wp:positionV>
                      <wp:extent cx="76200" cy="28575"/>
                      <wp:effectExtent l="19050" t="19050" r="19050" b="28575"/>
                      <wp:wrapNone/>
                      <wp:docPr id="8245" name="Text Box 6811">
                        <a:extLst xmlns:a="http://schemas.openxmlformats.org/drawingml/2006/main">
                          <a:ext uri="{FF2B5EF4-FFF2-40B4-BE49-F238E27FC236}">
                            <a16:creationId xmlns:a16="http://schemas.microsoft.com/office/drawing/2014/main" id="{00000000-0008-0000-0000-00003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1A5BB" id="Text Box 6811" o:spid="_x0000_s1026" type="#_x0000_t202" style="position:absolute;margin-left:0;margin-top:0;width:6pt;height:2.25pt;z-index:2513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6496" behindDoc="0" locked="0" layoutInCell="1" allowOverlap="1" wp14:anchorId="27A9C789" wp14:editId="7F0D93B5">
                      <wp:simplePos x="0" y="0"/>
                      <wp:positionH relativeFrom="column">
                        <wp:posOffset>0</wp:posOffset>
                      </wp:positionH>
                      <wp:positionV relativeFrom="paragraph">
                        <wp:posOffset>0</wp:posOffset>
                      </wp:positionV>
                      <wp:extent cx="76200" cy="28575"/>
                      <wp:effectExtent l="19050" t="19050" r="19050" b="28575"/>
                      <wp:wrapNone/>
                      <wp:docPr id="8246" name="Text Box 6810">
                        <a:extLst xmlns:a="http://schemas.openxmlformats.org/drawingml/2006/main">
                          <a:ext uri="{FF2B5EF4-FFF2-40B4-BE49-F238E27FC236}">
                            <a16:creationId xmlns:a16="http://schemas.microsoft.com/office/drawing/2014/main" id="{00000000-0008-0000-0000-00003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A3052" id="Text Box 6810" o:spid="_x0000_s1026" type="#_x0000_t202" style="position:absolute;margin-left:0;margin-top:0;width:6pt;height:2.25pt;z-index:2513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7520" behindDoc="0" locked="0" layoutInCell="1" allowOverlap="1" wp14:anchorId="37589947" wp14:editId="46E8713A">
                      <wp:simplePos x="0" y="0"/>
                      <wp:positionH relativeFrom="column">
                        <wp:posOffset>0</wp:posOffset>
                      </wp:positionH>
                      <wp:positionV relativeFrom="paragraph">
                        <wp:posOffset>0</wp:posOffset>
                      </wp:positionV>
                      <wp:extent cx="76200" cy="28575"/>
                      <wp:effectExtent l="19050" t="19050" r="19050" b="28575"/>
                      <wp:wrapNone/>
                      <wp:docPr id="8247" name="Text Box 6809">
                        <a:extLst xmlns:a="http://schemas.openxmlformats.org/drawingml/2006/main">
                          <a:ext uri="{FF2B5EF4-FFF2-40B4-BE49-F238E27FC236}">
                            <a16:creationId xmlns:a16="http://schemas.microsoft.com/office/drawing/2014/main" id="{00000000-0008-0000-0000-00003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FC5B3" id="Text Box 6809" o:spid="_x0000_s1026" type="#_x0000_t202" style="position:absolute;margin-left:0;margin-top:0;width:6pt;height:2.25pt;z-index:2513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8544" behindDoc="0" locked="0" layoutInCell="1" allowOverlap="1" wp14:anchorId="5CFD0FB5" wp14:editId="5E4C9C41">
                      <wp:simplePos x="0" y="0"/>
                      <wp:positionH relativeFrom="column">
                        <wp:posOffset>0</wp:posOffset>
                      </wp:positionH>
                      <wp:positionV relativeFrom="paragraph">
                        <wp:posOffset>0</wp:posOffset>
                      </wp:positionV>
                      <wp:extent cx="76200" cy="28575"/>
                      <wp:effectExtent l="19050" t="19050" r="19050" b="28575"/>
                      <wp:wrapNone/>
                      <wp:docPr id="8248" name="Text Box 6808">
                        <a:extLst xmlns:a="http://schemas.openxmlformats.org/drawingml/2006/main">
                          <a:ext uri="{FF2B5EF4-FFF2-40B4-BE49-F238E27FC236}">
                            <a16:creationId xmlns:a16="http://schemas.microsoft.com/office/drawing/2014/main" id="{00000000-0008-0000-0000-00003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3E5B3" id="Text Box 6808" o:spid="_x0000_s1026" type="#_x0000_t202" style="position:absolute;margin-left:0;margin-top:0;width:6pt;height:2.25pt;z-index:2513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09568" behindDoc="0" locked="0" layoutInCell="1" allowOverlap="1" wp14:anchorId="73508790" wp14:editId="3C134FD1">
                      <wp:simplePos x="0" y="0"/>
                      <wp:positionH relativeFrom="column">
                        <wp:posOffset>0</wp:posOffset>
                      </wp:positionH>
                      <wp:positionV relativeFrom="paragraph">
                        <wp:posOffset>0</wp:posOffset>
                      </wp:positionV>
                      <wp:extent cx="76200" cy="28575"/>
                      <wp:effectExtent l="19050" t="19050" r="19050" b="28575"/>
                      <wp:wrapNone/>
                      <wp:docPr id="8249" name="Text Box 6807">
                        <a:extLst xmlns:a="http://schemas.openxmlformats.org/drawingml/2006/main">
                          <a:ext uri="{FF2B5EF4-FFF2-40B4-BE49-F238E27FC236}">
                            <a16:creationId xmlns:a16="http://schemas.microsoft.com/office/drawing/2014/main" id="{00000000-0008-0000-0000-00003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ACB2B" id="Text Box 6807" o:spid="_x0000_s1026" type="#_x0000_t202" style="position:absolute;margin-left:0;margin-top:0;width:6pt;height:2.25pt;z-index:2513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0592" behindDoc="0" locked="0" layoutInCell="1" allowOverlap="1" wp14:anchorId="736DA655" wp14:editId="4BE9D579">
                      <wp:simplePos x="0" y="0"/>
                      <wp:positionH relativeFrom="column">
                        <wp:posOffset>0</wp:posOffset>
                      </wp:positionH>
                      <wp:positionV relativeFrom="paragraph">
                        <wp:posOffset>0</wp:posOffset>
                      </wp:positionV>
                      <wp:extent cx="76200" cy="28575"/>
                      <wp:effectExtent l="19050" t="19050" r="19050" b="28575"/>
                      <wp:wrapNone/>
                      <wp:docPr id="8250" name="Text Box 6806">
                        <a:extLst xmlns:a="http://schemas.openxmlformats.org/drawingml/2006/main">
                          <a:ext uri="{FF2B5EF4-FFF2-40B4-BE49-F238E27FC236}">
                            <a16:creationId xmlns:a16="http://schemas.microsoft.com/office/drawing/2014/main" id="{00000000-0008-0000-0000-00003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31809" id="Text Box 6806" o:spid="_x0000_s1026" type="#_x0000_t202" style="position:absolute;margin-left:0;margin-top:0;width:6pt;height:2.25pt;z-index:2513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1616" behindDoc="0" locked="0" layoutInCell="1" allowOverlap="1" wp14:anchorId="5092F101" wp14:editId="64AF66E9">
                      <wp:simplePos x="0" y="0"/>
                      <wp:positionH relativeFrom="column">
                        <wp:posOffset>0</wp:posOffset>
                      </wp:positionH>
                      <wp:positionV relativeFrom="paragraph">
                        <wp:posOffset>0</wp:posOffset>
                      </wp:positionV>
                      <wp:extent cx="76200" cy="28575"/>
                      <wp:effectExtent l="19050" t="19050" r="19050" b="28575"/>
                      <wp:wrapNone/>
                      <wp:docPr id="8251" name="Text Box 6805">
                        <a:extLst xmlns:a="http://schemas.openxmlformats.org/drawingml/2006/main">
                          <a:ext uri="{FF2B5EF4-FFF2-40B4-BE49-F238E27FC236}">
                            <a16:creationId xmlns:a16="http://schemas.microsoft.com/office/drawing/2014/main" id="{00000000-0008-0000-0000-00003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27758" id="Text Box 6805" o:spid="_x0000_s1026" type="#_x0000_t202" style="position:absolute;margin-left:0;margin-top:0;width:6pt;height:2.25pt;z-index:2513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2640" behindDoc="0" locked="0" layoutInCell="1" allowOverlap="1" wp14:anchorId="3034A362" wp14:editId="380BDE53">
                      <wp:simplePos x="0" y="0"/>
                      <wp:positionH relativeFrom="column">
                        <wp:posOffset>0</wp:posOffset>
                      </wp:positionH>
                      <wp:positionV relativeFrom="paragraph">
                        <wp:posOffset>0</wp:posOffset>
                      </wp:positionV>
                      <wp:extent cx="76200" cy="28575"/>
                      <wp:effectExtent l="19050" t="19050" r="19050" b="28575"/>
                      <wp:wrapNone/>
                      <wp:docPr id="8252" name="Text Box 6804">
                        <a:extLst xmlns:a="http://schemas.openxmlformats.org/drawingml/2006/main">
                          <a:ext uri="{FF2B5EF4-FFF2-40B4-BE49-F238E27FC236}">
                            <a16:creationId xmlns:a16="http://schemas.microsoft.com/office/drawing/2014/main" id="{00000000-0008-0000-0000-00003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5866D" id="Text Box 6804" o:spid="_x0000_s1026" type="#_x0000_t202" style="position:absolute;margin-left:0;margin-top:0;width:6pt;height:2.25pt;z-index:2513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3664" behindDoc="0" locked="0" layoutInCell="1" allowOverlap="1" wp14:anchorId="6E6CAF48" wp14:editId="3A5CDC49">
                      <wp:simplePos x="0" y="0"/>
                      <wp:positionH relativeFrom="column">
                        <wp:posOffset>0</wp:posOffset>
                      </wp:positionH>
                      <wp:positionV relativeFrom="paragraph">
                        <wp:posOffset>0</wp:posOffset>
                      </wp:positionV>
                      <wp:extent cx="76200" cy="28575"/>
                      <wp:effectExtent l="19050" t="19050" r="19050" b="28575"/>
                      <wp:wrapNone/>
                      <wp:docPr id="8253" name="Text Box 6803">
                        <a:extLst xmlns:a="http://schemas.openxmlformats.org/drawingml/2006/main">
                          <a:ext uri="{FF2B5EF4-FFF2-40B4-BE49-F238E27FC236}">
                            <a16:creationId xmlns:a16="http://schemas.microsoft.com/office/drawing/2014/main" id="{00000000-0008-0000-0000-00003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37AB9" id="Text Box 6803" o:spid="_x0000_s1026" type="#_x0000_t202" style="position:absolute;margin-left:0;margin-top:0;width:6pt;height:2.25pt;z-index:2513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4688" behindDoc="0" locked="0" layoutInCell="1" allowOverlap="1" wp14:anchorId="5A8D3E56" wp14:editId="177BB6F6">
                      <wp:simplePos x="0" y="0"/>
                      <wp:positionH relativeFrom="column">
                        <wp:posOffset>0</wp:posOffset>
                      </wp:positionH>
                      <wp:positionV relativeFrom="paragraph">
                        <wp:posOffset>0</wp:posOffset>
                      </wp:positionV>
                      <wp:extent cx="76200" cy="28575"/>
                      <wp:effectExtent l="19050" t="19050" r="19050" b="28575"/>
                      <wp:wrapNone/>
                      <wp:docPr id="8254" name="Text Box 6802">
                        <a:extLst xmlns:a="http://schemas.openxmlformats.org/drawingml/2006/main">
                          <a:ext uri="{FF2B5EF4-FFF2-40B4-BE49-F238E27FC236}">
                            <a16:creationId xmlns:a16="http://schemas.microsoft.com/office/drawing/2014/main" id="{00000000-0008-0000-0000-00003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0B21B" id="Text Box 6802" o:spid="_x0000_s1026" type="#_x0000_t202" style="position:absolute;margin-left:0;margin-top:0;width:6pt;height:2.25pt;z-index:2513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5712" behindDoc="0" locked="0" layoutInCell="1" allowOverlap="1" wp14:anchorId="779D59B5" wp14:editId="0026B810">
                      <wp:simplePos x="0" y="0"/>
                      <wp:positionH relativeFrom="column">
                        <wp:posOffset>0</wp:posOffset>
                      </wp:positionH>
                      <wp:positionV relativeFrom="paragraph">
                        <wp:posOffset>0</wp:posOffset>
                      </wp:positionV>
                      <wp:extent cx="76200" cy="28575"/>
                      <wp:effectExtent l="19050" t="19050" r="19050" b="28575"/>
                      <wp:wrapNone/>
                      <wp:docPr id="8255" name="Text Box 6801">
                        <a:extLst xmlns:a="http://schemas.openxmlformats.org/drawingml/2006/main">
                          <a:ext uri="{FF2B5EF4-FFF2-40B4-BE49-F238E27FC236}">
                            <a16:creationId xmlns:a16="http://schemas.microsoft.com/office/drawing/2014/main" id="{00000000-0008-0000-0000-00003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8C431" id="Text Box 6801" o:spid="_x0000_s1026" type="#_x0000_t202" style="position:absolute;margin-left:0;margin-top:0;width:6pt;height:2.25pt;z-index:2513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6736" behindDoc="0" locked="0" layoutInCell="1" allowOverlap="1" wp14:anchorId="6A87673E" wp14:editId="686FF63B">
                      <wp:simplePos x="0" y="0"/>
                      <wp:positionH relativeFrom="column">
                        <wp:posOffset>0</wp:posOffset>
                      </wp:positionH>
                      <wp:positionV relativeFrom="paragraph">
                        <wp:posOffset>0</wp:posOffset>
                      </wp:positionV>
                      <wp:extent cx="76200" cy="28575"/>
                      <wp:effectExtent l="19050" t="19050" r="19050" b="28575"/>
                      <wp:wrapNone/>
                      <wp:docPr id="8256" name="Text Box 6800">
                        <a:extLst xmlns:a="http://schemas.openxmlformats.org/drawingml/2006/main">
                          <a:ext uri="{FF2B5EF4-FFF2-40B4-BE49-F238E27FC236}">
                            <a16:creationId xmlns:a16="http://schemas.microsoft.com/office/drawing/2014/main" id="{00000000-0008-0000-0000-00004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65C60" id="Text Box 6800" o:spid="_x0000_s1026" type="#_x0000_t202" style="position:absolute;margin-left:0;margin-top:0;width:6pt;height:2.25pt;z-index:2513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7760" behindDoc="0" locked="0" layoutInCell="1" allowOverlap="1" wp14:anchorId="6790A457" wp14:editId="2A462D06">
                      <wp:simplePos x="0" y="0"/>
                      <wp:positionH relativeFrom="column">
                        <wp:posOffset>0</wp:posOffset>
                      </wp:positionH>
                      <wp:positionV relativeFrom="paragraph">
                        <wp:posOffset>0</wp:posOffset>
                      </wp:positionV>
                      <wp:extent cx="76200" cy="28575"/>
                      <wp:effectExtent l="19050" t="19050" r="19050" b="28575"/>
                      <wp:wrapNone/>
                      <wp:docPr id="8257" name="Text Box 6799">
                        <a:extLst xmlns:a="http://schemas.openxmlformats.org/drawingml/2006/main">
                          <a:ext uri="{FF2B5EF4-FFF2-40B4-BE49-F238E27FC236}">
                            <a16:creationId xmlns:a16="http://schemas.microsoft.com/office/drawing/2014/main" id="{00000000-0008-0000-0000-00004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D68EF" id="Text Box 6799" o:spid="_x0000_s1026" type="#_x0000_t202" style="position:absolute;margin-left:0;margin-top:0;width:6pt;height:2.25pt;z-index:2513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8784" behindDoc="0" locked="0" layoutInCell="1" allowOverlap="1" wp14:anchorId="32FD903F" wp14:editId="6139FD25">
                      <wp:simplePos x="0" y="0"/>
                      <wp:positionH relativeFrom="column">
                        <wp:posOffset>0</wp:posOffset>
                      </wp:positionH>
                      <wp:positionV relativeFrom="paragraph">
                        <wp:posOffset>0</wp:posOffset>
                      </wp:positionV>
                      <wp:extent cx="76200" cy="28575"/>
                      <wp:effectExtent l="19050" t="19050" r="19050" b="28575"/>
                      <wp:wrapNone/>
                      <wp:docPr id="8258" name="Text Box 6798">
                        <a:extLst xmlns:a="http://schemas.openxmlformats.org/drawingml/2006/main">
                          <a:ext uri="{FF2B5EF4-FFF2-40B4-BE49-F238E27FC236}">
                            <a16:creationId xmlns:a16="http://schemas.microsoft.com/office/drawing/2014/main" id="{00000000-0008-0000-0000-00004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7468A" id="Text Box 6798" o:spid="_x0000_s1026" type="#_x0000_t202" style="position:absolute;margin-left:0;margin-top:0;width:6pt;height:2.25pt;z-index:2513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19808" behindDoc="0" locked="0" layoutInCell="1" allowOverlap="1" wp14:anchorId="44939747" wp14:editId="08B1569A">
                      <wp:simplePos x="0" y="0"/>
                      <wp:positionH relativeFrom="column">
                        <wp:posOffset>0</wp:posOffset>
                      </wp:positionH>
                      <wp:positionV relativeFrom="paragraph">
                        <wp:posOffset>0</wp:posOffset>
                      </wp:positionV>
                      <wp:extent cx="76200" cy="28575"/>
                      <wp:effectExtent l="19050" t="19050" r="19050" b="28575"/>
                      <wp:wrapNone/>
                      <wp:docPr id="8259" name="Text Box 6797">
                        <a:extLst xmlns:a="http://schemas.openxmlformats.org/drawingml/2006/main">
                          <a:ext uri="{FF2B5EF4-FFF2-40B4-BE49-F238E27FC236}">
                            <a16:creationId xmlns:a16="http://schemas.microsoft.com/office/drawing/2014/main" id="{00000000-0008-0000-0000-00004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1FE8B" id="Text Box 6797" o:spid="_x0000_s1026" type="#_x0000_t202" style="position:absolute;margin-left:0;margin-top:0;width:6pt;height:2.25pt;z-index:2513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0832" behindDoc="0" locked="0" layoutInCell="1" allowOverlap="1" wp14:anchorId="6D1F6930" wp14:editId="1654037A">
                      <wp:simplePos x="0" y="0"/>
                      <wp:positionH relativeFrom="column">
                        <wp:posOffset>0</wp:posOffset>
                      </wp:positionH>
                      <wp:positionV relativeFrom="paragraph">
                        <wp:posOffset>0</wp:posOffset>
                      </wp:positionV>
                      <wp:extent cx="76200" cy="28575"/>
                      <wp:effectExtent l="19050" t="19050" r="19050" b="28575"/>
                      <wp:wrapNone/>
                      <wp:docPr id="8260" name="Text Box 6796">
                        <a:extLst xmlns:a="http://schemas.openxmlformats.org/drawingml/2006/main">
                          <a:ext uri="{FF2B5EF4-FFF2-40B4-BE49-F238E27FC236}">
                            <a16:creationId xmlns:a16="http://schemas.microsoft.com/office/drawing/2014/main" id="{00000000-0008-0000-0000-00004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67F4F" id="Text Box 6796" o:spid="_x0000_s1026" type="#_x0000_t202" style="position:absolute;margin-left:0;margin-top:0;width:6pt;height:2.25pt;z-index:2513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1856" behindDoc="0" locked="0" layoutInCell="1" allowOverlap="1" wp14:anchorId="691353F1" wp14:editId="30161545">
                      <wp:simplePos x="0" y="0"/>
                      <wp:positionH relativeFrom="column">
                        <wp:posOffset>0</wp:posOffset>
                      </wp:positionH>
                      <wp:positionV relativeFrom="paragraph">
                        <wp:posOffset>0</wp:posOffset>
                      </wp:positionV>
                      <wp:extent cx="76200" cy="28575"/>
                      <wp:effectExtent l="19050" t="19050" r="19050" b="28575"/>
                      <wp:wrapNone/>
                      <wp:docPr id="8261" name="Text Box 6795">
                        <a:extLst xmlns:a="http://schemas.openxmlformats.org/drawingml/2006/main">
                          <a:ext uri="{FF2B5EF4-FFF2-40B4-BE49-F238E27FC236}">
                            <a16:creationId xmlns:a16="http://schemas.microsoft.com/office/drawing/2014/main" id="{00000000-0008-0000-0000-00004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7EA34" id="Text Box 6795" o:spid="_x0000_s1026" type="#_x0000_t202" style="position:absolute;margin-left:0;margin-top:0;width:6pt;height:2.25pt;z-index:2513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2880" behindDoc="0" locked="0" layoutInCell="1" allowOverlap="1" wp14:anchorId="258827FC" wp14:editId="5A3AC983">
                      <wp:simplePos x="0" y="0"/>
                      <wp:positionH relativeFrom="column">
                        <wp:posOffset>0</wp:posOffset>
                      </wp:positionH>
                      <wp:positionV relativeFrom="paragraph">
                        <wp:posOffset>0</wp:posOffset>
                      </wp:positionV>
                      <wp:extent cx="76200" cy="28575"/>
                      <wp:effectExtent l="19050" t="19050" r="19050" b="28575"/>
                      <wp:wrapNone/>
                      <wp:docPr id="8262" name="Text Box 6794">
                        <a:extLst xmlns:a="http://schemas.openxmlformats.org/drawingml/2006/main">
                          <a:ext uri="{FF2B5EF4-FFF2-40B4-BE49-F238E27FC236}">
                            <a16:creationId xmlns:a16="http://schemas.microsoft.com/office/drawing/2014/main" id="{00000000-0008-0000-0000-00004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6FF92" id="Text Box 6794" o:spid="_x0000_s1026" type="#_x0000_t202" style="position:absolute;margin-left:0;margin-top:0;width:6pt;height:2.25pt;z-index:2513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3904" behindDoc="0" locked="0" layoutInCell="1" allowOverlap="1" wp14:anchorId="7372A372" wp14:editId="1C519171">
                      <wp:simplePos x="0" y="0"/>
                      <wp:positionH relativeFrom="column">
                        <wp:posOffset>0</wp:posOffset>
                      </wp:positionH>
                      <wp:positionV relativeFrom="paragraph">
                        <wp:posOffset>0</wp:posOffset>
                      </wp:positionV>
                      <wp:extent cx="76200" cy="28575"/>
                      <wp:effectExtent l="19050" t="19050" r="19050" b="28575"/>
                      <wp:wrapNone/>
                      <wp:docPr id="8263" name="Text Box 6793">
                        <a:extLst xmlns:a="http://schemas.openxmlformats.org/drawingml/2006/main">
                          <a:ext uri="{FF2B5EF4-FFF2-40B4-BE49-F238E27FC236}">
                            <a16:creationId xmlns:a16="http://schemas.microsoft.com/office/drawing/2014/main" id="{00000000-0008-0000-0000-00004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58120" id="Text Box 6793" o:spid="_x0000_s1026" type="#_x0000_t202" style="position:absolute;margin-left:0;margin-top:0;width:6pt;height:2.25pt;z-index:2513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4928" behindDoc="0" locked="0" layoutInCell="1" allowOverlap="1" wp14:anchorId="0FF52F66" wp14:editId="00455048">
                      <wp:simplePos x="0" y="0"/>
                      <wp:positionH relativeFrom="column">
                        <wp:posOffset>0</wp:posOffset>
                      </wp:positionH>
                      <wp:positionV relativeFrom="paragraph">
                        <wp:posOffset>0</wp:posOffset>
                      </wp:positionV>
                      <wp:extent cx="76200" cy="28575"/>
                      <wp:effectExtent l="19050" t="19050" r="19050" b="28575"/>
                      <wp:wrapNone/>
                      <wp:docPr id="8264" name="Text Box 6792">
                        <a:extLst xmlns:a="http://schemas.openxmlformats.org/drawingml/2006/main">
                          <a:ext uri="{FF2B5EF4-FFF2-40B4-BE49-F238E27FC236}">
                            <a16:creationId xmlns:a16="http://schemas.microsoft.com/office/drawing/2014/main" id="{00000000-0008-0000-0000-00004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0E006" id="Text Box 6792" o:spid="_x0000_s1026" type="#_x0000_t202" style="position:absolute;margin-left:0;margin-top:0;width:6pt;height:2.25pt;z-index:2513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5952" behindDoc="0" locked="0" layoutInCell="1" allowOverlap="1" wp14:anchorId="4C280D95" wp14:editId="7E257E6B">
                      <wp:simplePos x="0" y="0"/>
                      <wp:positionH relativeFrom="column">
                        <wp:posOffset>0</wp:posOffset>
                      </wp:positionH>
                      <wp:positionV relativeFrom="paragraph">
                        <wp:posOffset>0</wp:posOffset>
                      </wp:positionV>
                      <wp:extent cx="76200" cy="28575"/>
                      <wp:effectExtent l="19050" t="19050" r="19050" b="28575"/>
                      <wp:wrapNone/>
                      <wp:docPr id="8265" name="Text Box 6791">
                        <a:extLst xmlns:a="http://schemas.openxmlformats.org/drawingml/2006/main">
                          <a:ext uri="{FF2B5EF4-FFF2-40B4-BE49-F238E27FC236}">
                            <a16:creationId xmlns:a16="http://schemas.microsoft.com/office/drawing/2014/main" id="{00000000-0008-0000-0000-00004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B16FD" id="Text Box 6791" o:spid="_x0000_s1026" type="#_x0000_t202" style="position:absolute;margin-left:0;margin-top:0;width:6pt;height:2.25pt;z-index:2513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6976" behindDoc="0" locked="0" layoutInCell="1" allowOverlap="1" wp14:anchorId="379DE971" wp14:editId="7F6FCBC6">
                      <wp:simplePos x="0" y="0"/>
                      <wp:positionH relativeFrom="column">
                        <wp:posOffset>0</wp:posOffset>
                      </wp:positionH>
                      <wp:positionV relativeFrom="paragraph">
                        <wp:posOffset>0</wp:posOffset>
                      </wp:positionV>
                      <wp:extent cx="76200" cy="28575"/>
                      <wp:effectExtent l="19050" t="19050" r="19050" b="28575"/>
                      <wp:wrapNone/>
                      <wp:docPr id="8266" name="Text Box 6790">
                        <a:extLst xmlns:a="http://schemas.openxmlformats.org/drawingml/2006/main">
                          <a:ext uri="{FF2B5EF4-FFF2-40B4-BE49-F238E27FC236}">
                            <a16:creationId xmlns:a16="http://schemas.microsoft.com/office/drawing/2014/main" id="{00000000-0008-0000-0000-00004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D8FAB8" id="Text Box 6790" o:spid="_x0000_s1026" type="#_x0000_t202" style="position:absolute;margin-left:0;margin-top:0;width:6pt;height:2.25pt;z-index:2513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8000" behindDoc="0" locked="0" layoutInCell="1" allowOverlap="1" wp14:anchorId="40116580" wp14:editId="7EE971B9">
                      <wp:simplePos x="0" y="0"/>
                      <wp:positionH relativeFrom="column">
                        <wp:posOffset>0</wp:posOffset>
                      </wp:positionH>
                      <wp:positionV relativeFrom="paragraph">
                        <wp:posOffset>0</wp:posOffset>
                      </wp:positionV>
                      <wp:extent cx="76200" cy="28575"/>
                      <wp:effectExtent l="19050" t="19050" r="19050" b="28575"/>
                      <wp:wrapNone/>
                      <wp:docPr id="8267" name="Text Box 6789">
                        <a:extLst xmlns:a="http://schemas.openxmlformats.org/drawingml/2006/main">
                          <a:ext uri="{FF2B5EF4-FFF2-40B4-BE49-F238E27FC236}">
                            <a16:creationId xmlns:a16="http://schemas.microsoft.com/office/drawing/2014/main" id="{00000000-0008-0000-0000-00004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9CDEC" id="Text Box 6789" o:spid="_x0000_s1026" type="#_x0000_t202" style="position:absolute;margin-left:0;margin-top:0;width:6pt;height:2.25pt;z-index:2513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29024" behindDoc="0" locked="0" layoutInCell="1" allowOverlap="1" wp14:anchorId="766FA3FB" wp14:editId="5CBCBDB7">
                      <wp:simplePos x="0" y="0"/>
                      <wp:positionH relativeFrom="column">
                        <wp:posOffset>0</wp:posOffset>
                      </wp:positionH>
                      <wp:positionV relativeFrom="paragraph">
                        <wp:posOffset>0</wp:posOffset>
                      </wp:positionV>
                      <wp:extent cx="76200" cy="28575"/>
                      <wp:effectExtent l="19050" t="19050" r="19050" b="28575"/>
                      <wp:wrapNone/>
                      <wp:docPr id="8268" name="Text Box 6788">
                        <a:extLst xmlns:a="http://schemas.openxmlformats.org/drawingml/2006/main">
                          <a:ext uri="{FF2B5EF4-FFF2-40B4-BE49-F238E27FC236}">
                            <a16:creationId xmlns:a16="http://schemas.microsoft.com/office/drawing/2014/main" id="{00000000-0008-0000-0000-00004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1E0E7" id="Text Box 6788" o:spid="_x0000_s1026" type="#_x0000_t202" style="position:absolute;margin-left:0;margin-top:0;width:6pt;height:2.25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0048" behindDoc="0" locked="0" layoutInCell="1" allowOverlap="1" wp14:anchorId="33F2D523" wp14:editId="4FC70AE4">
                      <wp:simplePos x="0" y="0"/>
                      <wp:positionH relativeFrom="column">
                        <wp:posOffset>0</wp:posOffset>
                      </wp:positionH>
                      <wp:positionV relativeFrom="paragraph">
                        <wp:posOffset>0</wp:posOffset>
                      </wp:positionV>
                      <wp:extent cx="76200" cy="28575"/>
                      <wp:effectExtent l="19050" t="19050" r="19050" b="28575"/>
                      <wp:wrapNone/>
                      <wp:docPr id="8269" name="Text Box 6787">
                        <a:extLst xmlns:a="http://schemas.openxmlformats.org/drawingml/2006/main">
                          <a:ext uri="{FF2B5EF4-FFF2-40B4-BE49-F238E27FC236}">
                            <a16:creationId xmlns:a16="http://schemas.microsoft.com/office/drawing/2014/main" id="{00000000-0008-0000-0000-00004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2EE7A" id="Text Box 6787" o:spid="_x0000_s1026" type="#_x0000_t202" style="position:absolute;margin-left:0;margin-top:0;width:6pt;height:2.25pt;z-index:2513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1072" behindDoc="0" locked="0" layoutInCell="1" allowOverlap="1" wp14:anchorId="05E76A6C" wp14:editId="21F9BEDF">
                      <wp:simplePos x="0" y="0"/>
                      <wp:positionH relativeFrom="column">
                        <wp:posOffset>0</wp:posOffset>
                      </wp:positionH>
                      <wp:positionV relativeFrom="paragraph">
                        <wp:posOffset>0</wp:posOffset>
                      </wp:positionV>
                      <wp:extent cx="76200" cy="28575"/>
                      <wp:effectExtent l="19050" t="19050" r="19050" b="28575"/>
                      <wp:wrapNone/>
                      <wp:docPr id="8270" name="Text Box 6786">
                        <a:extLst xmlns:a="http://schemas.openxmlformats.org/drawingml/2006/main">
                          <a:ext uri="{FF2B5EF4-FFF2-40B4-BE49-F238E27FC236}">
                            <a16:creationId xmlns:a16="http://schemas.microsoft.com/office/drawing/2014/main" id="{00000000-0008-0000-0000-00004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6606D" id="Text Box 6786" o:spid="_x0000_s1026" type="#_x0000_t202" style="position:absolute;margin-left:0;margin-top:0;width:6pt;height:2.25pt;z-index:2513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2096" behindDoc="0" locked="0" layoutInCell="1" allowOverlap="1" wp14:anchorId="19EA6862" wp14:editId="051C3606">
                      <wp:simplePos x="0" y="0"/>
                      <wp:positionH relativeFrom="column">
                        <wp:posOffset>0</wp:posOffset>
                      </wp:positionH>
                      <wp:positionV relativeFrom="paragraph">
                        <wp:posOffset>0</wp:posOffset>
                      </wp:positionV>
                      <wp:extent cx="76200" cy="28575"/>
                      <wp:effectExtent l="19050" t="19050" r="19050" b="28575"/>
                      <wp:wrapNone/>
                      <wp:docPr id="8271" name="Text Box 6785">
                        <a:extLst xmlns:a="http://schemas.openxmlformats.org/drawingml/2006/main">
                          <a:ext uri="{FF2B5EF4-FFF2-40B4-BE49-F238E27FC236}">
                            <a16:creationId xmlns:a16="http://schemas.microsoft.com/office/drawing/2014/main" id="{00000000-0008-0000-0000-00004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FB40B" id="Text Box 6785" o:spid="_x0000_s1026" type="#_x0000_t202" style="position:absolute;margin-left:0;margin-top:0;width:6pt;height:2.25pt;z-index:2513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3120" behindDoc="0" locked="0" layoutInCell="1" allowOverlap="1" wp14:anchorId="50B34574" wp14:editId="265142D2">
                      <wp:simplePos x="0" y="0"/>
                      <wp:positionH relativeFrom="column">
                        <wp:posOffset>0</wp:posOffset>
                      </wp:positionH>
                      <wp:positionV relativeFrom="paragraph">
                        <wp:posOffset>0</wp:posOffset>
                      </wp:positionV>
                      <wp:extent cx="76200" cy="28575"/>
                      <wp:effectExtent l="19050" t="19050" r="19050" b="28575"/>
                      <wp:wrapNone/>
                      <wp:docPr id="8272" name="Text Box 6784">
                        <a:extLst xmlns:a="http://schemas.openxmlformats.org/drawingml/2006/main">
                          <a:ext uri="{FF2B5EF4-FFF2-40B4-BE49-F238E27FC236}">
                            <a16:creationId xmlns:a16="http://schemas.microsoft.com/office/drawing/2014/main" id="{00000000-0008-0000-0000-00005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B4C57" id="Text Box 6784" o:spid="_x0000_s1026" type="#_x0000_t202" style="position:absolute;margin-left:0;margin-top:0;width:6pt;height:2.25pt;z-index:2513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4144" behindDoc="0" locked="0" layoutInCell="1" allowOverlap="1" wp14:anchorId="087C426B" wp14:editId="167D4670">
                      <wp:simplePos x="0" y="0"/>
                      <wp:positionH relativeFrom="column">
                        <wp:posOffset>0</wp:posOffset>
                      </wp:positionH>
                      <wp:positionV relativeFrom="paragraph">
                        <wp:posOffset>0</wp:posOffset>
                      </wp:positionV>
                      <wp:extent cx="76200" cy="28575"/>
                      <wp:effectExtent l="19050" t="19050" r="19050" b="28575"/>
                      <wp:wrapNone/>
                      <wp:docPr id="8273" name="Text Box 6783">
                        <a:extLst xmlns:a="http://schemas.openxmlformats.org/drawingml/2006/main">
                          <a:ext uri="{FF2B5EF4-FFF2-40B4-BE49-F238E27FC236}">
                            <a16:creationId xmlns:a16="http://schemas.microsoft.com/office/drawing/2014/main" id="{00000000-0008-0000-0000-00005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64DB9" id="Text Box 6783" o:spid="_x0000_s1026" type="#_x0000_t202" style="position:absolute;margin-left:0;margin-top:0;width:6pt;height:2.25pt;z-index:2513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5168" behindDoc="0" locked="0" layoutInCell="1" allowOverlap="1" wp14:anchorId="220CBD18" wp14:editId="5F03E97D">
                      <wp:simplePos x="0" y="0"/>
                      <wp:positionH relativeFrom="column">
                        <wp:posOffset>0</wp:posOffset>
                      </wp:positionH>
                      <wp:positionV relativeFrom="paragraph">
                        <wp:posOffset>0</wp:posOffset>
                      </wp:positionV>
                      <wp:extent cx="76200" cy="28575"/>
                      <wp:effectExtent l="19050" t="19050" r="19050" b="28575"/>
                      <wp:wrapNone/>
                      <wp:docPr id="8274" name="Text Box 6782">
                        <a:extLst xmlns:a="http://schemas.openxmlformats.org/drawingml/2006/main">
                          <a:ext uri="{FF2B5EF4-FFF2-40B4-BE49-F238E27FC236}">
                            <a16:creationId xmlns:a16="http://schemas.microsoft.com/office/drawing/2014/main" id="{00000000-0008-0000-0000-00005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472DA" id="Text Box 6782" o:spid="_x0000_s1026" type="#_x0000_t202" style="position:absolute;margin-left:0;margin-top:0;width:6pt;height:2.25pt;z-index:2513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6192" behindDoc="0" locked="0" layoutInCell="1" allowOverlap="1" wp14:anchorId="5DBEFA5D" wp14:editId="34214018">
                      <wp:simplePos x="0" y="0"/>
                      <wp:positionH relativeFrom="column">
                        <wp:posOffset>0</wp:posOffset>
                      </wp:positionH>
                      <wp:positionV relativeFrom="paragraph">
                        <wp:posOffset>0</wp:posOffset>
                      </wp:positionV>
                      <wp:extent cx="76200" cy="28575"/>
                      <wp:effectExtent l="19050" t="19050" r="19050" b="28575"/>
                      <wp:wrapNone/>
                      <wp:docPr id="8275" name="Text Box 6781">
                        <a:extLst xmlns:a="http://schemas.openxmlformats.org/drawingml/2006/main">
                          <a:ext uri="{FF2B5EF4-FFF2-40B4-BE49-F238E27FC236}">
                            <a16:creationId xmlns:a16="http://schemas.microsoft.com/office/drawing/2014/main" id="{00000000-0008-0000-0000-00005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7EBA6" id="Text Box 6781" o:spid="_x0000_s1026" type="#_x0000_t202" style="position:absolute;margin-left:0;margin-top:0;width:6pt;height:2.25pt;z-index:2513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7216" behindDoc="0" locked="0" layoutInCell="1" allowOverlap="1" wp14:anchorId="0297A7EB" wp14:editId="7AA4B0D5">
                      <wp:simplePos x="0" y="0"/>
                      <wp:positionH relativeFrom="column">
                        <wp:posOffset>0</wp:posOffset>
                      </wp:positionH>
                      <wp:positionV relativeFrom="paragraph">
                        <wp:posOffset>0</wp:posOffset>
                      </wp:positionV>
                      <wp:extent cx="76200" cy="28575"/>
                      <wp:effectExtent l="19050" t="19050" r="19050" b="28575"/>
                      <wp:wrapNone/>
                      <wp:docPr id="8276" name="Text Box 6780">
                        <a:extLst xmlns:a="http://schemas.openxmlformats.org/drawingml/2006/main">
                          <a:ext uri="{FF2B5EF4-FFF2-40B4-BE49-F238E27FC236}">
                            <a16:creationId xmlns:a16="http://schemas.microsoft.com/office/drawing/2014/main" id="{00000000-0008-0000-0000-00005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01A98" id="Text Box 6780" o:spid="_x0000_s1026" type="#_x0000_t202" style="position:absolute;margin-left:0;margin-top:0;width:6pt;height:2.25pt;z-index:2513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8240" behindDoc="0" locked="0" layoutInCell="1" allowOverlap="1" wp14:anchorId="0F118597" wp14:editId="1B20CC99">
                      <wp:simplePos x="0" y="0"/>
                      <wp:positionH relativeFrom="column">
                        <wp:posOffset>0</wp:posOffset>
                      </wp:positionH>
                      <wp:positionV relativeFrom="paragraph">
                        <wp:posOffset>0</wp:posOffset>
                      </wp:positionV>
                      <wp:extent cx="76200" cy="28575"/>
                      <wp:effectExtent l="19050" t="19050" r="19050" b="28575"/>
                      <wp:wrapNone/>
                      <wp:docPr id="8277" name="Text Box 6779">
                        <a:extLst xmlns:a="http://schemas.openxmlformats.org/drawingml/2006/main">
                          <a:ext uri="{FF2B5EF4-FFF2-40B4-BE49-F238E27FC236}">
                            <a16:creationId xmlns:a16="http://schemas.microsoft.com/office/drawing/2014/main" id="{00000000-0008-0000-0000-00005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44F59" id="Text Box 6779" o:spid="_x0000_s1026" type="#_x0000_t202" style="position:absolute;margin-left:0;margin-top:0;width:6pt;height:2.25pt;z-index:2513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39264" behindDoc="0" locked="0" layoutInCell="1" allowOverlap="1" wp14:anchorId="2E3EB392" wp14:editId="5455CEBD">
                      <wp:simplePos x="0" y="0"/>
                      <wp:positionH relativeFrom="column">
                        <wp:posOffset>0</wp:posOffset>
                      </wp:positionH>
                      <wp:positionV relativeFrom="paragraph">
                        <wp:posOffset>0</wp:posOffset>
                      </wp:positionV>
                      <wp:extent cx="76200" cy="28575"/>
                      <wp:effectExtent l="19050" t="19050" r="19050" b="28575"/>
                      <wp:wrapNone/>
                      <wp:docPr id="8278" name="Text Box 6778">
                        <a:extLst xmlns:a="http://schemas.openxmlformats.org/drawingml/2006/main">
                          <a:ext uri="{FF2B5EF4-FFF2-40B4-BE49-F238E27FC236}">
                            <a16:creationId xmlns:a16="http://schemas.microsoft.com/office/drawing/2014/main" id="{00000000-0008-0000-0000-00005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0A694" id="Text Box 6778" o:spid="_x0000_s1026" type="#_x0000_t202" style="position:absolute;margin-left:0;margin-top:0;width:6pt;height:2.25pt;z-index:2513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0288" behindDoc="0" locked="0" layoutInCell="1" allowOverlap="1" wp14:anchorId="367BBDFC" wp14:editId="7AE91B99">
                      <wp:simplePos x="0" y="0"/>
                      <wp:positionH relativeFrom="column">
                        <wp:posOffset>0</wp:posOffset>
                      </wp:positionH>
                      <wp:positionV relativeFrom="paragraph">
                        <wp:posOffset>0</wp:posOffset>
                      </wp:positionV>
                      <wp:extent cx="76200" cy="28575"/>
                      <wp:effectExtent l="19050" t="19050" r="19050" b="28575"/>
                      <wp:wrapNone/>
                      <wp:docPr id="8279" name="Text Box 6777">
                        <a:extLst xmlns:a="http://schemas.openxmlformats.org/drawingml/2006/main">
                          <a:ext uri="{FF2B5EF4-FFF2-40B4-BE49-F238E27FC236}">
                            <a16:creationId xmlns:a16="http://schemas.microsoft.com/office/drawing/2014/main" id="{00000000-0008-0000-0000-00005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2CE33" id="Text Box 6777" o:spid="_x0000_s1026" type="#_x0000_t202" style="position:absolute;margin-left:0;margin-top:0;width:6pt;height:2.25pt;z-index:2513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1312" behindDoc="0" locked="0" layoutInCell="1" allowOverlap="1" wp14:anchorId="44342D23" wp14:editId="5BD4AED9">
                      <wp:simplePos x="0" y="0"/>
                      <wp:positionH relativeFrom="column">
                        <wp:posOffset>0</wp:posOffset>
                      </wp:positionH>
                      <wp:positionV relativeFrom="paragraph">
                        <wp:posOffset>0</wp:posOffset>
                      </wp:positionV>
                      <wp:extent cx="76200" cy="28575"/>
                      <wp:effectExtent l="19050" t="19050" r="19050" b="28575"/>
                      <wp:wrapNone/>
                      <wp:docPr id="8280" name="Text Box 6776">
                        <a:extLst xmlns:a="http://schemas.openxmlformats.org/drawingml/2006/main">
                          <a:ext uri="{FF2B5EF4-FFF2-40B4-BE49-F238E27FC236}">
                            <a16:creationId xmlns:a16="http://schemas.microsoft.com/office/drawing/2014/main" id="{00000000-0008-0000-0000-00005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8B6358" id="Text Box 6776" o:spid="_x0000_s1026" type="#_x0000_t202" style="position:absolute;margin-left:0;margin-top:0;width:6pt;height:2.25pt;z-index:2513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2336" behindDoc="0" locked="0" layoutInCell="1" allowOverlap="1" wp14:anchorId="20B46139" wp14:editId="094494D3">
                      <wp:simplePos x="0" y="0"/>
                      <wp:positionH relativeFrom="column">
                        <wp:posOffset>0</wp:posOffset>
                      </wp:positionH>
                      <wp:positionV relativeFrom="paragraph">
                        <wp:posOffset>0</wp:posOffset>
                      </wp:positionV>
                      <wp:extent cx="76200" cy="28575"/>
                      <wp:effectExtent l="19050" t="19050" r="19050" b="28575"/>
                      <wp:wrapNone/>
                      <wp:docPr id="8281" name="Text Box 6775">
                        <a:extLst xmlns:a="http://schemas.openxmlformats.org/drawingml/2006/main">
                          <a:ext uri="{FF2B5EF4-FFF2-40B4-BE49-F238E27FC236}">
                            <a16:creationId xmlns:a16="http://schemas.microsoft.com/office/drawing/2014/main" id="{00000000-0008-0000-0000-00005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F99B9B" id="Text Box 6775" o:spid="_x0000_s1026" type="#_x0000_t202" style="position:absolute;margin-left:0;margin-top:0;width:6pt;height:2.25pt;z-index:2513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3360" behindDoc="0" locked="0" layoutInCell="1" allowOverlap="1" wp14:anchorId="43028273" wp14:editId="270E1BE6">
                      <wp:simplePos x="0" y="0"/>
                      <wp:positionH relativeFrom="column">
                        <wp:posOffset>0</wp:posOffset>
                      </wp:positionH>
                      <wp:positionV relativeFrom="paragraph">
                        <wp:posOffset>0</wp:posOffset>
                      </wp:positionV>
                      <wp:extent cx="76200" cy="28575"/>
                      <wp:effectExtent l="19050" t="19050" r="19050" b="28575"/>
                      <wp:wrapNone/>
                      <wp:docPr id="8282" name="Text Box 6774">
                        <a:extLst xmlns:a="http://schemas.openxmlformats.org/drawingml/2006/main">
                          <a:ext uri="{FF2B5EF4-FFF2-40B4-BE49-F238E27FC236}">
                            <a16:creationId xmlns:a16="http://schemas.microsoft.com/office/drawing/2014/main" id="{00000000-0008-0000-0000-00005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3737A1" id="Text Box 6774" o:spid="_x0000_s1026" type="#_x0000_t202" style="position:absolute;margin-left:0;margin-top:0;width:6pt;height:2.25pt;z-index:2513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4384" behindDoc="0" locked="0" layoutInCell="1" allowOverlap="1" wp14:anchorId="52535F33" wp14:editId="635117B3">
                      <wp:simplePos x="0" y="0"/>
                      <wp:positionH relativeFrom="column">
                        <wp:posOffset>0</wp:posOffset>
                      </wp:positionH>
                      <wp:positionV relativeFrom="paragraph">
                        <wp:posOffset>0</wp:posOffset>
                      </wp:positionV>
                      <wp:extent cx="76200" cy="28575"/>
                      <wp:effectExtent l="19050" t="19050" r="19050" b="28575"/>
                      <wp:wrapNone/>
                      <wp:docPr id="8283" name="Text Box 6773">
                        <a:extLst xmlns:a="http://schemas.openxmlformats.org/drawingml/2006/main">
                          <a:ext uri="{FF2B5EF4-FFF2-40B4-BE49-F238E27FC236}">
                            <a16:creationId xmlns:a16="http://schemas.microsoft.com/office/drawing/2014/main" id="{00000000-0008-0000-0000-00005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034FFC" id="Text Box 6773" o:spid="_x0000_s1026" type="#_x0000_t202" style="position:absolute;margin-left:0;margin-top:0;width:6pt;height:2.25pt;z-index:2513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5408" behindDoc="0" locked="0" layoutInCell="1" allowOverlap="1" wp14:anchorId="6378172B" wp14:editId="3907235E">
                      <wp:simplePos x="0" y="0"/>
                      <wp:positionH relativeFrom="column">
                        <wp:posOffset>0</wp:posOffset>
                      </wp:positionH>
                      <wp:positionV relativeFrom="paragraph">
                        <wp:posOffset>0</wp:posOffset>
                      </wp:positionV>
                      <wp:extent cx="76200" cy="28575"/>
                      <wp:effectExtent l="19050" t="19050" r="19050" b="28575"/>
                      <wp:wrapNone/>
                      <wp:docPr id="8284" name="Text Box 6772">
                        <a:extLst xmlns:a="http://schemas.openxmlformats.org/drawingml/2006/main">
                          <a:ext uri="{FF2B5EF4-FFF2-40B4-BE49-F238E27FC236}">
                            <a16:creationId xmlns:a16="http://schemas.microsoft.com/office/drawing/2014/main" id="{00000000-0008-0000-0000-00005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19B2B" id="Text Box 6772" o:spid="_x0000_s1026" type="#_x0000_t202" style="position:absolute;margin-left:0;margin-top:0;width:6pt;height:2.25pt;z-index:2513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6432" behindDoc="0" locked="0" layoutInCell="1" allowOverlap="1" wp14:anchorId="111DBF31" wp14:editId="61E491DB">
                      <wp:simplePos x="0" y="0"/>
                      <wp:positionH relativeFrom="column">
                        <wp:posOffset>0</wp:posOffset>
                      </wp:positionH>
                      <wp:positionV relativeFrom="paragraph">
                        <wp:posOffset>0</wp:posOffset>
                      </wp:positionV>
                      <wp:extent cx="76200" cy="28575"/>
                      <wp:effectExtent l="19050" t="19050" r="19050" b="28575"/>
                      <wp:wrapNone/>
                      <wp:docPr id="8285" name="Text Box 6771">
                        <a:extLst xmlns:a="http://schemas.openxmlformats.org/drawingml/2006/main">
                          <a:ext uri="{FF2B5EF4-FFF2-40B4-BE49-F238E27FC236}">
                            <a16:creationId xmlns:a16="http://schemas.microsoft.com/office/drawing/2014/main" id="{00000000-0008-0000-0000-00005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863D2" id="Text Box 6771" o:spid="_x0000_s1026" type="#_x0000_t202" style="position:absolute;margin-left:0;margin-top:0;width:6pt;height:2.25pt;z-index:2513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7456" behindDoc="0" locked="0" layoutInCell="1" allowOverlap="1" wp14:anchorId="3D3C63DD" wp14:editId="18BC6E0E">
                      <wp:simplePos x="0" y="0"/>
                      <wp:positionH relativeFrom="column">
                        <wp:posOffset>0</wp:posOffset>
                      </wp:positionH>
                      <wp:positionV relativeFrom="paragraph">
                        <wp:posOffset>0</wp:posOffset>
                      </wp:positionV>
                      <wp:extent cx="76200" cy="28575"/>
                      <wp:effectExtent l="19050" t="19050" r="19050" b="28575"/>
                      <wp:wrapNone/>
                      <wp:docPr id="8286" name="Text Box 6770">
                        <a:extLst xmlns:a="http://schemas.openxmlformats.org/drawingml/2006/main">
                          <a:ext uri="{FF2B5EF4-FFF2-40B4-BE49-F238E27FC236}">
                            <a16:creationId xmlns:a16="http://schemas.microsoft.com/office/drawing/2014/main" id="{00000000-0008-0000-0000-00005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14C4F" id="Text Box 6770" o:spid="_x0000_s1026" type="#_x0000_t202" style="position:absolute;margin-left:0;margin-top:0;width:6pt;height:2.25pt;z-index:2513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8480" behindDoc="0" locked="0" layoutInCell="1" allowOverlap="1" wp14:anchorId="50CFDD71" wp14:editId="0FD6CD5B">
                      <wp:simplePos x="0" y="0"/>
                      <wp:positionH relativeFrom="column">
                        <wp:posOffset>0</wp:posOffset>
                      </wp:positionH>
                      <wp:positionV relativeFrom="paragraph">
                        <wp:posOffset>0</wp:posOffset>
                      </wp:positionV>
                      <wp:extent cx="76200" cy="28575"/>
                      <wp:effectExtent l="19050" t="19050" r="19050" b="28575"/>
                      <wp:wrapNone/>
                      <wp:docPr id="8287" name="Text Box 6769">
                        <a:extLst xmlns:a="http://schemas.openxmlformats.org/drawingml/2006/main">
                          <a:ext uri="{FF2B5EF4-FFF2-40B4-BE49-F238E27FC236}">
                            <a16:creationId xmlns:a16="http://schemas.microsoft.com/office/drawing/2014/main" id="{00000000-0008-0000-0000-00005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9D912" id="Text Box 6769" o:spid="_x0000_s1026" type="#_x0000_t202" style="position:absolute;margin-left:0;margin-top:0;width:6pt;height:2.25pt;z-index:2513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49504" behindDoc="0" locked="0" layoutInCell="1" allowOverlap="1" wp14:anchorId="516F0ED1" wp14:editId="3E90CD5D">
                      <wp:simplePos x="0" y="0"/>
                      <wp:positionH relativeFrom="column">
                        <wp:posOffset>0</wp:posOffset>
                      </wp:positionH>
                      <wp:positionV relativeFrom="paragraph">
                        <wp:posOffset>0</wp:posOffset>
                      </wp:positionV>
                      <wp:extent cx="76200" cy="28575"/>
                      <wp:effectExtent l="19050" t="19050" r="19050" b="28575"/>
                      <wp:wrapNone/>
                      <wp:docPr id="8288" name="Text Box 6768">
                        <a:extLst xmlns:a="http://schemas.openxmlformats.org/drawingml/2006/main">
                          <a:ext uri="{FF2B5EF4-FFF2-40B4-BE49-F238E27FC236}">
                            <a16:creationId xmlns:a16="http://schemas.microsoft.com/office/drawing/2014/main" id="{00000000-0008-0000-0000-00006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38290" id="Text Box 6768" o:spid="_x0000_s1026" type="#_x0000_t202" style="position:absolute;margin-left:0;margin-top:0;width:6pt;height:2.25pt;z-index:2513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0528" behindDoc="0" locked="0" layoutInCell="1" allowOverlap="1" wp14:anchorId="2C984ECE" wp14:editId="54233031">
                      <wp:simplePos x="0" y="0"/>
                      <wp:positionH relativeFrom="column">
                        <wp:posOffset>0</wp:posOffset>
                      </wp:positionH>
                      <wp:positionV relativeFrom="paragraph">
                        <wp:posOffset>0</wp:posOffset>
                      </wp:positionV>
                      <wp:extent cx="76200" cy="28575"/>
                      <wp:effectExtent l="19050" t="19050" r="19050" b="28575"/>
                      <wp:wrapNone/>
                      <wp:docPr id="8289" name="Text Box 6767">
                        <a:extLst xmlns:a="http://schemas.openxmlformats.org/drawingml/2006/main">
                          <a:ext uri="{FF2B5EF4-FFF2-40B4-BE49-F238E27FC236}">
                            <a16:creationId xmlns:a16="http://schemas.microsoft.com/office/drawing/2014/main" id="{00000000-0008-0000-0000-00006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CD9CE" id="Text Box 6767" o:spid="_x0000_s1026" type="#_x0000_t202" style="position:absolute;margin-left:0;margin-top:0;width:6pt;height:2.25pt;z-index:2513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1552" behindDoc="0" locked="0" layoutInCell="1" allowOverlap="1" wp14:anchorId="6A13F75F" wp14:editId="64FCA59C">
                      <wp:simplePos x="0" y="0"/>
                      <wp:positionH relativeFrom="column">
                        <wp:posOffset>0</wp:posOffset>
                      </wp:positionH>
                      <wp:positionV relativeFrom="paragraph">
                        <wp:posOffset>0</wp:posOffset>
                      </wp:positionV>
                      <wp:extent cx="76200" cy="28575"/>
                      <wp:effectExtent l="19050" t="19050" r="19050" b="28575"/>
                      <wp:wrapNone/>
                      <wp:docPr id="8290" name="Text Box 6766">
                        <a:extLst xmlns:a="http://schemas.openxmlformats.org/drawingml/2006/main">
                          <a:ext uri="{FF2B5EF4-FFF2-40B4-BE49-F238E27FC236}">
                            <a16:creationId xmlns:a16="http://schemas.microsoft.com/office/drawing/2014/main" id="{00000000-0008-0000-0000-00006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5F69F" id="Text Box 6766" o:spid="_x0000_s1026" type="#_x0000_t202" style="position:absolute;margin-left:0;margin-top:0;width:6pt;height:2.25pt;z-index:2513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2576" behindDoc="0" locked="0" layoutInCell="1" allowOverlap="1" wp14:anchorId="1B05DCBE" wp14:editId="4B6A3B65">
                      <wp:simplePos x="0" y="0"/>
                      <wp:positionH relativeFrom="column">
                        <wp:posOffset>0</wp:posOffset>
                      </wp:positionH>
                      <wp:positionV relativeFrom="paragraph">
                        <wp:posOffset>0</wp:posOffset>
                      </wp:positionV>
                      <wp:extent cx="76200" cy="28575"/>
                      <wp:effectExtent l="19050" t="19050" r="19050" b="28575"/>
                      <wp:wrapNone/>
                      <wp:docPr id="8291" name="Text Box 6765">
                        <a:extLst xmlns:a="http://schemas.openxmlformats.org/drawingml/2006/main">
                          <a:ext uri="{FF2B5EF4-FFF2-40B4-BE49-F238E27FC236}">
                            <a16:creationId xmlns:a16="http://schemas.microsoft.com/office/drawing/2014/main" id="{00000000-0008-0000-0000-00006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DD8A18" id="Text Box 6765" o:spid="_x0000_s1026" type="#_x0000_t202" style="position:absolute;margin-left:0;margin-top:0;width:6pt;height:2.25pt;z-index:2513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3600" behindDoc="0" locked="0" layoutInCell="1" allowOverlap="1" wp14:anchorId="4AF227B6" wp14:editId="457576D8">
                      <wp:simplePos x="0" y="0"/>
                      <wp:positionH relativeFrom="column">
                        <wp:posOffset>0</wp:posOffset>
                      </wp:positionH>
                      <wp:positionV relativeFrom="paragraph">
                        <wp:posOffset>0</wp:posOffset>
                      </wp:positionV>
                      <wp:extent cx="76200" cy="28575"/>
                      <wp:effectExtent l="19050" t="19050" r="19050" b="28575"/>
                      <wp:wrapNone/>
                      <wp:docPr id="8292" name="Text Box 6764">
                        <a:extLst xmlns:a="http://schemas.openxmlformats.org/drawingml/2006/main">
                          <a:ext uri="{FF2B5EF4-FFF2-40B4-BE49-F238E27FC236}">
                            <a16:creationId xmlns:a16="http://schemas.microsoft.com/office/drawing/2014/main" id="{00000000-0008-0000-0000-00006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FE25D" id="Text Box 6764" o:spid="_x0000_s1026" type="#_x0000_t202" style="position:absolute;margin-left:0;margin-top:0;width:6pt;height:2.25pt;z-index:2513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4624" behindDoc="0" locked="0" layoutInCell="1" allowOverlap="1" wp14:anchorId="46EA3DEB" wp14:editId="465D1E8D">
                      <wp:simplePos x="0" y="0"/>
                      <wp:positionH relativeFrom="column">
                        <wp:posOffset>0</wp:posOffset>
                      </wp:positionH>
                      <wp:positionV relativeFrom="paragraph">
                        <wp:posOffset>0</wp:posOffset>
                      </wp:positionV>
                      <wp:extent cx="76200" cy="28575"/>
                      <wp:effectExtent l="19050" t="19050" r="19050" b="28575"/>
                      <wp:wrapNone/>
                      <wp:docPr id="8293" name="Text Box 6763">
                        <a:extLst xmlns:a="http://schemas.openxmlformats.org/drawingml/2006/main">
                          <a:ext uri="{FF2B5EF4-FFF2-40B4-BE49-F238E27FC236}">
                            <a16:creationId xmlns:a16="http://schemas.microsoft.com/office/drawing/2014/main" id="{00000000-0008-0000-0000-00006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30D09" id="Text Box 6763" o:spid="_x0000_s1026" type="#_x0000_t202" style="position:absolute;margin-left:0;margin-top:0;width:6pt;height:2.25pt;z-index:2513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5648" behindDoc="0" locked="0" layoutInCell="1" allowOverlap="1" wp14:anchorId="2356412E" wp14:editId="7D69D824">
                      <wp:simplePos x="0" y="0"/>
                      <wp:positionH relativeFrom="column">
                        <wp:posOffset>0</wp:posOffset>
                      </wp:positionH>
                      <wp:positionV relativeFrom="paragraph">
                        <wp:posOffset>0</wp:posOffset>
                      </wp:positionV>
                      <wp:extent cx="76200" cy="28575"/>
                      <wp:effectExtent l="19050" t="19050" r="19050" b="28575"/>
                      <wp:wrapNone/>
                      <wp:docPr id="8294" name="Text Box 6762">
                        <a:extLst xmlns:a="http://schemas.openxmlformats.org/drawingml/2006/main">
                          <a:ext uri="{FF2B5EF4-FFF2-40B4-BE49-F238E27FC236}">
                            <a16:creationId xmlns:a16="http://schemas.microsoft.com/office/drawing/2014/main" id="{00000000-0008-0000-0000-00006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16E4D7" id="Text Box 6762" o:spid="_x0000_s1026" type="#_x0000_t202" style="position:absolute;margin-left:0;margin-top:0;width:6pt;height:2.25pt;z-index:2513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6672" behindDoc="0" locked="0" layoutInCell="1" allowOverlap="1" wp14:anchorId="3F0F4F43" wp14:editId="6095E3DF">
                      <wp:simplePos x="0" y="0"/>
                      <wp:positionH relativeFrom="column">
                        <wp:posOffset>0</wp:posOffset>
                      </wp:positionH>
                      <wp:positionV relativeFrom="paragraph">
                        <wp:posOffset>0</wp:posOffset>
                      </wp:positionV>
                      <wp:extent cx="76200" cy="28575"/>
                      <wp:effectExtent l="19050" t="19050" r="19050" b="28575"/>
                      <wp:wrapNone/>
                      <wp:docPr id="8295" name="Text Box 6761">
                        <a:extLst xmlns:a="http://schemas.openxmlformats.org/drawingml/2006/main">
                          <a:ext uri="{FF2B5EF4-FFF2-40B4-BE49-F238E27FC236}">
                            <a16:creationId xmlns:a16="http://schemas.microsoft.com/office/drawing/2014/main" id="{00000000-0008-0000-0000-00006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8138C" id="Text Box 6761" o:spid="_x0000_s1026" type="#_x0000_t202" style="position:absolute;margin-left:0;margin-top:0;width:6pt;height:2.25pt;z-index:2513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7696" behindDoc="0" locked="0" layoutInCell="1" allowOverlap="1" wp14:anchorId="4960971B" wp14:editId="7153D985">
                      <wp:simplePos x="0" y="0"/>
                      <wp:positionH relativeFrom="column">
                        <wp:posOffset>0</wp:posOffset>
                      </wp:positionH>
                      <wp:positionV relativeFrom="paragraph">
                        <wp:posOffset>0</wp:posOffset>
                      </wp:positionV>
                      <wp:extent cx="76200" cy="28575"/>
                      <wp:effectExtent l="19050" t="19050" r="19050" b="28575"/>
                      <wp:wrapNone/>
                      <wp:docPr id="8296" name="Text Box 6760">
                        <a:extLst xmlns:a="http://schemas.openxmlformats.org/drawingml/2006/main">
                          <a:ext uri="{FF2B5EF4-FFF2-40B4-BE49-F238E27FC236}">
                            <a16:creationId xmlns:a16="http://schemas.microsoft.com/office/drawing/2014/main" id="{00000000-0008-0000-0000-00006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F84AB" id="Text Box 6760" o:spid="_x0000_s1026" type="#_x0000_t202" style="position:absolute;margin-left:0;margin-top:0;width:6pt;height:2.25pt;z-index:2513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8720" behindDoc="0" locked="0" layoutInCell="1" allowOverlap="1" wp14:anchorId="1991B184" wp14:editId="38CCB8A8">
                      <wp:simplePos x="0" y="0"/>
                      <wp:positionH relativeFrom="column">
                        <wp:posOffset>0</wp:posOffset>
                      </wp:positionH>
                      <wp:positionV relativeFrom="paragraph">
                        <wp:posOffset>0</wp:posOffset>
                      </wp:positionV>
                      <wp:extent cx="76200" cy="28575"/>
                      <wp:effectExtent l="19050" t="19050" r="19050" b="28575"/>
                      <wp:wrapNone/>
                      <wp:docPr id="8297" name="Text Box 6759">
                        <a:extLst xmlns:a="http://schemas.openxmlformats.org/drawingml/2006/main">
                          <a:ext uri="{FF2B5EF4-FFF2-40B4-BE49-F238E27FC236}">
                            <a16:creationId xmlns:a16="http://schemas.microsoft.com/office/drawing/2014/main" id="{00000000-0008-0000-0000-00006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F7007" id="Text Box 6759" o:spid="_x0000_s1026" type="#_x0000_t202" style="position:absolute;margin-left:0;margin-top:0;width:6pt;height:2.25pt;z-index:2513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59744" behindDoc="0" locked="0" layoutInCell="1" allowOverlap="1" wp14:anchorId="0553CC1B" wp14:editId="20D4C9E5">
                      <wp:simplePos x="0" y="0"/>
                      <wp:positionH relativeFrom="column">
                        <wp:posOffset>0</wp:posOffset>
                      </wp:positionH>
                      <wp:positionV relativeFrom="paragraph">
                        <wp:posOffset>0</wp:posOffset>
                      </wp:positionV>
                      <wp:extent cx="76200" cy="28575"/>
                      <wp:effectExtent l="19050" t="19050" r="19050" b="28575"/>
                      <wp:wrapNone/>
                      <wp:docPr id="8298" name="Text Box 6758">
                        <a:extLst xmlns:a="http://schemas.openxmlformats.org/drawingml/2006/main">
                          <a:ext uri="{FF2B5EF4-FFF2-40B4-BE49-F238E27FC236}">
                            <a16:creationId xmlns:a16="http://schemas.microsoft.com/office/drawing/2014/main" id="{00000000-0008-0000-0000-00006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978A8" id="Text Box 6758" o:spid="_x0000_s1026" type="#_x0000_t202" style="position:absolute;margin-left:0;margin-top:0;width:6pt;height:2.25pt;z-index:2513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0768" behindDoc="0" locked="0" layoutInCell="1" allowOverlap="1" wp14:anchorId="7AC9CF4B" wp14:editId="1E5206E6">
                      <wp:simplePos x="0" y="0"/>
                      <wp:positionH relativeFrom="column">
                        <wp:posOffset>0</wp:posOffset>
                      </wp:positionH>
                      <wp:positionV relativeFrom="paragraph">
                        <wp:posOffset>0</wp:posOffset>
                      </wp:positionV>
                      <wp:extent cx="76200" cy="28575"/>
                      <wp:effectExtent l="19050" t="19050" r="19050" b="28575"/>
                      <wp:wrapNone/>
                      <wp:docPr id="8299" name="Text Box 6757">
                        <a:extLst xmlns:a="http://schemas.openxmlformats.org/drawingml/2006/main">
                          <a:ext uri="{FF2B5EF4-FFF2-40B4-BE49-F238E27FC236}">
                            <a16:creationId xmlns:a16="http://schemas.microsoft.com/office/drawing/2014/main" id="{00000000-0008-0000-0000-00006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1876B" id="Text Box 6757" o:spid="_x0000_s1026" type="#_x0000_t202" style="position:absolute;margin-left:0;margin-top:0;width:6pt;height:2.25pt;z-index:2513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1792" behindDoc="0" locked="0" layoutInCell="1" allowOverlap="1" wp14:anchorId="2B2265E3" wp14:editId="4BDF5B94">
                      <wp:simplePos x="0" y="0"/>
                      <wp:positionH relativeFrom="column">
                        <wp:posOffset>0</wp:posOffset>
                      </wp:positionH>
                      <wp:positionV relativeFrom="paragraph">
                        <wp:posOffset>0</wp:posOffset>
                      </wp:positionV>
                      <wp:extent cx="76200" cy="28575"/>
                      <wp:effectExtent l="19050" t="19050" r="19050" b="28575"/>
                      <wp:wrapNone/>
                      <wp:docPr id="8300" name="Text Box 6756">
                        <a:extLst xmlns:a="http://schemas.openxmlformats.org/drawingml/2006/main">
                          <a:ext uri="{FF2B5EF4-FFF2-40B4-BE49-F238E27FC236}">
                            <a16:creationId xmlns:a16="http://schemas.microsoft.com/office/drawing/2014/main" id="{00000000-0008-0000-0000-00006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4A6E2" id="Text Box 6756" o:spid="_x0000_s1026" type="#_x0000_t202" style="position:absolute;margin-left:0;margin-top:0;width:6pt;height:2.25pt;z-index:2513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2816" behindDoc="0" locked="0" layoutInCell="1" allowOverlap="1" wp14:anchorId="61AB6FD5" wp14:editId="52C9152E">
                      <wp:simplePos x="0" y="0"/>
                      <wp:positionH relativeFrom="column">
                        <wp:posOffset>0</wp:posOffset>
                      </wp:positionH>
                      <wp:positionV relativeFrom="paragraph">
                        <wp:posOffset>0</wp:posOffset>
                      </wp:positionV>
                      <wp:extent cx="76200" cy="28575"/>
                      <wp:effectExtent l="19050" t="19050" r="19050" b="28575"/>
                      <wp:wrapNone/>
                      <wp:docPr id="8301" name="Text Box 6755">
                        <a:extLst xmlns:a="http://schemas.openxmlformats.org/drawingml/2006/main">
                          <a:ext uri="{FF2B5EF4-FFF2-40B4-BE49-F238E27FC236}">
                            <a16:creationId xmlns:a16="http://schemas.microsoft.com/office/drawing/2014/main" id="{00000000-0008-0000-0000-00006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312CA" id="Text Box 6755" o:spid="_x0000_s1026" type="#_x0000_t202" style="position:absolute;margin-left:0;margin-top:0;width:6pt;height:2.25pt;z-index:2513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3840" behindDoc="0" locked="0" layoutInCell="1" allowOverlap="1" wp14:anchorId="08EE2B54" wp14:editId="073E6C71">
                      <wp:simplePos x="0" y="0"/>
                      <wp:positionH relativeFrom="column">
                        <wp:posOffset>0</wp:posOffset>
                      </wp:positionH>
                      <wp:positionV relativeFrom="paragraph">
                        <wp:posOffset>0</wp:posOffset>
                      </wp:positionV>
                      <wp:extent cx="76200" cy="28575"/>
                      <wp:effectExtent l="19050" t="19050" r="19050" b="28575"/>
                      <wp:wrapNone/>
                      <wp:docPr id="8302" name="Text Box 6754">
                        <a:extLst xmlns:a="http://schemas.openxmlformats.org/drawingml/2006/main">
                          <a:ext uri="{FF2B5EF4-FFF2-40B4-BE49-F238E27FC236}">
                            <a16:creationId xmlns:a16="http://schemas.microsoft.com/office/drawing/2014/main" id="{00000000-0008-0000-0000-00006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87084F" id="Text Box 6754" o:spid="_x0000_s1026" type="#_x0000_t202" style="position:absolute;margin-left:0;margin-top:0;width:6pt;height:2.25pt;z-index:2513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4864" behindDoc="0" locked="0" layoutInCell="1" allowOverlap="1" wp14:anchorId="3400ED0A" wp14:editId="00D2DFA8">
                      <wp:simplePos x="0" y="0"/>
                      <wp:positionH relativeFrom="column">
                        <wp:posOffset>0</wp:posOffset>
                      </wp:positionH>
                      <wp:positionV relativeFrom="paragraph">
                        <wp:posOffset>0</wp:posOffset>
                      </wp:positionV>
                      <wp:extent cx="76200" cy="28575"/>
                      <wp:effectExtent l="19050" t="19050" r="19050" b="28575"/>
                      <wp:wrapNone/>
                      <wp:docPr id="8303" name="Text Box 6753">
                        <a:extLst xmlns:a="http://schemas.openxmlformats.org/drawingml/2006/main">
                          <a:ext uri="{FF2B5EF4-FFF2-40B4-BE49-F238E27FC236}">
                            <a16:creationId xmlns:a16="http://schemas.microsoft.com/office/drawing/2014/main" id="{00000000-0008-0000-0000-00006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DDD8E" id="Text Box 6753" o:spid="_x0000_s1026" type="#_x0000_t202" style="position:absolute;margin-left:0;margin-top:0;width:6pt;height:2.25pt;z-index:2513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5888" behindDoc="0" locked="0" layoutInCell="1" allowOverlap="1" wp14:anchorId="229262F7" wp14:editId="34DAD0C7">
                      <wp:simplePos x="0" y="0"/>
                      <wp:positionH relativeFrom="column">
                        <wp:posOffset>0</wp:posOffset>
                      </wp:positionH>
                      <wp:positionV relativeFrom="paragraph">
                        <wp:posOffset>0</wp:posOffset>
                      </wp:positionV>
                      <wp:extent cx="76200" cy="28575"/>
                      <wp:effectExtent l="19050" t="19050" r="19050" b="28575"/>
                      <wp:wrapNone/>
                      <wp:docPr id="8304" name="Text Box 6752">
                        <a:extLst xmlns:a="http://schemas.openxmlformats.org/drawingml/2006/main">
                          <a:ext uri="{FF2B5EF4-FFF2-40B4-BE49-F238E27FC236}">
                            <a16:creationId xmlns:a16="http://schemas.microsoft.com/office/drawing/2014/main" id="{00000000-0008-0000-0000-00007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A216F" id="Text Box 6752" o:spid="_x0000_s1026" type="#_x0000_t202" style="position:absolute;margin-left:0;margin-top:0;width:6pt;height:2.25pt;z-index:2513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6912" behindDoc="0" locked="0" layoutInCell="1" allowOverlap="1" wp14:anchorId="64EB5866" wp14:editId="4988243B">
                      <wp:simplePos x="0" y="0"/>
                      <wp:positionH relativeFrom="column">
                        <wp:posOffset>0</wp:posOffset>
                      </wp:positionH>
                      <wp:positionV relativeFrom="paragraph">
                        <wp:posOffset>0</wp:posOffset>
                      </wp:positionV>
                      <wp:extent cx="76200" cy="28575"/>
                      <wp:effectExtent l="19050" t="19050" r="19050" b="28575"/>
                      <wp:wrapNone/>
                      <wp:docPr id="8305" name="Text Box 6751">
                        <a:extLst xmlns:a="http://schemas.openxmlformats.org/drawingml/2006/main">
                          <a:ext uri="{FF2B5EF4-FFF2-40B4-BE49-F238E27FC236}">
                            <a16:creationId xmlns:a16="http://schemas.microsoft.com/office/drawing/2014/main" id="{00000000-0008-0000-0000-00007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7252E4" id="Text Box 6751" o:spid="_x0000_s1026" type="#_x0000_t202" style="position:absolute;margin-left:0;margin-top:0;width:6pt;height:2.25pt;z-index:2513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7936" behindDoc="0" locked="0" layoutInCell="1" allowOverlap="1" wp14:anchorId="33AB2383" wp14:editId="06E2CAC9">
                      <wp:simplePos x="0" y="0"/>
                      <wp:positionH relativeFrom="column">
                        <wp:posOffset>0</wp:posOffset>
                      </wp:positionH>
                      <wp:positionV relativeFrom="paragraph">
                        <wp:posOffset>0</wp:posOffset>
                      </wp:positionV>
                      <wp:extent cx="76200" cy="28575"/>
                      <wp:effectExtent l="19050" t="19050" r="19050" b="28575"/>
                      <wp:wrapNone/>
                      <wp:docPr id="8306" name="Text Box 6750">
                        <a:extLst xmlns:a="http://schemas.openxmlformats.org/drawingml/2006/main">
                          <a:ext uri="{FF2B5EF4-FFF2-40B4-BE49-F238E27FC236}">
                            <a16:creationId xmlns:a16="http://schemas.microsoft.com/office/drawing/2014/main" id="{00000000-0008-0000-0000-00007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F11EC" id="Text Box 6750" o:spid="_x0000_s1026" type="#_x0000_t202" style="position:absolute;margin-left:0;margin-top:0;width:6pt;height:2.25pt;z-index:2513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8960" behindDoc="0" locked="0" layoutInCell="1" allowOverlap="1" wp14:anchorId="477E25FE" wp14:editId="458A26A2">
                      <wp:simplePos x="0" y="0"/>
                      <wp:positionH relativeFrom="column">
                        <wp:posOffset>0</wp:posOffset>
                      </wp:positionH>
                      <wp:positionV relativeFrom="paragraph">
                        <wp:posOffset>0</wp:posOffset>
                      </wp:positionV>
                      <wp:extent cx="76200" cy="28575"/>
                      <wp:effectExtent l="19050" t="19050" r="19050" b="28575"/>
                      <wp:wrapNone/>
                      <wp:docPr id="8307" name="Text Box 6749">
                        <a:extLst xmlns:a="http://schemas.openxmlformats.org/drawingml/2006/main">
                          <a:ext uri="{FF2B5EF4-FFF2-40B4-BE49-F238E27FC236}">
                            <a16:creationId xmlns:a16="http://schemas.microsoft.com/office/drawing/2014/main" id="{00000000-0008-0000-0000-00007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EA6B8" id="Text Box 6749" o:spid="_x0000_s1026" type="#_x0000_t202" style="position:absolute;margin-left:0;margin-top:0;width:6pt;height:2.25pt;z-index:2513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69984" behindDoc="0" locked="0" layoutInCell="1" allowOverlap="1" wp14:anchorId="4D844D1A" wp14:editId="5FF8F5BB">
                      <wp:simplePos x="0" y="0"/>
                      <wp:positionH relativeFrom="column">
                        <wp:posOffset>0</wp:posOffset>
                      </wp:positionH>
                      <wp:positionV relativeFrom="paragraph">
                        <wp:posOffset>0</wp:posOffset>
                      </wp:positionV>
                      <wp:extent cx="76200" cy="28575"/>
                      <wp:effectExtent l="19050" t="19050" r="19050" b="28575"/>
                      <wp:wrapNone/>
                      <wp:docPr id="8308" name="Text Box 6748">
                        <a:extLst xmlns:a="http://schemas.openxmlformats.org/drawingml/2006/main">
                          <a:ext uri="{FF2B5EF4-FFF2-40B4-BE49-F238E27FC236}">
                            <a16:creationId xmlns:a16="http://schemas.microsoft.com/office/drawing/2014/main" id="{00000000-0008-0000-0000-00007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259392" id="Text Box 6748" o:spid="_x0000_s1026" type="#_x0000_t202" style="position:absolute;margin-left:0;margin-top:0;width:6pt;height:2.25pt;z-index:2513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1008" behindDoc="0" locked="0" layoutInCell="1" allowOverlap="1" wp14:anchorId="678EB164" wp14:editId="6CF801D0">
                      <wp:simplePos x="0" y="0"/>
                      <wp:positionH relativeFrom="column">
                        <wp:posOffset>0</wp:posOffset>
                      </wp:positionH>
                      <wp:positionV relativeFrom="paragraph">
                        <wp:posOffset>0</wp:posOffset>
                      </wp:positionV>
                      <wp:extent cx="76200" cy="28575"/>
                      <wp:effectExtent l="19050" t="19050" r="19050" b="28575"/>
                      <wp:wrapNone/>
                      <wp:docPr id="8309" name="Text Box 6747">
                        <a:extLst xmlns:a="http://schemas.openxmlformats.org/drawingml/2006/main">
                          <a:ext uri="{FF2B5EF4-FFF2-40B4-BE49-F238E27FC236}">
                            <a16:creationId xmlns:a16="http://schemas.microsoft.com/office/drawing/2014/main" id="{00000000-0008-0000-0000-00007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53F5E" id="Text Box 6747" o:spid="_x0000_s1026" type="#_x0000_t202" style="position:absolute;margin-left:0;margin-top:0;width:6pt;height:2.25pt;z-index:2513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2032" behindDoc="0" locked="0" layoutInCell="1" allowOverlap="1" wp14:anchorId="68382616" wp14:editId="016A8493">
                      <wp:simplePos x="0" y="0"/>
                      <wp:positionH relativeFrom="column">
                        <wp:posOffset>0</wp:posOffset>
                      </wp:positionH>
                      <wp:positionV relativeFrom="paragraph">
                        <wp:posOffset>0</wp:posOffset>
                      </wp:positionV>
                      <wp:extent cx="76200" cy="28575"/>
                      <wp:effectExtent l="19050" t="19050" r="19050" b="28575"/>
                      <wp:wrapNone/>
                      <wp:docPr id="8310" name="Text Box 6746">
                        <a:extLst xmlns:a="http://schemas.openxmlformats.org/drawingml/2006/main">
                          <a:ext uri="{FF2B5EF4-FFF2-40B4-BE49-F238E27FC236}">
                            <a16:creationId xmlns:a16="http://schemas.microsoft.com/office/drawing/2014/main" id="{00000000-0008-0000-0000-00007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8083B" id="Text Box 6746" o:spid="_x0000_s1026" type="#_x0000_t202" style="position:absolute;margin-left:0;margin-top:0;width:6pt;height:2.25pt;z-index:2513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3056" behindDoc="0" locked="0" layoutInCell="1" allowOverlap="1" wp14:anchorId="4D1A1540" wp14:editId="6E6CA031">
                      <wp:simplePos x="0" y="0"/>
                      <wp:positionH relativeFrom="column">
                        <wp:posOffset>0</wp:posOffset>
                      </wp:positionH>
                      <wp:positionV relativeFrom="paragraph">
                        <wp:posOffset>0</wp:posOffset>
                      </wp:positionV>
                      <wp:extent cx="76200" cy="28575"/>
                      <wp:effectExtent l="19050" t="19050" r="19050" b="28575"/>
                      <wp:wrapNone/>
                      <wp:docPr id="8311" name="Text Box 6745">
                        <a:extLst xmlns:a="http://schemas.openxmlformats.org/drawingml/2006/main">
                          <a:ext uri="{FF2B5EF4-FFF2-40B4-BE49-F238E27FC236}">
                            <a16:creationId xmlns:a16="http://schemas.microsoft.com/office/drawing/2014/main" id="{00000000-0008-0000-0000-00007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FF23D" id="Text Box 6745" o:spid="_x0000_s1026" type="#_x0000_t202" style="position:absolute;margin-left:0;margin-top:0;width:6pt;height:2.25pt;z-index:2513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4080" behindDoc="0" locked="0" layoutInCell="1" allowOverlap="1" wp14:anchorId="7CAE0A5E" wp14:editId="584A58C2">
                      <wp:simplePos x="0" y="0"/>
                      <wp:positionH relativeFrom="column">
                        <wp:posOffset>0</wp:posOffset>
                      </wp:positionH>
                      <wp:positionV relativeFrom="paragraph">
                        <wp:posOffset>0</wp:posOffset>
                      </wp:positionV>
                      <wp:extent cx="76200" cy="28575"/>
                      <wp:effectExtent l="19050" t="19050" r="19050" b="28575"/>
                      <wp:wrapNone/>
                      <wp:docPr id="8312" name="Text Box 6744">
                        <a:extLst xmlns:a="http://schemas.openxmlformats.org/drawingml/2006/main">
                          <a:ext uri="{FF2B5EF4-FFF2-40B4-BE49-F238E27FC236}">
                            <a16:creationId xmlns:a16="http://schemas.microsoft.com/office/drawing/2014/main" id="{00000000-0008-0000-0000-00007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76686" id="Text Box 6744" o:spid="_x0000_s1026" type="#_x0000_t202" style="position:absolute;margin-left:0;margin-top:0;width:6pt;height:2.25pt;z-index:2513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5104" behindDoc="0" locked="0" layoutInCell="1" allowOverlap="1" wp14:anchorId="3BD0BB59" wp14:editId="373BF181">
                      <wp:simplePos x="0" y="0"/>
                      <wp:positionH relativeFrom="column">
                        <wp:posOffset>0</wp:posOffset>
                      </wp:positionH>
                      <wp:positionV relativeFrom="paragraph">
                        <wp:posOffset>0</wp:posOffset>
                      </wp:positionV>
                      <wp:extent cx="76200" cy="28575"/>
                      <wp:effectExtent l="19050" t="19050" r="19050" b="28575"/>
                      <wp:wrapNone/>
                      <wp:docPr id="8313" name="Text Box 6743">
                        <a:extLst xmlns:a="http://schemas.openxmlformats.org/drawingml/2006/main">
                          <a:ext uri="{FF2B5EF4-FFF2-40B4-BE49-F238E27FC236}">
                            <a16:creationId xmlns:a16="http://schemas.microsoft.com/office/drawing/2014/main" id="{00000000-0008-0000-0000-00007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98FC2" id="Text Box 6743" o:spid="_x0000_s1026" type="#_x0000_t202" style="position:absolute;margin-left:0;margin-top:0;width:6pt;height:2.25pt;z-index:2513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6128" behindDoc="0" locked="0" layoutInCell="1" allowOverlap="1" wp14:anchorId="51B02145" wp14:editId="11ACB257">
                      <wp:simplePos x="0" y="0"/>
                      <wp:positionH relativeFrom="column">
                        <wp:posOffset>0</wp:posOffset>
                      </wp:positionH>
                      <wp:positionV relativeFrom="paragraph">
                        <wp:posOffset>0</wp:posOffset>
                      </wp:positionV>
                      <wp:extent cx="76200" cy="28575"/>
                      <wp:effectExtent l="19050" t="19050" r="19050" b="28575"/>
                      <wp:wrapNone/>
                      <wp:docPr id="8314" name="Text Box 6742">
                        <a:extLst xmlns:a="http://schemas.openxmlformats.org/drawingml/2006/main">
                          <a:ext uri="{FF2B5EF4-FFF2-40B4-BE49-F238E27FC236}">
                            <a16:creationId xmlns:a16="http://schemas.microsoft.com/office/drawing/2014/main" id="{00000000-0008-0000-0000-00007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051B8" id="Text Box 6742" o:spid="_x0000_s1026" type="#_x0000_t202" style="position:absolute;margin-left:0;margin-top:0;width:6pt;height:2.25pt;z-index:2513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7152" behindDoc="0" locked="0" layoutInCell="1" allowOverlap="1" wp14:anchorId="6CF92908" wp14:editId="29426A3B">
                      <wp:simplePos x="0" y="0"/>
                      <wp:positionH relativeFrom="column">
                        <wp:posOffset>0</wp:posOffset>
                      </wp:positionH>
                      <wp:positionV relativeFrom="paragraph">
                        <wp:posOffset>0</wp:posOffset>
                      </wp:positionV>
                      <wp:extent cx="76200" cy="28575"/>
                      <wp:effectExtent l="19050" t="19050" r="19050" b="28575"/>
                      <wp:wrapNone/>
                      <wp:docPr id="8315" name="Text Box 6741">
                        <a:extLst xmlns:a="http://schemas.openxmlformats.org/drawingml/2006/main">
                          <a:ext uri="{FF2B5EF4-FFF2-40B4-BE49-F238E27FC236}">
                            <a16:creationId xmlns:a16="http://schemas.microsoft.com/office/drawing/2014/main" id="{00000000-0008-0000-0000-00007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DB2ED" id="Text Box 6741" o:spid="_x0000_s1026" type="#_x0000_t202" style="position:absolute;margin-left:0;margin-top:0;width:6pt;height:2.25pt;z-index:2513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8176" behindDoc="0" locked="0" layoutInCell="1" allowOverlap="1" wp14:anchorId="2DA8175C" wp14:editId="73F21CDE">
                      <wp:simplePos x="0" y="0"/>
                      <wp:positionH relativeFrom="column">
                        <wp:posOffset>0</wp:posOffset>
                      </wp:positionH>
                      <wp:positionV relativeFrom="paragraph">
                        <wp:posOffset>0</wp:posOffset>
                      </wp:positionV>
                      <wp:extent cx="76200" cy="28575"/>
                      <wp:effectExtent l="19050" t="19050" r="19050" b="28575"/>
                      <wp:wrapNone/>
                      <wp:docPr id="8316" name="Text Box 6740">
                        <a:extLst xmlns:a="http://schemas.openxmlformats.org/drawingml/2006/main">
                          <a:ext uri="{FF2B5EF4-FFF2-40B4-BE49-F238E27FC236}">
                            <a16:creationId xmlns:a16="http://schemas.microsoft.com/office/drawing/2014/main" id="{00000000-0008-0000-0000-00007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C04B1" id="Text Box 6740" o:spid="_x0000_s1026" type="#_x0000_t202" style="position:absolute;margin-left:0;margin-top:0;width:6pt;height:2.25pt;z-index:2513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79200" behindDoc="0" locked="0" layoutInCell="1" allowOverlap="1" wp14:anchorId="2494FD37" wp14:editId="2A4A5CC6">
                      <wp:simplePos x="0" y="0"/>
                      <wp:positionH relativeFrom="column">
                        <wp:posOffset>0</wp:posOffset>
                      </wp:positionH>
                      <wp:positionV relativeFrom="paragraph">
                        <wp:posOffset>0</wp:posOffset>
                      </wp:positionV>
                      <wp:extent cx="76200" cy="28575"/>
                      <wp:effectExtent l="19050" t="19050" r="19050" b="28575"/>
                      <wp:wrapNone/>
                      <wp:docPr id="8317" name="Text Box 6739">
                        <a:extLst xmlns:a="http://schemas.openxmlformats.org/drawingml/2006/main">
                          <a:ext uri="{FF2B5EF4-FFF2-40B4-BE49-F238E27FC236}">
                            <a16:creationId xmlns:a16="http://schemas.microsoft.com/office/drawing/2014/main" id="{00000000-0008-0000-0000-00007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2E890" id="Text Box 6739" o:spid="_x0000_s1026" type="#_x0000_t202" style="position:absolute;margin-left:0;margin-top:0;width:6pt;height:2.25pt;z-index:2513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0224" behindDoc="0" locked="0" layoutInCell="1" allowOverlap="1" wp14:anchorId="02C2E3D4" wp14:editId="01D5CF9B">
                      <wp:simplePos x="0" y="0"/>
                      <wp:positionH relativeFrom="column">
                        <wp:posOffset>0</wp:posOffset>
                      </wp:positionH>
                      <wp:positionV relativeFrom="paragraph">
                        <wp:posOffset>0</wp:posOffset>
                      </wp:positionV>
                      <wp:extent cx="76200" cy="28575"/>
                      <wp:effectExtent l="19050" t="19050" r="19050" b="28575"/>
                      <wp:wrapNone/>
                      <wp:docPr id="8318" name="Text Box 6738">
                        <a:extLst xmlns:a="http://schemas.openxmlformats.org/drawingml/2006/main">
                          <a:ext uri="{FF2B5EF4-FFF2-40B4-BE49-F238E27FC236}">
                            <a16:creationId xmlns:a16="http://schemas.microsoft.com/office/drawing/2014/main" id="{00000000-0008-0000-0000-00007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DA34B" id="Text Box 6738" o:spid="_x0000_s1026" type="#_x0000_t202" style="position:absolute;margin-left:0;margin-top:0;width:6pt;height:2.25pt;z-index:2513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1248" behindDoc="0" locked="0" layoutInCell="1" allowOverlap="1" wp14:anchorId="09AADC03" wp14:editId="028A1F37">
                      <wp:simplePos x="0" y="0"/>
                      <wp:positionH relativeFrom="column">
                        <wp:posOffset>0</wp:posOffset>
                      </wp:positionH>
                      <wp:positionV relativeFrom="paragraph">
                        <wp:posOffset>0</wp:posOffset>
                      </wp:positionV>
                      <wp:extent cx="76200" cy="28575"/>
                      <wp:effectExtent l="19050" t="19050" r="19050" b="28575"/>
                      <wp:wrapNone/>
                      <wp:docPr id="8319" name="Text Box 6737">
                        <a:extLst xmlns:a="http://schemas.openxmlformats.org/drawingml/2006/main">
                          <a:ext uri="{FF2B5EF4-FFF2-40B4-BE49-F238E27FC236}">
                            <a16:creationId xmlns:a16="http://schemas.microsoft.com/office/drawing/2014/main" id="{00000000-0008-0000-0000-00007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E747AD" id="Text Box 6737" o:spid="_x0000_s1026" type="#_x0000_t202" style="position:absolute;margin-left:0;margin-top:0;width:6pt;height:2.25pt;z-index:2513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2272" behindDoc="0" locked="0" layoutInCell="1" allowOverlap="1" wp14:anchorId="7AC72812" wp14:editId="07DC336A">
                      <wp:simplePos x="0" y="0"/>
                      <wp:positionH relativeFrom="column">
                        <wp:posOffset>0</wp:posOffset>
                      </wp:positionH>
                      <wp:positionV relativeFrom="paragraph">
                        <wp:posOffset>0</wp:posOffset>
                      </wp:positionV>
                      <wp:extent cx="76200" cy="28575"/>
                      <wp:effectExtent l="19050" t="19050" r="19050" b="28575"/>
                      <wp:wrapNone/>
                      <wp:docPr id="8320" name="Text Box 6736">
                        <a:extLst xmlns:a="http://schemas.openxmlformats.org/drawingml/2006/main">
                          <a:ext uri="{FF2B5EF4-FFF2-40B4-BE49-F238E27FC236}">
                            <a16:creationId xmlns:a16="http://schemas.microsoft.com/office/drawing/2014/main" id="{00000000-0008-0000-0000-00008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CF337" id="Text Box 6736" o:spid="_x0000_s1026" type="#_x0000_t202" style="position:absolute;margin-left:0;margin-top:0;width:6pt;height:2.25pt;z-index:2513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3296" behindDoc="0" locked="0" layoutInCell="1" allowOverlap="1" wp14:anchorId="4559283A" wp14:editId="25AD16FD">
                      <wp:simplePos x="0" y="0"/>
                      <wp:positionH relativeFrom="column">
                        <wp:posOffset>0</wp:posOffset>
                      </wp:positionH>
                      <wp:positionV relativeFrom="paragraph">
                        <wp:posOffset>0</wp:posOffset>
                      </wp:positionV>
                      <wp:extent cx="76200" cy="28575"/>
                      <wp:effectExtent l="19050" t="19050" r="19050" b="28575"/>
                      <wp:wrapNone/>
                      <wp:docPr id="8321" name="Text Box 6735">
                        <a:extLst xmlns:a="http://schemas.openxmlformats.org/drawingml/2006/main">
                          <a:ext uri="{FF2B5EF4-FFF2-40B4-BE49-F238E27FC236}">
                            <a16:creationId xmlns:a16="http://schemas.microsoft.com/office/drawing/2014/main" id="{00000000-0008-0000-0000-00008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5E60AD" id="Text Box 6735" o:spid="_x0000_s1026" type="#_x0000_t202" style="position:absolute;margin-left:0;margin-top:0;width:6pt;height:2.25pt;z-index:2513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4320" behindDoc="0" locked="0" layoutInCell="1" allowOverlap="1" wp14:anchorId="086900C8" wp14:editId="7C579D93">
                      <wp:simplePos x="0" y="0"/>
                      <wp:positionH relativeFrom="column">
                        <wp:posOffset>0</wp:posOffset>
                      </wp:positionH>
                      <wp:positionV relativeFrom="paragraph">
                        <wp:posOffset>0</wp:posOffset>
                      </wp:positionV>
                      <wp:extent cx="76200" cy="28575"/>
                      <wp:effectExtent l="19050" t="19050" r="19050" b="28575"/>
                      <wp:wrapNone/>
                      <wp:docPr id="8322" name="Text Box 6734">
                        <a:extLst xmlns:a="http://schemas.openxmlformats.org/drawingml/2006/main">
                          <a:ext uri="{FF2B5EF4-FFF2-40B4-BE49-F238E27FC236}">
                            <a16:creationId xmlns:a16="http://schemas.microsoft.com/office/drawing/2014/main" id="{00000000-0008-0000-0000-00008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86CBA" id="Text Box 6734" o:spid="_x0000_s1026" type="#_x0000_t202" style="position:absolute;margin-left:0;margin-top:0;width:6pt;height:2.25pt;z-index:2513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5344" behindDoc="0" locked="0" layoutInCell="1" allowOverlap="1" wp14:anchorId="3F4FA59D" wp14:editId="48450AD6">
                      <wp:simplePos x="0" y="0"/>
                      <wp:positionH relativeFrom="column">
                        <wp:posOffset>0</wp:posOffset>
                      </wp:positionH>
                      <wp:positionV relativeFrom="paragraph">
                        <wp:posOffset>0</wp:posOffset>
                      </wp:positionV>
                      <wp:extent cx="76200" cy="28575"/>
                      <wp:effectExtent l="19050" t="19050" r="19050" b="28575"/>
                      <wp:wrapNone/>
                      <wp:docPr id="8323" name="Text Box 6733">
                        <a:extLst xmlns:a="http://schemas.openxmlformats.org/drawingml/2006/main">
                          <a:ext uri="{FF2B5EF4-FFF2-40B4-BE49-F238E27FC236}">
                            <a16:creationId xmlns:a16="http://schemas.microsoft.com/office/drawing/2014/main" id="{00000000-0008-0000-0000-00008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56E848" id="Text Box 6733" o:spid="_x0000_s1026" type="#_x0000_t202" style="position:absolute;margin-left:0;margin-top:0;width:6pt;height:2.25pt;z-index:2513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6368" behindDoc="0" locked="0" layoutInCell="1" allowOverlap="1" wp14:anchorId="6D915146" wp14:editId="1BBD8617">
                      <wp:simplePos x="0" y="0"/>
                      <wp:positionH relativeFrom="column">
                        <wp:posOffset>0</wp:posOffset>
                      </wp:positionH>
                      <wp:positionV relativeFrom="paragraph">
                        <wp:posOffset>0</wp:posOffset>
                      </wp:positionV>
                      <wp:extent cx="76200" cy="28575"/>
                      <wp:effectExtent l="19050" t="19050" r="19050" b="28575"/>
                      <wp:wrapNone/>
                      <wp:docPr id="8324" name="Text Box 6732">
                        <a:extLst xmlns:a="http://schemas.openxmlformats.org/drawingml/2006/main">
                          <a:ext uri="{FF2B5EF4-FFF2-40B4-BE49-F238E27FC236}">
                            <a16:creationId xmlns:a16="http://schemas.microsoft.com/office/drawing/2014/main" id="{00000000-0008-0000-0000-00008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836AE" id="Text Box 6732" o:spid="_x0000_s1026" type="#_x0000_t202" style="position:absolute;margin-left:0;margin-top:0;width:6pt;height:2.25pt;z-index:2513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7392" behindDoc="0" locked="0" layoutInCell="1" allowOverlap="1" wp14:anchorId="7AE7D114" wp14:editId="50CDEBBC">
                      <wp:simplePos x="0" y="0"/>
                      <wp:positionH relativeFrom="column">
                        <wp:posOffset>0</wp:posOffset>
                      </wp:positionH>
                      <wp:positionV relativeFrom="paragraph">
                        <wp:posOffset>0</wp:posOffset>
                      </wp:positionV>
                      <wp:extent cx="76200" cy="28575"/>
                      <wp:effectExtent l="19050" t="19050" r="19050" b="28575"/>
                      <wp:wrapNone/>
                      <wp:docPr id="8325" name="Text Box 6731">
                        <a:extLst xmlns:a="http://schemas.openxmlformats.org/drawingml/2006/main">
                          <a:ext uri="{FF2B5EF4-FFF2-40B4-BE49-F238E27FC236}">
                            <a16:creationId xmlns:a16="http://schemas.microsoft.com/office/drawing/2014/main" id="{00000000-0008-0000-0000-00008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3C579" id="Text Box 6731" o:spid="_x0000_s1026" type="#_x0000_t202" style="position:absolute;margin-left:0;margin-top:0;width:6pt;height:2.25pt;z-index:2513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8416" behindDoc="0" locked="0" layoutInCell="1" allowOverlap="1" wp14:anchorId="2A4CE6C6" wp14:editId="06D95ACD">
                      <wp:simplePos x="0" y="0"/>
                      <wp:positionH relativeFrom="column">
                        <wp:posOffset>0</wp:posOffset>
                      </wp:positionH>
                      <wp:positionV relativeFrom="paragraph">
                        <wp:posOffset>0</wp:posOffset>
                      </wp:positionV>
                      <wp:extent cx="76200" cy="28575"/>
                      <wp:effectExtent l="19050" t="19050" r="19050" b="28575"/>
                      <wp:wrapNone/>
                      <wp:docPr id="8326" name="Text Box 6730">
                        <a:extLst xmlns:a="http://schemas.openxmlformats.org/drawingml/2006/main">
                          <a:ext uri="{FF2B5EF4-FFF2-40B4-BE49-F238E27FC236}">
                            <a16:creationId xmlns:a16="http://schemas.microsoft.com/office/drawing/2014/main" id="{00000000-0008-0000-0000-00008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4E2E6" id="Text Box 6730" o:spid="_x0000_s1026" type="#_x0000_t202" style="position:absolute;margin-left:0;margin-top:0;width:6pt;height:2.25pt;z-index:2513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89440" behindDoc="0" locked="0" layoutInCell="1" allowOverlap="1" wp14:anchorId="633E132B" wp14:editId="5B7D133B">
                      <wp:simplePos x="0" y="0"/>
                      <wp:positionH relativeFrom="column">
                        <wp:posOffset>0</wp:posOffset>
                      </wp:positionH>
                      <wp:positionV relativeFrom="paragraph">
                        <wp:posOffset>0</wp:posOffset>
                      </wp:positionV>
                      <wp:extent cx="76200" cy="28575"/>
                      <wp:effectExtent l="19050" t="19050" r="19050" b="28575"/>
                      <wp:wrapNone/>
                      <wp:docPr id="8327" name="Text Box 6729">
                        <a:extLst xmlns:a="http://schemas.openxmlformats.org/drawingml/2006/main">
                          <a:ext uri="{FF2B5EF4-FFF2-40B4-BE49-F238E27FC236}">
                            <a16:creationId xmlns:a16="http://schemas.microsoft.com/office/drawing/2014/main" id="{00000000-0008-0000-0000-00008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2266A" id="Text Box 6729" o:spid="_x0000_s1026" type="#_x0000_t202" style="position:absolute;margin-left:0;margin-top:0;width:6pt;height:2.25pt;z-index:2513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0464" behindDoc="0" locked="0" layoutInCell="1" allowOverlap="1" wp14:anchorId="5F723F45" wp14:editId="6857B771">
                      <wp:simplePos x="0" y="0"/>
                      <wp:positionH relativeFrom="column">
                        <wp:posOffset>0</wp:posOffset>
                      </wp:positionH>
                      <wp:positionV relativeFrom="paragraph">
                        <wp:posOffset>0</wp:posOffset>
                      </wp:positionV>
                      <wp:extent cx="76200" cy="28575"/>
                      <wp:effectExtent l="19050" t="19050" r="19050" b="28575"/>
                      <wp:wrapNone/>
                      <wp:docPr id="8328" name="Text Box 6728">
                        <a:extLst xmlns:a="http://schemas.openxmlformats.org/drawingml/2006/main">
                          <a:ext uri="{FF2B5EF4-FFF2-40B4-BE49-F238E27FC236}">
                            <a16:creationId xmlns:a16="http://schemas.microsoft.com/office/drawing/2014/main" id="{00000000-0008-0000-0000-00008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F9093" id="Text Box 6728" o:spid="_x0000_s1026" type="#_x0000_t202" style="position:absolute;margin-left:0;margin-top:0;width:6pt;height:2.25pt;z-index:2513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1488" behindDoc="0" locked="0" layoutInCell="1" allowOverlap="1" wp14:anchorId="3CF2346D" wp14:editId="0825514E">
                      <wp:simplePos x="0" y="0"/>
                      <wp:positionH relativeFrom="column">
                        <wp:posOffset>0</wp:posOffset>
                      </wp:positionH>
                      <wp:positionV relativeFrom="paragraph">
                        <wp:posOffset>0</wp:posOffset>
                      </wp:positionV>
                      <wp:extent cx="76200" cy="28575"/>
                      <wp:effectExtent l="19050" t="19050" r="19050" b="28575"/>
                      <wp:wrapNone/>
                      <wp:docPr id="8329" name="Text Box 6727">
                        <a:extLst xmlns:a="http://schemas.openxmlformats.org/drawingml/2006/main">
                          <a:ext uri="{FF2B5EF4-FFF2-40B4-BE49-F238E27FC236}">
                            <a16:creationId xmlns:a16="http://schemas.microsoft.com/office/drawing/2014/main" id="{00000000-0008-0000-0000-00008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8163C" id="Text Box 6727" o:spid="_x0000_s1026" type="#_x0000_t202" style="position:absolute;margin-left:0;margin-top:0;width:6pt;height:2.25pt;z-index:2513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2512" behindDoc="0" locked="0" layoutInCell="1" allowOverlap="1" wp14:anchorId="32D204D4" wp14:editId="1AACDC5A">
                      <wp:simplePos x="0" y="0"/>
                      <wp:positionH relativeFrom="column">
                        <wp:posOffset>0</wp:posOffset>
                      </wp:positionH>
                      <wp:positionV relativeFrom="paragraph">
                        <wp:posOffset>0</wp:posOffset>
                      </wp:positionV>
                      <wp:extent cx="76200" cy="28575"/>
                      <wp:effectExtent l="19050" t="19050" r="19050" b="28575"/>
                      <wp:wrapNone/>
                      <wp:docPr id="8330" name="Text Box 6726">
                        <a:extLst xmlns:a="http://schemas.openxmlformats.org/drawingml/2006/main">
                          <a:ext uri="{FF2B5EF4-FFF2-40B4-BE49-F238E27FC236}">
                            <a16:creationId xmlns:a16="http://schemas.microsoft.com/office/drawing/2014/main" id="{00000000-0008-0000-0000-00008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DA604" id="Text Box 6726" o:spid="_x0000_s1026" type="#_x0000_t202" style="position:absolute;margin-left:0;margin-top:0;width:6pt;height:2.25pt;z-index:2513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3536" behindDoc="0" locked="0" layoutInCell="1" allowOverlap="1" wp14:anchorId="3E0FFA94" wp14:editId="748E3951">
                      <wp:simplePos x="0" y="0"/>
                      <wp:positionH relativeFrom="column">
                        <wp:posOffset>0</wp:posOffset>
                      </wp:positionH>
                      <wp:positionV relativeFrom="paragraph">
                        <wp:posOffset>0</wp:posOffset>
                      </wp:positionV>
                      <wp:extent cx="76200" cy="28575"/>
                      <wp:effectExtent l="19050" t="19050" r="19050" b="28575"/>
                      <wp:wrapNone/>
                      <wp:docPr id="8331" name="Text Box 6725">
                        <a:extLst xmlns:a="http://schemas.openxmlformats.org/drawingml/2006/main">
                          <a:ext uri="{FF2B5EF4-FFF2-40B4-BE49-F238E27FC236}">
                            <a16:creationId xmlns:a16="http://schemas.microsoft.com/office/drawing/2014/main" id="{00000000-0008-0000-0000-00008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C53ED3" id="Text Box 6725" o:spid="_x0000_s1026" type="#_x0000_t202" style="position:absolute;margin-left:0;margin-top:0;width:6pt;height:2.25pt;z-index:2513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4560" behindDoc="0" locked="0" layoutInCell="1" allowOverlap="1" wp14:anchorId="060CD723" wp14:editId="0F39C35A">
                      <wp:simplePos x="0" y="0"/>
                      <wp:positionH relativeFrom="column">
                        <wp:posOffset>0</wp:posOffset>
                      </wp:positionH>
                      <wp:positionV relativeFrom="paragraph">
                        <wp:posOffset>0</wp:posOffset>
                      </wp:positionV>
                      <wp:extent cx="76200" cy="28575"/>
                      <wp:effectExtent l="19050" t="19050" r="19050" b="28575"/>
                      <wp:wrapNone/>
                      <wp:docPr id="8332" name="Text Box 6724">
                        <a:extLst xmlns:a="http://schemas.openxmlformats.org/drawingml/2006/main">
                          <a:ext uri="{FF2B5EF4-FFF2-40B4-BE49-F238E27FC236}">
                            <a16:creationId xmlns:a16="http://schemas.microsoft.com/office/drawing/2014/main" id="{00000000-0008-0000-0000-00008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0AD40" id="Text Box 6724" o:spid="_x0000_s1026" type="#_x0000_t202" style="position:absolute;margin-left:0;margin-top:0;width:6pt;height:2.25pt;z-index:2513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5584" behindDoc="0" locked="0" layoutInCell="1" allowOverlap="1" wp14:anchorId="35A60540" wp14:editId="36080EF7">
                      <wp:simplePos x="0" y="0"/>
                      <wp:positionH relativeFrom="column">
                        <wp:posOffset>0</wp:posOffset>
                      </wp:positionH>
                      <wp:positionV relativeFrom="paragraph">
                        <wp:posOffset>0</wp:posOffset>
                      </wp:positionV>
                      <wp:extent cx="76200" cy="28575"/>
                      <wp:effectExtent l="19050" t="19050" r="19050" b="28575"/>
                      <wp:wrapNone/>
                      <wp:docPr id="8333" name="Text Box 6723">
                        <a:extLst xmlns:a="http://schemas.openxmlformats.org/drawingml/2006/main">
                          <a:ext uri="{FF2B5EF4-FFF2-40B4-BE49-F238E27FC236}">
                            <a16:creationId xmlns:a16="http://schemas.microsoft.com/office/drawing/2014/main" id="{00000000-0008-0000-0000-00008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D77AB" id="Text Box 6723" o:spid="_x0000_s1026" type="#_x0000_t202" style="position:absolute;margin-left:0;margin-top:0;width:6pt;height:2.25pt;z-index:2513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6608" behindDoc="0" locked="0" layoutInCell="1" allowOverlap="1" wp14:anchorId="3D24302F" wp14:editId="6E32E734">
                      <wp:simplePos x="0" y="0"/>
                      <wp:positionH relativeFrom="column">
                        <wp:posOffset>0</wp:posOffset>
                      </wp:positionH>
                      <wp:positionV relativeFrom="paragraph">
                        <wp:posOffset>0</wp:posOffset>
                      </wp:positionV>
                      <wp:extent cx="76200" cy="28575"/>
                      <wp:effectExtent l="19050" t="19050" r="19050" b="28575"/>
                      <wp:wrapNone/>
                      <wp:docPr id="8334" name="Text Box 6722">
                        <a:extLst xmlns:a="http://schemas.openxmlformats.org/drawingml/2006/main">
                          <a:ext uri="{FF2B5EF4-FFF2-40B4-BE49-F238E27FC236}">
                            <a16:creationId xmlns:a16="http://schemas.microsoft.com/office/drawing/2014/main" id="{00000000-0008-0000-0000-00008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1A2B5" id="Text Box 6722" o:spid="_x0000_s1026" type="#_x0000_t202" style="position:absolute;margin-left:0;margin-top:0;width:6pt;height:2.25pt;z-index:2513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7632" behindDoc="0" locked="0" layoutInCell="1" allowOverlap="1" wp14:anchorId="30593CF0" wp14:editId="31DCAF0D">
                      <wp:simplePos x="0" y="0"/>
                      <wp:positionH relativeFrom="column">
                        <wp:posOffset>0</wp:posOffset>
                      </wp:positionH>
                      <wp:positionV relativeFrom="paragraph">
                        <wp:posOffset>0</wp:posOffset>
                      </wp:positionV>
                      <wp:extent cx="76200" cy="28575"/>
                      <wp:effectExtent l="19050" t="19050" r="19050" b="28575"/>
                      <wp:wrapNone/>
                      <wp:docPr id="8335" name="Text Box 6721">
                        <a:extLst xmlns:a="http://schemas.openxmlformats.org/drawingml/2006/main">
                          <a:ext uri="{FF2B5EF4-FFF2-40B4-BE49-F238E27FC236}">
                            <a16:creationId xmlns:a16="http://schemas.microsoft.com/office/drawing/2014/main" id="{00000000-0008-0000-0000-00008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25918" id="Text Box 6721" o:spid="_x0000_s1026" type="#_x0000_t202" style="position:absolute;margin-left:0;margin-top:0;width:6pt;height:2.25pt;z-index:2513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8656" behindDoc="0" locked="0" layoutInCell="1" allowOverlap="1" wp14:anchorId="6A839010" wp14:editId="7A34549E">
                      <wp:simplePos x="0" y="0"/>
                      <wp:positionH relativeFrom="column">
                        <wp:posOffset>0</wp:posOffset>
                      </wp:positionH>
                      <wp:positionV relativeFrom="paragraph">
                        <wp:posOffset>0</wp:posOffset>
                      </wp:positionV>
                      <wp:extent cx="76200" cy="28575"/>
                      <wp:effectExtent l="19050" t="19050" r="19050" b="28575"/>
                      <wp:wrapNone/>
                      <wp:docPr id="8336" name="Text Box 6720">
                        <a:extLst xmlns:a="http://schemas.openxmlformats.org/drawingml/2006/main">
                          <a:ext uri="{FF2B5EF4-FFF2-40B4-BE49-F238E27FC236}">
                            <a16:creationId xmlns:a16="http://schemas.microsoft.com/office/drawing/2014/main" id="{00000000-0008-0000-0000-00009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13A48" id="Text Box 6720" o:spid="_x0000_s1026" type="#_x0000_t202" style="position:absolute;margin-left:0;margin-top:0;width:6pt;height:2.25pt;z-index:2513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399680" behindDoc="0" locked="0" layoutInCell="1" allowOverlap="1" wp14:anchorId="543A9D96" wp14:editId="449F3BDE">
                      <wp:simplePos x="0" y="0"/>
                      <wp:positionH relativeFrom="column">
                        <wp:posOffset>0</wp:posOffset>
                      </wp:positionH>
                      <wp:positionV relativeFrom="paragraph">
                        <wp:posOffset>0</wp:posOffset>
                      </wp:positionV>
                      <wp:extent cx="76200" cy="28575"/>
                      <wp:effectExtent l="19050" t="19050" r="19050" b="28575"/>
                      <wp:wrapNone/>
                      <wp:docPr id="8337" name="Text Box 6719">
                        <a:extLst xmlns:a="http://schemas.openxmlformats.org/drawingml/2006/main">
                          <a:ext uri="{FF2B5EF4-FFF2-40B4-BE49-F238E27FC236}">
                            <a16:creationId xmlns:a16="http://schemas.microsoft.com/office/drawing/2014/main" id="{00000000-0008-0000-0000-00009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1951A" id="Text Box 6719" o:spid="_x0000_s1026" type="#_x0000_t202" style="position:absolute;margin-left:0;margin-top:0;width:6pt;height:2.25pt;z-index:2513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0704" behindDoc="0" locked="0" layoutInCell="1" allowOverlap="1" wp14:anchorId="67BC7348" wp14:editId="2BC880E7">
                      <wp:simplePos x="0" y="0"/>
                      <wp:positionH relativeFrom="column">
                        <wp:posOffset>0</wp:posOffset>
                      </wp:positionH>
                      <wp:positionV relativeFrom="paragraph">
                        <wp:posOffset>0</wp:posOffset>
                      </wp:positionV>
                      <wp:extent cx="76200" cy="28575"/>
                      <wp:effectExtent l="19050" t="19050" r="19050" b="28575"/>
                      <wp:wrapNone/>
                      <wp:docPr id="8338" name="Text Box 6718">
                        <a:extLst xmlns:a="http://schemas.openxmlformats.org/drawingml/2006/main">
                          <a:ext uri="{FF2B5EF4-FFF2-40B4-BE49-F238E27FC236}">
                            <a16:creationId xmlns:a16="http://schemas.microsoft.com/office/drawing/2014/main" id="{00000000-0008-0000-0000-00009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520AFE" id="Text Box 6718" o:spid="_x0000_s1026" type="#_x0000_t202" style="position:absolute;margin-left:0;margin-top:0;width:6pt;height:2.25pt;z-index:2514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1728" behindDoc="0" locked="0" layoutInCell="1" allowOverlap="1" wp14:anchorId="439F91A9" wp14:editId="4605DBCF">
                      <wp:simplePos x="0" y="0"/>
                      <wp:positionH relativeFrom="column">
                        <wp:posOffset>0</wp:posOffset>
                      </wp:positionH>
                      <wp:positionV relativeFrom="paragraph">
                        <wp:posOffset>0</wp:posOffset>
                      </wp:positionV>
                      <wp:extent cx="76200" cy="28575"/>
                      <wp:effectExtent l="19050" t="19050" r="19050" b="28575"/>
                      <wp:wrapNone/>
                      <wp:docPr id="8339" name="Text Box 6717">
                        <a:extLst xmlns:a="http://schemas.openxmlformats.org/drawingml/2006/main">
                          <a:ext uri="{FF2B5EF4-FFF2-40B4-BE49-F238E27FC236}">
                            <a16:creationId xmlns:a16="http://schemas.microsoft.com/office/drawing/2014/main" id="{00000000-0008-0000-0000-00009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8CE0CF" id="Text Box 6717" o:spid="_x0000_s1026" type="#_x0000_t202" style="position:absolute;margin-left:0;margin-top:0;width:6pt;height:2.2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2752" behindDoc="0" locked="0" layoutInCell="1" allowOverlap="1" wp14:anchorId="5BA3C793" wp14:editId="69CE6F62">
                      <wp:simplePos x="0" y="0"/>
                      <wp:positionH relativeFrom="column">
                        <wp:posOffset>0</wp:posOffset>
                      </wp:positionH>
                      <wp:positionV relativeFrom="paragraph">
                        <wp:posOffset>0</wp:posOffset>
                      </wp:positionV>
                      <wp:extent cx="76200" cy="28575"/>
                      <wp:effectExtent l="19050" t="19050" r="19050" b="28575"/>
                      <wp:wrapNone/>
                      <wp:docPr id="8340" name="Text Box 6716">
                        <a:extLst xmlns:a="http://schemas.openxmlformats.org/drawingml/2006/main">
                          <a:ext uri="{FF2B5EF4-FFF2-40B4-BE49-F238E27FC236}">
                            <a16:creationId xmlns:a16="http://schemas.microsoft.com/office/drawing/2014/main" id="{00000000-0008-0000-0000-00009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2CB74" id="Text Box 6716" o:spid="_x0000_s1026" type="#_x0000_t202" style="position:absolute;margin-left:0;margin-top:0;width:6pt;height:2.25pt;z-index:2514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3776" behindDoc="0" locked="0" layoutInCell="1" allowOverlap="1" wp14:anchorId="352C41AC" wp14:editId="2F9404FA">
                      <wp:simplePos x="0" y="0"/>
                      <wp:positionH relativeFrom="column">
                        <wp:posOffset>0</wp:posOffset>
                      </wp:positionH>
                      <wp:positionV relativeFrom="paragraph">
                        <wp:posOffset>0</wp:posOffset>
                      </wp:positionV>
                      <wp:extent cx="76200" cy="28575"/>
                      <wp:effectExtent l="19050" t="19050" r="19050" b="28575"/>
                      <wp:wrapNone/>
                      <wp:docPr id="8341" name="Text Box 6715">
                        <a:extLst xmlns:a="http://schemas.openxmlformats.org/drawingml/2006/main">
                          <a:ext uri="{FF2B5EF4-FFF2-40B4-BE49-F238E27FC236}">
                            <a16:creationId xmlns:a16="http://schemas.microsoft.com/office/drawing/2014/main" id="{00000000-0008-0000-0000-00009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5A3CB" id="Text Box 6715" o:spid="_x0000_s1026" type="#_x0000_t202" style="position:absolute;margin-left:0;margin-top:0;width:6pt;height:2.25pt;z-index:2514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4800" behindDoc="0" locked="0" layoutInCell="1" allowOverlap="1" wp14:anchorId="7DE03334" wp14:editId="5C8FC6C2">
                      <wp:simplePos x="0" y="0"/>
                      <wp:positionH relativeFrom="column">
                        <wp:posOffset>0</wp:posOffset>
                      </wp:positionH>
                      <wp:positionV relativeFrom="paragraph">
                        <wp:posOffset>0</wp:posOffset>
                      </wp:positionV>
                      <wp:extent cx="76200" cy="28575"/>
                      <wp:effectExtent l="19050" t="19050" r="19050" b="28575"/>
                      <wp:wrapNone/>
                      <wp:docPr id="8342" name="Text Box 6714">
                        <a:extLst xmlns:a="http://schemas.openxmlformats.org/drawingml/2006/main">
                          <a:ext uri="{FF2B5EF4-FFF2-40B4-BE49-F238E27FC236}">
                            <a16:creationId xmlns:a16="http://schemas.microsoft.com/office/drawing/2014/main" id="{00000000-0008-0000-0000-00009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0204A" id="Text Box 6714" o:spid="_x0000_s1026" type="#_x0000_t202" style="position:absolute;margin-left:0;margin-top:0;width:6pt;height:2.25pt;z-index:2514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5824" behindDoc="0" locked="0" layoutInCell="1" allowOverlap="1" wp14:anchorId="1D195C49" wp14:editId="12C8D573">
                      <wp:simplePos x="0" y="0"/>
                      <wp:positionH relativeFrom="column">
                        <wp:posOffset>0</wp:posOffset>
                      </wp:positionH>
                      <wp:positionV relativeFrom="paragraph">
                        <wp:posOffset>0</wp:posOffset>
                      </wp:positionV>
                      <wp:extent cx="76200" cy="28575"/>
                      <wp:effectExtent l="19050" t="19050" r="19050" b="28575"/>
                      <wp:wrapNone/>
                      <wp:docPr id="8343" name="Text Box 6713">
                        <a:extLst xmlns:a="http://schemas.openxmlformats.org/drawingml/2006/main">
                          <a:ext uri="{FF2B5EF4-FFF2-40B4-BE49-F238E27FC236}">
                            <a16:creationId xmlns:a16="http://schemas.microsoft.com/office/drawing/2014/main" id="{00000000-0008-0000-0000-00009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7EC85" id="Text Box 6713" o:spid="_x0000_s1026" type="#_x0000_t202" style="position:absolute;margin-left:0;margin-top:0;width:6pt;height:2.25pt;z-index:2514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6848" behindDoc="0" locked="0" layoutInCell="1" allowOverlap="1" wp14:anchorId="70F622E0" wp14:editId="3DB14F81">
                      <wp:simplePos x="0" y="0"/>
                      <wp:positionH relativeFrom="column">
                        <wp:posOffset>0</wp:posOffset>
                      </wp:positionH>
                      <wp:positionV relativeFrom="paragraph">
                        <wp:posOffset>0</wp:posOffset>
                      </wp:positionV>
                      <wp:extent cx="76200" cy="28575"/>
                      <wp:effectExtent l="19050" t="19050" r="19050" b="28575"/>
                      <wp:wrapNone/>
                      <wp:docPr id="8344" name="Text Box 6712">
                        <a:extLst xmlns:a="http://schemas.openxmlformats.org/drawingml/2006/main">
                          <a:ext uri="{FF2B5EF4-FFF2-40B4-BE49-F238E27FC236}">
                            <a16:creationId xmlns:a16="http://schemas.microsoft.com/office/drawing/2014/main" id="{00000000-0008-0000-0000-00009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8CCE1" id="Text Box 6712" o:spid="_x0000_s1026" type="#_x0000_t202" style="position:absolute;margin-left:0;margin-top:0;width:6pt;height:2.25pt;z-index:2514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7872" behindDoc="0" locked="0" layoutInCell="1" allowOverlap="1" wp14:anchorId="2DA4DAB8" wp14:editId="5643E094">
                      <wp:simplePos x="0" y="0"/>
                      <wp:positionH relativeFrom="column">
                        <wp:posOffset>0</wp:posOffset>
                      </wp:positionH>
                      <wp:positionV relativeFrom="paragraph">
                        <wp:posOffset>0</wp:posOffset>
                      </wp:positionV>
                      <wp:extent cx="76200" cy="28575"/>
                      <wp:effectExtent l="19050" t="19050" r="19050" b="28575"/>
                      <wp:wrapNone/>
                      <wp:docPr id="8345" name="Text Box 6711">
                        <a:extLst xmlns:a="http://schemas.openxmlformats.org/drawingml/2006/main">
                          <a:ext uri="{FF2B5EF4-FFF2-40B4-BE49-F238E27FC236}">
                            <a16:creationId xmlns:a16="http://schemas.microsoft.com/office/drawing/2014/main" id="{00000000-0008-0000-0000-00009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B4033" id="Text Box 6711" o:spid="_x0000_s1026" type="#_x0000_t202" style="position:absolute;margin-left:0;margin-top:0;width:6pt;height:2.25pt;z-index:2514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8896" behindDoc="0" locked="0" layoutInCell="1" allowOverlap="1" wp14:anchorId="28679BB0" wp14:editId="050B6A02">
                      <wp:simplePos x="0" y="0"/>
                      <wp:positionH relativeFrom="column">
                        <wp:posOffset>0</wp:posOffset>
                      </wp:positionH>
                      <wp:positionV relativeFrom="paragraph">
                        <wp:posOffset>0</wp:posOffset>
                      </wp:positionV>
                      <wp:extent cx="76200" cy="28575"/>
                      <wp:effectExtent l="19050" t="19050" r="19050" b="28575"/>
                      <wp:wrapNone/>
                      <wp:docPr id="8346" name="Text Box 6710">
                        <a:extLst xmlns:a="http://schemas.openxmlformats.org/drawingml/2006/main">
                          <a:ext uri="{FF2B5EF4-FFF2-40B4-BE49-F238E27FC236}">
                            <a16:creationId xmlns:a16="http://schemas.microsoft.com/office/drawing/2014/main" id="{00000000-0008-0000-0000-00009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149F6" id="Text Box 6710" o:spid="_x0000_s1026" type="#_x0000_t202" style="position:absolute;margin-left:0;margin-top:0;width:6pt;height:2.25pt;z-index:2514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09920" behindDoc="0" locked="0" layoutInCell="1" allowOverlap="1" wp14:anchorId="29CC766C" wp14:editId="21EE72D8">
                      <wp:simplePos x="0" y="0"/>
                      <wp:positionH relativeFrom="column">
                        <wp:posOffset>0</wp:posOffset>
                      </wp:positionH>
                      <wp:positionV relativeFrom="paragraph">
                        <wp:posOffset>0</wp:posOffset>
                      </wp:positionV>
                      <wp:extent cx="76200" cy="28575"/>
                      <wp:effectExtent l="19050" t="19050" r="19050" b="28575"/>
                      <wp:wrapNone/>
                      <wp:docPr id="8347" name="Text Box 6709">
                        <a:extLst xmlns:a="http://schemas.openxmlformats.org/drawingml/2006/main">
                          <a:ext uri="{FF2B5EF4-FFF2-40B4-BE49-F238E27FC236}">
                            <a16:creationId xmlns:a16="http://schemas.microsoft.com/office/drawing/2014/main" id="{00000000-0008-0000-0000-00009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7D7D2" id="Text Box 6709" o:spid="_x0000_s1026" type="#_x0000_t202" style="position:absolute;margin-left:0;margin-top:0;width:6pt;height:2.25pt;z-index:2514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0944" behindDoc="0" locked="0" layoutInCell="1" allowOverlap="1" wp14:anchorId="23E7CBA7" wp14:editId="53B89113">
                      <wp:simplePos x="0" y="0"/>
                      <wp:positionH relativeFrom="column">
                        <wp:posOffset>0</wp:posOffset>
                      </wp:positionH>
                      <wp:positionV relativeFrom="paragraph">
                        <wp:posOffset>0</wp:posOffset>
                      </wp:positionV>
                      <wp:extent cx="76200" cy="28575"/>
                      <wp:effectExtent l="19050" t="19050" r="19050" b="28575"/>
                      <wp:wrapNone/>
                      <wp:docPr id="8348" name="Text Box 6708">
                        <a:extLst xmlns:a="http://schemas.openxmlformats.org/drawingml/2006/main">
                          <a:ext uri="{FF2B5EF4-FFF2-40B4-BE49-F238E27FC236}">
                            <a16:creationId xmlns:a16="http://schemas.microsoft.com/office/drawing/2014/main" id="{00000000-0008-0000-0000-00009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6A89D1" id="Text Box 6708" o:spid="_x0000_s1026" type="#_x0000_t202" style="position:absolute;margin-left:0;margin-top:0;width:6pt;height:2.25pt;z-index:2514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1968" behindDoc="0" locked="0" layoutInCell="1" allowOverlap="1" wp14:anchorId="0E7C84E9" wp14:editId="6AA2601D">
                      <wp:simplePos x="0" y="0"/>
                      <wp:positionH relativeFrom="column">
                        <wp:posOffset>0</wp:posOffset>
                      </wp:positionH>
                      <wp:positionV relativeFrom="paragraph">
                        <wp:posOffset>0</wp:posOffset>
                      </wp:positionV>
                      <wp:extent cx="76200" cy="28575"/>
                      <wp:effectExtent l="19050" t="19050" r="19050" b="28575"/>
                      <wp:wrapNone/>
                      <wp:docPr id="8349" name="Text Box 6707">
                        <a:extLst xmlns:a="http://schemas.openxmlformats.org/drawingml/2006/main">
                          <a:ext uri="{FF2B5EF4-FFF2-40B4-BE49-F238E27FC236}">
                            <a16:creationId xmlns:a16="http://schemas.microsoft.com/office/drawing/2014/main" id="{00000000-0008-0000-0000-00009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05248" id="Text Box 6707" o:spid="_x0000_s1026" type="#_x0000_t202" style="position:absolute;margin-left:0;margin-top:0;width:6pt;height:2.25pt;z-index:2514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2992" behindDoc="0" locked="0" layoutInCell="1" allowOverlap="1" wp14:anchorId="5A039DCF" wp14:editId="724E2D0C">
                      <wp:simplePos x="0" y="0"/>
                      <wp:positionH relativeFrom="column">
                        <wp:posOffset>0</wp:posOffset>
                      </wp:positionH>
                      <wp:positionV relativeFrom="paragraph">
                        <wp:posOffset>0</wp:posOffset>
                      </wp:positionV>
                      <wp:extent cx="76200" cy="28575"/>
                      <wp:effectExtent l="19050" t="19050" r="19050" b="28575"/>
                      <wp:wrapNone/>
                      <wp:docPr id="8350" name="Text Box 6706">
                        <a:extLst xmlns:a="http://schemas.openxmlformats.org/drawingml/2006/main">
                          <a:ext uri="{FF2B5EF4-FFF2-40B4-BE49-F238E27FC236}">
                            <a16:creationId xmlns:a16="http://schemas.microsoft.com/office/drawing/2014/main" id="{00000000-0008-0000-0000-00009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F5C3C" id="Text Box 6706" o:spid="_x0000_s1026" type="#_x0000_t202" style="position:absolute;margin-left:0;margin-top:0;width:6pt;height:2.25pt;z-index:2514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4016" behindDoc="0" locked="0" layoutInCell="1" allowOverlap="1" wp14:anchorId="57C9ECC2" wp14:editId="3C231082">
                      <wp:simplePos x="0" y="0"/>
                      <wp:positionH relativeFrom="column">
                        <wp:posOffset>0</wp:posOffset>
                      </wp:positionH>
                      <wp:positionV relativeFrom="paragraph">
                        <wp:posOffset>0</wp:posOffset>
                      </wp:positionV>
                      <wp:extent cx="76200" cy="28575"/>
                      <wp:effectExtent l="19050" t="19050" r="19050" b="28575"/>
                      <wp:wrapNone/>
                      <wp:docPr id="8351" name="Text Box 6705">
                        <a:extLst xmlns:a="http://schemas.openxmlformats.org/drawingml/2006/main">
                          <a:ext uri="{FF2B5EF4-FFF2-40B4-BE49-F238E27FC236}">
                            <a16:creationId xmlns:a16="http://schemas.microsoft.com/office/drawing/2014/main" id="{00000000-0008-0000-0000-00009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D823D" id="Text Box 6705" o:spid="_x0000_s1026" type="#_x0000_t202" style="position:absolute;margin-left:0;margin-top:0;width:6pt;height:2.25pt;z-index:2514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5040" behindDoc="0" locked="0" layoutInCell="1" allowOverlap="1" wp14:anchorId="788CB127" wp14:editId="283D1B7A">
                      <wp:simplePos x="0" y="0"/>
                      <wp:positionH relativeFrom="column">
                        <wp:posOffset>0</wp:posOffset>
                      </wp:positionH>
                      <wp:positionV relativeFrom="paragraph">
                        <wp:posOffset>0</wp:posOffset>
                      </wp:positionV>
                      <wp:extent cx="76200" cy="28575"/>
                      <wp:effectExtent l="19050" t="19050" r="19050" b="28575"/>
                      <wp:wrapNone/>
                      <wp:docPr id="8352" name="Text Box 6704">
                        <a:extLst xmlns:a="http://schemas.openxmlformats.org/drawingml/2006/main">
                          <a:ext uri="{FF2B5EF4-FFF2-40B4-BE49-F238E27FC236}">
                            <a16:creationId xmlns:a16="http://schemas.microsoft.com/office/drawing/2014/main" id="{00000000-0008-0000-0000-0000A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96B4A" id="Text Box 6704" o:spid="_x0000_s1026" type="#_x0000_t202" style="position:absolute;margin-left:0;margin-top:0;width:6pt;height:2.25pt;z-index:2514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6064" behindDoc="0" locked="0" layoutInCell="1" allowOverlap="1" wp14:anchorId="48752DD6" wp14:editId="4B53DF67">
                      <wp:simplePos x="0" y="0"/>
                      <wp:positionH relativeFrom="column">
                        <wp:posOffset>0</wp:posOffset>
                      </wp:positionH>
                      <wp:positionV relativeFrom="paragraph">
                        <wp:posOffset>0</wp:posOffset>
                      </wp:positionV>
                      <wp:extent cx="76200" cy="28575"/>
                      <wp:effectExtent l="19050" t="19050" r="19050" b="28575"/>
                      <wp:wrapNone/>
                      <wp:docPr id="8353" name="Text Box 6703">
                        <a:extLst xmlns:a="http://schemas.openxmlformats.org/drawingml/2006/main">
                          <a:ext uri="{FF2B5EF4-FFF2-40B4-BE49-F238E27FC236}">
                            <a16:creationId xmlns:a16="http://schemas.microsoft.com/office/drawing/2014/main" id="{00000000-0008-0000-0000-0000A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78577" id="Text Box 6703" o:spid="_x0000_s1026" type="#_x0000_t202" style="position:absolute;margin-left:0;margin-top:0;width:6pt;height:2.25pt;z-index:2514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7088" behindDoc="0" locked="0" layoutInCell="1" allowOverlap="1" wp14:anchorId="526C5092" wp14:editId="6BAE4237">
                      <wp:simplePos x="0" y="0"/>
                      <wp:positionH relativeFrom="column">
                        <wp:posOffset>0</wp:posOffset>
                      </wp:positionH>
                      <wp:positionV relativeFrom="paragraph">
                        <wp:posOffset>0</wp:posOffset>
                      </wp:positionV>
                      <wp:extent cx="76200" cy="28575"/>
                      <wp:effectExtent l="19050" t="19050" r="19050" b="28575"/>
                      <wp:wrapNone/>
                      <wp:docPr id="8354" name="Text Box 6702">
                        <a:extLst xmlns:a="http://schemas.openxmlformats.org/drawingml/2006/main">
                          <a:ext uri="{FF2B5EF4-FFF2-40B4-BE49-F238E27FC236}">
                            <a16:creationId xmlns:a16="http://schemas.microsoft.com/office/drawing/2014/main" id="{00000000-0008-0000-0000-0000A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3D003" id="Text Box 6702" o:spid="_x0000_s1026" type="#_x0000_t202" style="position:absolute;margin-left:0;margin-top:0;width:6pt;height:2.25pt;z-index:2514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8112" behindDoc="0" locked="0" layoutInCell="1" allowOverlap="1" wp14:anchorId="205BC51C" wp14:editId="172F22FB">
                      <wp:simplePos x="0" y="0"/>
                      <wp:positionH relativeFrom="column">
                        <wp:posOffset>0</wp:posOffset>
                      </wp:positionH>
                      <wp:positionV relativeFrom="paragraph">
                        <wp:posOffset>0</wp:posOffset>
                      </wp:positionV>
                      <wp:extent cx="76200" cy="28575"/>
                      <wp:effectExtent l="19050" t="19050" r="19050" b="28575"/>
                      <wp:wrapNone/>
                      <wp:docPr id="8355" name="Text Box 6701">
                        <a:extLst xmlns:a="http://schemas.openxmlformats.org/drawingml/2006/main">
                          <a:ext uri="{FF2B5EF4-FFF2-40B4-BE49-F238E27FC236}">
                            <a16:creationId xmlns:a16="http://schemas.microsoft.com/office/drawing/2014/main" id="{00000000-0008-0000-0000-0000A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DDBC1" id="Text Box 6701" o:spid="_x0000_s1026" type="#_x0000_t202" style="position:absolute;margin-left:0;margin-top:0;width:6pt;height:2.25pt;z-index:2514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19136" behindDoc="0" locked="0" layoutInCell="1" allowOverlap="1" wp14:anchorId="7BA5955D" wp14:editId="065DB959">
                      <wp:simplePos x="0" y="0"/>
                      <wp:positionH relativeFrom="column">
                        <wp:posOffset>0</wp:posOffset>
                      </wp:positionH>
                      <wp:positionV relativeFrom="paragraph">
                        <wp:posOffset>0</wp:posOffset>
                      </wp:positionV>
                      <wp:extent cx="76200" cy="28575"/>
                      <wp:effectExtent l="19050" t="19050" r="19050" b="28575"/>
                      <wp:wrapNone/>
                      <wp:docPr id="8356" name="Text Box 6700">
                        <a:extLst xmlns:a="http://schemas.openxmlformats.org/drawingml/2006/main">
                          <a:ext uri="{FF2B5EF4-FFF2-40B4-BE49-F238E27FC236}">
                            <a16:creationId xmlns:a16="http://schemas.microsoft.com/office/drawing/2014/main" id="{00000000-0008-0000-0000-0000A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FBDC67" id="Text Box 6700" o:spid="_x0000_s1026" type="#_x0000_t202" style="position:absolute;margin-left:0;margin-top:0;width:6pt;height:2.25pt;z-index:2514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0160" behindDoc="0" locked="0" layoutInCell="1" allowOverlap="1" wp14:anchorId="1A601AF5" wp14:editId="549C4DB8">
                      <wp:simplePos x="0" y="0"/>
                      <wp:positionH relativeFrom="column">
                        <wp:posOffset>0</wp:posOffset>
                      </wp:positionH>
                      <wp:positionV relativeFrom="paragraph">
                        <wp:posOffset>0</wp:posOffset>
                      </wp:positionV>
                      <wp:extent cx="76200" cy="28575"/>
                      <wp:effectExtent l="19050" t="19050" r="19050" b="28575"/>
                      <wp:wrapNone/>
                      <wp:docPr id="8357" name="Text Box 6699">
                        <a:extLst xmlns:a="http://schemas.openxmlformats.org/drawingml/2006/main">
                          <a:ext uri="{FF2B5EF4-FFF2-40B4-BE49-F238E27FC236}">
                            <a16:creationId xmlns:a16="http://schemas.microsoft.com/office/drawing/2014/main" id="{00000000-0008-0000-0000-0000A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DF852" id="Text Box 6699" o:spid="_x0000_s1026" type="#_x0000_t202" style="position:absolute;margin-left:0;margin-top:0;width:6pt;height:2.25pt;z-index:2514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1184" behindDoc="0" locked="0" layoutInCell="1" allowOverlap="1" wp14:anchorId="73F6DA61" wp14:editId="0B5E6324">
                      <wp:simplePos x="0" y="0"/>
                      <wp:positionH relativeFrom="column">
                        <wp:posOffset>0</wp:posOffset>
                      </wp:positionH>
                      <wp:positionV relativeFrom="paragraph">
                        <wp:posOffset>0</wp:posOffset>
                      </wp:positionV>
                      <wp:extent cx="76200" cy="28575"/>
                      <wp:effectExtent l="19050" t="19050" r="19050" b="28575"/>
                      <wp:wrapNone/>
                      <wp:docPr id="8358" name="Text Box 6698">
                        <a:extLst xmlns:a="http://schemas.openxmlformats.org/drawingml/2006/main">
                          <a:ext uri="{FF2B5EF4-FFF2-40B4-BE49-F238E27FC236}">
                            <a16:creationId xmlns:a16="http://schemas.microsoft.com/office/drawing/2014/main" id="{00000000-0008-0000-0000-0000A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FCF695" id="Text Box 6698" o:spid="_x0000_s1026" type="#_x0000_t202" style="position:absolute;margin-left:0;margin-top:0;width:6pt;height:2.25pt;z-index:2514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2208" behindDoc="0" locked="0" layoutInCell="1" allowOverlap="1" wp14:anchorId="6024AFFA" wp14:editId="3F0E00A5">
                      <wp:simplePos x="0" y="0"/>
                      <wp:positionH relativeFrom="column">
                        <wp:posOffset>0</wp:posOffset>
                      </wp:positionH>
                      <wp:positionV relativeFrom="paragraph">
                        <wp:posOffset>0</wp:posOffset>
                      </wp:positionV>
                      <wp:extent cx="76200" cy="28575"/>
                      <wp:effectExtent l="19050" t="19050" r="19050" b="28575"/>
                      <wp:wrapNone/>
                      <wp:docPr id="8359" name="Text Box 6697">
                        <a:extLst xmlns:a="http://schemas.openxmlformats.org/drawingml/2006/main">
                          <a:ext uri="{FF2B5EF4-FFF2-40B4-BE49-F238E27FC236}">
                            <a16:creationId xmlns:a16="http://schemas.microsoft.com/office/drawing/2014/main" id="{00000000-0008-0000-0000-0000A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21529" id="Text Box 6697" o:spid="_x0000_s1026" type="#_x0000_t202" style="position:absolute;margin-left:0;margin-top:0;width:6pt;height:2.25pt;z-index:2514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3232" behindDoc="0" locked="0" layoutInCell="1" allowOverlap="1" wp14:anchorId="7A7FE3A8" wp14:editId="173B85FF">
                      <wp:simplePos x="0" y="0"/>
                      <wp:positionH relativeFrom="column">
                        <wp:posOffset>0</wp:posOffset>
                      </wp:positionH>
                      <wp:positionV relativeFrom="paragraph">
                        <wp:posOffset>0</wp:posOffset>
                      </wp:positionV>
                      <wp:extent cx="76200" cy="28575"/>
                      <wp:effectExtent l="19050" t="19050" r="19050" b="28575"/>
                      <wp:wrapNone/>
                      <wp:docPr id="8360" name="Text Box 6696">
                        <a:extLst xmlns:a="http://schemas.openxmlformats.org/drawingml/2006/main">
                          <a:ext uri="{FF2B5EF4-FFF2-40B4-BE49-F238E27FC236}">
                            <a16:creationId xmlns:a16="http://schemas.microsoft.com/office/drawing/2014/main" id="{00000000-0008-0000-0000-0000A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6E841" id="Text Box 6696" o:spid="_x0000_s1026" type="#_x0000_t202" style="position:absolute;margin-left:0;margin-top:0;width:6pt;height:2.25pt;z-index:2514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4256" behindDoc="0" locked="0" layoutInCell="1" allowOverlap="1" wp14:anchorId="174D9C12" wp14:editId="6190491F">
                      <wp:simplePos x="0" y="0"/>
                      <wp:positionH relativeFrom="column">
                        <wp:posOffset>0</wp:posOffset>
                      </wp:positionH>
                      <wp:positionV relativeFrom="paragraph">
                        <wp:posOffset>0</wp:posOffset>
                      </wp:positionV>
                      <wp:extent cx="76200" cy="28575"/>
                      <wp:effectExtent l="19050" t="19050" r="19050" b="28575"/>
                      <wp:wrapNone/>
                      <wp:docPr id="8361" name="Text Box 6695">
                        <a:extLst xmlns:a="http://schemas.openxmlformats.org/drawingml/2006/main">
                          <a:ext uri="{FF2B5EF4-FFF2-40B4-BE49-F238E27FC236}">
                            <a16:creationId xmlns:a16="http://schemas.microsoft.com/office/drawing/2014/main" id="{00000000-0008-0000-0000-0000A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97B07" id="Text Box 6695" o:spid="_x0000_s1026" type="#_x0000_t202" style="position:absolute;margin-left:0;margin-top:0;width:6pt;height:2.25pt;z-index:2514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5280" behindDoc="0" locked="0" layoutInCell="1" allowOverlap="1" wp14:anchorId="176911B8" wp14:editId="77522105">
                      <wp:simplePos x="0" y="0"/>
                      <wp:positionH relativeFrom="column">
                        <wp:posOffset>0</wp:posOffset>
                      </wp:positionH>
                      <wp:positionV relativeFrom="paragraph">
                        <wp:posOffset>0</wp:posOffset>
                      </wp:positionV>
                      <wp:extent cx="76200" cy="28575"/>
                      <wp:effectExtent l="19050" t="19050" r="19050" b="28575"/>
                      <wp:wrapNone/>
                      <wp:docPr id="8362" name="Text Box 6694">
                        <a:extLst xmlns:a="http://schemas.openxmlformats.org/drawingml/2006/main">
                          <a:ext uri="{FF2B5EF4-FFF2-40B4-BE49-F238E27FC236}">
                            <a16:creationId xmlns:a16="http://schemas.microsoft.com/office/drawing/2014/main" id="{00000000-0008-0000-0000-0000A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1B45A" id="Text Box 6694" o:spid="_x0000_s1026" type="#_x0000_t202" style="position:absolute;margin-left:0;margin-top:0;width:6pt;height:2.25pt;z-index:2514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6304" behindDoc="0" locked="0" layoutInCell="1" allowOverlap="1" wp14:anchorId="34D975A5" wp14:editId="24C9B933">
                      <wp:simplePos x="0" y="0"/>
                      <wp:positionH relativeFrom="column">
                        <wp:posOffset>0</wp:posOffset>
                      </wp:positionH>
                      <wp:positionV relativeFrom="paragraph">
                        <wp:posOffset>0</wp:posOffset>
                      </wp:positionV>
                      <wp:extent cx="76200" cy="28575"/>
                      <wp:effectExtent l="19050" t="19050" r="19050" b="28575"/>
                      <wp:wrapNone/>
                      <wp:docPr id="8363" name="Text Box 6693">
                        <a:extLst xmlns:a="http://schemas.openxmlformats.org/drawingml/2006/main">
                          <a:ext uri="{FF2B5EF4-FFF2-40B4-BE49-F238E27FC236}">
                            <a16:creationId xmlns:a16="http://schemas.microsoft.com/office/drawing/2014/main" id="{00000000-0008-0000-0000-0000A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6F1EB" id="Text Box 6693" o:spid="_x0000_s1026" type="#_x0000_t202" style="position:absolute;margin-left:0;margin-top:0;width:6pt;height:2.25pt;z-index:2514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7328" behindDoc="0" locked="0" layoutInCell="1" allowOverlap="1" wp14:anchorId="1582FE74" wp14:editId="69D2A115">
                      <wp:simplePos x="0" y="0"/>
                      <wp:positionH relativeFrom="column">
                        <wp:posOffset>0</wp:posOffset>
                      </wp:positionH>
                      <wp:positionV relativeFrom="paragraph">
                        <wp:posOffset>0</wp:posOffset>
                      </wp:positionV>
                      <wp:extent cx="76200" cy="28575"/>
                      <wp:effectExtent l="19050" t="19050" r="19050" b="28575"/>
                      <wp:wrapNone/>
                      <wp:docPr id="8364" name="Text Box 6692">
                        <a:extLst xmlns:a="http://schemas.openxmlformats.org/drawingml/2006/main">
                          <a:ext uri="{FF2B5EF4-FFF2-40B4-BE49-F238E27FC236}">
                            <a16:creationId xmlns:a16="http://schemas.microsoft.com/office/drawing/2014/main" id="{00000000-0008-0000-0000-0000A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02D1B" id="Text Box 6692" o:spid="_x0000_s1026" type="#_x0000_t202" style="position:absolute;margin-left:0;margin-top:0;width:6pt;height:2.25pt;z-index:2514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8352" behindDoc="0" locked="0" layoutInCell="1" allowOverlap="1" wp14:anchorId="5D6874DE" wp14:editId="507A8E60">
                      <wp:simplePos x="0" y="0"/>
                      <wp:positionH relativeFrom="column">
                        <wp:posOffset>0</wp:posOffset>
                      </wp:positionH>
                      <wp:positionV relativeFrom="paragraph">
                        <wp:posOffset>0</wp:posOffset>
                      </wp:positionV>
                      <wp:extent cx="76200" cy="28575"/>
                      <wp:effectExtent l="19050" t="19050" r="19050" b="28575"/>
                      <wp:wrapNone/>
                      <wp:docPr id="8365" name="Text Box 6691">
                        <a:extLst xmlns:a="http://schemas.openxmlformats.org/drawingml/2006/main">
                          <a:ext uri="{FF2B5EF4-FFF2-40B4-BE49-F238E27FC236}">
                            <a16:creationId xmlns:a16="http://schemas.microsoft.com/office/drawing/2014/main" id="{00000000-0008-0000-0000-0000A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63E7B" id="Text Box 6691" o:spid="_x0000_s1026" type="#_x0000_t202" style="position:absolute;margin-left:0;margin-top:0;width:6pt;height:2.25pt;z-index:2514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29376" behindDoc="0" locked="0" layoutInCell="1" allowOverlap="1" wp14:anchorId="0B58427E" wp14:editId="08B4DA5C">
                      <wp:simplePos x="0" y="0"/>
                      <wp:positionH relativeFrom="column">
                        <wp:posOffset>0</wp:posOffset>
                      </wp:positionH>
                      <wp:positionV relativeFrom="paragraph">
                        <wp:posOffset>0</wp:posOffset>
                      </wp:positionV>
                      <wp:extent cx="76200" cy="28575"/>
                      <wp:effectExtent l="19050" t="19050" r="19050" b="28575"/>
                      <wp:wrapNone/>
                      <wp:docPr id="8366" name="Text Box 6690">
                        <a:extLst xmlns:a="http://schemas.openxmlformats.org/drawingml/2006/main">
                          <a:ext uri="{FF2B5EF4-FFF2-40B4-BE49-F238E27FC236}">
                            <a16:creationId xmlns:a16="http://schemas.microsoft.com/office/drawing/2014/main" id="{00000000-0008-0000-0000-0000A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CDBA4" id="Text Box 6690" o:spid="_x0000_s1026" type="#_x0000_t202" style="position:absolute;margin-left:0;margin-top:0;width:6pt;height:2.25pt;z-index:2514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0400" behindDoc="0" locked="0" layoutInCell="1" allowOverlap="1" wp14:anchorId="53FB8715" wp14:editId="1D29BAF7">
                      <wp:simplePos x="0" y="0"/>
                      <wp:positionH relativeFrom="column">
                        <wp:posOffset>0</wp:posOffset>
                      </wp:positionH>
                      <wp:positionV relativeFrom="paragraph">
                        <wp:posOffset>0</wp:posOffset>
                      </wp:positionV>
                      <wp:extent cx="76200" cy="28575"/>
                      <wp:effectExtent l="19050" t="19050" r="19050" b="28575"/>
                      <wp:wrapNone/>
                      <wp:docPr id="8367" name="Text Box 6689">
                        <a:extLst xmlns:a="http://schemas.openxmlformats.org/drawingml/2006/main">
                          <a:ext uri="{FF2B5EF4-FFF2-40B4-BE49-F238E27FC236}">
                            <a16:creationId xmlns:a16="http://schemas.microsoft.com/office/drawing/2014/main" id="{00000000-0008-0000-0000-0000A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5FC56" id="Text Box 6689" o:spid="_x0000_s1026" type="#_x0000_t202" style="position:absolute;margin-left:0;margin-top:0;width:6pt;height:2.25pt;z-index:2514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1424" behindDoc="0" locked="0" layoutInCell="1" allowOverlap="1" wp14:anchorId="737A0A04" wp14:editId="64F64A67">
                      <wp:simplePos x="0" y="0"/>
                      <wp:positionH relativeFrom="column">
                        <wp:posOffset>0</wp:posOffset>
                      </wp:positionH>
                      <wp:positionV relativeFrom="paragraph">
                        <wp:posOffset>0</wp:posOffset>
                      </wp:positionV>
                      <wp:extent cx="76200" cy="28575"/>
                      <wp:effectExtent l="19050" t="19050" r="19050" b="28575"/>
                      <wp:wrapNone/>
                      <wp:docPr id="8368" name="Text Box 6688">
                        <a:extLst xmlns:a="http://schemas.openxmlformats.org/drawingml/2006/main">
                          <a:ext uri="{FF2B5EF4-FFF2-40B4-BE49-F238E27FC236}">
                            <a16:creationId xmlns:a16="http://schemas.microsoft.com/office/drawing/2014/main" id="{00000000-0008-0000-0000-0000B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BEE00" id="Text Box 6688" o:spid="_x0000_s1026" type="#_x0000_t202" style="position:absolute;margin-left:0;margin-top:0;width:6pt;height:2.25pt;z-index:2514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2448" behindDoc="0" locked="0" layoutInCell="1" allowOverlap="1" wp14:anchorId="2BDF300B" wp14:editId="579145DB">
                      <wp:simplePos x="0" y="0"/>
                      <wp:positionH relativeFrom="column">
                        <wp:posOffset>0</wp:posOffset>
                      </wp:positionH>
                      <wp:positionV relativeFrom="paragraph">
                        <wp:posOffset>0</wp:posOffset>
                      </wp:positionV>
                      <wp:extent cx="76200" cy="28575"/>
                      <wp:effectExtent l="19050" t="19050" r="19050" b="28575"/>
                      <wp:wrapNone/>
                      <wp:docPr id="8369" name="Text Box 6687">
                        <a:extLst xmlns:a="http://schemas.openxmlformats.org/drawingml/2006/main">
                          <a:ext uri="{FF2B5EF4-FFF2-40B4-BE49-F238E27FC236}">
                            <a16:creationId xmlns:a16="http://schemas.microsoft.com/office/drawing/2014/main" id="{00000000-0008-0000-0000-0000B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48846" id="Text Box 6687" o:spid="_x0000_s1026" type="#_x0000_t202" style="position:absolute;margin-left:0;margin-top:0;width:6pt;height:2.25pt;z-index:2514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3472" behindDoc="0" locked="0" layoutInCell="1" allowOverlap="1" wp14:anchorId="2C42E1C0" wp14:editId="7B31C6BC">
                      <wp:simplePos x="0" y="0"/>
                      <wp:positionH relativeFrom="column">
                        <wp:posOffset>0</wp:posOffset>
                      </wp:positionH>
                      <wp:positionV relativeFrom="paragraph">
                        <wp:posOffset>0</wp:posOffset>
                      </wp:positionV>
                      <wp:extent cx="76200" cy="28575"/>
                      <wp:effectExtent l="19050" t="19050" r="19050" b="28575"/>
                      <wp:wrapNone/>
                      <wp:docPr id="8370" name="Text Box 6686">
                        <a:extLst xmlns:a="http://schemas.openxmlformats.org/drawingml/2006/main">
                          <a:ext uri="{FF2B5EF4-FFF2-40B4-BE49-F238E27FC236}">
                            <a16:creationId xmlns:a16="http://schemas.microsoft.com/office/drawing/2014/main" id="{00000000-0008-0000-0000-0000B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DE0ED" id="Text Box 6686" o:spid="_x0000_s1026" type="#_x0000_t202" style="position:absolute;margin-left:0;margin-top:0;width:6pt;height:2.25pt;z-index:2514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4496" behindDoc="0" locked="0" layoutInCell="1" allowOverlap="1" wp14:anchorId="1CDB4EBB" wp14:editId="3FA214E1">
                      <wp:simplePos x="0" y="0"/>
                      <wp:positionH relativeFrom="column">
                        <wp:posOffset>0</wp:posOffset>
                      </wp:positionH>
                      <wp:positionV relativeFrom="paragraph">
                        <wp:posOffset>0</wp:posOffset>
                      </wp:positionV>
                      <wp:extent cx="76200" cy="28575"/>
                      <wp:effectExtent l="19050" t="19050" r="19050" b="28575"/>
                      <wp:wrapNone/>
                      <wp:docPr id="8371" name="Text Box 6685">
                        <a:extLst xmlns:a="http://schemas.openxmlformats.org/drawingml/2006/main">
                          <a:ext uri="{FF2B5EF4-FFF2-40B4-BE49-F238E27FC236}">
                            <a16:creationId xmlns:a16="http://schemas.microsoft.com/office/drawing/2014/main" id="{00000000-0008-0000-0000-0000B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F3580" id="Text Box 6685" o:spid="_x0000_s1026" type="#_x0000_t202" style="position:absolute;margin-left:0;margin-top:0;width:6pt;height:2.25pt;z-index:2514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5520" behindDoc="0" locked="0" layoutInCell="1" allowOverlap="1" wp14:anchorId="24681674" wp14:editId="4807DBDF">
                      <wp:simplePos x="0" y="0"/>
                      <wp:positionH relativeFrom="column">
                        <wp:posOffset>0</wp:posOffset>
                      </wp:positionH>
                      <wp:positionV relativeFrom="paragraph">
                        <wp:posOffset>0</wp:posOffset>
                      </wp:positionV>
                      <wp:extent cx="76200" cy="28575"/>
                      <wp:effectExtent l="19050" t="19050" r="19050" b="28575"/>
                      <wp:wrapNone/>
                      <wp:docPr id="8372" name="Text Box 6684">
                        <a:extLst xmlns:a="http://schemas.openxmlformats.org/drawingml/2006/main">
                          <a:ext uri="{FF2B5EF4-FFF2-40B4-BE49-F238E27FC236}">
                            <a16:creationId xmlns:a16="http://schemas.microsoft.com/office/drawing/2014/main" id="{00000000-0008-0000-0000-0000B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BF4E5" id="Text Box 6684" o:spid="_x0000_s1026" type="#_x0000_t202" style="position:absolute;margin-left:0;margin-top:0;width:6pt;height:2.25pt;z-index:2514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6544" behindDoc="0" locked="0" layoutInCell="1" allowOverlap="1" wp14:anchorId="483234A9" wp14:editId="708AD592">
                      <wp:simplePos x="0" y="0"/>
                      <wp:positionH relativeFrom="column">
                        <wp:posOffset>0</wp:posOffset>
                      </wp:positionH>
                      <wp:positionV relativeFrom="paragraph">
                        <wp:posOffset>0</wp:posOffset>
                      </wp:positionV>
                      <wp:extent cx="76200" cy="28575"/>
                      <wp:effectExtent l="19050" t="19050" r="19050" b="28575"/>
                      <wp:wrapNone/>
                      <wp:docPr id="8373" name="Text Box 6683">
                        <a:extLst xmlns:a="http://schemas.openxmlformats.org/drawingml/2006/main">
                          <a:ext uri="{FF2B5EF4-FFF2-40B4-BE49-F238E27FC236}">
                            <a16:creationId xmlns:a16="http://schemas.microsoft.com/office/drawing/2014/main" id="{00000000-0008-0000-0000-0000B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70912" id="Text Box 6683" o:spid="_x0000_s1026" type="#_x0000_t202" style="position:absolute;margin-left:0;margin-top:0;width:6pt;height:2.25pt;z-index:2514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7568" behindDoc="0" locked="0" layoutInCell="1" allowOverlap="1" wp14:anchorId="491B0D0A" wp14:editId="193040E5">
                      <wp:simplePos x="0" y="0"/>
                      <wp:positionH relativeFrom="column">
                        <wp:posOffset>0</wp:posOffset>
                      </wp:positionH>
                      <wp:positionV relativeFrom="paragraph">
                        <wp:posOffset>0</wp:posOffset>
                      </wp:positionV>
                      <wp:extent cx="76200" cy="28575"/>
                      <wp:effectExtent l="19050" t="19050" r="19050" b="28575"/>
                      <wp:wrapNone/>
                      <wp:docPr id="8374" name="Text Box 6682">
                        <a:extLst xmlns:a="http://schemas.openxmlformats.org/drawingml/2006/main">
                          <a:ext uri="{FF2B5EF4-FFF2-40B4-BE49-F238E27FC236}">
                            <a16:creationId xmlns:a16="http://schemas.microsoft.com/office/drawing/2014/main" id="{00000000-0008-0000-0000-0000B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76A30" id="Text Box 6682" o:spid="_x0000_s1026" type="#_x0000_t202" style="position:absolute;margin-left:0;margin-top:0;width:6pt;height:2.25pt;z-index:2514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8592" behindDoc="0" locked="0" layoutInCell="1" allowOverlap="1" wp14:anchorId="2DD003B6" wp14:editId="6B365899">
                      <wp:simplePos x="0" y="0"/>
                      <wp:positionH relativeFrom="column">
                        <wp:posOffset>0</wp:posOffset>
                      </wp:positionH>
                      <wp:positionV relativeFrom="paragraph">
                        <wp:posOffset>0</wp:posOffset>
                      </wp:positionV>
                      <wp:extent cx="76200" cy="28575"/>
                      <wp:effectExtent l="19050" t="19050" r="19050" b="28575"/>
                      <wp:wrapNone/>
                      <wp:docPr id="8375" name="Text Box 6681">
                        <a:extLst xmlns:a="http://schemas.openxmlformats.org/drawingml/2006/main">
                          <a:ext uri="{FF2B5EF4-FFF2-40B4-BE49-F238E27FC236}">
                            <a16:creationId xmlns:a16="http://schemas.microsoft.com/office/drawing/2014/main" id="{00000000-0008-0000-0000-0000B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BCFAF" id="Text Box 6681" o:spid="_x0000_s1026" type="#_x0000_t202" style="position:absolute;margin-left:0;margin-top:0;width:6pt;height:2.25pt;z-index:2514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39616" behindDoc="0" locked="0" layoutInCell="1" allowOverlap="1" wp14:anchorId="202B371C" wp14:editId="1EF1C365">
                      <wp:simplePos x="0" y="0"/>
                      <wp:positionH relativeFrom="column">
                        <wp:posOffset>0</wp:posOffset>
                      </wp:positionH>
                      <wp:positionV relativeFrom="paragraph">
                        <wp:posOffset>0</wp:posOffset>
                      </wp:positionV>
                      <wp:extent cx="76200" cy="28575"/>
                      <wp:effectExtent l="19050" t="19050" r="19050" b="28575"/>
                      <wp:wrapNone/>
                      <wp:docPr id="8376" name="Text Box 6680">
                        <a:extLst xmlns:a="http://schemas.openxmlformats.org/drawingml/2006/main">
                          <a:ext uri="{FF2B5EF4-FFF2-40B4-BE49-F238E27FC236}">
                            <a16:creationId xmlns:a16="http://schemas.microsoft.com/office/drawing/2014/main" id="{00000000-0008-0000-0000-0000B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3F360E" id="Text Box 6680" o:spid="_x0000_s1026" type="#_x0000_t202" style="position:absolute;margin-left:0;margin-top:0;width:6pt;height:2.25pt;z-index:2514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0640" behindDoc="0" locked="0" layoutInCell="1" allowOverlap="1" wp14:anchorId="34EDE66B" wp14:editId="3BE1BD0D">
                      <wp:simplePos x="0" y="0"/>
                      <wp:positionH relativeFrom="column">
                        <wp:posOffset>0</wp:posOffset>
                      </wp:positionH>
                      <wp:positionV relativeFrom="paragraph">
                        <wp:posOffset>0</wp:posOffset>
                      </wp:positionV>
                      <wp:extent cx="76200" cy="28575"/>
                      <wp:effectExtent l="19050" t="19050" r="19050" b="28575"/>
                      <wp:wrapNone/>
                      <wp:docPr id="8377" name="Text Box 6679">
                        <a:extLst xmlns:a="http://schemas.openxmlformats.org/drawingml/2006/main">
                          <a:ext uri="{FF2B5EF4-FFF2-40B4-BE49-F238E27FC236}">
                            <a16:creationId xmlns:a16="http://schemas.microsoft.com/office/drawing/2014/main" id="{00000000-0008-0000-0000-0000B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A1B0D" id="Text Box 6679" o:spid="_x0000_s1026" type="#_x0000_t202" style="position:absolute;margin-left:0;margin-top:0;width:6pt;height:2.25pt;z-index:2514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1664" behindDoc="0" locked="0" layoutInCell="1" allowOverlap="1" wp14:anchorId="25AD6805" wp14:editId="5E1E80E0">
                      <wp:simplePos x="0" y="0"/>
                      <wp:positionH relativeFrom="column">
                        <wp:posOffset>0</wp:posOffset>
                      </wp:positionH>
                      <wp:positionV relativeFrom="paragraph">
                        <wp:posOffset>0</wp:posOffset>
                      </wp:positionV>
                      <wp:extent cx="76200" cy="28575"/>
                      <wp:effectExtent l="19050" t="19050" r="19050" b="28575"/>
                      <wp:wrapNone/>
                      <wp:docPr id="8378" name="Text Box 6678">
                        <a:extLst xmlns:a="http://schemas.openxmlformats.org/drawingml/2006/main">
                          <a:ext uri="{FF2B5EF4-FFF2-40B4-BE49-F238E27FC236}">
                            <a16:creationId xmlns:a16="http://schemas.microsoft.com/office/drawing/2014/main" id="{00000000-0008-0000-0000-0000B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8ED3B" id="Text Box 6678" o:spid="_x0000_s1026" type="#_x0000_t202" style="position:absolute;margin-left:0;margin-top:0;width:6pt;height:2.25pt;z-index:2514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2688" behindDoc="0" locked="0" layoutInCell="1" allowOverlap="1" wp14:anchorId="087C56CB" wp14:editId="5342F375">
                      <wp:simplePos x="0" y="0"/>
                      <wp:positionH relativeFrom="column">
                        <wp:posOffset>0</wp:posOffset>
                      </wp:positionH>
                      <wp:positionV relativeFrom="paragraph">
                        <wp:posOffset>0</wp:posOffset>
                      </wp:positionV>
                      <wp:extent cx="76200" cy="28575"/>
                      <wp:effectExtent l="19050" t="19050" r="19050" b="28575"/>
                      <wp:wrapNone/>
                      <wp:docPr id="8379" name="Text Box 6677">
                        <a:extLst xmlns:a="http://schemas.openxmlformats.org/drawingml/2006/main">
                          <a:ext uri="{FF2B5EF4-FFF2-40B4-BE49-F238E27FC236}">
                            <a16:creationId xmlns:a16="http://schemas.microsoft.com/office/drawing/2014/main" id="{00000000-0008-0000-0000-0000B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AF70AE" id="Text Box 6677" o:spid="_x0000_s1026" type="#_x0000_t202" style="position:absolute;margin-left:0;margin-top:0;width:6pt;height:2.25pt;z-index:2514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3712" behindDoc="0" locked="0" layoutInCell="1" allowOverlap="1" wp14:anchorId="251A6E75" wp14:editId="4A82A06D">
                      <wp:simplePos x="0" y="0"/>
                      <wp:positionH relativeFrom="column">
                        <wp:posOffset>0</wp:posOffset>
                      </wp:positionH>
                      <wp:positionV relativeFrom="paragraph">
                        <wp:posOffset>0</wp:posOffset>
                      </wp:positionV>
                      <wp:extent cx="76200" cy="28575"/>
                      <wp:effectExtent l="19050" t="19050" r="19050" b="28575"/>
                      <wp:wrapNone/>
                      <wp:docPr id="8380" name="Text Box 6676">
                        <a:extLst xmlns:a="http://schemas.openxmlformats.org/drawingml/2006/main">
                          <a:ext uri="{FF2B5EF4-FFF2-40B4-BE49-F238E27FC236}">
                            <a16:creationId xmlns:a16="http://schemas.microsoft.com/office/drawing/2014/main" id="{00000000-0008-0000-0000-0000B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2254A" id="Text Box 6676" o:spid="_x0000_s1026" type="#_x0000_t202" style="position:absolute;margin-left:0;margin-top:0;width:6pt;height:2.25pt;z-index:2514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4736" behindDoc="0" locked="0" layoutInCell="1" allowOverlap="1" wp14:anchorId="020C47A3" wp14:editId="10515609">
                      <wp:simplePos x="0" y="0"/>
                      <wp:positionH relativeFrom="column">
                        <wp:posOffset>0</wp:posOffset>
                      </wp:positionH>
                      <wp:positionV relativeFrom="paragraph">
                        <wp:posOffset>0</wp:posOffset>
                      </wp:positionV>
                      <wp:extent cx="76200" cy="28575"/>
                      <wp:effectExtent l="19050" t="19050" r="19050" b="28575"/>
                      <wp:wrapNone/>
                      <wp:docPr id="8381" name="Text Box 6675">
                        <a:extLst xmlns:a="http://schemas.openxmlformats.org/drawingml/2006/main">
                          <a:ext uri="{FF2B5EF4-FFF2-40B4-BE49-F238E27FC236}">
                            <a16:creationId xmlns:a16="http://schemas.microsoft.com/office/drawing/2014/main" id="{00000000-0008-0000-0000-0000B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25674" id="Text Box 6675" o:spid="_x0000_s1026" type="#_x0000_t202" style="position:absolute;margin-left:0;margin-top:0;width:6pt;height:2.25pt;z-index:2514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5760" behindDoc="0" locked="0" layoutInCell="1" allowOverlap="1" wp14:anchorId="2C24F67B" wp14:editId="1B5E41FB">
                      <wp:simplePos x="0" y="0"/>
                      <wp:positionH relativeFrom="column">
                        <wp:posOffset>0</wp:posOffset>
                      </wp:positionH>
                      <wp:positionV relativeFrom="paragraph">
                        <wp:posOffset>0</wp:posOffset>
                      </wp:positionV>
                      <wp:extent cx="76200" cy="28575"/>
                      <wp:effectExtent l="19050" t="19050" r="19050" b="28575"/>
                      <wp:wrapNone/>
                      <wp:docPr id="8382" name="Text Box 6674">
                        <a:extLst xmlns:a="http://schemas.openxmlformats.org/drawingml/2006/main">
                          <a:ext uri="{FF2B5EF4-FFF2-40B4-BE49-F238E27FC236}">
                            <a16:creationId xmlns:a16="http://schemas.microsoft.com/office/drawing/2014/main" id="{00000000-0008-0000-0000-0000B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4C511" id="Text Box 6674" o:spid="_x0000_s1026" type="#_x0000_t202" style="position:absolute;margin-left:0;margin-top:0;width:6pt;height:2.25pt;z-index:2514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6784" behindDoc="0" locked="0" layoutInCell="1" allowOverlap="1" wp14:anchorId="2110A45B" wp14:editId="0A160231">
                      <wp:simplePos x="0" y="0"/>
                      <wp:positionH relativeFrom="column">
                        <wp:posOffset>0</wp:posOffset>
                      </wp:positionH>
                      <wp:positionV relativeFrom="paragraph">
                        <wp:posOffset>0</wp:posOffset>
                      </wp:positionV>
                      <wp:extent cx="76200" cy="28575"/>
                      <wp:effectExtent l="19050" t="19050" r="19050" b="28575"/>
                      <wp:wrapNone/>
                      <wp:docPr id="8383" name="Text Box 6673">
                        <a:extLst xmlns:a="http://schemas.openxmlformats.org/drawingml/2006/main">
                          <a:ext uri="{FF2B5EF4-FFF2-40B4-BE49-F238E27FC236}">
                            <a16:creationId xmlns:a16="http://schemas.microsoft.com/office/drawing/2014/main" id="{00000000-0008-0000-0000-0000B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C8B8E" id="Text Box 6673" o:spid="_x0000_s1026" type="#_x0000_t202" style="position:absolute;margin-left:0;margin-top:0;width:6pt;height:2.25pt;z-index:2514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7808" behindDoc="0" locked="0" layoutInCell="1" allowOverlap="1" wp14:anchorId="167DEF1C" wp14:editId="095EDAA2">
                      <wp:simplePos x="0" y="0"/>
                      <wp:positionH relativeFrom="column">
                        <wp:posOffset>0</wp:posOffset>
                      </wp:positionH>
                      <wp:positionV relativeFrom="paragraph">
                        <wp:posOffset>0</wp:posOffset>
                      </wp:positionV>
                      <wp:extent cx="76200" cy="28575"/>
                      <wp:effectExtent l="19050" t="19050" r="19050" b="28575"/>
                      <wp:wrapNone/>
                      <wp:docPr id="8384" name="Text Box 6672">
                        <a:extLst xmlns:a="http://schemas.openxmlformats.org/drawingml/2006/main">
                          <a:ext uri="{FF2B5EF4-FFF2-40B4-BE49-F238E27FC236}">
                            <a16:creationId xmlns:a16="http://schemas.microsoft.com/office/drawing/2014/main" id="{00000000-0008-0000-0000-0000C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096D8" id="Text Box 6672" o:spid="_x0000_s1026" type="#_x0000_t202" style="position:absolute;margin-left:0;margin-top:0;width:6pt;height:2.25pt;z-index:2514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8832" behindDoc="0" locked="0" layoutInCell="1" allowOverlap="1" wp14:anchorId="784AB38D" wp14:editId="16F6419C">
                      <wp:simplePos x="0" y="0"/>
                      <wp:positionH relativeFrom="column">
                        <wp:posOffset>0</wp:posOffset>
                      </wp:positionH>
                      <wp:positionV relativeFrom="paragraph">
                        <wp:posOffset>0</wp:posOffset>
                      </wp:positionV>
                      <wp:extent cx="76200" cy="28575"/>
                      <wp:effectExtent l="19050" t="19050" r="19050" b="28575"/>
                      <wp:wrapNone/>
                      <wp:docPr id="8385" name="Text Box 6671">
                        <a:extLst xmlns:a="http://schemas.openxmlformats.org/drawingml/2006/main">
                          <a:ext uri="{FF2B5EF4-FFF2-40B4-BE49-F238E27FC236}">
                            <a16:creationId xmlns:a16="http://schemas.microsoft.com/office/drawing/2014/main" id="{00000000-0008-0000-0000-0000C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8A5D7" id="Text Box 6671" o:spid="_x0000_s1026" type="#_x0000_t202" style="position:absolute;margin-left:0;margin-top:0;width:6pt;height:2.25pt;z-index:2514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49856" behindDoc="0" locked="0" layoutInCell="1" allowOverlap="1" wp14:anchorId="64D712C5" wp14:editId="003FBF77">
                      <wp:simplePos x="0" y="0"/>
                      <wp:positionH relativeFrom="column">
                        <wp:posOffset>0</wp:posOffset>
                      </wp:positionH>
                      <wp:positionV relativeFrom="paragraph">
                        <wp:posOffset>0</wp:posOffset>
                      </wp:positionV>
                      <wp:extent cx="76200" cy="28575"/>
                      <wp:effectExtent l="19050" t="19050" r="19050" b="28575"/>
                      <wp:wrapNone/>
                      <wp:docPr id="8386" name="Text Box 6670">
                        <a:extLst xmlns:a="http://schemas.openxmlformats.org/drawingml/2006/main">
                          <a:ext uri="{FF2B5EF4-FFF2-40B4-BE49-F238E27FC236}">
                            <a16:creationId xmlns:a16="http://schemas.microsoft.com/office/drawing/2014/main" id="{00000000-0008-0000-0000-0000C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91E0A" id="Text Box 6670" o:spid="_x0000_s1026" type="#_x0000_t202" style="position:absolute;margin-left:0;margin-top:0;width:6pt;height:2.25pt;z-index:2514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0880" behindDoc="0" locked="0" layoutInCell="1" allowOverlap="1" wp14:anchorId="29F7F4CC" wp14:editId="28A0D7C7">
                      <wp:simplePos x="0" y="0"/>
                      <wp:positionH relativeFrom="column">
                        <wp:posOffset>0</wp:posOffset>
                      </wp:positionH>
                      <wp:positionV relativeFrom="paragraph">
                        <wp:posOffset>0</wp:posOffset>
                      </wp:positionV>
                      <wp:extent cx="76200" cy="28575"/>
                      <wp:effectExtent l="19050" t="19050" r="19050" b="28575"/>
                      <wp:wrapNone/>
                      <wp:docPr id="8387" name="Text Box 6669">
                        <a:extLst xmlns:a="http://schemas.openxmlformats.org/drawingml/2006/main">
                          <a:ext uri="{FF2B5EF4-FFF2-40B4-BE49-F238E27FC236}">
                            <a16:creationId xmlns:a16="http://schemas.microsoft.com/office/drawing/2014/main" id="{00000000-0008-0000-0000-0000C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E3C035" id="Text Box 6669" o:spid="_x0000_s1026" type="#_x0000_t202" style="position:absolute;margin-left:0;margin-top:0;width:6pt;height:2.25pt;z-index:2514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1904" behindDoc="0" locked="0" layoutInCell="1" allowOverlap="1" wp14:anchorId="2876F8CC" wp14:editId="3D82B2D4">
                      <wp:simplePos x="0" y="0"/>
                      <wp:positionH relativeFrom="column">
                        <wp:posOffset>0</wp:posOffset>
                      </wp:positionH>
                      <wp:positionV relativeFrom="paragraph">
                        <wp:posOffset>0</wp:posOffset>
                      </wp:positionV>
                      <wp:extent cx="76200" cy="28575"/>
                      <wp:effectExtent l="19050" t="19050" r="19050" b="28575"/>
                      <wp:wrapNone/>
                      <wp:docPr id="8388" name="Text Box 6668">
                        <a:extLst xmlns:a="http://schemas.openxmlformats.org/drawingml/2006/main">
                          <a:ext uri="{FF2B5EF4-FFF2-40B4-BE49-F238E27FC236}">
                            <a16:creationId xmlns:a16="http://schemas.microsoft.com/office/drawing/2014/main" id="{00000000-0008-0000-0000-0000C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5E6BC" id="Text Box 6668" o:spid="_x0000_s1026" type="#_x0000_t202" style="position:absolute;margin-left:0;margin-top:0;width:6pt;height:2.25pt;z-index:2514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2928" behindDoc="0" locked="0" layoutInCell="1" allowOverlap="1" wp14:anchorId="773376E8" wp14:editId="5A134675">
                      <wp:simplePos x="0" y="0"/>
                      <wp:positionH relativeFrom="column">
                        <wp:posOffset>0</wp:posOffset>
                      </wp:positionH>
                      <wp:positionV relativeFrom="paragraph">
                        <wp:posOffset>0</wp:posOffset>
                      </wp:positionV>
                      <wp:extent cx="76200" cy="28575"/>
                      <wp:effectExtent l="19050" t="19050" r="19050" b="28575"/>
                      <wp:wrapNone/>
                      <wp:docPr id="8389" name="Text Box 6667">
                        <a:extLst xmlns:a="http://schemas.openxmlformats.org/drawingml/2006/main">
                          <a:ext uri="{FF2B5EF4-FFF2-40B4-BE49-F238E27FC236}">
                            <a16:creationId xmlns:a16="http://schemas.microsoft.com/office/drawing/2014/main" id="{00000000-0008-0000-0000-0000C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EEF9B" id="Text Box 6667" o:spid="_x0000_s1026" type="#_x0000_t202" style="position:absolute;margin-left:0;margin-top:0;width:6pt;height:2.25pt;z-index:2514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3952" behindDoc="0" locked="0" layoutInCell="1" allowOverlap="1" wp14:anchorId="0C65A975" wp14:editId="3082CF5F">
                      <wp:simplePos x="0" y="0"/>
                      <wp:positionH relativeFrom="column">
                        <wp:posOffset>0</wp:posOffset>
                      </wp:positionH>
                      <wp:positionV relativeFrom="paragraph">
                        <wp:posOffset>0</wp:posOffset>
                      </wp:positionV>
                      <wp:extent cx="76200" cy="28575"/>
                      <wp:effectExtent l="19050" t="19050" r="19050" b="28575"/>
                      <wp:wrapNone/>
                      <wp:docPr id="8390" name="Text Box 6666">
                        <a:extLst xmlns:a="http://schemas.openxmlformats.org/drawingml/2006/main">
                          <a:ext uri="{FF2B5EF4-FFF2-40B4-BE49-F238E27FC236}">
                            <a16:creationId xmlns:a16="http://schemas.microsoft.com/office/drawing/2014/main" id="{00000000-0008-0000-0000-0000C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058ED" id="Text Box 6666" o:spid="_x0000_s1026" type="#_x0000_t202" style="position:absolute;margin-left:0;margin-top:0;width:6pt;height:2.25pt;z-index:2514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4976" behindDoc="0" locked="0" layoutInCell="1" allowOverlap="1" wp14:anchorId="332294B1" wp14:editId="255A3353">
                      <wp:simplePos x="0" y="0"/>
                      <wp:positionH relativeFrom="column">
                        <wp:posOffset>0</wp:posOffset>
                      </wp:positionH>
                      <wp:positionV relativeFrom="paragraph">
                        <wp:posOffset>0</wp:posOffset>
                      </wp:positionV>
                      <wp:extent cx="76200" cy="28575"/>
                      <wp:effectExtent l="19050" t="19050" r="19050" b="28575"/>
                      <wp:wrapNone/>
                      <wp:docPr id="8391" name="Text Box 6665">
                        <a:extLst xmlns:a="http://schemas.openxmlformats.org/drawingml/2006/main">
                          <a:ext uri="{FF2B5EF4-FFF2-40B4-BE49-F238E27FC236}">
                            <a16:creationId xmlns:a16="http://schemas.microsoft.com/office/drawing/2014/main" id="{00000000-0008-0000-0000-0000C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3FDBB9" id="Text Box 6665" o:spid="_x0000_s1026" type="#_x0000_t202" style="position:absolute;margin-left:0;margin-top:0;width:6pt;height:2.25pt;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6000" behindDoc="0" locked="0" layoutInCell="1" allowOverlap="1" wp14:anchorId="50AF2410" wp14:editId="106FB964">
                      <wp:simplePos x="0" y="0"/>
                      <wp:positionH relativeFrom="column">
                        <wp:posOffset>0</wp:posOffset>
                      </wp:positionH>
                      <wp:positionV relativeFrom="paragraph">
                        <wp:posOffset>0</wp:posOffset>
                      </wp:positionV>
                      <wp:extent cx="76200" cy="28575"/>
                      <wp:effectExtent l="19050" t="19050" r="19050" b="28575"/>
                      <wp:wrapNone/>
                      <wp:docPr id="8392" name="Text Box 6664">
                        <a:extLst xmlns:a="http://schemas.openxmlformats.org/drawingml/2006/main">
                          <a:ext uri="{FF2B5EF4-FFF2-40B4-BE49-F238E27FC236}">
                            <a16:creationId xmlns:a16="http://schemas.microsoft.com/office/drawing/2014/main" id="{00000000-0008-0000-0000-0000C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BB117" id="Text Box 6664" o:spid="_x0000_s1026" type="#_x0000_t202" style="position:absolute;margin-left:0;margin-top:0;width:6pt;height:2.25pt;z-index:2514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7024" behindDoc="0" locked="0" layoutInCell="1" allowOverlap="1" wp14:anchorId="6A076AE1" wp14:editId="2927FAAF">
                      <wp:simplePos x="0" y="0"/>
                      <wp:positionH relativeFrom="column">
                        <wp:posOffset>0</wp:posOffset>
                      </wp:positionH>
                      <wp:positionV relativeFrom="paragraph">
                        <wp:posOffset>0</wp:posOffset>
                      </wp:positionV>
                      <wp:extent cx="76200" cy="28575"/>
                      <wp:effectExtent l="19050" t="19050" r="19050" b="28575"/>
                      <wp:wrapNone/>
                      <wp:docPr id="8393" name="Text Box 6663">
                        <a:extLst xmlns:a="http://schemas.openxmlformats.org/drawingml/2006/main">
                          <a:ext uri="{FF2B5EF4-FFF2-40B4-BE49-F238E27FC236}">
                            <a16:creationId xmlns:a16="http://schemas.microsoft.com/office/drawing/2014/main" id="{00000000-0008-0000-0000-0000C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504DA" id="Text Box 6663" o:spid="_x0000_s1026" type="#_x0000_t202" style="position:absolute;margin-left:0;margin-top:0;width:6pt;height:2.25pt;z-index:2514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8048" behindDoc="0" locked="0" layoutInCell="1" allowOverlap="1" wp14:anchorId="399C1740" wp14:editId="7DC8DEBE">
                      <wp:simplePos x="0" y="0"/>
                      <wp:positionH relativeFrom="column">
                        <wp:posOffset>0</wp:posOffset>
                      </wp:positionH>
                      <wp:positionV relativeFrom="paragraph">
                        <wp:posOffset>0</wp:posOffset>
                      </wp:positionV>
                      <wp:extent cx="76200" cy="28575"/>
                      <wp:effectExtent l="19050" t="19050" r="19050" b="28575"/>
                      <wp:wrapNone/>
                      <wp:docPr id="8394" name="Text Box 6662">
                        <a:extLst xmlns:a="http://schemas.openxmlformats.org/drawingml/2006/main">
                          <a:ext uri="{FF2B5EF4-FFF2-40B4-BE49-F238E27FC236}">
                            <a16:creationId xmlns:a16="http://schemas.microsoft.com/office/drawing/2014/main" id="{00000000-0008-0000-0000-0000C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B7E530" id="Text Box 6662" o:spid="_x0000_s1026" type="#_x0000_t202" style="position:absolute;margin-left:0;margin-top:0;width:6pt;height:2.25pt;z-index:2514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59072" behindDoc="0" locked="0" layoutInCell="1" allowOverlap="1" wp14:anchorId="3434C01A" wp14:editId="1E1610B1">
                      <wp:simplePos x="0" y="0"/>
                      <wp:positionH relativeFrom="column">
                        <wp:posOffset>0</wp:posOffset>
                      </wp:positionH>
                      <wp:positionV relativeFrom="paragraph">
                        <wp:posOffset>0</wp:posOffset>
                      </wp:positionV>
                      <wp:extent cx="76200" cy="28575"/>
                      <wp:effectExtent l="19050" t="19050" r="19050" b="28575"/>
                      <wp:wrapNone/>
                      <wp:docPr id="8395" name="Text Box 6661">
                        <a:extLst xmlns:a="http://schemas.openxmlformats.org/drawingml/2006/main">
                          <a:ext uri="{FF2B5EF4-FFF2-40B4-BE49-F238E27FC236}">
                            <a16:creationId xmlns:a16="http://schemas.microsoft.com/office/drawing/2014/main" id="{00000000-0008-0000-0000-0000C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03143" id="Text Box 6661" o:spid="_x0000_s1026" type="#_x0000_t202" style="position:absolute;margin-left:0;margin-top:0;width:6pt;height:2.25pt;z-index:2514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0096" behindDoc="0" locked="0" layoutInCell="1" allowOverlap="1" wp14:anchorId="66BA74B8" wp14:editId="4F8B1EE8">
                      <wp:simplePos x="0" y="0"/>
                      <wp:positionH relativeFrom="column">
                        <wp:posOffset>0</wp:posOffset>
                      </wp:positionH>
                      <wp:positionV relativeFrom="paragraph">
                        <wp:posOffset>0</wp:posOffset>
                      </wp:positionV>
                      <wp:extent cx="76200" cy="28575"/>
                      <wp:effectExtent l="19050" t="19050" r="19050" b="28575"/>
                      <wp:wrapNone/>
                      <wp:docPr id="8396" name="Text Box 6660">
                        <a:extLst xmlns:a="http://schemas.openxmlformats.org/drawingml/2006/main">
                          <a:ext uri="{FF2B5EF4-FFF2-40B4-BE49-F238E27FC236}">
                            <a16:creationId xmlns:a16="http://schemas.microsoft.com/office/drawing/2014/main" id="{00000000-0008-0000-0000-0000C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7D929" id="Text Box 6660" o:spid="_x0000_s1026" type="#_x0000_t202" style="position:absolute;margin-left:0;margin-top:0;width:6pt;height:2.25pt;z-index:2514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1120" behindDoc="0" locked="0" layoutInCell="1" allowOverlap="1" wp14:anchorId="1A1C976E" wp14:editId="272D847F">
                      <wp:simplePos x="0" y="0"/>
                      <wp:positionH relativeFrom="column">
                        <wp:posOffset>0</wp:posOffset>
                      </wp:positionH>
                      <wp:positionV relativeFrom="paragraph">
                        <wp:posOffset>0</wp:posOffset>
                      </wp:positionV>
                      <wp:extent cx="76200" cy="28575"/>
                      <wp:effectExtent l="19050" t="19050" r="19050" b="28575"/>
                      <wp:wrapNone/>
                      <wp:docPr id="8397" name="Text Box 6659">
                        <a:extLst xmlns:a="http://schemas.openxmlformats.org/drawingml/2006/main">
                          <a:ext uri="{FF2B5EF4-FFF2-40B4-BE49-F238E27FC236}">
                            <a16:creationId xmlns:a16="http://schemas.microsoft.com/office/drawing/2014/main" id="{00000000-0008-0000-0000-0000C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F583D" id="Text Box 6659" o:spid="_x0000_s1026" type="#_x0000_t202" style="position:absolute;margin-left:0;margin-top:0;width:6pt;height:2.25pt;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2144" behindDoc="0" locked="0" layoutInCell="1" allowOverlap="1" wp14:anchorId="55EA0F9B" wp14:editId="1840CA4A">
                      <wp:simplePos x="0" y="0"/>
                      <wp:positionH relativeFrom="column">
                        <wp:posOffset>0</wp:posOffset>
                      </wp:positionH>
                      <wp:positionV relativeFrom="paragraph">
                        <wp:posOffset>0</wp:posOffset>
                      </wp:positionV>
                      <wp:extent cx="76200" cy="28575"/>
                      <wp:effectExtent l="19050" t="19050" r="19050" b="28575"/>
                      <wp:wrapNone/>
                      <wp:docPr id="8398" name="Text Box 6658">
                        <a:extLst xmlns:a="http://schemas.openxmlformats.org/drawingml/2006/main">
                          <a:ext uri="{FF2B5EF4-FFF2-40B4-BE49-F238E27FC236}">
                            <a16:creationId xmlns:a16="http://schemas.microsoft.com/office/drawing/2014/main" id="{00000000-0008-0000-0000-0000C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91901" id="Text Box 6658" o:spid="_x0000_s1026" type="#_x0000_t202" style="position:absolute;margin-left:0;margin-top:0;width:6pt;height:2.25pt;z-index:2514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3168" behindDoc="0" locked="0" layoutInCell="1" allowOverlap="1" wp14:anchorId="0F659370" wp14:editId="089D3DAC">
                      <wp:simplePos x="0" y="0"/>
                      <wp:positionH relativeFrom="column">
                        <wp:posOffset>0</wp:posOffset>
                      </wp:positionH>
                      <wp:positionV relativeFrom="paragraph">
                        <wp:posOffset>0</wp:posOffset>
                      </wp:positionV>
                      <wp:extent cx="76200" cy="28575"/>
                      <wp:effectExtent l="19050" t="19050" r="19050" b="28575"/>
                      <wp:wrapNone/>
                      <wp:docPr id="8399" name="Text Box 6657">
                        <a:extLst xmlns:a="http://schemas.openxmlformats.org/drawingml/2006/main">
                          <a:ext uri="{FF2B5EF4-FFF2-40B4-BE49-F238E27FC236}">
                            <a16:creationId xmlns:a16="http://schemas.microsoft.com/office/drawing/2014/main" id="{00000000-0008-0000-0000-0000C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7B48D" id="Text Box 6657" o:spid="_x0000_s1026" type="#_x0000_t202" style="position:absolute;margin-left:0;margin-top:0;width:6pt;height:2.25pt;z-index:2514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4192" behindDoc="0" locked="0" layoutInCell="1" allowOverlap="1" wp14:anchorId="46D5F944" wp14:editId="13539939">
                      <wp:simplePos x="0" y="0"/>
                      <wp:positionH relativeFrom="column">
                        <wp:posOffset>0</wp:posOffset>
                      </wp:positionH>
                      <wp:positionV relativeFrom="paragraph">
                        <wp:posOffset>0</wp:posOffset>
                      </wp:positionV>
                      <wp:extent cx="76200" cy="28575"/>
                      <wp:effectExtent l="19050" t="19050" r="19050" b="28575"/>
                      <wp:wrapNone/>
                      <wp:docPr id="8400" name="Text Box 6656">
                        <a:extLst xmlns:a="http://schemas.openxmlformats.org/drawingml/2006/main">
                          <a:ext uri="{FF2B5EF4-FFF2-40B4-BE49-F238E27FC236}">
                            <a16:creationId xmlns:a16="http://schemas.microsoft.com/office/drawing/2014/main" id="{00000000-0008-0000-0000-0000D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5502C" id="Text Box 6656" o:spid="_x0000_s1026" type="#_x0000_t202" style="position:absolute;margin-left:0;margin-top:0;width:6pt;height:2.25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5216" behindDoc="0" locked="0" layoutInCell="1" allowOverlap="1" wp14:anchorId="19C88DC8" wp14:editId="0929D9DB">
                      <wp:simplePos x="0" y="0"/>
                      <wp:positionH relativeFrom="column">
                        <wp:posOffset>0</wp:posOffset>
                      </wp:positionH>
                      <wp:positionV relativeFrom="paragraph">
                        <wp:posOffset>0</wp:posOffset>
                      </wp:positionV>
                      <wp:extent cx="76200" cy="28575"/>
                      <wp:effectExtent l="19050" t="19050" r="19050" b="28575"/>
                      <wp:wrapNone/>
                      <wp:docPr id="8401" name="Text Box 6655">
                        <a:extLst xmlns:a="http://schemas.openxmlformats.org/drawingml/2006/main">
                          <a:ext uri="{FF2B5EF4-FFF2-40B4-BE49-F238E27FC236}">
                            <a16:creationId xmlns:a16="http://schemas.microsoft.com/office/drawing/2014/main" id="{00000000-0008-0000-0000-0000D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26ADC" id="Text Box 6655" o:spid="_x0000_s1026" type="#_x0000_t202" style="position:absolute;margin-left:0;margin-top:0;width:6pt;height:2.25pt;z-index:2514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6240" behindDoc="0" locked="0" layoutInCell="1" allowOverlap="1" wp14:anchorId="3DF3F099" wp14:editId="2597583D">
                      <wp:simplePos x="0" y="0"/>
                      <wp:positionH relativeFrom="column">
                        <wp:posOffset>0</wp:posOffset>
                      </wp:positionH>
                      <wp:positionV relativeFrom="paragraph">
                        <wp:posOffset>0</wp:posOffset>
                      </wp:positionV>
                      <wp:extent cx="76200" cy="28575"/>
                      <wp:effectExtent l="19050" t="19050" r="19050" b="28575"/>
                      <wp:wrapNone/>
                      <wp:docPr id="8402" name="Text Box 6654">
                        <a:extLst xmlns:a="http://schemas.openxmlformats.org/drawingml/2006/main">
                          <a:ext uri="{FF2B5EF4-FFF2-40B4-BE49-F238E27FC236}">
                            <a16:creationId xmlns:a16="http://schemas.microsoft.com/office/drawing/2014/main" id="{00000000-0008-0000-0000-0000D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57CBB" id="Text Box 6654" o:spid="_x0000_s1026" type="#_x0000_t202" style="position:absolute;margin-left:0;margin-top:0;width:6pt;height:2.25pt;z-index:2514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7264" behindDoc="0" locked="0" layoutInCell="1" allowOverlap="1" wp14:anchorId="5261E73C" wp14:editId="3A20E00C">
                      <wp:simplePos x="0" y="0"/>
                      <wp:positionH relativeFrom="column">
                        <wp:posOffset>0</wp:posOffset>
                      </wp:positionH>
                      <wp:positionV relativeFrom="paragraph">
                        <wp:posOffset>0</wp:posOffset>
                      </wp:positionV>
                      <wp:extent cx="76200" cy="28575"/>
                      <wp:effectExtent l="19050" t="19050" r="19050" b="28575"/>
                      <wp:wrapNone/>
                      <wp:docPr id="8403" name="Text Box 6653">
                        <a:extLst xmlns:a="http://schemas.openxmlformats.org/drawingml/2006/main">
                          <a:ext uri="{FF2B5EF4-FFF2-40B4-BE49-F238E27FC236}">
                            <a16:creationId xmlns:a16="http://schemas.microsoft.com/office/drawing/2014/main" id="{00000000-0008-0000-0000-0000D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FB19A7" id="Text Box 6653" o:spid="_x0000_s1026" type="#_x0000_t202" style="position:absolute;margin-left:0;margin-top:0;width:6pt;height:2.25pt;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8288" behindDoc="0" locked="0" layoutInCell="1" allowOverlap="1" wp14:anchorId="10F0D7D8" wp14:editId="1A3FF591">
                      <wp:simplePos x="0" y="0"/>
                      <wp:positionH relativeFrom="column">
                        <wp:posOffset>0</wp:posOffset>
                      </wp:positionH>
                      <wp:positionV relativeFrom="paragraph">
                        <wp:posOffset>0</wp:posOffset>
                      </wp:positionV>
                      <wp:extent cx="76200" cy="28575"/>
                      <wp:effectExtent l="19050" t="19050" r="19050" b="28575"/>
                      <wp:wrapNone/>
                      <wp:docPr id="8404" name="Text Box 6652">
                        <a:extLst xmlns:a="http://schemas.openxmlformats.org/drawingml/2006/main">
                          <a:ext uri="{FF2B5EF4-FFF2-40B4-BE49-F238E27FC236}">
                            <a16:creationId xmlns:a16="http://schemas.microsoft.com/office/drawing/2014/main" id="{00000000-0008-0000-0000-0000D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F915E" id="Text Box 6652" o:spid="_x0000_s1026" type="#_x0000_t202" style="position:absolute;margin-left:0;margin-top:0;width:6pt;height:2.25pt;z-index:2514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69312" behindDoc="0" locked="0" layoutInCell="1" allowOverlap="1" wp14:anchorId="0295344B" wp14:editId="22BC80E9">
                      <wp:simplePos x="0" y="0"/>
                      <wp:positionH relativeFrom="column">
                        <wp:posOffset>0</wp:posOffset>
                      </wp:positionH>
                      <wp:positionV relativeFrom="paragraph">
                        <wp:posOffset>0</wp:posOffset>
                      </wp:positionV>
                      <wp:extent cx="76200" cy="28575"/>
                      <wp:effectExtent l="19050" t="19050" r="19050" b="28575"/>
                      <wp:wrapNone/>
                      <wp:docPr id="8405" name="Text Box 6651">
                        <a:extLst xmlns:a="http://schemas.openxmlformats.org/drawingml/2006/main">
                          <a:ext uri="{FF2B5EF4-FFF2-40B4-BE49-F238E27FC236}">
                            <a16:creationId xmlns:a16="http://schemas.microsoft.com/office/drawing/2014/main" id="{00000000-0008-0000-0000-0000D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B5BB8" id="Text Box 6651" o:spid="_x0000_s1026" type="#_x0000_t202" style="position:absolute;margin-left:0;margin-top:0;width:6pt;height:2.25pt;z-index:2514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0336" behindDoc="0" locked="0" layoutInCell="1" allowOverlap="1" wp14:anchorId="3103C4EA" wp14:editId="34AA3E31">
                      <wp:simplePos x="0" y="0"/>
                      <wp:positionH relativeFrom="column">
                        <wp:posOffset>0</wp:posOffset>
                      </wp:positionH>
                      <wp:positionV relativeFrom="paragraph">
                        <wp:posOffset>0</wp:posOffset>
                      </wp:positionV>
                      <wp:extent cx="76200" cy="28575"/>
                      <wp:effectExtent l="19050" t="19050" r="19050" b="28575"/>
                      <wp:wrapNone/>
                      <wp:docPr id="8406" name="Text Box 6650">
                        <a:extLst xmlns:a="http://schemas.openxmlformats.org/drawingml/2006/main">
                          <a:ext uri="{FF2B5EF4-FFF2-40B4-BE49-F238E27FC236}">
                            <a16:creationId xmlns:a16="http://schemas.microsoft.com/office/drawing/2014/main" id="{00000000-0008-0000-0000-0000D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1DC99" id="Text Box 6650" o:spid="_x0000_s1026" type="#_x0000_t202" style="position:absolute;margin-left:0;margin-top:0;width:6pt;height:2.25pt;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1360" behindDoc="0" locked="0" layoutInCell="1" allowOverlap="1" wp14:anchorId="78A60A2A" wp14:editId="0220A596">
                      <wp:simplePos x="0" y="0"/>
                      <wp:positionH relativeFrom="column">
                        <wp:posOffset>0</wp:posOffset>
                      </wp:positionH>
                      <wp:positionV relativeFrom="paragraph">
                        <wp:posOffset>0</wp:posOffset>
                      </wp:positionV>
                      <wp:extent cx="76200" cy="28575"/>
                      <wp:effectExtent l="19050" t="19050" r="19050" b="28575"/>
                      <wp:wrapNone/>
                      <wp:docPr id="8407" name="Text Box 6649">
                        <a:extLst xmlns:a="http://schemas.openxmlformats.org/drawingml/2006/main">
                          <a:ext uri="{FF2B5EF4-FFF2-40B4-BE49-F238E27FC236}">
                            <a16:creationId xmlns:a16="http://schemas.microsoft.com/office/drawing/2014/main" id="{00000000-0008-0000-0000-0000D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3EA65" id="Text Box 6649" o:spid="_x0000_s1026" type="#_x0000_t202" style="position:absolute;margin-left:0;margin-top:0;width:6pt;height:2.25pt;z-index:2514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2384" behindDoc="0" locked="0" layoutInCell="1" allowOverlap="1" wp14:anchorId="14E0F734" wp14:editId="397D1F6B">
                      <wp:simplePos x="0" y="0"/>
                      <wp:positionH relativeFrom="column">
                        <wp:posOffset>0</wp:posOffset>
                      </wp:positionH>
                      <wp:positionV relativeFrom="paragraph">
                        <wp:posOffset>0</wp:posOffset>
                      </wp:positionV>
                      <wp:extent cx="76200" cy="28575"/>
                      <wp:effectExtent l="19050" t="19050" r="19050" b="28575"/>
                      <wp:wrapNone/>
                      <wp:docPr id="8408" name="Text Box 6648">
                        <a:extLst xmlns:a="http://schemas.openxmlformats.org/drawingml/2006/main">
                          <a:ext uri="{FF2B5EF4-FFF2-40B4-BE49-F238E27FC236}">
                            <a16:creationId xmlns:a16="http://schemas.microsoft.com/office/drawing/2014/main" id="{00000000-0008-0000-0000-0000D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88221" id="Text Box 6648" o:spid="_x0000_s1026" type="#_x0000_t202" style="position:absolute;margin-left:0;margin-top:0;width:6pt;height:2.25pt;z-index:2514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3408" behindDoc="0" locked="0" layoutInCell="1" allowOverlap="1" wp14:anchorId="157848CE" wp14:editId="102B20FF">
                      <wp:simplePos x="0" y="0"/>
                      <wp:positionH relativeFrom="column">
                        <wp:posOffset>0</wp:posOffset>
                      </wp:positionH>
                      <wp:positionV relativeFrom="paragraph">
                        <wp:posOffset>0</wp:posOffset>
                      </wp:positionV>
                      <wp:extent cx="76200" cy="28575"/>
                      <wp:effectExtent l="19050" t="19050" r="19050" b="28575"/>
                      <wp:wrapNone/>
                      <wp:docPr id="8409" name="Text Box 6647">
                        <a:extLst xmlns:a="http://schemas.openxmlformats.org/drawingml/2006/main">
                          <a:ext uri="{FF2B5EF4-FFF2-40B4-BE49-F238E27FC236}">
                            <a16:creationId xmlns:a16="http://schemas.microsoft.com/office/drawing/2014/main" id="{00000000-0008-0000-0000-0000D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9FA69" id="Text Box 6647" o:spid="_x0000_s1026" type="#_x0000_t202" style="position:absolute;margin-left:0;margin-top:0;width:6pt;height:2.25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4432" behindDoc="0" locked="0" layoutInCell="1" allowOverlap="1" wp14:anchorId="428DC22E" wp14:editId="619D87F0">
                      <wp:simplePos x="0" y="0"/>
                      <wp:positionH relativeFrom="column">
                        <wp:posOffset>0</wp:posOffset>
                      </wp:positionH>
                      <wp:positionV relativeFrom="paragraph">
                        <wp:posOffset>0</wp:posOffset>
                      </wp:positionV>
                      <wp:extent cx="76200" cy="28575"/>
                      <wp:effectExtent l="19050" t="19050" r="19050" b="28575"/>
                      <wp:wrapNone/>
                      <wp:docPr id="8410" name="Text Box 6646">
                        <a:extLst xmlns:a="http://schemas.openxmlformats.org/drawingml/2006/main">
                          <a:ext uri="{FF2B5EF4-FFF2-40B4-BE49-F238E27FC236}">
                            <a16:creationId xmlns:a16="http://schemas.microsoft.com/office/drawing/2014/main" id="{00000000-0008-0000-0000-0000D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EAC06" id="Text Box 6646" o:spid="_x0000_s1026" type="#_x0000_t202" style="position:absolute;margin-left:0;margin-top:0;width:6pt;height:2.25pt;z-index:2514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5456" behindDoc="0" locked="0" layoutInCell="1" allowOverlap="1" wp14:anchorId="535F3327" wp14:editId="7374EFF4">
                      <wp:simplePos x="0" y="0"/>
                      <wp:positionH relativeFrom="column">
                        <wp:posOffset>0</wp:posOffset>
                      </wp:positionH>
                      <wp:positionV relativeFrom="paragraph">
                        <wp:posOffset>0</wp:posOffset>
                      </wp:positionV>
                      <wp:extent cx="76200" cy="28575"/>
                      <wp:effectExtent l="19050" t="19050" r="19050" b="28575"/>
                      <wp:wrapNone/>
                      <wp:docPr id="8411" name="Text Box 6645">
                        <a:extLst xmlns:a="http://schemas.openxmlformats.org/drawingml/2006/main">
                          <a:ext uri="{FF2B5EF4-FFF2-40B4-BE49-F238E27FC236}">
                            <a16:creationId xmlns:a16="http://schemas.microsoft.com/office/drawing/2014/main" id="{00000000-0008-0000-0000-0000D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E0BB2" id="Text Box 6645" o:spid="_x0000_s1026" type="#_x0000_t202" style="position:absolute;margin-left:0;margin-top:0;width:6pt;height:2.25pt;z-index:2514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6480" behindDoc="0" locked="0" layoutInCell="1" allowOverlap="1" wp14:anchorId="063A5436" wp14:editId="682667D0">
                      <wp:simplePos x="0" y="0"/>
                      <wp:positionH relativeFrom="column">
                        <wp:posOffset>0</wp:posOffset>
                      </wp:positionH>
                      <wp:positionV relativeFrom="paragraph">
                        <wp:posOffset>0</wp:posOffset>
                      </wp:positionV>
                      <wp:extent cx="76200" cy="28575"/>
                      <wp:effectExtent l="19050" t="19050" r="19050" b="28575"/>
                      <wp:wrapNone/>
                      <wp:docPr id="8412" name="Text Box 6644">
                        <a:extLst xmlns:a="http://schemas.openxmlformats.org/drawingml/2006/main">
                          <a:ext uri="{FF2B5EF4-FFF2-40B4-BE49-F238E27FC236}">
                            <a16:creationId xmlns:a16="http://schemas.microsoft.com/office/drawing/2014/main" id="{00000000-0008-0000-0000-0000D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F70B6" id="Text Box 6644" o:spid="_x0000_s1026" type="#_x0000_t202" style="position:absolute;margin-left:0;margin-top:0;width:6pt;height:2.2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7504" behindDoc="0" locked="0" layoutInCell="1" allowOverlap="1" wp14:anchorId="06BD4475" wp14:editId="2469804A">
                      <wp:simplePos x="0" y="0"/>
                      <wp:positionH relativeFrom="column">
                        <wp:posOffset>0</wp:posOffset>
                      </wp:positionH>
                      <wp:positionV relativeFrom="paragraph">
                        <wp:posOffset>0</wp:posOffset>
                      </wp:positionV>
                      <wp:extent cx="76200" cy="28575"/>
                      <wp:effectExtent l="19050" t="19050" r="19050" b="28575"/>
                      <wp:wrapNone/>
                      <wp:docPr id="8413" name="Text Box 6643">
                        <a:extLst xmlns:a="http://schemas.openxmlformats.org/drawingml/2006/main">
                          <a:ext uri="{FF2B5EF4-FFF2-40B4-BE49-F238E27FC236}">
                            <a16:creationId xmlns:a16="http://schemas.microsoft.com/office/drawing/2014/main" id="{00000000-0008-0000-0000-0000D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A8DC32" id="Text Box 6643" o:spid="_x0000_s1026" type="#_x0000_t202" style="position:absolute;margin-left:0;margin-top:0;width:6pt;height:2.25pt;z-index:2514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8528" behindDoc="0" locked="0" layoutInCell="1" allowOverlap="1" wp14:anchorId="25F7EFC2" wp14:editId="7E6B55AB">
                      <wp:simplePos x="0" y="0"/>
                      <wp:positionH relativeFrom="column">
                        <wp:posOffset>0</wp:posOffset>
                      </wp:positionH>
                      <wp:positionV relativeFrom="paragraph">
                        <wp:posOffset>0</wp:posOffset>
                      </wp:positionV>
                      <wp:extent cx="76200" cy="28575"/>
                      <wp:effectExtent l="19050" t="19050" r="19050" b="28575"/>
                      <wp:wrapNone/>
                      <wp:docPr id="8414" name="Text Box 6642">
                        <a:extLst xmlns:a="http://schemas.openxmlformats.org/drawingml/2006/main">
                          <a:ext uri="{FF2B5EF4-FFF2-40B4-BE49-F238E27FC236}">
                            <a16:creationId xmlns:a16="http://schemas.microsoft.com/office/drawing/2014/main" id="{00000000-0008-0000-0000-0000D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97B5F" id="Text Box 6642" o:spid="_x0000_s1026" type="#_x0000_t202" style="position:absolute;margin-left:0;margin-top:0;width:6pt;height:2.25pt;z-index:2514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79552" behindDoc="0" locked="0" layoutInCell="1" allowOverlap="1" wp14:anchorId="33B5A23F" wp14:editId="76C28990">
                      <wp:simplePos x="0" y="0"/>
                      <wp:positionH relativeFrom="column">
                        <wp:posOffset>0</wp:posOffset>
                      </wp:positionH>
                      <wp:positionV relativeFrom="paragraph">
                        <wp:posOffset>0</wp:posOffset>
                      </wp:positionV>
                      <wp:extent cx="76200" cy="28575"/>
                      <wp:effectExtent l="19050" t="19050" r="19050" b="28575"/>
                      <wp:wrapNone/>
                      <wp:docPr id="8415" name="Text Box 6641">
                        <a:extLst xmlns:a="http://schemas.openxmlformats.org/drawingml/2006/main">
                          <a:ext uri="{FF2B5EF4-FFF2-40B4-BE49-F238E27FC236}">
                            <a16:creationId xmlns:a16="http://schemas.microsoft.com/office/drawing/2014/main" id="{00000000-0008-0000-0000-0000D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A9D0A" id="Text Box 6641" o:spid="_x0000_s1026" type="#_x0000_t202" style="position:absolute;margin-left:0;margin-top:0;width:6pt;height:2.25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0576" behindDoc="0" locked="0" layoutInCell="1" allowOverlap="1" wp14:anchorId="5A1E0A46" wp14:editId="202450AD">
                      <wp:simplePos x="0" y="0"/>
                      <wp:positionH relativeFrom="column">
                        <wp:posOffset>0</wp:posOffset>
                      </wp:positionH>
                      <wp:positionV relativeFrom="paragraph">
                        <wp:posOffset>0</wp:posOffset>
                      </wp:positionV>
                      <wp:extent cx="76200" cy="28575"/>
                      <wp:effectExtent l="19050" t="19050" r="19050" b="28575"/>
                      <wp:wrapNone/>
                      <wp:docPr id="8416" name="Text Box 6640">
                        <a:extLst xmlns:a="http://schemas.openxmlformats.org/drawingml/2006/main">
                          <a:ext uri="{FF2B5EF4-FFF2-40B4-BE49-F238E27FC236}">
                            <a16:creationId xmlns:a16="http://schemas.microsoft.com/office/drawing/2014/main" id="{00000000-0008-0000-0000-0000E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65050" id="Text Box 6640" o:spid="_x0000_s1026" type="#_x0000_t202" style="position:absolute;margin-left:0;margin-top:0;width:6pt;height:2.25pt;z-index:2514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1600" behindDoc="0" locked="0" layoutInCell="1" allowOverlap="1" wp14:anchorId="4D7D12E5" wp14:editId="2C37BDF6">
                      <wp:simplePos x="0" y="0"/>
                      <wp:positionH relativeFrom="column">
                        <wp:posOffset>0</wp:posOffset>
                      </wp:positionH>
                      <wp:positionV relativeFrom="paragraph">
                        <wp:posOffset>0</wp:posOffset>
                      </wp:positionV>
                      <wp:extent cx="76200" cy="28575"/>
                      <wp:effectExtent l="19050" t="19050" r="19050" b="28575"/>
                      <wp:wrapNone/>
                      <wp:docPr id="8417" name="Text Box 6639">
                        <a:extLst xmlns:a="http://schemas.openxmlformats.org/drawingml/2006/main">
                          <a:ext uri="{FF2B5EF4-FFF2-40B4-BE49-F238E27FC236}">
                            <a16:creationId xmlns:a16="http://schemas.microsoft.com/office/drawing/2014/main" id="{00000000-0008-0000-0000-0000E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0CC46" id="Text Box 6639" o:spid="_x0000_s1026" type="#_x0000_t202" style="position:absolute;margin-left:0;margin-top:0;width:6pt;height:2.25pt;z-index:2514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2624" behindDoc="0" locked="0" layoutInCell="1" allowOverlap="1" wp14:anchorId="524AB182" wp14:editId="717F5A49">
                      <wp:simplePos x="0" y="0"/>
                      <wp:positionH relativeFrom="column">
                        <wp:posOffset>0</wp:posOffset>
                      </wp:positionH>
                      <wp:positionV relativeFrom="paragraph">
                        <wp:posOffset>0</wp:posOffset>
                      </wp:positionV>
                      <wp:extent cx="76200" cy="28575"/>
                      <wp:effectExtent l="19050" t="19050" r="19050" b="28575"/>
                      <wp:wrapNone/>
                      <wp:docPr id="8418" name="Text Box 6638">
                        <a:extLst xmlns:a="http://schemas.openxmlformats.org/drawingml/2006/main">
                          <a:ext uri="{FF2B5EF4-FFF2-40B4-BE49-F238E27FC236}">
                            <a16:creationId xmlns:a16="http://schemas.microsoft.com/office/drawing/2014/main" id="{00000000-0008-0000-0000-0000E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61E12" id="Text Box 6638" o:spid="_x0000_s1026" type="#_x0000_t202" style="position:absolute;margin-left:0;margin-top:0;width:6pt;height:2.25p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3648" behindDoc="0" locked="0" layoutInCell="1" allowOverlap="1" wp14:anchorId="1688ABA9" wp14:editId="3DB78D25">
                      <wp:simplePos x="0" y="0"/>
                      <wp:positionH relativeFrom="column">
                        <wp:posOffset>0</wp:posOffset>
                      </wp:positionH>
                      <wp:positionV relativeFrom="paragraph">
                        <wp:posOffset>0</wp:posOffset>
                      </wp:positionV>
                      <wp:extent cx="76200" cy="28575"/>
                      <wp:effectExtent l="19050" t="19050" r="19050" b="28575"/>
                      <wp:wrapNone/>
                      <wp:docPr id="8419" name="Text Box 6637">
                        <a:extLst xmlns:a="http://schemas.openxmlformats.org/drawingml/2006/main">
                          <a:ext uri="{FF2B5EF4-FFF2-40B4-BE49-F238E27FC236}">
                            <a16:creationId xmlns:a16="http://schemas.microsoft.com/office/drawing/2014/main" id="{00000000-0008-0000-0000-0000E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6E2B6" id="Text Box 6637" o:spid="_x0000_s1026" type="#_x0000_t202" style="position:absolute;margin-left:0;margin-top:0;width:6pt;height:2.2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4672" behindDoc="0" locked="0" layoutInCell="1" allowOverlap="1" wp14:anchorId="142E274C" wp14:editId="45AE8A33">
                      <wp:simplePos x="0" y="0"/>
                      <wp:positionH relativeFrom="column">
                        <wp:posOffset>0</wp:posOffset>
                      </wp:positionH>
                      <wp:positionV relativeFrom="paragraph">
                        <wp:posOffset>0</wp:posOffset>
                      </wp:positionV>
                      <wp:extent cx="76200" cy="28575"/>
                      <wp:effectExtent l="19050" t="19050" r="19050" b="28575"/>
                      <wp:wrapNone/>
                      <wp:docPr id="8420" name="Text Box 6636">
                        <a:extLst xmlns:a="http://schemas.openxmlformats.org/drawingml/2006/main">
                          <a:ext uri="{FF2B5EF4-FFF2-40B4-BE49-F238E27FC236}">
                            <a16:creationId xmlns:a16="http://schemas.microsoft.com/office/drawing/2014/main" id="{00000000-0008-0000-0000-0000E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CE4C3" id="Text Box 6636" o:spid="_x0000_s1026" type="#_x0000_t202" style="position:absolute;margin-left:0;margin-top:0;width:6pt;height:2.2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5696" behindDoc="0" locked="0" layoutInCell="1" allowOverlap="1" wp14:anchorId="49A64B3A" wp14:editId="53F8A47D">
                      <wp:simplePos x="0" y="0"/>
                      <wp:positionH relativeFrom="column">
                        <wp:posOffset>0</wp:posOffset>
                      </wp:positionH>
                      <wp:positionV relativeFrom="paragraph">
                        <wp:posOffset>0</wp:posOffset>
                      </wp:positionV>
                      <wp:extent cx="76200" cy="28575"/>
                      <wp:effectExtent l="19050" t="19050" r="19050" b="28575"/>
                      <wp:wrapNone/>
                      <wp:docPr id="8421" name="Text Box 6635">
                        <a:extLst xmlns:a="http://schemas.openxmlformats.org/drawingml/2006/main">
                          <a:ext uri="{FF2B5EF4-FFF2-40B4-BE49-F238E27FC236}">
                            <a16:creationId xmlns:a16="http://schemas.microsoft.com/office/drawing/2014/main" id="{00000000-0008-0000-0000-0000E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63396" id="Text Box 6635" o:spid="_x0000_s1026" type="#_x0000_t202" style="position:absolute;margin-left:0;margin-top:0;width:6pt;height:2.25pt;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6720" behindDoc="0" locked="0" layoutInCell="1" allowOverlap="1" wp14:anchorId="0BA0C7E4" wp14:editId="04CB20B6">
                      <wp:simplePos x="0" y="0"/>
                      <wp:positionH relativeFrom="column">
                        <wp:posOffset>0</wp:posOffset>
                      </wp:positionH>
                      <wp:positionV relativeFrom="paragraph">
                        <wp:posOffset>0</wp:posOffset>
                      </wp:positionV>
                      <wp:extent cx="76200" cy="28575"/>
                      <wp:effectExtent l="19050" t="19050" r="19050" b="28575"/>
                      <wp:wrapNone/>
                      <wp:docPr id="8422" name="Text Box 6634">
                        <a:extLst xmlns:a="http://schemas.openxmlformats.org/drawingml/2006/main">
                          <a:ext uri="{FF2B5EF4-FFF2-40B4-BE49-F238E27FC236}">
                            <a16:creationId xmlns:a16="http://schemas.microsoft.com/office/drawing/2014/main" id="{00000000-0008-0000-0000-0000E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37810" id="Text Box 6634" o:spid="_x0000_s1026" type="#_x0000_t202" style="position:absolute;margin-left:0;margin-top:0;width:6pt;height:2.25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7744" behindDoc="0" locked="0" layoutInCell="1" allowOverlap="1" wp14:anchorId="322124CF" wp14:editId="7FB29CA9">
                      <wp:simplePos x="0" y="0"/>
                      <wp:positionH relativeFrom="column">
                        <wp:posOffset>0</wp:posOffset>
                      </wp:positionH>
                      <wp:positionV relativeFrom="paragraph">
                        <wp:posOffset>0</wp:posOffset>
                      </wp:positionV>
                      <wp:extent cx="76200" cy="28575"/>
                      <wp:effectExtent l="19050" t="19050" r="19050" b="28575"/>
                      <wp:wrapNone/>
                      <wp:docPr id="8423" name="Text Box 6633">
                        <a:extLst xmlns:a="http://schemas.openxmlformats.org/drawingml/2006/main">
                          <a:ext uri="{FF2B5EF4-FFF2-40B4-BE49-F238E27FC236}">
                            <a16:creationId xmlns:a16="http://schemas.microsoft.com/office/drawing/2014/main" id="{00000000-0008-0000-0000-0000E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0BD2D" id="Text Box 6633" o:spid="_x0000_s1026" type="#_x0000_t202" style="position:absolute;margin-left:0;margin-top:0;width:6pt;height:2.25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8768" behindDoc="0" locked="0" layoutInCell="1" allowOverlap="1" wp14:anchorId="3C8DEEC5" wp14:editId="02310898">
                      <wp:simplePos x="0" y="0"/>
                      <wp:positionH relativeFrom="column">
                        <wp:posOffset>0</wp:posOffset>
                      </wp:positionH>
                      <wp:positionV relativeFrom="paragraph">
                        <wp:posOffset>0</wp:posOffset>
                      </wp:positionV>
                      <wp:extent cx="76200" cy="28575"/>
                      <wp:effectExtent l="19050" t="19050" r="19050" b="28575"/>
                      <wp:wrapNone/>
                      <wp:docPr id="8424" name="Text Box 6632">
                        <a:extLst xmlns:a="http://schemas.openxmlformats.org/drawingml/2006/main">
                          <a:ext uri="{FF2B5EF4-FFF2-40B4-BE49-F238E27FC236}">
                            <a16:creationId xmlns:a16="http://schemas.microsoft.com/office/drawing/2014/main" id="{00000000-0008-0000-0000-0000E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7DB03D" id="Text Box 6632" o:spid="_x0000_s1026" type="#_x0000_t202" style="position:absolute;margin-left:0;margin-top:0;width:6pt;height:2.2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89792" behindDoc="0" locked="0" layoutInCell="1" allowOverlap="1" wp14:anchorId="2C0DBFAE" wp14:editId="2E2352D0">
                      <wp:simplePos x="0" y="0"/>
                      <wp:positionH relativeFrom="column">
                        <wp:posOffset>0</wp:posOffset>
                      </wp:positionH>
                      <wp:positionV relativeFrom="paragraph">
                        <wp:posOffset>0</wp:posOffset>
                      </wp:positionV>
                      <wp:extent cx="76200" cy="28575"/>
                      <wp:effectExtent l="19050" t="19050" r="19050" b="28575"/>
                      <wp:wrapNone/>
                      <wp:docPr id="8425" name="Text Box 6631">
                        <a:extLst xmlns:a="http://schemas.openxmlformats.org/drawingml/2006/main">
                          <a:ext uri="{FF2B5EF4-FFF2-40B4-BE49-F238E27FC236}">
                            <a16:creationId xmlns:a16="http://schemas.microsoft.com/office/drawing/2014/main" id="{00000000-0008-0000-0000-0000E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98581" id="Text Box 6631" o:spid="_x0000_s1026" type="#_x0000_t202" style="position:absolute;margin-left:0;margin-top:0;width:6pt;height:2.25pt;z-index:2514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0816" behindDoc="0" locked="0" layoutInCell="1" allowOverlap="1" wp14:anchorId="267F2DF6" wp14:editId="1C2CB3C2">
                      <wp:simplePos x="0" y="0"/>
                      <wp:positionH relativeFrom="column">
                        <wp:posOffset>0</wp:posOffset>
                      </wp:positionH>
                      <wp:positionV relativeFrom="paragraph">
                        <wp:posOffset>0</wp:posOffset>
                      </wp:positionV>
                      <wp:extent cx="76200" cy="28575"/>
                      <wp:effectExtent l="19050" t="19050" r="19050" b="28575"/>
                      <wp:wrapNone/>
                      <wp:docPr id="8426" name="Text Box 6630">
                        <a:extLst xmlns:a="http://schemas.openxmlformats.org/drawingml/2006/main">
                          <a:ext uri="{FF2B5EF4-FFF2-40B4-BE49-F238E27FC236}">
                            <a16:creationId xmlns:a16="http://schemas.microsoft.com/office/drawing/2014/main" id="{00000000-0008-0000-0000-0000E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13B96" id="Text Box 6630" o:spid="_x0000_s1026" type="#_x0000_t202" style="position:absolute;margin-left:0;margin-top:0;width:6pt;height:2.25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1840" behindDoc="0" locked="0" layoutInCell="1" allowOverlap="1" wp14:anchorId="7812EF3C" wp14:editId="79F8DAD0">
                      <wp:simplePos x="0" y="0"/>
                      <wp:positionH relativeFrom="column">
                        <wp:posOffset>0</wp:posOffset>
                      </wp:positionH>
                      <wp:positionV relativeFrom="paragraph">
                        <wp:posOffset>0</wp:posOffset>
                      </wp:positionV>
                      <wp:extent cx="76200" cy="28575"/>
                      <wp:effectExtent l="19050" t="19050" r="19050" b="28575"/>
                      <wp:wrapNone/>
                      <wp:docPr id="8427" name="Text Box 6629">
                        <a:extLst xmlns:a="http://schemas.openxmlformats.org/drawingml/2006/main">
                          <a:ext uri="{FF2B5EF4-FFF2-40B4-BE49-F238E27FC236}">
                            <a16:creationId xmlns:a16="http://schemas.microsoft.com/office/drawing/2014/main" id="{00000000-0008-0000-0000-0000E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FF0947" id="Text Box 6629" o:spid="_x0000_s1026" type="#_x0000_t202" style="position:absolute;margin-left:0;margin-top:0;width:6pt;height:2.25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2864" behindDoc="0" locked="0" layoutInCell="1" allowOverlap="1" wp14:anchorId="0970CBD5" wp14:editId="5AEF4663">
                      <wp:simplePos x="0" y="0"/>
                      <wp:positionH relativeFrom="column">
                        <wp:posOffset>0</wp:posOffset>
                      </wp:positionH>
                      <wp:positionV relativeFrom="paragraph">
                        <wp:posOffset>0</wp:posOffset>
                      </wp:positionV>
                      <wp:extent cx="76200" cy="28575"/>
                      <wp:effectExtent l="19050" t="19050" r="19050" b="28575"/>
                      <wp:wrapNone/>
                      <wp:docPr id="8428" name="Text Box 6628">
                        <a:extLst xmlns:a="http://schemas.openxmlformats.org/drawingml/2006/main">
                          <a:ext uri="{FF2B5EF4-FFF2-40B4-BE49-F238E27FC236}">
                            <a16:creationId xmlns:a16="http://schemas.microsoft.com/office/drawing/2014/main" id="{00000000-0008-0000-0000-0000E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98A97E" id="Text Box 6628" o:spid="_x0000_s1026" type="#_x0000_t202" style="position:absolute;margin-left:0;margin-top:0;width:6pt;height:2.25pt;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3888" behindDoc="0" locked="0" layoutInCell="1" allowOverlap="1" wp14:anchorId="474867BF" wp14:editId="286C224D">
                      <wp:simplePos x="0" y="0"/>
                      <wp:positionH relativeFrom="column">
                        <wp:posOffset>0</wp:posOffset>
                      </wp:positionH>
                      <wp:positionV relativeFrom="paragraph">
                        <wp:posOffset>0</wp:posOffset>
                      </wp:positionV>
                      <wp:extent cx="76200" cy="28575"/>
                      <wp:effectExtent l="19050" t="19050" r="19050" b="28575"/>
                      <wp:wrapNone/>
                      <wp:docPr id="8429" name="Text Box 6627">
                        <a:extLst xmlns:a="http://schemas.openxmlformats.org/drawingml/2006/main">
                          <a:ext uri="{FF2B5EF4-FFF2-40B4-BE49-F238E27FC236}">
                            <a16:creationId xmlns:a16="http://schemas.microsoft.com/office/drawing/2014/main" id="{00000000-0008-0000-0000-0000E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1135D" id="Text Box 6627" o:spid="_x0000_s1026" type="#_x0000_t202" style="position:absolute;margin-left:0;margin-top:0;width:6pt;height:2.25pt;z-index:2514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4912" behindDoc="0" locked="0" layoutInCell="1" allowOverlap="1" wp14:anchorId="3FC0DB29" wp14:editId="576CB1BF">
                      <wp:simplePos x="0" y="0"/>
                      <wp:positionH relativeFrom="column">
                        <wp:posOffset>0</wp:posOffset>
                      </wp:positionH>
                      <wp:positionV relativeFrom="paragraph">
                        <wp:posOffset>0</wp:posOffset>
                      </wp:positionV>
                      <wp:extent cx="76200" cy="28575"/>
                      <wp:effectExtent l="19050" t="19050" r="19050" b="28575"/>
                      <wp:wrapNone/>
                      <wp:docPr id="8430" name="Text Box 6626">
                        <a:extLst xmlns:a="http://schemas.openxmlformats.org/drawingml/2006/main">
                          <a:ext uri="{FF2B5EF4-FFF2-40B4-BE49-F238E27FC236}">
                            <a16:creationId xmlns:a16="http://schemas.microsoft.com/office/drawing/2014/main" id="{00000000-0008-0000-0000-0000E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46E96" id="Text Box 6626" o:spid="_x0000_s1026" type="#_x0000_t202" style="position:absolute;margin-left:0;margin-top:0;width:6pt;height:2.25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5936" behindDoc="0" locked="0" layoutInCell="1" allowOverlap="1" wp14:anchorId="64A48663" wp14:editId="7FEBDB0D">
                      <wp:simplePos x="0" y="0"/>
                      <wp:positionH relativeFrom="column">
                        <wp:posOffset>0</wp:posOffset>
                      </wp:positionH>
                      <wp:positionV relativeFrom="paragraph">
                        <wp:posOffset>0</wp:posOffset>
                      </wp:positionV>
                      <wp:extent cx="76200" cy="28575"/>
                      <wp:effectExtent l="19050" t="19050" r="19050" b="28575"/>
                      <wp:wrapNone/>
                      <wp:docPr id="8431" name="Text Box 6625">
                        <a:extLst xmlns:a="http://schemas.openxmlformats.org/drawingml/2006/main">
                          <a:ext uri="{FF2B5EF4-FFF2-40B4-BE49-F238E27FC236}">
                            <a16:creationId xmlns:a16="http://schemas.microsoft.com/office/drawing/2014/main" id="{00000000-0008-0000-0000-0000E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802EE" id="Text Box 6625" o:spid="_x0000_s1026" type="#_x0000_t202" style="position:absolute;margin-left:0;margin-top:0;width:6pt;height:2.25pt;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6960" behindDoc="0" locked="0" layoutInCell="1" allowOverlap="1" wp14:anchorId="16C483A5" wp14:editId="163F8CCB">
                      <wp:simplePos x="0" y="0"/>
                      <wp:positionH relativeFrom="column">
                        <wp:posOffset>0</wp:posOffset>
                      </wp:positionH>
                      <wp:positionV relativeFrom="paragraph">
                        <wp:posOffset>0</wp:posOffset>
                      </wp:positionV>
                      <wp:extent cx="76200" cy="28575"/>
                      <wp:effectExtent l="19050" t="19050" r="19050" b="28575"/>
                      <wp:wrapNone/>
                      <wp:docPr id="8432" name="Text Box 6624">
                        <a:extLst xmlns:a="http://schemas.openxmlformats.org/drawingml/2006/main">
                          <a:ext uri="{FF2B5EF4-FFF2-40B4-BE49-F238E27FC236}">
                            <a16:creationId xmlns:a16="http://schemas.microsoft.com/office/drawing/2014/main" id="{00000000-0008-0000-0000-0000F0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07324" id="Text Box 6624" o:spid="_x0000_s1026" type="#_x0000_t202" style="position:absolute;margin-left:0;margin-top:0;width:6pt;height:2.25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7984" behindDoc="0" locked="0" layoutInCell="1" allowOverlap="1" wp14:anchorId="0BFB1834" wp14:editId="1F090005">
                      <wp:simplePos x="0" y="0"/>
                      <wp:positionH relativeFrom="column">
                        <wp:posOffset>0</wp:posOffset>
                      </wp:positionH>
                      <wp:positionV relativeFrom="paragraph">
                        <wp:posOffset>0</wp:posOffset>
                      </wp:positionV>
                      <wp:extent cx="76200" cy="28575"/>
                      <wp:effectExtent l="19050" t="19050" r="19050" b="28575"/>
                      <wp:wrapNone/>
                      <wp:docPr id="8433" name="Text Box 6623">
                        <a:extLst xmlns:a="http://schemas.openxmlformats.org/drawingml/2006/main">
                          <a:ext uri="{FF2B5EF4-FFF2-40B4-BE49-F238E27FC236}">
                            <a16:creationId xmlns:a16="http://schemas.microsoft.com/office/drawing/2014/main" id="{00000000-0008-0000-0000-0000F1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AE6F9" id="Text Box 6623" o:spid="_x0000_s1026" type="#_x0000_t202" style="position:absolute;margin-left:0;margin-top:0;width:6pt;height:2.25pt;z-index:2514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499008" behindDoc="0" locked="0" layoutInCell="1" allowOverlap="1" wp14:anchorId="3ADC2C67" wp14:editId="3752831A">
                      <wp:simplePos x="0" y="0"/>
                      <wp:positionH relativeFrom="column">
                        <wp:posOffset>0</wp:posOffset>
                      </wp:positionH>
                      <wp:positionV relativeFrom="paragraph">
                        <wp:posOffset>0</wp:posOffset>
                      </wp:positionV>
                      <wp:extent cx="76200" cy="28575"/>
                      <wp:effectExtent l="19050" t="19050" r="19050" b="28575"/>
                      <wp:wrapNone/>
                      <wp:docPr id="8434" name="Text Box 6622">
                        <a:extLst xmlns:a="http://schemas.openxmlformats.org/drawingml/2006/main">
                          <a:ext uri="{FF2B5EF4-FFF2-40B4-BE49-F238E27FC236}">
                            <a16:creationId xmlns:a16="http://schemas.microsoft.com/office/drawing/2014/main" id="{00000000-0008-0000-0000-0000F2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15EB1" id="Text Box 6622" o:spid="_x0000_s1026" type="#_x0000_t202" style="position:absolute;margin-left:0;margin-top:0;width:6pt;height:2.25pt;z-index:2514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0032" behindDoc="0" locked="0" layoutInCell="1" allowOverlap="1" wp14:anchorId="2BA03706" wp14:editId="737C5AA1">
                      <wp:simplePos x="0" y="0"/>
                      <wp:positionH relativeFrom="column">
                        <wp:posOffset>0</wp:posOffset>
                      </wp:positionH>
                      <wp:positionV relativeFrom="paragraph">
                        <wp:posOffset>0</wp:posOffset>
                      </wp:positionV>
                      <wp:extent cx="76200" cy="28575"/>
                      <wp:effectExtent l="19050" t="19050" r="19050" b="28575"/>
                      <wp:wrapNone/>
                      <wp:docPr id="8435" name="Text Box 6621">
                        <a:extLst xmlns:a="http://schemas.openxmlformats.org/drawingml/2006/main">
                          <a:ext uri="{FF2B5EF4-FFF2-40B4-BE49-F238E27FC236}">
                            <a16:creationId xmlns:a16="http://schemas.microsoft.com/office/drawing/2014/main" id="{00000000-0008-0000-0000-0000F3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1B812" id="Text Box 6621" o:spid="_x0000_s1026" type="#_x0000_t202" style="position:absolute;margin-left:0;margin-top:0;width:6pt;height:2.25pt;z-index:2515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1056" behindDoc="0" locked="0" layoutInCell="1" allowOverlap="1" wp14:anchorId="3C6B9F39" wp14:editId="04ADB8B2">
                      <wp:simplePos x="0" y="0"/>
                      <wp:positionH relativeFrom="column">
                        <wp:posOffset>0</wp:posOffset>
                      </wp:positionH>
                      <wp:positionV relativeFrom="paragraph">
                        <wp:posOffset>0</wp:posOffset>
                      </wp:positionV>
                      <wp:extent cx="76200" cy="28575"/>
                      <wp:effectExtent l="19050" t="19050" r="19050" b="28575"/>
                      <wp:wrapNone/>
                      <wp:docPr id="8436" name="Text Box 6620">
                        <a:extLst xmlns:a="http://schemas.openxmlformats.org/drawingml/2006/main">
                          <a:ext uri="{FF2B5EF4-FFF2-40B4-BE49-F238E27FC236}">
                            <a16:creationId xmlns:a16="http://schemas.microsoft.com/office/drawing/2014/main" id="{00000000-0008-0000-0000-0000F4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4189BF" id="Text Box 6620" o:spid="_x0000_s1026" type="#_x0000_t202" style="position:absolute;margin-left:0;margin-top:0;width:6pt;height:2.2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2080" behindDoc="0" locked="0" layoutInCell="1" allowOverlap="1" wp14:anchorId="07C81079" wp14:editId="17932EDA">
                      <wp:simplePos x="0" y="0"/>
                      <wp:positionH relativeFrom="column">
                        <wp:posOffset>0</wp:posOffset>
                      </wp:positionH>
                      <wp:positionV relativeFrom="paragraph">
                        <wp:posOffset>0</wp:posOffset>
                      </wp:positionV>
                      <wp:extent cx="76200" cy="28575"/>
                      <wp:effectExtent l="19050" t="19050" r="19050" b="28575"/>
                      <wp:wrapNone/>
                      <wp:docPr id="8437" name="Text Box 6619">
                        <a:extLst xmlns:a="http://schemas.openxmlformats.org/drawingml/2006/main">
                          <a:ext uri="{FF2B5EF4-FFF2-40B4-BE49-F238E27FC236}">
                            <a16:creationId xmlns:a16="http://schemas.microsoft.com/office/drawing/2014/main" id="{00000000-0008-0000-0000-0000F5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DDDE5" id="Text Box 6619" o:spid="_x0000_s1026" type="#_x0000_t202" style="position:absolute;margin-left:0;margin-top:0;width:6pt;height:2.25pt;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3104" behindDoc="0" locked="0" layoutInCell="1" allowOverlap="1" wp14:anchorId="212C9F5E" wp14:editId="04791ECA">
                      <wp:simplePos x="0" y="0"/>
                      <wp:positionH relativeFrom="column">
                        <wp:posOffset>0</wp:posOffset>
                      </wp:positionH>
                      <wp:positionV relativeFrom="paragraph">
                        <wp:posOffset>0</wp:posOffset>
                      </wp:positionV>
                      <wp:extent cx="76200" cy="28575"/>
                      <wp:effectExtent l="19050" t="19050" r="19050" b="28575"/>
                      <wp:wrapNone/>
                      <wp:docPr id="8438" name="Text Box 6618">
                        <a:extLst xmlns:a="http://schemas.openxmlformats.org/drawingml/2006/main">
                          <a:ext uri="{FF2B5EF4-FFF2-40B4-BE49-F238E27FC236}">
                            <a16:creationId xmlns:a16="http://schemas.microsoft.com/office/drawing/2014/main" id="{00000000-0008-0000-0000-0000F6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10970" id="Text Box 6618" o:spid="_x0000_s1026" type="#_x0000_t202" style="position:absolute;margin-left:0;margin-top:0;width:6pt;height:2.25pt;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4128" behindDoc="0" locked="0" layoutInCell="1" allowOverlap="1" wp14:anchorId="47EA8F79" wp14:editId="359EEAB3">
                      <wp:simplePos x="0" y="0"/>
                      <wp:positionH relativeFrom="column">
                        <wp:posOffset>0</wp:posOffset>
                      </wp:positionH>
                      <wp:positionV relativeFrom="paragraph">
                        <wp:posOffset>0</wp:posOffset>
                      </wp:positionV>
                      <wp:extent cx="76200" cy="28575"/>
                      <wp:effectExtent l="19050" t="19050" r="19050" b="28575"/>
                      <wp:wrapNone/>
                      <wp:docPr id="8439" name="Text Box 6617">
                        <a:extLst xmlns:a="http://schemas.openxmlformats.org/drawingml/2006/main">
                          <a:ext uri="{FF2B5EF4-FFF2-40B4-BE49-F238E27FC236}">
                            <a16:creationId xmlns:a16="http://schemas.microsoft.com/office/drawing/2014/main" id="{00000000-0008-0000-0000-0000F7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AA8A6" id="Text Box 6617" o:spid="_x0000_s1026" type="#_x0000_t202" style="position:absolute;margin-left:0;margin-top:0;width:6pt;height:2.25pt;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5152" behindDoc="0" locked="0" layoutInCell="1" allowOverlap="1" wp14:anchorId="0C8EE2E3" wp14:editId="2C9E9B29">
                      <wp:simplePos x="0" y="0"/>
                      <wp:positionH relativeFrom="column">
                        <wp:posOffset>0</wp:posOffset>
                      </wp:positionH>
                      <wp:positionV relativeFrom="paragraph">
                        <wp:posOffset>0</wp:posOffset>
                      </wp:positionV>
                      <wp:extent cx="76200" cy="28575"/>
                      <wp:effectExtent l="19050" t="19050" r="19050" b="28575"/>
                      <wp:wrapNone/>
                      <wp:docPr id="8440" name="Text Box 6616">
                        <a:extLst xmlns:a="http://schemas.openxmlformats.org/drawingml/2006/main">
                          <a:ext uri="{FF2B5EF4-FFF2-40B4-BE49-F238E27FC236}">
                            <a16:creationId xmlns:a16="http://schemas.microsoft.com/office/drawing/2014/main" id="{00000000-0008-0000-0000-0000F8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B2346" id="Text Box 6616" o:spid="_x0000_s1026" type="#_x0000_t202" style="position:absolute;margin-left:0;margin-top:0;width:6pt;height:2.25pt;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6176" behindDoc="0" locked="0" layoutInCell="1" allowOverlap="1" wp14:anchorId="60A2CE58" wp14:editId="5BB34E55">
                      <wp:simplePos x="0" y="0"/>
                      <wp:positionH relativeFrom="column">
                        <wp:posOffset>0</wp:posOffset>
                      </wp:positionH>
                      <wp:positionV relativeFrom="paragraph">
                        <wp:posOffset>0</wp:posOffset>
                      </wp:positionV>
                      <wp:extent cx="76200" cy="28575"/>
                      <wp:effectExtent l="19050" t="19050" r="19050" b="28575"/>
                      <wp:wrapNone/>
                      <wp:docPr id="8441" name="Text Box 6615">
                        <a:extLst xmlns:a="http://schemas.openxmlformats.org/drawingml/2006/main">
                          <a:ext uri="{FF2B5EF4-FFF2-40B4-BE49-F238E27FC236}">
                            <a16:creationId xmlns:a16="http://schemas.microsoft.com/office/drawing/2014/main" id="{00000000-0008-0000-0000-0000F9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95128" id="Text Box 6615" o:spid="_x0000_s1026" type="#_x0000_t202" style="position:absolute;margin-left:0;margin-top:0;width:6pt;height:2.25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7200" behindDoc="0" locked="0" layoutInCell="1" allowOverlap="1" wp14:anchorId="60D2E26E" wp14:editId="08D0F5F0">
                      <wp:simplePos x="0" y="0"/>
                      <wp:positionH relativeFrom="column">
                        <wp:posOffset>0</wp:posOffset>
                      </wp:positionH>
                      <wp:positionV relativeFrom="paragraph">
                        <wp:posOffset>0</wp:posOffset>
                      </wp:positionV>
                      <wp:extent cx="76200" cy="28575"/>
                      <wp:effectExtent l="19050" t="19050" r="19050" b="28575"/>
                      <wp:wrapNone/>
                      <wp:docPr id="8442" name="Text Box 6614">
                        <a:extLst xmlns:a="http://schemas.openxmlformats.org/drawingml/2006/main">
                          <a:ext uri="{FF2B5EF4-FFF2-40B4-BE49-F238E27FC236}">
                            <a16:creationId xmlns:a16="http://schemas.microsoft.com/office/drawing/2014/main" id="{00000000-0008-0000-0000-0000FA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364B0" id="Text Box 6614" o:spid="_x0000_s1026" type="#_x0000_t202" style="position:absolute;margin-left:0;margin-top:0;width:6pt;height:2.25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8224" behindDoc="0" locked="0" layoutInCell="1" allowOverlap="1" wp14:anchorId="15457559" wp14:editId="5377B09C">
                      <wp:simplePos x="0" y="0"/>
                      <wp:positionH relativeFrom="column">
                        <wp:posOffset>0</wp:posOffset>
                      </wp:positionH>
                      <wp:positionV relativeFrom="paragraph">
                        <wp:posOffset>0</wp:posOffset>
                      </wp:positionV>
                      <wp:extent cx="76200" cy="28575"/>
                      <wp:effectExtent l="19050" t="19050" r="19050" b="28575"/>
                      <wp:wrapNone/>
                      <wp:docPr id="8443" name="Text Box 6613">
                        <a:extLst xmlns:a="http://schemas.openxmlformats.org/drawingml/2006/main">
                          <a:ext uri="{FF2B5EF4-FFF2-40B4-BE49-F238E27FC236}">
                            <a16:creationId xmlns:a16="http://schemas.microsoft.com/office/drawing/2014/main" id="{00000000-0008-0000-0000-0000FB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31DD9" id="Text Box 6613" o:spid="_x0000_s1026" type="#_x0000_t202" style="position:absolute;margin-left:0;margin-top:0;width:6pt;height:2.25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09248" behindDoc="0" locked="0" layoutInCell="1" allowOverlap="1" wp14:anchorId="24B39394" wp14:editId="31BF21E5">
                      <wp:simplePos x="0" y="0"/>
                      <wp:positionH relativeFrom="column">
                        <wp:posOffset>0</wp:posOffset>
                      </wp:positionH>
                      <wp:positionV relativeFrom="paragraph">
                        <wp:posOffset>0</wp:posOffset>
                      </wp:positionV>
                      <wp:extent cx="76200" cy="28575"/>
                      <wp:effectExtent l="19050" t="19050" r="19050" b="28575"/>
                      <wp:wrapNone/>
                      <wp:docPr id="8444" name="Text Box 6612">
                        <a:extLst xmlns:a="http://schemas.openxmlformats.org/drawingml/2006/main">
                          <a:ext uri="{FF2B5EF4-FFF2-40B4-BE49-F238E27FC236}">
                            <a16:creationId xmlns:a16="http://schemas.microsoft.com/office/drawing/2014/main" id="{00000000-0008-0000-0000-0000FC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5D520" id="Text Box 6612" o:spid="_x0000_s1026" type="#_x0000_t202" style="position:absolute;margin-left:0;margin-top:0;width:6pt;height:2.25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0272" behindDoc="0" locked="0" layoutInCell="1" allowOverlap="1" wp14:anchorId="183149BE" wp14:editId="0C842423">
                      <wp:simplePos x="0" y="0"/>
                      <wp:positionH relativeFrom="column">
                        <wp:posOffset>0</wp:posOffset>
                      </wp:positionH>
                      <wp:positionV relativeFrom="paragraph">
                        <wp:posOffset>0</wp:posOffset>
                      </wp:positionV>
                      <wp:extent cx="76200" cy="28575"/>
                      <wp:effectExtent l="19050" t="19050" r="19050" b="28575"/>
                      <wp:wrapNone/>
                      <wp:docPr id="8445" name="Text Box 6611">
                        <a:extLst xmlns:a="http://schemas.openxmlformats.org/drawingml/2006/main">
                          <a:ext uri="{FF2B5EF4-FFF2-40B4-BE49-F238E27FC236}">
                            <a16:creationId xmlns:a16="http://schemas.microsoft.com/office/drawing/2014/main" id="{00000000-0008-0000-0000-0000FD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D72F1" id="Text Box 6611" o:spid="_x0000_s1026" type="#_x0000_t202" style="position:absolute;margin-left:0;margin-top:0;width:6pt;height:2.2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1296" behindDoc="0" locked="0" layoutInCell="1" allowOverlap="1" wp14:anchorId="35E6C19C" wp14:editId="446B134E">
                      <wp:simplePos x="0" y="0"/>
                      <wp:positionH relativeFrom="column">
                        <wp:posOffset>0</wp:posOffset>
                      </wp:positionH>
                      <wp:positionV relativeFrom="paragraph">
                        <wp:posOffset>0</wp:posOffset>
                      </wp:positionV>
                      <wp:extent cx="76200" cy="28575"/>
                      <wp:effectExtent l="19050" t="19050" r="19050" b="28575"/>
                      <wp:wrapNone/>
                      <wp:docPr id="8446" name="Text Box 6610">
                        <a:extLst xmlns:a="http://schemas.openxmlformats.org/drawingml/2006/main">
                          <a:ext uri="{FF2B5EF4-FFF2-40B4-BE49-F238E27FC236}">
                            <a16:creationId xmlns:a16="http://schemas.microsoft.com/office/drawing/2014/main" id="{00000000-0008-0000-0000-0000FE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22624" id="Text Box 6610" o:spid="_x0000_s1026" type="#_x0000_t202" style="position:absolute;margin-left:0;margin-top:0;width:6pt;height:2.25pt;z-index:2515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2320" behindDoc="0" locked="0" layoutInCell="1" allowOverlap="1" wp14:anchorId="709E515D" wp14:editId="5AD060D7">
                      <wp:simplePos x="0" y="0"/>
                      <wp:positionH relativeFrom="column">
                        <wp:posOffset>0</wp:posOffset>
                      </wp:positionH>
                      <wp:positionV relativeFrom="paragraph">
                        <wp:posOffset>0</wp:posOffset>
                      </wp:positionV>
                      <wp:extent cx="76200" cy="28575"/>
                      <wp:effectExtent l="19050" t="19050" r="19050" b="28575"/>
                      <wp:wrapNone/>
                      <wp:docPr id="8447" name="Text Box 6609">
                        <a:extLst xmlns:a="http://schemas.openxmlformats.org/drawingml/2006/main">
                          <a:ext uri="{FF2B5EF4-FFF2-40B4-BE49-F238E27FC236}">
                            <a16:creationId xmlns:a16="http://schemas.microsoft.com/office/drawing/2014/main" id="{00000000-0008-0000-0000-0000FF2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9D9C0" id="Text Box 6609" o:spid="_x0000_s1026" type="#_x0000_t202" style="position:absolute;margin-left:0;margin-top:0;width:6pt;height:2.2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3344" behindDoc="0" locked="0" layoutInCell="1" allowOverlap="1" wp14:anchorId="04A458DF" wp14:editId="071FF937">
                      <wp:simplePos x="0" y="0"/>
                      <wp:positionH relativeFrom="column">
                        <wp:posOffset>0</wp:posOffset>
                      </wp:positionH>
                      <wp:positionV relativeFrom="paragraph">
                        <wp:posOffset>0</wp:posOffset>
                      </wp:positionV>
                      <wp:extent cx="76200" cy="28575"/>
                      <wp:effectExtent l="19050" t="19050" r="19050" b="28575"/>
                      <wp:wrapNone/>
                      <wp:docPr id="8448" name="Text Box 6608">
                        <a:extLst xmlns:a="http://schemas.openxmlformats.org/drawingml/2006/main">
                          <a:ext uri="{FF2B5EF4-FFF2-40B4-BE49-F238E27FC236}">
                            <a16:creationId xmlns:a16="http://schemas.microsoft.com/office/drawing/2014/main" id="{00000000-0008-0000-0000-00000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7A0FD" id="Text Box 6608" o:spid="_x0000_s1026" type="#_x0000_t202" style="position:absolute;margin-left:0;margin-top:0;width:6pt;height:2.25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4368" behindDoc="0" locked="0" layoutInCell="1" allowOverlap="1" wp14:anchorId="2FF20EB2" wp14:editId="70A8760A">
                      <wp:simplePos x="0" y="0"/>
                      <wp:positionH relativeFrom="column">
                        <wp:posOffset>0</wp:posOffset>
                      </wp:positionH>
                      <wp:positionV relativeFrom="paragraph">
                        <wp:posOffset>0</wp:posOffset>
                      </wp:positionV>
                      <wp:extent cx="76200" cy="28575"/>
                      <wp:effectExtent l="19050" t="19050" r="19050" b="28575"/>
                      <wp:wrapNone/>
                      <wp:docPr id="8449" name="Text Box 6607">
                        <a:extLst xmlns:a="http://schemas.openxmlformats.org/drawingml/2006/main">
                          <a:ext uri="{FF2B5EF4-FFF2-40B4-BE49-F238E27FC236}">
                            <a16:creationId xmlns:a16="http://schemas.microsoft.com/office/drawing/2014/main" id="{00000000-0008-0000-0000-00000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D9C94" id="Text Box 6607" o:spid="_x0000_s1026" type="#_x0000_t202" style="position:absolute;margin-left:0;margin-top:0;width:6pt;height:2.25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5392" behindDoc="0" locked="0" layoutInCell="1" allowOverlap="1" wp14:anchorId="742A9887" wp14:editId="09C54D48">
                      <wp:simplePos x="0" y="0"/>
                      <wp:positionH relativeFrom="column">
                        <wp:posOffset>0</wp:posOffset>
                      </wp:positionH>
                      <wp:positionV relativeFrom="paragraph">
                        <wp:posOffset>0</wp:posOffset>
                      </wp:positionV>
                      <wp:extent cx="76200" cy="28575"/>
                      <wp:effectExtent l="19050" t="19050" r="19050" b="28575"/>
                      <wp:wrapNone/>
                      <wp:docPr id="8450" name="Text Box 6606">
                        <a:extLst xmlns:a="http://schemas.openxmlformats.org/drawingml/2006/main">
                          <a:ext uri="{FF2B5EF4-FFF2-40B4-BE49-F238E27FC236}">
                            <a16:creationId xmlns:a16="http://schemas.microsoft.com/office/drawing/2014/main" id="{00000000-0008-0000-0000-00000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B38F3" id="Text Box 6606" o:spid="_x0000_s1026" type="#_x0000_t202" style="position:absolute;margin-left:0;margin-top:0;width:6pt;height:2.25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6416" behindDoc="0" locked="0" layoutInCell="1" allowOverlap="1" wp14:anchorId="212A7964" wp14:editId="71326924">
                      <wp:simplePos x="0" y="0"/>
                      <wp:positionH relativeFrom="column">
                        <wp:posOffset>0</wp:posOffset>
                      </wp:positionH>
                      <wp:positionV relativeFrom="paragraph">
                        <wp:posOffset>0</wp:posOffset>
                      </wp:positionV>
                      <wp:extent cx="76200" cy="28575"/>
                      <wp:effectExtent l="19050" t="19050" r="19050" b="28575"/>
                      <wp:wrapNone/>
                      <wp:docPr id="8451" name="Text Box 6605">
                        <a:extLst xmlns:a="http://schemas.openxmlformats.org/drawingml/2006/main">
                          <a:ext uri="{FF2B5EF4-FFF2-40B4-BE49-F238E27FC236}">
                            <a16:creationId xmlns:a16="http://schemas.microsoft.com/office/drawing/2014/main" id="{00000000-0008-0000-0000-00000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3FD1A" id="Text Box 6605" o:spid="_x0000_s1026" type="#_x0000_t202" style="position:absolute;margin-left:0;margin-top:0;width:6pt;height:2.25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7440" behindDoc="0" locked="0" layoutInCell="1" allowOverlap="1" wp14:anchorId="757FBF07" wp14:editId="35F88DCE">
                      <wp:simplePos x="0" y="0"/>
                      <wp:positionH relativeFrom="column">
                        <wp:posOffset>0</wp:posOffset>
                      </wp:positionH>
                      <wp:positionV relativeFrom="paragraph">
                        <wp:posOffset>0</wp:posOffset>
                      </wp:positionV>
                      <wp:extent cx="76200" cy="28575"/>
                      <wp:effectExtent l="19050" t="19050" r="19050" b="28575"/>
                      <wp:wrapNone/>
                      <wp:docPr id="8452" name="Text Box 6604">
                        <a:extLst xmlns:a="http://schemas.openxmlformats.org/drawingml/2006/main">
                          <a:ext uri="{FF2B5EF4-FFF2-40B4-BE49-F238E27FC236}">
                            <a16:creationId xmlns:a16="http://schemas.microsoft.com/office/drawing/2014/main" id="{00000000-0008-0000-0000-00000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A269C" id="Text Box 6604" o:spid="_x0000_s1026" type="#_x0000_t202" style="position:absolute;margin-left:0;margin-top:0;width:6pt;height:2.25pt;z-index:2515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8464" behindDoc="0" locked="0" layoutInCell="1" allowOverlap="1" wp14:anchorId="40D0573E" wp14:editId="1B64D7E7">
                      <wp:simplePos x="0" y="0"/>
                      <wp:positionH relativeFrom="column">
                        <wp:posOffset>0</wp:posOffset>
                      </wp:positionH>
                      <wp:positionV relativeFrom="paragraph">
                        <wp:posOffset>0</wp:posOffset>
                      </wp:positionV>
                      <wp:extent cx="76200" cy="28575"/>
                      <wp:effectExtent l="19050" t="19050" r="19050" b="28575"/>
                      <wp:wrapNone/>
                      <wp:docPr id="8453" name="Text Box 6603">
                        <a:extLst xmlns:a="http://schemas.openxmlformats.org/drawingml/2006/main">
                          <a:ext uri="{FF2B5EF4-FFF2-40B4-BE49-F238E27FC236}">
                            <a16:creationId xmlns:a16="http://schemas.microsoft.com/office/drawing/2014/main" id="{00000000-0008-0000-0000-00000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B69FD7" id="Text Box 6603" o:spid="_x0000_s1026" type="#_x0000_t202" style="position:absolute;margin-left:0;margin-top:0;width:6pt;height:2.25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19488" behindDoc="0" locked="0" layoutInCell="1" allowOverlap="1" wp14:anchorId="13AFCE5A" wp14:editId="06BB7803">
                      <wp:simplePos x="0" y="0"/>
                      <wp:positionH relativeFrom="column">
                        <wp:posOffset>0</wp:posOffset>
                      </wp:positionH>
                      <wp:positionV relativeFrom="paragraph">
                        <wp:posOffset>0</wp:posOffset>
                      </wp:positionV>
                      <wp:extent cx="76200" cy="28575"/>
                      <wp:effectExtent l="19050" t="19050" r="19050" b="28575"/>
                      <wp:wrapNone/>
                      <wp:docPr id="8454" name="Text Box 6602">
                        <a:extLst xmlns:a="http://schemas.openxmlformats.org/drawingml/2006/main">
                          <a:ext uri="{FF2B5EF4-FFF2-40B4-BE49-F238E27FC236}">
                            <a16:creationId xmlns:a16="http://schemas.microsoft.com/office/drawing/2014/main" id="{00000000-0008-0000-0000-00000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C1135" id="Text Box 6602" o:spid="_x0000_s1026" type="#_x0000_t202" style="position:absolute;margin-left:0;margin-top:0;width:6pt;height:2.25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0512" behindDoc="0" locked="0" layoutInCell="1" allowOverlap="1" wp14:anchorId="5A8C0A97" wp14:editId="60F7BC51">
                      <wp:simplePos x="0" y="0"/>
                      <wp:positionH relativeFrom="column">
                        <wp:posOffset>0</wp:posOffset>
                      </wp:positionH>
                      <wp:positionV relativeFrom="paragraph">
                        <wp:posOffset>0</wp:posOffset>
                      </wp:positionV>
                      <wp:extent cx="76200" cy="28575"/>
                      <wp:effectExtent l="19050" t="19050" r="19050" b="28575"/>
                      <wp:wrapNone/>
                      <wp:docPr id="8455" name="Text Box 6601">
                        <a:extLst xmlns:a="http://schemas.openxmlformats.org/drawingml/2006/main">
                          <a:ext uri="{FF2B5EF4-FFF2-40B4-BE49-F238E27FC236}">
                            <a16:creationId xmlns:a16="http://schemas.microsoft.com/office/drawing/2014/main" id="{00000000-0008-0000-0000-00000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8D773" id="Text Box 6601" o:spid="_x0000_s1026" type="#_x0000_t202" style="position:absolute;margin-left:0;margin-top:0;width:6pt;height:2.25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1536" behindDoc="0" locked="0" layoutInCell="1" allowOverlap="1" wp14:anchorId="497F3007" wp14:editId="1B00563B">
                      <wp:simplePos x="0" y="0"/>
                      <wp:positionH relativeFrom="column">
                        <wp:posOffset>0</wp:posOffset>
                      </wp:positionH>
                      <wp:positionV relativeFrom="paragraph">
                        <wp:posOffset>0</wp:posOffset>
                      </wp:positionV>
                      <wp:extent cx="76200" cy="28575"/>
                      <wp:effectExtent l="19050" t="19050" r="19050" b="28575"/>
                      <wp:wrapNone/>
                      <wp:docPr id="8456" name="Text Box 6600">
                        <a:extLst xmlns:a="http://schemas.openxmlformats.org/drawingml/2006/main">
                          <a:ext uri="{FF2B5EF4-FFF2-40B4-BE49-F238E27FC236}">
                            <a16:creationId xmlns:a16="http://schemas.microsoft.com/office/drawing/2014/main" id="{00000000-0008-0000-0000-00000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FC0D42" id="Text Box 6600" o:spid="_x0000_s1026" type="#_x0000_t202" style="position:absolute;margin-left:0;margin-top:0;width:6pt;height:2.2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2560" behindDoc="0" locked="0" layoutInCell="1" allowOverlap="1" wp14:anchorId="2F6248F9" wp14:editId="76F8D100">
                      <wp:simplePos x="0" y="0"/>
                      <wp:positionH relativeFrom="column">
                        <wp:posOffset>0</wp:posOffset>
                      </wp:positionH>
                      <wp:positionV relativeFrom="paragraph">
                        <wp:posOffset>0</wp:posOffset>
                      </wp:positionV>
                      <wp:extent cx="76200" cy="28575"/>
                      <wp:effectExtent l="19050" t="19050" r="19050" b="28575"/>
                      <wp:wrapNone/>
                      <wp:docPr id="8457" name="Text Box 6599">
                        <a:extLst xmlns:a="http://schemas.openxmlformats.org/drawingml/2006/main">
                          <a:ext uri="{FF2B5EF4-FFF2-40B4-BE49-F238E27FC236}">
                            <a16:creationId xmlns:a16="http://schemas.microsoft.com/office/drawing/2014/main" id="{00000000-0008-0000-0000-00000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52F69" id="Text Box 6599" o:spid="_x0000_s1026" type="#_x0000_t202" style="position:absolute;margin-left:0;margin-top:0;width:6pt;height:2.2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3584" behindDoc="0" locked="0" layoutInCell="1" allowOverlap="1" wp14:anchorId="6896366C" wp14:editId="4276D659">
                      <wp:simplePos x="0" y="0"/>
                      <wp:positionH relativeFrom="column">
                        <wp:posOffset>0</wp:posOffset>
                      </wp:positionH>
                      <wp:positionV relativeFrom="paragraph">
                        <wp:posOffset>0</wp:posOffset>
                      </wp:positionV>
                      <wp:extent cx="76200" cy="28575"/>
                      <wp:effectExtent l="19050" t="19050" r="19050" b="28575"/>
                      <wp:wrapNone/>
                      <wp:docPr id="8458" name="Text Box 6598">
                        <a:extLst xmlns:a="http://schemas.openxmlformats.org/drawingml/2006/main">
                          <a:ext uri="{FF2B5EF4-FFF2-40B4-BE49-F238E27FC236}">
                            <a16:creationId xmlns:a16="http://schemas.microsoft.com/office/drawing/2014/main" id="{00000000-0008-0000-0000-00000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F78F4" id="Text Box 6598" o:spid="_x0000_s1026" type="#_x0000_t202" style="position:absolute;margin-left:0;margin-top:0;width:6pt;height:2.25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4608" behindDoc="0" locked="0" layoutInCell="1" allowOverlap="1" wp14:anchorId="65B2AF63" wp14:editId="6409FD28">
                      <wp:simplePos x="0" y="0"/>
                      <wp:positionH relativeFrom="column">
                        <wp:posOffset>0</wp:posOffset>
                      </wp:positionH>
                      <wp:positionV relativeFrom="paragraph">
                        <wp:posOffset>0</wp:posOffset>
                      </wp:positionV>
                      <wp:extent cx="76200" cy="28575"/>
                      <wp:effectExtent l="19050" t="19050" r="19050" b="28575"/>
                      <wp:wrapNone/>
                      <wp:docPr id="8459" name="Text Box 6597">
                        <a:extLst xmlns:a="http://schemas.openxmlformats.org/drawingml/2006/main">
                          <a:ext uri="{FF2B5EF4-FFF2-40B4-BE49-F238E27FC236}">
                            <a16:creationId xmlns:a16="http://schemas.microsoft.com/office/drawing/2014/main" id="{00000000-0008-0000-0000-00000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B9D44" id="Text Box 6597" o:spid="_x0000_s1026" type="#_x0000_t202" style="position:absolute;margin-left:0;margin-top:0;width:6pt;height:2.2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5632" behindDoc="0" locked="0" layoutInCell="1" allowOverlap="1" wp14:anchorId="12FF6739" wp14:editId="6E41C5CA">
                      <wp:simplePos x="0" y="0"/>
                      <wp:positionH relativeFrom="column">
                        <wp:posOffset>0</wp:posOffset>
                      </wp:positionH>
                      <wp:positionV relativeFrom="paragraph">
                        <wp:posOffset>0</wp:posOffset>
                      </wp:positionV>
                      <wp:extent cx="76200" cy="28575"/>
                      <wp:effectExtent l="19050" t="19050" r="19050" b="28575"/>
                      <wp:wrapNone/>
                      <wp:docPr id="8460" name="Text Box 6596">
                        <a:extLst xmlns:a="http://schemas.openxmlformats.org/drawingml/2006/main">
                          <a:ext uri="{FF2B5EF4-FFF2-40B4-BE49-F238E27FC236}">
                            <a16:creationId xmlns:a16="http://schemas.microsoft.com/office/drawing/2014/main" id="{00000000-0008-0000-0000-00000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81B02" id="Text Box 6596" o:spid="_x0000_s1026" type="#_x0000_t202" style="position:absolute;margin-left:0;margin-top:0;width:6pt;height:2.2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6656" behindDoc="0" locked="0" layoutInCell="1" allowOverlap="1" wp14:anchorId="6B27ABA7" wp14:editId="6C4DC38D">
                      <wp:simplePos x="0" y="0"/>
                      <wp:positionH relativeFrom="column">
                        <wp:posOffset>0</wp:posOffset>
                      </wp:positionH>
                      <wp:positionV relativeFrom="paragraph">
                        <wp:posOffset>0</wp:posOffset>
                      </wp:positionV>
                      <wp:extent cx="76200" cy="28575"/>
                      <wp:effectExtent l="19050" t="19050" r="19050" b="28575"/>
                      <wp:wrapNone/>
                      <wp:docPr id="8461" name="Text Box 6595">
                        <a:extLst xmlns:a="http://schemas.openxmlformats.org/drawingml/2006/main">
                          <a:ext uri="{FF2B5EF4-FFF2-40B4-BE49-F238E27FC236}">
                            <a16:creationId xmlns:a16="http://schemas.microsoft.com/office/drawing/2014/main" id="{00000000-0008-0000-0000-00000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B6783" id="Text Box 6595" o:spid="_x0000_s1026" type="#_x0000_t202" style="position:absolute;margin-left:0;margin-top:0;width:6pt;height:2.25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7680" behindDoc="0" locked="0" layoutInCell="1" allowOverlap="1" wp14:anchorId="6BF11D7A" wp14:editId="7E53EB16">
                      <wp:simplePos x="0" y="0"/>
                      <wp:positionH relativeFrom="column">
                        <wp:posOffset>0</wp:posOffset>
                      </wp:positionH>
                      <wp:positionV relativeFrom="paragraph">
                        <wp:posOffset>0</wp:posOffset>
                      </wp:positionV>
                      <wp:extent cx="76200" cy="28575"/>
                      <wp:effectExtent l="19050" t="19050" r="19050" b="28575"/>
                      <wp:wrapNone/>
                      <wp:docPr id="8462" name="Text Box 6594">
                        <a:extLst xmlns:a="http://schemas.openxmlformats.org/drawingml/2006/main">
                          <a:ext uri="{FF2B5EF4-FFF2-40B4-BE49-F238E27FC236}">
                            <a16:creationId xmlns:a16="http://schemas.microsoft.com/office/drawing/2014/main" id="{00000000-0008-0000-0000-00000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977C8" id="Text Box 6594" o:spid="_x0000_s1026" type="#_x0000_t202" style="position:absolute;margin-left:0;margin-top:0;width:6pt;height:2.25pt;z-index:2515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8704" behindDoc="0" locked="0" layoutInCell="1" allowOverlap="1" wp14:anchorId="1C04BC3F" wp14:editId="746E965D">
                      <wp:simplePos x="0" y="0"/>
                      <wp:positionH relativeFrom="column">
                        <wp:posOffset>0</wp:posOffset>
                      </wp:positionH>
                      <wp:positionV relativeFrom="paragraph">
                        <wp:posOffset>0</wp:posOffset>
                      </wp:positionV>
                      <wp:extent cx="76200" cy="28575"/>
                      <wp:effectExtent l="19050" t="19050" r="19050" b="28575"/>
                      <wp:wrapNone/>
                      <wp:docPr id="8463" name="Text Box 6593">
                        <a:extLst xmlns:a="http://schemas.openxmlformats.org/drawingml/2006/main">
                          <a:ext uri="{FF2B5EF4-FFF2-40B4-BE49-F238E27FC236}">
                            <a16:creationId xmlns:a16="http://schemas.microsoft.com/office/drawing/2014/main" id="{00000000-0008-0000-0000-00000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07B6B" id="Text Box 6593" o:spid="_x0000_s1026" type="#_x0000_t202" style="position:absolute;margin-left:0;margin-top:0;width:6pt;height:2.2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29728" behindDoc="0" locked="0" layoutInCell="1" allowOverlap="1" wp14:anchorId="7CB67827" wp14:editId="518B52DD">
                      <wp:simplePos x="0" y="0"/>
                      <wp:positionH relativeFrom="column">
                        <wp:posOffset>0</wp:posOffset>
                      </wp:positionH>
                      <wp:positionV relativeFrom="paragraph">
                        <wp:posOffset>0</wp:posOffset>
                      </wp:positionV>
                      <wp:extent cx="76200" cy="28575"/>
                      <wp:effectExtent l="19050" t="19050" r="19050" b="28575"/>
                      <wp:wrapNone/>
                      <wp:docPr id="8464" name="Text Box 6592">
                        <a:extLst xmlns:a="http://schemas.openxmlformats.org/drawingml/2006/main">
                          <a:ext uri="{FF2B5EF4-FFF2-40B4-BE49-F238E27FC236}">
                            <a16:creationId xmlns:a16="http://schemas.microsoft.com/office/drawing/2014/main" id="{00000000-0008-0000-0000-00001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81DB6" id="Text Box 6592" o:spid="_x0000_s1026" type="#_x0000_t202" style="position:absolute;margin-left:0;margin-top:0;width:6pt;height:2.2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0752" behindDoc="0" locked="0" layoutInCell="1" allowOverlap="1" wp14:anchorId="7F2C6401" wp14:editId="68F6C379">
                      <wp:simplePos x="0" y="0"/>
                      <wp:positionH relativeFrom="column">
                        <wp:posOffset>0</wp:posOffset>
                      </wp:positionH>
                      <wp:positionV relativeFrom="paragraph">
                        <wp:posOffset>0</wp:posOffset>
                      </wp:positionV>
                      <wp:extent cx="76200" cy="28575"/>
                      <wp:effectExtent l="19050" t="19050" r="19050" b="28575"/>
                      <wp:wrapNone/>
                      <wp:docPr id="8465" name="Text Box 6591">
                        <a:extLst xmlns:a="http://schemas.openxmlformats.org/drawingml/2006/main">
                          <a:ext uri="{FF2B5EF4-FFF2-40B4-BE49-F238E27FC236}">
                            <a16:creationId xmlns:a16="http://schemas.microsoft.com/office/drawing/2014/main" id="{00000000-0008-0000-0000-00001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9590C" id="Text Box 6591" o:spid="_x0000_s1026" type="#_x0000_t202" style="position:absolute;margin-left:0;margin-top:0;width:6pt;height:2.2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1776" behindDoc="0" locked="0" layoutInCell="1" allowOverlap="1" wp14:anchorId="650573AC" wp14:editId="5DB5D4F8">
                      <wp:simplePos x="0" y="0"/>
                      <wp:positionH relativeFrom="column">
                        <wp:posOffset>0</wp:posOffset>
                      </wp:positionH>
                      <wp:positionV relativeFrom="paragraph">
                        <wp:posOffset>0</wp:posOffset>
                      </wp:positionV>
                      <wp:extent cx="76200" cy="28575"/>
                      <wp:effectExtent l="19050" t="19050" r="19050" b="28575"/>
                      <wp:wrapNone/>
                      <wp:docPr id="8466" name="Text Box 6590">
                        <a:extLst xmlns:a="http://schemas.openxmlformats.org/drawingml/2006/main">
                          <a:ext uri="{FF2B5EF4-FFF2-40B4-BE49-F238E27FC236}">
                            <a16:creationId xmlns:a16="http://schemas.microsoft.com/office/drawing/2014/main" id="{00000000-0008-0000-0000-00001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E87A3" id="Text Box 6590" o:spid="_x0000_s1026" type="#_x0000_t202" style="position:absolute;margin-left:0;margin-top:0;width:6pt;height:2.2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2800" behindDoc="0" locked="0" layoutInCell="1" allowOverlap="1" wp14:anchorId="1D336A53" wp14:editId="23B80A08">
                      <wp:simplePos x="0" y="0"/>
                      <wp:positionH relativeFrom="column">
                        <wp:posOffset>0</wp:posOffset>
                      </wp:positionH>
                      <wp:positionV relativeFrom="paragraph">
                        <wp:posOffset>0</wp:posOffset>
                      </wp:positionV>
                      <wp:extent cx="76200" cy="28575"/>
                      <wp:effectExtent l="19050" t="19050" r="19050" b="28575"/>
                      <wp:wrapNone/>
                      <wp:docPr id="8467" name="Text Box 6589">
                        <a:extLst xmlns:a="http://schemas.openxmlformats.org/drawingml/2006/main">
                          <a:ext uri="{FF2B5EF4-FFF2-40B4-BE49-F238E27FC236}">
                            <a16:creationId xmlns:a16="http://schemas.microsoft.com/office/drawing/2014/main" id="{00000000-0008-0000-0000-00001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3E8E0" id="Text Box 6589" o:spid="_x0000_s1026" type="#_x0000_t202" style="position:absolute;margin-left:0;margin-top:0;width:6pt;height:2.25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3824" behindDoc="0" locked="0" layoutInCell="1" allowOverlap="1" wp14:anchorId="5882A7A6" wp14:editId="6665A9DF">
                      <wp:simplePos x="0" y="0"/>
                      <wp:positionH relativeFrom="column">
                        <wp:posOffset>0</wp:posOffset>
                      </wp:positionH>
                      <wp:positionV relativeFrom="paragraph">
                        <wp:posOffset>0</wp:posOffset>
                      </wp:positionV>
                      <wp:extent cx="76200" cy="28575"/>
                      <wp:effectExtent l="19050" t="19050" r="19050" b="28575"/>
                      <wp:wrapNone/>
                      <wp:docPr id="8468" name="Text Box 6588">
                        <a:extLst xmlns:a="http://schemas.openxmlformats.org/drawingml/2006/main">
                          <a:ext uri="{FF2B5EF4-FFF2-40B4-BE49-F238E27FC236}">
                            <a16:creationId xmlns:a16="http://schemas.microsoft.com/office/drawing/2014/main" id="{00000000-0008-0000-0000-00001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BD4BBB" id="Text Box 6588" o:spid="_x0000_s1026" type="#_x0000_t202" style="position:absolute;margin-left:0;margin-top:0;width:6pt;height:2.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4848" behindDoc="0" locked="0" layoutInCell="1" allowOverlap="1" wp14:anchorId="27667FAC" wp14:editId="6532CF76">
                      <wp:simplePos x="0" y="0"/>
                      <wp:positionH relativeFrom="column">
                        <wp:posOffset>0</wp:posOffset>
                      </wp:positionH>
                      <wp:positionV relativeFrom="paragraph">
                        <wp:posOffset>0</wp:posOffset>
                      </wp:positionV>
                      <wp:extent cx="76200" cy="28575"/>
                      <wp:effectExtent l="19050" t="19050" r="19050" b="28575"/>
                      <wp:wrapNone/>
                      <wp:docPr id="8469" name="Text Box 6587">
                        <a:extLst xmlns:a="http://schemas.openxmlformats.org/drawingml/2006/main">
                          <a:ext uri="{FF2B5EF4-FFF2-40B4-BE49-F238E27FC236}">
                            <a16:creationId xmlns:a16="http://schemas.microsoft.com/office/drawing/2014/main" id="{00000000-0008-0000-0000-00001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771FAA" id="Text Box 6587" o:spid="_x0000_s1026" type="#_x0000_t202" style="position:absolute;margin-left:0;margin-top:0;width:6pt;height:2.2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5872" behindDoc="0" locked="0" layoutInCell="1" allowOverlap="1" wp14:anchorId="223CA056" wp14:editId="694DE0F2">
                      <wp:simplePos x="0" y="0"/>
                      <wp:positionH relativeFrom="column">
                        <wp:posOffset>0</wp:posOffset>
                      </wp:positionH>
                      <wp:positionV relativeFrom="paragraph">
                        <wp:posOffset>0</wp:posOffset>
                      </wp:positionV>
                      <wp:extent cx="76200" cy="28575"/>
                      <wp:effectExtent l="19050" t="19050" r="19050" b="28575"/>
                      <wp:wrapNone/>
                      <wp:docPr id="8470" name="Text Box 6586">
                        <a:extLst xmlns:a="http://schemas.openxmlformats.org/drawingml/2006/main">
                          <a:ext uri="{FF2B5EF4-FFF2-40B4-BE49-F238E27FC236}">
                            <a16:creationId xmlns:a16="http://schemas.microsoft.com/office/drawing/2014/main" id="{00000000-0008-0000-0000-00001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B2E99A" id="Text Box 6586" o:spid="_x0000_s1026" type="#_x0000_t202" style="position:absolute;margin-left:0;margin-top:0;width:6pt;height:2.25pt;z-index:2515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6896" behindDoc="0" locked="0" layoutInCell="1" allowOverlap="1" wp14:anchorId="0ADFB539" wp14:editId="6BBB8026">
                      <wp:simplePos x="0" y="0"/>
                      <wp:positionH relativeFrom="column">
                        <wp:posOffset>0</wp:posOffset>
                      </wp:positionH>
                      <wp:positionV relativeFrom="paragraph">
                        <wp:posOffset>0</wp:posOffset>
                      </wp:positionV>
                      <wp:extent cx="76200" cy="28575"/>
                      <wp:effectExtent l="19050" t="19050" r="19050" b="28575"/>
                      <wp:wrapNone/>
                      <wp:docPr id="8471" name="Text Box 6585">
                        <a:extLst xmlns:a="http://schemas.openxmlformats.org/drawingml/2006/main">
                          <a:ext uri="{FF2B5EF4-FFF2-40B4-BE49-F238E27FC236}">
                            <a16:creationId xmlns:a16="http://schemas.microsoft.com/office/drawing/2014/main" id="{00000000-0008-0000-0000-00001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45949" id="Text Box 6585" o:spid="_x0000_s1026" type="#_x0000_t202" style="position:absolute;margin-left:0;margin-top:0;width:6pt;height:2.2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7920" behindDoc="0" locked="0" layoutInCell="1" allowOverlap="1" wp14:anchorId="4338051A" wp14:editId="133022A6">
                      <wp:simplePos x="0" y="0"/>
                      <wp:positionH relativeFrom="column">
                        <wp:posOffset>0</wp:posOffset>
                      </wp:positionH>
                      <wp:positionV relativeFrom="paragraph">
                        <wp:posOffset>0</wp:posOffset>
                      </wp:positionV>
                      <wp:extent cx="76200" cy="28575"/>
                      <wp:effectExtent l="19050" t="19050" r="19050" b="28575"/>
                      <wp:wrapNone/>
                      <wp:docPr id="8472" name="Text Box 6584">
                        <a:extLst xmlns:a="http://schemas.openxmlformats.org/drawingml/2006/main">
                          <a:ext uri="{FF2B5EF4-FFF2-40B4-BE49-F238E27FC236}">
                            <a16:creationId xmlns:a16="http://schemas.microsoft.com/office/drawing/2014/main" id="{00000000-0008-0000-0000-00001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3FDD8" id="Text Box 6584" o:spid="_x0000_s1026" type="#_x0000_t202" style="position:absolute;margin-left:0;margin-top:0;width:6pt;height:2.2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8944" behindDoc="0" locked="0" layoutInCell="1" allowOverlap="1" wp14:anchorId="57289587" wp14:editId="38AE0310">
                      <wp:simplePos x="0" y="0"/>
                      <wp:positionH relativeFrom="column">
                        <wp:posOffset>0</wp:posOffset>
                      </wp:positionH>
                      <wp:positionV relativeFrom="paragraph">
                        <wp:posOffset>0</wp:posOffset>
                      </wp:positionV>
                      <wp:extent cx="76200" cy="28575"/>
                      <wp:effectExtent l="19050" t="19050" r="19050" b="28575"/>
                      <wp:wrapNone/>
                      <wp:docPr id="8473" name="Text Box 6583">
                        <a:extLst xmlns:a="http://schemas.openxmlformats.org/drawingml/2006/main">
                          <a:ext uri="{FF2B5EF4-FFF2-40B4-BE49-F238E27FC236}">
                            <a16:creationId xmlns:a16="http://schemas.microsoft.com/office/drawing/2014/main" id="{00000000-0008-0000-0000-00001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DD50A" id="Text Box 6583" o:spid="_x0000_s1026" type="#_x0000_t202" style="position:absolute;margin-left:0;margin-top:0;width:6pt;height:2.25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39968" behindDoc="0" locked="0" layoutInCell="1" allowOverlap="1" wp14:anchorId="4AFD4923" wp14:editId="06B83E9A">
                      <wp:simplePos x="0" y="0"/>
                      <wp:positionH relativeFrom="column">
                        <wp:posOffset>0</wp:posOffset>
                      </wp:positionH>
                      <wp:positionV relativeFrom="paragraph">
                        <wp:posOffset>0</wp:posOffset>
                      </wp:positionV>
                      <wp:extent cx="76200" cy="28575"/>
                      <wp:effectExtent l="19050" t="19050" r="19050" b="28575"/>
                      <wp:wrapNone/>
                      <wp:docPr id="8474" name="Text Box 6582">
                        <a:extLst xmlns:a="http://schemas.openxmlformats.org/drawingml/2006/main">
                          <a:ext uri="{FF2B5EF4-FFF2-40B4-BE49-F238E27FC236}">
                            <a16:creationId xmlns:a16="http://schemas.microsoft.com/office/drawing/2014/main" id="{00000000-0008-0000-0000-00001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A56A32" id="Text Box 6582" o:spid="_x0000_s1026" type="#_x0000_t202" style="position:absolute;margin-left:0;margin-top:0;width:6pt;height:2.25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0992" behindDoc="0" locked="0" layoutInCell="1" allowOverlap="1" wp14:anchorId="71EBAF89" wp14:editId="65465FDA">
                      <wp:simplePos x="0" y="0"/>
                      <wp:positionH relativeFrom="column">
                        <wp:posOffset>0</wp:posOffset>
                      </wp:positionH>
                      <wp:positionV relativeFrom="paragraph">
                        <wp:posOffset>0</wp:posOffset>
                      </wp:positionV>
                      <wp:extent cx="76200" cy="28575"/>
                      <wp:effectExtent l="19050" t="19050" r="19050" b="28575"/>
                      <wp:wrapNone/>
                      <wp:docPr id="8475" name="Text Box 6581">
                        <a:extLst xmlns:a="http://schemas.openxmlformats.org/drawingml/2006/main">
                          <a:ext uri="{FF2B5EF4-FFF2-40B4-BE49-F238E27FC236}">
                            <a16:creationId xmlns:a16="http://schemas.microsoft.com/office/drawing/2014/main" id="{00000000-0008-0000-0000-00001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0BCD5" id="Text Box 6581" o:spid="_x0000_s1026" type="#_x0000_t202" style="position:absolute;margin-left:0;margin-top:0;width:6pt;height:2.2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2016" behindDoc="0" locked="0" layoutInCell="1" allowOverlap="1" wp14:anchorId="79BA0337" wp14:editId="57D81A17">
                      <wp:simplePos x="0" y="0"/>
                      <wp:positionH relativeFrom="column">
                        <wp:posOffset>0</wp:posOffset>
                      </wp:positionH>
                      <wp:positionV relativeFrom="paragraph">
                        <wp:posOffset>0</wp:posOffset>
                      </wp:positionV>
                      <wp:extent cx="76200" cy="28575"/>
                      <wp:effectExtent l="19050" t="19050" r="19050" b="28575"/>
                      <wp:wrapNone/>
                      <wp:docPr id="8476" name="Text Box 6580">
                        <a:extLst xmlns:a="http://schemas.openxmlformats.org/drawingml/2006/main">
                          <a:ext uri="{FF2B5EF4-FFF2-40B4-BE49-F238E27FC236}">
                            <a16:creationId xmlns:a16="http://schemas.microsoft.com/office/drawing/2014/main" id="{00000000-0008-0000-0000-00001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E3D24" id="Text Box 6580" o:spid="_x0000_s1026" type="#_x0000_t202" style="position:absolute;margin-left:0;margin-top:0;width:6pt;height:2.2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3040" behindDoc="0" locked="0" layoutInCell="1" allowOverlap="1" wp14:anchorId="701A5D46" wp14:editId="186DD3C7">
                      <wp:simplePos x="0" y="0"/>
                      <wp:positionH relativeFrom="column">
                        <wp:posOffset>0</wp:posOffset>
                      </wp:positionH>
                      <wp:positionV relativeFrom="paragraph">
                        <wp:posOffset>0</wp:posOffset>
                      </wp:positionV>
                      <wp:extent cx="76200" cy="28575"/>
                      <wp:effectExtent l="19050" t="19050" r="19050" b="28575"/>
                      <wp:wrapNone/>
                      <wp:docPr id="8477" name="Text Box 6579">
                        <a:extLst xmlns:a="http://schemas.openxmlformats.org/drawingml/2006/main">
                          <a:ext uri="{FF2B5EF4-FFF2-40B4-BE49-F238E27FC236}">
                            <a16:creationId xmlns:a16="http://schemas.microsoft.com/office/drawing/2014/main" id="{00000000-0008-0000-0000-00001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010D1" id="Text Box 6579" o:spid="_x0000_s1026" type="#_x0000_t202" style="position:absolute;margin-left:0;margin-top:0;width:6pt;height:2.2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4064" behindDoc="0" locked="0" layoutInCell="1" allowOverlap="1" wp14:anchorId="3E792FDB" wp14:editId="48623097">
                      <wp:simplePos x="0" y="0"/>
                      <wp:positionH relativeFrom="column">
                        <wp:posOffset>0</wp:posOffset>
                      </wp:positionH>
                      <wp:positionV relativeFrom="paragraph">
                        <wp:posOffset>0</wp:posOffset>
                      </wp:positionV>
                      <wp:extent cx="76200" cy="28575"/>
                      <wp:effectExtent l="19050" t="19050" r="19050" b="28575"/>
                      <wp:wrapNone/>
                      <wp:docPr id="8478" name="Text Box 6578">
                        <a:extLst xmlns:a="http://schemas.openxmlformats.org/drawingml/2006/main">
                          <a:ext uri="{FF2B5EF4-FFF2-40B4-BE49-F238E27FC236}">
                            <a16:creationId xmlns:a16="http://schemas.microsoft.com/office/drawing/2014/main" id="{00000000-0008-0000-0000-00001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8ED4F" id="Text Box 6578" o:spid="_x0000_s1026" type="#_x0000_t202" style="position:absolute;margin-left:0;margin-top:0;width:6pt;height:2.2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5088" behindDoc="0" locked="0" layoutInCell="1" allowOverlap="1" wp14:anchorId="4A2DADEA" wp14:editId="79EEECA4">
                      <wp:simplePos x="0" y="0"/>
                      <wp:positionH relativeFrom="column">
                        <wp:posOffset>0</wp:posOffset>
                      </wp:positionH>
                      <wp:positionV relativeFrom="paragraph">
                        <wp:posOffset>0</wp:posOffset>
                      </wp:positionV>
                      <wp:extent cx="76200" cy="28575"/>
                      <wp:effectExtent l="19050" t="19050" r="19050" b="28575"/>
                      <wp:wrapNone/>
                      <wp:docPr id="8479" name="Text Box 6577">
                        <a:extLst xmlns:a="http://schemas.openxmlformats.org/drawingml/2006/main">
                          <a:ext uri="{FF2B5EF4-FFF2-40B4-BE49-F238E27FC236}">
                            <a16:creationId xmlns:a16="http://schemas.microsoft.com/office/drawing/2014/main" id="{00000000-0008-0000-0000-00001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279FC" id="Text Box 6577" o:spid="_x0000_s1026" type="#_x0000_t202" style="position:absolute;margin-left:0;margin-top:0;width:6pt;height:2.25pt;z-index:2515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6112" behindDoc="0" locked="0" layoutInCell="1" allowOverlap="1" wp14:anchorId="5575BD2D" wp14:editId="5DF93CF9">
                      <wp:simplePos x="0" y="0"/>
                      <wp:positionH relativeFrom="column">
                        <wp:posOffset>0</wp:posOffset>
                      </wp:positionH>
                      <wp:positionV relativeFrom="paragraph">
                        <wp:posOffset>0</wp:posOffset>
                      </wp:positionV>
                      <wp:extent cx="76200" cy="28575"/>
                      <wp:effectExtent l="19050" t="19050" r="19050" b="28575"/>
                      <wp:wrapNone/>
                      <wp:docPr id="8480" name="Text Box 6576">
                        <a:extLst xmlns:a="http://schemas.openxmlformats.org/drawingml/2006/main">
                          <a:ext uri="{FF2B5EF4-FFF2-40B4-BE49-F238E27FC236}">
                            <a16:creationId xmlns:a16="http://schemas.microsoft.com/office/drawing/2014/main" id="{00000000-0008-0000-0000-00002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078E3" id="Text Box 6576" o:spid="_x0000_s1026" type="#_x0000_t202" style="position:absolute;margin-left:0;margin-top:0;width:6pt;height:2.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7136" behindDoc="0" locked="0" layoutInCell="1" allowOverlap="1" wp14:anchorId="20E75904" wp14:editId="3DA4FDCA">
                      <wp:simplePos x="0" y="0"/>
                      <wp:positionH relativeFrom="column">
                        <wp:posOffset>0</wp:posOffset>
                      </wp:positionH>
                      <wp:positionV relativeFrom="paragraph">
                        <wp:posOffset>0</wp:posOffset>
                      </wp:positionV>
                      <wp:extent cx="76200" cy="28575"/>
                      <wp:effectExtent l="19050" t="19050" r="19050" b="28575"/>
                      <wp:wrapNone/>
                      <wp:docPr id="8481" name="Text Box 6575">
                        <a:extLst xmlns:a="http://schemas.openxmlformats.org/drawingml/2006/main">
                          <a:ext uri="{FF2B5EF4-FFF2-40B4-BE49-F238E27FC236}">
                            <a16:creationId xmlns:a16="http://schemas.microsoft.com/office/drawing/2014/main" id="{00000000-0008-0000-0000-00002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96C83" id="Text Box 6575" o:spid="_x0000_s1026" type="#_x0000_t202" style="position:absolute;margin-left:0;margin-top:0;width:6pt;height:2.2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8160" behindDoc="0" locked="0" layoutInCell="1" allowOverlap="1" wp14:anchorId="664EB6FB" wp14:editId="7DA90658">
                      <wp:simplePos x="0" y="0"/>
                      <wp:positionH relativeFrom="column">
                        <wp:posOffset>0</wp:posOffset>
                      </wp:positionH>
                      <wp:positionV relativeFrom="paragraph">
                        <wp:posOffset>0</wp:posOffset>
                      </wp:positionV>
                      <wp:extent cx="76200" cy="28575"/>
                      <wp:effectExtent l="19050" t="19050" r="19050" b="28575"/>
                      <wp:wrapNone/>
                      <wp:docPr id="8482" name="Text Box 6574">
                        <a:extLst xmlns:a="http://schemas.openxmlformats.org/drawingml/2006/main">
                          <a:ext uri="{FF2B5EF4-FFF2-40B4-BE49-F238E27FC236}">
                            <a16:creationId xmlns:a16="http://schemas.microsoft.com/office/drawing/2014/main" id="{00000000-0008-0000-0000-00002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DF212" id="Text Box 6574" o:spid="_x0000_s1026" type="#_x0000_t202" style="position:absolute;margin-left:0;margin-top:0;width:6pt;height:2.2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49184" behindDoc="0" locked="0" layoutInCell="1" allowOverlap="1" wp14:anchorId="74CEB4CA" wp14:editId="5865679C">
                      <wp:simplePos x="0" y="0"/>
                      <wp:positionH relativeFrom="column">
                        <wp:posOffset>0</wp:posOffset>
                      </wp:positionH>
                      <wp:positionV relativeFrom="paragraph">
                        <wp:posOffset>0</wp:posOffset>
                      </wp:positionV>
                      <wp:extent cx="76200" cy="28575"/>
                      <wp:effectExtent l="19050" t="19050" r="19050" b="28575"/>
                      <wp:wrapNone/>
                      <wp:docPr id="8483" name="Text Box 6573">
                        <a:extLst xmlns:a="http://schemas.openxmlformats.org/drawingml/2006/main">
                          <a:ext uri="{FF2B5EF4-FFF2-40B4-BE49-F238E27FC236}">
                            <a16:creationId xmlns:a16="http://schemas.microsoft.com/office/drawing/2014/main" id="{00000000-0008-0000-0000-00002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86666" id="Text Box 6573" o:spid="_x0000_s1026" type="#_x0000_t202" style="position:absolute;margin-left:0;margin-top:0;width:6pt;height:2.2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0208" behindDoc="0" locked="0" layoutInCell="1" allowOverlap="1" wp14:anchorId="38FAA205" wp14:editId="4544BF70">
                      <wp:simplePos x="0" y="0"/>
                      <wp:positionH relativeFrom="column">
                        <wp:posOffset>0</wp:posOffset>
                      </wp:positionH>
                      <wp:positionV relativeFrom="paragraph">
                        <wp:posOffset>0</wp:posOffset>
                      </wp:positionV>
                      <wp:extent cx="76200" cy="28575"/>
                      <wp:effectExtent l="19050" t="19050" r="19050" b="28575"/>
                      <wp:wrapNone/>
                      <wp:docPr id="8484" name="Text Box 6572">
                        <a:extLst xmlns:a="http://schemas.openxmlformats.org/drawingml/2006/main">
                          <a:ext uri="{FF2B5EF4-FFF2-40B4-BE49-F238E27FC236}">
                            <a16:creationId xmlns:a16="http://schemas.microsoft.com/office/drawing/2014/main" id="{00000000-0008-0000-0000-00002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85776" id="Text Box 6572" o:spid="_x0000_s1026" type="#_x0000_t202" style="position:absolute;margin-left:0;margin-top:0;width:6pt;height:2.2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1232" behindDoc="0" locked="0" layoutInCell="1" allowOverlap="1" wp14:anchorId="02265E61" wp14:editId="7970F783">
                      <wp:simplePos x="0" y="0"/>
                      <wp:positionH relativeFrom="column">
                        <wp:posOffset>0</wp:posOffset>
                      </wp:positionH>
                      <wp:positionV relativeFrom="paragraph">
                        <wp:posOffset>0</wp:posOffset>
                      </wp:positionV>
                      <wp:extent cx="76200" cy="28575"/>
                      <wp:effectExtent l="19050" t="19050" r="19050" b="28575"/>
                      <wp:wrapNone/>
                      <wp:docPr id="8485" name="Text Box 6571">
                        <a:extLst xmlns:a="http://schemas.openxmlformats.org/drawingml/2006/main">
                          <a:ext uri="{FF2B5EF4-FFF2-40B4-BE49-F238E27FC236}">
                            <a16:creationId xmlns:a16="http://schemas.microsoft.com/office/drawing/2014/main" id="{00000000-0008-0000-0000-00002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CCE41" id="Text Box 6571" o:spid="_x0000_s1026" type="#_x0000_t202" style="position:absolute;margin-left:0;margin-top:0;width:6pt;height:2.2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2256" behindDoc="0" locked="0" layoutInCell="1" allowOverlap="1" wp14:anchorId="14FF6A6F" wp14:editId="7DD455E5">
                      <wp:simplePos x="0" y="0"/>
                      <wp:positionH relativeFrom="column">
                        <wp:posOffset>0</wp:posOffset>
                      </wp:positionH>
                      <wp:positionV relativeFrom="paragraph">
                        <wp:posOffset>0</wp:posOffset>
                      </wp:positionV>
                      <wp:extent cx="76200" cy="28575"/>
                      <wp:effectExtent l="19050" t="19050" r="19050" b="28575"/>
                      <wp:wrapNone/>
                      <wp:docPr id="8486" name="Text Box 6570">
                        <a:extLst xmlns:a="http://schemas.openxmlformats.org/drawingml/2006/main">
                          <a:ext uri="{FF2B5EF4-FFF2-40B4-BE49-F238E27FC236}">
                            <a16:creationId xmlns:a16="http://schemas.microsoft.com/office/drawing/2014/main" id="{00000000-0008-0000-0000-00002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FE415" id="Text Box 6570" o:spid="_x0000_s1026" type="#_x0000_t202" style="position:absolute;margin-left:0;margin-top:0;width:6pt;height:2.2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3280" behindDoc="0" locked="0" layoutInCell="1" allowOverlap="1" wp14:anchorId="25A2EAD6" wp14:editId="55F03564">
                      <wp:simplePos x="0" y="0"/>
                      <wp:positionH relativeFrom="column">
                        <wp:posOffset>0</wp:posOffset>
                      </wp:positionH>
                      <wp:positionV relativeFrom="paragraph">
                        <wp:posOffset>0</wp:posOffset>
                      </wp:positionV>
                      <wp:extent cx="76200" cy="28575"/>
                      <wp:effectExtent l="19050" t="19050" r="19050" b="28575"/>
                      <wp:wrapNone/>
                      <wp:docPr id="8487" name="Text Box 6569">
                        <a:extLst xmlns:a="http://schemas.openxmlformats.org/drawingml/2006/main">
                          <a:ext uri="{FF2B5EF4-FFF2-40B4-BE49-F238E27FC236}">
                            <a16:creationId xmlns:a16="http://schemas.microsoft.com/office/drawing/2014/main" id="{00000000-0008-0000-0000-00002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4D317" id="Text Box 6569" o:spid="_x0000_s1026" type="#_x0000_t202" style="position:absolute;margin-left:0;margin-top:0;width:6pt;height:2.2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4304" behindDoc="0" locked="0" layoutInCell="1" allowOverlap="1" wp14:anchorId="7617DB4C" wp14:editId="7B3D1943">
                      <wp:simplePos x="0" y="0"/>
                      <wp:positionH relativeFrom="column">
                        <wp:posOffset>0</wp:posOffset>
                      </wp:positionH>
                      <wp:positionV relativeFrom="paragraph">
                        <wp:posOffset>0</wp:posOffset>
                      </wp:positionV>
                      <wp:extent cx="76200" cy="28575"/>
                      <wp:effectExtent l="19050" t="19050" r="19050" b="28575"/>
                      <wp:wrapNone/>
                      <wp:docPr id="8488" name="Text Box 6568">
                        <a:extLst xmlns:a="http://schemas.openxmlformats.org/drawingml/2006/main">
                          <a:ext uri="{FF2B5EF4-FFF2-40B4-BE49-F238E27FC236}">
                            <a16:creationId xmlns:a16="http://schemas.microsoft.com/office/drawing/2014/main" id="{00000000-0008-0000-0000-00002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587FD" id="Text Box 6568" o:spid="_x0000_s1026" type="#_x0000_t202" style="position:absolute;margin-left:0;margin-top:0;width:6pt;height:2.25pt;z-index:2515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5328" behindDoc="0" locked="0" layoutInCell="1" allowOverlap="1" wp14:anchorId="0C44DE5C" wp14:editId="71FF1AAB">
                      <wp:simplePos x="0" y="0"/>
                      <wp:positionH relativeFrom="column">
                        <wp:posOffset>0</wp:posOffset>
                      </wp:positionH>
                      <wp:positionV relativeFrom="paragraph">
                        <wp:posOffset>0</wp:posOffset>
                      </wp:positionV>
                      <wp:extent cx="76200" cy="28575"/>
                      <wp:effectExtent l="19050" t="19050" r="19050" b="28575"/>
                      <wp:wrapNone/>
                      <wp:docPr id="8489" name="Text Box 6567">
                        <a:extLst xmlns:a="http://schemas.openxmlformats.org/drawingml/2006/main">
                          <a:ext uri="{FF2B5EF4-FFF2-40B4-BE49-F238E27FC236}">
                            <a16:creationId xmlns:a16="http://schemas.microsoft.com/office/drawing/2014/main" id="{00000000-0008-0000-0000-00002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507C3" id="Text Box 6567" o:spid="_x0000_s1026" type="#_x0000_t202" style="position:absolute;margin-left:0;margin-top:0;width:6pt;height:2.25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6352" behindDoc="0" locked="0" layoutInCell="1" allowOverlap="1" wp14:anchorId="49132AB1" wp14:editId="62AF11B9">
                      <wp:simplePos x="0" y="0"/>
                      <wp:positionH relativeFrom="column">
                        <wp:posOffset>0</wp:posOffset>
                      </wp:positionH>
                      <wp:positionV relativeFrom="paragraph">
                        <wp:posOffset>0</wp:posOffset>
                      </wp:positionV>
                      <wp:extent cx="76200" cy="28575"/>
                      <wp:effectExtent l="19050" t="19050" r="19050" b="28575"/>
                      <wp:wrapNone/>
                      <wp:docPr id="8490" name="Text Box 6566">
                        <a:extLst xmlns:a="http://schemas.openxmlformats.org/drawingml/2006/main">
                          <a:ext uri="{FF2B5EF4-FFF2-40B4-BE49-F238E27FC236}">
                            <a16:creationId xmlns:a16="http://schemas.microsoft.com/office/drawing/2014/main" id="{00000000-0008-0000-0000-00002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294AA" id="Text Box 6566" o:spid="_x0000_s1026" type="#_x0000_t202" style="position:absolute;margin-left:0;margin-top:0;width:6pt;height:2.2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7376" behindDoc="0" locked="0" layoutInCell="1" allowOverlap="1" wp14:anchorId="7F5995C6" wp14:editId="7147CCEE">
                      <wp:simplePos x="0" y="0"/>
                      <wp:positionH relativeFrom="column">
                        <wp:posOffset>0</wp:posOffset>
                      </wp:positionH>
                      <wp:positionV relativeFrom="paragraph">
                        <wp:posOffset>0</wp:posOffset>
                      </wp:positionV>
                      <wp:extent cx="76200" cy="28575"/>
                      <wp:effectExtent l="19050" t="19050" r="19050" b="28575"/>
                      <wp:wrapNone/>
                      <wp:docPr id="8491" name="Text Box 6565">
                        <a:extLst xmlns:a="http://schemas.openxmlformats.org/drawingml/2006/main">
                          <a:ext uri="{FF2B5EF4-FFF2-40B4-BE49-F238E27FC236}">
                            <a16:creationId xmlns:a16="http://schemas.microsoft.com/office/drawing/2014/main" id="{00000000-0008-0000-0000-00002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C73D6" id="Text Box 6565" o:spid="_x0000_s1026" type="#_x0000_t202" style="position:absolute;margin-left:0;margin-top:0;width:6pt;height:2.25pt;z-index:2515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8400" behindDoc="0" locked="0" layoutInCell="1" allowOverlap="1" wp14:anchorId="2AD3C617" wp14:editId="6A8DC7C9">
                      <wp:simplePos x="0" y="0"/>
                      <wp:positionH relativeFrom="column">
                        <wp:posOffset>0</wp:posOffset>
                      </wp:positionH>
                      <wp:positionV relativeFrom="paragraph">
                        <wp:posOffset>0</wp:posOffset>
                      </wp:positionV>
                      <wp:extent cx="76200" cy="28575"/>
                      <wp:effectExtent l="19050" t="19050" r="19050" b="28575"/>
                      <wp:wrapNone/>
                      <wp:docPr id="8492" name="Text Box 6564">
                        <a:extLst xmlns:a="http://schemas.openxmlformats.org/drawingml/2006/main">
                          <a:ext uri="{FF2B5EF4-FFF2-40B4-BE49-F238E27FC236}">
                            <a16:creationId xmlns:a16="http://schemas.microsoft.com/office/drawing/2014/main" id="{00000000-0008-0000-0000-00002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B8F61" id="Text Box 6564" o:spid="_x0000_s1026" type="#_x0000_t202" style="position:absolute;margin-left:0;margin-top:0;width:6pt;height:2.2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59424" behindDoc="0" locked="0" layoutInCell="1" allowOverlap="1" wp14:anchorId="19632F42" wp14:editId="5C3657A3">
                      <wp:simplePos x="0" y="0"/>
                      <wp:positionH relativeFrom="column">
                        <wp:posOffset>0</wp:posOffset>
                      </wp:positionH>
                      <wp:positionV relativeFrom="paragraph">
                        <wp:posOffset>0</wp:posOffset>
                      </wp:positionV>
                      <wp:extent cx="76200" cy="28575"/>
                      <wp:effectExtent l="19050" t="19050" r="19050" b="28575"/>
                      <wp:wrapNone/>
                      <wp:docPr id="8493" name="Text Box 6563">
                        <a:extLst xmlns:a="http://schemas.openxmlformats.org/drawingml/2006/main">
                          <a:ext uri="{FF2B5EF4-FFF2-40B4-BE49-F238E27FC236}">
                            <a16:creationId xmlns:a16="http://schemas.microsoft.com/office/drawing/2014/main" id="{00000000-0008-0000-0000-00002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D7610" id="Text Box 6563" o:spid="_x0000_s1026" type="#_x0000_t202" style="position:absolute;margin-left:0;margin-top:0;width:6pt;height:2.25pt;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0448" behindDoc="0" locked="0" layoutInCell="1" allowOverlap="1" wp14:anchorId="0D18B4B9" wp14:editId="2BCCFE74">
                      <wp:simplePos x="0" y="0"/>
                      <wp:positionH relativeFrom="column">
                        <wp:posOffset>0</wp:posOffset>
                      </wp:positionH>
                      <wp:positionV relativeFrom="paragraph">
                        <wp:posOffset>0</wp:posOffset>
                      </wp:positionV>
                      <wp:extent cx="76200" cy="28575"/>
                      <wp:effectExtent l="19050" t="19050" r="19050" b="28575"/>
                      <wp:wrapNone/>
                      <wp:docPr id="8494" name="Text Box 6562">
                        <a:extLst xmlns:a="http://schemas.openxmlformats.org/drawingml/2006/main">
                          <a:ext uri="{FF2B5EF4-FFF2-40B4-BE49-F238E27FC236}">
                            <a16:creationId xmlns:a16="http://schemas.microsoft.com/office/drawing/2014/main" id="{00000000-0008-0000-0000-00002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30855" id="Text Box 6562" o:spid="_x0000_s1026" type="#_x0000_t202" style="position:absolute;margin-left:0;margin-top:0;width:6pt;height:2.2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1472" behindDoc="0" locked="0" layoutInCell="1" allowOverlap="1" wp14:anchorId="07D9C419" wp14:editId="724A73BE">
                      <wp:simplePos x="0" y="0"/>
                      <wp:positionH relativeFrom="column">
                        <wp:posOffset>0</wp:posOffset>
                      </wp:positionH>
                      <wp:positionV relativeFrom="paragraph">
                        <wp:posOffset>0</wp:posOffset>
                      </wp:positionV>
                      <wp:extent cx="76200" cy="28575"/>
                      <wp:effectExtent l="19050" t="19050" r="19050" b="28575"/>
                      <wp:wrapNone/>
                      <wp:docPr id="8495" name="Text Box 6561">
                        <a:extLst xmlns:a="http://schemas.openxmlformats.org/drawingml/2006/main">
                          <a:ext uri="{FF2B5EF4-FFF2-40B4-BE49-F238E27FC236}">
                            <a16:creationId xmlns:a16="http://schemas.microsoft.com/office/drawing/2014/main" id="{00000000-0008-0000-0000-00002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5DF59" id="Text Box 6561" o:spid="_x0000_s1026" type="#_x0000_t202" style="position:absolute;margin-left:0;margin-top:0;width:6pt;height:2.2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2496" behindDoc="0" locked="0" layoutInCell="1" allowOverlap="1" wp14:anchorId="4844B0F9" wp14:editId="2D47246E">
                      <wp:simplePos x="0" y="0"/>
                      <wp:positionH relativeFrom="column">
                        <wp:posOffset>0</wp:posOffset>
                      </wp:positionH>
                      <wp:positionV relativeFrom="paragraph">
                        <wp:posOffset>0</wp:posOffset>
                      </wp:positionV>
                      <wp:extent cx="76200" cy="28575"/>
                      <wp:effectExtent l="19050" t="19050" r="19050" b="28575"/>
                      <wp:wrapNone/>
                      <wp:docPr id="8496" name="Text Box 6560">
                        <a:extLst xmlns:a="http://schemas.openxmlformats.org/drawingml/2006/main">
                          <a:ext uri="{FF2B5EF4-FFF2-40B4-BE49-F238E27FC236}">
                            <a16:creationId xmlns:a16="http://schemas.microsoft.com/office/drawing/2014/main" id="{00000000-0008-0000-0000-00003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FF8A0" id="Text Box 6560" o:spid="_x0000_s1026" type="#_x0000_t202" style="position:absolute;margin-left:0;margin-top:0;width:6pt;height:2.25pt;z-index:2515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3520" behindDoc="0" locked="0" layoutInCell="1" allowOverlap="1" wp14:anchorId="0E461BA6" wp14:editId="1D4D52B9">
                      <wp:simplePos x="0" y="0"/>
                      <wp:positionH relativeFrom="column">
                        <wp:posOffset>0</wp:posOffset>
                      </wp:positionH>
                      <wp:positionV relativeFrom="paragraph">
                        <wp:posOffset>0</wp:posOffset>
                      </wp:positionV>
                      <wp:extent cx="76200" cy="28575"/>
                      <wp:effectExtent l="19050" t="19050" r="19050" b="28575"/>
                      <wp:wrapNone/>
                      <wp:docPr id="8497" name="Text Box 6559">
                        <a:extLst xmlns:a="http://schemas.openxmlformats.org/drawingml/2006/main">
                          <a:ext uri="{FF2B5EF4-FFF2-40B4-BE49-F238E27FC236}">
                            <a16:creationId xmlns:a16="http://schemas.microsoft.com/office/drawing/2014/main" id="{00000000-0008-0000-0000-00003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3719C" id="Text Box 6559" o:spid="_x0000_s1026" type="#_x0000_t202" style="position:absolute;margin-left:0;margin-top:0;width:6pt;height:2.2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4544" behindDoc="0" locked="0" layoutInCell="1" allowOverlap="1" wp14:anchorId="329F64F4" wp14:editId="3A6B56FA">
                      <wp:simplePos x="0" y="0"/>
                      <wp:positionH relativeFrom="column">
                        <wp:posOffset>0</wp:posOffset>
                      </wp:positionH>
                      <wp:positionV relativeFrom="paragraph">
                        <wp:posOffset>0</wp:posOffset>
                      </wp:positionV>
                      <wp:extent cx="76200" cy="28575"/>
                      <wp:effectExtent l="19050" t="19050" r="19050" b="28575"/>
                      <wp:wrapNone/>
                      <wp:docPr id="8498" name="Text Box 6558">
                        <a:extLst xmlns:a="http://schemas.openxmlformats.org/drawingml/2006/main">
                          <a:ext uri="{FF2B5EF4-FFF2-40B4-BE49-F238E27FC236}">
                            <a16:creationId xmlns:a16="http://schemas.microsoft.com/office/drawing/2014/main" id="{00000000-0008-0000-0000-00003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3BAEC" id="Text Box 6558" o:spid="_x0000_s1026" type="#_x0000_t202" style="position:absolute;margin-left:0;margin-top:0;width:6pt;height:2.2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5568" behindDoc="0" locked="0" layoutInCell="1" allowOverlap="1" wp14:anchorId="27F0C094" wp14:editId="42F49182">
                      <wp:simplePos x="0" y="0"/>
                      <wp:positionH relativeFrom="column">
                        <wp:posOffset>0</wp:posOffset>
                      </wp:positionH>
                      <wp:positionV relativeFrom="paragraph">
                        <wp:posOffset>0</wp:posOffset>
                      </wp:positionV>
                      <wp:extent cx="76200" cy="28575"/>
                      <wp:effectExtent l="19050" t="19050" r="19050" b="28575"/>
                      <wp:wrapNone/>
                      <wp:docPr id="8499" name="Text Box 6557">
                        <a:extLst xmlns:a="http://schemas.openxmlformats.org/drawingml/2006/main">
                          <a:ext uri="{FF2B5EF4-FFF2-40B4-BE49-F238E27FC236}">
                            <a16:creationId xmlns:a16="http://schemas.microsoft.com/office/drawing/2014/main" id="{00000000-0008-0000-0000-00003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94E12" id="Text Box 6557" o:spid="_x0000_s1026" type="#_x0000_t202" style="position:absolute;margin-left:0;margin-top:0;width:6pt;height:2.2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6592" behindDoc="0" locked="0" layoutInCell="1" allowOverlap="1" wp14:anchorId="5A18C2BC" wp14:editId="3B7EF627">
                      <wp:simplePos x="0" y="0"/>
                      <wp:positionH relativeFrom="column">
                        <wp:posOffset>0</wp:posOffset>
                      </wp:positionH>
                      <wp:positionV relativeFrom="paragraph">
                        <wp:posOffset>0</wp:posOffset>
                      </wp:positionV>
                      <wp:extent cx="76200" cy="28575"/>
                      <wp:effectExtent l="19050" t="19050" r="19050" b="28575"/>
                      <wp:wrapNone/>
                      <wp:docPr id="8500" name="Text Box 6556">
                        <a:extLst xmlns:a="http://schemas.openxmlformats.org/drawingml/2006/main">
                          <a:ext uri="{FF2B5EF4-FFF2-40B4-BE49-F238E27FC236}">
                            <a16:creationId xmlns:a16="http://schemas.microsoft.com/office/drawing/2014/main" id="{00000000-0008-0000-0000-00003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C03FD" id="Text Box 6556" o:spid="_x0000_s1026" type="#_x0000_t202" style="position:absolute;margin-left:0;margin-top:0;width:6pt;height:2.25pt;z-index:2515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7616" behindDoc="0" locked="0" layoutInCell="1" allowOverlap="1" wp14:anchorId="02F37F64" wp14:editId="10B60C6A">
                      <wp:simplePos x="0" y="0"/>
                      <wp:positionH relativeFrom="column">
                        <wp:posOffset>0</wp:posOffset>
                      </wp:positionH>
                      <wp:positionV relativeFrom="paragraph">
                        <wp:posOffset>0</wp:posOffset>
                      </wp:positionV>
                      <wp:extent cx="76200" cy="28575"/>
                      <wp:effectExtent l="19050" t="19050" r="19050" b="28575"/>
                      <wp:wrapNone/>
                      <wp:docPr id="8501" name="Text Box 6555">
                        <a:extLst xmlns:a="http://schemas.openxmlformats.org/drawingml/2006/main">
                          <a:ext uri="{FF2B5EF4-FFF2-40B4-BE49-F238E27FC236}">
                            <a16:creationId xmlns:a16="http://schemas.microsoft.com/office/drawing/2014/main" id="{00000000-0008-0000-0000-00003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4DE28" id="Text Box 6555" o:spid="_x0000_s1026" type="#_x0000_t202" style="position:absolute;margin-left:0;margin-top:0;width:6pt;height:2.2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8640" behindDoc="0" locked="0" layoutInCell="1" allowOverlap="1" wp14:anchorId="526AD1AE" wp14:editId="3306F49B">
                      <wp:simplePos x="0" y="0"/>
                      <wp:positionH relativeFrom="column">
                        <wp:posOffset>0</wp:posOffset>
                      </wp:positionH>
                      <wp:positionV relativeFrom="paragraph">
                        <wp:posOffset>0</wp:posOffset>
                      </wp:positionV>
                      <wp:extent cx="76200" cy="28575"/>
                      <wp:effectExtent l="19050" t="19050" r="19050" b="28575"/>
                      <wp:wrapNone/>
                      <wp:docPr id="8502" name="Text Box 6554">
                        <a:extLst xmlns:a="http://schemas.openxmlformats.org/drawingml/2006/main">
                          <a:ext uri="{FF2B5EF4-FFF2-40B4-BE49-F238E27FC236}">
                            <a16:creationId xmlns:a16="http://schemas.microsoft.com/office/drawing/2014/main" id="{00000000-0008-0000-0000-00003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3D1A8" id="Text Box 6554" o:spid="_x0000_s1026" type="#_x0000_t202" style="position:absolute;margin-left:0;margin-top:0;width:6pt;height:2.25pt;z-index:2515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69664" behindDoc="0" locked="0" layoutInCell="1" allowOverlap="1" wp14:anchorId="66FADC73" wp14:editId="2CE2BDB2">
                      <wp:simplePos x="0" y="0"/>
                      <wp:positionH relativeFrom="column">
                        <wp:posOffset>0</wp:posOffset>
                      </wp:positionH>
                      <wp:positionV relativeFrom="paragraph">
                        <wp:posOffset>0</wp:posOffset>
                      </wp:positionV>
                      <wp:extent cx="76200" cy="28575"/>
                      <wp:effectExtent l="19050" t="19050" r="19050" b="28575"/>
                      <wp:wrapNone/>
                      <wp:docPr id="8503" name="Text Box 6553">
                        <a:extLst xmlns:a="http://schemas.openxmlformats.org/drawingml/2006/main">
                          <a:ext uri="{FF2B5EF4-FFF2-40B4-BE49-F238E27FC236}">
                            <a16:creationId xmlns:a16="http://schemas.microsoft.com/office/drawing/2014/main" id="{00000000-0008-0000-0000-00003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40405" id="Text Box 6553" o:spid="_x0000_s1026" type="#_x0000_t202" style="position:absolute;margin-left:0;margin-top:0;width:6pt;height:2.2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0688" behindDoc="0" locked="0" layoutInCell="1" allowOverlap="1" wp14:anchorId="40E80942" wp14:editId="119411E9">
                      <wp:simplePos x="0" y="0"/>
                      <wp:positionH relativeFrom="column">
                        <wp:posOffset>0</wp:posOffset>
                      </wp:positionH>
                      <wp:positionV relativeFrom="paragraph">
                        <wp:posOffset>0</wp:posOffset>
                      </wp:positionV>
                      <wp:extent cx="76200" cy="28575"/>
                      <wp:effectExtent l="19050" t="19050" r="19050" b="28575"/>
                      <wp:wrapNone/>
                      <wp:docPr id="8504" name="Text Box 6552">
                        <a:extLst xmlns:a="http://schemas.openxmlformats.org/drawingml/2006/main">
                          <a:ext uri="{FF2B5EF4-FFF2-40B4-BE49-F238E27FC236}">
                            <a16:creationId xmlns:a16="http://schemas.microsoft.com/office/drawing/2014/main" id="{00000000-0008-0000-0000-00003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F9324" id="Text Box 6552" o:spid="_x0000_s1026" type="#_x0000_t202" style="position:absolute;margin-left:0;margin-top:0;width:6pt;height:2.2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1712" behindDoc="0" locked="0" layoutInCell="1" allowOverlap="1" wp14:anchorId="20B80EE2" wp14:editId="787FCC9E">
                      <wp:simplePos x="0" y="0"/>
                      <wp:positionH relativeFrom="column">
                        <wp:posOffset>0</wp:posOffset>
                      </wp:positionH>
                      <wp:positionV relativeFrom="paragraph">
                        <wp:posOffset>0</wp:posOffset>
                      </wp:positionV>
                      <wp:extent cx="76200" cy="28575"/>
                      <wp:effectExtent l="19050" t="19050" r="19050" b="28575"/>
                      <wp:wrapNone/>
                      <wp:docPr id="8505" name="Text Box 6551">
                        <a:extLst xmlns:a="http://schemas.openxmlformats.org/drawingml/2006/main">
                          <a:ext uri="{FF2B5EF4-FFF2-40B4-BE49-F238E27FC236}">
                            <a16:creationId xmlns:a16="http://schemas.microsoft.com/office/drawing/2014/main" id="{00000000-0008-0000-0000-00003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AADE5" id="Text Box 6551" o:spid="_x0000_s1026" type="#_x0000_t202" style="position:absolute;margin-left:0;margin-top:0;width:6pt;height:2.2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2736" behindDoc="0" locked="0" layoutInCell="1" allowOverlap="1" wp14:anchorId="501FA8C7" wp14:editId="59D9B359">
                      <wp:simplePos x="0" y="0"/>
                      <wp:positionH relativeFrom="column">
                        <wp:posOffset>0</wp:posOffset>
                      </wp:positionH>
                      <wp:positionV relativeFrom="paragraph">
                        <wp:posOffset>0</wp:posOffset>
                      </wp:positionV>
                      <wp:extent cx="76200" cy="28575"/>
                      <wp:effectExtent l="19050" t="19050" r="19050" b="28575"/>
                      <wp:wrapNone/>
                      <wp:docPr id="8506" name="Text Box 6550">
                        <a:extLst xmlns:a="http://schemas.openxmlformats.org/drawingml/2006/main">
                          <a:ext uri="{FF2B5EF4-FFF2-40B4-BE49-F238E27FC236}">
                            <a16:creationId xmlns:a16="http://schemas.microsoft.com/office/drawing/2014/main" id="{00000000-0008-0000-0000-00003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FDDB1" id="Text Box 6550" o:spid="_x0000_s1026" type="#_x0000_t202" style="position:absolute;margin-left:0;margin-top:0;width:6pt;height:2.25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3760" behindDoc="0" locked="0" layoutInCell="1" allowOverlap="1" wp14:anchorId="699AA85E" wp14:editId="0FC2312E">
                      <wp:simplePos x="0" y="0"/>
                      <wp:positionH relativeFrom="column">
                        <wp:posOffset>0</wp:posOffset>
                      </wp:positionH>
                      <wp:positionV relativeFrom="paragraph">
                        <wp:posOffset>0</wp:posOffset>
                      </wp:positionV>
                      <wp:extent cx="76200" cy="28575"/>
                      <wp:effectExtent l="19050" t="19050" r="19050" b="28575"/>
                      <wp:wrapNone/>
                      <wp:docPr id="8507" name="Text Box 6549">
                        <a:extLst xmlns:a="http://schemas.openxmlformats.org/drawingml/2006/main">
                          <a:ext uri="{FF2B5EF4-FFF2-40B4-BE49-F238E27FC236}">
                            <a16:creationId xmlns:a16="http://schemas.microsoft.com/office/drawing/2014/main" id="{00000000-0008-0000-0000-00003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341FC" id="Text Box 6549" o:spid="_x0000_s1026" type="#_x0000_t202" style="position:absolute;margin-left:0;margin-top:0;width:6pt;height:2.2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4784" behindDoc="0" locked="0" layoutInCell="1" allowOverlap="1" wp14:anchorId="6D3A0253" wp14:editId="27E56F01">
                      <wp:simplePos x="0" y="0"/>
                      <wp:positionH relativeFrom="column">
                        <wp:posOffset>0</wp:posOffset>
                      </wp:positionH>
                      <wp:positionV relativeFrom="paragraph">
                        <wp:posOffset>0</wp:posOffset>
                      </wp:positionV>
                      <wp:extent cx="76200" cy="28575"/>
                      <wp:effectExtent l="19050" t="19050" r="19050" b="28575"/>
                      <wp:wrapNone/>
                      <wp:docPr id="8508" name="Text Box 6548">
                        <a:extLst xmlns:a="http://schemas.openxmlformats.org/drawingml/2006/main">
                          <a:ext uri="{FF2B5EF4-FFF2-40B4-BE49-F238E27FC236}">
                            <a16:creationId xmlns:a16="http://schemas.microsoft.com/office/drawing/2014/main" id="{00000000-0008-0000-0000-00003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78241" id="Text Box 6548" o:spid="_x0000_s1026" type="#_x0000_t202" style="position:absolute;margin-left:0;margin-top:0;width:6pt;height:2.25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5808" behindDoc="0" locked="0" layoutInCell="1" allowOverlap="1" wp14:anchorId="657824BC" wp14:editId="27E0432B">
                      <wp:simplePos x="0" y="0"/>
                      <wp:positionH relativeFrom="column">
                        <wp:posOffset>0</wp:posOffset>
                      </wp:positionH>
                      <wp:positionV relativeFrom="paragraph">
                        <wp:posOffset>0</wp:posOffset>
                      </wp:positionV>
                      <wp:extent cx="76200" cy="28575"/>
                      <wp:effectExtent l="19050" t="19050" r="19050" b="28575"/>
                      <wp:wrapNone/>
                      <wp:docPr id="8509" name="Text Box 6547">
                        <a:extLst xmlns:a="http://schemas.openxmlformats.org/drawingml/2006/main">
                          <a:ext uri="{FF2B5EF4-FFF2-40B4-BE49-F238E27FC236}">
                            <a16:creationId xmlns:a16="http://schemas.microsoft.com/office/drawing/2014/main" id="{00000000-0008-0000-0000-00003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2A9993" id="Text Box 6547" o:spid="_x0000_s1026" type="#_x0000_t202" style="position:absolute;margin-left:0;margin-top:0;width:6pt;height:2.2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6832" behindDoc="0" locked="0" layoutInCell="1" allowOverlap="1" wp14:anchorId="4D26206E" wp14:editId="617D9F3D">
                      <wp:simplePos x="0" y="0"/>
                      <wp:positionH relativeFrom="column">
                        <wp:posOffset>0</wp:posOffset>
                      </wp:positionH>
                      <wp:positionV relativeFrom="paragraph">
                        <wp:posOffset>0</wp:posOffset>
                      </wp:positionV>
                      <wp:extent cx="76200" cy="28575"/>
                      <wp:effectExtent l="19050" t="19050" r="19050" b="28575"/>
                      <wp:wrapNone/>
                      <wp:docPr id="8510" name="Text Box 6546">
                        <a:extLst xmlns:a="http://schemas.openxmlformats.org/drawingml/2006/main">
                          <a:ext uri="{FF2B5EF4-FFF2-40B4-BE49-F238E27FC236}">
                            <a16:creationId xmlns:a16="http://schemas.microsoft.com/office/drawing/2014/main" id="{00000000-0008-0000-0000-00003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2B9CC1" id="Text Box 6546" o:spid="_x0000_s1026" type="#_x0000_t202" style="position:absolute;margin-left:0;margin-top:0;width:6pt;height:2.2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7856" behindDoc="0" locked="0" layoutInCell="1" allowOverlap="1" wp14:anchorId="4AB6F786" wp14:editId="2B52C01A">
                      <wp:simplePos x="0" y="0"/>
                      <wp:positionH relativeFrom="column">
                        <wp:posOffset>0</wp:posOffset>
                      </wp:positionH>
                      <wp:positionV relativeFrom="paragraph">
                        <wp:posOffset>0</wp:posOffset>
                      </wp:positionV>
                      <wp:extent cx="76200" cy="28575"/>
                      <wp:effectExtent l="19050" t="19050" r="19050" b="28575"/>
                      <wp:wrapNone/>
                      <wp:docPr id="8511" name="Text Box 6545">
                        <a:extLst xmlns:a="http://schemas.openxmlformats.org/drawingml/2006/main">
                          <a:ext uri="{FF2B5EF4-FFF2-40B4-BE49-F238E27FC236}">
                            <a16:creationId xmlns:a16="http://schemas.microsoft.com/office/drawing/2014/main" id="{00000000-0008-0000-0000-00003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4D461" id="Text Box 6545" o:spid="_x0000_s1026" type="#_x0000_t202" style="position:absolute;margin-left:0;margin-top:0;width:6pt;height:2.2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8880" behindDoc="0" locked="0" layoutInCell="1" allowOverlap="1" wp14:anchorId="6842A82B" wp14:editId="20A0703A">
                      <wp:simplePos x="0" y="0"/>
                      <wp:positionH relativeFrom="column">
                        <wp:posOffset>0</wp:posOffset>
                      </wp:positionH>
                      <wp:positionV relativeFrom="paragraph">
                        <wp:posOffset>0</wp:posOffset>
                      </wp:positionV>
                      <wp:extent cx="76200" cy="28575"/>
                      <wp:effectExtent l="19050" t="19050" r="19050" b="28575"/>
                      <wp:wrapNone/>
                      <wp:docPr id="8512" name="Text Box 6544">
                        <a:extLst xmlns:a="http://schemas.openxmlformats.org/drawingml/2006/main">
                          <a:ext uri="{FF2B5EF4-FFF2-40B4-BE49-F238E27FC236}">
                            <a16:creationId xmlns:a16="http://schemas.microsoft.com/office/drawing/2014/main" id="{00000000-0008-0000-0000-00004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339359" id="Text Box 6544" o:spid="_x0000_s1026" type="#_x0000_t202" style="position:absolute;margin-left:0;margin-top:0;width:6pt;height:2.2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79904" behindDoc="0" locked="0" layoutInCell="1" allowOverlap="1" wp14:anchorId="603A6751" wp14:editId="45FE1F30">
                      <wp:simplePos x="0" y="0"/>
                      <wp:positionH relativeFrom="column">
                        <wp:posOffset>0</wp:posOffset>
                      </wp:positionH>
                      <wp:positionV relativeFrom="paragraph">
                        <wp:posOffset>0</wp:posOffset>
                      </wp:positionV>
                      <wp:extent cx="76200" cy="28575"/>
                      <wp:effectExtent l="19050" t="19050" r="19050" b="28575"/>
                      <wp:wrapNone/>
                      <wp:docPr id="8513" name="Text Box 6543">
                        <a:extLst xmlns:a="http://schemas.openxmlformats.org/drawingml/2006/main">
                          <a:ext uri="{FF2B5EF4-FFF2-40B4-BE49-F238E27FC236}">
                            <a16:creationId xmlns:a16="http://schemas.microsoft.com/office/drawing/2014/main" id="{00000000-0008-0000-0000-00004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6B36C" id="Text Box 6543" o:spid="_x0000_s1026" type="#_x0000_t202" style="position:absolute;margin-left:0;margin-top:0;width:6pt;height:2.2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0928" behindDoc="0" locked="0" layoutInCell="1" allowOverlap="1" wp14:anchorId="3B9A6545" wp14:editId="40FF3E2B">
                      <wp:simplePos x="0" y="0"/>
                      <wp:positionH relativeFrom="column">
                        <wp:posOffset>0</wp:posOffset>
                      </wp:positionH>
                      <wp:positionV relativeFrom="paragraph">
                        <wp:posOffset>0</wp:posOffset>
                      </wp:positionV>
                      <wp:extent cx="76200" cy="28575"/>
                      <wp:effectExtent l="19050" t="19050" r="19050" b="28575"/>
                      <wp:wrapNone/>
                      <wp:docPr id="8514" name="Text Box 6542">
                        <a:extLst xmlns:a="http://schemas.openxmlformats.org/drawingml/2006/main">
                          <a:ext uri="{FF2B5EF4-FFF2-40B4-BE49-F238E27FC236}">
                            <a16:creationId xmlns:a16="http://schemas.microsoft.com/office/drawing/2014/main" id="{00000000-0008-0000-0000-00004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A7EEA" id="Text Box 6542" o:spid="_x0000_s1026" type="#_x0000_t202" style="position:absolute;margin-left:0;margin-top:0;width:6pt;height:2.25pt;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1952" behindDoc="0" locked="0" layoutInCell="1" allowOverlap="1" wp14:anchorId="2D2BCF8D" wp14:editId="1B00C746">
                      <wp:simplePos x="0" y="0"/>
                      <wp:positionH relativeFrom="column">
                        <wp:posOffset>0</wp:posOffset>
                      </wp:positionH>
                      <wp:positionV relativeFrom="paragraph">
                        <wp:posOffset>0</wp:posOffset>
                      </wp:positionV>
                      <wp:extent cx="76200" cy="28575"/>
                      <wp:effectExtent l="19050" t="19050" r="19050" b="28575"/>
                      <wp:wrapNone/>
                      <wp:docPr id="8515" name="Text Box 6541">
                        <a:extLst xmlns:a="http://schemas.openxmlformats.org/drawingml/2006/main">
                          <a:ext uri="{FF2B5EF4-FFF2-40B4-BE49-F238E27FC236}">
                            <a16:creationId xmlns:a16="http://schemas.microsoft.com/office/drawing/2014/main" id="{00000000-0008-0000-0000-00004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E0664" id="Text Box 6541" o:spid="_x0000_s1026" type="#_x0000_t202" style="position:absolute;margin-left:0;margin-top:0;width:6pt;height:2.25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2976" behindDoc="0" locked="0" layoutInCell="1" allowOverlap="1" wp14:anchorId="04C612A4" wp14:editId="07E97F22">
                      <wp:simplePos x="0" y="0"/>
                      <wp:positionH relativeFrom="column">
                        <wp:posOffset>0</wp:posOffset>
                      </wp:positionH>
                      <wp:positionV relativeFrom="paragraph">
                        <wp:posOffset>0</wp:posOffset>
                      </wp:positionV>
                      <wp:extent cx="76200" cy="28575"/>
                      <wp:effectExtent l="19050" t="19050" r="19050" b="28575"/>
                      <wp:wrapNone/>
                      <wp:docPr id="8516" name="Text Box 6540">
                        <a:extLst xmlns:a="http://schemas.openxmlformats.org/drawingml/2006/main">
                          <a:ext uri="{FF2B5EF4-FFF2-40B4-BE49-F238E27FC236}">
                            <a16:creationId xmlns:a16="http://schemas.microsoft.com/office/drawing/2014/main" id="{00000000-0008-0000-0000-00004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502D8" id="Text Box 6540" o:spid="_x0000_s1026" type="#_x0000_t202" style="position:absolute;margin-left:0;margin-top:0;width:6pt;height:2.25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4000" behindDoc="0" locked="0" layoutInCell="1" allowOverlap="1" wp14:anchorId="3DC5DCD1" wp14:editId="23BEDF65">
                      <wp:simplePos x="0" y="0"/>
                      <wp:positionH relativeFrom="column">
                        <wp:posOffset>0</wp:posOffset>
                      </wp:positionH>
                      <wp:positionV relativeFrom="paragraph">
                        <wp:posOffset>0</wp:posOffset>
                      </wp:positionV>
                      <wp:extent cx="76200" cy="28575"/>
                      <wp:effectExtent l="19050" t="19050" r="19050" b="28575"/>
                      <wp:wrapNone/>
                      <wp:docPr id="8517" name="Text Box 6539">
                        <a:extLst xmlns:a="http://schemas.openxmlformats.org/drawingml/2006/main">
                          <a:ext uri="{FF2B5EF4-FFF2-40B4-BE49-F238E27FC236}">
                            <a16:creationId xmlns:a16="http://schemas.microsoft.com/office/drawing/2014/main" id="{00000000-0008-0000-0000-00004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A3AAA" id="Text Box 6539" o:spid="_x0000_s1026" type="#_x0000_t202" style="position:absolute;margin-left:0;margin-top:0;width:6pt;height:2.2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5024" behindDoc="0" locked="0" layoutInCell="1" allowOverlap="1" wp14:anchorId="6AB52374" wp14:editId="6C8CE754">
                      <wp:simplePos x="0" y="0"/>
                      <wp:positionH relativeFrom="column">
                        <wp:posOffset>0</wp:posOffset>
                      </wp:positionH>
                      <wp:positionV relativeFrom="paragraph">
                        <wp:posOffset>0</wp:posOffset>
                      </wp:positionV>
                      <wp:extent cx="76200" cy="28575"/>
                      <wp:effectExtent l="19050" t="19050" r="19050" b="28575"/>
                      <wp:wrapNone/>
                      <wp:docPr id="8518" name="Text Box 6538">
                        <a:extLst xmlns:a="http://schemas.openxmlformats.org/drawingml/2006/main">
                          <a:ext uri="{FF2B5EF4-FFF2-40B4-BE49-F238E27FC236}">
                            <a16:creationId xmlns:a16="http://schemas.microsoft.com/office/drawing/2014/main" id="{00000000-0008-0000-0000-00004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A1E5E" id="Text Box 6538" o:spid="_x0000_s1026" type="#_x0000_t202" style="position:absolute;margin-left:0;margin-top:0;width:6pt;height:2.2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6048" behindDoc="0" locked="0" layoutInCell="1" allowOverlap="1" wp14:anchorId="421DF7B3" wp14:editId="74935FD9">
                      <wp:simplePos x="0" y="0"/>
                      <wp:positionH relativeFrom="column">
                        <wp:posOffset>0</wp:posOffset>
                      </wp:positionH>
                      <wp:positionV relativeFrom="paragraph">
                        <wp:posOffset>0</wp:posOffset>
                      </wp:positionV>
                      <wp:extent cx="76200" cy="28575"/>
                      <wp:effectExtent l="19050" t="19050" r="19050" b="28575"/>
                      <wp:wrapNone/>
                      <wp:docPr id="8519" name="Text Box 6537">
                        <a:extLst xmlns:a="http://schemas.openxmlformats.org/drawingml/2006/main">
                          <a:ext uri="{FF2B5EF4-FFF2-40B4-BE49-F238E27FC236}">
                            <a16:creationId xmlns:a16="http://schemas.microsoft.com/office/drawing/2014/main" id="{00000000-0008-0000-0000-00004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6EA38" id="Text Box 6537" o:spid="_x0000_s1026" type="#_x0000_t202" style="position:absolute;margin-left:0;margin-top:0;width:6pt;height:2.2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7072" behindDoc="0" locked="0" layoutInCell="1" allowOverlap="1" wp14:anchorId="12B470B6" wp14:editId="54D0FC0B">
                      <wp:simplePos x="0" y="0"/>
                      <wp:positionH relativeFrom="column">
                        <wp:posOffset>0</wp:posOffset>
                      </wp:positionH>
                      <wp:positionV relativeFrom="paragraph">
                        <wp:posOffset>0</wp:posOffset>
                      </wp:positionV>
                      <wp:extent cx="76200" cy="28575"/>
                      <wp:effectExtent l="19050" t="19050" r="19050" b="28575"/>
                      <wp:wrapNone/>
                      <wp:docPr id="8520" name="Text Box 6536">
                        <a:extLst xmlns:a="http://schemas.openxmlformats.org/drawingml/2006/main">
                          <a:ext uri="{FF2B5EF4-FFF2-40B4-BE49-F238E27FC236}">
                            <a16:creationId xmlns:a16="http://schemas.microsoft.com/office/drawing/2014/main" id="{00000000-0008-0000-0000-00004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641DDC" id="Text Box 6536" o:spid="_x0000_s1026" type="#_x0000_t202" style="position:absolute;margin-left:0;margin-top:0;width:6pt;height:2.2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8096" behindDoc="0" locked="0" layoutInCell="1" allowOverlap="1" wp14:anchorId="2F54B210" wp14:editId="706227B5">
                      <wp:simplePos x="0" y="0"/>
                      <wp:positionH relativeFrom="column">
                        <wp:posOffset>0</wp:posOffset>
                      </wp:positionH>
                      <wp:positionV relativeFrom="paragraph">
                        <wp:posOffset>0</wp:posOffset>
                      </wp:positionV>
                      <wp:extent cx="76200" cy="28575"/>
                      <wp:effectExtent l="19050" t="19050" r="19050" b="28575"/>
                      <wp:wrapNone/>
                      <wp:docPr id="8521" name="Text Box 6535">
                        <a:extLst xmlns:a="http://schemas.openxmlformats.org/drawingml/2006/main">
                          <a:ext uri="{FF2B5EF4-FFF2-40B4-BE49-F238E27FC236}">
                            <a16:creationId xmlns:a16="http://schemas.microsoft.com/office/drawing/2014/main" id="{00000000-0008-0000-0000-00004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5D6C6" id="Text Box 6535" o:spid="_x0000_s1026" type="#_x0000_t202" style="position:absolute;margin-left:0;margin-top:0;width:6pt;height:2.2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89120" behindDoc="0" locked="0" layoutInCell="1" allowOverlap="1" wp14:anchorId="5F3FCF46" wp14:editId="009A324F">
                      <wp:simplePos x="0" y="0"/>
                      <wp:positionH relativeFrom="column">
                        <wp:posOffset>0</wp:posOffset>
                      </wp:positionH>
                      <wp:positionV relativeFrom="paragraph">
                        <wp:posOffset>0</wp:posOffset>
                      </wp:positionV>
                      <wp:extent cx="76200" cy="28575"/>
                      <wp:effectExtent l="19050" t="19050" r="19050" b="28575"/>
                      <wp:wrapNone/>
                      <wp:docPr id="8522" name="Text Box 6534">
                        <a:extLst xmlns:a="http://schemas.openxmlformats.org/drawingml/2006/main">
                          <a:ext uri="{FF2B5EF4-FFF2-40B4-BE49-F238E27FC236}">
                            <a16:creationId xmlns:a16="http://schemas.microsoft.com/office/drawing/2014/main" id="{00000000-0008-0000-0000-00004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F2C8E" id="Text Box 6534" o:spid="_x0000_s1026" type="#_x0000_t202" style="position:absolute;margin-left:0;margin-top:0;width:6pt;height:2.2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0144" behindDoc="0" locked="0" layoutInCell="1" allowOverlap="1" wp14:anchorId="2DFFAADD" wp14:editId="3688B560">
                      <wp:simplePos x="0" y="0"/>
                      <wp:positionH relativeFrom="column">
                        <wp:posOffset>0</wp:posOffset>
                      </wp:positionH>
                      <wp:positionV relativeFrom="paragraph">
                        <wp:posOffset>0</wp:posOffset>
                      </wp:positionV>
                      <wp:extent cx="76200" cy="28575"/>
                      <wp:effectExtent l="19050" t="19050" r="19050" b="28575"/>
                      <wp:wrapNone/>
                      <wp:docPr id="8523" name="Text Box 6533">
                        <a:extLst xmlns:a="http://schemas.openxmlformats.org/drawingml/2006/main">
                          <a:ext uri="{FF2B5EF4-FFF2-40B4-BE49-F238E27FC236}">
                            <a16:creationId xmlns:a16="http://schemas.microsoft.com/office/drawing/2014/main" id="{00000000-0008-0000-0000-00004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6C86E" id="Text Box 6533" o:spid="_x0000_s1026" type="#_x0000_t202" style="position:absolute;margin-left:0;margin-top:0;width:6pt;height:2.2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1168" behindDoc="0" locked="0" layoutInCell="1" allowOverlap="1" wp14:anchorId="444AB27B" wp14:editId="35A2F1F4">
                      <wp:simplePos x="0" y="0"/>
                      <wp:positionH relativeFrom="column">
                        <wp:posOffset>0</wp:posOffset>
                      </wp:positionH>
                      <wp:positionV relativeFrom="paragraph">
                        <wp:posOffset>0</wp:posOffset>
                      </wp:positionV>
                      <wp:extent cx="76200" cy="28575"/>
                      <wp:effectExtent l="19050" t="19050" r="19050" b="28575"/>
                      <wp:wrapNone/>
                      <wp:docPr id="8524" name="Text Box 6532">
                        <a:extLst xmlns:a="http://schemas.openxmlformats.org/drawingml/2006/main">
                          <a:ext uri="{FF2B5EF4-FFF2-40B4-BE49-F238E27FC236}">
                            <a16:creationId xmlns:a16="http://schemas.microsoft.com/office/drawing/2014/main" id="{00000000-0008-0000-0000-00004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99814" id="Text Box 6532" o:spid="_x0000_s1026" type="#_x0000_t202" style="position:absolute;margin-left:0;margin-top:0;width:6pt;height:2.2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2192" behindDoc="0" locked="0" layoutInCell="1" allowOverlap="1" wp14:anchorId="00ADFC7E" wp14:editId="4728E6EC">
                      <wp:simplePos x="0" y="0"/>
                      <wp:positionH relativeFrom="column">
                        <wp:posOffset>0</wp:posOffset>
                      </wp:positionH>
                      <wp:positionV relativeFrom="paragraph">
                        <wp:posOffset>0</wp:posOffset>
                      </wp:positionV>
                      <wp:extent cx="76200" cy="28575"/>
                      <wp:effectExtent l="19050" t="19050" r="19050" b="28575"/>
                      <wp:wrapNone/>
                      <wp:docPr id="8525" name="Text Box 6531">
                        <a:extLst xmlns:a="http://schemas.openxmlformats.org/drawingml/2006/main">
                          <a:ext uri="{FF2B5EF4-FFF2-40B4-BE49-F238E27FC236}">
                            <a16:creationId xmlns:a16="http://schemas.microsoft.com/office/drawing/2014/main" id="{00000000-0008-0000-0000-00004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92A58" id="Text Box 6531" o:spid="_x0000_s1026" type="#_x0000_t202" style="position:absolute;margin-left:0;margin-top:0;width:6pt;height:2.2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3216" behindDoc="0" locked="0" layoutInCell="1" allowOverlap="1" wp14:anchorId="2DBC1F27" wp14:editId="072FB7F1">
                      <wp:simplePos x="0" y="0"/>
                      <wp:positionH relativeFrom="column">
                        <wp:posOffset>0</wp:posOffset>
                      </wp:positionH>
                      <wp:positionV relativeFrom="paragraph">
                        <wp:posOffset>0</wp:posOffset>
                      </wp:positionV>
                      <wp:extent cx="76200" cy="28575"/>
                      <wp:effectExtent l="19050" t="19050" r="19050" b="28575"/>
                      <wp:wrapNone/>
                      <wp:docPr id="8526" name="Text Box 6530">
                        <a:extLst xmlns:a="http://schemas.openxmlformats.org/drawingml/2006/main">
                          <a:ext uri="{FF2B5EF4-FFF2-40B4-BE49-F238E27FC236}">
                            <a16:creationId xmlns:a16="http://schemas.microsoft.com/office/drawing/2014/main" id="{00000000-0008-0000-0000-00004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7A4F0" id="Text Box 6530" o:spid="_x0000_s1026" type="#_x0000_t202" style="position:absolute;margin-left:0;margin-top:0;width:6pt;height:2.2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4240" behindDoc="0" locked="0" layoutInCell="1" allowOverlap="1" wp14:anchorId="2503E98C" wp14:editId="4CB0419C">
                      <wp:simplePos x="0" y="0"/>
                      <wp:positionH relativeFrom="column">
                        <wp:posOffset>0</wp:posOffset>
                      </wp:positionH>
                      <wp:positionV relativeFrom="paragraph">
                        <wp:posOffset>0</wp:posOffset>
                      </wp:positionV>
                      <wp:extent cx="76200" cy="28575"/>
                      <wp:effectExtent l="19050" t="19050" r="19050" b="28575"/>
                      <wp:wrapNone/>
                      <wp:docPr id="8527" name="Text Box 6529">
                        <a:extLst xmlns:a="http://schemas.openxmlformats.org/drawingml/2006/main">
                          <a:ext uri="{FF2B5EF4-FFF2-40B4-BE49-F238E27FC236}">
                            <a16:creationId xmlns:a16="http://schemas.microsoft.com/office/drawing/2014/main" id="{00000000-0008-0000-0000-00004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DA33E" id="Text Box 6529" o:spid="_x0000_s1026" type="#_x0000_t202" style="position:absolute;margin-left:0;margin-top:0;width:6pt;height:2.2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5264" behindDoc="0" locked="0" layoutInCell="1" allowOverlap="1" wp14:anchorId="22235EB0" wp14:editId="20D1EC31">
                      <wp:simplePos x="0" y="0"/>
                      <wp:positionH relativeFrom="column">
                        <wp:posOffset>0</wp:posOffset>
                      </wp:positionH>
                      <wp:positionV relativeFrom="paragraph">
                        <wp:posOffset>0</wp:posOffset>
                      </wp:positionV>
                      <wp:extent cx="76200" cy="28575"/>
                      <wp:effectExtent l="19050" t="19050" r="19050" b="28575"/>
                      <wp:wrapNone/>
                      <wp:docPr id="8528" name="Text Box 6528">
                        <a:extLst xmlns:a="http://schemas.openxmlformats.org/drawingml/2006/main">
                          <a:ext uri="{FF2B5EF4-FFF2-40B4-BE49-F238E27FC236}">
                            <a16:creationId xmlns:a16="http://schemas.microsoft.com/office/drawing/2014/main" id="{00000000-0008-0000-0000-00005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F43A3" id="Text Box 6528" o:spid="_x0000_s1026" type="#_x0000_t202" style="position:absolute;margin-left:0;margin-top:0;width:6pt;height:2.2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6288" behindDoc="0" locked="0" layoutInCell="1" allowOverlap="1" wp14:anchorId="41F45852" wp14:editId="305EEA92">
                      <wp:simplePos x="0" y="0"/>
                      <wp:positionH relativeFrom="column">
                        <wp:posOffset>0</wp:posOffset>
                      </wp:positionH>
                      <wp:positionV relativeFrom="paragraph">
                        <wp:posOffset>0</wp:posOffset>
                      </wp:positionV>
                      <wp:extent cx="76200" cy="28575"/>
                      <wp:effectExtent l="19050" t="19050" r="19050" b="28575"/>
                      <wp:wrapNone/>
                      <wp:docPr id="8529" name="Text Box 6527">
                        <a:extLst xmlns:a="http://schemas.openxmlformats.org/drawingml/2006/main">
                          <a:ext uri="{FF2B5EF4-FFF2-40B4-BE49-F238E27FC236}">
                            <a16:creationId xmlns:a16="http://schemas.microsoft.com/office/drawing/2014/main" id="{00000000-0008-0000-0000-00005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5ED31" id="Text Box 6527" o:spid="_x0000_s1026" type="#_x0000_t202" style="position:absolute;margin-left:0;margin-top:0;width:6pt;height:2.2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7312" behindDoc="0" locked="0" layoutInCell="1" allowOverlap="1" wp14:anchorId="55ED23D5" wp14:editId="4459A38D">
                      <wp:simplePos x="0" y="0"/>
                      <wp:positionH relativeFrom="column">
                        <wp:posOffset>0</wp:posOffset>
                      </wp:positionH>
                      <wp:positionV relativeFrom="paragraph">
                        <wp:posOffset>0</wp:posOffset>
                      </wp:positionV>
                      <wp:extent cx="76200" cy="28575"/>
                      <wp:effectExtent l="19050" t="19050" r="19050" b="28575"/>
                      <wp:wrapNone/>
                      <wp:docPr id="8530" name="Text Box 6526">
                        <a:extLst xmlns:a="http://schemas.openxmlformats.org/drawingml/2006/main">
                          <a:ext uri="{FF2B5EF4-FFF2-40B4-BE49-F238E27FC236}">
                            <a16:creationId xmlns:a16="http://schemas.microsoft.com/office/drawing/2014/main" id="{00000000-0008-0000-0000-00005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64554" id="Text Box 6526" o:spid="_x0000_s1026" type="#_x0000_t202" style="position:absolute;margin-left:0;margin-top:0;width:6pt;height:2.2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8336" behindDoc="0" locked="0" layoutInCell="1" allowOverlap="1" wp14:anchorId="0584830A" wp14:editId="3DE4411F">
                      <wp:simplePos x="0" y="0"/>
                      <wp:positionH relativeFrom="column">
                        <wp:posOffset>0</wp:posOffset>
                      </wp:positionH>
                      <wp:positionV relativeFrom="paragraph">
                        <wp:posOffset>0</wp:posOffset>
                      </wp:positionV>
                      <wp:extent cx="76200" cy="28575"/>
                      <wp:effectExtent l="19050" t="19050" r="19050" b="28575"/>
                      <wp:wrapNone/>
                      <wp:docPr id="8531" name="Text Box 6525">
                        <a:extLst xmlns:a="http://schemas.openxmlformats.org/drawingml/2006/main">
                          <a:ext uri="{FF2B5EF4-FFF2-40B4-BE49-F238E27FC236}">
                            <a16:creationId xmlns:a16="http://schemas.microsoft.com/office/drawing/2014/main" id="{00000000-0008-0000-0000-00005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124E7" id="Text Box 6525" o:spid="_x0000_s1026" type="#_x0000_t202" style="position:absolute;margin-left:0;margin-top:0;width:6pt;height:2.2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599360" behindDoc="0" locked="0" layoutInCell="1" allowOverlap="1" wp14:anchorId="47A3D63F" wp14:editId="78A3277D">
                      <wp:simplePos x="0" y="0"/>
                      <wp:positionH relativeFrom="column">
                        <wp:posOffset>0</wp:posOffset>
                      </wp:positionH>
                      <wp:positionV relativeFrom="paragraph">
                        <wp:posOffset>0</wp:posOffset>
                      </wp:positionV>
                      <wp:extent cx="76200" cy="28575"/>
                      <wp:effectExtent l="19050" t="19050" r="19050" b="28575"/>
                      <wp:wrapNone/>
                      <wp:docPr id="8532" name="Text Box 6524">
                        <a:extLst xmlns:a="http://schemas.openxmlformats.org/drawingml/2006/main">
                          <a:ext uri="{FF2B5EF4-FFF2-40B4-BE49-F238E27FC236}">
                            <a16:creationId xmlns:a16="http://schemas.microsoft.com/office/drawing/2014/main" id="{00000000-0008-0000-0000-00005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61FA5" id="Text Box 6524" o:spid="_x0000_s1026" type="#_x0000_t202" style="position:absolute;margin-left:0;margin-top:0;width:6pt;height:2.2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0384" behindDoc="0" locked="0" layoutInCell="1" allowOverlap="1" wp14:anchorId="735F10E4" wp14:editId="262ECF76">
                      <wp:simplePos x="0" y="0"/>
                      <wp:positionH relativeFrom="column">
                        <wp:posOffset>0</wp:posOffset>
                      </wp:positionH>
                      <wp:positionV relativeFrom="paragraph">
                        <wp:posOffset>0</wp:posOffset>
                      </wp:positionV>
                      <wp:extent cx="76200" cy="28575"/>
                      <wp:effectExtent l="19050" t="19050" r="19050" b="28575"/>
                      <wp:wrapNone/>
                      <wp:docPr id="8533" name="Text Box 6523">
                        <a:extLst xmlns:a="http://schemas.openxmlformats.org/drawingml/2006/main">
                          <a:ext uri="{FF2B5EF4-FFF2-40B4-BE49-F238E27FC236}">
                            <a16:creationId xmlns:a16="http://schemas.microsoft.com/office/drawing/2014/main" id="{00000000-0008-0000-0000-00005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BF847" id="Text Box 6523" o:spid="_x0000_s1026" type="#_x0000_t202" style="position:absolute;margin-left:0;margin-top:0;width:6pt;height:2.2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1408" behindDoc="0" locked="0" layoutInCell="1" allowOverlap="1" wp14:anchorId="2117EB26" wp14:editId="6CD9AED1">
                      <wp:simplePos x="0" y="0"/>
                      <wp:positionH relativeFrom="column">
                        <wp:posOffset>0</wp:posOffset>
                      </wp:positionH>
                      <wp:positionV relativeFrom="paragraph">
                        <wp:posOffset>0</wp:posOffset>
                      </wp:positionV>
                      <wp:extent cx="76200" cy="28575"/>
                      <wp:effectExtent l="19050" t="19050" r="19050" b="28575"/>
                      <wp:wrapNone/>
                      <wp:docPr id="8534" name="Text Box 6522">
                        <a:extLst xmlns:a="http://schemas.openxmlformats.org/drawingml/2006/main">
                          <a:ext uri="{FF2B5EF4-FFF2-40B4-BE49-F238E27FC236}">
                            <a16:creationId xmlns:a16="http://schemas.microsoft.com/office/drawing/2014/main" id="{00000000-0008-0000-0000-00005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3F125" id="Text Box 6522" o:spid="_x0000_s1026" type="#_x0000_t202" style="position:absolute;margin-left:0;margin-top:0;width:6pt;height:2.2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2432" behindDoc="0" locked="0" layoutInCell="1" allowOverlap="1" wp14:anchorId="2DA4CF12" wp14:editId="761476AB">
                      <wp:simplePos x="0" y="0"/>
                      <wp:positionH relativeFrom="column">
                        <wp:posOffset>0</wp:posOffset>
                      </wp:positionH>
                      <wp:positionV relativeFrom="paragraph">
                        <wp:posOffset>0</wp:posOffset>
                      </wp:positionV>
                      <wp:extent cx="76200" cy="28575"/>
                      <wp:effectExtent l="19050" t="19050" r="19050" b="28575"/>
                      <wp:wrapNone/>
                      <wp:docPr id="8535" name="Text Box 6521">
                        <a:extLst xmlns:a="http://schemas.openxmlformats.org/drawingml/2006/main">
                          <a:ext uri="{FF2B5EF4-FFF2-40B4-BE49-F238E27FC236}">
                            <a16:creationId xmlns:a16="http://schemas.microsoft.com/office/drawing/2014/main" id="{00000000-0008-0000-0000-00005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EE1E1" id="Text Box 6521" o:spid="_x0000_s1026" type="#_x0000_t202" style="position:absolute;margin-left:0;margin-top:0;width:6pt;height:2.2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3456" behindDoc="0" locked="0" layoutInCell="1" allowOverlap="1" wp14:anchorId="26A8BD35" wp14:editId="0A1969F2">
                      <wp:simplePos x="0" y="0"/>
                      <wp:positionH relativeFrom="column">
                        <wp:posOffset>0</wp:posOffset>
                      </wp:positionH>
                      <wp:positionV relativeFrom="paragraph">
                        <wp:posOffset>0</wp:posOffset>
                      </wp:positionV>
                      <wp:extent cx="76200" cy="28575"/>
                      <wp:effectExtent l="19050" t="19050" r="19050" b="28575"/>
                      <wp:wrapNone/>
                      <wp:docPr id="8536" name="Text Box 6520">
                        <a:extLst xmlns:a="http://schemas.openxmlformats.org/drawingml/2006/main">
                          <a:ext uri="{FF2B5EF4-FFF2-40B4-BE49-F238E27FC236}">
                            <a16:creationId xmlns:a16="http://schemas.microsoft.com/office/drawing/2014/main" id="{00000000-0008-0000-0000-00005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53A0B" id="Text Box 6520" o:spid="_x0000_s1026" type="#_x0000_t202" style="position:absolute;margin-left:0;margin-top:0;width:6pt;height:2.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4480" behindDoc="0" locked="0" layoutInCell="1" allowOverlap="1" wp14:anchorId="326F61A9" wp14:editId="0C022B14">
                      <wp:simplePos x="0" y="0"/>
                      <wp:positionH relativeFrom="column">
                        <wp:posOffset>0</wp:posOffset>
                      </wp:positionH>
                      <wp:positionV relativeFrom="paragraph">
                        <wp:posOffset>0</wp:posOffset>
                      </wp:positionV>
                      <wp:extent cx="76200" cy="28575"/>
                      <wp:effectExtent l="19050" t="19050" r="19050" b="28575"/>
                      <wp:wrapNone/>
                      <wp:docPr id="8537" name="Text Box 6519">
                        <a:extLst xmlns:a="http://schemas.openxmlformats.org/drawingml/2006/main">
                          <a:ext uri="{FF2B5EF4-FFF2-40B4-BE49-F238E27FC236}">
                            <a16:creationId xmlns:a16="http://schemas.microsoft.com/office/drawing/2014/main" id="{00000000-0008-0000-0000-00005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9F6F1" id="Text Box 6519" o:spid="_x0000_s1026" type="#_x0000_t202" style="position:absolute;margin-left:0;margin-top:0;width:6pt;height:2.25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5504" behindDoc="0" locked="0" layoutInCell="1" allowOverlap="1" wp14:anchorId="76026E34" wp14:editId="4A3B60A7">
                      <wp:simplePos x="0" y="0"/>
                      <wp:positionH relativeFrom="column">
                        <wp:posOffset>0</wp:posOffset>
                      </wp:positionH>
                      <wp:positionV relativeFrom="paragraph">
                        <wp:posOffset>0</wp:posOffset>
                      </wp:positionV>
                      <wp:extent cx="76200" cy="28575"/>
                      <wp:effectExtent l="19050" t="19050" r="19050" b="28575"/>
                      <wp:wrapNone/>
                      <wp:docPr id="8538" name="Text Box 6518">
                        <a:extLst xmlns:a="http://schemas.openxmlformats.org/drawingml/2006/main">
                          <a:ext uri="{FF2B5EF4-FFF2-40B4-BE49-F238E27FC236}">
                            <a16:creationId xmlns:a16="http://schemas.microsoft.com/office/drawing/2014/main" id="{00000000-0008-0000-0000-00005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F6B00" id="Text Box 6518" o:spid="_x0000_s1026" type="#_x0000_t202" style="position:absolute;margin-left:0;margin-top:0;width:6pt;height:2.2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6528" behindDoc="0" locked="0" layoutInCell="1" allowOverlap="1" wp14:anchorId="564AAA9D" wp14:editId="62F7BDF5">
                      <wp:simplePos x="0" y="0"/>
                      <wp:positionH relativeFrom="column">
                        <wp:posOffset>0</wp:posOffset>
                      </wp:positionH>
                      <wp:positionV relativeFrom="paragraph">
                        <wp:posOffset>0</wp:posOffset>
                      </wp:positionV>
                      <wp:extent cx="76200" cy="28575"/>
                      <wp:effectExtent l="19050" t="19050" r="19050" b="28575"/>
                      <wp:wrapNone/>
                      <wp:docPr id="8539" name="Text Box 6517">
                        <a:extLst xmlns:a="http://schemas.openxmlformats.org/drawingml/2006/main">
                          <a:ext uri="{FF2B5EF4-FFF2-40B4-BE49-F238E27FC236}">
                            <a16:creationId xmlns:a16="http://schemas.microsoft.com/office/drawing/2014/main" id="{00000000-0008-0000-0000-00005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4CE82" id="Text Box 6517" o:spid="_x0000_s1026" type="#_x0000_t202" style="position:absolute;margin-left:0;margin-top:0;width:6pt;height:2.2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7552" behindDoc="0" locked="0" layoutInCell="1" allowOverlap="1" wp14:anchorId="09802E44" wp14:editId="553F514B">
                      <wp:simplePos x="0" y="0"/>
                      <wp:positionH relativeFrom="column">
                        <wp:posOffset>0</wp:posOffset>
                      </wp:positionH>
                      <wp:positionV relativeFrom="paragraph">
                        <wp:posOffset>0</wp:posOffset>
                      </wp:positionV>
                      <wp:extent cx="76200" cy="28575"/>
                      <wp:effectExtent l="19050" t="19050" r="19050" b="28575"/>
                      <wp:wrapNone/>
                      <wp:docPr id="8540" name="Text Box 6516">
                        <a:extLst xmlns:a="http://schemas.openxmlformats.org/drawingml/2006/main">
                          <a:ext uri="{FF2B5EF4-FFF2-40B4-BE49-F238E27FC236}">
                            <a16:creationId xmlns:a16="http://schemas.microsoft.com/office/drawing/2014/main" id="{00000000-0008-0000-0000-00005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103C7B" id="Text Box 6516" o:spid="_x0000_s1026" type="#_x0000_t202" style="position:absolute;margin-left:0;margin-top:0;width:6pt;height:2.2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8576" behindDoc="0" locked="0" layoutInCell="1" allowOverlap="1" wp14:anchorId="157BA964" wp14:editId="791E9CA9">
                      <wp:simplePos x="0" y="0"/>
                      <wp:positionH relativeFrom="column">
                        <wp:posOffset>0</wp:posOffset>
                      </wp:positionH>
                      <wp:positionV relativeFrom="paragraph">
                        <wp:posOffset>0</wp:posOffset>
                      </wp:positionV>
                      <wp:extent cx="76200" cy="28575"/>
                      <wp:effectExtent l="19050" t="19050" r="19050" b="28575"/>
                      <wp:wrapNone/>
                      <wp:docPr id="8541" name="Text Box 6515">
                        <a:extLst xmlns:a="http://schemas.openxmlformats.org/drawingml/2006/main">
                          <a:ext uri="{FF2B5EF4-FFF2-40B4-BE49-F238E27FC236}">
                            <a16:creationId xmlns:a16="http://schemas.microsoft.com/office/drawing/2014/main" id="{00000000-0008-0000-0000-00005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870AD" id="Text Box 6515" o:spid="_x0000_s1026" type="#_x0000_t202" style="position:absolute;margin-left:0;margin-top:0;width:6pt;height:2.2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09600" behindDoc="0" locked="0" layoutInCell="1" allowOverlap="1" wp14:anchorId="441E2E21" wp14:editId="266CE73F">
                      <wp:simplePos x="0" y="0"/>
                      <wp:positionH relativeFrom="column">
                        <wp:posOffset>0</wp:posOffset>
                      </wp:positionH>
                      <wp:positionV relativeFrom="paragraph">
                        <wp:posOffset>0</wp:posOffset>
                      </wp:positionV>
                      <wp:extent cx="76200" cy="28575"/>
                      <wp:effectExtent l="19050" t="19050" r="19050" b="28575"/>
                      <wp:wrapNone/>
                      <wp:docPr id="8542" name="Text Box 6514">
                        <a:extLst xmlns:a="http://schemas.openxmlformats.org/drawingml/2006/main">
                          <a:ext uri="{FF2B5EF4-FFF2-40B4-BE49-F238E27FC236}">
                            <a16:creationId xmlns:a16="http://schemas.microsoft.com/office/drawing/2014/main" id="{00000000-0008-0000-0000-00005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E2D53" id="Text Box 6514" o:spid="_x0000_s1026" type="#_x0000_t202" style="position:absolute;margin-left:0;margin-top:0;width:6pt;height:2.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0624" behindDoc="0" locked="0" layoutInCell="1" allowOverlap="1" wp14:anchorId="54DC88CB" wp14:editId="3AF02C6F">
                      <wp:simplePos x="0" y="0"/>
                      <wp:positionH relativeFrom="column">
                        <wp:posOffset>0</wp:posOffset>
                      </wp:positionH>
                      <wp:positionV relativeFrom="paragraph">
                        <wp:posOffset>0</wp:posOffset>
                      </wp:positionV>
                      <wp:extent cx="76200" cy="28575"/>
                      <wp:effectExtent l="19050" t="19050" r="19050" b="28575"/>
                      <wp:wrapNone/>
                      <wp:docPr id="8543" name="Text Box 6513">
                        <a:extLst xmlns:a="http://schemas.openxmlformats.org/drawingml/2006/main">
                          <a:ext uri="{FF2B5EF4-FFF2-40B4-BE49-F238E27FC236}">
                            <a16:creationId xmlns:a16="http://schemas.microsoft.com/office/drawing/2014/main" id="{00000000-0008-0000-0000-00005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8718E" id="Text Box 6513" o:spid="_x0000_s1026" type="#_x0000_t202" style="position:absolute;margin-left:0;margin-top:0;width:6pt;height:2.2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1648" behindDoc="0" locked="0" layoutInCell="1" allowOverlap="1" wp14:anchorId="2B78C7A9" wp14:editId="2AE58248">
                      <wp:simplePos x="0" y="0"/>
                      <wp:positionH relativeFrom="column">
                        <wp:posOffset>0</wp:posOffset>
                      </wp:positionH>
                      <wp:positionV relativeFrom="paragraph">
                        <wp:posOffset>0</wp:posOffset>
                      </wp:positionV>
                      <wp:extent cx="76200" cy="28575"/>
                      <wp:effectExtent l="19050" t="19050" r="19050" b="28575"/>
                      <wp:wrapNone/>
                      <wp:docPr id="8544" name="Text Box 6512">
                        <a:extLst xmlns:a="http://schemas.openxmlformats.org/drawingml/2006/main">
                          <a:ext uri="{FF2B5EF4-FFF2-40B4-BE49-F238E27FC236}">
                            <a16:creationId xmlns:a16="http://schemas.microsoft.com/office/drawing/2014/main" id="{00000000-0008-0000-0000-00006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CE1157" id="Text Box 6512" o:spid="_x0000_s1026" type="#_x0000_t202" style="position:absolute;margin-left:0;margin-top:0;width:6pt;height:2.2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2672" behindDoc="0" locked="0" layoutInCell="1" allowOverlap="1" wp14:anchorId="53907828" wp14:editId="41C3C379">
                      <wp:simplePos x="0" y="0"/>
                      <wp:positionH relativeFrom="column">
                        <wp:posOffset>0</wp:posOffset>
                      </wp:positionH>
                      <wp:positionV relativeFrom="paragraph">
                        <wp:posOffset>0</wp:posOffset>
                      </wp:positionV>
                      <wp:extent cx="76200" cy="28575"/>
                      <wp:effectExtent l="19050" t="19050" r="19050" b="28575"/>
                      <wp:wrapNone/>
                      <wp:docPr id="8545" name="Text Box 6511">
                        <a:extLst xmlns:a="http://schemas.openxmlformats.org/drawingml/2006/main">
                          <a:ext uri="{FF2B5EF4-FFF2-40B4-BE49-F238E27FC236}">
                            <a16:creationId xmlns:a16="http://schemas.microsoft.com/office/drawing/2014/main" id="{00000000-0008-0000-0000-00006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43024" id="Text Box 6511" o:spid="_x0000_s1026" type="#_x0000_t202" style="position:absolute;margin-left:0;margin-top:0;width:6pt;height:2.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3696" behindDoc="0" locked="0" layoutInCell="1" allowOverlap="1" wp14:anchorId="685E8799" wp14:editId="0E2EBF18">
                      <wp:simplePos x="0" y="0"/>
                      <wp:positionH relativeFrom="column">
                        <wp:posOffset>0</wp:posOffset>
                      </wp:positionH>
                      <wp:positionV relativeFrom="paragraph">
                        <wp:posOffset>0</wp:posOffset>
                      </wp:positionV>
                      <wp:extent cx="76200" cy="28575"/>
                      <wp:effectExtent l="19050" t="19050" r="19050" b="28575"/>
                      <wp:wrapNone/>
                      <wp:docPr id="8546" name="Text Box 6510">
                        <a:extLst xmlns:a="http://schemas.openxmlformats.org/drawingml/2006/main">
                          <a:ext uri="{FF2B5EF4-FFF2-40B4-BE49-F238E27FC236}">
                            <a16:creationId xmlns:a16="http://schemas.microsoft.com/office/drawing/2014/main" id="{00000000-0008-0000-0000-00006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146616" id="Text Box 6510" o:spid="_x0000_s1026" type="#_x0000_t202" style="position:absolute;margin-left:0;margin-top:0;width:6pt;height:2.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4720" behindDoc="0" locked="0" layoutInCell="1" allowOverlap="1" wp14:anchorId="0D84D619" wp14:editId="3265AFCC">
                      <wp:simplePos x="0" y="0"/>
                      <wp:positionH relativeFrom="column">
                        <wp:posOffset>0</wp:posOffset>
                      </wp:positionH>
                      <wp:positionV relativeFrom="paragraph">
                        <wp:posOffset>0</wp:posOffset>
                      </wp:positionV>
                      <wp:extent cx="76200" cy="28575"/>
                      <wp:effectExtent l="19050" t="19050" r="19050" b="28575"/>
                      <wp:wrapNone/>
                      <wp:docPr id="8547" name="Text Box 6509">
                        <a:extLst xmlns:a="http://schemas.openxmlformats.org/drawingml/2006/main">
                          <a:ext uri="{FF2B5EF4-FFF2-40B4-BE49-F238E27FC236}">
                            <a16:creationId xmlns:a16="http://schemas.microsoft.com/office/drawing/2014/main" id="{00000000-0008-0000-0000-00006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E7438" id="Text Box 6509" o:spid="_x0000_s1026" type="#_x0000_t202" style="position:absolute;margin-left:0;margin-top:0;width:6pt;height:2.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5744" behindDoc="0" locked="0" layoutInCell="1" allowOverlap="1" wp14:anchorId="3C162492" wp14:editId="0215E1CE">
                      <wp:simplePos x="0" y="0"/>
                      <wp:positionH relativeFrom="column">
                        <wp:posOffset>0</wp:posOffset>
                      </wp:positionH>
                      <wp:positionV relativeFrom="paragraph">
                        <wp:posOffset>0</wp:posOffset>
                      </wp:positionV>
                      <wp:extent cx="76200" cy="28575"/>
                      <wp:effectExtent l="19050" t="19050" r="19050" b="28575"/>
                      <wp:wrapNone/>
                      <wp:docPr id="8548" name="Text Box 6508">
                        <a:extLst xmlns:a="http://schemas.openxmlformats.org/drawingml/2006/main">
                          <a:ext uri="{FF2B5EF4-FFF2-40B4-BE49-F238E27FC236}">
                            <a16:creationId xmlns:a16="http://schemas.microsoft.com/office/drawing/2014/main" id="{00000000-0008-0000-0000-00006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82CCF" id="Text Box 6508" o:spid="_x0000_s1026" type="#_x0000_t202" style="position:absolute;margin-left:0;margin-top:0;width:6pt;height:2.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6768" behindDoc="0" locked="0" layoutInCell="1" allowOverlap="1" wp14:anchorId="3885C450" wp14:editId="1C845442">
                      <wp:simplePos x="0" y="0"/>
                      <wp:positionH relativeFrom="column">
                        <wp:posOffset>0</wp:posOffset>
                      </wp:positionH>
                      <wp:positionV relativeFrom="paragraph">
                        <wp:posOffset>0</wp:posOffset>
                      </wp:positionV>
                      <wp:extent cx="76200" cy="28575"/>
                      <wp:effectExtent l="19050" t="19050" r="19050" b="28575"/>
                      <wp:wrapNone/>
                      <wp:docPr id="8549" name="Text Box 6507">
                        <a:extLst xmlns:a="http://schemas.openxmlformats.org/drawingml/2006/main">
                          <a:ext uri="{FF2B5EF4-FFF2-40B4-BE49-F238E27FC236}">
                            <a16:creationId xmlns:a16="http://schemas.microsoft.com/office/drawing/2014/main" id="{00000000-0008-0000-0000-00006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B3C31" id="Text Box 6507" o:spid="_x0000_s1026" type="#_x0000_t202" style="position:absolute;margin-left:0;margin-top:0;width:6pt;height:2.2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7792" behindDoc="0" locked="0" layoutInCell="1" allowOverlap="1" wp14:anchorId="7EC911A4" wp14:editId="1BA13934">
                      <wp:simplePos x="0" y="0"/>
                      <wp:positionH relativeFrom="column">
                        <wp:posOffset>0</wp:posOffset>
                      </wp:positionH>
                      <wp:positionV relativeFrom="paragraph">
                        <wp:posOffset>0</wp:posOffset>
                      </wp:positionV>
                      <wp:extent cx="76200" cy="28575"/>
                      <wp:effectExtent l="19050" t="19050" r="19050" b="28575"/>
                      <wp:wrapNone/>
                      <wp:docPr id="8550" name="Text Box 6506">
                        <a:extLst xmlns:a="http://schemas.openxmlformats.org/drawingml/2006/main">
                          <a:ext uri="{FF2B5EF4-FFF2-40B4-BE49-F238E27FC236}">
                            <a16:creationId xmlns:a16="http://schemas.microsoft.com/office/drawing/2014/main" id="{00000000-0008-0000-0000-00006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9DE56" id="Text Box 6506" o:spid="_x0000_s1026" type="#_x0000_t202" style="position:absolute;margin-left:0;margin-top:0;width:6pt;height:2.2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8816" behindDoc="0" locked="0" layoutInCell="1" allowOverlap="1" wp14:anchorId="02B6C5F4" wp14:editId="131C467A">
                      <wp:simplePos x="0" y="0"/>
                      <wp:positionH relativeFrom="column">
                        <wp:posOffset>0</wp:posOffset>
                      </wp:positionH>
                      <wp:positionV relativeFrom="paragraph">
                        <wp:posOffset>0</wp:posOffset>
                      </wp:positionV>
                      <wp:extent cx="76200" cy="28575"/>
                      <wp:effectExtent l="19050" t="19050" r="19050" b="28575"/>
                      <wp:wrapNone/>
                      <wp:docPr id="8551" name="Text Box 6505">
                        <a:extLst xmlns:a="http://schemas.openxmlformats.org/drawingml/2006/main">
                          <a:ext uri="{FF2B5EF4-FFF2-40B4-BE49-F238E27FC236}">
                            <a16:creationId xmlns:a16="http://schemas.microsoft.com/office/drawing/2014/main" id="{00000000-0008-0000-0000-00006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2E6EE" id="Text Box 6505" o:spid="_x0000_s1026" type="#_x0000_t202" style="position:absolute;margin-left:0;margin-top:0;width:6pt;height:2.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19840" behindDoc="0" locked="0" layoutInCell="1" allowOverlap="1" wp14:anchorId="38D4E168" wp14:editId="3EC86DD8">
                      <wp:simplePos x="0" y="0"/>
                      <wp:positionH relativeFrom="column">
                        <wp:posOffset>0</wp:posOffset>
                      </wp:positionH>
                      <wp:positionV relativeFrom="paragraph">
                        <wp:posOffset>0</wp:posOffset>
                      </wp:positionV>
                      <wp:extent cx="76200" cy="28575"/>
                      <wp:effectExtent l="19050" t="19050" r="19050" b="28575"/>
                      <wp:wrapNone/>
                      <wp:docPr id="8552" name="Text Box 6504">
                        <a:extLst xmlns:a="http://schemas.openxmlformats.org/drawingml/2006/main">
                          <a:ext uri="{FF2B5EF4-FFF2-40B4-BE49-F238E27FC236}">
                            <a16:creationId xmlns:a16="http://schemas.microsoft.com/office/drawing/2014/main" id="{00000000-0008-0000-0000-00006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40018" id="Text Box 6504" o:spid="_x0000_s1026" type="#_x0000_t202" style="position:absolute;margin-left:0;margin-top:0;width:6pt;height:2.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0864" behindDoc="0" locked="0" layoutInCell="1" allowOverlap="1" wp14:anchorId="59D81C5D" wp14:editId="2A2AC1CD">
                      <wp:simplePos x="0" y="0"/>
                      <wp:positionH relativeFrom="column">
                        <wp:posOffset>0</wp:posOffset>
                      </wp:positionH>
                      <wp:positionV relativeFrom="paragraph">
                        <wp:posOffset>0</wp:posOffset>
                      </wp:positionV>
                      <wp:extent cx="76200" cy="28575"/>
                      <wp:effectExtent l="19050" t="19050" r="19050" b="28575"/>
                      <wp:wrapNone/>
                      <wp:docPr id="8553" name="Text Box 6503">
                        <a:extLst xmlns:a="http://schemas.openxmlformats.org/drawingml/2006/main">
                          <a:ext uri="{FF2B5EF4-FFF2-40B4-BE49-F238E27FC236}">
                            <a16:creationId xmlns:a16="http://schemas.microsoft.com/office/drawing/2014/main" id="{00000000-0008-0000-0000-00006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31D7BB" id="Text Box 6503" o:spid="_x0000_s1026" type="#_x0000_t202" style="position:absolute;margin-left:0;margin-top:0;width:6pt;height:2.2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1888" behindDoc="0" locked="0" layoutInCell="1" allowOverlap="1" wp14:anchorId="52C4F480" wp14:editId="45599024">
                      <wp:simplePos x="0" y="0"/>
                      <wp:positionH relativeFrom="column">
                        <wp:posOffset>0</wp:posOffset>
                      </wp:positionH>
                      <wp:positionV relativeFrom="paragraph">
                        <wp:posOffset>0</wp:posOffset>
                      </wp:positionV>
                      <wp:extent cx="76200" cy="28575"/>
                      <wp:effectExtent l="19050" t="19050" r="19050" b="28575"/>
                      <wp:wrapNone/>
                      <wp:docPr id="8554" name="Text Box 6502">
                        <a:extLst xmlns:a="http://schemas.openxmlformats.org/drawingml/2006/main">
                          <a:ext uri="{FF2B5EF4-FFF2-40B4-BE49-F238E27FC236}">
                            <a16:creationId xmlns:a16="http://schemas.microsoft.com/office/drawing/2014/main" id="{00000000-0008-0000-0000-00006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A3A16" id="Text Box 6502" o:spid="_x0000_s1026" type="#_x0000_t202" style="position:absolute;margin-left:0;margin-top:0;width:6pt;height:2.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2912" behindDoc="0" locked="0" layoutInCell="1" allowOverlap="1" wp14:anchorId="68E4AEBC" wp14:editId="17FB9789">
                      <wp:simplePos x="0" y="0"/>
                      <wp:positionH relativeFrom="column">
                        <wp:posOffset>0</wp:posOffset>
                      </wp:positionH>
                      <wp:positionV relativeFrom="paragraph">
                        <wp:posOffset>0</wp:posOffset>
                      </wp:positionV>
                      <wp:extent cx="76200" cy="28575"/>
                      <wp:effectExtent l="19050" t="19050" r="19050" b="28575"/>
                      <wp:wrapNone/>
                      <wp:docPr id="8555" name="Text Box 6501">
                        <a:extLst xmlns:a="http://schemas.openxmlformats.org/drawingml/2006/main">
                          <a:ext uri="{FF2B5EF4-FFF2-40B4-BE49-F238E27FC236}">
                            <a16:creationId xmlns:a16="http://schemas.microsoft.com/office/drawing/2014/main" id="{00000000-0008-0000-0000-00006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EAA98" id="Text Box 6501" o:spid="_x0000_s1026" type="#_x0000_t202" style="position:absolute;margin-left:0;margin-top:0;width:6pt;height:2.2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3936" behindDoc="0" locked="0" layoutInCell="1" allowOverlap="1" wp14:anchorId="28105324" wp14:editId="29F1302C">
                      <wp:simplePos x="0" y="0"/>
                      <wp:positionH relativeFrom="column">
                        <wp:posOffset>0</wp:posOffset>
                      </wp:positionH>
                      <wp:positionV relativeFrom="paragraph">
                        <wp:posOffset>0</wp:posOffset>
                      </wp:positionV>
                      <wp:extent cx="76200" cy="28575"/>
                      <wp:effectExtent l="19050" t="19050" r="19050" b="28575"/>
                      <wp:wrapNone/>
                      <wp:docPr id="8556" name="Text Box 6500">
                        <a:extLst xmlns:a="http://schemas.openxmlformats.org/drawingml/2006/main">
                          <a:ext uri="{FF2B5EF4-FFF2-40B4-BE49-F238E27FC236}">
                            <a16:creationId xmlns:a16="http://schemas.microsoft.com/office/drawing/2014/main" id="{00000000-0008-0000-0000-00006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D7595" id="Text Box 6500" o:spid="_x0000_s1026" type="#_x0000_t202" style="position:absolute;margin-left:0;margin-top:0;width:6pt;height:2.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4960" behindDoc="0" locked="0" layoutInCell="1" allowOverlap="1" wp14:anchorId="155254B0" wp14:editId="24D1D3D0">
                      <wp:simplePos x="0" y="0"/>
                      <wp:positionH relativeFrom="column">
                        <wp:posOffset>0</wp:posOffset>
                      </wp:positionH>
                      <wp:positionV relativeFrom="paragraph">
                        <wp:posOffset>0</wp:posOffset>
                      </wp:positionV>
                      <wp:extent cx="76200" cy="28575"/>
                      <wp:effectExtent l="19050" t="19050" r="19050" b="28575"/>
                      <wp:wrapNone/>
                      <wp:docPr id="8557" name="Text Box 6499">
                        <a:extLst xmlns:a="http://schemas.openxmlformats.org/drawingml/2006/main">
                          <a:ext uri="{FF2B5EF4-FFF2-40B4-BE49-F238E27FC236}">
                            <a16:creationId xmlns:a16="http://schemas.microsoft.com/office/drawing/2014/main" id="{00000000-0008-0000-0000-00006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61CA6" id="Text Box 6499" o:spid="_x0000_s1026" type="#_x0000_t202" style="position:absolute;margin-left:0;margin-top:0;width:6pt;height:2.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5984" behindDoc="0" locked="0" layoutInCell="1" allowOverlap="1" wp14:anchorId="128797CA" wp14:editId="20B7A583">
                      <wp:simplePos x="0" y="0"/>
                      <wp:positionH relativeFrom="column">
                        <wp:posOffset>0</wp:posOffset>
                      </wp:positionH>
                      <wp:positionV relativeFrom="paragraph">
                        <wp:posOffset>0</wp:posOffset>
                      </wp:positionV>
                      <wp:extent cx="76200" cy="28575"/>
                      <wp:effectExtent l="19050" t="19050" r="19050" b="28575"/>
                      <wp:wrapNone/>
                      <wp:docPr id="8558" name="Text Box 6498">
                        <a:extLst xmlns:a="http://schemas.openxmlformats.org/drawingml/2006/main">
                          <a:ext uri="{FF2B5EF4-FFF2-40B4-BE49-F238E27FC236}">
                            <a16:creationId xmlns:a16="http://schemas.microsoft.com/office/drawing/2014/main" id="{00000000-0008-0000-0000-00006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10765" id="Text Box 6498" o:spid="_x0000_s1026" type="#_x0000_t202" style="position:absolute;margin-left:0;margin-top:0;width:6pt;height:2.2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7008" behindDoc="0" locked="0" layoutInCell="1" allowOverlap="1" wp14:anchorId="76D6EE88" wp14:editId="405548FD">
                      <wp:simplePos x="0" y="0"/>
                      <wp:positionH relativeFrom="column">
                        <wp:posOffset>0</wp:posOffset>
                      </wp:positionH>
                      <wp:positionV relativeFrom="paragraph">
                        <wp:posOffset>0</wp:posOffset>
                      </wp:positionV>
                      <wp:extent cx="76200" cy="28575"/>
                      <wp:effectExtent l="19050" t="19050" r="19050" b="28575"/>
                      <wp:wrapNone/>
                      <wp:docPr id="8559" name="Text Box 6497">
                        <a:extLst xmlns:a="http://schemas.openxmlformats.org/drawingml/2006/main">
                          <a:ext uri="{FF2B5EF4-FFF2-40B4-BE49-F238E27FC236}">
                            <a16:creationId xmlns:a16="http://schemas.microsoft.com/office/drawing/2014/main" id="{00000000-0008-0000-0000-00006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325971" id="Text Box 6497" o:spid="_x0000_s1026" type="#_x0000_t202" style="position:absolute;margin-left:0;margin-top:0;width:6pt;height:2.2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8032" behindDoc="0" locked="0" layoutInCell="1" allowOverlap="1" wp14:anchorId="2E89C28E" wp14:editId="22DDE6CE">
                      <wp:simplePos x="0" y="0"/>
                      <wp:positionH relativeFrom="column">
                        <wp:posOffset>0</wp:posOffset>
                      </wp:positionH>
                      <wp:positionV relativeFrom="paragraph">
                        <wp:posOffset>0</wp:posOffset>
                      </wp:positionV>
                      <wp:extent cx="76200" cy="28575"/>
                      <wp:effectExtent l="19050" t="19050" r="19050" b="28575"/>
                      <wp:wrapNone/>
                      <wp:docPr id="8560" name="Text Box 6496">
                        <a:extLst xmlns:a="http://schemas.openxmlformats.org/drawingml/2006/main">
                          <a:ext uri="{FF2B5EF4-FFF2-40B4-BE49-F238E27FC236}">
                            <a16:creationId xmlns:a16="http://schemas.microsoft.com/office/drawing/2014/main" id="{00000000-0008-0000-0000-00007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9E700A" id="Text Box 6496" o:spid="_x0000_s1026" type="#_x0000_t202" style="position:absolute;margin-left:0;margin-top:0;width:6pt;height:2.2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29056" behindDoc="0" locked="0" layoutInCell="1" allowOverlap="1" wp14:anchorId="75F991D5" wp14:editId="35EC3EF5">
                      <wp:simplePos x="0" y="0"/>
                      <wp:positionH relativeFrom="column">
                        <wp:posOffset>0</wp:posOffset>
                      </wp:positionH>
                      <wp:positionV relativeFrom="paragraph">
                        <wp:posOffset>0</wp:posOffset>
                      </wp:positionV>
                      <wp:extent cx="76200" cy="28575"/>
                      <wp:effectExtent l="19050" t="19050" r="19050" b="28575"/>
                      <wp:wrapNone/>
                      <wp:docPr id="8561" name="Text Box 6495">
                        <a:extLst xmlns:a="http://schemas.openxmlformats.org/drawingml/2006/main">
                          <a:ext uri="{FF2B5EF4-FFF2-40B4-BE49-F238E27FC236}">
                            <a16:creationId xmlns:a16="http://schemas.microsoft.com/office/drawing/2014/main" id="{00000000-0008-0000-0000-00007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A00B7" id="Text Box 6495" o:spid="_x0000_s1026" type="#_x0000_t202" style="position:absolute;margin-left:0;margin-top:0;width:6pt;height:2.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0080" behindDoc="0" locked="0" layoutInCell="1" allowOverlap="1" wp14:anchorId="025C86D4" wp14:editId="433819D7">
                      <wp:simplePos x="0" y="0"/>
                      <wp:positionH relativeFrom="column">
                        <wp:posOffset>0</wp:posOffset>
                      </wp:positionH>
                      <wp:positionV relativeFrom="paragraph">
                        <wp:posOffset>0</wp:posOffset>
                      </wp:positionV>
                      <wp:extent cx="76200" cy="28575"/>
                      <wp:effectExtent l="19050" t="19050" r="19050" b="28575"/>
                      <wp:wrapNone/>
                      <wp:docPr id="8562" name="Text Box 6494">
                        <a:extLst xmlns:a="http://schemas.openxmlformats.org/drawingml/2006/main">
                          <a:ext uri="{FF2B5EF4-FFF2-40B4-BE49-F238E27FC236}">
                            <a16:creationId xmlns:a16="http://schemas.microsoft.com/office/drawing/2014/main" id="{00000000-0008-0000-0000-00007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9B1F1" id="Text Box 6494" o:spid="_x0000_s1026" type="#_x0000_t202" style="position:absolute;margin-left:0;margin-top:0;width:6pt;height:2.2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1104" behindDoc="0" locked="0" layoutInCell="1" allowOverlap="1" wp14:anchorId="32AD1C9A" wp14:editId="5A4428F7">
                      <wp:simplePos x="0" y="0"/>
                      <wp:positionH relativeFrom="column">
                        <wp:posOffset>0</wp:posOffset>
                      </wp:positionH>
                      <wp:positionV relativeFrom="paragraph">
                        <wp:posOffset>0</wp:posOffset>
                      </wp:positionV>
                      <wp:extent cx="76200" cy="28575"/>
                      <wp:effectExtent l="19050" t="19050" r="19050" b="28575"/>
                      <wp:wrapNone/>
                      <wp:docPr id="8563" name="Text Box 6493">
                        <a:extLst xmlns:a="http://schemas.openxmlformats.org/drawingml/2006/main">
                          <a:ext uri="{FF2B5EF4-FFF2-40B4-BE49-F238E27FC236}">
                            <a16:creationId xmlns:a16="http://schemas.microsoft.com/office/drawing/2014/main" id="{00000000-0008-0000-0000-00007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A9B04" id="Text Box 6493" o:spid="_x0000_s1026" type="#_x0000_t202" style="position:absolute;margin-left:0;margin-top:0;width:6pt;height:2.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2128" behindDoc="0" locked="0" layoutInCell="1" allowOverlap="1" wp14:anchorId="362F1285" wp14:editId="03E48019">
                      <wp:simplePos x="0" y="0"/>
                      <wp:positionH relativeFrom="column">
                        <wp:posOffset>0</wp:posOffset>
                      </wp:positionH>
                      <wp:positionV relativeFrom="paragraph">
                        <wp:posOffset>0</wp:posOffset>
                      </wp:positionV>
                      <wp:extent cx="76200" cy="28575"/>
                      <wp:effectExtent l="19050" t="19050" r="19050" b="28575"/>
                      <wp:wrapNone/>
                      <wp:docPr id="8564" name="Text Box 6492">
                        <a:extLst xmlns:a="http://schemas.openxmlformats.org/drawingml/2006/main">
                          <a:ext uri="{FF2B5EF4-FFF2-40B4-BE49-F238E27FC236}">
                            <a16:creationId xmlns:a16="http://schemas.microsoft.com/office/drawing/2014/main" id="{00000000-0008-0000-0000-00007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80CEF" id="Text Box 6492" o:spid="_x0000_s1026" type="#_x0000_t202" style="position:absolute;margin-left:0;margin-top:0;width:6pt;height:2.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3152" behindDoc="0" locked="0" layoutInCell="1" allowOverlap="1" wp14:anchorId="46E6493D" wp14:editId="7012F5ED">
                      <wp:simplePos x="0" y="0"/>
                      <wp:positionH relativeFrom="column">
                        <wp:posOffset>0</wp:posOffset>
                      </wp:positionH>
                      <wp:positionV relativeFrom="paragraph">
                        <wp:posOffset>0</wp:posOffset>
                      </wp:positionV>
                      <wp:extent cx="76200" cy="28575"/>
                      <wp:effectExtent l="19050" t="19050" r="19050" b="28575"/>
                      <wp:wrapNone/>
                      <wp:docPr id="8565" name="Text Box 6491">
                        <a:extLst xmlns:a="http://schemas.openxmlformats.org/drawingml/2006/main">
                          <a:ext uri="{FF2B5EF4-FFF2-40B4-BE49-F238E27FC236}">
                            <a16:creationId xmlns:a16="http://schemas.microsoft.com/office/drawing/2014/main" id="{00000000-0008-0000-0000-00007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0644A" id="Text Box 6491" o:spid="_x0000_s1026" type="#_x0000_t202" style="position:absolute;margin-left:0;margin-top:0;width:6pt;height:2.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4176" behindDoc="0" locked="0" layoutInCell="1" allowOverlap="1" wp14:anchorId="0B948999" wp14:editId="227183CE">
                      <wp:simplePos x="0" y="0"/>
                      <wp:positionH relativeFrom="column">
                        <wp:posOffset>0</wp:posOffset>
                      </wp:positionH>
                      <wp:positionV relativeFrom="paragraph">
                        <wp:posOffset>0</wp:posOffset>
                      </wp:positionV>
                      <wp:extent cx="76200" cy="28575"/>
                      <wp:effectExtent l="19050" t="19050" r="19050" b="28575"/>
                      <wp:wrapNone/>
                      <wp:docPr id="8566" name="Text Box 6490">
                        <a:extLst xmlns:a="http://schemas.openxmlformats.org/drawingml/2006/main">
                          <a:ext uri="{FF2B5EF4-FFF2-40B4-BE49-F238E27FC236}">
                            <a16:creationId xmlns:a16="http://schemas.microsoft.com/office/drawing/2014/main" id="{00000000-0008-0000-0000-00007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727F0" id="Text Box 6490" o:spid="_x0000_s1026" type="#_x0000_t202" style="position:absolute;margin-left:0;margin-top:0;width:6pt;height:2.2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5200" behindDoc="0" locked="0" layoutInCell="1" allowOverlap="1" wp14:anchorId="5C6F5D4A" wp14:editId="77DA2F4E">
                      <wp:simplePos x="0" y="0"/>
                      <wp:positionH relativeFrom="column">
                        <wp:posOffset>0</wp:posOffset>
                      </wp:positionH>
                      <wp:positionV relativeFrom="paragraph">
                        <wp:posOffset>0</wp:posOffset>
                      </wp:positionV>
                      <wp:extent cx="76200" cy="28575"/>
                      <wp:effectExtent l="19050" t="19050" r="19050" b="28575"/>
                      <wp:wrapNone/>
                      <wp:docPr id="8567" name="Text Box 6489">
                        <a:extLst xmlns:a="http://schemas.openxmlformats.org/drawingml/2006/main">
                          <a:ext uri="{FF2B5EF4-FFF2-40B4-BE49-F238E27FC236}">
                            <a16:creationId xmlns:a16="http://schemas.microsoft.com/office/drawing/2014/main" id="{00000000-0008-0000-0000-00007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D59A4" id="Text Box 6489" o:spid="_x0000_s1026" type="#_x0000_t202" style="position:absolute;margin-left:0;margin-top:0;width:6pt;height:2.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6224" behindDoc="0" locked="0" layoutInCell="1" allowOverlap="1" wp14:anchorId="375ACE41" wp14:editId="0855A964">
                      <wp:simplePos x="0" y="0"/>
                      <wp:positionH relativeFrom="column">
                        <wp:posOffset>0</wp:posOffset>
                      </wp:positionH>
                      <wp:positionV relativeFrom="paragraph">
                        <wp:posOffset>0</wp:posOffset>
                      </wp:positionV>
                      <wp:extent cx="76200" cy="28575"/>
                      <wp:effectExtent l="19050" t="19050" r="19050" b="28575"/>
                      <wp:wrapNone/>
                      <wp:docPr id="8568" name="Text Box 6488">
                        <a:extLst xmlns:a="http://schemas.openxmlformats.org/drawingml/2006/main">
                          <a:ext uri="{FF2B5EF4-FFF2-40B4-BE49-F238E27FC236}">
                            <a16:creationId xmlns:a16="http://schemas.microsoft.com/office/drawing/2014/main" id="{00000000-0008-0000-0000-00007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87C5B" id="Text Box 6488" o:spid="_x0000_s1026" type="#_x0000_t202" style="position:absolute;margin-left:0;margin-top:0;width:6pt;height:2.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7248" behindDoc="0" locked="0" layoutInCell="1" allowOverlap="1" wp14:anchorId="31A75C72" wp14:editId="59502417">
                      <wp:simplePos x="0" y="0"/>
                      <wp:positionH relativeFrom="column">
                        <wp:posOffset>0</wp:posOffset>
                      </wp:positionH>
                      <wp:positionV relativeFrom="paragraph">
                        <wp:posOffset>0</wp:posOffset>
                      </wp:positionV>
                      <wp:extent cx="76200" cy="28575"/>
                      <wp:effectExtent l="19050" t="19050" r="19050" b="28575"/>
                      <wp:wrapNone/>
                      <wp:docPr id="8569" name="Text Box 6487">
                        <a:extLst xmlns:a="http://schemas.openxmlformats.org/drawingml/2006/main">
                          <a:ext uri="{FF2B5EF4-FFF2-40B4-BE49-F238E27FC236}">
                            <a16:creationId xmlns:a16="http://schemas.microsoft.com/office/drawing/2014/main" id="{00000000-0008-0000-0000-00007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02494" id="Text Box 6487" o:spid="_x0000_s1026" type="#_x0000_t202" style="position:absolute;margin-left:0;margin-top:0;width:6pt;height:2.2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8272" behindDoc="0" locked="0" layoutInCell="1" allowOverlap="1" wp14:anchorId="7C924A2B" wp14:editId="72855A1F">
                      <wp:simplePos x="0" y="0"/>
                      <wp:positionH relativeFrom="column">
                        <wp:posOffset>0</wp:posOffset>
                      </wp:positionH>
                      <wp:positionV relativeFrom="paragraph">
                        <wp:posOffset>0</wp:posOffset>
                      </wp:positionV>
                      <wp:extent cx="76200" cy="28575"/>
                      <wp:effectExtent l="19050" t="19050" r="19050" b="28575"/>
                      <wp:wrapNone/>
                      <wp:docPr id="8570" name="Text Box 6486">
                        <a:extLst xmlns:a="http://schemas.openxmlformats.org/drawingml/2006/main">
                          <a:ext uri="{FF2B5EF4-FFF2-40B4-BE49-F238E27FC236}">
                            <a16:creationId xmlns:a16="http://schemas.microsoft.com/office/drawing/2014/main" id="{00000000-0008-0000-0000-00007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3CDD3" id="Text Box 6486" o:spid="_x0000_s1026" type="#_x0000_t202" style="position:absolute;margin-left:0;margin-top:0;width:6pt;height:2.2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39296" behindDoc="0" locked="0" layoutInCell="1" allowOverlap="1" wp14:anchorId="13343BC6" wp14:editId="00DF5A51">
                      <wp:simplePos x="0" y="0"/>
                      <wp:positionH relativeFrom="column">
                        <wp:posOffset>0</wp:posOffset>
                      </wp:positionH>
                      <wp:positionV relativeFrom="paragraph">
                        <wp:posOffset>0</wp:posOffset>
                      </wp:positionV>
                      <wp:extent cx="76200" cy="28575"/>
                      <wp:effectExtent l="19050" t="19050" r="19050" b="28575"/>
                      <wp:wrapNone/>
                      <wp:docPr id="8571" name="Text Box 6485">
                        <a:extLst xmlns:a="http://schemas.openxmlformats.org/drawingml/2006/main">
                          <a:ext uri="{FF2B5EF4-FFF2-40B4-BE49-F238E27FC236}">
                            <a16:creationId xmlns:a16="http://schemas.microsoft.com/office/drawing/2014/main" id="{00000000-0008-0000-0000-00007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94D17" id="Text Box 6485" o:spid="_x0000_s1026" type="#_x0000_t202" style="position:absolute;margin-left:0;margin-top:0;width:6pt;height:2.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0320" behindDoc="0" locked="0" layoutInCell="1" allowOverlap="1" wp14:anchorId="55E5E0FD" wp14:editId="13987D11">
                      <wp:simplePos x="0" y="0"/>
                      <wp:positionH relativeFrom="column">
                        <wp:posOffset>0</wp:posOffset>
                      </wp:positionH>
                      <wp:positionV relativeFrom="paragraph">
                        <wp:posOffset>0</wp:posOffset>
                      </wp:positionV>
                      <wp:extent cx="76200" cy="28575"/>
                      <wp:effectExtent l="19050" t="19050" r="19050" b="28575"/>
                      <wp:wrapNone/>
                      <wp:docPr id="8572" name="Text Box 6484">
                        <a:extLst xmlns:a="http://schemas.openxmlformats.org/drawingml/2006/main">
                          <a:ext uri="{FF2B5EF4-FFF2-40B4-BE49-F238E27FC236}">
                            <a16:creationId xmlns:a16="http://schemas.microsoft.com/office/drawing/2014/main" id="{00000000-0008-0000-0000-00007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92EB9" id="Text Box 6484" o:spid="_x0000_s1026" type="#_x0000_t202" style="position:absolute;margin-left:0;margin-top:0;width:6pt;height:2.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1344" behindDoc="0" locked="0" layoutInCell="1" allowOverlap="1" wp14:anchorId="6EF51D61" wp14:editId="5C02AC06">
                      <wp:simplePos x="0" y="0"/>
                      <wp:positionH relativeFrom="column">
                        <wp:posOffset>0</wp:posOffset>
                      </wp:positionH>
                      <wp:positionV relativeFrom="paragraph">
                        <wp:posOffset>0</wp:posOffset>
                      </wp:positionV>
                      <wp:extent cx="76200" cy="28575"/>
                      <wp:effectExtent l="19050" t="19050" r="19050" b="28575"/>
                      <wp:wrapNone/>
                      <wp:docPr id="8573" name="Text Box 6483">
                        <a:extLst xmlns:a="http://schemas.openxmlformats.org/drawingml/2006/main">
                          <a:ext uri="{FF2B5EF4-FFF2-40B4-BE49-F238E27FC236}">
                            <a16:creationId xmlns:a16="http://schemas.microsoft.com/office/drawing/2014/main" id="{00000000-0008-0000-0000-00007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06A1B" id="Text Box 6483" o:spid="_x0000_s1026" type="#_x0000_t202" style="position:absolute;margin-left:0;margin-top:0;width:6pt;height:2.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2368" behindDoc="0" locked="0" layoutInCell="1" allowOverlap="1" wp14:anchorId="4C74F96A" wp14:editId="6D8E4605">
                      <wp:simplePos x="0" y="0"/>
                      <wp:positionH relativeFrom="column">
                        <wp:posOffset>0</wp:posOffset>
                      </wp:positionH>
                      <wp:positionV relativeFrom="paragraph">
                        <wp:posOffset>0</wp:posOffset>
                      </wp:positionV>
                      <wp:extent cx="76200" cy="28575"/>
                      <wp:effectExtent l="19050" t="19050" r="19050" b="28575"/>
                      <wp:wrapNone/>
                      <wp:docPr id="8574" name="Text Box 6482">
                        <a:extLst xmlns:a="http://schemas.openxmlformats.org/drawingml/2006/main">
                          <a:ext uri="{FF2B5EF4-FFF2-40B4-BE49-F238E27FC236}">
                            <a16:creationId xmlns:a16="http://schemas.microsoft.com/office/drawing/2014/main" id="{00000000-0008-0000-0000-00007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958D5" id="Text Box 6482" o:spid="_x0000_s1026" type="#_x0000_t202" style="position:absolute;margin-left:0;margin-top:0;width:6pt;height:2.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3392" behindDoc="0" locked="0" layoutInCell="1" allowOverlap="1" wp14:anchorId="3E9135FE" wp14:editId="06211C44">
                      <wp:simplePos x="0" y="0"/>
                      <wp:positionH relativeFrom="column">
                        <wp:posOffset>0</wp:posOffset>
                      </wp:positionH>
                      <wp:positionV relativeFrom="paragraph">
                        <wp:posOffset>0</wp:posOffset>
                      </wp:positionV>
                      <wp:extent cx="76200" cy="28575"/>
                      <wp:effectExtent l="19050" t="19050" r="19050" b="28575"/>
                      <wp:wrapNone/>
                      <wp:docPr id="8575" name="Text Box 6481">
                        <a:extLst xmlns:a="http://schemas.openxmlformats.org/drawingml/2006/main">
                          <a:ext uri="{FF2B5EF4-FFF2-40B4-BE49-F238E27FC236}">
                            <a16:creationId xmlns:a16="http://schemas.microsoft.com/office/drawing/2014/main" id="{00000000-0008-0000-0000-00007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0ED2B" id="Text Box 6481" o:spid="_x0000_s1026" type="#_x0000_t202" style="position:absolute;margin-left:0;margin-top:0;width:6pt;height:2.2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4416" behindDoc="0" locked="0" layoutInCell="1" allowOverlap="1" wp14:anchorId="63D12CFC" wp14:editId="3F46064A">
                      <wp:simplePos x="0" y="0"/>
                      <wp:positionH relativeFrom="column">
                        <wp:posOffset>0</wp:posOffset>
                      </wp:positionH>
                      <wp:positionV relativeFrom="paragraph">
                        <wp:posOffset>0</wp:posOffset>
                      </wp:positionV>
                      <wp:extent cx="76200" cy="28575"/>
                      <wp:effectExtent l="19050" t="19050" r="19050" b="28575"/>
                      <wp:wrapNone/>
                      <wp:docPr id="8576" name="Text Box 6480">
                        <a:extLst xmlns:a="http://schemas.openxmlformats.org/drawingml/2006/main">
                          <a:ext uri="{FF2B5EF4-FFF2-40B4-BE49-F238E27FC236}">
                            <a16:creationId xmlns:a16="http://schemas.microsoft.com/office/drawing/2014/main" id="{00000000-0008-0000-0000-00008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291FC" id="Text Box 6480" o:spid="_x0000_s1026" type="#_x0000_t202" style="position:absolute;margin-left:0;margin-top:0;width:6pt;height:2.2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5440" behindDoc="0" locked="0" layoutInCell="1" allowOverlap="1" wp14:anchorId="6AB7A5F9" wp14:editId="7C6C1773">
                      <wp:simplePos x="0" y="0"/>
                      <wp:positionH relativeFrom="column">
                        <wp:posOffset>0</wp:posOffset>
                      </wp:positionH>
                      <wp:positionV relativeFrom="paragraph">
                        <wp:posOffset>0</wp:posOffset>
                      </wp:positionV>
                      <wp:extent cx="76200" cy="28575"/>
                      <wp:effectExtent l="19050" t="19050" r="19050" b="28575"/>
                      <wp:wrapNone/>
                      <wp:docPr id="8577" name="Text Box 6479">
                        <a:extLst xmlns:a="http://schemas.openxmlformats.org/drawingml/2006/main">
                          <a:ext uri="{FF2B5EF4-FFF2-40B4-BE49-F238E27FC236}">
                            <a16:creationId xmlns:a16="http://schemas.microsoft.com/office/drawing/2014/main" id="{00000000-0008-0000-0000-00008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F5BC9" id="Text Box 6479" o:spid="_x0000_s1026" type="#_x0000_t202" style="position:absolute;margin-left:0;margin-top:0;width:6pt;height:2.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6464" behindDoc="0" locked="0" layoutInCell="1" allowOverlap="1" wp14:anchorId="226726E9" wp14:editId="59CC9D6C">
                      <wp:simplePos x="0" y="0"/>
                      <wp:positionH relativeFrom="column">
                        <wp:posOffset>0</wp:posOffset>
                      </wp:positionH>
                      <wp:positionV relativeFrom="paragraph">
                        <wp:posOffset>0</wp:posOffset>
                      </wp:positionV>
                      <wp:extent cx="76200" cy="28575"/>
                      <wp:effectExtent l="19050" t="19050" r="19050" b="28575"/>
                      <wp:wrapNone/>
                      <wp:docPr id="8578" name="Text Box 6478">
                        <a:extLst xmlns:a="http://schemas.openxmlformats.org/drawingml/2006/main">
                          <a:ext uri="{FF2B5EF4-FFF2-40B4-BE49-F238E27FC236}">
                            <a16:creationId xmlns:a16="http://schemas.microsoft.com/office/drawing/2014/main" id="{00000000-0008-0000-0000-00008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8310B" id="Text Box 6478" o:spid="_x0000_s1026" type="#_x0000_t202" style="position:absolute;margin-left:0;margin-top:0;width:6pt;height:2.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7488" behindDoc="0" locked="0" layoutInCell="1" allowOverlap="1" wp14:anchorId="6A4C903C" wp14:editId="19C021D0">
                      <wp:simplePos x="0" y="0"/>
                      <wp:positionH relativeFrom="column">
                        <wp:posOffset>0</wp:posOffset>
                      </wp:positionH>
                      <wp:positionV relativeFrom="paragraph">
                        <wp:posOffset>0</wp:posOffset>
                      </wp:positionV>
                      <wp:extent cx="76200" cy="28575"/>
                      <wp:effectExtent l="19050" t="19050" r="19050" b="28575"/>
                      <wp:wrapNone/>
                      <wp:docPr id="8579" name="Text Box 6477">
                        <a:extLst xmlns:a="http://schemas.openxmlformats.org/drawingml/2006/main">
                          <a:ext uri="{FF2B5EF4-FFF2-40B4-BE49-F238E27FC236}">
                            <a16:creationId xmlns:a16="http://schemas.microsoft.com/office/drawing/2014/main" id="{00000000-0008-0000-0000-00008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65EB2" id="Text Box 6477" o:spid="_x0000_s1026" type="#_x0000_t202" style="position:absolute;margin-left:0;margin-top:0;width:6pt;height:2.2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8512" behindDoc="0" locked="0" layoutInCell="1" allowOverlap="1" wp14:anchorId="1646349A" wp14:editId="7ADDD96A">
                      <wp:simplePos x="0" y="0"/>
                      <wp:positionH relativeFrom="column">
                        <wp:posOffset>0</wp:posOffset>
                      </wp:positionH>
                      <wp:positionV relativeFrom="paragraph">
                        <wp:posOffset>0</wp:posOffset>
                      </wp:positionV>
                      <wp:extent cx="76200" cy="28575"/>
                      <wp:effectExtent l="19050" t="19050" r="19050" b="28575"/>
                      <wp:wrapNone/>
                      <wp:docPr id="8580" name="Text Box 6476">
                        <a:extLst xmlns:a="http://schemas.openxmlformats.org/drawingml/2006/main">
                          <a:ext uri="{FF2B5EF4-FFF2-40B4-BE49-F238E27FC236}">
                            <a16:creationId xmlns:a16="http://schemas.microsoft.com/office/drawing/2014/main" id="{00000000-0008-0000-0000-00008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E660D" id="Text Box 6476" o:spid="_x0000_s1026" type="#_x0000_t202" style="position:absolute;margin-left:0;margin-top:0;width:6pt;height:2.2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49536" behindDoc="0" locked="0" layoutInCell="1" allowOverlap="1" wp14:anchorId="1E5CB384" wp14:editId="2BEAA1D5">
                      <wp:simplePos x="0" y="0"/>
                      <wp:positionH relativeFrom="column">
                        <wp:posOffset>0</wp:posOffset>
                      </wp:positionH>
                      <wp:positionV relativeFrom="paragraph">
                        <wp:posOffset>0</wp:posOffset>
                      </wp:positionV>
                      <wp:extent cx="76200" cy="28575"/>
                      <wp:effectExtent l="19050" t="19050" r="19050" b="28575"/>
                      <wp:wrapNone/>
                      <wp:docPr id="8581" name="Text Box 6475">
                        <a:extLst xmlns:a="http://schemas.openxmlformats.org/drawingml/2006/main">
                          <a:ext uri="{FF2B5EF4-FFF2-40B4-BE49-F238E27FC236}">
                            <a16:creationId xmlns:a16="http://schemas.microsoft.com/office/drawing/2014/main" id="{00000000-0008-0000-0000-00008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BA14B" id="Text Box 6475" o:spid="_x0000_s1026" type="#_x0000_t202" style="position:absolute;margin-left:0;margin-top:0;width:6pt;height:2.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0560" behindDoc="0" locked="0" layoutInCell="1" allowOverlap="1" wp14:anchorId="655F91F0" wp14:editId="634F38A0">
                      <wp:simplePos x="0" y="0"/>
                      <wp:positionH relativeFrom="column">
                        <wp:posOffset>0</wp:posOffset>
                      </wp:positionH>
                      <wp:positionV relativeFrom="paragraph">
                        <wp:posOffset>0</wp:posOffset>
                      </wp:positionV>
                      <wp:extent cx="76200" cy="28575"/>
                      <wp:effectExtent l="19050" t="19050" r="19050" b="28575"/>
                      <wp:wrapNone/>
                      <wp:docPr id="8582" name="Text Box 6474">
                        <a:extLst xmlns:a="http://schemas.openxmlformats.org/drawingml/2006/main">
                          <a:ext uri="{FF2B5EF4-FFF2-40B4-BE49-F238E27FC236}">
                            <a16:creationId xmlns:a16="http://schemas.microsoft.com/office/drawing/2014/main" id="{00000000-0008-0000-0000-00008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02729" id="Text Box 6474" o:spid="_x0000_s1026" type="#_x0000_t202" style="position:absolute;margin-left:0;margin-top:0;width:6pt;height:2.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1584" behindDoc="0" locked="0" layoutInCell="1" allowOverlap="1" wp14:anchorId="1E6E8CDD" wp14:editId="713C4091">
                      <wp:simplePos x="0" y="0"/>
                      <wp:positionH relativeFrom="column">
                        <wp:posOffset>0</wp:posOffset>
                      </wp:positionH>
                      <wp:positionV relativeFrom="paragraph">
                        <wp:posOffset>0</wp:posOffset>
                      </wp:positionV>
                      <wp:extent cx="76200" cy="28575"/>
                      <wp:effectExtent l="19050" t="19050" r="19050" b="28575"/>
                      <wp:wrapNone/>
                      <wp:docPr id="8583" name="Text Box 6473">
                        <a:extLst xmlns:a="http://schemas.openxmlformats.org/drawingml/2006/main">
                          <a:ext uri="{FF2B5EF4-FFF2-40B4-BE49-F238E27FC236}">
                            <a16:creationId xmlns:a16="http://schemas.microsoft.com/office/drawing/2014/main" id="{00000000-0008-0000-0000-00008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2AC9B" id="Text Box 6473" o:spid="_x0000_s1026" type="#_x0000_t202" style="position:absolute;margin-left:0;margin-top:0;width:6pt;height:2.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2608" behindDoc="0" locked="0" layoutInCell="1" allowOverlap="1" wp14:anchorId="121ECA9D" wp14:editId="2F85F0D7">
                      <wp:simplePos x="0" y="0"/>
                      <wp:positionH relativeFrom="column">
                        <wp:posOffset>0</wp:posOffset>
                      </wp:positionH>
                      <wp:positionV relativeFrom="paragraph">
                        <wp:posOffset>0</wp:posOffset>
                      </wp:positionV>
                      <wp:extent cx="76200" cy="28575"/>
                      <wp:effectExtent l="19050" t="19050" r="19050" b="28575"/>
                      <wp:wrapNone/>
                      <wp:docPr id="8584" name="Text Box 6472">
                        <a:extLst xmlns:a="http://schemas.openxmlformats.org/drawingml/2006/main">
                          <a:ext uri="{FF2B5EF4-FFF2-40B4-BE49-F238E27FC236}">
                            <a16:creationId xmlns:a16="http://schemas.microsoft.com/office/drawing/2014/main" id="{00000000-0008-0000-0000-00008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BF721" id="Text Box 6472" o:spid="_x0000_s1026" type="#_x0000_t202" style="position:absolute;margin-left:0;margin-top:0;width:6pt;height:2.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3632" behindDoc="0" locked="0" layoutInCell="1" allowOverlap="1" wp14:anchorId="424F91B9" wp14:editId="40752CD1">
                      <wp:simplePos x="0" y="0"/>
                      <wp:positionH relativeFrom="column">
                        <wp:posOffset>0</wp:posOffset>
                      </wp:positionH>
                      <wp:positionV relativeFrom="paragraph">
                        <wp:posOffset>0</wp:posOffset>
                      </wp:positionV>
                      <wp:extent cx="76200" cy="28575"/>
                      <wp:effectExtent l="19050" t="19050" r="19050" b="28575"/>
                      <wp:wrapNone/>
                      <wp:docPr id="8585" name="Text Box 6471">
                        <a:extLst xmlns:a="http://schemas.openxmlformats.org/drawingml/2006/main">
                          <a:ext uri="{FF2B5EF4-FFF2-40B4-BE49-F238E27FC236}">
                            <a16:creationId xmlns:a16="http://schemas.microsoft.com/office/drawing/2014/main" id="{00000000-0008-0000-0000-00008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B3984" id="Text Box 6471" o:spid="_x0000_s1026" type="#_x0000_t202" style="position:absolute;margin-left:0;margin-top:0;width:6pt;height:2.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4656" behindDoc="0" locked="0" layoutInCell="1" allowOverlap="1" wp14:anchorId="019631E4" wp14:editId="6A45170E">
                      <wp:simplePos x="0" y="0"/>
                      <wp:positionH relativeFrom="column">
                        <wp:posOffset>0</wp:posOffset>
                      </wp:positionH>
                      <wp:positionV relativeFrom="paragraph">
                        <wp:posOffset>0</wp:posOffset>
                      </wp:positionV>
                      <wp:extent cx="76200" cy="28575"/>
                      <wp:effectExtent l="19050" t="19050" r="19050" b="28575"/>
                      <wp:wrapNone/>
                      <wp:docPr id="8586" name="Text Box 6470">
                        <a:extLst xmlns:a="http://schemas.openxmlformats.org/drawingml/2006/main">
                          <a:ext uri="{FF2B5EF4-FFF2-40B4-BE49-F238E27FC236}">
                            <a16:creationId xmlns:a16="http://schemas.microsoft.com/office/drawing/2014/main" id="{00000000-0008-0000-0000-00008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89572" id="Text Box 6470" o:spid="_x0000_s1026" type="#_x0000_t202" style="position:absolute;margin-left:0;margin-top:0;width:6pt;height: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5680" behindDoc="0" locked="0" layoutInCell="1" allowOverlap="1" wp14:anchorId="7A049678" wp14:editId="779258B6">
                      <wp:simplePos x="0" y="0"/>
                      <wp:positionH relativeFrom="column">
                        <wp:posOffset>0</wp:posOffset>
                      </wp:positionH>
                      <wp:positionV relativeFrom="paragraph">
                        <wp:posOffset>0</wp:posOffset>
                      </wp:positionV>
                      <wp:extent cx="76200" cy="28575"/>
                      <wp:effectExtent l="19050" t="19050" r="19050" b="28575"/>
                      <wp:wrapNone/>
                      <wp:docPr id="8587" name="Text Box 6469">
                        <a:extLst xmlns:a="http://schemas.openxmlformats.org/drawingml/2006/main">
                          <a:ext uri="{FF2B5EF4-FFF2-40B4-BE49-F238E27FC236}">
                            <a16:creationId xmlns:a16="http://schemas.microsoft.com/office/drawing/2014/main" id="{00000000-0008-0000-0000-00008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E9D47" id="Text Box 6469" o:spid="_x0000_s1026" type="#_x0000_t202" style="position:absolute;margin-left:0;margin-top:0;width:6pt;height: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6704" behindDoc="0" locked="0" layoutInCell="1" allowOverlap="1" wp14:anchorId="1D0D84F7" wp14:editId="44623C26">
                      <wp:simplePos x="0" y="0"/>
                      <wp:positionH relativeFrom="column">
                        <wp:posOffset>0</wp:posOffset>
                      </wp:positionH>
                      <wp:positionV relativeFrom="paragraph">
                        <wp:posOffset>0</wp:posOffset>
                      </wp:positionV>
                      <wp:extent cx="76200" cy="28575"/>
                      <wp:effectExtent l="19050" t="19050" r="19050" b="28575"/>
                      <wp:wrapNone/>
                      <wp:docPr id="8588" name="Text Box 6468">
                        <a:extLst xmlns:a="http://schemas.openxmlformats.org/drawingml/2006/main">
                          <a:ext uri="{FF2B5EF4-FFF2-40B4-BE49-F238E27FC236}">
                            <a16:creationId xmlns:a16="http://schemas.microsoft.com/office/drawing/2014/main" id="{00000000-0008-0000-0000-00008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68B20" id="Text Box 6468" o:spid="_x0000_s1026" type="#_x0000_t202" style="position:absolute;margin-left:0;margin-top:0;width:6pt;height:2.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7728" behindDoc="0" locked="0" layoutInCell="1" allowOverlap="1" wp14:anchorId="2AB2B10D" wp14:editId="07AA455D">
                      <wp:simplePos x="0" y="0"/>
                      <wp:positionH relativeFrom="column">
                        <wp:posOffset>0</wp:posOffset>
                      </wp:positionH>
                      <wp:positionV relativeFrom="paragraph">
                        <wp:posOffset>0</wp:posOffset>
                      </wp:positionV>
                      <wp:extent cx="76200" cy="28575"/>
                      <wp:effectExtent l="19050" t="19050" r="19050" b="28575"/>
                      <wp:wrapNone/>
                      <wp:docPr id="8589" name="Text Box 6467">
                        <a:extLst xmlns:a="http://schemas.openxmlformats.org/drawingml/2006/main">
                          <a:ext uri="{FF2B5EF4-FFF2-40B4-BE49-F238E27FC236}">
                            <a16:creationId xmlns:a16="http://schemas.microsoft.com/office/drawing/2014/main" id="{00000000-0008-0000-0000-00008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2EA94" id="Text Box 6467" o:spid="_x0000_s1026" type="#_x0000_t202" style="position:absolute;margin-left:0;margin-top:0;width:6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8752" behindDoc="0" locked="0" layoutInCell="1" allowOverlap="1" wp14:anchorId="243F17D7" wp14:editId="2A33C62C">
                      <wp:simplePos x="0" y="0"/>
                      <wp:positionH relativeFrom="column">
                        <wp:posOffset>0</wp:posOffset>
                      </wp:positionH>
                      <wp:positionV relativeFrom="paragraph">
                        <wp:posOffset>0</wp:posOffset>
                      </wp:positionV>
                      <wp:extent cx="76200" cy="28575"/>
                      <wp:effectExtent l="19050" t="19050" r="19050" b="28575"/>
                      <wp:wrapNone/>
                      <wp:docPr id="8590" name="Text Box 6466">
                        <a:extLst xmlns:a="http://schemas.openxmlformats.org/drawingml/2006/main">
                          <a:ext uri="{FF2B5EF4-FFF2-40B4-BE49-F238E27FC236}">
                            <a16:creationId xmlns:a16="http://schemas.microsoft.com/office/drawing/2014/main" id="{00000000-0008-0000-0000-00008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CB02C" id="Text Box 6466" o:spid="_x0000_s1026" type="#_x0000_t202" style="position:absolute;margin-left:0;margin-top:0;width:6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59776" behindDoc="0" locked="0" layoutInCell="1" allowOverlap="1" wp14:anchorId="23825DF6" wp14:editId="1F46411B">
                      <wp:simplePos x="0" y="0"/>
                      <wp:positionH relativeFrom="column">
                        <wp:posOffset>0</wp:posOffset>
                      </wp:positionH>
                      <wp:positionV relativeFrom="paragraph">
                        <wp:posOffset>0</wp:posOffset>
                      </wp:positionV>
                      <wp:extent cx="76200" cy="28575"/>
                      <wp:effectExtent l="19050" t="19050" r="19050" b="28575"/>
                      <wp:wrapNone/>
                      <wp:docPr id="8591" name="Text Box 6465">
                        <a:extLst xmlns:a="http://schemas.openxmlformats.org/drawingml/2006/main">
                          <a:ext uri="{FF2B5EF4-FFF2-40B4-BE49-F238E27FC236}">
                            <a16:creationId xmlns:a16="http://schemas.microsoft.com/office/drawing/2014/main" id="{00000000-0008-0000-0000-00008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100C4" id="Text Box 6465" o:spid="_x0000_s1026" type="#_x0000_t202" style="position:absolute;margin-left:0;margin-top:0;width:6pt;height: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0800" behindDoc="0" locked="0" layoutInCell="1" allowOverlap="1" wp14:anchorId="5B5B6B73" wp14:editId="653C6859">
                      <wp:simplePos x="0" y="0"/>
                      <wp:positionH relativeFrom="column">
                        <wp:posOffset>0</wp:posOffset>
                      </wp:positionH>
                      <wp:positionV relativeFrom="paragraph">
                        <wp:posOffset>0</wp:posOffset>
                      </wp:positionV>
                      <wp:extent cx="76200" cy="28575"/>
                      <wp:effectExtent l="19050" t="19050" r="19050" b="28575"/>
                      <wp:wrapNone/>
                      <wp:docPr id="8592" name="Text Box 6464">
                        <a:extLst xmlns:a="http://schemas.openxmlformats.org/drawingml/2006/main">
                          <a:ext uri="{FF2B5EF4-FFF2-40B4-BE49-F238E27FC236}">
                            <a16:creationId xmlns:a16="http://schemas.microsoft.com/office/drawing/2014/main" id="{00000000-0008-0000-0000-00009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86AE6" id="Text Box 6464" o:spid="_x0000_s1026" type="#_x0000_t202" style="position:absolute;margin-left:0;margin-top:0;width:6pt;height:2.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1824" behindDoc="0" locked="0" layoutInCell="1" allowOverlap="1" wp14:anchorId="5D3606BF" wp14:editId="597BF95E">
                      <wp:simplePos x="0" y="0"/>
                      <wp:positionH relativeFrom="column">
                        <wp:posOffset>0</wp:posOffset>
                      </wp:positionH>
                      <wp:positionV relativeFrom="paragraph">
                        <wp:posOffset>0</wp:posOffset>
                      </wp:positionV>
                      <wp:extent cx="76200" cy="28575"/>
                      <wp:effectExtent l="19050" t="19050" r="19050" b="28575"/>
                      <wp:wrapNone/>
                      <wp:docPr id="8593" name="Text Box 6463">
                        <a:extLst xmlns:a="http://schemas.openxmlformats.org/drawingml/2006/main">
                          <a:ext uri="{FF2B5EF4-FFF2-40B4-BE49-F238E27FC236}">
                            <a16:creationId xmlns:a16="http://schemas.microsoft.com/office/drawing/2014/main" id="{00000000-0008-0000-0000-00009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F7954" id="Text Box 6463" o:spid="_x0000_s1026" type="#_x0000_t202" style="position:absolute;margin-left:0;margin-top:0;width:6pt;height:2.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2848" behindDoc="0" locked="0" layoutInCell="1" allowOverlap="1" wp14:anchorId="7CADC3C5" wp14:editId="041A7F97">
                      <wp:simplePos x="0" y="0"/>
                      <wp:positionH relativeFrom="column">
                        <wp:posOffset>0</wp:posOffset>
                      </wp:positionH>
                      <wp:positionV relativeFrom="paragraph">
                        <wp:posOffset>0</wp:posOffset>
                      </wp:positionV>
                      <wp:extent cx="76200" cy="28575"/>
                      <wp:effectExtent l="19050" t="19050" r="19050" b="28575"/>
                      <wp:wrapNone/>
                      <wp:docPr id="8594" name="Text Box 6462">
                        <a:extLst xmlns:a="http://schemas.openxmlformats.org/drawingml/2006/main">
                          <a:ext uri="{FF2B5EF4-FFF2-40B4-BE49-F238E27FC236}">
                            <a16:creationId xmlns:a16="http://schemas.microsoft.com/office/drawing/2014/main" id="{00000000-0008-0000-0000-00009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E5A69" id="Text Box 6462" o:spid="_x0000_s1026" type="#_x0000_t202" style="position:absolute;margin-left:0;margin-top:0;width:6pt;height:2.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3872" behindDoc="0" locked="0" layoutInCell="1" allowOverlap="1" wp14:anchorId="313C5C78" wp14:editId="079D81AD">
                      <wp:simplePos x="0" y="0"/>
                      <wp:positionH relativeFrom="column">
                        <wp:posOffset>0</wp:posOffset>
                      </wp:positionH>
                      <wp:positionV relativeFrom="paragraph">
                        <wp:posOffset>0</wp:posOffset>
                      </wp:positionV>
                      <wp:extent cx="76200" cy="28575"/>
                      <wp:effectExtent l="19050" t="19050" r="19050" b="28575"/>
                      <wp:wrapNone/>
                      <wp:docPr id="8595" name="Text Box 6461">
                        <a:extLst xmlns:a="http://schemas.openxmlformats.org/drawingml/2006/main">
                          <a:ext uri="{FF2B5EF4-FFF2-40B4-BE49-F238E27FC236}">
                            <a16:creationId xmlns:a16="http://schemas.microsoft.com/office/drawing/2014/main" id="{00000000-0008-0000-0000-00009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E4A98" id="Text Box 6461" o:spid="_x0000_s1026" type="#_x0000_t202" style="position:absolute;margin-left:0;margin-top:0;width:6pt;height: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4896" behindDoc="0" locked="0" layoutInCell="1" allowOverlap="1" wp14:anchorId="73B443D4" wp14:editId="408477B4">
                      <wp:simplePos x="0" y="0"/>
                      <wp:positionH relativeFrom="column">
                        <wp:posOffset>0</wp:posOffset>
                      </wp:positionH>
                      <wp:positionV relativeFrom="paragraph">
                        <wp:posOffset>0</wp:posOffset>
                      </wp:positionV>
                      <wp:extent cx="76200" cy="28575"/>
                      <wp:effectExtent l="19050" t="19050" r="19050" b="28575"/>
                      <wp:wrapNone/>
                      <wp:docPr id="8596" name="Text Box 6460">
                        <a:extLst xmlns:a="http://schemas.openxmlformats.org/drawingml/2006/main">
                          <a:ext uri="{FF2B5EF4-FFF2-40B4-BE49-F238E27FC236}">
                            <a16:creationId xmlns:a16="http://schemas.microsoft.com/office/drawing/2014/main" id="{00000000-0008-0000-0000-00009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E6E9EC" id="Text Box 6460" o:spid="_x0000_s1026" type="#_x0000_t202" style="position:absolute;margin-left:0;margin-top:0;width:6pt;height:2.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5920" behindDoc="0" locked="0" layoutInCell="1" allowOverlap="1" wp14:anchorId="659B0CDB" wp14:editId="34F11486">
                      <wp:simplePos x="0" y="0"/>
                      <wp:positionH relativeFrom="column">
                        <wp:posOffset>0</wp:posOffset>
                      </wp:positionH>
                      <wp:positionV relativeFrom="paragraph">
                        <wp:posOffset>0</wp:posOffset>
                      </wp:positionV>
                      <wp:extent cx="76200" cy="28575"/>
                      <wp:effectExtent l="19050" t="19050" r="19050" b="28575"/>
                      <wp:wrapNone/>
                      <wp:docPr id="8597" name="Text Box 6459">
                        <a:extLst xmlns:a="http://schemas.openxmlformats.org/drawingml/2006/main">
                          <a:ext uri="{FF2B5EF4-FFF2-40B4-BE49-F238E27FC236}">
                            <a16:creationId xmlns:a16="http://schemas.microsoft.com/office/drawing/2014/main" id="{00000000-0008-0000-0000-00009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1B3DE4" id="Text Box 6459" o:spid="_x0000_s1026" type="#_x0000_t202" style="position:absolute;margin-left:0;margin-top:0;width:6pt;height:2.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6944" behindDoc="0" locked="0" layoutInCell="1" allowOverlap="1" wp14:anchorId="08491CAE" wp14:editId="1FAD343F">
                      <wp:simplePos x="0" y="0"/>
                      <wp:positionH relativeFrom="column">
                        <wp:posOffset>0</wp:posOffset>
                      </wp:positionH>
                      <wp:positionV relativeFrom="paragraph">
                        <wp:posOffset>0</wp:posOffset>
                      </wp:positionV>
                      <wp:extent cx="76200" cy="28575"/>
                      <wp:effectExtent l="19050" t="19050" r="19050" b="28575"/>
                      <wp:wrapNone/>
                      <wp:docPr id="8598" name="Text Box 6458">
                        <a:extLst xmlns:a="http://schemas.openxmlformats.org/drawingml/2006/main">
                          <a:ext uri="{FF2B5EF4-FFF2-40B4-BE49-F238E27FC236}">
                            <a16:creationId xmlns:a16="http://schemas.microsoft.com/office/drawing/2014/main" id="{00000000-0008-0000-0000-00009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99C87" id="Text Box 6458" o:spid="_x0000_s1026" type="#_x0000_t202" style="position:absolute;margin-left:0;margin-top:0;width:6pt;height:2.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7968" behindDoc="0" locked="0" layoutInCell="1" allowOverlap="1" wp14:anchorId="77DE00FF" wp14:editId="52BA0703">
                      <wp:simplePos x="0" y="0"/>
                      <wp:positionH relativeFrom="column">
                        <wp:posOffset>0</wp:posOffset>
                      </wp:positionH>
                      <wp:positionV relativeFrom="paragraph">
                        <wp:posOffset>0</wp:posOffset>
                      </wp:positionV>
                      <wp:extent cx="76200" cy="28575"/>
                      <wp:effectExtent l="19050" t="19050" r="19050" b="28575"/>
                      <wp:wrapNone/>
                      <wp:docPr id="8599" name="Text Box 6457">
                        <a:extLst xmlns:a="http://schemas.openxmlformats.org/drawingml/2006/main">
                          <a:ext uri="{FF2B5EF4-FFF2-40B4-BE49-F238E27FC236}">
                            <a16:creationId xmlns:a16="http://schemas.microsoft.com/office/drawing/2014/main" id="{00000000-0008-0000-0000-00009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A5F95" id="Text Box 6457" o:spid="_x0000_s1026" type="#_x0000_t202" style="position:absolute;margin-left:0;margin-top:0;width:6pt;height: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68992" behindDoc="0" locked="0" layoutInCell="1" allowOverlap="1" wp14:anchorId="1AD922E9" wp14:editId="45ABEBC9">
                      <wp:simplePos x="0" y="0"/>
                      <wp:positionH relativeFrom="column">
                        <wp:posOffset>0</wp:posOffset>
                      </wp:positionH>
                      <wp:positionV relativeFrom="paragraph">
                        <wp:posOffset>0</wp:posOffset>
                      </wp:positionV>
                      <wp:extent cx="76200" cy="28575"/>
                      <wp:effectExtent l="19050" t="19050" r="19050" b="28575"/>
                      <wp:wrapNone/>
                      <wp:docPr id="8600" name="Text Box 6456">
                        <a:extLst xmlns:a="http://schemas.openxmlformats.org/drawingml/2006/main">
                          <a:ext uri="{FF2B5EF4-FFF2-40B4-BE49-F238E27FC236}">
                            <a16:creationId xmlns:a16="http://schemas.microsoft.com/office/drawing/2014/main" id="{00000000-0008-0000-0000-00009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2D734" id="Text Box 6456" o:spid="_x0000_s1026" type="#_x0000_t202" style="position:absolute;margin-left:0;margin-top:0;width:6pt;height:2.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0016" behindDoc="0" locked="0" layoutInCell="1" allowOverlap="1" wp14:anchorId="171D0A41" wp14:editId="6F8154DC">
                      <wp:simplePos x="0" y="0"/>
                      <wp:positionH relativeFrom="column">
                        <wp:posOffset>0</wp:posOffset>
                      </wp:positionH>
                      <wp:positionV relativeFrom="paragraph">
                        <wp:posOffset>0</wp:posOffset>
                      </wp:positionV>
                      <wp:extent cx="76200" cy="28575"/>
                      <wp:effectExtent l="19050" t="19050" r="19050" b="28575"/>
                      <wp:wrapNone/>
                      <wp:docPr id="8601" name="Text Box 6455">
                        <a:extLst xmlns:a="http://schemas.openxmlformats.org/drawingml/2006/main">
                          <a:ext uri="{FF2B5EF4-FFF2-40B4-BE49-F238E27FC236}">
                            <a16:creationId xmlns:a16="http://schemas.microsoft.com/office/drawing/2014/main" id="{00000000-0008-0000-0000-00009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5135A" id="Text Box 6455" o:spid="_x0000_s1026" type="#_x0000_t202" style="position:absolute;margin-left:0;margin-top:0;width:6pt;height:2.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1040" behindDoc="0" locked="0" layoutInCell="1" allowOverlap="1" wp14:anchorId="501F2FA3" wp14:editId="4FA169C4">
                      <wp:simplePos x="0" y="0"/>
                      <wp:positionH relativeFrom="column">
                        <wp:posOffset>0</wp:posOffset>
                      </wp:positionH>
                      <wp:positionV relativeFrom="paragraph">
                        <wp:posOffset>0</wp:posOffset>
                      </wp:positionV>
                      <wp:extent cx="76200" cy="28575"/>
                      <wp:effectExtent l="19050" t="19050" r="19050" b="28575"/>
                      <wp:wrapNone/>
                      <wp:docPr id="8602" name="Text Box 6454">
                        <a:extLst xmlns:a="http://schemas.openxmlformats.org/drawingml/2006/main">
                          <a:ext uri="{FF2B5EF4-FFF2-40B4-BE49-F238E27FC236}">
                            <a16:creationId xmlns:a16="http://schemas.microsoft.com/office/drawing/2014/main" id="{00000000-0008-0000-0000-00009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33691" id="Text Box 6454" o:spid="_x0000_s1026" type="#_x0000_t202" style="position:absolute;margin-left:0;margin-top:0;width:6pt;height:2.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2064" behindDoc="0" locked="0" layoutInCell="1" allowOverlap="1" wp14:anchorId="577359C1" wp14:editId="7E636921">
                      <wp:simplePos x="0" y="0"/>
                      <wp:positionH relativeFrom="column">
                        <wp:posOffset>0</wp:posOffset>
                      </wp:positionH>
                      <wp:positionV relativeFrom="paragraph">
                        <wp:posOffset>0</wp:posOffset>
                      </wp:positionV>
                      <wp:extent cx="76200" cy="28575"/>
                      <wp:effectExtent l="19050" t="19050" r="19050" b="28575"/>
                      <wp:wrapNone/>
                      <wp:docPr id="8603" name="Text Box 6453">
                        <a:extLst xmlns:a="http://schemas.openxmlformats.org/drawingml/2006/main">
                          <a:ext uri="{FF2B5EF4-FFF2-40B4-BE49-F238E27FC236}">
                            <a16:creationId xmlns:a16="http://schemas.microsoft.com/office/drawing/2014/main" id="{00000000-0008-0000-0000-00009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8162CD" id="Text Box 6453" o:spid="_x0000_s1026" type="#_x0000_t202" style="position:absolute;margin-left:0;margin-top:0;width:6pt;height:2.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3088" behindDoc="0" locked="0" layoutInCell="1" allowOverlap="1" wp14:anchorId="7F471D46" wp14:editId="46C50A87">
                      <wp:simplePos x="0" y="0"/>
                      <wp:positionH relativeFrom="column">
                        <wp:posOffset>0</wp:posOffset>
                      </wp:positionH>
                      <wp:positionV relativeFrom="paragraph">
                        <wp:posOffset>0</wp:posOffset>
                      </wp:positionV>
                      <wp:extent cx="76200" cy="28575"/>
                      <wp:effectExtent l="19050" t="19050" r="19050" b="28575"/>
                      <wp:wrapNone/>
                      <wp:docPr id="8604" name="Text Box 6452">
                        <a:extLst xmlns:a="http://schemas.openxmlformats.org/drawingml/2006/main">
                          <a:ext uri="{FF2B5EF4-FFF2-40B4-BE49-F238E27FC236}">
                            <a16:creationId xmlns:a16="http://schemas.microsoft.com/office/drawing/2014/main" id="{00000000-0008-0000-0000-00009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6F1B3" id="Text Box 6452" o:spid="_x0000_s1026" type="#_x0000_t202" style="position:absolute;margin-left:0;margin-top:0;width:6pt;height:2.2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4112" behindDoc="0" locked="0" layoutInCell="1" allowOverlap="1" wp14:anchorId="663AF04D" wp14:editId="1031BA7B">
                      <wp:simplePos x="0" y="0"/>
                      <wp:positionH relativeFrom="column">
                        <wp:posOffset>0</wp:posOffset>
                      </wp:positionH>
                      <wp:positionV relativeFrom="paragraph">
                        <wp:posOffset>0</wp:posOffset>
                      </wp:positionV>
                      <wp:extent cx="76200" cy="28575"/>
                      <wp:effectExtent l="19050" t="19050" r="19050" b="28575"/>
                      <wp:wrapNone/>
                      <wp:docPr id="8605" name="Text Box 6451">
                        <a:extLst xmlns:a="http://schemas.openxmlformats.org/drawingml/2006/main">
                          <a:ext uri="{FF2B5EF4-FFF2-40B4-BE49-F238E27FC236}">
                            <a16:creationId xmlns:a16="http://schemas.microsoft.com/office/drawing/2014/main" id="{00000000-0008-0000-0000-00009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A809D8" id="Text Box 6451" o:spid="_x0000_s1026" type="#_x0000_t202" style="position:absolute;margin-left:0;margin-top:0;width:6pt;height: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5136" behindDoc="0" locked="0" layoutInCell="1" allowOverlap="1" wp14:anchorId="7E21AD22" wp14:editId="5ECBC790">
                      <wp:simplePos x="0" y="0"/>
                      <wp:positionH relativeFrom="column">
                        <wp:posOffset>0</wp:posOffset>
                      </wp:positionH>
                      <wp:positionV relativeFrom="paragraph">
                        <wp:posOffset>0</wp:posOffset>
                      </wp:positionV>
                      <wp:extent cx="76200" cy="28575"/>
                      <wp:effectExtent l="19050" t="19050" r="19050" b="28575"/>
                      <wp:wrapNone/>
                      <wp:docPr id="8606" name="Text Box 6450">
                        <a:extLst xmlns:a="http://schemas.openxmlformats.org/drawingml/2006/main">
                          <a:ext uri="{FF2B5EF4-FFF2-40B4-BE49-F238E27FC236}">
                            <a16:creationId xmlns:a16="http://schemas.microsoft.com/office/drawing/2014/main" id="{00000000-0008-0000-0000-00009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B20AA3" id="Text Box 6450" o:spid="_x0000_s1026" type="#_x0000_t202" style="position:absolute;margin-left:0;margin-top:0;width:6pt;height:2.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6160" behindDoc="0" locked="0" layoutInCell="1" allowOverlap="1" wp14:anchorId="6CFBF885" wp14:editId="4AB3D912">
                      <wp:simplePos x="0" y="0"/>
                      <wp:positionH relativeFrom="column">
                        <wp:posOffset>0</wp:posOffset>
                      </wp:positionH>
                      <wp:positionV relativeFrom="paragraph">
                        <wp:posOffset>0</wp:posOffset>
                      </wp:positionV>
                      <wp:extent cx="76200" cy="28575"/>
                      <wp:effectExtent l="19050" t="19050" r="19050" b="28575"/>
                      <wp:wrapNone/>
                      <wp:docPr id="8607" name="Text Box 6449">
                        <a:extLst xmlns:a="http://schemas.openxmlformats.org/drawingml/2006/main">
                          <a:ext uri="{FF2B5EF4-FFF2-40B4-BE49-F238E27FC236}">
                            <a16:creationId xmlns:a16="http://schemas.microsoft.com/office/drawing/2014/main" id="{00000000-0008-0000-0000-00009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3F1CD" id="Text Box 6449" o:spid="_x0000_s1026" type="#_x0000_t202" style="position:absolute;margin-left:0;margin-top:0;width:6pt;height:2.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7184" behindDoc="0" locked="0" layoutInCell="1" allowOverlap="1" wp14:anchorId="1979FA3C" wp14:editId="709B67BF">
                      <wp:simplePos x="0" y="0"/>
                      <wp:positionH relativeFrom="column">
                        <wp:posOffset>0</wp:posOffset>
                      </wp:positionH>
                      <wp:positionV relativeFrom="paragraph">
                        <wp:posOffset>0</wp:posOffset>
                      </wp:positionV>
                      <wp:extent cx="76200" cy="28575"/>
                      <wp:effectExtent l="19050" t="19050" r="19050" b="28575"/>
                      <wp:wrapNone/>
                      <wp:docPr id="8608" name="Text Box 6448">
                        <a:extLst xmlns:a="http://schemas.openxmlformats.org/drawingml/2006/main">
                          <a:ext uri="{FF2B5EF4-FFF2-40B4-BE49-F238E27FC236}">
                            <a16:creationId xmlns:a16="http://schemas.microsoft.com/office/drawing/2014/main" id="{00000000-0008-0000-0000-0000A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623A8" id="Text Box 6448" o:spid="_x0000_s1026" type="#_x0000_t202" style="position:absolute;margin-left:0;margin-top:0;width:6pt;height:2.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8208" behindDoc="0" locked="0" layoutInCell="1" allowOverlap="1" wp14:anchorId="77818345" wp14:editId="14E7ECEC">
                      <wp:simplePos x="0" y="0"/>
                      <wp:positionH relativeFrom="column">
                        <wp:posOffset>0</wp:posOffset>
                      </wp:positionH>
                      <wp:positionV relativeFrom="paragraph">
                        <wp:posOffset>0</wp:posOffset>
                      </wp:positionV>
                      <wp:extent cx="76200" cy="28575"/>
                      <wp:effectExtent l="19050" t="19050" r="19050" b="28575"/>
                      <wp:wrapNone/>
                      <wp:docPr id="8609" name="Text Box 6447">
                        <a:extLst xmlns:a="http://schemas.openxmlformats.org/drawingml/2006/main">
                          <a:ext uri="{FF2B5EF4-FFF2-40B4-BE49-F238E27FC236}">
                            <a16:creationId xmlns:a16="http://schemas.microsoft.com/office/drawing/2014/main" id="{00000000-0008-0000-0000-0000A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FB66D" id="Text Box 6447" o:spid="_x0000_s1026" type="#_x0000_t202" style="position:absolute;margin-left:0;margin-top:0;width:6pt;height:2.2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79232" behindDoc="0" locked="0" layoutInCell="1" allowOverlap="1" wp14:anchorId="3E95E61A" wp14:editId="2078C7D1">
                      <wp:simplePos x="0" y="0"/>
                      <wp:positionH relativeFrom="column">
                        <wp:posOffset>0</wp:posOffset>
                      </wp:positionH>
                      <wp:positionV relativeFrom="paragraph">
                        <wp:posOffset>0</wp:posOffset>
                      </wp:positionV>
                      <wp:extent cx="76200" cy="28575"/>
                      <wp:effectExtent l="19050" t="19050" r="19050" b="28575"/>
                      <wp:wrapNone/>
                      <wp:docPr id="8610" name="Text Box 6446">
                        <a:extLst xmlns:a="http://schemas.openxmlformats.org/drawingml/2006/main">
                          <a:ext uri="{FF2B5EF4-FFF2-40B4-BE49-F238E27FC236}">
                            <a16:creationId xmlns:a16="http://schemas.microsoft.com/office/drawing/2014/main" id="{00000000-0008-0000-0000-0000A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538FA" id="Text Box 6446" o:spid="_x0000_s1026" type="#_x0000_t202" style="position:absolute;margin-left:0;margin-top:0;width:6pt;height:2.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0256" behindDoc="0" locked="0" layoutInCell="1" allowOverlap="1" wp14:anchorId="17A94CFD" wp14:editId="54966B99">
                      <wp:simplePos x="0" y="0"/>
                      <wp:positionH relativeFrom="column">
                        <wp:posOffset>0</wp:posOffset>
                      </wp:positionH>
                      <wp:positionV relativeFrom="paragraph">
                        <wp:posOffset>0</wp:posOffset>
                      </wp:positionV>
                      <wp:extent cx="76200" cy="28575"/>
                      <wp:effectExtent l="19050" t="19050" r="19050" b="28575"/>
                      <wp:wrapNone/>
                      <wp:docPr id="8611" name="Text Box 6445">
                        <a:extLst xmlns:a="http://schemas.openxmlformats.org/drawingml/2006/main">
                          <a:ext uri="{FF2B5EF4-FFF2-40B4-BE49-F238E27FC236}">
                            <a16:creationId xmlns:a16="http://schemas.microsoft.com/office/drawing/2014/main" id="{00000000-0008-0000-0000-0000A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F5A0F5" id="Text Box 6445" o:spid="_x0000_s1026" type="#_x0000_t202" style="position:absolute;margin-left:0;margin-top:0;width:6pt;height:2.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1280" behindDoc="0" locked="0" layoutInCell="1" allowOverlap="1" wp14:anchorId="54FB3BB5" wp14:editId="29AAC225">
                      <wp:simplePos x="0" y="0"/>
                      <wp:positionH relativeFrom="column">
                        <wp:posOffset>0</wp:posOffset>
                      </wp:positionH>
                      <wp:positionV relativeFrom="paragraph">
                        <wp:posOffset>0</wp:posOffset>
                      </wp:positionV>
                      <wp:extent cx="76200" cy="28575"/>
                      <wp:effectExtent l="19050" t="19050" r="19050" b="28575"/>
                      <wp:wrapNone/>
                      <wp:docPr id="8612" name="Text Box 6444">
                        <a:extLst xmlns:a="http://schemas.openxmlformats.org/drawingml/2006/main">
                          <a:ext uri="{FF2B5EF4-FFF2-40B4-BE49-F238E27FC236}">
                            <a16:creationId xmlns:a16="http://schemas.microsoft.com/office/drawing/2014/main" id="{00000000-0008-0000-0000-0000A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CB471" id="Text Box 6444" o:spid="_x0000_s1026" type="#_x0000_t202" style="position:absolute;margin-left:0;margin-top:0;width:6pt;height:2.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2304" behindDoc="0" locked="0" layoutInCell="1" allowOverlap="1" wp14:anchorId="452E78A1" wp14:editId="16E6DF0F">
                      <wp:simplePos x="0" y="0"/>
                      <wp:positionH relativeFrom="column">
                        <wp:posOffset>0</wp:posOffset>
                      </wp:positionH>
                      <wp:positionV relativeFrom="paragraph">
                        <wp:posOffset>0</wp:posOffset>
                      </wp:positionV>
                      <wp:extent cx="76200" cy="28575"/>
                      <wp:effectExtent l="19050" t="19050" r="19050" b="28575"/>
                      <wp:wrapNone/>
                      <wp:docPr id="8613" name="Text Box 6443">
                        <a:extLst xmlns:a="http://schemas.openxmlformats.org/drawingml/2006/main">
                          <a:ext uri="{FF2B5EF4-FFF2-40B4-BE49-F238E27FC236}">
                            <a16:creationId xmlns:a16="http://schemas.microsoft.com/office/drawing/2014/main" id="{00000000-0008-0000-0000-0000A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9AE08" id="Text Box 6443" o:spid="_x0000_s1026" type="#_x0000_t202" style="position:absolute;margin-left:0;margin-top:0;width:6pt;height:2.2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3328" behindDoc="0" locked="0" layoutInCell="1" allowOverlap="1" wp14:anchorId="22D68538" wp14:editId="3207FF38">
                      <wp:simplePos x="0" y="0"/>
                      <wp:positionH relativeFrom="column">
                        <wp:posOffset>0</wp:posOffset>
                      </wp:positionH>
                      <wp:positionV relativeFrom="paragraph">
                        <wp:posOffset>0</wp:posOffset>
                      </wp:positionV>
                      <wp:extent cx="76200" cy="28575"/>
                      <wp:effectExtent l="19050" t="19050" r="19050" b="28575"/>
                      <wp:wrapNone/>
                      <wp:docPr id="8614" name="Text Box 6442">
                        <a:extLst xmlns:a="http://schemas.openxmlformats.org/drawingml/2006/main">
                          <a:ext uri="{FF2B5EF4-FFF2-40B4-BE49-F238E27FC236}">
                            <a16:creationId xmlns:a16="http://schemas.microsoft.com/office/drawing/2014/main" id="{00000000-0008-0000-0000-0000A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2E5A2" id="Text Box 6442" o:spid="_x0000_s1026" type="#_x0000_t202" style="position:absolute;margin-left:0;margin-top:0;width:6pt;height:2.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4352" behindDoc="0" locked="0" layoutInCell="1" allowOverlap="1" wp14:anchorId="1AC168D2" wp14:editId="77D6C6BB">
                      <wp:simplePos x="0" y="0"/>
                      <wp:positionH relativeFrom="column">
                        <wp:posOffset>0</wp:posOffset>
                      </wp:positionH>
                      <wp:positionV relativeFrom="paragraph">
                        <wp:posOffset>0</wp:posOffset>
                      </wp:positionV>
                      <wp:extent cx="76200" cy="28575"/>
                      <wp:effectExtent l="19050" t="19050" r="19050" b="28575"/>
                      <wp:wrapNone/>
                      <wp:docPr id="8615" name="Text Box 6441">
                        <a:extLst xmlns:a="http://schemas.openxmlformats.org/drawingml/2006/main">
                          <a:ext uri="{FF2B5EF4-FFF2-40B4-BE49-F238E27FC236}">
                            <a16:creationId xmlns:a16="http://schemas.microsoft.com/office/drawing/2014/main" id="{00000000-0008-0000-0000-0000A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6C1BF" id="Text Box 6441" o:spid="_x0000_s1026" type="#_x0000_t202" style="position:absolute;margin-left:0;margin-top:0;width:6pt;height:2.2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5376" behindDoc="0" locked="0" layoutInCell="1" allowOverlap="1" wp14:anchorId="08DF11F7" wp14:editId="0592E767">
                      <wp:simplePos x="0" y="0"/>
                      <wp:positionH relativeFrom="column">
                        <wp:posOffset>0</wp:posOffset>
                      </wp:positionH>
                      <wp:positionV relativeFrom="paragraph">
                        <wp:posOffset>0</wp:posOffset>
                      </wp:positionV>
                      <wp:extent cx="76200" cy="28575"/>
                      <wp:effectExtent l="19050" t="19050" r="19050" b="28575"/>
                      <wp:wrapNone/>
                      <wp:docPr id="8616" name="Text Box 6440">
                        <a:extLst xmlns:a="http://schemas.openxmlformats.org/drawingml/2006/main">
                          <a:ext uri="{FF2B5EF4-FFF2-40B4-BE49-F238E27FC236}">
                            <a16:creationId xmlns:a16="http://schemas.microsoft.com/office/drawing/2014/main" id="{00000000-0008-0000-0000-0000A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91B53" id="Text Box 6440" o:spid="_x0000_s1026" type="#_x0000_t202" style="position:absolute;margin-left:0;margin-top:0;width:6pt;height:2.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6400" behindDoc="0" locked="0" layoutInCell="1" allowOverlap="1" wp14:anchorId="70C0E3C1" wp14:editId="6FC40A72">
                      <wp:simplePos x="0" y="0"/>
                      <wp:positionH relativeFrom="column">
                        <wp:posOffset>0</wp:posOffset>
                      </wp:positionH>
                      <wp:positionV relativeFrom="paragraph">
                        <wp:posOffset>0</wp:posOffset>
                      </wp:positionV>
                      <wp:extent cx="76200" cy="28575"/>
                      <wp:effectExtent l="19050" t="19050" r="19050" b="28575"/>
                      <wp:wrapNone/>
                      <wp:docPr id="8617" name="Text Box 6439">
                        <a:extLst xmlns:a="http://schemas.openxmlformats.org/drawingml/2006/main">
                          <a:ext uri="{FF2B5EF4-FFF2-40B4-BE49-F238E27FC236}">
                            <a16:creationId xmlns:a16="http://schemas.microsoft.com/office/drawing/2014/main" id="{00000000-0008-0000-0000-0000A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54C07" id="Text Box 6439" o:spid="_x0000_s1026" type="#_x0000_t202" style="position:absolute;margin-left:0;margin-top:0;width:6pt;height:2.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7424" behindDoc="0" locked="0" layoutInCell="1" allowOverlap="1" wp14:anchorId="32EE57B4" wp14:editId="4ED1A1D0">
                      <wp:simplePos x="0" y="0"/>
                      <wp:positionH relativeFrom="column">
                        <wp:posOffset>0</wp:posOffset>
                      </wp:positionH>
                      <wp:positionV relativeFrom="paragraph">
                        <wp:posOffset>0</wp:posOffset>
                      </wp:positionV>
                      <wp:extent cx="76200" cy="28575"/>
                      <wp:effectExtent l="19050" t="19050" r="19050" b="28575"/>
                      <wp:wrapNone/>
                      <wp:docPr id="8618" name="Text Box 6438">
                        <a:extLst xmlns:a="http://schemas.openxmlformats.org/drawingml/2006/main">
                          <a:ext uri="{FF2B5EF4-FFF2-40B4-BE49-F238E27FC236}">
                            <a16:creationId xmlns:a16="http://schemas.microsoft.com/office/drawing/2014/main" id="{00000000-0008-0000-0000-0000A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0C41B" id="Text Box 6438" o:spid="_x0000_s1026" type="#_x0000_t202" style="position:absolute;margin-left:0;margin-top:0;width:6pt;height:2.2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8448" behindDoc="0" locked="0" layoutInCell="1" allowOverlap="1" wp14:anchorId="7CA76024" wp14:editId="5B397FB4">
                      <wp:simplePos x="0" y="0"/>
                      <wp:positionH relativeFrom="column">
                        <wp:posOffset>0</wp:posOffset>
                      </wp:positionH>
                      <wp:positionV relativeFrom="paragraph">
                        <wp:posOffset>0</wp:posOffset>
                      </wp:positionV>
                      <wp:extent cx="76200" cy="28575"/>
                      <wp:effectExtent l="19050" t="19050" r="19050" b="28575"/>
                      <wp:wrapNone/>
                      <wp:docPr id="8619" name="Text Box 6437">
                        <a:extLst xmlns:a="http://schemas.openxmlformats.org/drawingml/2006/main">
                          <a:ext uri="{FF2B5EF4-FFF2-40B4-BE49-F238E27FC236}">
                            <a16:creationId xmlns:a16="http://schemas.microsoft.com/office/drawing/2014/main" id="{00000000-0008-0000-0000-0000A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09FE5" id="Text Box 6437" o:spid="_x0000_s1026" type="#_x0000_t202" style="position:absolute;margin-left:0;margin-top:0;width:6pt;height:2.2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89472" behindDoc="0" locked="0" layoutInCell="1" allowOverlap="1" wp14:anchorId="3C20376B" wp14:editId="47E4FFBF">
                      <wp:simplePos x="0" y="0"/>
                      <wp:positionH relativeFrom="column">
                        <wp:posOffset>0</wp:posOffset>
                      </wp:positionH>
                      <wp:positionV relativeFrom="paragraph">
                        <wp:posOffset>0</wp:posOffset>
                      </wp:positionV>
                      <wp:extent cx="76200" cy="28575"/>
                      <wp:effectExtent l="19050" t="19050" r="19050" b="28575"/>
                      <wp:wrapNone/>
                      <wp:docPr id="8620" name="Text Box 6436">
                        <a:extLst xmlns:a="http://schemas.openxmlformats.org/drawingml/2006/main">
                          <a:ext uri="{FF2B5EF4-FFF2-40B4-BE49-F238E27FC236}">
                            <a16:creationId xmlns:a16="http://schemas.microsoft.com/office/drawing/2014/main" id="{00000000-0008-0000-0000-0000A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1B0E9A" id="Text Box 6436" o:spid="_x0000_s1026" type="#_x0000_t202" style="position:absolute;margin-left:0;margin-top:0;width:6pt;height:2.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0496" behindDoc="0" locked="0" layoutInCell="1" allowOverlap="1" wp14:anchorId="3AFAE4E7" wp14:editId="373416AF">
                      <wp:simplePos x="0" y="0"/>
                      <wp:positionH relativeFrom="column">
                        <wp:posOffset>0</wp:posOffset>
                      </wp:positionH>
                      <wp:positionV relativeFrom="paragraph">
                        <wp:posOffset>0</wp:posOffset>
                      </wp:positionV>
                      <wp:extent cx="76200" cy="28575"/>
                      <wp:effectExtent l="19050" t="19050" r="19050" b="28575"/>
                      <wp:wrapNone/>
                      <wp:docPr id="8621" name="Text Box 6435">
                        <a:extLst xmlns:a="http://schemas.openxmlformats.org/drawingml/2006/main">
                          <a:ext uri="{FF2B5EF4-FFF2-40B4-BE49-F238E27FC236}">
                            <a16:creationId xmlns:a16="http://schemas.microsoft.com/office/drawing/2014/main" id="{00000000-0008-0000-0000-0000A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FAFC4" id="Text Box 6435" o:spid="_x0000_s1026" type="#_x0000_t202" style="position:absolute;margin-left:0;margin-top:0;width:6pt;height:2.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1520" behindDoc="0" locked="0" layoutInCell="1" allowOverlap="1" wp14:anchorId="462C5460" wp14:editId="6456F84F">
                      <wp:simplePos x="0" y="0"/>
                      <wp:positionH relativeFrom="column">
                        <wp:posOffset>0</wp:posOffset>
                      </wp:positionH>
                      <wp:positionV relativeFrom="paragraph">
                        <wp:posOffset>0</wp:posOffset>
                      </wp:positionV>
                      <wp:extent cx="76200" cy="28575"/>
                      <wp:effectExtent l="19050" t="19050" r="19050" b="28575"/>
                      <wp:wrapNone/>
                      <wp:docPr id="8622" name="Text Box 6434">
                        <a:extLst xmlns:a="http://schemas.openxmlformats.org/drawingml/2006/main">
                          <a:ext uri="{FF2B5EF4-FFF2-40B4-BE49-F238E27FC236}">
                            <a16:creationId xmlns:a16="http://schemas.microsoft.com/office/drawing/2014/main" id="{00000000-0008-0000-0000-0000A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990EB9" id="Text Box 6434" o:spid="_x0000_s1026" type="#_x0000_t202" style="position:absolute;margin-left:0;margin-top:0;width:6pt;height:2.2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2544" behindDoc="0" locked="0" layoutInCell="1" allowOverlap="1" wp14:anchorId="2DADB447" wp14:editId="7780EC80">
                      <wp:simplePos x="0" y="0"/>
                      <wp:positionH relativeFrom="column">
                        <wp:posOffset>0</wp:posOffset>
                      </wp:positionH>
                      <wp:positionV relativeFrom="paragraph">
                        <wp:posOffset>0</wp:posOffset>
                      </wp:positionV>
                      <wp:extent cx="76200" cy="28575"/>
                      <wp:effectExtent l="19050" t="19050" r="19050" b="28575"/>
                      <wp:wrapNone/>
                      <wp:docPr id="8623" name="Text Box 6433">
                        <a:extLst xmlns:a="http://schemas.openxmlformats.org/drawingml/2006/main">
                          <a:ext uri="{FF2B5EF4-FFF2-40B4-BE49-F238E27FC236}">
                            <a16:creationId xmlns:a16="http://schemas.microsoft.com/office/drawing/2014/main" id="{00000000-0008-0000-0000-0000A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73F90" id="Text Box 6433" o:spid="_x0000_s1026" type="#_x0000_t202" style="position:absolute;margin-left:0;margin-top:0;width:6pt;height:2.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3568" behindDoc="0" locked="0" layoutInCell="1" allowOverlap="1" wp14:anchorId="7BE9D39E" wp14:editId="27FDE9BB">
                      <wp:simplePos x="0" y="0"/>
                      <wp:positionH relativeFrom="column">
                        <wp:posOffset>0</wp:posOffset>
                      </wp:positionH>
                      <wp:positionV relativeFrom="paragraph">
                        <wp:posOffset>0</wp:posOffset>
                      </wp:positionV>
                      <wp:extent cx="76200" cy="28575"/>
                      <wp:effectExtent l="19050" t="19050" r="19050" b="28575"/>
                      <wp:wrapNone/>
                      <wp:docPr id="8624" name="Text Box 6432">
                        <a:extLst xmlns:a="http://schemas.openxmlformats.org/drawingml/2006/main">
                          <a:ext uri="{FF2B5EF4-FFF2-40B4-BE49-F238E27FC236}">
                            <a16:creationId xmlns:a16="http://schemas.microsoft.com/office/drawing/2014/main" id="{00000000-0008-0000-0000-0000B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D8632" id="Text Box 6432" o:spid="_x0000_s1026" type="#_x0000_t202" style="position:absolute;margin-left:0;margin-top:0;width:6pt;height:2.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4592" behindDoc="0" locked="0" layoutInCell="1" allowOverlap="1" wp14:anchorId="54684DB5" wp14:editId="52FC6EE5">
                      <wp:simplePos x="0" y="0"/>
                      <wp:positionH relativeFrom="column">
                        <wp:posOffset>0</wp:posOffset>
                      </wp:positionH>
                      <wp:positionV relativeFrom="paragraph">
                        <wp:posOffset>0</wp:posOffset>
                      </wp:positionV>
                      <wp:extent cx="76200" cy="28575"/>
                      <wp:effectExtent l="19050" t="19050" r="19050" b="28575"/>
                      <wp:wrapNone/>
                      <wp:docPr id="8625" name="Text Box 6431">
                        <a:extLst xmlns:a="http://schemas.openxmlformats.org/drawingml/2006/main">
                          <a:ext uri="{FF2B5EF4-FFF2-40B4-BE49-F238E27FC236}">
                            <a16:creationId xmlns:a16="http://schemas.microsoft.com/office/drawing/2014/main" id="{00000000-0008-0000-0000-0000B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BE64F" id="Text Box 6431" o:spid="_x0000_s1026" type="#_x0000_t202" style="position:absolute;margin-left:0;margin-top:0;width:6pt;height:2.2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5616" behindDoc="0" locked="0" layoutInCell="1" allowOverlap="1" wp14:anchorId="4079F597" wp14:editId="3937175E">
                      <wp:simplePos x="0" y="0"/>
                      <wp:positionH relativeFrom="column">
                        <wp:posOffset>0</wp:posOffset>
                      </wp:positionH>
                      <wp:positionV relativeFrom="paragraph">
                        <wp:posOffset>0</wp:posOffset>
                      </wp:positionV>
                      <wp:extent cx="76200" cy="28575"/>
                      <wp:effectExtent l="19050" t="19050" r="19050" b="28575"/>
                      <wp:wrapNone/>
                      <wp:docPr id="8626" name="Text Box 6430">
                        <a:extLst xmlns:a="http://schemas.openxmlformats.org/drawingml/2006/main">
                          <a:ext uri="{FF2B5EF4-FFF2-40B4-BE49-F238E27FC236}">
                            <a16:creationId xmlns:a16="http://schemas.microsoft.com/office/drawing/2014/main" id="{00000000-0008-0000-0000-0000B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DA1F6" id="Text Box 6430" o:spid="_x0000_s1026" type="#_x0000_t202" style="position:absolute;margin-left:0;margin-top:0;width:6pt;height:2.2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6640" behindDoc="0" locked="0" layoutInCell="1" allowOverlap="1" wp14:anchorId="21CF7DB8" wp14:editId="11883244">
                      <wp:simplePos x="0" y="0"/>
                      <wp:positionH relativeFrom="column">
                        <wp:posOffset>0</wp:posOffset>
                      </wp:positionH>
                      <wp:positionV relativeFrom="paragraph">
                        <wp:posOffset>0</wp:posOffset>
                      </wp:positionV>
                      <wp:extent cx="76200" cy="28575"/>
                      <wp:effectExtent l="19050" t="19050" r="19050" b="28575"/>
                      <wp:wrapNone/>
                      <wp:docPr id="8627" name="Text Box 6429">
                        <a:extLst xmlns:a="http://schemas.openxmlformats.org/drawingml/2006/main">
                          <a:ext uri="{FF2B5EF4-FFF2-40B4-BE49-F238E27FC236}">
                            <a16:creationId xmlns:a16="http://schemas.microsoft.com/office/drawing/2014/main" id="{00000000-0008-0000-0000-0000B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CA225" id="Text Box 6429" o:spid="_x0000_s1026" type="#_x0000_t202" style="position:absolute;margin-left:0;margin-top:0;width:6pt;height:2.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7664" behindDoc="0" locked="0" layoutInCell="1" allowOverlap="1" wp14:anchorId="3016C9D8" wp14:editId="30FD0843">
                      <wp:simplePos x="0" y="0"/>
                      <wp:positionH relativeFrom="column">
                        <wp:posOffset>0</wp:posOffset>
                      </wp:positionH>
                      <wp:positionV relativeFrom="paragraph">
                        <wp:posOffset>0</wp:posOffset>
                      </wp:positionV>
                      <wp:extent cx="76200" cy="28575"/>
                      <wp:effectExtent l="19050" t="19050" r="19050" b="28575"/>
                      <wp:wrapNone/>
                      <wp:docPr id="8628" name="Text Box 6428">
                        <a:extLst xmlns:a="http://schemas.openxmlformats.org/drawingml/2006/main">
                          <a:ext uri="{FF2B5EF4-FFF2-40B4-BE49-F238E27FC236}">
                            <a16:creationId xmlns:a16="http://schemas.microsoft.com/office/drawing/2014/main" id="{00000000-0008-0000-0000-0000B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8F492" id="Text Box 6428" o:spid="_x0000_s1026" type="#_x0000_t202" style="position:absolute;margin-left:0;margin-top:0;width:6pt;height:2.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8688" behindDoc="0" locked="0" layoutInCell="1" allowOverlap="1" wp14:anchorId="754A40AD" wp14:editId="7632B699">
                      <wp:simplePos x="0" y="0"/>
                      <wp:positionH relativeFrom="column">
                        <wp:posOffset>0</wp:posOffset>
                      </wp:positionH>
                      <wp:positionV relativeFrom="paragraph">
                        <wp:posOffset>0</wp:posOffset>
                      </wp:positionV>
                      <wp:extent cx="76200" cy="28575"/>
                      <wp:effectExtent l="19050" t="19050" r="19050" b="28575"/>
                      <wp:wrapNone/>
                      <wp:docPr id="8629" name="Text Box 6427">
                        <a:extLst xmlns:a="http://schemas.openxmlformats.org/drawingml/2006/main">
                          <a:ext uri="{FF2B5EF4-FFF2-40B4-BE49-F238E27FC236}">
                            <a16:creationId xmlns:a16="http://schemas.microsoft.com/office/drawing/2014/main" id="{00000000-0008-0000-0000-0000B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34ABE" id="Text Box 6427" o:spid="_x0000_s1026" type="#_x0000_t202" style="position:absolute;margin-left:0;margin-top:0;width:6pt;height:2.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699712" behindDoc="0" locked="0" layoutInCell="1" allowOverlap="1" wp14:anchorId="3CA02B8D" wp14:editId="1293F7A2">
                      <wp:simplePos x="0" y="0"/>
                      <wp:positionH relativeFrom="column">
                        <wp:posOffset>0</wp:posOffset>
                      </wp:positionH>
                      <wp:positionV relativeFrom="paragraph">
                        <wp:posOffset>0</wp:posOffset>
                      </wp:positionV>
                      <wp:extent cx="76200" cy="28575"/>
                      <wp:effectExtent l="19050" t="19050" r="19050" b="28575"/>
                      <wp:wrapNone/>
                      <wp:docPr id="8630" name="Text Box 6426">
                        <a:extLst xmlns:a="http://schemas.openxmlformats.org/drawingml/2006/main">
                          <a:ext uri="{FF2B5EF4-FFF2-40B4-BE49-F238E27FC236}">
                            <a16:creationId xmlns:a16="http://schemas.microsoft.com/office/drawing/2014/main" id="{00000000-0008-0000-0000-0000B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49F36" id="Text Box 6426" o:spid="_x0000_s1026" type="#_x0000_t202" style="position:absolute;margin-left:0;margin-top:0;width:6pt;height:2.2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0736" behindDoc="0" locked="0" layoutInCell="1" allowOverlap="1" wp14:anchorId="67B3A00E" wp14:editId="518FB2A1">
                      <wp:simplePos x="0" y="0"/>
                      <wp:positionH relativeFrom="column">
                        <wp:posOffset>0</wp:posOffset>
                      </wp:positionH>
                      <wp:positionV relativeFrom="paragraph">
                        <wp:posOffset>0</wp:posOffset>
                      </wp:positionV>
                      <wp:extent cx="76200" cy="28575"/>
                      <wp:effectExtent l="19050" t="19050" r="19050" b="28575"/>
                      <wp:wrapNone/>
                      <wp:docPr id="8631" name="Text Box 6425">
                        <a:extLst xmlns:a="http://schemas.openxmlformats.org/drawingml/2006/main">
                          <a:ext uri="{FF2B5EF4-FFF2-40B4-BE49-F238E27FC236}">
                            <a16:creationId xmlns:a16="http://schemas.microsoft.com/office/drawing/2014/main" id="{00000000-0008-0000-0000-0000B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1BA5F" id="Text Box 6425" o:spid="_x0000_s1026" type="#_x0000_t202" style="position:absolute;margin-left:0;margin-top:0;width:6pt;height:2.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1760" behindDoc="0" locked="0" layoutInCell="1" allowOverlap="1" wp14:anchorId="71101F23" wp14:editId="10C4ADD9">
                      <wp:simplePos x="0" y="0"/>
                      <wp:positionH relativeFrom="column">
                        <wp:posOffset>0</wp:posOffset>
                      </wp:positionH>
                      <wp:positionV relativeFrom="paragraph">
                        <wp:posOffset>0</wp:posOffset>
                      </wp:positionV>
                      <wp:extent cx="76200" cy="28575"/>
                      <wp:effectExtent l="19050" t="19050" r="19050" b="28575"/>
                      <wp:wrapNone/>
                      <wp:docPr id="8632" name="Text Box 6424">
                        <a:extLst xmlns:a="http://schemas.openxmlformats.org/drawingml/2006/main">
                          <a:ext uri="{FF2B5EF4-FFF2-40B4-BE49-F238E27FC236}">
                            <a16:creationId xmlns:a16="http://schemas.microsoft.com/office/drawing/2014/main" id="{00000000-0008-0000-0000-0000B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5ACBD" id="Text Box 6424" o:spid="_x0000_s1026" type="#_x0000_t202" style="position:absolute;margin-left:0;margin-top:0;width:6pt;height:2.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2784" behindDoc="0" locked="0" layoutInCell="1" allowOverlap="1" wp14:anchorId="12876AB1" wp14:editId="644E0BC3">
                      <wp:simplePos x="0" y="0"/>
                      <wp:positionH relativeFrom="column">
                        <wp:posOffset>0</wp:posOffset>
                      </wp:positionH>
                      <wp:positionV relativeFrom="paragraph">
                        <wp:posOffset>0</wp:posOffset>
                      </wp:positionV>
                      <wp:extent cx="76200" cy="28575"/>
                      <wp:effectExtent l="19050" t="19050" r="19050" b="28575"/>
                      <wp:wrapNone/>
                      <wp:docPr id="8633" name="Text Box 6423">
                        <a:extLst xmlns:a="http://schemas.openxmlformats.org/drawingml/2006/main">
                          <a:ext uri="{FF2B5EF4-FFF2-40B4-BE49-F238E27FC236}">
                            <a16:creationId xmlns:a16="http://schemas.microsoft.com/office/drawing/2014/main" id="{00000000-0008-0000-0000-0000B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DF040" id="Text Box 6423" o:spid="_x0000_s1026" type="#_x0000_t202" style="position:absolute;margin-left:0;margin-top:0;width:6pt;height:2.2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3808" behindDoc="0" locked="0" layoutInCell="1" allowOverlap="1" wp14:anchorId="7014CE35" wp14:editId="21261EF2">
                      <wp:simplePos x="0" y="0"/>
                      <wp:positionH relativeFrom="column">
                        <wp:posOffset>0</wp:posOffset>
                      </wp:positionH>
                      <wp:positionV relativeFrom="paragraph">
                        <wp:posOffset>0</wp:posOffset>
                      </wp:positionV>
                      <wp:extent cx="76200" cy="28575"/>
                      <wp:effectExtent l="19050" t="19050" r="19050" b="28575"/>
                      <wp:wrapNone/>
                      <wp:docPr id="8634" name="Text Box 6422">
                        <a:extLst xmlns:a="http://schemas.openxmlformats.org/drawingml/2006/main">
                          <a:ext uri="{FF2B5EF4-FFF2-40B4-BE49-F238E27FC236}">
                            <a16:creationId xmlns:a16="http://schemas.microsoft.com/office/drawing/2014/main" id="{00000000-0008-0000-0000-0000B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BB88A" id="Text Box 6422" o:spid="_x0000_s1026" type="#_x0000_t202" style="position:absolute;margin-left:0;margin-top:0;width:6pt;height:2.2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4832" behindDoc="0" locked="0" layoutInCell="1" allowOverlap="1" wp14:anchorId="6937B326" wp14:editId="4E7DDAFE">
                      <wp:simplePos x="0" y="0"/>
                      <wp:positionH relativeFrom="column">
                        <wp:posOffset>0</wp:posOffset>
                      </wp:positionH>
                      <wp:positionV relativeFrom="paragraph">
                        <wp:posOffset>0</wp:posOffset>
                      </wp:positionV>
                      <wp:extent cx="76200" cy="28575"/>
                      <wp:effectExtent l="19050" t="19050" r="19050" b="28575"/>
                      <wp:wrapNone/>
                      <wp:docPr id="8635" name="Text Box 6421">
                        <a:extLst xmlns:a="http://schemas.openxmlformats.org/drawingml/2006/main">
                          <a:ext uri="{FF2B5EF4-FFF2-40B4-BE49-F238E27FC236}">
                            <a16:creationId xmlns:a16="http://schemas.microsoft.com/office/drawing/2014/main" id="{00000000-0008-0000-0000-0000B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612DE" id="Text Box 6421" o:spid="_x0000_s1026" type="#_x0000_t202" style="position:absolute;margin-left:0;margin-top:0;width:6pt;height:2.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5856" behindDoc="0" locked="0" layoutInCell="1" allowOverlap="1" wp14:anchorId="18E0A83A" wp14:editId="4D471B23">
                      <wp:simplePos x="0" y="0"/>
                      <wp:positionH relativeFrom="column">
                        <wp:posOffset>0</wp:posOffset>
                      </wp:positionH>
                      <wp:positionV relativeFrom="paragraph">
                        <wp:posOffset>0</wp:posOffset>
                      </wp:positionV>
                      <wp:extent cx="76200" cy="28575"/>
                      <wp:effectExtent l="19050" t="19050" r="19050" b="28575"/>
                      <wp:wrapNone/>
                      <wp:docPr id="8636" name="Text Box 6420">
                        <a:extLst xmlns:a="http://schemas.openxmlformats.org/drawingml/2006/main">
                          <a:ext uri="{FF2B5EF4-FFF2-40B4-BE49-F238E27FC236}">
                            <a16:creationId xmlns:a16="http://schemas.microsoft.com/office/drawing/2014/main" id="{00000000-0008-0000-0000-0000B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DC965" id="Text Box 6420" o:spid="_x0000_s1026" type="#_x0000_t202" style="position:absolute;margin-left:0;margin-top:0;width:6pt;height:2.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6880" behindDoc="0" locked="0" layoutInCell="1" allowOverlap="1" wp14:anchorId="7DA2705D" wp14:editId="3BE8F7E4">
                      <wp:simplePos x="0" y="0"/>
                      <wp:positionH relativeFrom="column">
                        <wp:posOffset>0</wp:posOffset>
                      </wp:positionH>
                      <wp:positionV relativeFrom="paragraph">
                        <wp:posOffset>0</wp:posOffset>
                      </wp:positionV>
                      <wp:extent cx="76200" cy="28575"/>
                      <wp:effectExtent l="19050" t="19050" r="19050" b="28575"/>
                      <wp:wrapNone/>
                      <wp:docPr id="8637" name="Text Box 6419">
                        <a:extLst xmlns:a="http://schemas.openxmlformats.org/drawingml/2006/main">
                          <a:ext uri="{FF2B5EF4-FFF2-40B4-BE49-F238E27FC236}">
                            <a16:creationId xmlns:a16="http://schemas.microsoft.com/office/drawing/2014/main" id="{00000000-0008-0000-0000-0000B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C8987" id="Text Box 6419" o:spid="_x0000_s1026" type="#_x0000_t202" style="position:absolute;margin-left:0;margin-top:0;width:6pt;height:2.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7904" behindDoc="0" locked="0" layoutInCell="1" allowOverlap="1" wp14:anchorId="5BBDA1EF" wp14:editId="737AA810">
                      <wp:simplePos x="0" y="0"/>
                      <wp:positionH relativeFrom="column">
                        <wp:posOffset>0</wp:posOffset>
                      </wp:positionH>
                      <wp:positionV relativeFrom="paragraph">
                        <wp:posOffset>0</wp:posOffset>
                      </wp:positionV>
                      <wp:extent cx="76200" cy="28575"/>
                      <wp:effectExtent l="19050" t="19050" r="19050" b="28575"/>
                      <wp:wrapNone/>
                      <wp:docPr id="8638" name="Text Box 6418">
                        <a:extLst xmlns:a="http://schemas.openxmlformats.org/drawingml/2006/main">
                          <a:ext uri="{FF2B5EF4-FFF2-40B4-BE49-F238E27FC236}">
                            <a16:creationId xmlns:a16="http://schemas.microsoft.com/office/drawing/2014/main" id="{00000000-0008-0000-0000-0000B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054671" id="Text Box 6418" o:spid="_x0000_s1026" type="#_x0000_t202" style="position:absolute;margin-left:0;margin-top:0;width:6pt;height:2.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8928" behindDoc="0" locked="0" layoutInCell="1" allowOverlap="1" wp14:anchorId="14FA3B4C" wp14:editId="438E5D88">
                      <wp:simplePos x="0" y="0"/>
                      <wp:positionH relativeFrom="column">
                        <wp:posOffset>0</wp:posOffset>
                      </wp:positionH>
                      <wp:positionV relativeFrom="paragraph">
                        <wp:posOffset>0</wp:posOffset>
                      </wp:positionV>
                      <wp:extent cx="76200" cy="28575"/>
                      <wp:effectExtent l="19050" t="19050" r="19050" b="28575"/>
                      <wp:wrapNone/>
                      <wp:docPr id="8639" name="Text Box 6417">
                        <a:extLst xmlns:a="http://schemas.openxmlformats.org/drawingml/2006/main">
                          <a:ext uri="{FF2B5EF4-FFF2-40B4-BE49-F238E27FC236}">
                            <a16:creationId xmlns:a16="http://schemas.microsoft.com/office/drawing/2014/main" id="{00000000-0008-0000-0000-0000B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A6822" id="Text Box 6417" o:spid="_x0000_s1026" type="#_x0000_t202" style="position:absolute;margin-left:0;margin-top:0;width:6pt;height:2.2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09952" behindDoc="0" locked="0" layoutInCell="1" allowOverlap="1" wp14:anchorId="5EC1948B" wp14:editId="47A6FDA7">
                      <wp:simplePos x="0" y="0"/>
                      <wp:positionH relativeFrom="column">
                        <wp:posOffset>0</wp:posOffset>
                      </wp:positionH>
                      <wp:positionV relativeFrom="paragraph">
                        <wp:posOffset>0</wp:posOffset>
                      </wp:positionV>
                      <wp:extent cx="76200" cy="28575"/>
                      <wp:effectExtent l="19050" t="19050" r="19050" b="28575"/>
                      <wp:wrapNone/>
                      <wp:docPr id="8640" name="Text Box 6416">
                        <a:extLst xmlns:a="http://schemas.openxmlformats.org/drawingml/2006/main">
                          <a:ext uri="{FF2B5EF4-FFF2-40B4-BE49-F238E27FC236}">
                            <a16:creationId xmlns:a16="http://schemas.microsoft.com/office/drawing/2014/main" id="{00000000-0008-0000-0000-0000C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7E3BE1" id="Text Box 6416" o:spid="_x0000_s1026" type="#_x0000_t202" style="position:absolute;margin-left:0;margin-top:0;width:6pt;height:2.25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10976" behindDoc="0" locked="0" layoutInCell="1" allowOverlap="1" wp14:anchorId="436C92B4" wp14:editId="6C5DC1F0">
                      <wp:simplePos x="0" y="0"/>
                      <wp:positionH relativeFrom="column">
                        <wp:posOffset>0</wp:posOffset>
                      </wp:positionH>
                      <wp:positionV relativeFrom="paragraph">
                        <wp:posOffset>0</wp:posOffset>
                      </wp:positionV>
                      <wp:extent cx="76200" cy="28575"/>
                      <wp:effectExtent l="19050" t="19050" r="19050" b="28575"/>
                      <wp:wrapNone/>
                      <wp:docPr id="8641" name="Text Box 6415">
                        <a:extLst xmlns:a="http://schemas.openxmlformats.org/drawingml/2006/main">
                          <a:ext uri="{FF2B5EF4-FFF2-40B4-BE49-F238E27FC236}">
                            <a16:creationId xmlns:a16="http://schemas.microsoft.com/office/drawing/2014/main" id="{00000000-0008-0000-0000-0000C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9C1FD" id="Text Box 6415" o:spid="_x0000_s1026" type="#_x0000_t202" style="position:absolute;margin-left:0;margin-top:0;width:6pt;height:2.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12000" behindDoc="0" locked="0" layoutInCell="1" allowOverlap="1" wp14:anchorId="3744E70C" wp14:editId="63E5FEF5">
                      <wp:simplePos x="0" y="0"/>
                      <wp:positionH relativeFrom="column">
                        <wp:posOffset>0</wp:posOffset>
                      </wp:positionH>
                      <wp:positionV relativeFrom="paragraph">
                        <wp:posOffset>0</wp:posOffset>
                      </wp:positionV>
                      <wp:extent cx="76200" cy="28575"/>
                      <wp:effectExtent l="19050" t="19050" r="19050" b="28575"/>
                      <wp:wrapNone/>
                      <wp:docPr id="8642" name="Text Box 6414">
                        <a:extLst xmlns:a="http://schemas.openxmlformats.org/drawingml/2006/main">
                          <a:ext uri="{FF2B5EF4-FFF2-40B4-BE49-F238E27FC236}">
                            <a16:creationId xmlns:a16="http://schemas.microsoft.com/office/drawing/2014/main" id="{00000000-0008-0000-0000-0000C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B2F75" id="Text Box 6414" o:spid="_x0000_s1026" type="#_x0000_t202" style="position:absolute;margin-left:0;margin-top:0;width:6pt;height:2.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13024" behindDoc="0" locked="0" layoutInCell="1" allowOverlap="1" wp14:anchorId="69608129" wp14:editId="0972F711">
                      <wp:simplePos x="0" y="0"/>
                      <wp:positionH relativeFrom="column">
                        <wp:posOffset>0</wp:posOffset>
                      </wp:positionH>
                      <wp:positionV relativeFrom="paragraph">
                        <wp:posOffset>0</wp:posOffset>
                      </wp:positionV>
                      <wp:extent cx="76200" cy="28575"/>
                      <wp:effectExtent l="19050" t="19050" r="19050" b="28575"/>
                      <wp:wrapNone/>
                      <wp:docPr id="8643" name="Text Box 6413">
                        <a:extLst xmlns:a="http://schemas.openxmlformats.org/drawingml/2006/main">
                          <a:ext uri="{FF2B5EF4-FFF2-40B4-BE49-F238E27FC236}">
                            <a16:creationId xmlns:a16="http://schemas.microsoft.com/office/drawing/2014/main" id="{00000000-0008-0000-0000-0000C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EC289" id="Text Box 6413" o:spid="_x0000_s1026" type="#_x0000_t202" style="position:absolute;margin-left:0;margin-top:0;width:6pt;height:2.2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90944" behindDoc="0" locked="0" layoutInCell="1" allowOverlap="1" wp14:anchorId="3647FEE0" wp14:editId="377EC589">
                      <wp:simplePos x="0" y="0"/>
                      <wp:positionH relativeFrom="column">
                        <wp:posOffset>47625</wp:posOffset>
                      </wp:positionH>
                      <wp:positionV relativeFrom="paragraph">
                        <wp:posOffset>0</wp:posOffset>
                      </wp:positionV>
                      <wp:extent cx="76200" cy="28575"/>
                      <wp:effectExtent l="19050" t="19050" r="19050" b="28575"/>
                      <wp:wrapNone/>
                      <wp:docPr id="9598" name="Text Box 6412">
                        <a:extLst xmlns:a="http://schemas.openxmlformats.org/drawingml/2006/main">
                          <a:ext uri="{FF2B5EF4-FFF2-40B4-BE49-F238E27FC236}">
                            <a16:creationId xmlns:a16="http://schemas.microsoft.com/office/drawing/2014/main" id="{00000000-0008-0000-0000-00007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2EBA9" id="Text Box 6412" o:spid="_x0000_s1026" type="#_x0000_t202" style="position:absolute;margin-left:3.75pt;margin-top:0;width:6pt;height:2.25pt;z-index:25269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25760" behindDoc="0" locked="0" layoutInCell="1" allowOverlap="1" wp14:anchorId="0309B052" wp14:editId="24C7A46A">
                      <wp:simplePos x="0" y="0"/>
                      <wp:positionH relativeFrom="column">
                        <wp:posOffset>47625</wp:posOffset>
                      </wp:positionH>
                      <wp:positionV relativeFrom="paragraph">
                        <wp:posOffset>0</wp:posOffset>
                      </wp:positionV>
                      <wp:extent cx="76200" cy="28575"/>
                      <wp:effectExtent l="19050" t="19050" r="19050" b="28575"/>
                      <wp:wrapNone/>
                      <wp:docPr id="9632" name="Text Box 6411">
                        <a:extLst xmlns:a="http://schemas.openxmlformats.org/drawingml/2006/main">
                          <a:ext uri="{FF2B5EF4-FFF2-40B4-BE49-F238E27FC236}">
                            <a16:creationId xmlns:a16="http://schemas.microsoft.com/office/drawing/2014/main" id="{00000000-0008-0000-0000-0000A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C4994" id="Text Box 6411" o:spid="_x0000_s1026" type="#_x0000_t202" style="position:absolute;margin-left:3.75pt;margin-top:0;width:6pt;height:2.25pt;z-index:25272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27808" behindDoc="0" locked="0" layoutInCell="1" allowOverlap="1" wp14:anchorId="25BDDE35" wp14:editId="5832446B">
                      <wp:simplePos x="0" y="0"/>
                      <wp:positionH relativeFrom="column">
                        <wp:posOffset>0</wp:posOffset>
                      </wp:positionH>
                      <wp:positionV relativeFrom="paragraph">
                        <wp:posOffset>0</wp:posOffset>
                      </wp:positionV>
                      <wp:extent cx="76200" cy="28575"/>
                      <wp:effectExtent l="19050" t="19050" r="19050" b="28575"/>
                      <wp:wrapNone/>
                      <wp:docPr id="9634" name="Text Box 6410">
                        <a:extLst xmlns:a="http://schemas.openxmlformats.org/drawingml/2006/main">
                          <a:ext uri="{FF2B5EF4-FFF2-40B4-BE49-F238E27FC236}">
                            <a16:creationId xmlns:a16="http://schemas.microsoft.com/office/drawing/2014/main" id="{00000000-0008-0000-0000-0000A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88F05" id="Text Box 6410" o:spid="_x0000_s1026" type="#_x0000_t202" style="position:absolute;margin-left:0;margin-top:0;width:6pt;height:2.25pt;z-index:25272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28832" behindDoc="0" locked="0" layoutInCell="1" allowOverlap="1" wp14:anchorId="00025560" wp14:editId="1B77A240">
                      <wp:simplePos x="0" y="0"/>
                      <wp:positionH relativeFrom="column">
                        <wp:posOffset>0</wp:posOffset>
                      </wp:positionH>
                      <wp:positionV relativeFrom="paragraph">
                        <wp:posOffset>0</wp:posOffset>
                      </wp:positionV>
                      <wp:extent cx="76200" cy="28575"/>
                      <wp:effectExtent l="19050" t="19050" r="19050" b="28575"/>
                      <wp:wrapNone/>
                      <wp:docPr id="9635" name="Text Box 6409">
                        <a:extLst xmlns:a="http://schemas.openxmlformats.org/drawingml/2006/main">
                          <a:ext uri="{FF2B5EF4-FFF2-40B4-BE49-F238E27FC236}">
                            <a16:creationId xmlns:a16="http://schemas.microsoft.com/office/drawing/2014/main" id="{00000000-0008-0000-0000-0000A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A3736" id="Text Box 6409" o:spid="_x0000_s1026" type="#_x0000_t202" style="position:absolute;margin-left:0;margin-top:0;width:6pt;height:2.25pt;z-index:25272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29856" behindDoc="0" locked="0" layoutInCell="1" allowOverlap="1" wp14:anchorId="7491FE3E" wp14:editId="579841DF">
                      <wp:simplePos x="0" y="0"/>
                      <wp:positionH relativeFrom="column">
                        <wp:posOffset>0</wp:posOffset>
                      </wp:positionH>
                      <wp:positionV relativeFrom="paragraph">
                        <wp:posOffset>0</wp:posOffset>
                      </wp:positionV>
                      <wp:extent cx="76200" cy="28575"/>
                      <wp:effectExtent l="19050" t="19050" r="19050" b="28575"/>
                      <wp:wrapNone/>
                      <wp:docPr id="9636" name="Text Box 6408">
                        <a:extLst xmlns:a="http://schemas.openxmlformats.org/drawingml/2006/main">
                          <a:ext uri="{FF2B5EF4-FFF2-40B4-BE49-F238E27FC236}">
                            <a16:creationId xmlns:a16="http://schemas.microsoft.com/office/drawing/2014/main" id="{00000000-0008-0000-0000-0000A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DB302" id="Text Box 6408" o:spid="_x0000_s1026" type="#_x0000_t202" style="position:absolute;margin-left:0;margin-top:0;width:6pt;height:2.25pt;z-index:25272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0880" behindDoc="0" locked="0" layoutInCell="1" allowOverlap="1" wp14:anchorId="1FD37D79" wp14:editId="0723F2F0">
                      <wp:simplePos x="0" y="0"/>
                      <wp:positionH relativeFrom="column">
                        <wp:posOffset>0</wp:posOffset>
                      </wp:positionH>
                      <wp:positionV relativeFrom="paragraph">
                        <wp:posOffset>0</wp:posOffset>
                      </wp:positionV>
                      <wp:extent cx="76200" cy="28575"/>
                      <wp:effectExtent l="19050" t="19050" r="19050" b="28575"/>
                      <wp:wrapNone/>
                      <wp:docPr id="9637" name="Text Box 6407">
                        <a:extLst xmlns:a="http://schemas.openxmlformats.org/drawingml/2006/main">
                          <a:ext uri="{FF2B5EF4-FFF2-40B4-BE49-F238E27FC236}">
                            <a16:creationId xmlns:a16="http://schemas.microsoft.com/office/drawing/2014/main" id="{00000000-0008-0000-0000-0000A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97C29" id="Text Box 6407" o:spid="_x0000_s1026" type="#_x0000_t202" style="position:absolute;margin-left:0;margin-top:0;width:6pt;height:2.25pt;z-index:25273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1904" behindDoc="0" locked="0" layoutInCell="1" allowOverlap="1" wp14:anchorId="0F81506B" wp14:editId="092B9C62">
                      <wp:simplePos x="0" y="0"/>
                      <wp:positionH relativeFrom="column">
                        <wp:posOffset>0</wp:posOffset>
                      </wp:positionH>
                      <wp:positionV relativeFrom="paragraph">
                        <wp:posOffset>0</wp:posOffset>
                      </wp:positionV>
                      <wp:extent cx="76200" cy="28575"/>
                      <wp:effectExtent l="19050" t="19050" r="19050" b="28575"/>
                      <wp:wrapNone/>
                      <wp:docPr id="9638" name="Text Box 6406">
                        <a:extLst xmlns:a="http://schemas.openxmlformats.org/drawingml/2006/main">
                          <a:ext uri="{FF2B5EF4-FFF2-40B4-BE49-F238E27FC236}">
                            <a16:creationId xmlns:a16="http://schemas.microsoft.com/office/drawing/2014/main" id="{00000000-0008-0000-0000-0000A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6F207" id="Text Box 6406" o:spid="_x0000_s1026" type="#_x0000_t202" style="position:absolute;margin-left:0;margin-top:0;width:6pt;height:2.25pt;z-index:25273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2928" behindDoc="0" locked="0" layoutInCell="1" allowOverlap="1" wp14:anchorId="6EF6DAF5" wp14:editId="691B221B">
                      <wp:simplePos x="0" y="0"/>
                      <wp:positionH relativeFrom="column">
                        <wp:posOffset>0</wp:posOffset>
                      </wp:positionH>
                      <wp:positionV relativeFrom="paragraph">
                        <wp:posOffset>0</wp:posOffset>
                      </wp:positionV>
                      <wp:extent cx="76200" cy="28575"/>
                      <wp:effectExtent l="19050" t="19050" r="19050" b="28575"/>
                      <wp:wrapNone/>
                      <wp:docPr id="9639" name="Text Box 6405">
                        <a:extLst xmlns:a="http://schemas.openxmlformats.org/drawingml/2006/main">
                          <a:ext uri="{FF2B5EF4-FFF2-40B4-BE49-F238E27FC236}">
                            <a16:creationId xmlns:a16="http://schemas.microsoft.com/office/drawing/2014/main" id="{00000000-0008-0000-0000-0000A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A085EA" id="Text Box 6405" o:spid="_x0000_s1026" type="#_x0000_t202" style="position:absolute;margin-left:0;margin-top:0;width:6pt;height:2.25pt;z-index:25273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3952" behindDoc="0" locked="0" layoutInCell="1" allowOverlap="1" wp14:anchorId="0F3ACACA" wp14:editId="50F86317">
                      <wp:simplePos x="0" y="0"/>
                      <wp:positionH relativeFrom="column">
                        <wp:posOffset>0</wp:posOffset>
                      </wp:positionH>
                      <wp:positionV relativeFrom="paragraph">
                        <wp:posOffset>0</wp:posOffset>
                      </wp:positionV>
                      <wp:extent cx="76200" cy="28575"/>
                      <wp:effectExtent l="19050" t="19050" r="19050" b="28575"/>
                      <wp:wrapNone/>
                      <wp:docPr id="9640" name="Text Box 6404">
                        <a:extLst xmlns:a="http://schemas.openxmlformats.org/drawingml/2006/main">
                          <a:ext uri="{FF2B5EF4-FFF2-40B4-BE49-F238E27FC236}">
                            <a16:creationId xmlns:a16="http://schemas.microsoft.com/office/drawing/2014/main" id="{00000000-0008-0000-0000-0000A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88A77" id="Text Box 6404" o:spid="_x0000_s1026" type="#_x0000_t202" style="position:absolute;margin-left:0;margin-top:0;width:6pt;height:2.25pt;z-index:25273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4976" behindDoc="0" locked="0" layoutInCell="1" allowOverlap="1" wp14:anchorId="5D825C81" wp14:editId="63FE37CE">
                      <wp:simplePos x="0" y="0"/>
                      <wp:positionH relativeFrom="column">
                        <wp:posOffset>0</wp:posOffset>
                      </wp:positionH>
                      <wp:positionV relativeFrom="paragraph">
                        <wp:posOffset>0</wp:posOffset>
                      </wp:positionV>
                      <wp:extent cx="76200" cy="28575"/>
                      <wp:effectExtent l="19050" t="19050" r="19050" b="28575"/>
                      <wp:wrapNone/>
                      <wp:docPr id="9641" name="Text Box 6403">
                        <a:extLst xmlns:a="http://schemas.openxmlformats.org/drawingml/2006/main">
                          <a:ext uri="{FF2B5EF4-FFF2-40B4-BE49-F238E27FC236}">
                            <a16:creationId xmlns:a16="http://schemas.microsoft.com/office/drawing/2014/main" id="{00000000-0008-0000-0000-0000A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8458E" id="Text Box 6403" o:spid="_x0000_s1026" type="#_x0000_t202" style="position:absolute;margin-left:0;margin-top:0;width:6pt;height:2.25pt;z-index:25273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6000" behindDoc="0" locked="0" layoutInCell="1" allowOverlap="1" wp14:anchorId="6D23B8BF" wp14:editId="2AAFBA7F">
                      <wp:simplePos x="0" y="0"/>
                      <wp:positionH relativeFrom="column">
                        <wp:posOffset>0</wp:posOffset>
                      </wp:positionH>
                      <wp:positionV relativeFrom="paragraph">
                        <wp:posOffset>0</wp:posOffset>
                      </wp:positionV>
                      <wp:extent cx="76200" cy="28575"/>
                      <wp:effectExtent l="19050" t="19050" r="19050" b="28575"/>
                      <wp:wrapNone/>
                      <wp:docPr id="9642" name="Text Box 6402">
                        <a:extLst xmlns:a="http://schemas.openxmlformats.org/drawingml/2006/main">
                          <a:ext uri="{FF2B5EF4-FFF2-40B4-BE49-F238E27FC236}">
                            <a16:creationId xmlns:a16="http://schemas.microsoft.com/office/drawing/2014/main" id="{00000000-0008-0000-0000-0000A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776AE" id="Text Box 6402" o:spid="_x0000_s1026" type="#_x0000_t202" style="position:absolute;margin-left:0;margin-top:0;width:6pt;height:2.25pt;z-index:25273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7024" behindDoc="0" locked="0" layoutInCell="1" allowOverlap="1" wp14:anchorId="0E736935" wp14:editId="329259C1">
                      <wp:simplePos x="0" y="0"/>
                      <wp:positionH relativeFrom="column">
                        <wp:posOffset>0</wp:posOffset>
                      </wp:positionH>
                      <wp:positionV relativeFrom="paragraph">
                        <wp:posOffset>0</wp:posOffset>
                      </wp:positionV>
                      <wp:extent cx="76200" cy="28575"/>
                      <wp:effectExtent l="19050" t="19050" r="19050" b="28575"/>
                      <wp:wrapNone/>
                      <wp:docPr id="9643" name="Text Box 6401">
                        <a:extLst xmlns:a="http://schemas.openxmlformats.org/drawingml/2006/main">
                          <a:ext uri="{FF2B5EF4-FFF2-40B4-BE49-F238E27FC236}">
                            <a16:creationId xmlns:a16="http://schemas.microsoft.com/office/drawing/2014/main" id="{00000000-0008-0000-0000-0000A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2CCB4" id="Text Box 6401" o:spid="_x0000_s1026" type="#_x0000_t202" style="position:absolute;margin-left:0;margin-top:0;width:6pt;height:2.25pt;z-index:25273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8048" behindDoc="0" locked="0" layoutInCell="1" allowOverlap="1" wp14:anchorId="7C97C66E" wp14:editId="3389FCC2">
                      <wp:simplePos x="0" y="0"/>
                      <wp:positionH relativeFrom="column">
                        <wp:posOffset>0</wp:posOffset>
                      </wp:positionH>
                      <wp:positionV relativeFrom="paragraph">
                        <wp:posOffset>0</wp:posOffset>
                      </wp:positionV>
                      <wp:extent cx="76200" cy="28575"/>
                      <wp:effectExtent l="19050" t="19050" r="19050" b="28575"/>
                      <wp:wrapNone/>
                      <wp:docPr id="9644" name="Text Box 6400">
                        <a:extLst xmlns:a="http://schemas.openxmlformats.org/drawingml/2006/main">
                          <a:ext uri="{FF2B5EF4-FFF2-40B4-BE49-F238E27FC236}">
                            <a16:creationId xmlns:a16="http://schemas.microsoft.com/office/drawing/2014/main" id="{00000000-0008-0000-0000-0000A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4F8CD5" id="Text Box 6400" o:spid="_x0000_s1026" type="#_x0000_t202" style="position:absolute;margin-left:0;margin-top:0;width:6pt;height:2.25pt;z-index:25273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39072" behindDoc="0" locked="0" layoutInCell="1" allowOverlap="1" wp14:anchorId="65A4624B" wp14:editId="4FB2686E">
                      <wp:simplePos x="0" y="0"/>
                      <wp:positionH relativeFrom="column">
                        <wp:posOffset>0</wp:posOffset>
                      </wp:positionH>
                      <wp:positionV relativeFrom="paragraph">
                        <wp:posOffset>0</wp:posOffset>
                      </wp:positionV>
                      <wp:extent cx="76200" cy="28575"/>
                      <wp:effectExtent l="19050" t="19050" r="19050" b="28575"/>
                      <wp:wrapNone/>
                      <wp:docPr id="9645" name="Text Box 6399">
                        <a:extLst xmlns:a="http://schemas.openxmlformats.org/drawingml/2006/main">
                          <a:ext uri="{FF2B5EF4-FFF2-40B4-BE49-F238E27FC236}">
                            <a16:creationId xmlns:a16="http://schemas.microsoft.com/office/drawing/2014/main" id="{00000000-0008-0000-0000-0000A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E13BC" id="Text Box 6399" o:spid="_x0000_s1026" type="#_x0000_t202" style="position:absolute;margin-left:0;margin-top:0;width:6pt;height:2.25pt;z-index:25273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0096" behindDoc="0" locked="0" layoutInCell="1" allowOverlap="1" wp14:anchorId="6E5BCCA8" wp14:editId="0A5D2885">
                      <wp:simplePos x="0" y="0"/>
                      <wp:positionH relativeFrom="column">
                        <wp:posOffset>0</wp:posOffset>
                      </wp:positionH>
                      <wp:positionV relativeFrom="paragraph">
                        <wp:posOffset>0</wp:posOffset>
                      </wp:positionV>
                      <wp:extent cx="76200" cy="28575"/>
                      <wp:effectExtent l="19050" t="19050" r="19050" b="28575"/>
                      <wp:wrapNone/>
                      <wp:docPr id="9646" name="Text Box 6398">
                        <a:extLst xmlns:a="http://schemas.openxmlformats.org/drawingml/2006/main">
                          <a:ext uri="{FF2B5EF4-FFF2-40B4-BE49-F238E27FC236}">
                            <a16:creationId xmlns:a16="http://schemas.microsoft.com/office/drawing/2014/main" id="{00000000-0008-0000-0000-0000A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F31A4" id="Text Box 6398" o:spid="_x0000_s1026" type="#_x0000_t202" style="position:absolute;margin-left:0;margin-top:0;width:6pt;height:2.25pt;z-index:25274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1120" behindDoc="0" locked="0" layoutInCell="1" allowOverlap="1" wp14:anchorId="52C73B12" wp14:editId="32E820A7">
                      <wp:simplePos x="0" y="0"/>
                      <wp:positionH relativeFrom="column">
                        <wp:posOffset>0</wp:posOffset>
                      </wp:positionH>
                      <wp:positionV relativeFrom="paragraph">
                        <wp:posOffset>0</wp:posOffset>
                      </wp:positionV>
                      <wp:extent cx="76200" cy="28575"/>
                      <wp:effectExtent l="19050" t="19050" r="19050" b="28575"/>
                      <wp:wrapNone/>
                      <wp:docPr id="9647" name="Text Box 6397">
                        <a:extLst xmlns:a="http://schemas.openxmlformats.org/drawingml/2006/main">
                          <a:ext uri="{FF2B5EF4-FFF2-40B4-BE49-F238E27FC236}">
                            <a16:creationId xmlns:a16="http://schemas.microsoft.com/office/drawing/2014/main" id="{00000000-0008-0000-0000-0000A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15D17" id="Text Box 6397" o:spid="_x0000_s1026" type="#_x0000_t202" style="position:absolute;margin-left:0;margin-top:0;width:6pt;height:2.25pt;z-index:2527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2144" behindDoc="0" locked="0" layoutInCell="1" allowOverlap="1" wp14:anchorId="40320D10" wp14:editId="0E397233">
                      <wp:simplePos x="0" y="0"/>
                      <wp:positionH relativeFrom="column">
                        <wp:posOffset>0</wp:posOffset>
                      </wp:positionH>
                      <wp:positionV relativeFrom="paragraph">
                        <wp:posOffset>0</wp:posOffset>
                      </wp:positionV>
                      <wp:extent cx="76200" cy="28575"/>
                      <wp:effectExtent l="19050" t="19050" r="19050" b="28575"/>
                      <wp:wrapNone/>
                      <wp:docPr id="9648" name="Text Box 6396">
                        <a:extLst xmlns:a="http://schemas.openxmlformats.org/drawingml/2006/main">
                          <a:ext uri="{FF2B5EF4-FFF2-40B4-BE49-F238E27FC236}">
                            <a16:creationId xmlns:a16="http://schemas.microsoft.com/office/drawing/2014/main" id="{00000000-0008-0000-0000-0000B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23EB4" id="Text Box 6396" o:spid="_x0000_s1026" type="#_x0000_t202" style="position:absolute;margin-left:0;margin-top:0;width:6pt;height:2.25pt;z-index:25274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3168" behindDoc="0" locked="0" layoutInCell="1" allowOverlap="1" wp14:anchorId="5B2BEB63" wp14:editId="4CDEC599">
                      <wp:simplePos x="0" y="0"/>
                      <wp:positionH relativeFrom="column">
                        <wp:posOffset>0</wp:posOffset>
                      </wp:positionH>
                      <wp:positionV relativeFrom="paragraph">
                        <wp:posOffset>0</wp:posOffset>
                      </wp:positionV>
                      <wp:extent cx="76200" cy="28575"/>
                      <wp:effectExtent l="19050" t="19050" r="19050" b="28575"/>
                      <wp:wrapNone/>
                      <wp:docPr id="9649" name="Text Box 6395">
                        <a:extLst xmlns:a="http://schemas.openxmlformats.org/drawingml/2006/main">
                          <a:ext uri="{FF2B5EF4-FFF2-40B4-BE49-F238E27FC236}">
                            <a16:creationId xmlns:a16="http://schemas.microsoft.com/office/drawing/2014/main" id="{00000000-0008-0000-0000-0000B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72F0A" id="Text Box 6395" o:spid="_x0000_s1026" type="#_x0000_t202" style="position:absolute;margin-left:0;margin-top:0;width:6pt;height:2.25pt;z-index:25274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4192" behindDoc="0" locked="0" layoutInCell="1" allowOverlap="1" wp14:anchorId="3EF2273B" wp14:editId="194F6BD5">
                      <wp:simplePos x="0" y="0"/>
                      <wp:positionH relativeFrom="column">
                        <wp:posOffset>0</wp:posOffset>
                      </wp:positionH>
                      <wp:positionV relativeFrom="paragraph">
                        <wp:posOffset>0</wp:posOffset>
                      </wp:positionV>
                      <wp:extent cx="76200" cy="28575"/>
                      <wp:effectExtent l="19050" t="19050" r="19050" b="28575"/>
                      <wp:wrapNone/>
                      <wp:docPr id="9650" name="Text Box 6394">
                        <a:extLst xmlns:a="http://schemas.openxmlformats.org/drawingml/2006/main">
                          <a:ext uri="{FF2B5EF4-FFF2-40B4-BE49-F238E27FC236}">
                            <a16:creationId xmlns:a16="http://schemas.microsoft.com/office/drawing/2014/main" id="{00000000-0008-0000-0000-0000B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E8DFA" id="Text Box 6394" o:spid="_x0000_s1026" type="#_x0000_t202" style="position:absolute;margin-left:0;margin-top:0;width:6pt;height:2.25pt;z-index:25274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5216" behindDoc="0" locked="0" layoutInCell="1" allowOverlap="1" wp14:anchorId="6AD7DC58" wp14:editId="16E8776A">
                      <wp:simplePos x="0" y="0"/>
                      <wp:positionH relativeFrom="column">
                        <wp:posOffset>0</wp:posOffset>
                      </wp:positionH>
                      <wp:positionV relativeFrom="paragraph">
                        <wp:posOffset>0</wp:posOffset>
                      </wp:positionV>
                      <wp:extent cx="76200" cy="28575"/>
                      <wp:effectExtent l="19050" t="19050" r="19050" b="28575"/>
                      <wp:wrapNone/>
                      <wp:docPr id="9651" name="Text Box 6393">
                        <a:extLst xmlns:a="http://schemas.openxmlformats.org/drawingml/2006/main">
                          <a:ext uri="{FF2B5EF4-FFF2-40B4-BE49-F238E27FC236}">
                            <a16:creationId xmlns:a16="http://schemas.microsoft.com/office/drawing/2014/main" id="{00000000-0008-0000-0000-0000B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81532" id="Text Box 6393" o:spid="_x0000_s1026" type="#_x0000_t202" style="position:absolute;margin-left:0;margin-top:0;width:6pt;height:2.25pt;z-index:25274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6240" behindDoc="0" locked="0" layoutInCell="1" allowOverlap="1" wp14:anchorId="762D1AF8" wp14:editId="6F39D75A">
                      <wp:simplePos x="0" y="0"/>
                      <wp:positionH relativeFrom="column">
                        <wp:posOffset>0</wp:posOffset>
                      </wp:positionH>
                      <wp:positionV relativeFrom="paragraph">
                        <wp:posOffset>0</wp:posOffset>
                      </wp:positionV>
                      <wp:extent cx="76200" cy="28575"/>
                      <wp:effectExtent l="19050" t="19050" r="19050" b="28575"/>
                      <wp:wrapNone/>
                      <wp:docPr id="9652" name="Text Box 6392">
                        <a:extLst xmlns:a="http://schemas.openxmlformats.org/drawingml/2006/main">
                          <a:ext uri="{FF2B5EF4-FFF2-40B4-BE49-F238E27FC236}">
                            <a16:creationId xmlns:a16="http://schemas.microsoft.com/office/drawing/2014/main" id="{00000000-0008-0000-0000-0000B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A28B1" id="Text Box 6392" o:spid="_x0000_s1026" type="#_x0000_t202" style="position:absolute;margin-left:0;margin-top:0;width:6pt;height:2.25pt;z-index:25274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7264" behindDoc="0" locked="0" layoutInCell="1" allowOverlap="1" wp14:anchorId="3B7097CD" wp14:editId="19077A3B">
                      <wp:simplePos x="0" y="0"/>
                      <wp:positionH relativeFrom="column">
                        <wp:posOffset>0</wp:posOffset>
                      </wp:positionH>
                      <wp:positionV relativeFrom="paragraph">
                        <wp:posOffset>0</wp:posOffset>
                      </wp:positionV>
                      <wp:extent cx="76200" cy="28575"/>
                      <wp:effectExtent l="19050" t="19050" r="19050" b="28575"/>
                      <wp:wrapNone/>
                      <wp:docPr id="9653" name="Text Box 6391">
                        <a:extLst xmlns:a="http://schemas.openxmlformats.org/drawingml/2006/main">
                          <a:ext uri="{FF2B5EF4-FFF2-40B4-BE49-F238E27FC236}">
                            <a16:creationId xmlns:a16="http://schemas.microsoft.com/office/drawing/2014/main" id="{00000000-0008-0000-0000-0000B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03D27" id="Text Box 6391" o:spid="_x0000_s1026" type="#_x0000_t202" style="position:absolute;margin-left:0;margin-top:0;width:6pt;height:2.25pt;z-index:25274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8288" behindDoc="0" locked="0" layoutInCell="1" allowOverlap="1" wp14:anchorId="697C691D" wp14:editId="4EE8D784">
                      <wp:simplePos x="0" y="0"/>
                      <wp:positionH relativeFrom="column">
                        <wp:posOffset>0</wp:posOffset>
                      </wp:positionH>
                      <wp:positionV relativeFrom="paragraph">
                        <wp:posOffset>0</wp:posOffset>
                      </wp:positionV>
                      <wp:extent cx="76200" cy="28575"/>
                      <wp:effectExtent l="19050" t="19050" r="19050" b="28575"/>
                      <wp:wrapNone/>
                      <wp:docPr id="9654" name="Text Box 6390">
                        <a:extLst xmlns:a="http://schemas.openxmlformats.org/drawingml/2006/main">
                          <a:ext uri="{FF2B5EF4-FFF2-40B4-BE49-F238E27FC236}">
                            <a16:creationId xmlns:a16="http://schemas.microsoft.com/office/drawing/2014/main" id="{00000000-0008-0000-0000-0000B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42A8F" id="Text Box 6390" o:spid="_x0000_s1026" type="#_x0000_t202" style="position:absolute;margin-left:0;margin-top:0;width:6pt;height:2.25pt;z-index:25274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49312" behindDoc="0" locked="0" layoutInCell="1" allowOverlap="1" wp14:anchorId="64D96EFA" wp14:editId="55A0B1A0">
                      <wp:simplePos x="0" y="0"/>
                      <wp:positionH relativeFrom="column">
                        <wp:posOffset>0</wp:posOffset>
                      </wp:positionH>
                      <wp:positionV relativeFrom="paragraph">
                        <wp:posOffset>0</wp:posOffset>
                      </wp:positionV>
                      <wp:extent cx="76200" cy="28575"/>
                      <wp:effectExtent l="19050" t="19050" r="19050" b="28575"/>
                      <wp:wrapNone/>
                      <wp:docPr id="9655" name="Text Box 6389">
                        <a:extLst xmlns:a="http://schemas.openxmlformats.org/drawingml/2006/main">
                          <a:ext uri="{FF2B5EF4-FFF2-40B4-BE49-F238E27FC236}">
                            <a16:creationId xmlns:a16="http://schemas.microsoft.com/office/drawing/2014/main" id="{00000000-0008-0000-0000-0000B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F7DA2" id="Text Box 6389" o:spid="_x0000_s1026" type="#_x0000_t202" style="position:absolute;margin-left:0;margin-top:0;width:6pt;height:2.25pt;z-index:25274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0336" behindDoc="0" locked="0" layoutInCell="1" allowOverlap="1" wp14:anchorId="048346D0" wp14:editId="10CB3CB1">
                      <wp:simplePos x="0" y="0"/>
                      <wp:positionH relativeFrom="column">
                        <wp:posOffset>0</wp:posOffset>
                      </wp:positionH>
                      <wp:positionV relativeFrom="paragraph">
                        <wp:posOffset>0</wp:posOffset>
                      </wp:positionV>
                      <wp:extent cx="76200" cy="28575"/>
                      <wp:effectExtent l="19050" t="19050" r="19050" b="28575"/>
                      <wp:wrapNone/>
                      <wp:docPr id="9656" name="Text Box 6388">
                        <a:extLst xmlns:a="http://schemas.openxmlformats.org/drawingml/2006/main">
                          <a:ext uri="{FF2B5EF4-FFF2-40B4-BE49-F238E27FC236}">
                            <a16:creationId xmlns:a16="http://schemas.microsoft.com/office/drawing/2014/main" id="{00000000-0008-0000-0000-0000B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A2AF0" id="Text Box 6388" o:spid="_x0000_s1026" type="#_x0000_t202" style="position:absolute;margin-left:0;margin-top:0;width:6pt;height:2.25pt;z-index:25275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1360" behindDoc="0" locked="0" layoutInCell="1" allowOverlap="1" wp14:anchorId="3B4052CF" wp14:editId="5FE4058D">
                      <wp:simplePos x="0" y="0"/>
                      <wp:positionH relativeFrom="column">
                        <wp:posOffset>0</wp:posOffset>
                      </wp:positionH>
                      <wp:positionV relativeFrom="paragraph">
                        <wp:posOffset>0</wp:posOffset>
                      </wp:positionV>
                      <wp:extent cx="76200" cy="28575"/>
                      <wp:effectExtent l="19050" t="19050" r="19050" b="28575"/>
                      <wp:wrapNone/>
                      <wp:docPr id="9657" name="Text Box 6387">
                        <a:extLst xmlns:a="http://schemas.openxmlformats.org/drawingml/2006/main">
                          <a:ext uri="{FF2B5EF4-FFF2-40B4-BE49-F238E27FC236}">
                            <a16:creationId xmlns:a16="http://schemas.microsoft.com/office/drawing/2014/main" id="{00000000-0008-0000-0000-0000B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95657" id="Text Box 6387" o:spid="_x0000_s1026" type="#_x0000_t202" style="position:absolute;margin-left:0;margin-top:0;width:6pt;height:2.25pt;z-index:25275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2384" behindDoc="0" locked="0" layoutInCell="1" allowOverlap="1" wp14:anchorId="2DB5A059" wp14:editId="49B5D55A">
                      <wp:simplePos x="0" y="0"/>
                      <wp:positionH relativeFrom="column">
                        <wp:posOffset>0</wp:posOffset>
                      </wp:positionH>
                      <wp:positionV relativeFrom="paragraph">
                        <wp:posOffset>0</wp:posOffset>
                      </wp:positionV>
                      <wp:extent cx="76200" cy="28575"/>
                      <wp:effectExtent l="19050" t="19050" r="19050" b="28575"/>
                      <wp:wrapNone/>
                      <wp:docPr id="9658" name="Text Box 6386">
                        <a:extLst xmlns:a="http://schemas.openxmlformats.org/drawingml/2006/main">
                          <a:ext uri="{FF2B5EF4-FFF2-40B4-BE49-F238E27FC236}">
                            <a16:creationId xmlns:a16="http://schemas.microsoft.com/office/drawing/2014/main" id="{00000000-0008-0000-0000-0000B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7C565" id="Text Box 6386" o:spid="_x0000_s1026" type="#_x0000_t202" style="position:absolute;margin-left:0;margin-top:0;width:6pt;height:2.25pt;z-index:25275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3408" behindDoc="0" locked="0" layoutInCell="1" allowOverlap="1" wp14:anchorId="2BD5454F" wp14:editId="5FC6C372">
                      <wp:simplePos x="0" y="0"/>
                      <wp:positionH relativeFrom="column">
                        <wp:posOffset>0</wp:posOffset>
                      </wp:positionH>
                      <wp:positionV relativeFrom="paragraph">
                        <wp:posOffset>0</wp:posOffset>
                      </wp:positionV>
                      <wp:extent cx="76200" cy="28575"/>
                      <wp:effectExtent l="19050" t="19050" r="19050" b="28575"/>
                      <wp:wrapNone/>
                      <wp:docPr id="9659" name="Text Box 6385">
                        <a:extLst xmlns:a="http://schemas.openxmlformats.org/drawingml/2006/main">
                          <a:ext uri="{FF2B5EF4-FFF2-40B4-BE49-F238E27FC236}">
                            <a16:creationId xmlns:a16="http://schemas.microsoft.com/office/drawing/2014/main" id="{00000000-0008-0000-0000-0000B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0B947" id="Text Box 6385" o:spid="_x0000_s1026" type="#_x0000_t202" style="position:absolute;margin-left:0;margin-top:0;width:6pt;height:2.25pt;z-index:2527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4432" behindDoc="0" locked="0" layoutInCell="1" allowOverlap="1" wp14:anchorId="2FD0AC69" wp14:editId="6744DFE0">
                      <wp:simplePos x="0" y="0"/>
                      <wp:positionH relativeFrom="column">
                        <wp:posOffset>0</wp:posOffset>
                      </wp:positionH>
                      <wp:positionV relativeFrom="paragraph">
                        <wp:posOffset>0</wp:posOffset>
                      </wp:positionV>
                      <wp:extent cx="76200" cy="28575"/>
                      <wp:effectExtent l="19050" t="19050" r="19050" b="28575"/>
                      <wp:wrapNone/>
                      <wp:docPr id="9660" name="Text Box 6384">
                        <a:extLst xmlns:a="http://schemas.openxmlformats.org/drawingml/2006/main">
                          <a:ext uri="{FF2B5EF4-FFF2-40B4-BE49-F238E27FC236}">
                            <a16:creationId xmlns:a16="http://schemas.microsoft.com/office/drawing/2014/main" id="{00000000-0008-0000-0000-0000B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B9CFF" id="Text Box 6384" o:spid="_x0000_s1026" type="#_x0000_t202" style="position:absolute;margin-left:0;margin-top:0;width:6pt;height:2.25pt;z-index:2527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5456" behindDoc="0" locked="0" layoutInCell="1" allowOverlap="1" wp14:anchorId="73730146" wp14:editId="584D910E">
                      <wp:simplePos x="0" y="0"/>
                      <wp:positionH relativeFrom="column">
                        <wp:posOffset>0</wp:posOffset>
                      </wp:positionH>
                      <wp:positionV relativeFrom="paragraph">
                        <wp:posOffset>0</wp:posOffset>
                      </wp:positionV>
                      <wp:extent cx="76200" cy="28575"/>
                      <wp:effectExtent l="19050" t="19050" r="19050" b="28575"/>
                      <wp:wrapNone/>
                      <wp:docPr id="9661" name="Text Box 6383">
                        <a:extLst xmlns:a="http://schemas.openxmlformats.org/drawingml/2006/main">
                          <a:ext uri="{FF2B5EF4-FFF2-40B4-BE49-F238E27FC236}">
                            <a16:creationId xmlns:a16="http://schemas.microsoft.com/office/drawing/2014/main" id="{00000000-0008-0000-0000-0000B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3E73C" id="Text Box 6383" o:spid="_x0000_s1026" type="#_x0000_t202" style="position:absolute;margin-left:0;margin-top:0;width:6pt;height:2.25pt;z-index:2527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6480" behindDoc="0" locked="0" layoutInCell="1" allowOverlap="1" wp14:anchorId="1E04BF10" wp14:editId="32C2A984">
                      <wp:simplePos x="0" y="0"/>
                      <wp:positionH relativeFrom="column">
                        <wp:posOffset>0</wp:posOffset>
                      </wp:positionH>
                      <wp:positionV relativeFrom="paragraph">
                        <wp:posOffset>0</wp:posOffset>
                      </wp:positionV>
                      <wp:extent cx="76200" cy="28575"/>
                      <wp:effectExtent l="19050" t="19050" r="19050" b="28575"/>
                      <wp:wrapNone/>
                      <wp:docPr id="9662" name="Text Box 6382">
                        <a:extLst xmlns:a="http://schemas.openxmlformats.org/drawingml/2006/main">
                          <a:ext uri="{FF2B5EF4-FFF2-40B4-BE49-F238E27FC236}">
                            <a16:creationId xmlns:a16="http://schemas.microsoft.com/office/drawing/2014/main" id="{00000000-0008-0000-0000-0000B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ACB24" id="Text Box 6382" o:spid="_x0000_s1026" type="#_x0000_t202" style="position:absolute;margin-left:0;margin-top:0;width:6pt;height:2.25pt;z-index:25275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7504" behindDoc="0" locked="0" layoutInCell="1" allowOverlap="1" wp14:anchorId="37227A31" wp14:editId="70EE0837">
                      <wp:simplePos x="0" y="0"/>
                      <wp:positionH relativeFrom="column">
                        <wp:posOffset>0</wp:posOffset>
                      </wp:positionH>
                      <wp:positionV relativeFrom="paragraph">
                        <wp:posOffset>0</wp:posOffset>
                      </wp:positionV>
                      <wp:extent cx="76200" cy="28575"/>
                      <wp:effectExtent l="19050" t="19050" r="19050" b="28575"/>
                      <wp:wrapNone/>
                      <wp:docPr id="9663" name="Text Box 6381">
                        <a:extLst xmlns:a="http://schemas.openxmlformats.org/drawingml/2006/main">
                          <a:ext uri="{FF2B5EF4-FFF2-40B4-BE49-F238E27FC236}">
                            <a16:creationId xmlns:a16="http://schemas.microsoft.com/office/drawing/2014/main" id="{00000000-0008-0000-0000-0000B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2C4E9" id="Text Box 6381" o:spid="_x0000_s1026" type="#_x0000_t202" style="position:absolute;margin-left:0;margin-top:0;width:6pt;height:2.25pt;z-index:25275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8528" behindDoc="0" locked="0" layoutInCell="1" allowOverlap="1" wp14:anchorId="40B6782D" wp14:editId="76BE08F5">
                      <wp:simplePos x="0" y="0"/>
                      <wp:positionH relativeFrom="column">
                        <wp:posOffset>0</wp:posOffset>
                      </wp:positionH>
                      <wp:positionV relativeFrom="paragraph">
                        <wp:posOffset>0</wp:posOffset>
                      </wp:positionV>
                      <wp:extent cx="76200" cy="28575"/>
                      <wp:effectExtent l="19050" t="19050" r="19050" b="28575"/>
                      <wp:wrapNone/>
                      <wp:docPr id="9664" name="Text Box 6380">
                        <a:extLst xmlns:a="http://schemas.openxmlformats.org/drawingml/2006/main">
                          <a:ext uri="{FF2B5EF4-FFF2-40B4-BE49-F238E27FC236}">
                            <a16:creationId xmlns:a16="http://schemas.microsoft.com/office/drawing/2014/main" id="{00000000-0008-0000-0000-0000C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1AF84" id="Text Box 6380" o:spid="_x0000_s1026" type="#_x0000_t202" style="position:absolute;margin-left:0;margin-top:0;width:6pt;height:2.25pt;z-index:25275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59552" behindDoc="0" locked="0" layoutInCell="1" allowOverlap="1" wp14:anchorId="332D300A" wp14:editId="736A9D41">
                      <wp:simplePos x="0" y="0"/>
                      <wp:positionH relativeFrom="column">
                        <wp:posOffset>0</wp:posOffset>
                      </wp:positionH>
                      <wp:positionV relativeFrom="paragraph">
                        <wp:posOffset>0</wp:posOffset>
                      </wp:positionV>
                      <wp:extent cx="76200" cy="28575"/>
                      <wp:effectExtent l="19050" t="19050" r="19050" b="28575"/>
                      <wp:wrapNone/>
                      <wp:docPr id="9665" name="Text Box 6379">
                        <a:extLst xmlns:a="http://schemas.openxmlformats.org/drawingml/2006/main">
                          <a:ext uri="{FF2B5EF4-FFF2-40B4-BE49-F238E27FC236}">
                            <a16:creationId xmlns:a16="http://schemas.microsoft.com/office/drawing/2014/main" id="{00000000-0008-0000-0000-0000C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BCAB7" id="Text Box 6379" o:spid="_x0000_s1026" type="#_x0000_t202" style="position:absolute;margin-left:0;margin-top:0;width:6pt;height:2.25pt;z-index:25275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0576" behindDoc="0" locked="0" layoutInCell="1" allowOverlap="1" wp14:anchorId="6798B35E" wp14:editId="5C1FC95D">
                      <wp:simplePos x="0" y="0"/>
                      <wp:positionH relativeFrom="column">
                        <wp:posOffset>0</wp:posOffset>
                      </wp:positionH>
                      <wp:positionV relativeFrom="paragraph">
                        <wp:posOffset>0</wp:posOffset>
                      </wp:positionV>
                      <wp:extent cx="76200" cy="28575"/>
                      <wp:effectExtent l="19050" t="19050" r="19050" b="28575"/>
                      <wp:wrapNone/>
                      <wp:docPr id="9666" name="Text Box 6378">
                        <a:extLst xmlns:a="http://schemas.openxmlformats.org/drawingml/2006/main">
                          <a:ext uri="{FF2B5EF4-FFF2-40B4-BE49-F238E27FC236}">
                            <a16:creationId xmlns:a16="http://schemas.microsoft.com/office/drawing/2014/main" id="{00000000-0008-0000-0000-0000C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18D96" id="Text Box 6378" o:spid="_x0000_s1026" type="#_x0000_t202" style="position:absolute;margin-left:0;margin-top:0;width:6pt;height:2.25pt;z-index:25276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1600" behindDoc="0" locked="0" layoutInCell="1" allowOverlap="1" wp14:anchorId="6825FEC7" wp14:editId="4A7CCD46">
                      <wp:simplePos x="0" y="0"/>
                      <wp:positionH relativeFrom="column">
                        <wp:posOffset>0</wp:posOffset>
                      </wp:positionH>
                      <wp:positionV relativeFrom="paragraph">
                        <wp:posOffset>0</wp:posOffset>
                      </wp:positionV>
                      <wp:extent cx="76200" cy="28575"/>
                      <wp:effectExtent l="19050" t="19050" r="19050" b="28575"/>
                      <wp:wrapNone/>
                      <wp:docPr id="9667" name="Text Box 6377">
                        <a:extLst xmlns:a="http://schemas.openxmlformats.org/drawingml/2006/main">
                          <a:ext uri="{FF2B5EF4-FFF2-40B4-BE49-F238E27FC236}">
                            <a16:creationId xmlns:a16="http://schemas.microsoft.com/office/drawing/2014/main" id="{00000000-0008-0000-0000-0000C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D654C" id="Text Box 6377" o:spid="_x0000_s1026" type="#_x0000_t202" style="position:absolute;margin-left:0;margin-top:0;width:6pt;height:2.25pt;z-index:25276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2624" behindDoc="0" locked="0" layoutInCell="1" allowOverlap="1" wp14:anchorId="14AC0C23" wp14:editId="30DBE420">
                      <wp:simplePos x="0" y="0"/>
                      <wp:positionH relativeFrom="column">
                        <wp:posOffset>0</wp:posOffset>
                      </wp:positionH>
                      <wp:positionV relativeFrom="paragraph">
                        <wp:posOffset>0</wp:posOffset>
                      </wp:positionV>
                      <wp:extent cx="76200" cy="28575"/>
                      <wp:effectExtent l="19050" t="19050" r="19050" b="28575"/>
                      <wp:wrapNone/>
                      <wp:docPr id="9668" name="Text Box 6376">
                        <a:extLst xmlns:a="http://schemas.openxmlformats.org/drawingml/2006/main">
                          <a:ext uri="{FF2B5EF4-FFF2-40B4-BE49-F238E27FC236}">
                            <a16:creationId xmlns:a16="http://schemas.microsoft.com/office/drawing/2014/main" id="{00000000-0008-0000-0000-0000C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EAC9B" id="Text Box 6376" o:spid="_x0000_s1026" type="#_x0000_t202" style="position:absolute;margin-left:0;margin-top:0;width:6pt;height:2.25pt;z-index:25276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3648" behindDoc="0" locked="0" layoutInCell="1" allowOverlap="1" wp14:anchorId="275A4726" wp14:editId="7ECB7677">
                      <wp:simplePos x="0" y="0"/>
                      <wp:positionH relativeFrom="column">
                        <wp:posOffset>0</wp:posOffset>
                      </wp:positionH>
                      <wp:positionV relativeFrom="paragraph">
                        <wp:posOffset>0</wp:posOffset>
                      </wp:positionV>
                      <wp:extent cx="76200" cy="28575"/>
                      <wp:effectExtent l="19050" t="19050" r="19050" b="28575"/>
                      <wp:wrapNone/>
                      <wp:docPr id="9669" name="Text Box 6375">
                        <a:extLst xmlns:a="http://schemas.openxmlformats.org/drawingml/2006/main">
                          <a:ext uri="{FF2B5EF4-FFF2-40B4-BE49-F238E27FC236}">
                            <a16:creationId xmlns:a16="http://schemas.microsoft.com/office/drawing/2014/main" id="{00000000-0008-0000-0000-0000C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1B357" id="Text Box 6375" o:spid="_x0000_s1026" type="#_x0000_t202" style="position:absolute;margin-left:0;margin-top:0;width:6pt;height:2.25pt;z-index:2527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4672" behindDoc="0" locked="0" layoutInCell="1" allowOverlap="1" wp14:anchorId="4D684BA1" wp14:editId="5E8CA113">
                      <wp:simplePos x="0" y="0"/>
                      <wp:positionH relativeFrom="column">
                        <wp:posOffset>0</wp:posOffset>
                      </wp:positionH>
                      <wp:positionV relativeFrom="paragraph">
                        <wp:posOffset>0</wp:posOffset>
                      </wp:positionV>
                      <wp:extent cx="76200" cy="28575"/>
                      <wp:effectExtent l="19050" t="19050" r="19050" b="28575"/>
                      <wp:wrapNone/>
                      <wp:docPr id="9670" name="Text Box 6374">
                        <a:extLst xmlns:a="http://schemas.openxmlformats.org/drawingml/2006/main">
                          <a:ext uri="{FF2B5EF4-FFF2-40B4-BE49-F238E27FC236}">
                            <a16:creationId xmlns:a16="http://schemas.microsoft.com/office/drawing/2014/main" id="{00000000-0008-0000-0000-0000C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90BC78" id="Text Box 6374" o:spid="_x0000_s1026" type="#_x0000_t202" style="position:absolute;margin-left:0;margin-top:0;width:6pt;height:2.25pt;z-index:25276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5696" behindDoc="0" locked="0" layoutInCell="1" allowOverlap="1" wp14:anchorId="352A3CA0" wp14:editId="540C3AD4">
                      <wp:simplePos x="0" y="0"/>
                      <wp:positionH relativeFrom="column">
                        <wp:posOffset>0</wp:posOffset>
                      </wp:positionH>
                      <wp:positionV relativeFrom="paragraph">
                        <wp:posOffset>0</wp:posOffset>
                      </wp:positionV>
                      <wp:extent cx="76200" cy="28575"/>
                      <wp:effectExtent l="19050" t="19050" r="19050" b="28575"/>
                      <wp:wrapNone/>
                      <wp:docPr id="9671" name="Text Box 6373">
                        <a:extLst xmlns:a="http://schemas.openxmlformats.org/drawingml/2006/main">
                          <a:ext uri="{FF2B5EF4-FFF2-40B4-BE49-F238E27FC236}">
                            <a16:creationId xmlns:a16="http://schemas.microsoft.com/office/drawing/2014/main" id="{00000000-0008-0000-0000-0000C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336E6" id="Text Box 6373" o:spid="_x0000_s1026" type="#_x0000_t202" style="position:absolute;margin-left:0;margin-top:0;width:6pt;height:2.25pt;z-index:25276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6720" behindDoc="0" locked="0" layoutInCell="1" allowOverlap="1" wp14:anchorId="30649780" wp14:editId="7439CA8D">
                      <wp:simplePos x="0" y="0"/>
                      <wp:positionH relativeFrom="column">
                        <wp:posOffset>0</wp:posOffset>
                      </wp:positionH>
                      <wp:positionV relativeFrom="paragraph">
                        <wp:posOffset>0</wp:posOffset>
                      </wp:positionV>
                      <wp:extent cx="76200" cy="28575"/>
                      <wp:effectExtent l="19050" t="19050" r="19050" b="28575"/>
                      <wp:wrapNone/>
                      <wp:docPr id="9672" name="Text Box 6372">
                        <a:extLst xmlns:a="http://schemas.openxmlformats.org/drawingml/2006/main">
                          <a:ext uri="{FF2B5EF4-FFF2-40B4-BE49-F238E27FC236}">
                            <a16:creationId xmlns:a16="http://schemas.microsoft.com/office/drawing/2014/main" id="{00000000-0008-0000-0000-0000C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34CF7" id="Text Box 6372" o:spid="_x0000_s1026" type="#_x0000_t202" style="position:absolute;margin-left:0;margin-top:0;width:6pt;height:2.25pt;z-index:25276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7744" behindDoc="0" locked="0" layoutInCell="1" allowOverlap="1" wp14:anchorId="1E14C705" wp14:editId="681C86DF">
                      <wp:simplePos x="0" y="0"/>
                      <wp:positionH relativeFrom="column">
                        <wp:posOffset>0</wp:posOffset>
                      </wp:positionH>
                      <wp:positionV relativeFrom="paragraph">
                        <wp:posOffset>0</wp:posOffset>
                      </wp:positionV>
                      <wp:extent cx="76200" cy="28575"/>
                      <wp:effectExtent l="19050" t="19050" r="19050" b="28575"/>
                      <wp:wrapNone/>
                      <wp:docPr id="9673" name="Text Box 6371">
                        <a:extLst xmlns:a="http://schemas.openxmlformats.org/drawingml/2006/main">
                          <a:ext uri="{FF2B5EF4-FFF2-40B4-BE49-F238E27FC236}">
                            <a16:creationId xmlns:a16="http://schemas.microsoft.com/office/drawing/2014/main" id="{00000000-0008-0000-0000-0000C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CF430" id="Text Box 6371" o:spid="_x0000_s1026" type="#_x0000_t202" style="position:absolute;margin-left:0;margin-top:0;width:6pt;height:2.25pt;z-index:25276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8768" behindDoc="0" locked="0" layoutInCell="1" allowOverlap="1" wp14:anchorId="1E23C32A" wp14:editId="296EF866">
                      <wp:simplePos x="0" y="0"/>
                      <wp:positionH relativeFrom="column">
                        <wp:posOffset>0</wp:posOffset>
                      </wp:positionH>
                      <wp:positionV relativeFrom="paragraph">
                        <wp:posOffset>0</wp:posOffset>
                      </wp:positionV>
                      <wp:extent cx="76200" cy="28575"/>
                      <wp:effectExtent l="19050" t="19050" r="19050" b="28575"/>
                      <wp:wrapNone/>
                      <wp:docPr id="9674" name="Text Box 6370">
                        <a:extLst xmlns:a="http://schemas.openxmlformats.org/drawingml/2006/main">
                          <a:ext uri="{FF2B5EF4-FFF2-40B4-BE49-F238E27FC236}">
                            <a16:creationId xmlns:a16="http://schemas.microsoft.com/office/drawing/2014/main" id="{00000000-0008-0000-0000-0000C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4DD97" id="Text Box 6370" o:spid="_x0000_s1026" type="#_x0000_t202" style="position:absolute;margin-left:0;margin-top:0;width:6pt;height:2.25pt;z-index:25276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69792" behindDoc="0" locked="0" layoutInCell="1" allowOverlap="1" wp14:anchorId="5D02EC83" wp14:editId="213C1D4D">
                      <wp:simplePos x="0" y="0"/>
                      <wp:positionH relativeFrom="column">
                        <wp:posOffset>0</wp:posOffset>
                      </wp:positionH>
                      <wp:positionV relativeFrom="paragraph">
                        <wp:posOffset>0</wp:posOffset>
                      </wp:positionV>
                      <wp:extent cx="76200" cy="28575"/>
                      <wp:effectExtent l="19050" t="19050" r="19050" b="28575"/>
                      <wp:wrapNone/>
                      <wp:docPr id="9675" name="Text Box 6369">
                        <a:extLst xmlns:a="http://schemas.openxmlformats.org/drawingml/2006/main">
                          <a:ext uri="{FF2B5EF4-FFF2-40B4-BE49-F238E27FC236}">
                            <a16:creationId xmlns:a16="http://schemas.microsoft.com/office/drawing/2014/main" id="{00000000-0008-0000-0000-0000C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4131D" id="Text Box 6369" o:spid="_x0000_s1026" type="#_x0000_t202" style="position:absolute;margin-left:0;margin-top:0;width:6pt;height:2.25pt;z-index:25276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0816" behindDoc="0" locked="0" layoutInCell="1" allowOverlap="1" wp14:anchorId="543837A7" wp14:editId="1A3CC7F3">
                      <wp:simplePos x="0" y="0"/>
                      <wp:positionH relativeFrom="column">
                        <wp:posOffset>0</wp:posOffset>
                      </wp:positionH>
                      <wp:positionV relativeFrom="paragraph">
                        <wp:posOffset>0</wp:posOffset>
                      </wp:positionV>
                      <wp:extent cx="76200" cy="28575"/>
                      <wp:effectExtent l="19050" t="19050" r="19050" b="28575"/>
                      <wp:wrapNone/>
                      <wp:docPr id="9676" name="Text Box 6368">
                        <a:extLst xmlns:a="http://schemas.openxmlformats.org/drawingml/2006/main">
                          <a:ext uri="{FF2B5EF4-FFF2-40B4-BE49-F238E27FC236}">
                            <a16:creationId xmlns:a16="http://schemas.microsoft.com/office/drawing/2014/main" id="{00000000-0008-0000-0000-0000C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3FF15" id="Text Box 6368" o:spid="_x0000_s1026" type="#_x0000_t202" style="position:absolute;margin-left:0;margin-top:0;width:6pt;height:2.25pt;z-index:25277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1840" behindDoc="0" locked="0" layoutInCell="1" allowOverlap="1" wp14:anchorId="0BBBE840" wp14:editId="28CF78DD">
                      <wp:simplePos x="0" y="0"/>
                      <wp:positionH relativeFrom="column">
                        <wp:posOffset>0</wp:posOffset>
                      </wp:positionH>
                      <wp:positionV relativeFrom="paragraph">
                        <wp:posOffset>0</wp:posOffset>
                      </wp:positionV>
                      <wp:extent cx="76200" cy="28575"/>
                      <wp:effectExtent l="19050" t="19050" r="19050" b="28575"/>
                      <wp:wrapNone/>
                      <wp:docPr id="9677" name="Text Box 6367">
                        <a:extLst xmlns:a="http://schemas.openxmlformats.org/drawingml/2006/main">
                          <a:ext uri="{FF2B5EF4-FFF2-40B4-BE49-F238E27FC236}">
                            <a16:creationId xmlns:a16="http://schemas.microsoft.com/office/drawing/2014/main" id="{00000000-0008-0000-0000-0000C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E7D5E" id="Text Box 6367" o:spid="_x0000_s1026" type="#_x0000_t202" style="position:absolute;margin-left:0;margin-top:0;width:6pt;height:2.25pt;z-index:25277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2864" behindDoc="0" locked="0" layoutInCell="1" allowOverlap="1" wp14:anchorId="42C985EA" wp14:editId="3A5C89FB">
                      <wp:simplePos x="0" y="0"/>
                      <wp:positionH relativeFrom="column">
                        <wp:posOffset>0</wp:posOffset>
                      </wp:positionH>
                      <wp:positionV relativeFrom="paragraph">
                        <wp:posOffset>0</wp:posOffset>
                      </wp:positionV>
                      <wp:extent cx="76200" cy="28575"/>
                      <wp:effectExtent l="19050" t="19050" r="19050" b="28575"/>
                      <wp:wrapNone/>
                      <wp:docPr id="9678" name="Text Box 6366">
                        <a:extLst xmlns:a="http://schemas.openxmlformats.org/drawingml/2006/main">
                          <a:ext uri="{FF2B5EF4-FFF2-40B4-BE49-F238E27FC236}">
                            <a16:creationId xmlns:a16="http://schemas.microsoft.com/office/drawing/2014/main" id="{00000000-0008-0000-0000-0000C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5E9BD" id="Text Box 6366" o:spid="_x0000_s1026" type="#_x0000_t202" style="position:absolute;margin-left:0;margin-top:0;width:6pt;height:2.25pt;z-index:25277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3888" behindDoc="0" locked="0" layoutInCell="1" allowOverlap="1" wp14:anchorId="4823315B" wp14:editId="0B2637E8">
                      <wp:simplePos x="0" y="0"/>
                      <wp:positionH relativeFrom="column">
                        <wp:posOffset>0</wp:posOffset>
                      </wp:positionH>
                      <wp:positionV relativeFrom="paragraph">
                        <wp:posOffset>0</wp:posOffset>
                      </wp:positionV>
                      <wp:extent cx="76200" cy="28575"/>
                      <wp:effectExtent l="19050" t="19050" r="19050" b="28575"/>
                      <wp:wrapNone/>
                      <wp:docPr id="9679" name="Text Box 6365">
                        <a:extLst xmlns:a="http://schemas.openxmlformats.org/drawingml/2006/main">
                          <a:ext uri="{FF2B5EF4-FFF2-40B4-BE49-F238E27FC236}">
                            <a16:creationId xmlns:a16="http://schemas.microsoft.com/office/drawing/2014/main" id="{00000000-0008-0000-0000-0000C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80C12" id="Text Box 6365" o:spid="_x0000_s1026" type="#_x0000_t202" style="position:absolute;margin-left:0;margin-top:0;width:6pt;height:2.25pt;z-index:25277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4912" behindDoc="0" locked="0" layoutInCell="1" allowOverlap="1" wp14:anchorId="0929579D" wp14:editId="543B6AF7">
                      <wp:simplePos x="0" y="0"/>
                      <wp:positionH relativeFrom="column">
                        <wp:posOffset>0</wp:posOffset>
                      </wp:positionH>
                      <wp:positionV relativeFrom="paragraph">
                        <wp:posOffset>0</wp:posOffset>
                      </wp:positionV>
                      <wp:extent cx="76200" cy="28575"/>
                      <wp:effectExtent l="19050" t="19050" r="19050" b="28575"/>
                      <wp:wrapNone/>
                      <wp:docPr id="9680" name="Text Box 6364">
                        <a:extLst xmlns:a="http://schemas.openxmlformats.org/drawingml/2006/main">
                          <a:ext uri="{FF2B5EF4-FFF2-40B4-BE49-F238E27FC236}">
                            <a16:creationId xmlns:a16="http://schemas.microsoft.com/office/drawing/2014/main" id="{00000000-0008-0000-0000-0000D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479AD1" id="Text Box 6364" o:spid="_x0000_s1026" type="#_x0000_t202" style="position:absolute;margin-left:0;margin-top:0;width:6pt;height:2.25pt;z-index:25277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5936" behindDoc="0" locked="0" layoutInCell="1" allowOverlap="1" wp14:anchorId="1212D690" wp14:editId="06835B9A">
                      <wp:simplePos x="0" y="0"/>
                      <wp:positionH relativeFrom="column">
                        <wp:posOffset>0</wp:posOffset>
                      </wp:positionH>
                      <wp:positionV relativeFrom="paragraph">
                        <wp:posOffset>0</wp:posOffset>
                      </wp:positionV>
                      <wp:extent cx="76200" cy="28575"/>
                      <wp:effectExtent l="19050" t="19050" r="19050" b="28575"/>
                      <wp:wrapNone/>
                      <wp:docPr id="9681" name="Text Box 6363">
                        <a:extLst xmlns:a="http://schemas.openxmlformats.org/drawingml/2006/main">
                          <a:ext uri="{FF2B5EF4-FFF2-40B4-BE49-F238E27FC236}">
                            <a16:creationId xmlns:a16="http://schemas.microsoft.com/office/drawing/2014/main" id="{00000000-0008-0000-0000-0000D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E00BA" id="Text Box 6363" o:spid="_x0000_s1026" type="#_x0000_t202" style="position:absolute;margin-left:0;margin-top:0;width:6pt;height:2.25pt;z-index:25277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6960" behindDoc="0" locked="0" layoutInCell="1" allowOverlap="1" wp14:anchorId="77BE1273" wp14:editId="785DDC90">
                      <wp:simplePos x="0" y="0"/>
                      <wp:positionH relativeFrom="column">
                        <wp:posOffset>0</wp:posOffset>
                      </wp:positionH>
                      <wp:positionV relativeFrom="paragraph">
                        <wp:posOffset>0</wp:posOffset>
                      </wp:positionV>
                      <wp:extent cx="76200" cy="28575"/>
                      <wp:effectExtent l="19050" t="19050" r="19050" b="28575"/>
                      <wp:wrapNone/>
                      <wp:docPr id="9682" name="Text Box 6362">
                        <a:extLst xmlns:a="http://schemas.openxmlformats.org/drawingml/2006/main">
                          <a:ext uri="{FF2B5EF4-FFF2-40B4-BE49-F238E27FC236}">
                            <a16:creationId xmlns:a16="http://schemas.microsoft.com/office/drawing/2014/main" id="{00000000-0008-0000-0000-0000D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78F52" id="Text Box 6362" o:spid="_x0000_s1026" type="#_x0000_t202" style="position:absolute;margin-left:0;margin-top:0;width:6pt;height:2.25pt;z-index:25277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7984" behindDoc="0" locked="0" layoutInCell="1" allowOverlap="1" wp14:anchorId="51D6B233" wp14:editId="43E3744D">
                      <wp:simplePos x="0" y="0"/>
                      <wp:positionH relativeFrom="column">
                        <wp:posOffset>0</wp:posOffset>
                      </wp:positionH>
                      <wp:positionV relativeFrom="paragraph">
                        <wp:posOffset>0</wp:posOffset>
                      </wp:positionV>
                      <wp:extent cx="76200" cy="28575"/>
                      <wp:effectExtent l="19050" t="19050" r="19050" b="28575"/>
                      <wp:wrapNone/>
                      <wp:docPr id="9683" name="Text Box 6361">
                        <a:extLst xmlns:a="http://schemas.openxmlformats.org/drawingml/2006/main">
                          <a:ext uri="{FF2B5EF4-FFF2-40B4-BE49-F238E27FC236}">
                            <a16:creationId xmlns:a16="http://schemas.microsoft.com/office/drawing/2014/main" id="{00000000-0008-0000-0000-0000D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29F1A" id="Text Box 6361" o:spid="_x0000_s1026" type="#_x0000_t202" style="position:absolute;margin-left:0;margin-top:0;width:6pt;height:2.25pt;z-index:25277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79008" behindDoc="0" locked="0" layoutInCell="1" allowOverlap="1" wp14:anchorId="347F2213" wp14:editId="07F18EB5">
                      <wp:simplePos x="0" y="0"/>
                      <wp:positionH relativeFrom="column">
                        <wp:posOffset>0</wp:posOffset>
                      </wp:positionH>
                      <wp:positionV relativeFrom="paragraph">
                        <wp:posOffset>0</wp:posOffset>
                      </wp:positionV>
                      <wp:extent cx="76200" cy="28575"/>
                      <wp:effectExtent l="19050" t="19050" r="19050" b="28575"/>
                      <wp:wrapNone/>
                      <wp:docPr id="9684" name="Text Box 6360">
                        <a:extLst xmlns:a="http://schemas.openxmlformats.org/drawingml/2006/main">
                          <a:ext uri="{FF2B5EF4-FFF2-40B4-BE49-F238E27FC236}">
                            <a16:creationId xmlns:a16="http://schemas.microsoft.com/office/drawing/2014/main" id="{00000000-0008-0000-0000-0000D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C372B" id="Text Box 6360" o:spid="_x0000_s1026" type="#_x0000_t202" style="position:absolute;margin-left:0;margin-top:0;width:6pt;height:2.25pt;z-index:25277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0032" behindDoc="0" locked="0" layoutInCell="1" allowOverlap="1" wp14:anchorId="0C4AFAB0" wp14:editId="58FC7C56">
                      <wp:simplePos x="0" y="0"/>
                      <wp:positionH relativeFrom="column">
                        <wp:posOffset>0</wp:posOffset>
                      </wp:positionH>
                      <wp:positionV relativeFrom="paragraph">
                        <wp:posOffset>0</wp:posOffset>
                      </wp:positionV>
                      <wp:extent cx="76200" cy="28575"/>
                      <wp:effectExtent l="19050" t="19050" r="19050" b="28575"/>
                      <wp:wrapNone/>
                      <wp:docPr id="9685" name="Text Box 6359">
                        <a:extLst xmlns:a="http://schemas.openxmlformats.org/drawingml/2006/main">
                          <a:ext uri="{FF2B5EF4-FFF2-40B4-BE49-F238E27FC236}">
                            <a16:creationId xmlns:a16="http://schemas.microsoft.com/office/drawing/2014/main" id="{00000000-0008-0000-0000-0000D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079B3" id="Text Box 6359" o:spid="_x0000_s1026" type="#_x0000_t202" style="position:absolute;margin-left:0;margin-top:0;width:6pt;height:2.25pt;z-index:25278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1056" behindDoc="0" locked="0" layoutInCell="1" allowOverlap="1" wp14:anchorId="337FE5DD" wp14:editId="693ACD20">
                      <wp:simplePos x="0" y="0"/>
                      <wp:positionH relativeFrom="column">
                        <wp:posOffset>0</wp:posOffset>
                      </wp:positionH>
                      <wp:positionV relativeFrom="paragraph">
                        <wp:posOffset>0</wp:posOffset>
                      </wp:positionV>
                      <wp:extent cx="76200" cy="28575"/>
                      <wp:effectExtent l="19050" t="19050" r="19050" b="28575"/>
                      <wp:wrapNone/>
                      <wp:docPr id="9686" name="Text Box 6358">
                        <a:extLst xmlns:a="http://schemas.openxmlformats.org/drawingml/2006/main">
                          <a:ext uri="{FF2B5EF4-FFF2-40B4-BE49-F238E27FC236}">
                            <a16:creationId xmlns:a16="http://schemas.microsoft.com/office/drawing/2014/main" id="{00000000-0008-0000-0000-0000D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DCBACB" id="Text Box 6358" o:spid="_x0000_s1026" type="#_x0000_t202" style="position:absolute;margin-left:0;margin-top:0;width:6pt;height:2.25pt;z-index:25278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2080" behindDoc="0" locked="0" layoutInCell="1" allowOverlap="1" wp14:anchorId="4CA22467" wp14:editId="0FDC3552">
                      <wp:simplePos x="0" y="0"/>
                      <wp:positionH relativeFrom="column">
                        <wp:posOffset>0</wp:posOffset>
                      </wp:positionH>
                      <wp:positionV relativeFrom="paragraph">
                        <wp:posOffset>0</wp:posOffset>
                      </wp:positionV>
                      <wp:extent cx="76200" cy="28575"/>
                      <wp:effectExtent l="19050" t="19050" r="19050" b="28575"/>
                      <wp:wrapNone/>
                      <wp:docPr id="9687" name="Text Box 6357">
                        <a:extLst xmlns:a="http://schemas.openxmlformats.org/drawingml/2006/main">
                          <a:ext uri="{FF2B5EF4-FFF2-40B4-BE49-F238E27FC236}">
                            <a16:creationId xmlns:a16="http://schemas.microsoft.com/office/drawing/2014/main" id="{00000000-0008-0000-0000-0000D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B071D" id="Text Box 6357" o:spid="_x0000_s1026" type="#_x0000_t202" style="position:absolute;margin-left:0;margin-top:0;width:6pt;height:2.25pt;z-index:25278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3104" behindDoc="0" locked="0" layoutInCell="1" allowOverlap="1" wp14:anchorId="035B6A73" wp14:editId="0DF64576">
                      <wp:simplePos x="0" y="0"/>
                      <wp:positionH relativeFrom="column">
                        <wp:posOffset>0</wp:posOffset>
                      </wp:positionH>
                      <wp:positionV relativeFrom="paragraph">
                        <wp:posOffset>0</wp:posOffset>
                      </wp:positionV>
                      <wp:extent cx="76200" cy="28575"/>
                      <wp:effectExtent l="19050" t="19050" r="19050" b="28575"/>
                      <wp:wrapNone/>
                      <wp:docPr id="9688" name="Text Box 6356">
                        <a:extLst xmlns:a="http://schemas.openxmlformats.org/drawingml/2006/main">
                          <a:ext uri="{FF2B5EF4-FFF2-40B4-BE49-F238E27FC236}">
                            <a16:creationId xmlns:a16="http://schemas.microsoft.com/office/drawing/2014/main" id="{00000000-0008-0000-0000-0000D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9DD49" id="Text Box 6356" o:spid="_x0000_s1026" type="#_x0000_t202" style="position:absolute;margin-left:0;margin-top:0;width:6pt;height:2.25pt;z-index:25278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4128" behindDoc="0" locked="0" layoutInCell="1" allowOverlap="1" wp14:anchorId="650F67E3" wp14:editId="3BD37BF6">
                      <wp:simplePos x="0" y="0"/>
                      <wp:positionH relativeFrom="column">
                        <wp:posOffset>0</wp:posOffset>
                      </wp:positionH>
                      <wp:positionV relativeFrom="paragraph">
                        <wp:posOffset>0</wp:posOffset>
                      </wp:positionV>
                      <wp:extent cx="76200" cy="28575"/>
                      <wp:effectExtent l="19050" t="19050" r="19050" b="28575"/>
                      <wp:wrapNone/>
                      <wp:docPr id="9689" name="Text Box 6355">
                        <a:extLst xmlns:a="http://schemas.openxmlformats.org/drawingml/2006/main">
                          <a:ext uri="{FF2B5EF4-FFF2-40B4-BE49-F238E27FC236}">
                            <a16:creationId xmlns:a16="http://schemas.microsoft.com/office/drawing/2014/main" id="{00000000-0008-0000-0000-0000D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22A4F" id="Text Box 6355" o:spid="_x0000_s1026" type="#_x0000_t202" style="position:absolute;margin-left:0;margin-top:0;width:6pt;height:2.25pt;z-index:25278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5152" behindDoc="0" locked="0" layoutInCell="1" allowOverlap="1" wp14:anchorId="1B114C74" wp14:editId="3B4759C5">
                      <wp:simplePos x="0" y="0"/>
                      <wp:positionH relativeFrom="column">
                        <wp:posOffset>0</wp:posOffset>
                      </wp:positionH>
                      <wp:positionV relativeFrom="paragraph">
                        <wp:posOffset>0</wp:posOffset>
                      </wp:positionV>
                      <wp:extent cx="76200" cy="28575"/>
                      <wp:effectExtent l="19050" t="19050" r="19050" b="28575"/>
                      <wp:wrapNone/>
                      <wp:docPr id="9690" name="Text Box 6354">
                        <a:extLst xmlns:a="http://schemas.openxmlformats.org/drawingml/2006/main">
                          <a:ext uri="{FF2B5EF4-FFF2-40B4-BE49-F238E27FC236}">
                            <a16:creationId xmlns:a16="http://schemas.microsoft.com/office/drawing/2014/main" id="{00000000-0008-0000-0000-0000D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A14A2" id="Text Box 6354" o:spid="_x0000_s1026" type="#_x0000_t202" style="position:absolute;margin-left:0;margin-top:0;width:6pt;height:2.25pt;z-index:25278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6176" behindDoc="0" locked="0" layoutInCell="1" allowOverlap="1" wp14:anchorId="01AEC195" wp14:editId="3B4BA665">
                      <wp:simplePos x="0" y="0"/>
                      <wp:positionH relativeFrom="column">
                        <wp:posOffset>0</wp:posOffset>
                      </wp:positionH>
                      <wp:positionV relativeFrom="paragraph">
                        <wp:posOffset>0</wp:posOffset>
                      </wp:positionV>
                      <wp:extent cx="76200" cy="28575"/>
                      <wp:effectExtent l="19050" t="19050" r="19050" b="28575"/>
                      <wp:wrapNone/>
                      <wp:docPr id="9691" name="Text Box 6353">
                        <a:extLst xmlns:a="http://schemas.openxmlformats.org/drawingml/2006/main">
                          <a:ext uri="{FF2B5EF4-FFF2-40B4-BE49-F238E27FC236}">
                            <a16:creationId xmlns:a16="http://schemas.microsoft.com/office/drawing/2014/main" id="{00000000-0008-0000-0000-0000D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8830E" id="Text Box 6353" o:spid="_x0000_s1026" type="#_x0000_t202" style="position:absolute;margin-left:0;margin-top:0;width:6pt;height:2.25pt;z-index:25278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7200" behindDoc="0" locked="0" layoutInCell="1" allowOverlap="1" wp14:anchorId="28451087" wp14:editId="603B43A3">
                      <wp:simplePos x="0" y="0"/>
                      <wp:positionH relativeFrom="column">
                        <wp:posOffset>0</wp:posOffset>
                      </wp:positionH>
                      <wp:positionV relativeFrom="paragraph">
                        <wp:posOffset>0</wp:posOffset>
                      </wp:positionV>
                      <wp:extent cx="76200" cy="28575"/>
                      <wp:effectExtent l="19050" t="19050" r="19050" b="28575"/>
                      <wp:wrapNone/>
                      <wp:docPr id="9692" name="Text Box 6352">
                        <a:extLst xmlns:a="http://schemas.openxmlformats.org/drawingml/2006/main">
                          <a:ext uri="{FF2B5EF4-FFF2-40B4-BE49-F238E27FC236}">
                            <a16:creationId xmlns:a16="http://schemas.microsoft.com/office/drawing/2014/main" id="{00000000-0008-0000-0000-0000D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431EF" id="Text Box 6352" o:spid="_x0000_s1026" type="#_x0000_t202" style="position:absolute;margin-left:0;margin-top:0;width:6pt;height:2.25pt;z-index:25278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8224" behindDoc="0" locked="0" layoutInCell="1" allowOverlap="1" wp14:anchorId="7C97C2A4" wp14:editId="5C9EA0FA">
                      <wp:simplePos x="0" y="0"/>
                      <wp:positionH relativeFrom="column">
                        <wp:posOffset>0</wp:posOffset>
                      </wp:positionH>
                      <wp:positionV relativeFrom="paragraph">
                        <wp:posOffset>0</wp:posOffset>
                      </wp:positionV>
                      <wp:extent cx="76200" cy="28575"/>
                      <wp:effectExtent l="19050" t="19050" r="19050" b="28575"/>
                      <wp:wrapNone/>
                      <wp:docPr id="9693" name="Text Box 6351">
                        <a:extLst xmlns:a="http://schemas.openxmlformats.org/drawingml/2006/main">
                          <a:ext uri="{FF2B5EF4-FFF2-40B4-BE49-F238E27FC236}">
                            <a16:creationId xmlns:a16="http://schemas.microsoft.com/office/drawing/2014/main" id="{00000000-0008-0000-0000-0000D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C811D" id="Text Box 6351" o:spid="_x0000_s1026" type="#_x0000_t202" style="position:absolute;margin-left:0;margin-top:0;width:6pt;height:2.25pt;z-index:2527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89248" behindDoc="0" locked="0" layoutInCell="1" allowOverlap="1" wp14:anchorId="6512F5E0" wp14:editId="4C926BB7">
                      <wp:simplePos x="0" y="0"/>
                      <wp:positionH relativeFrom="column">
                        <wp:posOffset>0</wp:posOffset>
                      </wp:positionH>
                      <wp:positionV relativeFrom="paragraph">
                        <wp:posOffset>0</wp:posOffset>
                      </wp:positionV>
                      <wp:extent cx="76200" cy="28575"/>
                      <wp:effectExtent l="19050" t="19050" r="19050" b="28575"/>
                      <wp:wrapNone/>
                      <wp:docPr id="9694" name="Text Box 6350">
                        <a:extLst xmlns:a="http://schemas.openxmlformats.org/drawingml/2006/main">
                          <a:ext uri="{FF2B5EF4-FFF2-40B4-BE49-F238E27FC236}">
                            <a16:creationId xmlns:a16="http://schemas.microsoft.com/office/drawing/2014/main" id="{00000000-0008-0000-0000-0000D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6B5D2" id="Text Box 6350" o:spid="_x0000_s1026" type="#_x0000_t202" style="position:absolute;margin-left:0;margin-top:0;width:6pt;height:2.25pt;z-index:2527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0272" behindDoc="0" locked="0" layoutInCell="1" allowOverlap="1" wp14:anchorId="236F8C96" wp14:editId="283B1D9B">
                      <wp:simplePos x="0" y="0"/>
                      <wp:positionH relativeFrom="column">
                        <wp:posOffset>0</wp:posOffset>
                      </wp:positionH>
                      <wp:positionV relativeFrom="paragraph">
                        <wp:posOffset>0</wp:posOffset>
                      </wp:positionV>
                      <wp:extent cx="76200" cy="28575"/>
                      <wp:effectExtent l="19050" t="19050" r="19050" b="28575"/>
                      <wp:wrapNone/>
                      <wp:docPr id="9695" name="Text Box 6349">
                        <a:extLst xmlns:a="http://schemas.openxmlformats.org/drawingml/2006/main">
                          <a:ext uri="{FF2B5EF4-FFF2-40B4-BE49-F238E27FC236}">
                            <a16:creationId xmlns:a16="http://schemas.microsoft.com/office/drawing/2014/main" id="{00000000-0008-0000-0000-0000D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45A1C" id="Text Box 6349" o:spid="_x0000_s1026" type="#_x0000_t202" style="position:absolute;margin-left:0;margin-top:0;width:6pt;height:2.25pt;z-index:25279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1296" behindDoc="0" locked="0" layoutInCell="1" allowOverlap="1" wp14:anchorId="097113CA" wp14:editId="7EEB79C7">
                      <wp:simplePos x="0" y="0"/>
                      <wp:positionH relativeFrom="column">
                        <wp:posOffset>0</wp:posOffset>
                      </wp:positionH>
                      <wp:positionV relativeFrom="paragraph">
                        <wp:posOffset>0</wp:posOffset>
                      </wp:positionV>
                      <wp:extent cx="76200" cy="28575"/>
                      <wp:effectExtent l="19050" t="19050" r="19050" b="28575"/>
                      <wp:wrapNone/>
                      <wp:docPr id="9696" name="Text Box 6348">
                        <a:extLst xmlns:a="http://schemas.openxmlformats.org/drawingml/2006/main">
                          <a:ext uri="{FF2B5EF4-FFF2-40B4-BE49-F238E27FC236}">
                            <a16:creationId xmlns:a16="http://schemas.microsoft.com/office/drawing/2014/main" id="{00000000-0008-0000-0000-0000E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46DEB" id="Text Box 6348" o:spid="_x0000_s1026" type="#_x0000_t202" style="position:absolute;margin-left:0;margin-top:0;width:6pt;height:2.25pt;z-index:2527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2320" behindDoc="0" locked="0" layoutInCell="1" allowOverlap="1" wp14:anchorId="5210CFD3" wp14:editId="2AABC985">
                      <wp:simplePos x="0" y="0"/>
                      <wp:positionH relativeFrom="column">
                        <wp:posOffset>0</wp:posOffset>
                      </wp:positionH>
                      <wp:positionV relativeFrom="paragraph">
                        <wp:posOffset>0</wp:posOffset>
                      </wp:positionV>
                      <wp:extent cx="76200" cy="28575"/>
                      <wp:effectExtent l="19050" t="19050" r="19050" b="28575"/>
                      <wp:wrapNone/>
                      <wp:docPr id="9697" name="Text Box 6347">
                        <a:extLst xmlns:a="http://schemas.openxmlformats.org/drawingml/2006/main">
                          <a:ext uri="{FF2B5EF4-FFF2-40B4-BE49-F238E27FC236}">
                            <a16:creationId xmlns:a16="http://schemas.microsoft.com/office/drawing/2014/main" id="{00000000-0008-0000-0000-0000E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A6E327" id="Text Box 6347" o:spid="_x0000_s1026" type="#_x0000_t202" style="position:absolute;margin-left:0;margin-top:0;width:6pt;height:2.25pt;z-index:25279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3344" behindDoc="0" locked="0" layoutInCell="1" allowOverlap="1" wp14:anchorId="6A01A844" wp14:editId="1B5EC178">
                      <wp:simplePos x="0" y="0"/>
                      <wp:positionH relativeFrom="column">
                        <wp:posOffset>0</wp:posOffset>
                      </wp:positionH>
                      <wp:positionV relativeFrom="paragraph">
                        <wp:posOffset>0</wp:posOffset>
                      </wp:positionV>
                      <wp:extent cx="76200" cy="28575"/>
                      <wp:effectExtent l="19050" t="19050" r="19050" b="28575"/>
                      <wp:wrapNone/>
                      <wp:docPr id="9698" name="Text Box 6346">
                        <a:extLst xmlns:a="http://schemas.openxmlformats.org/drawingml/2006/main">
                          <a:ext uri="{FF2B5EF4-FFF2-40B4-BE49-F238E27FC236}">
                            <a16:creationId xmlns:a16="http://schemas.microsoft.com/office/drawing/2014/main" id="{00000000-0008-0000-0000-0000E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39E14B" id="Text Box 6346" o:spid="_x0000_s1026" type="#_x0000_t202" style="position:absolute;margin-left:0;margin-top:0;width:6pt;height:2.25pt;z-index:25279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4368" behindDoc="0" locked="0" layoutInCell="1" allowOverlap="1" wp14:anchorId="5CA13801" wp14:editId="1D30DD61">
                      <wp:simplePos x="0" y="0"/>
                      <wp:positionH relativeFrom="column">
                        <wp:posOffset>0</wp:posOffset>
                      </wp:positionH>
                      <wp:positionV relativeFrom="paragraph">
                        <wp:posOffset>0</wp:posOffset>
                      </wp:positionV>
                      <wp:extent cx="76200" cy="28575"/>
                      <wp:effectExtent l="19050" t="19050" r="19050" b="28575"/>
                      <wp:wrapNone/>
                      <wp:docPr id="9699" name="Text Box 6345">
                        <a:extLst xmlns:a="http://schemas.openxmlformats.org/drawingml/2006/main">
                          <a:ext uri="{FF2B5EF4-FFF2-40B4-BE49-F238E27FC236}">
                            <a16:creationId xmlns:a16="http://schemas.microsoft.com/office/drawing/2014/main" id="{00000000-0008-0000-0000-0000E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A57FF" id="Text Box 6345" o:spid="_x0000_s1026" type="#_x0000_t202" style="position:absolute;margin-left:0;margin-top:0;width:6pt;height:2.25pt;z-index:25279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5392" behindDoc="0" locked="0" layoutInCell="1" allowOverlap="1" wp14:anchorId="2FEE6F82" wp14:editId="76A9A255">
                      <wp:simplePos x="0" y="0"/>
                      <wp:positionH relativeFrom="column">
                        <wp:posOffset>0</wp:posOffset>
                      </wp:positionH>
                      <wp:positionV relativeFrom="paragraph">
                        <wp:posOffset>0</wp:posOffset>
                      </wp:positionV>
                      <wp:extent cx="76200" cy="28575"/>
                      <wp:effectExtent l="19050" t="19050" r="19050" b="28575"/>
                      <wp:wrapNone/>
                      <wp:docPr id="9700" name="Text Box 6344">
                        <a:extLst xmlns:a="http://schemas.openxmlformats.org/drawingml/2006/main">
                          <a:ext uri="{FF2B5EF4-FFF2-40B4-BE49-F238E27FC236}">
                            <a16:creationId xmlns:a16="http://schemas.microsoft.com/office/drawing/2014/main" id="{00000000-0008-0000-0000-0000E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327B4" id="Text Box 6344" o:spid="_x0000_s1026" type="#_x0000_t202" style="position:absolute;margin-left:0;margin-top:0;width:6pt;height:2.25pt;z-index:2527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6416" behindDoc="0" locked="0" layoutInCell="1" allowOverlap="1" wp14:anchorId="69388C57" wp14:editId="64C59DBF">
                      <wp:simplePos x="0" y="0"/>
                      <wp:positionH relativeFrom="column">
                        <wp:posOffset>0</wp:posOffset>
                      </wp:positionH>
                      <wp:positionV relativeFrom="paragraph">
                        <wp:posOffset>0</wp:posOffset>
                      </wp:positionV>
                      <wp:extent cx="76200" cy="28575"/>
                      <wp:effectExtent l="19050" t="19050" r="19050" b="28575"/>
                      <wp:wrapNone/>
                      <wp:docPr id="9701" name="Text Box 6343">
                        <a:extLst xmlns:a="http://schemas.openxmlformats.org/drawingml/2006/main">
                          <a:ext uri="{FF2B5EF4-FFF2-40B4-BE49-F238E27FC236}">
                            <a16:creationId xmlns:a16="http://schemas.microsoft.com/office/drawing/2014/main" id="{00000000-0008-0000-0000-0000E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F4ADFC" id="Text Box 6343" o:spid="_x0000_s1026" type="#_x0000_t202" style="position:absolute;margin-left:0;margin-top:0;width:6pt;height:2.25pt;z-index:25279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7440" behindDoc="0" locked="0" layoutInCell="1" allowOverlap="1" wp14:anchorId="396CD5B3" wp14:editId="0C41A6CB">
                      <wp:simplePos x="0" y="0"/>
                      <wp:positionH relativeFrom="column">
                        <wp:posOffset>0</wp:posOffset>
                      </wp:positionH>
                      <wp:positionV relativeFrom="paragraph">
                        <wp:posOffset>0</wp:posOffset>
                      </wp:positionV>
                      <wp:extent cx="76200" cy="28575"/>
                      <wp:effectExtent l="19050" t="19050" r="19050" b="28575"/>
                      <wp:wrapNone/>
                      <wp:docPr id="9702" name="Text Box 6342">
                        <a:extLst xmlns:a="http://schemas.openxmlformats.org/drawingml/2006/main">
                          <a:ext uri="{FF2B5EF4-FFF2-40B4-BE49-F238E27FC236}">
                            <a16:creationId xmlns:a16="http://schemas.microsoft.com/office/drawing/2014/main" id="{00000000-0008-0000-0000-0000E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82B64" id="Text Box 6342" o:spid="_x0000_s1026" type="#_x0000_t202" style="position:absolute;margin-left:0;margin-top:0;width:6pt;height:2.25pt;z-index:25279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8464" behindDoc="0" locked="0" layoutInCell="1" allowOverlap="1" wp14:anchorId="1F4F03AE" wp14:editId="4DA87DA1">
                      <wp:simplePos x="0" y="0"/>
                      <wp:positionH relativeFrom="column">
                        <wp:posOffset>0</wp:posOffset>
                      </wp:positionH>
                      <wp:positionV relativeFrom="paragraph">
                        <wp:posOffset>0</wp:posOffset>
                      </wp:positionV>
                      <wp:extent cx="76200" cy="28575"/>
                      <wp:effectExtent l="19050" t="19050" r="19050" b="28575"/>
                      <wp:wrapNone/>
                      <wp:docPr id="9703" name="Text Box 6341">
                        <a:extLst xmlns:a="http://schemas.openxmlformats.org/drawingml/2006/main">
                          <a:ext uri="{FF2B5EF4-FFF2-40B4-BE49-F238E27FC236}">
                            <a16:creationId xmlns:a16="http://schemas.microsoft.com/office/drawing/2014/main" id="{00000000-0008-0000-0000-0000E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FC3C5" id="Text Box 6341" o:spid="_x0000_s1026" type="#_x0000_t202" style="position:absolute;margin-left:0;margin-top:0;width:6pt;height:2.25pt;z-index:25279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799488" behindDoc="0" locked="0" layoutInCell="1" allowOverlap="1" wp14:anchorId="354CE0E9" wp14:editId="53E8790E">
                      <wp:simplePos x="0" y="0"/>
                      <wp:positionH relativeFrom="column">
                        <wp:posOffset>0</wp:posOffset>
                      </wp:positionH>
                      <wp:positionV relativeFrom="paragraph">
                        <wp:posOffset>0</wp:posOffset>
                      </wp:positionV>
                      <wp:extent cx="76200" cy="28575"/>
                      <wp:effectExtent l="19050" t="19050" r="19050" b="28575"/>
                      <wp:wrapNone/>
                      <wp:docPr id="9704" name="Text Box 6340">
                        <a:extLst xmlns:a="http://schemas.openxmlformats.org/drawingml/2006/main">
                          <a:ext uri="{FF2B5EF4-FFF2-40B4-BE49-F238E27FC236}">
                            <a16:creationId xmlns:a16="http://schemas.microsoft.com/office/drawing/2014/main" id="{00000000-0008-0000-0000-0000E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9D2D2" id="Text Box 6340" o:spid="_x0000_s1026" type="#_x0000_t202" style="position:absolute;margin-left:0;margin-top:0;width:6pt;height:2.25pt;z-index:25279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0512" behindDoc="0" locked="0" layoutInCell="1" allowOverlap="1" wp14:anchorId="615D150C" wp14:editId="1878F9B0">
                      <wp:simplePos x="0" y="0"/>
                      <wp:positionH relativeFrom="column">
                        <wp:posOffset>0</wp:posOffset>
                      </wp:positionH>
                      <wp:positionV relativeFrom="paragraph">
                        <wp:posOffset>0</wp:posOffset>
                      </wp:positionV>
                      <wp:extent cx="76200" cy="28575"/>
                      <wp:effectExtent l="19050" t="19050" r="19050" b="28575"/>
                      <wp:wrapNone/>
                      <wp:docPr id="9705" name="Text Box 6339">
                        <a:extLst xmlns:a="http://schemas.openxmlformats.org/drawingml/2006/main">
                          <a:ext uri="{FF2B5EF4-FFF2-40B4-BE49-F238E27FC236}">
                            <a16:creationId xmlns:a16="http://schemas.microsoft.com/office/drawing/2014/main" id="{00000000-0008-0000-0000-0000E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C79C6B" id="Text Box 6339" o:spid="_x0000_s1026" type="#_x0000_t202" style="position:absolute;margin-left:0;margin-top:0;width:6pt;height:2.25pt;z-index:25280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1536" behindDoc="0" locked="0" layoutInCell="1" allowOverlap="1" wp14:anchorId="4AFD555C" wp14:editId="740F821E">
                      <wp:simplePos x="0" y="0"/>
                      <wp:positionH relativeFrom="column">
                        <wp:posOffset>0</wp:posOffset>
                      </wp:positionH>
                      <wp:positionV relativeFrom="paragraph">
                        <wp:posOffset>0</wp:posOffset>
                      </wp:positionV>
                      <wp:extent cx="76200" cy="28575"/>
                      <wp:effectExtent l="19050" t="19050" r="19050" b="28575"/>
                      <wp:wrapNone/>
                      <wp:docPr id="9706" name="Text Box 6338">
                        <a:extLst xmlns:a="http://schemas.openxmlformats.org/drawingml/2006/main">
                          <a:ext uri="{FF2B5EF4-FFF2-40B4-BE49-F238E27FC236}">
                            <a16:creationId xmlns:a16="http://schemas.microsoft.com/office/drawing/2014/main" id="{00000000-0008-0000-0000-0000E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120B3" id="Text Box 6338" o:spid="_x0000_s1026" type="#_x0000_t202" style="position:absolute;margin-left:0;margin-top:0;width:6pt;height:2.25pt;z-index:25280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2560" behindDoc="0" locked="0" layoutInCell="1" allowOverlap="1" wp14:anchorId="73C088C1" wp14:editId="11FFA70C">
                      <wp:simplePos x="0" y="0"/>
                      <wp:positionH relativeFrom="column">
                        <wp:posOffset>0</wp:posOffset>
                      </wp:positionH>
                      <wp:positionV relativeFrom="paragraph">
                        <wp:posOffset>0</wp:posOffset>
                      </wp:positionV>
                      <wp:extent cx="76200" cy="28575"/>
                      <wp:effectExtent l="19050" t="19050" r="19050" b="28575"/>
                      <wp:wrapNone/>
                      <wp:docPr id="9707" name="Text Box 6337">
                        <a:extLst xmlns:a="http://schemas.openxmlformats.org/drawingml/2006/main">
                          <a:ext uri="{FF2B5EF4-FFF2-40B4-BE49-F238E27FC236}">
                            <a16:creationId xmlns:a16="http://schemas.microsoft.com/office/drawing/2014/main" id="{00000000-0008-0000-0000-0000E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FF1A5" id="Text Box 6337" o:spid="_x0000_s1026" type="#_x0000_t202" style="position:absolute;margin-left:0;margin-top:0;width:6pt;height:2.25pt;z-index:25280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3584" behindDoc="0" locked="0" layoutInCell="1" allowOverlap="1" wp14:anchorId="3C4B4841" wp14:editId="17B82B70">
                      <wp:simplePos x="0" y="0"/>
                      <wp:positionH relativeFrom="column">
                        <wp:posOffset>0</wp:posOffset>
                      </wp:positionH>
                      <wp:positionV relativeFrom="paragraph">
                        <wp:posOffset>0</wp:posOffset>
                      </wp:positionV>
                      <wp:extent cx="76200" cy="28575"/>
                      <wp:effectExtent l="19050" t="19050" r="19050" b="28575"/>
                      <wp:wrapNone/>
                      <wp:docPr id="9708" name="Text Box 6336">
                        <a:extLst xmlns:a="http://schemas.openxmlformats.org/drawingml/2006/main">
                          <a:ext uri="{FF2B5EF4-FFF2-40B4-BE49-F238E27FC236}">
                            <a16:creationId xmlns:a16="http://schemas.microsoft.com/office/drawing/2014/main" id="{00000000-0008-0000-0000-0000E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2A2A8" id="Text Box 6336" o:spid="_x0000_s1026" type="#_x0000_t202" style="position:absolute;margin-left:0;margin-top:0;width:6pt;height:2.25pt;z-index:25280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4608" behindDoc="0" locked="0" layoutInCell="1" allowOverlap="1" wp14:anchorId="2F1FAE12" wp14:editId="0F672462">
                      <wp:simplePos x="0" y="0"/>
                      <wp:positionH relativeFrom="column">
                        <wp:posOffset>0</wp:posOffset>
                      </wp:positionH>
                      <wp:positionV relativeFrom="paragraph">
                        <wp:posOffset>0</wp:posOffset>
                      </wp:positionV>
                      <wp:extent cx="76200" cy="28575"/>
                      <wp:effectExtent l="19050" t="19050" r="19050" b="28575"/>
                      <wp:wrapNone/>
                      <wp:docPr id="9709" name="Text Box 6335">
                        <a:extLst xmlns:a="http://schemas.openxmlformats.org/drawingml/2006/main">
                          <a:ext uri="{FF2B5EF4-FFF2-40B4-BE49-F238E27FC236}">
                            <a16:creationId xmlns:a16="http://schemas.microsoft.com/office/drawing/2014/main" id="{00000000-0008-0000-0000-0000E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3376F" id="Text Box 6335" o:spid="_x0000_s1026" type="#_x0000_t202" style="position:absolute;margin-left:0;margin-top:0;width:6pt;height:2.25pt;z-index:25280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5632" behindDoc="0" locked="0" layoutInCell="1" allowOverlap="1" wp14:anchorId="6D65B4D0" wp14:editId="02EB7C07">
                      <wp:simplePos x="0" y="0"/>
                      <wp:positionH relativeFrom="column">
                        <wp:posOffset>0</wp:posOffset>
                      </wp:positionH>
                      <wp:positionV relativeFrom="paragraph">
                        <wp:posOffset>0</wp:posOffset>
                      </wp:positionV>
                      <wp:extent cx="76200" cy="28575"/>
                      <wp:effectExtent l="19050" t="19050" r="19050" b="28575"/>
                      <wp:wrapNone/>
                      <wp:docPr id="9710" name="Text Box 6334">
                        <a:extLst xmlns:a="http://schemas.openxmlformats.org/drawingml/2006/main">
                          <a:ext uri="{FF2B5EF4-FFF2-40B4-BE49-F238E27FC236}">
                            <a16:creationId xmlns:a16="http://schemas.microsoft.com/office/drawing/2014/main" id="{00000000-0008-0000-0000-0000E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9058C" id="Text Box 6334" o:spid="_x0000_s1026" type="#_x0000_t202" style="position:absolute;margin-left:0;margin-top:0;width:6pt;height:2.25pt;z-index:25280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6656" behindDoc="0" locked="0" layoutInCell="1" allowOverlap="1" wp14:anchorId="71D68C51" wp14:editId="1F01C367">
                      <wp:simplePos x="0" y="0"/>
                      <wp:positionH relativeFrom="column">
                        <wp:posOffset>0</wp:posOffset>
                      </wp:positionH>
                      <wp:positionV relativeFrom="paragraph">
                        <wp:posOffset>0</wp:posOffset>
                      </wp:positionV>
                      <wp:extent cx="76200" cy="28575"/>
                      <wp:effectExtent l="19050" t="19050" r="19050" b="28575"/>
                      <wp:wrapNone/>
                      <wp:docPr id="9711" name="Text Box 6333">
                        <a:extLst xmlns:a="http://schemas.openxmlformats.org/drawingml/2006/main">
                          <a:ext uri="{FF2B5EF4-FFF2-40B4-BE49-F238E27FC236}">
                            <a16:creationId xmlns:a16="http://schemas.microsoft.com/office/drawing/2014/main" id="{00000000-0008-0000-0000-0000E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60A9FA" id="Text Box 6333" o:spid="_x0000_s1026" type="#_x0000_t202" style="position:absolute;margin-left:0;margin-top:0;width:6pt;height:2.25pt;z-index:25280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7680" behindDoc="0" locked="0" layoutInCell="1" allowOverlap="1" wp14:anchorId="4ED1E9E6" wp14:editId="21B21C5E">
                      <wp:simplePos x="0" y="0"/>
                      <wp:positionH relativeFrom="column">
                        <wp:posOffset>0</wp:posOffset>
                      </wp:positionH>
                      <wp:positionV relativeFrom="paragraph">
                        <wp:posOffset>0</wp:posOffset>
                      </wp:positionV>
                      <wp:extent cx="76200" cy="28575"/>
                      <wp:effectExtent l="19050" t="19050" r="19050" b="28575"/>
                      <wp:wrapNone/>
                      <wp:docPr id="9712" name="Text Box 6332">
                        <a:extLst xmlns:a="http://schemas.openxmlformats.org/drawingml/2006/main">
                          <a:ext uri="{FF2B5EF4-FFF2-40B4-BE49-F238E27FC236}">
                            <a16:creationId xmlns:a16="http://schemas.microsoft.com/office/drawing/2014/main" id="{00000000-0008-0000-0000-0000F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3E37BE" id="Text Box 6332" o:spid="_x0000_s1026" type="#_x0000_t202" style="position:absolute;margin-left:0;margin-top:0;width:6pt;height:2.25pt;z-index:25280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8704" behindDoc="0" locked="0" layoutInCell="1" allowOverlap="1" wp14:anchorId="6606FABD" wp14:editId="48F6F360">
                      <wp:simplePos x="0" y="0"/>
                      <wp:positionH relativeFrom="column">
                        <wp:posOffset>0</wp:posOffset>
                      </wp:positionH>
                      <wp:positionV relativeFrom="paragraph">
                        <wp:posOffset>0</wp:posOffset>
                      </wp:positionV>
                      <wp:extent cx="76200" cy="28575"/>
                      <wp:effectExtent l="19050" t="19050" r="19050" b="28575"/>
                      <wp:wrapNone/>
                      <wp:docPr id="9713" name="Text Box 6331">
                        <a:extLst xmlns:a="http://schemas.openxmlformats.org/drawingml/2006/main">
                          <a:ext uri="{FF2B5EF4-FFF2-40B4-BE49-F238E27FC236}">
                            <a16:creationId xmlns:a16="http://schemas.microsoft.com/office/drawing/2014/main" id="{00000000-0008-0000-0000-0000F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68436" id="Text Box 6331" o:spid="_x0000_s1026" type="#_x0000_t202" style="position:absolute;margin-left:0;margin-top:0;width:6pt;height:2.25pt;z-index:25280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09728" behindDoc="0" locked="0" layoutInCell="1" allowOverlap="1" wp14:anchorId="34CE0ADD" wp14:editId="44E390AD">
                      <wp:simplePos x="0" y="0"/>
                      <wp:positionH relativeFrom="column">
                        <wp:posOffset>0</wp:posOffset>
                      </wp:positionH>
                      <wp:positionV relativeFrom="paragraph">
                        <wp:posOffset>0</wp:posOffset>
                      </wp:positionV>
                      <wp:extent cx="76200" cy="28575"/>
                      <wp:effectExtent l="19050" t="19050" r="19050" b="28575"/>
                      <wp:wrapNone/>
                      <wp:docPr id="9714" name="Text Box 6330">
                        <a:extLst xmlns:a="http://schemas.openxmlformats.org/drawingml/2006/main">
                          <a:ext uri="{FF2B5EF4-FFF2-40B4-BE49-F238E27FC236}">
                            <a16:creationId xmlns:a16="http://schemas.microsoft.com/office/drawing/2014/main" id="{00000000-0008-0000-0000-0000F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1F47A" id="Text Box 6330" o:spid="_x0000_s1026" type="#_x0000_t202" style="position:absolute;margin-left:0;margin-top:0;width:6pt;height:2.25pt;z-index:25280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0752" behindDoc="0" locked="0" layoutInCell="1" allowOverlap="1" wp14:anchorId="5F8390D5" wp14:editId="69321EC7">
                      <wp:simplePos x="0" y="0"/>
                      <wp:positionH relativeFrom="column">
                        <wp:posOffset>0</wp:posOffset>
                      </wp:positionH>
                      <wp:positionV relativeFrom="paragraph">
                        <wp:posOffset>0</wp:posOffset>
                      </wp:positionV>
                      <wp:extent cx="76200" cy="28575"/>
                      <wp:effectExtent l="19050" t="19050" r="19050" b="28575"/>
                      <wp:wrapNone/>
                      <wp:docPr id="9715" name="Text Box 6329">
                        <a:extLst xmlns:a="http://schemas.openxmlformats.org/drawingml/2006/main">
                          <a:ext uri="{FF2B5EF4-FFF2-40B4-BE49-F238E27FC236}">
                            <a16:creationId xmlns:a16="http://schemas.microsoft.com/office/drawing/2014/main" id="{00000000-0008-0000-0000-0000F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501FB" id="Text Box 6329" o:spid="_x0000_s1026" type="#_x0000_t202" style="position:absolute;margin-left:0;margin-top:0;width:6pt;height:2.25pt;z-index:2528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1776" behindDoc="0" locked="0" layoutInCell="1" allowOverlap="1" wp14:anchorId="55581F55" wp14:editId="42D3A1A4">
                      <wp:simplePos x="0" y="0"/>
                      <wp:positionH relativeFrom="column">
                        <wp:posOffset>0</wp:posOffset>
                      </wp:positionH>
                      <wp:positionV relativeFrom="paragraph">
                        <wp:posOffset>0</wp:posOffset>
                      </wp:positionV>
                      <wp:extent cx="76200" cy="28575"/>
                      <wp:effectExtent l="19050" t="19050" r="19050" b="28575"/>
                      <wp:wrapNone/>
                      <wp:docPr id="9716" name="Text Box 6328">
                        <a:extLst xmlns:a="http://schemas.openxmlformats.org/drawingml/2006/main">
                          <a:ext uri="{FF2B5EF4-FFF2-40B4-BE49-F238E27FC236}">
                            <a16:creationId xmlns:a16="http://schemas.microsoft.com/office/drawing/2014/main" id="{00000000-0008-0000-0000-0000F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F4CAC" id="Text Box 6328" o:spid="_x0000_s1026" type="#_x0000_t202" style="position:absolute;margin-left:0;margin-top:0;width:6pt;height:2.25pt;z-index:25281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2800" behindDoc="0" locked="0" layoutInCell="1" allowOverlap="1" wp14:anchorId="30B6E58F" wp14:editId="4BECF941">
                      <wp:simplePos x="0" y="0"/>
                      <wp:positionH relativeFrom="column">
                        <wp:posOffset>0</wp:posOffset>
                      </wp:positionH>
                      <wp:positionV relativeFrom="paragraph">
                        <wp:posOffset>0</wp:posOffset>
                      </wp:positionV>
                      <wp:extent cx="76200" cy="28575"/>
                      <wp:effectExtent l="19050" t="19050" r="19050" b="28575"/>
                      <wp:wrapNone/>
                      <wp:docPr id="9717" name="Text Box 6327">
                        <a:extLst xmlns:a="http://schemas.openxmlformats.org/drawingml/2006/main">
                          <a:ext uri="{FF2B5EF4-FFF2-40B4-BE49-F238E27FC236}">
                            <a16:creationId xmlns:a16="http://schemas.microsoft.com/office/drawing/2014/main" id="{00000000-0008-0000-0000-0000F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51DCA" id="Text Box 6327" o:spid="_x0000_s1026" type="#_x0000_t202" style="position:absolute;margin-left:0;margin-top:0;width:6pt;height:2.25pt;z-index:2528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3824" behindDoc="0" locked="0" layoutInCell="1" allowOverlap="1" wp14:anchorId="73916514" wp14:editId="5D2302EF">
                      <wp:simplePos x="0" y="0"/>
                      <wp:positionH relativeFrom="column">
                        <wp:posOffset>0</wp:posOffset>
                      </wp:positionH>
                      <wp:positionV relativeFrom="paragraph">
                        <wp:posOffset>0</wp:posOffset>
                      </wp:positionV>
                      <wp:extent cx="76200" cy="28575"/>
                      <wp:effectExtent l="19050" t="19050" r="19050" b="28575"/>
                      <wp:wrapNone/>
                      <wp:docPr id="9718" name="Text Box 6326">
                        <a:extLst xmlns:a="http://schemas.openxmlformats.org/drawingml/2006/main">
                          <a:ext uri="{FF2B5EF4-FFF2-40B4-BE49-F238E27FC236}">
                            <a16:creationId xmlns:a16="http://schemas.microsoft.com/office/drawing/2014/main" id="{00000000-0008-0000-0000-0000F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3620D" id="Text Box 6326" o:spid="_x0000_s1026" type="#_x0000_t202" style="position:absolute;margin-left:0;margin-top:0;width:6pt;height:2.25pt;z-index:25281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4848" behindDoc="0" locked="0" layoutInCell="1" allowOverlap="1" wp14:anchorId="2BDFB112" wp14:editId="2334803D">
                      <wp:simplePos x="0" y="0"/>
                      <wp:positionH relativeFrom="column">
                        <wp:posOffset>0</wp:posOffset>
                      </wp:positionH>
                      <wp:positionV relativeFrom="paragraph">
                        <wp:posOffset>0</wp:posOffset>
                      </wp:positionV>
                      <wp:extent cx="76200" cy="28575"/>
                      <wp:effectExtent l="19050" t="19050" r="19050" b="28575"/>
                      <wp:wrapNone/>
                      <wp:docPr id="9719" name="Text Box 6325">
                        <a:extLst xmlns:a="http://schemas.openxmlformats.org/drawingml/2006/main">
                          <a:ext uri="{FF2B5EF4-FFF2-40B4-BE49-F238E27FC236}">
                            <a16:creationId xmlns:a16="http://schemas.microsoft.com/office/drawing/2014/main" id="{00000000-0008-0000-0000-0000F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5D0EF" id="Text Box 6325" o:spid="_x0000_s1026" type="#_x0000_t202" style="position:absolute;margin-left:0;margin-top:0;width:6pt;height:2.25pt;z-index:25281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5872" behindDoc="0" locked="0" layoutInCell="1" allowOverlap="1" wp14:anchorId="3F98BC4E" wp14:editId="30286FD7">
                      <wp:simplePos x="0" y="0"/>
                      <wp:positionH relativeFrom="column">
                        <wp:posOffset>0</wp:posOffset>
                      </wp:positionH>
                      <wp:positionV relativeFrom="paragraph">
                        <wp:posOffset>0</wp:posOffset>
                      </wp:positionV>
                      <wp:extent cx="76200" cy="28575"/>
                      <wp:effectExtent l="19050" t="19050" r="19050" b="28575"/>
                      <wp:wrapNone/>
                      <wp:docPr id="9720" name="Text Box 6324">
                        <a:extLst xmlns:a="http://schemas.openxmlformats.org/drawingml/2006/main">
                          <a:ext uri="{FF2B5EF4-FFF2-40B4-BE49-F238E27FC236}">
                            <a16:creationId xmlns:a16="http://schemas.microsoft.com/office/drawing/2014/main" id="{00000000-0008-0000-0000-0000F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3A69B" id="Text Box 6324" o:spid="_x0000_s1026" type="#_x0000_t202" style="position:absolute;margin-left:0;margin-top:0;width:6pt;height:2.25pt;z-index:25281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6896" behindDoc="0" locked="0" layoutInCell="1" allowOverlap="1" wp14:anchorId="617CE216" wp14:editId="1A57501E">
                      <wp:simplePos x="0" y="0"/>
                      <wp:positionH relativeFrom="column">
                        <wp:posOffset>0</wp:posOffset>
                      </wp:positionH>
                      <wp:positionV relativeFrom="paragraph">
                        <wp:posOffset>0</wp:posOffset>
                      </wp:positionV>
                      <wp:extent cx="76200" cy="28575"/>
                      <wp:effectExtent l="19050" t="19050" r="19050" b="28575"/>
                      <wp:wrapNone/>
                      <wp:docPr id="9721" name="Text Box 6323">
                        <a:extLst xmlns:a="http://schemas.openxmlformats.org/drawingml/2006/main">
                          <a:ext uri="{FF2B5EF4-FFF2-40B4-BE49-F238E27FC236}">
                            <a16:creationId xmlns:a16="http://schemas.microsoft.com/office/drawing/2014/main" id="{00000000-0008-0000-0000-0000F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C23E3" id="Text Box 6323" o:spid="_x0000_s1026" type="#_x0000_t202" style="position:absolute;margin-left:0;margin-top:0;width:6pt;height:2.25pt;z-index:2528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7920" behindDoc="0" locked="0" layoutInCell="1" allowOverlap="1" wp14:anchorId="0EFA5976" wp14:editId="22A94D8A">
                      <wp:simplePos x="0" y="0"/>
                      <wp:positionH relativeFrom="column">
                        <wp:posOffset>0</wp:posOffset>
                      </wp:positionH>
                      <wp:positionV relativeFrom="paragraph">
                        <wp:posOffset>0</wp:posOffset>
                      </wp:positionV>
                      <wp:extent cx="76200" cy="28575"/>
                      <wp:effectExtent l="19050" t="19050" r="19050" b="28575"/>
                      <wp:wrapNone/>
                      <wp:docPr id="9722" name="Text Box 6322">
                        <a:extLst xmlns:a="http://schemas.openxmlformats.org/drawingml/2006/main">
                          <a:ext uri="{FF2B5EF4-FFF2-40B4-BE49-F238E27FC236}">
                            <a16:creationId xmlns:a16="http://schemas.microsoft.com/office/drawing/2014/main" id="{00000000-0008-0000-0000-0000F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699AD" id="Text Box 6322" o:spid="_x0000_s1026" type="#_x0000_t202" style="position:absolute;margin-left:0;margin-top:0;width:6pt;height:2.25pt;z-index:2528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8944" behindDoc="0" locked="0" layoutInCell="1" allowOverlap="1" wp14:anchorId="3546B3D3" wp14:editId="54107B47">
                      <wp:simplePos x="0" y="0"/>
                      <wp:positionH relativeFrom="column">
                        <wp:posOffset>0</wp:posOffset>
                      </wp:positionH>
                      <wp:positionV relativeFrom="paragraph">
                        <wp:posOffset>0</wp:posOffset>
                      </wp:positionV>
                      <wp:extent cx="76200" cy="28575"/>
                      <wp:effectExtent l="19050" t="19050" r="19050" b="28575"/>
                      <wp:wrapNone/>
                      <wp:docPr id="9723" name="Text Box 6321">
                        <a:extLst xmlns:a="http://schemas.openxmlformats.org/drawingml/2006/main">
                          <a:ext uri="{FF2B5EF4-FFF2-40B4-BE49-F238E27FC236}">
                            <a16:creationId xmlns:a16="http://schemas.microsoft.com/office/drawing/2014/main" id="{00000000-0008-0000-0000-0000F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314D7" id="Text Box 6321" o:spid="_x0000_s1026" type="#_x0000_t202" style="position:absolute;margin-left:0;margin-top:0;width:6pt;height:2.25pt;z-index:25281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19968" behindDoc="0" locked="0" layoutInCell="1" allowOverlap="1" wp14:anchorId="746D62B7" wp14:editId="17562BF6">
                      <wp:simplePos x="0" y="0"/>
                      <wp:positionH relativeFrom="column">
                        <wp:posOffset>0</wp:posOffset>
                      </wp:positionH>
                      <wp:positionV relativeFrom="paragraph">
                        <wp:posOffset>0</wp:posOffset>
                      </wp:positionV>
                      <wp:extent cx="76200" cy="28575"/>
                      <wp:effectExtent l="19050" t="19050" r="19050" b="28575"/>
                      <wp:wrapNone/>
                      <wp:docPr id="9724" name="Text Box 6320">
                        <a:extLst xmlns:a="http://schemas.openxmlformats.org/drawingml/2006/main">
                          <a:ext uri="{FF2B5EF4-FFF2-40B4-BE49-F238E27FC236}">
                            <a16:creationId xmlns:a16="http://schemas.microsoft.com/office/drawing/2014/main" id="{00000000-0008-0000-0000-0000F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2700CC" id="Text Box 6320" o:spid="_x0000_s1026" type="#_x0000_t202" style="position:absolute;margin-left:0;margin-top:0;width:6pt;height:2.25pt;z-index:2528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0992" behindDoc="0" locked="0" layoutInCell="1" allowOverlap="1" wp14:anchorId="2371081C" wp14:editId="5FE135B0">
                      <wp:simplePos x="0" y="0"/>
                      <wp:positionH relativeFrom="column">
                        <wp:posOffset>0</wp:posOffset>
                      </wp:positionH>
                      <wp:positionV relativeFrom="paragraph">
                        <wp:posOffset>0</wp:posOffset>
                      </wp:positionV>
                      <wp:extent cx="76200" cy="28575"/>
                      <wp:effectExtent l="19050" t="19050" r="19050" b="28575"/>
                      <wp:wrapNone/>
                      <wp:docPr id="9725" name="Text Box 6319">
                        <a:extLst xmlns:a="http://schemas.openxmlformats.org/drawingml/2006/main">
                          <a:ext uri="{FF2B5EF4-FFF2-40B4-BE49-F238E27FC236}">
                            <a16:creationId xmlns:a16="http://schemas.microsoft.com/office/drawing/2014/main" id="{00000000-0008-0000-0000-0000F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E5DEC" id="Text Box 6319" o:spid="_x0000_s1026" type="#_x0000_t202" style="position:absolute;margin-left:0;margin-top:0;width:6pt;height:2.25pt;z-index:25282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2016" behindDoc="0" locked="0" layoutInCell="1" allowOverlap="1" wp14:anchorId="4250D6F0" wp14:editId="5DD5790D">
                      <wp:simplePos x="0" y="0"/>
                      <wp:positionH relativeFrom="column">
                        <wp:posOffset>0</wp:posOffset>
                      </wp:positionH>
                      <wp:positionV relativeFrom="paragraph">
                        <wp:posOffset>0</wp:posOffset>
                      </wp:positionV>
                      <wp:extent cx="76200" cy="28575"/>
                      <wp:effectExtent l="19050" t="19050" r="19050" b="28575"/>
                      <wp:wrapNone/>
                      <wp:docPr id="9726" name="Text Box 6318">
                        <a:extLst xmlns:a="http://schemas.openxmlformats.org/drawingml/2006/main">
                          <a:ext uri="{FF2B5EF4-FFF2-40B4-BE49-F238E27FC236}">
                            <a16:creationId xmlns:a16="http://schemas.microsoft.com/office/drawing/2014/main" id="{00000000-0008-0000-0000-0000F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00587" id="Text Box 6318" o:spid="_x0000_s1026" type="#_x0000_t202" style="position:absolute;margin-left:0;margin-top:0;width:6pt;height:2.25pt;z-index:25282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3040" behindDoc="0" locked="0" layoutInCell="1" allowOverlap="1" wp14:anchorId="32529AF1" wp14:editId="6191D8F0">
                      <wp:simplePos x="0" y="0"/>
                      <wp:positionH relativeFrom="column">
                        <wp:posOffset>0</wp:posOffset>
                      </wp:positionH>
                      <wp:positionV relativeFrom="paragraph">
                        <wp:posOffset>0</wp:posOffset>
                      </wp:positionV>
                      <wp:extent cx="76200" cy="28575"/>
                      <wp:effectExtent l="19050" t="19050" r="19050" b="28575"/>
                      <wp:wrapNone/>
                      <wp:docPr id="9727" name="Text Box 6317">
                        <a:extLst xmlns:a="http://schemas.openxmlformats.org/drawingml/2006/main">
                          <a:ext uri="{FF2B5EF4-FFF2-40B4-BE49-F238E27FC236}">
                            <a16:creationId xmlns:a16="http://schemas.microsoft.com/office/drawing/2014/main" id="{00000000-0008-0000-0000-0000F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161BE0" id="Text Box 6317" o:spid="_x0000_s1026" type="#_x0000_t202" style="position:absolute;margin-left:0;margin-top:0;width:6pt;height:2.25pt;z-index:2528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4064" behindDoc="0" locked="0" layoutInCell="1" allowOverlap="1" wp14:anchorId="260EDCA7" wp14:editId="333C5AA3">
                      <wp:simplePos x="0" y="0"/>
                      <wp:positionH relativeFrom="column">
                        <wp:posOffset>0</wp:posOffset>
                      </wp:positionH>
                      <wp:positionV relativeFrom="paragraph">
                        <wp:posOffset>0</wp:posOffset>
                      </wp:positionV>
                      <wp:extent cx="76200" cy="28575"/>
                      <wp:effectExtent l="19050" t="19050" r="19050" b="28575"/>
                      <wp:wrapNone/>
                      <wp:docPr id="9728" name="Text Box 6316">
                        <a:extLst xmlns:a="http://schemas.openxmlformats.org/drawingml/2006/main">
                          <a:ext uri="{FF2B5EF4-FFF2-40B4-BE49-F238E27FC236}">
                            <a16:creationId xmlns:a16="http://schemas.microsoft.com/office/drawing/2014/main" id="{00000000-0008-0000-0000-00000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12675" id="Text Box 6316" o:spid="_x0000_s1026" type="#_x0000_t202" style="position:absolute;margin-left:0;margin-top:0;width:6pt;height:2.25pt;z-index:2528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5088" behindDoc="0" locked="0" layoutInCell="1" allowOverlap="1" wp14:anchorId="2333C8FD" wp14:editId="2D6DE4D3">
                      <wp:simplePos x="0" y="0"/>
                      <wp:positionH relativeFrom="column">
                        <wp:posOffset>0</wp:posOffset>
                      </wp:positionH>
                      <wp:positionV relativeFrom="paragraph">
                        <wp:posOffset>0</wp:posOffset>
                      </wp:positionV>
                      <wp:extent cx="76200" cy="28575"/>
                      <wp:effectExtent l="19050" t="19050" r="19050" b="28575"/>
                      <wp:wrapNone/>
                      <wp:docPr id="9729" name="Text Box 6315">
                        <a:extLst xmlns:a="http://schemas.openxmlformats.org/drawingml/2006/main">
                          <a:ext uri="{FF2B5EF4-FFF2-40B4-BE49-F238E27FC236}">
                            <a16:creationId xmlns:a16="http://schemas.microsoft.com/office/drawing/2014/main" id="{00000000-0008-0000-0000-00000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11EFF4" id="Text Box 6315" o:spid="_x0000_s1026" type="#_x0000_t202" style="position:absolute;margin-left:0;margin-top:0;width:6pt;height:2.25pt;z-index:25282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6112" behindDoc="0" locked="0" layoutInCell="1" allowOverlap="1" wp14:anchorId="14B24EFB" wp14:editId="6BF042AC">
                      <wp:simplePos x="0" y="0"/>
                      <wp:positionH relativeFrom="column">
                        <wp:posOffset>0</wp:posOffset>
                      </wp:positionH>
                      <wp:positionV relativeFrom="paragraph">
                        <wp:posOffset>0</wp:posOffset>
                      </wp:positionV>
                      <wp:extent cx="76200" cy="28575"/>
                      <wp:effectExtent l="19050" t="19050" r="19050" b="28575"/>
                      <wp:wrapNone/>
                      <wp:docPr id="9730" name="Text Box 6314">
                        <a:extLst xmlns:a="http://schemas.openxmlformats.org/drawingml/2006/main">
                          <a:ext uri="{FF2B5EF4-FFF2-40B4-BE49-F238E27FC236}">
                            <a16:creationId xmlns:a16="http://schemas.microsoft.com/office/drawing/2014/main" id="{00000000-0008-0000-0000-00000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933C7" id="Text Box 6314" o:spid="_x0000_s1026" type="#_x0000_t202" style="position:absolute;margin-left:0;margin-top:0;width:6pt;height:2.25pt;z-index:2528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7136" behindDoc="0" locked="0" layoutInCell="1" allowOverlap="1" wp14:anchorId="178CA816" wp14:editId="7B3AC062">
                      <wp:simplePos x="0" y="0"/>
                      <wp:positionH relativeFrom="column">
                        <wp:posOffset>0</wp:posOffset>
                      </wp:positionH>
                      <wp:positionV relativeFrom="paragraph">
                        <wp:posOffset>0</wp:posOffset>
                      </wp:positionV>
                      <wp:extent cx="76200" cy="28575"/>
                      <wp:effectExtent l="19050" t="19050" r="19050" b="28575"/>
                      <wp:wrapNone/>
                      <wp:docPr id="9731" name="Text Box 6313">
                        <a:extLst xmlns:a="http://schemas.openxmlformats.org/drawingml/2006/main">
                          <a:ext uri="{FF2B5EF4-FFF2-40B4-BE49-F238E27FC236}">
                            <a16:creationId xmlns:a16="http://schemas.microsoft.com/office/drawing/2014/main" id="{00000000-0008-0000-0000-00000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C30DF2" id="Text Box 6313" o:spid="_x0000_s1026" type="#_x0000_t202" style="position:absolute;margin-left:0;margin-top:0;width:6pt;height:2.25pt;z-index:2528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8160" behindDoc="0" locked="0" layoutInCell="1" allowOverlap="1" wp14:anchorId="0A19109D" wp14:editId="17F37234">
                      <wp:simplePos x="0" y="0"/>
                      <wp:positionH relativeFrom="column">
                        <wp:posOffset>0</wp:posOffset>
                      </wp:positionH>
                      <wp:positionV relativeFrom="paragraph">
                        <wp:posOffset>0</wp:posOffset>
                      </wp:positionV>
                      <wp:extent cx="76200" cy="28575"/>
                      <wp:effectExtent l="19050" t="19050" r="19050" b="28575"/>
                      <wp:wrapNone/>
                      <wp:docPr id="9732" name="Text Box 6312">
                        <a:extLst xmlns:a="http://schemas.openxmlformats.org/drawingml/2006/main">
                          <a:ext uri="{FF2B5EF4-FFF2-40B4-BE49-F238E27FC236}">
                            <a16:creationId xmlns:a16="http://schemas.microsoft.com/office/drawing/2014/main" id="{00000000-0008-0000-0000-00000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D7B38" id="Text Box 6312" o:spid="_x0000_s1026" type="#_x0000_t202" style="position:absolute;margin-left:0;margin-top:0;width:6pt;height:2.25pt;z-index:2528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29184" behindDoc="0" locked="0" layoutInCell="1" allowOverlap="1" wp14:anchorId="7E9F087C" wp14:editId="7170FF71">
                      <wp:simplePos x="0" y="0"/>
                      <wp:positionH relativeFrom="column">
                        <wp:posOffset>0</wp:posOffset>
                      </wp:positionH>
                      <wp:positionV relativeFrom="paragraph">
                        <wp:posOffset>0</wp:posOffset>
                      </wp:positionV>
                      <wp:extent cx="76200" cy="28575"/>
                      <wp:effectExtent l="19050" t="19050" r="19050" b="28575"/>
                      <wp:wrapNone/>
                      <wp:docPr id="9733" name="Text Box 6311">
                        <a:extLst xmlns:a="http://schemas.openxmlformats.org/drawingml/2006/main">
                          <a:ext uri="{FF2B5EF4-FFF2-40B4-BE49-F238E27FC236}">
                            <a16:creationId xmlns:a16="http://schemas.microsoft.com/office/drawing/2014/main" id="{00000000-0008-0000-0000-00000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1A089A" id="Text Box 6311" o:spid="_x0000_s1026" type="#_x0000_t202" style="position:absolute;margin-left:0;margin-top:0;width:6pt;height:2.25pt;z-index:25282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0208" behindDoc="0" locked="0" layoutInCell="1" allowOverlap="1" wp14:anchorId="361578C1" wp14:editId="170487FE">
                      <wp:simplePos x="0" y="0"/>
                      <wp:positionH relativeFrom="column">
                        <wp:posOffset>0</wp:posOffset>
                      </wp:positionH>
                      <wp:positionV relativeFrom="paragraph">
                        <wp:posOffset>0</wp:posOffset>
                      </wp:positionV>
                      <wp:extent cx="76200" cy="28575"/>
                      <wp:effectExtent l="19050" t="19050" r="19050" b="28575"/>
                      <wp:wrapNone/>
                      <wp:docPr id="9734" name="Text Box 6310">
                        <a:extLst xmlns:a="http://schemas.openxmlformats.org/drawingml/2006/main">
                          <a:ext uri="{FF2B5EF4-FFF2-40B4-BE49-F238E27FC236}">
                            <a16:creationId xmlns:a16="http://schemas.microsoft.com/office/drawing/2014/main" id="{00000000-0008-0000-0000-00000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B2D350" id="Text Box 6310" o:spid="_x0000_s1026" type="#_x0000_t202" style="position:absolute;margin-left:0;margin-top:0;width:6pt;height:2.25pt;z-index:25283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1232" behindDoc="0" locked="0" layoutInCell="1" allowOverlap="1" wp14:anchorId="70C659C1" wp14:editId="23E1CB28">
                      <wp:simplePos x="0" y="0"/>
                      <wp:positionH relativeFrom="column">
                        <wp:posOffset>0</wp:posOffset>
                      </wp:positionH>
                      <wp:positionV relativeFrom="paragraph">
                        <wp:posOffset>0</wp:posOffset>
                      </wp:positionV>
                      <wp:extent cx="76200" cy="28575"/>
                      <wp:effectExtent l="19050" t="19050" r="19050" b="28575"/>
                      <wp:wrapNone/>
                      <wp:docPr id="9735" name="Text Box 6309">
                        <a:extLst xmlns:a="http://schemas.openxmlformats.org/drawingml/2006/main">
                          <a:ext uri="{FF2B5EF4-FFF2-40B4-BE49-F238E27FC236}">
                            <a16:creationId xmlns:a16="http://schemas.microsoft.com/office/drawing/2014/main" id="{00000000-0008-0000-0000-00000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D36FB8" id="Text Box 6309" o:spid="_x0000_s1026" type="#_x0000_t202" style="position:absolute;margin-left:0;margin-top:0;width:6pt;height:2.25pt;z-index:25283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2256" behindDoc="0" locked="0" layoutInCell="1" allowOverlap="1" wp14:anchorId="046E328F" wp14:editId="283B73A2">
                      <wp:simplePos x="0" y="0"/>
                      <wp:positionH relativeFrom="column">
                        <wp:posOffset>0</wp:posOffset>
                      </wp:positionH>
                      <wp:positionV relativeFrom="paragraph">
                        <wp:posOffset>0</wp:posOffset>
                      </wp:positionV>
                      <wp:extent cx="76200" cy="28575"/>
                      <wp:effectExtent l="19050" t="19050" r="19050" b="28575"/>
                      <wp:wrapNone/>
                      <wp:docPr id="9736" name="Text Box 6308">
                        <a:extLst xmlns:a="http://schemas.openxmlformats.org/drawingml/2006/main">
                          <a:ext uri="{FF2B5EF4-FFF2-40B4-BE49-F238E27FC236}">
                            <a16:creationId xmlns:a16="http://schemas.microsoft.com/office/drawing/2014/main" id="{00000000-0008-0000-0000-00000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D77FA" id="Text Box 6308" o:spid="_x0000_s1026" type="#_x0000_t202" style="position:absolute;margin-left:0;margin-top:0;width:6pt;height:2.25pt;z-index:2528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3280" behindDoc="0" locked="0" layoutInCell="1" allowOverlap="1" wp14:anchorId="12964BBA" wp14:editId="0BCFC6E0">
                      <wp:simplePos x="0" y="0"/>
                      <wp:positionH relativeFrom="column">
                        <wp:posOffset>0</wp:posOffset>
                      </wp:positionH>
                      <wp:positionV relativeFrom="paragraph">
                        <wp:posOffset>0</wp:posOffset>
                      </wp:positionV>
                      <wp:extent cx="76200" cy="28575"/>
                      <wp:effectExtent l="19050" t="19050" r="19050" b="28575"/>
                      <wp:wrapNone/>
                      <wp:docPr id="9737" name="Text Box 6307">
                        <a:extLst xmlns:a="http://schemas.openxmlformats.org/drawingml/2006/main">
                          <a:ext uri="{FF2B5EF4-FFF2-40B4-BE49-F238E27FC236}">
                            <a16:creationId xmlns:a16="http://schemas.microsoft.com/office/drawing/2014/main" id="{00000000-0008-0000-0000-00000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DFFFC" id="Text Box 6307" o:spid="_x0000_s1026" type="#_x0000_t202" style="position:absolute;margin-left:0;margin-top:0;width:6pt;height:2.25pt;z-index:2528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4304" behindDoc="0" locked="0" layoutInCell="1" allowOverlap="1" wp14:anchorId="2AE3E5C1" wp14:editId="3D0D3B9E">
                      <wp:simplePos x="0" y="0"/>
                      <wp:positionH relativeFrom="column">
                        <wp:posOffset>0</wp:posOffset>
                      </wp:positionH>
                      <wp:positionV relativeFrom="paragraph">
                        <wp:posOffset>0</wp:posOffset>
                      </wp:positionV>
                      <wp:extent cx="76200" cy="28575"/>
                      <wp:effectExtent l="19050" t="19050" r="19050" b="28575"/>
                      <wp:wrapNone/>
                      <wp:docPr id="9738" name="Text Box 6306">
                        <a:extLst xmlns:a="http://schemas.openxmlformats.org/drawingml/2006/main">
                          <a:ext uri="{FF2B5EF4-FFF2-40B4-BE49-F238E27FC236}">
                            <a16:creationId xmlns:a16="http://schemas.microsoft.com/office/drawing/2014/main" id="{00000000-0008-0000-0000-00000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BF32D" id="Text Box 6306" o:spid="_x0000_s1026" type="#_x0000_t202" style="position:absolute;margin-left:0;margin-top:0;width:6pt;height:2.25pt;z-index:2528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5328" behindDoc="0" locked="0" layoutInCell="1" allowOverlap="1" wp14:anchorId="03F1E606" wp14:editId="3FB4F7BD">
                      <wp:simplePos x="0" y="0"/>
                      <wp:positionH relativeFrom="column">
                        <wp:posOffset>0</wp:posOffset>
                      </wp:positionH>
                      <wp:positionV relativeFrom="paragraph">
                        <wp:posOffset>0</wp:posOffset>
                      </wp:positionV>
                      <wp:extent cx="76200" cy="28575"/>
                      <wp:effectExtent l="19050" t="19050" r="19050" b="28575"/>
                      <wp:wrapNone/>
                      <wp:docPr id="9739" name="Text Box 6305">
                        <a:extLst xmlns:a="http://schemas.openxmlformats.org/drawingml/2006/main">
                          <a:ext uri="{FF2B5EF4-FFF2-40B4-BE49-F238E27FC236}">
                            <a16:creationId xmlns:a16="http://schemas.microsoft.com/office/drawing/2014/main" id="{00000000-0008-0000-0000-00000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C57FC" id="Text Box 6305" o:spid="_x0000_s1026" type="#_x0000_t202" style="position:absolute;margin-left:0;margin-top:0;width:6pt;height:2.25pt;z-index:25283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6352" behindDoc="0" locked="0" layoutInCell="1" allowOverlap="1" wp14:anchorId="72121D8A" wp14:editId="1C90D13F">
                      <wp:simplePos x="0" y="0"/>
                      <wp:positionH relativeFrom="column">
                        <wp:posOffset>0</wp:posOffset>
                      </wp:positionH>
                      <wp:positionV relativeFrom="paragraph">
                        <wp:posOffset>0</wp:posOffset>
                      </wp:positionV>
                      <wp:extent cx="76200" cy="28575"/>
                      <wp:effectExtent l="19050" t="19050" r="19050" b="28575"/>
                      <wp:wrapNone/>
                      <wp:docPr id="9740" name="Text Box 6304">
                        <a:extLst xmlns:a="http://schemas.openxmlformats.org/drawingml/2006/main">
                          <a:ext uri="{FF2B5EF4-FFF2-40B4-BE49-F238E27FC236}">
                            <a16:creationId xmlns:a16="http://schemas.microsoft.com/office/drawing/2014/main" id="{00000000-0008-0000-0000-00000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9D7FA" id="Text Box 6304" o:spid="_x0000_s1026" type="#_x0000_t202" style="position:absolute;margin-left:0;margin-top:0;width:6pt;height:2.25pt;z-index:25283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7376" behindDoc="0" locked="0" layoutInCell="1" allowOverlap="1" wp14:anchorId="3C041B2A" wp14:editId="7AB83194">
                      <wp:simplePos x="0" y="0"/>
                      <wp:positionH relativeFrom="column">
                        <wp:posOffset>0</wp:posOffset>
                      </wp:positionH>
                      <wp:positionV relativeFrom="paragraph">
                        <wp:posOffset>0</wp:posOffset>
                      </wp:positionV>
                      <wp:extent cx="76200" cy="28575"/>
                      <wp:effectExtent l="19050" t="19050" r="19050" b="28575"/>
                      <wp:wrapNone/>
                      <wp:docPr id="9741" name="Text Box 6303">
                        <a:extLst xmlns:a="http://schemas.openxmlformats.org/drawingml/2006/main">
                          <a:ext uri="{FF2B5EF4-FFF2-40B4-BE49-F238E27FC236}">
                            <a16:creationId xmlns:a16="http://schemas.microsoft.com/office/drawing/2014/main" id="{00000000-0008-0000-0000-00000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1235E" id="Text Box 6303" o:spid="_x0000_s1026" type="#_x0000_t202" style="position:absolute;margin-left:0;margin-top:0;width:6pt;height:2.25pt;z-index:25283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8400" behindDoc="0" locked="0" layoutInCell="1" allowOverlap="1" wp14:anchorId="0492E09F" wp14:editId="0752F6DA">
                      <wp:simplePos x="0" y="0"/>
                      <wp:positionH relativeFrom="column">
                        <wp:posOffset>0</wp:posOffset>
                      </wp:positionH>
                      <wp:positionV relativeFrom="paragraph">
                        <wp:posOffset>0</wp:posOffset>
                      </wp:positionV>
                      <wp:extent cx="76200" cy="28575"/>
                      <wp:effectExtent l="19050" t="19050" r="19050" b="28575"/>
                      <wp:wrapNone/>
                      <wp:docPr id="9742" name="Text Box 6302">
                        <a:extLst xmlns:a="http://schemas.openxmlformats.org/drawingml/2006/main">
                          <a:ext uri="{FF2B5EF4-FFF2-40B4-BE49-F238E27FC236}">
                            <a16:creationId xmlns:a16="http://schemas.microsoft.com/office/drawing/2014/main" id="{00000000-0008-0000-0000-00000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B22C8" id="Text Box 6302" o:spid="_x0000_s1026" type="#_x0000_t202" style="position:absolute;margin-left:0;margin-top:0;width:6pt;height:2.25pt;z-index:25283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39424" behindDoc="0" locked="0" layoutInCell="1" allowOverlap="1" wp14:anchorId="11BFD662" wp14:editId="14D4B4E2">
                      <wp:simplePos x="0" y="0"/>
                      <wp:positionH relativeFrom="column">
                        <wp:posOffset>0</wp:posOffset>
                      </wp:positionH>
                      <wp:positionV relativeFrom="paragraph">
                        <wp:posOffset>0</wp:posOffset>
                      </wp:positionV>
                      <wp:extent cx="76200" cy="28575"/>
                      <wp:effectExtent l="19050" t="19050" r="19050" b="28575"/>
                      <wp:wrapNone/>
                      <wp:docPr id="9743" name="Text Box 6301">
                        <a:extLst xmlns:a="http://schemas.openxmlformats.org/drawingml/2006/main">
                          <a:ext uri="{FF2B5EF4-FFF2-40B4-BE49-F238E27FC236}">
                            <a16:creationId xmlns:a16="http://schemas.microsoft.com/office/drawing/2014/main" id="{00000000-0008-0000-0000-00000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86EE7" id="Text Box 6301" o:spid="_x0000_s1026" type="#_x0000_t202" style="position:absolute;margin-left:0;margin-top:0;width:6pt;height:2.25pt;z-index:25283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0448" behindDoc="0" locked="0" layoutInCell="1" allowOverlap="1" wp14:anchorId="07901DEF" wp14:editId="3F2BF19B">
                      <wp:simplePos x="0" y="0"/>
                      <wp:positionH relativeFrom="column">
                        <wp:posOffset>0</wp:posOffset>
                      </wp:positionH>
                      <wp:positionV relativeFrom="paragraph">
                        <wp:posOffset>0</wp:posOffset>
                      </wp:positionV>
                      <wp:extent cx="76200" cy="28575"/>
                      <wp:effectExtent l="19050" t="19050" r="19050" b="28575"/>
                      <wp:wrapNone/>
                      <wp:docPr id="9744" name="Text Box 6300">
                        <a:extLst xmlns:a="http://schemas.openxmlformats.org/drawingml/2006/main">
                          <a:ext uri="{FF2B5EF4-FFF2-40B4-BE49-F238E27FC236}">
                            <a16:creationId xmlns:a16="http://schemas.microsoft.com/office/drawing/2014/main" id="{00000000-0008-0000-0000-00001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11303" id="Text Box 6300" o:spid="_x0000_s1026" type="#_x0000_t202" style="position:absolute;margin-left:0;margin-top:0;width:6pt;height:2.25pt;z-index:25284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1472" behindDoc="0" locked="0" layoutInCell="1" allowOverlap="1" wp14:anchorId="3ED9135F" wp14:editId="13E0A74B">
                      <wp:simplePos x="0" y="0"/>
                      <wp:positionH relativeFrom="column">
                        <wp:posOffset>0</wp:posOffset>
                      </wp:positionH>
                      <wp:positionV relativeFrom="paragraph">
                        <wp:posOffset>0</wp:posOffset>
                      </wp:positionV>
                      <wp:extent cx="76200" cy="28575"/>
                      <wp:effectExtent l="19050" t="19050" r="19050" b="28575"/>
                      <wp:wrapNone/>
                      <wp:docPr id="9745" name="Text Box 6299">
                        <a:extLst xmlns:a="http://schemas.openxmlformats.org/drawingml/2006/main">
                          <a:ext uri="{FF2B5EF4-FFF2-40B4-BE49-F238E27FC236}">
                            <a16:creationId xmlns:a16="http://schemas.microsoft.com/office/drawing/2014/main" id="{00000000-0008-0000-0000-00001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561D2" id="Text Box 6299" o:spid="_x0000_s1026" type="#_x0000_t202" style="position:absolute;margin-left:0;margin-top:0;width:6pt;height:2.25pt;z-index:25284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2496" behindDoc="0" locked="0" layoutInCell="1" allowOverlap="1" wp14:anchorId="28C8EA2C" wp14:editId="2C7EB5E0">
                      <wp:simplePos x="0" y="0"/>
                      <wp:positionH relativeFrom="column">
                        <wp:posOffset>0</wp:posOffset>
                      </wp:positionH>
                      <wp:positionV relativeFrom="paragraph">
                        <wp:posOffset>0</wp:posOffset>
                      </wp:positionV>
                      <wp:extent cx="76200" cy="28575"/>
                      <wp:effectExtent l="19050" t="19050" r="19050" b="28575"/>
                      <wp:wrapNone/>
                      <wp:docPr id="9746" name="Text Box 6298">
                        <a:extLst xmlns:a="http://schemas.openxmlformats.org/drawingml/2006/main">
                          <a:ext uri="{FF2B5EF4-FFF2-40B4-BE49-F238E27FC236}">
                            <a16:creationId xmlns:a16="http://schemas.microsoft.com/office/drawing/2014/main" id="{00000000-0008-0000-0000-00001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6771A" id="Text Box 6298" o:spid="_x0000_s1026" type="#_x0000_t202" style="position:absolute;margin-left:0;margin-top:0;width:6pt;height:2.25pt;z-index:2528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3520" behindDoc="0" locked="0" layoutInCell="1" allowOverlap="1" wp14:anchorId="3ECC587A" wp14:editId="14140CBF">
                      <wp:simplePos x="0" y="0"/>
                      <wp:positionH relativeFrom="column">
                        <wp:posOffset>0</wp:posOffset>
                      </wp:positionH>
                      <wp:positionV relativeFrom="paragraph">
                        <wp:posOffset>0</wp:posOffset>
                      </wp:positionV>
                      <wp:extent cx="76200" cy="28575"/>
                      <wp:effectExtent l="19050" t="19050" r="19050" b="28575"/>
                      <wp:wrapNone/>
                      <wp:docPr id="9747" name="Text Box 6297">
                        <a:extLst xmlns:a="http://schemas.openxmlformats.org/drawingml/2006/main">
                          <a:ext uri="{FF2B5EF4-FFF2-40B4-BE49-F238E27FC236}">
                            <a16:creationId xmlns:a16="http://schemas.microsoft.com/office/drawing/2014/main" id="{00000000-0008-0000-0000-00001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8D11F" id="Text Box 6297" o:spid="_x0000_s1026" type="#_x0000_t202" style="position:absolute;margin-left:0;margin-top:0;width:6pt;height:2.25pt;z-index:25284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4544" behindDoc="0" locked="0" layoutInCell="1" allowOverlap="1" wp14:anchorId="406B0687" wp14:editId="6039C1F8">
                      <wp:simplePos x="0" y="0"/>
                      <wp:positionH relativeFrom="column">
                        <wp:posOffset>0</wp:posOffset>
                      </wp:positionH>
                      <wp:positionV relativeFrom="paragraph">
                        <wp:posOffset>0</wp:posOffset>
                      </wp:positionV>
                      <wp:extent cx="76200" cy="28575"/>
                      <wp:effectExtent l="19050" t="19050" r="19050" b="28575"/>
                      <wp:wrapNone/>
                      <wp:docPr id="9748" name="Text Box 6296">
                        <a:extLst xmlns:a="http://schemas.openxmlformats.org/drawingml/2006/main">
                          <a:ext uri="{FF2B5EF4-FFF2-40B4-BE49-F238E27FC236}">
                            <a16:creationId xmlns:a16="http://schemas.microsoft.com/office/drawing/2014/main" id="{00000000-0008-0000-0000-00001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B3613" id="Text Box 6296" o:spid="_x0000_s1026" type="#_x0000_t202" style="position:absolute;margin-left:0;margin-top:0;width:6pt;height:2.25pt;z-index:2528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5568" behindDoc="0" locked="0" layoutInCell="1" allowOverlap="1" wp14:anchorId="64E64A73" wp14:editId="22D324FB">
                      <wp:simplePos x="0" y="0"/>
                      <wp:positionH relativeFrom="column">
                        <wp:posOffset>0</wp:posOffset>
                      </wp:positionH>
                      <wp:positionV relativeFrom="paragraph">
                        <wp:posOffset>0</wp:posOffset>
                      </wp:positionV>
                      <wp:extent cx="76200" cy="28575"/>
                      <wp:effectExtent l="19050" t="19050" r="19050" b="28575"/>
                      <wp:wrapNone/>
                      <wp:docPr id="9749" name="Text Box 6295">
                        <a:extLst xmlns:a="http://schemas.openxmlformats.org/drawingml/2006/main">
                          <a:ext uri="{FF2B5EF4-FFF2-40B4-BE49-F238E27FC236}">
                            <a16:creationId xmlns:a16="http://schemas.microsoft.com/office/drawing/2014/main" id="{00000000-0008-0000-0000-00001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CB68A" id="Text Box 6295" o:spid="_x0000_s1026" type="#_x0000_t202" style="position:absolute;margin-left:0;margin-top:0;width:6pt;height:2.25pt;z-index:25284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6592" behindDoc="0" locked="0" layoutInCell="1" allowOverlap="1" wp14:anchorId="71C2FCB5" wp14:editId="193E7B84">
                      <wp:simplePos x="0" y="0"/>
                      <wp:positionH relativeFrom="column">
                        <wp:posOffset>0</wp:posOffset>
                      </wp:positionH>
                      <wp:positionV relativeFrom="paragraph">
                        <wp:posOffset>0</wp:posOffset>
                      </wp:positionV>
                      <wp:extent cx="76200" cy="28575"/>
                      <wp:effectExtent l="19050" t="19050" r="19050" b="28575"/>
                      <wp:wrapNone/>
                      <wp:docPr id="9750" name="Text Box 6294">
                        <a:extLst xmlns:a="http://schemas.openxmlformats.org/drawingml/2006/main">
                          <a:ext uri="{FF2B5EF4-FFF2-40B4-BE49-F238E27FC236}">
                            <a16:creationId xmlns:a16="http://schemas.microsoft.com/office/drawing/2014/main" id="{00000000-0008-0000-0000-00001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098C2" id="Text Box 6294" o:spid="_x0000_s1026" type="#_x0000_t202" style="position:absolute;margin-left:0;margin-top:0;width:6pt;height:2.25pt;z-index:25284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7616" behindDoc="0" locked="0" layoutInCell="1" allowOverlap="1" wp14:anchorId="6065B146" wp14:editId="0D1531A0">
                      <wp:simplePos x="0" y="0"/>
                      <wp:positionH relativeFrom="column">
                        <wp:posOffset>0</wp:posOffset>
                      </wp:positionH>
                      <wp:positionV relativeFrom="paragraph">
                        <wp:posOffset>0</wp:posOffset>
                      </wp:positionV>
                      <wp:extent cx="76200" cy="28575"/>
                      <wp:effectExtent l="19050" t="19050" r="19050" b="28575"/>
                      <wp:wrapNone/>
                      <wp:docPr id="9751" name="Text Box 6293">
                        <a:extLst xmlns:a="http://schemas.openxmlformats.org/drawingml/2006/main">
                          <a:ext uri="{FF2B5EF4-FFF2-40B4-BE49-F238E27FC236}">
                            <a16:creationId xmlns:a16="http://schemas.microsoft.com/office/drawing/2014/main" id="{00000000-0008-0000-0000-00001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81593E" id="Text Box 6293" o:spid="_x0000_s1026" type="#_x0000_t202" style="position:absolute;margin-left:0;margin-top:0;width:6pt;height:2.25pt;z-index:25284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8640" behindDoc="0" locked="0" layoutInCell="1" allowOverlap="1" wp14:anchorId="384EBEA5" wp14:editId="011D8339">
                      <wp:simplePos x="0" y="0"/>
                      <wp:positionH relativeFrom="column">
                        <wp:posOffset>0</wp:posOffset>
                      </wp:positionH>
                      <wp:positionV relativeFrom="paragraph">
                        <wp:posOffset>0</wp:posOffset>
                      </wp:positionV>
                      <wp:extent cx="76200" cy="28575"/>
                      <wp:effectExtent l="19050" t="19050" r="19050" b="28575"/>
                      <wp:wrapNone/>
                      <wp:docPr id="9752" name="Text Box 6292">
                        <a:extLst xmlns:a="http://schemas.openxmlformats.org/drawingml/2006/main">
                          <a:ext uri="{FF2B5EF4-FFF2-40B4-BE49-F238E27FC236}">
                            <a16:creationId xmlns:a16="http://schemas.microsoft.com/office/drawing/2014/main" id="{00000000-0008-0000-0000-00001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413AB" id="Text Box 6292" o:spid="_x0000_s1026" type="#_x0000_t202" style="position:absolute;margin-left:0;margin-top:0;width:6pt;height:2.25pt;z-index:25284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49664" behindDoc="0" locked="0" layoutInCell="1" allowOverlap="1" wp14:anchorId="3FF48F37" wp14:editId="643FC8BE">
                      <wp:simplePos x="0" y="0"/>
                      <wp:positionH relativeFrom="column">
                        <wp:posOffset>0</wp:posOffset>
                      </wp:positionH>
                      <wp:positionV relativeFrom="paragraph">
                        <wp:posOffset>0</wp:posOffset>
                      </wp:positionV>
                      <wp:extent cx="76200" cy="28575"/>
                      <wp:effectExtent l="19050" t="19050" r="19050" b="28575"/>
                      <wp:wrapNone/>
                      <wp:docPr id="9753" name="Text Box 6291">
                        <a:extLst xmlns:a="http://schemas.openxmlformats.org/drawingml/2006/main">
                          <a:ext uri="{FF2B5EF4-FFF2-40B4-BE49-F238E27FC236}">
                            <a16:creationId xmlns:a16="http://schemas.microsoft.com/office/drawing/2014/main" id="{00000000-0008-0000-0000-00001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CD4CF" id="Text Box 6291" o:spid="_x0000_s1026" type="#_x0000_t202" style="position:absolute;margin-left:0;margin-top:0;width:6pt;height:2.25pt;z-index:25284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0688" behindDoc="0" locked="0" layoutInCell="1" allowOverlap="1" wp14:anchorId="24271191" wp14:editId="7E051336">
                      <wp:simplePos x="0" y="0"/>
                      <wp:positionH relativeFrom="column">
                        <wp:posOffset>0</wp:posOffset>
                      </wp:positionH>
                      <wp:positionV relativeFrom="paragraph">
                        <wp:posOffset>0</wp:posOffset>
                      </wp:positionV>
                      <wp:extent cx="76200" cy="28575"/>
                      <wp:effectExtent l="19050" t="19050" r="19050" b="28575"/>
                      <wp:wrapNone/>
                      <wp:docPr id="9754" name="Text Box 6290">
                        <a:extLst xmlns:a="http://schemas.openxmlformats.org/drawingml/2006/main">
                          <a:ext uri="{FF2B5EF4-FFF2-40B4-BE49-F238E27FC236}">
                            <a16:creationId xmlns:a16="http://schemas.microsoft.com/office/drawing/2014/main" id="{00000000-0008-0000-0000-00001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FEF07" id="Text Box 6290" o:spid="_x0000_s1026" type="#_x0000_t202" style="position:absolute;margin-left:0;margin-top:0;width:6pt;height:2.25pt;z-index:2528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1712" behindDoc="0" locked="0" layoutInCell="1" allowOverlap="1" wp14:anchorId="09D9A053" wp14:editId="23BF0364">
                      <wp:simplePos x="0" y="0"/>
                      <wp:positionH relativeFrom="column">
                        <wp:posOffset>0</wp:posOffset>
                      </wp:positionH>
                      <wp:positionV relativeFrom="paragraph">
                        <wp:posOffset>0</wp:posOffset>
                      </wp:positionV>
                      <wp:extent cx="76200" cy="28575"/>
                      <wp:effectExtent l="19050" t="19050" r="19050" b="28575"/>
                      <wp:wrapNone/>
                      <wp:docPr id="9755" name="Text Box 6289">
                        <a:extLst xmlns:a="http://schemas.openxmlformats.org/drawingml/2006/main">
                          <a:ext uri="{FF2B5EF4-FFF2-40B4-BE49-F238E27FC236}">
                            <a16:creationId xmlns:a16="http://schemas.microsoft.com/office/drawing/2014/main" id="{00000000-0008-0000-0000-00001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494FB" id="Text Box 6289" o:spid="_x0000_s1026" type="#_x0000_t202" style="position:absolute;margin-left:0;margin-top:0;width:6pt;height:2.25pt;z-index:25285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2736" behindDoc="0" locked="0" layoutInCell="1" allowOverlap="1" wp14:anchorId="7CE84FEA" wp14:editId="71F1E812">
                      <wp:simplePos x="0" y="0"/>
                      <wp:positionH relativeFrom="column">
                        <wp:posOffset>0</wp:posOffset>
                      </wp:positionH>
                      <wp:positionV relativeFrom="paragraph">
                        <wp:posOffset>0</wp:posOffset>
                      </wp:positionV>
                      <wp:extent cx="76200" cy="28575"/>
                      <wp:effectExtent l="19050" t="19050" r="19050" b="28575"/>
                      <wp:wrapNone/>
                      <wp:docPr id="9756" name="Text Box 6288">
                        <a:extLst xmlns:a="http://schemas.openxmlformats.org/drawingml/2006/main">
                          <a:ext uri="{FF2B5EF4-FFF2-40B4-BE49-F238E27FC236}">
                            <a16:creationId xmlns:a16="http://schemas.microsoft.com/office/drawing/2014/main" id="{00000000-0008-0000-0000-00001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890172" id="Text Box 6288" o:spid="_x0000_s1026" type="#_x0000_t202" style="position:absolute;margin-left:0;margin-top:0;width:6pt;height:2.25pt;z-index:2528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3760" behindDoc="0" locked="0" layoutInCell="1" allowOverlap="1" wp14:anchorId="774EB3F3" wp14:editId="6860E516">
                      <wp:simplePos x="0" y="0"/>
                      <wp:positionH relativeFrom="column">
                        <wp:posOffset>0</wp:posOffset>
                      </wp:positionH>
                      <wp:positionV relativeFrom="paragraph">
                        <wp:posOffset>0</wp:posOffset>
                      </wp:positionV>
                      <wp:extent cx="76200" cy="28575"/>
                      <wp:effectExtent l="19050" t="19050" r="19050" b="28575"/>
                      <wp:wrapNone/>
                      <wp:docPr id="9757" name="Text Box 6287">
                        <a:extLst xmlns:a="http://schemas.openxmlformats.org/drawingml/2006/main">
                          <a:ext uri="{FF2B5EF4-FFF2-40B4-BE49-F238E27FC236}">
                            <a16:creationId xmlns:a16="http://schemas.microsoft.com/office/drawing/2014/main" id="{00000000-0008-0000-0000-00001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76161" id="Text Box 6287" o:spid="_x0000_s1026" type="#_x0000_t202" style="position:absolute;margin-left:0;margin-top:0;width:6pt;height:2.25pt;z-index:2528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4784" behindDoc="0" locked="0" layoutInCell="1" allowOverlap="1" wp14:anchorId="215A5981" wp14:editId="68416238">
                      <wp:simplePos x="0" y="0"/>
                      <wp:positionH relativeFrom="column">
                        <wp:posOffset>0</wp:posOffset>
                      </wp:positionH>
                      <wp:positionV relativeFrom="paragraph">
                        <wp:posOffset>0</wp:posOffset>
                      </wp:positionV>
                      <wp:extent cx="76200" cy="28575"/>
                      <wp:effectExtent l="19050" t="19050" r="19050" b="28575"/>
                      <wp:wrapNone/>
                      <wp:docPr id="9758" name="Text Box 6286">
                        <a:extLst xmlns:a="http://schemas.openxmlformats.org/drawingml/2006/main">
                          <a:ext uri="{FF2B5EF4-FFF2-40B4-BE49-F238E27FC236}">
                            <a16:creationId xmlns:a16="http://schemas.microsoft.com/office/drawing/2014/main" id="{00000000-0008-0000-0000-00001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D0DB1" id="Text Box 6286" o:spid="_x0000_s1026" type="#_x0000_t202" style="position:absolute;margin-left:0;margin-top:0;width:6pt;height:2.25pt;z-index:2528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5808" behindDoc="0" locked="0" layoutInCell="1" allowOverlap="1" wp14:anchorId="222876D1" wp14:editId="2F61E765">
                      <wp:simplePos x="0" y="0"/>
                      <wp:positionH relativeFrom="column">
                        <wp:posOffset>0</wp:posOffset>
                      </wp:positionH>
                      <wp:positionV relativeFrom="paragraph">
                        <wp:posOffset>0</wp:posOffset>
                      </wp:positionV>
                      <wp:extent cx="76200" cy="28575"/>
                      <wp:effectExtent l="19050" t="19050" r="19050" b="28575"/>
                      <wp:wrapNone/>
                      <wp:docPr id="9759" name="Text Box 6285">
                        <a:extLst xmlns:a="http://schemas.openxmlformats.org/drawingml/2006/main">
                          <a:ext uri="{FF2B5EF4-FFF2-40B4-BE49-F238E27FC236}">
                            <a16:creationId xmlns:a16="http://schemas.microsoft.com/office/drawing/2014/main" id="{00000000-0008-0000-0000-00001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5FC3D" id="Text Box 6285" o:spid="_x0000_s1026" type="#_x0000_t202" style="position:absolute;margin-left:0;margin-top:0;width:6pt;height:2.25pt;z-index:25285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6832" behindDoc="0" locked="0" layoutInCell="1" allowOverlap="1" wp14:anchorId="0562F84F" wp14:editId="59F6DA7E">
                      <wp:simplePos x="0" y="0"/>
                      <wp:positionH relativeFrom="column">
                        <wp:posOffset>0</wp:posOffset>
                      </wp:positionH>
                      <wp:positionV relativeFrom="paragraph">
                        <wp:posOffset>0</wp:posOffset>
                      </wp:positionV>
                      <wp:extent cx="76200" cy="28575"/>
                      <wp:effectExtent l="19050" t="19050" r="19050" b="28575"/>
                      <wp:wrapNone/>
                      <wp:docPr id="9760" name="Text Box 6284">
                        <a:extLst xmlns:a="http://schemas.openxmlformats.org/drawingml/2006/main">
                          <a:ext uri="{FF2B5EF4-FFF2-40B4-BE49-F238E27FC236}">
                            <a16:creationId xmlns:a16="http://schemas.microsoft.com/office/drawing/2014/main" id="{00000000-0008-0000-0000-00002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3D766" id="Text Box 6284" o:spid="_x0000_s1026" type="#_x0000_t202" style="position:absolute;margin-left:0;margin-top:0;width:6pt;height:2.25pt;z-index:2528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7856" behindDoc="0" locked="0" layoutInCell="1" allowOverlap="1" wp14:anchorId="40DCB402" wp14:editId="6E28F494">
                      <wp:simplePos x="0" y="0"/>
                      <wp:positionH relativeFrom="column">
                        <wp:posOffset>0</wp:posOffset>
                      </wp:positionH>
                      <wp:positionV relativeFrom="paragraph">
                        <wp:posOffset>0</wp:posOffset>
                      </wp:positionV>
                      <wp:extent cx="76200" cy="28575"/>
                      <wp:effectExtent l="19050" t="19050" r="19050" b="28575"/>
                      <wp:wrapNone/>
                      <wp:docPr id="9761" name="Text Box 6283">
                        <a:extLst xmlns:a="http://schemas.openxmlformats.org/drawingml/2006/main">
                          <a:ext uri="{FF2B5EF4-FFF2-40B4-BE49-F238E27FC236}">
                            <a16:creationId xmlns:a16="http://schemas.microsoft.com/office/drawing/2014/main" id="{00000000-0008-0000-0000-00002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E62E1" id="Text Box 6283" o:spid="_x0000_s1026" type="#_x0000_t202" style="position:absolute;margin-left:0;margin-top:0;width:6pt;height:2.25pt;z-index:25285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8880" behindDoc="0" locked="0" layoutInCell="1" allowOverlap="1" wp14:anchorId="6DF28B3D" wp14:editId="343BC5AE">
                      <wp:simplePos x="0" y="0"/>
                      <wp:positionH relativeFrom="column">
                        <wp:posOffset>0</wp:posOffset>
                      </wp:positionH>
                      <wp:positionV relativeFrom="paragraph">
                        <wp:posOffset>0</wp:posOffset>
                      </wp:positionV>
                      <wp:extent cx="76200" cy="28575"/>
                      <wp:effectExtent l="19050" t="19050" r="19050" b="28575"/>
                      <wp:wrapNone/>
                      <wp:docPr id="9762" name="Text Box 6282">
                        <a:extLst xmlns:a="http://schemas.openxmlformats.org/drawingml/2006/main">
                          <a:ext uri="{FF2B5EF4-FFF2-40B4-BE49-F238E27FC236}">
                            <a16:creationId xmlns:a16="http://schemas.microsoft.com/office/drawing/2014/main" id="{00000000-0008-0000-0000-00002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16D2C3" id="Text Box 6282" o:spid="_x0000_s1026" type="#_x0000_t202" style="position:absolute;margin-left:0;margin-top:0;width:6pt;height:2.25pt;z-index:25285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59904" behindDoc="0" locked="0" layoutInCell="1" allowOverlap="1" wp14:anchorId="0CD48D30" wp14:editId="741B7E0C">
                      <wp:simplePos x="0" y="0"/>
                      <wp:positionH relativeFrom="column">
                        <wp:posOffset>0</wp:posOffset>
                      </wp:positionH>
                      <wp:positionV relativeFrom="paragraph">
                        <wp:posOffset>0</wp:posOffset>
                      </wp:positionV>
                      <wp:extent cx="76200" cy="28575"/>
                      <wp:effectExtent l="19050" t="19050" r="19050" b="28575"/>
                      <wp:wrapNone/>
                      <wp:docPr id="9763" name="Text Box 6281">
                        <a:extLst xmlns:a="http://schemas.openxmlformats.org/drawingml/2006/main">
                          <a:ext uri="{FF2B5EF4-FFF2-40B4-BE49-F238E27FC236}">
                            <a16:creationId xmlns:a16="http://schemas.microsoft.com/office/drawing/2014/main" id="{00000000-0008-0000-0000-00002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207A9" id="Text Box 6281" o:spid="_x0000_s1026" type="#_x0000_t202" style="position:absolute;margin-left:0;margin-top:0;width:6pt;height:2.25pt;z-index:25285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0928" behindDoc="0" locked="0" layoutInCell="1" allowOverlap="1" wp14:anchorId="51391ED0" wp14:editId="5DBF8A65">
                      <wp:simplePos x="0" y="0"/>
                      <wp:positionH relativeFrom="column">
                        <wp:posOffset>0</wp:posOffset>
                      </wp:positionH>
                      <wp:positionV relativeFrom="paragraph">
                        <wp:posOffset>0</wp:posOffset>
                      </wp:positionV>
                      <wp:extent cx="76200" cy="28575"/>
                      <wp:effectExtent l="19050" t="19050" r="19050" b="28575"/>
                      <wp:wrapNone/>
                      <wp:docPr id="9764" name="Text Box 6280">
                        <a:extLst xmlns:a="http://schemas.openxmlformats.org/drawingml/2006/main">
                          <a:ext uri="{FF2B5EF4-FFF2-40B4-BE49-F238E27FC236}">
                            <a16:creationId xmlns:a16="http://schemas.microsoft.com/office/drawing/2014/main" id="{00000000-0008-0000-0000-00002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276EB" id="Text Box 6280" o:spid="_x0000_s1026" type="#_x0000_t202" style="position:absolute;margin-left:0;margin-top:0;width:6pt;height:2.25pt;z-index:2528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1952" behindDoc="0" locked="0" layoutInCell="1" allowOverlap="1" wp14:anchorId="175FEA21" wp14:editId="182D1E3C">
                      <wp:simplePos x="0" y="0"/>
                      <wp:positionH relativeFrom="column">
                        <wp:posOffset>0</wp:posOffset>
                      </wp:positionH>
                      <wp:positionV relativeFrom="paragraph">
                        <wp:posOffset>0</wp:posOffset>
                      </wp:positionV>
                      <wp:extent cx="76200" cy="28575"/>
                      <wp:effectExtent l="19050" t="19050" r="19050" b="28575"/>
                      <wp:wrapNone/>
                      <wp:docPr id="9765" name="Text Box 6279">
                        <a:extLst xmlns:a="http://schemas.openxmlformats.org/drawingml/2006/main">
                          <a:ext uri="{FF2B5EF4-FFF2-40B4-BE49-F238E27FC236}">
                            <a16:creationId xmlns:a16="http://schemas.microsoft.com/office/drawing/2014/main" id="{00000000-0008-0000-0000-00002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C9842" id="Text Box 6279" o:spid="_x0000_s1026" type="#_x0000_t202" style="position:absolute;margin-left:0;margin-top:0;width:6pt;height:2.25pt;z-index:25286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2976" behindDoc="0" locked="0" layoutInCell="1" allowOverlap="1" wp14:anchorId="55A5C24A" wp14:editId="15ED9999">
                      <wp:simplePos x="0" y="0"/>
                      <wp:positionH relativeFrom="column">
                        <wp:posOffset>0</wp:posOffset>
                      </wp:positionH>
                      <wp:positionV relativeFrom="paragraph">
                        <wp:posOffset>0</wp:posOffset>
                      </wp:positionV>
                      <wp:extent cx="76200" cy="28575"/>
                      <wp:effectExtent l="19050" t="19050" r="19050" b="28575"/>
                      <wp:wrapNone/>
                      <wp:docPr id="9766" name="Text Box 6278">
                        <a:extLst xmlns:a="http://schemas.openxmlformats.org/drawingml/2006/main">
                          <a:ext uri="{FF2B5EF4-FFF2-40B4-BE49-F238E27FC236}">
                            <a16:creationId xmlns:a16="http://schemas.microsoft.com/office/drawing/2014/main" id="{00000000-0008-0000-0000-00002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5204C" id="Text Box 6278" o:spid="_x0000_s1026" type="#_x0000_t202" style="position:absolute;margin-left:0;margin-top:0;width:6pt;height:2.25pt;z-index:2528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4000" behindDoc="0" locked="0" layoutInCell="1" allowOverlap="1" wp14:anchorId="531B639A" wp14:editId="572A4617">
                      <wp:simplePos x="0" y="0"/>
                      <wp:positionH relativeFrom="column">
                        <wp:posOffset>0</wp:posOffset>
                      </wp:positionH>
                      <wp:positionV relativeFrom="paragraph">
                        <wp:posOffset>0</wp:posOffset>
                      </wp:positionV>
                      <wp:extent cx="76200" cy="28575"/>
                      <wp:effectExtent l="19050" t="19050" r="19050" b="28575"/>
                      <wp:wrapNone/>
                      <wp:docPr id="9767" name="Text Box 6277">
                        <a:extLst xmlns:a="http://schemas.openxmlformats.org/drawingml/2006/main">
                          <a:ext uri="{FF2B5EF4-FFF2-40B4-BE49-F238E27FC236}">
                            <a16:creationId xmlns:a16="http://schemas.microsoft.com/office/drawing/2014/main" id="{00000000-0008-0000-0000-00002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4C205" id="Text Box 6277" o:spid="_x0000_s1026" type="#_x0000_t202" style="position:absolute;margin-left:0;margin-top:0;width:6pt;height:2.25pt;z-index:2528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5024" behindDoc="0" locked="0" layoutInCell="1" allowOverlap="1" wp14:anchorId="5CC8F92A" wp14:editId="0BCFD373">
                      <wp:simplePos x="0" y="0"/>
                      <wp:positionH relativeFrom="column">
                        <wp:posOffset>0</wp:posOffset>
                      </wp:positionH>
                      <wp:positionV relativeFrom="paragraph">
                        <wp:posOffset>0</wp:posOffset>
                      </wp:positionV>
                      <wp:extent cx="76200" cy="28575"/>
                      <wp:effectExtent l="19050" t="19050" r="19050" b="28575"/>
                      <wp:wrapNone/>
                      <wp:docPr id="9768" name="Text Box 6276">
                        <a:extLst xmlns:a="http://schemas.openxmlformats.org/drawingml/2006/main">
                          <a:ext uri="{FF2B5EF4-FFF2-40B4-BE49-F238E27FC236}">
                            <a16:creationId xmlns:a16="http://schemas.microsoft.com/office/drawing/2014/main" id="{00000000-0008-0000-0000-00002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F197B" id="Text Box 6276" o:spid="_x0000_s1026" type="#_x0000_t202" style="position:absolute;margin-left:0;margin-top:0;width:6pt;height:2.25pt;z-index:25286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6048" behindDoc="0" locked="0" layoutInCell="1" allowOverlap="1" wp14:anchorId="250BA184" wp14:editId="3EEF9641">
                      <wp:simplePos x="0" y="0"/>
                      <wp:positionH relativeFrom="column">
                        <wp:posOffset>0</wp:posOffset>
                      </wp:positionH>
                      <wp:positionV relativeFrom="paragraph">
                        <wp:posOffset>0</wp:posOffset>
                      </wp:positionV>
                      <wp:extent cx="76200" cy="28575"/>
                      <wp:effectExtent l="19050" t="19050" r="19050" b="28575"/>
                      <wp:wrapNone/>
                      <wp:docPr id="9769" name="Text Box 6275">
                        <a:extLst xmlns:a="http://schemas.openxmlformats.org/drawingml/2006/main">
                          <a:ext uri="{FF2B5EF4-FFF2-40B4-BE49-F238E27FC236}">
                            <a16:creationId xmlns:a16="http://schemas.microsoft.com/office/drawing/2014/main" id="{00000000-0008-0000-0000-00002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0B11D" id="Text Box 6275" o:spid="_x0000_s1026" type="#_x0000_t202" style="position:absolute;margin-left:0;margin-top:0;width:6pt;height:2.25pt;z-index:25286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7072" behindDoc="0" locked="0" layoutInCell="1" allowOverlap="1" wp14:anchorId="4A4015F3" wp14:editId="08640D4A">
                      <wp:simplePos x="0" y="0"/>
                      <wp:positionH relativeFrom="column">
                        <wp:posOffset>0</wp:posOffset>
                      </wp:positionH>
                      <wp:positionV relativeFrom="paragraph">
                        <wp:posOffset>0</wp:posOffset>
                      </wp:positionV>
                      <wp:extent cx="76200" cy="28575"/>
                      <wp:effectExtent l="19050" t="19050" r="19050" b="28575"/>
                      <wp:wrapNone/>
                      <wp:docPr id="9770" name="Text Box 6274">
                        <a:extLst xmlns:a="http://schemas.openxmlformats.org/drawingml/2006/main">
                          <a:ext uri="{FF2B5EF4-FFF2-40B4-BE49-F238E27FC236}">
                            <a16:creationId xmlns:a16="http://schemas.microsoft.com/office/drawing/2014/main" id="{00000000-0008-0000-0000-00002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8AEDE" id="Text Box 6274" o:spid="_x0000_s1026" type="#_x0000_t202" style="position:absolute;margin-left:0;margin-top:0;width:6pt;height:2.25pt;z-index:25286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8096" behindDoc="0" locked="0" layoutInCell="1" allowOverlap="1" wp14:anchorId="1796F2AE" wp14:editId="015E82EA">
                      <wp:simplePos x="0" y="0"/>
                      <wp:positionH relativeFrom="column">
                        <wp:posOffset>0</wp:posOffset>
                      </wp:positionH>
                      <wp:positionV relativeFrom="paragraph">
                        <wp:posOffset>0</wp:posOffset>
                      </wp:positionV>
                      <wp:extent cx="76200" cy="28575"/>
                      <wp:effectExtent l="19050" t="19050" r="19050" b="28575"/>
                      <wp:wrapNone/>
                      <wp:docPr id="9771" name="Text Box 6273">
                        <a:extLst xmlns:a="http://schemas.openxmlformats.org/drawingml/2006/main">
                          <a:ext uri="{FF2B5EF4-FFF2-40B4-BE49-F238E27FC236}">
                            <a16:creationId xmlns:a16="http://schemas.microsoft.com/office/drawing/2014/main" id="{00000000-0008-0000-0000-00002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0FDF8" id="Text Box 6273" o:spid="_x0000_s1026" type="#_x0000_t202" style="position:absolute;margin-left:0;margin-top:0;width:6pt;height:2.25pt;z-index:25286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69120" behindDoc="0" locked="0" layoutInCell="1" allowOverlap="1" wp14:anchorId="14E8CA2A" wp14:editId="21D0F2DF">
                      <wp:simplePos x="0" y="0"/>
                      <wp:positionH relativeFrom="column">
                        <wp:posOffset>0</wp:posOffset>
                      </wp:positionH>
                      <wp:positionV relativeFrom="paragraph">
                        <wp:posOffset>0</wp:posOffset>
                      </wp:positionV>
                      <wp:extent cx="76200" cy="28575"/>
                      <wp:effectExtent l="19050" t="19050" r="19050" b="28575"/>
                      <wp:wrapNone/>
                      <wp:docPr id="9772" name="Text Box 6272">
                        <a:extLst xmlns:a="http://schemas.openxmlformats.org/drawingml/2006/main">
                          <a:ext uri="{FF2B5EF4-FFF2-40B4-BE49-F238E27FC236}">
                            <a16:creationId xmlns:a16="http://schemas.microsoft.com/office/drawing/2014/main" id="{00000000-0008-0000-0000-00002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298D1" id="Text Box 6272" o:spid="_x0000_s1026" type="#_x0000_t202" style="position:absolute;margin-left:0;margin-top:0;width:6pt;height:2.25pt;z-index:2528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0144" behindDoc="0" locked="0" layoutInCell="1" allowOverlap="1" wp14:anchorId="41A075A4" wp14:editId="680220C3">
                      <wp:simplePos x="0" y="0"/>
                      <wp:positionH relativeFrom="column">
                        <wp:posOffset>0</wp:posOffset>
                      </wp:positionH>
                      <wp:positionV relativeFrom="paragraph">
                        <wp:posOffset>0</wp:posOffset>
                      </wp:positionV>
                      <wp:extent cx="76200" cy="28575"/>
                      <wp:effectExtent l="19050" t="19050" r="19050" b="28575"/>
                      <wp:wrapNone/>
                      <wp:docPr id="9773" name="Text Box 6271">
                        <a:extLst xmlns:a="http://schemas.openxmlformats.org/drawingml/2006/main">
                          <a:ext uri="{FF2B5EF4-FFF2-40B4-BE49-F238E27FC236}">
                            <a16:creationId xmlns:a16="http://schemas.microsoft.com/office/drawing/2014/main" id="{00000000-0008-0000-0000-00002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BB79A" id="Text Box 6271" o:spid="_x0000_s1026" type="#_x0000_t202" style="position:absolute;margin-left:0;margin-top:0;width:6pt;height:2.25pt;z-index:25287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1168" behindDoc="0" locked="0" layoutInCell="1" allowOverlap="1" wp14:anchorId="43CDD9E3" wp14:editId="34AFD6AF">
                      <wp:simplePos x="0" y="0"/>
                      <wp:positionH relativeFrom="column">
                        <wp:posOffset>0</wp:posOffset>
                      </wp:positionH>
                      <wp:positionV relativeFrom="paragraph">
                        <wp:posOffset>0</wp:posOffset>
                      </wp:positionV>
                      <wp:extent cx="76200" cy="28575"/>
                      <wp:effectExtent l="19050" t="19050" r="19050" b="28575"/>
                      <wp:wrapNone/>
                      <wp:docPr id="9774" name="Text Box 6270">
                        <a:extLst xmlns:a="http://schemas.openxmlformats.org/drawingml/2006/main">
                          <a:ext uri="{FF2B5EF4-FFF2-40B4-BE49-F238E27FC236}">
                            <a16:creationId xmlns:a16="http://schemas.microsoft.com/office/drawing/2014/main" id="{00000000-0008-0000-0000-00002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F9878" id="Text Box 6270" o:spid="_x0000_s1026" type="#_x0000_t202" style="position:absolute;margin-left:0;margin-top:0;width:6pt;height:2.25pt;z-index:25287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2192" behindDoc="0" locked="0" layoutInCell="1" allowOverlap="1" wp14:anchorId="4B2CB3FA" wp14:editId="58CBC0B4">
                      <wp:simplePos x="0" y="0"/>
                      <wp:positionH relativeFrom="column">
                        <wp:posOffset>0</wp:posOffset>
                      </wp:positionH>
                      <wp:positionV relativeFrom="paragraph">
                        <wp:posOffset>0</wp:posOffset>
                      </wp:positionV>
                      <wp:extent cx="76200" cy="28575"/>
                      <wp:effectExtent l="19050" t="19050" r="19050" b="28575"/>
                      <wp:wrapNone/>
                      <wp:docPr id="9775" name="Text Box 6269">
                        <a:extLst xmlns:a="http://schemas.openxmlformats.org/drawingml/2006/main">
                          <a:ext uri="{FF2B5EF4-FFF2-40B4-BE49-F238E27FC236}">
                            <a16:creationId xmlns:a16="http://schemas.microsoft.com/office/drawing/2014/main" id="{00000000-0008-0000-0000-00002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50F03" id="Text Box 6269" o:spid="_x0000_s1026" type="#_x0000_t202" style="position:absolute;margin-left:0;margin-top:0;width:6pt;height:2.25pt;z-index:2528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3216" behindDoc="0" locked="0" layoutInCell="1" allowOverlap="1" wp14:anchorId="0D0167D9" wp14:editId="1BAC9E06">
                      <wp:simplePos x="0" y="0"/>
                      <wp:positionH relativeFrom="column">
                        <wp:posOffset>0</wp:posOffset>
                      </wp:positionH>
                      <wp:positionV relativeFrom="paragraph">
                        <wp:posOffset>0</wp:posOffset>
                      </wp:positionV>
                      <wp:extent cx="76200" cy="28575"/>
                      <wp:effectExtent l="19050" t="19050" r="19050" b="28575"/>
                      <wp:wrapNone/>
                      <wp:docPr id="9776" name="Text Box 6268">
                        <a:extLst xmlns:a="http://schemas.openxmlformats.org/drawingml/2006/main">
                          <a:ext uri="{FF2B5EF4-FFF2-40B4-BE49-F238E27FC236}">
                            <a16:creationId xmlns:a16="http://schemas.microsoft.com/office/drawing/2014/main" id="{00000000-0008-0000-0000-00003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E5503" id="Text Box 6268" o:spid="_x0000_s1026" type="#_x0000_t202" style="position:absolute;margin-left:0;margin-top:0;width:6pt;height:2.25pt;z-index:25287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4240" behindDoc="0" locked="0" layoutInCell="1" allowOverlap="1" wp14:anchorId="09F9A423" wp14:editId="4836FD7B">
                      <wp:simplePos x="0" y="0"/>
                      <wp:positionH relativeFrom="column">
                        <wp:posOffset>0</wp:posOffset>
                      </wp:positionH>
                      <wp:positionV relativeFrom="paragraph">
                        <wp:posOffset>0</wp:posOffset>
                      </wp:positionV>
                      <wp:extent cx="76200" cy="28575"/>
                      <wp:effectExtent l="19050" t="19050" r="19050" b="28575"/>
                      <wp:wrapNone/>
                      <wp:docPr id="9777" name="Text Box 6267">
                        <a:extLst xmlns:a="http://schemas.openxmlformats.org/drawingml/2006/main">
                          <a:ext uri="{FF2B5EF4-FFF2-40B4-BE49-F238E27FC236}">
                            <a16:creationId xmlns:a16="http://schemas.microsoft.com/office/drawing/2014/main" id="{00000000-0008-0000-0000-00003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AED06" id="Text Box 6267" o:spid="_x0000_s1026" type="#_x0000_t202" style="position:absolute;margin-left:0;margin-top:0;width:6pt;height:2.25pt;z-index:25287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5264" behindDoc="0" locked="0" layoutInCell="1" allowOverlap="1" wp14:anchorId="491A7DF3" wp14:editId="00A74575">
                      <wp:simplePos x="0" y="0"/>
                      <wp:positionH relativeFrom="column">
                        <wp:posOffset>0</wp:posOffset>
                      </wp:positionH>
                      <wp:positionV relativeFrom="paragraph">
                        <wp:posOffset>0</wp:posOffset>
                      </wp:positionV>
                      <wp:extent cx="76200" cy="28575"/>
                      <wp:effectExtent l="19050" t="19050" r="19050" b="28575"/>
                      <wp:wrapNone/>
                      <wp:docPr id="9778" name="Text Box 6266">
                        <a:extLst xmlns:a="http://schemas.openxmlformats.org/drawingml/2006/main">
                          <a:ext uri="{FF2B5EF4-FFF2-40B4-BE49-F238E27FC236}">
                            <a16:creationId xmlns:a16="http://schemas.microsoft.com/office/drawing/2014/main" id="{00000000-0008-0000-0000-00003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3EEE4" id="Text Box 6266" o:spid="_x0000_s1026" type="#_x0000_t202" style="position:absolute;margin-left:0;margin-top:0;width:6pt;height:2.25pt;z-index:25287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6288" behindDoc="0" locked="0" layoutInCell="1" allowOverlap="1" wp14:anchorId="185EA5B4" wp14:editId="2C2050F4">
                      <wp:simplePos x="0" y="0"/>
                      <wp:positionH relativeFrom="column">
                        <wp:posOffset>0</wp:posOffset>
                      </wp:positionH>
                      <wp:positionV relativeFrom="paragraph">
                        <wp:posOffset>0</wp:posOffset>
                      </wp:positionV>
                      <wp:extent cx="76200" cy="28575"/>
                      <wp:effectExtent l="19050" t="19050" r="19050" b="28575"/>
                      <wp:wrapNone/>
                      <wp:docPr id="9779" name="Text Box 6265">
                        <a:extLst xmlns:a="http://schemas.openxmlformats.org/drawingml/2006/main">
                          <a:ext uri="{FF2B5EF4-FFF2-40B4-BE49-F238E27FC236}">
                            <a16:creationId xmlns:a16="http://schemas.microsoft.com/office/drawing/2014/main" id="{00000000-0008-0000-0000-00003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46B13" id="Text Box 6265" o:spid="_x0000_s1026" type="#_x0000_t202" style="position:absolute;margin-left:0;margin-top:0;width:6pt;height:2.25pt;z-index:25287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7312" behindDoc="0" locked="0" layoutInCell="1" allowOverlap="1" wp14:anchorId="02079661" wp14:editId="6ECE6400">
                      <wp:simplePos x="0" y="0"/>
                      <wp:positionH relativeFrom="column">
                        <wp:posOffset>0</wp:posOffset>
                      </wp:positionH>
                      <wp:positionV relativeFrom="paragraph">
                        <wp:posOffset>0</wp:posOffset>
                      </wp:positionV>
                      <wp:extent cx="76200" cy="28575"/>
                      <wp:effectExtent l="19050" t="19050" r="19050" b="28575"/>
                      <wp:wrapNone/>
                      <wp:docPr id="9780" name="Text Box 6264">
                        <a:extLst xmlns:a="http://schemas.openxmlformats.org/drawingml/2006/main">
                          <a:ext uri="{FF2B5EF4-FFF2-40B4-BE49-F238E27FC236}">
                            <a16:creationId xmlns:a16="http://schemas.microsoft.com/office/drawing/2014/main" id="{00000000-0008-0000-0000-00003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26880C" id="Text Box 6264" o:spid="_x0000_s1026" type="#_x0000_t202" style="position:absolute;margin-left:0;margin-top:0;width:6pt;height:2.25pt;z-index:25287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8336" behindDoc="0" locked="0" layoutInCell="1" allowOverlap="1" wp14:anchorId="7820AC40" wp14:editId="7EDF44A7">
                      <wp:simplePos x="0" y="0"/>
                      <wp:positionH relativeFrom="column">
                        <wp:posOffset>0</wp:posOffset>
                      </wp:positionH>
                      <wp:positionV relativeFrom="paragraph">
                        <wp:posOffset>0</wp:posOffset>
                      </wp:positionV>
                      <wp:extent cx="76200" cy="28575"/>
                      <wp:effectExtent l="19050" t="19050" r="19050" b="28575"/>
                      <wp:wrapNone/>
                      <wp:docPr id="9781" name="Text Box 6263">
                        <a:extLst xmlns:a="http://schemas.openxmlformats.org/drawingml/2006/main">
                          <a:ext uri="{FF2B5EF4-FFF2-40B4-BE49-F238E27FC236}">
                            <a16:creationId xmlns:a16="http://schemas.microsoft.com/office/drawing/2014/main" id="{00000000-0008-0000-0000-00003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7DAC7" id="Text Box 6263" o:spid="_x0000_s1026" type="#_x0000_t202" style="position:absolute;margin-left:0;margin-top:0;width:6pt;height:2.25pt;z-index:2528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79360" behindDoc="0" locked="0" layoutInCell="1" allowOverlap="1" wp14:anchorId="187D091E" wp14:editId="5659AB6F">
                      <wp:simplePos x="0" y="0"/>
                      <wp:positionH relativeFrom="column">
                        <wp:posOffset>0</wp:posOffset>
                      </wp:positionH>
                      <wp:positionV relativeFrom="paragraph">
                        <wp:posOffset>0</wp:posOffset>
                      </wp:positionV>
                      <wp:extent cx="76200" cy="28575"/>
                      <wp:effectExtent l="19050" t="19050" r="19050" b="28575"/>
                      <wp:wrapNone/>
                      <wp:docPr id="9782" name="Text Box 6262">
                        <a:extLst xmlns:a="http://schemas.openxmlformats.org/drawingml/2006/main">
                          <a:ext uri="{FF2B5EF4-FFF2-40B4-BE49-F238E27FC236}">
                            <a16:creationId xmlns:a16="http://schemas.microsoft.com/office/drawing/2014/main" id="{00000000-0008-0000-0000-00003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FEEF9" id="Text Box 6262" o:spid="_x0000_s1026" type="#_x0000_t202" style="position:absolute;margin-left:0;margin-top:0;width:6pt;height:2.25pt;z-index:25287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0384" behindDoc="0" locked="0" layoutInCell="1" allowOverlap="1" wp14:anchorId="0FD383AA" wp14:editId="4912A966">
                      <wp:simplePos x="0" y="0"/>
                      <wp:positionH relativeFrom="column">
                        <wp:posOffset>0</wp:posOffset>
                      </wp:positionH>
                      <wp:positionV relativeFrom="paragraph">
                        <wp:posOffset>0</wp:posOffset>
                      </wp:positionV>
                      <wp:extent cx="76200" cy="28575"/>
                      <wp:effectExtent l="19050" t="19050" r="19050" b="28575"/>
                      <wp:wrapNone/>
                      <wp:docPr id="9783" name="Text Box 6261">
                        <a:extLst xmlns:a="http://schemas.openxmlformats.org/drawingml/2006/main">
                          <a:ext uri="{FF2B5EF4-FFF2-40B4-BE49-F238E27FC236}">
                            <a16:creationId xmlns:a16="http://schemas.microsoft.com/office/drawing/2014/main" id="{00000000-0008-0000-0000-00003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7744D" id="Text Box 6261" o:spid="_x0000_s1026" type="#_x0000_t202" style="position:absolute;margin-left:0;margin-top:0;width:6pt;height:2.25pt;z-index:25288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1408" behindDoc="0" locked="0" layoutInCell="1" allowOverlap="1" wp14:anchorId="406EDA56" wp14:editId="6BF9935B">
                      <wp:simplePos x="0" y="0"/>
                      <wp:positionH relativeFrom="column">
                        <wp:posOffset>0</wp:posOffset>
                      </wp:positionH>
                      <wp:positionV relativeFrom="paragraph">
                        <wp:posOffset>0</wp:posOffset>
                      </wp:positionV>
                      <wp:extent cx="76200" cy="28575"/>
                      <wp:effectExtent l="19050" t="19050" r="19050" b="28575"/>
                      <wp:wrapNone/>
                      <wp:docPr id="9784" name="Text Box 6260">
                        <a:extLst xmlns:a="http://schemas.openxmlformats.org/drawingml/2006/main">
                          <a:ext uri="{FF2B5EF4-FFF2-40B4-BE49-F238E27FC236}">
                            <a16:creationId xmlns:a16="http://schemas.microsoft.com/office/drawing/2014/main" id="{00000000-0008-0000-0000-00003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AB0FF" id="Text Box 6260" o:spid="_x0000_s1026" type="#_x0000_t202" style="position:absolute;margin-left:0;margin-top:0;width:6pt;height:2.25pt;z-index:2528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2432" behindDoc="0" locked="0" layoutInCell="1" allowOverlap="1" wp14:anchorId="77BAFD51" wp14:editId="6096FA13">
                      <wp:simplePos x="0" y="0"/>
                      <wp:positionH relativeFrom="column">
                        <wp:posOffset>0</wp:posOffset>
                      </wp:positionH>
                      <wp:positionV relativeFrom="paragraph">
                        <wp:posOffset>0</wp:posOffset>
                      </wp:positionV>
                      <wp:extent cx="76200" cy="28575"/>
                      <wp:effectExtent l="19050" t="19050" r="19050" b="28575"/>
                      <wp:wrapNone/>
                      <wp:docPr id="9785" name="Text Box 6259">
                        <a:extLst xmlns:a="http://schemas.openxmlformats.org/drawingml/2006/main">
                          <a:ext uri="{FF2B5EF4-FFF2-40B4-BE49-F238E27FC236}">
                            <a16:creationId xmlns:a16="http://schemas.microsoft.com/office/drawing/2014/main" id="{00000000-0008-0000-0000-00003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BC61C" id="Text Box 6259" o:spid="_x0000_s1026" type="#_x0000_t202" style="position:absolute;margin-left:0;margin-top:0;width:6pt;height:2.25pt;z-index:2528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3456" behindDoc="0" locked="0" layoutInCell="1" allowOverlap="1" wp14:anchorId="5B94F1BA" wp14:editId="1B049A06">
                      <wp:simplePos x="0" y="0"/>
                      <wp:positionH relativeFrom="column">
                        <wp:posOffset>0</wp:posOffset>
                      </wp:positionH>
                      <wp:positionV relativeFrom="paragraph">
                        <wp:posOffset>0</wp:posOffset>
                      </wp:positionV>
                      <wp:extent cx="76200" cy="28575"/>
                      <wp:effectExtent l="19050" t="19050" r="19050" b="28575"/>
                      <wp:wrapNone/>
                      <wp:docPr id="9786" name="Text Box 6258">
                        <a:extLst xmlns:a="http://schemas.openxmlformats.org/drawingml/2006/main">
                          <a:ext uri="{FF2B5EF4-FFF2-40B4-BE49-F238E27FC236}">
                            <a16:creationId xmlns:a16="http://schemas.microsoft.com/office/drawing/2014/main" id="{00000000-0008-0000-0000-00003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6636F" id="Text Box 6258" o:spid="_x0000_s1026" type="#_x0000_t202" style="position:absolute;margin-left:0;margin-top:0;width:6pt;height:2.25pt;z-index:25288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4480" behindDoc="0" locked="0" layoutInCell="1" allowOverlap="1" wp14:anchorId="7C0A5C96" wp14:editId="1A9599F8">
                      <wp:simplePos x="0" y="0"/>
                      <wp:positionH relativeFrom="column">
                        <wp:posOffset>0</wp:posOffset>
                      </wp:positionH>
                      <wp:positionV relativeFrom="paragraph">
                        <wp:posOffset>0</wp:posOffset>
                      </wp:positionV>
                      <wp:extent cx="76200" cy="28575"/>
                      <wp:effectExtent l="19050" t="19050" r="19050" b="28575"/>
                      <wp:wrapNone/>
                      <wp:docPr id="9787" name="Text Box 6257">
                        <a:extLst xmlns:a="http://schemas.openxmlformats.org/drawingml/2006/main">
                          <a:ext uri="{FF2B5EF4-FFF2-40B4-BE49-F238E27FC236}">
                            <a16:creationId xmlns:a16="http://schemas.microsoft.com/office/drawing/2014/main" id="{00000000-0008-0000-0000-00003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66026" id="Text Box 6257" o:spid="_x0000_s1026" type="#_x0000_t202" style="position:absolute;margin-left:0;margin-top:0;width:6pt;height:2.25pt;z-index:25288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5504" behindDoc="0" locked="0" layoutInCell="1" allowOverlap="1" wp14:anchorId="348ED589" wp14:editId="78408500">
                      <wp:simplePos x="0" y="0"/>
                      <wp:positionH relativeFrom="column">
                        <wp:posOffset>0</wp:posOffset>
                      </wp:positionH>
                      <wp:positionV relativeFrom="paragraph">
                        <wp:posOffset>0</wp:posOffset>
                      </wp:positionV>
                      <wp:extent cx="76200" cy="28575"/>
                      <wp:effectExtent l="19050" t="19050" r="19050" b="28575"/>
                      <wp:wrapNone/>
                      <wp:docPr id="9788" name="Text Box 6256">
                        <a:extLst xmlns:a="http://schemas.openxmlformats.org/drawingml/2006/main">
                          <a:ext uri="{FF2B5EF4-FFF2-40B4-BE49-F238E27FC236}">
                            <a16:creationId xmlns:a16="http://schemas.microsoft.com/office/drawing/2014/main" id="{00000000-0008-0000-0000-00003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73100" id="Text Box 6256" o:spid="_x0000_s1026" type="#_x0000_t202" style="position:absolute;margin-left:0;margin-top:0;width:6pt;height:2.25pt;z-index:25288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6528" behindDoc="0" locked="0" layoutInCell="1" allowOverlap="1" wp14:anchorId="66A2CA19" wp14:editId="5E3B3CE5">
                      <wp:simplePos x="0" y="0"/>
                      <wp:positionH relativeFrom="column">
                        <wp:posOffset>0</wp:posOffset>
                      </wp:positionH>
                      <wp:positionV relativeFrom="paragraph">
                        <wp:posOffset>0</wp:posOffset>
                      </wp:positionV>
                      <wp:extent cx="76200" cy="28575"/>
                      <wp:effectExtent l="19050" t="19050" r="19050" b="28575"/>
                      <wp:wrapNone/>
                      <wp:docPr id="9789" name="Text Box 6255">
                        <a:extLst xmlns:a="http://schemas.openxmlformats.org/drawingml/2006/main">
                          <a:ext uri="{FF2B5EF4-FFF2-40B4-BE49-F238E27FC236}">
                            <a16:creationId xmlns:a16="http://schemas.microsoft.com/office/drawing/2014/main" id="{00000000-0008-0000-0000-00003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2477B" id="Text Box 6255" o:spid="_x0000_s1026" type="#_x0000_t202" style="position:absolute;margin-left:0;margin-top:0;width:6pt;height:2.25pt;z-index:25288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7552" behindDoc="0" locked="0" layoutInCell="1" allowOverlap="1" wp14:anchorId="0E301F6A" wp14:editId="219C0C9D">
                      <wp:simplePos x="0" y="0"/>
                      <wp:positionH relativeFrom="column">
                        <wp:posOffset>0</wp:posOffset>
                      </wp:positionH>
                      <wp:positionV relativeFrom="paragraph">
                        <wp:posOffset>0</wp:posOffset>
                      </wp:positionV>
                      <wp:extent cx="76200" cy="28575"/>
                      <wp:effectExtent l="19050" t="19050" r="19050" b="28575"/>
                      <wp:wrapNone/>
                      <wp:docPr id="9790" name="Text Box 6254">
                        <a:extLst xmlns:a="http://schemas.openxmlformats.org/drawingml/2006/main">
                          <a:ext uri="{FF2B5EF4-FFF2-40B4-BE49-F238E27FC236}">
                            <a16:creationId xmlns:a16="http://schemas.microsoft.com/office/drawing/2014/main" id="{00000000-0008-0000-0000-00003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6540F" id="Text Box 6254" o:spid="_x0000_s1026" type="#_x0000_t202" style="position:absolute;margin-left:0;margin-top:0;width:6pt;height:2.25pt;z-index:25288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8576" behindDoc="0" locked="0" layoutInCell="1" allowOverlap="1" wp14:anchorId="6731E26C" wp14:editId="7A9C9A54">
                      <wp:simplePos x="0" y="0"/>
                      <wp:positionH relativeFrom="column">
                        <wp:posOffset>0</wp:posOffset>
                      </wp:positionH>
                      <wp:positionV relativeFrom="paragraph">
                        <wp:posOffset>0</wp:posOffset>
                      </wp:positionV>
                      <wp:extent cx="76200" cy="28575"/>
                      <wp:effectExtent l="19050" t="19050" r="19050" b="28575"/>
                      <wp:wrapNone/>
                      <wp:docPr id="9791" name="Text Box 6253">
                        <a:extLst xmlns:a="http://schemas.openxmlformats.org/drawingml/2006/main">
                          <a:ext uri="{FF2B5EF4-FFF2-40B4-BE49-F238E27FC236}">
                            <a16:creationId xmlns:a16="http://schemas.microsoft.com/office/drawing/2014/main" id="{00000000-0008-0000-0000-00003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2D2B6" id="Text Box 6253" o:spid="_x0000_s1026" type="#_x0000_t202" style="position:absolute;margin-left:0;margin-top:0;width:6pt;height:2.25pt;z-index:25288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89600" behindDoc="0" locked="0" layoutInCell="1" allowOverlap="1" wp14:anchorId="7FC83CEC" wp14:editId="64D98AAA">
                      <wp:simplePos x="0" y="0"/>
                      <wp:positionH relativeFrom="column">
                        <wp:posOffset>0</wp:posOffset>
                      </wp:positionH>
                      <wp:positionV relativeFrom="paragraph">
                        <wp:posOffset>0</wp:posOffset>
                      </wp:positionV>
                      <wp:extent cx="76200" cy="28575"/>
                      <wp:effectExtent l="19050" t="19050" r="19050" b="28575"/>
                      <wp:wrapNone/>
                      <wp:docPr id="9792" name="Text Box 6252">
                        <a:extLst xmlns:a="http://schemas.openxmlformats.org/drawingml/2006/main">
                          <a:ext uri="{FF2B5EF4-FFF2-40B4-BE49-F238E27FC236}">
                            <a16:creationId xmlns:a16="http://schemas.microsoft.com/office/drawing/2014/main" id="{00000000-0008-0000-0000-00004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20A71" id="Text Box 6252" o:spid="_x0000_s1026" type="#_x0000_t202" style="position:absolute;margin-left:0;margin-top:0;width:6pt;height:2.25pt;z-index:25288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0624" behindDoc="0" locked="0" layoutInCell="1" allowOverlap="1" wp14:anchorId="3FD614F5" wp14:editId="08A9893B">
                      <wp:simplePos x="0" y="0"/>
                      <wp:positionH relativeFrom="column">
                        <wp:posOffset>0</wp:posOffset>
                      </wp:positionH>
                      <wp:positionV relativeFrom="paragraph">
                        <wp:posOffset>0</wp:posOffset>
                      </wp:positionV>
                      <wp:extent cx="76200" cy="28575"/>
                      <wp:effectExtent l="19050" t="19050" r="19050" b="28575"/>
                      <wp:wrapNone/>
                      <wp:docPr id="9793" name="Text Box 6251">
                        <a:extLst xmlns:a="http://schemas.openxmlformats.org/drawingml/2006/main">
                          <a:ext uri="{FF2B5EF4-FFF2-40B4-BE49-F238E27FC236}">
                            <a16:creationId xmlns:a16="http://schemas.microsoft.com/office/drawing/2014/main" id="{00000000-0008-0000-0000-00004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96B08" id="Text Box 6251" o:spid="_x0000_s1026" type="#_x0000_t202" style="position:absolute;margin-left:0;margin-top:0;width:6pt;height:2.25pt;z-index:2528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1648" behindDoc="0" locked="0" layoutInCell="1" allowOverlap="1" wp14:anchorId="12EED226" wp14:editId="6B025E5E">
                      <wp:simplePos x="0" y="0"/>
                      <wp:positionH relativeFrom="column">
                        <wp:posOffset>0</wp:posOffset>
                      </wp:positionH>
                      <wp:positionV relativeFrom="paragraph">
                        <wp:posOffset>0</wp:posOffset>
                      </wp:positionV>
                      <wp:extent cx="76200" cy="28575"/>
                      <wp:effectExtent l="19050" t="19050" r="19050" b="28575"/>
                      <wp:wrapNone/>
                      <wp:docPr id="9794" name="Text Box 6250">
                        <a:extLst xmlns:a="http://schemas.openxmlformats.org/drawingml/2006/main">
                          <a:ext uri="{FF2B5EF4-FFF2-40B4-BE49-F238E27FC236}">
                            <a16:creationId xmlns:a16="http://schemas.microsoft.com/office/drawing/2014/main" id="{00000000-0008-0000-0000-00004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C108D" id="Text Box 6250" o:spid="_x0000_s1026" type="#_x0000_t202" style="position:absolute;margin-left:0;margin-top:0;width:6pt;height:2.25pt;z-index:25289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2672" behindDoc="0" locked="0" layoutInCell="1" allowOverlap="1" wp14:anchorId="6F00B8CB" wp14:editId="54EB365B">
                      <wp:simplePos x="0" y="0"/>
                      <wp:positionH relativeFrom="column">
                        <wp:posOffset>0</wp:posOffset>
                      </wp:positionH>
                      <wp:positionV relativeFrom="paragraph">
                        <wp:posOffset>0</wp:posOffset>
                      </wp:positionV>
                      <wp:extent cx="76200" cy="28575"/>
                      <wp:effectExtent l="19050" t="19050" r="19050" b="28575"/>
                      <wp:wrapNone/>
                      <wp:docPr id="9795" name="Text Box 6249">
                        <a:extLst xmlns:a="http://schemas.openxmlformats.org/drawingml/2006/main">
                          <a:ext uri="{FF2B5EF4-FFF2-40B4-BE49-F238E27FC236}">
                            <a16:creationId xmlns:a16="http://schemas.microsoft.com/office/drawing/2014/main" id="{00000000-0008-0000-0000-00004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2DB28" id="Text Box 6249" o:spid="_x0000_s1026" type="#_x0000_t202" style="position:absolute;margin-left:0;margin-top:0;width:6pt;height:2.25pt;z-index:25289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3696" behindDoc="0" locked="0" layoutInCell="1" allowOverlap="1" wp14:anchorId="09BE3E68" wp14:editId="5E9124C9">
                      <wp:simplePos x="0" y="0"/>
                      <wp:positionH relativeFrom="column">
                        <wp:posOffset>0</wp:posOffset>
                      </wp:positionH>
                      <wp:positionV relativeFrom="paragraph">
                        <wp:posOffset>0</wp:posOffset>
                      </wp:positionV>
                      <wp:extent cx="76200" cy="28575"/>
                      <wp:effectExtent l="19050" t="19050" r="19050" b="28575"/>
                      <wp:wrapNone/>
                      <wp:docPr id="9796" name="Text Box 6248">
                        <a:extLst xmlns:a="http://schemas.openxmlformats.org/drawingml/2006/main">
                          <a:ext uri="{FF2B5EF4-FFF2-40B4-BE49-F238E27FC236}">
                            <a16:creationId xmlns:a16="http://schemas.microsoft.com/office/drawing/2014/main" id="{00000000-0008-0000-0000-00004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BF646" id="Text Box 6248" o:spid="_x0000_s1026" type="#_x0000_t202" style="position:absolute;margin-left:0;margin-top:0;width:6pt;height:2.25pt;z-index:2528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4720" behindDoc="0" locked="0" layoutInCell="1" allowOverlap="1" wp14:anchorId="626CDC98" wp14:editId="013D2A29">
                      <wp:simplePos x="0" y="0"/>
                      <wp:positionH relativeFrom="column">
                        <wp:posOffset>0</wp:posOffset>
                      </wp:positionH>
                      <wp:positionV relativeFrom="paragraph">
                        <wp:posOffset>0</wp:posOffset>
                      </wp:positionV>
                      <wp:extent cx="76200" cy="28575"/>
                      <wp:effectExtent l="19050" t="19050" r="19050" b="28575"/>
                      <wp:wrapNone/>
                      <wp:docPr id="9797" name="Text Box 6247">
                        <a:extLst xmlns:a="http://schemas.openxmlformats.org/drawingml/2006/main">
                          <a:ext uri="{FF2B5EF4-FFF2-40B4-BE49-F238E27FC236}">
                            <a16:creationId xmlns:a16="http://schemas.microsoft.com/office/drawing/2014/main" id="{00000000-0008-0000-0000-00004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AD1C6A" id="Text Box 6247" o:spid="_x0000_s1026" type="#_x0000_t202" style="position:absolute;margin-left:0;margin-top:0;width:6pt;height:2.25pt;z-index:25289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5744" behindDoc="0" locked="0" layoutInCell="1" allowOverlap="1" wp14:anchorId="055791A2" wp14:editId="22871308">
                      <wp:simplePos x="0" y="0"/>
                      <wp:positionH relativeFrom="column">
                        <wp:posOffset>0</wp:posOffset>
                      </wp:positionH>
                      <wp:positionV relativeFrom="paragraph">
                        <wp:posOffset>0</wp:posOffset>
                      </wp:positionV>
                      <wp:extent cx="76200" cy="28575"/>
                      <wp:effectExtent l="19050" t="19050" r="19050" b="28575"/>
                      <wp:wrapNone/>
                      <wp:docPr id="9798" name="Text Box 6246">
                        <a:extLst xmlns:a="http://schemas.openxmlformats.org/drawingml/2006/main">
                          <a:ext uri="{FF2B5EF4-FFF2-40B4-BE49-F238E27FC236}">
                            <a16:creationId xmlns:a16="http://schemas.microsoft.com/office/drawing/2014/main" id="{00000000-0008-0000-0000-00004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6D212" id="Text Box 6246" o:spid="_x0000_s1026" type="#_x0000_t202" style="position:absolute;margin-left:0;margin-top:0;width:6pt;height:2.25pt;z-index:25289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6768" behindDoc="0" locked="0" layoutInCell="1" allowOverlap="1" wp14:anchorId="0B7AA23C" wp14:editId="32F1CCDC">
                      <wp:simplePos x="0" y="0"/>
                      <wp:positionH relativeFrom="column">
                        <wp:posOffset>0</wp:posOffset>
                      </wp:positionH>
                      <wp:positionV relativeFrom="paragraph">
                        <wp:posOffset>0</wp:posOffset>
                      </wp:positionV>
                      <wp:extent cx="76200" cy="28575"/>
                      <wp:effectExtent l="19050" t="19050" r="19050" b="28575"/>
                      <wp:wrapNone/>
                      <wp:docPr id="9799" name="Text Box 6245">
                        <a:extLst xmlns:a="http://schemas.openxmlformats.org/drawingml/2006/main">
                          <a:ext uri="{FF2B5EF4-FFF2-40B4-BE49-F238E27FC236}">
                            <a16:creationId xmlns:a16="http://schemas.microsoft.com/office/drawing/2014/main" id="{00000000-0008-0000-0000-00004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4AB26" id="Text Box 6245" o:spid="_x0000_s1026" type="#_x0000_t202" style="position:absolute;margin-left:0;margin-top:0;width:6pt;height:2.25pt;z-index:25289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7792" behindDoc="0" locked="0" layoutInCell="1" allowOverlap="1" wp14:anchorId="7AAE9BFA" wp14:editId="014CE6AF">
                      <wp:simplePos x="0" y="0"/>
                      <wp:positionH relativeFrom="column">
                        <wp:posOffset>0</wp:posOffset>
                      </wp:positionH>
                      <wp:positionV relativeFrom="paragraph">
                        <wp:posOffset>0</wp:posOffset>
                      </wp:positionV>
                      <wp:extent cx="76200" cy="28575"/>
                      <wp:effectExtent l="19050" t="19050" r="19050" b="28575"/>
                      <wp:wrapNone/>
                      <wp:docPr id="9800" name="Text Box 6244">
                        <a:extLst xmlns:a="http://schemas.openxmlformats.org/drawingml/2006/main">
                          <a:ext uri="{FF2B5EF4-FFF2-40B4-BE49-F238E27FC236}">
                            <a16:creationId xmlns:a16="http://schemas.microsoft.com/office/drawing/2014/main" id="{00000000-0008-0000-0000-00004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66F67" id="Text Box 6244" o:spid="_x0000_s1026" type="#_x0000_t202" style="position:absolute;margin-left:0;margin-top:0;width:6pt;height:2.25pt;z-index:2528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8816" behindDoc="0" locked="0" layoutInCell="1" allowOverlap="1" wp14:anchorId="17A2D144" wp14:editId="7E3A7FBB">
                      <wp:simplePos x="0" y="0"/>
                      <wp:positionH relativeFrom="column">
                        <wp:posOffset>0</wp:posOffset>
                      </wp:positionH>
                      <wp:positionV relativeFrom="paragraph">
                        <wp:posOffset>0</wp:posOffset>
                      </wp:positionV>
                      <wp:extent cx="76200" cy="28575"/>
                      <wp:effectExtent l="19050" t="19050" r="19050" b="28575"/>
                      <wp:wrapNone/>
                      <wp:docPr id="9801" name="Text Box 6243">
                        <a:extLst xmlns:a="http://schemas.openxmlformats.org/drawingml/2006/main">
                          <a:ext uri="{FF2B5EF4-FFF2-40B4-BE49-F238E27FC236}">
                            <a16:creationId xmlns:a16="http://schemas.microsoft.com/office/drawing/2014/main" id="{00000000-0008-0000-0000-00004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35D89" id="Text Box 6243" o:spid="_x0000_s1026" type="#_x0000_t202" style="position:absolute;margin-left:0;margin-top:0;width:6pt;height:2.25pt;z-index:25289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899840" behindDoc="0" locked="0" layoutInCell="1" allowOverlap="1" wp14:anchorId="5C42D287" wp14:editId="25431B51">
                      <wp:simplePos x="0" y="0"/>
                      <wp:positionH relativeFrom="column">
                        <wp:posOffset>0</wp:posOffset>
                      </wp:positionH>
                      <wp:positionV relativeFrom="paragraph">
                        <wp:posOffset>0</wp:posOffset>
                      </wp:positionV>
                      <wp:extent cx="76200" cy="28575"/>
                      <wp:effectExtent l="19050" t="19050" r="19050" b="28575"/>
                      <wp:wrapNone/>
                      <wp:docPr id="9802" name="Text Box 6242">
                        <a:extLst xmlns:a="http://schemas.openxmlformats.org/drawingml/2006/main">
                          <a:ext uri="{FF2B5EF4-FFF2-40B4-BE49-F238E27FC236}">
                            <a16:creationId xmlns:a16="http://schemas.microsoft.com/office/drawing/2014/main" id="{00000000-0008-0000-0000-00004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E4DEB" id="Text Box 6242" o:spid="_x0000_s1026" type="#_x0000_t202" style="position:absolute;margin-left:0;margin-top:0;width:6pt;height:2.25pt;z-index:2528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0864" behindDoc="0" locked="0" layoutInCell="1" allowOverlap="1" wp14:anchorId="0A93610F" wp14:editId="1A7BA8C0">
                      <wp:simplePos x="0" y="0"/>
                      <wp:positionH relativeFrom="column">
                        <wp:posOffset>0</wp:posOffset>
                      </wp:positionH>
                      <wp:positionV relativeFrom="paragraph">
                        <wp:posOffset>0</wp:posOffset>
                      </wp:positionV>
                      <wp:extent cx="76200" cy="28575"/>
                      <wp:effectExtent l="19050" t="19050" r="19050" b="28575"/>
                      <wp:wrapNone/>
                      <wp:docPr id="9803" name="Text Box 6241">
                        <a:extLst xmlns:a="http://schemas.openxmlformats.org/drawingml/2006/main">
                          <a:ext uri="{FF2B5EF4-FFF2-40B4-BE49-F238E27FC236}">
                            <a16:creationId xmlns:a16="http://schemas.microsoft.com/office/drawing/2014/main" id="{00000000-0008-0000-0000-00004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80DD1" id="Text Box 6241" o:spid="_x0000_s1026" type="#_x0000_t202" style="position:absolute;margin-left:0;margin-top:0;width:6pt;height:2.25pt;z-index:2529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1888" behindDoc="0" locked="0" layoutInCell="1" allowOverlap="1" wp14:anchorId="52FF3206" wp14:editId="15059BAE">
                      <wp:simplePos x="0" y="0"/>
                      <wp:positionH relativeFrom="column">
                        <wp:posOffset>0</wp:posOffset>
                      </wp:positionH>
                      <wp:positionV relativeFrom="paragraph">
                        <wp:posOffset>0</wp:posOffset>
                      </wp:positionV>
                      <wp:extent cx="76200" cy="28575"/>
                      <wp:effectExtent l="19050" t="19050" r="19050" b="28575"/>
                      <wp:wrapNone/>
                      <wp:docPr id="9804" name="Text Box 6240">
                        <a:extLst xmlns:a="http://schemas.openxmlformats.org/drawingml/2006/main">
                          <a:ext uri="{FF2B5EF4-FFF2-40B4-BE49-F238E27FC236}">
                            <a16:creationId xmlns:a16="http://schemas.microsoft.com/office/drawing/2014/main" id="{00000000-0008-0000-0000-00004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1FE82" id="Text Box 6240" o:spid="_x0000_s1026" type="#_x0000_t202" style="position:absolute;margin-left:0;margin-top:0;width:6pt;height:2.25pt;z-index:2529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2912" behindDoc="0" locked="0" layoutInCell="1" allowOverlap="1" wp14:anchorId="232EE527" wp14:editId="13321218">
                      <wp:simplePos x="0" y="0"/>
                      <wp:positionH relativeFrom="column">
                        <wp:posOffset>0</wp:posOffset>
                      </wp:positionH>
                      <wp:positionV relativeFrom="paragraph">
                        <wp:posOffset>0</wp:posOffset>
                      </wp:positionV>
                      <wp:extent cx="76200" cy="28575"/>
                      <wp:effectExtent l="19050" t="19050" r="19050" b="28575"/>
                      <wp:wrapNone/>
                      <wp:docPr id="9805" name="Text Box 6239">
                        <a:extLst xmlns:a="http://schemas.openxmlformats.org/drawingml/2006/main">
                          <a:ext uri="{FF2B5EF4-FFF2-40B4-BE49-F238E27FC236}">
                            <a16:creationId xmlns:a16="http://schemas.microsoft.com/office/drawing/2014/main" id="{00000000-0008-0000-0000-00004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0CCC3E" id="Text Box 6239" o:spid="_x0000_s1026" type="#_x0000_t202" style="position:absolute;margin-left:0;margin-top:0;width:6pt;height:2.25pt;z-index:2529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3936" behindDoc="0" locked="0" layoutInCell="1" allowOverlap="1" wp14:anchorId="5919BBE5" wp14:editId="02ECD8D2">
                      <wp:simplePos x="0" y="0"/>
                      <wp:positionH relativeFrom="column">
                        <wp:posOffset>0</wp:posOffset>
                      </wp:positionH>
                      <wp:positionV relativeFrom="paragraph">
                        <wp:posOffset>0</wp:posOffset>
                      </wp:positionV>
                      <wp:extent cx="76200" cy="28575"/>
                      <wp:effectExtent l="19050" t="19050" r="19050" b="28575"/>
                      <wp:wrapNone/>
                      <wp:docPr id="9806" name="Text Box 6238">
                        <a:extLst xmlns:a="http://schemas.openxmlformats.org/drawingml/2006/main">
                          <a:ext uri="{FF2B5EF4-FFF2-40B4-BE49-F238E27FC236}">
                            <a16:creationId xmlns:a16="http://schemas.microsoft.com/office/drawing/2014/main" id="{00000000-0008-0000-0000-00004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FA0A7" id="Text Box 6238" o:spid="_x0000_s1026" type="#_x0000_t202" style="position:absolute;margin-left:0;margin-top:0;width:6pt;height:2.25pt;z-index:25290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4960" behindDoc="0" locked="0" layoutInCell="1" allowOverlap="1" wp14:anchorId="4B4A18E8" wp14:editId="5346A94F">
                      <wp:simplePos x="0" y="0"/>
                      <wp:positionH relativeFrom="column">
                        <wp:posOffset>0</wp:posOffset>
                      </wp:positionH>
                      <wp:positionV relativeFrom="paragraph">
                        <wp:posOffset>0</wp:posOffset>
                      </wp:positionV>
                      <wp:extent cx="76200" cy="28575"/>
                      <wp:effectExtent l="19050" t="19050" r="19050" b="28575"/>
                      <wp:wrapNone/>
                      <wp:docPr id="9807" name="Text Box 6237">
                        <a:extLst xmlns:a="http://schemas.openxmlformats.org/drawingml/2006/main">
                          <a:ext uri="{FF2B5EF4-FFF2-40B4-BE49-F238E27FC236}">
                            <a16:creationId xmlns:a16="http://schemas.microsoft.com/office/drawing/2014/main" id="{00000000-0008-0000-0000-00004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6EF2C" id="Text Box 6237" o:spid="_x0000_s1026" type="#_x0000_t202" style="position:absolute;margin-left:0;margin-top:0;width:6pt;height:2.25pt;z-index:2529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5984" behindDoc="0" locked="0" layoutInCell="1" allowOverlap="1" wp14:anchorId="74AA5884" wp14:editId="58DA1E4E">
                      <wp:simplePos x="0" y="0"/>
                      <wp:positionH relativeFrom="column">
                        <wp:posOffset>0</wp:posOffset>
                      </wp:positionH>
                      <wp:positionV relativeFrom="paragraph">
                        <wp:posOffset>0</wp:posOffset>
                      </wp:positionV>
                      <wp:extent cx="76200" cy="28575"/>
                      <wp:effectExtent l="19050" t="19050" r="19050" b="28575"/>
                      <wp:wrapNone/>
                      <wp:docPr id="9808" name="Text Box 6236">
                        <a:extLst xmlns:a="http://schemas.openxmlformats.org/drawingml/2006/main">
                          <a:ext uri="{FF2B5EF4-FFF2-40B4-BE49-F238E27FC236}">
                            <a16:creationId xmlns:a16="http://schemas.microsoft.com/office/drawing/2014/main" id="{00000000-0008-0000-0000-00005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8FED2B" id="Text Box 6236" o:spid="_x0000_s1026" type="#_x0000_t202" style="position:absolute;margin-left:0;margin-top:0;width:6pt;height:2.25pt;z-index:2529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7008" behindDoc="0" locked="0" layoutInCell="1" allowOverlap="1" wp14:anchorId="4612B0CC" wp14:editId="42C988AD">
                      <wp:simplePos x="0" y="0"/>
                      <wp:positionH relativeFrom="column">
                        <wp:posOffset>0</wp:posOffset>
                      </wp:positionH>
                      <wp:positionV relativeFrom="paragraph">
                        <wp:posOffset>0</wp:posOffset>
                      </wp:positionV>
                      <wp:extent cx="76200" cy="28575"/>
                      <wp:effectExtent l="19050" t="19050" r="19050" b="28575"/>
                      <wp:wrapNone/>
                      <wp:docPr id="9809" name="Text Box 6235">
                        <a:extLst xmlns:a="http://schemas.openxmlformats.org/drawingml/2006/main">
                          <a:ext uri="{FF2B5EF4-FFF2-40B4-BE49-F238E27FC236}">
                            <a16:creationId xmlns:a16="http://schemas.microsoft.com/office/drawing/2014/main" id="{00000000-0008-0000-0000-00005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91567" id="Text Box 6235" o:spid="_x0000_s1026" type="#_x0000_t202" style="position:absolute;margin-left:0;margin-top:0;width:6pt;height:2.25pt;z-index:2529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8032" behindDoc="0" locked="0" layoutInCell="1" allowOverlap="1" wp14:anchorId="56154ADD" wp14:editId="488D35BB">
                      <wp:simplePos x="0" y="0"/>
                      <wp:positionH relativeFrom="column">
                        <wp:posOffset>0</wp:posOffset>
                      </wp:positionH>
                      <wp:positionV relativeFrom="paragraph">
                        <wp:posOffset>0</wp:posOffset>
                      </wp:positionV>
                      <wp:extent cx="76200" cy="28575"/>
                      <wp:effectExtent l="19050" t="19050" r="19050" b="28575"/>
                      <wp:wrapNone/>
                      <wp:docPr id="9810" name="Text Box 6234">
                        <a:extLst xmlns:a="http://schemas.openxmlformats.org/drawingml/2006/main">
                          <a:ext uri="{FF2B5EF4-FFF2-40B4-BE49-F238E27FC236}">
                            <a16:creationId xmlns:a16="http://schemas.microsoft.com/office/drawing/2014/main" id="{00000000-0008-0000-0000-00005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91C00" id="Text Box 6234" o:spid="_x0000_s1026" type="#_x0000_t202" style="position:absolute;margin-left:0;margin-top:0;width:6pt;height:2.25pt;z-index:25290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09056" behindDoc="0" locked="0" layoutInCell="1" allowOverlap="1" wp14:anchorId="09E5E870" wp14:editId="6C531B73">
                      <wp:simplePos x="0" y="0"/>
                      <wp:positionH relativeFrom="column">
                        <wp:posOffset>0</wp:posOffset>
                      </wp:positionH>
                      <wp:positionV relativeFrom="paragraph">
                        <wp:posOffset>0</wp:posOffset>
                      </wp:positionV>
                      <wp:extent cx="76200" cy="28575"/>
                      <wp:effectExtent l="19050" t="19050" r="19050" b="28575"/>
                      <wp:wrapNone/>
                      <wp:docPr id="9811" name="Text Box 6233">
                        <a:extLst xmlns:a="http://schemas.openxmlformats.org/drawingml/2006/main">
                          <a:ext uri="{FF2B5EF4-FFF2-40B4-BE49-F238E27FC236}">
                            <a16:creationId xmlns:a16="http://schemas.microsoft.com/office/drawing/2014/main" id="{00000000-0008-0000-0000-00005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3236D" id="Text Box 6233" o:spid="_x0000_s1026" type="#_x0000_t202" style="position:absolute;margin-left:0;margin-top:0;width:6pt;height:2.25pt;z-index:2529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0080" behindDoc="0" locked="0" layoutInCell="1" allowOverlap="1" wp14:anchorId="5412D698" wp14:editId="4B5106C9">
                      <wp:simplePos x="0" y="0"/>
                      <wp:positionH relativeFrom="column">
                        <wp:posOffset>0</wp:posOffset>
                      </wp:positionH>
                      <wp:positionV relativeFrom="paragraph">
                        <wp:posOffset>0</wp:posOffset>
                      </wp:positionV>
                      <wp:extent cx="76200" cy="28575"/>
                      <wp:effectExtent l="19050" t="19050" r="19050" b="28575"/>
                      <wp:wrapNone/>
                      <wp:docPr id="9812" name="Text Box 6232">
                        <a:extLst xmlns:a="http://schemas.openxmlformats.org/drawingml/2006/main">
                          <a:ext uri="{FF2B5EF4-FFF2-40B4-BE49-F238E27FC236}">
                            <a16:creationId xmlns:a16="http://schemas.microsoft.com/office/drawing/2014/main" id="{00000000-0008-0000-0000-00005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78D195" id="Text Box 6232" o:spid="_x0000_s1026" type="#_x0000_t202" style="position:absolute;margin-left:0;margin-top:0;width:6pt;height:2.25pt;z-index:25291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1104" behindDoc="0" locked="0" layoutInCell="1" allowOverlap="1" wp14:anchorId="71BF711D" wp14:editId="7E7E182B">
                      <wp:simplePos x="0" y="0"/>
                      <wp:positionH relativeFrom="column">
                        <wp:posOffset>0</wp:posOffset>
                      </wp:positionH>
                      <wp:positionV relativeFrom="paragraph">
                        <wp:posOffset>0</wp:posOffset>
                      </wp:positionV>
                      <wp:extent cx="76200" cy="28575"/>
                      <wp:effectExtent l="19050" t="19050" r="19050" b="28575"/>
                      <wp:wrapNone/>
                      <wp:docPr id="9813" name="Text Box 6231">
                        <a:extLst xmlns:a="http://schemas.openxmlformats.org/drawingml/2006/main">
                          <a:ext uri="{FF2B5EF4-FFF2-40B4-BE49-F238E27FC236}">
                            <a16:creationId xmlns:a16="http://schemas.microsoft.com/office/drawing/2014/main" id="{00000000-0008-0000-0000-00005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A6F61" id="Text Box 6231" o:spid="_x0000_s1026" type="#_x0000_t202" style="position:absolute;margin-left:0;margin-top:0;width:6pt;height:2.25pt;z-index:25291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2128" behindDoc="0" locked="0" layoutInCell="1" allowOverlap="1" wp14:anchorId="586354F4" wp14:editId="467230F1">
                      <wp:simplePos x="0" y="0"/>
                      <wp:positionH relativeFrom="column">
                        <wp:posOffset>0</wp:posOffset>
                      </wp:positionH>
                      <wp:positionV relativeFrom="paragraph">
                        <wp:posOffset>0</wp:posOffset>
                      </wp:positionV>
                      <wp:extent cx="76200" cy="28575"/>
                      <wp:effectExtent l="19050" t="19050" r="19050" b="28575"/>
                      <wp:wrapNone/>
                      <wp:docPr id="9814" name="Text Box 6230">
                        <a:extLst xmlns:a="http://schemas.openxmlformats.org/drawingml/2006/main">
                          <a:ext uri="{FF2B5EF4-FFF2-40B4-BE49-F238E27FC236}">
                            <a16:creationId xmlns:a16="http://schemas.microsoft.com/office/drawing/2014/main" id="{00000000-0008-0000-0000-00005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E4D54" id="Text Box 6230" o:spid="_x0000_s1026" type="#_x0000_t202" style="position:absolute;margin-left:0;margin-top:0;width:6pt;height:2.25pt;z-index:2529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3152" behindDoc="0" locked="0" layoutInCell="1" allowOverlap="1" wp14:anchorId="75BEF25F" wp14:editId="25CC6931">
                      <wp:simplePos x="0" y="0"/>
                      <wp:positionH relativeFrom="column">
                        <wp:posOffset>0</wp:posOffset>
                      </wp:positionH>
                      <wp:positionV relativeFrom="paragraph">
                        <wp:posOffset>0</wp:posOffset>
                      </wp:positionV>
                      <wp:extent cx="76200" cy="28575"/>
                      <wp:effectExtent l="19050" t="19050" r="19050" b="28575"/>
                      <wp:wrapNone/>
                      <wp:docPr id="9815" name="Text Box 6229">
                        <a:extLst xmlns:a="http://schemas.openxmlformats.org/drawingml/2006/main">
                          <a:ext uri="{FF2B5EF4-FFF2-40B4-BE49-F238E27FC236}">
                            <a16:creationId xmlns:a16="http://schemas.microsoft.com/office/drawing/2014/main" id="{00000000-0008-0000-0000-00005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1AEE4C" id="Text Box 6229" o:spid="_x0000_s1026" type="#_x0000_t202" style="position:absolute;margin-left:0;margin-top:0;width:6pt;height:2.25pt;z-index:25291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4176" behindDoc="0" locked="0" layoutInCell="1" allowOverlap="1" wp14:anchorId="39652FA2" wp14:editId="2DEC35E6">
                      <wp:simplePos x="0" y="0"/>
                      <wp:positionH relativeFrom="column">
                        <wp:posOffset>0</wp:posOffset>
                      </wp:positionH>
                      <wp:positionV relativeFrom="paragraph">
                        <wp:posOffset>0</wp:posOffset>
                      </wp:positionV>
                      <wp:extent cx="76200" cy="28575"/>
                      <wp:effectExtent l="19050" t="19050" r="19050" b="28575"/>
                      <wp:wrapNone/>
                      <wp:docPr id="9816" name="Text Box 6228">
                        <a:extLst xmlns:a="http://schemas.openxmlformats.org/drawingml/2006/main">
                          <a:ext uri="{FF2B5EF4-FFF2-40B4-BE49-F238E27FC236}">
                            <a16:creationId xmlns:a16="http://schemas.microsoft.com/office/drawing/2014/main" id="{00000000-0008-0000-0000-00005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4141CD" id="Text Box 6228" o:spid="_x0000_s1026" type="#_x0000_t202" style="position:absolute;margin-left:0;margin-top:0;width:6pt;height:2.25pt;z-index:25291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5200" behindDoc="0" locked="0" layoutInCell="1" allowOverlap="1" wp14:anchorId="79E11CE9" wp14:editId="59DC7BC4">
                      <wp:simplePos x="0" y="0"/>
                      <wp:positionH relativeFrom="column">
                        <wp:posOffset>0</wp:posOffset>
                      </wp:positionH>
                      <wp:positionV relativeFrom="paragraph">
                        <wp:posOffset>0</wp:posOffset>
                      </wp:positionV>
                      <wp:extent cx="76200" cy="28575"/>
                      <wp:effectExtent l="19050" t="19050" r="19050" b="28575"/>
                      <wp:wrapNone/>
                      <wp:docPr id="9817" name="Text Box 6227">
                        <a:extLst xmlns:a="http://schemas.openxmlformats.org/drawingml/2006/main">
                          <a:ext uri="{FF2B5EF4-FFF2-40B4-BE49-F238E27FC236}">
                            <a16:creationId xmlns:a16="http://schemas.microsoft.com/office/drawing/2014/main" id="{00000000-0008-0000-0000-00005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5987FD" id="Text Box 6227" o:spid="_x0000_s1026" type="#_x0000_t202" style="position:absolute;margin-left:0;margin-top:0;width:6pt;height:2.25pt;z-index:2529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6224" behindDoc="0" locked="0" layoutInCell="1" allowOverlap="1" wp14:anchorId="4C1F064A" wp14:editId="7A84E56B">
                      <wp:simplePos x="0" y="0"/>
                      <wp:positionH relativeFrom="column">
                        <wp:posOffset>0</wp:posOffset>
                      </wp:positionH>
                      <wp:positionV relativeFrom="paragraph">
                        <wp:posOffset>0</wp:posOffset>
                      </wp:positionV>
                      <wp:extent cx="76200" cy="28575"/>
                      <wp:effectExtent l="19050" t="19050" r="19050" b="28575"/>
                      <wp:wrapNone/>
                      <wp:docPr id="9818" name="Text Box 6226">
                        <a:extLst xmlns:a="http://schemas.openxmlformats.org/drawingml/2006/main">
                          <a:ext uri="{FF2B5EF4-FFF2-40B4-BE49-F238E27FC236}">
                            <a16:creationId xmlns:a16="http://schemas.microsoft.com/office/drawing/2014/main" id="{00000000-0008-0000-0000-00005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4FDB0" id="Text Box 6226" o:spid="_x0000_s1026" type="#_x0000_t202" style="position:absolute;margin-left:0;margin-top:0;width:6pt;height:2.25pt;z-index:25291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7248" behindDoc="0" locked="0" layoutInCell="1" allowOverlap="1" wp14:anchorId="5D41113C" wp14:editId="57622431">
                      <wp:simplePos x="0" y="0"/>
                      <wp:positionH relativeFrom="column">
                        <wp:posOffset>0</wp:posOffset>
                      </wp:positionH>
                      <wp:positionV relativeFrom="paragraph">
                        <wp:posOffset>0</wp:posOffset>
                      </wp:positionV>
                      <wp:extent cx="76200" cy="28575"/>
                      <wp:effectExtent l="19050" t="19050" r="19050" b="28575"/>
                      <wp:wrapNone/>
                      <wp:docPr id="9819" name="Text Box 6225">
                        <a:extLst xmlns:a="http://schemas.openxmlformats.org/drawingml/2006/main">
                          <a:ext uri="{FF2B5EF4-FFF2-40B4-BE49-F238E27FC236}">
                            <a16:creationId xmlns:a16="http://schemas.microsoft.com/office/drawing/2014/main" id="{00000000-0008-0000-0000-00005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C5EFD" id="Text Box 6225" o:spid="_x0000_s1026" type="#_x0000_t202" style="position:absolute;margin-left:0;margin-top:0;width:6pt;height:2.25pt;z-index:25291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8272" behindDoc="0" locked="0" layoutInCell="1" allowOverlap="1" wp14:anchorId="243F0829" wp14:editId="6B136269">
                      <wp:simplePos x="0" y="0"/>
                      <wp:positionH relativeFrom="column">
                        <wp:posOffset>0</wp:posOffset>
                      </wp:positionH>
                      <wp:positionV relativeFrom="paragraph">
                        <wp:posOffset>0</wp:posOffset>
                      </wp:positionV>
                      <wp:extent cx="76200" cy="28575"/>
                      <wp:effectExtent l="19050" t="19050" r="19050" b="28575"/>
                      <wp:wrapNone/>
                      <wp:docPr id="9820" name="Text Box 6224">
                        <a:extLst xmlns:a="http://schemas.openxmlformats.org/drawingml/2006/main">
                          <a:ext uri="{FF2B5EF4-FFF2-40B4-BE49-F238E27FC236}">
                            <a16:creationId xmlns:a16="http://schemas.microsoft.com/office/drawing/2014/main" id="{00000000-0008-0000-0000-00005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32791" id="Text Box 6224" o:spid="_x0000_s1026" type="#_x0000_t202" style="position:absolute;margin-left:0;margin-top:0;width:6pt;height:2.25pt;z-index:25291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19296" behindDoc="0" locked="0" layoutInCell="1" allowOverlap="1" wp14:anchorId="2128CCD0" wp14:editId="61B34496">
                      <wp:simplePos x="0" y="0"/>
                      <wp:positionH relativeFrom="column">
                        <wp:posOffset>0</wp:posOffset>
                      </wp:positionH>
                      <wp:positionV relativeFrom="paragraph">
                        <wp:posOffset>0</wp:posOffset>
                      </wp:positionV>
                      <wp:extent cx="76200" cy="28575"/>
                      <wp:effectExtent l="19050" t="19050" r="19050" b="28575"/>
                      <wp:wrapNone/>
                      <wp:docPr id="9821" name="Text Box 6223">
                        <a:extLst xmlns:a="http://schemas.openxmlformats.org/drawingml/2006/main">
                          <a:ext uri="{FF2B5EF4-FFF2-40B4-BE49-F238E27FC236}">
                            <a16:creationId xmlns:a16="http://schemas.microsoft.com/office/drawing/2014/main" id="{00000000-0008-0000-0000-00005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8F8CA7" id="Text Box 6223" o:spid="_x0000_s1026" type="#_x0000_t202" style="position:absolute;margin-left:0;margin-top:0;width:6pt;height:2.25pt;z-index:25291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0320" behindDoc="0" locked="0" layoutInCell="1" allowOverlap="1" wp14:anchorId="3545F8B7" wp14:editId="355B24CE">
                      <wp:simplePos x="0" y="0"/>
                      <wp:positionH relativeFrom="column">
                        <wp:posOffset>0</wp:posOffset>
                      </wp:positionH>
                      <wp:positionV relativeFrom="paragraph">
                        <wp:posOffset>0</wp:posOffset>
                      </wp:positionV>
                      <wp:extent cx="76200" cy="28575"/>
                      <wp:effectExtent l="19050" t="19050" r="19050" b="28575"/>
                      <wp:wrapNone/>
                      <wp:docPr id="9822" name="Text Box 6222">
                        <a:extLst xmlns:a="http://schemas.openxmlformats.org/drawingml/2006/main">
                          <a:ext uri="{FF2B5EF4-FFF2-40B4-BE49-F238E27FC236}">
                            <a16:creationId xmlns:a16="http://schemas.microsoft.com/office/drawing/2014/main" id="{00000000-0008-0000-0000-00005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ADDC3" id="Text Box 6222" o:spid="_x0000_s1026" type="#_x0000_t202" style="position:absolute;margin-left:0;margin-top:0;width:6pt;height:2.25pt;z-index:25292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1344" behindDoc="0" locked="0" layoutInCell="1" allowOverlap="1" wp14:anchorId="58636450" wp14:editId="049FC569">
                      <wp:simplePos x="0" y="0"/>
                      <wp:positionH relativeFrom="column">
                        <wp:posOffset>0</wp:posOffset>
                      </wp:positionH>
                      <wp:positionV relativeFrom="paragraph">
                        <wp:posOffset>0</wp:posOffset>
                      </wp:positionV>
                      <wp:extent cx="76200" cy="28575"/>
                      <wp:effectExtent l="19050" t="19050" r="19050" b="28575"/>
                      <wp:wrapNone/>
                      <wp:docPr id="9823" name="Text Box 6221">
                        <a:extLst xmlns:a="http://schemas.openxmlformats.org/drawingml/2006/main">
                          <a:ext uri="{FF2B5EF4-FFF2-40B4-BE49-F238E27FC236}">
                            <a16:creationId xmlns:a16="http://schemas.microsoft.com/office/drawing/2014/main" id="{00000000-0008-0000-0000-00005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75F09" id="Text Box 6221" o:spid="_x0000_s1026" type="#_x0000_t202" style="position:absolute;margin-left:0;margin-top:0;width:6pt;height:2.25pt;z-index:2529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2368" behindDoc="0" locked="0" layoutInCell="1" allowOverlap="1" wp14:anchorId="780C371D" wp14:editId="00650711">
                      <wp:simplePos x="0" y="0"/>
                      <wp:positionH relativeFrom="column">
                        <wp:posOffset>0</wp:posOffset>
                      </wp:positionH>
                      <wp:positionV relativeFrom="paragraph">
                        <wp:posOffset>0</wp:posOffset>
                      </wp:positionV>
                      <wp:extent cx="76200" cy="28575"/>
                      <wp:effectExtent l="19050" t="19050" r="19050" b="28575"/>
                      <wp:wrapNone/>
                      <wp:docPr id="9824" name="Text Box 6220">
                        <a:extLst xmlns:a="http://schemas.openxmlformats.org/drawingml/2006/main">
                          <a:ext uri="{FF2B5EF4-FFF2-40B4-BE49-F238E27FC236}">
                            <a16:creationId xmlns:a16="http://schemas.microsoft.com/office/drawing/2014/main" id="{00000000-0008-0000-0000-00006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FC75F" id="Text Box 6220" o:spid="_x0000_s1026" type="#_x0000_t202" style="position:absolute;margin-left:0;margin-top:0;width:6pt;height:2.25pt;z-index:25292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3392" behindDoc="0" locked="0" layoutInCell="1" allowOverlap="1" wp14:anchorId="07AB3C83" wp14:editId="3ECCDA50">
                      <wp:simplePos x="0" y="0"/>
                      <wp:positionH relativeFrom="column">
                        <wp:posOffset>0</wp:posOffset>
                      </wp:positionH>
                      <wp:positionV relativeFrom="paragraph">
                        <wp:posOffset>0</wp:posOffset>
                      </wp:positionV>
                      <wp:extent cx="76200" cy="28575"/>
                      <wp:effectExtent l="19050" t="19050" r="19050" b="28575"/>
                      <wp:wrapNone/>
                      <wp:docPr id="9825" name="Text Box 6219">
                        <a:extLst xmlns:a="http://schemas.openxmlformats.org/drawingml/2006/main">
                          <a:ext uri="{FF2B5EF4-FFF2-40B4-BE49-F238E27FC236}">
                            <a16:creationId xmlns:a16="http://schemas.microsoft.com/office/drawing/2014/main" id="{00000000-0008-0000-0000-00006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0D8D8" id="Text Box 6219" o:spid="_x0000_s1026" type="#_x0000_t202" style="position:absolute;margin-left:0;margin-top:0;width:6pt;height:2.25pt;z-index:25292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4416" behindDoc="0" locked="0" layoutInCell="1" allowOverlap="1" wp14:anchorId="4F3D337F" wp14:editId="53DFFF50">
                      <wp:simplePos x="0" y="0"/>
                      <wp:positionH relativeFrom="column">
                        <wp:posOffset>0</wp:posOffset>
                      </wp:positionH>
                      <wp:positionV relativeFrom="paragraph">
                        <wp:posOffset>0</wp:posOffset>
                      </wp:positionV>
                      <wp:extent cx="76200" cy="28575"/>
                      <wp:effectExtent l="19050" t="19050" r="19050" b="28575"/>
                      <wp:wrapNone/>
                      <wp:docPr id="9826" name="Text Box 6218">
                        <a:extLst xmlns:a="http://schemas.openxmlformats.org/drawingml/2006/main">
                          <a:ext uri="{FF2B5EF4-FFF2-40B4-BE49-F238E27FC236}">
                            <a16:creationId xmlns:a16="http://schemas.microsoft.com/office/drawing/2014/main" id="{00000000-0008-0000-0000-00006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04CF5" id="Text Box 6218" o:spid="_x0000_s1026" type="#_x0000_t202" style="position:absolute;margin-left:0;margin-top:0;width:6pt;height:2.25pt;z-index:2529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5440" behindDoc="0" locked="0" layoutInCell="1" allowOverlap="1" wp14:anchorId="79ED7B08" wp14:editId="53527687">
                      <wp:simplePos x="0" y="0"/>
                      <wp:positionH relativeFrom="column">
                        <wp:posOffset>0</wp:posOffset>
                      </wp:positionH>
                      <wp:positionV relativeFrom="paragraph">
                        <wp:posOffset>0</wp:posOffset>
                      </wp:positionV>
                      <wp:extent cx="76200" cy="28575"/>
                      <wp:effectExtent l="19050" t="19050" r="19050" b="28575"/>
                      <wp:wrapNone/>
                      <wp:docPr id="9827" name="Text Box 6217">
                        <a:extLst xmlns:a="http://schemas.openxmlformats.org/drawingml/2006/main">
                          <a:ext uri="{FF2B5EF4-FFF2-40B4-BE49-F238E27FC236}">
                            <a16:creationId xmlns:a16="http://schemas.microsoft.com/office/drawing/2014/main" id="{00000000-0008-0000-0000-00006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DDC55" id="Text Box 6217" o:spid="_x0000_s1026" type="#_x0000_t202" style="position:absolute;margin-left:0;margin-top:0;width:6pt;height:2.25pt;z-index:2529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6464" behindDoc="0" locked="0" layoutInCell="1" allowOverlap="1" wp14:anchorId="2695D154" wp14:editId="1D9A0A69">
                      <wp:simplePos x="0" y="0"/>
                      <wp:positionH relativeFrom="column">
                        <wp:posOffset>0</wp:posOffset>
                      </wp:positionH>
                      <wp:positionV relativeFrom="paragraph">
                        <wp:posOffset>0</wp:posOffset>
                      </wp:positionV>
                      <wp:extent cx="76200" cy="28575"/>
                      <wp:effectExtent l="19050" t="19050" r="19050" b="28575"/>
                      <wp:wrapNone/>
                      <wp:docPr id="9828" name="Text Box 6216">
                        <a:extLst xmlns:a="http://schemas.openxmlformats.org/drawingml/2006/main">
                          <a:ext uri="{FF2B5EF4-FFF2-40B4-BE49-F238E27FC236}">
                            <a16:creationId xmlns:a16="http://schemas.microsoft.com/office/drawing/2014/main" id="{00000000-0008-0000-0000-00006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9424E" id="Text Box 6216" o:spid="_x0000_s1026" type="#_x0000_t202" style="position:absolute;margin-left:0;margin-top:0;width:6pt;height:2.25pt;z-index:25292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7488" behindDoc="0" locked="0" layoutInCell="1" allowOverlap="1" wp14:anchorId="5C8C3AE3" wp14:editId="398E312A">
                      <wp:simplePos x="0" y="0"/>
                      <wp:positionH relativeFrom="column">
                        <wp:posOffset>0</wp:posOffset>
                      </wp:positionH>
                      <wp:positionV relativeFrom="paragraph">
                        <wp:posOffset>0</wp:posOffset>
                      </wp:positionV>
                      <wp:extent cx="76200" cy="28575"/>
                      <wp:effectExtent l="19050" t="19050" r="19050" b="28575"/>
                      <wp:wrapNone/>
                      <wp:docPr id="9829" name="Text Box 6215">
                        <a:extLst xmlns:a="http://schemas.openxmlformats.org/drawingml/2006/main">
                          <a:ext uri="{FF2B5EF4-FFF2-40B4-BE49-F238E27FC236}">
                            <a16:creationId xmlns:a16="http://schemas.microsoft.com/office/drawing/2014/main" id="{00000000-0008-0000-0000-00006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F715F" id="Text Box 6215" o:spid="_x0000_s1026" type="#_x0000_t202" style="position:absolute;margin-left:0;margin-top:0;width:6pt;height:2.25pt;z-index:25292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8512" behindDoc="0" locked="0" layoutInCell="1" allowOverlap="1" wp14:anchorId="0ABBF939" wp14:editId="1F00FBFD">
                      <wp:simplePos x="0" y="0"/>
                      <wp:positionH relativeFrom="column">
                        <wp:posOffset>0</wp:posOffset>
                      </wp:positionH>
                      <wp:positionV relativeFrom="paragraph">
                        <wp:posOffset>0</wp:posOffset>
                      </wp:positionV>
                      <wp:extent cx="76200" cy="28575"/>
                      <wp:effectExtent l="19050" t="19050" r="19050" b="28575"/>
                      <wp:wrapNone/>
                      <wp:docPr id="9830" name="Text Box 6214">
                        <a:extLst xmlns:a="http://schemas.openxmlformats.org/drawingml/2006/main">
                          <a:ext uri="{FF2B5EF4-FFF2-40B4-BE49-F238E27FC236}">
                            <a16:creationId xmlns:a16="http://schemas.microsoft.com/office/drawing/2014/main" id="{00000000-0008-0000-0000-00006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A0F27" id="Text Box 6214" o:spid="_x0000_s1026" type="#_x0000_t202" style="position:absolute;margin-left:0;margin-top:0;width:6pt;height:2.25pt;z-index:25292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29536" behindDoc="0" locked="0" layoutInCell="1" allowOverlap="1" wp14:anchorId="6854C29E" wp14:editId="03CFE9B0">
                      <wp:simplePos x="0" y="0"/>
                      <wp:positionH relativeFrom="column">
                        <wp:posOffset>0</wp:posOffset>
                      </wp:positionH>
                      <wp:positionV relativeFrom="paragraph">
                        <wp:posOffset>0</wp:posOffset>
                      </wp:positionV>
                      <wp:extent cx="76200" cy="28575"/>
                      <wp:effectExtent l="19050" t="19050" r="19050" b="28575"/>
                      <wp:wrapNone/>
                      <wp:docPr id="9831" name="Text Box 6213">
                        <a:extLst xmlns:a="http://schemas.openxmlformats.org/drawingml/2006/main">
                          <a:ext uri="{FF2B5EF4-FFF2-40B4-BE49-F238E27FC236}">
                            <a16:creationId xmlns:a16="http://schemas.microsoft.com/office/drawing/2014/main" id="{00000000-0008-0000-0000-00006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8BD0A" id="Text Box 6213" o:spid="_x0000_s1026" type="#_x0000_t202" style="position:absolute;margin-left:0;margin-top:0;width:6pt;height:2.25pt;z-index:25292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0560" behindDoc="0" locked="0" layoutInCell="1" allowOverlap="1" wp14:anchorId="16BB091C" wp14:editId="5A44B112">
                      <wp:simplePos x="0" y="0"/>
                      <wp:positionH relativeFrom="column">
                        <wp:posOffset>0</wp:posOffset>
                      </wp:positionH>
                      <wp:positionV relativeFrom="paragraph">
                        <wp:posOffset>0</wp:posOffset>
                      </wp:positionV>
                      <wp:extent cx="76200" cy="28575"/>
                      <wp:effectExtent l="19050" t="19050" r="19050" b="28575"/>
                      <wp:wrapNone/>
                      <wp:docPr id="9832" name="Text Box 6212">
                        <a:extLst xmlns:a="http://schemas.openxmlformats.org/drawingml/2006/main">
                          <a:ext uri="{FF2B5EF4-FFF2-40B4-BE49-F238E27FC236}">
                            <a16:creationId xmlns:a16="http://schemas.microsoft.com/office/drawing/2014/main" id="{00000000-0008-0000-0000-00006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7AF91" id="Text Box 6212" o:spid="_x0000_s1026" type="#_x0000_t202" style="position:absolute;margin-left:0;margin-top:0;width:6pt;height:2.25pt;z-index:2529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1584" behindDoc="0" locked="0" layoutInCell="1" allowOverlap="1" wp14:anchorId="20592541" wp14:editId="1849D8DB">
                      <wp:simplePos x="0" y="0"/>
                      <wp:positionH relativeFrom="column">
                        <wp:posOffset>0</wp:posOffset>
                      </wp:positionH>
                      <wp:positionV relativeFrom="paragraph">
                        <wp:posOffset>0</wp:posOffset>
                      </wp:positionV>
                      <wp:extent cx="76200" cy="28575"/>
                      <wp:effectExtent l="19050" t="19050" r="19050" b="28575"/>
                      <wp:wrapNone/>
                      <wp:docPr id="9833" name="Text Box 6211">
                        <a:extLst xmlns:a="http://schemas.openxmlformats.org/drawingml/2006/main">
                          <a:ext uri="{FF2B5EF4-FFF2-40B4-BE49-F238E27FC236}">
                            <a16:creationId xmlns:a16="http://schemas.microsoft.com/office/drawing/2014/main" id="{00000000-0008-0000-0000-00006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63988" id="Text Box 6211" o:spid="_x0000_s1026" type="#_x0000_t202" style="position:absolute;margin-left:0;margin-top:0;width:6pt;height:2.25pt;z-index:25293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2608" behindDoc="0" locked="0" layoutInCell="1" allowOverlap="1" wp14:anchorId="16F6FD4A" wp14:editId="641110D0">
                      <wp:simplePos x="0" y="0"/>
                      <wp:positionH relativeFrom="column">
                        <wp:posOffset>0</wp:posOffset>
                      </wp:positionH>
                      <wp:positionV relativeFrom="paragraph">
                        <wp:posOffset>0</wp:posOffset>
                      </wp:positionV>
                      <wp:extent cx="76200" cy="28575"/>
                      <wp:effectExtent l="19050" t="19050" r="19050" b="28575"/>
                      <wp:wrapNone/>
                      <wp:docPr id="9834" name="Text Box 6210">
                        <a:extLst xmlns:a="http://schemas.openxmlformats.org/drawingml/2006/main">
                          <a:ext uri="{FF2B5EF4-FFF2-40B4-BE49-F238E27FC236}">
                            <a16:creationId xmlns:a16="http://schemas.microsoft.com/office/drawing/2014/main" id="{00000000-0008-0000-0000-00006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06172" id="Text Box 6210" o:spid="_x0000_s1026" type="#_x0000_t202" style="position:absolute;margin-left:0;margin-top:0;width:6pt;height:2.25pt;z-index:25293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3632" behindDoc="0" locked="0" layoutInCell="1" allowOverlap="1" wp14:anchorId="1C5FCF16" wp14:editId="7DBEF1CC">
                      <wp:simplePos x="0" y="0"/>
                      <wp:positionH relativeFrom="column">
                        <wp:posOffset>0</wp:posOffset>
                      </wp:positionH>
                      <wp:positionV relativeFrom="paragraph">
                        <wp:posOffset>0</wp:posOffset>
                      </wp:positionV>
                      <wp:extent cx="76200" cy="28575"/>
                      <wp:effectExtent l="19050" t="19050" r="19050" b="28575"/>
                      <wp:wrapNone/>
                      <wp:docPr id="9835" name="Text Box 6209">
                        <a:extLst xmlns:a="http://schemas.openxmlformats.org/drawingml/2006/main">
                          <a:ext uri="{FF2B5EF4-FFF2-40B4-BE49-F238E27FC236}">
                            <a16:creationId xmlns:a16="http://schemas.microsoft.com/office/drawing/2014/main" id="{00000000-0008-0000-0000-00006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107BAC" id="Text Box 6209" o:spid="_x0000_s1026" type="#_x0000_t202" style="position:absolute;margin-left:0;margin-top:0;width:6pt;height:2.25pt;z-index:2529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4656" behindDoc="0" locked="0" layoutInCell="1" allowOverlap="1" wp14:anchorId="2298323F" wp14:editId="214F1114">
                      <wp:simplePos x="0" y="0"/>
                      <wp:positionH relativeFrom="column">
                        <wp:posOffset>0</wp:posOffset>
                      </wp:positionH>
                      <wp:positionV relativeFrom="paragraph">
                        <wp:posOffset>0</wp:posOffset>
                      </wp:positionV>
                      <wp:extent cx="76200" cy="28575"/>
                      <wp:effectExtent l="19050" t="19050" r="19050" b="28575"/>
                      <wp:wrapNone/>
                      <wp:docPr id="9836" name="Text Box 6208">
                        <a:extLst xmlns:a="http://schemas.openxmlformats.org/drawingml/2006/main">
                          <a:ext uri="{FF2B5EF4-FFF2-40B4-BE49-F238E27FC236}">
                            <a16:creationId xmlns:a16="http://schemas.microsoft.com/office/drawing/2014/main" id="{00000000-0008-0000-0000-00006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843C9" id="Text Box 6208" o:spid="_x0000_s1026" type="#_x0000_t202" style="position:absolute;margin-left:0;margin-top:0;width:6pt;height:2.25pt;z-index:25293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5680" behindDoc="0" locked="0" layoutInCell="1" allowOverlap="1" wp14:anchorId="43CC57A7" wp14:editId="714EEA61">
                      <wp:simplePos x="0" y="0"/>
                      <wp:positionH relativeFrom="column">
                        <wp:posOffset>0</wp:posOffset>
                      </wp:positionH>
                      <wp:positionV relativeFrom="paragraph">
                        <wp:posOffset>0</wp:posOffset>
                      </wp:positionV>
                      <wp:extent cx="76200" cy="28575"/>
                      <wp:effectExtent l="19050" t="19050" r="19050" b="28575"/>
                      <wp:wrapNone/>
                      <wp:docPr id="9837" name="Text Box 6207">
                        <a:extLst xmlns:a="http://schemas.openxmlformats.org/drawingml/2006/main">
                          <a:ext uri="{FF2B5EF4-FFF2-40B4-BE49-F238E27FC236}">
                            <a16:creationId xmlns:a16="http://schemas.microsoft.com/office/drawing/2014/main" id="{00000000-0008-0000-0000-00006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99152" id="Text Box 6207" o:spid="_x0000_s1026" type="#_x0000_t202" style="position:absolute;margin-left:0;margin-top:0;width:6pt;height:2.25pt;z-index:25293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6704" behindDoc="0" locked="0" layoutInCell="1" allowOverlap="1" wp14:anchorId="114B876C" wp14:editId="7B827B54">
                      <wp:simplePos x="0" y="0"/>
                      <wp:positionH relativeFrom="column">
                        <wp:posOffset>0</wp:posOffset>
                      </wp:positionH>
                      <wp:positionV relativeFrom="paragraph">
                        <wp:posOffset>0</wp:posOffset>
                      </wp:positionV>
                      <wp:extent cx="76200" cy="28575"/>
                      <wp:effectExtent l="19050" t="19050" r="19050" b="28575"/>
                      <wp:wrapNone/>
                      <wp:docPr id="9838" name="Text Box 6206">
                        <a:extLst xmlns:a="http://schemas.openxmlformats.org/drawingml/2006/main">
                          <a:ext uri="{FF2B5EF4-FFF2-40B4-BE49-F238E27FC236}">
                            <a16:creationId xmlns:a16="http://schemas.microsoft.com/office/drawing/2014/main" id="{00000000-0008-0000-0000-00006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EC05F" id="Text Box 6206" o:spid="_x0000_s1026" type="#_x0000_t202" style="position:absolute;margin-left:0;margin-top:0;width:6pt;height:2.25pt;z-index:2529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7728" behindDoc="0" locked="0" layoutInCell="1" allowOverlap="1" wp14:anchorId="19970757" wp14:editId="57C23B87">
                      <wp:simplePos x="0" y="0"/>
                      <wp:positionH relativeFrom="column">
                        <wp:posOffset>0</wp:posOffset>
                      </wp:positionH>
                      <wp:positionV relativeFrom="paragraph">
                        <wp:posOffset>0</wp:posOffset>
                      </wp:positionV>
                      <wp:extent cx="76200" cy="28575"/>
                      <wp:effectExtent l="19050" t="19050" r="19050" b="28575"/>
                      <wp:wrapNone/>
                      <wp:docPr id="9839" name="Text Box 6205">
                        <a:extLst xmlns:a="http://schemas.openxmlformats.org/drawingml/2006/main">
                          <a:ext uri="{FF2B5EF4-FFF2-40B4-BE49-F238E27FC236}">
                            <a16:creationId xmlns:a16="http://schemas.microsoft.com/office/drawing/2014/main" id="{00000000-0008-0000-0000-00006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9161C" id="Text Box 6205" o:spid="_x0000_s1026" type="#_x0000_t202" style="position:absolute;margin-left:0;margin-top:0;width:6pt;height:2.25pt;z-index:25293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8752" behindDoc="0" locked="0" layoutInCell="1" allowOverlap="1" wp14:anchorId="5201448F" wp14:editId="5172872E">
                      <wp:simplePos x="0" y="0"/>
                      <wp:positionH relativeFrom="column">
                        <wp:posOffset>0</wp:posOffset>
                      </wp:positionH>
                      <wp:positionV relativeFrom="paragraph">
                        <wp:posOffset>0</wp:posOffset>
                      </wp:positionV>
                      <wp:extent cx="76200" cy="28575"/>
                      <wp:effectExtent l="19050" t="19050" r="19050" b="28575"/>
                      <wp:wrapNone/>
                      <wp:docPr id="9840" name="Text Box 6204">
                        <a:extLst xmlns:a="http://schemas.openxmlformats.org/drawingml/2006/main">
                          <a:ext uri="{FF2B5EF4-FFF2-40B4-BE49-F238E27FC236}">
                            <a16:creationId xmlns:a16="http://schemas.microsoft.com/office/drawing/2014/main" id="{00000000-0008-0000-0000-00007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E287D" id="Text Box 6204" o:spid="_x0000_s1026" type="#_x0000_t202" style="position:absolute;margin-left:0;margin-top:0;width:6pt;height:2.25pt;z-index:25293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39776" behindDoc="0" locked="0" layoutInCell="1" allowOverlap="1" wp14:anchorId="15B00562" wp14:editId="31B8C116">
                      <wp:simplePos x="0" y="0"/>
                      <wp:positionH relativeFrom="column">
                        <wp:posOffset>0</wp:posOffset>
                      </wp:positionH>
                      <wp:positionV relativeFrom="paragraph">
                        <wp:posOffset>0</wp:posOffset>
                      </wp:positionV>
                      <wp:extent cx="76200" cy="28575"/>
                      <wp:effectExtent l="19050" t="19050" r="19050" b="28575"/>
                      <wp:wrapNone/>
                      <wp:docPr id="9841" name="Text Box 6203">
                        <a:extLst xmlns:a="http://schemas.openxmlformats.org/drawingml/2006/main">
                          <a:ext uri="{FF2B5EF4-FFF2-40B4-BE49-F238E27FC236}">
                            <a16:creationId xmlns:a16="http://schemas.microsoft.com/office/drawing/2014/main" id="{00000000-0008-0000-0000-00007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64949" id="Text Box 6203" o:spid="_x0000_s1026" type="#_x0000_t202" style="position:absolute;margin-left:0;margin-top:0;width:6pt;height:2.25pt;z-index:2529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0800" behindDoc="0" locked="0" layoutInCell="1" allowOverlap="1" wp14:anchorId="1CCB3581" wp14:editId="17D42683">
                      <wp:simplePos x="0" y="0"/>
                      <wp:positionH relativeFrom="column">
                        <wp:posOffset>0</wp:posOffset>
                      </wp:positionH>
                      <wp:positionV relativeFrom="paragraph">
                        <wp:posOffset>0</wp:posOffset>
                      </wp:positionV>
                      <wp:extent cx="76200" cy="28575"/>
                      <wp:effectExtent l="19050" t="19050" r="19050" b="28575"/>
                      <wp:wrapNone/>
                      <wp:docPr id="9842" name="Text Box 6202">
                        <a:extLst xmlns:a="http://schemas.openxmlformats.org/drawingml/2006/main">
                          <a:ext uri="{FF2B5EF4-FFF2-40B4-BE49-F238E27FC236}">
                            <a16:creationId xmlns:a16="http://schemas.microsoft.com/office/drawing/2014/main" id="{00000000-0008-0000-0000-00007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E93473" id="Text Box 6202" o:spid="_x0000_s1026" type="#_x0000_t202" style="position:absolute;margin-left:0;margin-top:0;width:6pt;height:2.25pt;z-index:2529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1824" behindDoc="0" locked="0" layoutInCell="1" allowOverlap="1" wp14:anchorId="3AD0527B" wp14:editId="40D627F0">
                      <wp:simplePos x="0" y="0"/>
                      <wp:positionH relativeFrom="column">
                        <wp:posOffset>0</wp:posOffset>
                      </wp:positionH>
                      <wp:positionV relativeFrom="paragraph">
                        <wp:posOffset>0</wp:posOffset>
                      </wp:positionV>
                      <wp:extent cx="76200" cy="28575"/>
                      <wp:effectExtent l="19050" t="19050" r="19050" b="28575"/>
                      <wp:wrapNone/>
                      <wp:docPr id="9843" name="Text Box 6201">
                        <a:extLst xmlns:a="http://schemas.openxmlformats.org/drawingml/2006/main">
                          <a:ext uri="{FF2B5EF4-FFF2-40B4-BE49-F238E27FC236}">
                            <a16:creationId xmlns:a16="http://schemas.microsoft.com/office/drawing/2014/main" id="{00000000-0008-0000-0000-00007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C2267" id="Text Box 6201" o:spid="_x0000_s1026" type="#_x0000_t202" style="position:absolute;margin-left:0;margin-top:0;width:6pt;height:2.25pt;z-index:25294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2848" behindDoc="0" locked="0" layoutInCell="1" allowOverlap="1" wp14:anchorId="64F9107F" wp14:editId="72C6EC70">
                      <wp:simplePos x="0" y="0"/>
                      <wp:positionH relativeFrom="column">
                        <wp:posOffset>0</wp:posOffset>
                      </wp:positionH>
                      <wp:positionV relativeFrom="paragraph">
                        <wp:posOffset>0</wp:posOffset>
                      </wp:positionV>
                      <wp:extent cx="76200" cy="28575"/>
                      <wp:effectExtent l="19050" t="19050" r="19050" b="28575"/>
                      <wp:wrapNone/>
                      <wp:docPr id="9844" name="Text Box 6200">
                        <a:extLst xmlns:a="http://schemas.openxmlformats.org/drawingml/2006/main">
                          <a:ext uri="{FF2B5EF4-FFF2-40B4-BE49-F238E27FC236}">
                            <a16:creationId xmlns:a16="http://schemas.microsoft.com/office/drawing/2014/main" id="{00000000-0008-0000-0000-00007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2A2C1" id="Text Box 6200" o:spid="_x0000_s1026" type="#_x0000_t202" style="position:absolute;margin-left:0;margin-top:0;width:6pt;height:2.25pt;z-index:2529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3872" behindDoc="0" locked="0" layoutInCell="1" allowOverlap="1" wp14:anchorId="41FAD3D8" wp14:editId="5469851D">
                      <wp:simplePos x="0" y="0"/>
                      <wp:positionH relativeFrom="column">
                        <wp:posOffset>0</wp:posOffset>
                      </wp:positionH>
                      <wp:positionV relativeFrom="paragraph">
                        <wp:posOffset>0</wp:posOffset>
                      </wp:positionV>
                      <wp:extent cx="76200" cy="28575"/>
                      <wp:effectExtent l="19050" t="19050" r="19050" b="28575"/>
                      <wp:wrapNone/>
                      <wp:docPr id="9845" name="Text Box 6199">
                        <a:extLst xmlns:a="http://schemas.openxmlformats.org/drawingml/2006/main">
                          <a:ext uri="{FF2B5EF4-FFF2-40B4-BE49-F238E27FC236}">
                            <a16:creationId xmlns:a16="http://schemas.microsoft.com/office/drawing/2014/main" id="{00000000-0008-0000-0000-00007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E28627" id="Text Box 6199" o:spid="_x0000_s1026" type="#_x0000_t202" style="position:absolute;margin-left:0;margin-top:0;width:6pt;height:2.25pt;z-index:2529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4896" behindDoc="0" locked="0" layoutInCell="1" allowOverlap="1" wp14:anchorId="4E9DDB09" wp14:editId="6F249042">
                      <wp:simplePos x="0" y="0"/>
                      <wp:positionH relativeFrom="column">
                        <wp:posOffset>0</wp:posOffset>
                      </wp:positionH>
                      <wp:positionV relativeFrom="paragraph">
                        <wp:posOffset>0</wp:posOffset>
                      </wp:positionV>
                      <wp:extent cx="76200" cy="28575"/>
                      <wp:effectExtent l="19050" t="19050" r="19050" b="28575"/>
                      <wp:wrapNone/>
                      <wp:docPr id="9846" name="Text Box 6198">
                        <a:extLst xmlns:a="http://schemas.openxmlformats.org/drawingml/2006/main">
                          <a:ext uri="{FF2B5EF4-FFF2-40B4-BE49-F238E27FC236}">
                            <a16:creationId xmlns:a16="http://schemas.microsoft.com/office/drawing/2014/main" id="{00000000-0008-0000-0000-00007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DC29A" id="Text Box 6198" o:spid="_x0000_s1026" type="#_x0000_t202" style="position:absolute;margin-left:0;margin-top:0;width:6pt;height:2.25pt;z-index:2529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5920" behindDoc="0" locked="0" layoutInCell="1" allowOverlap="1" wp14:anchorId="18E8D2BF" wp14:editId="68BF354D">
                      <wp:simplePos x="0" y="0"/>
                      <wp:positionH relativeFrom="column">
                        <wp:posOffset>0</wp:posOffset>
                      </wp:positionH>
                      <wp:positionV relativeFrom="paragraph">
                        <wp:posOffset>0</wp:posOffset>
                      </wp:positionV>
                      <wp:extent cx="76200" cy="28575"/>
                      <wp:effectExtent l="19050" t="19050" r="19050" b="28575"/>
                      <wp:wrapNone/>
                      <wp:docPr id="9847" name="Text Box 6197">
                        <a:extLst xmlns:a="http://schemas.openxmlformats.org/drawingml/2006/main">
                          <a:ext uri="{FF2B5EF4-FFF2-40B4-BE49-F238E27FC236}">
                            <a16:creationId xmlns:a16="http://schemas.microsoft.com/office/drawing/2014/main" id="{00000000-0008-0000-0000-00007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53E2E" id="Text Box 6197" o:spid="_x0000_s1026" type="#_x0000_t202" style="position:absolute;margin-left:0;margin-top:0;width:6pt;height:2.25pt;z-index:2529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6944" behindDoc="0" locked="0" layoutInCell="1" allowOverlap="1" wp14:anchorId="36E9A122" wp14:editId="0A6CB899">
                      <wp:simplePos x="0" y="0"/>
                      <wp:positionH relativeFrom="column">
                        <wp:posOffset>0</wp:posOffset>
                      </wp:positionH>
                      <wp:positionV relativeFrom="paragraph">
                        <wp:posOffset>0</wp:posOffset>
                      </wp:positionV>
                      <wp:extent cx="76200" cy="28575"/>
                      <wp:effectExtent l="19050" t="19050" r="19050" b="28575"/>
                      <wp:wrapNone/>
                      <wp:docPr id="9848" name="Text Box 6196">
                        <a:extLst xmlns:a="http://schemas.openxmlformats.org/drawingml/2006/main">
                          <a:ext uri="{FF2B5EF4-FFF2-40B4-BE49-F238E27FC236}">
                            <a16:creationId xmlns:a16="http://schemas.microsoft.com/office/drawing/2014/main" id="{00000000-0008-0000-0000-00007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37DA0" id="Text Box 6196" o:spid="_x0000_s1026" type="#_x0000_t202" style="position:absolute;margin-left:0;margin-top:0;width:6pt;height:2.25pt;z-index:2529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7968" behindDoc="0" locked="0" layoutInCell="1" allowOverlap="1" wp14:anchorId="3BD77496" wp14:editId="07F26F19">
                      <wp:simplePos x="0" y="0"/>
                      <wp:positionH relativeFrom="column">
                        <wp:posOffset>0</wp:posOffset>
                      </wp:positionH>
                      <wp:positionV relativeFrom="paragraph">
                        <wp:posOffset>0</wp:posOffset>
                      </wp:positionV>
                      <wp:extent cx="76200" cy="28575"/>
                      <wp:effectExtent l="19050" t="19050" r="19050" b="28575"/>
                      <wp:wrapNone/>
                      <wp:docPr id="9849" name="Text Box 6195">
                        <a:extLst xmlns:a="http://schemas.openxmlformats.org/drawingml/2006/main">
                          <a:ext uri="{FF2B5EF4-FFF2-40B4-BE49-F238E27FC236}">
                            <a16:creationId xmlns:a16="http://schemas.microsoft.com/office/drawing/2014/main" id="{00000000-0008-0000-0000-00007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265374" id="Text Box 6195" o:spid="_x0000_s1026" type="#_x0000_t202" style="position:absolute;margin-left:0;margin-top:0;width:6pt;height:2.25pt;z-index:2529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48992" behindDoc="0" locked="0" layoutInCell="1" allowOverlap="1" wp14:anchorId="53A07329" wp14:editId="7A9CB751">
                      <wp:simplePos x="0" y="0"/>
                      <wp:positionH relativeFrom="column">
                        <wp:posOffset>0</wp:posOffset>
                      </wp:positionH>
                      <wp:positionV relativeFrom="paragraph">
                        <wp:posOffset>0</wp:posOffset>
                      </wp:positionV>
                      <wp:extent cx="76200" cy="28575"/>
                      <wp:effectExtent l="19050" t="19050" r="19050" b="28575"/>
                      <wp:wrapNone/>
                      <wp:docPr id="9850" name="Text Box 6194">
                        <a:extLst xmlns:a="http://schemas.openxmlformats.org/drawingml/2006/main">
                          <a:ext uri="{FF2B5EF4-FFF2-40B4-BE49-F238E27FC236}">
                            <a16:creationId xmlns:a16="http://schemas.microsoft.com/office/drawing/2014/main" id="{00000000-0008-0000-0000-00007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E9CF9" id="Text Box 6194" o:spid="_x0000_s1026" type="#_x0000_t202" style="position:absolute;margin-left:0;margin-top:0;width:6pt;height:2.25pt;z-index:2529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0016" behindDoc="0" locked="0" layoutInCell="1" allowOverlap="1" wp14:anchorId="4D6ECF79" wp14:editId="6931A931">
                      <wp:simplePos x="0" y="0"/>
                      <wp:positionH relativeFrom="column">
                        <wp:posOffset>0</wp:posOffset>
                      </wp:positionH>
                      <wp:positionV relativeFrom="paragraph">
                        <wp:posOffset>0</wp:posOffset>
                      </wp:positionV>
                      <wp:extent cx="76200" cy="28575"/>
                      <wp:effectExtent l="19050" t="19050" r="19050" b="28575"/>
                      <wp:wrapNone/>
                      <wp:docPr id="9851" name="Text Box 6193">
                        <a:extLst xmlns:a="http://schemas.openxmlformats.org/drawingml/2006/main">
                          <a:ext uri="{FF2B5EF4-FFF2-40B4-BE49-F238E27FC236}">
                            <a16:creationId xmlns:a16="http://schemas.microsoft.com/office/drawing/2014/main" id="{00000000-0008-0000-0000-00007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6BDA3" id="Text Box 6193" o:spid="_x0000_s1026" type="#_x0000_t202" style="position:absolute;margin-left:0;margin-top:0;width:6pt;height:2.25pt;z-index:2529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1040" behindDoc="0" locked="0" layoutInCell="1" allowOverlap="1" wp14:anchorId="2F1A3E28" wp14:editId="3134A5ED">
                      <wp:simplePos x="0" y="0"/>
                      <wp:positionH relativeFrom="column">
                        <wp:posOffset>0</wp:posOffset>
                      </wp:positionH>
                      <wp:positionV relativeFrom="paragraph">
                        <wp:posOffset>0</wp:posOffset>
                      </wp:positionV>
                      <wp:extent cx="76200" cy="28575"/>
                      <wp:effectExtent l="19050" t="19050" r="19050" b="28575"/>
                      <wp:wrapNone/>
                      <wp:docPr id="9852" name="Text Box 6192">
                        <a:extLst xmlns:a="http://schemas.openxmlformats.org/drawingml/2006/main">
                          <a:ext uri="{FF2B5EF4-FFF2-40B4-BE49-F238E27FC236}">
                            <a16:creationId xmlns:a16="http://schemas.microsoft.com/office/drawing/2014/main" id="{00000000-0008-0000-0000-00007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E6070" id="Text Box 6192" o:spid="_x0000_s1026" type="#_x0000_t202" style="position:absolute;margin-left:0;margin-top:0;width:6pt;height:2.25pt;z-index:2529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2064" behindDoc="0" locked="0" layoutInCell="1" allowOverlap="1" wp14:anchorId="1CCF5F46" wp14:editId="4BCE48DE">
                      <wp:simplePos x="0" y="0"/>
                      <wp:positionH relativeFrom="column">
                        <wp:posOffset>0</wp:posOffset>
                      </wp:positionH>
                      <wp:positionV relativeFrom="paragraph">
                        <wp:posOffset>0</wp:posOffset>
                      </wp:positionV>
                      <wp:extent cx="76200" cy="28575"/>
                      <wp:effectExtent l="19050" t="19050" r="19050" b="28575"/>
                      <wp:wrapNone/>
                      <wp:docPr id="9853" name="Text Box 6191">
                        <a:extLst xmlns:a="http://schemas.openxmlformats.org/drawingml/2006/main">
                          <a:ext uri="{FF2B5EF4-FFF2-40B4-BE49-F238E27FC236}">
                            <a16:creationId xmlns:a16="http://schemas.microsoft.com/office/drawing/2014/main" id="{00000000-0008-0000-0000-00007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2484E" id="Text Box 6191" o:spid="_x0000_s1026" type="#_x0000_t202" style="position:absolute;margin-left:0;margin-top:0;width:6pt;height:2.25pt;z-index:2529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3088" behindDoc="0" locked="0" layoutInCell="1" allowOverlap="1" wp14:anchorId="5A86B2A1" wp14:editId="43CE4956">
                      <wp:simplePos x="0" y="0"/>
                      <wp:positionH relativeFrom="column">
                        <wp:posOffset>0</wp:posOffset>
                      </wp:positionH>
                      <wp:positionV relativeFrom="paragraph">
                        <wp:posOffset>0</wp:posOffset>
                      </wp:positionV>
                      <wp:extent cx="76200" cy="28575"/>
                      <wp:effectExtent l="19050" t="19050" r="19050" b="28575"/>
                      <wp:wrapNone/>
                      <wp:docPr id="9854" name="Text Box 6190">
                        <a:extLst xmlns:a="http://schemas.openxmlformats.org/drawingml/2006/main">
                          <a:ext uri="{FF2B5EF4-FFF2-40B4-BE49-F238E27FC236}">
                            <a16:creationId xmlns:a16="http://schemas.microsoft.com/office/drawing/2014/main" id="{00000000-0008-0000-0000-00007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96191" id="Text Box 6190" o:spid="_x0000_s1026" type="#_x0000_t202" style="position:absolute;margin-left:0;margin-top:0;width:6pt;height:2.25pt;z-index:2529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4112" behindDoc="0" locked="0" layoutInCell="1" allowOverlap="1" wp14:anchorId="7C7FBF26" wp14:editId="5BE0362B">
                      <wp:simplePos x="0" y="0"/>
                      <wp:positionH relativeFrom="column">
                        <wp:posOffset>0</wp:posOffset>
                      </wp:positionH>
                      <wp:positionV relativeFrom="paragraph">
                        <wp:posOffset>0</wp:posOffset>
                      </wp:positionV>
                      <wp:extent cx="76200" cy="28575"/>
                      <wp:effectExtent l="19050" t="19050" r="19050" b="28575"/>
                      <wp:wrapNone/>
                      <wp:docPr id="9855" name="Text Box 6189">
                        <a:extLst xmlns:a="http://schemas.openxmlformats.org/drawingml/2006/main">
                          <a:ext uri="{FF2B5EF4-FFF2-40B4-BE49-F238E27FC236}">
                            <a16:creationId xmlns:a16="http://schemas.microsoft.com/office/drawing/2014/main" id="{00000000-0008-0000-0000-00007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91D6A" id="Text Box 6189" o:spid="_x0000_s1026" type="#_x0000_t202" style="position:absolute;margin-left:0;margin-top:0;width:6pt;height:2.25pt;z-index:25295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5136" behindDoc="0" locked="0" layoutInCell="1" allowOverlap="1" wp14:anchorId="4BD50DE3" wp14:editId="438AE5DD">
                      <wp:simplePos x="0" y="0"/>
                      <wp:positionH relativeFrom="column">
                        <wp:posOffset>0</wp:posOffset>
                      </wp:positionH>
                      <wp:positionV relativeFrom="paragraph">
                        <wp:posOffset>0</wp:posOffset>
                      </wp:positionV>
                      <wp:extent cx="76200" cy="28575"/>
                      <wp:effectExtent l="19050" t="19050" r="19050" b="28575"/>
                      <wp:wrapNone/>
                      <wp:docPr id="9856" name="Text Box 6188">
                        <a:extLst xmlns:a="http://schemas.openxmlformats.org/drawingml/2006/main">
                          <a:ext uri="{FF2B5EF4-FFF2-40B4-BE49-F238E27FC236}">
                            <a16:creationId xmlns:a16="http://schemas.microsoft.com/office/drawing/2014/main" id="{00000000-0008-0000-0000-00008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669A0" id="Text Box 6188" o:spid="_x0000_s1026" type="#_x0000_t202" style="position:absolute;margin-left:0;margin-top:0;width:6pt;height:2.25pt;z-index:2529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6160" behindDoc="0" locked="0" layoutInCell="1" allowOverlap="1" wp14:anchorId="4782ABAF" wp14:editId="42A12BBF">
                      <wp:simplePos x="0" y="0"/>
                      <wp:positionH relativeFrom="column">
                        <wp:posOffset>0</wp:posOffset>
                      </wp:positionH>
                      <wp:positionV relativeFrom="paragraph">
                        <wp:posOffset>0</wp:posOffset>
                      </wp:positionV>
                      <wp:extent cx="76200" cy="28575"/>
                      <wp:effectExtent l="19050" t="19050" r="19050" b="28575"/>
                      <wp:wrapNone/>
                      <wp:docPr id="9857" name="Text Box 6187">
                        <a:extLst xmlns:a="http://schemas.openxmlformats.org/drawingml/2006/main">
                          <a:ext uri="{FF2B5EF4-FFF2-40B4-BE49-F238E27FC236}">
                            <a16:creationId xmlns:a16="http://schemas.microsoft.com/office/drawing/2014/main" id="{00000000-0008-0000-0000-00008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079D6" id="Text Box 6187" o:spid="_x0000_s1026" type="#_x0000_t202" style="position:absolute;margin-left:0;margin-top:0;width:6pt;height:2.25pt;z-index:25295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7184" behindDoc="0" locked="0" layoutInCell="1" allowOverlap="1" wp14:anchorId="7B0139D4" wp14:editId="3C181DC5">
                      <wp:simplePos x="0" y="0"/>
                      <wp:positionH relativeFrom="column">
                        <wp:posOffset>0</wp:posOffset>
                      </wp:positionH>
                      <wp:positionV relativeFrom="paragraph">
                        <wp:posOffset>0</wp:posOffset>
                      </wp:positionV>
                      <wp:extent cx="76200" cy="28575"/>
                      <wp:effectExtent l="19050" t="19050" r="19050" b="28575"/>
                      <wp:wrapNone/>
                      <wp:docPr id="9858" name="Text Box 6186">
                        <a:extLst xmlns:a="http://schemas.openxmlformats.org/drawingml/2006/main">
                          <a:ext uri="{FF2B5EF4-FFF2-40B4-BE49-F238E27FC236}">
                            <a16:creationId xmlns:a16="http://schemas.microsoft.com/office/drawing/2014/main" id="{00000000-0008-0000-0000-00008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3DA28" id="Text Box 6186" o:spid="_x0000_s1026" type="#_x0000_t202" style="position:absolute;margin-left:0;margin-top:0;width:6pt;height:2.25pt;z-index:2529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8208" behindDoc="0" locked="0" layoutInCell="1" allowOverlap="1" wp14:anchorId="79147160" wp14:editId="043AF12D">
                      <wp:simplePos x="0" y="0"/>
                      <wp:positionH relativeFrom="column">
                        <wp:posOffset>0</wp:posOffset>
                      </wp:positionH>
                      <wp:positionV relativeFrom="paragraph">
                        <wp:posOffset>0</wp:posOffset>
                      </wp:positionV>
                      <wp:extent cx="76200" cy="28575"/>
                      <wp:effectExtent l="19050" t="19050" r="19050" b="28575"/>
                      <wp:wrapNone/>
                      <wp:docPr id="9859" name="Text Box 6185">
                        <a:extLst xmlns:a="http://schemas.openxmlformats.org/drawingml/2006/main">
                          <a:ext uri="{FF2B5EF4-FFF2-40B4-BE49-F238E27FC236}">
                            <a16:creationId xmlns:a16="http://schemas.microsoft.com/office/drawing/2014/main" id="{00000000-0008-0000-0000-00008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BDE2B" id="Text Box 6185" o:spid="_x0000_s1026" type="#_x0000_t202" style="position:absolute;margin-left:0;margin-top:0;width:6pt;height:2.25pt;z-index:2529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59232" behindDoc="0" locked="0" layoutInCell="1" allowOverlap="1" wp14:anchorId="204E575A" wp14:editId="64430052">
                      <wp:simplePos x="0" y="0"/>
                      <wp:positionH relativeFrom="column">
                        <wp:posOffset>0</wp:posOffset>
                      </wp:positionH>
                      <wp:positionV relativeFrom="paragraph">
                        <wp:posOffset>0</wp:posOffset>
                      </wp:positionV>
                      <wp:extent cx="76200" cy="28575"/>
                      <wp:effectExtent l="19050" t="19050" r="19050" b="28575"/>
                      <wp:wrapNone/>
                      <wp:docPr id="9860" name="Text Box 6184">
                        <a:extLst xmlns:a="http://schemas.openxmlformats.org/drawingml/2006/main">
                          <a:ext uri="{FF2B5EF4-FFF2-40B4-BE49-F238E27FC236}">
                            <a16:creationId xmlns:a16="http://schemas.microsoft.com/office/drawing/2014/main" id="{00000000-0008-0000-0000-00008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0B4D7" id="Text Box 6184" o:spid="_x0000_s1026" type="#_x0000_t202" style="position:absolute;margin-left:0;margin-top:0;width:6pt;height:2.25pt;z-index:2529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0256" behindDoc="0" locked="0" layoutInCell="1" allowOverlap="1" wp14:anchorId="7879EBB0" wp14:editId="797033BC">
                      <wp:simplePos x="0" y="0"/>
                      <wp:positionH relativeFrom="column">
                        <wp:posOffset>0</wp:posOffset>
                      </wp:positionH>
                      <wp:positionV relativeFrom="paragraph">
                        <wp:posOffset>0</wp:posOffset>
                      </wp:positionV>
                      <wp:extent cx="76200" cy="28575"/>
                      <wp:effectExtent l="19050" t="19050" r="19050" b="28575"/>
                      <wp:wrapNone/>
                      <wp:docPr id="9861" name="Text Box 6183">
                        <a:extLst xmlns:a="http://schemas.openxmlformats.org/drawingml/2006/main">
                          <a:ext uri="{FF2B5EF4-FFF2-40B4-BE49-F238E27FC236}">
                            <a16:creationId xmlns:a16="http://schemas.microsoft.com/office/drawing/2014/main" id="{00000000-0008-0000-0000-00008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096B1" id="Text Box 6183" o:spid="_x0000_s1026" type="#_x0000_t202" style="position:absolute;margin-left:0;margin-top:0;width:6pt;height:2.25pt;z-index:2529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1280" behindDoc="0" locked="0" layoutInCell="1" allowOverlap="1" wp14:anchorId="7853B087" wp14:editId="607DAD5A">
                      <wp:simplePos x="0" y="0"/>
                      <wp:positionH relativeFrom="column">
                        <wp:posOffset>0</wp:posOffset>
                      </wp:positionH>
                      <wp:positionV relativeFrom="paragraph">
                        <wp:posOffset>0</wp:posOffset>
                      </wp:positionV>
                      <wp:extent cx="76200" cy="28575"/>
                      <wp:effectExtent l="19050" t="19050" r="19050" b="28575"/>
                      <wp:wrapNone/>
                      <wp:docPr id="9862" name="Text Box 6182">
                        <a:extLst xmlns:a="http://schemas.openxmlformats.org/drawingml/2006/main">
                          <a:ext uri="{FF2B5EF4-FFF2-40B4-BE49-F238E27FC236}">
                            <a16:creationId xmlns:a16="http://schemas.microsoft.com/office/drawing/2014/main" id="{00000000-0008-0000-0000-00008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AD6D0" id="Text Box 6182" o:spid="_x0000_s1026" type="#_x0000_t202" style="position:absolute;margin-left:0;margin-top:0;width:6pt;height:2.25pt;z-index:2529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2304" behindDoc="0" locked="0" layoutInCell="1" allowOverlap="1" wp14:anchorId="3DA812F8" wp14:editId="507051DA">
                      <wp:simplePos x="0" y="0"/>
                      <wp:positionH relativeFrom="column">
                        <wp:posOffset>0</wp:posOffset>
                      </wp:positionH>
                      <wp:positionV relativeFrom="paragraph">
                        <wp:posOffset>0</wp:posOffset>
                      </wp:positionV>
                      <wp:extent cx="76200" cy="28575"/>
                      <wp:effectExtent l="19050" t="19050" r="19050" b="28575"/>
                      <wp:wrapNone/>
                      <wp:docPr id="9863" name="Text Box 6181">
                        <a:extLst xmlns:a="http://schemas.openxmlformats.org/drawingml/2006/main">
                          <a:ext uri="{FF2B5EF4-FFF2-40B4-BE49-F238E27FC236}">
                            <a16:creationId xmlns:a16="http://schemas.microsoft.com/office/drawing/2014/main" id="{00000000-0008-0000-0000-00008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4C48E" id="Text Box 6181" o:spid="_x0000_s1026" type="#_x0000_t202" style="position:absolute;margin-left:0;margin-top:0;width:6pt;height:2.25pt;z-index:25296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3328" behindDoc="0" locked="0" layoutInCell="1" allowOverlap="1" wp14:anchorId="73EC8B88" wp14:editId="0000F137">
                      <wp:simplePos x="0" y="0"/>
                      <wp:positionH relativeFrom="column">
                        <wp:posOffset>0</wp:posOffset>
                      </wp:positionH>
                      <wp:positionV relativeFrom="paragraph">
                        <wp:posOffset>0</wp:posOffset>
                      </wp:positionV>
                      <wp:extent cx="76200" cy="28575"/>
                      <wp:effectExtent l="19050" t="19050" r="19050" b="28575"/>
                      <wp:wrapNone/>
                      <wp:docPr id="9864" name="Text Box 6180">
                        <a:extLst xmlns:a="http://schemas.openxmlformats.org/drawingml/2006/main">
                          <a:ext uri="{FF2B5EF4-FFF2-40B4-BE49-F238E27FC236}">
                            <a16:creationId xmlns:a16="http://schemas.microsoft.com/office/drawing/2014/main" id="{00000000-0008-0000-0000-00008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3C5C7" id="Text Box 6180" o:spid="_x0000_s1026" type="#_x0000_t202" style="position:absolute;margin-left:0;margin-top:0;width:6pt;height:2.25pt;z-index:2529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4352" behindDoc="0" locked="0" layoutInCell="1" allowOverlap="1" wp14:anchorId="54B1DFA2" wp14:editId="3F32765D">
                      <wp:simplePos x="0" y="0"/>
                      <wp:positionH relativeFrom="column">
                        <wp:posOffset>0</wp:posOffset>
                      </wp:positionH>
                      <wp:positionV relativeFrom="paragraph">
                        <wp:posOffset>0</wp:posOffset>
                      </wp:positionV>
                      <wp:extent cx="76200" cy="28575"/>
                      <wp:effectExtent l="19050" t="19050" r="19050" b="28575"/>
                      <wp:wrapNone/>
                      <wp:docPr id="9865" name="Text Box 6179">
                        <a:extLst xmlns:a="http://schemas.openxmlformats.org/drawingml/2006/main">
                          <a:ext uri="{FF2B5EF4-FFF2-40B4-BE49-F238E27FC236}">
                            <a16:creationId xmlns:a16="http://schemas.microsoft.com/office/drawing/2014/main" id="{00000000-0008-0000-0000-00008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20CCE" id="Text Box 6179" o:spid="_x0000_s1026" type="#_x0000_t202" style="position:absolute;margin-left:0;margin-top:0;width:6pt;height:2.25pt;z-index:2529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5376" behindDoc="0" locked="0" layoutInCell="1" allowOverlap="1" wp14:anchorId="46DD342D" wp14:editId="0DF3AE26">
                      <wp:simplePos x="0" y="0"/>
                      <wp:positionH relativeFrom="column">
                        <wp:posOffset>0</wp:posOffset>
                      </wp:positionH>
                      <wp:positionV relativeFrom="paragraph">
                        <wp:posOffset>0</wp:posOffset>
                      </wp:positionV>
                      <wp:extent cx="76200" cy="28575"/>
                      <wp:effectExtent l="19050" t="19050" r="19050" b="28575"/>
                      <wp:wrapNone/>
                      <wp:docPr id="9866" name="Text Box 6178">
                        <a:extLst xmlns:a="http://schemas.openxmlformats.org/drawingml/2006/main">
                          <a:ext uri="{FF2B5EF4-FFF2-40B4-BE49-F238E27FC236}">
                            <a16:creationId xmlns:a16="http://schemas.microsoft.com/office/drawing/2014/main" id="{00000000-0008-0000-0000-00008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7A8A6" id="Text Box 6178" o:spid="_x0000_s1026" type="#_x0000_t202" style="position:absolute;margin-left:0;margin-top:0;width:6pt;height:2.25pt;z-index:2529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6400" behindDoc="0" locked="0" layoutInCell="1" allowOverlap="1" wp14:anchorId="2F277286" wp14:editId="586C9955">
                      <wp:simplePos x="0" y="0"/>
                      <wp:positionH relativeFrom="column">
                        <wp:posOffset>0</wp:posOffset>
                      </wp:positionH>
                      <wp:positionV relativeFrom="paragraph">
                        <wp:posOffset>0</wp:posOffset>
                      </wp:positionV>
                      <wp:extent cx="76200" cy="28575"/>
                      <wp:effectExtent l="19050" t="19050" r="19050" b="28575"/>
                      <wp:wrapNone/>
                      <wp:docPr id="9867" name="Text Box 6177">
                        <a:extLst xmlns:a="http://schemas.openxmlformats.org/drawingml/2006/main">
                          <a:ext uri="{FF2B5EF4-FFF2-40B4-BE49-F238E27FC236}">
                            <a16:creationId xmlns:a16="http://schemas.microsoft.com/office/drawing/2014/main" id="{00000000-0008-0000-0000-00008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91900" id="Text Box 6177" o:spid="_x0000_s1026" type="#_x0000_t202" style="position:absolute;margin-left:0;margin-top:0;width:6pt;height:2.25pt;z-index:25296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7424" behindDoc="0" locked="0" layoutInCell="1" allowOverlap="1" wp14:anchorId="17613FCC" wp14:editId="59432E30">
                      <wp:simplePos x="0" y="0"/>
                      <wp:positionH relativeFrom="column">
                        <wp:posOffset>0</wp:posOffset>
                      </wp:positionH>
                      <wp:positionV relativeFrom="paragraph">
                        <wp:posOffset>0</wp:posOffset>
                      </wp:positionV>
                      <wp:extent cx="76200" cy="28575"/>
                      <wp:effectExtent l="19050" t="19050" r="19050" b="28575"/>
                      <wp:wrapNone/>
                      <wp:docPr id="9868" name="Text Box 6176">
                        <a:extLst xmlns:a="http://schemas.openxmlformats.org/drawingml/2006/main">
                          <a:ext uri="{FF2B5EF4-FFF2-40B4-BE49-F238E27FC236}">
                            <a16:creationId xmlns:a16="http://schemas.microsoft.com/office/drawing/2014/main" id="{00000000-0008-0000-0000-00008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CD26F" id="Text Box 6176" o:spid="_x0000_s1026" type="#_x0000_t202" style="position:absolute;margin-left:0;margin-top:0;width:6pt;height:2.25pt;z-index:2529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8448" behindDoc="0" locked="0" layoutInCell="1" allowOverlap="1" wp14:anchorId="08D922AB" wp14:editId="014FDF41">
                      <wp:simplePos x="0" y="0"/>
                      <wp:positionH relativeFrom="column">
                        <wp:posOffset>0</wp:posOffset>
                      </wp:positionH>
                      <wp:positionV relativeFrom="paragraph">
                        <wp:posOffset>0</wp:posOffset>
                      </wp:positionV>
                      <wp:extent cx="76200" cy="28575"/>
                      <wp:effectExtent l="19050" t="19050" r="19050" b="28575"/>
                      <wp:wrapNone/>
                      <wp:docPr id="9869" name="Text Box 6175">
                        <a:extLst xmlns:a="http://schemas.openxmlformats.org/drawingml/2006/main">
                          <a:ext uri="{FF2B5EF4-FFF2-40B4-BE49-F238E27FC236}">
                            <a16:creationId xmlns:a16="http://schemas.microsoft.com/office/drawing/2014/main" id="{00000000-0008-0000-0000-00008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15994" id="Text Box 6175" o:spid="_x0000_s1026" type="#_x0000_t202" style="position:absolute;margin-left:0;margin-top:0;width:6pt;height:2.25pt;z-index:2529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69472" behindDoc="0" locked="0" layoutInCell="1" allowOverlap="1" wp14:anchorId="0D13BE62" wp14:editId="70345EBB">
                      <wp:simplePos x="0" y="0"/>
                      <wp:positionH relativeFrom="column">
                        <wp:posOffset>0</wp:posOffset>
                      </wp:positionH>
                      <wp:positionV relativeFrom="paragraph">
                        <wp:posOffset>0</wp:posOffset>
                      </wp:positionV>
                      <wp:extent cx="76200" cy="28575"/>
                      <wp:effectExtent l="19050" t="19050" r="19050" b="28575"/>
                      <wp:wrapNone/>
                      <wp:docPr id="9870" name="Text Box 6174">
                        <a:extLst xmlns:a="http://schemas.openxmlformats.org/drawingml/2006/main">
                          <a:ext uri="{FF2B5EF4-FFF2-40B4-BE49-F238E27FC236}">
                            <a16:creationId xmlns:a16="http://schemas.microsoft.com/office/drawing/2014/main" id="{00000000-0008-0000-0000-00008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6541D" id="Text Box 6174" o:spid="_x0000_s1026" type="#_x0000_t202" style="position:absolute;margin-left:0;margin-top:0;width:6pt;height:2.25pt;z-index:2529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0496" behindDoc="0" locked="0" layoutInCell="1" allowOverlap="1" wp14:anchorId="497B7B49" wp14:editId="24232CE3">
                      <wp:simplePos x="0" y="0"/>
                      <wp:positionH relativeFrom="column">
                        <wp:posOffset>0</wp:posOffset>
                      </wp:positionH>
                      <wp:positionV relativeFrom="paragraph">
                        <wp:posOffset>0</wp:posOffset>
                      </wp:positionV>
                      <wp:extent cx="76200" cy="28575"/>
                      <wp:effectExtent l="19050" t="19050" r="19050" b="28575"/>
                      <wp:wrapNone/>
                      <wp:docPr id="9871" name="Text Box 6173">
                        <a:extLst xmlns:a="http://schemas.openxmlformats.org/drawingml/2006/main">
                          <a:ext uri="{FF2B5EF4-FFF2-40B4-BE49-F238E27FC236}">
                            <a16:creationId xmlns:a16="http://schemas.microsoft.com/office/drawing/2014/main" id="{00000000-0008-0000-0000-00008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EFDE0" id="Text Box 6173" o:spid="_x0000_s1026" type="#_x0000_t202" style="position:absolute;margin-left:0;margin-top:0;width:6pt;height:2.25pt;z-index:25297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1520" behindDoc="0" locked="0" layoutInCell="1" allowOverlap="1" wp14:anchorId="21357683" wp14:editId="747DD6B4">
                      <wp:simplePos x="0" y="0"/>
                      <wp:positionH relativeFrom="column">
                        <wp:posOffset>0</wp:posOffset>
                      </wp:positionH>
                      <wp:positionV relativeFrom="paragraph">
                        <wp:posOffset>0</wp:posOffset>
                      </wp:positionV>
                      <wp:extent cx="76200" cy="28575"/>
                      <wp:effectExtent l="19050" t="19050" r="19050" b="28575"/>
                      <wp:wrapNone/>
                      <wp:docPr id="9872" name="Text Box 6172">
                        <a:extLst xmlns:a="http://schemas.openxmlformats.org/drawingml/2006/main">
                          <a:ext uri="{FF2B5EF4-FFF2-40B4-BE49-F238E27FC236}">
                            <a16:creationId xmlns:a16="http://schemas.microsoft.com/office/drawing/2014/main" id="{00000000-0008-0000-0000-00009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06328" id="Text Box 6172" o:spid="_x0000_s1026" type="#_x0000_t202" style="position:absolute;margin-left:0;margin-top:0;width:6pt;height:2.25pt;z-index:2529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2544" behindDoc="0" locked="0" layoutInCell="1" allowOverlap="1" wp14:anchorId="1B105503" wp14:editId="1AA2BA38">
                      <wp:simplePos x="0" y="0"/>
                      <wp:positionH relativeFrom="column">
                        <wp:posOffset>0</wp:posOffset>
                      </wp:positionH>
                      <wp:positionV relativeFrom="paragraph">
                        <wp:posOffset>0</wp:posOffset>
                      </wp:positionV>
                      <wp:extent cx="76200" cy="28575"/>
                      <wp:effectExtent l="19050" t="19050" r="19050" b="28575"/>
                      <wp:wrapNone/>
                      <wp:docPr id="9873" name="Text Box 6171">
                        <a:extLst xmlns:a="http://schemas.openxmlformats.org/drawingml/2006/main">
                          <a:ext uri="{FF2B5EF4-FFF2-40B4-BE49-F238E27FC236}">
                            <a16:creationId xmlns:a16="http://schemas.microsoft.com/office/drawing/2014/main" id="{00000000-0008-0000-0000-00009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7E6F5" id="Text Box 6171" o:spid="_x0000_s1026" type="#_x0000_t202" style="position:absolute;margin-left:0;margin-top:0;width:6pt;height:2.25pt;z-index:2529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3568" behindDoc="0" locked="0" layoutInCell="1" allowOverlap="1" wp14:anchorId="5C9A0A43" wp14:editId="6FCEAF83">
                      <wp:simplePos x="0" y="0"/>
                      <wp:positionH relativeFrom="column">
                        <wp:posOffset>0</wp:posOffset>
                      </wp:positionH>
                      <wp:positionV relativeFrom="paragraph">
                        <wp:posOffset>0</wp:posOffset>
                      </wp:positionV>
                      <wp:extent cx="76200" cy="28575"/>
                      <wp:effectExtent l="19050" t="19050" r="19050" b="28575"/>
                      <wp:wrapNone/>
                      <wp:docPr id="9874" name="Text Box 6170">
                        <a:extLst xmlns:a="http://schemas.openxmlformats.org/drawingml/2006/main">
                          <a:ext uri="{FF2B5EF4-FFF2-40B4-BE49-F238E27FC236}">
                            <a16:creationId xmlns:a16="http://schemas.microsoft.com/office/drawing/2014/main" id="{00000000-0008-0000-0000-00009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4C2F9A" id="Text Box 6170" o:spid="_x0000_s1026" type="#_x0000_t202" style="position:absolute;margin-left:0;margin-top:0;width:6pt;height:2.25pt;z-index:2529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4592" behindDoc="0" locked="0" layoutInCell="1" allowOverlap="1" wp14:anchorId="1C8892B2" wp14:editId="67302521">
                      <wp:simplePos x="0" y="0"/>
                      <wp:positionH relativeFrom="column">
                        <wp:posOffset>0</wp:posOffset>
                      </wp:positionH>
                      <wp:positionV relativeFrom="paragraph">
                        <wp:posOffset>0</wp:posOffset>
                      </wp:positionV>
                      <wp:extent cx="76200" cy="28575"/>
                      <wp:effectExtent l="19050" t="19050" r="19050" b="28575"/>
                      <wp:wrapNone/>
                      <wp:docPr id="9875" name="Text Box 6169">
                        <a:extLst xmlns:a="http://schemas.openxmlformats.org/drawingml/2006/main">
                          <a:ext uri="{FF2B5EF4-FFF2-40B4-BE49-F238E27FC236}">
                            <a16:creationId xmlns:a16="http://schemas.microsoft.com/office/drawing/2014/main" id="{00000000-0008-0000-0000-00009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EC97C" id="Text Box 6169" o:spid="_x0000_s1026" type="#_x0000_t202" style="position:absolute;margin-left:0;margin-top:0;width:6pt;height:2.25pt;z-index:2529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5616" behindDoc="0" locked="0" layoutInCell="1" allowOverlap="1" wp14:anchorId="3E706EC9" wp14:editId="3D0D5C99">
                      <wp:simplePos x="0" y="0"/>
                      <wp:positionH relativeFrom="column">
                        <wp:posOffset>0</wp:posOffset>
                      </wp:positionH>
                      <wp:positionV relativeFrom="paragraph">
                        <wp:posOffset>0</wp:posOffset>
                      </wp:positionV>
                      <wp:extent cx="76200" cy="28575"/>
                      <wp:effectExtent l="19050" t="19050" r="19050" b="28575"/>
                      <wp:wrapNone/>
                      <wp:docPr id="9876" name="Text Box 6168">
                        <a:extLst xmlns:a="http://schemas.openxmlformats.org/drawingml/2006/main">
                          <a:ext uri="{FF2B5EF4-FFF2-40B4-BE49-F238E27FC236}">
                            <a16:creationId xmlns:a16="http://schemas.microsoft.com/office/drawing/2014/main" id="{00000000-0008-0000-0000-00009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45D97" id="Text Box 6168" o:spid="_x0000_s1026" type="#_x0000_t202" style="position:absolute;margin-left:0;margin-top:0;width:6pt;height:2.25pt;z-index:2529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6640" behindDoc="0" locked="0" layoutInCell="1" allowOverlap="1" wp14:anchorId="7A56F0BB" wp14:editId="44A62BDA">
                      <wp:simplePos x="0" y="0"/>
                      <wp:positionH relativeFrom="column">
                        <wp:posOffset>0</wp:posOffset>
                      </wp:positionH>
                      <wp:positionV relativeFrom="paragraph">
                        <wp:posOffset>0</wp:posOffset>
                      </wp:positionV>
                      <wp:extent cx="76200" cy="28575"/>
                      <wp:effectExtent l="19050" t="19050" r="19050" b="28575"/>
                      <wp:wrapNone/>
                      <wp:docPr id="9877" name="Text Box 6167">
                        <a:extLst xmlns:a="http://schemas.openxmlformats.org/drawingml/2006/main">
                          <a:ext uri="{FF2B5EF4-FFF2-40B4-BE49-F238E27FC236}">
                            <a16:creationId xmlns:a16="http://schemas.microsoft.com/office/drawing/2014/main" id="{00000000-0008-0000-0000-00009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060AC" id="Text Box 6167" o:spid="_x0000_s1026" type="#_x0000_t202" style="position:absolute;margin-left:0;margin-top:0;width:6pt;height:2.25pt;z-index:2529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7664" behindDoc="0" locked="0" layoutInCell="1" allowOverlap="1" wp14:anchorId="745E1C5C" wp14:editId="35ED34F8">
                      <wp:simplePos x="0" y="0"/>
                      <wp:positionH relativeFrom="column">
                        <wp:posOffset>0</wp:posOffset>
                      </wp:positionH>
                      <wp:positionV relativeFrom="paragraph">
                        <wp:posOffset>0</wp:posOffset>
                      </wp:positionV>
                      <wp:extent cx="76200" cy="28575"/>
                      <wp:effectExtent l="19050" t="19050" r="19050" b="28575"/>
                      <wp:wrapNone/>
                      <wp:docPr id="9878" name="Text Box 6166">
                        <a:extLst xmlns:a="http://schemas.openxmlformats.org/drawingml/2006/main">
                          <a:ext uri="{FF2B5EF4-FFF2-40B4-BE49-F238E27FC236}">
                            <a16:creationId xmlns:a16="http://schemas.microsoft.com/office/drawing/2014/main" id="{00000000-0008-0000-0000-00009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7BE83" id="Text Box 6166" o:spid="_x0000_s1026" type="#_x0000_t202" style="position:absolute;margin-left:0;margin-top:0;width:6pt;height:2.25pt;z-index:2529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8688" behindDoc="0" locked="0" layoutInCell="1" allowOverlap="1" wp14:anchorId="5972DAF3" wp14:editId="6815E1B6">
                      <wp:simplePos x="0" y="0"/>
                      <wp:positionH relativeFrom="column">
                        <wp:posOffset>0</wp:posOffset>
                      </wp:positionH>
                      <wp:positionV relativeFrom="paragraph">
                        <wp:posOffset>0</wp:posOffset>
                      </wp:positionV>
                      <wp:extent cx="76200" cy="28575"/>
                      <wp:effectExtent l="19050" t="19050" r="19050" b="28575"/>
                      <wp:wrapNone/>
                      <wp:docPr id="9879" name="Text Box 6165">
                        <a:extLst xmlns:a="http://schemas.openxmlformats.org/drawingml/2006/main">
                          <a:ext uri="{FF2B5EF4-FFF2-40B4-BE49-F238E27FC236}">
                            <a16:creationId xmlns:a16="http://schemas.microsoft.com/office/drawing/2014/main" id="{00000000-0008-0000-0000-00009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6FBF0" id="Text Box 6165" o:spid="_x0000_s1026" type="#_x0000_t202" style="position:absolute;margin-left:0;margin-top:0;width:6pt;height:2.25pt;z-index:25297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79712" behindDoc="0" locked="0" layoutInCell="1" allowOverlap="1" wp14:anchorId="26467AEA" wp14:editId="2A80F83B">
                      <wp:simplePos x="0" y="0"/>
                      <wp:positionH relativeFrom="column">
                        <wp:posOffset>0</wp:posOffset>
                      </wp:positionH>
                      <wp:positionV relativeFrom="paragraph">
                        <wp:posOffset>0</wp:posOffset>
                      </wp:positionV>
                      <wp:extent cx="76200" cy="28575"/>
                      <wp:effectExtent l="19050" t="19050" r="19050" b="28575"/>
                      <wp:wrapNone/>
                      <wp:docPr id="9880" name="Text Box 6164">
                        <a:extLst xmlns:a="http://schemas.openxmlformats.org/drawingml/2006/main">
                          <a:ext uri="{FF2B5EF4-FFF2-40B4-BE49-F238E27FC236}">
                            <a16:creationId xmlns:a16="http://schemas.microsoft.com/office/drawing/2014/main" id="{00000000-0008-0000-0000-00009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D5979" id="Text Box 6164" o:spid="_x0000_s1026" type="#_x0000_t202" style="position:absolute;margin-left:0;margin-top:0;width:6pt;height:2.25pt;z-index:2529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0736" behindDoc="0" locked="0" layoutInCell="1" allowOverlap="1" wp14:anchorId="78E6264A" wp14:editId="30BFC59A">
                      <wp:simplePos x="0" y="0"/>
                      <wp:positionH relativeFrom="column">
                        <wp:posOffset>0</wp:posOffset>
                      </wp:positionH>
                      <wp:positionV relativeFrom="paragraph">
                        <wp:posOffset>0</wp:posOffset>
                      </wp:positionV>
                      <wp:extent cx="76200" cy="28575"/>
                      <wp:effectExtent l="19050" t="19050" r="19050" b="28575"/>
                      <wp:wrapNone/>
                      <wp:docPr id="9881" name="Text Box 6163">
                        <a:extLst xmlns:a="http://schemas.openxmlformats.org/drawingml/2006/main">
                          <a:ext uri="{FF2B5EF4-FFF2-40B4-BE49-F238E27FC236}">
                            <a16:creationId xmlns:a16="http://schemas.microsoft.com/office/drawing/2014/main" id="{00000000-0008-0000-0000-00009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E6F6E" id="Text Box 6163" o:spid="_x0000_s1026" type="#_x0000_t202" style="position:absolute;margin-left:0;margin-top:0;width:6pt;height:2.25pt;z-index:25298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1760" behindDoc="0" locked="0" layoutInCell="1" allowOverlap="1" wp14:anchorId="3057E96F" wp14:editId="480C7A70">
                      <wp:simplePos x="0" y="0"/>
                      <wp:positionH relativeFrom="column">
                        <wp:posOffset>0</wp:posOffset>
                      </wp:positionH>
                      <wp:positionV relativeFrom="paragraph">
                        <wp:posOffset>0</wp:posOffset>
                      </wp:positionV>
                      <wp:extent cx="76200" cy="28575"/>
                      <wp:effectExtent l="19050" t="19050" r="19050" b="28575"/>
                      <wp:wrapNone/>
                      <wp:docPr id="9882" name="Text Box 6162">
                        <a:extLst xmlns:a="http://schemas.openxmlformats.org/drawingml/2006/main">
                          <a:ext uri="{FF2B5EF4-FFF2-40B4-BE49-F238E27FC236}">
                            <a16:creationId xmlns:a16="http://schemas.microsoft.com/office/drawing/2014/main" id="{00000000-0008-0000-0000-00009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8D942" id="Text Box 6162" o:spid="_x0000_s1026" type="#_x0000_t202" style="position:absolute;margin-left:0;margin-top:0;width:6pt;height:2.25pt;z-index:2529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2784" behindDoc="0" locked="0" layoutInCell="1" allowOverlap="1" wp14:anchorId="37A3073D" wp14:editId="21C1FE32">
                      <wp:simplePos x="0" y="0"/>
                      <wp:positionH relativeFrom="column">
                        <wp:posOffset>0</wp:posOffset>
                      </wp:positionH>
                      <wp:positionV relativeFrom="paragraph">
                        <wp:posOffset>0</wp:posOffset>
                      </wp:positionV>
                      <wp:extent cx="76200" cy="28575"/>
                      <wp:effectExtent l="19050" t="19050" r="19050" b="28575"/>
                      <wp:wrapNone/>
                      <wp:docPr id="9883" name="Text Box 6161">
                        <a:extLst xmlns:a="http://schemas.openxmlformats.org/drawingml/2006/main">
                          <a:ext uri="{FF2B5EF4-FFF2-40B4-BE49-F238E27FC236}">
                            <a16:creationId xmlns:a16="http://schemas.microsoft.com/office/drawing/2014/main" id="{00000000-0008-0000-0000-00009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656CF" id="Text Box 6161" o:spid="_x0000_s1026" type="#_x0000_t202" style="position:absolute;margin-left:0;margin-top:0;width:6pt;height:2.25pt;z-index:2529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3808" behindDoc="0" locked="0" layoutInCell="1" allowOverlap="1" wp14:anchorId="045986AE" wp14:editId="2A418009">
                      <wp:simplePos x="0" y="0"/>
                      <wp:positionH relativeFrom="column">
                        <wp:posOffset>0</wp:posOffset>
                      </wp:positionH>
                      <wp:positionV relativeFrom="paragraph">
                        <wp:posOffset>0</wp:posOffset>
                      </wp:positionV>
                      <wp:extent cx="76200" cy="28575"/>
                      <wp:effectExtent l="19050" t="19050" r="19050" b="28575"/>
                      <wp:wrapNone/>
                      <wp:docPr id="9884" name="Text Box 6160">
                        <a:extLst xmlns:a="http://schemas.openxmlformats.org/drawingml/2006/main">
                          <a:ext uri="{FF2B5EF4-FFF2-40B4-BE49-F238E27FC236}">
                            <a16:creationId xmlns:a16="http://schemas.microsoft.com/office/drawing/2014/main" id="{00000000-0008-0000-0000-00009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2F580" id="Text Box 6160" o:spid="_x0000_s1026" type="#_x0000_t202" style="position:absolute;margin-left:0;margin-top:0;width:6pt;height:2.25pt;z-index:2529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4832" behindDoc="0" locked="0" layoutInCell="1" allowOverlap="1" wp14:anchorId="79907AAE" wp14:editId="2DD991C4">
                      <wp:simplePos x="0" y="0"/>
                      <wp:positionH relativeFrom="column">
                        <wp:posOffset>0</wp:posOffset>
                      </wp:positionH>
                      <wp:positionV relativeFrom="paragraph">
                        <wp:posOffset>0</wp:posOffset>
                      </wp:positionV>
                      <wp:extent cx="76200" cy="28575"/>
                      <wp:effectExtent l="19050" t="19050" r="19050" b="28575"/>
                      <wp:wrapNone/>
                      <wp:docPr id="9885" name="Text Box 6159">
                        <a:extLst xmlns:a="http://schemas.openxmlformats.org/drawingml/2006/main">
                          <a:ext uri="{FF2B5EF4-FFF2-40B4-BE49-F238E27FC236}">
                            <a16:creationId xmlns:a16="http://schemas.microsoft.com/office/drawing/2014/main" id="{00000000-0008-0000-0000-00009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EEAC8" id="Text Box 6159" o:spid="_x0000_s1026" type="#_x0000_t202" style="position:absolute;margin-left:0;margin-top:0;width:6pt;height:2.25pt;z-index:2529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5856" behindDoc="0" locked="0" layoutInCell="1" allowOverlap="1" wp14:anchorId="36BF4B44" wp14:editId="0EB9E466">
                      <wp:simplePos x="0" y="0"/>
                      <wp:positionH relativeFrom="column">
                        <wp:posOffset>0</wp:posOffset>
                      </wp:positionH>
                      <wp:positionV relativeFrom="paragraph">
                        <wp:posOffset>0</wp:posOffset>
                      </wp:positionV>
                      <wp:extent cx="76200" cy="28575"/>
                      <wp:effectExtent l="19050" t="19050" r="19050" b="28575"/>
                      <wp:wrapNone/>
                      <wp:docPr id="9886" name="Text Box 6158">
                        <a:extLst xmlns:a="http://schemas.openxmlformats.org/drawingml/2006/main">
                          <a:ext uri="{FF2B5EF4-FFF2-40B4-BE49-F238E27FC236}">
                            <a16:creationId xmlns:a16="http://schemas.microsoft.com/office/drawing/2014/main" id="{00000000-0008-0000-0000-00009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A2ADD6" id="Text Box 6158" o:spid="_x0000_s1026" type="#_x0000_t202" style="position:absolute;margin-left:0;margin-top:0;width:6pt;height:2.25pt;z-index:2529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6880" behindDoc="0" locked="0" layoutInCell="1" allowOverlap="1" wp14:anchorId="63B73276" wp14:editId="0C7BC884">
                      <wp:simplePos x="0" y="0"/>
                      <wp:positionH relativeFrom="column">
                        <wp:posOffset>0</wp:posOffset>
                      </wp:positionH>
                      <wp:positionV relativeFrom="paragraph">
                        <wp:posOffset>0</wp:posOffset>
                      </wp:positionV>
                      <wp:extent cx="76200" cy="28575"/>
                      <wp:effectExtent l="19050" t="19050" r="19050" b="28575"/>
                      <wp:wrapNone/>
                      <wp:docPr id="9887" name="Text Box 6157">
                        <a:extLst xmlns:a="http://schemas.openxmlformats.org/drawingml/2006/main">
                          <a:ext uri="{FF2B5EF4-FFF2-40B4-BE49-F238E27FC236}">
                            <a16:creationId xmlns:a16="http://schemas.microsoft.com/office/drawing/2014/main" id="{00000000-0008-0000-0000-00009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675CB" id="Text Box 6157" o:spid="_x0000_s1026" type="#_x0000_t202" style="position:absolute;margin-left:0;margin-top:0;width:6pt;height:2.25pt;z-index:25298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7904" behindDoc="0" locked="0" layoutInCell="1" allowOverlap="1" wp14:anchorId="0617D301" wp14:editId="03C830EC">
                      <wp:simplePos x="0" y="0"/>
                      <wp:positionH relativeFrom="column">
                        <wp:posOffset>0</wp:posOffset>
                      </wp:positionH>
                      <wp:positionV relativeFrom="paragraph">
                        <wp:posOffset>0</wp:posOffset>
                      </wp:positionV>
                      <wp:extent cx="76200" cy="28575"/>
                      <wp:effectExtent l="19050" t="19050" r="19050" b="28575"/>
                      <wp:wrapNone/>
                      <wp:docPr id="9888" name="Text Box 6156">
                        <a:extLst xmlns:a="http://schemas.openxmlformats.org/drawingml/2006/main">
                          <a:ext uri="{FF2B5EF4-FFF2-40B4-BE49-F238E27FC236}">
                            <a16:creationId xmlns:a16="http://schemas.microsoft.com/office/drawing/2014/main" id="{00000000-0008-0000-0000-0000A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DA5B7" id="Text Box 6156" o:spid="_x0000_s1026" type="#_x0000_t202" style="position:absolute;margin-left:0;margin-top:0;width:6pt;height:2.25pt;z-index:2529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8928" behindDoc="0" locked="0" layoutInCell="1" allowOverlap="1" wp14:anchorId="5B0683AF" wp14:editId="32096D5B">
                      <wp:simplePos x="0" y="0"/>
                      <wp:positionH relativeFrom="column">
                        <wp:posOffset>0</wp:posOffset>
                      </wp:positionH>
                      <wp:positionV relativeFrom="paragraph">
                        <wp:posOffset>0</wp:posOffset>
                      </wp:positionV>
                      <wp:extent cx="76200" cy="28575"/>
                      <wp:effectExtent l="19050" t="19050" r="19050" b="28575"/>
                      <wp:wrapNone/>
                      <wp:docPr id="9889" name="Text Box 6155">
                        <a:extLst xmlns:a="http://schemas.openxmlformats.org/drawingml/2006/main">
                          <a:ext uri="{FF2B5EF4-FFF2-40B4-BE49-F238E27FC236}">
                            <a16:creationId xmlns:a16="http://schemas.microsoft.com/office/drawing/2014/main" id="{00000000-0008-0000-0000-0000A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CD429" id="Text Box 6155" o:spid="_x0000_s1026" type="#_x0000_t202" style="position:absolute;margin-left:0;margin-top:0;width:6pt;height:2.25pt;z-index:2529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89952" behindDoc="0" locked="0" layoutInCell="1" allowOverlap="1" wp14:anchorId="23F6C4DD" wp14:editId="2EB50890">
                      <wp:simplePos x="0" y="0"/>
                      <wp:positionH relativeFrom="column">
                        <wp:posOffset>0</wp:posOffset>
                      </wp:positionH>
                      <wp:positionV relativeFrom="paragraph">
                        <wp:posOffset>0</wp:posOffset>
                      </wp:positionV>
                      <wp:extent cx="76200" cy="28575"/>
                      <wp:effectExtent l="19050" t="19050" r="19050" b="28575"/>
                      <wp:wrapNone/>
                      <wp:docPr id="9890" name="Text Box 6154">
                        <a:extLst xmlns:a="http://schemas.openxmlformats.org/drawingml/2006/main">
                          <a:ext uri="{FF2B5EF4-FFF2-40B4-BE49-F238E27FC236}">
                            <a16:creationId xmlns:a16="http://schemas.microsoft.com/office/drawing/2014/main" id="{00000000-0008-0000-0000-0000A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784EB" id="Text Box 6154" o:spid="_x0000_s1026" type="#_x0000_t202" style="position:absolute;margin-left:0;margin-top:0;width:6pt;height:2.25pt;z-index:2529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0976" behindDoc="0" locked="0" layoutInCell="1" allowOverlap="1" wp14:anchorId="4CEB2887" wp14:editId="7216413E">
                      <wp:simplePos x="0" y="0"/>
                      <wp:positionH relativeFrom="column">
                        <wp:posOffset>0</wp:posOffset>
                      </wp:positionH>
                      <wp:positionV relativeFrom="paragraph">
                        <wp:posOffset>0</wp:posOffset>
                      </wp:positionV>
                      <wp:extent cx="76200" cy="28575"/>
                      <wp:effectExtent l="19050" t="19050" r="19050" b="28575"/>
                      <wp:wrapNone/>
                      <wp:docPr id="9891" name="Text Box 6153">
                        <a:extLst xmlns:a="http://schemas.openxmlformats.org/drawingml/2006/main">
                          <a:ext uri="{FF2B5EF4-FFF2-40B4-BE49-F238E27FC236}">
                            <a16:creationId xmlns:a16="http://schemas.microsoft.com/office/drawing/2014/main" id="{00000000-0008-0000-0000-0000A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A9C3E" id="Text Box 6153" o:spid="_x0000_s1026" type="#_x0000_t202" style="position:absolute;margin-left:0;margin-top:0;width:6pt;height:2.25pt;z-index:25299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2000" behindDoc="0" locked="0" layoutInCell="1" allowOverlap="1" wp14:anchorId="747E9F80" wp14:editId="5AD1EBEC">
                      <wp:simplePos x="0" y="0"/>
                      <wp:positionH relativeFrom="column">
                        <wp:posOffset>0</wp:posOffset>
                      </wp:positionH>
                      <wp:positionV relativeFrom="paragraph">
                        <wp:posOffset>0</wp:posOffset>
                      </wp:positionV>
                      <wp:extent cx="76200" cy="28575"/>
                      <wp:effectExtent l="19050" t="19050" r="19050" b="28575"/>
                      <wp:wrapNone/>
                      <wp:docPr id="9892" name="Text Box 6152">
                        <a:extLst xmlns:a="http://schemas.openxmlformats.org/drawingml/2006/main">
                          <a:ext uri="{FF2B5EF4-FFF2-40B4-BE49-F238E27FC236}">
                            <a16:creationId xmlns:a16="http://schemas.microsoft.com/office/drawing/2014/main" id="{00000000-0008-0000-0000-0000A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1D373" id="Text Box 6152" o:spid="_x0000_s1026" type="#_x0000_t202" style="position:absolute;margin-left:0;margin-top:0;width:6pt;height:2.25pt;z-index:2529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3024" behindDoc="0" locked="0" layoutInCell="1" allowOverlap="1" wp14:anchorId="38B9F73F" wp14:editId="42549513">
                      <wp:simplePos x="0" y="0"/>
                      <wp:positionH relativeFrom="column">
                        <wp:posOffset>0</wp:posOffset>
                      </wp:positionH>
                      <wp:positionV relativeFrom="paragraph">
                        <wp:posOffset>0</wp:posOffset>
                      </wp:positionV>
                      <wp:extent cx="76200" cy="28575"/>
                      <wp:effectExtent l="19050" t="19050" r="19050" b="28575"/>
                      <wp:wrapNone/>
                      <wp:docPr id="9893" name="Text Box 6151">
                        <a:extLst xmlns:a="http://schemas.openxmlformats.org/drawingml/2006/main">
                          <a:ext uri="{FF2B5EF4-FFF2-40B4-BE49-F238E27FC236}">
                            <a16:creationId xmlns:a16="http://schemas.microsoft.com/office/drawing/2014/main" id="{00000000-0008-0000-0000-0000A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64C14" id="Text Box 6151" o:spid="_x0000_s1026" type="#_x0000_t202" style="position:absolute;margin-left:0;margin-top:0;width:6pt;height:2.25pt;z-index:25299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4048" behindDoc="0" locked="0" layoutInCell="1" allowOverlap="1" wp14:anchorId="514F0E91" wp14:editId="41E7D9A9">
                      <wp:simplePos x="0" y="0"/>
                      <wp:positionH relativeFrom="column">
                        <wp:posOffset>0</wp:posOffset>
                      </wp:positionH>
                      <wp:positionV relativeFrom="paragraph">
                        <wp:posOffset>0</wp:posOffset>
                      </wp:positionV>
                      <wp:extent cx="76200" cy="28575"/>
                      <wp:effectExtent l="19050" t="19050" r="19050" b="28575"/>
                      <wp:wrapNone/>
                      <wp:docPr id="9894" name="Text Box 6150">
                        <a:extLst xmlns:a="http://schemas.openxmlformats.org/drawingml/2006/main">
                          <a:ext uri="{FF2B5EF4-FFF2-40B4-BE49-F238E27FC236}">
                            <a16:creationId xmlns:a16="http://schemas.microsoft.com/office/drawing/2014/main" id="{00000000-0008-0000-0000-0000A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A742F" id="Text Box 6150" o:spid="_x0000_s1026" type="#_x0000_t202" style="position:absolute;margin-left:0;margin-top:0;width:6pt;height:2.25pt;z-index:2529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5072" behindDoc="0" locked="0" layoutInCell="1" allowOverlap="1" wp14:anchorId="60EEB2FB" wp14:editId="7696077A">
                      <wp:simplePos x="0" y="0"/>
                      <wp:positionH relativeFrom="column">
                        <wp:posOffset>0</wp:posOffset>
                      </wp:positionH>
                      <wp:positionV relativeFrom="paragraph">
                        <wp:posOffset>0</wp:posOffset>
                      </wp:positionV>
                      <wp:extent cx="76200" cy="28575"/>
                      <wp:effectExtent l="19050" t="19050" r="19050" b="28575"/>
                      <wp:wrapNone/>
                      <wp:docPr id="9895" name="Text Box 6149">
                        <a:extLst xmlns:a="http://schemas.openxmlformats.org/drawingml/2006/main">
                          <a:ext uri="{FF2B5EF4-FFF2-40B4-BE49-F238E27FC236}">
                            <a16:creationId xmlns:a16="http://schemas.microsoft.com/office/drawing/2014/main" id="{00000000-0008-0000-0000-0000A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50C97" id="Text Box 6149" o:spid="_x0000_s1026" type="#_x0000_t202" style="position:absolute;margin-left:0;margin-top:0;width:6pt;height:2.25pt;z-index:2529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6096" behindDoc="0" locked="0" layoutInCell="1" allowOverlap="1" wp14:anchorId="40552D03" wp14:editId="74A9C06A">
                      <wp:simplePos x="0" y="0"/>
                      <wp:positionH relativeFrom="column">
                        <wp:posOffset>0</wp:posOffset>
                      </wp:positionH>
                      <wp:positionV relativeFrom="paragraph">
                        <wp:posOffset>0</wp:posOffset>
                      </wp:positionV>
                      <wp:extent cx="76200" cy="28575"/>
                      <wp:effectExtent l="19050" t="19050" r="19050" b="28575"/>
                      <wp:wrapNone/>
                      <wp:docPr id="9896" name="Text Box 6148">
                        <a:extLst xmlns:a="http://schemas.openxmlformats.org/drawingml/2006/main">
                          <a:ext uri="{FF2B5EF4-FFF2-40B4-BE49-F238E27FC236}">
                            <a16:creationId xmlns:a16="http://schemas.microsoft.com/office/drawing/2014/main" id="{00000000-0008-0000-0000-0000A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AC8FE" id="Text Box 6148" o:spid="_x0000_s1026" type="#_x0000_t202" style="position:absolute;margin-left:0;margin-top:0;width:6pt;height:2.25pt;z-index:2529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7120" behindDoc="0" locked="0" layoutInCell="1" allowOverlap="1" wp14:anchorId="1EACA029" wp14:editId="2F478E55">
                      <wp:simplePos x="0" y="0"/>
                      <wp:positionH relativeFrom="column">
                        <wp:posOffset>0</wp:posOffset>
                      </wp:positionH>
                      <wp:positionV relativeFrom="paragraph">
                        <wp:posOffset>0</wp:posOffset>
                      </wp:positionV>
                      <wp:extent cx="76200" cy="28575"/>
                      <wp:effectExtent l="19050" t="19050" r="19050" b="28575"/>
                      <wp:wrapNone/>
                      <wp:docPr id="9897" name="Text Box 6147">
                        <a:extLst xmlns:a="http://schemas.openxmlformats.org/drawingml/2006/main">
                          <a:ext uri="{FF2B5EF4-FFF2-40B4-BE49-F238E27FC236}">
                            <a16:creationId xmlns:a16="http://schemas.microsoft.com/office/drawing/2014/main" id="{00000000-0008-0000-0000-0000A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1C270" id="Text Box 6147" o:spid="_x0000_s1026" type="#_x0000_t202" style="position:absolute;margin-left:0;margin-top:0;width:6pt;height:2.25pt;z-index:25299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8144" behindDoc="0" locked="0" layoutInCell="1" allowOverlap="1" wp14:anchorId="5F891717" wp14:editId="672C150A">
                      <wp:simplePos x="0" y="0"/>
                      <wp:positionH relativeFrom="column">
                        <wp:posOffset>0</wp:posOffset>
                      </wp:positionH>
                      <wp:positionV relativeFrom="paragraph">
                        <wp:posOffset>0</wp:posOffset>
                      </wp:positionV>
                      <wp:extent cx="76200" cy="28575"/>
                      <wp:effectExtent l="19050" t="19050" r="19050" b="28575"/>
                      <wp:wrapNone/>
                      <wp:docPr id="9898" name="Text Box 6146">
                        <a:extLst xmlns:a="http://schemas.openxmlformats.org/drawingml/2006/main">
                          <a:ext uri="{FF2B5EF4-FFF2-40B4-BE49-F238E27FC236}">
                            <a16:creationId xmlns:a16="http://schemas.microsoft.com/office/drawing/2014/main" id="{00000000-0008-0000-0000-0000A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9F4D75" id="Text Box 6146" o:spid="_x0000_s1026" type="#_x0000_t202" style="position:absolute;margin-left:0;margin-top:0;width:6pt;height:2.25pt;z-index:2529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999168" behindDoc="0" locked="0" layoutInCell="1" allowOverlap="1" wp14:anchorId="2947B129" wp14:editId="21300963">
                      <wp:simplePos x="0" y="0"/>
                      <wp:positionH relativeFrom="column">
                        <wp:posOffset>0</wp:posOffset>
                      </wp:positionH>
                      <wp:positionV relativeFrom="paragraph">
                        <wp:posOffset>0</wp:posOffset>
                      </wp:positionV>
                      <wp:extent cx="76200" cy="28575"/>
                      <wp:effectExtent l="19050" t="19050" r="19050" b="28575"/>
                      <wp:wrapNone/>
                      <wp:docPr id="9899" name="Text Box 6145">
                        <a:extLst xmlns:a="http://schemas.openxmlformats.org/drawingml/2006/main">
                          <a:ext uri="{FF2B5EF4-FFF2-40B4-BE49-F238E27FC236}">
                            <a16:creationId xmlns:a16="http://schemas.microsoft.com/office/drawing/2014/main" id="{00000000-0008-0000-0000-0000A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12A0A" id="Text Box 6145" o:spid="_x0000_s1026" type="#_x0000_t202" style="position:absolute;margin-left:0;margin-top:0;width:6pt;height:2.25pt;z-index:2529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0192" behindDoc="0" locked="0" layoutInCell="1" allowOverlap="1" wp14:anchorId="3E6449A3" wp14:editId="4AE4CBE5">
                      <wp:simplePos x="0" y="0"/>
                      <wp:positionH relativeFrom="column">
                        <wp:posOffset>0</wp:posOffset>
                      </wp:positionH>
                      <wp:positionV relativeFrom="paragraph">
                        <wp:posOffset>0</wp:posOffset>
                      </wp:positionV>
                      <wp:extent cx="76200" cy="28575"/>
                      <wp:effectExtent l="19050" t="19050" r="19050" b="28575"/>
                      <wp:wrapNone/>
                      <wp:docPr id="9900" name="Text Box 6144">
                        <a:extLst xmlns:a="http://schemas.openxmlformats.org/drawingml/2006/main">
                          <a:ext uri="{FF2B5EF4-FFF2-40B4-BE49-F238E27FC236}">
                            <a16:creationId xmlns:a16="http://schemas.microsoft.com/office/drawing/2014/main" id="{00000000-0008-0000-0000-0000A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C0505" id="Text Box 6144" o:spid="_x0000_s1026" type="#_x0000_t202" style="position:absolute;margin-left:0;margin-top:0;width:6pt;height:2.25pt;z-index:2530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1216" behindDoc="0" locked="0" layoutInCell="1" allowOverlap="1" wp14:anchorId="2869C097" wp14:editId="466EDB1F">
                      <wp:simplePos x="0" y="0"/>
                      <wp:positionH relativeFrom="column">
                        <wp:posOffset>0</wp:posOffset>
                      </wp:positionH>
                      <wp:positionV relativeFrom="paragraph">
                        <wp:posOffset>0</wp:posOffset>
                      </wp:positionV>
                      <wp:extent cx="76200" cy="28575"/>
                      <wp:effectExtent l="19050" t="19050" r="19050" b="28575"/>
                      <wp:wrapNone/>
                      <wp:docPr id="9901" name="Text Box 6143">
                        <a:extLst xmlns:a="http://schemas.openxmlformats.org/drawingml/2006/main">
                          <a:ext uri="{FF2B5EF4-FFF2-40B4-BE49-F238E27FC236}">
                            <a16:creationId xmlns:a16="http://schemas.microsoft.com/office/drawing/2014/main" id="{00000000-0008-0000-0000-0000A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0A4FB" id="Text Box 6143" o:spid="_x0000_s1026" type="#_x0000_t202" style="position:absolute;margin-left:0;margin-top:0;width:6pt;height:2.25pt;z-index:2530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2240" behindDoc="0" locked="0" layoutInCell="1" allowOverlap="1" wp14:anchorId="7C0E3A8B" wp14:editId="25D90051">
                      <wp:simplePos x="0" y="0"/>
                      <wp:positionH relativeFrom="column">
                        <wp:posOffset>0</wp:posOffset>
                      </wp:positionH>
                      <wp:positionV relativeFrom="paragraph">
                        <wp:posOffset>0</wp:posOffset>
                      </wp:positionV>
                      <wp:extent cx="76200" cy="28575"/>
                      <wp:effectExtent l="19050" t="19050" r="19050" b="28575"/>
                      <wp:wrapNone/>
                      <wp:docPr id="9902" name="Text Box 6142">
                        <a:extLst xmlns:a="http://schemas.openxmlformats.org/drawingml/2006/main">
                          <a:ext uri="{FF2B5EF4-FFF2-40B4-BE49-F238E27FC236}">
                            <a16:creationId xmlns:a16="http://schemas.microsoft.com/office/drawing/2014/main" id="{00000000-0008-0000-0000-0000A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81C22" id="Text Box 6142" o:spid="_x0000_s1026" type="#_x0000_t202" style="position:absolute;margin-left:0;margin-top:0;width:6pt;height:2.25pt;z-index:2530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3264" behindDoc="0" locked="0" layoutInCell="1" allowOverlap="1" wp14:anchorId="48E8D098" wp14:editId="10EDE4EB">
                      <wp:simplePos x="0" y="0"/>
                      <wp:positionH relativeFrom="column">
                        <wp:posOffset>0</wp:posOffset>
                      </wp:positionH>
                      <wp:positionV relativeFrom="paragraph">
                        <wp:posOffset>0</wp:posOffset>
                      </wp:positionV>
                      <wp:extent cx="76200" cy="28575"/>
                      <wp:effectExtent l="19050" t="19050" r="19050" b="28575"/>
                      <wp:wrapNone/>
                      <wp:docPr id="9903" name="Text Box 6141">
                        <a:extLst xmlns:a="http://schemas.openxmlformats.org/drawingml/2006/main">
                          <a:ext uri="{FF2B5EF4-FFF2-40B4-BE49-F238E27FC236}">
                            <a16:creationId xmlns:a16="http://schemas.microsoft.com/office/drawing/2014/main" id="{00000000-0008-0000-0000-0000A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063CE" id="Text Box 6141" o:spid="_x0000_s1026" type="#_x0000_t202" style="position:absolute;margin-left:0;margin-top:0;width:6pt;height:2.25pt;z-index:25300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4288" behindDoc="0" locked="0" layoutInCell="1" allowOverlap="1" wp14:anchorId="269738DA" wp14:editId="1173B569">
                      <wp:simplePos x="0" y="0"/>
                      <wp:positionH relativeFrom="column">
                        <wp:posOffset>0</wp:posOffset>
                      </wp:positionH>
                      <wp:positionV relativeFrom="paragraph">
                        <wp:posOffset>0</wp:posOffset>
                      </wp:positionV>
                      <wp:extent cx="76200" cy="28575"/>
                      <wp:effectExtent l="19050" t="19050" r="19050" b="28575"/>
                      <wp:wrapNone/>
                      <wp:docPr id="9904" name="Text Box 6140">
                        <a:extLst xmlns:a="http://schemas.openxmlformats.org/drawingml/2006/main">
                          <a:ext uri="{FF2B5EF4-FFF2-40B4-BE49-F238E27FC236}">
                            <a16:creationId xmlns:a16="http://schemas.microsoft.com/office/drawing/2014/main" id="{00000000-0008-0000-0000-0000B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E1D62" id="Text Box 6140" o:spid="_x0000_s1026" type="#_x0000_t202" style="position:absolute;margin-left:0;margin-top:0;width:6pt;height:2.25pt;z-index:2530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5312" behindDoc="0" locked="0" layoutInCell="1" allowOverlap="1" wp14:anchorId="126CD0AD" wp14:editId="1F032CCD">
                      <wp:simplePos x="0" y="0"/>
                      <wp:positionH relativeFrom="column">
                        <wp:posOffset>0</wp:posOffset>
                      </wp:positionH>
                      <wp:positionV relativeFrom="paragraph">
                        <wp:posOffset>0</wp:posOffset>
                      </wp:positionV>
                      <wp:extent cx="76200" cy="28575"/>
                      <wp:effectExtent l="19050" t="19050" r="19050" b="28575"/>
                      <wp:wrapNone/>
                      <wp:docPr id="9905" name="Text Box 6139">
                        <a:extLst xmlns:a="http://schemas.openxmlformats.org/drawingml/2006/main">
                          <a:ext uri="{FF2B5EF4-FFF2-40B4-BE49-F238E27FC236}">
                            <a16:creationId xmlns:a16="http://schemas.microsoft.com/office/drawing/2014/main" id="{00000000-0008-0000-0000-0000B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FD7A62" id="Text Box 6139" o:spid="_x0000_s1026" type="#_x0000_t202" style="position:absolute;margin-left:0;margin-top:0;width:6pt;height:2.25pt;z-index:25300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6336" behindDoc="0" locked="0" layoutInCell="1" allowOverlap="1" wp14:anchorId="738E2947" wp14:editId="57DA7C07">
                      <wp:simplePos x="0" y="0"/>
                      <wp:positionH relativeFrom="column">
                        <wp:posOffset>0</wp:posOffset>
                      </wp:positionH>
                      <wp:positionV relativeFrom="paragraph">
                        <wp:posOffset>0</wp:posOffset>
                      </wp:positionV>
                      <wp:extent cx="76200" cy="28575"/>
                      <wp:effectExtent l="19050" t="19050" r="19050" b="28575"/>
                      <wp:wrapNone/>
                      <wp:docPr id="9906" name="Text Box 6138">
                        <a:extLst xmlns:a="http://schemas.openxmlformats.org/drawingml/2006/main">
                          <a:ext uri="{FF2B5EF4-FFF2-40B4-BE49-F238E27FC236}">
                            <a16:creationId xmlns:a16="http://schemas.microsoft.com/office/drawing/2014/main" id="{00000000-0008-0000-0000-0000B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CF998" id="Text Box 6138" o:spid="_x0000_s1026" type="#_x0000_t202" style="position:absolute;margin-left:0;margin-top:0;width:6pt;height:2.25pt;z-index:2530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7360" behindDoc="0" locked="0" layoutInCell="1" allowOverlap="1" wp14:anchorId="2FD27DFB" wp14:editId="73D50449">
                      <wp:simplePos x="0" y="0"/>
                      <wp:positionH relativeFrom="column">
                        <wp:posOffset>0</wp:posOffset>
                      </wp:positionH>
                      <wp:positionV relativeFrom="paragraph">
                        <wp:posOffset>0</wp:posOffset>
                      </wp:positionV>
                      <wp:extent cx="76200" cy="28575"/>
                      <wp:effectExtent l="19050" t="19050" r="19050" b="28575"/>
                      <wp:wrapNone/>
                      <wp:docPr id="9907" name="Text Box 6137">
                        <a:extLst xmlns:a="http://schemas.openxmlformats.org/drawingml/2006/main">
                          <a:ext uri="{FF2B5EF4-FFF2-40B4-BE49-F238E27FC236}">
                            <a16:creationId xmlns:a16="http://schemas.microsoft.com/office/drawing/2014/main" id="{00000000-0008-0000-0000-0000B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5200F" id="Text Box 6137" o:spid="_x0000_s1026" type="#_x0000_t202" style="position:absolute;margin-left:0;margin-top:0;width:6pt;height:2.25pt;z-index:2530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8384" behindDoc="0" locked="0" layoutInCell="1" allowOverlap="1" wp14:anchorId="3937E352" wp14:editId="4E126C5D">
                      <wp:simplePos x="0" y="0"/>
                      <wp:positionH relativeFrom="column">
                        <wp:posOffset>0</wp:posOffset>
                      </wp:positionH>
                      <wp:positionV relativeFrom="paragraph">
                        <wp:posOffset>0</wp:posOffset>
                      </wp:positionV>
                      <wp:extent cx="76200" cy="28575"/>
                      <wp:effectExtent l="19050" t="19050" r="19050" b="28575"/>
                      <wp:wrapNone/>
                      <wp:docPr id="9908" name="Text Box 6136">
                        <a:extLst xmlns:a="http://schemas.openxmlformats.org/drawingml/2006/main">
                          <a:ext uri="{FF2B5EF4-FFF2-40B4-BE49-F238E27FC236}">
                            <a16:creationId xmlns:a16="http://schemas.microsoft.com/office/drawing/2014/main" id="{00000000-0008-0000-0000-0000B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407A3" id="Text Box 6136" o:spid="_x0000_s1026" type="#_x0000_t202" style="position:absolute;margin-left:0;margin-top:0;width:6pt;height:2.25pt;z-index:2530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09408" behindDoc="0" locked="0" layoutInCell="1" allowOverlap="1" wp14:anchorId="3018922A" wp14:editId="33D411C3">
                      <wp:simplePos x="0" y="0"/>
                      <wp:positionH relativeFrom="column">
                        <wp:posOffset>0</wp:posOffset>
                      </wp:positionH>
                      <wp:positionV relativeFrom="paragraph">
                        <wp:posOffset>0</wp:posOffset>
                      </wp:positionV>
                      <wp:extent cx="76200" cy="28575"/>
                      <wp:effectExtent l="19050" t="19050" r="19050" b="28575"/>
                      <wp:wrapNone/>
                      <wp:docPr id="9909" name="Text Box 6135">
                        <a:extLst xmlns:a="http://schemas.openxmlformats.org/drawingml/2006/main">
                          <a:ext uri="{FF2B5EF4-FFF2-40B4-BE49-F238E27FC236}">
                            <a16:creationId xmlns:a16="http://schemas.microsoft.com/office/drawing/2014/main" id="{00000000-0008-0000-0000-0000B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703DD4" id="Text Box 6135" o:spid="_x0000_s1026" type="#_x0000_t202" style="position:absolute;margin-left:0;margin-top:0;width:6pt;height:2.25pt;z-index:2530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0432" behindDoc="0" locked="0" layoutInCell="1" allowOverlap="1" wp14:anchorId="39AC12C6" wp14:editId="69BA47D8">
                      <wp:simplePos x="0" y="0"/>
                      <wp:positionH relativeFrom="column">
                        <wp:posOffset>0</wp:posOffset>
                      </wp:positionH>
                      <wp:positionV relativeFrom="paragraph">
                        <wp:posOffset>0</wp:posOffset>
                      </wp:positionV>
                      <wp:extent cx="76200" cy="28575"/>
                      <wp:effectExtent l="19050" t="19050" r="19050" b="28575"/>
                      <wp:wrapNone/>
                      <wp:docPr id="9910" name="Text Box 6134">
                        <a:extLst xmlns:a="http://schemas.openxmlformats.org/drawingml/2006/main">
                          <a:ext uri="{FF2B5EF4-FFF2-40B4-BE49-F238E27FC236}">
                            <a16:creationId xmlns:a16="http://schemas.microsoft.com/office/drawing/2014/main" id="{00000000-0008-0000-0000-0000B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26A29" id="Text Box 6134" o:spid="_x0000_s1026" type="#_x0000_t202" style="position:absolute;margin-left:0;margin-top:0;width:6pt;height:2.25pt;z-index:2530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1456" behindDoc="0" locked="0" layoutInCell="1" allowOverlap="1" wp14:anchorId="195914A4" wp14:editId="2A6319CA">
                      <wp:simplePos x="0" y="0"/>
                      <wp:positionH relativeFrom="column">
                        <wp:posOffset>0</wp:posOffset>
                      </wp:positionH>
                      <wp:positionV relativeFrom="paragraph">
                        <wp:posOffset>0</wp:posOffset>
                      </wp:positionV>
                      <wp:extent cx="76200" cy="28575"/>
                      <wp:effectExtent l="19050" t="19050" r="19050" b="28575"/>
                      <wp:wrapNone/>
                      <wp:docPr id="9911" name="Text Box 6133">
                        <a:extLst xmlns:a="http://schemas.openxmlformats.org/drawingml/2006/main">
                          <a:ext uri="{FF2B5EF4-FFF2-40B4-BE49-F238E27FC236}">
                            <a16:creationId xmlns:a16="http://schemas.microsoft.com/office/drawing/2014/main" id="{00000000-0008-0000-0000-0000B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7AF4B" id="Text Box 6133" o:spid="_x0000_s1026" type="#_x0000_t202" style="position:absolute;margin-left:0;margin-top:0;width:6pt;height:2.25pt;z-index:2530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2480" behindDoc="0" locked="0" layoutInCell="1" allowOverlap="1" wp14:anchorId="0979A1D6" wp14:editId="36E11893">
                      <wp:simplePos x="0" y="0"/>
                      <wp:positionH relativeFrom="column">
                        <wp:posOffset>0</wp:posOffset>
                      </wp:positionH>
                      <wp:positionV relativeFrom="paragraph">
                        <wp:posOffset>0</wp:posOffset>
                      </wp:positionV>
                      <wp:extent cx="76200" cy="28575"/>
                      <wp:effectExtent l="19050" t="19050" r="19050" b="28575"/>
                      <wp:wrapNone/>
                      <wp:docPr id="9912" name="Text Box 6132">
                        <a:extLst xmlns:a="http://schemas.openxmlformats.org/drawingml/2006/main">
                          <a:ext uri="{FF2B5EF4-FFF2-40B4-BE49-F238E27FC236}">
                            <a16:creationId xmlns:a16="http://schemas.microsoft.com/office/drawing/2014/main" id="{00000000-0008-0000-0000-0000B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E57AE" id="Text Box 6132" o:spid="_x0000_s1026" type="#_x0000_t202" style="position:absolute;margin-left:0;margin-top:0;width:6pt;height:2.25pt;z-index:2530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3504" behindDoc="0" locked="0" layoutInCell="1" allowOverlap="1" wp14:anchorId="1A424272" wp14:editId="74789019">
                      <wp:simplePos x="0" y="0"/>
                      <wp:positionH relativeFrom="column">
                        <wp:posOffset>0</wp:posOffset>
                      </wp:positionH>
                      <wp:positionV relativeFrom="paragraph">
                        <wp:posOffset>0</wp:posOffset>
                      </wp:positionV>
                      <wp:extent cx="76200" cy="28575"/>
                      <wp:effectExtent l="19050" t="19050" r="19050" b="28575"/>
                      <wp:wrapNone/>
                      <wp:docPr id="9913" name="Text Box 6131">
                        <a:extLst xmlns:a="http://schemas.openxmlformats.org/drawingml/2006/main">
                          <a:ext uri="{FF2B5EF4-FFF2-40B4-BE49-F238E27FC236}">
                            <a16:creationId xmlns:a16="http://schemas.microsoft.com/office/drawing/2014/main" id="{00000000-0008-0000-0000-0000B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BA9F8" id="Text Box 6131" o:spid="_x0000_s1026" type="#_x0000_t202" style="position:absolute;margin-left:0;margin-top:0;width:6pt;height:2.25pt;z-index:2530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4528" behindDoc="0" locked="0" layoutInCell="1" allowOverlap="1" wp14:anchorId="7AFBCFA0" wp14:editId="503D00F9">
                      <wp:simplePos x="0" y="0"/>
                      <wp:positionH relativeFrom="column">
                        <wp:posOffset>0</wp:posOffset>
                      </wp:positionH>
                      <wp:positionV relativeFrom="paragraph">
                        <wp:posOffset>0</wp:posOffset>
                      </wp:positionV>
                      <wp:extent cx="76200" cy="28575"/>
                      <wp:effectExtent l="19050" t="19050" r="19050" b="28575"/>
                      <wp:wrapNone/>
                      <wp:docPr id="9914" name="Text Box 6130">
                        <a:extLst xmlns:a="http://schemas.openxmlformats.org/drawingml/2006/main">
                          <a:ext uri="{FF2B5EF4-FFF2-40B4-BE49-F238E27FC236}">
                            <a16:creationId xmlns:a16="http://schemas.microsoft.com/office/drawing/2014/main" id="{00000000-0008-0000-0000-0000B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CD37B" id="Text Box 6130" o:spid="_x0000_s1026" type="#_x0000_t202" style="position:absolute;margin-left:0;margin-top:0;width:6pt;height:2.25pt;z-index:2530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5552" behindDoc="0" locked="0" layoutInCell="1" allowOverlap="1" wp14:anchorId="29592084" wp14:editId="4F5B2DE4">
                      <wp:simplePos x="0" y="0"/>
                      <wp:positionH relativeFrom="column">
                        <wp:posOffset>0</wp:posOffset>
                      </wp:positionH>
                      <wp:positionV relativeFrom="paragraph">
                        <wp:posOffset>0</wp:posOffset>
                      </wp:positionV>
                      <wp:extent cx="76200" cy="28575"/>
                      <wp:effectExtent l="19050" t="19050" r="19050" b="28575"/>
                      <wp:wrapNone/>
                      <wp:docPr id="9915" name="Text Box 6129">
                        <a:extLst xmlns:a="http://schemas.openxmlformats.org/drawingml/2006/main">
                          <a:ext uri="{FF2B5EF4-FFF2-40B4-BE49-F238E27FC236}">
                            <a16:creationId xmlns:a16="http://schemas.microsoft.com/office/drawing/2014/main" id="{00000000-0008-0000-0000-0000B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99B9EE" id="Text Box 6129" o:spid="_x0000_s1026" type="#_x0000_t202" style="position:absolute;margin-left:0;margin-top:0;width:6pt;height:2.25pt;z-index:25301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6576" behindDoc="0" locked="0" layoutInCell="1" allowOverlap="1" wp14:anchorId="5B41374D" wp14:editId="77FC7112">
                      <wp:simplePos x="0" y="0"/>
                      <wp:positionH relativeFrom="column">
                        <wp:posOffset>0</wp:posOffset>
                      </wp:positionH>
                      <wp:positionV relativeFrom="paragraph">
                        <wp:posOffset>0</wp:posOffset>
                      </wp:positionV>
                      <wp:extent cx="76200" cy="28575"/>
                      <wp:effectExtent l="19050" t="19050" r="19050" b="28575"/>
                      <wp:wrapNone/>
                      <wp:docPr id="9916" name="Text Box 6128">
                        <a:extLst xmlns:a="http://schemas.openxmlformats.org/drawingml/2006/main">
                          <a:ext uri="{FF2B5EF4-FFF2-40B4-BE49-F238E27FC236}">
                            <a16:creationId xmlns:a16="http://schemas.microsoft.com/office/drawing/2014/main" id="{00000000-0008-0000-0000-0000B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3A989" id="Text Box 6128" o:spid="_x0000_s1026" type="#_x0000_t202" style="position:absolute;margin-left:0;margin-top:0;width:6pt;height:2.25pt;z-index:2530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7600" behindDoc="0" locked="0" layoutInCell="1" allowOverlap="1" wp14:anchorId="6FF36C85" wp14:editId="2A8AB94D">
                      <wp:simplePos x="0" y="0"/>
                      <wp:positionH relativeFrom="column">
                        <wp:posOffset>0</wp:posOffset>
                      </wp:positionH>
                      <wp:positionV relativeFrom="paragraph">
                        <wp:posOffset>0</wp:posOffset>
                      </wp:positionV>
                      <wp:extent cx="76200" cy="28575"/>
                      <wp:effectExtent l="19050" t="19050" r="19050" b="28575"/>
                      <wp:wrapNone/>
                      <wp:docPr id="9917" name="Text Box 6127">
                        <a:extLst xmlns:a="http://schemas.openxmlformats.org/drawingml/2006/main">
                          <a:ext uri="{FF2B5EF4-FFF2-40B4-BE49-F238E27FC236}">
                            <a16:creationId xmlns:a16="http://schemas.microsoft.com/office/drawing/2014/main" id="{00000000-0008-0000-0000-0000B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2B9CE" id="Text Box 6127" o:spid="_x0000_s1026" type="#_x0000_t202" style="position:absolute;margin-left:0;margin-top:0;width:6pt;height:2.25pt;z-index:2530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8624" behindDoc="0" locked="0" layoutInCell="1" allowOverlap="1" wp14:anchorId="68972B91" wp14:editId="26F378E5">
                      <wp:simplePos x="0" y="0"/>
                      <wp:positionH relativeFrom="column">
                        <wp:posOffset>0</wp:posOffset>
                      </wp:positionH>
                      <wp:positionV relativeFrom="paragraph">
                        <wp:posOffset>0</wp:posOffset>
                      </wp:positionV>
                      <wp:extent cx="76200" cy="28575"/>
                      <wp:effectExtent l="19050" t="19050" r="19050" b="28575"/>
                      <wp:wrapNone/>
                      <wp:docPr id="9918" name="Text Box 6126">
                        <a:extLst xmlns:a="http://schemas.openxmlformats.org/drawingml/2006/main">
                          <a:ext uri="{FF2B5EF4-FFF2-40B4-BE49-F238E27FC236}">
                            <a16:creationId xmlns:a16="http://schemas.microsoft.com/office/drawing/2014/main" id="{00000000-0008-0000-0000-0000B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95C32" id="Text Box 6126" o:spid="_x0000_s1026" type="#_x0000_t202" style="position:absolute;margin-left:0;margin-top:0;width:6pt;height:2.25pt;z-index:2530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19648" behindDoc="0" locked="0" layoutInCell="1" allowOverlap="1" wp14:anchorId="0A6F4042" wp14:editId="6571AC53">
                      <wp:simplePos x="0" y="0"/>
                      <wp:positionH relativeFrom="column">
                        <wp:posOffset>0</wp:posOffset>
                      </wp:positionH>
                      <wp:positionV relativeFrom="paragraph">
                        <wp:posOffset>0</wp:posOffset>
                      </wp:positionV>
                      <wp:extent cx="76200" cy="28575"/>
                      <wp:effectExtent l="19050" t="19050" r="19050" b="28575"/>
                      <wp:wrapNone/>
                      <wp:docPr id="9919" name="Text Box 6125">
                        <a:extLst xmlns:a="http://schemas.openxmlformats.org/drawingml/2006/main">
                          <a:ext uri="{FF2B5EF4-FFF2-40B4-BE49-F238E27FC236}">
                            <a16:creationId xmlns:a16="http://schemas.microsoft.com/office/drawing/2014/main" id="{00000000-0008-0000-0000-0000B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0410F" id="Text Box 6125" o:spid="_x0000_s1026" type="#_x0000_t202" style="position:absolute;margin-left:0;margin-top:0;width:6pt;height:2.25pt;z-index:25301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0672" behindDoc="0" locked="0" layoutInCell="1" allowOverlap="1" wp14:anchorId="6900CAA3" wp14:editId="54ECE2C3">
                      <wp:simplePos x="0" y="0"/>
                      <wp:positionH relativeFrom="column">
                        <wp:posOffset>0</wp:posOffset>
                      </wp:positionH>
                      <wp:positionV relativeFrom="paragraph">
                        <wp:posOffset>0</wp:posOffset>
                      </wp:positionV>
                      <wp:extent cx="76200" cy="28575"/>
                      <wp:effectExtent l="19050" t="19050" r="19050" b="28575"/>
                      <wp:wrapNone/>
                      <wp:docPr id="9920" name="Text Box 6124">
                        <a:extLst xmlns:a="http://schemas.openxmlformats.org/drawingml/2006/main">
                          <a:ext uri="{FF2B5EF4-FFF2-40B4-BE49-F238E27FC236}">
                            <a16:creationId xmlns:a16="http://schemas.microsoft.com/office/drawing/2014/main" id="{00000000-0008-0000-0000-0000C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11A455" id="Text Box 6124" o:spid="_x0000_s1026" type="#_x0000_t202" style="position:absolute;margin-left:0;margin-top:0;width:6pt;height:2.25pt;z-index:2530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1696" behindDoc="0" locked="0" layoutInCell="1" allowOverlap="1" wp14:anchorId="5E6AC4ED" wp14:editId="1EC44149">
                      <wp:simplePos x="0" y="0"/>
                      <wp:positionH relativeFrom="column">
                        <wp:posOffset>0</wp:posOffset>
                      </wp:positionH>
                      <wp:positionV relativeFrom="paragraph">
                        <wp:posOffset>0</wp:posOffset>
                      </wp:positionV>
                      <wp:extent cx="76200" cy="28575"/>
                      <wp:effectExtent l="19050" t="19050" r="19050" b="28575"/>
                      <wp:wrapNone/>
                      <wp:docPr id="9921" name="Text Box 6123">
                        <a:extLst xmlns:a="http://schemas.openxmlformats.org/drawingml/2006/main">
                          <a:ext uri="{FF2B5EF4-FFF2-40B4-BE49-F238E27FC236}">
                            <a16:creationId xmlns:a16="http://schemas.microsoft.com/office/drawing/2014/main" id="{00000000-0008-0000-0000-0000C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FB63F5" id="Text Box 6123" o:spid="_x0000_s1026" type="#_x0000_t202" style="position:absolute;margin-left:0;margin-top:0;width:6pt;height:2.25pt;z-index:25302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2720" behindDoc="0" locked="0" layoutInCell="1" allowOverlap="1" wp14:anchorId="41119FA6" wp14:editId="6A095D51">
                      <wp:simplePos x="0" y="0"/>
                      <wp:positionH relativeFrom="column">
                        <wp:posOffset>0</wp:posOffset>
                      </wp:positionH>
                      <wp:positionV relativeFrom="paragraph">
                        <wp:posOffset>0</wp:posOffset>
                      </wp:positionV>
                      <wp:extent cx="76200" cy="28575"/>
                      <wp:effectExtent l="19050" t="19050" r="19050" b="28575"/>
                      <wp:wrapNone/>
                      <wp:docPr id="9922" name="Text Box 6122">
                        <a:extLst xmlns:a="http://schemas.openxmlformats.org/drawingml/2006/main">
                          <a:ext uri="{FF2B5EF4-FFF2-40B4-BE49-F238E27FC236}">
                            <a16:creationId xmlns:a16="http://schemas.microsoft.com/office/drawing/2014/main" id="{00000000-0008-0000-0000-0000C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327D9" id="Text Box 6122" o:spid="_x0000_s1026" type="#_x0000_t202" style="position:absolute;margin-left:0;margin-top:0;width:6pt;height:2.25pt;z-index:2530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3744" behindDoc="0" locked="0" layoutInCell="1" allowOverlap="1" wp14:anchorId="5C267E31" wp14:editId="044DD76D">
                      <wp:simplePos x="0" y="0"/>
                      <wp:positionH relativeFrom="column">
                        <wp:posOffset>0</wp:posOffset>
                      </wp:positionH>
                      <wp:positionV relativeFrom="paragraph">
                        <wp:posOffset>0</wp:posOffset>
                      </wp:positionV>
                      <wp:extent cx="76200" cy="28575"/>
                      <wp:effectExtent l="19050" t="19050" r="19050" b="28575"/>
                      <wp:wrapNone/>
                      <wp:docPr id="9923" name="Text Box 6121">
                        <a:extLst xmlns:a="http://schemas.openxmlformats.org/drawingml/2006/main">
                          <a:ext uri="{FF2B5EF4-FFF2-40B4-BE49-F238E27FC236}">
                            <a16:creationId xmlns:a16="http://schemas.microsoft.com/office/drawing/2014/main" id="{00000000-0008-0000-0000-0000C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B55A8" id="Text Box 6121" o:spid="_x0000_s1026" type="#_x0000_t202" style="position:absolute;margin-left:0;margin-top:0;width:6pt;height:2.25pt;z-index:25302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4768" behindDoc="0" locked="0" layoutInCell="1" allowOverlap="1" wp14:anchorId="4BC4044D" wp14:editId="394E32C3">
                      <wp:simplePos x="0" y="0"/>
                      <wp:positionH relativeFrom="column">
                        <wp:posOffset>0</wp:posOffset>
                      </wp:positionH>
                      <wp:positionV relativeFrom="paragraph">
                        <wp:posOffset>0</wp:posOffset>
                      </wp:positionV>
                      <wp:extent cx="76200" cy="28575"/>
                      <wp:effectExtent l="19050" t="19050" r="19050" b="28575"/>
                      <wp:wrapNone/>
                      <wp:docPr id="9924" name="Text Box 6120">
                        <a:extLst xmlns:a="http://schemas.openxmlformats.org/drawingml/2006/main">
                          <a:ext uri="{FF2B5EF4-FFF2-40B4-BE49-F238E27FC236}">
                            <a16:creationId xmlns:a16="http://schemas.microsoft.com/office/drawing/2014/main" id="{00000000-0008-0000-0000-0000C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3941F" id="Text Box 6120" o:spid="_x0000_s1026" type="#_x0000_t202" style="position:absolute;margin-left:0;margin-top:0;width:6pt;height:2.25pt;z-index:2530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5792" behindDoc="0" locked="0" layoutInCell="1" allowOverlap="1" wp14:anchorId="39E5EA65" wp14:editId="07FE253B">
                      <wp:simplePos x="0" y="0"/>
                      <wp:positionH relativeFrom="column">
                        <wp:posOffset>0</wp:posOffset>
                      </wp:positionH>
                      <wp:positionV relativeFrom="paragraph">
                        <wp:posOffset>0</wp:posOffset>
                      </wp:positionV>
                      <wp:extent cx="76200" cy="28575"/>
                      <wp:effectExtent l="19050" t="19050" r="19050" b="28575"/>
                      <wp:wrapNone/>
                      <wp:docPr id="9925" name="Text Box 6119">
                        <a:extLst xmlns:a="http://schemas.openxmlformats.org/drawingml/2006/main">
                          <a:ext uri="{FF2B5EF4-FFF2-40B4-BE49-F238E27FC236}">
                            <a16:creationId xmlns:a16="http://schemas.microsoft.com/office/drawing/2014/main" id="{00000000-0008-0000-0000-0000C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37692" id="Text Box 6119" o:spid="_x0000_s1026" type="#_x0000_t202" style="position:absolute;margin-left:0;margin-top:0;width:6pt;height:2.25pt;z-index:2530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6816" behindDoc="0" locked="0" layoutInCell="1" allowOverlap="1" wp14:anchorId="445DF829" wp14:editId="3BE6F95D">
                      <wp:simplePos x="0" y="0"/>
                      <wp:positionH relativeFrom="column">
                        <wp:posOffset>0</wp:posOffset>
                      </wp:positionH>
                      <wp:positionV relativeFrom="paragraph">
                        <wp:posOffset>0</wp:posOffset>
                      </wp:positionV>
                      <wp:extent cx="76200" cy="28575"/>
                      <wp:effectExtent l="19050" t="19050" r="19050" b="28575"/>
                      <wp:wrapNone/>
                      <wp:docPr id="9926" name="Text Box 6118">
                        <a:extLst xmlns:a="http://schemas.openxmlformats.org/drawingml/2006/main">
                          <a:ext uri="{FF2B5EF4-FFF2-40B4-BE49-F238E27FC236}">
                            <a16:creationId xmlns:a16="http://schemas.microsoft.com/office/drawing/2014/main" id="{00000000-0008-0000-0000-0000C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F9D0C" id="Text Box 6118" o:spid="_x0000_s1026" type="#_x0000_t202" style="position:absolute;margin-left:0;margin-top:0;width:6pt;height:2.25pt;z-index:2530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7840" behindDoc="0" locked="0" layoutInCell="1" allowOverlap="1" wp14:anchorId="64062412" wp14:editId="26F92FB7">
                      <wp:simplePos x="0" y="0"/>
                      <wp:positionH relativeFrom="column">
                        <wp:posOffset>0</wp:posOffset>
                      </wp:positionH>
                      <wp:positionV relativeFrom="paragraph">
                        <wp:posOffset>0</wp:posOffset>
                      </wp:positionV>
                      <wp:extent cx="76200" cy="28575"/>
                      <wp:effectExtent l="19050" t="19050" r="19050" b="28575"/>
                      <wp:wrapNone/>
                      <wp:docPr id="9927" name="Text Box 6117">
                        <a:extLst xmlns:a="http://schemas.openxmlformats.org/drawingml/2006/main">
                          <a:ext uri="{FF2B5EF4-FFF2-40B4-BE49-F238E27FC236}">
                            <a16:creationId xmlns:a16="http://schemas.microsoft.com/office/drawing/2014/main" id="{00000000-0008-0000-0000-0000C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21CCA" id="Text Box 6117" o:spid="_x0000_s1026" type="#_x0000_t202" style="position:absolute;margin-left:0;margin-top:0;width:6pt;height:2.25pt;z-index:25302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8864" behindDoc="0" locked="0" layoutInCell="1" allowOverlap="1" wp14:anchorId="5AA2A4F3" wp14:editId="40A84B88">
                      <wp:simplePos x="0" y="0"/>
                      <wp:positionH relativeFrom="column">
                        <wp:posOffset>0</wp:posOffset>
                      </wp:positionH>
                      <wp:positionV relativeFrom="paragraph">
                        <wp:posOffset>0</wp:posOffset>
                      </wp:positionV>
                      <wp:extent cx="76200" cy="28575"/>
                      <wp:effectExtent l="19050" t="19050" r="19050" b="28575"/>
                      <wp:wrapNone/>
                      <wp:docPr id="9928" name="Text Box 6116">
                        <a:extLst xmlns:a="http://schemas.openxmlformats.org/drawingml/2006/main">
                          <a:ext uri="{FF2B5EF4-FFF2-40B4-BE49-F238E27FC236}">
                            <a16:creationId xmlns:a16="http://schemas.microsoft.com/office/drawing/2014/main" id="{00000000-0008-0000-0000-0000C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4E50B" id="Text Box 6116" o:spid="_x0000_s1026" type="#_x0000_t202" style="position:absolute;margin-left:0;margin-top:0;width:6pt;height:2.25pt;z-index:2530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29888" behindDoc="0" locked="0" layoutInCell="1" allowOverlap="1" wp14:anchorId="2C9ED306" wp14:editId="13668843">
                      <wp:simplePos x="0" y="0"/>
                      <wp:positionH relativeFrom="column">
                        <wp:posOffset>0</wp:posOffset>
                      </wp:positionH>
                      <wp:positionV relativeFrom="paragraph">
                        <wp:posOffset>0</wp:posOffset>
                      </wp:positionV>
                      <wp:extent cx="76200" cy="28575"/>
                      <wp:effectExtent l="19050" t="19050" r="19050" b="28575"/>
                      <wp:wrapNone/>
                      <wp:docPr id="9929" name="Text Box 6115">
                        <a:extLst xmlns:a="http://schemas.openxmlformats.org/drawingml/2006/main">
                          <a:ext uri="{FF2B5EF4-FFF2-40B4-BE49-F238E27FC236}">
                            <a16:creationId xmlns:a16="http://schemas.microsoft.com/office/drawing/2014/main" id="{00000000-0008-0000-0000-0000C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332CE" id="Text Box 6115" o:spid="_x0000_s1026" type="#_x0000_t202" style="position:absolute;margin-left:0;margin-top:0;width:6pt;height:2.25pt;z-index:25302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0912" behindDoc="0" locked="0" layoutInCell="1" allowOverlap="1" wp14:anchorId="6412515D" wp14:editId="5F861C5F">
                      <wp:simplePos x="0" y="0"/>
                      <wp:positionH relativeFrom="column">
                        <wp:posOffset>0</wp:posOffset>
                      </wp:positionH>
                      <wp:positionV relativeFrom="paragraph">
                        <wp:posOffset>0</wp:posOffset>
                      </wp:positionV>
                      <wp:extent cx="76200" cy="28575"/>
                      <wp:effectExtent l="19050" t="19050" r="19050" b="28575"/>
                      <wp:wrapNone/>
                      <wp:docPr id="9930" name="Text Box 6114">
                        <a:extLst xmlns:a="http://schemas.openxmlformats.org/drawingml/2006/main">
                          <a:ext uri="{FF2B5EF4-FFF2-40B4-BE49-F238E27FC236}">
                            <a16:creationId xmlns:a16="http://schemas.microsoft.com/office/drawing/2014/main" id="{00000000-0008-0000-0000-0000C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0B6E8" id="Text Box 6114" o:spid="_x0000_s1026" type="#_x0000_t202" style="position:absolute;margin-left:0;margin-top:0;width:6pt;height:2.25pt;z-index:2530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1936" behindDoc="0" locked="0" layoutInCell="1" allowOverlap="1" wp14:anchorId="2DC841DD" wp14:editId="36FB64E5">
                      <wp:simplePos x="0" y="0"/>
                      <wp:positionH relativeFrom="column">
                        <wp:posOffset>0</wp:posOffset>
                      </wp:positionH>
                      <wp:positionV relativeFrom="paragraph">
                        <wp:posOffset>0</wp:posOffset>
                      </wp:positionV>
                      <wp:extent cx="76200" cy="28575"/>
                      <wp:effectExtent l="19050" t="19050" r="19050" b="28575"/>
                      <wp:wrapNone/>
                      <wp:docPr id="9931" name="Text Box 6113">
                        <a:extLst xmlns:a="http://schemas.openxmlformats.org/drawingml/2006/main">
                          <a:ext uri="{FF2B5EF4-FFF2-40B4-BE49-F238E27FC236}">
                            <a16:creationId xmlns:a16="http://schemas.microsoft.com/office/drawing/2014/main" id="{00000000-0008-0000-0000-0000C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6A185" id="Text Box 6113" o:spid="_x0000_s1026" type="#_x0000_t202" style="position:absolute;margin-left:0;margin-top:0;width:6pt;height:2.25pt;z-index:2530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2960" behindDoc="0" locked="0" layoutInCell="1" allowOverlap="1" wp14:anchorId="76939665" wp14:editId="655A6CBF">
                      <wp:simplePos x="0" y="0"/>
                      <wp:positionH relativeFrom="column">
                        <wp:posOffset>0</wp:posOffset>
                      </wp:positionH>
                      <wp:positionV relativeFrom="paragraph">
                        <wp:posOffset>0</wp:posOffset>
                      </wp:positionV>
                      <wp:extent cx="76200" cy="28575"/>
                      <wp:effectExtent l="19050" t="19050" r="19050" b="28575"/>
                      <wp:wrapNone/>
                      <wp:docPr id="9932" name="Text Box 6112">
                        <a:extLst xmlns:a="http://schemas.openxmlformats.org/drawingml/2006/main">
                          <a:ext uri="{FF2B5EF4-FFF2-40B4-BE49-F238E27FC236}">
                            <a16:creationId xmlns:a16="http://schemas.microsoft.com/office/drawing/2014/main" id="{00000000-0008-0000-0000-0000C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50B21" id="Text Box 6112" o:spid="_x0000_s1026" type="#_x0000_t202" style="position:absolute;margin-left:0;margin-top:0;width:6pt;height:2.25pt;z-index:2530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3984" behindDoc="0" locked="0" layoutInCell="1" allowOverlap="1" wp14:anchorId="16FD9C1A" wp14:editId="590AC722">
                      <wp:simplePos x="0" y="0"/>
                      <wp:positionH relativeFrom="column">
                        <wp:posOffset>0</wp:posOffset>
                      </wp:positionH>
                      <wp:positionV relativeFrom="paragraph">
                        <wp:posOffset>0</wp:posOffset>
                      </wp:positionV>
                      <wp:extent cx="76200" cy="28575"/>
                      <wp:effectExtent l="19050" t="19050" r="19050" b="28575"/>
                      <wp:wrapNone/>
                      <wp:docPr id="9933" name="Text Box 6111">
                        <a:extLst xmlns:a="http://schemas.openxmlformats.org/drawingml/2006/main">
                          <a:ext uri="{FF2B5EF4-FFF2-40B4-BE49-F238E27FC236}">
                            <a16:creationId xmlns:a16="http://schemas.microsoft.com/office/drawing/2014/main" id="{00000000-0008-0000-0000-0000C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60083" id="Text Box 6111" o:spid="_x0000_s1026" type="#_x0000_t202" style="position:absolute;margin-left:0;margin-top:0;width:6pt;height:2.25pt;z-index:2530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5008" behindDoc="0" locked="0" layoutInCell="1" allowOverlap="1" wp14:anchorId="1A5A4B38" wp14:editId="0D8644D6">
                      <wp:simplePos x="0" y="0"/>
                      <wp:positionH relativeFrom="column">
                        <wp:posOffset>0</wp:posOffset>
                      </wp:positionH>
                      <wp:positionV relativeFrom="paragraph">
                        <wp:posOffset>0</wp:posOffset>
                      </wp:positionV>
                      <wp:extent cx="76200" cy="28575"/>
                      <wp:effectExtent l="19050" t="19050" r="19050" b="28575"/>
                      <wp:wrapNone/>
                      <wp:docPr id="9934" name="Text Box 6110">
                        <a:extLst xmlns:a="http://schemas.openxmlformats.org/drawingml/2006/main">
                          <a:ext uri="{FF2B5EF4-FFF2-40B4-BE49-F238E27FC236}">
                            <a16:creationId xmlns:a16="http://schemas.microsoft.com/office/drawing/2014/main" id="{00000000-0008-0000-0000-0000C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1826F" id="Text Box 6110" o:spid="_x0000_s1026" type="#_x0000_t202" style="position:absolute;margin-left:0;margin-top:0;width:6pt;height:2.25pt;z-index:2530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6032" behindDoc="0" locked="0" layoutInCell="1" allowOverlap="1" wp14:anchorId="1504588C" wp14:editId="730B8547">
                      <wp:simplePos x="0" y="0"/>
                      <wp:positionH relativeFrom="column">
                        <wp:posOffset>0</wp:posOffset>
                      </wp:positionH>
                      <wp:positionV relativeFrom="paragraph">
                        <wp:posOffset>0</wp:posOffset>
                      </wp:positionV>
                      <wp:extent cx="76200" cy="28575"/>
                      <wp:effectExtent l="19050" t="19050" r="19050" b="28575"/>
                      <wp:wrapNone/>
                      <wp:docPr id="9935" name="Text Box 6109">
                        <a:extLst xmlns:a="http://schemas.openxmlformats.org/drawingml/2006/main">
                          <a:ext uri="{FF2B5EF4-FFF2-40B4-BE49-F238E27FC236}">
                            <a16:creationId xmlns:a16="http://schemas.microsoft.com/office/drawing/2014/main" id="{00000000-0008-0000-0000-0000C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A8AC9" id="Text Box 6109" o:spid="_x0000_s1026" type="#_x0000_t202" style="position:absolute;margin-left:0;margin-top:0;width:6pt;height:2.25pt;z-index:2530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7056" behindDoc="0" locked="0" layoutInCell="1" allowOverlap="1" wp14:anchorId="62C5A4FC" wp14:editId="1C04F632">
                      <wp:simplePos x="0" y="0"/>
                      <wp:positionH relativeFrom="column">
                        <wp:posOffset>0</wp:posOffset>
                      </wp:positionH>
                      <wp:positionV relativeFrom="paragraph">
                        <wp:posOffset>0</wp:posOffset>
                      </wp:positionV>
                      <wp:extent cx="76200" cy="28575"/>
                      <wp:effectExtent l="19050" t="19050" r="19050" b="28575"/>
                      <wp:wrapNone/>
                      <wp:docPr id="9936" name="Text Box 6108">
                        <a:extLst xmlns:a="http://schemas.openxmlformats.org/drawingml/2006/main">
                          <a:ext uri="{FF2B5EF4-FFF2-40B4-BE49-F238E27FC236}">
                            <a16:creationId xmlns:a16="http://schemas.microsoft.com/office/drawing/2014/main" id="{00000000-0008-0000-0000-0000D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88F30" id="Text Box 6108" o:spid="_x0000_s1026" type="#_x0000_t202" style="position:absolute;margin-left:0;margin-top:0;width:6pt;height:2.25pt;z-index:2530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8080" behindDoc="0" locked="0" layoutInCell="1" allowOverlap="1" wp14:anchorId="5357453E" wp14:editId="0565AA51">
                      <wp:simplePos x="0" y="0"/>
                      <wp:positionH relativeFrom="column">
                        <wp:posOffset>0</wp:posOffset>
                      </wp:positionH>
                      <wp:positionV relativeFrom="paragraph">
                        <wp:posOffset>0</wp:posOffset>
                      </wp:positionV>
                      <wp:extent cx="76200" cy="28575"/>
                      <wp:effectExtent l="19050" t="19050" r="19050" b="28575"/>
                      <wp:wrapNone/>
                      <wp:docPr id="9937" name="Text Box 6107">
                        <a:extLst xmlns:a="http://schemas.openxmlformats.org/drawingml/2006/main">
                          <a:ext uri="{FF2B5EF4-FFF2-40B4-BE49-F238E27FC236}">
                            <a16:creationId xmlns:a16="http://schemas.microsoft.com/office/drawing/2014/main" id="{00000000-0008-0000-0000-0000D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76F4B" id="Text Box 6107" o:spid="_x0000_s1026" type="#_x0000_t202" style="position:absolute;margin-left:0;margin-top:0;width:6pt;height:2.25pt;z-index:2530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39104" behindDoc="0" locked="0" layoutInCell="1" allowOverlap="1" wp14:anchorId="5608325D" wp14:editId="2843AA36">
                      <wp:simplePos x="0" y="0"/>
                      <wp:positionH relativeFrom="column">
                        <wp:posOffset>0</wp:posOffset>
                      </wp:positionH>
                      <wp:positionV relativeFrom="paragraph">
                        <wp:posOffset>0</wp:posOffset>
                      </wp:positionV>
                      <wp:extent cx="76200" cy="28575"/>
                      <wp:effectExtent l="19050" t="19050" r="19050" b="28575"/>
                      <wp:wrapNone/>
                      <wp:docPr id="9938" name="Text Box 6106">
                        <a:extLst xmlns:a="http://schemas.openxmlformats.org/drawingml/2006/main">
                          <a:ext uri="{FF2B5EF4-FFF2-40B4-BE49-F238E27FC236}">
                            <a16:creationId xmlns:a16="http://schemas.microsoft.com/office/drawing/2014/main" id="{00000000-0008-0000-0000-0000D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1E48A" id="Text Box 6106" o:spid="_x0000_s1026" type="#_x0000_t202" style="position:absolute;margin-left:0;margin-top:0;width:6pt;height:2.25pt;z-index:2530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0128" behindDoc="0" locked="0" layoutInCell="1" allowOverlap="1" wp14:anchorId="138107A2" wp14:editId="46E5A9B7">
                      <wp:simplePos x="0" y="0"/>
                      <wp:positionH relativeFrom="column">
                        <wp:posOffset>0</wp:posOffset>
                      </wp:positionH>
                      <wp:positionV relativeFrom="paragraph">
                        <wp:posOffset>0</wp:posOffset>
                      </wp:positionV>
                      <wp:extent cx="76200" cy="28575"/>
                      <wp:effectExtent l="19050" t="19050" r="19050" b="28575"/>
                      <wp:wrapNone/>
                      <wp:docPr id="9939" name="Text Box 6105">
                        <a:extLst xmlns:a="http://schemas.openxmlformats.org/drawingml/2006/main">
                          <a:ext uri="{FF2B5EF4-FFF2-40B4-BE49-F238E27FC236}">
                            <a16:creationId xmlns:a16="http://schemas.microsoft.com/office/drawing/2014/main" id="{00000000-0008-0000-0000-0000D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3F889" id="Text Box 6105" o:spid="_x0000_s1026" type="#_x0000_t202" style="position:absolute;margin-left:0;margin-top:0;width:6pt;height:2.25pt;z-index:2530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1152" behindDoc="0" locked="0" layoutInCell="1" allowOverlap="1" wp14:anchorId="580E9044" wp14:editId="73ACB1FC">
                      <wp:simplePos x="0" y="0"/>
                      <wp:positionH relativeFrom="column">
                        <wp:posOffset>0</wp:posOffset>
                      </wp:positionH>
                      <wp:positionV relativeFrom="paragraph">
                        <wp:posOffset>0</wp:posOffset>
                      </wp:positionV>
                      <wp:extent cx="76200" cy="28575"/>
                      <wp:effectExtent l="19050" t="19050" r="19050" b="28575"/>
                      <wp:wrapNone/>
                      <wp:docPr id="9940" name="Text Box 6104">
                        <a:extLst xmlns:a="http://schemas.openxmlformats.org/drawingml/2006/main">
                          <a:ext uri="{FF2B5EF4-FFF2-40B4-BE49-F238E27FC236}">
                            <a16:creationId xmlns:a16="http://schemas.microsoft.com/office/drawing/2014/main" id="{00000000-0008-0000-0000-0000D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545CC" id="Text Box 6104" o:spid="_x0000_s1026" type="#_x0000_t202" style="position:absolute;margin-left:0;margin-top:0;width:6pt;height:2.25pt;z-index:2530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2176" behindDoc="0" locked="0" layoutInCell="1" allowOverlap="1" wp14:anchorId="41C1664E" wp14:editId="43350EF3">
                      <wp:simplePos x="0" y="0"/>
                      <wp:positionH relativeFrom="column">
                        <wp:posOffset>0</wp:posOffset>
                      </wp:positionH>
                      <wp:positionV relativeFrom="paragraph">
                        <wp:posOffset>0</wp:posOffset>
                      </wp:positionV>
                      <wp:extent cx="76200" cy="28575"/>
                      <wp:effectExtent l="19050" t="19050" r="19050" b="28575"/>
                      <wp:wrapNone/>
                      <wp:docPr id="9941" name="Text Box 6103">
                        <a:extLst xmlns:a="http://schemas.openxmlformats.org/drawingml/2006/main">
                          <a:ext uri="{FF2B5EF4-FFF2-40B4-BE49-F238E27FC236}">
                            <a16:creationId xmlns:a16="http://schemas.microsoft.com/office/drawing/2014/main" id="{00000000-0008-0000-0000-0000D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C499C" id="Text Box 6103" o:spid="_x0000_s1026" type="#_x0000_t202" style="position:absolute;margin-left:0;margin-top:0;width:6pt;height:2.25pt;z-index:2530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3200" behindDoc="0" locked="0" layoutInCell="1" allowOverlap="1" wp14:anchorId="337EA3DD" wp14:editId="658B6A99">
                      <wp:simplePos x="0" y="0"/>
                      <wp:positionH relativeFrom="column">
                        <wp:posOffset>0</wp:posOffset>
                      </wp:positionH>
                      <wp:positionV relativeFrom="paragraph">
                        <wp:posOffset>0</wp:posOffset>
                      </wp:positionV>
                      <wp:extent cx="76200" cy="28575"/>
                      <wp:effectExtent l="19050" t="19050" r="19050" b="28575"/>
                      <wp:wrapNone/>
                      <wp:docPr id="9942" name="Text Box 6102">
                        <a:extLst xmlns:a="http://schemas.openxmlformats.org/drawingml/2006/main">
                          <a:ext uri="{FF2B5EF4-FFF2-40B4-BE49-F238E27FC236}">
                            <a16:creationId xmlns:a16="http://schemas.microsoft.com/office/drawing/2014/main" id="{00000000-0008-0000-0000-0000D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80CF6" id="Text Box 6102" o:spid="_x0000_s1026" type="#_x0000_t202" style="position:absolute;margin-left:0;margin-top:0;width:6pt;height:2.25pt;z-index:2530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4224" behindDoc="0" locked="0" layoutInCell="1" allowOverlap="1" wp14:anchorId="1C6133D9" wp14:editId="3085661F">
                      <wp:simplePos x="0" y="0"/>
                      <wp:positionH relativeFrom="column">
                        <wp:posOffset>0</wp:posOffset>
                      </wp:positionH>
                      <wp:positionV relativeFrom="paragraph">
                        <wp:posOffset>0</wp:posOffset>
                      </wp:positionV>
                      <wp:extent cx="76200" cy="28575"/>
                      <wp:effectExtent l="19050" t="19050" r="19050" b="28575"/>
                      <wp:wrapNone/>
                      <wp:docPr id="9943" name="Text Box 6101">
                        <a:extLst xmlns:a="http://schemas.openxmlformats.org/drawingml/2006/main">
                          <a:ext uri="{FF2B5EF4-FFF2-40B4-BE49-F238E27FC236}">
                            <a16:creationId xmlns:a16="http://schemas.microsoft.com/office/drawing/2014/main" id="{00000000-0008-0000-0000-0000D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FC1FD" id="Text Box 6101" o:spid="_x0000_s1026" type="#_x0000_t202" style="position:absolute;margin-left:0;margin-top:0;width:6pt;height:2.25pt;z-index:2530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5248" behindDoc="0" locked="0" layoutInCell="1" allowOverlap="1" wp14:anchorId="580EC826" wp14:editId="08AB7461">
                      <wp:simplePos x="0" y="0"/>
                      <wp:positionH relativeFrom="column">
                        <wp:posOffset>0</wp:posOffset>
                      </wp:positionH>
                      <wp:positionV relativeFrom="paragraph">
                        <wp:posOffset>0</wp:posOffset>
                      </wp:positionV>
                      <wp:extent cx="76200" cy="28575"/>
                      <wp:effectExtent l="19050" t="19050" r="19050" b="28575"/>
                      <wp:wrapNone/>
                      <wp:docPr id="9944" name="Text Box 6100">
                        <a:extLst xmlns:a="http://schemas.openxmlformats.org/drawingml/2006/main">
                          <a:ext uri="{FF2B5EF4-FFF2-40B4-BE49-F238E27FC236}">
                            <a16:creationId xmlns:a16="http://schemas.microsoft.com/office/drawing/2014/main" id="{00000000-0008-0000-0000-0000D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E58F7" id="Text Box 6100" o:spid="_x0000_s1026" type="#_x0000_t202" style="position:absolute;margin-left:0;margin-top:0;width:6pt;height:2.25pt;z-index:2530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6272" behindDoc="0" locked="0" layoutInCell="1" allowOverlap="1" wp14:anchorId="4A213C1C" wp14:editId="349C5ACC">
                      <wp:simplePos x="0" y="0"/>
                      <wp:positionH relativeFrom="column">
                        <wp:posOffset>0</wp:posOffset>
                      </wp:positionH>
                      <wp:positionV relativeFrom="paragraph">
                        <wp:posOffset>0</wp:posOffset>
                      </wp:positionV>
                      <wp:extent cx="76200" cy="28575"/>
                      <wp:effectExtent l="19050" t="19050" r="19050" b="28575"/>
                      <wp:wrapNone/>
                      <wp:docPr id="9945" name="Text Box 6099">
                        <a:extLst xmlns:a="http://schemas.openxmlformats.org/drawingml/2006/main">
                          <a:ext uri="{FF2B5EF4-FFF2-40B4-BE49-F238E27FC236}">
                            <a16:creationId xmlns:a16="http://schemas.microsoft.com/office/drawing/2014/main" id="{00000000-0008-0000-0000-0000D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421B1" id="Text Box 6099" o:spid="_x0000_s1026" type="#_x0000_t202" style="position:absolute;margin-left:0;margin-top:0;width:6pt;height:2.25pt;z-index:2530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7296" behindDoc="0" locked="0" layoutInCell="1" allowOverlap="1" wp14:anchorId="780BE3FF" wp14:editId="6D54085E">
                      <wp:simplePos x="0" y="0"/>
                      <wp:positionH relativeFrom="column">
                        <wp:posOffset>0</wp:posOffset>
                      </wp:positionH>
                      <wp:positionV relativeFrom="paragraph">
                        <wp:posOffset>0</wp:posOffset>
                      </wp:positionV>
                      <wp:extent cx="76200" cy="28575"/>
                      <wp:effectExtent l="19050" t="19050" r="19050" b="28575"/>
                      <wp:wrapNone/>
                      <wp:docPr id="9946" name="Text Box 6098">
                        <a:extLst xmlns:a="http://schemas.openxmlformats.org/drawingml/2006/main">
                          <a:ext uri="{FF2B5EF4-FFF2-40B4-BE49-F238E27FC236}">
                            <a16:creationId xmlns:a16="http://schemas.microsoft.com/office/drawing/2014/main" id="{00000000-0008-0000-0000-0000D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2F961" id="Text Box 6098" o:spid="_x0000_s1026" type="#_x0000_t202" style="position:absolute;margin-left:0;margin-top:0;width:6pt;height:2.25pt;z-index:2530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8320" behindDoc="0" locked="0" layoutInCell="1" allowOverlap="1" wp14:anchorId="7B36A811" wp14:editId="4BD1EA32">
                      <wp:simplePos x="0" y="0"/>
                      <wp:positionH relativeFrom="column">
                        <wp:posOffset>0</wp:posOffset>
                      </wp:positionH>
                      <wp:positionV relativeFrom="paragraph">
                        <wp:posOffset>0</wp:posOffset>
                      </wp:positionV>
                      <wp:extent cx="76200" cy="28575"/>
                      <wp:effectExtent l="19050" t="19050" r="19050" b="28575"/>
                      <wp:wrapNone/>
                      <wp:docPr id="9947" name="Text Box 6097">
                        <a:extLst xmlns:a="http://schemas.openxmlformats.org/drawingml/2006/main">
                          <a:ext uri="{FF2B5EF4-FFF2-40B4-BE49-F238E27FC236}">
                            <a16:creationId xmlns:a16="http://schemas.microsoft.com/office/drawing/2014/main" id="{00000000-0008-0000-0000-0000D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874FA" id="Text Box 6097" o:spid="_x0000_s1026" type="#_x0000_t202" style="position:absolute;margin-left:0;margin-top:0;width:6pt;height:2.25pt;z-index:2530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49344" behindDoc="0" locked="0" layoutInCell="1" allowOverlap="1" wp14:anchorId="7ADA8CE2" wp14:editId="4F12574E">
                      <wp:simplePos x="0" y="0"/>
                      <wp:positionH relativeFrom="column">
                        <wp:posOffset>0</wp:posOffset>
                      </wp:positionH>
                      <wp:positionV relativeFrom="paragraph">
                        <wp:posOffset>0</wp:posOffset>
                      </wp:positionV>
                      <wp:extent cx="76200" cy="28575"/>
                      <wp:effectExtent l="19050" t="19050" r="19050" b="28575"/>
                      <wp:wrapNone/>
                      <wp:docPr id="9948" name="Text Box 6096">
                        <a:extLst xmlns:a="http://schemas.openxmlformats.org/drawingml/2006/main">
                          <a:ext uri="{FF2B5EF4-FFF2-40B4-BE49-F238E27FC236}">
                            <a16:creationId xmlns:a16="http://schemas.microsoft.com/office/drawing/2014/main" id="{00000000-0008-0000-0000-0000D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A465B" id="Text Box 6096" o:spid="_x0000_s1026" type="#_x0000_t202" style="position:absolute;margin-left:0;margin-top:0;width:6pt;height:2.25pt;z-index:2530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0368" behindDoc="0" locked="0" layoutInCell="1" allowOverlap="1" wp14:anchorId="2D5BABEB" wp14:editId="0DAC2EB2">
                      <wp:simplePos x="0" y="0"/>
                      <wp:positionH relativeFrom="column">
                        <wp:posOffset>0</wp:posOffset>
                      </wp:positionH>
                      <wp:positionV relativeFrom="paragraph">
                        <wp:posOffset>0</wp:posOffset>
                      </wp:positionV>
                      <wp:extent cx="76200" cy="28575"/>
                      <wp:effectExtent l="19050" t="19050" r="19050" b="28575"/>
                      <wp:wrapNone/>
                      <wp:docPr id="9949" name="Text Box 6095">
                        <a:extLst xmlns:a="http://schemas.openxmlformats.org/drawingml/2006/main">
                          <a:ext uri="{FF2B5EF4-FFF2-40B4-BE49-F238E27FC236}">
                            <a16:creationId xmlns:a16="http://schemas.microsoft.com/office/drawing/2014/main" id="{00000000-0008-0000-0000-0000D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CADBE" id="Text Box 6095" o:spid="_x0000_s1026" type="#_x0000_t202" style="position:absolute;margin-left:0;margin-top:0;width:6pt;height:2.25pt;z-index:2530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1392" behindDoc="0" locked="0" layoutInCell="1" allowOverlap="1" wp14:anchorId="30DF2CEA" wp14:editId="21881099">
                      <wp:simplePos x="0" y="0"/>
                      <wp:positionH relativeFrom="column">
                        <wp:posOffset>0</wp:posOffset>
                      </wp:positionH>
                      <wp:positionV relativeFrom="paragraph">
                        <wp:posOffset>0</wp:posOffset>
                      </wp:positionV>
                      <wp:extent cx="76200" cy="28575"/>
                      <wp:effectExtent l="19050" t="19050" r="19050" b="28575"/>
                      <wp:wrapNone/>
                      <wp:docPr id="9950" name="Text Box 6094">
                        <a:extLst xmlns:a="http://schemas.openxmlformats.org/drawingml/2006/main">
                          <a:ext uri="{FF2B5EF4-FFF2-40B4-BE49-F238E27FC236}">
                            <a16:creationId xmlns:a16="http://schemas.microsoft.com/office/drawing/2014/main" id="{00000000-0008-0000-0000-0000D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D55B3" id="Text Box 6094" o:spid="_x0000_s1026" type="#_x0000_t202" style="position:absolute;margin-left:0;margin-top:0;width:6pt;height:2.25pt;z-index:2530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2416" behindDoc="0" locked="0" layoutInCell="1" allowOverlap="1" wp14:anchorId="7CCADEFA" wp14:editId="7BF17E51">
                      <wp:simplePos x="0" y="0"/>
                      <wp:positionH relativeFrom="column">
                        <wp:posOffset>0</wp:posOffset>
                      </wp:positionH>
                      <wp:positionV relativeFrom="paragraph">
                        <wp:posOffset>0</wp:posOffset>
                      </wp:positionV>
                      <wp:extent cx="76200" cy="28575"/>
                      <wp:effectExtent l="19050" t="19050" r="19050" b="28575"/>
                      <wp:wrapNone/>
                      <wp:docPr id="9951" name="Text Box 6093">
                        <a:extLst xmlns:a="http://schemas.openxmlformats.org/drawingml/2006/main">
                          <a:ext uri="{FF2B5EF4-FFF2-40B4-BE49-F238E27FC236}">
                            <a16:creationId xmlns:a16="http://schemas.microsoft.com/office/drawing/2014/main" id="{00000000-0008-0000-0000-0000D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8D47C" id="Text Box 6093" o:spid="_x0000_s1026" type="#_x0000_t202" style="position:absolute;margin-left:0;margin-top:0;width:6pt;height:2.25pt;z-index:2530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3440" behindDoc="0" locked="0" layoutInCell="1" allowOverlap="1" wp14:anchorId="0DD91216" wp14:editId="7A87E73A">
                      <wp:simplePos x="0" y="0"/>
                      <wp:positionH relativeFrom="column">
                        <wp:posOffset>0</wp:posOffset>
                      </wp:positionH>
                      <wp:positionV relativeFrom="paragraph">
                        <wp:posOffset>0</wp:posOffset>
                      </wp:positionV>
                      <wp:extent cx="76200" cy="28575"/>
                      <wp:effectExtent l="19050" t="19050" r="19050" b="28575"/>
                      <wp:wrapNone/>
                      <wp:docPr id="9952" name="Text Box 6092">
                        <a:extLst xmlns:a="http://schemas.openxmlformats.org/drawingml/2006/main">
                          <a:ext uri="{FF2B5EF4-FFF2-40B4-BE49-F238E27FC236}">
                            <a16:creationId xmlns:a16="http://schemas.microsoft.com/office/drawing/2014/main" id="{00000000-0008-0000-0000-0000E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7D182" id="Text Box 6092" o:spid="_x0000_s1026" type="#_x0000_t202" style="position:absolute;margin-left:0;margin-top:0;width:6pt;height:2.25pt;z-index:2530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4464" behindDoc="0" locked="0" layoutInCell="1" allowOverlap="1" wp14:anchorId="5B9793CF" wp14:editId="4ABE9B60">
                      <wp:simplePos x="0" y="0"/>
                      <wp:positionH relativeFrom="column">
                        <wp:posOffset>0</wp:posOffset>
                      </wp:positionH>
                      <wp:positionV relativeFrom="paragraph">
                        <wp:posOffset>0</wp:posOffset>
                      </wp:positionV>
                      <wp:extent cx="76200" cy="28575"/>
                      <wp:effectExtent l="19050" t="19050" r="19050" b="28575"/>
                      <wp:wrapNone/>
                      <wp:docPr id="9953" name="Text Box 6091">
                        <a:extLst xmlns:a="http://schemas.openxmlformats.org/drawingml/2006/main">
                          <a:ext uri="{FF2B5EF4-FFF2-40B4-BE49-F238E27FC236}">
                            <a16:creationId xmlns:a16="http://schemas.microsoft.com/office/drawing/2014/main" id="{00000000-0008-0000-0000-0000E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F7E52" id="Text Box 6091" o:spid="_x0000_s1026" type="#_x0000_t202" style="position:absolute;margin-left:0;margin-top:0;width:6pt;height:2.25pt;z-index:2530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5488" behindDoc="0" locked="0" layoutInCell="1" allowOverlap="1" wp14:anchorId="610E406B" wp14:editId="0D5B7CBB">
                      <wp:simplePos x="0" y="0"/>
                      <wp:positionH relativeFrom="column">
                        <wp:posOffset>0</wp:posOffset>
                      </wp:positionH>
                      <wp:positionV relativeFrom="paragraph">
                        <wp:posOffset>0</wp:posOffset>
                      </wp:positionV>
                      <wp:extent cx="76200" cy="28575"/>
                      <wp:effectExtent l="19050" t="19050" r="19050" b="28575"/>
                      <wp:wrapNone/>
                      <wp:docPr id="9954" name="Text Box 6090">
                        <a:extLst xmlns:a="http://schemas.openxmlformats.org/drawingml/2006/main">
                          <a:ext uri="{FF2B5EF4-FFF2-40B4-BE49-F238E27FC236}">
                            <a16:creationId xmlns:a16="http://schemas.microsoft.com/office/drawing/2014/main" id="{00000000-0008-0000-0000-0000E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60DC2" id="Text Box 6090" o:spid="_x0000_s1026" type="#_x0000_t202" style="position:absolute;margin-left:0;margin-top:0;width:6pt;height:2.25pt;z-index:2530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6512" behindDoc="0" locked="0" layoutInCell="1" allowOverlap="1" wp14:anchorId="7ACA2900" wp14:editId="09CCD705">
                      <wp:simplePos x="0" y="0"/>
                      <wp:positionH relativeFrom="column">
                        <wp:posOffset>0</wp:posOffset>
                      </wp:positionH>
                      <wp:positionV relativeFrom="paragraph">
                        <wp:posOffset>0</wp:posOffset>
                      </wp:positionV>
                      <wp:extent cx="76200" cy="28575"/>
                      <wp:effectExtent l="19050" t="19050" r="19050" b="28575"/>
                      <wp:wrapNone/>
                      <wp:docPr id="9955" name="Text Box 6089">
                        <a:extLst xmlns:a="http://schemas.openxmlformats.org/drawingml/2006/main">
                          <a:ext uri="{FF2B5EF4-FFF2-40B4-BE49-F238E27FC236}">
                            <a16:creationId xmlns:a16="http://schemas.microsoft.com/office/drawing/2014/main" id="{00000000-0008-0000-0000-0000E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FEA4CC" id="Text Box 6089" o:spid="_x0000_s1026" type="#_x0000_t202" style="position:absolute;margin-left:0;margin-top:0;width:6pt;height:2.25pt;z-index:2530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7536" behindDoc="0" locked="0" layoutInCell="1" allowOverlap="1" wp14:anchorId="3893E6ED" wp14:editId="1261A06E">
                      <wp:simplePos x="0" y="0"/>
                      <wp:positionH relativeFrom="column">
                        <wp:posOffset>0</wp:posOffset>
                      </wp:positionH>
                      <wp:positionV relativeFrom="paragraph">
                        <wp:posOffset>0</wp:posOffset>
                      </wp:positionV>
                      <wp:extent cx="76200" cy="28575"/>
                      <wp:effectExtent l="19050" t="19050" r="19050" b="28575"/>
                      <wp:wrapNone/>
                      <wp:docPr id="9956" name="Text Box 6088">
                        <a:extLst xmlns:a="http://schemas.openxmlformats.org/drawingml/2006/main">
                          <a:ext uri="{FF2B5EF4-FFF2-40B4-BE49-F238E27FC236}">
                            <a16:creationId xmlns:a16="http://schemas.microsoft.com/office/drawing/2014/main" id="{00000000-0008-0000-0000-0000E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D755C" id="Text Box 6088" o:spid="_x0000_s1026" type="#_x0000_t202" style="position:absolute;margin-left:0;margin-top:0;width:6pt;height:2.25pt;z-index:2530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8560" behindDoc="0" locked="0" layoutInCell="1" allowOverlap="1" wp14:anchorId="1D0EEABE" wp14:editId="4654459F">
                      <wp:simplePos x="0" y="0"/>
                      <wp:positionH relativeFrom="column">
                        <wp:posOffset>0</wp:posOffset>
                      </wp:positionH>
                      <wp:positionV relativeFrom="paragraph">
                        <wp:posOffset>0</wp:posOffset>
                      </wp:positionV>
                      <wp:extent cx="76200" cy="28575"/>
                      <wp:effectExtent l="19050" t="19050" r="19050" b="28575"/>
                      <wp:wrapNone/>
                      <wp:docPr id="9957" name="Text Box 6087">
                        <a:extLst xmlns:a="http://schemas.openxmlformats.org/drawingml/2006/main">
                          <a:ext uri="{FF2B5EF4-FFF2-40B4-BE49-F238E27FC236}">
                            <a16:creationId xmlns:a16="http://schemas.microsoft.com/office/drawing/2014/main" id="{00000000-0008-0000-0000-0000E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8688E" id="Text Box 6087" o:spid="_x0000_s1026" type="#_x0000_t202" style="position:absolute;margin-left:0;margin-top:0;width:6pt;height:2.25pt;z-index:2530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59584" behindDoc="0" locked="0" layoutInCell="1" allowOverlap="1" wp14:anchorId="605029ED" wp14:editId="29FFBE4D">
                      <wp:simplePos x="0" y="0"/>
                      <wp:positionH relativeFrom="column">
                        <wp:posOffset>0</wp:posOffset>
                      </wp:positionH>
                      <wp:positionV relativeFrom="paragraph">
                        <wp:posOffset>0</wp:posOffset>
                      </wp:positionV>
                      <wp:extent cx="76200" cy="28575"/>
                      <wp:effectExtent l="19050" t="19050" r="19050" b="28575"/>
                      <wp:wrapNone/>
                      <wp:docPr id="9958" name="Text Box 6086">
                        <a:extLst xmlns:a="http://schemas.openxmlformats.org/drawingml/2006/main">
                          <a:ext uri="{FF2B5EF4-FFF2-40B4-BE49-F238E27FC236}">
                            <a16:creationId xmlns:a16="http://schemas.microsoft.com/office/drawing/2014/main" id="{00000000-0008-0000-0000-0000E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8710A" id="Text Box 6086" o:spid="_x0000_s1026" type="#_x0000_t202" style="position:absolute;margin-left:0;margin-top:0;width:6pt;height:2.25pt;z-index:2530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0608" behindDoc="0" locked="0" layoutInCell="1" allowOverlap="1" wp14:anchorId="7E655E0F" wp14:editId="53346C22">
                      <wp:simplePos x="0" y="0"/>
                      <wp:positionH relativeFrom="column">
                        <wp:posOffset>0</wp:posOffset>
                      </wp:positionH>
                      <wp:positionV relativeFrom="paragraph">
                        <wp:posOffset>0</wp:posOffset>
                      </wp:positionV>
                      <wp:extent cx="76200" cy="28575"/>
                      <wp:effectExtent l="19050" t="19050" r="19050" b="28575"/>
                      <wp:wrapNone/>
                      <wp:docPr id="9959" name="Text Box 6085">
                        <a:extLst xmlns:a="http://schemas.openxmlformats.org/drawingml/2006/main">
                          <a:ext uri="{FF2B5EF4-FFF2-40B4-BE49-F238E27FC236}">
                            <a16:creationId xmlns:a16="http://schemas.microsoft.com/office/drawing/2014/main" id="{00000000-0008-0000-0000-0000E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6CDB5" id="Text Box 6085" o:spid="_x0000_s1026" type="#_x0000_t202" style="position:absolute;margin-left:0;margin-top:0;width:6pt;height:2.25pt;z-index:2530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1632" behindDoc="0" locked="0" layoutInCell="1" allowOverlap="1" wp14:anchorId="11D6540C" wp14:editId="1D253E3A">
                      <wp:simplePos x="0" y="0"/>
                      <wp:positionH relativeFrom="column">
                        <wp:posOffset>0</wp:posOffset>
                      </wp:positionH>
                      <wp:positionV relativeFrom="paragraph">
                        <wp:posOffset>0</wp:posOffset>
                      </wp:positionV>
                      <wp:extent cx="76200" cy="28575"/>
                      <wp:effectExtent l="19050" t="19050" r="19050" b="28575"/>
                      <wp:wrapNone/>
                      <wp:docPr id="9960" name="Text Box 6084">
                        <a:extLst xmlns:a="http://schemas.openxmlformats.org/drawingml/2006/main">
                          <a:ext uri="{FF2B5EF4-FFF2-40B4-BE49-F238E27FC236}">
                            <a16:creationId xmlns:a16="http://schemas.microsoft.com/office/drawing/2014/main" id="{00000000-0008-0000-0000-0000E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CAF55" id="Text Box 6084" o:spid="_x0000_s1026" type="#_x0000_t202" style="position:absolute;margin-left:0;margin-top:0;width:6pt;height:2.25pt;z-index:2530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2656" behindDoc="0" locked="0" layoutInCell="1" allowOverlap="1" wp14:anchorId="666307BB" wp14:editId="38D103CC">
                      <wp:simplePos x="0" y="0"/>
                      <wp:positionH relativeFrom="column">
                        <wp:posOffset>0</wp:posOffset>
                      </wp:positionH>
                      <wp:positionV relativeFrom="paragraph">
                        <wp:posOffset>0</wp:posOffset>
                      </wp:positionV>
                      <wp:extent cx="76200" cy="28575"/>
                      <wp:effectExtent l="19050" t="19050" r="19050" b="28575"/>
                      <wp:wrapNone/>
                      <wp:docPr id="9961" name="Text Box 6083">
                        <a:extLst xmlns:a="http://schemas.openxmlformats.org/drawingml/2006/main">
                          <a:ext uri="{FF2B5EF4-FFF2-40B4-BE49-F238E27FC236}">
                            <a16:creationId xmlns:a16="http://schemas.microsoft.com/office/drawing/2014/main" id="{00000000-0008-0000-0000-0000E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3D61A1" id="Text Box 6083" o:spid="_x0000_s1026" type="#_x0000_t202" style="position:absolute;margin-left:0;margin-top:0;width:6pt;height:2.25pt;z-index:2530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3680" behindDoc="0" locked="0" layoutInCell="1" allowOverlap="1" wp14:anchorId="002C73B1" wp14:editId="458B82F3">
                      <wp:simplePos x="0" y="0"/>
                      <wp:positionH relativeFrom="column">
                        <wp:posOffset>0</wp:posOffset>
                      </wp:positionH>
                      <wp:positionV relativeFrom="paragraph">
                        <wp:posOffset>0</wp:posOffset>
                      </wp:positionV>
                      <wp:extent cx="76200" cy="28575"/>
                      <wp:effectExtent l="19050" t="19050" r="19050" b="28575"/>
                      <wp:wrapNone/>
                      <wp:docPr id="9962" name="Text Box 6082">
                        <a:extLst xmlns:a="http://schemas.openxmlformats.org/drawingml/2006/main">
                          <a:ext uri="{FF2B5EF4-FFF2-40B4-BE49-F238E27FC236}">
                            <a16:creationId xmlns:a16="http://schemas.microsoft.com/office/drawing/2014/main" id="{00000000-0008-0000-0000-0000E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BA118" id="Text Box 6082" o:spid="_x0000_s1026" type="#_x0000_t202" style="position:absolute;margin-left:0;margin-top:0;width:6pt;height:2.25pt;z-index:2530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4704" behindDoc="0" locked="0" layoutInCell="1" allowOverlap="1" wp14:anchorId="445F1036" wp14:editId="142B75F4">
                      <wp:simplePos x="0" y="0"/>
                      <wp:positionH relativeFrom="column">
                        <wp:posOffset>0</wp:posOffset>
                      </wp:positionH>
                      <wp:positionV relativeFrom="paragraph">
                        <wp:posOffset>0</wp:posOffset>
                      </wp:positionV>
                      <wp:extent cx="76200" cy="28575"/>
                      <wp:effectExtent l="19050" t="19050" r="19050" b="28575"/>
                      <wp:wrapNone/>
                      <wp:docPr id="9963" name="Text Box 6081">
                        <a:extLst xmlns:a="http://schemas.openxmlformats.org/drawingml/2006/main">
                          <a:ext uri="{FF2B5EF4-FFF2-40B4-BE49-F238E27FC236}">
                            <a16:creationId xmlns:a16="http://schemas.microsoft.com/office/drawing/2014/main" id="{00000000-0008-0000-0000-0000E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50FD5" id="Text Box 6081" o:spid="_x0000_s1026" type="#_x0000_t202" style="position:absolute;margin-left:0;margin-top:0;width:6pt;height:2.25pt;z-index:2530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5728" behindDoc="0" locked="0" layoutInCell="1" allowOverlap="1" wp14:anchorId="0DFDC954" wp14:editId="6258C4AA">
                      <wp:simplePos x="0" y="0"/>
                      <wp:positionH relativeFrom="column">
                        <wp:posOffset>0</wp:posOffset>
                      </wp:positionH>
                      <wp:positionV relativeFrom="paragraph">
                        <wp:posOffset>0</wp:posOffset>
                      </wp:positionV>
                      <wp:extent cx="76200" cy="28575"/>
                      <wp:effectExtent l="19050" t="19050" r="19050" b="28575"/>
                      <wp:wrapNone/>
                      <wp:docPr id="9964" name="Text Box 6080">
                        <a:extLst xmlns:a="http://schemas.openxmlformats.org/drawingml/2006/main">
                          <a:ext uri="{FF2B5EF4-FFF2-40B4-BE49-F238E27FC236}">
                            <a16:creationId xmlns:a16="http://schemas.microsoft.com/office/drawing/2014/main" id="{00000000-0008-0000-0000-0000E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678884" id="Text Box 6080" o:spid="_x0000_s1026" type="#_x0000_t202" style="position:absolute;margin-left:0;margin-top:0;width:6pt;height:2.25pt;z-index:2530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6752" behindDoc="0" locked="0" layoutInCell="1" allowOverlap="1" wp14:anchorId="5C2157FB" wp14:editId="027DA25A">
                      <wp:simplePos x="0" y="0"/>
                      <wp:positionH relativeFrom="column">
                        <wp:posOffset>0</wp:posOffset>
                      </wp:positionH>
                      <wp:positionV relativeFrom="paragraph">
                        <wp:posOffset>0</wp:posOffset>
                      </wp:positionV>
                      <wp:extent cx="76200" cy="28575"/>
                      <wp:effectExtent l="19050" t="19050" r="19050" b="28575"/>
                      <wp:wrapNone/>
                      <wp:docPr id="9965" name="Text Box 6079">
                        <a:extLst xmlns:a="http://schemas.openxmlformats.org/drawingml/2006/main">
                          <a:ext uri="{FF2B5EF4-FFF2-40B4-BE49-F238E27FC236}">
                            <a16:creationId xmlns:a16="http://schemas.microsoft.com/office/drawing/2014/main" id="{00000000-0008-0000-0000-0000E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832E2" id="Text Box 6079" o:spid="_x0000_s1026" type="#_x0000_t202" style="position:absolute;margin-left:0;margin-top:0;width:6pt;height:2.25pt;z-index:2530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7776" behindDoc="0" locked="0" layoutInCell="1" allowOverlap="1" wp14:anchorId="0639286E" wp14:editId="28C9FC16">
                      <wp:simplePos x="0" y="0"/>
                      <wp:positionH relativeFrom="column">
                        <wp:posOffset>0</wp:posOffset>
                      </wp:positionH>
                      <wp:positionV relativeFrom="paragraph">
                        <wp:posOffset>0</wp:posOffset>
                      </wp:positionV>
                      <wp:extent cx="76200" cy="28575"/>
                      <wp:effectExtent l="19050" t="19050" r="19050" b="28575"/>
                      <wp:wrapNone/>
                      <wp:docPr id="9966" name="Text Box 6078">
                        <a:extLst xmlns:a="http://schemas.openxmlformats.org/drawingml/2006/main">
                          <a:ext uri="{FF2B5EF4-FFF2-40B4-BE49-F238E27FC236}">
                            <a16:creationId xmlns:a16="http://schemas.microsoft.com/office/drawing/2014/main" id="{00000000-0008-0000-0000-0000E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FB732" id="Text Box 6078" o:spid="_x0000_s1026" type="#_x0000_t202" style="position:absolute;margin-left:0;margin-top:0;width:6pt;height:2.25pt;z-index:2530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8800" behindDoc="0" locked="0" layoutInCell="1" allowOverlap="1" wp14:anchorId="59D0BB2F" wp14:editId="67D8A3F8">
                      <wp:simplePos x="0" y="0"/>
                      <wp:positionH relativeFrom="column">
                        <wp:posOffset>0</wp:posOffset>
                      </wp:positionH>
                      <wp:positionV relativeFrom="paragraph">
                        <wp:posOffset>0</wp:posOffset>
                      </wp:positionV>
                      <wp:extent cx="76200" cy="28575"/>
                      <wp:effectExtent l="19050" t="19050" r="19050" b="28575"/>
                      <wp:wrapNone/>
                      <wp:docPr id="9967" name="Text Box 6077">
                        <a:extLst xmlns:a="http://schemas.openxmlformats.org/drawingml/2006/main">
                          <a:ext uri="{FF2B5EF4-FFF2-40B4-BE49-F238E27FC236}">
                            <a16:creationId xmlns:a16="http://schemas.microsoft.com/office/drawing/2014/main" id="{00000000-0008-0000-0000-0000E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59A97" id="Text Box 6077" o:spid="_x0000_s1026" type="#_x0000_t202" style="position:absolute;margin-left:0;margin-top:0;width:6pt;height:2.25pt;z-index:2530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69824" behindDoc="0" locked="0" layoutInCell="1" allowOverlap="1" wp14:anchorId="37A9CEE5" wp14:editId="7D1758FA">
                      <wp:simplePos x="0" y="0"/>
                      <wp:positionH relativeFrom="column">
                        <wp:posOffset>0</wp:posOffset>
                      </wp:positionH>
                      <wp:positionV relativeFrom="paragraph">
                        <wp:posOffset>0</wp:posOffset>
                      </wp:positionV>
                      <wp:extent cx="76200" cy="28575"/>
                      <wp:effectExtent l="19050" t="19050" r="19050" b="28575"/>
                      <wp:wrapNone/>
                      <wp:docPr id="9968" name="Text Box 6076">
                        <a:extLst xmlns:a="http://schemas.openxmlformats.org/drawingml/2006/main">
                          <a:ext uri="{FF2B5EF4-FFF2-40B4-BE49-F238E27FC236}">
                            <a16:creationId xmlns:a16="http://schemas.microsoft.com/office/drawing/2014/main" id="{00000000-0008-0000-0000-0000F0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B5EB9" id="Text Box 6076" o:spid="_x0000_s1026" type="#_x0000_t202" style="position:absolute;margin-left:0;margin-top:0;width:6pt;height:2.25pt;z-index:2530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0848" behindDoc="0" locked="0" layoutInCell="1" allowOverlap="1" wp14:anchorId="0872F259" wp14:editId="03BD60A4">
                      <wp:simplePos x="0" y="0"/>
                      <wp:positionH relativeFrom="column">
                        <wp:posOffset>0</wp:posOffset>
                      </wp:positionH>
                      <wp:positionV relativeFrom="paragraph">
                        <wp:posOffset>0</wp:posOffset>
                      </wp:positionV>
                      <wp:extent cx="76200" cy="28575"/>
                      <wp:effectExtent l="19050" t="19050" r="19050" b="28575"/>
                      <wp:wrapNone/>
                      <wp:docPr id="9969" name="Text Box 6075">
                        <a:extLst xmlns:a="http://schemas.openxmlformats.org/drawingml/2006/main">
                          <a:ext uri="{FF2B5EF4-FFF2-40B4-BE49-F238E27FC236}">
                            <a16:creationId xmlns:a16="http://schemas.microsoft.com/office/drawing/2014/main" id="{00000000-0008-0000-0000-0000F1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C694F" id="Text Box 6075" o:spid="_x0000_s1026" type="#_x0000_t202" style="position:absolute;margin-left:0;margin-top:0;width:6pt;height:2.25pt;z-index:2530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1872" behindDoc="0" locked="0" layoutInCell="1" allowOverlap="1" wp14:anchorId="3CC7FAED" wp14:editId="133123C3">
                      <wp:simplePos x="0" y="0"/>
                      <wp:positionH relativeFrom="column">
                        <wp:posOffset>0</wp:posOffset>
                      </wp:positionH>
                      <wp:positionV relativeFrom="paragraph">
                        <wp:posOffset>0</wp:posOffset>
                      </wp:positionV>
                      <wp:extent cx="76200" cy="28575"/>
                      <wp:effectExtent l="19050" t="19050" r="19050" b="28575"/>
                      <wp:wrapNone/>
                      <wp:docPr id="9970" name="Text Box 6074">
                        <a:extLst xmlns:a="http://schemas.openxmlformats.org/drawingml/2006/main">
                          <a:ext uri="{FF2B5EF4-FFF2-40B4-BE49-F238E27FC236}">
                            <a16:creationId xmlns:a16="http://schemas.microsoft.com/office/drawing/2014/main" id="{00000000-0008-0000-0000-0000F2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E27EA" id="Text Box 6074" o:spid="_x0000_s1026" type="#_x0000_t202" style="position:absolute;margin-left:0;margin-top:0;width:6pt;height:2.25pt;z-index:2530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2896" behindDoc="0" locked="0" layoutInCell="1" allowOverlap="1" wp14:anchorId="5EF23195" wp14:editId="5F359B72">
                      <wp:simplePos x="0" y="0"/>
                      <wp:positionH relativeFrom="column">
                        <wp:posOffset>0</wp:posOffset>
                      </wp:positionH>
                      <wp:positionV relativeFrom="paragraph">
                        <wp:posOffset>0</wp:posOffset>
                      </wp:positionV>
                      <wp:extent cx="76200" cy="28575"/>
                      <wp:effectExtent l="19050" t="19050" r="19050" b="28575"/>
                      <wp:wrapNone/>
                      <wp:docPr id="9971" name="Text Box 6073">
                        <a:extLst xmlns:a="http://schemas.openxmlformats.org/drawingml/2006/main">
                          <a:ext uri="{FF2B5EF4-FFF2-40B4-BE49-F238E27FC236}">
                            <a16:creationId xmlns:a16="http://schemas.microsoft.com/office/drawing/2014/main" id="{00000000-0008-0000-0000-0000F3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62DF2" id="Text Box 6073" o:spid="_x0000_s1026" type="#_x0000_t202" style="position:absolute;margin-left:0;margin-top:0;width:6pt;height:2.25pt;z-index:2530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3920" behindDoc="0" locked="0" layoutInCell="1" allowOverlap="1" wp14:anchorId="0C651905" wp14:editId="269959AE">
                      <wp:simplePos x="0" y="0"/>
                      <wp:positionH relativeFrom="column">
                        <wp:posOffset>0</wp:posOffset>
                      </wp:positionH>
                      <wp:positionV relativeFrom="paragraph">
                        <wp:posOffset>0</wp:posOffset>
                      </wp:positionV>
                      <wp:extent cx="76200" cy="28575"/>
                      <wp:effectExtent l="19050" t="19050" r="19050" b="28575"/>
                      <wp:wrapNone/>
                      <wp:docPr id="9972" name="Text Box 6072">
                        <a:extLst xmlns:a="http://schemas.openxmlformats.org/drawingml/2006/main">
                          <a:ext uri="{FF2B5EF4-FFF2-40B4-BE49-F238E27FC236}">
                            <a16:creationId xmlns:a16="http://schemas.microsoft.com/office/drawing/2014/main" id="{00000000-0008-0000-0000-0000F4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17B17" id="Text Box 6072" o:spid="_x0000_s1026" type="#_x0000_t202" style="position:absolute;margin-left:0;margin-top:0;width:6pt;height:2.25pt;z-index:2530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4944" behindDoc="0" locked="0" layoutInCell="1" allowOverlap="1" wp14:anchorId="1D7D79E9" wp14:editId="641225F3">
                      <wp:simplePos x="0" y="0"/>
                      <wp:positionH relativeFrom="column">
                        <wp:posOffset>0</wp:posOffset>
                      </wp:positionH>
                      <wp:positionV relativeFrom="paragraph">
                        <wp:posOffset>0</wp:posOffset>
                      </wp:positionV>
                      <wp:extent cx="76200" cy="28575"/>
                      <wp:effectExtent l="19050" t="19050" r="19050" b="28575"/>
                      <wp:wrapNone/>
                      <wp:docPr id="9973" name="Text Box 6071">
                        <a:extLst xmlns:a="http://schemas.openxmlformats.org/drawingml/2006/main">
                          <a:ext uri="{FF2B5EF4-FFF2-40B4-BE49-F238E27FC236}">
                            <a16:creationId xmlns:a16="http://schemas.microsoft.com/office/drawing/2014/main" id="{00000000-0008-0000-0000-0000F5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E754F" id="Text Box 6071" o:spid="_x0000_s1026" type="#_x0000_t202" style="position:absolute;margin-left:0;margin-top:0;width:6pt;height:2.25pt;z-index:2530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5968" behindDoc="0" locked="0" layoutInCell="1" allowOverlap="1" wp14:anchorId="71BA8FBF" wp14:editId="2746CEE5">
                      <wp:simplePos x="0" y="0"/>
                      <wp:positionH relativeFrom="column">
                        <wp:posOffset>0</wp:posOffset>
                      </wp:positionH>
                      <wp:positionV relativeFrom="paragraph">
                        <wp:posOffset>0</wp:posOffset>
                      </wp:positionV>
                      <wp:extent cx="76200" cy="28575"/>
                      <wp:effectExtent l="19050" t="19050" r="19050" b="28575"/>
                      <wp:wrapNone/>
                      <wp:docPr id="9974" name="Text Box 6070">
                        <a:extLst xmlns:a="http://schemas.openxmlformats.org/drawingml/2006/main">
                          <a:ext uri="{FF2B5EF4-FFF2-40B4-BE49-F238E27FC236}">
                            <a16:creationId xmlns:a16="http://schemas.microsoft.com/office/drawing/2014/main" id="{00000000-0008-0000-0000-0000F6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6B191" id="Text Box 6070" o:spid="_x0000_s1026" type="#_x0000_t202" style="position:absolute;margin-left:0;margin-top:0;width:6pt;height:2.25pt;z-index:2530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6992" behindDoc="0" locked="0" layoutInCell="1" allowOverlap="1" wp14:anchorId="1D2983C1" wp14:editId="627BE515">
                      <wp:simplePos x="0" y="0"/>
                      <wp:positionH relativeFrom="column">
                        <wp:posOffset>0</wp:posOffset>
                      </wp:positionH>
                      <wp:positionV relativeFrom="paragraph">
                        <wp:posOffset>0</wp:posOffset>
                      </wp:positionV>
                      <wp:extent cx="76200" cy="28575"/>
                      <wp:effectExtent l="19050" t="19050" r="19050" b="28575"/>
                      <wp:wrapNone/>
                      <wp:docPr id="9975" name="Text Box 6069">
                        <a:extLst xmlns:a="http://schemas.openxmlformats.org/drawingml/2006/main">
                          <a:ext uri="{FF2B5EF4-FFF2-40B4-BE49-F238E27FC236}">
                            <a16:creationId xmlns:a16="http://schemas.microsoft.com/office/drawing/2014/main" id="{00000000-0008-0000-0000-0000F7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7B28E" id="Text Box 6069" o:spid="_x0000_s1026" type="#_x0000_t202" style="position:absolute;margin-left:0;margin-top:0;width:6pt;height:2.25pt;z-index:2530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8016" behindDoc="0" locked="0" layoutInCell="1" allowOverlap="1" wp14:anchorId="5CB05635" wp14:editId="461031D1">
                      <wp:simplePos x="0" y="0"/>
                      <wp:positionH relativeFrom="column">
                        <wp:posOffset>0</wp:posOffset>
                      </wp:positionH>
                      <wp:positionV relativeFrom="paragraph">
                        <wp:posOffset>0</wp:posOffset>
                      </wp:positionV>
                      <wp:extent cx="76200" cy="28575"/>
                      <wp:effectExtent l="19050" t="19050" r="19050" b="28575"/>
                      <wp:wrapNone/>
                      <wp:docPr id="9976" name="Text Box 6068">
                        <a:extLst xmlns:a="http://schemas.openxmlformats.org/drawingml/2006/main">
                          <a:ext uri="{FF2B5EF4-FFF2-40B4-BE49-F238E27FC236}">
                            <a16:creationId xmlns:a16="http://schemas.microsoft.com/office/drawing/2014/main" id="{00000000-0008-0000-0000-0000F8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1326E" id="Text Box 6068" o:spid="_x0000_s1026" type="#_x0000_t202" style="position:absolute;margin-left:0;margin-top:0;width:6pt;height:2.25pt;z-index:2530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79040" behindDoc="0" locked="0" layoutInCell="1" allowOverlap="1" wp14:anchorId="73E819F3" wp14:editId="7653FAEF">
                      <wp:simplePos x="0" y="0"/>
                      <wp:positionH relativeFrom="column">
                        <wp:posOffset>0</wp:posOffset>
                      </wp:positionH>
                      <wp:positionV relativeFrom="paragraph">
                        <wp:posOffset>0</wp:posOffset>
                      </wp:positionV>
                      <wp:extent cx="76200" cy="28575"/>
                      <wp:effectExtent l="19050" t="19050" r="19050" b="28575"/>
                      <wp:wrapNone/>
                      <wp:docPr id="9977" name="Text Box 6067">
                        <a:extLst xmlns:a="http://schemas.openxmlformats.org/drawingml/2006/main">
                          <a:ext uri="{FF2B5EF4-FFF2-40B4-BE49-F238E27FC236}">
                            <a16:creationId xmlns:a16="http://schemas.microsoft.com/office/drawing/2014/main" id="{00000000-0008-0000-0000-0000F9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063BD" id="Text Box 6067" o:spid="_x0000_s1026" type="#_x0000_t202" style="position:absolute;margin-left:0;margin-top:0;width:6pt;height:2.25pt;z-index:2530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0064" behindDoc="0" locked="0" layoutInCell="1" allowOverlap="1" wp14:anchorId="2A38724B" wp14:editId="0ECEA521">
                      <wp:simplePos x="0" y="0"/>
                      <wp:positionH relativeFrom="column">
                        <wp:posOffset>0</wp:posOffset>
                      </wp:positionH>
                      <wp:positionV relativeFrom="paragraph">
                        <wp:posOffset>0</wp:posOffset>
                      </wp:positionV>
                      <wp:extent cx="76200" cy="28575"/>
                      <wp:effectExtent l="19050" t="19050" r="19050" b="28575"/>
                      <wp:wrapNone/>
                      <wp:docPr id="9978" name="Text Box 6066">
                        <a:extLst xmlns:a="http://schemas.openxmlformats.org/drawingml/2006/main">
                          <a:ext uri="{FF2B5EF4-FFF2-40B4-BE49-F238E27FC236}">
                            <a16:creationId xmlns:a16="http://schemas.microsoft.com/office/drawing/2014/main" id="{00000000-0008-0000-0000-0000FA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B24212" id="Text Box 6066" o:spid="_x0000_s1026" type="#_x0000_t202" style="position:absolute;margin-left:0;margin-top:0;width:6pt;height:2.25pt;z-index:2530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1088" behindDoc="0" locked="0" layoutInCell="1" allowOverlap="1" wp14:anchorId="52857A31" wp14:editId="28A191AC">
                      <wp:simplePos x="0" y="0"/>
                      <wp:positionH relativeFrom="column">
                        <wp:posOffset>0</wp:posOffset>
                      </wp:positionH>
                      <wp:positionV relativeFrom="paragraph">
                        <wp:posOffset>0</wp:posOffset>
                      </wp:positionV>
                      <wp:extent cx="76200" cy="28575"/>
                      <wp:effectExtent l="19050" t="19050" r="19050" b="28575"/>
                      <wp:wrapNone/>
                      <wp:docPr id="9979" name="Text Box 6065">
                        <a:extLst xmlns:a="http://schemas.openxmlformats.org/drawingml/2006/main">
                          <a:ext uri="{FF2B5EF4-FFF2-40B4-BE49-F238E27FC236}">
                            <a16:creationId xmlns:a16="http://schemas.microsoft.com/office/drawing/2014/main" id="{00000000-0008-0000-0000-0000FB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1DFB3" id="Text Box 6065" o:spid="_x0000_s1026" type="#_x0000_t202" style="position:absolute;margin-left:0;margin-top:0;width:6pt;height:2.25pt;z-index:2530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2112" behindDoc="0" locked="0" layoutInCell="1" allowOverlap="1" wp14:anchorId="65AD868F" wp14:editId="595E2D2E">
                      <wp:simplePos x="0" y="0"/>
                      <wp:positionH relativeFrom="column">
                        <wp:posOffset>0</wp:posOffset>
                      </wp:positionH>
                      <wp:positionV relativeFrom="paragraph">
                        <wp:posOffset>0</wp:posOffset>
                      </wp:positionV>
                      <wp:extent cx="76200" cy="28575"/>
                      <wp:effectExtent l="19050" t="19050" r="19050" b="28575"/>
                      <wp:wrapNone/>
                      <wp:docPr id="9980" name="Text Box 6064">
                        <a:extLst xmlns:a="http://schemas.openxmlformats.org/drawingml/2006/main">
                          <a:ext uri="{FF2B5EF4-FFF2-40B4-BE49-F238E27FC236}">
                            <a16:creationId xmlns:a16="http://schemas.microsoft.com/office/drawing/2014/main" id="{00000000-0008-0000-0000-0000FC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35AD5" id="Text Box 6064" o:spid="_x0000_s1026" type="#_x0000_t202" style="position:absolute;margin-left:0;margin-top:0;width:6pt;height:2.25pt;z-index:2530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3136" behindDoc="0" locked="0" layoutInCell="1" allowOverlap="1" wp14:anchorId="4D101735" wp14:editId="0CF8124F">
                      <wp:simplePos x="0" y="0"/>
                      <wp:positionH relativeFrom="column">
                        <wp:posOffset>0</wp:posOffset>
                      </wp:positionH>
                      <wp:positionV relativeFrom="paragraph">
                        <wp:posOffset>0</wp:posOffset>
                      </wp:positionV>
                      <wp:extent cx="76200" cy="28575"/>
                      <wp:effectExtent l="19050" t="19050" r="19050" b="28575"/>
                      <wp:wrapNone/>
                      <wp:docPr id="9981" name="Text Box 6063">
                        <a:extLst xmlns:a="http://schemas.openxmlformats.org/drawingml/2006/main">
                          <a:ext uri="{FF2B5EF4-FFF2-40B4-BE49-F238E27FC236}">
                            <a16:creationId xmlns:a16="http://schemas.microsoft.com/office/drawing/2014/main" id="{00000000-0008-0000-0000-0000FD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5AD6C" id="Text Box 6063" o:spid="_x0000_s1026" type="#_x0000_t202" style="position:absolute;margin-left:0;margin-top:0;width:6pt;height:2.25pt;z-index:2530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4160" behindDoc="0" locked="0" layoutInCell="1" allowOverlap="1" wp14:anchorId="7D571E5F" wp14:editId="23E316F3">
                      <wp:simplePos x="0" y="0"/>
                      <wp:positionH relativeFrom="column">
                        <wp:posOffset>0</wp:posOffset>
                      </wp:positionH>
                      <wp:positionV relativeFrom="paragraph">
                        <wp:posOffset>0</wp:posOffset>
                      </wp:positionV>
                      <wp:extent cx="76200" cy="28575"/>
                      <wp:effectExtent l="19050" t="19050" r="19050" b="28575"/>
                      <wp:wrapNone/>
                      <wp:docPr id="9982" name="Text Box 6062">
                        <a:extLst xmlns:a="http://schemas.openxmlformats.org/drawingml/2006/main">
                          <a:ext uri="{FF2B5EF4-FFF2-40B4-BE49-F238E27FC236}">
                            <a16:creationId xmlns:a16="http://schemas.microsoft.com/office/drawing/2014/main" id="{00000000-0008-0000-0000-0000FE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A1179" id="Text Box 6062" o:spid="_x0000_s1026" type="#_x0000_t202" style="position:absolute;margin-left:0;margin-top:0;width:6pt;height:2.25pt;z-index:2530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5184" behindDoc="0" locked="0" layoutInCell="1" allowOverlap="1" wp14:anchorId="123525B7" wp14:editId="59F42F3C">
                      <wp:simplePos x="0" y="0"/>
                      <wp:positionH relativeFrom="column">
                        <wp:posOffset>0</wp:posOffset>
                      </wp:positionH>
                      <wp:positionV relativeFrom="paragraph">
                        <wp:posOffset>0</wp:posOffset>
                      </wp:positionV>
                      <wp:extent cx="76200" cy="28575"/>
                      <wp:effectExtent l="19050" t="19050" r="19050" b="28575"/>
                      <wp:wrapNone/>
                      <wp:docPr id="9983" name="Text Box 6061">
                        <a:extLst xmlns:a="http://schemas.openxmlformats.org/drawingml/2006/main">
                          <a:ext uri="{FF2B5EF4-FFF2-40B4-BE49-F238E27FC236}">
                            <a16:creationId xmlns:a16="http://schemas.microsoft.com/office/drawing/2014/main" id="{00000000-0008-0000-0000-0000FF2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53192" id="Text Box 6061" o:spid="_x0000_s1026" type="#_x0000_t202" style="position:absolute;margin-left:0;margin-top:0;width:6pt;height:2.25pt;z-index:2530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6208" behindDoc="0" locked="0" layoutInCell="1" allowOverlap="1" wp14:anchorId="1BF4930F" wp14:editId="07C4EB2A">
                      <wp:simplePos x="0" y="0"/>
                      <wp:positionH relativeFrom="column">
                        <wp:posOffset>0</wp:posOffset>
                      </wp:positionH>
                      <wp:positionV relativeFrom="paragraph">
                        <wp:posOffset>0</wp:posOffset>
                      </wp:positionV>
                      <wp:extent cx="76200" cy="28575"/>
                      <wp:effectExtent l="19050" t="19050" r="19050" b="28575"/>
                      <wp:wrapNone/>
                      <wp:docPr id="9984" name="Text Box 6060">
                        <a:extLst xmlns:a="http://schemas.openxmlformats.org/drawingml/2006/main">
                          <a:ext uri="{FF2B5EF4-FFF2-40B4-BE49-F238E27FC236}">
                            <a16:creationId xmlns:a16="http://schemas.microsoft.com/office/drawing/2014/main" id="{00000000-0008-0000-0000-00000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A6EB2" id="Text Box 6060" o:spid="_x0000_s1026" type="#_x0000_t202" style="position:absolute;margin-left:0;margin-top:0;width:6pt;height:2.25pt;z-index:2530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7232" behindDoc="0" locked="0" layoutInCell="1" allowOverlap="1" wp14:anchorId="10BA550F" wp14:editId="287E5FFC">
                      <wp:simplePos x="0" y="0"/>
                      <wp:positionH relativeFrom="column">
                        <wp:posOffset>0</wp:posOffset>
                      </wp:positionH>
                      <wp:positionV relativeFrom="paragraph">
                        <wp:posOffset>0</wp:posOffset>
                      </wp:positionV>
                      <wp:extent cx="76200" cy="28575"/>
                      <wp:effectExtent l="19050" t="19050" r="19050" b="28575"/>
                      <wp:wrapNone/>
                      <wp:docPr id="9985" name="Text Box 6059">
                        <a:extLst xmlns:a="http://schemas.openxmlformats.org/drawingml/2006/main">
                          <a:ext uri="{FF2B5EF4-FFF2-40B4-BE49-F238E27FC236}">
                            <a16:creationId xmlns:a16="http://schemas.microsoft.com/office/drawing/2014/main" id="{00000000-0008-0000-0000-00000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62642" id="Text Box 6059" o:spid="_x0000_s1026" type="#_x0000_t202" style="position:absolute;margin-left:0;margin-top:0;width:6pt;height:2.25pt;z-index:2530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8256" behindDoc="0" locked="0" layoutInCell="1" allowOverlap="1" wp14:anchorId="575DD32D" wp14:editId="13350318">
                      <wp:simplePos x="0" y="0"/>
                      <wp:positionH relativeFrom="column">
                        <wp:posOffset>0</wp:posOffset>
                      </wp:positionH>
                      <wp:positionV relativeFrom="paragraph">
                        <wp:posOffset>0</wp:posOffset>
                      </wp:positionV>
                      <wp:extent cx="76200" cy="28575"/>
                      <wp:effectExtent l="19050" t="19050" r="19050" b="28575"/>
                      <wp:wrapNone/>
                      <wp:docPr id="9986" name="Text Box 6058">
                        <a:extLst xmlns:a="http://schemas.openxmlformats.org/drawingml/2006/main">
                          <a:ext uri="{FF2B5EF4-FFF2-40B4-BE49-F238E27FC236}">
                            <a16:creationId xmlns:a16="http://schemas.microsoft.com/office/drawing/2014/main" id="{00000000-0008-0000-0000-00000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4B836" id="Text Box 6058" o:spid="_x0000_s1026" type="#_x0000_t202" style="position:absolute;margin-left:0;margin-top:0;width:6pt;height:2.25pt;z-index:2530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89280" behindDoc="0" locked="0" layoutInCell="1" allowOverlap="1" wp14:anchorId="457B3E10" wp14:editId="73C45A33">
                      <wp:simplePos x="0" y="0"/>
                      <wp:positionH relativeFrom="column">
                        <wp:posOffset>0</wp:posOffset>
                      </wp:positionH>
                      <wp:positionV relativeFrom="paragraph">
                        <wp:posOffset>0</wp:posOffset>
                      </wp:positionV>
                      <wp:extent cx="76200" cy="28575"/>
                      <wp:effectExtent l="19050" t="19050" r="19050" b="28575"/>
                      <wp:wrapNone/>
                      <wp:docPr id="9987" name="Text Box 6057">
                        <a:extLst xmlns:a="http://schemas.openxmlformats.org/drawingml/2006/main">
                          <a:ext uri="{FF2B5EF4-FFF2-40B4-BE49-F238E27FC236}">
                            <a16:creationId xmlns:a16="http://schemas.microsoft.com/office/drawing/2014/main" id="{00000000-0008-0000-0000-00000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D569C" id="Text Box 6057" o:spid="_x0000_s1026" type="#_x0000_t202" style="position:absolute;margin-left:0;margin-top:0;width:6pt;height:2.25pt;z-index:2530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0304" behindDoc="0" locked="0" layoutInCell="1" allowOverlap="1" wp14:anchorId="2408C80D" wp14:editId="4EC5565B">
                      <wp:simplePos x="0" y="0"/>
                      <wp:positionH relativeFrom="column">
                        <wp:posOffset>0</wp:posOffset>
                      </wp:positionH>
                      <wp:positionV relativeFrom="paragraph">
                        <wp:posOffset>0</wp:posOffset>
                      </wp:positionV>
                      <wp:extent cx="76200" cy="28575"/>
                      <wp:effectExtent l="19050" t="19050" r="19050" b="28575"/>
                      <wp:wrapNone/>
                      <wp:docPr id="9988" name="Text Box 6056">
                        <a:extLst xmlns:a="http://schemas.openxmlformats.org/drawingml/2006/main">
                          <a:ext uri="{FF2B5EF4-FFF2-40B4-BE49-F238E27FC236}">
                            <a16:creationId xmlns:a16="http://schemas.microsoft.com/office/drawing/2014/main" id="{00000000-0008-0000-0000-00000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253D8" id="Text Box 6056" o:spid="_x0000_s1026" type="#_x0000_t202" style="position:absolute;margin-left:0;margin-top:0;width:6pt;height:2.25pt;z-index:2530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1328" behindDoc="0" locked="0" layoutInCell="1" allowOverlap="1" wp14:anchorId="7FEF6533" wp14:editId="038EB668">
                      <wp:simplePos x="0" y="0"/>
                      <wp:positionH relativeFrom="column">
                        <wp:posOffset>0</wp:posOffset>
                      </wp:positionH>
                      <wp:positionV relativeFrom="paragraph">
                        <wp:posOffset>0</wp:posOffset>
                      </wp:positionV>
                      <wp:extent cx="76200" cy="28575"/>
                      <wp:effectExtent l="19050" t="19050" r="19050" b="28575"/>
                      <wp:wrapNone/>
                      <wp:docPr id="9989" name="Text Box 6055">
                        <a:extLst xmlns:a="http://schemas.openxmlformats.org/drawingml/2006/main">
                          <a:ext uri="{FF2B5EF4-FFF2-40B4-BE49-F238E27FC236}">
                            <a16:creationId xmlns:a16="http://schemas.microsoft.com/office/drawing/2014/main" id="{00000000-0008-0000-0000-00000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8B757" id="Text Box 6055" o:spid="_x0000_s1026" type="#_x0000_t202" style="position:absolute;margin-left:0;margin-top:0;width:6pt;height:2.25pt;z-index:2530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2352" behindDoc="0" locked="0" layoutInCell="1" allowOverlap="1" wp14:anchorId="1E0A4480" wp14:editId="14F862FD">
                      <wp:simplePos x="0" y="0"/>
                      <wp:positionH relativeFrom="column">
                        <wp:posOffset>0</wp:posOffset>
                      </wp:positionH>
                      <wp:positionV relativeFrom="paragraph">
                        <wp:posOffset>0</wp:posOffset>
                      </wp:positionV>
                      <wp:extent cx="76200" cy="28575"/>
                      <wp:effectExtent l="19050" t="19050" r="19050" b="28575"/>
                      <wp:wrapNone/>
                      <wp:docPr id="9990" name="Text Box 6054">
                        <a:extLst xmlns:a="http://schemas.openxmlformats.org/drawingml/2006/main">
                          <a:ext uri="{FF2B5EF4-FFF2-40B4-BE49-F238E27FC236}">
                            <a16:creationId xmlns:a16="http://schemas.microsoft.com/office/drawing/2014/main" id="{00000000-0008-0000-0000-00000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2480B" id="Text Box 6054" o:spid="_x0000_s1026" type="#_x0000_t202" style="position:absolute;margin-left:0;margin-top:0;width:6pt;height:2.25pt;z-index:2530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3376" behindDoc="0" locked="0" layoutInCell="1" allowOverlap="1" wp14:anchorId="0AF2966E" wp14:editId="17FA4806">
                      <wp:simplePos x="0" y="0"/>
                      <wp:positionH relativeFrom="column">
                        <wp:posOffset>0</wp:posOffset>
                      </wp:positionH>
                      <wp:positionV relativeFrom="paragraph">
                        <wp:posOffset>0</wp:posOffset>
                      </wp:positionV>
                      <wp:extent cx="76200" cy="28575"/>
                      <wp:effectExtent l="19050" t="19050" r="19050" b="28575"/>
                      <wp:wrapNone/>
                      <wp:docPr id="9991" name="Text Box 6053">
                        <a:extLst xmlns:a="http://schemas.openxmlformats.org/drawingml/2006/main">
                          <a:ext uri="{FF2B5EF4-FFF2-40B4-BE49-F238E27FC236}">
                            <a16:creationId xmlns:a16="http://schemas.microsoft.com/office/drawing/2014/main" id="{00000000-0008-0000-0000-00000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DE1E6" id="Text Box 6053" o:spid="_x0000_s1026" type="#_x0000_t202" style="position:absolute;margin-left:0;margin-top:0;width:6pt;height:2.25pt;z-index:2530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4400" behindDoc="0" locked="0" layoutInCell="1" allowOverlap="1" wp14:anchorId="1781A8B8" wp14:editId="77A9C5EC">
                      <wp:simplePos x="0" y="0"/>
                      <wp:positionH relativeFrom="column">
                        <wp:posOffset>0</wp:posOffset>
                      </wp:positionH>
                      <wp:positionV relativeFrom="paragraph">
                        <wp:posOffset>0</wp:posOffset>
                      </wp:positionV>
                      <wp:extent cx="76200" cy="28575"/>
                      <wp:effectExtent l="19050" t="19050" r="19050" b="28575"/>
                      <wp:wrapNone/>
                      <wp:docPr id="9992" name="Text Box 6052">
                        <a:extLst xmlns:a="http://schemas.openxmlformats.org/drawingml/2006/main">
                          <a:ext uri="{FF2B5EF4-FFF2-40B4-BE49-F238E27FC236}">
                            <a16:creationId xmlns:a16="http://schemas.microsoft.com/office/drawing/2014/main" id="{00000000-0008-0000-0000-00000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251F0" id="Text Box 6052" o:spid="_x0000_s1026" type="#_x0000_t202" style="position:absolute;margin-left:0;margin-top:0;width:6pt;height:2.25pt;z-index:2530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5424" behindDoc="0" locked="0" layoutInCell="1" allowOverlap="1" wp14:anchorId="64325B81" wp14:editId="471AF455">
                      <wp:simplePos x="0" y="0"/>
                      <wp:positionH relativeFrom="column">
                        <wp:posOffset>0</wp:posOffset>
                      </wp:positionH>
                      <wp:positionV relativeFrom="paragraph">
                        <wp:posOffset>0</wp:posOffset>
                      </wp:positionV>
                      <wp:extent cx="76200" cy="28575"/>
                      <wp:effectExtent l="19050" t="19050" r="19050" b="28575"/>
                      <wp:wrapNone/>
                      <wp:docPr id="9993" name="Text Box 6051">
                        <a:extLst xmlns:a="http://schemas.openxmlformats.org/drawingml/2006/main">
                          <a:ext uri="{FF2B5EF4-FFF2-40B4-BE49-F238E27FC236}">
                            <a16:creationId xmlns:a16="http://schemas.microsoft.com/office/drawing/2014/main" id="{00000000-0008-0000-0000-00000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BAE7D" id="Text Box 6051" o:spid="_x0000_s1026" type="#_x0000_t202" style="position:absolute;margin-left:0;margin-top:0;width:6pt;height:2.25pt;z-index:2530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6448" behindDoc="0" locked="0" layoutInCell="1" allowOverlap="1" wp14:anchorId="7AED5AB2" wp14:editId="701C359F">
                      <wp:simplePos x="0" y="0"/>
                      <wp:positionH relativeFrom="column">
                        <wp:posOffset>0</wp:posOffset>
                      </wp:positionH>
                      <wp:positionV relativeFrom="paragraph">
                        <wp:posOffset>0</wp:posOffset>
                      </wp:positionV>
                      <wp:extent cx="76200" cy="28575"/>
                      <wp:effectExtent l="19050" t="19050" r="19050" b="28575"/>
                      <wp:wrapNone/>
                      <wp:docPr id="9994" name="Text Box 6050">
                        <a:extLst xmlns:a="http://schemas.openxmlformats.org/drawingml/2006/main">
                          <a:ext uri="{FF2B5EF4-FFF2-40B4-BE49-F238E27FC236}">
                            <a16:creationId xmlns:a16="http://schemas.microsoft.com/office/drawing/2014/main" id="{00000000-0008-0000-0000-00000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C8976" id="Text Box 6050" o:spid="_x0000_s1026" type="#_x0000_t202" style="position:absolute;margin-left:0;margin-top:0;width:6pt;height:2.25pt;z-index:2530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7472" behindDoc="0" locked="0" layoutInCell="1" allowOverlap="1" wp14:anchorId="7EBD6203" wp14:editId="0541FF50">
                      <wp:simplePos x="0" y="0"/>
                      <wp:positionH relativeFrom="column">
                        <wp:posOffset>0</wp:posOffset>
                      </wp:positionH>
                      <wp:positionV relativeFrom="paragraph">
                        <wp:posOffset>0</wp:posOffset>
                      </wp:positionV>
                      <wp:extent cx="76200" cy="28575"/>
                      <wp:effectExtent l="19050" t="19050" r="19050" b="28575"/>
                      <wp:wrapNone/>
                      <wp:docPr id="9995" name="Text Box 6049">
                        <a:extLst xmlns:a="http://schemas.openxmlformats.org/drawingml/2006/main">
                          <a:ext uri="{FF2B5EF4-FFF2-40B4-BE49-F238E27FC236}">
                            <a16:creationId xmlns:a16="http://schemas.microsoft.com/office/drawing/2014/main" id="{00000000-0008-0000-0000-00000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A8089" id="Text Box 6049" o:spid="_x0000_s1026" type="#_x0000_t202" style="position:absolute;margin-left:0;margin-top:0;width:6pt;height:2.25pt;z-index:2530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8496" behindDoc="0" locked="0" layoutInCell="1" allowOverlap="1" wp14:anchorId="4265F6F7" wp14:editId="4FEC5EED">
                      <wp:simplePos x="0" y="0"/>
                      <wp:positionH relativeFrom="column">
                        <wp:posOffset>0</wp:posOffset>
                      </wp:positionH>
                      <wp:positionV relativeFrom="paragraph">
                        <wp:posOffset>0</wp:posOffset>
                      </wp:positionV>
                      <wp:extent cx="76200" cy="28575"/>
                      <wp:effectExtent l="19050" t="19050" r="19050" b="28575"/>
                      <wp:wrapNone/>
                      <wp:docPr id="9996" name="Text Box 6048">
                        <a:extLst xmlns:a="http://schemas.openxmlformats.org/drawingml/2006/main">
                          <a:ext uri="{FF2B5EF4-FFF2-40B4-BE49-F238E27FC236}">
                            <a16:creationId xmlns:a16="http://schemas.microsoft.com/office/drawing/2014/main" id="{00000000-0008-0000-0000-00000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C255E2" id="Text Box 6048" o:spid="_x0000_s1026" type="#_x0000_t202" style="position:absolute;margin-left:0;margin-top:0;width:6pt;height:2.25pt;z-index:2530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099520" behindDoc="0" locked="0" layoutInCell="1" allowOverlap="1" wp14:anchorId="5CC02E88" wp14:editId="3A029326">
                      <wp:simplePos x="0" y="0"/>
                      <wp:positionH relativeFrom="column">
                        <wp:posOffset>0</wp:posOffset>
                      </wp:positionH>
                      <wp:positionV relativeFrom="paragraph">
                        <wp:posOffset>0</wp:posOffset>
                      </wp:positionV>
                      <wp:extent cx="76200" cy="28575"/>
                      <wp:effectExtent l="19050" t="19050" r="19050" b="28575"/>
                      <wp:wrapNone/>
                      <wp:docPr id="9997" name="Text Box 6047">
                        <a:extLst xmlns:a="http://schemas.openxmlformats.org/drawingml/2006/main">
                          <a:ext uri="{FF2B5EF4-FFF2-40B4-BE49-F238E27FC236}">
                            <a16:creationId xmlns:a16="http://schemas.microsoft.com/office/drawing/2014/main" id="{00000000-0008-0000-0000-00000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55A89" id="Text Box 6047" o:spid="_x0000_s1026" type="#_x0000_t202" style="position:absolute;margin-left:0;margin-top:0;width:6pt;height:2.25pt;z-index:2530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0544" behindDoc="0" locked="0" layoutInCell="1" allowOverlap="1" wp14:anchorId="53C5F836" wp14:editId="0FD3E59C">
                      <wp:simplePos x="0" y="0"/>
                      <wp:positionH relativeFrom="column">
                        <wp:posOffset>0</wp:posOffset>
                      </wp:positionH>
                      <wp:positionV relativeFrom="paragraph">
                        <wp:posOffset>0</wp:posOffset>
                      </wp:positionV>
                      <wp:extent cx="76200" cy="28575"/>
                      <wp:effectExtent l="19050" t="19050" r="19050" b="28575"/>
                      <wp:wrapNone/>
                      <wp:docPr id="9998" name="Text Box 6046">
                        <a:extLst xmlns:a="http://schemas.openxmlformats.org/drawingml/2006/main">
                          <a:ext uri="{FF2B5EF4-FFF2-40B4-BE49-F238E27FC236}">
                            <a16:creationId xmlns:a16="http://schemas.microsoft.com/office/drawing/2014/main" id="{00000000-0008-0000-0000-00000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02501C" id="Text Box 6046" o:spid="_x0000_s1026" type="#_x0000_t202" style="position:absolute;margin-left:0;margin-top:0;width:6pt;height:2.25pt;z-index:2531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1568" behindDoc="0" locked="0" layoutInCell="1" allowOverlap="1" wp14:anchorId="6CD02387" wp14:editId="4F1C4C1E">
                      <wp:simplePos x="0" y="0"/>
                      <wp:positionH relativeFrom="column">
                        <wp:posOffset>0</wp:posOffset>
                      </wp:positionH>
                      <wp:positionV relativeFrom="paragraph">
                        <wp:posOffset>0</wp:posOffset>
                      </wp:positionV>
                      <wp:extent cx="76200" cy="28575"/>
                      <wp:effectExtent l="19050" t="19050" r="19050" b="28575"/>
                      <wp:wrapNone/>
                      <wp:docPr id="9999" name="Text Box 6045">
                        <a:extLst xmlns:a="http://schemas.openxmlformats.org/drawingml/2006/main">
                          <a:ext uri="{FF2B5EF4-FFF2-40B4-BE49-F238E27FC236}">
                            <a16:creationId xmlns:a16="http://schemas.microsoft.com/office/drawing/2014/main" id="{00000000-0008-0000-0000-00000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C5C80" id="Text Box 6045" o:spid="_x0000_s1026" type="#_x0000_t202" style="position:absolute;margin-left:0;margin-top:0;width:6pt;height:2.25pt;z-index:2531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2592" behindDoc="0" locked="0" layoutInCell="1" allowOverlap="1" wp14:anchorId="07EFF22D" wp14:editId="0BA0E874">
                      <wp:simplePos x="0" y="0"/>
                      <wp:positionH relativeFrom="column">
                        <wp:posOffset>0</wp:posOffset>
                      </wp:positionH>
                      <wp:positionV relativeFrom="paragraph">
                        <wp:posOffset>0</wp:posOffset>
                      </wp:positionV>
                      <wp:extent cx="76200" cy="28575"/>
                      <wp:effectExtent l="19050" t="19050" r="19050" b="28575"/>
                      <wp:wrapNone/>
                      <wp:docPr id="10000" name="Text Box 6044">
                        <a:extLst xmlns:a="http://schemas.openxmlformats.org/drawingml/2006/main">
                          <a:ext uri="{FF2B5EF4-FFF2-40B4-BE49-F238E27FC236}">
                            <a16:creationId xmlns:a16="http://schemas.microsoft.com/office/drawing/2014/main" id="{00000000-0008-0000-0000-00001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96664" id="Text Box 6044" o:spid="_x0000_s1026" type="#_x0000_t202" style="position:absolute;margin-left:0;margin-top:0;width:6pt;height:2.25pt;z-index:2531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3616" behindDoc="0" locked="0" layoutInCell="1" allowOverlap="1" wp14:anchorId="1B2A4CD7" wp14:editId="37025D8B">
                      <wp:simplePos x="0" y="0"/>
                      <wp:positionH relativeFrom="column">
                        <wp:posOffset>0</wp:posOffset>
                      </wp:positionH>
                      <wp:positionV relativeFrom="paragraph">
                        <wp:posOffset>0</wp:posOffset>
                      </wp:positionV>
                      <wp:extent cx="76200" cy="28575"/>
                      <wp:effectExtent l="19050" t="19050" r="19050" b="28575"/>
                      <wp:wrapNone/>
                      <wp:docPr id="10001" name="Text Box 6043">
                        <a:extLst xmlns:a="http://schemas.openxmlformats.org/drawingml/2006/main">
                          <a:ext uri="{FF2B5EF4-FFF2-40B4-BE49-F238E27FC236}">
                            <a16:creationId xmlns:a16="http://schemas.microsoft.com/office/drawing/2014/main" id="{00000000-0008-0000-0000-00001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F8044" id="Text Box 6043" o:spid="_x0000_s1026" type="#_x0000_t202" style="position:absolute;margin-left:0;margin-top:0;width:6pt;height:2.25pt;z-index:2531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4640" behindDoc="0" locked="0" layoutInCell="1" allowOverlap="1" wp14:anchorId="40D29931" wp14:editId="70CB6832">
                      <wp:simplePos x="0" y="0"/>
                      <wp:positionH relativeFrom="column">
                        <wp:posOffset>0</wp:posOffset>
                      </wp:positionH>
                      <wp:positionV relativeFrom="paragraph">
                        <wp:posOffset>0</wp:posOffset>
                      </wp:positionV>
                      <wp:extent cx="76200" cy="28575"/>
                      <wp:effectExtent l="19050" t="19050" r="19050" b="28575"/>
                      <wp:wrapNone/>
                      <wp:docPr id="10002" name="Text Box 6042">
                        <a:extLst xmlns:a="http://schemas.openxmlformats.org/drawingml/2006/main">
                          <a:ext uri="{FF2B5EF4-FFF2-40B4-BE49-F238E27FC236}">
                            <a16:creationId xmlns:a16="http://schemas.microsoft.com/office/drawing/2014/main" id="{00000000-0008-0000-0000-00001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7BFC8" id="Text Box 6042" o:spid="_x0000_s1026" type="#_x0000_t202" style="position:absolute;margin-left:0;margin-top:0;width:6pt;height:2.25pt;z-index:2531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5664" behindDoc="0" locked="0" layoutInCell="1" allowOverlap="1" wp14:anchorId="6A4BB268" wp14:editId="46694A0A">
                      <wp:simplePos x="0" y="0"/>
                      <wp:positionH relativeFrom="column">
                        <wp:posOffset>0</wp:posOffset>
                      </wp:positionH>
                      <wp:positionV relativeFrom="paragraph">
                        <wp:posOffset>0</wp:posOffset>
                      </wp:positionV>
                      <wp:extent cx="76200" cy="28575"/>
                      <wp:effectExtent l="19050" t="19050" r="19050" b="28575"/>
                      <wp:wrapNone/>
                      <wp:docPr id="10003" name="Text Box 6041">
                        <a:extLst xmlns:a="http://schemas.openxmlformats.org/drawingml/2006/main">
                          <a:ext uri="{FF2B5EF4-FFF2-40B4-BE49-F238E27FC236}">
                            <a16:creationId xmlns:a16="http://schemas.microsoft.com/office/drawing/2014/main" id="{00000000-0008-0000-0000-00001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1DCC79" id="Text Box 6041" o:spid="_x0000_s1026" type="#_x0000_t202" style="position:absolute;margin-left:0;margin-top:0;width:6pt;height:2.25pt;z-index:2531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6688" behindDoc="0" locked="0" layoutInCell="1" allowOverlap="1" wp14:anchorId="7508362A" wp14:editId="504A2F7C">
                      <wp:simplePos x="0" y="0"/>
                      <wp:positionH relativeFrom="column">
                        <wp:posOffset>0</wp:posOffset>
                      </wp:positionH>
                      <wp:positionV relativeFrom="paragraph">
                        <wp:posOffset>0</wp:posOffset>
                      </wp:positionV>
                      <wp:extent cx="76200" cy="28575"/>
                      <wp:effectExtent l="19050" t="19050" r="19050" b="28575"/>
                      <wp:wrapNone/>
                      <wp:docPr id="10004" name="Text Box 6040">
                        <a:extLst xmlns:a="http://schemas.openxmlformats.org/drawingml/2006/main">
                          <a:ext uri="{FF2B5EF4-FFF2-40B4-BE49-F238E27FC236}">
                            <a16:creationId xmlns:a16="http://schemas.microsoft.com/office/drawing/2014/main" id="{00000000-0008-0000-0000-00001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118AF" id="Text Box 6040" o:spid="_x0000_s1026" type="#_x0000_t202" style="position:absolute;margin-left:0;margin-top:0;width:6pt;height:2.25pt;z-index:2531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7712" behindDoc="0" locked="0" layoutInCell="1" allowOverlap="1" wp14:anchorId="5712E929" wp14:editId="490C7752">
                      <wp:simplePos x="0" y="0"/>
                      <wp:positionH relativeFrom="column">
                        <wp:posOffset>0</wp:posOffset>
                      </wp:positionH>
                      <wp:positionV relativeFrom="paragraph">
                        <wp:posOffset>0</wp:posOffset>
                      </wp:positionV>
                      <wp:extent cx="76200" cy="28575"/>
                      <wp:effectExtent l="19050" t="19050" r="19050" b="28575"/>
                      <wp:wrapNone/>
                      <wp:docPr id="10005" name="Text Box 6039">
                        <a:extLst xmlns:a="http://schemas.openxmlformats.org/drawingml/2006/main">
                          <a:ext uri="{FF2B5EF4-FFF2-40B4-BE49-F238E27FC236}">
                            <a16:creationId xmlns:a16="http://schemas.microsoft.com/office/drawing/2014/main" id="{00000000-0008-0000-0000-00001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4DB77" id="Text Box 6039" o:spid="_x0000_s1026" type="#_x0000_t202" style="position:absolute;margin-left:0;margin-top:0;width:6pt;height:2.25pt;z-index:2531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8736" behindDoc="0" locked="0" layoutInCell="1" allowOverlap="1" wp14:anchorId="0B87A623" wp14:editId="7E4A655E">
                      <wp:simplePos x="0" y="0"/>
                      <wp:positionH relativeFrom="column">
                        <wp:posOffset>0</wp:posOffset>
                      </wp:positionH>
                      <wp:positionV relativeFrom="paragraph">
                        <wp:posOffset>0</wp:posOffset>
                      </wp:positionV>
                      <wp:extent cx="76200" cy="28575"/>
                      <wp:effectExtent l="19050" t="19050" r="19050" b="28575"/>
                      <wp:wrapNone/>
                      <wp:docPr id="10006" name="Text Box 6038">
                        <a:extLst xmlns:a="http://schemas.openxmlformats.org/drawingml/2006/main">
                          <a:ext uri="{FF2B5EF4-FFF2-40B4-BE49-F238E27FC236}">
                            <a16:creationId xmlns:a16="http://schemas.microsoft.com/office/drawing/2014/main" id="{00000000-0008-0000-0000-00001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23A50" id="Text Box 6038" o:spid="_x0000_s1026" type="#_x0000_t202" style="position:absolute;margin-left:0;margin-top:0;width:6pt;height:2.25pt;z-index:2531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09760" behindDoc="0" locked="0" layoutInCell="1" allowOverlap="1" wp14:anchorId="6DFD30D4" wp14:editId="071FCC86">
                      <wp:simplePos x="0" y="0"/>
                      <wp:positionH relativeFrom="column">
                        <wp:posOffset>0</wp:posOffset>
                      </wp:positionH>
                      <wp:positionV relativeFrom="paragraph">
                        <wp:posOffset>0</wp:posOffset>
                      </wp:positionV>
                      <wp:extent cx="76200" cy="28575"/>
                      <wp:effectExtent l="19050" t="19050" r="19050" b="28575"/>
                      <wp:wrapNone/>
                      <wp:docPr id="10007" name="Text Box 6037">
                        <a:extLst xmlns:a="http://schemas.openxmlformats.org/drawingml/2006/main">
                          <a:ext uri="{FF2B5EF4-FFF2-40B4-BE49-F238E27FC236}">
                            <a16:creationId xmlns:a16="http://schemas.microsoft.com/office/drawing/2014/main" id="{00000000-0008-0000-0000-00001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3C276" id="Text Box 6037" o:spid="_x0000_s1026" type="#_x0000_t202" style="position:absolute;margin-left:0;margin-top:0;width:6pt;height:2.25pt;z-index:2531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0784" behindDoc="0" locked="0" layoutInCell="1" allowOverlap="1" wp14:anchorId="254723FD" wp14:editId="69F5F071">
                      <wp:simplePos x="0" y="0"/>
                      <wp:positionH relativeFrom="column">
                        <wp:posOffset>0</wp:posOffset>
                      </wp:positionH>
                      <wp:positionV relativeFrom="paragraph">
                        <wp:posOffset>0</wp:posOffset>
                      </wp:positionV>
                      <wp:extent cx="76200" cy="28575"/>
                      <wp:effectExtent l="19050" t="19050" r="19050" b="28575"/>
                      <wp:wrapNone/>
                      <wp:docPr id="10008" name="Text Box 6036">
                        <a:extLst xmlns:a="http://schemas.openxmlformats.org/drawingml/2006/main">
                          <a:ext uri="{FF2B5EF4-FFF2-40B4-BE49-F238E27FC236}">
                            <a16:creationId xmlns:a16="http://schemas.microsoft.com/office/drawing/2014/main" id="{00000000-0008-0000-0000-00001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73AA3" id="Text Box 6036" o:spid="_x0000_s1026" type="#_x0000_t202" style="position:absolute;margin-left:0;margin-top:0;width:6pt;height:2.25pt;z-index:2531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1808" behindDoc="0" locked="0" layoutInCell="1" allowOverlap="1" wp14:anchorId="353C54D6" wp14:editId="1B160EFF">
                      <wp:simplePos x="0" y="0"/>
                      <wp:positionH relativeFrom="column">
                        <wp:posOffset>0</wp:posOffset>
                      </wp:positionH>
                      <wp:positionV relativeFrom="paragraph">
                        <wp:posOffset>0</wp:posOffset>
                      </wp:positionV>
                      <wp:extent cx="76200" cy="28575"/>
                      <wp:effectExtent l="19050" t="19050" r="19050" b="28575"/>
                      <wp:wrapNone/>
                      <wp:docPr id="10009" name="Text Box 6035">
                        <a:extLst xmlns:a="http://schemas.openxmlformats.org/drawingml/2006/main">
                          <a:ext uri="{FF2B5EF4-FFF2-40B4-BE49-F238E27FC236}">
                            <a16:creationId xmlns:a16="http://schemas.microsoft.com/office/drawing/2014/main" id="{00000000-0008-0000-0000-00001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4963C" id="Text Box 6035" o:spid="_x0000_s1026" type="#_x0000_t202" style="position:absolute;margin-left:0;margin-top:0;width:6pt;height:2.25pt;z-index:2531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2832" behindDoc="0" locked="0" layoutInCell="1" allowOverlap="1" wp14:anchorId="668F6ADC" wp14:editId="384A0E5A">
                      <wp:simplePos x="0" y="0"/>
                      <wp:positionH relativeFrom="column">
                        <wp:posOffset>0</wp:posOffset>
                      </wp:positionH>
                      <wp:positionV relativeFrom="paragraph">
                        <wp:posOffset>0</wp:posOffset>
                      </wp:positionV>
                      <wp:extent cx="76200" cy="28575"/>
                      <wp:effectExtent l="19050" t="19050" r="19050" b="28575"/>
                      <wp:wrapNone/>
                      <wp:docPr id="10010" name="Text Box 6034">
                        <a:extLst xmlns:a="http://schemas.openxmlformats.org/drawingml/2006/main">
                          <a:ext uri="{FF2B5EF4-FFF2-40B4-BE49-F238E27FC236}">
                            <a16:creationId xmlns:a16="http://schemas.microsoft.com/office/drawing/2014/main" id="{00000000-0008-0000-0000-00001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FFF524" id="Text Box 6034" o:spid="_x0000_s1026" type="#_x0000_t202" style="position:absolute;margin-left:0;margin-top:0;width:6pt;height:2.25pt;z-index:2531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3856" behindDoc="0" locked="0" layoutInCell="1" allowOverlap="1" wp14:anchorId="270360F3" wp14:editId="0C1551A3">
                      <wp:simplePos x="0" y="0"/>
                      <wp:positionH relativeFrom="column">
                        <wp:posOffset>0</wp:posOffset>
                      </wp:positionH>
                      <wp:positionV relativeFrom="paragraph">
                        <wp:posOffset>0</wp:posOffset>
                      </wp:positionV>
                      <wp:extent cx="76200" cy="28575"/>
                      <wp:effectExtent l="19050" t="19050" r="19050" b="28575"/>
                      <wp:wrapNone/>
                      <wp:docPr id="10011" name="Text Box 6033">
                        <a:extLst xmlns:a="http://schemas.openxmlformats.org/drawingml/2006/main">
                          <a:ext uri="{FF2B5EF4-FFF2-40B4-BE49-F238E27FC236}">
                            <a16:creationId xmlns:a16="http://schemas.microsoft.com/office/drawing/2014/main" id="{00000000-0008-0000-0000-00001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0F570" id="Text Box 6033" o:spid="_x0000_s1026" type="#_x0000_t202" style="position:absolute;margin-left:0;margin-top:0;width:6pt;height:2.25pt;z-index:2531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4880" behindDoc="0" locked="0" layoutInCell="1" allowOverlap="1" wp14:anchorId="47AB1AC0" wp14:editId="28E9A3DF">
                      <wp:simplePos x="0" y="0"/>
                      <wp:positionH relativeFrom="column">
                        <wp:posOffset>0</wp:posOffset>
                      </wp:positionH>
                      <wp:positionV relativeFrom="paragraph">
                        <wp:posOffset>0</wp:posOffset>
                      </wp:positionV>
                      <wp:extent cx="76200" cy="28575"/>
                      <wp:effectExtent l="19050" t="19050" r="19050" b="28575"/>
                      <wp:wrapNone/>
                      <wp:docPr id="10012" name="Text Box 6032">
                        <a:extLst xmlns:a="http://schemas.openxmlformats.org/drawingml/2006/main">
                          <a:ext uri="{FF2B5EF4-FFF2-40B4-BE49-F238E27FC236}">
                            <a16:creationId xmlns:a16="http://schemas.microsoft.com/office/drawing/2014/main" id="{00000000-0008-0000-0000-00001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79C6E" id="Text Box 6032" o:spid="_x0000_s1026" type="#_x0000_t202" style="position:absolute;margin-left:0;margin-top:0;width:6pt;height:2.25pt;z-index:2531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5904" behindDoc="0" locked="0" layoutInCell="1" allowOverlap="1" wp14:anchorId="0A2E14BD" wp14:editId="26406AB2">
                      <wp:simplePos x="0" y="0"/>
                      <wp:positionH relativeFrom="column">
                        <wp:posOffset>0</wp:posOffset>
                      </wp:positionH>
                      <wp:positionV relativeFrom="paragraph">
                        <wp:posOffset>0</wp:posOffset>
                      </wp:positionV>
                      <wp:extent cx="76200" cy="28575"/>
                      <wp:effectExtent l="19050" t="19050" r="19050" b="28575"/>
                      <wp:wrapNone/>
                      <wp:docPr id="10013" name="Text Box 6031">
                        <a:extLst xmlns:a="http://schemas.openxmlformats.org/drawingml/2006/main">
                          <a:ext uri="{FF2B5EF4-FFF2-40B4-BE49-F238E27FC236}">
                            <a16:creationId xmlns:a16="http://schemas.microsoft.com/office/drawing/2014/main" id="{00000000-0008-0000-0000-00001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CB1C9" id="Text Box 6031" o:spid="_x0000_s1026" type="#_x0000_t202" style="position:absolute;margin-left:0;margin-top:0;width:6pt;height:2.25pt;z-index:2531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6928" behindDoc="0" locked="0" layoutInCell="1" allowOverlap="1" wp14:anchorId="24DE5A19" wp14:editId="1049E97C">
                      <wp:simplePos x="0" y="0"/>
                      <wp:positionH relativeFrom="column">
                        <wp:posOffset>0</wp:posOffset>
                      </wp:positionH>
                      <wp:positionV relativeFrom="paragraph">
                        <wp:posOffset>0</wp:posOffset>
                      </wp:positionV>
                      <wp:extent cx="76200" cy="28575"/>
                      <wp:effectExtent l="19050" t="19050" r="19050" b="28575"/>
                      <wp:wrapNone/>
                      <wp:docPr id="10014" name="Text Box 6030">
                        <a:extLst xmlns:a="http://schemas.openxmlformats.org/drawingml/2006/main">
                          <a:ext uri="{FF2B5EF4-FFF2-40B4-BE49-F238E27FC236}">
                            <a16:creationId xmlns:a16="http://schemas.microsoft.com/office/drawing/2014/main" id="{00000000-0008-0000-0000-00001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D2BFD" id="Text Box 6030" o:spid="_x0000_s1026" type="#_x0000_t202" style="position:absolute;margin-left:0;margin-top:0;width:6pt;height:2.25pt;z-index:2531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7952" behindDoc="0" locked="0" layoutInCell="1" allowOverlap="1" wp14:anchorId="013336D8" wp14:editId="7E8F0413">
                      <wp:simplePos x="0" y="0"/>
                      <wp:positionH relativeFrom="column">
                        <wp:posOffset>0</wp:posOffset>
                      </wp:positionH>
                      <wp:positionV relativeFrom="paragraph">
                        <wp:posOffset>0</wp:posOffset>
                      </wp:positionV>
                      <wp:extent cx="76200" cy="28575"/>
                      <wp:effectExtent l="19050" t="19050" r="19050" b="28575"/>
                      <wp:wrapNone/>
                      <wp:docPr id="10015" name="Text Box 6029">
                        <a:extLst xmlns:a="http://schemas.openxmlformats.org/drawingml/2006/main">
                          <a:ext uri="{FF2B5EF4-FFF2-40B4-BE49-F238E27FC236}">
                            <a16:creationId xmlns:a16="http://schemas.microsoft.com/office/drawing/2014/main" id="{00000000-0008-0000-0000-00001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39EEBF" id="Text Box 6029" o:spid="_x0000_s1026" type="#_x0000_t202" style="position:absolute;margin-left:0;margin-top:0;width:6pt;height:2.25pt;z-index:2531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18976" behindDoc="0" locked="0" layoutInCell="1" allowOverlap="1" wp14:anchorId="24CBB411" wp14:editId="4F9C386C">
                      <wp:simplePos x="0" y="0"/>
                      <wp:positionH relativeFrom="column">
                        <wp:posOffset>0</wp:posOffset>
                      </wp:positionH>
                      <wp:positionV relativeFrom="paragraph">
                        <wp:posOffset>0</wp:posOffset>
                      </wp:positionV>
                      <wp:extent cx="76200" cy="28575"/>
                      <wp:effectExtent l="19050" t="19050" r="19050" b="28575"/>
                      <wp:wrapNone/>
                      <wp:docPr id="10016" name="Text Box 6028">
                        <a:extLst xmlns:a="http://schemas.openxmlformats.org/drawingml/2006/main">
                          <a:ext uri="{FF2B5EF4-FFF2-40B4-BE49-F238E27FC236}">
                            <a16:creationId xmlns:a16="http://schemas.microsoft.com/office/drawing/2014/main" id="{00000000-0008-0000-0000-00002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704E4" id="Text Box 6028" o:spid="_x0000_s1026" type="#_x0000_t202" style="position:absolute;margin-left:0;margin-top:0;width:6pt;height:2.25pt;z-index:2531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0000" behindDoc="0" locked="0" layoutInCell="1" allowOverlap="1" wp14:anchorId="35C7C17A" wp14:editId="372D7A40">
                      <wp:simplePos x="0" y="0"/>
                      <wp:positionH relativeFrom="column">
                        <wp:posOffset>0</wp:posOffset>
                      </wp:positionH>
                      <wp:positionV relativeFrom="paragraph">
                        <wp:posOffset>0</wp:posOffset>
                      </wp:positionV>
                      <wp:extent cx="76200" cy="28575"/>
                      <wp:effectExtent l="19050" t="19050" r="19050" b="28575"/>
                      <wp:wrapNone/>
                      <wp:docPr id="10017" name="Text Box 6027">
                        <a:extLst xmlns:a="http://schemas.openxmlformats.org/drawingml/2006/main">
                          <a:ext uri="{FF2B5EF4-FFF2-40B4-BE49-F238E27FC236}">
                            <a16:creationId xmlns:a16="http://schemas.microsoft.com/office/drawing/2014/main" id="{00000000-0008-0000-0000-00002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4066B" id="Text Box 6027" o:spid="_x0000_s1026" type="#_x0000_t202" style="position:absolute;margin-left:0;margin-top:0;width:6pt;height:2.25pt;z-index:2531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1024" behindDoc="0" locked="0" layoutInCell="1" allowOverlap="1" wp14:anchorId="4B56275F" wp14:editId="66B7BC1E">
                      <wp:simplePos x="0" y="0"/>
                      <wp:positionH relativeFrom="column">
                        <wp:posOffset>0</wp:posOffset>
                      </wp:positionH>
                      <wp:positionV relativeFrom="paragraph">
                        <wp:posOffset>0</wp:posOffset>
                      </wp:positionV>
                      <wp:extent cx="76200" cy="28575"/>
                      <wp:effectExtent l="19050" t="19050" r="19050" b="28575"/>
                      <wp:wrapNone/>
                      <wp:docPr id="10018" name="Text Box 6026">
                        <a:extLst xmlns:a="http://schemas.openxmlformats.org/drawingml/2006/main">
                          <a:ext uri="{FF2B5EF4-FFF2-40B4-BE49-F238E27FC236}">
                            <a16:creationId xmlns:a16="http://schemas.microsoft.com/office/drawing/2014/main" id="{00000000-0008-0000-0000-00002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41FBC" id="Text Box 6026" o:spid="_x0000_s1026" type="#_x0000_t202" style="position:absolute;margin-left:0;margin-top:0;width:6pt;height:2.25pt;z-index:2531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2048" behindDoc="0" locked="0" layoutInCell="1" allowOverlap="1" wp14:anchorId="43313297" wp14:editId="31B8C70E">
                      <wp:simplePos x="0" y="0"/>
                      <wp:positionH relativeFrom="column">
                        <wp:posOffset>0</wp:posOffset>
                      </wp:positionH>
                      <wp:positionV relativeFrom="paragraph">
                        <wp:posOffset>0</wp:posOffset>
                      </wp:positionV>
                      <wp:extent cx="76200" cy="28575"/>
                      <wp:effectExtent l="19050" t="19050" r="19050" b="28575"/>
                      <wp:wrapNone/>
                      <wp:docPr id="10019" name="Text Box 6025">
                        <a:extLst xmlns:a="http://schemas.openxmlformats.org/drawingml/2006/main">
                          <a:ext uri="{FF2B5EF4-FFF2-40B4-BE49-F238E27FC236}">
                            <a16:creationId xmlns:a16="http://schemas.microsoft.com/office/drawing/2014/main" id="{00000000-0008-0000-0000-00002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663C5" id="Text Box 6025" o:spid="_x0000_s1026" type="#_x0000_t202" style="position:absolute;margin-left:0;margin-top:0;width:6pt;height:2.25pt;z-index:2531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3072" behindDoc="0" locked="0" layoutInCell="1" allowOverlap="1" wp14:anchorId="516EA4D8" wp14:editId="18B93D1A">
                      <wp:simplePos x="0" y="0"/>
                      <wp:positionH relativeFrom="column">
                        <wp:posOffset>0</wp:posOffset>
                      </wp:positionH>
                      <wp:positionV relativeFrom="paragraph">
                        <wp:posOffset>0</wp:posOffset>
                      </wp:positionV>
                      <wp:extent cx="76200" cy="28575"/>
                      <wp:effectExtent l="19050" t="19050" r="19050" b="28575"/>
                      <wp:wrapNone/>
                      <wp:docPr id="10020" name="Text Box 6024">
                        <a:extLst xmlns:a="http://schemas.openxmlformats.org/drawingml/2006/main">
                          <a:ext uri="{FF2B5EF4-FFF2-40B4-BE49-F238E27FC236}">
                            <a16:creationId xmlns:a16="http://schemas.microsoft.com/office/drawing/2014/main" id="{00000000-0008-0000-0000-00002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6A1CB" id="Text Box 6024" o:spid="_x0000_s1026" type="#_x0000_t202" style="position:absolute;margin-left:0;margin-top:0;width:6pt;height:2.25pt;z-index:2531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4096" behindDoc="0" locked="0" layoutInCell="1" allowOverlap="1" wp14:anchorId="1CB6D214" wp14:editId="1569E032">
                      <wp:simplePos x="0" y="0"/>
                      <wp:positionH relativeFrom="column">
                        <wp:posOffset>0</wp:posOffset>
                      </wp:positionH>
                      <wp:positionV relativeFrom="paragraph">
                        <wp:posOffset>0</wp:posOffset>
                      </wp:positionV>
                      <wp:extent cx="76200" cy="28575"/>
                      <wp:effectExtent l="19050" t="19050" r="19050" b="28575"/>
                      <wp:wrapNone/>
                      <wp:docPr id="10021" name="Text Box 6023">
                        <a:extLst xmlns:a="http://schemas.openxmlformats.org/drawingml/2006/main">
                          <a:ext uri="{FF2B5EF4-FFF2-40B4-BE49-F238E27FC236}">
                            <a16:creationId xmlns:a16="http://schemas.microsoft.com/office/drawing/2014/main" id="{00000000-0008-0000-0000-00002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7FF55" id="Text Box 6023" o:spid="_x0000_s1026" type="#_x0000_t202" style="position:absolute;margin-left:0;margin-top:0;width:6pt;height:2.25pt;z-index:2531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5120" behindDoc="0" locked="0" layoutInCell="1" allowOverlap="1" wp14:anchorId="2CA61A6A" wp14:editId="19CA9829">
                      <wp:simplePos x="0" y="0"/>
                      <wp:positionH relativeFrom="column">
                        <wp:posOffset>0</wp:posOffset>
                      </wp:positionH>
                      <wp:positionV relativeFrom="paragraph">
                        <wp:posOffset>0</wp:posOffset>
                      </wp:positionV>
                      <wp:extent cx="76200" cy="28575"/>
                      <wp:effectExtent l="19050" t="19050" r="19050" b="28575"/>
                      <wp:wrapNone/>
                      <wp:docPr id="10022" name="Text Box 6022">
                        <a:extLst xmlns:a="http://schemas.openxmlformats.org/drawingml/2006/main">
                          <a:ext uri="{FF2B5EF4-FFF2-40B4-BE49-F238E27FC236}">
                            <a16:creationId xmlns:a16="http://schemas.microsoft.com/office/drawing/2014/main" id="{00000000-0008-0000-0000-00002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19511" id="Text Box 6022" o:spid="_x0000_s1026" type="#_x0000_t202" style="position:absolute;margin-left:0;margin-top:0;width:6pt;height:2.25pt;z-index:2531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6144" behindDoc="0" locked="0" layoutInCell="1" allowOverlap="1" wp14:anchorId="7B50237B" wp14:editId="0C3C2701">
                      <wp:simplePos x="0" y="0"/>
                      <wp:positionH relativeFrom="column">
                        <wp:posOffset>0</wp:posOffset>
                      </wp:positionH>
                      <wp:positionV relativeFrom="paragraph">
                        <wp:posOffset>0</wp:posOffset>
                      </wp:positionV>
                      <wp:extent cx="76200" cy="28575"/>
                      <wp:effectExtent l="19050" t="19050" r="19050" b="28575"/>
                      <wp:wrapNone/>
                      <wp:docPr id="10023" name="Text Box 6021">
                        <a:extLst xmlns:a="http://schemas.openxmlformats.org/drawingml/2006/main">
                          <a:ext uri="{FF2B5EF4-FFF2-40B4-BE49-F238E27FC236}">
                            <a16:creationId xmlns:a16="http://schemas.microsoft.com/office/drawing/2014/main" id="{00000000-0008-0000-0000-00002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A765B" id="Text Box 6021" o:spid="_x0000_s1026" type="#_x0000_t202" style="position:absolute;margin-left:0;margin-top:0;width:6pt;height:2.25pt;z-index:2531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7168" behindDoc="0" locked="0" layoutInCell="1" allowOverlap="1" wp14:anchorId="4C6E10C1" wp14:editId="7AB0F720">
                      <wp:simplePos x="0" y="0"/>
                      <wp:positionH relativeFrom="column">
                        <wp:posOffset>0</wp:posOffset>
                      </wp:positionH>
                      <wp:positionV relativeFrom="paragraph">
                        <wp:posOffset>0</wp:posOffset>
                      </wp:positionV>
                      <wp:extent cx="76200" cy="28575"/>
                      <wp:effectExtent l="19050" t="19050" r="19050" b="28575"/>
                      <wp:wrapNone/>
                      <wp:docPr id="10024" name="Text Box 6020">
                        <a:extLst xmlns:a="http://schemas.openxmlformats.org/drawingml/2006/main">
                          <a:ext uri="{FF2B5EF4-FFF2-40B4-BE49-F238E27FC236}">
                            <a16:creationId xmlns:a16="http://schemas.microsoft.com/office/drawing/2014/main" id="{00000000-0008-0000-0000-00002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8D26E" id="Text Box 6020" o:spid="_x0000_s1026" type="#_x0000_t202" style="position:absolute;margin-left:0;margin-top:0;width:6pt;height:2.25pt;z-index:2531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8192" behindDoc="0" locked="0" layoutInCell="1" allowOverlap="1" wp14:anchorId="3585ABAF" wp14:editId="72057571">
                      <wp:simplePos x="0" y="0"/>
                      <wp:positionH relativeFrom="column">
                        <wp:posOffset>0</wp:posOffset>
                      </wp:positionH>
                      <wp:positionV relativeFrom="paragraph">
                        <wp:posOffset>0</wp:posOffset>
                      </wp:positionV>
                      <wp:extent cx="76200" cy="28575"/>
                      <wp:effectExtent l="19050" t="19050" r="19050" b="28575"/>
                      <wp:wrapNone/>
                      <wp:docPr id="10025" name="Text Box 6019">
                        <a:extLst xmlns:a="http://schemas.openxmlformats.org/drawingml/2006/main">
                          <a:ext uri="{FF2B5EF4-FFF2-40B4-BE49-F238E27FC236}">
                            <a16:creationId xmlns:a16="http://schemas.microsoft.com/office/drawing/2014/main" id="{00000000-0008-0000-0000-00002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8C43F" id="Text Box 6019" o:spid="_x0000_s1026" type="#_x0000_t202" style="position:absolute;margin-left:0;margin-top:0;width:6pt;height:2.25pt;z-index:2531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29216" behindDoc="0" locked="0" layoutInCell="1" allowOverlap="1" wp14:anchorId="64181DCE" wp14:editId="567762C4">
                      <wp:simplePos x="0" y="0"/>
                      <wp:positionH relativeFrom="column">
                        <wp:posOffset>0</wp:posOffset>
                      </wp:positionH>
                      <wp:positionV relativeFrom="paragraph">
                        <wp:posOffset>0</wp:posOffset>
                      </wp:positionV>
                      <wp:extent cx="76200" cy="28575"/>
                      <wp:effectExtent l="19050" t="19050" r="19050" b="28575"/>
                      <wp:wrapNone/>
                      <wp:docPr id="10026" name="Text Box 6018">
                        <a:extLst xmlns:a="http://schemas.openxmlformats.org/drawingml/2006/main">
                          <a:ext uri="{FF2B5EF4-FFF2-40B4-BE49-F238E27FC236}">
                            <a16:creationId xmlns:a16="http://schemas.microsoft.com/office/drawing/2014/main" id="{00000000-0008-0000-0000-00002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DFE84" id="Text Box 6018" o:spid="_x0000_s1026" type="#_x0000_t202" style="position:absolute;margin-left:0;margin-top:0;width:6pt;height:2.25pt;z-index:2531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0240" behindDoc="0" locked="0" layoutInCell="1" allowOverlap="1" wp14:anchorId="0C3C61BF" wp14:editId="3D14D6A4">
                      <wp:simplePos x="0" y="0"/>
                      <wp:positionH relativeFrom="column">
                        <wp:posOffset>0</wp:posOffset>
                      </wp:positionH>
                      <wp:positionV relativeFrom="paragraph">
                        <wp:posOffset>0</wp:posOffset>
                      </wp:positionV>
                      <wp:extent cx="76200" cy="28575"/>
                      <wp:effectExtent l="19050" t="19050" r="19050" b="28575"/>
                      <wp:wrapNone/>
                      <wp:docPr id="10027" name="Text Box 6017">
                        <a:extLst xmlns:a="http://schemas.openxmlformats.org/drawingml/2006/main">
                          <a:ext uri="{FF2B5EF4-FFF2-40B4-BE49-F238E27FC236}">
                            <a16:creationId xmlns:a16="http://schemas.microsoft.com/office/drawing/2014/main" id="{00000000-0008-0000-0000-00002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7D0FE" id="Text Box 6017" o:spid="_x0000_s1026" type="#_x0000_t202" style="position:absolute;margin-left:0;margin-top:0;width:6pt;height:2.25pt;z-index:2531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1264" behindDoc="0" locked="0" layoutInCell="1" allowOverlap="1" wp14:anchorId="037EA42C" wp14:editId="637B1875">
                      <wp:simplePos x="0" y="0"/>
                      <wp:positionH relativeFrom="column">
                        <wp:posOffset>0</wp:posOffset>
                      </wp:positionH>
                      <wp:positionV relativeFrom="paragraph">
                        <wp:posOffset>0</wp:posOffset>
                      </wp:positionV>
                      <wp:extent cx="76200" cy="28575"/>
                      <wp:effectExtent l="19050" t="19050" r="19050" b="28575"/>
                      <wp:wrapNone/>
                      <wp:docPr id="10028" name="Text Box 6016">
                        <a:extLst xmlns:a="http://schemas.openxmlformats.org/drawingml/2006/main">
                          <a:ext uri="{FF2B5EF4-FFF2-40B4-BE49-F238E27FC236}">
                            <a16:creationId xmlns:a16="http://schemas.microsoft.com/office/drawing/2014/main" id="{00000000-0008-0000-0000-00002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3C43FF" id="Text Box 6016" o:spid="_x0000_s1026" type="#_x0000_t202" style="position:absolute;margin-left:0;margin-top:0;width:6pt;height:2.25pt;z-index:2531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2288" behindDoc="0" locked="0" layoutInCell="1" allowOverlap="1" wp14:anchorId="2C6CDFE9" wp14:editId="04663A44">
                      <wp:simplePos x="0" y="0"/>
                      <wp:positionH relativeFrom="column">
                        <wp:posOffset>0</wp:posOffset>
                      </wp:positionH>
                      <wp:positionV relativeFrom="paragraph">
                        <wp:posOffset>0</wp:posOffset>
                      </wp:positionV>
                      <wp:extent cx="76200" cy="28575"/>
                      <wp:effectExtent l="19050" t="19050" r="19050" b="28575"/>
                      <wp:wrapNone/>
                      <wp:docPr id="10029" name="Text Box 6015">
                        <a:extLst xmlns:a="http://schemas.openxmlformats.org/drawingml/2006/main">
                          <a:ext uri="{FF2B5EF4-FFF2-40B4-BE49-F238E27FC236}">
                            <a16:creationId xmlns:a16="http://schemas.microsoft.com/office/drawing/2014/main" id="{00000000-0008-0000-0000-00002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63A0F" id="Text Box 6015" o:spid="_x0000_s1026" type="#_x0000_t202" style="position:absolute;margin-left:0;margin-top:0;width:6pt;height:2.25pt;z-index:2531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3312" behindDoc="0" locked="0" layoutInCell="1" allowOverlap="1" wp14:anchorId="67D6C2C3" wp14:editId="60D5FC8C">
                      <wp:simplePos x="0" y="0"/>
                      <wp:positionH relativeFrom="column">
                        <wp:posOffset>0</wp:posOffset>
                      </wp:positionH>
                      <wp:positionV relativeFrom="paragraph">
                        <wp:posOffset>0</wp:posOffset>
                      </wp:positionV>
                      <wp:extent cx="76200" cy="28575"/>
                      <wp:effectExtent l="19050" t="19050" r="19050" b="28575"/>
                      <wp:wrapNone/>
                      <wp:docPr id="10030" name="Text Box 6014">
                        <a:extLst xmlns:a="http://schemas.openxmlformats.org/drawingml/2006/main">
                          <a:ext uri="{FF2B5EF4-FFF2-40B4-BE49-F238E27FC236}">
                            <a16:creationId xmlns:a16="http://schemas.microsoft.com/office/drawing/2014/main" id="{00000000-0008-0000-0000-00002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5EAFA4" id="Text Box 6014" o:spid="_x0000_s1026" type="#_x0000_t202" style="position:absolute;margin-left:0;margin-top:0;width:6pt;height:2.25pt;z-index:2531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4336" behindDoc="0" locked="0" layoutInCell="1" allowOverlap="1" wp14:anchorId="34FA99DE" wp14:editId="0C466965">
                      <wp:simplePos x="0" y="0"/>
                      <wp:positionH relativeFrom="column">
                        <wp:posOffset>0</wp:posOffset>
                      </wp:positionH>
                      <wp:positionV relativeFrom="paragraph">
                        <wp:posOffset>0</wp:posOffset>
                      </wp:positionV>
                      <wp:extent cx="76200" cy="28575"/>
                      <wp:effectExtent l="19050" t="19050" r="19050" b="28575"/>
                      <wp:wrapNone/>
                      <wp:docPr id="10031" name="Text Box 6013">
                        <a:extLst xmlns:a="http://schemas.openxmlformats.org/drawingml/2006/main">
                          <a:ext uri="{FF2B5EF4-FFF2-40B4-BE49-F238E27FC236}">
                            <a16:creationId xmlns:a16="http://schemas.microsoft.com/office/drawing/2014/main" id="{00000000-0008-0000-0000-00002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808E2" id="Text Box 6013" o:spid="_x0000_s1026" type="#_x0000_t202" style="position:absolute;margin-left:0;margin-top:0;width:6pt;height:2.25pt;z-index:2531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5360" behindDoc="0" locked="0" layoutInCell="1" allowOverlap="1" wp14:anchorId="0CEDAA20" wp14:editId="0445F5B4">
                      <wp:simplePos x="0" y="0"/>
                      <wp:positionH relativeFrom="column">
                        <wp:posOffset>0</wp:posOffset>
                      </wp:positionH>
                      <wp:positionV relativeFrom="paragraph">
                        <wp:posOffset>0</wp:posOffset>
                      </wp:positionV>
                      <wp:extent cx="76200" cy="28575"/>
                      <wp:effectExtent l="19050" t="19050" r="19050" b="28575"/>
                      <wp:wrapNone/>
                      <wp:docPr id="10032" name="Text Box 6012">
                        <a:extLst xmlns:a="http://schemas.openxmlformats.org/drawingml/2006/main">
                          <a:ext uri="{FF2B5EF4-FFF2-40B4-BE49-F238E27FC236}">
                            <a16:creationId xmlns:a16="http://schemas.microsoft.com/office/drawing/2014/main" id="{00000000-0008-0000-0000-00003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FA096" id="Text Box 6012" o:spid="_x0000_s1026" type="#_x0000_t202" style="position:absolute;margin-left:0;margin-top:0;width:6pt;height:2.25pt;z-index:2531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6384" behindDoc="0" locked="0" layoutInCell="1" allowOverlap="1" wp14:anchorId="14A44440" wp14:editId="0AEF9BBD">
                      <wp:simplePos x="0" y="0"/>
                      <wp:positionH relativeFrom="column">
                        <wp:posOffset>0</wp:posOffset>
                      </wp:positionH>
                      <wp:positionV relativeFrom="paragraph">
                        <wp:posOffset>0</wp:posOffset>
                      </wp:positionV>
                      <wp:extent cx="76200" cy="28575"/>
                      <wp:effectExtent l="19050" t="19050" r="19050" b="28575"/>
                      <wp:wrapNone/>
                      <wp:docPr id="10033" name="Text Box 6011">
                        <a:extLst xmlns:a="http://schemas.openxmlformats.org/drawingml/2006/main">
                          <a:ext uri="{FF2B5EF4-FFF2-40B4-BE49-F238E27FC236}">
                            <a16:creationId xmlns:a16="http://schemas.microsoft.com/office/drawing/2014/main" id="{00000000-0008-0000-0000-00003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B91C8" id="Text Box 6011" o:spid="_x0000_s1026" type="#_x0000_t202" style="position:absolute;margin-left:0;margin-top:0;width:6pt;height:2.25pt;z-index:2531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7408" behindDoc="0" locked="0" layoutInCell="1" allowOverlap="1" wp14:anchorId="7CDB0EAF" wp14:editId="25364E9E">
                      <wp:simplePos x="0" y="0"/>
                      <wp:positionH relativeFrom="column">
                        <wp:posOffset>0</wp:posOffset>
                      </wp:positionH>
                      <wp:positionV relativeFrom="paragraph">
                        <wp:posOffset>0</wp:posOffset>
                      </wp:positionV>
                      <wp:extent cx="76200" cy="28575"/>
                      <wp:effectExtent l="19050" t="19050" r="19050" b="28575"/>
                      <wp:wrapNone/>
                      <wp:docPr id="10034" name="Text Box 6010">
                        <a:extLst xmlns:a="http://schemas.openxmlformats.org/drawingml/2006/main">
                          <a:ext uri="{FF2B5EF4-FFF2-40B4-BE49-F238E27FC236}">
                            <a16:creationId xmlns:a16="http://schemas.microsoft.com/office/drawing/2014/main" id="{00000000-0008-0000-0000-00003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0C4C1" id="Text Box 6010" o:spid="_x0000_s1026" type="#_x0000_t202" style="position:absolute;margin-left:0;margin-top:0;width:6pt;height:2.25pt;z-index:2531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8432" behindDoc="0" locked="0" layoutInCell="1" allowOverlap="1" wp14:anchorId="7ACF3BB1" wp14:editId="2F72DCA4">
                      <wp:simplePos x="0" y="0"/>
                      <wp:positionH relativeFrom="column">
                        <wp:posOffset>0</wp:posOffset>
                      </wp:positionH>
                      <wp:positionV relativeFrom="paragraph">
                        <wp:posOffset>0</wp:posOffset>
                      </wp:positionV>
                      <wp:extent cx="76200" cy="28575"/>
                      <wp:effectExtent l="19050" t="19050" r="19050" b="28575"/>
                      <wp:wrapNone/>
                      <wp:docPr id="10035" name="Text Box 6009">
                        <a:extLst xmlns:a="http://schemas.openxmlformats.org/drawingml/2006/main">
                          <a:ext uri="{FF2B5EF4-FFF2-40B4-BE49-F238E27FC236}">
                            <a16:creationId xmlns:a16="http://schemas.microsoft.com/office/drawing/2014/main" id="{00000000-0008-0000-0000-00003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2F8AB" id="Text Box 6009" o:spid="_x0000_s1026" type="#_x0000_t202" style="position:absolute;margin-left:0;margin-top:0;width:6pt;height:2.25pt;z-index:2531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39456" behindDoc="0" locked="0" layoutInCell="1" allowOverlap="1" wp14:anchorId="7B31F9B2" wp14:editId="64873FDD">
                      <wp:simplePos x="0" y="0"/>
                      <wp:positionH relativeFrom="column">
                        <wp:posOffset>0</wp:posOffset>
                      </wp:positionH>
                      <wp:positionV relativeFrom="paragraph">
                        <wp:posOffset>0</wp:posOffset>
                      </wp:positionV>
                      <wp:extent cx="76200" cy="28575"/>
                      <wp:effectExtent l="19050" t="19050" r="19050" b="28575"/>
                      <wp:wrapNone/>
                      <wp:docPr id="10036" name="Text Box 6008">
                        <a:extLst xmlns:a="http://schemas.openxmlformats.org/drawingml/2006/main">
                          <a:ext uri="{FF2B5EF4-FFF2-40B4-BE49-F238E27FC236}">
                            <a16:creationId xmlns:a16="http://schemas.microsoft.com/office/drawing/2014/main" id="{00000000-0008-0000-0000-00003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4248C" id="Text Box 6008" o:spid="_x0000_s1026" type="#_x0000_t202" style="position:absolute;margin-left:0;margin-top:0;width:6pt;height:2.25pt;z-index:2531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0480" behindDoc="0" locked="0" layoutInCell="1" allowOverlap="1" wp14:anchorId="4745205E" wp14:editId="33A9FBA5">
                      <wp:simplePos x="0" y="0"/>
                      <wp:positionH relativeFrom="column">
                        <wp:posOffset>0</wp:posOffset>
                      </wp:positionH>
                      <wp:positionV relativeFrom="paragraph">
                        <wp:posOffset>0</wp:posOffset>
                      </wp:positionV>
                      <wp:extent cx="76200" cy="28575"/>
                      <wp:effectExtent l="19050" t="19050" r="19050" b="28575"/>
                      <wp:wrapNone/>
                      <wp:docPr id="10037" name="Text Box 6007">
                        <a:extLst xmlns:a="http://schemas.openxmlformats.org/drawingml/2006/main">
                          <a:ext uri="{FF2B5EF4-FFF2-40B4-BE49-F238E27FC236}">
                            <a16:creationId xmlns:a16="http://schemas.microsoft.com/office/drawing/2014/main" id="{00000000-0008-0000-0000-00003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24742B" id="Text Box 6007" o:spid="_x0000_s1026" type="#_x0000_t202" style="position:absolute;margin-left:0;margin-top:0;width:6pt;height:2.25pt;z-index:2531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1504" behindDoc="0" locked="0" layoutInCell="1" allowOverlap="1" wp14:anchorId="41F795FB" wp14:editId="1B27B42C">
                      <wp:simplePos x="0" y="0"/>
                      <wp:positionH relativeFrom="column">
                        <wp:posOffset>0</wp:posOffset>
                      </wp:positionH>
                      <wp:positionV relativeFrom="paragraph">
                        <wp:posOffset>0</wp:posOffset>
                      </wp:positionV>
                      <wp:extent cx="76200" cy="28575"/>
                      <wp:effectExtent l="19050" t="19050" r="19050" b="28575"/>
                      <wp:wrapNone/>
                      <wp:docPr id="10038" name="Text Box 6006">
                        <a:extLst xmlns:a="http://schemas.openxmlformats.org/drawingml/2006/main">
                          <a:ext uri="{FF2B5EF4-FFF2-40B4-BE49-F238E27FC236}">
                            <a16:creationId xmlns:a16="http://schemas.microsoft.com/office/drawing/2014/main" id="{00000000-0008-0000-0000-00003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11EEC" id="Text Box 6006" o:spid="_x0000_s1026" type="#_x0000_t202" style="position:absolute;margin-left:0;margin-top:0;width:6pt;height:2.25pt;z-index:2531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2528" behindDoc="0" locked="0" layoutInCell="1" allowOverlap="1" wp14:anchorId="5241A43C" wp14:editId="5D37BD8C">
                      <wp:simplePos x="0" y="0"/>
                      <wp:positionH relativeFrom="column">
                        <wp:posOffset>0</wp:posOffset>
                      </wp:positionH>
                      <wp:positionV relativeFrom="paragraph">
                        <wp:posOffset>0</wp:posOffset>
                      </wp:positionV>
                      <wp:extent cx="76200" cy="28575"/>
                      <wp:effectExtent l="19050" t="19050" r="19050" b="28575"/>
                      <wp:wrapNone/>
                      <wp:docPr id="10039" name="Text Box 6005">
                        <a:extLst xmlns:a="http://schemas.openxmlformats.org/drawingml/2006/main">
                          <a:ext uri="{FF2B5EF4-FFF2-40B4-BE49-F238E27FC236}">
                            <a16:creationId xmlns:a16="http://schemas.microsoft.com/office/drawing/2014/main" id="{00000000-0008-0000-0000-00003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89519" id="Text Box 6005" o:spid="_x0000_s1026" type="#_x0000_t202" style="position:absolute;margin-left:0;margin-top:0;width:6pt;height:2.25pt;z-index:2531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3552" behindDoc="0" locked="0" layoutInCell="1" allowOverlap="1" wp14:anchorId="3B467AC6" wp14:editId="3E6F7B3A">
                      <wp:simplePos x="0" y="0"/>
                      <wp:positionH relativeFrom="column">
                        <wp:posOffset>0</wp:posOffset>
                      </wp:positionH>
                      <wp:positionV relativeFrom="paragraph">
                        <wp:posOffset>0</wp:posOffset>
                      </wp:positionV>
                      <wp:extent cx="76200" cy="28575"/>
                      <wp:effectExtent l="19050" t="19050" r="19050" b="28575"/>
                      <wp:wrapNone/>
                      <wp:docPr id="10040" name="Text Box 6004">
                        <a:extLst xmlns:a="http://schemas.openxmlformats.org/drawingml/2006/main">
                          <a:ext uri="{FF2B5EF4-FFF2-40B4-BE49-F238E27FC236}">
                            <a16:creationId xmlns:a16="http://schemas.microsoft.com/office/drawing/2014/main" id="{00000000-0008-0000-0000-00003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5B4C1" id="Text Box 6004" o:spid="_x0000_s1026" type="#_x0000_t202" style="position:absolute;margin-left:0;margin-top:0;width:6pt;height:2.25pt;z-index:2531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4576" behindDoc="0" locked="0" layoutInCell="1" allowOverlap="1" wp14:anchorId="19E0C3C4" wp14:editId="55D731F7">
                      <wp:simplePos x="0" y="0"/>
                      <wp:positionH relativeFrom="column">
                        <wp:posOffset>0</wp:posOffset>
                      </wp:positionH>
                      <wp:positionV relativeFrom="paragraph">
                        <wp:posOffset>0</wp:posOffset>
                      </wp:positionV>
                      <wp:extent cx="76200" cy="28575"/>
                      <wp:effectExtent l="19050" t="19050" r="19050" b="28575"/>
                      <wp:wrapNone/>
                      <wp:docPr id="10041" name="Text Box 6003">
                        <a:extLst xmlns:a="http://schemas.openxmlformats.org/drawingml/2006/main">
                          <a:ext uri="{FF2B5EF4-FFF2-40B4-BE49-F238E27FC236}">
                            <a16:creationId xmlns:a16="http://schemas.microsoft.com/office/drawing/2014/main" id="{00000000-0008-0000-0000-00003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B7D1B" id="Text Box 6003" o:spid="_x0000_s1026" type="#_x0000_t202" style="position:absolute;margin-left:0;margin-top:0;width:6pt;height:2.25pt;z-index:2531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5600" behindDoc="0" locked="0" layoutInCell="1" allowOverlap="1" wp14:anchorId="5EC2F4C4" wp14:editId="3BA4BF07">
                      <wp:simplePos x="0" y="0"/>
                      <wp:positionH relativeFrom="column">
                        <wp:posOffset>0</wp:posOffset>
                      </wp:positionH>
                      <wp:positionV relativeFrom="paragraph">
                        <wp:posOffset>0</wp:posOffset>
                      </wp:positionV>
                      <wp:extent cx="76200" cy="28575"/>
                      <wp:effectExtent l="19050" t="19050" r="19050" b="28575"/>
                      <wp:wrapNone/>
                      <wp:docPr id="10042" name="Text Box 6002">
                        <a:extLst xmlns:a="http://schemas.openxmlformats.org/drawingml/2006/main">
                          <a:ext uri="{FF2B5EF4-FFF2-40B4-BE49-F238E27FC236}">
                            <a16:creationId xmlns:a16="http://schemas.microsoft.com/office/drawing/2014/main" id="{00000000-0008-0000-0000-00003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E9F0B" id="Text Box 6002" o:spid="_x0000_s1026" type="#_x0000_t202" style="position:absolute;margin-left:0;margin-top:0;width:6pt;height:2.25pt;z-index:2531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6624" behindDoc="0" locked="0" layoutInCell="1" allowOverlap="1" wp14:anchorId="7834F6BD" wp14:editId="3A413168">
                      <wp:simplePos x="0" y="0"/>
                      <wp:positionH relativeFrom="column">
                        <wp:posOffset>0</wp:posOffset>
                      </wp:positionH>
                      <wp:positionV relativeFrom="paragraph">
                        <wp:posOffset>0</wp:posOffset>
                      </wp:positionV>
                      <wp:extent cx="76200" cy="28575"/>
                      <wp:effectExtent l="19050" t="19050" r="19050" b="28575"/>
                      <wp:wrapNone/>
                      <wp:docPr id="10043" name="Text Box 6001">
                        <a:extLst xmlns:a="http://schemas.openxmlformats.org/drawingml/2006/main">
                          <a:ext uri="{FF2B5EF4-FFF2-40B4-BE49-F238E27FC236}">
                            <a16:creationId xmlns:a16="http://schemas.microsoft.com/office/drawing/2014/main" id="{00000000-0008-0000-0000-00003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669250" id="Text Box 6001" o:spid="_x0000_s1026" type="#_x0000_t202" style="position:absolute;margin-left:0;margin-top:0;width:6pt;height:2.25pt;z-index:2531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7648" behindDoc="0" locked="0" layoutInCell="1" allowOverlap="1" wp14:anchorId="22EAB450" wp14:editId="72112FA8">
                      <wp:simplePos x="0" y="0"/>
                      <wp:positionH relativeFrom="column">
                        <wp:posOffset>0</wp:posOffset>
                      </wp:positionH>
                      <wp:positionV relativeFrom="paragraph">
                        <wp:posOffset>0</wp:posOffset>
                      </wp:positionV>
                      <wp:extent cx="76200" cy="28575"/>
                      <wp:effectExtent l="19050" t="19050" r="19050" b="28575"/>
                      <wp:wrapNone/>
                      <wp:docPr id="10044" name="Text Box 6000">
                        <a:extLst xmlns:a="http://schemas.openxmlformats.org/drawingml/2006/main">
                          <a:ext uri="{FF2B5EF4-FFF2-40B4-BE49-F238E27FC236}">
                            <a16:creationId xmlns:a16="http://schemas.microsoft.com/office/drawing/2014/main" id="{00000000-0008-0000-0000-00003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D5A92" id="Text Box 6000" o:spid="_x0000_s1026" type="#_x0000_t202" style="position:absolute;margin-left:0;margin-top:0;width:6pt;height:2.25pt;z-index:2531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8672" behindDoc="0" locked="0" layoutInCell="1" allowOverlap="1" wp14:anchorId="21141A16" wp14:editId="185E27CF">
                      <wp:simplePos x="0" y="0"/>
                      <wp:positionH relativeFrom="column">
                        <wp:posOffset>0</wp:posOffset>
                      </wp:positionH>
                      <wp:positionV relativeFrom="paragraph">
                        <wp:posOffset>0</wp:posOffset>
                      </wp:positionV>
                      <wp:extent cx="76200" cy="28575"/>
                      <wp:effectExtent l="19050" t="19050" r="19050" b="28575"/>
                      <wp:wrapNone/>
                      <wp:docPr id="10045" name="Text Box 5999">
                        <a:extLst xmlns:a="http://schemas.openxmlformats.org/drawingml/2006/main">
                          <a:ext uri="{FF2B5EF4-FFF2-40B4-BE49-F238E27FC236}">
                            <a16:creationId xmlns:a16="http://schemas.microsoft.com/office/drawing/2014/main" id="{00000000-0008-0000-0000-00003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0D393" id="Text Box 5999" o:spid="_x0000_s1026" type="#_x0000_t202" style="position:absolute;margin-left:0;margin-top:0;width:6pt;height:2.25pt;z-index:2531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49696" behindDoc="0" locked="0" layoutInCell="1" allowOverlap="1" wp14:anchorId="1B397A3D" wp14:editId="6F29F9B4">
                      <wp:simplePos x="0" y="0"/>
                      <wp:positionH relativeFrom="column">
                        <wp:posOffset>0</wp:posOffset>
                      </wp:positionH>
                      <wp:positionV relativeFrom="paragraph">
                        <wp:posOffset>0</wp:posOffset>
                      </wp:positionV>
                      <wp:extent cx="76200" cy="28575"/>
                      <wp:effectExtent l="19050" t="19050" r="19050" b="28575"/>
                      <wp:wrapNone/>
                      <wp:docPr id="10046" name="Text Box 5998">
                        <a:extLst xmlns:a="http://schemas.openxmlformats.org/drawingml/2006/main">
                          <a:ext uri="{FF2B5EF4-FFF2-40B4-BE49-F238E27FC236}">
                            <a16:creationId xmlns:a16="http://schemas.microsoft.com/office/drawing/2014/main" id="{00000000-0008-0000-0000-00003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F5FE4" id="Text Box 5998" o:spid="_x0000_s1026" type="#_x0000_t202" style="position:absolute;margin-left:0;margin-top:0;width:6pt;height:2.25pt;z-index:2531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0720" behindDoc="0" locked="0" layoutInCell="1" allowOverlap="1" wp14:anchorId="07132B23" wp14:editId="385D4F80">
                      <wp:simplePos x="0" y="0"/>
                      <wp:positionH relativeFrom="column">
                        <wp:posOffset>0</wp:posOffset>
                      </wp:positionH>
                      <wp:positionV relativeFrom="paragraph">
                        <wp:posOffset>0</wp:posOffset>
                      </wp:positionV>
                      <wp:extent cx="76200" cy="28575"/>
                      <wp:effectExtent l="19050" t="19050" r="19050" b="28575"/>
                      <wp:wrapNone/>
                      <wp:docPr id="10047" name="Text Box 5997">
                        <a:extLst xmlns:a="http://schemas.openxmlformats.org/drawingml/2006/main">
                          <a:ext uri="{FF2B5EF4-FFF2-40B4-BE49-F238E27FC236}">
                            <a16:creationId xmlns:a16="http://schemas.microsoft.com/office/drawing/2014/main" id="{00000000-0008-0000-0000-00003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AB93D" id="Text Box 5997" o:spid="_x0000_s1026" type="#_x0000_t202" style="position:absolute;margin-left:0;margin-top:0;width:6pt;height:2.25pt;z-index:2531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1744" behindDoc="0" locked="0" layoutInCell="1" allowOverlap="1" wp14:anchorId="056AA14E" wp14:editId="6EBFA48F">
                      <wp:simplePos x="0" y="0"/>
                      <wp:positionH relativeFrom="column">
                        <wp:posOffset>0</wp:posOffset>
                      </wp:positionH>
                      <wp:positionV relativeFrom="paragraph">
                        <wp:posOffset>0</wp:posOffset>
                      </wp:positionV>
                      <wp:extent cx="76200" cy="28575"/>
                      <wp:effectExtent l="19050" t="19050" r="19050" b="28575"/>
                      <wp:wrapNone/>
                      <wp:docPr id="10048" name="Text Box 5996">
                        <a:extLst xmlns:a="http://schemas.openxmlformats.org/drawingml/2006/main">
                          <a:ext uri="{FF2B5EF4-FFF2-40B4-BE49-F238E27FC236}">
                            <a16:creationId xmlns:a16="http://schemas.microsoft.com/office/drawing/2014/main" id="{00000000-0008-0000-0000-00004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193F9" id="Text Box 5996" o:spid="_x0000_s1026" type="#_x0000_t202" style="position:absolute;margin-left:0;margin-top:0;width:6pt;height:2.25pt;z-index:2531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2768" behindDoc="0" locked="0" layoutInCell="1" allowOverlap="1" wp14:anchorId="66BADAAA" wp14:editId="4918F198">
                      <wp:simplePos x="0" y="0"/>
                      <wp:positionH relativeFrom="column">
                        <wp:posOffset>0</wp:posOffset>
                      </wp:positionH>
                      <wp:positionV relativeFrom="paragraph">
                        <wp:posOffset>0</wp:posOffset>
                      </wp:positionV>
                      <wp:extent cx="76200" cy="28575"/>
                      <wp:effectExtent l="19050" t="19050" r="19050" b="28575"/>
                      <wp:wrapNone/>
                      <wp:docPr id="10049" name="Text Box 5995">
                        <a:extLst xmlns:a="http://schemas.openxmlformats.org/drawingml/2006/main">
                          <a:ext uri="{FF2B5EF4-FFF2-40B4-BE49-F238E27FC236}">
                            <a16:creationId xmlns:a16="http://schemas.microsoft.com/office/drawing/2014/main" id="{00000000-0008-0000-0000-00004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B8305" id="Text Box 5995" o:spid="_x0000_s1026" type="#_x0000_t202" style="position:absolute;margin-left:0;margin-top:0;width:6pt;height:2.25pt;z-index:2531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3792" behindDoc="0" locked="0" layoutInCell="1" allowOverlap="1" wp14:anchorId="2963A7D7" wp14:editId="5CF92092">
                      <wp:simplePos x="0" y="0"/>
                      <wp:positionH relativeFrom="column">
                        <wp:posOffset>0</wp:posOffset>
                      </wp:positionH>
                      <wp:positionV relativeFrom="paragraph">
                        <wp:posOffset>0</wp:posOffset>
                      </wp:positionV>
                      <wp:extent cx="76200" cy="28575"/>
                      <wp:effectExtent l="19050" t="19050" r="19050" b="28575"/>
                      <wp:wrapNone/>
                      <wp:docPr id="10050" name="Text Box 5994">
                        <a:extLst xmlns:a="http://schemas.openxmlformats.org/drawingml/2006/main">
                          <a:ext uri="{FF2B5EF4-FFF2-40B4-BE49-F238E27FC236}">
                            <a16:creationId xmlns:a16="http://schemas.microsoft.com/office/drawing/2014/main" id="{00000000-0008-0000-0000-00004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16A50" id="Text Box 5994" o:spid="_x0000_s1026" type="#_x0000_t202" style="position:absolute;margin-left:0;margin-top:0;width:6pt;height:2.25pt;z-index:2531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4816" behindDoc="0" locked="0" layoutInCell="1" allowOverlap="1" wp14:anchorId="6F2AB526" wp14:editId="5C635E66">
                      <wp:simplePos x="0" y="0"/>
                      <wp:positionH relativeFrom="column">
                        <wp:posOffset>0</wp:posOffset>
                      </wp:positionH>
                      <wp:positionV relativeFrom="paragraph">
                        <wp:posOffset>0</wp:posOffset>
                      </wp:positionV>
                      <wp:extent cx="76200" cy="28575"/>
                      <wp:effectExtent l="19050" t="19050" r="19050" b="28575"/>
                      <wp:wrapNone/>
                      <wp:docPr id="10051" name="Text Box 5993">
                        <a:extLst xmlns:a="http://schemas.openxmlformats.org/drawingml/2006/main">
                          <a:ext uri="{FF2B5EF4-FFF2-40B4-BE49-F238E27FC236}">
                            <a16:creationId xmlns:a16="http://schemas.microsoft.com/office/drawing/2014/main" id="{00000000-0008-0000-0000-00004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9E823" id="Text Box 5993" o:spid="_x0000_s1026" type="#_x0000_t202" style="position:absolute;margin-left:0;margin-top:0;width:6pt;height:2.25pt;z-index:2531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5840" behindDoc="0" locked="0" layoutInCell="1" allowOverlap="1" wp14:anchorId="54746F09" wp14:editId="6B295554">
                      <wp:simplePos x="0" y="0"/>
                      <wp:positionH relativeFrom="column">
                        <wp:posOffset>0</wp:posOffset>
                      </wp:positionH>
                      <wp:positionV relativeFrom="paragraph">
                        <wp:posOffset>0</wp:posOffset>
                      </wp:positionV>
                      <wp:extent cx="76200" cy="28575"/>
                      <wp:effectExtent l="19050" t="19050" r="19050" b="28575"/>
                      <wp:wrapNone/>
                      <wp:docPr id="10052" name="Text Box 5992">
                        <a:extLst xmlns:a="http://schemas.openxmlformats.org/drawingml/2006/main">
                          <a:ext uri="{FF2B5EF4-FFF2-40B4-BE49-F238E27FC236}">
                            <a16:creationId xmlns:a16="http://schemas.microsoft.com/office/drawing/2014/main" id="{00000000-0008-0000-0000-00004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D92C9" id="Text Box 5992" o:spid="_x0000_s1026" type="#_x0000_t202" style="position:absolute;margin-left:0;margin-top:0;width:6pt;height:2.25pt;z-index:2531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6864" behindDoc="0" locked="0" layoutInCell="1" allowOverlap="1" wp14:anchorId="11D48C68" wp14:editId="2BBB7566">
                      <wp:simplePos x="0" y="0"/>
                      <wp:positionH relativeFrom="column">
                        <wp:posOffset>0</wp:posOffset>
                      </wp:positionH>
                      <wp:positionV relativeFrom="paragraph">
                        <wp:posOffset>0</wp:posOffset>
                      </wp:positionV>
                      <wp:extent cx="76200" cy="28575"/>
                      <wp:effectExtent l="19050" t="19050" r="19050" b="28575"/>
                      <wp:wrapNone/>
                      <wp:docPr id="10053" name="Text Box 5991">
                        <a:extLst xmlns:a="http://schemas.openxmlformats.org/drawingml/2006/main">
                          <a:ext uri="{FF2B5EF4-FFF2-40B4-BE49-F238E27FC236}">
                            <a16:creationId xmlns:a16="http://schemas.microsoft.com/office/drawing/2014/main" id="{00000000-0008-0000-0000-00004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4A4A3" id="Text Box 5991" o:spid="_x0000_s1026" type="#_x0000_t202" style="position:absolute;margin-left:0;margin-top:0;width:6pt;height:2.25pt;z-index:2531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7888" behindDoc="0" locked="0" layoutInCell="1" allowOverlap="1" wp14:anchorId="221B26FC" wp14:editId="51938386">
                      <wp:simplePos x="0" y="0"/>
                      <wp:positionH relativeFrom="column">
                        <wp:posOffset>0</wp:posOffset>
                      </wp:positionH>
                      <wp:positionV relativeFrom="paragraph">
                        <wp:posOffset>0</wp:posOffset>
                      </wp:positionV>
                      <wp:extent cx="76200" cy="28575"/>
                      <wp:effectExtent l="19050" t="19050" r="19050" b="28575"/>
                      <wp:wrapNone/>
                      <wp:docPr id="10054" name="Text Box 5990">
                        <a:extLst xmlns:a="http://schemas.openxmlformats.org/drawingml/2006/main">
                          <a:ext uri="{FF2B5EF4-FFF2-40B4-BE49-F238E27FC236}">
                            <a16:creationId xmlns:a16="http://schemas.microsoft.com/office/drawing/2014/main" id="{00000000-0008-0000-0000-00004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CD39E" id="Text Box 5990" o:spid="_x0000_s1026" type="#_x0000_t202" style="position:absolute;margin-left:0;margin-top:0;width:6pt;height:2.25pt;z-index:2531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8912" behindDoc="0" locked="0" layoutInCell="1" allowOverlap="1" wp14:anchorId="06B343AD" wp14:editId="232991BC">
                      <wp:simplePos x="0" y="0"/>
                      <wp:positionH relativeFrom="column">
                        <wp:posOffset>0</wp:posOffset>
                      </wp:positionH>
                      <wp:positionV relativeFrom="paragraph">
                        <wp:posOffset>0</wp:posOffset>
                      </wp:positionV>
                      <wp:extent cx="76200" cy="28575"/>
                      <wp:effectExtent l="19050" t="19050" r="19050" b="28575"/>
                      <wp:wrapNone/>
                      <wp:docPr id="10055" name="Text Box 5989">
                        <a:extLst xmlns:a="http://schemas.openxmlformats.org/drawingml/2006/main">
                          <a:ext uri="{FF2B5EF4-FFF2-40B4-BE49-F238E27FC236}">
                            <a16:creationId xmlns:a16="http://schemas.microsoft.com/office/drawing/2014/main" id="{00000000-0008-0000-0000-00004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3AC10" id="Text Box 5989" o:spid="_x0000_s1026" type="#_x0000_t202" style="position:absolute;margin-left:0;margin-top:0;width:6pt;height:2.25pt;z-index:2531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59936" behindDoc="0" locked="0" layoutInCell="1" allowOverlap="1" wp14:anchorId="26380B2E" wp14:editId="0CC89BE9">
                      <wp:simplePos x="0" y="0"/>
                      <wp:positionH relativeFrom="column">
                        <wp:posOffset>0</wp:posOffset>
                      </wp:positionH>
                      <wp:positionV relativeFrom="paragraph">
                        <wp:posOffset>0</wp:posOffset>
                      </wp:positionV>
                      <wp:extent cx="76200" cy="28575"/>
                      <wp:effectExtent l="19050" t="19050" r="19050" b="28575"/>
                      <wp:wrapNone/>
                      <wp:docPr id="10056" name="Text Box 5988">
                        <a:extLst xmlns:a="http://schemas.openxmlformats.org/drawingml/2006/main">
                          <a:ext uri="{FF2B5EF4-FFF2-40B4-BE49-F238E27FC236}">
                            <a16:creationId xmlns:a16="http://schemas.microsoft.com/office/drawing/2014/main" id="{00000000-0008-0000-0000-00004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2B4BD6" id="Text Box 5988" o:spid="_x0000_s1026" type="#_x0000_t202" style="position:absolute;margin-left:0;margin-top:0;width:6pt;height:2.25pt;z-index:2531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0960" behindDoc="0" locked="0" layoutInCell="1" allowOverlap="1" wp14:anchorId="4F11BA8D" wp14:editId="0711FF7B">
                      <wp:simplePos x="0" y="0"/>
                      <wp:positionH relativeFrom="column">
                        <wp:posOffset>0</wp:posOffset>
                      </wp:positionH>
                      <wp:positionV relativeFrom="paragraph">
                        <wp:posOffset>0</wp:posOffset>
                      </wp:positionV>
                      <wp:extent cx="76200" cy="28575"/>
                      <wp:effectExtent l="19050" t="19050" r="19050" b="28575"/>
                      <wp:wrapNone/>
                      <wp:docPr id="10057" name="Text Box 5987">
                        <a:extLst xmlns:a="http://schemas.openxmlformats.org/drawingml/2006/main">
                          <a:ext uri="{FF2B5EF4-FFF2-40B4-BE49-F238E27FC236}">
                            <a16:creationId xmlns:a16="http://schemas.microsoft.com/office/drawing/2014/main" id="{00000000-0008-0000-0000-00004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EF107" id="Text Box 5987" o:spid="_x0000_s1026" type="#_x0000_t202" style="position:absolute;margin-left:0;margin-top:0;width:6pt;height:2.25pt;z-index:2531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1984" behindDoc="0" locked="0" layoutInCell="1" allowOverlap="1" wp14:anchorId="762EA111" wp14:editId="5882D03F">
                      <wp:simplePos x="0" y="0"/>
                      <wp:positionH relativeFrom="column">
                        <wp:posOffset>0</wp:posOffset>
                      </wp:positionH>
                      <wp:positionV relativeFrom="paragraph">
                        <wp:posOffset>0</wp:posOffset>
                      </wp:positionV>
                      <wp:extent cx="76200" cy="28575"/>
                      <wp:effectExtent l="19050" t="19050" r="19050" b="28575"/>
                      <wp:wrapNone/>
                      <wp:docPr id="10058" name="Text Box 5986">
                        <a:extLst xmlns:a="http://schemas.openxmlformats.org/drawingml/2006/main">
                          <a:ext uri="{FF2B5EF4-FFF2-40B4-BE49-F238E27FC236}">
                            <a16:creationId xmlns:a16="http://schemas.microsoft.com/office/drawing/2014/main" id="{00000000-0008-0000-0000-00004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7B1B2" id="Text Box 5986" o:spid="_x0000_s1026" type="#_x0000_t202" style="position:absolute;margin-left:0;margin-top:0;width:6pt;height:2.25pt;z-index:2531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3008" behindDoc="0" locked="0" layoutInCell="1" allowOverlap="1" wp14:anchorId="75E5EDF4" wp14:editId="2D7BF46D">
                      <wp:simplePos x="0" y="0"/>
                      <wp:positionH relativeFrom="column">
                        <wp:posOffset>0</wp:posOffset>
                      </wp:positionH>
                      <wp:positionV relativeFrom="paragraph">
                        <wp:posOffset>0</wp:posOffset>
                      </wp:positionV>
                      <wp:extent cx="76200" cy="28575"/>
                      <wp:effectExtent l="19050" t="19050" r="19050" b="28575"/>
                      <wp:wrapNone/>
                      <wp:docPr id="10059" name="Text Box 5985">
                        <a:extLst xmlns:a="http://schemas.openxmlformats.org/drawingml/2006/main">
                          <a:ext uri="{FF2B5EF4-FFF2-40B4-BE49-F238E27FC236}">
                            <a16:creationId xmlns:a16="http://schemas.microsoft.com/office/drawing/2014/main" id="{00000000-0008-0000-0000-00004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1CC3E" id="Text Box 5985" o:spid="_x0000_s1026" type="#_x0000_t202" style="position:absolute;margin-left:0;margin-top:0;width:6pt;height:2.25pt;z-index:2531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4032" behindDoc="0" locked="0" layoutInCell="1" allowOverlap="1" wp14:anchorId="10E68F52" wp14:editId="075CD6E3">
                      <wp:simplePos x="0" y="0"/>
                      <wp:positionH relativeFrom="column">
                        <wp:posOffset>0</wp:posOffset>
                      </wp:positionH>
                      <wp:positionV relativeFrom="paragraph">
                        <wp:posOffset>0</wp:posOffset>
                      </wp:positionV>
                      <wp:extent cx="76200" cy="28575"/>
                      <wp:effectExtent l="19050" t="19050" r="19050" b="28575"/>
                      <wp:wrapNone/>
                      <wp:docPr id="10060" name="Text Box 5984">
                        <a:extLst xmlns:a="http://schemas.openxmlformats.org/drawingml/2006/main">
                          <a:ext uri="{FF2B5EF4-FFF2-40B4-BE49-F238E27FC236}">
                            <a16:creationId xmlns:a16="http://schemas.microsoft.com/office/drawing/2014/main" id="{00000000-0008-0000-0000-00004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F4E85" id="Text Box 5984" o:spid="_x0000_s1026" type="#_x0000_t202" style="position:absolute;margin-left:0;margin-top:0;width:6pt;height:2.25pt;z-index:2531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5056" behindDoc="0" locked="0" layoutInCell="1" allowOverlap="1" wp14:anchorId="781502FE" wp14:editId="0FAC7B6A">
                      <wp:simplePos x="0" y="0"/>
                      <wp:positionH relativeFrom="column">
                        <wp:posOffset>0</wp:posOffset>
                      </wp:positionH>
                      <wp:positionV relativeFrom="paragraph">
                        <wp:posOffset>0</wp:posOffset>
                      </wp:positionV>
                      <wp:extent cx="76200" cy="28575"/>
                      <wp:effectExtent l="19050" t="19050" r="19050" b="28575"/>
                      <wp:wrapNone/>
                      <wp:docPr id="10061" name="Text Box 5983">
                        <a:extLst xmlns:a="http://schemas.openxmlformats.org/drawingml/2006/main">
                          <a:ext uri="{FF2B5EF4-FFF2-40B4-BE49-F238E27FC236}">
                            <a16:creationId xmlns:a16="http://schemas.microsoft.com/office/drawing/2014/main" id="{00000000-0008-0000-0000-00004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F6631" id="Text Box 5983" o:spid="_x0000_s1026" type="#_x0000_t202" style="position:absolute;margin-left:0;margin-top:0;width:6pt;height:2.25pt;z-index:2531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6080" behindDoc="0" locked="0" layoutInCell="1" allowOverlap="1" wp14:anchorId="5920D20B" wp14:editId="670746C8">
                      <wp:simplePos x="0" y="0"/>
                      <wp:positionH relativeFrom="column">
                        <wp:posOffset>0</wp:posOffset>
                      </wp:positionH>
                      <wp:positionV relativeFrom="paragraph">
                        <wp:posOffset>0</wp:posOffset>
                      </wp:positionV>
                      <wp:extent cx="76200" cy="28575"/>
                      <wp:effectExtent l="19050" t="19050" r="19050" b="28575"/>
                      <wp:wrapNone/>
                      <wp:docPr id="10062" name="Text Box 5982">
                        <a:extLst xmlns:a="http://schemas.openxmlformats.org/drawingml/2006/main">
                          <a:ext uri="{FF2B5EF4-FFF2-40B4-BE49-F238E27FC236}">
                            <a16:creationId xmlns:a16="http://schemas.microsoft.com/office/drawing/2014/main" id="{00000000-0008-0000-0000-00004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40D3C" id="Text Box 5982" o:spid="_x0000_s1026" type="#_x0000_t202" style="position:absolute;margin-left:0;margin-top:0;width:6pt;height:2.25pt;z-index:2531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7104" behindDoc="0" locked="0" layoutInCell="1" allowOverlap="1" wp14:anchorId="5B26CEEE" wp14:editId="1D33461E">
                      <wp:simplePos x="0" y="0"/>
                      <wp:positionH relativeFrom="column">
                        <wp:posOffset>0</wp:posOffset>
                      </wp:positionH>
                      <wp:positionV relativeFrom="paragraph">
                        <wp:posOffset>0</wp:posOffset>
                      </wp:positionV>
                      <wp:extent cx="76200" cy="28575"/>
                      <wp:effectExtent l="19050" t="19050" r="19050" b="28575"/>
                      <wp:wrapNone/>
                      <wp:docPr id="10063" name="Text Box 5981">
                        <a:extLst xmlns:a="http://schemas.openxmlformats.org/drawingml/2006/main">
                          <a:ext uri="{FF2B5EF4-FFF2-40B4-BE49-F238E27FC236}">
                            <a16:creationId xmlns:a16="http://schemas.microsoft.com/office/drawing/2014/main" id="{00000000-0008-0000-0000-00004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E6302" id="Text Box 5981" o:spid="_x0000_s1026" type="#_x0000_t202" style="position:absolute;margin-left:0;margin-top:0;width:6pt;height:2.25pt;z-index:2531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8128" behindDoc="0" locked="0" layoutInCell="1" allowOverlap="1" wp14:anchorId="7ADD5F9E" wp14:editId="5315B01C">
                      <wp:simplePos x="0" y="0"/>
                      <wp:positionH relativeFrom="column">
                        <wp:posOffset>0</wp:posOffset>
                      </wp:positionH>
                      <wp:positionV relativeFrom="paragraph">
                        <wp:posOffset>0</wp:posOffset>
                      </wp:positionV>
                      <wp:extent cx="76200" cy="28575"/>
                      <wp:effectExtent l="19050" t="19050" r="19050" b="28575"/>
                      <wp:wrapNone/>
                      <wp:docPr id="10064" name="Text Box 5980">
                        <a:extLst xmlns:a="http://schemas.openxmlformats.org/drawingml/2006/main">
                          <a:ext uri="{FF2B5EF4-FFF2-40B4-BE49-F238E27FC236}">
                            <a16:creationId xmlns:a16="http://schemas.microsoft.com/office/drawing/2014/main" id="{00000000-0008-0000-0000-00005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D9E02" id="Text Box 5980" o:spid="_x0000_s1026" type="#_x0000_t202" style="position:absolute;margin-left:0;margin-top:0;width:6pt;height:2.25pt;z-index:2531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69152" behindDoc="0" locked="0" layoutInCell="1" allowOverlap="1" wp14:anchorId="19AA2477" wp14:editId="0211F964">
                      <wp:simplePos x="0" y="0"/>
                      <wp:positionH relativeFrom="column">
                        <wp:posOffset>0</wp:posOffset>
                      </wp:positionH>
                      <wp:positionV relativeFrom="paragraph">
                        <wp:posOffset>0</wp:posOffset>
                      </wp:positionV>
                      <wp:extent cx="76200" cy="28575"/>
                      <wp:effectExtent l="19050" t="19050" r="19050" b="28575"/>
                      <wp:wrapNone/>
                      <wp:docPr id="10065" name="Text Box 5979">
                        <a:extLst xmlns:a="http://schemas.openxmlformats.org/drawingml/2006/main">
                          <a:ext uri="{FF2B5EF4-FFF2-40B4-BE49-F238E27FC236}">
                            <a16:creationId xmlns:a16="http://schemas.microsoft.com/office/drawing/2014/main" id="{00000000-0008-0000-0000-00005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06F4F" id="Text Box 5979" o:spid="_x0000_s1026" type="#_x0000_t202" style="position:absolute;margin-left:0;margin-top:0;width:6pt;height:2.25pt;z-index:2531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0176" behindDoc="0" locked="0" layoutInCell="1" allowOverlap="1" wp14:anchorId="2F45AAA5" wp14:editId="0699354B">
                      <wp:simplePos x="0" y="0"/>
                      <wp:positionH relativeFrom="column">
                        <wp:posOffset>0</wp:posOffset>
                      </wp:positionH>
                      <wp:positionV relativeFrom="paragraph">
                        <wp:posOffset>0</wp:posOffset>
                      </wp:positionV>
                      <wp:extent cx="76200" cy="28575"/>
                      <wp:effectExtent l="19050" t="19050" r="19050" b="28575"/>
                      <wp:wrapNone/>
                      <wp:docPr id="10066" name="Text Box 5978">
                        <a:extLst xmlns:a="http://schemas.openxmlformats.org/drawingml/2006/main">
                          <a:ext uri="{FF2B5EF4-FFF2-40B4-BE49-F238E27FC236}">
                            <a16:creationId xmlns:a16="http://schemas.microsoft.com/office/drawing/2014/main" id="{00000000-0008-0000-0000-00005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B9B9A" id="Text Box 5978" o:spid="_x0000_s1026" type="#_x0000_t202" style="position:absolute;margin-left:0;margin-top:0;width:6pt;height:2.25pt;z-index:2531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1200" behindDoc="0" locked="0" layoutInCell="1" allowOverlap="1" wp14:anchorId="1EB04560" wp14:editId="3E9E280F">
                      <wp:simplePos x="0" y="0"/>
                      <wp:positionH relativeFrom="column">
                        <wp:posOffset>0</wp:posOffset>
                      </wp:positionH>
                      <wp:positionV relativeFrom="paragraph">
                        <wp:posOffset>0</wp:posOffset>
                      </wp:positionV>
                      <wp:extent cx="76200" cy="28575"/>
                      <wp:effectExtent l="19050" t="19050" r="19050" b="28575"/>
                      <wp:wrapNone/>
                      <wp:docPr id="10067" name="Text Box 5977">
                        <a:extLst xmlns:a="http://schemas.openxmlformats.org/drawingml/2006/main">
                          <a:ext uri="{FF2B5EF4-FFF2-40B4-BE49-F238E27FC236}">
                            <a16:creationId xmlns:a16="http://schemas.microsoft.com/office/drawing/2014/main" id="{00000000-0008-0000-0000-00005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695E6D" id="Text Box 5977" o:spid="_x0000_s1026" type="#_x0000_t202" style="position:absolute;margin-left:0;margin-top:0;width:6pt;height:2.25pt;z-index:2531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2224" behindDoc="0" locked="0" layoutInCell="1" allowOverlap="1" wp14:anchorId="6B6227A6" wp14:editId="54739F8E">
                      <wp:simplePos x="0" y="0"/>
                      <wp:positionH relativeFrom="column">
                        <wp:posOffset>0</wp:posOffset>
                      </wp:positionH>
                      <wp:positionV relativeFrom="paragraph">
                        <wp:posOffset>0</wp:posOffset>
                      </wp:positionV>
                      <wp:extent cx="76200" cy="28575"/>
                      <wp:effectExtent l="19050" t="19050" r="19050" b="28575"/>
                      <wp:wrapNone/>
                      <wp:docPr id="10068" name="Text Box 5976">
                        <a:extLst xmlns:a="http://schemas.openxmlformats.org/drawingml/2006/main">
                          <a:ext uri="{FF2B5EF4-FFF2-40B4-BE49-F238E27FC236}">
                            <a16:creationId xmlns:a16="http://schemas.microsoft.com/office/drawing/2014/main" id="{00000000-0008-0000-0000-00005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343BE" id="Text Box 5976" o:spid="_x0000_s1026" type="#_x0000_t202" style="position:absolute;margin-left:0;margin-top:0;width:6pt;height:2.25pt;z-index:2531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3248" behindDoc="0" locked="0" layoutInCell="1" allowOverlap="1" wp14:anchorId="2F97F8DA" wp14:editId="72BCEC84">
                      <wp:simplePos x="0" y="0"/>
                      <wp:positionH relativeFrom="column">
                        <wp:posOffset>0</wp:posOffset>
                      </wp:positionH>
                      <wp:positionV relativeFrom="paragraph">
                        <wp:posOffset>0</wp:posOffset>
                      </wp:positionV>
                      <wp:extent cx="76200" cy="28575"/>
                      <wp:effectExtent l="19050" t="19050" r="19050" b="28575"/>
                      <wp:wrapNone/>
                      <wp:docPr id="10069" name="Text Box 5975">
                        <a:extLst xmlns:a="http://schemas.openxmlformats.org/drawingml/2006/main">
                          <a:ext uri="{FF2B5EF4-FFF2-40B4-BE49-F238E27FC236}">
                            <a16:creationId xmlns:a16="http://schemas.microsoft.com/office/drawing/2014/main" id="{00000000-0008-0000-0000-00005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7BE26" id="Text Box 5975" o:spid="_x0000_s1026" type="#_x0000_t202" style="position:absolute;margin-left:0;margin-top:0;width:6pt;height:2.25pt;z-index:2531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4272" behindDoc="0" locked="0" layoutInCell="1" allowOverlap="1" wp14:anchorId="74328C3F" wp14:editId="54CA6D4D">
                      <wp:simplePos x="0" y="0"/>
                      <wp:positionH relativeFrom="column">
                        <wp:posOffset>0</wp:posOffset>
                      </wp:positionH>
                      <wp:positionV relativeFrom="paragraph">
                        <wp:posOffset>0</wp:posOffset>
                      </wp:positionV>
                      <wp:extent cx="76200" cy="28575"/>
                      <wp:effectExtent l="19050" t="19050" r="19050" b="28575"/>
                      <wp:wrapNone/>
                      <wp:docPr id="10070" name="Text Box 5974">
                        <a:extLst xmlns:a="http://schemas.openxmlformats.org/drawingml/2006/main">
                          <a:ext uri="{FF2B5EF4-FFF2-40B4-BE49-F238E27FC236}">
                            <a16:creationId xmlns:a16="http://schemas.microsoft.com/office/drawing/2014/main" id="{00000000-0008-0000-0000-00005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EC0EB" id="Text Box 5974" o:spid="_x0000_s1026" type="#_x0000_t202" style="position:absolute;margin-left:0;margin-top:0;width:6pt;height:2.25pt;z-index:2531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5296" behindDoc="0" locked="0" layoutInCell="1" allowOverlap="1" wp14:anchorId="523B50E9" wp14:editId="74D00BCB">
                      <wp:simplePos x="0" y="0"/>
                      <wp:positionH relativeFrom="column">
                        <wp:posOffset>0</wp:posOffset>
                      </wp:positionH>
                      <wp:positionV relativeFrom="paragraph">
                        <wp:posOffset>0</wp:posOffset>
                      </wp:positionV>
                      <wp:extent cx="76200" cy="28575"/>
                      <wp:effectExtent l="19050" t="19050" r="19050" b="28575"/>
                      <wp:wrapNone/>
                      <wp:docPr id="10071" name="Text Box 5973">
                        <a:extLst xmlns:a="http://schemas.openxmlformats.org/drawingml/2006/main">
                          <a:ext uri="{FF2B5EF4-FFF2-40B4-BE49-F238E27FC236}">
                            <a16:creationId xmlns:a16="http://schemas.microsoft.com/office/drawing/2014/main" id="{00000000-0008-0000-0000-00005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82668" id="Text Box 5973" o:spid="_x0000_s1026" type="#_x0000_t202" style="position:absolute;margin-left:0;margin-top:0;width:6pt;height:2.25pt;z-index:2531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6320" behindDoc="0" locked="0" layoutInCell="1" allowOverlap="1" wp14:anchorId="489BD695" wp14:editId="6C616F5E">
                      <wp:simplePos x="0" y="0"/>
                      <wp:positionH relativeFrom="column">
                        <wp:posOffset>0</wp:posOffset>
                      </wp:positionH>
                      <wp:positionV relativeFrom="paragraph">
                        <wp:posOffset>0</wp:posOffset>
                      </wp:positionV>
                      <wp:extent cx="76200" cy="28575"/>
                      <wp:effectExtent l="19050" t="19050" r="19050" b="28575"/>
                      <wp:wrapNone/>
                      <wp:docPr id="10072" name="Text Box 5972">
                        <a:extLst xmlns:a="http://schemas.openxmlformats.org/drawingml/2006/main">
                          <a:ext uri="{FF2B5EF4-FFF2-40B4-BE49-F238E27FC236}">
                            <a16:creationId xmlns:a16="http://schemas.microsoft.com/office/drawing/2014/main" id="{00000000-0008-0000-0000-00005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01C53" id="Text Box 5972" o:spid="_x0000_s1026" type="#_x0000_t202" style="position:absolute;margin-left:0;margin-top:0;width:6pt;height:2.25pt;z-index:2531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7344" behindDoc="0" locked="0" layoutInCell="1" allowOverlap="1" wp14:anchorId="1D83E71A" wp14:editId="70FA5677">
                      <wp:simplePos x="0" y="0"/>
                      <wp:positionH relativeFrom="column">
                        <wp:posOffset>0</wp:posOffset>
                      </wp:positionH>
                      <wp:positionV relativeFrom="paragraph">
                        <wp:posOffset>0</wp:posOffset>
                      </wp:positionV>
                      <wp:extent cx="76200" cy="28575"/>
                      <wp:effectExtent l="19050" t="19050" r="19050" b="28575"/>
                      <wp:wrapNone/>
                      <wp:docPr id="10073" name="Text Box 5971">
                        <a:extLst xmlns:a="http://schemas.openxmlformats.org/drawingml/2006/main">
                          <a:ext uri="{FF2B5EF4-FFF2-40B4-BE49-F238E27FC236}">
                            <a16:creationId xmlns:a16="http://schemas.microsoft.com/office/drawing/2014/main" id="{00000000-0008-0000-0000-00005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95E61" id="Text Box 5971" o:spid="_x0000_s1026" type="#_x0000_t202" style="position:absolute;margin-left:0;margin-top:0;width:6pt;height:2.25pt;z-index:2531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8368" behindDoc="0" locked="0" layoutInCell="1" allowOverlap="1" wp14:anchorId="6845832B" wp14:editId="4ED41408">
                      <wp:simplePos x="0" y="0"/>
                      <wp:positionH relativeFrom="column">
                        <wp:posOffset>0</wp:posOffset>
                      </wp:positionH>
                      <wp:positionV relativeFrom="paragraph">
                        <wp:posOffset>0</wp:posOffset>
                      </wp:positionV>
                      <wp:extent cx="76200" cy="28575"/>
                      <wp:effectExtent l="19050" t="19050" r="19050" b="28575"/>
                      <wp:wrapNone/>
                      <wp:docPr id="10074" name="Text Box 5970">
                        <a:extLst xmlns:a="http://schemas.openxmlformats.org/drawingml/2006/main">
                          <a:ext uri="{FF2B5EF4-FFF2-40B4-BE49-F238E27FC236}">
                            <a16:creationId xmlns:a16="http://schemas.microsoft.com/office/drawing/2014/main" id="{00000000-0008-0000-0000-00005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AC6B8" id="Text Box 5970" o:spid="_x0000_s1026" type="#_x0000_t202" style="position:absolute;margin-left:0;margin-top:0;width:6pt;height:2.25pt;z-index:2531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79392" behindDoc="0" locked="0" layoutInCell="1" allowOverlap="1" wp14:anchorId="4DC607B3" wp14:editId="39115A0A">
                      <wp:simplePos x="0" y="0"/>
                      <wp:positionH relativeFrom="column">
                        <wp:posOffset>0</wp:posOffset>
                      </wp:positionH>
                      <wp:positionV relativeFrom="paragraph">
                        <wp:posOffset>0</wp:posOffset>
                      </wp:positionV>
                      <wp:extent cx="76200" cy="28575"/>
                      <wp:effectExtent l="19050" t="19050" r="19050" b="28575"/>
                      <wp:wrapNone/>
                      <wp:docPr id="10075" name="Text Box 5969">
                        <a:extLst xmlns:a="http://schemas.openxmlformats.org/drawingml/2006/main">
                          <a:ext uri="{FF2B5EF4-FFF2-40B4-BE49-F238E27FC236}">
                            <a16:creationId xmlns:a16="http://schemas.microsoft.com/office/drawing/2014/main" id="{00000000-0008-0000-0000-00005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E3A92" id="Text Box 5969" o:spid="_x0000_s1026" type="#_x0000_t202" style="position:absolute;margin-left:0;margin-top:0;width:6pt;height:2.25pt;z-index:2531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0416" behindDoc="0" locked="0" layoutInCell="1" allowOverlap="1" wp14:anchorId="41223A44" wp14:editId="69B7F105">
                      <wp:simplePos x="0" y="0"/>
                      <wp:positionH relativeFrom="column">
                        <wp:posOffset>0</wp:posOffset>
                      </wp:positionH>
                      <wp:positionV relativeFrom="paragraph">
                        <wp:posOffset>0</wp:posOffset>
                      </wp:positionV>
                      <wp:extent cx="76200" cy="28575"/>
                      <wp:effectExtent l="19050" t="19050" r="19050" b="28575"/>
                      <wp:wrapNone/>
                      <wp:docPr id="10076" name="Text Box 5968">
                        <a:extLst xmlns:a="http://schemas.openxmlformats.org/drawingml/2006/main">
                          <a:ext uri="{FF2B5EF4-FFF2-40B4-BE49-F238E27FC236}">
                            <a16:creationId xmlns:a16="http://schemas.microsoft.com/office/drawing/2014/main" id="{00000000-0008-0000-0000-00005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23DBE" id="Text Box 5968" o:spid="_x0000_s1026" type="#_x0000_t202" style="position:absolute;margin-left:0;margin-top:0;width:6pt;height:2.25pt;z-index:2531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1440" behindDoc="0" locked="0" layoutInCell="1" allowOverlap="1" wp14:anchorId="59220D2E" wp14:editId="50A64048">
                      <wp:simplePos x="0" y="0"/>
                      <wp:positionH relativeFrom="column">
                        <wp:posOffset>0</wp:posOffset>
                      </wp:positionH>
                      <wp:positionV relativeFrom="paragraph">
                        <wp:posOffset>0</wp:posOffset>
                      </wp:positionV>
                      <wp:extent cx="76200" cy="28575"/>
                      <wp:effectExtent l="19050" t="19050" r="19050" b="28575"/>
                      <wp:wrapNone/>
                      <wp:docPr id="10077" name="Text Box 5967">
                        <a:extLst xmlns:a="http://schemas.openxmlformats.org/drawingml/2006/main">
                          <a:ext uri="{FF2B5EF4-FFF2-40B4-BE49-F238E27FC236}">
                            <a16:creationId xmlns:a16="http://schemas.microsoft.com/office/drawing/2014/main" id="{00000000-0008-0000-0000-00005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C4748" id="Text Box 5967" o:spid="_x0000_s1026" type="#_x0000_t202" style="position:absolute;margin-left:0;margin-top:0;width:6pt;height:2.25pt;z-index:2531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2464" behindDoc="0" locked="0" layoutInCell="1" allowOverlap="1" wp14:anchorId="0A608CAF" wp14:editId="14FCE07A">
                      <wp:simplePos x="0" y="0"/>
                      <wp:positionH relativeFrom="column">
                        <wp:posOffset>0</wp:posOffset>
                      </wp:positionH>
                      <wp:positionV relativeFrom="paragraph">
                        <wp:posOffset>0</wp:posOffset>
                      </wp:positionV>
                      <wp:extent cx="76200" cy="28575"/>
                      <wp:effectExtent l="19050" t="19050" r="19050" b="28575"/>
                      <wp:wrapNone/>
                      <wp:docPr id="10078" name="Text Box 5966">
                        <a:extLst xmlns:a="http://schemas.openxmlformats.org/drawingml/2006/main">
                          <a:ext uri="{FF2B5EF4-FFF2-40B4-BE49-F238E27FC236}">
                            <a16:creationId xmlns:a16="http://schemas.microsoft.com/office/drawing/2014/main" id="{00000000-0008-0000-0000-00005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0D01C" id="Text Box 5966" o:spid="_x0000_s1026" type="#_x0000_t202" style="position:absolute;margin-left:0;margin-top:0;width:6pt;height:2.25pt;z-index:2531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3488" behindDoc="0" locked="0" layoutInCell="1" allowOverlap="1" wp14:anchorId="3501C96D" wp14:editId="443C6563">
                      <wp:simplePos x="0" y="0"/>
                      <wp:positionH relativeFrom="column">
                        <wp:posOffset>0</wp:posOffset>
                      </wp:positionH>
                      <wp:positionV relativeFrom="paragraph">
                        <wp:posOffset>0</wp:posOffset>
                      </wp:positionV>
                      <wp:extent cx="76200" cy="28575"/>
                      <wp:effectExtent l="19050" t="19050" r="19050" b="28575"/>
                      <wp:wrapNone/>
                      <wp:docPr id="10079" name="Text Box 5965">
                        <a:extLst xmlns:a="http://schemas.openxmlformats.org/drawingml/2006/main">
                          <a:ext uri="{FF2B5EF4-FFF2-40B4-BE49-F238E27FC236}">
                            <a16:creationId xmlns:a16="http://schemas.microsoft.com/office/drawing/2014/main" id="{00000000-0008-0000-0000-00005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64A3F" id="Text Box 5965" o:spid="_x0000_s1026" type="#_x0000_t202" style="position:absolute;margin-left:0;margin-top:0;width:6pt;height:2.25pt;z-index:2531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4512" behindDoc="0" locked="0" layoutInCell="1" allowOverlap="1" wp14:anchorId="209928C0" wp14:editId="5C0A623A">
                      <wp:simplePos x="0" y="0"/>
                      <wp:positionH relativeFrom="column">
                        <wp:posOffset>0</wp:posOffset>
                      </wp:positionH>
                      <wp:positionV relativeFrom="paragraph">
                        <wp:posOffset>0</wp:posOffset>
                      </wp:positionV>
                      <wp:extent cx="76200" cy="28575"/>
                      <wp:effectExtent l="19050" t="19050" r="19050" b="28575"/>
                      <wp:wrapNone/>
                      <wp:docPr id="10080" name="Text Box 5964">
                        <a:extLst xmlns:a="http://schemas.openxmlformats.org/drawingml/2006/main">
                          <a:ext uri="{FF2B5EF4-FFF2-40B4-BE49-F238E27FC236}">
                            <a16:creationId xmlns:a16="http://schemas.microsoft.com/office/drawing/2014/main" id="{00000000-0008-0000-0000-00006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76229" id="Text Box 5964" o:spid="_x0000_s1026" type="#_x0000_t202" style="position:absolute;margin-left:0;margin-top:0;width:6pt;height:2.25pt;z-index:2531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5536" behindDoc="0" locked="0" layoutInCell="1" allowOverlap="1" wp14:anchorId="2EBD1289" wp14:editId="15672E0E">
                      <wp:simplePos x="0" y="0"/>
                      <wp:positionH relativeFrom="column">
                        <wp:posOffset>0</wp:posOffset>
                      </wp:positionH>
                      <wp:positionV relativeFrom="paragraph">
                        <wp:posOffset>0</wp:posOffset>
                      </wp:positionV>
                      <wp:extent cx="76200" cy="28575"/>
                      <wp:effectExtent l="19050" t="19050" r="19050" b="28575"/>
                      <wp:wrapNone/>
                      <wp:docPr id="10081" name="Text Box 5963">
                        <a:extLst xmlns:a="http://schemas.openxmlformats.org/drawingml/2006/main">
                          <a:ext uri="{FF2B5EF4-FFF2-40B4-BE49-F238E27FC236}">
                            <a16:creationId xmlns:a16="http://schemas.microsoft.com/office/drawing/2014/main" id="{00000000-0008-0000-0000-00006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513F3" id="Text Box 5963" o:spid="_x0000_s1026" type="#_x0000_t202" style="position:absolute;margin-left:0;margin-top:0;width:6pt;height:2.25pt;z-index:2531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6560" behindDoc="0" locked="0" layoutInCell="1" allowOverlap="1" wp14:anchorId="267CE1DF" wp14:editId="325E808A">
                      <wp:simplePos x="0" y="0"/>
                      <wp:positionH relativeFrom="column">
                        <wp:posOffset>0</wp:posOffset>
                      </wp:positionH>
                      <wp:positionV relativeFrom="paragraph">
                        <wp:posOffset>0</wp:posOffset>
                      </wp:positionV>
                      <wp:extent cx="76200" cy="28575"/>
                      <wp:effectExtent l="19050" t="19050" r="19050" b="28575"/>
                      <wp:wrapNone/>
                      <wp:docPr id="10082" name="Text Box 5962">
                        <a:extLst xmlns:a="http://schemas.openxmlformats.org/drawingml/2006/main">
                          <a:ext uri="{FF2B5EF4-FFF2-40B4-BE49-F238E27FC236}">
                            <a16:creationId xmlns:a16="http://schemas.microsoft.com/office/drawing/2014/main" id="{00000000-0008-0000-0000-00006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B2FC4" id="Text Box 5962" o:spid="_x0000_s1026" type="#_x0000_t202" style="position:absolute;margin-left:0;margin-top:0;width:6pt;height:2.25pt;z-index:2531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7584" behindDoc="0" locked="0" layoutInCell="1" allowOverlap="1" wp14:anchorId="1FF1E229" wp14:editId="6E760379">
                      <wp:simplePos x="0" y="0"/>
                      <wp:positionH relativeFrom="column">
                        <wp:posOffset>0</wp:posOffset>
                      </wp:positionH>
                      <wp:positionV relativeFrom="paragraph">
                        <wp:posOffset>0</wp:posOffset>
                      </wp:positionV>
                      <wp:extent cx="76200" cy="28575"/>
                      <wp:effectExtent l="19050" t="19050" r="19050" b="28575"/>
                      <wp:wrapNone/>
                      <wp:docPr id="10083" name="Text Box 5961">
                        <a:extLst xmlns:a="http://schemas.openxmlformats.org/drawingml/2006/main">
                          <a:ext uri="{FF2B5EF4-FFF2-40B4-BE49-F238E27FC236}">
                            <a16:creationId xmlns:a16="http://schemas.microsoft.com/office/drawing/2014/main" id="{00000000-0008-0000-0000-00006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D56A2" id="Text Box 5961" o:spid="_x0000_s1026" type="#_x0000_t202" style="position:absolute;margin-left:0;margin-top:0;width:6pt;height:2.25pt;z-index:2531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8608" behindDoc="0" locked="0" layoutInCell="1" allowOverlap="1" wp14:anchorId="1D7DF093" wp14:editId="407034E4">
                      <wp:simplePos x="0" y="0"/>
                      <wp:positionH relativeFrom="column">
                        <wp:posOffset>0</wp:posOffset>
                      </wp:positionH>
                      <wp:positionV relativeFrom="paragraph">
                        <wp:posOffset>0</wp:posOffset>
                      </wp:positionV>
                      <wp:extent cx="76200" cy="28575"/>
                      <wp:effectExtent l="19050" t="19050" r="19050" b="28575"/>
                      <wp:wrapNone/>
                      <wp:docPr id="10084" name="Text Box 5960">
                        <a:extLst xmlns:a="http://schemas.openxmlformats.org/drawingml/2006/main">
                          <a:ext uri="{FF2B5EF4-FFF2-40B4-BE49-F238E27FC236}">
                            <a16:creationId xmlns:a16="http://schemas.microsoft.com/office/drawing/2014/main" id="{00000000-0008-0000-0000-00006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727429" id="Text Box 5960" o:spid="_x0000_s1026" type="#_x0000_t202" style="position:absolute;margin-left:0;margin-top:0;width:6pt;height:2.25pt;z-index:2531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89632" behindDoc="0" locked="0" layoutInCell="1" allowOverlap="1" wp14:anchorId="0382FB4B" wp14:editId="2BA9D317">
                      <wp:simplePos x="0" y="0"/>
                      <wp:positionH relativeFrom="column">
                        <wp:posOffset>0</wp:posOffset>
                      </wp:positionH>
                      <wp:positionV relativeFrom="paragraph">
                        <wp:posOffset>0</wp:posOffset>
                      </wp:positionV>
                      <wp:extent cx="76200" cy="28575"/>
                      <wp:effectExtent l="19050" t="19050" r="19050" b="28575"/>
                      <wp:wrapNone/>
                      <wp:docPr id="10085" name="Text Box 5959">
                        <a:extLst xmlns:a="http://schemas.openxmlformats.org/drawingml/2006/main">
                          <a:ext uri="{FF2B5EF4-FFF2-40B4-BE49-F238E27FC236}">
                            <a16:creationId xmlns:a16="http://schemas.microsoft.com/office/drawing/2014/main" id="{00000000-0008-0000-0000-00006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B097B" id="Text Box 5959" o:spid="_x0000_s1026" type="#_x0000_t202" style="position:absolute;margin-left:0;margin-top:0;width:6pt;height:2.25pt;z-index:2531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0656" behindDoc="0" locked="0" layoutInCell="1" allowOverlap="1" wp14:anchorId="52EF0F16" wp14:editId="2D13DF0A">
                      <wp:simplePos x="0" y="0"/>
                      <wp:positionH relativeFrom="column">
                        <wp:posOffset>0</wp:posOffset>
                      </wp:positionH>
                      <wp:positionV relativeFrom="paragraph">
                        <wp:posOffset>0</wp:posOffset>
                      </wp:positionV>
                      <wp:extent cx="76200" cy="28575"/>
                      <wp:effectExtent l="19050" t="19050" r="19050" b="28575"/>
                      <wp:wrapNone/>
                      <wp:docPr id="10086" name="Text Box 5958">
                        <a:extLst xmlns:a="http://schemas.openxmlformats.org/drawingml/2006/main">
                          <a:ext uri="{FF2B5EF4-FFF2-40B4-BE49-F238E27FC236}">
                            <a16:creationId xmlns:a16="http://schemas.microsoft.com/office/drawing/2014/main" id="{00000000-0008-0000-0000-00006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26980" id="Text Box 5958" o:spid="_x0000_s1026" type="#_x0000_t202" style="position:absolute;margin-left:0;margin-top:0;width:6pt;height:2.25pt;z-index:2531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1680" behindDoc="0" locked="0" layoutInCell="1" allowOverlap="1" wp14:anchorId="3822AA97" wp14:editId="6E60599F">
                      <wp:simplePos x="0" y="0"/>
                      <wp:positionH relativeFrom="column">
                        <wp:posOffset>0</wp:posOffset>
                      </wp:positionH>
                      <wp:positionV relativeFrom="paragraph">
                        <wp:posOffset>0</wp:posOffset>
                      </wp:positionV>
                      <wp:extent cx="76200" cy="28575"/>
                      <wp:effectExtent l="19050" t="19050" r="19050" b="28575"/>
                      <wp:wrapNone/>
                      <wp:docPr id="10087" name="Text Box 5957">
                        <a:extLst xmlns:a="http://schemas.openxmlformats.org/drawingml/2006/main">
                          <a:ext uri="{FF2B5EF4-FFF2-40B4-BE49-F238E27FC236}">
                            <a16:creationId xmlns:a16="http://schemas.microsoft.com/office/drawing/2014/main" id="{00000000-0008-0000-0000-00006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6C50D" id="Text Box 5957" o:spid="_x0000_s1026" type="#_x0000_t202" style="position:absolute;margin-left:0;margin-top:0;width:6pt;height:2.25pt;z-index:2531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2704" behindDoc="0" locked="0" layoutInCell="1" allowOverlap="1" wp14:anchorId="24F73667" wp14:editId="015B248C">
                      <wp:simplePos x="0" y="0"/>
                      <wp:positionH relativeFrom="column">
                        <wp:posOffset>0</wp:posOffset>
                      </wp:positionH>
                      <wp:positionV relativeFrom="paragraph">
                        <wp:posOffset>0</wp:posOffset>
                      </wp:positionV>
                      <wp:extent cx="76200" cy="28575"/>
                      <wp:effectExtent l="19050" t="19050" r="19050" b="28575"/>
                      <wp:wrapNone/>
                      <wp:docPr id="10088" name="Text Box 5956">
                        <a:extLst xmlns:a="http://schemas.openxmlformats.org/drawingml/2006/main">
                          <a:ext uri="{FF2B5EF4-FFF2-40B4-BE49-F238E27FC236}">
                            <a16:creationId xmlns:a16="http://schemas.microsoft.com/office/drawing/2014/main" id="{00000000-0008-0000-0000-00006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ACE78" id="Text Box 5956" o:spid="_x0000_s1026" type="#_x0000_t202" style="position:absolute;margin-left:0;margin-top:0;width:6pt;height:2.25pt;z-index:2531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3728" behindDoc="0" locked="0" layoutInCell="1" allowOverlap="1" wp14:anchorId="3AEED533" wp14:editId="2095C509">
                      <wp:simplePos x="0" y="0"/>
                      <wp:positionH relativeFrom="column">
                        <wp:posOffset>0</wp:posOffset>
                      </wp:positionH>
                      <wp:positionV relativeFrom="paragraph">
                        <wp:posOffset>0</wp:posOffset>
                      </wp:positionV>
                      <wp:extent cx="76200" cy="28575"/>
                      <wp:effectExtent l="19050" t="19050" r="19050" b="28575"/>
                      <wp:wrapNone/>
                      <wp:docPr id="10089" name="Text Box 5955">
                        <a:extLst xmlns:a="http://schemas.openxmlformats.org/drawingml/2006/main">
                          <a:ext uri="{FF2B5EF4-FFF2-40B4-BE49-F238E27FC236}">
                            <a16:creationId xmlns:a16="http://schemas.microsoft.com/office/drawing/2014/main" id="{00000000-0008-0000-0000-00006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B5DE3" id="Text Box 5955" o:spid="_x0000_s1026" type="#_x0000_t202" style="position:absolute;margin-left:0;margin-top:0;width:6pt;height:2.25pt;z-index:2531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4752" behindDoc="0" locked="0" layoutInCell="1" allowOverlap="1" wp14:anchorId="7775DFD0" wp14:editId="2CB4AA43">
                      <wp:simplePos x="0" y="0"/>
                      <wp:positionH relativeFrom="column">
                        <wp:posOffset>0</wp:posOffset>
                      </wp:positionH>
                      <wp:positionV relativeFrom="paragraph">
                        <wp:posOffset>0</wp:posOffset>
                      </wp:positionV>
                      <wp:extent cx="76200" cy="28575"/>
                      <wp:effectExtent l="19050" t="19050" r="19050" b="28575"/>
                      <wp:wrapNone/>
                      <wp:docPr id="10090" name="Text Box 5954">
                        <a:extLst xmlns:a="http://schemas.openxmlformats.org/drawingml/2006/main">
                          <a:ext uri="{FF2B5EF4-FFF2-40B4-BE49-F238E27FC236}">
                            <a16:creationId xmlns:a16="http://schemas.microsoft.com/office/drawing/2014/main" id="{00000000-0008-0000-0000-00006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26E1E" id="Text Box 5954" o:spid="_x0000_s1026" type="#_x0000_t202" style="position:absolute;margin-left:0;margin-top:0;width:6pt;height:2.25pt;z-index:2531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5776" behindDoc="0" locked="0" layoutInCell="1" allowOverlap="1" wp14:anchorId="00182A0C" wp14:editId="29F48FF7">
                      <wp:simplePos x="0" y="0"/>
                      <wp:positionH relativeFrom="column">
                        <wp:posOffset>0</wp:posOffset>
                      </wp:positionH>
                      <wp:positionV relativeFrom="paragraph">
                        <wp:posOffset>0</wp:posOffset>
                      </wp:positionV>
                      <wp:extent cx="76200" cy="28575"/>
                      <wp:effectExtent l="19050" t="19050" r="19050" b="28575"/>
                      <wp:wrapNone/>
                      <wp:docPr id="10091" name="Text Box 5953">
                        <a:extLst xmlns:a="http://schemas.openxmlformats.org/drawingml/2006/main">
                          <a:ext uri="{FF2B5EF4-FFF2-40B4-BE49-F238E27FC236}">
                            <a16:creationId xmlns:a16="http://schemas.microsoft.com/office/drawing/2014/main" id="{00000000-0008-0000-0000-00006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E51AE" id="Text Box 5953" o:spid="_x0000_s1026" type="#_x0000_t202" style="position:absolute;margin-left:0;margin-top:0;width:6pt;height:2.25pt;z-index:2531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6800" behindDoc="0" locked="0" layoutInCell="1" allowOverlap="1" wp14:anchorId="3A11CF06" wp14:editId="2643BABB">
                      <wp:simplePos x="0" y="0"/>
                      <wp:positionH relativeFrom="column">
                        <wp:posOffset>0</wp:posOffset>
                      </wp:positionH>
                      <wp:positionV relativeFrom="paragraph">
                        <wp:posOffset>0</wp:posOffset>
                      </wp:positionV>
                      <wp:extent cx="76200" cy="28575"/>
                      <wp:effectExtent l="19050" t="19050" r="19050" b="28575"/>
                      <wp:wrapNone/>
                      <wp:docPr id="10092" name="Text Box 5952">
                        <a:extLst xmlns:a="http://schemas.openxmlformats.org/drawingml/2006/main">
                          <a:ext uri="{FF2B5EF4-FFF2-40B4-BE49-F238E27FC236}">
                            <a16:creationId xmlns:a16="http://schemas.microsoft.com/office/drawing/2014/main" id="{00000000-0008-0000-0000-00006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BA297" id="Text Box 5952" o:spid="_x0000_s1026" type="#_x0000_t202" style="position:absolute;margin-left:0;margin-top:0;width:6pt;height:2.25pt;z-index:2531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7824" behindDoc="0" locked="0" layoutInCell="1" allowOverlap="1" wp14:anchorId="583FE9A7" wp14:editId="0F5F586A">
                      <wp:simplePos x="0" y="0"/>
                      <wp:positionH relativeFrom="column">
                        <wp:posOffset>0</wp:posOffset>
                      </wp:positionH>
                      <wp:positionV relativeFrom="paragraph">
                        <wp:posOffset>0</wp:posOffset>
                      </wp:positionV>
                      <wp:extent cx="76200" cy="28575"/>
                      <wp:effectExtent l="19050" t="19050" r="19050" b="28575"/>
                      <wp:wrapNone/>
                      <wp:docPr id="10093" name="Text Box 5951">
                        <a:extLst xmlns:a="http://schemas.openxmlformats.org/drawingml/2006/main">
                          <a:ext uri="{FF2B5EF4-FFF2-40B4-BE49-F238E27FC236}">
                            <a16:creationId xmlns:a16="http://schemas.microsoft.com/office/drawing/2014/main" id="{00000000-0008-0000-0000-00006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5AE76" id="Text Box 5951" o:spid="_x0000_s1026" type="#_x0000_t202" style="position:absolute;margin-left:0;margin-top:0;width:6pt;height:2.25pt;z-index:2531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8848" behindDoc="0" locked="0" layoutInCell="1" allowOverlap="1" wp14:anchorId="26F3964B" wp14:editId="57CF8661">
                      <wp:simplePos x="0" y="0"/>
                      <wp:positionH relativeFrom="column">
                        <wp:posOffset>0</wp:posOffset>
                      </wp:positionH>
                      <wp:positionV relativeFrom="paragraph">
                        <wp:posOffset>0</wp:posOffset>
                      </wp:positionV>
                      <wp:extent cx="76200" cy="28575"/>
                      <wp:effectExtent l="19050" t="19050" r="19050" b="28575"/>
                      <wp:wrapNone/>
                      <wp:docPr id="10094" name="Text Box 5950">
                        <a:extLst xmlns:a="http://schemas.openxmlformats.org/drawingml/2006/main">
                          <a:ext uri="{FF2B5EF4-FFF2-40B4-BE49-F238E27FC236}">
                            <a16:creationId xmlns:a16="http://schemas.microsoft.com/office/drawing/2014/main" id="{00000000-0008-0000-0000-00006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1A45E" id="Text Box 5950" o:spid="_x0000_s1026" type="#_x0000_t202" style="position:absolute;margin-left:0;margin-top:0;width:6pt;height:2.25pt;z-index:2531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199872" behindDoc="0" locked="0" layoutInCell="1" allowOverlap="1" wp14:anchorId="69D980ED" wp14:editId="4F630B58">
                      <wp:simplePos x="0" y="0"/>
                      <wp:positionH relativeFrom="column">
                        <wp:posOffset>0</wp:posOffset>
                      </wp:positionH>
                      <wp:positionV relativeFrom="paragraph">
                        <wp:posOffset>0</wp:posOffset>
                      </wp:positionV>
                      <wp:extent cx="76200" cy="28575"/>
                      <wp:effectExtent l="19050" t="19050" r="19050" b="28575"/>
                      <wp:wrapNone/>
                      <wp:docPr id="10095" name="Text Box 5949">
                        <a:extLst xmlns:a="http://schemas.openxmlformats.org/drawingml/2006/main">
                          <a:ext uri="{FF2B5EF4-FFF2-40B4-BE49-F238E27FC236}">
                            <a16:creationId xmlns:a16="http://schemas.microsoft.com/office/drawing/2014/main" id="{00000000-0008-0000-0000-00006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120B2" id="Text Box 5949" o:spid="_x0000_s1026" type="#_x0000_t202" style="position:absolute;margin-left:0;margin-top:0;width:6pt;height:2.25pt;z-index:2531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0896" behindDoc="0" locked="0" layoutInCell="1" allowOverlap="1" wp14:anchorId="58340174" wp14:editId="25B717DF">
                      <wp:simplePos x="0" y="0"/>
                      <wp:positionH relativeFrom="column">
                        <wp:posOffset>0</wp:posOffset>
                      </wp:positionH>
                      <wp:positionV relativeFrom="paragraph">
                        <wp:posOffset>0</wp:posOffset>
                      </wp:positionV>
                      <wp:extent cx="76200" cy="28575"/>
                      <wp:effectExtent l="19050" t="19050" r="19050" b="28575"/>
                      <wp:wrapNone/>
                      <wp:docPr id="10096" name="Text Box 5948">
                        <a:extLst xmlns:a="http://schemas.openxmlformats.org/drawingml/2006/main">
                          <a:ext uri="{FF2B5EF4-FFF2-40B4-BE49-F238E27FC236}">
                            <a16:creationId xmlns:a16="http://schemas.microsoft.com/office/drawing/2014/main" id="{00000000-0008-0000-0000-00007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8AF27" id="Text Box 5948" o:spid="_x0000_s1026" type="#_x0000_t202" style="position:absolute;margin-left:0;margin-top:0;width:6pt;height:2.25pt;z-index:2532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1920" behindDoc="0" locked="0" layoutInCell="1" allowOverlap="1" wp14:anchorId="5E28948F" wp14:editId="7C1B84E0">
                      <wp:simplePos x="0" y="0"/>
                      <wp:positionH relativeFrom="column">
                        <wp:posOffset>0</wp:posOffset>
                      </wp:positionH>
                      <wp:positionV relativeFrom="paragraph">
                        <wp:posOffset>0</wp:posOffset>
                      </wp:positionV>
                      <wp:extent cx="76200" cy="28575"/>
                      <wp:effectExtent l="19050" t="19050" r="19050" b="28575"/>
                      <wp:wrapNone/>
                      <wp:docPr id="10097" name="Text Box 5947">
                        <a:extLst xmlns:a="http://schemas.openxmlformats.org/drawingml/2006/main">
                          <a:ext uri="{FF2B5EF4-FFF2-40B4-BE49-F238E27FC236}">
                            <a16:creationId xmlns:a16="http://schemas.microsoft.com/office/drawing/2014/main" id="{00000000-0008-0000-0000-00007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B2C2B" id="Text Box 5947" o:spid="_x0000_s1026" type="#_x0000_t202" style="position:absolute;margin-left:0;margin-top:0;width:6pt;height:2.25pt;z-index:2532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2944" behindDoc="0" locked="0" layoutInCell="1" allowOverlap="1" wp14:anchorId="55D80E7C" wp14:editId="46C56E6D">
                      <wp:simplePos x="0" y="0"/>
                      <wp:positionH relativeFrom="column">
                        <wp:posOffset>0</wp:posOffset>
                      </wp:positionH>
                      <wp:positionV relativeFrom="paragraph">
                        <wp:posOffset>0</wp:posOffset>
                      </wp:positionV>
                      <wp:extent cx="76200" cy="28575"/>
                      <wp:effectExtent l="19050" t="19050" r="19050" b="28575"/>
                      <wp:wrapNone/>
                      <wp:docPr id="10098" name="Text Box 5946">
                        <a:extLst xmlns:a="http://schemas.openxmlformats.org/drawingml/2006/main">
                          <a:ext uri="{FF2B5EF4-FFF2-40B4-BE49-F238E27FC236}">
                            <a16:creationId xmlns:a16="http://schemas.microsoft.com/office/drawing/2014/main" id="{00000000-0008-0000-0000-00007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5C740" id="Text Box 5946" o:spid="_x0000_s1026" type="#_x0000_t202" style="position:absolute;margin-left:0;margin-top:0;width:6pt;height:2.25pt;z-index:2532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3968" behindDoc="0" locked="0" layoutInCell="1" allowOverlap="1" wp14:anchorId="5CB09166" wp14:editId="1F2A188D">
                      <wp:simplePos x="0" y="0"/>
                      <wp:positionH relativeFrom="column">
                        <wp:posOffset>0</wp:posOffset>
                      </wp:positionH>
                      <wp:positionV relativeFrom="paragraph">
                        <wp:posOffset>0</wp:posOffset>
                      </wp:positionV>
                      <wp:extent cx="76200" cy="28575"/>
                      <wp:effectExtent l="19050" t="19050" r="19050" b="28575"/>
                      <wp:wrapNone/>
                      <wp:docPr id="10099" name="Text Box 5945">
                        <a:extLst xmlns:a="http://schemas.openxmlformats.org/drawingml/2006/main">
                          <a:ext uri="{FF2B5EF4-FFF2-40B4-BE49-F238E27FC236}">
                            <a16:creationId xmlns:a16="http://schemas.microsoft.com/office/drawing/2014/main" id="{00000000-0008-0000-0000-00007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F17D8" id="Text Box 5945" o:spid="_x0000_s1026" type="#_x0000_t202" style="position:absolute;margin-left:0;margin-top:0;width:6pt;height:2.25pt;z-index:2532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4992" behindDoc="0" locked="0" layoutInCell="1" allowOverlap="1" wp14:anchorId="7CC6D489" wp14:editId="2CFCA19B">
                      <wp:simplePos x="0" y="0"/>
                      <wp:positionH relativeFrom="column">
                        <wp:posOffset>0</wp:posOffset>
                      </wp:positionH>
                      <wp:positionV relativeFrom="paragraph">
                        <wp:posOffset>0</wp:posOffset>
                      </wp:positionV>
                      <wp:extent cx="76200" cy="28575"/>
                      <wp:effectExtent l="19050" t="19050" r="19050" b="28575"/>
                      <wp:wrapNone/>
                      <wp:docPr id="10100" name="Text Box 5944">
                        <a:extLst xmlns:a="http://schemas.openxmlformats.org/drawingml/2006/main">
                          <a:ext uri="{FF2B5EF4-FFF2-40B4-BE49-F238E27FC236}">
                            <a16:creationId xmlns:a16="http://schemas.microsoft.com/office/drawing/2014/main" id="{00000000-0008-0000-0000-00007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66646" id="Text Box 5944" o:spid="_x0000_s1026" type="#_x0000_t202" style="position:absolute;margin-left:0;margin-top:0;width:6pt;height:2.25pt;z-index:2532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6016" behindDoc="0" locked="0" layoutInCell="1" allowOverlap="1" wp14:anchorId="72D48DD8" wp14:editId="72D07C9D">
                      <wp:simplePos x="0" y="0"/>
                      <wp:positionH relativeFrom="column">
                        <wp:posOffset>0</wp:posOffset>
                      </wp:positionH>
                      <wp:positionV relativeFrom="paragraph">
                        <wp:posOffset>0</wp:posOffset>
                      </wp:positionV>
                      <wp:extent cx="76200" cy="28575"/>
                      <wp:effectExtent l="19050" t="19050" r="19050" b="28575"/>
                      <wp:wrapNone/>
                      <wp:docPr id="10101" name="Text Box 5943">
                        <a:extLst xmlns:a="http://schemas.openxmlformats.org/drawingml/2006/main">
                          <a:ext uri="{FF2B5EF4-FFF2-40B4-BE49-F238E27FC236}">
                            <a16:creationId xmlns:a16="http://schemas.microsoft.com/office/drawing/2014/main" id="{00000000-0008-0000-0000-00007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C1334" id="Text Box 5943" o:spid="_x0000_s1026" type="#_x0000_t202" style="position:absolute;margin-left:0;margin-top:0;width:6pt;height:2.25pt;z-index:2532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7040" behindDoc="0" locked="0" layoutInCell="1" allowOverlap="1" wp14:anchorId="5F527DE5" wp14:editId="434993E9">
                      <wp:simplePos x="0" y="0"/>
                      <wp:positionH relativeFrom="column">
                        <wp:posOffset>0</wp:posOffset>
                      </wp:positionH>
                      <wp:positionV relativeFrom="paragraph">
                        <wp:posOffset>0</wp:posOffset>
                      </wp:positionV>
                      <wp:extent cx="76200" cy="28575"/>
                      <wp:effectExtent l="19050" t="19050" r="19050" b="28575"/>
                      <wp:wrapNone/>
                      <wp:docPr id="10102" name="Text Box 5942">
                        <a:extLst xmlns:a="http://schemas.openxmlformats.org/drawingml/2006/main">
                          <a:ext uri="{FF2B5EF4-FFF2-40B4-BE49-F238E27FC236}">
                            <a16:creationId xmlns:a16="http://schemas.microsoft.com/office/drawing/2014/main" id="{00000000-0008-0000-0000-00007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D90F8" id="Text Box 5942" o:spid="_x0000_s1026" type="#_x0000_t202" style="position:absolute;margin-left:0;margin-top:0;width:6pt;height:2.25pt;z-index:2532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8064" behindDoc="0" locked="0" layoutInCell="1" allowOverlap="1" wp14:anchorId="7AB49FB7" wp14:editId="78BC3BAA">
                      <wp:simplePos x="0" y="0"/>
                      <wp:positionH relativeFrom="column">
                        <wp:posOffset>0</wp:posOffset>
                      </wp:positionH>
                      <wp:positionV relativeFrom="paragraph">
                        <wp:posOffset>0</wp:posOffset>
                      </wp:positionV>
                      <wp:extent cx="76200" cy="28575"/>
                      <wp:effectExtent l="19050" t="19050" r="19050" b="28575"/>
                      <wp:wrapNone/>
                      <wp:docPr id="10103" name="Text Box 5941">
                        <a:extLst xmlns:a="http://schemas.openxmlformats.org/drawingml/2006/main">
                          <a:ext uri="{FF2B5EF4-FFF2-40B4-BE49-F238E27FC236}">
                            <a16:creationId xmlns:a16="http://schemas.microsoft.com/office/drawing/2014/main" id="{00000000-0008-0000-0000-00007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FDA946" id="Text Box 5941" o:spid="_x0000_s1026" type="#_x0000_t202" style="position:absolute;margin-left:0;margin-top:0;width:6pt;height:2.25pt;z-index:2532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09088" behindDoc="0" locked="0" layoutInCell="1" allowOverlap="1" wp14:anchorId="7E603466" wp14:editId="6849E9C8">
                      <wp:simplePos x="0" y="0"/>
                      <wp:positionH relativeFrom="column">
                        <wp:posOffset>0</wp:posOffset>
                      </wp:positionH>
                      <wp:positionV relativeFrom="paragraph">
                        <wp:posOffset>0</wp:posOffset>
                      </wp:positionV>
                      <wp:extent cx="76200" cy="28575"/>
                      <wp:effectExtent l="19050" t="19050" r="19050" b="28575"/>
                      <wp:wrapNone/>
                      <wp:docPr id="10104" name="Text Box 5940">
                        <a:extLst xmlns:a="http://schemas.openxmlformats.org/drawingml/2006/main">
                          <a:ext uri="{FF2B5EF4-FFF2-40B4-BE49-F238E27FC236}">
                            <a16:creationId xmlns:a16="http://schemas.microsoft.com/office/drawing/2014/main" id="{00000000-0008-0000-0000-00007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304F7" id="Text Box 5940" o:spid="_x0000_s1026" type="#_x0000_t202" style="position:absolute;margin-left:0;margin-top:0;width:6pt;height:2.25pt;z-index:2532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0112" behindDoc="0" locked="0" layoutInCell="1" allowOverlap="1" wp14:anchorId="4BC7363F" wp14:editId="769A95C3">
                      <wp:simplePos x="0" y="0"/>
                      <wp:positionH relativeFrom="column">
                        <wp:posOffset>0</wp:posOffset>
                      </wp:positionH>
                      <wp:positionV relativeFrom="paragraph">
                        <wp:posOffset>0</wp:posOffset>
                      </wp:positionV>
                      <wp:extent cx="76200" cy="28575"/>
                      <wp:effectExtent l="19050" t="19050" r="19050" b="28575"/>
                      <wp:wrapNone/>
                      <wp:docPr id="10105" name="Text Box 5939">
                        <a:extLst xmlns:a="http://schemas.openxmlformats.org/drawingml/2006/main">
                          <a:ext uri="{FF2B5EF4-FFF2-40B4-BE49-F238E27FC236}">
                            <a16:creationId xmlns:a16="http://schemas.microsoft.com/office/drawing/2014/main" id="{00000000-0008-0000-0000-00007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BF724" id="Text Box 5939" o:spid="_x0000_s1026" type="#_x0000_t202" style="position:absolute;margin-left:0;margin-top:0;width:6pt;height:2.25pt;z-index:2532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1136" behindDoc="0" locked="0" layoutInCell="1" allowOverlap="1" wp14:anchorId="3478FF35" wp14:editId="23706090">
                      <wp:simplePos x="0" y="0"/>
                      <wp:positionH relativeFrom="column">
                        <wp:posOffset>0</wp:posOffset>
                      </wp:positionH>
                      <wp:positionV relativeFrom="paragraph">
                        <wp:posOffset>0</wp:posOffset>
                      </wp:positionV>
                      <wp:extent cx="76200" cy="28575"/>
                      <wp:effectExtent l="19050" t="19050" r="19050" b="28575"/>
                      <wp:wrapNone/>
                      <wp:docPr id="10106" name="Text Box 5938">
                        <a:extLst xmlns:a="http://schemas.openxmlformats.org/drawingml/2006/main">
                          <a:ext uri="{FF2B5EF4-FFF2-40B4-BE49-F238E27FC236}">
                            <a16:creationId xmlns:a16="http://schemas.microsoft.com/office/drawing/2014/main" id="{00000000-0008-0000-0000-00007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E9F90" id="Text Box 5938" o:spid="_x0000_s1026" type="#_x0000_t202" style="position:absolute;margin-left:0;margin-top:0;width:6pt;height:2.25pt;z-index:2532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2160" behindDoc="0" locked="0" layoutInCell="1" allowOverlap="1" wp14:anchorId="20E35272" wp14:editId="29353E91">
                      <wp:simplePos x="0" y="0"/>
                      <wp:positionH relativeFrom="column">
                        <wp:posOffset>0</wp:posOffset>
                      </wp:positionH>
                      <wp:positionV relativeFrom="paragraph">
                        <wp:posOffset>0</wp:posOffset>
                      </wp:positionV>
                      <wp:extent cx="76200" cy="28575"/>
                      <wp:effectExtent l="19050" t="19050" r="19050" b="28575"/>
                      <wp:wrapNone/>
                      <wp:docPr id="10107" name="Text Box 5937">
                        <a:extLst xmlns:a="http://schemas.openxmlformats.org/drawingml/2006/main">
                          <a:ext uri="{FF2B5EF4-FFF2-40B4-BE49-F238E27FC236}">
                            <a16:creationId xmlns:a16="http://schemas.microsoft.com/office/drawing/2014/main" id="{00000000-0008-0000-0000-00007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A1794" id="Text Box 5937" o:spid="_x0000_s1026" type="#_x0000_t202" style="position:absolute;margin-left:0;margin-top:0;width:6pt;height:2.25pt;z-index:2532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3184" behindDoc="0" locked="0" layoutInCell="1" allowOverlap="1" wp14:anchorId="4BDEB01D" wp14:editId="7AAE1ABD">
                      <wp:simplePos x="0" y="0"/>
                      <wp:positionH relativeFrom="column">
                        <wp:posOffset>0</wp:posOffset>
                      </wp:positionH>
                      <wp:positionV relativeFrom="paragraph">
                        <wp:posOffset>0</wp:posOffset>
                      </wp:positionV>
                      <wp:extent cx="76200" cy="28575"/>
                      <wp:effectExtent l="19050" t="19050" r="19050" b="28575"/>
                      <wp:wrapNone/>
                      <wp:docPr id="10108" name="Text Box 5936">
                        <a:extLst xmlns:a="http://schemas.openxmlformats.org/drawingml/2006/main">
                          <a:ext uri="{FF2B5EF4-FFF2-40B4-BE49-F238E27FC236}">
                            <a16:creationId xmlns:a16="http://schemas.microsoft.com/office/drawing/2014/main" id="{00000000-0008-0000-0000-00007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B15E1D" id="Text Box 5936" o:spid="_x0000_s1026" type="#_x0000_t202" style="position:absolute;margin-left:0;margin-top:0;width:6pt;height:2.25pt;z-index:2532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4208" behindDoc="0" locked="0" layoutInCell="1" allowOverlap="1" wp14:anchorId="39171410" wp14:editId="0444AB3E">
                      <wp:simplePos x="0" y="0"/>
                      <wp:positionH relativeFrom="column">
                        <wp:posOffset>0</wp:posOffset>
                      </wp:positionH>
                      <wp:positionV relativeFrom="paragraph">
                        <wp:posOffset>0</wp:posOffset>
                      </wp:positionV>
                      <wp:extent cx="76200" cy="28575"/>
                      <wp:effectExtent l="19050" t="19050" r="19050" b="28575"/>
                      <wp:wrapNone/>
                      <wp:docPr id="10109" name="Text Box 5935">
                        <a:extLst xmlns:a="http://schemas.openxmlformats.org/drawingml/2006/main">
                          <a:ext uri="{FF2B5EF4-FFF2-40B4-BE49-F238E27FC236}">
                            <a16:creationId xmlns:a16="http://schemas.microsoft.com/office/drawing/2014/main" id="{00000000-0008-0000-0000-00007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A03A8" id="Text Box 5935" o:spid="_x0000_s1026" type="#_x0000_t202" style="position:absolute;margin-left:0;margin-top:0;width:6pt;height:2.25pt;z-index:2532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5232" behindDoc="0" locked="0" layoutInCell="1" allowOverlap="1" wp14:anchorId="45698740" wp14:editId="596A1043">
                      <wp:simplePos x="0" y="0"/>
                      <wp:positionH relativeFrom="column">
                        <wp:posOffset>0</wp:posOffset>
                      </wp:positionH>
                      <wp:positionV relativeFrom="paragraph">
                        <wp:posOffset>0</wp:posOffset>
                      </wp:positionV>
                      <wp:extent cx="76200" cy="28575"/>
                      <wp:effectExtent l="19050" t="19050" r="19050" b="28575"/>
                      <wp:wrapNone/>
                      <wp:docPr id="10110" name="Text Box 5934">
                        <a:extLst xmlns:a="http://schemas.openxmlformats.org/drawingml/2006/main">
                          <a:ext uri="{FF2B5EF4-FFF2-40B4-BE49-F238E27FC236}">
                            <a16:creationId xmlns:a16="http://schemas.microsoft.com/office/drawing/2014/main" id="{00000000-0008-0000-0000-00007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797A5" id="Text Box 5934" o:spid="_x0000_s1026" type="#_x0000_t202" style="position:absolute;margin-left:0;margin-top:0;width:6pt;height:2.25pt;z-index:2532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6256" behindDoc="0" locked="0" layoutInCell="1" allowOverlap="1" wp14:anchorId="7C766921" wp14:editId="54FEB0A8">
                      <wp:simplePos x="0" y="0"/>
                      <wp:positionH relativeFrom="column">
                        <wp:posOffset>0</wp:posOffset>
                      </wp:positionH>
                      <wp:positionV relativeFrom="paragraph">
                        <wp:posOffset>0</wp:posOffset>
                      </wp:positionV>
                      <wp:extent cx="76200" cy="28575"/>
                      <wp:effectExtent l="19050" t="19050" r="19050" b="28575"/>
                      <wp:wrapNone/>
                      <wp:docPr id="10111" name="Text Box 5933">
                        <a:extLst xmlns:a="http://schemas.openxmlformats.org/drawingml/2006/main">
                          <a:ext uri="{FF2B5EF4-FFF2-40B4-BE49-F238E27FC236}">
                            <a16:creationId xmlns:a16="http://schemas.microsoft.com/office/drawing/2014/main" id="{00000000-0008-0000-0000-00007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D97FF" id="Text Box 5933" o:spid="_x0000_s1026" type="#_x0000_t202" style="position:absolute;margin-left:0;margin-top:0;width:6pt;height:2.25pt;z-index:2532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7280" behindDoc="0" locked="0" layoutInCell="1" allowOverlap="1" wp14:anchorId="65AC10BF" wp14:editId="49CC0076">
                      <wp:simplePos x="0" y="0"/>
                      <wp:positionH relativeFrom="column">
                        <wp:posOffset>0</wp:posOffset>
                      </wp:positionH>
                      <wp:positionV relativeFrom="paragraph">
                        <wp:posOffset>0</wp:posOffset>
                      </wp:positionV>
                      <wp:extent cx="76200" cy="28575"/>
                      <wp:effectExtent l="19050" t="19050" r="19050" b="28575"/>
                      <wp:wrapNone/>
                      <wp:docPr id="10112" name="Text Box 5932">
                        <a:extLst xmlns:a="http://schemas.openxmlformats.org/drawingml/2006/main">
                          <a:ext uri="{FF2B5EF4-FFF2-40B4-BE49-F238E27FC236}">
                            <a16:creationId xmlns:a16="http://schemas.microsoft.com/office/drawing/2014/main" id="{00000000-0008-0000-0000-00008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51A66" id="Text Box 5932" o:spid="_x0000_s1026" type="#_x0000_t202" style="position:absolute;margin-left:0;margin-top:0;width:6pt;height:2.25pt;z-index:2532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8304" behindDoc="0" locked="0" layoutInCell="1" allowOverlap="1" wp14:anchorId="150B4FAC" wp14:editId="323A8A22">
                      <wp:simplePos x="0" y="0"/>
                      <wp:positionH relativeFrom="column">
                        <wp:posOffset>0</wp:posOffset>
                      </wp:positionH>
                      <wp:positionV relativeFrom="paragraph">
                        <wp:posOffset>0</wp:posOffset>
                      </wp:positionV>
                      <wp:extent cx="76200" cy="28575"/>
                      <wp:effectExtent l="19050" t="19050" r="19050" b="28575"/>
                      <wp:wrapNone/>
                      <wp:docPr id="10113" name="Text Box 5931">
                        <a:extLst xmlns:a="http://schemas.openxmlformats.org/drawingml/2006/main">
                          <a:ext uri="{FF2B5EF4-FFF2-40B4-BE49-F238E27FC236}">
                            <a16:creationId xmlns:a16="http://schemas.microsoft.com/office/drawing/2014/main" id="{00000000-0008-0000-0000-00008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A9E10" id="Text Box 5931" o:spid="_x0000_s1026" type="#_x0000_t202" style="position:absolute;margin-left:0;margin-top:0;width:6pt;height:2.25pt;z-index:2532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19328" behindDoc="0" locked="0" layoutInCell="1" allowOverlap="1" wp14:anchorId="6DFC3C9E" wp14:editId="0AD1F6F9">
                      <wp:simplePos x="0" y="0"/>
                      <wp:positionH relativeFrom="column">
                        <wp:posOffset>0</wp:posOffset>
                      </wp:positionH>
                      <wp:positionV relativeFrom="paragraph">
                        <wp:posOffset>0</wp:posOffset>
                      </wp:positionV>
                      <wp:extent cx="76200" cy="28575"/>
                      <wp:effectExtent l="19050" t="19050" r="19050" b="28575"/>
                      <wp:wrapNone/>
                      <wp:docPr id="10114" name="Text Box 5930">
                        <a:extLst xmlns:a="http://schemas.openxmlformats.org/drawingml/2006/main">
                          <a:ext uri="{FF2B5EF4-FFF2-40B4-BE49-F238E27FC236}">
                            <a16:creationId xmlns:a16="http://schemas.microsoft.com/office/drawing/2014/main" id="{00000000-0008-0000-0000-00008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E6C4B5" id="Text Box 5930" o:spid="_x0000_s1026" type="#_x0000_t202" style="position:absolute;margin-left:0;margin-top:0;width:6pt;height:2.25pt;z-index:2532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0352" behindDoc="0" locked="0" layoutInCell="1" allowOverlap="1" wp14:anchorId="00AE7004" wp14:editId="33FC5FE9">
                      <wp:simplePos x="0" y="0"/>
                      <wp:positionH relativeFrom="column">
                        <wp:posOffset>0</wp:posOffset>
                      </wp:positionH>
                      <wp:positionV relativeFrom="paragraph">
                        <wp:posOffset>0</wp:posOffset>
                      </wp:positionV>
                      <wp:extent cx="76200" cy="28575"/>
                      <wp:effectExtent l="19050" t="19050" r="19050" b="28575"/>
                      <wp:wrapNone/>
                      <wp:docPr id="10115" name="Text Box 5929">
                        <a:extLst xmlns:a="http://schemas.openxmlformats.org/drawingml/2006/main">
                          <a:ext uri="{FF2B5EF4-FFF2-40B4-BE49-F238E27FC236}">
                            <a16:creationId xmlns:a16="http://schemas.microsoft.com/office/drawing/2014/main" id="{00000000-0008-0000-0000-00008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D0E89" id="Text Box 5929" o:spid="_x0000_s1026" type="#_x0000_t202" style="position:absolute;margin-left:0;margin-top:0;width:6pt;height:2.25pt;z-index:2532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1376" behindDoc="0" locked="0" layoutInCell="1" allowOverlap="1" wp14:anchorId="3F0BEB3F" wp14:editId="73F842FC">
                      <wp:simplePos x="0" y="0"/>
                      <wp:positionH relativeFrom="column">
                        <wp:posOffset>0</wp:posOffset>
                      </wp:positionH>
                      <wp:positionV relativeFrom="paragraph">
                        <wp:posOffset>0</wp:posOffset>
                      </wp:positionV>
                      <wp:extent cx="76200" cy="28575"/>
                      <wp:effectExtent l="19050" t="19050" r="19050" b="28575"/>
                      <wp:wrapNone/>
                      <wp:docPr id="10116" name="Text Box 5928">
                        <a:extLst xmlns:a="http://schemas.openxmlformats.org/drawingml/2006/main">
                          <a:ext uri="{FF2B5EF4-FFF2-40B4-BE49-F238E27FC236}">
                            <a16:creationId xmlns:a16="http://schemas.microsoft.com/office/drawing/2014/main" id="{00000000-0008-0000-0000-00008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33728" id="Text Box 5928" o:spid="_x0000_s1026" type="#_x0000_t202" style="position:absolute;margin-left:0;margin-top:0;width:6pt;height:2.25pt;z-index:2532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2400" behindDoc="0" locked="0" layoutInCell="1" allowOverlap="1" wp14:anchorId="474CA6A8" wp14:editId="162EB97B">
                      <wp:simplePos x="0" y="0"/>
                      <wp:positionH relativeFrom="column">
                        <wp:posOffset>0</wp:posOffset>
                      </wp:positionH>
                      <wp:positionV relativeFrom="paragraph">
                        <wp:posOffset>0</wp:posOffset>
                      </wp:positionV>
                      <wp:extent cx="76200" cy="28575"/>
                      <wp:effectExtent l="19050" t="19050" r="19050" b="28575"/>
                      <wp:wrapNone/>
                      <wp:docPr id="10117" name="Text Box 5927">
                        <a:extLst xmlns:a="http://schemas.openxmlformats.org/drawingml/2006/main">
                          <a:ext uri="{FF2B5EF4-FFF2-40B4-BE49-F238E27FC236}">
                            <a16:creationId xmlns:a16="http://schemas.microsoft.com/office/drawing/2014/main" id="{00000000-0008-0000-0000-00008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86321" id="Text Box 5927" o:spid="_x0000_s1026" type="#_x0000_t202" style="position:absolute;margin-left:0;margin-top:0;width:6pt;height:2.25pt;z-index:2532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3424" behindDoc="0" locked="0" layoutInCell="1" allowOverlap="1" wp14:anchorId="62A24702" wp14:editId="198E67F2">
                      <wp:simplePos x="0" y="0"/>
                      <wp:positionH relativeFrom="column">
                        <wp:posOffset>0</wp:posOffset>
                      </wp:positionH>
                      <wp:positionV relativeFrom="paragraph">
                        <wp:posOffset>0</wp:posOffset>
                      </wp:positionV>
                      <wp:extent cx="76200" cy="28575"/>
                      <wp:effectExtent l="19050" t="19050" r="19050" b="28575"/>
                      <wp:wrapNone/>
                      <wp:docPr id="10118" name="Text Box 5926">
                        <a:extLst xmlns:a="http://schemas.openxmlformats.org/drawingml/2006/main">
                          <a:ext uri="{FF2B5EF4-FFF2-40B4-BE49-F238E27FC236}">
                            <a16:creationId xmlns:a16="http://schemas.microsoft.com/office/drawing/2014/main" id="{00000000-0008-0000-0000-00008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15E16C" id="Text Box 5926" o:spid="_x0000_s1026" type="#_x0000_t202" style="position:absolute;margin-left:0;margin-top:0;width:6pt;height:2.25pt;z-index:2532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4448" behindDoc="0" locked="0" layoutInCell="1" allowOverlap="1" wp14:anchorId="068AF89D" wp14:editId="0736749A">
                      <wp:simplePos x="0" y="0"/>
                      <wp:positionH relativeFrom="column">
                        <wp:posOffset>0</wp:posOffset>
                      </wp:positionH>
                      <wp:positionV relativeFrom="paragraph">
                        <wp:posOffset>0</wp:posOffset>
                      </wp:positionV>
                      <wp:extent cx="76200" cy="28575"/>
                      <wp:effectExtent l="19050" t="19050" r="19050" b="28575"/>
                      <wp:wrapNone/>
                      <wp:docPr id="10119" name="Text Box 5925">
                        <a:extLst xmlns:a="http://schemas.openxmlformats.org/drawingml/2006/main">
                          <a:ext uri="{FF2B5EF4-FFF2-40B4-BE49-F238E27FC236}">
                            <a16:creationId xmlns:a16="http://schemas.microsoft.com/office/drawing/2014/main" id="{00000000-0008-0000-0000-00008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8DF60" id="Text Box 5925" o:spid="_x0000_s1026" type="#_x0000_t202" style="position:absolute;margin-left:0;margin-top:0;width:6pt;height:2.25pt;z-index:2532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5472" behindDoc="0" locked="0" layoutInCell="1" allowOverlap="1" wp14:anchorId="1C704D32" wp14:editId="4F23E893">
                      <wp:simplePos x="0" y="0"/>
                      <wp:positionH relativeFrom="column">
                        <wp:posOffset>0</wp:posOffset>
                      </wp:positionH>
                      <wp:positionV relativeFrom="paragraph">
                        <wp:posOffset>0</wp:posOffset>
                      </wp:positionV>
                      <wp:extent cx="76200" cy="28575"/>
                      <wp:effectExtent l="19050" t="19050" r="19050" b="28575"/>
                      <wp:wrapNone/>
                      <wp:docPr id="10120" name="Text Box 5924">
                        <a:extLst xmlns:a="http://schemas.openxmlformats.org/drawingml/2006/main">
                          <a:ext uri="{FF2B5EF4-FFF2-40B4-BE49-F238E27FC236}">
                            <a16:creationId xmlns:a16="http://schemas.microsoft.com/office/drawing/2014/main" id="{00000000-0008-0000-0000-00008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7621E" id="Text Box 5924" o:spid="_x0000_s1026" type="#_x0000_t202" style="position:absolute;margin-left:0;margin-top:0;width:6pt;height:2.25pt;z-index:2532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6496" behindDoc="0" locked="0" layoutInCell="1" allowOverlap="1" wp14:anchorId="1B4E2672" wp14:editId="2F9E24D2">
                      <wp:simplePos x="0" y="0"/>
                      <wp:positionH relativeFrom="column">
                        <wp:posOffset>0</wp:posOffset>
                      </wp:positionH>
                      <wp:positionV relativeFrom="paragraph">
                        <wp:posOffset>0</wp:posOffset>
                      </wp:positionV>
                      <wp:extent cx="76200" cy="28575"/>
                      <wp:effectExtent l="19050" t="19050" r="19050" b="28575"/>
                      <wp:wrapNone/>
                      <wp:docPr id="10121" name="Text Box 5923">
                        <a:extLst xmlns:a="http://schemas.openxmlformats.org/drawingml/2006/main">
                          <a:ext uri="{FF2B5EF4-FFF2-40B4-BE49-F238E27FC236}">
                            <a16:creationId xmlns:a16="http://schemas.microsoft.com/office/drawing/2014/main" id="{00000000-0008-0000-0000-00008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EDD19E" id="Text Box 5923" o:spid="_x0000_s1026" type="#_x0000_t202" style="position:absolute;margin-left:0;margin-top:0;width:6pt;height:2.25pt;z-index:2532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7520" behindDoc="0" locked="0" layoutInCell="1" allowOverlap="1" wp14:anchorId="2025AE7F" wp14:editId="60F768D3">
                      <wp:simplePos x="0" y="0"/>
                      <wp:positionH relativeFrom="column">
                        <wp:posOffset>0</wp:posOffset>
                      </wp:positionH>
                      <wp:positionV relativeFrom="paragraph">
                        <wp:posOffset>0</wp:posOffset>
                      </wp:positionV>
                      <wp:extent cx="76200" cy="28575"/>
                      <wp:effectExtent l="19050" t="19050" r="19050" b="28575"/>
                      <wp:wrapNone/>
                      <wp:docPr id="10122" name="Text Box 5922">
                        <a:extLst xmlns:a="http://schemas.openxmlformats.org/drawingml/2006/main">
                          <a:ext uri="{FF2B5EF4-FFF2-40B4-BE49-F238E27FC236}">
                            <a16:creationId xmlns:a16="http://schemas.microsoft.com/office/drawing/2014/main" id="{00000000-0008-0000-0000-00008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397B7" id="Text Box 5922" o:spid="_x0000_s1026" type="#_x0000_t202" style="position:absolute;margin-left:0;margin-top:0;width:6pt;height:2.25pt;z-index:2532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8544" behindDoc="0" locked="0" layoutInCell="1" allowOverlap="1" wp14:anchorId="60A3F1C3" wp14:editId="0E7D4D02">
                      <wp:simplePos x="0" y="0"/>
                      <wp:positionH relativeFrom="column">
                        <wp:posOffset>0</wp:posOffset>
                      </wp:positionH>
                      <wp:positionV relativeFrom="paragraph">
                        <wp:posOffset>0</wp:posOffset>
                      </wp:positionV>
                      <wp:extent cx="76200" cy="28575"/>
                      <wp:effectExtent l="19050" t="19050" r="19050" b="28575"/>
                      <wp:wrapNone/>
                      <wp:docPr id="10123" name="Text Box 5921">
                        <a:extLst xmlns:a="http://schemas.openxmlformats.org/drawingml/2006/main">
                          <a:ext uri="{FF2B5EF4-FFF2-40B4-BE49-F238E27FC236}">
                            <a16:creationId xmlns:a16="http://schemas.microsoft.com/office/drawing/2014/main" id="{00000000-0008-0000-0000-00008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651FC" id="Text Box 5921" o:spid="_x0000_s1026" type="#_x0000_t202" style="position:absolute;margin-left:0;margin-top:0;width:6pt;height:2.25pt;z-index:2532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29568" behindDoc="0" locked="0" layoutInCell="1" allowOverlap="1" wp14:anchorId="0C7EA574" wp14:editId="77FFFDD8">
                      <wp:simplePos x="0" y="0"/>
                      <wp:positionH relativeFrom="column">
                        <wp:posOffset>0</wp:posOffset>
                      </wp:positionH>
                      <wp:positionV relativeFrom="paragraph">
                        <wp:posOffset>0</wp:posOffset>
                      </wp:positionV>
                      <wp:extent cx="76200" cy="28575"/>
                      <wp:effectExtent l="19050" t="19050" r="19050" b="28575"/>
                      <wp:wrapNone/>
                      <wp:docPr id="10124" name="Text Box 5920">
                        <a:extLst xmlns:a="http://schemas.openxmlformats.org/drawingml/2006/main">
                          <a:ext uri="{FF2B5EF4-FFF2-40B4-BE49-F238E27FC236}">
                            <a16:creationId xmlns:a16="http://schemas.microsoft.com/office/drawing/2014/main" id="{00000000-0008-0000-0000-00008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FC78A" id="Text Box 5920" o:spid="_x0000_s1026" type="#_x0000_t202" style="position:absolute;margin-left:0;margin-top:0;width:6pt;height:2.25pt;z-index:2532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0592" behindDoc="0" locked="0" layoutInCell="1" allowOverlap="1" wp14:anchorId="719DFDEC" wp14:editId="32BA498C">
                      <wp:simplePos x="0" y="0"/>
                      <wp:positionH relativeFrom="column">
                        <wp:posOffset>0</wp:posOffset>
                      </wp:positionH>
                      <wp:positionV relativeFrom="paragraph">
                        <wp:posOffset>0</wp:posOffset>
                      </wp:positionV>
                      <wp:extent cx="76200" cy="28575"/>
                      <wp:effectExtent l="19050" t="19050" r="19050" b="28575"/>
                      <wp:wrapNone/>
                      <wp:docPr id="10125" name="Text Box 5919">
                        <a:extLst xmlns:a="http://schemas.openxmlformats.org/drawingml/2006/main">
                          <a:ext uri="{FF2B5EF4-FFF2-40B4-BE49-F238E27FC236}">
                            <a16:creationId xmlns:a16="http://schemas.microsoft.com/office/drawing/2014/main" id="{00000000-0008-0000-0000-00008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F36BE0" id="Text Box 5919" o:spid="_x0000_s1026" type="#_x0000_t202" style="position:absolute;margin-left:0;margin-top:0;width:6pt;height:2.25pt;z-index:2532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1616" behindDoc="0" locked="0" layoutInCell="1" allowOverlap="1" wp14:anchorId="55233C12" wp14:editId="2FA43FED">
                      <wp:simplePos x="0" y="0"/>
                      <wp:positionH relativeFrom="column">
                        <wp:posOffset>0</wp:posOffset>
                      </wp:positionH>
                      <wp:positionV relativeFrom="paragraph">
                        <wp:posOffset>0</wp:posOffset>
                      </wp:positionV>
                      <wp:extent cx="76200" cy="28575"/>
                      <wp:effectExtent l="19050" t="19050" r="19050" b="28575"/>
                      <wp:wrapNone/>
                      <wp:docPr id="10126" name="Text Box 5918">
                        <a:extLst xmlns:a="http://schemas.openxmlformats.org/drawingml/2006/main">
                          <a:ext uri="{FF2B5EF4-FFF2-40B4-BE49-F238E27FC236}">
                            <a16:creationId xmlns:a16="http://schemas.microsoft.com/office/drawing/2014/main" id="{00000000-0008-0000-0000-00008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F1ACC" id="Text Box 5918" o:spid="_x0000_s1026" type="#_x0000_t202" style="position:absolute;margin-left:0;margin-top:0;width:6pt;height:2.25pt;z-index:2532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2640" behindDoc="0" locked="0" layoutInCell="1" allowOverlap="1" wp14:anchorId="43C469C3" wp14:editId="4B352630">
                      <wp:simplePos x="0" y="0"/>
                      <wp:positionH relativeFrom="column">
                        <wp:posOffset>0</wp:posOffset>
                      </wp:positionH>
                      <wp:positionV relativeFrom="paragraph">
                        <wp:posOffset>0</wp:posOffset>
                      </wp:positionV>
                      <wp:extent cx="76200" cy="28575"/>
                      <wp:effectExtent l="19050" t="19050" r="19050" b="28575"/>
                      <wp:wrapNone/>
                      <wp:docPr id="10127" name="Text Box 5917">
                        <a:extLst xmlns:a="http://schemas.openxmlformats.org/drawingml/2006/main">
                          <a:ext uri="{FF2B5EF4-FFF2-40B4-BE49-F238E27FC236}">
                            <a16:creationId xmlns:a16="http://schemas.microsoft.com/office/drawing/2014/main" id="{00000000-0008-0000-0000-00008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B7B2F" id="Text Box 5917" o:spid="_x0000_s1026" type="#_x0000_t202" style="position:absolute;margin-left:0;margin-top:0;width:6pt;height:2.25pt;z-index:2532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3664" behindDoc="0" locked="0" layoutInCell="1" allowOverlap="1" wp14:anchorId="611A34E8" wp14:editId="5106D707">
                      <wp:simplePos x="0" y="0"/>
                      <wp:positionH relativeFrom="column">
                        <wp:posOffset>0</wp:posOffset>
                      </wp:positionH>
                      <wp:positionV relativeFrom="paragraph">
                        <wp:posOffset>0</wp:posOffset>
                      </wp:positionV>
                      <wp:extent cx="76200" cy="28575"/>
                      <wp:effectExtent l="19050" t="19050" r="19050" b="28575"/>
                      <wp:wrapNone/>
                      <wp:docPr id="10128" name="Text Box 5916">
                        <a:extLst xmlns:a="http://schemas.openxmlformats.org/drawingml/2006/main">
                          <a:ext uri="{FF2B5EF4-FFF2-40B4-BE49-F238E27FC236}">
                            <a16:creationId xmlns:a16="http://schemas.microsoft.com/office/drawing/2014/main" id="{00000000-0008-0000-0000-00009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1D5793" id="Text Box 5916" o:spid="_x0000_s1026" type="#_x0000_t202" style="position:absolute;margin-left:0;margin-top:0;width:6pt;height:2.25pt;z-index:2532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4688" behindDoc="0" locked="0" layoutInCell="1" allowOverlap="1" wp14:anchorId="456C84AB" wp14:editId="0E740E59">
                      <wp:simplePos x="0" y="0"/>
                      <wp:positionH relativeFrom="column">
                        <wp:posOffset>0</wp:posOffset>
                      </wp:positionH>
                      <wp:positionV relativeFrom="paragraph">
                        <wp:posOffset>0</wp:posOffset>
                      </wp:positionV>
                      <wp:extent cx="76200" cy="28575"/>
                      <wp:effectExtent l="19050" t="19050" r="19050" b="28575"/>
                      <wp:wrapNone/>
                      <wp:docPr id="10129" name="Text Box 5915">
                        <a:extLst xmlns:a="http://schemas.openxmlformats.org/drawingml/2006/main">
                          <a:ext uri="{FF2B5EF4-FFF2-40B4-BE49-F238E27FC236}">
                            <a16:creationId xmlns:a16="http://schemas.microsoft.com/office/drawing/2014/main" id="{00000000-0008-0000-0000-00009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9F73F" id="Text Box 5915" o:spid="_x0000_s1026" type="#_x0000_t202" style="position:absolute;margin-left:0;margin-top:0;width:6pt;height:2.25pt;z-index:2532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5712" behindDoc="0" locked="0" layoutInCell="1" allowOverlap="1" wp14:anchorId="6F2A6C89" wp14:editId="155727E7">
                      <wp:simplePos x="0" y="0"/>
                      <wp:positionH relativeFrom="column">
                        <wp:posOffset>0</wp:posOffset>
                      </wp:positionH>
                      <wp:positionV relativeFrom="paragraph">
                        <wp:posOffset>0</wp:posOffset>
                      </wp:positionV>
                      <wp:extent cx="76200" cy="28575"/>
                      <wp:effectExtent l="19050" t="19050" r="19050" b="28575"/>
                      <wp:wrapNone/>
                      <wp:docPr id="10130" name="Text Box 5914">
                        <a:extLst xmlns:a="http://schemas.openxmlformats.org/drawingml/2006/main">
                          <a:ext uri="{FF2B5EF4-FFF2-40B4-BE49-F238E27FC236}">
                            <a16:creationId xmlns:a16="http://schemas.microsoft.com/office/drawing/2014/main" id="{00000000-0008-0000-0000-00009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D157E" id="Text Box 5914" o:spid="_x0000_s1026" type="#_x0000_t202" style="position:absolute;margin-left:0;margin-top:0;width:6pt;height:2.25pt;z-index:2532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6736" behindDoc="0" locked="0" layoutInCell="1" allowOverlap="1" wp14:anchorId="4992AA7F" wp14:editId="4BA28BE7">
                      <wp:simplePos x="0" y="0"/>
                      <wp:positionH relativeFrom="column">
                        <wp:posOffset>0</wp:posOffset>
                      </wp:positionH>
                      <wp:positionV relativeFrom="paragraph">
                        <wp:posOffset>0</wp:posOffset>
                      </wp:positionV>
                      <wp:extent cx="76200" cy="28575"/>
                      <wp:effectExtent l="19050" t="19050" r="19050" b="28575"/>
                      <wp:wrapNone/>
                      <wp:docPr id="10131" name="Text Box 5913">
                        <a:extLst xmlns:a="http://schemas.openxmlformats.org/drawingml/2006/main">
                          <a:ext uri="{FF2B5EF4-FFF2-40B4-BE49-F238E27FC236}">
                            <a16:creationId xmlns:a16="http://schemas.microsoft.com/office/drawing/2014/main" id="{00000000-0008-0000-0000-00009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D70E8" id="Text Box 5913" o:spid="_x0000_s1026" type="#_x0000_t202" style="position:absolute;margin-left:0;margin-top:0;width:6pt;height:2.25pt;z-index:2532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7760" behindDoc="0" locked="0" layoutInCell="1" allowOverlap="1" wp14:anchorId="1AA3A52D" wp14:editId="35DE0598">
                      <wp:simplePos x="0" y="0"/>
                      <wp:positionH relativeFrom="column">
                        <wp:posOffset>0</wp:posOffset>
                      </wp:positionH>
                      <wp:positionV relativeFrom="paragraph">
                        <wp:posOffset>0</wp:posOffset>
                      </wp:positionV>
                      <wp:extent cx="76200" cy="28575"/>
                      <wp:effectExtent l="19050" t="19050" r="19050" b="28575"/>
                      <wp:wrapNone/>
                      <wp:docPr id="10132" name="Text Box 5912">
                        <a:extLst xmlns:a="http://schemas.openxmlformats.org/drawingml/2006/main">
                          <a:ext uri="{FF2B5EF4-FFF2-40B4-BE49-F238E27FC236}">
                            <a16:creationId xmlns:a16="http://schemas.microsoft.com/office/drawing/2014/main" id="{00000000-0008-0000-0000-00009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9AFD4" id="Text Box 5912" o:spid="_x0000_s1026" type="#_x0000_t202" style="position:absolute;margin-left:0;margin-top:0;width:6pt;height:2.25pt;z-index:2532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8784" behindDoc="0" locked="0" layoutInCell="1" allowOverlap="1" wp14:anchorId="13047D6D" wp14:editId="2189688B">
                      <wp:simplePos x="0" y="0"/>
                      <wp:positionH relativeFrom="column">
                        <wp:posOffset>0</wp:posOffset>
                      </wp:positionH>
                      <wp:positionV relativeFrom="paragraph">
                        <wp:posOffset>0</wp:posOffset>
                      </wp:positionV>
                      <wp:extent cx="76200" cy="28575"/>
                      <wp:effectExtent l="19050" t="19050" r="19050" b="28575"/>
                      <wp:wrapNone/>
                      <wp:docPr id="10133" name="Text Box 5911">
                        <a:extLst xmlns:a="http://schemas.openxmlformats.org/drawingml/2006/main">
                          <a:ext uri="{FF2B5EF4-FFF2-40B4-BE49-F238E27FC236}">
                            <a16:creationId xmlns:a16="http://schemas.microsoft.com/office/drawing/2014/main" id="{00000000-0008-0000-0000-00009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0C2AD" id="Text Box 5911" o:spid="_x0000_s1026" type="#_x0000_t202" style="position:absolute;margin-left:0;margin-top:0;width:6pt;height:2.25pt;z-index:2532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39808" behindDoc="0" locked="0" layoutInCell="1" allowOverlap="1" wp14:anchorId="2E4C7C6A" wp14:editId="2F7C6B8C">
                      <wp:simplePos x="0" y="0"/>
                      <wp:positionH relativeFrom="column">
                        <wp:posOffset>0</wp:posOffset>
                      </wp:positionH>
                      <wp:positionV relativeFrom="paragraph">
                        <wp:posOffset>0</wp:posOffset>
                      </wp:positionV>
                      <wp:extent cx="76200" cy="28575"/>
                      <wp:effectExtent l="19050" t="19050" r="19050" b="28575"/>
                      <wp:wrapNone/>
                      <wp:docPr id="10134" name="Text Box 5910">
                        <a:extLst xmlns:a="http://schemas.openxmlformats.org/drawingml/2006/main">
                          <a:ext uri="{FF2B5EF4-FFF2-40B4-BE49-F238E27FC236}">
                            <a16:creationId xmlns:a16="http://schemas.microsoft.com/office/drawing/2014/main" id="{00000000-0008-0000-0000-00009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863C9" id="Text Box 5910" o:spid="_x0000_s1026" type="#_x0000_t202" style="position:absolute;margin-left:0;margin-top:0;width:6pt;height:2.25pt;z-index:2532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0832" behindDoc="0" locked="0" layoutInCell="1" allowOverlap="1" wp14:anchorId="474DC2BA" wp14:editId="5336A589">
                      <wp:simplePos x="0" y="0"/>
                      <wp:positionH relativeFrom="column">
                        <wp:posOffset>0</wp:posOffset>
                      </wp:positionH>
                      <wp:positionV relativeFrom="paragraph">
                        <wp:posOffset>0</wp:posOffset>
                      </wp:positionV>
                      <wp:extent cx="76200" cy="28575"/>
                      <wp:effectExtent l="19050" t="19050" r="19050" b="28575"/>
                      <wp:wrapNone/>
                      <wp:docPr id="10135" name="Text Box 5909">
                        <a:extLst xmlns:a="http://schemas.openxmlformats.org/drawingml/2006/main">
                          <a:ext uri="{FF2B5EF4-FFF2-40B4-BE49-F238E27FC236}">
                            <a16:creationId xmlns:a16="http://schemas.microsoft.com/office/drawing/2014/main" id="{00000000-0008-0000-0000-00009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35CE5" id="Text Box 5909" o:spid="_x0000_s1026" type="#_x0000_t202" style="position:absolute;margin-left:0;margin-top:0;width:6pt;height:2.25pt;z-index:2532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1856" behindDoc="0" locked="0" layoutInCell="1" allowOverlap="1" wp14:anchorId="0D3439B5" wp14:editId="72796424">
                      <wp:simplePos x="0" y="0"/>
                      <wp:positionH relativeFrom="column">
                        <wp:posOffset>0</wp:posOffset>
                      </wp:positionH>
                      <wp:positionV relativeFrom="paragraph">
                        <wp:posOffset>0</wp:posOffset>
                      </wp:positionV>
                      <wp:extent cx="76200" cy="28575"/>
                      <wp:effectExtent l="19050" t="19050" r="19050" b="28575"/>
                      <wp:wrapNone/>
                      <wp:docPr id="10136" name="Text Box 5908">
                        <a:extLst xmlns:a="http://schemas.openxmlformats.org/drawingml/2006/main">
                          <a:ext uri="{FF2B5EF4-FFF2-40B4-BE49-F238E27FC236}">
                            <a16:creationId xmlns:a16="http://schemas.microsoft.com/office/drawing/2014/main" id="{00000000-0008-0000-0000-00009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929C6" id="Text Box 5908" o:spid="_x0000_s1026" type="#_x0000_t202" style="position:absolute;margin-left:0;margin-top:0;width:6pt;height:2.25pt;z-index:2532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2880" behindDoc="0" locked="0" layoutInCell="1" allowOverlap="1" wp14:anchorId="279689F4" wp14:editId="36039E15">
                      <wp:simplePos x="0" y="0"/>
                      <wp:positionH relativeFrom="column">
                        <wp:posOffset>0</wp:posOffset>
                      </wp:positionH>
                      <wp:positionV relativeFrom="paragraph">
                        <wp:posOffset>0</wp:posOffset>
                      </wp:positionV>
                      <wp:extent cx="76200" cy="28575"/>
                      <wp:effectExtent l="19050" t="19050" r="19050" b="28575"/>
                      <wp:wrapNone/>
                      <wp:docPr id="10137" name="Text Box 5907">
                        <a:extLst xmlns:a="http://schemas.openxmlformats.org/drawingml/2006/main">
                          <a:ext uri="{FF2B5EF4-FFF2-40B4-BE49-F238E27FC236}">
                            <a16:creationId xmlns:a16="http://schemas.microsoft.com/office/drawing/2014/main" id="{00000000-0008-0000-0000-00009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868F9" id="Text Box 5907" o:spid="_x0000_s1026" type="#_x0000_t202" style="position:absolute;margin-left:0;margin-top:0;width:6pt;height:2.25pt;z-index:2532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3904" behindDoc="0" locked="0" layoutInCell="1" allowOverlap="1" wp14:anchorId="55372E21" wp14:editId="43D45FC6">
                      <wp:simplePos x="0" y="0"/>
                      <wp:positionH relativeFrom="column">
                        <wp:posOffset>0</wp:posOffset>
                      </wp:positionH>
                      <wp:positionV relativeFrom="paragraph">
                        <wp:posOffset>0</wp:posOffset>
                      </wp:positionV>
                      <wp:extent cx="76200" cy="28575"/>
                      <wp:effectExtent l="19050" t="19050" r="19050" b="28575"/>
                      <wp:wrapNone/>
                      <wp:docPr id="10138" name="Text Box 5906">
                        <a:extLst xmlns:a="http://schemas.openxmlformats.org/drawingml/2006/main">
                          <a:ext uri="{FF2B5EF4-FFF2-40B4-BE49-F238E27FC236}">
                            <a16:creationId xmlns:a16="http://schemas.microsoft.com/office/drawing/2014/main" id="{00000000-0008-0000-0000-00009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701A3" id="Text Box 5906" o:spid="_x0000_s1026" type="#_x0000_t202" style="position:absolute;margin-left:0;margin-top:0;width:6pt;height:2.25pt;z-index:2532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4928" behindDoc="0" locked="0" layoutInCell="1" allowOverlap="1" wp14:anchorId="40F195AF" wp14:editId="456B0818">
                      <wp:simplePos x="0" y="0"/>
                      <wp:positionH relativeFrom="column">
                        <wp:posOffset>0</wp:posOffset>
                      </wp:positionH>
                      <wp:positionV relativeFrom="paragraph">
                        <wp:posOffset>0</wp:posOffset>
                      </wp:positionV>
                      <wp:extent cx="76200" cy="28575"/>
                      <wp:effectExtent l="19050" t="19050" r="19050" b="28575"/>
                      <wp:wrapNone/>
                      <wp:docPr id="10139" name="Text Box 5905">
                        <a:extLst xmlns:a="http://schemas.openxmlformats.org/drawingml/2006/main">
                          <a:ext uri="{FF2B5EF4-FFF2-40B4-BE49-F238E27FC236}">
                            <a16:creationId xmlns:a16="http://schemas.microsoft.com/office/drawing/2014/main" id="{00000000-0008-0000-0000-00009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27DA2" id="Text Box 5905" o:spid="_x0000_s1026" type="#_x0000_t202" style="position:absolute;margin-left:0;margin-top:0;width:6pt;height:2.25pt;z-index:2532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5952" behindDoc="0" locked="0" layoutInCell="1" allowOverlap="1" wp14:anchorId="0F08316B" wp14:editId="36226067">
                      <wp:simplePos x="0" y="0"/>
                      <wp:positionH relativeFrom="column">
                        <wp:posOffset>0</wp:posOffset>
                      </wp:positionH>
                      <wp:positionV relativeFrom="paragraph">
                        <wp:posOffset>0</wp:posOffset>
                      </wp:positionV>
                      <wp:extent cx="76200" cy="28575"/>
                      <wp:effectExtent l="19050" t="19050" r="19050" b="28575"/>
                      <wp:wrapNone/>
                      <wp:docPr id="10140" name="Text Box 5904">
                        <a:extLst xmlns:a="http://schemas.openxmlformats.org/drawingml/2006/main">
                          <a:ext uri="{FF2B5EF4-FFF2-40B4-BE49-F238E27FC236}">
                            <a16:creationId xmlns:a16="http://schemas.microsoft.com/office/drawing/2014/main" id="{00000000-0008-0000-0000-00009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3301C" id="Text Box 5904" o:spid="_x0000_s1026" type="#_x0000_t202" style="position:absolute;margin-left:0;margin-top:0;width:6pt;height:2.25pt;z-index:2532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6976" behindDoc="0" locked="0" layoutInCell="1" allowOverlap="1" wp14:anchorId="485C9D5A" wp14:editId="5FD92788">
                      <wp:simplePos x="0" y="0"/>
                      <wp:positionH relativeFrom="column">
                        <wp:posOffset>0</wp:posOffset>
                      </wp:positionH>
                      <wp:positionV relativeFrom="paragraph">
                        <wp:posOffset>0</wp:posOffset>
                      </wp:positionV>
                      <wp:extent cx="76200" cy="28575"/>
                      <wp:effectExtent l="19050" t="19050" r="19050" b="28575"/>
                      <wp:wrapNone/>
                      <wp:docPr id="10141" name="Text Box 5903">
                        <a:extLst xmlns:a="http://schemas.openxmlformats.org/drawingml/2006/main">
                          <a:ext uri="{FF2B5EF4-FFF2-40B4-BE49-F238E27FC236}">
                            <a16:creationId xmlns:a16="http://schemas.microsoft.com/office/drawing/2014/main" id="{00000000-0008-0000-0000-00009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1F432" id="Text Box 5903" o:spid="_x0000_s1026" type="#_x0000_t202" style="position:absolute;margin-left:0;margin-top:0;width:6pt;height:2.25pt;z-index:2532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8000" behindDoc="0" locked="0" layoutInCell="1" allowOverlap="1" wp14:anchorId="240D6A7A" wp14:editId="28CE7DA0">
                      <wp:simplePos x="0" y="0"/>
                      <wp:positionH relativeFrom="column">
                        <wp:posOffset>0</wp:posOffset>
                      </wp:positionH>
                      <wp:positionV relativeFrom="paragraph">
                        <wp:posOffset>0</wp:posOffset>
                      </wp:positionV>
                      <wp:extent cx="76200" cy="28575"/>
                      <wp:effectExtent l="19050" t="19050" r="19050" b="28575"/>
                      <wp:wrapNone/>
                      <wp:docPr id="10142" name="Text Box 5902">
                        <a:extLst xmlns:a="http://schemas.openxmlformats.org/drawingml/2006/main">
                          <a:ext uri="{FF2B5EF4-FFF2-40B4-BE49-F238E27FC236}">
                            <a16:creationId xmlns:a16="http://schemas.microsoft.com/office/drawing/2014/main" id="{00000000-0008-0000-0000-00009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09127C" id="Text Box 5902" o:spid="_x0000_s1026" type="#_x0000_t202" style="position:absolute;margin-left:0;margin-top:0;width:6pt;height:2.25pt;z-index:2532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49024" behindDoc="0" locked="0" layoutInCell="1" allowOverlap="1" wp14:anchorId="31BA8990" wp14:editId="14B62836">
                      <wp:simplePos x="0" y="0"/>
                      <wp:positionH relativeFrom="column">
                        <wp:posOffset>0</wp:posOffset>
                      </wp:positionH>
                      <wp:positionV relativeFrom="paragraph">
                        <wp:posOffset>0</wp:posOffset>
                      </wp:positionV>
                      <wp:extent cx="76200" cy="28575"/>
                      <wp:effectExtent l="19050" t="19050" r="19050" b="28575"/>
                      <wp:wrapNone/>
                      <wp:docPr id="10143" name="Text Box 5901">
                        <a:extLst xmlns:a="http://schemas.openxmlformats.org/drawingml/2006/main">
                          <a:ext uri="{FF2B5EF4-FFF2-40B4-BE49-F238E27FC236}">
                            <a16:creationId xmlns:a16="http://schemas.microsoft.com/office/drawing/2014/main" id="{00000000-0008-0000-0000-00009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B6EF8" id="Text Box 5901" o:spid="_x0000_s1026" type="#_x0000_t202" style="position:absolute;margin-left:0;margin-top:0;width:6pt;height:2.25pt;z-index:2532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0048" behindDoc="0" locked="0" layoutInCell="1" allowOverlap="1" wp14:anchorId="5C3C187A" wp14:editId="2B31653A">
                      <wp:simplePos x="0" y="0"/>
                      <wp:positionH relativeFrom="column">
                        <wp:posOffset>0</wp:posOffset>
                      </wp:positionH>
                      <wp:positionV relativeFrom="paragraph">
                        <wp:posOffset>0</wp:posOffset>
                      </wp:positionV>
                      <wp:extent cx="76200" cy="28575"/>
                      <wp:effectExtent l="19050" t="19050" r="19050" b="28575"/>
                      <wp:wrapNone/>
                      <wp:docPr id="10144" name="Text Box 5900">
                        <a:extLst xmlns:a="http://schemas.openxmlformats.org/drawingml/2006/main">
                          <a:ext uri="{FF2B5EF4-FFF2-40B4-BE49-F238E27FC236}">
                            <a16:creationId xmlns:a16="http://schemas.microsoft.com/office/drawing/2014/main" id="{00000000-0008-0000-0000-0000A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34B9D" id="Text Box 5900" o:spid="_x0000_s1026" type="#_x0000_t202" style="position:absolute;margin-left:0;margin-top:0;width:6pt;height:2.25pt;z-index:2532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1072" behindDoc="0" locked="0" layoutInCell="1" allowOverlap="1" wp14:anchorId="0883DEE2" wp14:editId="21053219">
                      <wp:simplePos x="0" y="0"/>
                      <wp:positionH relativeFrom="column">
                        <wp:posOffset>0</wp:posOffset>
                      </wp:positionH>
                      <wp:positionV relativeFrom="paragraph">
                        <wp:posOffset>0</wp:posOffset>
                      </wp:positionV>
                      <wp:extent cx="76200" cy="28575"/>
                      <wp:effectExtent l="19050" t="19050" r="19050" b="28575"/>
                      <wp:wrapNone/>
                      <wp:docPr id="10145" name="Text Box 5899">
                        <a:extLst xmlns:a="http://schemas.openxmlformats.org/drawingml/2006/main">
                          <a:ext uri="{FF2B5EF4-FFF2-40B4-BE49-F238E27FC236}">
                            <a16:creationId xmlns:a16="http://schemas.microsoft.com/office/drawing/2014/main" id="{00000000-0008-0000-0000-0000A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270DA" id="Text Box 5899" o:spid="_x0000_s1026" type="#_x0000_t202" style="position:absolute;margin-left:0;margin-top:0;width:6pt;height:2.25pt;z-index:2532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2096" behindDoc="0" locked="0" layoutInCell="1" allowOverlap="1" wp14:anchorId="460A406B" wp14:editId="5F5F9C42">
                      <wp:simplePos x="0" y="0"/>
                      <wp:positionH relativeFrom="column">
                        <wp:posOffset>0</wp:posOffset>
                      </wp:positionH>
                      <wp:positionV relativeFrom="paragraph">
                        <wp:posOffset>0</wp:posOffset>
                      </wp:positionV>
                      <wp:extent cx="76200" cy="28575"/>
                      <wp:effectExtent l="19050" t="19050" r="19050" b="28575"/>
                      <wp:wrapNone/>
                      <wp:docPr id="10146" name="Text Box 5898">
                        <a:extLst xmlns:a="http://schemas.openxmlformats.org/drawingml/2006/main">
                          <a:ext uri="{FF2B5EF4-FFF2-40B4-BE49-F238E27FC236}">
                            <a16:creationId xmlns:a16="http://schemas.microsoft.com/office/drawing/2014/main" id="{00000000-0008-0000-0000-0000A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DB55F" id="Text Box 5898" o:spid="_x0000_s1026" type="#_x0000_t202" style="position:absolute;margin-left:0;margin-top:0;width:6pt;height:2.25pt;z-index:2532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3120" behindDoc="0" locked="0" layoutInCell="1" allowOverlap="1" wp14:anchorId="12562B2E" wp14:editId="71FA6C23">
                      <wp:simplePos x="0" y="0"/>
                      <wp:positionH relativeFrom="column">
                        <wp:posOffset>0</wp:posOffset>
                      </wp:positionH>
                      <wp:positionV relativeFrom="paragraph">
                        <wp:posOffset>0</wp:posOffset>
                      </wp:positionV>
                      <wp:extent cx="76200" cy="28575"/>
                      <wp:effectExtent l="19050" t="19050" r="19050" b="28575"/>
                      <wp:wrapNone/>
                      <wp:docPr id="10147" name="Text Box 5897">
                        <a:extLst xmlns:a="http://schemas.openxmlformats.org/drawingml/2006/main">
                          <a:ext uri="{FF2B5EF4-FFF2-40B4-BE49-F238E27FC236}">
                            <a16:creationId xmlns:a16="http://schemas.microsoft.com/office/drawing/2014/main" id="{00000000-0008-0000-0000-0000A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75419" id="Text Box 5897" o:spid="_x0000_s1026" type="#_x0000_t202" style="position:absolute;margin-left:0;margin-top:0;width:6pt;height:2.25pt;z-index:2532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4144" behindDoc="0" locked="0" layoutInCell="1" allowOverlap="1" wp14:anchorId="0EC3432E" wp14:editId="2F136497">
                      <wp:simplePos x="0" y="0"/>
                      <wp:positionH relativeFrom="column">
                        <wp:posOffset>0</wp:posOffset>
                      </wp:positionH>
                      <wp:positionV relativeFrom="paragraph">
                        <wp:posOffset>0</wp:posOffset>
                      </wp:positionV>
                      <wp:extent cx="76200" cy="28575"/>
                      <wp:effectExtent l="19050" t="19050" r="19050" b="28575"/>
                      <wp:wrapNone/>
                      <wp:docPr id="10148" name="Text Box 5896">
                        <a:extLst xmlns:a="http://schemas.openxmlformats.org/drawingml/2006/main">
                          <a:ext uri="{FF2B5EF4-FFF2-40B4-BE49-F238E27FC236}">
                            <a16:creationId xmlns:a16="http://schemas.microsoft.com/office/drawing/2014/main" id="{00000000-0008-0000-0000-0000A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ADA79" id="Text Box 5896" o:spid="_x0000_s1026" type="#_x0000_t202" style="position:absolute;margin-left:0;margin-top:0;width:6pt;height:2.25pt;z-index:2532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5168" behindDoc="0" locked="0" layoutInCell="1" allowOverlap="1" wp14:anchorId="73F4E96A" wp14:editId="1606C1A9">
                      <wp:simplePos x="0" y="0"/>
                      <wp:positionH relativeFrom="column">
                        <wp:posOffset>0</wp:posOffset>
                      </wp:positionH>
                      <wp:positionV relativeFrom="paragraph">
                        <wp:posOffset>0</wp:posOffset>
                      </wp:positionV>
                      <wp:extent cx="76200" cy="28575"/>
                      <wp:effectExtent l="19050" t="19050" r="19050" b="28575"/>
                      <wp:wrapNone/>
                      <wp:docPr id="10149" name="Text Box 5895">
                        <a:extLst xmlns:a="http://schemas.openxmlformats.org/drawingml/2006/main">
                          <a:ext uri="{FF2B5EF4-FFF2-40B4-BE49-F238E27FC236}">
                            <a16:creationId xmlns:a16="http://schemas.microsoft.com/office/drawing/2014/main" id="{00000000-0008-0000-0000-0000A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27129" id="Text Box 5895" o:spid="_x0000_s1026" type="#_x0000_t202" style="position:absolute;margin-left:0;margin-top:0;width:6pt;height:2.25pt;z-index:2532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6192" behindDoc="0" locked="0" layoutInCell="1" allowOverlap="1" wp14:anchorId="15AB8012" wp14:editId="1C402AD7">
                      <wp:simplePos x="0" y="0"/>
                      <wp:positionH relativeFrom="column">
                        <wp:posOffset>0</wp:posOffset>
                      </wp:positionH>
                      <wp:positionV relativeFrom="paragraph">
                        <wp:posOffset>0</wp:posOffset>
                      </wp:positionV>
                      <wp:extent cx="76200" cy="28575"/>
                      <wp:effectExtent l="19050" t="19050" r="19050" b="28575"/>
                      <wp:wrapNone/>
                      <wp:docPr id="10150" name="Text Box 5894">
                        <a:extLst xmlns:a="http://schemas.openxmlformats.org/drawingml/2006/main">
                          <a:ext uri="{FF2B5EF4-FFF2-40B4-BE49-F238E27FC236}">
                            <a16:creationId xmlns:a16="http://schemas.microsoft.com/office/drawing/2014/main" id="{00000000-0008-0000-0000-0000A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41FC7" id="Text Box 5894" o:spid="_x0000_s1026" type="#_x0000_t202" style="position:absolute;margin-left:0;margin-top:0;width:6pt;height:2.25pt;z-index:2532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7216" behindDoc="0" locked="0" layoutInCell="1" allowOverlap="1" wp14:anchorId="6F5CF00D" wp14:editId="64B847A8">
                      <wp:simplePos x="0" y="0"/>
                      <wp:positionH relativeFrom="column">
                        <wp:posOffset>0</wp:posOffset>
                      </wp:positionH>
                      <wp:positionV relativeFrom="paragraph">
                        <wp:posOffset>0</wp:posOffset>
                      </wp:positionV>
                      <wp:extent cx="76200" cy="28575"/>
                      <wp:effectExtent l="19050" t="19050" r="19050" b="28575"/>
                      <wp:wrapNone/>
                      <wp:docPr id="10151" name="Text Box 5893">
                        <a:extLst xmlns:a="http://schemas.openxmlformats.org/drawingml/2006/main">
                          <a:ext uri="{FF2B5EF4-FFF2-40B4-BE49-F238E27FC236}">
                            <a16:creationId xmlns:a16="http://schemas.microsoft.com/office/drawing/2014/main" id="{00000000-0008-0000-0000-0000A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21EBC" id="Text Box 5893" o:spid="_x0000_s1026" type="#_x0000_t202" style="position:absolute;margin-left:0;margin-top:0;width:6pt;height:2.25pt;z-index:2532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8240" behindDoc="0" locked="0" layoutInCell="1" allowOverlap="1" wp14:anchorId="5B7227CB" wp14:editId="0CA1D1CC">
                      <wp:simplePos x="0" y="0"/>
                      <wp:positionH relativeFrom="column">
                        <wp:posOffset>0</wp:posOffset>
                      </wp:positionH>
                      <wp:positionV relativeFrom="paragraph">
                        <wp:posOffset>0</wp:posOffset>
                      </wp:positionV>
                      <wp:extent cx="76200" cy="28575"/>
                      <wp:effectExtent l="19050" t="19050" r="19050" b="28575"/>
                      <wp:wrapNone/>
                      <wp:docPr id="10152" name="Text Box 5892">
                        <a:extLst xmlns:a="http://schemas.openxmlformats.org/drawingml/2006/main">
                          <a:ext uri="{FF2B5EF4-FFF2-40B4-BE49-F238E27FC236}">
                            <a16:creationId xmlns:a16="http://schemas.microsoft.com/office/drawing/2014/main" id="{00000000-0008-0000-0000-0000A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EA1EE" id="Text Box 5892" o:spid="_x0000_s1026" type="#_x0000_t202" style="position:absolute;margin-left:0;margin-top:0;width:6pt;height:2.25pt;z-index:2532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59264" behindDoc="0" locked="0" layoutInCell="1" allowOverlap="1" wp14:anchorId="456D875D" wp14:editId="36FA49D0">
                      <wp:simplePos x="0" y="0"/>
                      <wp:positionH relativeFrom="column">
                        <wp:posOffset>0</wp:posOffset>
                      </wp:positionH>
                      <wp:positionV relativeFrom="paragraph">
                        <wp:posOffset>0</wp:posOffset>
                      </wp:positionV>
                      <wp:extent cx="76200" cy="28575"/>
                      <wp:effectExtent l="19050" t="19050" r="19050" b="28575"/>
                      <wp:wrapNone/>
                      <wp:docPr id="10153" name="Text Box 5891">
                        <a:extLst xmlns:a="http://schemas.openxmlformats.org/drawingml/2006/main">
                          <a:ext uri="{FF2B5EF4-FFF2-40B4-BE49-F238E27FC236}">
                            <a16:creationId xmlns:a16="http://schemas.microsoft.com/office/drawing/2014/main" id="{00000000-0008-0000-0000-0000A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F53D6" id="Text Box 5891" o:spid="_x0000_s1026" type="#_x0000_t202" style="position:absolute;margin-left:0;margin-top:0;width:6pt;height:2.25pt;z-index:2532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0288" behindDoc="0" locked="0" layoutInCell="1" allowOverlap="1" wp14:anchorId="15EED4DA" wp14:editId="3AEE8E13">
                      <wp:simplePos x="0" y="0"/>
                      <wp:positionH relativeFrom="column">
                        <wp:posOffset>0</wp:posOffset>
                      </wp:positionH>
                      <wp:positionV relativeFrom="paragraph">
                        <wp:posOffset>0</wp:posOffset>
                      </wp:positionV>
                      <wp:extent cx="76200" cy="28575"/>
                      <wp:effectExtent l="19050" t="19050" r="19050" b="28575"/>
                      <wp:wrapNone/>
                      <wp:docPr id="10154" name="Text Box 5890">
                        <a:extLst xmlns:a="http://schemas.openxmlformats.org/drawingml/2006/main">
                          <a:ext uri="{FF2B5EF4-FFF2-40B4-BE49-F238E27FC236}">
                            <a16:creationId xmlns:a16="http://schemas.microsoft.com/office/drawing/2014/main" id="{00000000-0008-0000-0000-0000A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A4480" id="Text Box 5890" o:spid="_x0000_s1026" type="#_x0000_t202" style="position:absolute;margin-left:0;margin-top:0;width:6pt;height:2.25pt;z-index:2532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1312" behindDoc="0" locked="0" layoutInCell="1" allowOverlap="1" wp14:anchorId="06686F6A" wp14:editId="6CCD3CC0">
                      <wp:simplePos x="0" y="0"/>
                      <wp:positionH relativeFrom="column">
                        <wp:posOffset>0</wp:posOffset>
                      </wp:positionH>
                      <wp:positionV relativeFrom="paragraph">
                        <wp:posOffset>0</wp:posOffset>
                      </wp:positionV>
                      <wp:extent cx="76200" cy="28575"/>
                      <wp:effectExtent l="19050" t="19050" r="19050" b="28575"/>
                      <wp:wrapNone/>
                      <wp:docPr id="10155" name="Text Box 5889">
                        <a:extLst xmlns:a="http://schemas.openxmlformats.org/drawingml/2006/main">
                          <a:ext uri="{FF2B5EF4-FFF2-40B4-BE49-F238E27FC236}">
                            <a16:creationId xmlns:a16="http://schemas.microsoft.com/office/drawing/2014/main" id="{00000000-0008-0000-0000-0000A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66A1B3" id="Text Box 5889" o:spid="_x0000_s1026" type="#_x0000_t202" style="position:absolute;margin-left:0;margin-top:0;width:6pt;height:2.25pt;z-index:2532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2336" behindDoc="0" locked="0" layoutInCell="1" allowOverlap="1" wp14:anchorId="6F86DC2B" wp14:editId="18A08764">
                      <wp:simplePos x="0" y="0"/>
                      <wp:positionH relativeFrom="column">
                        <wp:posOffset>0</wp:posOffset>
                      </wp:positionH>
                      <wp:positionV relativeFrom="paragraph">
                        <wp:posOffset>0</wp:posOffset>
                      </wp:positionV>
                      <wp:extent cx="76200" cy="28575"/>
                      <wp:effectExtent l="19050" t="19050" r="19050" b="28575"/>
                      <wp:wrapNone/>
                      <wp:docPr id="10156" name="Text Box 5888">
                        <a:extLst xmlns:a="http://schemas.openxmlformats.org/drawingml/2006/main">
                          <a:ext uri="{FF2B5EF4-FFF2-40B4-BE49-F238E27FC236}">
                            <a16:creationId xmlns:a16="http://schemas.microsoft.com/office/drawing/2014/main" id="{00000000-0008-0000-0000-0000A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B7CBF" id="Text Box 5888" o:spid="_x0000_s1026" type="#_x0000_t202" style="position:absolute;margin-left:0;margin-top:0;width:6pt;height:2.25pt;z-index:2532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3360" behindDoc="0" locked="0" layoutInCell="1" allowOverlap="1" wp14:anchorId="23B95356" wp14:editId="6176C1B2">
                      <wp:simplePos x="0" y="0"/>
                      <wp:positionH relativeFrom="column">
                        <wp:posOffset>0</wp:posOffset>
                      </wp:positionH>
                      <wp:positionV relativeFrom="paragraph">
                        <wp:posOffset>0</wp:posOffset>
                      </wp:positionV>
                      <wp:extent cx="76200" cy="28575"/>
                      <wp:effectExtent l="19050" t="19050" r="19050" b="28575"/>
                      <wp:wrapNone/>
                      <wp:docPr id="10157" name="Text Box 5887">
                        <a:extLst xmlns:a="http://schemas.openxmlformats.org/drawingml/2006/main">
                          <a:ext uri="{FF2B5EF4-FFF2-40B4-BE49-F238E27FC236}">
                            <a16:creationId xmlns:a16="http://schemas.microsoft.com/office/drawing/2014/main" id="{00000000-0008-0000-0000-0000A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D84174" id="Text Box 5887" o:spid="_x0000_s1026" type="#_x0000_t202" style="position:absolute;margin-left:0;margin-top:0;width:6pt;height:2.25pt;z-index:2532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4384" behindDoc="0" locked="0" layoutInCell="1" allowOverlap="1" wp14:anchorId="17BECB82" wp14:editId="23F1B69D">
                      <wp:simplePos x="0" y="0"/>
                      <wp:positionH relativeFrom="column">
                        <wp:posOffset>0</wp:posOffset>
                      </wp:positionH>
                      <wp:positionV relativeFrom="paragraph">
                        <wp:posOffset>0</wp:posOffset>
                      </wp:positionV>
                      <wp:extent cx="76200" cy="28575"/>
                      <wp:effectExtent l="19050" t="19050" r="19050" b="28575"/>
                      <wp:wrapNone/>
                      <wp:docPr id="10158" name="Text Box 5886">
                        <a:extLst xmlns:a="http://schemas.openxmlformats.org/drawingml/2006/main">
                          <a:ext uri="{FF2B5EF4-FFF2-40B4-BE49-F238E27FC236}">
                            <a16:creationId xmlns:a16="http://schemas.microsoft.com/office/drawing/2014/main" id="{00000000-0008-0000-0000-0000A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0F55D" id="Text Box 5886" o:spid="_x0000_s1026" type="#_x0000_t202" style="position:absolute;margin-left:0;margin-top:0;width:6pt;height:2.25pt;z-index:2532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5408" behindDoc="0" locked="0" layoutInCell="1" allowOverlap="1" wp14:anchorId="0D91F5B9" wp14:editId="0AF75C90">
                      <wp:simplePos x="0" y="0"/>
                      <wp:positionH relativeFrom="column">
                        <wp:posOffset>0</wp:posOffset>
                      </wp:positionH>
                      <wp:positionV relativeFrom="paragraph">
                        <wp:posOffset>0</wp:posOffset>
                      </wp:positionV>
                      <wp:extent cx="76200" cy="28575"/>
                      <wp:effectExtent l="19050" t="19050" r="19050" b="28575"/>
                      <wp:wrapNone/>
                      <wp:docPr id="10159" name="Text Box 5885">
                        <a:extLst xmlns:a="http://schemas.openxmlformats.org/drawingml/2006/main">
                          <a:ext uri="{FF2B5EF4-FFF2-40B4-BE49-F238E27FC236}">
                            <a16:creationId xmlns:a16="http://schemas.microsoft.com/office/drawing/2014/main" id="{00000000-0008-0000-0000-0000A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0C3E5" id="Text Box 5885" o:spid="_x0000_s1026" type="#_x0000_t202" style="position:absolute;margin-left:0;margin-top:0;width:6pt;height:2.25pt;z-index:2532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6432" behindDoc="0" locked="0" layoutInCell="1" allowOverlap="1" wp14:anchorId="338C763A" wp14:editId="4EA6A447">
                      <wp:simplePos x="0" y="0"/>
                      <wp:positionH relativeFrom="column">
                        <wp:posOffset>0</wp:posOffset>
                      </wp:positionH>
                      <wp:positionV relativeFrom="paragraph">
                        <wp:posOffset>0</wp:posOffset>
                      </wp:positionV>
                      <wp:extent cx="76200" cy="28575"/>
                      <wp:effectExtent l="19050" t="19050" r="19050" b="28575"/>
                      <wp:wrapNone/>
                      <wp:docPr id="10160" name="Text Box 5884">
                        <a:extLst xmlns:a="http://schemas.openxmlformats.org/drawingml/2006/main">
                          <a:ext uri="{FF2B5EF4-FFF2-40B4-BE49-F238E27FC236}">
                            <a16:creationId xmlns:a16="http://schemas.microsoft.com/office/drawing/2014/main" id="{00000000-0008-0000-0000-0000B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6853CA" id="Text Box 5884" o:spid="_x0000_s1026" type="#_x0000_t202" style="position:absolute;margin-left:0;margin-top:0;width:6pt;height:2.25pt;z-index:2532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7456" behindDoc="0" locked="0" layoutInCell="1" allowOverlap="1" wp14:anchorId="2EA05581" wp14:editId="69F918D3">
                      <wp:simplePos x="0" y="0"/>
                      <wp:positionH relativeFrom="column">
                        <wp:posOffset>0</wp:posOffset>
                      </wp:positionH>
                      <wp:positionV relativeFrom="paragraph">
                        <wp:posOffset>0</wp:posOffset>
                      </wp:positionV>
                      <wp:extent cx="76200" cy="28575"/>
                      <wp:effectExtent l="19050" t="19050" r="19050" b="28575"/>
                      <wp:wrapNone/>
                      <wp:docPr id="10161" name="Text Box 5883">
                        <a:extLst xmlns:a="http://schemas.openxmlformats.org/drawingml/2006/main">
                          <a:ext uri="{FF2B5EF4-FFF2-40B4-BE49-F238E27FC236}">
                            <a16:creationId xmlns:a16="http://schemas.microsoft.com/office/drawing/2014/main" id="{00000000-0008-0000-0000-0000B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91D97" id="Text Box 5883" o:spid="_x0000_s1026" type="#_x0000_t202" style="position:absolute;margin-left:0;margin-top:0;width:6pt;height:2.25pt;z-index:2532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8480" behindDoc="0" locked="0" layoutInCell="1" allowOverlap="1" wp14:anchorId="57FD05D0" wp14:editId="143A391C">
                      <wp:simplePos x="0" y="0"/>
                      <wp:positionH relativeFrom="column">
                        <wp:posOffset>0</wp:posOffset>
                      </wp:positionH>
                      <wp:positionV relativeFrom="paragraph">
                        <wp:posOffset>0</wp:posOffset>
                      </wp:positionV>
                      <wp:extent cx="76200" cy="28575"/>
                      <wp:effectExtent l="19050" t="19050" r="19050" b="28575"/>
                      <wp:wrapNone/>
                      <wp:docPr id="10162" name="Text Box 5882">
                        <a:extLst xmlns:a="http://schemas.openxmlformats.org/drawingml/2006/main">
                          <a:ext uri="{FF2B5EF4-FFF2-40B4-BE49-F238E27FC236}">
                            <a16:creationId xmlns:a16="http://schemas.microsoft.com/office/drawing/2014/main" id="{00000000-0008-0000-0000-0000B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690639" id="Text Box 5882" o:spid="_x0000_s1026" type="#_x0000_t202" style="position:absolute;margin-left:0;margin-top:0;width:6pt;height:2.25pt;z-index:2532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69504" behindDoc="0" locked="0" layoutInCell="1" allowOverlap="1" wp14:anchorId="20D4CF23" wp14:editId="18ADB493">
                      <wp:simplePos x="0" y="0"/>
                      <wp:positionH relativeFrom="column">
                        <wp:posOffset>0</wp:posOffset>
                      </wp:positionH>
                      <wp:positionV relativeFrom="paragraph">
                        <wp:posOffset>0</wp:posOffset>
                      </wp:positionV>
                      <wp:extent cx="76200" cy="28575"/>
                      <wp:effectExtent l="19050" t="19050" r="19050" b="28575"/>
                      <wp:wrapNone/>
                      <wp:docPr id="10163" name="Text Box 5881">
                        <a:extLst xmlns:a="http://schemas.openxmlformats.org/drawingml/2006/main">
                          <a:ext uri="{FF2B5EF4-FFF2-40B4-BE49-F238E27FC236}">
                            <a16:creationId xmlns:a16="http://schemas.microsoft.com/office/drawing/2014/main" id="{00000000-0008-0000-0000-0000B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D2EFB" id="Text Box 5881" o:spid="_x0000_s1026" type="#_x0000_t202" style="position:absolute;margin-left:0;margin-top:0;width:6pt;height:2.25pt;z-index:2532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0528" behindDoc="0" locked="0" layoutInCell="1" allowOverlap="1" wp14:anchorId="1F1B2BA3" wp14:editId="5AF5373A">
                      <wp:simplePos x="0" y="0"/>
                      <wp:positionH relativeFrom="column">
                        <wp:posOffset>0</wp:posOffset>
                      </wp:positionH>
                      <wp:positionV relativeFrom="paragraph">
                        <wp:posOffset>0</wp:posOffset>
                      </wp:positionV>
                      <wp:extent cx="76200" cy="28575"/>
                      <wp:effectExtent l="19050" t="19050" r="19050" b="28575"/>
                      <wp:wrapNone/>
                      <wp:docPr id="10164" name="Text Box 5880">
                        <a:extLst xmlns:a="http://schemas.openxmlformats.org/drawingml/2006/main">
                          <a:ext uri="{FF2B5EF4-FFF2-40B4-BE49-F238E27FC236}">
                            <a16:creationId xmlns:a16="http://schemas.microsoft.com/office/drawing/2014/main" id="{00000000-0008-0000-0000-0000B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B3483" id="Text Box 5880" o:spid="_x0000_s1026" type="#_x0000_t202" style="position:absolute;margin-left:0;margin-top:0;width:6pt;height:2.25pt;z-index:2532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1552" behindDoc="0" locked="0" layoutInCell="1" allowOverlap="1" wp14:anchorId="7065CF59" wp14:editId="0C54A562">
                      <wp:simplePos x="0" y="0"/>
                      <wp:positionH relativeFrom="column">
                        <wp:posOffset>0</wp:posOffset>
                      </wp:positionH>
                      <wp:positionV relativeFrom="paragraph">
                        <wp:posOffset>0</wp:posOffset>
                      </wp:positionV>
                      <wp:extent cx="76200" cy="28575"/>
                      <wp:effectExtent l="19050" t="19050" r="19050" b="28575"/>
                      <wp:wrapNone/>
                      <wp:docPr id="10165" name="Text Box 5879">
                        <a:extLst xmlns:a="http://schemas.openxmlformats.org/drawingml/2006/main">
                          <a:ext uri="{FF2B5EF4-FFF2-40B4-BE49-F238E27FC236}">
                            <a16:creationId xmlns:a16="http://schemas.microsoft.com/office/drawing/2014/main" id="{00000000-0008-0000-0000-0000B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6EBFD" id="Text Box 5879" o:spid="_x0000_s1026" type="#_x0000_t202" style="position:absolute;margin-left:0;margin-top:0;width:6pt;height:2.25pt;z-index:2532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2576" behindDoc="0" locked="0" layoutInCell="1" allowOverlap="1" wp14:anchorId="0CD07FF2" wp14:editId="26595700">
                      <wp:simplePos x="0" y="0"/>
                      <wp:positionH relativeFrom="column">
                        <wp:posOffset>0</wp:posOffset>
                      </wp:positionH>
                      <wp:positionV relativeFrom="paragraph">
                        <wp:posOffset>0</wp:posOffset>
                      </wp:positionV>
                      <wp:extent cx="76200" cy="28575"/>
                      <wp:effectExtent l="19050" t="19050" r="19050" b="28575"/>
                      <wp:wrapNone/>
                      <wp:docPr id="10166" name="Text Box 5878">
                        <a:extLst xmlns:a="http://schemas.openxmlformats.org/drawingml/2006/main">
                          <a:ext uri="{FF2B5EF4-FFF2-40B4-BE49-F238E27FC236}">
                            <a16:creationId xmlns:a16="http://schemas.microsoft.com/office/drawing/2014/main" id="{00000000-0008-0000-0000-0000B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B6D727" id="Text Box 5878" o:spid="_x0000_s1026" type="#_x0000_t202" style="position:absolute;margin-left:0;margin-top:0;width:6pt;height:2.25pt;z-index:2532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3600" behindDoc="0" locked="0" layoutInCell="1" allowOverlap="1" wp14:anchorId="35C92F12" wp14:editId="4C6B6FE5">
                      <wp:simplePos x="0" y="0"/>
                      <wp:positionH relativeFrom="column">
                        <wp:posOffset>0</wp:posOffset>
                      </wp:positionH>
                      <wp:positionV relativeFrom="paragraph">
                        <wp:posOffset>0</wp:posOffset>
                      </wp:positionV>
                      <wp:extent cx="76200" cy="28575"/>
                      <wp:effectExtent l="19050" t="19050" r="19050" b="28575"/>
                      <wp:wrapNone/>
                      <wp:docPr id="10167" name="Text Box 5877">
                        <a:extLst xmlns:a="http://schemas.openxmlformats.org/drawingml/2006/main">
                          <a:ext uri="{FF2B5EF4-FFF2-40B4-BE49-F238E27FC236}">
                            <a16:creationId xmlns:a16="http://schemas.microsoft.com/office/drawing/2014/main" id="{00000000-0008-0000-0000-0000B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8F8EB" id="Text Box 5877" o:spid="_x0000_s1026" type="#_x0000_t202" style="position:absolute;margin-left:0;margin-top:0;width:6pt;height:2.25pt;z-index:2532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4624" behindDoc="0" locked="0" layoutInCell="1" allowOverlap="1" wp14:anchorId="021F9C4F" wp14:editId="50B07650">
                      <wp:simplePos x="0" y="0"/>
                      <wp:positionH relativeFrom="column">
                        <wp:posOffset>0</wp:posOffset>
                      </wp:positionH>
                      <wp:positionV relativeFrom="paragraph">
                        <wp:posOffset>0</wp:posOffset>
                      </wp:positionV>
                      <wp:extent cx="76200" cy="28575"/>
                      <wp:effectExtent l="19050" t="19050" r="19050" b="28575"/>
                      <wp:wrapNone/>
                      <wp:docPr id="10168" name="Text Box 5876">
                        <a:extLst xmlns:a="http://schemas.openxmlformats.org/drawingml/2006/main">
                          <a:ext uri="{FF2B5EF4-FFF2-40B4-BE49-F238E27FC236}">
                            <a16:creationId xmlns:a16="http://schemas.microsoft.com/office/drawing/2014/main" id="{00000000-0008-0000-0000-0000B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5245D0" id="Text Box 5876" o:spid="_x0000_s1026" type="#_x0000_t202" style="position:absolute;margin-left:0;margin-top:0;width:6pt;height:2.25pt;z-index:2532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5648" behindDoc="0" locked="0" layoutInCell="1" allowOverlap="1" wp14:anchorId="11BC4337" wp14:editId="1CB7B7E7">
                      <wp:simplePos x="0" y="0"/>
                      <wp:positionH relativeFrom="column">
                        <wp:posOffset>0</wp:posOffset>
                      </wp:positionH>
                      <wp:positionV relativeFrom="paragraph">
                        <wp:posOffset>0</wp:posOffset>
                      </wp:positionV>
                      <wp:extent cx="76200" cy="28575"/>
                      <wp:effectExtent l="19050" t="19050" r="19050" b="28575"/>
                      <wp:wrapNone/>
                      <wp:docPr id="10169" name="Text Box 5875">
                        <a:extLst xmlns:a="http://schemas.openxmlformats.org/drawingml/2006/main">
                          <a:ext uri="{FF2B5EF4-FFF2-40B4-BE49-F238E27FC236}">
                            <a16:creationId xmlns:a16="http://schemas.microsoft.com/office/drawing/2014/main" id="{00000000-0008-0000-0000-0000B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1F42A" id="Text Box 5875" o:spid="_x0000_s1026" type="#_x0000_t202" style="position:absolute;margin-left:0;margin-top:0;width:6pt;height:2.25pt;z-index:2532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6672" behindDoc="0" locked="0" layoutInCell="1" allowOverlap="1" wp14:anchorId="7E6B5784" wp14:editId="4F16CE6B">
                      <wp:simplePos x="0" y="0"/>
                      <wp:positionH relativeFrom="column">
                        <wp:posOffset>0</wp:posOffset>
                      </wp:positionH>
                      <wp:positionV relativeFrom="paragraph">
                        <wp:posOffset>0</wp:posOffset>
                      </wp:positionV>
                      <wp:extent cx="76200" cy="28575"/>
                      <wp:effectExtent l="19050" t="19050" r="19050" b="28575"/>
                      <wp:wrapNone/>
                      <wp:docPr id="10170" name="Text Box 5874">
                        <a:extLst xmlns:a="http://schemas.openxmlformats.org/drawingml/2006/main">
                          <a:ext uri="{FF2B5EF4-FFF2-40B4-BE49-F238E27FC236}">
                            <a16:creationId xmlns:a16="http://schemas.microsoft.com/office/drawing/2014/main" id="{00000000-0008-0000-0000-0000B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8D291" id="Text Box 5874" o:spid="_x0000_s1026" type="#_x0000_t202" style="position:absolute;margin-left:0;margin-top:0;width:6pt;height:2.25pt;z-index:2532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7696" behindDoc="0" locked="0" layoutInCell="1" allowOverlap="1" wp14:anchorId="77095F2E" wp14:editId="38F9ACDF">
                      <wp:simplePos x="0" y="0"/>
                      <wp:positionH relativeFrom="column">
                        <wp:posOffset>0</wp:posOffset>
                      </wp:positionH>
                      <wp:positionV relativeFrom="paragraph">
                        <wp:posOffset>0</wp:posOffset>
                      </wp:positionV>
                      <wp:extent cx="76200" cy="28575"/>
                      <wp:effectExtent l="19050" t="19050" r="19050" b="28575"/>
                      <wp:wrapNone/>
                      <wp:docPr id="10171" name="Text Box 5873">
                        <a:extLst xmlns:a="http://schemas.openxmlformats.org/drawingml/2006/main">
                          <a:ext uri="{FF2B5EF4-FFF2-40B4-BE49-F238E27FC236}">
                            <a16:creationId xmlns:a16="http://schemas.microsoft.com/office/drawing/2014/main" id="{00000000-0008-0000-0000-0000B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3B323" id="Text Box 5873" o:spid="_x0000_s1026" type="#_x0000_t202" style="position:absolute;margin-left:0;margin-top:0;width:6pt;height:2.25pt;z-index:2532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8720" behindDoc="0" locked="0" layoutInCell="1" allowOverlap="1" wp14:anchorId="3D956E35" wp14:editId="5D69C439">
                      <wp:simplePos x="0" y="0"/>
                      <wp:positionH relativeFrom="column">
                        <wp:posOffset>0</wp:posOffset>
                      </wp:positionH>
                      <wp:positionV relativeFrom="paragraph">
                        <wp:posOffset>0</wp:posOffset>
                      </wp:positionV>
                      <wp:extent cx="76200" cy="28575"/>
                      <wp:effectExtent l="19050" t="19050" r="19050" b="28575"/>
                      <wp:wrapNone/>
                      <wp:docPr id="10172" name="Text Box 5872">
                        <a:extLst xmlns:a="http://schemas.openxmlformats.org/drawingml/2006/main">
                          <a:ext uri="{FF2B5EF4-FFF2-40B4-BE49-F238E27FC236}">
                            <a16:creationId xmlns:a16="http://schemas.microsoft.com/office/drawing/2014/main" id="{00000000-0008-0000-0000-0000B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E7F60" id="Text Box 5872" o:spid="_x0000_s1026" type="#_x0000_t202" style="position:absolute;margin-left:0;margin-top:0;width:6pt;height:2.25pt;z-index:2532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79744" behindDoc="0" locked="0" layoutInCell="1" allowOverlap="1" wp14:anchorId="28B1C2E5" wp14:editId="3D99970C">
                      <wp:simplePos x="0" y="0"/>
                      <wp:positionH relativeFrom="column">
                        <wp:posOffset>0</wp:posOffset>
                      </wp:positionH>
                      <wp:positionV relativeFrom="paragraph">
                        <wp:posOffset>0</wp:posOffset>
                      </wp:positionV>
                      <wp:extent cx="76200" cy="28575"/>
                      <wp:effectExtent l="19050" t="19050" r="19050" b="28575"/>
                      <wp:wrapNone/>
                      <wp:docPr id="10173" name="Text Box 5871">
                        <a:extLst xmlns:a="http://schemas.openxmlformats.org/drawingml/2006/main">
                          <a:ext uri="{FF2B5EF4-FFF2-40B4-BE49-F238E27FC236}">
                            <a16:creationId xmlns:a16="http://schemas.microsoft.com/office/drawing/2014/main" id="{00000000-0008-0000-0000-0000B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D1E45" id="Text Box 5871" o:spid="_x0000_s1026" type="#_x0000_t202" style="position:absolute;margin-left:0;margin-top:0;width:6pt;height:2.25pt;z-index:2532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0768" behindDoc="0" locked="0" layoutInCell="1" allowOverlap="1" wp14:anchorId="468E8449" wp14:editId="4844871E">
                      <wp:simplePos x="0" y="0"/>
                      <wp:positionH relativeFrom="column">
                        <wp:posOffset>0</wp:posOffset>
                      </wp:positionH>
                      <wp:positionV relativeFrom="paragraph">
                        <wp:posOffset>0</wp:posOffset>
                      </wp:positionV>
                      <wp:extent cx="76200" cy="28575"/>
                      <wp:effectExtent l="19050" t="19050" r="19050" b="28575"/>
                      <wp:wrapNone/>
                      <wp:docPr id="10174" name="Text Box 5870">
                        <a:extLst xmlns:a="http://schemas.openxmlformats.org/drawingml/2006/main">
                          <a:ext uri="{FF2B5EF4-FFF2-40B4-BE49-F238E27FC236}">
                            <a16:creationId xmlns:a16="http://schemas.microsoft.com/office/drawing/2014/main" id="{00000000-0008-0000-0000-0000B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F372C" id="Text Box 5870" o:spid="_x0000_s1026" type="#_x0000_t202" style="position:absolute;margin-left:0;margin-top:0;width:6pt;height:2.25pt;z-index:2532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1792" behindDoc="0" locked="0" layoutInCell="1" allowOverlap="1" wp14:anchorId="6475CE17" wp14:editId="080068FC">
                      <wp:simplePos x="0" y="0"/>
                      <wp:positionH relativeFrom="column">
                        <wp:posOffset>0</wp:posOffset>
                      </wp:positionH>
                      <wp:positionV relativeFrom="paragraph">
                        <wp:posOffset>0</wp:posOffset>
                      </wp:positionV>
                      <wp:extent cx="76200" cy="28575"/>
                      <wp:effectExtent l="19050" t="19050" r="19050" b="28575"/>
                      <wp:wrapNone/>
                      <wp:docPr id="10175" name="Text Box 5869">
                        <a:extLst xmlns:a="http://schemas.openxmlformats.org/drawingml/2006/main">
                          <a:ext uri="{FF2B5EF4-FFF2-40B4-BE49-F238E27FC236}">
                            <a16:creationId xmlns:a16="http://schemas.microsoft.com/office/drawing/2014/main" id="{00000000-0008-0000-0000-0000B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37326" id="Text Box 5869" o:spid="_x0000_s1026" type="#_x0000_t202" style="position:absolute;margin-left:0;margin-top:0;width:6pt;height:2.25pt;z-index:2532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2816" behindDoc="0" locked="0" layoutInCell="1" allowOverlap="1" wp14:anchorId="167045F0" wp14:editId="12C85248">
                      <wp:simplePos x="0" y="0"/>
                      <wp:positionH relativeFrom="column">
                        <wp:posOffset>0</wp:posOffset>
                      </wp:positionH>
                      <wp:positionV relativeFrom="paragraph">
                        <wp:posOffset>0</wp:posOffset>
                      </wp:positionV>
                      <wp:extent cx="76200" cy="28575"/>
                      <wp:effectExtent l="19050" t="19050" r="19050" b="28575"/>
                      <wp:wrapNone/>
                      <wp:docPr id="10176" name="Text Box 5868">
                        <a:extLst xmlns:a="http://schemas.openxmlformats.org/drawingml/2006/main">
                          <a:ext uri="{FF2B5EF4-FFF2-40B4-BE49-F238E27FC236}">
                            <a16:creationId xmlns:a16="http://schemas.microsoft.com/office/drawing/2014/main" id="{00000000-0008-0000-0000-0000C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28FB8" id="Text Box 5868" o:spid="_x0000_s1026" type="#_x0000_t202" style="position:absolute;margin-left:0;margin-top:0;width:6pt;height:2.25pt;z-index:2532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3840" behindDoc="0" locked="0" layoutInCell="1" allowOverlap="1" wp14:anchorId="6C37CC25" wp14:editId="2A09599E">
                      <wp:simplePos x="0" y="0"/>
                      <wp:positionH relativeFrom="column">
                        <wp:posOffset>0</wp:posOffset>
                      </wp:positionH>
                      <wp:positionV relativeFrom="paragraph">
                        <wp:posOffset>0</wp:posOffset>
                      </wp:positionV>
                      <wp:extent cx="76200" cy="28575"/>
                      <wp:effectExtent l="19050" t="19050" r="19050" b="28575"/>
                      <wp:wrapNone/>
                      <wp:docPr id="10177" name="Text Box 5867">
                        <a:extLst xmlns:a="http://schemas.openxmlformats.org/drawingml/2006/main">
                          <a:ext uri="{FF2B5EF4-FFF2-40B4-BE49-F238E27FC236}">
                            <a16:creationId xmlns:a16="http://schemas.microsoft.com/office/drawing/2014/main" id="{00000000-0008-0000-0000-0000C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1E12E" id="Text Box 5867" o:spid="_x0000_s1026" type="#_x0000_t202" style="position:absolute;margin-left:0;margin-top:0;width:6pt;height:2.25pt;z-index:2532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4864" behindDoc="0" locked="0" layoutInCell="1" allowOverlap="1" wp14:anchorId="339F9DFB" wp14:editId="43BFC47C">
                      <wp:simplePos x="0" y="0"/>
                      <wp:positionH relativeFrom="column">
                        <wp:posOffset>0</wp:posOffset>
                      </wp:positionH>
                      <wp:positionV relativeFrom="paragraph">
                        <wp:posOffset>0</wp:posOffset>
                      </wp:positionV>
                      <wp:extent cx="76200" cy="28575"/>
                      <wp:effectExtent l="19050" t="19050" r="19050" b="28575"/>
                      <wp:wrapNone/>
                      <wp:docPr id="10178" name="Text Box 5866">
                        <a:extLst xmlns:a="http://schemas.openxmlformats.org/drawingml/2006/main">
                          <a:ext uri="{FF2B5EF4-FFF2-40B4-BE49-F238E27FC236}">
                            <a16:creationId xmlns:a16="http://schemas.microsoft.com/office/drawing/2014/main" id="{00000000-0008-0000-0000-0000C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4AD05" id="Text Box 5866" o:spid="_x0000_s1026" type="#_x0000_t202" style="position:absolute;margin-left:0;margin-top:0;width:6pt;height:2.25pt;z-index:2532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5888" behindDoc="0" locked="0" layoutInCell="1" allowOverlap="1" wp14:anchorId="0D7C6773" wp14:editId="2EE1AAD4">
                      <wp:simplePos x="0" y="0"/>
                      <wp:positionH relativeFrom="column">
                        <wp:posOffset>0</wp:posOffset>
                      </wp:positionH>
                      <wp:positionV relativeFrom="paragraph">
                        <wp:posOffset>0</wp:posOffset>
                      </wp:positionV>
                      <wp:extent cx="76200" cy="28575"/>
                      <wp:effectExtent l="19050" t="19050" r="19050" b="28575"/>
                      <wp:wrapNone/>
                      <wp:docPr id="10179" name="Text Box 5865">
                        <a:extLst xmlns:a="http://schemas.openxmlformats.org/drawingml/2006/main">
                          <a:ext uri="{FF2B5EF4-FFF2-40B4-BE49-F238E27FC236}">
                            <a16:creationId xmlns:a16="http://schemas.microsoft.com/office/drawing/2014/main" id="{00000000-0008-0000-0000-0000C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87516" id="Text Box 5865" o:spid="_x0000_s1026" type="#_x0000_t202" style="position:absolute;margin-left:0;margin-top:0;width:6pt;height:2.25pt;z-index:2532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6912" behindDoc="0" locked="0" layoutInCell="1" allowOverlap="1" wp14:anchorId="78996244" wp14:editId="2263626E">
                      <wp:simplePos x="0" y="0"/>
                      <wp:positionH relativeFrom="column">
                        <wp:posOffset>0</wp:posOffset>
                      </wp:positionH>
                      <wp:positionV relativeFrom="paragraph">
                        <wp:posOffset>0</wp:posOffset>
                      </wp:positionV>
                      <wp:extent cx="76200" cy="28575"/>
                      <wp:effectExtent l="19050" t="19050" r="19050" b="28575"/>
                      <wp:wrapNone/>
                      <wp:docPr id="10180" name="Text Box 5864">
                        <a:extLst xmlns:a="http://schemas.openxmlformats.org/drawingml/2006/main">
                          <a:ext uri="{FF2B5EF4-FFF2-40B4-BE49-F238E27FC236}">
                            <a16:creationId xmlns:a16="http://schemas.microsoft.com/office/drawing/2014/main" id="{00000000-0008-0000-0000-0000C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9CD6D" id="Text Box 5864" o:spid="_x0000_s1026" type="#_x0000_t202" style="position:absolute;margin-left:0;margin-top:0;width:6pt;height:2.25pt;z-index:2532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7936" behindDoc="0" locked="0" layoutInCell="1" allowOverlap="1" wp14:anchorId="2F5BD373" wp14:editId="59C3E083">
                      <wp:simplePos x="0" y="0"/>
                      <wp:positionH relativeFrom="column">
                        <wp:posOffset>0</wp:posOffset>
                      </wp:positionH>
                      <wp:positionV relativeFrom="paragraph">
                        <wp:posOffset>0</wp:posOffset>
                      </wp:positionV>
                      <wp:extent cx="76200" cy="28575"/>
                      <wp:effectExtent l="19050" t="19050" r="19050" b="28575"/>
                      <wp:wrapNone/>
                      <wp:docPr id="10181" name="Text Box 5863">
                        <a:extLst xmlns:a="http://schemas.openxmlformats.org/drawingml/2006/main">
                          <a:ext uri="{FF2B5EF4-FFF2-40B4-BE49-F238E27FC236}">
                            <a16:creationId xmlns:a16="http://schemas.microsoft.com/office/drawing/2014/main" id="{00000000-0008-0000-0000-0000C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53A12" id="Text Box 5863" o:spid="_x0000_s1026" type="#_x0000_t202" style="position:absolute;margin-left:0;margin-top:0;width:6pt;height:2.25pt;z-index:2532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8960" behindDoc="0" locked="0" layoutInCell="1" allowOverlap="1" wp14:anchorId="70CBA948" wp14:editId="4A88F787">
                      <wp:simplePos x="0" y="0"/>
                      <wp:positionH relativeFrom="column">
                        <wp:posOffset>0</wp:posOffset>
                      </wp:positionH>
                      <wp:positionV relativeFrom="paragraph">
                        <wp:posOffset>0</wp:posOffset>
                      </wp:positionV>
                      <wp:extent cx="76200" cy="28575"/>
                      <wp:effectExtent l="19050" t="19050" r="19050" b="28575"/>
                      <wp:wrapNone/>
                      <wp:docPr id="10182" name="Text Box 5862">
                        <a:extLst xmlns:a="http://schemas.openxmlformats.org/drawingml/2006/main">
                          <a:ext uri="{FF2B5EF4-FFF2-40B4-BE49-F238E27FC236}">
                            <a16:creationId xmlns:a16="http://schemas.microsoft.com/office/drawing/2014/main" id="{00000000-0008-0000-0000-0000C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786113" id="Text Box 5862" o:spid="_x0000_s1026" type="#_x0000_t202" style="position:absolute;margin-left:0;margin-top:0;width:6pt;height:2.25pt;z-index:2532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89984" behindDoc="0" locked="0" layoutInCell="1" allowOverlap="1" wp14:anchorId="502A2C70" wp14:editId="038CCC24">
                      <wp:simplePos x="0" y="0"/>
                      <wp:positionH relativeFrom="column">
                        <wp:posOffset>0</wp:posOffset>
                      </wp:positionH>
                      <wp:positionV relativeFrom="paragraph">
                        <wp:posOffset>0</wp:posOffset>
                      </wp:positionV>
                      <wp:extent cx="76200" cy="28575"/>
                      <wp:effectExtent l="19050" t="19050" r="19050" b="28575"/>
                      <wp:wrapNone/>
                      <wp:docPr id="10183" name="Text Box 5861">
                        <a:extLst xmlns:a="http://schemas.openxmlformats.org/drawingml/2006/main">
                          <a:ext uri="{FF2B5EF4-FFF2-40B4-BE49-F238E27FC236}">
                            <a16:creationId xmlns:a16="http://schemas.microsoft.com/office/drawing/2014/main" id="{00000000-0008-0000-0000-0000C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6C3C7" id="Text Box 5861" o:spid="_x0000_s1026" type="#_x0000_t202" style="position:absolute;margin-left:0;margin-top:0;width:6pt;height:2.25pt;z-index:2532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1008" behindDoc="0" locked="0" layoutInCell="1" allowOverlap="1" wp14:anchorId="7CF79322" wp14:editId="4B80293D">
                      <wp:simplePos x="0" y="0"/>
                      <wp:positionH relativeFrom="column">
                        <wp:posOffset>0</wp:posOffset>
                      </wp:positionH>
                      <wp:positionV relativeFrom="paragraph">
                        <wp:posOffset>0</wp:posOffset>
                      </wp:positionV>
                      <wp:extent cx="76200" cy="28575"/>
                      <wp:effectExtent l="19050" t="19050" r="19050" b="28575"/>
                      <wp:wrapNone/>
                      <wp:docPr id="10184" name="Text Box 5860">
                        <a:extLst xmlns:a="http://schemas.openxmlformats.org/drawingml/2006/main">
                          <a:ext uri="{FF2B5EF4-FFF2-40B4-BE49-F238E27FC236}">
                            <a16:creationId xmlns:a16="http://schemas.microsoft.com/office/drawing/2014/main" id="{00000000-0008-0000-0000-0000C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52553" id="Text Box 5860" o:spid="_x0000_s1026" type="#_x0000_t202" style="position:absolute;margin-left:0;margin-top:0;width:6pt;height:2.25pt;z-index:2532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2032" behindDoc="0" locked="0" layoutInCell="1" allowOverlap="1" wp14:anchorId="40D4865F" wp14:editId="0EBAF0CA">
                      <wp:simplePos x="0" y="0"/>
                      <wp:positionH relativeFrom="column">
                        <wp:posOffset>0</wp:posOffset>
                      </wp:positionH>
                      <wp:positionV relativeFrom="paragraph">
                        <wp:posOffset>0</wp:posOffset>
                      </wp:positionV>
                      <wp:extent cx="76200" cy="28575"/>
                      <wp:effectExtent l="19050" t="19050" r="19050" b="28575"/>
                      <wp:wrapNone/>
                      <wp:docPr id="10185" name="Text Box 5859">
                        <a:extLst xmlns:a="http://schemas.openxmlformats.org/drawingml/2006/main">
                          <a:ext uri="{FF2B5EF4-FFF2-40B4-BE49-F238E27FC236}">
                            <a16:creationId xmlns:a16="http://schemas.microsoft.com/office/drawing/2014/main" id="{00000000-0008-0000-0000-0000C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5FBA6" id="Text Box 5859" o:spid="_x0000_s1026" type="#_x0000_t202" style="position:absolute;margin-left:0;margin-top:0;width:6pt;height:2.25pt;z-index:2532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3056" behindDoc="0" locked="0" layoutInCell="1" allowOverlap="1" wp14:anchorId="3433D0A4" wp14:editId="34B430E0">
                      <wp:simplePos x="0" y="0"/>
                      <wp:positionH relativeFrom="column">
                        <wp:posOffset>0</wp:posOffset>
                      </wp:positionH>
                      <wp:positionV relativeFrom="paragraph">
                        <wp:posOffset>0</wp:posOffset>
                      </wp:positionV>
                      <wp:extent cx="76200" cy="28575"/>
                      <wp:effectExtent l="19050" t="19050" r="19050" b="28575"/>
                      <wp:wrapNone/>
                      <wp:docPr id="10186" name="Text Box 5858">
                        <a:extLst xmlns:a="http://schemas.openxmlformats.org/drawingml/2006/main">
                          <a:ext uri="{FF2B5EF4-FFF2-40B4-BE49-F238E27FC236}">
                            <a16:creationId xmlns:a16="http://schemas.microsoft.com/office/drawing/2014/main" id="{00000000-0008-0000-0000-0000C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90666" id="Text Box 5858" o:spid="_x0000_s1026" type="#_x0000_t202" style="position:absolute;margin-left:0;margin-top:0;width:6pt;height:2.25pt;z-index:2532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4080" behindDoc="0" locked="0" layoutInCell="1" allowOverlap="1" wp14:anchorId="42D7ED28" wp14:editId="7FC3E3C1">
                      <wp:simplePos x="0" y="0"/>
                      <wp:positionH relativeFrom="column">
                        <wp:posOffset>0</wp:posOffset>
                      </wp:positionH>
                      <wp:positionV relativeFrom="paragraph">
                        <wp:posOffset>0</wp:posOffset>
                      </wp:positionV>
                      <wp:extent cx="76200" cy="28575"/>
                      <wp:effectExtent l="19050" t="19050" r="19050" b="28575"/>
                      <wp:wrapNone/>
                      <wp:docPr id="10187" name="Text Box 5857">
                        <a:extLst xmlns:a="http://schemas.openxmlformats.org/drawingml/2006/main">
                          <a:ext uri="{FF2B5EF4-FFF2-40B4-BE49-F238E27FC236}">
                            <a16:creationId xmlns:a16="http://schemas.microsoft.com/office/drawing/2014/main" id="{00000000-0008-0000-0000-0000C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51A46" id="Text Box 5857" o:spid="_x0000_s1026" type="#_x0000_t202" style="position:absolute;margin-left:0;margin-top:0;width:6pt;height:2.25pt;z-index:2532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5104" behindDoc="0" locked="0" layoutInCell="1" allowOverlap="1" wp14:anchorId="70B1FF9B" wp14:editId="19054FE9">
                      <wp:simplePos x="0" y="0"/>
                      <wp:positionH relativeFrom="column">
                        <wp:posOffset>0</wp:posOffset>
                      </wp:positionH>
                      <wp:positionV relativeFrom="paragraph">
                        <wp:posOffset>0</wp:posOffset>
                      </wp:positionV>
                      <wp:extent cx="76200" cy="28575"/>
                      <wp:effectExtent l="19050" t="19050" r="19050" b="28575"/>
                      <wp:wrapNone/>
                      <wp:docPr id="10188" name="Text Box 5856">
                        <a:extLst xmlns:a="http://schemas.openxmlformats.org/drawingml/2006/main">
                          <a:ext uri="{FF2B5EF4-FFF2-40B4-BE49-F238E27FC236}">
                            <a16:creationId xmlns:a16="http://schemas.microsoft.com/office/drawing/2014/main" id="{00000000-0008-0000-0000-0000C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9A120A" id="Text Box 5856" o:spid="_x0000_s1026" type="#_x0000_t202" style="position:absolute;margin-left:0;margin-top:0;width:6pt;height:2.25pt;z-index:2532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6128" behindDoc="0" locked="0" layoutInCell="1" allowOverlap="1" wp14:anchorId="77A7C29C" wp14:editId="7BD76D97">
                      <wp:simplePos x="0" y="0"/>
                      <wp:positionH relativeFrom="column">
                        <wp:posOffset>0</wp:posOffset>
                      </wp:positionH>
                      <wp:positionV relativeFrom="paragraph">
                        <wp:posOffset>0</wp:posOffset>
                      </wp:positionV>
                      <wp:extent cx="76200" cy="28575"/>
                      <wp:effectExtent l="19050" t="19050" r="19050" b="28575"/>
                      <wp:wrapNone/>
                      <wp:docPr id="10189" name="Text Box 5855">
                        <a:extLst xmlns:a="http://schemas.openxmlformats.org/drawingml/2006/main">
                          <a:ext uri="{FF2B5EF4-FFF2-40B4-BE49-F238E27FC236}">
                            <a16:creationId xmlns:a16="http://schemas.microsoft.com/office/drawing/2014/main" id="{00000000-0008-0000-0000-0000C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00107" id="Text Box 5855" o:spid="_x0000_s1026" type="#_x0000_t202" style="position:absolute;margin-left:0;margin-top:0;width:6pt;height:2.25pt;z-index:2532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7152" behindDoc="0" locked="0" layoutInCell="1" allowOverlap="1" wp14:anchorId="79E1CAB0" wp14:editId="129432CB">
                      <wp:simplePos x="0" y="0"/>
                      <wp:positionH relativeFrom="column">
                        <wp:posOffset>0</wp:posOffset>
                      </wp:positionH>
                      <wp:positionV relativeFrom="paragraph">
                        <wp:posOffset>0</wp:posOffset>
                      </wp:positionV>
                      <wp:extent cx="76200" cy="28575"/>
                      <wp:effectExtent l="19050" t="19050" r="19050" b="28575"/>
                      <wp:wrapNone/>
                      <wp:docPr id="10190" name="Text Box 5854">
                        <a:extLst xmlns:a="http://schemas.openxmlformats.org/drawingml/2006/main">
                          <a:ext uri="{FF2B5EF4-FFF2-40B4-BE49-F238E27FC236}">
                            <a16:creationId xmlns:a16="http://schemas.microsoft.com/office/drawing/2014/main" id="{00000000-0008-0000-0000-0000C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2A50D" id="Text Box 5854" o:spid="_x0000_s1026" type="#_x0000_t202" style="position:absolute;margin-left:0;margin-top:0;width:6pt;height:2.25pt;z-index:2532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8176" behindDoc="0" locked="0" layoutInCell="1" allowOverlap="1" wp14:anchorId="6629B10E" wp14:editId="5A6D4FD0">
                      <wp:simplePos x="0" y="0"/>
                      <wp:positionH relativeFrom="column">
                        <wp:posOffset>0</wp:posOffset>
                      </wp:positionH>
                      <wp:positionV relativeFrom="paragraph">
                        <wp:posOffset>0</wp:posOffset>
                      </wp:positionV>
                      <wp:extent cx="76200" cy="28575"/>
                      <wp:effectExtent l="19050" t="19050" r="19050" b="28575"/>
                      <wp:wrapNone/>
                      <wp:docPr id="10191" name="Text Box 5853">
                        <a:extLst xmlns:a="http://schemas.openxmlformats.org/drawingml/2006/main">
                          <a:ext uri="{FF2B5EF4-FFF2-40B4-BE49-F238E27FC236}">
                            <a16:creationId xmlns:a16="http://schemas.microsoft.com/office/drawing/2014/main" id="{00000000-0008-0000-0000-0000C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4FC2F" id="Text Box 5853" o:spid="_x0000_s1026" type="#_x0000_t202" style="position:absolute;margin-left:0;margin-top:0;width:6pt;height:2.25pt;z-index:2532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299200" behindDoc="0" locked="0" layoutInCell="1" allowOverlap="1" wp14:anchorId="687A4E4F" wp14:editId="2E9BD600">
                      <wp:simplePos x="0" y="0"/>
                      <wp:positionH relativeFrom="column">
                        <wp:posOffset>0</wp:posOffset>
                      </wp:positionH>
                      <wp:positionV relativeFrom="paragraph">
                        <wp:posOffset>0</wp:posOffset>
                      </wp:positionV>
                      <wp:extent cx="76200" cy="28575"/>
                      <wp:effectExtent l="19050" t="19050" r="19050" b="28575"/>
                      <wp:wrapNone/>
                      <wp:docPr id="10192" name="Text Box 5852">
                        <a:extLst xmlns:a="http://schemas.openxmlformats.org/drawingml/2006/main">
                          <a:ext uri="{FF2B5EF4-FFF2-40B4-BE49-F238E27FC236}">
                            <a16:creationId xmlns:a16="http://schemas.microsoft.com/office/drawing/2014/main" id="{00000000-0008-0000-0000-0000D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E5EA6" id="Text Box 5852" o:spid="_x0000_s1026" type="#_x0000_t202" style="position:absolute;margin-left:0;margin-top:0;width:6pt;height:2.25pt;z-index:2532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0224" behindDoc="0" locked="0" layoutInCell="1" allowOverlap="1" wp14:anchorId="371B1FF1" wp14:editId="2B6D8602">
                      <wp:simplePos x="0" y="0"/>
                      <wp:positionH relativeFrom="column">
                        <wp:posOffset>0</wp:posOffset>
                      </wp:positionH>
                      <wp:positionV relativeFrom="paragraph">
                        <wp:posOffset>0</wp:posOffset>
                      </wp:positionV>
                      <wp:extent cx="76200" cy="28575"/>
                      <wp:effectExtent l="19050" t="19050" r="19050" b="28575"/>
                      <wp:wrapNone/>
                      <wp:docPr id="10193" name="Text Box 5851">
                        <a:extLst xmlns:a="http://schemas.openxmlformats.org/drawingml/2006/main">
                          <a:ext uri="{FF2B5EF4-FFF2-40B4-BE49-F238E27FC236}">
                            <a16:creationId xmlns:a16="http://schemas.microsoft.com/office/drawing/2014/main" id="{00000000-0008-0000-0000-0000D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F9BF5" id="Text Box 5851" o:spid="_x0000_s1026" type="#_x0000_t202" style="position:absolute;margin-left:0;margin-top:0;width:6pt;height:2.25pt;z-index:2533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1248" behindDoc="0" locked="0" layoutInCell="1" allowOverlap="1" wp14:anchorId="26A521F7" wp14:editId="23BAC38F">
                      <wp:simplePos x="0" y="0"/>
                      <wp:positionH relativeFrom="column">
                        <wp:posOffset>0</wp:posOffset>
                      </wp:positionH>
                      <wp:positionV relativeFrom="paragraph">
                        <wp:posOffset>0</wp:posOffset>
                      </wp:positionV>
                      <wp:extent cx="76200" cy="28575"/>
                      <wp:effectExtent l="19050" t="19050" r="19050" b="28575"/>
                      <wp:wrapNone/>
                      <wp:docPr id="10194" name="Text Box 5850">
                        <a:extLst xmlns:a="http://schemas.openxmlformats.org/drawingml/2006/main">
                          <a:ext uri="{FF2B5EF4-FFF2-40B4-BE49-F238E27FC236}">
                            <a16:creationId xmlns:a16="http://schemas.microsoft.com/office/drawing/2014/main" id="{00000000-0008-0000-0000-0000D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1F2F3" id="Text Box 5850" o:spid="_x0000_s1026" type="#_x0000_t202" style="position:absolute;margin-left:0;margin-top:0;width:6pt;height:2.25pt;z-index:2533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2272" behindDoc="0" locked="0" layoutInCell="1" allowOverlap="1" wp14:anchorId="2814CA29" wp14:editId="4EED0DB4">
                      <wp:simplePos x="0" y="0"/>
                      <wp:positionH relativeFrom="column">
                        <wp:posOffset>0</wp:posOffset>
                      </wp:positionH>
                      <wp:positionV relativeFrom="paragraph">
                        <wp:posOffset>0</wp:posOffset>
                      </wp:positionV>
                      <wp:extent cx="76200" cy="28575"/>
                      <wp:effectExtent l="19050" t="19050" r="19050" b="28575"/>
                      <wp:wrapNone/>
                      <wp:docPr id="10195" name="Text Box 5849">
                        <a:extLst xmlns:a="http://schemas.openxmlformats.org/drawingml/2006/main">
                          <a:ext uri="{FF2B5EF4-FFF2-40B4-BE49-F238E27FC236}">
                            <a16:creationId xmlns:a16="http://schemas.microsoft.com/office/drawing/2014/main" id="{00000000-0008-0000-0000-0000D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3AD69" id="Text Box 5849" o:spid="_x0000_s1026" type="#_x0000_t202" style="position:absolute;margin-left:0;margin-top:0;width:6pt;height:2.25pt;z-index:2533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3296" behindDoc="0" locked="0" layoutInCell="1" allowOverlap="1" wp14:anchorId="409C6109" wp14:editId="77339A8A">
                      <wp:simplePos x="0" y="0"/>
                      <wp:positionH relativeFrom="column">
                        <wp:posOffset>0</wp:posOffset>
                      </wp:positionH>
                      <wp:positionV relativeFrom="paragraph">
                        <wp:posOffset>0</wp:posOffset>
                      </wp:positionV>
                      <wp:extent cx="76200" cy="28575"/>
                      <wp:effectExtent l="19050" t="19050" r="19050" b="28575"/>
                      <wp:wrapNone/>
                      <wp:docPr id="10196" name="Text Box 5848">
                        <a:extLst xmlns:a="http://schemas.openxmlformats.org/drawingml/2006/main">
                          <a:ext uri="{FF2B5EF4-FFF2-40B4-BE49-F238E27FC236}">
                            <a16:creationId xmlns:a16="http://schemas.microsoft.com/office/drawing/2014/main" id="{00000000-0008-0000-0000-0000D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E68D1" id="Text Box 5848" o:spid="_x0000_s1026" type="#_x0000_t202" style="position:absolute;margin-left:0;margin-top:0;width:6pt;height:2.25pt;z-index:2533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4320" behindDoc="0" locked="0" layoutInCell="1" allowOverlap="1" wp14:anchorId="4A435D73" wp14:editId="11BC8C68">
                      <wp:simplePos x="0" y="0"/>
                      <wp:positionH relativeFrom="column">
                        <wp:posOffset>0</wp:posOffset>
                      </wp:positionH>
                      <wp:positionV relativeFrom="paragraph">
                        <wp:posOffset>0</wp:posOffset>
                      </wp:positionV>
                      <wp:extent cx="76200" cy="28575"/>
                      <wp:effectExtent l="19050" t="19050" r="19050" b="28575"/>
                      <wp:wrapNone/>
                      <wp:docPr id="10197" name="Text Box 5847">
                        <a:extLst xmlns:a="http://schemas.openxmlformats.org/drawingml/2006/main">
                          <a:ext uri="{FF2B5EF4-FFF2-40B4-BE49-F238E27FC236}">
                            <a16:creationId xmlns:a16="http://schemas.microsoft.com/office/drawing/2014/main" id="{00000000-0008-0000-0000-0000D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F4F26" id="Text Box 5847" o:spid="_x0000_s1026" type="#_x0000_t202" style="position:absolute;margin-left:0;margin-top:0;width:6pt;height:2.25pt;z-index:2533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5344" behindDoc="0" locked="0" layoutInCell="1" allowOverlap="1" wp14:anchorId="1564F40C" wp14:editId="09633765">
                      <wp:simplePos x="0" y="0"/>
                      <wp:positionH relativeFrom="column">
                        <wp:posOffset>0</wp:posOffset>
                      </wp:positionH>
                      <wp:positionV relativeFrom="paragraph">
                        <wp:posOffset>0</wp:posOffset>
                      </wp:positionV>
                      <wp:extent cx="76200" cy="28575"/>
                      <wp:effectExtent l="19050" t="19050" r="19050" b="28575"/>
                      <wp:wrapNone/>
                      <wp:docPr id="10198" name="Text Box 5846">
                        <a:extLst xmlns:a="http://schemas.openxmlformats.org/drawingml/2006/main">
                          <a:ext uri="{FF2B5EF4-FFF2-40B4-BE49-F238E27FC236}">
                            <a16:creationId xmlns:a16="http://schemas.microsoft.com/office/drawing/2014/main" id="{00000000-0008-0000-0000-0000D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B0565" id="Text Box 5846" o:spid="_x0000_s1026" type="#_x0000_t202" style="position:absolute;margin-left:0;margin-top:0;width:6pt;height:2.25pt;z-index:2533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6368" behindDoc="0" locked="0" layoutInCell="1" allowOverlap="1" wp14:anchorId="5CF34015" wp14:editId="3E50C75A">
                      <wp:simplePos x="0" y="0"/>
                      <wp:positionH relativeFrom="column">
                        <wp:posOffset>0</wp:posOffset>
                      </wp:positionH>
                      <wp:positionV relativeFrom="paragraph">
                        <wp:posOffset>0</wp:posOffset>
                      </wp:positionV>
                      <wp:extent cx="76200" cy="28575"/>
                      <wp:effectExtent l="19050" t="19050" r="19050" b="28575"/>
                      <wp:wrapNone/>
                      <wp:docPr id="10199" name="Text Box 5845">
                        <a:extLst xmlns:a="http://schemas.openxmlformats.org/drawingml/2006/main">
                          <a:ext uri="{FF2B5EF4-FFF2-40B4-BE49-F238E27FC236}">
                            <a16:creationId xmlns:a16="http://schemas.microsoft.com/office/drawing/2014/main" id="{00000000-0008-0000-0000-0000D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E3A72" id="Text Box 5845" o:spid="_x0000_s1026" type="#_x0000_t202" style="position:absolute;margin-left:0;margin-top:0;width:6pt;height:2.25pt;z-index:2533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7392" behindDoc="0" locked="0" layoutInCell="1" allowOverlap="1" wp14:anchorId="7AEE49A8" wp14:editId="3BFCA13C">
                      <wp:simplePos x="0" y="0"/>
                      <wp:positionH relativeFrom="column">
                        <wp:posOffset>0</wp:posOffset>
                      </wp:positionH>
                      <wp:positionV relativeFrom="paragraph">
                        <wp:posOffset>0</wp:posOffset>
                      </wp:positionV>
                      <wp:extent cx="76200" cy="28575"/>
                      <wp:effectExtent l="19050" t="19050" r="19050" b="28575"/>
                      <wp:wrapNone/>
                      <wp:docPr id="10200" name="Text Box 5844">
                        <a:extLst xmlns:a="http://schemas.openxmlformats.org/drawingml/2006/main">
                          <a:ext uri="{FF2B5EF4-FFF2-40B4-BE49-F238E27FC236}">
                            <a16:creationId xmlns:a16="http://schemas.microsoft.com/office/drawing/2014/main" id="{00000000-0008-0000-0000-0000D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CCFC1" id="Text Box 5844" o:spid="_x0000_s1026" type="#_x0000_t202" style="position:absolute;margin-left:0;margin-top:0;width:6pt;height:2.25pt;z-index:2533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8416" behindDoc="0" locked="0" layoutInCell="1" allowOverlap="1" wp14:anchorId="228C9EAE" wp14:editId="65C256F5">
                      <wp:simplePos x="0" y="0"/>
                      <wp:positionH relativeFrom="column">
                        <wp:posOffset>0</wp:posOffset>
                      </wp:positionH>
                      <wp:positionV relativeFrom="paragraph">
                        <wp:posOffset>0</wp:posOffset>
                      </wp:positionV>
                      <wp:extent cx="76200" cy="28575"/>
                      <wp:effectExtent l="19050" t="19050" r="19050" b="28575"/>
                      <wp:wrapNone/>
                      <wp:docPr id="10201" name="Text Box 5843">
                        <a:extLst xmlns:a="http://schemas.openxmlformats.org/drawingml/2006/main">
                          <a:ext uri="{FF2B5EF4-FFF2-40B4-BE49-F238E27FC236}">
                            <a16:creationId xmlns:a16="http://schemas.microsoft.com/office/drawing/2014/main" id="{00000000-0008-0000-0000-0000D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6FDC2F" id="Text Box 5843" o:spid="_x0000_s1026" type="#_x0000_t202" style="position:absolute;margin-left:0;margin-top:0;width:6pt;height:2.25pt;z-index:2533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09440" behindDoc="0" locked="0" layoutInCell="1" allowOverlap="1" wp14:anchorId="07B03B60" wp14:editId="6B8EDEE0">
                      <wp:simplePos x="0" y="0"/>
                      <wp:positionH relativeFrom="column">
                        <wp:posOffset>0</wp:posOffset>
                      </wp:positionH>
                      <wp:positionV relativeFrom="paragraph">
                        <wp:posOffset>0</wp:posOffset>
                      </wp:positionV>
                      <wp:extent cx="76200" cy="28575"/>
                      <wp:effectExtent l="19050" t="19050" r="19050" b="28575"/>
                      <wp:wrapNone/>
                      <wp:docPr id="10202" name="Text Box 5842">
                        <a:extLst xmlns:a="http://schemas.openxmlformats.org/drawingml/2006/main">
                          <a:ext uri="{FF2B5EF4-FFF2-40B4-BE49-F238E27FC236}">
                            <a16:creationId xmlns:a16="http://schemas.microsoft.com/office/drawing/2014/main" id="{00000000-0008-0000-0000-0000D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C0618" id="Text Box 5842" o:spid="_x0000_s1026" type="#_x0000_t202" style="position:absolute;margin-left:0;margin-top:0;width:6pt;height:2.25pt;z-index:2533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0464" behindDoc="0" locked="0" layoutInCell="1" allowOverlap="1" wp14:anchorId="0EE29444" wp14:editId="63092A77">
                      <wp:simplePos x="0" y="0"/>
                      <wp:positionH relativeFrom="column">
                        <wp:posOffset>0</wp:posOffset>
                      </wp:positionH>
                      <wp:positionV relativeFrom="paragraph">
                        <wp:posOffset>0</wp:posOffset>
                      </wp:positionV>
                      <wp:extent cx="76200" cy="28575"/>
                      <wp:effectExtent l="19050" t="19050" r="19050" b="28575"/>
                      <wp:wrapNone/>
                      <wp:docPr id="10203" name="Text Box 5841">
                        <a:extLst xmlns:a="http://schemas.openxmlformats.org/drawingml/2006/main">
                          <a:ext uri="{FF2B5EF4-FFF2-40B4-BE49-F238E27FC236}">
                            <a16:creationId xmlns:a16="http://schemas.microsoft.com/office/drawing/2014/main" id="{00000000-0008-0000-0000-0000D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D789D" id="Text Box 5841" o:spid="_x0000_s1026" type="#_x0000_t202" style="position:absolute;margin-left:0;margin-top:0;width:6pt;height:2.25pt;z-index:2533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1488" behindDoc="0" locked="0" layoutInCell="1" allowOverlap="1" wp14:anchorId="255EA5A2" wp14:editId="71AEF111">
                      <wp:simplePos x="0" y="0"/>
                      <wp:positionH relativeFrom="column">
                        <wp:posOffset>0</wp:posOffset>
                      </wp:positionH>
                      <wp:positionV relativeFrom="paragraph">
                        <wp:posOffset>0</wp:posOffset>
                      </wp:positionV>
                      <wp:extent cx="76200" cy="28575"/>
                      <wp:effectExtent l="19050" t="19050" r="19050" b="28575"/>
                      <wp:wrapNone/>
                      <wp:docPr id="10204" name="Text Box 5840">
                        <a:extLst xmlns:a="http://schemas.openxmlformats.org/drawingml/2006/main">
                          <a:ext uri="{FF2B5EF4-FFF2-40B4-BE49-F238E27FC236}">
                            <a16:creationId xmlns:a16="http://schemas.microsoft.com/office/drawing/2014/main" id="{00000000-0008-0000-0000-0000D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0EFFB" id="Text Box 5840" o:spid="_x0000_s1026" type="#_x0000_t202" style="position:absolute;margin-left:0;margin-top:0;width:6pt;height:2.25pt;z-index:2533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2512" behindDoc="0" locked="0" layoutInCell="1" allowOverlap="1" wp14:anchorId="3B0502C8" wp14:editId="5F631136">
                      <wp:simplePos x="0" y="0"/>
                      <wp:positionH relativeFrom="column">
                        <wp:posOffset>0</wp:posOffset>
                      </wp:positionH>
                      <wp:positionV relativeFrom="paragraph">
                        <wp:posOffset>0</wp:posOffset>
                      </wp:positionV>
                      <wp:extent cx="76200" cy="28575"/>
                      <wp:effectExtent l="19050" t="19050" r="19050" b="28575"/>
                      <wp:wrapNone/>
                      <wp:docPr id="10205" name="Text Box 5839">
                        <a:extLst xmlns:a="http://schemas.openxmlformats.org/drawingml/2006/main">
                          <a:ext uri="{FF2B5EF4-FFF2-40B4-BE49-F238E27FC236}">
                            <a16:creationId xmlns:a16="http://schemas.microsoft.com/office/drawing/2014/main" id="{00000000-0008-0000-0000-0000D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2A9E6" id="Text Box 5839" o:spid="_x0000_s1026" type="#_x0000_t202" style="position:absolute;margin-left:0;margin-top:0;width:6pt;height:2.25pt;z-index:2533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3536" behindDoc="0" locked="0" layoutInCell="1" allowOverlap="1" wp14:anchorId="4A487EB5" wp14:editId="76981E27">
                      <wp:simplePos x="0" y="0"/>
                      <wp:positionH relativeFrom="column">
                        <wp:posOffset>0</wp:posOffset>
                      </wp:positionH>
                      <wp:positionV relativeFrom="paragraph">
                        <wp:posOffset>0</wp:posOffset>
                      </wp:positionV>
                      <wp:extent cx="76200" cy="28575"/>
                      <wp:effectExtent l="19050" t="19050" r="19050" b="28575"/>
                      <wp:wrapNone/>
                      <wp:docPr id="10206" name="Text Box 5838">
                        <a:extLst xmlns:a="http://schemas.openxmlformats.org/drawingml/2006/main">
                          <a:ext uri="{FF2B5EF4-FFF2-40B4-BE49-F238E27FC236}">
                            <a16:creationId xmlns:a16="http://schemas.microsoft.com/office/drawing/2014/main" id="{00000000-0008-0000-0000-0000D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15A21" id="Text Box 5838" o:spid="_x0000_s1026" type="#_x0000_t202" style="position:absolute;margin-left:0;margin-top:0;width:6pt;height:2.25pt;z-index:2533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4560" behindDoc="0" locked="0" layoutInCell="1" allowOverlap="1" wp14:anchorId="5A31CD9A" wp14:editId="44C9C0B1">
                      <wp:simplePos x="0" y="0"/>
                      <wp:positionH relativeFrom="column">
                        <wp:posOffset>0</wp:posOffset>
                      </wp:positionH>
                      <wp:positionV relativeFrom="paragraph">
                        <wp:posOffset>0</wp:posOffset>
                      </wp:positionV>
                      <wp:extent cx="76200" cy="28575"/>
                      <wp:effectExtent l="19050" t="19050" r="19050" b="28575"/>
                      <wp:wrapNone/>
                      <wp:docPr id="10207" name="Text Box 5837">
                        <a:extLst xmlns:a="http://schemas.openxmlformats.org/drawingml/2006/main">
                          <a:ext uri="{FF2B5EF4-FFF2-40B4-BE49-F238E27FC236}">
                            <a16:creationId xmlns:a16="http://schemas.microsoft.com/office/drawing/2014/main" id="{00000000-0008-0000-0000-0000D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666C4" id="Text Box 5837" o:spid="_x0000_s1026" type="#_x0000_t202" style="position:absolute;margin-left:0;margin-top:0;width:6pt;height:2.25pt;z-index:2533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5584" behindDoc="0" locked="0" layoutInCell="1" allowOverlap="1" wp14:anchorId="43A983B5" wp14:editId="0AF23054">
                      <wp:simplePos x="0" y="0"/>
                      <wp:positionH relativeFrom="column">
                        <wp:posOffset>0</wp:posOffset>
                      </wp:positionH>
                      <wp:positionV relativeFrom="paragraph">
                        <wp:posOffset>0</wp:posOffset>
                      </wp:positionV>
                      <wp:extent cx="76200" cy="28575"/>
                      <wp:effectExtent l="19050" t="19050" r="19050" b="28575"/>
                      <wp:wrapNone/>
                      <wp:docPr id="10208" name="Text Box 5836">
                        <a:extLst xmlns:a="http://schemas.openxmlformats.org/drawingml/2006/main">
                          <a:ext uri="{FF2B5EF4-FFF2-40B4-BE49-F238E27FC236}">
                            <a16:creationId xmlns:a16="http://schemas.microsoft.com/office/drawing/2014/main" id="{00000000-0008-0000-0000-0000E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D7549" id="Text Box 5836" o:spid="_x0000_s1026" type="#_x0000_t202" style="position:absolute;margin-left:0;margin-top:0;width:6pt;height:2.25pt;z-index:2533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6608" behindDoc="0" locked="0" layoutInCell="1" allowOverlap="1" wp14:anchorId="592E8CC5" wp14:editId="0834BAD2">
                      <wp:simplePos x="0" y="0"/>
                      <wp:positionH relativeFrom="column">
                        <wp:posOffset>0</wp:posOffset>
                      </wp:positionH>
                      <wp:positionV relativeFrom="paragraph">
                        <wp:posOffset>0</wp:posOffset>
                      </wp:positionV>
                      <wp:extent cx="76200" cy="28575"/>
                      <wp:effectExtent l="19050" t="19050" r="19050" b="28575"/>
                      <wp:wrapNone/>
                      <wp:docPr id="10209" name="Text Box 5835">
                        <a:extLst xmlns:a="http://schemas.openxmlformats.org/drawingml/2006/main">
                          <a:ext uri="{FF2B5EF4-FFF2-40B4-BE49-F238E27FC236}">
                            <a16:creationId xmlns:a16="http://schemas.microsoft.com/office/drawing/2014/main" id="{00000000-0008-0000-0000-0000E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5E2D8" id="Text Box 5835" o:spid="_x0000_s1026" type="#_x0000_t202" style="position:absolute;margin-left:0;margin-top:0;width:6pt;height:2.25pt;z-index:2533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7632" behindDoc="0" locked="0" layoutInCell="1" allowOverlap="1" wp14:anchorId="69DB4F7C" wp14:editId="69EFB585">
                      <wp:simplePos x="0" y="0"/>
                      <wp:positionH relativeFrom="column">
                        <wp:posOffset>0</wp:posOffset>
                      </wp:positionH>
                      <wp:positionV relativeFrom="paragraph">
                        <wp:posOffset>0</wp:posOffset>
                      </wp:positionV>
                      <wp:extent cx="76200" cy="28575"/>
                      <wp:effectExtent l="19050" t="19050" r="19050" b="28575"/>
                      <wp:wrapNone/>
                      <wp:docPr id="10210" name="Text Box 5834">
                        <a:extLst xmlns:a="http://schemas.openxmlformats.org/drawingml/2006/main">
                          <a:ext uri="{FF2B5EF4-FFF2-40B4-BE49-F238E27FC236}">
                            <a16:creationId xmlns:a16="http://schemas.microsoft.com/office/drawing/2014/main" id="{00000000-0008-0000-0000-0000E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53B1F" id="Text Box 5834" o:spid="_x0000_s1026" type="#_x0000_t202" style="position:absolute;margin-left:0;margin-top:0;width:6pt;height:2.25pt;z-index:2533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8656" behindDoc="0" locked="0" layoutInCell="1" allowOverlap="1" wp14:anchorId="1D8533CC" wp14:editId="2C13A81A">
                      <wp:simplePos x="0" y="0"/>
                      <wp:positionH relativeFrom="column">
                        <wp:posOffset>0</wp:posOffset>
                      </wp:positionH>
                      <wp:positionV relativeFrom="paragraph">
                        <wp:posOffset>0</wp:posOffset>
                      </wp:positionV>
                      <wp:extent cx="76200" cy="28575"/>
                      <wp:effectExtent l="19050" t="19050" r="19050" b="28575"/>
                      <wp:wrapNone/>
                      <wp:docPr id="10211" name="Text Box 5833">
                        <a:extLst xmlns:a="http://schemas.openxmlformats.org/drawingml/2006/main">
                          <a:ext uri="{FF2B5EF4-FFF2-40B4-BE49-F238E27FC236}">
                            <a16:creationId xmlns:a16="http://schemas.microsoft.com/office/drawing/2014/main" id="{00000000-0008-0000-0000-0000E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1B3ED" id="Text Box 5833" o:spid="_x0000_s1026" type="#_x0000_t202" style="position:absolute;margin-left:0;margin-top:0;width:6pt;height:2.25pt;z-index:2533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19680" behindDoc="0" locked="0" layoutInCell="1" allowOverlap="1" wp14:anchorId="1A20D43B" wp14:editId="0924BFCC">
                      <wp:simplePos x="0" y="0"/>
                      <wp:positionH relativeFrom="column">
                        <wp:posOffset>0</wp:posOffset>
                      </wp:positionH>
                      <wp:positionV relativeFrom="paragraph">
                        <wp:posOffset>0</wp:posOffset>
                      </wp:positionV>
                      <wp:extent cx="76200" cy="28575"/>
                      <wp:effectExtent l="19050" t="19050" r="19050" b="28575"/>
                      <wp:wrapNone/>
                      <wp:docPr id="10212" name="Text Box 5832">
                        <a:extLst xmlns:a="http://schemas.openxmlformats.org/drawingml/2006/main">
                          <a:ext uri="{FF2B5EF4-FFF2-40B4-BE49-F238E27FC236}">
                            <a16:creationId xmlns:a16="http://schemas.microsoft.com/office/drawing/2014/main" id="{00000000-0008-0000-0000-0000E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E9F9D" id="Text Box 5832" o:spid="_x0000_s1026" type="#_x0000_t202" style="position:absolute;margin-left:0;margin-top:0;width:6pt;height:2.25pt;z-index:2533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0704" behindDoc="0" locked="0" layoutInCell="1" allowOverlap="1" wp14:anchorId="787A9AF8" wp14:editId="61DE9A1F">
                      <wp:simplePos x="0" y="0"/>
                      <wp:positionH relativeFrom="column">
                        <wp:posOffset>0</wp:posOffset>
                      </wp:positionH>
                      <wp:positionV relativeFrom="paragraph">
                        <wp:posOffset>0</wp:posOffset>
                      </wp:positionV>
                      <wp:extent cx="76200" cy="28575"/>
                      <wp:effectExtent l="19050" t="19050" r="19050" b="28575"/>
                      <wp:wrapNone/>
                      <wp:docPr id="10213" name="Text Box 5831">
                        <a:extLst xmlns:a="http://schemas.openxmlformats.org/drawingml/2006/main">
                          <a:ext uri="{FF2B5EF4-FFF2-40B4-BE49-F238E27FC236}">
                            <a16:creationId xmlns:a16="http://schemas.microsoft.com/office/drawing/2014/main" id="{00000000-0008-0000-0000-0000E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07B4A" id="Text Box 5831" o:spid="_x0000_s1026" type="#_x0000_t202" style="position:absolute;margin-left:0;margin-top:0;width:6pt;height:2.25pt;z-index:2533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1728" behindDoc="0" locked="0" layoutInCell="1" allowOverlap="1" wp14:anchorId="12981D7F" wp14:editId="33CB8D20">
                      <wp:simplePos x="0" y="0"/>
                      <wp:positionH relativeFrom="column">
                        <wp:posOffset>0</wp:posOffset>
                      </wp:positionH>
                      <wp:positionV relativeFrom="paragraph">
                        <wp:posOffset>0</wp:posOffset>
                      </wp:positionV>
                      <wp:extent cx="76200" cy="28575"/>
                      <wp:effectExtent l="19050" t="19050" r="19050" b="28575"/>
                      <wp:wrapNone/>
                      <wp:docPr id="10214" name="Text Box 5830">
                        <a:extLst xmlns:a="http://schemas.openxmlformats.org/drawingml/2006/main">
                          <a:ext uri="{FF2B5EF4-FFF2-40B4-BE49-F238E27FC236}">
                            <a16:creationId xmlns:a16="http://schemas.microsoft.com/office/drawing/2014/main" id="{00000000-0008-0000-0000-0000E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1B714F" id="Text Box 5830" o:spid="_x0000_s1026" type="#_x0000_t202" style="position:absolute;margin-left:0;margin-top:0;width:6pt;height:2.25pt;z-index:2533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2752" behindDoc="0" locked="0" layoutInCell="1" allowOverlap="1" wp14:anchorId="70B05F49" wp14:editId="22F1D3C0">
                      <wp:simplePos x="0" y="0"/>
                      <wp:positionH relativeFrom="column">
                        <wp:posOffset>0</wp:posOffset>
                      </wp:positionH>
                      <wp:positionV relativeFrom="paragraph">
                        <wp:posOffset>0</wp:posOffset>
                      </wp:positionV>
                      <wp:extent cx="76200" cy="28575"/>
                      <wp:effectExtent l="19050" t="19050" r="19050" b="28575"/>
                      <wp:wrapNone/>
                      <wp:docPr id="10215" name="Text Box 5829">
                        <a:extLst xmlns:a="http://schemas.openxmlformats.org/drawingml/2006/main">
                          <a:ext uri="{FF2B5EF4-FFF2-40B4-BE49-F238E27FC236}">
                            <a16:creationId xmlns:a16="http://schemas.microsoft.com/office/drawing/2014/main" id="{00000000-0008-0000-0000-0000E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B8900" id="Text Box 5829" o:spid="_x0000_s1026" type="#_x0000_t202" style="position:absolute;margin-left:0;margin-top:0;width:6pt;height:2.25pt;z-index:2533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3776" behindDoc="0" locked="0" layoutInCell="1" allowOverlap="1" wp14:anchorId="39445EAB" wp14:editId="32553F66">
                      <wp:simplePos x="0" y="0"/>
                      <wp:positionH relativeFrom="column">
                        <wp:posOffset>0</wp:posOffset>
                      </wp:positionH>
                      <wp:positionV relativeFrom="paragraph">
                        <wp:posOffset>0</wp:posOffset>
                      </wp:positionV>
                      <wp:extent cx="76200" cy="28575"/>
                      <wp:effectExtent l="19050" t="19050" r="19050" b="28575"/>
                      <wp:wrapNone/>
                      <wp:docPr id="10216" name="Text Box 5828">
                        <a:extLst xmlns:a="http://schemas.openxmlformats.org/drawingml/2006/main">
                          <a:ext uri="{FF2B5EF4-FFF2-40B4-BE49-F238E27FC236}">
                            <a16:creationId xmlns:a16="http://schemas.microsoft.com/office/drawing/2014/main" id="{00000000-0008-0000-0000-0000E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91893" id="Text Box 5828" o:spid="_x0000_s1026" type="#_x0000_t202" style="position:absolute;margin-left:0;margin-top:0;width:6pt;height:2.25pt;z-index:2533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4800" behindDoc="0" locked="0" layoutInCell="1" allowOverlap="1" wp14:anchorId="0EF0965F" wp14:editId="0B6DECF2">
                      <wp:simplePos x="0" y="0"/>
                      <wp:positionH relativeFrom="column">
                        <wp:posOffset>0</wp:posOffset>
                      </wp:positionH>
                      <wp:positionV relativeFrom="paragraph">
                        <wp:posOffset>0</wp:posOffset>
                      </wp:positionV>
                      <wp:extent cx="76200" cy="28575"/>
                      <wp:effectExtent l="19050" t="19050" r="19050" b="28575"/>
                      <wp:wrapNone/>
                      <wp:docPr id="10217" name="Text Box 5827">
                        <a:extLst xmlns:a="http://schemas.openxmlformats.org/drawingml/2006/main">
                          <a:ext uri="{FF2B5EF4-FFF2-40B4-BE49-F238E27FC236}">
                            <a16:creationId xmlns:a16="http://schemas.microsoft.com/office/drawing/2014/main" id="{00000000-0008-0000-0000-0000E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62380" id="Text Box 5827" o:spid="_x0000_s1026" type="#_x0000_t202" style="position:absolute;margin-left:0;margin-top:0;width:6pt;height:2.25pt;z-index:2533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5824" behindDoc="0" locked="0" layoutInCell="1" allowOverlap="1" wp14:anchorId="3EC58298" wp14:editId="1327BEEF">
                      <wp:simplePos x="0" y="0"/>
                      <wp:positionH relativeFrom="column">
                        <wp:posOffset>0</wp:posOffset>
                      </wp:positionH>
                      <wp:positionV relativeFrom="paragraph">
                        <wp:posOffset>0</wp:posOffset>
                      </wp:positionV>
                      <wp:extent cx="76200" cy="28575"/>
                      <wp:effectExtent l="19050" t="19050" r="19050" b="28575"/>
                      <wp:wrapNone/>
                      <wp:docPr id="10218" name="Text Box 5826">
                        <a:extLst xmlns:a="http://schemas.openxmlformats.org/drawingml/2006/main">
                          <a:ext uri="{FF2B5EF4-FFF2-40B4-BE49-F238E27FC236}">
                            <a16:creationId xmlns:a16="http://schemas.microsoft.com/office/drawing/2014/main" id="{00000000-0008-0000-0000-0000E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58E64" id="Text Box 5826" o:spid="_x0000_s1026" type="#_x0000_t202" style="position:absolute;margin-left:0;margin-top:0;width:6pt;height:2.25pt;z-index:2533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6848" behindDoc="0" locked="0" layoutInCell="1" allowOverlap="1" wp14:anchorId="3A2FD105" wp14:editId="76D48115">
                      <wp:simplePos x="0" y="0"/>
                      <wp:positionH relativeFrom="column">
                        <wp:posOffset>0</wp:posOffset>
                      </wp:positionH>
                      <wp:positionV relativeFrom="paragraph">
                        <wp:posOffset>0</wp:posOffset>
                      </wp:positionV>
                      <wp:extent cx="76200" cy="28575"/>
                      <wp:effectExtent l="19050" t="19050" r="19050" b="28575"/>
                      <wp:wrapNone/>
                      <wp:docPr id="10219" name="Text Box 5825">
                        <a:extLst xmlns:a="http://schemas.openxmlformats.org/drawingml/2006/main">
                          <a:ext uri="{FF2B5EF4-FFF2-40B4-BE49-F238E27FC236}">
                            <a16:creationId xmlns:a16="http://schemas.microsoft.com/office/drawing/2014/main" id="{00000000-0008-0000-0000-0000E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CB0F0" id="Text Box 5825" o:spid="_x0000_s1026" type="#_x0000_t202" style="position:absolute;margin-left:0;margin-top:0;width:6pt;height:2.25pt;z-index:2533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7872" behindDoc="0" locked="0" layoutInCell="1" allowOverlap="1" wp14:anchorId="57727173" wp14:editId="5168ED8D">
                      <wp:simplePos x="0" y="0"/>
                      <wp:positionH relativeFrom="column">
                        <wp:posOffset>0</wp:posOffset>
                      </wp:positionH>
                      <wp:positionV relativeFrom="paragraph">
                        <wp:posOffset>0</wp:posOffset>
                      </wp:positionV>
                      <wp:extent cx="76200" cy="28575"/>
                      <wp:effectExtent l="19050" t="19050" r="19050" b="28575"/>
                      <wp:wrapNone/>
                      <wp:docPr id="10220" name="Text Box 5824">
                        <a:extLst xmlns:a="http://schemas.openxmlformats.org/drawingml/2006/main">
                          <a:ext uri="{FF2B5EF4-FFF2-40B4-BE49-F238E27FC236}">
                            <a16:creationId xmlns:a16="http://schemas.microsoft.com/office/drawing/2014/main" id="{00000000-0008-0000-0000-0000E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9410C" id="Text Box 5824" o:spid="_x0000_s1026" type="#_x0000_t202" style="position:absolute;margin-left:0;margin-top:0;width:6pt;height:2.25pt;z-index:2533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8896" behindDoc="0" locked="0" layoutInCell="1" allowOverlap="1" wp14:anchorId="5C77314D" wp14:editId="416E1BDB">
                      <wp:simplePos x="0" y="0"/>
                      <wp:positionH relativeFrom="column">
                        <wp:posOffset>0</wp:posOffset>
                      </wp:positionH>
                      <wp:positionV relativeFrom="paragraph">
                        <wp:posOffset>0</wp:posOffset>
                      </wp:positionV>
                      <wp:extent cx="76200" cy="28575"/>
                      <wp:effectExtent l="19050" t="19050" r="19050" b="28575"/>
                      <wp:wrapNone/>
                      <wp:docPr id="10221" name="Text Box 5823">
                        <a:extLst xmlns:a="http://schemas.openxmlformats.org/drawingml/2006/main">
                          <a:ext uri="{FF2B5EF4-FFF2-40B4-BE49-F238E27FC236}">
                            <a16:creationId xmlns:a16="http://schemas.microsoft.com/office/drawing/2014/main" id="{00000000-0008-0000-0000-0000E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23E40" id="Text Box 5823" o:spid="_x0000_s1026" type="#_x0000_t202" style="position:absolute;margin-left:0;margin-top:0;width:6pt;height:2.25pt;z-index:2533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29920" behindDoc="0" locked="0" layoutInCell="1" allowOverlap="1" wp14:anchorId="63AB3FB8" wp14:editId="382F6E09">
                      <wp:simplePos x="0" y="0"/>
                      <wp:positionH relativeFrom="column">
                        <wp:posOffset>0</wp:posOffset>
                      </wp:positionH>
                      <wp:positionV relativeFrom="paragraph">
                        <wp:posOffset>0</wp:posOffset>
                      </wp:positionV>
                      <wp:extent cx="76200" cy="28575"/>
                      <wp:effectExtent l="19050" t="19050" r="19050" b="28575"/>
                      <wp:wrapNone/>
                      <wp:docPr id="10222" name="Text Box 5822">
                        <a:extLst xmlns:a="http://schemas.openxmlformats.org/drawingml/2006/main">
                          <a:ext uri="{FF2B5EF4-FFF2-40B4-BE49-F238E27FC236}">
                            <a16:creationId xmlns:a16="http://schemas.microsoft.com/office/drawing/2014/main" id="{00000000-0008-0000-0000-0000E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8BB73" id="Text Box 5822" o:spid="_x0000_s1026" type="#_x0000_t202" style="position:absolute;margin-left:0;margin-top:0;width:6pt;height:2.25pt;z-index:2533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0944" behindDoc="0" locked="0" layoutInCell="1" allowOverlap="1" wp14:anchorId="3BB87380" wp14:editId="0E9D2212">
                      <wp:simplePos x="0" y="0"/>
                      <wp:positionH relativeFrom="column">
                        <wp:posOffset>0</wp:posOffset>
                      </wp:positionH>
                      <wp:positionV relativeFrom="paragraph">
                        <wp:posOffset>0</wp:posOffset>
                      </wp:positionV>
                      <wp:extent cx="76200" cy="28575"/>
                      <wp:effectExtent l="19050" t="19050" r="19050" b="28575"/>
                      <wp:wrapNone/>
                      <wp:docPr id="10223" name="Text Box 5821">
                        <a:extLst xmlns:a="http://schemas.openxmlformats.org/drawingml/2006/main">
                          <a:ext uri="{FF2B5EF4-FFF2-40B4-BE49-F238E27FC236}">
                            <a16:creationId xmlns:a16="http://schemas.microsoft.com/office/drawing/2014/main" id="{00000000-0008-0000-0000-0000E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F7A77" id="Text Box 5821" o:spid="_x0000_s1026" type="#_x0000_t202" style="position:absolute;margin-left:0;margin-top:0;width:6pt;height:2.25pt;z-index:2533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1968" behindDoc="0" locked="0" layoutInCell="1" allowOverlap="1" wp14:anchorId="2E33C06E" wp14:editId="3D30B500">
                      <wp:simplePos x="0" y="0"/>
                      <wp:positionH relativeFrom="column">
                        <wp:posOffset>0</wp:posOffset>
                      </wp:positionH>
                      <wp:positionV relativeFrom="paragraph">
                        <wp:posOffset>0</wp:posOffset>
                      </wp:positionV>
                      <wp:extent cx="76200" cy="28575"/>
                      <wp:effectExtent l="19050" t="19050" r="19050" b="28575"/>
                      <wp:wrapNone/>
                      <wp:docPr id="10224" name="Text Box 5820">
                        <a:extLst xmlns:a="http://schemas.openxmlformats.org/drawingml/2006/main">
                          <a:ext uri="{FF2B5EF4-FFF2-40B4-BE49-F238E27FC236}">
                            <a16:creationId xmlns:a16="http://schemas.microsoft.com/office/drawing/2014/main" id="{00000000-0008-0000-0000-0000F0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E3EE0" id="Text Box 5820" o:spid="_x0000_s1026" type="#_x0000_t202" style="position:absolute;margin-left:0;margin-top:0;width:6pt;height:2.25pt;z-index:2533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2992" behindDoc="0" locked="0" layoutInCell="1" allowOverlap="1" wp14:anchorId="126A0804" wp14:editId="109C9E24">
                      <wp:simplePos x="0" y="0"/>
                      <wp:positionH relativeFrom="column">
                        <wp:posOffset>0</wp:posOffset>
                      </wp:positionH>
                      <wp:positionV relativeFrom="paragraph">
                        <wp:posOffset>0</wp:posOffset>
                      </wp:positionV>
                      <wp:extent cx="76200" cy="28575"/>
                      <wp:effectExtent l="19050" t="19050" r="19050" b="28575"/>
                      <wp:wrapNone/>
                      <wp:docPr id="10225" name="Text Box 5819">
                        <a:extLst xmlns:a="http://schemas.openxmlformats.org/drawingml/2006/main">
                          <a:ext uri="{FF2B5EF4-FFF2-40B4-BE49-F238E27FC236}">
                            <a16:creationId xmlns:a16="http://schemas.microsoft.com/office/drawing/2014/main" id="{00000000-0008-0000-0000-0000F1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102D9" id="Text Box 5819" o:spid="_x0000_s1026" type="#_x0000_t202" style="position:absolute;margin-left:0;margin-top:0;width:6pt;height:2.25pt;z-index:2533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4016" behindDoc="0" locked="0" layoutInCell="1" allowOverlap="1" wp14:anchorId="08C242F2" wp14:editId="636B7616">
                      <wp:simplePos x="0" y="0"/>
                      <wp:positionH relativeFrom="column">
                        <wp:posOffset>0</wp:posOffset>
                      </wp:positionH>
                      <wp:positionV relativeFrom="paragraph">
                        <wp:posOffset>0</wp:posOffset>
                      </wp:positionV>
                      <wp:extent cx="76200" cy="28575"/>
                      <wp:effectExtent l="19050" t="19050" r="19050" b="28575"/>
                      <wp:wrapNone/>
                      <wp:docPr id="10226" name="Text Box 5818">
                        <a:extLst xmlns:a="http://schemas.openxmlformats.org/drawingml/2006/main">
                          <a:ext uri="{FF2B5EF4-FFF2-40B4-BE49-F238E27FC236}">
                            <a16:creationId xmlns:a16="http://schemas.microsoft.com/office/drawing/2014/main" id="{00000000-0008-0000-0000-0000F2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67A99" id="Text Box 5818" o:spid="_x0000_s1026" type="#_x0000_t202" style="position:absolute;margin-left:0;margin-top:0;width:6pt;height:2.25pt;z-index:2533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5040" behindDoc="0" locked="0" layoutInCell="1" allowOverlap="1" wp14:anchorId="1F8EE7F3" wp14:editId="2C9E0DE0">
                      <wp:simplePos x="0" y="0"/>
                      <wp:positionH relativeFrom="column">
                        <wp:posOffset>0</wp:posOffset>
                      </wp:positionH>
                      <wp:positionV relativeFrom="paragraph">
                        <wp:posOffset>0</wp:posOffset>
                      </wp:positionV>
                      <wp:extent cx="76200" cy="28575"/>
                      <wp:effectExtent l="19050" t="19050" r="19050" b="28575"/>
                      <wp:wrapNone/>
                      <wp:docPr id="10227" name="Text Box 5817">
                        <a:extLst xmlns:a="http://schemas.openxmlformats.org/drawingml/2006/main">
                          <a:ext uri="{FF2B5EF4-FFF2-40B4-BE49-F238E27FC236}">
                            <a16:creationId xmlns:a16="http://schemas.microsoft.com/office/drawing/2014/main" id="{00000000-0008-0000-0000-0000F3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E430D" id="Text Box 5817" o:spid="_x0000_s1026" type="#_x0000_t202" style="position:absolute;margin-left:0;margin-top:0;width:6pt;height:2.25pt;z-index:2533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6064" behindDoc="0" locked="0" layoutInCell="1" allowOverlap="1" wp14:anchorId="48652B4B" wp14:editId="468702B9">
                      <wp:simplePos x="0" y="0"/>
                      <wp:positionH relativeFrom="column">
                        <wp:posOffset>0</wp:posOffset>
                      </wp:positionH>
                      <wp:positionV relativeFrom="paragraph">
                        <wp:posOffset>0</wp:posOffset>
                      </wp:positionV>
                      <wp:extent cx="76200" cy="28575"/>
                      <wp:effectExtent l="19050" t="19050" r="19050" b="28575"/>
                      <wp:wrapNone/>
                      <wp:docPr id="10228" name="Text Box 5816">
                        <a:extLst xmlns:a="http://schemas.openxmlformats.org/drawingml/2006/main">
                          <a:ext uri="{FF2B5EF4-FFF2-40B4-BE49-F238E27FC236}">
                            <a16:creationId xmlns:a16="http://schemas.microsoft.com/office/drawing/2014/main" id="{00000000-0008-0000-0000-0000F4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6839E2" id="Text Box 5816" o:spid="_x0000_s1026" type="#_x0000_t202" style="position:absolute;margin-left:0;margin-top:0;width:6pt;height:2.25pt;z-index:2533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7088" behindDoc="0" locked="0" layoutInCell="1" allowOverlap="1" wp14:anchorId="6C3ACA2A" wp14:editId="44803D76">
                      <wp:simplePos x="0" y="0"/>
                      <wp:positionH relativeFrom="column">
                        <wp:posOffset>0</wp:posOffset>
                      </wp:positionH>
                      <wp:positionV relativeFrom="paragraph">
                        <wp:posOffset>0</wp:posOffset>
                      </wp:positionV>
                      <wp:extent cx="76200" cy="28575"/>
                      <wp:effectExtent l="19050" t="19050" r="19050" b="28575"/>
                      <wp:wrapNone/>
                      <wp:docPr id="10229" name="Text Box 5815">
                        <a:extLst xmlns:a="http://schemas.openxmlformats.org/drawingml/2006/main">
                          <a:ext uri="{FF2B5EF4-FFF2-40B4-BE49-F238E27FC236}">
                            <a16:creationId xmlns:a16="http://schemas.microsoft.com/office/drawing/2014/main" id="{00000000-0008-0000-0000-0000F5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80890" id="Text Box 5815" o:spid="_x0000_s1026" type="#_x0000_t202" style="position:absolute;margin-left:0;margin-top:0;width:6pt;height:2.25pt;z-index:2533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8112" behindDoc="0" locked="0" layoutInCell="1" allowOverlap="1" wp14:anchorId="266A9902" wp14:editId="06C2B1EF">
                      <wp:simplePos x="0" y="0"/>
                      <wp:positionH relativeFrom="column">
                        <wp:posOffset>0</wp:posOffset>
                      </wp:positionH>
                      <wp:positionV relativeFrom="paragraph">
                        <wp:posOffset>0</wp:posOffset>
                      </wp:positionV>
                      <wp:extent cx="76200" cy="28575"/>
                      <wp:effectExtent l="19050" t="19050" r="19050" b="28575"/>
                      <wp:wrapNone/>
                      <wp:docPr id="10230" name="Text Box 5814">
                        <a:extLst xmlns:a="http://schemas.openxmlformats.org/drawingml/2006/main">
                          <a:ext uri="{FF2B5EF4-FFF2-40B4-BE49-F238E27FC236}">
                            <a16:creationId xmlns:a16="http://schemas.microsoft.com/office/drawing/2014/main" id="{00000000-0008-0000-0000-0000F6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F89D7" id="Text Box 5814" o:spid="_x0000_s1026" type="#_x0000_t202" style="position:absolute;margin-left:0;margin-top:0;width:6pt;height:2.25pt;z-index:2533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39136" behindDoc="0" locked="0" layoutInCell="1" allowOverlap="1" wp14:anchorId="627C9CFE" wp14:editId="7630DE09">
                      <wp:simplePos x="0" y="0"/>
                      <wp:positionH relativeFrom="column">
                        <wp:posOffset>0</wp:posOffset>
                      </wp:positionH>
                      <wp:positionV relativeFrom="paragraph">
                        <wp:posOffset>0</wp:posOffset>
                      </wp:positionV>
                      <wp:extent cx="76200" cy="28575"/>
                      <wp:effectExtent l="19050" t="19050" r="19050" b="28575"/>
                      <wp:wrapNone/>
                      <wp:docPr id="10231" name="Text Box 5813">
                        <a:extLst xmlns:a="http://schemas.openxmlformats.org/drawingml/2006/main">
                          <a:ext uri="{FF2B5EF4-FFF2-40B4-BE49-F238E27FC236}">
                            <a16:creationId xmlns:a16="http://schemas.microsoft.com/office/drawing/2014/main" id="{00000000-0008-0000-0000-0000F7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F1A34" id="Text Box 5813" o:spid="_x0000_s1026" type="#_x0000_t202" style="position:absolute;margin-left:0;margin-top:0;width:6pt;height:2.25pt;z-index:2533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0160" behindDoc="0" locked="0" layoutInCell="1" allowOverlap="1" wp14:anchorId="619FB01C" wp14:editId="4BC2F2A9">
                      <wp:simplePos x="0" y="0"/>
                      <wp:positionH relativeFrom="column">
                        <wp:posOffset>0</wp:posOffset>
                      </wp:positionH>
                      <wp:positionV relativeFrom="paragraph">
                        <wp:posOffset>0</wp:posOffset>
                      </wp:positionV>
                      <wp:extent cx="76200" cy="28575"/>
                      <wp:effectExtent l="19050" t="19050" r="19050" b="28575"/>
                      <wp:wrapNone/>
                      <wp:docPr id="10232" name="Text Box 5812">
                        <a:extLst xmlns:a="http://schemas.openxmlformats.org/drawingml/2006/main">
                          <a:ext uri="{FF2B5EF4-FFF2-40B4-BE49-F238E27FC236}">
                            <a16:creationId xmlns:a16="http://schemas.microsoft.com/office/drawing/2014/main" id="{00000000-0008-0000-0000-0000F8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8C316" id="Text Box 5812" o:spid="_x0000_s1026" type="#_x0000_t202" style="position:absolute;margin-left:0;margin-top:0;width:6pt;height:2.25pt;z-index:2533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1184" behindDoc="0" locked="0" layoutInCell="1" allowOverlap="1" wp14:anchorId="46341B55" wp14:editId="10E40CBF">
                      <wp:simplePos x="0" y="0"/>
                      <wp:positionH relativeFrom="column">
                        <wp:posOffset>0</wp:posOffset>
                      </wp:positionH>
                      <wp:positionV relativeFrom="paragraph">
                        <wp:posOffset>0</wp:posOffset>
                      </wp:positionV>
                      <wp:extent cx="76200" cy="28575"/>
                      <wp:effectExtent l="19050" t="19050" r="19050" b="28575"/>
                      <wp:wrapNone/>
                      <wp:docPr id="10233" name="Text Box 5811">
                        <a:extLst xmlns:a="http://schemas.openxmlformats.org/drawingml/2006/main">
                          <a:ext uri="{FF2B5EF4-FFF2-40B4-BE49-F238E27FC236}">
                            <a16:creationId xmlns:a16="http://schemas.microsoft.com/office/drawing/2014/main" id="{00000000-0008-0000-0000-0000F9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E337F" id="Text Box 5811" o:spid="_x0000_s1026" type="#_x0000_t202" style="position:absolute;margin-left:0;margin-top:0;width:6pt;height:2.25pt;z-index:2533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2208" behindDoc="0" locked="0" layoutInCell="1" allowOverlap="1" wp14:anchorId="58095AB4" wp14:editId="17C9BC94">
                      <wp:simplePos x="0" y="0"/>
                      <wp:positionH relativeFrom="column">
                        <wp:posOffset>0</wp:posOffset>
                      </wp:positionH>
                      <wp:positionV relativeFrom="paragraph">
                        <wp:posOffset>0</wp:posOffset>
                      </wp:positionV>
                      <wp:extent cx="76200" cy="28575"/>
                      <wp:effectExtent l="19050" t="19050" r="19050" b="28575"/>
                      <wp:wrapNone/>
                      <wp:docPr id="10234" name="Text Box 5810">
                        <a:extLst xmlns:a="http://schemas.openxmlformats.org/drawingml/2006/main">
                          <a:ext uri="{FF2B5EF4-FFF2-40B4-BE49-F238E27FC236}">
                            <a16:creationId xmlns:a16="http://schemas.microsoft.com/office/drawing/2014/main" id="{00000000-0008-0000-0000-0000FA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1E91C" id="Text Box 5810" o:spid="_x0000_s1026" type="#_x0000_t202" style="position:absolute;margin-left:0;margin-top:0;width:6pt;height:2.25pt;z-index:2533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3232" behindDoc="0" locked="0" layoutInCell="1" allowOverlap="1" wp14:anchorId="79E98886" wp14:editId="31542E4B">
                      <wp:simplePos x="0" y="0"/>
                      <wp:positionH relativeFrom="column">
                        <wp:posOffset>0</wp:posOffset>
                      </wp:positionH>
                      <wp:positionV relativeFrom="paragraph">
                        <wp:posOffset>0</wp:posOffset>
                      </wp:positionV>
                      <wp:extent cx="76200" cy="28575"/>
                      <wp:effectExtent l="19050" t="19050" r="19050" b="28575"/>
                      <wp:wrapNone/>
                      <wp:docPr id="10235" name="Text Box 5809">
                        <a:extLst xmlns:a="http://schemas.openxmlformats.org/drawingml/2006/main">
                          <a:ext uri="{FF2B5EF4-FFF2-40B4-BE49-F238E27FC236}">
                            <a16:creationId xmlns:a16="http://schemas.microsoft.com/office/drawing/2014/main" id="{00000000-0008-0000-0000-0000FB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5E0F3" id="Text Box 5809" o:spid="_x0000_s1026" type="#_x0000_t202" style="position:absolute;margin-left:0;margin-top:0;width:6pt;height:2.25pt;z-index:2533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4256" behindDoc="0" locked="0" layoutInCell="1" allowOverlap="1" wp14:anchorId="0F27746B" wp14:editId="0580B363">
                      <wp:simplePos x="0" y="0"/>
                      <wp:positionH relativeFrom="column">
                        <wp:posOffset>0</wp:posOffset>
                      </wp:positionH>
                      <wp:positionV relativeFrom="paragraph">
                        <wp:posOffset>0</wp:posOffset>
                      </wp:positionV>
                      <wp:extent cx="76200" cy="28575"/>
                      <wp:effectExtent l="19050" t="19050" r="19050" b="28575"/>
                      <wp:wrapNone/>
                      <wp:docPr id="10236" name="Text Box 5808">
                        <a:extLst xmlns:a="http://schemas.openxmlformats.org/drawingml/2006/main">
                          <a:ext uri="{FF2B5EF4-FFF2-40B4-BE49-F238E27FC236}">
                            <a16:creationId xmlns:a16="http://schemas.microsoft.com/office/drawing/2014/main" id="{00000000-0008-0000-0000-0000FC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49584" id="Text Box 5808" o:spid="_x0000_s1026" type="#_x0000_t202" style="position:absolute;margin-left:0;margin-top:0;width:6pt;height:2.25pt;z-index:2533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5280" behindDoc="0" locked="0" layoutInCell="1" allowOverlap="1" wp14:anchorId="77A9EA89" wp14:editId="356EA306">
                      <wp:simplePos x="0" y="0"/>
                      <wp:positionH relativeFrom="column">
                        <wp:posOffset>0</wp:posOffset>
                      </wp:positionH>
                      <wp:positionV relativeFrom="paragraph">
                        <wp:posOffset>0</wp:posOffset>
                      </wp:positionV>
                      <wp:extent cx="76200" cy="28575"/>
                      <wp:effectExtent l="19050" t="19050" r="19050" b="28575"/>
                      <wp:wrapNone/>
                      <wp:docPr id="10237" name="Text Box 5807">
                        <a:extLst xmlns:a="http://schemas.openxmlformats.org/drawingml/2006/main">
                          <a:ext uri="{FF2B5EF4-FFF2-40B4-BE49-F238E27FC236}">
                            <a16:creationId xmlns:a16="http://schemas.microsoft.com/office/drawing/2014/main" id="{00000000-0008-0000-0000-0000FD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FC903" id="Text Box 5807" o:spid="_x0000_s1026" type="#_x0000_t202" style="position:absolute;margin-left:0;margin-top:0;width:6pt;height:2.25pt;z-index:2533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6304" behindDoc="0" locked="0" layoutInCell="1" allowOverlap="1" wp14:anchorId="4C97766A" wp14:editId="7070F0A6">
                      <wp:simplePos x="0" y="0"/>
                      <wp:positionH relativeFrom="column">
                        <wp:posOffset>0</wp:posOffset>
                      </wp:positionH>
                      <wp:positionV relativeFrom="paragraph">
                        <wp:posOffset>0</wp:posOffset>
                      </wp:positionV>
                      <wp:extent cx="76200" cy="28575"/>
                      <wp:effectExtent l="19050" t="19050" r="19050" b="28575"/>
                      <wp:wrapNone/>
                      <wp:docPr id="10238" name="Text Box 5806">
                        <a:extLst xmlns:a="http://schemas.openxmlformats.org/drawingml/2006/main">
                          <a:ext uri="{FF2B5EF4-FFF2-40B4-BE49-F238E27FC236}">
                            <a16:creationId xmlns:a16="http://schemas.microsoft.com/office/drawing/2014/main" id="{00000000-0008-0000-0000-0000FE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50EFD" id="Text Box 5806" o:spid="_x0000_s1026" type="#_x0000_t202" style="position:absolute;margin-left:0;margin-top:0;width:6pt;height:2.25pt;z-index:2533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7328" behindDoc="0" locked="0" layoutInCell="1" allowOverlap="1" wp14:anchorId="69A6A908" wp14:editId="37CCF77B">
                      <wp:simplePos x="0" y="0"/>
                      <wp:positionH relativeFrom="column">
                        <wp:posOffset>0</wp:posOffset>
                      </wp:positionH>
                      <wp:positionV relativeFrom="paragraph">
                        <wp:posOffset>0</wp:posOffset>
                      </wp:positionV>
                      <wp:extent cx="76200" cy="28575"/>
                      <wp:effectExtent l="19050" t="19050" r="19050" b="28575"/>
                      <wp:wrapNone/>
                      <wp:docPr id="10239" name="Text Box 5805">
                        <a:extLst xmlns:a="http://schemas.openxmlformats.org/drawingml/2006/main">
                          <a:ext uri="{FF2B5EF4-FFF2-40B4-BE49-F238E27FC236}">
                            <a16:creationId xmlns:a16="http://schemas.microsoft.com/office/drawing/2014/main" id="{00000000-0008-0000-0000-0000FF2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2CDE9" id="Text Box 5805" o:spid="_x0000_s1026" type="#_x0000_t202" style="position:absolute;margin-left:0;margin-top:0;width:6pt;height:2.25pt;z-index:2533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8352" behindDoc="0" locked="0" layoutInCell="1" allowOverlap="1" wp14:anchorId="39AF80A8" wp14:editId="4D3F082B">
                      <wp:simplePos x="0" y="0"/>
                      <wp:positionH relativeFrom="column">
                        <wp:posOffset>0</wp:posOffset>
                      </wp:positionH>
                      <wp:positionV relativeFrom="paragraph">
                        <wp:posOffset>0</wp:posOffset>
                      </wp:positionV>
                      <wp:extent cx="76200" cy="28575"/>
                      <wp:effectExtent l="19050" t="19050" r="19050" b="28575"/>
                      <wp:wrapNone/>
                      <wp:docPr id="10240" name="Text Box 5804">
                        <a:extLst xmlns:a="http://schemas.openxmlformats.org/drawingml/2006/main">
                          <a:ext uri="{FF2B5EF4-FFF2-40B4-BE49-F238E27FC236}">
                            <a16:creationId xmlns:a16="http://schemas.microsoft.com/office/drawing/2014/main" id="{00000000-0008-0000-0000-00000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327694" id="Text Box 5804" o:spid="_x0000_s1026" type="#_x0000_t202" style="position:absolute;margin-left:0;margin-top:0;width:6pt;height:2.25pt;z-index:2533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49376" behindDoc="0" locked="0" layoutInCell="1" allowOverlap="1" wp14:anchorId="1CE78453" wp14:editId="06293556">
                      <wp:simplePos x="0" y="0"/>
                      <wp:positionH relativeFrom="column">
                        <wp:posOffset>0</wp:posOffset>
                      </wp:positionH>
                      <wp:positionV relativeFrom="paragraph">
                        <wp:posOffset>0</wp:posOffset>
                      </wp:positionV>
                      <wp:extent cx="76200" cy="28575"/>
                      <wp:effectExtent l="19050" t="19050" r="19050" b="28575"/>
                      <wp:wrapNone/>
                      <wp:docPr id="10241" name="Text Box 5803">
                        <a:extLst xmlns:a="http://schemas.openxmlformats.org/drawingml/2006/main">
                          <a:ext uri="{FF2B5EF4-FFF2-40B4-BE49-F238E27FC236}">
                            <a16:creationId xmlns:a16="http://schemas.microsoft.com/office/drawing/2014/main" id="{00000000-0008-0000-0000-00000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01510" id="Text Box 5803" o:spid="_x0000_s1026" type="#_x0000_t202" style="position:absolute;margin-left:0;margin-top:0;width:6pt;height:2.25pt;z-index:2533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0400" behindDoc="0" locked="0" layoutInCell="1" allowOverlap="1" wp14:anchorId="78CC2F14" wp14:editId="75EFE44E">
                      <wp:simplePos x="0" y="0"/>
                      <wp:positionH relativeFrom="column">
                        <wp:posOffset>0</wp:posOffset>
                      </wp:positionH>
                      <wp:positionV relativeFrom="paragraph">
                        <wp:posOffset>0</wp:posOffset>
                      </wp:positionV>
                      <wp:extent cx="76200" cy="28575"/>
                      <wp:effectExtent l="19050" t="19050" r="19050" b="28575"/>
                      <wp:wrapNone/>
                      <wp:docPr id="10242" name="Text Box 5802">
                        <a:extLst xmlns:a="http://schemas.openxmlformats.org/drawingml/2006/main">
                          <a:ext uri="{FF2B5EF4-FFF2-40B4-BE49-F238E27FC236}">
                            <a16:creationId xmlns:a16="http://schemas.microsoft.com/office/drawing/2014/main" id="{00000000-0008-0000-0000-00000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E4318" id="Text Box 5802" o:spid="_x0000_s1026" type="#_x0000_t202" style="position:absolute;margin-left:0;margin-top:0;width:6pt;height:2.25pt;z-index:2533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1424" behindDoc="0" locked="0" layoutInCell="1" allowOverlap="1" wp14:anchorId="4C3704AE" wp14:editId="0F1669CB">
                      <wp:simplePos x="0" y="0"/>
                      <wp:positionH relativeFrom="column">
                        <wp:posOffset>0</wp:posOffset>
                      </wp:positionH>
                      <wp:positionV relativeFrom="paragraph">
                        <wp:posOffset>0</wp:posOffset>
                      </wp:positionV>
                      <wp:extent cx="76200" cy="28575"/>
                      <wp:effectExtent l="19050" t="19050" r="19050" b="28575"/>
                      <wp:wrapNone/>
                      <wp:docPr id="10243" name="Text Box 5801">
                        <a:extLst xmlns:a="http://schemas.openxmlformats.org/drawingml/2006/main">
                          <a:ext uri="{FF2B5EF4-FFF2-40B4-BE49-F238E27FC236}">
                            <a16:creationId xmlns:a16="http://schemas.microsoft.com/office/drawing/2014/main" id="{00000000-0008-0000-0000-00000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F976BE" id="Text Box 5801" o:spid="_x0000_s1026" type="#_x0000_t202" style="position:absolute;margin-left:0;margin-top:0;width:6pt;height:2.25pt;z-index:2533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2448" behindDoc="0" locked="0" layoutInCell="1" allowOverlap="1" wp14:anchorId="75BB6F22" wp14:editId="69E5421F">
                      <wp:simplePos x="0" y="0"/>
                      <wp:positionH relativeFrom="column">
                        <wp:posOffset>0</wp:posOffset>
                      </wp:positionH>
                      <wp:positionV relativeFrom="paragraph">
                        <wp:posOffset>0</wp:posOffset>
                      </wp:positionV>
                      <wp:extent cx="76200" cy="28575"/>
                      <wp:effectExtent l="19050" t="19050" r="19050" b="28575"/>
                      <wp:wrapNone/>
                      <wp:docPr id="10244" name="Text Box 5800">
                        <a:extLst xmlns:a="http://schemas.openxmlformats.org/drawingml/2006/main">
                          <a:ext uri="{FF2B5EF4-FFF2-40B4-BE49-F238E27FC236}">
                            <a16:creationId xmlns:a16="http://schemas.microsoft.com/office/drawing/2014/main" id="{00000000-0008-0000-0000-00000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A5C95" id="Text Box 5800" o:spid="_x0000_s1026" type="#_x0000_t202" style="position:absolute;margin-left:0;margin-top:0;width:6pt;height:2.25pt;z-index:2533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3472" behindDoc="0" locked="0" layoutInCell="1" allowOverlap="1" wp14:anchorId="32A36915" wp14:editId="1B269401">
                      <wp:simplePos x="0" y="0"/>
                      <wp:positionH relativeFrom="column">
                        <wp:posOffset>0</wp:posOffset>
                      </wp:positionH>
                      <wp:positionV relativeFrom="paragraph">
                        <wp:posOffset>0</wp:posOffset>
                      </wp:positionV>
                      <wp:extent cx="76200" cy="28575"/>
                      <wp:effectExtent l="19050" t="19050" r="19050" b="28575"/>
                      <wp:wrapNone/>
                      <wp:docPr id="10245" name="Text Box 5799">
                        <a:extLst xmlns:a="http://schemas.openxmlformats.org/drawingml/2006/main">
                          <a:ext uri="{FF2B5EF4-FFF2-40B4-BE49-F238E27FC236}">
                            <a16:creationId xmlns:a16="http://schemas.microsoft.com/office/drawing/2014/main" id="{00000000-0008-0000-0000-00000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7FAEF" id="Text Box 5799" o:spid="_x0000_s1026" type="#_x0000_t202" style="position:absolute;margin-left:0;margin-top:0;width:6pt;height:2.25pt;z-index:2533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4496" behindDoc="0" locked="0" layoutInCell="1" allowOverlap="1" wp14:anchorId="42031CAD" wp14:editId="32089DB1">
                      <wp:simplePos x="0" y="0"/>
                      <wp:positionH relativeFrom="column">
                        <wp:posOffset>0</wp:posOffset>
                      </wp:positionH>
                      <wp:positionV relativeFrom="paragraph">
                        <wp:posOffset>0</wp:posOffset>
                      </wp:positionV>
                      <wp:extent cx="76200" cy="28575"/>
                      <wp:effectExtent l="19050" t="19050" r="19050" b="28575"/>
                      <wp:wrapNone/>
                      <wp:docPr id="10246" name="Text Box 5798">
                        <a:extLst xmlns:a="http://schemas.openxmlformats.org/drawingml/2006/main">
                          <a:ext uri="{FF2B5EF4-FFF2-40B4-BE49-F238E27FC236}">
                            <a16:creationId xmlns:a16="http://schemas.microsoft.com/office/drawing/2014/main" id="{00000000-0008-0000-0000-00000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476FF" id="Text Box 5798" o:spid="_x0000_s1026" type="#_x0000_t202" style="position:absolute;margin-left:0;margin-top:0;width:6pt;height:2.25pt;z-index:2533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5520" behindDoc="0" locked="0" layoutInCell="1" allowOverlap="1" wp14:anchorId="0C6FEEB8" wp14:editId="0F96530A">
                      <wp:simplePos x="0" y="0"/>
                      <wp:positionH relativeFrom="column">
                        <wp:posOffset>0</wp:posOffset>
                      </wp:positionH>
                      <wp:positionV relativeFrom="paragraph">
                        <wp:posOffset>0</wp:posOffset>
                      </wp:positionV>
                      <wp:extent cx="76200" cy="28575"/>
                      <wp:effectExtent l="19050" t="19050" r="19050" b="28575"/>
                      <wp:wrapNone/>
                      <wp:docPr id="10247" name="Text Box 5797">
                        <a:extLst xmlns:a="http://schemas.openxmlformats.org/drawingml/2006/main">
                          <a:ext uri="{FF2B5EF4-FFF2-40B4-BE49-F238E27FC236}">
                            <a16:creationId xmlns:a16="http://schemas.microsoft.com/office/drawing/2014/main" id="{00000000-0008-0000-0000-00000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315BE" id="Text Box 5797" o:spid="_x0000_s1026" type="#_x0000_t202" style="position:absolute;margin-left:0;margin-top:0;width:6pt;height:2.25pt;z-index:2533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6544" behindDoc="0" locked="0" layoutInCell="1" allowOverlap="1" wp14:anchorId="3D25C277" wp14:editId="14FC61E7">
                      <wp:simplePos x="0" y="0"/>
                      <wp:positionH relativeFrom="column">
                        <wp:posOffset>0</wp:posOffset>
                      </wp:positionH>
                      <wp:positionV relativeFrom="paragraph">
                        <wp:posOffset>0</wp:posOffset>
                      </wp:positionV>
                      <wp:extent cx="76200" cy="28575"/>
                      <wp:effectExtent l="19050" t="19050" r="19050" b="28575"/>
                      <wp:wrapNone/>
                      <wp:docPr id="10248" name="Text Box 5796">
                        <a:extLst xmlns:a="http://schemas.openxmlformats.org/drawingml/2006/main">
                          <a:ext uri="{FF2B5EF4-FFF2-40B4-BE49-F238E27FC236}">
                            <a16:creationId xmlns:a16="http://schemas.microsoft.com/office/drawing/2014/main" id="{00000000-0008-0000-0000-00000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D072B" id="Text Box 5796" o:spid="_x0000_s1026" type="#_x0000_t202" style="position:absolute;margin-left:0;margin-top:0;width:6pt;height:2.25pt;z-index:2533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7568" behindDoc="0" locked="0" layoutInCell="1" allowOverlap="1" wp14:anchorId="6CA21CDB" wp14:editId="3144A865">
                      <wp:simplePos x="0" y="0"/>
                      <wp:positionH relativeFrom="column">
                        <wp:posOffset>0</wp:posOffset>
                      </wp:positionH>
                      <wp:positionV relativeFrom="paragraph">
                        <wp:posOffset>0</wp:posOffset>
                      </wp:positionV>
                      <wp:extent cx="76200" cy="28575"/>
                      <wp:effectExtent l="19050" t="19050" r="19050" b="28575"/>
                      <wp:wrapNone/>
                      <wp:docPr id="10249" name="Text Box 5795">
                        <a:extLst xmlns:a="http://schemas.openxmlformats.org/drawingml/2006/main">
                          <a:ext uri="{FF2B5EF4-FFF2-40B4-BE49-F238E27FC236}">
                            <a16:creationId xmlns:a16="http://schemas.microsoft.com/office/drawing/2014/main" id="{00000000-0008-0000-0000-00000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2B963" id="Text Box 5795" o:spid="_x0000_s1026" type="#_x0000_t202" style="position:absolute;margin-left:0;margin-top:0;width:6pt;height:2.25pt;z-index:2533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8592" behindDoc="0" locked="0" layoutInCell="1" allowOverlap="1" wp14:anchorId="2239DE4B" wp14:editId="31FCFD7D">
                      <wp:simplePos x="0" y="0"/>
                      <wp:positionH relativeFrom="column">
                        <wp:posOffset>0</wp:posOffset>
                      </wp:positionH>
                      <wp:positionV relativeFrom="paragraph">
                        <wp:posOffset>0</wp:posOffset>
                      </wp:positionV>
                      <wp:extent cx="76200" cy="28575"/>
                      <wp:effectExtent l="19050" t="19050" r="19050" b="28575"/>
                      <wp:wrapNone/>
                      <wp:docPr id="10250" name="Text Box 5794">
                        <a:extLst xmlns:a="http://schemas.openxmlformats.org/drawingml/2006/main">
                          <a:ext uri="{FF2B5EF4-FFF2-40B4-BE49-F238E27FC236}">
                            <a16:creationId xmlns:a16="http://schemas.microsoft.com/office/drawing/2014/main" id="{00000000-0008-0000-0000-00000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19A2A" id="Text Box 5794" o:spid="_x0000_s1026" type="#_x0000_t202" style="position:absolute;margin-left:0;margin-top:0;width:6pt;height:2.25pt;z-index:2533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59616" behindDoc="0" locked="0" layoutInCell="1" allowOverlap="1" wp14:anchorId="2111A9E8" wp14:editId="5195733C">
                      <wp:simplePos x="0" y="0"/>
                      <wp:positionH relativeFrom="column">
                        <wp:posOffset>0</wp:posOffset>
                      </wp:positionH>
                      <wp:positionV relativeFrom="paragraph">
                        <wp:posOffset>0</wp:posOffset>
                      </wp:positionV>
                      <wp:extent cx="76200" cy="28575"/>
                      <wp:effectExtent l="19050" t="19050" r="19050" b="28575"/>
                      <wp:wrapNone/>
                      <wp:docPr id="10251" name="Text Box 5793">
                        <a:extLst xmlns:a="http://schemas.openxmlformats.org/drawingml/2006/main">
                          <a:ext uri="{FF2B5EF4-FFF2-40B4-BE49-F238E27FC236}">
                            <a16:creationId xmlns:a16="http://schemas.microsoft.com/office/drawing/2014/main" id="{00000000-0008-0000-0000-00000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60BF20" id="Text Box 5793" o:spid="_x0000_s1026" type="#_x0000_t202" style="position:absolute;margin-left:0;margin-top:0;width:6pt;height:2.25pt;z-index:2533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0640" behindDoc="0" locked="0" layoutInCell="1" allowOverlap="1" wp14:anchorId="3DAFE7C6" wp14:editId="6D72A1EE">
                      <wp:simplePos x="0" y="0"/>
                      <wp:positionH relativeFrom="column">
                        <wp:posOffset>0</wp:posOffset>
                      </wp:positionH>
                      <wp:positionV relativeFrom="paragraph">
                        <wp:posOffset>0</wp:posOffset>
                      </wp:positionV>
                      <wp:extent cx="76200" cy="28575"/>
                      <wp:effectExtent l="19050" t="19050" r="19050" b="28575"/>
                      <wp:wrapNone/>
                      <wp:docPr id="10252" name="Text Box 5792">
                        <a:extLst xmlns:a="http://schemas.openxmlformats.org/drawingml/2006/main">
                          <a:ext uri="{FF2B5EF4-FFF2-40B4-BE49-F238E27FC236}">
                            <a16:creationId xmlns:a16="http://schemas.microsoft.com/office/drawing/2014/main" id="{00000000-0008-0000-0000-00000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8F563" id="Text Box 5792" o:spid="_x0000_s1026" type="#_x0000_t202" style="position:absolute;margin-left:0;margin-top:0;width:6pt;height:2.25pt;z-index:2533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1664" behindDoc="0" locked="0" layoutInCell="1" allowOverlap="1" wp14:anchorId="205B5D24" wp14:editId="61BB1F32">
                      <wp:simplePos x="0" y="0"/>
                      <wp:positionH relativeFrom="column">
                        <wp:posOffset>0</wp:posOffset>
                      </wp:positionH>
                      <wp:positionV relativeFrom="paragraph">
                        <wp:posOffset>0</wp:posOffset>
                      </wp:positionV>
                      <wp:extent cx="76200" cy="28575"/>
                      <wp:effectExtent l="19050" t="19050" r="19050" b="28575"/>
                      <wp:wrapNone/>
                      <wp:docPr id="10253" name="Text Box 5791">
                        <a:extLst xmlns:a="http://schemas.openxmlformats.org/drawingml/2006/main">
                          <a:ext uri="{FF2B5EF4-FFF2-40B4-BE49-F238E27FC236}">
                            <a16:creationId xmlns:a16="http://schemas.microsoft.com/office/drawing/2014/main" id="{00000000-0008-0000-0000-00000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28DBE" id="Text Box 5791" o:spid="_x0000_s1026" type="#_x0000_t202" style="position:absolute;margin-left:0;margin-top:0;width:6pt;height:2.25pt;z-index:2533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2688" behindDoc="0" locked="0" layoutInCell="1" allowOverlap="1" wp14:anchorId="6C10E91F" wp14:editId="62A8A531">
                      <wp:simplePos x="0" y="0"/>
                      <wp:positionH relativeFrom="column">
                        <wp:posOffset>0</wp:posOffset>
                      </wp:positionH>
                      <wp:positionV relativeFrom="paragraph">
                        <wp:posOffset>0</wp:posOffset>
                      </wp:positionV>
                      <wp:extent cx="76200" cy="28575"/>
                      <wp:effectExtent l="19050" t="19050" r="19050" b="28575"/>
                      <wp:wrapNone/>
                      <wp:docPr id="10254" name="Text Box 5790">
                        <a:extLst xmlns:a="http://schemas.openxmlformats.org/drawingml/2006/main">
                          <a:ext uri="{FF2B5EF4-FFF2-40B4-BE49-F238E27FC236}">
                            <a16:creationId xmlns:a16="http://schemas.microsoft.com/office/drawing/2014/main" id="{00000000-0008-0000-0000-00000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BD420" id="Text Box 5790" o:spid="_x0000_s1026" type="#_x0000_t202" style="position:absolute;margin-left:0;margin-top:0;width:6pt;height:2.25pt;z-index:2533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3712" behindDoc="0" locked="0" layoutInCell="1" allowOverlap="1" wp14:anchorId="5FCC2932" wp14:editId="7AD63572">
                      <wp:simplePos x="0" y="0"/>
                      <wp:positionH relativeFrom="column">
                        <wp:posOffset>0</wp:posOffset>
                      </wp:positionH>
                      <wp:positionV relativeFrom="paragraph">
                        <wp:posOffset>0</wp:posOffset>
                      </wp:positionV>
                      <wp:extent cx="76200" cy="28575"/>
                      <wp:effectExtent l="19050" t="19050" r="19050" b="28575"/>
                      <wp:wrapNone/>
                      <wp:docPr id="10255" name="Text Box 5789">
                        <a:extLst xmlns:a="http://schemas.openxmlformats.org/drawingml/2006/main">
                          <a:ext uri="{FF2B5EF4-FFF2-40B4-BE49-F238E27FC236}">
                            <a16:creationId xmlns:a16="http://schemas.microsoft.com/office/drawing/2014/main" id="{00000000-0008-0000-0000-00000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20448" id="Text Box 5789" o:spid="_x0000_s1026" type="#_x0000_t202" style="position:absolute;margin-left:0;margin-top:0;width:6pt;height:2.25pt;z-index:2533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4736" behindDoc="0" locked="0" layoutInCell="1" allowOverlap="1" wp14:anchorId="36554266" wp14:editId="06CD3ECB">
                      <wp:simplePos x="0" y="0"/>
                      <wp:positionH relativeFrom="column">
                        <wp:posOffset>0</wp:posOffset>
                      </wp:positionH>
                      <wp:positionV relativeFrom="paragraph">
                        <wp:posOffset>0</wp:posOffset>
                      </wp:positionV>
                      <wp:extent cx="76200" cy="28575"/>
                      <wp:effectExtent l="19050" t="19050" r="19050" b="28575"/>
                      <wp:wrapNone/>
                      <wp:docPr id="10256" name="Text Box 5788">
                        <a:extLst xmlns:a="http://schemas.openxmlformats.org/drawingml/2006/main">
                          <a:ext uri="{FF2B5EF4-FFF2-40B4-BE49-F238E27FC236}">
                            <a16:creationId xmlns:a16="http://schemas.microsoft.com/office/drawing/2014/main" id="{00000000-0008-0000-0000-00001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7E534" id="Text Box 5788" o:spid="_x0000_s1026" type="#_x0000_t202" style="position:absolute;margin-left:0;margin-top:0;width:6pt;height:2.25pt;z-index:2533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5760" behindDoc="0" locked="0" layoutInCell="1" allowOverlap="1" wp14:anchorId="7FE117B8" wp14:editId="0AEEA646">
                      <wp:simplePos x="0" y="0"/>
                      <wp:positionH relativeFrom="column">
                        <wp:posOffset>0</wp:posOffset>
                      </wp:positionH>
                      <wp:positionV relativeFrom="paragraph">
                        <wp:posOffset>0</wp:posOffset>
                      </wp:positionV>
                      <wp:extent cx="76200" cy="28575"/>
                      <wp:effectExtent l="19050" t="19050" r="19050" b="28575"/>
                      <wp:wrapNone/>
                      <wp:docPr id="10257" name="Text Box 5787">
                        <a:extLst xmlns:a="http://schemas.openxmlformats.org/drawingml/2006/main">
                          <a:ext uri="{FF2B5EF4-FFF2-40B4-BE49-F238E27FC236}">
                            <a16:creationId xmlns:a16="http://schemas.microsoft.com/office/drawing/2014/main" id="{00000000-0008-0000-0000-00001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71F35" id="Text Box 5787" o:spid="_x0000_s1026" type="#_x0000_t202" style="position:absolute;margin-left:0;margin-top:0;width:6pt;height:2.25pt;z-index:2533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6784" behindDoc="0" locked="0" layoutInCell="1" allowOverlap="1" wp14:anchorId="7957F7C9" wp14:editId="006D8B93">
                      <wp:simplePos x="0" y="0"/>
                      <wp:positionH relativeFrom="column">
                        <wp:posOffset>0</wp:posOffset>
                      </wp:positionH>
                      <wp:positionV relativeFrom="paragraph">
                        <wp:posOffset>0</wp:posOffset>
                      </wp:positionV>
                      <wp:extent cx="76200" cy="28575"/>
                      <wp:effectExtent l="19050" t="19050" r="19050" b="28575"/>
                      <wp:wrapNone/>
                      <wp:docPr id="10258" name="Text Box 5786">
                        <a:extLst xmlns:a="http://schemas.openxmlformats.org/drawingml/2006/main">
                          <a:ext uri="{FF2B5EF4-FFF2-40B4-BE49-F238E27FC236}">
                            <a16:creationId xmlns:a16="http://schemas.microsoft.com/office/drawing/2014/main" id="{00000000-0008-0000-0000-00001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F4A54" id="Text Box 5786" o:spid="_x0000_s1026" type="#_x0000_t202" style="position:absolute;margin-left:0;margin-top:0;width:6pt;height:2.25pt;z-index:2533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7808" behindDoc="0" locked="0" layoutInCell="1" allowOverlap="1" wp14:anchorId="3EC9C34B" wp14:editId="0590261A">
                      <wp:simplePos x="0" y="0"/>
                      <wp:positionH relativeFrom="column">
                        <wp:posOffset>0</wp:posOffset>
                      </wp:positionH>
                      <wp:positionV relativeFrom="paragraph">
                        <wp:posOffset>0</wp:posOffset>
                      </wp:positionV>
                      <wp:extent cx="76200" cy="28575"/>
                      <wp:effectExtent l="19050" t="19050" r="19050" b="28575"/>
                      <wp:wrapNone/>
                      <wp:docPr id="10259" name="Text Box 5785">
                        <a:extLst xmlns:a="http://schemas.openxmlformats.org/drawingml/2006/main">
                          <a:ext uri="{FF2B5EF4-FFF2-40B4-BE49-F238E27FC236}">
                            <a16:creationId xmlns:a16="http://schemas.microsoft.com/office/drawing/2014/main" id="{00000000-0008-0000-0000-00001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DF9FC" id="Text Box 5785" o:spid="_x0000_s1026" type="#_x0000_t202" style="position:absolute;margin-left:0;margin-top:0;width:6pt;height:2.25pt;z-index:2533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8832" behindDoc="0" locked="0" layoutInCell="1" allowOverlap="1" wp14:anchorId="5D55F607" wp14:editId="0612608F">
                      <wp:simplePos x="0" y="0"/>
                      <wp:positionH relativeFrom="column">
                        <wp:posOffset>0</wp:posOffset>
                      </wp:positionH>
                      <wp:positionV relativeFrom="paragraph">
                        <wp:posOffset>0</wp:posOffset>
                      </wp:positionV>
                      <wp:extent cx="76200" cy="28575"/>
                      <wp:effectExtent l="19050" t="19050" r="19050" b="28575"/>
                      <wp:wrapNone/>
                      <wp:docPr id="10260" name="Text Box 5784">
                        <a:extLst xmlns:a="http://schemas.openxmlformats.org/drawingml/2006/main">
                          <a:ext uri="{FF2B5EF4-FFF2-40B4-BE49-F238E27FC236}">
                            <a16:creationId xmlns:a16="http://schemas.microsoft.com/office/drawing/2014/main" id="{00000000-0008-0000-0000-00001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0EE35" id="Text Box 5784" o:spid="_x0000_s1026" type="#_x0000_t202" style="position:absolute;margin-left:0;margin-top:0;width:6pt;height:2.25pt;z-index:2533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69856" behindDoc="0" locked="0" layoutInCell="1" allowOverlap="1" wp14:anchorId="45CC45F5" wp14:editId="0A0EF3E6">
                      <wp:simplePos x="0" y="0"/>
                      <wp:positionH relativeFrom="column">
                        <wp:posOffset>0</wp:posOffset>
                      </wp:positionH>
                      <wp:positionV relativeFrom="paragraph">
                        <wp:posOffset>0</wp:posOffset>
                      </wp:positionV>
                      <wp:extent cx="76200" cy="28575"/>
                      <wp:effectExtent l="19050" t="19050" r="19050" b="28575"/>
                      <wp:wrapNone/>
                      <wp:docPr id="10261" name="Text Box 5783">
                        <a:extLst xmlns:a="http://schemas.openxmlformats.org/drawingml/2006/main">
                          <a:ext uri="{FF2B5EF4-FFF2-40B4-BE49-F238E27FC236}">
                            <a16:creationId xmlns:a16="http://schemas.microsoft.com/office/drawing/2014/main" id="{00000000-0008-0000-0000-00001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25C4BC" id="Text Box 5783" o:spid="_x0000_s1026" type="#_x0000_t202" style="position:absolute;margin-left:0;margin-top:0;width:6pt;height:2.25pt;z-index:2533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0880" behindDoc="0" locked="0" layoutInCell="1" allowOverlap="1" wp14:anchorId="48A4928F" wp14:editId="7AAF7D9E">
                      <wp:simplePos x="0" y="0"/>
                      <wp:positionH relativeFrom="column">
                        <wp:posOffset>0</wp:posOffset>
                      </wp:positionH>
                      <wp:positionV relativeFrom="paragraph">
                        <wp:posOffset>0</wp:posOffset>
                      </wp:positionV>
                      <wp:extent cx="76200" cy="28575"/>
                      <wp:effectExtent l="19050" t="19050" r="19050" b="28575"/>
                      <wp:wrapNone/>
                      <wp:docPr id="10262" name="Text Box 5782">
                        <a:extLst xmlns:a="http://schemas.openxmlformats.org/drawingml/2006/main">
                          <a:ext uri="{FF2B5EF4-FFF2-40B4-BE49-F238E27FC236}">
                            <a16:creationId xmlns:a16="http://schemas.microsoft.com/office/drawing/2014/main" id="{00000000-0008-0000-0000-00001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E538CB" id="Text Box 5782" o:spid="_x0000_s1026" type="#_x0000_t202" style="position:absolute;margin-left:0;margin-top:0;width:6pt;height:2.25pt;z-index:2533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1904" behindDoc="0" locked="0" layoutInCell="1" allowOverlap="1" wp14:anchorId="6C974785" wp14:editId="39731494">
                      <wp:simplePos x="0" y="0"/>
                      <wp:positionH relativeFrom="column">
                        <wp:posOffset>0</wp:posOffset>
                      </wp:positionH>
                      <wp:positionV relativeFrom="paragraph">
                        <wp:posOffset>0</wp:posOffset>
                      </wp:positionV>
                      <wp:extent cx="76200" cy="28575"/>
                      <wp:effectExtent l="19050" t="19050" r="19050" b="28575"/>
                      <wp:wrapNone/>
                      <wp:docPr id="10263" name="Text Box 5781">
                        <a:extLst xmlns:a="http://schemas.openxmlformats.org/drawingml/2006/main">
                          <a:ext uri="{FF2B5EF4-FFF2-40B4-BE49-F238E27FC236}">
                            <a16:creationId xmlns:a16="http://schemas.microsoft.com/office/drawing/2014/main" id="{00000000-0008-0000-0000-00001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94BC25" id="Text Box 5781" o:spid="_x0000_s1026" type="#_x0000_t202" style="position:absolute;margin-left:0;margin-top:0;width:6pt;height:2.25pt;z-index:2533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2928" behindDoc="0" locked="0" layoutInCell="1" allowOverlap="1" wp14:anchorId="029FB5C7" wp14:editId="0EE9471D">
                      <wp:simplePos x="0" y="0"/>
                      <wp:positionH relativeFrom="column">
                        <wp:posOffset>0</wp:posOffset>
                      </wp:positionH>
                      <wp:positionV relativeFrom="paragraph">
                        <wp:posOffset>0</wp:posOffset>
                      </wp:positionV>
                      <wp:extent cx="76200" cy="28575"/>
                      <wp:effectExtent l="19050" t="19050" r="19050" b="28575"/>
                      <wp:wrapNone/>
                      <wp:docPr id="10264" name="Text Box 5780">
                        <a:extLst xmlns:a="http://schemas.openxmlformats.org/drawingml/2006/main">
                          <a:ext uri="{FF2B5EF4-FFF2-40B4-BE49-F238E27FC236}">
                            <a16:creationId xmlns:a16="http://schemas.microsoft.com/office/drawing/2014/main" id="{00000000-0008-0000-0000-00001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2D329" id="Text Box 5780" o:spid="_x0000_s1026" type="#_x0000_t202" style="position:absolute;margin-left:0;margin-top:0;width:6pt;height:2.25pt;z-index:2533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3952" behindDoc="0" locked="0" layoutInCell="1" allowOverlap="1" wp14:anchorId="440D3B88" wp14:editId="2659D2BE">
                      <wp:simplePos x="0" y="0"/>
                      <wp:positionH relativeFrom="column">
                        <wp:posOffset>0</wp:posOffset>
                      </wp:positionH>
                      <wp:positionV relativeFrom="paragraph">
                        <wp:posOffset>0</wp:posOffset>
                      </wp:positionV>
                      <wp:extent cx="76200" cy="28575"/>
                      <wp:effectExtent l="19050" t="19050" r="19050" b="28575"/>
                      <wp:wrapNone/>
                      <wp:docPr id="10265" name="Text Box 5779">
                        <a:extLst xmlns:a="http://schemas.openxmlformats.org/drawingml/2006/main">
                          <a:ext uri="{FF2B5EF4-FFF2-40B4-BE49-F238E27FC236}">
                            <a16:creationId xmlns:a16="http://schemas.microsoft.com/office/drawing/2014/main" id="{00000000-0008-0000-0000-00001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95F3E8" id="Text Box 5779" o:spid="_x0000_s1026" type="#_x0000_t202" style="position:absolute;margin-left:0;margin-top:0;width:6pt;height:2.25pt;z-index:2533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4976" behindDoc="0" locked="0" layoutInCell="1" allowOverlap="1" wp14:anchorId="4AB198A4" wp14:editId="5EF68722">
                      <wp:simplePos x="0" y="0"/>
                      <wp:positionH relativeFrom="column">
                        <wp:posOffset>0</wp:posOffset>
                      </wp:positionH>
                      <wp:positionV relativeFrom="paragraph">
                        <wp:posOffset>0</wp:posOffset>
                      </wp:positionV>
                      <wp:extent cx="76200" cy="28575"/>
                      <wp:effectExtent l="19050" t="19050" r="19050" b="28575"/>
                      <wp:wrapNone/>
                      <wp:docPr id="10266" name="Text Box 5778">
                        <a:extLst xmlns:a="http://schemas.openxmlformats.org/drawingml/2006/main">
                          <a:ext uri="{FF2B5EF4-FFF2-40B4-BE49-F238E27FC236}">
                            <a16:creationId xmlns:a16="http://schemas.microsoft.com/office/drawing/2014/main" id="{00000000-0008-0000-0000-00001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B178D" id="Text Box 5778" o:spid="_x0000_s1026" type="#_x0000_t202" style="position:absolute;margin-left:0;margin-top:0;width:6pt;height:2.25pt;z-index:2533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6000" behindDoc="0" locked="0" layoutInCell="1" allowOverlap="1" wp14:anchorId="1A3999F5" wp14:editId="32AB0176">
                      <wp:simplePos x="0" y="0"/>
                      <wp:positionH relativeFrom="column">
                        <wp:posOffset>0</wp:posOffset>
                      </wp:positionH>
                      <wp:positionV relativeFrom="paragraph">
                        <wp:posOffset>0</wp:posOffset>
                      </wp:positionV>
                      <wp:extent cx="76200" cy="28575"/>
                      <wp:effectExtent l="19050" t="19050" r="19050" b="28575"/>
                      <wp:wrapNone/>
                      <wp:docPr id="10267" name="Text Box 5777">
                        <a:extLst xmlns:a="http://schemas.openxmlformats.org/drawingml/2006/main">
                          <a:ext uri="{FF2B5EF4-FFF2-40B4-BE49-F238E27FC236}">
                            <a16:creationId xmlns:a16="http://schemas.microsoft.com/office/drawing/2014/main" id="{00000000-0008-0000-0000-00001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D0A01" id="Text Box 5777" o:spid="_x0000_s1026" type="#_x0000_t202" style="position:absolute;margin-left:0;margin-top:0;width:6pt;height:2.25pt;z-index:2533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7024" behindDoc="0" locked="0" layoutInCell="1" allowOverlap="1" wp14:anchorId="2ED3FF55" wp14:editId="6563EB19">
                      <wp:simplePos x="0" y="0"/>
                      <wp:positionH relativeFrom="column">
                        <wp:posOffset>0</wp:posOffset>
                      </wp:positionH>
                      <wp:positionV relativeFrom="paragraph">
                        <wp:posOffset>0</wp:posOffset>
                      </wp:positionV>
                      <wp:extent cx="76200" cy="28575"/>
                      <wp:effectExtent l="19050" t="19050" r="19050" b="28575"/>
                      <wp:wrapNone/>
                      <wp:docPr id="10268" name="Text Box 5776">
                        <a:extLst xmlns:a="http://schemas.openxmlformats.org/drawingml/2006/main">
                          <a:ext uri="{FF2B5EF4-FFF2-40B4-BE49-F238E27FC236}">
                            <a16:creationId xmlns:a16="http://schemas.microsoft.com/office/drawing/2014/main" id="{00000000-0008-0000-0000-00001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98A3C" id="Text Box 5776" o:spid="_x0000_s1026" type="#_x0000_t202" style="position:absolute;margin-left:0;margin-top:0;width:6pt;height:2.25pt;z-index:2533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8048" behindDoc="0" locked="0" layoutInCell="1" allowOverlap="1" wp14:anchorId="15F7239E" wp14:editId="453F191D">
                      <wp:simplePos x="0" y="0"/>
                      <wp:positionH relativeFrom="column">
                        <wp:posOffset>0</wp:posOffset>
                      </wp:positionH>
                      <wp:positionV relativeFrom="paragraph">
                        <wp:posOffset>0</wp:posOffset>
                      </wp:positionV>
                      <wp:extent cx="76200" cy="28575"/>
                      <wp:effectExtent l="19050" t="19050" r="19050" b="28575"/>
                      <wp:wrapNone/>
                      <wp:docPr id="10269" name="Text Box 5775">
                        <a:extLst xmlns:a="http://schemas.openxmlformats.org/drawingml/2006/main">
                          <a:ext uri="{FF2B5EF4-FFF2-40B4-BE49-F238E27FC236}">
                            <a16:creationId xmlns:a16="http://schemas.microsoft.com/office/drawing/2014/main" id="{00000000-0008-0000-0000-00001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222AD" id="Text Box 5775" o:spid="_x0000_s1026" type="#_x0000_t202" style="position:absolute;margin-left:0;margin-top:0;width:6pt;height:2.25pt;z-index:2533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79072" behindDoc="0" locked="0" layoutInCell="1" allowOverlap="1" wp14:anchorId="451E1FAB" wp14:editId="20B3511E">
                      <wp:simplePos x="0" y="0"/>
                      <wp:positionH relativeFrom="column">
                        <wp:posOffset>0</wp:posOffset>
                      </wp:positionH>
                      <wp:positionV relativeFrom="paragraph">
                        <wp:posOffset>0</wp:posOffset>
                      </wp:positionV>
                      <wp:extent cx="76200" cy="28575"/>
                      <wp:effectExtent l="19050" t="19050" r="19050" b="28575"/>
                      <wp:wrapNone/>
                      <wp:docPr id="10270" name="Text Box 5774">
                        <a:extLst xmlns:a="http://schemas.openxmlformats.org/drawingml/2006/main">
                          <a:ext uri="{FF2B5EF4-FFF2-40B4-BE49-F238E27FC236}">
                            <a16:creationId xmlns:a16="http://schemas.microsoft.com/office/drawing/2014/main" id="{00000000-0008-0000-0000-00001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A6EBA" id="Text Box 5774" o:spid="_x0000_s1026" type="#_x0000_t202" style="position:absolute;margin-left:0;margin-top:0;width:6pt;height:2.25pt;z-index:2533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0096" behindDoc="0" locked="0" layoutInCell="1" allowOverlap="1" wp14:anchorId="2FB1B099" wp14:editId="1A3BAEBD">
                      <wp:simplePos x="0" y="0"/>
                      <wp:positionH relativeFrom="column">
                        <wp:posOffset>0</wp:posOffset>
                      </wp:positionH>
                      <wp:positionV relativeFrom="paragraph">
                        <wp:posOffset>0</wp:posOffset>
                      </wp:positionV>
                      <wp:extent cx="76200" cy="28575"/>
                      <wp:effectExtent l="19050" t="19050" r="19050" b="28575"/>
                      <wp:wrapNone/>
                      <wp:docPr id="10271" name="Text Box 5773">
                        <a:extLst xmlns:a="http://schemas.openxmlformats.org/drawingml/2006/main">
                          <a:ext uri="{FF2B5EF4-FFF2-40B4-BE49-F238E27FC236}">
                            <a16:creationId xmlns:a16="http://schemas.microsoft.com/office/drawing/2014/main" id="{00000000-0008-0000-0000-00001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C16BC" id="Text Box 5773" o:spid="_x0000_s1026" type="#_x0000_t202" style="position:absolute;margin-left:0;margin-top:0;width:6pt;height:2.25pt;z-index:2533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1120" behindDoc="0" locked="0" layoutInCell="1" allowOverlap="1" wp14:anchorId="4ED0B061" wp14:editId="7EAB3D08">
                      <wp:simplePos x="0" y="0"/>
                      <wp:positionH relativeFrom="column">
                        <wp:posOffset>0</wp:posOffset>
                      </wp:positionH>
                      <wp:positionV relativeFrom="paragraph">
                        <wp:posOffset>0</wp:posOffset>
                      </wp:positionV>
                      <wp:extent cx="76200" cy="28575"/>
                      <wp:effectExtent l="19050" t="19050" r="19050" b="28575"/>
                      <wp:wrapNone/>
                      <wp:docPr id="10272" name="Text Box 5772">
                        <a:extLst xmlns:a="http://schemas.openxmlformats.org/drawingml/2006/main">
                          <a:ext uri="{FF2B5EF4-FFF2-40B4-BE49-F238E27FC236}">
                            <a16:creationId xmlns:a16="http://schemas.microsoft.com/office/drawing/2014/main" id="{00000000-0008-0000-0000-00002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EC1140" id="Text Box 5772" o:spid="_x0000_s1026" type="#_x0000_t202" style="position:absolute;margin-left:0;margin-top:0;width:6pt;height:2.25pt;z-index:2533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2144" behindDoc="0" locked="0" layoutInCell="1" allowOverlap="1" wp14:anchorId="370B4810" wp14:editId="0A515AD7">
                      <wp:simplePos x="0" y="0"/>
                      <wp:positionH relativeFrom="column">
                        <wp:posOffset>0</wp:posOffset>
                      </wp:positionH>
                      <wp:positionV relativeFrom="paragraph">
                        <wp:posOffset>0</wp:posOffset>
                      </wp:positionV>
                      <wp:extent cx="76200" cy="28575"/>
                      <wp:effectExtent l="19050" t="19050" r="19050" b="28575"/>
                      <wp:wrapNone/>
                      <wp:docPr id="10273" name="Text Box 5771">
                        <a:extLst xmlns:a="http://schemas.openxmlformats.org/drawingml/2006/main">
                          <a:ext uri="{FF2B5EF4-FFF2-40B4-BE49-F238E27FC236}">
                            <a16:creationId xmlns:a16="http://schemas.microsoft.com/office/drawing/2014/main" id="{00000000-0008-0000-0000-00002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BA6C3" id="Text Box 5771" o:spid="_x0000_s1026" type="#_x0000_t202" style="position:absolute;margin-left:0;margin-top:0;width:6pt;height:2.25pt;z-index:2533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3168" behindDoc="0" locked="0" layoutInCell="1" allowOverlap="1" wp14:anchorId="46D86AF3" wp14:editId="6E169231">
                      <wp:simplePos x="0" y="0"/>
                      <wp:positionH relativeFrom="column">
                        <wp:posOffset>0</wp:posOffset>
                      </wp:positionH>
                      <wp:positionV relativeFrom="paragraph">
                        <wp:posOffset>0</wp:posOffset>
                      </wp:positionV>
                      <wp:extent cx="76200" cy="28575"/>
                      <wp:effectExtent l="19050" t="19050" r="19050" b="28575"/>
                      <wp:wrapNone/>
                      <wp:docPr id="10274" name="Text Box 5770">
                        <a:extLst xmlns:a="http://schemas.openxmlformats.org/drawingml/2006/main">
                          <a:ext uri="{FF2B5EF4-FFF2-40B4-BE49-F238E27FC236}">
                            <a16:creationId xmlns:a16="http://schemas.microsoft.com/office/drawing/2014/main" id="{00000000-0008-0000-0000-00002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98564" id="Text Box 5770" o:spid="_x0000_s1026" type="#_x0000_t202" style="position:absolute;margin-left:0;margin-top:0;width:6pt;height:2.25pt;z-index:2533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4192" behindDoc="0" locked="0" layoutInCell="1" allowOverlap="1" wp14:anchorId="778BBDA5" wp14:editId="72F34275">
                      <wp:simplePos x="0" y="0"/>
                      <wp:positionH relativeFrom="column">
                        <wp:posOffset>0</wp:posOffset>
                      </wp:positionH>
                      <wp:positionV relativeFrom="paragraph">
                        <wp:posOffset>0</wp:posOffset>
                      </wp:positionV>
                      <wp:extent cx="76200" cy="28575"/>
                      <wp:effectExtent l="19050" t="19050" r="19050" b="28575"/>
                      <wp:wrapNone/>
                      <wp:docPr id="10275" name="Text Box 5769">
                        <a:extLst xmlns:a="http://schemas.openxmlformats.org/drawingml/2006/main">
                          <a:ext uri="{FF2B5EF4-FFF2-40B4-BE49-F238E27FC236}">
                            <a16:creationId xmlns:a16="http://schemas.microsoft.com/office/drawing/2014/main" id="{00000000-0008-0000-0000-00002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E684C" id="Text Box 5769" o:spid="_x0000_s1026" type="#_x0000_t202" style="position:absolute;margin-left:0;margin-top:0;width:6pt;height:2.25pt;z-index:2533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5216" behindDoc="0" locked="0" layoutInCell="1" allowOverlap="1" wp14:anchorId="46F76D2F" wp14:editId="794968A1">
                      <wp:simplePos x="0" y="0"/>
                      <wp:positionH relativeFrom="column">
                        <wp:posOffset>0</wp:posOffset>
                      </wp:positionH>
                      <wp:positionV relativeFrom="paragraph">
                        <wp:posOffset>0</wp:posOffset>
                      </wp:positionV>
                      <wp:extent cx="76200" cy="28575"/>
                      <wp:effectExtent l="19050" t="19050" r="19050" b="28575"/>
                      <wp:wrapNone/>
                      <wp:docPr id="10276" name="Text Box 5768">
                        <a:extLst xmlns:a="http://schemas.openxmlformats.org/drawingml/2006/main">
                          <a:ext uri="{FF2B5EF4-FFF2-40B4-BE49-F238E27FC236}">
                            <a16:creationId xmlns:a16="http://schemas.microsoft.com/office/drawing/2014/main" id="{00000000-0008-0000-0000-00002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B7856" id="Text Box 5768" o:spid="_x0000_s1026" type="#_x0000_t202" style="position:absolute;margin-left:0;margin-top:0;width:6pt;height:2.25pt;z-index:2533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6240" behindDoc="0" locked="0" layoutInCell="1" allowOverlap="1" wp14:anchorId="1D2482DC" wp14:editId="103FD882">
                      <wp:simplePos x="0" y="0"/>
                      <wp:positionH relativeFrom="column">
                        <wp:posOffset>0</wp:posOffset>
                      </wp:positionH>
                      <wp:positionV relativeFrom="paragraph">
                        <wp:posOffset>0</wp:posOffset>
                      </wp:positionV>
                      <wp:extent cx="76200" cy="28575"/>
                      <wp:effectExtent l="19050" t="19050" r="19050" b="28575"/>
                      <wp:wrapNone/>
                      <wp:docPr id="10277" name="Text Box 5767">
                        <a:extLst xmlns:a="http://schemas.openxmlformats.org/drawingml/2006/main">
                          <a:ext uri="{FF2B5EF4-FFF2-40B4-BE49-F238E27FC236}">
                            <a16:creationId xmlns:a16="http://schemas.microsoft.com/office/drawing/2014/main" id="{00000000-0008-0000-0000-00002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0E616" id="Text Box 5767" o:spid="_x0000_s1026" type="#_x0000_t202" style="position:absolute;margin-left:0;margin-top:0;width:6pt;height:2.25pt;z-index:2533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7264" behindDoc="0" locked="0" layoutInCell="1" allowOverlap="1" wp14:anchorId="1CBD0326" wp14:editId="7C61BBFB">
                      <wp:simplePos x="0" y="0"/>
                      <wp:positionH relativeFrom="column">
                        <wp:posOffset>0</wp:posOffset>
                      </wp:positionH>
                      <wp:positionV relativeFrom="paragraph">
                        <wp:posOffset>0</wp:posOffset>
                      </wp:positionV>
                      <wp:extent cx="76200" cy="28575"/>
                      <wp:effectExtent l="19050" t="19050" r="19050" b="28575"/>
                      <wp:wrapNone/>
                      <wp:docPr id="10278" name="Text Box 5766">
                        <a:extLst xmlns:a="http://schemas.openxmlformats.org/drawingml/2006/main">
                          <a:ext uri="{FF2B5EF4-FFF2-40B4-BE49-F238E27FC236}">
                            <a16:creationId xmlns:a16="http://schemas.microsoft.com/office/drawing/2014/main" id="{00000000-0008-0000-0000-00002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BC2CD9" id="Text Box 5766" o:spid="_x0000_s1026" type="#_x0000_t202" style="position:absolute;margin-left:0;margin-top:0;width:6pt;height:2.25pt;z-index:2533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8288" behindDoc="0" locked="0" layoutInCell="1" allowOverlap="1" wp14:anchorId="1A2E7863" wp14:editId="4C757455">
                      <wp:simplePos x="0" y="0"/>
                      <wp:positionH relativeFrom="column">
                        <wp:posOffset>0</wp:posOffset>
                      </wp:positionH>
                      <wp:positionV relativeFrom="paragraph">
                        <wp:posOffset>0</wp:posOffset>
                      </wp:positionV>
                      <wp:extent cx="76200" cy="28575"/>
                      <wp:effectExtent l="19050" t="19050" r="19050" b="28575"/>
                      <wp:wrapNone/>
                      <wp:docPr id="10279" name="Text Box 5765">
                        <a:extLst xmlns:a="http://schemas.openxmlformats.org/drawingml/2006/main">
                          <a:ext uri="{FF2B5EF4-FFF2-40B4-BE49-F238E27FC236}">
                            <a16:creationId xmlns:a16="http://schemas.microsoft.com/office/drawing/2014/main" id="{00000000-0008-0000-0000-00002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DCDBB4" id="Text Box 5765" o:spid="_x0000_s1026" type="#_x0000_t202" style="position:absolute;margin-left:0;margin-top:0;width:6pt;height:2.25pt;z-index:2533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89312" behindDoc="0" locked="0" layoutInCell="1" allowOverlap="1" wp14:anchorId="03CD2E8F" wp14:editId="50FCCD4D">
                      <wp:simplePos x="0" y="0"/>
                      <wp:positionH relativeFrom="column">
                        <wp:posOffset>0</wp:posOffset>
                      </wp:positionH>
                      <wp:positionV relativeFrom="paragraph">
                        <wp:posOffset>0</wp:posOffset>
                      </wp:positionV>
                      <wp:extent cx="76200" cy="28575"/>
                      <wp:effectExtent l="19050" t="19050" r="19050" b="28575"/>
                      <wp:wrapNone/>
                      <wp:docPr id="10280" name="Text Box 5764">
                        <a:extLst xmlns:a="http://schemas.openxmlformats.org/drawingml/2006/main">
                          <a:ext uri="{FF2B5EF4-FFF2-40B4-BE49-F238E27FC236}">
                            <a16:creationId xmlns:a16="http://schemas.microsoft.com/office/drawing/2014/main" id="{00000000-0008-0000-0000-00002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45A52" id="Text Box 5764" o:spid="_x0000_s1026" type="#_x0000_t202" style="position:absolute;margin-left:0;margin-top:0;width:6pt;height:2.25pt;z-index:2533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0336" behindDoc="0" locked="0" layoutInCell="1" allowOverlap="1" wp14:anchorId="717FC717" wp14:editId="0D5CD672">
                      <wp:simplePos x="0" y="0"/>
                      <wp:positionH relativeFrom="column">
                        <wp:posOffset>0</wp:posOffset>
                      </wp:positionH>
                      <wp:positionV relativeFrom="paragraph">
                        <wp:posOffset>0</wp:posOffset>
                      </wp:positionV>
                      <wp:extent cx="76200" cy="28575"/>
                      <wp:effectExtent l="19050" t="19050" r="19050" b="28575"/>
                      <wp:wrapNone/>
                      <wp:docPr id="10281" name="Text Box 5763">
                        <a:extLst xmlns:a="http://schemas.openxmlformats.org/drawingml/2006/main">
                          <a:ext uri="{FF2B5EF4-FFF2-40B4-BE49-F238E27FC236}">
                            <a16:creationId xmlns:a16="http://schemas.microsoft.com/office/drawing/2014/main" id="{00000000-0008-0000-0000-00002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4AD69" id="Text Box 5763" o:spid="_x0000_s1026" type="#_x0000_t202" style="position:absolute;margin-left:0;margin-top:0;width:6pt;height:2.25pt;z-index:2533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1360" behindDoc="0" locked="0" layoutInCell="1" allowOverlap="1" wp14:anchorId="4E059E76" wp14:editId="3D9B943A">
                      <wp:simplePos x="0" y="0"/>
                      <wp:positionH relativeFrom="column">
                        <wp:posOffset>0</wp:posOffset>
                      </wp:positionH>
                      <wp:positionV relativeFrom="paragraph">
                        <wp:posOffset>0</wp:posOffset>
                      </wp:positionV>
                      <wp:extent cx="76200" cy="28575"/>
                      <wp:effectExtent l="19050" t="19050" r="19050" b="28575"/>
                      <wp:wrapNone/>
                      <wp:docPr id="10282" name="Text Box 5762">
                        <a:extLst xmlns:a="http://schemas.openxmlformats.org/drawingml/2006/main">
                          <a:ext uri="{FF2B5EF4-FFF2-40B4-BE49-F238E27FC236}">
                            <a16:creationId xmlns:a16="http://schemas.microsoft.com/office/drawing/2014/main" id="{00000000-0008-0000-0000-00002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FF859" id="Text Box 5762" o:spid="_x0000_s1026" type="#_x0000_t202" style="position:absolute;margin-left:0;margin-top:0;width:6pt;height:2.25pt;z-index:2533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2384" behindDoc="0" locked="0" layoutInCell="1" allowOverlap="1" wp14:anchorId="489CFE4B" wp14:editId="1492537C">
                      <wp:simplePos x="0" y="0"/>
                      <wp:positionH relativeFrom="column">
                        <wp:posOffset>0</wp:posOffset>
                      </wp:positionH>
                      <wp:positionV relativeFrom="paragraph">
                        <wp:posOffset>0</wp:posOffset>
                      </wp:positionV>
                      <wp:extent cx="76200" cy="28575"/>
                      <wp:effectExtent l="19050" t="19050" r="19050" b="28575"/>
                      <wp:wrapNone/>
                      <wp:docPr id="10283" name="Text Box 5761">
                        <a:extLst xmlns:a="http://schemas.openxmlformats.org/drawingml/2006/main">
                          <a:ext uri="{FF2B5EF4-FFF2-40B4-BE49-F238E27FC236}">
                            <a16:creationId xmlns:a16="http://schemas.microsoft.com/office/drawing/2014/main" id="{00000000-0008-0000-0000-00002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D75F2" id="Text Box 5761" o:spid="_x0000_s1026" type="#_x0000_t202" style="position:absolute;margin-left:0;margin-top:0;width:6pt;height:2.25pt;z-index:2533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3408" behindDoc="0" locked="0" layoutInCell="1" allowOverlap="1" wp14:anchorId="49D44C87" wp14:editId="4C996A6D">
                      <wp:simplePos x="0" y="0"/>
                      <wp:positionH relativeFrom="column">
                        <wp:posOffset>0</wp:posOffset>
                      </wp:positionH>
                      <wp:positionV relativeFrom="paragraph">
                        <wp:posOffset>0</wp:posOffset>
                      </wp:positionV>
                      <wp:extent cx="76200" cy="28575"/>
                      <wp:effectExtent l="19050" t="19050" r="19050" b="28575"/>
                      <wp:wrapNone/>
                      <wp:docPr id="10284" name="Text Box 5760">
                        <a:extLst xmlns:a="http://schemas.openxmlformats.org/drawingml/2006/main">
                          <a:ext uri="{FF2B5EF4-FFF2-40B4-BE49-F238E27FC236}">
                            <a16:creationId xmlns:a16="http://schemas.microsoft.com/office/drawing/2014/main" id="{00000000-0008-0000-0000-00002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E9E12" id="Text Box 5760" o:spid="_x0000_s1026" type="#_x0000_t202" style="position:absolute;margin-left:0;margin-top:0;width:6pt;height:2.25pt;z-index:2533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4432" behindDoc="0" locked="0" layoutInCell="1" allowOverlap="1" wp14:anchorId="7088A33E" wp14:editId="3494C226">
                      <wp:simplePos x="0" y="0"/>
                      <wp:positionH relativeFrom="column">
                        <wp:posOffset>0</wp:posOffset>
                      </wp:positionH>
                      <wp:positionV relativeFrom="paragraph">
                        <wp:posOffset>0</wp:posOffset>
                      </wp:positionV>
                      <wp:extent cx="76200" cy="28575"/>
                      <wp:effectExtent l="19050" t="19050" r="19050" b="28575"/>
                      <wp:wrapNone/>
                      <wp:docPr id="10285" name="Text Box 5759">
                        <a:extLst xmlns:a="http://schemas.openxmlformats.org/drawingml/2006/main">
                          <a:ext uri="{FF2B5EF4-FFF2-40B4-BE49-F238E27FC236}">
                            <a16:creationId xmlns:a16="http://schemas.microsoft.com/office/drawing/2014/main" id="{00000000-0008-0000-0000-00002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8C3FA" id="Text Box 5759" o:spid="_x0000_s1026" type="#_x0000_t202" style="position:absolute;margin-left:0;margin-top:0;width:6pt;height:2.25pt;z-index:2533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5456" behindDoc="0" locked="0" layoutInCell="1" allowOverlap="1" wp14:anchorId="44EB7750" wp14:editId="49E8EA85">
                      <wp:simplePos x="0" y="0"/>
                      <wp:positionH relativeFrom="column">
                        <wp:posOffset>0</wp:posOffset>
                      </wp:positionH>
                      <wp:positionV relativeFrom="paragraph">
                        <wp:posOffset>0</wp:posOffset>
                      </wp:positionV>
                      <wp:extent cx="76200" cy="28575"/>
                      <wp:effectExtent l="19050" t="19050" r="19050" b="28575"/>
                      <wp:wrapNone/>
                      <wp:docPr id="10286" name="Text Box 5758">
                        <a:extLst xmlns:a="http://schemas.openxmlformats.org/drawingml/2006/main">
                          <a:ext uri="{FF2B5EF4-FFF2-40B4-BE49-F238E27FC236}">
                            <a16:creationId xmlns:a16="http://schemas.microsoft.com/office/drawing/2014/main" id="{00000000-0008-0000-0000-00002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5B05C7" id="Text Box 5758" o:spid="_x0000_s1026" type="#_x0000_t202" style="position:absolute;margin-left:0;margin-top:0;width:6pt;height:2.25pt;z-index:2533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6480" behindDoc="0" locked="0" layoutInCell="1" allowOverlap="1" wp14:anchorId="184D0039" wp14:editId="0779CB6F">
                      <wp:simplePos x="0" y="0"/>
                      <wp:positionH relativeFrom="column">
                        <wp:posOffset>0</wp:posOffset>
                      </wp:positionH>
                      <wp:positionV relativeFrom="paragraph">
                        <wp:posOffset>0</wp:posOffset>
                      </wp:positionV>
                      <wp:extent cx="76200" cy="28575"/>
                      <wp:effectExtent l="19050" t="19050" r="19050" b="28575"/>
                      <wp:wrapNone/>
                      <wp:docPr id="10287" name="Text Box 5757">
                        <a:extLst xmlns:a="http://schemas.openxmlformats.org/drawingml/2006/main">
                          <a:ext uri="{FF2B5EF4-FFF2-40B4-BE49-F238E27FC236}">
                            <a16:creationId xmlns:a16="http://schemas.microsoft.com/office/drawing/2014/main" id="{00000000-0008-0000-0000-00002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78D721" id="Text Box 5757" o:spid="_x0000_s1026" type="#_x0000_t202" style="position:absolute;margin-left:0;margin-top:0;width:6pt;height:2.25pt;z-index:2533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7504" behindDoc="0" locked="0" layoutInCell="1" allowOverlap="1" wp14:anchorId="5D0E3B1C" wp14:editId="667E1001">
                      <wp:simplePos x="0" y="0"/>
                      <wp:positionH relativeFrom="column">
                        <wp:posOffset>0</wp:posOffset>
                      </wp:positionH>
                      <wp:positionV relativeFrom="paragraph">
                        <wp:posOffset>0</wp:posOffset>
                      </wp:positionV>
                      <wp:extent cx="76200" cy="28575"/>
                      <wp:effectExtent l="19050" t="19050" r="19050" b="28575"/>
                      <wp:wrapNone/>
                      <wp:docPr id="10288" name="Text Box 5756">
                        <a:extLst xmlns:a="http://schemas.openxmlformats.org/drawingml/2006/main">
                          <a:ext uri="{FF2B5EF4-FFF2-40B4-BE49-F238E27FC236}">
                            <a16:creationId xmlns:a16="http://schemas.microsoft.com/office/drawing/2014/main" id="{00000000-0008-0000-0000-00003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8F6AF" id="Text Box 5756" o:spid="_x0000_s1026" type="#_x0000_t202" style="position:absolute;margin-left:0;margin-top:0;width:6pt;height:2.25pt;z-index:2533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8528" behindDoc="0" locked="0" layoutInCell="1" allowOverlap="1" wp14:anchorId="05FE880D" wp14:editId="0D38D66D">
                      <wp:simplePos x="0" y="0"/>
                      <wp:positionH relativeFrom="column">
                        <wp:posOffset>0</wp:posOffset>
                      </wp:positionH>
                      <wp:positionV relativeFrom="paragraph">
                        <wp:posOffset>0</wp:posOffset>
                      </wp:positionV>
                      <wp:extent cx="76200" cy="28575"/>
                      <wp:effectExtent l="19050" t="19050" r="19050" b="28575"/>
                      <wp:wrapNone/>
                      <wp:docPr id="10289" name="Text Box 5755">
                        <a:extLst xmlns:a="http://schemas.openxmlformats.org/drawingml/2006/main">
                          <a:ext uri="{FF2B5EF4-FFF2-40B4-BE49-F238E27FC236}">
                            <a16:creationId xmlns:a16="http://schemas.microsoft.com/office/drawing/2014/main" id="{00000000-0008-0000-0000-00003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4922B" id="Text Box 5755" o:spid="_x0000_s1026" type="#_x0000_t202" style="position:absolute;margin-left:0;margin-top:0;width:6pt;height:2.25pt;z-index:2533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399552" behindDoc="0" locked="0" layoutInCell="1" allowOverlap="1" wp14:anchorId="10B61D43" wp14:editId="5886C1D4">
                      <wp:simplePos x="0" y="0"/>
                      <wp:positionH relativeFrom="column">
                        <wp:posOffset>0</wp:posOffset>
                      </wp:positionH>
                      <wp:positionV relativeFrom="paragraph">
                        <wp:posOffset>0</wp:posOffset>
                      </wp:positionV>
                      <wp:extent cx="76200" cy="28575"/>
                      <wp:effectExtent l="19050" t="19050" r="19050" b="28575"/>
                      <wp:wrapNone/>
                      <wp:docPr id="10290" name="Text Box 5754">
                        <a:extLst xmlns:a="http://schemas.openxmlformats.org/drawingml/2006/main">
                          <a:ext uri="{FF2B5EF4-FFF2-40B4-BE49-F238E27FC236}">
                            <a16:creationId xmlns:a16="http://schemas.microsoft.com/office/drawing/2014/main" id="{00000000-0008-0000-0000-00003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FA5593" id="Text Box 5754" o:spid="_x0000_s1026" type="#_x0000_t202" style="position:absolute;margin-left:0;margin-top:0;width:6pt;height:2.25pt;z-index:2533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0576" behindDoc="0" locked="0" layoutInCell="1" allowOverlap="1" wp14:anchorId="358D5235" wp14:editId="44C6BEA1">
                      <wp:simplePos x="0" y="0"/>
                      <wp:positionH relativeFrom="column">
                        <wp:posOffset>0</wp:posOffset>
                      </wp:positionH>
                      <wp:positionV relativeFrom="paragraph">
                        <wp:posOffset>0</wp:posOffset>
                      </wp:positionV>
                      <wp:extent cx="76200" cy="28575"/>
                      <wp:effectExtent l="19050" t="19050" r="19050" b="28575"/>
                      <wp:wrapNone/>
                      <wp:docPr id="10291" name="Text Box 5753">
                        <a:extLst xmlns:a="http://schemas.openxmlformats.org/drawingml/2006/main">
                          <a:ext uri="{FF2B5EF4-FFF2-40B4-BE49-F238E27FC236}">
                            <a16:creationId xmlns:a16="http://schemas.microsoft.com/office/drawing/2014/main" id="{00000000-0008-0000-0000-00003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E57D4" id="Text Box 5753" o:spid="_x0000_s1026" type="#_x0000_t202" style="position:absolute;margin-left:0;margin-top:0;width:6pt;height:2.25pt;z-index:2534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1600" behindDoc="0" locked="0" layoutInCell="1" allowOverlap="1" wp14:anchorId="09977DF2" wp14:editId="178BED73">
                      <wp:simplePos x="0" y="0"/>
                      <wp:positionH relativeFrom="column">
                        <wp:posOffset>0</wp:posOffset>
                      </wp:positionH>
                      <wp:positionV relativeFrom="paragraph">
                        <wp:posOffset>0</wp:posOffset>
                      </wp:positionV>
                      <wp:extent cx="76200" cy="28575"/>
                      <wp:effectExtent l="19050" t="19050" r="19050" b="28575"/>
                      <wp:wrapNone/>
                      <wp:docPr id="10292" name="Text Box 5752">
                        <a:extLst xmlns:a="http://schemas.openxmlformats.org/drawingml/2006/main">
                          <a:ext uri="{FF2B5EF4-FFF2-40B4-BE49-F238E27FC236}">
                            <a16:creationId xmlns:a16="http://schemas.microsoft.com/office/drawing/2014/main" id="{00000000-0008-0000-0000-00003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47DFC1" id="Text Box 5752" o:spid="_x0000_s1026" type="#_x0000_t202" style="position:absolute;margin-left:0;margin-top:0;width:6pt;height:2.25pt;z-index:2534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2624" behindDoc="0" locked="0" layoutInCell="1" allowOverlap="1" wp14:anchorId="13C7535B" wp14:editId="6E2108C6">
                      <wp:simplePos x="0" y="0"/>
                      <wp:positionH relativeFrom="column">
                        <wp:posOffset>0</wp:posOffset>
                      </wp:positionH>
                      <wp:positionV relativeFrom="paragraph">
                        <wp:posOffset>0</wp:posOffset>
                      </wp:positionV>
                      <wp:extent cx="76200" cy="28575"/>
                      <wp:effectExtent l="19050" t="19050" r="19050" b="28575"/>
                      <wp:wrapNone/>
                      <wp:docPr id="10293" name="Text Box 5751">
                        <a:extLst xmlns:a="http://schemas.openxmlformats.org/drawingml/2006/main">
                          <a:ext uri="{FF2B5EF4-FFF2-40B4-BE49-F238E27FC236}">
                            <a16:creationId xmlns:a16="http://schemas.microsoft.com/office/drawing/2014/main" id="{00000000-0008-0000-0000-00003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0B0A9" id="Text Box 5751" o:spid="_x0000_s1026" type="#_x0000_t202" style="position:absolute;margin-left:0;margin-top:0;width:6pt;height:2.25pt;z-index:2534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3648" behindDoc="0" locked="0" layoutInCell="1" allowOverlap="1" wp14:anchorId="60D58480" wp14:editId="045A9662">
                      <wp:simplePos x="0" y="0"/>
                      <wp:positionH relativeFrom="column">
                        <wp:posOffset>0</wp:posOffset>
                      </wp:positionH>
                      <wp:positionV relativeFrom="paragraph">
                        <wp:posOffset>0</wp:posOffset>
                      </wp:positionV>
                      <wp:extent cx="76200" cy="28575"/>
                      <wp:effectExtent l="19050" t="19050" r="19050" b="28575"/>
                      <wp:wrapNone/>
                      <wp:docPr id="10294" name="Text Box 5750">
                        <a:extLst xmlns:a="http://schemas.openxmlformats.org/drawingml/2006/main">
                          <a:ext uri="{FF2B5EF4-FFF2-40B4-BE49-F238E27FC236}">
                            <a16:creationId xmlns:a16="http://schemas.microsoft.com/office/drawing/2014/main" id="{00000000-0008-0000-0000-00003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44BDD" id="Text Box 5750" o:spid="_x0000_s1026" type="#_x0000_t202" style="position:absolute;margin-left:0;margin-top:0;width:6pt;height:2.25pt;z-index:2534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4672" behindDoc="0" locked="0" layoutInCell="1" allowOverlap="1" wp14:anchorId="7A491669" wp14:editId="2247EA38">
                      <wp:simplePos x="0" y="0"/>
                      <wp:positionH relativeFrom="column">
                        <wp:posOffset>0</wp:posOffset>
                      </wp:positionH>
                      <wp:positionV relativeFrom="paragraph">
                        <wp:posOffset>0</wp:posOffset>
                      </wp:positionV>
                      <wp:extent cx="76200" cy="28575"/>
                      <wp:effectExtent l="19050" t="19050" r="19050" b="28575"/>
                      <wp:wrapNone/>
                      <wp:docPr id="10295" name="Text Box 5749">
                        <a:extLst xmlns:a="http://schemas.openxmlformats.org/drawingml/2006/main">
                          <a:ext uri="{FF2B5EF4-FFF2-40B4-BE49-F238E27FC236}">
                            <a16:creationId xmlns:a16="http://schemas.microsoft.com/office/drawing/2014/main" id="{00000000-0008-0000-0000-00003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68FA0" id="Text Box 5749" o:spid="_x0000_s1026" type="#_x0000_t202" style="position:absolute;margin-left:0;margin-top:0;width:6pt;height:2.25pt;z-index:2534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5696" behindDoc="0" locked="0" layoutInCell="1" allowOverlap="1" wp14:anchorId="60EDBA45" wp14:editId="3BF13E29">
                      <wp:simplePos x="0" y="0"/>
                      <wp:positionH relativeFrom="column">
                        <wp:posOffset>0</wp:posOffset>
                      </wp:positionH>
                      <wp:positionV relativeFrom="paragraph">
                        <wp:posOffset>0</wp:posOffset>
                      </wp:positionV>
                      <wp:extent cx="76200" cy="28575"/>
                      <wp:effectExtent l="19050" t="19050" r="19050" b="28575"/>
                      <wp:wrapNone/>
                      <wp:docPr id="10296" name="Text Box 5748">
                        <a:extLst xmlns:a="http://schemas.openxmlformats.org/drawingml/2006/main">
                          <a:ext uri="{FF2B5EF4-FFF2-40B4-BE49-F238E27FC236}">
                            <a16:creationId xmlns:a16="http://schemas.microsoft.com/office/drawing/2014/main" id="{00000000-0008-0000-0000-00003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494BD" id="Text Box 5748" o:spid="_x0000_s1026" type="#_x0000_t202" style="position:absolute;margin-left:0;margin-top:0;width:6pt;height:2.25pt;z-index:2534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6720" behindDoc="0" locked="0" layoutInCell="1" allowOverlap="1" wp14:anchorId="1B0FDA49" wp14:editId="30EA803D">
                      <wp:simplePos x="0" y="0"/>
                      <wp:positionH relativeFrom="column">
                        <wp:posOffset>0</wp:posOffset>
                      </wp:positionH>
                      <wp:positionV relativeFrom="paragraph">
                        <wp:posOffset>0</wp:posOffset>
                      </wp:positionV>
                      <wp:extent cx="76200" cy="28575"/>
                      <wp:effectExtent l="19050" t="19050" r="19050" b="28575"/>
                      <wp:wrapNone/>
                      <wp:docPr id="10297" name="Text Box 5747">
                        <a:extLst xmlns:a="http://schemas.openxmlformats.org/drawingml/2006/main">
                          <a:ext uri="{FF2B5EF4-FFF2-40B4-BE49-F238E27FC236}">
                            <a16:creationId xmlns:a16="http://schemas.microsoft.com/office/drawing/2014/main" id="{00000000-0008-0000-0000-00003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C4B94C" id="Text Box 5747" o:spid="_x0000_s1026" type="#_x0000_t202" style="position:absolute;margin-left:0;margin-top:0;width:6pt;height:2.25pt;z-index:2534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7744" behindDoc="0" locked="0" layoutInCell="1" allowOverlap="1" wp14:anchorId="4A35E79A" wp14:editId="2F4679BB">
                      <wp:simplePos x="0" y="0"/>
                      <wp:positionH relativeFrom="column">
                        <wp:posOffset>0</wp:posOffset>
                      </wp:positionH>
                      <wp:positionV relativeFrom="paragraph">
                        <wp:posOffset>0</wp:posOffset>
                      </wp:positionV>
                      <wp:extent cx="76200" cy="28575"/>
                      <wp:effectExtent l="19050" t="19050" r="19050" b="28575"/>
                      <wp:wrapNone/>
                      <wp:docPr id="10298" name="Text Box 5746">
                        <a:extLst xmlns:a="http://schemas.openxmlformats.org/drawingml/2006/main">
                          <a:ext uri="{FF2B5EF4-FFF2-40B4-BE49-F238E27FC236}">
                            <a16:creationId xmlns:a16="http://schemas.microsoft.com/office/drawing/2014/main" id="{00000000-0008-0000-0000-00003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143D7" id="Text Box 5746" o:spid="_x0000_s1026" type="#_x0000_t202" style="position:absolute;margin-left:0;margin-top:0;width:6pt;height:2.25pt;z-index:2534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8768" behindDoc="0" locked="0" layoutInCell="1" allowOverlap="1" wp14:anchorId="1102EAEC" wp14:editId="3DB8BF0B">
                      <wp:simplePos x="0" y="0"/>
                      <wp:positionH relativeFrom="column">
                        <wp:posOffset>0</wp:posOffset>
                      </wp:positionH>
                      <wp:positionV relativeFrom="paragraph">
                        <wp:posOffset>0</wp:posOffset>
                      </wp:positionV>
                      <wp:extent cx="76200" cy="28575"/>
                      <wp:effectExtent l="19050" t="19050" r="19050" b="28575"/>
                      <wp:wrapNone/>
                      <wp:docPr id="10299" name="Text Box 5745">
                        <a:extLst xmlns:a="http://schemas.openxmlformats.org/drawingml/2006/main">
                          <a:ext uri="{FF2B5EF4-FFF2-40B4-BE49-F238E27FC236}">
                            <a16:creationId xmlns:a16="http://schemas.microsoft.com/office/drawing/2014/main" id="{00000000-0008-0000-0000-00003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56E1E" id="Text Box 5745" o:spid="_x0000_s1026" type="#_x0000_t202" style="position:absolute;margin-left:0;margin-top:0;width:6pt;height:2.25pt;z-index:2534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09792" behindDoc="0" locked="0" layoutInCell="1" allowOverlap="1" wp14:anchorId="37FB0965" wp14:editId="7385E71A">
                      <wp:simplePos x="0" y="0"/>
                      <wp:positionH relativeFrom="column">
                        <wp:posOffset>0</wp:posOffset>
                      </wp:positionH>
                      <wp:positionV relativeFrom="paragraph">
                        <wp:posOffset>0</wp:posOffset>
                      </wp:positionV>
                      <wp:extent cx="76200" cy="28575"/>
                      <wp:effectExtent l="19050" t="19050" r="19050" b="28575"/>
                      <wp:wrapNone/>
                      <wp:docPr id="10300" name="Text Box 5744">
                        <a:extLst xmlns:a="http://schemas.openxmlformats.org/drawingml/2006/main">
                          <a:ext uri="{FF2B5EF4-FFF2-40B4-BE49-F238E27FC236}">
                            <a16:creationId xmlns:a16="http://schemas.microsoft.com/office/drawing/2014/main" id="{00000000-0008-0000-0000-00003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6B56A9" id="Text Box 5744" o:spid="_x0000_s1026" type="#_x0000_t202" style="position:absolute;margin-left:0;margin-top:0;width:6pt;height:2.25pt;z-index:2534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0816" behindDoc="0" locked="0" layoutInCell="1" allowOverlap="1" wp14:anchorId="34A4413B" wp14:editId="72FFD60A">
                      <wp:simplePos x="0" y="0"/>
                      <wp:positionH relativeFrom="column">
                        <wp:posOffset>0</wp:posOffset>
                      </wp:positionH>
                      <wp:positionV relativeFrom="paragraph">
                        <wp:posOffset>0</wp:posOffset>
                      </wp:positionV>
                      <wp:extent cx="76200" cy="28575"/>
                      <wp:effectExtent l="19050" t="19050" r="19050" b="28575"/>
                      <wp:wrapNone/>
                      <wp:docPr id="10301" name="Text Box 5743">
                        <a:extLst xmlns:a="http://schemas.openxmlformats.org/drawingml/2006/main">
                          <a:ext uri="{FF2B5EF4-FFF2-40B4-BE49-F238E27FC236}">
                            <a16:creationId xmlns:a16="http://schemas.microsoft.com/office/drawing/2014/main" id="{00000000-0008-0000-0000-00003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67D5D" id="Text Box 5743" o:spid="_x0000_s1026" type="#_x0000_t202" style="position:absolute;margin-left:0;margin-top:0;width:6pt;height:2.25pt;z-index:2534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1840" behindDoc="0" locked="0" layoutInCell="1" allowOverlap="1" wp14:anchorId="1C675099" wp14:editId="5BC338BD">
                      <wp:simplePos x="0" y="0"/>
                      <wp:positionH relativeFrom="column">
                        <wp:posOffset>0</wp:posOffset>
                      </wp:positionH>
                      <wp:positionV relativeFrom="paragraph">
                        <wp:posOffset>0</wp:posOffset>
                      </wp:positionV>
                      <wp:extent cx="76200" cy="28575"/>
                      <wp:effectExtent l="19050" t="19050" r="19050" b="28575"/>
                      <wp:wrapNone/>
                      <wp:docPr id="10302" name="Text Box 5742">
                        <a:extLst xmlns:a="http://schemas.openxmlformats.org/drawingml/2006/main">
                          <a:ext uri="{FF2B5EF4-FFF2-40B4-BE49-F238E27FC236}">
                            <a16:creationId xmlns:a16="http://schemas.microsoft.com/office/drawing/2014/main" id="{00000000-0008-0000-0000-00003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764AC" id="Text Box 5742" o:spid="_x0000_s1026" type="#_x0000_t202" style="position:absolute;margin-left:0;margin-top:0;width:6pt;height:2.25pt;z-index:2534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2864" behindDoc="0" locked="0" layoutInCell="1" allowOverlap="1" wp14:anchorId="428BC118" wp14:editId="6B649548">
                      <wp:simplePos x="0" y="0"/>
                      <wp:positionH relativeFrom="column">
                        <wp:posOffset>0</wp:posOffset>
                      </wp:positionH>
                      <wp:positionV relativeFrom="paragraph">
                        <wp:posOffset>0</wp:posOffset>
                      </wp:positionV>
                      <wp:extent cx="76200" cy="28575"/>
                      <wp:effectExtent l="19050" t="19050" r="19050" b="28575"/>
                      <wp:wrapNone/>
                      <wp:docPr id="10303" name="Text Box 5741">
                        <a:extLst xmlns:a="http://schemas.openxmlformats.org/drawingml/2006/main">
                          <a:ext uri="{FF2B5EF4-FFF2-40B4-BE49-F238E27FC236}">
                            <a16:creationId xmlns:a16="http://schemas.microsoft.com/office/drawing/2014/main" id="{00000000-0008-0000-0000-00003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DDE21" id="Text Box 5741" o:spid="_x0000_s1026" type="#_x0000_t202" style="position:absolute;margin-left:0;margin-top:0;width:6pt;height:2.25pt;z-index:2534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3888" behindDoc="0" locked="0" layoutInCell="1" allowOverlap="1" wp14:anchorId="067B8273" wp14:editId="0CBFD735">
                      <wp:simplePos x="0" y="0"/>
                      <wp:positionH relativeFrom="column">
                        <wp:posOffset>0</wp:posOffset>
                      </wp:positionH>
                      <wp:positionV relativeFrom="paragraph">
                        <wp:posOffset>0</wp:posOffset>
                      </wp:positionV>
                      <wp:extent cx="76200" cy="28575"/>
                      <wp:effectExtent l="19050" t="19050" r="19050" b="28575"/>
                      <wp:wrapNone/>
                      <wp:docPr id="10304" name="Text Box 5740">
                        <a:extLst xmlns:a="http://schemas.openxmlformats.org/drawingml/2006/main">
                          <a:ext uri="{FF2B5EF4-FFF2-40B4-BE49-F238E27FC236}">
                            <a16:creationId xmlns:a16="http://schemas.microsoft.com/office/drawing/2014/main" id="{00000000-0008-0000-0000-00004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DE80F" id="Text Box 5740" o:spid="_x0000_s1026" type="#_x0000_t202" style="position:absolute;margin-left:0;margin-top:0;width:6pt;height:2.25pt;z-index:2534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4912" behindDoc="0" locked="0" layoutInCell="1" allowOverlap="1" wp14:anchorId="4B482941" wp14:editId="36AFBD08">
                      <wp:simplePos x="0" y="0"/>
                      <wp:positionH relativeFrom="column">
                        <wp:posOffset>0</wp:posOffset>
                      </wp:positionH>
                      <wp:positionV relativeFrom="paragraph">
                        <wp:posOffset>0</wp:posOffset>
                      </wp:positionV>
                      <wp:extent cx="76200" cy="28575"/>
                      <wp:effectExtent l="19050" t="19050" r="19050" b="28575"/>
                      <wp:wrapNone/>
                      <wp:docPr id="10305" name="Text Box 5739">
                        <a:extLst xmlns:a="http://schemas.openxmlformats.org/drawingml/2006/main">
                          <a:ext uri="{FF2B5EF4-FFF2-40B4-BE49-F238E27FC236}">
                            <a16:creationId xmlns:a16="http://schemas.microsoft.com/office/drawing/2014/main" id="{00000000-0008-0000-0000-00004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5BAC7" id="Text Box 5739" o:spid="_x0000_s1026" type="#_x0000_t202" style="position:absolute;margin-left:0;margin-top:0;width:6pt;height:2.25pt;z-index:2534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5936" behindDoc="0" locked="0" layoutInCell="1" allowOverlap="1" wp14:anchorId="2A637449" wp14:editId="0EF3BF44">
                      <wp:simplePos x="0" y="0"/>
                      <wp:positionH relativeFrom="column">
                        <wp:posOffset>0</wp:posOffset>
                      </wp:positionH>
                      <wp:positionV relativeFrom="paragraph">
                        <wp:posOffset>0</wp:posOffset>
                      </wp:positionV>
                      <wp:extent cx="76200" cy="28575"/>
                      <wp:effectExtent l="19050" t="19050" r="19050" b="28575"/>
                      <wp:wrapNone/>
                      <wp:docPr id="10306" name="Text Box 5738">
                        <a:extLst xmlns:a="http://schemas.openxmlformats.org/drawingml/2006/main">
                          <a:ext uri="{FF2B5EF4-FFF2-40B4-BE49-F238E27FC236}">
                            <a16:creationId xmlns:a16="http://schemas.microsoft.com/office/drawing/2014/main" id="{00000000-0008-0000-0000-00004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5D169" id="Text Box 5738" o:spid="_x0000_s1026" type="#_x0000_t202" style="position:absolute;margin-left:0;margin-top:0;width:6pt;height:2.25pt;z-index:2534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6960" behindDoc="0" locked="0" layoutInCell="1" allowOverlap="1" wp14:anchorId="4470EDE9" wp14:editId="37FD41A3">
                      <wp:simplePos x="0" y="0"/>
                      <wp:positionH relativeFrom="column">
                        <wp:posOffset>0</wp:posOffset>
                      </wp:positionH>
                      <wp:positionV relativeFrom="paragraph">
                        <wp:posOffset>0</wp:posOffset>
                      </wp:positionV>
                      <wp:extent cx="76200" cy="28575"/>
                      <wp:effectExtent l="19050" t="19050" r="19050" b="28575"/>
                      <wp:wrapNone/>
                      <wp:docPr id="10307" name="Text Box 5737">
                        <a:extLst xmlns:a="http://schemas.openxmlformats.org/drawingml/2006/main">
                          <a:ext uri="{FF2B5EF4-FFF2-40B4-BE49-F238E27FC236}">
                            <a16:creationId xmlns:a16="http://schemas.microsoft.com/office/drawing/2014/main" id="{00000000-0008-0000-0000-00004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30194" id="Text Box 5737" o:spid="_x0000_s1026" type="#_x0000_t202" style="position:absolute;margin-left:0;margin-top:0;width:6pt;height:2.25pt;z-index:2534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7984" behindDoc="0" locked="0" layoutInCell="1" allowOverlap="1" wp14:anchorId="3B63D1DF" wp14:editId="09CBCAF5">
                      <wp:simplePos x="0" y="0"/>
                      <wp:positionH relativeFrom="column">
                        <wp:posOffset>0</wp:posOffset>
                      </wp:positionH>
                      <wp:positionV relativeFrom="paragraph">
                        <wp:posOffset>0</wp:posOffset>
                      </wp:positionV>
                      <wp:extent cx="76200" cy="28575"/>
                      <wp:effectExtent l="19050" t="19050" r="19050" b="28575"/>
                      <wp:wrapNone/>
                      <wp:docPr id="10308" name="Text Box 5736">
                        <a:extLst xmlns:a="http://schemas.openxmlformats.org/drawingml/2006/main">
                          <a:ext uri="{FF2B5EF4-FFF2-40B4-BE49-F238E27FC236}">
                            <a16:creationId xmlns:a16="http://schemas.microsoft.com/office/drawing/2014/main" id="{00000000-0008-0000-0000-00004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00511" id="Text Box 5736" o:spid="_x0000_s1026" type="#_x0000_t202" style="position:absolute;margin-left:0;margin-top:0;width:6pt;height:2.25pt;z-index:2534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19008" behindDoc="0" locked="0" layoutInCell="1" allowOverlap="1" wp14:anchorId="7F7723C3" wp14:editId="6A35CA14">
                      <wp:simplePos x="0" y="0"/>
                      <wp:positionH relativeFrom="column">
                        <wp:posOffset>0</wp:posOffset>
                      </wp:positionH>
                      <wp:positionV relativeFrom="paragraph">
                        <wp:posOffset>0</wp:posOffset>
                      </wp:positionV>
                      <wp:extent cx="76200" cy="28575"/>
                      <wp:effectExtent l="19050" t="19050" r="19050" b="28575"/>
                      <wp:wrapNone/>
                      <wp:docPr id="10309" name="Text Box 5735">
                        <a:extLst xmlns:a="http://schemas.openxmlformats.org/drawingml/2006/main">
                          <a:ext uri="{FF2B5EF4-FFF2-40B4-BE49-F238E27FC236}">
                            <a16:creationId xmlns:a16="http://schemas.microsoft.com/office/drawing/2014/main" id="{00000000-0008-0000-0000-00004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0E5E2B" id="Text Box 5735" o:spid="_x0000_s1026" type="#_x0000_t202" style="position:absolute;margin-left:0;margin-top:0;width:6pt;height:2.25pt;z-index:2534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0032" behindDoc="0" locked="0" layoutInCell="1" allowOverlap="1" wp14:anchorId="18A3E22F" wp14:editId="2C96607F">
                      <wp:simplePos x="0" y="0"/>
                      <wp:positionH relativeFrom="column">
                        <wp:posOffset>0</wp:posOffset>
                      </wp:positionH>
                      <wp:positionV relativeFrom="paragraph">
                        <wp:posOffset>0</wp:posOffset>
                      </wp:positionV>
                      <wp:extent cx="76200" cy="28575"/>
                      <wp:effectExtent l="19050" t="19050" r="19050" b="28575"/>
                      <wp:wrapNone/>
                      <wp:docPr id="10310" name="Text Box 5734">
                        <a:extLst xmlns:a="http://schemas.openxmlformats.org/drawingml/2006/main">
                          <a:ext uri="{FF2B5EF4-FFF2-40B4-BE49-F238E27FC236}">
                            <a16:creationId xmlns:a16="http://schemas.microsoft.com/office/drawing/2014/main" id="{00000000-0008-0000-0000-00004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78D24" id="Text Box 5734" o:spid="_x0000_s1026" type="#_x0000_t202" style="position:absolute;margin-left:0;margin-top:0;width:6pt;height:2.25pt;z-index:2534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1056" behindDoc="0" locked="0" layoutInCell="1" allowOverlap="1" wp14:anchorId="6228DFBE" wp14:editId="2000ABF3">
                      <wp:simplePos x="0" y="0"/>
                      <wp:positionH relativeFrom="column">
                        <wp:posOffset>0</wp:posOffset>
                      </wp:positionH>
                      <wp:positionV relativeFrom="paragraph">
                        <wp:posOffset>0</wp:posOffset>
                      </wp:positionV>
                      <wp:extent cx="76200" cy="28575"/>
                      <wp:effectExtent l="19050" t="19050" r="19050" b="28575"/>
                      <wp:wrapNone/>
                      <wp:docPr id="10311" name="Text Box 5733">
                        <a:extLst xmlns:a="http://schemas.openxmlformats.org/drawingml/2006/main">
                          <a:ext uri="{FF2B5EF4-FFF2-40B4-BE49-F238E27FC236}">
                            <a16:creationId xmlns:a16="http://schemas.microsoft.com/office/drawing/2014/main" id="{00000000-0008-0000-0000-00004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27606" id="Text Box 5733" o:spid="_x0000_s1026" type="#_x0000_t202" style="position:absolute;margin-left:0;margin-top:0;width:6pt;height:2.25pt;z-index:2534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2080" behindDoc="0" locked="0" layoutInCell="1" allowOverlap="1" wp14:anchorId="551C5E7A" wp14:editId="54D14B83">
                      <wp:simplePos x="0" y="0"/>
                      <wp:positionH relativeFrom="column">
                        <wp:posOffset>0</wp:posOffset>
                      </wp:positionH>
                      <wp:positionV relativeFrom="paragraph">
                        <wp:posOffset>0</wp:posOffset>
                      </wp:positionV>
                      <wp:extent cx="76200" cy="28575"/>
                      <wp:effectExtent l="19050" t="19050" r="19050" b="28575"/>
                      <wp:wrapNone/>
                      <wp:docPr id="10312" name="Text Box 5732">
                        <a:extLst xmlns:a="http://schemas.openxmlformats.org/drawingml/2006/main">
                          <a:ext uri="{FF2B5EF4-FFF2-40B4-BE49-F238E27FC236}">
                            <a16:creationId xmlns:a16="http://schemas.microsoft.com/office/drawing/2014/main" id="{00000000-0008-0000-0000-00004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BC46C" id="Text Box 5732" o:spid="_x0000_s1026" type="#_x0000_t202" style="position:absolute;margin-left:0;margin-top:0;width:6pt;height:2.25pt;z-index:2534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3104" behindDoc="0" locked="0" layoutInCell="1" allowOverlap="1" wp14:anchorId="3C616216" wp14:editId="7C4AD04E">
                      <wp:simplePos x="0" y="0"/>
                      <wp:positionH relativeFrom="column">
                        <wp:posOffset>0</wp:posOffset>
                      </wp:positionH>
                      <wp:positionV relativeFrom="paragraph">
                        <wp:posOffset>0</wp:posOffset>
                      </wp:positionV>
                      <wp:extent cx="76200" cy="28575"/>
                      <wp:effectExtent l="19050" t="19050" r="19050" b="28575"/>
                      <wp:wrapNone/>
                      <wp:docPr id="10313" name="Text Box 5731">
                        <a:extLst xmlns:a="http://schemas.openxmlformats.org/drawingml/2006/main">
                          <a:ext uri="{FF2B5EF4-FFF2-40B4-BE49-F238E27FC236}">
                            <a16:creationId xmlns:a16="http://schemas.microsoft.com/office/drawing/2014/main" id="{00000000-0008-0000-0000-00004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B0866" id="Text Box 5731" o:spid="_x0000_s1026" type="#_x0000_t202" style="position:absolute;margin-left:0;margin-top:0;width:6pt;height:2.25pt;z-index:2534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4128" behindDoc="0" locked="0" layoutInCell="1" allowOverlap="1" wp14:anchorId="7EFCB1D1" wp14:editId="5D2639DE">
                      <wp:simplePos x="0" y="0"/>
                      <wp:positionH relativeFrom="column">
                        <wp:posOffset>0</wp:posOffset>
                      </wp:positionH>
                      <wp:positionV relativeFrom="paragraph">
                        <wp:posOffset>0</wp:posOffset>
                      </wp:positionV>
                      <wp:extent cx="76200" cy="28575"/>
                      <wp:effectExtent l="19050" t="19050" r="19050" b="28575"/>
                      <wp:wrapNone/>
                      <wp:docPr id="10314" name="Text Box 5730">
                        <a:extLst xmlns:a="http://schemas.openxmlformats.org/drawingml/2006/main">
                          <a:ext uri="{FF2B5EF4-FFF2-40B4-BE49-F238E27FC236}">
                            <a16:creationId xmlns:a16="http://schemas.microsoft.com/office/drawing/2014/main" id="{00000000-0008-0000-0000-00004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A1C43" id="Text Box 5730" o:spid="_x0000_s1026" type="#_x0000_t202" style="position:absolute;margin-left:0;margin-top:0;width:6pt;height:2.25pt;z-index:2534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5152" behindDoc="0" locked="0" layoutInCell="1" allowOverlap="1" wp14:anchorId="3F3E983C" wp14:editId="1E86EB78">
                      <wp:simplePos x="0" y="0"/>
                      <wp:positionH relativeFrom="column">
                        <wp:posOffset>0</wp:posOffset>
                      </wp:positionH>
                      <wp:positionV relativeFrom="paragraph">
                        <wp:posOffset>0</wp:posOffset>
                      </wp:positionV>
                      <wp:extent cx="76200" cy="28575"/>
                      <wp:effectExtent l="19050" t="19050" r="19050" b="28575"/>
                      <wp:wrapNone/>
                      <wp:docPr id="10315" name="Text Box 5729">
                        <a:extLst xmlns:a="http://schemas.openxmlformats.org/drawingml/2006/main">
                          <a:ext uri="{FF2B5EF4-FFF2-40B4-BE49-F238E27FC236}">
                            <a16:creationId xmlns:a16="http://schemas.microsoft.com/office/drawing/2014/main" id="{00000000-0008-0000-0000-00004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623AD" id="Text Box 5729" o:spid="_x0000_s1026" type="#_x0000_t202" style="position:absolute;margin-left:0;margin-top:0;width:6pt;height:2.25pt;z-index:2534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6176" behindDoc="0" locked="0" layoutInCell="1" allowOverlap="1" wp14:anchorId="5F6312A2" wp14:editId="39040AB3">
                      <wp:simplePos x="0" y="0"/>
                      <wp:positionH relativeFrom="column">
                        <wp:posOffset>0</wp:posOffset>
                      </wp:positionH>
                      <wp:positionV relativeFrom="paragraph">
                        <wp:posOffset>0</wp:posOffset>
                      </wp:positionV>
                      <wp:extent cx="76200" cy="28575"/>
                      <wp:effectExtent l="19050" t="19050" r="19050" b="28575"/>
                      <wp:wrapNone/>
                      <wp:docPr id="10316" name="Text Box 5728">
                        <a:extLst xmlns:a="http://schemas.openxmlformats.org/drawingml/2006/main">
                          <a:ext uri="{FF2B5EF4-FFF2-40B4-BE49-F238E27FC236}">
                            <a16:creationId xmlns:a16="http://schemas.microsoft.com/office/drawing/2014/main" id="{00000000-0008-0000-0000-00004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768EA" id="Text Box 5728" o:spid="_x0000_s1026" type="#_x0000_t202" style="position:absolute;margin-left:0;margin-top:0;width:6pt;height:2.25pt;z-index:2534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7200" behindDoc="0" locked="0" layoutInCell="1" allowOverlap="1" wp14:anchorId="76CEACB6" wp14:editId="6B1B4007">
                      <wp:simplePos x="0" y="0"/>
                      <wp:positionH relativeFrom="column">
                        <wp:posOffset>0</wp:posOffset>
                      </wp:positionH>
                      <wp:positionV relativeFrom="paragraph">
                        <wp:posOffset>0</wp:posOffset>
                      </wp:positionV>
                      <wp:extent cx="76200" cy="28575"/>
                      <wp:effectExtent l="19050" t="19050" r="19050" b="28575"/>
                      <wp:wrapNone/>
                      <wp:docPr id="10317" name="Text Box 5727">
                        <a:extLst xmlns:a="http://schemas.openxmlformats.org/drawingml/2006/main">
                          <a:ext uri="{FF2B5EF4-FFF2-40B4-BE49-F238E27FC236}">
                            <a16:creationId xmlns:a16="http://schemas.microsoft.com/office/drawing/2014/main" id="{00000000-0008-0000-0000-00004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F94DF" id="Text Box 5727" o:spid="_x0000_s1026" type="#_x0000_t202" style="position:absolute;margin-left:0;margin-top:0;width:6pt;height:2.25pt;z-index:2534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8224" behindDoc="0" locked="0" layoutInCell="1" allowOverlap="1" wp14:anchorId="71C4B67A" wp14:editId="0F7445EE">
                      <wp:simplePos x="0" y="0"/>
                      <wp:positionH relativeFrom="column">
                        <wp:posOffset>0</wp:posOffset>
                      </wp:positionH>
                      <wp:positionV relativeFrom="paragraph">
                        <wp:posOffset>0</wp:posOffset>
                      </wp:positionV>
                      <wp:extent cx="76200" cy="28575"/>
                      <wp:effectExtent l="19050" t="19050" r="19050" b="28575"/>
                      <wp:wrapNone/>
                      <wp:docPr id="10318" name="Text Box 5726">
                        <a:extLst xmlns:a="http://schemas.openxmlformats.org/drawingml/2006/main">
                          <a:ext uri="{FF2B5EF4-FFF2-40B4-BE49-F238E27FC236}">
                            <a16:creationId xmlns:a16="http://schemas.microsoft.com/office/drawing/2014/main" id="{00000000-0008-0000-0000-00004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C420C" id="Text Box 5726" o:spid="_x0000_s1026" type="#_x0000_t202" style="position:absolute;margin-left:0;margin-top:0;width:6pt;height:2.25pt;z-index:2534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29248" behindDoc="0" locked="0" layoutInCell="1" allowOverlap="1" wp14:anchorId="229969F9" wp14:editId="7AAB78D3">
                      <wp:simplePos x="0" y="0"/>
                      <wp:positionH relativeFrom="column">
                        <wp:posOffset>0</wp:posOffset>
                      </wp:positionH>
                      <wp:positionV relativeFrom="paragraph">
                        <wp:posOffset>0</wp:posOffset>
                      </wp:positionV>
                      <wp:extent cx="76200" cy="28575"/>
                      <wp:effectExtent l="19050" t="19050" r="19050" b="28575"/>
                      <wp:wrapNone/>
                      <wp:docPr id="10319" name="Text Box 5725">
                        <a:extLst xmlns:a="http://schemas.openxmlformats.org/drawingml/2006/main">
                          <a:ext uri="{FF2B5EF4-FFF2-40B4-BE49-F238E27FC236}">
                            <a16:creationId xmlns:a16="http://schemas.microsoft.com/office/drawing/2014/main" id="{00000000-0008-0000-0000-00004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1A6FB" id="Text Box 5725" o:spid="_x0000_s1026" type="#_x0000_t202" style="position:absolute;margin-left:0;margin-top:0;width:6pt;height:2.25pt;z-index:2534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0272" behindDoc="0" locked="0" layoutInCell="1" allowOverlap="1" wp14:anchorId="72832E7A" wp14:editId="1F472DCA">
                      <wp:simplePos x="0" y="0"/>
                      <wp:positionH relativeFrom="column">
                        <wp:posOffset>0</wp:posOffset>
                      </wp:positionH>
                      <wp:positionV relativeFrom="paragraph">
                        <wp:posOffset>0</wp:posOffset>
                      </wp:positionV>
                      <wp:extent cx="76200" cy="28575"/>
                      <wp:effectExtent l="19050" t="19050" r="19050" b="28575"/>
                      <wp:wrapNone/>
                      <wp:docPr id="10320" name="Text Box 5724">
                        <a:extLst xmlns:a="http://schemas.openxmlformats.org/drawingml/2006/main">
                          <a:ext uri="{FF2B5EF4-FFF2-40B4-BE49-F238E27FC236}">
                            <a16:creationId xmlns:a16="http://schemas.microsoft.com/office/drawing/2014/main" id="{00000000-0008-0000-0000-00005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5CCE0" id="Text Box 5724" o:spid="_x0000_s1026" type="#_x0000_t202" style="position:absolute;margin-left:0;margin-top:0;width:6pt;height:2.25pt;z-index:2534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1296" behindDoc="0" locked="0" layoutInCell="1" allowOverlap="1" wp14:anchorId="2D9AE0ED" wp14:editId="08B47108">
                      <wp:simplePos x="0" y="0"/>
                      <wp:positionH relativeFrom="column">
                        <wp:posOffset>0</wp:posOffset>
                      </wp:positionH>
                      <wp:positionV relativeFrom="paragraph">
                        <wp:posOffset>0</wp:posOffset>
                      </wp:positionV>
                      <wp:extent cx="76200" cy="28575"/>
                      <wp:effectExtent l="19050" t="19050" r="19050" b="28575"/>
                      <wp:wrapNone/>
                      <wp:docPr id="10321" name="Text Box 5723">
                        <a:extLst xmlns:a="http://schemas.openxmlformats.org/drawingml/2006/main">
                          <a:ext uri="{FF2B5EF4-FFF2-40B4-BE49-F238E27FC236}">
                            <a16:creationId xmlns:a16="http://schemas.microsoft.com/office/drawing/2014/main" id="{00000000-0008-0000-0000-00005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2FEF2" id="Text Box 5723" o:spid="_x0000_s1026" type="#_x0000_t202" style="position:absolute;margin-left:0;margin-top:0;width:6pt;height:2.25pt;z-index:2534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2320" behindDoc="0" locked="0" layoutInCell="1" allowOverlap="1" wp14:anchorId="29B3BF70" wp14:editId="0D6100CC">
                      <wp:simplePos x="0" y="0"/>
                      <wp:positionH relativeFrom="column">
                        <wp:posOffset>0</wp:posOffset>
                      </wp:positionH>
                      <wp:positionV relativeFrom="paragraph">
                        <wp:posOffset>0</wp:posOffset>
                      </wp:positionV>
                      <wp:extent cx="76200" cy="28575"/>
                      <wp:effectExtent l="19050" t="19050" r="19050" b="28575"/>
                      <wp:wrapNone/>
                      <wp:docPr id="10322" name="Text Box 5722">
                        <a:extLst xmlns:a="http://schemas.openxmlformats.org/drawingml/2006/main">
                          <a:ext uri="{FF2B5EF4-FFF2-40B4-BE49-F238E27FC236}">
                            <a16:creationId xmlns:a16="http://schemas.microsoft.com/office/drawing/2014/main" id="{00000000-0008-0000-0000-00005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88EC6" id="Text Box 5722" o:spid="_x0000_s1026" type="#_x0000_t202" style="position:absolute;margin-left:0;margin-top:0;width:6pt;height:2.25pt;z-index:2534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3344" behindDoc="0" locked="0" layoutInCell="1" allowOverlap="1" wp14:anchorId="6FC3EF45" wp14:editId="5D68511F">
                      <wp:simplePos x="0" y="0"/>
                      <wp:positionH relativeFrom="column">
                        <wp:posOffset>0</wp:posOffset>
                      </wp:positionH>
                      <wp:positionV relativeFrom="paragraph">
                        <wp:posOffset>0</wp:posOffset>
                      </wp:positionV>
                      <wp:extent cx="76200" cy="28575"/>
                      <wp:effectExtent l="19050" t="19050" r="19050" b="28575"/>
                      <wp:wrapNone/>
                      <wp:docPr id="10323" name="Text Box 5721">
                        <a:extLst xmlns:a="http://schemas.openxmlformats.org/drawingml/2006/main">
                          <a:ext uri="{FF2B5EF4-FFF2-40B4-BE49-F238E27FC236}">
                            <a16:creationId xmlns:a16="http://schemas.microsoft.com/office/drawing/2014/main" id="{00000000-0008-0000-0000-00005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BA8889" id="Text Box 5721" o:spid="_x0000_s1026" type="#_x0000_t202" style="position:absolute;margin-left:0;margin-top:0;width:6pt;height:2.25pt;z-index:2534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4368" behindDoc="0" locked="0" layoutInCell="1" allowOverlap="1" wp14:anchorId="4ABF2420" wp14:editId="05FD0940">
                      <wp:simplePos x="0" y="0"/>
                      <wp:positionH relativeFrom="column">
                        <wp:posOffset>0</wp:posOffset>
                      </wp:positionH>
                      <wp:positionV relativeFrom="paragraph">
                        <wp:posOffset>0</wp:posOffset>
                      </wp:positionV>
                      <wp:extent cx="76200" cy="28575"/>
                      <wp:effectExtent l="19050" t="19050" r="19050" b="28575"/>
                      <wp:wrapNone/>
                      <wp:docPr id="10324" name="Text Box 5720">
                        <a:extLst xmlns:a="http://schemas.openxmlformats.org/drawingml/2006/main">
                          <a:ext uri="{FF2B5EF4-FFF2-40B4-BE49-F238E27FC236}">
                            <a16:creationId xmlns:a16="http://schemas.microsoft.com/office/drawing/2014/main" id="{00000000-0008-0000-0000-00005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2C5031" id="Text Box 5720" o:spid="_x0000_s1026" type="#_x0000_t202" style="position:absolute;margin-left:0;margin-top:0;width:6pt;height:2.25pt;z-index:2534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5392" behindDoc="0" locked="0" layoutInCell="1" allowOverlap="1" wp14:anchorId="21D9B56C" wp14:editId="5758A0CF">
                      <wp:simplePos x="0" y="0"/>
                      <wp:positionH relativeFrom="column">
                        <wp:posOffset>0</wp:posOffset>
                      </wp:positionH>
                      <wp:positionV relativeFrom="paragraph">
                        <wp:posOffset>0</wp:posOffset>
                      </wp:positionV>
                      <wp:extent cx="76200" cy="28575"/>
                      <wp:effectExtent l="19050" t="19050" r="19050" b="28575"/>
                      <wp:wrapNone/>
                      <wp:docPr id="10325" name="Text Box 5719">
                        <a:extLst xmlns:a="http://schemas.openxmlformats.org/drawingml/2006/main">
                          <a:ext uri="{FF2B5EF4-FFF2-40B4-BE49-F238E27FC236}">
                            <a16:creationId xmlns:a16="http://schemas.microsoft.com/office/drawing/2014/main" id="{00000000-0008-0000-0000-00005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2A1A7" id="Text Box 5719" o:spid="_x0000_s1026" type="#_x0000_t202" style="position:absolute;margin-left:0;margin-top:0;width:6pt;height:2.25pt;z-index:2534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6416" behindDoc="0" locked="0" layoutInCell="1" allowOverlap="1" wp14:anchorId="3811A2E3" wp14:editId="7E1E06C1">
                      <wp:simplePos x="0" y="0"/>
                      <wp:positionH relativeFrom="column">
                        <wp:posOffset>0</wp:posOffset>
                      </wp:positionH>
                      <wp:positionV relativeFrom="paragraph">
                        <wp:posOffset>0</wp:posOffset>
                      </wp:positionV>
                      <wp:extent cx="76200" cy="28575"/>
                      <wp:effectExtent l="19050" t="19050" r="19050" b="28575"/>
                      <wp:wrapNone/>
                      <wp:docPr id="10326" name="Text Box 5718">
                        <a:extLst xmlns:a="http://schemas.openxmlformats.org/drawingml/2006/main">
                          <a:ext uri="{FF2B5EF4-FFF2-40B4-BE49-F238E27FC236}">
                            <a16:creationId xmlns:a16="http://schemas.microsoft.com/office/drawing/2014/main" id="{00000000-0008-0000-0000-00005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ED1C2" id="Text Box 5718" o:spid="_x0000_s1026" type="#_x0000_t202" style="position:absolute;margin-left:0;margin-top:0;width:6pt;height:2.25pt;z-index:2534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7440" behindDoc="0" locked="0" layoutInCell="1" allowOverlap="1" wp14:anchorId="17A2B037" wp14:editId="60F606FB">
                      <wp:simplePos x="0" y="0"/>
                      <wp:positionH relativeFrom="column">
                        <wp:posOffset>0</wp:posOffset>
                      </wp:positionH>
                      <wp:positionV relativeFrom="paragraph">
                        <wp:posOffset>0</wp:posOffset>
                      </wp:positionV>
                      <wp:extent cx="76200" cy="28575"/>
                      <wp:effectExtent l="19050" t="19050" r="19050" b="28575"/>
                      <wp:wrapNone/>
                      <wp:docPr id="10327" name="Text Box 5717">
                        <a:extLst xmlns:a="http://schemas.openxmlformats.org/drawingml/2006/main">
                          <a:ext uri="{FF2B5EF4-FFF2-40B4-BE49-F238E27FC236}">
                            <a16:creationId xmlns:a16="http://schemas.microsoft.com/office/drawing/2014/main" id="{00000000-0008-0000-0000-00005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AB0B6" id="Text Box 5717" o:spid="_x0000_s1026" type="#_x0000_t202" style="position:absolute;margin-left:0;margin-top:0;width:6pt;height:2.25pt;z-index:2534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8464" behindDoc="0" locked="0" layoutInCell="1" allowOverlap="1" wp14:anchorId="574EE7F9" wp14:editId="5976C88A">
                      <wp:simplePos x="0" y="0"/>
                      <wp:positionH relativeFrom="column">
                        <wp:posOffset>0</wp:posOffset>
                      </wp:positionH>
                      <wp:positionV relativeFrom="paragraph">
                        <wp:posOffset>0</wp:posOffset>
                      </wp:positionV>
                      <wp:extent cx="76200" cy="28575"/>
                      <wp:effectExtent l="19050" t="19050" r="19050" b="28575"/>
                      <wp:wrapNone/>
                      <wp:docPr id="10328" name="Text Box 5716">
                        <a:extLst xmlns:a="http://schemas.openxmlformats.org/drawingml/2006/main">
                          <a:ext uri="{FF2B5EF4-FFF2-40B4-BE49-F238E27FC236}">
                            <a16:creationId xmlns:a16="http://schemas.microsoft.com/office/drawing/2014/main" id="{00000000-0008-0000-0000-00005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9AD71" id="Text Box 5716" o:spid="_x0000_s1026" type="#_x0000_t202" style="position:absolute;margin-left:0;margin-top:0;width:6pt;height:2.25pt;z-index:2534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39488" behindDoc="0" locked="0" layoutInCell="1" allowOverlap="1" wp14:anchorId="09262BEE" wp14:editId="3CF82B8D">
                      <wp:simplePos x="0" y="0"/>
                      <wp:positionH relativeFrom="column">
                        <wp:posOffset>0</wp:posOffset>
                      </wp:positionH>
                      <wp:positionV relativeFrom="paragraph">
                        <wp:posOffset>0</wp:posOffset>
                      </wp:positionV>
                      <wp:extent cx="76200" cy="28575"/>
                      <wp:effectExtent l="19050" t="19050" r="19050" b="28575"/>
                      <wp:wrapNone/>
                      <wp:docPr id="10329" name="Text Box 5715">
                        <a:extLst xmlns:a="http://schemas.openxmlformats.org/drawingml/2006/main">
                          <a:ext uri="{FF2B5EF4-FFF2-40B4-BE49-F238E27FC236}">
                            <a16:creationId xmlns:a16="http://schemas.microsoft.com/office/drawing/2014/main" id="{00000000-0008-0000-0000-00005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6E617" id="Text Box 5715" o:spid="_x0000_s1026" type="#_x0000_t202" style="position:absolute;margin-left:0;margin-top:0;width:6pt;height:2.25pt;z-index:2534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0512" behindDoc="0" locked="0" layoutInCell="1" allowOverlap="1" wp14:anchorId="186FEF3A" wp14:editId="17AB9CC3">
                      <wp:simplePos x="0" y="0"/>
                      <wp:positionH relativeFrom="column">
                        <wp:posOffset>0</wp:posOffset>
                      </wp:positionH>
                      <wp:positionV relativeFrom="paragraph">
                        <wp:posOffset>0</wp:posOffset>
                      </wp:positionV>
                      <wp:extent cx="76200" cy="28575"/>
                      <wp:effectExtent l="19050" t="19050" r="19050" b="28575"/>
                      <wp:wrapNone/>
                      <wp:docPr id="10330" name="Text Box 5714">
                        <a:extLst xmlns:a="http://schemas.openxmlformats.org/drawingml/2006/main">
                          <a:ext uri="{FF2B5EF4-FFF2-40B4-BE49-F238E27FC236}">
                            <a16:creationId xmlns:a16="http://schemas.microsoft.com/office/drawing/2014/main" id="{00000000-0008-0000-0000-00005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140BF" id="Text Box 5714" o:spid="_x0000_s1026" type="#_x0000_t202" style="position:absolute;margin-left:0;margin-top:0;width:6pt;height:2.25pt;z-index:2534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1536" behindDoc="0" locked="0" layoutInCell="1" allowOverlap="1" wp14:anchorId="19394C87" wp14:editId="2DA9A4D4">
                      <wp:simplePos x="0" y="0"/>
                      <wp:positionH relativeFrom="column">
                        <wp:posOffset>0</wp:posOffset>
                      </wp:positionH>
                      <wp:positionV relativeFrom="paragraph">
                        <wp:posOffset>0</wp:posOffset>
                      </wp:positionV>
                      <wp:extent cx="76200" cy="28575"/>
                      <wp:effectExtent l="19050" t="19050" r="19050" b="28575"/>
                      <wp:wrapNone/>
                      <wp:docPr id="10331" name="Text Box 5713">
                        <a:extLst xmlns:a="http://schemas.openxmlformats.org/drawingml/2006/main">
                          <a:ext uri="{FF2B5EF4-FFF2-40B4-BE49-F238E27FC236}">
                            <a16:creationId xmlns:a16="http://schemas.microsoft.com/office/drawing/2014/main" id="{00000000-0008-0000-0000-00005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3043F" id="Text Box 5713" o:spid="_x0000_s1026" type="#_x0000_t202" style="position:absolute;margin-left:0;margin-top:0;width:6pt;height:2.25pt;z-index:2534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2560" behindDoc="0" locked="0" layoutInCell="1" allowOverlap="1" wp14:anchorId="4639A352" wp14:editId="60253780">
                      <wp:simplePos x="0" y="0"/>
                      <wp:positionH relativeFrom="column">
                        <wp:posOffset>0</wp:posOffset>
                      </wp:positionH>
                      <wp:positionV relativeFrom="paragraph">
                        <wp:posOffset>0</wp:posOffset>
                      </wp:positionV>
                      <wp:extent cx="76200" cy="28575"/>
                      <wp:effectExtent l="19050" t="19050" r="19050" b="28575"/>
                      <wp:wrapNone/>
                      <wp:docPr id="10332" name="Text Box 5712">
                        <a:extLst xmlns:a="http://schemas.openxmlformats.org/drawingml/2006/main">
                          <a:ext uri="{FF2B5EF4-FFF2-40B4-BE49-F238E27FC236}">
                            <a16:creationId xmlns:a16="http://schemas.microsoft.com/office/drawing/2014/main" id="{00000000-0008-0000-0000-00005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C6528" id="Text Box 5712" o:spid="_x0000_s1026" type="#_x0000_t202" style="position:absolute;margin-left:0;margin-top:0;width:6pt;height:2.25pt;z-index:2534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3584" behindDoc="0" locked="0" layoutInCell="1" allowOverlap="1" wp14:anchorId="2C3B572F" wp14:editId="0ECF0537">
                      <wp:simplePos x="0" y="0"/>
                      <wp:positionH relativeFrom="column">
                        <wp:posOffset>0</wp:posOffset>
                      </wp:positionH>
                      <wp:positionV relativeFrom="paragraph">
                        <wp:posOffset>0</wp:posOffset>
                      </wp:positionV>
                      <wp:extent cx="76200" cy="28575"/>
                      <wp:effectExtent l="19050" t="19050" r="19050" b="28575"/>
                      <wp:wrapNone/>
                      <wp:docPr id="10333" name="Text Box 5711">
                        <a:extLst xmlns:a="http://schemas.openxmlformats.org/drawingml/2006/main">
                          <a:ext uri="{FF2B5EF4-FFF2-40B4-BE49-F238E27FC236}">
                            <a16:creationId xmlns:a16="http://schemas.microsoft.com/office/drawing/2014/main" id="{00000000-0008-0000-0000-00005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CAFF49" id="Text Box 5711" o:spid="_x0000_s1026" type="#_x0000_t202" style="position:absolute;margin-left:0;margin-top:0;width:6pt;height:2.25pt;z-index:2534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4608" behindDoc="0" locked="0" layoutInCell="1" allowOverlap="1" wp14:anchorId="7B8C6A1B" wp14:editId="3707CF0C">
                      <wp:simplePos x="0" y="0"/>
                      <wp:positionH relativeFrom="column">
                        <wp:posOffset>0</wp:posOffset>
                      </wp:positionH>
                      <wp:positionV relativeFrom="paragraph">
                        <wp:posOffset>0</wp:posOffset>
                      </wp:positionV>
                      <wp:extent cx="76200" cy="28575"/>
                      <wp:effectExtent l="19050" t="19050" r="19050" b="28575"/>
                      <wp:wrapNone/>
                      <wp:docPr id="10334" name="Text Box 5710">
                        <a:extLst xmlns:a="http://schemas.openxmlformats.org/drawingml/2006/main">
                          <a:ext uri="{FF2B5EF4-FFF2-40B4-BE49-F238E27FC236}">
                            <a16:creationId xmlns:a16="http://schemas.microsoft.com/office/drawing/2014/main" id="{00000000-0008-0000-0000-00005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AC2B3E" id="Text Box 5710" o:spid="_x0000_s1026" type="#_x0000_t202" style="position:absolute;margin-left:0;margin-top:0;width:6pt;height:2.25pt;z-index:2534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5632" behindDoc="0" locked="0" layoutInCell="1" allowOverlap="1" wp14:anchorId="54CF8B50" wp14:editId="419EBE73">
                      <wp:simplePos x="0" y="0"/>
                      <wp:positionH relativeFrom="column">
                        <wp:posOffset>0</wp:posOffset>
                      </wp:positionH>
                      <wp:positionV relativeFrom="paragraph">
                        <wp:posOffset>0</wp:posOffset>
                      </wp:positionV>
                      <wp:extent cx="76200" cy="28575"/>
                      <wp:effectExtent l="19050" t="19050" r="19050" b="28575"/>
                      <wp:wrapNone/>
                      <wp:docPr id="10335" name="Text Box 5709">
                        <a:extLst xmlns:a="http://schemas.openxmlformats.org/drawingml/2006/main">
                          <a:ext uri="{FF2B5EF4-FFF2-40B4-BE49-F238E27FC236}">
                            <a16:creationId xmlns:a16="http://schemas.microsoft.com/office/drawing/2014/main" id="{00000000-0008-0000-0000-00005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E173A" id="Text Box 5709" o:spid="_x0000_s1026" type="#_x0000_t202" style="position:absolute;margin-left:0;margin-top:0;width:6pt;height:2.25pt;z-index:2534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6656" behindDoc="0" locked="0" layoutInCell="1" allowOverlap="1" wp14:anchorId="39205F7E" wp14:editId="01FD195F">
                      <wp:simplePos x="0" y="0"/>
                      <wp:positionH relativeFrom="column">
                        <wp:posOffset>0</wp:posOffset>
                      </wp:positionH>
                      <wp:positionV relativeFrom="paragraph">
                        <wp:posOffset>0</wp:posOffset>
                      </wp:positionV>
                      <wp:extent cx="76200" cy="28575"/>
                      <wp:effectExtent l="19050" t="19050" r="19050" b="28575"/>
                      <wp:wrapNone/>
                      <wp:docPr id="10336" name="Text Box 5708">
                        <a:extLst xmlns:a="http://schemas.openxmlformats.org/drawingml/2006/main">
                          <a:ext uri="{FF2B5EF4-FFF2-40B4-BE49-F238E27FC236}">
                            <a16:creationId xmlns:a16="http://schemas.microsoft.com/office/drawing/2014/main" id="{00000000-0008-0000-0000-00006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5EB92" id="Text Box 5708" o:spid="_x0000_s1026" type="#_x0000_t202" style="position:absolute;margin-left:0;margin-top:0;width:6pt;height:2.25pt;z-index:2534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7680" behindDoc="0" locked="0" layoutInCell="1" allowOverlap="1" wp14:anchorId="29FC400A" wp14:editId="65C311F3">
                      <wp:simplePos x="0" y="0"/>
                      <wp:positionH relativeFrom="column">
                        <wp:posOffset>0</wp:posOffset>
                      </wp:positionH>
                      <wp:positionV relativeFrom="paragraph">
                        <wp:posOffset>0</wp:posOffset>
                      </wp:positionV>
                      <wp:extent cx="76200" cy="28575"/>
                      <wp:effectExtent l="19050" t="19050" r="19050" b="28575"/>
                      <wp:wrapNone/>
                      <wp:docPr id="10337" name="Text Box 5707">
                        <a:extLst xmlns:a="http://schemas.openxmlformats.org/drawingml/2006/main">
                          <a:ext uri="{FF2B5EF4-FFF2-40B4-BE49-F238E27FC236}">
                            <a16:creationId xmlns:a16="http://schemas.microsoft.com/office/drawing/2014/main" id="{00000000-0008-0000-0000-00006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DEB13" id="Text Box 5707" o:spid="_x0000_s1026" type="#_x0000_t202" style="position:absolute;margin-left:0;margin-top:0;width:6pt;height:2.25pt;z-index:2534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8704" behindDoc="0" locked="0" layoutInCell="1" allowOverlap="1" wp14:anchorId="4D317C40" wp14:editId="07947937">
                      <wp:simplePos x="0" y="0"/>
                      <wp:positionH relativeFrom="column">
                        <wp:posOffset>0</wp:posOffset>
                      </wp:positionH>
                      <wp:positionV relativeFrom="paragraph">
                        <wp:posOffset>0</wp:posOffset>
                      </wp:positionV>
                      <wp:extent cx="76200" cy="28575"/>
                      <wp:effectExtent l="19050" t="19050" r="19050" b="28575"/>
                      <wp:wrapNone/>
                      <wp:docPr id="10338" name="Text Box 5706">
                        <a:extLst xmlns:a="http://schemas.openxmlformats.org/drawingml/2006/main">
                          <a:ext uri="{FF2B5EF4-FFF2-40B4-BE49-F238E27FC236}">
                            <a16:creationId xmlns:a16="http://schemas.microsoft.com/office/drawing/2014/main" id="{00000000-0008-0000-0000-00006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47AF9" id="Text Box 5706" o:spid="_x0000_s1026" type="#_x0000_t202" style="position:absolute;margin-left:0;margin-top:0;width:6pt;height:2.25pt;z-index:2534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49728" behindDoc="0" locked="0" layoutInCell="1" allowOverlap="1" wp14:anchorId="7E787B10" wp14:editId="65FAE69B">
                      <wp:simplePos x="0" y="0"/>
                      <wp:positionH relativeFrom="column">
                        <wp:posOffset>0</wp:posOffset>
                      </wp:positionH>
                      <wp:positionV relativeFrom="paragraph">
                        <wp:posOffset>0</wp:posOffset>
                      </wp:positionV>
                      <wp:extent cx="76200" cy="28575"/>
                      <wp:effectExtent l="19050" t="19050" r="19050" b="28575"/>
                      <wp:wrapNone/>
                      <wp:docPr id="10339" name="Text Box 5705">
                        <a:extLst xmlns:a="http://schemas.openxmlformats.org/drawingml/2006/main">
                          <a:ext uri="{FF2B5EF4-FFF2-40B4-BE49-F238E27FC236}">
                            <a16:creationId xmlns:a16="http://schemas.microsoft.com/office/drawing/2014/main" id="{00000000-0008-0000-0000-00006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A66F0" id="Text Box 5705" o:spid="_x0000_s1026" type="#_x0000_t202" style="position:absolute;margin-left:0;margin-top:0;width:6pt;height:2.25pt;z-index:2534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0752" behindDoc="0" locked="0" layoutInCell="1" allowOverlap="1" wp14:anchorId="6F161084" wp14:editId="656DA7EA">
                      <wp:simplePos x="0" y="0"/>
                      <wp:positionH relativeFrom="column">
                        <wp:posOffset>0</wp:posOffset>
                      </wp:positionH>
                      <wp:positionV relativeFrom="paragraph">
                        <wp:posOffset>0</wp:posOffset>
                      </wp:positionV>
                      <wp:extent cx="76200" cy="28575"/>
                      <wp:effectExtent l="19050" t="19050" r="19050" b="28575"/>
                      <wp:wrapNone/>
                      <wp:docPr id="10340" name="Text Box 5704">
                        <a:extLst xmlns:a="http://schemas.openxmlformats.org/drawingml/2006/main">
                          <a:ext uri="{FF2B5EF4-FFF2-40B4-BE49-F238E27FC236}">
                            <a16:creationId xmlns:a16="http://schemas.microsoft.com/office/drawing/2014/main" id="{00000000-0008-0000-0000-00006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28554" id="Text Box 5704" o:spid="_x0000_s1026" type="#_x0000_t202" style="position:absolute;margin-left:0;margin-top:0;width:6pt;height:2.25pt;z-index:2534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1776" behindDoc="0" locked="0" layoutInCell="1" allowOverlap="1" wp14:anchorId="3C8493F6" wp14:editId="3ACFB385">
                      <wp:simplePos x="0" y="0"/>
                      <wp:positionH relativeFrom="column">
                        <wp:posOffset>0</wp:posOffset>
                      </wp:positionH>
                      <wp:positionV relativeFrom="paragraph">
                        <wp:posOffset>0</wp:posOffset>
                      </wp:positionV>
                      <wp:extent cx="76200" cy="28575"/>
                      <wp:effectExtent l="19050" t="19050" r="19050" b="28575"/>
                      <wp:wrapNone/>
                      <wp:docPr id="10341" name="Text Box 5703">
                        <a:extLst xmlns:a="http://schemas.openxmlformats.org/drawingml/2006/main">
                          <a:ext uri="{FF2B5EF4-FFF2-40B4-BE49-F238E27FC236}">
                            <a16:creationId xmlns:a16="http://schemas.microsoft.com/office/drawing/2014/main" id="{00000000-0008-0000-0000-00006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3BFB92" id="Text Box 5703" o:spid="_x0000_s1026" type="#_x0000_t202" style="position:absolute;margin-left:0;margin-top:0;width:6pt;height:2.25pt;z-index:2534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2800" behindDoc="0" locked="0" layoutInCell="1" allowOverlap="1" wp14:anchorId="452D0F85" wp14:editId="4D26C44A">
                      <wp:simplePos x="0" y="0"/>
                      <wp:positionH relativeFrom="column">
                        <wp:posOffset>0</wp:posOffset>
                      </wp:positionH>
                      <wp:positionV relativeFrom="paragraph">
                        <wp:posOffset>0</wp:posOffset>
                      </wp:positionV>
                      <wp:extent cx="76200" cy="28575"/>
                      <wp:effectExtent l="19050" t="19050" r="19050" b="28575"/>
                      <wp:wrapNone/>
                      <wp:docPr id="10342" name="Text Box 5702">
                        <a:extLst xmlns:a="http://schemas.openxmlformats.org/drawingml/2006/main">
                          <a:ext uri="{FF2B5EF4-FFF2-40B4-BE49-F238E27FC236}">
                            <a16:creationId xmlns:a16="http://schemas.microsoft.com/office/drawing/2014/main" id="{00000000-0008-0000-0000-00006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3BDE2" id="Text Box 5702" o:spid="_x0000_s1026" type="#_x0000_t202" style="position:absolute;margin-left:0;margin-top:0;width:6pt;height:2.25pt;z-index:2534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3824" behindDoc="0" locked="0" layoutInCell="1" allowOverlap="1" wp14:anchorId="6CB94245" wp14:editId="634535F4">
                      <wp:simplePos x="0" y="0"/>
                      <wp:positionH relativeFrom="column">
                        <wp:posOffset>0</wp:posOffset>
                      </wp:positionH>
                      <wp:positionV relativeFrom="paragraph">
                        <wp:posOffset>0</wp:posOffset>
                      </wp:positionV>
                      <wp:extent cx="76200" cy="28575"/>
                      <wp:effectExtent l="19050" t="19050" r="19050" b="28575"/>
                      <wp:wrapNone/>
                      <wp:docPr id="10343" name="Text Box 5701">
                        <a:extLst xmlns:a="http://schemas.openxmlformats.org/drawingml/2006/main">
                          <a:ext uri="{FF2B5EF4-FFF2-40B4-BE49-F238E27FC236}">
                            <a16:creationId xmlns:a16="http://schemas.microsoft.com/office/drawing/2014/main" id="{00000000-0008-0000-0000-00006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7799B" id="Text Box 5701" o:spid="_x0000_s1026" type="#_x0000_t202" style="position:absolute;margin-left:0;margin-top:0;width:6pt;height:2.25pt;z-index:2534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4848" behindDoc="0" locked="0" layoutInCell="1" allowOverlap="1" wp14:anchorId="1A3052EB" wp14:editId="7133C122">
                      <wp:simplePos x="0" y="0"/>
                      <wp:positionH relativeFrom="column">
                        <wp:posOffset>0</wp:posOffset>
                      </wp:positionH>
                      <wp:positionV relativeFrom="paragraph">
                        <wp:posOffset>0</wp:posOffset>
                      </wp:positionV>
                      <wp:extent cx="76200" cy="28575"/>
                      <wp:effectExtent l="19050" t="19050" r="19050" b="28575"/>
                      <wp:wrapNone/>
                      <wp:docPr id="10344" name="Text Box 5700">
                        <a:extLst xmlns:a="http://schemas.openxmlformats.org/drawingml/2006/main">
                          <a:ext uri="{FF2B5EF4-FFF2-40B4-BE49-F238E27FC236}">
                            <a16:creationId xmlns:a16="http://schemas.microsoft.com/office/drawing/2014/main" id="{00000000-0008-0000-0000-00006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D3699" id="Text Box 5700" o:spid="_x0000_s1026" type="#_x0000_t202" style="position:absolute;margin-left:0;margin-top:0;width:6pt;height:2.25pt;z-index:2534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5872" behindDoc="0" locked="0" layoutInCell="1" allowOverlap="1" wp14:anchorId="4AE9D2F8" wp14:editId="698519FA">
                      <wp:simplePos x="0" y="0"/>
                      <wp:positionH relativeFrom="column">
                        <wp:posOffset>0</wp:posOffset>
                      </wp:positionH>
                      <wp:positionV relativeFrom="paragraph">
                        <wp:posOffset>0</wp:posOffset>
                      </wp:positionV>
                      <wp:extent cx="76200" cy="28575"/>
                      <wp:effectExtent l="19050" t="19050" r="19050" b="28575"/>
                      <wp:wrapNone/>
                      <wp:docPr id="10345" name="Text Box 5699">
                        <a:extLst xmlns:a="http://schemas.openxmlformats.org/drawingml/2006/main">
                          <a:ext uri="{FF2B5EF4-FFF2-40B4-BE49-F238E27FC236}">
                            <a16:creationId xmlns:a16="http://schemas.microsoft.com/office/drawing/2014/main" id="{00000000-0008-0000-0000-00006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D14C5" id="Text Box 5699" o:spid="_x0000_s1026" type="#_x0000_t202" style="position:absolute;margin-left:0;margin-top:0;width:6pt;height:2.25pt;z-index:2534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6896" behindDoc="0" locked="0" layoutInCell="1" allowOverlap="1" wp14:anchorId="074F4685" wp14:editId="324289ED">
                      <wp:simplePos x="0" y="0"/>
                      <wp:positionH relativeFrom="column">
                        <wp:posOffset>0</wp:posOffset>
                      </wp:positionH>
                      <wp:positionV relativeFrom="paragraph">
                        <wp:posOffset>0</wp:posOffset>
                      </wp:positionV>
                      <wp:extent cx="76200" cy="28575"/>
                      <wp:effectExtent l="19050" t="19050" r="19050" b="28575"/>
                      <wp:wrapNone/>
                      <wp:docPr id="10346" name="Text Box 5698">
                        <a:extLst xmlns:a="http://schemas.openxmlformats.org/drawingml/2006/main">
                          <a:ext uri="{FF2B5EF4-FFF2-40B4-BE49-F238E27FC236}">
                            <a16:creationId xmlns:a16="http://schemas.microsoft.com/office/drawing/2014/main" id="{00000000-0008-0000-0000-00006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BE1CD" id="Text Box 5698" o:spid="_x0000_s1026" type="#_x0000_t202" style="position:absolute;margin-left:0;margin-top:0;width:6pt;height:2.25pt;z-index:2534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7920" behindDoc="0" locked="0" layoutInCell="1" allowOverlap="1" wp14:anchorId="0751084E" wp14:editId="3DB21779">
                      <wp:simplePos x="0" y="0"/>
                      <wp:positionH relativeFrom="column">
                        <wp:posOffset>0</wp:posOffset>
                      </wp:positionH>
                      <wp:positionV relativeFrom="paragraph">
                        <wp:posOffset>0</wp:posOffset>
                      </wp:positionV>
                      <wp:extent cx="76200" cy="28575"/>
                      <wp:effectExtent l="19050" t="19050" r="19050" b="28575"/>
                      <wp:wrapNone/>
                      <wp:docPr id="10347" name="Text Box 5697">
                        <a:extLst xmlns:a="http://schemas.openxmlformats.org/drawingml/2006/main">
                          <a:ext uri="{FF2B5EF4-FFF2-40B4-BE49-F238E27FC236}">
                            <a16:creationId xmlns:a16="http://schemas.microsoft.com/office/drawing/2014/main" id="{00000000-0008-0000-0000-00006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240F38" id="Text Box 5697" o:spid="_x0000_s1026" type="#_x0000_t202" style="position:absolute;margin-left:0;margin-top:0;width:6pt;height:2.25pt;z-index:2534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8944" behindDoc="0" locked="0" layoutInCell="1" allowOverlap="1" wp14:anchorId="4AB83D5A" wp14:editId="743B56A5">
                      <wp:simplePos x="0" y="0"/>
                      <wp:positionH relativeFrom="column">
                        <wp:posOffset>0</wp:posOffset>
                      </wp:positionH>
                      <wp:positionV relativeFrom="paragraph">
                        <wp:posOffset>0</wp:posOffset>
                      </wp:positionV>
                      <wp:extent cx="76200" cy="28575"/>
                      <wp:effectExtent l="19050" t="19050" r="19050" b="28575"/>
                      <wp:wrapNone/>
                      <wp:docPr id="10348" name="Text Box 5696">
                        <a:extLst xmlns:a="http://schemas.openxmlformats.org/drawingml/2006/main">
                          <a:ext uri="{FF2B5EF4-FFF2-40B4-BE49-F238E27FC236}">
                            <a16:creationId xmlns:a16="http://schemas.microsoft.com/office/drawing/2014/main" id="{00000000-0008-0000-0000-00006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03213" id="Text Box 5696" o:spid="_x0000_s1026" type="#_x0000_t202" style="position:absolute;margin-left:0;margin-top:0;width:6pt;height:2.25pt;z-index:2534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59968" behindDoc="0" locked="0" layoutInCell="1" allowOverlap="1" wp14:anchorId="19167532" wp14:editId="2377E20B">
                      <wp:simplePos x="0" y="0"/>
                      <wp:positionH relativeFrom="column">
                        <wp:posOffset>0</wp:posOffset>
                      </wp:positionH>
                      <wp:positionV relativeFrom="paragraph">
                        <wp:posOffset>0</wp:posOffset>
                      </wp:positionV>
                      <wp:extent cx="76200" cy="28575"/>
                      <wp:effectExtent l="19050" t="19050" r="19050" b="28575"/>
                      <wp:wrapNone/>
                      <wp:docPr id="10349" name="Text Box 5695">
                        <a:extLst xmlns:a="http://schemas.openxmlformats.org/drawingml/2006/main">
                          <a:ext uri="{FF2B5EF4-FFF2-40B4-BE49-F238E27FC236}">
                            <a16:creationId xmlns:a16="http://schemas.microsoft.com/office/drawing/2014/main" id="{00000000-0008-0000-0000-00006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6660B7" id="Text Box 5695" o:spid="_x0000_s1026" type="#_x0000_t202" style="position:absolute;margin-left:0;margin-top:0;width:6pt;height:2.25pt;z-index:2534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0992" behindDoc="0" locked="0" layoutInCell="1" allowOverlap="1" wp14:anchorId="0D9ACE4B" wp14:editId="49277B44">
                      <wp:simplePos x="0" y="0"/>
                      <wp:positionH relativeFrom="column">
                        <wp:posOffset>0</wp:posOffset>
                      </wp:positionH>
                      <wp:positionV relativeFrom="paragraph">
                        <wp:posOffset>0</wp:posOffset>
                      </wp:positionV>
                      <wp:extent cx="76200" cy="28575"/>
                      <wp:effectExtent l="19050" t="19050" r="19050" b="28575"/>
                      <wp:wrapNone/>
                      <wp:docPr id="10350" name="Text Box 5694">
                        <a:extLst xmlns:a="http://schemas.openxmlformats.org/drawingml/2006/main">
                          <a:ext uri="{FF2B5EF4-FFF2-40B4-BE49-F238E27FC236}">
                            <a16:creationId xmlns:a16="http://schemas.microsoft.com/office/drawing/2014/main" id="{00000000-0008-0000-0000-00006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EBA89" id="Text Box 5694" o:spid="_x0000_s1026" type="#_x0000_t202" style="position:absolute;margin-left:0;margin-top:0;width:6pt;height:2.25pt;z-index:2534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2016" behindDoc="0" locked="0" layoutInCell="1" allowOverlap="1" wp14:anchorId="06E8BF88" wp14:editId="0AB0AD2F">
                      <wp:simplePos x="0" y="0"/>
                      <wp:positionH relativeFrom="column">
                        <wp:posOffset>0</wp:posOffset>
                      </wp:positionH>
                      <wp:positionV relativeFrom="paragraph">
                        <wp:posOffset>0</wp:posOffset>
                      </wp:positionV>
                      <wp:extent cx="76200" cy="28575"/>
                      <wp:effectExtent l="19050" t="19050" r="19050" b="28575"/>
                      <wp:wrapNone/>
                      <wp:docPr id="10351" name="Text Box 5693">
                        <a:extLst xmlns:a="http://schemas.openxmlformats.org/drawingml/2006/main">
                          <a:ext uri="{FF2B5EF4-FFF2-40B4-BE49-F238E27FC236}">
                            <a16:creationId xmlns:a16="http://schemas.microsoft.com/office/drawing/2014/main" id="{00000000-0008-0000-0000-00006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B0DC8" id="Text Box 5693" o:spid="_x0000_s1026" type="#_x0000_t202" style="position:absolute;margin-left:0;margin-top:0;width:6pt;height:2.25pt;z-index:2534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3040" behindDoc="0" locked="0" layoutInCell="1" allowOverlap="1" wp14:anchorId="2A08854C" wp14:editId="36F09082">
                      <wp:simplePos x="0" y="0"/>
                      <wp:positionH relativeFrom="column">
                        <wp:posOffset>0</wp:posOffset>
                      </wp:positionH>
                      <wp:positionV relativeFrom="paragraph">
                        <wp:posOffset>0</wp:posOffset>
                      </wp:positionV>
                      <wp:extent cx="76200" cy="28575"/>
                      <wp:effectExtent l="19050" t="19050" r="19050" b="28575"/>
                      <wp:wrapNone/>
                      <wp:docPr id="10352" name="Text Box 5692">
                        <a:extLst xmlns:a="http://schemas.openxmlformats.org/drawingml/2006/main">
                          <a:ext uri="{FF2B5EF4-FFF2-40B4-BE49-F238E27FC236}">
                            <a16:creationId xmlns:a16="http://schemas.microsoft.com/office/drawing/2014/main" id="{00000000-0008-0000-0000-00007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18366" id="Text Box 5692" o:spid="_x0000_s1026" type="#_x0000_t202" style="position:absolute;margin-left:0;margin-top:0;width:6pt;height:2.25pt;z-index:2534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4064" behindDoc="0" locked="0" layoutInCell="1" allowOverlap="1" wp14:anchorId="23EE73A0" wp14:editId="45E49A0D">
                      <wp:simplePos x="0" y="0"/>
                      <wp:positionH relativeFrom="column">
                        <wp:posOffset>0</wp:posOffset>
                      </wp:positionH>
                      <wp:positionV relativeFrom="paragraph">
                        <wp:posOffset>0</wp:posOffset>
                      </wp:positionV>
                      <wp:extent cx="76200" cy="28575"/>
                      <wp:effectExtent l="19050" t="19050" r="19050" b="28575"/>
                      <wp:wrapNone/>
                      <wp:docPr id="10353" name="Text Box 5691">
                        <a:extLst xmlns:a="http://schemas.openxmlformats.org/drawingml/2006/main">
                          <a:ext uri="{FF2B5EF4-FFF2-40B4-BE49-F238E27FC236}">
                            <a16:creationId xmlns:a16="http://schemas.microsoft.com/office/drawing/2014/main" id="{00000000-0008-0000-0000-00007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11E63" id="Text Box 5691" o:spid="_x0000_s1026" type="#_x0000_t202" style="position:absolute;margin-left:0;margin-top:0;width:6pt;height:2.25pt;z-index:2534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5088" behindDoc="0" locked="0" layoutInCell="1" allowOverlap="1" wp14:anchorId="0DD691C0" wp14:editId="6DF6C1DB">
                      <wp:simplePos x="0" y="0"/>
                      <wp:positionH relativeFrom="column">
                        <wp:posOffset>0</wp:posOffset>
                      </wp:positionH>
                      <wp:positionV relativeFrom="paragraph">
                        <wp:posOffset>0</wp:posOffset>
                      </wp:positionV>
                      <wp:extent cx="76200" cy="28575"/>
                      <wp:effectExtent l="19050" t="19050" r="19050" b="28575"/>
                      <wp:wrapNone/>
                      <wp:docPr id="10354" name="Text Box 5690">
                        <a:extLst xmlns:a="http://schemas.openxmlformats.org/drawingml/2006/main">
                          <a:ext uri="{FF2B5EF4-FFF2-40B4-BE49-F238E27FC236}">
                            <a16:creationId xmlns:a16="http://schemas.microsoft.com/office/drawing/2014/main" id="{00000000-0008-0000-0000-00007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E8CC7" id="Text Box 5690" o:spid="_x0000_s1026" type="#_x0000_t202" style="position:absolute;margin-left:0;margin-top:0;width:6pt;height:2.25pt;z-index:2534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6112" behindDoc="0" locked="0" layoutInCell="1" allowOverlap="1" wp14:anchorId="7BA2374E" wp14:editId="2E77E64C">
                      <wp:simplePos x="0" y="0"/>
                      <wp:positionH relativeFrom="column">
                        <wp:posOffset>0</wp:posOffset>
                      </wp:positionH>
                      <wp:positionV relativeFrom="paragraph">
                        <wp:posOffset>0</wp:posOffset>
                      </wp:positionV>
                      <wp:extent cx="76200" cy="28575"/>
                      <wp:effectExtent l="19050" t="19050" r="19050" b="28575"/>
                      <wp:wrapNone/>
                      <wp:docPr id="10355" name="Text Box 5689">
                        <a:extLst xmlns:a="http://schemas.openxmlformats.org/drawingml/2006/main">
                          <a:ext uri="{FF2B5EF4-FFF2-40B4-BE49-F238E27FC236}">
                            <a16:creationId xmlns:a16="http://schemas.microsoft.com/office/drawing/2014/main" id="{00000000-0008-0000-0000-00007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8F683" id="Text Box 5689" o:spid="_x0000_s1026" type="#_x0000_t202" style="position:absolute;margin-left:0;margin-top:0;width:6pt;height:2.25pt;z-index:2534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7136" behindDoc="0" locked="0" layoutInCell="1" allowOverlap="1" wp14:anchorId="1930B342" wp14:editId="48CAAF46">
                      <wp:simplePos x="0" y="0"/>
                      <wp:positionH relativeFrom="column">
                        <wp:posOffset>0</wp:posOffset>
                      </wp:positionH>
                      <wp:positionV relativeFrom="paragraph">
                        <wp:posOffset>0</wp:posOffset>
                      </wp:positionV>
                      <wp:extent cx="76200" cy="28575"/>
                      <wp:effectExtent l="19050" t="19050" r="19050" b="28575"/>
                      <wp:wrapNone/>
                      <wp:docPr id="10356" name="Text Box 5688">
                        <a:extLst xmlns:a="http://schemas.openxmlformats.org/drawingml/2006/main">
                          <a:ext uri="{FF2B5EF4-FFF2-40B4-BE49-F238E27FC236}">
                            <a16:creationId xmlns:a16="http://schemas.microsoft.com/office/drawing/2014/main" id="{00000000-0008-0000-0000-00007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D8D88" id="Text Box 5688" o:spid="_x0000_s1026" type="#_x0000_t202" style="position:absolute;margin-left:0;margin-top:0;width:6pt;height:2.25pt;z-index:2534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8160" behindDoc="0" locked="0" layoutInCell="1" allowOverlap="1" wp14:anchorId="7C59B1A1" wp14:editId="22B2FD14">
                      <wp:simplePos x="0" y="0"/>
                      <wp:positionH relativeFrom="column">
                        <wp:posOffset>0</wp:posOffset>
                      </wp:positionH>
                      <wp:positionV relativeFrom="paragraph">
                        <wp:posOffset>0</wp:posOffset>
                      </wp:positionV>
                      <wp:extent cx="76200" cy="28575"/>
                      <wp:effectExtent l="19050" t="19050" r="19050" b="28575"/>
                      <wp:wrapNone/>
                      <wp:docPr id="10357" name="Text Box 5687">
                        <a:extLst xmlns:a="http://schemas.openxmlformats.org/drawingml/2006/main">
                          <a:ext uri="{FF2B5EF4-FFF2-40B4-BE49-F238E27FC236}">
                            <a16:creationId xmlns:a16="http://schemas.microsoft.com/office/drawing/2014/main" id="{00000000-0008-0000-0000-00007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4E1618" id="Text Box 5687" o:spid="_x0000_s1026" type="#_x0000_t202" style="position:absolute;margin-left:0;margin-top:0;width:6pt;height:2.25pt;z-index:2534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69184" behindDoc="0" locked="0" layoutInCell="1" allowOverlap="1" wp14:anchorId="180078B5" wp14:editId="47A3AA47">
                      <wp:simplePos x="0" y="0"/>
                      <wp:positionH relativeFrom="column">
                        <wp:posOffset>0</wp:posOffset>
                      </wp:positionH>
                      <wp:positionV relativeFrom="paragraph">
                        <wp:posOffset>0</wp:posOffset>
                      </wp:positionV>
                      <wp:extent cx="76200" cy="28575"/>
                      <wp:effectExtent l="19050" t="19050" r="19050" b="28575"/>
                      <wp:wrapNone/>
                      <wp:docPr id="10358" name="Text Box 5686">
                        <a:extLst xmlns:a="http://schemas.openxmlformats.org/drawingml/2006/main">
                          <a:ext uri="{FF2B5EF4-FFF2-40B4-BE49-F238E27FC236}">
                            <a16:creationId xmlns:a16="http://schemas.microsoft.com/office/drawing/2014/main" id="{00000000-0008-0000-0000-00007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424B0" id="Text Box 5686" o:spid="_x0000_s1026" type="#_x0000_t202" style="position:absolute;margin-left:0;margin-top:0;width:6pt;height:2.25pt;z-index:2534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0208" behindDoc="0" locked="0" layoutInCell="1" allowOverlap="1" wp14:anchorId="65237E1C" wp14:editId="6CC8409B">
                      <wp:simplePos x="0" y="0"/>
                      <wp:positionH relativeFrom="column">
                        <wp:posOffset>0</wp:posOffset>
                      </wp:positionH>
                      <wp:positionV relativeFrom="paragraph">
                        <wp:posOffset>0</wp:posOffset>
                      </wp:positionV>
                      <wp:extent cx="76200" cy="28575"/>
                      <wp:effectExtent l="19050" t="19050" r="19050" b="28575"/>
                      <wp:wrapNone/>
                      <wp:docPr id="10359" name="Text Box 5685">
                        <a:extLst xmlns:a="http://schemas.openxmlformats.org/drawingml/2006/main">
                          <a:ext uri="{FF2B5EF4-FFF2-40B4-BE49-F238E27FC236}">
                            <a16:creationId xmlns:a16="http://schemas.microsoft.com/office/drawing/2014/main" id="{00000000-0008-0000-0000-00007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92BED" id="Text Box 5685" o:spid="_x0000_s1026" type="#_x0000_t202" style="position:absolute;margin-left:0;margin-top:0;width:6pt;height:2.25pt;z-index:2534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1232" behindDoc="0" locked="0" layoutInCell="1" allowOverlap="1" wp14:anchorId="1DA9E785" wp14:editId="596359D7">
                      <wp:simplePos x="0" y="0"/>
                      <wp:positionH relativeFrom="column">
                        <wp:posOffset>0</wp:posOffset>
                      </wp:positionH>
                      <wp:positionV relativeFrom="paragraph">
                        <wp:posOffset>0</wp:posOffset>
                      </wp:positionV>
                      <wp:extent cx="76200" cy="28575"/>
                      <wp:effectExtent l="19050" t="19050" r="19050" b="28575"/>
                      <wp:wrapNone/>
                      <wp:docPr id="10360" name="Text Box 5684">
                        <a:extLst xmlns:a="http://schemas.openxmlformats.org/drawingml/2006/main">
                          <a:ext uri="{FF2B5EF4-FFF2-40B4-BE49-F238E27FC236}">
                            <a16:creationId xmlns:a16="http://schemas.microsoft.com/office/drawing/2014/main" id="{00000000-0008-0000-0000-00007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26264" id="Text Box 5684" o:spid="_x0000_s1026" type="#_x0000_t202" style="position:absolute;margin-left:0;margin-top:0;width:6pt;height:2.25pt;z-index:2534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2256" behindDoc="0" locked="0" layoutInCell="1" allowOverlap="1" wp14:anchorId="1A2389A6" wp14:editId="537A7DB9">
                      <wp:simplePos x="0" y="0"/>
                      <wp:positionH relativeFrom="column">
                        <wp:posOffset>0</wp:posOffset>
                      </wp:positionH>
                      <wp:positionV relativeFrom="paragraph">
                        <wp:posOffset>0</wp:posOffset>
                      </wp:positionV>
                      <wp:extent cx="76200" cy="28575"/>
                      <wp:effectExtent l="19050" t="19050" r="19050" b="28575"/>
                      <wp:wrapNone/>
                      <wp:docPr id="10361" name="Text Box 5683">
                        <a:extLst xmlns:a="http://schemas.openxmlformats.org/drawingml/2006/main">
                          <a:ext uri="{FF2B5EF4-FFF2-40B4-BE49-F238E27FC236}">
                            <a16:creationId xmlns:a16="http://schemas.microsoft.com/office/drawing/2014/main" id="{00000000-0008-0000-0000-00007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4AC49" id="Text Box 5683" o:spid="_x0000_s1026" type="#_x0000_t202" style="position:absolute;margin-left:0;margin-top:0;width:6pt;height:2.25pt;z-index:2534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3280" behindDoc="0" locked="0" layoutInCell="1" allowOverlap="1" wp14:anchorId="60645ED9" wp14:editId="1D35FC46">
                      <wp:simplePos x="0" y="0"/>
                      <wp:positionH relativeFrom="column">
                        <wp:posOffset>0</wp:posOffset>
                      </wp:positionH>
                      <wp:positionV relativeFrom="paragraph">
                        <wp:posOffset>0</wp:posOffset>
                      </wp:positionV>
                      <wp:extent cx="76200" cy="28575"/>
                      <wp:effectExtent l="19050" t="19050" r="19050" b="28575"/>
                      <wp:wrapNone/>
                      <wp:docPr id="10362" name="Text Box 5682">
                        <a:extLst xmlns:a="http://schemas.openxmlformats.org/drawingml/2006/main">
                          <a:ext uri="{FF2B5EF4-FFF2-40B4-BE49-F238E27FC236}">
                            <a16:creationId xmlns:a16="http://schemas.microsoft.com/office/drawing/2014/main" id="{00000000-0008-0000-0000-00007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A6558" id="Text Box 5682" o:spid="_x0000_s1026" type="#_x0000_t202" style="position:absolute;margin-left:0;margin-top:0;width:6pt;height:2.25pt;z-index:2534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4304" behindDoc="0" locked="0" layoutInCell="1" allowOverlap="1" wp14:anchorId="059797DB" wp14:editId="3B1BC9A5">
                      <wp:simplePos x="0" y="0"/>
                      <wp:positionH relativeFrom="column">
                        <wp:posOffset>0</wp:posOffset>
                      </wp:positionH>
                      <wp:positionV relativeFrom="paragraph">
                        <wp:posOffset>0</wp:posOffset>
                      </wp:positionV>
                      <wp:extent cx="76200" cy="28575"/>
                      <wp:effectExtent l="19050" t="19050" r="19050" b="28575"/>
                      <wp:wrapNone/>
                      <wp:docPr id="10363" name="Text Box 5681">
                        <a:extLst xmlns:a="http://schemas.openxmlformats.org/drawingml/2006/main">
                          <a:ext uri="{FF2B5EF4-FFF2-40B4-BE49-F238E27FC236}">
                            <a16:creationId xmlns:a16="http://schemas.microsoft.com/office/drawing/2014/main" id="{00000000-0008-0000-0000-00007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2578D" id="Text Box 5681" o:spid="_x0000_s1026" type="#_x0000_t202" style="position:absolute;margin-left:0;margin-top:0;width:6pt;height:2.25pt;z-index:2534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5328" behindDoc="0" locked="0" layoutInCell="1" allowOverlap="1" wp14:anchorId="23A96B0D" wp14:editId="34138BF8">
                      <wp:simplePos x="0" y="0"/>
                      <wp:positionH relativeFrom="column">
                        <wp:posOffset>0</wp:posOffset>
                      </wp:positionH>
                      <wp:positionV relativeFrom="paragraph">
                        <wp:posOffset>0</wp:posOffset>
                      </wp:positionV>
                      <wp:extent cx="76200" cy="28575"/>
                      <wp:effectExtent l="19050" t="19050" r="19050" b="28575"/>
                      <wp:wrapNone/>
                      <wp:docPr id="10364" name="Text Box 5680">
                        <a:extLst xmlns:a="http://schemas.openxmlformats.org/drawingml/2006/main">
                          <a:ext uri="{FF2B5EF4-FFF2-40B4-BE49-F238E27FC236}">
                            <a16:creationId xmlns:a16="http://schemas.microsoft.com/office/drawing/2014/main" id="{00000000-0008-0000-0000-00007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44D7C" id="Text Box 5680" o:spid="_x0000_s1026" type="#_x0000_t202" style="position:absolute;margin-left:0;margin-top:0;width:6pt;height:2.25pt;z-index:2534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6352" behindDoc="0" locked="0" layoutInCell="1" allowOverlap="1" wp14:anchorId="357C97EE" wp14:editId="6CED7871">
                      <wp:simplePos x="0" y="0"/>
                      <wp:positionH relativeFrom="column">
                        <wp:posOffset>0</wp:posOffset>
                      </wp:positionH>
                      <wp:positionV relativeFrom="paragraph">
                        <wp:posOffset>0</wp:posOffset>
                      </wp:positionV>
                      <wp:extent cx="76200" cy="28575"/>
                      <wp:effectExtent l="19050" t="19050" r="19050" b="28575"/>
                      <wp:wrapNone/>
                      <wp:docPr id="10365" name="Text Box 5679">
                        <a:extLst xmlns:a="http://schemas.openxmlformats.org/drawingml/2006/main">
                          <a:ext uri="{FF2B5EF4-FFF2-40B4-BE49-F238E27FC236}">
                            <a16:creationId xmlns:a16="http://schemas.microsoft.com/office/drawing/2014/main" id="{00000000-0008-0000-0000-00007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B29C8" id="Text Box 5679" o:spid="_x0000_s1026" type="#_x0000_t202" style="position:absolute;margin-left:0;margin-top:0;width:6pt;height:2.25pt;z-index:2534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7376" behindDoc="0" locked="0" layoutInCell="1" allowOverlap="1" wp14:anchorId="07DD66DF" wp14:editId="6D326E99">
                      <wp:simplePos x="0" y="0"/>
                      <wp:positionH relativeFrom="column">
                        <wp:posOffset>0</wp:posOffset>
                      </wp:positionH>
                      <wp:positionV relativeFrom="paragraph">
                        <wp:posOffset>0</wp:posOffset>
                      </wp:positionV>
                      <wp:extent cx="76200" cy="28575"/>
                      <wp:effectExtent l="19050" t="19050" r="19050" b="28575"/>
                      <wp:wrapNone/>
                      <wp:docPr id="10366" name="Text Box 5678">
                        <a:extLst xmlns:a="http://schemas.openxmlformats.org/drawingml/2006/main">
                          <a:ext uri="{FF2B5EF4-FFF2-40B4-BE49-F238E27FC236}">
                            <a16:creationId xmlns:a16="http://schemas.microsoft.com/office/drawing/2014/main" id="{00000000-0008-0000-0000-00007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D47AB" id="Text Box 5678" o:spid="_x0000_s1026" type="#_x0000_t202" style="position:absolute;margin-left:0;margin-top:0;width:6pt;height:2.25pt;z-index:2534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8400" behindDoc="0" locked="0" layoutInCell="1" allowOverlap="1" wp14:anchorId="53C03195" wp14:editId="42C9E4FC">
                      <wp:simplePos x="0" y="0"/>
                      <wp:positionH relativeFrom="column">
                        <wp:posOffset>0</wp:posOffset>
                      </wp:positionH>
                      <wp:positionV relativeFrom="paragraph">
                        <wp:posOffset>0</wp:posOffset>
                      </wp:positionV>
                      <wp:extent cx="76200" cy="28575"/>
                      <wp:effectExtent l="19050" t="19050" r="19050" b="28575"/>
                      <wp:wrapNone/>
                      <wp:docPr id="10367" name="Text Box 5677">
                        <a:extLst xmlns:a="http://schemas.openxmlformats.org/drawingml/2006/main">
                          <a:ext uri="{FF2B5EF4-FFF2-40B4-BE49-F238E27FC236}">
                            <a16:creationId xmlns:a16="http://schemas.microsoft.com/office/drawing/2014/main" id="{00000000-0008-0000-0000-00007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34DD8" id="Text Box 5677" o:spid="_x0000_s1026" type="#_x0000_t202" style="position:absolute;margin-left:0;margin-top:0;width:6pt;height:2.25pt;z-index:2534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79424" behindDoc="0" locked="0" layoutInCell="1" allowOverlap="1" wp14:anchorId="0F3B004B" wp14:editId="566265B2">
                      <wp:simplePos x="0" y="0"/>
                      <wp:positionH relativeFrom="column">
                        <wp:posOffset>0</wp:posOffset>
                      </wp:positionH>
                      <wp:positionV relativeFrom="paragraph">
                        <wp:posOffset>0</wp:posOffset>
                      </wp:positionV>
                      <wp:extent cx="76200" cy="28575"/>
                      <wp:effectExtent l="19050" t="19050" r="19050" b="28575"/>
                      <wp:wrapNone/>
                      <wp:docPr id="10368" name="Text Box 5676">
                        <a:extLst xmlns:a="http://schemas.openxmlformats.org/drawingml/2006/main">
                          <a:ext uri="{FF2B5EF4-FFF2-40B4-BE49-F238E27FC236}">
                            <a16:creationId xmlns:a16="http://schemas.microsoft.com/office/drawing/2014/main" id="{00000000-0008-0000-0000-00008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B8C7C" id="Text Box 5676" o:spid="_x0000_s1026" type="#_x0000_t202" style="position:absolute;margin-left:0;margin-top:0;width:6pt;height:2.25pt;z-index:2534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0448" behindDoc="0" locked="0" layoutInCell="1" allowOverlap="1" wp14:anchorId="6586E495" wp14:editId="17E448D0">
                      <wp:simplePos x="0" y="0"/>
                      <wp:positionH relativeFrom="column">
                        <wp:posOffset>0</wp:posOffset>
                      </wp:positionH>
                      <wp:positionV relativeFrom="paragraph">
                        <wp:posOffset>0</wp:posOffset>
                      </wp:positionV>
                      <wp:extent cx="76200" cy="28575"/>
                      <wp:effectExtent l="19050" t="19050" r="19050" b="28575"/>
                      <wp:wrapNone/>
                      <wp:docPr id="10369" name="Text Box 5675">
                        <a:extLst xmlns:a="http://schemas.openxmlformats.org/drawingml/2006/main">
                          <a:ext uri="{FF2B5EF4-FFF2-40B4-BE49-F238E27FC236}">
                            <a16:creationId xmlns:a16="http://schemas.microsoft.com/office/drawing/2014/main" id="{00000000-0008-0000-0000-00008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47E28" id="Text Box 5675" o:spid="_x0000_s1026" type="#_x0000_t202" style="position:absolute;margin-left:0;margin-top:0;width:6pt;height:2.25pt;z-index:2534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1472" behindDoc="0" locked="0" layoutInCell="1" allowOverlap="1" wp14:anchorId="02FC0FD5" wp14:editId="2BCA23AA">
                      <wp:simplePos x="0" y="0"/>
                      <wp:positionH relativeFrom="column">
                        <wp:posOffset>0</wp:posOffset>
                      </wp:positionH>
                      <wp:positionV relativeFrom="paragraph">
                        <wp:posOffset>0</wp:posOffset>
                      </wp:positionV>
                      <wp:extent cx="76200" cy="28575"/>
                      <wp:effectExtent l="19050" t="19050" r="19050" b="28575"/>
                      <wp:wrapNone/>
                      <wp:docPr id="10370" name="Text Box 5674">
                        <a:extLst xmlns:a="http://schemas.openxmlformats.org/drawingml/2006/main">
                          <a:ext uri="{FF2B5EF4-FFF2-40B4-BE49-F238E27FC236}">
                            <a16:creationId xmlns:a16="http://schemas.microsoft.com/office/drawing/2014/main" id="{00000000-0008-0000-0000-00008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9E393" id="Text Box 5674" o:spid="_x0000_s1026" type="#_x0000_t202" style="position:absolute;margin-left:0;margin-top:0;width:6pt;height:2.25pt;z-index:2534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2496" behindDoc="0" locked="0" layoutInCell="1" allowOverlap="1" wp14:anchorId="1AF820D8" wp14:editId="04C6EAE8">
                      <wp:simplePos x="0" y="0"/>
                      <wp:positionH relativeFrom="column">
                        <wp:posOffset>0</wp:posOffset>
                      </wp:positionH>
                      <wp:positionV relativeFrom="paragraph">
                        <wp:posOffset>0</wp:posOffset>
                      </wp:positionV>
                      <wp:extent cx="76200" cy="28575"/>
                      <wp:effectExtent l="19050" t="19050" r="19050" b="28575"/>
                      <wp:wrapNone/>
                      <wp:docPr id="10371" name="Text Box 5673">
                        <a:extLst xmlns:a="http://schemas.openxmlformats.org/drawingml/2006/main">
                          <a:ext uri="{FF2B5EF4-FFF2-40B4-BE49-F238E27FC236}">
                            <a16:creationId xmlns:a16="http://schemas.microsoft.com/office/drawing/2014/main" id="{00000000-0008-0000-0000-00008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60984" id="Text Box 5673" o:spid="_x0000_s1026" type="#_x0000_t202" style="position:absolute;margin-left:0;margin-top:0;width:6pt;height:2.25pt;z-index:2534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3520" behindDoc="0" locked="0" layoutInCell="1" allowOverlap="1" wp14:anchorId="3C10B65E" wp14:editId="5E2E77F5">
                      <wp:simplePos x="0" y="0"/>
                      <wp:positionH relativeFrom="column">
                        <wp:posOffset>0</wp:posOffset>
                      </wp:positionH>
                      <wp:positionV relativeFrom="paragraph">
                        <wp:posOffset>0</wp:posOffset>
                      </wp:positionV>
                      <wp:extent cx="76200" cy="28575"/>
                      <wp:effectExtent l="19050" t="19050" r="19050" b="28575"/>
                      <wp:wrapNone/>
                      <wp:docPr id="10372" name="Text Box 5672">
                        <a:extLst xmlns:a="http://schemas.openxmlformats.org/drawingml/2006/main">
                          <a:ext uri="{FF2B5EF4-FFF2-40B4-BE49-F238E27FC236}">
                            <a16:creationId xmlns:a16="http://schemas.microsoft.com/office/drawing/2014/main" id="{00000000-0008-0000-0000-00008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2CCFC" id="Text Box 5672" o:spid="_x0000_s1026" type="#_x0000_t202" style="position:absolute;margin-left:0;margin-top:0;width:6pt;height:2.25pt;z-index:2534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4544" behindDoc="0" locked="0" layoutInCell="1" allowOverlap="1" wp14:anchorId="683111F5" wp14:editId="37BCDC41">
                      <wp:simplePos x="0" y="0"/>
                      <wp:positionH relativeFrom="column">
                        <wp:posOffset>0</wp:posOffset>
                      </wp:positionH>
                      <wp:positionV relativeFrom="paragraph">
                        <wp:posOffset>0</wp:posOffset>
                      </wp:positionV>
                      <wp:extent cx="76200" cy="28575"/>
                      <wp:effectExtent l="19050" t="19050" r="19050" b="28575"/>
                      <wp:wrapNone/>
                      <wp:docPr id="10373" name="Text Box 5671">
                        <a:extLst xmlns:a="http://schemas.openxmlformats.org/drawingml/2006/main">
                          <a:ext uri="{FF2B5EF4-FFF2-40B4-BE49-F238E27FC236}">
                            <a16:creationId xmlns:a16="http://schemas.microsoft.com/office/drawing/2014/main" id="{00000000-0008-0000-0000-00008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B916BC" id="Text Box 5671" o:spid="_x0000_s1026" type="#_x0000_t202" style="position:absolute;margin-left:0;margin-top:0;width:6pt;height:2.25pt;z-index:2534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5568" behindDoc="0" locked="0" layoutInCell="1" allowOverlap="1" wp14:anchorId="3D8ACDBA" wp14:editId="635A72D1">
                      <wp:simplePos x="0" y="0"/>
                      <wp:positionH relativeFrom="column">
                        <wp:posOffset>0</wp:posOffset>
                      </wp:positionH>
                      <wp:positionV relativeFrom="paragraph">
                        <wp:posOffset>0</wp:posOffset>
                      </wp:positionV>
                      <wp:extent cx="76200" cy="28575"/>
                      <wp:effectExtent l="19050" t="19050" r="19050" b="28575"/>
                      <wp:wrapNone/>
                      <wp:docPr id="10374" name="Text Box 5670">
                        <a:extLst xmlns:a="http://schemas.openxmlformats.org/drawingml/2006/main">
                          <a:ext uri="{FF2B5EF4-FFF2-40B4-BE49-F238E27FC236}">
                            <a16:creationId xmlns:a16="http://schemas.microsoft.com/office/drawing/2014/main" id="{00000000-0008-0000-0000-00008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C8FFF" id="Text Box 5670" o:spid="_x0000_s1026" type="#_x0000_t202" style="position:absolute;margin-left:0;margin-top:0;width:6pt;height:2.25pt;z-index:2534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6592" behindDoc="0" locked="0" layoutInCell="1" allowOverlap="1" wp14:anchorId="11033DBA" wp14:editId="1FF3A786">
                      <wp:simplePos x="0" y="0"/>
                      <wp:positionH relativeFrom="column">
                        <wp:posOffset>0</wp:posOffset>
                      </wp:positionH>
                      <wp:positionV relativeFrom="paragraph">
                        <wp:posOffset>0</wp:posOffset>
                      </wp:positionV>
                      <wp:extent cx="76200" cy="28575"/>
                      <wp:effectExtent l="19050" t="19050" r="19050" b="28575"/>
                      <wp:wrapNone/>
                      <wp:docPr id="10375" name="Text Box 5669">
                        <a:extLst xmlns:a="http://schemas.openxmlformats.org/drawingml/2006/main">
                          <a:ext uri="{FF2B5EF4-FFF2-40B4-BE49-F238E27FC236}">
                            <a16:creationId xmlns:a16="http://schemas.microsoft.com/office/drawing/2014/main" id="{00000000-0008-0000-0000-00008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FE811" id="Text Box 5669" o:spid="_x0000_s1026" type="#_x0000_t202" style="position:absolute;margin-left:0;margin-top:0;width:6pt;height:2.25pt;z-index:2534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7616" behindDoc="0" locked="0" layoutInCell="1" allowOverlap="1" wp14:anchorId="4463C44A" wp14:editId="616E9339">
                      <wp:simplePos x="0" y="0"/>
                      <wp:positionH relativeFrom="column">
                        <wp:posOffset>0</wp:posOffset>
                      </wp:positionH>
                      <wp:positionV relativeFrom="paragraph">
                        <wp:posOffset>0</wp:posOffset>
                      </wp:positionV>
                      <wp:extent cx="76200" cy="28575"/>
                      <wp:effectExtent l="19050" t="19050" r="19050" b="28575"/>
                      <wp:wrapNone/>
                      <wp:docPr id="10376" name="Text Box 5668">
                        <a:extLst xmlns:a="http://schemas.openxmlformats.org/drawingml/2006/main">
                          <a:ext uri="{FF2B5EF4-FFF2-40B4-BE49-F238E27FC236}">
                            <a16:creationId xmlns:a16="http://schemas.microsoft.com/office/drawing/2014/main" id="{00000000-0008-0000-0000-00008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7B1AC" id="Text Box 5668" o:spid="_x0000_s1026" type="#_x0000_t202" style="position:absolute;margin-left:0;margin-top:0;width:6pt;height:2.25pt;z-index:2534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8640" behindDoc="0" locked="0" layoutInCell="1" allowOverlap="1" wp14:anchorId="426E1BCE" wp14:editId="6A12DFD9">
                      <wp:simplePos x="0" y="0"/>
                      <wp:positionH relativeFrom="column">
                        <wp:posOffset>0</wp:posOffset>
                      </wp:positionH>
                      <wp:positionV relativeFrom="paragraph">
                        <wp:posOffset>0</wp:posOffset>
                      </wp:positionV>
                      <wp:extent cx="76200" cy="28575"/>
                      <wp:effectExtent l="19050" t="19050" r="19050" b="28575"/>
                      <wp:wrapNone/>
                      <wp:docPr id="10377" name="Text Box 5667">
                        <a:extLst xmlns:a="http://schemas.openxmlformats.org/drawingml/2006/main">
                          <a:ext uri="{FF2B5EF4-FFF2-40B4-BE49-F238E27FC236}">
                            <a16:creationId xmlns:a16="http://schemas.microsoft.com/office/drawing/2014/main" id="{00000000-0008-0000-0000-00008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2A9D1" id="Text Box 5667" o:spid="_x0000_s1026" type="#_x0000_t202" style="position:absolute;margin-left:0;margin-top:0;width:6pt;height:2.25pt;z-index:2534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89664" behindDoc="0" locked="0" layoutInCell="1" allowOverlap="1" wp14:anchorId="152D8E46" wp14:editId="7122887B">
                      <wp:simplePos x="0" y="0"/>
                      <wp:positionH relativeFrom="column">
                        <wp:posOffset>0</wp:posOffset>
                      </wp:positionH>
                      <wp:positionV relativeFrom="paragraph">
                        <wp:posOffset>0</wp:posOffset>
                      </wp:positionV>
                      <wp:extent cx="76200" cy="28575"/>
                      <wp:effectExtent l="19050" t="19050" r="19050" b="28575"/>
                      <wp:wrapNone/>
                      <wp:docPr id="10378" name="Text Box 5666">
                        <a:extLst xmlns:a="http://schemas.openxmlformats.org/drawingml/2006/main">
                          <a:ext uri="{FF2B5EF4-FFF2-40B4-BE49-F238E27FC236}">
                            <a16:creationId xmlns:a16="http://schemas.microsoft.com/office/drawing/2014/main" id="{00000000-0008-0000-0000-00008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341BB" id="Text Box 5666" o:spid="_x0000_s1026" type="#_x0000_t202" style="position:absolute;margin-left:0;margin-top:0;width:6pt;height:2.25pt;z-index:2534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0688" behindDoc="0" locked="0" layoutInCell="1" allowOverlap="1" wp14:anchorId="0FB7BE24" wp14:editId="54DAD22A">
                      <wp:simplePos x="0" y="0"/>
                      <wp:positionH relativeFrom="column">
                        <wp:posOffset>0</wp:posOffset>
                      </wp:positionH>
                      <wp:positionV relativeFrom="paragraph">
                        <wp:posOffset>0</wp:posOffset>
                      </wp:positionV>
                      <wp:extent cx="76200" cy="28575"/>
                      <wp:effectExtent l="19050" t="19050" r="19050" b="28575"/>
                      <wp:wrapNone/>
                      <wp:docPr id="10379" name="Text Box 5665">
                        <a:extLst xmlns:a="http://schemas.openxmlformats.org/drawingml/2006/main">
                          <a:ext uri="{FF2B5EF4-FFF2-40B4-BE49-F238E27FC236}">
                            <a16:creationId xmlns:a16="http://schemas.microsoft.com/office/drawing/2014/main" id="{00000000-0008-0000-0000-00008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3ED7B" id="Text Box 5665" o:spid="_x0000_s1026" type="#_x0000_t202" style="position:absolute;margin-left:0;margin-top:0;width:6pt;height:2.25pt;z-index:2534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1712" behindDoc="0" locked="0" layoutInCell="1" allowOverlap="1" wp14:anchorId="17063316" wp14:editId="69BD7C48">
                      <wp:simplePos x="0" y="0"/>
                      <wp:positionH relativeFrom="column">
                        <wp:posOffset>0</wp:posOffset>
                      </wp:positionH>
                      <wp:positionV relativeFrom="paragraph">
                        <wp:posOffset>0</wp:posOffset>
                      </wp:positionV>
                      <wp:extent cx="76200" cy="28575"/>
                      <wp:effectExtent l="19050" t="19050" r="19050" b="28575"/>
                      <wp:wrapNone/>
                      <wp:docPr id="10380" name="Text Box 5664">
                        <a:extLst xmlns:a="http://schemas.openxmlformats.org/drawingml/2006/main">
                          <a:ext uri="{FF2B5EF4-FFF2-40B4-BE49-F238E27FC236}">
                            <a16:creationId xmlns:a16="http://schemas.microsoft.com/office/drawing/2014/main" id="{00000000-0008-0000-0000-00008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5E4E9" id="Text Box 5664" o:spid="_x0000_s1026" type="#_x0000_t202" style="position:absolute;margin-left:0;margin-top:0;width:6pt;height:2.25pt;z-index:2534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2736" behindDoc="0" locked="0" layoutInCell="1" allowOverlap="1" wp14:anchorId="63E29BD2" wp14:editId="2555CCFF">
                      <wp:simplePos x="0" y="0"/>
                      <wp:positionH relativeFrom="column">
                        <wp:posOffset>0</wp:posOffset>
                      </wp:positionH>
                      <wp:positionV relativeFrom="paragraph">
                        <wp:posOffset>0</wp:posOffset>
                      </wp:positionV>
                      <wp:extent cx="76200" cy="28575"/>
                      <wp:effectExtent l="19050" t="19050" r="19050" b="28575"/>
                      <wp:wrapNone/>
                      <wp:docPr id="10381" name="Text Box 5663">
                        <a:extLst xmlns:a="http://schemas.openxmlformats.org/drawingml/2006/main">
                          <a:ext uri="{FF2B5EF4-FFF2-40B4-BE49-F238E27FC236}">
                            <a16:creationId xmlns:a16="http://schemas.microsoft.com/office/drawing/2014/main" id="{00000000-0008-0000-0000-00008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F1720" id="Text Box 5663" o:spid="_x0000_s1026" type="#_x0000_t202" style="position:absolute;margin-left:0;margin-top:0;width:6pt;height:2.25pt;z-index:2534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3760" behindDoc="0" locked="0" layoutInCell="1" allowOverlap="1" wp14:anchorId="0780B669" wp14:editId="67A60942">
                      <wp:simplePos x="0" y="0"/>
                      <wp:positionH relativeFrom="column">
                        <wp:posOffset>0</wp:posOffset>
                      </wp:positionH>
                      <wp:positionV relativeFrom="paragraph">
                        <wp:posOffset>0</wp:posOffset>
                      </wp:positionV>
                      <wp:extent cx="76200" cy="28575"/>
                      <wp:effectExtent l="19050" t="19050" r="19050" b="28575"/>
                      <wp:wrapNone/>
                      <wp:docPr id="10382" name="Text Box 5662">
                        <a:extLst xmlns:a="http://schemas.openxmlformats.org/drawingml/2006/main">
                          <a:ext uri="{FF2B5EF4-FFF2-40B4-BE49-F238E27FC236}">
                            <a16:creationId xmlns:a16="http://schemas.microsoft.com/office/drawing/2014/main" id="{00000000-0008-0000-0000-00008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B201E" id="Text Box 5662" o:spid="_x0000_s1026" type="#_x0000_t202" style="position:absolute;margin-left:0;margin-top:0;width:6pt;height:2.25pt;z-index:2534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4784" behindDoc="0" locked="0" layoutInCell="1" allowOverlap="1" wp14:anchorId="6FE29BEE" wp14:editId="67BE12C6">
                      <wp:simplePos x="0" y="0"/>
                      <wp:positionH relativeFrom="column">
                        <wp:posOffset>0</wp:posOffset>
                      </wp:positionH>
                      <wp:positionV relativeFrom="paragraph">
                        <wp:posOffset>0</wp:posOffset>
                      </wp:positionV>
                      <wp:extent cx="76200" cy="28575"/>
                      <wp:effectExtent l="19050" t="19050" r="19050" b="28575"/>
                      <wp:wrapNone/>
                      <wp:docPr id="10383" name="Text Box 5661">
                        <a:extLst xmlns:a="http://schemas.openxmlformats.org/drawingml/2006/main">
                          <a:ext uri="{FF2B5EF4-FFF2-40B4-BE49-F238E27FC236}">
                            <a16:creationId xmlns:a16="http://schemas.microsoft.com/office/drawing/2014/main" id="{00000000-0008-0000-0000-00008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72B061" id="Text Box 5661" o:spid="_x0000_s1026" type="#_x0000_t202" style="position:absolute;margin-left:0;margin-top:0;width:6pt;height:2.25pt;z-index:2534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5808" behindDoc="0" locked="0" layoutInCell="1" allowOverlap="1" wp14:anchorId="6384E5BB" wp14:editId="01E3220E">
                      <wp:simplePos x="0" y="0"/>
                      <wp:positionH relativeFrom="column">
                        <wp:posOffset>0</wp:posOffset>
                      </wp:positionH>
                      <wp:positionV relativeFrom="paragraph">
                        <wp:posOffset>0</wp:posOffset>
                      </wp:positionV>
                      <wp:extent cx="76200" cy="28575"/>
                      <wp:effectExtent l="19050" t="19050" r="19050" b="28575"/>
                      <wp:wrapNone/>
                      <wp:docPr id="10384" name="Text Box 5660">
                        <a:extLst xmlns:a="http://schemas.openxmlformats.org/drawingml/2006/main">
                          <a:ext uri="{FF2B5EF4-FFF2-40B4-BE49-F238E27FC236}">
                            <a16:creationId xmlns:a16="http://schemas.microsoft.com/office/drawing/2014/main" id="{00000000-0008-0000-0000-00009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C28180" id="Text Box 5660" o:spid="_x0000_s1026" type="#_x0000_t202" style="position:absolute;margin-left:0;margin-top:0;width:6pt;height:2.25pt;z-index:2534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6832" behindDoc="0" locked="0" layoutInCell="1" allowOverlap="1" wp14:anchorId="7C6E22E7" wp14:editId="019E2AB0">
                      <wp:simplePos x="0" y="0"/>
                      <wp:positionH relativeFrom="column">
                        <wp:posOffset>0</wp:posOffset>
                      </wp:positionH>
                      <wp:positionV relativeFrom="paragraph">
                        <wp:posOffset>0</wp:posOffset>
                      </wp:positionV>
                      <wp:extent cx="76200" cy="28575"/>
                      <wp:effectExtent l="19050" t="19050" r="19050" b="28575"/>
                      <wp:wrapNone/>
                      <wp:docPr id="10385" name="Text Box 5659">
                        <a:extLst xmlns:a="http://schemas.openxmlformats.org/drawingml/2006/main">
                          <a:ext uri="{FF2B5EF4-FFF2-40B4-BE49-F238E27FC236}">
                            <a16:creationId xmlns:a16="http://schemas.microsoft.com/office/drawing/2014/main" id="{00000000-0008-0000-0000-00009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F9B4EE" id="Text Box 5659" o:spid="_x0000_s1026" type="#_x0000_t202" style="position:absolute;margin-left:0;margin-top:0;width:6pt;height:2.25pt;z-index:2534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7856" behindDoc="0" locked="0" layoutInCell="1" allowOverlap="1" wp14:anchorId="283DEE4E" wp14:editId="2BD84CE0">
                      <wp:simplePos x="0" y="0"/>
                      <wp:positionH relativeFrom="column">
                        <wp:posOffset>0</wp:posOffset>
                      </wp:positionH>
                      <wp:positionV relativeFrom="paragraph">
                        <wp:posOffset>0</wp:posOffset>
                      </wp:positionV>
                      <wp:extent cx="76200" cy="28575"/>
                      <wp:effectExtent l="19050" t="19050" r="19050" b="28575"/>
                      <wp:wrapNone/>
                      <wp:docPr id="10386" name="Text Box 5658">
                        <a:extLst xmlns:a="http://schemas.openxmlformats.org/drawingml/2006/main">
                          <a:ext uri="{FF2B5EF4-FFF2-40B4-BE49-F238E27FC236}">
                            <a16:creationId xmlns:a16="http://schemas.microsoft.com/office/drawing/2014/main" id="{00000000-0008-0000-0000-00009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A88C3" id="Text Box 5658" o:spid="_x0000_s1026" type="#_x0000_t202" style="position:absolute;margin-left:0;margin-top:0;width:6pt;height:2.25pt;z-index:2534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8880" behindDoc="0" locked="0" layoutInCell="1" allowOverlap="1" wp14:anchorId="6AEBFFDF" wp14:editId="2409FAEC">
                      <wp:simplePos x="0" y="0"/>
                      <wp:positionH relativeFrom="column">
                        <wp:posOffset>0</wp:posOffset>
                      </wp:positionH>
                      <wp:positionV relativeFrom="paragraph">
                        <wp:posOffset>0</wp:posOffset>
                      </wp:positionV>
                      <wp:extent cx="76200" cy="28575"/>
                      <wp:effectExtent l="19050" t="19050" r="19050" b="28575"/>
                      <wp:wrapNone/>
                      <wp:docPr id="10387" name="Text Box 5657">
                        <a:extLst xmlns:a="http://schemas.openxmlformats.org/drawingml/2006/main">
                          <a:ext uri="{FF2B5EF4-FFF2-40B4-BE49-F238E27FC236}">
                            <a16:creationId xmlns:a16="http://schemas.microsoft.com/office/drawing/2014/main" id="{00000000-0008-0000-0000-00009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E9758" id="Text Box 5657" o:spid="_x0000_s1026" type="#_x0000_t202" style="position:absolute;margin-left:0;margin-top:0;width:6pt;height:2.25pt;z-index:2534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499904" behindDoc="0" locked="0" layoutInCell="1" allowOverlap="1" wp14:anchorId="7AC41089" wp14:editId="2DEBF65B">
                      <wp:simplePos x="0" y="0"/>
                      <wp:positionH relativeFrom="column">
                        <wp:posOffset>0</wp:posOffset>
                      </wp:positionH>
                      <wp:positionV relativeFrom="paragraph">
                        <wp:posOffset>0</wp:posOffset>
                      </wp:positionV>
                      <wp:extent cx="76200" cy="28575"/>
                      <wp:effectExtent l="19050" t="19050" r="19050" b="28575"/>
                      <wp:wrapNone/>
                      <wp:docPr id="10388" name="Text Box 5656">
                        <a:extLst xmlns:a="http://schemas.openxmlformats.org/drawingml/2006/main">
                          <a:ext uri="{FF2B5EF4-FFF2-40B4-BE49-F238E27FC236}">
                            <a16:creationId xmlns:a16="http://schemas.microsoft.com/office/drawing/2014/main" id="{00000000-0008-0000-0000-00009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887AF" id="Text Box 5656" o:spid="_x0000_s1026" type="#_x0000_t202" style="position:absolute;margin-left:0;margin-top:0;width:6pt;height:2.25pt;z-index:2534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0928" behindDoc="0" locked="0" layoutInCell="1" allowOverlap="1" wp14:anchorId="4EBB41CB" wp14:editId="5056CF3F">
                      <wp:simplePos x="0" y="0"/>
                      <wp:positionH relativeFrom="column">
                        <wp:posOffset>0</wp:posOffset>
                      </wp:positionH>
                      <wp:positionV relativeFrom="paragraph">
                        <wp:posOffset>0</wp:posOffset>
                      </wp:positionV>
                      <wp:extent cx="76200" cy="28575"/>
                      <wp:effectExtent l="19050" t="19050" r="19050" b="28575"/>
                      <wp:wrapNone/>
                      <wp:docPr id="10389" name="Text Box 5655">
                        <a:extLst xmlns:a="http://schemas.openxmlformats.org/drawingml/2006/main">
                          <a:ext uri="{FF2B5EF4-FFF2-40B4-BE49-F238E27FC236}">
                            <a16:creationId xmlns:a16="http://schemas.microsoft.com/office/drawing/2014/main" id="{00000000-0008-0000-0000-00009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85954" id="Text Box 5655" o:spid="_x0000_s1026" type="#_x0000_t202" style="position:absolute;margin-left:0;margin-top:0;width:6pt;height:2.25pt;z-index:2535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1952" behindDoc="0" locked="0" layoutInCell="1" allowOverlap="1" wp14:anchorId="00D7E37D" wp14:editId="2D597F57">
                      <wp:simplePos x="0" y="0"/>
                      <wp:positionH relativeFrom="column">
                        <wp:posOffset>0</wp:posOffset>
                      </wp:positionH>
                      <wp:positionV relativeFrom="paragraph">
                        <wp:posOffset>0</wp:posOffset>
                      </wp:positionV>
                      <wp:extent cx="76200" cy="28575"/>
                      <wp:effectExtent l="19050" t="19050" r="19050" b="28575"/>
                      <wp:wrapNone/>
                      <wp:docPr id="10390" name="Text Box 5654">
                        <a:extLst xmlns:a="http://schemas.openxmlformats.org/drawingml/2006/main">
                          <a:ext uri="{FF2B5EF4-FFF2-40B4-BE49-F238E27FC236}">
                            <a16:creationId xmlns:a16="http://schemas.microsoft.com/office/drawing/2014/main" id="{00000000-0008-0000-0000-00009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A410B" id="Text Box 5654" o:spid="_x0000_s1026" type="#_x0000_t202" style="position:absolute;margin-left:0;margin-top:0;width:6pt;height:2.25pt;z-index:2535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2976" behindDoc="0" locked="0" layoutInCell="1" allowOverlap="1" wp14:anchorId="753EE49C" wp14:editId="5D76E77F">
                      <wp:simplePos x="0" y="0"/>
                      <wp:positionH relativeFrom="column">
                        <wp:posOffset>0</wp:posOffset>
                      </wp:positionH>
                      <wp:positionV relativeFrom="paragraph">
                        <wp:posOffset>0</wp:posOffset>
                      </wp:positionV>
                      <wp:extent cx="76200" cy="28575"/>
                      <wp:effectExtent l="19050" t="19050" r="19050" b="28575"/>
                      <wp:wrapNone/>
                      <wp:docPr id="10391" name="Text Box 5653">
                        <a:extLst xmlns:a="http://schemas.openxmlformats.org/drawingml/2006/main">
                          <a:ext uri="{FF2B5EF4-FFF2-40B4-BE49-F238E27FC236}">
                            <a16:creationId xmlns:a16="http://schemas.microsoft.com/office/drawing/2014/main" id="{00000000-0008-0000-0000-00009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D1522" id="Text Box 5653" o:spid="_x0000_s1026" type="#_x0000_t202" style="position:absolute;margin-left:0;margin-top:0;width:6pt;height:2.25pt;z-index:2535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4000" behindDoc="0" locked="0" layoutInCell="1" allowOverlap="1" wp14:anchorId="08D52957" wp14:editId="359BEA80">
                      <wp:simplePos x="0" y="0"/>
                      <wp:positionH relativeFrom="column">
                        <wp:posOffset>0</wp:posOffset>
                      </wp:positionH>
                      <wp:positionV relativeFrom="paragraph">
                        <wp:posOffset>0</wp:posOffset>
                      </wp:positionV>
                      <wp:extent cx="76200" cy="28575"/>
                      <wp:effectExtent l="19050" t="19050" r="19050" b="28575"/>
                      <wp:wrapNone/>
                      <wp:docPr id="10392" name="Text Box 5652">
                        <a:extLst xmlns:a="http://schemas.openxmlformats.org/drawingml/2006/main">
                          <a:ext uri="{FF2B5EF4-FFF2-40B4-BE49-F238E27FC236}">
                            <a16:creationId xmlns:a16="http://schemas.microsoft.com/office/drawing/2014/main" id="{00000000-0008-0000-0000-00009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E6B89" id="Text Box 5652" o:spid="_x0000_s1026" type="#_x0000_t202" style="position:absolute;margin-left:0;margin-top:0;width:6pt;height:2.25pt;z-index:2535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5024" behindDoc="0" locked="0" layoutInCell="1" allowOverlap="1" wp14:anchorId="749FA693" wp14:editId="397FF18A">
                      <wp:simplePos x="0" y="0"/>
                      <wp:positionH relativeFrom="column">
                        <wp:posOffset>0</wp:posOffset>
                      </wp:positionH>
                      <wp:positionV relativeFrom="paragraph">
                        <wp:posOffset>0</wp:posOffset>
                      </wp:positionV>
                      <wp:extent cx="76200" cy="28575"/>
                      <wp:effectExtent l="19050" t="19050" r="19050" b="28575"/>
                      <wp:wrapNone/>
                      <wp:docPr id="10393" name="Text Box 5651">
                        <a:extLst xmlns:a="http://schemas.openxmlformats.org/drawingml/2006/main">
                          <a:ext uri="{FF2B5EF4-FFF2-40B4-BE49-F238E27FC236}">
                            <a16:creationId xmlns:a16="http://schemas.microsoft.com/office/drawing/2014/main" id="{00000000-0008-0000-0000-00009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9272E" id="Text Box 5651" o:spid="_x0000_s1026" type="#_x0000_t202" style="position:absolute;margin-left:0;margin-top:0;width:6pt;height:2.25pt;z-index:2535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6048" behindDoc="0" locked="0" layoutInCell="1" allowOverlap="1" wp14:anchorId="2BC6498B" wp14:editId="7C620815">
                      <wp:simplePos x="0" y="0"/>
                      <wp:positionH relativeFrom="column">
                        <wp:posOffset>0</wp:posOffset>
                      </wp:positionH>
                      <wp:positionV relativeFrom="paragraph">
                        <wp:posOffset>0</wp:posOffset>
                      </wp:positionV>
                      <wp:extent cx="76200" cy="28575"/>
                      <wp:effectExtent l="19050" t="19050" r="19050" b="28575"/>
                      <wp:wrapNone/>
                      <wp:docPr id="10394" name="Text Box 5650">
                        <a:extLst xmlns:a="http://schemas.openxmlformats.org/drawingml/2006/main">
                          <a:ext uri="{FF2B5EF4-FFF2-40B4-BE49-F238E27FC236}">
                            <a16:creationId xmlns:a16="http://schemas.microsoft.com/office/drawing/2014/main" id="{00000000-0008-0000-0000-00009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74BA4" id="Text Box 5650" o:spid="_x0000_s1026" type="#_x0000_t202" style="position:absolute;margin-left:0;margin-top:0;width:6pt;height:2.25pt;z-index:2535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7072" behindDoc="0" locked="0" layoutInCell="1" allowOverlap="1" wp14:anchorId="710021F3" wp14:editId="57DCFC5F">
                      <wp:simplePos x="0" y="0"/>
                      <wp:positionH relativeFrom="column">
                        <wp:posOffset>0</wp:posOffset>
                      </wp:positionH>
                      <wp:positionV relativeFrom="paragraph">
                        <wp:posOffset>0</wp:posOffset>
                      </wp:positionV>
                      <wp:extent cx="76200" cy="28575"/>
                      <wp:effectExtent l="19050" t="19050" r="19050" b="28575"/>
                      <wp:wrapNone/>
                      <wp:docPr id="10395" name="Text Box 5649">
                        <a:extLst xmlns:a="http://schemas.openxmlformats.org/drawingml/2006/main">
                          <a:ext uri="{FF2B5EF4-FFF2-40B4-BE49-F238E27FC236}">
                            <a16:creationId xmlns:a16="http://schemas.microsoft.com/office/drawing/2014/main" id="{00000000-0008-0000-0000-00009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68228" id="Text Box 5649" o:spid="_x0000_s1026" type="#_x0000_t202" style="position:absolute;margin-left:0;margin-top:0;width:6pt;height:2.25pt;z-index:2535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8096" behindDoc="0" locked="0" layoutInCell="1" allowOverlap="1" wp14:anchorId="2D2359EB" wp14:editId="53CAB455">
                      <wp:simplePos x="0" y="0"/>
                      <wp:positionH relativeFrom="column">
                        <wp:posOffset>0</wp:posOffset>
                      </wp:positionH>
                      <wp:positionV relativeFrom="paragraph">
                        <wp:posOffset>0</wp:posOffset>
                      </wp:positionV>
                      <wp:extent cx="76200" cy="28575"/>
                      <wp:effectExtent l="19050" t="19050" r="19050" b="28575"/>
                      <wp:wrapNone/>
                      <wp:docPr id="10396" name="Text Box 5648">
                        <a:extLst xmlns:a="http://schemas.openxmlformats.org/drawingml/2006/main">
                          <a:ext uri="{FF2B5EF4-FFF2-40B4-BE49-F238E27FC236}">
                            <a16:creationId xmlns:a16="http://schemas.microsoft.com/office/drawing/2014/main" id="{00000000-0008-0000-0000-00009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7309B" id="Text Box 5648" o:spid="_x0000_s1026" type="#_x0000_t202" style="position:absolute;margin-left:0;margin-top:0;width:6pt;height:2.25pt;z-index:2535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09120" behindDoc="0" locked="0" layoutInCell="1" allowOverlap="1" wp14:anchorId="403D62EA" wp14:editId="22750955">
                      <wp:simplePos x="0" y="0"/>
                      <wp:positionH relativeFrom="column">
                        <wp:posOffset>0</wp:posOffset>
                      </wp:positionH>
                      <wp:positionV relativeFrom="paragraph">
                        <wp:posOffset>0</wp:posOffset>
                      </wp:positionV>
                      <wp:extent cx="76200" cy="28575"/>
                      <wp:effectExtent l="19050" t="19050" r="19050" b="28575"/>
                      <wp:wrapNone/>
                      <wp:docPr id="10397" name="Text Box 5647">
                        <a:extLst xmlns:a="http://schemas.openxmlformats.org/drawingml/2006/main">
                          <a:ext uri="{FF2B5EF4-FFF2-40B4-BE49-F238E27FC236}">
                            <a16:creationId xmlns:a16="http://schemas.microsoft.com/office/drawing/2014/main" id="{00000000-0008-0000-0000-00009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C426F" id="Text Box 5647" o:spid="_x0000_s1026" type="#_x0000_t202" style="position:absolute;margin-left:0;margin-top:0;width:6pt;height:2.25pt;z-index:2535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0144" behindDoc="0" locked="0" layoutInCell="1" allowOverlap="1" wp14:anchorId="0E087CFC" wp14:editId="7EF3BD4B">
                      <wp:simplePos x="0" y="0"/>
                      <wp:positionH relativeFrom="column">
                        <wp:posOffset>0</wp:posOffset>
                      </wp:positionH>
                      <wp:positionV relativeFrom="paragraph">
                        <wp:posOffset>0</wp:posOffset>
                      </wp:positionV>
                      <wp:extent cx="76200" cy="28575"/>
                      <wp:effectExtent l="19050" t="19050" r="19050" b="28575"/>
                      <wp:wrapNone/>
                      <wp:docPr id="10398" name="Text Box 5646">
                        <a:extLst xmlns:a="http://schemas.openxmlformats.org/drawingml/2006/main">
                          <a:ext uri="{FF2B5EF4-FFF2-40B4-BE49-F238E27FC236}">
                            <a16:creationId xmlns:a16="http://schemas.microsoft.com/office/drawing/2014/main" id="{00000000-0008-0000-0000-00009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6AED2" id="Text Box 5646" o:spid="_x0000_s1026" type="#_x0000_t202" style="position:absolute;margin-left:0;margin-top:0;width:6pt;height:2.25pt;z-index:2535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1168" behindDoc="0" locked="0" layoutInCell="1" allowOverlap="1" wp14:anchorId="76AF7814" wp14:editId="67B1E805">
                      <wp:simplePos x="0" y="0"/>
                      <wp:positionH relativeFrom="column">
                        <wp:posOffset>0</wp:posOffset>
                      </wp:positionH>
                      <wp:positionV relativeFrom="paragraph">
                        <wp:posOffset>0</wp:posOffset>
                      </wp:positionV>
                      <wp:extent cx="76200" cy="28575"/>
                      <wp:effectExtent l="19050" t="19050" r="19050" b="28575"/>
                      <wp:wrapNone/>
                      <wp:docPr id="10399" name="Text Box 5645">
                        <a:extLst xmlns:a="http://schemas.openxmlformats.org/drawingml/2006/main">
                          <a:ext uri="{FF2B5EF4-FFF2-40B4-BE49-F238E27FC236}">
                            <a16:creationId xmlns:a16="http://schemas.microsoft.com/office/drawing/2014/main" id="{00000000-0008-0000-0000-00009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10726" id="Text Box 5645" o:spid="_x0000_s1026" type="#_x0000_t202" style="position:absolute;margin-left:0;margin-top:0;width:6pt;height:2.25pt;z-index:2535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2192" behindDoc="0" locked="0" layoutInCell="1" allowOverlap="1" wp14:anchorId="449EA1BC" wp14:editId="2F1EF8BC">
                      <wp:simplePos x="0" y="0"/>
                      <wp:positionH relativeFrom="column">
                        <wp:posOffset>0</wp:posOffset>
                      </wp:positionH>
                      <wp:positionV relativeFrom="paragraph">
                        <wp:posOffset>0</wp:posOffset>
                      </wp:positionV>
                      <wp:extent cx="76200" cy="28575"/>
                      <wp:effectExtent l="19050" t="19050" r="19050" b="28575"/>
                      <wp:wrapNone/>
                      <wp:docPr id="10400" name="Text Box 5644">
                        <a:extLst xmlns:a="http://schemas.openxmlformats.org/drawingml/2006/main">
                          <a:ext uri="{FF2B5EF4-FFF2-40B4-BE49-F238E27FC236}">
                            <a16:creationId xmlns:a16="http://schemas.microsoft.com/office/drawing/2014/main" id="{00000000-0008-0000-0000-0000A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D04A6" id="Text Box 5644" o:spid="_x0000_s1026" type="#_x0000_t202" style="position:absolute;margin-left:0;margin-top:0;width:6pt;height:2.25pt;z-index:2535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3216" behindDoc="0" locked="0" layoutInCell="1" allowOverlap="1" wp14:anchorId="14AF768D" wp14:editId="523913DF">
                      <wp:simplePos x="0" y="0"/>
                      <wp:positionH relativeFrom="column">
                        <wp:posOffset>0</wp:posOffset>
                      </wp:positionH>
                      <wp:positionV relativeFrom="paragraph">
                        <wp:posOffset>0</wp:posOffset>
                      </wp:positionV>
                      <wp:extent cx="76200" cy="28575"/>
                      <wp:effectExtent l="19050" t="19050" r="19050" b="28575"/>
                      <wp:wrapNone/>
                      <wp:docPr id="10401" name="Text Box 5643">
                        <a:extLst xmlns:a="http://schemas.openxmlformats.org/drawingml/2006/main">
                          <a:ext uri="{FF2B5EF4-FFF2-40B4-BE49-F238E27FC236}">
                            <a16:creationId xmlns:a16="http://schemas.microsoft.com/office/drawing/2014/main" id="{00000000-0008-0000-0000-0000A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643A5" id="Text Box 5643" o:spid="_x0000_s1026" type="#_x0000_t202" style="position:absolute;margin-left:0;margin-top:0;width:6pt;height:2.25pt;z-index:2535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4240" behindDoc="0" locked="0" layoutInCell="1" allowOverlap="1" wp14:anchorId="2A63BD1D" wp14:editId="72BC281A">
                      <wp:simplePos x="0" y="0"/>
                      <wp:positionH relativeFrom="column">
                        <wp:posOffset>0</wp:posOffset>
                      </wp:positionH>
                      <wp:positionV relativeFrom="paragraph">
                        <wp:posOffset>0</wp:posOffset>
                      </wp:positionV>
                      <wp:extent cx="76200" cy="28575"/>
                      <wp:effectExtent l="19050" t="19050" r="19050" b="28575"/>
                      <wp:wrapNone/>
                      <wp:docPr id="10402" name="Text Box 5642">
                        <a:extLst xmlns:a="http://schemas.openxmlformats.org/drawingml/2006/main">
                          <a:ext uri="{FF2B5EF4-FFF2-40B4-BE49-F238E27FC236}">
                            <a16:creationId xmlns:a16="http://schemas.microsoft.com/office/drawing/2014/main" id="{00000000-0008-0000-0000-0000A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3A77F" id="Text Box 5642" o:spid="_x0000_s1026" type="#_x0000_t202" style="position:absolute;margin-left:0;margin-top:0;width:6pt;height:2.25pt;z-index:2535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5264" behindDoc="0" locked="0" layoutInCell="1" allowOverlap="1" wp14:anchorId="4F5ADCB9" wp14:editId="375B6256">
                      <wp:simplePos x="0" y="0"/>
                      <wp:positionH relativeFrom="column">
                        <wp:posOffset>0</wp:posOffset>
                      </wp:positionH>
                      <wp:positionV relativeFrom="paragraph">
                        <wp:posOffset>0</wp:posOffset>
                      </wp:positionV>
                      <wp:extent cx="76200" cy="28575"/>
                      <wp:effectExtent l="19050" t="19050" r="19050" b="28575"/>
                      <wp:wrapNone/>
                      <wp:docPr id="10403" name="Text Box 5641">
                        <a:extLst xmlns:a="http://schemas.openxmlformats.org/drawingml/2006/main">
                          <a:ext uri="{FF2B5EF4-FFF2-40B4-BE49-F238E27FC236}">
                            <a16:creationId xmlns:a16="http://schemas.microsoft.com/office/drawing/2014/main" id="{00000000-0008-0000-0000-0000A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127D3" id="Text Box 5641" o:spid="_x0000_s1026" type="#_x0000_t202" style="position:absolute;margin-left:0;margin-top:0;width:6pt;height:2.25pt;z-index:2535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6288" behindDoc="0" locked="0" layoutInCell="1" allowOverlap="1" wp14:anchorId="6BD28137" wp14:editId="47D83E81">
                      <wp:simplePos x="0" y="0"/>
                      <wp:positionH relativeFrom="column">
                        <wp:posOffset>0</wp:posOffset>
                      </wp:positionH>
                      <wp:positionV relativeFrom="paragraph">
                        <wp:posOffset>0</wp:posOffset>
                      </wp:positionV>
                      <wp:extent cx="76200" cy="28575"/>
                      <wp:effectExtent l="19050" t="19050" r="19050" b="28575"/>
                      <wp:wrapNone/>
                      <wp:docPr id="10404" name="Text Box 5640">
                        <a:extLst xmlns:a="http://schemas.openxmlformats.org/drawingml/2006/main">
                          <a:ext uri="{FF2B5EF4-FFF2-40B4-BE49-F238E27FC236}">
                            <a16:creationId xmlns:a16="http://schemas.microsoft.com/office/drawing/2014/main" id="{00000000-0008-0000-0000-0000A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26B7C" id="Text Box 5640" o:spid="_x0000_s1026" type="#_x0000_t202" style="position:absolute;margin-left:0;margin-top:0;width:6pt;height:2.25pt;z-index:2535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7312" behindDoc="0" locked="0" layoutInCell="1" allowOverlap="1" wp14:anchorId="05B41D49" wp14:editId="4DE2BCB8">
                      <wp:simplePos x="0" y="0"/>
                      <wp:positionH relativeFrom="column">
                        <wp:posOffset>0</wp:posOffset>
                      </wp:positionH>
                      <wp:positionV relativeFrom="paragraph">
                        <wp:posOffset>0</wp:posOffset>
                      </wp:positionV>
                      <wp:extent cx="76200" cy="28575"/>
                      <wp:effectExtent l="19050" t="19050" r="19050" b="28575"/>
                      <wp:wrapNone/>
                      <wp:docPr id="10405" name="Text Box 5639">
                        <a:extLst xmlns:a="http://schemas.openxmlformats.org/drawingml/2006/main">
                          <a:ext uri="{FF2B5EF4-FFF2-40B4-BE49-F238E27FC236}">
                            <a16:creationId xmlns:a16="http://schemas.microsoft.com/office/drawing/2014/main" id="{00000000-0008-0000-0000-0000A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BA8C2" id="Text Box 5639" o:spid="_x0000_s1026" type="#_x0000_t202" style="position:absolute;margin-left:0;margin-top:0;width:6pt;height:2.25pt;z-index:2535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8336" behindDoc="0" locked="0" layoutInCell="1" allowOverlap="1" wp14:anchorId="69D42833" wp14:editId="0E6EC13A">
                      <wp:simplePos x="0" y="0"/>
                      <wp:positionH relativeFrom="column">
                        <wp:posOffset>0</wp:posOffset>
                      </wp:positionH>
                      <wp:positionV relativeFrom="paragraph">
                        <wp:posOffset>0</wp:posOffset>
                      </wp:positionV>
                      <wp:extent cx="76200" cy="28575"/>
                      <wp:effectExtent l="19050" t="19050" r="19050" b="28575"/>
                      <wp:wrapNone/>
                      <wp:docPr id="10406" name="Text Box 5638">
                        <a:extLst xmlns:a="http://schemas.openxmlformats.org/drawingml/2006/main">
                          <a:ext uri="{FF2B5EF4-FFF2-40B4-BE49-F238E27FC236}">
                            <a16:creationId xmlns:a16="http://schemas.microsoft.com/office/drawing/2014/main" id="{00000000-0008-0000-0000-0000A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EAD05C" id="Text Box 5638" o:spid="_x0000_s1026" type="#_x0000_t202" style="position:absolute;margin-left:0;margin-top:0;width:6pt;height:2.25pt;z-index:2535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19360" behindDoc="0" locked="0" layoutInCell="1" allowOverlap="1" wp14:anchorId="0B170C97" wp14:editId="49F79481">
                      <wp:simplePos x="0" y="0"/>
                      <wp:positionH relativeFrom="column">
                        <wp:posOffset>0</wp:posOffset>
                      </wp:positionH>
                      <wp:positionV relativeFrom="paragraph">
                        <wp:posOffset>0</wp:posOffset>
                      </wp:positionV>
                      <wp:extent cx="76200" cy="28575"/>
                      <wp:effectExtent l="19050" t="19050" r="19050" b="28575"/>
                      <wp:wrapNone/>
                      <wp:docPr id="10407" name="Text Box 5637">
                        <a:extLst xmlns:a="http://schemas.openxmlformats.org/drawingml/2006/main">
                          <a:ext uri="{FF2B5EF4-FFF2-40B4-BE49-F238E27FC236}">
                            <a16:creationId xmlns:a16="http://schemas.microsoft.com/office/drawing/2014/main" id="{00000000-0008-0000-0000-0000A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A050B" id="Text Box 5637" o:spid="_x0000_s1026" type="#_x0000_t202" style="position:absolute;margin-left:0;margin-top:0;width:6pt;height:2.25pt;z-index:2535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0384" behindDoc="0" locked="0" layoutInCell="1" allowOverlap="1" wp14:anchorId="0E4AAB17" wp14:editId="3A08E8D0">
                      <wp:simplePos x="0" y="0"/>
                      <wp:positionH relativeFrom="column">
                        <wp:posOffset>0</wp:posOffset>
                      </wp:positionH>
                      <wp:positionV relativeFrom="paragraph">
                        <wp:posOffset>0</wp:posOffset>
                      </wp:positionV>
                      <wp:extent cx="76200" cy="28575"/>
                      <wp:effectExtent l="19050" t="19050" r="19050" b="28575"/>
                      <wp:wrapNone/>
                      <wp:docPr id="10408" name="Text Box 5636">
                        <a:extLst xmlns:a="http://schemas.openxmlformats.org/drawingml/2006/main">
                          <a:ext uri="{FF2B5EF4-FFF2-40B4-BE49-F238E27FC236}">
                            <a16:creationId xmlns:a16="http://schemas.microsoft.com/office/drawing/2014/main" id="{00000000-0008-0000-0000-0000A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1DBBA" id="Text Box 5636" o:spid="_x0000_s1026" type="#_x0000_t202" style="position:absolute;margin-left:0;margin-top:0;width:6pt;height:2.25pt;z-index:2535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1408" behindDoc="0" locked="0" layoutInCell="1" allowOverlap="1" wp14:anchorId="6192479A" wp14:editId="02D84623">
                      <wp:simplePos x="0" y="0"/>
                      <wp:positionH relativeFrom="column">
                        <wp:posOffset>0</wp:posOffset>
                      </wp:positionH>
                      <wp:positionV relativeFrom="paragraph">
                        <wp:posOffset>0</wp:posOffset>
                      </wp:positionV>
                      <wp:extent cx="76200" cy="28575"/>
                      <wp:effectExtent l="19050" t="19050" r="19050" b="28575"/>
                      <wp:wrapNone/>
                      <wp:docPr id="10409" name="Text Box 5635">
                        <a:extLst xmlns:a="http://schemas.openxmlformats.org/drawingml/2006/main">
                          <a:ext uri="{FF2B5EF4-FFF2-40B4-BE49-F238E27FC236}">
                            <a16:creationId xmlns:a16="http://schemas.microsoft.com/office/drawing/2014/main" id="{00000000-0008-0000-0000-0000A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5409A" id="Text Box 5635" o:spid="_x0000_s1026" type="#_x0000_t202" style="position:absolute;margin-left:0;margin-top:0;width:6pt;height:2.25pt;z-index:2535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2432" behindDoc="0" locked="0" layoutInCell="1" allowOverlap="1" wp14:anchorId="43D1CC44" wp14:editId="3E0766A3">
                      <wp:simplePos x="0" y="0"/>
                      <wp:positionH relativeFrom="column">
                        <wp:posOffset>0</wp:posOffset>
                      </wp:positionH>
                      <wp:positionV relativeFrom="paragraph">
                        <wp:posOffset>0</wp:posOffset>
                      </wp:positionV>
                      <wp:extent cx="76200" cy="28575"/>
                      <wp:effectExtent l="19050" t="19050" r="19050" b="28575"/>
                      <wp:wrapNone/>
                      <wp:docPr id="10410" name="Text Box 5634">
                        <a:extLst xmlns:a="http://schemas.openxmlformats.org/drawingml/2006/main">
                          <a:ext uri="{FF2B5EF4-FFF2-40B4-BE49-F238E27FC236}">
                            <a16:creationId xmlns:a16="http://schemas.microsoft.com/office/drawing/2014/main" id="{00000000-0008-0000-0000-0000A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30A83" id="Text Box 5634" o:spid="_x0000_s1026" type="#_x0000_t202" style="position:absolute;margin-left:0;margin-top:0;width:6pt;height:2.25pt;z-index:2535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3456" behindDoc="0" locked="0" layoutInCell="1" allowOverlap="1" wp14:anchorId="62962711" wp14:editId="3CF93E5A">
                      <wp:simplePos x="0" y="0"/>
                      <wp:positionH relativeFrom="column">
                        <wp:posOffset>0</wp:posOffset>
                      </wp:positionH>
                      <wp:positionV relativeFrom="paragraph">
                        <wp:posOffset>0</wp:posOffset>
                      </wp:positionV>
                      <wp:extent cx="76200" cy="28575"/>
                      <wp:effectExtent l="19050" t="19050" r="19050" b="28575"/>
                      <wp:wrapNone/>
                      <wp:docPr id="10411" name="Text Box 5633">
                        <a:extLst xmlns:a="http://schemas.openxmlformats.org/drawingml/2006/main">
                          <a:ext uri="{FF2B5EF4-FFF2-40B4-BE49-F238E27FC236}">
                            <a16:creationId xmlns:a16="http://schemas.microsoft.com/office/drawing/2014/main" id="{00000000-0008-0000-0000-0000A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A2DDE" id="Text Box 5633" o:spid="_x0000_s1026" type="#_x0000_t202" style="position:absolute;margin-left:0;margin-top:0;width:6pt;height:2.25pt;z-index:2535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4480" behindDoc="0" locked="0" layoutInCell="1" allowOverlap="1" wp14:anchorId="35659343" wp14:editId="40D9E9F2">
                      <wp:simplePos x="0" y="0"/>
                      <wp:positionH relativeFrom="column">
                        <wp:posOffset>0</wp:posOffset>
                      </wp:positionH>
                      <wp:positionV relativeFrom="paragraph">
                        <wp:posOffset>0</wp:posOffset>
                      </wp:positionV>
                      <wp:extent cx="76200" cy="28575"/>
                      <wp:effectExtent l="19050" t="19050" r="19050" b="28575"/>
                      <wp:wrapNone/>
                      <wp:docPr id="10412" name="Text Box 5632">
                        <a:extLst xmlns:a="http://schemas.openxmlformats.org/drawingml/2006/main">
                          <a:ext uri="{FF2B5EF4-FFF2-40B4-BE49-F238E27FC236}">
                            <a16:creationId xmlns:a16="http://schemas.microsoft.com/office/drawing/2014/main" id="{00000000-0008-0000-0000-0000A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60CA87" id="Text Box 5632" o:spid="_x0000_s1026" type="#_x0000_t202" style="position:absolute;margin-left:0;margin-top:0;width:6pt;height:2.25pt;z-index:2535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5504" behindDoc="0" locked="0" layoutInCell="1" allowOverlap="1" wp14:anchorId="14CF5440" wp14:editId="02F0CE4C">
                      <wp:simplePos x="0" y="0"/>
                      <wp:positionH relativeFrom="column">
                        <wp:posOffset>0</wp:posOffset>
                      </wp:positionH>
                      <wp:positionV relativeFrom="paragraph">
                        <wp:posOffset>0</wp:posOffset>
                      </wp:positionV>
                      <wp:extent cx="76200" cy="28575"/>
                      <wp:effectExtent l="19050" t="19050" r="19050" b="28575"/>
                      <wp:wrapNone/>
                      <wp:docPr id="10413" name="Text Box 5631">
                        <a:extLst xmlns:a="http://schemas.openxmlformats.org/drawingml/2006/main">
                          <a:ext uri="{FF2B5EF4-FFF2-40B4-BE49-F238E27FC236}">
                            <a16:creationId xmlns:a16="http://schemas.microsoft.com/office/drawing/2014/main" id="{00000000-0008-0000-0000-0000A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08E5B" id="Text Box 5631" o:spid="_x0000_s1026" type="#_x0000_t202" style="position:absolute;margin-left:0;margin-top:0;width:6pt;height:2.25pt;z-index:2535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6528" behindDoc="0" locked="0" layoutInCell="1" allowOverlap="1" wp14:anchorId="70DFC5BB" wp14:editId="6B26E3DE">
                      <wp:simplePos x="0" y="0"/>
                      <wp:positionH relativeFrom="column">
                        <wp:posOffset>0</wp:posOffset>
                      </wp:positionH>
                      <wp:positionV relativeFrom="paragraph">
                        <wp:posOffset>0</wp:posOffset>
                      </wp:positionV>
                      <wp:extent cx="76200" cy="28575"/>
                      <wp:effectExtent l="19050" t="19050" r="19050" b="28575"/>
                      <wp:wrapNone/>
                      <wp:docPr id="10414" name="Text Box 5630">
                        <a:extLst xmlns:a="http://schemas.openxmlformats.org/drawingml/2006/main">
                          <a:ext uri="{FF2B5EF4-FFF2-40B4-BE49-F238E27FC236}">
                            <a16:creationId xmlns:a16="http://schemas.microsoft.com/office/drawing/2014/main" id="{00000000-0008-0000-0000-0000A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4F69B" id="Text Box 5630" o:spid="_x0000_s1026" type="#_x0000_t202" style="position:absolute;margin-left:0;margin-top:0;width:6pt;height:2.25pt;z-index:2535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7552" behindDoc="0" locked="0" layoutInCell="1" allowOverlap="1" wp14:anchorId="53B196C3" wp14:editId="4E00A693">
                      <wp:simplePos x="0" y="0"/>
                      <wp:positionH relativeFrom="column">
                        <wp:posOffset>0</wp:posOffset>
                      </wp:positionH>
                      <wp:positionV relativeFrom="paragraph">
                        <wp:posOffset>0</wp:posOffset>
                      </wp:positionV>
                      <wp:extent cx="76200" cy="28575"/>
                      <wp:effectExtent l="19050" t="19050" r="19050" b="28575"/>
                      <wp:wrapNone/>
                      <wp:docPr id="10415" name="Text Box 5629">
                        <a:extLst xmlns:a="http://schemas.openxmlformats.org/drawingml/2006/main">
                          <a:ext uri="{FF2B5EF4-FFF2-40B4-BE49-F238E27FC236}">
                            <a16:creationId xmlns:a16="http://schemas.microsoft.com/office/drawing/2014/main" id="{00000000-0008-0000-0000-0000A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9B501" id="Text Box 5629" o:spid="_x0000_s1026" type="#_x0000_t202" style="position:absolute;margin-left:0;margin-top:0;width:6pt;height:2.25pt;z-index:2535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8576" behindDoc="0" locked="0" layoutInCell="1" allowOverlap="1" wp14:anchorId="5EF18C2E" wp14:editId="0A03279A">
                      <wp:simplePos x="0" y="0"/>
                      <wp:positionH relativeFrom="column">
                        <wp:posOffset>0</wp:posOffset>
                      </wp:positionH>
                      <wp:positionV relativeFrom="paragraph">
                        <wp:posOffset>0</wp:posOffset>
                      </wp:positionV>
                      <wp:extent cx="76200" cy="28575"/>
                      <wp:effectExtent l="19050" t="19050" r="19050" b="28575"/>
                      <wp:wrapNone/>
                      <wp:docPr id="10416" name="Text Box 5628">
                        <a:extLst xmlns:a="http://schemas.openxmlformats.org/drawingml/2006/main">
                          <a:ext uri="{FF2B5EF4-FFF2-40B4-BE49-F238E27FC236}">
                            <a16:creationId xmlns:a16="http://schemas.microsoft.com/office/drawing/2014/main" id="{00000000-0008-0000-0000-0000B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7677F" id="Text Box 5628" o:spid="_x0000_s1026" type="#_x0000_t202" style="position:absolute;margin-left:0;margin-top:0;width:6pt;height:2.25pt;z-index:2535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29600" behindDoc="0" locked="0" layoutInCell="1" allowOverlap="1" wp14:anchorId="739BBCA4" wp14:editId="3612FC63">
                      <wp:simplePos x="0" y="0"/>
                      <wp:positionH relativeFrom="column">
                        <wp:posOffset>0</wp:posOffset>
                      </wp:positionH>
                      <wp:positionV relativeFrom="paragraph">
                        <wp:posOffset>0</wp:posOffset>
                      </wp:positionV>
                      <wp:extent cx="76200" cy="28575"/>
                      <wp:effectExtent l="19050" t="19050" r="19050" b="28575"/>
                      <wp:wrapNone/>
                      <wp:docPr id="10417" name="Text Box 5627">
                        <a:extLst xmlns:a="http://schemas.openxmlformats.org/drawingml/2006/main">
                          <a:ext uri="{FF2B5EF4-FFF2-40B4-BE49-F238E27FC236}">
                            <a16:creationId xmlns:a16="http://schemas.microsoft.com/office/drawing/2014/main" id="{00000000-0008-0000-0000-0000B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430EA" id="Text Box 5627" o:spid="_x0000_s1026" type="#_x0000_t202" style="position:absolute;margin-left:0;margin-top:0;width:6pt;height:2.25pt;z-index:2535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0624" behindDoc="0" locked="0" layoutInCell="1" allowOverlap="1" wp14:anchorId="38A0CA0D" wp14:editId="116939B6">
                      <wp:simplePos x="0" y="0"/>
                      <wp:positionH relativeFrom="column">
                        <wp:posOffset>0</wp:posOffset>
                      </wp:positionH>
                      <wp:positionV relativeFrom="paragraph">
                        <wp:posOffset>0</wp:posOffset>
                      </wp:positionV>
                      <wp:extent cx="76200" cy="28575"/>
                      <wp:effectExtent l="19050" t="19050" r="19050" b="28575"/>
                      <wp:wrapNone/>
                      <wp:docPr id="10418" name="Text Box 5626">
                        <a:extLst xmlns:a="http://schemas.openxmlformats.org/drawingml/2006/main">
                          <a:ext uri="{FF2B5EF4-FFF2-40B4-BE49-F238E27FC236}">
                            <a16:creationId xmlns:a16="http://schemas.microsoft.com/office/drawing/2014/main" id="{00000000-0008-0000-0000-0000B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198F4" id="Text Box 5626" o:spid="_x0000_s1026" type="#_x0000_t202" style="position:absolute;margin-left:0;margin-top:0;width:6pt;height:2.25pt;z-index:2535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1648" behindDoc="0" locked="0" layoutInCell="1" allowOverlap="1" wp14:anchorId="0B7432E9" wp14:editId="0CD7A322">
                      <wp:simplePos x="0" y="0"/>
                      <wp:positionH relativeFrom="column">
                        <wp:posOffset>0</wp:posOffset>
                      </wp:positionH>
                      <wp:positionV relativeFrom="paragraph">
                        <wp:posOffset>0</wp:posOffset>
                      </wp:positionV>
                      <wp:extent cx="76200" cy="28575"/>
                      <wp:effectExtent l="19050" t="19050" r="19050" b="28575"/>
                      <wp:wrapNone/>
                      <wp:docPr id="10419" name="Text Box 5625">
                        <a:extLst xmlns:a="http://schemas.openxmlformats.org/drawingml/2006/main">
                          <a:ext uri="{FF2B5EF4-FFF2-40B4-BE49-F238E27FC236}">
                            <a16:creationId xmlns:a16="http://schemas.microsoft.com/office/drawing/2014/main" id="{00000000-0008-0000-0000-0000B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1DC2C" id="Text Box 5625" o:spid="_x0000_s1026" type="#_x0000_t202" style="position:absolute;margin-left:0;margin-top:0;width:6pt;height:2.25pt;z-index:2535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2672" behindDoc="0" locked="0" layoutInCell="1" allowOverlap="1" wp14:anchorId="03D1D47D" wp14:editId="479A02AD">
                      <wp:simplePos x="0" y="0"/>
                      <wp:positionH relativeFrom="column">
                        <wp:posOffset>0</wp:posOffset>
                      </wp:positionH>
                      <wp:positionV relativeFrom="paragraph">
                        <wp:posOffset>0</wp:posOffset>
                      </wp:positionV>
                      <wp:extent cx="76200" cy="28575"/>
                      <wp:effectExtent l="19050" t="19050" r="19050" b="28575"/>
                      <wp:wrapNone/>
                      <wp:docPr id="10420" name="Text Box 5624">
                        <a:extLst xmlns:a="http://schemas.openxmlformats.org/drawingml/2006/main">
                          <a:ext uri="{FF2B5EF4-FFF2-40B4-BE49-F238E27FC236}">
                            <a16:creationId xmlns:a16="http://schemas.microsoft.com/office/drawing/2014/main" id="{00000000-0008-0000-0000-0000B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16959" id="Text Box 5624" o:spid="_x0000_s1026" type="#_x0000_t202" style="position:absolute;margin-left:0;margin-top:0;width:6pt;height:2.25pt;z-index:2535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3696" behindDoc="0" locked="0" layoutInCell="1" allowOverlap="1" wp14:anchorId="23D16999" wp14:editId="7A6590F1">
                      <wp:simplePos x="0" y="0"/>
                      <wp:positionH relativeFrom="column">
                        <wp:posOffset>0</wp:posOffset>
                      </wp:positionH>
                      <wp:positionV relativeFrom="paragraph">
                        <wp:posOffset>0</wp:posOffset>
                      </wp:positionV>
                      <wp:extent cx="76200" cy="28575"/>
                      <wp:effectExtent l="19050" t="19050" r="19050" b="28575"/>
                      <wp:wrapNone/>
                      <wp:docPr id="10421" name="Text Box 5623">
                        <a:extLst xmlns:a="http://schemas.openxmlformats.org/drawingml/2006/main">
                          <a:ext uri="{FF2B5EF4-FFF2-40B4-BE49-F238E27FC236}">
                            <a16:creationId xmlns:a16="http://schemas.microsoft.com/office/drawing/2014/main" id="{00000000-0008-0000-0000-0000B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A4992" id="Text Box 5623" o:spid="_x0000_s1026" type="#_x0000_t202" style="position:absolute;margin-left:0;margin-top:0;width:6pt;height:2.25pt;z-index:2535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4720" behindDoc="0" locked="0" layoutInCell="1" allowOverlap="1" wp14:anchorId="33CCD02D" wp14:editId="2576758C">
                      <wp:simplePos x="0" y="0"/>
                      <wp:positionH relativeFrom="column">
                        <wp:posOffset>0</wp:posOffset>
                      </wp:positionH>
                      <wp:positionV relativeFrom="paragraph">
                        <wp:posOffset>0</wp:posOffset>
                      </wp:positionV>
                      <wp:extent cx="76200" cy="28575"/>
                      <wp:effectExtent l="19050" t="19050" r="19050" b="28575"/>
                      <wp:wrapNone/>
                      <wp:docPr id="10422" name="Text Box 5622">
                        <a:extLst xmlns:a="http://schemas.openxmlformats.org/drawingml/2006/main">
                          <a:ext uri="{FF2B5EF4-FFF2-40B4-BE49-F238E27FC236}">
                            <a16:creationId xmlns:a16="http://schemas.microsoft.com/office/drawing/2014/main" id="{00000000-0008-0000-0000-0000B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27D01" id="Text Box 5622" o:spid="_x0000_s1026" type="#_x0000_t202" style="position:absolute;margin-left:0;margin-top:0;width:6pt;height:2.25pt;z-index:2535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5744" behindDoc="0" locked="0" layoutInCell="1" allowOverlap="1" wp14:anchorId="535B0DA9" wp14:editId="4C884969">
                      <wp:simplePos x="0" y="0"/>
                      <wp:positionH relativeFrom="column">
                        <wp:posOffset>0</wp:posOffset>
                      </wp:positionH>
                      <wp:positionV relativeFrom="paragraph">
                        <wp:posOffset>0</wp:posOffset>
                      </wp:positionV>
                      <wp:extent cx="76200" cy="28575"/>
                      <wp:effectExtent l="19050" t="19050" r="19050" b="28575"/>
                      <wp:wrapNone/>
                      <wp:docPr id="10423" name="Text Box 5621">
                        <a:extLst xmlns:a="http://schemas.openxmlformats.org/drawingml/2006/main">
                          <a:ext uri="{FF2B5EF4-FFF2-40B4-BE49-F238E27FC236}">
                            <a16:creationId xmlns:a16="http://schemas.microsoft.com/office/drawing/2014/main" id="{00000000-0008-0000-0000-0000B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341AB" id="Text Box 5621" o:spid="_x0000_s1026" type="#_x0000_t202" style="position:absolute;margin-left:0;margin-top:0;width:6pt;height:2.25pt;z-index:2535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6768" behindDoc="0" locked="0" layoutInCell="1" allowOverlap="1" wp14:anchorId="6727F8E3" wp14:editId="23751AE9">
                      <wp:simplePos x="0" y="0"/>
                      <wp:positionH relativeFrom="column">
                        <wp:posOffset>0</wp:posOffset>
                      </wp:positionH>
                      <wp:positionV relativeFrom="paragraph">
                        <wp:posOffset>0</wp:posOffset>
                      </wp:positionV>
                      <wp:extent cx="76200" cy="28575"/>
                      <wp:effectExtent l="19050" t="19050" r="19050" b="28575"/>
                      <wp:wrapNone/>
                      <wp:docPr id="10424" name="Text Box 5620">
                        <a:extLst xmlns:a="http://schemas.openxmlformats.org/drawingml/2006/main">
                          <a:ext uri="{FF2B5EF4-FFF2-40B4-BE49-F238E27FC236}">
                            <a16:creationId xmlns:a16="http://schemas.microsoft.com/office/drawing/2014/main" id="{00000000-0008-0000-0000-0000B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579F9" id="Text Box 5620" o:spid="_x0000_s1026" type="#_x0000_t202" style="position:absolute;margin-left:0;margin-top:0;width:6pt;height:2.25pt;z-index:2535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7792" behindDoc="0" locked="0" layoutInCell="1" allowOverlap="1" wp14:anchorId="03841D45" wp14:editId="5E962759">
                      <wp:simplePos x="0" y="0"/>
                      <wp:positionH relativeFrom="column">
                        <wp:posOffset>0</wp:posOffset>
                      </wp:positionH>
                      <wp:positionV relativeFrom="paragraph">
                        <wp:posOffset>0</wp:posOffset>
                      </wp:positionV>
                      <wp:extent cx="76200" cy="28575"/>
                      <wp:effectExtent l="19050" t="19050" r="19050" b="28575"/>
                      <wp:wrapNone/>
                      <wp:docPr id="10425" name="Text Box 5619">
                        <a:extLst xmlns:a="http://schemas.openxmlformats.org/drawingml/2006/main">
                          <a:ext uri="{FF2B5EF4-FFF2-40B4-BE49-F238E27FC236}">
                            <a16:creationId xmlns:a16="http://schemas.microsoft.com/office/drawing/2014/main" id="{00000000-0008-0000-0000-0000B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E491D" id="Text Box 5619" o:spid="_x0000_s1026" type="#_x0000_t202" style="position:absolute;margin-left:0;margin-top:0;width:6pt;height:2.25pt;z-index:2535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8816" behindDoc="0" locked="0" layoutInCell="1" allowOverlap="1" wp14:anchorId="7E639CC1" wp14:editId="41705ED8">
                      <wp:simplePos x="0" y="0"/>
                      <wp:positionH relativeFrom="column">
                        <wp:posOffset>0</wp:posOffset>
                      </wp:positionH>
                      <wp:positionV relativeFrom="paragraph">
                        <wp:posOffset>0</wp:posOffset>
                      </wp:positionV>
                      <wp:extent cx="76200" cy="28575"/>
                      <wp:effectExtent l="19050" t="19050" r="19050" b="28575"/>
                      <wp:wrapNone/>
                      <wp:docPr id="10426" name="Text Box 5618">
                        <a:extLst xmlns:a="http://schemas.openxmlformats.org/drawingml/2006/main">
                          <a:ext uri="{FF2B5EF4-FFF2-40B4-BE49-F238E27FC236}">
                            <a16:creationId xmlns:a16="http://schemas.microsoft.com/office/drawing/2014/main" id="{00000000-0008-0000-0000-0000B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512BA" id="Text Box 5618" o:spid="_x0000_s1026" type="#_x0000_t202" style="position:absolute;margin-left:0;margin-top:0;width:6pt;height:2.25pt;z-index:2535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39840" behindDoc="0" locked="0" layoutInCell="1" allowOverlap="1" wp14:anchorId="4E819D43" wp14:editId="0EF35253">
                      <wp:simplePos x="0" y="0"/>
                      <wp:positionH relativeFrom="column">
                        <wp:posOffset>0</wp:posOffset>
                      </wp:positionH>
                      <wp:positionV relativeFrom="paragraph">
                        <wp:posOffset>0</wp:posOffset>
                      </wp:positionV>
                      <wp:extent cx="76200" cy="28575"/>
                      <wp:effectExtent l="19050" t="19050" r="19050" b="28575"/>
                      <wp:wrapNone/>
                      <wp:docPr id="10427" name="Text Box 5617">
                        <a:extLst xmlns:a="http://schemas.openxmlformats.org/drawingml/2006/main">
                          <a:ext uri="{FF2B5EF4-FFF2-40B4-BE49-F238E27FC236}">
                            <a16:creationId xmlns:a16="http://schemas.microsoft.com/office/drawing/2014/main" id="{00000000-0008-0000-0000-0000B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B12C3" id="Text Box 5617" o:spid="_x0000_s1026" type="#_x0000_t202" style="position:absolute;margin-left:0;margin-top:0;width:6pt;height:2.25pt;z-index:2535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0864" behindDoc="0" locked="0" layoutInCell="1" allowOverlap="1" wp14:anchorId="5D7AE4A3" wp14:editId="27A9E311">
                      <wp:simplePos x="0" y="0"/>
                      <wp:positionH relativeFrom="column">
                        <wp:posOffset>0</wp:posOffset>
                      </wp:positionH>
                      <wp:positionV relativeFrom="paragraph">
                        <wp:posOffset>0</wp:posOffset>
                      </wp:positionV>
                      <wp:extent cx="76200" cy="28575"/>
                      <wp:effectExtent l="19050" t="19050" r="19050" b="28575"/>
                      <wp:wrapNone/>
                      <wp:docPr id="10428" name="Text Box 5616">
                        <a:extLst xmlns:a="http://schemas.openxmlformats.org/drawingml/2006/main">
                          <a:ext uri="{FF2B5EF4-FFF2-40B4-BE49-F238E27FC236}">
                            <a16:creationId xmlns:a16="http://schemas.microsoft.com/office/drawing/2014/main" id="{00000000-0008-0000-0000-0000B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E66D8" id="Text Box 5616" o:spid="_x0000_s1026" type="#_x0000_t202" style="position:absolute;margin-left:0;margin-top:0;width:6pt;height:2.25pt;z-index:2535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1888" behindDoc="0" locked="0" layoutInCell="1" allowOverlap="1" wp14:anchorId="4EA21E20" wp14:editId="3B78BD65">
                      <wp:simplePos x="0" y="0"/>
                      <wp:positionH relativeFrom="column">
                        <wp:posOffset>0</wp:posOffset>
                      </wp:positionH>
                      <wp:positionV relativeFrom="paragraph">
                        <wp:posOffset>0</wp:posOffset>
                      </wp:positionV>
                      <wp:extent cx="76200" cy="28575"/>
                      <wp:effectExtent l="19050" t="19050" r="19050" b="28575"/>
                      <wp:wrapNone/>
                      <wp:docPr id="10429" name="Text Box 5615">
                        <a:extLst xmlns:a="http://schemas.openxmlformats.org/drawingml/2006/main">
                          <a:ext uri="{FF2B5EF4-FFF2-40B4-BE49-F238E27FC236}">
                            <a16:creationId xmlns:a16="http://schemas.microsoft.com/office/drawing/2014/main" id="{00000000-0008-0000-0000-0000B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B10A5" id="Text Box 5615" o:spid="_x0000_s1026" type="#_x0000_t202" style="position:absolute;margin-left:0;margin-top:0;width:6pt;height:2.25pt;z-index:2535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2912" behindDoc="0" locked="0" layoutInCell="1" allowOverlap="1" wp14:anchorId="3C6A9475" wp14:editId="2206AAB4">
                      <wp:simplePos x="0" y="0"/>
                      <wp:positionH relativeFrom="column">
                        <wp:posOffset>0</wp:posOffset>
                      </wp:positionH>
                      <wp:positionV relativeFrom="paragraph">
                        <wp:posOffset>0</wp:posOffset>
                      </wp:positionV>
                      <wp:extent cx="76200" cy="28575"/>
                      <wp:effectExtent l="19050" t="19050" r="19050" b="28575"/>
                      <wp:wrapNone/>
                      <wp:docPr id="10430" name="Text Box 5614">
                        <a:extLst xmlns:a="http://schemas.openxmlformats.org/drawingml/2006/main">
                          <a:ext uri="{FF2B5EF4-FFF2-40B4-BE49-F238E27FC236}">
                            <a16:creationId xmlns:a16="http://schemas.microsoft.com/office/drawing/2014/main" id="{00000000-0008-0000-0000-0000B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13105" id="Text Box 5614" o:spid="_x0000_s1026" type="#_x0000_t202" style="position:absolute;margin-left:0;margin-top:0;width:6pt;height:2.25pt;z-index:2535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3936" behindDoc="0" locked="0" layoutInCell="1" allowOverlap="1" wp14:anchorId="5FCE1662" wp14:editId="74CF7B27">
                      <wp:simplePos x="0" y="0"/>
                      <wp:positionH relativeFrom="column">
                        <wp:posOffset>0</wp:posOffset>
                      </wp:positionH>
                      <wp:positionV relativeFrom="paragraph">
                        <wp:posOffset>0</wp:posOffset>
                      </wp:positionV>
                      <wp:extent cx="76200" cy="28575"/>
                      <wp:effectExtent l="19050" t="19050" r="19050" b="28575"/>
                      <wp:wrapNone/>
                      <wp:docPr id="10431" name="Text Box 5613">
                        <a:extLst xmlns:a="http://schemas.openxmlformats.org/drawingml/2006/main">
                          <a:ext uri="{FF2B5EF4-FFF2-40B4-BE49-F238E27FC236}">
                            <a16:creationId xmlns:a16="http://schemas.microsoft.com/office/drawing/2014/main" id="{00000000-0008-0000-0000-0000B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B1BD8" id="Text Box 5613" o:spid="_x0000_s1026" type="#_x0000_t202" style="position:absolute;margin-left:0;margin-top:0;width:6pt;height:2.25pt;z-index:2535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4960" behindDoc="0" locked="0" layoutInCell="1" allowOverlap="1" wp14:anchorId="003D8B31" wp14:editId="56B4771C">
                      <wp:simplePos x="0" y="0"/>
                      <wp:positionH relativeFrom="column">
                        <wp:posOffset>0</wp:posOffset>
                      </wp:positionH>
                      <wp:positionV relativeFrom="paragraph">
                        <wp:posOffset>0</wp:posOffset>
                      </wp:positionV>
                      <wp:extent cx="76200" cy="28575"/>
                      <wp:effectExtent l="19050" t="19050" r="19050" b="28575"/>
                      <wp:wrapNone/>
                      <wp:docPr id="10432" name="Text Box 5612">
                        <a:extLst xmlns:a="http://schemas.openxmlformats.org/drawingml/2006/main">
                          <a:ext uri="{FF2B5EF4-FFF2-40B4-BE49-F238E27FC236}">
                            <a16:creationId xmlns:a16="http://schemas.microsoft.com/office/drawing/2014/main" id="{00000000-0008-0000-0000-0000C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97D29" id="Text Box 5612" o:spid="_x0000_s1026" type="#_x0000_t202" style="position:absolute;margin-left:0;margin-top:0;width:6pt;height:2.25pt;z-index:2535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5984" behindDoc="0" locked="0" layoutInCell="1" allowOverlap="1" wp14:anchorId="54118541" wp14:editId="644A5565">
                      <wp:simplePos x="0" y="0"/>
                      <wp:positionH relativeFrom="column">
                        <wp:posOffset>0</wp:posOffset>
                      </wp:positionH>
                      <wp:positionV relativeFrom="paragraph">
                        <wp:posOffset>0</wp:posOffset>
                      </wp:positionV>
                      <wp:extent cx="76200" cy="28575"/>
                      <wp:effectExtent l="19050" t="19050" r="19050" b="28575"/>
                      <wp:wrapNone/>
                      <wp:docPr id="10433" name="Text Box 5611">
                        <a:extLst xmlns:a="http://schemas.openxmlformats.org/drawingml/2006/main">
                          <a:ext uri="{FF2B5EF4-FFF2-40B4-BE49-F238E27FC236}">
                            <a16:creationId xmlns:a16="http://schemas.microsoft.com/office/drawing/2014/main" id="{00000000-0008-0000-0000-0000C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575D4" id="Text Box 5611" o:spid="_x0000_s1026" type="#_x0000_t202" style="position:absolute;margin-left:0;margin-top:0;width:6pt;height:2.25pt;z-index:2535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7008" behindDoc="0" locked="0" layoutInCell="1" allowOverlap="1" wp14:anchorId="3F320022" wp14:editId="12BAF6EF">
                      <wp:simplePos x="0" y="0"/>
                      <wp:positionH relativeFrom="column">
                        <wp:posOffset>0</wp:posOffset>
                      </wp:positionH>
                      <wp:positionV relativeFrom="paragraph">
                        <wp:posOffset>0</wp:posOffset>
                      </wp:positionV>
                      <wp:extent cx="76200" cy="28575"/>
                      <wp:effectExtent l="19050" t="19050" r="19050" b="28575"/>
                      <wp:wrapNone/>
                      <wp:docPr id="10434" name="Text Box 5610">
                        <a:extLst xmlns:a="http://schemas.openxmlformats.org/drawingml/2006/main">
                          <a:ext uri="{FF2B5EF4-FFF2-40B4-BE49-F238E27FC236}">
                            <a16:creationId xmlns:a16="http://schemas.microsoft.com/office/drawing/2014/main" id="{00000000-0008-0000-0000-0000C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F7C5C" id="Text Box 5610" o:spid="_x0000_s1026" type="#_x0000_t202" style="position:absolute;margin-left:0;margin-top:0;width:6pt;height:2.25pt;z-index:2535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8032" behindDoc="0" locked="0" layoutInCell="1" allowOverlap="1" wp14:anchorId="7C3BE154" wp14:editId="299FF03D">
                      <wp:simplePos x="0" y="0"/>
                      <wp:positionH relativeFrom="column">
                        <wp:posOffset>0</wp:posOffset>
                      </wp:positionH>
                      <wp:positionV relativeFrom="paragraph">
                        <wp:posOffset>0</wp:posOffset>
                      </wp:positionV>
                      <wp:extent cx="76200" cy="28575"/>
                      <wp:effectExtent l="19050" t="19050" r="19050" b="28575"/>
                      <wp:wrapNone/>
                      <wp:docPr id="10435" name="Text Box 5609">
                        <a:extLst xmlns:a="http://schemas.openxmlformats.org/drawingml/2006/main">
                          <a:ext uri="{FF2B5EF4-FFF2-40B4-BE49-F238E27FC236}">
                            <a16:creationId xmlns:a16="http://schemas.microsoft.com/office/drawing/2014/main" id="{00000000-0008-0000-0000-0000C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E0F88" id="Text Box 5609" o:spid="_x0000_s1026" type="#_x0000_t202" style="position:absolute;margin-left:0;margin-top:0;width:6pt;height:2.25pt;z-index:2535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49056" behindDoc="0" locked="0" layoutInCell="1" allowOverlap="1" wp14:anchorId="20405093" wp14:editId="77D01D96">
                      <wp:simplePos x="0" y="0"/>
                      <wp:positionH relativeFrom="column">
                        <wp:posOffset>0</wp:posOffset>
                      </wp:positionH>
                      <wp:positionV relativeFrom="paragraph">
                        <wp:posOffset>0</wp:posOffset>
                      </wp:positionV>
                      <wp:extent cx="76200" cy="28575"/>
                      <wp:effectExtent l="19050" t="19050" r="19050" b="28575"/>
                      <wp:wrapNone/>
                      <wp:docPr id="10436" name="Text Box 5608">
                        <a:extLst xmlns:a="http://schemas.openxmlformats.org/drawingml/2006/main">
                          <a:ext uri="{FF2B5EF4-FFF2-40B4-BE49-F238E27FC236}">
                            <a16:creationId xmlns:a16="http://schemas.microsoft.com/office/drawing/2014/main" id="{00000000-0008-0000-0000-0000C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16085" id="Text Box 5608" o:spid="_x0000_s1026" type="#_x0000_t202" style="position:absolute;margin-left:0;margin-top:0;width:6pt;height:2.25pt;z-index:2535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0080" behindDoc="0" locked="0" layoutInCell="1" allowOverlap="1" wp14:anchorId="5E5FD105" wp14:editId="060C0400">
                      <wp:simplePos x="0" y="0"/>
                      <wp:positionH relativeFrom="column">
                        <wp:posOffset>0</wp:posOffset>
                      </wp:positionH>
                      <wp:positionV relativeFrom="paragraph">
                        <wp:posOffset>0</wp:posOffset>
                      </wp:positionV>
                      <wp:extent cx="76200" cy="28575"/>
                      <wp:effectExtent l="19050" t="19050" r="19050" b="28575"/>
                      <wp:wrapNone/>
                      <wp:docPr id="10437" name="Text Box 5607">
                        <a:extLst xmlns:a="http://schemas.openxmlformats.org/drawingml/2006/main">
                          <a:ext uri="{FF2B5EF4-FFF2-40B4-BE49-F238E27FC236}">
                            <a16:creationId xmlns:a16="http://schemas.microsoft.com/office/drawing/2014/main" id="{00000000-0008-0000-0000-0000C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8F9E7" id="Text Box 5607" o:spid="_x0000_s1026" type="#_x0000_t202" style="position:absolute;margin-left:0;margin-top:0;width:6pt;height:2.25pt;z-index:2535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1104" behindDoc="0" locked="0" layoutInCell="1" allowOverlap="1" wp14:anchorId="1CE2A0CF" wp14:editId="160214E5">
                      <wp:simplePos x="0" y="0"/>
                      <wp:positionH relativeFrom="column">
                        <wp:posOffset>0</wp:posOffset>
                      </wp:positionH>
                      <wp:positionV relativeFrom="paragraph">
                        <wp:posOffset>0</wp:posOffset>
                      </wp:positionV>
                      <wp:extent cx="76200" cy="28575"/>
                      <wp:effectExtent l="19050" t="19050" r="19050" b="28575"/>
                      <wp:wrapNone/>
                      <wp:docPr id="10438" name="Text Box 5606">
                        <a:extLst xmlns:a="http://schemas.openxmlformats.org/drawingml/2006/main">
                          <a:ext uri="{FF2B5EF4-FFF2-40B4-BE49-F238E27FC236}">
                            <a16:creationId xmlns:a16="http://schemas.microsoft.com/office/drawing/2014/main" id="{00000000-0008-0000-0000-0000C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023BA4" id="Text Box 5606" o:spid="_x0000_s1026" type="#_x0000_t202" style="position:absolute;margin-left:0;margin-top:0;width:6pt;height:2.25pt;z-index:2535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2128" behindDoc="0" locked="0" layoutInCell="1" allowOverlap="1" wp14:anchorId="3D3FDF92" wp14:editId="68E86510">
                      <wp:simplePos x="0" y="0"/>
                      <wp:positionH relativeFrom="column">
                        <wp:posOffset>0</wp:posOffset>
                      </wp:positionH>
                      <wp:positionV relativeFrom="paragraph">
                        <wp:posOffset>0</wp:posOffset>
                      </wp:positionV>
                      <wp:extent cx="76200" cy="28575"/>
                      <wp:effectExtent l="19050" t="19050" r="19050" b="28575"/>
                      <wp:wrapNone/>
                      <wp:docPr id="10439" name="Text Box 5605">
                        <a:extLst xmlns:a="http://schemas.openxmlformats.org/drawingml/2006/main">
                          <a:ext uri="{FF2B5EF4-FFF2-40B4-BE49-F238E27FC236}">
                            <a16:creationId xmlns:a16="http://schemas.microsoft.com/office/drawing/2014/main" id="{00000000-0008-0000-0000-0000C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D2932" id="Text Box 5605" o:spid="_x0000_s1026" type="#_x0000_t202" style="position:absolute;margin-left:0;margin-top:0;width:6pt;height:2.25pt;z-index:2535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3152" behindDoc="0" locked="0" layoutInCell="1" allowOverlap="1" wp14:anchorId="5670AA9F" wp14:editId="367A08C8">
                      <wp:simplePos x="0" y="0"/>
                      <wp:positionH relativeFrom="column">
                        <wp:posOffset>0</wp:posOffset>
                      </wp:positionH>
                      <wp:positionV relativeFrom="paragraph">
                        <wp:posOffset>0</wp:posOffset>
                      </wp:positionV>
                      <wp:extent cx="76200" cy="28575"/>
                      <wp:effectExtent l="19050" t="19050" r="19050" b="28575"/>
                      <wp:wrapNone/>
                      <wp:docPr id="10440" name="Text Box 5604">
                        <a:extLst xmlns:a="http://schemas.openxmlformats.org/drawingml/2006/main">
                          <a:ext uri="{FF2B5EF4-FFF2-40B4-BE49-F238E27FC236}">
                            <a16:creationId xmlns:a16="http://schemas.microsoft.com/office/drawing/2014/main" id="{00000000-0008-0000-0000-0000C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7E167" id="Text Box 5604" o:spid="_x0000_s1026" type="#_x0000_t202" style="position:absolute;margin-left:0;margin-top:0;width:6pt;height:2.25pt;z-index:2535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4176" behindDoc="0" locked="0" layoutInCell="1" allowOverlap="1" wp14:anchorId="3B4E73A6" wp14:editId="02AF9EB3">
                      <wp:simplePos x="0" y="0"/>
                      <wp:positionH relativeFrom="column">
                        <wp:posOffset>0</wp:posOffset>
                      </wp:positionH>
                      <wp:positionV relativeFrom="paragraph">
                        <wp:posOffset>0</wp:posOffset>
                      </wp:positionV>
                      <wp:extent cx="76200" cy="28575"/>
                      <wp:effectExtent l="19050" t="19050" r="19050" b="28575"/>
                      <wp:wrapNone/>
                      <wp:docPr id="10441" name="Text Box 5603">
                        <a:extLst xmlns:a="http://schemas.openxmlformats.org/drawingml/2006/main">
                          <a:ext uri="{FF2B5EF4-FFF2-40B4-BE49-F238E27FC236}">
                            <a16:creationId xmlns:a16="http://schemas.microsoft.com/office/drawing/2014/main" id="{00000000-0008-0000-0000-0000C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1A2FC" id="Text Box 5603" o:spid="_x0000_s1026" type="#_x0000_t202" style="position:absolute;margin-left:0;margin-top:0;width:6pt;height:2.25pt;z-index:2535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5200" behindDoc="0" locked="0" layoutInCell="1" allowOverlap="1" wp14:anchorId="4BB771A2" wp14:editId="2667FBCA">
                      <wp:simplePos x="0" y="0"/>
                      <wp:positionH relativeFrom="column">
                        <wp:posOffset>0</wp:posOffset>
                      </wp:positionH>
                      <wp:positionV relativeFrom="paragraph">
                        <wp:posOffset>0</wp:posOffset>
                      </wp:positionV>
                      <wp:extent cx="76200" cy="28575"/>
                      <wp:effectExtent l="19050" t="19050" r="19050" b="28575"/>
                      <wp:wrapNone/>
                      <wp:docPr id="10442" name="Text Box 5602">
                        <a:extLst xmlns:a="http://schemas.openxmlformats.org/drawingml/2006/main">
                          <a:ext uri="{FF2B5EF4-FFF2-40B4-BE49-F238E27FC236}">
                            <a16:creationId xmlns:a16="http://schemas.microsoft.com/office/drawing/2014/main" id="{00000000-0008-0000-0000-0000C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6D750" id="Text Box 5602" o:spid="_x0000_s1026" type="#_x0000_t202" style="position:absolute;margin-left:0;margin-top:0;width:6pt;height:2.25pt;z-index:2535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6224" behindDoc="0" locked="0" layoutInCell="1" allowOverlap="1" wp14:anchorId="578F34E2" wp14:editId="7E334827">
                      <wp:simplePos x="0" y="0"/>
                      <wp:positionH relativeFrom="column">
                        <wp:posOffset>0</wp:posOffset>
                      </wp:positionH>
                      <wp:positionV relativeFrom="paragraph">
                        <wp:posOffset>0</wp:posOffset>
                      </wp:positionV>
                      <wp:extent cx="76200" cy="28575"/>
                      <wp:effectExtent l="19050" t="19050" r="19050" b="28575"/>
                      <wp:wrapNone/>
                      <wp:docPr id="10443" name="Text Box 5601">
                        <a:extLst xmlns:a="http://schemas.openxmlformats.org/drawingml/2006/main">
                          <a:ext uri="{FF2B5EF4-FFF2-40B4-BE49-F238E27FC236}">
                            <a16:creationId xmlns:a16="http://schemas.microsoft.com/office/drawing/2014/main" id="{00000000-0008-0000-0000-0000C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85067" id="Text Box 5601" o:spid="_x0000_s1026" type="#_x0000_t202" style="position:absolute;margin-left:0;margin-top:0;width:6pt;height:2.25pt;z-index:2535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7248" behindDoc="0" locked="0" layoutInCell="1" allowOverlap="1" wp14:anchorId="2BECA48F" wp14:editId="1063F3DC">
                      <wp:simplePos x="0" y="0"/>
                      <wp:positionH relativeFrom="column">
                        <wp:posOffset>0</wp:posOffset>
                      </wp:positionH>
                      <wp:positionV relativeFrom="paragraph">
                        <wp:posOffset>0</wp:posOffset>
                      </wp:positionV>
                      <wp:extent cx="76200" cy="28575"/>
                      <wp:effectExtent l="19050" t="19050" r="19050" b="28575"/>
                      <wp:wrapNone/>
                      <wp:docPr id="10444" name="Text Box 5600">
                        <a:extLst xmlns:a="http://schemas.openxmlformats.org/drawingml/2006/main">
                          <a:ext uri="{FF2B5EF4-FFF2-40B4-BE49-F238E27FC236}">
                            <a16:creationId xmlns:a16="http://schemas.microsoft.com/office/drawing/2014/main" id="{00000000-0008-0000-0000-0000C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A029A" id="Text Box 5600" o:spid="_x0000_s1026" type="#_x0000_t202" style="position:absolute;margin-left:0;margin-top:0;width:6pt;height:2.25pt;z-index:2535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8272" behindDoc="0" locked="0" layoutInCell="1" allowOverlap="1" wp14:anchorId="3071CF5A" wp14:editId="658F03C7">
                      <wp:simplePos x="0" y="0"/>
                      <wp:positionH relativeFrom="column">
                        <wp:posOffset>0</wp:posOffset>
                      </wp:positionH>
                      <wp:positionV relativeFrom="paragraph">
                        <wp:posOffset>0</wp:posOffset>
                      </wp:positionV>
                      <wp:extent cx="76200" cy="28575"/>
                      <wp:effectExtent l="19050" t="19050" r="19050" b="28575"/>
                      <wp:wrapNone/>
                      <wp:docPr id="10445" name="Text Box 5599">
                        <a:extLst xmlns:a="http://schemas.openxmlformats.org/drawingml/2006/main">
                          <a:ext uri="{FF2B5EF4-FFF2-40B4-BE49-F238E27FC236}">
                            <a16:creationId xmlns:a16="http://schemas.microsoft.com/office/drawing/2014/main" id="{00000000-0008-0000-0000-0000C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DE32F" id="Text Box 5599" o:spid="_x0000_s1026" type="#_x0000_t202" style="position:absolute;margin-left:0;margin-top:0;width:6pt;height:2.25pt;z-index:2535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59296" behindDoc="0" locked="0" layoutInCell="1" allowOverlap="1" wp14:anchorId="192C7B87" wp14:editId="3A90E6B9">
                      <wp:simplePos x="0" y="0"/>
                      <wp:positionH relativeFrom="column">
                        <wp:posOffset>0</wp:posOffset>
                      </wp:positionH>
                      <wp:positionV relativeFrom="paragraph">
                        <wp:posOffset>0</wp:posOffset>
                      </wp:positionV>
                      <wp:extent cx="76200" cy="28575"/>
                      <wp:effectExtent l="19050" t="19050" r="19050" b="28575"/>
                      <wp:wrapNone/>
                      <wp:docPr id="10446" name="Text Box 5598">
                        <a:extLst xmlns:a="http://schemas.openxmlformats.org/drawingml/2006/main">
                          <a:ext uri="{FF2B5EF4-FFF2-40B4-BE49-F238E27FC236}">
                            <a16:creationId xmlns:a16="http://schemas.microsoft.com/office/drawing/2014/main" id="{00000000-0008-0000-0000-0000C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766DEC" id="Text Box 5598" o:spid="_x0000_s1026" type="#_x0000_t202" style="position:absolute;margin-left:0;margin-top:0;width:6pt;height:2.25pt;z-index:2535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0320" behindDoc="0" locked="0" layoutInCell="1" allowOverlap="1" wp14:anchorId="5A8B96A0" wp14:editId="63F02397">
                      <wp:simplePos x="0" y="0"/>
                      <wp:positionH relativeFrom="column">
                        <wp:posOffset>0</wp:posOffset>
                      </wp:positionH>
                      <wp:positionV relativeFrom="paragraph">
                        <wp:posOffset>0</wp:posOffset>
                      </wp:positionV>
                      <wp:extent cx="76200" cy="28575"/>
                      <wp:effectExtent l="19050" t="19050" r="19050" b="28575"/>
                      <wp:wrapNone/>
                      <wp:docPr id="10447" name="Text Box 5597">
                        <a:extLst xmlns:a="http://schemas.openxmlformats.org/drawingml/2006/main">
                          <a:ext uri="{FF2B5EF4-FFF2-40B4-BE49-F238E27FC236}">
                            <a16:creationId xmlns:a16="http://schemas.microsoft.com/office/drawing/2014/main" id="{00000000-0008-0000-0000-0000C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FA035" id="Text Box 5597" o:spid="_x0000_s1026" type="#_x0000_t202" style="position:absolute;margin-left:0;margin-top:0;width:6pt;height:2.25pt;z-index:2535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1344" behindDoc="0" locked="0" layoutInCell="1" allowOverlap="1" wp14:anchorId="381E54E3" wp14:editId="0E9256A3">
                      <wp:simplePos x="0" y="0"/>
                      <wp:positionH relativeFrom="column">
                        <wp:posOffset>0</wp:posOffset>
                      </wp:positionH>
                      <wp:positionV relativeFrom="paragraph">
                        <wp:posOffset>0</wp:posOffset>
                      </wp:positionV>
                      <wp:extent cx="76200" cy="28575"/>
                      <wp:effectExtent l="19050" t="19050" r="19050" b="28575"/>
                      <wp:wrapNone/>
                      <wp:docPr id="10448" name="Text Box 5596">
                        <a:extLst xmlns:a="http://schemas.openxmlformats.org/drawingml/2006/main">
                          <a:ext uri="{FF2B5EF4-FFF2-40B4-BE49-F238E27FC236}">
                            <a16:creationId xmlns:a16="http://schemas.microsoft.com/office/drawing/2014/main" id="{00000000-0008-0000-0000-0000D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51D22" id="Text Box 5596" o:spid="_x0000_s1026" type="#_x0000_t202" style="position:absolute;margin-left:0;margin-top:0;width:6pt;height:2.25pt;z-index:2535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2368" behindDoc="0" locked="0" layoutInCell="1" allowOverlap="1" wp14:anchorId="7EAB5D5B" wp14:editId="1F126B95">
                      <wp:simplePos x="0" y="0"/>
                      <wp:positionH relativeFrom="column">
                        <wp:posOffset>0</wp:posOffset>
                      </wp:positionH>
                      <wp:positionV relativeFrom="paragraph">
                        <wp:posOffset>0</wp:posOffset>
                      </wp:positionV>
                      <wp:extent cx="76200" cy="28575"/>
                      <wp:effectExtent l="19050" t="19050" r="19050" b="28575"/>
                      <wp:wrapNone/>
                      <wp:docPr id="10449" name="Text Box 5595">
                        <a:extLst xmlns:a="http://schemas.openxmlformats.org/drawingml/2006/main">
                          <a:ext uri="{FF2B5EF4-FFF2-40B4-BE49-F238E27FC236}">
                            <a16:creationId xmlns:a16="http://schemas.microsoft.com/office/drawing/2014/main" id="{00000000-0008-0000-0000-0000D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14000" id="Text Box 5595" o:spid="_x0000_s1026" type="#_x0000_t202" style="position:absolute;margin-left:0;margin-top:0;width:6pt;height:2.25pt;z-index:2535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3392" behindDoc="0" locked="0" layoutInCell="1" allowOverlap="1" wp14:anchorId="0F29648C" wp14:editId="20B5E7BB">
                      <wp:simplePos x="0" y="0"/>
                      <wp:positionH relativeFrom="column">
                        <wp:posOffset>0</wp:posOffset>
                      </wp:positionH>
                      <wp:positionV relativeFrom="paragraph">
                        <wp:posOffset>0</wp:posOffset>
                      </wp:positionV>
                      <wp:extent cx="76200" cy="28575"/>
                      <wp:effectExtent l="19050" t="19050" r="19050" b="28575"/>
                      <wp:wrapNone/>
                      <wp:docPr id="10450" name="Text Box 5594">
                        <a:extLst xmlns:a="http://schemas.openxmlformats.org/drawingml/2006/main">
                          <a:ext uri="{FF2B5EF4-FFF2-40B4-BE49-F238E27FC236}">
                            <a16:creationId xmlns:a16="http://schemas.microsoft.com/office/drawing/2014/main" id="{00000000-0008-0000-0000-0000D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93FDE" id="Text Box 5594" o:spid="_x0000_s1026" type="#_x0000_t202" style="position:absolute;margin-left:0;margin-top:0;width:6pt;height:2.25pt;z-index:2535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4416" behindDoc="0" locked="0" layoutInCell="1" allowOverlap="1" wp14:anchorId="42030555" wp14:editId="7D87B80A">
                      <wp:simplePos x="0" y="0"/>
                      <wp:positionH relativeFrom="column">
                        <wp:posOffset>0</wp:posOffset>
                      </wp:positionH>
                      <wp:positionV relativeFrom="paragraph">
                        <wp:posOffset>0</wp:posOffset>
                      </wp:positionV>
                      <wp:extent cx="76200" cy="28575"/>
                      <wp:effectExtent l="19050" t="19050" r="19050" b="28575"/>
                      <wp:wrapNone/>
                      <wp:docPr id="10451" name="Text Box 5593">
                        <a:extLst xmlns:a="http://schemas.openxmlformats.org/drawingml/2006/main">
                          <a:ext uri="{FF2B5EF4-FFF2-40B4-BE49-F238E27FC236}">
                            <a16:creationId xmlns:a16="http://schemas.microsoft.com/office/drawing/2014/main" id="{00000000-0008-0000-0000-0000D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DA11E" id="Text Box 5593" o:spid="_x0000_s1026" type="#_x0000_t202" style="position:absolute;margin-left:0;margin-top:0;width:6pt;height:2.25pt;z-index:2535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5440" behindDoc="0" locked="0" layoutInCell="1" allowOverlap="1" wp14:anchorId="08F069BF" wp14:editId="5AAC3FEF">
                      <wp:simplePos x="0" y="0"/>
                      <wp:positionH relativeFrom="column">
                        <wp:posOffset>0</wp:posOffset>
                      </wp:positionH>
                      <wp:positionV relativeFrom="paragraph">
                        <wp:posOffset>0</wp:posOffset>
                      </wp:positionV>
                      <wp:extent cx="76200" cy="28575"/>
                      <wp:effectExtent l="19050" t="19050" r="19050" b="28575"/>
                      <wp:wrapNone/>
                      <wp:docPr id="10452" name="Text Box 5592">
                        <a:extLst xmlns:a="http://schemas.openxmlformats.org/drawingml/2006/main">
                          <a:ext uri="{FF2B5EF4-FFF2-40B4-BE49-F238E27FC236}">
                            <a16:creationId xmlns:a16="http://schemas.microsoft.com/office/drawing/2014/main" id="{00000000-0008-0000-0000-0000D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1D7EC" id="Text Box 5592" o:spid="_x0000_s1026" type="#_x0000_t202" style="position:absolute;margin-left:0;margin-top:0;width:6pt;height:2.25pt;z-index:2535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566464" behindDoc="0" locked="0" layoutInCell="1" allowOverlap="1" wp14:anchorId="0A156C07" wp14:editId="1D1D87AC">
                      <wp:simplePos x="0" y="0"/>
                      <wp:positionH relativeFrom="column">
                        <wp:posOffset>0</wp:posOffset>
                      </wp:positionH>
                      <wp:positionV relativeFrom="paragraph">
                        <wp:posOffset>0</wp:posOffset>
                      </wp:positionV>
                      <wp:extent cx="76200" cy="28575"/>
                      <wp:effectExtent l="19050" t="19050" r="19050" b="28575"/>
                      <wp:wrapNone/>
                      <wp:docPr id="10453" name="Text Box 5591">
                        <a:extLst xmlns:a="http://schemas.openxmlformats.org/drawingml/2006/main">
                          <a:ext uri="{FF2B5EF4-FFF2-40B4-BE49-F238E27FC236}">
                            <a16:creationId xmlns:a16="http://schemas.microsoft.com/office/drawing/2014/main" id="{00000000-0008-0000-0000-0000D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D2AAF" id="Text Box 5591" o:spid="_x0000_s1026" type="#_x0000_t202" style="position:absolute;margin-left:0;margin-top:0;width:6pt;height:2.25pt;z-index:2535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13344" behindDoc="0" locked="0" layoutInCell="1" allowOverlap="1" wp14:anchorId="72DDFF63" wp14:editId="1E4011E0">
                      <wp:simplePos x="0" y="0"/>
                      <wp:positionH relativeFrom="column">
                        <wp:posOffset>47625</wp:posOffset>
                      </wp:positionH>
                      <wp:positionV relativeFrom="paragraph">
                        <wp:posOffset>0</wp:posOffset>
                      </wp:positionV>
                      <wp:extent cx="76200" cy="28575"/>
                      <wp:effectExtent l="19050" t="19050" r="19050" b="28575"/>
                      <wp:wrapNone/>
                      <wp:docPr id="11573" name="Text Box 5590">
                        <a:extLst xmlns:a="http://schemas.openxmlformats.org/drawingml/2006/main">
                          <a:ext uri="{FF2B5EF4-FFF2-40B4-BE49-F238E27FC236}">
                            <a16:creationId xmlns:a16="http://schemas.microsoft.com/office/drawing/2014/main" id="{00000000-0008-0000-0000-00003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36E2E9" id="Text Box 5590" o:spid="_x0000_s1026" type="#_x0000_t202" style="position:absolute;margin-left:3.75pt;margin-top:0;width:6pt;height:2.25pt;z-index:2547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48160" behindDoc="0" locked="0" layoutInCell="1" allowOverlap="1" wp14:anchorId="499B77AB" wp14:editId="233B0D02">
                      <wp:simplePos x="0" y="0"/>
                      <wp:positionH relativeFrom="column">
                        <wp:posOffset>47625</wp:posOffset>
                      </wp:positionH>
                      <wp:positionV relativeFrom="paragraph">
                        <wp:posOffset>0</wp:posOffset>
                      </wp:positionV>
                      <wp:extent cx="76200" cy="28575"/>
                      <wp:effectExtent l="19050" t="19050" r="19050" b="28575"/>
                      <wp:wrapNone/>
                      <wp:docPr id="11607" name="Text Box 5589">
                        <a:extLst xmlns:a="http://schemas.openxmlformats.org/drawingml/2006/main">
                          <a:ext uri="{FF2B5EF4-FFF2-40B4-BE49-F238E27FC236}">
                            <a16:creationId xmlns:a16="http://schemas.microsoft.com/office/drawing/2014/main" id="{00000000-0008-0000-0000-00005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827AA" id="Text Box 5589" o:spid="_x0000_s1026" type="#_x0000_t202" style="position:absolute;margin-left:3.75pt;margin-top:0;width:6pt;height:2.25pt;z-index:2547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0208" behindDoc="0" locked="0" layoutInCell="1" allowOverlap="1" wp14:anchorId="6C4ABAF4" wp14:editId="526D69EE">
                      <wp:simplePos x="0" y="0"/>
                      <wp:positionH relativeFrom="column">
                        <wp:posOffset>0</wp:posOffset>
                      </wp:positionH>
                      <wp:positionV relativeFrom="paragraph">
                        <wp:posOffset>0</wp:posOffset>
                      </wp:positionV>
                      <wp:extent cx="76200" cy="28575"/>
                      <wp:effectExtent l="19050" t="19050" r="19050" b="28575"/>
                      <wp:wrapNone/>
                      <wp:docPr id="11609" name="Text Box 5588">
                        <a:extLst xmlns:a="http://schemas.openxmlformats.org/drawingml/2006/main">
                          <a:ext uri="{FF2B5EF4-FFF2-40B4-BE49-F238E27FC236}">
                            <a16:creationId xmlns:a16="http://schemas.microsoft.com/office/drawing/2014/main" id="{00000000-0008-0000-0000-00005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5C9CB" id="Text Box 5588" o:spid="_x0000_s1026" type="#_x0000_t202" style="position:absolute;margin-left:0;margin-top:0;width:6pt;height:2.25pt;z-index:2547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1232" behindDoc="0" locked="0" layoutInCell="1" allowOverlap="1" wp14:anchorId="09F308B2" wp14:editId="4A85C240">
                      <wp:simplePos x="0" y="0"/>
                      <wp:positionH relativeFrom="column">
                        <wp:posOffset>0</wp:posOffset>
                      </wp:positionH>
                      <wp:positionV relativeFrom="paragraph">
                        <wp:posOffset>0</wp:posOffset>
                      </wp:positionV>
                      <wp:extent cx="76200" cy="28575"/>
                      <wp:effectExtent l="19050" t="19050" r="19050" b="28575"/>
                      <wp:wrapNone/>
                      <wp:docPr id="11610" name="Text Box 5587">
                        <a:extLst xmlns:a="http://schemas.openxmlformats.org/drawingml/2006/main">
                          <a:ext uri="{FF2B5EF4-FFF2-40B4-BE49-F238E27FC236}">
                            <a16:creationId xmlns:a16="http://schemas.microsoft.com/office/drawing/2014/main" id="{00000000-0008-0000-0000-00005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5BA10" id="Text Box 5587" o:spid="_x0000_s1026" type="#_x0000_t202" style="position:absolute;margin-left:0;margin-top:0;width:6pt;height:2.25pt;z-index:2547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2256" behindDoc="0" locked="0" layoutInCell="1" allowOverlap="1" wp14:anchorId="4BA1576D" wp14:editId="0879F595">
                      <wp:simplePos x="0" y="0"/>
                      <wp:positionH relativeFrom="column">
                        <wp:posOffset>0</wp:posOffset>
                      </wp:positionH>
                      <wp:positionV relativeFrom="paragraph">
                        <wp:posOffset>0</wp:posOffset>
                      </wp:positionV>
                      <wp:extent cx="76200" cy="28575"/>
                      <wp:effectExtent l="19050" t="19050" r="19050" b="28575"/>
                      <wp:wrapNone/>
                      <wp:docPr id="11611" name="Text Box 5586">
                        <a:extLst xmlns:a="http://schemas.openxmlformats.org/drawingml/2006/main">
                          <a:ext uri="{FF2B5EF4-FFF2-40B4-BE49-F238E27FC236}">
                            <a16:creationId xmlns:a16="http://schemas.microsoft.com/office/drawing/2014/main" id="{00000000-0008-0000-0000-00005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3243B" id="Text Box 5586" o:spid="_x0000_s1026" type="#_x0000_t202" style="position:absolute;margin-left:0;margin-top:0;width:6pt;height:2.25pt;z-index:2547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3280" behindDoc="0" locked="0" layoutInCell="1" allowOverlap="1" wp14:anchorId="07A3C45F" wp14:editId="49CF10EC">
                      <wp:simplePos x="0" y="0"/>
                      <wp:positionH relativeFrom="column">
                        <wp:posOffset>0</wp:posOffset>
                      </wp:positionH>
                      <wp:positionV relativeFrom="paragraph">
                        <wp:posOffset>0</wp:posOffset>
                      </wp:positionV>
                      <wp:extent cx="76200" cy="28575"/>
                      <wp:effectExtent l="19050" t="19050" r="19050" b="28575"/>
                      <wp:wrapNone/>
                      <wp:docPr id="11612" name="Text Box 5585">
                        <a:extLst xmlns:a="http://schemas.openxmlformats.org/drawingml/2006/main">
                          <a:ext uri="{FF2B5EF4-FFF2-40B4-BE49-F238E27FC236}">
                            <a16:creationId xmlns:a16="http://schemas.microsoft.com/office/drawing/2014/main" id="{00000000-0008-0000-0000-00005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E82FE" id="Text Box 5585" o:spid="_x0000_s1026" type="#_x0000_t202" style="position:absolute;margin-left:0;margin-top:0;width:6pt;height:2.25pt;z-index:2547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4304" behindDoc="0" locked="0" layoutInCell="1" allowOverlap="1" wp14:anchorId="30B126D6" wp14:editId="27C905A1">
                      <wp:simplePos x="0" y="0"/>
                      <wp:positionH relativeFrom="column">
                        <wp:posOffset>0</wp:posOffset>
                      </wp:positionH>
                      <wp:positionV relativeFrom="paragraph">
                        <wp:posOffset>0</wp:posOffset>
                      </wp:positionV>
                      <wp:extent cx="76200" cy="28575"/>
                      <wp:effectExtent l="19050" t="19050" r="19050" b="28575"/>
                      <wp:wrapNone/>
                      <wp:docPr id="11613" name="Text Box 5584">
                        <a:extLst xmlns:a="http://schemas.openxmlformats.org/drawingml/2006/main">
                          <a:ext uri="{FF2B5EF4-FFF2-40B4-BE49-F238E27FC236}">
                            <a16:creationId xmlns:a16="http://schemas.microsoft.com/office/drawing/2014/main" id="{00000000-0008-0000-0000-00005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74E42" id="Text Box 5584" o:spid="_x0000_s1026" type="#_x0000_t202" style="position:absolute;margin-left:0;margin-top:0;width:6pt;height:2.25pt;z-index:2547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5328" behindDoc="0" locked="0" layoutInCell="1" allowOverlap="1" wp14:anchorId="172BADAC" wp14:editId="65E9A76F">
                      <wp:simplePos x="0" y="0"/>
                      <wp:positionH relativeFrom="column">
                        <wp:posOffset>0</wp:posOffset>
                      </wp:positionH>
                      <wp:positionV relativeFrom="paragraph">
                        <wp:posOffset>0</wp:posOffset>
                      </wp:positionV>
                      <wp:extent cx="76200" cy="28575"/>
                      <wp:effectExtent l="19050" t="19050" r="19050" b="28575"/>
                      <wp:wrapNone/>
                      <wp:docPr id="11614" name="Text Box 5583">
                        <a:extLst xmlns:a="http://schemas.openxmlformats.org/drawingml/2006/main">
                          <a:ext uri="{FF2B5EF4-FFF2-40B4-BE49-F238E27FC236}">
                            <a16:creationId xmlns:a16="http://schemas.microsoft.com/office/drawing/2014/main" id="{00000000-0008-0000-0000-00005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0D12B" id="Text Box 5583" o:spid="_x0000_s1026" type="#_x0000_t202" style="position:absolute;margin-left:0;margin-top:0;width:6pt;height:2.25pt;z-index:2547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6352" behindDoc="0" locked="0" layoutInCell="1" allowOverlap="1" wp14:anchorId="01B24F5E" wp14:editId="4FC94522">
                      <wp:simplePos x="0" y="0"/>
                      <wp:positionH relativeFrom="column">
                        <wp:posOffset>0</wp:posOffset>
                      </wp:positionH>
                      <wp:positionV relativeFrom="paragraph">
                        <wp:posOffset>0</wp:posOffset>
                      </wp:positionV>
                      <wp:extent cx="76200" cy="28575"/>
                      <wp:effectExtent l="19050" t="19050" r="19050" b="28575"/>
                      <wp:wrapNone/>
                      <wp:docPr id="11615" name="Text Box 5582">
                        <a:extLst xmlns:a="http://schemas.openxmlformats.org/drawingml/2006/main">
                          <a:ext uri="{FF2B5EF4-FFF2-40B4-BE49-F238E27FC236}">
                            <a16:creationId xmlns:a16="http://schemas.microsoft.com/office/drawing/2014/main" id="{00000000-0008-0000-0000-00005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F4074" id="Text Box 5582" o:spid="_x0000_s1026" type="#_x0000_t202" style="position:absolute;margin-left:0;margin-top:0;width:6pt;height:2.25pt;z-index:2547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7376" behindDoc="0" locked="0" layoutInCell="1" allowOverlap="1" wp14:anchorId="309B7F3F" wp14:editId="776E1432">
                      <wp:simplePos x="0" y="0"/>
                      <wp:positionH relativeFrom="column">
                        <wp:posOffset>0</wp:posOffset>
                      </wp:positionH>
                      <wp:positionV relativeFrom="paragraph">
                        <wp:posOffset>0</wp:posOffset>
                      </wp:positionV>
                      <wp:extent cx="76200" cy="28575"/>
                      <wp:effectExtent l="19050" t="19050" r="19050" b="28575"/>
                      <wp:wrapNone/>
                      <wp:docPr id="11616" name="Text Box 5581">
                        <a:extLst xmlns:a="http://schemas.openxmlformats.org/drawingml/2006/main">
                          <a:ext uri="{FF2B5EF4-FFF2-40B4-BE49-F238E27FC236}">
                            <a16:creationId xmlns:a16="http://schemas.microsoft.com/office/drawing/2014/main" id="{00000000-0008-0000-0000-00006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83BC94" id="Text Box 5581" o:spid="_x0000_s1026" type="#_x0000_t202" style="position:absolute;margin-left:0;margin-top:0;width:6pt;height:2.25pt;z-index:2547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8400" behindDoc="0" locked="0" layoutInCell="1" allowOverlap="1" wp14:anchorId="586D7346" wp14:editId="5509C31D">
                      <wp:simplePos x="0" y="0"/>
                      <wp:positionH relativeFrom="column">
                        <wp:posOffset>0</wp:posOffset>
                      </wp:positionH>
                      <wp:positionV relativeFrom="paragraph">
                        <wp:posOffset>0</wp:posOffset>
                      </wp:positionV>
                      <wp:extent cx="76200" cy="28575"/>
                      <wp:effectExtent l="19050" t="19050" r="19050" b="28575"/>
                      <wp:wrapNone/>
                      <wp:docPr id="11617" name="Text Box 5580">
                        <a:extLst xmlns:a="http://schemas.openxmlformats.org/drawingml/2006/main">
                          <a:ext uri="{FF2B5EF4-FFF2-40B4-BE49-F238E27FC236}">
                            <a16:creationId xmlns:a16="http://schemas.microsoft.com/office/drawing/2014/main" id="{00000000-0008-0000-0000-00006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B5041" id="Text Box 5580" o:spid="_x0000_s1026" type="#_x0000_t202" style="position:absolute;margin-left:0;margin-top:0;width:6pt;height:2.25pt;z-index:2547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59424" behindDoc="0" locked="0" layoutInCell="1" allowOverlap="1" wp14:anchorId="79EC17AC" wp14:editId="728F2099">
                      <wp:simplePos x="0" y="0"/>
                      <wp:positionH relativeFrom="column">
                        <wp:posOffset>0</wp:posOffset>
                      </wp:positionH>
                      <wp:positionV relativeFrom="paragraph">
                        <wp:posOffset>0</wp:posOffset>
                      </wp:positionV>
                      <wp:extent cx="76200" cy="28575"/>
                      <wp:effectExtent l="19050" t="19050" r="19050" b="28575"/>
                      <wp:wrapNone/>
                      <wp:docPr id="11618" name="Text Box 5579">
                        <a:extLst xmlns:a="http://schemas.openxmlformats.org/drawingml/2006/main">
                          <a:ext uri="{FF2B5EF4-FFF2-40B4-BE49-F238E27FC236}">
                            <a16:creationId xmlns:a16="http://schemas.microsoft.com/office/drawing/2014/main" id="{00000000-0008-0000-0000-00006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02CEE" id="Text Box 5579" o:spid="_x0000_s1026" type="#_x0000_t202" style="position:absolute;margin-left:0;margin-top:0;width:6pt;height:2.25pt;z-index:2547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0448" behindDoc="0" locked="0" layoutInCell="1" allowOverlap="1" wp14:anchorId="71551A1E" wp14:editId="77E29174">
                      <wp:simplePos x="0" y="0"/>
                      <wp:positionH relativeFrom="column">
                        <wp:posOffset>0</wp:posOffset>
                      </wp:positionH>
                      <wp:positionV relativeFrom="paragraph">
                        <wp:posOffset>0</wp:posOffset>
                      </wp:positionV>
                      <wp:extent cx="76200" cy="28575"/>
                      <wp:effectExtent l="19050" t="19050" r="19050" b="28575"/>
                      <wp:wrapNone/>
                      <wp:docPr id="11619" name="Text Box 5578">
                        <a:extLst xmlns:a="http://schemas.openxmlformats.org/drawingml/2006/main">
                          <a:ext uri="{FF2B5EF4-FFF2-40B4-BE49-F238E27FC236}">
                            <a16:creationId xmlns:a16="http://schemas.microsoft.com/office/drawing/2014/main" id="{00000000-0008-0000-0000-00006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A221A" id="Text Box 5578" o:spid="_x0000_s1026" type="#_x0000_t202" style="position:absolute;margin-left:0;margin-top:0;width:6pt;height:2.25pt;z-index:2547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1472" behindDoc="0" locked="0" layoutInCell="1" allowOverlap="1" wp14:anchorId="68D7DBD2" wp14:editId="49F3035B">
                      <wp:simplePos x="0" y="0"/>
                      <wp:positionH relativeFrom="column">
                        <wp:posOffset>0</wp:posOffset>
                      </wp:positionH>
                      <wp:positionV relativeFrom="paragraph">
                        <wp:posOffset>0</wp:posOffset>
                      </wp:positionV>
                      <wp:extent cx="76200" cy="28575"/>
                      <wp:effectExtent l="19050" t="19050" r="19050" b="28575"/>
                      <wp:wrapNone/>
                      <wp:docPr id="11620" name="Text Box 5577">
                        <a:extLst xmlns:a="http://schemas.openxmlformats.org/drawingml/2006/main">
                          <a:ext uri="{FF2B5EF4-FFF2-40B4-BE49-F238E27FC236}">
                            <a16:creationId xmlns:a16="http://schemas.microsoft.com/office/drawing/2014/main" id="{00000000-0008-0000-0000-00006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FC6B5" id="Text Box 5577" o:spid="_x0000_s1026" type="#_x0000_t202" style="position:absolute;margin-left:0;margin-top:0;width:6pt;height:2.25pt;z-index:2547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2496" behindDoc="0" locked="0" layoutInCell="1" allowOverlap="1" wp14:anchorId="3C18E8EC" wp14:editId="0AD48969">
                      <wp:simplePos x="0" y="0"/>
                      <wp:positionH relativeFrom="column">
                        <wp:posOffset>0</wp:posOffset>
                      </wp:positionH>
                      <wp:positionV relativeFrom="paragraph">
                        <wp:posOffset>0</wp:posOffset>
                      </wp:positionV>
                      <wp:extent cx="76200" cy="28575"/>
                      <wp:effectExtent l="19050" t="19050" r="19050" b="28575"/>
                      <wp:wrapNone/>
                      <wp:docPr id="11621" name="Text Box 5576">
                        <a:extLst xmlns:a="http://schemas.openxmlformats.org/drawingml/2006/main">
                          <a:ext uri="{FF2B5EF4-FFF2-40B4-BE49-F238E27FC236}">
                            <a16:creationId xmlns:a16="http://schemas.microsoft.com/office/drawing/2014/main" id="{00000000-0008-0000-0000-00006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1D3B3" id="Text Box 5576" o:spid="_x0000_s1026" type="#_x0000_t202" style="position:absolute;margin-left:0;margin-top:0;width:6pt;height:2.25pt;z-index:2547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3520" behindDoc="0" locked="0" layoutInCell="1" allowOverlap="1" wp14:anchorId="22AC7336" wp14:editId="16A84256">
                      <wp:simplePos x="0" y="0"/>
                      <wp:positionH relativeFrom="column">
                        <wp:posOffset>0</wp:posOffset>
                      </wp:positionH>
                      <wp:positionV relativeFrom="paragraph">
                        <wp:posOffset>0</wp:posOffset>
                      </wp:positionV>
                      <wp:extent cx="76200" cy="28575"/>
                      <wp:effectExtent l="19050" t="19050" r="19050" b="28575"/>
                      <wp:wrapNone/>
                      <wp:docPr id="11622" name="Text Box 5575">
                        <a:extLst xmlns:a="http://schemas.openxmlformats.org/drawingml/2006/main">
                          <a:ext uri="{FF2B5EF4-FFF2-40B4-BE49-F238E27FC236}">
                            <a16:creationId xmlns:a16="http://schemas.microsoft.com/office/drawing/2014/main" id="{00000000-0008-0000-0000-00006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A2E7C1" id="Text Box 5575" o:spid="_x0000_s1026" type="#_x0000_t202" style="position:absolute;margin-left:0;margin-top:0;width:6pt;height:2.25pt;z-index:2547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4544" behindDoc="0" locked="0" layoutInCell="1" allowOverlap="1" wp14:anchorId="4CCCB16A" wp14:editId="500591C4">
                      <wp:simplePos x="0" y="0"/>
                      <wp:positionH relativeFrom="column">
                        <wp:posOffset>0</wp:posOffset>
                      </wp:positionH>
                      <wp:positionV relativeFrom="paragraph">
                        <wp:posOffset>0</wp:posOffset>
                      </wp:positionV>
                      <wp:extent cx="76200" cy="28575"/>
                      <wp:effectExtent l="19050" t="19050" r="19050" b="28575"/>
                      <wp:wrapNone/>
                      <wp:docPr id="11623" name="Text Box 5574">
                        <a:extLst xmlns:a="http://schemas.openxmlformats.org/drawingml/2006/main">
                          <a:ext uri="{FF2B5EF4-FFF2-40B4-BE49-F238E27FC236}">
                            <a16:creationId xmlns:a16="http://schemas.microsoft.com/office/drawing/2014/main" id="{00000000-0008-0000-0000-00006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8901AB" id="Text Box 5574" o:spid="_x0000_s1026" type="#_x0000_t202" style="position:absolute;margin-left:0;margin-top:0;width:6pt;height:2.25pt;z-index:2547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5568" behindDoc="0" locked="0" layoutInCell="1" allowOverlap="1" wp14:anchorId="63BEFE55" wp14:editId="00B5F2B6">
                      <wp:simplePos x="0" y="0"/>
                      <wp:positionH relativeFrom="column">
                        <wp:posOffset>0</wp:posOffset>
                      </wp:positionH>
                      <wp:positionV relativeFrom="paragraph">
                        <wp:posOffset>0</wp:posOffset>
                      </wp:positionV>
                      <wp:extent cx="76200" cy="28575"/>
                      <wp:effectExtent l="19050" t="19050" r="19050" b="28575"/>
                      <wp:wrapNone/>
                      <wp:docPr id="11624" name="Text Box 5573">
                        <a:extLst xmlns:a="http://schemas.openxmlformats.org/drawingml/2006/main">
                          <a:ext uri="{FF2B5EF4-FFF2-40B4-BE49-F238E27FC236}">
                            <a16:creationId xmlns:a16="http://schemas.microsoft.com/office/drawing/2014/main" id="{00000000-0008-0000-0000-00006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C3D5F" id="Text Box 5573" o:spid="_x0000_s1026" type="#_x0000_t202" style="position:absolute;margin-left:0;margin-top:0;width:6pt;height:2.25pt;z-index:2547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6592" behindDoc="0" locked="0" layoutInCell="1" allowOverlap="1" wp14:anchorId="312FE004" wp14:editId="5F2CCFCF">
                      <wp:simplePos x="0" y="0"/>
                      <wp:positionH relativeFrom="column">
                        <wp:posOffset>0</wp:posOffset>
                      </wp:positionH>
                      <wp:positionV relativeFrom="paragraph">
                        <wp:posOffset>0</wp:posOffset>
                      </wp:positionV>
                      <wp:extent cx="76200" cy="28575"/>
                      <wp:effectExtent l="19050" t="19050" r="19050" b="28575"/>
                      <wp:wrapNone/>
                      <wp:docPr id="11625" name="Text Box 5572">
                        <a:extLst xmlns:a="http://schemas.openxmlformats.org/drawingml/2006/main">
                          <a:ext uri="{FF2B5EF4-FFF2-40B4-BE49-F238E27FC236}">
                            <a16:creationId xmlns:a16="http://schemas.microsoft.com/office/drawing/2014/main" id="{00000000-0008-0000-0000-00006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1FE39" id="Text Box 5572" o:spid="_x0000_s1026" type="#_x0000_t202" style="position:absolute;margin-left:0;margin-top:0;width:6pt;height:2.25pt;z-index:2547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7616" behindDoc="0" locked="0" layoutInCell="1" allowOverlap="1" wp14:anchorId="14B1CAD4" wp14:editId="552D3208">
                      <wp:simplePos x="0" y="0"/>
                      <wp:positionH relativeFrom="column">
                        <wp:posOffset>0</wp:posOffset>
                      </wp:positionH>
                      <wp:positionV relativeFrom="paragraph">
                        <wp:posOffset>0</wp:posOffset>
                      </wp:positionV>
                      <wp:extent cx="76200" cy="28575"/>
                      <wp:effectExtent l="19050" t="19050" r="19050" b="28575"/>
                      <wp:wrapNone/>
                      <wp:docPr id="11626" name="Text Box 5571">
                        <a:extLst xmlns:a="http://schemas.openxmlformats.org/drawingml/2006/main">
                          <a:ext uri="{FF2B5EF4-FFF2-40B4-BE49-F238E27FC236}">
                            <a16:creationId xmlns:a16="http://schemas.microsoft.com/office/drawing/2014/main" id="{00000000-0008-0000-0000-00006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EEA29" id="Text Box 5571" o:spid="_x0000_s1026" type="#_x0000_t202" style="position:absolute;margin-left:0;margin-top:0;width:6pt;height:2.25pt;z-index:2547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8640" behindDoc="0" locked="0" layoutInCell="1" allowOverlap="1" wp14:anchorId="03BEE489" wp14:editId="41E54F8C">
                      <wp:simplePos x="0" y="0"/>
                      <wp:positionH relativeFrom="column">
                        <wp:posOffset>0</wp:posOffset>
                      </wp:positionH>
                      <wp:positionV relativeFrom="paragraph">
                        <wp:posOffset>0</wp:posOffset>
                      </wp:positionV>
                      <wp:extent cx="76200" cy="28575"/>
                      <wp:effectExtent l="19050" t="19050" r="19050" b="28575"/>
                      <wp:wrapNone/>
                      <wp:docPr id="11627" name="Text Box 5570">
                        <a:extLst xmlns:a="http://schemas.openxmlformats.org/drawingml/2006/main">
                          <a:ext uri="{FF2B5EF4-FFF2-40B4-BE49-F238E27FC236}">
                            <a16:creationId xmlns:a16="http://schemas.microsoft.com/office/drawing/2014/main" id="{00000000-0008-0000-0000-00006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0EFA5" id="Text Box 5570" o:spid="_x0000_s1026" type="#_x0000_t202" style="position:absolute;margin-left:0;margin-top:0;width:6pt;height:2.25pt;z-index:2547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69664" behindDoc="0" locked="0" layoutInCell="1" allowOverlap="1" wp14:anchorId="4D52141D" wp14:editId="15298441">
                      <wp:simplePos x="0" y="0"/>
                      <wp:positionH relativeFrom="column">
                        <wp:posOffset>0</wp:posOffset>
                      </wp:positionH>
                      <wp:positionV relativeFrom="paragraph">
                        <wp:posOffset>0</wp:posOffset>
                      </wp:positionV>
                      <wp:extent cx="76200" cy="28575"/>
                      <wp:effectExtent l="19050" t="19050" r="19050" b="28575"/>
                      <wp:wrapNone/>
                      <wp:docPr id="11628" name="Text Box 5569">
                        <a:extLst xmlns:a="http://schemas.openxmlformats.org/drawingml/2006/main">
                          <a:ext uri="{FF2B5EF4-FFF2-40B4-BE49-F238E27FC236}">
                            <a16:creationId xmlns:a16="http://schemas.microsoft.com/office/drawing/2014/main" id="{00000000-0008-0000-0000-00006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2D068" id="Text Box 5569" o:spid="_x0000_s1026" type="#_x0000_t202" style="position:absolute;margin-left:0;margin-top:0;width:6pt;height:2.25pt;z-index:2547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0688" behindDoc="0" locked="0" layoutInCell="1" allowOverlap="1" wp14:anchorId="60DA8D27" wp14:editId="74C375A5">
                      <wp:simplePos x="0" y="0"/>
                      <wp:positionH relativeFrom="column">
                        <wp:posOffset>0</wp:posOffset>
                      </wp:positionH>
                      <wp:positionV relativeFrom="paragraph">
                        <wp:posOffset>0</wp:posOffset>
                      </wp:positionV>
                      <wp:extent cx="76200" cy="28575"/>
                      <wp:effectExtent l="19050" t="19050" r="19050" b="28575"/>
                      <wp:wrapNone/>
                      <wp:docPr id="11629" name="Text Box 5568">
                        <a:extLst xmlns:a="http://schemas.openxmlformats.org/drawingml/2006/main">
                          <a:ext uri="{FF2B5EF4-FFF2-40B4-BE49-F238E27FC236}">
                            <a16:creationId xmlns:a16="http://schemas.microsoft.com/office/drawing/2014/main" id="{00000000-0008-0000-0000-00006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74FE1" id="Text Box 5568" o:spid="_x0000_s1026" type="#_x0000_t202" style="position:absolute;margin-left:0;margin-top:0;width:6pt;height:2.25pt;z-index:2547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1712" behindDoc="0" locked="0" layoutInCell="1" allowOverlap="1" wp14:anchorId="3B65EB3B" wp14:editId="09853873">
                      <wp:simplePos x="0" y="0"/>
                      <wp:positionH relativeFrom="column">
                        <wp:posOffset>0</wp:posOffset>
                      </wp:positionH>
                      <wp:positionV relativeFrom="paragraph">
                        <wp:posOffset>0</wp:posOffset>
                      </wp:positionV>
                      <wp:extent cx="76200" cy="28575"/>
                      <wp:effectExtent l="19050" t="19050" r="19050" b="28575"/>
                      <wp:wrapNone/>
                      <wp:docPr id="11630" name="Text Box 5567">
                        <a:extLst xmlns:a="http://schemas.openxmlformats.org/drawingml/2006/main">
                          <a:ext uri="{FF2B5EF4-FFF2-40B4-BE49-F238E27FC236}">
                            <a16:creationId xmlns:a16="http://schemas.microsoft.com/office/drawing/2014/main" id="{00000000-0008-0000-0000-00006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4088A" id="Text Box 5567" o:spid="_x0000_s1026" type="#_x0000_t202" style="position:absolute;margin-left:0;margin-top:0;width:6pt;height:2.25pt;z-index:2547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2736" behindDoc="0" locked="0" layoutInCell="1" allowOverlap="1" wp14:anchorId="4FFE1D03" wp14:editId="56D350D8">
                      <wp:simplePos x="0" y="0"/>
                      <wp:positionH relativeFrom="column">
                        <wp:posOffset>0</wp:posOffset>
                      </wp:positionH>
                      <wp:positionV relativeFrom="paragraph">
                        <wp:posOffset>0</wp:posOffset>
                      </wp:positionV>
                      <wp:extent cx="76200" cy="28575"/>
                      <wp:effectExtent l="19050" t="19050" r="19050" b="28575"/>
                      <wp:wrapNone/>
                      <wp:docPr id="11631" name="Text Box 5566">
                        <a:extLst xmlns:a="http://schemas.openxmlformats.org/drawingml/2006/main">
                          <a:ext uri="{FF2B5EF4-FFF2-40B4-BE49-F238E27FC236}">
                            <a16:creationId xmlns:a16="http://schemas.microsoft.com/office/drawing/2014/main" id="{00000000-0008-0000-0000-00006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5F87EF" id="Text Box 5566" o:spid="_x0000_s1026" type="#_x0000_t202" style="position:absolute;margin-left:0;margin-top:0;width:6pt;height:2.25pt;z-index:2547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3760" behindDoc="0" locked="0" layoutInCell="1" allowOverlap="1" wp14:anchorId="62ABC91D" wp14:editId="03D149BC">
                      <wp:simplePos x="0" y="0"/>
                      <wp:positionH relativeFrom="column">
                        <wp:posOffset>0</wp:posOffset>
                      </wp:positionH>
                      <wp:positionV relativeFrom="paragraph">
                        <wp:posOffset>0</wp:posOffset>
                      </wp:positionV>
                      <wp:extent cx="76200" cy="28575"/>
                      <wp:effectExtent l="19050" t="19050" r="19050" b="28575"/>
                      <wp:wrapNone/>
                      <wp:docPr id="11632" name="Text Box 5565">
                        <a:extLst xmlns:a="http://schemas.openxmlformats.org/drawingml/2006/main">
                          <a:ext uri="{FF2B5EF4-FFF2-40B4-BE49-F238E27FC236}">
                            <a16:creationId xmlns:a16="http://schemas.microsoft.com/office/drawing/2014/main" id="{00000000-0008-0000-0000-00007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47A65" id="Text Box 5565" o:spid="_x0000_s1026" type="#_x0000_t202" style="position:absolute;margin-left:0;margin-top:0;width:6pt;height:2.25pt;z-index:2547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4784" behindDoc="0" locked="0" layoutInCell="1" allowOverlap="1" wp14:anchorId="734F533F" wp14:editId="0F066DEB">
                      <wp:simplePos x="0" y="0"/>
                      <wp:positionH relativeFrom="column">
                        <wp:posOffset>0</wp:posOffset>
                      </wp:positionH>
                      <wp:positionV relativeFrom="paragraph">
                        <wp:posOffset>0</wp:posOffset>
                      </wp:positionV>
                      <wp:extent cx="76200" cy="28575"/>
                      <wp:effectExtent l="19050" t="19050" r="19050" b="28575"/>
                      <wp:wrapNone/>
                      <wp:docPr id="11633" name="Text Box 5564">
                        <a:extLst xmlns:a="http://schemas.openxmlformats.org/drawingml/2006/main">
                          <a:ext uri="{FF2B5EF4-FFF2-40B4-BE49-F238E27FC236}">
                            <a16:creationId xmlns:a16="http://schemas.microsoft.com/office/drawing/2014/main" id="{00000000-0008-0000-0000-00007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EB223" id="Text Box 5564" o:spid="_x0000_s1026" type="#_x0000_t202" style="position:absolute;margin-left:0;margin-top:0;width:6pt;height:2.25pt;z-index:2547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5808" behindDoc="0" locked="0" layoutInCell="1" allowOverlap="1" wp14:anchorId="45397F70" wp14:editId="04B381D4">
                      <wp:simplePos x="0" y="0"/>
                      <wp:positionH relativeFrom="column">
                        <wp:posOffset>0</wp:posOffset>
                      </wp:positionH>
                      <wp:positionV relativeFrom="paragraph">
                        <wp:posOffset>0</wp:posOffset>
                      </wp:positionV>
                      <wp:extent cx="76200" cy="28575"/>
                      <wp:effectExtent l="19050" t="19050" r="19050" b="28575"/>
                      <wp:wrapNone/>
                      <wp:docPr id="11634" name="Text Box 5563">
                        <a:extLst xmlns:a="http://schemas.openxmlformats.org/drawingml/2006/main">
                          <a:ext uri="{FF2B5EF4-FFF2-40B4-BE49-F238E27FC236}">
                            <a16:creationId xmlns:a16="http://schemas.microsoft.com/office/drawing/2014/main" id="{00000000-0008-0000-0000-00007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F337D" id="Text Box 5563" o:spid="_x0000_s1026" type="#_x0000_t202" style="position:absolute;margin-left:0;margin-top:0;width:6pt;height:2.25pt;z-index:2547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6832" behindDoc="0" locked="0" layoutInCell="1" allowOverlap="1" wp14:anchorId="49DAC6BA" wp14:editId="758850FE">
                      <wp:simplePos x="0" y="0"/>
                      <wp:positionH relativeFrom="column">
                        <wp:posOffset>0</wp:posOffset>
                      </wp:positionH>
                      <wp:positionV relativeFrom="paragraph">
                        <wp:posOffset>0</wp:posOffset>
                      </wp:positionV>
                      <wp:extent cx="76200" cy="28575"/>
                      <wp:effectExtent l="19050" t="19050" r="19050" b="28575"/>
                      <wp:wrapNone/>
                      <wp:docPr id="11635" name="Text Box 5562">
                        <a:extLst xmlns:a="http://schemas.openxmlformats.org/drawingml/2006/main">
                          <a:ext uri="{FF2B5EF4-FFF2-40B4-BE49-F238E27FC236}">
                            <a16:creationId xmlns:a16="http://schemas.microsoft.com/office/drawing/2014/main" id="{00000000-0008-0000-0000-00007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01C0D" id="Text Box 5562" o:spid="_x0000_s1026" type="#_x0000_t202" style="position:absolute;margin-left:0;margin-top:0;width:6pt;height:2.25pt;z-index:2547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7856" behindDoc="0" locked="0" layoutInCell="1" allowOverlap="1" wp14:anchorId="69069BA5" wp14:editId="09981C35">
                      <wp:simplePos x="0" y="0"/>
                      <wp:positionH relativeFrom="column">
                        <wp:posOffset>0</wp:posOffset>
                      </wp:positionH>
                      <wp:positionV relativeFrom="paragraph">
                        <wp:posOffset>0</wp:posOffset>
                      </wp:positionV>
                      <wp:extent cx="76200" cy="28575"/>
                      <wp:effectExtent l="19050" t="19050" r="19050" b="28575"/>
                      <wp:wrapNone/>
                      <wp:docPr id="11636" name="Text Box 5561">
                        <a:extLst xmlns:a="http://schemas.openxmlformats.org/drawingml/2006/main">
                          <a:ext uri="{FF2B5EF4-FFF2-40B4-BE49-F238E27FC236}">
                            <a16:creationId xmlns:a16="http://schemas.microsoft.com/office/drawing/2014/main" id="{00000000-0008-0000-0000-00007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113A8" id="Text Box 5561" o:spid="_x0000_s1026" type="#_x0000_t202" style="position:absolute;margin-left:0;margin-top:0;width:6pt;height:2.25pt;z-index:2547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8880" behindDoc="0" locked="0" layoutInCell="1" allowOverlap="1" wp14:anchorId="3D8DED1F" wp14:editId="2B7EE184">
                      <wp:simplePos x="0" y="0"/>
                      <wp:positionH relativeFrom="column">
                        <wp:posOffset>0</wp:posOffset>
                      </wp:positionH>
                      <wp:positionV relativeFrom="paragraph">
                        <wp:posOffset>0</wp:posOffset>
                      </wp:positionV>
                      <wp:extent cx="76200" cy="28575"/>
                      <wp:effectExtent l="19050" t="19050" r="19050" b="28575"/>
                      <wp:wrapNone/>
                      <wp:docPr id="11637" name="Text Box 5560">
                        <a:extLst xmlns:a="http://schemas.openxmlformats.org/drawingml/2006/main">
                          <a:ext uri="{FF2B5EF4-FFF2-40B4-BE49-F238E27FC236}">
                            <a16:creationId xmlns:a16="http://schemas.microsoft.com/office/drawing/2014/main" id="{00000000-0008-0000-0000-00007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5F383" id="Text Box 5560" o:spid="_x0000_s1026" type="#_x0000_t202" style="position:absolute;margin-left:0;margin-top:0;width:6pt;height:2.25pt;z-index:2547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79904" behindDoc="0" locked="0" layoutInCell="1" allowOverlap="1" wp14:anchorId="08CE927C" wp14:editId="3D9E4AA3">
                      <wp:simplePos x="0" y="0"/>
                      <wp:positionH relativeFrom="column">
                        <wp:posOffset>0</wp:posOffset>
                      </wp:positionH>
                      <wp:positionV relativeFrom="paragraph">
                        <wp:posOffset>0</wp:posOffset>
                      </wp:positionV>
                      <wp:extent cx="76200" cy="28575"/>
                      <wp:effectExtent l="19050" t="19050" r="19050" b="28575"/>
                      <wp:wrapNone/>
                      <wp:docPr id="11638" name="Text Box 5559">
                        <a:extLst xmlns:a="http://schemas.openxmlformats.org/drawingml/2006/main">
                          <a:ext uri="{FF2B5EF4-FFF2-40B4-BE49-F238E27FC236}">
                            <a16:creationId xmlns:a16="http://schemas.microsoft.com/office/drawing/2014/main" id="{00000000-0008-0000-0000-00007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8887B" id="Text Box 5559" o:spid="_x0000_s1026" type="#_x0000_t202" style="position:absolute;margin-left:0;margin-top:0;width:6pt;height:2.25pt;z-index:2547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0928" behindDoc="0" locked="0" layoutInCell="1" allowOverlap="1" wp14:anchorId="77D658D0" wp14:editId="7CA22634">
                      <wp:simplePos x="0" y="0"/>
                      <wp:positionH relativeFrom="column">
                        <wp:posOffset>0</wp:posOffset>
                      </wp:positionH>
                      <wp:positionV relativeFrom="paragraph">
                        <wp:posOffset>0</wp:posOffset>
                      </wp:positionV>
                      <wp:extent cx="76200" cy="28575"/>
                      <wp:effectExtent l="19050" t="19050" r="19050" b="28575"/>
                      <wp:wrapNone/>
                      <wp:docPr id="11639" name="Text Box 5558">
                        <a:extLst xmlns:a="http://schemas.openxmlformats.org/drawingml/2006/main">
                          <a:ext uri="{FF2B5EF4-FFF2-40B4-BE49-F238E27FC236}">
                            <a16:creationId xmlns:a16="http://schemas.microsoft.com/office/drawing/2014/main" id="{00000000-0008-0000-0000-00007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6D146" id="Text Box 5558" o:spid="_x0000_s1026" type="#_x0000_t202" style="position:absolute;margin-left:0;margin-top:0;width:6pt;height:2.25pt;z-index:2547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1952" behindDoc="0" locked="0" layoutInCell="1" allowOverlap="1" wp14:anchorId="751A257C" wp14:editId="73A094AB">
                      <wp:simplePos x="0" y="0"/>
                      <wp:positionH relativeFrom="column">
                        <wp:posOffset>0</wp:posOffset>
                      </wp:positionH>
                      <wp:positionV relativeFrom="paragraph">
                        <wp:posOffset>0</wp:posOffset>
                      </wp:positionV>
                      <wp:extent cx="76200" cy="28575"/>
                      <wp:effectExtent l="19050" t="19050" r="19050" b="28575"/>
                      <wp:wrapNone/>
                      <wp:docPr id="11640" name="Text Box 5557">
                        <a:extLst xmlns:a="http://schemas.openxmlformats.org/drawingml/2006/main">
                          <a:ext uri="{FF2B5EF4-FFF2-40B4-BE49-F238E27FC236}">
                            <a16:creationId xmlns:a16="http://schemas.microsoft.com/office/drawing/2014/main" id="{00000000-0008-0000-0000-00007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990FD" id="Text Box 5557" o:spid="_x0000_s1026" type="#_x0000_t202" style="position:absolute;margin-left:0;margin-top:0;width:6pt;height:2.25pt;z-index:2547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2976" behindDoc="0" locked="0" layoutInCell="1" allowOverlap="1" wp14:anchorId="071D050E" wp14:editId="72746705">
                      <wp:simplePos x="0" y="0"/>
                      <wp:positionH relativeFrom="column">
                        <wp:posOffset>0</wp:posOffset>
                      </wp:positionH>
                      <wp:positionV relativeFrom="paragraph">
                        <wp:posOffset>0</wp:posOffset>
                      </wp:positionV>
                      <wp:extent cx="76200" cy="28575"/>
                      <wp:effectExtent l="19050" t="19050" r="19050" b="28575"/>
                      <wp:wrapNone/>
                      <wp:docPr id="11641" name="Text Box 5556">
                        <a:extLst xmlns:a="http://schemas.openxmlformats.org/drawingml/2006/main">
                          <a:ext uri="{FF2B5EF4-FFF2-40B4-BE49-F238E27FC236}">
                            <a16:creationId xmlns:a16="http://schemas.microsoft.com/office/drawing/2014/main" id="{00000000-0008-0000-0000-00007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50F3B" id="Text Box 5556" o:spid="_x0000_s1026" type="#_x0000_t202" style="position:absolute;margin-left:0;margin-top:0;width:6pt;height:2.25pt;z-index:2547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4000" behindDoc="0" locked="0" layoutInCell="1" allowOverlap="1" wp14:anchorId="7F579910" wp14:editId="76A1113E">
                      <wp:simplePos x="0" y="0"/>
                      <wp:positionH relativeFrom="column">
                        <wp:posOffset>0</wp:posOffset>
                      </wp:positionH>
                      <wp:positionV relativeFrom="paragraph">
                        <wp:posOffset>0</wp:posOffset>
                      </wp:positionV>
                      <wp:extent cx="76200" cy="28575"/>
                      <wp:effectExtent l="19050" t="19050" r="19050" b="28575"/>
                      <wp:wrapNone/>
                      <wp:docPr id="11642" name="Text Box 5555">
                        <a:extLst xmlns:a="http://schemas.openxmlformats.org/drawingml/2006/main">
                          <a:ext uri="{FF2B5EF4-FFF2-40B4-BE49-F238E27FC236}">
                            <a16:creationId xmlns:a16="http://schemas.microsoft.com/office/drawing/2014/main" id="{00000000-0008-0000-0000-00007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02134" id="Text Box 5555" o:spid="_x0000_s1026" type="#_x0000_t202" style="position:absolute;margin-left:0;margin-top:0;width:6pt;height:2.25pt;z-index:2547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5024" behindDoc="0" locked="0" layoutInCell="1" allowOverlap="1" wp14:anchorId="5E97F6BE" wp14:editId="1C1F5D0E">
                      <wp:simplePos x="0" y="0"/>
                      <wp:positionH relativeFrom="column">
                        <wp:posOffset>0</wp:posOffset>
                      </wp:positionH>
                      <wp:positionV relativeFrom="paragraph">
                        <wp:posOffset>0</wp:posOffset>
                      </wp:positionV>
                      <wp:extent cx="76200" cy="28575"/>
                      <wp:effectExtent l="19050" t="19050" r="19050" b="28575"/>
                      <wp:wrapNone/>
                      <wp:docPr id="11643" name="Text Box 5554">
                        <a:extLst xmlns:a="http://schemas.openxmlformats.org/drawingml/2006/main">
                          <a:ext uri="{FF2B5EF4-FFF2-40B4-BE49-F238E27FC236}">
                            <a16:creationId xmlns:a16="http://schemas.microsoft.com/office/drawing/2014/main" id="{00000000-0008-0000-0000-00007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9258E" id="Text Box 5554" o:spid="_x0000_s1026" type="#_x0000_t202" style="position:absolute;margin-left:0;margin-top:0;width:6pt;height:2.25pt;z-index:2547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6048" behindDoc="0" locked="0" layoutInCell="1" allowOverlap="1" wp14:anchorId="06E1C1A6" wp14:editId="7A419A5B">
                      <wp:simplePos x="0" y="0"/>
                      <wp:positionH relativeFrom="column">
                        <wp:posOffset>0</wp:posOffset>
                      </wp:positionH>
                      <wp:positionV relativeFrom="paragraph">
                        <wp:posOffset>0</wp:posOffset>
                      </wp:positionV>
                      <wp:extent cx="76200" cy="28575"/>
                      <wp:effectExtent l="19050" t="19050" r="19050" b="28575"/>
                      <wp:wrapNone/>
                      <wp:docPr id="11644" name="Text Box 5553">
                        <a:extLst xmlns:a="http://schemas.openxmlformats.org/drawingml/2006/main">
                          <a:ext uri="{FF2B5EF4-FFF2-40B4-BE49-F238E27FC236}">
                            <a16:creationId xmlns:a16="http://schemas.microsoft.com/office/drawing/2014/main" id="{00000000-0008-0000-0000-00007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B0233" id="Text Box 5553" o:spid="_x0000_s1026" type="#_x0000_t202" style="position:absolute;margin-left:0;margin-top:0;width:6pt;height:2.25pt;z-index:2547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7072" behindDoc="0" locked="0" layoutInCell="1" allowOverlap="1" wp14:anchorId="1DCEC2FE" wp14:editId="41CB7EB5">
                      <wp:simplePos x="0" y="0"/>
                      <wp:positionH relativeFrom="column">
                        <wp:posOffset>0</wp:posOffset>
                      </wp:positionH>
                      <wp:positionV relativeFrom="paragraph">
                        <wp:posOffset>0</wp:posOffset>
                      </wp:positionV>
                      <wp:extent cx="76200" cy="28575"/>
                      <wp:effectExtent l="19050" t="19050" r="19050" b="28575"/>
                      <wp:wrapNone/>
                      <wp:docPr id="11645" name="Text Box 5552">
                        <a:extLst xmlns:a="http://schemas.openxmlformats.org/drawingml/2006/main">
                          <a:ext uri="{FF2B5EF4-FFF2-40B4-BE49-F238E27FC236}">
                            <a16:creationId xmlns:a16="http://schemas.microsoft.com/office/drawing/2014/main" id="{00000000-0008-0000-0000-00007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F0264" id="Text Box 5552" o:spid="_x0000_s1026" type="#_x0000_t202" style="position:absolute;margin-left:0;margin-top:0;width:6pt;height:2.25pt;z-index:2547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8096" behindDoc="0" locked="0" layoutInCell="1" allowOverlap="1" wp14:anchorId="201B3AE7" wp14:editId="36C8C417">
                      <wp:simplePos x="0" y="0"/>
                      <wp:positionH relativeFrom="column">
                        <wp:posOffset>0</wp:posOffset>
                      </wp:positionH>
                      <wp:positionV relativeFrom="paragraph">
                        <wp:posOffset>0</wp:posOffset>
                      </wp:positionV>
                      <wp:extent cx="76200" cy="28575"/>
                      <wp:effectExtent l="19050" t="19050" r="19050" b="28575"/>
                      <wp:wrapNone/>
                      <wp:docPr id="11646" name="Text Box 5551">
                        <a:extLst xmlns:a="http://schemas.openxmlformats.org/drawingml/2006/main">
                          <a:ext uri="{FF2B5EF4-FFF2-40B4-BE49-F238E27FC236}">
                            <a16:creationId xmlns:a16="http://schemas.microsoft.com/office/drawing/2014/main" id="{00000000-0008-0000-0000-00007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FCEDF" id="Text Box 5551" o:spid="_x0000_s1026" type="#_x0000_t202" style="position:absolute;margin-left:0;margin-top:0;width:6pt;height:2.25pt;z-index:2547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89120" behindDoc="0" locked="0" layoutInCell="1" allowOverlap="1" wp14:anchorId="4FAF8556" wp14:editId="4F177421">
                      <wp:simplePos x="0" y="0"/>
                      <wp:positionH relativeFrom="column">
                        <wp:posOffset>0</wp:posOffset>
                      </wp:positionH>
                      <wp:positionV relativeFrom="paragraph">
                        <wp:posOffset>0</wp:posOffset>
                      </wp:positionV>
                      <wp:extent cx="76200" cy="28575"/>
                      <wp:effectExtent l="19050" t="19050" r="19050" b="28575"/>
                      <wp:wrapNone/>
                      <wp:docPr id="11647" name="Text Box 5550">
                        <a:extLst xmlns:a="http://schemas.openxmlformats.org/drawingml/2006/main">
                          <a:ext uri="{FF2B5EF4-FFF2-40B4-BE49-F238E27FC236}">
                            <a16:creationId xmlns:a16="http://schemas.microsoft.com/office/drawing/2014/main" id="{00000000-0008-0000-0000-00007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8F747" id="Text Box 5550" o:spid="_x0000_s1026" type="#_x0000_t202" style="position:absolute;margin-left:0;margin-top:0;width:6pt;height:2.25pt;z-index:2547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0144" behindDoc="0" locked="0" layoutInCell="1" allowOverlap="1" wp14:anchorId="1B9B10C8" wp14:editId="51CF04A8">
                      <wp:simplePos x="0" y="0"/>
                      <wp:positionH relativeFrom="column">
                        <wp:posOffset>0</wp:posOffset>
                      </wp:positionH>
                      <wp:positionV relativeFrom="paragraph">
                        <wp:posOffset>0</wp:posOffset>
                      </wp:positionV>
                      <wp:extent cx="76200" cy="28575"/>
                      <wp:effectExtent l="19050" t="19050" r="19050" b="28575"/>
                      <wp:wrapNone/>
                      <wp:docPr id="11648" name="Text Box 5549">
                        <a:extLst xmlns:a="http://schemas.openxmlformats.org/drawingml/2006/main">
                          <a:ext uri="{FF2B5EF4-FFF2-40B4-BE49-F238E27FC236}">
                            <a16:creationId xmlns:a16="http://schemas.microsoft.com/office/drawing/2014/main" id="{00000000-0008-0000-0000-00008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6459D" id="Text Box 5549" o:spid="_x0000_s1026" type="#_x0000_t202" style="position:absolute;margin-left:0;margin-top:0;width:6pt;height:2.25pt;z-index:2547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1168" behindDoc="0" locked="0" layoutInCell="1" allowOverlap="1" wp14:anchorId="26DF88A6" wp14:editId="0DF285BD">
                      <wp:simplePos x="0" y="0"/>
                      <wp:positionH relativeFrom="column">
                        <wp:posOffset>0</wp:posOffset>
                      </wp:positionH>
                      <wp:positionV relativeFrom="paragraph">
                        <wp:posOffset>0</wp:posOffset>
                      </wp:positionV>
                      <wp:extent cx="76200" cy="28575"/>
                      <wp:effectExtent l="19050" t="19050" r="19050" b="28575"/>
                      <wp:wrapNone/>
                      <wp:docPr id="11649" name="Text Box 5548">
                        <a:extLst xmlns:a="http://schemas.openxmlformats.org/drawingml/2006/main">
                          <a:ext uri="{FF2B5EF4-FFF2-40B4-BE49-F238E27FC236}">
                            <a16:creationId xmlns:a16="http://schemas.microsoft.com/office/drawing/2014/main" id="{00000000-0008-0000-0000-00008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995E4" id="Text Box 5548" o:spid="_x0000_s1026" type="#_x0000_t202" style="position:absolute;margin-left:0;margin-top:0;width:6pt;height:2.25pt;z-index:2547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2192" behindDoc="0" locked="0" layoutInCell="1" allowOverlap="1" wp14:anchorId="688A006D" wp14:editId="2C015BEF">
                      <wp:simplePos x="0" y="0"/>
                      <wp:positionH relativeFrom="column">
                        <wp:posOffset>0</wp:posOffset>
                      </wp:positionH>
                      <wp:positionV relativeFrom="paragraph">
                        <wp:posOffset>0</wp:posOffset>
                      </wp:positionV>
                      <wp:extent cx="76200" cy="28575"/>
                      <wp:effectExtent l="19050" t="19050" r="19050" b="28575"/>
                      <wp:wrapNone/>
                      <wp:docPr id="11650" name="Text Box 5547">
                        <a:extLst xmlns:a="http://schemas.openxmlformats.org/drawingml/2006/main">
                          <a:ext uri="{FF2B5EF4-FFF2-40B4-BE49-F238E27FC236}">
                            <a16:creationId xmlns:a16="http://schemas.microsoft.com/office/drawing/2014/main" id="{00000000-0008-0000-0000-00008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9F179" id="Text Box 5547" o:spid="_x0000_s1026" type="#_x0000_t202" style="position:absolute;margin-left:0;margin-top:0;width:6pt;height:2.25pt;z-index:2547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3216" behindDoc="0" locked="0" layoutInCell="1" allowOverlap="1" wp14:anchorId="113F3150" wp14:editId="4B30A31C">
                      <wp:simplePos x="0" y="0"/>
                      <wp:positionH relativeFrom="column">
                        <wp:posOffset>0</wp:posOffset>
                      </wp:positionH>
                      <wp:positionV relativeFrom="paragraph">
                        <wp:posOffset>0</wp:posOffset>
                      </wp:positionV>
                      <wp:extent cx="76200" cy="28575"/>
                      <wp:effectExtent l="19050" t="19050" r="19050" b="28575"/>
                      <wp:wrapNone/>
                      <wp:docPr id="11651" name="Text Box 5546">
                        <a:extLst xmlns:a="http://schemas.openxmlformats.org/drawingml/2006/main">
                          <a:ext uri="{FF2B5EF4-FFF2-40B4-BE49-F238E27FC236}">
                            <a16:creationId xmlns:a16="http://schemas.microsoft.com/office/drawing/2014/main" id="{00000000-0008-0000-0000-00008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65D88" id="Text Box 5546" o:spid="_x0000_s1026" type="#_x0000_t202" style="position:absolute;margin-left:0;margin-top:0;width:6pt;height:2.25pt;z-index:2547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4240" behindDoc="0" locked="0" layoutInCell="1" allowOverlap="1" wp14:anchorId="40538A20" wp14:editId="23EE475C">
                      <wp:simplePos x="0" y="0"/>
                      <wp:positionH relativeFrom="column">
                        <wp:posOffset>0</wp:posOffset>
                      </wp:positionH>
                      <wp:positionV relativeFrom="paragraph">
                        <wp:posOffset>0</wp:posOffset>
                      </wp:positionV>
                      <wp:extent cx="76200" cy="28575"/>
                      <wp:effectExtent l="19050" t="19050" r="19050" b="28575"/>
                      <wp:wrapNone/>
                      <wp:docPr id="11652" name="Text Box 5545">
                        <a:extLst xmlns:a="http://schemas.openxmlformats.org/drawingml/2006/main">
                          <a:ext uri="{FF2B5EF4-FFF2-40B4-BE49-F238E27FC236}">
                            <a16:creationId xmlns:a16="http://schemas.microsoft.com/office/drawing/2014/main" id="{00000000-0008-0000-0000-00008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32F68" id="Text Box 5545" o:spid="_x0000_s1026" type="#_x0000_t202" style="position:absolute;margin-left:0;margin-top:0;width:6pt;height:2.25pt;z-index:2547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5264" behindDoc="0" locked="0" layoutInCell="1" allowOverlap="1" wp14:anchorId="5FE6D314" wp14:editId="07345444">
                      <wp:simplePos x="0" y="0"/>
                      <wp:positionH relativeFrom="column">
                        <wp:posOffset>0</wp:posOffset>
                      </wp:positionH>
                      <wp:positionV relativeFrom="paragraph">
                        <wp:posOffset>0</wp:posOffset>
                      </wp:positionV>
                      <wp:extent cx="76200" cy="28575"/>
                      <wp:effectExtent l="19050" t="19050" r="19050" b="28575"/>
                      <wp:wrapNone/>
                      <wp:docPr id="11653" name="Text Box 5544">
                        <a:extLst xmlns:a="http://schemas.openxmlformats.org/drawingml/2006/main">
                          <a:ext uri="{FF2B5EF4-FFF2-40B4-BE49-F238E27FC236}">
                            <a16:creationId xmlns:a16="http://schemas.microsoft.com/office/drawing/2014/main" id="{00000000-0008-0000-0000-00008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6575A" id="Text Box 5544" o:spid="_x0000_s1026" type="#_x0000_t202" style="position:absolute;margin-left:0;margin-top:0;width:6pt;height:2.25pt;z-index:2547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6288" behindDoc="0" locked="0" layoutInCell="1" allowOverlap="1" wp14:anchorId="353C7DDC" wp14:editId="7D915EE2">
                      <wp:simplePos x="0" y="0"/>
                      <wp:positionH relativeFrom="column">
                        <wp:posOffset>0</wp:posOffset>
                      </wp:positionH>
                      <wp:positionV relativeFrom="paragraph">
                        <wp:posOffset>0</wp:posOffset>
                      </wp:positionV>
                      <wp:extent cx="76200" cy="28575"/>
                      <wp:effectExtent l="19050" t="19050" r="19050" b="28575"/>
                      <wp:wrapNone/>
                      <wp:docPr id="11654" name="Text Box 5543">
                        <a:extLst xmlns:a="http://schemas.openxmlformats.org/drawingml/2006/main">
                          <a:ext uri="{FF2B5EF4-FFF2-40B4-BE49-F238E27FC236}">
                            <a16:creationId xmlns:a16="http://schemas.microsoft.com/office/drawing/2014/main" id="{00000000-0008-0000-0000-00008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78C3A" id="Text Box 5543" o:spid="_x0000_s1026" type="#_x0000_t202" style="position:absolute;margin-left:0;margin-top:0;width:6pt;height:2.25pt;z-index:2547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7312" behindDoc="0" locked="0" layoutInCell="1" allowOverlap="1" wp14:anchorId="6CB5215C" wp14:editId="4CF20E6B">
                      <wp:simplePos x="0" y="0"/>
                      <wp:positionH relativeFrom="column">
                        <wp:posOffset>0</wp:posOffset>
                      </wp:positionH>
                      <wp:positionV relativeFrom="paragraph">
                        <wp:posOffset>0</wp:posOffset>
                      </wp:positionV>
                      <wp:extent cx="76200" cy="28575"/>
                      <wp:effectExtent l="19050" t="19050" r="19050" b="28575"/>
                      <wp:wrapNone/>
                      <wp:docPr id="11655" name="Text Box 5542">
                        <a:extLst xmlns:a="http://schemas.openxmlformats.org/drawingml/2006/main">
                          <a:ext uri="{FF2B5EF4-FFF2-40B4-BE49-F238E27FC236}">
                            <a16:creationId xmlns:a16="http://schemas.microsoft.com/office/drawing/2014/main" id="{00000000-0008-0000-0000-00008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405BE" id="Text Box 5542" o:spid="_x0000_s1026" type="#_x0000_t202" style="position:absolute;margin-left:0;margin-top:0;width:6pt;height:2.25pt;z-index:2547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8336" behindDoc="0" locked="0" layoutInCell="1" allowOverlap="1" wp14:anchorId="7BCDA85A" wp14:editId="7D2004B2">
                      <wp:simplePos x="0" y="0"/>
                      <wp:positionH relativeFrom="column">
                        <wp:posOffset>0</wp:posOffset>
                      </wp:positionH>
                      <wp:positionV relativeFrom="paragraph">
                        <wp:posOffset>0</wp:posOffset>
                      </wp:positionV>
                      <wp:extent cx="76200" cy="28575"/>
                      <wp:effectExtent l="19050" t="19050" r="19050" b="28575"/>
                      <wp:wrapNone/>
                      <wp:docPr id="11656" name="Text Box 5541">
                        <a:extLst xmlns:a="http://schemas.openxmlformats.org/drawingml/2006/main">
                          <a:ext uri="{FF2B5EF4-FFF2-40B4-BE49-F238E27FC236}">
                            <a16:creationId xmlns:a16="http://schemas.microsoft.com/office/drawing/2014/main" id="{00000000-0008-0000-0000-00008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A223C" id="Text Box 5541" o:spid="_x0000_s1026" type="#_x0000_t202" style="position:absolute;margin-left:0;margin-top:0;width:6pt;height:2.25pt;z-index:2547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799360" behindDoc="0" locked="0" layoutInCell="1" allowOverlap="1" wp14:anchorId="1BC06E1F" wp14:editId="50611B19">
                      <wp:simplePos x="0" y="0"/>
                      <wp:positionH relativeFrom="column">
                        <wp:posOffset>0</wp:posOffset>
                      </wp:positionH>
                      <wp:positionV relativeFrom="paragraph">
                        <wp:posOffset>0</wp:posOffset>
                      </wp:positionV>
                      <wp:extent cx="76200" cy="28575"/>
                      <wp:effectExtent l="19050" t="19050" r="19050" b="28575"/>
                      <wp:wrapNone/>
                      <wp:docPr id="11657" name="Text Box 5540">
                        <a:extLst xmlns:a="http://schemas.openxmlformats.org/drawingml/2006/main">
                          <a:ext uri="{FF2B5EF4-FFF2-40B4-BE49-F238E27FC236}">
                            <a16:creationId xmlns:a16="http://schemas.microsoft.com/office/drawing/2014/main" id="{00000000-0008-0000-0000-00008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A6742" id="Text Box 5540" o:spid="_x0000_s1026" type="#_x0000_t202" style="position:absolute;margin-left:0;margin-top:0;width:6pt;height:2.25pt;z-index:2547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0384" behindDoc="0" locked="0" layoutInCell="1" allowOverlap="1" wp14:anchorId="404D649E" wp14:editId="3859606E">
                      <wp:simplePos x="0" y="0"/>
                      <wp:positionH relativeFrom="column">
                        <wp:posOffset>0</wp:posOffset>
                      </wp:positionH>
                      <wp:positionV relativeFrom="paragraph">
                        <wp:posOffset>0</wp:posOffset>
                      </wp:positionV>
                      <wp:extent cx="76200" cy="28575"/>
                      <wp:effectExtent l="19050" t="19050" r="19050" b="28575"/>
                      <wp:wrapNone/>
                      <wp:docPr id="11658" name="Text Box 5539">
                        <a:extLst xmlns:a="http://schemas.openxmlformats.org/drawingml/2006/main">
                          <a:ext uri="{FF2B5EF4-FFF2-40B4-BE49-F238E27FC236}">
                            <a16:creationId xmlns:a16="http://schemas.microsoft.com/office/drawing/2014/main" id="{00000000-0008-0000-0000-00008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3EDD1" id="Text Box 5539" o:spid="_x0000_s1026" type="#_x0000_t202" style="position:absolute;margin-left:0;margin-top:0;width:6pt;height:2.25pt;z-index:2548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1408" behindDoc="0" locked="0" layoutInCell="1" allowOverlap="1" wp14:anchorId="7419D491" wp14:editId="57D52756">
                      <wp:simplePos x="0" y="0"/>
                      <wp:positionH relativeFrom="column">
                        <wp:posOffset>0</wp:posOffset>
                      </wp:positionH>
                      <wp:positionV relativeFrom="paragraph">
                        <wp:posOffset>0</wp:posOffset>
                      </wp:positionV>
                      <wp:extent cx="76200" cy="28575"/>
                      <wp:effectExtent l="19050" t="19050" r="19050" b="28575"/>
                      <wp:wrapNone/>
                      <wp:docPr id="11659" name="Text Box 5538">
                        <a:extLst xmlns:a="http://schemas.openxmlformats.org/drawingml/2006/main">
                          <a:ext uri="{FF2B5EF4-FFF2-40B4-BE49-F238E27FC236}">
                            <a16:creationId xmlns:a16="http://schemas.microsoft.com/office/drawing/2014/main" id="{00000000-0008-0000-0000-00008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990A9" id="Text Box 5538" o:spid="_x0000_s1026" type="#_x0000_t202" style="position:absolute;margin-left:0;margin-top:0;width:6pt;height:2.25pt;z-index:2548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2432" behindDoc="0" locked="0" layoutInCell="1" allowOverlap="1" wp14:anchorId="1DFCB058" wp14:editId="2753041B">
                      <wp:simplePos x="0" y="0"/>
                      <wp:positionH relativeFrom="column">
                        <wp:posOffset>0</wp:posOffset>
                      </wp:positionH>
                      <wp:positionV relativeFrom="paragraph">
                        <wp:posOffset>0</wp:posOffset>
                      </wp:positionV>
                      <wp:extent cx="76200" cy="28575"/>
                      <wp:effectExtent l="19050" t="19050" r="19050" b="28575"/>
                      <wp:wrapNone/>
                      <wp:docPr id="11660" name="Text Box 5537">
                        <a:extLst xmlns:a="http://schemas.openxmlformats.org/drawingml/2006/main">
                          <a:ext uri="{FF2B5EF4-FFF2-40B4-BE49-F238E27FC236}">
                            <a16:creationId xmlns:a16="http://schemas.microsoft.com/office/drawing/2014/main" id="{00000000-0008-0000-0000-00008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96E20D" id="Text Box 5537" o:spid="_x0000_s1026" type="#_x0000_t202" style="position:absolute;margin-left:0;margin-top:0;width:6pt;height:2.25pt;z-index:2548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3456" behindDoc="0" locked="0" layoutInCell="1" allowOverlap="1" wp14:anchorId="0205E894" wp14:editId="36D14EEF">
                      <wp:simplePos x="0" y="0"/>
                      <wp:positionH relativeFrom="column">
                        <wp:posOffset>0</wp:posOffset>
                      </wp:positionH>
                      <wp:positionV relativeFrom="paragraph">
                        <wp:posOffset>0</wp:posOffset>
                      </wp:positionV>
                      <wp:extent cx="76200" cy="28575"/>
                      <wp:effectExtent l="19050" t="19050" r="19050" b="28575"/>
                      <wp:wrapNone/>
                      <wp:docPr id="11661" name="Text Box 5536">
                        <a:extLst xmlns:a="http://schemas.openxmlformats.org/drawingml/2006/main">
                          <a:ext uri="{FF2B5EF4-FFF2-40B4-BE49-F238E27FC236}">
                            <a16:creationId xmlns:a16="http://schemas.microsoft.com/office/drawing/2014/main" id="{00000000-0008-0000-0000-00008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CBC18" id="Text Box 5536" o:spid="_x0000_s1026" type="#_x0000_t202" style="position:absolute;margin-left:0;margin-top:0;width:6pt;height:2.25pt;z-index:2548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4480" behindDoc="0" locked="0" layoutInCell="1" allowOverlap="1" wp14:anchorId="37B8299E" wp14:editId="16CDF979">
                      <wp:simplePos x="0" y="0"/>
                      <wp:positionH relativeFrom="column">
                        <wp:posOffset>0</wp:posOffset>
                      </wp:positionH>
                      <wp:positionV relativeFrom="paragraph">
                        <wp:posOffset>0</wp:posOffset>
                      </wp:positionV>
                      <wp:extent cx="76200" cy="28575"/>
                      <wp:effectExtent l="19050" t="19050" r="19050" b="28575"/>
                      <wp:wrapNone/>
                      <wp:docPr id="11662" name="Text Box 5535">
                        <a:extLst xmlns:a="http://schemas.openxmlformats.org/drawingml/2006/main">
                          <a:ext uri="{FF2B5EF4-FFF2-40B4-BE49-F238E27FC236}">
                            <a16:creationId xmlns:a16="http://schemas.microsoft.com/office/drawing/2014/main" id="{00000000-0008-0000-0000-00008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6C03C" id="Text Box 5535" o:spid="_x0000_s1026" type="#_x0000_t202" style="position:absolute;margin-left:0;margin-top:0;width:6pt;height:2.25pt;z-index:2548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5504" behindDoc="0" locked="0" layoutInCell="1" allowOverlap="1" wp14:anchorId="2F21608D" wp14:editId="76E857D8">
                      <wp:simplePos x="0" y="0"/>
                      <wp:positionH relativeFrom="column">
                        <wp:posOffset>0</wp:posOffset>
                      </wp:positionH>
                      <wp:positionV relativeFrom="paragraph">
                        <wp:posOffset>0</wp:posOffset>
                      </wp:positionV>
                      <wp:extent cx="76200" cy="28575"/>
                      <wp:effectExtent l="19050" t="19050" r="19050" b="28575"/>
                      <wp:wrapNone/>
                      <wp:docPr id="11663" name="Text Box 5534">
                        <a:extLst xmlns:a="http://schemas.openxmlformats.org/drawingml/2006/main">
                          <a:ext uri="{FF2B5EF4-FFF2-40B4-BE49-F238E27FC236}">
                            <a16:creationId xmlns:a16="http://schemas.microsoft.com/office/drawing/2014/main" id="{00000000-0008-0000-0000-00008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41421" id="Text Box 5534" o:spid="_x0000_s1026" type="#_x0000_t202" style="position:absolute;margin-left:0;margin-top:0;width:6pt;height:2.25pt;z-index:2548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6528" behindDoc="0" locked="0" layoutInCell="1" allowOverlap="1" wp14:anchorId="2E81DD03" wp14:editId="4A7EDED9">
                      <wp:simplePos x="0" y="0"/>
                      <wp:positionH relativeFrom="column">
                        <wp:posOffset>0</wp:posOffset>
                      </wp:positionH>
                      <wp:positionV relativeFrom="paragraph">
                        <wp:posOffset>0</wp:posOffset>
                      </wp:positionV>
                      <wp:extent cx="76200" cy="28575"/>
                      <wp:effectExtent l="19050" t="19050" r="19050" b="28575"/>
                      <wp:wrapNone/>
                      <wp:docPr id="11664" name="Text Box 5533">
                        <a:extLst xmlns:a="http://schemas.openxmlformats.org/drawingml/2006/main">
                          <a:ext uri="{FF2B5EF4-FFF2-40B4-BE49-F238E27FC236}">
                            <a16:creationId xmlns:a16="http://schemas.microsoft.com/office/drawing/2014/main" id="{00000000-0008-0000-0000-00009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7DEB8" id="Text Box 5533" o:spid="_x0000_s1026" type="#_x0000_t202" style="position:absolute;margin-left:0;margin-top:0;width:6pt;height:2.25pt;z-index:2548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7552" behindDoc="0" locked="0" layoutInCell="1" allowOverlap="1" wp14:anchorId="4708831F" wp14:editId="0037FB89">
                      <wp:simplePos x="0" y="0"/>
                      <wp:positionH relativeFrom="column">
                        <wp:posOffset>0</wp:posOffset>
                      </wp:positionH>
                      <wp:positionV relativeFrom="paragraph">
                        <wp:posOffset>0</wp:posOffset>
                      </wp:positionV>
                      <wp:extent cx="76200" cy="28575"/>
                      <wp:effectExtent l="19050" t="19050" r="19050" b="28575"/>
                      <wp:wrapNone/>
                      <wp:docPr id="11665" name="Text Box 5532">
                        <a:extLst xmlns:a="http://schemas.openxmlformats.org/drawingml/2006/main">
                          <a:ext uri="{FF2B5EF4-FFF2-40B4-BE49-F238E27FC236}">
                            <a16:creationId xmlns:a16="http://schemas.microsoft.com/office/drawing/2014/main" id="{00000000-0008-0000-0000-00009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F0A40" id="Text Box 5532" o:spid="_x0000_s1026" type="#_x0000_t202" style="position:absolute;margin-left:0;margin-top:0;width:6pt;height:2.25pt;z-index:2548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8576" behindDoc="0" locked="0" layoutInCell="1" allowOverlap="1" wp14:anchorId="2C9B1D98" wp14:editId="7EB95BEE">
                      <wp:simplePos x="0" y="0"/>
                      <wp:positionH relativeFrom="column">
                        <wp:posOffset>0</wp:posOffset>
                      </wp:positionH>
                      <wp:positionV relativeFrom="paragraph">
                        <wp:posOffset>0</wp:posOffset>
                      </wp:positionV>
                      <wp:extent cx="76200" cy="28575"/>
                      <wp:effectExtent l="19050" t="19050" r="19050" b="28575"/>
                      <wp:wrapNone/>
                      <wp:docPr id="11666" name="Text Box 5531">
                        <a:extLst xmlns:a="http://schemas.openxmlformats.org/drawingml/2006/main">
                          <a:ext uri="{FF2B5EF4-FFF2-40B4-BE49-F238E27FC236}">
                            <a16:creationId xmlns:a16="http://schemas.microsoft.com/office/drawing/2014/main" id="{00000000-0008-0000-0000-00009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0D8A2" id="Text Box 5531" o:spid="_x0000_s1026" type="#_x0000_t202" style="position:absolute;margin-left:0;margin-top:0;width:6pt;height:2.25pt;z-index:2548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09600" behindDoc="0" locked="0" layoutInCell="1" allowOverlap="1" wp14:anchorId="55CB282F" wp14:editId="2808BD43">
                      <wp:simplePos x="0" y="0"/>
                      <wp:positionH relativeFrom="column">
                        <wp:posOffset>0</wp:posOffset>
                      </wp:positionH>
                      <wp:positionV relativeFrom="paragraph">
                        <wp:posOffset>0</wp:posOffset>
                      </wp:positionV>
                      <wp:extent cx="76200" cy="28575"/>
                      <wp:effectExtent l="19050" t="19050" r="19050" b="28575"/>
                      <wp:wrapNone/>
                      <wp:docPr id="11667" name="Text Box 5530">
                        <a:extLst xmlns:a="http://schemas.openxmlformats.org/drawingml/2006/main">
                          <a:ext uri="{FF2B5EF4-FFF2-40B4-BE49-F238E27FC236}">
                            <a16:creationId xmlns:a16="http://schemas.microsoft.com/office/drawing/2014/main" id="{00000000-0008-0000-0000-00009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127447" id="Text Box 5530" o:spid="_x0000_s1026" type="#_x0000_t202" style="position:absolute;margin-left:0;margin-top:0;width:6pt;height:2.25pt;z-index:2548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0624" behindDoc="0" locked="0" layoutInCell="1" allowOverlap="1" wp14:anchorId="6DD1765A" wp14:editId="725188AE">
                      <wp:simplePos x="0" y="0"/>
                      <wp:positionH relativeFrom="column">
                        <wp:posOffset>0</wp:posOffset>
                      </wp:positionH>
                      <wp:positionV relativeFrom="paragraph">
                        <wp:posOffset>0</wp:posOffset>
                      </wp:positionV>
                      <wp:extent cx="76200" cy="28575"/>
                      <wp:effectExtent l="19050" t="19050" r="19050" b="28575"/>
                      <wp:wrapNone/>
                      <wp:docPr id="11668" name="Text Box 5529">
                        <a:extLst xmlns:a="http://schemas.openxmlformats.org/drawingml/2006/main">
                          <a:ext uri="{FF2B5EF4-FFF2-40B4-BE49-F238E27FC236}">
                            <a16:creationId xmlns:a16="http://schemas.microsoft.com/office/drawing/2014/main" id="{00000000-0008-0000-0000-00009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BDD60" id="Text Box 5529" o:spid="_x0000_s1026" type="#_x0000_t202" style="position:absolute;margin-left:0;margin-top:0;width:6pt;height:2.25pt;z-index:2548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1648" behindDoc="0" locked="0" layoutInCell="1" allowOverlap="1" wp14:anchorId="17B64E63" wp14:editId="3CF57725">
                      <wp:simplePos x="0" y="0"/>
                      <wp:positionH relativeFrom="column">
                        <wp:posOffset>0</wp:posOffset>
                      </wp:positionH>
                      <wp:positionV relativeFrom="paragraph">
                        <wp:posOffset>0</wp:posOffset>
                      </wp:positionV>
                      <wp:extent cx="76200" cy="28575"/>
                      <wp:effectExtent l="19050" t="19050" r="19050" b="28575"/>
                      <wp:wrapNone/>
                      <wp:docPr id="11669" name="Text Box 5528">
                        <a:extLst xmlns:a="http://schemas.openxmlformats.org/drawingml/2006/main">
                          <a:ext uri="{FF2B5EF4-FFF2-40B4-BE49-F238E27FC236}">
                            <a16:creationId xmlns:a16="http://schemas.microsoft.com/office/drawing/2014/main" id="{00000000-0008-0000-0000-00009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C2466" id="Text Box 5528" o:spid="_x0000_s1026" type="#_x0000_t202" style="position:absolute;margin-left:0;margin-top:0;width:6pt;height:2.25pt;z-index:2548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2672" behindDoc="0" locked="0" layoutInCell="1" allowOverlap="1" wp14:anchorId="47E9F0D3" wp14:editId="2FE88AB4">
                      <wp:simplePos x="0" y="0"/>
                      <wp:positionH relativeFrom="column">
                        <wp:posOffset>0</wp:posOffset>
                      </wp:positionH>
                      <wp:positionV relativeFrom="paragraph">
                        <wp:posOffset>0</wp:posOffset>
                      </wp:positionV>
                      <wp:extent cx="76200" cy="28575"/>
                      <wp:effectExtent l="19050" t="19050" r="19050" b="28575"/>
                      <wp:wrapNone/>
                      <wp:docPr id="11670" name="Text Box 5527">
                        <a:extLst xmlns:a="http://schemas.openxmlformats.org/drawingml/2006/main">
                          <a:ext uri="{FF2B5EF4-FFF2-40B4-BE49-F238E27FC236}">
                            <a16:creationId xmlns:a16="http://schemas.microsoft.com/office/drawing/2014/main" id="{00000000-0008-0000-0000-00009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689D3" id="Text Box 5527" o:spid="_x0000_s1026" type="#_x0000_t202" style="position:absolute;margin-left:0;margin-top:0;width:6pt;height:2.25pt;z-index:2548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3696" behindDoc="0" locked="0" layoutInCell="1" allowOverlap="1" wp14:anchorId="74C8A5B7" wp14:editId="071DE114">
                      <wp:simplePos x="0" y="0"/>
                      <wp:positionH relativeFrom="column">
                        <wp:posOffset>0</wp:posOffset>
                      </wp:positionH>
                      <wp:positionV relativeFrom="paragraph">
                        <wp:posOffset>0</wp:posOffset>
                      </wp:positionV>
                      <wp:extent cx="76200" cy="28575"/>
                      <wp:effectExtent l="19050" t="19050" r="19050" b="28575"/>
                      <wp:wrapNone/>
                      <wp:docPr id="11671" name="Text Box 5526">
                        <a:extLst xmlns:a="http://schemas.openxmlformats.org/drawingml/2006/main">
                          <a:ext uri="{FF2B5EF4-FFF2-40B4-BE49-F238E27FC236}">
                            <a16:creationId xmlns:a16="http://schemas.microsoft.com/office/drawing/2014/main" id="{00000000-0008-0000-0000-00009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340BA" id="Text Box 5526" o:spid="_x0000_s1026" type="#_x0000_t202" style="position:absolute;margin-left:0;margin-top:0;width:6pt;height:2.25pt;z-index:2548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4720" behindDoc="0" locked="0" layoutInCell="1" allowOverlap="1" wp14:anchorId="508A603B" wp14:editId="20506CE5">
                      <wp:simplePos x="0" y="0"/>
                      <wp:positionH relativeFrom="column">
                        <wp:posOffset>0</wp:posOffset>
                      </wp:positionH>
                      <wp:positionV relativeFrom="paragraph">
                        <wp:posOffset>0</wp:posOffset>
                      </wp:positionV>
                      <wp:extent cx="76200" cy="28575"/>
                      <wp:effectExtent l="19050" t="19050" r="19050" b="28575"/>
                      <wp:wrapNone/>
                      <wp:docPr id="11672" name="Text Box 5525">
                        <a:extLst xmlns:a="http://schemas.openxmlformats.org/drawingml/2006/main">
                          <a:ext uri="{FF2B5EF4-FFF2-40B4-BE49-F238E27FC236}">
                            <a16:creationId xmlns:a16="http://schemas.microsoft.com/office/drawing/2014/main" id="{00000000-0008-0000-0000-00009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AE311" id="Text Box 5525" o:spid="_x0000_s1026" type="#_x0000_t202" style="position:absolute;margin-left:0;margin-top:0;width:6pt;height:2.25pt;z-index:2548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5744" behindDoc="0" locked="0" layoutInCell="1" allowOverlap="1" wp14:anchorId="679A8FEC" wp14:editId="486E629C">
                      <wp:simplePos x="0" y="0"/>
                      <wp:positionH relativeFrom="column">
                        <wp:posOffset>0</wp:posOffset>
                      </wp:positionH>
                      <wp:positionV relativeFrom="paragraph">
                        <wp:posOffset>0</wp:posOffset>
                      </wp:positionV>
                      <wp:extent cx="76200" cy="28575"/>
                      <wp:effectExtent l="19050" t="19050" r="19050" b="28575"/>
                      <wp:wrapNone/>
                      <wp:docPr id="11673" name="Text Box 5524">
                        <a:extLst xmlns:a="http://schemas.openxmlformats.org/drawingml/2006/main">
                          <a:ext uri="{FF2B5EF4-FFF2-40B4-BE49-F238E27FC236}">
                            <a16:creationId xmlns:a16="http://schemas.microsoft.com/office/drawing/2014/main" id="{00000000-0008-0000-0000-00009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C7B4C" id="Text Box 5524" o:spid="_x0000_s1026" type="#_x0000_t202" style="position:absolute;margin-left:0;margin-top:0;width:6pt;height:2.25pt;z-index:2548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6768" behindDoc="0" locked="0" layoutInCell="1" allowOverlap="1" wp14:anchorId="2F903E6E" wp14:editId="4DC9D735">
                      <wp:simplePos x="0" y="0"/>
                      <wp:positionH relativeFrom="column">
                        <wp:posOffset>0</wp:posOffset>
                      </wp:positionH>
                      <wp:positionV relativeFrom="paragraph">
                        <wp:posOffset>0</wp:posOffset>
                      </wp:positionV>
                      <wp:extent cx="76200" cy="28575"/>
                      <wp:effectExtent l="19050" t="19050" r="19050" b="28575"/>
                      <wp:wrapNone/>
                      <wp:docPr id="11674" name="Text Box 5523">
                        <a:extLst xmlns:a="http://schemas.openxmlformats.org/drawingml/2006/main">
                          <a:ext uri="{FF2B5EF4-FFF2-40B4-BE49-F238E27FC236}">
                            <a16:creationId xmlns:a16="http://schemas.microsoft.com/office/drawing/2014/main" id="{00000000-0008-0000-0000-00009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6F60C" id="Text Box 5523" o:spid="_x0000_s1026" type="#_x0000_t202" style="position:absolute;margin-left:0;margin-top:0;width:6pt;height:2.25pt;z-index:2548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7792" behindDoc="0" locked="0" layoutInCell="1" allowOverlap="1" wp14:anchorId="4BB7D8CD" wp14:editId="5351F29B">
                      <wp:simplePos x="0" y="0"/>
                      <wp:positionH relativeFrom="column">
                        <wp:posOffset>0</wp:posOffset>
                      </wp:positionH>
                      <wp:positionV relativeFrom="paragraph">
                        <wp:posOffset>0</wp:posOffset>
                      </wp:positionV>
                      <wp:extent cx="76200" cy="28575"/>
                      <wp:effectExtent l="19050" t="19050" r="19050" b="28575"/>
                      <wp:wrapNone/>
                      <wp:docPr id="11675" name="Text Box 5522">
                        <a:extLst xmlns:a="http://schemas.openxmlformats.org/drawingml/2006/main">
                          <a:ext uri="{FF2B5EF4-FFF2-40B4-BE49-F238E27FC236}">
                            <a16:creationId xmlns:a16="http://schemas.microsoft.com/office/drawing/2014/main" id="{00000000-0008-0000-0000-00009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1ACFC" id="Text Box 5522" o:spid="_x0000_s1026" type="#_x0000_t202" style="position:absolute;margin-left:0;margin-top:0;width:6pt;height:2.25pt;z-index:2548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8816" behindDoc="0" locked="0" layoutInCell="1" allowOverlap="1" wp14:anchorId="67051E51" wp14:editId="09D502CC">
                      <wp:simplePos x="0" y="0"/>
                      <wp:positionH relativeFrom="column">
                        <wp:posOffset>0</wp:posOffset>
                      </wp:positionH>
                      <wp:positionV relativeFrom="paragraph">
                        <wp:posOffset>0</wp:posOffset>
                      </wp:positionV>
                      <wp:extent cx="76200" cy="28575"/>
                      <wp:effectExtent l="19050" t="19050" r="19050" b="28575"/>
                      <wp:wrapNone/>
                      <wp:docPr id="11676" name="Text Box 5521">
                        <a:extLst xmlns:a="http://schemas.openxmlformats.org/drawingml/2006/main">
                          <a:ext uri="{FF2B5EF4-FFF2-40B4-BE49-F238E27FC236}">
                            <a16:creationId xmlns:a16="http://schemas.microsoft.com/office/drawing/2014/main" id="{00000000-0008-0000-0000-00009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3BB2A2" id="Text Box 5521" o:spid="_x0000_s1026" type="#_x0000_t202" style="position:absolute;margin-left:0;margin-top:0;width:6pt;height:2.25pt;z-index:2548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19840" behindDoc="0" locked="0" layoutInCell="1" allowOverlap="1" wp14:anchorId="4A68EE34" wp14:editId="4BD90175">
                      <wp:simplePos x="0" y="0"/>
                      <wp:positionH relativeFrom="column">
                        <wp:posOffset>0</wp:posOffset>
                      </wp:positionH>
                      <wp:positionV relativeFrom="paragraph">
                        <wp:posOffset>0</wp:posOffset>
                      </wp:positionV>
                      <wp:extent cx="76200" cy="28575"/>
                      <wp:effectExtent l="19050" t="19050" r="19050" b="28575"/>
                      <wp:wrapNone/>
                      <wp:docPr id="11677" name="Text Box 5520">
                        <a:extLst xmlns:a="http://schemas.openxmlformats.org/drawingml/2006/main">
                          <a:ext uri="{FF2B5EF4-FFF2-40B4-BE49-F238E27FC236}">
                            <a16:creationId xmlns:a16="http://schemas.microsoft.com/office/drawing/2014/main" id="{00000000-0008-0000-0000-00009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4B5AC" id="Text Box 5520" o:spid="_x0000_s1026" type="#_x0000_t202" style="position:absolute;margin-left:0;margin-top:0;width:6pt;height:2.25pt;z-index:2548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0864" behindDoc="0" locked="0" layoutInCell="1" allowOverlap="1" wp14:anchorId="3687267F" wp14:editId="5F19CBEE">
                      <wp:simplePos x="0" y="0"/>
                      <wp:positionH relativeFrom="column">
                        <wp:posOffset>0</wp:posOffset>
                      </wp:positionH>
                      <wp:positionV relativeFrom="paragraph">
                        <wp:posOffset>0</wp:posOffset>
                      </wp:positionV>
                      <wp:extent cx="76200" cy="28575"/>
                      <wp:effectExtent l="19050" t="19050" r="19050" b="28575"/>
                      <wp:wrapNone/>
                      <wp:docPr id="11678" name="Text Box 5519">
                        <a:extLst xmlns:a="http://schemas.openxmlformats.org/drawingml/2006/main">
                          <a:ext uri="{FF2B5EF4-FFF2-40B4-BE49-F238E27FC236}">
                            <a16:creationId xmlns:a16="http://schemas.microsoft.com/office/drawing/2014/main" id="{00000000-0008-0000-0000-00009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5E441" id="Text Box 5519" o:spid="_x0000_s1026" type="#_x0000_t202" style="position:absolute;margin-left:0;margin-top:0;width:6pt;height:2.25pt;z-index:2548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1888" behindDoc="0" locked="0" layoutInCell="1" allowOverlap="1" wp14:anchorId="79DC954C" wp14:editId="7BB14EE9">
                      <wp:simplePos x="0" y="0"/>
                      <wp:positionH relativeFrom="column">
                        <wp:posOffset>0</wp:posOffset>
                      </wp:positionH>
                      <wp:positionV relativeFrom="paragraph">
                        <wp:posOffset>0</wp:posOffset>
                      </wp:positionV>
                      <wp:extent cx="76200" cy="28575"/>
                      <wp:effectExtent l="19050" t="19050" r="19050" b="28575"/>
                      <wp:wrapNone/>
                      <wp:docPr id="11679" name="Text Box 5518">
                        <a:extLst xmlns:a="http://schemas.openxmlformats.org/drawingml/2006/main">
                          <a:ext uri="{FF2B5EF4-FFF2-40B4-BE49-F238E27FC236}">
                            <a16:creationId xmlns:a16="http://schemas.microsoft.com/office/drawing/2014/main" id="{00000000-0008-0000-0000-00009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4D906" id="Text Box 5518" o:spid="_x0000_s1026" type="#_x0000_t202" style="position:absolute;margin-left:0;margin-top:0;width:6pt;height:2.25pt;z-index:2548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2912" behindDoc="0" locked="0" layoutInCell="1" allowOverlap="1" wp14:anchorId="1E588989" wp14:editId="5C2D3E99">
                      <wp:simplePos x="0" y="0"/>
                      <wp:positionH relativeFrom="column">
                        <wp:posOffset>0</wp:posOffset>
                      </wp:positionH>
                      <wp:positionV relativeFrom="paragraph">
                        <wp:posOffset>0</wp:posOffset>
                      </wp:positionV>
                      <wp:extent cx="76200" cy="28575"/>
                      <wp:effectExtent l="19050" t="19050" r="19050" b="28575"/>
                      <wp:wrapNone/>
                      <wp:docPr id="11680" name="Text Box 5517">
                        <a:extLst xmlns:a="http://schemas.openxmlformats.org/drawingml/2006/main">
                          <a:ext uri="{FF2B5EF4-FFF2-40B4-BE49-F238E27FC236}">
                            <a16:creationId xmlns:a16="http://schemas.microsoft.com/office/drawing/2014/main" id="{00000000-0008-0000-0000-0000A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8FA3C" id="Text Box 5517" o:spid="_x0000_s1026" type="#_x0000_t202" style="position:absolute;margin-left:0;margin-top:0;width:6pt;height:2.25pt;z-index:2548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3936" behindDoc="0" locked="0" layoutInCell="1" allowOverlap="1" wp14:anchorId="45A1093D" wp14:editId="4EC75A75">
                      <wp:simplePos x="0" y="0"/>
                      <wp:positionH relativeFrom="column">
                        <wp:posOffset>0</wp:posOffset>
                      </wp:positionH>
                      <wp:positionV relativeFrom="paragraph">
                        <wp:posOffset>0</wp:posOffset>
                      </wp:positionV>
                      <wp:extent cx="76200" cy="28575"/>
                      <wp:effectExtent l="19050" t="19050" r="19050" b="28575"/>
                      <wp:wrapNone/>
                      <wp:docPr id="11681" name="Text Box 5516">
                        <a:extLst xmlns:a="http://schemas.openxmlformats.org/drawingml/2006/main">
                          <a:ext uri="{FF2B5EF4-FFF2-40B4-BE49-F238E27FC236}">
                            <a16:creationId xmlns:a16="http://schemas.microsoft.com/office/drawing/2014/main" id="{00000000-0008-0000-0000-0000A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2AAC5" id="Text Box 5516" o:spid="_x0000_s1026" type="#_x0000_t202" style="position:absolute;margin-left:0;margin-top:0;width:6pt;height:2.25pt;z-index:2548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4960" behindDoc="0" locked="0" layoutInCell="1" allowOverlap="1" wp14:anchorId="4DEC330A" wp14:editId="50E62367">
                      <wp:simplePos x="0" y="0"/>
                      <wp:positionH relativeFrom="column">
                        <wp:posOffset>0</wp:posOffset>
                      </wp:positionH>
                      <wp:positionV relativeFrom="paragraph">
                        <wp:posOffset>0</wp:posOffset>
                      </wp:positionV>
                      <wp:extent cx="76200" cy="28575"/>
                      <wp:effectExtent l="19050" t="19050" r="19050" b="28575"/>
                      <wp:wrapNone/>
                      <wp:docPr id="11682" name="Text Box 5515">
                        <a:extLst xmlns:a="http://schemas.openxmlformats.org/drawingml/2006/main">
                          <a:ext uri="{FF2B5EF4-FFF2-40B4-BE49-F238E27FC236}">
                            <a16:creationId xmlns:a16="http://schemas.microsoft.com/office/drawing/2014/main" id="{00000000-0008-0000-0000-0000A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DDBB7" id="Text Box 5515" o:spid="_x0000_s1026" type="#_x0000_t202" style="position:absolute;margin-left:0;margin-top:0;width:6pt;height:2.25pt;z-index:2548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5984" behindDoc="0" locked="0" layoutInCell="1" allowOverlap="1" wp14:anchorId="796EE437" wp14:editId="27E90BA6">
                      <wp:simplePos x="0" y="0"/>
                      <wp:positionH relativeFrom="column">
                        <wp:posOffset>0</wp:posOffset>
                      </wp:positionH>
                      <wp:positionV relativeFrom="paragraph">
                        <wp:posOffset>0</wp:posOffset>
                      </wp:positionV>
                      <wp:extent cx="76200" cy="28575"/>
                      <wp:effectExtent l="19050" t="19050" r="19050" b="28575"/>
                      <wp:wrapNone/>
                      <wp:docPr id="11683" name="Text Box 5514">
                        <a:extLst xmlns:a="http://schemas.openxmlformats.org/drawingml/2006/main">
                          <a:ext uri="{FF2B5EF4-FFF2-40B4-BE49-F238E27FC236}">
                            <a16:creationId xmlns:a16="http://schemas.microsoft.com/office/drawing/2014/main" id="{00000000-0008-0000-0000-0000A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946C5" id="Text Box 5514" o:spid="_x0000_s1026" type="#_x0000_t202" style="position:absolute;margin-left:0;margin-top:0;width:6pt;height:2.25pt;z-index:2548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7008" behindDoc="0" locked="0" layoutInCell="1" allowOverlap="1" wp14:anchorId="2E360D2A" wp14:editId="3270A1FE">
                      <wp:simplePos x="0" y="0"/>
                      <wp:positionH relativeFrom="column">
                        <wp:posOffset>0</wp:posOffset>
                      </wp:positionH>
                      <wp:positionV relativeFrom="paragraph">
                        <wp:posOffset>0</wp:posOffset>
                      </wp:positionV>
                      <wp:extent cx="76200" cy="28575"/>
                      <wp:effectExtent l="19050" t="19050" r="19050" b="28575"/>
                      <wp:wrapNone/>
                      <wp:docPr id="11684" name="Text Box 5513">
                        <a:extLst xmlns:a="http://schemas.openxmlformats.org/drawingml/2006/main">
                          <a:ext uri="{FF2B5EF4-FFF2-40B4-BE49-F238E27FC236}">
                            <a16:creationId xmlns:a16="http://schemas.microsoft.com/office/drawing/2014/main" id="{00000000-0008-0000-0000-0000A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E6596" id="Text Box 5513" o:spid="_x0000_s1026" type="#_x0000_t202" style="position:absolute;margin-left:0;margin-top:0;width:6pt;height:2.25pt;z-index:2548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8032" behindDoc="0" locked="0" layoutInCell="1" allowOverlap="1" wp14:anchorId="6AA3CF69" wp14:editId="26035A14">
                      <wp:simplePos x="0" y="0"/>
                      <wp:positionH relativeFrom="column">
                        <wp:posOffset>0</wp:posOffset>
                      </wp:positionH>
                      <wp:positionV relativeFrom="paragraph">
                        <wp:posOffset>0</wp:posOffset>
                      </wp:positionV>
                      <wp:extent cx="76200" cy="28575"/>
                      <wp:effectExtent l="19050" t="19050" r="19050" b="28575"/>
                      <wp:wrapNone/>
                      <wp:docPr id="11685" name="Text Box 5512">
                        <a:extLst xmlns:a="http://schemas.openxmlformats.org/drawingml/2006/main">
                          <a:ext uri="{FF2B5EF4-FFF2-40B4-BE49-F238E27FC236}">
                            <a16:creationId xmlns:a16="http://schemas.microsoft.com/office/drawing/2014/main" id="{00000000-0008-0000-0000-0000A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DD6CB" id="Text Box 5512" o:spid="_x0000_s1026" type="#_x0000_t202" style="position:absolute;margin-left:0;margin-top:0;width:6pt;height:2.25pt;z-index:2548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29056" behindDoc="0" locked="0" layoutInCell="1" allowOverlap="1" wp14:anchorId="2958D01A" wp14:editId="69A36BB5">
                      <wp:simplePos x="0" y="0"/>
                      <wp:positionH relativeFrom="column">
                        <wp:posOffset>0</wp:posOffset>
                      </wp:positionH>
                      <wp:positionV relativeFrom="paragraph">
                        <wp:posOffset>0</wp:posOffset>
                      </wp:positionV>
                      <wp:extent cx="76200" cy="28575"/>
                      <wp:effectExtent l="19050" t="19050" r="19050" b="28575"/>
                      <wp:wrapNone/>
                      <wp:docPr id="11686" name="Text Box 5511">
                        <a:extLst xmlns:a="http://schemas.openxmlformats.org/drawingml/2006/main">
                          <a:ext uri="{FF2B5EF4-FFF2-40B4-BE49-F238E27FC236}">
                            <a16:creationId xmlns:a16="http://schemas.microsoft.com/office/drawing/2014/main" id="{00000000-0008-0000-0000-0000A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9C448" id="Text Box 5511" o:spid="_x0000_s1026" type="#_x0000_t202" style="position:absolute;margin-left:0;margin-top:0;width:6pt;height:2.25pt;z-index:2548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0080" behindDoc="0" locked="0" layoutInCell="1" allowOverlap="1" wp14:anchorId="4F3450EF" wp14:editId="3D67F2AB">
                      <wp:simplePos x="0" y="0"/>
                      <wp:positionH relativeFrom="column">
                        <wp:posOffset>0</wp:posOffset>
                      </wp:positionH>
                      <wp:positionV relativeFrom="paragraph">
                        <wp:posOffset>0</wp:posOffset>
                      </wp:positionV>
                      <wp:extent cx="76200" cy="28575"/>
                      <wp:effectExtent l="19050" t="19050" r="19050" b="28575"/>
                      <wp:wrapNone/>
                      <wp:docPr id="11687" name="Text Box 5510">
                        <a:extLst xmlns:a="http://schemas.openxmlformats.org/drawingml/2006/main">
                          <a:ext uri="{FF2B5EF4-FFF2-40B4-BE49-F238E27FC236}">
                            <a16:creationId xmlns:a16="http://schemas.microsoft.com/office/drawing/2014/main" id="{00000000-0008-0000-0000-0000A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CCDEF" id="Text Box 5510" o:spid="_x0000_s1026" type="#_x0000_t202" style="position:absolute;margin-left:0;margin-top:0;width:6pt;height:2.25pt;z-index:2548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1104" behindDoc="0" locked="0" layoutInCell="1" allowOverlap="1" wp14:anchorId="2511B259" wp14:editId="57D563E2">
                      <wp:simplePos x="0" y="0"/>
                      <wp:positionH relativeFrom="column">
                        <wp:posOffset>0</wp:posOffset>
                      </wp:positionH>
                      <wp:positionV relativeFrom="paragraph">
                        <wp:posOffset>0</wp:posOffset>
                      </wp:positionV>
                      <wp:extent cx="76200" cy="28575"/>
                      <wp:effectExtent l="19050" t="19050" r="19050" b="28575"/>
                      <wp:wrapNone/>
                      <wp:docPr id="11688" name="Text Box 5509">
                        <a:extLst xmlns:a="http://schemas.openxmlformats.org/drawingml/2006/main">
                          <a:ext uri="{FF2B5EF4-FFF2-40B4-BE49-F238E27FC236}">
                            <a16:creationId xmlns:a16="http://schemas.microsoft.com/office/drawing/2014/main" id="{00000000-0008-0000-0000-0000A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D290D" id="Text Box 5509" o:spid="_x0000_s1026" type="#_x0000_t202" style="position:absolute;margin-left:0;margin-top:0;width:6pt;height:2.25pt;z-index:2548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2128" behindDoc="0" locked="0" layoutInCell="1" allowOverlap="1" wp14:anchorId="32F3CBC9" wp14:editId="3065C62B">
                      <wp:simplePos x="0" y="0"/>
                      <wp:positionH relativeFrom="column">
                        <wp:posOffset>0</wp:posOffset>
                      </wp:positionH>
                      <wp:positionV relativeFrom="paragraph">
                        <wp:posOffset>0</wp:posOffset>
                      </wp:positionV>
                      <wp:extent cx="76200" cy="28575"/>
                      <wp:effectExtent l="19050" t="19050" r="19050" b="28575"/>
                      <wp:wrapNone/>
                      <wp:docPr id="11689" name="Text Box 5508">
                        <a:extLst xmlns:a="http://schemas.openxmlformats.org/drawingml/2006/main">
                          <a:ext uri="{FF2B5EF4-FFF2-40B4-BE49-F238E27FC236}">
                            <a16:creationId xmlns:a16="http://schemas.microsoft.com/office/drawing/2014/main" id="{00000000-0008-0000-0000-0000A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CBECA3" id="Text Box 5508" o:spid="_x0000_s1026" type="#_x0000_t202" style="position:absolute;margin-left:0;margin-top:0;width:6pt;height:2.25pt;z-index:2548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3152" behindDoc="0" locked="0" layoutInCell="1" allowOverlap="1" wp14:anchorId="4DDDB47C" wp14:editId="4B703D22">
                      <wp:simplePos x="0" y="0"/>
                      <wp:positionH relativeFrom="column">
                        <wp:posOffset>0</wp:posOffset>
                      </wp:positionH>
                      <wp:positionV relativeFrom="paragraph">
                        <wp:posOffset>0</wp:posOffset>
                      </wp:positionV>
                      <wp:extent cx="76200" cy="28575"/>
                      <wp:effectExtent l="19050" t="19050" r="19050" b="28575"/>
                      <wp:wrapNone/>
                      <wp:docPr id="11690" name="Text Box 5507">
                        <a:extLst xmlns:a="http://schemas.openxmlformats.org/drawingml/2006/main">
                          <a:ext uri="{FF2B5EF4-FFF2-40B4-BE49-F238E27FC236}">
                            <a16:creationId xmlns:a16="http://schemas.microsoft.com/office/drawing/2014/main" id="{00000000-0008-0000-0000-0000A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B0ADE" id="Text Box 5507" o:spid="_x0000_s1026" type="#_x0000_t202" style="position:absolute;margin-left:0;margin-top:0;width:6pt;height:2.25pt;z-index:2548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4176" behindDoc="0" locked="0" layoutInCell="1" allowOverlap="1" wp14:anchorId="4D61EA6A" wp14:editId="2BE60F34">
                      <wp:simplePos x="0" y="0"/>
                      <wp:positionH relativeFrom="column">
                        <wp:posOffset>0</wp:posOffset>
                      </wp:positionH>
                      <wp:positionV relativeFrom="paragraph">
                        <wp:posOffset>0</wp:posOffset>
                      </wp:positionV>
                      <wp:extent cx="76200" cy="28575"/>
                      <wp:effectExtent l="19050" t="19050" r="19050" b="28575"/>
                      <wp:wrapNone/>
                      <wp:docPr id="11691" name="Text Box 5506">
                        <a:extLst xmlns:a="http://schemas.openxmlformats.org/drawingml/2006/main">
                          <a:ext uri="{FF2B5EF4-FFF2-40B4-BE49-F238E27FC236}">
                            <a16:creationId xmlns:a16="http://schemas.microsoft.com/office/drawing/2014/main" id="{00000000-0008-0000-0000-0000A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106EB" id="Text Box 5506" o:spid="_x0000_s1026" type="#_x0000_t202" style="position:absolute;margin-left:0;margin-top:0;width:6pt;height:2.25pt;z-index:2548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5200" behindDoc="0" locked="0" layoutInCell="1" allowOverlap="1" wp14:anchorId="406AB787" wp14:editId="33E20D2A">
                      <wp:simplePos x="0" y="0"/>
                      <wp:positionH relativeFrom="column">
                        <wp:posOffset>0</wp:posOffset>
                      </wp:positionH>
                      <wp:positionV relativeFrom="paragraph">
                        <wp:posOffset>0</wp:posOffset>
                      </wp:positionV>
                      <wp:extent cx="76200" cy="28575"/>
                      <wp:effectExtent l="19050" t="19050" r="19050" b="28575"/>
                      <wp:wrapNone/>
                      <wp:docPr id="11692" name="Text Box 5505">
                        <a:extLst xmlns:a="http://schemas.openxmlformats.org/drawingml/2006/main">
                          <a:ext uri="{FF2B5EF4-FFF2-40B4-BE49-F238E27FC236}">
                            <a16:creationId xmlns:a16="http://schemas.microsoft.com/office/drawing/2014/main" id="{00000000-0008-0000-0000-0000A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80C5F" id="Text Box 5505" o:spid="_x0000_s1026" type="#_x0000_t202" style="position:absolute;margin-left:0;margin-top:0;width:6pt;height:2.25pt;z-index:2548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6224" behindDoc="0" locked="0" layoutInCell="1" allowOverlap="1" wp14:anchorId="590F99C5" wp14:editId="021FE4D8">
                      <wp:simplePos x="0" y="0"/>
                      <wp:positionH relativeFrom="column">
                        <wp:posOffset>0</wp:posOffset>
                      </wp:positionH>
                      <wp:positionV relativeFrom="paragraph">
                        <wp:posOffset>0</wp:posOffset>
                      </wp:positionV>
                      <wp:extent cx="76200" cy="28575"/>
                      <wp:effectExtent l="19050" t="19050" r="19050" b="28575"/>
                      <wp:wrapNone/>
                      <wp:docPr id="11693" name="Text Box 5504">
                        <a:extLst xmlns:a="http://schemas.openxmlformats.org/drawingml/2006/main">
                          <a:ext uri="{FF2B5EF4-FFF2-40B4-BE49-F238E27FC236}">
                            <a16:creationId xmlns:a16="http://schemas.microsoft.com/office/drawing/2014/main" id="{00000000-0008-0000-0000-0000A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8FBF2" id="Text Box 5504" o:spid="_x0000_s1026" type="#_x0000_t202" style="position:absolute;margin-left:0;margin-top:0;width:6pt;height:2.25pt;z-index:2548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7248" behindDoc="0" locked="0" layoutInCell="1" allowOverlap="1" wp14:anchorId="468B11B4" wp14:editId="1C9AEB1E">
                      <wp:simplePos x="0" y="0"/>
                      <wp:positionH relativeFrom="column">
                        <wp:posOffset>0</wp:posOffset>
                      </wp:positionH>
                      <wp:positionV relativeFrom="paragraph">
                        <wp:posOffset>0</wp:posOffset>
                      </wp:positionV>
                      <wp:extent cx="76200" cy="28575"/>
                      <wp:effectExtent l="19050" t="19050" r="19050" b="28575"/>
                      <wp:wrapNone/>
                      <wp:docPr id="11694" name="Text Box 5503">
                        <a:extLst xmlns:a="http://schemas.openxmlformats.org/drawingml/2006/main">
                          <a:ext uri="{FF2B5EF4-FFF2-40B4-BE49-F238E27FC236}">
                            <a16:creationId xmlns:a16="http://schemas.microsoft.com/office/drawing/2014/main" id="{00000000-0008-0000-0000-0000A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93525" id="Text Box 5503" o:spid="_x0000_s1026" type="#_x0000_t202" style="position:absolute;margin-left:0;margin-top:0;width:6pt;height:2.25pt;z-index:2548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8272" behindDoc="0" locked="0" layoutInCell="1" allowOverlap="1" wp14:anchorId="6032F8E3" wp14:editId="7E3A9DA9">
                      <wp:simplePos x="0" y="0"/>
                      <wp:positionH relativeFrom="column">
                        <wp:posOffset>0</wp:posOffset>
                      </wp:positionH>
                      <wp:positionV relativeFrom="paragraph">
                        <wp:posOffset>0</wp:posOffset>
                      </wp:positionV>
                      <wp:extent cx="76200" cy="28575"/>
                      <wp:effectExtent l="19050" t="19050" r="19050" b="28575"/>
                      <wp:wrapNone/>
                      <wp:docPr id="11695" name="Text Box 5502">
                        <a:extLst xmlns:a="http://schemas.openxmlformats.org/drawingml/2006/main">
                          <a:ext uri="{FF2B5EF4-FFF2-40B4-BE49-F238E27FC236}">
                            <a16:creationId xmlns:a16="http://schemas.microsoft.com/office/drawing/2014/main" id="{00000000-0008-0000-0000-0000A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248C5" id="Text Box 5502" o:spid="_x0000_s1026" type="#_x0000_t202" style="position:absolute;margin-left:0;margin-top:0;width:6pt;height:2.25pt;z-index:2548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39296" behindDoc="0" locked="0" layoutInCell="1" allowOverlap="1" wp14:anchorId="1E82F5C8" wp14:editId="29BF6358">
                      <wp:simplePos x="0" y="0"/>
                      <wp:positionH relativeFrom="column">
                        <wp:posOffset>0</wp:posOffset>
                      </wp:positionH>
                      <wp:positionV relativeFrom="paragraph">
                        <wp:posOffset>0</wp:posOffset>
                      </wp:positionV>
                      <wp:extent cx="76200" cy="28575"/>
                      <wp:effectExtent l="19050" t="19050" r="19050" b="28575"/>
                      <wp:wrapNone/>
                      <wp:docPr id="11696" name="Text Box 5501">
                        <a:extLst xmlns:a="http://schemas.openxmlformats.org/drawingml/2006/main">
                          <a:ext uri="{FF2B5EF4-FFF2-40B4-BE49-F238E27FC236}">
                            <a16:creationId xmlns:a16="http://schemas.microsoft.com/office/drawing/2014/main" id="{00000000-0008-0000-0000-0000B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7A795" id="Text Box 5501" o:spid="_x0000_s1026" type="#_x0000_t202" style="position:absolute;margin-left:0;margin-top:0;width:6pt;height:2.25pt;z-index:2548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0320" behindDoc="0" locked="0" layoutInCell="1" allowOverlap="1" wp14:anchorId="211BC0EA" wp14:editId="2E52DFB1">
                      <wp:simplePos x="0" y="0"/>
                      <wp:positionH relativeFrom="column">
                        <wp:posOffset>0</wp:posOffset>
                      </wp:positionH>
                      <wp:positionV relativeFrom="paragraph">
                        <wp:posOffset>0</wp:posOffset>
                      </wp:positionV>
                      <wp:extent cx="76200" cy="28575"/>
                      <wp:effectExtent l="19050" t="19050" r="19050" b="28575"/>
                      <wp:wrapNone/>
                      <wp:docPr id="11697" name="Text Box 5500">
                        <a:extLst xmlns:a="http://schemas.openxmlformats.org/drawingml/2006/main">
                          <a:ext uri="{FF2B5EF4-FFF2-40B4-BE49-F238E27FC236}">
                            <a16:creationId xmlns:a16="http://schemas.microsoft.com/office/drawing/2014/main" id="{00000000-0008-0000-0000-0000B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68AFD" id="Text Box 5500" o:spid="_x0000_s1026" type="#_x0000_t202" style="position:absolute;margin-left:0;margin-top:0;width:6pt;height:2.25pt;z-index:2548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1344" behindDoc="0" locked="0" layoutInCell="1" allowOverlap="1" wp14:anchorId="40C4A0E2" wp14:editId="3C5C5009">
                      <wp:simplePos x="0" y="0"/>
                      <wp:positionH relativeFrom="column">
                        <wp:posOffset>0</wp:posOffset>
                      </wp:positionH>
                      <wp:positionV relativeFrom="paragraph">
                        <wp:posOffset>0</wp:posOffset>
                      </wp:positionV>
                      <wp:extent cx="76200" cy="28575"/>
                      <wp:effectExtent l="19050" t="19050" r="19050" b="28575"/>
                      <wp:wrapNone/>
                      <wp:docPr id="11698" name="Text Box 5499">
                        <a:extLst xmlns:a="http://schemas.openxmlformats.org/drawingml/2006/main">
                          <a:ext uri="{FF2B5EF4-FFF2-40B4-BE49-F238E27FC236}">
                            <a16:creationId xmlns:a16="http://schemas.microsoft.com/office/drawing/2014/main" id="{00000000-0008-0000-0000-0000B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85300" id="Text Box 5499" o:spid="_x0000_s1026" type="#_x0000_t202" style="position:absolute;margin-left:0;margin-top:0;width:6pt;height:2.25pt;z-index:2548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2368" behindDoc="0" locked="0" layoutInCell="1" allowOverlap="1" wp14:anchorId="525CC9B4" wp14:editId="3C772EBB">
                      <wp:simplePos x="0" y="0"/>
                      <wp:positionH relativeFrom="column">
                        <wp:posOffset>0</wp:posOffset>
                      </wp:positionH>
                      <wp:positionV relativeFrom="paragraph">
                        <wp:posOffset>0</wp:posOffset>
                      </wp:positionV>
                      <wp:extent cx="76200" cy="28575"/>
                      <wp:effectExtent l="19050" t="19050" r="19050" b="28575"/>
                      <wp:wrapNone/>
                      <wp:docPr id="11699" name="Text Box 5498">
                        <a:extLst xmlns:a="http://schemas.openxmlformats.org/drawingml/2006/main">
                          <a:ext uri="{FF2B5EF4-FFF2-40B4-BE49-F238E27FC236}">
                            <a16:creationId xmlns:a16="http://schemas.microsoft.com/office/drawing/2014/main" id="{00000000-0008-0000-0000-0000B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6CD4F" id="Text Box 5498" o:spid="_x0000_s1026" type="#_x0000_t202" style="position:absolute;margin-left:0;margin-top:0;width:6pt;height:2.25pt;z-index:2548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3392" behindDoc="0" locked="0" layoutInCell="1" allowOverlap="1" wp14:anchorId="4CB2E2CB" wp14:editId="43487E05">
                      <wp:simplePos x="0" y="0"/>
                      <wp:positionH relativeFrom="column">
                        <wp:posOffset>0</wp:posOffset>
                      </wp:positionH>
                      <wp:positionV relativeFrom="paragraph">
                        <wp:posOffset>0</wp:posOffset>
                      </wp:positionV>
                      <wp:extent cx="76200" cy="28575"/>
                      <wp:effectExtent l="19050" t="19050" r="19050" b="28575"/>
                      <wp:wrapNone/>
                      <wp:docPr id="11700" name="Text Box 5497">
                        <a:extLst xmlns:a="http://schemas.openxmlformats.org/drawingml/2006/main">
                          <a:ext uri="{FF2B5EF4-FFF2-40B4-BE49-F238E27FC236}">
                            <a16:creationId xmlns:a16="http://schemas.microsoft.com/office/drawing/2014/main" id="{00000000-0008-0000-0000-0000B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EED41" id="Text Box 5497" o:spid="_x0000_s1026" type="#_x0000_t202" style="position:absolute;margin-left:0;margin-top:0;width:6pt;height:2.25pt;z-index:2548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4416" behindDoc="0" locked="0" layoutInCell="1" allowOverlap="1" wp14:anchorId="05B36EE0" wp14:editId="4F176799">
                      <wp:simplePos x="0" y="0"/>
                      <wp:positionH relativeFrom="column">
                        <wp:posOffset>0</wp:posOffset>
                      </wp:positionH>
                      <wp:positionV relativeFrom="paragraph">
                        <wp:posOffset>0</wp:posOffset>
                      </wp:positionV>
                      <wp:extent cx="76200" cy="28575"/>
                      <wp:effectExtent l="19050" t="19050" r="19050" b="28575"/>
                      <wp:wrapNone/>
                      <wp:docPr id="11701" name="Text Box 5496">
                        <a:extLst xmlns:a="http://schemas.openxmlformats.org/drawingml/2006/main">
                          <a:ext uri="{FF2B5EF4-FFF2-40B4-BE49-F238E27FC236}">
                            <a16:creationId xmlns:a16="http://schemas.microsoft.com/office/drawing/2014/main" id="{00000000-0008-0000-0000-0000B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C945CC" id="Text Box 5496" o:spid="_x0000_s1026" type="#_x0000_t202" style="position:absolute;margin-left:0;margin-top:0;width:6pt;height:2.25pt;z-index:2548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5440" behindDoc="0" locked="0" layoutInCell="1" allowOverlap="1" wp14:anchorId="4FB134C8" wp14:editId="4FEE33FE">
                      <wp:simplePos x="0" y="0"/>
                      <wp:positionH relativeFrom="column">
                        <wp:posOffset>0</wp:posOffset>
                      </wp:positionH>
                      <wp:positionV relativeFrom="paragraph">
                        <wp:posOffset>0</wp:posOffset>
                      </wp:positionV>
                      <wp:extent cx="76200" cy="28575"/>
                      <wp:effectExtent l="19050" t="19050" r="19050" b="28575"/>
                      <wp:wrapNone/>
                      <wp:docPr id="11702" name="Text Box 5495">
                        <a:extLst xmlns:a="http://schemas.openxmlformats.org/drawingml/2006/main">
                          <a:ext uri="{FF2B5EF4-FFF2-40B4-BE49-F238E27FC236}">
                            <a16:creationId xmlns:a16="http://schemas.microsoft.com/office/drawing/2014/main" id="{00000000-0008-0000-0000-0000B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0A92AD" id="Text Box 5495" o:spid="_x0000_s1026" type="#_x0000_t202" style="position:absolute;margin-left:0;margin-top:0;width:6pt;height:2.25pt;z-index:2548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6464" behindDoc="0" locked="0" layoutInCell="1" allowOverlap="1" wp14:anchorId="5C42B957" wp14:editId="004D8832">
                      <wp:simplePos x="0" y="0"/>
                      <wp:positionH relativeFrom="column">
                        <wp:posOffset>0</wp:posOffset>
                      </wp:positionH>
                      <wp:positionV relativeFrom="paragraph">
                        <wp:posOffset>0</wp:posOffset>
                      </wp:positionV>
                      <wp:extent cx="76200" cy="28575"/>
                      <wp:effectExtent l="19050" t="19050" r="19050" b="28575"/>
                      <wp:wrapNone/>
                      <wp:docPr id="11703" name="Text Box 5494">
                        <a:extLst xmlns:a="http://schemas.openxmlformats.org/drawingml/2006/main">
                          <a:ext uri="{FF2B5EF4-FFF2-40B4-BE49-F238E27FC236}">
                            <a16:creationId xmlns:a16="http://schemas.microsoft.com/office/drawing/2014/main" id="{00000000-0008-0000-0000-0000B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63AAE" id="Text Box 5494" o:spid="_x0000_s1026" type="#_x0000_t202" style="position:absolute;margin-left:0;margin-top:0;width:6pt;height:2.25pt;z-index:2548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7488" behindDoc="0" locked="0" layoutInCell="1" allowOverlap="1" wp14:anchorId="06CD32E6" wp14:editId="396E8F60">
                      <wp:simplePos x="0" y="0"/>
                      <wp:positionH relativeFrom="column">
                        <wp:posOffset>0</wp:posOffset>
                      </wp:positionH>
                      <wp:positionV relativeFrom="paragraph">
                        <wp:posOffset>0</wp:posOffset>
                      </wp:positionV>
                      <wp:extent cx="76200" cy="28575"/>
                      <wp:effectExtent l="19050" t="19050" r="19050" b="28575"/>
                      <wp:wrapNone/>
                      <wp:docPr id="11704" name="Text Box 5493">
                        <a:extLst xmlns:a="http://schemas.openxmlformats.org/drawingml/2006/main">
                          <a:ext uri="{FF2B5EF4-FFF2-40B4-BE49-F238E27FC236}">
                            <a16:creationId xmlns:a16="http://schemas.microsoft.com/office/drawing/2014/main" id="{00000000-0008-0000-0000-0000B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27473" id="Text Box 5493" o:spid="_x0000_s1026" type="#_x0000_t202" style="position:absolute;margin-left:0;margin-top:0;width:6pt;height:2.25pt;z-index:2548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8512" behindDoc="0" locked="0" layoutInCell="1" allowOverlap="1" wp14:anchorId="09265170" wp14:editId="617F2BF8">
                      <wp:simplePos x="0" y="0"/>
                      <wp:positionH relativeFrom="column">
                        <wp:posOffset>0</wp:posOffset>
                      </wp:positionH>
                      <wp:positionV relativeFrom="paragraph">
                        <wp:posOffset>0</wp:posOffset>
                      </wp:positionV>
                      <wp:extent cx="76200" cy="28575"/>
                      <wp:effectExtent l="19050" t="19050" r="19050" b="28575"/>
                      <wp:wrapNone/>
                      <wp:docPr id="11705" name="Text Box 5492">
                        <a:extLst xmlns:a="http://schemas.openxmlformats.org/drawingml/2006/main">
                          <a:ext uri="{FF2B5EF4-FFF2-40B4-BE49-F238E27FC236}">
                            <a16:creationId xmlns:a16="http://schemas.microsoft.com/office/drawing/2014/main" id="{00000000-0008-0000-0000-0000B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A9FA5" id="Text Box 5492" o:spid="_x0000_s1026" type="#_x0000_t202" style="position:absolute;margin-left:0;margin-top:0;width:6pt;height:2.25pt;z-index:2548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49536" behindDoc="0" locked="0" layoutInCell="1" allowOverlap="1" wp14:anchorId="1E0EEBCA" wp14:editId="66C6A601">
                      <wp:simplePos x="0" y="0"/>
                      <wp:positionH relativeFrom="column">
                        <wp:posOffset>0</wp:posOffset>
                      </wp:positionH>
                      <wp:positionV relativeFrom="paragraph">
                        <wp:posOffset>0</wp:posOffset>
                      </wp:positionV>
                      <wp:extent cx="76200" cy="28575"/>
                      <wp:effectExtent l="19050" t="19050" r="19050" b="28575"/>
                      <wp:wrapNone/>
                      <wp:docPr id="11706" name="Text Box 5491">
                        <a:extLst xmlns:a="http://schemas.openxmlformats.org/drawingml/2006/main">
                          <a:ext uri="{FF2B5EF4-FFF2-40B4-BE49-F238E27FC236}">
                            <a16:creationId xmlns:a16="http://schemas.microsoft.com/office/drawing/2014/main" id="{00000000-0008-0000-0000-0000B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0BA1F" id="Text Box 5491" o:spid="_x0000_s1026" type="#_x0000_t202" style="position:absolute;margin-left:0;margin-top:0;width:6pt;height:2.25pt;z-index:2548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0560" behindDoc="0" locked="0" layoutInCell="1" allowOverlap="1" wp14:anchorId="3D785D67" wp14:editId="6DDB5731">
                      <wp:simplePos x="0" y="0"/>
                      <wp:positionH relativeFrom="column">
                        <wp:posOffset>0</wp:posOffset>
                      </wp:positionH>
                      <wp:positionV relativeFrom="paragraph">
                        <wp:posOffset>0</wp:posOffset>
                      </wp:positionV>
                      <wp:extent cx="76200" cy="28575"/>
                      <wp:effectExtent l="19050" t="19050" r="19050" b="28575"/>
                      <wp:wrapNone/>
                      <wp:docPr id="11707" name="Text Box 5490">
                        <a:extLst xmlns:a="http://schemas.openxmlformats.org/drawingml/2006/main">
                          <a:ext uri="{FF2B5EF4-FFF2-40B4-BE49-F238E27FC236}">
                            <a16:creationId xmlns:a16="http://schemas.microsoft.com/office/drawing/2014/main" id="{00000000-0008-0000-0000-0000B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363879" id="Text Box 5490" o:spid="_x0000_s1026" type="#_x0000_t202" style="position:absolute;margin-left:0;margin-top:0;width:6pt;height:2.25pt;z-index:2548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1584" behindDoc="0" locked="0" layoutInCell="1" allowOverlap="1" wp14:anchorId="4DA41B06" wp14:editId="12ACE30C">
                      <wp:simplePos x="0" y="0"/>
                      <wp:positionH relativeFrom="column">
                        <wp:posOffset>0</wp:posOffset>
                      </wp:positionH>
                      <wp:positionV relativeFrom="paragraph">
                        <wp:posOffset>0</wp:posOffset>
                      </wp:positionV>
                      <wp:extent cx="76200" cy="28575"/>
                      <wp:effectExtent l="19050" t="19050" r="19050" b="28575"/>
                      <wp:wrapNone/>
                      <wp:docPr id="11708" name="Text Box 5489">
                        <a:extLst xmlns:a="http://schemas.openxmlformats.org/drawingml/2006/main">
                          <a:ext uri="{FF2B5EF4-FFF2-40B4-BE49-F238E27FC236}">
                            <a16:creationId xmlns:a16="http://schemas.microsoft.com/office/drawing/2014/main" id="{00000000-0008-0000-0000-0000B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0AB0E" id="Text Box 5489" o:spid="_x0000_s1026" type="#_x0000_t202" style="position:absolute;margin-left:0;margin-top:0;width:6pt;height:2.25pt;z-index:2548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2608" behindDoc="0" locked="0" layoutInCell="1" allowOverlap="1" wp14:anchorId="2BAD9085" wp14:editId="0D8EFABC">
                      <wp:simplePos x="0" y="0"/>
                      <wp:positionH relativeFrom="column">
                        <wp:posOffset>0</wp:posOffset>
                      </wp:positionH>
                      <wp:positionV relativeFrom="paragraph">
                        <wp:posOffset>0</wp:posOffset>
                      </wp:positionV>
                      <wp:extent cx="76200" cy="28575"/>
                      <wp:effectExtent l="19050" t="19050" r="19050" b="28575"/>
                      <wp:wrapNone/>
                      <wp:docPr id="11709" name="Text Box 5488">
                        <a:extLst xmlns:a="http://schemas.openxmlformats.org/drawingml/2006/main">
                          <a:ext uri="{FF2B5EF4-FFF2-40B4-BE49-F238E27FC236}">
                            <a16:creationId xmlns:a16="http://schemas.microsoft.com/office/drawing/2014/main" id="{00000000-0008-0000-0000-0000B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914EF" id="Text Box 5488" o:spid="_x0000_s1026" type="#_x0000_t202" style="position:absolute;margin-left:0;margin-top:0;width:6pt;height:2.25pt;z-index:2548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3632" behindDoc="0" locked="0" layoutInCell="1" allowOverlap="1" wp14:anchorId="3C8E01E7" wp14:editId="4135BAB0">
                      <wp:simplePos x="0" y="0"/>
                      <wp:positionH relativeFrom="column">
                        <wp:posOffset>0</wp:posOffset>
                      </wp:positionH>
                      <wp:positionV relativeFrom="paragraph">
                        <wp:posOffset>0</wp:posOffset>
                      </wp:positionV>
                      <wp:extent cx="76200" cy="28575"/>
                      <wp:effectExtent l="19050" t="19050" r="19050" b="28575"/>
                      <wp:wrapNone/>
                      <wp:docPr id="11710" name="Text Box 5487">
                        <a:extLst xmlns:a="http://schemas.openxmlformats.org/drawingml/2006/main">
                          <a:ext uri="{FF2B5EF4-FFF2-40B4-BE49-F238E27FC236}">
                            <a16:creationId xmlns:a16="http://schemas.microsoft.com/office/drawing/2014/main" id="{00000000-0008-0000-0000-0000B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82A7F" id="Text Box 5487" o:spid="_x0000_s1026" type="#_x0000_t202" style="position:absolute;margin-left:0;margin-top:0;width:6pt;height:2.25pt;z-index:2548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4656" behindDoc="0" locked="0" layoutInCell="1" allowOverlap="1" wp14:anchorId="2EEBCE9D" wp14:editId="4547DB36">
                      <wp:simplePos x="0" y="0"/>
                      <wp:positionH relativeFrom="column">
                        <wp:posOffset>0</wp:posOffset>
                      </wp:positionH>
                      <wp:positionV relativeFrom="paragraph">
                        <wp:posOffset>0</wp:posOffset>
                      </wp:positionV>
                      <wp:extent cx="76200" cy="28575"/>
                      <wp:effectExtent l="19050" t="19050" r="19050" b="28575"/>
                      <wp:wrapNone/>
                      <wp:docPr id="11711" name="Text Box 5486">
                        <a:extLst xmlns:a="http://schemas.openxmlformats.org/drawingml/2006/main">
                          <a:ext uri="{FF2B5EF4-FFF2-40B4-BE49-F238E27FC236}">
                            <a16:creationId xmlns:a16="http://schemas.microsoft.com/office/drawing/2014/main" id="{00000000-0008-0000-0000-0000B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D4F47" id="Text Box 5486" o:spid="_x0000_s1026" type="#_x0000_t202" style="position:absolute;margin-left:0;margin-top:0;width:6pt;height:2.25pt;z-index:2548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5680" behindDoc="0" locked="0" layoutInCell="1" allowOverlap="1" wp14:anchorId="276232C1" wp14:editId="70B18852">
                      <wp:simplePos x="0" y="0"/>
                      <wp:positionH relativeFrom="column">
                        <wp:posOffset>0</wp:posOffset>
                      </wp:positionH>
                      <wp:positionV relativeFrom="paragraph">
                        <wp:posOffset>0</wp:posOffset>
                      </wp:positionV>
                      <wp:extent cx="76200" cy="28575"/>
                      <wp:effectExtent l="19050" t="19050" r="19050" b="28575"/>
                      <wp:wrapNone/>
                      <wp:docPr id="11712" name="Text Box 5485">
                        <a:extLst xmlns:a="http://schemas.openxmlformats.org/drawingml/2006/main">
                          <a:ext uri="{FF2B5EF4-FFF2-40B4-BE49-F238E27FC236}">
                            <a16:creationId xmlns:a16="http://schemas.microsoft.com/office/drawing/2014/main" id="{00000000-0008-0000-0000-0000C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B5C31" id="Text Box 5485" o:spid="_x0000_s1026" type="#_x0000_t202" style="position:absolute;margin-left:0;margin-top:0;width:6pt;height:2.25pt;z-index:2548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6704" behindDoc="0" locked="0" layoutInCell="1" allowOverlap="1" wp14:anchorId="7D41E828" wp14:editId="65C7AC98">
                      <wp:simplePos x="0" y="0"/>
                      <wp:positionH relativeFrom="column">
                        <wp:posOffset>0</wp:posOffset>
                      </wp:positionH>
                      <wp:positionV relativeFrom="paragraph">
                        <wp:posOffset>0</wp:posOffset>
                      </wp:positionV>
                      <wp:extent cx="76200" cy="28575"/>
                      <wp:effectExtent l="19050" t="19050" r="19050" b="28575"/>
                      <wp:wrapNone/>
                      <wp:docPr id="11713" name="Text Box 5484">
                        <a:extLst xmlns:a="http://schemas.openxmlformats.org/drawingml/2006/main">
                          <a:ext uri="{FF2B5EF4-FFF2-40B4-BE49-F238E27FC236}">
                            <a16:creationId xmlns:a16="http://schemas.microsoft.com/office/drawing/2014/main" id="{00000000-0008-0000-0000-0000C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C1AFE" id="Text Box 5484" o:spid="_x0000_s1026" type="#_x0000_t202" style="position:absolute;margin-left:0;margin-top:0;width:6pt;height:2.25pt;z-index:2548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7728" behindDoc="0" locked="0" layoutInCell="1" allowOverlap="1" wp14:anchorId="647442C3" wp14:editId="38353855">
                      <wp:simplePos x="0" y="0"/>
                      <wp:positionH relativeFrom="column">
                        <wp:posOffset>0</wp:posOffset>
                      </wp:positionH>
                      <wp:positionV relativeFrom="paragraph">
                        <wp:posOffset>0</wp:posOffset>
                      </wp:positionV>
                      <wp:extent cx="76200" cy="28575"/>
                      <wp:effectExtent l="19050" t="19050" r="19050" b="28575"/>
                      <wp:wrapNone/>
                      <wp:docPr id="11714" name="Text Box 5483">
                        <a:extLst xmlns:a="http://schemas.openxmlformats.org/drawingml/2006/main">
                          <a:ext uri="{FF2B5EF4-FFF2-40B4-BE49-F238E27FC236}">
                            <a16:creationId xmlns:a16="http://schemas.microsoft.com/office/drawing/2014/main" id="{00000000-0008-0000-0000-0000C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C14E0" id="Text Box 5483" o:spid="_x0000_s1026" type="#_x0000_t202" style="position:absolute;margin-left:0;margin-top:0;width:6pt;height:2.25pt;z-index:2548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8752" behindDoc="0" locked="0" layoutInCell="1" allowOverlap="1" wp14:anchorId="5B3212F9" wp14:editId="6CBEEB0B">
                      <wp:simplePos x="0" y="0"/>
                      <wp:positionH relativeFrom="column">
                        <wp:posOffset>0</wp:posOffset>
                      </wp:positionH>
                      <wp:positionV relativeFrom="paragraph">
                        <wp:posOffset>0</wp:posOffset>
                      </wp:positionV>
                      <wp:extent cx="76200" cy="28575"/>
                      <wp:effectExtent l="19050" t="19050" r="19050" b="28575"/>
                      <wp:wrapNone/>
                      <wp:docPr id="11715" name="Text Box 5482">
                        <a:extLst xmlns:a="http://schemas.openxmlformats.org/drawingml/2006/main">
                          <a:ext uri="{FF2B5EF4-FFF2-40B4-BE49-F238E27FC236}">
                            <a16:creationId xmlns:a16="http://schemas.microsoft.com/office/drawing/2014/main" id="{00000000-0008-0000-0000-0000C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F418F" id="Text Box 5482" o:spid="_x0000_s1026" type="#_x0000_t202" style="position:absolute;margin-left:0;margin-top:0;width:6pt;height:2.25pt;z-index:2548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59776" behindDoc="0" locked="0" layoutInCell="1" allowOverlap="1" wp14:anchorId="2B0EB605" wp14:editId="734C00DA">
                      <wp:simplePos x="0" y="0"/>
                      <wp:positionH relativeFrom="column">
                        <wp:posOffset>0</wp:posOffset>
                      </wp:positionH>
                      <wp:positionV relativeFrom="paragraph">
                        <wp:posOffset>0</wp:posOffset>
                      </wp:positionV>
                      <wp:extent cx="76200" cy="28575"/>
                      <wp:effectExtent l="19050" t="19050" r="19050" b="28575"/>
                      <wp:wrapNone/>
                      <wp:docPr id="11716" name="Text Box 5481">
                        <a:extLst xmlns:a="http://schemas.openxmlformats.org/drawingml/2006/main">
                          <a:ext uri="{FF2B5EF4-FFF2-40B4-BE49-F238E27FC236}">
                            <a16:creationId xmlns:a16="http://schemas.microsoft.com/office/drawing/2014/main" id="{00000000-0008-0000-0000-0000C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63AD96" id="Text Box 5481" o:spid="_x0000_s1026" type="#_x0000_t202" style="position:absolute;margin-left:0;margin-top:0;width:6pt;height:2.25pt;z-index:2548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0800" behindDoc="0" locked="0" layoutInCell="1" allowOverlap="1" wp14:anchorId="6E69B64E" wp14:editId="45C98EC6">
                      <wp:simplePos x="0" y="0"/>
                      <wp:positionH relativeFrom="column">
                        <wp:posOffset>0</wp:posOffset>
                      </wp:positionH>
                      <wp:positionV relativeFrom="paragraph">
                        <wp:posOffset>0</wp:posOffset>
                      </wp:positionV>
                      <wp:extent cx="76200" cy="28575"/>
                      <wp:effectExtent l="19050" t="19050" r="19050" b="28575"/>
                      <wp:wrapNone/>
                      <wp:docPr id="11717" name="Text Box 5480">
                        <a:extLst xmlns:a="http://schemas.openxmlformats.org/drawingml/2006/main">
                          <a:ext uri="{FF2B5EF4-FFF2-40B4-BE49-F238E27FC236}">
                            <a16:creationId xmlns:a16="http://schemas.microsoft.com/office/drawing/2014/main" id="{00000000-0008-0000-0000-0000C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FAF70" id="Text Box 5480" o:spid="_x0000_s1026" type="#_x0000_t202" style="position:absolute;margin-left:0;margin-top:0;width:6pt;height:2.25pt;z-index:2548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1824" behindDoc="0" locked="0" layoutInCell="1" allowOverlap="1" wp14:anchorId="6883BC07" wp14:editId="60772B34">
                      <wp:simplePos x="0" y="0"/>
                      <wp:positionH relativeFrom="column">
                        <wp:posOffset>0</wp:posOffset>
                      </wp:positionH>
                      <wp:positionV relativeFrom="paragraph">
                        <wp:posOffset>0</wp:posOffset>
                      </wp:positionV>
                      <wp:extent cx="76200" cy="28575"/>
                      <wp:effectExtent l="19050" t="19050" r="19050" b="28575"/>
                      <wp:wrapNone/>
                      <wp:docPr id="11718" name="Text Box 5479">
                        <a:extLst xmlns:a="http://schemas.openxmlformats.org/drawingml/2006/main">
                          <a:ext uri="{FF2B5EF4-FFF2-40B4-BE49-F238E27FC236}">
                            <a16:creationId xmlns:a16="http://schemas.microsoft.com/office/drawing/2014/main" id="{00000000-0008-0000-0000-0000C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2FF55" id="Text Box 5479" o:spid="_x0000_s1026" type="#_x0000_t202" style="position:absolute;margin-left:0;margin-top:0;width:6pt;height:2.25pt;z-index:2548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2848" behindDoc="0" locked="0" layoutInCell="1" allowOverlap="1" wp14:anchorId="20D155C0" wp14:editId="56C14B99">
                      <wp:simplePos x="0" y="0"/>
                      <wp:positionH relativeFrom="column">
                        <wp:posOffset>0</wp:posOffset>
                      </wp:positionH>
                      <wp:positionV relativeFrom="paragraph">
                        <wp:posOffset>0</wp:posOffset>
                      </wp:positionV>
                      <wp:extent cx="76200" cy="28575"/>
                      <wp:effectExtent l="19050" t="19050" r="19050" b="28575"/>
                      <wp:wrapNone/>
                      <wp:docPr id="11719" name="Text Box 5478">
                        <a:extLst xmlns:a="http://schemas.openxmlformats.org/drawingml/2006/main">
                          <a:ext uri="{FF2B5EF4-FFF2-40B4-BE49-F238E27FC236}">
                            <a16:creationId xmlns:a16="http://schemas.microsoft.com/office/drawing/2014/main" id="{00000000-0008-0000-0000-0000C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EED3F" id="Text Box 5478" o:spid="_x0000_s1026" type="#_x0000_t202" style="position:absolute;margin-left:0;margin-top:0;width:6pt;height:2.25pt;z-index:2548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3872" behindDoc="0" locked="0" layoutInCell="1" allowOverlap="1" wp14:anchorId="19D36E3C" wp14:editId="507E0107">
                      <wp:simplePos x="0" y="0"/>
                      <wp:positionH relativeFrom="column">
                        <wp:posOffset>0</wp:posOffset>
                      </wp:positionH>
                      <wp:positionV relativeFrom="paragraph">
                        <wp:posOffset>0</wp:posOffset>
                      </wp:positionV>
                      <wp:extent cx="76200" cy="28575"/>
                      <wp:effectExtent l="19050" t="19050" r="19050" b="28575"/>
                      <wp:wrapNone/>
                      <wp:docPr id="11720" name="Text Box 5477">
                        <a:extLst xmlns:a="http://schemas.openxmlformats.org/drawingml/2006/main">
                          <a:ext uri="{FF2B5EF4-FFF2-40B4-BE49-F238E27FC236}">
                            <a16:creationId xmlns:a16="http://schemas.microsoft.com/office/drawing/2014/main" id="{00000000-0008-0000-0000-0000C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6AA31" id="Text Box 5477" o:spid="_x0000_s1026" type="#_x0000_t202" style="position:absolute;margin-left:0;margin-top:0;width:6pt;height:2.25pt;z-index:2548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4896" behindDoc="0" locked="0" layoutInCell="1" allowOverlap="1" wp14:anchorId="5F38B236" wp14:editId="0CFA3839">
                      <wp:simplePos x="0" y="0"/>
                      <wp:positionH relativeFrom="column">
                        <wp:posOffset>0</wp:posOffset>
                      </wp:positionH>
                      <wp:positionV relativeFrom="paragraph">
                        <wp:posOffset>0</wp:posOffset>
                      </wp:positionV>
                      <wp:extent cx="76200" cy="28575"/>
                      <wp:effectExtent l="19050" t="19050" r="19050" b="28575"/>
                      <wp:wrapNone/>
                      <wp:docPr id="11721" name="Text Box 5476">
                        <a:extLst xmlns:a="http://schemas.openxmlformats.org/drawingml/2006/main">
                          <a:ext uri="{FF2B5EF4-FFF2-40B4-BE49-F238E27FC236}">
                            <a16:creationId xmlns:a16="http://schemas.microsoft.com/office/drawing/2014/main" id="{00000000-0008-0000-0000-0000C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C6447" id="Text Box 5476" o:spid="_x0000_s1026" type="#_x0000_t202" style="position:absolute;margin-left:0;margin-top:0;width:6pt;height:2.25pt;z-index:2548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5920" behindDoc="0" locked="0" layoutInCell="1" allowOverlap="1" wp14:anchorId="1D19A739" wp14:editId="764B8B8A">
                      <wp:simplePos x="0" y="0"/>
                      <wp:positionH relativeFrom="column">
                        <wp:posOffset>0</wp:posOffset>
                      </wp:positionH>
                      <wp:positionV relativeFrom="paragraph">
                        <wp:posOffset>0</wp:posOffset>
                      </wp:positionV>
                      <wp:extent cx="76200" cy="28575"/>
                      <wp:effectExtent l="19050" t="19050" r="19050" b="28575"/>
                      <wp:wrapNone/>
                      <wp:docPr id="11722" name="Text Box 5475">
                        <a:extLst xmlns:a="http://schemas.openxmlformats.org/drawingml/2006/main">
                          <a:ext uri="{FF2B5EF4-FFF2-40B4-BE49-F238E27FC236}">
                            <a16:creationId xmlns:a16="http://schemas.microsoft.com/office/drawing/2014/main" id="{00000000-0008-0000-0000-0000C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158D4" id="Text Box 5475" o:spid="_x0000_s1026" type="#_x0000_t202" style="position:absolute;margin-left:0;margin-top:0;width:6pt;height:2.25pt;z-index:2548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6944" behindDoc="0" locked="0" layoutInCell="1" allowOverlap="1" wp14:anchorId="7C30F4DE" wp14:editId="4B352D1C">
                      <wp:simplePos x="0" y="0"/>
                      <wp:positionH relativeFrom="column">
                        <wp:posOffset>0</wp:posOffset>
                      </wp:positionH>
                      <wp:positionV relativeFrom="paragraph">
                        <wp:posOffset>0</wp:posOffset>
                      </wp:positionV>
                      <wp:extent cx="76200" cy="28575"/>
                      <wp:effectExtent l="19050" t="19050" r="19050" b="28575"/>
                      <wp:wrapNone/>
                      <wp:docPr id="11723" name="Text Box 5474">
                        <a:extLst xmlns:a="http://schemas.openxmlformats.org/drawingml/2006/main">
                          <a:ext uri="{FF2B5EF4-FFF2-40B4-BE49-F238E27FC236}">
                            <a16:creationId xmlns:a16="http://schemas.microsoft.com/office/drawing/2014/main" id="{00000000-0008-0000-0000-0000C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89463" id="Text Box 5474" o:spid="_x0000_s1026" type="#_x0000_t202" style="position:absolute;margin-left:0;margin-top:0;width:6pt;height:2.25pt;z-index:2548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7968" behindDoc="0" locked="0" layoutInCell="1" allowOverlap="1" wp14:anchorId="7D2EED91" wp14:editId="52106E4D">
                      <wp:simplePos x="0" y="0"/>
                      <wp:positionH relativeFrom="column">
                        <wp:posOffset>0</wp:posOffset>
                      </wp:positionH>
                      <wp:positionV relativeFrom="paragraph">
                        <wp:posOffset>0</wp:posOffset>
                      </wp:positionV>
                      <wp:extent cx="76200" cy="28575"/>
                      <wp:effectExtent l="19050" t="19050" r="19050" b="28575"/>
                      <wp:wrapNone/>
                      <wp:docPr id="11724" name="Text Box 5473">
                        <a:extLst xmlns:a="http://schemas.openxmlformats.org/drawingml/2006/main">
                          <a:ext uri="{FF2B5EF4-FFF2-40B4-BE49-F238E27FC236}">
                            <a16:creationId xmlns:a16="http://schemas.microsoft.com/office/drawing/2014/main" id="{00000000-0008-0000-0000-0000C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CF48A" id="Text Box 5473" o:spid="_x0000_s1026" type="#_x0000_t202" style="position:absolute;margin-left:0;margin-top:0;width:6pt;height:2.25pt;z-index:2548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68992" behindDoc="0" locked="0" layoutInCell="1" allowOverlap="1" wp14:anchorId="0C5CDCDF" wp14:editId="5B6465B9">
                      <wp:simplePos x="0" y="0"/>
                      <wp:positionH relativeFrom="column">
                        <wp:posOffset>0</wp:posOffset>
                      </wp:positionH>
                      <wp:positionV relativeFrom="paragraph">
                        <wp:posOffset>0</wp:posOffset>
                      </wp:positionV>
                      <wp:extent cx="76200" cy="28575"/>
                      <wp:effectExtent l="19050" t="19050" r="19050" b="28575"/>
                      <wp:wrapNone/>
                      <wp:docPr id="11725" name="Text Box 5472">
                        <a:extLst xmlns:a="http://schemas.openxmlformats.org/drawingml/2006/main">
                          <a:ext uri="{FF2B5EF4-FFF2-40B4-BE49-F238E27FC236}">
                            <a16:creationId xmlns:a16="http://schemas.microsoft.com/office/drawing/2014/main" id="{00000000-0008-0000-0000-0000C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1C9EF9" id="Text Box 5472" o:spid="_x0000_s1026" type="#_x0000_t202" style="position:absolute;margin-left:0;margin-top:0;width:6pt;height:2.25pt;z-index:2548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0016" behindDoc="0" locked="0" layoutInCell="1" allowOverlap="1" wp14:anchorId="619220F7" wp14:editId="359F5DAC">
                      <wp:simplePos x="0" y="0"/>
                      <wp:positionH relativeFrom="column">
                        <wp:posOffset>0</wp:posOffset>
                      </wp:positionH>
                      <wp:positionV relativeFrom="paragraph">
                        <wp:posOffset>0</wp:posOffset>
                      </wp:positionV>
                      <wp:extent cx="76200" cy="28575"/>
                      <wp:effectExtent l="19050" t="19050" r="19050" b="28575"/>
                      <wp:wrapNone/>
                      <wp:docPr id="11726" name="Text Box 5471">
                        <a:extLst xmlns:a="http://schemas.openxmlformats.org/drawingml/2006/main">
                          <a:ext uri="{FF2B5EF4-FFF2-40B4-BE49-F238E27FC236}">
                            <a16:creationId xmlns:a16="http://schemas.microsoft.com/office/drawing/2014/main" id="{00000000-0008-0000-0000-0000C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6A8773" id="Text Box 5471" o:spid="_x0000_s1026" type="#_x0000_t202" style="position:absolute;margin-left:0;margin-top:0;width:6pt;height:2.25pt;z-index:2548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1040" behindDoc="0" locked="0" layoutInCell="1" allowOverlap="1" wp14:anchorId="3E078849" wp14:editId="3DD965CD">
                      <wp:simplePos x="0" y="0"/>
                      <wp:positionH relativeFrom="column">
                        <wp:posOffset>0</wp:posOffset>
                      </wp:positionH>
                      <wp:positionV relativeFrom="paragraph">
                        <wp:posOffset>0</wp:posOffset>
                      </wp:positionV>
                      <wp:extent cx="76200" cy="28575"/>
                      <wp:effectExtent l="19050" t="19050" r="19050" b="28575"/>
                      <wp:wrapNone/>
                      <wp:docPr id="11727" name="Text Box 5470">
                        <a:extLst xmlns:a="http://schemas.openxmlformats.org/drawingml/2006/main">
                          <a:ext uri="{FF2B5EF4-FFF2-40B4-BE49-F238E27FC236}">
                            <a16:creationId xmlns:a16="http://schemas.microsoft.com/office/drawing/2014/main" id="{00000000-0008-0000-0000-0000C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37DC9" id="Text Box 5470" o:spid="_x0000_s1026" type="#_x0000_t202" style="position:absolute;margin-left:0;margin-top:0;width:6pt;height:2.25pt;z-index:2548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2064" behindDoc="0" locked="0" layoutInCell="1" allowOverlap="1" wp14:anchorId="42042938" wp14:editId="58234CE7">
                      <wp:simplePos x="0" y="0"/>
                      <wp:positionH relativeFrom="column">
                        <wp:posOffset>0</wp:posOffset>
                      </wp:positionH>
                      <wp:positionV relativeFrom="paragraph">
                        <wp:posOffset>0</wp:posOffset>
                      </wp:positionV>
                      <wp:extent cx="76200" cy="28575"/>
                      <wp:effectExtent l="19050" t="19050" r="19050" b="28575"/>
                      <wp:wrapNone/>
                      <wp:docPr id="11728" name="Text Box 5469">
                        <a:extLst xmlns:a="http://schemas.openxmlformats.org/drawingml/2006/main">
                          <a:ext uri="{FF2B5EF4-FFF2-40B4-BE49-F238E27FC236}">
                            <a16:creationId xmlns:a16="http://schemas.microsoft.com/office/drawing/2014/main" id="{00000000-0008-0000-0000-0000D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F7A9E" id="Text Box 5469" o:spid="_x0000_s1026" type="#_x0000_t202" style="position:absolute;margin-left:0;margin-top:0;width:6pt;height:2.25pt;z-index:2548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3088" behindDoc="0" locked="0" layoutInCell="1" allowOverlap="1" wp14:anchorId="34AE14DF" wp14:editId="5D4A152E">
                      <wp:simplePos x="0" y="0"/>
                      <wp:positionH relativeFrom="column">
                        <wp:posOffset>0</wp:posOffset>
                      </wp:positionH>
                      <wp:positionV relativeFrom="paragraph">
                        <wp:posOffset>0</wp:posOffset>
                      </wp:positionV>
                      <wp:extent cx="76200" cy="28575"/>
                      <wp:effectExtent l="19050" t="19050" r="19050" b="28575"/>
                      <wp:wrapNone/>
                      <wp:docPr id="11729" name="Text Box 5468">
                        <a:extLst xmlns:a="http://schemas.openxmlformats.org/drawingml/2006/main">
                          <a:ext uri="{FF2B5EF4-FFF2-40B4-BE49-F238E27FC236}">
                            <a16:creationId xmlns:a16="http://schemas.microsoft.com/office/drawing/2014/main" id="{00000000-0008-0000-0000-0000D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01936" id="Text Box 5468" o:spid="_x0000_s1026" type="#_x0000_t202" style="position:absolute;margin-left:0;margin-top:0;width:6pt;height:2.25pt;z-index:2548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4112" behindDoc="0" locked="0" layoutInCell="1" allowOverlap="1" wp14:anchorId="15638C73" wp14:editId="7E1B68B0">
                      <wp:simplePos x="0" y="0"/>
                      <wp:positionH relativeFrom="column">
                        <wp:posOffset>0</wp:posOffset>
                      </wp:positionH>
                      <wp:positionV relativeFrom="paragraph">
                        <wp:posOffset>0</wp:posOffset>
                      </wp:positionV>
                      <wp:extent cx="76200" cy="28575"/>
                      <wp:effectExtent l="19050" t="19050" r="19050" b="28575"/>
                      <wp:wrapNone/>
                      <wp:docPr id="11730" name="Text Box 5467">
                        <a:extLst xmlns:a="http://schemas.openxmlformats.org/drawingml/2006/main">
                          <a:ext uri="{FF2B5EF4-FFF2-40B4-BE49-F238E27FC236}">
                            <a16:creationId xmlns:a16="http://schemas.microsoft.com/office/drawing/2014/main" id="{00000000-0008-0000-0000-0000D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4952E6" id="Text Box 5467" o:spid="_x0000_s1026" type="#_x0000_t202" style="position:absolute;margin-left:0;margin-top:0;width:6pt;height:2.25pt;z-index:2548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5136" behindDoc="0" locked="0" layoutInCell="1" allowOverlap="1" wp14:anchorId="270FDEA9" wp14:editId="7C8C261D">
                      <wp:simplePos x="0" y="0"/>
                      <wp:positionH relativeFrom="column">
                        <wp:posOffset>0</wp:posOffset>
                      </wp:positionH>
                      <wp:positionV relativeFrom="paragraph">
                        <wp:posOffset>0</wp:posOffset>
                      </wp:positionV>
                      <wp:extent cx="76200" cy="28575"/>
                      <wp:effectExtent l="19050" t="19050" r="19050" b="28575"/>
                      <wp:wrapNone/>
                      <wp:docPr id="11731" name="Text Box 5466">
                        <a:extLst xmlns:a="http://schemas.openxmlformats.org/drawingml/2006/main">
                          <a:ext uri="{FF2B5EF4-FFF2-40B4-BE49-F238E27FC236}">
                            <a16:creationId xmlns:a16="http://schemas.microsoft.com/office/drawing/2014/main" id="{00000000-0008-0000-0000-0000D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7CC24" id="Text Box 5466" o:spid="_x0000_s1026" type="#_x0000_t202" style="position:absolute;margin-left:0;margin-top:0;width:6pt;height:2.25pt;z-index:2548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6160" behindDoc="0" locked="0" layoutInCell="1" allowOverlap="1" wp14:anchorId="26DDCCCB" wp14:editId="279F223E">
                      <wp:simplePos x="0" y="0"/>
                      <wp:positionH relativeFrom="column">
                        <wp:posOffset>0</wp:posOffset>
                      </wp:positionH>
                      <wp:positionV relativeFrom="paragraph">
                        <wp:posOffset>0</wp:posOffset>
                      </wp:positionV>
                      <wp:extent cx="76200" cy="28575"/>
                      <wp:effectExtent l="19050" t="19050" r="19050" b="28575"/>
                      <wp:wrapNone/>
                      <wp:docPr id="11732" name="Text Box 5465">
                        <a:extLst xmlns:a="http://schemas.openxmlformats.org/drawingml/2006/main">
                          <a:ext uri="{FF2B5EF4-FFF2-40B4-BE49-F238E27FC236}">
                            <a16:creationId xmlns:a16="http://schemas.microsoft.com/office/drawing/2014/main" id="{00000000-0008-0000-0000-0000D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E0BCE" id="Text Box 5465" o:spid="_x0000_s1026" type="#_x0000_t202" style="position:absolute;margin-left:0;margin-top:0;width:6pt;height:2.25pt;z-index:2548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7184" behindDoc="0" locked="0" layoutInCell="1" allowOverlap="1" wp14:anchorId="26064198" wp14:editId="1EF17A2B">
                      <wp:simplePos x="0" y="0"/>
                      <wp:positionH relativeFrom="column">
                        <wp:posOffset>0</wp:posOffset>
                      </wp:positionH>
                      <wp:positionV relativeFrom="paragraph">
                        <wp:posOffset>0</wp:posOffset>
                      </wp:positionV>
                      <wp:extent cx="76200" cy="28575"/>
                      <wp:effectExtent l="19050" t="19050" r="19050" b="28575"/>
                      <wp:wrapNone/>
                      <wp:docPr id="11733" name="Text Box 5464">
                        <a:extLst xmlns:a="http://schemas.openxmlformats.org/drawingml/2006/main">
                          <a:ext uri="{FF2B5EF4-FFF2-40B4-BE49-F238E27FC236}">
                            <a16:creationId xmlns:a16="http://schemas.microsoft.com/office/drawing/2014/main" id="{00000000-0008-0000-0000-0000D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AAB92" id="Text Box 5464" o:spid="_x0000_s1026" type="#_x0000_t202" style="position:absolute;margin-left:0;margin-top:0;width:6pt;height:2.25pt;z-index:2548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8208" behindDoc="0" locked="0" layoutInCell="1" allowOverlap="1" wp14:anchorId="590F2063" wp14:editId="30E88EB3">
                      <wp:simplePos x="0" y="0"/>
                      <wp:positionH relativeFrom="column">
                        <wp:posOffset>0</wp:posOffset>
                      </wp:positionH>
                      <wp:positionV relativeFrom="paragraph">
                        <wp:posOffset>0</wp:posOffset>
                      </wp:positionV>
                      <wp:extent cx="76200" cy="28575"/>
                      <wp:effectExtent l="19050" t="19050" r="19050" b="28575"/>
                      <wp:wrapNone/>
                      <wp:docPr id="11734" name="Text Box 5463">
                        <a:extLst xmlns:a="http://schemas.openxmlformats.org/drawingml/2006/main">
                          <a:ext uri="{FF2B5EF4-FFF2-40B4-BE49-F238E27FC236}">
                            <a16:creationId xmlns:a16="http://schemas.microsoft.com/office/drawing/2014/main" id="{00000000-0008-0000-0000-0000D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47B65" id="Text Box 5463" o:spid="_x0000_s1026" type="#_x0000_t202" style="position:absolute;margin-left:0;margin-top:0;width:6pt;height:2.25pt;z-index:2548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79232" behindDoc="0" locked="0" layoutInCell="1" allowOverlap="1" wp14:anchorId="345A4A56" wp14:editId="64B74304">
                      <wp:simplePos x="0" y="0"/>
                      <wp:positionH relativeFrom="column">
                        <wp:posOffset>0</wp:posOffset>
                      </wp:positionH>
                      <wp:positionV relativeFrom="paragraph">
                        <wp:posOffset>0</wp:posOffset>
                      </wp:positionV>
                      <wp:extent cx="76200" cy="28575"/>
                      <wp:effectExtent l="19050" t="19050" r="19050" b="28575"/>
                      <wp:wrapNone/>
                      <wp:docPr id="11735" name="Text Box 5462">
                        <a:extLst xmlns:a="http://schemas.openxmlformats.org/drawingml/2006/main">
                          <a:ext uri="{FF2B5EF4-FFF2-40B4-BE49-F238E27FC236}">
                            <a16:creationId xmlns:a16="http://schemas.microsoft.com/office/drawing/2014/main" id="{00000000-0008-0000-0000-0000D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DDCA8" id="Text Box 5462" o:spid="_x0000_s1026" type="#_x0000_t202" style="position:absolute;margin-left:0;margin-top:0;width:6pt;height:2.25pt;z-index:2548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0256" behindDoc="0" locked="0" layoutInCell="1" allowOverlap="1" wp14:anchorId="06E28CF4" wp14:editId="6592D00F">
                      <wp:simplePos x="0" y="0"/>
                      <wp:positionH relativeFrom="column">
                        <wp:posOffset>0</wp:posOffset>
                      </wp:positionH>
                      <wp:positionV relativeFrom="paragraph">
                        <wp:posOffset>0</wp:posOffset>
                      </wp:positionV>
                      <wp:extent cx="76200" cy="28575"/>
                      <wp:effectExtent l="19050" t="19050" r="19050" b="28575"/>
                      <wp:wrapNone/>
                      <wp:docPr id="11736" name="Text Box 5461">
                        <a:extLst xmlns:a="http://schemas.openxmlformats.org/drawingml/2006/main">
                          <a:ext uri="{FF2B5EF4-FFF2-40B4-BE49-F238E27FC236}">
                            <a16:creationId xmlns:a16="http://schemas.microsoft.com/office/drawing/2014/main" id="{00000000-0008-0000-0000-0000D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00139" id="Text Box 5461" o:spid="_x0000_s1026" type="#_x0000_t202" style="position:absolute;margin-left:0;margin-top:0;width:6pt;height:2.25pt;z-index:2548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1280" behindDoc="0" locked="0" layoutInCell="1" allowOverlap="1" wp14:anchorId="3C461999" wp14:editId="4C44C6F6">
                      <wp:simplePos x="0" y="0"/>
                      <wp:positionH relativeFrom="column">
                        <wp:posOffset>0</wp:posOffset>
                      </wp:positionH>
                      <wp:positionV relativeFrom="paragraph">
                        <wp:posOffset>0</wp:posOffset>
                      </wp:positionV>
                      <wp:extent cx="76200" cy="28575"/>
                      <wp:effectExtent l="19050" t="19050" r="19050" b="28575"/>
                      <wp:wrapNone/>
                      <wp:docPr id="11737" name="Text Box 5460">
                        <a:extLst xmlns:a="http://schemas.openxmlformats.org/drawingml/2006/main">
                          <a:ext uri="{FF2B5EF4-FFF2-40B4-BE49-F238E27FC236}">
                            <a16:creationId xmlns:a16="http://schemas.microsoft.com/office/drawing/2014/main" id="{00000000-0008-0000-0000-0000D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275CA" id="Text Box 5460" o:spid="_x0000_s1026" type="#_x0000_t202" style="position:absolute;margin-left:0;margin-top:0;width:6pt;height:2.25pt;z-index:2548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2304" behindDoc="0" locked="0" layoutInCell="1" allowOverlap="1" wp14:anchorId="6850DBD2" wp14:editId="05919A58">
                      <wp:simplePos x="0" y="0"/>
                      <wp:positionH relativeFrom="column">
                        <wp:posOffset>0</wp:posOffset>
                      </wp:positionH>
                      <wp:positionV relativeFrom="paragraph">
                        <wp:posOffset>0</wp:posOffset>
                      </wp:positionV>
                      <wp:extent cx="76200" cy="28575"/>
                      <wp:effectExtent l="19050" t="19050" r="19050" b="28575"/>
                      <wp:wrapNone/>
                      <wp:docPr id="11738" name="Text Box 5459">
                        <a:extLst xmlns:a="http://schemas.openxmlformats.org/drawingml/2006/main">
                          <a:ext uri="{FF2B5EF4-FFF2-40B4-BE49-F238E27FC236}">
                            <a16:creationId xmlns:a16="http://schemas.microsoft.com/office/drawing/2014/main" id="{00000000-0008-0000-0000-0000D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0CFF6" id="Text Box 5459" o:spid="_x0000_s1026" type="#_x0000_t202" style="position:absolute;margin-left:0;margin-top:0;width:6pt;height:2.25pt;z-index:2548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3328" behindDoc="0" locked="0" layoutInCell="1" allowOverlap="1" wp14:anchorId="010DEDF2" wp14:editId="3DDAE6AE">
                      <wp:simplePos x="0" y="0"/>
                      <wp:positionH relativeFrom="column">
                        <wp:posOffset>0</wp:posOffset>
                      </wp:positionH>
                      <wp:positionV relativeFrom="paragraph">
                        <wp:posOffset>0</wp:posOffset>
                      </wp:positionV>
                      <wp:extent cx="76200" cy="28575"/>
                      <wp:effectExtent l="19050" t="19050" r="19050" b="28575"/>
                      <wp:wrapNone/>
                      <wp:docPr id="11739" name="Text Box 5458">
                        <a:extLst xmlns:a="http://schemas.openxmlformats.org/drawingml/2006/main">
                          <a:ext uri="{FF2B5EF4-FFF2-40B4-BE49-F238E27FC236}">
                            <a16:creationId xmlns:a16="http://schemas.microsoft.com/office/drawing/2014/main" id="{00000000-0008-0000-0000-0000D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13C385" id="Text Box 5458" o:spid="_x0000_s1026" type="#_x0000_t202" style="position:absolute;margin-left:0;margin-top:0;width:6pt;height:2.25pt;z-index:2548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4352" behindDoc="0" locked="0" layoutInCell="1" allowOverlap="1" wp14:anchorId="0E6E0A8C" wp14:editId="11D06A58">
                      <wp:simplePos x="0" y="0"/>
                      <wp:positionH relativeFrom="column">
                        <wp:posOffset>0</wp:posOffset>
                      </wp:positionH>
                      <wp:positionV relativeFrom="paragraph">
                        <wp:posOffset>0</wp:posOffset>
                      </wp:positionV>
                      <wp:extent cx="76200" cy="28575"/>
                      <wp:effectExtent l="19050" t="19050" r="19050" b="28575"/>
                      <wp:wrapNone/>
                      <wp:docPr id="11740" name="Text Box 5457">
                        <a:extLst xmlns:a="http://schemas.openxmlformats.org/drawingml/2006/main">
                          <a:ext uri="{FF2B5EF4-FFF2-40B4-BE49-F238E27FC236}">
                            <a16:creationId xmlns:a16="http://schemas.microsoft.com/office/drawing/2014/main" id="{00000000-0008-0000-0000-0000D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4E7E8" id="Text Box 5457" o:spid="_x0000_s1026" type="#_x0000_t202" style="position:absolute;margin-left:0;margin-top:0;width:6pt;height:2.25pt;z-index:2548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5376" behindDoc="0" locked="0" layoutInCell="1" allowOverlap="1" wp14:anchorId="2E976817" wp14:editId="038C703D">
                      <wp:simplePos x="0" y="0"/>
                      <wp:positionH relativeFrom="column">
                        <wp:posOffset>0</wp:posOffset>
                      </wp:positionH>
                      <wp:positionV relativeFrom="paragraph">
                        <wp:posOffset>0</wp:posOffset>
                      </wp:positionV>
                      <wp:extent cx="76200" cy="28575"/>
                      <wp:effectExtent l="19050" t="19050" r="19050" b="28575"/>
                      <wp:wrapNone/>
                      <wp:docPr id="11741" name="Text Box 5456">
                        <a:extLst xmlns:a="http://schemas.openxmlformats.org/drawingml/2006/main">
                          <a:ext uri="{FF2B5EF4-FFF2-40B4-BE49-F238E27FC236}">
                            <a16:creationId xmlns:a16="http://schemas.microsoft.com/office/drawing/2014/main" id="{00000000-0008-0000-0000-0000D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3B3FD" id="Text Box 5456" o:spid="_x0000_s1026" type="#_x0000_t202" style="position:absolute;margin-left:0;margin-top:0;width:6pt;height:2.25pt;z-index:2548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6400" behindDoc="0" locked="0" layoutInCell="1" allowOverlap="1" wp14:anchorId="0181076C" wp14:editId="3DBA8577">
                      <wp:simplePos x="0" y="0"/>
                      <wp:positionH relativeFrom="column">
                        <wp:posOffset>0</wp:posOffset>
                      </wp:positionH>
                      <wp:positionV relativeFrom="paragraph">
                        <wp:posOffset>0</wp:posOffset>
                      </wp:positionV>
                      <wp:extent cx="76200" cy="28575"/>
                      <wp:effectExtent l="19050" t="19050" r="19050" b="28575"/>
                      <wp:wrapNone/>
                      <wp:docPr id="11742" name="Text Box 5455">
                        <a:extLst xmlns:a="http://schemas.openxmlformats.org/drawingml/2006/main">
                          <a:ext uri="{FF2B5EF4-FFF2-40B4-BE49-F238E27FC236}">
                            <a16:creationId xmlns:a16="http://schemas.microsoft.com/office/drawing/2014/main" id="{00000000-0008-0000-0000-0000D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70C57" id="Text Box 5455" o:spid="_x0000_s1026" type="#_x0000_t202" style="position:absolute;margin-left:0;margin-top:0;width:6pt;height:2.25pt;z-index:2548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7424" behindDoc="0" locked="0" layoutInCell="1" allowOverlap="1" wp14:anchorId="4E0679E3" wp14:editId="379EEDA3">
                      <wp:simplePos x="0" y="0"/>
                      <wp:positionH relativeFrom="column">
                        <wp:posOffset>0</wp:posOffset>
                      </wp:positionH>
                      <wp:positionV relativeFrom="paragraph">
                        <wp:posOffset>0</wp:posOffset>
                      </wp:positionV>
                      <wp:extent cx="76200" cy="28575"/>
                      <wp:effectExtent l="19050" t="19050" r="19050" b="28575"/>
                      <wp:wrapNone/>
                      <wp:docPr id="11743" name="Text Box 5454">
                        <a:extLst xmlns:a="http://schemas.openxmlformats.org/drawingml/2006/main">
                          <a:ext uri="{FF2B5EF4-FFF2-40B4-BE49-F238E27FC236}">
                            <a16:creationId xmlns:a16="http://schemas.microsoft.com/office/drawing/2014/main" id="{00000000-0008-0000-0000-0000D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408A4" id="Text Box 5454" o:spid="_x0000_s1026" type="#_x0000_t202" style="position:absolute;margin-left:0;margin-top:0;width:6pt;height:2.25pt;z-index:2548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8448" behindDoc="0" locked="0" layoutInCell="1" allowOverlap="1" wp14:anchorId="697ECBC6" wp14:editId="670F6406">
                      <wp:simplePos x="0" y="0"/>
                      <wp:positionH relativeFrom="column">
                        <wp:posOffset>0</wp:posOffset>
                      </wp:positionH>
                      <wp:positionV relativeFrom="paragraph">
                        <wp:posOffset>0</wp:posOffset>
                      </wp:positionV>
                      <wp:extent cx="76200" cy="28575"/>
                      <wp:effectExtent l="19050" t="19050" r="19050" b="28575"/>
                      <wp:wrapNone/>
                      <wp:docPr id="11744" name="Text Box 5453">
                        <a:extLst xmlns:a="http://schemas.openxmlformats.org/drawingml/2006/main">
                          <a:ext uri="{FF2B5EF4-FFF2-40B4-BE49-F238E27FC236}">
                            <a16:creationId xmlns:a16="http://schemas.microsoft.com/office/drawing/2014/main" id="{00000000-0008-0000-0000-0000E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80FFB" id="Text Box 5453" o:spid="_x0000_s1026" type="#_x0000_t202" style="position:absolute;margin-left:0;margin-top:0;width:6pt;height:2.25pt;z-index:2548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89472" behindDoc="0" locked="0" layoutInCell="1" allowOverlap="1" wp14:anchorId="405C5182" wp14:editId="547D23E7">
                      <wp:simplePos x="0" y="0"/>
                      <wp:positionH relativeFrom="column">
                        <wp:posOffset>0</wp:posOffset>
                      </wp:positionH>
                      <wp:positionV relativeFrom="paragraph">
                        <wp:posOffset>0</wp:posOffset>
                      </wp:positionV>
                      <wp:extent cx="76200" cy="28575"/>
                      <wp:effectExtent l="19050" t="19050" r="19050" b="28575"/>
                      <wp:wrapNone/>
                      <wp:docPr id="11745" name="Text Box 5452">
                        <a:extLst xmlns:a="http://schemas.openxmlformats.org/drawingml/2006/main">
                          <a:ext uri="{FF2B5EF4-FFF2-40B4-BE49-F238E27FC236}">
                            <a16:creationId xmlns:a16="http://schemas.microsoft.com/office/drawing/2014/main" id="{00000000-0008-0000-0000-0000E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521D5" id="Text Box 5452" o:spid="_x0000_s1026" type="#_x0000_t202" style="position:absolute;margin-left:0;margin-top:0;width:6pt;height:2.25pt;z-index:2548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0496" behindDoc="0" locked="0" layoutInCell="1" allowOverlap="1" wp14:anchorId="30AFB541" wp14:editId="5FD73A12">
                      <wp:simplePos x="0" y="0"/>
                      <wp:positionH relativeFrom="column">
                        <wp:posOffset>0</wp:posOffset>
                      </wp:positionH>
                      <wp:positionV relativeFrom="paragraph">
                        <wp:posOffset>0</wp:posOffset>
                      </wp:positionV>
                      <wp:extent cx="76200" cy="28575"/>
                      <wp:effectExtent l="19050" t="19050" r="19050" b="28575"/>
                      <wp:wrapNone/>
                      <wp:docPr id="11746" name="Text Box 5451">
                        <a:extLst xmlns:a="http://schemas.openxmlformats.org/drawingml/2006/main">
                          <a:ext uri="{FF2B5EF4-FFF2-40B4-BE49-F238E27FC236}">
                            <a16:creationId xmlns:a16="http://schemas.microsoft.com/office/drawing/2014/main" id="{00000000-0008-0000-0000-0000E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2D200" id="Text Box 5451" o:spid="_x0000_s1026" type="#_x0000_t202" style="position:absolute;margin-left:0;margin-top:0;width:6pt;height:2.25pt;z-index:2548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1520" behindDoc="0" locked="0" layoutInCell="1" allowOverlap="1" wp14:anchorId="5FC94DF6" wp14:editId="5EDBA69E">
                      <wp:simplePos x="0" y="0"/>
                      <wp:positionH relativeFrom="column">
                        <wp:posOffset>0</wp:posOffset>
                      </wp:positionH>
                      <wp:positionV relativeFrom="paragraph">
                        <wp:posOffset>0</wp:posOffset>
                      </wp:positionV>
                      <wp:extent cx="76200" cy="28575"/>
                      <wp:effectExtent l="19050" t="19050" r="19050" b="28575"/>
                      <wp:wrapNone/>
                      <wp:docPr id="11747" name="Text Box 5450">
                        <a:extLst xmlns:a="http://schemas.openxmlformats.org/drawingml/2006/main">
                          <a:ext uri="{FF2B5EF4-FFF2-40B4-BE49-F238E27FC236}">
                            <a16:creationId xmlns:a16="http://schemas.microsoft.com/office/drawing/2014/main" id="{00000000-0008-0000-0000-0000E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85FD5" id="Text Box 5450" o:spid="_x0000_s1026" type="#_x0000_t202" style="position:absolute;margin-left:0;margin-top:0;width:6pt;height:2.25pt;z-index:2548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2544" behindDoc="0" locked="0" layoutInCell="1" allowOverlap="1" wp14:anchorId="48C0BDEB" wp14:editId="2B93F2B0">
                      <wp:simplePos x="0" y="0"/>
                      <wp:positionH relativeFrom="column">
                        <wp:posOffset>0</wp:posOffset>
                      </wp:positionH>
                      <wp:positionV relativeFrom="paragraph">
                        <wp:posOffset>0</wp:posOffset>
                      </wp:positionV>
                      <wp:extent cx="76200" cy="28575"/>
                      <wp:effectExtent l="19050" t="19050" r="19050" b="28575"/>
                      <wp:wrapNone/>
                      <wp:docPr id="11748" name="Text Box 5449">
                        <a:extLst xmlns:a="http://schemas.openxmlformats.org/drawingml/2006/main">
                          <a:ext uri="{FF2B5EF4-FFF2-40B4-BE49-F238E27FC236}">
                            <a16:creationId xmlns:a16="http://schemas.microsoft.com/office/drawing/2014/main" id="{00000000-0008-0000-0000-0000E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1B902" id="Text Box 5449" o:spid="_x0000_s1026" type="#_x0000_t202" style="position:absolute;margin-left:0;margin-top:0;width:6pt;height:2.25pt;z-index:2548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3568" behindDoc="0" locked="0" layoutInCell="1" allowOverlap="1" wp14:anchorId="2542BB43" wp14:editId="65D20401">
                      <wp:simplePos x="0" y="0"/>
                      <wp:positionH relativeFrom="column">
                        <wp:posOffset>0</wp:posOffset>
                      </wp:positionH>
                      <wp:positionV relativeFrom="paragraph">
                        <wp:posOffset>0</wp:posOffset>
                      </wp:positionV>
                      <wp:extent cx="76200" cy="28575"/>
                      <wp:effectExtent l="19050" t="19050" r="19050" b="28575"/>
                      <wp:wrapNone/>
                      <wp:docPr id="11749" name="Text Box 5448">
                        <a:extLst xmlns:a="http://schemas.openxmlformats.org/drawingml/2006/main">
                          <a:ext uri="{FF2B5EF4-FFF2-40B4-BE49-F238E27FC236}">
                            <a16:creationId xmlns:a16="http://schemas.microsoft.com/office/drawing/2014/main" id="{00000000-0008-0000-0000-0000E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79D61" id="Text Box 5448" o:spid="_x0000_s1026" type="#_x0000_t202" style="position:absolute;margin-left:0;margin-top:0;width:6pt;height:2.25pt;z-index:2548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4592" behindDoc="0" locked="0" layoutInCell="1" allowOverlap="1" wp14:anchorId="0C16B97B" wp14:editId="44F091CD">
                      <wp:simplePos x="0" y="0"/>
                      <wp:positionH relativeFrom="column">
                        <wp:posOffset>0</wp:posOffset>
                      </wp:positionH>
                      <wp:positionV relativeFrom="paragraph">
                        <wp:posOffset>0</wp:posOffset>
                      </wp:positionV>
                      <wp:extent cx="76200" cy="28575"/>
                      <wp:effectExtent l="19050" t="19050" r="19050" b="28575"/>
                      <wp:wrapNone/>
                      <wp:docPr id="11750" name="Text Box 5447">
                        <a:extLst xmlns:a="http://schemas.openxmlformats.org/drawingml/2006/main">
                          <a:ext uri="{FF2B5EF4-FFF2-40B4-BE49-F238E27FC236}">
                            <a16:creationId xmlns:a16="http://schemas.microsoft.com/office/drawing/2014/main" id="{00000000-0008-0000-0000-0000E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2E8C2" id="Text Box 5447" o:spid="_x0000_s1026" type="#_x0000_t202" style="position:absolute;margin-left:0;margin-top:0;width:6pt;height:2.25pt;z-index:2548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5616" behindDoc="0" locked="0" layoutInCell="1" allowOverlap="1" wp14:anchorId="5ED669BD" wp14:editId="5C162D7A">
                      <wp:simplePos x="0" y="0"/>
                      <wp:positionH relativeFrom="column">
                        <wp:posOffset>0</wp:posOffset>
                      </wp:positionH>
                      <wp:positionV relativeFrom="paragraph">
                        <wp:posOffset>0</wp:posOffset>
                      </wp:positionV>
                      <wp:extent cx="76200" cy="28575"/>
                      <wp:effectExtent l="19050" t="19050" r="19050" b="28575"/>
                      <wp:wrapNone/>
                      <wp:docPr id="11751" name="Text Box 5446">
                        <a:extLst xmlns:a="http://schemas.openxmlformats.org/drawingml/2006/main">
                          <a:ext uri="{FF2B5EF4-FFF2-40B4-BE49-F238E27FC236}">
                            <a16:creationId xmlns:a16="http://schemas.microsoft.com/office/drawing/2014/main" id="{00000000-0008-0000-0000-0000E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C1D6F" id="Text Box 5446" o:spid="_x0000_s1026" type="#_x0000_t202" style="position:absolute;margin-left:0;margin-top:0;width:6pt;height:2.25pt;z-index:2548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6640" behindDoc="0" locked="0" layoutInCell="1" allowOverlap="1" wp14:anchorId="62A3717E" wp14:editId="59DB9083">
                      <wp:simplePos x="0" y="0"/>
                      <wp:positionH relativeFrom="column">
                        <wp:posOffset>0</wp:posOffset>
                      </wp:positionH>
                      <wp:positionV relativeFrom="paragraph">
                        <wp:posOffset>0</wp:posOffset>
                      </wp:positionV>
                      <wp:extent cx="76200" cy="28575"/>
                      <wp:effectExtent l="19050" t="19050" r="19050" b="28575"/>
                      <wp:wrapNone/>
                      <wp:docPr id="11752" name="Text Box 5445">
                        <a:extLst xmlns:a="http://schemas.openxmlformats.org/drawingml/2006/main">
                          <a:ext uri="{FF2B5EF4-FFF2-40B4-BE49-F238E27FC236}">
                            <a16:creationId xmlns:a16="http://schemas.microsoft.com/office/drawing/2014/main" id="{00000000-0008-0000-0000-0000E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D2995" id="Text Box 5445" o:spid="_x0000_s1026" type="#_x0000_t202" style="position:absolute;margin-left:0;margin-top:0;width:6pt;height:2.25pt;z-index:2548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7664" behindDoc="0" locked="0" layoutInCell="1" allowOverlap="1" wp14:anchorId="3345D5F3" wp14:editId="5743E0B5">
                      <wp:simplePos x="0" y="0"/>
                      <wp:positionH relativeFrom="column">
                        <wp:posOffset>0</wp:posOffset>
                      </wp:positionH>
                      <wp:positionV relativeFrom="paragraph">
                        <wp:posOffset>0</wp:posOffset>
                      </wp:positionV>
                      <wp:extent cx="76200" cy="28575"/>
                      <wp:effectExtent l="19050" t="19050" r="19050" b="28575"/>
                      <wp:wrapNone/>
                      <wp:docPr id="11753" name="Text Box 5444">
                        <a:extLst xmlns:a="http://schemas.openxmlformats.org/drawingml/2006/main">
                          <a:ext uri="{FF2B5EF4-FFF2-40B4-BE49-F238E27FC236}">
                            <a16:creationId xmlns:a16="http://schemas.microsoft.com/office/drawing/2014/main" id="{00000000-0008-0000-0000-0000E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7122F" id="Text Box 5444" o:spid="_x0000_s1026" type="#_x0000_t202" style="position:absolute;margin-left:0;margin-top:0;width:6pt;height:2.25pt;z-index:2548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8688" behindDoc="0" locked="0" layoutInCell="1" allowOverlap="1" wp14:anchorId="192DA9B1" wp14:editId="621067E7">
                      <wp:simplePos x="0" y="0"/>
                      <wp:positionH relativeFrom="column">
                        <wp:posOffset>0</wp:posOffset>
                      </wp:positionH>
                      <wp:positionV relativeFrom="paragraph">
                        <wp:posOffset>0</wp:posOffset>
                      </wp:positionV>
                      <wp:extent cx="76200" cy="28575"/>
                      <wp:effectExtent l="19050" t="19050" r="19050" b="28575"/>
                      <wp:wrapNone/>
                      <wp:docPr id="11754" name="Text Box 5443">
                        <a:extLst xmlns:a="http://schemas.openxmlformats.org/drawingml/2006/main">
                          <a:ext uri="{FF2B5EF4-FFF2-40B4-BE49-F238E27FC236}">
                            <a16:creationId xmlns:a16="http://schemas.microsoft.com/office/drawing/2014/main" id="{00000000-0008-0000-0000-0000E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8D7AB" id="Text Box 5443" o:spid="_x0000_s1026" type="#_x0000_t202" style="position:absolute;margin-left:0;margin-top:0;width:6pt;height:2.25pt;z-index:2548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899712" behindDoc="0" locked="0" layoutInCell="1" allowOverlap="1" wp14:anchorId="07D399AF" wp14:editId="2A6EF531">
                      <wp:simplePos x="0" y="0"/>
                      <wp:positionH relativeFrom="column">
                        <wp:posOffset>0</wp:posOffset>
                      </wp:positionH>
                      <wp:positionV relativeFrom="paragraph">
                        <wp:posOffset>0</wp:posOffset>
                      </wp:positionV>
                      <wp:extent cx="76200" cy="28575"/>
                      <wp:effectExtent l="19050" t="19050" r="19050" b="28575"/>
                      <wp:wrapNone/>
                      <wp:docPr id="11755" name="Text Box 5442">
                        <a:extLst xmlns:a="http://schemas.openxmlformats.org/drawingml/2006/main">
                          <a:ext uri="{FF2B5EF4-FFF2-40B4-BE49-F238E27FC236}">
                            <a16:creationId xmlns:a16="http://schemas.microsoft.com/office/drawing/2014/main" id="{00000000-0008-0000-0000-0000E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DB459" id="Text Box 5442" o:spid="_x0000_s1026" type="#_x0000_t202" style="position:absolute;margin-left:0;margin-top:0;width:6pt;height:2.25pt;z-index:2548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0736" behindDoc="0" locked="0" layoutInCell="1" allowOverlap="1" wp14:anchorId="5BBB92C2" wp14:editId="7DC11E55">
                      <wp:simplePos x="0" y="0"/>
                      <wp:positionH relativeFrom="column">
                        <wp:posOffset>0</wp:posOffset>
                      </wp:positionH>
                      <wp:positionV relativeFrom="paragraph">
                        <wp:posOffset>0</wp:posOffset>
                      </wp:positionV>
                      <wp:extent cx="76200" cy="28575"/>
                      <wp:effectExtent l="19050" t="19050" r="19050" b="28575"/>
                      <wp:wrapNone/>
                      <wp:docPr id="11756" name="Text Box 5441">
                        <a:extLst xmlns:a="http://schemas.openxmlformats.org/drawingml/2006/main">
                          <a:ext uri="{FF2B5EF4-FFF2-40B4-BE49-F238E27FC236}">
                            <a16:creationId xmlns:a16="http://schemas.microsoft.com/office/drawing/2014/main" id="{00000000-0008-0000-0000-0000E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ECE81" id="Text Box 5441" o:spid="_x0000_s1026" type="#_x0000_t202" style="position:absolute;margin-left:0;margin-top:0;width:6pt;height:2.25pt;z-index:2549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1760" behindDoc="0" locked="0" layoutInCell="1" allowOverlap="1" wp14:anchorId="45FA018E" wp14:editId="74B5924B">
                      <wp:simplePos x="0" y="0"/>
                      <wp:positionH relativeFrom="column">
                        <wp:posOffset>0</wp:posOffset>
                      </wp:positionH>
                      <wp:positionV relativeFrom="paragraph">
                        <wp:posOffset>0</wp:posOffset>
                      </wp:positionV>
                      <wp:extent cx="76200" cy="28575"/>
                      <wp:effectExtent l="19050" t="19050" r="19050" b="28575"/>
                      <wp:wrapNone/>
                      <wp:docPr id="11757" name="Text Box 5440">
                        <a:extLst xmlns:a="http://schemas.openxmlformats.org/drawingml/2006/main">
                          <a:ext uri="{FF2B5EF4-FFF2-40B4-BE49-F238E27FC236}">
                            <a16:creationId xmlns:a16="http://schemas.microsoft.com/office/drawing/2014/main" id="{00000000-0008-0000-0000-0000E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3208F" id="Text Box 5440" o:spid="_x0000_s1026" type="#_x0000_t202" style="position:absolute;margin-left:0;margin-top:0;width:6pt;height:2.25pt;z-index:2549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2784" behindDoc="0" locked="0" layoutInCell="1" allowOverlap="1" wp14:anchorId="231A7FB3" wp14:editId="74BA4B57">
                      <wp:simplePos x="0" y="0"/>
                      <wp:positionH relativeFrom="column">
                        <wp:posOffset>0</wp:posOffset>
                      </wp:positionH>
                      <wp:positionV relativeFrom="paragraph">
                        <wp:posOffset>0</wp:posOffset>
                      </wp:positionV>
                      <wp:extent cx="76200" cy="28575"/>
                      <wp:effectExtent l="19050" t="19050" r="19050" b="28575"/>
                      <wp:wrapNone/>
                      <wp:docPr id="11758" name="Text Box 5439">
                        <a:extLst xmlns:a="http://schemas.openxmlformats.org/drawingml/2006/main">
                          <a:ext uri="{FF2B5EF4-FFF2-40B4-BE49-F238E27FC236}">
                            <a16:creationId xmlns:a16="http://schemas.microsoft.com/office/drawing/2014/main" id="{00000000-0008-0000-0000-0000E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01B46" id="Text Box 5439" o:spid="_x0000_s1026" type="#_x0000_t202" style="position:absolute;margin-left:0;margin-top:0;width:6pt;height:2.25pt;z-index:2549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3808" behindDoc="0" locked="0" layoutInCell="1" allowOverlap="1" wp14:anchorId="4AA1CB12" wp14:editId="29E951CD">
                      <wp:simplePos x="0" y="0"/>
                      <wp:positionH relativeFrom="column">
                        <wp:posOffset>0</wp:posOffset>
                      </wp:positionH>
                      <wp:positionV relativeFrom="paragraph">
                        <wp:posOffset>0</wp:posOffset>
                      </wp:positionV>
                      <wp:extent cx="76200" cy="28575"/>
                      <wp:effectExtent l="19050" t="19050" r="19050" b="28575"/>
                      <wp:wrapNone/>
                      <wp:docPr id="11759" name="Text Box 5438">
                        <a:extLst xmlns:a="http://schemas.openxmlformats.org/drawingml/2006/main">
                          <a:ext uri="{FF2B5EF4-FFF2-40B4-BE49-F238E27FC236}">
                            <a16:creationId xmlns:a16="http://schemas.microsoft.com/office/drawing/2014/main" id="{00000000-0008-0000-0000-0000E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A4195" id="Text Box 5438" o:spid="_x0000_s1026" type="#_x0000_t202" style="position:absolute;margin-left:0;margin-top:0;width:6pt;height:2.25pt;z-index:2549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4832" behindDoc="0" locked="0" layoutInCell="1" allowOverlap="1" wp14:anchorId="3BF85199" wp14:editId="76F3EF6D">
                      <wp:simplePos x="0" y="0"/>
                      <wp:positionH relativeFrom="column">
                        <wp:posOffset>0</wp:posOffset>
                      </wp:positionH>
                      <wp:positionV relativeFrom="paragraph">
                        <wp:posOffset>0</wp:posOffset>
                      </wp:positionV>
                      <wp:extent cx="76200" cy="28575"/>
                      <wp:effectExtent l="19050" t="19050" r="19050" b="28575"/>
                      <wp:wrapNone/>
                      <wp:docPr id="11760" name="Text Box 5437">
                        <a:extLst xmlns:a="http://schemas.openxmlformats.org/drawingml/2006/main">
                          <a:ext uri="{FF2B5EF4-FFF2-40B4-BE49-F238E27FC236}">
                            <a16:creationId xmlns:a16="http://schemas.microsoft.com/office/drawing/2014/main" id="{00000000-0008-0000-0000-0000F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CC10E" id="Text Box 5437" o:spid="_x0000_s1026" type="#_x0000_t202" style="position:absolute;margin-left:0;margin-top:0;width:6pt;height:2.25pt;z-index:2549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5856" behindDoc="0" locked="0" layoutInCell="1" allowOverlap="1" wp14:anchorId="405F2F2D" wp14:editId="07350D28">
                      <wp:simplePos x="0" y="0"/>
                      <wp:positionH relativeFrom="column">
                        <wp:posOffset>0</wp:posOffset>
                      </wp:positionH>
                      <wp:positionV relativeFrom="paragraph">
                        <wp:posOffset>0</wp:posOffset>
                      </wp:positionV>
                      <wp:extent cx="76200" cy="28575"/>
                      <wp:effectExtent l="19050" t="19050" r="19050" b="28575"/>
                      <wp:wrapNone/>
                      <wp:docPr id="11761" name="Text Box 5436">
                        <a:extLst xmlns:a="http://schemas.openxmlformats.org/drawingml/2006/main">
                          <a:ext uri="{FF2B5EF4-FFF2-40B4-BE49-F238E27FC236}">
                            <a16:creationId xmlns:a16="http://schemas.microsoft.com/office/drawing/2014/main" id="{00000000-0008-0000-0000-0000F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491704" id="Text Box 5436" o:spid="_x0000_s1026" type="#_x0000_t202" style="position:absolute;margin-left:0;margin-top:0;width:6pt;height:2.25pt;z-index:2549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6880" behindDoc="0" locked="0" layoutInCell="1" allowOverlap="1" wp14:anchorId="1EA1ADF6" wp14:editId="19466205">
                      <wp:simplePos x="0" y="0"/>
                      <wp:positionH relativeFrom="column">
                        <wp:posOffset>0</wp:posOffset>
                      </wp:positionH>
                      <wp:positionV relativeFrom="paragraph">
                        <wp:posOffset>0</wp:posOffset>
                      </wp:positionV>
                      <wp:extent cx="76200" cy="28575"/>
                      <wp:effectExtent l="19050" t="19050" r="19050" b="28575"/>
                      <wp:wrapNone/>
                      <wp:docPr id="11762" name="Text Box 5435">
                        <a:extLst xmlns:a="http://schemas.openxmlformats.org/drawingml/2006/main">
                          <a:ext uri="{FF2B5EF4-FFF2-40B4-BE49-F238E27FC236}">
                            <a16:creationId xmlns:a16="http://schemas.microsoft.com/office/drawing/2014/main" id="{00000000-0008-0000-0000-0000F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C42E5" id="Text Box 5435" o:spid="_x0000_s1026" type="#_x0000_t202" style="position:absolute;margin-left:0;margin-top:0;width:6pt;height:2.25pt;z-index:2549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7904" behindDoc="0" locked="0" layoutInCell="1" allowOverlap="1" wp14:anchorId="3B9B7D53" wp14:editId="3C2B0CEB">
                      <wp:simplePos x="0" y="0"/>
                      <wp:positionH relativeFrom="column">
                        <wp:posOffset>0</wp:posOffset>
                      </wp:positionH>
                      <wp:positionV relativeFrom="paragraph">
                        <wp:posOffset>0</wp:posOffset>
                      </wp:positionV>
                      <wp:extent cx="76200" cy="28575"/>
                      <wp:effectExtent l="19050" t="19050" r="19050" b="28575"/>
                      <wp:wrapNone/>
                      <wp:docPr id="11763" name="Text Box 5434">
                        <a:extLst xmlns:a="http://schemas.openxmlformats.org/drawingml/2006/main">
                          <a:ext uri="{FF2B5EF4-FFF2-40B4-BE49-F238E27FC236}">
                            <a16:creationId xmlns:a16="http://schemas.microsoft.com/office/drawing/2014/main" id="{00000000-0008-0000-0000-0000F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39A95" id="Text Box 5434" o:spid="_x0000_s1026" type="#_x0000_t202" style="position:absolute;margin-left:0;margin-top:0;width:6pt;height:2.25pt;z-index:2549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8928" behindDoc="0" locked="0" layoutInCell="1" allowOverlap="1" wp14:anchorId="5723B384" wp14:editId="5A9B6890">
                      <wp:simplePos x="0" y="0"/>
                      <wp:positionH relativeFrom="column">
                        <wp:posOffset>0</wp:posOffset>
                      </wp:positionH>
                      <wp:positionV relativeFrom="paragraph">
                        <wp:posOffset>0</wp:posOffset>
                      </wp:positionV>
                      <wp:extent cx="76200" cy="28575"/>
                      <wp:effectExtent l="19050" t="19050" r="19050" b="28575"/>
                      <wp:wrapNone/>
                      <wp:docPr id="11764" name="Text Box 5433">
                        <a:extLst xmlns:a="http://schemas.openxmlformats.org/drawingml/2006/main">
                          <a:ext uri="{FF2B5EF4-FFF2-40B4-BE49-F238E27FC236}">
                            <a16:creationId xmlns:a16="http://schemas.microsoft.com/office/drawing/2014/main" id="{00000000-0008-0000-0000-0000F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02401" id="Text Box 5433" o:spid="_x0000_s1026" type="#_x0000_t202" style="position:absolute;margin-left:0;margin-top:0;width:6pt;height:2.25pt;z-index:2549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09952" behindDoc="0" locked="0" layoutInCell="1" allowOverlap="1" wp14:anchorId="0FAAAB0B" wp14:editId="17074A4F">
                      <wp:simplePos x="0" y="0"/>
                      <wp:positionH relativeFrom="column">
                        <wp:posOffset>0</wp:posOffset>
                      </wp:positionH>
                      <wp:positionV relativeFrom="paragraph">
                        <wp:posOffset>0</wp:posOffset>
                      </wp:positionV>
                      <wp:extent cx="76200" cy="28575"/>
                      <wp:effectExtent l="19050" t="19050" r="19050" b="28575"/>
                      <wp:wrapNone/>
                      <wp:docPr id="11765" name="Text Box 5432">
                        <a:extLst xmlns:a="http://schemas.openxmlformats.org/drawingml/2006/main">
                          <a:ext uri="{FF2B5EF4-FFF2-40B4-BE49-F238E27FC236}">
                            <a16:creationId xmlns:a16="http://schemas.microsoft.com/office/drawing/2014/main" id="{00000000-0008-0000-0000-0000F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23AA8" id="Text Box 5432" o:spid="_x0000_s1026" type="#_x0000_t202" style="position:absolute;margin-left:0;margin-top:0;width:6pt;height:2.25pt;z-index:2549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0976" behindDoc="0" locked="0" layoutInCell="1" allowOverlap="1" wp14:anchorId="2170818A" wp14:editId="0DBA850E">
                      <wp:simplePos x="0" y="0"/>
                      <wp:positionH relativeFrom="column">
                        <wp:posOffset>0</wp:posOffset>
                      </wp:positionH>
                      <wp:positionV relativeFrom="paragraph">
                        <wp:posOffset>0</wp:posOffset>
                      </wp:positionV>
                      <wp:extent cx="76200" cy="28575"/>
                      <wp:effectExtent l="19050" t="19050" r="19050" b="28575"/>
                      <wp:wrapNone/>
                      <wp:docPr id="11766" name="Text Box 5431">
                        <a:extLst xmlns:a="http://schemas.openxmlformats.org/drawingml/2006/main">
                          <a:ext uri="{FF2B5EF4-FFF2-40B4-BE49-F238E27FC236}">
                            <a16:creationId xmlns:a16="http://schemas.microsoft.com/office/drawing/2014/main" id="{00000000-0008-0000-0000-0000F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27CF4" id="Text Box 5431" o:spid="_x0000_s1026" type="#_x0000_t202" style="position:absolute;margin-left:0;margin-top:0;width:6pt;height:2.25pt;z-index:2549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2000" behindDoc="0" locked="0" layoutInCell="1" allowOverlap="1" wp14:anchorId="74265BFA" wp14:editId="478F2115">
                      <wp:simplePos x="0" y="0"/>
                      <wp:positionH relativeFrom="column">
                        <wp:posOffset>0</wp:posOffset>
                      </wp:positionH>
                      <wp:positionV relativeFrom="paragraph">
                        <wp:posOffset>0</wp:posOffset>
                      </wp:positionV>
                      <wp:extent cx="76200" cy="28575"/>
                      <wp:effectExtent l="19050" t="19050" r="19050" b="28575"/>
                      <wp:wrapNone/>
                      <wp:docPr id="11767" name="Text Box 5430">
                        <a:extLst xmlns:a="http://schemas.openxmlformats.org/drawingml/2006/main">
                          <a:ext uri="{FF2B5EF4-FFF2-40B4-BE49-F238E27FC236}">
                            <a16:creationId xmlns:a16="http://schemas.microsoft.com/office/drawing/2014/main" id="{00000000-0008-0000-0000-0000F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E2F86" id="Text Box 5430" o:spid="_x0000_s1026" type="#_x0000_t202" style="position:absolute;margin-left:0;margin-top:0;width:6pt;height:2.25pt;z-index:2549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3024" behindDoc="0" locked="0" layoutInCell="1" allowOverlap="1" wp14:anchorId="7EA385A5" wp14:editId="58F508E8">
                      <wp:simplePos x="0" y="0"/>
                      <wp:positionH relativeFrom="column">
                        <wp:posOffset>0</wp:posOffset>
                      </wp:positionH>
                      <wp:positionV relativeFrom="paragraph">
                        <wp:posOffset>0</wp:posOffset>
                      </wp:positionV>
                      <wp:extent cx="76200" cy="28575"/>
                      <wp:effectExtent l="19050" t="19050" r="19050" b="28575"/>
                      <wp:wrapNone/>
                      <wp:docPr id="11768" name="Text Box 5429">
                        <a:extLst xmlns:a="http://schemas.openxmlformats.org/drawingml/2006/main">
                          <a:ext uri="{FF2B5EF4-FFF2-40B4-BE49-F238E27FC236}">
                            <a16:creationId xmlns:a16="http://schemas.microsoft.com/office/drawing/2014/main" id="{00000000-0008-0000-0000-0000F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62C60" id="Text Box 5429" o:spid="_x0000_s1026" type="#_x0000_t202" style="position:absolute;margin-left:0;margin-top:0;width:6pt;height:2.25pt;z-index:2549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4048" behindDoc="0" locked="0" layoutInCell="1" allowOverlap="1" wp14:anchorId="624B06A5" wp14:editId="4B6383CC">
                      <wp:simplePos x="0" y="0"/>
                      <wp:positionH relativeFrom="column">
                        <wp:posOffset>0</wp:posOffset>
                      </wp:positionH>
                      <wp:positionV relativeFrom="paragraph">
                        <wp:posOffset>0</wp:posOffset>
                      </wp:positionV>
                      <wp:extent cx="76200" cy="28575"/>
                      <wp:effectExtent l="19050" t="19050" r="19050" b="28575"/>
                      <wp:wrapNone/>
                      <wp:docPr id="11769" name="Text Box 5428">
                        <a:extLst xmlns:a="http://schemas.openxmlformats.org/drawingml/2006/main">
                          <a:ext uri="{FF2B5EF4-FFF2-40B4-BE49-F238E27FC236}">
                            <a16:creationId xmlns:a16="http://schemas.microsoft.com/office/drawing/2014/main" id="{00000000-0008-0000-0000-0000F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B31F7" id="Text Box 5428" o:spid="_x0000_s1026" type="#_x0000_t202" style="position:absolute;margin-left:0;margin-top:0;width:6pt;height:2.25pt;z-index:2549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5072" behindDoc="0" locked="0" layoutInCell="1" allowOverlap="1" wp14:anchorId="734AE3F2" wp14:editId="43C408F1">
                      <wp:simplePos x="0" y="0"/>
                      <wp:positionH relativeFrom="column">
                        <wp:posOffset>0</wp:posOffset>
                      </wp:positionH>
                      <wp:positionV relativeFrom="paragraph">
                        <wp:posOffset>0</wp:posOffset>
                      </wp:positionV>
                      <wp:extent cx="76200" cy="28575"/>
                      <wp:effectExtent l="19050" t="19050" r="19050" b="28575"/>
                      <wp:wrapNone/>
                      <wp:docPr id="11770" name="Text Box 5427">
                        <a:extLst xmlns:a="http://schemas.openxmlformats.org/drawingml/2006/main">
                          <a:ext uri="{FF2B5EF4-FFF2-40B4-BE49-F238E27FC236}">
                            <a16:creationId xmlns:a16="http://schemas.microsoft.com/office/drawing/2014/main" id="{00000000-0008-0000-0000-0000F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6236B" id="Text Box 5427" o:spid="_x0000_s1026" type="#_x0000_t202" style="position:absolute;margin-left:0;margin-top:0;width:6pt;height:2.25pt;z-index:2549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6096" behindDoc="0" locked="0" layoutInCell="1" allowOverlap="1" wp14:anchorId="1B17AC5C" wp14:editId="5297EB9A">
                      <wp:simplePos x="0" y="0"/>
                      <wp:positionH relativeFrom="column">
                        <wp:posOffset>0</wp:posOffset>
                      </wp:positionH>
                      <wp:positionV relativeFrom="paragraph">
                        <wp:posOffset>0</wp:posOffset>
                      </wp:positionV>
                      <wp:extent cx="76200" cy="28575"/>
                      <wp:effectExtent l="19050" t="19050" r="19050" b="28575"/>
                      <wp:wrapNone/>
                      <wp:docPr id="11771" name="Text Box 5426">
                        <a:extLst xmlns:a="http://schemas.openxmlformats.org/drawingml/2006/main">
                          <a:ext uri="{FF2B5EF4-FFF2-40B4-BE49-F238E27FC236}">
                            <a16:creationId xmlns:a16="http://schemas.microsoft.com/office/drawing/2014/main" id="{00000000-0008-0000-0000-0000F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F1CF7A" id="Text Box 5426" o:spid="_x0000_s1026" type="#_x0000_t202" style="position:absolute;margin-left:0;margin-top:0;width:6pt;height:2.25pt;z-index:2549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7120" behindDoc="0" locked="0" layoutInCell="1" allowOverlap="1" wp14:anchorId="763BF932" wp14:editId="29365BEC">
                      <wp:simplePos x="0" y="0"/>
                      <wp:positionH relativeFrom="column">
                        <wp:posOffset>0</wp:posOffset>
                      </wp:positionH>
                      <wp:positionV relativeFrom="paragraph">
                        <wp:posOffset>0</wp:posOffset>
                      </wp:positionV>
                      <wp:extent cx="76200" cy="28575"/>
                      <wp:effectExtent l="19050" t="19050" r="19050" b="28575"/>
                      <wp:wrapNone/>
                      <wp:docPr id="11772" name="Text Box 5425">
                        <a:extLst xmlns:a="http://schemas.openxmlformats.org/drawingml/2006/main">
                          <a:ext uri="{FF2B5EF4-FFF2-40B4-BE49-F238E27FC236}">
                            <a16:creationId xmlns:a16="http://schemas.microsoft.com/office/drawing/2014/main" id="{00000000-0008-0000-0000-0000F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94EF6" id="Text Box 5425" o:spid="_x0000_s1026" type="#_x0000_t202" style="position:absolute;margin-left:0;margin-top:0;width:6pt;height:2.25pt;z-index:2549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8144" behindDoc="0" locked="0" layoutInCell="1" allowOverlap="1" wp14:anchorId="75D3E0B5" wp14:editId="25713292">
                      <wp:simplePos x="0" y="0"/>
                      <wp:positionH relativeFrom="column">
                        <wp:posOffset>0</wp:posOffset>
                      </wp:positionH>
                      <wp:positionV relativeFrom="paragraph">
                        <wp:posOffset>0</wp:posOffset>
                      </wp:positionV>
                      <wp:extent cx="76200" cy="28575"/>
                      <wp:effectExtent l="19050" t="19050" r="19050" b="28575"/>
                      <wp:wrapNone/>
                      <wp:docPr id="11773" name="Text Box 5424">
                        <a:extLst xmlns:a="http://schemas.openxmlformats.org/drawingml/2006/main">
                          <a:ext uri="{FF2B5EF4-FFF2-40B4-BE49-F238E27FC236}">
                            <a16:creationId xmlns:a16="http://schemas.microsoft.com/office/drawing/2014/main" id="{00000000-0008-0000-0000-0000F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34E49" id="Text Box 5424" o:spid="_x0000_s1026" type="#_x0000_t202" style="position:absolute;margin-left:0;margin-top:0;width:6pt;height:2.25pt;z-index:2549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19168" behindDoc="0" locked="0" layoutInCell="1" allowOverlap="1" wp14:anchorId="5C606F2C" wp14:editId="02ADC99C">
                      <wp:simplePos x="0" y="0"/>
                      <wp:positionH relativeFrom="column">
                        <wp:posOffset>0</wp:posOffset>
                      </wp:positionH>
                      <wp:positionV relativeFrom="paragraph">
                        <wp:posOffset>0</wp:posOffset>
                      </wp:positionV>
                      <wp:extent cx="76200" cy="28575"/>
                      <wp:effectExtent l="19050" t="19050" r="19050" b="28575"/>
                      <wp:wrapNone/>
                      <wp:docPr id="11774" name="Text Box 5423">
                        <a:extLst xmlns:a="http://schemas.openxmlformats.org/drawingml/2006/main">
                          <a:ext uri="{FF2B5EF4-FFF2-40B4-BE49-F238E27FC236}">
                            <a16:creationId xmlns:a16="http://schemas.microsoft.com/office/drawing/2014/main" id="{00000000-0008-0000-0000-0000F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61790" id="Text Box 5423" o:spid="_x0000_s1026" type="#_x0000_t202" style="position:absolute;margin-left:0;margin-top:0;width:6pt;height:2.25pt;z-index:2549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0192" behindDoc="0" locked="0" layoutInCell="1" allowOverlap="1" wp14:anchorId="7A95C8B7" wp14:editId="601C0C7C">
                      <wp:simplePos x="0" y="0"/>
                      <wp:positionH relativeFrom="column">
                        <wp:posOffset>0</wp:posOffset>
                      </wp:positionH>
                      <wp:positionV relativeFrom="paragraph">
                        <wp:posOffset>0</wp:posOffset>
                      </wp:positionV>
                      <wp:extent cx="76200" cy="28575"/>
                      <wp:effectExtent l="19050" t="19050" r="19050" b="28575"/>
                      <wp:wrapNone/>
                      <wp:docPr id="11775" name="Text Box 5422">
                        <a:extLst xmlns:a="http://schemas.openxmlformats.org/drawingml/2006/main">
                          <a:ext uri="{FF2B5EF4-FFF2-40B4-BE49-F238E27FC236}">
                            <a16:creationId xmlns:a16="http://schemas.microsoft.com/office/drawing/2014/main" id="{00000000-0008-0000-0000-0000F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71BD6" id="Text Box 5422" o:spid="_x0000_s1026" type="#_x0000_t202" style="position:absolute;margin-left:0;margin-top:0;width:6pt;height:2.25pt;z-index:2549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1216" behindDoc="0" locked="0" layoutInCell="1" allowOverlap="1" wp14:anchorId="5F421D99" wp14:editId="2F17CE56">
                      <wp:simplePos x="0" y="0"/>
                      <wp:positionH relativeFrom="column">
                        <wp:posOffset>0</wp:posOffset>
                      </wp:positionH>
                      <wp:positionV relativeFrom="paragraph">
                        <wp:posOffset>0</wp:posOffset>
                      </wp:positionV>
                      <wp:extent cx="76200" cy="28575"/>
                      <wp:effectExtent l="19050" t="19050" r="19050" b="28575"/>
                      <wp:wrapNone/>
                      <wp:docPr id="11776" name="Text Box 5421">
                        <a:extLst xmlns:a="http://schemas.openxmlformats.org/drawingml/2006/main">
                          <a:ext uri="{FF2B5EF4-FFF2-40B4-BE49-F238E27FC236}">
                            <a16:creationId xmlns:a16="http://schemas.microsoft.com/office/drawing/2014/main" id="{00000000-0008-0000-0000-00000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E61DD" id="Text Box 5421" o:spid="_x0000_s1026" type="#_x0000_t202" style="position:absolute;margin-left:0;margin-top:0;width:6pt;height:2.25pt;z-index:2549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2240" behindDoc="0" locked="0" layoutInCell="1" allowOverlap="1" wp14:anchorId="06766003" wp14:editId="3F538931">
                      <wp:simplePos x="0" y="0"/>
                      <wp:positionH relativeFrom="column">
                        <wp:posOffset>0</wp:posOffset>
                      </wp:positionH>
                      <wp:positionV relativeFrom="paragraph">
                        <wp:posOffset>0</wp:posOffset>
                      </wp:positionV>
                      <wp:extent cx="76200" cy="28575"/>
                      <wp:effectExtent l="19050" t="19050" r="19050" b="28575"/>
                      <wp:wrapNone/>
                      <wp:docPr id="11777" name="Text Box 5420">
                        <a:extLst xmlns:a="http://schemas.openxmlformats.org/drawingml/2006/main">
                          <a:ext uri="{FF2B5EF4-FFF2-40B4-BE49-F238E27FC236}">
                            <a16:creationId xmlns:a16="http://schemas.microsoft.com/office/drawing/2014/main" id="{00000000-0008-0000-0000-00000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CAE2C" id="Text Box 5420" o:spid="_x0000_s1026" type="#_x0000_t202" style="position:absolute;margin-left:0;margin-top:0;width:6pt;height:2.25pt;z-index:2549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3264" behindDoc="0" locked="0" layoutInCell="1" allowOverlap="1" wp14:anchorId="064DF603" wp14:editId="02C2EF60">
                      <wp:simplePos x="0" y="0"/>
                      <wp:positionH relativeFrom="column">
                        <wp:posOffset>0</wp:posOffset>
                      </wp:positionH>
                      <wp:positionV relativeFrom="paragraph">
                        <wp:posOffset>0</wp:posOffset>
                      </wp:positionV>
                      <wp:extent cx="76200" cy="28575"/>
                      <wp:effectExtent l="19050" t="19050" r="19050" b="28575"/>
                      <wp:wrapNone/>
                      <wp:docPr id="11778" name="Text Box 5419">
                        <a:extLst xmlns:a="http://schemas.openxmlformats.org/drawingml/2006/main">
                          <a:ext uri="{FF2B5EF4-FFF2-40B4-BE49-F238E27FC236}">
                            <a16:creationId xmlns:a16="http://schemas.microsoft.com/office/drawing/2014/main" id="{00000000-0008-0000-0000-00000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986A5C" id="Text Box 5419" o:spid="_x0000_s1026" type="#_x0000_t202" style="position:absolute;margin-left:0;margin-top:0;width:6pt;height:2.25pt;z-index:2549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4288" behindDoc="0" locked="0" layoutInCell="1" allowOverlap="1" wp14:anchorId="77E376ED" wp14:editId="0B65EFCC">
                      <wp:simplePos x="0" y="0"/>
                      <wp:positionH relativeFrom="column">
                        <wp:posOffset>0</wp:posOffset>
                      </wp:positionH>
                      <wp:positionV relativeFrom="paragraph">
                        <wp:posOffset>0</wp:posOffset>
                      </wp:positionV>
                      <wp:extent cx="76200" cy="28575"/>
                      <wp:effectExtent l="19050" t="19050" r="19050" b="28575"/>
                      <wp:wrapNone/>
                      <wp:docPr id="11779" name="Text Box 5418">
                        <a:extLst xmlns:a="http://schemas.openxmlformats.org/drawingml/2006/main">
                          <a:ext uri="{FF2B5EF4-FFF2-40B4-BE49-F238E27FC236}">
                            <a16:creationId xmlns:a16="http://schemas.microsoft.com/office/drawing/2014/main" id="{00000000-0008-0000-0000-00000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80D78" id="Text Box 5418" o:spid="_x0000_s1026" type="#_x0000_t202" style="position:absolute;margin-left:0;margin-top:0;width:6pt;height:2.25pt;z-index:2549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5312" behindDoc="0" locked="0" layoutInCell="1" allowOverlap="1" wp14:anchorId="6C5657E2" wp14:editId="60AD283F">
                      <wp:simplePos x="0" y="0"/>
                      <wp:positionH relativeFrom="column">
                        <wp:posOffset>0</wp:posOffset>
                      </wp:positionH>
                      <wp:positionV relativeFrom="paragraph">
                        <wp:posOffset>0</wp:posOffset>
                      </wp:positionV>
                      <wp:extent cx="76200" cy="28575"/>
                      <wp:effectExtent l="19050" t="19050" r="19050" b="28575"/>
                      <wp:wrapNone/>
                      <wp:docPr id="11780" name="Text Box 5417">
                        <a:extLst xmlns:a="http://schemas.openxmlformats.org/drawingml/2006/main">
                          <a:ext uri="{FF2B5EF4-FFF2-40B4-BE49-F238E27FC236}">
                            <a16:creationId xmlns:a16="http://schemas.microsoft.com/office/drawing/2014/main" id="{00000000-0008-0000-0000-00000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D8EF0" id="Text Box 5417" o:spid="_x0000_s1026" type="#_x0000_t202" style="position:absolute;margin-left:0;margin-top:0;width:6pt;height:2.25pt;z-index:2549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6336" behindDoc="0" locked="0" layoutInCell="1" allowOverlap="1" wp14:anchorId="4776679F" wp14:editId="6DEDE020">
                      <wp:simplePos x="0" y="0"/>
                      <wp:positionH relativeFrom="column">
                        <wp:posOffset>0</wp:posOffset>
                      </wp:positionH>
                      <wp:positionV relativeFrom="paragraph">
                        <wp:posOffset>0</wp:posOffset>
                      </wp:positionV>
                      <wp:extent cx="76200" cy="28575"/>
                      <wp:effectExtent l="19050" t="19050" r="19050" b="28575"/>
                      <wp:wrapNone/>
                      <wp:docPr id="11781" name="Text Box 5416">
                        <a:extLst xmlns:a="http://schemas.openxmlformats.org/drawingml/2006/main">
                          <a:ext uri="{FF2B5EF4-FFF2-40B4-BE49-F238E27FC236}">
                            <a16:creationId xmlns:a16="http://schemas.microsoft.com/office/drawing/2014/main" id="{00000000-0008-0000-0000-00000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1E7C57" id="Text Box 5416" o:spid="_x0000_s1026" type="#_x0000_t202" style="position:absolute;margin-left:0;margin-top:0;width:6pt;height:2.25pt;z-index:2549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7360" behindDoc="0" locked="0" layoutInCell="1" allowOverlap="1" wp14:anchorId="2472159B" wp14:editId="59BC2814">
                      <wp:simplePos x="0" y="0"/>
                      <wp:positionH relativeFrom="column">
                        <wp:posOffset>0</wp:posOffset>
                      </wp:positionH>
                      <wp:positionV relativeFrom="paragraph">
                        <wp:posOffset>0</wp:posOffset>
                      </wp:positionV>
                      <wp:extent cx="76200" cy="28575"/>
                      <wp:effectExtent l="19050" t="19050" r="19050" b="28575"/>
                      <wp:wrapNone/>
                      <wp:docPr id="11782" name="Text Box 5415">
                        <a:extLst xmlns:a="http://schemas.openxmlformats.org/drawingml/2006/main">
                          <a:ext uri="{FF2B5EF4-FFF2-40B4-BE49-F238E27FC236}">
                            <a16:creationId xmlns:a16="http://schemas.microsoft.com/office/drawing/2014/main" id="{00000000-0008-0000-0000-00000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7A6E5" id="Text Box 5415" o:spid="_x0000_s1026" type="#_x0000_t202" style="position:absolute;margin-left:0;margin-top:0;width:6pt;height:2.25pt;z-index:2549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8384" behindDoc="0" locked="0" layoutInCell="1" allowOverlap="1" wp14:anchorId="47B3A2CA" wp14:editId="225A7C3B">
                      <wp:simplePos x="0" y="0"/>
                      <wp:positionH relativeFrom="column">
                        <wp:posOffset>0</wp:posOffset>
                      </wp:positionH>
                      <wp:positionV relativeFrom="paragraph">
                        <wp:posOffset>0</wp:posOffset>
                      </wp:positionV>
                      <wp:extent cx="76200" cy="28575"/>
                      <wp:effectExtent l="19050" t="19050" r="19050" b="28575"/>
                      <wp:wrapNone/>
                      <wp:docPr id="11783" name="Text Box 5414">
                        <a:extLst xmlns:a="http://schemas.openxmlformats.org/drawingml/2006/main">
                          <a:ext uri="{FF2B5EF4-FFF2-40B4-BE49-F238E27FC236}">
                            <a16:creationId xmlns:a16="http://schemas.microsoft.com/office/drawing/2014/main" id="{00000000-0008-0000-0000-00000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F5213" id="Text Box 5414" o:spid="_x0000_s1026" type="#_x0000_t202" style="position:absolute;margin-left:0;margin-top:0;width:6pt;height:2.25pt;z-index:2549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29408" behindDoc="0" locked="0" layoutInCell="1" allowOverlap="1" wp14:anchorId="51790429" wp14:editId="045CABAB">
                      <wp:simplePos x="0" y="0"/>
                      <wp:positionH relativeFrom="column">
                        <wp:posOffset>0</wp:posOffset>
                      </wp:positionH>
                      <wp:positionV relativeFrom="paragraph">
                        <wp:posOffset>0</wp:posOffset>
                      </wp:positionV>
                      <wp:extent cx="76200" cy="28575"/>
                      <wp:effectExtent l="19050" t="19050" r="19050" b="28575"/>
                      <wp:wrapNone/>
                      <wp:docPr id="11784" name="Text Box 5413">
                        <a:extLst xmlns:a="http://schemas.openxmlformats.org/drawingml/2006/main">
                          <a:ext uri="{FF2B5EF4-FFF2-40B4-BE49-F238E27FC236}">
                            <a16:creationId xmlns:a16="http://schemas.microsoft.com/office/drawing/2014/main" id="{00000000-0008-0000-0000-00000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D7C6B" id="Text Box 5413" o:spid="_x0000_s1026" type="#_x0000_t202" style="position:absolute;margin-left:0;margin-top:0;width:6pt;height:2.25pt;z-index:2549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0432" behindDoc="0" locked="0" layoutInCell="1" allowOverlap="1" wp14:anchorId="2AA17E80" wp14:editId="7232767E">
                      <wp:simplePos x="0" y="0"/>
                      <wp:positionH relativeFrom="column">
                        <wp:posOffset>0</wp:posOffset>
                      </wp:positionH>
                      <wp:positionV relativeFrom="paragraph">
                        <wp:posOffset>0</wp:posOffset>
                      </wp:positionV>
                      <wp:extent cx="76200" cy="28575"/>
                      <wp:effectExtent l="19050" t="19050" r="19050" b="28575"/>
                      <wp:wrapNone/>
                      <wp:docPr id="11785" name="Text Box 5412">
                        <a:extLst xmlns:a="http://schemas.openxmlformats.org/drawingml/2006/main">
                          <a:ext uri="{FF2B5EF4-FFF2-40B4-BE49-F238E27FC236}">
                            <a16:creationId xmlns:a16="http://schemas.microsoft.com/office/drawing/2014/main" id="{00000000-0008-0000-0000-00000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9FA0B" id="Text Box 5412" o:spid="_x0000_s1026" type="#_x0000_t202" style="position:absolute;margin-left:0;margin-top:0;width:6pt;height:2.25pt;z-index:2549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1456" behindDoc="0" locked="0" layoutInCell="1" allowOverlap="1" wp14:anchorId="107EB3AB" wp14:editId="14F8A288">
                      <wp:simplePos x="0" y="0"/>
                      <wp:positionH relativeFrom="column">
                        <wp:posOffset>0</wp:posOffset>
                      </wp:positionH>
                      <wp:positionV relativeFrom="paragraph">
                        <wp:posOffset>0</wp:posOffset>
                      </wp:positionV>
                      <wp:extent cx="76200" cy="28575"/>
                      <wp:effectExtent l="19050" t="19050" r="19050" b="28575"/>
                      <wp:wrapNone/>
                      <wp:docPr id="11786" name="Text Box 5411">
                        <a:extLst xmlns:a="http://schemas.openxmlformats.org/drawingml/2006/main">
                          <a:ext uri="{FF2B5EF4-FFF2-40B4-BE49-F238E27FC236}">
                            <a16:creationId xmlns:a16="http://schemas.microsoft.com/office/drawing/2014/main" id="{00000000-0008-0000-0000-00000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EB44F" id="Text Box 5411" o:spid="_x0000_s1026" type="#_x0000_t202" style="position:absolute;margin-left:0;margin-top:0;width:6pt;height:2.25pt;z-index:2549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2480" behindDoc="0" locked="0" layoutInCell="1" allowOverlap="1" wp14:anchorId="67BF5F51" wp14:editId="217FFE78">
                      <wp:simplePos x="0" y="0"/>
                      <wp:positionH relativeFrom="column">
                        <wp:posOffset>0</wp:posOffset>
                      </wp:positionH>
                      <wp:positionV relativeFrom="paragraph">
                        <wp:posOffset>0</wp:posOffset>
                      </wp:positionV>
                      <wp:extent cx="76200" cy="28575"/>
                      <wp:effectExtent l="19050" t="19050" r="19050" b="28575"/>
                      <wp:wrapNone/>
                      <wp:docPr id="11787" name="Text Box 5410">
                        <a:extLst xmlns:a="http://schemas.openxmlformats.org/drawingml/2006/main">
                          <a:ext uri="{FF2B5EF4-FFF2-40B4-BE49-F238E27FC236}">
                            <a16:creationId xmlns:a16="http://schemas.microsoft.com/office/drawing/2014/main" id="{00000000-0008-0000-0000-00000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44706" id="Text Box 5410" o:spid="_x0000_s1026" type="#_x0000_t202" style="position:absolute;margin-left:0;margin-top:0;width:6pt;height:2.25pt;z-index:2549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3504" behindDoc="0" locked="0" layoutInCell="1" allowOverlap="1" wp14:anchorId="33B8891B" wp14:editId="46520AE0">
                      <wp:simplePos x="0" y="0"/>
                      <wp:positionH relativeFrom="column">
                        <wp:posOffset>0</wp:posOffset>
                      </wp:positionH>
                      <wp:positionV relativeFrom="paragraph">
                        <wp:posOffset>0</wp:posOffset>
                      </wp:positionV>
                      <wp:extent cx="76200" cy="28575"/>
                      <wp:effectExtent l="19050" t="19050" r="19050" b="28575"/>
                      <wp:wrapNone/>
                      <wp:docPr id="11788" name="Text Box 5409">
                        <a:extLst xmlns:a="http://schemas.openxmlformats.org/drawingml/2006/main">
                          <a:ext uri="{FF2B5EF4-FFF2-40B4-BE49-F238E27FC236}">
                            <a16:creationId xmlns:a16="http://schemas.microsoft.com/office/drawing/2014/main" id="{00000000-0008-0000-0000-00000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600CC" id="Text Box 5409" o:spid="_x0000_s1026" type="#_x0000_t202" style="position:absolute;margin-left:0;margin-top:0;width:6pt;height:2.25pt;z-index:2549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4528" behindDoc="0" locked="0" layoutInCell="1" allowOverlap="1" wp14:anchorId="4970B31D" wp14:editId="5477FF93">
                      <wp:simplePos x="0" y="0"/>
                      <wp:positionH relativeFrom="column">
                        <wp:posOffset>0</wp:posOffset>
                      </wp:positionH>
                      <wp:positionV relativeFrom="paragraph">
                        <wp:posOffset>0</wp:posOffset>
                      </wp:positionV>
                      <wp:extent cx="76200" cy="28575"/>
                      <wp:effectExtent l="19050" t="19050" r="19050" b="28575"/>
                      <wp:wrapNone/>
                      <wp:docPr id="11789" name="Text Box 5408">
                        <a:extLst xmlns:a="http://schemas.openxmlformats.org/drawingml/2006/main">
                          <a:ext uri="{FF2B5EF4-FFF2-40B4-BE49-F238E27FC236}">
                            <a16:creationId xmlns:a16="http://schemas.microsoft.com/office/drawing/2014/main" id="{00000000-0008-0000-0000-00000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965D4" id="Text Box 5408" o:spid="_x0000_s1026" type="#_x0000_t202" style="position:absolute;margin-left:0;margin-top:0;width:6pt;height:2.25pt;z-index:2549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5552" behindDoc="0" locked="0" layoutInCell="1" allowOverlap="1" wp14:anchorId="0394455E" wp14:editId="1A94A031">
                      <wp:simplePos x="0" y="0"/>
                      <wp:positionH relativeFrom="column">
                        <wp:posOffset>0</wp:posOffset>
                      </wp:positionH>
                      <wp:positionV relativeFrom="paragraph">
                        <wp:posOffset>0</wp:posOffset>
                      </wp:positionV>
                      <wp:extent cx="76200" cy="28575"/>
                      <wp:effectExtent l="19050" t="19050" r="19050" b="28575"/>
                      <wp:wrapNone/>
                      <wp:docPr id="11790" name="Text Box 5407">
                        <a:extLst xmlns:a="http://schemas.openxmlformats.org/drawingml/2006/main">
                          <a:ext uri="{FF2B5EF4-FFF2-40B4-BE49-F238E27FC236}">
                            <a16:creationId xmlns:a16="http://schemas.microsoft.com/office/drawing/2014/main" id="{00000000-0008-0000-0000-00000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516CF" id="Text Box 5407" o:spid="_x0000_s1026" type="#_x0000_t202" style="position:absolute;margin-left:0;margin-top:0;width:6pt;height:2.25pt;z-index:2549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6576" behindDoc="0" locked="0" layoutInCell="1" allowOverlap="1" wp14:anchorId="6A35D4DA" wp14:editId="52D23FF5">
                      <wp:simplePos x="0" y="0"/>
                      <wp:positionH relativeFrom="column">
                        <wp:posOffset>0</wp:posOffset>
                      </wp:positionH>
                      <wp:positionV relativeFrom="paragraph">
                        <wp:posOffset>0</wp:posOffset>
                      </wp:positionV>
                      <wp:extent cx="76200" cy="28575"/>
                      <wp:effectExtent l="19050" t="19050" r="19050" b="28575"/>
                      <wp:wrapNone/>
                      <wp:docPr id="11791" name="Text Box 5406">
                        <a:extLst xmlns:a="http://schemas.openxmlformats.org/drawingml/2006/main">
                          <a:ext uri="{FF2B5EF4-FFF2-40B4-BE49-F238E27FC236}">
                            <a16:creationId xmlns:a16="http://schemas.microsoft.com/office/drawing/2014/main" id="{00000000-0008-0000-0000-00000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7CC95C" id="Text Box 5406" o:spid="_x0000_s1026" type="#_x0000_t202" style="position:absolute;margin-left:0;margin-top:0;width:6pt;height:2.25pt;z-index:2549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7600" behindDoc="0" locked="0" layoutInCell="1" allowOverlap="1" wp14:anchorId="2E33A7C2" wp14:editId="66EC70C5">
                      <wp:simplePos x="0" y="0"/>
                      <wp:positionH relativeFrom="column">
                        <wp:posOffset>0</wp:posOffset>
                      </wp:positionH>
                      <wp:positionV relativeFrom="paragraph">
                        <wp:posOffset>0</wp:posOffset>
                      </wp:positionV>
                      <wp:extent cx="76200" cy="28575"/>
                      <wp:effectExtent l="19050" t="19050" r="19050" b="28575"/>
                      <wp:wrapNone/>
                      <wp:docPr id="11792" name="Text Box 5405">
                        <a:extLst xmlns:a="http://schemas.openxmlformats.org/drawingml/2006/main">
                          <a:ext uri="{FF2B5EF4-FFF2-40B4-BE49-F238E27FC236}">
                            <a16:creationId xmlns:a16="http://schemas.microsoft.com/office/drawing/2014/main" id="{00000000-0008-0000-0000-00001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DAACD" id="Text Box 5405" o:spid="_x0000_s1026" type="#_x0000_t202" style="position:absolute;margin-left:0;margin-top:0;width:6pt;height:2.25pt;z-index:2549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8624" behindDoc="0" locked="0" layoutInCell="1" allowOverlap="1" wp14:anchorId="0EB77AEC" wp14:editId="17AF1C72">
                      <wp:simplePos x="0" y="0"/>
                      <wp:positionH relativeFrom="column">
                        <wp:posOffset>0</wp:posOffset>
                      </wp:positionH>
                      <wp:positionV relativeFrom="paragraph">
                        <wp:posOffset>0</wp:posOffset>
                      </wp:positionV>
                      <wp:extent cx="76200" cy="28575"/>
                      <wp:effectExtent l="19050" t="19050" r="19050" b="28575"/>
                      <wp:wrapNone/>
                      <wp:docPr id="11793" name="Text Box 5404">
                        <a:extLst xmlns:a="http://schemas.openxmlformats.org/drawingml/2006/main">
                          <a:ext uri="{FF2B5EF4-FFF2-40B4-BE49-F238E27FC236}">
                            <a16:creationId xmlns:a16="http://schemas.microsoft.com/office/drawing/2014/main" id="{00000000-0008-0000-0000-00001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7A2E9" id="Text Box 5404" o:spid="_x0000_s1026" type="#_x0000_t202" style="position:absolute;margin-left:0;margin-top:0;width:6pt;height:2.25pt;z-index:2549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39648" behindDoc="0" locked="0" layoutInCell="1" allowOverlap="1" wp14:anchorId="2FF3611D" wp14:editId="33E303F4">
                      <wp:simplePos x="0" y="0"/>
                      <wp:positionH relativeFrom="column">
                        <wp:posOffset>0</wp:posOffset>
                      </wp:positionH>
                      <wp:positionV relativeFrom="paragraph">
                        <wp:posOffset>0</wp:posOffset>
                      </wp:positionV>
                      <wp:extent cx="76200" cy="28575"/>
                      <wp:effectExtent l="19050" t="19050" r="19050" b="28575"/>
                      <wp:wrapNone/>
                      <wp:docPr id="11794" name="Text Box 5403">
                        <a:extLst xmlns:a="http://schemas.openxmlformats.org/drawingml/2006/main">
                          <a:ext uri="{FF2B5EF4-FFF2-40B4-BE49-F238E27FC236}">
                            <a16:creationId xmlns:a16="http://schemas.microsoft.com/office/drawing/2014/main" id="{00000000-0008-0000-0000-00001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1CDFB" id="Text Box 5403" o:spid="_x0000_s1026" type="#_x0000_t202" style="position:absolute;margin-left:0;margin-top:0;width:6pt;height:2.25pt;z-index:2549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0672" behindDoc="0" locked="0" layoutInCell="1" allowOverlap="1" wp14:anchorId="26E163E9" wp14:editId="271B6682">
                      <wp:simplePos x="0" y="0"/>
                      <wp:positionH relativeFrom="column">
                        <wp:posOffset>0</wp:posOffset>
                      </wp:positionH>
                      <wp:positionV relativeFrom="paragraph">
                        <wp:posOffset>0</wp:posOffset>
                      </wp:positionV>
                      <wp:extent cx="76200" cy="28575"/>
                      <wp:effectExtent l="19050" t="19050" r="19050" b="28575"/>
                      <wp:wrapNone/>
                      <wp:docPr id="11795" name="Text Box 5402">
                        <a:extLst xmlns:a="http://schemas.openxmlformats.org/drawingml/2006/main">
                          <a:ext uri="{FF2B5EF4-FFF2-40B4-BE49-F238E27FC236}">
                            <a16:creationId xmlns:a16="http://schemas.microsoft.com/office/drawing/2014/main" id="{00000000-0008-0000-0000-00001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D03B4" id="Text Box 5402" o:spid="_x0000_s1026" type="#_x0000_t202" style="position:absolute;margin-left:0;margin-top:0;width:6pt;height:2.25pt;z-index:2549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1696" behindDoc="0" locked="0" layoutInCell="1" allowOverlap="1" wp14:anchorId="2FC2BB56" wp14:editId="61384BE9">
                      <wp:simplePos x="0" y="0"/>
                      <wp:positionH relativeFrom="column">
                        <wp:posOffset>0</wp:posOffset>
                      </wp:positionH>
                      <wp:positionV relativeFrom="paragraph">
                        <wp:posOffset>0</wp:posOffset>
                      </wp:positionV>
                      <wp:extent cx="76200" cy="28575"/>
                      <wp:effectExtent l="19050" t="19050" r="19050" b="28575"/>
                      <wp:wrapNone/>
                      <wp:docPr id="11796" name="Text Box 5401">
                        <a:extLst xmlns:a="http://schemas.openxmlformats.org/drawingml/2006/main">
                          <a:ext uri="{FF2B5EF4-FFF2-40B4-BE49-F238E27FC236}">
                            <a16:creationId xmlns:a16="http://schemas.microsoft.com/office/drawing/2014/main" id="{00000000-0008-0000-0000-00001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3FB324" id="Text Box 5401" o:spid="_x0000_s1026" type="#_x0000_t202" style="position:absolute;margin-left:0;margin-top:0;width:6pt;height:2.25pt;z-index:2549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2720" behindDoc="0" locked="0" layoutInCell="1" allowOverlap="1" wp14:anchorId="5C9995FA" wp14:editId="47C51CCF">
                      <wp:simplePos x="0" y="0"/>
                      <wp:positionH relativeFrom="column">
                        <wp:posOffset>0</wp:posOffset>
                      </wp:positionH>
                      <wp:positionV relativeFrom="paragraph">
                        <wp:posOffset>0</wp:posOffset>
                      </wp:positionV>
                      <wp:extent cx="76200" cy="28575"/>
                      <wp:effectExtent l="19050" t="19050" r="19050" b="28575"/>
                      <wp:wrapNone/>
                      <wp:docPr id="11797" name="Text Box 5400">
                        <a:extLst xmlns:a="http://schemas.openxmlformats.org/drawingml/2006/main">
                          <a:ext uri="{FF2B5EF4-FFF2-40B4-BE49-F238E27FC236}">
                            <a16:creationId xmlns:a16="http://schemas.microsoft.com/office/drawing/2014/main" id="{00000000-0008-0000-0000-00001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688CA" id="Text Box 5400" o:spid="_x0000_s1026" type="#_x0000_t202" style="position:absolute;margin-left:0;margin-top:0;width:6pt;height:2.25pt;z-index:2549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3744" behindDoc="0" locked="0" layoutInCell="1" allowOverlap="1" wp14:anchorId="0B1B7975" wp14:editId="6FEF1201">
                      <wp:simplePos x="0" y="0"/>
                      <wp:positionH relativeFrom="column">
                        <wp:posOffset>0</wp:posOffset>
                      </wp:positionH>
                      <wp:positionV relativeFrom="paragraph">
                        <wp:posOffset>0</wp:posOffset>
                      </wp:positionV>
                      <wp:extent cx="76200" cy="28575"/>
                      <wp:effectExtent l="19050" t="19050" r="19050" b="28575"/>
                      <wp:wrapNone/>
                      <wp:docPr id="11798" name="Text Box 5399">
                        <a:extLst xmlns:a="http://schemas.openxmlformats.org/drawingml/2006/main">
                          <a:ext uri="{FF2B5EF4-FFF2-40B4-BE49-F238E27FC236}">
                            <a16:creationId xmlns:a16="http://schemas.microsoft.com/office/drawing/2014/main" id="{00000000-0008-0000-0000-00001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7BBE32" id="Text Box 5399" o:spid="_x0000_s1026" type="#_x0000_t202" style="position:absolute;margin-left:0;margin-top:0;width:6pt;height:2.25pt;z-index:2549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4768" behindDoc="0" locked="0" layoutInCell="1" allowOverlap="1" wp14:anchorId="380F249E" wp14:editId="4192A447">
                      <wp:simplePos x="0" y="0"/>
                      <wp:positionH relativeFrom="column">
                        <wp:posOffset>0</wp:posOffset>
                      </wp:positionH>
                      <wp:positionV relativeFrom="paragraph">
                        <wp:posOffset>0</wp:posOffset>
                      </wp:positionV>
                      <wp:extent cx="76200" cy="28575"/>
                      <wp:effectExtent l="19050" t="19050" r="19050" b="28575"/>
                      <wp:wrapNone/>
                      <wp:docPr id="11799" name="Text Box 5398">
                        <a:extLst xmlns:a="http://schemas.openxmlformats.org/drawingml/2006/main">
                          <a:ext uri="{FF2B5EF4-FFF2-40B4-BE49-F238E27FC236}">
                            <a16:creationId xmlns:a16="http://schemas.microsoft.com/office/drawing/2014/main" id="{00000000-0008-0000-0000-00001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E16B3" id="Text Box 5398" o:spid="_x0000_s1026" type="#_x0000_t202" style="position:absolute;margin-left:0;margin-top:0;width:6pt;height:2.25pt;z-index:2549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5792" behindDoc="0" locked="0" layoutInCell="1" allowOverlap="1" wp14:anchorId="37FC9432" wp14:editId="31B511A2">
                      <wp:simplePos x="0" y="0"/>
                      <wp:positionH relativeFrom="column">
                        <wp:posOffset>0</wp:posOffset>
                      </wp:positionH>
                      <wp:positionV relativeFrom="paragraph">
                        <wp:posOffset>0</wp:posOffset>
                      </wp:positionV>
                      <wp:extent cx="76200" cy="28575"/>
                      <wp:effectExtent l="19050" t="19050" r="19050" b="28575"/>
                      <wp:wrapNone/>
                      <wp:docPr id="11800" name="Text Box 5397">
                        <a:extLst xmlns:a="http://schemas.openxmlformats.org/drawingml/2006/main">
                          <a:ext uri="{FF2B5EF4-FFF2-40B4-BE49-F238E27FC236}">
                            <a16:creationId xmlns:a16="http://schemas.microsoft.com/office/drawing/2014/main" id="{00000000-0008-0000-0000-00001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03923" id="Text Box 5397" o:spid="_x0000_s1026" type="#_x0000_t202" style="position:absolute;margin-left:0;margin-top:0;width:6pt;height:2.25pt;z-index:2549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6816" behindDoc="0" locked="0" layoutInCell="1" allowOverlap="1" wp14:anchorId="6FCE10FC" wp14:editId="0A724587">
                      <wp:simplePos x="0" y="0"/>
                      <wp:positionH relativeFrom="column">
                        <wp:posOffset>0</wp:posOffset>
                      </wp:positionH>
                      <wp:positionV relativeFrom="paragraph">
                        <wp:posOffset>0</wp:posOffset>
                      </wp:positionV>
                      <wp:extent cx="76200" cy="28575"/>
                      <wp:effectExtent l="19050" t="19050" r="19050" b="28575"/>
                      <wp:wrapNone/>
                      <wp:docPr id="11801" name="Text Box 5396">
                        <a:extLst xmlns:a="http://schemas.openxmlformats.org/drawingml/2006/main">
                          <a:ext uri="{FF2B5EF4-FFF2-40B4-BE49-F238E27FC236}">
                            <a16:creationId xmlns:a16="http://schemas.microsoft.com/office/drawing/2014/main" id="{00000000-0008-0000-0000-00001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C3E8B" id="Text Box 5396" o:spid="_x0000_s1026" type="#_x0000_t202" style="position:absolute;margin-left:0;margin-top:0;width:6pt;height:2.25pt;z-index:2549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7840" behindDoc="0" locked="0" layoutInCell="1" allowOverlap="1" wp14:anchorId="4F6E970C" wp14:editId="5CE1FF11">
                      <wp:simplePos x="0" y="0"/>
                      <wp:positionH relativeFrom="column">
                        <wp:posOffset>0</wp:posOffset>
                      </wp:positionH>
                      <wp:positionV relativeFrom="paragraph">
                        <wp:posOffset>0</wp:posOffset>
                      </wp:positionV>
                      <wp:extent cx="76200" cy="28575"/>
                      <wp:effectExtent l="19050" t="19050" r="19050" b="28575"/>
                      <wp:wrapNone/>
                      <wp:docPr id="11802" name="Text Box 5395">
                        <a:extLst xmlns:a="http://schemas.openxmlformats.org/drawingml/2006/main">
                          <a:ext uri="{FF2B5EF4-FFF2-40B4-BE49-F238E27FC236}">
                            <a16:creationId xmlns:a16="http://schemas.microsoft.com/office/drawing/2014/main" id="{00000000-0008-0000-0000-00001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ED289" id="Text Box 5395" o:spid="_x0000_s1026" type="#_x0000_t202" style="position:absolute;margin-left:0;margin-top:0;width:6pt;height:2.25pt;z-index:2549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8864" behindDoc="0" locked="0" layoutInCell="1" allowOverlap="1" wp14:anchorId="60A578CE" wp14:editId="650323C3">
                      <wp:simplePos x="0" y="0"/>
                      <wp:positionH relativeFrom="column">
                        <wp:posOffset>0</wp:posOffset>
                      </wp:positionH>
                      <wp:positionV relativeFrom="paragraph">
                        <wp:posOffset>0</wp:posOffset>
                      </wp:positionV>
                      <wp:extent cx="76200" cy="28575"/>
                      <wp:effectExtent l="19050" t="19050" r="19050" b="28575"/>
                      <wp:wrapNone/>
                      <wp:docPr id="11803" name="Text Box 5394">
                        <a:extLst xmlns:a="http://schemas.openxmlformats.org/drawingml/2006/main">
                          <a:ext uri="{FF2B5EF4-FFF2-40B4-BE49-F238E27FC236}">
                            <a16:creationId xmlns:a16="http://schemas.microsoft.com/office/drawing/2014/main" id="{00000000-0008-0000-0000-00001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E36AD" id="Text Box 5394" o:spid="_x0000_s1026" type="#_x0000_t202" style="position:absolute;margin-left:0;margin-top:0;width:6pt;height:2.25pt;z-index:2549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49888" behindDoc="0" locked="0" layoutInCell="1" allowOverlap="1" wp14:anchorId="471861AF" wp14:editId="447FE1F5">
                      <wp:simplePos x="0" y="0"/>
                      <wp:positionH relativeFrom="column">
                        <wp:posOffset>0</wp:posOffset>
                      </wp:positionH>
                      <wp:positionV relativeFrom="paragraph">
                        <wp:posOffset>0</wp:posOffset>
                      </wp:positionV>
                      <wp:extent cx="76200" cy="28575"/>
                      <wp:effectExtent l="19050" t="19050" r="19050" b="28575"/>
                      <wp:wrapNone/>
                      <wp:docPr id="11804" name="Text Box 5393">
                        <a:extLst xmlns:a="http://schemas.openxmlformats.org/drawingml/2006/main">
                          <a:ext uri="{FF2B5EF4-FFF2-40B4-BE49-F238E27FC236}">
                            <a16:creationId xmlns:a16="http://schemas.microsoft.com/office/drawing/2014/main" id="{00000000-0008-0000-0000-00001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4866C" id="Text Box 5393" o:spid="_x0000_s1026" type="#_x0000_t202" style="position:absolute;margin-left:0;margin-top:0;width:6pt;height:2.25pt;z-index:2549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0912" behindDoc="0" locked="0" layoutInCell="1" allowOverlap="1" wp14:anchorId="0D68512A" wp14:editId="790C3FFA">
                      <wp:simplePos x="0" y="0"/>
                      <wp:positionH relativeFrom="column">
                        <wp:posOffset>0</wp:posOffset>
                      </wp:positionH>
                      <wp:positionV relativeFrom="paragraph">
                        <wp:posOffset>0</wp:posOffset>
                      </wp:positionV>
                      <wp:extent cx="76200" cy="28575"/>
                      <wp:effectExtent l="19050" t="19050" r="19050" b="28575"/>
                      <wp:wrapNone/>
                      <wp:docPr id="11805" name="Text Box 5392">
                        <a:extLst xmlns:a="http://schemas.openxmlformats.org/drawingml/2006/main">
                          <a:ext uri="{FF2B5EF4-FFF2-40B4-BE49-F238E27FC236}">
                            <a16:creationId xmlns:a16="http://schemas.microsoft.com/office/drawing/2014/main" id="{00000000-0008-0000-0000-00001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98953" id="Text Box 5392" o:spid="_x0000_s1026" type="#_x0000_t202" style="position:absolute;margin-left:0;margin-top:0;width:6pt;height:2.25pt;z-index:2549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1936" behindDoc="0" locked="0" layoutInCell="1" allowOverlap="1" wp14:anchorId="75FE82E2" wp14:editId="65FF6110">
                      <wp:simplePos x="0" y="0"/>
                      <wp:positionH relativeFrom="column">
                        <wp:posOffset>0</wp:posOffset>
                      </wp:positionH>
                      <wp:positionV relativeFrom="paragraph">
                        <wp:posOffset>0</wp:posOffset>
                      </wp:positionV>
                      <wp:extent cx="76200" cy="28575"/>
                      <wp:effectExtent l="19050" t="19050" r="19050" b="28575"/>
                      <wp:wrapNone/>
                      <wp:docPr id="11806" name="Text Box 5391">
                        <a:extLst xmlns:a="http://schemas.openxmlformats.org/drawingml/2006/main">
                          <a:ext uri="{FF2B5EF4-FFF2-40B4-BE49-F238E27FC236}">
                            <a16:creationId xmlns:a16="http://schemas.microsoft.com/office/drawing/2014/main" id="{00000000-0008-0000-0000-00001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3C428" id="Text Box 5391" o:spid="_x0000_s1026" type="#_x0000_t202" style="position:absolute;margin-left:0;margin-top:0;width:6pt;height:2.25pt;z-index:2549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2960" behindDoc="0" locked="0" layoutInCell="1" allowOverlap="1" wp14:anchorId="3FF01502" wp14:editId="113B9DC6">
                      <wp:simplePos x="0" y="0"/>
                      <wp:positionH relativeFrom="column">
                        <wp:posOffset>0</wp:posOffset>
                      </wp:positionH>
                      <wp:positionV relativeFrom="paragraph">
                        <wp:posOffset>0</wp:posOffset>
                      </wp:positionV>
                      <wp:extent cx="76200" cy="28575"/>
                      <wp:effectExtent l="19050" t="19050" r="19050" b="28575"/>
                      <wp:wrapNone/>
                      <wp:docPr id="11807" name="Text Box 5390">
                        <a:extLst xmlns:a="http://schemas.openxmlformats.org/drawingml/2006/main">
                          <a:ext uri="{FF2B5EF4-FFF2-40B4-BE49-F238E27FC236}">
                            <a16:creationId xmlns:a16="http://schemas.microsoft.com/office/drawing/2014/main" id="{00000000-0008-0000-0000-00001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1EBA2" id="Text Box 5390" o:spid="_x0000_s1026" type="#_x0000_t202" style="position:absolute;margin-left:0;margin-top:0;width:6pt;height:2.25pt;z-index:2549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3984" behindDoc="0" locked="0" layoutInCell="1" allowOverlap="1" wp14:anchorId="7862BFC5" wp14:editId="37206B2E">
                      <wp:simplePos x="0" y="0"/>
                      <wp:positionH relativeFrom="column">
                        <wp:posOffset>0</wp:posOffset>
                      </wp:positionH>
                      <wp:positionV relativeFrom="paragraph">
                        <wp:posOffset>0</wp:posOffset>
                      </wp:positionV>
                      <wp:extent cx="76200" cy="28575"/>
                      <wp:effectExtent l="19050" t="19050" r="19050" b="28575"/>
                      <wp:wrapNone/>
                      <wp:docPr id="11808" name="Text Box 5389">
                        <a:extLst xmlns:a="http://schemas.openxmlformats.org/drawingml/2006/main">
                          <a:ext uri="{FF2B5EF4-FFF2-40B4-BE49-F238E27FC236}">
                            <a16:creationId xmlns:a16="http://schemas.microsoft.com/office/drawing/2014/main" id="{00000000-0008-0000-0000-00002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C1E5B" id="Text Box 5389" o:spid="_x0000_s1026" type="#_x0000_t202" style="position:absolute;margin-left:0;margin-top:0;width:6pt;height:2.25pt;z-index:2549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5008" behindDoc="0" locked="0" layoutInCell="1" allowOverlap="1" wp14:anchorId="7F63E4CB" wp14:editId="71BC8AAA">
                      <wp:simplePos x="0" y="0"/>
                      <wp:positionH relativeFrom="column">
                        <wp:posOffset>0</wp:posOffset>
                      </wp:positionH>
                      <wp:positionV relativeFrom="paragraph">
                        <wp:posOffset>0</wp:posOffset>
                      </wp:positionV>
                      <wp:extent cx="76200" cy="28575"/>
                      <wp:effectExtent l="19050" t="19050" r="19050" b="28575"/>
                      <wp:wrapNone/>
                      <wp:docPr id="11809" name="Text Box 5388">
                        <a:extLst xmlns:a="http://schemas.openxmlformats.org/drawingml/2006/main">
                          <a:ext uri="{FF2B5EF4-FFF2-40B4-BE49-F238E27FC236}">
                            <a16:creationId xmlns:a16="http://schemas.microsoft.com/office/drawing/2014/main" id="{00000000-0008-0000-0000-00002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A452A" id="Text Box 5388" o:spid="_x0000_s1026" type="#_x0000_t202" style="position:absolute;margin-left:0;margin-top:0;width:6pt;height:2.25pt;z-index:2549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6032" behindDoc="0" locked="0" layoutInCell="1" allowOverlap="1" wp14:anchorId="364D463E" wp14:editId="69209C7C">
                      <wp:simplePos x="0" y="0"/>
                      <wp:positionH relativeFrom="column">
                        <wp:posOffset>0</wp:posOffset>
                      </wp:positionH>
                      <wp:positionV relativeFrom="paragraph">
                        <wp:posOffset>0</wp:posOffset>
                      </wp:positionV>
                      <wp:extent cx="76200" cy="28575"/>
                      <wp:effectExtent l="19050" t="19050" r="19050" b="28575"/>
                      <wp:wrapNone/>
                      <wp:docPr id="11810" name="Text Box 5387">
                        <a:extLst xmlns:a="http://schemas.openxmlformats.org/drawingml/2006/main">
                          <a:ext uri="{FF2B5EF4-FFF2-40B4-BE49-F238E27FC236}">
                            <a16:creationId xmlns:a16="http://schemas.microsoft.com/office/drawing/2014/main" id="{00000000-0008-0000-0000-00002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17409" id="Text Box 5387" o:spid="_x0000_s1026" type="#_x0000_t202" style="position:absolute;margin-left:0;margin-top:0;width:6pt;height:2.25pt;z-index:2549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7056" behindDoc="0" locked="0" layoutInCell="1" allowOverlap="1" wp14:anchorId="4D8C9429" wp14:editId="23201D49">
                      <wp:simplePos x="0" y="0"/>
                      <wp:positionH relativeFrom="column">
                        <wp:posOffset>0</wp:posOffset>
                      </wp:positionH>
                      <wp:positionV relativeFrom="paragraph">
                        <wp:posOffset>0</wp:posOffset>
                      </wp:positionV>
                      <wp:extent cx="76200" cy="28575"/>
                      <wp:effectExtent l="19050" t="19050" r="19050" b="28575"/>
                      <wp:wrapNone/>
                      <wp:docPr id="11811" name="Text Box 5386">
                        <a:extLst xmlns:a="http://schemas.openxmlformats.org/drawingml/2006/main">
                          <a:ext uri="{FF2B5EF4-FFF2-40B4-BE49-F238E27FC236}">
                            <a16:creationId xmlns:a16="http://schemas.microsoft.com/office/drawing/2014/main" id="{00000000-0008-0000-0000-00002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C7C1F7" id="Text Box 5386" o:spid="_x0000_s1026" type="#_x0000_t202" style="position:absolute;margin-left:0;margin-top:0;width:6pt;height:2.25pt;z-index:2549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8080" behindDoc="0" locked="0" layoutInCell="1" allowOverlap="1" wp14:anchorId="251CC85B" wp14:editId="22104400">
                      <wp:simplePos x="0" y="0"/>
                      <wp:positionH relativeFrom="column">
                        <wp:posOffset>0</wp:posOffset>
                      </wp:positionH>
                      <wp:positionV relativeFrom="paragraph">
                        <wp:posOffset>0</wp:posOffset>
                      </wp:positionV>
                      <wp:extent cx="76200" cy="28575"/>
                      <wp:effectExtent l="19050" t="19050" r="19050" b="28575"/>
                      <wp:wrapNone/>
                      <wp:docPr id="11812" name="Text Box 5385">
                        <a:extLst xmlns:a="http://schemas.openxmlformats.org/drawingml/2006/main">
                          <a:ext uri="{FF2B5EF4-FFF2-40B4-BE49-F238E27FC236}">
                            <a16:creationId xmlns:a16="http://schemas.microsoft.com/office/drawing/2014/main" id="{00000000-0008-0000-0000-00002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F3157" id="Text Box 5385" o:spid="_x0000_s1026" type="#_x0000_t202" style="position:absolute;margin-left:0;margin-top:0;width:6pt;height:2.25pt;z-index:2549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59104" behindDoc="0" locked="0" layoutInCell="1" allowOverlap="1" wp14:anchorId="5C3F0E45" wp14:editId="650D7C9B">
                      <wp:simplePos x="0" y="0"/>
                      <wp:positionH relativeFrom="column">
                        <wp:posOffset>0</wp:posOffset>
                      </wp:positionH>
                      <wp:positionV relativeFrom="paragraph">
                        <wp:posOffset>0</wp:posOffset>
                      </wp:positionV>
                      <wp:extent cx="76200" cy="28575"/>
                      <wp:effectExtent l="19050" t="19050" r="19050" b="28575"/>
                      <wp:wrapNone/>
                      <wp:docPr id="11813" name="Text Box 5384">
                        <a:extLst xmlns:a="http://schemas.openxmlformats.org/drawingml/2006/main">
                          <a:ext uri="{FF2B5EF4-FFF2-40B4-BE49-F238E27FC236}">
                            <a16:creationId xmlns:a16="http://schemas.microsoft.com/office/drawing/2014/main" id="{00000000-0008-0000-0000-00002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CB8AB" id="Text Box 5384" o:spid="_x0000_s1026" type="#_x0000_t202" style="position:absolute;margin-left:0;margin-top:0;width:6pt;height:2.25pt;z-index:2549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0128" behindDoc="0" locked="0" layoutInCell="1" allowOverlap="1" wp14:anchorId="7A134448" wp14:editId="51722086">
                      <wp:simplePos x="0" y="0"/>
                      <wp:positionH relativeFrom="column">
                        <wp:posOffset>0</wp:posOffset>
                      </wp:positionH>
                      <wp:positionV relativeFrom="paragraph">
                        <wp:posOffset>0</wp:posOffset>
                      </wp:positionV>
                      <wp:extent cx="76200" cy="28575"/>
                      <wp:effectExtent l="19050" t="19050" r="19050" b="28575"/>
                      <wp:wrapNone/>
                      <wp:docPr id="11814" name="Text Box 5383">
                        <a:extLst xmlns:a="http://schemas.openxmlformats.org/drawingml/2006/main">
                          <a:ext uri="{FF2B5EF4-FFF2-40B4-BE49-F238E27FC236}">
                            <a16:creationId xmlns:a16="http://schemas.microsoft.com/office/drawing/2014/main" id="{00000000-0008-0000-0000-00002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0FED1" id="Text Box 5383" o:spid="_x0000_s1026" type="#_x0000_t202" style="position:absolute;margin-left:0;margin-top:0;width:6pt;height:2.25pt;z-index:2549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1152" behindDoc="0" locked="0" layoutInCell="1" allowOverlap="1" wp14:anchorId="502F687B" wp14:editId="225682D5">
                      <wp:simplePos x="0" y="0"/>
                      <wp:positionH relativeFrom="column">
                        <wp:posOffset>0</wp:posOffset>
                      </wp:positionH>
                      <wp:positionV relativeFrom="paragraph">
                        <wp:posOffset>0</wp:posOffset>
                      </wp:positionV>
                      <wp:extent cx="76200" cy="28575"/>
                      <wp:effectExtent l="19050" t="19050" r="19050" b="28575"/>
                      <wp:wrapNone/>
                      <wp:docPr id="11815" name="Text Box 5382">
                        <a:extLst xmlns:a="http://schemas.openxmlformats.org/drawingml/2006/main">
                          <a:ext uri="{FF2B5EF4-FFF2-40B4-BE49-F238E27FC236}">
                            <a16:creationId xmlns:a16="http://schemas.microsoft.com/office/drawing/2014/main" id="{00000000-0008-0000-0000-00002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3256C" id="Text Box 5382" o:spid="_x0000_s1026" type="#_x0000_t202" style="position:absolute;margin-left:0;margin-top:0;width:6pt;height:2.25pt;z-index:2549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2176" behindDoc="0" locked="0" layoutInCell="1" allowOverlap="1" wp14:anchorId="45C806EF" wp14:editId="6BE5EA29">
                      <wp:simplePos x="0" y="0"/>
                      <wp:positionH relativeFrom="column">
                        <wp:posOffset>0</wp:posOffset>
                      </wp:positionH>
                      <wp:positionV relativeFrom="paragraph">
                        <wp:posOffset>0</wp:posOffset>
                      </wp:positionV>
                      <wp:extent cx="76200" cy="28575"/>
                      <wp:effectExtent l="19050" t="19050" r="19050" b="28575"/>
                      <wp:wrapNone/>
                      <wp:docPr id="11816" name="Text Box 5381">
                        <a:extLst xmlns:a="http://schemas.openxmlformats.org/drawingml/2006/main">
                          <a:ext uri="{FF2B5EF4-FFF2-40B4-BE49-F238E27FC236}">
                            <a16:creationId xmlns:a16="http://schemas.microsoft.com/office/drawing/2014/main" id="{00000000-0008-0000-0000-00002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D9FC18" id="Text Box 5381" o:spid="_x0000_s1026" type="#_x0000_t202" style="position:absolute;margin-left:0;margin-top:0;width:6pt;height:2.25pt;z-index:2549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3200" behindDoc="0" locked="0" layoutInCell="1" allowOverlap="1" wp14:anchorId="25BEC6E8" wp14:editId="6E551D5B">
                      <wp:simplePos x="0" y="0"/>
                      <wp:positionH relativeFrom="column">
                        <wp:posOffset>0</wp:posOffset>
                      </wp:positionH>
                      <wp:positionV relativeFrom="paragraph">
                        <wp:posOffset>0</wp:posOffset>
                      </wp:positionV>
                      <wp:extent cx="76200" cy="28575"/>
                      <wp:effectExtent l="19050" t="19050" r="19050" b="28575"/>
                      <wp:wrapNone/>
                      <wp:docPr id="11817" name="Text Box 5380">
                        <a:extLst xmlns:a="http://schemas.openxmlformats.org/drawingml/2006/main">
                          <a:ext uri="{FF2B5EF4-FFF2-40B4-BE49-F238E27FC236}">
                            <a16:creationId xmlns:a16="http://schemas.microsoft.com/office/drawing/2014/main" id="{00000000-0008-0000-0000-00002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2A82A" id="Text Box 5380" o:spid="_x0000_s1026" type="#_x0000_t202" style="position:absolute;margin-left:0;margin-top:0;width:6pt;height:2.25pt;z-index:2549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4224" behindDoc="0" locked="0" layoutInCell="1" allowOverlap="1" wp14:anchorId="22E18215" wp14:editId="52540CA4">
                      <wp:simplePos x="0" y="0"/>
                      <wp:positionH relativeFrom="column">
                        <wp:posOffset>0</wp:posOffset>
                      </wp:positionH>
                      <wp:positionV relativeFrom="paragraph">
                        <wp:posOffset>0</wp:posOffset>
                      </wp:positionV>
                      <wp:extent cx="76200" cy="28575"/>
                      <wp:effectExtent l="19050" t="19050" r="19050" b="28575"/>
                      <wp:wrapNone/>
                      <wp:docPr id="11818" name="Text Box 5379">
                        <a:extLst xmlns:a="http://schemas.openxmlformats.org/drawingml/2006/main">
                          <a:ext uri="{FF2B5EF4-FFF2-40B4-BE49-F238E27FC236}">
                            <a16:creationId xmlns:a16="http://schemas.microsoft.com/office/drawing/2014/main" id="{00000000-0008-0000-0000-00002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76344" id="Text Box 5379" o:spid="_x0000_s1026" type="#_x0000_t202" style="position:absolute;margin-left:0;margin-top:0;width:6pt;height:2.25pt;z-index:2549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5248" behindDoc="0" locked="0" layoutInCell="1" allowOverlap="1" wp14:anchorId="40482443" wp14:editId="7D75CEA9">
                      <wp:simplePos x="0" y="0"/>
                      <wp:positionH relativeFrom="column">
                        <wp:posOffset>0</wp:posOffset>
                      </wp:positionH>
                      <wp:positionV relativeFrom="paragraph">
                        <wp:posOffset>0</wp:posOffset>
                      </wp:positionV>
                      <wp:extent cx="76200" cy="28575"/>
                      <wp:effectExtent l="19050" t="19050" r="19050" b="28575"/>
                      <wp:wrapNone/>
                      <wp:docPr id="11819" name="Text Box 5378">
                        <a:extLst xmlns:a="http://schemas.openxmlformats.org/drawingml/2006/main">
                          <a:ext uri="{FF2B5EF4-FFF2-40B4-BE49-F238E27FC236}">
                            <a16:creationId xmlns:a16="http://schemas.microsoft.com/office/drawing/2014/main" id="{00000000-0008-0000-0000-00002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506A5" id="Text Box 5378" o:spid="_x0000_s1026" type="#_x0000_t202" style="position:absolute;margin-left:0;margin-top:0;width:6pt;height:2.25pt;z-index:2549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6272" behindDoc="0" locked="0" layoutInCell="1" allowOverlap="1" wp14:anchorId="2AA406DE" wp14:editId="2B86167E">
                      <wp:simplePos x="0" y="0"/>
                      <wp:positionH relativeFrom="column">
                        <wp:posOffset>0</wp:posOffset>
                      </wp:positionH>
                      <wp:positionV relativeFrom="paragraph">
                        <wp:posOffset>0</wp:posOffset>
                      </wp:positionV>
                      <wp:extent cx="76200" cy="28575"/>
                      <wp:effectExtent l="19050" t="19050" r="19050" b="28575"/>
                      <wp:wrapNone/>
                      <wp:docPr id="11820" name="Text Box 5377">
                        <a:extLst xmlns:a="http://schemas.openxmlformats.org/drawingml/2006/main">
                          <a:ext uri="{FF2B5EF4-FFF2-40B4-BE49-F238E27FC236}">
                            <a16:creationId xmlns:a16="http://schemas.microsoft.com/office/drawing/2014/main" id="{00000000-0008-0000-0000-00002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114AD" id="Text Box 5377" o:spid="_x0000_s1026" type="#_x0000_t202" style="position:absolute;margin-left:0;margin-top:0;width:6pt;height:2.25pt;z-index:2549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7296" behindDoc="0" locked="0" layoutInCell="1" allowOverlap="1" wp14:anchorId="71A83508" wp14:editId="5219A53B">
                      <wp:simplePos x="0" y="0"/>
                      <wp:positionH relativeFrom="column">
                        <wp:posOffset>0</wp:posOffset>
                      </wp:positionH>
                      <wp:positionV relativeFrom="paragraph">
                        <wp:posOffset>0</wp:posOffset>
                      </wp:positionV>
                      <wp:extent cx="76200" cy="28575"/>
                      <wp:effectExtent l="19050" t="19050" r="19050" b="28575"/>
                      <wp:wrapNone/>
                      <wp:docPr id="11821" name="Text Box 5376">
                        <a:extLst xmlns:a="http://schemas.openxmlformats.org/drawingml/2006/main">
                          <a:ext uri="{FF2B5EF4-FFF2-40B4-BE49-F238E27FC236}">
                            <a16:creationId xmlns:a16="http://schemas.microsoft.com/office/drawing/2014/main" id="{00000000-0008-0000-0000-00002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62F1C" id="Text Box 5376" o:spid="_x0000_s1026" type="#_x0000_t202" style="position:absolute;margin-left:0;margin-top:0;width:6pt;height:2.25pt;z-index:2549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8320" behindDoc="0" locked="0" layoutInCell="1" allowOverlap="1" wp14:anchorId="5D07718F" wp14:editId="3CE4B0E2">
                      <wp:simplePos x="0" y="0"/>
                      <wp:positionH relativeFrom="column">
                        <wp:posOffset>0</wp:posOffset>
                      </wp:positionH>
                      <wp:positionV relativeFrom="paragraph">
                        <wp:posOffset>0</wp:posOffset>
                      </wp:positionV>
                      <wp:extent cx="76200" cy="28575"/>
                      <wp:effectExtent l="19050" t="19050" r="19050" b="28575"/>
                      <wp:wrapNone/>
                      <wp:docPr id="11822" name="Text Box 5375">
                        <a:extLst xmlns:a="http://schemas.openxmlformats.org/drawingml/2006/main">
                          <a:ext uri="{FF2B5EF4-FFF2-40B4-BE49-F238E27FC236}">
                            <a16:creationId xmlns:a16="http://schemas.microsoft.com/office/drawing/2014/main" id="{00000000-0008-0000-0000-00002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8C4AE" id="Text Box 5375" o:spid="_x0000_s1026" type="#_x0000_t202" style="position:absolute;margin-left:0;margin-top:0;width:6pt;height:2.25pt;z-index:2549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69344" behindDoc="0" locked="0" layoutInCell="1" allowOverlap="1" wp14:anchorId="019C6C52" wp14:editId="2C62AFE2">
                      <wp:simplePos x="0" y="0"/>
                      <wp:positionH relativeFrom="column">
                        <wp:posOffset>0</wp:posOffset>
                      </wp:positionH>
                      <wp:positionV relativeFrom="paragraph">
                        <wp:posOffset>0</wp:posOffset>
                      </wp:positionV>
                      <wp:extent cx="76200" cy="28575"/>
                      <wp:effectExtent l="19050" t="19050" r="19050" b="28575"/>
                      <wp:wrapNone/>
                      <wp:docPr id="11823" name="Text Box 5374">
                        <a:extLst xmlns:a="http://schemas.openxmlformats.org/drawingml/2006/main">
                          <a:ext uri="{FF2B5EF4-FFF2-40B4-BE49-F238E27FC236}">
                            <a16:creationId xmlns:a16="http://schemas.microsoft.com/office/drawing/2014/main" id="{00000000-0008-0000-0000-00002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91D06" id="Text Box 5374" o:spid="_x0000_s1026" type="#_x0000_t202" style="position:absolute;margin-left:0;margin-top:0;width:6pt;height:2.25pt;z-index:2549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0368" behindDoc="0" locked="0" layoutInCell="1" allowOverlap="1" wp14:anchorId="68F43272" wp14:editId="61024C83">
                      <wp:simplePos x="0" y="0"/>
                      <wp:positionH relativeFrom="column">
                        <wp:posOffset>0</wp:posOffset>
                      </wp:positionH>
                      <wp:positionV relativeFrom="paragraph">
                        <wp:posOffset>0</wp:posOffset>
                      </wp:positionV>
                      <wp:extent cx="76200" cy="28575"/>
                      <wp:effectExtent l="19050" t="19050" r="19050" b="28575"/>
                      <wp:wrapNone/>
                      <wp:docPr id="11824" name="Text Box 5373">
                        <a:extLst xmlns:a="http://schemas.openxmlformats.org/drawingml/2006/main">
                          <a:ext uri="{FF2B5EF4-FFF2-40B4-BE49-F238E27FC236}">
                            <a16:creationId xmlns:a16="http://schemas.microsoft.com/office/drawing/2014/main" id="{00000000-0008-0000-0000-00003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A69B7" id="Text Box 5373" o:spid="_x0000_s1026" type="#_x0000_t202" style="position:absolute;margin-left:0;margin-top:0;width:6pt;height:2.25pt;z-index:2549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1392" behindDoc="0" locked="0" layoutInCell="1" allowOverlap="1" wp14:anchorId="7B402324" wp14:editId="303E2E82">
                      <wp:simplePos x="0" y="0"/>
                      <wp:positionH relativeFrom="column">
                        <wp:posOffset>0</wp:posOffset>
                      </wp:positionH>
                      <wp:positionV relativeFrom="paragraph">
                        <wp:posOffset>0</wp:posOffset>
                      </wp:positionV>
                      <wp:extent cx="76200" cy="28575"/>
                      <wp:effectExtent l="19050" t="19050" r="19050" b="28575"/>
                      <wp:wrapNone/>
                      <wp:docPr id="11825" name="Text Box 5372">
                        <a:extLst xmlns:a="http://schemas.openxmlformats.org/drawingml/2006/main">
                          <a:ext uri="{FF2B5EF4-FFF2-40B4-BE49-F238E27FC236}">
                            <a16:creationId xmlns:a16="http://schemas.microsoft.com/office/drawing/2014/main" id="{00000000-0008-0000-0000-00003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98DCC" id="Text Box 5372" o:spid="_x0000_s1026" type="#_x0000_t202" style="position:absolute;margin-left:0;margin-top:0;width:6pt;height:2.25pt;z-index:2549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2416" behindDoc="0" locked="0" layoutInCell="1" allowOverlap="1" wp14:anchorId="66911EAD" wp14:editId="5C8B00CD">
                      <wp:simplePos x="0" y="0"/>
                      <wp:positionH relativeFrom="column">
                        <wp:posOffset>0</wp:posOffset>
                      </wp:positionH>
                      <wp:positionV relativeFrom="paragraph">
                        <wp:posOffset>0</wp:posOffset>
                      </wp:positionV>
                      <wp:extent cx="76200" cy="28575"/>
                      <wp:effectExtent l="19050" t="19050" r="19050" b="28575"/>
                      <wp:wrapNone/>
                      <wp:docPr id="11826" name="Text Box 5371">
                        <a:extLst xmlns:a="http://schemas.openxmlformats.org/drawingml/2006/main">
                          <a:ext uri="{FF2B5EF4-FFF2-40B4-BE49-F238E27FC236}">
                            <a16:creationId xmlns:a16="http://schemas.microsoft.com/office/drawing/2014/main" id="{00000000-0008-0000-0000-00003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B9976" id="Text Box 5371" o:spid="_x0000_s1026" type="#_x0000_t202" style="position:absolute;margin-left:0;margin-top:0;width:6pt;height:2.25pt;z-index:2549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3440" behindDoc="0" locked="0" layoutInCell="1" allowOverlap="1" wp14:anchorId="6852C3C3" wp14:editId="5BAA8E90">
                      <wp:simplePos x="0" y="0"/>
                      <wp:positionH relativeFrom="column">
                        <wp:posOffset>0</wp:posOffset>
                      </wp:positionH>
                      <wp:positionV relativeFrom="paragraph">
                        <wp:posOffset>0</wp:posOffset>
                      </wp:positionV>
                      <wp:extent cx="76200" cy="28575"/>
                      <wp:effectExtent l="19050" t="19050" r="19050" b="28575"/>
                      <wp:wrapNone/>
                      <wp:docPr id="11827" name="Text Box 5370">
                        <a:extLst xmlns:a="http://schemas.openxmlformats.org/drawingml/2006/main">
                          <a:ext uri="{FF2B5EF4-FFF2-40B4-BE49-F238E27FC236}">
                            <a16:creationId xmlns:a16="http://schemas.microsoft.com/office/drawing/2014/main" id="{00000000-0008-0000-0000-00003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5FCCC9" id="Text Box 5370" o:spid="_x0000_s1026" type="#_x0000_t202" style="position:absolute;margin-left:0;margin-top:0;width:6pt;height:2.25pt;z-index:2549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4464" behindDoc="0" locked="0" layoutInCell="1" allowOverlap="1" wp14:anchorId="4A2D05C7" wp14:editId="392C1F34">
                      <wp:simplePos x="0" y="0"/>
                      <wp:positionH relativeFrom="column">
                        <wp:posOffset>0</wp:posOffset>
                      </wp:positionH>
                      <wp:positionV relativeFrom="paragraph">
                        <wp:posOffset>0</wp:posOffset>
                      </wp:positionV>
                      <wp:extent cx="76200" cy="28575"/>
                      <wp:effectExtent l="19050" t="19050" r="19050" b="28575"/>
                      <wp:wrapNone/>
                      <wp:docPr id="11828" name="Text Box 5369">
                        <a:extLst xmlns:a="http://schemas.openxmlformats.org/drawingml/2006/main">
                          <a:ext uri="{FF2B5EF4-FFF2-40B4-BE49-F238E27FC236}">
                            <a16:creationId xmlns:a16="http://schemas.microsoft.com/office/drawing/2014/main" id="{00000000-0008-0000-0000-00003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D558E" id="Text Box 5369" o:spid="_x0000_s1026" type="#_x0000_t202" style="position:absolute;margin-left:0;margin-top:0;width:6pt;height:2.25pt;z-index:2549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5488" behindDoc="0" locked="0" layoutInCell="1" allowOverlap="1" wp14:anchorId="3C437963" wp14:editId="6CB5CF27">
                      <wp:simplePos x="0" y="0"/>
                      <wp:positionH relativeFrom="column">
                        <wp:posOffset>0</wp:posOffset>
                      </wp:positionH>
                      <wp:positionV relativeFrom="paragraph">
                        <wp:posOffset>0</wp:posOffset>
                      </wp:positionV>
                      <wp:extent cx="76200" cy="28575"/>
                      <wp:effectExtent l="19050" t="19050" r="19050" b="28575"/>
                      <wp:wrapNone/>
                      <wp:docPr id="11829" name="Text Box 5368">
                        <a:extLst xmlns:a="http://schemas.openxmlformats.org/drawingml/2006/main">
                          <a:ext uri="{FF2B5EF4-FFF2-40B4-BE49-F238E27FC236}">
                            <a16:creationId xmlns:a16="http://schemas.microsoft.com/office/drawing/2014/main" id="{00000000-0008-0000-0000-00003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39FAE" id="Text Box 5368" o:spid="_x0000_s1026" type="#_x0000_t202" style="position:absolute;margin-left:0;margin-top:0;width:6pt;height:2.25pt;z-index:2549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6512" behindDoc="0" locked="0" layoutInCell="1" allowOverlap="1" wp14:anchorId="0394997E" wp14:editId="15D8ED07">
                      <wp:simplePos x="0" y="0"/>
                      <wp:positionH relativeFrom="column">
                        <wp:posOffset>0</wp:posOffset>
                      </wp:positionH>
                      <wp:positionV relativeFrom="paragraph">
                        <wp:posOffset>0</wp:posOffset>
                      </wp:positionV>
                      <wp:extent cx="76200" cy="28575"/>
                      <wp:effectExtent l="19050" t="19050" r="19050" b="28575"/>
                      <wp:wrapNone/>
                      <wp:docPr id="11830" name="Text Box 5367">
                        <a:extLst xmlns:a="http://schemas.openxmlformats.org/drawingml/2006/main">
                          <a:ext uri="{FF2B5EF4-FFF2-40B4-BE49-F238E27FC236}">
                            <a16:creationId xmlns:a16="http://schemas.microsoft.com/office/drawing/2014/main" id="{00000000-0008-0000-0000-00003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9D269" id="Text Box 5367" o:spid="_x0000_s1026" type="#_x0000_t202" style="position:absolute;margin-left:0;margin-top:0;width:6pt;height:2.25pt;z-index:2549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7536" behindDoc="0" locked="0" layoutInCell="1" allowOverlap="1" wp14:anchorId="76D13808" wp14:editId="3E09E1B6">
                      <wp:simplePos x="0" y="0"/>
                      <wp:positionH relativeFrom="column">
                        <wp:posOffset>0</wp:posOffset>
                      </wp:positionH>
                      <wp:positionV relativeFrom="paragraph">
                        <wp:posOffset>0</wp:posOffset>
                      </wp:positionV>
                      <wp:extent cx="76200" cy="28575"/>
                      <wp:effectExtent l="19050" t="19050" r="19050" b="28575"/>
                      <wp:wrapNone/>
                      <wp:docPr id="11831" name="Text Box 5366">
                        <a:extLst xmlns:a="http://schemas.openxmlformats.org/drawingml/2006/main">
                          <a:ext uri="{FF2B5EF4-FFF2-40B4-BE49-F238E27FC236}">
                            <a16:creationId xmlns:a16="http://schemas.microsoft.com/office/drawing/2014/main" id="{00000000-0008-0000-0000-00003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C7083" id="Text Box 5366" o:spid="_x0000_s1026" type="#_x0000_t202" style="position:absolute;margin-left:0;margin-top:0;width:6pt;height:2.25pt;z-index:2549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8560" behindDoc="0" locked="0" layoutInCell="1" allowOverlap="1" wp14:anchorId="535F9320" wp14:editId="1C24D77D">
                      <wp:simplePos x="0" y="0"/>
                      <wp:positionH relativeFrom="column">
                        <wp:posOffset>0</wp:posOffset>
                      </wp:positionH>
                      <wp:positionV relativeFrom="paragraph">
                        <wp:posOffset>0</wp:posOffset>
                      </wp:positionV>
                      <wp:extent cx="76200" cy="28575"/>
                      <wp:effectExtent l="19050" t="19050" r="19050" b="28575"/>
                      <wp:wrapNone/>
                      <wp:docPr id="11832" name="Text Box 5365">
                        <a:extLst xmlns:a="http://schemas.openxmlformats.org/drawingml/2006/main">
                          <a:ext uri="{FF2B5EF4-FFF2-40B4-BE49-F238E27FC236}">
                            <a16:creationId xmlns:a16="http://schemas.microsoft.com/office/drawing/2014/main" id="{00000000-0008-0000-0000-00003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047F5" id="Text Box 5365" o:spid="_x0000_s1026" type="#_x0000_t202" style="position:absolute;margin-left:0;margin-top:0;width:6pt;height:2.25pt;z-index:2549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79584" behindDoc="0" locked="0" layoutInCell="1" allowOverlap="1" wp14:anchorId="149C1529" wp14:editId="4C6B9E1E">
                      <wp:simplePos x="0" y="0"/>
                      <wp:positionH relativeFrom="column">
                        <wp:posOffset>0</wp:posOffset>
                      </wp:positionH>
                      <wp:positionV relativeFrom="paragraph">
                        <wp:posOffset>0</wp:posOffset>
                      </wp:positionV>
                      <wp:extent cx="76200" cy="28575"/>
                      <wp:effectExtent l="19050" t="19050" r="19050" b="28575"/>
                      <wp:wrapNone/>
                      <wp:docPr id="11833" name="Text Box 5364">
                        <a:extLst xmlns:a="http://schemas.openxmlformats.org/drawingml/2006/main">
                          <a:ext uri="{FF2B5EF4-FFF2-40B4-BE49-F238E27FC236}">
                            <a16:creationId xmlns:a16="http://schemas.microsoft.com/office/drawing/2014/main" id="{00000000-0008-0000-0000-00003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38453" id="Text Box 5364" o:spid="_x0000_s1026" type="#_x0000_t202" style="position:absolute;margin-left:0;margin-top:0;width:6pt;height:2.25pt;z-index:2549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0608" behindDoc="0" locked="0" layoutInCell="1" allowOverlap="1" wp14:anchorId="42E473E7" wp14:editId="579DB838">
                      <wp:simplePos x="0" y="0"/>
                      <wp:positionH relativeFrom="column">
                        <wp:posOffset>0</wp:posOffset>
                      </wp:positionH>
                      <wp:positionV relativeFrom="paragraph">
                        <wp:posOffset>0</wp:posOffset>
                      </wp:positionV>
                      <wp:extent cx="76200" cy="28575"/>
                      <wp:effectExtent l="19050" t="19050" r="19050" b="28575"/>
                      <wp:wrapNone/>
                      <wp:docPr id="11834" name="Text Box 5363">
                        <a:extLst xmlns:a="http://schemas.openxmlformats.org/drawingml/2006/main">
                          <a:ext uri="{FF2B5EF4-FFF2-40B4-BE49-F238E27FC236}">
                            <a16:creationId xmlns:a16="http://schemas.microsoft.com/office/drawing/2014/main" id="{00000000-0008-0000-0000-00003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3E552" id="Text Box 5363" o:spid="_x0000_s1026" type="#_x0000_t202" style="position:absolute;margin-left:0;margin-top:0;width:6pt;height:2.25pt;z-index:2549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1632" behindDoc="0" locked="0" layoutInCell="1" allowOverlap="1" wp14:anchorId="513F2CA0" wp14:editId="58B11595">
                      <wp:simplePos x="0" y="0"/>
                      <wp:positionH relativeFrom="column">
                        <wp:posOffset>0</wp:posOffset>
                      </wp:positionH>
                      <wp:positionV relativeFrom="paragraph">
                        <wp:posOffset>0</wp:posOffset>
                      </wp:positionV>
                      <wp:extent cx="76200" cy="28575"/>
                      <wp:effectExtent l="19050" t="19050" r="19050" b="28575"/>
                      <wp:wrapNone/>
                      <wp:docPr id="11835" name="Text Box 5362">
                        <a:extLst xmlns:a="http://schemas.openxmlformats.org/drawingml/2006/main">
                          <a:ext uri="{FF2B5EF4-FFF2-40B4-BE49-F238E27FC236}">
                            <a16:creationId xmlns:a16="http://schemas.microsoft.com/office/drawing/2014/main" id="{00000000-0008-0000-0000-00003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34CB4" id="Text Box 5362" o:spid="_x0000_s1026" type="#_x0000_t202" style="position:absolute;margin-left:0;margin-top:0;width:6pt;height:2.25pt;z-index:2549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2656" behindDoc="0" locked="0" layoutInCell="1" allowOverlap="1" wp14:anchorId="7F9FC971" wp14:editId="1C95DBC8">
                      <wp:simplePos x="0" y="0"/>
                      <wp:positionH relativeFrom="column">
                        <wp:posOffset>0</wp:posOffset>
                      </wp:positionH>
                      <wp:positionV relativeFrom="paragraph">
                        <wp:posOffset>0</wp:posOffset>
                      </wp:positionV>
                      <wp:extent cx="76200" cy="28575"/>
                      <wp:effectExtent l="19050" t="19050" r="19050" b="28575"/>
                      <wp:wrapNone/>
                      <wp:docPr id="11836" name="Text Box 5361">
                        <a:extLst xmlns:a="http://schemas.openxmlformats.org/drawingml/2006/main">
                          <a:ext uri="{FF2B5EF4-FFF2-40B4-BE49-F238E27FC236}">
                            <a16:creationId xmlns:a16="http://schemas.microsoft.com/office/drawing/2014/main" id="{00000000-0008-0000-0000-00003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281DC" id="Text Box 5361" o:spid="_x0000_s1026" type="#_x0000_t202" style="position:absolute;margin-left:0;margin-top:0;width:6pt;height:2.25pt;z-index:2549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3680" behindDoc="0" locked="0" layoutInCell="1" allowOverlap="1" wp14:anchorId="2FFFF3A8" wp14:editId="3C1D5BA7">
                      <wp:simplePos x="0" y="0"/>
                      <wp:positionH relativeFrom="column">
                        <wp:posOffset>0</wp:posOffset>
                      </wp:positionH>
                      <wp:positionV relativeFrom="paragraph">
                        <wp:posOffset>0</wp:posOffset>
                      </wp:positionV>
                      <wp:extent cx="76200" cy="28575"/>
                      <wp:effectExtent l="19050" t="19050" r="19050" b="28575"/>
                      <wp:wrapNone/>
                      <wp:docPr id="11837" name="Text Box 5360">
                        <a:extLst xmlns:a="http://schemas.openxmlformats.org/drawingml/2006/main">
                          <a:ext uri="{FF2B5EF4-FFF2-40B4-BE49-F238E27FC236}">
                            <a16:creationId xmlns:a16="http://schemas.microsoft.com/office/drawing/2014/main" id="{00000000-0008-0000-0000-00003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80F38" id="Text Box 5360" o:spid="_x0000_s1026" type="#_x0000_t202" style="position:absolute;margin-left:0;margin-top:0;width:6pt;height:2.25pt;z-index:2549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4704" behindDoc="0" locked="0" layoutInCell="1" allowOverlap="1" wp14:anchorId="09333466" wp14:editId="4D51E0E5">
                      <wp:simplePos x="0" y="0"/>
                      <wp:positionH relativeFrom="column">
                        <wp:posOffset>0</wp:posOffset>
                      </wp:positionH>
                      <wp:positionV relativeFrom="paragraph">
                        <wp:posOffset>0</wp:posOffset>
                      </wp:positionV>
                      <wp:extent cx="76200" cy="28575"/>
                      <wp:effectExtent l="19050" t="19050" r="19050" b="28575"/>
                      <wp:wrapNone/>
                      <wp:docPr id="11838" name="Text Box 5359">
                        <a:extLst xmlns:a="http://schemas.openxmlformats.org/drawingml/2006/main">
                          <a:ext uri="{FF2B5EF4-FFF2-40B4-BE49-F238E27FC236}">
                            <a16:creationId xmlns:a16="http://schemas.microsoft.com/office/drawing/2014/main" id="{00000000-0008-0000-0000-00003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C5219" id="Text Box 5359" o:spid="_x0000_s1026" type="#_x0000_t202" style="position:absolute;margin-left:0;margin-top:0;width:6pt;height:2.25pt;z-index:2549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5728" behindDoc="0" locked="0" layoutInCell="1" allowOverlap="1" wp14:anchorId="0C6DE1A8" wp14:editId="592D991E">
                      <wp:simplePos x="0" y="0"/>
                      <wp:positionH relativeFrom="column">
                        <wp:posOffset>0</wp:posOffset>
                      </wp:positionH>
                      <wp:positionV relativeFrom="paragraph">
                        <wp:posOffset>0</wp:posOffset>
                      </wp:positionV>
                      <wp:extent cx="76200" cy="28575"/>
                      <wp:effectExtent l="19050" t="19050" r="19050" b="28575"/>
                      <wp:wrapNone/>
                      <wp:docPr id="11839" name="Text Box 5358">
                        <a:extLst xmlns:a="http://schemas.openxmlformats.org/drawingml/2006/main">
                          <a:ext uri="{FF2B5EF4-FFF2-40B4-BE49-F238E27FC236}">
                            <a16:creationId xmlns:a16="http://schemas.microsoft.com/office/drawing/2014/main" id="{00000000-0008-0000-0000-00003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E84AE" id="Text Box 5358" o:spid="_x0000_s1026" type="#_x0000_t202" style="position:absolute;margin-left:0;margin-top:0;width:6pt;height:2.25pt;z-index:2549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6752" behindDoc="0" locked="0" layoutInCell="1" allowOverlap="1" wp14:anchorId="6E76B123" wp14:editId="4557EB44">
                      <wp:simplePos x="0" y="0"/>
                      <wp:positionH relativeFrom="column">
                        <wp:posOffset>0</wp:posOffset>
                      </wp:positionH>
                      <wp:positionV relativeFrom="paragraph">
                        <wp:posOffset>0</wp:posOffset>
                      </wp:positionV>
                      <wp:extent cx="76200" cy="28575"/>
                      <wp:effectExtent l="19050" t="19050" r="19050" b="28575"/>
                      <wp:wrapNone/>
                      <wp:docPr id="11840" name="Text Box 5357">
                        <a:extLst xmlns:a="http://schemas.openxmlformats.org/drawingml/2006/main">
                          <a:ext uri="{FF2B5EF4-FFF2-40B4-BE49-F238E27FC236}">
                            <a16:creationId xmlns:a16="http://schemas.microsoft.com/office/drawing/2014/main" id="{00000000-0008-0000-0000-00004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9F8A3" id="Text Box 5357" o:spid="_x0000_s1026" type="#_x0000_t202" style="position:absolute;margin-left:0;margin-top:0;width:6pt;height:2.25pt;z-index:2549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7776" behindDoc="0" locked="0" layoutInCell="1" allowOverlap="1" wp14:anchorId="5A767404" wp14:editId="58E96199">
                      <wp:simplePos x="0" y="0"/>
                      <wp:positionH relativeFrom="column">
                        <wp:posOffset>0</wp:posOffset>
                      </wp:positionH>
                      <wp:positionV relativeFrom="paragraph">
                        <wp:posOffset>0</wp:posOffset>
                      </wp:positionV>
                      <wp:extent cx="76200" cy="28575"/>
                      <wp:effectExtent l="19050" t="19050" r="19050" b="28575"/>
                      <wp:wrapNone/>
                      <wp:docPr id="11841" name="Text Box 5356">
                        <a:extLst xmlns:a="http://schemas.openxmlformats.org/drawingml/2006/main">
                          <a:ext uri="{FF2B5EF4-FFF2-40B4-BE49-F238E27FC236}">
                            <a16:creationId xmlns:a16="http://schemas.microsoft.com/office/drawing/2014/main" id="{00000000-0008-0000-0000-00004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3DF1BF" id="Text Box 5356" o:spid="_x0000_s1026" type="#_x0000_t202" style="position:absolute;margin-left:0;margin-top:0;width:6pt;height:2.25pt;z-index:2549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8800" behindDoc="0" locked="0" layoutInCell="1" allowOverlap="1" wp14:anchorId="0D4D914D" wp14:editId="0C5218E1">
                      <wp:simplePos x="0" y="0"/>
                      <wp:positionH relativeFrom="column">
                        <wp:posOffset>0</wp:posOffset>
                      </wp:positionH>
                      <wp:positionV relativeFrom="paragraph">
                        <wp:posOffset>0</wp:posOffset>
                      </wp:positionV>
                      <wp:extent cx="76200" cy="28575"/>
                      <wp:effectExtent l="19050" t="19050" r="19050" b="28575"/>
                      <wp:wrapNone/>
                      <wp:docPr id="11842" name="Text Box 5355">
                        <a:extLst xmlns:a="http://schemas.openxmlformats.org/drawingml/2006/main">
                          <a:ext uri="{FF2B5EF4-FFF2-40B4-BE49-F238E27FC236}">
                            <a16:creationId xmlns:a16="http://schemas.microsoft.com/office/drawing/2014/main" id="{00000000-0008-0000-0000-00004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56576" id="Text Box 5355" o:spid="_x0000_s1026" type="#_x0000_t202" style="position:absolute;margin-left:0;margin-top:0;width:6pt;height:2.25pt;z-index:2549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89824" behindDoc="0" locked="0" layoutInCell="1" allowOverlap="1" wp14:anchorId="73CBF443" wp14:editId="4491319A">
                      <wp:simplePos x="0" y="0"/>
                      <wp:positionH relativeFrom="column">
                        <wp:posOffset>0</wp:posOffset>
                      </wp:positionH>
                      <wp:positionV relativeFrom="paragraph">
                        <wp:posOffset>0</wp:posOffset>
                      </wp:positionV>
                      <wp:extent cx="76200" cy="28575"/>
                      <wp:effectExtent l="19050" t="19050" r="19050" b="28575"/>
                      <wp:wrapNone/>
                      <wp:docPr id="11843" name="Text Box 5354">
                        <a:extLst xmlns:a="http://schemas.openxmlformats.org/drawingml/2006/main">
                          <a:ext uri="{FF2B5EF4-FFF2-40B4-BE49-F238E27FC236}">
                            <a16:creationId xmlns:a16="http://schemas.microsoft.com/office/drawing/2014/main" id="{00000000-0008-0000-0000-00004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1A87E9" id="Text Box 5354" o:spid="_x0000_s1026" type="#_x0000_t202" style="position:absolute;margin-left:0;margin-top:0;width:6pt;height:2.25pt;z-index:2549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0848" behindDoc="0" locked="0" layoutInCell="1" allowOverlap="1" wp14:anchorId="72669E81" wp14:editId="1128ADD3">
                      <wp:simplePos x="0" y="0"/>
                      <wp:positionH relativeFrom="column">
                        <wp:posOffset>0</wp:posOffset>
                      </wp:positionH>
                      <wp:positionV relativeFrom="paragraph">
                        <wp:posOffset>0</wp:posOffset>
                      </wp:positionV>
                      <wp:extent cx="76200" cy="28575"/>
                      <wp:effectExtent l="19050" t="19050" r="19050" b="28575"/>
                      <wp:wrapNone/>
                      <wp:docPr id="11844" name="Text Box 5353">
                        <a:extLst xmlns:a="http://schemas.openxmlformats.org/drawingml/2006/main">
                          <a:ext uri="{FF2B5EF4-FFF2-40B4-BE49-F238E27FC236}">
                            <a16:creationId xmlns:a16="http://schemas.microsoft.com/office/drawing/2014/main" id="{00000000-0008-0000-0000-00004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120846" id="Text Box 5353" o:spid="_x0000_s1026" type="#_x0000_t202" style="position:absolute;margin-left:0;margin-top:0;width:6pt;height:2.25pt;z-index:2549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1872" behindDoc="0" locked="0" layoutInCell="1" allowOverlap="1" wp14:anchorId="65DBB7EB" wp14:editId="60A13910">
                      <wp:simplePos x="0" y="0"/>
                      <wp:positionH relativeFrom="column">
                        <wp:posOffset>0</wp:posOffset>
                      </wp:positionH>
                      <wp:positionV relativeFrom="paragraph">
                        <wp:posOffset>0</wp:posOffset>
                      </wp:positionV>
                      <wp:extent cx="76200" cy="28575"/>
                      <wp:effectExtent l="19050" t="19050" r="19050" b="28575"/>
                      <wp:wrapNone/>
                      <wp:docPr id="11845" name="Text Box 5352">
                        <a:extLst xmlns:a="http://schemas.openxmlformats.org/drawingml/2006/main">
                          <a:ext uri="{FF2B5EF4-FFF2-40B4-BE49-F238E27FC236}">
                            <a16:creationId xmlns:a16="http://schemas.microsoft.com/office/drawing/2014/main" id="{00000000-0008-0000-0000-00004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7CE05" id="Text Box 5352" o:spid="_x0000_s1026" type="#_x0000_t202" style="position:absolute;margin-left:0;margin-top:0;width:6pt;height:2.25pt;z-index:2549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2896" behindDoc="0" locked="0" layoutInCell="1" allowOverlap="1" wp14:anchorId="392B925B" wp14:editId="24170A9C">
                      <wp:simplePos x="0" y="0"/>
                      <wp:positionH relativeFrom="column">
                        <wp:posOffset>0</wp:posOffset>
                      </wp:positionH>
                      <wp:positionV relativeFrom="paragraph">
                        <wp:posOffset>0</wp:posOffset>
                      </wp:positionV>
                      <wp:extent cx="76200" cy="28575"/>
                      <wp:effectExtent l="19050" t="19050" r="19050" b="28575"/>
                      <wp:wrapNone/>
                      <wp:docPr id="11846" name="Text Box 5351">
                        <a:extLst xmlns:a="http://schemas.openxmlformats.org/drawingml/2006/main">
                          <a:ext uri="{FF2B5EF4-FFF2-40B4-BE49-F238E27FC236}">
                            <a16:creationId xmlns:a16="http://schemas.microsoft.com/office/drawing/2014/main" id="{00000000-0008-0000-0000-00004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42589" id="Text Box 5351" o:spid="_x0000_s1026" type="#_x0000_t202" style="position:absolute;margin-left:0;margin-top:0;width:6pt;height:2.25pt;z-index:2549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3920" behindDoc="0" locked="0" layoutInCell="1" allowOverlap="1" wp14:anchorId="579A7AAF" wp14:editId="22FEB673">
                      <wp:simplePos x="0" y="0"/>
                      <wp:positionH relativeFrom="column">
                        <wp:posOffset>0</wp:posOffset>
                      </wp:positionH>
                      <wp:positionV relativeFrom="paragraph">
                        <wp:posOffset>0</wp:posOffset>
                      </wp:positionV>
                      <wp:extent cx="76200" cy="28575"/>
                      <wp:effectExtent l="19050" t="19050" r="19050" b="28575"/>
                      <wp:wrapNone/>
                      <wp:docPr id="11847" name="Text Box 5350">
                        <a:extLst xmlns:a="http://schemas.openxmlformats.org/drawingml/2006/main">
                          <a:ext uri="{FF2B5EF4-FFF2-40B4-BE49-F238E27FC236}">
                            <a16:creationId xmlns:a16="http://schemas.microsoft.com/office/drawing/2014/main" id="{00000000-0008-0000-0000-00004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202D5" id="Text Box 5350" o:spid="_x0000_s1026" type="#_x0000_t202" style="position:absolute;margin-left:0;margin-top:0;width:6pt;height:2.25pt;z-index:2549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4944" behindDoc="0" locked="0" layoutInCell="1" allowOverlap="1" wp14:anchorId="5C616C4E" wp14:editId="20AA20F6">
                      <wp:simplePos x="0" y="0"/>
                      <wp:positionH relativeFrom="column">
                        <wp:posOffset>0</wp:posOffset>
                      </wp:positionH>
                      <wp:positionV relativeFrom="paragraph">
                        <wp:posOffset>0</wp:posOffset>
                      </wp:positionV>
                      <wp:extent cx="76200" cy="28575"/>
                      <wp:effectExtent l="19050" t="19050" r="19050" b="28575"/>
                      <wp:wrapNone/>
                      <wp:docPr id="11848" name="Text Box 5349">
                        <a:extLst xmlns:a="http://schemas.openxmlformats.org/drawingml/2006/main">
                          <a:ext uri="{FF2B5EF4-FFF2-40B4-BE49-F238E27FC236}">
                            <a16:creationId xmlns:a16="http://schemas.microsoft.com/office/drawing/2014/main" id="{00000000-0008-0000-0000-00004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A95C9" id="Text Box 5349" o:spid="_x0000_s1026" type="#_x0000_t202" style="position:absolute;margin-left:0;margin-top:0;width:6pt;height:2.25pt;z-index:2549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5968" behindDoc="0" locked="0" layoutInCell="1" allowOverlap="1" wp14:anchorId="2084D949" wp14:editId="39BF4646">
                      <wp:simplePos x="0" y="0"/>
                      <wp:positionH relativeFrom="column">
                        <wp:posOffset>0</wp:posOffset>
                      </wp:positionH>
                      <wp:positionV relativeFrom="paragraph">
                        <wp:posOffset>0</wp:posOffset>
                      </wp:positionV>
                      <wp:extent cx="76200" cy="28575"/>
                      <wp:effectExtent l="19050" t="19050" r="19050" b="28575"/>
                      <wp:wrapNone/>
                      <wp:docPr id="11849" name="Text Box 5348">
                        <a:extLst xmlns:a="http://schemas.openxmlformats.org/drawingml/2006/main">
                          <a:ext uri="{FF2B5EF4-FFF2-40B4-BE49-F238E27FC236}">
                            <a16:creationId xmlns:a16="http://schemas.microsoft.com/office/drawing/2014/main" id="{00000000-0008-0000-0000-00004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E899B" id="Text Box 5348" o:spid="_x0000_s1026" type="#_x0000_t202" style="position:absolute;margin-left:0;margin-top:0;width:6pt;height:2.25pt;z-index:2549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6992" behindDoc="0" locked="0" layoutInCell="1" allowOverlap="1" wp14:anchorId="23907D0B" wp14:editId="79F7BB26">
                      <wp:simplePos x="0" y="0"/>
                      <wp:positionH relativeFrom="column">
                        <wp:posOffset>0</wp:posOffset>
                      </wp:positionH>
                      <wp:positionV relativeFrom="paragraph">
                        <wp:posOffset>0</wp:posOffset>
                      </wp:positionV>
                      <wp:extent cx="76200" cy="28575"/>
                      <wp:effectExtent l="19050" t="19050" r="19050" b="28575"/>
                      <wp:wrapNone/>
                      <wp:docPr id="11850" name="Text Box 5347">
                        <a:extLst xmlns:a="http://schemas.openxmlformats.org/drawingml/2006/main">
                          <a:ext uri="{FF2B5EF4-FFF2-40B4-BE49-F238E27FC236}">
                            <a16:creationId xmlns:a16="http://schemas.microsoft.com/office/drawing/2014/main" id="{00000000-0008-0000-0000-00004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D4462" id="Text Box 5347" o:spid="_x0000_s1026" type="#_x0000_t202" style="position:absolute;margin-left:0;margin-top:0;width:6pt;height:2.25pt;z-index:2549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8016" behindDoc="0" locked="0" layoutInCell="1" allowOverlap="1" wp14:anchorId="7919D952" wp14:editId="2FD3AB33">
                      <wp:simplePos x="0" y="0"/>
                      <wp:positionH relativeFrom="column">
                        <wp:posOffset>0</wp:posOffset>
                      </wp:positionH>
                      <wp:positionV relativeFrom="paragraph">
                        <wp:posOffset>0</wp:posOffset>
                      </wp:positionV>
                      <wp:extent cx="76200" cy="28575"/>
                      <wp:effectExtent l="19050" t="19050" r="19050" b="28575"/>
                      <wp:wrapNone/>
                      <wp:docPr id="11851" name="Text Box 5346">
                        <a:extLst xmlns:a="http://schemas.openxmlformats.org/drawingml/2006/main">
                          <a:ext uri="{FF2B5EF4-FFF2-40B4-BE49-F238E27FC236}">
                            <a16:creationId xmlns:a16="http://schemas.microsoft.com/office/drawing/2014/main" id="{00000000-0008-0000-0000-00004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9A8BE" id="Text Box 5346" o:spid="_x0000_s1026" type="#_x0000_t202" style="position:absolute;margin-left:0;margin-top:0;width:6pt;height:2.25pt;z-index:2549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999040" behindDoc="0" locked="0" layoutInCell="1" allowOverlap="1" wp14:anchorId="6FB3262F" wp14:editId="665B89E2">
                      <wp:simplePos x="0" y="0"/>
                      <wp:positionH relativeFrom="column">
                        <wp:posOffset>0</wp:posOffset>
                      </wp:positionH>
                      <wp:positionV relativeFrom="paragraph">
                        <wp:posOffset>0</wp:posOffset>
                      </wp:positionV>
                      <wp:extent cx="76200" cy="28575"/>
                      <wp:effectExtent l="19050" t="19050" r="19050" b="28575"/>
                      <wp:wrapNone/>
                      <wp:docPr id="11852" name="Text Box 5345">
                        <a:extLst xmlns:a="http://schemas.openxmlformats.org/drawingml/2006/main">
                          <a:ext uri="{FF2B5EF4-FFF2-40B4-BE49-F238E27FC236}">
                            <a16:creationId xmlns:a16="http://schemas.microsoft.com/office/drawing/2014/main" id="{00000000-0008-0000-0000-00004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D472D8" id="Text Box 5345" o:spid="_x0000_s1026" type="#_x0000_t202" style="position:absolute;margin-left:0;margin-top:0;width:6pt;height:2.25pt;z-index:2549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0064" behindDoc="0" locked="0" layoutInCell="1" allowOverlap="1" wp14:anchorId="46CCBB9B" wp14:editId="60C59271">
                      <wp:simplePos x="0" y="0"/>
                      <wp:positionH relativeFrom="column">
                        <wp:posOffset>0</wp:posOffset>
                      </wp:positionH>
                      <wp:positionV relativeFrom="paragraph">
                        <wp:posOffset>0</wp:posOffset>
                      </wp:positionV>
                      <wp:extent cx="76200" cy="28575"/>
                      <wp:effectExtent l="19050" t="19050" r="19050" b="28575"/>
                      <wp:wrapNone/>
                      <wp:docPr id="11853" name="Text Box 5344">
                        <a:extLst xmlns:a="http://schemas.openxmlformats.org/drawingml/2006/main">
                          <a:ext uri="{FF2B5EF4-FFF2-40B4-BE49-F238E27FC236}">
                            <a16:creationId xmlns:a16="http://schemas.microsoft.com/office/drawing/2014/main" id="{00000000-0008-0000-0000-00004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DD1FA" id="Text Box 5344" o:spid="_x0000_s1026" type="#_x0000_t202" style="position:absolute;margin-left:0;margin-top:0;width:6pt;height:2.25pt;z-index:2550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1088" behindDoc="0" locked="0" layoutInCell="1" allowOverlap="1" wp14:anchorId="3745FDC1" wp14:editId="168FF61C">
                      <wp:simplePos x="0" y="0"/>
                      <wp:positionH relativeFrom="column">
                        <wp:posOffset>0</wp:posOffset>
                      </wp:positionH>
                      <wp:positionV relativeFrom="paragraph">
                        <wp:posOffset>0</wp:posOffset>
                      </wp:positionV>
                      <wp:extent cx="76200" cy="28575"/>
                      <wp:effectExtent l="19050" t="19050" r="19050" b="28575"/>
                      <wp:wrapNone/>
                      <wp:docPr id="11854" name="Text Box 5343">
                        <a:extLst xmlns:a="http://schemas.openxmlformats.org/drawingml/2006/main">
                          <a:ext uri="{FF2B5EF4-FFF2-40B4-BE49-F238E27FC236}">
                            <a16:creationId xmlns:a16="http://schemas.microsoft.com/office/drawing/2014/main" id="{00000000-0008-0000-0000-00004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5E678" id="Text Box 5343" o:spid="_x0000_s1026" type="#_x0000_t202" style="position:absolute;margin-left:0;margin-top:0;width:6pt;height:2.25pt;z-index:2550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2112" behindDoc="0" locked="0" layoutInCell="1" allowOverlap="1" wp14:anchorId="1324A3CB" wp14:editId="2BE149B8">
                      <wp:simplePos x="0" y="0"/>
                      <wp:positionH relativeFrom="column">
                        <wp:posOffset>0</wp:posOffset>
                      </wp:positionH>
                      <wp:positionV relativeFrom="paragraph">
                        <wp:posOffset>0</wp:posOffset>
                      </wp:positionV>
                      <wp:extent cx="76200" cy="28575"/>
                      <wp:effectExtent l="19050" t="19050" r="19050" b="28575"/>
                      <wp:wrapNone/>
                      <wp:docPr id="11855" name="Text Box 5342">
                        <a:extLst xmlns:a="http://schemas.openxmlformats.org/drawingml/2006/main">
                          <a:ext uri="{FF2B5EF4-FFF2-40B4-BE49-F238E27FC236}">
                            <a16:creationId xmlns:a16="http://schemas.microsoft.com/office/drawing/2014/main" id="{00000000-0008-0000-0000-00004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AD2D2" id="Text Box 5342" o:spid="_x0000_s1026" type="#_x0000_t202" style="position:absolute;margin-left:0;margin-top:0;width:6pt;height:2.25pt;z-index:2550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3136" behindDoc="0" locked="0" layoutInCell="1" allowOverlap="1" wp14:anchorId="7FAC4B94" wp14:editId="7CD5DE7F">
                      <wp:simplePos x="0" y="0"/>
                      <wp:positionH relativeFrom="column">
                        <wp:posOffset>0</wp:posOffset>
                      </wp:positionH>
                      <wp:positionV relativeFrom="paragraph">
                        <wp:posOffset>0</wp:posOffset>
                      </wp:positionV>
                      <wp:extent cx="76200" cy="28575"/>
                      <wp:effectExtent l="19050" t="19050" r="19050" b="28575"/>
                      <wp:wrapNone/>
                      <wp:docPr id="11856" name="Text Box 5341">
                        <a:extLst xmlns:a="http://schemas.openxmlformats.org/drawingml/2006/main">
                          <a:ext uri="{FF2B5EF4-FFF2-40B4-BE49-F238E27FC236}">
                            <a16:creationId xmlns:a16="http://schemas.microsoft.com/office/drawing/2014/main" id="{00000000-0008-0000-0000-00005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ABC25" id="Text Box 5341" o:spid="_x0000_s1026" type="#_x0000_t202" style="position:absolute;margin-left:0;margin-top:0;width:6pt;height:2.25pt;z-index:2550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4160" behindDoc="0" locked="0" layoutInCell="1" allowOverlap="1" wp14:anchorId="0FDC6CBF" wp14:editId="33C5B95B">
                      <wp:simplePos x="0" y="0"/>
                      <wp:positionH relativeFrom="column">
                        <wp:posOffset>0</wp:posOffset>
                      </wp:positionH>
                      <wp:positionV relativeFrom="paragraph">
                        <wp:posOffset>0</wp:posOffset>
                      </wp:positionV>
                      <wp:extent cx="76200" cy="28575"/>
                      <wp:effectExtent l="19050" t="19050" r="19050" b="28575"/>
                      <wp:wrapNone/>
                      <wp:docPr id="11857" name="Text Box 5340">
                        <a:extLst xmlns:a="http://schemas.openxmlformats.org/drawingml/2006/main">
                          <a:ext uri="{FF2B5EF4-FFF2-40B4-BE49-F238E27FC236}">
                            <a16:creationId xmlns:a16="http://schemas.microsoft.com/office/drawing/2014/main" id="{00000000-0008-0000-0000-00005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BB278" id="Text Box 5340" o:spid="_x0000_s1026" type="#_x0000_t202" style="position:absolute;margin-left:0;margin-top:0;width:6pt;height:2.25pt;z-index:2550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5184" behindDoc="0" locked="0" layoutInCell="1" allowOverlap="1" wp14:anchorId="16449828" wp14:editId="43649E6B">
                      <wp:simplePos x="0" y="0"/>
                      <wp:positionH relativeFrom="column">
                        <wp:posOffset>0</wp:posOffset>
                      </wp:positionH>
                      <wp:positionV relativeFrom="paragraph">
                        <wp:posOffset>0</wp:posOffset>
                      </wp:positionV>
                      <wp:extent cx="76200" cy="28575"/>
                      <wp:effectExtent l="19050" t="19050" r="19050" b="28575"/>
                      <wp:wrapNone/>
                      <wp:docPr id="11858" name="Text Box 5339">
                        <a:extLst xmlns:a="http://schemas.openxmlformats.org/drawingml/2006/main">
                          <a:ext uri="{FF2B5EF4-FFF2-40B4-BE49-F238E27FC236}">
                            <a16:creationId xmlns:a16="http://schemas.microsoft.com/office/drawing/2014/main" id="{00000000-0008-0000-0000-00005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3B1CE" id="Text Box 5339" o:spid="_x0000_s1026" type="#_x0000_t202" style="position:absolute;margin-left:0;margin-top:0;width:6pt;height:2.25pt;z-index:2550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6208" behindDoc="0" locked="0" layoutInCell="1" allowOverlap="1" wp14:anchorId="608DF5EB" wp14:editId="061E37DB">
                      <wp:simplePos x="0" y="0"/>
                      <wp:positionH relativeFrom="column">
                        <wp:posOffset>0</wp:posOffset>
                      </wp:positionH>
                      <wp:positionV relativeFrom="paragraph">
                        <wp:posOffset>0</wp:posOffset>
                      </wp:positionV>
                      <wp:extent cx="76200" cy="28575"/>
                      <wp:effectExtent l="19050" t="19050" r="19050" b="28575"/>
                      <wp:wrapNone/>
                      <wp:docPr id="11859" name="Text Box 5338">
                        <a:extLst xmlns:a="http://schemas.openxmlformats.org/drawingml/2006/main">
                          <a:ext uri="{FF2B5EF4-FFF2-40B4-BE49-F238E27FC236}">
                            <a16:creationId xmlns:a16="http://schemas.microsoft.com/office/drawing/2014/main" id="{00000000-0008-0000-0000-00005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FBF0E" id="Text Box 5338" o:spid="_x0000_s1026" type="#_x0000_t202" style="position:absolute;margin-left:0;margin-top:0;width:6pt;height:2.25pt;z-index:2550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7232" behindDoc="0" locked="0" layoutInCell="1" allowOverlap="1" wp14:anchorId="41202BD6" wp14:editId="50517CE3">
                      <wp:simplePos x="0" y="0"/>
                      <wp:positionH relativeFrom="column">
                        <wp:posOffset>0</wp:posOffset>
                      </wp:positionH>
                      <wp:positionV relativeFrom="paragraph">
                        <wp:posOffset>0</wp:posOffset>
                      </wp:positionV>
                      <wp:extent cx="76200" cy="28575"/>
                      <wp:effectExtent l="19050" t="19050" r="19050" b="28575"/>
                      <wp:wrapNone/>
                      <wp:docPr id="11860" name="Text Box 5337">
                        <a:extLst xmlns:a="http://schemas.openxmlformats.org/drawingml/2006/main">
                          <a:ext uri="{FF2B5EF4-FFF2-40B4-BE49-F238E27FC236}">
                            <a16:creationId xmlns:a16="http://schemas.microsoft.com/office/drawing/2014/main" id="{00000000-0008-0000-0000-00005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ECEDA" id="Text Box 5337" o:spid="_x0000_s1026" type="#_x0000_t202" style="position:absolute;margin-left:0;margin-top:0;width:6pt;height:2.25pt;z-index:2550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8256" behindDoc="0" locked="0" layoutInCell="1" allowOverlap="1" wp14:anchorId="0A3E8710" wp14:editId="6130F05F">
                      <wp:simplePos x="0" y="0"/>
                      <wp:positionH relativeFrom="column">
                        <wp:posOffset>0</wp:posOffset>
                      </wp:positionH>
                      <wp:positionV relativeFrom="paragraph">
                        <wp:posOffset>0</wp:posOffset>
                      </wp:positionV>
                      <wp:extent cx="76200" cy="28575"/>
                      <wp:effectExtent l="19050" t="19050" r="19050" b="28575"/>
                      <wp:wrapNone/>
                      <wp:docPr id="11861" name="Text Box 5336">
                        <a:extLst xmlns:a="http://schemas.openxmlformats.org/drawingml/2006/main">
                          <a:ext uri="{FF2B5EF4-FFF2-40B4-BE49-F238E27FC236}">
                            <a16:creationId xmlns:a16="http://schemas.microsoft.com/office/drawing/2014/main" id="{00000000-0008-0000-0000-00005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0ECE6" id="Text Box 5336" o:spid="_x0000_s1026" type="#_x0000_t202" style="position:absolute;margin-left:0;margin-top:0;width:6pt;height:2.25pt;z-index:2550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09280" behindDoc="0" locked="0" layoutInCell="1" allowOverlap="1" wp14:anchorId="1BD02DE2" wp14:editId="2D825989">
                      <wp:simplePos x="0" y="0"/>
                      <wp:positionH relativeFrom="column">
                        <wp:posOffset>0</wp:posOffset>
                      </wp:positionH>
                      <wp:positionV relativeFrom="paragraph">
                        <wp:posOffset>0</wp:posOffset>
                      </wp:positionV>
                      <wp:extent cx="76200" cy="28575"/>
                      <wp:effectExtent l="19050" t="19050" r="19050" b="28575"/>
                      <wp:wrapNone/>
                      <wp:docPr id="11862" name="Text Box 5335">
                        <a:extLst xmlns:a="http://schemas.openxmlformats.org/drawingml/2006/main">
                          <a:ext uri="{FF2B5EF4-FFF2-40B4-BE49-F238E27FC236}">
                            <a16:creationId xmlns:a16="http://schemas.microsoft.com/office/drawing/2014/main" id="{00000000-0008-0000-0000-00005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AD77F" id="Text Box 5335" o:spid="_x0000_s1026" type="#_x0000_t202" style="position:absolute;margin-left:0;margin-top:0;width:6pt;height:2.25pt;z-index:2550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0304" behindDoc="0" locked="0" layoutInCell="1" allowOverlap="1" wp14:anchorId="1C7CEC01" wp14:editId="7CB19B42">
                      <wp:simplePos x="0" y="0"/>
                      <wp:positionH relativeFrom="column">
                        <wp:posOffset>0</wp:posOffset>
                      </wp:positionH>
                      <wp:positionV relativeFrom="paragraph">
                        <wp:posOffset>0</wp:posOffset>
                      </wp:positionV>
                      <wp:extent cx="76200" cy="28575"/>
                      <wp:effectExtent l="19050" t="19050" r="19050" b="28575"/>
                      <wp:wrapNone/>
                      <wp:docPr id="11863" name="Text Box 5334">
                        <a:extLst xmlns:a="http://schemas.openxmlformats.org/drawingml/2006/main">
                          <a:ext uri="{FF2B5EF4-FFF2-40B4-BE49-F238E27FC236}">
                            <a16:creationId xmlns:a16="http://schemas.microsoft.com/office/drawing/2014/main" id="{00000000-0008-0000-0000-00005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37316" id="Text Box 5334" o:spid="_x0000_s1026" type="#_x0000_t202" style="position:absolute;margin-left:0;margin-top:0;width:6pt;height:2.25pt;z-index:2550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1328" behindDoc="0" locked="0" layoutInCell="1" allowOverlap="1" wp14:anchorId="7F769EFA" wp14:editId="449E1F8C">
                      <wp:simplePos x="0" y="0"/>
                      <wp:positionH relativeFrom="column">
                        <wp:posOffset>0</wp:posOffset>
                      </wp:positionH>
                      <wp:positionV relativeFrom="paragraph">
                        <wp:posOffset>0</wp:posOffset>
                      </wp:positionV>
                      <wp:extent cx="76200" cy="28575"/>
                      <wp:effectExtent l="19050" t="19050" r="19050" b="28575"/>
                      <wp:wrapNone/>
                      <wp:docPr id="11864" name="Text Box 5333">
                        <a:extLst xmlns:a="http://schemas.openxmlformats.org/drawingml/2006/main">
                          <a:ext uri="{FF2B5EF4-FFF2-40B4-BE49-F238E27FC236}">
                            <a16:creationId xmlns:a16="http://schemas.microsoft.com/office/drawing/2014/main" id="{00000000-0008-0000-0000-00005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ABF13" id="Text Box 5333" o:spid="_x0000_s1026" type="#_x0000_t202" style="position:absolute;margin-left:0;margin-top:0;width:6pt;height:2.25pt;z-index:2550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2352" behindDoc="0" locked="0" layoutInCell="1" allowOverlap="1" wp14:anchorId="04BDDB01" wp14:editId="012D1F58">
                      <wp:simplePos x="0" y="0"/>
                      <wp:positionH relativeFrom="column">
                        <wp:posOffset>0</wp:posOffset>
                      </wp:positionH>
                      <wp:positionV relativeFrom="paragraph">
                        <wp:posOffset>0</wp:posOffset>
                      </wp:positionV>
                      <wp:extent cx="76200" cy="28575"/>
                      <wp:effectExtent l="19050" t="19050" r="19050" b="28575"/>
                      <wp:wrapNone/>
                      <wp:docPr id="11865" name="Text Box 5332">
                        <a:extLst xmlns:a="http://schemas.openxmlformats.org/drawingml/2006/main">
                          <a:ext uri="{FF2B5EF4-FFF2-40B4-BE49-F238E27FC236}">
                            <a16:creationId xmlns:a16="http://schemas.microsoft.com/office/drawing/2014/main" id="{00000000-0008-0000-0000-00005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52C3C" id="Text Box 5332" o:spid="_x0000_s1026" type="#_x0000_t202" style="position:absolute;margin-left:0;margin-top:0;width:6pt;height:2.25pt;z-index:2550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3376" behindDoc="0" locked="0" layoutInCell="1" allowOverlap="1" wp14:anchorId="02876459" wp14:editId="3B183282">
                      <wp:simplePos x="0" y="0"/>
                      <wp:positionH relativeFrom="column">
                        <wp:posOffset>0</wp:posOffset>
                      </wp:positionH>
                      <wp:positionV relativeFrom="paragraph">
                        <wp:posOffset>0</wp:posOffset>
                      </wp:positionV>
                      <wp:extent cx="76200" cy="28575"/>
                      <wp:effectExtent l="19050" t="19050" r="19050" b="28575"/>
                      <wp:wrapNone/>
                      <wp:docPr id="11866" name="Text Box 5331">
                        <a:extLst xmlns:a="http://schemas.openxmlformats.org/drawingml/2006/main">
                          <a:ext uri="{FF2B5EF4-FFF2-40B4-BE49-F238E27FC236}">
                            <a16:creationId xmlns:a16="http://schemas.microsoft.com/office/drawing/2014/main" id="{00000000-0008-0000-0000-00005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B82CA" id="Text Box 5331" o:spid="_x0000_s1026" type="#_x0000_t202" style="position:absolute;margin-left:0;margin-top:0;width:6pt;height:2.25pt;z-index:2550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4400" behindDoc="0" locked="0" layoutInCell="1" allowOverlap="1" wp14:anchorId="1F21598A" wp14:editId="2A568044">
                      <wp:simplePos x="0" y="0"/>
                      <wp:positionH relativeFrom="column">
                        <wp:posOffset>0</wp:posOffset>
                      </wp:positionH>
                      <wp:positionV relativeFrom="paragraph">
                        <wp:posOffset>0</wp:posOffset>
                      </wp:positionV>
                      <wp:extent cx="76200" cy="28575"/>
                      <wp:effectExtent l="19050" t="19050" r="19050" b="28575"/>
                      <wp:wrapNone/>
                      <wp:docPr id="11867" name="Text Box 5330">
                        <a:extLst xmlns:a="http://schemas.openxmlformats.org/drawingml/2006/main">
                          <a:ext uri="{FF2B5EF4-FFF2-40B4-BE49-F238E27FC236}">
                            <a16:creationId xmlns:a16="http://schemas.microsoft.com/office/drawing/2014/main" id="{00000000-0008-0000-0000-00005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3D24C" id="Text Box 5330" o:spid="_x0000_s1026" type="#_x0000_t202" style="position:absolute;margin-left:0;margin-top:0;width:6pt;height:2.25pt;z-index:2550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5424" behindDoc="0" locked="0" layoutInCell="1" allowOverlap="1" wp14:anchorId="5D74C73E" wp14:editId="53838A3E">
                      <wp:simplePos x="0" y="0"/>
                      <wp:positionH relativeFrom="column">
                        <wp:posOffset>0</wp:posOffset>
                      </wp:positionH>
                      <wp:positionV relativeFrom="paragraph">
                        <wp:posOffset>0</wp:posOffset>
                      </wp:positionV>
                      <wp:extent cx="76200" cy="28575"/>
                      <wp:effectExtent l="19050" t="19050" r="19050" b="28575"/>
                      <wp:wrapNone/>
                      <wp:docPr id="11868" name="Text Box 5329">
                        <a:extLst xmlns:a="http://schemas.openxmlformats.org/drawingml/2006/main">
                          <a:ext uri="{FF2B5EF4-FFF2-40B4-BE49-F238E27FC236}">
                            <a16:creationId xmlns:a16="http://schemas.microsoft.com/office/drawing/2014/main" id="{00000000-0008-0000-0000-00005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E3A2A" id="Text Box 5329" o:spid="_x0000_s1026" type="#_x0000_t202" style="position:absolute;margin-left:0;margin-top:0;width:6pt;height:2.25pt;z-index:2550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6448" behindDoc="0" locked="0" layoutInCell="1" allowOverlap="1" wp14:anchorId="640C8AA2" wp14:editId="785B48AF">
                      <wp:simplePos x="0" y="0"/>
                      <wp:positionH relativeFrom="column">
                        <wp:posOffset>0</wp:posOffset>
                      </wp:positionH>
                      <wp:positionV relativeFrom="paragraph">
                        <wp:posOffset>0</wp:posOffset>
                      </wp:positionV>
                      <wp:extent cx="76200" cy="28575"/>
                      <wp:effectExtent l="19050" t="19050" r="19050" b="28575"/>
                      <wp:wrapNone/>
                      <wp:docPr id="11869" name="Text Box 5328">
                        <a:extLst xmlns:a="http://schemas.openxmlformats.org/drawingml/2006/main">
                          <a:ext uri="{FF2B5EF4-FFF2-40B4-BE49-F238E27FC236}">
                            <a16:creationId xmlns:a16="http://schemas.microsoft.com/office/drawing/2014/main" id="{00000000-0008-0000-0000-00005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F1083" id="Text Box 5328" o:spid="_x0000_s1026" type="#_x0000_t202" style="position:absolute;margin-left:0;margin-top:0;width:6pt;height:2.25pt;z-index:2550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7472" behindDoc="0" locked="0" layoutInCell="1" allowOverlap="1" wp14:anchorId="502F6562" wp14:editId="61004B72">
                      <wp:simplePos x="0" y="0"/>
                      <wp:positionH relativeFrom="column">
                        <wp:posOffset>0</wp:posOffset>
                      </wp:positionH>
                      <wp:positionV relativeFrom="paragraph">
                        <wp:posOffset>0</wp:posOffset>
                      </wp:positionV>
                      <wp:extent cx="76200" cy="28575"/>
                      <wp:effectExtent l="19050" t="19050" r="19050" b="28575"/>
                      <wp:wrapNone/>
                      <wp:docPr id="11870" name="Text Box 5327">
                        <a:extLst xmlns:a="http://schemas.openxmlformats.org/drawingml/2006/main">
                          <a:ext uri="{FF2B5EF4-FFF2-40B4-BE49-F238E27FC236}">
                            <a16:creationId xmlns:a16="http://schemas.microsoft.com/office/drawing/2014/main" id="{00000000-0008-0000-0000-00005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44EB9" id="Text Box 5327" o:spid="_x0000_s1026" type="#_x0000_t202" style="position:absolute;margin-left:0;margin-top:0;width:6pt;height:2.25pt;z-index:2550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8496" behindDoc="0" locked="0" layoutInCell="1" allowOverlap="1" wp14:anchorId="45513618" wp14:editId="635B4794">
                      <wp:simplePos x="0" y="0"/>
                      <wp:positionH relativeFrom="column">
                        <wp:posOffset>0</wp:posOffset>
                      </wp:positionH>
                      <wp:positionV relativeFrom="paragraph">
                        <wp:posOffset>0</wp:posOffset>
                      </wp:positionV>
                      <wp:extent cx="76200" cy="28575"/>
                      <wp:effectExtent l="19050" t="19050" r="19050" b="28575"/>
                      <wp:wrapNone/>
                      <wp:docPr id="11871" name="Text Box 5326">
                        <a:extLst xmlns:a="http://schemas.openxmlformats.org/drawingml/2006/main">
                          <a:ext uri="{FF2B5EF4-FFF2-40B4-BE49-F238E27FC236}">
                            <a16:creationId xmlns:a16="http://schemas.microsoft.com/office/drawing/2014/main" id="{00000000-0008-0000-0000-00005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AE896" id="Text Box 5326" o:spid="_x0000_s1026" type="#_x0000_t202" style="position:absolute;margin-left:0;margin-top:0;width:6pt;height:2.25pt;z-index:2550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19520" behindDoc="0" locked="0" layoutInCell="1" allowOverlap="1" wp14:anchorId="57951A39" wp14:editId="3FD5D993">
                      <wp:simplePos x="0" y="0"/>
                      <wp:positionH relativeFrom="column">
                        <wp:posOffset>0</wp:posOffset>
                      </wp:positionH>
                      <wp:positionV relativeFrom="paragraph">
                        <wp:posOffset>0</wp:posOffset>
                      </wp:positionV>
                      <wp:extent cx="76200" cy="28575"/>
                      <wp:effectExtent l="19050" t="19050" r="19050" b="28575"/>
                      <wp:wrapNone/>
                      <wp:docPr id="11872" name="Text Box 5325">
                        <a:extLst xmlns:a="http://schemas.openxmlformats.org/drawingml/2006/main">
                          <a:ext uri="{FF2B5EF4-FFF2-40B4-BE49-F238E27FC236}">
                            <a16:creationId xmlns:a16="http://schemas.microsoft.com/office/drawing/2014/main" id="{00000000-0008-0000-0000-00006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B8774" id="Text Box 5325" o:spid="_x0000_s1026" type="#_x0000_t202" style="position:absolute;margin-left:0;margin-top:0;width:6pt;height:2.25pt;z-index:2550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0544" behindDoc="0" locked="0" layoutInCell="1" allowOverlap="1" wp14:anchorId="0E1BDEF1" wp14:editId="0A08A9F5">
                      <wp:simplePos x="0" y="0"/>
                      <wp:positionH relativeFrom="column">
                        <wp:posOffset>0</wp:posOffset>
                      </wp:positionH>
                      <wp:positionV relativeFrom="paragraph">
                        <wp:posOffset>0</wp:posOffset>
                      </wp:positionV>
                      <wp:extent cx="76200" cy="28575"/>
                      <wp:effectExtent l="19050" t="19050" r="19050" b="28575"/>
                      <wp:wrapNone/>
                      <wp:docPr id="11873" name="Text Box 5324">
                        <a:extLst xmlns:a="http://schemas.openxmlformats.org/drawingml/2006/main">
                          <a:ext uri="{FF2B5EF4-FFF2-40B4-BE49-F238E27FC236}">
                            <a16:creationId xmlns:a16="http://schemas.microsoft.com/office/drawing/2014/main" id="{00000000-0008-0000-0000-00006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A44B0" id="Text Box 5324" o:spid="_x0000_s1026" type="#_x0000_t202" style="position:absolute;margin-left:0;margin-top:0;width:6pt;height:2.25pt;z-index:2550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1568" behindDoc="0" locked="0" layoutInCell="1" allowOverlap="1" wp14:anchorId="5E447C0C" wp14:editId="096CCF69">
                      <wp:simplePos x="0" y="0"/>
                      <wp:positionH relativeFrom="column">
                        <wp:posOffset>0</wp:posOffset>
                      </wp:positionH>
                      <wp:positionV relativeFrom="paragraph">
                        <wp:posOffset>0</wp:posOffset>
                      </wp:positionV>
                      <wp:extent cx="76200" cy="28575"/>
                      <wp:effectExtent l="19050" t="19050" r="19050" b="28575"/>
                      <wp:wrapNone/>
                      <wp:docPr id="11874" name="Text Box 5323">
                        <a:extLst xmlns:a="http://schemas.openxmlformats.org/drawingml/2006/main">
                          <a:ext uri="{FF2B5EF4-FFF2-40B4-BE49-F238E27FC236}">
                            <a16:creationId xmlns:a16="http://schemas.microsoft.com/office/drawing/2014/main" id="{00000000-0008-0000-0000-00006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5F981" id="Text Box 5323" o:spid="_x0000_s1026" type="#_x0000_t202" style="position:absolute;margin-left:0;margin-top:0;width:6pt;height:2.25pt;z-index:2550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2592" behindDoc="0" locked="0" layoutInCell="1" allowOverlap="1" wp14:anchorId="0457B08E" wp14:editId="2E5D937C">
                      <wp:simplePos x="0" y="0"/>
                      <wp:positionH relativeFrom="column">
                        <wp:posOffset>0</wp:posOffset>
                      </wp:positionH>
                      <wp:positionV relativeFrom="paragraph">
                        <wp:posOffset>0</wp:posOffset>
                      </wp:positionV>
                      <wp:extent cx="76200" cy="28575"/>
                      <wp:effectExtent l="19050" t="19050" r="19050" b="28575"/>
                      <wp:wrapNone/>
                      <wp:docPr id="11875" name="Text Box 5322">
                        <a:extLst xmlns:a="http://schemas.openxmlformats.org/drawingml/2006/main">
                          <a:ext uri="{FF2B5EF4-FFF2-40B4-BE49-F238E27FC236}">
                            <a16:creationId xmlns:a16="http://schemas.microsoft.com/office/drawing/2014/main" id="{00000000-0008-0000-0000-00006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65020" id="Text Box 5322" o:spid="_x0000_s1026" type="#_x0000_t202" style="position:absolute;margin-left:0;margin-top:0;width:6pt;height:2.25pt;z-index:2550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3616" behindDoc="0" locked="0" layoutInCell="1" allowOverlap="1" wp14:anchorId="331CE30C" wp14:editId="56EFD98E">
                      <wp:simplePos x="0" y="0"/>
                      <wp:positionH relativeFrom="column">
                        <wp:posOffset>0</wp:posOffset>
                      </wp:positionH>
                      <wp:positionV relativeFrom="paragraph">
                        <wp:posOffset>0</wp:posOffset>
                      </wp:positionV>
                      <wp:extent cx="76200" cy="28575"/>
                      <wp:effectExtent l="19050" t="19050" r="19050" b="28575"/>
                      <wp:wrapNone/>
                      <wp:docPr id="11876" name="Text Box 5321">
                        <a:extLst xmlns:a="http://schemas.openxmlformats.org/drawingml/2006/main">
                          <a:ext uri="{FF2B5EF4-FFF2-40B4-BE49-F238E27FC236}">
                            <a16:creationId xmlns:a16="http://schemas.microsoft.com/office/drawing/2014/main" id="{00000000-0008-0000-0000-00006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879B5" id="Text Box 5321" o:spid="_x0000_s1026" type="#_x0000_t202" style="position:absolute;margin-left:0;margin-top:0;width:6pt;height:2.25pt;z-index:2550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4640" behindDoc="0" locked="0" layoutInCell="1" allowOverlap="1" wp14:anchorId="763F0452" wp14:editId="4A7A10CD">
                      <wp:simplePos x="0" y="0"/>
                      <wp:positionH relativeFrom="column">
                        <wp:posOffset>0</wp:posOffset>
                      </wp:positionH>
                      <wp:positionV relativeFrom="paragraph">
                        <wp:posOffset>0</wp:posOffset>
                      </wp:positionV>
                      <wp:extent cx="76200" cy="28575"/>
                      <wp:effectExtent l="19050" t="19050" r="19050" b="28575"/>
                      <wp:wrapNone/>
                      <wp:docPr id="11877" name="Text Box 5320">
                        <a:extLst xmlns:a="http://schemas.openxmlformats.org/drawingml/2006/main">
                          <a:ext uri="{FF2B5EF4-FFF2-40B4-BE49-F238E27FC236}">
                            <a16:creationId xmlns:a16="http://schemas.microsoft.com/office/drawing/2014/main" id="{00000000-0008-0000-0000-00006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085731" id="Text Box 5320" o:spid="_x0000_s1026" type="#_x0000_t202" style="position:absolute;margin-left:0;margin-top:0;width:6pt;height:2.25pt;z-index:2550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5664" behindDoc="0" locked="0" layoutInCell="1" allowOverlap="1" wp14:anchorId="6A95AA22" wp14:editId="47E357BF">
                      <wp:simplePos x="0" y="0"/>
                      <wp:positionH relativeFrom="column">
                        <wp:posOffset>0</wp:posOffset>
                      </wp:positionH>
                      <wp:positionV relativeFrom="paragraph">
                        <wp:posOffset>0</wp:posOffset>
                      </wp:positionV>
                      <wp:extent cx="76200" cy="28575"/>
                      <wp:effectExtent l="19050" t="19050" r="19050" b="28575"/>
                      <wp:wrapNone/>
                      <wp:docPr id="11878" name="Text Box 5319">
                        <a:extLst xmlns:a="http://schemas.openxmlformats.org/drawingml/2006/main">
                          <a:ext uri="{FF2B5EF4-FFF2-40B4-BE49-F238E27FC236}">
                            <a16:creationId xmlns:a16="http://schemas.microsoft.com/office/drawing/2014/main" id="{00000000-0008-0000-0000-00006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09F553" id="Text Box 5319" o:spid="_x0000_s1026" type="#_x0000_t202" style="position:absolute;margin-left:0;margin-top:0;width:6pt;height:2.25pt;z-index:2550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6688" behindDoc="0" locked="0" layoutInCell="1" allowOverlap="1" wp14:anchorId="0AACCD5F" wp14:editId="77AA1AF7">
                      <wp:simplePos x="0" y="0"/>
                      <wp:positionH relativeFrom="column">
                        <wp:posOffset>0</wp:posOffset>
                      </wp:positionH>
                      <wp:positionV relativeFrom="paragraph">
                        <wp:posOffset>0</wp:posOffset>
                      </wp:positionV>
                      <wp:extent cx="76200" cy="28575"/>
                      <wp:effectExtent l="19050" t="19050" r="19050" b="28575"/>
                      <wp:wrapNone/>
                      <wp:docPr id="11879" name="Text Box 5318">
                        <a:extLst xmlns:a="http://schemas.openxmlformats.org/drawingml/2006/main">
                          <a:ext uri="{FF2B5EF4-FFF2-40B4-BE49-F238E27FC236}">
                            <a16:creationId xmlns:a16="http://schemas.microsoft.com/office/drawing/2014/main" id="{00000000-0008-0000-0000-00006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F26BC4" id="Text Box 5318" o:spid="_x0000_s1026" type="#_x0000_t202" style="position:absolute;margin-left:0;margin-top:0;width:6pt;height:2.25pt;z-index:2550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7712" behindDoc="0" locked="0" layoutInCell="1" allowOverlap="1" wp14:anchorId="224F6205" wp14:editId="53D97B1A">
                      <wp:simplePos x="0" y="0"/>
                      <wp:positionH relativeFrom="column">
                        <wp:posOffset>0</wp:posOffset>
                      </wp:positionH>
                      <wp:positionV relativeFrom="paragraph">
                        <wp:posOffset>0</wp:posOffset>
                      </wp:positionV>
                      <wp:extent cx="76200" cy="28575"/>
                      <wp:effectExtent l="19050" t="19050" r="19050" b="28575"/>
                      <wp:wrapNone/>
                      <wp:docPr id="11880" name="Text Box 5317">
                        <a:extLst xmlns:a="http://schemas.openxmlformats.org/drawingml/2006/main">
                          <a:ext uri="{FF2B5EF4-FFF2-40B4-BE49-F238E27FC236}">
                            <a16:creationId xmlns:a16="http://schemas.microsoft.com/office/drawing/2014/main" id="{00000000-0008-0000-0000-00006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6BE9E" id="Text Box 5317" o:spid="_x0000_s1026" type="#_x0000_t202" style="position:absolute;margin-left:0;margin-top:0;width:6pt;height:2.25pt;z-index:2550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8736" behindDoc="0" locked="0" layoutInCell="1" allowOverlap="1" wp14:anchorId="5A702F9C" wp14:editId="59547A92">
                      <wp:simplePos x="0" y="0"/>
                      <wp:positionH relativeFrom="column">
                        <wp:posOffset>0</wp:posOffset>
                      </wp:positionH>
                      <wp:positionV relativeFrom="paragraph">
                        <wp:posOffset>0</wp:posOffset>
                      </wp:positionV>
                      <wp:extent cx="76200" cy="28575"/>
                      <wp:effectExtent l="19050" t="19050" r="19050" b="28575"/>
                      <wp:wrapNone/>
                      <wp:docPr id="11881" name="Text Box 5316">
                        <a:extLst xmlns:a="http://schemas.openxmlformats.org/drawingml/2006/main">
                          <a:ext uri="{FF2B5EF4-FFF2-40B4-BE49-F238E27FC236}">
                            <a16:creationId xmlns:a16="http://schemas.microsoft.com/office/drawing/2014/main" id="{00000000-0008-0000-0000-00006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A4AFC" id="Text Box 5316" o:spid="_x0000_s1026" type="#_x0000_t202" style="position:absolute;margin-left:0;margin-top:0;width:6pt;height:2.25pt;z-index:2550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29760" behindDoc="0" locked="0" layoutInCell="1" allowOverlap="1" wp14:anchorId="1CDF4CB0" wp14:editId="18EF22FC">
                      <wp:simplePos x="0" y="0"/>
                      <wp:positionH relativeFrom="column">
                        <wp:posOffset>0</wp:posOffset>
                      </wp:positionH>
                      <wp:positionV relativeFrom="paragraph">
                        <wp:posOffset>0</wp:posOffset>
                      </wp:positionV>
                      <wp:extent cx="76200" cy="28575"/>
                      <wp:effectExtent l="19050" t="19050" r="19050" b="28575"/>
                      <wp:wrapNone/>
                      <wp:docPr id="11882" name="Text Box 5315">
                        <a:extLst xmlns:a="http://schemas.openxmlformats.org/drawingml/2006/main">
                          <a:ext uri="{FF2B5EF4-FFF2-40B4-BE49-F238E27FC236}">
                            <a16:creationId xmlns:a16="http://schemas.microsoft.com/office/drawing/2014/main" id="{00000000-0008-0000-0000-00006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5EE54" id="Text Box 5315" o:spid="_x0000_s1026" type="#_x0000_t202" style="position:absolute;margin-left:0;margin-top:0;width:6pt;height:2.25pt;z-index:2550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0784" behindDoc="0" locked="0" layoutInCell="1" allowOverlap="1" wp14:anchorId="3D8DCDAF" wp14:editId="291DDF43">
                      <wp:simplePos x="0" y="0"/>
                      <wp:positionH relativeFrom="column">
                        <wp:posOffset>0</wp:posOffset>
                      </wp:positionH>
                      <wp:positionV relativeFrom="paragraph">
                        <wp:posOffset>0</wp:posOffset>
                      </wp:positionV>
                      <wp:extent cx="76200" cy="28575"/>
                      <wp:effectExtent l="19050" t="19050" r="19050" b="28575"/>
                      <wp:wrapNone/>
                      <wp:docPr id="11883" name="Text Box 5314">
                        <a:extLst xmlns:a="http://schemas.openxmlformats.org/drawingml/2006/main">
                          <a:ext uri="{FF2B5EF4-FFF2-40B4-BE49-F238E27FC236}">
                            <a16:creationId xmlns:a16="http://schemas.microsoft.com/office/drawing/2014/main" id="{00000000-0008-0000-0000-00006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4B4008" id="Text Box 5314" o:spid="_x0000_s1026" type="#_x0000_t202" style="position:absolute;margin-left:0;margin-top:0;width:6pt;height:2.25pt;z-index:2550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1808" behindDoc="0" locked="0" layoutInCell="1" allowOverlap="1" wp14:anchorId="041892F0" wp14:editId="7A0ACC47">
                      <wp:simplePos x="0" y="0"/>
                      <wp:positionH relativeFrom="column">
                        <wp:posOffset>0</wp:posOffset>
                      </wp:positionH>
                      <wp:positionV relativeFrom="paragraph">
                        <wp:posOffset>0</wp:posOffset>
                      </wp:positionV>
                      <wp:extent cx="76200" cy="28575"/>
                      <wp:effectExtent l="19050" t="19050" r="19050" b="28575"/>
                      <wp:wrapNone/>
                      <wp:docPr id="11884" name="Text Box 5313">
                        <a:extLst xmlns:a="http://schemas.openxmlformats.org/drawingml/2006/main">
                          <a:ext uri="{FF2B5EF4-FFF2-40B4-BE49-F238E27FC236}">
                            <a16:creationId xmlns:a16="http://schemas.microsoft.com/office/drawing/2014/main" id="{00000000-0008-0000-0000-00006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26522" id="Text Box 5313" o:spid="_x0000_s1026" type="#_x0000_t202" style="position:absolute;margin-left:0;margin-top:0;width:6pt;height:2.25pt;z-index:2550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2832" behindDoc="0" locked="0" layoutInCell="1" allowOverlap="1" wp14:anchorId="3DC9A4EE" wp14:editId="0B4BAFD0">
                      <wp:simplePos x="0" y="0"/>
                      <wp:positionH relativeFrom="column">
                        <wp:posOffset>0</wp:posOffset>
                      </wp:positionH>
                      <wp:positionV relativeFrom="paragraph">
                        <wp:posOffset>0</wp:posOffset>
                      </wp:positionV>
                      <wp:extent cx="76200" cy="28575"/>
                      <wp:effectExtent l="19050" t="19050" r="19050" b="28575"/>
                      <wp:wrapNone/>
                      <wp:docPr id="11885" name="Text Box 5312">
                        <a:extLst xmlns:a="http://schemas.openxmlformats.org/drawingml/2006/main">
                          <a:ext uri="{FF2B5EF4-FFF2-40B4-BE49-F238E27FC236}">
                            <a16:creationId xmlns:a16="http://schemas.microsoft.com/office/drawing/2014/main" id="{00000000-0008-0000-0000-00006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4350F" id="Text Box 5312" o:spid="_x0000_s1026" type="#_x0000_t202" style="position:absolute;margin-left:0;margin-top:0;width:6pt;height:2.25pt;z-index:2550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3856" behindDoc="0" locked="0" layoutInCell="1" allowOverlap="1" wp14:anchorId="7BC90A96" wp14:editId="71A48751">
                      <wp:simplePos x="0" y="0"/>
                      <wp:positionH relativeFrom="column">
                        <wp:posOffset>0</wp:posOffset>
                      </wp:positionH>
                      <wp:positionV relativeFrom="paragraph">
                        <wp:posOffset>0</wp:posOffset>
                      </wp:positionV>
                      <wp:extent cx="76200" cy="28575"/>
                      <wp:effectExtent l="19050" t="19050" r="19050" b="28575"/>
                      <wp:wrapNone/>
                      <wp:docPr id="11886" name="Text Box 5311">
                        <a:extLst xmlns:a="http://schemas.openxmlformats.org/drawingml/2006/main">
                          <a:ext uri="{FF2B5EF4-FFF2-40B4-BE49-F238E27FC236}">
                            <a16:creationId xmlns:a16="http://schemas.microsoft.com/office/drawing/2014/main" id="{00000000-0008-0000-0000-00006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634B7" id="Text Box 5311" o:spid="_x0000_s1026" type="#_x0000_t202" style="position:absolute;margin-left:0;margin-top:0;width:6pt;height:2.25pt;z-index:2550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4880" behindDoc="0" locked="0" layoutInCell="1" allowOverlap="1" wp14:anchorId="6AA80B4F" wp14:editId="4FE81693">
                      <wp:simplePos x="0" y="0"/>
                      <wp:positionH relativeFrom="column">
                        <wp:posOffset>0</wp:posOffset>
                      </wp:positionH>
                      <wp:positionV relativeFrom="paragraph">
                        <wp:posOffset>0</wp:posOffset>
                      </wp:positionV>
                      <wp:extent cx="76200" cy="28575"/>
                      <wp:effectExtent l="19050" t="19050" r="19050" b="28575"/>
                      <wp:wrapNone/>
                      <wp:docPr id="11887" name="Text Box 5310">
                        <a:extLst xmlns:a="http://schemas.openxmlformats.org/drawingml/2006/main">
                          <a:ext uri="{FF2B5EF4-FFF2-40B4-BE49-F238E27FC236}">
                            <a16:creationId xmlns:a16="http://schemas.microsoft.com/office/drawing/2014/main" id="{00000000-0008-0000-0000-00006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DB37C" id="Text Box 5310" o:spid="_x0000_s1026" type="#_x0000_t202" style="position:absolute;margin-left:0;margin-top:0;width:6pt;height:2.25pt;z-index:2550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5904" behindDoc="0" locked="0" layoutInCell="1" allowOverlap="1" wp14:anchorId="4BC6C86A" wp14:editId="15B6F1D4">
                      <wp:simplePos x="0" y="0"/>
                      <wp:positionH relativeFrom="column">
                        <wp:posOffset>0</wp:posOffset>
                      </wp:positionH>
                      <wp:positionV relativeFrom="paragraph">
                        <wp:posOffset>0</wp:posOffset>
                      </wp:positionV>
                      <wp:extent cx="76200" cy="28575"/>
                      <wp:effectExtent l="19050" t="19050" r="19050" b="28575"/>
                      <wp:wrapNone/>
                      <wp:docPr id="11888" name="Text Box 5309">
                        <a:extLst xmlns:a="http://schemas.openxmlformats.org/drawingml/2006/main">
                          <a:ext uri="{FF2B5EF4-FFF2-40B4-BE49-F238E27FC236}">
                            <a16:creationId xmlns:a16="http://schemas.microsoft.com/office/drawing/2014/main" id="{00000000-0008-0000-0000-00007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25E65" id="Text Box 5309" o:spid="_x0000_s1026" type="#_x0000_t202" style="position:absolute;margin-left:0;margin-top:0;width:6pt;height:2.25pt;z-index:2550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6928" behindDoc="0" locked="0" layoutInCell="1" allowOverlap="1" wp14:anchorId="240367DF" wp14:editId="2667FF20">
                      <wp:simplePos x="0" y="0"/>
                      <wp:positionH relativeFrom="column">
                        <wp:posOffset>0</wp:posOffset>
                      </wp:positionH>
                      <wp:positionV relativeFrom="paragraph">
                        <wp:posOffset>0</wp:posOffset>
                      </wp:positionV>
                      <wp:extent cx="76200" cy="28575"/>
                      <wp:effectExtent l="19050" t="19050" r="19050" b="28575"/>
                      <wp:wrapNone/>
                      <wp:docPr id="11889" name="Text Box 5308">
                        <a:extLst xmlns:a="http://schemas.openxmlformats.org/drawingml/2006/main">
                          <a:ext uri="{FF2B5EF4-FFF2-40B4-BE49-F238E27FC236}">
                            <a16:creationId xmlns:a16="http://schemas.microsoft.com/office/drawing/2014/main" id="{00000000-0008-0000-0000-00007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28105" id="Text Box 5308" o:spid="_x0000_s1026" type="#_x0000_t202" style="position:absolute;margin-left:0;margin-top:0;width:6pt;height:2.25pt;z-index:2550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7952" behindDoc="0" locked="0" layoutInCell="1" allowOverlap="1" wp14:anchorId="31B495ED" wp14:editId="7EB32F6F">
                      <wp:simplePos x="0" y="0"/>
                      <wp:positionH relativeFrom="column">
                        <wp:posOffset>0</wp:posOffset>
                      </wp:positionH>
                      <wp:positionV relativeFrom="paragraph">
                        <wp:posOffset>0</wp:posOffset>
                      </wp:positionV>
                      <wp:extent cx="76200" cy="28575"/>
                      <wp:effectExtent l="19050" t="19050" r="19050" b="28575"/>
                      <wp:wrapNone/>
                      <wp:docPr id="11890" name="Text Box 5307">
                        <a:extLst xmlns:a="http://schemas.openxmlformats.org/drawingml/2006/main">
                          <a:ext uri="{FF2B5EF4-FFF2-40B4-BE49-F238E27FC236}">
                            <a16:creationId xmlns:a16="http://schemas.microsoft.com/office/drawing/2014/main" id="{00000000-0008-0000-0000-00007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B3DAC" id="Text Box 5307" o:spid="_x0000_s1026" type="#_x0000_t202" style="position:absolute;margin-left:0;margin-top:0;width:6pt;height:2.25pt;z-index:2550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38976" behindDoc="0" locked="0" layoutInCell="1" allowOverlap="1" wp14:anchorId="77E87C9C" wp14:editId="3B2FBA19">
                      <wp:simplePos x="0" y="0"/>
                      <wp:positionH relativeFrom="column">
                        <wp:posOffset>0</wp:posOffset>
                      </wp:positionH>
                      <wp:positionV relativeFrom="paragraph">
                        <wp:posOffset>0</wp:posOffset>
                      </wp:positionV>
                      <wp:extent cx="76200" cy="28575"/>
                      <wp:effectExtent l="19050" t="19050" r="19050" b="28575"/>
                      <wp:wrapNone/>
                      <wp:docPr id="11891" name="Text Box 5306">
                        <a:extLst xmlns:a="http://schemas.openxmlformats.org/drawingml/2006/main">
                          <a:ext uri="{FF2B5EF4-FFF2-40B4-BE49-F238E27FC236}">
                            <a16:creationId xmlns:a16="http://schemas.microsoft.com/office/drawing/2014/main" id="{00000000-0008-0000-0000-00007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753CCE" id="Text Box 5306" o:spid="_x0000_s1026" type="#_x0000_t202" style="position:absolute;margin-left:0;margin-top:0;width:6pt;height:2.25pt;z-index:2550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0000" behindDoc="0" locked="0" layoutInCell="1" allowOverlap="1" wp14:anchorId="2D0172DF" wp14:editId="310325D4">
                      <wp:simplePos x="0" y="0"/>
                      <wp:positionH relativeFrom="column">
                        <wp:posOffset>0</wp:posOffset>
                      </wp:positionH>
                      <wp:positionV relativeFrom="paragraph">
                        <wp:posOffset>0</wp:posOffset>
                      </wp:positionV>
                      <wp:extent cx="76200" cy="28575"/>
                      <wp:effectExtent l="19050" t="19050" r="19050" b="28575"/>
                      <wp:wrapNone/>
                      <wp:docPr id="11892" name="Text Box 5305">
                        <a:extLst xmlns:a="http://schemas.openxmlformats.org/drawingml/2006/main">
                          <a:ext uri="{FF2B5EF4-FFF2-40B4-BE49-F238E27FC236}">
                            <a16:creationId xmlns:a16="http://schemas.microsoft.com/office/drawing/2014/main" id="{00000000-0008-0000-0000-00007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419A4" id="Text Box 5305" o:spid="_x0000_s1026" type="#_x0000_t202" style="position:absolute;margin-left:0;margin-top:0;width:6pt;height:2.25pt;z-index:2550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1024" behindDoc="0" locked="0" layoutInCell="1" allowOverlap="1" wp14:anchorId="2BA094C7" wp14:editId="60CEFA33">
                      <wp:simplePos x="0" y="0"/>
                      <wp:positionH relativeFrom="column">
                        <wp:posOffset>0</wp:posOffset>
                      </wp:positionH>
                      <wp:positionV relativeFrom="paragraph">
                        <wp:posOffset>0</wp:posOffset>
                      </wp:positionV>
                      <wp:extent cx="76200" cy="28575"/>
                      <wp:effectExtent l="19050" t="19050" r="19050" b="28575"/>
                      <wp:wrapNone/>
                      <wp:docPr id="11893" name="Text Box 5304">
                        <a:extLst xmlns:a="http://schemas.openxmlformats.org/drawingml/2006/main">
                          <a:ext uri="{FF2B5EF4-FFF2-40B4-BE49-F238E27FC236}">
                            <a16:creationId xmlns:a16="http://schemas.microsoft.com/office/drawing/2014/main" id="{00000000-0008-0000-0000-00007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F9AAF9" id="Text Box 5304" o:spid="_x0000_s1026" type="#_x0000_t202" style="position:absolute;margin-left:0;margin-top:0;width:6pt;height:2.25pt;z-index:2550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2048" behindDoc="0" locked="0" layoutInCell="1" allowOverlap="1" wp14:anchorId="4A785FDF" wp14:editId="7F615B9A">
                      <wp:simplePos x="0" y="0"/>
                      <wp:positionH relativeFrom="column">
                        <wp:posOffset>0</wp:posOffset>
                      </wp:positionH>
                      <wp:positionV relativeFrom="paragraph">
                        <wp:posOffset>0</wp:posOffset>
                      </wp:positionV>
                      <wp:extent cx="76200" cy="28575"/>
                      <wp:effectExtent l="19050" t="19050" r="19050" b="28575"/>
                      <wp:wrapNone/>
                      <wp:docPr id="11894" name="Text Box 5303">
                        <a:extLst xmlns:a="http://schemas.openxmlformats.org/drawingml/2006/main">
                          <a:ext uri="{FF2B5EF4-FFF2-40B4-BE49-F238E27FC236}">
                            <a16:creationId xmlns:a16="http://schemas.microsoft.com/office/drawing/2014/main" id="{00000000-0008-0000-0000-00007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1FCC0" id="Text Box 5303" o:spid="_x0000_s1026" type="#_x0000_t202" style="position:absolute;margin-left:0;margin-top:0;width:6pt;height:2.25pt;z-index:2550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3072" behindDoc="0" locked="0" layoutInCell="1" allowOverlap="1" wp14:anchorId="0702D617" wp14:editId="5504246C">
                      <wp:simplePos x="0" y="0"/>
                      <wp:positionH relativeFrom="column">
                        <wp:posOffset>0</wp:posOffset>
                      </wp:positionH>
                      <wp:positionV relativeFrom="paragraph">
                        <wp:posOffset>0</wp:posOffset>
                      </wp:positionV>
                      <wp:extent cx="76200" cy="28575"/>
                      <wp:effectExtent l="19050" t="19050" r="19050" b="28575"/>
                      <wp:wrapNone/>
                      <wp:docPr id="11895" name="Text Box 5302">
                        <a:extLst xmlns:a="http://schemas.openxmlformats.org/drawingml/2006/main">
                          <a:ext uri="{FF2B5EF4-FFF2-40B4-BE49-F238E27FC236}">
                            <a16:creationId xmlns:a16="http://schemas.microsoft.com/office/drawing/2014/main" id="{00000000-0008-0000-0000-00007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60CAE" id="Text Box 5302" o:spid="_x0000_s1026" type="#_x0000_t202" style="position:absolute;margin-left:0;margin-top:0;width:6pt;height:2.25pt;z-index:2550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4096" behindDoc="0" locked="0" layoutInCell="1" allowOverlap="1" wp14:anchorId="12DBEF4C" wp14:editId="1AF61848">
                      <wp:simplePos x="0" y="0"/>
                      <wp:positionH relativeFrom="column">
                        <wp:posOffset>0</wp:posOffset>
                      </wp:positionH>
                      <wp:positionV relativeFrom="paragraph">
                        <wp:posOffset>0</wp:posOffset>
                      </wp:positionV>
                      <wp:extent cx="76200" cy="28575"/>
                      <wp:effectExtent l="19050" t="19050" r="19050" b="28575"/>
                      <wp:wrapNone/>
                      <wp:docPr id="11896" name="Text Box 5301">
                        <a:extLst xmlns:a="http://schemas.openxmlformats.org/drawingml/2006/main">
                          <a:ext uri="{FF2B5EF4-FFF2-40B4-BE49-F238E27FC236}">
                            <a16:creationId xmlns:a16="http://schemas.microsoft.com/office/drawing/2014/main" id="{00000000-0008-0000-0000-00007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4917B" id="Text Box 5301" o:spid="_x0000_s1026" type="#_x0000_t202" style="position:absolute;margin-left:0;margin-top:0;width:6pt;height:2.25pt;z-index:2550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5120" behindDoc="0" locked="0" layoutInCell="1" allowOverlap="1" wp14:anchorId="1A780044" wp14:editId="6E0E3BD9">
                      <wp:simplePos x="0" y="0"/>
                      <wp:positionH relativeFrom="column">
                        <wp:posOffset>0</wp:posOffset>
                      </wp:positionH>
                      <wp:positionV relativeFrom="paragraph">
                        <wp:posOffset>0</wp:posOffset>
                      </wp:positionV>
                      <wp:extent cx="76200" cy="28575"/>
                      <wp:effectExtent l="19050" t="19050" r="19050" b="28575"/>
                      <wp:wrapNone/>
                      <wp:docPr id="11897" name="Text Box 5300">
                        <a:extLst xmlns:a="http://schemas.openxmlformats.org/drawingml/2006/main">
                          <a:ext uri="{FF2B5EF4-FFF2-40B4-BE49-F238E27FC236}">
                            <a16:creationId xmlns:a16="http://schemas.microsoft.com/office/drawing/2014/main" id="{00000000-0008-0000-0000-00007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538DE" id="Text Box 5300" o:spid="_x0000_s1026" type="#_x0000_t202" style="position:absolute;margin-left:0;margin-top:0;width:6pt;height:2.25pt;z-index:2550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6144" behindDoc="0" locked="0" layoutInCell="1" allowOverlap="1" wp14:anchorId="08AEF963" wp14:editId="331AEECA">
                      <wp:simplePos x="0" y="0"/>
                      <wp:positionH relativeFrom="column">
                        <wp:posOffset>0</wp:posOffset>
                      </wp:positionH>
                      <wp:positionV relativeFrom="paragraph">
                        <wp:posOffset>0</wp:posOffset>
                      </wp:positionV>
                      <wp:extent cx="76200" cy="28575"/>
                      <wp:effectExtent l="19050" t="19050" r="19050" b="28575"/>
                      <wp:wrapNone/>
                      <wp:docPr id="11898" name="Text Box 5299">
                        <a:extLst xmlns:a="http://schemas.openxmlformats.org/drawingml/2006/main">
                          <a:ext uri="{FF2B5EF4-FFF2-40B4-BE49-F238E27FC236}">
                            <a16:creationId xmlns:a16="http://schemas.microsoft.com/office/drawing/2014/main" id="{00000000-0008-0000-0000-00007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998B1" id="Text Box 5299" o:spid="_x0000_s1026" type="#_x0000_t202" style="position:absolute;margin-left:0;margin-top:0;width:6pt;height:2.25pt;z-index:2550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7168" behindDoc="0" locked="0" layoutInCell="1" allowOverlap="1" wp14:anchorId="3BA205C9" wp14:editId="2B479812">
                      <wp:simplePos x="0" y="0"/>
                      <wp:positionH relativeFrom="column">
                        <wp:posOffset>0</wp:posOffset>
                      </wp:positionH>
                      <wp:positionV relativeFrom="paragraph">
                        <wp:posOffset>0</wp:posOffset>
                      </wp:positionV>
                      <wp:extent cx="76200" cy="28575"/>
                      <wp:effectExtent l="19050" t="19050" r="19050" b="28575"/>
                      <wp:wrapNone/>
                      <wp:docPr id="11899" name="Text Box 5298">
                        <a:extLst xmlns:a="http://schemas.openxmlformats.org/drawingml/2006/main">
                          <a:ext uri="{FF2B5EF4-FFF2-40B4-BE49-F238E27FC236}">
                            <a16:creationId xmlns:a16="http://schemas.microsoft.com/office/drawing/2014/main" id="{00000000-0008-0000-0000-00007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0BBDE" id="Text Box 5298" o:spid="_x0000_s1026" type="#_x0000_t202" style="position:absolute;margin-left:0;margin-top:0;width:6pt;height:2.25pt;z-index:2550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8192" behindDoc="0" locked="0" layoutInCell="1" allowOverlap="1" wp14:anchorId="51C4BA0C" wp14:editId="74A1B876">
                      <wp:simplePos x="0" y="0"/>
                      <wp:positionH relativeFrom="column">
                        <wp:posOffset>0</wp:posOffset>
                      </wp:positionH>
                      <wp:positionV relativeFrom="paragraph">
                        <wp:posOffset>0</wp:posOffset>
                      </wp:positionV>
                      <wp:extent cx="76200" cy="28575"/>
                      <wp:effectExtent l="19050" t="19050" r="19050" b="28575"/>
                      <wp:wrapNone/>
                      <wp:docPr id="11900" name="Text Box 5297">
                        <a:extLst xmlns:a="http://schemas.openxmlformats.org/drawingml/2006/main">
                          <a:ext uri="{FF2B5EF4-FFF2-40B4-BE49-F238E27FC236}">
                            <a16:creationId xmlns:a16="http://schemas.microsoft.com/office/drawing/2014/main" id="{00000000-0008-0000-0000-00007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689A0" id="Text Box 5297" o:spid="_x0000_s1026" type="#_x0000_t202" style="position:absolute;margin-left:0;margin-top:0;width:6pt;height:2.25pt;z-index:2550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49216" behindDoc="0" locked="0" layoutInCell="1" allowOverlap="1" wp14:anchorId="032249E3" wp14:editId="7B2E8378">
                      <wp:simplePos x="0" y="0"/>
                      <wp:positionH relativeFrom="column">
                        <wp:posOffset>0</wp:posOffset>
                      </wp:positionH>
                      <wp:positionV relativeFrom="paragraph">
                        <wp:posOffset>0</wp:posOffset>
                      </wp:positionV>
                      <wp:extent cx="76200" cy="28575"/>
                      <wp:effectExtent l="19050" t="19050" r="19050" b="28575"/>
                      <wp:wrapNone/>
                      <wp:docPr id="11901" name="Text Box 5296">
                        <a:extLst xmlns:a="http://schemas.openxmlformats.org/drawingml/2006/main">
                          <a:ext uri="{FF2B5EF4-FFF2-40B4-BE49-F238E27FC236}">
                            <a16:creationId xmlns:a16="http://schemas.microsoft.com/office/drawing/2014/main" id="{00000000-0008-0000-0000-00007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5A4E3" id="Text Box 5296" o:spid="_x0000_s1026" type="#_x0000_t202" style="position:absolute;margin-left:0;margin-top:0;width:6pt;height:2.25pt;z-index:2550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0240" behindDoc="0" locked="0" layoutInCell="1" allowOverlap="1" wp14:anchorId="55792FAD" wp14:editId="4276957E">
                      <wp:simplePos x="0" y="0"/>
                      <wp:positionH relativeFrom="column">
                        <wp:posOffset>0</wp:posOffset>
                      </wp:positionH>
                      <wp:positionV relativeFrom="paragraph">
                        <wp:posOffset>0</wp:posOffset>
                      </wp:positionV>
                      <wp:extent cx="76200" cy="28575"/>
                      <wp:effectExtent l="19050" t="19050" r="19050" b="28575"/>
                      <wp:wrapNone/>
                      <wp:docPr id="11902" name="Text Box 5295">
                        <a:extLst xmlns:a="http://schemas.openxmlformats.org/drawingml/2006/main">
                          <a:ext uri="{FF2B5EF4-FFF2-40B4-BE49-F238E27FC236}">
                            <a16:creationId xmlns:a16="http://schemas.microsoft.com/office/drawing/2014/main" id="{00000000-0008-0000-0000-00007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65BF8" id="Text Box 5295" o:spid="_x0000_s1026" type="#_x0000_t202" style="position:absolute;margin-left:0;margin-top:0;width:6pt;height:2.25pt;z-index:2550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1264" behindDoc="0" locked="0" layoutInCell="1" allowOverlap="1" wp14:anchorId="2526F21E" wp14:editId="5A51E933">
                      <wp:simplePos x="0" y="0"/>
                      <wp:positionH relativeFrom="column">
                        <wp:posOffset>0</wp:posOffset>
                      </wp:positionH>
                      <wp:positionV relativeFrom="paragraph">
                        <wp:posOffset>0</wp:posOffset>
                      </wp:positionV>
                      <wp:extent cx="76200" cy="28575"/>
                      <wp:effectExtent l="19050" t="19050" r="19050" b="28575"/>
                      <wp:wrapNone/>
                      <wp:docPr id="11903" name="Text Box 5294">
                        <a:extLst xmlns:a="http://schemas.openxmlformats.org/drawingml/2006/main">
                          <a:ext uri="{FF2B5EF4-FFF2-40B4-BE49-F238E27FC236}">
                            <a16:creationId xmlns:a16="http://schemas.microsoft.com/office/drawing/2014/main" id="{00000000-0008-0000-0000-00007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FCA08" id="Text Box 5294" o:spid="_x0000_s1026" type="#_x0000_t202" style="position:absolute;margin-left:0;margin-top:0;width:6pt;height:2.25pt;z-index:2550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2288" behindDoc="0" locked="0" layoutInCell="1" allowOverlap="1" wp14:anchorId="62233373" wp14:editId="136C2EFC">
                      <wp:simplePos x="0" y="0"/>
                      <wp:positionH relativeFrom="column">
                        <wp:posOffset>0</wp:posOffset>
                      </wp:positionH>
                      <wp:positionV relativeFrom="paragraph">
                        <wp:posOffset>0</wp:posOffset>
                      </wp:positionV>
                      <wp:extent cx="76200" cy="28575"/>
                      <wp:effectExtent l="19050" t="19050" r="19050" b="28575"/>
                      <wp:wrapNone/>
                      <wp:docPr id="11904" name="Text Box 5293">
                        <a:extLst xmlns:a="http://schemas.openxmlformats.org/drawingml/2006/main">
                          <a:ext uri="{FF2B5EF4-FFF2-40B4-BE49-F238E27FC236}">
                            <a16:creationId xmlns:a16="http://schemas.microsoft.com/office/drawing/2014/main" id="{00000000-0008-0000-0000-00008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70A24" id="Text Box 5293" o:spid="_x0000_s1026" type="#_x0000_t202" style="position:absolute;margin-left:0;margin-top:0;width:6pt;height:2.25pt;z-index:2550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3312" behindDoc="0" locked="0" layoutInCell="1" allowOverlap="1" wp14:anchorId="7B79B8B6" wp14:editId="38532AC7">
                      <wp:simplePos x="0" y="0"/>
                      <wp:positionH relativeFrom="column">
                        <wp:posOffset>0</wp:posOffset>
                      </wp:positionH>
                      <wp:positionV relativeFrom="paragraph">
                        <wp:posOffset>0</wp:posOffset>
                      </wp:positionV>
                      <wp:extent cx="76200" cy="28575"/>
                      <wp:effectExtent l="19050" t="19050" r="19050" b="28575"/>
                      <wp:wrapNone/>
                      <wp:docPr id="11905" name="Text Box 5292">
                        <a:extLst xmlns:a="http://schemas.openxmlformats.org/drawingml/2006/main">
                          <a:ext uri="{FF2B5EF4-FFF2-40B4-BE49-F238E27FC236}">
                            <a16:creationId xmlns:a16="http://schemas.microsoft.com/office/drawing/2014/main" id="{00000000-0008-0000-0000-00008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878E2" id="Text Box 5292" o:spid="_x0000_s1026" type="#_x0000_t202" style="position:absolute;margin-left:0;margin-top:0;width:6pt;height:2.25pt;z-index:2550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4336" behindDoc="0" locked="0" layoutInCell="1" allowOverlap="1" wp14:anchorId="07B01A94" wp14:editId="699CD4BB">
                      <wp:simplePos x="0" y="0"/>
                      <wp:positionH relativeFrom="column">
                        <wp:posOffset>0</wp:posOffset>
                      </wp:positionH>
                      <wp:positionV relativeFrom="paragraph">
                        <wp:posOffset>0</wp:posOffset>
                      </wp:positionV>
                      <wp:extent cx="76200" cy="28575"/>
                      <wp:effectExtent l="19050" t="19050" r="19050" b="28575"/>
                      <wp:wrapNone/>
                      <wp:docPr id="11906" name="Text Box 5291">
                        <a:extLst xmlns:a="http://schemas.openxmlformats.org/drawingml/2006/main">
                          <a:ext uri="{FF2B5EF4-FFF2-40B4-BE49-F238E27FC236}">
                            <a16:creationId xmlns:a16="http://schemas.microsoft.com/office/drawing/2014/main" id="{00000000-0008-0000-0000-00008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35073" id="Text Box 5291" o:spid="_x0000_s1026" type="#_x0000_t202" style="position:absolute;margin-left:0;margin-top:0;width:6pt;height:2.25pt;z-index:2550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5360" behindDoc="0" locked="0" layoutInCell="1" allowOverlap="1" wp14:anchorId="09F84801" wp14:editId="4099EBDD">
                      <wp:simplePos x="0" y="0"/>
                      <wp:positionH relativeFrom="column">
                        <wp:posOffset>0</wp:posOffset>
                      </wp:positionH>
                      <wp:positionV relativeFrom="paragraph">
                        <wp:posOffset>0</wp:posOffset>
                      </wp:positionV>
                      <wp:extent cx="76200" cy="28575"/>
                      <wp:effectExtent l="19050" t="19050" r="19050" b="28575"/>
                      <wp:wrapNone/>
                      <wp:docPr id="11907" name="Text Box 5290">
                        <a:extLst xmlns:a="http://schemas.openxmlformats.org/drawingml/2006/main">
                          <a:ext uri="{FF2B5EF4-FFF2-40B4-BE49-F238E27FC236}">
                            <a16:creationId xmlns:a16="http://schemas.microsoft.com/office/drawing/2014/main" id="{00000000-0008-0000-0000-00008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FFD707" id="Text Box 5290" o:spid="_x0000_s1026" type="#_x0000_t202" style="position:absolute;margin-left:0;margin-top:0;width:6pt;height:2.25pt;z-index:2550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6384" behindDoc="0" locked="0" layoutInCell="1" allowOverlap="1" wp14:anchorId="14EF1699" wp14:editId="6BFA66A2">
                      <wp:simplePos x="0" y="0"/>
                      <wp:positionH relativeFrom="column">
                        <wp:posOffset>0</wp:posOffset>
                      </wp:positionH>
                      <wp:positionV relativeFrom="paragraph">
                        <wp:posOffset>0</wp:posOffset>
                      </wp:positionV>
                      <wp:extent cx="76200" cy="28575"/>
                      <wp:effectExtent l="19050" t="19050" r="19050" b="28575"/>
                      <wp:wrapNone/>
                      <wp:docPr id="11908" name="Text Box 5289">
                        <a:extLst xmlns:a="http://schemas.openxmlformats.org/drawingml/2006/main">
                          <a:ext uri="{FF2B5EF4-FFF2-40B4-BE49-F238E27FC236}">
                            <a16:creationId xmlns:a16="http://schemas.microsoft.com/office/drawing/2014/main" id="{00000000-0008-0000-0000-00008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02143" id="Text Box 5289" o:spid="_x0000_s1026" type="#_x0000_t202" style="position:absolute;margin-left:0;margin-top:0;width:6pt;height:2.25pt;z-index:2550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7408" behindDoc="0" locked="0" layoutInCell="1" allowOverlap="1" wp14:anchorId="3342A2F5" wp14:editId="00403D88">
                      <wp:simplePos x="0" y="0"/>
                      <wp:positionH relativeFrom="column">
                        <wp:posOffset>0</wp:posOffset>
                      </wp:positionH>
                      <wp:positionV relativeFrom="paragraph">
                        <wp:posOffset>0</wp:posOffset>
                      </wp:positionV>
                      <wp:extent cx="76200" cy="28575"/>
                      <wp:effectExtent l="19050" t="19050" r="19050" b="28575"/>
                      <wp:wrapNone/>
                      <wp:docPr id="11909" name="Text Box 5288">
                        <a:extLst xmlns:a="http://schemas.openxmlformats.org/drawingml/2006/main">
                          <a:ext uri="{FF2B5EF4-FFF2-40B4-BE49-F238E27FC236}">
                            <a16:creationId xmlns:a16="http://schemas.microsoft.com/office/drawing/2014/main" id="{00000000-0008-0000-0000-00008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C0BA3" id="Text Box 5288" o:spid="_x0000_s1026" type="#_x0000_t202" style="position:absolute;margin-left:0;margin-top:0;width:6pt;height:2.25pt;z-index:2550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8432" behindDoc="0" locked="0" layoutInCell="1" allowOverlap="1" wp14:anchorId="1E724D66" wp14:editId="3B853471">
                      <wp:simplePos x="0" y="0"/>
                      <wp:positionH relativeFrom="column">
                        <wp:posOffset>0</wp:posOffset>
                      </wp:positionH>
                      <wp:positionV relativeFrom="paragraph">
                        <wp:posOffset>0</wp:posOffset>
                      </wp:positionV>
                      <wp:extent cx="76200" cy="28575"/>
                      <wp:effectExtent l="19050" t="19050" r="19050" b="28575"/>
                      <wp:wrapNone/>
                      <wp:docPr id="11910" name="Text Box 5287">
                        <a:extLst xmlns:a="http://schemas.openxmlformats.org/drawingml/2006/main">
                          <a:ext uri="{FF2B5EF4-FFF2-40B4-BE49-F238E27FC236}">
                            <a16:creationId xmlns:a16="http://schemas.microsoft.com/office/drawing/2014/main" id="{00000000-0008-0000-0000-00008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977C2" id="Text Box 5287" o:spid="_x0000_s1026" type="#_x0000_t202" style="position:absolute;margin-left:0;margin-top:0;width:6pt;height:2.25pt;z-index:2550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59456" behindDoc="0" locked="0" layoutInCell="1" allowOverlap="1" wp14:anchorId="221004F8" wp14:editId="0039A913">
                      <wp:simplePos x="0" y="0"/>
                      <wp:positionH relativeFrom="column">
                        <wp:posOffset>0</wp:posOffset>
                      </wp:positionH>
                      <wp:positionV relativeFrom="paragraph">
                        <wp:posOffset>0</wp:posOffset>
                      </wp:positionV>
                      <wp:extent cx="76200" cy="28575"/>
                      <wp:effectExtent l="19050" t="19050" r="19050" b="28575"/>
                      <wp:wrapNone/>
                      <wp:docPr id="11911" name="Text Box 5286">
                        <a:extLst xmlns:a="http://schemas.openxmlformats.org/drawingml/2006/main">
                          <a:ext uri="{FF2B5EF4-FFF2-40B4-BE49-F238E27FC236}">
                            <a16:creationId xmlns:a16="http://schemas.microsoft.com/office/drawing/2014/main" id="{00000000-0008-0000-0000-00008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3529D" id="Text Box 5286" o:spid="_x0000_s1026" type="#_x0000_t202" style="position:absolute;margin-left:0;margin-top:0;width:6pt;height:2.25pt;z-index:2550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0480" behindDoc="0" locked="0" layoutInCell="1" allowOverlap="1" wp14:anchorId="5B9B5970" wp14:editId="3F17ED7B">
                      <wp:simplePos x="0" y="0"/>
                      <wp:positionH relativeFrom="column">
                        <wp:posOffset>0</wp:posOffset>
                      </wp:positionH>
                      <wp:positionV relativeFrom="paragraph">
                        <wp:posOffset>0</wp:posOffset>
                      </wp:positionV>
                      <wp:extent cx="76200" cy="28575"/>
                      <wp:effectExtent l="19050" t="19050" r="19050" b="28575"/>
                      <wp:wrapNone/>
                      <wp:docPr id="11912" name="Text Box 5285">
                        <a:extLst xmlns:a="http://schemas.openxmlformats.org/drawingml/2006/main">
                          <a:ext uri="{FF2B5EF4-FFF2-40B4-BE49-F238E27FC236}">
                            <a16:creationId xmlns:a16="http://schemas.microsoft.com/office/drawing/2014/main" id="{00000000-0008-0000-0000-00008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3900F" id="Text Box 5285" o:spid="_x0000_s1026" type="#_x0000_t202" style="position:absolute;margin-left:0;margin-top:0;width:6pt;height:2.25pt;z-index:2550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1504" behindDoc="0" locked="0" layoutInCell="1" allowOverlap="1" wp14:anchorId="71C2F221" wp14:editId="13FE6EA4">
                      <wp:simplePos x="0" y="0"/>
                      <wp:positionH relativeFrom="column">
                        <wp:posOffset>0</wp:posOffset>
                      </wp:positionH>
                      <wp:positionV relativeFrom="paragraph">
                        <wp:posOffset>0</wp:posOffset>
                      </wp:positionV>
                      <wp:extent cx="76200" cy="28575"/>
                      <wp:effectExtent l="19050" t="19050" r="19050" b="28575"/>
                      <wp:wrapNone/>
                      <wp:docPr id="11913" name="Text Box 5284">
                        <a:extLst xmlns:a="http://schemas.openxmlformats.org/drawingml/2006/main">
                          <a:ext uri="{FF2B5EF4-FFF2-40B4-BE49-F238E27FC236}">
                            <a16:creationId xmlns:a16="http://schemas.microsoft.com/office/drawing/2014/main" id="{00000000-0008-0000-0000-00008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CF3C4" id="Text Box 5284" o:spid="_x0000_s1026" type="#_x0000_t202" style="position:absolute;margin-left:0;margin-top:0;width:6pt;height:2.25pt;z-index:2550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2528" behindDoc="0" locked="0" layoutInCell="1" allowOverlap="1" wp14:anchorId="5ECFD106" wp14:editId="22E73B1C">
                      <wp:simplePos x="0" y="0"/>
                      <wp:positionH relativeFrom="column">
                        <wp:posOffset>0</wp:posOffset>
                      </wp:positionH>
                      <wp:positionV relativeFrom="paragraph">
                        <wp:posOffset>0</wp:posOffset>
                      </wp:positionV>
                      <wp:extent cx="76200" cy="28575"/>
                      <wp:effectExtent l="19050" t="19050" r="19050" b="28575"/>
                      <wp:wrapNone/>
                      <wp:docPr id="11914" name="Text Box 5283">
                        <a:extLst xmlns:a="http://schemas.openxmlformats.org/drawingml/2006/main">
                          <a:ext uri="{FF2B5EF4-FFF2-40B4-BE49-F238E27FC236}">
                            <a16:creationId xmlns:a16="http://schemas.microsoft.com/office/drawing/2014/main" id="{00000000-0008-0000-0000-00008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D5DC4" id="Text Box 5283" o:spid="_x0000_s1026" type="#_x0000_t202" style="position:absolute;margin-left:0;margin-top:0;width:6pt;height:2.25pt;z-index:2550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3552" behindDoc="0" locked="0" layoutInCell="1" allowOverlap="1" wp14:anchorId="6592C8E4" wp14:editId="1BD3571F">
                      <wp:simplePos x="0" y="0"/>
                      <wp:positionH relativeFrom="column">
                        <wp:posOffset>0</wp:posOffset>
                      </wp:positionH>
                      <wp:positionV relativeFrom="paragraph">
                        <wp:posOffset>0</wp:posOffset>
                      </wp:positionV>
                      <wp:extent cx="76200" cy="28575"/>
                      <wp:effectExtent l="19050" t="19050" r="19050" b="28575"/>
                      <wp:wrapNone/>
                      <wp:docPr id="11915" name="Text Box 5282">
                        <a:extLst xmlns:a="http://schemas.openxmlformats.org/drawingml/2006/main">
                          <a:ext uri="{FF2B5EF4-FFF2-40B4-BE49-F238E27FC236}">
                            <a16:creationId xmlns:a16="http://schemas.microsoft.com/office/drawing/2014/main" id="{00000000-0008-0000-0000-00008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1F625C" id="Text Box 5282" o:spid="_x0000_s1026" type="#_x0000_t202" style="position:absolute;margin-left:0;margin-top:0;width:6pt;height:2.25pt;z-index:2550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4576" behindDoc="0" locked="0" layoutInCell="1" allowOverlap="1" wp14:anchorId="4B31BA61" wp14:editId="15C211B6">
                      <wp:simplePos x="0" y="0"/>
                      <wp:positionH relativeFrom="column">
                        <wp:posOffset>0</wp:posOffset>
                      </wp:positionH>
                      <wp:positionV relativeFrom="paragraph">
                        <wp:posOffset>0</wp:posOffset>
                      </wp:positionV>
                      <wp:extent cx="76200" cy="28575"/>
                      <wp:effectExtent l="19050" t="19050" r="19050" b="28575"/>
                      <wp:wrapNone/>
                      <wp:docPr id="11916" name="Text Box 5281">
                        <a:extLst xmlns:a="http://schemas.openxmlformats.org/drawingml/2006/main">
                          <a:ext uri="{FF2B5EF4-FFF2-40B4-BE49-F238E27FC236}">
                            <a16:creationId xmlns:a16="http://schemas.microsoft.com/office/drawing/2014/main" id="{00000000-0008-0000-0000-00008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D602F" id="Text Box 5281" o:spid="_x0000_s1026" type="#_x0000_t202" style="position:absolute;margin-left:0;margin-top:0;width:6pt;height:2.25pt;z-index:2550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5600" behindDoc="0" locked="0" layoutInCell="1" allowOverlap="1" wp14:anchorId="4DC7F620" wp14:editId="512E379A">
                      <wp:simplePos x="0" y="0"/>
                      <wp:positionH relativeFrom="column">
                        <wp:posOffset>0</wp:posOffset>
                      </wp:positionH>
                      <wp:positionV relativeFrom="paragraph">
                        <wp:posOffset>0</wp:posOffset>
                      </wp:positionV>
                      <wp:extent cx="76200" cy="28575"/>
                      <wp:effectExtent l="19050" t="19050" r="19050" b="28575"/>
                      <wp:wrapNone/>
                      <wp:docPr id="11917" name="Text Box 5280">
                        <a:extLst xmlns:a="http://schemas.openxmlformats.org/drawingml/2006/main">
                          <a:ext uri="{FF2B5EF4-FFF2-40B4-BE49-F238E27FC236}">
                            <a16:creationId xmlns:a16="http://schemas.microsoft.com/office/drawing/2014/main" id="{00000000-0008-0000-0000-00008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334A3" id="Text Box 5280" o:spid="_x0000_s1026" type="#_x0000_t202" style="position:absolute;margin-left:0;margin-top:0;width:6pt;height:2.25pt;z-index:2550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6624" behindDoc="0" locked="0" layoutInCell="1" allowOverlap="1" wp14:anchorId="0B3A1021" wp14:editId="7517E988">
                      <wp:simplePos x="0" y="0"/>
                      <wp:positionH relativeFrom="column">
                        <wp:posOffset>0</wp:posOffset>
                      </wp:positionH>
                      <wp:positionV relativeFrom="paragraph">
                        <wp:posOffset>0</wp:posOffset>
                      </wp:positionV>
                      <wp:extent cx="76200" cy="28575"/>
                      <wp:effectExtent l="19050" t="19050" r="19050" b="28575"/>
                      <wp:wrapNone/>
                      <wp:docPr id="11918" name="Text Box 5279">
                        <a:extLst xmlns:a="http://schemas.openxmlformats.org/drawingml/2006/main">
                          <a:ext uri="{FF2B5EF4-FFF2-40B4-BE49-F238E27FC236}">
                            <a16:creationId xmlns:a16="http://schemas.microsoft.com/office/drawing/2014/main" id="{00000000-0008-0000-0000-00008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E87F5" id="Text Box 5279" o:spid="_x0000_s1026" type="#_x0000_t202" style="position:absolute;margin-left:0;margin-top:0;width:6pt;height:2.25pt;z-index:2550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7648" behindDoc="0" locked="0" layoutInCell="1" allowOverlap="1" wp14:anchorId="4D89880C" wp14:editId="3166F766">
                      <wp:simplePos x="0" y="0"/>
                      <wp:positionH relativeFrom="column">
                        <wp:posOffset>0</wp:posOffset>
                      </wp:positionH>
                      <wp:positionV relativeFrom="paragraph">
                        <wp:posOffset>0</wp:posOffset>
                      </wp:positionV>
                      <wp:extent cx="76200" cy="28575"/>
                      <wp:effectExtent l="19050" t="19050" r="19050" b="28575"/>
                      <wp:wrapNone/>
                      <wp:docPr id="11919" name="Text Box 5278">
                        <a:extLst xmlns:a="http://schemas.openxmlformats.org/drawingml/2006/main">
                          <a:ext uri="{FF2B5EF4-FFF2-40B4-BE49-F238E27FC236}">
                            <a16:creationId xmlns:a16="http://schemas.microsoft.com/office/drawing/2014/main" id="{00000000-0008-0000-0000-00008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8EA4B" id="Text Box 5278" o:spid="_x0000_s1026" type="#_x0000_t202" style="position:absolute;margin-left:0;margin-top:0;width:6pt;height:2.25pt;z-index:2550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8672" behindDoc="0" locked="0" layoutInCell="1" allowOverlap="1" wp14:anchorId="303507D5" wp14:editId="562DDA99">
                      <wp:simplePos x="0" y="0"/>
                      <wp:positionH relativeFrom="column">
                        <wp:posOffset>0</wp:posOffset>
                      </wp:positionH>
                      <wp:positionV relativeFrom="paragraph">
                        <wp:posOffset>0</wp:posOffset>
                      </wp:positionV>
                      <wp:extent cx="76200" cy="28575"/>
                      <wp:effectExtent l="19050" t="19050" r="19050" b="28575"/>
                      <wp:wrapNone/>
                      <wp:docPr id="11920" name="Text Box 5277">
                        <a:extLst xmlns:a="http://schemas.openxmlformats.org/drawingml/2006/main">
                          <a:ext uri="{FF2B5EF4-FFF2-40B4-BE49-F238E27FC236}">
                            <a16:creationId xmlns:a16="http://schemas.microsoft.com/office/drawing/2014/main" id="{00000000-0008-0000-0000-00009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73A69" id="Text Box 5277" o:spid="_x0000_s1026" type="#_x0000_t202" style="position:absolute;margin-left:0;margin-top:0;width:6pt;height:2.25pt;z-index:2550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69696" behindDoc="0" locked="0" layoutInCell="1" allowOverlap="1" wp14:anchorId="7D7A3730" wp14:editId="3827F18E">
                      <wp:simplePos x="0" y="0"/>
                      <wp:positionH relativeFrom="column">
                        <wp:posOffset>0</wp:posOffset>
                      </wp:positionH>
                      <wp:positionV relativeFrom="paragraph">
                        <wp:posOffset>0</wp:posOffset>
                      </wp:positionV>
                      <wp:extent cx="76200" cy="28575"/>
                      <wp:effectExtent l="19050" t="19050" r="19050" b="28575"/>
                      <wp:wrapNone/>
                      <wp:docPr id="11921" name="Text Box 5276">
                        <a:extLst xmlns:a="http://schemas.openxmlformats.org/drawingml/2006/main">
                          <a:ext uri="{FF2B5EF4-FFF2-40B4-BE49-F238E27FC236}">
                            <a16:creationId xmlns:a16="http://schemas.microsoft.com/office/drawing/2014/main" id="{00000000-0008-0000-0000-00009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1B201" id="Text Box 5276" o:spid="_x0000_s1026" type="#_x0000_t202" style="position:absolute;margin-left:0;margin-top:0;width:6pt;height:2.25pt;z-index:2550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0720" behindDoc="0" locked="0" layoutInCell="1" allowOverlap="1" wp14:anchorId="54A43136" wp14:editId="6F6AA37C">
                      <wp:simplePos x="0" y="0"/>
                      <wp:positionH relativeFrom="column">
                        <wp:posOffset>0</wp:posOffset>
                      </wp:positionH>
                      <wp:positionV relativeFrom="paragraph">
                        <wp:posOffset>0</wp:posOffset>
                      </wp:positionV>
                      <wp:extent cx="76200" cy="28575"/>
                      <wp:effectExtent l="19050" t="19050" r="19050" b="28575"/>
                      <wp:wrapNone/>
                      <wp:docPr id="11922" name="Text Box 5275">
                        <a:extLst xmlns:a="http://schemas.openxmlformats.org/drawingml/2006/main">
                          <a:ext uri="{FF2B5EF4-FFF2-40B4-BE49-F238E27FC236}">
                            <a16:creationId xmlns:a16="http://schemas.microsoft.com/office/drawing/2014/main" id="{00000000-0008-0000-0000-00009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CD172" id="Text Box 5275" o:spid="_x0000_s1026" type="#_x0000_t202" style="position:absolute;margin-left:0;margin-top:0;width:6pt;height:2.25pt;z-index:2550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1744" behindDoc="0" locked="0" layoutInCell="1" allowOverlap="1" wp14:anchorId="3A00B95D" wp14:editId="690EB026">
                      <wp:simplePos x="0" y="0"/>
                      <wp:positionH relativeFrom="column">
                        <wp:posOffset>0</wp:posOffset>
                      </wp:positionH>
                      <wp:positionV relativeFrom="paragraph">
                        <wp:posOffset>0</wp:posOffset>
                      </wp:positionV>
                      <wp:extent cx="76200" cy="28575"/>
                      <wp:effectExtent l="19050" t="19050" r="19050" b="28575"/>
                      <wp:wrapNone/>
                      <wp:docPr id="11923" name="Text Box 5274">
                        <a:extLst xmlns:a="http://schemas.openxmlformats.org/drawingml/2006/main">
                          <a:ext uri="{FF2B5EF4-FFF2-40B4-BE49-F238E27FC236}">
                            <a16:creationId xmlns:a16="http://schemas.microsoft.com/office/drawing/2014/main" id="{00000000-0008-0000-0000-00009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71B72" id="Text Box 5274" o:spid="_x0000_s1026" type="#_x0000_t202" style="position:absolute;margin-left:0;margin-top:0;width:6pt;height:2.25pt;z-index:2550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2768" behindDoc="0" locked="0" layoutInCell="1" allowOverlap="1" wp14:anchorId="48D3E8F8" wp14:editId="7388956B">
                      <wp:simplePos x="0" y="0"/>
                      <wp:positionH relativeFrom="column">
                        <wp:posOffset>0</wp:posOffset>
                      </wp:positionH>
                      <wp:positionV relativeFrom="paragraph">
                        <wp:posOffset>0</wp:posOffset>
                      </wp:positionV>
                      <wp:extent cx="76200" cy="28575"/>
                      <wp:effectExtent l="19050" t="19050" r="19050" b="28575"/>
                      <wp:wrapNone/>
                      <wp:docPr id="11924" name="Text Box 5273">
                        <a:extLst xmlns:a="http://schemas.openxmlformats.org/drawingml/2006/main">
                          <a:ext uri="{FF2B5EF4-FFF2-40B4-BE49-F238E27FC236}">
                            <a16:creationId xmlns:a16="http://schemas.microsoft.com/office/drawing/2014/main" id="{00000000-0008-0000-0000-00009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4B692" id="Text Box 5273" o:spid="_x0000_s1026" type="#_x0000_t202" style="position:absolute;margin-left:0;margin-top:0;width:6pt;height:2.25pt;z-index:2550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3792" behindDoc="0" locked="0" layoutInCell="1" allowOverlap="1" wp14:anchorId="049D572D" wp14:editId="59D90E20">
                      <wp:simplePos x="0" y="0"/>
                      <wp:positionH relativeFrom="column">
                        <wp:posOffset>0</wp:posOffset>
                      </wp:positionH>
                      <wp:positionV relativeFrom="paragraph">
                        <wp:posOffset>0</wp:posOffset>
                      </wp:positionV>
                      <wp:extent cx="76200" cy="28575"/>
                      <wp:effectExtent l="19050" t="19050" r="19050" b="28575"/>
                      <wp:wrapNone/>
                      <wp:docPr id="11925" name="Text Box 5272">
                        <a:extLst xmlns:a="http://schemas.openxmlformats.org/drawingml/2006/main">
                          <a:ext uri="{FF2B5EF4-FFF2-40B4-BE49-F238E27FC236}">
                            <a16:creationId xmlns:a16="http://schemas.microsoft.com/office/drawing/2014/main" id="{00000000-0008-0000-0000-00009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925B95" id="Text Box 5272" o:spid="_x0000_s1026" type="#_x0000_t202" style="position:absolute;margin-left:0;margin-top:0;width:6pt;height:2.25pt;z-index:2550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4816" behindDoc="0" locked="0" layoutInCell="1" allowOverlap="1" wp14:anchorId="23260E19" wp14:editId="76FFBCF6">
                      <wp:simplePos x="0" y="0"/>
                      <wp:positionH relativeFrom="column">
                        <wp:posOffset>0</wp:posOffset>
                      </wp:positionH>
                      <wp:positionV relativeFrom="paragraph">
                        <wp:posOffset>0</wp:posOffset>
                      </wp:positionV>
                      <wp:extent cx="76200" cy="28575"/>
                      <wp:effectExtent l="19050" t="19050" r="19050" b="28575"/>
                      <wp:wrapNone/>
                      <wp:docPr id="11926" name="Text Box 5271">
                        <a:extLst xmlns:a="http://schemas.openxmlformats.org/drawingml/2006/main">
                          <a:ext uri="{FF2B5EF4-FFF2-40B4-BE49-F238E27FC236}">
                            <a16:creationId xmlns:a16="http://schemas.microsoft.com/office/drawing/2014/main" id="{00000000-0008-0000-0000-00009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B24F3" id="Text Box 5271" o:spid="_x0000_s1026" type="#_x0000_t202" style="position:absolute;margin-left:0;margin-top:0;width:6pt;height:2.25pt;z-index:2550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5840" behindDoc="0" locked="0" layoutInCell="1" allowOverlap="1" wp14:anchorId="05F7AA21" wp14:editId="4C011351">
                      <wp:simplePos x="0" y="0"/>
                      <wp:positionH relativeFrom="column">
                        <wp:posOffset>0</wp:posOffset>
                      </wp:positionH>
                      <wp:positionV relativeFrom="paragraph">
                        <wp:posOffset>0</wp:posOffset>
                      </wp:positionV>
                      <wp:extent cx="76200" cy="28575"/>
                      <wp:effectExtent l="19050" t="19050" r="19050" b="28575"/>
                      <wp:wrapNone/>
                      <wp:docPr id="11927" name="Text Box 5270">
                        <a:extLst xmlns:a="http://schemas.openxmlformats.org/drawingml/2006/main">
                          <a:ext uri="{FF2B5EF4-FFF2-40B4-BE49-F238E27FC236}">
                            <a16:creationId xmlns:a16="http://schemas.microsoft.com/office/drawing/2014/main" id="{00000000-0008-0000-0000-00009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9AA08" id="Text Box 5270" o:spid="_x0000_s1026" type="#_x0000_t202" style="position:absolute;margin-left:0;margin-top:0;width:6pt;height:2.25pt;z-index:2550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6864" behindDoc="0" locked="0" layoutInCell="1" allowOverlap="1" wp14:anchorId="09466DB0" wp14:editId="604EDE45">
                      <wp:simplePos x="0" y="0"/>
                      <wp:positionH relativeFrom="column">
                        <wp:posOffset>0</wp:posOffset>
                      </wp:positionH>
                      <wp:positionV relativeFrom="paragraph">
                        <wp:posOffset>0</wp:posOffset>
                      </wp:positionV>
                      <wp:extent cx="76200" cy="28575"/>
                      <wp:effectExtent l="19050" t="19050" r="19050" b="28575"/>
                      <wp:wrapNone/>
                      <wp:docPr id="11928" name="Text Box 5269">
                        <a:extLst xmlns:a="http://schemas.openxmlformats.org/drawingml/2006/main">
                          <a:ext uri="{FF2B5EF4-FFF2-40B4-BE49-F238E27FC236}">
                            <a16:creationId xmlns:a16="http://schemas.microsoft.com/office/drawing/2014/main" id="{00000000-0008-0000-0000-00009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AAB16" id="Text Box 5269" o:spid="_x0000_s1026" type="#_x0000_t202" style="position:absolute;margin-left:0;margin-top:0;width:6pt;height:2.25pt;z-index:2550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7888" behindDoc="0" locked="0" layoutInCell="1" allowOverlap="1" wp14:anchorId="6DEAA72A" wp14:editId="4CB1E0B8">
                      <wp:simplePos x="0" y="0"/>
                      <wp:positionH relativeFrom="column">
                        <wp:posOffset>0</wp:posOffset>
                      </wp:positionH>
                      <wp:positionV relativeFrom="paragraph">
                        <wp:posOffset>0</wp:posOffset>
                      </wp:positionV>
                      <wp:extent cx="76200" cy="28575"/>
                      <wp:effectExtent l="19050" t="19050" r="19050" b="28575"/>
                      <wp:wrapNone/>
                      <wp:docPr id="11929" name="Text Box 5268">
                        <a:extLst xmlns:a="http://schemas.openxmlformats.org/drawingml/2006/main">
                          <a:ext uri="{FF2B5EF4-FFF2-40B4-BE49-F238E27FC236}">
                            <a16:creationId xmlns:a16="http://schemas.microsoft.com/office/drawing/2014/main" id="{00000000-0008-0000-0000-00009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12820" id="Text Box 5268" o:spid="_x0000_s1026" type="#_x0000_t202" style="position:absolute;margin-left:0;margin-top:0;width:6pt;height:2.25pt;z-index:2550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8912" behindDoc="0" locked="0" layoutInCell="1" allowOverlap="1" wp14:anchorId="5E1BF93B" wp14:editId="5F06E303">
                      <wp:simplePos x="0" y="0"/>
                      <wp:positionH relativeFrom="column">
                        <wp:posOffset>0</wp:posOffset>
                      </wp:positionH>
                      <wp:positionV relativeFrom="paragraph">
                        <wp:posOffset>0</wp:posOffset>
                      </wp:positionV>
                      <wp:extent cx="76200" cy="28575"/>
                      <wp:effectExtent l="19050" t="19050" r="19050" b="28575"/>
                      <wp:wrapNone/>
                      <wp:docPr id="11930" name="Text Box 5267">
                        <a:extLst xmlns:a="http://schemas.openxmlformats.org/drawingml/2006/main">
                          <a:ext uri="{FF2B5EF4-FFF2-40B4-BE49-F238E27FC236}">
                            <a16:creationId xmlns:a16="http://schemas.microsoft.com/office/drawing/2014/main" id="{00000000-0008-0000-0000-00009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599EA" id="Text Box 5267" o:spid="_x0000_s1026" type="#_x0000_t202" style="position:absolute;margin-left:0;margin-top:0;width:6pt;height:2.25pt;z-index:2550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79936" behindDoc="0" locked="0" layoutInCell="1" allowOverlap="1" wp14:anchorId="723539C0" wp14:editId="263FC0B5">
                      <wp:simplePos x="0" y="0"/>
                      <wp:positionH relativeFrom="column">
                        <wp:posOffset>0</wp:posOffset>
                      </wp:positionH>
                      <wp:positionV relativeFrom="paragraph">
                        <wp:posOffset>0</wp:posOffset>
                      </wp:positionV>
                      <wp:extent cx="76200" cy="28575"/>
                      <wp:effectExtent l="19050" t="19050" r="19050" b="28575"/>
                      <wp:wrapNone/>
                      <wp:docPr id="11931" name="Text Box 5266">
                        <a:extLst xmlns:a="http://schemas.openxmlformats.org/drawingml/2006/main">
                          <a:ext uri="{FF2B5EF4-FFF2-40B4-BE49-F238E27FC236}">
                            <a16:creationId xmlns:a16="http://schemas.microsoft.com/office/drawing/2014/main" id="{00000000-0008-0000-0000-00009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E2F38" id="Text Box 5266" o:spid="_x0000_s1026" type="#_x0000_t202" style="position:absolute;margin-left:0;margin-top:0;width:6pt;height:2.25pt;z-index:2550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0960" behindDoc="0" locked="0" layoutInCell="1" allowOverlap="1" wp14:anchorId="7EF57B79" wp14:editId="76D0B8B1">
                      <wp:simplePos x="0" y="0"/>
                      <wp:positionH relativeFrom="column">
                        <wp:posOffset>0</wp:posOffset>
                      </wp:positionH>
                      <wp:positionV relativeFrom="paragraph">
                        <wp:posOffset>0</wp:posOffset>
                      </wp:positionV>
                      <wp:extent cx="76200" cy="28575"/>
                      <wp:effectExtent l="19050" t="19050" r="19050" b="28575"/>
                      <wp:wrapNone/>
                      <wp:docPr id="11932" name="Text Box 5265">
                        <a:extLst xmlns:a="http://schemas.openxmlformats.org/drawingml/2006/main">
                          <a:ext uri="{FF2B5EF4-FFF2-40B4-BE49-F238E27FC236}">
                            <a16:creationId xmlns:a16="http://schemas.microsoft.com/office/drawing/2014/main" id="{00000000-0008-0000-0000-00009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A60A5" id="Text Box 5265" o:spid="_x0000_s1026" type="#_x0000_t202" style="position:absolute;margin-left:0;margin-top:0;width:6pt;height:2.25pt;z-index:2550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1984" behindDoc="0" locked="0" layoutInCell="1" allowOverlap="1" wp14:anchorId="2A8ED38F" wp14:editId="404A4F71">
                      <wp:simplePos x="0" y="0"/>
                      <wp:positionH relativeFrom="column">
                        <wp:posOffset>0</wp:posOffset>
                      </wp:positionH>
                      <wp:positionV relativeFrom="paragraph">
                        <wp:posOffset>0</wp:posOffset>
                      </wp:positionV>
                      <wp:extent cx="76200" cy="28575"/>
                      <wp:effectExtent l="19050" t="19050" r="19050" b="28575"/>
                      <wp:wrapNone/>
                      <wp:docPr id="11933" name="Text Box 5264">
                        <a:extLst xmlns:a="http://schemas.openxmlformats.org/drawingml/2006/main">
                          <a:ext uri="{FF2B5EF4-FFF2-40B4-BE49-F238E27FC236}">
                            <a16:creationId xmlns:a16="http://schemas.microsoft.com/office/drawing/2014/main" id="{00000000-0008-0000-0000-00009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44DD0" id="Text Box 5264" o:spid="_x0000_s1026" type="#_x0000_t202" style="position:absolute;margin-left:0;margin-top:0;width:6pt;height:2.25pt;z-index:2550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3008" behindDoc="0" locked="0" layoutInCell="1" allowOverlap="1" wp14:anchorId="4456DF81" wp14:editId="7DD686AD">
                      <wp:simplePos x="0" y="0"/>
                      <wp:positionH relativeFrom="column">
                        <wp:posOffset>0</wp:posOffset>
                      </wp:positionH>
                      <wp:positionV relativeFrom="paragraph">
                        <wp:posOffset>0</wp:posOffset>
                      </wp:positionV>
                      <wp:extent cx="76200" cy="28575"/>
                      <wp:effectExtent l="19050" t="19050" r="19050" b="28575"/>
                      <wp:wrapNone/>
                      <wp:docPr id="11934" name="Text Box 5263">
                        <a:extLst xmlns:a="http://schemas.openxmlformats.org/drawingml/2006/main">
                          <a:ext uri="{FF2B5EF4-FFF2-40B4-BE49-F238E27FC236}">
                            <a16:creationId xmlns:a16="http://schemas.microsoft.com/office/drawing/2014/main" id="{00000000-0008-0000-0000-00009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13481" id="Text Box 5263" o:spid="_x0000_s1026" type="#_x0000_t202" style="position:absolute;margin-left:0;margin-top:0;width:6pt;height:2.25pt;z-index:2550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4032" behindDoc="0" locked="0" layoutInCell="1" allowOverlap="1" wp14:anchorId="53C92770" wp14:editId="29F998E1">
                      <wp:simplePos x="0" y="0"/>
                      <wp:positionH relativeFrom="column">
                        <wp:posOffset>0</wp:posOffset>
                      </wp:positionH>
                      <wp:positionV relativeFrom="paragraph">
                        <wp:posOffset>0</wp:posOffset>
                      </wp:positionV>
                      <wp:extent cx="76200" cy="28575"/>
                      <wp:effectExtent l="19050" t="19050" r="19050" b="28575"/>
                      <wp:wrapNone/>
                      <wp:docPr id="11935" name="Text Box 5262">
                        <a:extLst xmlns:a="http://schemas.openxmlformats.org/drawingml/2006/main">
                          <a:ext uri="{FF2B5EF4-FFF2-40B4-BE49-F238E27FC236}">
                            <a16:creationId xmlns:a16="http://schemas.microsoft.com/office/drawing/2014/main" id="{00000000-0008-0000-0000-00009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75C68" id="Text Box 5262" o:spid="_x0000_s1026" type="#_x0000_t202" style="position:absolute;margin-left:0;margin-top:0;width:6pt;height:2.25pt;z-index:2550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5056" behindDoc="0" locked="0" layoutInCell="1" allowOverlap="1" wp14:anchorId="66FAC9C7" wp14:editId="676AB74B">
                      <wp:simplePos x="0" y="0"/>
                      <wp:positionH relativeFrom="column">
                        <wp:posOffset>0</wp:posOffset>
                      </wp:positionH>
                      <wp:positionV relativeFrom="paragraph">
                        <wp:posOffset>0</wp:posOffset>
                      </wp:positionV>
                      <wp:extent cx="76200" cy="28575"/>
                      <wp:effectExtent l="19050" t="19050" r="19050" b="28575"/>
                      <wp:wrapNone/>
                      <wp:docPr id="11936" name="Text Box 5261">
                        <a:extLst xmlns:a="http://schemas.openxmlformats.org/drawingml/2006/main">
                          <a:ext uri="{FF2B5EF4-FFF2-40B4-BE49-F238E27FC236}">
                            <a16:creationId xmlns:a16="http://schemas.microsoft.com/office/drawing/2014/main" id="{00000000-0008-0000-0000-0000A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7A88C6" id="Text Box 5261" o:spid="_x0000_s1026" type="#_x0000_t202" style="position:absolute;margin-left:0;margin-top:0;width:6pt;height:2.25pt;z-index:2550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6080" behindDoc="0" locked="0" layoutInCell="1" allowOverlap="1" wp14:anchorId="3E1BCC2E" wp14:editId="0406A3FF">
                      <wp:simplePos x="0" y="0"/>
                      <wp:positionH relativeFrom="column">
                        <wp:posOffset>0</wp:posOffset>
                      </wp:positionH>
                      <wp:positionV relativeFrom="paragraph">
                        <wp:posOffset>0</wp:posOffset>
                      </wp:positionV>
                      <wp:extent cx="76200" cy="28575"/>
                      <wp:effectExtent l="19050" t="19050" r="19050" b="28575"/>
                      <wp:wrapNone/>
                      <wp:docPr id="11937" name="Text Box 5260">
                        <a:extLst xmlns:a="http://schemas.openxmlformats.org/drawingml/2006/main">
                          <a:ext uri="{FF2B5EF4-FFF2-40B4-BE49-F238E27FC236}">
                            <a16:creationId xmlns:a16="http://schemas.microsoft.com/office/drawing/2014/main" id="{00000000-0008-0000-0000-0000A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4D1A9" id="Text Box 5260" o:spid="_x0000_s1026" type="#_x0000_t202" style="position:absolute;margin-left:0;margin-top:0;width:6pt;height:2.25pt;z-index:2550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7104" behindDoc="0" locked="0" layoutInCell="1" allowOverlap="1" wp14:anchorId="4B74E856" wp14:editId="0DCE28C2">
                      <wp:simplePos x="0" y="0"/>
                      <wp:positionH relativeFrom="column">
                        <wp:posOffset>0</wp:posOffset>
                      </wp:positionH>
                      <wp:positionV relativeFrom="paragraph">
                        <wp:posOffset>0</wp:posOffset>
                      </wp:positionV>
                      <wp:extent cx="76200" cy="28575"/>
                      <wp:effectExtent l="19050" t="19050" r="19050" b="28575"/>
                      <wp:wrapNone/>
                      <wp:docPr id="11938" name="Text Box 5259">
                        <a:extLst xmlns:a="http://schemas.openxmlformats.org/drawingml/2006/main">
                          <a:ext uri="{FF2B5EF4-FFF2-40B4-BE49-F238E27FC236}">
                            <a16:creationId xmlns:a16="http://schemas.microsoft.com/office/drawing/2014/main" id="{00000000-0008-0000-0000-0000A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52980" id="Text Box 5259" o:spid="_x0000_s1026" type="#_x0000_t202" style="position:absolute;margin-left:0;margin-top:0;width:6pt;height:2.25pt;z-index:2550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8128" behindDoc="0" locked="0" layoutInCell="1" allowOverlap="1" wp14:anchorId="5F020D19" wp14:editId="38FE5A04">
                      <wp:simplePos x="0" y="0"/>
                      <wp:positionH relativeFrom="column">
                        <wp:posOffset>0</wp:posOffset>
                      </wp:positionH>
                      <wp:positionV relativeFrom="paragraph">
                        <wp:posOffset>0</wp:posOffset>
                      </wp:positionV>
                      <wp:extent cx="76200" cy="28575"/>
                      <wp:effectExtent l="19050" t="19050" r="19050" b="28575"/>
                      <wp:wrapNone/>
                      <wp:docPr id="11939" name="Text Box 5258">
                        <a:extLst xmlns:a="http://schemas.openxmlformats.org/drawingml/2006/main">
                          <a:ext uri="{FF2B5EF4-FFF2-40B4-BE49-F238E27FC236}">
                            <a16:creationId xmlns:a16="http://schemas.microsoft.com/office/drawing/2014/main" id="{00000000-0008-0000-0000-0000A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141EA" id="Text Box 5258" o:spid="_x0000_s1026" type="#_x0000_t202" style="position:absolute;margin-left:0;margin-top:0;width:6pt;height:2.25pt;z-index:2550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89152" behindDoc="0" locked="0" layoutInCell="1" allowOverlap="1" wp14:anchorId="6CBD5A76" wp14:editId="10D0267F">
                      <wp:simplePos x="0" y="0"/>
                      <wp:positionH relativeFrom="column">
                        <wp:posOffset>0</wp:posOffset>
                      </wp:positionH>
                      <wp:positionV relativeFrom="paragraph">
                        <wp:posOffset>0</wp:posOffset>
                      </wp:positionV>
                      <wp:extent cx="76200" cy="28575"/>
                      <wp:effectExtent l="19050" t="19050" r="19050" b="28575"/>
                      <wp:wrapNone/>
                      <wp:docPr id="11940" name="Text Box 5257">
                        <a:extLst xmlns:a="http://schemas.openxmlformats.org/drawingml/2006/main">
                          <a:ext uri="{FF2B5EF4-FFF2-40B4-BE49-F238E27FC236}">
                            <a16:creationId xmlns:a16="http://schemas.microsoft.com/office/drawing/2014/main" id="{00000000-0008-0000-0000-0000A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BBDF9" id="Text Box 5257" o:spid="_x0000_s1026" type="#_x0000_t202" style="position:absolute;margin-left:0;margin-top:0;width:6pt;height:2.25pt;z-index:2550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0176" behindDoc="0" locked="0" layoutInCell="1" allowOverlap="1" wp14:anchorId="37444DAA" wp14:editId="1C617DDA">
                      <wp:simplePos x="0" y="0"/>
                      <wp:positionH relativeFrom="column">
                        <wp:posOffset>0</wp:posOffset>
                      </wp:positionH>
                      <wp:positionV relativeFrom="paragraph">
                        <wp:posOffset>0</wp:posOffset>
                      </wp:positionV>
                      <wp:extent cx="76200" cy="28575"/>
                      <wp:effectExtent l="19050" t="19050" r="19050" b="28575"/>
                      <wp:wrapNone/>
                      <wp:docPr id="11941" name="Text Box 5256">
                        <a:extLst xmlns:a="http://schemas.openxmlformats.org/drawingml/2006/main">
                          <a:ext uri="{FF2B5EF4-FFF2-40B4-BE49-F238E27FC236}">
                            <a16:creationId xmlns:a16="http://schemas.microsoft.com/office/drawing/2014/main" id="{00000000-0008-0000-0000-0000A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830FF" id="Text Box 5256" o:spid="_x0000_s1026" type="#_x0000_t202" style="position:absolute;margin-left:0;margin-top:0;width:6pt;height:2.25pt;z-index:2550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1200" behindDoc="0" locked="0" layoutInCell="1" allowOverlap="1" wp14:anchorId="526442B5" wp14:editId="6325D202">
                      <wp:simplePos x="0" y="0"/>
                      <wp:positionH relativeFrom="column">
                        <wp:posOffset>0</wp:posOffset>
                      </wp:positionH>
                      <wp:positionV relativeFrom="paragraph">
                        <wp:posOffset>0</wp:posOffset>
                      </wp:positionV>
                      <wp:extent cx="76200" cy="28575"/>
                      <wp:effectExtent l="19050" t="19050" r="19050" b="28575"/>
                      <wp:wrapNone/>
                      <wp:docPr id="11942" name="Text Box 5255">
                        <a:extLst xmlns:a="http://schemas.openxmlformats.org/drawingml/2006/main">
                          <a:ext uri="{FF2B5EF4-FFF2-40B4-BE49-F238E27FC236}">
                            <a16:creationId xmlns:a16="http://schemas.microsoft.com/office/drawing/2014/main" id="{00000000-0008-0000-0000-0000A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A122F" id="Text Box 5255" o:spid="_x0000_s1026" type="#_x0000_t202" style="position:absolute;margin-left:0;margin-top:0;width:6pt;height:2.25pt;z-index:2550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2224" behindDoc="0" locked="0" layoutInCell="1" allowOverlap="1" wp14:anchorId="6B5FEC53" wp14:editId="3CF6914F">
                      <wp:simplePos x="0" y="0"/>
                      <wp:positionH relativeFrom="column">
                        <wp:posOffset>0</wp:posOffset>
                      </wp:positionH>
                      <wp:positionV relativeFrom="paragraph">
                        <wp:posOffset>0</wp:posOffset>
                      </wp:positionV>
                      <wp:extent cx="76200" cy="28575"/>
                      <wp:effectExtent l="19050" t="19050" r="19050" b="28575"/>
                      <wp:wrapNone/>
                      <wp:docPr id="11943" name="Text Box 5254">
                        <a:extLst xmlns:a="http://schemas.openxmlformats.org/drawingml/2006/main">
                          <a:ext uri="{FF2B5EF4-FFF2-40B4-BE49-F238E27FC236}">
                            <a16:creationId xmlns:a16="http://schemas.microsoft.com/office/drawing/2014/main" id="{00000000-0008-0000-0000-0000A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FD2CEA" id="Text Box 5254" o:spid="_x0000_s1026" type="#_x0000_t202" style="position:absolute;margin-left:0;margin-top:0;width:6pt;height:2.25pt;z-index:2550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3248" behindDoc="0" locked="0" layoutInCell="1" allowOverlap="1" wp14:anchorId="59FA0C6F" wp14:editId="5A3163D5">
                      <wp:simplePos x="0" y="0"/>
                      <wp:positionH relativeFrom="column">
                        <wp:posOffset>0</wp:posOffset>
                      </wp:positionH>
                      <wp:positionV relativeFrom="paragraph">
                        <wp:posOffset>0</wp:posOffset>
                      </wp:positionV>
                      <wp:extent cx="76200" cy="28575"/>
                      <wp:effectExtent l="19050" t="19050" r="19050" b="28575"/>
                      <wp:wrapNone/>
                      <wp:docPr id="11944" name="Text Box 5253">
                        <a:extLst xmlns:a="http://schemas.openxmlformats.org/drawingml/2006/main">
                          <a:ext uri="{FF2B5EF4-FFF2-40B4-BE49-F238E27FC236}">
                            <a16:creationId xmlns:a16="http://schemas.microsoft.com/office/drawing/2014/main" id="{00000000-0008-0000-0000-0000A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C2553" id="Text Box 5253" o:spid="_x0000_s1026" type="#_x0000_t202" style="position:absolute;margin-left:0;margin-top:0;width:6pt;height:2.25pt;z-index:2550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4272" behindDoc="0" locked="0" layoutInCell="1" allowOverlap="1" wp14:anchorId="68BBE7E5" wp14:editId="33CFBDF1">
                      <wp:simplePos x="0" y="0"/>
                      <wp:positionH relativeFrom="column">
                        <wp:posOffset>0</wp:posOffset>
                      </wp:positionH>
                      <wp:positionV relativeFrom="paragraph">
                        <wp:posOffset>0</wp:posOffset>
                      </wp:positionV>
                      <wp:extent cx="76200" cy="28575"/>
                      <wp:effectExtent l="19050" t="19050" r="19050" b="28575"/>
                      <wp:wrapNone/>
                      <wp:docPr id="11945" name="Text Box 5252">
                        <a:extLst xmlns:a="http://schemas.openxmlformats.org/drawingml/2006/main">
                          <a:ext uri="{FF2B5EF4-FFF2-40B4-BE49-F238E27FC236}">
                            <a16:creationId xmlns:a16="http://schemas.microsoft.com/office/drawing/2014/main" id="{00000000-0008-0000-0000-0000A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8EA6E1" id="Text Box 5252" o:spid="_x0000_s1026" type="#_x0000_t202" style="position:absolute;margin-left:0;margin-top:0;width:6pt;height:2.25pt;z-index:2550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5296" behindDoc="0" locked="0" layoutInCell="1" allowOverlap="1" wp14:anchorId="0BBC39C6" wp14:editId="43B69F0B">
                      <wp:simplePos x="0" y="0"/>
                      <wp:positionH relativeFrom="column">
                        <wp:posOffset>0</wp:posOffset>
                      </wp:positionH>
                      <wp:positionV relativeFrom="paragraph">
                        <wp:posOffset>0</wp:posOffset>
                      </wp:positionV>
                      <wp:extent cx="76200" cy="28575"/>
                      <wp:effectExtent l="19050" t="19050" r="19050" b="28575"/>
                      <wp:wrapNone/>
                      <wp:docPr id="11946" name="Text Box 5251">
                        <a:extLst xmlns:a="http://schemas.openxmlformats.org/drawingml/2006/main">
                          <a:ext uri="{FF2B5EF4-FFF2-40B4-BE49-F238E27FC236}">
                            <a16:creationId xmlns:a16="http://schemas.microsoft.com/office/drawing/2014/main" id="{00000000-0008-0000-0000-0000A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80C80" id="Text Box 5251" o:spid="_x0000_s1026" type="#_x0000_t202" style="position:absolute;margin-left:0;margin-top:0;width:6pt;height:2.25pt;z-index:2550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6320" behindDoc="0" locked="0" layoutInCell="1" allowOverlap="1" wp14:anchorId="4F0124E4" wp14:editId="50003054">
                      <wp:simplePos x="0" y="0"/>
                      <wp:positionH relativeFrom="column">
                        <wp:posOffset>0</wp:posOffset>
                      </wp:positionH>
                      <wp:positionV relativeFrom="paragraph">
                        <wp:posOffset>0</wp:posOffset>
                      </wp:positionV>
                      <wp:extent cx="76200" cy="28575"/>
                      <wp:effectExtent l="19050" t="19050" r="19050" b="28575"/>
                      <wp:wrapNone/>
                      <wp:docPr id="11947" name="Text Box 5250">
                        <a:extLst xmlns:a="http://schemas.openxmlformats.org/drawingml/2006/main">
                          <a:ext uri="{FF2B5EF4-FFF2-40B4-BE49-F238E27FC236}">
                            <a16:creationId xmlns:a16="http://schemas.microsoft.com/office/drawing/2014/main" id="{00000000-0008-0000-0000-0000A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5C23D" id="Text Box 5250" o:spid="_x0000_s1026" type="#_x0000_t202" style="position:absolute;margin-left:0;margin-top:0;width:6pt;height:2.25pt;z-index:2550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7344" behindDoc="0" locked="0" layoutInCell="1" allowOverlap="1" wp14:anchorId="79F10F00" wp14:editId="324ADD5C">
                      <wp:simplePos x="0" y="0"/>
                      <wp:positionH relativeFrom="column">
                        <wp:posOffset>0</wp:posOffset>
                      </wp:positionH>
                      <wp:positionV relativeFrom="paragraph">
                        <wp:posOffset>0</wp:posOffset>
                      </wp:positionV>
                      <wp:extent cx="76200" cy="28575"/>
                      <wp:effectExtent l="19050" t="19050" r="19050" b="28575"/>
                      <wp:wrapNone/>
                      <wp:docPr id="11948" name="Text Box 5249">
                        <a:extLst xmlns:a="http://schemas.openxmlformats.org/drawingml/2006/main">
                          <a:ext uri="{FF2B5EF4-FFF2-40B4-BE49-F238E27FC236}">
                            <a16:creationId xmlns:a16="http://schemas.microsoft.com/office/drawing/2014/main" id="{00000000-0008-0000-0000-0000A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60DEF" id="Text Box 5249" o:spid="_x0000_s1026" type="#_x0000_t202" style="position:absolute;margin-left:0;margin-top:0;width:6pt;height:2.25pt;z-index:2550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8368" behindDoc="0" locked="0" layoutInCell="1" allowOverlap="1" wp14:anchorId="2FD95A7A" wp14:editId="7D1AD9E6">
                      <wp:simplePos x="0" y="0"/>
                      <wp:positionH relativeFrom="column">
                        <wp:posOffset>0</wp:posOffset>
                      </wp:positionH>
                      <wp:positionV relativeFrom="paragraph">
                        <wp:posOffset>0</wp:posOffset>
                      </wp:positionV>
                      <wp:extent cx="76200" cy="28575"/>
                      <wp:effectExtent l="19050" t="19050" r="19050" b="28575"/>
                      <wp:wrapNone/>
                      <wp:docPr id="11949" name="Text Box 5248">
                        <a:extLst xmlns:a="http://schemas.openxmlformats.org/drawingml/2006/main">
                          <a:ext uri="{FF2B5EF4-FFF2-40B4-BE49-F238E27FC236}">
                            <a16:creationId xmlns:a16="http://schemas.microsoft.com/office/drawing/2014/main" id="{00000000-0008-0000-0000-0000A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04806" id="Text Box 5248" o:spid="_x0000_s1026" type="#_x0000_t202" style="position:absolute;margin-left:0;margin-top:0;width:6pt;height:2.25pt;z-index:2550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099392" behindDoc="0" locked="0" layoutInCell="1" allowOverlap="1" wp14:anchorId="4070CE51" wp14:editId="0A2657B3">
                      <wp:simplePos x="0" y="0"/>
                      <wp:positionH relativeFrom="column">
                        <wp:posOffset>0</wp:posOffset>
                      </wp:positionH>
                      <wp:positionV relativeFrom="paragraph">
                        <wp:posOffset>0</wp:posOffset>
                      </wp:positionV>
                      <wp:extent cx="76200" cy="28575"/>
                      <wp:effectExtent l="19050" t="19050" r="19050" b="28575"/>
                      <wp:wrapNone/>
                      <wp:docPr id="11950" name="Text Box 5247">
                        <a:extLst xmlns:a="http://schemas.openxmlformats.org/drawingml/2006/main">
                          <a:ext uri="{FF2B5EF4-FFF2-40B4-BE49-F238E27FC236}">
                            <a16:creationId xmlns:a16="http://schemas.microsoft.com/office/drawing/2014/main" id="{00000000-0008-0000-0000-0000A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E974F" id="Text Box 5247" o:spid="_x0000_s1026" type="#_x0000_t202" style="position:absolute;margin-left:0;margin-top:0;width:6pt;height:2.25pt;z-index:2550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0416" behindDoc="0" locked="0" layoutInCell="1" allowOverlap="1" wp14:anchorId="42A7C4A7" wp14:editId="7BFF2D57">
                      <wp:simplePos x="0" y="0"/>
                      <wp:positionH relativeFrom="column">
                        <wp:posOffset>0</wp:posOffset>
                      </wp:positionH>
                      <wp:positionV relativeFrom="paragraph">
                        <wp:posOffset>0</wp:posOffset>
                      </wp:positionV>
                      <wp:extent cx="76200" cy="28575"/>
                      <wp:effectExtent l="19050" t="19050" r="19050" b="28575"/>
                      <wp:wrapNone/>
                      <wp:docPr id="11951" name="Text Box 5246">
                        <a:extLst xmlns:a="http://schemas.openxmlformats.org/drawingml/2006/main">
                          <a:ext uri="{FF2B5EF4-FFF2-40B4-BE49-F238E27FC236}">
                            <a16:creationId xmlns:a16="http://schemas.microsoft.com/office/drawing/2014/main" id="{00000000-0008-0000-0000-0000A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532D8" id="Text Box 5246" o:spid="_x0000_s1026" type="#_x0000_t202" style="position:absolute;margin-left:0;margin-top:0;width:6pt;height:2.25pt;z-index:2551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1440" behindDoc="0" locked="0" layoutInCell="1" allowOverlap="1" wp14:anchorId="39302298" wp14:editId="077B4F1B">
                      <wp:simplePos x="0" y="0"/>
                      <wp:positionH relativeFrom="column">
                        <wp:posOffset>0</wp:posOffset>
                      </wp:positionH>
                      <wp:positionV relativeFrom="paragraph">
                        <wp:posOffset>0</wp:posOffset>
                      </wp:positionV>
                      <wp:extent cx="76200" cy="28575"/>
                      <wp:effectExtent l="19050" t="19050" r="19050" b="28575"/>
                      <wp:wrapNone/>
                      <wp:docPr id="11952" name="Text Box 5245">
                        <a:extLst xmlns:a="http://schemas.openxmlformats.org/drawingml/2006/main">
                          <a:ext uri="{FF2B5EF4-FFF2-40B4-BE49-F238E27FC236}">
                            <a16:creationId xmlns:a16="http://schemas.microsoft.com/office/drawing/2014/main" id="{00000000-0008-0000-0000-0000B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327C8" id="Text Box 5245" o:spid="_x0000_s1026" type="#_x0000_t202" style="position:absolute;margin-left:0;margin-top:0;width:6pt;height:2.25pt;z-index:2551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2464" behindDoc="0" locked="0" layoutInCell="1" allowOverlap="1" wp14:anchorId="06ABF897" wp14:editId="209672E3">
                      <wp:simplePos x="0" y="0"/>
                      <wp:positionH relativeFrom="column">
                        <wp:posOffset>0</wp:posOffset>
                      </wp:positionH>
                      <wp:positionV relativeFrom="paragraph">
                        <wp:posOffset>0</wp:posOffset>
                      </wp:positionV>
                      <wp:extent cx="76200" cy="28575"/>
                      <wp:effectExtent l="19050" t="19050" r="19050" b="28575"/>
                      <wp:wrapNone/>
                      <wp:docPr id="11953" name="Text Box 5244">
                        <a:extLst xmlns:a="http://schemas.openxmlformats.org/drawingml/2006/main">
                          <a:ext uri="{FF2B5EF4-FFF2-40B4-BE49-F238E27FC236}">
                            <a16:creationId xmlns:a16="http://schemas.microsoft.com/office/drawing/2014/main" id="{00000000-0008-0000-0000-0000B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C48E6" id="Text Box 5244" o:spid="_x0000_s1026" type="#_x0000_t202" style="position:absolute;margin-left:0;margin-top:0;width:6pt;height:2.25pt;z-index:2551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3488" behindDoc="0" locked="0" layoutInCell="1" allowOverlap="1" wp14:anchorId="0E6C6464" wp14:editId="46C22B28">
                      <wp:simplePos x="0" y="0"/>
                      <wp:positionH relativeFrom="column">
                        <wp:posOffset>0</wp:posOffset>
                      </wp:positionH>
                      <wp:positionV relativeFrom="paragraph">
                        <wp:posOffset>0</wp:posOffset>
                      </wp:positionV>
                      <wp:extent cx="76200" cy="28575"/>
                      <wp:effectExtent l="19050" t="19050" r="19050" b="28575"/>
                      <wp:wrapNone/>
                      <wp:docPr id="11954" name="Text Box 5243">
                        <a:extLst xmlns:a="http://schemas.openxmlformats.org/drawingml/2006/main">
                          <a:ext uri="{FF2B5EF4-FFF2-40B4-BE49-F238E27FC236}">
                            <a16:creationId xmlns:a16="http://schemas.microsoft.com/office/drawing/2014/main" id="{00000000-0008-0000-0000-0000B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C70F9" id="Text Box 5243" o:spid="_x0000_s1026" type="#_x0000_t202" style="position:absolute;margin-left:0;margin-top:0;width:6pt;height:2.25pt;z-index:2551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4512" behindDoc="0" locked="0" layoutInCell="1" allowOverlap="1" wp14:anchorId="6F541842" wp14:editId="21FE7C51">
                      <wp:simplePos x="0" y="0"/>
                      <wp:positionH relativeFrom="column">
                        <wp:posOffset>0</wp:posOffset>
                      </wp:positionH>
                      <wp:positionV relativeFrom="paragraph">
                        <wp:posOffset>0</wp:posOffset>
                      </wp:positionV>
                      <wp:extent cx="76200" cy="28575"/>
                      <wp:effectExtent l="19050" t="19050" r="19050" b="28575"/>
                      <wp:wrapNone/>
                      <wp:docPr id="11955" name="Text Box 5242">
                        <a:extLst xmlns:a="http://schemas.openxmlformats.org/drawingml/2006/main">
                          <a:ext uri="{FF2B5EF4-FFF2-40B4-BE49-F238E27FC236}">
                            <a16:creationId xmlns:a16="http://schemas.microsoft.com/office/drawing/2014/main" id="{00000000-0008-0000-0000-0000B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463F4" id="Text Box 5242" o:spid="_x0000_s1026" type="#_x0000_t202" style="position:absolute;margin-left:0;margin-top:0;width:6pt;height:2.25pt;z-index:2551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5536" behindDoc="0" locked="0" layoutInCell="1" allowOverlap="1" wp14:anchorId="08338435" wp14:editId="3AF400A6">
                      <wp:simplePos x="0" y="0"/>
                      <wp:positionH relativeFrom="column">
                        <wp:posOffset>0</wp:posOffset>
                      </wp:positionH>
                      <wp:positionV relativeFrom="paragraph">
                        <wp:posOffset>0</wp:posOffset>
                      </wp:positionV>
                      <wp:extent cx="76200" cy="28575"/>
                      <wp:effectExtent l="19050" t="19050" r="19050" b="28575"/>
                      <wp:wrapNone/>
                      <wp:docPr id="11956" name="Text Box 5241">
                        <a:extLst xmlns:a="http://schemas.openxmlformats.org/drawingml/2006/main">
                          <a:ext uri="{FF2B5EF4-FFF2-40B4-BE49-F238E27FC236}">
                            <a16:creationId xmlns:a16="http://schemas.microsoft.com/office/drawing/2014/main" id="{00000000-0008-0000-0000-0000B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E007E" id="Text Box 5241" o:spid="_x0000_s1026" type="#_x0000_t202" style="position:absolute;margin-left:0;margin-top:0;width:6pt;height:2.25pt;z-index:2551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6560" behindDoc="0" locked="0" layoutInCell="1" allowOverlap="1" wp14:anchorId="3B638BD8" wp14:editId="3DC9B63F">
                      <wp:simplePos x="0" y="0"/>
                      <wp:positionH relativeFrom="column">
                        <wp:posOffset>0</wp:posOffset>
                      </wp:positionH>
                      <wp:positionV relativeFrom="paragraph">
                        <wp:posOffset>0</wp:posOffset>
                      </wp:positionV>
                      <wp:extent cx="76200" cy="28575"/>
                      <wp:effectExtent l="19050" t="19050" r="19050" b="28575"/>
                      <wp:wrapNone/>
                      <wp:docPr id="11957" name="Text Box 5240">
                        <a:extLst xmlns:a="http://schemas.openxmlformats.org/drawingml/2006/main">
                          <a:ext uri="{FF2B5EF4-FFF2-40B4-BE49-F238E27FC236}">
                            <a16:creationId xmlns:a16="http://schemas.microsoft.com/office/drawing/2014/main" id="{00000000-0008-0000-0000-0000B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4FDB7" id="Text Box 5240" o:spid="_x0000_s1026" type="#_x0000_t202" style="position:absolute;margin-left:0;margin-top:0;width:6pt;height:2.25pt;z-index:2551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7584" behindDoc="0" locked="0" layoutInCell="1" allowOverlap="1" wp14:anchorId="74F8A5D9" wp14:editId="7E6175D6">
                      <wp:simplePos x="0" y="0"/>
                      <wp:positionH relativeFrom="column">
                        <wp:posOffset>0</wp:posOffset>
                      </wp:positionH>
                      <wp:positionV relativeFrom="paragraph">
                        <wp:posOffset>0</wp:posOffset>
                      </wp:positionV>
                      <wp:extent cx="76200" cy="28575"/>
                      <wp:effectExtent l="19050" t="19050" r="19050" b="28575"/>
                      <wp:wrapNone/>
                      <wp:docPr id="11958" name="Text Box 5239">
                        <a:extLst xmlns:a="http://schemas.openxmlformats.org/drawingml/2006/main">
                          <a:ext uri="{FF2B5EF4-FFF2-40B4-BE49-F238E27FC236}">
                            <a16:creationId xmlns:a16="http://schemas.microsoft.com/office/drawing/2014/main" id="{00000000-0008-0000-0000-0000B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004FBB" id="Text Box 5239" o:spid="_x0000_s1026" type="#_x0000_t202" style="position:absolute;margin-left:0;margin-top:0;width:6pt;height:2.25pt;z-index:2551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8608" behindDoc="0" locked="0" layoutInCell="1" allowOverlap="1" wp14:anchorId="01FF6182" wp14:editId="7BF2829B">
                      <wp:simplePos x="0" y="0"/>
                      <wp:positionH relativeFrom="column">
                        <wp:posOffset>0</wp:posOffset>
                      </wp:positionH>
                      <wp:positionV relativeFrom="paragraph">
                        <wp:posOffset>0</wp:posOffset>
                      </wp:positionV>
                      <wp:extent cx="76200" cy="28575"/>
                      <wp:effectExtent l="19050" t="19050" r="19050" b="28575"/>
                      <wp:wrapNone/>
                      <wp:docPr id="11959" name="Text Box 5238">
                        <a:extLst xmlns:a="http://schemas.openxmlformats.org/drawingml/2006/main">
                          <a:ext uri="{FF2B5EF4-FFF2-40B4-BE49-F238E27FC236}">
                            <a16:creationId xmlns:a16="http://schemas.microsoft.com/office/drawing/2014/main" id="{00000000-0008-0000-0000-0000B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AFA52" id="Text Box 5238" o:spid="_x0000_s1026" type="#_x0000_t202" style="position:absolute;margin-left:0;margin-top:0;width:6pt;height:2.25pt;z-index:2551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09632" behindDoc="0" locked="0" layoutInCell="1" allowOverlap="1" wp14:anchorId="3D4C6C74" wp14:editId="21897BDB">
                      <wp:simplePos x="0" y="0"/>
                      <wp:positionH relativeFrom="column">
                        <wp:posOffset>0</wp:posOffset>
                      </wp:positionH>
                      <wp:positionV relativeFrom="paragraph">
                        <wp:posOffset>0</wp:posOffset>
                      </wp:positionV>
                      <wp:extent cx="76200" cy="28575"/>
                      <wp:effectExtent l="19050" t="19050" r="19050" b="28575"/>
                      <wp:wrapNone/>
                      <wp:docPr id="11960" name="Text Box 5237">
                        <a:extLst xmlns:a="http://schemas.openxmlformats.org/drawingml/2006/main">
                          <a:ext uri="{FF2B5EF4-FFF2-40B4-BE49-F238E27FC236}">
                            <a16:creationId xmlns:a16="http://schemas.microsoft.com/office/drawing/2014/main" id="{00000000-0008-0000-0000-0000B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1A731" id="Text Box 5237" o:spid="_x0000_s1026" type="#_x0000_t202" style="position:absolute;margin-left:0;margin-top:0;width:6pt;height:2.25pt;z-index:2551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0656" behindDoc="0" locked="0" layoutInCell="1" allowOverlap="1" wp14:anchorId="37E968C6" wp14:editId="32614AAA">
                      <wp:simplePos x="0" y="0"/>
                      <wp:positionH relativeFrom="column">
                        <wp:posOffset>0</wp:posOffset>
                      </wp:positionH>
                      <wp:positionV relativeFrom="paragraph">
                        <wp:posOffset>0</wp:posOffset>
                      </wp:positionV>
                      <wp:extent cx="76200" cy="28575"/>
                      <wp:effectExtent l="19050" t="19050" r="19050" b="28575"/>
                      <wp:wrapNone/>
                      <wp:docPr id="11961" name="Text Box 5236">
                        <a:extLst xmlns:a="http://schemas.openxmlformats.org/drawingml/2006/main">
                          <a:ext uri="{FF2B5EF4-FFF2-40B4-BE49-F238E27FC236}">
                            <a16:creationId xmlns:a16="http://schemas.microsoft.com/office/drawing/2014/main" id="{00000000-0008-0000-0000-0000B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458BE" id="Text Box 5236" o:spid="_x0000_s1026" type="#_x0000_t202" style="position:absolute;margin-left:0;margin-top:0;width:6pt;height:2.25pt;z-index:2551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1680" behindDoc="0" locked="0" layoutInCell="1" allowOverlap="1" wp14:anchorId="10653B1D" wp14:editId="597A27E2">
                      <wp:simplePos x="0" y="0"/>
                      <wp:positionH relativeFrom="column">
                        <wp:posOffset>0</wp:posOffset>
                      </wp:positionH>
                      <wp:positionV relativeFrom="paragraph">
                        <wp:posOffset>0</wp:posOffset>
                      </wp:positionV>
                      <wp:extent cx="76200" cy="28575"/>
                      <wp:effectExtent l="19050" t="19050" r="19050" b="28575"/>
                      <wp:wrapNone/>
                      <wp:docPr id="11962" name="Text Box 5235">
                        <a:extLst xmlns:a="http://schemas.openxmlformats.org/drawingml/2006/main">
                          <a:ext uri="{FF2B5EF4-FFF2-40B4-BE49-F238E27FC236}">
                            <a16:creationId xmlns:a16="http://schemas.microsoft.com/office/drawing/2014/main" id="{00000000-0008-0000-0000-0000B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DAD70" id="Text Box 5235" o:spid="_x0000_s1026" type="#_x0000_t202" style="position:absolute;margin-left:0;margin-top:0;width:6pt;height:2.25pt;z-index:2551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2704" behindDoc="0" locked="0" layoutInCell="1" allowOverlap="1" wp14:anchorId="16999071" wp14:editId="3E58F7EC">
                      <wp:simplePos x="0" y="0"/>
                      <wp:positionH relativeFrom="column">
                        <wp:posOffset>0</wp:posOffset>
                      </wp:positionH>
                      <wp:positionV relativeFrom="paragraph">
                        <wp:posOffset>0</wp:posOffset>
                      </wp:positionV>
                      <wp:extent cx="76200" cy="28575"/>
                      <wp:effectExtent l="19050" t="19050" r="19050" b="28575"/>
                      <wp:wrapNone/>
                      <wp:docPr id="11963" name="Text Box 5234">
                        <a:extLst xmlns:a="http://schemas.openxmlformats.org/drawingml/2006/main">
                          <a:ext uri="{FF2B5EF4-FFF2-40B4-BE49-F238E27FC236}">
                            <a16:creationId xmlns:a16="http://schemas.microsoft.com/office/drawing/2014/main" id="{00000000-0008-0000-0000-0000B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6452C" id="Text Box 5234" o:spid="_x0000_s1026" type="#_x0000_t202" style="position:absolute;margin-left:0;margin-top:0;width:6pt;height:2.25pt;z-index:2551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3728" behindDoc="0" locked="0" layoutInCell="1" allowOverlap="1" wp14:anchorId="1C470EC7" wp14:editId="762BE502">
                      <wp:simplePos x="0" y="0"/>
                      <wp:positionH relativeFrom="column">
                        <wp:posOffset>0</wp:posOffset>
                      </wp:positionH>
                      <wp:positionV relativeFrom="paragraph">
                        <wp:posOffset>0</wp:posOffset>
                      </wp:positionV>
                      <wp:extent cx="76200" cy="28575"/>
                      <wp:effectExtent l="19050" t="19050" r="19050" b="28575"/>
                      <wp:wrapNone/>
                      <wp:docPr id="11964" name="Text Box 5233">
                        <a:extLst xmlns:a="http://schemas.openxmlformats.org/drawingml/2006/main">
                          <a:ext uri="{FF2B5EF4-FFF2-40B4-BE49-F238E27FC236}">
                            <a16:creationId xmlns:a16="http://schemas.microsoft.com/office/drawing/2014/main" id="{00000000-0008-0000-0000-0000B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E7D63" id="Text Box 5233" o:spid="_x0000_s1026" type="#_x0000_t202" style="position:absolute;margin-left:0;margin-top:0;width:6pt;height:2.25pt;z-index:2551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4752" behindDoc="0" locked="0" layoutInCell="1" allowOverlap="1" wp14:anchorId="6D0EA5F5" wp14:editId="0CFD7A7C">
                      <wp:simplePos x="0" y="0"/>
                      <wp:positionH relativeFrom="column">
                        <wp:posOffset>0</wp:posOffset>
                      </wp:positionH>
                      <wp:positionV relativeFrom="paragraph">
                        <wp:posOffset>0</wp:posOffset>
                      </wp:positionV>
                      <wp:extent cx="76200" cy="28575"/>
                      <wp:effectExtent l="19050" t="19050" r="19050" b="28575"/>
                      <wp:wrapNone/>
                      <wp:docPr id="11965" name="Text Box 5232">
                        <a:extLst xmlns:a="http://schemas.openxmlformats.org/drawingml/2006/main">
                          <a:ext uri="{FF2B5EF4-FFF2-40B4-BE49-F238E27FC236}">
                            <a16:creationId xmlns:a16="http://schemas.microsoft.com/office/drawing/2014/main" id="{00000000-0008-0000-0000-0000B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C7E72" id="Text Box 5232" o:spid="_x0000_s1026" type="#_x0000_t202" style="position:absolute;margin-left:0;margin-top:0;width:6pt;height:2.25pt;z-index:2551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5776" behindDoc="0" locked="0" layoutInCell="1" allowOverlap="1" wp14:anchorId="660194A6" wp14:editId="7350AB27">
                      <wp:simplePos x="0" y="0"/>
                      <wp:positionH relativeFrom="column">
                        <wp:posOffset>0</wp:posOffset>
                      </wp:positionH>
                      <wp:positionV relativeFrom="paragraph">
                        <wp:posOffset>0</wp:posOffset>
                      </wp:positionV>
                      <wp:extent cx="76200" cy="28575"/>
                      <wp:effectExtent l="19050" t="19050" r="19050" b="28575"/>
                      <wp:wrapNone/>
                      <wp:docPr id="11966" name="Text Box 5231">
                        <a:extLst xmlns:a="http://schemas.openxmlformats.org/drawingml/2006/main">
                          <a:ext uri="{FF2B5EF4-FFF2-40B4-BE49-F238E27FC236}">
                            <a16:creationId xmlns:a16="http://schemas.microsoft.com/office/drawing/2014/main" id="{00000000-0008-0000-0000-0000B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8F75F" id="Text Box 5231" o:spid="_x0000_s1026" type="#_x0000_t202" style="position:absolute;margin-left:0;margin-top:0;width:6pt;height:2.25pt;z-index:2551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6800" behindDoc="0" locked="0" layoutInCell="1" allowOverlap="1" wp14:anchorId="65B08CD4" wp14:editId="78C2FBA3">
                      <wp:simplePos x="0" y="0"/>
                      <wp:positionH relativeFrom="column">
                        <wp:posOffset>0</wp:posOffset>
                      </wp:positionH>
                      <wp:positionV relativeFrom="paragraph">
                        <wp:posOffset>0</wp:posOffset>
                      </wp:positionV>
                      <wp:extent cx="76200" cy="28575"/>
                      <wp:effectExtent l="19050" t="19050" r="19050" b="28575"/>
                      <wp:wrapNone/>
                      <wp:docPr id="11967" name="Text Box 5230">
                        <a:extLst xmlns:a="http://schemas.openxmlformats.org/drawingml/2006/main">
                          <a:ext uri="{FF2B5EF4-FFF2-40B4-BE49-F238E27FC236}">
                            <a16:creationId xmlns:a16="http://schemas.microsoft.com/office/drawing/2014/main" id="{00000000-0008-0000-0000-0000B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3AEFA" id="Text Box 5230" o:spid="_x0000_s1026" type="#_x0000_t202" style="position:absolute;margin-left:0;margin-top:0;width:6pt;height:2.25pt;z-index:2551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7824" behindDoc="0" locked="0" layoutInCell="1" allowOverlap="1" wp14:anchorId="411789C4" wp14:editId="6B3CA1CF">
                      <wp:simplePos x="0" y="0"/>
                      <wp:positionH relativeFrom="column">
                        <wp:posOffset>0</wp:posOffset>
                      </wp:positionH>
                      <wp:positionV relativeFrom="paragraph">
                        <wp:posOffset>0</wp:posOffset>
                      </wp:positionV>
                      <wp:extent cx="76200" cy="28575"/>
                      <wp:effectExtent l="19050" t="19050" r="19050" b="28575"/>
                      <wp:wrapNone/>
                      <wp:docPr id="11968" name="Text Box 5229">
                        <a:extLst xmlns:a="http://schemas.openxmlformats.org/drawingml/2006/main">
                          <a:ext uri="{FF2B5EF4-FFF2-40B4-BE49-F238E27FC236}">
                            <a16:creationId xmlns:a16="http://schemas.microsoft.com/office/drawing/2014/main" id="{00000000-0008-0000-0000-0000C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7A201" id="Text Box 5229" o:spid="_x0000_s1026" type="#_x0000_t202" style="position:absolute;margin-left:0;margin-top:0;width:6pt;height:2.25pt;z-index:2551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8848" behindDoc="0" locked="0" layoutInCell="1" allowOverlap="1" wp14:anchorId="3F0CFB7F" wp14:editId="10187D4F">
                      <wp:simplePos x="0" y="0"/>
                      <wp:positionH relativeFrom="column">
                        <wp:posOffset>0</wp:posOffset>
                      </wp:positionH>
                      <wp:positionV relativeFrom="paragraph">
                        <wp:posOffset>0</wp:posOffset>
                      </wp:positionV>
                      <wp:extent cx="76200" cy="28575"/>
                      <wp:effectExtent l="19050" t="19050" r="19050" b="28575"/>
                      <wp:wrapNone/>
                      <wp:docPr id="11969" name="Text Box 5228">
                        <a:extLst xmlns:a="http://schemas.openxmlformats.org/drawingml/2006/main">
                          <a:ext uri="{FF2B5EF4-FFF2-40B4-BE49-F238E27FC236}">
                            <a16:creationId xmlns:a16="http://schemas.microsoft.com/office/drawing/2014/main" id="{00000000-0008-0000-0000-0000C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9827B" id="Text Box 5228" o:spid="_x0000_s1026" type="#_x0000_t202" style="position:absolute;margin-left:0;margin-top:0;width:6pt;height:2.25pt;z-index:2551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19872" behindDoc="0" locked="0" layoutInCell="1" allowOverlap="1" wp14:anchorId="70190210" wp14:editId="168C03F6">
                      <wp:simplePos x="0" y="0"/>
                      <wp:positionH relativeFrom="column">
                        <wp:posOffset>0</wp:posOffset>
                      </wp:positionH>
                      <wp:positionV relativeFrom="paragraph">
                        <wp:posOffset>0</wp:posOffset>
                      </wp:positionV>
                      <wp:extent cx="76200" cy="28575"/>
                      <wp:effectExtent l="19050" t="19050" r="19050" b="28575"/>
                      <wp:wrapNone/>
                      <wp:docPr id="11970" name="Text Box 5227">
                        <a:extLst xmlns:a="http://schemas.openxmlformats.org/drawingml/2006/main">
                          <a:ext uri="{FF2B5EF4-FFF2-40B4-BE49-F238E27FC236}">
                            <a16:creationId xmlns:a16="http://schemas.microsoft.com/office/drawing/2014/main" id="{00000000-0008-0000-0000-0000C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8A1BA" id="Text Box 5227" o:spid="_x0000_s1026" type="#_x0000_t202" style="position:absolute;margin-left:0;margin-top:0;width:6pt;height:2.25pt;z-index:2551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0896" behindDoc="0" locked="0" layoutInCell="1" allowOverlap="1" wp14:anchorId="0A71123B" wp14:editId="1480BA0E">
                      <wp:simplePos x="0" y="0"/>
                      <wp:positionH relativeFrom="column">
                        <wp:posOffset>0</wp:posOffset>
                      </wp:positionH>
                      <wp:positionV relativeFrom="paragraph">
                        <wp:posOffset>0</wp:posOffset>
                      </wp:positionV>
                      <wp:extent cx="76200" cy="28575"/>
                      <wp:effectExtent l="19050" t="19050" r="19050" b="28575"/>
                      <wp:wrapNone/>
                      <wp:docPr id="11971" name="Text Box 5226">
                        <a:extLst xmlns:a="http://schemas.openxmlformats.org/drawingml/2006/main">
                          <a:ext uri="{FF2B5EF4-FFF2-40B4-BE49-F238E27FC236}">
                            <a16:creationId xmlns:a16="http://schemas.microsoft.com/office/drawing/2014/main" id="{00000000-0008-0000-0000-0000C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217EFA" id="Text Box 5226" o:spid="_x0000_s1026" type="#_x0000_t202" style="position:absolute;margin-left:0;margin-top:0;width:6pt;height:2.25pt;z-index:2551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1920" behindDoc="0" locked="0" layoutInCell="1" allowOverlap="1" wp14:anchorId="2ED522FF" wp14:editId="296E5BB7">
                      <wp:simplePos x="0" y="0"/>
                      <wp:positionH relativeFrom="column">
                        <wp:posOffset>0</wp:posOffset>
                      </wp:positionH>
                      <wp:positionV relativeFrom="paragraph">
                        <wp:posOffset>0</wp:posOffset>
                      </wp:positionV>
                      <wp:extent cx="76200" cy="28575"/>
                      <wp:effectExtent l="19050" t="19050" r="19050" b="28575"/>
                      <wp:wrapNone/>
                      <wp:docPr id="11972" name="Text Box 5225">
                        <a:extLst xmlns:a="http://schemas.openxmlformats.org/drawingml/2006/main">
                          <a:ext uri="{FF2B5EF4-FFF2-40B4-BE49-F238E27FC236}">
                            <a16:creationId xmlns:a16="http://schemas.microsoft.com/office/drawing/2014/main" id="{00000000-0008-0000-0000-0000C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2CFAE" id="Text Box 5225" o:spid="_x0000_s1026" type="#_x0000_t202" style="position:absolute;margin-left:0;margin-top:0;width:6pt;height:2.25pt;z-index:2551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2944" behindDoc="0" locked="0" layoutInCell="1" allowOverlap="1" wp14:anchorId="41AC6801" wp14:editId="09C150E7">
                      <wp:simplePos x="0" y="0"/>
                      <wp:positionH relativeFrom="column">
                        <wp:posOffset>0</wp:posOffset>
                      </wp:positionH>
                      <wp:positionV relativeFrom="paragraph">
                        <wp:posOffset>0</wp:posOffset>
                      </wp:positionV>
                      <wp:extent cx="76200" cy="28575"/>
                      <wp:effectExtent l="19050" t="19050" r="19050" b="28575"/>
                      <wp:wrapNone/>
                      <wp:docPr id="11973" name="Text Box 5224">
                        <a:extLst xmlns:a="http://schemas.openxmlformats.org/drawingml/2006/main">
                          <a:ext uri="{FF2B5EF4-FFF2-40B4-BE49-F238E27FC236}">
                            <a16:creationId xmlns:a16="http://schemas.microsoft.com/office/drawing/2014/main" id="{00000000-0008-0000-0000-0000C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919F6" id="Text Box 5224" o:spid="_x0000_s1026" type="#_x0000_t202" style="position:absolute;margin-left:0;margin-top:0;width:6pt;height:2.25pt;z-index:2551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3968" behindDoc="0" locked="0" layoutInCell="1" allowOverlap="1" wp14:anchorId="0E1EC043" wp14:editId="58496417">
                      <wp:simplePos x="0" y="0"/>
                      <wp:positionH relativeFrom="column">
                        <wp:posOffset>0</wp:posOffset>
                      </wp:positionH>
                      <wp:positionV relativeFrom="paragraph">
                        <wp:posOffset>0</wp:posOffset>
                      </wp:positionV>
                      <wp:extent cx="76200" cy="28575"/>
                      <wp:effectExtent l="19050" t="19050" r="19050" b="28575"/>
                      <wp:wrapNone/>
                      <wp:docPr id="11974" name="Text Box 5223">
                        <a:extLst xmlns:a="http://schemas.openxmlformats.org/drawingml/2006/main">
                          <a:ext uri="{FF2B5EF4-FFF2-40B4-BE49-F238E27FC236}">
                            <a16:creationId xmlns:a16="http://schemas.microsoft.com/office/drawing/2014/main" id="{00000000-0008-0000-0000-0000C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C1073" id="Text Box 5223" o:spid="_x0000_s1026" type="#_x0000_t202" style="position:absolute;margin-left:0;margin-top:0;width:6pt;height:2.25pt;z-index:2551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4992" behindDoc="0" locked="0" layoutInCell="1" allowOverlap="1" wp14:anchorId="4CC29245" wp14:editId="1291ACB6">
                      <wp:simplePos x="0" y="0"/>
                      <wp:positionH relativeFrom="column">
                        <wp:posOffset>0</wp:posOffset>
                      </wp:positionH>
                      <wp:positionV relativeFrom="paragraph">
                        <wp:posOffset>0</wp:posOffset>
                      </wp:positionV>
                      <wp:extent cx="76200" cy="28575"/>
                      <wp:effectExtent l="19050" t="19050" r="19050" b="28575"/>
                      <wp:wrapNone/>
                      <wp:docPr id="11975" name="Text Box 5222">
                        <a:extLst xmlns:a="http://schemas.openxmlformats.org/drawingml/2006/main">
                          <a:ext uri="{FF2B5EF4-FFF2-40B4-BE49-F238E27FC236}">
                            <a16:creationId xmlns:a16="http://schemas.microsoft.com/office/drawing/2014/main" id="{00000000-0008-0000-0000-0000C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5EFEA" id="Text Box 5222" o:spid="_x0000_s1026" type="#_x0000_t202" style="position:absolute;margin-left:0;margin-top:0;width:6pt;height:2.25pt;z-index:25512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6016" behindDoc="0" locked="0" layoutInCell="1" allowOverlap="1" wp14:anchorId="5F72494A" wp14:editId="799B7A3C">
                      <wp:simplePos x="0" y="0"/>
                      <wp:positionH relativeFrom="column">
                        <wp:posOffset>0</wp:posOffset>
                      </wp:positionH>
                      <wp:positionV relativeFrom="paragraph">
                        <wp:posOffset>0</wp:posOffset>
                      </wp:positionV>
                      <wp:extent cx="76200" cy="28575"/>
                      <wp:effectExtent l="19050" t="19050" r="19050" b="28575"/>
                      <wp:wrapNone/>
                      <wp:docPr id="11976" name="Text Box 5221">
                        <a:extLst xmlns:a="http://schemas.openxmlformats.org/drawingml/2006/main">
                          <a:ext uri="{FF2B5EF4-FFF2-40B4-BE49-F238E27FC236}">
                            <a16:creationId xmlns:a16="http://schemas.microsoft.com/office/drawing/2014/main" id="{00000000-0008-0000-0000-0000C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5434B" id="Text Box 5221" o:spid="_x0000_s1026" type="#_x0000_t202" style="position:absolute;margin-left:0;margin-top:0;width:6pt;height:2.25pt;z-index:2551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7040" behindDoc="0" locked="0" layoutInCell="1" allowOverlap="1" wp14:anchorId="3E728F1F" wp14:editId="5CAD51DF">
                      <wp:simplePos x="0" y="0"/>
                      <wp:positionH relativeFrom="column">
                        <wp:posOffset>0</wp:posOffset>
                      </wp:positionH>
                      <wp:positionV relativeFrom="paragraph">
                        <wp:posOffset>0</wp:posOffset>
                      </wp:positionV>
                      <wp:extent cx="76200" cy="28575"/>
                      <wp:effectExtent l="19050" t="19050" r="19050" b="28575"/>
                      <wp:wrapNone/>
                      <wp:docPr id="11977" name="Text Box 5220">
                        <a:extLst xmlns:a="http://schemas.openxmlformats.org/drawingml/2006/main">
                          <a:ext uri="{FF2B5EF4-FFF2-40B4-BE49-F238E27FC236}">
                            <a16:creationId xmlns:a16="http://schemas.microsoft.com/office/drawing/2014/main" id="{00000000-0008-0000-0000-0000C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75EF3" id="Text Box 5220" o:spid="_x0000_s1026" type="#_x0000_t202" style="position:absolute;margin-left:0;margin-top:0;width:6pt;height:2.25pt;z-index:2551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8064" behindDoc="0" locked="0" layoutInCell="1" allowOverlap="1" wp14:anchorId="4BE98009" wp14:editId="002ABE71">
                      <wp:simplePos x="0" y="0"/>
                      <wp:positionH relativeFrom="column">
                        <wp:posOffset>0</wp:posOffset>
                      </wp:positionH>
                      <wp:positionV relativeFrom="paragraph">
                        <wp:posOffset>0</wp:posOffset>
                      </wp:positionV>
                      <wp:extent cx="76200" cy="28575"/>
                      <wp:effectExtent l="19050" t="19050" r="19050" b="28575"/>
                      <wp:wrapNone/>
                      <wp:docPr id="11978" name="Text Box 5219">
                        <a:extLst xmlns:a="http://schemas.openxmlformats.org/drawingml/2006/main">
                          <a:ext uri="{FF2B5EF4-FFF2-40B4-BE49-F238E27FC236}">
                            <a16:creationId xmlns:a16="http://schemas.microsoft.com/office/drawing/2014/main" id="{00000000-0008-0000-0000-0000C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BB1CA" id="Text Box 5219" o:spid="_x0000_s1026" type="#_x0000_t202" style="position:absolute;margin-left:0;margin-top:0;width:6pt;height:2.25pt;z-index:2551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29088" behindDoc="0" locked="0" layoutInCell="1" allowOverlap="1" wp14:anchorId="57E1C910" wp14:editId="02D8B425">
                      <wp:simplePos x="0" y="0"/>
                      <wp:positionH relativeFrom="column">
                        <wp:posOffset>0</wp:posOffset>
                      </wp:positionH>
                      <wp:positionV relativeFrom="paragraph">
                        <wp:posOffset>0</wp:posOffset>
                      </wp:positionV>
                      <wp:extent cx="76200" cy="28575"/>
                      <wp:effectExtent l="19050" t="19050" r="19050" b="28575"/>
                      <wp:wrapNone/>
                      <wp:docPr id="11979" name="Text Box 5218">
                        <a:extLst xmlns:a="http://schemas.openxmlformats.org/drawingml/2006/main">
                          <a:ext uri="{FF2B5EF4-FFF2-40B4-BE49-F238E27FC236}">
                            <a16:creationId xmlns:a16="http://schemas.microsoft.com/office/drawing/2014/main" id="{00000000-0008-0000-0000-0000C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2C530C" id="Text Box 5218" o:spid="_x0000_s1026" type="#_x0000_t202" style="position:absolute;margin-left:0;margin-top:0;width:6pt;height:2.25pt;z-index:2551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0112" behindDoc="0" locked="0" layoutInCell="1" allowOverlap="1" wp14:anchorId="0BEB44F4" wp14:editId="4E83A0AC">
                      <wp:simplePos x="0" y="0"/>
                      <wp:positionH relativeFrom="column">
                        <wp:posOffset>0</wp:posOffset>
                      </wp:positionH>
                      <wp:positionV relativeFrom="paragraph">
                        <wp:posOffset>0</wp:posOffset>
                      </wp:positionV>
                      <wp:extent cx="76200" cy="28575"/>
                      <wp:effectExtent l="19050" t="19050" r="19050" b="28575"/>
                      <wp:wrapNone/>
                      <wp:docPr id="11980" name="Text Box 5217">
                        <a:extLst xmlns:a="http://schemas.openxmlformats.org/drawingml/2006/main">
                          <a:ext uri="{FF2B5EF4-FFF2-40B4-BE49-F238E27FC236}">
                            <a16:creationId xmlns:a16="http://schemas.microsoft.com/office/drawing/2014/main" id="{00000000-0008-0000-0000-0000C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A37DD" id="Text Box 5217" o:spid="_x0000_s1026" type="#_x0000_t202" style="position:absolute;margin-left:0;margin-top:0;width:6pt;height:2.25pt;z-index:2551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1136" behindDoc="0" locked="0" layoutInCell="1" allowOverlap="1" wp14:anchorId="5BC10BD2" wp14:editId="2AB7B54D">
                      <wp:simplePos x="0" y="0"/>
                      <wp:positionH relativeFrom="column">
                        <wp:posOffset>0</wp:posOffset>
                      </wp:positionH>
                      <wp:positionV relativeFrom="paragraph">
                        <wp:posOffset>0</wp:posOffset>
                      </wp:positionV>
                      <wp:extent cx="76200" cy="28575"/>
                      <wp:effectExtent l="19050" t="19050" r="19050" b="28575"/>
                      <wp:wrapNone/>
                      <wp:docPr id="11981" name="Text Box 5216">
                        <a:extLst xmlns:a="http://schemas.openxmlformats.org/drawingml/2006/main">
                          <a:ext uri="{FF2B5EF4-FFF2-40B4-BE49-F238E27FC236}">
                            <a16:creationId xmlns:a16="http://schemas.microsoft.com/office/drawing/2014/main" id="{00000000-0008-0000-0000-0000C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12F7E" id="Text Box 5216" o:spid="_x0000_s1026" type="#_x0000_t202" style="position:absolute;margin-left:0;margin-top:0;width:6pt;height:2.25pt;z-index:2551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2160" behindDoc="0" locked="0" layoutInCell="1" allowOverlap="1" wp14:anchorId="17EF668F" wp14:editId="64B301D1">
                      <wp:simplePos x="0" y="0"/>
                      <wp:positionH relativeFrom="column">
                        <wp:posOffset>0</wp:posOffset>
                      </wp:positionH>
                      <wp:positionV relativeFrom="paragraph">
                        <wp:posOffset>0</wp:posOffset>
                      </wp:positionV>
                      <wp:extent cx="76200" cy="28575"/>
                      <wp:effectExtent l="19050" t="19050" r="19050" b="28575"/>
                      <wp:wrapNone/>
                      <wp:docPr id="11982" name="Text Box 5215">
                        <a:extLst xmlns:a="http://schemas.openxmlformats.org/drawingml/2006/main">
                          <a:ext uri="{FF2B5EF4-FFF2-40B4-BE49-F238E27FC236}">
                            <a16:creationId xmlns:a16="http://schemas.microsoft.com/office/drawing/2014/main" id="{00000000-0008-0000-0000-0000C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B5DA9" id="Text Box 5215" o:spid="_x0000_s1026" type="#_x0000_t202" style="position:absolute;margin-left:0;margin-top:0;width:6pt;height:2.25pt;z-index:2551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3184" behindDoc="0" locked="0" layoutInCell="1" allowOverlap="1" wp14:anchorId="563E4BAC" wp14:editId="4259ADA1">
                      <wp:simplePos x="0" y="0"/>
                      <wp:positionH relativeFrom="column">
                        <wp:posOffset>0</wp:posOffset>
                      </wp:positionH>
                      <wp:positionV relativeFrom="paragraph">
                        <wp:posOffset>0</wp:posOffset>
                      </wp:positionV>
                      <wp:extent cx="76200" cy="28575"/>
                      <wp:effectExtent l="19050" t="19050" r="19050" b="28575"/>
                      <wp:wrapNone/>
                      <wp:docPr id="11983" name="Text Box 5214">
                        <a:extLst xmlns:a="http://schemas.openxmlformats.org/drawingml/2006/main">
                          <a:ext uri="{FF2B5EF4-FFF2-40B4-BE49-F238E27FC236}">
                            <a16:creationId xmlns:a16="http://schemas.microsoft.com/office/drawing/2014/main" id="{00000000-0008-0000-0000-0000C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5FB8F" id="Text Box 5214" o:spid="_x0000_s1026" type="#_x0000_t202" style="position:absolute;margin-left:0;margin-top:0;width:6pt;height:2.25pt;z-index:25513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4208" behindDoc="0" locked="0" layoutInCell="1" allowOverlap="1" wp14:anchorId="2EE9E984" wp14:editId="0566D940">
                      <wp:simplePos x="0" y="0"/>
                      <wp:positionH relativeFrom="column">
                        <wp:posOffset>0</wp:posOffset>
                      </wp:positionH>
                      <wp:positionV relativeFrom="paragraph">
                        <wp:posOffset>0</wp:posOffset>
                      </wp:positionV>
                      <wp:extent cx="76200" cy="28575"/>
                      <wp:effectExtent l="19050" t="19050" r="19050" b="28575"/>
                      <wp:wrapNone/>
                      <wp:docPr id="11984" name="Text Box 5213">
                        <a:extLst xmlns:a="http://schemas.openxmlformats.org/drawingml/2006/main">
                          <a:ext uri="{FF2B5EF4-FFF2-40B4-BE49-F238E27FC236}">
                            <a16:creationId xmlns:a16="http://schemas.microsoft.com/office/drawing/2014/main" id="{00000000-0008-0000-0000-0000D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49204" id="Text Box 5213" o:spid="_x0000_s1026" type="#_x0000_t202" style="position:absolute;margin-left:0;margin-top:0;width:6pt;height:2.25pt;z-index:2551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5232" behindDoc="0" locked="0" layoutInCell="1" allowOverlap="1" wp14:anchorId="5EB0333C" wp14:editId="55A924F8">
                      <wp:simplePos x="0" y="0"/>
                      <wp:positionH relativeFrom="column">
                        <wp:posOffset>0</wp:posOffset>
                      </wp:positionH>
                      <wp:positionV relativeFrom="paragraph">
                        <wp:posOffset>0</wp:posOffset>
                      </wp:positionV>
                      <wp:extent cx="76200" cy="28575"/>
                      <wp:effectExtent l="19050" t="19050" r="19050" b="28575"/>
                      <wp:wrapNone/>
                      <wp:docPr id="11985" name="Text Box 5212">
                        <a:extLst xmlns:a="http://schemas.openxmlformats.org/drawingml/2006/main">
                          <a:ext uri="{FF2B5EF4-FFF2-40B4-BE49-F238E27FC236}">
                            <a16:creationId xmlns:a16="http://schemas.microsoft.com/office/drawing/2014/main" id="{00000000-0008-0000-0000-0000D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D9D7E" id="Text Box 5212" o:spid="_x0000_s1026" type="#_x0000_t202" style="position:absolute;margin-left:0;margin-top:0;width:6pt;height:2.25pt;z-index:2551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6256" behindDoc="0" locked="0" layoutInCell="1" allowOverlap="1" wp14:anchorId="28AA6D2C" wp14:editId="54FC2B30">
                      <wp:simplePos x="0" y="0"/>
                      <wp:positionH relativeFrom="column">
                        <wp:posOffset>0</wp:posOffset>
                      </wp:positionH>
                      <wp:positionV relativeFrom="paragraph">
                        <wp:posOffset>0</wp:posOffset>
                      </wp:positionV>
                      <wp:extent cx="76200" cy="28575"/>
                      <wp:effectExtent l="19050" t="19050" r="19050" b="28575"/>
                      <wp:wrapNone/>
                      <wp:docPr id="11986" name="Text Box 5211">
                        <a:extLst xmlns:a="http://schemas.openxmlformats.org/drawingml/2006/main">
                          <a:ext uri="{FF2B5EF4-FFF2-40B4-BE49-F238E27FC236}">
                            <a16:creationId xmlns:a16="http://schemas.microsoft.com/office/drawing/2014/main" id="{00000000-0008-0000-0000-0000D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8E3455" id="Text Box 5211" o:spid="_x0000_s1026" type="#_x0000_t202" style="position:absolute;margin-left:0;margin-top:0;width:6pt;height:2.25pt;z-index:2551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7280" behindDoc="0" locked="0" layoutInCell="1" allowOverlap="1" wp14:anchorId="2D2B0BCD" wp14:editId="6911BC42">
                      <wp:simplePos x="0" y="0"/>
                      <wp:positionH relativeFrom="column">
                        <wp:posOffset>0</wp:posOffset>
                      </wp:positionH>
                      <wp:positionV relativeFrom="paragraph">
                        <wp:posOffset>0</wp:posOffset>
                      </wp:positionV>
                      <wp:extent cx="76200" cy="28575"/>
                      <wp:effectExtent l="19050" t="19050" r="19050" b="28575"/>
                      <wp:wrapNone/>
                      <wp:docPr id="11987" name="Text Box 5210">
                        <a:extLst xmlns:a="http://schemas.openxmlformats.org/drawingml/2006/main">
                          <a:ext uri="{FF2B5EF4-FFF2-40B4-BE49-F238E27FC236}">
                            <a16:creationId xmlns:a16="http://schemas.microsoft.com/office/drawing/2014/main" id="{00000000-0008-0000-0000-0000D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A7642" id="Text Box 5210" o:spid="_x0000_s1026" type="#_x0000_t202" style="position:absolute;margin-left:0;margin-top:0;width:6pt;height:2.25pt;z-index:2551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8304" behindDoc="0" locked="0" layoutInCell="1" allowOverlap="1" wp14:anchorId="677070A4" wp14:editId="6870186D">
                      <wp:simplePos x="0" y="0"/>
                      <wp:positionH relativeFrom="column">
                        <wp:posOffset>0</wp:posOffset>
                      </wp:positionH>
                      <wp:positionV relativeFrom="paragraph">
                        <wp:posOffset>0</wp:posOffset>
                      </wp:positionV>
                      <wp:extent cx="76200" cy="28575"/>
                      <wp:effectExtent l="19050" t="19050" r="19050" b="28575"/>
                      <wp:wrapNone/>
                      <wp:docPr id="11988" name="Text Box 5209">
                        <a:extLst xmlns:a="http://schemas.openxmlformats.org/drawingml/2006/main">
                          <a:ext uri="{FF2B5EF4-FFF2-40B4-BE49-F238E27FC236}">
                            <a16:creationId xmlns:a16="http://schemas.microsoft.com/office/drawing/2014/main" id="{00000000-0008-0000-0000-0000D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19A120" id="Text Box 5209" o:spid="_x0000_s1026" type="#_x0000_t202" style="position:absolute;margin-left:0;margin-top:0;width:6pt;height:2.25pt;z-index:2551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39328" behindDoc="0" locked="0" layoutInCell="1" allowOverlap="1" wp14:anchorId="5F9E341E" wp14:editId="2F65EF61">
                      <wp:simplePos x="0" y="0"/>
                      <wp:positionH relativeFrom="column">
                        <wp:posOffset>0</wp:posOffset>
                      </wp:positionH>
                      <wp:positionV relativeFrom="paragraph">
                        <wp:posOffset>0</wp:posOffset>
                      </wp:positionV>
                      <wp:extent cx="76200" cy="28575"/>
                      <wp:effectExtent l="19050" t="19050" r="19050" b="28575"/>
                      <wp:wrapNone/>
                      <wp:docPr id="11989" name="Text Box 5208">
                        <a:extLst xmlns:a="http://schemas.openxmlformats.org/drawingml/2006/main">
                          <a:ext uri="{FF2B5EF4-FFF2-40B4-BE49-F238E27FC236}">
                            <a16:creationId xmlns:a16="http://schemas.microsoft.com/office/drawing/2014/main" id="{00000000-0008-0000-0000-0000D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D97D5" id="Text Box 5208" o:spid="_x0000_s1026" type="#_x0000_t202" style="position:absolute;margin-left:0;margin-top:0;width:6pt;height:2.25pt;z-index:2551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0352" behindDoc="0" locked="0" layoutInCell="1" allowOverlap="1" wp14:anchorId="53425C5B" wp14:editId="749D37A6">
                      <wp:simplePos x="0" y="0"/>
                      <wp:positionH relativeFrom="column">
                        <wp:posOffset>0</wp:posOffset>
                      </wp:positionH>
                      <wp:positionV relativeFrom="paragraph">
                        <wp:posOffset>0</wp:posOffset>
                      </wp:positionV>
                      <wp:extent cx="76200" cy="28575"/>
                      <wp:effectExtent l="19050" t="19050" r="19050" b="28575"/>
                      <wp:wrapNone/>
                      <wp:docPr id="11990" name="Text Box 5207">
                        <a:extLst xmlns:a="http://schemas.openxmlformats.org/drawingml/2006/main">
                          <a:ext uri="{FF2B5EF4-FFF2-40B4-BE49-F238E27FC236}">
                            <a16:creationId xmlns:a16="http://schemas.microsoft.com/office/drawing/2014/main" id="{00000000-0008-0000-0000-0000D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D616D" id="Text Box 5207" o:spid="_x0000_s1026" type="#_x0000_t202" style="position:absolute;margin-left:0;margin-top:0;width:6pt;height:2.25pt;z-index:2551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1376" behindDoc="0" locked="0" layoutInCell="1" allowOverlap="1" wp14:anchorId="33DDF9C2" wp14:editId="4E6CCC39">
                      <wp:simplePos x="0" y="0"/>
                      <wp:positionH relativeFrom="column">
                        <wp:posOffset>0</wp:posOffset>
                      </wp:positionH>
                      <wp:positionV relativeFrom="paragraph">
                        <wp:posOffset>0</wp:posOffset>
                      </wp:positionV>
                      <wp:extent cx="76200" cy="28575"/>
                      <wp:effectExtent l="19050" t="19050" r="19050" b="28575"/>
                      <wp:wrapNone/>
                      <wp:docPr id="11991" name="Text Box 5206">
                        <a:extLst xmlns:a="http://schemas.openxmlformats.org/drawingml/2006/main">
                          <a:ext uri="{FF2B5EF4-FFF2-40B4-BE49-F238E27FC236}">
                            <a16:creationId xmlns:a16="http://schemas.microsoft.com/office/drawing/2014/main" id="{00000000-0008-0000-0000-0000D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44674" id="Text Box 5206" o:spid="_x0000_s1026" type="#_x0000_t202" style="position:absolute;margin-left:0;margin-top:0;width:6pt;height:2.25pt;z-index:25514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2400" behindDoc="0" locked="0" layoutInCell="1" allowOverlap="1" wp14:anchorId="65C35420" wp14:editId="3EE3765B">
                      <wp:simplePos x="0" y="0"/>
                      <wp:positionH relativeFrom="column">
                        <wp:posOffset>0</wp:posOffset>
                      </wp:positionH>
                      <wp:positionV relativeFrom="paragraph">
                        <wp:posOffset>0</wp:posOffset>
                      </wp:positionV>
                      <wp:extent cx="76200" cy="28575"/>
                      <wp:effectExtent l="19050" t="19050" r="19050" b="28575"/>
                      <wp:wrapNone/>
                      <wp:docPr id="11992" name="Text Box 5205">
                        <a:extLst xmlns:a="http://schemas.openxmlformats.org/drawingml/2006/main">
                          <a:ext uri="{FF2B5EF4-FFF2-40B4-BE49-F238E27FC236}">
                            <a16:creationId xmlns:a16="http://schemas.microsoft.com/office/drawing/2014/main" id="{00000000-0008-0000-0000-0000D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26FC9" id="Text Box 5205" o:spid="_x0000_s1026" type="#_x0000_t202" style="position:absolute;margin-left:0;margin-top:0;width:6pt;height:2.25pt;z-index:2551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3424" behindDoc="0" locked="0" layoutInCell="1" allowOverlap="1" wp14:anchorId="117F48DD" wp14:editId="37405E1F">
                      <wp:simplePos x="0" y="0"/>
                      <wp:positionH relativeFrom="column">
                        <wp:posOffset>0</wp:posOffset>
                      </wp:positionH>
                      <wp:positionV relativeFrom="paragraph">
                        <wp:posOffset>0</wp:posOffset>
                      </wp:positionV>
                      <wp:extent cx="76200" cy="28575"/>
                      <wp:effectExtent l="19050" t="19050" r="19050" b="28575"/>
                      <wp:wrapNone/>
                      <wp:docPr id="11993" name="Text Box 5204">
                        <a:extLst xmlns:a="http://schemas.openxmlformats.org/drawingml/2006/main">
                          <a:ext uri="{FF2B5EF4-FFF2-40B4-BE49-F238E27FC236}">
                            <a16:creationId xmlns:a16="http://schemas.microsoft.com/office/drawing/2014/main" id="{00000000-0008-0000-0000-0000D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190E5" id="Text Box 5204" o:spid="_x0000_s1026" type="#_x0000_t202" style="position:absolute;margin-left:0;margin-top:0;width:6pt;height:2.25pt;z-index:2551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4448" behindDoc="0" locked="0" layoutInCell="1" allowOverlap="1" wp14:anchorId="5B1AF5B7" wp14:editId="3B6795AB">
                      <wp:simplePos x="0" y="0"/>
                      <wp:positionH relativeFrom="column">
                        <wp:posOffset>0</wp:posOffset>
                      </wp:positionH>
                      <wp:positionV relativeFrom="paragraph">
                        <wp:posOffset>0</wp:posOffset>
                      </wp:positionV>
                      <wp:extent cx="76200" cy="28575"/>
                      <wp:effectExtent l="19050" t="19050" r="19050" b="28575"/>
                      <wp:wrapNone/>
                      <wp:docPr id="11994" name="Text Box 5203">
                        <a:extLst xmlns:a="http://schemas.openxmlformats.org/drawingml/2006/main">
                          <a:ext uri="{FF2B5EF4-FFF2-40B4-BE49-F238E27FC236}">
                            <a16:creationId xmlns:a16="http://schemas.microsoft.com/office/drawing/2014/main" id="{00000000-0008-0000-0000-0000D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5124B" id="Text Box 5203" o:spid="_x0000_s1026" type="#_x0000_t202" style="position:absolute;margin-left:0;margin-top:0;width:6pt;height:2.25pt;z-index:2551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5472" behindDoc="0" locked="0" layoutInCell="1" allowOverlap="1" wp14:anchorId="3451467F" wp14:editId="0FE582C3">
                      <wp:simplePos x="0" y="0"/>
                      <wp:positionH relativeFrom="column">
                        <wp:posOffset>0</wp:posOffset>
                      </wp:positionH>
                      <wp:positionV relativeFrom="paragraph">
                        <wp:posOffset>0</wp:posOffset>
                      </wp:positionV>
                      <wp:extent cx="76200" cy="28575"/>
                      <wp:effectExtent l="19050" t="19050" r="19050" b="28575"/>
                      <wp:wrapNone/>
                      <wp:docPr id="11995" name="Text Box 5202">
                        <a:extLst xmlns:a="http://schemas.openxmlformats.org/drawingml/2006/main">
                          <a:ext uri="{FF2B5EF4-FFF2-40B4-BE49-F238E27FC236}">
                            <a16:creationId xmlns:a16="http://schemas.microsoft.com/office/drawing/2014/main" id="{00000000-0008-0000-0000-0000D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06A86" id="Text Box 5202" o:spid="_x0000_s1026" type="#_x0000_t202" style="position:absolute;margin-left:0;margin-top:0;width:6pt;height:2.25pt;z-index:2551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6496" behindDoc="0" locked="0" layoutInCell="1" allowOverlap="1" wp14:anchorId="2D0A47E3" wp14:editId="72D62ACF">
                      <wp:simplePos x="0" y="0"/>
                      <wp:positionH relativeFrom="column">
                        <wp:posOffset>0</wp:posOffset>
                      </wp:positionH>
                      <wp:positionV relativeFrom="paragraph">
                        <wp:posOffset>0</wp:posOffset>
                      </wp:positionV>
                      <wp:extent cx="76200" cy="28575"/>
                      <wp:effectExtent l="19050" t="19050" r="19050" b="28575"/>
                      <wp:wrapNone/>
                      <wp:docPr id="11996" name="Text Box 5201">
                        <a:extLst xmlns:a="http://schemas.openxmlformats.org/drawingml/2006/main">
                          <a:ext uri="{FF2B5EF4-FFF2-40B4-BE49-F238E27FC236}">
                            <a16:creationId xmlns:a16="http://schemas.microsoft.com/office/drawing/2014/main" id="{00000000-0008-0000-0000-0000D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B9784" id="Text Box 5201" o:spid="_x0000_s1026" type="#_x0000_t202" style="position:absolute;margin-left:0;margin-top:0;width:6pt;height:2.25pt;z-index:2551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7520" behindDoc="0" locked="0" layoutInCell="1" allowOverlap="1" wp14:anchorId="7E748975" wp14:editId="1D353B57">
                      <wp:simplePos x="0" y="0"/>
                      <wp:positionH relativeFrom="column">
                        <wp:posOffset>0</wp:posOffset>
                      </wp:positionH>
                      <wp:positionV relativeFrom="paragraph">
                        <wp:posOffset>0</wp:posOffset>
                      </wp:positionV>
                      <wp:extent cx="76200" cy="28575"/>
                      <wp:effectExtent l="19050" t="19050" r="19050" b="28575"/>
                      <wp:wrapNone/>
                      <wp:docPr id="11997" name="Text Box 5200">
                        <a:extLst xmlns:a="http://schemas.openxmlformats.org/drawingml/2006/main">
                          <a:ext uri="{FF2B5EF4-FFF2-40B4-BE49-F238E27FC236}">
                            <a16:creationId xmlns:a16="http://schemas.microsoft.com/office/drawing/2014/main" id="{00000000-0008-0000-0000-0000D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5FD30" id="Text Box 5200" o:spid="_x0000_s1026" type="#_x0000_t202" style="position:absolute;margin-left:0;margin-top:0;width:6pt;height:2.25pt;z-index:2551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8544" behindDoc="0" locked="0" layoutInCell="1" allowOverlap="1" wp14:anchorId="57CA3DF8" wp14:editId="1E324110">
                      <wp:simplePos x="0" y="0"/>
                      <wp:positionH relativeFrom="column">
                        <wp:posOffset>0</wp:posOffset>
                      </wp:positionH>
                      <wp:positionV relativeFrom="paragraph">
                        <wp:posOffset>0</wp:posOffset>
                      </wp:positionV>
                      <wp:extent cx="76200" cy="28575"/>
                      <wp:effectExtent l="19050" t="19050" r="19050" b="28575"/>
                      <wp:wrapNone/>
                      <wp:docPr id="11998" name="Text Box 5199">
                        <a:extLst xmlns:a="http://schemas.openxmlformats.org/drawingml/2006/main">
                          <a:ext uri="{FF2B5EF4-FFF2-40B4-BE49-F238E27FC236}">
                            <a16:creationId xmlns:a16="http://schemas.microsoft.com/office/drawing/2014/main" id="{00000000-0008-0000-0000-0000D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3379B1" id="Text Box 5199" o:spid="_x0000_s1026" type="#_x0000_t202" style="position:absolute;margin-left:0;margin-top:0;width:6pt;height:2.25pt;z-index:2551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49568" behindDoc="0" locked="0" layoutInCell="1" allowOverlap="1" wp14:anchorId="04B845AA" wp14:editId="08F6CF18">
                      <wp:simplePos x="0" y="0"/>
                      <wp:positionH relativeFrom="column">
                        <wp:posOffset>0</wp:posOffset>
                      </wp:positionH>
                      <wp:positionV relativeFrom="paragraph">
                        <wp:posOffset>0</wp:posOffset>
                      </wp:positionV>
                      <wp:extent cx="76200" cy="28575"/>
                      <wp:effectExtent l="19050" t="19050" r="19050" b="28575"/>
                      <wp:wrapNone/>
                      <wp:docPr id="11999" name="Text Box 5198">
                        <a:extLst xmlns:a="http://schemas.openxmlformats.org/drawingml/2006/main">
                          <a:ext uri="{FF2B5EF4-FFF2-40B4-BE49-F238E27FC236}">
                            <a16:creationId xmlns:a16="http://schemas.microsoft.com/office/drawing/2014/main" id="{00000000-0008-0000-0000-0000D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53E69B" id="Text Box 5198" o:spid="_x0000_s1026" type="#_x0000_t202" style="position:absolute;margin-left:0;margin-top:0;width:6pt;height:2.25pt;z-index:25514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0592" behindDoc="0" locked="0" layoutInCell="1" allowOverlap="1" wp14:anchorId="2C5533D2" wp14:editId="7F737BBF">
                      <wp:simplePos x="0" y="0"/>
                      <wp:positionH relativeFrom="column">
                        <wp:posOffset>0</wp:posOffset>
                      </wp:positionH>
                      <wp:positionV relativeFrom="paragraph">
                        <wp:posOffset>0</wp:posOffset>
                      </wp:positionV>
                      <wp:extent cx="76200" cy="28575"/>
                      <wp:effectExtent l="19050" t="19050" r="19050" b="28575"/>
                      <wp:wrapNone/>
                      <wp:docPr id="12000" name="Text Box 5197">
                        <a:extLst xmlns:a="http://schemas.openxmlformats.org/drawingml/2006/main">
                          <a:ext uri="{FF2B5EF4-FFF2-40B4-BE49-F238E27FC236}">
                            <a16:creationId xmlns:a16="http://schemas.microsoft.com/office/drawing/2014/main" id="{00000000-0008-0000-0000-0000E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6183D" id="Text Box 5197" o:spid="_x0000_s1026" type="#_x0000_t202" style="position:absolute;margin-left:0;margin-top:0;width:6pt;height:2.25pt;z-index:2551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1616" behindDoc="0" locked="0" layoutInCell="1" allowOverlap="1" wp14:anchorId="5BB1C772" wp14:editId="0C5F38CA">
                      <wp:simplePos x="0" y="0"/>
                      <wp:positionH relativeFrom="column">
                        <wp:posOffset>0</wp:posOffset>
                      </wp:positionH>
                      <wp:positionV relativeFrom="paragraph">
                        <wp:posOffset>0</wp:posOffset>
                      </wp:positionV>
                      <wp:extent cx="76200" cy="28575"/>
                      <wp:effectExtent l="19050" t="19050" r="19050" b="28575"/>
                      <wp:wrapNone/>
                      <wp:docPr id="12001" name="Text Box 5196">
                        <a:extLst xmlns:a="http://schemas.openxmlformats.org/drawingml/2006/main">
                          <a:ext uri="{FF2B5EF4-FFF2-40B4-BE49-F238E27FC236}">
                            <a16:creationId xmlns:a16="http://schemas.microsoft.com/office/drawing/2014/main" id="{00000000-0008-0000-0000-0000E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C8D90" id="Text Box 5196" o:spid="_x0000_s1026" type="#_x0000_t202" style="position:absolute;margin-left:0;margin-top:0;width:6pt;height:2.25pt;z-index:2551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2640" behindDoc="0" locked="0" layoutInCell="1" allowOverlap="1" wp14:anchorId="4E3D372E" wp14:editId="3C124E29">
                      <wp:simplePos x="0" y="0"/>
                      <wp:positionH relativeFrom="column">
                        <wp:posOffset>0</wp:posOffset>
                      </wp:positionH>
                      <wp:positionV relativeFrom="paragraph">
                        <wp:posOffset>0</wp:posOffset>
                      </wp:positionV>
                      <wp:extent cx="76200" cy="28575"/>
                      <wp:effectExtent l="19050" t="19050" r="19050" b="28575"/>
                      <wp:wrapNone/>
                      <wp:docPr id="12002" name="Text Box 5195">
                        <a:extLst xmlns:a="http://schemas.openxmlformats.org/drawingml/2006/main">
                          <a:ext uri="{FF2B5EF4-FFF2-40B4-BE49-F238E27FC236}">
                            <a16:creationId xmlns:a16="http://schemas.microsoft.com/office/drawing/2014/main" id="{00000000-0008-0000-0000-0000E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466CB" id="Text Box 5195" o:spid="_x0000_s1026" type="#_x0000_t202" style="position:absolute;margin-left:0;margin-top:0;width:6pt;height:2.25pt;z-index:2551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3664" behindDoc="0" locked="0" layoutInCell="1" allowOverlap="1" wp14:anchorId="1D7AC697" wp14:editId="254D5E40">
                      <wp:simplePos x="0" y="0"/>
                      <wp:positionH relativeFrom="column">
                        <wp:posOffset>0</wp:posOffset>
                      </wp:positionH>
                      <wp:positionV relativeFrom="paragraph">
                        <wp:posOffset>0</wp:posOffset>
                      </wp:positionV>
                      <wp:extent cx="76200" cy="28575"/>
                      <wp:effectExtent l="19050" t="19050" r="19050" b="28575"/>
                      <wp:wrapNone/>
                      <wp:docPr id="12003" name="Text Box 5194">
                        <a:extLst xmlns:a="http://schemas.openxmlformats.org/drawingml/2006/main">
                          <a:ext uri="{FF2B5EF4-FFF2-40B4-BE49-F238E27FC236}">
                            <a16:creationId xmlns:a16="http://schemas.microsoft.com/office/drawing/2014/main" id="{00000000-0008-0000-0000-0000E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4C7BC" id="Text Box 5194" o:spid="_x0000_s1026" type="#_x0000_t202" style="position:absolute;margin-left:0;margin-top:0;width:6pt;height:2.25pt;z-index:2551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4688" behindDoc="0" locked="0" layoutInCell="1" allowOverlap="1" wp14:anchorId="0A215165" wp14:editId="2425918C">
                      <wp:simplePos x="0" y="0"/>
                      <wp:positionH relativeFrom="column">
                        <wp:posOffset>0</wp:posOffset>
                      </wp:positionH>
                      <wp:positionV relativeFrom="paragraph">
                        <wp:posOffset>0</wp:posOffset>
                      </wp:positionV>
                      <wp:extent cx="76200" cy="28575"/>
                      <wp:effectExtent l="19050" t="19050" r="19050" b="28575"/>
                      <wp:wrapNone/>
                      <wp:docPr id="12004" name="Text Box 5193">
                        <a:extLst xmlns:a="http://schemas.openxmlformats.org/drawingml/2006/main">
                          <a:ext uri="{FF2B5EF4-FFF2-40B4-BE49-F238E27FC236}">
                            <a16:creationId xmlns:a16="http://schemas.microsoft.com/office/drawing/2014/main" id="{00000000-0008-0000-0000-0000E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86756" id="Text Box 5193" o:spid="_x0000_s1026" type="#_x0000_t202" style="position:absolute;margin-left:0;margin-top:0;width:6pt;height:2.25pt;z-index:2551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5712" behindDoc="0" locked="0" layoutInCell="1" allowOverlap="1" wp14:anchorId="3B3C4E8F" wp14:editId="504D6899">
                      <wp:simplePos x="0" y="0"/>
                      <wp:positionH relativeFrom="column">
                        <wp:posOffset>0</wp:posOffset>
                      </wp:positionH>
                      <wp:positionV relativeFrom="paragraph">
                        <wp:posOffset>0</wp:posOffset>
                      </wp:positionV>
                      <wp:extent cx="76200" cy="28575"/>
                      <wp:effectExtent l="19050" t="19050" r="19050" b="28575"/>
                      <wp:wrapNone/>
                      <wp:docPr id="12005" name="Text Box 5192">
                        <a:extLst xmlns:a="http://schemas.openxmlformats.org/drawingml/2006/main">
                          <a:ext uri="{FF2B5EF4-FFF2-40B4-BE49-F238E27FC236}">
                            <a16:creationId xmlns:a16="http://schemas.microsoft.com/office/drawing/2014/main" id="{00000000-0008-0000-0000-0000E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EA0A4" id="Text Box 5192" o:spid="_x0000_s1026" type="#_x0000_t202" style="position:absolute;margin-left:0;margin-top:0;width:6pt;height:2.25pt;z-index:2551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6736" behindDoc="0" locked="0" layoutInCell="1" allowOverlap="1" wp14:anchorId="139E86A3" wp14:editId="44B28D06">
                      <wp:simplePos x="0" y="0"/>
                      <wp:positionH relativeFrom="column">
                        <wp:posOffset>0</wp:posOffset>
                      </wp:positionH>
                      <wp:positionV relativeFrom="paragraph">
                        <wp:posOffset>0</wp:posOffset>
                      </wp:positionV>
                      <wp:extent cx="76200" cy="28575"/>
                      <wp:effectExtent l="19050" t="19050" r="19050" b="28575"/>
                      <wp:wrapNone/>
                      <wp:docPr id="12006" name="Text Box 5191">
                        <a:extLst xmlns:a="http://schemas.openxmlformats.org/drawingml/2006/main">
                          <a:ext uri="{FF2B5EF4-FFF2-40B4-BE49-F238E27FC236}">
                            <a16:creationId xmlns:a16="http://schemas.microsoft.com/office/drawing/2014/main" id="{00000000-0008-0000-0000-0000E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0389B" id="Text Box 5191" o:spid="_x0000_s1026" type="#_x0000_t202" style="position:absolute;margin-left:0;margin-top:0;width:6pt;height:2.25pt;z-index:2551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7760" behindDoc="0" locked="0" layoutInCell="1" allowOverlap="1" wp14:anchorId="439FE804" wp14:editId="10D8F80C">
                      <wp:simplePos x="0" y="0"/>
                      <wp:positionH relativeFrom="column">
                        <wp:posOffset>0</wp:posOffset>
                      </wp:positionH>
                      <wp:positionV relativeFrom="paragraph">
                        <wp:posOffset>0</wp:posOffset>
                      </wp:positionV>
                      <wp:extent cx="76200" cy="28575"/>
                      <wp:effectExtent l="19050" t="19050" r="19050" b="28575"/>
                      <wp:wrapNone/>
                      <wp:docPr id="12007" name="Text Box 5190">
                        <a:extLst xmlns:a="http://schemas.openxmlformats.org/drawingml/2006/main">
                          <a:ext uri="{FF2B5EF4-FFF2-40B4-BE49-F238E27FC236}">
                            <a16:creationId xmlns:a16="http://schemas.microsoft.com/office/drawing/2014/main" id="{00000000-0008-0000-0000-0000E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5B4FD" id="Text Box 5190" o:spid="_x0000_s1026" type="#_x0000_t202" style="position:absolute;margin-left:0;margin-top:0;width:6pt;height:2.25pt;z-index:2551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8784" behindDoc="0" locked="0" layoutInCell="1" allowOverlap="1" wp14:anchorId="6894C242" wp14:editId="6EB0A82B">
                      <wp:simplePos x="0" y="0"/>
                      <wp:positionH relativeFrom="column">
                        <wp:posOffset>0</wp:posOffset>
                      </wp:positionH>
                      <wp:positionV relativeFrom="paragraph">
                        <wp:posOffset>0</wp:posOffset>
                      </wp:positionV>
                      <wp:extent cx="76200" cy="28575"/>
                      <wp:effectExtent l="19050" t="19050" r="19050" b="28575"/>
                      <wp:wrapNone/>
                      <wp:docPr id="12008" name="Text Box 5189">
                        <a:extLst xmlns:a="http://schemas.openxmlformats.org/drawingml/2006/main">
                          <a:ext uri="{FF2B5EF4-FFF2-40B4-BE49-F238E27FC236}">
                            <a16:creationId xmlns:a16="http://schemas.microsoft.com/office/drawing/2014/main" id="{00000000-0008-0000-0000-0000E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D5EF1" id="Text Box 5189" o:spid="_x0000_s1026" type="#_x0000_t202" style="position:absolute;margin-left:0;margin-top:0;width:6pt;height:2.25pt;z-index:25515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59808" behindDoc="0" locked="0" layoutInCell="1" allowOverlap="1" wp14:anchorId="2DED51E4" wp14:editId="0A306239">
                      <wp:simplePos x="0" y="0"/>
                      <wp:positionH relativeFrom="column">
                        <wp:posOffset>0</wp:posOffset>
                      </wp:positionH>
                      <wp:positionV relativeFrom="paragraph">
                        <wp:posOffset>0</wp:posOffset>
                      </wp:positionV>
                      <wp:extent cx="76200" cy="28575"/>
                      <wp:effectExtent l="19050" t="19050" r="19050" b="28575"/>
                      <wp:wrapNone/>
                      <wp:docPr id="12009" name="Text Box 5188">
                        <a:extLst xmlns:a="http://schemas.openxmlformats.org/drawingml/2006/main">
                          <a:ext uri="{FF2B5EF4-FFF2-40B4-BE49-F238E27FC236}">
                            <a16:creationId xmlns:a16="http://schemas.microsoft.com/office/drawing/2014/main" id="{00000000-0008-0000-0000-0000E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EE6C2" id="Text Box 5188" o:spid="_x0000_s1026" type="#_x0000_t202" style="position:absolute;margin-left:0;margin-top:0;width:6pt;height:2.25pt;z-index:25515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0832" behindDoc="0" locked="0" layoutInCell="1" allowOverlap="1" wp14:anchorId="046B7199" wp14:editId="7D34EE0F">
                      <wp:simplePos x="0" y="0"/>
                      <wp:positionH relativeFrom="column">
                        <wp:posOffset>0</wp:posOffset>
                      </wp:positionH>
                      <wp:positionV relativeFrom="paragraph">
                        <wp:posOffset>0</wp:posOffset>
                      </wp:positionV>
                      <wp:extent cx="76200" cy="28575"/>
                      <wp:effectExtent l="19050" t="19050" r="19050" b="28575"/>
                      <wp:wrapNone/>
                      <wp:docPr id="12010" name="Text Box 5187">
                        <a:extLst xmlns:a="http://schemas.openxmlformats.org/drawingml/2006/main">
                          <a:ext uri="{FF2B5EF4-FFF2-40B4-BE49-F238E27FC236}">
                            <a16:creationId xmlns:a16="http://schemas.microsoft.com/office/drawing/2014/main" id="{00000000-0008-0000-0000-0000E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53E77C" id="Text Box 5187" o:spid="_x0000_s1026" type="#_x0000_t202" style="position:absolute;margin-left:0;margin-top:0;width:6pt;height:2.25pt;z-index:2551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1856" behindDoc="0" locked="0" layoutInCell="1" allowOverlap="1" wp14:anchorId="28F19EED" wp14:editId="729DAEFB">
                      <wp:simplePos x="0" y="0"/>
                      <wp:positionH relativeFrom="column">
                        <wp:posOffset>0</wp:posOffset>
                      </wp:positionH>
                      <wp:positionV relativeFrom="paragraph">
                        <wp:posOffset>0</wp:posOffset>
                      </wp:positionV>
                      <wp:extent cx="76200" cy="28575"/>
                      <wp:effectExtent l="19050" t="19050" r="19050" b="28575"/>
                      <wp:wrapNone/>
                      <wp:docPr id="12011" name="Text Box 5186">
                        <a:extLst xmlns:a="http://schemas.openxmlformats.org/drawingml/2006/main">
                          <a:ext uri="{FF2B5EF4-FFF2-40B4-BE49-F238E27FC236}">
                            <a16:creationId xmlns:a16="http://schemas.microsoft.com/office/drawing/2014/main" id="{00000000-0008-0000-0000-0000E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7AF26" id="Text Box 5186" o:spid="_x0000_s1026" type="#_x0000_t202" style="position:absolute;margin-left:0;margin-top:0;width:6pt;height:2.25pt;z-index:25516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2880" behindDoc="0" locked="0" layoutInCell="1" allowOverlap="1" wp14:anchorId="586AA13E" wp14:editId="264EC500">
                      <wp:simplePos x="0" y="0"/>
                      <wp:positionH relativeFrom="column">
                        <wp:posOffset>0</wp:posOffset>
                      </wp:positionH>
                      <wp:positionV relativeFrom="paragraph">
                        <wp:posOffset>0</wp:posOffset>
                      </wp:positionV>
                      <wp:extent cx="76200" cy="28575"/>
                      <wp:effectExtent l="19050" t="19050" r="19050" b="28575"/>
                      <wp:wrapNone/>
                      <wp:docPr id="12012" name="Text Box 5185">
                        <a:extLst xmlns:a="http://schemas.openxmlformats.org/drawingml/2006/main">
                          <a:ext uri="{FF2B5EF4-FFF2-40B4-BE49-F238E27FC236}">
                            <a16:creationId xmlns:a16="http://schemas.microsoft.com/office/drawing/2014/main" id="{00000000-0008-0000-0000-0000E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E896A" id="Text Box 5185" o:spid="_x0000_s1026" type="#_x0000_t202" style="position:absolute;margin-left:0;margin-top:0;width:6pt;height:2.25pt;z-index:2551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3904" behindDoc="0" locked="0" layoutInCell="1" allowOverlap="1" wp14:anchorId="0DB8BBBE" wp14:editId="36E8678B">
                      <wp:simplePos x="0" y="0"/>
                      <wp:positionH relativeFrom="column">
                        <wp:posOffset>0</wp:posOffset>
                      </wp:positionH>
                      <wp:positionV relativeFrom="paragraph">
                        <wp:posOffset>0</wp:posOffset>
                      </wp:positionV>
                      <wp:extent cx="76200" cy="28575"/>
                      <wp:effectExtent l="19050" t="19050" r="19050" b="28575"/>
                      <wp:wrapNone/>
                      <wp:docPr id="12013" name="Text Box 5184">
                        <a:extLst xmlns:a="http://schemas.openxmlformats.org/drawingml/2006/main">
                          <a:ext uri="{FF2B5EF4-FFF2-40B4-BE49-F238E27FC236}">
                            <a16:creationId xmlns:a16="http://schemas.microsoft.com/office/drawing/2014/main" id="{00000000-0008-0000-0000-0000E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7DC00" id="Text Box 5184" o:spid="_x0000_s1026" type="#_x0000_t202" style="position:absolute;margin-left:0;margin-top:0;width:6pt;height:2.25pt;z-index:2551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4928" behindDoc="0" locked="0" layoutInCell="1" allowOverlap="1" wp14:anchorId="030710F0" wp14:editId="0CD91179">
                      <wp:simplePos x="0" y="0"/>
                      <wp:positionH relativeFrom="column">
                        <wp:posOffset>0</wp:posOffset>
                      </wp:positionH>
                      <wp:positionV relativeFrom="paragraph">
                        <wp:posOffset>0</wp:posOffset>
                      </wp:positionV>
                      <wp:extent cx="76200" cy="28575"/>
                      <wp:effectExtent l="19050" t="19050" r="19050" b="28575"/>
                      <wp:wrapNone/>
                      <wp:docPr id="12014" name="Text Box 5183">
                        <a:extLst xmlns:a="http://schemas.openxmlformats.org/drawingml/2006/main">
                          <a:ext uri="{FF2B5EF4-FFF2-40B4-BE49-F238E27FC236}">
                            <a16:creationId xmlns:a16="http://schemas.microsoft.com/office/drawing/2014/main" id="{00000000-0008-0000-0000-0000E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A3FF2" id="Text Box 5183" o:spid="_x0000_s1026" type="#_x0000_t202" style="position:absolute;margin-left:0;margin-top:0;width:6pt;height:2.25pt;z-index:2551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5952" behindDoc="0" locked="0" layoutInCell="1" allowOverlap="1" wp14:anchorId="41218168" wp14:editId="7E7FF77D">
                      <wp:simplePos x="0" y="0"/>
                      <wp:positionH relativeFrom="column">
                        <wp:posOffset>0</wp:posOffset>
                      </wp:positionH>
                      <wp:positionV relativeFrom="paragraph">
                        <wp:posOffset>0</wp:posOffset>
                      </wp:positionV>
                      <wp:extent cx="76200" cy="28575"/>
                      <wp:effectExtent l="19050" t="19050" r="19050" b="28575"/>
                      <wp:wrapNone/>
                      <wp:docPr id="12015" name="Text Box 5182">
                        <a:extLst xmlns:a="http://schemas.openxmlformats.org/drawingml/2006/main">
                          <a:ext uri="{FF2B5EF4-FFF2-40B4-BE49-F238E27FC236}">
                            <a16:creationId xmlns:a16="http://schemas.microsoft.com/office/drawing/2014/main" id="{00000000-0008-0000-0000-0000E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62E02" id="Text Box 5182" o:spid="_x0000_s1026" type="#_x0000_t202" style="position:absolute;margin-left:0;margin-top:0;width:6pt;height:2.25pt;z-index:25516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6976" behindDoc="0" locked="0" layoutInCell="1" allowOverlap="1" wp14:anchorId="3D6E51CB" wp14:editId="0E4680E2">
                      <wp:simplePos x="0" y="0"/>
                      <wp:positionH relativeFrom="column">
                        <wp:posOffset>0</wp:posOffset>
                      </wp:positionH>
                      <wp:positionV relativeFrom="paragraph">
                        <wp:posOffset>0</wp:posOffset>
                      </wp:positionV>
                      <wp:extent cx="76200" cy="28575"/>
                      <wp:effectExtent l="19050" t="19050" r="19050" b="28575"/>
                      <wp:wrapNone/>
                      <wp:docPr id="12016" name="Text Box 5181">
                        <a:extLst xmlns:a="http://schemas.openxmlformats.org/drawingml/2006/main">
                          <a:ext uri="{FF2B5EF4-FFF2-40B4-BE49-F238E27FC236}">
                            <a16:creationId xmlns:a16="http://schemas.microsoft.com/office/drawing/2014/main" id="{00000000-0008-0000-0000-0000F0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7120C9" id="Text Box 5181" o:spid="_x0000_s1026" type="#_x0000_t202" style="position:absolute;margin-left:0;margin-top:0;width:6pt;height:2.25pt;z-index:25516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8000" behindDoc="0" locked="0" layoutInCell="1" allowOverlap="1" wp14:anchorId="4C44AF83" wp14:editId="41CB04FD">
                      <wp:simplePos x="0" y="0"/>
                      <wp:positionH relativeFrom="column">
                        <wp:posOffset>0</wp:posOffset>
                      </wp:positionH>
                      <wp:positionV relativeFrom="paragraph">
                        <wp:posOffset>0</wp:posOffset>
                      </wp:positionV>
                      <wp:extent cx="76200" cy="28575"/>
                      <wp:effectExtent l="19050" t="19050" r="19050" b="28575"/>
                      <wp:wrapNone/>
                      <wp:docPr id="12017" name="Text Box 5180">
                        <a:extLst xmlns:a="http://schemas.openxmlformats.org/drawingml/2006/main">
                          <a:ext uri="{FF2B5EF4-FFF2-40B4-BE49-F238E27FC236}">
                            <a16:creationId xmlns:a16="http://schemas.microsoft.com/office/drawing/2014/main" id="{00000000-0008-0000-0000-0000F1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2527C" id="Text Box 5180" o:spid="_x0000_s1026" type="#_x0000_t202" style="position:absolute;margin-left:0;margin-top:0;width:6pt;height:2.25pt;z-index:2551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69024" behindDoc="0" locked="0" layoutInCell="1" allowOverlap="1" wp14:anchorId="020E1B78" wp14:editId="248B422B">
                      <wp:simplePos x="0" y="0"/>
                      <wp:positionH relativeFrom="column">
                        <wp:posOffset>0</wp:posOffset>
                      </wp:positionH>
                      <wp:positionV relativeFrom="paragraph">
                        <wp:posOffset>0</wp:posOffset>
                      </wp:positionV>
                      <wp:extent cx="76200" cy="28575"/>
                      <wp:effectExtent l="19050" t="19050" r="19050" b="28575"/>
                      <wp:wrapNone/>
                      <wp:docPr id="12018" name="Text Box 5179">
                        <a:extLst xmlns:a="http://schemas.openxmlformats.org/drawingml/2006/main">
                          <a:ext uri="{FF2B5EF4-FFF2-40B4-BE49-F238E27FC236}">
                            <a16:creationId xmlns:a16="http://schemas.microsoft.com/office/drawing/2014/main" id="{00000000-0008-0000-0000-0000F2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59559" id="Text Box 5179" o:spid="_x0000_s1026" type="#_x0000_t202" style="position:absolute;margin-left:0;margin-top:0;width:6pt;height:2.25pt;z-index:2551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0048" behindDoc="0" locked="0" layoutInCell="1" allowOverlap="1" wp14:anchorId="72408D21" wp14:editId="0D762073">
                      <wp:simplePos x="0" y="0"/>
                      <wp:positionH relativeFrom="column">
                        <wp:posOffset>0</wp:posOffset>
                      </wp:positionH>
                      <wp:positionV relativeFrom="paragraph">
                        <wp:posOffset>0</wp:posOffset>
                      </wp:positionV>
                      <wp:extent cx="76200" cy="28575"/>
                      <wp:effectExtent l="19050" t="19050" r="19050" b="28575"/>
                      <wp:wrapNone/>
                      <wp:docPr id="12019" name="Text Box 5178">
                        <a:extLst xmlns:a="http://schemas.openxmlformats.org/drawingml/2006/main">
                          <a:ext uri="{FF2B5EF4-FFF2-40B4-BE49-F238E27FC236}">
                            <a16:creationId xmlns:a16="http://schemas.microsoft.com/office/drawing/2014/main" id="{00000000-0008-0000-0000-0000F3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C74B2" id="Text Box 5178" o:spid="_x0000_s1026" type="#_x0000_t202" style="position:absolute;margin-left:0;margin-top:0;width:6pt;height:2.25pt;z-index:2551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1072" behindDoc="0" locked="0" layoutInCell="1" allowOverlap="1" wp14:anchorId="31731038" wp14:editId="07C7916E">
                      <wp:simplePos x="0" y="0"/>
                      <wp:positionH relativeFrom="column">
                        <wp:posOffset>0</wp:posOffset>
                      </wp:positionH>
                      <wp:positionV relativeFrom="paragraph">
                        <wp:posOffset>0</wp:posOffset>
                      </wp:positionV>
                      <wp:extent cx="76200" cy="28575"/>
                      <wp:effectExtent l="19050" t="19050" r="19050" b="28575"/>
                      <wp:wrapNone/>
                      <wp:docPr id="12020" name="Text Box 5177">
                        <a:extLst xmlns:a="http://schemas.openxmlformats.org/drawingml/2006/main">
                          <a:ext uri="{FF2B5EF4-FFF2-40B4-BE49-F238E27FC236}">
                            <a16:creationId xmlns:a16="http://schemas.microsoft.com/office/drawing/2014/main" id="{00000000-0008-0000-0000-0000F4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5A865F" id="Text Box 5177" o:spid="_x0000_s1026" type="#_x0000_t202" style="position:absolute;margin-left:0;margin-top:0;width:6pt;height:2.25pt;z-index:2551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2096" behindDoc="0" locked="0" layoutInCell="1" allowOverlap="1" wp14:anchorId="26420E09" wp14:editId="0E22DE8A">
                      <wp:simplePos x="0" y="0"/>
                      <wp:positionH relativeFrom="column">
                        <wp:posOffset>0</wp:posOffset>
                      </wp:positionH>
                      <wp:positionV relativeFrom="paragraph">
                        <wp:posOffset>0</wp:posOffset>
                      </wp:positionV>
                      <wp:extent cx="76200" cy="28575"/>
                      <wp:effectExtent l="19050" t="19050" r="19050" b="28575"/>
                      <wp:wrapNone/>
                      <wp:docPr id="12021" name="Text Box 5176">
                        <a:extLst xmlns:a="http://schemas.openxmlformats.org/drawingml/2006/main">
                          <a:ext uri="{FF2B5EF4-FFF2-40B4-BE49-F238E27FC236}">
                            <a16:creationId xmlns:a16="http://schemas.microsoft.com/office/drawing/2014/main" id="{00000000-0008-0000-0000-0000F5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9502F" id="Text Box 5176" o:spid="_x0000_s1026" type="#_x0000_t202" style="position:absolute;margin-left:0;margin-top:0;width:6pt;height:2.25pt;z-index:2551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3120" behindDoc="0" locked="0" layoutInCell="1" allowOverlap="1" wp14:anchorId="4F213301" wp14:editId="6AC002BC">
                      <wp:simplePos x="0" y="0"/>
                      <wp:positionH relativeFrom="column">
                        <wp:posOffset>0</wp:posOffset>
                      </wp:positionH>
                      <wp:positionV relativeFrom="paragraph">
                        <wp:posOffset>0</wp:posOffset>
                      </wp:positionV>
                      <wp:extent cx="76200" cy="28575"/>
                      <wp:effectExtent l="19050" t="19050" r="19050" b="28575"/>
                      <wp:wrapNone/>
                      <wp:docPr id="12022" name="Text Box 5175">
                        <a:extLst xmlns:a="http://schemas.openxmlformats.org/drawingml/2006/main">
                          <a:ext uri="{FF2B5EF4-FFF2-40B4-BE49-F238E27FC236}">
                            <a16:creationId xmlns:a16="http://schemas.microsoft.com/office/drawing/2014/main" id="{00000000-0008-0000-0000-0000F6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62A57" id="Text Box 5175" o:spid="_x0000_s1026" type="#_x0000_t202" style="position:absolute;margin-left:0;margin-top:0;width:6pt;height:2.25pt;z-index:2551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4144" behindDoc="0" locked="0" layoutInCell="1" allowOverlap="1" wp14:anchorId="47AE8EFF" wp14:editId="6335E5C0">
                      <wp:simplePos x="0" y="0"/>
                      <wp:positionH relativeFrom="column">
                        <wp:posOffset>0</wp:posOffset>
                      </wp:positionH>
                      <wp:positionV relativeFrom="paragraph">
                        <wp:posOffset>0</wp:posOffset>
                      </wp:positionV>
                      <wp:extent cx="76200" cy="28575"/>
                      <wp:effectExtent l="19050" t="19050" r="19050" b="28575"/>
                      <wp:wrapNone/>
                      <wp:docPr id="12023" name="Text Box 5174">
                        <a:extLst xmlns:a="http://schemas.openxmlformats.org/drawingml/2006/main">
                          <a:ext uri="{FF2B5EF4-FFF2-40B4-BE49-F238E27FC236}">
                            <a16:creationId xmlns:a16="http://schemas.microsoft.com/office/drawing/2014/main" id="{00000000-0008-0000-0000-0000F7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A20CF" id="Text Box 5174" o:spid="_x0000_s1026" type="#_x0000_t202" style="position:absolute;margin-left:0;margin-top:0;width:6pt;height:2.25pt;z-index:2551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5168" behindDoc="0" locked="0" layoutInCell="1" allowOverlap="1" wp14:anchorId="0EB09A1E" wp14:editId="25BBCF78">
                      <wp:simplePos x="0" y="0"/>
                      <wp:positionH relativeFrom="column">
                        <wp:posOffset>0</wp:posOffset>
                      </wp:positionH>
                      <wp:positionV relativeFrom="paragraph">
                        <wp:posOffset>0</wp:posOffset>
                      </wp:positionV>
                      <wp:extent cx="76200" cy="28575"/>
                      <wp:effectExtent l="19050" t="19050" r="19050" b="28575"/>
                      <wp:wrapNone/>
                      <wp:docPr id="12024" name="Text Box 5173">
                        <a:extLst xmlns:a="http://schemas.openxmlformats.org/drawingml/2006/main">
                          <a:ext uri="{FF2B5EF4-FFF2-40B4-BE49-F238E27FC236}">
                            <a16:creationId xmlns:a16="http://schemas.microsoft.com/office/drawing/2014/main" id="{00000000-0008-0000-0000-0000F8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01E6D" id="Text Box 5173" o:spid="_x0000_s1026" type="#_x0000_t202" style="position:absolute;margin-left:0;margin-top:0;width:6pt;height:2.25pt;z-index:2551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6192" behindDoc="0" locked="0" layoutInCell="1" allowOverlap="1" wp14:anchorId="28151D55" wp14:editId="3112E478">
                      <wp:simplePos x="0" y="0"/>
                      <wp:positionH relativeFrom="column">
                        <wp:posOffset>0</wp:posOffset>
                      </wp:positionH>
                      <wp:positionV relativeFrom="paragraph">
                        <wp:posOffset>0</wp:posOffset>
                      </wp:positionV>
                      <wp:extent cx="76200" cy="28575"/>
                      <wp:effectExtent l="19050" t="19050" r="19050" b="28575"/>
                      <wp:wrapNone/>
                      <wp:docPr id="12025" name="Text Box 5172">
                        <a:extLst xmlns:a="http://schemas.openxmlformats.org/drawingml/2006/main">
                          <a:ext uri="{FF2B5EF4-FFF2-40B4-BE49-F238E27FC236}">
                            <a16:creationId xmlns:a16="http://schemas.microsoft.com/office/drawing/2014/main" id="{00000000-0008-0000-0000-0000F9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7076A" id="Text Box 5172" o:spid="_x0000_s1026" type="#_x0000_t202" style="position:absolute;margin-left:0;margin-top:0;width:6pt;height:2.25pt;z-index:2551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7216" behindDoc="0" locked="0" layoutInCell="1" allowOverlap="1" wp14:anchorId="4D1314B4" wp14:editId="3CD39A13">
                      <wp:simplePos x="0" y="0"/>
                      <wp:positionH relativeFrom="column">
                        <wp:posOffset>0</wp:posOffset>
                      </wp:positionH>
                      <wp:positionV relativeFrom="paragraph">
                        <wp:posOffset>0</wp:posOffset>
                      </wp:positionV>
                      <wp:extent cx="76200" cy="28575"/>
                      <wp:effectExtent l="19050" t="19050" r="19050" b="28575"/>
                      <wp:wrapNone/>
                      <wp:docPr id="12026" name="Text Box 5171">
                        <a:extLst xmlns:a="http://schemas.openxmlformats.org/drawingml/2006/main">
                          <a:ext uri="{FF2B5EF4-FFF2-40B4-BE49-F238E27FC236}">
                            <a16:creationId xmlns:a16="http://schemas.microsoft.com/office/drawing/2014/main" id="{00000000-0008-0000-0000-0000FA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6A6AC" id="Text Box 5171" o:spid="_x0000_s1026" type="#_x0000_t202" style="position:absolute;margin-left:0;margin-top:0;width:6pt;height:2.25pt;z-index:2551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8240" behindDoc="0" locked="0" layoutInCell="1" allowOverlap="1" wp14:anchorId="700E1A86" wp14:editId="1CCA9383">
                      <wp:simplePos x="0" y="0"/>
                      <wp:positionH relativeFrom="column">
                        <wp:posOffset>0</wp:posOffset>
                      </wp:positionH>
                      <wp:positionV relativeFrom="paragraph">
                        <wp:posOffset>0</wp:posOffset>
                      </wp:positionV>
                      <wp:extent cx="76200" cy="28575"/>
                      <wp:effectExtent l="19050" t="19050" r="19050" b="28575"/>
                      <wp:wrapNone/>
                      <wp:docPr id="12027" name="Text Box 5170">
                        <a:extLst xmlns:a="http://schemas.openxmlformats.org/drawingml/2006/main">
                          <a:ext uri="{FF2B5EF4-FFF2-40B4-BE49-F238E27FC236}">
                            <a16:creationId xmlns:a16="http://schemas.microsoft.com/office/drawing/2014/main" id="{00000000-0008-0000-0000-0000FB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DD4A54" id="Text Box 5170" o:spid="_x0000_s1026" type="#_x0000_t202" style="position:absolute;margin-left:0;margin-top:0;width:6pt;height:2.25pt;z-index:25517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79264" behindDoc="0" locked="0" layoutInCell="1" allowOverlap="1" wp14:anchorId="681C7E6A" wp14:editId="2289BC71">
                      <wp:simplePos x="0" y="0"/>
                      <wp:positionH relativeFrom="column">
                        <wp:posOffset>0</wp:posOffset>
                      </wp:positionH>
                      <wp:positionV relativeFrom="paragraph">
                        <wp:posOffset>0</wp:posOffset>
                      </wp:positionV>
                      <wp:extent cx="76200" cy="28575"/>
                      <wp:effectExtent l="19050" t="19050" r="19050" b="28575"/>
                      <wp:wrapNone/>
                      <wp:docPr id="12028" name="Text Box 5169">
                        <a:extLst xmlns:a="http://schemas.openxmlformats.org/drawingml/2006/main">
                          <a:ext uri="{FF2B5EF4-FFF2-40B4-BE49-F238E27FC236}">
                            <a16:creationId xmlns:a16="http://schemas.microsoft.com/office/drawing/2014/main" id="{00000000-0008-0000-0000-0000FC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212E9" id="Text Box 5169" o:spid="_x0000_s1026" type="#_x0000_t202" style="position:absolute;margin-left:0;margin-top:0;width:6pt;height:2.25pt;z-index:25517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0288" behindDoc="0" locked="0" layoutInCell="1" allowOverlap="1" wp14:anchorId="282A8C8A" wp14:editId="190F0934">
                      <wp:simplePos x="0" y="0"/>
                      <wp:positionH relativeFrom="column">
                        <wp:posOffset>0</wp:posOffset>
                      </wp:positionH>
                      <wp:positionV relativeFrom="paragraph">
                        <wp:posOffset>0</wp:posOffset>
                      </wp:positionV>
                      <wp:extent cx="76200" cy="28575"/>
                      <wp:effectExtent l="19050" t="19050" r="19050" b="28575"/>
                      <wp:wrapNone/>
                      <wp:docPr id="12029" name="Text Box 5168">
                        <a:extLst xmlns:a="http://schemas.openxmlformats.org/drawingml/2006/main">
                          <a:ext uri="{FF2B5EF4-FFF2-40B4-BE49-F238E27FC236}">
                            <a16:creationId xmlns:a16="http://schemas.microsoft.com/office/drawing/2014/main" id="{00000000-0008-0000-0000-0000FD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A43F2" id="Text Box 5168" o:spid="_x0000_s1026" type="#_x0000_t202" style="position:absolute;margin-left:0;margin-top:0;width:6pt;height:2.25pt;z-index:2551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1312" behindDoc="0" locked="0" layoutInCell="1" allowOverlap="1" wp14:anchorId="035E506B" wp14:editId="70E0D4AC">
                      <wp:simplePos x="0" y="0"/>
                      <wp:positionH relativeFrom="column">
                        <wp:posOffset>0</wp:posOffset>
                      </wp:positionH>
                      <wp:positionV relativeFrom="paragraph">
                        <wp:posOffset>0</wp:posOffset>
                      </wp:positionV>
                      <wp:extent cx="76200" cy="28575"/>
                      <wp:effectExtent l="19050" t="19050" r="19050" b="28575"/>
                      <wp:wrapNone/>
                      <wp:docPr id="12030" name="Text Box 5167">
                        <a:extLst xmlns:a="http://schemas.openxmlformats.org/drawingml/2006/main">
                          <a:ext uri="{FF2B5EF4-FFF2-40B4-BE49-F238E27FC236}">
                            <a16:creationId xmlns:a16="http://schemas.microsoft.com/office/drawing/2014/main" id="{00000000-0008-0000-0000-0000FE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49F54" id="Text Box 5167" o:spid="_x0000_s1026" type="#_x0000_t202" style="position:absolute;margin-left:0;margin-top:0;width:6pt;height:2.25pt;z-index:2551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2336" behindDoc="0" locked="0" layoutInCell="1" allowOverlap="1" wp14:anchorId="543FDAE2" wp14:editId="7C4BC0F1">
                      <wp:simplePos x="0" y="0"/>
                      <wp:positionH relativeFrom="column">
                        <wp:posOffset>0</wp:posOffset>
                      </wp:positionH>
                      <wp:positionV relativeFrom="paragraph">
                        <wp:posOffset>0</wp:posOffset>
                      </wp:positionV>
                      <wp:extent cx="76200" cy="28575"/>
                      <wp:effectExtent l="19050" t="19050" r="19050" b="28575"/>
                      <wp:wrapNone/>
                      <wp:docPr id="12031" name="Text Box 5166">
                        <a:extLst xmlns:a="http://schemas.openxmlformats.org/drawingml/2006/main">
                          <a:ext uri="{FF2B5EF4-FFF2-40B4-BE49-F238E27FC236}">
                            <a16:creationId xmlns:a16="http://schemas.microsoft.com/office/drawing/2014/main" id="{00000000-0008-0000-0000-0000FF2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C5A436" id="Text Box 5166" o:spid="_x0000_s1026" type="#_x0000_t202" style="position:absolute;margin-left:0;margin-top:0;width:6pt;height:2.25pt;z-index:25518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3360" behindDoc="0" locked="0" layoutInCell="1" allowOverlap="1" wp14:anchorId="30BCEAEA" wp14:editId="0135E480">
                      <wp:simplePos x="0" y="0"/>
                      <wp:positionH relativeFrom="column">
                        <wp:posOffset>0</wp:posOffset>
                      </wp:positionH>
                      <wp:positionV relativeFrom="paragraph">
                        <wp:posOffset>0</wp:posOffset>
                      </wp:positionV>
                      <wp:extent cx="76200" cy="28575"/>
                      <wp:effectExtent l="19050" t="19050" r="19050" b="28575"/>
                      <wp:wrapNone/>
                      <wp:docPr id="12032" name="Text Box 5165">
                        <a:extLst xmlns:a="http://schemas.openxmlformats.org/drawingml/2006/main">
                          <a:ext uri="{FF2B5EF4-FFF2-40B4-BE49-F238E27FC236}">
                            <a16:creationId xmlns:a16="http://schemas.microsoft.com/office/drawing/2014/main" id="{00000000-0008-0000-0000-00000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5D2CA" id="Text Box 5165" o:spid="_x0000_s1026" type="#_x0000_t202" style="position:absolute;margin-left:0;margin-top:0;width:6pt;height:2.25pt;z-index:25518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4384" behindDoc="0" locked="0" layoutInCell="1" allowOverlap="1" wp14:anchorId="5A8CF28A" wp14:editId="0B8BBB39">
                      <wp:simplePos x="0" y="0"/>
                      <wp:positionH relativeFrom="column">
                        <wp:posOffset>0</wp:posOffset>
                      </wp:positionH>
                      <wp:positionV relativeFrom="paragraph">
                        <wp:posOffset>0</wp:posOffset>
                      </wp:positionV>
                      <wp:extent cx="76200" cy="28575"/>
                      <wp:effectExtent l="19050" t="19050" r="19050" b="28575"/>
                      <wp:wrapNone/>
                      <wp:docPr id="12033" name="Text Box 5164">
                        <a:extLst xmlns:a="http://schemas.openxmlformats.org/drawingml/2006/main">
                          <a:ext uri="{FF2B5EF4-FFF2-40B4-BE49-F238E27FC236}">
                            <a16:creationId xmlns:a16="http://schemas.microsoft.com/office/drawing/2014/main" id="{00000000-0008-0000-0000-00000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60308" id="Text Box 5164" o:spid="_x0000_s1026" type="#_x0000_t202" style="position:absolute;margin-left:0;margin-top:0;width:6pt;height:2.25pt;z-index:25518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5408" behindDoc="0" locked="0" layoutInCell="1" allowOverlap="1" wp14:anchorId="6C4188AC" wp14:editId="0A9A4072">
                      <wp:simplePos x="0" y="0"/>
                      <wp:positionH relativeFrom="column">
                        <wp:posOffset>0</wp:posOffset>
                      </wp:positionH>
                      <wp:positionV relativeFrom="paragraph">
                        <wp:posOffset>0</wp:posOffset>
                      </wp:positionV>
                      <wp:extent cx="76200" cy="28575"/>
                      <wp:effectExtent l="19050" t="19050" r="19050" b="28575"/>
                      <wp:wrapNone/>
                      <wp:docPr id="12034" name="Text Box 5163">
                        <a:extLst xmlns:a="http://schemas.openxmlformats.org/drawingml/2006/main">
                          <a:ext uri="{FF2B5EF4-FFF2-40B4-BE49-F238E27FC236}">
                            <a16:creationId xmlns:a16="http://schemas.microsoft.com/office/drawing/2014/main" id="{00000000-0008-0000-0000-00000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3E2E0" id="Text Box 5163" o:spid="_x0000_s1026" type="#_x0000_t202" style="position:absolute;margin-left:0;margin-top:0;width:6pt;height:2.25pt;z-index:25518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6432" behindDoc="0" locked="0" layoutInCell="1" allowOverlap="1" wp14:anchorId="292527F2" wp14:editId="5AA70002">
                      <wp:simplePos x="0" y="0"/>
                      <wp:positionH relativeFrom="column">
                        <wp:posOffset>0</wp:posOffset>
                      </wp:positionH>
                      <wp:positionV relativeFrom="paragraph">
                        <wp:posOffset>0</wp:posOffset>
                      </wp:positionV>
                      <wp:extent cx="76200" cy="28575"/>
                      <wp:effectExtent l="19050" t="19050" r="19050" b="28575"/>
                      <wp:wrapNone/>
                      <wp:docPr id="12035" name="Text Box 5162">
                        <a:extLst xmlns:a="http://schemas.openxmlformats.org/drawingml/2006/main">
                          <a:ext uri="{FF2B5EF4-FFF2-40B4-BE49-F238E27FC236}">
                            <a16:creationId xmlns:a16="http://schemas.microsoft.com/office/drawing/2014/main" id="{00000000-0008-0000-0000-00000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A6A0F" id="Text Box 5162" o:spid="_x0000_s1026" type="#_x0000_t202" style="position:absolute;margin-left:0;margin-top:0;width:6pt;height:2.25pt;z-index:2551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7456" behindDoc="0" locked="0" layoutInCell="1" allowOverlap="1" wp14:anchorId="117A3354" wp14:editId="53B843D3">
                      <wp:simplePos x="0" y="0"/>
                      <wp:positionH relativeFrom="column">
                        <wp:posOffset>0</wp:posOffset>
                      </wp:positionH>
                      <wp:positionV relativeFrom="paragraph">
                        <wp:posOffset>0</wp:posOffset>
                      </wp:positionV>
                      <wp:extent cx="76200" cy="28575"/>
                      <wp:effectExtent l="19050" t="19050" r="19050" b="28575"/>
                      <wp:wrapNone/>
                      <wp:docPr id="12036" name="Text Box 5161">
                        <a:extLst xmlns:a="http://schemas.openxmlformats.org/drawingml/2006/main">
                          <a:ext uri="{FF2B5EF4-FFF2-40B4-BE49-F238E27FC236}">
                            <a16:creationId xmlns:a16="http://schemas.microsoft.com/office/drawing/2014/main" id="{00000000-0008-0000-0000-00000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FEAD2" id="Text Box 5161" o:spid="_x0000_s1026" type="#_x0000_t202" style="position:absolute;margin-left:0;margin-top:0;width:6pt;height:2.25pt;z-index:25518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8480" behindDoc="0" locked="0" layoutInCell="1" allowOverlap="1" wp14:anchorId="180FCAC6" wp14:editId="5F0ED7CF">
                      <wp:simplePos x="0" y="0"/>
                      <wp:positionH relativeFrom="column">
                        <wp:posOffset>0</wp:posOffset>
                      </wp:positionH>
                      <wp:positionV relativeFrom="paragraph">
                        <wp:posOffset>0</wp:posOffset>
                      </wp:positionV>
                      <wp:extent cx="76200" cy="28575"/>
                      <wp:effectExtent l="19050" t="19050" r="19050" b="28575"/>
                      <wp:wrapNone/>
                      <wp:docPr id="12037" name="Text Box 5160">
                        <a:extLst xmlns:a="http://schemas.openxmlformats.org/drawingml/2006/main">
                          <a:ext uri="{FF2B5EF4-FFF2-40B4-BE49-F238E27FC236}">
                            <a16:creationId xmlns:a16="http://schemas.microsoft.com/office/drawing/2014/main" id="{00000000-0008-0000-0000-00000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D318F" id="Text Box 5160" o:spid="_x0000_s1026" type="#_x0000_t202" style="position:absolute;margin-left:0;margin-top:0;width:6pt;height:2.25pt;z-index:25518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89504" behindDoc="0" locked="0" layoutInCell="1" allowOverlap="1" wp14:anchorId="30E2DCAE" wp14:editId="5779F817">
                      <wp:simplePos x="0" y="0"/>
                      <wp:positionH relativeFrom="column">
                        <wp:posOffset>0</wp:posOffset>
                      </wp:positionH>
                      <wp:positionV relativeFrom="paragraph">
                        <wp:posOffset>0</wp:posOffset>
                      </wp:positionV>
                      <wp:extent cx="76200" cy="28575"/>
                      <wp:effectExtent l="19050" t="19050" r="19050" b="28575"/>
                      <wp:wrapNone/>
                      <wp:docPr id="12038" name="Text Box 5159">
                        <a:extLst xmlns:a="http://schemas.openxmlformats.org/drawingml/2006/main">
                          <a:ext uri="{FF2B5EF4-FFF2-40B4-BE49-F238E27FC236}">
                            <a16:creationId xmlns:a16="http://schemas.microsoft.com/office/drawing/2014/main" id="{00000000-0008-0000-0000-00000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0CA76" id="Text Box 5159" o:spid="_x0000_s1026" type="#_x0000_t202" style="position:absolute;margin-left:0;margin-top:0;width:6pt;height:2.25pt;z-index:25518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0528" behindDoc="0" locked="0" layoutInCell="1" allowOverlap="1" wp14:anchorId="0A38D562" wp14:editId="7D2F66AA">
                      <wp:simplePos x="0" y="0"/>
                      <wp:positionH relativeFrom="column">
                        <wp:posOffset>0</wp:posOffset>
                      </wp:positionH>
                      <wp:positionV relativeFrom="paragraph">
                        <wp:posOffset>0</wp:posOffset>
                      </wp:positionV>
                      <wp:extent cx="76200" cy="28575"/>
                      <wp:effectExtent l="19050" t="19050" r="19050" b="28575"/>
                      <wp:wrapNone/>
                      <wp:docPr id="12039" name="Text Box 5158">
                        <a:extLst xmlns:a="http://schemas.openxmlformats.org/drawingml/2006/main">
                          <a:ext uri="{FF2B5EF4-FFF2-40B4-BE49-F238E27FC236}">
                            <a16:creationId xmlns:a16="http://schemas.microsoft.com/office/drawing/2014/main" id="{00000000-0008-0000-0000-00000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9BB6C" id="Text Box 5158" o:spid="_x0000_s1026" type="#_x0000_t202" style="position:absolute;margin-left:0;margin-top:0;width:6pt;height:2.25pt;z-index:25519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1552" behindDoc="0" locked="0" layoutInCell="1" allowOverlap="1" wp14:anchorId="415EBFBB" wp14:editId="1E827F92">
                      <wp:simplePos x="0" y="0"/>
                      <wp:positionH relativeFrom="column">
                        <wp:posOffset>0</wp:posOffset>
                      </wp:positionH>
                      <wp:positionV relativeFrom="paragraph">
                        <wp:posOffset>0</wp:posOffset>
                      </wp:positionV>
                      <wp:extent cx="76200" cy="28575"/>
                      <wp:effectExtent l="19050" t="19050" r="19050" b="28575"/>
                      <wp:wrapNone/>
                      <wp:docPr id="12040" name="Text Box 5157">
                        <a:extLst xmlns:a="http://schemas.openxmlformats.org/drawingml/2006/main">
                          <a:ext uri="{FF2B5EF4-FFF2-40B4-BE49-F238E27FC236}">
                            <a16:creationId xmlns:a16="http://schemas.microsoft.com/office/drawing/2014/main" id="{00000000-0008-0000-0000-00000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96B30" id="Text Box 5157" o:spid="_x0000_s1026" type="#_x0000_t202" style="position:absolute;margin-left:0;margin-top:0;width:6pt;height:2.25pt;z-index:2551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2576" behindDoc="0" locked="0" layoutInCell="1" allowOverlap="1" wp14:anchorId="6AEE4C70" wp14:editId="0F64C89A">
                      <wp:simplePos x="0" y="0"/>
                      <wp:positionH relativeFrom="column">
                        <wp:posOffset>0</wp:posOffset>
                      </wp:positionH>
                      <wp:positionV relativeFrom="paragraph">
                        <wp:posOffset>0</wp:posOffset>
                      </wp:positionV>
                      <wp:extent cx="76200" cy="28575"/>
                      <wp:effectExtent l="19050" t="19050" r="19050" b="28575"/>
                      <wp:wrapNone/>
                      <wp:docPr id="12041" name="Text Box 5156">
                        <a:extLst xmlns:a="http://schemas.openxmlformats.org/drawingml/2006/main">
                          <a:ext uri="{FF2B5EF4-FFF2-40B4-BE49-F238E27FC236}">
                            <a16:creationId xmlns:a16="http://schemas.microsoft.com/office/drawing/2014/main" id="{00000000-0008-0000-0000-00000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7E08E" id="Text Box 5156" o:spid="_x0000_s1026" type="#_x0000_t202" style="position:absolute;margin-left:0;margin-top:0;width:6pt;height:2.25pt;z-index:2551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3600" behindDoc="0" locked="0" layoutInCell="1" allowOverlap="1" wp14:anchorId="52F746EB" wp14:editId="28707724">
                      <wp:simplePos x="0" y="0"/>
                      <wp:positionH relativeFrom="column">
                        <wp:posOffset>0</wp:posOffset>
                      </wp:positionH>
                      <wp:positionV relativeFrom="paragraph">
                        <wp:posOffset>0</wp:posOffset>
                      </wp:positionV>
                      <wp:extent cx="76200" cy="28575"/>
                      <wp:effectExtent l="19050" t="19050" r="19050" b="28575"/>
                      <wp:wrapNone/>
                      <wp:docPr id="12042" name="Text Box 5155">
                        <a:extLst xmlns:a="http://schemas.openxmlformats.org/drawingml/2006/main">
                          <a:ext uri="{FF2B5EF4-FFF2-40B4-BE49-F238E27FC236}">
                            <a16:creationId xmlns:a16="http://schemas.microsoft.com/office/drawing/2014/main" id="{00000000-0008-0000-0000-00000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5B43E" id="Text Box 5155" o:spid="_x0000_s1026" type="#_x0000_t202" style="position:absolute;margin-left:0;margin-top:0;width:6pt;height:2.25pt;z-index:2551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4624" behindDoc="0" locked="0" layoutInCell="1" allowOverlap="1" wp14:anchorId="7368844D" wp14:editId="7D976695">
                      <wp:simplePos x="0" y="0"/>
                      <wp:positionH relativeFrom="column">
                        <wp:posOffset>0</wp:posOffset>
                      </wp:positionH>
                      <wp:positionV relativeFrom="paragraph">
                        <wp:posOffset>0</wp:posOffset>
                      </wp:positionV>
                      <wp:extent cx="76200" cy="28575"/>
                      <wp:effectExtent l="19050" t="19050" r="19050" b="28575"/>
                      <wp:wrapNone/>
                      <wp:docPr id="12043" name="Text Box 5154">
                        <a:extLst xmlns:a="http://schemas.openxmlformats.org/drawingml/2006/main">
                          <a:ext uri="{FF2B5EF4-FFF2-40B4-BE49-F238E27FC236}">
                            <a16:creationId xmlns:a16="http://schemas.microsoft.com/office/drawing/2014/main" id="{00000000-0008-0000-0000-00000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73F29" id="Text Box 5154" o:spid="_x0000_s1026" type="#_x0000_t202" style="position:absolute;margin-left:0;margin-top:0;width:6pt;height:2.25pt;z-index:2551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5648" behindDoc="0" locked="0" layoutInCell="1" allowOverlap="1" wp14:anchorId="0BA88380" wp14:editId="34475F69">
                      <wp:simplePos x="0" y="0"/>
                      <wp:positionH relativeFrom="column">
                        <wp:posOffset>0</wp:posOffset>
                      </wp:positionH>
                      <wp:positionV relativeFrom="paragraph">
                        <wp:posOffset>0</wp:posOffset>
                      </wp:positionV>
                      <wp:extent cx="76200" cy="28575"/>
                      <wp:effectExtent l="19050" t="19050" r="19050" b="28575"/>
                      <wp:wrapNone/>
                      <wp:docPr id="12044" name="Text Box 5153">
                        <a:extLst xmlns:a="http://schemas.openxmlformats.org/drawingml/2006/main">
                          <a:ext uri="{FF2B5EF4-FFF2-40B4-BE49-F238E27FC236}">
                            <a16:creationId xmlns:a16="http://schemas.microsoft.com/office/drawing/2014/main" id="{00000000-0008-0000-0000-00000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29CCD" id="Text Box 5153" o:spid="_x0000_s1026" type="#_x0000_t202" style="position:absolute;margin-left:0;margin-top:0;width:6pt;height:2.25pt;z-index:25519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6672" behindDoc="0" locked="0" layoutInCell="1" allowOverlap="1" wp14:anchorId="5AC96CFC" wp14:editId="31240D98">
                      <wp:simplePos x="0" y="0"/>
                      <wp:positionH relativeFrom="column">
                        <wp:posOffset>0</wp:posOffset>
                      </wp:positionH>
                      <wp:positionV relativeFrom="paragraph">
                        <wp:posOffset>0</wp:posOffset>
                      </wp:positionV>
                      <wp:extent cx="76200" cy="28575"/>
                      <wp:effectExtent l="19050" t="19050" r="19050" b="28575"/>
                      <wp:wrapNone/>
                      <wp:docPr id="12045" name="Text Box 5152">
                        <a:extLst xmlns:a="http://schemas.openxmlformats.org/drawingml/2006/main">
                          <a:ext uri="{FF2B5EF4-FFF2-40B4-BE49-F238E27FC236}">
                            <a16:creationId xmlns:a16="http://schemas.microsoft.com/office/drawing/2014/main" id="{00000000-0008-0000-0000-00000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C0958" id="Text Box 5152" o:spid="_x0000_s1026" type="#_x0000_t202" style="position:absolute;margin-left:0;margin-top:0;width:6pt;height:2.25pt;z-index:2551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7696" behindDoc="0" locked="0" layoutInCell="1" allowOverlap="1" wp14:anchorId="7C66F52E" wp14:editId="4F2A60E0">
                      <wp:simplePos x="0" y="0"/>
                      <wp:positionH relativeFrom="column">
                        <wp:posOffset>0</wp:posOffset>
                      </wp:positionH>
                      <wp:positionV relativeFrom="paragraph">
                        <wp:posOffset>0</wp:posOffset>
                      </wp:positionV>
                      <wp:extent cx="76200" cy="28575"/>
                      <wp:effectExtent l="19050" t="19050" r="19050" b="28575"/>
                      <wp:wrapNone/>
                      <wp:docPr id="12046" name="Text Box 5151">
                        <a:extLst xmlns:a="http://schemas.openxmlformats.org/drawingml/2006/main">
                          <a:ext uri="{FF2B5EF4-FFF2-40B4-BE49-F238E27FC236}">
                            <a16:creationId xmlns:a16="http://schemas.microsoft.com/office/drawing/2014/main" id="{00000000-0008-0000-0000-00000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34CD3" id="Text Box 5151" o:spid="_x0000_s1026" type="#_x0000_t202" style="position:absolute;margin-left:0;margin-top:0;width:6pt;height:2.25pt;z-index:2551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8720" behindDoc="0" locked="0" layoutInCell="1" allowOverlap="1" wp14:anchorId="14D8ECA9" wp14:editId="27D3575B">
                      <wp:simplePos x="0" y="0"/>
                      <wp:positionH relativeFrom="column">
                        <wp:posOffset>0</wp:posOffset>
                      </wp:positionH>
                      <wp:positionV relativeFrom="paragraph">
                        <wp:posOffset>0</wp:posOffset>
                      </wp:positionV>
                      <wp:extent cx="76200" cy="28575"/>
                      <wp:effectExtent l="19050" t="19050" r="19050" b="28575"/>
                      <wp:wrapNone/>
                      <wp:docPr id="12047" name="Text Box 5150">
                        <a:extLst xmlns:a="http://schemas.openxmlformats.org/drawingml/2006/main">
                          <a:ext uri="{FF2B5EF4-FFF2-40B4-BE49-F238E27FC236}">
                            <a16:creationId xmlns:a16="http://schemas.microsoft.com/office/drawing/2014/main" id="{00000000-0008-0000-0000-00000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8B8C7" id="Text Box 5150" o:spid="_x0000_s1026" type="#_x0000_t202" style="position:absolute;margin-left:0;margin-top:0;width:6pt;height:2.25pt;z-index:2551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199744" behindDoc="0" locked="0" layoutInCell="1" allowOverlap="1" wp14:anchorId="60FBC81D" wp14:editId="71CAF9B3">
                      <wp:simplePos x="0" y="0"/>
                      <wp:positionH relativeFrom="column">
                        <wp:posOffset>0</wp:posOffset>
                      </wp:positionH>
                      <wp:positionV relativeFrom="paragraph">
                        <wp:posOffset>0</wp:posOffset>
                      </wp:positionV>
                      <wp:extent cx="76200" cy="28575"/>
                      <wp:effectExtent l="19050" t="19050" r="19050" b="28575"/>
                      <wp:wrapNone/>
                      <wp:docPr id="12048" name="Text Box 5149">
                        <a:extLst xmlns:a="http://schemas.openxmlformats.org/drawingml/2006/main">
                          <a:ext uri="{FF2B5EF4-FFF2-40B4-BE49-F238E27FC236}">
                            <a16:creationId xmlns:a16="http://schemas.microsoft.com/office/drawing/2014/main" id="{00000000-0008-0000-0000-00001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AC96B" id="Text Box 5149" o:spid="_x0000_s1026" type="#_x0000_t202" style="position:absolute;margin-left:0;margin-top:0;width:6pt;height:2.25pt;z-index:25519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0768" behindDoc="0" locked="0" layoutInCell="1" allowOverlap="1" wp14:anchorId="3638EDA2" wp14:editId="12DA3859">
                      <wp:simplePos x="0" y="0"/>
                      <wp:positionH relativeFrom="column">
                        <wp:posOffset>0</wp:posOffset>
                      </wp:positionH>
                      <wp:positionV relativeFrom="paragraph">
                        <wp:posOffset>0</wp:posOffset>
                      </wp:positionV>
                      <wp:extent cx="76200" cy="28575"/>
                      <wp:effectExtent l="19050" t="19050" r="19050" b="28575"/>
                      <wp:wrapNone/>
                      <wp:docPr id="12049" name="Text Box 5148">
                        <a:extLst xmlns:a="http://schemas.openxmlformats.org/drawingml/2006/main">
                          <a:ext uri="{FF2B5EF4-FFF2-40B4-BE49-F238E27FC236}">
                            <a16:creationId xmlns:a16="http://schemas.microsoft.com/office/drawing/2014/main" id="{00000000-0008-0000-0000-00001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4A0E5" id="Text Box 5148" o:spid="_x0000_s1026" type="#_x0000_t202" style="position:absolute;margin-left:0;margin-top:0;width:6pt;height:2.25pt;z-index:2552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1792" behindDoc="0" locked="0" layoutInCell="1" allowOverlap="1" wp14:anchorId="4101254F" wp14:editId="58B06C99">
                      <wp:simplePos x="0" y="0"/>
                      <wp:positionH relativeFrom="column">
                        <wp:posOffset>0</wp:posOffset>
                      </wp:positionH>
                      <wp:positionV relativeFrom="paragraph">
                        <wp:posOffset>0</wp:posOffset>
                      </wp:positionV>
                      <wp:extent cx="76200" cy="28575"/>
                      <wp:effectExtent l="19050" t="19050" r="19050" b="28575"/>
                      <wp:wrapNone/>
                      <wp:docPr id="12050" name="Text Box 5147">
                        <a:extLst xmlns:a="http://schemas.openxmlformats.org/drawingml/2006/main">
                          <a:ext uri="{FF2B5EF4-FFF2-40B4-BE49-F238E27FC236}">
                            <a16:creationId xmlns:a16="http://schemas.microsoft.com/office/drawing/2014/main" id="{00000000-0008-0000-0000-00001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06EA3" id="Text Box 5147" o:spid="_x0000_s1026" type="#_x0000_t202" style="position:absolute;margin-left:0;margin-top:0;width:6pt;height:2.25pt;z-index:2552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2816" behindDoc="0" locked="0" layoutInCell="1" allowOverlap="1" wp14:anchorId="64013026" wp14:editId="03430141">
                      <wp:simplePos x="0" y="0"/>
                      <wp:positionH relativeFrom="column">
                        <wp:posOffset>0</wp:posOffset>
                      </wp:positionH>
                      <wp:positionV relativeFrom="paragraph">
                        <wp:posOffset>0</wp:posOffset>
                      </wp:positionV>
                      <wp:extent cx="76200" cy="28575"/>
                      <wp:effectExtent l="19050" t="19050" r="19050" b="28575"/>
                      <wp:wrapNone/>
                      <wp:docPr id="12051" name="Text Box 5146">
                        <a:extLst xmlns:a="http://schemas.openxmlformats.org/drawingml/2006/main">
                          <a:ext uri="{FF2B5EF4-FFF2-40B4-BE49-F238E27FC236}">
                            <a16:creationId xmlns:a16="http://schemas.microsoft.com/office/drawing/2014/main" id="{00000000-0008-0000-0000-00001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B40B1" id="Text Box 5146" o:spid="_x0000_s1026" type="#_x0000_t202" style="position:absolute;margin-left:0;margin-top:0;width:6pt;height:2.25pt;z-index:2552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3840" behindDoc="0" locked="0" layoutInCell="1" allowOverlap="1" wp14:anchorId="1CA10397" wp14:editId="3C93BBA8">
                      <wp:simplePos x="0" y="0"/>
                      <wp:positionH relativeFrom="column">
                        <wp:posOffset>0</wp:posOffset>
                      </wp:positionH>
                      <wp:positionV relativeFrom="paragraph">
                        <wp:posOffset>0</wp:posOffset>
                      </wp:positionV>
                      <wp:extent cx="76200" cy="28575"/>
                      <wp:effectExtent l="19050" t="19050" r="19050" b="28575"/>
                      <wp:wrapNone/>
                      <wp:docPr id="12052" name="Text Box 5145">
                        <a:extLst xmlns:a="http://schemas.openxmlformats.org/drawingml/2006/main">
                          <a:ext uri="{FF2B5EF4-FFF2-40B4-BE49-F238E27FC236}">
                            <a16:creationId xmlns:a16="http://schemas.microsoft.com/office/drawing/2014/main" id="{00000000-0008-0000-0000-00001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CD944" id="Text Box 5145" o:spid="_x0000_s1026" type="#_x0000_t202" style="position:absolute;margin-left:0;margin-top:0;width:6pt;height:2.25pt;z-index:2552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4864" behindDoc="0" locked="0" layoutInCell="1" allowOverlap="1" wp14:anchorId="68136CE7" wp14:editId="0A92F9D9">
                      <wp:simplePos x="0" y="0"/>
                      <wp:positionH relativeFrom="column">
                        <wp:posOffset>0</wp:posOffset>
                      </wp:positionH>
                      <wp:positionV relativeFrom="paragraph">
                        <wp:posOffset>0</wp:posOffset>
                      </wp:positionV>
                      <wp:extent cx="76200" cy="28575"/>
                      <wp:effectExtent l="19050" t="19050" r="19050" b="28575"/>
                      <wp:wrapNone/>
                      <wp:docPr id="12053" name="Text Box 5144">
                        <a:extLst xmlns:a="http://schemas.openxmlformats.org/drawingml/2006/main">
                          <a:ext uri="{FF2B5EF4-FFF2-40B4-BE49-F238E27FC236}">
                            <a16:creationId xmlns:a16="http://schemas.microsoft.com/office/drawing/2014/main" id="{00000000-0008-0000-0000-00001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43DBE" id="Text Box 5144" o:spid="_x0000_s1026" type="#_x0000_t202" style="position:absolute;margin-left:0;margin-top:0;width:6pt;height:2.25pt;z-index:2552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5888" behindDoc="0" locked="0" layoutInCell="1" allowOverlap="1" wp14:anchorId="4C45CAD6" wp14:editId="4387ADD5">
                      <wp:simplePos x="0" y="0"/>
                      <wp:positionH relativeFrom="column">
                        <wp:posOffset>0</wp:posOffset>
                      </wp:positionH>
                      <wp:positionV relativeFrom="paragraph">
                        <wp:posOffset>0</wp:posOffset>
                      </wp:positionV>
                      <wp:extent cx="76200" cy="28575"/>
                      <wp:effectExtent l="19050" t="19050" r="19050" b="28575"/>
                      <wp:wrapNone/>
                      <wp:docPr id="12054" name="Text Box 5143">
                        <a:extLst xmlns:a="http://schemas.openxmlformats.org/drawingml/2006/main">
                          <a:ext uri="{FF2B5EF4-FFF2-40B4-BE49-F238E27FC236}">
                            <a16:creationId xmlns:a16="http://schemas.microsoft.com/office/drawing/2014/main" id="{00000000-0008-0000-0000-00001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E07E2" id="Text Box 5143" o:spid="_x0000_s1026" type="#_x0000_t202" style="position:absolute;margin-left:0;margin-top:0;width:6pt;height:2.25pt;z-index:25520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6912" behindDoc="0" locked="0" layoutInCell="1" allowOverlap="1" wp14:anchorId="2C834351" wp14:editId="4724A077">
                      <wp:simplePos x="0" y="0"/>
                      <wp:positionH relativeFrom="column">
                        <wp:posOffset>0</wp:posOffset>
                      </wp:positionH>
                      <wp:positionV relativeFrom="paragraph">
                        <wp:posOffset>0</wp:posOffset>
                      </wp:positionV>
                      <wp:extent cx="76200" cy="28575"/>
                      <wp:effectExtent l="19050" t="19050" r="19050" b="28575"/>
                      <wp:wrapNone/>
                      <wp:docPr id="12055" name="Text Box 5142">
                        <a:extLst xmlns:a="http://schemas.openxmlformats.org/drawingml/2006/main">
                          <a:ext uri="{FF2B5EF4-FFF2-40B4-BE49-F238E27FC236}">
                            <a16:creationId xmlns:a16="http://schemas.microsoft.com/office/drawing/2014/main" id="{00000000-0008-0000-0000-00001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0EF6C" id="Text Box 5142" o:spid="_x0000_s1026" type="#_x0000_t202" style="position:absolute;margin-left:0;margin-top:0;width:6pt;height:2.25pt;z-index:25520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7936" behindDoc="0" locked="0" layoutInCell="1" allowOverlap="1" wp14:anchorId="42BA5085" wp14:editId="632CD822">
                      <wp:simplePos x="0" y="0"/>
                      <wp:positionH relativeFrom="column">
                        <wp:posOffset>0</wp:posOffset>
                      </wp:positionH>
                      <wp:positionV relativeFrom="paragraph">
                        <wp:posOffset>0</wp:posOffset>
                      </wp:positionV>
                      <wp:extent cx="76200" cy="28575"/>
                      <wp:effectExtent l="19050" t="19050" r="19050" b="28575"/>
                      <wp:wrapNone/>
                      <wp:docPr id="12056" name="Text Box 5141">
                        <a:extLst xmlns:a="http://schemas.openxmlformats.org/drawingml/2006/main">
                          <a:ext uri="{FF2B5EF4-FFF2-40B4-BE49-F238E27FC236}">
                            <a16:creationId xmlns:a16="http://schemas.microsoft.com/office/drawing/2014/main" id="{00000000-0008-0000-0000-00001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1414C" id="Text Box 5141" o:spid="_x0000_s1026" type="#_x0000_t202" style="position:absolute;margin-left:0;margin-top:0;width:6pt;height:2.25pt;z-index:2552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8960" behindDoc="0" locked="0" layoutInCell="1" allowOverlap="1" wp14:anchorId="00AFCCD8" wp14:editId="4A6C8790">
                      <wp:simplePos x="0" y="0"/>
                      <wp:positionH relativeFrom="column">
                        <wp:posOffset>0</wp:posOffset>
                      </wp:positionH>
                      <wp:positionV relativeFrom="paragraph">
                        <wp:posOffset>0</wp:posOffset>
                      </wp:positionV>
                      <wp:extent cx="76200" cy="28575"/>
                      <wp:effectExtent l="19050" t="19050" r="19050" b="28575"/>
                      <wp:wrapNone/>
                      <wp:docPr id="12057" name="Text Box 5140">
                        <a:extLst xmlns:a="http://schemas.openxmlformats.org/drawingml/2006/main">
                          <a:ext uri="{FF2B5EF4-FFF2-40B4-BE49-F238E27FC236}">
                            <a16:creationId xmlns:a16="http://schemas.microsoft.com/office/drawing/2014/main" id="{00000000-0008-0000-0000-00001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B3DF6" id="Text Box 5140" o:spid="_x0000_s1026" type="#_x0000_t202" style="position:absolute;margin-left:0;margin-top:0;width:6pt;height:2.25pt;z-index:2552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09984" behindDoc="0" locked="0" layoutInCell="1" allowOverlap="1" wp14:anchorId="73523BBA" wp14:editId="409978C7">
                      <wp:simplePos x="0" y="0"/>
                      <wp:positionH relativeFrom="column">
                        <wp:posOffset>0</wp:posOffset>
                      </wp:positionH>
                      <wp:positionV relativeFrom="paragraph">
                        <wp:posOffset>0</wp:posOffset>
                      </wp:positionV>
                      <wp:extent cx="76200" cy="28575"/>
                      <wp:effectExtent l="19050" t="19050" r="19050" b="28575"/>
                      <wp:wrapNone/>
                      <wp:docPr id="12058" name="Text Box 5139">
                        <a:extLst xmlns:a="http://schemas.openxmlformats.org/drawingml/2006/main">
                          <a:ext uri="{FF2B5EF4-FFF2-40B4-BE49-F238E27FC236}">
                            <a16:creationId xmlns:a16="http://schemas.microsoft.com/office/drawing/2014/main" id="{00000000-0008-0000-0000-00001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3BC84" id="Text Box 5139" o:spid="_x0000_s1026" type="#_x0000_t202" style="position:absolute;margin-left:0;margin-top:0;width:6pt;height:2.25pt;z-index:25520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1008" behindDoc="0" locked="0" layoutInCell="1" allowOverlap="1" wp14:anchorId="34CA56CB" wp14:editId="5ABB3F7C">
                      <wp:simplePos x="0" y="0"/>
                      <wp:positionH relativeFrom="column">
                        <wp:posOffset>0</wp:posOffset>
                      </wp:positionH>
                      <wp:positionV relativeFrom="paragraph">
                        <wp:posOffset>0</wp:posOffset>
                      </wp:positionV>
                      <wp:extent cx="76200" cy="28575"/>
                      <wp:effectExtent l="19050" t="19050" r="19050" b="28575"/>
                      <wp:wrapNone/>
                      <wp:docPr id="12059" name="Text Box 5138">
                        <a:extLst xmlns:a="http://schemas.openxmlformats.org/drawingml/2006/main">
                          <a:ext uri="{FF2B5EF4-FFF2-40B4-BE49-F238E27FC236}">
                            <a16:creationId xmlns:a16="http://schemas.microsoft.com/office/drawing/2014/main" id="{00000000-0008-0000-0000-00001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C8C04" id="Text Box 5138" o:spid="_x0000_s1026" type="#_x0000_t202" style="position:absolute;margin-left:0;margin-top:0;width:6pt;height:2.25pt;z-index:25521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2032" behindDoc="0" locked="0" layoutInCell="1" allowOverlap="1" wp14:anchorId="5170714D" wp14:editId="5C7F660A">
                      <wp:simplePos x="0" y="0"/>
                      <wp:positionH relativeFrom="column">
                        <wp:posOffset>0</wp:posOffset>
                      </wp:positionH>
                      <wp:positionV relativeFrom="paragraph">
                        <wp:posOffset>0</wp:posOffset>
                      </wp:positionV>
                      <wp:extent cx="76200" cy="28575"/>
                      <wp:effectExtent l="19050" t="19050" r="19050" b="28575"/>
                      <wp:wrapNone/>
                      <wp:docPr id="12060" name="Text Box 5137">
                        <a:extLst xmlns:a="http://schemas.openxmlformats.org/drawingml/2006/main">
                          <a:ext uri="{FF2B5EF4-FFF2-40B4-BE49-F238E27FC236}">
                            <a16:creationId xmlns:a16="http://schemas.microsoft.com/office/drawing/2014/main" id="{00000000-0008-0000-0000-00001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93A9B" id="Text Box 5137" o:spid="_x0000_s1026" type="#_x0000_t202" style="position:absolute;margin-left:0;margin-top:0;width:6pt;height:2.25pt;z-index:25521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3056" behindDoc="0" locked="0" layoutInCell="1" allowOverlap="1" wp14:anchorId="61B782B8" wp14:editId="1E7A805A">
                      <wp:simplePos x="0" y="0"/>
                      <wp:positionH relativeFrom="column">
                        <wp:posOffset>0</wp:posOffset>
                      </wp:positionH>
                      <wp:positionV relativeFrom="paragraph">
                        <wp:posOffset>0</wp:posOffset>
                      </wp:positionV>
                      <wp:extent cx="76200" cy="28575"/>
                      <wp:effectExtent l="19050" t="19050" r="19050" b="28575"/>
                      <wp:wrapNone/>
                      <wp:docPr id="12061" name="Text Box 5136">
                        <a:extLst xmlns:a="http://schemas.openxmlformats.org/drawingml/2006/main">
                          <a:ext uri="{FF2B5EF4-FFF2-40B4-BE49-F238E27FC236}">
                            <a16:creationId xmlns:a16="http://schemas.microsoft.com/office/drawing/2014/main" id="{00000000-0008-0000-0000-00001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61D67" id="Text Box 5136" o:spid="_x0000_s1026" type="#_x0000_t202" style="position:absolute;margin-left:0;margin-top:0;width:6pt;height:2.25pt;z-index:2552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4080" behindDoc="0" locked="0" layoutInCell="1" allowOverlap="1" wp14:anchorId="581EAE53" wp14:editId="5C9AB3B1">
                      <wp:simplePos x="0" y="0"/>
                      <wp:positionH relativeFrom="column">
                        <wp:posOffset>0</wp:posOffset>
                      </wp:positionH>
                      <wp:positionV relativeFrom="paragraph">
                        <wp:posOffset>0</wp:posOffset>
                      </wp:positionV>
                      <wp:extent cx="76200" cy="28575"/>
                      <wp:effectExtent l="19050" t="19050" r="19050" b="28575"/>
                      <wp:wrapNone/>
                      <wp:docPr id="12062" name="Text Box 5135">
                        <a:extLst xmlns:a="http://schemas.openxmlformats.org/drawingml/2006/main">
                          <a:ext uri="{FF2B5EF4-FFF2-40B4-BE49-F238E27FC236}">
                            <a16:creationId xmlns:a16="http://schemas.microsoft.com/office/drawing/2014/main" id="{00000000-0008-0000-0000-00001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05301" id="Text Box 5135" o:spid="_x0000_s1026" type="#_x0000_t202" style="position:absolute;margin-left:0;margin-top:0;width:6pt;height:2.25pt;z-index:2552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5104" behindDoc="0" locked="0" layoutInCell="1" allowOverlap="1" wp14:anchorId="2C128C0E" wp14:editId="35EC7394">
                      <wp:simplePos x="0" y="0"/>
                      <wp:positionH relativeFrom="column">
                        <wp:posOffset>0</wp:posOffset>
                      </wp:positionH>
                      <wp:positionV relativeFrom="paragraph">
                        <wp:posOffset>0</wp:posOffset>
                      </wp:positionV>
                      <wp:extent cx="76200" cy="28575"/>
                      <wp:effectExtent l="19050" t="19050" r="19050" b="28575"/>
                      <wp:wrapNone/>
                      <wp:docPr id="12063" name="Text Box 5134">
                        <a:extLst xmlns:a="http://schemas.openxmlformats.org/drawingml/2006/main">
                          <a:ext uri="{FF2B5EF4-FFF2-40B4-BE49-F238E27FC236}">
                            <a16:creationId xmlns:a16="http://schemas.microsoft.com/office/drawing/2014/main" id="{00000000-0008-0000-0000-00001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B9874" id="Text Box 5134" o:spid="_x0000_s1026" type="#_x0000_t202" style="position:absolute;margin-left:0;margin-top:0;width:6pt;height:2.25pt;z-index:2552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6128" behindDoc="0" locked="0" layoutInCell="1" allowOverlap="1" wp14:anchorId="5E93D01F" wp14:editId="4B1ACC48">
                      <wp:simplePos x="0" y="0"/>
                      <wp:positionH relativeFrom="column">
                        <wp:posOffset>0</wp:posOffset>
                      </wp:positionH>
                      <wp:positionV relativeFrom="paragraph">
                        <wp:posOffset>0</wp:posOffset>
                      </wp:positionV>
                      <wp:extent cx="76200" cy="28575"/>
                      <wp:effectExtent l="19050" t="19050" r="19050" b="28575"/>
                      <wp:wrapNone/>
                      <wp:docPr id="12064" name="Text Box 5133">
                        <a:extLst xmlns:a="http://schemas.openxmlformats.org/drawingml/2006/main">
                          <a:ext uri="{FF2B5EF4-FFF2-40B4-BE49-F238E27FC236}">
                            <a16:creationId xmlns:a16="http://schemas.microsoft.com/office/drawing/2014/main" id="{00000000-0008-0000-0000-00002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11DCB" id="Text Box 5133" o:spid="_x0000_s1026" type="#_x0000_t202" style="position:absolute;margin-left:0;margin-top:0;width:6pt;height:2.25pt;z-index:25521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7152" behindDoc="0" locked="0" layoutInCell="1" allowOverlap="1" wp14:anchorId="67A429B3" wp14:editId="5E1BC5FD">
                      <wp:simplePos x="0" y="0"/>
                      <wp:positionH relativeFrom="column">
                        <wp:posOffset>0</wp:posOffset>
                      </wp:positionH>
                      <wp:positionV relativeFrom="paragraph">
                        <wp:posOffset>0</wp:posOffset>
                      </wp:positionV>
                      <wp:extent cx="76200" cy="28575"/>
                      <wp:effectExtent l="19050" t="19050" r="19050" b="28575"/>
                      <wp:wrapNone/>
                      <wp:docPr id="12065" name="Text Box 5132">
                        <a:extLst xmlns:a="http://schemas.openxmlformats.org/drawingml/2006/main">
                          <a:ext uri="{FF2B5EF4-FFF2-40B4-BE49-F238E27FC236}">
                            <a16:creationId xmlns:a16="http://schemas.microsoft.com/office/drawing/2014/main" id="{00000000-0008-0000-0000-00002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1EE95" id="Text Box 5132" o:spid="_x0000_s1026" type="#_x0000_t202" style="position:absolute;margin-left:0;margin-top:0;width:6pt;height:2.25pt;z-index:25521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8176" behindDoc="0" locked="0" layoutInCell="1" allowOverlap="1" wp14:anchorId="1FE09C35" wp14:editId="6A8760F6">
                      <wp:simplePos x="0" y="0"/>
                      <wp:positionH relativeFrom="column">
                        <wp:posOffset>0</wp:posOffset>
                      </wp:positionH>
                      <wp:positionV relativeFrom="paragraph">
                        <wp:posOffset>0</wp:posOffset>
                      </wp:positionV>
                      <wp:extent cx="76200" cy="28575"/>
                      <wp:effectExtent l="19050" t="19050" r="19050" b="28575"/>
                      <wp:wrapNone/>
                      <wp:docPr id="12066" name="Text Box 5131">
                        <a:extLst xmlns:a="http://schemas.openxmlformats.org/drawingml/2006/main">
                          <a:ext uri="{FF2B5EF4-FFF2-40B4-BE49-F238E27FC236}">
                            <a16:creationId xmlns:a16="http://schemas.microsoft.com/office/drawing/2014/main" id="{00000000-0008-0000-0000-00002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7AB9B0" id="Text Box 5131" o:spid="_x0000_s1026" type="#_x0000_t202" style="position:absolute;margin-left:0;margin-top:0;width:6pt;height:2.25pt;z-index:2552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19200" behindDoc="0" locked="0" layoutInCell="1" allowOverlap="1" wp14:anchorId="06D5717A" wp14:editId="669FA657">
                      <wp:simplePos x="0" y="0"/>
                      <wp:positionH relativeFrom="column">
                        <wp:posOffset>0</wp:posOffset>
                      </wp:positionH>
                      <wp:positionV relativeFrom="paragraph">
                        <wp:posOffset>0</wp:posOffset>
                      </wp:positionV>
                      <wp:extent cx="76200" cy="28575"/>
                      <wp:effectExtent l="19050" t="19050" r="19050" b="28575"/>
                      <wp:wrapNone/>
                      <wp:docPr id="12067" name="Text Box 5130">
                        <a:extLst xmlns:a="http://schemas.openxmlformats.org/drawingml/2006/main">
                          <a:ext uri="{FF2B5EF4-FFF2-40B4-BE49-F238E27FC236}">
                            <a16:creationId xmlns:a16="http://schemas.microsoft.com/office/drawing/2014/main" id="{00000000-0008-0000-0000-00002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157B0" id="Text Box 5130" o:spid="_x0000_s1026" type="#_x0000_t202" style="position:absolute;margin-left:0;margin-top:0;width:6pt;height:2.25pt;z-index:2552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0224" behindDoc="0" locked="0" layoutInCell="1" allowOverlap="1" wp14:anchorId="456F0F17" wp14:editId="15BD43CE">
                      <wp:simplePos x="0" y="0"/>
                      <wp:positionH relativeFrom="column">
                        <wp:posOffset>0</wp:posOffset>
                      </wp:positionH>
                      <wp:positionV relativeFrom="paragraph">
                        <wp:posOffset>0</wp:posOffset>
                      </wp:positionV>
                      <wp:extent cx="76200" cy="28575"/>
                      <wp:effectExtent l="19050" t="19050" r="19050" b="28575"/>
                      <wp:wrapNone/>
                      <wp:docPr id="12068" name="Text Box 5129">
                        <a:extLst xmlns:a="http://schemas.openxmlformats.org/drawingml/2006/main">
                          <a:ext uri="{FF2B5EF4-FFF2-40B4-BE49-F238E27FC236}">
                            <a16:creationId xmlns:a16="http://schemas.microsoft.com/office/drawing/2014/main" id="{00000000-0008-0000-0000-00002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D0D60" id="Text Box 5129" o:spid="_x0000_s1026" type="#_x0000_t202" style="position:absolute;margin-left:0;margin-top:0;width:6pt;height:2.25pt;z-index:25522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1248" behindDoc="0" locked="0" layoutInCell="1" allowOverlap="1" wp14:anchorId="50A2C0EB" wp14:editId="18DEF467">
                      <wp:simplePos x="0" y="0"/>
                      <wp:positionH relativeFrom="column">
                        <wp:posOffset>0</wp:posOffset>
                      </wp:positionH>
                      <wp:positionV relativeFrom="paragraph">
                        <wp:posOffset>0</wp:posOffset>
                      </wp:positionV>
                      <wp:extent cx="76200" cy="28575"/>
                      <wp:effectExtent l="19050" t="19050" r="19050" b="28575"/>
                      <wp:wrapNone/>
                      <wp:docPr id="12069" name="Text Box 5128">
                        <a:extLst xmlns:a="http://schemas.openxmlformats.org/drawingml/2006/main">
                          <a:ext uri="{FF2B5EF4-FFF2-40B4-BE49-F238E27FC236}">
                            <a16:creationId xmlns:a16="http://schemas.microsoft.com/office/drawing/2014/main" id="{00000000-0008-0000-0000-00002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B7C76" id="Text Box 5128" o:spid="_x0000_s1026" type="#_x0000_t202" style="position:absolute;margin-left:0;margin-top:0;width:6pt;height:2.25pt;z-index:2552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2272" behindDoc="0" locked="0" layoutInCell="1" allowOverlap="1" wp14:anchorId="0ECFCFDD" wp14:editId="3C52E098">
                      <wp:simplePos x="0" y="0"/>
                      <wp:positionH relativeFrom="column">
                        <wp:posOffset>0</wp:posOffset>
                      </wp:positionH>
                      <wp:positionV relativeFrom="paragraph">
                        <wp:posOffset>0</wp:posOffset>
                      </wp:positionV>
                      <wp:extent cx="76200" cy="28575"/>
                      <wp:effectExtent l="19050" t="19050" r="19050" b="28575"/>
                      <wp:wrapNone/>
                      <wp:docPr id="12070" name="Text Box 5127">
                        <a:extLst xmlns:a="http://schemas.openxmlformats.org/drawingml/2006/main">
                          <a:ext uri="{FF2B5EF4-FFF2-40B4-BE49-F238E27FC236}">
                            <a16:creationId xmlns:a16="http://schemas.microsoft.com/office/drawing/2014/main" id="{00000000-0008-0000-0000-00002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684FA1" id="Text Box 5127" o:spid="_x0000_s1026" type="#_x0000_t202" style="position:absolute;margin-left:0;margin-top:0;width:6pt;height:2.25pt;z-index:2552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3296" behindDoc="0" locked="0" layoutInCell="1" allowOverlap="1" wp14:anchorId="5566189E" wp14:editId="527F0481">
                      <wp:simplePos x="0" y="0"/>
                      <wp:positionH relativeFrom="column">
                        <wp:posOffset>0</wp:posOffset>
                      </wp:positionH>
                      <wp:positionV relativeFrom="paragraph">
                        <wp:posOffset>0</wp:posOffset>
                      </wp:positionV>
                      <wp:extent cx="76200" cy="28575"/>
                      <wp:effectExtent l="19050" t="19050" r="19050" b="28575"/>
                      <wp:wrapNone/>
                      <wp:docPr id="12071" name="Text Box 5126">
                        <a:extLst xmlns:a="http://schemas.openxmlformats.org/drawingml/2006/main">
                          <a:ext uri="{FF2B5EF4-FFF2-40B4-BE49-F238E27FC236}">
                            <a16:creationId xmlns:a16="http://schemas.microsoft.com/office/drawing/2014/main" id="{00000000-0008-0000-0000-00002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0D788" id="Text Box 5126" o:spid="_x0000_s1026" type="#_x0000_t202" style="position:absolute;margin-left:0;margin-top:0;width:6pt;height:2.25pt;z-index:25522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4320" behindDoc="0" locked="0" layoutInCell="1" allowOverlap="1" wp14:anchorId="48CB3C3D" wp14:editId="6DDCA82B">
                      <wp:simplePos x="0" y="0"/>
                      <wp:positionH relativeFrom="column">
                        <wp:posOffset>0</wp:posOffset>
                      </wp:positionH>
                      <wp:positionV relativeFrom="paragraph">
                        <wp:posOffset>0</wp:posOffset>
                      </wp:positionV>
                      <wp:extent cx="76200" cy="28575"/>
                      <wp:effectExtent l="19050" t="19050" r="19050" b="28575"/>
                      <wp:wrapNone/>
                      <wp:docPr id="12072" name="Text Box 5125">
                        <a:extLst xmlns:a="http://schemas.openxmlformats.org/drawingml/2006/main">
                          <a:ext uri="{FF2B5EF4-FFF2-40B4-BE49-F238E27FC236}">
                            <a16:creationId xmlns:a16="http://schemas.microsoft.com/office/drawing/2014/main" id="{00000000-0008-0000-0000-00002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610B0" id="Text Box 5125" o:spid="_x0000_s1026" type="#_x0000_t202" style="position:absolute;margin-left:0;margin-top:0;width:6pt;height:2.25pt;z-index:2552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5344" behindDoc="0" locked="0" layoutInCell="1" allowOverlap="1" wp14:anchorId="37D2DE01" wp14:editId="452C7B9F">
                      <wp:simplePos x="0" y="0"/>
                      <wp:positionH relativeFrom="column">
                        <wp:posOffset>0</wp:posOffset>
                      </wp:positionH>
                      <wp:positionV relativeFrom="paragraph">
                        <wp:posOffset>0</wp:posOffset>
                      </wp:positionV>
                      <wp:extent cx="76200" cy="28575"/>
                      <wp:effectExtent l="19050" t="19050" r="19050" b="28575"/>
                      <wp:wrapNone/>
                      <wp:docPr id="12073" name="Text Box 5124">
                        <a:extLst xmlns:a="http://schemas.openxmlformats.org/drawingml/2006/main">
                          <a:ext uri="{FF2B5EF4-FFF2-40B4-BE49-F238E27FC236}">
                            <a16:creationId xmlns:a16="http://schemas.microsoft.com/office/drawing/2014/main" id="{00000000-0008-0000-0000-00002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6A168" id="Text Box 5124" o:spid="_x0000_s1026" type="#_x0000_t202" style="position:absolute;margin-left:0;margin-top:0;width:6pt;height:2.25pt;z-index:25522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6368" behindDoc="0" locked="0" layoutInCell="1" allowOverlap="1" wp14:anchorId="2F9BB125" wp14:editId="568F624B">
                      <wp:simplePos x="0" y="0"/>
                      <wp:positionH relativeFrom="column">
                        <wp:posOffset>0</wp:posOffset>
                      </wp:positionH>
                      <wp:positionV relativeFrom="paragraph">
                        <wp:posOffset>0</wp:posOffset>
                      </wp:positionV>
                      <wp:extent cx="76200" cy="28575"/>
                      <wp:effectExtent l="19050" t="19050" r="19050" b="28575"/>
                      <wp:wrapNone/>
                      <wp:docPr id="12074" name="Text Box 5123">
                        <a:extLst xmlns:a="http://schemas.openxmlformats.org/drawingml/2006/main">
                          <a:ext uri="{FF2B5EF4-FFF2-40B4-BE49-F238E27FC236}">
                            <a16:creationId xmlns:a16="http://schemas.microsoft.com/office/drawing/2014/main" id="{00000000-0008-0000-0000-00002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FF975D" id="Text Box 5123" o:spid="_x0000_s1026" type="#_x0000_t202" style="position:absolute;margin-left:0;margin-top:0;width:6pt;height:2.25pt;z-index:2552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7392" behindDoc="0" locked="0" layoutInCell="1" allowOverlap="1" wp14:anchorId="02E797AF" wp14:editId="55BAC7CA">
                      <wp:simplePos x="0" y="0"/>
                      <wp:positionH relativeFrom="column">
                        <wp:posOffset>0</wp:posOffset>
                      </wp:positionH>
                      <wp:positionV relativeFrom="paragraph">
                        <wp:posOffset>0</wp:posOffset>
                      </wp:positionV>
                      <wp:extent cx="76200" cy="28575"/>
                      <wp:effectExtent l="19050" t="19050" r="19050" b="28575"/>
                      <wp:wrapNone/>
                      <wp:docPr id="12075" name="Text Box 5122">
                        <a:extLst xmlns:a="http://schemas.openxmlformats.org/drawingml/2006/main">
                          <a:ext uri="{FF2B5EF4-FFF2-40B4-BE49-F238E27FC236}">
                            <a16:creationId xmlns:a16="http://schemas.microsoft.com/office/drawing/2014/main" id="{00000000-0008-0000-0000-00002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B134F" id="Text Box 5122" o:spid="_x0000_s1026" type="#_x0000_t202" style="position:absolute;margin-left:0;margin-top:0;width:6pt;height:2.25pt;z-index:2552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8416" behindDoc="0" locked="0" layoutInCell="1" allowOverlap="1" wp14:anchorId="09B2D3BE" wp14:editId="798F637A">
                      <wp:simplePos x="0" y="0"/>
                      <wp:positionH relativeFrom="column">
                        <wp:posOffset>0</wp:posOffset>
                      </wp:positionH>
                      <wp:positionV relativeFrom="paragraph">
                        <wp:posOffset>0</wp:posOffset>
                      </wp:positionV>
                      <wp:extent cx="76200" cy="28575"/>
                      <wp:effectExtent l="19050" t="19050" r="19050" b="28575"/>
                      <wp:wrapNone/>
                      <wp:docPr id="12076" name="Text Box 5121">
                        <a:extLst xmlns:a="http://schemas.openxmlformats.org/drawingml/2006/main">
                          <a:ext uri="{FF2B5EF4-FFF2-40B4-BE49-F238E27FC236}">
                            <a16:creationId xmlns:a16="http://schemas.microsoft.com/office/drawing/2014/main" id="{00000000-0008-0000-0000-00002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CA148" id="Text Box 5121" o:spid="_x0000_s1026" type="#_x0000_t202" style="position:absolute;margin-left:0;margin-top:0;width:6pt;height:2.25pt;z-index:2552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29440" behindDoc="0" locked="0" layoutInCell="1" allowOverlap="1" wp14:anchorId="2C71D839" wp14:editId="0CE82A06">
                      <wp:simplePos x="0" y="0"/>
                      <wp:positionH relativeFrom="column">
                        <wp:posOffset>0</wp:posOffset>
                      </wp:positionH>
                      <wp:positionV relativeFrom="paragraph">
                        <wp:posOffset>0</wp:posOffset>
                      </wp:positionV>
                      <wp:extent cx="76200" cy="28575"/>
                      <wp:effectExtent l="19050" t="19050" r="19050" b="28575"/>
                      <wp:wrapNone/>
                      <wp:docPr id="12077" name="Text Box 5120">
                        <a:extLst xmlns:a="http://schemas.openxmlformats.org/drawingml/2006/main">
                          <a:ext uri="{FF2B5EF4-FFF2-40B4-BE49-F238E27FC236}">
                            <a16:creationId xmlns:a16="http://schemas.microsoft.com/office/drawing/2014/main" id="{00000000-0008-0000-0000-00002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C0F45B" id="Text Box 5120" o:spid="_x0000_s1026" type="#_x0000_t202" style="position:absolute;margin-left:0;margin-top:0;width:6pt;height:2.25pt;z-index:25522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0464" behindDoc="0" locked="0" layoutInCell="1" allowOverlap="1" wp14:anchorId="2680D605" wp14:editId="41A0CE78">
                      <wp:simplePos x="0" y="0"/>
                      <wp:positionH relativeFrom="column">
                        <wp:posOffset>0</wp:posOffset>
                      </wp:positionH>
                      <wp:positionV relativeFrom="paragraph">
                        <wp:posOffset>0</wp:posOffset>
                      </wp:positionV>
                      <wp:extent cx="76200" cy="28575"/>
                      <wp:effectExtent l="19050" t="19050" r="19050" b="28575"/>
                      <wp:wrapNone/>
                      <wp:docPr id="12078" name="Text Box 5119">
                        <a:extLst xmlns:a="http://schemas.openxmlformats.org/drawingml/2006/main">
                          <a:ext uri="{FF2B5EF4-FFF2-40B4-BE49-F238E27FC236}">
                            <a16:creationId xmlns:a16="http://schemas.microsoft.com/office/drawing/2014/main" id="{00000000-0008-0000-0000-00002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E9744" id="Text Box 5119" o:spid="_x0000_s1026" type="#_x0000_t202" style="position:absolute;margin-left:0;margin-top:0;width:6pt;height:2.25pt;z-index:25523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1488" behindDoc="0" locked="0" layoutInCell="1" allowOverlap="1" wp14:anchorId="379F47CF" wp14:editId="511DA477">
                      <wp:simplePos x="0" y="0"/>
                      <wp:positionH relativeFrom="column">
                        <wp:posOffset>0</wp:posOffset>
                      </wp:positionH>
                      <wp:positionV relativeFrom="paragraph">
                        <wp:posOffset>0</wp:posOffset>
                      </wp:positionV>
                      <wp:extent cx="76200" cy="28575"/>
                      <wp:effectExtent l="19050" t="19050" r="19050" b="28575"/>
                      <wp:wrapNone/>
                      <wp:docPr id="12079" name="Text Box 5118">
                        <a:extLst xmlns:a="http://schemas.openxmlformats.org/drawingml/2006/main">
                          <a:ext uri="{FF2B5EF4-FFF2-40B4-BE49-F238E27FC236}">
                            <a16:creationId xmlns:a16="http://schemas.microsoft.com/office/drawing/2014/main" id="{00000000-0008-0000-0000-00002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B5E8A" id="Text Box 5118" o:spid="_x0000_s1026" type="#_x0000_t202" style="position:absolute;margin-left:0;margin-top:0;width:6pt;height:2.25pt;z-index:2552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2512" behindDoc="0" locked="0" layoutInCell="1" allowOverlap="1" wp14:anchorId="7492A50D" wp14:editId="793B3F05">
                      <wp:simplePos x="0" y="0"/>
                      <wp:positionH relativeFrom="column">
                        <wp:posOffset>0</wp:posOffset>
                      </wp:positionH>
                      <wp:positionV relativeFrom="paragraph">
                        <wp:posOffset>0</wp:posOffset>
                      </wp:positionV>
                      <wp:extent cx="76200" cy="28575"/>
                      <wp:effectExtent l="19050" t="19050" r="19050" b="28575"/>
                      <wp:wrapNone/>
                      <wp:docPr id="12080" name="Text Box 5117">
                        <a:extLst xmlns:a="http://schemas.openxmlformats.org/drawingml/2006/main">
                          <a:ext uri="{FF2B5EF4-FFF2-40B4-BE49-F238E27FC236}">
                            <a16:creationId xmlns:a16="http://schemas.microsoft.com/office/drawing/2014/main" id="{00000000-0008-0000-0000-00003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8B482" id="Text Box 5117" o:spid="_x0000_s1026" type="#_x0000_t202" style="position:absolute;margin-left:0;margin-top:0;width:6pt;height:2.25pt;z-index:2552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3536" behindDoc="0" locked="0" layoutInCell="1" allowOverlap="1" wp14:anchorId="38D2EBF1" wp14:editId="70EDA231">
                      <wp:simplePos x="0" y="0"/>
                      <wp:positionH relativeFrom="column">
                        <wp:posOffset>0</wp:posOffset>
                      </wp:positionH>
                      <wp:positionV relativeFrom="paragraph">
                        <wp:posOffset>0</wp:posOffset>
                      </wp:positionV>
                      <wp:extent cx="76200" cy="28575"/>
                      <wp:effectExtent l="19050" t="19050" r="19050" b="28575"/>
                      <wp:wrapNone/>
                      <wp:docPr id="12081" name="Text Box 5116">
                        <a:extLst xmlns:a="http://schemas.openxmlformats.org/drawingml/2006/main">
                          <a:ext uri="{FF2B5EF4-FFF2-40B4-BE49-F238E27FC236}">
                            <a16:creationId xmlns:a16="http://schemas.microsoft.com/office/drawing/2014/main" id="{00000000-0008-0000-0000-00003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C4BE8" id="Text Box 5116" o:spid="_x0000_s1026" type="#_x0000_t202" style="position:absolute;margin-left:0;margin-top:0;width:6pt;height:2.25pt;z-index:2552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4560" behindDoc="0" locked="0" layoutInCell="1" allowOverlap="1" wp14:anchorId="0EB25F16" wp14:editId="677429E9">
                      <wp:simplePos x="0" y="0"/>
                      <wp:positionH relativeFrom="column">
                        <wp:posOffset>0</wp:posOffset>
                      </wp:positionH>
                      <wp:positionV relativeFrom="paragraph">
                        <wp:posOffset>0</wp:posOffset>
                      </wp:positionV>
                      <wp:extent cx="76200" cy="28575"/>
                      <wp:effectExtent l="19050" t="19050" r="19050" b="28575"/>
                      <wp:wrapNone/>
                      <wp:docPr id="12082" name="Text Box 5115">
                        <a:extLst xmlns:a="http://schemas.openxmlformats.org/drawingml/2006/main">
                          <a:ext uri="{FF2B5EF4-FFF2-40B4-BE49-F238E27FC236}">
                            <a16:creationId xmlns:a16="http://schemas.microsoft.com/office/drawing/2014/main" id="{00000000-0008-0000-0000-00003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1688B9" id="Text Box 5115" o:spid="_x0000_s1026" type="#_x0000_t202" style="position:absolute;margin-left:0;margin-top:0;width:6pt;height:2.25pt;z-index:2552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5584" behindDoc="0" locked="0" layoutInCell="1" allowOverlap="1" wp14:anchorId="6BF67CFF" wp14:editId="6E78B013">
                      <wp:simplePos x="0" y="0"/>
                      <wp:positionH relativeFrom="column">
                        <wp:posOffset>0</wp:posOffset>
                      </wp:positionH>
                      <wp:positionV relativeFrom="paragraph">
                        <wp:posOffset>0</wp:posOffset>
                      </wp:positionV>
                      <wp:extent cx="76200" cy="28575"/>
                      <wp:effectExtent l="19050" t="19050" r="19050" b="28575"/>
                      <wp:wrapNone/>
                      <wp:docPr id="12083" name="Text Box 5114">
                        <a:extLst xmlns:a="http://schemas.openxmlformats.org/drawingml/2006/main">
                          <a:ext uri="{FF2B5EF4-FFF2-40B4-BE49-F238E27FC236}">
                            <a16:creationId xmlns:a16="http://schemas.microsoft.com/office/drawing/2014/main" id="{00000000-0008-0000-0000-00003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2019D" id="Text Box 5114" o:spid="_x0000_s1026" type="#_x0000_t202" style="position:absolute;margin-left:0;margin-top:0;width:6pt;height:2.25pt;z-index:2552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6608" behindDoc="0" locked="0" layoutInCell="1" allowOverlap="1" wp14:anchorId="6A2630B4" wp14:editId="2707C057">
                      <wp:simplePos x="0" y="0"/>
                      <wp:positionH relativeFrom="column">
                        <wp:posOffset>0</wp:posOffset>
                      </wp:positionH>
                      <wp:positionV relativeFrom="paragraph">
                        <wp:posOffset>0</wp:posOffset>
                      </wp:positionV>
                      <wp:extent cx="76200" cy="28575"/>
                      <wp:effectExtent l="19050" t="19050" r="19050" b="28575"/>
                      <wp:wrapNone/>
                      <wp:docPr id="12084" name="Text Box 5113">
                        <a:extLst xmlns:a="http://schemas.openxmlformats.org/drawingml/2006/main">
                          <a:ext uri="{FF2B5EF4-FFF2-40B4-BE49-F238E27FC236}">
                            <a16:creationId xmlns:a16="http://schemas.microsoft.com/office/drawing/2014/main" id="{00000000-0008-0000-0000-00003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21217" id="Text Box 5113" o:spid="_x0000_s1026" type="#_x0000_t202" style="position:absolute;margin-left:0;margin-top:0;width:6pt;height:2.25pt;z-index:2552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7632" behindDoc="0" locked="0" layoutInCell="1" allowOverlap="1" wp14:anchorId="56276326" wp14:editId="6F6A91C2">
                      <wp:simplePos x="0" y="0"/>
                      <wp:positionH relativeFrom="column">
                        <wp:posOffset>0</wp:posOffset>
                      </wp:positionH>
                      <wp:positionV relativeFrom="paragraph">
                        <wp:posOffset>0</wp:posOffset>
                      </wp:positionV>
                      <wp:extent cx="76200" cy="28575"/>
                      <wp:effectExtent l="19050" t="19050" r="19050" b="28575"/>
                      <wp:wrapNone/>
                      <wp:docPr id="12085" name="Text Box 5112">
                        <a:extLst xmlns:a="http://schemas.openxmlformats.org/drawingml/2006/main">
                          <a:ext uri="{FF2B5EF4-FFF2-40B4-BE49-F238E27FC236}">
                            <a16:creationId xmlns:a16="http://schemas.microsoft.com/office/drawing/2014/main" id="{00000000-0008-0000-0000-00003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DF2E5" id="Text Box 5112" o:spid="_x0000_s1026" type="#_x0000_t202" style="position:absolute;margin-left:0;margin-top:0;width:6pt;height:2.25pt;z-index:2552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8656" behindDoc="0" locked="0" layoutInCell="1" allowOverlap="1" wp14:anchorId="40138903" wp14:editId="6666BC9B">
                      <wp:simplePos x="0" y="0"/>
                      <wp:positionH relativeFrom="column">
                        <wp:posOffset>0</wp:posOffset>
                      </wp:positionH>
                      <wp:positionV relativeFrom="paragraph">
                        <wp:posOffset>0</wp:posOffset>
                      </wp:positionV>
                      <wp:extent cx="76200" cy="28575"/>
                      <wp:effectExtent l="19050" t="19050" r="19050" b="28575"/>
                      <wp:wrapNone/>
                      <wp:docPr id="12086" name="Text Box 5111">
                        <a:extLst xmlns:a="http://schemas.openxmlformats.org/drawingml/2006/main">
                          <a:ext uri="{FF2B5EF4-FFF2-40B4-BE49-F238E27FC236}">
                            <a16:creationId xmlns:a16="http://schemas.microsoft.com/office/drawing/2014/main" id="{00000000-0008-0000-0000-00003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70100" id="Text Box 5111" o:spid="_x0000_s1026" type="#_x0000_t202" style="position:absolute;margin-left:0;margin-top:0;width:6pt;height:2.25pt;z-index:2552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39680" behindDoc="0" locked="0" layoutInCell="1" allowOverlap="1" wp14:anchorId="487C1A9F" wp14:editId="0E5E6D57">
                      <wp:simplePos x="0" y="0"/>
                      <wp:positionH relativeFrom="column">
                        <wp:posOffset>0</wp:posOffset>
                      </wp:positionH>
                      <wp:positionV relativeFrom="paragraph">
                        <wp:posOffset>0</wp:posOffset>
                      </wp:positionV>
                      <wp:extent cx="76200" cy="28575"/>
                      <wp:effectExtent l="19050" t="19050" r="19050" b="28575"/>
                      <wp:wrapNone/>
                      <wp:docPr id="12087" name="Text Box 5110">
                        <a:extLst xmlns:a="http://schemas.openxmlformats.org/drawingml/2006/main">
                          <a:ext uri="{FF2B5EF4-FFF2-40B4-BE49-F238E27FC236}">
                            <a16:creationId xmlns:a16="http://schemas.microsoft.com/office/drawing/2014/main" id="{00000000-0008-0000-0000-00003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AE91F" id="Text Box 5110" o:spid="_x0000_s1026" type="#_x0000_t202" style="position:absolute;margin-left:0;margin-top:0;width:6pt;height:2.25pt;z-index:2552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0704" behindDoc="0" locked="0" layoutInCell="1" allowOverlap="1" wp14:anchorId="5C161A21" wp14:editId="57954CB7">
                      <wp:simplePos x="0" y="0"/>
                      <wp:positionH relativeFrom="column">
                        <wp:posOffset>0</wp:posOffset>
                      </wp:positionH>
                      <wp:positionV relativeFrom="paragraph">
                        <wp:posOffset>0</wp:posOffset>
                      </wp:positionV>
                      <wp:extent cx="76200" cy="28575"/>
                      <wp:effectExtent l="19050" t="19050" r="19050" b="28575"/>
                      <wp:wrapNone/>
                      <wp:docPr id="12088" name="Text Box 5109">
                        <a:extLst xmlns:a="http://schemas.openxmlformats.org/drawingml/2006/main">
                          <a:ext uri="{FF2B5EF4-FFF2-40B4-BE49-F238E27FC236}">
                            <a16:creationId xmlns:a16="http://schemas.microsoft.com/office/drawing/2014/main" id="{00000000-0008-0000-0000-00003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A5502" id="Text Box 5109" o:spid="_x0000_s1026" type="#_x0000_t202" style="position:absolute;margin-left:0;margin-top:0;width:6pt;height:2.25pt;z-index:2552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1728" behindDoc="0" locked="0" layoutInCell="1" allowOverlap="1" wp14:anchorId="56F5520F" wp14:editId="15ACE578">
                      <wp:simplePos x="0" y="0"/>
                      <wp:positionH relativeFrom="column">
                        <wp:posOffset>0</wp:posOffset>
                      </wp:positionH>
                      <wp:positionV relativeFrom="paragraph">
                        <wp:posOffset>0</wp:posOffset>
                      </wp:positionV>
                      <wp:extent cx="76200" cy="28575"/>
                      <wp:effectExtent l="19050" t="19050" r="19050" b="28575"/>
                      <wp:wrapNone/>
                      <wp:docPr id="12089" name="Text Box 5108">
                        <a:extLst xmlns:a="http://schemas.openxmlformats.org/drawingml/2006/main">
                          <a:ext uri="{FF2B5EF4-FFF2-40B4-BE49-F238E27FC236}">
                            <a16:creationId xmlns:a16="http://schemas.microsoft.com/office/drawing/2014/main" id="{00000000-0008-0000-0000-00003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F52719" id="Text Box 5108" o:spid="_x0000_s1026" type="#_x0000_t202" style="position:absolute;margin-left:0;margin-top:0;width:6pt;height:2.25pt;z-index:2552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2752" behindDoc="0" locked="0" layoutInCell="1" allowOverlap="1" wp14:anchorId="1C59DCC6" wp14:editId="24EBF008">
                      <wp:simplePos x="0" y="0"/>
                      <wp:positionH relativeFrom="column">
                        <wp:posOffset>0</wp:posOffset>
                      </wp:positionH>
                      <wp:positionV relativeFrom="paragraph">
                        <wp:posOffset>0</wp:posOffset>
                      </wp:positionV>
                      <wp:extent cx="76200" cy="28575"/>
                      <wp:effectExtent l="19050" t="19050" r="19050" b="28575"/>
                      <wp:wrapNone/>
                      <wp:docPr id="12090" name="Text Box 5107">
                        <a:extLst xmlns:a="http://schemas.openxmlformats.org/drawingml/2006/main">
                          <a:ext uri="{FF2B5EF4-FFF2-40B4-BE49-F238E27FC236}">
                            <a16:creationId xmlns:a16="http://schemas.microsoft.com/office/drawing/2014/main" id="{00000000-0008-0000-0000-00003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A7BE8" id="Text Box 5107" o:spid="_x0000_s1026" type="#_x0000_t202" style="position:absolute;margin-left:0;margin-top:0;width:6pt;height:2.25pt;z-index:2552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3776" behindDoc="0" locked="0" layoutInCell="1" allowOverlap="1" wp14:anchorId="3E774ACE" wp14:editId="0A6428AB">
                      <wp:simplePos x="0" y="0"/>
                      <wp:positionH relativeFrom="column">
                        <wp:posOffset>0</wp:posOffset>
                      </wp:positionH>
                      <wp:positionV relativeFrom="paragraph">
                        <wp:posOffset>0</wp:posOffset>
                      </wp:positionV>
                      <wp:extent cx="76200" cy="28575"/>
                      <wp:effectExtent l="19050" t="19050" r="19050" b="28575"/>
                      <wp:wrapNone/>
                      <wp:docPr id="12091" name="Text Box 5106">
                        <a:extLst xmlns:a="http://schemas.openxmlformats.org/drawingml/2006/main">
                          <a:ext uri="{FF2B5EF4-FFF2-40B4-BE49-F238E27FC236}">
                            <a16:creationId xmlns:a16="http://schemas.microsoft.com/office/drawing/2014/main" id="{00000000-0008-0000-0000-00003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554E7" id="Text Box 5106" o:spid="_x0000_s1026" type="#_x0000_t202" style="position:absolute;margin-left:0;margin-top:0;width:6pt;height:2.25pt;z-index:25524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4800" behindDoc="0" locked="0" layoutInCell="1" allowOverlap="1" wp14:anchorId="017DA77E" wp14:editId="3F78DFB8">
                      <wp:simplePos x="0" y="0"/>
                      <wp:positionH relativeFrom="column">
                        <wp:posOffset>0</wp:posOffset>
                      </wp:positionH>
                      <wp:positionV relativeFrom="paragraph">
                        <wp:posOffset>0</wp:posOffset>
                      </wp:positionV>
                      <wp:extent cx="76200" cy="28575"/>
                      <wp:effectExtent l="19050" t="19050" r="19050" b="28575"/>
                      <wp:wrapNone/>
                      <wp:docPr id="12092" name="Text Box 5105">
                        <a:extLst xmlns:a="http://schemas.openxmlformats.org/drawingml/2006/main">
                          <a:ext uri="{FF2B5EF4-FFF2-40B4-BE49-F238E27FC236}">
                            <a16:creationId xmlns:a16="http://schemas.microsoft.com/office/drawing/2014/main" id="{00000000-0008-0000-0000-00003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E7CE8" id="Text Box 5105" o:spid="_x0000_s1026" type="#_x0000_t202" style="position:absolute;margin-left:0;margin-top:0;width:6pt;height:2.25pt;z-index:25524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5824" behindDoc="0" locked="0" layoutInCell="1" allowOverlap="1" wp14:anchorId="4C8F3A68" wp14:editId="1B2B6725">
                      <wp:simplePos x="0" y="0"/>
                      <wp:positionH relativeFrom="column">
                        <wp:posOffset>0</wp:posOffset>
                      </wp:positionH>
                      <wp:positionV relativeFrom="paragraph">
                        <wp:posOffset>0</wp:posOffset>
                      </wp:positionV>
                      <wp:extent cx="76200" cy="28575"/>
                      <wp:effectExtent l="19050" t="19050" r="19050" b="28575"/>
                      <wp:wrapNone/>
                      <wp:docPr id="12093" name="Text Box 5104">
                        <a:extLst xmlns:a="http://schemas.openxmlformats.org/drawingml/2006/main">
                          <a:ext uri="{FF2B5EF4-FFF2-40B4-BE49-F238E27FC236}">
                            <a16:creationId xmlns:a16="http://schemas.microsoft.com/office/drawing/2014/main" id="{00000000-0008-0000-0000-00003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7CD01" id="Text Box 5104" o:spid="_x0000_s1026" type="#_x0000_t202" style="position:absolute;margin-left:0;margin-top:0;width:6pt;height:2.25pt;z-index:25524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6848" behindDoc="0" locked="0" layoutInCell="1" allowOverlap="1" wp14:anchorId="2DC07303" wp14:editId="6B20ACFD">
                      <wp:simplePos x="0" y="0"/>
                      <wp:positionH relativeFrom="column">
                        <wp:posOffset>0</wp:posOffset>
                      </wp:positionH>
                      <wp:positionV relativeFrom="paragraph">
                        <wp:posOffset>0</wp:posOffset>
                      </wp:positionV>
                      <wp:extent cx="76200" cy="28575"/>
                      <wp:effectExtent l="19050" t="19050" r="19050" b="28575"/>
                      <wp:wrapNone/>
                      <wp:docPr id="12094" name="Text Box 5103">
                        <a:extLst xmlns:a="http://schemas.openxmlformats.org/drawingml/2006/main">
                          <a:ext uri="{FF2B5EF4-FFF2-40B4-BE49-F238E27FC236}">
                            <a16:creationId xmlns:a16="http://schemas.microsoft.com/office/drawing/2014/main" id="{00000000-0008-0000-0000-00003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3194F" id="Text Box 5103" o:spid="_x0000_s1026" type="#_x0000_t202" style="position:absolute;margin-left:0;margin-top:0;width:6pt;height:2.25pt;z-index:25524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7872" behindDoc="0" locked="0" layoutInCell="1" allowOverlap="1" wp14:anchorId="4B09071E" wp14:editId="5F9948BD">
                      <wp:simplePos x="0" y="0"/>
                      <wp:positionH relativeFrom="column">
                        <wp:posOffset>0</wp:posOffset>
                      </wp:positionH>
                      <wp:positionV relativeFrom="paragraph">
                        <wp:posOffset>0</wp:posOffset>
                      </wp:positionV>
                      <wp:extent cx="76200" cy="28575"/>
                      <wp:effectExtent l="19050" t="19050" r="19050" b="28575"/>
                      <wp:wrapNone/>
                      <wp:docPr id="12095" name="Text Box 5102">
                        <a:extLst xmlns:a="http://schemas.openxmlformats.org/drawingml/2006/main">
                          <a:ext uri="{FF2B5EF4-FFF2-40B4-BE49-F238E27FC236}">
                            <a16:creationId xmlns:a16="http://schemas.microsoft.com/office/drawing/2014/main" id="{00000000-0008-0000-0000-00003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1272D" id="Text Box 5102" o:spid="_x0000_s1026" type="#_x0000_t202" style="position:absolute;margin-left:0;margin-top:0;width:6pt;height:2.25pt;z-index:25524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8896" behindDoc="0" locked="0" layoutInCell="1" allowOverlap="1" wp14:anchorId="3462D940" wp14:editId="16886AFB">
                      <wp:simplePos x="0" y="0"/>
                      <wp:positionH relativeFrom="column">
                        <wp:posOffset>0</wp:posOffset>
                      </wp:positionH>
                      <wp:positionV relativeFrom="paragraph">
                        <wp:posOffset>0</wp:posOffset>
                      </wp:positionV>
                      <wp:extent cx="76200" cy="28575"/>
                      <wp:effectExtent l="19050" t="19050" r="19050" b="28575"/>
                      <wp:wrapNone/>
                      <wp:docPr id="12096" name="Text Box 5101">
                        <a:extLst xmlns:a="http://schemas.openxmlformats.org/drawingml/2006/main">
                          <a:ext uri="{FF2B5EF4-FFF2-40B4-BE49-F238E27FC236}">
                            <a16:creationId xmlns:a16="http://schemas.microsoft.com/office/drawing/2014/main" id="{00000000-0008-0000-0000-00004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438D1" id="Text Box 5101" o:spid="_x0000_s1026" type="#_x0000_t202" style="position:absolute;margin-left:0;margin-top:0;width:6pt;height:2.25pt;z-index:2552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49920" behindDoc="0" locked="0" layoutInCell="1" allowOverlap="1" wp14:anchorId="4F352D70" wp14:editId="0A7CDD61">
                      <wp:simplePos x="0" y="0"/>
                      <wp:positionH relativeFrom="column">
                        <wp:posOffset>0</wp:posOffset>
                      </wp:positionH>
                      <wp:positionV relativeFrom="paragraph">
                        <wp:posOffset>0</wp:posOffset>
                      </wp:positionV>
                      <wp:extent cx="76200" cy="28575"/>
                      <wp:effectExtent l="19050" t="19050" r="19050" b="28575"/>
                      <wp:wrapNone/>
                      <wp:docPr id="12097" name="Text Box 5100">
                        <a:extLst xmlns:a="http://schemas.openxmlformats.org/drawingml/2006/main">
                          <a:ext uri="{FF2B5EF4-FFF2-40B4-BE49-F238E27FC236}">
                            <a16:creationId xmlns:a16="http://schemas.microsoft.com/office/drawing/2014/main" id="{00000000-0008-0000-0000-00004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10CDE5" id="Text Box 5100" o:spid="_x0000_s1026" type="#_x0000_t202" style="position:absolute;margin-left:0;margin-top:0;width:6pt;height:2.25pt;z-index:25524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0944" behindDoc="0" locked="0" layoutInCell="1" allowOverlap="1" wp14:anchorId="461CFC93" wp14:editId="73457C92">
                      <wp:simplePos x="0" y="0"/>
                      <wp:positionH relativeFrom="column">
                        <wp:posOffset>0</wp:posOffset>
                      </wp:positionH>
                      <wp:positionV relativeFrom="paragraph">
                        <wp:posOffset>0</wp:posOffset>
                      </wp:positionV>
                      <wp:extent cx="76200" cy="28575"/>
                      <wp:effectExtent l="19050" t="19050" r="19050" b="28575"/>
                      <wp:wrapNone/>
                      <wp:docPr id="12098" name="Text Box 5099">
                        <a:extLst xmlns:a="http://schemas.openxmlformats.org/drawingml/2006/main">
                          <a:ext uri="{FF2B5EF4-FFF2-40B4-BE49-F238E27FC236}">
                            <a16:creationId xmlns:a16="http://schemas.microsoft.com/office/drawing/2014/main" id="{00000000-0008-0000-0000-00004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E06C1" id="Text Box 5099" o:spid="_x0000_s1026" type="#_x0000_t202" style="position:absolute;margin-left:0;margin-top:0;width:6pt;height:2.25pt;z-index:2552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1968" behindDoc="0" locked="0" layoutInCell="1" allowOverlap="1" wp14:anchorId="611279E7" wp14:editId="4BC8DEEE">
                      <wp:simplePos x="0" y="0"/>
                      <wp:positionH relativeFrom="column">
                        <wp:posOffset>0</wp:posOffset>
                      </wp:positionH>
                      <wp:positionV relativeFrom="paragraph">
                        <wp:posOffset>0</wp:posOffset>
                      </wp:positionV>
                      <wp:extent cx="76200" cy="28575"/>
                      <wp:effectExtent l="19050" t="19050" r="19050" b="28575"/>
                      <wp:wrapNone/>
                      <wp:docPr id="12099" name="Text Box 5098">
                        <a:extLst xmlns:a="http://schemas.openxmlformats.org/drawingml/2006/main">
                          <a:ext uri="{FF2B5EF4-FFF2-40B4-BE49-F238E27FC236}">
                            <a16:creationId xmlns:a16="http://schemas.microsoft.com/office/drawing/2014/main" id="{00000000-0008-0000-0000-00004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2660DA" id="Text Box 5098" o:spid="_x0000_s1026" type="#_x0000_t202" style="position:absolute;margin-left:0;margin-top:0;width:6pt;height:2.25pt;z-index:2552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2992" behindDoc="0" locked="0" layoutInCell="1" allowOverlap="1" wp14:anchorId="1CDB7F57" wp14:editId="741D2DE5">
                      <wp:simplePos x="0" y="0"/>
                      <wp:positionH relativeFrom="column">
                        <wp:posOffset>0</wp:posOffset>
                      </wp:positionH>
                      <wp:positionV relativeFrom="paragraph">
                        <wp:posOffset>0</wp:posOffset>
                      </wp:positionV>
                      <wp:extent cx="76200" cy="28575"/>
                      <wp:effectExtent l="19050" t="19050" r="19050" b="28575"/>
                      <wp:wrapNone/>
                      <wp:docPr id="12100" name="Text Box 5097">
                        <a:extLst xmlns:a="http://schemas.openxmlformats.org/drawingml/2006/main">
                          <a:ext uri="{FF2B5EF4-FFF2-40B4-BE49-F238E27FC236}">
                            <a16:creationId xmlns:a16="http://schemas.microsoft.com/office/drawing/2014/main" id="{00000000-0008-0000-0000-00004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A4EF8" id="Text Box 5097" o:spid="_x0000_s1026" type="#_x0000_t202" style="position:absolute;margin-left:0;margin-top:0;width:6pt;height:2.25pt;z-index:2552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4016" behindDoc="0" locked="0" layoutInCell="1" allowOverlap="1" wp14:anchorId="2BB10014" wp14:editId="1E769770">
                      <wp:simplePos x="0" y="0"/>
                      <wp:positionH relativeFrom="column">
                        <wp:posOffset>0</wp:posOffset>
                      </wp:positionH>
                      <wp:positionV relativeFrom="paragraph">
                        <wp:posOffset>0</wp:posOffset>
                      </wp:positionV>
                      <wp:extent cx="76200" cy="28575"/>
                      <wp:effectExtent l="19050" t="19050" r="19050" b="28575"/>
                      <wp:wrapNone/>
                      <wp:docPr id="12101" name="Text Box 5096">
                        <a:extLst xmlns:a="http://schemas.openxmlformats.org/drawingml/2006/main">
                          <a:ext uri="{FF2B5EF4-FFF2-40B4-BE49-F238E27FC236}">
                            <a16:creationId xmlns:a16="http://schemas.microsoft.com/office/drawing/2014/main" id="{00000000-0008-0000-0000-00004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03E6D" id="Text Box 5096" o:spid="_x0000_s1026" type="#_x0000_t202" style="position:absolute;margin-left:0;margin-top:0;width:6pt;height:2.25pt;z-index:2552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5040" behindDoc="0" locked="0" layoutInCell="1" allowOverlap="1" wp14:anchorId="405CC014" wp14:editId="469C773C">
                      <wp:simplePos x="0" y="0"/>
                      <wp:positionH relativeFrom="column">
                        <wp:posOffset>0</wp:posOffset>
                      </wp:positionH>
                      <wp:positionV relativeFrom="paragraph">
                        <wp:posOffset>0</wp:posOffset>
                      </wp:positionV>
                      <wp:extent cx="76200" cy="28575"/>
                      <wp:effectExtent l="19050" t="19050" r="19050" b="28575"/>
                      <wp:wrapNone/>
                      <wp:docPr id="12102" name="Text Box 5095">
                        <a:extLst xmlns:a="http://schemas.openxmlformats.org/drawingml/2006/main">
                          <a:ext uri="{FF2B5EF4-FFF2-40B4-BE49-F238E27FC236}">
                            <a16:creationId xmlns:a16="http://schemas.microsoft.com/office/drawing/2014/main" id="{00000000-0008-0000-0000-00004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981B9" id="Text Box 5095" o:spid="_x0000_s1026" type="#_x0000_t202" style="position:absolute;margin-left:0;margin-top:0;width:6pt;height:2.25pt;z-index:2552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6064" behindDoc="0" locked="0" layoutInCell="1" allowOverlap="1" wp14:anchorId="41419DAD" wp14:editId="7B970093">
                      <wp:simplePos x="0" y="0"/>
                      <wp:positionH relativeFrom="column">
                        <wp:posOffset>0</wp:posOffset>
                      </wp:positionH>
                      <wp:positionV relativeFrom="paragraph">
                        <wp:posOffset>0</wp:posOffset>
                      </wp:positionV>
                      <wp:extent cx="76200" cy="28575"/>
                      <wp:effectExtent l="19050" t="19050" r="19050" b="28575"/>
                      <wp:wrapNone/>
                      <wp:docPr id="12103" name="Text Box 5094">
                        <a:extLst xmlns:a="http://schemas.openxmlformats.org/drawingml/2006/main">
                          <a:ext uri="{FF2B5EF4-FFF2-40B4-BE49-F238E27FC236}">
                            <a16:creationId xmlns:a16="http://schemas.microsoft.com/office/drawing/2014/main" id="{00000000-0008-0000-0000-00004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AA45D" id="Text Box 5094" o:spid="_x0000_s1026" type="#_x0000_t202" style="position:absolute;margin-left:0;margin-top:0;width:6pt;height:2.25pt;z-index:2552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7088" behindDoc="0" locked="0" layoutInCell="1" allowOverlap="1" wp14:anchorId="0D4ACA98" wp14:editId="6AFE080D">
                      <wp:simplePos x="0" y="0"/>
                      <wp:positionH relativeFrom="column">
                        <wp:posOffset>0</wp:posOffset>
                      </wp:positionH>
                      <wp:positionV relativeFrom="paragraph">
                        <wp:posOffset>0</wp:posOffset>
                      </wp:positionV>
                      <wp:extent cx="76200" cy="28575"/>
                      <wp:effectExtent l="19050" t="19050" r="19050" b="28575"/>
                      <wp:wrapNone/>
                      <wp:docPr id="12104" name="Text Box 5093">
                        <a:extLst xmlns:a="http://schemas.openxmlformats.org/drawingml/2006/main">
                          <a:ext uri="{FF2B5EF4-FFF2-40B4-BE49-F238E27FC236}">
                            <a16:creationId xmlns:a16="http://schemas.microsoft.com/office/drawing/2014/main" id="{00000000-0008-0000-0000-00004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359A7" id="Text Box 5093" o:spid="_x0000_s1026" type="#_x0000_t202" style="position:absolute;margin-left:0;margin-top:0;width:6pt;height:2.25pt;z-index:2552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8112" behindDoc="0" locked="0" layoutInCell="1" allowOverlap="1" wp14:anchorId="094AED68" wp14:editId="2E87D648">
                      <wp:simplePos x="0" y="0"/>
                      <wp:positionH relativeFrom="column">
                        <wp:posOffset>0</wp:posOffset>
                      </wp:positionH>
                      <wp:positionV relativeFrom="paragraph">
                        <wp:posOffset>0</wp:posOffset>
                      </wp:positionV>
                      <wp:extent cx="76200" cy="28575"/>
                      <wp:effectExtent l="19050" t="19050" r="19050" b="28575"/>
                      <wp:wrapNone/>
                      <wp:docPr id="12105" name="Text Box 5092">
                        <a:extLst xmlns:a="http://schemas.openxmlformats.org/drawingml/2006/main">
                          <a:ext uri="{FF2B5EF4-FFF2-40B4-BE49-F238E27FC236}">
                            <a16:creationId xmlns:a16="http://schemas.microsoft.com/office/drawing/2014/main" id="{00000000-0008-0000-0000-00004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57675" id="Text Box 5092" o:spid="_x0000_s1026" type="#_x0000_t202" style="position:absolute;margin-left:0;margin-top:0;width:6pt;height:2.25pt;z-index:2552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59136" behindDoc="0" locked="0" layoutInCell="1" allowOverlap="1" wp14:anchorId="1A826D80" wp14:editId="2C344FDD">
                      <wp:simplePos x="0" y="0"/>
                      <wp:positionH relativeFrom="column">
                        <wp:posOffset>0</wp:posOffset>
                      </wp:positionH>
                      <wp:positionV relativeFrom="paragraph">
                        <wp:posOffset>0</wp:posOffset>
                      </wp:positionV>
                      <wp:extent cx="76200" cy="28575"/>
                      <wp:effectExtent l="19050" t="19050" r="19050" b="28575"/>
                      <wp:wrapNone/>
                      <wp:docPr id="12106" name="Text Box 5091">
                        <a:extLst xmlns:a="http://schemas.openxmlformats.org/drawingml/2006/main">
                          <a:ext uri="{FF2B5EF4-FFF2-40B4-BE49-F238E27FC236}">
                            <a16:creationId xmlns:a16="http://schemas.microsoft.com/office/drawing/2014/main" id="{00000000-0008-0000-0000-00004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4CBE8" id="Text Box 5091" o:spid="_x0000_s1026" type="#_x0000_t202" style="position:absolute;margin-left:0;margin-top:0;width:6pt;height:2.25pt;z-index:2552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0160" behindDoc="0" locked="0" layoutInCell="1" allowOverlap="1" wp14:anchorId="18AF7C41" wp14:editId="6DE8A49A">
                      <wp:simplePos x="0" y="0"/>
                      <wp:positionH relativeFrom="column">
                        <wp:posOffset>0</wp:posOffset>
                      </wp:positionH>
                      <wp:positionV relativeFrom="paragraph">
                        <wp:posOffset>0</wp:posOffset>
                      </wp:positionV>
                      <wp:extent cx="76200" cy="28575"/>
                      <wp:effectExtent l="19050" t="19050" r="19050" b="28575"/>
                      <wp:wrapNone/>
                      <wp:docPr id="12107" name="Text Box 5090">
                        <a:extLst xmlns:a="http://schemas.openxmlformats.org/drawingml/2006/main">
                          <a:ext uri="{FF2B5EF4-FFF2-40B4-BE49-F238E27FC236}">
                            <a16:creationId xmlns:a16="http://schemas.microsoft.com/office/drawing/2014/main" id="{00000000-0008-0000-0000-00004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1FFA5" id="Text Box 5090" o:spid="_x0000_s1026" type="#_x0000_t202" style="position:absolute;margin-left:0;margin-top:0;width:6pt;height:2.25pt;z-index:2552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1184" behindDoc="0" locked="0" layoutInCell="1" allowOverlap="1" wp14:anchorId="1F3E784C" wp14:editId="10FFA78D">
                      <wp:simplePos x="0" y="0"/>
                      <wp:positionH relativeFrom="column">
                        <wp:posOffset>0</wp:posOffset>
                      </wp:positionH>
                      <wp:positionV relativeFrom="paragraph">
                        <wp:posOffset>0</wp:posOffset>
                      </wp:positionV>
                      <wp:extent cx="76200" cy="28575"/>
                      <wp:effectExtent l="19050" t="19050" r="19050" b="28575"/>
                      <wp:wrapNone/>
                      <wp:docPr id="12108" name="Text Box 5089">
                        <a:extLst xmlns:a="http://schemas.openxmlformats.org/drawingml/2006/main">
                          <a:ext uri="{FF2B5EF4-FFF2-40B4-BE49-F238E27FC236}">
                            <a16:creationId xmlns:a16="http://schemas.microsoft.com/office/drawing/2014/main" id="{00000000-0008-0000-0000-00004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0AA3F" id="Text Box 5089" o:spid="_x0000_s1026" type="#_x0000_t202" style="position:absolute;margin-left:0;margin-top:0;width:6pt;height:2.25pt;z-index:2552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2208" behindDoc="0" locked="0" layoutInCell="1" allowOverlap="1" wp14:anchorId="3A99B54E" wp14:editId="3ACB8C96">
                      <wp:simplePos x="0" y="0"/>
                      <wp:positionH relativeFrom="column">
                        <wp:posOffset>0</wp:posOffset>
                      </wp:positionH>
                      <wp:positionV relativeFrom="paragraph">
                        <wp:posOffset>0</wp:posOffset>
                      </wp:positionV>
                      <wp:extent cx="76200" cy="28575"/>
                      <wp:effectExtent l="19050" t="19050" r="19050" b="28575"/>
                      <wp:wrapNone/>
                      <wp:docPr id="12109" name="Text Box 5088">
                        <a:extLst xmlns:a="http://schemas.openxmlformats.org/drawingml/2006/main">
                          <a:ext uri="{FF2B5EF4-FFF2-40B4-BE49-F238E27FC236}">
                            <a16:creationId xmlns:a16="http://schemas.microsoft.com/office/drawing/2014/main" id="{00000000-0008-0000-0000-00004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A64B5" id="Text Box 5088" o:spid="_x0000_s1026" type="#_x0000_t202" style="position:absolute;margin-left:0;margin-top:0;width:6pt;height:2.25pt;z-index:2552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3232" behindDoc="0" locked="0" layoutInCell="1" allowOverlap="1" wp14:anchorId="35CD45EE" wp14:editId="2DDD3175">
                      <wp:simplePos x="0" y="0"/>
                      <wp:positionH relativeFrom="column">
                        <wp:posOffset>0</wp:posOffset>
                      </wp:positionH>
                      <wp:positionV relativeFrom="paragraph">
                        <wp:posOffset>0</wp:posOffset>
                      </wp:positionV>
                      <wp:extent cx="76200" cy="28575"/>
                      <wp:effectExtent l="19050" t="19050" r="19050" b="28575"/>
                      <wp:wrapNone/>
                      <wp:docPr id="12110" name="Text Box 5087">
                        <a:extLst xmlns:a="http://schemas.openxmlformats.org/drawingml/2006/main">
                          <a:ext uri="{FF2B5EF4-FFF2-40B4-BE49-F238E27FC236}">
                            <a16:creationId xmlns:a16="http://schemas.microsoft.com/office/drawing/2014/main" id="{00000000-0008-0000-0000-00004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0FEBB" id="Text Box 5087" o:spid="_x0000_s1026" type="#_x0000_t202" style="position:absolute;margin-left:0;margin-top:0;width:6pt;height:2.25pt;z-index:2552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4256" behindDoc="0" locked="0" layoutInCell="1" allowOverlap="1" wp14:anchorId="1F009813" wp14:editId="19BF1C9D">
                      <wp:simplePos x="0" y="0"/>
                      <wp:positionH relativeFrom="column">
                        <wp:posOffset>0</wp:posOffset>
                      </wp:positionH>
                      <wp:positionV relativeFrom="paragraph">
                        <wp:posOffset>0</wp:posOffset>
                      </wp:positionV>
                      <wp:extent cx="76200" cy="28575"/>
                      <wp:effectExtent l="19050" t="19050" r="19050" b="28575"/>
                      <wp:wrapNone/>
                      <wp:docPr id="12111" name="Text Box 5086">
                        <a:extLst xmlns:a="http://schemas.openxmlformats.org/drawingml/2006/main">
                          <a:ext uri="{FF2B5EF4-FFF2-40B4-BE49-F238E27FC236}">
                            <a16:creationId xmlns:a16="http://schemas.microsoft.com/office/drawing/2014/main" id="{00000000-0008-0000-0000-00004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D2280" id="Text Box 5086" o:spid="_x0000_s1026" type="#_x0000_t202" style="position:absolute;margin-left:0;margin-top:0;width:6pt;height:2.25pt;z-index:25526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5280" behindDoc="0" locked="0" layoutInCell="1" allowOverlap="1" wp14:anchorId="74D6D7DB" wp14:editId="53B974F9">
                      <wp:simplePos x="0" y="0"/>
                      <wp:positionH relativeFrom="column">
                        <wp:posOffset>0</wp:posOffset>
                      </wp:positionH>
                      <wp:positionV relativeFrom="paragraph">
                        <wp:posOffset>0</wp:posOffset>
                      </wp:positionV>
                      <wp:extent cx="76200" cy="28575"/>
                      <wp:effectExtent l="19050" t="19050" r="19050" b="28575"/>
                      <wp:wrapNone/>
                      <wp:docPr id="12112" name="Text Box 5085">
                        <a:extLst xmlns:a="http://schemas.openxmlformats.org/drawingml/2006/main">
                          <a:ext uri="{FF2B5EF4-FFF2-40B4-BE49-F238E27FC236}">
                            <a16:creationId xmlns:a16="http://schemas.microsoft.com/office/drawing/2014/main" id="{00000000-0008-0000-0000-00005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D10FF" id="Text Box 5085" o:spid="_x0000_s1026" type="#_x0000_t202" style="position:absolute;margin-left:0;margin-top:0;width:6pt;height:2.25pt;z-index:2552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6304" behindDoc="0" locked="0" layoutInCell="1" allowOverlap="1" wp14:anchorId="7123ED48" wp14:editId="0CC9484E">
                      <wp:simplePos x="0" y="0"/>
                      <wp:positionH relativeFrom="column">
                        <wp:posOffset>0</wp:posOffset>
                      </wp:positionH>
                      <wp:positionV relativeFrom="paragraph">
                        <wp:posOffset>0</wp:posOffset>
                      </wp:positionV>
                      <wp:extent cx="76200" cy="28575"/>
                      <wp:effectExtent l="19050" t="19050" r="19050" b="28575"/>
                      <wp:wrapNone/>
                      <wp:docPr id="12113" name="Text Box 5084">
                        <a:extLst xmlns:a="http://schemas.openxmlformats.org/drawingml/2006/main">
                          <a:ext uri="{FF2B5EF4-FFF2-40B4-BE49-F238E27FC236}">
                            <a16:creationId xmlns:a16="http://schemas.microsoft.com/office/drawing/2014/main" id="{00000000-0008-0000-0000-00005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5E1C6" id="Text Box 5084" o:spid="_x0000_s1026" type="#_x0000_t202" style="position:absolute;margin-left:0;margin-top:0;width:6pt;height:2.25pt;z-index:2552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7328" behindDoc="0" locked="0" layoutInCell="1" allowOverlap="1" wp14:anchorId="0A52E5C3" wp14:editId="20E795A1">
                      <wp:simplePos x="0" y="0"/>
                      <wp:positionH relativeFrom="column">
                        <wp:posOffset>0</wp:posOffset>
                      </wp:positionH>
                      <wp:positionV relativeFrom="paragraph">
                        <wp:posOffset>0</wp:posOffset>
                      </wp:positionV>
                      <wp:extent cx="76200" cy="28575"/>
                      <wp:effectExtent l="19050" t="19050" r="19050" b="28575"/>
                      <wp:wrapNone/>
                      <wp:docPr id="12114" name="Text Box 5083">
                        <a:extLst xmlns:a="http://schemas.openxmlformats.org/drawingml/2006/main">
                          <a:ext uri="{FF2B5EF4-FFF2-40B4-BE49-F238E27FC236}">
                            <a16:creationId xmlns:a16="http://schemas.microsoft.com/office/drawing/2014/main" id="{00000000-0008-0000-0000-00005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91A29" id="Text Box 5083" o:spid="_x0000_s1026" type="#_x0000_t202" style="position:absolute;margin-left:0;margin-top:0;width:6pt;height:2.25pt;z-index:2552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8352" behindDoc="0" locked="0" layoutInCell="1" allowOverlap="1" wp14:anchorId="29450E08" wp14:editId="6F640B4A">
                      <wp:simplePos x="0" y="0"/>
                      <wp:positionH relativeFrom="column">
                        <wp:posOffset>0</wp:posOffset>
                      </wp:positionH>
                      <wp:positionV relativeFrom="paragraph">
                        <wp:posOffset>0</wp:posOffset>
                      </wp:positionV>
                      <wp:extent cx="76200" cy="28575"/>
                      <wp:effectExtent l="19050" t="19050" r="19050" b="28575"/>
                      <wp:wrapNone/>
                      <wp:docPr id="12115" name="Text Box 5082">
                        <a:extLst xmlns:a="http://schemas.openxmlformats.org/drawingml/2006/main">
                          <a:ext uri="{FF2B5EF4-FFF2-40B4-BE49-F238E27FC236}">
                            <a16:creationId xmlns:a16="http://schemas.microsoft.com/office/drawing/2014/main" id="{00000000-0008-0000-0000-00005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451B9F" id="Text Box 5082" o:spid="_x0000_s1026" type="#_x0000_t202" style="position:absolute;margin-left:0;margin-top:0;width:6pt;height:2.25pt;z-index:2552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69376" behindDoc="0" locked="0" layoutInCell="1" allowOverlap="1" wp14:anchorId="5938187B" wp14:editId="6C1212DC">
                      <wp:simplePos x="0" y="0"/>
                      <wp:positionH relativeFrom="column">
                        <wp:posOffset>0</wp:posOffset>
                      </wp:positionH>
                      <wp:positionV relativeFrom="paragraph">
                        <wp:posOffset>0</wp:posOffset>
                      </wp:positionV>
                      <wp:extent cx="76200" cy="28575"/>
                      <wp:effectExtent l="19050" t="19050" r="19050" b="28575"/>
                      <wp:wrapNone/>
                      <wp:docPr id="12116" name="Text Box 5081">
                        <a:extLst xmlns:a="http://schemas.openxmlformats.org/drawingml/2006/main">
                          <a:ext uri="{FF2B5EF4-FFF2-40B4-BE49-F238E27FC236}">
                            <a16:creationId xmlns:a16="http://schemas.microsoft.com/office/drawing/2014/main" id="{00000000-0008-0000-0000-00005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B695B" id="Text Box 5081" o:spid="_x0000_s1026" type="#_x0000_t202" style="position:absolute;margin-left:0;margin-top:0;width:6pt;height:2.25pt;z-index:2552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0400" behindDoc="0" locked="0" layoutInCell="1" allowOverlap="1" wp14:anchorId="580FFCC6" wp14:editId="0C6A813B">
                      <wp:simplePos x="0" y="0"/>
                      <wp:positionH relativeFrom="column">
                        <wp:posOffset>0</wp:posOffset>
                      </wp:positionH>
                      <wp:positionV relativeFrom="paragraph">
                        <wp:posOffset>0</wp:posOffset>
                      </wp:positionV>
                      <wp:extent cx="76200" cy="28575"/>
                      <wp:effectExtent l="19050" t="19050" r="19050" b="28575"/>
                      <wp:wrapNone/>
                      <wp:docPr id="12117" name="Text Box 5080">
                        <a:extLst xmlns:a="http://schemas.openxmlformats.org/drawingml/2006/main">
                          <a:ext uri="{FF2B5EF4-FFF2-40B4-BE49-F238E27FC236}">
                            <a16:creationId xmlns:a16="http://schemas.microsoft.com/office/drawing/2014/main" id="{00000000-0008-0000-0000-00005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6B6F8" id="Text Box 5080" o:spid="_x0000_s1026" type="#_x0000_t202" style="position:absolute;margin-left:0;margin-top:0;width:6pt;height:2.25pt;z-index:2552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1424" behindDoc="0" locked="0" layoutInCell="1" allowOverlap="1" wp14:anchorId="78612CD1" wp14:editId="6CEC58EC">
                      <wp:simplePos x="0" y="0"/>
                      <wp:positionH relativeFrom="column">
                        <wp:posOffset>0</wp:posOffset>
                      </wp:positionH>
                      <wp:positionV relativeFrom="paragraph">
                        <wp:posOffset>0</wp:posOffset>
                      </wp:positionV>
                      <wp:extent cx="76200" cy="28575"/>
                      <wp:effectExtent l="19050" t="19050" r="19050" b="28575"/>
                      <wp:wrapNone/>
                      <wp:docPr id="12118" name="Text Box 5079">
                        <a:extLst xmlns:a="http://schemas.openxmlformats.org/drawingml/2006/main">
                          <a:ext uri="{FF2B5EF4-FFF2-40B4-BE49-F238E27FC236}">
                            <a16:creationId xmlns:a16="http://schemas.microsoft.com/office/drawing/2014/main" id="{00000000-0008-0000-0000-00005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47073" id="Text Box 5079" o:spid="_x0000_s1026" type="#_x0000_t202" style="position:absolute;margin-left:0;margin-top:0;width:6pt;height:2.25pt;z-index:2552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2448" behindDoc="0" locked="0" layoutInCell="1" allowOverlap="1" wp14:anchorId="4301358D" wp14:editId="421C412F">
                      <wp:simplePos x="0" y="0"/>
                      <wp:positionH relativeFrom="column">
                        <wp:posOffset>0</wp:posOffset>
                      </wp:positionH>
                      <wp:positionV relativeFrom="paragraph">
                        <wp:posOffset>0</wp:posOffset>
                      </wp:positionV>
                      <wp:extent cx="76200" cy="28575"/>
                      <wp:effectExtent l="19050" t="19050" r="19050" b="28575"/>
                      <wp:wrapNone/>
                      <wp:docPr id="12119" name="Text Box 5078">
                        <a:extLst xmlns:a="http://schemas.openxmlformats.org/drawingml/2006/main">
                          <a:ext uri="{FF2B5EF4-FFF2-40B4-BE49-F238E27FC236}">
                            <a16:creationId xmlns:a16="http://schemas.microsoft.com/office/drawing/2014/main" id="{00000000-0008-0000-0000-00005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A0DB9" id="Text Box 5078" o:spid="_x0000_s1026" type="#_x0000_t202" style="position:absolute;margin-left:0;margin-top:0;width:6pt;height:2.25pt;z-index:2552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3472" behindDoc="0" locked="0" layoutInCell="1" allowOverlap="1" wp14:anchorId="20704428" wp14:editId="50FD6DD5">
                      <wp:simplePos x="0" y="0"/>
                      <wp:positionH relativeFrom="column">
                        <wp:posOffset>0</wp:posOffset>
                      </wp:positionH>
                      <wp:positionV relativeFrom="paragraph">
                        <wp:posOffset>0</wp:posOffset>
                      </wp:positionV>
                      <wp:extent cx="76200" cy="28575"/>
                      <wp:effectExtent l="19050" t="19050" r="19050" b="28575"/>
                      <wp:wrapNone/>
                      <wp:docPr id="12120" name="Text Box 5077">
                        <a:extLst xmlns:a="http://schemas.openxmlformats.org/drawingml/2006/main">
                          <a:ext uri="{FF2B5EF4-FFF2-40B4-BE49-F238E27FC236}">
                            <a16:creationId xmlns:a16="http://schemas.microsoft.com/office/drawing/2014/main" id="{00000000-0008-0000-0000-00005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899BA" id="Text Box 5077" o:spid="_x0000_s1026" type="#_x0000_t202" style="position:absolute;margin-left:0;margin-top:0;width:6pt;height:2.25pt;z-index:2552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4496" behindDoc="0" locked="0" layoutInCell="1" allowOverlap="1" wp14:anchorId="0DF37585" wp14:editId="256B6257">
                      <wp:simplePos x="0" y="0"/>
                      <wp:positionH relativeFrom="column">
                        <wp:posOffset>0</wp:posOffset>
                      </wp:positionH>
                      <wp:positionV relativeFrom="paragraph">
                        <wp:posOffset>0</wp:posOffset>
                      </wp:positionV>
                      <wp:extent cx="76200" cy="28575"/>
                      <wp:effectExtent l="19050" t="19050" r="19050" b="28575"/>
                      <wp:wrapNone/>
                      <wp:docPr id="12121" name="Text Box 5076">
                        <a:extLst xmlns:a="http://schemas.openxmlformats.org/drawingml/2006/main">
                          <a:ext uri="{FF2B5EF4-FFF2-40B4-BE49-F238E27FC236}">
                            <a16:creationId xmlns:a16="http://schemas.microsoft.com/office/drawing/2014/main" id="{00000000-0008-0000-0000-00005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87D4C0" id="Text Box 5076" o:spid="_x0000_s1026" type="#_x0000_t202" style="position:absolute;margin-left:0;margin-top:0;width:6pt;height:2.25pt;z-index:2552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5520" behindDoc="0" locked="0" layoutInCell="1" allowOverlap="1" wp14:anchorId="4FF031A1" wp14:editId="23A874E8">
                      <wp:simplePos x="0" y="0"/>
                      <wp:positionH relativeFrom="column">
                        <wp:posOffset>0</wp:posOffset>
                      </wp:positionH>
                      <wp:positionV relativeFrom="paragraph">
                        <wp:posOffset>0</wp:posOffset>
                      </wp:positionV>
                      <wp:extent cx="76200" cy="28575"/>
                      <wp:effectExtent l="19050" t="19050" r="19050" b="28575"/>
                      <wp:wrapNone/>
                      <wp:docPr id="12122" name="Text Box 5075">
                        <a:extLst xmlns:a="http://schemas.openxmlformats.org/drawingml/2006/main">
                          <a:ext uri="{FF2B5EF4-FFF2-40B4-BE49-F238E27FC236}">
                            <a16:creationId xmlns:a16="http://schemas.microsoft.com/office/drawing/2014/main" id="{00000000-0008-0000-0000-00005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EB743" id="Text Box 5075" o:spid="_x0000_s1026" type="#_x0000_t202" style="position:absolute;margin-left:0;margin-top:0;width:6pt;height:2.25pt;z-index:2552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6544" behindDoc="0" locked="0" layoutInCell="1" allowOverlap="1" wp14:anchorId="4CACBDD0" wp14:editId="10999ED5">
                      <wp:simplePos x="0" y="0"/>
                      <wp:positionH relativeFrom="column">
                        <wp:posOffset>0</wp:posOffset>
                      </wp:positionH>
                      <wp:positionV relativeFrom="paragraph">
                        <wp:posOffset>0</wp:posOffset>
                      </wp:positionV>
                      <wp:extent cx="76200" cy="28575"/>
                      <wp:effectExtent l="19050" t="19050" r="19050" b="28575"/>
                      <wp:wrapNone/>
                      <wp:docPr id="12123" name="Text Box 5074">
                        <a:extLst xmlns:a="http://schemas.openxmlformats.org/drawingml/2006/main">
                          <a:ext uri="{FF2B5EF4-FFF2-40B4-BE49-F238E27FC236}">
                            <a16:creationId xmlns:a16="http://schemas.microsoft.com/office/drawing/2014/main" id="{00000000-0008-0000-0000-00005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4A059" id="Text Box 5074" o:spid="_x0000_s1026" type="#_x0000_t202" style="position:absolute;margin-left:0;margin-top:0;width:6pt;height:2.25pt;z-index:2552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7568" behindDoc="0" locked="0" layoutInCell="1" allowOverlap="1" wp14:anchorId="19FAA39D" wp14:editId="706F0DD8">
                      <wp:simplePos x="0" y="0"/>
                      <wp:positionH relativeFrom="column">
                        <wp:posOffset>0</wp:posOffset>
                      </wp:positionH>
                      <wp:positionV relativeFrom="paragraph">
                        <wp:posOffset>0</wp:posOffset>
                      </wp:positionV>
                      <wp:extent cx="76200" cy="28575"/>
                      <wp:effectExtent l="19050" t="19050" r="19050" b="28575"/>
                      <wp:wrapNone/>
                      <wp:docPr id="12124" name="Text Box 5073">
                        <a:extLst xmlns:a="http://schemas.openxmlformats.org/drawingml/2006/main">
                          <a:ext uri="{FF2B5EF4-FFF2-40B4-BE49-F238E27FC236}">
                            <a16:creationId xmlns:a16="http://schemas.microsoft.com/office/drawing/2014/main" id="{00000000-0008-0000-0000-00005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E47F98" id="Text Box 5073" o:spid="_x0000_s1026" type="#_x0000_t202" style="position:absolute;margin-left:0;margin-top:0;width:6pt;height:2.25pt;z-index:2552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8592" behindDoc="0" locked="0" layoutInCell="1" allowOverlap="1" wp14:anchorId="3F6389B7" wp14:editId="6F7307B5">
                      <wp:simplePos x="0" y="0"/>
                      <wp:positionH relativeFrom="column">
                        <wp:posOffset>0</wp:posOffset>
                      </wp:positionH>
                      <wp:positionV relativeFrom="paragraph">
                        <wp:posOffset>0</wp:posOffset>
                      </wp:positionV>
                      <wp:extent cx="76200" cy="28575"/>
                      <wp:effectExtent l="19050" t="19050" r="19050" b="28575"/>
                      <wp:wrapNone/>
                      <wp:docPr id="12125" name="Text Box 5072">
                        <a:extLst xmlns:a="http://schemas.openxmlformats.org/drawingml/2006/main">
                          <a:ext uri="{FF2B5EF4-FFF2-40B4-BE49-F238E27FC236}">
                            <a16:creationId xmlns:a16="http://schemas.microsoft.com/office/drawing/2014/main" id="{00000000-0008-0000-0000-00005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2C4FE" id="Text Box 5072" o:spid="_x0000_s1026" type="#_x0000_t202" style="position:absolute;margin-left:0;margin-top:0;width:6pt;height:2.25pt;z-index:2552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79616" behindDoc="0" locked="0" layoutInCell="1" allowOverlap="1" wp14:anchorId="68A6F67D" wp14:editId="2AFBAEDB">
                      <wp:simplePos x="0" y="0"/>
                      <wp:positionH relativeFrom="column">
                        <wp:posOffset>0</wp:posOffset>
                      </wp:positionH>
                      <wp:positionV relativeFrom="paragraph">
                        <wp:posOffset>0</wp:posOffset>
                      </wp:positionV>
                      <wp:extent cx="76200" cy="28575"/>
                      <wp:effectExtent l="19050" t="19050" r="19050" b="28575"/>
                      <wp:wrapNone/>
                      <wp:docPr id="12126" name="Text Box 5071">
                        <a:extLst xmlns:a="http://schemas.openxmlformats.org/drawingml/2006/main">
                          <a:ext uri="{FF2B5EF4-FFF2-40B4-BE49-F238E27FC236}">
                            <a16:creationId xmlns:a16="http://schemas.microsoft.com/office/drawing/2014/main" id="{00000000-0008-0000-0000-00005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E0AC2" id="Text Box 5071" o:spid="_x0000_s1026" type="#_x0000_t202" style="position:absolute;margin-left:0;margin-top:0;width:6pt;height:2.25pt;z-index:2552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0640" behindDoc="0" locked="0" layoutInCell="1" allowOverlap="1" wp14:anchorId="684AFE69" wp14:editId="146FC407">
                      <wp:simplePos x="0" y="0"/>
                      <wp:positionH relativeFrom="column">
                        <wp:posOffset>0</wp:posOffset>
                      </wp:positionH>
                      <wp:positionV relativeFrom="paragraph">
                        <wp:posOffset>0</wp:posOffset>
                      </wp:positionV>
                      <wp:extent cx="76200" cy="28575"/>
                      <wp:effectExtent l="19050" t="19050" r="19050" b="28575"/>
                      <wp:wrapNone/>
                      <wp:docPr id="12127" name="Text Box 5070">
                        <a:extLst xmlns:a="http://schemas.openxmlformats.org/drawingml/2006/main">
                          <a:ext uri="{FF2B5EF4-FFF2-40B4-BE49-F238E27FC236}">
                            <a16:creationId xmlns:a16="http://schemas.microsoft.com/office/drawing/2014/main" id="{00000000-0008-0000-0000-00005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A7E97" id="Text Box 5070" o:spid="_x0000_s1026" type="#_x0000_t202" style="position:absolute;margin-left:0;margin-top:0;width:6pt;height:2.25pt;z-index:2552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1664" behindDoc="0" locked="0" layoutInCell="1" allowOverlap="1" wp14:anchorId="200EFCA8" wp14:editId="1EC00A6D">
                      <wp:simplePos x="0" y="0"/>
                      <wp:positionH relativeFrom="column">
                        <wp:posOffset>0</wp:posOffset>
                      </wp:positionH>
                      <wp:positionV relativeFrom="paragraph">
                        <wp:posOffset>0</wp:posOffset>
                      </wp:positionV>
                      <wp:extent cx="76200" cy="28575"/>
                      <wp:effectExtent l="19050" t="19050" r="19050" b="28575"/>
                      <wp:wrapNone/>
                      <wp:docPr id="12128" name="Text Box 5069">
                        <a:extLst xmlns:a="http://schemas.openxmlformats.org/drawingml/2006/main">
                          <a:ext uri="{FF2B5EF4-FFF2-40B4-BE49-F238E27FC236}">
                            <a16:creationId xmlns:a16="http://schemas.microsoft.com/office/drawing/2014/main" id="{00000000-0008-0000-0000-00006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20371C" id="Text Box 5069" o:spid="_x0000_s1026" type="#_x0000_t202" style="position:absolute;margin-left:0;margin-top:0;width:6pt;height:2.25pt;z-index:2552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2688" behindDoc="0" locked="0" layoutInCell="1" allowOverlap="1" wp14:anchorId="79FF6BD4" wp14:editId="485CAED2">
                      <wp:simplePos x="0" y="0"/>
                      <wp:positionH relativeFrom="column">
                        <wp:posOffset>0</wp:posOffset>
                      </wp:positionH>
                      <wp:positionV relativeFrom="paragraph">
                        <wp:posOffset>0</wp:posOffset>
                      </wp:positionV>
                      <wp:extent cx="76200" cy="28575"/>
                      <wp:effectExtent l="19050" t="19050" r="19050" b="28575"/>
                      <wp:wrapNone/>
                      <wp:docPr id="12129" name="Text Box 5068">
                        <a:extLst xmlns:a="http://schemas.openxmlformats.org/drawingml/2006/main">
                          <a:ext uri="{FF2B5EF4-FFF2-40B4-BE49-F238E27FC236}">
                            <a16:creationId xmlns:a16="http://schemas.microsoft.com/office/drawing/2014/main" id="{00000000-0008-0000-0000-00006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45054" id="Text Box 5068" o:spid="_x0000_s1026" type="#_x0000_t202" style="position:absolute;margin-left:0;margin-top:0;width:6pt;height:2.25pt;z-index:25528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3712" behindDoc="0" locked="0" layoutInCell="1" allowOverlap="1" wp14:anchorId="56D8AA10" wp14:editId="26AB831C">
                      <wp:simplePos x="0" y="0"/>
                      <wp:positionH relativeFrom="column">
                        <wp:posOffset>0</wp:posOffset>
                      </wp:positionH>
                      <wp:positionV relativeFrom="paragraph">
                        <wp:posOffset>0</wp:posOffset>
                      </wp:positionV>
                      <wp:extent cx="76200" cy="28575"/>
                      <wp:effectExtent l="19050" t="19050" r="19050" b="28575"/>
                      <wp:wrapNone/>
                      <wp:docPr id="12130" name="Text Box 5067">
                        <a:extLst xmlns:a="http://schemas.openxmlformats.org/drawingml/2006/main">
                          <a:ext uri="{FF2B5EF4-FFF2-40B4-BE49-F238E27FC236}">
                            <a16:creationId xmlns:a16="http://schemas.microsoft.com/office/drawing/2014/main" id="{00000000-0008-0000-0000-00006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653F8D" id="Text Box 5067" o:spid="_x0000_s1026" type="#_x0000_t202" style="position:absolute;margin-left:0;margin-top:0;width:6pt;height:2.25pt;z-index:2552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4736" behindDoc="0" locked="0" layoutInCell="1" allowOverlap="1" wp14:anchorId="51010001" wp14:editId="1CD19454">
                      <wp:simplePos x="0" y="0"/>
                      <wp:positionH relativeFrom="column">
                        <wp:posOffset>0</wp:posOffset>
                      </wp:positionH>
                      <wp:positionV relativeFrom="paragraph">
                        <wp:posOffset>0</wp:posOffset>
                      </wp:positionV>
                      <wp:extent cx="76200" cy="28575"/>
                      <wp:effectExtent l="19050" t="19050" r="19050" b="28575"/>
                      <wp:wrapNone/>
                      <wp:docPr id="12131" name="Text Box 5066">
                        <a:extLst xmlns:a="http://schemas.openxmlformats.org/drawingml/2006/main">
                          <a:ext uri="{FF2B5EF4-FFF2-40B4-BE49-F238E27FC236}">
                            <a16:creationId xmlns:a16="http://schemas.microsoft.com/office/drawing/2014/main" id="{00000000-0008-0000-0000-00006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4B183" id="Text Box 5066" o:spid="_x0000_s1026" type="#_x0000_t202" style="position:absolute;margin-left:0;margin-top:0;width:6pt;height:2.25pt;z-index:2552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5760" behindDoc="0" locked="0" layoutInCell="1" allowOverlap="1" wp14:anchorId="2E69F830" wp14:editId="2F34151C">
                      <wp:simplePos x="0" y="0"/>
                      <wp:positionH relativeFrom="column">
                        <wp:posOffset>0</wp:posOffset>
                      </wp:positionH>
                      <wp:positionV relativeFrom="paragraph">
                        <wp:posOffset>0</wp:posOffset>
                      </wp:positionV>
                      <wp:extent cx="76200" cy="28575"/>
                      <wp:effectExtent l="19050" t="19050" r="19050" b="28575"/>
                      <wp:wrapNone/>
                      <wp:docPr id="12132" name="Text Box 5065">
                        <a:extLst xmlns:a="http://schemas.openxmlformats.org/drawingml/2006/main">
                          <a:ext uri="{FF2B5EF4-FFF2-40B4-BE49-F238E27FC236}">
                            <a16:creationId xmlns:a16="http://schemas.microsoft.com/office/drawing/2014/main" id="{00000000-0008-0000-0000-00006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FE8CB" id="Text Box 5065" o:spid="_x0000_s1026" type="#_x0000_t202" style="position:absolute;margin-left:0;margin-top:0;width:6pt;height:2.25pt;z-index:2552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6784" behindDoc="0" locked="0" layoutInCell="1" allowOverlap="1" wp14:anchorId="32630A67" wp14:editId="7C1AAEA8">
                      <wp:simplePos x="0" y="0"/>
                      <wp:positionH relativeFrom="column">
                        <wp:posOffset>0</wp:posOffset>
                      </wp:positionH>
                      <wp:positionV relativeFrom="paragraph">
                        <wp:posOffset>0</wp:posOffset>
                      </wp:positionV>
                      <wp:extent cx="76200" cy="28575"/>
                      <wp:effectExtent l="19050" t="19050" r="19050" b="28575"/>
                      <wp:wrapNone/>
                      <wp:docPr id="12133" name="Text Box 5064">
                        <a:extLst xmlns:a="http://schemas.openxmlformats.org/drawingml/2006/main">
                          <a:ext uri="{FF2B5EF4-FFF2-40B4-BE49-F238E27FC236}">
                            <a16:creationId xmlns:a16="http://schemas.microsoft.com/office/drawing/2014/main" id="{00000000-0008-0000-0000-00006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F67BD" id="Text Box 5064" o:spid="_x0000_s1026" type="#_x0000_t202" style="position:absolute;margin-left:0;margin-top:0;width:6pt;height:2.25pt;z-index:2552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7808" behindDoc="0" locked="0" layoutInCell="1" allowOverlap="1" wp14:anchorId="1C92D767" wp14:editId="26AB5AEB">
                      <wp:simplePos x="0" y="0"/>
                      <wp:positionH relativeFrom="column">
                        <wp:posOffset>0</wp:posOffset>
                      </wp:positionH>
                      <wp:positionV relativeFrom="paragraph">
                        <wp:posOffset>0</wp:posOffset>
                      </wp:positionV>
                      <wp:extent cx="76200" cy="28575"/>
                      <wp:effectExtent l="19050" t="19050" r="19050" b="28575"/>
                      <wp:wrapNone/>
                      <wp:docPr id="12134" name="Text Box 5063">
                        <a:extLst xmlns:a="http://schemas.openxmlformats.org/drawingml/2006/main">
                          <a:ext uri="{FF2B5EF4-FFF2-40B4-BE49-F238E27FC236}">
                            <a16:creationId xmlns:a16="http://schemas.microsoft.com/office/drawing/2014/main" id="{00000000-0008-0000-0000-00006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29DA09" id="Text Box 5063" o:spid="_x0000_s1026" type="#_x0000_t202" style="position:absolute;margin-left:0;margin-top:0;width:6pt;height:2.25pt;z-index:2552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8832" behindDoc="0" locked="0" layoutInCell="1" allowOverlap="1" wp14:anchorId="485E56EB" wp14:editId="16CBB4D4">
                      <wp:simplePos x="0" y="0"/>
                      <wp:positionH relativeFrom="column">
                        <wp:posOffset>0</wp:posOffset>
                      </wp:positionH>
                      <wp:positionV relativeFrom="paragraph">
                        <wp:posOffset>0</wp:posOffset>
                      </wp:positionV>
                      <wp:extent cx="76200" cy="28575"/>
                      <wp:effectExtent l="19050" t="19050" r="19050" b="28575"/>
                      <wp:wrapNone/>
                      <wp:docPr id="12135" name="Text Box 5062">
                        <a:extLst xmlns:a="http://schemas.openxmlformats.org/drawingml/2006/main">
                          <a:ext uri="{FF2B5EF4-FFF2-40B4-BE49-F238E27FC236}">
                            <a16:creationId xmlns:a16="http://schemas.microsoft.com/office/drawing/2014/main" id="{00000000-0008-0000-0000-00006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66897" id="Text Box 5062" o:spid="_x0000_s1026" type="#_x0000_t202" style="position:absolute;margin-left:0;margin-top:0;width:6pt;height:2.25pt;z-index:2552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89856" behindDoc="0" locked="0" layoutInCell="1" allowOverlap="1" wp14:anchorId="663960AB" wp14:editId="1FE4D91F">
                      <wp:simplePos x="0" y="0"/>
                      <wp:positionH relativeFrom="column">
                        <wp:posOffset>0</wp:posOffset>
                      </wp:positionH>
                      <wp:positionV relativeFrom="paragraph">
                        <wp:posOffset>0</wp:posOffset>
                      </wp:positionV>
                      <wp:extent cx="76200" cy="28575"/>
                      <wp:effectExtent l="19050" t="19050" r="19050" b="28575"/>
                      <wp:wrapNone/>
                      <wp:docPr id="12136" name="Text Box 5061">
                        <a:extLst xmlns:a="http://schemas.openxmlformats.org/drawingml/2006/main">
                          <a:ext uri="{FF2B5EF4-FFF2-40B4-BE49-F238E27FC236}">
                            <a16:creationId xmlns:a16="http://schemas.microsoft.com/office/drawing/2014/main" id="{00000000-0008-0000-0000-00006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F8B92" id="Text Box 5061" o:spid="_x0000_s1026" type="#_x0000_t202" style="position:absolute;margin-left:0;margin-top:0;width:6pt;height:2.25pt;z-index:2552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0880" behindDoc="0" locked="0" layoutInCell="1" allowOverlap="1" wp14:anchorId="423E5E28" wp14:editId="296A4544">
                      <wp:simplePos x="0" y="0"/>
                      <wp:positionH relativeFrom="column">
                        <wp:posOffset>0</wp:posOffset>
                      </wp:positionH>
                      <wp:positionV relativeFrom="paragraph">
                        <wp:posOffset>0</wp:posOffset>
                      </wp:positionV>
                      <wp:extent cx="76200" cy="28575"/>
                      <wp:effectExtent l="19050" t="19050" r="19050" b="28575"/>
                      <wp:wrapNone/>
                      <wp:docPr id="12137" name="Text Box 5060">
                        <a:extLst xmlns:a="http://schemas.openxmlformats.org/drawingml/2006/main">
                          <a:ext uri="{FF2B5EF4-FFF2-40B4-BE49-F238E27FC236}">
                            <a16:creationId xmlns:a16="http://schemas.microsoft.com/office/drawing/2014/main" id="{00000000-0008-0000-0000-00006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1A275" id="Text Box 5060" o:spid="_x0000_s1026" type="#_x0000_t202" style="position:absolute;margin-left:0;margin-top:0;width:6pt;height:2.25pt;z-index:2552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1904" behindDoc="0" locked="0" layoutInCell="1" allowOverlap="1" wp14:anchorId="6DAEFCCB" wp14:editId="6CF014B9">
                      <wp:simplePos x="0" y="0"/>
                      <wp:positionH relativeFrom="column">
                        <wp:posOffset>0</wp:posOffset>
                      </wp:positionH>
                      <wp:positionV relativeFrom="paragraph">
                        <wp:posOffset>0</wp:posOffset>
                      </wp:positionV>
                      <wp:extent cx="76200" cy="28575"/>
                      <wp:effectExtent l="19050" t="19050" r="19050" b="28575"/>
                      <wp:wrapNone/>
                      <wp:docPr id="12138" name="Text Box 5059">
                        <a:extLst xmlns:a="http://schemas.openxmlformats.org/drawingml/2006/main">
                          <a:ext uri="{FF2B5EF4-FFF2-40B4-BE49-F238E27FC236}">
                            <a16:creationId xmlns:a16="http://schemas.microsoft.com/office/drawing/2014/main" id="{00000000-0008-0000-0000-00006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2975B" id="Text Box 5059" o:spid="_x0000_s1026" type="#_x0000_t202" style="position:absolute;margin-left:0;margin-top:0;width:6pt;height:2.25pt;z-index:2552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2928" behindDoc="0" locked="0" layoutInCell="1" allowOverlap="1" wp14:anchorId="6D24F6E6" wp14:editId="5157E0F0">
                      <wp:simplePos x="0" y="0"/>
                      <wp:positionH relativeFrom="column">
                        <wp:posOffset>0</wp:posOffset>
                      </wp:positionH>
                      <wp:positionV relativeFrom="paragraph">
                        <wp:posOffset>0</wp:posOffset>
                      </wp:positionV>
                      <wp:extent cx="76200" cy="28575"/>
                      <wp:effectExtent l="19050" t="19050" r="19050" b="28575"/>
                      <wp:wrapNone/>
                      <wp:docPr id="12139" name="Text Box 5058">
                        <a:extLst xmlns:a="http://schemas.openxmlformats.org/drawingml/2006/main">
                          <a:ext uri="{FF2B5EF4-FFF2-40B4-BE49-F238E27FC236}">
                            <a16:creationId xmlns:a16="http://schemas.microsoft.com/office/drawing/2014/main" id="{00000000-0008-0000-0000-00006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023471" id="Text Box 5058" o:spid="_x0000_s1026" type="#_x0000_t202" style="position:absolute;margin-left:0;margin-top:0;width:6pt;height:2.25pt;z-index:2552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3952" behindDoc="0" locked="0" layoutInCell="1" allowOverlap="1" wp14:anchorId="3E20B8D6" wp14:editId="335D2809">
                      <wp:simplePos x="0" y="0"/>
                      <wp:positionH relativeFrom="column">
                        <wp:posOffset>0</wp:posOffset>
                      </wp:positionH>
                      <wp:positionV relativeFrom="paragraph">
                        <wp:posOffset>0</wp:posOffset>
                      </wp:positionV>
                      <wp:extent cx="76200" cy="28575"/>
                      <wp:effectExtent l="19050" t="19050" r="19050" b="28575"/>
                      <wp:wrapNone/>
                      <wp:docPr id="12140" name="Text Box 5057">
                        <a:extLst xmlns:a="http://schemas.openxmlformats.org/drawingml/2006/main">
                          <a:ext uri="{FF2B5EF4-FFF2-40B4-BE49-F238E27FC236}">
                            <a16:creationId xmlns:a16="http://schemas.microsoft.com/office/drawing/2014/main" id="{00000000-0008-0000-0000-00006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A8985F" id="Text Box 5057" o:spid="_x0000_s1026" type="#_x0000_t202" style="position:absolute;margin-left:0;margin-top:0;width:6pt;height:2.25pt;z-index:2552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4976" behindDoc="0" locked="0" layoutInCell="1" allowOverlap="1" wp14:anchorId="085FB726" wp14:editId="17D5BABD">
                      <wp:simplePos x="0" y="0"/>
                      <wp:positionH relativeFrom="column">
                        <wp:posOffset>0</wp:posOffset>
                      </wp:positionH>
                      <wp:positionV relativeFrom="paragraph">
                        <wp:posOffset>0</wp:posOffset>
                      </wp:positionV>
                      <wp:extent cx="76200" cy="28575"/>
                      <wp:effectExtent l="19050" t="19050" r="19050" b="28575"/>
                      <wp:wrapNone/>
                      <wp:docPr id="12141" name="Text Box 5056">
                        <a:extLst xmlns:a="http://schemas.openxmlformats.org/drawingml/2006/main">
                          <a:ext uri="{FF2B5EF4-FFF2-40B4-BE49-F238E27FC236}">
                            <a16:creationId xmlns:a16="http://schemas.microsoft.com/office/drawing/2014/main" id="{00000000-0008-0000-0000-00006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7491A" id="Text Box 5056" o:spid="_x0000_s1026" type="#_x0000_t202" style="position:absolute;margin-left:0;margin-top:0;width:6pt;height:2.25pt;z-index:2552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6000" behindDoc="0" locked="0" layoutInCell="1" allowOverlap="1" wp14:anchorId="5B01D244" wp14:editId="7D69937D">
                      <wp:simplePos x="0" y="0"/>
                      <wp:positionH relativeFrom="column">
                        <wp:posOffset>0</wp:posOffset>
                      </wp:positionH>
                      <wp:positionV relativeFrom="paragraph">
                        <wp:posOffset>0</wp:posOffset>
                      </wp:positionV>
                      <wp:extent cx="76200" cy="28575"/>
                      <wp:effectExtent l="19050" t="19050" r="19050" b="28575"/>
                      <wp:wrapNone/>
                      <wp:docPr id="12142" name="Text Box 5055">
                        <a:extLst xmlns:a="http://schemas.openxmlformats.org/drawingml/2006/main">
                          <a:ext uri="{FF2B5EF4-FFF2-40B4-BE49-F238E27FC236}">
                            <a16:creationId xmlns:a16="http://schemas.microsoft.com/office/drawing/2014/main" id="{00000000-0008-0000-0000-00006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2AEE4" id="Text Box 5055" o:spid="_x0000_s1026" type="#_x0000_t202" style="position:absolute;margin-left:0;margin-top:0;width:6pt;height:2.25pt;z-index:2552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7024" behindDoc="0" locked="0" layoutInCell="1" allowOverlap="1" wp14:anchorId="6FEC7402" wp14:editId="564C1067">
                      <wp:simplePos x="0" y="0"/>
                      <wp:positionH relativeFrom="column">
                        <wp:posOffset>0</wp:posOffset>
                      </wp:positionH>
                      <wp:positionV relativeFrom="paragraph">
                        <wp:posOffset>0</wp:posOffset>
                      </wp:positionV>
                      <wp:extent cx="76200" cy="28575"/>
                      <wp:effectExtent l="19050" t="19050" r="19050" b="28575"/>
                      <wp:wrapNone/>
                      <wp:docPr id="12143" name="Text Box 5054">
                        <a:extLst xmlns:a="http://schemas.openxmlformats.org/drawingml/2006/main">
                          <a:ext uri="{FF2B5EF4-FFF2-40B4-BE49-F238E27FC236}">
                            <a16:creationId xmlns:a16="http://schemas.microsoft.com/office/drawing/2014/main" id="{00000000-0008-0000-0000-00006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BBADC" id="Text Box 5054" o:spid="_x0000_s1026" type="#_x0000_t202" style="position:absolute;margin-left:0;margin-top:0;width:6pt;height:2.25pt;z-index:2552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8048" behindDoc="0" locked="0" layoutInCell="1" allowOverlap="1" wp14:anchorId="5D2B73DA" wp14:editId="3F1E3222">
                      <wp:simplePos x="0" y="0"/>
                      <wp:positionH relativeFrom="column">
                        <wp:posOffset>0</wp:posOffset>
                      </wp:positionH>
                      <wp:positionV relativeFrom="paragraph">
                        <wp:posOffset>0</wp:posOffset>
                      </wp:positionV>
                      <wp:extent cx="76200" cy="28575"/>
                      <wp:effectExtent l="19050" t="19050" r="19050" b="28575"/>
                      <wp:wrapNone/>
                      <wp:docPr id="12144" name="Text Box 5053">
                        <a:extLst xmlns:a="http://schemas.openxmlformats.org/drawingml/2006/main">
                          <a:ext uri="{FF2B5EF4-FFF2-40B4-BE49-F238E27FC236}">
                            <a16:creationId xmlns:a16="http://schemas.microsoft.com/office/drawing/2014/main" id="{00000000-0008-0000-0000-00007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3A40E" id="Text Box 5053" o:spid="_x0000_s1026" type="#_x0000_t202" style="position:absolute;margin-left:0;margin-top:0;width:6pt;height:2.25pt;z-index:2552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299072" behindDoc="0" locked="0" layoutInCell="1" allowOverlap="1" wp14:anchorId="6708473D" wp14:editId="04761FB7">
                      <wp:simplePos x="0" y="0"/>
                      <wp:positionH relativeFrom="column">
                        <wp:posOffset>0</wp:posOffset>
                      </wp:positionH>
                      <wp:positionV relativeFrom="paragraph">
                        <wp:posOffset>0</wp:posOffset>
                      </wp:positionV>
                      <wp:extent cx="76200" cy="28575"/>
                      <wp:effectExtent l="19050" t="19050" r="19050" b="28575"/>
                      <wp:wrapNone/>
                      <wp:docPr id="12145" name="Text Box 5052">
                        <a:extLst xmlns:a="http://schemas.openxmlformats.org/drawingml/2006/main">
                          <a:ext uri="{FF2B5EF4-FFF2-40B4-BE49-F238E27FC236}">
                            <a16:creationId xmlns:a16="http://schemas.microsoft.com/office/drawing/2014/main" id="{00000000-0008-0000-0000-00007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E8E82" id="Text Box 5052" o:spid="_x0000_s1026" type="#_x0000_t202" style="position:absolute;margin-left:0;margin-top:0;width:6pt;height:2.25pt;z-index:2552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0096" behindDoc="0" locked="0" layoutInCell="1" allowOverlap="1" wp14:anchorId="43A1CF38" wp14:editId="42AB6F65">
                      <wp:simplePos x="0" y="0"/>
                      <wp:positionH relativeFrom="column">
                        <wp:posOffset>0</wp:posOffset>
                      </wp:positionH>
                      <wp:positionV relativeFrom="paragraph">
                        <wp:posOffset>0</wp:posOffset>
                      </wp:positionV>
                      <wp:extent cx="76200" cy="28575"/>
                      <wp:effectExtent l="19050" t="19050" r="19050" b="28575"/>
                      <wp:wrapNone/>
                      <wp:docPr id="12146" name="Text Box 5051">
                        <a:extLst xmlns:a="http://schemas.openxmlformats.org/drawingml/2006/main">
                          <a:ext uri="{FF2B5EF4-FFF2-40B4-BE49-F238E27FC236}">
                            <a16:creationId xmlns:a16="http://schemas.microsoft.com/office/drawing/2014/main" id="{00000000-0008-0000-0000-00007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512A6" id="Text Box 5051" o:spid="_x0000_s1026" type="#_x0000_t202" style="position:absolute;margin-left:0;margin-top:0;width:6pt;height:2.25pt;z-index:2553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1120" behindDoc="0" locked="0" layoutInCell="1" allowOverlap="1" wp14:anchorId="31976BF0" wp14:editId="45DD4D35">
                      <wp:simplePos x="0" y="0"/>
                      <wp:positionH relativeFrom="column">
                        <wp:posOffset>0</wp:posOffset>
                      </wp:positionH>
                      <wp:positionV relativeFrom="paragraph">
                        <wp:posOffset>0</wp:posOffset>
                      </wp:positionV>
                      <wp:extent cx="76200" cy="28575"/>
                      <wp:effectExtent l="19050" t="19050" r="19050" b="28575"/>
                      <wp:wrapNone/>
                      <wp:docPr id="12147" name="Text Box 5050">
                        <a:extLst xmlns:a="http://schemas.openxmlformats.org/drawingml/2006/main">
                          <a:ext uri="{FF2B5EF4-FFF2-40B4-BE49-F238E27FC236}">
                            <a16:creationId xmlns:a16="http://schemas.microsoft.com/office/drawing/2014/main" id="{00000000-0008-0000-0000-00007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B5A98" id="Text Box 5050" o:spid="_x0000_s1026" type="#_x0000_t202" style="position:absolute;margin-left:0;margin-top:0;width:6pt;height:2.25pt;z-index:2553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2144" behindDoc="0" locked="0" layoutInCell="1" allowOverlap="1" wp14:anchorId="1914B2CD" wp14:editId="55E7CA16">
                      <wp:simplePos x="0" y="0"/>
                      <wp:positionH relativeFrom="column">
                        <wp:posOffset>0</wp:posOffset>
                      </wp:positionH>
                      <wp:positionV relativeFrom="paragraph">
                        <wp:posOffset>0</wp:posOffset>
                      </wp:positionV>
                      <wp:extent cx="76200" cy="28575"/>
                      <wp:effectExtent l="19050" t="19050" r="19050" b="28575"/>
                      <wp:wrapNone/>
                      <wp:docPr id="12148" name="Text Box 5049">
                        <a:extLst xmlns:a="http://schemas.openxmlformats.org/drawingml/2006/main">
                          <a:ext uri="{FF2B5EF4-FFF2-40B4-BE49-F238E27FC236}">
                            <a16:creationId xmlns:a16="http://schemas.microsoft.com/office/drawing/2014/main" id="{00000000-0008-0000-0000-00007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977C7" id="Text Box 5049" o:spid="_x0000_s1026" type="#_x0000_t202" style="position:absolute;margin-left:0;margin-top:0;width:6pt;height:2.25pt;z-index:2553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3168" behindDoc="0" locked="0" layoutInCell="1" allowOverlap="1" wp14:anchorId="4A1C296E" wp14:editId="3840940C">
                      <wp:simplePos x="0" y="0"/>
                      <wp:positionH relativeFrom="column">
                        <wp:posOffset>0</wp:posOffset>
                      </wp:positionH>
                      <wp:positionV relativeFrom="paragraph">
                        <wp:posOffset>0</wp:posOffset>
                      </wp:positionV>
                      <wp:extent cx="76200" cy="28575"/>
                      <wp:effectExtent l="19050" t="19050" r="19050" b="28575"/>
                      <wp:wrapNone/>
                      <wp:docPr id="12149" name="Text Box 5048">
                        <a:extLst xmlns:a="http://schemas.openxmlformats.org/drawingml/2006/main">
                          <a:ext uri="{FF2B5EF4-FFF2-40B4-BE49-F238E27FC236}">
                            <a16:creationId xmlns:a16="http://schemas.microsoft.com/office/drawing/2014/main" id="{00000000-0008-0000-0000-00007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32AD1C" id="Text Box 5048" o:spid="_x0000_s1026" type="#_x0000_t202" style="position:absolute;margin-left:0;margin-top:0;width:6pt;height:2.25pt;z-index:2553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4192" behindDoc="0" locked="0" layoutInCell="1" allowOverlap="1" wp14:anchorId="356E3B53" wp14:editId="207C52F9">
                      <wp:simplePos x="0" y="0"/>
                      <wp:positionH relativeFrom="column">
                        <wp:posOffset>0</wp:posOffset>
                      </wp:positionH>
                      <wp:positionV relativeFrom="paragraph">
                        <wp:posOffset>0</wp:posOffset>
                      </wp:positionV>
                      <wp:extent cx="76200" cy="28575"/>
                      <wp:effectExtent l="19050" t="19050" r="19050" b="28575"/>
                      <wp:wrapNone/>
                      <wp:docPr id="12150" name="Text Box 5047">
                        <a:extLst xmlns:a="http://schemas.openxmlformats.org/drawingml/2006/main">
                          <a:ext uri="{FF2B5EF4-FFF2-40B4-BE49-F238E27FC236}">
                            <a16:creationId xmlns:a16="http://schemas.microsoft.com/office/drawing/2014/main" id="{00000000-0008-0000-0000-00007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2F509" id="Text Box 5047" o:spid="_x0000_s1026" type="#_x0000_t202" style="position:absolute;margin-left:0;margin-top:0;width:6pt;height:2.25pt;z-index:2553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5216" behindDoc="0" locked="0" layoutInCell="1" allowOverlap="1" wp14:anchorId="60E6BB3D" wp14:editId="5C87E04A">
                      <wp:simplePos x="0" y="0"/>
                      <wp:positionH relativeFrom="column">
                        <wp:posOffset>0</wp:posOffset>
                      </wp:positionH>
                      <wp:positionV relativeFrom="paragraph">
                        <wp:posOffset>0</wp:posOffset>
                      </wp:positionV>
                      <wp:extent cx="76200" cy="28575"/>
                      <wp:effectExtent l="19050" t="19050" r="19050" b="28575"/>
                      <wp:wrapNone/>
                      <wp:docPr id="12151" name="Text Box 5046">
                        <a:extLst xmlns:a="http://schemas.openxmlformats.org/drawingml/2006/main">
                          <a:ext uri="{FF2B5EF4-FFF2-40B4-BE49-F238E27FC236}">
                            <a16:creationId xmlns:a16="http://schemas.microsoft.com/office/drawing/2014/main" id="{00000000-0008-0000-0000-00007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83F5B" id="Text Box 5046" o:spid="_x0000_s1026" type="#_x0000_t202" style="position:absolute;margin-left:0;margin-top:0;width:6pt;height:2.25pt;z-index:2553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6240" behindDoc="0" locked="0" layoutInCell="1" allowOverlap="1" wp14:anchorId="0EA9F612" wp14:editId="63B45BCF">
                      <wp:simplePos x="0" y="0"/>
                      <wp:positionH relativeFrom="column">
                        <wp:posOffset>0</wp:posOffset>
                      </wp:positionH>
                      <wp:positionV relativeFrom="paragraph">
                        <wp:posOffset>0</wp:posOffset>
                      </wp:positionV>
                      <wp:extent cx="76200" cy="28575"/>
                      <wp:effectExtent l="19050" t="19050" r="19050" b="28575"/>
                      <wp:wrapNone/>
                      <wp:docPr id="12152" name="Text Box 5045">
                        <a:extLst xmlns:a="http://schemas.openxmlformats.org/drawingml/2006/main">
                          <a:ext uri="{FF2B5EF4-FFF2-40B4-BE49-F238E27FC236}">
                            <a16:creationId xmlns:a16="http://schemas.microsoft.com/office/drawing/2014/main" id="{00000000-0008-0000-0000-00007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234E8" id="Text Box 5045" o:spid="_x0000_s1026" type="#_x0000_t202" style="position:absolute;margin-left:0;margin-top:0;width:6pt;height:2.25pt;z-index:2553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7264" behindDoc="0" locked="0" layoutInCell="1" allowOverlap="1" wp14:anchorId="2951BB06" wp14:editId="193307BE">
                      <wp:simplePos x="0" y="0"/>
                      <wp:positionH relativeFrom="column">
                        <wp:posOffset>0</wp:posOffset>
                      </wp:positionH>
                      <wp:positionV relativeFrom="paragraph">
                        <wp:posOffset>0</wp:posOffset>
                      </wp:positionV>
                      <wp:extent cx="76200" cy="28575"/>
                      <wp:effectExtent l="19050" t="19050" r="19050" b="28575"/>
                      <wp:wrapNone/>
                      <wp:docPr id="12153" name="Text Box 5044">
                        <a:extLst xmlns:a="http://schemas.openxmlformats.org/drawingml/2006/main">
                          <a:ext uri="{FF2B5EF4-FFF2-40B4-BE49-F238E27FC236}">
                            <a16:creationId xmlns:a16="http://schemas.microsoft.com/office/drawing/2014/main" id="{00000000-0008-0000-0000-00007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F47EB" id="Text Box 5044" o:spid="_x0000_s1026" type="#_x0000_t202" style="position:absolute;margin-left:0;margin-top:0;width:6pt;height:2.25pt;z-index:2553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8288" behindDoc="0" locked="0" layoutInCell="1" allowOverlap="1" wp14:anchorId="3F80AEA5" wp14:editId="55BCBAF2">
                      <wp:simplePos x="0" y="0"/>
                      <wp:positionH relativeFrom="column">
                        <wp:posOffset>0</wp:posOffset>
                      </wp:positionH>
                      <wp:positionV relativeFrom="paragraph">
                        <wp:posOffset>0</wp:posOffset>
                      </wp:positionV>
                      <wp:extent cx="76200" cy="28575"/>
                      <wp:effectExtent l="19050" t="19050" r="19050" b="28575"/>
                      <wp:wrapNone/>
                      <wp:docPr id="12154" name="Text Box 5043">
                        <a:extLst xmlns:a="http://schemas.openxmlformats.org/drawingml/2006/main">
                          <a:ext uri="{FF2B5EF4-FFF2-40B4-BE49-F238E27FC236}">
                            <a16:creationId xmlns:a16="http://schemas.microsoft.com/office/drawing/2014/main" id="{00000000-0008-0000-0000-00007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4956F" id="Text Box 5043" o:spid="_x0000_s1026" type="#_x0000_t202" style="position:absolute;margin-left:0;margin-top:0;width:6pt;height:2.25pt;z-index:2553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09312" behindDoc="0" locked="0" layoutInCell="1" allowOverlap="1" wp14:anchorId="46B8C523" wp14:editId="445CB539">
                      <wp:simplePos x="0" y="0"/>
                      <wp:positionH relativeFrom="column">
                        <wp:posOffset>0</wp:posOffset>
                      </wp:positionH>
                      <wp:positionV relativeFrom="paragraph">
                        <wp:posOffset>0</wp:posOffset>
                      </wp:positionV>
                      <wp:extent cx="76200" cy="28575"/>
                      <wp:effectExtent l="19050" t="19050" r="19050" b="28575"/>
                      <wp:wrapNone/>
                      <wp:docPr id="12155" name="Text Box 5042">
                        <a:extLst xmlns:a="http://schemas.openxmlformats.org/drawingml/2006/main">
                          <a:ext uri="{FF2B5EF4-FFF2-40B4-BE49-F238E27FC236}">
                            <a16:creationId xmlns:a16="http://schemas.microsoft.com/office/drawing/2014/main" id="{00000000-0008-0000-0000-00007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60706" id="Text Box 5042" o:spid="_x0000_s1026" type="#_x0000_t202" style="position:absolute;margin-left:0;margin-top:0;width:6pt;height:2.25pt;z-index:2553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0336" behindDoc="0" locked="0" layoutInCell="1" allowOverlap="1" wp14:anchorId="396F9759" wp14:editId="33A12758">
                      <wp:simplePos x="0" y="0"/>
                      <wp:positionH relativeFrom="column">
                        <wp:posOffset>0</wp:posOffset>
                      </wp:positionH>
                      <wp:positionV relativeFrom="paragraph">
                        <wp:posOffset>0</wp:posOffset>
                      </wp:positionV>
                      <wp:extent cx="76200" cy="28575"/>
                      <wp:effectExtent l="19050" t="19050" r="19050" b="28575"/>
                      <wp:wrapNone/>
                      <wp:docPr id="12156" name="Text Box 5041">
                        <a:extLst xmlns:a="http://schemas.openxmlformats.org/drawingml/2006/main">
                          <a:ext uri="{FF2B5EF4-FFF2-40B4-BE49-F238E27FC236}">
                            <a16:creationId xmlns:a16="http://schemas.microsoft.com/office/drawing/2014/main" id="{00000000-0008-0000-0000-00007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4D8A4" id="Text Box 5041" o:spid="_x0000_s1026" type="#_x0000_t202" style="position:absolute;margin-left:0;margin-top:0;width:6pt;height:2.25pt;z-index:2553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1360" behindDoc="0" locked="0" layoutInCell="1" allowOverlap="1" wp14:anchorId="090DFDB0" wp14:editId="486F3A6D">
                      <wp:simplePos x="0" y="0"/>
                      <wp:positionH relativeFrom="column">
                        <wp:posOffset>0</wp:posOffset>
                      </wp:positionH>
                      <wp:positionV relativeFrom="paragraph">
                        <wp:posOffset>0</wp:posOffset>
                      </wp:positionV>
                      <wp:extent cx="76200" cy="28575"/>
                      <wp:effectExtent l="19050" t="19050" r="19050" b="28575"/>
                      <wp:wrapNone/>
                      <wp:docPr id="12157" name="Text Box 5040">
                        <a:extLst xmlns:a="http://schemas.openxmlformats.org/drawingml/2006/main">
                          <a:ext uri="{FF2B5EF4-FFF2-40B4-BE49-F238E27FC236}">
                            <a16:creationId xmlns:a16="http://schemas.microsoft.com/office/drawing/2014/main" id="{00000000-0008-0000-0000-00007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64A42" id="Text Box 5040" o:spid="_x0000_s1026" type="#_x0000_t202" style="position:absolute;margin-left:0;margin-top:0;width:6pt;height:2.25pt;z-index:2553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2384" behindDoc="0" locked="0" layoutInCell="1" allowOverlap="1" wp14:anchorId="78C9FFEF" wp14:editId="6E21512B">
                      <wp:simplePos x="0" y="0"/>
                      <wp:positionH relativeFrom="column">
                        <wp:posOffset>0</wp:posOffset>
                      </wp:positionH>
                      <wp:positionV relativeFrom="paragraph">
                        <wp:posOffset>0</wp:posOffset>
                      </wp:positionV>
                      <wp:extent cx="76200" cy="28575"/>
                      <wp:effectExtent l="19050" t="19050" r="19050" b="28575"/>
                      <wp:wrapNone/>
                      <wp:docPr id="12158" name="Text Box 5039">
                        <a:extLst xmlns:a="http://schemas.openxmlformats.org/drawingml/2006/main">
                          <a:ext uri="{FF2B5EF4-FFF2-40B4-BE49-F238E27FC236}">
                            <a16:creationId xmlns:a16="http://schemas.microsoft.com/office/drawing/2014/main" id="{00000000-0008-0000-0000-00007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AB201" id="Text Box 5039" o:spid="_x0000_s1026" type="#_x0000_t202" style="position:absolute;margin-left:0;margin-top:0;width:6pt;height:2.25pt;z-index:2553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3408" behindDoc="0" locked="0" layoutInCell="1" allowOverlap="1" wp14:anchorId="786C5A19" wp14:editId="0F33DC34">
                      <wp:simplePos x="0" y="0"/>
                      <wp:positionH relativeFrom="column">
                        <wp:posOffset>0</wp:posOffset>
                      </wp:positionH>
                      <wp:positionV relativeFrom="paragraph">
                        <wp:posOffset>0</wp:posOffset>
                      </wp:positionV>
                      <wp:extent cx="76200" cy="28575"/>
                      <wp:effectExtent l="19050" t="19050" r="19050" b="28575"/>
                      <wp:wrapNone/>
                      <wp:docPr id="12159" name="Text Box 5038">
                        <a:extLst xmlns:a="http://schemas.openxmlformats.org/drawingml/2006/main">
                          <a:ext uri="{FF2B5EF4-FFF2-40B4-BE49-F238E27FC236}">
                            <a16:creationId xmlns:a16="http://schemas.microsoft.com/office/drawing/2014/main" id="{00000000-0008-0000-0000-00007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7C99B" id="Text Box 5038" o:spid="_x0000_s1026" type="#_x0000_t202" style="position:absolute;margin-left:0;margin-top:0;width:6pt;height:2.25pt;z-index:25531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4432" behindDoc="0" locked="0" layoutInCell="1" allowOverlap="1" wp14:anchorId="6FC96F09" wp14:editId="53937ADA">
                      <wp:simplePos x="0" y="0"/>
                      <wp:positionH relativeFrom="column">
                        <wp:posOffset>0</wp:posOffset>
                      </wp:positionH>
                      <wp:positionV relativeFrom="paragraph">
                        <wp:posOffset>0</wp:posOffset>
                      </wp:positionV>
                      <wp:extent cx="76200" cy="28575"/>
                      <wp:effectExtent l="19050" t="19050" r="19050" b="28575"/>
                      <wp:wrapNone/>
                      <wp:docPr id="12160" name="Text Box 5037">
                        <a:extLst xmlns:a="http://schemas.openxmlformats.org/drawingml/2006/main">
                          <a:ext uri="{FF2B5EF4-FFF2-40B4-BE49-F238E27FC236}">
                            <a16:creationId xmlns:a16="http://schemas.microsoft.com/office/drawing/2014/main" id="{00000000-0008-0000-0000-00008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5597F" id="Text Box 5037" o:spid="_x0000_s1026" type="#_x0000_t202" style="position:absolute;margin-left:0;margin-top:0;width:6pt;height:2.25pt;z-index:2553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5456" behindDoc="0" locked="0" layoutInCell="1" allowOverlap="1" wp14:anchorId="1DB59326" wp14:editId="5BDCCD5E">
                      <wp:simplePos x="0" y="0"/>
                      <wp:positionH relativeFrom="column">
                        <wp:posOffset>0</wp:posOffset>
                      </wp:positionH>
                      <wp:positionV relativeFrom="paragraph">
                        <wp:posOffset>0</wp:posOffset>
                      </wp:positionV>
                      <wp:extent cx="76200" cy="28575"/>
                      <wp:effectExtent l="19050" t="19050" r="19050" b="28575"/>
                      <wp:wrapNone/>
                      <wp:docPr id="12161" name="Text Box 5036">
                        <a:extLst xmlns:a="http://schemas.openxmlformats.org/drawingml/2006/main">
                          <a:ext uri="{FF2B5EF4-FFF2-40B4-BE49-F238E27FC236}">
                            <a16:creationId xmlns:a16="http://schemas.microsoft.com/office/drawing/2014/main" id="{00000000-0008-0000-0000-00008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E577B" id="Text Box 5036" o:spid="_x0000_s1026" type="#_x0000_t202" style="position:absolute;margin-left:0;margin-top:0;width:6pt;height:2.25pt;z-index:2553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6480" behindDoc="0" locked="0" layoutInCell="1" allowOverlap="1" wp14:anchorId="59DADB6A" wp14:editId="40BF76A0">
                      <wp:simplePos x="0" y="0"/>
                      <wp:positionH relativeFrom="column">
                        <wp:posOffset>0</wp:posOffset>
                      </wp:positionH>
                      <wp:positionV relativeFrom="paragraph">
                        <wp:posOffset>0</wp:posOffset>
                      </wp:positionV>
                      <wp:extent cx="76200" cy="28575"/>
                      <wp:effectExtent l="19050" t="19050" r="19050" b="28575"/>
                      <wp:wrapNone/>
                      <wp:docPr id="12162" name="Text Box 5035">
                        <a:extLst xmlns:a="http://schemas.openxmlformats.org/drawingml/2006/main">
                          <a:ext uri="{FF2B5EF4-FFF2-40B4-BE49-F238E27FC236}">
                            <a16:creationId xmlns:a16="http://schemas.microsoft.com/office/drawing/2014/main" id="{00000000-0008-0000-0000-00008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B9F7B" id="Text Box 5035" o:spid="_x0000_s1026" type="#_x0000_t202" style="position:absolute;margin-left:0;margin-top:0;width:6pt;height:2.25pt;z-index:25531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7504" behindDoc="0" locked="0" layoutInCell="1" allowOverlap="1" wp14:anchorId="3C205DB4" wp14:editId="0C36AC0C">
                      <wp:simplePos x="0" y="0"/>
                      <wp:positionH relativeFrom="column">
                        <wp:posOffset>0</wp:posOffset>
                      </wp:positionH>
                      <wp:positionV relativeFrom="paragraph">
                        <wp:posOffset>0</wp:posOffset>
                      </wp:positionV>
                      <wp:extent cx="76200" cy="28575"/>
                      <wp:effectExtent l="19050" t="19050" r="19050" b="28575"/>
                      <wp:wrapNone/>
                      <wp:docPr id="12163" name="Text Box 5034">
                        <a:extLst xmlns:a="http://schemas.openxmlformats.org/drawingml/2006/main">
                          <a:ext uri="{FF2B5EF4-FFF2-40B4-BE49-F238E27FC236}">
                            <a16:creationId xmlns:a16="http://schemas.microsoft.com/office/drawing/2014/main" id="{00000000-0008-0000-0000-00008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C81F53" id="Text Box 5034" o:spid="_x0000_s1026" type="#_x0000_t202" style="position:absolute;margin-left:0;margin-top:0;width:6pt;height:2.25pt;z-index:25531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8528" behindDoc="0" locked="0" layoutInCell="1" allowOverlap="1" wp14:anchorId="40B7A752" wp14:editId="28730C9F">
                      <wp:simplePos x="0" y="0"/>
                      <wp:positionH relativeFrom="column">
                        <wp:posOffset>0</wp:posOffset>
                      </wp:positionH>
                      <wp:positionV relativeFrom="paragraph">
                        <wp:posOffset>0</wp:posOffset>
                      </wp:positionV>
                      <wp:extent cx="76200" cy="28575"/>
                      <wp:effectExtent l="19050" t="19050" r="19050" b="28575"/>
                      <wp:wrapNone/>
                      <wp:docPr id="12164" name="Text Box 5033">
                        <a:extLst xmlns:a="http://schemas.openxmlformats.org/drawingml/2006/main">
                          <a:ext uri="{FF2B5EF4-FFF2-40B4-BE49-F238E27FC236}">
                            <a16:creationId xmlns:a16="http://schemas.microsoft.com/office/drawing/2014/main" id="{00000000-0008-0000-0000-00008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7A733" id="Text Box 5033" o:spid="_x0000_s1026" type="#_x0000_t202" style="position:absolute;margin-left:0;margin-top:0;width:6pt;height:2.25pt;z-index:2553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19552" behindDoc="0" locked="0" layoutInCell="1" allowOverlap="1" wp14:anchorId="609AC1F7" wp14:editId="60B7F572">
                      <wp:simplePos x="0" y="0"/>
                      <wp:positionH relativeFrom="column">
                        <wp:posOffset>0</wp:posOffset>
                      </wp:positionH>
                      <wp:positionV relativeFrom="paragraph">
                        <wp:posOffset>0</wp:posOffset>
                      </wp:positionV>
                      <wp:extent cx="76200" cy="28575"/>
                      <wp:effectExtent l="19050" t="19050" r="19050" b="28575"/>
                      <wp:wrapNone/>
                      <wp:docPr id="12165" name="Text Box 5032">
                        <a:extLst xmlns:a="http://schemas.openxmlformats.org/drawingml/2006/main">
                          <a:ext uri="{FF2B5EF4-FFF2-40B4-BE49-F238E27FC236}">
                            <a16:creationId xmlns:a16="http://schemas.microsoft.com/office/drawing/2014/main" id="{00000000-0008-0000-0000-00008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0B4FC" id="Text Box 5032" o:spid="_x0000_s1026" type="#_x0000_t202" style="position:absolute;margin-left:0;margin-top:0;width:6pt;height:2.25pt;z-index:2553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0576" behindDoc="0" locked="0" layoutInCell="1" allowOverlap="1" wp14:anchorId="2C0FFE05" wp14:editId="0C4FED69">
                      <wp:simplePos x="0" y="0"/>
                      <wp:positionH relativeFrom="column">
                        <wp:posOffset>0</wp:posOffset>
                      </wp:positionH>
                      <wp:positionV relativeFrom="paragraph">
                        <wp:posOffset>0</wp:posOffset>
                      </wp:positionV>
                      <wp:extent cx="76200" cy="28575"/>
                      <wp:effectExtent l="19050" t="19050" r="19050" b="28575"/>
                      <wp:wrapNone/>
                      <wp:docPr id="12166" name="Text Box 5031">
                        <a:extLst xmlns:a="http://schemas.openxmlformats.org/drawingml/2006/main">
                          <a:ext uri="{FF2B5EF4-FFF2-40B4-BE49-F238E27FC236}">
                            <a16:creationId xmlns:a16="http://schemas.microsoft.com/office/drawing/2014/main" id="{00000000-0008-0000-0000-00008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3FC5A" id="Text Box 5031" o:spid="_x0000_s1026" type="#_x0000_t202" style="position:absolute;margin-left:0;margin-top:0;width:6pt;height:2.25pt;z-index:25532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1600" behindDoc="0" locked="0" layoutInCell="1" allowOverlap="1" wp14:anchorId="7C90BEC2" wp14:editId="71538432">
                      <wp:simplePos x="0" y="0"/>
                      <wp:positionH relativeFrom="column">
                        <wp:posOffset>0</wp:posOffset>
                      </wp:positionH>
                      <wp:positionV relativeFrom="paragraph">
                        <wp:posOffset>0</wp:posOffset>
                      </wp:positionV>
                      <wp:extent cx="76200" cy="28575"/>
                      <wp:effectExtent l="19050" t="19050" r="19050" b="28575"/>
                      <wp:wrapNone/>
                      <wp:docPr id="12167" name="Text Box 5030">
                        <a:extLst xmlns:a="http://schemas.openxmlformats.org/drawingml/2006/main">
                          <a:ext uri="{FF2B5EF4-FFF2-40B4-BE49-F238E27FC236}">
                            <a16:creationId xmlns:a16="http://schemas.microsoft.com/office/drawing/2014/main" id="{00000000-0008-0000-0000-00008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0FF13" id="Text Box 5030" o:spid="_x0000_s1026" type="#_x0000_t202" style="position:absolute;margin-left:0;margin-top:0;width:6pt;height:2.25pt;z-index:25532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2624" behindDoc="0" locked="0" layoutInCell="1" allowOverlap="1" wp14:anchorId="57F31A7A" wp14:editId="2C037511">
                      <wp:simplePos x="0" y="0"/>
                      <wp:positionH relativeFrom="column">
                        <wp:posOffset>0</wp:posOffset>
                      </wp:positionH>
                      <wp:positionV relativeFrom="paragraph">
                        <wp:posOffset>0</wp:posOffset>
                      </wp:positionV>
                      <wp:extent cx="76200" cy="28575"/>
                      <wp:effectExtent l="19050" t="19050" r="19050" b="28575"/>
                      <wp:wrapNone/>
                      <wp:docPr id="12168" name="Text Box 5029">
                        <a:extLst xmlns:a="http://schemas.openxmlformats.org/drawingml/2006/main">
                          <a:ext uri="{FF2B5EF4-FFF2-40B4-BE49-F238E27FC236}">
                            <a16:creationId xmlns:a16="http://schemas.microsoft.com/office/drawing/2014/main" id="{00000000-0008-0000-0000-00008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A70E9" id="Text Box 5029" o:spid="_x0000_s1026" type="#_x0000_t202" style="position:absolute;margin-left:0;margin-top:0;width:6pt;height:2.25pt;z-index:2553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3648" behindDoc="0" locked="0" layoutInCell="1" allowOverlap="1" wp14:anchorId="244B99DB" wp14:editId="1BAECD3E">
                      <wp:simplePos x="0" y="0"/>
                      <wp:positionH relativeFrom="column">
                        <wp:posOffset>0</wp:posOffset>
                      </wp:positionH>
                      <wp:positionV relativeFrom="paragraph">
                        <wp:posOffset>0</wp:posOffset>
                      </wp:positionV>
                      <wp:extent cx="76200" cy="28575"/>
                      <wp:effectExtent l="19050" t="19050" r="19050" b="28575"/>
                      <wp:wrapNone/>
                      <wp:docPr id="12169" name="Text Box 5028">
                        <a:extLst xmlns:a="http://schemas.openxmlformats.org/drawingml/2006/main">
                          <a:ext uri="{FF2B5EF4-FFF2-40B4-BE49-F238E27FC236}">
                            <a16:creationId xmlns:a16="http://schemas.microsoft.com/office/drawing/2014/main" id="{00000000-0008-0000-0000-00008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11AA4" id="Text Box 5028" o:spid="_x0000_s1026" type="#_x0000_t202" style="position:absolute;margin-left:0;margin-top:0;width:6pt;height:2.25pt;z-index:25532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4672" behindDoc="0" locked="0" layoutInCell="1" allowOverlap="1" wp14:anchorId="035A30BE" wp14:editId="1C04829E">
                      <wp:simplePos x="0" y="0"/>
                      <wp:positionH relativeFrom="column">
                        <wp:posOffset>0</wp:posOffset>
                      </wp:positionH>
                      <wp:positionV relativeFrom="paragraph">
                        <wp:posOffset>0</wp:posOffset>
                      </wp:positionV>
                      <wp:extent cx="76200" cy="28575"/>
                      <wp:effectExtent l="19050" t="19050" r="19050" b="28575"/>
                      <wp:wrapNone/>
                      <wp:docPr id="12170" name="Text Box 5027">
                        <a:extLst xmlns:a="http://schemas.openxmlformats.org/drawingml/2006/main">
                          <a:ext uri="{FF2B5EF4-FFF2-40B4-BE49-F238E27FC236}">
                            <a16:creationId xmlns:a16="http://schemas.microsoft.com/office/drawing/2014/main" id="{00000000-0008-0000-0000-00008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560D2" id="Text Box 5027" o:spid="_x0000_s1026" type="#_x0000_t202" style="position:absolute;margin-left:0;margin-top:0;width:6pt;height:2.25pt;z-index:2553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5696" behindDoc="0" locked="0" layoutInCell="1" allowOverlap="1" wp14:anchorId="360C95C2" wp14:editId="741398A0">
                      <wp:simplePos x="0" y="0"/>
                      <wp:positionH relativeFrom="column">
                        <wp:posOffset>0</wp:posOffset>
                      </wp:positionH>
                      <wp:positionV relativeFrom="paragraph">
                        <wp:posOffset>0</wp:posOffset>
                      </wp:positionV>
                      <wp:extent cx="76200" cy="28575"/>
                      <wp:effectExtent l="19050" t="19050" r="19050" b="28575"/>
                      <wp:wrapNone/>
                      <wp:docPr id="12171" name="Text Box 5026">
                        <a:extLst xmlns:a="http://schemas.openxmlformats.org/drawingml/2006/main">
                          <a:ext uri="{FF2B5EF4-FFF2-40B4-BE49-F238E27FC236}">
                            <a16:creationId xmlns:a16="http://schemas.microsoft.com/office/drawing/2014/main" id="{00000000-0008-0000-0000-00008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0EABD9" id="Text Box 5026" o:spid="_x0000_s1026" type="#_x0000_t202" style="position:absolute;margin-left:0;margin-top:0;width:6pt;height:2.25pt;z-index:2553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6720" behindDoc="0" locked="0" layoutInCell="1" allowOverlap="1" wp14:anchorId="1BD9F7D0" wp14:editId="2ED318EE">
                      <wp:simplePos x="0" y="0"/>
                      <wp:positionH relativeFrom="column">
                        <wp:posOffset>0</wp:posOffset>
                      </wp:positionH>
                      <wp:positionV relativeFrom="paragraph">
                        <wp:posOffset>0</wp:posOffset>
                      </wp:positionV>
                      <wp:extent cx="76200" cy="28575"/>
                      <wp:effectExtent l="19050" t="19050" r="19050" b="28575"/>
                      <wp:wrapNone/>
                      <wp:docPr id="12172" name="Text Box 5025">
                        <a:extLst xmlns:a="http://schemas.openxmlformats.org/drawingml/2006/main">
                          <a:ext uri="{FF2B5EF4-FFF2-40B4-BE49-F238E27FC236}">
                            <a16:creationId xmlns:a16="http://schemas.microsoft.com/office/drawing/2014/main" id="{00000000-0008-0000-0000-00008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9D58C" id="Text Box 5025" o:spid="_x0000_s1026" type="#_x0000_t202" style="position:absolute;margin-left:0;margin-top:0;width:6pt;height:2.25pt;z-index:2553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7744" behindDoc="0" locked="0" layoutInCell="1" allowOverlap="1" wp14:anchorId="1404B338" wp14:editId="73701E07">
                      <wp:simplePos x="0" y="0"/>
                      <wp:positionH relativeFrom="column">
                        <wp:posOffset>0</wp:posOffset>
                      </wp:positionH>
                      <wp:positionV relativeFrom="paragraph">
                        <wp:posOffset>0</wp:posOffset>
                      </wp:positionV>
                      <wp:extent cx="76200" cy="28575"/>
                      <wp:effectExtent l="19050" t="19050" r="19050" b="28575"/>
                      <wp:wrapNone/>
                      <wp:docPr id="12173" name="Text Box 5024">
                        <a:extLst xmlns:a="http://schemas.openxmlformats.org/drawingml/2006/main">
                          <a:ext uri="{FF2B5EF4-FFF2-40B4-BE49-F238E27FC236}">
                            <a16:creationId xmlns:a16="http://schemas.microsoft.com/office/drawing/2014/main" id="{00000000-0008-0000-0000-00008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1231D" id="Text Box 5024" o:spid="_x0000_s1026" type="#_x0000_t202" style="position:absolute;margin-left:0;margin-top:0;width:6pt;height:2.25pt;z-index:2553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8768" behindDoc="0" locked="0" layoutInCell="1" allowOverlap="1" wp14:anchorId="135C17DB" wp14:editId="2F3CDBE5">
                      <wp:simplePos x="0" y="0"/>
                      <wp:positionH relativeFrom="column">
                        <wp:posOffset>0</wp:posOffset>
                      </wp:positionH>
                      <wp:positionV relativeFrom="paragraph">
                        <wp:posOffset>0</wp:posOffset>
                      </wp:positionV>
                      <wp:extent cx="76200" cy="28575"/>
                      <wp:effectExtent l="19050" t="19050" r="19050" b="28575"/>
                      <wp:wrapNone/>
                      <wp:docPr id="12174" name="Text Box 5023">
                        <a:extLst xmlns:a="http://schemas.openxmlformats.org/drawingml/2006/main">
                          <a:ext uri="{FF2B5EF4-FFF2-40B4-BE49-F238E27FC236}">
                            <a16:creationId xmlns:a16="http://schemas.microsoft.com/office/drawing/2014/main" id="{00000000-0008-0000-0000-00008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FF6A3" id="Text Box 5023" o:spid="_x0000_s1026" type="#_x0000_t202" style="position:absolute;margin-left:0;margin-top:0;width:6pt;height:2.25pt;z-index:2553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29792" behindDoc="0" locked="0" layoutInCell="1" allowOverlap="1" wp14:anchorId="4F0BDBFD" wp14:editId="4CCCA2A7">
                      <wp:simplePos x="0" y="0"/>
                      <wp:positionH relativeFrom="column">
                        <wp:posOffset>0</wp:posOffset>
                      </wp:positionH>
                      <wp:positionV relativeFrom="paragraph">
                        <wp:posOffset>0</wp:posOffset>
                      </wp:positionV>
                      <wp:extent cx="76200" cy="28575"/>
                      <wp:effectExtent l="19050" t="19050" r="19050" b="28575"/>
                      <wp:wrapNone/>
                      <wp:docPr id="12175" name="Text Box 5022">
                        <a:extLst xmlns:a="http://schemas.openxmlformats.org/drawingml/2006/main">
                          <a:ext uri="{FF2B5EF4-FFF2-40B4-BE49-F238E27FC236}">
                            <a16:creationId xmlns:a16="http://schemas.microsoft.com/office/drawing/2014/main" id="{00000000-0008-0000-0000-00008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A3590" id="Text Box 5022" o:spid="_x0000_s1026" type="#_x0000_t202" style="position:absolute;margin-left:0;margin-top:0;width:6pt;height:2.25pt;z-index:2553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0816" behindDoc="0" locked="0" layoutInCell="1" allowOverlap="1" wp14:anchorId="150351EE" wp14:editId="6188BEED">
                      <wp:simplePos x="0" y="0"/>
                      <wp:positionH relativeFrom="column">
                        <wp:posOffset>0</wp:posOffset>
                      </wp:positionH>
                      <wp:positionV relativeFrom="paragraph">
                        <wp:posOffset>0</wp:posOffset>
                      </wp:positionV>
                      <wp:extent cx="76200" cy="28575"/>
                      <wp:effectExtent l="19050" t="19050" r="19050" b="28575"/>
                      <wp:wrapNone/>
                      <wp:docPr id="12176" name="Text Box 5021">
                        <a:extLst xmlns:a="http://schemas.openxmlformats.org/drawingml/2006/main">
                          <a:ext uri="{FF2B5EF4-FFF2-40B4-BE49-F238E27FC236}">
                            <a16:creationId xmlns:a16="http://schemas.microsoft.com/office/drawing/2014/main" id="{00000000-0008-0000-0000-00009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95AA0" id="Text Box 5021" o:spid="_x0000_s1026" type="#_x0000_t202" style="position:absolute;margin-left:0;margin-top:0;width:6pt;height:2.25pt;z-index:2553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1840" behindDoc="0" locked="0" layoutInCell="1" allowOverlap="1" wp14:anchorId="3B6AC2D8" wp14:editId="56117744">
                      <wp:simplePos x="0" y="0"/>
                      <wp:positionH relativeFrom="column">
                        <wp:posOffset>0</wp:posOffset>
                      </wp:positionH>
                      <wp:positionV relativeFrom="paragraph">
                        <wp:posOffset>0</wp:posOffset>
                      </wp:positionV>
                      <wp:extent cx="76200" cy="28575"/>
                      <wp:effectExtent l="19050" t="19050" r="19050" b="28575"/>
                      <wp:wrapNone/>
                      <wp:docPr id="12177" name="Text Box 5020">
                        <a:extLst xmlns:a="http://schemas.openxmlformats.org/drawingml/2006/main">
                          <a:ext uri="{FF2B5EF4-FFF2-40B4-BE49-F238E27FC236}">
                            <a16:creationId xmlns:a16="http://schemas.microsoft.com/office/drawing/2014/main" id="{00000000-0008-0000-0000-00009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E6996" id="Text Box 5020" o:spid="_x0000_s1026" type="#_x0000_t202" style="position:absolute;margin-left:0;margin-top:0;width:6pt;height:2.25pt;z-index:2553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2864" behindDoc="0" locked="0" layoutInCell="1" allowOverlap="1" wp14:anchorId="09C1B8D5" wp14:editId="77195E7D">
                      <wp:simplePos x="0" y="0"/>
                      <wp:positionH relativeFrom="column">
                        <wp:posOffset>0</wp:posOffset>
                      </wp:positionH>
                      <wp:positionV relativeFrom="paragraph">
                        <wp:posOffset>0</wp:posOffset>
                      </wp:positionV>
                      <wp:extent cx="76200" cy="28575"/>
                      <wp:effectExtent l="19050" t="19050" r="19050" b="28575"/>
                      <wp:wrapNone/>
                      <wp:docPr id="12178" name="Text Box 5019">
                        <a:extLst xmlns:a="http://schemas.openxmlformats.org/drawingml/2006/main">
                          <a:ext uri="{FF2B5EF4-FFF2-40B4-BE49-F238E27FC236}">
                            <a16:creationId xmlns:a16="http://schemas.microsoft.com/office/drawing/2014/main" id="{00000000-0008-0000-0000-00009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912FA" id="Text Box 5019" o:spid="_x0000_s1026" type="#_x0000_t202" style="position:absolute;margin-left:0;margin-top:0;width:6pt;height:2.25pt;z-index:2553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3888" behindDoc="0" locked="0" layoutInCell="1" allowOverlap="1" wp14:anchorId="67DC671E" wp14:editId="234AEC1B">
                      <wp:simplePos x="0" y="0"/>
                      <wp:positionH relativeFrom="column">
                        <wp:posOffset>0</wp:posOffset>
                      </wp:positionH>
                      <wp:positionV relativeFrom="paragraph">
                        <wp:posOffset>0</wp:posOffset>
                      </wp:positionV>
                      <wp:extent cx="76200" cy="28575"/>
                      <wp:effectExtent l="19050" t="19050" r="19050" b="28575"/>
                      <wp:wrapNone/>
                      <wp:docPr id="12179" name="Text Box 5018">
                        <a:extLst xmlns:a="http://schemas.openxmlformats.org/drawingml/2006/main">
                          <a:ext uri="{FF2B5EF4-FFF2-40B4-BE49-F238E27FC236}">
                            <a16:creationId xmlns:a16="http://schemas.microsoft.com/office/drawing/2014/main" id="{00000000-0008-0000-0000-00009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E3119" id="Text Box 5018" o:spid="_x0000_s1026" type="#_x0000_t202" style="position:absolute;margin-left:0;margin-top:0;width:6pt;height:2.25pt;z-index:25533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4912" behindDoc="0" locked="0" layoutInCell="1" allowOverlap="1" wp14:anchorId="0D6CDC64" wp14:editId="0C5083AE">
                      <wp:simplePos x="0" y="0"/>
                      <wp:positionH relativeFrom="column">
                        <wp:posOffset>0</wp:posOffset>
                      </wp:positionH>
                      <wp:positionV relativeFrom="paragraph">
                        <wp:posOffset>0</wp:posOffset>
                      </wp:positionV>
                      <wp:extent cx="76200" cy="28575"/>
                      <wp:effectExtent l="19050" t="19050" r="19050" b="28575"/>
                      <wp:wrapNone/>
                      <wp:docPr id="12180" name="Text Box 5017">
                        <a:extLst xmlns:a="http://schemas.openxmlformats.org/drawingml/2006/main">
                          <a:ext uri="{FF2B5EF4-FFF2-40B4-BE49-F238E27FC236}">
                            <a16:creationId xmlns:a16="http://schemas.microsoft.com/office/drawing/2014/main" id="{00000000-0008-0000-0000-00009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AD90A" id="Text Box 5017" o:spid="_x0000_s1026" type="#_x0000_t202" style="position:absolute;margin-left:0;margin-top:0;width:6pt;height:2.25pt;z-index:2553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5936" behindDoc="0" locked="0" layoutInCell="1" allowOverlap="1" wp14:anchorId="244FB0C9" wp14:editId="07D862B6">
                      <wp:simplePos x="0" y="0"/>
                      <wp:positionH relativeFrom="column">
                        <wp:posOffset>0</wp:posOffset>
                      </wp:positionH>
                      <wp:positionV relativeFrom="paragraph">
                        <wp:posOffset>0</wp:posOffset>
                      </wp:positionV>
                      <wp:extent cx="76200" cy="28575"/>
                      <wp:effectExtent l="19050" t="19050" r="19050" b="28575"/>
                      <wp:wrapNone/>
                      <wp:docPr id="12181" name="Text Box 5016">
                        <a:extLst xmlns:a="http://schemas.openxmlformats.org/drawingml/2006/main">
                          <a:ext uri="{FF2B5EF4-FFF2-40B4-BE49-F238E27FC236}">
                            <a16:creationId xmlns:a16="http://schemas.microsoft.com/office/drawing/2014/main" id="{00000000-0008-0000-0000-00009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181B2" id="Text Box 5016" o:spid="_x0000_s1026" type="#_x0000_t202" style="position:absolute;margin-left:0;margin-top:0;width:6pt;height:2.25pt;z-index:2553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6960" behindDoc="0" locked="0" layoutInCell="1" allowOverlap="1" wp14:anchorId="203DDB4C" wp14:editId="134F91F3">
                      <wp:simplePos x="0" y="0"/>
                      <wp:positionH relativeFrom="column">
                        <wp:posOffset>0</wp:posOffset>
                      </wp:positionH>
                      <wp:positionV relativeFrom="paragraph">
                        <wp:posOffset>0</wp:posOffset>
                      </wp:positionV>
                      <wp:extent cx="76200" cy="28575"/>
                      <wp:effectExtent l="19050" t="19050" r="19050" b="28575"/>
                      <wp:wrapNone/>
                      <wp:docPr id="12182" name="Text Box 5015">
                        <a:extLst xmlns:a="http://schemas.openxmlformats.org/drawingml/2006/main">
                          <a:ext uri="{FF2B5EF4-FFF2-40B4-BE49-F238E27FC236}">
                            <a16:creationId xmlns:a16="http://schemas.microsoft.com/office/drawing/2014/main" id="{00000000-0008-0000-0000-00009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EAA2E" id="Text Box 5015" o:spid="_x0000_s1026" type="#_x0000_t202" style="position:absolute;margin-left:0;margin-top:0;width:6pt;height:2.25pt;z-index:2553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7984" behindDoc="0" locked="0" layoutInCell="1" allowOverlap="1" wp14:anchorId="0012C902" wp14:editId="6E9EC2BC">
                      <wp:simplePos x="0" y="0"/>
                      <wp:positionH relativeFrom="column">
                        <wp:posOffset>0</wp:posOffset>
                      </wp:positionH>
                      <wp:positionV relativeFrom="paragraph">
                        <wp:posOffset>0</wp:posOffset>
                      </wp:positionV>
                      <wp:extent cx="76200" cy="28575"/>
                      <wp:effectExtent l="19050" t="19050" r="19050" b="28575"/>
                      <wp:wrapNone/>
                      <wp:docPr id="12183" name="Text Box 5014">
                        <a:extLst xmlns:a="http://schemas.openxmlformats.org/drawingml/2006/main">
                          <a:ext uri="{FF2B5EF4-FFF2-40B4-BE49-F238E27FC236}">
                            <a16:creationId xmlns:a16="http://schemas.microsoft.com/office/drawing/2014/main" id="{00000000-0008-0000-0000-00009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67D82" id="Text Box 5014" o:spid="_x0000_s1026" type="#_x0000_t202" style="position:absolute;margin-left:0;margin-top:0;width:6pt;height:2.25pt;z-index:2553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39008" behindDoc="0" locked="0" layoutInCell="1" allowOverlap="1" wp14:anchorId="6BB5EF65" wp14:editId="5BA18D9F">
                      <wp:simplePos x="0" y="0"/>
                      <wp:positionH relativeFrom="column">
                        <wp:posOffset>0</wp:posOffset>
                      </wp:positionH>
                      <wp:positionV relativeFrom="paragraph">
                        <wp:posOffset>0</wp:posOffset>
                      </wp:positionV>
                      <wp:extent cx="76200" cy="28575"/>
                      <wp:effectExtent l="19050" t="19050" r="19050" b="28575"/>
                      <wp:wrapNone/>
                      <wp:docPr id="12184" name="Text Box 5013">
                        <a:extLst xmlns:a="http://schemas.openxmlformats.org/drawingml/2006/main">
                          <a:ext uri="{FF2B5EF4-FFF2-40B4-BE49-F238E27FC236}">
                            <a16:creationId xmlns:a16="http://schemas.microsoft.com/office/drawing/2014/main" id="{00000000-0008-0000-0000-00009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D2D77" id="Text Box 5013" o:spid="_x0000_s1026" type="#_x0000_t202" style="position:absolute;margin-left:0;margin-top:0;width:6pt;height:2.25pt;z-index:2553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0032" behindDoc="0" locked="0" layoutInCell="1" allowOverlap="1" wp14:anchorId="3DADF333" wp14:editId="5FC2F92E">
                      <wp:simplePos x="0" y="0"/>
                      <wp:positionH relativeFrom="column">
                        <wp:posOffset>0</wp:posOffset>
                      </wp:positionH>
                      <wp:positionV relativeFrom="paragraph">
                        <wp:posOffset>0</wp:posOffset>
                      </wp:positionV>
                      <wp:extent cx="76200" cy="28575"/>
                      <wp:effectExtent l="19050" t="19050" r="19050" b="28575"/>
                      <wp:wrapNone/>
                      <wp:docPr id="12185" name="Text Box 5012">
                        <a:extLst xmlns:a="http://schemas.openxmlformats.org/drawingml/2006/main">
                          <a:ext uri="{FF2B5EF4-FFF2-40B4-BE49-F238E27FC236}">
                            <a16:creationId xmlns:a16="http://schemas.microsoft.com/office/drawing/2014/main" id="{00000000-0008-0000-0000-00009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C6D4B" id="Text Box 5012" o:spid="_x0000_s1026" type="#_x0000_t202" style="position:absolute;margin-left:0;margin-top:0;width:6pt;height:2.25pt;z-index:2553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1056" behindDoc="0" locked="0" layoutInCell="1" allowOverlap="1" wp14:anchorId="5557B63B" wp14:editId="55DE538B">
                      <wp:simplePos x="0" y="0"/>
                      <wp:positionH relativeFrom="column">
                        <wp:posOffset>0</wp:posOffset>
                      </wp:positionH>
                      <wp:positionV relativeFrom="paragraph">
                        <wp:posOffset>0</wp:posOffset>
                      </wp:positionV>
                      <wp:extent cx="76200" cy="28575"/>
                      <wp:effectExtent l="19050" t="19050" r="19050" b="28575"/>
                      <wp:wrapNone/>
                      <wp:docPr id="12186" name="Text Box 5011">
                        <a:extLst xmlns:a="http://schemas.openxmlformats.org/drawingml/2006/main">
                          <a:ext uri="{FF2B5EF4-FFF2-40B4-BE49-F238E27FC236}">
                            <a16:creationId xmlns:a16="http://schemas.microsoft.com/office/drawing/2014/main" id="{00000000-0008-0000-0000-00009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C3818" id="Text Box 5011" o:spid="_x0000_s1026" type="#_x0000_t202" style="position:absolute;margin-left:0;margin-top:0;width:6pt;height:2.25pt;z-index:25534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2080" behindDoc="0" locked="0" layoutInCell="1" allowOverlap="1" wp14:anchorId="20F6D2F2" wp14:editId="4D37E2AC">
                      <wp:simplePos x="0" y="0"/>
                      <wp:positionH relativeFrom="column">
                        <wp:posOffset>0</wp:posOffset>
                      </wp:positionH>
                      <wp:positionV relativeFrom="paragraph">
                        <wp:posOffset>0</wp:posOffset>
                      </wp:positionV>
                      <wp:extent cx="76200" cy="28575"/>
                      <wp:effectExtent l="19050" t="19050" r="19050" b="28575"/>
                      <wp:wrapNone/>
                      <wp:docPr id="12187" name="Text Box 5010">
                        <a:extLst xmlns:a="http://schemas.openxmlformats.org/drawingml/2006/main">
                          <a:ext uri="{FF2B5EF4-FFF2-40B4-BE49-F238E27FC236}">
                            <a16:creationId xmlns:a16="http://schemas.microsoft.com/office/drawing/2014/main" id="{00000000-0008-0000-0000-00009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AC719" id="Text Box 5010" o:spid="_x0000_s1026" type="#_x0000_t202" style="position:absolute;margin-left:0;margin-top:0;width:6pt;height:2.25pt;z-index:2553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3104" behindDoc="0" locked="0" layoutInCell="1" allowOverlap="1" wp14:anchorId="38075BC4" wp14:editId="73FFBEE4">
                      <wp:simplePos x="0" y="0"/>
                      <wp:positionH relativeFrom="column">
                        <wp:posOffset>0</wp:posOffset>
                      </wp:positionH>
                      <wp:positionV relativeFrom="paragraph">
                        <wp:posOffset>0</wp:posOffset>
                      </wp:positionV>
                      <wp:extent cx="76200" cy="28575"/>
                      <wp:effectExtent l="19050" t="19050" r="19050" b="28575"/>
                      <wp:wrapNone/>
                      <wp:docPr id="12188" name="Text Box 5009">
                        <a:extLst xmlns:a="http://schemas.openxmlformats.org/drawingml/2006/main">
                          <a:ext uri="{FF2B5EF4-FFF2-40B4-BE49-F238E27FC236}">
                            <a16:creationId xmlns:a16="http://schemas.microsoft.com/office/drawing/2014/main" id="{00000000-0008-0000-0000-00009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AA120" id="Text Box 5009" o:spid="_x0000_s1026" type="#_x0000_t202" style="position:absolute;margin-left:0;margin-top:0;width:6pt;height:2.25pt;z-index:2553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4128" behindDoc="0" locked="0" layoutInCell="1" allowOverlap="1" wp14:anchorId="0D583D7B" wp14:editId="354B2BF0">
                      <wp:simplePos x="0" y="0"/>
                      <wp:positionH relativeFrom="column">
                        <wp:posOffset>0</wp:posOffset>
                      </wp:positionH>
                      <wp:positionV relativeFrom="paragraph">
                        <wp:posOffset>0</wp:posOffset>
                      </wp:positionV>
                      <wp:extent cx="76200" cy="28575"/>
                      <wp:effectExtent l="19050" t="19050" r="19050" b="28575"/>
                      <wp:wrapNone/>
                      <wp:docPr id="12189" name="Text Box 5008">
                        <a:extLst xmlns:a="http://schemas.openxmlformats.org/drawingml/2006/main">
                          <a:ext uri="{FF2B5EF4-FFF2-40B4-BE49-F238E27FC236}">
                            <a16:creationId xmlns:a16="http://schemas.microsoft.com/office/drawing/2014/main" id="{00000000-0008-0000-0000-00009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5BEDE" id="Text Box 5008" o:spid="_x0000_s1026" type="#_x0000_t202" style="position:absolute;margin-left:0;margin-top:0;width:6pt;height:2.25pt;z-index:25534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5152" behindDoc="0" locked="0" layoutInCell="1" allowOverlap="1" wp14:anchorId="0D3B51E8" wp14:editId="1FE15A73">
                      <wp:simplePos x="0" y="0"/>
                      <wp:positionH relativeFrom="column">
                        <wp:posOffset>0</wp:posOffset>
                      </wp:positionH>
                      <wp:positionV relativeFrom="paragraph">
                        <wp:posOffset>0</wp:posOffset>
                      </wp:positionV>
                      <wp:extent cx="76200" cy="28575"/>
                      <wp:effectExtent l="19050" t="19050" r="19050" b="28575"/>
                      <wp:wrapNone/>
                      <wp:docPr id="12190" name="Text Box 5007">
                        <a:extLst xmlns:a="http://schemas.openxmlformats.org/drawingml/2006/main">
                          <a:ext uri="{FF2B5EF4-FFF2-40B4-BE49-F238E27FC236}">
                            <a16:creationId xmlns:a16="http://schemas.microsoft.com/office/drawing/2014/main" id="{00000000-0008-0000-0000-00009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9EE15" id="Text Box 5007" o:spid="_x0000_s1026" type="#_x0000_t202" style="position:absolute;margin-left:0;margin-top:0;width:6pt;height:2.25pt;z-index:2553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6176" behindDoc="0" locked="0" layoutInCell="1" allowOverlap="1" wp14:anchorId="37C1E9EE" wp14:editId="2357B376">
                      <wp:simplePos x="0" y="0"/>
                      <wp:positionH relativeFrom="column">
                        <wp:posOffset>0</wp:posOffset>
                      </wp:positionH>
                      <wp:positionV relativeFrom="paragraph">
                        <wp:posOffset>0</wp:posOffset>
                      </wp:positionV>
                      <wp:extent cx="76200" cy="28575"/>
                      <wp:effectExtent l="19050" t="19050" r="19050" b="28575"/>
                      <wp:wrapNone/>
                      <wp:docPr id="12191" name="Text Box 5006">
                        <a:extLst xmlns:a="http://schemas.openxmlformats.org/drawingml/2006/main">
                          <a:ext uri="{FF2B5EF4-FFF2-40B4-BE49-F238E27FC236}">
                            <a16:creationId xmlns:a16="http://schemas.microsoft.com/office/drawing/2014/main" id="{00000000-0008-0000-0000-00009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2890C2" id="Text Box 5006" o:spid="_x0000_s1026" type="#_x0000_t202" style="position:absolute;margin-left:0;margin-top:0;width:6pt;height:2.25pt;z-index:2553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7200" behindDoc="0" locked="0" layoutInCell="1" allowOverlap="1" wp14:anchorId="25380F3A" wp14:editId="768C8CDB">
                      <wp:simplePos x="0" y="0"/>
                      <wp:positionH relativeFrom="column">
                        <wp:posOffset>0</wp:posOffset>
                      </wp:positionH>
                      <wp:positionV relativeFrom="paragraph">
                        <wp:posOffset>0</wp:posOffset>
                      </wp:positionV>
                      <wp:extent cx="76200" cy="28575"/>
                      <wp:effectExtent l="19050" t="19050" r="19050" b="28575"/>
                      <wp:wrapNone/>
                      <wp:docPr id="12192" name="Text Box 5005">
                        <a:extLst xmlns:a="http://schemas.openxmlformats.org/drawingml/2006/main">
                          <a:ext uri="{FF2B5EF4-FFF2-40B4-BE49-F238E27FC236}">
                            <a16:creationId xmlns:a16="http://schemas.microsoft.com/office/drawing/2014/main" id="{00000000-0008-0000-0000-0000A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16646" id="Text Box 5005" o:spid="_x0000_s1026" type="#_x0000_t202" style="position:absolute;margin-left:0;margin-top:0;width:6pt;height:2.25pt;z-index:2553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8224" behindDoc="0" locked="0" layoutInCell="1" allowOverlap="1" wp14:anchorId="72ACEDA6" wp14:editId="0904A958">
                      <wp:simplePos x="0" y="0"/>
                      <wp:positionH relativeFrom="column">
                        <wp:posOffset>0</wp:posOffset>
                      </wp:positionH>
                      <wp:positionV relativeFrom="paragraph">
                        <wp:posOffset>0</wp:posOffset>
                      </wp:positionV>
                      <wp:extent cx="76200" cy="28575"/>
                      <wp:effectExtent l="19050" t="19050" r="19050" b="28575"/>
                      <wp:wrapNone/>
                      <wp:docPr id="12193" name="Text Box 5004">
                        <a:extLst xmlns:a="http://schemas.openxmlformats.org/drawingml/2006/main">
                          <a:ext uri="{FF2B5EF4-FFF2-40B4-BE49-F238E27FC236}">
                            <a16:creationId xmlns:a16="http://schemas.microsoft.com/office/drawing/2014/main" id="{00000000-0008-0000-0000-0000A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0269D" id="Text Box 5004" o:spid="_x0000_s1026" type="#_x0000_t202" style="position:absolute;margin-left:0;margin-top:0;width:6pt;height:2.25pt;z-index:2553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49248" behindDoc="0" locked="0" layoutInCell="1" allowOverlap="1" wp14:anchorId="6F25E161" wp14:editId="12E14B25">
                      <wp:simplePos x="0" y="0"/>
                      <wp:positionH relativeFrom="column">
                        <wp:posOffset>0</wp:posOffset>
                      </wp:positionH>
                      <wp:positionV relativeFrom="paragraph">
                        <wp:posOffset>0</wp:posOffset>
                      </wp:positionV>
                      <wp:extent cx="76200" cy="28575"/>
                      <wp:effectExtent l="19050" t="19050" r="19050" b="28575"/>
                      <wp:wrapNone/>
                      <wp:docPr id="12194" name="Text Box 5003">
                        <a:extLst xmlns:a="http://schemas.openxmlformats.org/drawingml/2006/main">
                          <a:ext uri="{FF2B5EF4-FFF2-40B4-BE49-F238E27FC236}">
                            <a16:creationId xmlns:a16="http://schemas.microsoft.com/office/drawing/2014/main" id="{00000000-0008-0000-0000-0000A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96380" id="Text Box 5003" o:spid="_x0000_s1026" type="#_x0000_t202" style="position:absolute;margin-left:0;margin-top:0;width:6pt;height:2.25pt;z-index:2553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0272" behindDoc="0" locked="0" layoutInCell="1" allowOverlap="1" wp14:anchorId="1B442B9E" wp14:editId="680C8A6E">
                      <wp:simplePos x="0" y="0"/>
                      <wp:positionH relativeFrom="column">
                        <wp:posOffset>0</wp:posOffset>
                      </wp:positionH>
                      <wp:positionV relativeFrom="paragraph">
                        <wp:posOffset>0</wp:posOffset>
                      </wp:positionV>
                      <wp:extent cx="76200" cy="28575"/>
                      <wp:effectExtent l="19050" t="19050" r="19050" b="28575"/>
                      <wp:wrapNone/>
                      <wp:docPr id="12195" name="Text Box 5002">
                        <a:extLst xmlns:a="http://schemas.openxmlformats.org/drawingml/2006/main">
                          <a:ext uri="{FF2B5EF4-FFF2-40B4-BE49-F238E27FC236}">
                            <a16:creationId xmlns:a16="http://schemas.microsoft.com/office/drawing/2014/main" id="{00000000-0008-0000-0000-0000A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9BD83" id="Text Box 5002" o:spid="_x0000_s1026" type="#_x0000_t202" style="position:absolute;margin-left:0;margin-top:0;width:6pt;height:2.25pt;z-index:2553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1296" behindDoc="0" locked="0" layoutInCell="1" allowOverlap="1" wp14:anchorId="214A1D19" wp14:editId="44277C72">
                      <wp:simplePos x="0" y="0"/>
                      <wp:positionH relativeFrom="column">
                        <wp:posOffset>0</wp:posOffset>
                      </wp:positionH>
                      <wp:positionV relativeFrom="paragraph">
                        <wp:posOffset>0</wp:posOffset>
                      </wp:positionV>
                      <wp:extent cx="76200" cy="28575"/>
                      <wp:effectExtent l="19050" t="19050" r="19050" b="28575"/>
                      <wp:wrapNone/>
                      <wp:docPr id="12196" name="Text Box 5001">
                        <a:extLst xmlns:a="http://schemas.openxmlformats.org/drawingml/2006/main">
                          <a:ext uri="{FF2B5EF4-FFF2-40B4-BE49-F238E27FC236}">
                            <a16:creationId xmlns:a16="http://schemas.microsoft.com/office/drawing/2014/main" id="{00000000-0008-0000-0000-0000A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F1CD4" id="Text Box 5001" o:spid="_x0000_s1026" type="#_x0000_t202" style="position:absolute;margin-left:0;margin-top:0;width:6pt;height:2.25pt;z-index:2553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2320" behindDoc="0" locked="0" layoutInCell="1" allowOverlap="1" wp14:anchorId="334B139C" wp14:editId="39DDFD21">
                      <wp:simplePos x="0" y="0"/>
                      <wp:positionH relativeFrom="column">
                        <wp:posOffset>0</wp:posOffset>
                      </wp:positionH>
                      <wp:positionV relativeFrom="paragraph">
                        <wp:posOffset>0</wp:posOffset>
                      </wp:positionV>
                      <wp:extent cx="76200" cy="28575"/>
                      <wp:effectExtent l="19050" t="19050" r="19050" b="28575"/>
                      <wp:wrapNone/>
                      <wp:docPr id="12197" name="Text Box 5000">
                        <a:extLst xmlns:a="http://schemas.openxmlformats.org/drawingml/2006/main">
                          <a:ext uri="{FF2B5EF4-FFF2-40B4-BE49-F238E27FC236}">
                            <a16:creationId xmlns:a16="http://schemas.microsoft.com/office/drawing/2014/main" id="{00000000-0008-0000-0000-0000A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73957A" id="Text Box 5000" o:spid="_x0000_s1026" type="#_x0000_t202" style="position:absolute;margin-left:0;margin-top:0;width:6pt;height:2.25pt;z-index:2553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3344" behindDoc="0" locked="0" layoutInCell="1" allowOverlap="1" wp14:anchorId="623C251B" wp14:editId="14449B0E">
                      <wp:simplePos x="0" y="0"/>
                      <wp:positionH relativeFrom="column">
                        <wp:posOffset>0</wp:posOffset>
                      </wp:positionH>
                      <wp:positionV relativeFrom="paragraph">
                        <wp:posOffset>0</wp:posOffset>
                      </wp:positionV>
                      <wp:extent cx="76200" cy="28575"/>
                      <wp:effectExtent l="19050" t="19050" r="19050" b="28575"/>
                      <wp:wrapNone/>
                      <wp:docPr id="12198" name="Text Box 4999">
                        <a:extLst xmlns:a="http://schemas.openxmlformats.org/drawingml/2006/main">
                          <a:ext uri="{FF2B5EF4-FFF2-40B4-BE49-F238E27FC236}">
                            <a16:creationId xmlns:a16="http://schemas.microsoft.com/office/drawing/2014/main" id="{00000000-0008-0000-0000-0000A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BA727" id="Text Box 4999" o:spid="_x0000_s1026" type="#_x0000_t202" style="position:absolute;margin-left:0;margin-top:0;width:6pt;height:2.25pt;z-index:2553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4368" behindDoc="0" locked="0" layoutInCell="1" allowOverlap="1" wp14:anchorId="38686A0E" wp14:editId="26FD272D">
                      <wp:simplePos x="0" y="0"/>
                      <wp:positionH relativeFrom="column">
                        <wp:posOffset>0</wp:posOffset>
                      </wp:positionH>
                      <wp:positionV relativeFrom="paragraph">
                        <wp:posOffset>0</wp:posOffset>
                      </wp:positionV>
                      <wp:extent cx="76200" cy="28575"/>
                      <wp:effectExtent l="19050" t="19050" r="19050" b="28575"/>
                      <wp:wrapNone/>
                      <wp:docPr id="12199" name="Text Box 4998">
                        <a:extLst xmlns:a="http://schemas.openxmlformats.org/drawingml/2006/main">
                          <a:ext uri="{FF2B5EF4-FFF2-40B4-BE49-F238E27FC236}">
                            <a16:creationId xmlns:a16="http://schemas.microsoft.com/office/drawing/2014/main" id="{00000000-0008-0000-0000-0000A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B39A3" id="Text Box 4998" o:spid="_x0000_s1026" type="#_x0000_t202" style="position:absolute;margin-left:0;margin-top:0;width:6pt;height:2.25pt;z-index:25535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5392" behindDoc="0" locked="0" layoutInCell="1" allowOverlap="1" wp14:anchorId="18B96E7C" wp14:editId="58D4C0F0">
                      <wp:simplePos x="0" y="0"/>
                      <wp:positionH relativeFrom="column">
                        <wp:posOffset>0</wp:posOffset>
                      </wp:positionH>
                      <wp:positionV relativeFrom="paragraph">
                        <wp:posOffset>0</wp:posOffset>
                      </wp:positionV>
                      <wp:extent cx="76200" cy="28575"/>
                      <wp:effectExtent l="19050" t="19050" r="19050" b="28575"/>
                      <wp:wrapNone/>
                      <wp:docPr id="12200" name="Text Box 4997">
                        <a:extLst xmlns:a="http://schemas.openxmlformats.org/drawingml/2006/main">
                          <a:ext uri="{FF2B5EF4-FFF2-40B4-BE49-F238E27FC236}">
                            <a16:creationId xmlns:a16="http://schemas.microsoft.com/office/drawing/2014/main" id="{00000000-0008-0000-0000-0000A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2F60BA" id="Text Box 4997" o:spid="_x0000_s1026" type="#_x0000_t202" style="position:absolute;margin-left:0;margin-top:0;width:6pt;height:2.25pt;z-index:2553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6416" behindDoc="0" locked="0" layoutInCell="1" allowOverlap="1" wp14:anchorId="1CD044E5" wp14:editId="74FA9DFC">
                      <wp:simplePos x="0" y="0"/>
                      <wp:positionH relativeFrom="column">
                        <wp:posOffset>0</wp:posOffset>
                      </wp:positionH>
                      <wp:positionV relativeFrom="paragraph">
                        <wp:posOffset>0</wp:posOffset>
                      </wp:positionV>
                      <wp:extent cx="76200" cy="28575"/>
                      <wp:effectExtent l="19050" t="19050" r="19050" b="28575"/>
                      <wp:wrapNone/>
                      <wp:docPr id="12201" name="Text Box 4996">
                        <a:extLst xmlns:a="http://schemas.openxmlformats.org/drawingml/2006/main">
                          <a:ext uri="{FF2B5EF4-FFF2-40B4-BE49-F238E27FC236}">
                            <a16:creationId xmlns:a16="http://schemas.microsoft.com/office/drawing/2014/main" id="{00000000-0008-0000-0000-0000A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34487" id="Text Box 4996" o:spid="_x0000_s1026" type="#_x0000_t202" style="position:absolute;margin-left:0;margin-top:0;width:6pt;height:2.25pt;z-index:2553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7440" behindDoc="0" locked="0" layoutInCell="1" allowOverlap="1" wp14:anchorId="7CEFC15B" wp14:editId="4D8BD4D7">
                      <wp:simplePos x="0" y="0"/>
                      <wp:positionH relativeFrom="column">
                        <wp:posOffset>0</wp:posOffset>
                      </wp:positionH>
                      <wp:positionV relativeFrom="paragraph">
                        <wp:posOffset>0</wp:posOffset>
                      </wp:positionV>
                      <wp:extent cx="76200" cy="28575"/>
                      <wp:effectExtent l="19050" t="19050" r="19050" b="28575"/>
                      <wp:wrapNone/>
                      <wp:docPr id="12202" name="Text Box 4995">
                        <a:extLst xmlns:a="http://schemas.openxmlformats.org/drawingml/2006/main">
                          <a:ext uri="{FF2B5EF4-FFF2-40B4-BE49-F238E27FC236}">
                            <a16:creationId xmlns:a16="http://schemas.microsoft.com/office/drawing/2014/main" id="{00000000-0008-0000-0000-0000A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C8A2E" id="Text Box 4995" o:spid="_x0000_s1026" type="#_x0000_t202" style="position:absolute;margin-left:0;margin-top:0;width:6pt;height:2.25pt;z-index:2553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8464" behindDoc="0" locked="0" layoutInCell="1" allowOverlap="1" wp14:anchorId="14D9BACB" wp14:editId="08712589">
                      <wp:simplePos x="0" y="0"/>
                      <wp:positionH relativeFrom="column">
                        <wp:posOffset>0</wp:posOffset>
                      </wp:positionH>
                      <wp:positionV relativeFrom="paragraph">
                        <wp:posOffset>0</wp:posOffset>
                      </wp:positionV>
                      <wp:extent cx="76200" cy="28575"/>
                      <wp:effectExtent l="19050" t="19050" r="19050" b="28575"/>
                      <wp:wrapNone/>
                      <wp:docPr id="12203" name="Text Box 4994">
                        <a:extLst xmlns:a="http://schemas.openxmlformats.org/drawingml/2006/main">
                          <a:ext uri="{FF2B5EF4-FFF2-40B4-BE49-F238E27FC236}">
                            <a16:creationId xmlns:a16="http://schemas.microsoft.com/office/drawing/2014/main" id="{00000000-0008-0000-0000-0000A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F9ECA" id="Text Box 4994" o:spid="_x0000_s1026" type="#_x0000_t202" style="position:absolute;margin-left:0;margin-top:0;width:6pt;height:2.25pt;z-index:2553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59488" behindDoc="0" locked="0" layoutInCell="1" allowOverlap="1" wp14:anchorId="7FDFC599" wp14:editId="77B99BAF">
                      <wp:simplePos x="0" y="0"/>
                      <wp:positionH relativeFrom="column">
                        <wp:posOffset>0</wp:posOffset>
                      </wp:positionH>
                      <wp:positionV relativeFrom="paragraph">
                        <wp:posOffset>0</wp:posOffset>
                      </wp:positionV>
                      <wp:extent cx="76200" cy="28575"/>
                      <wp:effectExtent l="19050" t="19050" r="19050" b="28575"/>
                      <wp:wrapNone/>
                      <wp:docPr id="12204" name="Text Box 4993">
                        <a:extLst xmlns:a="http://schemas.openxmlformats.org/drawingml/2006/main">
                          <a:ext uri="{FF2B5EF4-FFF2-40B4-BE49-F238E27FC236}">
                            <a16:creationId xmlns:a16="http://schemas.microsoft.com/office/drawing/2014/main" id="{00000000-0008-0000-0000-0000A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41795" id="Text Box 4993" o:spid="_x0000_s1026" type="#_x0000_t202" style="position:absolute;margin-left:0;margin-top:0;width:6pt;height:2.25pt;z-index:2553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0512" behindDoc="0" locked="0" layoutInCell="1" allowOverlap="1" wp14:anchorId="46AC8634" wp14:editId="26967B24">
                      <wp:simplePos x="0" y="0"/>
                      <wp:positionH relativeFrom="column">
                        <wp:posOffset>0</wp:posOffset>
                      </wp:positionH>
                      <wp:positionV relativeFrom="paragraph">
                        <wp:posOffset>0</wp:posOffset>
                      </wp:positionV>
                      <wp:extent cx="76200" cy="28575"/>
                      <wp:effectExtent l="19050" t="19050" r="19050" b="28575"/>
                      <wp:wrapNone/>
                      <wp:docPr id="12205" name="Text Box 4992">
                        <a:extLst xmlns:a="http://schemas.openxmlformats.org/drawingml/2006/main">
                          <a:ext uri="{FF2B5EF4-FFF2-40B4-BE49-F238E27FC236}">
                            <a16:creationId xmlns:a16="http://schemas.microsoft.com/office/drawing/2014/main" id="{00000000-0008-0000-0000-0000A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0F3EA" id="Text Box 4992" o:spid="_x0000_s1026" type="#_x0000_t202" style="position:absolute;margin-left:0;margin-top:0;width:6pt;height:2.25pt;z-index:2553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1536" behindDoc="0" locked="0" layoutInCell="1" allowOverlap="1" wp14:anchorId="63A54A09" wp14:editId="75FEE393">
                      <wp:simplePos x="0" y="0"/>
                      <wp:positionH relativeFrom="column">
                        <wp:posOffset>0</wp:posOffset>
                      </wp:positionH>
                      <wp:positionV relativeFrom="paragraph">
                        <wp:posOffset>0</wp:posOffset>
                      </wp:positionV>
                      <wp:extent cx="76200" cy="28575"/>
                      <wp:effectExtent l="19050" t="19050" r="19050" b="28575"/>
                      <wp:wrapNone/>
                      <wp:docPr id="12206" name="Text Box 4991">
                        <a:extLst xmlns:a="http://schemas.openxmlformats.org/drawingml/2006/main">
                          <a:ext uri="{FF2B5EF4-FFF2-40B4-BE49-F238E27FC236}">
                            <a16:creationId xmlns:a16="http://schemas.microsoft.com/office/drawing/2014/main" id="{00000000-0008-0000-0000-0000A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DDCC6" id="Text Box 4991" o:spid="_x0000_s1026" type="#_x0000_t202" style="position:absolute;margin-left:0;margin-top:0;width:6pt;height:2.25pt;z-index:2553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2560" behindDoc="0" locked="0" layoutInCell="1" allowOverlap="1" wp14:anchorId="5716309B" wp14:editId="4E6D73E4">
                      <wp:simplePos x="0" y="0"/>
                      <wp:positionH relativeFrom="column">
                        <wp:posOffset>0</wp:posOffset>
                      </wp:positionH>
                      <wp:positionV relativeFrom="paragraph">
                        <wp:posOffset>0</wp:posOffset>
                      </wp:positionV>
                      <wp:extent cx="76200" cy="28575"/>
                      <wp:effectExtent l="19050" t="19050" r="19050" b="28575"/>
                      <wp:wrapNone/>
                      <wp:docPr id="12207" name="Text Box 4990">
                        <a:extLst xmlns:a="http://schemas.openxmlformats.org/drawingml/2006/main">
                          <a:ext uri="{FF2B5EF4-FFF2-40B4-BE49-F238E27FC236}">
                            <a16:creationId xmlns:a16="http://schemas.microsoft.com/office/drawing/2014/main" id="{00000000-0008-0000-0000-0000A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C78FC" id="Text Box 4990" o:spid="_x0000_s1026" type="#_x0000_t202" style="position:absolute;margin-left:0;margin-top:0;width:6pt;height:2.25pt;z-index:25536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3584" behindDoc="0" locked="0" layoutInCell="1" allowOverlap="1" wp14:anchorId="09539563" wp14:editId="5803C479">
                      <wp:simplePos x="0" y="0"/>
                      <wp:positionH relativeFrom="column">
                        <wp:posOffset>0</wp:posOffset>
                      </wp:positionH>
                      <wp:positionV relativeFrom="paragraph">
                        <wp:posOffset>0</wp:posOffset>
                      </wp:positionV>
                      <wp:extent cx="76200" cy="28575"/>
                      <wp:effectExtent l="19050" t="19050" r="19050" b="28575"/>
                      <wp:wrapNone/>
                      <wp:docPr id="12208" name="Text Box 4989">
                        <a:extLst xmlns:a="http://schemas.openxmlformats.org/drawingml/2006/main">
                          <a:ext uri="{FF2B5EF4-FFF2-40B4-BE49-F238E27FC236}">
                            <a16:creationId xmlns:a16="http://schemas.microsoft.com/office/drawing/2014/main" id="{00000000-0008-0000-0000-0000B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EA416" id="Text Box 4989" o:spid="_x0000_s1026" type="#_x0000_t202" style="position:absolute;margin-left:0;margin-top:0;width:6pt;height:2.25pt;z-index:25536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4608" behindDoc="0" locked="0" layoutInCell="1" allowOverlap="1" wp14:anchorId="669699BB" wp14:editId="23953D36">
                      <wp:simplePos x="0" y="0"/>
                      <wp:positionH relativeFrom="column">
                        <wp:posOffset>0</wp:posOffset>
                      </wp:positionH>
                      <wp:positionV relativeFrom="paragraph">
                        <wp:posOffset>0</wp:posOffset>
                      </wp:positionV>
                      <wp:extent cx="76200" cy="28575"/>
                      <wp:effectExtent l="19050" t="19050" r="19050" b="28575"/>
                      <wp:wrapNone/>
                      <wp:docPr id="12209" name="Text Box 4988">
                        <a:extLst xmlns:a="http://schemas.openxmlformats.org/drawingml/2006/main">
                          <a:ext uri="{FF2B5EF4-FFF2-40B4-BE49-F238E27FC236}">
                            <a16:creationId xmlns:a16="http://schemas.microsoft.com/office/drawing/2014/main" id="{00000000-0008-0000-0000-0000B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7D880" id="Text Box 4988" o:spid="_x0000_s1026" type="#_x0000_t202" style="position:absolute;margin-left:0;margin-top:0;width:6pt;height:2.25pt;z-index:2553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5632" behindDoc="0" locked="0" layoutInCell="1" allowOverlap="1" wp14:anchorId="3A947F90" wp14:editId="2F59FFA2">
                      <wp:simplePos x="0" y="0"/>
                      <wp:positionH relativeFrom="column">
                        <wp:posOffset>0</wp:posOffset>
                      </wp:positionH>
                      <wp:positionV relativeFrom="paragraph">
                        <wp:posOffset>0</wp:posOffset>
                      </wp:positionV>
                      <wp:extent cx="76200" cy="28575"/>
                      <wp:effectExtent l="19050" t="19050" r="19050" b="28575"/>
                      <wp:wrapNone/>
                      <wp:docPr id="12210" name="Text Box 4987">
                        <a:extLst xmlns:a="http://schemas.openxmlformats.org/drawingml/2006/main">
                          <a:ext uri="{FF2B5EF4-FFF2-40B4-BE49-F238E27FC236}">
                            <a16:creationId xmlns:a16="http://schemas.microsoft.com/office/drawing/2014/main" id="{00000000-0008-0000-0000-0000B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B656B" id="Text Box 4987" o:spid="_x0000_s1026" type="#_x0000_t202" style="position:absolute;margin-left:0;margin-top:0;width:6pt;height:2.25pt;z-index:25536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6656" behindDoc="0" locked="0" layoutInCell="1" allowOverlap="1" wp14:anchorId="6DEE8EFA" wp14:editId="2AB0BA7A">
                      <wp:simplePos x="0" y="0"/>
                      <wp:positionH relativeFrom="column">
                        <wp:posOffset>0</wp:posOffset>
                      </wp:positionH>
                      <wp:positionV relativeFrom="paragraph">
                        <wp:posOffset>0</wp:posOffset>
                      </wp:positionV>
                      <wp:extent cx="76200" cy="28575"/>
                      <wp:effectExtent l="19050" t="19050" r="19050" b="28575"/>
                      <wp:wrapNone/>
                      <wp:docPr id="12211" name="Text Box 4986">
                        <a:extLst xmlns:a="http://schemas.openxmlformats.org/drawingml/2006/main">
                          <a:ext uri="{FF2B5EF4-FFF2-40B4-BE49-F238E27FC236}">
                            <a16:creationId xmlns:a16="http://schemas.microsoft.com/office/drawing/2014/main" id="{00000000-0008-0000-0000-0000B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BB34C" id="Text Box 4986" o:spid="_x0000_s1026" type="#_x0000_t202" style="position:absolute;margin-left:0;margin-top:0;width:6pt;height:2.25pt;z-index:2553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7680" behindDoc="0" locked="0" layoutInCell="1" allowOverlap="1" wp14:anchorId="73EFFA96" wp14:editId="58EE9EE1">
                      <wp:simplePos x="0" y="0"/>
                      <wp:positionH relativeFrom="column">
                        <wp:posOffset>0</wp:posOffset>
                      </wp:positionH>
                      <wp:positionV relativeFrom="paragraph">
                        <wp:posOffset>0</wp:posOffset>
                      </wp:positionV>
                      <wp:extent cx="76200" cy="28575"/>
                      <wp:effectExtent l="19050" t="19050" r="19050" b="28575"/>
                      <wp:wrapNone/>
                      <wp:docPr id="12212" name="Text Box 4985">
                        <a:extLst xmlns:a="http://schemas.openxmlformats.org/drawingml/2006/main">
                          <a:ext uri="{FF2B5EF4-FFF2-40B4-BE49-F238E27FC236}">
                            <a16:creationId xmlns:a16="http://schemas.microsoft.com/office/drawing/2014/main" id="{00000000-0008-0000-0000-0000B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0C4DFA" id="Text Box 4985" o:spid="_x0000_s1026" type="#_x0000_t202" style="position:absolute;margin-left:0;margin-top:0;width:6pt;height:2.25pt;z-index:25536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8704" behindDoc="0" locked="0" layoutInCell="1" allowOverlap="1" wp14:anchorId="586D50BD" wp14:editId="5551FF4B">
                      <wp:simplePos x="0" y="0"/>
                      <wp:positionH relativeFrom="column">
                        <wp:posOffset>0</wp:posOffset>
                      </wp:positionH>
                      <wp:positionV relativeFrom="paragraph">
                        <wp:posOffset>0</wp:posOffset>
                      </wp:positionV>
                      <wp:extent cx="76200" cy="28575"/>
                      <wp:effectExtent l="19050" t="19050" r="19050" b="28575"/>
                      <wp:wrapNone/>
                      <wp:docPr id="12213" name="Text Box 4984">
                        <a:extLst xmlns:a="http://schemas.openxmlformats.org/drawingml/2006/main">
                          <a:ext uri="{FF2B5EF4-FFF2-40B4-BE49-F238E27FC236}">
                            <a16:creationId xmlns:a16="http://schemas.microsoft.com/office/drawing/2014/main" id="{00000000-0008-0000-0000-0000B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B4DC3" id="Text Box 4984" o:spid="_x0000_s1026" type="#_x0000_t202" style="position:absolute;margin-left:0;margin-top:0;width:6pt;height:2.25pt;z-index:2553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69728" behindDoc="0" locked="0" layoutInCell="1" allowOverlap="1" wp14:anchorId="74BF536D" wp14:editId="45BBCD1E">
                      <wp:simplePos x="0" y="0"/>
                      <wp:positionH relativeFrom="column">
                        <wp:posOffset>0</wp:posOffset>
                      </wp:positionH>
                      <wp:positionV relativeFrom="paragraph">
                        <wp:posOffset>0</wp:posOffset>
                      </wp:positionV>
                      <wp:extent cx="76200" cy="28575"/>
                      <wp:effectExtent l="19050" t="19050" r="19050" b="28575"/>
                      <wp:wrapNone/>
                      <wp:docPr id="12214" name="Text Box 4983">
                        <a:extLst xmlns:a="http://schemas.openxmlformats.org/drawingml/2006/main">
                          <a:ext uri="{FF2B5EF4-FFF2-40B4-BE49-F238E27FC236}">
                            <a16:creationId xmlns:a16="http://schemas.microsoft.com/office/drawing/2014/main" id="{00000000-0008-0000-0000-0000B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CFFF3" id="Text Box 4983" o:spid="_x0000_s1026" type="#_x0000_t202" style="position:absolute;margin-left:0;margin-top:0;width:6pt;height:2.25pt;z-index:25536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0752" behindDoc="0" locked="0" layoutInCell="1" allowOverlap="1" wp14:anchorId="6AF06499" wp14:editId="50B8CED1">
                      <wp:simplePos x="0" y="0"/>
                      <wp:positionH relativeFrom="column">
                        <wp:posOffset>0</wp:posOffset>
                      </wp:positionH>
                      <wp:positionV relativeFrom="paragraph">
                        <wp:posOffset>0</wp:posOffset>
                      </wp:positionV>
                      <wp:extent cx="76200" cy="28575"/>
                      <wp:effectExtent l="19050" t="19050" r="19050" b="28575"/>
                      <wp:wrapNone/>
                      <wp:docPr id="12215" name="Text Box 4982">
                        <a:extLst xmlns:a="http://schemas.openxmlformats.org/drawingml/2006/main">
                          <a:ext uri="{FF2B5EF4-FFF2-40B4-BE49-F238E27FC236}">
                            <a16:creationId xmlns:a16="http://schemas.microsoft.com/office/drawing/2014/main" id="{00000000-0008-0000-0000-0000B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FDCEE" id="Text Box 4982" o:spid="_x0000_s1026" type="#_x0000_t202" style="position:absolute;margin-left:0;margin-top:0;width:6pt;height:2.25pt;z-index:2553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1776" behindDoc="0" locked="0" layoutInCell="1" allowOverlap="1" wp14:anchorId="23501FEB" wp14:editId="5CE2F660">
                      <wp:simplePos x="0" y="0"/>
                      <wp:positionH relativeFrom="column">
                        <wp:posOffset>0</wp:posOffset>
                      </wp:positionH>
                      <wp:positionV relativeFrom="paragraph">
                        <wp:posOffset>0</wp:posOffset>
                      </wp:positionV>
                      <wp:extent cx="76200" cy="28575"/>
                      <wp:effectExtent l="19050" t="19050" r="19050" b="28575"/>
                      <wp:wrapNone/>
                      <wp:docPr id="12216" name="Text Box 4981">
                        <a:extLst xmlns:a="http://schemas.openxmlformats.org/drawingml/2006/main">
                          <a:ext uri="{FF2B5EF4-FFF2-40B4-BE49-F238E27FC236}">
                            <a16:creationId xmlns:a16="http://schemas.microsoft.com/office/drawing/2014/main" id="{00000000-0008-0000-0000-0000B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1974C" id="Text Box 4981" o:spid="_x0000_s1026" type="#_x0000_t202" style="position:absolute;margin-left:0;margin-top:0;width:6pt;height:2.25pt;z-index:25537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2800" behindDoc="0" locked="0" layoutInCell="1" allowOverlap="1" wp14:anchorId="53E54838" wp14:editId="0A12A189">
                      <wp:simplePos x="0" y="0"/>
                      <wp:positionH relativeFrom="column">
                        <wp:posOffset>0</wp:posOffset>
                      </wp:positionH>
                      <wp:positionV relativeFrom="paragraph">
                        <wp:posOffset>0</wp:posOffset>
                      </wp:positionV>
                      <wp:extent cx="76200" cy="28575"/>
                      <wp:effectExtent l="19050" t="19050" r="19050" b="28575"/>
                      <wp:wrapNone/>
                      <wp:docPr id="12217" name="Text Box 4980">
                        <a:extLst xmlns:a="http://schemas.openxmlformats.org/drawingml/2006/main">
                          <a:ext uri="{FF2B5EF4-FFF2-40B4-BE49-F238E27FC236}">
                            <a16:creationId xmlns:a16="http://schemas.microsoft.com/office/drawing/2014/main" id="{00000000-0008-0000-0000-0000B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9FA7E" id="Text Box 4980" o:spid="_x0000_s1026" type="#_x0000_t202" style="position:absolute;margin-left:0;margin-top:0;width:6pt;height:2.25pt;z-index:25537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3824" behindDoc="0" locked="0" layoutInCell="1" allowOverlap="1" wp14:anchorId="1E1081FC" wp14:editId="07CBC463">
                      <wp:simplePos x="0" y="0"/>
                      <wp:positionH relativeFrom="column">
                        <wp:posOffset>0</wp:posOffset>
                      </wp:positionH>
                      <wp:positionV relativeFrom="paragraph">
                        <wp:posOffset>0</wp:posOffset>
                      </wp:positionV>
                      <wp:extent cx="76200" cy="28575"/>
                      <wp:effectExtent l="19050" t="19050" r="19050" b="28575"/>
                      <wp:wrapNone/>
                      <wp:docPr id="12218" name="Text Box 4979">
                        <a:extLst xmlns:a="http://schemas.openxmlformats.org/drawingml/2006/main">
                          <a:ext uri="{FF2B5EF4-FFF2-40B4-BE49-F238E27FC236}">
                            <a16:creationId xmlns:a16="http://schemas.microsoft.com/office/drawing/2014/main" id="{00000000-0008-0000-0000-0000B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959CB7" id="Text Box 4979" o:spid="_x0000_s1026" type="#_x0000_t202" style="position:absolute;margin-left:0;margin-top:0;width:6pt;height:2.25pt;z-index:2553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4848" behindDoc="0" locked="0" layoutInCell="1" allowOverlap="1" wp14:anchorId="7A575AC3" wp14:editId="2F39C59C">
                      <wp:simplePos x="0" y="0"/>
                      <wp:positionH relativeFrom="column">
                        <wp:posOffset>0</wp:posOffset>
                      </wp:positionH>
                      <wp:positionV relativeFrom="paragraph">
                        <wp:posOffset>0</wp:posOffset>
                      </wp:positionV>
                      <wp:extent cx="76200" cy="28575"/>
                      <wp:effectExtent l="19050" t="19050" r="19050" b="28575"/>
                      <wp:wrapNone/>
                      <wp:docPr id="12219" name="Text Box 4978">
                        <a:extLst xmlns:a="http://schemas.openxmlformats.org/drawingml/2006/main">
                          <a:ext uri="{FF2B5EF4-FFF2-40B4-BE49-F238E27FC236}">
                            <a16:creationId xmlns:a16="http://schemas.microsoft.com/office/drawing/2014/main" id="{00000000-0008-0000-0000-0000B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5C2AA" id="Text Box 4978" o:spid="_x0000_s1026" type="#_x0000_t202" style="position:absolute;margin-left:0;margin-top:0;width:6pt;height:2.25pt;z-index:2553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5872" behindDoc="0" locked="0" layoutInCell="1" allowOverlap="1" wp14:anchorId="0441F037" wp14:editId="565EBBA0">
                      <wp:simplePos x="0" y="0"/>
                      <wp:positionH relativeFrom="column">
                        <wp:posOffset>0</wp:posOffset>
                      </wp:positionH>
                      <wp:positionV relativeFrom="paragraph">
                        <wp:posOffset>0</wp:posOffset>
                      </wp:positionV>
                      <wp:extent cx="76200" cy="28575"/>
                      <wp:effectExtent l="19050" t="19050" r="19050" b="28575"/>
                      <wp:wrapNone/>
                      <wp:docPr id="12220" name="Text Box 4977">
                        <a:extLst xmlns:a="http://schemas.openxmlformats.org/drawingml/2006/main">
                          <a:ext uri="{FF2B5EF4-FFF2-40B4-BE49-F238E27FC236}">
                            <a16:creationId xmlns:a16="http://schemas.microsoft.com/office/drawing/2014/main" id="{00000000-0008-0000-0000-0000B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64B32" id="Text Box 4977" o:spid="_x0000_s1026" type="#_x0000_t202" style="position:absolute;margin-left:0;margin-top:0;width:6pt;height:2.25pt;z-index:2553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6896" behindDoc="0" locked="0" layoutInCell="1" allowOverlap="1" wp14:anchorId="70A92DBE" wp14:editId="0B50CDAF">
                      <wp:simplePos x="0" y="0"/>
                      <wp:positionH relativeFrom="column">
                        <wp:posOffset>0</wp:posOffset>
                      </wp:positionH>
                      <wp:positionV relativeFrom="paragraph">
                        <wp:posOffset>0</wp:posOffset>
                      </wp:positionV>
                      <wp:extent cx="76200" cy="28575"/>
                      <wp:effectExtent l="19050" t="19050" r="19050" b="28575"/>
                      <wp:wrapNone/>
                      <wp:docPr id="12221" name="Text Box 4976">
                        <a:extLst xmlns:a="http://schemas.openxmlformats.org/drawingml/2006/main">
                          <a:ext uri="{FF2B5EF4-FFF2-40B4-BE49-F238E27FC236}">
                            <a16:creationId xmlns:a16="http://schemas.microsoft.com/office/drawing/2014/main" id="{00000000-0008-0000-0000-0000B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ED441" id="Text Box 4976" o:spid="_x0000_s1026" type="#_x0000_t202" style="position:absolute;margin-left:0;margin-top:0;width:6pt;height:2.25pt;z-index:2553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7920" behindDoc="0" locked="0" layoutInCell="1" allowOverlap="1" wp14:anchorId="254CC1F8" wp14:editId="35EF5CE9">
                      <wp:simplePos x="0" y="0"/>
                      <wp:positionH relativeFrom="column">
                        <wp:posOffset>0</wp:posOffset>
                      </wp:positionH>
                      <wp:positionV relativeFrom="paragraph">
                        <wp:posOffset>0</wp:posOffset>
                      </wp:positionV>
                      <wp:extent cx="76200" cy="28575"/>
                      <wp:effectExtent l="19050" t="19050" r="19050" b="28575"/>
                      <wp:wrapNone/>
                      <wp:docPr id="12222" name="Text Box 4975">
                        <a:extLst xmlns:a="http://schemas.openxmlformats.org/drawingml/2006/main">
                          <a:ext uri="{FF2B5EF4-FFF2-40B4-BE49-F238E27FC236}">
                            <a16:creationId xmlns:a16="http://schemas.microsoft.com/office/drawing/2014/main" id="{00000000-0008-0000-0000-0000B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19444" id="Text Box 4975" o:spid="_x0000_s1026" type="#_x0000_t202" style="position:absolute;margin-left:0;margin-top:0;width:6pt;height:2.25pt;z-index:2553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8944" behindDoc="0" locked="0" layoutInCell="1" allowOverlap="1" wp14:anchorId="0CBA08F6" wp14:editId="3ACC222C">
                      <wp:simplePos x="0" y="0"/>
                      <wp:positionH relativeFrom="column">
                        <wp:posOffset>0</wp:posOffset>
                      </wp:positionH>
                      <wp:positionV relativeFrom="paragraph">
                        <wp:posOffset>0</wp:posOffset>
                      </wp:positionV>
                      <wp:extent cx="76200" cy="28575"/>
                      <wp:effectExtent l="19050" t="19050" r="19050" b="28575"/>
                      <wp:wrapNone/>
                      <wp:docPr id="12223" name="Text Box 4974">
                        <a:extLst xmlns:a="http://schemas.openxmlformats.org/drawingml/2006/main">
                          <a:ext uri="{FF2B5EF4-FFF2-40B4-BE49-F238E27FC236}">
                            <a16:creationId xmlns:a16="http://schemas.microsoft.com/office/drawing/2014/main" id="{00000000-0008-0000-0000-0000B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9D79B" id="Text Box 4974" o:spid="_x0000_s1026" type="#_x0000_t202" style="position:absolute;margin-left:0;margin-top:0;width:6pt;height:2.25pt;z-index:2553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79968" behindDoc="0" locked="0" layoutInCell="1" allowOverlap="1" wp14:anchorId="57F66BE1" wp14:editId="4447CF6C">
                      <wp:simplePos x="0" y="0"/>
                      <wp:positionH relativeFrom="column">
                        <wp:posOffset>0</wp:posOffset>
                      </wp:positionH>
                      <wp:positionV relativeFrom="paragraph">
                        <wp:posOffset>0</wp:posOffset>
                      </wp:positionV>
                      <wp:extent cx="76200" cy="28575"/>
                      <wp:effectExtent l="19050" t="19050" r="19050" b="28575"/>
                      <wp:wrapNone/>
                      <wp:docPr id="12224" name="Text Box 4973">
                        <a:extLst xmlns:a="http://schemas.openxmlformats.org/drawingml/2006/main">
                          <a:ext uri="{FF2B5EF4-FFF2-40B4-BE49-F238E27FC236}">
                            <a16:creationId xmlns:a16="http://schemas.microsoft.com/office/drawing/2014/main" id="{00000000-0008-0000-0000-0000C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0841C" id="Text Box 4973" o:spid="_x0000_s1026" type="#_x0000_t202" style="position:absolute;margin-left:0;margin-top:0;width:6pt;height:2.25pt;z-index:2553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0992" behindDoc="0" locked="0" layoutInCell="1" allowOverlap="1" wp14:anchorId="23957E84" wp14:editId="11ED291F">
                      <wp:simplePos x="0" y="0"/>
                      <wp:positionH relativeFrom="column">
                        <wp:posOffset>0</wp:posOffset>
                      </wp:positionH>
                      <wp:positionV relativeFrom="paragraph">
                        <wp:posOffset>0</wp:posOffset>
                      </wp:positionV>
                      <wp:extent cx="76200" cy="28575"/>
                      <wp:effectExtent l="19050" t="19050" r="19050" b="28575"/>
                      <wp:wrapNone/>
                      <wp:docPr id="12225" name="Text Box 4972">
                        <a:extLst xmlns:a="http://schemas.openxmlformats.org/drawingml/2006/main">
                          <a:ext uri="{FF2B5EF4-FFF2-40B4-BE49-F238E27FC236}">
                            <a16:creationId xmlns:a16="http://schemas.microsoft.com/office/drawing/2014/main" id="{00000000-0008-0000-0000-0000C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E836A" id="Text Box 4972" o:spid="_x0000_s1026" type="#_x0000_t202" style="position:absolute;margin-left:0;margin-top:0;width:6pt;height:2.25pt;z-index:2553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2016" behindDoc="0" locked="0" layoutInCell="1" allowOverlap="1" wp14:anchorId="39235762" wp14:editId="524F374B">
                      <wp:simplePos x="0" y="0"/>
                      <wp:positionH relativeFrom="column">
                        <wp:posOffset>0</wp:posOffset>
                      </wp:positionH>
                      <wp:positionV relativeFrom="paragraph">
                        <wp:posOffset>0</wp:posOffset>
                      </wp:positionV>
                      <wp:extent cx="76200" cy="28575"/>
                      <wp:effectExtent l="19050" t="19050" r="19050" b="28575"/>
                      <wp:wrapNone/>
                      <wp:docPr id="12226" name="Text Box 4971">
                        <a:extLst xmlns:a="http://schemas.openxmlformats.org/drawingml/2006/main">
                          <a:ext uri="{FF2B5EF4-FFF2-40B4-BE49-F238E27FC236}">
                            <a16:creationId xmlns:a16="http://schemas.microsoft.com/office/drawing/2014/main" id="{00000000-0008-0000-0000-0000C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123D2" id="Text Box 4971" o:spid="_x0000_s1026" type="#_x0000_t202" style="position:absolute;margin-left:0;margin-top:0;width:6pt;height:2.25pt;z-index:2553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3040" behindDoc="0" locked="0" layoutInCell="1" allowOverlap="1" wp14:anchorId="1BDC24BE" wp14:editId="44091874">
                      <wp:simplePos x="0" y="0"/>
                      <wp:positionH relativeFrom="column">
                        <wp:posOffset>0</wp:posOffset>
                      </wp:positionH>
                      <wp:positionV relativeFrom="paragraph">
                        <wp:posOffset>0</wp:posOffset>
                      </wp:positionV>
                      <wp:extent cx="76200" cy="28575"/>
                      <wp:effectExtent l="19050" t="19050" r="19050" b="28575"/>
                      <wp:wrapNone/>
                      <wp:docPr id="12227" name="Text Box 4970">
                        <a:extLst xmlns:a="http://schemas.openxmlformats.org/drawingml/2006/main">
                          <a:ext uri="{FF2B5EF4-FFF2-40B4-BE49-F238E27FC236}">
                            <a16:creationId xmlns:a16="http://schemas.microsoft.com/office/drawing/2014/main" id="{00000000-0008-0000-0000-0000C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5C243" id="Text Box 4970" o:spid="_x0000_s1026" type="#_x0000_t202" style="position:absolute;margin-left:0;margin-top:0;width:6pt;height:2.25pt;z-index:25538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4064" behindDoc="0" locked="0" layoutInCell="1" allowOverlap="1" wp14:anchorId="677A5434" wp14:editId="2BFBFCAC">
                      <wp:simplePos x="0" y="0"/>
                      <wp:positionH relativeFrom="column">
                        <wp:posOffset>0</wp:posOffset>
                      </wp:positionH>
                      <wp:positionV relativeFrom="paragraph">
                        <wp:posOffset>0</wp:posOffset>
                      </wp:positionV>
                      <wp:extent cx="76200" cy="28575"/>
                      <wp:effectExtent l="19050" t="19050" r="19050" b="28575"/>
                      <wp:wrapNone/>
                      <wp:docPr id="12228" name="Text Box 4969">
                        <a:extLst xmlns:a="http://schemas.openxmlformats.org/drawingml/2006/main">
                          <a:ext uri="{FF2B5EF4-FFF2-40B4-BE49-F238E27FC236}">
                            <a16:creationId xmlns:a16="http://schemas.microsoft.com/office/drawing/2014/main" id="{00000000-0008-0000-0000-0000C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3E9CE" id="Text Box 4969" o:spid="_x0000_s1026" type="#_x0000_t202" style="position:absolute;margin-left:0;margin-top:0;width:6pt;height:2.25pt;z-index:2553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5088" behindDoc="0" locked="0" layoutInCell="1" allowOverlap="1" wp14:anchorId="5AFD3E28" wp14:editId="7D1926DA">
                      <wp:simplePos x="0" y="0"/>
                      <wp:positionH relativeFrom="column">
                        <wp:posOffset>0</wp:posOffset>
                      </wp:positionH>
                      <wp:positionV relativeFrom="paragraph">
                        <wp:posOffset>0</wp:posOffset>
                      </wp:positionV>
                      <wp:extent cx="76200" cy="28575"/>
                      <wp:effectExtent l="19050" t="19050" r="19050" b="28575"/>
                      <wp:wrapNone/>
                      <wp:docPr id="12229" name="Text Box 4968">
                        <a:extLst xmlns:a="http://schemas.openxmlformats.org/drawingml/2006/main">
                          <a:ext uri="{FF2B5EF4-FFF2-40B4-BE49-F238E27FC236}">
                            <a16:creationId xmlns:a16="http://schemas.microsoft.com/office/drawing/2014/main" id="{00000000-0008-0000-0000-0000C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7961A" id="Text Box 4968" o:spid="_x0000_s1026" type="#_x0000_t202" style="position:absolute;margin-left:0;margin-top:0;width:6pt;height:2.25pt;z-index:2553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6112" behindDoc="0" locked="0" layoutInCell="1" allowOverlap="1" wp14:anchorId="40467A9E" wp14:editId="48F46744">
                      <wp:simplePos x="0" y="0"/>
                      <wp:positionH relativeFrom="column">
                        <wp:posOffset>0</wp:posOffset>
                      </wp:positionH>
                      <wp:positionV relativeFrom="paragraph">
                        <wp:posOffset>0</wp:posOffset>
                      </wp:positionV>
                      <wp:extent cx="76200" cy="28575"/>
                      <wp:effectExtent l="19050" t="19050" r="19050" b="28575"/>
                      <wp:wrapNone/>
                      <wp:docPr id="12230" name="Text Box 4967">
                        <a:extLst xmlns:a="http://schemas.openxmlformats.org/drawingml/2006/main">
                          <a:ext uri="{FF2B5EF4-FFF2-40B4-BE49-F238E27FC236}">
                            <a16:creationId xmlns:a16="http://schemas.microsoft.com/office/drawing/2014/main" id="{00000000-0008-0000-0000-0000C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26B89" id="Text Box 4967" o:spid="_x0000_s1026" type="#_x0000_t202" style="position:absolute;margin-left:0;margin-top:0;width:6pt;height:2.25pt;z-index:2553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7136" behindDoc="0" locked="0" layoutInCell="1" allowOverlap="1" wp14:anchorId="6ADAE36D" wp14:editId="632A6F19">
                      <wp:simplePos x="0" y="0"/>
                      <wp:positionH relativeFrom="column">
                        <wp:posOffset>0</wp:posOffset>
                      </wp:positionH>
                      <wp:positionV relativeFrom="paragraph">
                        <wp:posOffset>0</wp:posOffset>
                      </wp:positionV>
                      <wp:extent cx="76200" cy="28575"/>
                      <wp:effectExtent l="19050" t="19050" r="19050" b="28575"/>
                      <wp:wrapNone/>
                      <wp:docPr id="12231" name="Text Box 4966">
                        <a:extLst xmlns:a="http://schemas.openxmlformats.org/drawingml/2006/main">
                          <a:ext uri="{FF2B5EF4-FFF2-40B4-BE49-F238E27FC236}">
                            <a16:creationId xmlns:a16="http://schemas.microsoft.com/office/drawing/2014/main" id="{00000000-0008-0000-0000-0000C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1893D" id="Text Box 4966" o:spid="_x0000_s1026" type="#_x0000_t202" style="position:absolute;margin-left:0;margin-top:0;width:6pt;height:2.25pt;z-index:2553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8160" behindDoc="0" locked="0" layoutInCell="1" allowOverlap="1" wp14:anchorId="6A53B93E" wp14:editId="6DF4F24A">
                      <wp:simplePos x="0" y="0"/>
                      <wp:positionH relativeFrom="column">
                        <wp:posOffset>0</wp:posOffset>
                      </wp:positionH>
                      <wp:positionV relativeFrom="paragraph">
                        <wp:posOffset>0</wp:posOffset>
                      </wp:positionV>
                      <wp:extent cx="76200" cy="28575"/>
                      <wp:effectExtent l="19050" t="19050" r="19050" b="28575"/>
                      <wp:wrapNone/>
                      <wp:docPr id="12232" name="Text Box 4965">
                        <a:extLst xmlns:a="http://schemas.openxmlformats.org/drawingml/2006/main">
                          <a:ext uri="{FF2B5EF4-FFF2-40B4-BE49-F238E27FC236}">
                            <a16:creationId xmlns:a16="http://schemas.microsoft.com/office/drawing/2014/main" id="{00000000-0008-0000-0000-0000C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DFD1E" id="Text Box 4965" o:spid="_x0000_s1026" type="#_x0000_t202" style="position:absolute;margin-left:0;margin-top:0;width:6pt;height:2.25pt;z-index:2553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89184" behindDoc="0" locked="0" layoutInCell="1" allowOverlap="1" wp14:anchorId="28F6680D" wp14:editId="68FFE369">
                      <wp:simplePos x="0" y="0"/>
                      <wp:positionH relativeFrom="column">
                        <wp:posOffset>0</wp:posOffset>
                      </wp:positionH>
                      <wp:positionV relativeFrom="paragraph">
                        <wp:posOffset>0</wp:posOffset>
                      </wp:positionV>
                      <wp:extent cx="76200" cy="28575"/>
                      <wp:effectExtent l="19050" t="19050" r="19050" b="28575"/>
                      <wp:wrapNone/>
                      <wp:docPr id="12233" name="Text Box 4964">
                        <a:extLst xmlns:a="http://schemas.openxmlformats.org/drawingml/2006/main">
                          <a:ext uri="{FF2B5EF4-FFF2-40B4-BE49-F238E27FC236}">
                            <a16:creationId xmlns:a16="http://schemas.microsoft.com/office/drawing/2014/main" id="{00000000-0008-0000-0000-0000C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BCBD2" id="Text Box 4964" o:spid="_x0000_s1026" type="#_x0000_t202" style="position:absolute;margin-left:0;margin-top:0;width:6pt;height:2.25pt;z-index:2553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0208" behindDoc="0" locked="0" layoutInCell="1" allowOverlap="1" wp14:anchorId="10027D1D" wp14:editId="3BC42DF4">
                      <wp:simplePos x="0" y="0"/>
                      <wp:positionH relativeFrom="column">
                        <wp:posOffset>0</wp:posOffset>
                      </wp:positionH>
                      <wp:positionV relativeFrom="paragraph">
                        <wp:posOffset>0</wp:posOffset>
                      </wp:positionV>
                      <wp:extent cx="76200" cy="28575"/>
                      <wp:effectExtent l="19050" t="19050" r="19050" b="28575"/>
                      <wp:wrapNone/>
                      <wp:docPr id="12234" name="Text Box 4963">
                        <a:extLst xmlns:a="http://schemas.openxmlformats.org/drawingml/2006/main">
                          <a:ext uri="{FF2B5EF4-FFF2-40B4-BE49-F238E27FC236}">
                            <a16:creationId xmlns:a16="http://schemas.microsoft.com/office/drawing/2014/main" id="{00000000-0008-0000-0000-0000C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55EE6" id="Text Box 4963" o:spid="_x0000_s1026" type="#_x0000_t202" style="position:absolute;margin-left:0;margin-top:0;width:6pt;height:2.25pt;z-index:2553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1232" behindDoc="0" locked="0" layoutInCell="1" allowOverlap="1" wp14:anchorId="4A867277" wp14:editId="7023B850">
                      <wp:simplePos x="0" y="0"/>
                      <wp:positionH relativeFrom="column">
                        <wp:posOffset>0</wp:posOffset>
                      </wp:positionH>
                      <wp:positionV relativeFrom="paragraph">
                        <wp:posOffset>0</wp:posOffset>
                      </wp:positionV>
                      <wp:extent cx="76200" cy="28575"/>
                      <wp:effectExtent l="19050" t="19050" r="19050" b="28575"/>
                      <wp:wrapNone/>
                      <wp:docPr id="12235" name="Text Box 4962">
                        <a:extLst xmlns:a="http://schemas.openxmlformats.org/drawingml/2006/main">
                          <a:ext uri="{FF2B5EF4-FFF2-40B4-BE49-F238E27FC236}">
                            <a16:creationId xmlns:a16="http://schemas.microsoft.com/office/drawing/2014/main" id="{00000000-0008-0000-0000-0000C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D29D4" id="Text Box 4962" o:spid="_x0000_s1026" type="#_x0000_t202" style="position:absolute;margin-left:0;margin-top:0;width:6pt;height:2.25pt;z-index:2553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2256" behindDoc="0" locked="0" layoutInCell="1" allowOverlap="1" wp14:anchorId="22E20A29" wp14:editId="2562CAA0">
                      <wp:simplePos x="0" y="0"/>
                      <wp:positionH relativeFrom="column">
                        <wp:posOffset>0</wp:posOffset>
                      </wp:positionH>
                      <wp:positionV relativeFrom="paragraph">
                        <wp:posOffset>0</wp:posOffset>
                      </wp:positionV>
                      <wp:extent cx="76200" cy="28575"/>
                      <wp:effectExtent l="19050" t="19050" r="19050" b="28575"/>
                      <wp:wrapNone/>
                      <wp:docPr id="12236" name="Text Box 4961">
                        <a:extLst xmlns:a="http://schemas.openxmlformats.org/drawingml/2006/main">
                          <a:ext uri="{FF2B5EF4-FFF2-40B4-BE49-F238E27FC236}">
                            <a16:creationId xmlns:a16="http://schemas.microsoft.com/office/drawing/2014/main" id="{00000000-0008-0000-0000-0000C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7DD6B" id="Text Box 4961" o:spid="_x0000_s1026" type="#_x0000_t202" style="position:absolute;margin-left:0;margin-top:0;width:6pt;height:2.25pt;z-index:2553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3280" behindDoc="0" locked="0" layoutInCell="1" allowOverlap="1" wp14:anchorId="54AC92F2" wp14:editId="5A0435D0">
                      <wp:simplePos x="0" y="0"/>
                      <wp:positionH relativeFrom="column">
                        <wp:posOffset>0</wp:posOffset>
                      </wp:positionH>
                      <wp:positionV relativeFrom="paragraph">
                        <wp:posOffset>0</wp:posOffset>
                      </wp:positionV>
                      <wp:extent cx="76200" cy="28575"/>
                      <wp:effectExtent l="19050" t="19050" r="19050" b="28575"/>
                      <wp:wrapNone/>
                      <wp:docPr id="12237" name="Text Box 4960">
                        <a:extLst xmlns:a="http://schemas.openxmlformats.org/drawingml/2006/main">
                          <a:ext uri="{FF2B5EF4-FFF2-40B4-BE49-F238E27FC236}">
                            <a16:creationId xmlns:a16="http://schemas.microsoft.com/office/drawing/2014/main" id="{00000000-0008-0000-0000-0000C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62B93" id="Text Box 4960" o:spid="_x0000_s1026" type="#_x0000_t202" style="position:absolute;margin-left:0;margin-top:0;width:6pt;height:2.25pt;z-index:25539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4304" behindDoc="0" locked="0" layoutInCell="1" allowOverlap="1" wp14:anchorId="7B8E35C3" wp14:editId="6E9156A9">
                      <wp:simplePos x="0" y="0"/>
                      <wp:positionH relativeFrom="column">
                        <wp:posOffset>0</wp:posOffset>
                      </wp:positionH>
                      <wp:positionV relativeFrom="paragraph">
                        <wp:posOffset>0</wp:posOffset>
                      </wp:positionV>
                      <wp:extent cx="76200" cy="28575"/>
                      <wp:effectExtent l="19050" t="19050" r="19050" b="28575"/>
                      <wp:wrapNone/>
                      <wp:docPr id="12238" name="Text Box 4959">
                        <a:extLst xmlns:a="http://schemas.openxmlformats.org/drawingml/2006/main">
                          <a:ext uri="{FF2B5EF4-FFF2-40B4-BE49-F238E27FC236}">
                            <a16:creationId xmlns:a16="http://schemas.microsoft.com/office/drawing/2014/main" id="{00000000-0008-0000-0000-0000C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F6410" id="Text Box 4959" o:spid="_x0000_s1026" type="#_x0000_t202" style="position:absolute;margin-left:0;margin-top:0;width:6pt;height:2.25pt;z-index:25539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5328" behindDoc="0" locked="0" layoutInCell="1" allowOverlap="1" wp14:anchorId="19B1709B" wp14:editId="58B67306">
                      <wp:simplePos x="0" y="0"/>
                      <wp:positionH relativeFrom="column">
                        <wp:posOffset>0</wp:posOffset>
                      </wp:positionH>
                      <wp:positionV relativeFrom="paragraph">
                        <wp:posOffset>0</wp:posOffset>
                      </wp:positionV>
                      <wp:extent cx="76200" cy="28575"/>
                      <wp:effectExtent l="19050" t="19050" r="19050" b="28575"/>
                      <wp:wrapNone/>
                      <wp:docPr id="12239" name="Text Box 4958">
                        <a:extLst xmlns:a="http://schemas.openxmlformats.org/drawingml/2006/main">
                          <a:ext uri="{FF2B5EF4-FFF2-40B4-BE49-F238E27FC236}">
                            <a16:creationId xmlns:a16="http://schemas.microsoft.com/office/drawing/2014/main" id="{00000000-0008-0000-0000-0000C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54DF2" id="Text Box 4958" o:spid="_x0000_s1026" type="#_x0000_t202" style="position:absolute;margin-left:0;margin-top:0;width:6pt;height:2.25pt;z-index:2553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6352" behindDoc="0" locked="0" layoutInCell="1" allowOverlap="1" wp14:anchorId="47399A0A" wp14:editId="6A67A117">
                      <wp:simplePos x="0" y="0"/>
                      <wp:positionH relativeFrom="column">
                        <wp:posOffset>0</wp:posOffset>
                      </wp:positionH>
                      <wp:positionV relativeFrom="paragraph">
                        <wp:posOffset>0</wp:posOffset>
                      </wp:positionV>
                      <wp:extent cx="76200" cy="28575"/>
                      <wp:effectExtent l="19050" t="19050" r="19050" b="28575"/>
                      <wp:wrapNone/>
                      <wp:docPr id="12240" name="Text Box 4957">
                        <a:extLst xmlns:a="http://schemas.openxmlformats.org/drawingml/2006/main">
                          <a:ext uri="{FF2B5EF4-FFF2-40B4-BE49-F238E27FC236}">
                            <a16:creationId xmlns:a16="http://schemas.microsoft.com/office/drawing/2014/main" id="{00000000-0008-0000-0000-0000D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055E7" id="Text Box 4957" o:spid="_x0000_s1026" type="#_x0000_t202" style="position:absolute;margin-left:0;margin-top:0;width:6pt;height:2.25pt;z-index:2553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7376" behindDoc="0" locked="0" layoutInCell="1" allowOverlap="1" wp14:anchorId="07D74029" wp14:editId="249BEF7C">
                      <wp:simplePos x="0" y="0"/>
                      <wp:positionH relativeFrom="column">
                        <wp:posOffset>0</wp:posOffset>
                      </wp:positionH>
                      <wp:positionV relativeFrom="paragraph">
                        <wp:posOffset>0</wp:posOffset>
                      </wp:positionV>
                      <wp:extent cx="76200" cy="28575"/>
                      <wp:effectExtent l="19050" t="19050" r="19050" b="28575"/>
                      <wp:wrapNone/>
                      <wp:docPr id="12241" name="Text Box 4956">
                        <a:extLst xmlns:a="http://schemas.openxmlformats.org/drawingml/2006/main">
                          <a:ext uri="{FF2B5EF4-FFF2-40B4-BE49-F238E27FC236}">
                            <a16:creationId xmlns:a16="http://schemas.microsoft.com/office/drawing/2014/main" id="{00000000-0008-0000-0000-0000D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8E41F" id="Text Box 4956" o:spid="_x0000_s1026" type="#_x0000_t202" style="position:absolute;margin-left:0;margin-top:0;width:6pt;height:2.25pt;z-index:25539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8400" behindDoc="0" locked="0" layoutInCell="1" allowOverlap="1" wp14:anchorId="67C52628" wp14:editId="0D3F32C1">
                      <wp:simplePos x="0" y="0"/>
                      <wp:positionH relativeFrom="column">
                        <wp:posOffset>0</wp:posOffset>
                      </wp:positionH>
                      <wp:positionV relativeFrom="paragraph">
                        <wp:posOffset>0</wp:posOffset>
                      </wp:positionV>
                      <wp:extent cx="76200" cy="28575"/>
                      <wp:effectExtent l="19050" t="19050" r="19050" b="28575"/>
                      <wp:wrapNone/>
                      <wp:docPr id="12242" name="Text Box 4955">
                        <a:extLst xmlns:a="http://schemas.openxmlformats.org/drawingml/2006/main">
                          <a:ext uri="{FF2B5EF4-FFF2-40B4-BE49-F238E27FC236}">
                            <a16:creationId xmlns:a16="http://schemas.microsoft.com/office/drawing/2014/main" id="{00000000-0008-0000-0000-0000D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2C04F" id="Text Box 4955" o:spid="_x0000_s1026" type="#_x0000_t202" style="position:absolute;margin-left:0;margin-top:0;width:6pt;height:2.25pt;z-index:25539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399424" behindDoc="0" locked="0" layoutInCell="1" allowOverlap="1" wp14:anchorId="1155AE64" wp14:editId="4C8ACD43">
                      <wp:simplePos x="0" y="0"/>
                      <wp:positionH relativeFrom="column">
                        <wp:posOffset>0</wp:posOffset>
                      </wp:positionH>
                      <wp:positionV relativeFrom="paragraph">
                        <wp:posOffset>0</wp:posOffset>
                      </wp:positionV>
                      <wp:extent cx="76200" cy="28575"/>
                      <wp:effectExtent l="19050" t="19050" r="19050" b="28575"/>
                      <wp:wrapNone/>
                      <wp:docPr id="12243" name="Text Box 4954">
                        <a:extLst xmlns:a="http://schemas.openxmlformats.org/drawingml/2006/main">
                          <a:ext uri="{FF2B5EF4-FFF2-40B4-BE49-F238E27FC236}">
                            <a16:creationId xmlns:a16="http://schemas.microsoft.com/office/drawing/2014/main" id="{00000000-0008-0000-0000-0000D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44F395" id="Text Box 4954" o:spid="_x0000_s1026" type="#_x0000_t202" style="position:absolute;margin-left:0;margin-top:0;width:6pt;height:2.25pt;z-index:25539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0448" behindDoc="0" locked="0" layoutInCell="1" allowOverlap="1" wp14:anchorId="1F0FEE59" wp14:editId="03F15132">
                      <wp:simplePos x="0" y="0"/>
                      <wp:positionH relativeFrom="column">
                        <wp:posOffset>0</wp:posOffset>
                      </wp:positionH>
                      <wp:positionV relativeFrom="paragraph">
                        <wp:posOffset>0</wp:posOffset>
                      </wp:positionV>
                      <wp:extent cx="76200" cy="28575"/>
                      <wp:effectExtent l="19050" t="19050" r="19050" b="28575"/>
                      <wp:wrapNone/>
                      <wp:docPr id="12244" name="Text Box 4953">
                        <a:extLst xmlns:a="http://schemas.openxmlformats.org/drawingml/2006/main">
                          <a:ext uri="{FF2B5EF4-FFF2-40B4-BE49-F238E27FC236}">
                            <a16:creationId xmlns:a16="http://schemas.microsoft.com/office/drawing/2014/main" id="{00000000-0008-0000-0000-0000D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B82E5" id="Text Box 4953" o:spid="_x0000_s1026" type="#_x0000_t202" style="position:absolute;margin-left:0;margin-top:0;width:6pt;height:2.25pt;z-index:25540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1472" behindDoc="0" locked="0" layoutInCell="1" allowOverlap="1" wp14:anchorId="413792C4" wp14:editId="5BC49413">
                      <wp:simplePos x="0" y="0"/>
                      <wp:positionH relativeFrom="column">
                        <wp:posOffset>0</wp:posOffset>
                      </wp:positionH>
                      <wp:positionV relativeFrom="paragraph">
                        <wp:posOffset>0</wp:posOffset>
                      </wp:positionV>
                      <wp:extent cx="76200" cy="28575"/>
                      <wp:effectExtent l="19050" t="19050" r="19050" b="28575"/>
                      <wp:wrapNone/>
                      <wp:docPr id="12245" name="Text Box 4952">
                        <a:extLst xmlns:a="http://schemas.openxmlformats.org/drawingml/2006/main">
                          <a:ext uri="{FF2B5EF4-FFF2-40B4-BE49-F238E27FC236}">
                            <a16:creationId xmlns:a16="http://schemas.microsoft.com/office/drawing/2014/main" id="{00000000-0008-0000-0000-0000D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064D8" id="Text Box 4952" o:spid="_x0000_s1026" type="#_x0000_t202" style="position:absolute;margin-left:0;margin-top:0;width:6pt;height:2.25pt;z-index:2554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2496" behindDoc="0" locked="0" layoutInCell="1" allowOverlap="1" wp14:anchorId="0C063928" wp14:editId="1F717D7D">
                      <wp:simplePos x="0" y="0"/>
                      <wp:positionH relativeFrom="column">
                        <wp:posOffset>0</wp:posOffset>
                      </wp:positionH>
                      <wp:positionV relativeFrom="paragraph">
                        <wp:posOffset>0</wp:posOffset>
                      </wp:positionV>
                      <wp:extent cx="76200" cy="28575"/>
                      <wp:effectExtent l="19050" t="19050" r="19050" b="28575"/>
                      <wp:wrapNone/>
                      <wp:docPr id="12246" name="Text Box 4951">
                        <a:extLst xmlns:a="http://schemas.openxmlformats.org/drawingml/2006/main">
                          <a:ext uri="{FF2B5EF4-FFF2-40B4-BE49-F238E27FC236}">
                            <a16:creationId xmlns:a16="http://schemas.microsoft.com/office/drawing/2014/main" id="{00000000-0008-0000-0000-0000D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1E3FB" id="Text Box 4951" o:spid="_x0000_s1026" type="#_x0000_t202" style="position:absolute;margin-left:0;margin-top:0;width:6pt;height:2.25pt;z-index:25540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3520" behindDoc="0" locked="0" layoutInCell="1" allowOverlap="1" wp14:anchorId="65CB5FBD" wp14:editId="5FE7DD0E">
                      <wp:simplePos x="0" y="0"/>
                      <wp:positionH relativeFrom="column">
                        <wp:posOffset>0</wp:posOffset>
                      </wp:positionH>
                      <wp:positionV relativeFrom="paragraph">
                        <wp:posOffset>0</wp:posOffset>
                      </wp:positionV>
                      <wp:extent cx="76200" cy="28575"/>
                      <wp:effectExtent l="19050" t="19050" r="19050" b="28575"/>
                      <wp:wrapNone/>
                      <wp:docPr id="12247" name="Text Box 4950">
                        <a:extLst xmlns:a="http://schemas.openxmlformats.org/drawingml/2006/main">
                          <a:ext uri="{FF2B5EF4-FFF2-40B4-BE49-F238E27FC236}">
                            <a16:creationId xmlns:a16="http://schemas.microsoft.com/office/drawing/2014/main" id="{00000000-0008-0000-0000-0000D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1C444" id="Text Box 4950" o:spid="_x0000_s1026" type="#_x0000_t202" style="position:absolute;margin-left:0;margin-top:0;width:6pt;height:2.25pt;z-index:2554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4544" behindDoc="0" locked="0" layoutInCell="1" allowOverlap="1" wp14:anchorId="4624B5F1" wp14:editId="5D184836">
                      <wp:simplePos x="0" y="0"/>
                      <wp:positionH relativeFrom="column">
                        <wp:posOffset>0</wp:posOffset>
                      </wp:positionH>
                      <wp:positionV relativeFrom="paragraph">
                        <wp:posOffset>0</wp:posOffset>
                      </wp:positionV>
                      <wp:extent cx="76200" cy="28575"/>
                      <wp:effectExtent l="19050" t="19050" r="19050" b="28575"/>
                      <wp:wrapNone/>
                      <wp:docPr id="12248" name="Text Box 4949">
                        <a:extLst xmlns:a="http://schemas.openxmlformats.org/drawingml/2006/main">
                          <a:ext uri="{FF2B5EF4-FFF2-40B4-BE49-F238E27FC236}">
                            <a16:creationId xmlns:a16="http://schemas.microsoft.com/office/drawing/2014/main" id="{00000000-0008-0000-0000-0000D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DB211" id="Text Box 4949" o:spid="_x0000_s1026" type="#_x0000_t202" style="position:absolute;margin-left:0;margin-top:0;width:6pt;height:2.25pt;z-index:2554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5568" behindDoc="0" locked="0" layoutInCell="1" allowOverlap="1" wp14:anchorId="0964C80E" wp14:editId="07972F90">
                      <wp:simplePos x="0" y="0"/>
                      <wp:positionH relativeFrom="column">
                        <wp:posOffset>0</wp:posOffset>
                      </wp:positionH>
                      <wp:positionV relativeFrom="paragraph">
                        <wp:posOffset>0</wp:posOffset>
                      </wp:positionV>
                      <wp:extent cx="76200" cy="28575"/>
                      <wp:effectExtent l="19050" t="19050" r="19050" b="28575"/>
                      <wp:wrapNone/>
                      <wp:docPr id="12249" name="Text Box 4948">
                        <a:extLst xmlns:a="http://schemas.openxmlformats.org/drawingml/2006/main">
                          <a:ext uri="{FF2B5EF4-FFF2-40B4-BE49-F238E27FC236}">
                            <a16:creationId xmlns:a16="http://schemas.microsoft.com/office/drawing/2014/main" id="{00000000-0008-0000-0000-0000D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CB8D3" id="Text Box 4948" o:spid="_x0000_s1026" type="#_x0000_t202" style="position:absolute;margin-left:0;margin-top:0;width:6pt;height:2.25pt;z-index:2554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6592" behindDoc="0" locked="0" layoutInCell="1" allowOverlap="1" wp14:anchorId="7A5B6AF8" wp14:editId="4E086906">
                      <wp:simplePos x="0" y="0"/>
                      <wp:positionH relativeFrom="column">
                        <wp:posOffset>0</wp:posOffset>
                      </wp:positionH>
                      <wp:positionV relativeFrom="paragraph">
                        <wp:posOffset>0</wp:posOffset>
                      </wp:positionV>
                      <wp:extent cx="76200" cy="28575"/>
                      <wp:effectExtent l="19050" t="19050" r="19050" b="28575"/>
                      <wp:wrapNone/>
                      <wp:docPr id="12250" name="Text Box 4947">
                        <a:extLst xmlns:a="http://schemas.openxmlformats.org/drawingml/2006/main">
                          <a:ext uri="{FF2B5EF4-FFF2-40B4-BE49-F238E27FC236}">
                            <a16:creationId xmlns:a16="http://schemas.microsoft.com/office/drawing/2014/main" id="{00000000-0008-0000-0000-0000D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514AA" id="Text Box 4947" o:spid="_x0000_s1026" type="#_x0000_t202" style="position:absolute;margin-left:0;margin-top:0;width:6pt;height:2.25pt;z-index:2554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7616" behindDoc="0" locked="0" layoutInCell="1" allowOverlap="1" wp14:anchorId="20239A8A" wp14:editId="33B1F07C">
                      <wp:simplePos x="0" y="0"/>
                      <wp:positionH relativeFrom="column">
                        <wp:posOffset>0</wp:posOffset>
                      </wp:positionH>
                      <wp:positionV relativeFrom="paragraph">
                        <wp:posOffset>0</wp:posOffset>
                      </wp:positionV>
                      <wp:extent cx="76200" cy="28575"/>
                      <wp:effectExtent l="19050" t="19050" r="19050" b="28575"/>
                      <wp:wrapNone/>
                      <wp:docPr id="12251" name="Text Box 4946">
                        <a:extLst xmlns:a="http://schemas.openxmlformats.org/drawingml/2006/main">
                          <a:ext uri="{FF2B5EF4-FFF2-40B4-BE49-F238E27FC236}">
                            <a16:creationId xmlns:a16="http://schemas.microsoft.com/office/drawing/2014/main" id="{00000000-0008-0000-0000-0000D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A0A6D" id="Text Box 4946" o:spid="_x0000_s1026" type="#_x0000_t202" style="position:absolute;margin-left:0;margin-top:0;width:6pt;height:2.25pt;z-index:2554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8640" behindDoc="0" locked="0" layoutInCell="1" allowOverlap="1" wp14:anchorId="10EC7016" wp14:editId="4C638EB3">
                      <wp:simplePos x="0" y="0"/>
                      <wp:positionH relativeFrom="column">
                        <wp:posOffset>0</wp:posOffset>
                      </wp:positionH>
                      <wp:positionV relativeFrom="paragraph">
                        <wp:posOffset>0</wp:posOffset>
                      </wp:positionV>
                      <wp:extent cx="76200" cy="28575"/>
                      <wp:effectExtent l="19050" t="19050" r="19050" b="28575"/>
                      <wp:wrapNone/>
                      <wp:docPr id="12252" name="Text Box 4945">
                        <a:extLst xmlns:a="http://schemas.openxmlformats.org/drawingml/2006/main">
                          <a:ext uri="{FF2B5EF4-FFF2-40B4-BE49-F238E27FC236}">
                            <a16:creationId xmlns:a16="http://schemas.microsoft.com/office/drawing/2014/main" id="{00000000-0008-0000-0000-0000D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A8BB2" id="Text Box 4945" o:spid="_x0000_s1026" type="#_x0000_t202" style="position:absolute;margin-left:0;margin-top:0;width:6pt;height:2.25pt;z-index:2554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09664" behindDoc="0" locked="0" layoutInCell="1" allowOverlap="1" wp14:anchorId="5994A833" wp14:editId="22665813">
                      <wp:simplePos x="0" y="0"/>
                      <wp:positionH relativeFrom="column">
                        <wp:posOffset>0</wp:posOffset>
                      </wp:positionH>
                      <wp:positionV relativeFrom="paragraph">
                        <wp:posOffset>0</wp:posOffset>
                      </wp:positionV>
                      <wp:extent cx="76200" cy="28575"/>
                      <wp:effectExtent l="19050" t="19050" r="19050" b="28575"/>
                      <wp:wrapNone/>
                      <wp:docPr id="12253" name="Text Box 4944">
                        <a:extLst xmlns:a="http://schemas.openxmlformats.org/drawingml/2006/main">
                          <a:ext uri="{FF2B5EF4-FFF2-40B4-BE49-F238E27FC236}">
                            <a16:creationId xmlns:a16="http://schemas.microsoft.com/office/drawing/2014/main" id="{00000000-0008-0000-0000-0000D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4E150" id="Text Box 4944" o:spid="_x0000_s1026" type="#_x0000_t202" style="position:absolute;margin-left:0;margin-top:0;width:6pt;height:2.25pt;z-index:2554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0688" behindDoc="0" locked="0" layoutInCell="1" allowOverlap="1" wp14:anchorId="37058CD0" wp14:editId="4B4D8BB8">
                      <wp:simplePos x="0" y="0"/>
                      <wp:positionH relativeFrom="column">
                        <wp:posOffset>0</wp:posOffset>
                      </wp:positionH>
                      <wp:positionV relativeFrom="paragraph">
                        <wp:posOffset>0</wp:posOffset>
                      </wp:positionV>
                      <wp:extent cx="76200" cy="28575"/>
                      <wp:effectExtent l="19050" t="19050" r="19050" b="28575"/>
                      <wp:wrapNone/>
                      <wp:docPr id="12254" name="Text Box 4943">
                        <a:extLst xmlns:a="http://schemas.openxmlformats.org/drawingml/2006/main">
                          <a:ext uri="{FF2B5EF4-FFF2-40B4-BE49-F238E27FC236}">
                            <a16:creationId xmlns:a16="http://schemas.microsoft.com/office/drawing/2014/main" id="{00000000-0008-0000-0000-0000D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7D1E4" id="Text Box 4943" o:spid="_x0000_s1026" type="#_x0000_t202" style="position:absolute;margin-left:0;margin-top:0;width:6pt;height:2.25pt;z-index:2554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1712" behindDoc="0" locked="0" layoutInCell="1" allowOverlap="1" wp14:anchorId="6AF7CAB2" wp14:editId="78F6023C">
                      <wp:simplePos x="0" y="0"/>
                      <wp:positionH relativeFrom="column">
                        <wp:posOffset>0</wp:posOffset>
                      </wp:positionH>
                      <wp:positionV relativeFrom="paragraph">
                        <wp:posOffset>0</wp:posOffset>
                      </wp:positionV>
                      <wp:extent cx="76200" cy="28575"/>
                      <wp:effectExtent l="19050" t="19050" r="19050" b="28575"/>
                      <wp:wrapNone/>
                      <wp:docPr id="12255" name="Text Box 4942">
                        <a:extLst xmlns:a="http://schemas.openxmlformats.org/drawingml/2006/main">
                          <a:ext uri="{FF2B5EF4-FFF2-40B4-BE49-F238E27FC236}">
                            <a16:creationId xmlns:a16="http://schemas.microsoft.com/office/drawing/2014/main" id="{00000000-0008-0000-0000-0000D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3B618" id="Text Box 4942" o:spid="_x0000_s1026" type="#_x0000_t202" style="position:absolute;margin-left:0;margin-top:0;width:6pt;height:2.25pt;z-index:2554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2736" behindDoc="0" locked="0" layoutInCell="1" allowOverlap="1" wp14:anchorId="3F280547" wp14:editId="10C0A352">
                      <wp:simplePos x="0" y="0"/>
                      <wp:positionH relativeFrom="column">
                        <wp:posOffset>0</wp:posOffset>
                      </wp:positionH>
                      <wp:positionV relativeFrom="paragraph">
                        <wp:posOffset>0</wp:posOffset>
                      </wp:positionV>
                      <wp:extent cx="76200" cy="28575"/>
                      <wp:effectExtent l="19050" t="19050" r="19050" b="28575"/>
                      <wp:wrapNone/>
                      <wp:docPr id="12256" name="Text Box 4941">
                        <a:extLst xmlns:a="http://schemas.openxmlformats.org/drawingml/2006/main">
                          <a:ext uri="{FF2B5EF4-FFF2-40B4-BE49-F238E27FC236}">
                            <a16:creationId xmlns:a16="http://schemas.microsoft.com/office/drawing/2014/main" id="{00000000-0008-0000-0000-0000E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26127" id="Text Box 4941" o:spid="_x0000_s1026" type="#_x0000_t202" style="position:absolute;margin-left:0;margin-top:0;width:6pt;height:2.25pt;z-index:2554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3760" behindDoc="0" locked="0" layoutInCell="1" allowOverlap="1" wp14:anchorId="7D5F3CF2" wp14:editId="49464D71">
                      <wp:simplePos x="0" y="0"/>
                      <wp:positionH relativeFrom="column">
                        <wp:posOffset>0</wp:posOffset>
                      </wp:positionH>
                      <wp:positionV relativeFrom="paragraph">
                        <wp:posOffset>0</wp:posOffset>
                      </wp:positionV>
                      <wp:extent cx="76200" cy="28575"/>
                      <wp:effectExtent l="19050" t="19050" r="19050" b="28575"/>
                      <wp:wrapNone/>
                      <wp:docPr id="12257" name="Text Box 4940">
                        <a:extLst xmlns:a="http://schemas.openxmlformats.org/drawingml/2006/main">
                          <a:ext uri="{FF2B5EF4-FFF2-40B4-BE49-F238E27FC236}">
                            <a16:creationId xmlns:a16="http://schemas.microsoft.com/office/drawing/2014/main" id="{00000000-0008-0000-0000-0000E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369EB" id="Text Box 4940" o:spid="_x0000_s1026" type="#_x0000_t202" style="position:absolute;margin-left:0;margin-top:0;width:6pt;height:2.25pt;z-index:2554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4784" behindDoc="0" locked="0" layoutInCell="1" allowOverlap="1" wp14:anchorId="49B20D0B" wp14:editId="2915BAEC">
                      <wp:simplePos x="0" y="0"/>
                      <wp:positionH relativeFrom="column">
                        <wp:posOffset>0</wp:posOffset>
                      </wp:positionH>
                      <wp:positionV relativeFrom="paragraph">
                        <wp:posOffset>0</wp:posOffset>
                      </wp:positionV>
                      <wp:extent cx="76200" cy="28575"/>
                      <wp:effectExtent l="19050" t="19050" r="19050" b="28575"/>
                      <wp:wrapNone/>
                      <wp:docPr id="12258" name="Text Box 4939">
                        <a:extLst xmlns:a="http://schemas.openxmlformats.org/drawingml/2006/main">
                          <a:ext uri="{FF2B5EF4-FFF2-40B4-BE49-F238E27FC236}">
                            <a16:creationId xmlns:a16="http://schemas.microsoft.com/office/drawing/2014/main" id="{00000000-0008-0000-0000-0000E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2AEF6" id="Text Box 4939" o:spid="_x0000_s1026" type="#_x0000_t202" style="position:absolute;margin-left:0;margin-top:0;width:6pt;height:2.25pt;z-index:2554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5808" behindDoc="0" locked="0" layoutInCell="1" allowOverlap="1" wp14:anchorId="4EAB4606" wp14:editId="41B0C587">
                      <wp:simplePos x="0" y="0"/>
                      <wp:positionH relativeFrom="column">
                        <wp:posOffset>0</wp:posOffset>
                      </wp:positionH>
                      <wp:positionV relativeFrom="paragraph">
                        <wp:posOffset>0</wp:posOffset>
                      </wp:positionV>
                      <wp:extent cx="76200" cy="28575"/>
                      <wp:effectExtent l="19050" t="19050" r="19050" b="28575"/>
                      <wp:wrapNone/>
                      <wp:docPr id="12259" name="Text Box 4938">
                        <a:extLst xmlns:a="http://schemas.openxmlformats.org/drawingml/2006/main">
                          <a:ext uri="{FF2B5EF4-FFF2-40B4-BE49-F238E27FC236}">
                            <a16:creationId xmlns:a16="http://schemas.microsoft.com/office/drawing/2014/main" id="{00000000-0008-0000-0000-0000E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443BC" id="Text Box 4938" o:spid="_x0000_s1026" type="#_x0000_t202" style="position:absolute;margin-left:0;margin-top:0;width:6pt;height:2.25pt;z-index:2554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6832" behindDoc="0" locked="0" layoutInCell="1" allowOverlap="1" wp14:anchorId="1BAA24A8" wp14:editId="3596A50F">
                      <wp:simplePos x="0" y="0"/>
                      <wp:positionH relativeFrom="column">
                        <wp:posOffset>0</wp:posOffset>
                      </wp:positionH>
                      <wp:positionV relativeFrom="paragraph">
                        <wp:posOffset>0</wp:posOffset>
                      </wp:positionV>
                      <wp:extent cx="76200" cy="28575"/>
                      <wp:effectExtent l="19050" t="19050" r="19050" b="28575"/>
                      <wp:wrapNone/>
                      <wp:docPr id="12260" name="Text Box 4937">
                        <a:extLst xmlns:a="http://schemas.openxmlformats.org/drawingml/2006/main">
                          <a:ext uri="{FF2B5EF4-FFF2-40B4-BE49-F238E27FC236}">
                            <a16:creationId xmlns:a16="http://schemas.microsoft.com/office/drawing/2014/main" id="{00000000-0008-0000-0000-0000E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780BE" id="Text Box 4937" o:spid="_x0000_s1026" type="#_x0000_t202" style="position:absolute;margin-left:0;margin-top:0;width:6pt;height:2.25pt;z-index:2554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7856" behindDoc="0" locked="0" layoutInCell="1" allowOverlap="1" wp14:anchorId="694CF7A7" wp14:editId="6F470232">
                      <wp:simplePos x="0" y="0"/>
                      <wp:positionH relativeFrom="column">
                        <wp:posOffset>0</wp:posOffset>
                      </wp:positionH>
                      <wp:positionV relativeFrom="paragraph">
                        <wp:posOffset>0</wp:posOffset>
                      </wp:positionV>
                      <wp:extent cx="76200" cy="28575"/>
                      <wp:effectExtent l="19050" t="19050" r="19050" b="28575"/>
                      <wp:wrapNone/>
                      <wp:docPr id="12261" name="Text Box 4936">
                        <a:extLst xmlns:a="http://schemas.openxmlformats.org/drawingml/2006/main">
                          <a:ext uri="{FF2B5EF4-FFF2-40B4-BE49-F238E27FC236}">
                            <a16:creationId xmlns:a16="http://schemas.microsoft.com/office/drawing/2014/main" id="{00000000-0008-0000-0000-0000E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C47DD6" id="Text Box 4936" o:spid="_x0000_s1026" type="#_x0000_t202" style="position:absolute;margin-left:0;margin-top:0;width:6pt;height:2.25pt;z-index:2554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8880" behindDoc="0" locked="0" layoutInCell="1" allowOverlap="1" wp14:anchorId="48C5AB77" wp14:editId="122C1886">
                      <wp:simplePos x="0" y="0"/>
                      <wp:positionH relativeFrom="column">
                        <wp:posOffset>0</wp:posOffset>
                      </wp:positionH>
                      <wp:positionV relativeFrom="paragraph">
                        <wp:posOffset>0</wp:posOffset>
                      </wp:positionV>
                      <wp:extent cx="76200" cy="28575"/>
                      <wp:effectExtent l="19050" t="19050" r="19050" b="28575"/>
                      <wp:wrapNone/>
                      <wp:docPr id="12262" name="Text Box 4935">
                        <a:extLst xmlns:a="http://schemas.openxmlformats.org/drawingml/2006/main">
                          <a:ext uri="{FF2B5EF4-FFF2-40B4-BE49-F238E27FC236}">
                            <a16:creationId xmlns:a16="http://schemas.microsoft.com/office/drawing/2014/main" id="{00000000-0008-0000-0000-0000E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6766D4" id="Text Box 4935" o:spid="_x0000_s1026" type="#_x0000_t202" style="position:absolute;margin-left:0;margin-top:0;width:6pt;height:2.25pt;z-index:2554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19904" behindDoc="0" locked="0" layoutInCell="1" allowOverlap="1" wp14:anchorId="624FE05A" wp14:editId="40B596EF">
                      <wp:simplePos x="0" y="0"/>
                      <wp:positionH relativeFrom="column">
                        <wp:posOffset>0</wp:posOffset>
                      </wp:positionH>
                      <wp:positionV relativeFrom="paragraph">
                        <wp:posOffset>0</wp:posOffset>
                      </wp:positionV>
                      <wp:extent cx="76200" cy="28575"/>
                      <wp:effectExtent l="19050" t="19050" r="19050" b="28575"/>
                      <wp:wrapNone/>
                      <wp:docPr id="12263" name="Text Box 4934">
                        <a:extLst xmlns:a="http://schemas.openxmlformats.org/drawingml/2006/main">
                          <a:ext uri="{FF2B5EF4-FFF2-40B4-BE49-F238E27FC236}">
                            <a16:creationId xmlns:a16="http://schemas.microsoft.com/office/drawing/2014/main" id="{00000000-0008-0000-0000-0000E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C869DE" id="Text Box 4934" o:spid="_x0000_s1026" type="#_x0000_t202" style="position:absolute;margin-left:0;margin-top:0;width:6pt;height:2.25pt;z-index:2554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0928" behindDoc="0" locked="0" layoutInCell="1" allowOverlap="1" wp14:anchorId="2D5EBAA8" wp14:editId="116C28E4">
                      <wp:simplePos x="0" y="0"/>
                      <wp:positionH relativeFrom="column">
                        <wp:posOffset>0</wp:posOffset>
                      </wp:positionH>
                      <wp:positionV relativeFrom="paragraph">
                        <wp:posOffset>0</wp:posOffset>
                      </wp:positionV>
                      <wp:extent cx="76200" cy="28575"/>
                      <wp:effectExtent l="19050" t="19050" r="19050" b="28575"/>
                      <wp:wrapNone/>
                      <wp:docPr id="12264" name="Text Box 4933">
                        <a:extLst xmlns:a="http://schemas.openxmlformats.org/drawingml/2006/main">
                          <a:ext uri="{FF2B5EF4-FFF2-40B4-BE49-F238E27FC236}">
                            <a16:creationId xmlns:a16="http://schemas.microsoft.com/office/drawing/2014/main" id="{00000000-0008-0000-0000-0000E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C9B0E" id="Text Box 4933" o:spid="_x0000_s1026" type="#_x0000_t202" style="position:absolute;margin-left:0;margin-top:0;width:6pt;height:2.25pt;z-index:2554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1952" behindDoc="0" locked="0" layoutInCell="1" allowOverlap="1" wp14:anchorId="262B9055" wp14:editId="7D69730A">
                      <wp:simplePos x="0" y="0"/>
                      <wp:positionH relativeFrom="column">
                        <wp:posOffset>0</wp:posOffset>
                      </wp:positionH>
                      <wp:positionV relativeFrom="paragraph">
                        <wp:posOffset>0</wp:posOffset>
                      </wp:positionV>
                      <wp:extent cx="76200" cy="28575"/>
                      <wp:effectExtent l="19050" t="19050" r="19050" b="28575"/>
                      <wp:wrapNone/>
                      <wp:docPr id="12265" name="Text Box 4932">
                        <a:extLst xmlns:a="http://schemas.openxmlformats.org/drawingml/2006/main">
                          <a:ext uri="{FF2B5EF4-FFF2-40B4-BE49-F238E27FC236}">
                            <a16:creationId xmlns:a16="http://schemas.microsoft.com/office/drawing/2014/main" id="{00000000-0008-0000-0000-0000E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5F556" id="Text Box 4932" o:spid="_x0000_s1026" type="#_x0000_t202" style="position:absolute;margin-left:0;margin-top:0;width:6pt;height:2.25pt;z-index:2554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2976" behindDoc="0" locked="0" layoutInCell="1" allowOverlap="1" wp14:anchorId="704CC36D" wp14:editId="516F3A06">
                      <wp:simplePos x="0" y="0"/>
                      <wp:positionH relativeFrom="column">
                        <wp:posOffset>0</wp:posOffset>
                      </wp:positionH>
                      <wp:positionV relativeFrom="paragraph">
                        <wp:posOffset>0</wp:posOffset>
                      </wp:positionV>
                      <wp:extent cx="76200" cy="28575"/>
                      <wp:effectExtent l="19050" t="19050" r="19050" b="28575"/>
                      <wp:wrapNone/>
                      <wp:docPr id="12266" name="Text Box 4931">
                        <a:extLst xmlns:a="http://schemas.openxmlformats.org/drawingml/2006/main">
                          <a:ext uri="{FF2B5EF4-FFF2-40B4-BE49-F238E27FC236}">
                            <a16:creationId xmlns:a16="http://schemas.microsoft.com/office/drawing/2014/main" id="{00000000-0008-0000-0000-0000E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47455" id="Text Box 4931" o:spid="_x0000_s1026" type="#_x0000_t202" style="position:absolute;margin-left:0;margin-top:0;width:6pt;height:2.25pt;z-index:2554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4000" behindDoc="0" locked="0" layoutInCell="1" allowOverlap="1" wp14:anchorId="4BF20F6D" wp14:editId="3311C788">
                      <wp:simplePos x="0" y="0"/>
                      <wp:positionH relativeFrom="column">
                        <wp:posOffset>0</wp:posOffset>
                      </wp:positionH>
                      <wp:positionV relativeFrom="paragraph">
                        <wp:posOffset>0</wp:posOffset>
                      </wp:positionV>
                      <wp:extent cx="76200" cy="28575"/>
                      <wp:effectExtent l="19050" t="19050" r="19050" b="28575"/>
                      <wp:wrapNone/>
                      <wp:docPr id="12267" name="Text Box 4930">
                        <a:extLst xmlns:a="http://schemas.openxmlformats.org/drawingml/2006/main">
                          <a:ext uri="{FF2B5EF4-FFF2-40B4-BE49-F238E27FC236}">
                            <a16:creationId xmlns:a16="http://schemas.microsoft.com/office/drawing/2014/main" id="{00000000-0008-0000-0000-0000E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7512E" id="Text Box 4930" o:spid="_x0000_s1026" type="#_x0000_t202" style="position:absolute;margin-left:0;margin-top:0;width:6pt;height:2.25pt;z-index:25542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5024" behindDoc="0" locked="0" layoutInCell="1" allowOverlap="1" wp14:anchorId="2046B8EB" wp14:editId="4C206D98">
                      <wp:simplePos x="0" y="0"/>
                      <wp:positionH relativeFrom="column">
                        <wp:posOffset>0</wp:posOffset>
                      </wp:positionH>
                      <wp:positionV relativeFrom="paragraph">
                        <wp:posOffset>0</wp:posOffset>
                      </wp:positionV>
                      <wp:extent cx="76200" cy="28575"/>
                      <wp:effectExtent l="19050" t="19050" r="19050" b="28575"/>
                      <wp:wrapNone/>
                      <wp:docPr id="12268" name="Text Box 4929">
                        <a:extLst xmlns:a="http://schemas.openxmlformats.org/drawingml/2006/main">
                          <a:ext uri="{FF2B5EF4-FFF2-40B4-BE49-F238E27FC236}">
                            <a16:creationId xmlns:a16="http://schemas.microsoft.com/office/drawing/2014/main" id="{00000000-0008-0000-0000-0000E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5FB8D" id="Text Box 4929" o:spid="_x0000_s1026" type="#_x0000_t202" style="position:absolute;margin-left:0;margin-top:0;width:6pt;height:2.25pt;z-index:2554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6048" behindDoc="0" locked="0" layoutInCell="1" allowOverlap="1" wp14:anchorId="5430CD90" wp14:editId="13193B1C">
                      <wp:simplePos x="0" y="0"/>
                      <wp:positionH relativeFrom="column">
                        <wp:posOffset>0</wp:posOffset>
                      </wp:positionH>
                      <wp:positionV relativeFrom="paragraph">
                        <wp:posOffset>0</wp:posOffset>
                      </wp:positionV>
                      <wp:extent cx="76200" cy="28575"/>
                      <wp:effectExtent l="19050" t="19050" r="19050" b="28575"/>
                      <wp:wrapNone/>
                      <wp:docPr id="12269" name="Text Box 4928">
                        <a:extLst xmlns:a="http://schemas.openxmlformats.org/drawingml/2006/main">
                          <a:ext uri="{FF2B5EF4-FFF2-40B4-BE49-F238E27FC236}">
                            <a16:creationId xmlns:a16="http://schemas.microsoft.com/office/drawing/2014/main" id="{00000000-0008-0000-0000-0000E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088D8" id="Text Box 4928" o:spid="_x0000_s1026" type="#_x0000_t202" style="position:absolute;margin-left:0;margin-top:0;width:6pt;height:2.25pt;z-index:2554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7072" behindDoc="0" locked="0" layoutInCell="1" allowOverlap="1" wp14:anchorId="6F4ADE02" wp14:editId="49FD614F">
                      <wp:simplePos x="0" y="0"/>
                      <wp:positionH relativeFrom="column">
                        <wp:posOffset>0</wp:posOffset>
                      </wp:positionH>
                      <wp:positionV relativeFrom="paragraph">
                        <wp:posOffset>0</wp:posOffset>
                      </wp:positionV>
                      <wp:extent cx="76200" cy="28575"/>
                      <wp:effectExtent l="19050" t="19050" r="19050" b="28575"/>
                      <wp:wrapNone/>
                      <wp:docPr id="12270" name="Text Box 4927">
                        <a:extLst xmlns:a="http://schemas.openxmlformats.org/drawingml/2006/main">
                          <a:ext uri="{FF2B5EF4-FFF2-40B4-BE49-F238E27FC236}">
                            <a16:creationId xmlns:a16="http://schemas.microsoft.com/office/drawing/2014/main" id="{00000000-0008-0000-0000-0000E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30339" id="Text Box 4927" o:spid="_x0000_s1026" type="#_x0000_t202" style="position:absolute;margin-left:0;margin-top:0;width:6pt;height:2.25pt;z-index:2554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8096" behindDoc="0" locked="0" layoutInCell="1" allowOverlap="1" wp14:anchorId="2633E49F" wp14:editId="188B0020">
                      <wp:simplePos x="0" y="0"/>
                      <wp:positionH relativeFrom="column">
                        <wp:posOffset>0</wp:posOffset>
                      </wp:positionH>
                      <wp:positionV relativeFrom="paragraph">
                        <wp:posOffset>0</wp:posOffset>
                      </wp:positionV>
                      <wp:extent cx="76200" cy="28575"/>
                      <wp:effectExtent l="19050" t="19050" r="19050" b="28575"/>
                      <wp:wrapNone/>
                      <wp:docPr id="12271" name="Text Box 4926">
                        <a:extLst xmlns:a="http://schemas.openxmlformats.org/drawingml/2006/main">
                          <a:ext uri="{FF2B5EF4-FFF2-40B4-BE49-F238E27FC236}">
                            <a16:creationId xmlns:a16="http://schemas.microsoft.com/office/drawing/2014/main" id="{00000000-0008-0000-0000-0000E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86ED5" id="Text Box 4926" o:spid="_x0000_s1026" type="#_x0000_t202" style="position:absolute;margin-left:0;margin-top:0;width:6pt;height:2.25pt;z-index:2554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29120" behindDoc="0" locked="0" layoutInCell="1" allowOverlap="1" wp14:anchorId="2FD65ED6" wp14:editId="279078BC">
                      <wp:simplePos x="0" y="0"/>
                      <wp:positionH relativeFrom="column">
                        <wp:posOffset>0</wp:posOffset>
                      </wp:positionH>
                      <wp:positionV relativeFrom="paragraph">
                        <wp:posOffset>0</wp:posOffset>
                      </wp:positionV>
                      <wp:extent cx="76200" cy="28575"/>
                      <wp:effectExtent l="19050" t="19050" r="19050" b="28575"/>
                      <wp:wrapNone/>
                      <wp:docPr id="12272" name="Text Box 4925">
                        <a:extLst xmlns:a="http://schemas.openxmlformats.org/drawingml/2006/main">
                          <a:ext uri="{FF2B5EF4-FFF2-40B4-BE49-F238E27FC236}">
                            <a16:creationId xmlns:a16="http://schemas.microsoft.com/office/drawing/2014/main" id="{00000000-0008-0000-0000-0000F0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A27C0" id="Text Box 4925" o:spid="_x0000_s1026" type="#_x0000_t202" style="position:absolute;margin-left:0;margin-top:0;width:6pt;height:2.25pt;z-index:2554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0144" behindDoc="0" locked="0" layoutInCell="1" allowOverlap="1" wp14:anchorId="4E00FEA0" wp14:editId="6C74851C">
                      <wp:simplePos x="0" y="0"/>
                      <wp:positionH relativeFrom="column">
                        <wp:posOffset>0</wp:posOffset>
                      </wp:positionH>
                      <wp:positionV relativeFrom="paragraph">
                        <wp:posOffset>0</wp:posOffset>
                      </wp:positionV>
                      <wp:extent cx="76200" cy="28575"/>
                      <wp:effectExtent l="19050" t="19050" r="19050" b="28575"/>
                      <wp:wrapNone/>
                      <wp:docPr id="12273" name="Text Box 4924">
                        <a:extLst xmlns:a="http://schemas.openxmlformats.org/drawingml/2006/main">
                          <a:ext uri="{FF2B5EF4-FFF2-40B4-BE49-F238E27FC236}">
                            <a16:creationId xmlns:a16="http://schemas.microsoft.com/office/drawing/2014/main" id="{00000000-0008-0000-0000-0000F1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E1144" id="Text Box 4924" o:spid="_x0000_s1026" type="#_x0000_t202" style="position:absolute;margin-left:0;margin-top:0;width:6pt;height:2.25pt;z-index:2554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1168" behindDoc="0" locked="0" layoutInCell="1" allowOverlap="1" wp14:anchorId="17351386" wp14:editId="4D236195">
                      <wp:simplePos x="0" y="0"/>
                      <wp:positionH relativeFrom="column">
                        <wp:posOffset>0</wp:posOffset>
                      </wp:positionH>
                      <wp:positionV relativeFrom="paragraph">
                        <wp:posOffset>0</wp:posOffset>
                      </wp:positionV>
                      <wp:extent cx="76200" cy="28575"/>
                      <wp:effectExtent l="19050" t="19050" r="19050" b="28575"/>
                      <wp:wrapNone/>
                      <wp:docPr id="12274" name="Text Box 4923">
                        <a:extLst xmlns:a="http://schemas.openxmlformats.org/drawingml/2006/main">
                          <a:ext uri="{FF2B5EF4-FFF2-40B4-BE49-F238E27FC236}">
                            <a16:creationId xmlns:a16="http://schemas.microsoft.com/office/drawing/2014/main" id="{00000000-0008-0000-0000-0000F2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E977C" id="Text Box 4923" o:spid="_x0000_s1026" type="#_x0000_t202" style="position:absolute;margin-left:0;margin-top:0;width:6pt;height:2.25pt;z-index:2554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2192" behindDoc="0" locked="0" layoutInCell="1" allowOverlap="1" wp14:anchorId="6A3AB586" wp14:editId="616365DF">
                      <wp:simplePos x="0" y="0"/>
                      <wp:positionH relativeFrom="column">
                        <wp:posOffset>0</wp:posOffset>
                      </wp:positionH>
                      <wp:positionV relativeFrom="paragraph">
                        <wp:posOffset>0</wp:posOffset>
                      </wp:positionV>
                      <wp:extent cx="76200" cy="28575"/>
                      <wp:effectExtent l="19050" t="19050" r="19050" b="28575"/>
                      <wp:wrapNone/>
                      <wp:docPr id="12275" name="Text Box 4922">
                        <a:extLst xmlns:a="http://schemas.openxmlformats.org/drawingml/2006/main">
                          <a:ext uri="{FF2B5EF4-FFF2-40B4-BE49-F238E27FC236}">
                            <a16:creationId xmlns:a16="http://schemas.microsoft.com/office/drawing/2014/main" id="{00000000-0008-0000-0000-0000F3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3CC41" id="Text Box 4922" o:spid="_x0000_s1026" type="#_x0000_t202" style="position:absolute;margin-left:0;margin-top:0;width:6pt;height:2.25pt;z-index:2554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3216" behindDoc="0" locked="0" layoutInCell="1" allowOverlap="1" wp14:anchorId="6952B835" wp14:editId="3D48068F">
                      <wp:simplePos x="0" y="0"/>
                      <wp:positionH relativeFrom="column">
                        <wp:posOffset>0</wp:posOffset>
                      </wp:positionH>
                      <wp:positionV relativeFrom="paragraph">
                        <wp:posOffset>0</wp:posOffset>
                      </wp:positionV>
                      <wp:extent cx="76200" cy="28575"/>
                      <wp:effectExtent l="19050" t="19050" r="19050" b="28575"/>
                      <wp:wrapNone/>
                      <wp:docPr id="12276" name="Text Box 4921">
                        <a:extLst xmlns:a="http://schemas.openxmlformats.org/drawingml/2006/main">
                          <a:ext uri="{FF2B5EF4-FFF2-40B4-BE49-F238E27FC236}">
                            <a16:creationId xmlns:a16="http://schemas.microsoft.com/office/drawing/2014/main" id="{00000000-0008-0000-0000-0000F4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ACB55" id="Text Box 4921" o:spid="_x0000_s1026" type="#_x0000_t202" style="position:absolute;margin-left:0;margin-top:0;width:6pt;height:2.25pt;z-index:2554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4240" behindDoc="0" locked="0" layoutInCell="1" allowOverlap="1" wp14:anchorId="2571C3FD" wp14:editId="0F308108">
                      <wp:simplePos x="0" y="0"/>
                      <wp:positionH relativeFrom="column">
                        <wp:posOffset>0</wp:posOffset>
                      </wp:positionH>
                      <wp:positionV relativeFrom="paragraph">
                        <wp:posOffset>0</wp:posOffset>
                      </wp:positionV>
                      <wp:extent cx="76200" cy="28575"/>
                      <wp:effectExtent l="19050" t="19050" r="19050" b="28575"/>
                      <wp:wrapNone/>
                      <wp:docPr id="12277" name="Text Box 4920">
                        <a:extLst xmlns:a="http://schemas.openxmlformats.org/drawingml/2006/main">
                          <a:ext uri="{FF2B5EF4-FFF2-40B4-BE49-F238E27FC236}">
                            <a16:creationId xmlns:a16="http://schemas.microsoft.com/office/drawing/2014/main" id="{00000000-0008-0000-0000-0000F5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6EA5A" id="Text Box 4920" o:spid="_x0000_s1026" type="#_x0000_t202" style="position:absolute;margin-left:0;margin-top:0;width:6pt;height:2.25pt;z-index:2554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5264" behindDoc="0" locked="0" layoutInCell="1" allowOverlap="1" wp14:anchorId="1878889F" wp14:editId="52D2C4A8">
                      <wp:simplePos x="0" y="0"/>
                      <wp:positionH relativeFrom="column">
                        <wp:posOffset>0</wp:posOffset>
                      </wp:positionH>
                      <wp:positionV relativeFrom="paragraph">
                        <wp:posOffset>0</wp:posOffset>
                      </wp:positionV>
                      <wp:extent cx="76200" cy="28575"/>
                      <wp:effectExtent l="19050" t="19050" r="19050" b="28575"/>
                      <wp:wrapNone/>
                      <wp:docPr id="12278" name="Text Box 4919">
                        <a:extLst xmlns:a="http://schemas.openxmlformats.org/drawingml/2006/main">
                          <a:ext uri="{FF2B5EF4-FFF2-40B4-BE49-F238E27FC236}">
                            <a16:creationId xmlns:a16="http://schemas.microsoft.com/office/drawing/2014/main" id="{00000000-0008-0000-0000-0000F6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091C3" id="Text Box 4919" o:spid="_x0000_s1026" type="#_x0000_t202" style="position:absolute;margin-left:0;margin-top:0;width:6pt;height:2.25pt;z-index:2554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6288" behindDoc="0" locked="0" layoutInCell="1" allowOverlap="1" wp14:anchorId="631DE8B8" wp14:editId="7ACF3612">
                      <wp:simplePos x="0" y="0"/>
                      <wp:positionH relativeFrom="column">
                        <wp:posOffset>0</wp:posOffset>
                      </wp:positionH>
                      <wp:positionV relativeFrom="paragraph">
                        <wp:posOffset>0</wp:posOffset>
                      </wp:positionV>
                      <wp:extent cx="76200" cy="28575"/>
                      <wp:effectExtent l="19050" t="19050" r="19050" b="28575"/>
                      <wp:wrapNone/>
                      <wp:docPr id="12279" name="Text Box 4918">
                        <a:extLst xmlns:a="http://schemas.openxmlformats.org/drawingml/2006/main">
                          <a:ext uri="{FF2B5EF4-FFF2-40B4-BE49-F238E27FC236}">
                            <a16:creationId xmlns:a16="http://schemas.microsoft.com/office/drawing/2014/main" id="{00000000-0008-0000-0000-0000F7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EFF27" id="Text Box 4918" o:spid="_x0000_s1026" type="#_x0000_t202" style="position:absolute;margin-left:0;margin-top:0;width:6pt;height:2.25pt;z-index:2554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7312" behindDoc="0" locked="0" layoutInCell="1" allowOverlap="1" wp14:anchorId="0D75B416" wp14:editId="7A5A56F5">
                      <wp:simplePos x="0" y="0"/>
                      <wp:positionH relativeFrom="column">
                        <wp:posOffset>0</wp:posOffset>
                      </wp:positionH>
                      <wp:positionV relativeFrom="paragraph">
                        <wp:posOffset>0</wp:posOffset>
                      </wp:positionV>
                      <wp:extent cx="76200" cy="28575"/>
                      <wp:effectExtent l="19050" t="19050" r="19050" b="28575"/>
                      <wp:wrapNone/>
                      <wp:docPr id="12280" name="Text Box 4917">
                        <a:extLst xmlns:a="http://schemas.openxmlformats.org/drawingml/2006/main">
                          <a:ext uri="{FF2B5EF4-FFF2-40B4-BE49-F238E27FC236}">
                            <a16:creationId xmlns:a16="http://schemas.microsoft.com/office/drawing/2014/main" id="{00000000-0008-0000-0000-0000F8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2557D1" id="Text Box 4917" o:spid="_x0000_s1026" type="#_x0000_t202" style="position:absolute;margin-left:0;margin-top:0;width:6pt;height:2.25pt;z-index:2554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8336" behindDoc="0" locked="0" layoutInCell="1" allowOverlap="1" wp14:anchorId="778A7047" wp14:editId="76C6F01C">
                      <wp:simplePos x="0" y="0"/>
                      <wp:positionH relativeFrom="column">
                        <wp:posOffset>0</wp:posOffset>
                      </wp:positionH>
                      <wp:positionV relativeFrom="paragraph">
                        <wp:posOffset>0</wp:posOffset>
                      </wp:positionV>
                      <wp:extent cx="76200" cy="28575"/>
                      <wp:effectExtent l="19050" t="19050" r="19050" b="28575"/>
                      <wp:wrapNone/>
                      <wp:docPr id="12281" name="Text Box 4916">
                        <a:extLst xmlns:a="http://schemas.openxmlformats.org/drawingml/2006/main">
                          <a:ext uri="{FF2B5EF4-FFF2-40B4-BE49-F238E27FC236}">
                            <a16:creationId xmlns:a16="http://schemas.microsoft.com/office/drawing/2014/main" id="{00000000-0008-0000-0000-0000F9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EA7D8" id="Text Box 4916" o:spid="_x0000_s1026" type="#_x0000_t202" style="position:absolute;margin-left:0;margin-top:0;width:6pt;height:2.25pt;z-index:2554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39360" behindDoc="0" locked="0" layoutInCell="1" allowOverlap="1" wp14:anchorId="15024E27" wp14:editId="48F64CCB">
                      <wp:simplePos x="0" y="0"/>
                      <wp:positionH relativeFrom="column">
                        <wp:posOffset>0</wp:posOffset>
                      </wp:positionH>
                      <wp:positionV relativeFrom="paragraph">
                        <wp:posOffset>0</wp:posOffset>
                      </wp:positionV>
                      <wp:extent cx="76200" cy="28575"/>
                      <wp:effectExtent l="19050" t="19050" r="19050" b="28575"/>
                      <wp:wrapNone/>
                      <wp:docPr id="12282" name="Text Box 4915">
                        <a:extLst xmlns:a="http://schemas.openxmlformats.org/drawingml/2006/main">
                          <a:ext uri="{FF2B5EF4-FFF2-40B4-BE49-F238E27FC236}">
                            <a16:creationId xmlns:a16="http://schemas.microsoft.com/office/drawing/2014/main" id="{00000000-0008-0000-0000-0000FA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4981B1" id="Text Box 4915" o:spid="_x0000_s1026" type="#_x0000_t202" style="position:absolute;margin-left:0;margin-top:0;width:6pt;height:2.25pt;z-index:2554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0384" behindDoc="0" locked="0" layoutInCell="1" allowOverlap="1" wp14:anchorId="147CF979" wp14:editId="2BECF3DF">
                      <wp:simplePos x="0" y="0"/>
                      <wp:positionH relativeFrom="column">
                        <wp:posOffset>0</wp:posOffset>
                      </wp:positionH>
                      <wp:positionV relativeFrom="paragraph">
                        <wp:posOffset>0</wp:posOffset>
                      </wp:positionV>
                      <wp:extent cx="76200" cy="28575"/>
                      <wp:effectExtent l="19050" t="19050" r="19050" b="28575"/>
                      <wp:wrapNone/>
                      <wp:docPr id="12283" name="Text Box 4914">
                        <a:extLst xmlns:a="http://schemas.openxmlformats.org/drawingml/2006/main">
                          <a:ext uri="{FF2B5EF4-FFF2-40B4-BE49-F238E27FC236}">
                            <a16:creationId xmlns:a16="http://schemas.microsoft.com/office/drawing/2014/main" id="{00000000-0008-0000-0000-0000FB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E1A468" id="Text Box 4914" o:spid="_x0000_s1026" type="#_x0000_t202" style="position:absolute;margin-left:0;margin-top:0;width:6pt;height:2.25pt;z-index:2554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1408" behindDoc="0" locked="0" layoutInCell="1" allowOverlap="1" wp14:anchorId="197B5F7E" wp14:editId="3C54699C">
                      <wp:simplePos x="0" y="0"/>
                      <wp:positionH relativeFrom="column">
                        <wp:posOffset>0</wp:posOffset>
                      </wp:positionH>
                      <wp:positionV relativeFrom="paragraph">
                        <wp:posOffset>0</wp:posOffset>
                      </wp:positionV>
                      <wp:extent cx="76200" cy="28575"/>
                      <wp:effectExtent l="19050" t="19050" r="19050" b="28575"/>
                      <wp:wrapNone/>
                      <wp:docPr id="12284" name="Text Box 4913">
                        <a:extLst xmlns:a="http://schemas.openxmlformats.org/drawingml/2006/main">
                          <a:ext uri="{FF2B5EF4-FFF2-40B4-BE49-F238E27FC236}">
                            <a16:creationId xmlns:a16="http://schemas.microsoft.com/office/drawing/2014/main" id="{00000000-0008-0000-0000-0000FC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2DC18" id="Text Box 4913" o:spid="_x0000_s1026" type="#_x0000_t202" style="position:absolute;margin-left:0;margin-top:0;width:6pt;height:2.25pt;z-index:2554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2432" behindDoc="0" locked="0" layoutInCell="1" allowOverlap="1" wp14:anchorId="2D0B11A8" wp14:editId="0D6456F9">
                      <wp:simplePos x="0" y="0"/>
                      <wp:positionH relativeFrom="column">
                        <wp:posOffset>0</wp:posOffset>
                      </wp:positionH>
                      <wp:positionV relativeFrom="paragraph">
                        <wp:posOffset>0</wp:posOffset>
                      </wp:positionV>
                      <wp:extent cx="76200" cy="28575"/>
                      <wp:effectExtent l="19050" t="19050" r="19050" b="28575"/>
                      <wp:wrapNone/>
                      <wp:docPr id="12285" name="Text Box 4912">
                        <a:extLst xmlns:a="http://schemas.openxmlformats.org/drawingml/2006/main">
                          <a:ext uri="{FF2B5EF4-FFF2-40B4-BE49-F238E27FC236}">
                            <a16:creationId xmlns:a16="http://schemas.microsoft.com/office/drawing/2014/main" id="{00000000-0008-0000-0000-0000FD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EDC67" id="Text Box 4912" o:spid="_x0000_s1026" type="#_x0000_t202" style="position:absolute;margin-left:0;margin-top:0;width:6pt;height:2.25pt;z-index:25544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3456" behindDoc="0" locked="0" layoutInCell="1" allowOverlap="1" wp14:anchorId="1CB12C4E" wp14:editId="5D694501">
                      <wp:simplePos x="0" y="0"/>
                      <wp:positionH relativeFrom="column">
                        <wp:posOffset>0</wp:posOffset>
                      </wp:positionH>
                      <wp:positionV relativeFrom="paragraph">
                        <wp:posOffset>0</wp:posOffset>
                      </wp:positionV>
                      <wp:extent cx="76200" cy="28575"/>
                      <wp:effectExtent l="19050" t="19050" r="19050" b="28575"/>
                      <wp:wrapNone/>
                      <wp:docPr id="12286" name="Text Box 4911">
                        <a:extLst xmlns:a="http://schemas.openxmlformats.org/drawingml/2006/main">
                          <a:ext uri="{FF2B5EF4-FFF2-40B4-BE49-F238E27FC236}">
                            <a16:creationId xmlns:a16="http://schemas.microsoft.com/office/drawing/2014/main" id="{00000000-0008-0000-0000-0000FE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48BF6" id="Text Box 4911" o:spid="_x0000_s1026" type="#_x0000_t202" style="position:absolute;margin-left:0;margin-top:0;width:6pt;height:2.25pt;z-index:25544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4480" behindDoc="0" locked="0" layoutInCell="1" allowOverlap="1" wp14:anchorId="53FD70BF" wp14:editId="2A891A32">
                      <wp:simplePos x="0" y="0"/>
                      <wp:positionH relativeFrom="column">
                        <wp:posOffset>0</wp:posOffset>
                      </wp:positionH>
                      <wp:positionV relativeFrom="paragraph">
                        <wp:posOffset>0</wp:posOffset>
                      </wp:positionV>
                      <wp:extent cx="76200" cy="28575"/>
                      <wp:effectExtent l="19050" t="19050" r="19050" b="28575"/>
                      <wp:wrapNone/>
                      <wp:docPr id="12287" name="Text Box 4910">
                        <a:extLst xmlns:a="http://schemas.openxmlformats.org/drawingml/2006/main">
                          <a:ext uri="{FF2B5EF4-FFF2-40B4-BE49-F238E27FC236}">
                            <a16:creationId xmlns:a16="http://schemas.microsoft.com/office/drawing/2014/main" id="{00000000-0008-0000-0000-0000FF2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3DFE1" id="Text Box 4910" o:spid="_x0000_s1026" type="#_x0000_t202" style="position:absolute;margin-left:0;margin-top:0;width:6pt;height:2.25pt;z-index:25544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5504" behindDoc="0" locked="0" layoutInCell="1" allowOverlap="1" wp14:anchorId="3CDB2302" wp14:editId="68BEBA0B">
                      <wp:simplePos x="0" y="0"/>
                      <wp:positionH relativeFrom="column">
                        <wp:posOffset>0</wp:posOffset>
                      </wp:positionH>
                      <wp:positionV relativeFrom="paragraph">
                        <wp:posOffset>0</wp:posOffset>
                      </wp:positionV>
                      <wp:extent cx="76200" cy="28575"/>
                      <wp:effectExtent l="19050" t="19050" r="19050" b="28575"/>
                      <wp:wrapNone/>
                      <wp:docPr id="12288" name="Text Box 4909">
                        <a:extLst xmlns:a="http://schemas.openxmlformats.org/drawingml/2006/main">
                          <a:ext uri="{FF2B5EF4-FFF2-40B4-BE49-F238E27FC236}">
                            <a16:creationId xmlns:a16="http://schemas.microsoft.com/office/drawing/2014/main" id="{00000000-0008-0000-0000-00000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5D973" id="Text Box 4909" o:spid="_x0000_s1026" type="#_x0000_t202" style="position:absolute;margin-left:0;margin-top:0;width:6pt;height:2.25pt;z-index:25544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6528" behindDoc="0" locked="0" layoutInCell="1" allowOverlap="1" wp14:anchorId="3DDAD27A" wp14:editId="77F41594">
                      <wp:simplePos x="0" y="0"/>
                      <wp:positionH relativeFrom="column">
                        <wp:posOffset>0</wp:posOffset>
                      </wp:positionH>
                      <wp:positionV relativeFrom="paragraph">
                        <wp:posOffset>0</wp:posOffset>
                      </wp:positionV>
                      <wp:extent cx="76200" cy="28575"/>
                      <wp:effectExtent l="19050" t="19050" r="19050" b="28575"/>
                      <wp:wrapNone/>
                      <wp:docPr id="12289" name="Text Box 4908">
                        <a:extLst xmlns:a="http://schemas.openxmlformats.org/drawingml/2006/main">
                          <a:ext uri="{FF2B5EF4-FFF2-40B4-BE49-F238E27FC236}">
                            <a16:creationId xmlns:a16="http://schemas.microsoft.com/office/drawing/2014/main" id="{00000000-0008-0000-0000-00000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F39DB" id="Text Box 4908" o:spid="_x0000_s1026" type="#_x0000_t202" style="position:absolute;margin-left:0;margin-top:0;width:6pt;height:2.25pt;z-index:25544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7552" behindDoc="0" locked="0" layoutInCell="1" allowOverlap="1" wp14:anchorId="0EC9687E" wp14:editId="69ECC9F2">
                      <wp:simplePos x="0" y="0"/>
                      <wp:positionH relativeFrom="column">
                        <wp:posOffset>0</wp:posOffset>
                      </wp:positionH>
                      <wp:positionV relativeFrom="paragraph">
                        <wp:posOffset>0</wp:posOffset>
                      </wp:positionV>
                      <wp:extent cx="76200" cy="28575"/>
                      <wp:effectExtent l="19050" t="19050" r="19050" b="28575"/>
                      <wp:wrapNone/>
                      <wp:docPr id="12290" name="Text Box 4907">
                        <a:extLst xmlns:a="http://schemas.openxmlformats.org/drawingml/2006/main">
                          <a:ext uri="{FF2B5EF4-FFF2-40B4-BE49-F238E27FC236}">
                            <a16:creationId xmlns:a16="http://schemas.microsoft.com/office/drawing/2014/main" id="{00000000-0008-0000-0000-00000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AB6EEF" id="Text Box 4907" o:spid="_x0000_s1026" type="#_x0000_t202" style="position:absolute;margin-left:0;margin-top:0;width:6pt;height:2.25pt;z-index:25544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8576" behindDoc="0" locked="0" layoutInCell="1" allowOverlap="1" wp14:anchorId="5FBA58E7" wp14:editId="3C0C3A6E">
                      <wp:simplePos x="0" y="0"/>
                      <wp:positionH relativeFrom="column">
                        <wp:posOffset>0</wp:posOffset>
                      </wp:positionH>
                      <wp:positionV relativeFrom="paragraph">
                        <wp:posOffset>0</wp:posOffset>
                      </wp:positionV>
                      <wp:extent cx="76200" cy="28575"/>
                      <wp:effectExtent l="19050" t="19050" r="19050" b="28575"/>
                      <wp:wrapNone/>
                      <wp:docPr id="12291" name="Text Box 4906">
                        <a:extLst xmlns:a="http://schemas.openxmlformats.org/drawingml/2006/main">
                          <a:ext uri="{FF2B5EF4-FFF2-40B4-BE49-F238E27FC236}">
                            <a16:creationId xmlns:a16="http://schemas.microsoft.com/office/drawing/2014/main" id="{00000000-0008-0000-0000-00000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E4540" id="Text Box 4906" o:spid="_x0000_s1026" type="#_x0000_t202" style="position:absolute;margin-left:0;margin-top:0;width:6pt;height:2.25pt;z-index:25544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49600" behindDoc="0" locked="0" layoutInCell="1" allowOverlap="1" wp14:anchorId="0AF1796D" wp14:editId="3C2A6EEB">
                      <wp:simplePos x="0" y="0"/>
                      <wp:positionH relativeFrom="column">
                        <wp:posOffset>0</wp:posOffset>
                      </wp:positionH>
                      <wp:positionV relativeFrom="paragraph">
                        <wp:posOffset>0</wp:posOffset>
                      </wp:positionV>
                      <wp:extent cx="76200" cy="28575"/>
                      <wp:effectExtent l="19050" t="19050" r="19050" b="28575"/>
                      <wp:wrapNone/>
                      <wp:docPr id="12292" name="Text Box 4905">
                        <a:extLst xmlns:a="http://schemas.openxmlformats.org/drawingml/2006/main">
                          <a:ext uri="{FF2B5EF4-FFF2-40B4-BE49-F238E27FC236}">
                            <a16:creationId xmlns:a16="http://schemas.microsoft.com/office/drawing/2014/main" id="{00000000-0008-0000-0000-00000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0AC2B" id="Text Box 4905" o:spid="_x0000_s1026" type="#_x0000_t202" style="position:absolute;margin-left:0;margin-top:0;width:6pt;height:2.25pt;z-index:25544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0624" behindDoc="0" locked="0" layoutInCell="1" allowOverlap="1" wp14:anchorId="6CCC0677" wp14:editId="42EE08DC">
                      <wp:simplePos x="0" y="0"/>
                      <wp:positionH relativeFrom="column">
                        <wp:posOffset>0</wp:posOffset>
                      </wp:positionH>
                      <wp:positionV relativeFrom="paragraph">
                        <wp:posOffset>0</wp:posOffset>
                      </wp:positionV>
                      <wp:extent cx="76200" cy="28575"/>
                      <wp:effectExtent l="19050" t="19050" r="19050" b="28575"/>
                      <wp:wrapNone/>
                      <wp:docPr id="12293" name="Text Box 4904">
                        <a:extLst xmlns:a="http://schemas.openxmlformats.org/drawingml/2006/main">
                          <a:ext uri="{FF2B5EF4-FFF2-40B4-BE49-F238E27FC236}">
                            <a16:creationId xmlns:a16="http://schemas.microsoft.com/office/drawing/2014/main" id="{00000000-0008-0000-0000-00000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17E43" id="Text Box 4904" o:spid="_x0000_s1026" type="#_x0000_t202" style="position:absolute;margin-left:0;margin-top:0;width:6pt;height:2.25pt;z-index:25545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1648" behindDoc="0" locked="0" layoutInCell="1" allowOverlap="1" wp14:anchorId="6A20E216" wp14:editId="40D6B172">
                      <wp:simplePos x="0" y="0"/>
                      <wp:positionH relativeFrom="column">
                        <wp:posOffset>0</wp:posOffset>
                      </wp:positionH>
                      <wp:positionV relativeFrom="paragraph">
                        <wp:posOffset>0</wp:posOffset>
                      </wp:positionV>
                      <wp:extent cx="76200" cy="28575"/>
                      <wp:effectExtent l="19050" t="19050" r="19050" b="28575"/>
                      <wp:wrapNone/>
                      <wp:docPr id="12294" name="Text Box 4903">
                        <a:extLst xmlns:a="http://schemas.openxmlformats.org/drawingml/2006/main">
                          <a:ext uri="{FF2B5EF4-FFF2-40B4-BE49-F238E27FC236}">
                            <a16:creationId xmlns:a16="http://schemas.microsoft.com/office/drawing/2014/main" id="{00000000-0008-0000-0000-00000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C218F" id="Text Box 4903" o:spid="_x0000_s1026" type="#_x0000_t202" style="position:absolute;margin-left:0;margin-top:0;width:6pt;height:2.25pt;z-index:25545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2672" behindDoc="0" locked="0" layoutInCell="1" allowOverlap="1" wp14:anchorId="0A8E64B3" wp14:editId="07622DDF">
                      <wp:simplePos x="0" y="0"/>
                      <wp:positionH relativeFrom="column">
                        <wp:posOffset>0</wp:posOffset>
                      </wp:positionH>
                      <wp:positionV relativeFrom="paragraph">
                        <wp:posOffset>0</wp:posOffset>
                      </wp:positionV>
                      <wp:extent cx="76200" cy="28575"/>
                      <wp:effectExtent l="19050" t="19050" r="19050" b="28575"/>
                      <wp:wrapNone/>
                      <wp:docPr id="12295" name="Text Box 4902">
                        <a:extLst xmlns:a="http://schemas.openxmlformats.org/drawingml/2006/main">
                          <a:ext uri="{FF2B5EF4-FFF2-40B4-BE49-F238E27FC236}">
                            <a16:creationId xmlns:a16="http://schemas.microsoft.com/office/drawing/2014/main" id="{00000000-0008-0000-0000-00000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765936" id="Text Box 4902" o:spid="_x0000_s1026" type="#_x0000_t202" style="position:absolute;margin-left:0;margin-top:0;width:6pt;height:2.25pt;z-index:25545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3696" behindDoc="0" locked="0" layoutInCell="1" allowOverlap="1" wp14:anchorId="13B9E06D" wp14:editId="5C86741D">
                      <wp:simplePos x="0" y="0"/>
                      <wp:positionH relativeFrom="column">
                        <wp:posOffset>0</wp:posOffset>
                      </wp:positionH>
                      <wp:positionV relativeFrom="paragraph">
                        <wp:posOffset>0</wp:posOffset>
                      </wp:positionV>
                      <wp:extent cx="76200" cy="28575"/>
                      <wp:effectExtent l="19050" t="19050" r="19050" b="28575"/>
                      <wp:wrapNone/>
                      <wp:docPr id="12296" name="Text Box 4901">
                        <a:extLst xmlns:a="http://schemas.openxmlformats.org/drawingml/2006/main">
                          <a:ext uri="{FF2B5EF4-FFF2-40B4-BE49-F238E27FC236}">
                            <a16:creationId xmlns:a16="http://schemas.microsoft.com/office/drawing/2014/main" id="{00000000-0008-0000-0000-00000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9EA21" id="Text Box 4901" o:spid="_x0000_s1026" type="#_x0000_t202" style="position:absolute;margin-left:0;margin-top:0;width:6pt;height:2.25pt;z-index:25545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4720" behindDoc="0" locked="0" layoutInCell="1" allowOverlap="1" wp14:anchorId="5CE36E51" wp14:editId="2D216DE7">
                      <wp:simplePos x="0" y="0"/>
                      <wp:positionH relativeFrom="column">
                        <wp:posOffset>0</wp:posOffset>
                      </wp:positionH>
                      <wp:positionV relativeFrom="paragraph">
                        <wp:posOffset>0</wp:posOffset>
                      </wp:positionV>
                      <wp:extent cx="76200" cy="28575"/>
                      <wp:effectExtent l="19050" t="19050" r="19050" b="28575"/>
                      <wp:wrapNone/>
                      <wp:docPr id="12297" name="Text Box 4900">
                        <a:extLst xmlns:a="http://schemas.openxmlformats.org/drawingml/2006/main">
                          <a:ext uri="{FF2B5EF4-FFF2-40B4-BE49-F238E27FC236}">
                            <a16:creationId xmlns:a16="http://schemas.microsoft.com/office/drawing/2014/main" id="{00000000-0008-0000-0000-00000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6C19A" id="Text Box 4900" o:spid="_x0000_s1026" type="#_x0000_t202" style="position:absolute;margin-left:0;margin-top:0;width:6pt;height:2.25pt;z-index:25545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5744" behindDoc="0" locked="0" layoutInCell="1" allowOverlap="1" wp14:anchorId="1C0C0686" wp14:editId="768209EF">
                      <wp:simplePos x="0" y="0"/>
                      <wp:positionH relativeFrom="column">
                        <wp:posOffset>0</wp:posOffset>
                      </wp:positionH>
                      <wp:positionV relativeFrom="paragraph">
                        <wp:posOffset>0</wp:posOffset>
                      </wp:positionV>
                      <wp:extent cx="76200" cy="28575"/>
                      <wp:effectExtent l="19050" t="19050" r="19050" b="28575"/>
                      <wp:wrapNone/>
                      <wp:docPr id="12298" name="Text Box 4899">
                        <a:extLst xmlns:a="http://schemas.openxmlformats.org/drawingml/2006/main">
                          <a:ext uri="{FF2B5EF4-FFF2-40B4-BE49-F238E27FC236}">
                            <a16:creationId xmlns:a16="http://schemas.microsoft.com/office/drawing/2014/main" id="{00000000-0008-0000-0000-00000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77F48" id="Text Box 4899" o:spid="_x0000_s1026" type="#_x0000_t202" style="position:absolute;margin-left:0;margin-top:0;width:6pt;height:2.25pt;z-index:25545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6768" behindDoc="0" locked="0" layoutInCell="1" allowOverlap="1" wp14:anchorId="14630824" wp14:editId="75C41FEA">
                      <wp:simplePos x="0" y="0"/>
                      <wp:positionH relativeFrom="column">
                        <wp:posOffset>0</wp:posOffset>
                      </wp:positionH>
                      <wp:positionV relativeFrom="paragraph">
                        <wp:posOffset>0</wp:posOffset>
                      </wp:positionV>
                      <wp:extent cx="76200" cy="28575"/>
                      <wp:effectExtent l="19050" t="19050" r="19050" b="28575"/>
                      <wp:wrapNone/>
                      <wp:docPr id="12299" name="Text Box 4898">
                        <a:extLst xmlns:a="http://schemas.openxmlformats.org/drawingml/2006/main">
                          <a:ext uri="{FF2B5EF4-FFF2-40B4-BE49-F238E27FC236}">
                            <a16:creationId xmlns:a16="http://schemas.microsoft.com/office/drawing/2014/main" id="{00000000-0008-0000-0000-00000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EF38E" id="Text Box 4898" o:spid="_x0000_s1026" type="#_x0000_t202" style="position:absolute;margin-left:0;margin-top:0;width:6pt;height:2.25pt;z-index:25545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7792" behindDoc="0" locked="0" layoutInCell="1" allowOverlap="1" wp14:anchorId="363C0F2A" wp14:editId="00094B39">
                      <wp:simplePos x="0" y="0"/>
                      <wp:positionH relativeFrom="column">
                        <wp:posOffset>0</wp:posOffset>
                      </wp:positionH>
                      <wp:positionV relativeFrom="paragraph">
                        <wp:posOffset>0</wp:posOffset>
                      </wp:positionV>
                      <wp:extent cx="76200" cy="28575"/>
                      <wp:effectExtent l="19050" t="19050" r="19050" b="28575"/>
                      <wp:wrapNone/>
                      <wp:docPr id="12300" name="Text Box 4897">
                        <a:extLst xmlns:a="http://schemas.openxmlformats.org/drawingml/2006/main">
                          <a:ext uri="{FF2B5EF4-FFF2-40B4-BE49-F238E27FC236}">
                            <a16:creationId xmlns:a16="http://schemas.microsoft.com/office/drawing/2014/main" id="{00000000-0008-0000-0000-00000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CA68D" id="Text Box 4897" o:spid="_x0000_s1026" type="#_x0000_t202" style="position:absolute;margin-left:0;margin-top:0;width:6pt;height:2.25pt;z-index:2554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8816" behindDoc="0" locked="0" layoutInCell="1" allowOverlap="1" wp14:anchorId="391EA00A" wp14:editId="7F977CE1">
                      <wp:simplePos x="0" y="0"/>
                      <wp:positionH relativeFrom="column">
                        <wp:posOffset>0</wp:posOffset>
                      </wp:positionH>
                      <wp:positionV relativeFrom="paragraph">
                        <wp:posOffset>0</wp:posOffset>
                      </wp:positionV>
                      <wp:extent cx="76200" cy="28575"/>
                      <wp:effectExtent l="19050" t="19050" r="19050" b="28575"/>
                      <wp:wrapNone/>
                      <wp:docPr id="12301" name="Text Box 4896">
                        <a:extLst xmlns:a="http://schemas.openxmlformats.org/drawingml/2006/main">
                          <a:ext uri="{FF2B5EF4-FFF2-40B4-BE49-F238E27FC236}">
                            <a16:creationId xmlns:a16="http://schemas.microsoft.com/office/drawing/2014/main" id="{00000000-0008-0000-0000-00000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165DA" id="Text Box 4896" o:spid="_x0000_s1026" type="#_x0000_t202" style="position:absolute;margin-left:0;margin-top:0;width:6pt;height:2.25pt;z-index:25545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59840" behindDoc="0" locked="0" layoutInCell="1" allowOverlap="1" wp14:anchorId="66EE7B0B" wp14:editId="719EC643">
                      <wp:simplePos x="0" y="0"/>
                      <wp:positionH relativeFrom="column">
                        <wp:posOffset>0</wp:posOffset>
                      </wp:positionH>
                      <wp:positionV relativeFrom="paragraph">
                        <wp:posOffset>0</wp:posOffset>
                      </wp:positionV>
                      <wp:extent cx="76200" cy="28575"/>
                      <wp:effectExtent l="19050" t="19050" r="19050" b="28575"/>
                      <wp:wrapNone/>
                      <wp:docPr id="12302" name="Text Box 4895">
                        <a:extLst xmlns:a="http://schemas.openxmlformats.org/drawingml/2006/main">
                          <a:ext uri="{FF2B5EF4-FFF2-40B4-BE49-F238E27FC236}">
                            <a16:creationId xmlns:a16="http://schemas.microsoft.com/office/drawing/2014/main" id="{00000000-0008-0000-0000-00000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92C31" id="Text Box 4895" o:spid="_x0000_s1026" type="#_x0000_t202" style="position:absolute;margin-left:0;margin-top:0;width:6pt;height:2.25pt;z-index:25545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0864" behindDoc="0" locked="0" layoutInCell="1" allowOverlap="1" wp14:anchorId="65F345E9" wp14:editId="7328EFFF">
                      <wp:simplePos x="0" y="0"/>
                      <wp:positionH relativeFrom="column">
                        <wp:posOffset>0</wp:posOffset>
                      </wp:positionH>
                      <wp:positionV relativeFrom="paragraph">
                        <wp:posOffset>0</wp:posOffset>
                      </wp:positionV>
                      <wp:extent cx="76200" cy="28575"/>
                      <wp:effectExtent l="19050" t="19050" r="19050" b="28575"/>
                      <wp:wrapNone/>
                      <wp:docPr id="12303" name="Text Box 4894">
                        <a:extLst xmlns:a="http://schemas.openxmlformats.org/drawingml/2006/main">
                          <a:ext uri="{FF2B5EF4-FFF2-40B4-BE49-F238E27FC236}">
                            <a16:creationId xmlns:a16="http://schemas.microsoft.com/office/drawing/2014/main" id="{00000000-0008-0000-0000-00000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AF37C" id="Text Box 4894" o:spid="_x0000_s1026" type="#_x0000_t202" style="position:absolute;margin-left:0;margin-top:0;width:6pt;height:2.25pt;z-index:25546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1888" behindDoc="0" locked="0" layoutInCell="1" allowOverlap="1" wp14:anchorId="40CDF195" wp14:editId="048C0CFD">
                      <wp:simplePos x="0" y="0"/>
                      <wp:positionH relativeFrom="column">
                        <wp:posOffset>0</wp:posOffset>
                      </wp:positionH>
                      <wp:positionV relativeFrom="paragraph">
                        <wp:posOffset>0</wp:posOffset>
                      </wp:positionV>
                      <wp:extent cx="76200" cy="28575"/>
                      <wp:effectExtent l="19050" t="19050" r="19050" b="28575"/>
                      <wp:wrapNone/>
                      <wp:docPr id="12304" name="Text Box 4893">
                        <a:extLst xmlns:a="http://schemas.openxmlformats.org/drawingml/2006/main">
                          <a:ext uri="{FF2B5EF4-FFF2-40B4-BE49-F238E27FC236}">
                            <a16:creationId xmlns:a16="http://schemas.microsoft.com/office/drawing/2014/main" id="{00000000-0008-0000-0000-00001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059F7" id="Text Box 4893" o:spid="_x0000_s1026" type="#_x0000_t202" style="position:absolute;margin-left:0;margin-top:0;width:6pt;height:2.25pt;z-index:25546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2912" behindDoc="0" locked="0" layoutInCell="1" allowOverlap="1" wp14:anchorId="37B9B739" wp14:editId="0BDB096D">
                      <wp:simplePos x="0" y="0"/>
                      <wp:positionH relativeFrom="column">
                        <wp:posOffset>0</wp:posOffset>
                      </wp:positionH>
                      <wp:positionV relativeFrom="paragraph">
                        <wp:posOffset>0</wp:posOffset>
                      </wp:positionV>
                      <wp:extent cx="76200" cy="28575"/>
                      <wp:effectExtent l="19050" t="19050" r="19050" b="28575"/>
                      <wp:wrapNone/>
                      <wp:docPr id="12305" name="Text Box 4892">
                        <a:extLst xmlns:a="http://schemas.openxmlformats.org/drawingml/2006/main">
                          <a:ext uri="{FF2B5EF4-FFF2-40B4-BE49-F238E27FC236}">
                            <a16:creationId xmlns:a16="http://schemas.microsoft.com/office/drawing/2014/main" id="{00000000-0008-0000-0000-00001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E333F" id="Text Box 4892" o:spid="_x0000_s1026" type="#_x0000_t202" style="position:absolute;margin-left:0;margin-top:0;width:6pt;height:2.25pt;z-index:25546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3936" behindDoc="0" locked="0" layoutInCell="1" allowOverlap="1" wp14:anchorId="6AB6D43B" wp14:editId="6D0540F5">
                      <wp:simplePos x="0" y="0"/>
                      <wp:positionH relativeFrom="column">
                        <wp:posOffset>0</wp:posOffset>
                      </wp:positionH>
                      <wp:positionV relativeFrom="paragraph">
                        <wp:posOffset>0</wp:posOffset>
                      </wp:positionV>
                      <wp:extent cx="76200" cy="28575"/>
                      <wp:effectExtent l="19050" t="19050" r="19050" b="28575"/>
                      <wp:wrapNone/>
                      <wp:docPr id="12306" name="Text Box 4891">
                        <a:extLst xmlns:a="http://schemas.openxmlformats.org/drawingml/2006/main">
                          <a:ext uri="{FF2B5EF4-FFF2-40B4-BE49-F238E27FC236}">
                            <a16:creationId xmlns:a16="http://schemas.microsoft.com/office/drawing/2014/main" id="{00000000-0008-0000-0000-00001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63393" id="Text Box 4891" o:spid="_x0000_s1026" type="#_x0000_t202" style="position:absolute;margin-left:0;margin-top:0;width:6pt;height:2.25pt;z-index:25546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4960" behindDoc="0" locked="0" layoutInCell="1" allowOverlap="1" wp14:anchorId="02F8C310" wp14:editId="7D99F734">
                      <wp:simplePos x="0" y="0"/>
                      <wp:positionH relativeFrom="column">
                        <wp:posOffset>0</wp:posOffset>
                      </wp:positionH>
                      <wp:positionV relativeFrom="paragraph">
                        <wp:posOffset>0</wp:posOffset>
                      </wp:positionV>
                      <wp:extent cx="76200" cy="28575"/>
                      <wp:effectExtent l="19050" t="19050" r="19050" b="28575"/>
                      <wp:wrapNone/>
                      <wp:docPr id="12307" name="Text Box 4890">
                        <a:extLst xmlns:a="http://schemas.openxmlformats.org/drawingml/2006/main">
                          <a:ext uri="{FF2B5EF4-FFF2-40B4-BE49-F238E27FC236}">
                            <a16:creationId xmlns:a16="http://schemas.microsoft.com/office/drawing/2014/main" id="{00000000-0008-0000-0000-00001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BF4538" id="Text Box 4890" o:spid="_x0000_s1026" type="#_x0000_t202" style="position:absolute;margin-left:0;margin-top:0;width:6pt;height:2.25pt;z-index:2554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5984" behindDoc="0" locked="0" layoutInCell="1" allowOverlap="1" wp14:anchorId="1C5FF84F" wp14:editId="16AD7E01">
                      <wp:simplePos x="0" y="0"/>
                      <wp:positionH relativeFrom="column">
                        <wp:posOffset>0</wp:posOffset>
                      </wp:positionH>
                      <wp:positionV relativeFrom="paragraph">
                        <wp:posOffset>0</wp:posOffset>
                      </wp:positionV>
                      <wp:extent cx="76200" cy="28575"/>
                      <wp:effectExtent l="19050" t="19050" r="19050" b="28575"/>
                      <wp:wrapNone/>
                      <wp:docPr id="12308" name="Text Box 4889">
                        <a:extLst xmlns:a="http://schemas.openxmlformats.org/drawingml/2006/main">
                          <a:ext uri="{FF2B5EF4-FFF2-40B4-BE49-F238E27FC236}">
                            <a16:creationId xmlns:a16="http://schemas.microsoft.com/office/drawing/2014/main" id="{00000000-0008-0000-0000-00001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CFD9D" id="Text Box 4889" o:spid="_x0000_s1026" type="#_x0000_t202" style="position:absolute;margin-left:0;margin-top:0;width:6pt;height:2.25pt;z-index:25546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7008" behindDoc="0" locked="0" layoutInCell="1" allowOverlap="1" wp14:anchorId="28C5AAB9" wp14:editId="18C7A66F">
                      <wp:simplePos x="0" y="0"/>
                      <wp:positionH relativeFrom="column">
                        <wp:posOffset>0</wp:posOffset>
                      </wp:positionH>
                      <wp:positionV relativeFrom="paragraph">
                        <wp:posOffset>0</wp:posOffset>
                      </wp:positionV>
                      <wp:extent cx="76200" cy="28575"/>
                      <wp:effectExtent l="19050" t="19050" r="19050" b="28575"/>
                      <wp:wrapNone/>
                      <wp:docPr id="12309" name="Text Box 4888">
                        <a:extLst xmlns:a="http://schemas.openxmlformats.org/drawingml/2006/main">
                          <a:ext uri="{FF2B5EF4-FFF2-40B4-BE49-F238E27FC236}">
                            <a16:creationId xmlns:a16="http://schemas.microsoft.com/office/drawing/2014/main" id="{00000000-0008-0000-0000-00001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8BC92" id="Text Box 4888" o:spid="_x0000_s1026" type="#_x0000_t202" style="position:absolute;margin-left:0;margin-top:0;width:6pt;height:2.25pt;z-index:25546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8032" behindDoc="0" locked="0" layoutInCell="1" allowOverlap="1" wp14:anchorId="42333248" wp14:editId="3E48C166">
                      <wp:simplePos x="0" y="0"/>
                      <wp:positionH relativeFrom="column">
                        <wp:posOffset>0</wp:posOffset>
                      </wp:positionH>
                      <wp:positionV relativeFrom="paragraph">
                        <wp:posOffset>0</wp:posOffset>
                      </wp:positionV>
                      <wp:extent cx="76200" cy="28575"/>
                      <wp:effectExtent l="19050" t="19050" r="19050" b="28575"/>
                      <wp:wrapNone/>
                      <wp:docPr id="12310" name="Text Box 4887">
                        <a:extLst xmlns:a="http://schemas.openxmlformats.org/drawingml/2006/main">
                          <a:ext uri="{FF2B5EF4-FFF2-40B4-BE49-F238E27FC236}">
                            <a16:creationId xmlns:a16="http://schemas.microsoft.com/office/drawing/2014/main" id="{00000000-0008-0000-0000-00001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6DA36" id="Text Box 4887" o:spid="_x0000_s1026" type="#_x0000_t202" style="position:absolute;margin-left:0;margin-top:0;width:6pt;height:2.25pt;z-index:2554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69056" behindDoc="0" locked="0" layoutInCell="1" allowOverlap="1" wp14:anchorId="411CBB0A" wp14:editId="08302E11">
                      <wp:simplePos x="0" y="0"/>
                      <wp:positionH relativeFrom="column">
                        <wp:posOffset>0</wp:posOffset>
                      </wp:positionH>
                      <wp:positionV relativeFrom="paragraph">
                        <wp:posOffset>0</wp:posOffset>
                      </wp:positionV>
                      <wp:extent cx="76200" cy="28575"/>
                      <wp:effectExtent l="19050" t="19050" r="19050" b="28575"/>
                      <wp:wrapNone/>
                      <wp:docPr id="12311" name="Text Box 4886">
                        <a:extLst xmlns:a="http://schemas.openxmlformats.org/drawingml/2006/main">
                          <a:ext uri="{FF2B5EF4-FFF2-40B4-BE49-F238E27FC236}">
                            <a16:creationId xmlns:a16="http://schemas.microsoft.com/office/drawing/2014/main" id="{00000000-0008-0000-0000-00001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BE09C" id="Text Box 4886" o:spid="_x0000_s1026" type="#_x0000_t202" style="position:absolute;margin-left:0;margin-top:0;width:6pt;height:2.25pt;z-index:2554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0080" behindDoc="0" locked="0" layoutInCell="1" allowOverlap="1" wp14:anchorId="06404208" wp14:editId="3B63E4A5">
                      <wp:simplePos x="0" y="0"/>
                      <wp:positionH relativeFrom="column">
                        <wp:posOffset>0</wp:posOffset>
                      </wp:positionH>
                      <wp:positionV relativeFrom="paragraph">
                        <wp:posOffset>0</wp:posOffset>
                      </wp:positionV>
                      <wp:extent cx="76200" cy="28575"/>
                      <wp:effectExtent l="19050" t="19050" r="19050" b="28575"/>
                      <wp:wrapNone/>
                      <wp:docPr id="12312" name="Text Box 4885">
                        <a:extLst xmlns:a="http://schemas.openxmlformats.org/drawingml/2006/main">
                          <a:ext uri="{FF2B5EF4-FFF2-40B4-BE49-F238E27FC236}">
                            <a16:creationId xmlns:a16="http://schemas.microsoft.com/office/drawing/2014/main" id="{00000000-0008-0000-0000-00001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E4E36" id="Text Box 4885" o:spid="_x0000_s1026" type="#_x0000_t202" style="position:absolute;margin-left:0;margin-top:0;width:6pt;height:2.25pt;z-index:2554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1104" behindDoc="0" locked="0" layoutInCell="1" allowOverlap="1" wp14:anchorId="6A31E6C0" wp14:editId="024756B3">
                      <wp:simplePos x="0" y="0"/>
                      <wp:positionH relativeFrom="column">
                        <wp:posOffset>0</wp:posOffset>
                      </wp:positionH>
                      <wp:positionV relativeFrom="paragraph">
                        <wp:posOffset>0</wp:posOffset>
                      </wp:positionV>
                      <wp:extent cx="76200" cy="28575"/>
                      <wp:effectExtent l="19050" t="19050" r="19050" b="28575"/>
                      <wp:wrapNone/>
                      <wp:docPr id="12313" name="Text Box 4884">
                        <a:extLst xmlns:a="http://schemas.openxmlformats.org/drawingml/2006/main">
                          <a:ext uri="{FF2B5EF4-FFF2-40B4-BE49-F238E27FC236}">
                            <a16:creationId xmlns:a16="http://schemas.microsoft.com/office/drawing/2014/main" id="{00000000-0008-0000-0000-00001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EB27D3" id="Text Box 4884" o:spid="_x0000_s1026" type="#_x0000_t202" style="position:absolute;margin-left:0;margin-top:0;width:6pt;height:2.25pt;z-index:2554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2128" behindDoc="0" locked="0" layoutInCell="1" allowOverlap="1" wp14:anchorId="176E3649" wp14:editId="05D5D2D1">
                      <wp:simplePos x="0" y="0"/>
                      <wp:positionH relativeFrom="column">
                        <wp:posOffset>0</wp:posOffset>
                      </wp:positionH>
                      <wp:positionV relativeFrom="paragraph">
                        <wp:posOffset>0</wp:posOffset>
                      </wp:positionV>
                      <wp:extent cx="76200" cy="28575"/>
                      <wp:effectExtent l="19050" t="19050" r="19050" b="28575"/>
                      <wp:wrapNone/>
                      <wp:docPr id="12314" name="Text Box 4883">
                        <a:extLst xmlns:a="http://schemas.openxmlformats.org/drawingml/2006/main">
                          <a:ext uri="{FF2B5EF4-FFF2-40B4-BE49-F238E27FC236}">
                            <a16:creationId xmlns:a16="http://schemas.microsoft.com/office/drawing/2014/main" id="{00000000-0008-0000-0000-00001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167EB" id="Text Box 4883" o:spid="_x0000_s1026" type="#_x0000_t202" style="position:absolute;margin-left:0;margin-top:0;width:6pt;height:2.25pt;z-index:25547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3152" behindDoc="0" locked="0" layoutInCell="1" allowOverlap="1" wp14:anchorId="7A253C86" wp14:editId="770561D5">
                      <wp:simplePos x="0" y="0"/>
                      <wp:positionH relativeFrom="column">
                        <wp:posOffset>0</wp:posOffset>
                      </wp:positionH>
                      <wp:positionV relativeFrom="paragraph">
                        <wp:posOffset>0</wp:posOffset>
                      </wp:positionV>
                      <wp:extent cx="76200" cy="28575"/>
                      <wp:effectExtent l="19050" t="19050" r="19050" b="28575"/>
                      <wp:wrapNone/>
                      <wp:docPr id="12315" name="Text Box 4882">
                        <a:extLst xmlns:a="http://schemas.openxmlformats.org/drawingml/2006/main">
                          <a:ext uri="{FF2B5EF4-FFF2-40B4-BE49-F238E27FC236}">
                            <a16:creationId xmlns:a16="http://schemas.microsoft.com/office/drawing/2014/main" id="{00000000-0008-0000-0000-00001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4E187" id="Text Box 4882" o:spid="_x0000_s1026" type="#_x0000_t202" style="position:absolute;margin-left:0;margin-top:0;width:6pt;height:2.25pt;z-index:25547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4176" behindDoc="0" locked="0" layoutInCell="1" allowOverlap="1" wp14:anchorId="018FCEC1" wp14:editId="24872B45">
                      <wp:simplePos x="0" y="0"/>
                      <wp:positionH relativeFrom="column">
                        <wp:posOffset>0</wp:posOffset>
                      </wp:positionH>
                      <wp:positionV relativeFrom="paragraph">
                        <wp:posOffset>0</wp:posOffset>
                      </wp:positionV>
                      <wp:extent cx="76200" cy="28575"/>
                      <wp:effectExtent l="19050" t="19050" r="19050" b="28575"/>
                      <wp:wrapNone/>
                      <wp:docPr id="12316" name="Text Box 4881">
                        <a:extLst xmlns:a="http://schemas.openxmlformats.org/drawingml/2006/main">
                          <a:ext uri="{FF2B5EF4-FFF2-40B4-BE49-F238E27FC236}">
                            <a16:creationId xmlns:a16="http://schemas.microsoft.com/office/drawing/2014/main" id="{00000000-0008-0000-0000-00001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CD171" id="Text Box 4881" o:spid="_x0000_s1026" type="#_x0000_t202" style="position:absolute;margin-left:0;margin-top:0;width:6pt;height:2.25pt;z-index:25547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5200" behindDoc="0" locked="0" layoutInCell="1" allowOverlap="1" wp14:anchorId="04FB6F26" wp14:editId="7093CD35">
                      <wp:simplePos x="0" y="0"/>
                      <wp:positionH relativeFrom="column">
                        <wp:posOffset>0</wp:posOffset>
                      </wp:positionH>
                      <wp:positionV relativeFrom="paragraph">
                        <wp:posOffset>0</wp:posOffset>
                      </wp:positionV>
                      <wp:extent cx="76200" cy="28575"/>
                      <wp:effectExtent l="19050" t="19050" r="19050" b="28575"/>
                      <wp:wrapNone/>
                      <wp:docPr id="12317" name="Text Box 4880">
                        <a:extLst xmlns:a="http://schemas.openxmlformats.org/drawingml/2006/main">
                          <a:ext uri="{FF2B5EF4-FFF2-40B4-BE49-F238E27FC236}">
                            <a16:creationId xmlns:a16="http://schemas.microsoft.com/office/drawing/2014/main" id="{00000000-0008-0000-0000-00001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9FC56" id="Text Box 4880" o:spid="_x0000_s1026" type="#_x0000_t202" style="position:absolute;margin-left:0;margin-top:0;width:6pt;height:2.25pt;z-index:2554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6224" behindDoc="0" locked="0" layoutInCell="1" allowOverlap="1" wp14:anchorId="3CE3BEA7" wp14:editId="71344D9B">
                      <wp:simplePos x="0" y="0"/>
                      <wp:positionH relativeFrom="column">
                        <wp:posOffset>0</wp:posOffset>
                      </wp:positionH>
                      <wp:positionV relativeFrom="paragraph">
                        <wp:posOffset>0</wp:posOffset>
                      </wp:positionV>
                      <wp:extent cx="76200" cy="28575"/>
                      <wp:effectExtent l="19050" t="19050" r="19050" b="28575"/>
                      <wp:wrapNone/>
                      <wp:docPr id="12318" name="Text Box 4879">
                        <a:extLst xmlns:a="http://schemas.openxmlformats.org/drawingml/2006/main">
                          <a:ext uri="{FF2B5EF4-FFF2-40B4-BE49-F238E27FC236}">
                            <a16:creationId xmlns:a16="http://schemas.microsoft.com/office/drawing/2014/main" id="{00000000-0008-0000-0000-00001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6BF95" id="Text Box 4879" o:spid="_x0000_s1026" type="#_x0000_t202" style="position:absolute;margin-left:0;margin-top:0;width:6pt;height:2.25pt;z-index:25547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7248" behindDoc="0" locked="0" layoutInCell="1" allowOverlap="1" wp14:anchorId="0815D456" wp14:editId="7E922E1D">
                      <wp:simplePos x="0" y="0"/>
                      <wp:positionH relativeFrom="column">
                        <wp:posOffset>0</wp:posOffset>
                      </wp:positionH>
                      <wp:positionV relativeFrom="paragraph">
                        <wp:posOffset>0</wp:posOffset>
                      </wp:positionV>
                      <wp:extent cx="76200" cy="28575"/>
                      <wp:effectExtent l="19050" t="19050" r="19050" b="28575"/>
                      <wp:wrapNone/>
                      <wp:docPr id="12319" name="Text Box 4878">
                        <a:extLst xmlns:a="http://schemas.openxmlformats.org/drawingml/2006/main">
                          <a:ext uri="{FF2B5EF4-FFF2-40B4-BE49-F238E27FC236}">
                            <a16:creationId xmlns:a16="http://schemas.microsoft.com/office/drawing/2014/main" id="{00000000-0008-0000-0000-00001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E380A" id="Text Box 4878" o:spid="_x0000_s1026" type="#_x0000_t202" style="position:absolute;margin-left:0;margin-top:0;width:6pt;height:2.25pt;z-index:2554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8272" behindDoc="0" locked="0" layoutInCell="1" allowOverlap="1" wp14:anchorId="487F9C4B" wp14:editId="490003A6">
                      <wp:simplePos x="0" y="0"/>
                      <wp:positionH relativeFrom="column">
                        <wp:posOffset>0</wp:posOffset>
                      </wp:positionH>
                      <wp:positionV relativeFrom="paragraph">
                        <wp:posOffset>0</wp:posOffset>
                      </wp:positionV>
                      <wp:extent cx="76200" cy="28575"/>
                      <wp:effectExtent l="19050" t="19050" r="19050" b="28575"/>
                      <wp:wrapNone/>
                      <wp:docPr id="12320" name="Text Box 4877">
                        <a:extLst xmlns:a="http://schemas.openxmlformats.org/drawingml/2006/main">
                          <a:ext uri="{FF2B5EF4-FFF2-40B4-BE49-F238E27FC236}">
                            <a16:creationId xmlns:a16="http://schemas.microsoft.com/office/drawing/2014/main" id="{00000000-0008-0000-0000-00002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8458F" id="Text Box 4877" o:spid="_x0000_s1026" type="#_x0000_t202" style="position:absolute;margin-left:0;margin-top:0;width:6pt;height:2.25pt;z-index:25547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79296" behindDoc="0" locked="0" layoutInCell="1" allowOverlap="1" wp14:anchorId="629BB3CC" wp14:editId="2098CD8D">
                      <wp:simplePos x="0" y="0"/>
                      <wp:positionH relativeFrom="column">
                        <wp:posOffset>0</wp:posOffset>
                      </wp:positionH>
                      <wp:positionV relativeFrom="paragraph">
                        <wp:posOffset>0</wp:posOffset>
                      </wp:positionV>
                      <wp:extent cx="76200" cy="28575"/>
                      <wp:effectExtent l="19050" t="19050" r="19050" b="28575"/>
                      <wp:wrapNone/>
                      <wp:docPr id="12321" name="Text Box 4876">
                        <a:extLst xmlns:a="http://schemas.openxmlformats.org/drawingml/2006/main">
                          <a:ext uri="{FF2B5EF4-FFF2-40B4-BE49-F238E27FC236}">
                            <a16:creationId xmlns:a16="http://schemas.microsoft.com/office/drawing/2014/main" id="{00000000-0008-0000-0000-00002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10BEC" id="Text Box 4876" o:spid="_x0000_s1026" type="#_x0000_t202" style="position:absolute;margin-left:0;margin-top:0;width:6pt;height:2.25pt;z-index:2554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0320" behindDoc="0" locked="0" layoutInCell="1" allowOverlap="1" wp14:anchorId="0A4D8F0D" wp14:editId="21125053">
                      <wp:simplePos x="0" y="0"/>
                      <wp:positionH relativeFrom="column">
                        <wp:posOffset>0</wp:posOffset>
                      </wp:positionH>
                      <wp:positionV relativeFrom="paragraph">
                        <wp:posOffset>0</wp:posOffset>
                      </wp:positionV>
                      <wp:extent cx="76200" cy="28575"/>
                      <wp:effectExtent l="19050" t="19050" r="19050" b="28575"/>
                      <wp:wrapNone/>
                      <wp:docPr id="12322" name="Text Box 4875">
                        <a:extLst xmlns:a="http://schemas.openxmlformats.org/drawingml/2006/main">
                          <a:ext uri="{FF2B5EF4-FFF2-40B4-BE49-F238E27FC236}">
                            <a16:creationId xmlns:a16="http://schemas.microsoft.com/office/drawing/2014/main" id="{00000000-0008-0000-0000-00002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303B8B" id="Text Box 4875" o:spid="_x0000_s1026" type="#_x0000_t202" style="position:absolute;margin-left:0;margin-top:0;width:6pt;height:2.25pt;z-index:2554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1344" behindDoc="0" locked="0" layoutInCell="1" allowOverlap="1" wp14:anchorId="5C759573" wp14:editId="56A0392C">
                      <wp:simplePos x="0" y="0"/>
                      <wp:positionH relativeFrom="column">
                        <wp:posOffset>0</wp:posOffset>
                      </wp:positionH>
                      <wp:positionV relativeFrom="paragraph">
                        <wp:posOffset>0</wp:posOffset>
                      </wp:positionV>
                      <wp:extent cx="76200" cy="28575"/>
                      <wp:effectExtent l="19050" t="19050" r="19050" b="28575"/>
                      <wp:wrapNone/>
                      <wp:docPr id="12323" name="Text Box 4874">
                        <a:extLst xmlns:a="http://schemas.openxmlformats.org/drawingml/2006/main">
                          <a:ext uri="{FF2B5EF4-FFF2-40B4-BE49-F238E27FC236}">
                            <a16:creationId xmlns:a16="http://schemas.microsoft.com/office/drawing/2014/main" id="{00000000-0008-0000-0000-00002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7F520" id="Text Box 4874" o:spid="_x0000_s1026" type="#_x0000_t202" style="position:absolute;margin-left:0;margin-top:0;width:6pt;height:2.25pt;z-index:2554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2368" behindDoc="0" locked="0" layoutInCell="1" allowOverlap="1" wp14:anchorId="25F351AB" wp14:editId="5BBE2F97">
                      <wp:simplePos x="0" y="0"/>
                      <wp:positionH relativeFrom="column">
                        <wp:posOffset>0</wp:posOffset>
                      </wp:positionH>
                      <wp:positionV relativeFrom="paragraph">
                        <wp:posOffset>0</wp:posOffset>
                      </wp:positionV>
                      <wp:extent cx="76200" cy="28575"/>
                      <wp:effectExtent l="19050" t="19050" r="19050" b="28575"/>
                      <wp:wrapNone/>
                      <wp:docPr id="12324" name="Text Box 4873">
                        <a:extLst xmlns:a="http://schemas.openxmlformats.org/drawingml/2006/main">
                          <a:ext uri="{FF2B5EF4-FFF2-40B4-BE49-F238E27FC236}">
                            <a16:creationId xmlns:a16="http://schemas.microsoft.com/office/drawing/2014/main" id="{00000000-0008-0000-0000-00002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A95395" id="Text Box 4873" o:spid="_x0000_s1026" type="#_x0000_t202" style="position:absolute;margin-left:0;margin-top:0;width:6pt;height:2.25pt;z-index:25548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3392" behindDoc="0" locked="0" layoutInCell="1" allowOverlap="1" wp14:anchorId="0290CE63" wp14:editId="2A348F32">
                      <wp:simplePos x="0" y="0"/>
                      <wp:positionH relativeFrom="column">
                        <wp:posOffset>0</wp:posOffset>
                      </wp:positionH>
                      <wp:positionV relativeFrom="paragraph">
                        <wp:posOffset>0</wp:posOffset>
                      </wp:positionV>
                      <wp:extent cx="76200" cy="28575"/>
                      <wp:effectExtent l="19050" t="19050" r="19050" b="28575"/>
                      <wp:wrapNone/>
                      <wp:docPr id="12325" name="Text Box 4872">
                        <a:extLst xmlns:a="http://schemas.openxmlformats.org/drawingml/2006/main">
                          <a:ext uri="{FF2B5EF4-FFF2-40B4-BE49-F238E27FC236}">
                            <a16:creationId xmlns:a16="http://schemas.microsoft.com/office/drawing/2014/main" id="{00000000-0008-0000-0000-00002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A2053" id="Text Box 4872" o:spid="_x0000_s1026" type="#_x0000_t202" style="position:absolute;margin-left:0;margin-top:0;width:6pt;height:2.25pt;z-index:25548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4416" behindDoc="0" locked="0" layoutInCell="1" allowOverlap="1" wp14:anchorId="084A6776" wp14:editId="3D6634C0">
                      <wp:simplePos x="0" y="0"/>
                      <wp:positionH relativeFrom="column">
                        <wp:posOffset>0</wp:posOffset>
                      </wp:positionH>
                      <wp:positionV relativeFrom="paragraph">
                        <wp:posOffset>0</wp:posOffset>
                      </wp:positionV>
                      <wp:extent cx="76200" cy="28575"/>
                      <wp:effectExtent l="19050" t="19050" r="19050" b="28575"/>
                      <wp:wrapNone/>
                      <wp:docPr id="12326" name="Text Box 4871">
                        <a:extLst xmlns:a="http://schemas.openxmlformats.org/drawingml/2006/main">
                          <a:ext uri="{FF2B5EF4-FFF2-40B4-BE49-F238E27FC236}">
                            <a16:creationId xmlns:a16="http://schemas.microsoft.com/office/drawing/2014/main" id="{00000000-0008-0000-0000-00002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C7E20" id="Text Box 4871" o:spid="_x0000_s1026" type="#_x0000_t202" style="position:absolute;margin-left:0;margin-top:0;width:6pt;height:2.25pt;z-index:25548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5440" behindDoc="0" locked="0" layoutInCell="1" allowOverlap="1" wp14:anchorId="296FD5E4" wp14:editId="15027D73">
                      <wp:simplePos x="0" y="0"/>
                      <wp:positionH relativeFrom="column">
                        <wp:posOffset>0</wp:posOffset>
                      </wp:positionH>
                      <wp:positionV relativeFrom="paragraph">
                        <wp:posOffset>0</wp:posOffset>
                      </wp:positionV>
                      <wp:extent cx="76200" cy="28575"/>
                      <wp:effectExtent l="19050" t="19050" r="19050" b="28575"/>
                      <wp:wrapNone/>
                      <wp:docPr id="12327" name="Text Box 4870">
                        <a:extLst xmlns:a="http://schemas.openxmlformats.org/drawingml/2006/main">
                          <a:ext uri="{FF2B5EF4-FFF2-40B4-BE49-F238E27FC236}">
                            <a16:creationId xmlns:a16="http://schemas.microsoft.com/office/drawing/2014/main" id="{00000000-0008-0000-0000-00002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F100D" id="Text Box 4870" o:spid="_x0000_s1026" type="#_x0000_t202" style="position:absolute;margin-left:0;margin-top:0;width:6pt;height:2.25pt;z-index:2554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6464" behindDoc="0" locked="0" layoutInCell="1" allowOverlap="1" wp14:anchorId="426D42E4" wp14:editId="1B935422">
                      <wp:simplePos x="0" y="0"/>
                      <wp:positionH relativeFrom="column">
                        <wp:posOffset>0</wp:posOffset>
                      </wp:positionH>
                      <wp:positionV relativeFrom="paragraph">
                        <wp:posOffset>0</wp:posOffset>
                      </wp:positionV>
                      <wp:extent cx="76200" cy="28575"/>
                      <wp:effectExtent l="19050" t="19050" r="19050" b="28575"/>
                      <wp:wrapNone/>
                      <wp:docPr id="12328" name="Text Box 4869">
                        <a:extLst xmlns:a="http://schemas.openxmlformats.org/drawingml/2006/main">
                          <a:ext uri="{FF2B5EF4-FFF2-40B4-BE49-F238E27FC236}">
                            <a16:creationId xmlns:a16="http://schemas.microsoft.com/office/drawing/2014/main" id="{00000000-0008-0000-0000-00002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6656A" id="Text Box 4869" o:spid="_x0000_s1026" type="#_x0000_t202" style="position:absolute;margin-left:0;margin-top:0;width:6pt;height:2.25pt;z-index:25548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7488" behindDoc="0" locked="0" layoutInCell="1" allowOverlap="1" wp14:anchorId="74AC02D3" wp14:editId="7E0F6E65">
                      <wp:simplePos x="0" y="0"/>
                      <wp:positionH relativeFrom="column">
                        <wp:posOffset>0</wp:posOffset>
                      </wp:positionH>
                      <wp:positionV relativeFrom="paragraph">
                        <wp:posOffset>0</wp:posOffset>
                      </wp:positionV>
                      <wp:extent cx="76200" cy="28575"/>
                      <wp:effectExtent l="19050" t="19050" r="19050" b="28575"/>
                      <wp:wrapNone/>
                      <wp:docPr id="12329" name="Text Box 4868">
                        <a:extLst xmlns:a="http://schemas.openxmlformats.org/drawingml/2006/main">
                          <a:ext uri="{FF2B5EF4-FFF2-40B4-BE49-F238E27FC236}">
                            <a16:creationId xmlns:a16="http://schemas.microsoft.com/office/drawing/2014/main" id="{00000000-0008-0000-0000-00002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83285" id="Text Box 4868" o:spid="_x0000_s1026" type="#_x0000_t202" style="position:absolute;margin-left:0;margin-top:0;width:6pt;height:2.25pt;z-index:2554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8512" behindDoc="0" locked="0" layoutInCell="1" allowOverlap="1" wp14:anchorId="05F540A8" wp14:editId="310B14EC">
                      <wp:simplePos x="0" y="0"/>
                      <wp:positionH relativeFrom="column">
                        <wp:posOffset>0</wp:posOffset>
                      </wp:positionH>
                      <wp:positionV relativeFrom="paragraph">
                        <wp:posOffset>0</wp:posOffset>
                      </wp:positionV>
                      <wp:extent cx="76200" cy="28575"/>
                      <wp:effectExtent l="19050" t="19050" r="19050" b="28575"/>
                      <wp:wrapNone/>
                      <wp:docPr id="12330" name="Text Box 4867">
                        <a:extLst xmlns:a="http://schemas.openxmlformats.org/drawingml/2006/main">
                          <a:ext uri="{FF2B5EF4-FFF2-40B4-BE49-F238E27FC236}">
                            <a16:creationId xmlns:a16="http://schemas.microsoft.com/office/drawing/2014/main" id="{00000000-0008-0000-0000-00002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6F07B" id="Text Box 4867" o:spid="_x0000_s1026" type="#_x0000_t202" style="position:absolute;margin-left:0;margin-top:0;width:6pt;height:2.25pt;z-index:25548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89536" behindDoc="0" locked="0" layoutInCell="1" allowOverlap="1" wp14:anchorId="2CBE2501" wp14:editId="112E81DF">
                      <wp:simplePos x="0" y="0"/>
                      <wp:positionH relativeFrom="column">
                        <wp:posOffset>0</wp:posOffset>
                      </wp:positionH>
                      <wp:positionV relativeFrom="paragraph">
                        <wp:posOffset>0</wp:posOffset>
                      </wp:positionV>
                      <wp:extent cx="76200" cy="28575"/>
                      <wp:effectExtent l="19050" t="19050" r="19050" b="28575"/>
                      <wp:wrapNone/>
                      <wp:docPr id="12331" name="Text Box 4866">
                        <a:extLst xmlns:a="http://schemas.openxmlformats.org/drawingml/2006/main">
                          <a:ext uri="{FF2B5EF4-FFF2-40B4-BE49-F238E27FC236}">
                            <a16:creationId xmlns:a16="http://schemas.microsoft.com/office/drawing/2014/main" id="{00000000-0008-0000-0000-00002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117B1" id="Text Box 4866" o:spid="_x0000_s1026" type="#_x0000_t202" style="position:absolute;margin-left:0;margin-top:0;width:6pt;height:2.25pt;z-index:25548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0560" behindDoc="0" locked="0" layoutInCell="1" allowOverlap="1" wp14:anchorId="159E6524" wp14:editId="4038FD36">
                      <wp:simplePos x="0" y="0"/>
                      <wp:positionH relativeFrom="column">
                        <wp:posOffset>0</wp:posOffset>
                      </wp:positionH>
                      <wp:positionV relativeFrom="paragraph">
                        <wp:posOffset>0</wp:posOffset>
                      </wp:positionV>
                      <wp:extent cx="76200" cy="28575"/>
                      <wp:effectExtent l="19050" t="19050" r="19050" b="28575"/>
                      <wp:wrapNone/>
                      <wp:docPr id="12332" name="Text Box 4865">
                        <a:extLst xmlns:a="http://schemas.openxmlformats.org/drawingml/2006/main">
                          <a:ext uri="{FF2B5EF4-FFF2-40B4-BE49-F238E27FC236}">
                            <a16:creationId xmlns:a16="http://schemas.microsoft.com/office/drawing/2014/main" id="{00000000-0008-0000-0000-00002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175F6" id="Text Box 4865" o:spid="_x0000_s1026" type="#_x0000_t202" style="position:absolute;margin-left:0;margin-top:0;width:6pt;height:2.25pt;z-index:25549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1584" behindDoc="0" locked="0" layoutInCell="1" allowOverlap="1" wp14:anchorId="789ADE61" wp14:editId="6556D91B">
                      <wp:simplePos x="0" y="0"/>
                      <wp:positionH relativeFrom="column">
                        <wp:posOffset>0</wp:posOffset>
                      </wp:positionH>
                      <wp:positionV relativeFrom="paragraph">
                        <wp:posOffset>0</wp:posOffset>
                      </wp:positionV>
                      <wp:extent cx="76200" cy="28575"/>
                      <wp:effectExtent l="19050" t="19050" r="19050" b="28575"/>
                      <wp:wrapNone/>
                      <wp:docPr id="12333" name="Text Box 4864">
                        <a:extLst xmlns:a="http://schemas.openxmlformats.org/drawingml/2006/main">
                          <a:ext uri="{FF2B5EF4-FFF2-40B4-BE49-F238E27FC236}">
                            <a16:creationId xmlns:a16="http://schemas.microsoft.com/office/drawing/2014/main" id="{00000000-0008-0000-0000-00002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33ACE" id="Text Box 4864" o:spid="_x0000_s1026" type="#_x0000_t202" style="position:absolute;margin-left:0;margin-top:0;width:6pt;height:2.25pt;z-index:2554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2608" behindDoc="0" locked="0" layoutInCell="1" allowOverlap="1" wp14:anchorId="68523A4E" wp14:editId="4FD3CE81">
                      <wp:simplePos x="0" y="0"/>
                      <wp:positionH relativeFrom="column">
                        <wp:posOffset>0</wp:posOffset>
                      </wp:positionH>
                      <wp:positionV relativeFrom="paragraph">
                        <wp:posOffset>0</wp:posOffset>
                      </wp:positionV>
                      <wp:extent cx="76200" cy="28575"/>
                      <wp:effectExtent l="19050" t="19050" r="19050" b="28575"/>
                      <wp:wrapNone/>
                      <wp:docPr id="12334" name="Text Box 4863">
                        <a:extLst xmlns:a="http://schemas.openxmlformats.org/drawingml/2006/main">
                          <a:ext uri="{FF2B5EF4-FFF2-40B4-BE49-F238E27FC236}">
                            <a16:creationId xmlns:a16="http://schemas.microsoft.com/office/drawing/2014/main" id="{00000000-0008-0000-0000-00002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41512" id="Text Box 4863" o:spid="_x0000_s1026" type="#_x0000_t202" style="position:absolute;margin-left:0;margin-top:0;width:6pt;height:2.25pt;z-index:25549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3632" behindDoc="0" locked="0" layoutInCell="1" allowOverlap="1" wp14:anchorId="3593A0F9" wp14:editId="0BA601B5">
                      <wp:simplePos x="0" y="0"/>
                      <wp:positionH relativeFrom="column">
                        <wp:posOffset>0</wp:posOffset>
                      </wp:positionH>
                      <wp:positionV relativeFrom="paragraph">
                        <wp:posOffset>0</wp:posOffset>
                      </wp:positionV>
                      <wp:extent cx="76200" cy="28575"/>
                      <wp:effectExtent l="19050" t="19050" r="19050" b="28575"/>
                      <wp:wrapNone/>
                      <wp:docPr id="12335" name="Text Box 4862">
                        <a:extLst xmlns:a="http://schemas.openxmlformats.org/drawingml/2006/main">
                          <a:ext uri="{FF2B5EF4-FFF2-40B4-BE49-F238E27FC236}">
                            <a16:creationId xmlns:a16="http://schemas.microsoft.com/office/drawing/2014/main" id="{00000000-0008-0000-0000-00002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62CFD" id="Text Box 4862" o:spid="_x0000_s1026" type="#_x0000_t202" style="position:absolute;margin-left:0;margin-top:0;width:6pt;height:2.25pt;z-index:25549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4656" behindDoc="0" locked="0" layoutInCell="1" allowOverlap="1" wp14:anchorId="7B9333BD" wp14:editId="7A9C443B">
                      <wp:simplePos x="0" y="0"/>
                      <wp:positionH relativeFrom="column">
                        <wp:posOffset>0</wp:posOffset>
                      </wp:positionH>
                      <wp:positionV relativeFrom="paragraph">
                        <wp:posOffset>0</wp:posOffset>
                      </wp:positionV>
                      <wp:extent cx="76200" cy="28575"/>
                      <wp:effectExtent l="19050" t="19050" r="19050" b="28575"/>
                      <wp:wrapNone/>
                      <wp:docPr id="12336" name="Text Box 4861">
                        <a:extLst xmlns:a="http://schemas.openxmlformats.org/drawingml/2006/main">
                          <a:ext uri="{FF2B5EF4-FFF2-40B4-BE49-F238E27FC236}">
                            <a16:creationId xmlns:a16="http://schemas.microsoft.com/office/drawing/2014/main" id="{00000000-0008-0000-0000-00003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15E8ED" id="Text Box 4861" o:spid="_x0000_s1026" type="#_x0000_t202" style="position:absolute;margin-left:0;margin-top:0;width:6pt;height:2.25pt;z-index:25549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5680" behindDoc="0" locked="0" layoutInCell="1" allowOverlap="1" wp14:anchorId="5934DE35" wp14:editId="57F29693">
                      <wp:simplePos x="0" y="0"/>
                      <wp:positionH relativeFrom="column">
                        <wp:posOffset>0</wp:posOffset>
                      </wp:positionH>
                      <wp:positionV relativeFrom="paragraph">
                        <wp:posOffset>0</wp:posOffset>
                      </wp:positionV>
                      <wp:extent cx="76200" cy="28575"/>
                      <wp:effectExtent l="19050" t="19050" r="19050" b="28575"/>
                      <wp:wrapNone/>
                      <wp:docPr id="12337" name="Text Box 4860">
                        <a:extLst xmlns:a="http://schemas.openxmlformats.org/drawingml/2006/main">
                          <a:ext uri="{FF2B5EF4-FFF2-40B4-BE49-F238E27FC236}">
                            <a16:creationId xmlns:a16="http://schemas.microsoft.com/office/drawing/2014/main" id="{00000000-0008-0000-0000-00003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D52FA" id="Text Box 4860" o:spid="_x0000_s1026" type="#_x0000_t202" style="position:absolute;margin-left:0;margin-top:0;width:6pt;height:2.25pt;z-index:25549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6704" behindDoc="0" locked="0" layoutInCell="1" allowOverlap="1" wp14:anchorId="5C3D7D88" wp14:editId="10876B15">
                      <wp:simplePos x="0" y="0"/>
                      <wp:positionH relativeFrom="column">
                        <wp:posOffset>0</wp:posOffset>
                      </wp:positionH>
                      <wp:positionV relativeFrom="paragraph">
                        <wp:posOffset>0</wp:posOffset>
                      </wp:positionV>
                      <wp:extent cx="76200" cy="28575"/>
                      <wp:effectExtent l="19050" t="19050" r="19050" b="28575"/>
                      <wp:wrapNone/>
                      <wp:docPr id="12338" name="Text Box 4859">
                        <a:extLst xmlns:a="http://schemas.openxmlformats.org/drawingml/2006/main">
                          <a:ext uri="{FF2B5EF4-FFF2-40B4-BE49-F238E27FC236}">
                            <a16:creationId xmlns:a16="http://schemas.microsoft.com/office/drawing/2014/main" id="{00000000-0008-0000-0000-00003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75D61" id="Text Box 4859" o:spid="_x0000_s1026" type="#_x0000_t202" style="position:absolute;margin-left:0;margin-top:0;width:6pt;height:2.25pt;z-index:25549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7728" behindDoc="0" locked="0" layoutInCell="1" allowOverlap="1" wp14:anchorId="3E05A1EC" wp14:editId="3623CAC3">
                      <wp:simplePos x="0" y="0"/>
                      <wp:positionH relativeFrom="column">
                        <wp:posOffset>0</wp:posOffset>
                      </wp:positionH>
                      <wp:positionV relativeFrom="paragraph">
                        <wp:posOffset>0</wp:posOffset>
                      </wp:positionV>
                      <wp:extent cx="76200" cy="28575"/>
                      <wp:effectExtent l="19050" t="19050" r="19050" b="28575"/>
                      <wp:wrapNone/>
                      <wp:docPr id="12339" name="Text Box 4858">
                        <a:extLst xmlns:a="http://schemas.openxmlformats.org/drawingml/2006/main">
                          <a:ext uri="{FF2B5EF4-FFF2-40B4-BE49-F238E27FC236}">
                            <a16:creationId xmlns:a16="http://schemas.microsoft.com/office/drawing/2014/main" id="{00000000-0008-0000-0000-00003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66A3C" id="Text Box 4858" o:spid="_x0000_s1026" type="#_x0000_t202" style="position:absolute;margin-left:0;margin-top:0;width:6pt;height:2.25pt;z-index:25549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8752" behindDoc="0" locked="0" layoutInCell="1" allowOverlap="1" wp14:anchorId="7921BA91" wp14:editId="16267548">
                      <wp:simplePos x="0" y="0"/>
                      <wp:positionH relativeFrom="column">
                        <wp:posOffset>0</wp:posOffset>
                      </wp:positionH>
                      <wp:positionV relativeFrom="paragraph">
                        <wp:posOffset>0</wp:posOffset>
                      </wp:positionV>
                      <wp:extent cx="76200" cy="28575"/>
                      <wp:effectExtent l="19050" t="19050" r="19050" b="28575"/>
                      <wp:wrapNone/>
                      <wp:docPr id="12340" name="Text Box 4857">
                        <a:extLst xmlns:a="http://schemas.openxmlformats.org/drawingml/2006/main">
                          <a:ext uri="{FF2B5EF4-FFF2-40B4-BE49-F238E27FC236}">
                            <a16:creationId xmlns:a16="http://schemas.microsoft.com/office/drawing/2014/main" id="{00000000-0008-0000-0000-00003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C18DF8" id="Text Box 4857" o:spid="_x0000_s1026" type="#_x0000_t202" style="position:absolute;margin-left:0;margin-top:0;width:6pt;height:2.25pt;z-index:25549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499776" behindDoc="0" locked="0" layoutInCell="1" allowOverlap="1" wp14:anchorId="1DFF32BB" wp14:editId="5C6E07D9">
                      <wp:simplePos x="0" y="0"/>
                      <wp:positionH relativeFrom="column">
                        <wp:posOffset>0</wp:posOffset>
                      </wp:positionH>
                      <wp:positionV relativeFrom="paragraph">
                        <wp:posOffset>0</wp:posOffset>
                      </wp:positionV>
                      <wp:extent cx="76200" cy="28575"/>
                      <wp:effectExtent l="19050" t="19050" r="19050" b="28575"/>
                      <wp:wrapNone/>
                      <wp:docPr id="12341" name="Text Box 4856">
                        <a:extLst xmlns:a="http://schemas.openxmlformats.org/drawingml/2006/main">
                          <a:ext uri="{FF2B5EF4-FFF2-40B4-BE49-F238E27FC236}">
                            <a16:creationId xmlns:a16="http://schemas.microsoft.com/office/drawing/2014/main" id="{00000000-0008-0000-0000-00003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39FB5" id="Text Box 4856" o:spid="_x0000_s1026" type="#_x0000_t202" style="position:absolute;margin-left:0;margin-top:0;width:6pt;height:2.25pt;z-index:25549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0800" behindDoc="0" locked="0" layoutInCell="1" allowOverlap="1" wp14:anchorId="6249F2B1" wp14:editId="042FEE9F">
                      <wp:simplePos x="0" y="0"/>
                      <wp:positionH relativeFrom="column">
                        <wp:posOffset>0</wp:posOffset>
                      </wp:positionH>
                      <wp:positionV relativeFrom="paragraph">
                        <wp:posOffset>0</wp:posOffset>
                      </wp:positionV>
                      <wp:extent cx="76200" cy="28575"/>
                      <wp:effectExtent l="19050" t="19050" r="19050" b="28575"/>
                      <wp:wrapNone/>
                      <wp:docPr id="12342" name="Text Box 4855">
                        <a:extLst xmlns:a="http://schemas.openxmlformats.org/drawingml/2006/main">
                          <a:ext uri="{FF2B5EF4-FFF2-40B4-BE49-F238E27FC236}">
                            <a16:creationId xmlns:a16="http://schemas.microsoft.com/office/drawing/2014/main" id="{00000000-0008-0000-0000-00003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8BF82" id="Text Box 4855" o:spid="_x0000_s1026" type="#_x0000_t202" style="position:absolute;margin-left:0;margin-top:0;width:6pt;height:2.25pt;z-index:2555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1824" behindDoc="0" locked="0" layoutInCell="1" allowOverlap="1" wp14:anchorId="49F06A6F" wp14:editId="3DE1F49F">
                      <wp:simplePos x="0" y="0"/>
                      <wp:positionH relativeFrom="column">
                        <wp:posOffset>0</wp:posOffset>
                      </wp:positionH>
                      <wp:positionV relativeFrom="paragraph">
                        <wp:posOffset>0</wp:posOffset>
                      </wp:positionV>
                      <wp:extent cx="76200" cy="28575"/>
                      <wp:effectExtent l="19050" t="19050" r="19050" b="28575"/>
                      <wp:wrapNone/>
                      <wp:docPr id="12343" name="Text Box 4854">
                        <a:extLst xmlns:a="http://schemas.openxmlformats.org/drawingml/2006/main">
                          <a:ext uri="{FF2B5EF4-FFF2-40B4-BE49-F238E27FC236}">
                            <a16:creationId xmlns:a16="http://schemas.microsoft.com/office/drawing/2014/main" id="{00000000-0008-0000-0000-00003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E2956" id="Text Box 4854" o:spid="_x0000_s1026" type="#_x0000_t202" style="position:absolute;margin-left:0;margin-top:0;width:6pt;height:2.25pt;z-index:25550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2848" behindDoc="0" locked="0" layoutInCell="1" allowOverlap="1" wp14:anchorId="27300103" wp14:editId="20724DB5">
                      <wp:simplePos x="0" y="0"/>
                      <wp:positionH relativeFrom="column">
                        <wp:posOffset>0</wp:posOffset>
                      </wp:positionH>
                      <wp:positionV relativeFrom="paragraph">
                        <wp:posOffset>0</wp:posOffset>
                      </wp:positionV>
                      <wp:extent cx="76200" cy="28575"/>
                      <wp:effectExtent l="19050" t="19050" r="19050" b="28575"/>
                      <wp:wrapNone/>
                      <wp:docPr id="12344" name="Text Box 4853">
                        <a:extLst xmlns:a="http://schemas.openxmlformats.org/drawingml/2006/main">
                          <a:ext uri="{FF2B5EF4-FFF2-40B4-BE49-F238E27FC236}">
                            <a16:creationId xmlns:a16="http://schemas.microsoft.com/office/drawing/2014/main" id="{00000000-0008-0000-0000-00003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73A4F" id="Text Box 4853" o:spid="_x0000_s1026" type="#_x0000_t202" style="position:absolute;margin-left:0;margin-top:0;width:6pt;height:2.25pt;z-index:2555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3872" behindDoc="0" locked="0" layoutInCell="1" allowOverlap="1" wp14:anchorId="77A39E03" wp14:editId="5C1BD957">
                      <wp:simplePos x="0" y="0"/>
                      <wp:positionH relativeFrom="column">
                        <wp:posOffset>0</wp:posOffset>
                      </wp:positionH>
                      <wp:positionV relativeFrom="paragraph">
                        <wp:posOffset>0</wp:posOffset>
                      </wp:positionV>
                      <wp:extent cx="76200" cy="28575"/>
                      <wp:effectExtent l="19050" t="19050" r="19050" b="28575"/>
                      <wp:wrapNone/>
                      <wp:docPr id="12345" name="Text Box 4852">
                        <a:extLst xmlns:a="http://schemas.openxmlformats.org/drawingml/2006/main">
                          <a:ext uri="{FF2B5EF4-FFF2-40B4-BE49-F238E27FC236}">
                            <a16:creationId xmlns:a16="http://schemas.microsoft.com/office/drawing/2014/main" id="{00000000-0008-0000-0000-00003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9E9811" id="Text Box 4852" o:spid="_x0000_s1026" type="#_x0000_t202" style="position:absolute;margin-left:0;margin-top:0;width:6pt;height:2.25pt;z-index:25550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4896" behindDoc="0" locked="0" layoutInCell="1" allowOverlap="1" wp14:anchorId="5AF1D5B2" wp14:editId="336DCE79">
                      <wp:simplePos x="0" y="0"/>
                      <wp:positionH relativeFrom="column">
                        <wp:posOffset>0</wp:posOffset>
                      </wp:positionH>
                      <wp:positionV relativeFrom="paragraph">
                        <wp:posOffset>0</wp:posOffset>
                      </wp:positionV>
                      <wp:extent cx="76200" cy="28575"/>
                      <wp:effectExtent l="19050" t="19050" r="19050" b="28575"/>
                      <wp:wrapNone/>
                      <wp:docPr id="12346" name="Text Box 4851">
                        <a:extLst xmlns:a="http://schemas.openxmlformats.org/drawingml/2006/main">
                          <a:ext uri="{FF2B5EF4-FFF2-40B4-BE49-F238E27FC236}">
                            <a16:creationId xmlns:a16="http://schemas.microsoft.com/office/drawing/2014/main" id="{00000000-0008-0000-0000-00003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109A0" id="Text Box 4851" o:spid="_x0000_s1026" type="#_x0000_t202" style="position:absolute;margin-left:0;margin-top:0;width:6pt;height:2.25pt;z-index:25550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5920" behindDoc="0" locked="0" layoutInCell="1" allowOverlap="1" wp14:anchorId="0A9FEA34" wp14:editId="1696D911">
                      <wp:simplePos x="0" y="0"/>
                      <wp:positionH relativeFrom="column">
                        <wp:posOffset>0</wp:posOffset>
                      </wp:positionH>
                      <wp:positionV relativeFrom="paragraph">
                        <wp:posOffset>0</wp:posOffset>
                      </wp:positionV>
                      <wp:extent cx="76200" cy="28575"/>
                      <wp:effectExtent l="19050" t="19050" r="19050" b="28575"/>
                      <wp:wrapNone/>
                      <wp:docPr id="12347" name="Text Box 4850">
                        <a:extLst xmlns:a="http://schemas.openxmlformats.org/drawingml/2006/main">
                          <a:ext uri="{FF2B5EF4-FFF2-40B4-BE49-F238E27FC236}">
                            <a16:creationId xmlns:a16="http://schemas.microsoft.com/office/drawing/2014/main" id="{00000000-0008-0000-0000-00003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F490B" id="Text Box 4850" o:spid="_x0000_s1026" type="#_x0000_t202" style="position:absolute;margin-left:0;margin-top:0;width:6pt;height:2.25pt;z-index:2555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6944" behindDoc="0" locked="0" layoutInCell="1" allowOverlap="1" wp14:anchorId="33E88CE1" wp14:editId="3412243D">
                      <wp:simplePos x="0" y="0"/>
                      <wp:positionH relativeFrom="column">
                        <wp:posOffset>0</wp:posOffset>
                      </wp:positionH>
                      <wp:positionV relativeFrom="paragraph">
                        <wp:posOffset>0</wp:posOffset>
                      </wp:positionV>
                      <wp:extent cx="76200" cy="28575"/>
                      <wp:effectExtent l="19050" t="19050" r="19050" b="28575"/>
                      <wp:wrapNone/>
                      <wp:docPr id="12348" name="Text Box 4849">
                        <a:extLst xmlns:a="http://schemas.openxmlformats.org/drawingml/2006/main">
                          <a:ext uri="{FF2B5EF4-FFF2-40B4-BE49-F238E27FC236}">
                            <a16:creationId xmlns:a16="http://schemas.microsoft.com/office/drawing/2014/main" id="{00000000-0008-0000-0000-00003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1F883" id="Text Box 4849" o:spid="_x0000_s1026" type="#_x0000_t202" style="position:absolute;margin-left:0;margin-top:0;width:6pt;height:2.25pt;z-index:2555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7968" behindDoc="0" locked="0" layoutInCell="1" allowOverlap="1" wp14:anchorId="7B717238" wp14:editId="37050171">
                      <wp:simplePos x="0" y="0"/>
                      <wp:positionH relativeFrom="column">
                        <wp:posOffset>0</wp:posOffset>
                      </wp:positionH>
                      <wp:positionV relativeFrom="paragraph">
                        <wp:posOffset>0</wp:posOffset>
                      </wp:positionV>
                      <wp:extent cx="76200" cy="28575"/>
                      <wp:effectExtent l="19050" t="19050" r="19050" b="28575"/>
                      <wp:wrapNone/>
                      <wp:docPr id="12349" name="Text Box 4848">
                        <a:extLst xmlns:a="http://schemas.openxmlformats.org/drawingml/2006/main">
                          <a:ext uri="{FF2B5EF4-FFF2-40B4-BE49-F238E27FC236}">
                            <a16:creationId xmlns:a16="http://schemas.microsoft.com/office/drawing/2014/main" id="{00000000-0008-0000-0000-00003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48DE6" id="Text Box 4848" o:spid="_x0000_s1026" type="#_x0000_t202" style="position:absolute;margin-left:0;margin-top:0;width:6pt;height:2.25pt;z-index:25550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08992" behindDoc="0" locked="0" layoutInCell="1" allowOverlap="1" wp14:anchorId="4A37D06B" wp14:editId="56151840">
                      <wp:simplePos x="0" y="0"/>
                      <wp:positionH relativeFrom="column">
                        <wp:posOffset>0</wp:posOffset>
                      </wp:positionH>
                      <wp:positionV relativeFrom="paragraph">
                        <wp:posOffset>0</wp:posOffset>
                      </wp:positionV>
                      <wp:extent cx="76200" cy="28575"/>
                      <wp:effectExtent l="19050" t="19050" r="19050" b="28575"/>
                      <wp:wrapNone/>
                      <wp:docPr id="12350" name="Text Box 4847">
                        <a:extLst xmlns:a="http://schemas.openxmlformats.org/drawingml/2006/main">
                          <a:ext uri="{FF2B5EF4-FFF2-40B4-BE49-F238E27FC236}">
                            <a16:creationId xmlns:a16="http://schemas.microsoft.com/office/drawing/2014/main" id="{00000000-0008-0000-0000-00003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2B41C" id="Text Box 4847" o:spid="_x0000_s1026" type="#_x0000_t202" style="position:absolute;margin-left:0;margin-top:0;width:6pt;height:2.25pt;z-index:2555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0016" behindDoc="0" locked="0" layoutInCell="1" allowOverlap="1" wp14:anchorId="5A437F4C" wp14:editId="0250450B">
                      <wp:simplePos x="0" y="0"/>
                      <wp:positionH relativeFrom="column">
                        <wp:posOffset>0</wp:posOffset>
                      </wp:positionH>
                      <wp:positionV relativeFrom="paragraph">
                        <wp:posOffset>0</wp:posOffset>
                      </wp:positionV>
                      <wp:extent cx="76200" cy="28575"/>
                      <wp:effectExtent l="19050" t="19050" r="19050" b="28575"/>
                      <wp:wrapNone/>
                      <wp:docPr id="12351" name="Text Box 4846">
                        <a:extLst xmlns:a="http://schemas.openxmlformats.org/drawingml/2006/main">
                          <a:ext uri="{FF2B5EF4-FFF2-40B4-BE49-F238E27FC236}">
                            <a16:creationId xmlns:a16="http://schemas.microsoft.com/office/drawing/2014/main" id="{00000000-0008-0000-0000-00003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55083" id="Text Box 4846" o:spid="_x0000_s1026" type="#_x0000_t202" style="position:absolute;margin-left:0;margin-top:0;width:6pt;height:2.25pt;z-index:2555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1040" behindDoc="0" locked="0" layoutInCell="1" allowOverlap="1" wp14:anchorId="6A776C0F" wp14:editId="5C7558CA">
                      <wp:simplePos x="0" y="0"/>
                      <wp:positionH relativeFrom="column">
                        <wp:posOffset>0</wp:posOffset>
                      </wp:positionH>
                      <wp:positionV relativeFrom="paragraph">
                        <wp:posOffset>0</wp:posOffset>
                      </wp:positionV>
                      <wp:extent cx="76200" cy="28575"/>
                      <wp:effectExtent l="19050" t="19050" r="19050" b="28575"/>
                      <wp:wrapNone/>
                      <wp:docPr id="12352" name="Text Box 4845">
                        <a:extLst xmlns:a="http://schemas.openxmlformats.org/drawingml/2006/main">
                          <a:ext uri="{FF2B5EF4-FFF2-40B4-BE49-F238E27FC236}">
                            <a16:creationId xmlns:a16="http://schemas.microsoft.com/office/drawing/2014/main" id="{00000000-0008-0000-0000-00004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C94EB" id="Text Box 4845" o:spid="_x0000_s1026" type="#_x0000_t202" style="position:absolute;margin-left:0;margin-top:0;width:6pt;height:2.25pt;z-index:2555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2064" behindDoc="0" locked="0" layoutInCell="1" allowOverlap="1" wp14:anchorId="02797968" wp14:editId="1CDC1428">
                      <wp:simplePos x="0" y="0"/>
                      <wp:positionH relativeFrom="column">
                        <wp:posOffset>0</wp:posOffset>
                      </wp:positionH>
                      <wp:positionV relativeFrom="paragraph">
                        <wp:posOffset>0</wp:posOffset>
                      </wp:positionV>
                      <wp:extent cx="76200" cy="28575"/>
                      <wp:effectExtent l="19050" t="19050" r="19050" b="28575"/>
                      <wp:wrapNone/>
                      <wp:docPr id="12353" name="Text Box 4844">
                        <a:extLst xmlns:a="http://schemas.openxmlformats.org/drawingml/2006/main">
                          <a:ext uri="{FF2B5EF4-FFF2-40B4-BE49-F238E27FC236}">
                            <a16:creationId xmlns:a16="http://schemas.microsoft.com/office/drawing/2014/main" id="{00000000-0008-0000-0000-00004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04861" id="Text Box 4844" o:spid="_x0000_s1026" type="#_x0000_t202" style="position:absolute;margin-left:0;margin-top:0;width:6pt;height:2.25pt;z-index:2555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3088" behindDoc="0" locked="0" layoutInCell="1" allowOverlap="1" wp14:anchorId="09334B39" wp14:editId="41FDF3AF">
                      <wp:simplePos x="0" y="0"/>
                      <wp:positionH relativeFrom="column">
                        <wp:posOffset>0</wp:posOffset>
                      </wp:positionH>
                      <wp:positionV relativeFrom="paragraph">
                        <wp:posOffset>0</wp:posOffset>
                      </wp:positionV>
                      <wp:extent cx="76200" cy="28575"/>
                      <wp:effectExtent l="19050" t="19050" r="19050" b="28575"/>
                      <wp:wrapNone/>
                      <wp:docPr id="12354" name="Text Box 4843">
                        <a:extLst xmlns:a="http://schemas.openxmlformats.org/drawingml/2006/main">
                          <a:ext uri="{FF2B5EF4-FFF2-40B4-BE49-F238E27FC236}">
                            <a16:creationId xmlns:a16="http://schemas.microsoft.com/office/drawing/2014/main" id="{00000000-0008-0000-0000-00004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C0D17E" id="Text Box 4843" o:spid="_x0000_s1026" type="#_x0000_t202" style="position:absolute;margin-left:0;margin-top:0;width:6pt;height:2.25pt;z-index:25551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4112" behindDoc="0" locked="0" layoutInCell="1" allowOverlap="1" wp14:anchorId="0FD98548" wp14:editId="467A6068">
                      <wp:simplePos x="0" y="0"/>
                      <wp:positionH relativeFrom="column">
                        <wp:posOffset>0</wp:posOffset>
                      </wp:positionH>
                      <wp:positionV relativeFrom="paragraph">
                        <wp:posOffset>0</wp:posOffset>
                      </wp:positionV>
                      <wp:extent cx="76200" cy="28575"/>
                      <wp:effectExtent l="19050" t="19050" r="19050" b="28575"/>
                      <wp:wrapNone/>
                      <wp:docPr id="12355" name="Text Box 4842">
                        <a:extLst xmlns:a="http://schemas.openxmlformats.org/drawingml/2006/main">
                          <a:ext uri="{FF2B5EF4-FFF2-40B4-BE49-F238E27FC236}">
                            <a16:creationId xmlns:a16="http://schemas.microsoft.com/office/drawing/2014/main" id="{00000000-0008-0000-0000-00004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64A7C" id="Text Box 4842" o:spid="_x0000_s1026" type="#_x0000_t202" style="position:absolute;margin-left:0;margin-top:0;width:6pt;height:2.25pt;z-index:2555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5136" behindDoc="0" locked="0" layoutInCell="1" allowOverlap="1" wp14:anchorId="26DACEC6" wp14:editId="5FD15BD5">
                      <wp:simplePos x="0" y="0"/>
                      <wp:positionH relativeFrom="column">
                        <wp:posOffset>0</wp:posOffset>
                      </wp:positionH>
                      <wp:positionV relativeFrom="paragraph">
                        <wp:posOffset>0</wp:posOffset>
                      </wp:positionV>
                      <wp:extent cx="76200" cy="28575"/>
                      <wp:effectExtent l="19050" t="19050" r="19050" b="28575"/>
                      <wp:wrapNone/>
                      <wp:docPr id="12356" name="Text Box 4841">
                        <a:extLst xmlns:a="http://schemas.openxmlformats.org/drawingml/2006/main">
                          <a:ext uri="{FF2B5EF4-FFF2-40B4-BE49-F238E27FC236}">
                            <a16:creationId xmlns:a16="http://schemas.microsoft.com/office/drawing/2014/main" id="{00000000-0008-0000-0000-00004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80559" id="Text Box 4841" o:spid="_x0000_s1026" type="#_x0000_t202" style="position:absolute;margin-left:0;margin-top:0;width:6pt;height:2.25pt;z-index:25551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6160" behindDoc="0" locked="0" layoutInCell="1" allowOverlap="1" wp14:anchorId="333B524B" wp14:editId="7DBCE35A">
                      <wp:simplePos x="0" y="0"/>
                      <wp:positionH relativeFrom="column">
                        <wp:posOffset>0</wp:posOffset>
                      </wp:positionH>
                      <wp:positionV relativeFrom="paragraph">
                        <wp:posOffset>0</wp:posOffset>
                      </wp:positionV>
                      <wp:extent cx="76200" cy="28575"/>
                      <wp:effectExtent l="19050" t="19050" r="19050" b="28575"/>
                      <wp:wrapNone/>
                      <wp:docPr id="12357" name="Text Box 4840">
                        <a:extLst xmlns:a="http://schemas.openxmlformats.org/drawingml/2006/main">
                          <a:ext uri="{FF2B5EF4-FFF2-40B4-BE49-F238E27FC236}">
                            <a16:creationId xmlns:a16="http://schemas.microsoft.com/office/drawing/2014/main" id="{00000000-0008-0000-0000-00004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8D74FC" id="Text Box 4840" o:spid="_x0000_s1026" type="#_x0000_t202" style="position:absolute;margin-left:0;margin-top:0;width:6pt;height:2.25pt;z-index:25551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7184" behindDoc="0" locked="0" layoutInCell="1" allowOverlap="1" wp14:anchorId="05D0C69A" wp14:editId="526ADFE4">
                      <wp:simplePos x="0" y="0"/>
                      <wp:positionH relativeFrom="column">
                        <wp:posOffset>0</wp:posOffset>
                      </wp:positionH>
                      <wp:positionV relativeFrom="paragraph">
                        <wp:posOffset>0</wp:posOffset>
                      </wp:positionV>
                      <wp:extent cx="76200" cy="28575"/>
                      <wp:effectExtent l="19050" t="19050" r="19050" b="28575"/>
                      <wp:wrapNone/>
                      <wp:docPr id="12358" name="Text Box 4839">
                        <a:extLst xmlns:a="http://schemas.openxmlformats.org/drawingml/2006/main">
                          <a:ext uri="{FF2B5EF4-FFF2-40B4-BE49-F238E27FC236}">
                            <a16:creationId xmlns:a16="http://schemas.microsoft.com/office/drawing/2014/main" id="{00000000-0008-0000-0000-00004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8830A" id="Text Box 4839" o:spid="_x0000_s1026" type="#_x0000_t202" style="position:absolute;margin-left:0;margin-top:0;width:6pt;height:2.25pt;z-index:2555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8208" behindDoc="0" locked="0" layoutInCell="1" allowOverlap="1" wp14:anchorId="355FB862" wp14:editId="691C12C1">
                      <wp:simplePos x="0" y="0"/>
                      <wp:positionH relativeFrom="column">
                        <wp:posOffset>0</wp:posOffset>
                      </wp:positionH>
                      <wp:positionV relativeFrom="paragraph">
                        <wp:posOffset>0</wp:posOffset>
                      </wp:positionV>
                      <wp:extent cx="76200" cy="28575"/>
                      <wp:effectExtent l="19050" t="19050" r="19050" b="28575"/>
                      <wp:wrapNone/>
                      <wp:docPr id="12359" name="Text Box 4838">
                        <a:extLst xmlns:a="http://schemas.openxmlformats.org/drawingml/2006/main">
                          <a:ext uri="{FF2B5EF4-FFF2-40B4-BE49-F238E27FC236}">
                            <a16:creationId xmlns:a16="http://schemas.microsoft.com/office/drawing/2014/main" id="{00000000-0008-0000-0000-00004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96E87" id="Text Box 4838" o:spid="_x0000_s1026" type="#_x0000_t202" style="position:absolute;margin-left:0;margin-top:0;width:6pt;height:2.25pt;z-index:25551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19232" behindDoc="0" locked="0" layoutInCell="1" allowOverlap="1" wp14:anchorId="34314CCD" wp14:editId="750869A6">
                      <wp:simplePos x="0" y="0"/>
                      <wp:positionH relativeFrom="column">
                        <wp:posOffset>0</wp:posOffset>
                      </wp:positionH>
                      <wp:positionV relativeFrom="paragraph">
                        <wp:posOffset>0</wp:posOffset>
                      </wp:positionV>
                      <wp:extent cx="76200" cy="28575"/>
                      <wp:effectExtent l="19050" t="19050" r="19050" b="28575"/>
                      <wp:wrapNone/>
                      <wp:docPr id="12360" name="Text Box 4837">
                        <a:extLst xmlns:a="http://schemas.openxmlformats.org/drawingml/2006/main">
                          <a:ext uri="{FF2B5EF4-FFF2-40B4-BE49-F238E27FC236}">
                            <a16:creationId xmlns:a16="http://schemas.microsoft.com/office/drawing/2014/main" id="{00000000-0008-0000-0000-00004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A0F14" id="Text Box 4837" o:spid="_x0000_s1026" type="#_x0000_t202" style="position:absolute;margin-left:0;margin-top:0;width:6pt;height:2.25pt;z-index:2555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0256" behindDoc="0" locked="0" layoutInCell="1" allowOverlap="1" wp14:anchorId="625C115A" wp14:editId="5ECA08F4">
                      <wp:simplePos x="0" y="0"/>
                      <wp:positionH relativeFrom="column">
                        <wp:posOffset>0</wp:posOffset>
                      </wp:positionH>
                      <wp:positionV relativeFrom="paragraph">
                        <wp:posOffset>0</wp:posOffset>
                      </wp:positionV>
                      <wp:extent cx="76200" cy="28575"/>
                      <wp:effectExtent l="19050" t="19050" r="19050" b="28575"/>
                      <wp:wrapNone/>
                      <wp:docPr id="12361" name="Text Box 4836">
                        <a:extLst xmlns:a="http://schemas.openxmlformats.org/drawingml/2006/main">
                          <a:ext uri="{FF2B5EF4-FFF2-40B4-BE49-F238E27FC236}">
                            <a16:creationId xmlns:a16="http://schemas.microsoft.com/office/drawing/2014/main" id="{00000000-0008-0000-0000-00004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ED902" id="Text Box 4836" o:spid="_x0000_s1026" type="#_x0000_t202" style="position:absolute;margin-left:0;margin-top:0;width:6pt;height:2.25pt;z-index:25552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1280" behindDoc="0" locked="0" layoutInCell="1" allowOverlap="1" wp14:anchorId="011286B9" wp14:editId="07C65807">
                      <wp:simplePos x="0" y="0"/>
                      <wp:positionH relativeFrom="column">
                        <wp:posOffset>0</wp:posOffset>
                      </wp:positionH>
                      <wp:positionV relativeFrom="paragraph">
                        <wp:posOffset>0</wp:posOffset>
                      </wp:positionV>
                      <wp:extent cx="76200" cy="28575"/>
                      <wp:effectExtent l="19050" t="19050" r="19050" b="28575"/>
                      <wp:wrapNone/>
                      <wp:docPr id="12362" name="Text Box 4835">
                        <a:extLst xmlns:a="http://schemas.openxmlformats.org/drawingml/2006/main">
                          <a:ext uri="{FF2B5EF4-FFF2-40B4-BE49-F238E27FC236}">
                            <a16:creationId xmlns:a16="http://schemas.microsoft.com/office/drawing/2014/main" id="{00000000-0008-0000-0000-00004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D91C7" id="Text Box 4835" o:spid="_x0000_s1026" type="#_x0000_t202" style="position:absolute;margin-left:0;margin-top:0;width:6pt;height:2.25pt;z-index:2555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2304" behindDoc="0" locked="0" layoutInCell="1" allowOverlap="1" wp14:anchorId="3EC71AE8" wp14:editId="5F2BC0C9">
                      <wp:simplePos x="0" y="0"/>
                      <wp:positionH relativeFrom="column">
                        <wp:posOffset>0</wp:posOffset>
                      </wp:positionH>
                      <wp:positionV relativeFrom="paragraph">
                        <wp:posOffset>0</wp:posOffset>
                      </wp:positionV>
                      <wp:extent cx="76200" cy="28575"/>
                      <wp:effectExtent l="19050" t="19050" r="19050" b="28575"/>
                      <wp:wrapNone/>
                      <wp:docPr id="12363" name="Text Box 4834">
                        <a:extLst xmlns:a="http://schemas.openxmlformats.org/drawingml/2006/main">
                          <a:ext uri="{FF2B5EF4-FFF2-40B4-BE49-F238E27FC236}">
                            <a16:creationId xmlns:a16="http://schemas.microsoft.com/office/drawing/2014/main" id="{00000000-0008-0000-0000-00004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23EA6" id="Text Box 4834" o:spid="_x0000_s1026" type="#_x0000_t202" style="position:absolute;margin-left:0;margin-top:0;width:6pt;height:2.25pt;z-index:25552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3328" behindDoc="0" locked="0" layoutInCell="1" allowOverlap="1" wp14:anchorId="77601CDB" wp14:editId="2C8FBA5C">
                      <wp:simplePos x="0" y="0"/>
                      <wp:positionH relativeFrom="column">
                        <wp:posOffset>0</wp:posOffset>
                      </wp:positionH>
                      <wp:positionV relativeFrom="paragraph">
                        <wp:posOffset>0</wp:posOffset>
                      </wp:positionV>
                      <wp:extent cx="76200" cy="28575"/>
                      <wp:effectExtent l="19050" t="19050" r="19050" b="28575"/>
                      <wp:wrapNone/>
                      <wp:docPr id="12364" name="Text Box 4833">
                        <a:extLst xmlns:a="http://schemas.openxmlformats.org/drawingml/2006/main">
                          <a:ext uri="{FF2B5EF4-FFF2-40B4-BE49-F238E27FC236}">
                            <a16:creationId xmlns:a16="http://schemas.microsoft.com/office/drawing/2014/main" id="{00000000-0008-0000-0000-00004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DFEC8" id="Text Box 4833" o:spid="_x0000_s1026" type="#_x0000_t202" style="position:absolute;margin-left:0;margin-top:0;width:6pt;height:2.25pt;z-index:2555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4352" behindDoc="0" locked="0" layoutInCell="1" allowOverlap="1" wp14:anchorId="3D3FFC6A" wp14:editId="20ED1F02">
                      <wp:simplePos x="0" y="0"/>
                      <wp:positionH relativeFrom="column">
                        <wp:posOffset>0</wp:posOffset>
                      </wp:positionH>
                      <wp:positionV relativeFrom="paragraph">
                        <wp:posOffset>0</wp:posOffset>
                      </wp:positionV>
                      <wp:extent cx="76200" cy="28575"/>
                      <wp:effectExtent l="19050" t="19050" r="19050" b="28575"/>
                      <wp:wrapNone/>
                      <wp:docPr id="12365" name="Text Box 4832">
                        <a:extLst xmlns:a="http://schemas.openxmlformats.org/drawingml/2006/main">
                          <a:ext uri="{FF2B5EF4-FFF2-40B4-BE49-F238E27FC236}">
                            <a16:creationId xmlns:a16="http://schemas.microsoft.com/office/drawing/2014/main" id="{00000000-0008-0000-0000-00004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44C90D" id="Text Box 4832" o:spid="_x0000_s1026" type="#_x0000_t202" style="position:absolute;margin-left:0;margin-top:0;width:6pt;height:2.25pt;z-index:2555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5376" behindDoc="0" locked="0" layoutInCell="1" allowOverlap="1" wp14:anchorId="5AC335EA" wp14:editId="43CB636C">
                      <wp:simplePos x="0" y="0"/>
                      <wp:positionH relativeFrom="column">
                        <wp:posOffset>0</wp:posOffset>
                      </wp:positionH>
                      <wp:positionV relativeFrom="paragraph">
                        <wp:posOffset>0</wp:posOffset>
                      </wp:positionV>
                      <wp:extent cx="76200" cy="28575"/>
                      <wp:effectExtent l="19050" t="19050" r="19050" b="28575"/>
                      <wp:wrapNone/>
                      <wp:docPr id="12366" name="Text Box 4831">
                        <a:extLst xmlns:a="http://schemas.openxmlformats.org/drawingml/2006/main">
                          <a:ext uri="{FF2B5EF4-FFF2-40B4-BE49-F238E27FC236}">
                            <a16:creationId xmlns:a16="http://schemas.microsoft.com/office/drawing/2014/main" id="{00000000-0008-0000-0000-00004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6D4FE" id="Text Box 4831" o:spid="_x0000_s1026" type="#_x0000_t202" style="position:absolute;margin-left:0;margin-top:0;width:6pt;height:2.25pt;z-index:2555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6400" behindDoc="0" locked="0" layoutInCell="1" allowOverlap="1" wp14:anchorId="0DF82FD2" wp14:editId="6CB1FBF3">
                      <wp:simplePos x="0" y="0"/>
                      <wp:positionH relativeFrom="column">
                        <wp:posOffset>0</wp:posOffset>
                      </wp:positionH>
                      <wp:positionV relativeFrom="paragraph">
                        <wp:posOffset>0</wp:posOffset>
                      </wp:positionV>
                      <wp:extent cx="76200" cy="28575"/>
                      <wp:effectExtent l="19050" t="19050" r="19050" b="28575"/>
                      <wp:wrapNone/>
                      <wp:docPr id="12367" name="Text Box 4830">
                        <a:extLst xmlns:a="http://schemas.openxmlformats.org/drawingml/2006/main">
                          <a:ext uri="{FF2B5EF4-FFF2-40B4-BE49-F238E27FC236}">
                            <a16:creationId xmlns:a16="http://schemas.microsoft.com/office/drawing/2014/main" id="{00000000-0008-0000-0000-00004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E7A71" id="Text Box 4830" o:spid="_x0000_s1026" type="#_x0000_t202" style="position:absolute;margin-left:0;margin-top:0;width:6pt;height:2.25pt;z-index:2555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7424" behindDoc="0" locked="0" layoutInCell="1" allowOverlap="1" wp14:anchorId="054F4EA7" wp14:editId="031B91B1">
                      <wp:simplePos x="0" y="0"/>
                      <wp:positionH relativeFrom="column">
                        <wp:posOffset>0</wp:posOffset>
                      </wp:positionH>
                      <wp:positionV relativeFrom="paragraph">
                        <wp:posOffset>0</wp:posOffset>
                      </wp:positionV>
                      <wp:extent cx="76200" cy="28575"/>
                      <wp:effectExtent l="19050" t="19050" r="19050" b="28575"/>
                      <wp:wrapNone/>
                      <wp:docPr id="12368" name="Text Box 4829">
                        <a:extLst xmlns:a="http://schemas.openxmlformats.org/drawingml/2006/main">
                          <a:ext uri="{FF2B5EF4-FFF2-40B4-BE49-F238E27FC236}">
                            <a16:creationId xmlns:a16="http://schemas.microsoft.com/office/drawing/2014/main" id="{00000000-0008-0000-0000-00005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AD9DA" id="Text Box 4829" o:spid="_x0000_s1026" type="#_x0000_t202" style="position:absolute;margin-left:0;margin-top:0;width:6pt;height:2.25pt;z-index:2555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8448" behindDoc="0" locked="0" layoutInCell="1" allowOverlap="1" wp14:anchorId="4E891B75" wp14:editId="53B0E2E1">
                      <wp:simplePos x="0" y="0"/>
                      <wp:positionH relativeFrom="column">
                        <wp:posOffset>0</wp:posOffset>
                      </wp:positionH>
                      <wp:positionV relativeFrom="paragraph">
                        <wp:posOffset>0</wp:posOffset>
                      </wp:positionV>
                      <wp:extent cx="76200" cy="28575"/>
                      <wp:effectExtent l="19050" t="19050" r="19050" b="28575"/>
                      <wp:wrapNone/>
                      <wp:docPr id="12369" name="Text Box 4828">
                        <a:extLst xmlns:a="http://schemas.openxmlformats.org/drawingml/2006/main">
                          <a:ext uri="{FF2B5EF4-FFF2-40B4-BE49-F238E27FC236}">
                            <a16:creationId xmlns:a16="http://schemas.microsoft.com/office/drawing/2014/main" id="{00000000-0008-0000-0000-00005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6D719" id="Text Box 4828" o:spid="_x0000_s1026" type="#_x0000_t202" style="position:absolute;margin-left:0;margin-top:0;width:6pt;height:2.25pt;z-index:25552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29472" behindDoc="0" locked="0" layoutInCell="1" allowOverlap="1" wp14:anchorId="7CEF3995" wp14:editId="43FCB8B1">
                      <wp:simplePos x="0" y="0"/>
                      <wp:positionH relativeFrom="column">
                        <wp:posOffset>0</wp:posOffset>
                      </wp:positionH>
                      <wp:positionV relativeFrom="paragraph">
                        <wp:posOffset>0</wp:posOffset>
                      </wp:positionV>
                      <wp:extent cx="76200" cy="28575"/>
                      <wp:effectExtent l="19050" t="19050" r="19050" b="28575"/>
                      <wp:wrapNone/>
                      <wp:docPr id="12370" name="Text Box 4827">
                        <a:extLst xmlns:a="http://schemas.openxmlformats.org/drawingml/2006/main">
                          <a:ext uri="{FF2B5EF4-FFF2-40B4-BE49-F238E27FC236}">
                            <a16:creationId xmlns:a16="http://schemas.microsoft.com/office/drawing/2014/main" id="{00000000-0008-0000-0000-00005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F963A" id="Text Box 4827" o:spid="_x0000_s1026" type="#_x0000_t202" style="position:absolute;margin-left:0;margin-top:0;width:6pt;height:2.25pt;z-index:25552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0496" behindDoc="0" locked="0" layoutInCell="1" allowOverlap="1" wp14:anchorId="0081006B" wp14:editId="51463ECF">
                      <wp:simplePos x="0" y="0"/>
                      <wp:positionH relativeFrom="column">
                        <wp:posOffset>0</wp:posOffset>
                      </wp:positionH>
                      <wp:positionV relativeFrom="paragraph">
                        <wp:posOffset>0</wp:posOffset>
                      </wp:positionV>
                      <wp:extent cx="76200" cy="28575"/>
                      <wp:effectExtent l="19050" t="19050" r="19050" b="28575"/>
                      <wp:wrapNone/>
                      <wp:docPr id="12371" name="Text Box 4826">
                        <a:extLst xmlns:a="http://schemas.openxmlformats.org/drawingml/2006/main">
                          <a:ext uri="{FF2B5EF4-FFF2-40B4-BE49-F238E27FC236}">
                            <a16:creationId xmlns:a16="http://schemas.microsoft.com/office/drawing/2014/main" id="{00000000-0008-0000-0000-00005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1637B" id="Text Box 4826" o:spid="_x0000_s1026" type="#_x0000_t202" style="position:absolute;margin-left:0;margin-top:0;width:6pt;height:2.25pt;z-index:25553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1520" behindDoc="0" locked="0" layoutInCell="1" allowOverlap="1" wp14:anchorId="6FF9C2F0" wp14:editId="0EE4633E">
                      <wp:simplePos x="0" y="0"/>
                      <wp:positionH relativeFrom="column">
                        <wp:posOffset>0</wp:posOffset>
                      </wp:positionH>
                      <wp:positionV relativeFrom="paragraph">
                        <wp:posOffset>0</wp:posOffset>
                      </wp:positionV>
                      <wp:extent cx="76200" cy="28575"/>
                      <wp:effectExtent l="19050" t="19050" r="19050" b="28575"/>
                      <wp:wrapNone/>
                      <wp:docPr id="12372" name="Text Box 4825">
                        <a:extLst xmlns:a="http://schemas.openxmlformats.org/drawingml/2006/main">
                          <a:ext uri="{FF2B5EF4-FFF2-40B4-BE49-F238E27FC236}">
                            <a16:creationId xmlns:a16="http://schemas.microsoft.com/office/drawing/2014/main" id="{00000000-0008-0000-0000-00005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AA149" id="Text Box 4825" o:spid="_x0000_s1026" type="#_x0000_t202" style="position:absolute;margin-left:0;margin-top:0;width:6pt;height:2.25pt;z-index:25553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2544" behindDoc="0" locked="0" layoutInCell="1" allowOverlap="1" wp14:anchorId="5BB8689F" wp14:editId="6AC00568">
                      <wp:simplePos x="0" y="0"/>
                      <wp:positionH relativeFrom="column">
                        <wp:posOffset>0</wp:posOffset>
                      </wp:positionH>
                      <wp:positionV relativeFrom="paragraph">
                        <wp:posOffset>0</wp:posOffset>
                      </wp:positionV>
                      <wp:extent cx="76200" cy="28575"/>
                      <wp:effectExtent l="19050" t="19050" r="19050" b="28575"/>
                      <wp:wrapNone/>
                      <wp:docPr id="12373" name="Text Box 4824">
                        <a:extLst xmlns:a="http://schemas.openxmlformats.org/drawingml/2006/main">
                          <a:ext uri="{FF2B5EF4-FFF2-40B4-BE49-F238E27FC236}">
                            <a16:creationId xmlns:a16="http://schemas.microsoft.com/office/drawing/2014/main" id="{00000000-0008-0000-0000-00005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03575" id="Text Box 4824" o:spid="_x0000_s1026" type="#_x0000_t202" style="position:absolute;margin-left:0;margin-top:0;width:6pt;height:2.25pt;z-index:2555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3568" behindDoc="0" locked="0" layoutInCell="1" allowOverlap="1" wp14:anchorId="4C9295AB" wp14:editId="639C5659">
                      <wp:simplePos x="0" y="0"/>
                      <wp:positionH relativeFrom="column">
                        <wp:posOffset>0</wp:posOffset>
                      </wp:positionH>
                      <wp:positionV relativeFrom="paragraph">
                        <wp:posOffset>0</wp:posOffset>
                      </wp:positionV>
                      <wp:extent cx="76200" cy="28575"/>
                      <wp:effectExtent l="19050" t="19050" r="19050" b="28575"/>
                      <wp:wrapNone/>
                      <wp:docPr id="12374" name="Text Box 4823">
                        <a:extLst xmlns:a="http://schemas.openxmlformats.org/drawingml/2006/main">
                          <a:ext uri="{FF2B5EF4-FFF2-40B4-BE49-F238E27FC236}">
                            <a16:creationId xmlns:a16="http://schemas.microsoft.com/office/drawing/2014/main" id="{00000000-0008-0000-0000-00005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92A86" id="Text Box 4823" o:spid="_x0000_s1026" type="#_x0000_t202" style="position:absolute;margin-left:0;margin-top:0;width:6pt;height:2.25pt;z-index:25553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4592" behindDoc="0" locked="0" layoutInCell="1" allowOverlap="1" wp14:anchorId="2E84AF44" wp14:editId="7FA97FED">
                      <wp:simplePos x="0" y="0"/>
                      <wp:positionH relativeFrom="column">
                        <wp:posOffset>0</wp:posOffset>
                      </wp:positionH>
                      <wp:positionV relativeFrom="paragraph">
                        <wp:posOffset>0</wp:posOffset>
                      </wp:positionV>
                      <wp:extent cx="76200" cy="28575"/>
                      <wp:effectExtent l="19050" t="19050" r="19050" b="28575"/>
                      <wp:wrapNone/>
                      <wp:docPr id="12375" name="Text Box 4822">
                        <a:extLst xmlns:a="http://schemas.openxmlformats.org/drawingml/2006/main">
                          <a:ext uri="{FF2B5EF4-FFF2-40B4-BE49-F238E27FC236}">
                            <a16:creationId xmlns:a16="http://schemas.microsoft.com/office/drawing/2014/main" id="{00000000-0008-0000-0000-00005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8C40A" id="Text Box 4822" o:spid="_x0000_s1026" type="#_x0000_t202" style="position:absolute;margin-left:0;margin-top:0;width:6pt;height:2.25pt;z-index:25553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5616" behindDoc="0" locked="0" layoutInCell="1" allowOverlap="1" wp14:anchorId="33449DFE" wp14:editId="249DA102">
                      <wp:simplePos x="0" y="0"/>
                      <wp:positionH relativeFrom="column">
                        <wp:posOffset>0</wp:posOffset>
                      </wp:positionH>
                      <wp:positionV relativeFrom="paragraph">
                        <wp:posOffset>0</wp:posOffset>
                      </wp:positionV>
                      <wp:extent cx="76200" cy="28575"/>
                      <wp:effectExtent l="19050" t="19050" r="19050" b="28575"/>
                      <wp:wrapNone/>
                      <wp:docPr id="12376" name="Text Box 4821">
                        <a:extLst xmlns:a="http://schemas.openxmlformats.org/drawingml/2006/main">
                          <a:ext uri="{FF2B5EF4-FFF2-40B4-BE49-F238E27FC236}">
                            <a16:creationId xmlns:a16="http://schemas.microsoft.com/office/drawing/2014/main" id="{00000000-0008-0000-0000-00005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CD606" id="Text Box 4821" o:spid="_x0000_s1026" type="#_x0000_t202" style="position:absolute;margin-left:0;margin-top:0;width:6pt;height:2.25pt;z-index:25553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6640" behindDoc="0" locked="0" layoutInCell="1" allowOverlap="1" wp14:anchorId="6A6DEE64" wp14:editId="4E369195">
                      <wp:simplePos x="0" y="0"/>
                      <wp:positionH relativeFrom="column">
                        <wp:posOffset>0</wp:posOffset>
                      </wp:positionH>
                      <wp:positionV relativeFrom="paragraph">
                        <wp:posOffset>0</wp:posOffset>
                      </wp:positionV>
                      <wp:extent cx="76200" cy="28575"/>
                      <wp:effectExtent l="19050" t="19050" r="19050" b="28575"/>
                      <wp:wrapNone/>
                      <wp:docPr id="12377" name="Text Box 4820">
                        <a:extLst xmlns:a="http://schemas.openxmlformats.org/drawingml/2006/main">
                          <a:ext uri="{FF2B5EF4-FFF2-40B4-BE49-F238E27FC236}">
                            <a16:creationId xmlns:a16="http://schemas.microsoft.com/office/drawing/2014/main" id="{00000000-0008-0000-0000-00005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B2485" id="Text Box 4820" o:spid="_x0000_s1026" type="#_x0000_t202" style="position:absolute;margin-left:0;margin-top:0;width:6pt;height:2.25pt;z-index:2555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7664" behindDoc="0" locked="0" layoutInCell="1" allowOverlap="1" wp14:anchorId="165F595B" wp14:editId="1E7BE263">
                      <wp:simplePos x="0" y="0"/>
                      <wp:positionH relativeFrom="column">
                        <wp:posOffset>0</wp:posOffset>
                      </wp:positionH>
                      <wp:positionV relativeFrom="paragraph">
                        <wp:posOffset>0</wp:posOffset>
                      </wp:positionV>
                      <wp:extent cx="76200" cy="28575"/>
                      <wp:effectExtent l="19050" t="19050" r="19050" b="28575"/>
                      <wp:wrapNone/>
                      <wp:docPr id="12378" name="Text Box 4819">
                        <a:extLst xmlns:a="http://schemas.openxmlformats.org/drawingml/2006/main">
                          <a:ext uri="{FF2B5EF4-FFF2-40B4-BE49-F238E27FC236}">
                            <a16:creationId xmlns:a16="http://schemas.microsoft.com/office/drawing/2014/main" id="{00000000-0008-0000-0000-00005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F6D2A" id="Text Box 4819" o:spid="_x0000_s1026" type="#_x0000_t202" style="position:absolute;margin-left:0;margin-top:0;width:6pt;height:2.25pt;z-index:25553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8688" behindDoc="0" locked="0" layoutInCell="1" allowOverlap="1" wp14:anchorId="62F3C888" wp14:editId="11A8C0F7">
                      <wp:simplePos x="0" y="0"/>
                      <wp:positionH relativeFrom="column">
                        <wp:posOffset>0</wp:posOffset>
                      </wp:positionH>
                      <wp:positionV relativeFrom="paragraph">
                        <wp:posOffset>0</wp:posOffset>
                      </wp:positionV>
                      <wp:extent cx="76200" cy="28575"/>
                      <wp:effectExtent l="19050" t="19050" r="19050" b="28575"/>
                      <wp:wrapNone/>
                      <wp:docPr id="12379" name="Text Box 4818">
                        <a:extLst xmlns:a="http://schemas.openxmlformats.org/drawingml/2006/main">
                          <a:ext uri="{FF2B5EF4-FFF2-40B4-BE49-F238E27FC236}">
                            <a16:creationId xmlns:a16="http://schemas.microsoft.com/office/drawing/2014/main" id="{00000000-0008-0000-0000-00005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3E31C" id="Text Box 4818" o:spid="_x0000_s1026" type="#_x0000_t202" style="position:absolute;margin-left:0;margin-top:0;width:6pt;height:2.25pt;z-index:25553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39712" behindDoc="0" locked="0" layoutInCell="1" allowOverlap="1" wp14:anchorId="3D60E665" wp14:editId="11FF84C5">
                      <wp:simplePos x="0" y="0"/>
                      <wp:positionH relativeFrom="column">
                        <wp:posOffset>0</wp:posOffset>
                      </wp:positionH>
                      <wp:positionV relativeFrom="paragraph">
                        <wp:posOffset>0</wp:posOffset>
                      </wp:positionV>
                      <wp:extent cx="76200" cy="28575"/>
                      <wp:effectExtent l="19050" t="19050" r="19050" b="28575"/>
                      <wp:wrapNone/>
                      <wp:docPr id="12380" name="Text Box 4817">
                        <a:extLst xmlns:a="http://schemas.openxmlformats.org/drawingml/2006/main">
                          <a:ext uri="{FF2B5EF4-FFF2-40B4-BE49-F238E27FC236}">
                            <a16:creationId xmlns:a16="http://schemas.microsoft.com/office/drawing/2014/main" id="{00000000-0008-0000-0000-00005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289A0" id="Text Box 4817" o:spid="_x0000_s1026" type="#_x0000_t202" style="position:absolute;margin-left:0;margin-top:0;width:6pt;height:2.25pt;z-index:25553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0736" behindDoc="0" locked="0" layoutInCell="1" allowOverlap="1" wp14:anchorId="49737420" wp14:editId="12954685">
                      <wp:simplePos x="0" y="0"/>
                      <wp:positionH relativeFrom="column">
                        <wp:posOffset>0</wp:posOffset>
                      </wp:positionH>
                      <wp:positionV relativeFrom="paragraph">
                        <wp:posOffset>0</wp:posOffset>
                      </wp:positionV>
                      <wp:extent cx="76200" cy="28575"/>
                      <wp:effectExtent l="19050" t="19050" r="19050" b="28575"/>
                      <wp:wrapNone/>
                      <wp:docPr id="12381" name="Text Box 4816">
                        <a:extLst xmlns:a="http://schemas.openxmlformats.org/drawingml/2006/main">
                          <a:ext uri="{FF2B5EF4-FFF2-40B4-BE49-F238E27FC236}">
                            <a16:creationId xmlns:a16="http://schemas.microsoft.com/office/drawing/2014/main" id="{00000000-0008-0000-0000-00005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410C8" id="Text Box 4816" o:spid="_x0000_s1026" type="#_x0000_t202" style="position:absolute;margin-left:0;margin-top:0;width:6pt;height:2.25pt;z-index:2555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1760" behindDoc="0" locked="0" layoutInCell="1" allowOverlap="1" wp14:anchorId="6D3ADBBE" wp14:editId="03BF24B3">
                      <wp:simplePos x="0" y="0"/>
                      <wp:positionH relativeFrom="column">
                        <wp:posOffset>0</wp:posOffset>
                      </wp:positionH>
                      <wp:positionV relativeFrom="paragraph">
                        <wp:posOffset>0</wp:posOffset>
                      </wp:positionV>
                      <wp:extent cx="76200" cy="28575"/>
                      <wp:effectExtent l="19050" t="19050" r="19050" b="28575"/>
                      <wp:wrapNone/>
                      <wp:docPr id="12382" name="Text Box 4815">
                        <a:extLst xmlns:a="http://schemas.openxmlformats.org/drawingml/2006/main">
                          <a:ext uri="{FF2B5EF4-FFF2-40B4-BE49-F238E27FC236}">
                            <a16:creationId xmlns:a16="http://schemas.microsoft.com/office/drawing/2014/main" id="{00000000-0008-0000-0000-00005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EE2CA" id="Text Box 4815" o:spid="_x0000_s1026" type="#_x0000_t202" style="position:absolute;margin-left:0;margin-top:0;width:6pt;height:2.25pt;z-index:25554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2784" behindDoc="0" locked="0" layoutInCell="1" allowOverlap="1" wp14:anchorId="060D0C5A" wp14:editId="56EFAC56">
                      <wp:simplePos x="0" y="0"/>
                      <wp:positionH relativeFrom="column">
                        <wp:posOffset>0</wp:posOffset>
                      </wp:positionH>
                      <wp:positionV relativeFrom="paragraph">
                        <wp:posOffset>0</wp:posOffset>
                      </wp:positionV>
                      <wp:extent cx="76200" cy="28575"/>
                      <wp:effectExtent l="19050" t="19050" r="19050" b="28575"/>
                      <wp:wrapNone/>
                      <wp:docPr id="12383" name="Text Box 4814">
                        <a:extLst xmlns:a="http://schemas.openxmlformats.org/drawingml/2006/main">
                          <a:ext uri="{FF2B5EF4-FFF2-40B4-BE49-F238E27FC236}">
                            <a16:creationId xmlns:a16="http://schemas.microsoft.com/office/drawing/2014/main" id="{00000000-0008-0000-0000-00005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6D2AEC" id="Text Box 4814" o:spid="_x0000_s1026" type="#_x0000_t202" style="position:absolute;margin-left:0;margin-top:0;width:6pt;height:2.25pt;z-index:25554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3808" behindDoc="0" locked="0" layoutInCell="1" allowOverlap="1" wp14:anchorId="3D9F83C8" wp14:editId="43B339C1">
                      <wp:simplePos x="0" y="0"/>
                      <wp:positionH relativeFrom="column">
                        <wp:posOffset>0</wp:posOffset>
                      </wp:positionH>
                      <wp:positionV relativeFrom="paragraph">
                        <wp:posOffset>0</wp:posOffset>
                      </wp:positionV>
                      <wp:extent cx="76200" cy="28575"/>
                      <wp:effectExtent l="19050" t="19050" r="19050" b="28575"/>
                      <wp:wrapNone/>
                      <wp:docPr id="12384" name="Text Box 4813">
                        <a:extLst xmlns:a="http://schemas.openxmlformats.org/drawingml/2006/main">
                          <a:ext uri="{FF2B5EF4-FFF2-40B4-BE49-F238E27FC236}">
                            <a16:creationId xmlns:a16="http://schemas.microsoft.com/office/drawing/2014/main" id="{00000000-0008-0000-0000-00006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CC517" id="Text Box 4813" o:spid="_x0000_s1026" type="#_x0000_t202" style="position:absolute;margin-left:0;margin-top:0;width:6pt;height:2.25pt;z-index:25554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4832" behindDoc="0" locked="0" layoutInCell="1" allowOverlap="1" wp14:anchorId="2B8F5424" wp14:editId="4DBB8B23">
                      <wp:simplePos x="0" y="0"/>
                      <wp:positionH relativeFrom="column">
                        <wp:posOffset>0</wp:posOffset>
                      </wp:positionH>
                      <wp:positionV relativeFrom="paragraph">
                        <wp:posOffset>0</wp:posOffset>
                      </wp:positionV>
                      <wp:extent cx="76200" cy="28575"/>
                      <wp:effectExtent l="19050" t="19050" r="19050" b="28575"/>
                      <wp:wrapNone/>
                      <wp:docPr id="12385" name="Text Box 4812">
                        <a:extLst xmlns:a="http://schemas.openxmlformats.org/drawingml/2006/main">
                          <a:ext uri="{FF2B5EF4-FFF2-40B4-BE49-F238E27FC236}">
                            <a16:creationId xmlns:a16="http://schemas.microsoft.com/office/drawing/2014/main" id="{00000000-0008-0000-0000-00006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FD60F" id="Text Box 4812" o:spid="_x0000_s1026" type="#_x0000_t202" style="position:absolute;margin-left:0;margin-top:0;width:6pt;height:2.25pt;z-index:2555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5856" behindDoc="0" locked="0" layoutInCell="1" allowOverlap="1" wp14:anchorId="349BC3AB" wp14:editId="2ED59861">
                      <wp:simplePos x="0" y="0"/>
                      <wp:positionH relativeFrom="column">
                        <wp:posOffset>0</wp:posOffset>
                      </wp:positionH>
                      <wp:positionV relativeFrom="paragraph">
                        <wp:posOffset>0</wp:posOffset>
                      </wp:positionV>
                      <wp:extent cx="76200" cy="28575"/>
                      <wp:effectExtent l="19050" t="19050" r="19050" b="28575"/>
                      <wp:wrapNone/>
                      <wp:docPr id="12386" name="Text Box 4811">
                        <a:extLst xmlns:a="http://schemas.openxmlformats.org/drawingml/2006/main">
                          <a:ext uri="{FF2B5EF4-FFF2-40B4-BE49-F238E27FC236}">
                            <a16:creationId xmlns:a16="http://schemas.microsoft.com/office/drawing/2014/main" id="{00000000-0008-0000-0000-00006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18405" id="Text Box 4811" o:spid="_x0000_s1026" type="#_x0000_t202" style="position:absolute;margin-left:0;margin-top:0;width:6pt;height:2.25pt;z-index:2555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6880" behindDoc="0" locked="0" layoutInCell="1" allowOverlap="1" wp14:anchorId="56AE41C0" wp14:editId="534392D6">
                      <wp:simplePos x="0" y="0"/>
                      <wp:positionH relativeFrom="column">
                        <wp:posOffset>0</wp:posOffset>
                      </wp:positionH>
                      <wp:positionV relativeFrom="paragraph">
                        <wp:posOffset>0</wp:posOffset>
                      </wp:positionV>
                      <wp:extent cx="76200" cy="28575"/>
                      <wp:effectExtent l="19050" t="19050" r="19050" b="28575"/>
                      <wp:wrapNone/>
                      <wp:docPr id="12387" name="Text Box 4810">
                        <a:extLst xmlns:a="http://schemas.openxmlformats.org/drawingml/2006/main">
                          <a:ext uri="{FF2B5EF4-FFF2-40B4-BE49-F238E27FC236}">
                            <a16:creationId xmlns:a16="http://schemas.microsoft.com/office/drawing/2014/main" id="{00000000-0008-0000-0000-00006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E3342" id="Text Box 4810" o:spid="_x0000_s1026" type="#_x0000_t202" style="position:absolute;margin-left:0;margin-top:0;width:6pt;height:2.25pt;z-index:2555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7904" behindDoc="0" locked="0" layoutInCell="1" allowOverlap="1" wp14:anchorId="761D394A" wp14:editId="6264EE29">
                      <wp:simplePos x="0" y="0"/>
                      <wp:positionH relativeFrom="column">
                        <wp:posOffset>0</wp:posOffset>
                      </wp:positionH>
                      <wp:positionV relativeFrom="paragraph">
                        <wp:posOffset>0</wp:posOffset>
                      </wp:positionV>
                      <wp:extent cx="76200" cy="28575"/>
                      <wp:effectExtent l="19050" t="19050" r="19050" b="28575"/>
                      <wp:wrapNone/>
                      <wp:docPr id="12388" name="Text Box 4809">
                        <a:extLst xmlns:a="http://schemas.openxmlformats.org/drawingml/2006/main">
                          <a:ext uri="{FF2B5EF4-FFF2-40B4-BE49-F238E27FC236}">
                            <a16:creationId xmlns:a16="http://schemas.microsoft.com/office/drawing/2014/main" id="{00000000-0008-0000-0000-00006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42B73" id="Text Box 4809" o:spid="_x0000_s1026" type="#_x0000_t202" style="position:absolute;margin-left:0;margin-top:0;width:6pt;height:2.25pt;z-index:25554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8928" behindDoc="0" locked="0" layoutInCell="1" allowOverlap="1" wp14:anchorId="5A2BC437" wp14:editId="5511939A">
                      <wp:simplePos x="0" y="0"/>
                      <wp:positionH relativeFrom="column">
                        <wp:posOffset>0</wp:posOffset>
                      </wp:positionH>
                      <wp:positionV relativeFrom="paragraph">
                        <wp:posOffset>0</wp:posOffset>
                      </wp:positionV>
                      <wp:extent cx="76200" cy="28575"/>
                      <wp:effectExtent l="19050" t="19050" r="19050" b="28575"/>
                      <wp:wrapNone/>
                      <wp:docPr id="12389" name="Text Box 4808">
                        <a:extLst xmlns:a="http://schemas.openxmlformats.org/drawingml/2006/main">
                          <a:ext uri="{FF2B5EF4-FFF2-40B4-BE49-F238E27FC236}">
                            <a16:creationId xmlns:a16="http://schemas.microsoft.com/office/drawing/2014/main" id="{00000000-0008-0000-0000-00006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92ACC5" id="Text Box 4808" o:spid="_x0000_s1026" type="#_x0000_t202" style="position:absolute;margin-left:0;margin-top:0;width:6pt;height:2.25pt;z-index:2555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49952" behindDoc="0" locked="0" layoutInCell="1" allowOverlap="1" wp14:anchorId="5C136764" wp14:editId="1E586CB0">
                      <wp:simplePos x="0" y="0"/>
                      <wp:positionH relativeFrom="column">
                        <wp:posOffset>0</wp:posOffset>
                      </wp:positionH>
                      <wp:positionV relativeFrom="paragraph">
                        <wp:posOffset>0</wp:posOffset>
                      </wp:positionV>
                      <wp:extent cx="76200" cy="28575"/>
                      <wp:effectExtent l="19050" t="19050" r="19050" b="28575"/>
                      <wp:wrapNone/>
                      <wp:docPr id="12390" name="Text Box 4807">
                        <a:extLst xmlns:a="http://schemas.openxmlformats.org/drawingml/2006/main">
                          <a:ext uri="{FF2B5EF4-FFF2-40B4-BE49-F238E27FC236}">
                            <a16:creationId xmlns:a16="http://schemas.microsoft.com/office/drawing/2014/main" id="{00000000-0008-0000-0000-00006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4F8AC" id="Text Box 4807" o:spid="_x0000_s1026" type="#_x0000_t202" style="position:absolute;margin-left:0;margin-top:0;width:6pt;height:2.25pt;z-index:25554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0976" behindDoc="0" locked="0" layoutInCell="1" allowOverlap="1" wp14:anchorId="6F72595E" wp14:editId="414E6B70">
                      <wp:simplePos x="0" y="0"/>
                      <wp:positionH relativeFrom="column">
                        <wp:posOffset>0</wp:posOffset>
                      </wp:positionH>
                      <wp:positionV relativeFrom="paragraph">
                        <wp:posOffset>0</wp:posOffset>
                      </wp:positionV>
                      <wp:extent cx="76200" cy="28575"/>
                      <wp:effectExtent l="19050" t="19050" r="19050" b="28575"/>
                      <wp:wrapNone/>
                      <wp:docPr id="12391" name="Text Box 4806">
                        <a:extLst xmlns:a="http://schemas.openxmlformats.org/drawingml/2006/main">
                          <a:ext uri="{FF2B5EF4-FFF2-40B4-BE49-F238E27FC236}">
                            <a16:creationId xmlns:a16="http://schemas.microsoft.com/office/drawing/2014/main" id="{00000000-0008-0000-0000-00006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39150" id="Text Box 4806" o:spid="_x0000_s1026" type="#_x0000_t202" style="position:absolute;margin-left:0;margin-top:0;width:6pt;height:2.25pt;z-index:2555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2000" behindDoc="0" locked="0" layoutInCell="1" allowOverlap="1" wp14:anchorId="10DB5686" wp14:editId="787C76CF">
                      <wp:simplePos x="0" y="0"/>
                      <wp:positionH relativeFrom="column">
                        <wp:posOffset>0</wp:posOffset>
                      </wp:positionH>
                      <wp:positionV relativeFrom="paragraph">
                        <wp:posOffset>0</wp:posOffset>
                      </wp:positionV>
                      <wp:extent cx="76200" cy="28575"/>
                      <wp:effectExtent l="19050" t="19050" r="19050" b="28575"/>
                      <wp:wrapNone/>
                      <wp:docPr id="12392" name="Text Box 4805">
                        <a:extLst xmlns:a="http://schemas.openxmlformats.org/drawingml/2006/main">
                          <a:ext uri="{FF2B5EF4-FFF2-40B4-BE49-F238E27FC236}">
                            <a16:creationId xmlns:a16="http://schemas.microsoft.com/office/drawing/2014/main" id="{00000000-0008-0000-0000-00006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6547A" id="Text Box 4805" o:spid="_x0000_s1026" type="#_x0000_t202" style="position:absolute;margin-left:0;margin-top:0;width:6pt;height:2.25pt;z-index:2555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3024" behindDoc="0" locked="0" layoutInCell="1" allowOverlap="1" wp14:anchorId="49931165" wp14:editId="59E6DC35">
                      <wp:simplePos x="0" y="0"/>
                      <wp:positionH relativeFrom="column">
                        <wp:posOffset>0</wp:posOffset>
                      </wp:positionH>
                      <wp:positionV relativeFrom="paragraph">
                        <wp:posOffset>0</wp:posOffset>
                      </wp:positionV>
                      <wp:extent cx="76200" cy="28575"/>
                      <wp:effectExtent l="19050" t="19050" r="19050" b="28575"/>
                      <wp:wrapNone/>
                      <wp:docPr id="12393" name="Text Box 4804">
                        <a:extLst xmlns:a="http://schemas.openxmlformats.org/drawingml/2006/main">
                          <a:ext uri="{FF2B5EF4-FFF2-40B4-BE49-F238E27FC236}">
                            <a16:creationId xmlns:a16="http://schemas.microsoft.com/office/drawing/2014/main" id="{00000000-0008-0000-0000-00006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F7A8E" id="Text Box 4804" o:spid="_x0000_s1026" type="#_x0000_t202" style="position:absolute;margin-left:0;margin-top:0;width:6pt;height:2.25pt;z-index:2555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4048" behindDoc="0" locked="0" layoutInCell="1" allowOverlap="1" wp14:anchorId="2A0F2ACE" wp14:editId="089AC495">
                      <wp:simplePos x="0" y="0"/>
                      <wp:positionH relativeFrom="column">
                        <wp:posOffset>0</wp:posOffset>
                      </wp:positionH>
                      <wp:positionV relativeFrom="paragraph">
                        <wp:posOffset>0</wp:posOffset>
                      </wp:positionV>
                      <wp:extent cx="76200" cy="28575"/>
                      <wp:effectExtent l="19050" t="19050" r="19050" b="28575"/>
                      <wp:wrapNone/>
                      <wp:docPr id="12394" name="Text Box 4803">
                        <a:extLst xmlns:a="http://schemas.openxmlformats.org/drawingml/2006/main">
                          <a:ext uri="{FF2B5EF4-FFF2-40B4-BE49-F238E27FC236}">
                            <a16:creationId xmlns:a16="http://schemas.microsoft.com/office/drawing/2014/main" id="{00000000-0008-0000-0000-00006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969C9" id="Text Box 4803" o:spid="_x0000_s1026" type="#_x0000_t202" style="position:absolute;margin-left:0;margin-top:0;width:6pt;height:2.25pt;z-index:25555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5072" behindDoc="0" locked="0" layoutInCell="1" allowOverlap="1" wp14:anchorId="22E9F5E2" wp14:editId="34744E1D">
                      <wp:simplePos x="0" y="0"/>
                      <wp:positionH relativeFrom="column">
                        <wp:posOffset>0</wp:posOffset>
                      </wp:positionH>
                      <wp:positionV relativeFrom="paragraph">
                        <wp:posOffset>0</wp:posOffset>
                      </wp:positionV>
                      <wp:extent cx="76200" cy="28575"/>
                      <wp:effectExtent l="19050" t="19050" r="19050" b="28575"/>
                      <wp:wrapNone/>
                      <wp:docPr id="12395" name="Text Box 4802">
                        <a:extLst xmlns:a="http://schemas.openxmlformats.org/drawingml/2006/main">
                          <a:ext uri="{FF2B5EF4-FFF2-40B4-BE49-F238E27FC236}">
                            <a16:creationId xmlns:a16="http://schemas.microsoft.com/office/drawing/2014/main" id="{00000000-0008-0000-0000-00006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D2567" id="Text Box 4802" o:spid="_x0000_s1026" type="#_x0000_t202" style="position:absolute;margin-left:0;margin-top:0;width:6pt;height:2.25pt;z-index:25555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6096" behindDoc="0" locked="0" layoutInCell="1" allowOverlap="1" wp14:anchorId="048A98CD" wp14:editId="6CE57B09">
                      <wp:simplePos x="0" y="0"/>
                      <wp:positionH relativeFrom="column">
                        <wp:posOffset>0</wp:posOffset>
                      </wp:positionH>
                      <wp:positionV relativeFrom="paragraph">
                        <wp:posOffset>0</wp:posOffset>
                      </wp:positionV>
                      <wp:extent cx="76200" cy="28575"/>
                      <wp:effectExtent l="19050" t="19050" r="19050" b="28575"/>
                      <wp:wrapNone/>
                      <wp:docPr id="12396" name="Text Box 4801">
                        <a:extLst xmlns:a="http://schemas.openxmlformats.org/drawingml/2006/main">
                          <a:ext uri="{FF2B5EF4-FFF2-40B4-BE49-F238E27FC236}">
                            <a16:creationId xmlns:a16="http://schemas.microsoft.com/office/drawing/2014/main" id="{00000000-0008-0000-0000-00006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0C746" id="Text Box 4801" o:spid="_x0000_s1026" type="#_x0000_t202" style="position:absolute;margin-left:0;margin-top:0;width:6pt;height:2.25pt;z-index:25555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7120" behindDoc="0" locked="0" layoutInCell="1" allowOverlap="1" wp14:anchorId="54149EB4" wp14:editId="3AADF391">
                      <wp:simplePos x="0" y="0"/>
                      <wp:positionH relativeFrom="column">
                        <wp:posOffset>0</wp:posOffset>
                      </wp:positionH>
                      <wp:positionV relativeFrom="paragraph">
                        <wp:posOffset>0</wp:posOffset>
                      </wp:positionV>
                      <wp:extent cx="76200" cy="28575"/>
                      <wp:effectExtent l="19050" t="19050" r="19050" b="28575"/>
                      <wp:wrapNone/>
                      <wp:docPr id="12397" name="Text Box 4800">
                        <a:extLst xmlns:a="http://schemas.openxmlformats.org/drawingml/2006/main">
                          <a:ext uri="{FF2B5EF4-FFF2-40B4-BE49-F238E27FC236}">
                            <a16:creationId xmlns:a16="http://schemas.microsoft.com/office/drawing/2014/main" id="{00000000-0008-0000-0000-00006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969B5" id="Text Box 4800" o:spid="_x0000_s1026" type="#_x0000_t202" style="position:absolute;margin-left:0;margin-top:0;width:6pt;height:2.25pt;z-index:25555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8144" behindDoc="0" locked="0" layoutInCell="1" allowOverlap="1" wp14:anchorId="36193C01" wp14:editId="3E65DFB6">
                      <wp:simplePos x="0" y="0"/>
                      <wp:positionH relativeFrom="column">
                        <wp:posOffset>0</wp:posOffset>
                      </wp:positionH>
                      <wp:positionV relativeFrom="paragraph">
                        <wp:posOffset>0</wp:posOffset>
                      </wp:positionV>
                      <wp:extent cx="76200" cy="28575"/>
                      <wp:effectExtent l="19050" t="19050" r="19050" b="28575"/>
                      <wp:wrapNone/>
                      <wp:docPr id="12398" name="Text Box 4799">
                        <a:extLst xmlns:a="http://schemas.openxmlformats.org/drawingml/2006/main">
                          <a:ext uri="{FF2B5EF4-FFF2-40B4-BE49-F238E27FC236}">
                            <a16:creationId xmlns:a16="http://schemas.microsoft.com/office/drawing/2014/main" id="{00000000-0008-0000-0000-00006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3D96E" id="Text Box 4799" o:spid="_x0000_s1026" type="#_x0000_t202" style="position:absolute;margin-left:0;margin-top:0;width:6pt;height:2.25pt;z-index:25555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59168" behindDoc="0" locked="0" layoutInCell="1" allowOverlap="1" wp14:anchorId="011FB953" wp14:editId="65442161">
                      <wp:simplePos x="0" y="0"/>
                      <wp:positionH relativeFrom="column">
                        <wp:posOffset>0</wp:posOffset>
                      </wp:positionH>
                      <wp:positionV relativeFrom="paragraph">
                        <wp:posOffset>0</wp:posOffset>
                      </wp:positionV>
                      <wp:extent cx="76200" cy="28575"/>
                      <wp:effectExtent l="19050" t="19050" r="19050" b="28575"/>
                      <wp:wrapNone/>
                      <wp:docPr id="12399" name="Text Box 4798">
                        <a:extLst xmlns:a="http://schemas.openxmlformats.org/drawingml/2006/main">
                          <a:ext uri="{FF2B5EF4-FFF2-40B4-BE49-F238E27FC236}">
                            <a16:creationId xmlns:a16="http://schemas.microsoft.com/office/drawing/2014/main" id="{00000000-0008-0000-0000-00006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852FD" id="Text Box 4798" o:spid="_x0000_s1026" type="#_x0000_t202" style="position:absolute;margin-left:0;margin-top:0;width:6pt;height:2.25pt;z-index:25555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0192" behindDoc="0" locked="0" layoutInCell="1" allowOverlap="1" wp14:anchorId="39155927" wp14:editId="01C18565">
                      <wp:simplePos x="0" y="0"/>
                      <wp:positionH relativeFrom="column">
                        <wp:posOffset>0</wp:posOffset>
                      </wp:positionH>
                      <wp:positionV relativeFrom="paragraph">
                        <wp:posOffset>0</wp:posOffset>
                      </wp:positionV>
                      <wp:extent cx="76200" cy="28575"/>
                      <wp:effectExtent l="19050" t="19050" r="19050" b="28575"/>
                      <wp:wrapNone/>
                      <wp:docPr id="12400" name="Text Box 4797">
                        <a:extLst xmlns:a="http://schemas.openxmlformats.org/drawingml/2006/main">
                          <a:ext uri="{FF2B5EF4-FFF2-40B4-BE49-F238E27FC236}">
                            <a16:creationId xmlns:a16="http://schemas.microsoft.com/office/drawing/2014/main" id="{00000000-0008-0000-0000-00007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C7053" id="Text Box 4797" o:spid="_x0000_s1026" type="#_x0000_t202" style="position:absolute;margin-left:0;margin-top:0;width:6pt;height:2.25pt;z-index:25556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1216" behindDoc="0" locked="0" layoutInCell="1" allowOverlap="1" wp14:anchorId="030A0943" wp14:editId="78273088">
                      <wp:simplePos x="0" y="0"/>
                      <wp:positionH relativeFrom="column">
                        <wp:posOffset>0</wp:posOffset>
                      </wp:positionH>
                      <wp:positionV relativeFrom="paragraph">
                        <wp:posOffset>0</wp:posOffset>
                      </wp:positionV>
                      <wp:extent cx="76200" cy="28575"/>
                      <wp:effectExtent l="19050" t="19050" r="19050" b="28575"/>
                      <wp:wrapNone/>
                      <wp:docPr id="12401" name="Text Box 4796">
                        <a:extLst xmlns:a="http://schemas.openxmlformats.org/drawingml/2006/main">
                          <a:ext uri="{FF2B5EF4-FFF2-40B4-BE49-F238E27FC236}">
                            <a16:creationId xmlns:a16="http://schemas.microsoft.com/office/drawing/2014/main" id="{00000000-0008-0000-0000-00007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8996E" id="Text Box 4796" o:spid="_x0000_s1026" type="#_x0000_t202" style="position:absolute;margin-left:0;margin-top:0;width:6pt;height:2.25pt;z-index:25556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2240" behindDoc="0" locked="0" layoutInCell="1" allowOverlap="1" wp14:anchorId="3311F0FC" wp14:editId="127DBE22">
                      <wp:simplePos x="0" y="0"/>
                      <wp:positionH relativeFrom="column">
                        <wp:posOffset>0</wp:posOffset>
                      </wp:positionH>
                      <wp:positionV relativeFrom="paragraph">
                        <wp:posOffset>0</wp:posOffset>
                      </wp:positionV>
                      <wp:extent cx="76200" cy="28575"/>
                      <wp:effectExtent l="19050" t="19050" r="19050" b="28575"/>
                      <wp:wrapNone/>
                      <wp:docPr id="12402" name="Text Box 4795">
                        <a:extLst xmlns:a="http://schemas.openxmlformats.org/drawingml/2006/main">
                          <a:ext uri="{FF2B5EF4-FFF2-40B4-BE49-F238E27FC236}">
                            <a16:creationId xmlns:a16="http://schemas.microsoft.com/office/drawing/2014/main" id="{00000000-0008-0000-0000-00007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1486A" id="Text Box 4795" o:spid="_x0000_s1026" type="#_x0000_t202" style="position:absolute;margin-left:0;margin-top:0;width:6pt;height:2.25pt;z-index:25556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3264" behindDoc="0" locked="0" layoutInCell="1" allowOverlap="1" wp14:anchorId="5256BC61" wp14:editId="7CF3D7F8">
                      <wp:simplePos x="0" y="0"/>
                      <wp:positionH relativeFrom="column">
                        <wp:posOffset>0</wp:posOffset>
                      </wp:positionH>
                      <wp:positionV relativeFrom="paragraph">
                        <wp:posOffset>0</wp:posOffset>
                      </wp:positionV>
                      <wp:extent cx="76200" cy="28575"/>
                      <wp:effectExtent l="19050" t="19050" r="19050" b="28575"/>
                      <wp:wrapNone/>
                      <wp:docPr id="12403" name="Text Box 4794">
                        <a:extLst xmlns:a="http://schemas.openxmlformats.org/drawingml/2006/main">
                          <a:ext uri="{FF2B5EF4-FFF2-40B4-BE49-F238E27FC236}">
                            <a16:creationId xmlns:a16="http://schemas.microsoft.com/office/drawing/2014/main" id="{00000000-0008-0000-0000-00007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96133" id="Text Box 4794" o:spid="_x0000_s1026" type="#_x0000_t202" style="position:absolute;margin-left:0;margin-top:0;width:6pt;height:2.25pt;z-index:25556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4288" behindDoc="0" locked="0" layoutInCell="1" allowOverlap="1" wp14:anchorId="6485B4FF" wp14:editId="31B13915">
                      <wp:simplePos x="0" y="0"/>
                      <wp:positionH relativeFrom="column">
                        <wp:posOffset>0</wp:posOffset>
                      </wp:positionH>
                      <wp:positionV relativeFrom="paragraph">
                        <wp:posOffset>0</wp:posOffset>
                      </wp:positionV>
                      <wp:extent cx="76200" cy="28575"/>
                      <wp:effectExtent l="19050" t="19050" r="19050" b="28575"/>
                      <wp:wrapNone/>
                      <wp:docPr id="12404" name="Text Box 4793">
                        <a:extLst xmlns:a="http://schemas.openxmlformats.org/drawingml/2006/main">
                          <a:ext uri="{FF2B5EF4-FFF2-40B4-BE49-F238E27FC236}">
                            <a16:creationId xmlns:a16="http://schemas.microsoft.com/office/drawing/2014/main" id="{00000000-0008-0000-0000-00007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7D508" id="Text Box 4793" o:spid="_x0000_s1026" type="#_x0000_t202" style="position:absolute;margin-left:0;margin-top:0;width:6pt;height:2.25pt;z-index:2555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5312" behindDoc="0" locked="0" layoutInCell="1" allowOverlap="1" wp14:anchorId="787D79B8" wp14:editId="76E7BB5C">
                      <wp:simplePos x="0" y="0"/>
                      <wp:positionH relativeFrom="column">
                        <wp:posOffset>0</wp:posOffset>
                      </wp:positionH>
                      <wp:positionV relativeFrom="paragraph">
                        <wp:posOffset>0</wp:posOffset>
                      </wp:positionV>
                      <wp:extent cx="76200" cy="28575"/>
                      <wp:effectExtent l="19050" t="19050" r="19050" b="28575"/>
                      <wp:wrapNone/>
                      <wp:docPr id="12405" name="Text Box 4792">
                        <a:extLst xmlns:a="http://schemas.openxmlformats.org/drawingml/2006/main">
                          <a:ext uri="{FF2B5EF4-FFF2-40B4-BE49-F238E27FC236}">
                            <a16:creationId xmlns:a16="http://schemas.microsoft.com/office/drawing/2014/main" id="{00000000-0008-0000-0000-00007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E6AAA" id="Text Box 4792" o:spid="_x0000_s1026" type="#_x0000_t202" style="position:absolute;margin-left:0;margin-top:0;width:6pt;height:2.25pt;z-index:25556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6336" behindDoc="0" locked="0" layoutInCell="1" allowOverlap="1" wp14:anchorId="00B374F2" wp14:editId="330BA55E">
                      <wp:simplePos x="0" y="0"/>
                      <wp:positionH relativeFrom="column">
                        <wp:posOffset>0</wp:posOffset>
                      </wp:positionH>
                      <wp:positionV relativeFrom="paragraph">
                        <wp:posOffset>0</wp:posOffset>
                      </wp:positionV>
                      <wp:extent cx="76200" cy="28575"/>
                      <wp:effectExtent l="19050" t="19050" r="19050" b="28575"/>
                      <wp:wrapNone/>
                      <wp:docPr id="12406" name="Text Box 4791">
                        <a:extLst xmlns:a="http://schemas.openxmlformats.org/drawingml/2006/main">
                          <a:ext uri="{FF2B5EF4-FFF2-40B4-BE49-F238E27FC236}">
                            <a16:creationId xmlns:a16="http://schemas.microsoft.com/office/drawing/2014/main" id="{00000000-0008-0000-0000-00007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A9CCA0" id="Text Box 4791" o:spid="_x0000_s1026" type="#_x0000_t202" style="position:absolute;margin-left:0;margin-top:0;width:6pt;height:2.25pt;z-index:2555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7360" behindDoc="0" locked="0" layoutInCell="1" allowOverlap="1" wp14:anchorId="7F9A0701" wp14:editId="60D3E52F">
                      <wp:simplePos x="0" y="0"/>
                      <wp:positionH relativeFrom="column">
                        <wp:posOffset>0</wp:posOffset>
                      </wp:positionH>
                      <wp:positionV relativeFrom="paragraph">
                        <wp:posOffset>0</wp:posOffset>
                      </wp:positionV>
                      <wp:extent cx="76200" cy="28575"/>
                      <wp:effectExtent l="19050" t="19050" r="19050" b="28575"/>
                      <wp:wrapNone/>
                      <wp:docPr id="12407" name="Text Box 4790">
                        <a:extLst xmlns:a="http://schemas.openxmlformats.org/drawingml/2006/main">
                          <a:ext uri="{FF2B5EF4-FFF2-40B4-BE49-F238E27FC236}">
                            <a16:creationId xmlns:a16="http://schemas.microsoft.com/office/drawing/2014/main" id="{00000000-0008-0000-0000-00007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073FA" id="Text Box 4790" o:spid="_x0000_s1026" type="#_x0000_t202" style="position:absolute;margin-left:0;margin-top:0;width:6pt;height:2.25pt;z-index:2555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8384" behindDoc="0" locked="0" layoutInCell="1" allowOverlap="1" wp14:anchorId="530BC02D" wp14:editId="3C0C1457">
                      <wp:simplePos x="0" y="0"/>
                      <wp:positionH relativeFrom="column">
                        <wp:posOffset>0</wp:posOffset>
                      </wp:positionH>
                      <wp:positionV relativeFrom="paragraph">
                        <wp:posOffset>0</wp:posOffset>
                      </wp:positionV>
                      <wp:extent cx="76200" cy="28575"/>
                      <wp:effectExtent l="19050" t="19050" r="19050" b="28575"/>
                      <wp:wrapNone/>
                      <wp:docPr id="12408" name="Text Box 4789">
                        <a:extLst xmlns:a="http://schemas.openxmlformats.org/drawingml/2006/main">
                          <a:ext uri="{FF2B5EF4-FFF2-40B4-BE49-F238E27FC236}">
                            <a16:creationId xmlns:a16="http://schemas.microsoft.com/office/drawing/2014/main" id="{00000000-0008-0000-0000-00007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E96B3" id="Text Box 4789" o:spid="_x0000_s1026" type="#_x0000_t202" style="position:absolute;margin-left:0;margin-top:0;width:6pt;height:2.25pt;z-index:25556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69408" behindDoc="0" locked="0" layoutInCell="1" allowOverlap="1" wp14:anchorId="04D86BAC" wp14:editId="36752665">
                      <wp:simplePos x="0" y="0"/>
                      <wp:positionH relativeFrom="column">
                        <wp:posOffset>0</wp:posOffset>
                      </wp:positionH>
                      <wp:positionV relativeFrom="paragraph">
                        <wp:posOffset>0</wp:posOffset>
                      </wp:positionV>
                      <wp:extent cx="76200" cy="28575"/>
                      <wp:effectExtent l="19050" t="19050" r="19050" b="28575"/>
                      <wp:wrapNone/>
                      <wp:docPr id="12409" name="Text Box 4788">
                        <a:extLst xmlns:a="http://schemas.openxmlformats.org/drawingml/2006/main">
                          <a:ext uri="{FF2B5EF4-FFF2-40B4-BE49-F238E27FC236}">
                            <a16:creationId xmlns:a16="http://schemas.microsoft.com/office/drawing/2014/main" id="{00000000-0008-0000-0000-00007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256DF" id="Text Box 4788" o:spid="_x0000_s1026" type="#_x0000_t202" style="position:absolute;margin-left:0;margin-top:0;width:6pt;height:2.25pt;z-index:25556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0432" behindDoc="0" locked="0" layoutInCell="1" allowOverlap="1" wp14:anchorId="7DA7597B" wp14:editId="474ED3E5">
                      <wp:simplePos x="0" y="0"/>
                      <wp:positionH relativeFrom="column">
                        <wp:posOffset>0</wp:posOffset>
                      </wp:positionH>
                      <wp:positionV relativeFrom="paragraph">
                        <wp:posOffset>0</wp:posOffset>
                      </wp:positionV>
                      <wp:extent cx="76200" cy="28575"/>
                      <wp:effectExtent l="19050" t="19050" r="19050" b="28575"/>
                      <wp:wrapNone/>
                      <wp:docPr id="12410" name="Text Box 4787">
                        <a:extLst xmlns:a="http://schemas.openxmlformats.org/drawingml/2006/main">
                          <a:ext uri="{FF2B5EF4-FFF2-40B4-BE49-F238E27FC236}">
                            <a16:creationId xmlns:a16="http://schemas.microsoft.com/office/drawing/2014/main" id="{00000000-0008-0000-0000-00007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14600" id="Text Box 4787" o:spid="_x0000_s1026" type="#_x0000_t202" style="position:absolute;margin-left:0;margin-top:0;width:6pt;height:2.25pt;z-index:25557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1456" behindDoc="0" locked="0" layoutInCell="1" allowOverlap="1" wp14:anchorId="1820C623" wp14:editId="3623E4EA">
                      <wp:simplePos x="0" y="0"/>
                      <wp:positionH relativeFrom="column">
                        <wp:posOffset>0</wp:posOffset>
                      </wp:positionH>
                      <wp:positionV relativeFrom="paragraph">
                        <wp:posOffset>0</wp:posOffset>
                      </wp:positionV>
                      <wp:extent cx="76200" cy="28575"/>
                      <wp:effectExtent l="19050" t="19050" r="19050" b="28575"/>
                      <wp:wrapNone/>
                      <wp:docPr id="12411" name="Text Box 4786">
                        <a:extLst xmlns:a="http://schemas.openxmlformats.org/drawingml/2006/main">
                          <a:ext uri="{FF2B5EF4-FFF2-40B4-BE49-F238E27FC236}">
                            <a16:creationId xmlns:a16="http://schemas.microsoft.com/office/drawing/2014/main" id="{00000000-0008-0000-0000-00007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87848" id="Text Box 4786" o:spid="_x0000_s1026" type="#_x0000_t202" style="position:absolute;margin-left:0;margin-top:0;width:6pt;height:2.25pt;z-index:25557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2480" behindDoc="0" locked="0" layoutInCell="1" allowOverlap="1" wp14:anchorId="3C5DE955" wp14:editId="1A11ADFE">
                      <wp:simplePos x="0" y="0"/>
                      <wp:positionH relativeFrom="column">
                        <wp:posOffset>0</wp:posOffset>
                      </wp:positionH>
                      <wp:positionV relativeFrom="paragraph">
                        <wp:posOffset>0</wp:posOffset>
                      </wp:positionV>
                      <wp:extent cx="76200" cy="28575"/>
                      <wp:effectExtent l="19050" t="19050" r="19050" b="28575"/>
                      <wp:wrapNone/>
                      <wp:docPr id="12412" name="Text Box 4785">
                        <a:extLst xmlns:a="http://schemas.openxmlformats.org/drawingml/2006/main">
                          <a:ext uri="{FF2B5EF4-FFF2-40B4-BE49-F238E27FC236}">
                            <a16:creationId xmlns:a16="http://schemas.microsoft.com/office/drawing/2014/main" id="{00000000-0008-0000-0000-00007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E4B9C" id="Text Box 4785" o:spid="_x0000_s1026" type="#_x0000_t202" style="position:absolute;margin-left:0;margin-top:0;width:6pt;height:2.25pt;z-index:25557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3504" behindDoc="0" locked="0" layoutInCell="1" allowOverlap="1" wp14:anchorId="79CD39B1" wp14:editId="334C999A">
                      <wp:simplePos x="0" y="0"/>
                      <wp:positionH relativeFrom="column">
                        <wp:posOffset>0</wp:posOffset>
                      </wp:positionH>
                      <wp:positionV relativeFrom="paragraph">
                        <wp:posOffset>0</wp:posOffset>
                      </wp:positionV>
                      <wp:extent cx="76200" cy="28575"/>
                      <wp:effectExtent l="19050" t="19050" r="19050" b="28575"/>
                      <wp:wrapNone/>
                      <wp:docPr id="12413" name="Text Box 4784">
                        <a:extLst xmlns:a="http://schemas.openxmlformats.org/drawingml/2006/main">
                          <a:ext uri="{FF2B5EF4-FFF2-40B4-BE49-F238E27FC236}">
                            <a16:creationId xmlns:a16="http://schemas.microsoft.com/office/drawing/2014/main" id="{00000000-0008-0000-0000-00007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225889" id="Text Box 4784" o:spid="_x0000_s1026" type="#_x0000_t202" style="position:absolute;margin-left:0;margin-top:0;width:6pt;height:2.25pt;z-index:2555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4528" behindDoc="0" locked="0" layoutInCell="1" allowOverlap="1" wp14:anchorId="512B3702" wp14:editId="1CAD88DB">
                      <wp:simplePos x="0" y="0"/>
                      <wp:positionH relativeFrom="column">
                        <wp:posOffset>0</wp:posOffset>
                      </wp:positionH>
                      <wp:positionV relativeFrom="paragraph">
                        <wp:posOffset>0</wp:posOffset>
                      </wp:positionV>
                      <wp:extent cx="76200" cy="28575"/>
                      <wp:effectExtent l="19050" t="19050" r="19050" b="28575"/>
                      <wp:wrapNone/>
                      <wp:docPr id="12414" name="Text Box 4783">
                        <a:extLst xmlns:a="http://schemas.openxmlformats.org/drawingml/2006/main">
                          <a:ext uri="{FF2B5EF4-FFF2-40B4-BE49-F238E27FC236}">
                            <a16:creationId xmlns:a16="http://schemas.microsoft.com/office/drawing/2014/main" id="{00000000-0008-0000-0000-00007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AC41E" id="Text Box 4783" o:spid="_x0000_s1026" type="#_x0000_t202" style="position:absolute;margin-left:0;margin-top:0;width:6pt;height:2.25pt;z-index:25557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5552" behindDoc="0" locked="0" layoutInCell="1" allowOverlap="1" wp14:anchorId="01EA1D60" wp14:editId="48680037">
                      <wp:simplePos x="0" y="0"/>
                      <wp:positionH relativeFrom="column">
                        <wp:posOffset>0</wp:posOffset>
                      </wp:positionH>
                      <wp:positionV relativeFrom="paragraph">
                        <wp:posOffset>0</wp:posOffset>
                      </wp:positionV>
                      <wp:extent cx="76200" cy="28575"/>
                      <wp:effectExtent l="19050" t="19050" r="19050" b="28575"/>
                      <wp:wrapNone/>
                      <wp:docPr id="12415" name="Text Box 4782">
                        <a:extLst xmlns:a="http://schemas.openxmlformats.org/drawingml/2006/main">
                          <a:ext uri="{FF2B5EF4-FFF2-40B4-BE49-F238E27FC236}">
                            <a16:creationId xmlns:a16="http://schemas.microsoft.com/office/drawing/2014/main" id="{00000000-0008-0000-0000-00007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38CB67" id="Text Box 4782" o:spid="_x0000_s1026" type="#_x0000_t202" style="position:absolute;margin-left:0;margin-top:0;width:6pt;height:2.25pt;z-index:2555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6576" behindDoc="0" locked="0" layoutInCell="1" allowOverlap="1" wp14:anchorId="0D759098" wp14:editId="58DD22D5">
                      <wp:simplePos x="0" y="0"/>
                      <wp:positionH relativeFrom="column">
                        <wp:posOffset>0</wp:posOffset>
                      </wp:positionH>
                      <wp:positionV relativeFrom="paragraph">
                        <wp:posOffset>0</wp:posOffset>
                      </wp:positionV>
                      <wp:extent cx="76200" cy="28575"/>
                      <wp:effectExtent l="19050" t="19050" r="19050" b="28575"/>
                      <wp:wrapNone/>
                      <wp:docPr id="12416" name="Text Box 4781">
                        <a:extLst xmlns:a="http://schemas.openxmlformats.org/drawingml/2006/main">
                          <a:ext uri="{FF2B5EF4-FFF2-40B4-BE49-F238E27FC236}">
                            <a16:creationId xmlns:a16="http://schemas.microsoft.com/office/drawing/2014/main" id="{00000000-0008-0000-0000-00008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4E808" id="Text Box 4781" o:spid="_x0000_s1026" type="#_x0000_t202" style="position:absolute;margin-left:0;margin-top:0;width:6pt;height:2.25pt;z-index:25557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7600" behindDoc="0" locked="0" layoutInCell="1" allowOverlap="1" wp14:anchorId="7238CAD8" wp14:editId="368E31F3">
                      <wp:simplePos x="0" y="0"/>
                      <wp:positionH relativeFrom="column">
                        <wp:posOffset>0</wp:posOffset>
                      </wp:positionH>
                      <wp:positionV relativeFrom="paragraph">
                        <wp:posOffset>0</wp:posOffset>
                      </wp:positionV>
                      <wp:extent cx="76200" cy="28575"/>
                      <wp:effectExtent l="19050" t="19050" r="19050" b="28575"/>
                      <wp:wrapNone/>
                      <wp:docPr id="12417" name="Text Box 4780">
                        <a:extLst xmlns:a="http://schemas.openxmlformats.org/drawingml/2006/main">
                          <a:ext uri="{FF2B5EF4-FFF2-40B4-BE49-F238E27FC236}">
                            <a16:creationId xmlns:a16="http://schemas.microsoft.com/office/drawing/2014/main" id="{00000000-0008-0000-0000-00008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3A938" id="Text Box 4780" o:spid="_x0000_s1026" type="#_x0000_t202" style="position:absolute;margin-left:0;margin-top:0;width:6pt;height:2.25pt;z-index:25557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8624" behindDoc="0" locked="0" layoutInCell="1" allowOverlap="1" wp14:anchorId="07CAB716" wp14:editId="081F18B0">
                      <wp:simplePos x="0" y="0"/>
                      <wp:positionH relativeFrom="column">
                        <wp:posOffset>0</wp:posOffset>
                      </wp:positionH>
                      <wp:positionV relativeFrom="paragraph">
                        <wp:posOffset>0</wp:posOffset>
                      </wp:positionV>
                      <wp:extent cx="76200" cy="28575"/>
                      <wp:effectExtent l="19050" t="19050" r="19050" b="28575"/>
                      <wp:wrapNone/>
                      <wp:docPr id="12418" name="Text Box 4779">
                        <a:extLst xmlns:a="http://schemas.openxmlformats.org/drawingml/2006/main">
                          <a:ext uri="{FF2B5EF4-FFF2-40B4-BE49-F238E27FC236}">
                            <a16:creationId xmlns:a16="http://schemas.microsoft.com/office/drawing/2014/main" id="{00000000-0008-0000-0000-00008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A51DEA" id="Text Box 4779" o:spid="_x0000_s1026" type="#_x0000_t202" style="position:absolute;margin-left:0;margin-top:0;width:6pt;height:2.25pt;z-index:25557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79648" behindDoc="0" locked="0" layoutInCell="1" allowOverlap="1" wp14:anchorId="06DE68CA" wp14:editId="2C02D083">
                      <wp:simplePos x="0" y="0"/>
                      <wp:positionH relativeFrom="column">
                        <wp:posOffset>0</wp:posOffset>
                      </wp:positionH>
                      <wp:positionV relativeFrom="paragraph">
                        <wp:posOffset>0</wp:posOffset>
                      </wp:positionV>
                      <wp:extent cx="76200" cy="28575"/>
                      <wp:effectExtent l="19050" t="19050" r="19050" b="28575"/>
                      <wp:wrapNone/>
                      <wp:docPr id="12419" name="Text Box 4778">
                        <a:extLst xmlns:a="http://schemas.openxmlformats.org/drawingml/2006/main">
                          <a:ext uri="{FF2B5EF4-FFF2-40B4-BE49-F238E27FC236}">
                            <a16:creationId xmlns:a16="http://schemas.microsoft.com/office/drawing/2014/main" id="{00000000-0008-0000-0000-00008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C6A5A" id="Text Box 4778" o:spid="_x0000_s1026" type="#_x0000_t202" style="position:absolute;margin-left:0;margin-top:0;width:6pt;height:2.25pt;z-index:25557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0672" behindDoc="0" locked="0" layoutInCell="1" allowOverlap="1" wp14:anchorId="1D66BDCA" wp14:editId="0305EA64">
                      <wp:simplePos x="0" y="0"/>
                      <wp:positionH relativeFrom="column">
                        <wp:posOffset>0</wp:posOffset>
                      </wp:positionH>
                      <wp:positionV relativeFrom="paragraph">
                        <wp:posOffset>0</wp:posOffset>
                      </wp:positionV>
                      <wp:extent cx="76200" cy="28575"/>
                      <wp:effectExtent l="19050" t="19050" r="19050" b="28575"/>
                      <wp:wrapNone/>
                      <wp:docPr id="12420" name="Text Box 4777">
                        <a:extLst xmlns:a="http://schemas.openxmlformats.org/drawingml/2006/main">
                          <a:ext uri="{FF2B5EF4-FFF2-40B4-BE49-F238E27FC236}">
                            <a16:creationId xmlns:a16="http://schemas.microsoft.com/office/drawing/2014/main" id="{00000000-0008-0000-0000-00008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4FC33" id="Text Box 4777" o:spid="_x0000_s1026" type="#_x0000_t202" style="position:absolute;margin-left:0;margin-top:0;width:6pt;height:2.25pt;z-index:25558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1696" behindDoc="0" locked="0" layoutInCell="1" allowOverlap="1" wp14:anchorId="098BAEE6" wp14:editId="14FDA5AB">
                      <wp:simplePos x="0" y="0"/>
                      <wp:positionH relativeFrom="column">
                        <wp:posOffset>0</wp:posOffset>
                      </wp:positionH>
                      <wp:positionV relativeFrom="paragraph">
                        <wp:posOffset>0</wp:posOffset>
                      </wp:positionV>
                      <wp:extent cx="76200" cy="28575"/>
                      <wp:effectExtent l="19050" t="19050" r="19050" b="28575"/>
                      <wp:wrapNone/>
                      <wp:docPr id="12421" name="Text Box 4776">
                        <a:extLst xmlns:a="http://schemas.openxmlformats.org/drawingml/2006/main">
                          <a:ext uri="{FF2B5EF4-FFF2-40B4-BE49-F238E27FC236}">
                            <a16:creationId xmlns:a16="http://schemas.microsoft.com/office/drawing/2014/main" id="{00000000-0008-0000-0000-00008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164A8" id="Text Box 4776" o:spid="_x0000_s1026" type="#_x0000_t202" style="position:absolute;margin-left:0;margin-top:0;width:6pt;height:2.25pt;z-index:25558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2720" behindDoc="0" locked="0" layoutInCell="1" allowOverlap="1" wp14:anchorId="4EC17017" wp14:editId="61C95276">
                      <wp:simplePos x="0" y="0"/>
                      <wp:positionH relativeFrom="column">
                        <wp:posOffset>0</wp:posOffset>
                      </wp:positionH>
                      <wp:positionV relativeFrom="paragraph">
                        <wp:posOffset>0</wp:posOffset>
                      </wp:positionV>
                      <wp:extent cx="76200" cy="28575"/>
                      <wp:effectExtent l="19050" t="19050" r="19050" b="28575"/>
                      <wp:wrapNone/>
                      <wp:docPr id="12422" name="Text Box 4775">
                        <a:extLst xmlns:a="http://schemas.openxmlformats.org/drawingml/2006/main">
                          <a:ext uri="{FF2B5EF4-FFF2-40B4-BE49-F238E27FC236}">
                            <a16:creationId xmlns:a16="http://schemas.microsoft.com/office/drawing/2014/main" id="{00000000-0008-0000-0000-00008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93DA4" id="Text Box 4775" o:spid="_x0000_s1026" type="#_x0000_t202" style="position:absolute;margin-left:0;margin-top:0;width:6pt;height:2.25pt;z-index:25558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3744" behindDoc="0" locked="0" layoutInCell="1" allowOverlap="1" wp14:anchorId="6DF60795" wp14:editId="036D5256">
                      <wp:simplePos x="0" y="0"/>
                      <wp:positionH relativeFrom="column">
                        <wp:posOffset>0</wp:posOffset>
                      </wp:positionH>
                      <wp:positionV relativeFrom="paragraph">
                        <wp:posOffset>0</wp:posOffset>
                      </wp:positionV>
                      <wp:extent cx="76200" cy="28575"/>
                      <wp:effectExtent l="19050" t="19050" r="19050" b="28575"/>
                      <wp:wrapNone/>
                      <wp:docPr id="12423" name="Text Box 4774">
                        <a:extLst xmlns:a="http://schemas.openxmlformats.org/drawingml/2006/main">
                          <a:ext uri="{FF2B5EF4-FFF2-40B4-BE49-F238E27FC236}">
                            <a16:creationId xmlns:a16="http://schemas.microsoft.com/office/drawing/2014/main" id="{00000000-0008-0000-0000-00008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9157CB" id="Text Box 4774" o:spid="_x0000_s1026" type="#_x0000_t202" style="position:absolute;margin-left:0;margin-top:0;width:6pt;height:2.25pt;z-index:25558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4768" behindDoc="0" locked="0" layoutInCell="1" allowOverlap="1" wp14:anchorId="128DC82E" wp14:editId="13FC5C13">
                      <wp:simplePos x="0" y="0"/>
                      <wp:positionH relativeFrom="column">
                        <wp:posOffset>0</wp:posOffset>
                      </wp:positionH>
                      <wp:positionV relativeFrom="paragraph">
                        <wp:posOffset>0</wp:posOffset>
                      </wp:positionV>
                      <wp:extent cx="76200" cy="28575"/>
                      <wp:effectExtent l="19050" t="19050" r="19050" b="28575"/>
                      <wp:wrapNone/>
                      <wp:docPr id="12424" name="Text Box 4773">
                        <a:extLst xmlns:a="http://schemas.openxmlformats.org/drawingml/2006/main">
                          <a:ext uri="{FF2B5EF4-FFF2-40B4-BE49-F238E27FC236}">
                            <a16:creationId xmlns:a16="http://schemas.microsoft.com/office/drawing/2014/main" id="{00000000-0008-0000-0000-00008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2310B" id="Text Box 4773" o:spid="_x0000_s1026" type="#_x0000_t202" style="position:absolute;margin-left:0;margin-top:0;width:6pt;height:2.25pt;z-index:2555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5792" behindDoc="0" locked="0" layoutInCell="1" allowOverlap="1" wp14:anchorId="644559A9" wp14:editId="53650C88">
                      <wp:simplePos x="0" y="0"/>
                      <wp:positionH relativeFrom="column">
                        <wp:posOffset>0</wp:posOffset>
                      </wp:positionH>
                      <wp:positionV relativeFrom="paragraph">
                        <wp:posOffset>0</wp:posOffset>
                      </wp:positionV>
                      <wp:extent cx="76200" cy="28575"/>
                      <wp:effectExtent l="19050" t="19050" r="19050" b="28575"/>
                      <wp:wrapNone/>
                      <wp:docPr id="12425" name="Text Box 4772">
                        <a:extLst xmlns:a="http://schemas.openxmlformats.org/drawingml/2006/main">
                          <a:ext uri="{FF2B5EF4-FFF2-40B4-BE49-F238E27FC236}">
                            <a16:creationId xmlns:a16="http://schemas.microsoft.com/office/drawing/2014/main" id="{00000000-0008-0000-0000-00008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8D8B6" id="Text Box 4772" o:spid="_x0000_s1026" type="#_x0000_t202" style="position:absolute;margin-left:0;margin-top:0;width:6pt;height:2.25pt;z-index:25558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6816" behindDoc="0" locked="0" layoutInCell="1" allowOverlap="1" wp14:anchorId="538D9723" wp14:editId="669EB01F">
                      <wp:simplePos x="0" y="0"/>
                      <wp:positionH relativeFrom="column">
                        <wp:posOffset>0</wp:posOffset>
                      </wp:positionH>
                      <wp:positionV relativeFrom="paragraph">
                        <wp:posOffset>0</wp:posOffset>
                      </wp:positionV>
                      <wp:extent cx="76200" cy="28575"/>
                      <wp:effectExtent l="19050" t="19050" r="19050" b="28575"/>
                      <wp:wrapNone/>
                      <wp:docPr id="12426" name="Text Box 4771">
                        <a:extLst xmlns:a="http://schemas.openxmlformats.org/drawingml/2006/main">
                          <a:ext uri="{FF2B5EF4-FFF2-40B4-BE49-F238E27FC236}">
                            <a16:creationId xmlns:a16="http://schemas.microsoft.com/office/drawing/2014/main" id="{00000000-0008-0000-0000-00008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E4AA7" id="Text Box 4771" o:spid="_x0000_s1026" type="#_x0000_t202" style="position:absolute;margin-left:0;margin-top:0;width:6pt;height:2.25pt;z-index:25558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7840" behindDoc="0" locked="0" layoutInCell="1" allowOverlap="1" wp14:anchorId="79EC0562" wp14:editId="70D7729F">
                      <wp:simplePos x="0" y="0"/>
                      <wp:positionH relativeFrom="column">
                        <wp:posOffset>0</wp:posOffset>
                      </wp:positionH>
                      <wp:positionV relativeFrom="paragraph">
                        <wp:posOffset>0</wp:posOffset>
                      </wp:positionV>
                      <wp:extent cx="76200" cy="28575"/>
                      <wp:effectExtent l="19050" t="19050" r="19050" b="28575"/>
                      <wp:wrapNone/>
                      <wp:docPr id="12427" name="Text Box 4770">
                        <a:extLst xmlns:a="http://schemas.openxmlformats.org/drawingml/2006/main">
                          <a:ext uri="{FF2B5EF4-FFF2-40B4-BE49-F238E27FC236}">
                            <a16:creationId xmlns:a16="http://schemas.microsoft.com/office/drawing/2014/main" id="{00000000-0008-0000-0000-00008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D5E5D" id="Text Box 4770" o:spid="_x0000_s1026" type="#_x0000_t202" style="position:absolute;margin-left:0;margin-top:0;width:6pt;height:2.25pt;z-index:25558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588864" behindDoc="0" locked="0" layoutInCell="1" allowOverlap="1" wp14:anchorId="6E97817A" wp14:editId="1455240B">
                      <wp:simplePos x="0" y="0"/>
                      <wp:positionH relativeFrom="column">
                        <wp:posOffset>0</wp:posOffset>
                      </wp:positionH>
                      <wp:positionV relativeFrom="paragraph">
                        <wp:posOffset>0</wp:posOffset>
                      </wp:positionV>
                      <wp:extent cx="76200" cy="28575"/>
                      <wp:effectExtent l="19050" t="19050" r="19050" b="28575"/>
                      <wp:wrapNone/>
                      <wp:docPr id="12428" name="Text Box 4769">
                        <a:extLst xmlns:a="http://schemas.openxmlformats.org/drawingml/2006/main">
                          <a:ext uri="{FF2B5EF4-FFF2-40B4-BE49-F238E27FC236}">
                            <a16:creationId xmlns:a16="http://schemas.microsoft.com/office/drawing/2014/main" id="{00000000-0008-0000-0000-00008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2287E" id="Text Box 4769" o:spid="_x0000_s1026" type="#_x0000_t202" style="position:absolute;margin-left:0;margin-top:0;width:6pt;height:2.25pt;z-index:2555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724FC3E1" w14:textId="530A9281" w:rsidR="008D5556" w:rsidRPr="008D5556" w:rsidRDefault="008D5556" w:rsidP="008D5556">
            <w:pPr>
              <w:rPr>
                <w:rFonts w:ascii="GHEA Grapalat" w:hAnsi="GHEA Grapalat" w:cs="Calibri"/>
                <w:i/>
                <w:iCs/>
                <w:sz w:val="22"/>
                <w:szCs w:val="22"/>
                <w:lang w:val="en-US" w:eastAsia="en-US" w:bidi="ar-SA"/>
              </w:rPr>
            </w:pP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271936" behindDoc="0" locked="0" layoutInCell="1" allowOverlap="1" wp14:anchorId="454F0F58" wp14:editId="1EBD00EC">
                      <wp:simplePos x="0" y="0"/>
                      <wp:positionH relativeFrom="column">
                        <wp:posOffset>0</wp:posOffset>
                      </wp:positionH>
                      <wp:positionV relativeFrom="paragraph">
                        <wp:posOffset>0</wp:posOffset>
                      </wp:positionV>
                      <wp:extent cx="76200" cy="28575"/>
                      <wp:effectExtent l="19050" t="19050" r="19050" b="28575"/>
                      <wp:wrapNone/>
                      <wp:docPr id="4306" name="Text Box 4768">
                        <a:extLst xmlns:a="http://schemas.openxmlformats.org/drawingml/2006/main">
                          <a:ext uri="{FF2B5EF4-FFF2-40B4-BE49-F238E27FC236}">
                            <a16:creationId xmlns:a16="http://schemas.microsoft.com/office/drawing/2014/main" id="{00000000-0008-0000-0000-0000D2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620FA" id="Text Box 4768" o:spid="_x0000_s1026" type="#_x0000_t202" style="position:absolute;margin-left:0;margin-top:0;width:6pt;height:2.25pt;z-index:2472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285248" behindDoc="0" locked="0" layoutInCell="1" allowOverlap="1" wp14:anchorId="050C7DB6" wp14:editId="145BC1FB">
                      <wp:simplePos x="0" y="0"/>
                      <wp:positionH relativeFrom="column">
                        <wp:posOffset>0</wp:posOffset>
                      </wp:positionH>
                      <wp:positionV relativeFrom="paragraph">
                        <wp:posOffset>0</wp:posOffset>
                      </wp:positionV>
                      <wp:extent cx="76200" cy="28575"/>
                      <wp:effectExtent l="19050" t="19050" r="19050" b="28575"/>
                      <wp:wrapNone/>
                      <wp:docPr id="4319" name="Text Box 4767">
                        <a:extLst xmlns:a="http://schemas.openxmlformats.org/drawingml/2006/main">
                          <a:ext uri="{FF2B5EF4-FFF2-40B4-BE49-F238E27FC236}">
                            <a16:creationId xmlns:a16="http://schemas.microsoft.com/office/drawing/2014/main" id="{00000000-0008-0000-0000-0000DF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1DDE1" id="Text Box 4767" o:spid="_x0000_s1026" type="#_x0000_t202" style="position:absolute;margin-left:0;margin-top:0;width:6pt;height:2.25pt;z-index:2472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286272" behindDoc="0" locked="0" layoutInCell="1" allowOverlap="1" wp14:anchorId="4B3F6152" wp14:editId="1F2D881D">
                      <wp:simplePos x="0" y="0"/>
                      <wp:positionH relativeFrom="column">
                        <wp:posOffset>0</wp:posOffset>
                      </wp:positionH>
                      <wp:positionV relativeFrom="paragraph">
                        <wp:posOffset>0</wp:posOffset>
                      </wp:positionV>
                      <wp:extent cx="76200" cy="28575"/>
                      <wp:effectExtent l="19050" t="19050" r="19050" b="28575"/>
                      <wp:wrapNone/>
                      <wp:docPr id="4320" name="Text Box 4766">
                        <a:extLst xmlns:a="http://schemas.openxmlformats.org/drawingml/2006/main">
                          <a:ext uri="{FF2B5EF4-FFF2-40B4-BE49-F238E27FC236}">
                            <a16:creationId xmlns:a16="http://schemas.microsoft.com/office/drawing/2014/main" id="{00000000-0008-0000-0000-0000E0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67B2C" id="Text Box 4766" o:spid="_x0000_s1026" type="#_x0000_t202" style="position:absolute;margin-left:0;margin-top:0;width:6pt;height:2.25pt;z-index:2472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09824" behindDoc="0" locked="0" layoutInCell="1" allowOverlap="1" wp14:anchorId="59855517" wp14:editId="0A12F186">
                      <wp:simplePos x="0" y="0"/>
                      <wp:positionH relativeFrom="column">
                        <wp:posOffset>0</wp:posOffset>
                      </wp:positionH>
                      <wp:positionV relativeFrom="paragraph">
                        <wp:posOffset>0</wp:posOffset>
                      </wp:positionV>
                      <wp:extent cx="76200" cy="28575"/>
                      <wp:effectExtent l="19050" t="19050" r="19050" b="28575"/>
                      <wp:wrapNone/>
                      <wp:docPr id="4343" name="Text Box 4765">
                        <a:extLst xmlns:a="http://schemas.openxmlformats.org/drawingml/2006/main">
                          <a:ext uri="{FF2B5EF4-FFF2-40B4-BE49-F238E27FC236}">
                            <a16:creationId xmlns:a16="http://schemas.microsoft.com/office/drawing/2014/main" id="{00000000-0008-0000-0000-0000F7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1736F" id="Text Box 4765" o:spid="_x0000_s1026" type="#_x0000_t202" style="position:absolute;margin-left:0;margin-top:0;width:6pt;height:2.25pt;z-index:2473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0848" behindDoc="0" locked="0" layoutInCell="1" allowOverlap="1" wp14:anchorId="6B1E2613" wp14:editId="13C850E3">
                      <wp:simplePos x="0" y="0"/>
                      <wp:positionH relativeFrom="column">
                        <wp:posOffset>0</wp:posOffset>
                      </wp:positionH>
                      <wp:positionV relativeFrom="paragraph">
                        <wp:posOffset>0</wp:posOffset>
                      </wp:positionV>
                      <wp:extent cx="76200" cy="28575"/>
                      <wp:effectExtent l="19050" t="19050" r="19050" b="28575"/>
                      <wp:wrapNone/>
                      <wp:docPr id="4344" name="Text Box 4764">
                        <a:extLst xmlns:a="http://schemas.openxmlformats.org/drawingml/2006/main">
                          <a:ext uri="{FF2B5EF4-FFF2-40B4-BE49-F238E27FC236}">
                            <a16:creationId xmlns:a16="http://schemas.microsoft.com/office/drawing/2014/main" id="{00000000-0008-0000-0000-0000F8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05C44" id="Text Box 4764" o:spid="_x0000_s1026" type="#_x0000_t202" style="position:absolute;margin-left:0;margin-top:0;width:6pt;height:2.25pt;z-index:2473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1872" behindDoc="0" locked="0" layoutInCell="1" allowOverlap="1" wp14:anchorId="7EA7951E" wp14:editId="06D3D894">
                      <wp:simplePos x="0" y="0"/>
                      <wp:positionH relativeFrom="column">
                        <wp:posOffset>0</wp:posOffset>
                      </wp:positionH>
                      <wp:positionV relativeFrom="paragraph">
                        <wp:posOffset>0</wp:posOffset>
                      </wp:positionV>
                      <wp:extent cx="76200" cy="28575"/>
                      <wp:effectExtent l="19050" t="19050" r="19050" b="28575"/>
                      <wp:wrapNone/>
                      <wp:docPr id="4345" name="Text Box 4763">
                        <a:extLst xmlns:a="http://schemas.openxmlformats.org/drawingml/2006/main">
                          <a:ext uri="{FF2B5EF4-FFF2-40B4-BE49-F238E27FC236}">
                            <a16:creationId xmlns:a16="http://schemas.microsoft.com/office/drawing/2014/main" id="{00000000-0008-0000-0000-0000F9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746DAE" id="Text Box 4763" o:spid="_x0000_s1026" type="#_x0000_t202" style="position:absolute;margin-left:0;margin-top:0;width:6pt;height:2.25pt;z-index:2473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2896" behindDoc="0" locked="0" layoutInCell="1" allowOverlap="1" wp14:anchorId="7E10A797" wp14:editId="08285D84">
                      <wp:simplePos x="0" y="0"/>
                      <wp:positionH relativeFrom="column">
                        <wp:posOffset>0</wp:posOffset>
                      </wp:positionH>
                      <wp:positionV relativeFrom="paragraph">
                        <wp:posOffset>0</wp:posOffset>
                      </wp:positionV>
                      <wp:extent cx="76200" cy="28575"/>
                      <wp:effectExtent l="19050" t="19050" r="19050" b="28575"/>
                      <wp:wrapNone/>
                      <wp:docPr id="4346" name="Text Box 4762">
                        <a:extLst xmlns:a="http://schemas.openxmlformats.org/drawingml/2006/main">
                          <a:ext uri="{FF2B5EF4-FFF2-40B4-BE49-F238E27FC236}">
                            <a16:creationId xmlns:a16="http://schemas.microsoft.com/office/drawing/2014/main" id="{00000000-0008-0000-0000-0000FA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79D2A" id="Text Box 4762" o:spid="_x0000_s1026" type="#_x0000_t202" style="position:absolute;margin-left:0;margin-top:0;width:6pt;height:2.25pt;z-index:2473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3920" behindDoc="0" locked="0" layoutInCell="1" allowOverlap="1" wp14:anchorId="5FFA4A42" wp14:editId="0F9849D4">
                      <wp:simplePos x="0" y="0"/>
                      <wp:positionH relativeFrom="column">
                        <wp:posOffset>0</wp:posOffset>
                      </wp:positionH>
                      <wp:positionV relativeFrom="paragraph">
                        <wp:posOffset>0</wp:posOffset>
                      </wp:positionV>
                      <wp:extent cx="76200" cy="28575"/>
                      <wp:effectExtent l="19050" t="19050" r="19050" b="28575"/>
                      <wp:wrapNone/>
                      <wp:docPr id="4347" name="Text Box 4761">
                        <a:extLst xmlns:a="http://schemas.openxmlformats.org/drawingml/2006/main">
                          <a:ext uri="{FF2B5EF4-FFF2-40B4-BE49-F238E27FC236}">
                            <a16:creationId xmlns:a16="http://schemas.microsoft.com/office/drawing/2014/main" id="{00000000-0008-0000-0000-0000FB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50593" id="Text Box 4761" o:spid="_x0000_s1026" type="#_x0000_t202" style="position:absolute;margin-left:0;margin-top:0;width:6pt;height:2.25pt;z-index:2473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4944" behindDoc="0" locked="0" layoutInCell="1" allowOverlap="1" wp14:anchorId="1FFFB04D" wp14:editId="6054F852">
                      <wp:simplePos x="0" y="0"/>
                      <wp:positionH relativeFrom="column">
                        <wp:posOffset>0</wp:posOffset>
                      </wp:positionH>
                      <wp:positionV relativeFrom="paragraph">
                        <wp:posOffset>0</wp:posOffset>
                      </wp:positionV>
                      <wp:extent cx="76200" cy="28575"/>
                      <wp:effectExtent l="19050" t="19050" r="19050" b="28575"/>
                      <wp:wrapNone/>
                      <wp:docPr id="4348" name="Text Box 4760">
                        <a:extLst xmlns:a="http://schemas.openxmlformats.org/drawingml/2006/main">
                          <a:ext uri="{FF2B5EF4-FFF2-40B4-BE49-F238E27FC236}">
                            <a16:creationId xmlns:a16="http://schemas.microsoft.com/office/drawing/2014/main" id="{00000000-0008-0000-0000-0000FC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993B74" id="Text Box 4760" o:spid="_x0000_s1026" type="#_x0000_t202" style="position:absolute;margin-left:0;margin-top:0;width:6pt;height:2.25pt;z-index:2473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5968" behindDoc="0" locked="0" layoutInCell="1" allowOverlap="1" wp14:anchorId="2F1B4A26" wp14:editId="36C7455F">
                      <wp:simplePos x="0" y="0"/>
                      <wp:positionH relativeFrom="column">
                        <wp:posOffset>0</wp:posOffset>
                      </wp:positionH>
                      <wp:positionV relativeFrom="paragraph">
                        <wp:posOffset>0</wp:posOffset>
                      </wp:positionV>
                      <wp:extent cx="76200" cy="28575"/>
                      <wp:effectExtent l="19050" t="19050" r="19050" b="28575"/>
                      <wp:wrapNone/>
                      <wp:docPr id="4349" name="Text Box 4759">
                        <a:extLst xmlns:a="http://schemas.openxmlformats.org/drawingml/2006/main">
                          <a:ext uri="{FF2B5EF4-FFF2-40B4-BE49-F238E27FC236}">
                            <a16:creationId xmlns:a16="http://schemas.microsoft.com/office/drawing/2014/main" id="{00000000-0008-0000-0000-0000FD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06EE1" id="Text Box 4759" o:spid="_x0000_s1026" type="#_x0000_t202" style="position:absolute;margin-left:0;margin-top:0;width:6pt;height:2.25pt;z-index:2473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16992" behindDoc="0" locked="0" layoutInCell="1" allowOverlap="1" wp14:anchorId="44F854EB" wp14:editId="15BD105A">
                      <wp:simplePos x="0" y="0"/>
                      <wp:positionH relativeFrom="column">
                        <wp:posOffset>0</wp:posOffset>
                      </wp:positionH>
                      <wp:positionV relativeFrom="paragraph">
                        <wp:posOffset>0</wp:posOffset>
                      </wp:positionV>
                      <wp:extent cx="76200" cy="28575"/>
                      <wp:effectExtent l="19050" t="19050" r="19050" b="28575"/>
                      <wp:wrapNone/>
                      <wp:docPr id="4350" name="Text Box 4758">
                        <a:extLst xmlns:a="http://schemas.openxmlformats.org/drawingml/2006/main">
                          <a:ext uri="{FF2B5EF4-FFF2-40B4-BE49-F238E27FC236}">
                            <a16:creationId xmlns:a16="http://schemas.microsoft.com/office/drawing/2014/main" id="{00000000-0008-0000-0000-0000FE1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213033" id="Text Box 4758" o:spid="_x0000_s1026" type="#_x0000_t202" style="position:absolute;margin-left:0;margin-top:0;width:6pt;height:2.25pt;z-index:2473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31328" behindDoc="0" locked="0" layoutInCell="1" allowOverlap="1" wp14:anchorId="05DE8F4B" wp14:editId="2CCCCCCD">
                      <wp:simplePos x="0" y="0"/>
                      <wp:positionH relativeFrom="column">
                        <wp:posOffset>0</wp:posOffset>
                      </wp:positionH>
                      <wp:positionV relativeFrom="paragraph">
                        <wp:posOffset>0</wp:posOffset>
                      </wp:positionV>
                      <wp:extent cx="76200" cy="28575"/>
                      <wp:effectExtent l="19050" t="19050" r="19050" b="28575"/>
                      <wp:wrapNone/>
                      <wp:docPr id="4364" name="Text Box 4757">
                        <a:extLst xmlns:a="http://schemas.openxmlformats.org/drawingml/2006/main">
                          <a:ext uri="{FF2B5EF4-FFF2-40B4-BE49-F238E27FC236}">
                            <a16:creationId xmlns:a16="http://schemas.microsoft.com/office/drawing/2014/main" id="{00000000-0008-0000-0000-00000C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75C9C" id="Text Box 4757" o:spid="_x0000_s1026" type="#_x0000_t202" style="position:absolute;margin-left:0;margin-top:0;width:6pt;height:2.25pt;z-index:2473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32352" behindDoc="0" locked="0" layoutInCell="1" allowOverlap="1" wp14:anchorId="462BF481" wp14:editId="47D998CF">
                      <wp:simplePos x="0" y="0"/>
                      <wp:positionH relativeFrom="column">
                        <wp:posOffset>0</wp:posOffset>
                      </wp:positionH>
                      <wp:positionV relativeFrom="paragraph">
                        <wp:posOffset>0</wp:posOffset>
                      </wp:positionV>
                      <wp:extent cx="76200" cy="28575"/>
                      <wp:effectExtent l="19050" t="19050" r="19050" b="28575"/>
                      <wp:wrapNone/>
                      <wp:docPr id="4365" name="Text Box 4756">
                        <a:extLst xmlns:a="http://schemas.openxmlformats.org/drawingml/2006/main">
                          <a:ext uri="{FF2B5EF4-FFF2-40B4-BE49-F238E27FC236}">
                            <a16:creationId xmlns:a16="http://schemas.microsoft.com/office/drawing/2014/main" id="{00000000-0008-0000-0000-00000D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F9638" id="Text Box 4756" o:spid="_x0000_s1026" type="#_x0000_t202" style="position:absolute;margin-left:0;margin-top:0;width:6pt;height:2.25pt;z-index:2473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55904" behindDoc="0" locked="0" layoutInCell="1" allowOverlap="1" wp14:anchorId="1F4FE4EA" wp14:editId="6F2D1865">
                      <wp:simplePos x="0" y="0"/>
                      <wp:positionH relativeFrom="column">
                        <wp:posOffset>0</wp:posOffset>
                      </wp:positionH>
                      <wp:positionV relativeFrom="paragraph">
                        <wp:posOffset>0</wp:posOffset>
                      </wp:positionV>
                      <wp:extent cx="76200" cy="28575"/>
                      <wp:effectExtent l="19050" t="19050" r="19050" b="28575"/>
                      <wp:wrapNone/>
                      <wp:docPr id="4388" name="Text Box 4755">
                        <a:extLst xmlns:a="http://schemas.openxmlformats.org/drawingml/2006/main">
                          <a:ext uri="{FF2B5EF4-FFF2-40B4-BE49-F238E27FC236}">
                            <a16:creationId xmlns:a16="http://schemas.microsoft.com/office/drawing/2014/main" id="{00000000-0008-0000-0000-00002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0B2F9" id="Text Box 4755" o:spid="_x0000_s1026" type="#_x0000_t202" style="position:absolute;margin-left:0;margin-top:0;width:6pt;height:2.25pt;z-index:2473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56928" behindDoc="0" locked="0" layoutInCell="1" allowOverlap="1" wp14:anchorId="570D95A3" wp14:editId="300DBF52">
                      <wp:simplePos x="0" y="0"/>
                      <wp:positionH relativeFrom="column">
                        <wp:posOffset>0</wp:posOffset>
                      </wp:positionH>
                      <wp:positionV relativeFrom="paragraph">
                        <wp:posOffset>0</wp:posOffset>
                      </wp:positionV>
                      <wp:extent cx="76200" cy="28575"/>
                      <wp:effectExtent l="19050" t="19050" r="19050" b="28575"/>
                      <wp:wrapNone/>
                      <wp:docPr id="4389" name="Text Box 4754">
                        <a:extLst xmlns:a="http://schemas.openxmlformats.org/drawingml/2006/main">
                          <a:ext uri="{FF2B5EF4-FFF2-40B4-BE49-F238E27FC236}">
                            <a16:creationId xmlns:a16="http://schemas.microsoft.com/office/drawing/2014/main" id="{00000000-0008-0000-0000-00002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82A14" id="Text Box 4754" o:spid="_x0000_s1026" type="#_x0000_t202" style="position:absolute;margin-left:0;margin-top:0;width:6pt;height:2.25pt;z-index:2473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57952" behindDoc="0" locked="0" layoutInCell="1" allowOverlap="1" wp14:anchorId="3F3263A2" wp14:editId="1A718488">
                      <wp:simplePos x="0" y="0"/>
                      <wp:positionH relativeFrom="column">
                        <wp:posOffset>0</wp:posOffset>
                      </wp:positionH>
                      <wp:positionV relativeFrom="paragraph">
                        <wp:posOffset>0</wp:posOffset>
                      </wp:positionV>
                      <wp:extent cx="76200" cy="28575"/>
                      <wp:effectExtent l="19050" t="19050" r="19050" b="28575"/>
                      <wp:wrapNone/>
                      <wp:docPr id="4390" name="Text Box 4753">
                        <a:extLst xmlns:a="http://schemas.openxmlformats.org/drawingml/2006/main">
                          <a:ext uri="{FF2B5EF4-FFF2-40B4-BE49-F238E27FC236}">
                            <a16:creationId xmlns:a16="http://schemas.microsoft.com/office/drawing/2014/main" id="{00000000-0008-0000-0000-00002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9FCB7" id="Text Box 4753" o:spid="_x0000_s1026" type="#_x0000_t202" style="position:absolute;margin-left:0;margin-top:0;width:6pt;height:2.25pt;z-index:2473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58976" behindDoc="0" locked="0" layoutInCell="1" allowOverlap="1" wp14:anchorId="0B251A64" wp14:editId="0FF623C9">
                      <wp:simplePos x="0" y="0"/>
                      <wp:positionH relativeFrom="column">
                        <wp:posOffset>0</wp:posOffset>
                      </wp:positionH>
                      <wp:positionV relativeFrom="paragraph">
                        <wp:posOffset>0</wp:posOffset>
                      </wp:positionV>
                      <wp:extent cx="76200" cy="28575"/>
                      <wp:effectExtent l="19050" t="19050" r="19050" b="28575"/>
                      <wp:wrapNone/>
                      <wp:docPr id="4391" name="Text Box 4752">
                        <a:extLst xmlns:a="http://schemas.openxmlformats.org/drawingml/2006/main">
                          <a:ext uri="{FF2B5EF4-FFF2-40B4-BE49-F238E27FC236}">
                            <a16:creationId xmlns:a16="http://schemas.microsoft.com/office/drawing/2014/main" id="{00000000-0008-0000-0000-00002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173D1" id="Text Box 4752" o:spid="_x0000_s1026" type="#_x0000_t202" style="position:absolute;margin-left:0;margin-top:0;width:6pt;height:2.25pt;z-index:2473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60000" behindDoc="0" locked="0" layoutInCell="1" allowOverlap="1" wp14:anchorId="29722E52" wp14:editId="70C78958">
                      <wp:simplePos x="0" y="0"/>
                      <wp:positionH relativeFrom="column">
                        <wp:posOffset>0</wp:posOffset>
                      </wp:positionH>
                      <wp:positionV relativeFrom="paragraph">
                        <wp:posOffset>0</wp:posOffset>
                      </wp:positionV>
                      <wp:extent cx="76200" cy="28575"/>
                      <wp:effectExtent l="19050" t="19050" r="19050" b="28575"/>
                      <wp:wrapNone/>
                      <wp:docPr id="4392" name="Text Box 4751">
                        <a:extLst xmlns:a="http://schemas.openxmlformats.org/drawingml/2006/main">
                          <a:ext uri="{FF2B5EF4-FFF2-40B4-BE49-F238E27FC236}">
                            <a16:creationId xmlns:a16="http://schemas.microsoft.com/office/drawing/2014/main" id="{00000000-0008-0000-0000-00002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B1C52" id="Text Box 4751" o:spid="_x0000_s1026" type="#_x0000_t202" style="position:absolute;margin-left:0;margin-top:0;width:6pt;height:2.25pt;z-index:2473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361024" behindDoc="0" locked="0" layoutInCell="1" allowOverlap="1" wp14:anchorId="1C67B7EA" wp14:editId="31ECDF12">
                      <wp:simplePos x="0" y="0"/>
                      <wp:positionH relativeFrom="column">
                        <wp:posOffset>0</wp:posOffset>
                      </wp:positionH>
                      <wp:positionV relativeFrom="paragraph">
                        <wp:posOffset>0</wp:posOffset>
                      </wp:positionV>
                      <wp:extent cx="76200" cy="28575"/>
                      <wp:effectExtent l="19050" t="19050" r="19050" b="28575"/>
                      <wp:wrapNone/>
                      <wp:docPr id="4393" name="Text Box 4750">
                        <a:extLst xmlns:a="http://schemas.openxmlformats.org/drawingml/2006/main">
                          <a:ext uri="{FF2B5EF4-FFF2-40B4-BE49-F238E27FC236}">
                            <a16:creationId xmlns:a16="http://schemas.microsoft.com/office/drawing/2014/main" id="{00000000-0008-0000-0000-00002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83EC6" id="Text Box 4750" o:spid="_x0000_s1026" type="#_x0000_t202" style="position:absolute;margin-left:0;margin-top:0;width:6pt;height:2.25pt;z-index:2473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09152" behindDoc="0" locked="0" layoutInCell="1" allowOverlap="1" wp14:anchorId="5207415B" wp14:editId="1CC2C7A9">
                      <wp:simplePos x="0" y="0"/>
                      <wp:positionH relativeFrom="column">
                        <wp:posOffset>0</wp:posOffset>
                      </wp:positionH>
                      <wp:positionV relativeFrom="paragraph">
                        <wp:posOffset>0</wp:posOffset>
                      </wp:positionV>
                      <wp:extent cx="76200" cy="28575"/>
                      <wp:effectExtent l="19050" t="19050" r="19050" b="28575"/>
                      <wp:wrapNone/>
                      <wp:docPr id="4440" name="Text Box 4749">
                        <a:extLst xmlns:a="http://schemas.openxmlformats.org/drawingml/2006/main">
                          <a:ext uri="{FF2B5EF4-FFF2-40B4-BE49-F238E27FC236}">
                            <a16:creationId xmlns:a16="http://schemas.microsoft.com/office/drawing/2014/main" id="{00000000-0008-0000-0000-00005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7604F" id="Text Box 4749" o:spid="_x0000_s1026" type="#_x0000_t202" style="position:absolute;margin-left:0;margin-top:0;width:6pt;height:2.25pt;z-index:2474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10176" behindDoc="0" locked="0" layoutInCell="1" allowOverlap="1" wp14:anchorId="7B63267B" wp14:editId="77725876">
                      <wp:simplePos x="0" y="0"/>
                      <wp:positionH relativeFrom="column">
                        <wp:posOffset>0</wp:posOffset>
                      </wp:positionH>
                      <wp:positionV relativeFrom="paragraph">
                        <wp:posOffset>0</wp:posOffset>
                      </wp:positionV>
                      <wp:extent cx="76200" cy="28575"/>
                      <wp:effectExtent l="19050" t="19050" r="19050" b="28575"/>
                      <wp:wrapNone/>
                      <wp:docPr id="4441" name="Text Box 4748">
                        <a:extLst xmlns:a="http://schemas.openxmlformats.org/drawingml/2006/main">
                          <a:ext uri="{FF2B5EF4-FFF2-40B4-BE49-F238E27FC236}">
                            <a16:creationId xmlns:a16="http://schemas.microsoft.com/office/drawing/2014/main" id="{00000000-0008-0000-0000-00005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32C4AE" id="Text Box 4748" o:spid="_x0000_s1026" type="#_x0000_t202" style="position:absolute;margin-left:0;margin-top:0;width:6pt;height:2.25pt;z-index:2474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3728" behindDoc="0" locked="0" layoutInCell="1" allowOverlap="1" wp14:anchorId="25C84880" wp14:editId="07C46F88">
                      <wp:simplePos x="0" y="0"/>
                      <wp:positionH relativeFrom="column">
                        <wp:posOffset>0</wp:posOffset>
                      </wp:positionH>
                      <wp:positionV relativeFrom="paragraph">
                        <wp:posOffset>0</wp:posOffset>
                      </wp:positionV>
                      <wp:extent cx="76200" cy="28575"/>
                      <wp:effectExtent l="19050" t="19050" r="19050" b="28575"/>
                      <wp:wrapNone/>
                      <wp:docPr id="4464" name="Text Box 4747">
                        <a:extLst xmlns:a="http://schemas.openxmlformats.org/drawingml/2006/main">
                          <a:ext uri="{FF2B5EF4-FFF2-40B4-BE49-F238E27FC236}">
                            <a16:creationId xmlns:a16="http://schemas.microsoft.com/office/drawing/2014/main" id="{00000000-0008-0000-0000-000070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6B166" id="Text Box 4747" o:spid="_x0000_s1026" type="#_x0000_t202" style="position:absolute;margin-left:0;margin-top:0;width:6pt;height:2.25pt;z-index:2474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4752" behindDoc="0" locked="0" layoutInCell="1" allowOverlap="1" wp14:anchorId="0F922E3F" wp14:editId="15F76962">
                      <wp:simplePos x="0" y="0"/>
                      <wp:positionH relativeFrom="column">
                        <wp:posOffset>0</wp:posOffset>
                      </wp:positionH>
                      <wp:positionV relativeFrom="paragraph">
                        <wp:posOffset>0</wp:posOffset>
                      </wp:positionV>
                      <wp:extent cx="76200" cy="28575"/>
                      <wp:effectExtent l="19050" t="19050" r="19050" b="28575"/>
                      <wp:wrapNone/>
                      <wp:docPr id="4465" name="Text Box 4746">
                        <a:extLst xmlns:a="http://schemas.openxmlformats.org/drawingml/2006/main">
                          <a:ext uri="{FF2B5EF4-FFF2-40B4-BE49-F238E27FC236}">
                            <a16:creationId xmlns:a16="http://schemas.microsoft.com/office/drawing/2014/main" id="{00000000-0008-0000-0000-000071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3E7D2" id="Text Box 4746" o:spid="_x0000_s1026" type="#_x0000_t202" style="position:absolute;margin-left:0;margin-top:0;width:6pt;height:2.25pt;z-index:247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5776" behindDoc="0" locked="0" layoutInCell="1" allowOverlap="1" wp14:anchorId="7604CEE5" wp14:editId="4F929830">
                      <wp:simplePos x="0" y="0"/>
                      <wp:positionH relativeFrom="column">
                        <wp:posOffset>0</wp:posOffset>
                      </wp:positionH>
                      <wp:positionV relativeFrom="paragraph">
                        <wp:posOffset>0</wp:posOffset>
                      </wp:positionV>
                      <wp:extent cx="76200" cy="28575"/>
                      <wp:effectExtent l="19050" t="19050" r="19050" b="28575"/>
                      <wp:wrapNone/>
                      <wp:docPr id="4466" name="Text Box 4745">
                        <a:extLst xmlns:a="http://schemas.openxmlformats.org/drawingml/2006/main">
                          <a:ext uri="{FF2B5EF4-FFF2-40B4-BE49-F238E27FC236}">
                            <a16:creationId xmlns:a16="http://schemas.microsoft.com/office/drawing/2014/main" id="{00000000-0008-0000-0000-000072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1619E1" id="Text Box 4745" o:spid="_x0000_s1026" type="#_x0000_t202" style="position:absolute;margin-left:0;margin-top:0;width:6pt;height:2.25pt;z-index:2474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6800" behindDoc="0" locked="0" layoutInCell="1" allowOverlap="1" wp14:anchorId="3182273F" wp14:editId="45E53D22">
                      <wp:simplePos x="0" y="0"/>
                      <wp:positionH relativeFrom="column">
                        <wp:posOffset>0</wp:posOffset>
                      </wp:positionH>
                      <wp:positionV relativeFrom="paragraph">
                        <wp:posOffset>0</wp:posOffset>
                      </wp:positionV>
                      <wp:extent cx="76200" cy="28575"/>
                      <wp:effectExtent l="19050" t="19050" r="19050" b="28575"/>
                      <wp:wrapNone/>
                      <wp:docPr id="4467" name="Text Box 4744">
                        <a:extLst xmlns:a="http://schemas.openxmlformats.org/drawingml/2006/main">
                          <a:ext uri="{FF2B5EF4-FFF2-40B4-BE49-F238E27FC236}">
                            <a16:creationId xmlns:a16="http://schemas.microsoft.com/office/drawing/2014/main" id="{00000000-0008-0000-0000-000073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0826C" id="Text Box 4744" o:spid="_x0000_s1026" type="#_x0000_t202" style="position:absolute;margin-left:0;margin-top:0;width:6pt;height:2.25pt;z-index:247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7824" behindDoc="0" locked="0" layoutInCell="1" allowOverlap="1" wp14:anchorId="69285FB2" wp14:editId="06671713">
                      <wp:simplePos x="0" y="0"/>
                      <wp:positionH relativeFrom="column">
                        <wp:posOffset>0</wp:posOffset>
                      </wp:positionH>
                      <wp:positionV relativeFrom="paragraph">
                        <wp:posOffset>0</wp:posOffset>
                      </wp:positionV>
                      <wp:extent cx="76200" cy="28575"/>
                      <wp:effectExtent l="19050" t="19050" r="19050" b="28575"/>
                      <wp:wrapNone/>
                      <wp:docPr id="4468" name="Text Box 4743">
                        <a:extLst xmlns:a="http://schemas.openxmlformats.org/drawingml/2006/main">
                          <a:ext uri="{FF2B5EF4-FFF2-40B4-BE49-F238E27FC236}">
                            <a16:creationId xmlns:a16="http://schemas.microsoft.com/office/drawing/2014/main" id="{00000000-0008-0000-0000-000074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28E09" id="Text Box 4743" o:spid="_x0000_s1026" type="#_x0000_t202" style="position:absolute;margin-left:0;margin-top:0;width:6pt;height:2.25pt;z-index:2474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8848" behindDoc="0" locked="0" layoutInCell="1" allowOverlap="1" wp14:anchorId="4CEC1843" wp14:editId="3BECDF96">
                      <wp:simplePos x="0" y="0"/>
                      <wp:positionH relativeFrom="column">
                        <wp:posOffset>0</wp:posOffset>
                      </wp:positionH>
                      <wp:positionV relativeFrom="paragraph">
                        <wp:posOffset>0</wp:posOffset>
                      </wp:positionV>
                      <wp:extent cx="76200" cy="28575"/>
                      <wp:effectExtent l="19050" t="19050" r="19050" b="28575"/>
                      <wp:wrapNone/>
                      <wp:docPr id="4469" name="Text Box 4742">
                        <a:extLst xmlns:a="http://schemas.openxmlformats.org/drawingml/2006/main">
                          <a:ext uri="{FF2B5EF4-FFF2-40B4-BE49-F238E27FC236}">
                            <a16:creationId xmlns:a16="http://schemas.microsoft.com/office/drawing/2014/main" id="{00000000-0008-0000-0000-000075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9447B" id="Text Box 4742" o:spid="_x0000_s1026" type="#_x0000_t202" style="position:absolute;margin-left:0;margin-top:0;width:6pt;height:2.25pt;z-index:247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39872" behindDoc="0" locked="0" layoutInCell="1" allowOverlap="1" wp14:anchorId="186BB210" wp14:editId="094A535D">
                      <wp:simplePos x="0" y="0"/>
                      <wp:positionH relativeFrom="column">
                        <wp:posOffset>0</wp:posOffset>
                      </wp:positionH>
                      <wp:positionV relativeFrom="paragraph">
                        <wp:posOffset>0</wp:posOffset>
                      </wp:positionV>
                      <wp:extent cx="76200" cy="28575"/>
                      <wp:effectExtent l="19050" t="19050" r="19050" b="28575"/>
                      <wp:wrapNone/>
                      <wp:docPr id="4470" name="Text Box 4741">
                        <a:extLst xmlns:a="http://schemas.openxmlformats.org/drawingml/2006/main">
                          <a:ext uri="{FF2B5EF4-FFF2-40B4-BE49-F238E27FC236}">
                            <a16:creationId xmlns:a16="http://schemas.microsoft.com/office/drawing/2014/main" id="{00000000-0008-0000-0000-000076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38557" id="Text Box 4741" o:spid="_x0000_s1026" type="#_x0000_t202" style="position:absolute;margin-left:0;margin-top:0;width:6pt;height:2.25pt;z-index:2474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40896" behindDoc="0" locked="0" layoutInCell="1" allowOverlap="1" wp14:anchorId="769ABC9E" wp14:editId="036CD069">
                      <wp:simplePos x="0" y="0"/>
                      <wp:positionH relativeFrom="column">
                        <wp:posOffset>0</wp:posOffset>
                      </wp:positionH>
                      <wp:positionV relativeFrom="paragraph">
                        <wp:posOffset>0</wp:posOffset>
                      </wp:positionV>
                      <wp:extent cx="76200" cy="28575"/>
                      <wp:effectExtent l="19050" t="19050" r="19050" b="28575"/>
                      <wp:wrapNone/>
                      <wp:docPr id="4471" name="Text Box 4740">
                        <a:extLst xmlns:a="http://schemas.openxmlformats.org/drawingml/2006/main">
                          <a:ext uri="{FF2B5EF4-FFF2-40B4-BE49-F238E27FC236}">
                            <a16:creationId xmlns:a16="http://schemas.microsoft.com/office/drawing/2014/main" id="{00000000-0008-0000-0000-000077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7E347" id="Text Box 4740" o:spid="_x0000_s1026" type="#_x0000_t202" style="position:absolute;margin-left:0;margin-top:0;width:6pt;height:2.25pt;z-index:247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41920" behindDoc="0" locked="0" layoutInCell="1" allowOverlap="1" wp14:anchorId="2942EB11" wp14:editId="0083F369">
                      <wp:simplePos x="0" y="0"/>
                      <wp:positionH relativeFrom="column">
                        <wp:posOffset>0</wp:posOffset>
                      </wp:positionH>
                      <wp:positionV relativeFrom="paragraph">
                        <wp:posOffset>0</wp:posOffset>
                      </wp:positionV>
                      <wp:extent cx="76200" cy="28575"/>
                      <wp:effectExtent l="19050" t="19050" r="19050" b="28575"/>
                      <wp:wrapNone/>
                      <wp:docPr id="4472" name="Text Box 4739">
                        <a:extLst xmlns:a="http://schemas.openxmlformats.org/drawingml/2006/main">
                          <a:ext uri="{FF2B5EF4-FFF2-40B4-BE49-F238E27FC236}">
                            <a16:creationId xmlns:a16="http://schemas.microsoft.com/office/drawing/2014/main" id="{00000000-0008-0000-0000-000078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766F9" id="Text Box 4739" o:spid="_x0000_s1026" type="#_x0000_t202" style="position:absolute;margin-left:0;margin-top:0;width:6pt;height:2.25pt;z-index:2474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42944" behindDoc="0" locked="0" layoutInCell="1" allowOverlap="1" wp14:anchorId="0740B3C9" wp14:editId="611DBD83">
                      <wp:simplePos x="0" y="0"/>
                      <wp:positionH relativeFrom="column">
                        <wp:posOffset>0</wp:posOffset>
                      </wp:positionH>
                      <wp:positionV relativeFrom="paragraph">
                        <wp:posOffset>0</wp:posOffset>
                      </wp:positionV>
                      <wp:extent cx="76200" cy="28575"/>
                      <wp:effectExtent l="19050" t="19050" r="19050" b="28575"/>
                      <wp:wrapNone/>
                      <wp:docPr id="4473" name="Text Box 4738">
                        <a:extLst xmlns:a="http://schemas.openxmlformats.org/drawingml/2006/main">
                          <a:ext uri="{FF2B5EF4-FFF2-40B4-BE49-F238E27FC236}">
                            <a16:creationId xmlns:a16="http://schemas.microsoft.com/office/drawing/2014/main" id="{00000000-0008-0000-0000-000079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A3399" id="Text Box 4738" o:spid="_x0000_s1026" type="#_x0000_t202" style="position:absolute;margin-left:0;margin-top:0;width:6pt;height:2.25pt;z-index:247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443968" behindDoc="0" locked="0" layoutInCell="1" allowOverlap="1" wp14:anchorId="583DD9DE" wp14:editId="4CFC3789">
                      <wp:simplePos x="0" y="0"/>
                      <wp:positionH relativeFrom="column">
                        <wp:posOffset>0</wp:posOffset>
                      </wp:positionH>
                      <wp:positionV relativeFrom="paragraph">
                        <wp:posOffset>0</wp:posOffset>
                      </wp:positionV>
                      <wp:extent cx="76200" cy="28575"/>
                      <wp:effectExtent l="19050" t="19050" r="19050" b="28575"/>
                      <wp:wrapNone/>
                      <wp:docPr id="4474" name="Text Box 4737">
                        <a:extLst xmlns:a="http://schemas.openxmlformats.org/drawingml/2006/main">
                          <a:ext uri="{FF2B5EF4-FFF2-40B4-BE49-F238E27FC236}">
                            <a16:creationId xmlns:a16="http://schemas.microsoft.com/office/drawing/2014/main" id="{00000000-0008-0000-0000-00007A1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C0CD8" id="Text Box 4737" o:spid="_x0000_s1026" type="#_x0000_t202" style="position:absolute;margin-left:0;margin-top:0;width:6pt;height:2.25pt;z-index:2474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585280" behindDoc="0" locked="0" layoutInCell="1" allowOverlap="1" wp14:anchorId="57DC0E29" wp14:editId="6B5954FC">
                      <wp:simplePos x="0" y="0"/>
                      <wp:positionH relativeFrom="column">
                        <wp:posOffset>0</wp:posOffset>
                      </wp:positionH>
                      <wp:positionV relativeFrom="paragraph">
                        <wp:posOffset>0</wp:posOffset>
                      </wp:positionV>
                      <wp:extent cx="76200" cy="28575"/>
                      <wp:effectExtent l="19050" t="19050" r="19050" b="28575"/>
                      <wp:wrapNone/>
                      <wp:docPr id="4612" name="Text Box 4736">
                        <a:extLst xmlns:a="http://schemas.openxmlformats.org/drawingml/2006/main">
                          <a:ext uri="{FF2B5EF4-FFF2-40B4-BE49-F238E27FC236}">
                            <a16:creationId xmlns:a16="http://schemas.microsoft.com/office/drawing/2014/main" id="{00000000-0008-0000-0000-00000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1F961" id="Text Box 4736" o:spid="_x0000_s1026" type="#_x0000_t202" style="position:absolute;margin-left:0;margin-top:0;width:6pt;height:2.25pt;z-index:2475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26592" behindDoc="0" locked="0" layoutInCell="1" allowOverlap="1" wp14:anchorId="3018260B" wp14:editId="30403CED">
                      <wp:simplePos x="0" y="0"/>
                      <wp:positionH relativeFrom="column">
                        <wp:posOffset>0</wp:posOffset>
                      </wp:positionH>
                      <wp:positionV relativeFrom="paragraph">
                        <wp:posOffset>0</wp:posOffset>
                      </wp:positionV>
                      <wp:extent cx="76200" cy="28575"/>
                      <wp:effectExtent l="19050" t="19050" r="19050" b="28575"/>
                      <wp:wrapNone/>
                      <wp:docPr id="4750" name="Text Box 4735">
                        <a:extLst xmlns:a="http://schemas.openxmlformats.org/drawingml/2006/main">
                          <a:ext uri="{FF2B5EF4-FFF2-40B4-BE49-F238E27FC236}">
                            <a16:creationId xmlns:a16="http://schemas.microsoft.com/office/drawing/2014/main" id="{00000000-0008-0000-0000-00008E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56A35" id="Text Box 4735" o:spid="_x0000_s1026" type="#_x0000_t202" style="position:absolute;margin-left:0;margin-top:0;width:6pt;height:2.25pt;z-index:2477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39904" behindDoc="0" locked="0" layoutInCell="1" allowOverlap="1" wp14:anchorId="29784419" wp14:editId="127292A7">
                      <wp:simplePos x="0" y="0"/>
                      <wp:positionH relativeFrom="column">
                        <wp:posOffset>0</wp:posOffset>
                      </wp:positionH>
                      <wp:positionV relativeFrom="paragraph">
                        <wp:posOffset>0</wp:posOffset>
                      </wp:positionV>
                      <wp:extent cx="76200" cy="28575"/>
                      <wp:effectExtent l="19050" t="19050" r="19050" b="28575"/>
                      <wp:wrapNone/>
                      <wp:docPr id="4763" name="Text Box 4734">
                        <a:extLst xmlns:a="http://schemas.openxmlformats.org/drawingml/2006/main">
                          <a:ext uri="{FF2B5EF4-FFF2-40B4-BE49-F238E27FC236}">
                            <a16:creationId xmlns:a16="http://schemas.microsoft.com/office/drawing/2014/main" id="{00000000-0008-0000-0000-00009B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DF960" id="Text Box 4734" o:spid="_x0000_s1026" type="#_x0000_t202" style="position:absolute;margin-left:0;margin-top:0;width:6pt;height:2.25pt;z-index:2477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40928" behindDoc="0" locked="0" layoutInCell="1" allowOverlap="1" wp14:anchorId="05D92D3B" wp14:editId="5070C0B2">
                      <wp:simplePos x="0" y="0"/>
                      <wp:positionH relativeFrom="column">
                        <wp:posOffset>0</wp:posOffset>
                      </wp:positionH>
                      <wp:positionV relativeFrom="paragraph">
                        <wp:posOffset>0</wp:posOffset>
                      </wp:positionV>
                      <wp:extent cx="76200" cy="28575"/>
                      <wp:effectExtent l="19050" t="19050" r="19050" b="28575"/>
                      <wp:wrapNone/>
                      <wp:docPr id="4764" name="Text Box 4733">
                        <a:extLst xmlns:a="http://schemas.openxmlformats.org/drawingml/2006/main">
                          <a:ext uri="{FF2B5EF4-FFF2-40B4-BE49-F238E27FC236}">
                            <a16:creationId xmlns:a16="http://schemas.microsoft.com/office/drawing/2014/main" id="{00000000-0008-0000-0000-00009C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5F3A8" id="Text Box 4733" o:spid="_x0000_s1026" type="#_x0000_t202" style="position:absolute;margin-left:0;margin-top:0;width:6pt;height:2.25pt;z-index:2477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4480" behindDoc="0" locked="0" layoutInCell="1" allowOverlap="1" wp14:anchorId="77A8E21C" wp14:editId="49861FB1">
                      <wp:simplePos x="0" y="0"/>
                      <wp:positionH relativeFrom="column">
                        <wp:posOffset>0</wp:posOffset>
                      </wp:positionH>
                      <wp:positionV relativeFrom="paragraph">
                        <wp:posOffset>0</wp:posOffset>
                      </wp:positionV>
                      <wp:extent cx="76200" cy="28575"/>
                      <wp:effectExtent l="19050" t="19050" r="19050" b="28575"/>
                      <wp:wrapNone/>
                      <wp:docPr id="4787" name="Text Box 4732">
                        <a:extLst xmlns:a="http://schemas.openxmlformats.org/drawingml/2006/main">
                          <a:ext uri="{FF2B5EF4-FFF2-40B4-BE49-F238E27FC236}">
                            <a16:creationId xmlns:a16="http://schemas.microsoft.com/office/drawing/2014/main" id="{00000000-0008-0000-0000-0000B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5503FC" id="Text Box 4732" o:spid="_x0000_s1026" type="#_x0000_t202" style="position:absolute;margin-left:0;margin-top:0;width:6pt;height:2.25pt;z-index:2477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5504" behindDoc="0" locked="0" layoutInCell="1" allowOverlap="1" wp14:anchorId="24F7366C" wp14:editId="397A938E">
                      <wp:simplePos x="0" y="0"/>
                      <wp:positionH relativeFrom="column">
                        <wp:posOffset>0</wp:posOffset>
                      </wp:positionH>
                      <wp:positionV relativeFrom="paragraph">
                        <wp:posOffset>0</wp:posOffset>
                      </wp:positionV>
                      <wp:extent cx="76200" cy="28575"/>
                      <wp:effectExtent l="19050" t="19050" r="19050" b="28575"/>
                      <wp:wrapNone/>
                      <wp:docPr id="4788" name="Text Box 4731">
                        <a:extLst xmlns:a="http://schemas.openxmlformats.org/drawingml/2006/main">
                          <a:ext uri="{FF2B5EF4-FFF2-40B4-BE49-F238E27FC236}">
                            <a16:creationId xmlns:a16="http://schemas.microsoft.com/office/drawing/2014/main" id="{00000000-0008-0000-0000-0000B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FBA3C" id="Text Box 4731" o:spid="_x0000_s1026" type="#_x0000_t202" style="position:absolute;margin-left:0;margin-top:0;width:6pt;height:2.25pt;z-index:2477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6528" behindDoc="0" locked="0" layoutInCell="1" allowOverlap="1" wp14:anchorId="3AEF9697" wp14:editId="2E7B88A7">
                      <wp:simplePos x="0" y="0"/>
                      <wp:positionH relativeFrom="column">
                        <wp:posOffset>0</wp:posOffset>
                      </wp:positionH>
                      <wp:positionV relativeFrom="paragraph">
                        <wp:posOffset>0</wp:posOffset>
                      </wp:positionV>
                      <wp:extent cx="76200" cy="28575"/>
                      <wp:effectExtent l="19050" t="19050" r="19050" b="28575"/>
                      <wp:wrapNone/>
                      <wp:docPr id="4789" name="Text Box 4730">
                        <a:extLst xmlns:a="http://schemas.openxmlformats.org/drawingml/2006/main">
                          <a:ext uri="{FF2B5EF4-FFF2-40B4-BE49-F238E27FC236}">
                            <a16:creationId xmlns:a16="http://schemas.microsoft.com/office/drawing/2014/main" id="{00000000-0008-0000-0000-0000B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15875" id="Text Box 4730" o:spid="_x0000_s1026" type="#_x0000_t202" style="position:absolute;margin-left:0;margin-top:0;width:6pt;height:2.25pt;z-index:2477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7552" behindDoc="0" locked="0" layoutInCell="1" allowOverlap="1" wp14:anchorId="1470F207" wp14:editId="54362EE1">
                      <wp:simplePos x="0" y="0"/>
                      <wp:positionH relativeFrom="column">
                        <wp:posOffset>0</wp:posOffset>
                      </wp:positionH>
                      <wp:positionV relativeFrom="paragraph">
                        <wp:posOffset>0</wp:posOffset>
                      </wp:positionV>
                      <wp:extent cx="76200" cy="28575"/>
                      <wp:effectExtent l="19050" t="19050" r="19050" b="28575"/>
                      <wp:wrapNone/>
                      <wp:docPr id="4790" name="Text Box 4729">
                        <a:extLst xmlns:a="http://schemas.openxmlformats.org/drawingml/2006/main">
                          <a:ext uri="{FF2B5EF4-FFF2-40B4-BE49-F238E27FC236}">
                            <a16:creationId xmlns:a16="http://schemas.microsoft.com/office/drawing/2014/main" id="{00000000-0008-0000-0000-0000B6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F88454" id="Text Box 4729" o:spid="_x0000_s1026" type="#_x0000_t202" style="position:absolute;margin-left:0;margin-top:0;width:6pt;height:2.25pt;z-index:2477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8576" behindDoc="0" locked="0" layoutInCell="1" allowOverlap="1" wp14:anchorId="4C01C1D8" wp14:editId="3DB16121">
                      <wp:simplePos x="0" y="0"/>
                      <wp:positionH relativeFrom="column">
                        <wp:posOffset>0</wp:posOffset>
                      </wp:positionH>
                      <wp:positionV relativeFrom="paragraph">
                        <wp:posOffset>0</wp:posOffset>
                      </wp:positionV>
                      <wp:extent cx="76200" cy="28575"/>
                      <wp:effectExtent l="19050" t="19050" r="19050" b="28575"/>
                      <wp:wrapNone/>
                      <wp:docPr id="4791" name="Text Box 4728">
                        <a:extLst xmlns:a="http://schemas.openxmlformats.org/drawingml/2006/main">
                          <a:ext uri="{FF2B5EF4-FFF2-40B4-BE49-F238E27FC236}">
                            <a16:creationId xmlns:a16="http://schemas.microsoft.com/office/drawing/2014/main" id="{00000000-0008-0000-0000-0000B7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FDEF7F" id="Text Box 4728" o:spid="_x0000_s1026" type="#_x0000_t202" style="position:absolute;margin-left:0;margin-top:0;width:6pt;height:2.25pt;z-index:2477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69600" behindDoc="0" locked="0" layoutInCell="1" allowOverlap="1" wp14:anchorId="7A766A5C" wp14:editId="58E7FE56">
                      <wp:simplePos x="0" y="0"/>
                      <wp:positionH relativeFrom="column">
                        <wp:posOffset>0</wp:posOffset>
                      </wp:positionH>
                      <wp:positionV relativeFrom="paragraph">
                        <wp:posOffset>0</wp:posOffset>
                      </wp:positionV>
                      <wp:extent cx="76200" cy="28575"/>
                      <wp:effectExtent l="19050" t="19050" r="19050" b="28575"/>
                      <wp:wrapNone/>
                      <wp:docPr id="4792" name="Text Box 4727">
                        <a:extLst xmlns:a="http://schemas.openxmlformats.org/drawingml/2006/main">
                          <a:ext uri="{FF2B5EF4-FFF2-40B4-BE49-F238E27FC236}">
                            <a16:creationId xmlns:a16="http://schemas.microsoft.com/office/drawing/2014/main" id="{00000000-0008-0000-0000-0000B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633788" id="Text Box 4727" o:spid="_x0000_s1026" type="#_x0000_t202" style="position:absolute;margin-left:0;margin-top:0;width:6pt;height:2.25pt;z-index:2477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70624" behindDoc="0" locked="0" layoutInCell="1" allowOverlap="1" wp14:anchorId="2BDB4508" wp14:editId="571510CB">
                      <wp:simplePos x="0" y="0"/>
                      <wp:positionH relativeFrom="column">
                        <wp:posOffset>0</wp:posOffset>
                      </wp:positionH>
                      <wp:positionV relativeFrom="paragraph">
                        <wp:posOffset>0</wp:posOffset>
                      </wp:positionV>
                      <wp:extent cx="76200" cy="28575"/>
                      <wp:effectExtent l="19050" t="19050" r="19050" b="28575"/>
                      <wp:wrapNone/>
                      <wp:docPr id="4793" name="Text Box 4726">
                        <a:extLst xmlns:a="http://schemas.openxmlformats.org/drawingml/2006/main">
                          <a:ext uri="{FF2B5EF4-FFF2-40B4-BE49-F238E27FC236}">
                            <a16:creationId xmlns:a16="http://schemas.microsoft.com/office/drawing/2014/main" id="{00000000-0008-0000-0000-0000B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40E09" id="Text Box 4726" o:spid="_x0000_s1026" type="#_x0000_t202" style="position:absolute;margin-left:0;margin-top:0;width:6pt;height:2.25pt;z-index:2477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71648" behindDoc="0" locked="0" layoutInCell="1" allowOverlap="1" wp14:anchorId="15F41641" wp14:editId="5E3216A2">
                      <wp:simplePos x="0" y="0"/>
                      <wp:positionH relativeFrom="column">
                        <wp:posOffset>0</wp:posOffset>
                      </wp:positionH>
                      <wp:positionV relativeFrom="paragraph">
                        <wp:posOffset>0</wp:posOffset>
                      </wp:positionV>
                      <wp:extent cx="76200" cy="28575"/>
                      <wp:effectExtent l="19050" t="19050" r="19050" b="28575"/>
                      <wp:wrapNone/>
                      <wp:docPr id="4794" name="Text Box 4725">
                        <a:extLst xmlns:a="http://schemas.openxmlformats.org/drawingml/2006/main">
                          <a:ext uri="{FF2B5EF4-FFF2-40B4-BE49-F238E27FC236}">
                            <a16:creationId xmlns:a16="http://schemas.microsoft.com/office/drawing/2014/main" id="{00000000-0008-0000-0000-0000BA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72D3E" id="Text Box 4725" o:spid="_x0000_s1026" type="#_x0000_t202" style="position:absolute;margin-left:0;margin-top:0;width:6pt;height:2.25pt;z-index:2477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85984" behindDoc="0" locked="0" layoutInCell="1" allowOverlap="1" wp14:anchorId="500686FE" wp14:editId="28A81FD9">
                      <wp:simplePos x="0" y="0"/>
                      <wp:positionH relativeFrom="column">
                        <wp:posOffset>0</wp:posOffset>
                      </wp:positionH>
                      <wp:positionV relativeFrom="paragraph">
                        <wp:posOffset>0</wp:posOffset>
                      </wp:positionV>
                      <wp:extent cx="76200" cy="28575"/>
                      <wp:effectExtent l="19050" t="19050" r="19050" b="28575"/>
                      <wp:wrapNone/>
                      <wp:docPr id="4808" name="Text Box 4724">
                        <a:extLst xmlns:a="http://schemas.openxmlformats.org/drawingml/2006/main">
                          <a:ext uri="{FF2B5EF4-FFF2-40B4-BE49-F238E27FC236}">
                            <a16:creationId xmlns:a16="http://schemas.microsoft.com/office/drawing/2014/main" id="{00000000-0008-0000-0000-0000C8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4E377" id="Text Box 4724" o:spid="_x0000_s1026" type="#_x0000_t202" style="position:absolute;margin-left:0;margin-top:0;width:6pt;height:2.25pt;z-index:2477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787008" behindDoc="0" locked="0" layoutInCell="1" allowOverlap="1" wp14:anchorId="25758DC6" wp14:editId="54DA8B57">
                      <wp:simplePos x="0" y="0"/>
                      <wp:positionH relativeFrom="column">
                        <wp:posOffset>0</wp:posOffset>
                      </wp:positionH>
                      <wp:positionV relativeFrom="paragraph">
                        <wp:posOffset>0</wp:posOffset>
                      </wp:positionV>
                      <wp:extent cx="76200" cy="28575"/>
                      <wp:effectExtent l="19050" t="19050" r="19050" b="28575"/>
                      <wp:wrapNone/>
                      <wp:docPr id="4809" name="Text Box 4723">
                        <a:extLst xmlns:a="http://schemas.openxmlformats.org/drawingml/2006/main">
                          <a:ext uri="{FF2B5EF4-FFF2-40B4-BE49-F238E27FC236}">
                            <a16:creationId xmlns:a16="http://schemas.microsoft.com/office/drawing/2014/main" id="{00000000-0008-0000-0000-0000C9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07FE1" id="Text Box 4723" o:spid="_x0000_s1026" type="#_x0000_t202" style="position:absolute;margin-left:0;margin-top:0;width:6pt;height:2.25pt;z-index:2477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0560" behindDoc="0" locked="0" layoutInCell="1" allowOverlap="1" wp14:anchorId="29CCB40E" wp14:editId="62ADD4E2">
                      <wp:simplePos x="0" y="0"/>
                      <wp:positionH relativeFrom="column">
                        <wp:posOffset>0</wp:posOffset>
                      </wp:positionH>
                      <wp:positionV relativeFrom="paragraph">
                        <wp:posOffset>0</wp:posOffset>
                      </wp:positionV>
                      <wp:extent cx="76200" cy="28575"/>
                      <wp:effectExtent l="19050" t="19050" r="19050" b="28575"/>
                      <wp:wrapNone/>
                      <wp:docPr id="4832" name="Text Box 4722">
                        <a:extLst xmlns:a="http://schemas.openxmlformats.org/drawingml/2006/main">
                          <a:ext uri="{FF2B5EF4-FFF2-40B4-BE49-F238E27FC236}">
                            <a16:creationId xmlns:a16="http://schemas.microsoft.com/office/drawing/2014/main" id="{00000000-0008-0000-0000-0000E0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BDF59" id="Text Box 4722" o:spid="_x0000_s1026" type="#_x0000_t202" style="position:absolute;margin-left:0;margin-top:0;width:6pt;height:2.25pt;z-index:2478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1584" behindDoc="0" locked="0" layoutInCell="1" allowOverlap="1" wp14:anchorId="2D244FBC" wp14:editId="41CCCE99">
                      <wp:simplePos x="0" y="0"/>
                      <wp:positionH relativeFrom="column">
                        <wp:posOffset>0</wp:posOffset>
                      </wp:positionH>
                      <wp:positionV relativeFrom="paragraph">
                        <wp:posOffset>0</wp:posOffset>
                      </wp:positionV>
                      <wp:extent cx="76200" cy="28575"/>
                      <wp:effectExtent l="19050" t="19050" r="19050" b="28575"/>
                      <wp:wrapNone/>
                      <wp:docPr id="4833" name="Text Box 4721">
                        <a:extLst xmlns:a="http://schemas.openxmlformats.org/drawingml/2006/main">
                          <a:ext uri="{FF2B5EF4-FFF2-40B4-BE49-F238E27FC236}">
                            <a16:creationId xmlns:a16="http://schemas.microsoft.com/office/drawing/2014/main" id="{00000000-0008-0000-0000-0000E1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33C84" id="Text Box 4721" o:spid="_x0000_s1026" type="#_x0000_t202" style="position:absolute;margin-left:0;margin-top:0;width:6pt;height:2.25pt;z-index:2478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2608" behindDoc="0" locked="0" layoutInCell="1" allowOverlap="1" wp14:anchorId="6513A02F" wp14:editId="691E9E05">
                      <wp:simplePos x="0" y="0"/>
                      <wp:positionH relativeFrom="column">
                        <wp:posOffset>0</wp:posOffset>
                      </wp:positionH>
                      <wp:positionV relativeFrom="paragraph">
                        <wp:posOffset>0</wp:posOffset>
                      </wp:positionV>
                      <wp:extent cx="76200" cy="28575"/>
                      <wp:effectExtent l="19050" t="19050" r="19050" b="28575"/>
                      <wp:wrapNone/>
                      <wp:docPr id="4834" name="Text Box 4720">
                        <a:extLst xmlns:a="http://schemas.openxmlformats.org/drawingml/2006/main">
                          <a:ext uri="{FF2B5EF4-FFF2-40B4-BE49-F238E27FC236}">
                            <a16:creationId xmlns:a16="http://schemas.microsoft.com/office/drawing/2014/main" id="{00000000-0008-0000-0000-0000E2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D22DE" id="Text Box 4720" o:spid="_x0000_s1026" type="#_x0000_t202" style="position:absolute;margin-left:0;margin-top:0;width:6pt;height:2.25pt;z-index:2478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3632" behindDoc="0" locked="0" layoutInCell="1" allowOverlap="1" wp14:anchorId="3CF51074" wp14:editId="56A108DF">
                      <wp:simplePos x="0" y="0"/>
                      <wp:positionH relativeFrom="column">
                        <wp:posOffset>0</wp:posOffset>
                      </wp:positionH>
                      <wp:positionV relativeFrom="paragraph">
                        <wp:posOffset>0</wp:posOffset>
                      </wp:positionV>
                      <wp:extent cx="76200" cy="28575"/>
                      <wp:effectExtent l="19050" t="19050" r="19050" b="28575"/>
                      <wp:wrapNone/>
                      <wp:docPr id="4835" name="Text Box 4719">
                        <a:extLst xmlns:a="http://schemas.openxmlformats.org/drawingml/2006/main">
                          <a:ext uri="{FF2B5EF4-FFF2-40B4-BE49-F238E27FC236}">
                            <a16:creationId xmlns:a16="http://schemas.microsoft.com/office/drawing/2014/main" id="{00000000-0008-0000-0000-0000E3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76531" id="Text Box 4719" o:spid="_x0000_s1026" type="#_x0000_t202" style="position:absolute;margin-left:0;margin-top:0;width:6pt;height:2.25pt;z-index:2478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4656" behindDoc="0" locked="0" layoutInCell="1" allowOverlap="1" wp14:anchorId="208502C4" wp14:editId="7ADE31CB">
                      <wp:simplePos x="0" y="0"/>
                      <wp:positionH relativeFrom="column">
                        <wp:posOffset>0</wp:posOffset>
                      </wp:positionH>
                      <wp:positionV relativeFrom="paragraph">
                        <wp:posOffset>0</wp:posOffset>
                      </wp:positionV>
                      <wp:extent cx="76200" cy="28575"/>
                      <wp:effectExtent l="19050" t="19050" r="19050" b="28575"/>
                      <wp:wrapNone/>
                      <wp:docPr id="4836" name="Text Box 4718">
                        <a:extLst xmlns:a="http://schemas.openxmlformats.org/drawingml/2006/main">
                          <a:ext uri="{FF2B5EF4-FFF2-40B4-BE49-F238E27FC236}">
                            <a16:creationId xmlns:a16="http://schemas.microsoft.com/office/drawing/2014/main" id="{00000000-0008-0000-0000-0000E4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A8EA8" id="Text Box 4718" o:spid="_x0000_s1026" type="#_x0000_t202" style="position:absolute;margin-left:0;margin-top:0;width:6pt;height:2.25pt;z-index:2478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15680" behindDoc="0" locked="0" layoutInCell="1" allowOverlap="1" wp14:anchorId="29C7DDC4" wp14:editId="39293055">
                      <wp:simplePos x="0" y="0"/>
                      <wp:positionH relativeFrom="column">
                        <wp:posOffset>0</wp:posOffset>
                      </wp:positionH>
                      <wp:positionV relativeFrom="paragraph">
                        <wp:posOffset>0</wp:posOffset>
                      </wp:positionV>
                      <wp:extent cx="76200" cy="28575"/>
                      <wp:effectExtent l="19050" t="19050" r="19050" b="28575"/>
                      <wp:wrapNone/>
                      <wp:docPr id="4837" name="Text Box 4717">
                        <a:extLst xmlns:a="http://schemas.openxmlformats.org/drawingml/2006/main">
                          <a:ext uri="{FF2B5EF4-FFF2-40B4-BE49-F238E27FC236}">
                            <a16:creationId xmlns:a16="http://schemas.microsoft.com/office/drawing/2014/main" id="{00000000-0008-0000-0000-0000E51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B07B4" id="Text Box 4717" o:spid="_x0000_s1026" type="#_x0000_t202" style="position:absolute;margin-left:0;margin-top:0;width:6pt;height:2.25pt;z-index:2478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63808" behindDoc="0" locked="0" layoutInCell="1" allowOverlap="1" wp14:anchorId="73936365" wp14:editId="23AEBA74">
                      <wp:simplePos x="0" y="0"/>
                      <wp:positionH relativeFrom="column">
                        <wp:posOffset>0</wp:posOffset>
                      </wp:positionH>
                      <wp:positionV relativeFrom="paragraph">
                        <wp:posOffset>0</wp:posOffset>
                      </wp:positionV>
                      <wp:extent cx="76200" cy="28575"/>
                      <wp:effectExtent l="19050" t="19050" r="19050" b="28575"/>
                      <wp:wrapNone/>
                      <wp:docPr id="4884" name="Text Box 4716">
                        <a:extLst xmlns:a="http://schemas.openxmlformats.org/drawingml/2006/main">
                          <a:ext uri="{FF2B5EF4-FFF2-40B4-BE49-F238E27FC236}">
                            <a16:creationId xmlns:a16="http://schemas.microsoft.com/office/drawing/2014/main" id="{00000000-0008-0000-0000-00001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8CAB9" id="Text Box 4716" o:spid="_x0000_s1026" type="#_x0000_t202" style="position:absolute;margin-left:0;margin-top:0;width:6pt;height:2.25pt;z-index:2478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64832" behindDoc="0" locked="0" layoutInCell="1" allowOverlap="1" wp14:anchorId="7859068F" wp14:editId="0133C584">
                      <wp:simplePos x="0" y="0"/>
                      <wp:positionH relativeFrom="column">
                        <wp:posOffset>0</wp:posOffset>
                      </wp:positionH>
                      <wp:positionV relativeFrom="paragraph">
                        <wp:posOffset>0</wp:posOffset>
                      </wp:positionV>
                      <wp:extent cx="76200" cy="28575"/>
                      <wp:effectExtent l="19050" t="19050" r="19050" b="28575"/>
                      <wp:wrapNone/>
                      <wp:docPr id="4885" name="Text Box 4715">
                        <a:extLst xmlns:a="http://schemas.openxmlformats.org/drawingml/2006/main">
                          <a:ext uri="{FF2B5EF4-FFF2-40B4-BE49-F238E27FC236}">
                            <a16:creationId xmlns:a16="http://schemas.microsoft.com/office/drawing/2014/main" id="{00000000-0008-0000-0000-00001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2DFDB" id="Text Box 4715" o:spid="_x0000_s1026" type="#_x0000_t202" style="position:absolute;margin-left:0;margin-top:0;width:6pt;height:2.25pt;z-index:2478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88384" behindDoc="0" locked="0" layoutInCell="1" allowOverlap="1" wp14:anchorId="0A5D994F" wp14:editId="60DE0E77">
                      <wp:simplePos x="0" y="0"/>
                      <wp:positionH relativeFrom="column">
                        <wp:posOffset>0</wp:posOffset>
                      </wp:positionH>
                      <wp:positionV relativeFrom="paragraph">
                        <wp:posOffset>0</wp:posOffset>
                      </wp:positionV>
                      <wp:extent cx="76200" cy="28575"/>
                      <wp:effectExtent l="19050" t="19050" r="19050" b="28575"/>
                      <wp:wrapNone/>
                      <wp:docPr id="4908" name="Text Box 4714">
                        <a:extLst xmlns:a="http://schemas.openxmlformats.org/drawingml/2006/main">
                          <a:ext uri="{FF2B5EF4-FFF2-40B4-BE49-F238E27FC236}">
                            <a16:creationId xmlns:a16="http://schemas.microsoft.com/office/drawing/2014/main" id="{00000000-0008-0000-0000-00002C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8533C" id="Text Box 4714" o:spid="_x0000_s1026" type="#_x0000_t202" style="position:absolute;margin-left:0;margin-top:0;width:6pt;height:2.25pt;z-index:2478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89408" behindDoc="0" locked="0" layoutInCell="1" allowOverlap="1" wp14:anchorId="43CF1AD4" wp14:editId="41DDC345">
                      <wp:simplePos x="0" y="0"/>
                      <wp:positionH relativeFrom="column">
                        <wp:posOffset>0</wp:posOffset>
                      </wp:positionH>
                      <wp:positionV relativeFrom="paragraph">
                        <wp:posOffset>0</wp:posOffset>
                      </wp:positionV>
                      <wp:extent cx="76200" cy="28575"/>
                      <wp:effectExtent l="19050" t="19050" r="19050" b="28575"/>
                      <wp:wrapNone/>
                      <wp:docPr id="4909" name="Text Box 4713">
                        <a:extLst xmlns:a="http://schemas.openxmlformats.org/drawingml/2006/main">
                          <a:ext uri="{FF2B5EF4-FFF2-40B4-BE49-F238E27FC236}">
                            <a16:creationId xmlns:a16="http://schemas.microsoft.com/office/drawing/2014/main" id="{00000000-0008-0000-0000-00002D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BCBEE8" id="Text Box 4713" o:spid="_x0000_s1026" type="#_x0000_t202" style="position:absolute;margin-left:0;margin-top:0;width:6pt;height:2.25pt;z-index:2478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0432" behindDoc="0" locked="0" layoutInCell="1" allowOverlap="1" wp14:anchorId="7B451A84" wp14:editId="73991850">
                      <wp:simplePos x="0" y="0"/>
                      <wp:positionH relativeFrom="column">
                        <wp:posOffset>0</wp:posOffset>
                      </wp:positionH>
                      <wp:positionV relativeFrom="paragraph">
                        <wp:posOffset>0</wp:posOffset>
                      </wp:positionV>
                      <wp:extent cx="76200" cy="28575"/>
                      <wp:effectExtent l="19050" t="19050" r="19050" b="28575"/>
                      <wp:wrapNone/>
                      <wp:docPr id="4910" name="Text Box 4712">
                        <a:extLst xmlns:a="http://schemas.openxmlformats.org/drawingml/2006/main">
                          <a:ext uri="{FF2B5EF4-FFF2-40B4-BE49-F238E27FC236}">
                            <a16:creationId xmlns:a16="http://schemas.microsoft.com/office/drawing/2014/main" id="{00000000-0008-0000-0000-00002E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DE043" id="Text Box 4712" o:spid="_x0000_s1026" type="#_x0000_t202" style="position:absolute;margin-left:0;margin-top:0;width:6pt;height:2.25pt;z-index:2478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1456" behindDoc="0" locked="0" layoutInCell="1" allowOverlap="1" wp14:anchorId="2517428D" wp14:editId="5346A4A1">
                      <wp:simplePos x="0" y="0"/>
                      <wp:positionH relativeFrom="column">
                        <wp:posOffset>0</wp:posOffset>
                      </wp:positionH>
                      <wp:positionV relativeFrom="paragraph">
                        <wp:posOffset>0</wp:posOffset>
                      </wp:positionV>
                      <wp:extent cx="76200" cy="28575"/>
                      <wp:effectExtent l="19050" t="19050" r="19050" b="28575"/>
                      <wp:wrapNone/>
                      <wp:docPr id="4911" name="Text Box 4711">
                        <a:extLst xmlns:a="http://schemas.openxmlformats.org/drawingml/2006/main">
                          <a:ext uri="{FF2B5EF4-FFF2-40B4-BE49-F238E27FC236}">
                            <a16:creationId xmlns:a16="http://schemas.microsoft.com/office/drawing/2014/main" id="{00000000-0008-0000-0000-00002F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2BFBE" id="Text Box 4711" o:spid="_x0000_s1026" type="#_x0000_t202" style="position:absolute;margin-left:0;margin-top:0;width:6pt;height:2.25pt;z-index:2478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2480" behindDoc="0" locked="0" layoutInCell="1" allowOverlap="1" wp14:anchorId="0860D3CC" wp14:editId="5826A029">
                      <wp:simplePos x="0" y="0"/>
                      <wp:positionH relativeFrom="column">
                        <wp:posOffset>0</wp:posOffset>
                      </wp:positionH>
                      <wp:positionV relativeFrom="paragraph">
                        <wp:posOffset>0</wp:posOffset>
                      </wp:positionV>
                      <wp:extent cx="76200" cy="28575"/>
                      <wp:effectExtent l="19050" t="19050" r="19050" b="28575"/>
                      <wp:wrapNone/>
                      <wp:docPr id="4912" name="Text Box 4710">
                        <a:extLst xmlns:a="http://schemas.openxmlformats.org/drawingml/2006/main">
                          <a:ext uri="{FF2B5EF4-FFF2-40B4-BE49-F238E27FC236}">
                            <a16:creationId xmlns:a16="http://schemas.microsoft.com/office/drawing/2014/main" id="{00000000-0008-0000-0000-00003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BC871" id="Text Box 4710" o:spid="_x0000_s1026" type="#_x0000_t202" style="position:absolute;margin-left:0;margin-top:0;width:6pt;height:2.25pt;z-index:2478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3504" behindDoc="0" locked="0" layoutInCell="1" allowOverlap="1" wp14:anchorId="05A9F1E9" wp14:editId="5CDB1F68">
                      <wp:simplePos x="0" y="0"/>
                      <wp:positionH relativeFrom="column">
                        <wp:posOffset>0</wp:posOffset>
                      </wp:positionH>
                      <wp:positionV relativeFrom="paragraph">
                        <wp:posOffset>0</wp:posOffset>
                      </wp:positionV>
                      <wp:extent cx="76200" cy="28575"/>
                      <wp:effectExtent l="19050" t="19050" r="19050" b="28575"/>
                      <wp:wrapNone/>
                      <wp:docPr id="4913" name="Text Box 4709">
                        <a:extLst xmlns:a="http://schemas.openxmlformats.org/drawingml/2006/main">
                          <a:ext uri="{FF2B5EF4-FFF2-40B4-BE49-F238E27FC236}">
                            <a16:creationId xmlns:a16="http://schemas.microsoft.com/office/drawing/2014/main" id="{00000000-0008-0000-0000-000031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D3423" id="Text Box 4709" o:spid="_x0000_s1026" type="#_x0000_t202" style="position:absolute;margin-left:0;margin-top:0;width:6pt;height:2.25pt;z-index:2478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4528" behindDoc="0" locked="0" layoutInCell="1" allowOverlap="1" wp14:anchorId="63B21EFB" wp14:editId="5D50C2CE">
                      <wp:simplePos x="0" y="0"/>
                      <wp:positionH relativeFrom="column">
                        <wp:posOffset>0</wp:posOffset>
                      </wp:positionH>
                      <wp:positionV relativeFrom="paragraph">
                        <wp:posOffset>0</wp:posOffset>
                      </wp:positionV>
                      <wp:extent cx="76200" cy="28575"/>
                      <wp:effectExtent l="19050" t="19050" r="19050" b="28575"/>
                      <wp:wrapNone/>
                      <wp:docPr id="4914" name="Text Box 4708">
                        <a:extLst xmlns:a="http://schemas.openxmlformats.org/drawingml/2006/main">
                          <a:ext uri="{FF2B5EF4-FFF2-40B4-BE49-F238E27FC236}">
                            <a16:creationId xmlns:a16="http://schemas.microsoft.com/office/drawing/2014/main" id="{00000000-0008-0000-0000-000032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A45560" id="Text Box 4708" o:spid="_x0000_s1026" type="#_x0000_t202" style="position:absolute;margin-left:0;margin-top:0;width:6pt;height:2.25pt;z-index:2478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5552" behindDoc="0" locked="0" layoutInCell="1" allowOverlap="1" wp14:anchorId="435B6AE2" wp14:editId="7E4E337F">
                      <wp:simplePos x="0" y="0"/>
                      <wp:positionH relativeFrom="column">
                        <wp:posOffset>0</wp:posOffset>
                      </wp:positionH>
                      <wp:positionV relativeFrom="paragraph">
                        <wp:posOffset>0</wp:posOffset>
                      </wp:positionV>
                      <wp:extent cx="76200" cy="28575"/>
                      <wp:effectExtent l="19050" t="19050" r="19050" b="28575"/>
                      <wp:wrapNone/>
                      <wp:docPr id="4915" name="Text Box 4707">
                        <a:extLst xmlns:a="http://schemas.openxmlformats.org/drawingml/2006/main">
                          <a:ext uri="{FF2B5EF4-FFF2-40B4-BE49-F238E27FC236}">
                            <a16:creationId xmlns:a16="http://schemas.microsoft.com/office/drawing/2014/main" id="{00000000-0008-0000-0000-000033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E9738" id="Text Box 4707" o:spid="_x0000_s1026" type="#_x0000_t202" style="position:absolute;margin-left:0;margin-top:0;width:6pt;height:2.25pt;z-index:2478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6576" behindDoc="0" locked="0" layoutInCell="1" allowOverlap="1" wp14:anchorId="252048EE" wp14:editId="191A871A">
                      <wp:simplePos x="0" y="0"/>
                      <wp:positionH relativeFrom="column">
                        <wp:posOffset>0</wp:posOffset>
                      </wp:positionH>
                      <wp:positionV relativeFrom="paragraph">
                        <wp:posOffset>0</wp:posOffset>
                      </wp:positionV>
                      <wp:extent cx="76200" cy="28575"/>
                      <wp:effectExtent l="19050" t="19050" r="19050" b="28575"/>
                      <wp:wrapNone/>
                      <wp:docPr id="4916" name="Text Box 4706">
                        <a:extLst xmlns:a="http://schemas.openxmlformats.org/drawingml/2006/main">
                          <a:ext uri="{FF2B5EF4-FFF2-40B4-BE49-F238E27FC236}">
                            <a16:creationId xmlns:a16="http://schemas.microsoft.com/office/drawing/2014/main" id="{00000000-0008-0000-0000-000034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25D18" id="Text Box 4706" o:spid="_x0000_s1026" type="#_x0000_t202" style="position:absolute;margin-left:0;margin-top:0;width:6pt;height:2.25pt;z-index:2478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7600" behindDoc="0" locked="0" layoutInCell="1" allowOverlap="1" wp14:anchorId="629A8A5B" wp14:editId="29BD9C94">
                      <wp:simplePos x="0" y="0"/>
                      <wp:positionH relativeFrom="column">
                        <wp:posOffset>0</wp:posOffset>
                      </wp:positionH>
                      <wp:positionV relativeFrom="paragraph">
                        <wp:posOffset>0</wp:posOffset>
                      </wp:positionV>
                      <wp:extent cx="76200" cy="28575"/>
                      <wp:effectExtent l="19050" t="19050" r="19050" b="28575"/>
                      <wp:wrapNone/>
                      <wp:docPr id="4917" name="Text Box 4705">
                        <a:extLst xmlns:a="http://schemas.openxmlformats.org/drawingml/2006/main">
                          <a:ext uri="{FF2B5EF4-FFF2-40B4-BE49-F238E27FC236}">
                            <a16:creationId xmlns:a16="http://schemas.microsoft.com/office/drawing/2014/main" id="{00000000-0008-0000-0000-000035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B860A" id="Text Box 4705" o:spid="_x0000_s1026" type="#_x0000_t202" style="position:absolute;margin-left:0;margin-top:0;width:6pt;height:2.25pt;z-index:2478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7898624" behindDoc="0" locked="0" layoutInCell="1" allowOverlap="1" wp14:anchorId="5DBAB23A" wp14:editId="6A2CB314">
                      <wp:simplePos x="0" y="0"/>
                      <wp:positionH relativeFrom="column">
                        <wp:posOffset>0</wp:posOffset>
                      </wp:positionH>
                      <wp:positionV relativeFrom="paragraph">
                        <wp:posOffset>0</wp:posOffset>
                      </wp:positionV>
                      <wp:extent cx="76200" cy="28575"/>
                      <wp:effectExtent l="19050" t="19050" r="19050" b="28575"/>
                      <wp:wrapNone/>
                      <wp:docPr id="4918" name="Text Box 4704">
                        <a:extLst xmlns:a="http://schemas.openxmlformats.org/drawingml/2006/main">
                          <a:ext uri="{FF2B5EF4-FFF2-40B4-BE49-F238E27FC236}">
                            <a16:creationId xmlns:a16="http://schemas.microsoft.com/office/drawing/2014/main" id="{00000000-0008-0000-0000-000036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FEDA0" id="Text Box 4704" o:spid="_x0000_s1026" type="#_x0000_t202" style="position:absolute;margin-left:0;margin-top:0;width:6pt;height:2.25pt;z-index:2478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8039936" behindDoc="0" locked="0" layoutInCell="1" allowOverlap="1" wp14:anchorId="5E544DDC" wp14:editId="726355F9">
                      <wp:simplePos x="0" y="0"/>
                      <wp:positionH relativeFrom="column">
                        <wp:posOffset>0</wp:posOffset>
                      </wp:positionH>
                      <wp:positionV relativeFrom="paragraph">
                        <wp:posOffset>0</wp:posOffset>
                      </wp:positionV>
                      <wp:extent cx="76200" cy="28575"/>
                      <wp:effectExtent l="19050" t="19050" r="19050" b="28575"/>
                      <wp:wrapNone/>
                      <wp:docPr id="5056" name="Text Box 4703">
                        <a:extLst xmlns:a="http://schemas.openxmlformats.org/drawingml/2006/main">
                          <a:ext uri="{FF2B5EF4-FFF2-40B4-BE49-F238E27FC236}">
                            <a16:creationId xmlns:a16="http://schemas.microsoft.com/office/drawing/2014/main" id="{00000000-0008-0000-0000-0000C01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63D3CF" id="Text Box 4703" o:spid="_x0000_s1026" type="#_x0000_t202" style="position:absolute;margin-left:0;margin-top:0;width:6pt;height:2.25pt;z-index:2480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4736" behindDoc="0" locked="0" layoutInCell="1" allowOverlap="1" wp14:anchorId="633BD540" wp14:editId="3501C6A7">
                      <wp:simplePos x="0" y="0"/>
                      <wp:positionH relativeFrom="column">
                        <wp:posOffset>0</wp:posOffset>
                      </wp:positionH>
                      <wp:positionV relativeFrom="paragraph">
                        <wp:posOffset>0</wp:posOffset>
                      </wp:positionV>
                      <wp:extent cx="76200" cy="28575"/>
                      <wp:effectExtent l="19050" t="19050" r="19050" b="28575"/>
                      <wp:wrapNone/>
                      <wp:docPr id="7756" name="Text Box 4702">
                        <a:extLst xmlns:a="http://schemas.openxmlformats.org/drawingml/2006/main">
                          <a:ext uri="{FF2B5EF4-FFF2-40B4-BE49-F238E27FC236}">
                            <a16:creationId xmlns:a16="http://schemas.microsoft.com/office/drawing/2014/main" id="{00000000-0008-0000-0000-00004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3B75F" id="Text Box 4702" o:spid="_x0000_s1026" type="#_x0000_t202" style="position:absolute;margin-left:0;margin-top:0;width:6pt;height:2.25pt;z-index:2508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5760" behindDoc="0" locked="0" layoutInCell="1" allowOverlap="1" wp14:anchorId="0970DA69" wp14:editId="202EBF26">
                      <wp:simplePos x="0" y="0"/>
                      <wp:positionH relativeFrom="column">
                        <wp:posOffset>0</wp:posOffset>
                      </wp:positionH>
                      <wp:positionV relativeFrom="paragraph">
                        <wp:posOffset>0</wp:posOffset>
                      </wp:positionV>
                      <wp:extent cx="76200" cy="28575"/>
                      <wp:effectExtent l="19050" t="19050" r="19050" b="28575"/>
                      <wp:wrapNone/>
                      <wp:docPr id="7757" name="Text Box 4701">
                        <a:extLst xmlns:a="http://schemas.openxmlformats.org/drawingml/2006/main">
                          <a:ext uri="{FF2B5EF4-FFF2-40B4-BE49-F238E27FC236}">
                            <a16:creationId xmlns:a16="http://schemas.microsoft.com/office/drawing/2014/main" id="{00000000-0008-0000-0000-00004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D0E4D" id="Text Box 4701" o:spid="_x0000_s1026" type="#_x0000_t202" style="position:absolute;margin-left:0;margin-top:0;width:6pt;height:2.25pt;z-index:2508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6784" behindDoc="0" locked="0" layoutInCell="1" allowOverlap="1" wp14:anchorId="49779FAC" wp14:editId="3C67DD69">
                      <wp:simplePos x="0" y="0"/>
                      <wp:positionH relativeFrom="column">
                        <wp:posOffset>0</wp:posOffset>
                      </wp:positionH>
                      <wp:positionV relativeFrom="paragraph">
                        <wp:posOffset>0</wp:posOffset>
                      </wp:positionV>
                      <wp:extent cx="76200" cy="28575"/>
                      <wp:effectExtent l="19050" t="19050" r="19050" b="28575"/>
                      <wp:wrapNone/>
                      <wp:docPr id="7758" name="Text Box 4700">
                        <a:extLst xmlns:a="http://schemas.openxmlformats.org/drawingml/2006/main">
                          <a:ext uri="{FF2B5EF4-FFF2-40B4-BE49-F238E27FC236}">
                            <a16:creationId xmlns:a16="http://schemas.microsoft.com/office/drawing/2014/main" id="{00000000-0008-0000-0000-00004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F475F" id="Text Box 4700" o:spid="_x0000_s1026" type="#_x0000_t202" style="position:absolute;margin-left:0;margin-top:0;width:6pt;height:2.25pt;z-index:2508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7808" behindDoc="0" locked="0" layoutInCell="1" allowOverlap="1" wp14:anchorId="0D3565CD" wp14:editId="77A5DF5B">
                      <wp:simplePos x="0" y="0"/>
                      <wp:positionH relativeFrom="column">
                        <wp:posOffset>0</wp:posOffset>
                      </wp:positionH>
                      <wp:positionV relativeFrom="paragraph">
                        <wp:posOffset>0</wp:posOffset>
                      </wp:positionV>
                      <wp:extent cx="76200" cy="28575"/>
                      <wp:effectExtent l="19050" t="19050" r="19050" b="28575"/>
                      <wp:wrapNone/>
                      <wp:docPr id="7759" name="Text Box 4699">
                        <a:extLst xmlns:a="http://schemas.openxmlformats.org/drawingml/2006/main">
                          <a:ext uri="{FF2B5EF4-FFF2-40B4-BE49-F238E27FC236}">
                            <a16:creationId xmlns:a16="http://schemas.microsoft.com/office/drawing/2014/main" id="{00000000-0008-0000-0000-00004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BCEB3" id="Text Box 4699" o:spid="_x0000_s1026" type="#_x0000_t202" style="position:absolute;margin-left:0;margin-top:0;width:6pt;height:2.25pt;z-index:2508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8832" behindDoc="0" locked="0" layoutInCell="1" allowOverlap="1" wp14:anchorId="548F148E" wp14:editId="31769A93">
                      <wp:simplePos x="0" y="0"/>
                      <wp:positionH relativeFrom="column">
                        <wp:posOffset>0</wp:posOffset>
                      </wp:positionH>
                      <wp:positionV relativeFrom="paragraph">
                        <wp:posOffset>0</wp:posOffset>
                      </wp:positionV>
                      <wp:extent cx="76200" cy="28575"/>
                      <wp:effectExtent l="19050" t="19050" r="19050" b="28575"/>
                      <wp:wrapNone/>
                      <wp:docPr id="7760" name="Text Box 4698">
                        <a:extLst xmlns:a="http://schemas.openxmlformats.org/drawingml/2006/main">
                          <a:ext uri="{FF2B5EF4-FFF2-40B4-BE49-F238E27FC236}">
                            <a16:creationId xmlns:a16="http://schemas.microsoft.com/office/drawing/2014/main" id="{00000000-0008-0000-0000-00005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2948C" id="Text Box 4698" o:spid="_x0000_s1026" type="#_x0000_t202" style="position:absolute;margin-left:0;margin-top:0;width:6pt;height:2.25pt;z-index:2508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09856" behindDoc="0" locked="0" layoutInCell="1" allowOverlap="1" wp14:anchorId="10147670" wp14:editId="2E14BE43">
                      <wp:simplePos x="0" y="0"/>
                      <wp:positionH relativeFrom="column">
                        <wp:posOffset>0</wp:posOffset>
                      </wp:positionH>
                      <wp:positionV relativeFrom="paragraph">
                        <wp:posOffset>0</wp:posOffset>
                      </wp:positionV>
                      <wp:extent cx="76200" cy="28575"/>
                      <wp:effectExtent l="19050" t="19050" r="19050" b="28575"/>
                      <wp:wrapNone/>
                      <wp:docPr id="7761" name="Text Box 4697">
                        <a:extLst xmlns:a="http://schemas.openxmlformats.org/drawingml/2006/main">
                          <a:ext uri="{FF2B5EF4-FFF2-40B4-BE49-F238E27FC236}">
                            <a16:creationId xmlns:a16="http://schemas.microsoft.com/office/drawing/2014/main" id="{00000000-0008-0000-0000-00005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6CF74" id="Text Box 4697" o:spid="_x0000_s1026" type="#_x0000_t202" style="position:absolute;margin-left:0;margin-top:0;width:6pt;height:2.25pt;z-index:2508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0880" behindDoc="0" locked="0" layoutInCell="1" allowOverlap="1" wp14:anchorId="7C105AE9" wp14:editId="6CD3E767">
                      <wp:simplePos x="0" y="0"/>
                      <wp:positionH relativeFrom="column">
                        <wp:posOffset>0</wp:posOffset>
                      </wp:positionH>
                      <wp:positionV relativeFrom="paragraph">
                        <wp:posOffset>0</wp:posOffset>
                      </wp:positionV>
                      <wp:extent cx="76200" cy="28575"/>
                      <wp:effectExtent l="19050" t="19050" r="19050" b="28575"/>
                      <wp:wrapNone/>
                      <wp:docPr id="7762" name="Text Box 4696">
                        <a:extLst xmlns:a="http://schemas.openxmlformats.org/drawingml/2006/main">
                          <a:ext uri="{FF2B5EF4-FFF2-40B4-BE49-F238E27FC236}">
                            <a16:creationId xmlns:a16="http://schemas.microsoft.com/office/drawing/2014/main" id="{00000000-0008-0000-0000-00005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BCAAD" id="Text Box 4696" o:spid="_x0000_s1026" type="#_x0000_t202" style="position:absolute;margin-left:0;margin-top:0;width:6pt;height:2.25pt;z-index:2508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1904" behindDoc="0" locked="0" layoutInCell="1" allowOverlap="1" wp14:anchorId="1A7C8DA4" wp14:editId="18615D2C">
                      <wp:simplePos x="0" y="0"/>
                      <wp:positionH relativeFrom="column">
                        <wp:posOffset>0</wp:posOffset>
                      </wp:positionH>
                      <wp:positionV relativeFrom="paragraph">
                        <wp:posOffset>0</wp:posOffset>
                      </wp:positionV>
                      <wp:extent cx="76200" cy="28575"/>
                      <wp:effectExtent l="19050" t="19050" r="19050" b="28575"/>
                      <wp:wrapNone/>
                      <wp:docPr id="7763" name="Text Box 4695">
                        <a:extLst xmlns:a="http://schemas.openxmlformats.org/drawingml/2006/main">
                          <a:ext uri="{FF2B5EF4-FFF2-40B4-BE49-F238E27FC236}">
                            <a16:creationId xmlns:a16="http://schemas.microsoft.com/office/drawing/2014/main" id="{00000000-0008-0000-0000-00005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120BF" id="Text Box 4695" o:spid="_x0000_s1026" type="#_x0000_t202" style="position:absolute;margin-left:0;margin-top:0;width:6pt;height:2.25pt;z-index:2508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2928" behindDoc="0" locked="0" layoutInCell="1" allowOverlap="1" wp14:anchorId="37527CC2" wp14:editId="6A40131C">
                      <wp:simplePos x="0" y="0"/>
                      <wp:positionH relativeFrom="column">
                        <wp:posOffset>0</wp:posOffset>
                      </wp:positionH>
                      <wp:positionV relativeFrom="paragraph">
                        <wp:posOffset>0</wp:posOffset>
                      </wp:positionV>
                      <wp:extent cx="76200" cy="28575"/>
                      <wp:effectExtent l="19050" t="19050" r="19050" b="28575"/>
                      <wp:wrapNone/>
                      <wp:docPr id="7764" name="Text Box 4694">
                        <a:extLst xmlns:a="http://schemas.openxmlformats.org/drawingml/2006/main">
                          <a:ext uri="{FF2B5EF4-FFF2-40B4-BE49-F238E27FC236}">
                            <a16:creationId xmlns:a16="http://schemas.microsoft.com/office/drawing/2014/main" id="{00000000-0008-0000-0000-00005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49696" id="Text Box 4694" o:spid="_x0000_s1026" type="#_x0000_t202" style="position:absolute;margin-left:0;margin-top:0;width:6pt;height:2.25pt;z-index:2508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3952" behindDoc="0" locked="0" layoutInCell="1" allowOverlap="1" wp14:anchorId="7288F072" wp14:editId="372A06DE">
                      <wp:simplePos x="0" y="0"/>
                      <wp:positionH relativeFrom="column">
                        <wp:posOffset>0</wp:posOffset>
                      </wp:positionH>
                      <wp:positionV relativeFrom="paragraph">
                        <wp:posOffset>0</wp:posOffset>
                      </wp:positionV>
                      <wp:extent cx="76200" cy="28575"/>
                      <wp:effectExtent l="19050" t="19050" r="19050" b="28575"/>
                      <wp:wrapNone/>
                      <wp:docPr id="7765" name="Text Box 4693">
                        <a:extLst xmlns:a="http://schemas.openxmlformats.org/drawingml/2006/main">
                          <a:ext uri="{FF2B5EF4-FFF2-40B4-BE49-F238E27FC236}">
                            <a16:creationId xmlns:a16="http://schemas.microsoft.com/office/drawing/2014/main" id="{00000000-0008-0000-0000-00005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05036" id="Text Box 4693" o:spid="_x0000_s1026" type="#_x0000_t202" style="position:absolute;margin-left:0;margin-top:0;width:6pt;height:2.25pt;z-index:2508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4976" behindDoc="0" locked="0" layoutInCell="1" allowOverlap="1" wp14:anchorId="0A7D3AAE" wp14:editId="6256497D">
                      <wp:simplePos x="0" y="0"/>
                      <wp:positionH relativeFrom="column">
                        <wp:posOffset>0</wp:posOffset>
                      </wp:positionH>
                      <wp:positionV relativeFrom="paragraph">
                        <wp:posOffset>0</wp:posOffset>
                      </wp:positionV>
                      <wp:extent cx="76200" cy="28575"/>
                      <wp:effectExtent l="19050" t="19050" r="19050" b="28575"/>
                      <wp:wrapNone/>
                      <wp:docPr id="7766" name="Text Box 4692">
                        <a:extLst xmlns:a="http://schemas.openxmlformats.org/drawingml/2006/main">
                          <a:ext uri="{FF2B5EF4-FFF2-40B4-BE49-F238E27FC236}">
                            <a16:creationId xmlns:a16="http://schemas.microsoft.com/office/drawing/2014/main" id="{00000000-0008-0000-0000-00005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597B1" id="Text Box 4692" o:spid="_x0000_s1026" type="#_x0000_t202" style="position:absolute;margin-left:0;margin-top:0;width:6pt;height:2.25pt;z-index:2508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6000" behindDoc="0" locked="0" layoutInCell="1" allowOverlap="1" wp14:anchorId="0140E308" wp14:editId="234E2E42">
                      <wp:simplePos x="0" y="0"/>
                      <wp:positionH relativeFrom="column">
                        <wp:posOffset>0</wp:posOffset>
                      </wp:positionH>
                      <wp:positionV relativeFrom="paragraph">
                        <wp:posOffset>0</wp:posOffset>
                      </wp:positionV>
                      <wp:extent cx="76200" cy="28575"/>
                      <wp:effectExtent l="19050" t="19050" r="19050" b="28575"/>
                      <wp:wrapNone/>
                      <wp:docPr id="7767" name="Text Box 4691">
                        <a:extLst xmlns:a="http://schemas.openxmlformats.org/drawingml/2006/main">
                          <a:ext uri="{FF2B5EF4-FFF2-40B4-BE49-F238E27FC236}">
                            <a16:creationId xmlns:a16="http://schemas.microsoft.com/office/drawing/2014/main" id="{00000000-0008-0000-0000-00005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CDD6E" id="Text Box 4691" o:spid="_x0000_s1026" type="#_x0000_t202" style="position:absolute;margin-left:0;margin-top:0;width:6pt;height:2.25pt;z-index:2508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7024" behindDoc="0" locked="0" layoutInCell="1" allowOverlap="1" wp14:anchorId="315257C3" wp14:editId="09515865">
                      <wp:simplePos x="0" y="0"/>
                      <wp:positionH relativeFrom="column">
                        <wp:posOffset>0</wp:posOffset>
                      </wp:positionH>
                      <wp:positionV relativeFrom="paragraph">
                        <wp:posOffset>0</wp:posOffset>
                      </wp:positionV>
                      <wp:extent cx="76200" cy="28575"/>
                      <wp:effectExtent l="19050" t="19050" r="19050" b="28575"/>
                      <wp:wrapNone/>
                      <wp:docPr id="7768" name="Text Box 4690">
                        <a:extLst xmlns:a="http://schemas.openxmlformats.org/drawingml/2006/main">
                          <a:ext uri="{FF2B5EF4-FFF2-40B4-BE49-F238E27FC236}">
                            <a16:creationId xmlns:a16="http://schemas.microsoft.com/office/drawing/2014/main" id="{00000000-0008-0000-0000-00005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B3D3C" id="Text Box 4690" o:spid="_x0000_s1026" type="#_x0000_t202" style="position:absolute;margin-left:0;margin-top:0;width:6pt;height:2.25pt;z-index:2508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8048" behindDoc="0" locked="0" layoutInCell="1" allowOverlap="1" wp14:anchorId="3EFDB3F9" wp14:editId="10B8D9EF">
                      <wp:simplePos x="0" y="0"/>
                      <wp:positionH relativeFrom="column">
                        <wp:posOffset>0</wp:posOffset>
                      </wp:positionH>
                      <wp:positionV relativeFrom="paragraph">
                        <wp:posOffset>0</wp:posOffset>
                      </wp:positionV>
                      <wp:extent cx="76200" cy="28575"/>
                      <wp:effectExtent l="19050" t="19050" r="19050" b="28575"/>
                      <wp:wrapNone/>
                      <wp:docPr id="7769" name="Text Box 4689">
                        <a:extLst xmlns:a="http://schemas.openxmlformats.org/drawingml/2006/main">
                          <a:ext uri="{FF2B5EF4-FFF2-40B4-BE49-F238E27FC236}">
                            <a16:creationId xmlns:a16="http://schemas.microsoft.com/office/drawing/2014/main" id="{00000000-0008-0000-0000-00005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2BDD5" id="Text Box 4689" o:spid="_x0000_s1026" type="#_x0000_t202" style="position:absolute;margin-left:0;margin-top:0;width:6pt;height:2.25pt;z-index:2508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19072" behindDoc="0" locked="0" layoutInCell="1" allowOverlap="1" wp14:anchorId="25EE3E86" wp14:editId="1E8D64FE">
                      <wp:simplePos x="0" y="0"/>
                      <wp:positionH relativeFrom="column">
                        <wp:posOffset>0</wp:posOffset>
                      </wp:positionH>
                      <wp:positionV relativeFrom="paragraph">
                        <wp:posOffset>0</wp:posOffset>
                      </wp:positionV>
                      <wp:extent cx="76200" cy="28575"/>
                      <wp:effectExtent l="19050" t="19050" r="19050" b="28575"/>
                      <wp:wrapNone/>
                      <wp:docPr id="7770" name="Text Box 4688">
                        <a:extLst xmlns:a="http://schemas.openxmlformats.org/drawingml/2006/main">
                          <a:ext uri="{FF2B5EF4-FFF2-40B4-BE49-F238E27FC236}">
                            <a16:creationId xmlns:a16="http://schemas.microsoft.com/office/drawing/2014/main" id="{00000000-0008-0000-0000-00005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9011C" id="Text Box 4688" o:spid="_x0000_s1026" type="#_x0000_t202" style="position:absolute;margin-left:0;margin-top:0;width:6pt;height:2.25pt;z-index:2508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0096" behindDoc="0" locked="0" layoutInCell="1" allowOverlap="1" wp14:anchorId="3FE15B6B" wp14:editId="31681C79">
                      <wp:simplePos x="0" y="0"/>
                      <wp:positionH relativeFrom="column">
                        <wp:posOffset>0</wp:posOffset>
                      </wp:positionH>
                      <wp:positionV relativeFrom="paragraph">
                        <wp:posOffset>0</wp:posOffset>
                      </wp:positionV>
                      <wp:extent cx="76200" cy="28575"/>
                      <wp:effectExtent l="19050" t="19050" r="19050" b="28575"/>
                      <wp:wrapNone/>
                      <wp:docPr id="7771" name="Text Box 4687">
                        <a:extLst xmlns:a="http://schemas.openxmlformats.org/drawingml/2006/main">
                          <a:ext uri="{FF2B5EF4-FFF2-40B4-BE49-F238E27FC236}">
                            <a16:creationId xmlns:a16="http://schemas.microsoft.com/office/drawing/2014/main" id="{00000000-0008-0000-0000-00005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0B8E8" id="Text Box 4687" o:spid="_x0000_s1026" type="#_x0000_t202" style="position:absolute;margin-left:0;margin-top:0;width:6pt;height:2.25pt;z-index:2508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1120" behindDoc="0" locked="0" layoutInCell="1" allowOverlap="1" wp14:anchorId="437CEF50" wp14:editId="02190A47">
                      <wp:simplePos x="0" y="0"/>
                      <wp:positionH relativeFrom="column">
                        <wp:posOffset>0</wp:posOffset>
                      </wp:positionH>
                      <wp:positionV relativeFrom="paragraph">
                        <wp:posOffset>0</wp:posOffset>
                      </wp:positionV>
                      <wp:extent cx="76200" cy="28575"/>
                      <wp:effectExtent l="19050" t="19050" r="19050" b="28575"/>
                      <wp:wrapNone/>
                      <wp:docPr id="7772" name="Text Box 4686">
                        <a:extLst xmlns:a="http://schemas.openxmlformats.org/drawingml/2006/main">
                          <a:ext uri="{FF2B5EF4-FFF2-40B4-BE49-F238E27FC236}">
                            <a16:creationId xmlns:a16="http://schemas.microsoft.com/office/drawing/2014/main" id="{00000000-0008-0000-0000-00005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2F7A2" id="Text Box 4686" o:spid="_x0000_s1026" type="#_x0000_t202" style="position:absolute;margin-left:0;margin-top:0;width:6pt;height:2.25pt;z-index:2508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2144" behindDoc="0" locked="0" layoutInCell="1" allowOverlap="1" wp14:anchorId="2AF5A8EE" wp14:editId="15AC01BD">
                      <wp:simplePos x="0" y="0"/>
                      <wp:positionH relativeFrom="column">
                        <wp:posOffset>0</wp:posOffset>
                      </wp:positionH>
                      <wp:positionV relativeFrom="paragraph">
                        <wp:posOffset>0</wp:posOffset>
                      </wp:positionV>
                      <wp:extent cx="76200" cy="28575"/>
                      <wp:effectExtent l="19050" t="19050" r="19050" b="28575"/>
                      <wp:wrapNone/>
                      <wp:docPr id="7773" name="Text Box 4685">
                        <a:extLst xmlns:a="http://schemas.openxmlformats.org/drawingml/2006/main">
                          <a:ext uri="{FF2B5EF4-FFF2-40B4-BE49-F238E27FC236}">
                            <a16:creationId xmlns:a16="http://schemas.microsoft.com/office/drawing/2014/main" id="{00000000-0008-0000-0000-00005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82197" id="Text Box 4685" o:spid="_x0000_s1026" type="#_x0000_t202" style="position:absolute;margin-left:0;margin-top:0;width:6pt;height:2.25pt;z-index:2508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3168" behindDoc="0" locked="0" layoutInCell="1" allowOverlap="1" wp14:anchorId="2D5E7646" wp14:editId="02CB6F21">
                      <wp:simplePos x="0" y="0"/>
                      <wp:positionH relativeFrom="column">
                        <wp:posOffset>0</wp:posOffset>
                      </wp:positionH>
                      <wp:positionV relativeFrom="paragraph">
                        <wp:posOffset>0</wp:posOffset>
                      </wp:positionV>
                      <wp:extent cx="76200" cy="28575"/>
                      <wp:effectExtent l="19050" t="19050" r="19050" b="28575"/>
                      <wp:wrapNone/>
                      <wp:docPr id="7774" name="Text Box 4684">
                        <a:extLst xmlns:a="http://schemas.openxmlformats.org/drawingml/2006/main">
                          <a:ext uri="{FF2B5EF4-FFF2-40B4-BE49-F238E27FC236}">
                            <a16:creationId xmlns:a16="http://schemas.microsoft.com/office/drawing/2014/main" id="{00000000-0008-0000-0000-00005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DAE24" id="Text Box 4684" o:spid="_x0000_s1026" type="#_x0000_t202" style="position:absolute;margin-left:0;margin-top:0;width:6pt;height:2.25pt;z-index:2508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4192" behindDoc="0" locked="0" layoutInCell="1" allowOverlap="1" wp14:anchorId="1BEC1DAB" wp14:editId="517309B2">
                      <wp:simplePos x="0" y="0"/>
                      <wp:positionH relativeFrom="column">
                        <wp:posOffset>0</wp:posOffset>
                      </wp:positionH>
                      <wp:positionV relativeFrom="paragraph">
                        <wp:posOffset>0</wp:posOffset>
                      </wp:positionV>
                      <wp:extent cx="76200" cy="28575"/>
                      <wp:effectExtent l="19050" t="19050" r="19050" b="28575"/>
                      <wp:wrapNone/>
                      <wp:docPr id="7775" name="Text Box 4683">
                        <a:extLst xmlns:a="http://schemas.openxmlformats.org/drawingml/2006/main">
                          <a:ext uri="{FF2B5EF4-FFF2-40B4-BE49-F238E27FC236}">
                            <a16:creationId xmlns:a16="http://schemas.microsoft.com/office/drawing/2014/main" id="{00000000-0008-0000-0000-00005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07FD7" id="Text Box 4683" o:spid="_x0000_s1026" type="#_x0000_t202" style="position:absolute;margin-left:0;margin-top:0;width:6pt;height:2.25pt;z-index:2508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5216" behindDoc="0" locked="0" layoutInCell="1" allowOverlap="1" wp14:anchorId="4C3AF27A" wp14:editId="4547E129">
                      <wp:simplePos x="0" y="0"/>
                      <wp:positionH relativeFrom="column">
                        <wp:posOffset>0</wp:posOffset>
                      </wp:positionH>
                      <wp:positionV relativeFrom="paragraph">
                        <wp:posOffset>0</wp:posOffset>
                      </wp:positionV>
                      <wp:extent cx="76200" cy="28575"/>
                      <wp:effectExtent l="19050" t="19050" r="19050" b="28575"/>
                      <wp:wrapNone/>
                      <wp:docPr id="7776" name="Text Box 4682">
                        <a:extLst xmlns:a="http://schemas.openxmlformats.org/drawingml/2006/main">
                          <a:ext uri="{FF2B5EF4-FFF2-40B4-BE49-F238E27FC236}">
                            <a16:creationId xmlns:a16="http://schemas.microsoft.com/office/drawing/2014/main" id="{00000000-0008-0000-0000-00006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29298" id="Text Box 4682" o:spid="_x0000_s1026" type="#_x0000_t202" style="position:absolute;margin-left:0;margin-top:0;width:6pt;height:2.25pt;z-index:2508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6240" behindDoc="0" locked="0" layoutInCell="1" allowOverlap="1" wp14:anchorId="0C75057F" wp14:editId="7195B729">
                      <wp:simplePos x="0" y="0"/>
                      <wp:positionH relativeFrom="column">
                        <wp:posOffset>0</wp:posOffset>
                      </wp:positionH>
                      <wp:positionV relativeFrom="paragraph">
                        <wp:posOffset>0</wp:posOffset>
                      </wp:positionV>
                      <wp:extent cx="76200" cy="28575"/>
                      <wp:effectExtent l="19050" t="19050" r="19050" b="28575"/>
                      <wp:wrapNone/>
                      <wp:docPr id="7777" name="Text Box 4681">
                        <a:extLst xmlns:a="http://schemas.openxmlformats.org/drawingml/2006/main">
                          <a:ext uri="{FF2B5EF4-FFF2-40B4-BE49-F238E27FC236}">
                            <a16:creationId xmlns:a16="http://schemas.microsoft.com/office/drawing/2014/main" id="{00000000-0008-0000-0000-00006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2D177" id="Text Box 4681" o:spid="_x0000_s1026" type="#_x0000_t202" style="position:absolute;margin-left:0;margin-top:0;width:6pt;height:2.25pt;z-index:2508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7264" behindDoc="0" locked="0" layoutInCell="1" allowOverlap="1" wp14:anchorId="00607E15" wp14:editId="17A094DC">
                      <wp:simplePos x="0" y="0"/>
                      <wp:positionH relativeFrom="column">
                        <wp:posOffset>0</wp:posOffset>
                      </wp:positionH>
                      <wp:positionV relativeFrom="paragraph">
                        <wp:posOffset>0</wp:posOffset>
                      </wp:positionV>
                      <wp:extent cx="76200" cy="28575"/>
                      <wp:effectExtent l="19050" t="19050" r="19050" b="28575"/>
                      <wp:wrapNone/>
                      <wp:docPr id="7778" name="Text Box 4680">
                        <a:extLst xmlns:a="http://schemas.openxmlformats.org/drawingml/2006/main">
                          <a:ext uri="{FF2B5EF4-FFF2-40B4-BE49-F238E27FC236}">
                            <a16:creationId xmlns:a16="http://schemas.microsoft.com/office/drawing/2014/main" id="{00000000-0008-0000-0000-00006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E871A" id="Text Box 4680" o:spid="_x0000_s1026" type="#_x0000_t202" style="position:absolute;margin-left:0;margin-top:0;width:6pt;height:2.25pt;z-index:2508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8288" behindDoc="0" locked="0" layoutInCell="1" allowOverlap="1" wp14:anchorId="10D18DCD" wp14:editId="067B843B">
                      <wp:simplePos x="0" y="0"/>
                      <wp:positionH relativeFrom="column">
                        <wp:posOffset>0</wp:posOffset>
                      </wp:positionH>
                      <wp:positionV relativeFrom="paragraph">
                        <wp:posOffset>0</wp:posOffset>
                      </wp:positionV>
                      <wp:extent cx="76200" cy="28575"/>
                      <wp:effectExtent l="19050" t="19050" r="19050" b="28575"/>
                      <wp:wrapNone/>
                      <wp:docPr id="7779" name="Text Box 4679">
                        <a:extLst xmlns:a="http://schemas.openxmlformats.org/drawingml/2006/main">
                          <a:ext uri="{FF2B5EF4-FFF2-40B4-BE49-F238E27FC236}">
                            <a16:creationId xmlns:a16="http://schemas.microsoft.com/office/drawing/2014/main" id="{00000000-0008-0000-0000-00006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AFB42" id="Text Box 4679" o:spid="_x0000_s1026" type="#_x0000_t202" style="position:absolute;margin-left:0;margin-top:0;width:6pt;height:2.25pt;z-index:2508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29312" behindDoc="0" locked="0" layoutInCell="1" allowOverlap="1" wp14:anchorId="52399E5B" wp14:editId="4B8C89C6">
                      <wp:simplePos x="0" y="0"/>
                      <wp:positionH relativeFrom="column">
                        <wp:posOffset>0</wp:posOffset>
                      </wp:positionH>
                      <wp:positionV relativeFrom="paragraph">
                        <wp:posOffset>0</wp:posOffset>
                      </wp:positionV>
                      <wp:extent cx="76200" cy="28575"/>
                      <wp:effectExtent l="19050" t="19050" r="19050" b="28575"/>
                      <wp:wrapNone/>
                      <wp:docPr id="7780" name="Text Box 4678">
                        <a:extLst xmlns:a="http://schemas.openxmlformats.org/drawingml/2006/main">
                          <a:ext uri="{FF2B5EF4-FFF2-40B4-BE49-F238E27FC236}">
                            <a16:creationId xmlns:a16="http://schemas.microsoft.com/office/drawing/2014/main" id="{00000000-0008-0000-0000-00006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C3D95F" id="Text Box 4678" o:spid="_x0000_s1026" type="#_x0000_t202" style="position:absolute;margin-left:0;margin-top:0;width:6pt;height:2.25pt;z-index:2508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0336" behindDoc="0" locked="0" layoutInCell="1" allowOverlap="1" wp14:anchorId="077CE9B3" wp14:editId="698E4F90">
                      <wp:simplePos x="0" y="0"/>
                      <wp:positionH relativeFrom="column">
                        <wp:posOffset>0</wp:posOffset>
                      </wp:positionH>
                      <wp:positionV relativeFrom="paragraph">
                        <wp:posOffset>0</wp:posOffset>
                      </wp:positionV>
                      <wp:extent cx="76200" cy="28575"/>
                      <wp:effectExtent l="19050" t="19050" r="19050" b="28575"/>
                      <wp:wrapNone/>
                      <wp:docPr id="7781" name="Text Box 4677">
                        <a:extLst xmlns:a="http://schemas.openxmlformats.org/drawingml/2006/main">
                          <a:ext uri="{FF2B5EF4-FFF2-40B4-BE49-F238E27FC236}">
                            <a16:creationId xmlns:a16="http://schemas.microsoft.com/office/drawing/2014/main" id="{00000000-0008-0000-0000-00006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7860C" id="Text Box 4677" o:spid="_x0000_s1026" type="#_x0000_t202" style="position:absolute;margin-left:0;margin-top:0;width:6pt;height:2.25pt;z-index:2508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1360" behindDoc="0" locked="0" layoutInCell="1" allowOverlap="1" wp14:anchorId="5E1E3F82" wp14:editId="138F30F7">
                      <wp:simplePos x="0" y="0"/>
                      <wp:positionH relativeFrom="column">
                        <wp:posOffset>0</wp:posOffset>
                      </wp:positionH>
                      <wp:positionV relativeFrom="paragraph">
                        <wp:posOffset>0</wp:posOffset>
                      </wp:positionV>
                      <wp:extent cx="76200" cy="28575"/>
                      <wp:effectExtent l="19050" t="19050" r="19050" b="28575"/>
                      <wp:wrapNone/>
                      <wp:docPr id="7782" name="Text Box 4676">
                        <a:extLst xmlns:a="http://schemas.openxmlformats.org/drawingml/2006/main">
                          <a:ext uri="{FF2B5EF4-FFF2-40B4-BE49-F238E27FC236}">
                            <a16:creationId xmlns:a16="http://schemas.microsoft.com/office/drawing/2014/main" id="{00000000-0008-0000-0000-00006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0A53D" id="Text Box 4676" o:spid="_x0000_s1026" type="#_x0000_t202" style="position:absolute;margin-left:0;margin-top:0;width:6pt;height:2.25pt;z-index:2508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2384" behindDoc="0" locked="0" layoutInCell="1" allowOverlap="1" wp14:anchorId="49774301" wp14:editId="77562B8D">
                      <wp:simplePos x="0" y="0"/>
                      <wp:positionH relativeFrom="column">
                        <wp:posOffset>0</wp:posOffset>
                      </wp:positionH>
                      <wp:positionV relativeFrom="paragraph">
                        <wp:posOffset>0</wp:posOffset>
                      </wp:positionV>
                      <wp:extent cx="76200" cy="28575"/>
                      <wp:effectExtent l="19050" t="19050" r="19050" b="28575"/>
                      <wp:wrapNone/>
                      <wp:docPr id="7783" name="Text Box 4675">
                        <a:extLst xmlns:a="http://schemas.openxmlformats.org/drawingml/2006/main">
                          <a:ext uri="{FF2B5EF4-FFF2-40B4-BE49-F238E27FC236}">
                            <a16:creationId xmlns:a16="http://schemas.microsoft.com/office/drawing/2014/main" id="{00000000-0008-0000-0000-00006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3ADF8D" id="Text Box 4675" o:spid="_x0000_s1026" type="#_x0000_t202" style="position:absolute;margin-left:0;margin-top:0;width:6pt;height:2.25pt;z-index:2508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3408" behindDoc="0" locked="0" layoutInCell="1" allowOverlap="1" wp14:anchorId="7F5262F6" wp14:editId="3FD1A66D">
                      <wp:simplePos x="0" y="0"/>
                      <wp:positionH relativeFrom="column">
                        <wp:posOffset>0</wp:posOffset>
                      </wp:positionH>
                      <wp:positionV relativeFrom="paragraph">
                        <wp:posOffset>0</wp:posOffset>
                      </wp:positionV>
                      <wp:extent cx="76200" cy="28575"/>
                      <wp:effectExtent l="19050" t="19050" r="19050" b="28575"/>
                      <wp:wrapNone/>
                      <wp:docPr id="7784" name="Text Box 4674">
                        <a:extLst xmlns:a="http://schemas.openxmlformats.org/drawingml/2006/main">
                          <a:ext uri="{FF2B5EF4-FFF2-40B4-BE49-F238E27FC236}">
                            <a16:creationId xmlns:a16="http://schemas.microsoft.com/office/drawing/2014/main" id="{00000000-0008-0000-0000-00006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537A0" id="Text Box 4674" o:spid="_x0000_s1026" type="#_x0000_t202" style="position:absolute;margin-left:0;margin-top:0;width:6pt;height:2.25pt;z-index:2508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4432" behindDoc="0" locked="0" layoutInCell="1" allowOverlap="1" wp14:anchorId="16AB8343" wp14:editId="68EA7425">
                      <wp:simplePos x="0" y="0"/>
                      <wp:positionH relativeFrom="column">
                        <wp:posOffset>0</wp:posOffset>
                      </wp:positionH>
                      <wp:positionV relativeFrom="paragraph">
                        <wp:posOffset>0</wp:posOffset>
                      </wp:positionV>
                      <wp:extent cx="76200" cy="28575"/>
                      <wp:effectExtent l="19050" t="19050" r="19050" b="28575"/>
                      <wp:wrapNone/>
                      <wp:docPr id="7785" name="Text Box 4673">
                        <a:extLst xmlns:a="http://schemas.openxmlformats.org/drawingml/2006/main">
                          <a:ext uri="{FF2B5EF4-FFF2-40B4-BE49-F238E27FC236}">
                            <a16:creationId xmlns:a16="http://schemas.microsoft.com/office/drawing/2014/main" id="{00000000-0008-0000-0000-00006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8D9B9" id="Text Box 4673" o:spid="_x0000_s1026" type="#_x0000_t202" style="position:absolute;margin-left:0;margin-top:0;width:6pt;height:2.25pt;z-index:2508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5456" behindDoc="0" locked="0" layoutInCell="1" allowOverlap="1" wp14:anchorId="4CD7599C" wp14:editId="05769366">
                      <wp:simplePos x="0" y="0"/>
                      <wp:positionH relativeFrom="column">
                        <wp:posOffset>0</wp:posOffset>
                      </wp:positionH>
                      <wp:positionV relativeFrom="paragraph">
                        <wp:posOffset>0</wp:posOffset>
                      </wp:positionV>
                      <wp:extent cx="76200" cy="28575"/>
                      <wp:effectExtent l="19050" t="19050" r="19050" b="28575"/>
                      <wp:wrapNone/>
                      <wp:docPr id="7786" name="Text Box 4672">
                        <a:extLst xmlns:a="http://schemas.openxmlformats.org/drawingml/2006/main">
                          <a:ext uri="{FF2B5EF4-FFF2-40B4-BE49-F238E27FC236}">
                            <a16:creationId xmlns:a16="http://schemas.microsoft.com/office/drawing/2014/main" id="{00000000-0008-0000-0000-00006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2A2BB" id="Text Box 4672" o:spid="_x0000_s1026" type="#_x0000_t202" style="position:absolute;margin-left:0;margin-top:0;width:6pt;height:2.25pt;z-index:2508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6480" behindDoc="0" locked="0" layoutInCell="1" allowOverlap="1" wp14:anchorId="7C959F51" wp14:editId="31016F5F">
                      <wp:simplePos x="0" y="0"/>
                      <wp:positionH relativeFrom="column">
                        <wp:posOffset>0</wp:posOffset>
                      </wp:positionH>
                      <wp:positionV relativeFrom="paragraph">
                        <wp:posOffset>0</wp:posOffset>
                      </wp:positionV>
                      <wp:extent cx="76200" cy="28575"/>
                      <wp:effectExtent l="19050" t="19050" r="19050" b="28575"/>
                      <wp:wrapNone/>
                      <wp:docPr id="7787" name="Text Box 4671">
                        <a:extLst xmlns:a="http://schemas.openxmlformats.org/drawingml/2006/main">
                          <a:ext uri="{FF2B5EF4-FFF2-40B4-BE49-F238E27FC236}">
                            <a16:creationId xmlns:a16="http://schemas.microsoft.com/office/drawing/2014/main" id="{00000000-0008-0000-0000-00006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900AD" id="Text Box 4671" o:spid="_x0000_s1026" type="#_x0000_t202" style="position:absolute;margin-left:0;margin-top:0;width:6pt;height:2.25pt;z-index:2508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8528" behindDoc="0" locked="0" layoutInCell="1" allowOverlap="1" wp14:anchorId="130DEAFA" wp14:editId="50547561">
                      <wp:simplePos x="0" y="0"/>
                      <wp:positionH relativeFrom="column">
                        <wp:posOffset>0</wp:posOffset>
                      </wp:positionH>
                      <wp:positionV relativeFrom="paragraph">
                        <wp:posOffset>0</wp:posOffset>
                      </wp:positionV>
                      <wp:extent cx="76200" cy="28575"/>
                      <wp:effectExtent l="19050" t="19050" r="19050" b="28575"/>
                      <wp:wrapNone/>
                      <wp:docPr id="7789" name="Text Box 4670">
                        <a:extLst xmlns:a="http://schemas.openxmlformats.org/drawingml/2006/main">
                          <a:ext uri="{FF2B5EF4-FFF2-40B4-BE49-F238E27FC236}">
                            <a16:creationId xmlns:a16="http://schemas.microsoft.com/office/drawing/2014/main" id="{00000000-0008-0000-0000-00006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ADE7A" id="Text Box 4670" o:spid="_x0000_s1026" type="#_x0000_t202" style="position:absolute;margin-left:0;margin-top:0;width:6pt;height:2.25pt;z-index:2508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39552" behindDoc="0" locked="0" layoutInCell="1" allowOverlap="1" wp14:anchorId="17FC38BD" wp14:editId="5327ED4B">
                      <wp:simplePos x="0" y="0"/>
                      <wp:positionH relativeFrom="column">
                        <wp:posOffset>0</wp:posOffset>
                      </wp:positionH>
                      <wp:positionV relativeFrom="paragraph">
                        <wp:posOffset>0</wp:posOffset>
                      </wp:positionV>
                      <wp:extent cx="76200" cy="28575"/>
                      <wp:effectExtent l="19050" t="19050" r="19050" b="28575"/>
                      <wp:wrapNone/>
                      <wp:docPr id="7790" name="Text Box 4669">
                        <a:extLst xmlns:a="http://schemas.openxmlformats.org/drawingml/2006/main">
                          <a:ext uri="{FF2B5EF4-FFF2-40B4-BE49-F238E27FC236}">
                            <a16:creationId xmlns:a16="http://schemas.microsoft.com/office/drawing/2014/main" id="{00000000-0008-0000-0000-00006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4D26B" id="Text Box 4669" o:spid="_x0000_s1026" type="#_x0000_t202" style="position:absolute;margin-left:0;margin-top:0;width:6pt;height:2.25pt;z-index:2508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0576" behindDoc="0" locked="0" layoutInCell="1" allowOverlap="1" wp14:anchorId="42195BD0" wp14:editId="3DC73508">
                      <wp:simplePos x="0" y="0"/>
                      <wp:positionH relativeFrom="column">
                        <wp:posOffset>0</wp:posOffset>
                      </wp:positionH>
                      <wp:positionV relativeFrom="paragraph">
                        <wp:posOffset>0</wp:posOffset>
                      </wp:positionV>
                      <wp:extent cx="76200" cy="28575"/>
                      <wp:effectExtent l="19050" t="19050" r="19050" b="28575"/>
                      <wp:wrapNone/>
                      <wp:docPr id="7791" name="Text Box 4668">
                        <a:extLst xmlns:a="http://schemas.openxmlformats.org/drawingml/2006/main">
                          <a:ext uri="{FF2B5EF4-FFF2-40B4-BE49-F238E27FC236}">
                            <a16:creationId xmlns:a16="http://schemas.microsoft.com/office/drawing/2014/main" id="{00000000-0008-0000-0000-00006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8709D" id="Text Box 4668" o:spid="_x0000_s1026" type="#_x0000_t202" style="position:absolute;margin-left:0;margin-top:0;width:6pt;height:2.25pt;z-index:2508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1600" behindDoc="0" locked="0" layoutInCell="1" allowOverlap="1" wp14:anchorId="61E41A65" wp14:editId="1E4A4522">
                      <wp:simplePos x="0" y="0"/>
                      <wp:positionH relativeFrom="column">
                        <wp:posOffset>0</wp:posOffset>
                      </wp:positionH>
                      <wp:positionV relativeFrom="paragraph">
                        <wp:posOffset>0</wp:posOffset>
                      </wp:positionV>
                      <wp:extent cx="76200" cy="28575"/>
                      <wp:effectExtent l="19050" t="19050" r="19050" b="28575"/>
                      <wp:wrapNone/>
                      <wp:docPr id="7792" name="Text Box 4667">
                        <a:extLst xmlns:a="http://schemas.openxmlformats.org/drawingml/2006/main">
                          <a:ext uri="{FF2B5EF4-FFF2-40B4-BE49-F238E27FC236}">
                            <a16:creationId xmlns:a16="http://schemas.microsoft.com/office/drawing/2014/main" id="{00000000-0008-0000-0000-00007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0AEC0" id="Text Box 4667" o:spid="_x0000_s1026" type="#_x0000_t202" style="position:absolute;margin-left:0;margin-top:0;width:6pt;height:2.25pt;z-index:2508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2624" behindDoc="0" locked="0" layoutInCell="1" allowOverlap="1" wp14:anchorId="06D57ABF" wp14:editId="224AD8EF">
                      <wp:simplePos x="0" y="0"/>
                      <wp:positionH relativeFrom="column">
                        <wp:posOffset>0</wp:posOffset>
                      </wp:positionH>
                      <wp:positionV relativeFrom="paragraph">
                        <wp:posOffset>0</wp:posOffset>
                      </wp:positionV>
                      <wp:extent cx="76200" cy="28575"/>
                      <wp:effectExtent l="19050" t="19050" r="19050" b="28575"/>
                      <wp:wrapNone/>
                      <wp:docPr id="7793" name="Text Box 4666">
                        <a:extLst xmlns:a="http://schemas.openxmlformats.org/drawingml/2006/main">
                          <a:ext uri="{FF2B5EF4-FFF2-40B4-BE49-F238E27FC236}">
                            <a16:creationId xmlns:a16="http://schemas.microsoft.com/office/drawing/2014/main" id="{00000000-0008-0000-0000-00007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AFA30" id="Text Box 4666" o:spid="_x0000_s1026" type="#_x0000_t202" style="position:absolute;margin-left:0;margin-top:0;width:6pt;height:2.25pt;z-index:2508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3648" behindDoc="0" locked="0" layoutInCell="1" allowOverlap="1" wp14:anchorId="46D2B3FF" wp14:editId="2C71096A">
                      <wp:simplePos x="0" y="0"/>
                      <wp:positionH relativeFrom="column">
                        <wp:posOffset>0</wp:posOffset>
                      </wp:positionH>
                      <wp:positionV relativeFrom="paragraph">
                        <wp:posOffset>0</wp:posOffset>
                      </wp:positionV>
                      <wp:extent cx="76200" cy="28575"/>
                      <wp:effectExtent l="19050" t="19050" r="19050" b="28575"/>
                      <wp:wrapNone/>
                      <wp:docPr id="7794" name="Text Box 4665">
                        <a:extLst xmlns:a="http://schemas.openxmlformats.org/drawingml/2006/main">
                          <a:ext uri="{FF2B5EF4-FFF2-40B4-BE49-F238E27FC236}">
                            <a16:creationId xmlns:a16="http://schemas.microsoft.com/office/drawing/2014/main" id="{00000000-0008-0000-0000-00007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A8E5BD" id="Text Box 4665" o:spid="_x0000_s1026" type="#_x0000_t202" style="position:absolute;margin-left:0;margin-top:0;width:6pt;height:2.25pt;z-index:2508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4672" behindDoc="0" locked="0" layoutInCell="1" allowOverlap="1" wp14:anchorId="1C5029D6" wp14:editId="0782F104">
                      <wp:simplePos x="0" y="0"/>
                      <wp:positionH relativeFrom="column">
                        <wp:posOffset>0</wp:posOffset>
                      </wp:positionH>
                      <wp:positionV relativeFrom="paragraph">
                        <wp:posOffset>0</wp:posOffset>
                      </wp:positionV>
                      <wp:extent cx="76200" cy="28575"/>
                      <wp:effectExtent l="19050" t="19050" r="19050" b="28575"/>
                      <wp:wrapNone/>
                      <wp:docPr id="7795" name="Text Box 4664">
                        <a:extLst xmlns:a="http://schemas.openxmlformats.org/drawingml/2006/main">
                          <a:ext uri="{FF2B5EF4-FFF2-40B4-BE49-F238E27FC236}">
                            <a16:creationId xmlns:a16="http://schemas.microsoft.com/office/drawing/2014/main" id="{00000000-0008-0000-0000-00007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40BBD" id="Text Box 4664" o:spid="_x0000_s1026" type="#_x0000_t202" style="position:absolute;margin-left:0;margin-top:0;width:6pt;height:2.25pt;z-index:2508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5696" behindDoc="0" locked="0" layoutInCell="1" allowOverlap="1" wp14:anchorId="4A61B54F" wp14:editId="4564E132">
                      <wp:simplePos x="0" y="0"/>
                      <wp:positionH relativeFrom="column">
                        <wp:posOffset>0</wp:posOffset>
                      </wp:positionH>
                      <wp:positionV relativeFrom="paragraph">
                        <wp:posOffset>0</wp:posOffset>
                      </wp:positionV>
                      <wp:extent cx="76200" cy="28575"/>
                      <wp:effectExtent l="19050" t="19050" r="19050" b="28575"/>
                      <wp:wrapNone/>
                      <wp:docPr id="7796" name="Text Box 4663">
                        <a:extLst xmlns:a="http://schemas.openxmlformats.org/drawingml/2006/main">
                          <a:ext uri="{FF2B5EF4-FFF2-40B4-BE49-F238E27FC236}">
                            <a16:creationId xmlns:a16="http://schemas.microsoft.com/office/drawing/2014/main" id="{00000000-0008-0000-0000-00007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F92EB" id="Text Box 4663" o:spid="_x0000_s1026" type="#_x0000_t202" style="position:absolute;margin-left:0;margin-top:0;width:6pt;height:2.25pt;z-index:2508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6720" behindDoc="0" locked="0" layoutInCell="1" allowOverlap="1" wp14:anchorId="217564E1" wp14:editId="4A202496">
                      <wp:simplePos x="0" y="0"/>
                      <wp:positionH relativeFrom="column">
                        <wp:posOffset>0</wp:posOffset>
                      </wp:positionH>
                      <wp:positionV relativeFrom="paragraph">
                        <wp:posOffset>0</wp:posOffset>
                      </wp:positionV>
                      <wp:extent cx="76200" cy="28575"/>
                      <wp:effectExtent l="19050" t="19050" r="19050" b="28575"/>
                      <wp:wrapNone/>
                      <wp:docPr id="7797" name="Text Box 4662">
                        <a:extLst xmlns:a="http://schemas.openxmlformats.org/drawingml/2006/main">
                          <a:ext uri="{FF2B5EF4-FFF2-40B4-BE49-F238E27FC236}">
                            <a16:creationId xmlns:a16="http://schemas.microsoft.com/office/drawing/2014/main" id="{00000000-0008-0000-0000-00007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75B0BB" id="Text Box 4662" o:spid="_x0000_s1026" type="#_x0000_t202" style="position:absolute;margin-left:0;margin-top:0;width:6pt;height:2.25pt;z-index:2508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7744" behindDoc="0" locked="0" layoutInCell="1" allowOverlap="1" wp14:anchorId="2FABC2A9" wp14:editId="4E287E23">
                      <wp:simplePos x="0" y="0"/>
                      <wp:positionH relativeFrom="column">
                        <wp:posOffset>0</wp:posOffset>
                      </wp:positionH>
                      <wp:positionV relativeFrom="paragraph">
                        <wp:posOffset>0</wp:posOffset>
                      </wp:positionV>
                      <wp:extent cx="76200" cy="28575"/>
                      <wp:effectExtent l="19050" t="19050" r="19050" b="28575"/>
                      <wp:wrapNone/>
                      <wp:docPr id="7798" name="Text Box 4661">
                        <a:extLst xmlns:a="http://schemas.openxmlformats.org/drawingml/2006/main">
                          <a:ext uri="{FF2B5EF4-FFF2-40B4-BE49-F238E27FC236}">
                            <a16:creationId xmlns:a16="http://schemas.microsoft.com/office/drawing/2014/main" id="{00000000-0008-0000-0000-00007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26366" id="Text Box 4661" o:spid="_x0000_s1026" type="#_x0000_t202" style="position:absolute;margin-left:0;margin-top:0;width:6pt;height:2.25pt;z-index:2508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8768" behindDoc="0" locked="0" layoutInCell="1" allowOverlap="1" wp14:anchorId="6B57ACB3" wp14:editId="027BD0EC">
                      <wp:simplePos x="0" y="0"/>
                      <wp:positionH relativeFrom="column">
                        <wp:posOffset>0</wp:posOffset>
                      </wp:positionH>
                      <wp:positionV relativeFrom="paragraph">
                        <wp:posOffset>0</wp:posOffset>
                      </wp:positionV>
                      <wp:extent cx="76200" cy="28575"/>
                      <wp:effectExtent l="19050" t="19050" r="19050" b="28575"/>
                      <wp:wrapNone/>
                      <wp:docPr id="7799" name="Text Box 4660">
                        <a:extLst xmlns:a="http://schemas.openxmlformats.org/drawingml/2006/main">
                          <a:ext uri="{FF2B5EF4-FFF2-40B4-BE49-F238E27FC236}">
                            <a16:creationId xmlns:a16="http://schemas.microsoft.com/office/drawing/2014/main" id="{00000000-0008-0000-0000-00007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4DA50" id="Text Box 4660" o:spid="_x0000_s1026" type="#_x0000_t202" style="position:absolute;margin-left:0;margin-top:0;width:6pt;height:2.25pt;z-index:2508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49792" behindDoc="0" locked="0" layoutInCell="1" allowOverlap="1" wp14:anchorId="1D895108" wp14:editId="630A96CB">
                      <wp:simplePos x="0" y="0"/>
                      <wp:positionH relativeFrom="column">
                        <wp:posOffset>0</wp:posOffset>
                      </wp:positionH>
                      <wp:positionV relativeFrom="paragraph">
                        <wp:posOffset>0</wp:posOffset>
                      </wp:positionV>
                      <wp:extent cx="76200" cy="28575"/>
                      <wp:effectExtent l="19050" t="19050" r="19050" b="28575"/>
                      <wp:wrapNone/>
                      <wp:docPr id="7800" name="Text Box 4659">
                        <a:extLst xmlns:a="http://schemas.openxmlformats.org/drawingml/2006/main">
                          <a:ext uri="{FF2B5EF4-FFF2-40B4-BE49-F238E27FC236}">
                            <a16:creationId xmlns:a16="http://schemas.microsoft.com/office/drawing/2014/main" id="{00000000-0008-0000-0000-00007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9AC6A" id="Text Box 4659" o:spid="_x0000_s1026" type="#_x0000_t202" style="position:absolute;margin-left:0;margin-top:0;width:6pt;height:2.25pt;z-index:2508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0816" behindDoc="0" locked="0" layoutInCell="1" allowOverlap="1" wp14:anchorId="37F65914" wp14:editId="2847D845">
                      <wp:simplePos x="0" y="0"/>
                      <wp:positionH relativeFrom="column">
                        <wp:posOffset>0</wp:posOffset>
                      </wp:positionH>
                      <wp:positionV relativeFrom="paragraph">
                        <wp:posOffset>0</wp:posOffset>
                      </wp:positionV>
                      <wp:extent cx="76200" cy="28575"/>
                      <wp:effectExtent l="19050" t="19050" r="19050" b="28575"/>
                      <wp:wrapNone/>
                      <wp:docPr id="7801" name="Text Box 4658">
                        <a:extLst xmlns:a="http://schemas.openxmlformats.org/drawingml/2006/main">
                          <a:ext uri="{FF2B5EF4-FFF2-40B4-BE49-F238E27FC236}">
                            <a16:creationId xmlns:a16="http://schemas.microsoft.com/office/drawing/2014/main" id="{00000000-0008-0000-0000-00007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74434" id="Text Box 4658" o:spid="_x0000_s1026" type="#_x0000_t202" style="position:absolute;margin-left:0;margin-top:0;width:6pt;height:2.25pt;z-index:2508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1840" behindDoc="0" locked="0" layoutInCell="1" allowOverlap="1" wp14:anchorId="00C41E73" wp14:editId="67409679">
                      <wp:simplePos x="0" y="0"/>
                      <wp:positionH relativeFrom="column">
                        <wp:posOffset>0</wp:posOffset>
                      </wp:positionH>
                      <wp:positionV relativeFrom="paragraph">
                        <wp:posOffset>0</wp:posOffset>
                      </wp:positionV>
                      <wp:extent cx="76200" cy="28575"/>
                      <wp:effectExtent l="19050" t="19050" r="19050" b="28575"/>
                      <wp:wrapNone/>
                      <wp:docPr id="7802" name="Text Box 4657">
                        <a:extLst xmlns:a="http://schemas.openxmlformats.org/drawingml/2006/main">
                          <a:ext uri="{FF2B5EF4-FFF2-40B4-BE49-F238E27FC236}">
                            <a16:creationId xmlns:a16="http://schemas.microsoft.com/office/drawing/2014/main" id="{00000000-0008-0000-0000-00007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4D1FF" id="Text Box 4657" o:spid="_x0000_s1026" type="#_x0000_t202" style="position:absolute;margin-left:0;margin-top:0;width:6pt;height:2.25pt;z-index:2508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2864" behindDoc="0" locked="0" layoutInCell="1" allowOverlap="1" wp14:anchorId="7ED0CE82" wp14:editId="33D97DC5">
                      <wp:simplePos x="0" y="0"/>
                      <wp:positionH relativeFrom="column">
                        <wp:posOffset>0</wp:posOffset>
                      </wp:positionH>
                      <wp:positionV relativeFrom="paragraph">
                        <wp:posOffset>0</wp:posOffset>
                      </wp:positionV>
                      <wp:extent cx="76200" cy="28575"/>
                      <wp:effectExtent l="19050" t="19050" r="19050" b="28575"/>
                      <wp:wrapNone/>
                      <wp:docPr id="7803" name="Text Box 4656">
                        <a:extLst xmlns:a="http://schemas.openxmlformats.org/drawingml/2006/main">
                          <a:ext uri="{FF2B5EF4-FFF2-40B4-BE49-F238E27FC236}">
                            <a16:creationId xmlns:a16="http://schemas.microsoft.com/office/drawing/2014/main" id="{00000000-0008-0000-0000-00007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15D65" id="Text Box 4656" o:spid="_x0000_s1026" type="#_x0000_t202" style="position:absolute;margin-left:0;margin-top:0;width:6pt;height:2.25pt;z-index:2508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3888" behindDoc="0" locked="0" layoutInCell="1" allowOverlap="1" wp14:anchorId="2B8F3BED" wp14:editId="39BAB1ED">
                      <wp:simplePos x="0" y="0"/>
                      <wp:positionH relativeFrom="column">
                        <wp:posOffset>0</wp:posOffset>
                      </wp:positionH>
                      <wp:positionV relativeFrom="paragraph">
                        <wp:posOffset>0</wp:posOffset>
                      </wp:positionV>
                      <wp:extent cx="76200" cy="28575"/>
                      <wp:effectExtent l="19050" t="19050" r="19050" b="28575"/>
                      <wp:wrapNone/>
                      <wp:docPr id="7804" name="Text Box 4655">
                        <a:extLst xmlns:a="http://schemas.openxmlformats.org/drawingml/2006/main">
                          <a:ext uri="{FF2B5EF4-FFF2-40B4-BE49-F238E27FC236}">
                            <a16:creationId xmlns:a16="http://schemas.microsoft.com/office/drawing/2014/main" id="{00000000-0008-0000-0000-00007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D109F" id="Text Box 4655" o:spid="_x0000_s1026" type="#_x0000_t202" style="position:absolute;margin-left:0;margin-top:0;width:6pt;height:2.25pt;z-index:2508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4912" behindDoc="0" locked="0" layoutInCell="1" allowOverlap="1" wp14:anchorId="30FACB4A" wp14:editId="4A48B640">
                      <wp:simplePos x="0" y="0"/>
                      <wp:positionH relativeFrom="column">
                        <wp:posOffset>0</wp:posOffset>
                      </wp:positionH>
                      <wp:positionV relativeFrom="paragraph">
                        <wp:posOffset>0</wp:posOffset>
                      </wp:positionV>
                      <wp:extent cx="76200" cy="28575"/>
                      <wp:effectExtent l="19050" t="19050" r="19050" b="28575"/>
                      <wp:wrapNone/>
                      <wp:docPr id="7805" name="Text Box 4654">
                        <a:extLst xmlns:a="http://schemas.openxmlformats.org/drawingml/2006/main">
                          <a:ext uri="{FF2B5EF4-FFF2-40B4-BE49-F238E27FC236}">
                            <a16:creationId xmlns:a16="http://schemas.microsoft.com/office/drawing/2014/main" id="{00000000-0008-0000-0000-00007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3530E" id="Text Box 4654" o:spid="_x0000_s1026" type="#_x0000_t202" style="position:absolute;margin-left:0;margin-top:0;width:6pt;height:2.25pt;z-index:2508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5936" behindDoc="0" locked="0" layoutInCell="1" allowOverlap="1" wp14:anchorId="2055A7B5" wp14:editId="62849754">
                      <wp:simplePos x="0" y="0"/>
                      <wp:positionH relativeFrom="column">
                        <wp:posOffset>0</wp:posOffset>
                      </wp:positionH>
                      <wp:positionV relativeFrom="paragraph">
                        <wp:posOffset>0</wp:posOffset>
                      </wp:positionV>
                      <wp:extent cx="76200" cy="28575"/>
                      <wp:effectExtent l="19050" t="19050" r="19050" b="28575"/>
                      <wp:wrapNone/>
                      <wp:docPr id="7806" name="Text Box 4653">
                        <a:extLst xmlns:a="http://schemas.openxmlformats.org/drawingml/2006/main">
                          <a:ext uri="{FF2B5EF4-FFF2-40B4-BE49-F238E27FC236}">
                            <a16:creationId xmlns:a16="http://schemas.microsoft.com/office/drawing/2014/main" id="{00000000-0008-0000-0000-00007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23980" id="Text Box 4653" o:spid="_x0000_s1026" type="#_x0000_t202" style="position:absolute;margin-left:0;margin-top:0;width:6pt;height:2.25pt;z-index:2508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6960" behindDoc="0" locked="0" layoutInCell="1" allowOverlap="1" wp14:anchorId="110F8BB8" wp14:editId="13AE68CE">
                      <wp:simplePos x="0" y="0"/>
                      <wp:positionH relativeFrom="column">
                        <wp:posOffset>0</wp:posOffset>
                      </wp:positionH>
                      <wp:positionV relativeFrom="paragraph">
                        <wp:posOffset>0</wp:posOffset>
                      </wp:positionV>
                      <wp:extent cx="76200" cy="28575"/>
                      <wp:effectExtent l="19050" t="19050" r="19050" b="28575"/>
                      <wp:wrapNone/>
                      <wp:docPr id="7807" name="Text Box 4652">
                        <a:extLst xmlns:a="http://schemas.openxmlformats.org/drawingml/2006/main">
                          <a:ext uri="{FF2B5EF4-FFF2-40B4-BE49-F238E27FC236}">
                            <a16:creationId xmlns:a16="http://schemas.microsoft.com/office/drawing/2014/main" id="{00000000-0008-0000-0000-00007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DEA5C" id="Text Box 4652" o:spid="_x0000_s1026" type="#_x0000_t202" style="position:absolute;margin-left:0;margin-top:0;width:6pt;height:2.25pt;z-index:2508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7984" behindDoc="0" locked="0" layoutInCell="1" allowOverlap="1" wp14:anchorId="1C6FD7D4" wp14:editId="24F760E8">
                      <wp:simplePos x="0" y="0"/>
                      <wp:positionH relativeFrom="column">
                        <wp:posOffset>0</wp:posOffset>
                      </wp:positionH>
                      <wp:positionV relativeFrom="paragraph">
                        <wp:posOffset>0</wp:posOffset>
                      </wp:positionV>
                      <wp:extent cx="76200" cy="28575"/>
                      <wp:effectExtent l="19050" t="19050" r="19050" b="28575"/>
                      <wp:wrapNone/>
                      <wp:docPr id="7808" name="Text Box 4651">
                        <a:extLst xmlns:a="http://schemas.openxmlformats.org/drawingml/2006/main">
                          <a:ext uri="{FF2B5EF4-FFF2-40B4-BE49-F238E27FC236}">
                            <a16:creationId xmlns:a16="http://schemas.microsoft.com/office/drawing/2014/main" id="{00000000-0008-0000-0000-00008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493F0" id="Text Box 4651" o:spid="_x0000_s1026" type="#_x0000_t202" style="position:absolute;margin-left:0;margin-top:0;width:6pt;height:2.25pt;z-index:2508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59008" behindDoc="0" locked="0" layoutInCell="1" allowOverlap="1" wp14:anchorId="09B7AC85" wp14:editId="414D755B">
                      <wp:simplePos x="0" y="0"/>
                      <wp:positionH relativeFrom="column">
                        <wp:posOffset>0</wp:posOffset>
                      </wp:positionH>
                      <wp:positionV relativeFrom="paragraph">
                        <wp:posOffset>0</wp:posOffset>
                      </wp:positionV>
                      <wp:extent cx="76200" cy="28575"/>
                      <wp:effectExtent l="19050" t="19050" r="19050" b="28575"/>
                      <wp:wrapNone/>
                      <wp:docPr id="7809" name="Text Box 4650">
                        <a:extLst xmlns:a="http://schemas.openxmlformats.org/drawingml/2006/main">
                          <a:ext uri="{FF2B5EF4-FFF2-40B4-BE49-F238E27FC236}">
                            <a16:creationId xmlns:a16="http://schemas.microsoft.com/office/drawing/2014/main" id="{00000000-0008-0000-0000-00008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7202E" id="Text Box 4650" o:spid="_x0000_s1026" type="#_x0000_t202" style="position:absolute;margin-left:0;margin-top:0;width:6pt;height:2.25pt;z-index:2508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0032" behindDoc="0" locked="0" layoutInCell="1" allowOverlap="1" wp14:anchorId="66622F40" wp14:editId="539BEC10">
                      <wp:simplePos x="0" y="0"/>
                      <wp:positionH relativeFrom="column">
                        <wp:posOffset>0</wp:posOffset>
                      </wp:positionH>
                      <wp:positionV relativeFrom="paragraph">
                        <wp:posOffset>0</wp:posOffset>
                      </wp:positionV>
                      <wp:extent cx="76200" cy="28575"/>
                      <wp:effectExtent l="19050" t="19050" r="19050" b="28575"/>
                      <wp:wrapNone/>
                      <wp:docPr id="7810" name="Text Box 4649">
                        <a:extLst xmlns:a="http://schemas.openxmlformats.org/drawingml/2006/main">
                          <a:ext uri="{FF2B5EF4-FFF2-40B4-BE49-F238E27FC236}">
                            <a16:creationId xmlns:a16="http://schemas.microsoft.com/office/drawing/2014/main" id="{00000000-0008-0000-0000-00008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62913" id="Text Box 4649" o:spid="_x0000_s1026" type="#_x0000_t202" style="position:absolute;margin-left:0;margin-top:0;width:6pt;height:2.25pt;z-index:2508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1056" behindDoc="0" locked="0" layoutInCell="1" allowOverlap="1" wp14:anchorId="5FBB8849" wp14:editId="1FBC1102">
                      <wp:simplePos x="0" y="0"/>
                      <wp:positionH relativeFrom="column">
                        <wp:posOffset>0</wp:posOffset>
                      </wp:positionH>
                      <wp:positionV relativeFrom="paragraph">
                        <wp:posOffset>0</wp:posOffset>
                      </wp:positionV>
                      <wp:extent cx="76200" cy="28575"/>
                      <wp:effectExtent l="19050" t="19050" r="19050" b="28575"/>
                      <wp:wrapNone/>
                      <wp:docPr id="7811" name="Text Box 4648">
                        <a:extLst xmlns:a="http://schemas.openxmlformats.org/drawingml/2006/main">
                          <a:ext uri="{FF2B5EF4-FFF2-40B4-BE49-F238E27FC236}">
                            <a16:creationId xmlns:a16="http://schemas.microsoft.com/office/drawing/2014/main" id="{00000000-0008-0000-0000-00008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3AB37" id="Text Box 4648" o:spid="_x0000_s1026" type="#_x0000_t202" style="position:absolute;margin-left:0;margin-top:0;width:6pt;height:2.25pt;z-index:2508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2080" behindDoc="0" locked="0" layoutInCell="1" allowOverlap="1" wp14:anchorId="386830C9" wp14:editId="0CE5427C">
                      <wp:simplePos x="0" y="0"/>
                      <wp:positionH relativeFrom="column">
                        <wp:posOffset>0</wp:posOffset>
                      </wp:positionH>
                      <wp:positionV relativeFrom="paragraph">
                        <wp:posOffset>0</wp:posOffset>
                      </wp:positionV>
                      <wp:extent cx="76200" cy="28575"/>
                      <wp:effectExtent l="19050" t="19050" r="19050" b="28575"/>
                      <wp:wrapNone/>
                      <wp:docPr id="7812" name="Text Box 4647">
                        <a:extLst xmlns:a="http://schemas.openxmlformats.org/drawingml/2006/main">
                          <a:ext uri="{FF2B5EF4-FFF2-40B4-BE49-F238E27FC236}">
                            <a16:creationId xmlns:a16="http://schemas.microsoft.com/office/drawing/2014/main" id="{00000000-0008-0000-0000-00008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4B860" id="Text Box 4647" o:spid="_x0000_s1026" type="#_x0000_t202" style="position:absolute;margin-left:0;margin-top:0;width:6pt;height:2.25pt;z-index:2508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3104" behindDoc="0" locked="0" layoutInCell="1" allowOverlap="1" wp14:anchorId="102467D0" wp14:editId="523450D5">
                      <wp:simplePos x="0" y="0"/>
                      <wp:positionH relativeFrom="column">
                        <wp:posOffset>0</wp:posOffset>
                      </wp:positionH>
                      <wp:positionV relativeFrom="paragraph">
                        <wp:posOffset>0</wp:posOffset>
                      </wp:positionV>
                      <wp:extent cx="76200" cy="28575"/>
                      <wp:effectExtent l="19050" t="19050" r="19050" b="28575"/>
                      <wp:wrapNone/>
                      <wp:docPr id="7813" name="Text Box 4646">
                        <a:extLst xmlns:a="http://schemas.openxmlformats.org/drawingml/2006/main">
                          <a:ext uri="{FF2B5EF4-FFF2-40B4-BE49-F238E27FC236}">
                            <a16:creationId xmlns:a16="http://schemas.microsoft.com/office/drawing/2014/main" id="{00000000-0008-0000-0000-00008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99456" id="Text Box 4646" o:spid="_x0000_s1026" type="#_x0000_t202" style="position:absolute;margin-left:0;margin-top:0;width:6pt;height:2.25pt;z-index:2508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4128" behindDoc="0" locked="0" layoutInCell="1" allowOverlap="1" wp14:anchorId="5FAF5367" wp14:editId="3C0DE7A7">
                      <wp:simplePos x="0" y="0"/>
                      <wp:positionH relativeFrom="column">
                        <wp:posOffset>0</wp:posOffset>
                      </wp:positionH>
                      <wp:positionV relativeFrom="paragraph">
                        <wp:posOffset>0</wp:posOffset>
                      </wp:positionV>
                      <wp:extent cx="76200" cy="28575"/>
                      <wp:effectExtent l="19050" t="19050" r="19050" b="28575"/>
                      <wp:wrapNone/>
                      <wp:docPr id="7814" name="Text Box 4645">
                        <a:extLst xmlns:a="http://schemas.openxmlformats.org/drawingml/2006/main">
                          <a:ext uri="{FF2B5EF4-FFF2-40B4-BE49-F238E27FC236}">
                            <a16:creationId xmlns:a16="http://schemas.microsoft.com/office/drawing/2014/main" id="{00000000-0008-0000-0000-00008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83727" id="Text Box 4645" o:spid="_x0000_s1026" type="#_x0000_t202" style="position:absolute;margin-left:0;margin-top:0;width:6pt;height:2.25pt;z-index:2508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5152" behindDoc="0" locked="0" layoutInCell="1" allowOverlap="1" wp14:anchorId="641F8323" wp14:editId="7C7CB733">
                      <wp:simplePos x="0" y="0"/>
                      <wp:positionH relativeFrom="column">
                        <wp:posOffset>0</wp:posOffset>
                      </wp:positionH>
                      <wp:positionV relativeFrom="paragraph">
                        <wp:posOffset>0</wp:posOffset>
                      </wp:positionV>
                      <wp:extent cx="76200" cy="28575"/>
                      <wp:effectExtent l="19050" t="19050" r="19050" b="28575"/>
                      <wp:wrapNone/>
                      <wp:docPr id="7815" name="Text Box 4644">
                        <a:extLst xmlns:a="http://schemas.openxmlformats.org/drawingml/2006/main">
                          <a:ext uri="{FF2B5EF4-FFF2-40B4-BE49-F238E27FC236}">
                            <a16:creationId xmlns:a16="http://schemas.microsoft.com/office/drawing/2014/main" id="{00000000-0008-0000-0000-00008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60D67" id="Text Box 4644" o:spid="_x0000_s1026" type="#_x0000_t202" style="position:absolute;margin-left:0;margin-top:0;width:6pt;height:2.25pt;z-index:2508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6176" behindDoc="0" locked="0" layoutInCell="1" allowOverlap="1" wp14:anchorId="27F6C50F" wp14:editId="578D0EF2">
                      <wp:simplePos x="0" y="0"/>
                      <wp:positionH relativeFrom="column">
                        <wp:posOffset>0</wp:posOffset>
                      </wp:positionH>
                      <wp:positionV relativeFrom="paragraph">
                        <wp:posOffset>0</wp:posOffset>
                      </wp:positionV>
                      <wp:extent cx="76200" cy="28575"/>
                      <wp:effectExtent l="19050" t="19050" r="19050" b="28575"/>
                      <wp:wrapNone/>
                      <wp:docPr id="7816" name="Text Box 4643">
                        <a:extLst xmlns:a="http://schemas.openxmlformats.org/drawingml/2006/main">
                          <a:ext uri="{FF2B5EF4-FFF2-40B4-BE49-F238E27FC236}">
                            <a16:creationId xmlns:a16="http://schemas.microsoft.com/office/drawing/2014/main" id="{00000000-0008-0000-0000-00008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16C7B" id="Text Box 4643" o:spid="_x0000_s1026" type="#_x0000_t202" style="position:absolute;margin-left:0;margin-top:0;width:6pt;height:2.25pt;z-index:2508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7200" behindDoc="0" locked="0" layoutInCell="1" allowOverlap="1" wp14:anchorId="40F2A724" wp14:editId="598337A6">
                      <wp:simplePos x="0" y="0"/>
                      <wp:positionH relativeFrom="column">
                        <wp:posOffset>0</wp:posOffset>
                      </wp:positionH>
                      <wp:positionV relativeFrom="paragraph">
                        <wp:posOffset>0</wp:posOffset>
                      </wp:positionV>
                      <wp:extent cx="76200" cy="28575"/>
                      <wp:effectExtent l="19050" t="19050" r="19050" b="28575"/>
                      <wp:wrapNone/>
                      <wp:docPr id="7817" name="Text Box 4642">
                        <a:extLst xmlns:a="http://schemas.openxmlformats.org/drawingml/2006/main">
                          <a:ext uri="{FF2B5EF4-FFF2-40B4-BE49-F238E27FC236}">
                            <a16:creationId xmlns:a16="http://schemas.microsoft.com/office/drawing/2014/main" id="{00000000-0008-0000-0000-00008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FEFCA" id="Text Box 4642" o:spid="_x0000_s1026" type="#_x0000_t202" style="position:absolute;margin-left:0;margin-top:0;width:6pt;height:2.25pt;z-index:2508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8224" behindDoc="0" locked="0" layoutInCell="1" allowOverlap="1" wp14:anchorId="3802EFFD" wp14:editId="19FABE10">
                      <wp:simplePos x="0" y="0"/>
                      <wp:positionH relativeFrom="column">
                        <wp:posOffset>0</wp:posOffset>
                      </wp:positionH>
                      <wp:positionV relativeFrom="paragraph">
                        <wp:posOffset>0</wp:posOffset>
                      </wp:positionV>
                      <wp:extent cx="76200" cy="28575"/>
                      <wp:effectExtent l="19050" t="19050" r="19050" b="28575"/>
                      <wp:wrapNone/>
                      <wp:docPr id="7818" name="Text Box 4641">
                        <a:extLst xmlns:a="http://schemas.openxmlformats.org/drawingml/2006/main">
                          <a:ext uri="{FF2B5EF4-FFF2-40B4-BE49-F238E27FC236}">
                            <a16:creationId xmlns:a16="http://schemas.microsoft.com/office/drawing/2014/main" id="{00000000-0008-0000-0000-00008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2BCB8" id="Text Box 4641" o:spid="_x0000_s1026" type="#_x0000_t202" style="position:absolute;margin-left:0;margin-top:0;width:6pt;height:2.25pt;z-index:2508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69248" behindDoc="0" locked="0" layoutInCell="1" allowOverlap="1" wp14:anchorId="63BD8391" wp14:editId="435A2EB9">
                      <wp:simplePos x="0" y="0"/>
                      <wp:positionH relativeFrom="column">
                        <wp:posOffset>0</wp:posOffset>
                      </wp:positionH>
                      <wp:positionV relativeFrom="paragraph">
                        <wp:posOffset>0</wp:posOffset>
                      </wp:positionV>
                      <wp:extent cx="76200" cy="28575"/>
                      <wp:effectExtent l="19050" t="19050" r="19050" b="28575"/>
                      <wp:wrapNone/>
                      <wp:docPr id="7819" name="Text Box 4640">
                        <a:extLst xmlns:a="http://schemas.openxmlformats.org/drawingml/2006/main">
                          <a:ext uri="{FF2B5EF4-FFF2-40B4-BE49-F238E27FC236}">
                            <a16:creationId xmlns:a16="http://schemas.microsoft.com/office/drawing/2014/main" id="{00000000-0008-0000-0000-00008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EE308" id="Text Box 4640" o:spid="_x0000_s1026" type="#_x0000_t202" style="position:absolute;margin-left:0;margin-top:0;width:6pt;height:2.25pt;z-index:2508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70272" behindDoc="0" locked="0" layoutInCell="1" allowOverlap="1" wp14:anchorId="786D3687" wp14:editId="75BF50E9">
                      <wp:simplePos x="0" y="0"/>
                      <wp:positionH relativeFrom="column">
                        <wp:posOffset>0</wp:posOffset>
                      </wp:positionH>
                      <wp:positionV relativeFrom="paragraph">
                        <wp:posOffset>0</wp:posOffset>
                      </wp:positionV>
                      <wp:extent cx="76200" cy="28575"/>
                      <wp:effectExtent l="19050" t="19050" r="19050" b="28575"/>
                      <wp:wrapNone/>
                      <wp:docPr id="7820" name="Text Box 4639">
                        <a:extLst xmlns:a="http://schemas.openxmlformats.org/drawingml/2006/main">
                          <a:ext uri="{FF2B5EF4-FFF2-40B4-BE49-F238E27FC236}">
                            <a16:creationId xmlns:a16="http://schemas.microsoft.com/office/drawing/2014/main" id="{00000000-0008-0000-0000-00008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31EA7" id="Text Box 4639" o:spid="_x0000_s1026" type="#_x0000_t202" style="position:absolute;margin-left:0;margin-top:0;width:6pt;height:2.25pt;z-index:2508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71296" behindDoc="0" locked="0" layoutInCell="1" allowOverlap="1" wp14:anchorId="10D1C59E" wp14:editId="478FF574">
                      <wp:simplePos x="0" y="0"/>
                      <wp:positionH relativeFrom="column">
                        <wp:posOffset>0</wp:posOffset>
                      </wp:positionH>
                      <wp:positionV relativeFrom="paragraph">
                        <wp:posOffset>0</wp:posOffset>
                      </wp:positionV>
                      <wp:extent cx="76200" cy="28575"/>
                      <wp:effectExtent l="19050" t="19050" r="19050" b="28575"/>
                      <wp:wrapNone/>
                      <wp:docPr id="7821" name="Text Box 4638">
                        <a:extLst xmlns:a="http://schemas.openxmlformats.org/drawingml/2006/main">
                          <a:ext uri="{FF2B5EF4-FFF2-40B4-BE49-F238E27FC236}">
                            <a16:creationId xmlns:a16="http://schemas.microsoft.com/office/drawing/2014/main" id="{00000000-0008-0000-0000-00008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9CA79" id="Text Box 4638" o:spid="_x0000_s1026" type="#_x0000_t202" style="position:absolute;margin-left:0;margin-top:0;width:6pt;height:2.25pt;z-index:2508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0873344" behindDoc="0" locked="0" layoutInCell="1" allowOverlap="1" wp14:anchorId="5A96F984" wp14:editId="332ECDFF">
                      <wp:simplePos x="0" y="0"/>
                      <wp:positionH relativeFrom="column">
                        <wp:posOffset>0</wp:posOffset>
                      </wp:positionH>
                      <wp:positionV relativeFrom="paragraph">
                        <wp:posOffset>0</wp:posOffset>
                      </wp:positionV>
                      <wp:extent cx="76200" cy="28575"/>
                      <wp:effectExtent l="19050" t="19050" r="19050" b="28575"/>
                      <wp:wrapNone/>
                      <wp:docPr id="7823" name="Text Box 4637">
                        <a:extLst xmlns:a="http://schemas.openxmlformats.org/drawingml/2006/main">
                          <a:ext uri="{FF2B5EF4-FFF2-40B4-BE49-F238E27FC236}">
                            <a16:creationId xmlns:a16="http://schemas.microsoft.com/office/drawing/2014/main" id="{00000000-0008-0000-0000-00008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FE6BF" id="Text Box 4637" o:spid="_x0000_s1026" type="#_x0000_t202" style="position:absolute;margin-left:0;margin-top:0;width:6pt;height:2.25pt;z-index:2508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58176" behindDoc="0" locked="0" layoutInCell="1" allowOverlap="1" wp14:anchorId="6CEF22DA" wp14:editId="004B78CF">
                      <wp:simplePos x="0" y="0"/>
                      <wp:positionH relativeFrom="column">
                        <wp:posOffset>0</wp:posOffset>
                      </wp:positionH>
                      <wp:positionV relativeFrom="paragraph">
                        <wp:posOffset>0</wp:posOffset>
                      </wp:positionV>
                      <wp:extent cx="76200" cy="28575"/>
                      <wp:effectExtent l="19050" t="19050" r="19050" b="28575"/>
                      <wp:wrapNone/>
                      <wp:docPr id="9566" name="Text Box 4636">
                        <a:extLst xmlns:a="http://schemas.openxmlformats.org/drawingml/2006/main">
                          <a:ext uri="{FF2B5EF4-FFF2-40B4-BE49-F238E27FC236}">
                            <a16:creationId xmlns:a16="http://schemas.microsoft.com/office/drawing/2014/main" id="{00000000-0008-0000-0000-00005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E3150" id="Text Box 4636" o:spid="_x0000_s1026" type="#_x0000_t202" style="position:absolute;margin-left:0;margin-top:0;width:6pt;height:2.25pt;z-index:25265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59200" behindDoc="0" locked="0" layoutInCell="1" allowOverlap="1" wp14:anchorId="2D190699" wp14:editId="6A665013">
                      <wp:simplePos x="0" y="0"/>
                      <wp:positionH relativeFrom="column">
                        <wp:posOffset>0</wp:posOffset>
                      </wp:positionH>
                      <wp:positionV relativeFrom="paragraph">
                        <wp:posOffset>0</wp:posOffset>
                      </wp:positionV>
                      <wp:extent cx="76200" cy="28575"/>
                      <wp:effectExtent l="19050" t="19050" r="19050" b="28575"/>
                      <wp:wrapNone/>
                      <wp:docPr id="9567" name="Text Box 4635">
                        <a:extLst xmlns:a="http://schemas.openxmlformats.org/drawingml/2006/main">
                          <a:ext uri="{FF2B5EF4-FFF2-40B4-BE49-F238E27FC236}">
                            <a16:creationId xmlns:a16="http://schemas.microsoft.com/office/drawing/2014/main" id="{00000000-0008-0000-0000-00005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0E882" id="Text Box 4635" o:spid="_x0000_s1026" type="#_x0000_t202" style="position:absolute;margin-left:0;margin-top:0;width:6pt;height:2.25pt;z-index:25265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0224" behindDoc="0" locked="0" layoutInCell="1" allowOverlap="1" wp14:anchorId="341EE9BC" wp14:editId="721ACF8E">
                      <wp:simplePos x="0" y="0"/>
                      <wp:positionH relativeFrom="column">
                        <wp:posOffset>0</wp:posOffset>
                      </wp:positionH>
                      <wp:positionV relativeFrom="paragraph">
                        <wp:posOffset>0</wp:posOffset>
                      </wp:positionV>
                      <wp:extent cx="76200" cy="28575"/>
                      <wp:effectExtent l="19050" t="19050" r="19050" b="28575"/>
                      <wp:wrapNone/>
                      <wp:docPr id="9568" name="Text Box 4634">
                        <a:extLst xmlns:a="http://schemas.openxmlformats.org/drawingml/2006/main">
                          <a:ext uri="{FF2B5EF4-FFF2-40B4-BE49-F238E27FC236}">
                            <a16:creationId xmlns:a16="http://schemas.microsoft.com/office/drawing/2014/main" id="{00000000-0008-0000-0000-00006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E5C38" id="Text Box 4634" o:spid="_x0000_s1026" type="#_x0000_t202" style="position:absolute;margin-left:0;margin-top:0;width:6pt;height:2.25pt;z-index:25266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1248" behindDoc="0" locked="0" layoutInCell="1" allowOverlap="1" wp14:anchorId="20F99615" wp14:editId="09995CF8">
                      <wp:simplePos x="0" y="0"/>
                      <wp:positionH relativeFrom="column">
                        <wp:posOffset>0</wp:posOffset>
                      </wp:positionH>
                      <wp:positionV relativeFrom="paragraph">
                        <wp:posOffset>0</wp:posOffset>
                      </wp:positionV>
                      <wp:extent cx="76200" cy="28575"/>
                      <wp:effectExtent l="19050" t="19050" r="19050" b="28575"/>
                      <wp:wrapNone/>
                      <wp:docPr id="9569" name="Text Box 4633">
                        <a:extLst xmlns:a="http://schemas.openxmlformats.org/drawingml/2006/main">
                          <a:ext uri="{FF2B5EF4-FFF2-40B4-BE49-F238E27FC236}">
                            <a16:creationId xmlns:a16="http://schemas.microsoft.com/office/drawing/2014/main" id="{00000000-0008-0000-0000-00006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C99C2" id="Text Box 4633" o:spid="_x0000_s1026" type="#_x0000_t202" style="position:absolute;margin-left:0;margin-top:0;width:6pt;height:2.25pt;z-index:25266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2272" behindDoc="0" locked="0" layoutInCell="1" allowOverlap="1" wp14:anchorId="21FF73BB" wp14:editId="5B905C9A">
                      <wp:simplePos x="0" y="0"/>
                      <wp:positionH relativeFrom="column">
                        <wp:posOffset>0</wp:posOffset>
                      </wp:positionH>
                      <wp:positionV relativeFrom="paragraph">
                        <wp:posOffset>0</wp:posOffset>
                      </wp:positionV>
                      <wp:extent cx="76200" cy="28575"/>
                      <wp:effectExtent l="19050" t="19050" r="19050" b="28575"/>
                      <wp:wrapNone/>
                      <wp:docPr id="9570" name="Text Box 4632">
                        <a:extLst xmlns:a="http://schemas.openxmlformats.org/drawingml/2006/main">
                          <a:ext uri="{FF2B5EF4-FFF2-40B4-BE49-F238E27FC236}">
                            <a16:creationId xmlns:a16="http://schemas.microsoft.com/office/drawing/2014/main" id="{00000000-0008-0000-0000-00006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3C159" id="Text Box 4632" o:spid="_x0000_s1026" type="#_x0000_t202" style="position:absolute;margin-left:0;margin-top:0;width:6pt;height:2.25pt;z-index:25266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3296" behindDoc="0" locked="0" layoutInCell="1" allowOverlap="1" wp14:anchorId="60078714" wp14:editId="4C3D56DD">
                      <wp:simplePos x="0" y="0"/>
                      <wp:positionH relativeFrom="column">
                        <wp:posOffset>0</wp:posOffset>
                      </wp:positionH>
                      <wp:positionV relativeFrom="paragraph">
                        <wp:posOffset>0</wp:posOffset>
                      </wp:positionV>
                      <wp:extent cx="76200" cy="28575"/>
                      <wp:effectExtent l="19050" t="19050" r="19050" b="28575"/>
                      <wp:wrapNone/>
                      <wp:docPr id="9571" name="Text Box 4631">
                        <a:extLst xmlns:a="http://schemas.openxmlformats.org/drawingml/2006/main">
                          <a:ext uri="{FF2B5EF4-FFF2-40B4-BE49-F238E27FC236}">
                            <a16:creationId xmlns:a16="http://schemas.microsoft.com/office/drawing/2014/main" id="{00000000-0008-0000-0000-00006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D7CB7" id="Text Box 4631" o:spid="_x0000_s1026" type="#_x0000_t202" style="position:absolute;margin-left:0;margin-top:0;width:6pt;height:2.25pt;z-index:25266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4320" behindDoc="0" locked="0" layoutInCell="1" allowOverlap="1" wp14:anchorId="1BD5E24F" wp14:editId="683A2ABC">
                      <wp:simplePos x="0" y="0"/>
                      <wp:positionH relativeFrom="column">
                        <wp:posOffset>0</wp:posOffset>
                      </wp:positionH>
                      <wp:positionV relativeFrom="paragraph">
                        <wp:posOffset>0</wp:posOffset>
                      </wp:positionV>
                      <wp:extent cx="76200" cy="28575"/>
                      <wp:effectExtent l="19050" t="19050" r="19050" b="28575"/>
                      <wp:wrapNone/>
                      <wp:docPr id="9572" name="Text Box 4630">
                        <a:extLst xmlns:a="http://schemas.openxmlformats.org/drawingml/2006/main">
                          <a:ext uri="{FF2B5EF4-FFF2-40B4-BE49-F238E27FC236}">
                            <a16:creationId xmlns:a16="http://schemas.microsoft.com/office/drawing/2014/main" id="{00000000-0008-0000-0000-00006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08B01" id="Text Box 4630" o:spid="_x0000_s1026" type="#_x0000_t202" style="position:absolute;margin-left:0;margin-top:0;width:6pt;height:2.25pt;z-index:25266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5344" behindDoc="0" locked="0" layoutInCell="1" allowOverlap="1" wp14:anchorId="7757B495" wp14:editId="1A864EF5">
                      <wp:simplePos x="0" y="0"/>
                      <wp:positionH relativeFrom="column">
                        <wp:posOffset>0</wp:posOffset>
                      </wp:positionH>
                      <wp:positionV relativeFrom="paragraph">
                        <wp:posOffset>0</wp:posOffset>
                      </wp:positionV>
                      <wp:extent cx="76200" cy="28575"/>
                      <wp:effectExtent l="19050" t="19050" r="19050" b="28575"/>
                      <wp:wrapNone/>
                      <wp:docPr id="9573" name="Text Box 4629">
                        <a:extLst xmlns:a="http://schemas.openxmlformats.org/drawingml/2006/main">
                          <a:ext uri="{FF2B5EF4-FFF2-40B4-BE49-F238E27FC236}">
                            <a16:creationId xmlns:a16="http://schemas.microsoft.com/office/drawing/2014/main" id="{00000000-0008-0000-0000-00006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92E91" id="Text Box 4629" o:spid="_x0000_s1026" type="#_x0000_t202" style="position:absolute;margin-left:0;margin-top:0;width:6pt;height:2.25pt;z-index:25266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6368" behindDoc="0" locked="0" layoutInCell="1" allowOverlap="1" wp14:anchorId="7AB7A7B2" wp14:editId="2D8FCC9F">
                      <wp:simplePos x="0" y="0"/>
                      <wp:positionH relativeFrom="column">
                        <wp:posOffset>0</wp:posOffset>
                      </wp:positionH>
                      <wp:positionV relativeFrom="paragraph">
                        <wp:posOffset>0</wp:posOffset>
                      </wp:positionV>
                      <wp:extent cx="76200" cy="28575"/>
                      <wp:effectExtent l="19050" t="19050" r="19050" b="28575"/>
                      <wp:wrapNone/>
                      <wp:docPr id="9574" name="Text Box 4628">
                        <a:extLst xmlns:a="http://schemas.openxmlformats.org/drawingml/2006/main">
                          <a:ext uri="{FF2B5EF4-FFF2-40B4-BE49-F238E27FC236}">
                            <a16:creationId xmlns:a16="http://schemas.microsoft.com/office/drawing/2014/main" id="{00000000-0008-0000-0000-00006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6CC9B" id="Text Box 4628" o:spid="_x0000_s1026" type="#_x0000_t202" style="position:absolute;margin-left:0;margin-top:0;width:6pt;height:2.25pt;z-index:25266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7392" behindDoc="0" locked="0" layoutInCell="1" allowOverlap="1" wp14:anchorId="72A94355" wp14:editId="00A9AB69">
                      <wp:simplePos x="0" y="0"/>
                      <wp:positionH relativeFrom="column">
                        <wp:posOffset>0</wp:posOffset>
                      </wp:positionH>
                      <wp:positionV relativeFrom="paragraph">
                        <wp:posOffset>0</wp:posOffset>
                      </wp:positionV>
                      <wp:extent cx="76200" cy="28575"/>
                      <wp:effectExtent l="19050" t="19050" r="19050" b="28575"/>
                      <wp:wrapNone/>
                      <wp:docPr id="9575" name="Text Box 4627">
                        <a:extLst xmlns:a="http://schemas.openxmlformats.org/drawingml/2006/main">
                          <a:ext uri="{FF2B5EF4-FFF2-40B4-BE49-F238E27FC236}">
                            <a16:creationId xmlns:a16="http://schemas.microsoft.com/office/drawing/2014/main" id="{00000000-0008-0000-0000-00006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07260" id="Text Box 4627" o:spid="_x0000_s1026" type="#_x0000_t202" style="position:absolute;margin-left:0;margin-top:0;width:6pt;height:2.25pt;z-index:25266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8416" behindDoc="0" locked="0" layoutInCell="1" allowOverlap="1" wp14:anchorId="628914D4" wp14:editId="08217EBD">
                      <wp:simplePos x="0" y="0"/>
                      <wp:positionH relativeFrom="column">
                        <wp:posOffset>0</wp:posOffset>
                      </wp:positionH>
                      <wp:positionV relativeFrom="paragraph">
                        <wp:posOffset>0</wp:posOffset>
                      </wp:positionV>
                      <wp:extent cx="76200" cy="28575"/>
                      <wp:effectExtent l="19050" t="19050" r="19050" b="28575"/>
                      <wp:wrapNone/>
                      <wp:docPr id="9576" name="Text Box 4626">
                        <a:extLst xmlns:a="http://schemas.openxmlformats.org/drawingml/2006/main">
                          <a:ext uri="{FF2B5EF4-FFF2-40B4-BE49-F238E27FC236}">
                            <a16:creationId xmlns:a16="http://schemas.microsoft.com/office/drawing/2014/main" id="{00000000-0008-0000-0000-00006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FC533" id="Text Box 4626" o:spid="_x0000_s1026" type="#_x0000_t202" style="position:absolute;margin-left:0;margin-top:0;width:6pt;height:2.25pt;z-index:25266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69440" behindDoc="0" locked="0" layoutInCell="1" allowOverlap="1" wp14:anchorId="3FF0FA15" wp14:editId="0807D6DB">
                      <wp:simplePos x="0" y="0"/>
                      <wp:positionH relativeFrom="column">
                        <wp:posOffset>0</wp:posOffset>
                      </wp:positionH>
                      <wp:positionV relativeFrom="paragraph">
                        <wp:posOffset>0</wp:posOffset>
                      </wp:positionV>
                      <wp:extent cx="76200" cy="28575"/>
                      <wp:effectExtent l="19050" t="19050" r="19050" b="28575"/>
                      <wp:wrapNone/>
                      <wp:docPr id="9577" name="Text Box 4625">
                        <a:extLst xmlns:a="http://schemas.openxmlformats.org/drawingml/2006/main">
                          <a:ext uri="{FF2B5EF4-FFF2-40B4-BE49-F238E27FC236}">
                            <a16:creationId xmlns:a16="http://schemas.microsoft.com/office/drawing/2014/main" id="{00000000-0008-0000-0000-00006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3749E" id="Text Box 4625" o:spid="_x0000_s1026" type="#_x0000_t202" style="position:absolute;margin-left:0;margin-top:0;width:6pt;height:2.25pt;z-index:25266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0464" behindDoc="0" locked="0" layoutInCell="1" allowOverlap="1" wp14:anchorId="1AB6D524" wp14:editId="2FCA4565">
                      <wp:simplePos x="0" y="0"/>
                      <wp:positionH relativeFrom="column">
                        <wp:posOffset>0</wp:posOffset>
                      </wp:positionH>
                      <wp:positionV relativeFrom="paragraph">
                        <wp:posOffset>0</wp:posOffset>
                      </wp:positionV>
                      <wp:extent cx="76200" cy="28575"/>
                      <wp:effectExtent l="19050" t="19050" r="19050" b="28575"/>
                      <wp:wrapNone/>
                      <wp:docPr id="9578" name="Text Box 4624">
                        <a:extLst xmlns:a="http://schemas.openxmlformats.org/drawingml/2006/main">
                          <a:ext uri="{FF2B5EF4-FFF2-40B4-BE49-F238E27FC236}">
                            <a16:creationId xmlns:a16="http://schemas.microsoft.com/office/drawing/2014/main" id="{00000000-0008-0000-0000-00006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9CF47" id="Text Box 4624" o:spid="_x0000_s1026" type="#_x0000_t202" style="position:absolute;margin-left:0;margin-top:0;width:6pt;height:2.25pt;z-index:25267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1488" behindDoc="0" locked="0" layoutInCell="1" allowOverlap="1" wp14:anchorId="731B93ED" wp14:editId="7DD50DDD">
                      <wp:simplePos x="0" y="0"/>
                      <wp:positionH relativeFrom="column">
                        <wp:posOffset>0</wp:posOffset>
                      </wp:positionH>
                      <wp:positionV relativeFrom="paragraph">
                        <wp:posOffset>0</wp:posOffset>
                      </wp:positionV>
                      <wp:extent cx="76200" cy="28575"/>
                      <wp:effectExtent l="19050" t="19050" r="19050" b="28575"/>
                      <wp:wrapNone/>
                      <wp:docPr id="9579" name="Text Box 4623">
                        <a:extLst xmlns:a="http://schemas.openxmlformats.org/drawingml/2006/main">
                          <a:ext uri="{FF2B5EF4-FFF2-40B4-BE49-F238E27FC236}">
                            <a16:creationId xmlns:a16="http://schemas.microsoft.com/office/drawing/2014/main" id="{00000000-0008-0000-0000-00006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FE3C7" id="Text Box 4623" o:spid="_x0000_s1026" type="#_x0000_t202" style="position:absolute;margin-left:0;margin-top:0;width:6pt;height:2.25pt;z-index:25267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2512" behindDoc="0" locked="0" layoutInCell="1" allowOverlap="1" wp14:anchorId="0406E0BD" wp14:editId="7181DB7E">
                      <wp:simplePos x="0" y="0"/>
                      <wp:positionH relativeFrom="column">
                        <wp:posOffset>0</wp:posOffset>
                      </wp:positionH>
                      <wp:positionV relativeFrom="paragraph">
                        <wp:posOffset>0</wp:posOffset>
                      </wp:positionV>
                      <wp:extent cx="76200" cy="28575"/>
                      <wp:effectExtent l="19050" t="19050" r="19050" b="28575"/>
                      <wp:wrapNone/>
                      <wp:docPr id="9580" name="Text Box 4622">
                        <a:extLst xmlns:a="http://schemas.openxmlformats.org/drawingml/2006/main">
                          <a:ext uri="{FF2B5EF4-FFF2-40B4-BE49-F238E27FC236}">
                            <a16:creationId xmlns:a16="http://schemas.microsoft.com/office/drawing/2014/main" id="{00000000-0008-0000-0000-00006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EDD1C" id="Text Box 4622" o:spid="_x0000_s1026" type="#_x0000_t202" style="position:absolute;margin-left:0;margin-top:0;width:6pt;height:2.25pt;z-index:25267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3536" behindDoc="0" locked="0" layoutInCell="1" allowOverlap="1" wp14:anchorId="16E86D08" wp14:editId="1DCE7147">
                      <wp:simplePos x="0" y="0"/>
                      <wp:positionH relativeFrom="column">
                        <wp:posOffset>0</wp:posOffset>
                      </wp:positionH>
                      <wp:positionV relativeFrom="paragraph">
                        <wp:posOffset>0</wp:posOffset>
                      </wp:positionV>
                      <wp:extent cx="76200" cy="28575"/>
                      <wp:effectExtent l="19050" t="19050" r="19050" b="28575"/>
                      <wp:wrapNone/>
                      <wp:docPr id="9581" name="Text Box 4621">
                        <a:extLst xmlns:a="http://schemas.openxmlformats.org/drawingml/2006/main">
                          <a:ext uri="{FF2B5EF4-FFF2-40B4-BE49-F238E27FC236}">
                            <a16:creationId xmlns:a16="http://schemas.microsoft.com/office/drawing/2014/main" id="{00000000-0008-0000-0000-00006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235BE" id="Text Box 4621" o:spid="_x0000_s1026" type="#_x0000_t202" style="position:absolute;margin-left:0;margin-top:0;width:6pt;height:2.25pt;z-index:25267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4560" behindDoc="0" locked="0" layoutInCell="1" allowOverlap="1" wp14:anchorId="6DAB927C" wp14:editId="13DC780E">
                      <wp:simplePos x="0" y="0"/>
                      <wp:positionH relativeFrom="column">
                        <wp:posOffset>0</wp:posOffset>
                      </wp:positionH>
                      <wp:positionV relativeFrom="paragraph">
                        <wp:posOffset>0</wp:posOffset>
                      </wp:positionV>
                      <wp:extent cx="76200" cy="28575"/>
                      <wp:effectExtent l="19050" t="19050" r="19050" b="28575"/>
                      <wp:wrapNone/>
                      <wp:docPr id="9582" name="Text Box 4620">
                        <a:extLst xmlns:a="http://schemas.openxmlformats.org/drawingml/2006/main">
                          <a:ext uri="{FF2B5EF4-FFF2-40B4-BE49-F238E27FC236}">
                            <a16:creationId xmlns:a16="http://schemas.microsoft.com/office/drawing/2014/main" id="{00000000-0008-0000-0000-00006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9BF2E" id="Text Box 4620" o:spid="_x0000_s1026" type="#_x0000_t202" style="position:absolute;margin-left:0;margin-top:0;width:6pt;height:2.25pt;z-index:25267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5584" behindDoc="0" locked="0" layoutInCell="1" allowOverlap="1" wp14:anchorId="6A1FA34B" wp14:editId="0BF65A9A">
                      <wp:simplePos x="0" y="0"/>
                      <wp:positionH relativeFrom="column">
                        <wp:posOffset>0</wp:posOffset>
                      </wp:positionH>
                      <wp:positionV relativeFrom="paragraph">
                        <wp:posOffset>0</wp:posOffset>
                      </wp:positionV>
                      <wp:extent cx="76200" cy="28575"/>
                      <wp:effectExtent l="19050" t="19050" r="19050" b="28575"/>
                      <wp:wrapNone/>
                      <wp:docPr id="9583" name="Text Box 4619">
                        <a:extLst xmlns:a="http://schemas.openxmlformats.org/drawingml/2006/main">
                          <a:ext uri="{FF2B5EF4-FFF2-40B4-BE49-F238E27FC236}">
                            <a16:creationId xmlns:a16="http://schemas.microsoft.com/office/drawing/2014/main" id="{00000000-0008-0000-0000-00006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17E26" id="Text Box 4619" o:spid="_x0000_s1026" type="#_x0000_t202" style="position:absolute;margin-left:0;margin-top:0;width:6pt;height:2.25pt;z-index:25267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6608" behindDoc="0" locked="0" layoutInCell="1" allowOverlap="1" wp14:anchorId="5AC86503" wp14:editId="04FE6B30">
                      <wp:simplePos x="0" y="0"/>
                      <wp:positionH relativeFrom="column">
                        <wp:posOffset>0</wp:posOffset>
                      </wp:positionH>
                      <wp:positionV relativeFrom="paragraph">
                        <wp:posOffset>0</wp:posOffset>
                      </wp:positionV>
                      <wp:extent cx="76200" cy="28575"/>
                      <wp:effectExtent l="19050" t="19050" r="19050" b="28575"/>
                      <wp:wrapNone/>
                      <wp:docPr id="9584" name="Text Box 4618">
                        <a:extLst xmlns:a="http://schemas.openxmlformats.org/drawingml/2006/main">
                          <a:ext uri="{FF2B5EF4-FFF2-40B4-BE49-F238E27FC236}">
                            <a16:creationId xmlns:a16="http://schemas.microsoft.com/office/drawing/2014/main" id="{00000000-0008-0000-0000-00007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424CE" id="Text Box 4618" o:spid="_x0000_s1026" type="#_x0000_t202" style="position:absolute;margin-left:0;margin-top:0;width:6pt;height:2.25pt;z-index:25267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7632" behindDoc="0" locked="0" layoutInCell="1" allowOverlap="1" wp14:anchorId="54D80C17" wp14:editId="2F62CE7B">
                      <wp:simplePos x="0" y="0"/>
                      <wp:positionH relativeFrom="column">
                        <wp:posOffset>0</wp:posOffset>
                      </wp:positionH>
                      <wp:positionV relativeFrom="paragraph">
                        <wp:posOffset>0</wp:posOffset>
                      </wp:positionV>
                      <wp:extent cx="76200" cy="28575"/>
                      <wp:effectExtent l="19050" t="19050" r="19050" b="28575"/>
                      <wp:wrapNone/>
                      <wp:docPr id="9585" name="Text Box 4617">
                        <a:extLst xmlns:a="http://schemas.openxmlformats.org/drawingml/2006/main">
                          <a:ext uri="{FF2B5EF4-FFF2-40B4-BE49-F238E27FC236}">
                            <a16:creationId xmlns:a16="http://schemas.microsoft.com/office/drawing/2014/main" id="{00000000-0008-0000-0000-00007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6EBD5F" id="Text Box 4617" o:spid="_x0000_s1026" type="#_x0000_t202" style="position:absolute;margin-left:0;margin-top:0;width:6pt;height:2.25pt;z-index:25267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8656" behindDoc="0" locked="0" layoutInCell="1" allowOverlap="1" wp14:anchorId="7F54ACB0" wp14:editId="7C980771">
                      <wp:simplePos x="0" y="0"/>
                      <wp:positionH relativeFrom="column">
                        <wp:posOffset>0</wp:posOffset>
                      </wp:positionH>
                      <wp:positionV relativeFrom="paragraph">
                        <wp:posOffset>0</wp:posOffset>
                      </wp:positionV>
                      <wp:extent cx="76200" cy="28575"/>
                      <wp:effectExtent l="19050" t="19050" r="19050" b="28575"/>
                      <wp:wrapNone/>
                      <wp:docPr id="9586" name="Text Box 4616">
                        <a:extLst xmlns:a="http://schemas.openxmlformats.org/drawingml/2006/main">
                          <a:ext uri="{FF2B5EF4-FFF2-40B4-BE49-F238E27FC236}">
                            <a16:creationId xmlns:a16="http://schemas.microsoft.com/office/drawing/2014/main" id="{00000000-0008-0000-0000-00007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790E1" id="Text Box 4616" o:spid="_x0000_s1026" type="#_x0000_t202" style="position:absolute;margin-left:0;margin-top:0;width:6pt;height:2.25pt;z-index:25267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79680" behindDoc="0" locked="0" layoutInCell="1" allowOverlap="1" wp14:anchorId="6E71D013" wp14:editId="6F62742E">
                      <wp:simplePos x="0" y="0"/>
                      <wp:positionH relativeFrom="column">
                        <wp:posOffset>0</wp:posOffset>
                      </wp:positionH>
                      <wp:positionV relativeFrom="paragraph">
                        <wp:posOffset>0</wp:posOffset>
                      </wp:positionV>
                      <wp:extent cx="76200" cy="28575"/>
                      <wp:effectExtent l="19050" t="19050" r="19050" b="28575"/>
                      <wp:wrapNone/>
                      <wp:docPr id="9587" name="Text Box 4615">
                        <a:extLst xmlns:a="http://schemas.openxmlformats.org/drawingml/2006/main">
                          <a:ext uri="{FF2B5EF4-FFF2-40B4-BE49-F238E27FC236}">
                            <a16:creationId xmlns:a16="http://schemas.microsoft.com/office/drawing/2014/main" id="{00000000-0008-0000-0000-00007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1760A" id="Text Box 4615" o:spid="_x0000_s1026" type="#_x0000_t202" style="position:absolute;margin-left:0;margin-top:0;width:6pt;height:2.25pt;z-index:25267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0704" behindDoc="0" locked="0" layoutInCell="1" allowOverlap="1" wp14:anchorId="1F4857B9" wp14:editId="2F100BE9">
                      <wp:simplePos x="0" y="0"/>
                      <wp:positionH relativeFrom="column">
                        <wp:posOffset>0</wp:posOffset>
                      </wp:positionH>
                      <wp:positionV relativeFrom="paragraph">
                        <wp:posOffset>0</wp:posOffset>
                      </wp:positionV>
                      <wp:extent cx="76200" cy="28575"/>
                      <wp:effectExtent l="19050" t="19050" r="19050" b="28575"/>
                      <wp:wrapNone/>
                      <wp:docPr id="9588" name="Text Box 4614">
                        <a:extLst xmlns:a="http://schemas.openxmlformats.org/drawingml/2006/main">
                          <a:ext uri="{FF2B5EF4-FFF2-40B4-BE49-F238E27FC236}">
                            <a16:creationId xmlns:a16="http://schemas.microsoft.com/office/drawing/2014/main" id="{00000000-0008-0000-0000-00007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AD7A2" id="Text Box 4614" o:spid="_x0000_s1026" type="#_x0000_t202" style="position:absolute;margin-left:0;margin-top:0;width:6pt;height:2.25pt;z-index:25268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1728" behindDoc="0" locked="0" layoutInCell="1" allowOverlap="1" wp14:anchorId="355A208F" wp14:editId="15A5C596">
                      <wp:simplePos x="0" y="0"/>
                      <wp:positionH relativeFrom="column">
                        <wp:posOffset>0</wp:posOffset>
                      </wp:positionH>
                      <wp:positionV relativeFrom="paragraph">
                        <wp:posOffset>0</wp:posOffset>
                      </wp:positionV>
                      <wp:extent cx="76200" cy="28575"/>
                      <wp:effectExtent l="19050" t="19050" r="19050" b="28575"/>
                      <wp:wrapNone/>
                      <wp:docPr id="9589" name="Text Box 4613">
                        <a:extLst xmlns:a="http://schemas.openxmlformats.org/drawingml/2006/main">
                          <a:ext uri="{FF2B5EF4-FFF2-40B4-BE49-F238E27FC236}">
                            <a16:creationId xmlns:a16="http://schemas.microsoft.com/office/drawing/2014/main" id="{00000000-0008-0000-0000-00007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B5722" id="Text Box 4613" o:spid="_x0000_s1026" type="#_x0000_t202" style="position:absolute;margin-left:0;margin-top:0;width:6pt;height:2.25pt;z-index:25268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2752" behindDoc="0" locked="0" layoutInCell="1" allowOverlap="1" wp14:anchorId="5D9FEB4F" wp14:editId="1399BA1A">
                      <wp:simplePos x="0" y="0"/>
                      <wp:positionH relativeFrom="column">
                        <wp:posOffset>0</wp:posOffset>
                      </wp:positionH>
                      <wp:positionV relativeFrom="paragraph">
                        <wp:posOffset>0</wp:posOffset>
                      </wp:positionV>
                      <wp:extent cx="76200" cy="28575"/>
                      <wp:effectExtent l="19050" t="19050" r="19050" b="28575"/>
                      <wp:wrapNone/>
                      <wp:docPr id="9590" name="Text Box 4612">
                        <a:extLst xmlns:a="http://schemas.openxmlformats.org/drawingml/2006/main">
                          <a:ext uri="{FF2B5EF4-FFF2-40B4-BE49-F238E27FC236}">
                            <a16:creationId xmlns:a16="http://schemas.microsoft.com/office/drawing/2014/main" id="{00000000-0008-0000-0000-00007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36810" id="Text Box 4612" o:spid="_x0000_s1026" type="#_x0000_t202" style="position:absolute;margin-left:0;margin-top:0;width:6pt;height:2.25pt;z-index:25268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3776" behindDoc="0" locked="0" layoutInCell="1" allowOverlap="1" wp14:anchorId="5B131BFA" wp14:editId="0B852A2D">
                      <wp:simplePos x="0" y="0"/>
                      <wp:positionH relativeFrom="column">
                        <wp:posOffset>0</wp:posOffset>
                      </wp:positionH>
                      <wp:positionV relativeFrom="paragraph">
                        <wp:posOffset>0</wp:posOffset>
                      </wp:positionV>
                      <wp:extent cx="76200" cy="28575"/>
                      <wp:effectExtent l="19050" t="19050" r="19050" b="28575"/>
                      <wp:wrapNone/>
                      <wp:docPr id="9591" name="Text Box 4611">
                        <a:extLst xmlns:a="http://schemas.openxmlformats.org/drawingml/2006/main">
                          <a:ext uri="{FF2B5EF4-FFF2-40B4-BE49-F238E27FC236}">
                            <a16:creationId xmlns:a16="http://schemas.microsoft.com/office/drawing/2014/main" id="{00000000-0008-0000-0000-00007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34CAA" id="Text Box 4611" o:spid="_x0000_s1026" type="#_x0000_t202" style="position:absolute;margin-left:0;margin-top:0;width:6pt;height:2.25pt;z-index:25268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4800" behindDoc="0" locked="0" layoutInCell="1" allowOverlap="1" wp14:anchorId="07251D57" wp14:editId="0EAFB2B4">
                      <wp:simplePos x="0" y="0"/>
                      <wp:positionH relativeFrom="column">
                        <wp:posOffset>0</wp:posOffset>
                      </wp:positionH>
                      <wp:positionV relativeFrom="paragraph">
                        <wp:posOffset>0</wp:posOffset>
                      </wp:positionV>
                      <wp:extent cx="76200" cy="28575"/>
                      <wp:effectExtent l="19050" t="19050" r="19050" b="28575"/>
                      <wp:wrapNone/>
                      <wp:docPr id="9592" name="Text Box 4610">
                        <a:extLst xmlns:a="http://schemas.openxmlformats.org/drawingml/2006/main">
                          <a:ext uri="{FF2B5EF4-FFF2-40B4-BE49-F238E27FC236}">
                            <a16:creationId xmlns:a16="http://schemas.microsoft.com/office/drawing/2014/main" id="{00000000-0008-0000-0000-00007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9D539" id="Text Box 4610" o:spid="_x0000_s1026" type="#_x0000_t202" style="position:absolute;margin-left:0;margin-top:0;width:6pt;height:2.25pt;z-index:25268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5824" behindDoc="0" locked="0" layoutInCell="1" allowOverlap="1" wp14:anchorId="35E34C14" wp14:editId="05675945">
                      <wp:simplePos x="0" y="0"/>
                      <wp:positionH relativeFrom="column">
                        <wp:posOffset>0</wp:posOffset>
                      </wp:positionH>
                      <wp:positionV relativeFrom="paragraph">
                        <wp:posOffset>0</wp:posOffset>
                      </wp:positionV>
                      <wp:extent cx="76200" cy="28575"/>
                      <wp:effectExtent l="19050" t="19050" r="19050" b="28575"/>
                      <wp:wrapNone/>
                      <wp:docPr id="9593" name="Text Box 4609">
                        <a:extLst xmlns:a="http://schemas.openxmlformats.org/drawingml/2006/main">
                          <a:ext uri="{FF2B5EF4-FFF2-40B4-BE49-F238E27FC236}">
                            <a16:creationId xmlns:a16="http://schemas.microsoft.com/office/drawing/2014/main" id="{00000000-0008-0000-0000-00007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571E4" id="Text Box 4609" o:spid="_x0000_s1026" type="#_x0000_t202" style="position:absolute;margin-left:0;margin-top:0;width:6pt;height:2.25pt;z-index:25268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6848" behindDoc="0" locked="0" layoutInCell="1" allowOverlap="1" wp14:anchorId="6BEA5AF4" wp14:editId="68D8502E">
                      <wp:simplePos x="0" y="0"/>
                      <wp:positionH relativeFrom="column">
                        <wp:posOffset>0</wp:posOffset>
                      </wp:positionH>
                      <wp:positionV relativeFrom="paragraph">
                        <wp:posOffset>0</wp:posOffset>
                      </wp:positionV>
                      <wp:extent cx="76200" cy="28575"/>
                      <wp:effectExtent l="19050" t="19050" r="19050" b="28575"/>
                      <wp:wrapNone/>
                      <wp:docPr id="9594" name="Text Box 4608">
                        <a:extLst xmlns:a="http://schemas.openxmlformats.org/drawingml/2006/main">
                          <a:ext uri="{FF2B5EF4-FFF2-40B4-BE49-F238E27FC236}">
                            <a16:creationId xmlns:a16="http://schemas.microsoft.com/office/drawing/2014/main" id="{00000000-0008-0000-0000-00007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A85848" id="Text Box 4608" o:spid="_x0000_s1026" type="#_x0000_t202" style="position:absolute;margin-left:0;margin-top:0;width:6pt;height:2.25pt;z-index:25268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7872" behindDoc="0" locked="0" layoutInCell="1" allowOverlap="1" wp14:anchorId="18B02B9E" wp14:editId="4D88E3AE">
                      <wp:simplePos x="0" y="0"/>
                      <wp:positionH relativeFrom="column">
                        <wp:posOffset>0</wp:posOffset>
                      </wp:positionH>
                      <wp:positionV relativeFrom="paragraph">
                        <wp:posOffset>0</wp:posOffset>
                      </wp:positionV>
                      <wp:extent cx="76200" cy="28575"/>
                      <wp:effectExtent l="19050" t="19050" r="19050" b="28575"/>
                      <wp:wrapNone/>
                      <wp:docPr id="9595" name="Text Box 4607">
                        <a:extLst xmlns:a="http://schemas.openxmlformats.org/drawingml/2006/main">
                          <a:ext uri="{FF2B5EF4-FFF2-40B4-BE49-F238E27FC236}">
                            <a16:creationId xmlns:a16="http://schemas.microsoft.com/office/drawing/2014/main" id="{00000000-0008-0000-0000-00007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A0918" id="Text Box 4607" o:spid="_x0000_s1026" type="#_x0000_t202" style="position:absolute;margin-left:0;margin-top:0;width:6pt;height:2.25pt;z-index:25268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8896" behindDoc="0" locked="0" layoutInCell="1" allowOverlap="1" wp14:anchorId="3986124F" wp14:editId="1793646D">
                      <wp:simplePos x="0" y="0"/>
                      <wp:positionH relativeFrom="column">
                        <wp:posOffset>0</wp:posOffset>
                      </wp:positionH>
                      <wp:positionV relativeFrom="paragraph">
                        <wp:posOffset>0</wp:posOffset>
                      </wp:positionV>
                      <wp:extent cx="76200" cy="28575"/>
                      <wp:effectExtent l="19050" t="19050" r="19050" b="28575"/>
                      <wp:wrapNone/>
                      <wp:docPr id="9596" name="Text Box 4606">
                        <a:extLst xmlns:a="http://schemas.openxmlformats.org/drawingml/2006/main">
                          <a:ext uri="{FF2B5EF4-FFF2-40B4-BE49-F238E27FC236}">
                            <a16:creationId xmlns:a16="http://schemas.microsoft.com/office/drawing/2014/main" id="{00000000-0008-0000-0000-00007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F621D" id="Text Box 4606" o:spid="_x0000_s1026" type="#_x0000_t202" style="position:absolute;margin-left:0;margin-top:0;width:6pt;height:2.25pt;z-index:25268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89920" behindDoc="0" locked="0" layoutInCell="1" allowOverlap="1" wp14:anchorId="6779263B" wp14:editId="0C8077C0">
                      <wp:simplePos x="0" y="0"/>
                      <wp:positionH relativeFrom="column">
                        <wp:posOffset>0</wp:posOffset>
                      </wp:positionH>
                      <wp:positionV relativeFrom="paragraph">
                        <wp:posOffset>0</wp:posOffset>
                      </wp:positionV>
                      <wp:extent cx="76200" cy="28575"/>
                      <wp:effectExtent l="19050" t="19050" r="19050" b="28575"/>
                      <wp:wrapNone/>
                      <wp:docPr id="9597" name="Text Box 4605">
                        <a:extLst xmlns:a="http://schemas.openxmlformats.org/drawingml/2006/main">
                          <a:ext uri="{FF2B5EF4-FFF2-40B4-BE49-F238E27FC236}">
                            <a16:creationId xmlns:a16="http://schemas.microsoft.com/office/drawing/2014/main" id="{00000000-0008-0000-0000-00007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93191" id="Text Box 4605" o:spid="_x0000_s1026" type="#_x0000_t202" style="position:absolute;margin-left:0;margin-top:0;width:6pt;height:2.25pt;z-index:25268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1968" behindDoc="0" locked="0" layoutInCell="1" allowOverlap="1" wp14:anchorId="2DBC94DA" wp14:editId="156CE8DF">
                      <wp:simplePos x="0" y="0"/>
                      <wp:positionH relativeFrom="column">
                        <wp:posOffset>0</wp:posOffset>
                      </wp:positionH>
                      <wp:positionV relativeFrom="paragraph">
                        <wp:posOffset>0</wp:posOffset>
                      </wp:positionV>
                      <wp:extent cx="76200" cy="28575"/>
                      <wp:effectExtent l="19050" t="19050" r="19050" b="28575"/>
                      <wp:wrapNone/>
                      <wp:docPr id="9599" name="Text Box 4604">
                        <a:extLst xmlns:a="http://schemas.openxmlformats.org/drawingml/2006/main">
                          <a:ext uri="{FF2B5EF4-FFF2-40B4-BE49-F238E27FC236}">
                            <a16:creationId xmlns:a16="http://schemas.microsoft.com/office/drawing/2014/main" id="{00000000-0008-0000-0000-00007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555B9" id="Text Box 4604" o:spid="_x0000_s1026" type="#_x0000_t202" style="position:absolute;margin-left:0;margin-top:0;width:6pt;height:2.25pt;z-index:25269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2992" behindDoc="0" locked="0" layoutInCell="1" allowOverlap="1" wp14:anchorId="36A74CDB" wp14:editId="0E2E6D29">
                      <wp:simplePos x="0" y="0"/>
                      <wp:positionH relativeFrom="column">
                        <wp:posOffset>0</wp:posOffset>
                      </wp:positionH>
                      <wp:positionV relativeFrom="paragraph">
                        <wp:posOffset>0</wp:posOffset>
                      </wp:positionV>
                      <wp:extent cx="76200" cy="28575"/>
                      <wp:effectExtent l="19050" t="19050" r="19050" b="28575"/>
                      <wp:wrapNone/>
                      <wp:docPr id="9600" name="Text Box 4603">
                        <a:extLst xmlns:a="http://schemas.openxmlformats.org/drawingml/2006/main">
                          <a:ext uri="{FF2B5EF4-FFF2-40B4-BE49-F238E27FC236}">
                            <a16:creationId xmlns:a16="http://schemas.microsoft.com/office/drawing/2014/main" id="{00000000-0008-0000-0000-00008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3C5FB" id="Text Box 4603" o:spid="_x0000_s1026" type="#_x0000_t202" style="position:absolute;margin-left:0;margin-top:0;width:6pt;height:2.25pt;z-index:25269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4016" behindDoc="0" locked="0" layoutInCell="1" allowOverlap="1" wp14:anchorId="4B3C4958" wp14:editId="261E6F93">
                      <wp:simplePos x="0" y="0"/>
                      <wp:positionH relativeFrom="column">
                        <wp:posOffset>0</wp:posOffset>
                      </wp:positionH>
                      <wp:positionV relativeFrom="paragraph">
                        <wp:posOffset>0</wp:posOffset>
                      </wp:positionV>
                      <wp:extent cx="76200" cy="28575"/>
                      <wp:effectExtent l="19050" t="19050" r="19050" b="28575"/>
                      <wp:wrapNone/>
                      <wp:docPr id="9601" name="Text Box 4602">
                        <a:extLst xmlns:a="http://schemas.openxmlformats.org/drawingml/2006/main">
                          <a:ext uri="{FF2B5EF4-FFF2-40B4-BE49-F238E27FC236}">
                            <a16:creationId xmlns:a16="http://schemas.microsoft.com/office/drawing/2014/main" id="{00000000-0008-0000-0000-00008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0883C3" id="Text Box 4602" o:spid="_x0000_s1026" type="#_x0000_t202" style="position:absolute;margin-left:0;margin-top:0;width:6pt;height:2.25pt;z-index:25269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5040" behindDoc="0" locked="0" layoutInCell="1" allowOverlap="1" wp14:anchorId="62D6A25D" wp14:editId="78AB1E49">
                      <wp:simplePos x="0" y="0"/>
                      <wp:positionH relativeFrom="column">
                        <wp:posOffset>0</wp:posOffset>
                      </wp:positionH>
                      <wp:positionV relativeFrom="paragraph">
                        <wp:posOffset>0</wp:posOffset>
                      </wp:positionV>
                      <wp:extent cx="76200" cy="28575"/>
                      <wp:effectExtent l="19050" t="19050" r="19050" b="28575"/>
                      <wp:wrapNone/>
                      <wp:docPr id="9602" name="Text Box 4601">
                        <a:extLst xmlns:a="http://schemas.openxmlformats.org/drawingml/2006/main">
                          <a:ext uri="{FF2B5EF4-FFF2-40B4-BE49-F238E27FC236}">
                            <a16:creationId xmlns:a16="http://schemas.microsoft.com/office/drawing/2014/main" id="{00000000-0008-0000-0000-00008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A40C2" id="Text Box 4601" o:spid="_x0000_s1026" type="#_x0000_t202" style="position:absolute;margin-left:0;margin-top:0;width:6pt;height:2.25pt;z-index:2526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6064" behindDoc="0" locked="0" layoutInCell="1" allowOverlap="1" wp14:anchorId="5F1FAB1E" wp14:editId="57B5C616">
                      <wp:simplePos x="0" y="0"/>
                      <wp:positionH relativeFrom="column">
                        <wp:posOffset>0</wp:posOffset>
                      </wp:positionH>
                      <wp:positionV relativeFrom="paragraph">
                        <wp:posOffset>0</wp:posOffset>
                      </wp:positionV>
                      <wp:extent cx="76200" cy="28575"/>
                      <wp:effectExtent l="19050" t="19050" r="19050" b="28575"/>
                      <wp:wrapNone/>
                      <wp:docPr id="9603" name="Text Box 4600">
                        <a:extLst xmlns:a="http://schemas.openxmlformats.org/drawingml/2006/main">
                          <a:ext uri="{FF2B5EF4-FFF2-40B4-BE49-F238E27FC236}">
                            <a16:creationId xmlns:a16="http://schemas.microsoft.com/office/drawing/2014/main" id="{00000000-0008-0000-0000-00008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9FBA0" id="Text Box 4600" o:spid="_x0000_s1026" type="#_x0000_t202" style="position:absolute;margin-left:0;margin-top:0;width:6pt;height:2.25pt;z-index:25269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7088" behindDoc="0" locked="0" layoutInCell="1" allowOverlap="1" wp14:anchorId="5CF475DD" wp14:editId="737D25A9">
                      <wp:simplePos x="0" y="0"/>
                      <wp:positionH relativeFrom="column">
                        <wp:posOffset>0</wp:posOffset>
                      </wp:positionH>
                      <wp:positionV relativeFrom="paragraph">
                        <wp:posOffset>0</wp:posOffset>
                      </wp:positionV>
                      <wp:extent cx="76200" cy="28575"/>
                      <wp:effectExtent l="19050" t="19050" r="19050" b="28575"/>
                      <wp:wrapNone/>
                      <wp:docPr id="9604" name="Text Box 4599">
                        <a:extLst xmlns:a="http://schemas.openxmlformats.org/drawingml/2006/main">
                          <a:ext uri="{FF2B5EF4-FFF2-40B4-BE49-F238E27FC236}">
                            <a16:creationId xmlns:a16="http://schemas.microsoft.com/office/drawing/2014/main" id="{00000000-0008-0000-0000-00008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35C3A" id="Text Box 4599" o:spid="_x0000_s1026" type="#_x0000_t202" style="position:absolute;margin-left:0;margin-top:0;width:6pt;height:2.25pt;z-index:25269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8112" behindDoc="0" locked="0" layoutInCell="1" allowOverlap="1" wp14:anchorId="295A8291" wp14:editId="231AC546">
                      <wp:simplePos x="0" y="0"/>
                      <wp:positionH relativeFrom="column">
                        <wp:posOffset>0</wp:posOffset>
                      </wp:positionH>
                      <wp:positionV relativeFrom="paragraph">
                        <wp:posOffset>0</wp:posOffset>
                      </wp:positionV>
                      <wp:extent cx="76200" cy="28575"/>
                      <wp:effectExtent l="19050" t="19050" r="19050" b="28575"/>
                      <wp:wrapNone/>
                      <wp:docPr id="9605" name="Text Box 4598">
                        <a:extLst xmlns:a="http://schemas.openxmlformats.org/drawingml/2006/main">
                          <a:ext uri="{FF2B5EF4-FFF2-40B4-BE49-F238E27FC236}">
                            <a16:creationId xmlns:a16="http://schemas.microsoft.com/office/drawing/2014/main" id="{00000000-0008-0000-0000-00008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9CF29" id="Text Box 4598" o:spid="_x0000_s1026" type="#_x0000_t202" style="position:absolute;margin-left:0;margin-top:0;width:6pt;height:2.25pt;z-index:25269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699136" behindDoc="0" locked="0" layoutInCell="1" allowOverlap="1" wp14:anchorId="104FC201" wp14:editId="550ED217">
                      <wp:simplePos x="0" y="0"/>
                      <wp:positionH relativeFrom="column">
                        <wp:posOffset>0</wp:posOffset>
                      </wp:positionH>
                      <wp:positionV relativeFrom="paragraph">
                        <wp:posOffset>0</wp:posOffset>
                      </wp:positionV>
                      <wp:extent cx="76200" cy="28575"/>
                      <wp:effectExtent l="19050" t="19050" r="19050" b="28575"/>
                      <wp:wrapNone/>
                      <wp:docPr id="9606" name="Text Box 4597">
                        <a:extLst xmlns:a="http://schemas.openxmlformats.org/drawingml/2006/main">
                          <a:ext uri="{FF2B5EF4-FFF2-40B4-BE49-F238E27FC236}">
                            <a16:creationId xmlns:a16="http://schemas.microsoft.com/office/drawing/2014/main" id="{00000000-0008-0000-0000-00008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73DC9" id="Text Box 4597" o:spid="_x0000_s1026" type="#_x0000_t202" style="position:absolute;margin-left:0;margin-top:0;width:6pt;height:2.25pt;z-index:25269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0160" behindDoc="0" locked="0" layoutInCell="1" allowOverlap="1" wp14:anchorId="5ED26539" wp14:editId="349E9705">
                      <wp:simplePos x="0" y="0"/>
                      <wp:positionH relativeFrom="column">
                        <wp:posOffset>0</wp:posOffset>
                      </wp:positionH>
                      <wp:positionV relativeFrom="paragraph">
                        <wp:posOffset>0</wp:posOffset>
                      </wp:positionV>
                      <wp:extent cx="76200" cy="28575"/>
                      <wp:effectExtent l="19050" t="19050" r="19050" b="28575"/>
                      <wp:wrapNone/>
                      <wp:docPr id="9607" name="Text Box 4596">
                        <a:extLst xmlns:a="http://schemas.openxmlformats.org/drawingml/2006/main">
                          <a:ext uri="{FF2B5EF4-FFF2-40B4-BE49-F238E27FC236}">
                            <a16:creationId xmlns:a16="http://schemas.microsoft.com/office/drawing/2014/main" id="{00000000-0008-0000-0000-00008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8D008" id="Text Box 4596" o:spid="_x0000_s1026" type="#_x0000_t202" style="position:absolute;margin-left:0;margin-top:0;width:6pt;height:2.25pt;z-index:25270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1184" behindDoc="0" locked="0" layoutInCell="1" allowOverlap="1" wp14:anchorId="488212C6" wp14:editId="43146C6A">
                      <wp:simplePos x="0" y="0"/>
                      <wp:positionH relativeFrom="column">
                        <wp:posOffset>0</wp:posOffset>
                      </wp:positionH>
                      <wp:positionV relativeFrom="paragraph">
                        <wp:posOffset>0</wp:posOffset>
                      </wp:positionV>
                      <wp:extent cx="76200" cy="28575"/>
                      <wp:effectExtent l="19050" t="19050" r="19050" b="28575"/>
                      <wp:wrapNone/>
                      <wp:docPr id="9608" name="Text Box 4595">
                        <a:extLst xmlns:a="http://schemas.openxmlformats.org/drawingml/2006/main">
                          <a:ext uri="{FF2B5EF4-FFF2-40B4-BE49-F238E27FC236}">
                            <a16:creationId xmlns:a16="http://schemas.microsoft.com/office/drawing/2014/main" id="{00000000-0008-0000-0000-00008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6E496" id="Text Box 4595" o:spid="_x0000_s1026" type="#_x0000_t202" style="position:absolute;margin-left:0;margin-top:0;width:6pt;height:2.25pt;z-index:25270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2208" behindDoc="0" locked="0" layoutInCell="1" allowOverlap="1" wp14:anchorId="41171251" wp14:editId="018FF0EF">
                      <wp:simplePos x="0" y="0"/>
                      <wp:positionH relativeFrom="column">
                        <wp:posOffset>0</wp:posOffset>
                      </wp:positionH>
                      <wp:positionV relativeFrom="paragraph">
                        <wp:posOffset>0</wp:posOffset>
                      </wp:positionV>
                      <wp:extent cx="76200" cy="28575"/>
                      <wp:effectExtent l="19050" t="19050" r="19050" b="28575"/>
                      <wp:wrapNone/>
                      <wp:docPr id="9609" name="Text Box 4594">
                        <a:extLst xmlns:a="http://schemas.openxmlformats.org/drawingml/2006/main">
                          <a:ext uri="{FF2B5EF4-FFF2-40B4-BE49-F238E27FC236}">
                            <a16:creationId xmlns:a16="http://schemas.microsoft.com/office/drawing/2014/main" id="{00000000-0008-0000-0000-00008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D1175" id="Text Box 4594" o:spid="_x0000_s1026" type="#_x0000_t202" style="position:absolute;margin-left:0;margin-top:0;width:6pt;height:2.25pt;z-index:25270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3232" behindDoc="0" locked="0" layoutInCell="1" allowOverlap="1" wp14:anchorId="2D2685D8" wp14:editId="0A1AACD0">
                      <wp:simplePos x="0" y="0"/>
                      <wp:positionH relativeFrom="column">
                        <wp:posOffset>0</wp:posOffset>
                      </wp:positionH>
                      <wp:positionV relativeFrom="paragraph">
                        <wp:posOffset>0</wp:posOffset>
                      </wp:positionV>
                      <wp:extent cx="76200" cy="28575"/>
                      <wp:effectExtent l="19050" t="19050" r="19050" b="28575"/>
                      <wp:wrapNone/>
                      <wp:docPr id="9610" name="Text Box 4593">
                        <a:extLst xmlns:a="http://schemas.openxmlformats.org/drawingml/2006/main">
                          <a:ext uri="{FF2B5EF4-FFF2-40B4-BE49-F238E27FC236}">
                            <a16:creationId xmlns:a16="http://schemas.microsoft.com/office/drawing/2014/main" id="{00000000-0008-0000-0000-00008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F2CCB" id="Text Box 4593" o:spid="_x0000_s1026" type="#_x0000_t202" style="position:absolute;margin-left:0;margin-top:0;width:6pt;height:2.25pt;z-index:25270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4256" behindDoc="0" locked="0" layoutInCell="1" allowOverlap="1" wp14:anchorId="39E96FD5" wp14:editId="3C644C94">
                      <wp:simplePos x="0" y="0"/>
                      <wp:positionH relativeFrom="column">
                        <wp:posOffset>0</wp:posOffset>
                      </wp:positionH>
                      <wp:positionV relativeFrom="paragraph">
                        <wp:posOffset>0</wp:posOffset>
                      </wp:positionV>
                      <wp:extent cx="76200" cy="28575"/>
                      <wp:effectExtent l="19050" t="19050" r="19050" b="28575"/>
                      <wp:wrapNone/>
                      <wp:docPr id="9611" name="Text Box 4592">
                        <a:extLst xmlns:a="http://schemas.openxmlformats.org/drawingml/2006/main">
                          <a:ext uri="{FF2B5EF4-FFF2-40B4-BE49-F238E27FC236}">
                            <a16:creationId xmlns:a16="http://schemas.microsoft.com/office/drawing/2014/main" id="{00000000-0008-0000-0000-00008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A5DF2" id="Text Box 4592" o:spid="_x0000_s1026" type="#_x0000_t202" style="position:absolute;margin-left:0;margin-top:0;width:6pt;height:2.25pt;z-index:25270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5280" behindDoc="0" locked="0" layoutInCell="1" allowOverlap="1" wp14:anchorId="4B741957" wp14:editId="6EDAA4C3">
                      <wp:simplePos x="0" y="0"/>
                      <wp:positionH relativeFrom="column">
                        <wp:posOffset>0</wp:posOffset>
                      </wp:positionH>
                      <wp:positionV relativeFrom="paragraph">
                        <wp:posOffset>0</wp:posOffset>
                      </wp:positionV>
                      <wp:extent cx="76200" cy="28575"/>
                      <wp:effectExtent l="19050" t="19050" r="19050" b="28575"/>
                      <wp:wrapNone/>
                      <wp:docPr id="9612" name="Text Box 4591">
                        <a:extLst xmlns:a="http://schemas.openxmlformats.org/drawingml/2006/main">
                          <a:ext uri="{FF2B5EF4-FFF2-40B4-BE49-F238E27FC236}">
                            <a16:creationId xmlns:a16="http://schemas.microsoft.com/office/drawing/2014/main" id="{00000000-0008-0000-0000-00008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59975A" id="Text Box 4591" o:spid="_x0000_s1026" type="#_x0000_t202" style="position:absolute;margin-left:0;margin-top:0;width:6pt;height:2.25pt;z-index:25270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6304" behindDoc="0" locked="0" layoutInCell="1" allowOverlap="1" wp14:anchorId="3FFD0C13" wp14:editId="54EFD103">
                      <wp:simplePos x="0" y="0"/>
                      <wp:positionH relativeFrom="column">
                        <wp:posOffset>0</wp:posOffset>
                      </wp:positionH>
                      <wp:positionV relativeFrom="paragraph">
                        <wp:posOffset>0</wp:posOffset>
                      </wp:positionV>
                      <wp:extent cx="76200" cy="28575"/>
                      <wp:effectExtent l="19050" t="19050" r="19050" b="28575"/>
                      <wp:wrapNone/>
                      <wp:docPr id="9613" name="Text Box 4590">
                        <a:extLst xmlns:a="http://schemas.openxmlformats.org/drawingml/2006/main">
                          <a:ext uri="{FF2B5EF4-FFF2-40B4-BE49-F238E27FC236}">
                            <a16:creationId xmlns:a16="http://schemas.microsoft.com/office/drawing/2014/main" id="{00000000-0008-0000-0000-00008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43616" id="Text Box 4590" o:spid="_x0000_s1026" type="#_x0000_t202" style="position:absolute;margin-left:0;margin-top:0;width:6pt;height:2.25pt;z-index:25270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7328" behindDoc="0" locked="0" layoutInCell="1" allowOverlap="1" wp14:anchorId="69C51D33" wp14:editId="0F3249D1">
                      <wp:simplePos x="0" y="0"/>
                      <wp:positionH relativeFrom="column">
                        <wp:posOffset>0</wp:posOffset>
                      </wp:positionH>
                      <wp:positionV relativeFrom="paragraph">
                        <wp:posOffset>0</wp:posOffset>
                      </wp:positionV>
                      <wp:extent cx="76200" cy="28575"/>
                      <wp:effectExtent l="19050" t="19050" r="19050" b="28575"/>
                      <wp:wrapNone/>
                      <wp:docPr id="9614" name="Text Box 4589">
                        <a:extLst xmlns:a="http://schemas.openxmlformats.org/drawingml/2006/main">
                          <a:ext uri="{FF2B5EF4-FFF2-40B4-BE49-F238E27FC236}">
                            <a16:creationId xmlns:a16="http://schemas.microsoft.com/office/drawing/2014/main" id="{00000000-0008-0000-0000-00008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1302D" id="Text Box 4589" o:spid="_x0000_s1026" type="#_x0000_t202" style="position:absolute;margin-left:0;margin-top:0;width:6pt;height:2.25pt;z-index:25270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8352" behindDoc="0" locked="0" layoutInCell="1" allowOverlap="1" wp14:anchorId="49FE27BC" wp14:editId="174695B8">
                      <wp:simplePos x="0" y="0"/>
                      <wp:positionH relativeFrom="column">
                        <wp:posOffset>0</wp:posOffset>
                      </wp:positionH>
                      <wp:positionV relativeFrom="paragraph">
                        <wp:posOffset>0</wp:posOffset>
                      </wp:positionV>
                      <wp:extent cx="76200" cy="28575"/>
                      <wp:effectExtent l="19050" t="19050" r="19050" b="28575"/>
                      <wp:wrapNone/>
                      <wp:docPr id="9615" name="Text Box 4588">
                        <a:extLst xmlns:a="http://schemas.openxmlformats.org/drawingml/2006/main">
                          <a:ext uri="{FF2B5EF4-FFF2-40B4-BE49-F238E27FC236}">
                            <a16:creationId xmlns:a16="http://schemas.microsoft.com/office/drawing/2014/main" id="{00000000-0008-0000-0000-00008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6C51A" id="Text Box 4588" o:spid="_x0000_s1026" type="#_x0000_t202" style="position:absolute;margin-left:0;margin-top:0;width:6pt;height:2.25pt;z-index:25270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09376" behindDoc="0" locked="0" layoutInCell="1" allowOverlap="1" wp14:anchorId="36473AF4" wp14:editId="09EA6F91">
                      <wp:simplePos x="0" y="0"/>
                      <wp:positionH relativeFrom="column">
                        <wp:posOffset>0</wp:posOffset>
                      </wp:positionH>
                      <wp:positionV relativeFrom="paragraph">
                        <wp:posOffset>0</wp:posOffset>
                      </wp:positionV>
                      <wp:extent cx="76200" cy="28575"/>
                      <wp:effectExtent l="19050" t="19050" r="19050" b="28575"/>
                      <wp:wrapNone/>
                      <wp:docPr id="9616" name="Text Box 4587">
                        <a:extLst xmlns:a="http://schemas.openxmlformats.org/drawingml/2006/main">
                          <a:ext uri="{FF2B5EF4-FFF2-40B4-BE49-F238E27FC236}">
                            <a16:creationId xmlns:a16="http://schemas.microsoft.com/office/drawing/2014/main" id="{00000000-0008-0000-0000-00009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A1956" id="Text Box 4587" o:spid="_x0000_s1026" type="#_x0000_t202" style="position:absolute;margin-left:0;margin-top:0;width:6pt;height:2.25pt;z-index:25270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0400" behindDoc="0" locked="0" layoutInCell="1" allowOverlap="1" wp14:anchorId="65AD6C71" wp14:editId="01C6B83D">
                      <wp:simplePos x="0" y="0"/>
                      <wp:positionH relativeFrom="column">
                        <wp:posOffset>0</wp:posOffset>
                      </wp:positionH>
                      <wp:positionV relativeFrom="paragraph">
                        <wp:posOffset>0</wp:posOffset>
                      </wp:positionV>
                      <wp:extent cx="76200" cy="28575"/>
                      <wp:effectExtent l="19050" t="19050" r="19050" b="28575"/>
                      <wp:wrapNone/>
                      <wp:docPr id="9617" name="Text Box 4586">
                        <a:extLst xmlns:a="http://schemas.openxmlformats.org/drawingml/2006/main">
                          <a:ext uri="{FF2B5EF4-FFF2-40B4-BE49-F238E27FC236}">
                            <a16:creationId xmlns:a16="http://schemas.microsoft.com/office/drawing/2014/main" id="{00000000-0008-0000-0000-00009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8883E" id="Text Box 4586" o:spid="_x0000_s1026" type="#_x0000_t202" style="position:absolute;margin-left:0;margin-top:0;width:6pt;height:2.25pt;z-index:25271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1424" behindDoc="0" locked="0" layoutInCell="1" allowOverlap="1" wp14:anchorId="49262808" wp14:editId="3F96B63B">
                      <wp:simplePos x="0" y="0"/>
                      <wp:positionH relativeFrom="column">
                        <wp:posOffset>0</wp:posOffset>
                      </wp:positionH>
                      <wp:positionV relativeFrom="paragraph">
                        <wp:posOffset>0</wp:posOffset>
                      </wp:positionV>
                      <wp:extent cx="76200" cy="28575"/>
                      <wp:effectExtent l="19050" t="19050" r="19050" b="28575"/>
                      <wp:wrapNone/>
                      <wp:docPr id="9618" name="Text Box 4585">
                        <a:extLst xmlns:a="http://schemas.openxmlformats.org/drawingml/2006/main">
                          <a:ext uri="{FF2B5EF4-FFF2-40B4-BE49-F238E27FC236}">
                            <a16:creationId xmlns:a16="http://schemas.microsoft.com/office/drawing/2014/main" id="{00000000-0008-0000-0000-00009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E2C82" id="Text Box 4585" o:spid="_x0000_s1026" type="#_x0000_t202" style="position:absolute;margin-left:0;margin-top:0;width:6pt;height:2.25pt;z-index:25271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2448" behindDoc="0" locked="0" layoutInCell="1" allowOverlap="1" wp14:anchorId="57DA93D8" wp14:editId="13D9C683">
                      <wp:simplePos x="0" y="0"/>
                      <wp:positionH relativeFrom="column">
                        <wp:posOffset>0</wp:posOffset>
                      </wp:positionH>
                      <wp:positionV relativeFrom="paragraph">
                        <wp:posOffset>0</wp:posOffset>
                      </wp:positionV>
                      <wp:extent cx="76200" cy="28575"/>
                      <wp:effectExtent l="19050" t="19050" r="19050" b="28575"/>
                      <wp:wrapNone/>
                      <wp:docPr id="9619" name="Text Box 4584">
                        <a:extLst xmlns:a="http://schemas.openxmlformats.org/drawingml/2006/main">
                          <a:ext uri="{FF2B5EF4-FFF2-40B4-BE49-F238E27FC236}">
                            <a16:creationId xmlns:a16="http://schemas.microsoft.com/office/drawing/2014/main" id="{00000000-0008-0000-0000-00009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E339A" id="Text Box 4584" o:spid="_x0000_s1026" type="#_x0000_t202" style="position:absolute;margin-left:0;margin-top:0;width:6pt;height:2.25pt;z-index:25271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3472" behindDoc="0" locked="0" layoutInCell="1" allowOverlap="1" wp14:anchorId="7766B69B" wp14:editId="24A1483D">
                      <wp:simplePos x="0" y="0"/>
                      <wp:positionH relativeFrom="column">
                        <wp:posOffset>0</wp:posOffset>
                      </wp:positionH>
                      <wp:positionV relativeFrom="paragraph">
                        <wp:posOffset>0</wp:posOffset>
                      </wp:positionV>
                      <wp:extent cx="76200" cy="28575"/>
                      <wp:effectExtent l="19050" t="19050" r="19050" b="28575"/>
                      <wp:wrapNone/>
                      <wp:docPr id="9620" name="Text Box 4583">
                        <a:extLst xmlns:a="http://schemas.openxmlformats.org/drawingml/2006/main">
                          <a:ext uri="{FF2B5EF4-FFF2-40B4-BE49-F238E27FC236}">
                            <a16:creationId xmlns:a16="http://schemas.microsoft.com/office/drawing/2014/main" id="{00000000-0008-0000-0000-00009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1EDA2" id="Text Box 4583" o:spid="_x0000_s1026" type="#_x0000_t202" style="position:absolute;margin-left:0;margin-top:0;width:6pt;height:2.25pt;z-index:25271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4496" behindDoc="0" locked="0" layoutInCell="1" allowOverlap="1" wp14:anchorId="3A786327" wp14:editId="5A5D0BEC">
                      <wp:simplePos x="0" y="0"/>
                      <wp:positionH relativeFrom="column">
                        <wp:posOffset>0</wp:posOffset>
                      </wp:positionH>
                      <wp:positionV relativeFrom="paragraph">
                        <wp:posOffset>0</wp:posOffset>
                      </wp:positionV>
                      <wp:extent cx="76200" cy="28575"/>
                      <wp:effectExtent l="19050" t="19050" r="19050" b="28575"/>
                      <wp:wrapNone/>
                      <wp:docPr id="9621" name="Text Box 4582">
                        <a:extLst xmlns:a="http://schemas.openxmlformats.org/drawingml/2006/main">
                          <a:ext uri="{FF2B5EF4-FFF2-40B4-BE49-F238E27FC236}">
                            <a16:creationId xmlns:a16="http://schemas.microsoft.com/office/drawing/2014/main" id="{00000000-0008-0000-0000-00009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8B8CC" id="Text Box 4582" o:spid="_x0000_s1026" type="#_x0000_t202" style="position:absolute;margin-left:0;margin-top:0;width:6pt;height:2.25pt;z-index:25271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5520" behindDoc="0" locked="0" layoutInCell="1" allowOverlap="1" wp14:anchorId="378098F9" wp14:editId="3E9F4CAD">
                      <wp:simplePos x="0" y="0"/>
                      <wp:positionH relativeFrom="column">
                        <wp:posOffset>0</wp:posOffset>
                      </wp:positionH>
                      <wp:positionV relativeFrom="paragraph">
                        <wp:posOffset>0</wp:posOffset>
                      </wp:positionV>
                      <wp:extent cx="76200" cy="28575"/>
                      <wp:effectExtent l="19050" t="19050" r="19050" b="28575"/>
                      <wp:wrapNone/>
                      <wp:docPr id="9622" name="Text Box 4581">
                        <a:extLst xmlns:a="http://schemas.openxmlformats.org/drawingml/2006/main">
                          <a:ext uri="{FF2B5EF4-FFF2-40B4-BE49-F238E27FC236}">
                            <a16:creationId xmlns:a16="http://schemas.microsoft.com/office/drawing/2014/main" id="{00000000-0008-0000-0000-00009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897E1" id="Text Box 4581" o:spid="_x0000_s1026" type="#_x0000_t202" style="position:absolute;margin-left:0;margin-top:0;width:6pt;height:2.25pt;z-index:25271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6544" behindDoc="0" locked="0" layoutInCell="1" allowOverlap="1" wp14:anchorId="5B795F13" wp14:editId="004D70ED">
                      <wp:simplePos x="0" y="0"/>
                      <wp:positionH relativeFrom="column">
                        <wp:posOffset>0</wp:posOffset>
                      </wp:positionH>
                      <wp:positionV relativeFrom="paragraph">
                        <wp:posOffset>0</wp:posOffset>
                      </wp:positionV>
                      <wp:extent cx="76200" cy="28575"/>
                      <wp:effectExtent l="19050" t="19050" r="19050" b="28575"/>
                      <wp:wrapNone/>
                      <wp:docPr id="9623" name="Text Box 4580">
                        <a:extLst xmlns:a="http://schemas.openxmlformats.org/drawingml/2006/main">
                          <a:ext uri="{FF2B5EF4-FFF2-40B4-BE49-F238E27FC236}">
                            <a16:creationId xmlns:a16="http://schemas.microsoft.com/office/drawing/2014/main" id="{00000000-0008-0000-0000-00009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B4212" id="Text Box 4580" o:spid="_x0000_s1026" type="#_x0000_t202" style="position:absolute;margin-left:0;margin-top:0;width:6pt;height:2.25pt;z-index:25271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7568" behindDoc="0" locked="0" layoutInCell="1" allowOverlap="1" wp14:anchorId="5A4134D7" wp14:editId="35F1F30A">
                      <wp:simplePos x="0" y="0"/>
                      <wp:positionH relativeFrom="column">
                        <wp:posOffset>0</wp:posOffset>
                      </wp:positionH>
                      <wp:positionV relativeFrom="paragraph">
                        <wp:posOffset>0</wp:posOffset>
                      </wp:positionV>
                      <wp:extent cx="76200" cy="28575"/>
                      <wp:effectExtent l="19050" t="19050" r="19050" b="28575"/>
                      <wp:wrapNone/>
                      <wp:docPr id="9624" name="Text Box 4579">
                        <a:extLst xmlns:a="http://schemas.openxmlformats.org/drawingml/2006/main">
                          <a:ext uri="{FF2B5EF4-FFF2-40B4-BE49-F238E27FC236}">
                            <a16:creationId xmlns:a16="http://schemas.microsoft.com/office/drawing/2014/main" id="{00000000-0008-0000-0000-00009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DB243" id="Text Box 4579" o:spid="_x0000_s1026" type="#_x0000_t202" style="position:absolute;margin-left:0;margin-top:0;width:6pt;height:2.25pt;z-index:25271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8592" behindDoc="0" locked="0" layoutInCell="1" allowOverlap="1" wp14:anchorId="12950D40" wp14:editId="1E05904B">
                      <wp:simplePos x="0" y="0"/>
                      <wp:positionH relativeFrom="column">
                        <wp:posOffset>0</wp:posOffset>
                      </wp:positionH>
                      <wp:positionV relativeFrom="paragraph">
                        <wp:posOffset>0</wp:posOffset>
                      </wp:positionV>
                      <wp:extent cx="76200" cy="28575"/>
                      <wp:effectExtent l="19050" t="19050" r="19050" b="28575"/>
                      <wp:wrapNone/>
                      <wp:docPr id="9625" name="Text Box 4578">
                        <a:extLst xmlns:a="http://schemas.openxmlformats.org/drawingml/2006/main">
                          <a:ext uri="{FF2B5EF4-FFF2-40B4-BE49-F238E27FC236}">
                            <a16:creationId xmlns:a16="http://schemas.microsoft.com/office/drawing/2014/main" id="{00000000-0008-0000-0000-00009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3ACA2" id="Text Box 4578" o:spid="_x0000_s1026" type="#_x0000_t202" style="position:absolute;margin-left:0;margin-top:0;width:6pt;height:2.25pt;z-index:25271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19616" behindDoc="0" locked="0" layoutInCell="1" allowOverlap="1" wp14:anchorId="7B2A0E5D" wp14:editId="567D3DF3">
                      <wp:simplePos x="0" y="0"/>
                      <wp:positionH relativeFrom="column">
                        <wp:posOffset>0</wp:posOffset>
                      </wp:positionH>
                      <wp:positionV relativeFrom="paragraph">
                        <wp:posOffset>0</wp:posOffset>
                      </wp:positionV>
                      <wp:extent cx="76200" cy="28575"/>
                      <wp:effectExtent l="19050" t="19050" r="19050" b="28575"/>
                      <wp:wrapNone/>
                      <wp:docPr id="9626" name="Text Box 4577">
                        <a:extLst xmlns:a="http://schemas.openxmlformats.org/drawingml/2006/main">
                          <a:ext uri="{FF2B5EF4-FFF2-40B4-BE49-F238E27FC236}">
                            <a16:creationId xmlns:a16="http://schemas.microsoft.com/office/drawing/2014/main" id="{00000000-0008-0000-0000-00009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0E798" id="Text Box 4577" o:spid="_x0000_s1026" type="#_x0000_t202" style="position:absolute;margin-left:0;margin-top:0;width:6pt;height:2.25pt;z-index:25271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0640" behindDoc="0" locked="0" layoutInCell="1" allowOverlap="1" wp14:anchorId="1775F5E1" wp14:editId="1DBE6FAB">
                      <wp:simplePos x="0" y="0"/>
                      <wp:positionH relativeFrom="column">
                        <wp:posOffset>0</wp:posOffset>
                      </wp:positionH>
                      <wp:positionV relativeFrom="paragraph">
                        <wp:posOffset>0</wp:posOffset>
                      </wp:positionV>
                      <wp:extent cx="76200" cy="28575"/>
                      <wp:effectExtent l="19050" t="19050" r="19050" b="28575"/>
                      <wp:wrapNone/>
                      <wp:docPr id="9627" name="Text Box 4576">
                        <a:extLst xmlns:a="http://schemas.openxmlformats.org/drawingml/2006/main">
                          <a:ext uri="{FF2B5EF4-FFF2-40B4-BE49-F238E27FC236}">
                            <a16:creationId xmlns:a16="http://schemas.microsoft.com/office/drawing/2014/main" id="{00000000-0008-0000-0000-00009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2AF87" id="Text Box 4576" o:spid="_x0000_s1026" type="#_x0000_t202" style="position:absolute;margin-left:0;margin-top:0;width:6pt;height:2.25pt;z-index:25272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1664" behindDoc="0" locked="0" layoutInCell="1" allowOverlap="1" wp14:anchorId="23668864" wp14:editId="2DCEA52D">
                      <wp:simplePos x="0" y="0"/>
                      <wp:positionH relativeFrom="column">
                        <wp:posOffset>0</wp:posOffset>
                      </wp:positionH>
                      <wp:positionV relativeFrom="paragraph">
                        <wp:posOffset>0</wp:posOffset>
                      </wp:positionV>
                      <wp:extent cx="76200" cy="28575"/>
                      <wp:effectExtent l="19050" t="19050" r="19050" b="28575"/>
                      <wp:wrapNone/>
                      <wp:docPr id="9628" name="Text Box 4575">
                        <a:extLst xmlns:a="http://schemas.openxmlformats.org/drawingml/2006/main">
                          <a:ext uri="{FF2B5EF4-FFF2-40B4-BE49-F238E27FC236}">
                            <a16:creationId xmlns:a16="http://schemas.microsoft.com/office/drawing/2014/main" id="{00000000-0008-0000-0000-00009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A2F29" id="Text Box 4575" o:spid="_x0000_s1026" type="#_x0000_t202" style="position:absolute;margin-left:0;margin-top:0;width:6pt;height:2.25pt;z-index:25272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2688" behindDoc="0" locked="0" layoutInCell="1" allowOverlap="1" wp14:anchorId="2F8B1B07" wp14:editId="6BA36FB5">
                      <wp:simplePos x="0" y="0"/>
                      <wp:positionH relativeFrom="column">
                        <wp:posOffset>0</wp:posOffset>
                      </wp:positionH>
                      <wp:positionV relativeFrom="paragraph">
                        <wp:posOffset>0</wp:posOffset>
                      </wp:positionV>
                      <wp:extent cx="76200" cy="28575"/>
                      <wp:effectExtent l="19050" t="19050" r="19050" b="28575"/>
                      <wp:wrapNone/>
                      <wp:docPr id="9629" name="Text Box 4574">
                        <a:extLst xmlns:a="http://schemas.openxmlformats.org/drawingml/2006/main">
                          <a:ext uri="{FF2B5EF4-FFF2-40B4-BE49-F238E27FC236}">
                            <a16:creationId xmlns:a16="http://schemas.microsoft.com/office/drawing/2014/main" id="{00000000-0008-0000-0000-00009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CEDF9" id="Text Box 4574" o:spid="_x0000_s1026" type="#_x0000_t202" style="position:absolute;margin-left:0;margin-top:0;width:6pt;height:2.25pt;z-index:25272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3712" behindDoc="0" locked="0" layoutInCell="1" allowOverlap="1" wp14:anchorId="0698A5F3" wp14:editId="78017414">
                      <wp:simplePos x="0" y="0"/>
                      <wp:positionH relativeFrom="column">
                        <wp:posOffset>0</wp:posOffset>
                      </wp:positionH>
                      <wp:positionV relativeFrom="paragraph">
                        <wp:posOffset>0</wp:posOffset>
                      </wp:positionV>
                      <wp:extent cx="76200" cy="28575"/>
                      <wp:effectExtent l="19050" t="19050" r="19050" b="28575"/>
                      <wp:wrapNone/>
                      <wp:docPr id="9630" name="Text Box 4573">
                        <a:extLst xmlns:a="http://schemas.openxmlformats.org/drawingml/2006/main">
                          <a:ext uri="{FF2B5EF4-FFF2-40B4-BE49-F238E27FC236}">
                            <a16:creationId xmlns:a16="http://schemas.microsoft.com/office/drawing/2014/main" id="{00000000-0008-0000-0000-00009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1AD0DE" id="Text Box 4573" o:spid="_x0000_s1026" type="#_x0000_t202" style="position:absolute;margin-left:0;margin-top:0;width:6pt;height:2.25pt;z-index:25272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4736" behindDoc="0" locked="0" layoutInCell="1" allowOverlap="1" wp14:anchorId="29231CEB" wp14:editId="6ACF10E2">
                      <wp:simplePos x="0" y="0"/>
                      <wp:positionH relativeFrom="column">
                        <wp:posOffset>0</wp:posOffset>
                      </wp:positionH>
                      <wp:positionV relativeFrom="paragraph">
                        <wp:posOffset>0</wp:posOffset>
                      </wp:positionV>
                      <wp:extent cx="76200" cy="28575"/>
                      <wp:effectExtent l="19050" t="19050" r="19050" b="28575"/>
                      <wp:wrapNone/>
                      <wp:docPr id="9631" name="Text Box 4572">
                        <a:extLst xmlns:a="http://schemas.openxmlformats.org/drawingml/2006/main">
                          <a:ext uri="{FF2B5EF4-FFF2-40B4-BE49-F238E27FC236}">
                            <a16:creationId xmlns:a16="http://schemas.microsoft.com/office/drawing/2014/main" id="{00000000-0008-0000-0000-00009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95FD7" id="Text Box 4572" o:spid="_x0000_s1026" type="#_x0000_t202" style="position:absolute;margin-left:0;margin-top:0;width:6pt;height:2.25pt;z-index:25272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2726784" behindDoc="0" locked="0" layoutInCell="1" allowOverlap="1" wp14:anchorId="43191B58" wp14:editId="19FB4928">
                      <wp:simplePos x="0" y="0"/>
                      <wp:positionH relativeFrom="column">
                        <wp:posOffset>0</wp:posOffset>
                      </wp:positionH>
                      <wp:positionV relativeFrom="paragraph">
                        <wp:posOffset>0</wp:posOffset>
                      </wp:positionV>
                      <wp:extent cx="76200" cy="28575"/>
                      <wp:effectExtent l="19050" t="19050" r="19050" b="28575"/>
                      <wp:wrapNone/>
                      <wp:docPr id="9633" name="Text Box 4571">
                        <a:extLst xmlns:a="http://schemas.openxmlformats.org/drawingml/2006/main">
                          <a:ext uri="{FF2B5EF4-FFF2-40B4-BE49-F238E27FC236}">
                            <a16:creationId xmlns:a16="http://schemas.microsoft.com/office/drawing/2014/main" id="{00000000-0008-0000-0000-0000A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86D67" id="Text Box 4571" o:spid="_x0000_s1026" type="#_x0000_t202" style="position:absolute;margin-left:0;margin-top:0;width:6pt;height:2.25pt;z-index:25272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0592" behindDoc="0" locked="0" layoutInCell="1" allowOverlap="1" wp14:anchorId="353ACCBF" wp14:editId="720F3DE2">
                      <wp:simplePos x="0" y="0"/>
                      <wp:positionH relativeFrom="column">
                        <wp:posOffset>0</wp:posOffset>
                      </wp:positionH>
                      <wp:positionV relativeFrom="paragraph">
                        <wp:posOffset>0</wp:posOffset>
                      </wp:positionV>
                      <wp:extent cx="76200" cy="28575"/>
                      <wp:effectExtent l="19050" t="19050" r="19050" b="28575"/>
                      <wp:wrapNone/>
                      <wp:docPr id="11375" name="Text Box 4570">
                        <a:extLst xmlns:a="http://schemas.openxmlformats.org/drawingml/2006/main">
                          <a:ext uri="{FF2B5EF4-FFF2-40B4-BE49-F238E27FC236}">
                            <a16:creationId xmlns:a16="http://schemas.microsoft.com/office/drawing/2014/main" id="{00000000-0008-0000-0000-00006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E7892" id="Text Box 4570" o:spid="_x0000_s1026" type="#_x0000_t202" style="position:absolute;margin-left:0;margin-top:0;width:6pt;height:2.25pt;z-index:2545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1616" behindDoc="0" locked="0" layoutInCell="1" allowOverlap="1" wp14:anchorId="2BCD83B2" wp14:editId="4DC60521">
                      <wp:simplePos x="0" y="0"/>
                      <wp:positionH relativeFrom="column">
                        <wp:posOffset>0</wp:posOffset>
                      </wp:positionH>
                      <wp:positionV relativeFrom="paragraph">
                        <wp:posOffset>0</wp:posOffset>
                      </wp:positionV>
                      <wp:extent cx="76200" cy="28575"/>
                      <wp:effectExtent l="19050" t="19050" r="19050" b="28575"/>
                      <wp:wrapNone/>
                      <wp:docPr id="11376" name="Text Box 4569">
                        <a:extLst xmlns:a="http://schemas.openxmlformats.org/drawingml/2006/main">
                          <a:ext uri="{FF2B5EF4-FFF2-40B4-BE49-F238E27FC236}">
                            <a16:creationId xmlns:a16="http://schemas.microsoft.com/office/drawing/2014/main" id="{00000000-0008-0000-0000-00007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6E883" id="Text Box 4569" o:spid="_x0000_s1026" type="#_x0000_t202" style="position:absolute;margin-left:0;margin-top:0;width:6pt;height:2.25pt;z-index:2545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2640" behindDoc="0" locked="0" layoutInCell="1" allowOverlap="1" wp14:anchorId="06420202" wp14:editId="40BFB0E9">
                      <wp:simplePos x="0" y="0"/>
                      <wp:positionH relativeFrom="column">
                        <wp:posOffset>0</wp:posOffset>
                      </wp:positionH>
                      <wp:positionV relativeFrom="paragraph">
                        <wp:posOffset>0</wp:posOffset>
                      </wp:positionV>
                      <wp:extent cx="76200" cy="28575"/>
                      <wp:effectExtent l="19050" t="19050" r="19050" b="28575"/>
                      <wp:wrapNone/>
                      <wp:docPr id="11377" name="Text Box 4568">
                        <a:extLst xmlns:a="http://schemas.openxmlformats.org/drawingml/2006/main">
                          <a:ext uri="{FF2B5EF4-FFF2-40B4-BE49-F238E27FC236}">
                            <a16:creationId xmlns:a16="http://schemas.microsoft.com/office/drawing/2014/main" id="{00000000-0008-0000-0000-00007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939EF" id="Text Box 4568" o:spid="_x0000_s1026" type="#_x0000_t202" style="position:absolute;margin-left:0;margin-top:0;width:6pt;height:2.25pt;z-index:2545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3664" behindDoc="0" locked="0" layoutInCell="1" allowOverlap="1" wp14:anchorId="2D53BF00" wp14:editId="14F2A008">
                      <wp:simplePos x="0" y="0"/>
                      <wp:positionH relativeFrom="column">
                        <wp:posOffset>0</wp:posOffset>
                      </wp:positionH>
                      <wp:positionV relativeFrom="paragraph">
                        <wp:posOffset>0</wp:posOffset>
                      </wp:positionV>
                      <wp:extent cx="76200" cy="28575"/>
                      <wp:effectExtent l="19050" t="19050" r="19050" b="28575"/>
                      <wp:wrapNone/>
                      <wp:docPr id="11378" name="Text Box 4567">
                        <a:extLst xmlns:a="http://schemas.openxmlformats.org/drawingml/2006/main">
                          <a:ext uri="{FF2B5EF4-FFF2-40B4-BE49-F238E27FC236}">
                            <a16:creationId xmlns:a16="http://schemas.microsoft.com/office/drawing/2014/main" id="{00000000-0008-0000-0000-00007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0ED03" id="Text Box 4567" o:spid="_x0000_s1026" type="#_x0000_t202" style="position:absolute;margin-left:0;margin-top:0;width:6pt;height:2.25pt;z-index:2545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4688" behindDoc="0" locked="0" layoutInCell="1" allowOverlap="1" wp14:anchorId="00D3264A" wp14:editId="3AF20E06">
                      <wp:simplePos x="0" y="0"/>
                      <wp:positionH relativeFrom="column">
                        <wp:posOffset>0</wp:posOffset>
                      </wp:positionH>
                      <wp:positionV relativeFrom="paragraph">
                        <wp:posOffset>0</wp:posOffset>
                      </wp:positionV>
                      <wp:extent cx="76200" cy="28575"/>
                      <wp:effectExtent l="19050" t="19050" r="19050" b="28575"/>
                      <wp:wrapNone/>
                      <wp:docPr id="11379" name="Text Box 4566">
                        <a:extLst xmlns:a="http://schemas.openxmlformats.org/drawingml/2006/main">
                          <a:ext uri="{FF2B5EF4-FFF2-40B4-BE49-F238E27FC236}">
                            <a16:creationId xmlns:a16="http://schemas.microsoft.com/office/drawing/2014/main" id="{00000000-0008-0000-0000-00007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09A94" id="Text Box 4566" o:spid="_x0000_s1026" type="#_x0000_t202" style="position:absolute;margin-left:0;margin-top:0;width:6pt;height:2.25pt;z-index:2545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5712" behindDoc="0" locked="0" layoutInCell="1" allowOverlap="1" wp14:anchorId="3F709CB4" wp14:editId="7310E214">
                      <wp:simplePos x="0" y="0"/>
                      <wp:positionH relativeFrom="column">
                        <wp:posOffset>0</wp:posOffset>
                      </wp:positionH>
                      <wp:positionV relativeFrom="paragraph">
                        <wp:posOffset>0</wp:posOffset>
                      </wp:positionV>
                      <wp:extent cx="76200" cy="28575"/>
                      <wp:effectExtent l="19050" t="19050" r="19050" b="28575"/>
                      <wp:wrapNone/>
                      <wp:docPr id="11380" name="Text Box 4565">
                        <a:extLst xmlns:a="http://schemas.openxmlformats.org/drawingml/2006/main">
                          <a:ext uri="{FF2B5EF4-FFF2-40B4-BE49-F238E27FC236}">
                            <a16:creationId xmlns:a16="http://schemas.microsoft.com/office/drawing/2014/main" id="{00000000-0008-0000-0000-00007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D7FBD" id="Text Box 4565" o:spid="_x0000_s1026" type="#_x0000_t202" style="position:absolute;margin-left:0;margin-top:0;width:6pt;height:2.25pt;z-index:2545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6736" behindDoc="0" locked="0" layoutInCell="1" allowOverlap="1" wp14:anchorId="5E388B98" wp14:editId="69BE1AAA">
                      <wp:simplePos x="0" y="0"/>
                      <wp:positionH relativeFrom="column">
                        <wp:posOffset>0</wp:posOffset>
                      </wp:positionH>
                      <wp:positionV relativeFrom="paragraph">
                        <wp:posOffset>0</wp:posOffset>
                      </wp:positionV>
                      <wp:extent cx="76200" cy="28575"/>
                      <wp:effectExtent l="19050" t="19050" r="19050" b="28575"/>
                      <wp:wrapNone/>
                      <wp:docPr id="11381" name="Text Box 4564">
                        <a:extLst xmlns:a="http://schemas.openxmlformats.org/drawingml/2006/main">
                          <a:ext uri="{FF2B5EF4-FFF2-40B4-BE49-F238E27FC236}">
                            <a16:creationId xmlns:a16="http://schemas.microsoft.com/office/drawing/2014/main" id="{00000000-0008-0000-0000-00007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5C4D0" id="Text Box 4564" o:spid="_x0000_s1026" type="#_x0000_t202" style="position:absolute;margin-left:0;margin-top:0;width:6pt;height:2.25pt;z-index:2545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7760" behindDoc="0" locked="0" layoutInCell="1" allowOverlap="1" wp14:anchorId="3A50223B" wp14:editId="3D11E046">
                      <wp:simplePos x="0" y="0"/>
                      <wp:positionH relativeFrom="column">
                        <wp:posOffset>0</wp:posOffset>
                      </wp:positionH>
                      <wp:positionV relativeFrom="paragraph">
                        <wp:posOffset>0</wp:posOffset>
                      </wp:positionV>
                      <wp:extent cx="76200" cy="28575"/>
                      <wp:effectExtent l="19050" t="19050" r="19050" b="28575"/>
                      <wp:wrapNone/>
                      <wp:docPr id="11382" name="Text Box 4563">
                        <a:extLst xmlns:a="http://schemas.openxmlformats.org/drawingml/2006/main">
                          <a:ext uri="{FF2B5EF4-FFF2-40B4-BE49-F238E27FC236}">
                            <a16:creationId xmlns:a16="http://schemas.microsoft.com/office/drawing/2014/main" id="{00000000-0008-0000-0000-00007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AF9AFA" id="Text Box 4563" o:spid="_x0000_s1026" type="#_x0000_t202" style="position:absolute;margin-left:0;margin-top:0;width:6pt;height:2.25pt;z-index:2545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8784" behindDoc="0" locked="0" layoutInCell="1" allowOverlap="1" wp14:anchorId="2F3E0D5F" wp14:editId="71D5A236">
                      <wp:simplePos x="0" y="0"/>
                      <wp:positionH relativeFrom="column">
                        <wp:posOffset>0</wp:posOffset>
                      </wp:positionH>
                      <wp:positionV relativeFrom="paragraph">
                        <wp:posOffset>0</wp:posOffset>
                      </wp:positionV>
                      <wp:extent cx="76200" cy="28575"/>
                      <wp:effectExtent l="19050" t="19050" r="19050" b="28575"/>
                      <wp:wrapNone/>
                      <wp:docPr id="11383" name="Text Box 4562">
                        <a:extLst xmlns:a="http://schemas.openxmlformats.org/drawingml/2006/main">
                          <a:ext uri="{FF2B5EF4-FFF2-40B4-BE49-F238E27FC236}">
                            <a16:creationId xmlns:a16="http://schemas.microsoft.com/office/drawing/2014/main" id="{00000000-0008-0000-0000-00007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175C6" id="Text Box 4562" o:spid="_x0000_s1026" type="#_x0000_t202" style="position:absolute;margin-left:0;margin-top:0;width:6pt;height:2.25pt;z-index:2545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19808" behindDoc="0" locked="0" layoutInCell="1" allowOverlap="1" wp14:anchorId="7A93CA7A" wp14:editId="2BBCE815">
                      <wp:simplePos x="0" y="0"/>
                      <wp:positionH relativeFrom="column">
                        <wp:posOffset>0</wp:posOffset>
                      </wp:positionH>
                      <wp:positionV relativeFrom="paragraph">
                        <wp:posOffset>0</wp:posOffset>
                      </wp:positionV>
                      <wp:extent cx="76200" cy="28575"/>
                      <wp:effectExtent l="19050" t="19050" r="19050" b="28575"/>
                      <wp:wrapNone/>
                      <wp:docPr id="11384" name="Text Box 4561">
                        <a:extLst xmlns:a="http://schemas.openxmlformats.org/drawingml/2006/main">
                          <a:ext uri="{FF2B5EF4-FFF2-40B4-BE49-F238E27FC236}">
                            <a16:creationId xmlns:a16="http://schemas.microsoft.com/office/drawing/2014/main" id="{00000000-0008-0000-0000-00007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FA010" id="Text Box 4561" o:spid="_x0000_s1026" type="#_x0000_t202" style="position:absolute;margin-left:0;margin-top:0;width:6pt;height:2.25pt;z-index:2545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0832" behindDoc="0" locked="0" layoutInCell="1" allowOverlap="1" wp14:anchorId="12CBA9C7" wp14:editId="092027DA">
                      <wp:simplePos x="0" y="0"/>
                      <wp:positionH relativeFrom="column">
                        <wp:posOffset>0</wp:posOffset>
                      </wp:positionH>
                      <wp:positionV relativeFrom="paragraph">
                        <wp:posOffset>0</wp:posOffset>
                      </wp:positionV>
                      <wp:extent cx="76200" cy="28575"/>
                      <wp:effectExtent l="19050" t="19050" r="19050" b="28575"/>
                      <wp:wrapNone/>
                      <wp:docPr id="11385" name="Text Box 4560">
                        <a:extLst xmlns:a="http://schemas.openxmlformats.org/drawingml/2006/main">
                          <a:ext uri="{FF2B5EF4-FFF2-40B4-BE49-F238E27FC236}">
                            <a16:creationId xmlns:a16="http://schemas.microsoft.com/office/drawing/2014/main" id="{00000000-0008-0000-0000-00007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7C67D" id="Text Box 4560" o:spid="_x0000_s1026" type="#_x0000_t202" style="position:absolute;margin-left:0;margin-top:0;width:6pt;height:2.25pt;z-index:2545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1856" behindDoc="0" locked="0" layoutInCell="1" allowOverlap="1" wp14:anchorId="2A3CE9B9" wp14:editId="31A58ED8">
                      <wp:simplePos x="0" y="0"/>
                      <wp:positionH relativeFrom="column">
                        <wp:posOffset>0</wp:posOffset>
                      </wp:positionH>
                      <wp:positionV relativeFrom="paragraph">
                        <wp:posOffset>0</wp:posOffset>
                      </wp:positionV>
                      <wp:extent cx="76200" cy="28575"/>
                      <wp:effectExtent l="19050" t="19050" r="19050" b="28575"/>
                      <wp:wrapNone/>
                      <wp:docPr id="11386" name="Text Box 4559">
                        <a:extLst xmlns:a="http://schemas.openxmlformats.org/drawingml/2006/main">
                          <a:ext uri="{FF2B5EF4-FFF2-40B4-BE49-F238E27FC236}">
                            <a16:creationId xmlns:a16="http://schemas.microsoft.com/office/drawing/2014/main" id="{00000000-0008-0000-0000-00007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99DAE" id="Text Box 4559" o:spid="_x0000_s1026" type="#_x0000_t202" style="position:absolute;margin-left:0;margin-top:0;width:6pt;height:2.25pt;z-index:2545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2880" behindDoc="0" locked="0" layoutInCell="1" allowOverlap="1" wp14:anchorId="7DDF1B0C" wp14:editId="3765B43C">
                      <wp:simplePos x="0" y="0"/>
                      <wp:positionH relativeFrom="column">
                        <wp:posOffset>0</wp:posOffset>
                      </wp:positionH>
                      <wp:positionV relativeFrom="paragraph">
                        <wp:posOffset>0</wp:posOffset>
                      </wp:positionV>
                      <wp:extent cx="76200" cy="28575"/>
                      <wp:effectExtent l="19050" t="19050" r="19050" b="28575"/>
                      <wp:wrapNone/>
                      <wp:docPr id="11387" name="Text Box 4558">
                        <a:extLst xmlns:a="http://schemas.openxmlformats.org/drawingml/2006/main">
                          <a:ext uri="{FF2B5EF4-FFF2-40B4-BE49-F238E27FC236}">
                            <a16:creationId xmlns:a16="http://schemas.microsoft.com/office/drawing/2014/main" id="{00000000-0008-0000-0000-00007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2FD2B" id="Text Box 4558" o:spid="_x0000_s1026" type="#_x0000_t202" style="position:absolute;margin-left:0;margin-top:0;width:6pt;height:2.25pt;z-index:2545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3904" behindDoc="0" locked="0" layoutInCell="1" allowOverlap="1" wp14:anchorId="731D8814" wp14:editId="53C02B60">
                      <wp:simplePos x="0" y="0"/>
                      <wp:positionH relativeFrom="column">
                        <wp:posOffset>0</wp:posOffset>
                      </wp:positionH>
                      <wp:positionV relativeFrom="paragraph">
                        <wp:posOffset>0</wp:posOffset>
                      </wp:positionV>
                      <wp:extent cx="76200" cy="28575"/>
                      <wp:effectExtent l="19050" t="19050" r="19050" b="28575"/>
                      <wp:wrapNone/>
                      <wp:docPr id="11388" name="Text Box 4557">
                        <a:extLst xmlns:a="http://schemas.openxmlformats.org/drawingml/2006/main">
                          <a:ext uri="{FF2B5EF4-FFF2-40B4-BE49-F238E27FC236}">
                            <a16:creationId xmlns:a16="http://schemas.microsoft.com/office/drawing/2014/main" id="{00000000-0008-0000-0000-00007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99AFC" id="Text Box 4557" o:spid="_x0000_s1026" type="#_x0000_t202" style="position:absolute;margin-left:0;margin-top:0;width:6pt;height:2.25pt;z-index:2545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4928" behindDoc="0" locked="0" layoutInCell="1" allowOverlap="1" wp14:anchorId="4EFA56AF" wp14:editId="0E4CE9F4">
                      <wp:simplePos x="0" y="0"/>
                      <wp:positionH relativeFrom="column">
                        <wp:posOffset>0</wp:posOffset>
                      </wp:positionH>
                      <wp:positionV relativeFrom="paragraph">
                        <wp:posOffset>0</wp:posOffset>
                      </wp:positionV>
                      <wp:extent cx="76200" cy="28575"/>
                      <wp:effectExtent l="19050" t="19050" r="19050" b="28575"/>
                      <wp:wrapNone/>
                      <wp:docPr id="11389" name="Text Box 4556">
                        <a:extLst xmlns:a="http://schemas.openxmlformats.org/drawingml/2006/main">
                          <a:ext uri="{FF2B5EF4-FFF2-40B4-BE49-F238E27FC236}">
                            <a16:creationId xmlns:a16="http://schemas.microsoft.com/office/drawing/2014/main" id="{00000000-0008-0000-0000-00007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D1B06" id="Text Box 4556" o:spid="_x0000_s1026" type="#_x0000_t202" style="position:absolute;margin-left:0;margin-top:0;width:6pt;height:2.25pt;z-index:2545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5952" behindDoc="0" locked="0" layoutInCell="1" allowOverlap="1" wp14:anchorId="74DC554E" wp14:editId="37B7F495">
                      <wp:simplePos x="0" y="0"/>
                      <wp:positionH relativeFrom="column">
                        <wp:posOffset>0</wp:posOffset>
                      </wp:positionH>
                      <wp:positionV relativeFrom="paragraph">
                        <wp:posOffset>0</wp:posOffset>
                      </wp:positionV>
                      <wp:extent cx="76200" cy="28575"/>
                      <wp:effectExtent l="19050" t="19050" r="19050" b="28575"/>
                      <wp:wrapNone/>
                      <wp:docPr id="11390" name="Text Box 4555">
                        <a:extLst xmlns:a="http://schemas.openxmlformats.org/drawingml/2006/main">
                          <a:ext uri="{FF2B5EF4-FFF2-40B4-BE49-F238E27FC236}">
                            <a16:creationId xmlns:a16="http://schemas.microsoft.com/office/drawing/2014/main" id="{00000000-0008-0000-0000-00007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A6D29" id="Text Box 4555" o:spid="_x0000_s1026" type="#_x0000_t202" style="position:absolute;margin-left:0;margin-top:0;width:6pt;height:2.25pt;z-index:2545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6976" behindDoc="0" locked="0" layoutInCell="1" allowOverlap="1" wp14:anchorId="43C19A74" wp14:editId="272EC1C9">
                      <wp:simplePos x="0" y="0"/>
                      <wp:positionH relativeFrom="column">
                        <wp:posOffset>0</wp:posOffset>
                      </wp:positionH>
                      <wp:positionV relativeFrom="paragraph">
                        <wp:posOffset>0</wp:posOffset>
                      </wp:positionV>
                      <wp:extent cx="76200" cy="28575"/>
                      <wp:effectExtent l="19050" t="19050" r="19050" b="28575"/>
                      <wp:wrapNone/>
                      <wp:docPr id="11391" name="Text Box 4554">
                        <a:extLst xmlns:a="http://schemas.openxmlformats.org/drawingml/2006/main">
                          <a:ext uri="{FF2B5EF4-FFF2-40B4-BE49-F238E27FC236}">
                            <a16:creationId xmlns:a16="http://schemas.microsoft.com/office/drawing/2014/main" id="{00000000-0008-0000-0000-00007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15C62" id="Text Box 4554" o:spid="_x0000_s1026" type="#_x0000_t202" style="position:absolute;margin-left:0;margin-top:0;width:6pt;height:2.25pt;z-index:2545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8000" behindDoc="0" locked="0" layoutInCell="1" allowOverlap="1" wp14:anchorId="754F3D90" wp14:editId="47CD04B3">
                      <wp:simplePos x="0" y="0"/>
                      <wp:positionH relativeFrom="column">
                        <wp:posOffset>0</wp:posOffset>
                      </wp:positionH>
                      <wp:positionV relativeFrom="paragraph">
                        <wp:posOffset>0</wp:posOffset>
                      </wp:positionV>
                      <wp:extent cx="76200" cy="28575"/>
                      <wp:effectExtent l="19050" t="19050" r="19050" b="28575"/>
                      <wp:wrapNone/>
                      <wp:docPr id="11392" name="Text Box 4553">
                        <a:extLst xmlns:a="http://schemas.openxmlformats.org/drawingml/2006/main">
                          <a:ext uri="{FF2B5EF4-FFF2-40B4-BE49-F238E27FC236}">
                            <a16:creationId xmlns:a16="http://schemas.microsoft.com/office/drawing/2014/main" id="{00000000-0008-0000-0000-00008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D400E" id="Text Box 4553" o:spid="_x0000_s1026" type="#_x0000_t202" style="position:absolute;margin-left:0;margin-top:0;width:6pt;height:2.25pt;z-index:2545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29024" behindDoc="0" locked="0" layoutInCell="1" allowOverlap="1" wp14:anchorId="7BF9ACF4" wp14:editId="1F3A2836">
                      <wp:simplePos x="0" y="0"/>
                      <wp:positionH relativeFrom="column">
                        <wp:posOffset>0</wp:posOffset>
                      </wp:positionH>
                      <wp:positionV relativeFrom="paragraph">
                        <wp:posOffset>0</wp:posOffset>
                      </wp:positionV>
                      <wp:extent cx="76200" cy="28575"/>
                      <wp:effectExtent l="19050" t="19050" r="19050" b="28575"/>
                      <wp:wrapNone/>
                      <wp:docPr id="11393" name="Text Box 4552">
                        <a:extLst xmlns:a="http://schemas.openxmlformats.org/drawingml/2006/main">
                          <a:ext uri="{FF2B5EF4-FFF2-40B4-BE49-F238E27FC236}">
                            <a16:creationId xmlns:a16="http://schemas.microsoft.com/office/drawing/2014/main" id="{00000000-0008-0000-0000-00008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3E79D" id="Text Box 4552" o:spid="_x0000_s1026" type="#_x0000_t202" style="position:absolute;margin-left:0;margin-top:0;width:6pt;height:2.25pt;z-index:2545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0048" behindDoc="0" locked="0" layoutInCell="1" allowOverlap="1" wp14:anchorId="346CFF5B" wp14:editId="152569A6">
                      <wp:simplePos x="0" y="0"/>
                      <wp:positionH relativeFrom="column">
                        <wp:posOffset>0</wp:posOffset>
                      </wp:positionH>
                      <wp:positionV relativeFrom="paragraph">
                        <wp:posOffset>0</wp:posOffset>
                      </wp:positionV>
                      <wp:extent cx="76200" cy="28575"/>
                      <wp:effectExtent l="19050" t="19050" r="19050" b="28575"/>
                      <wp:wrapNone/>
                      <wp:docPr id="11394" name="Text Box 4551">
                        <a:extLst xmlns:a="http://schemas.openxmlformats.org/drawingml/2006/main">
                          <a:ext uri="{FF2B5EF4-FFF2-40B4-BE49-F238E27FC236}">
                            <a16:creationId xmlns:a16="http://schemas.microsoft.com/office/drawing/2014/main" id="{00000000-0008-0000-0000-00008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D5776" id="Text Box 4551" o:spid="_x0000_s1026" type="#_x0000_t202" style="position:absolute;margin-left:0;margin-top:0;width:6pt;height:2.25pt;z-index:2545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1072" behindDoc="0" locked="0" layoutInCell="1" allowOverlap="1" wp14:anchorId="548D237E" wp14:editId="5752CA76">
                      <wp:simplePos x="0" y="0"/>
                      <wp:positionH relativeFrom="column">
                        <wp:posOffset>0</wp:posOffset>
                      </wp:positionH>
                      <wp:positionV relativeFrom="paragraph">
                        <wp:posOffset>0</wp:posOffset>
                      </wp:positionV>
                      <wp:extent cx="76200" cy="28575"/>
                      <wp:effectExtent l="19050" t="19050" r="19050" b="28575"/>
                      <wp:wrapNone/>
                      <wp:docPr id="11395" name="Text Box 4550">
                        <a:extLst xmlns:a="http://schemas.openxmlformats.org/drawingml/2006/main">
                          <a:ext uri="{FF2B5EF4-FFF2-40B4-BE49-F238E27FC236}">
                            <a16:creationId xmlns:a16="http://schemas.microsoft.com/office/drawing/2014/main" id="{00000000-0008-0000-0000-00008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EBF35" id="Text Box 4550" o:spid="_x0000_s1026" type="#_x0000_t202" style="position:absolute;margin-left:0;margin-top:0;width:6pt;height:2.25pt;z-index:2545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2096" behindDoc="0" locked="0" layoutInCell="1" allowOverlap="1" wp14:anchorId="45978605" wp14:editId="1E2E03CF">
                      <wp:simplePos x="0" y="0"/>
                      <wp:positionH relativeFrom="column">
                        <wp:posOffset>0</wp:posOffset>
                      </wp:positionH>
                      <wp:positionV relativeFrom="paragraph">
                        <wp:posOffset>0</wp:posOffset>
                      </wp:positionV>
                      <wp:extent cx="76200" cy="28575"/>
                      <wp:effectExtent l="19050" t="19050" r="19050" b="28575"/>
                      <wp:wrapNone/>
                      <wp:docPr id="11396" name="Text Box 4549">
                        <a:extLst xmlns:a="http://schemas.openxmlformats.org/drawingml/2006/main">
                          <a:ext uri="{FF2B5EF4-FFF2-40B4-BE49-F238E27FC236}">
                            <a16:creationId xmlns:a16="http://schemas.microsoft.com/office/drawing/2014/main" id="{00000000-0008-0000-0000-00008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9F32C9" id="Text Box 4549" o:spid="_x0000_s1026" type="#_x0000_t202" style="position:absolute;margin-left:0;margin-top:0;width:6pt;height:2.25pt;z-index:2545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3120" behindDoc="0" locked="0" layoutInCell="1" allowOverlap="1" wp14:anchorId="60FD4136" wp14:editId="6654E819">
                      <wp:simplePos x="0" y="0"/>
                      <wp:positionH relativeFrom="column">
                        <wp:posOffset>0</wp:posOffset>
                      </wp:positionH>
                      <wp:positionV relativeFrom="paragraph">
                        <wp:posOffset>0</wp:posOffset>
                      </wp:positionV>
                      <wp:extent cx="76200" cy="28575"/>
                      <wp:effectExtent l="19050" t="19050" r="19050" b="28575"/>
                      <wp:wrapNone/>
                      <wp:docPr id="11397" name="Text Box 4548">
                        <a:extLst xmlns:a="http://schemas.openxmlformats.org/drawingml/2006/main">
                          <a:ext uri="{FF2B5EF4-FFF2-40B4-BE49-F238E27FC236}">
                            <a16:creationId xmlns:a16="http://schemas.microsoft.com/office/drawing/2014/main" id="{00000000-0008-0000-0000-00008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9835A" id="Text Box 4548" o:spid="_x0000_s1026" type="#_x0000_t202" style="position:absolute;margin-left:0;margin-top:0;width:6pt;height:2.25pt;z-index:2545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4144" behindDoc="0" locked="0" layoutInCell="1" allowOverlap="1" wp14:anchorId="6EBB94D3" wp14:editId="6259075C">
                      <wp:simplePos x="0" y="0"/>
                      <wp:positionH relativeFrom="column">
                        <wp:posOffset>0</wp:posOffset>
                      </wp:positionH>
                      <wp:positionV relativeFrom="paragraph">
                        <wp:posOffset>0</wp:posOffset>
                      </wp:positionV>
                      <wp:extent cx="76200" cy="28575"/>
                      <wp:effectExtent l="19050" t="19050" r="19050" b="28575"/>
                      <wp:wrapNone/>
                      <wp:docPr id="11398" name="Text Box 4547">
                        <a:extLst xmlns:a="http://schemas.openxmlformats.org/drawingml/2006/main">
                          <a:ext uri="{FF2B5EF4-FFF2-40B4-BE49-F238E27FC236}">
                            <a16:creationId xmlns:a16="http://schemas.microsoft.com/office/drawing/2014/main" id="{00000000-0008-0000-0000-00008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31C51" id="Text Box 4547" o:spid="_x0000_s1026" type="#_x0000_t202" style="position:absolute;margin-left:0;margin-top:0;width:6pt;height:2.25pt;z-index:2545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5168" behindDoc="0" locked="0" layoutInCell="1" allowOverlap="1" wp14:anchorId="2D49452F" wp14:editId="0C7C2D11">
                      <wp:simplePos x="0" y="0"/>
                      <wp:positionH relativeFrom="column">
                        <wp:posOffset>0</wp:posOffset>
                      </wp:positionH>
                      <wp:positionV relativeFrom="paragraph">
                        <wp:posOffset>0</wp:posOffset>
                      </wp:positionV>
                      <wp:extent cx="76200" cy="28575"/>
                      <wp:effectExtent l="19050" t="19050" r="19050" b="28575"/>
                      <wp:wrapNone/>
                      <wp:docPr id="11399" name="Text Box 4546">
                        <a:extLst xmlns:a="http://schemas.openxmlformats.org/drawingml/2006/main">
                          <a:ext uri="{FF2B5EF4-FFF2-40B4-BE49-F238E27FC236}">
                            <a16:creationId xmlns:a16="http://schemas.microsoft.com/office/drawing/2014/main" id="{00000000-0008-0000-0000-00008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5ABD4" id="Text Box 4546" o:spid="_x0000_s1026" type="#_x0000_t202" style="position:absolute;margin-left:0;margin-top:0;width:6pt;height:2.25pt;z-index:2545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6192" behindDoc="0" locked="0" layoutInCell="1" allowOverlap="1" wp14:anchorId="6EEFF084" wp14:editId="12D99415">
                      <wp:simplePos x="0" y="0"/>
                      <wp:positionH relativeFrom="column">
                        <wp:posOffset>0</wp:posOffset>
                      </wp:positionH>
                      <wp:positionV relativeFrom="paragraph">
                        <wp:posOffset>0</wp:posOffset>
                      </wp:positionV>
                      <wp:extent cx="76200" cy="28575"/>
                      <wp:effectExtent l="19050" t="19050" r="19050" b="28575"/>
                      <wp:wrapNone/>
                      <wp:docPr id="11400" name="Text Box 4545">
                        <a:extLst xmlns:a="http://schemas.openxmlformats.org/drawingml/2006/main">
                          <a:ext uri="{FF2B5EF4-FFF2-40B4-BE49-F238E27FC236}">
                            <a16:creationId xmlns:a16="http://schemas.microsoft.com/office/drawing/2014/main" id="{00000000-0008-0000-0000-00008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FE7C7" id="Text Box 4545" o:spid="_x0000_s1026" type="#_x0000_t202" style="position:absolute;margin-left:0;margin-top:0;width:6pt;height:2.25pt;z-index:2545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7216" behindDoc="0" locked="0" layoutInCell="1" allowOverlap="1" wp14:anchorId="05EAECFF" wp14:editId="4012B83B">
                      <wp:simplePos x="0" y="0"/>
                      <wp:positionH relativeFrom="column">
                        <wp:posOffset>0</wp:posOffset>
                      </wp:positionH>
                      <wp:positionV relativeFrom="paragraph">
                        <wp:posOffset>0</wp:posOffset>
                      </wp:positionV>
                      <wp:extent cx="76200" cy="28575"/>
                      <wp:effectExtent l="19050" t="19050" r="19050" b="28575"/>
                      <wp:wrapNone/>
                      <wp:docPr id="11401" name="Text Box 4544">
                        <a:extLst xmlns:a="http://schemas.openxmlformats.org/drawingml/2006/main">
                          <a:ext uri="{FF2B5EF4-FFF2-40B4-BE49-F238E27FC236}">
                            <a16:creationId xmlns:a16="http://schemas.microsoft.com/office/drawing/2014/main" id="{00000000-0008-0000-0000-00008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A31D0" id="Text Box 4544" o:spid="_x0000_s1026" type="#_x0000_t202" style="position:absolute;margin-left:0;margin-top:0;width:6pt;height:2.25pt;z-index:2545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8240" behindDoc="0" locked="0" layoutInCell="1" allowOverlap="1" wp14:anchorId="20929BA0" wp14:editId="293277AB">
                      <wp:simplePos x="0" y="0"/>
                      <wp:positionH relativeFrom="column">
                        <wp:posOffset>0</wp:posOffset>
                      </wp:positionH>
                      <wp:positionV relativeFrom="paragraph">
                        <wp:posOffset>0</wp:posOffset>
                      </wp:positionV>
                      <wp:extent cx="76200" cy="28575"/>
                      <wp:effectExtent l="19050" t="19050" r="19050" b="28575"/>
                      <wp:wrapNone/>
                      <wp:docPr id="11402" name="Text Box 4543">
                        <a:extLst xmlns:a="http://schemas.openxmlformats.org/drawingml/2006/main">
                          <a:ext uri="{FF2B5EF4-FFF2-40B4-BE49-F238E27FC236}">
                            <a16:creationId xmlns:a16="http://schemas.microsoft.com/office/drawing/2014/main" id="{00000000-0008-0000-0000-00008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B4613" id="Text Box 4543" o:spid="_x0000_s1026" type="#_x0000_t202" style="position:absolute;margin-left:0;margin-top:0;width:6pt;height:2.25pt;z-index:2545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39264" behindDoc="0" locked="0" layoutInCell="1" allowOverlap="1" wp14:anchorId="33690A50" wp14:editId="1025927F">
                      <wp:simplePos x="0" y="0"/>
                      <wp:positionH relativeFrom="column">
                        <wp:posOffset>0</wp:posOffset>
                      </wp:positionH>
                      <wp:positionV relativeFrom="paragraph">
                        <wp:posOffset>0</wp:posOffset>
                      </wp:positionV>
                      <wp:extent cx="76200" cy="28575"/>
                      <wp:effectExtent l="19050" t="19050" r="19050" b="28575"/>
                      <wp:wrapNone/>
                      <wp:docPr id="11403" name="Text Box 4542">
                        <a:extLst xmlns:a="http://schemas.openxmlformats.org/drawingml/2006/main">
                          <a:ext uri="{FF2B5EF4-FFF2-40B4-BE49-F238E27FC236}">
                            <a16:creationId xmlns:a16="http://schemas.microsoft.com/office/drawing/2014/main" id="{00000000-0008-0000-0000-00008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E4B75" id="Text Box 4542" o:spid="_x0000_s1026" type="#_x0000_t202" style="position:absolute;margin-left:0;margin-top:0;width:6pt;height:2.25pt;z-index:2545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0288" behindDoc="0" locked="0" layoutInCell="1" allowOverlap="1" wp14:anchorId="5FBD79F3" wp14:editId="0C71CE88">
                      <wp:simplePos x="0" y="0"/>
                      <wp:positionH relativeFrom="column">
                        <wp:posOffset>0</wp:posOffset>
                      </wp:positionH>
                      <wp:positionV relativeFrom="paragraph">
                        <wp:posOffset>0</wp:posOffset>
                      </wp:positionV>
                      <wp:extent cx="76200" cy="28575"/>
                      <wp:effectExtent l="19050" t="19050" r="19050" b="28575"/>
                      <wp:wrapNone/>
                      <wp:docPr id="11404" name="Text Box 4541">
                        <a:extLst xmlns:a="http://schemas.openxmlformats.org/drawingml/2006/main">
                          <a:ext uri="{FF2B5EF4-FFF2-40B4-BE49-F238E27FC236}">
                            <a16:creationId xmlns:a16="http://schemas.microsoft.com/office/drawing/2014/main" id="{00000000-0008-0000-0000-00008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C5217" id="Text Box 4541" o:spid="_x0000_s1026" type="#_x0000_t202" style="position:absolute;margin-left:0;margin-top:0;width:6pt;height:2.25pt;z-index:2545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1312" behindDoc="0" locked="0" layoutInCell="1" allowOverlap="1" wp14:anchorId="02FC45C9" wp14:editId="050CFA52">
                      <wp:simplePos x="0" y="0"/>
                      <wp:positionH relativeFrom="column">
                        <wp:posOffset>0</wp:posOffset>
                      </wp:positionH>
                      <wp:positionV relativeFrom="paragraph">
                        <wp:posOffset>0</wp:posOffset>
                      </wp:positionV>
                      <wp:extent cx="76200" cy="28575"/>
                      <wp:effectExtent l="19050" t="19050" r="19050" b="28575"/>
                      <wp:wrapNone/>
                      <wp:docPr id="11405" name="Text Box 4540">
                        <a:extLst xmlns:a="http://schemas.openxmlformats.org/drawingml/2006/main">
                          <a:ext uri="{FF2B5EF4-FFF2-40B4-BE49-F238E27FC236}">
                            <a16:creationId xmlns:a16="http://schemas.microsoft.com/office/drawing/2014/main" id="{00000000-0008-0000-0000-00008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9CBCC" id="Text Box 4540" o:spid="_x0000_s1026" type="#_x0000_t202" style="position:absolute;margin-left:0;margin-top:0;width:6pt;height:2.25pt;z-index:2545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2336" behindDoc="0" locked="0" layoutInCell="1" allowOverlap="1" wp14:anchorId="230DCFB7" wp14:editId="5DEBD721">
                      <wp:simplePos x="0" y="0"/>
                      <wp:positionH relativeFrom="column">
                        <wp:posOffset>0</wp:posOffset>
                      </wp:positionH>
                      <wp:positionV relativeFrom="paragraph">
                        <wp:posOffset>0</wp:posOffset>
                      </wp:positionV>
                      <wp:extent cx="76200" cy="28575"/>
                      <wp:effectExtent l="19050" t="19050" r="19050" b="28575"/>
                      <wp:wrapNone/>
                      <wp:docPr id="11406" name="Text Box 4539">
                        <a:extLst xmlns:a="http://schemas.openxmlformats.org/drawingml/2006/main">
                          <a:ext uri="{FF2B5EF4-FFF2-40B4-BE49-F238E27FC236}">
                            <a16:creationId xmlns:a16="http://schemas.microsoft.com/office/drawing/2014/main" id="{00000000-0008-0000-0000-00008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E6B15" id="Text Box 4539" o:spid="_x0000_s1026" type="#_x0000_t202" style="position:absolute;margin-left:0;margin-top:0;width:6pt;height:2.25pt;z-index:2545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3360" behindDoc="0" locked="0" layoutInCell="1" allowOverlap="1" wp14:anchorId="63E672F3" wp14:editId="3BA907CC">
                      <wp:simplePos x="0" y="0"/>
                      <wp:positionH relativeFrom="column">
                        <wp:posOffset>0</wp:posOffset>
                      </wp:positionH>
                      <wp:positionV relativeFrom="paragraph">
                        <wp:posOffset>0</wp:posOffset>
                      </wp:positionV>
                      <wp:extent cx="76200" cy="28575"/>
                      <wp:effectExtent l="19050" t="19050" r="19050" b="28575"/>
                      <wp:wrapNone/>
                      <wp:docPr id="11407" name="Text Box 4538">
                        <a:extLst xmlns:a="http://schemas.openxmlformats.org/drawingml/2006/main">
                          <a:ext uri="{FF2B5EF4-FFF2-40B4-BE49-F238E27FC236}">
                            <a16:creationId xmlns:a16="http://schemas.microsoft.com/office/drawing/2014/main" id="{00000000-0008-0000-0000-00008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E6611" id="Text Box 4538" o:spid="_x0000_s1026" type="#_x0000_t202" style="position:absolute;margin-left:0;margin-top:0;width:6pt;height:2.25pt;z-index:2545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4384" behindDoc="0" locked="0" layoutInCell="1" allowOverlap="1" wp14:anchorId="1AD4D276" wp14:editId="5E9CEBC8">
                      <wp:simplePos x="0" y="0"/>
                      <wp:positionH relativeFrom="column">
                        <wp:posOffset>0</wp:posOffset>
                      </wp:positionH>
                      <wp:positionV relativeFrom="paragraph">
                        <wp:posOffset>0</wp:posOffset>
                      </wp:positionV>
                      <wp:extent cx="76200" cy="28575"/>
                      <wp:effectExtent l="19050" t="19050" r="19050" b="28575"/>
                      <wp:wrapNone/>
                      <wp:docPr id="11408" name="Text Box 4537">
                        <a:extLst xmlns:a="http://schemas.openxmlformats.org/drawingml/2006/main">
                          <a:ext uri="{FF2B5EF4-FFF2-40B4-BE49-F238E27FC236}">
                            <a16:creationId xmlns:a16="http://schemas.microsoft.com/office/drawing/2014/main" id="{00000000-0008-0000-0000-00009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E8DC5" id="Text Box 4537" o:spid="_x0000_s1026" type="#_x0000_t202" style="position:absolute;margin-left:0;margin-top:0;width:6pt;height:2.25pt;z-index:2545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5408" behindDoc="0" locked="0" layoutInCell="1" allowOverlap="1" wp14:anchorId="719AA7D8" wp14:editId="450E4D38">
                      <wp:simplePos x="0" y="0"/>
                      <wp:positionH relativeFrom="column">
                        <wp:posOffset>0</wp:posOffset>
                      </wp:positionH>
                      <wp:positionV relativeFrom="paragraph">
                        <wp:posOffset>0</wp:posOffset>
                      </wp:positionV>
                      <wp:extent cx="76200" cy="28575"/>
                      <wp:effectExtent l="19050" t="19050" r="19050" b="28575"/>
                      <wp:wrapNone/>
                      <wp:docPr id="11409" name="Text Box 4536">
                        <a:extLst xmlns:a="http://schemas.openxmlformats.org/drawingml/2006/main">
                          <a:ext uri="{FF2B5EF4-FFF2-40B4-BE49-F238E27FC236}">
                            <a16:creationId xmlns:a16="http://schemas.microsoft.com/office/drawing/2014/main" id="{00000000-0008-0000-0000-00009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CA99FC" id="Text Box 4536" o:spid="_x0000_s1026" type="#_x0000_t202" style="position:absolute;margin-left:0;margin-top:0;width:6pt;height:2.25pt;z-index:2545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6432" behindDoc="0" locked="0" layoutInCell="1" allowOverlap="1" wp14:anchorId="55260566" wp14:editId="50B536F5">
                      <wp:simplePos x="0" y="0"/>
                      <wp:positionH relativeFrom="column">
                        <wp:posOffset>0</wp:posOffset>
                      </wp:positionH>
                      <wp:positionV relativeFrom="paragraph">
                        <wp:posOffset>0</wp:posOffset>
                      </wp:positionV>
                      <wp:extent cx="76200" cy="28575"/>
                      <wp:effectExtent l="19050" t="19050" r="19050" b="28575"/>
                      <wp:wrapNone/>
                      <wp:docPr id="11410" name="Text Box 4535">
                        <a:extLst xmlns:a="http://schemas.openxmlformats.org/drawingml/2006/main">
                          <a:ext uri="{FF2B5EF4-FFF2-40B4-BE49-F238E27FC236}">
                            <a16:creationId xmlns:a16="http://schemas.microsoft.com/office/drawing/2014/main" id="{00000000-0008-0000-0000-00009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6C2EC" id="Text Box 4535" o:spid="_x0000_s1026" type="#_x0000_t202" style="position:absolute;margin-left:0;margin-top:0;width:6pt;height:2.25pt;z-index:2545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7456" behindDoc="0" locked="0" layoutInCell="1" allowOverlap="1" wp14:anchorId="2EAA04AE" wp14:editId="530A3822">
                      <wp:simplePos x="0" y="0"/>
                      <wp:positionH relativeFrom="column">
                        <wp:posOffset>0</wp:posOffset>
                      </wp:positionH>
                      <wp:positionV relativeFrom="paragraph">
                        <wp:posOffset>0</wp:posOffset>
                      </wp:positionV>
                      <wp:extent cx="76200" cy="28575"/>
                      <wp:effectExtent l="19050" t="19050" r="19050" b="28575"/>
                      <wp:wrapNone/>
                      <wp:docPr id="11411" name="Text Box 4534">
                        <a:extLst xmlns:a="http://schemas.openxmlformats.org/drawingml/2006/main">
                          <a:ext uri="{FF2B5EF4-FFF2-40B4-BE49-F238E27FC236}">
                            <a16:creationId xmlns:a16="http://schemas.microsoft.com/office/drawing/2014/main" id="{00000000-0008-0000-0000-00009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859FA" id="Text Box 4534" o:spid="_x0000_s1026" type="#_x0000_t202" style="position:absolute;margin-left:0;margin-top:0;width:6pt;height:2.25pt;z-index:2545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8480" behindDoc="0" locked="0" layoutInCell="1" allowOverlap="1" wp14:anchorId="4B824CE5" wp14:editId="4A18561B">
                      <wp:simplePos x="0" y="0"/>
                      <wp:positionH relativeFrom="column">
                        <wp:posOffset>0</wp:posOffset>
                      </wp:positionH>
                      <wp:positionV relativeFrom="paragraph">
                        <wp:posOffset>0</wp:posOffset>
                      </wp:positionV>
                      <wp:extent cx="76200" cy="28575"/>
                      <wp:effectExtent l="19050" t="19050" r="19050" b="28575"/>
                      <wp:wrapNone/>
                      <wp:docPr id="11412" name="Text Box 4533">
                        <a:extLst xmlns:a="http://schemas.openxmlformats.org/drawingml/2006/main">
                          <a:ext uri="{FF2B5EF4-FFF2-40B4-BE49-F238E27FC236}">
                            <a16:creationId xmlns:a16="http://schemas.microsoft.com/office/drawing/2014/main" id="{00000000-0008-0000-0000-00009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976D1" id="Text Box 4533" o:spid="_x0000_s1026" type="#_x0000_t202" style="position:absolute;margin-left:0;margin-top:0;width:6pt;height:2.25pt;z-index:2545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49504" behindDoc="0" locked="0" layoutInCell="1" allowOverlap="1" wp14:anchorId="60CCC42E" wp14:editId="22AC16E9">
                      <wp:simplePos x="0" y="0"/>
                      <wp:positionH relativeFrom="column">
                        <wp:posOffset>0</wp:posOffset>
                      </wp:positionH>
                      <wp:positionV relativeFrom="paragraph">
                        <wp:posOffset>0</wp:posOffset>
                      </wp:positionV>
                      <wp:extent cx="76200" cy="28575"/>
                      <wp:effectExtent l="19050" t="19050" r="19050" b="28575"/>
                      <wp:wrapNone/>
                      <wp:docPr id="11413" name="Text Box 4532">
                        <a:extLst xmlns:a="http://schemas.openxmlformats.org/drawingml/2006/main">
                          <a:ext uri="{FF2B5EF4-FFF2-40B4-BE49-F238E27FC236}">
                            <a16:creationId xmlns:a16="http://schemas.microsoft.com/office/drawing/2014/main" id="{00000000-0008-0000-0000-00009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E9E7A" id="Text Box 4532" o:spid="_x0000_s1026" type="#_x0000_t202" style="position:absolute;margin-left:0;margin-top:0;width:6pt;height:2.25pt;z-index:2545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0528" behindDoc="0" locked="0" layoutInCell="1" allowOverlap="1" wp14:anchorId="2A8F147E" wp14:editId="3EF7BEF6">
                      <wp:simplePos x="0" y="0"/>
                      <wp:positionH relativeFrom="column">
                        <wp:posOffset>0</wp:posOffset>
                      </wp:positionH>
                      <wp:positionV relativeFrom="paragraph">
                        <wp:posOffset>0</wp:posOffset>
                      </wp:positionV>
                      <wp:extent cx="76200" cy="28575"/>
                      <wp:effectExtent l="19050" t="19050" r="19050" b="28575"/>
                      <wp:wrapNone/>
                      <wp:docPr id="11414" name="Text Box 4531">
                        <a:extLst xmlns:a="http://schemas.openxmlformats.org/drawingml/2006/main">
                          <a:ext uri="{FF2B5EF4-FFF2-40B4-BE49-F238E27FC236}">
                            <a16:creationId xmlns:a16="http://schemas.microsoft.com/office/drawing/2014/main" id="{00000000-0008-0000-0000-00009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0C7B2" id="Text Box 4531" o:spid="_x0000_s1026" type="#_x0000_t202" style="position:absolute;margin-left:0;margin-top:0;width:6pt;height:2.25pt;z-index:2545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1552" behindDoc="0" locked="0" layoutInCell="1" allowOverlap="1" wp14:anchorId="4E12024F" wp14:editId="4165C6CC">
                      <wp:simplePos x="0" y="0"/>
                      <wp:positionH relativeFrom="column">
                        <wp:posOffset>0</wp:posOffset>
                      </wp:positionH>
                      <wp:positionV relativeFrom="paragraph">
                        <wp:posOffset>0</wp:posOffset>
                      </wp:positionV>
                      <wp:extent cx="76200" cy="28575"/>
                      <wp:effectExtent l="19050" t="19050" r="19050" b="28575"/>
                      <wp:wrapNone/>
                      <wp:docPr id="11415" name="Text Box 4530">
                        <a:extLst xmlns:a="http://schemas.openxmlformats.org/drawingml/2006/main">
                          <a:ext uri="{FF2B5EF4-FFF2-40B4-BE49-F238E27FC236}">
                            <a16:creationId xmlns:a16="http://schemas.microsoft.com/office/drawing/2014/main" id="{00000000-0008-0000-0000-00009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CAF53" id="Text Box 4530" o:spid="_x0000_s1026" type="#_x0000_t202" style="position:absolute;margin-left:0;margin-top:0;width:6pt;height:2.25pt;z-index:2545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2576" behindDoc="0" locked="0" layoutInCell="1" allowOverlap="1" wp14:anchorId="23EF770E" wp14:editId="78885B5E">
                      <wp:simplePos x="0" y="0"/>
                      <wp:positionH relativeFrom="column">
                        <wp:posOffset>0</wp:posOffset>
                      </wp:positionH>
                      <wp:positionV relativeFrom="paragraph">
                        <wp:posOffset>0</wp:posOffset>
                      </wp:positionV>
                      <wp:extent cx="76200" cy="28575"/>
                      <wp:effectExtent l="19050" t="19050" r="19050" b="28575"/>
                      <wp:wrapNone/>
                      <wp:docPr id="11416" name="Text Box 4529">
                        <a:extLst xmlns:a="http://schemas.openxmlformats.org/drawingml/2006/main">
                          <a:ext uri="{FF2B5EF4-FFF2-40B4-BE49-F238E27FC236}">
                            <a16:creationId xmlns:a16="http://schemas.microsoft.com/office/drawing/2014/main" id="{00000000-0008-0000-0000-00009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4186F" id="Text Box 4529" o:spid="_x0000_s1026" type="#_x0000_t202" style="position:absolute;margin-left:0;margin-top:0;width:6pt;height:2.25pt;z-index:2545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3600" behindDoc="0" locked="0" layoutInCell="1" allowOverlap="1" wp14:anchorId="34B70C35" wp14:editId="22262E7F">
                      <wp:simplePos x="0" y="0"/>
                      <wp:positionH relativeFrom="column">
                        <wp:posOffset>0</wp:posOffset>
                      </wp:positionH>
                      <wp:positionV relativeFrom="paragraph">
                        <wp:posOffset>0</wp:posOffset>
                      </wp:positionV>
                      <wp:extent cx="76200" cy="28575"/>
                      <wp:effectExtent l="19050" t="19050" r="19050" b="28575"/>
                      <wp:wrapNone/>
                      <wp:docPr id="11417" name="Text Box 4528">
                        <a:extLst xmlns:a="http://schemas.openxmlformats.org/drawingml/2006/main">
                          <a:ext uri="{FF2B5EF4-FFF2-40B4-BE49-F238E27FC236}">
                            <a16:creationId xmlns:a16="http://schemas.microsoft.com/office/drawing/2014/main" id="{00000000-0008-0000-0000-00009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BE766" id="Text Box 4528" o:spid="_x0000_s1026" type="#_x0000_t202" style="position:absolute;margin-left:0;margin-top:0;width:6pt;height:2.25pt;z-index:2545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4624" behindDoc="0" locked="0" layoutInCell="1" allowOverlap="1" wp14:anchorId="6D5C28F7" wp14:editId="2DD26FAA">
                      <wp:simplePos x="0" y="0"/>
                      <wp:positionH relativeFrom="column">
                        <wp:posOffset>0</wp:posOffset>
                      </wp:positionH>
                      <wp:positionV relativeFrom="paragraph">
                        <wp:posOffset>0</wp:posOffset>
                      </wp:positionV>
                      <wp:extent cx="76200" cy="28575"/>
                      <wp:effectExtent l="19050" t="19050" r="19050" b="28575"/>
                      <wp:wrapNone/>
                      <wp:docPr id="11418" name="Text Box 4527">
                        <a:extLst xmlns:a="http://schemas.openxmlformats.org/drawingml/2006/main">
                          <a:ext uri="{FF2B5EF4-FFF2-40B4-BE49-F238E27FC236}">
                            <a16:creationId xmlns:a16="http://schemas.microsoft.com/office/drawing/2014/main" id="{00000000-0008-0000-0000-00009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585FB" id="Text Box 4527" o:spid="_x0000_s1026" type="#_x0000_t202" style="position:absolute;margin-left:0;margin-top:0;width:6pt;height:2.25pt;z-index:2545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5648" behindDoc="0" locked="0" layoutInCell="1" allowOverlap="1" wp14:anchorId="039C7229" wp14:editId="7D12A911">
                      <wp:simplePos x="0" y="0"/>
                      <wp:positionH relativeFrom="column">
                        <wp:posOffset>0</wp:posOffset>
                      </wp:positionH>
                      <wp:positionV relativeFrom="paragraph">
                        <wp:posOffset>0</wp:posOffset>
                      </wp:positionV>
                      <wp:extent cx="76200" cy="28575"/>
                      <wp:effectExtent l="19050" t="19050" r="19050" b="28575"/>
                      <wp:wrapNone/>
                      <wp:docPr id="11419" name="Text Box 4526">
                        <a:extLst xmlns:a="http://schemas.openxmlformats.org/drawingml/2006/main">
                          <a:ext uri="{FF2B5EF4-FFF2-40B4-BE49-F238E27FC236}">
                            <a16:creationId xmlns:a16="http://schemas.microsoft.com/office/drawing/2014/main" id="{00000000-0008-0000-0000-00009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37564" id="Text Box 4526" o:spid="_x0000_s1026" type="#_x0000_t202" style="position:absolute;margin-left:0;margin-top:0;width:6pt;height:2.25pt;z-index:2545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6672" behindDoc="0" locked="0" layoutInCell="1" allowOverlap="1" wp14:anchorId="23D44E10" wp14:editId="4FECE8FC">
                      <wp:simplePos x="0" y="0"/>
                      <wp:positionH relativeFrom="column">
                        <wp:posOffset>0</wp:posOffset>
                      </wp:positionH>
                      <wp:positionV relativeFrom="paragraph">
                        <wp:posOffset>0</wp:posOffset>
                      </wp:positionV>
                      <wp:extent cx="76200" cy="28575"/>
                      <wp:effectExtent l="19050" t="19050" r="19050" b="28575"/>
                      <wp:wrapNone/>
                      <wp:docPr id="11420" name="Text Box 4525">
                        <a:extLst xmlns:a="http://schemas.openxmlformats.org/drawingml/2006/main">
                          <a:ext uri="{FF2B5EF4-FFF2-40B4-BE49-F238E27FC236}">
                            <a16:creationId xmlns:a16="http://schemas.microsoft.com/office/drawing/2014/main" id="{00000000-0008-0000-0000-00009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2AFB7" id="Text Box 4525" o:spid="_x0000_s1026" type="#_x0000_t202" style="position:absolute;margin-left:0;margin-top:0;width:6pt;height:2.25pt;z-index:2545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7696" behindDoc="0" locked="0" layoutInCell="1" allowOverlap="1" wp14:anchorId="22C37403" wp14:editId="4EB2F678">
                      <wp:simplePos x="0" y="0"/>
                      <wp:positionH relativeFrom="column">
                        <wp:posOffset>0</wp:posOffset>
                      </wp:positionH>
                      <wp:positionV relativeFrom="paragraph">
                        <wp:posOffset>0</wp:posOffset>
                      </wp:positionV>
                      <wp:extent cx="76200" cy="28575"/>
                      <wp:effectExtent l="19050" t="19050" r="19050" b="28575"/>
                      <wp:wrapNone/>
                      <wp:docPr id="11421" name="Text Box 4524">
                        <a:extLst xmlns:a="http://schemas.openxmlformats.org/drawingml/2006/main">
                          <a:ext uri="{FF2B5EF4-FFF2-40B4-BE49-F238E27FC236}">
                            <a16:creationId xmlns:a16="http://schemas.microsoft.com/office/drawing/2014/main" id="{00000000-0008-0000-0000-00009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8AC7A" id="Text Box 4524" o:spid="_x0000_s1026" type="#_x0000_t202" style="position:absolute;margin-left:0;margin-top:0;width:6pt;height:2.25pt;z-index:2545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8720" behindDoc="0" locked="0" layoutInCell="1" allowOverlap="1" wp14:anchorId="3F465368" wp14:editId="42A63B27">
                      <wp:simplePos x="0" y="0"/>
                      <wp:positionH relativeFrom="column">
                        <wp:posOffset>0</wp:posOffset>
                      </wp:positionH>
                      <wp:positionV relativeFrom="paragraph">
                        <wp:posOffset>0</wp:posOffset>
                      </wp:positionV>
                      <wp:extent cx="76200" cy="28575"/>
                      <wp:effectExtent l="19050" t="19050" r="19050" b="28575"/>
                      <wp:wrapNone/>
                      <wp:docPr id="11422" name="Text Box 4523">
                        <a:extLst xmlns:a="http://schemas.openxmlformats.org/drawingml/2006/main">
                          <a:ext uri="{FF2B5EF4-FFF2-40B4-BE49-F238E27FC236}">
                            <a16:creationId xmlns:a16="http://schemas.microsoft.com/office/drawing/2014/main" id="{00000000-0008-0000-0000-00009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40165D" id="Text Box 4523" o:spid="_x0000_s1026" type="#_x0000_t202" style="position:absolute;margin-left:0;margin-top:0;width:6pt;height:2.25pt;z-index:2545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59744" behindDoc="0" locked="0" layoutInCell="1" allowOverlap="1" wp14:anchorId="07FA9F17" wp14:editId="7E380DAC">
                      <wp:simplePos x="0" y="0"/>
                      <wp:positionH relativeFrom="column">
                        <wp:posOffset>0</wp:posOffset>
                      </wp:positionH>
                      <wp:positionV relativeFrom="paragraph">
                        <wp:posOffset>0</wp:posOffset>
                      </wp:positionV>
                      <wp:extent cx="76200" cy="28575"/>
                      <wp:effectExtent l="19050" t="19050" r="19050" b="28575"/>
                      <wp:wrapNone/>
                      <wp:docPr id="11423" name="Text Box 4522">
                        <a:extLst xmlns:a="http://schemas.openxmlformats.org/drawingml/2006/main">
                          <a:ext uri="{FF2B5EF4-FFF2-40B4-BE49-F238E27FC236}">
                            <a16:creationId xmlns:a16="http://schemas.microsoft.com/office/drawing/2014/main" id="{00000000-0008-0000-0000-00009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42DF2" id="Text Box 4522" o:spid="_x0000_s1026" type="#_x0000_t202" style="position:absolute;margin-left:0;margin-top:0;width:6pt;height:2.25pt;z-index:2545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0768" behindDoc="0" locked="0" layoutInCell="1" allowOverlap="1" wp14:anchorId="34B5F4D2" wp14:editId="47717CC4">
                      <wp:simplePos x="0" y="0"/>
                      <wp:positionH relativeFrom="column">
                        <wp:posOffset>0</wp:posOffset>
                      </wp:positionH>
                      <wp:positionV relativeFrom="paragraph">
                        <wp:posOffset>0</wp:posOffset>
                      </wp:positionV>
                      <wp:extent cx="76200" cy="28575"/>
                      <wp:effectExtent l="19050" t="19050" r="19050" b="28575"/>
                      <wp:wrapNone/>
                      <wp:docPr id="11424" name="Text Box 4521">
                        <a:extLst xmlns:a="http://schemas.openxmlformats.org/drawingml/2006/main">
                          <a:ext uri="{FF2B5EF4-FFF2-40B4-BE49-F238E27FC236}">
                            <a16:creationId xmlns:a16="http://schemas.microsoft.com/office/drawing/2014/main" id="{00000000-0008-0000-0000-0000A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6EFFB" id="Text Box 4521" o:spid="_x0000_s1026" type="#_x0000_t202" style="position:absolute;margin-left:0;margin-top:0;width:6pt;height:2.25pt;z-index:2545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1792" behindDoc="0" locked="0" layoutInCell="1" allowOverlap="1" wp14:anchorId="437DF05C" wp14:editId="67CC39A7">
                      <wp:simplePos x="0" y="0"/>
                      <wp:positionH relativeFrom="column">
                        <wp:posOffset>0</wp:posOffset>
                      </wp:positionH>
                      <wp:positionV relativeFrom="paragraph">
                        <wp:posOffset>0</wp:posOffset>
                      </wp:positionV>
                      <wp:extent cx="76200" cy="28575"/>
                      <wp:effectExtent l="19050" t="19050" r="19050" b="28575"/>
                      <wp:wrapNone/>
                      <wp:docPr id="11425" name="Text Box 4520">
                        <a:extLst xmlns:a="http://schemas.openxmlformats.org/drawingml/2006/main">
                          <a:ext uri="{FF2B5EF4-FFF2-40B4-BE49-F238E27FC236}">
                            <a16:creationId xmlns:a16="http://schemas.microsoft.com/office/drawing/2014/main" id="{00000000-0008-0000-0000-0000A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90D11" id="Text Box 4520" o:spid="_x0000_s1026" type="#_x0000_t202" style="position:absolute;margin-left:0;margin-top:0;width:6pt;height:2.25pt;z-index:2545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2816" behindDoc="0" locked="0" layoutInCell="1" allowOverlap="1" wp14:anchorId="517ACB9E" wp14:editId="20CC9C54">
                      <wp:simplePos x="0" y="0"/>
                      <wp:positionH relativeFrom="column">
                        <wp:posOffset>0</wp:posOffset>
                      </wp:positionH>
                      <wp:positionV relativeFrom="paragraph">
                        <wp:posOffset>0</wp:posOffset>
                      </wp:positionV>
                      <wp:extent cx="76200" cy="28575"/>
                      <wp:effectExtent l="19050" t="19050" r="19050" b="28575"/>
                      <wp:wrapNone/>
                      <wp:docPr id="11426" name="Text Box 4519">
                        <a:extLst xmlns:a="http://schemas.openxmlformats.org/drawingml/2006/main">
                          <a:ext uri="{FF2B5EF4-FFF2-40B4-BE49-F238E27FC236}">
                            <a16:creationId xmlns:a16="http://schemas.microsoft.com/office/drawing/2014/main" id="{00000000-0008-0000-0000-0000A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64502" id="Text Box 4519" o:spid="_x0000_s1026" type="#_x0000_t202" style="position:absolute;margin-left:0;margin-top:0;width:6pt;height:2.25pt;z-index:2545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3840" behindDoc="0" locked="0" layoutInCell="1" allowOverlap="1" wp14:anchorId="6EE25033" wp14:editId="64960221">
                      <wp:simplePos x="0" y="0"/>
                      <wp:positionH relativeFrom="column">
                        <wp:posOffset>0</wp:posOffset>
                      </wp:positionH>
                      <wp:positionV relativeFrom="paragraph">
                        <wp:posOffset>0</wp:posOffset>
                      </wp:positionV>
                      <wp:extent cx="76200" cy="28575"/>
                      <wp:effectExtent l="19050" t="19050" r="19050" b="28575"/>
                      <wp:wrapNone/>
                      <wp:docPr id="11427" name="Text Box 4518">
                        <a:extLst xmlns:a="http://schemas.openxmlformats.org/drawingml/2006/main">
                          <a:ext uri="{FF2B5EF4-FFF2-40B4-BE49-F238E27FC236}">
                            <a16:creationId xmlns:a16="http://schemas.microsoft.com/office/drawing/2014/main" id="{00000000-0008-0000-0000-0000A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960C6" id="Text Box 4518" o:spid="_x0000_s1026" type="#_x0000_t202" style="position:absolute;margin-left:0;margin-top:0;width:6pt;height:2.25pt;z-index:2545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4864" behindDoc="0" locked="0" layoutInCell="1" allowOverlap="1" wp14:anchorId="7B2BB2A1" wp14:editId="69DC8DFE">
                      <wp:simplePos x="0" y="0"/>
                      <wp:positionH relativeFrom="column">
                        <wp:posOffset>0</wp:posOffset>
                      </wp:positionH>
                      <wp:positionV relativeFrom="paragraph">
                        <wp:posOffset>0</wp:posOffset>
                      </wp:positionV>
                      <wp:extent cx="76200" cy="28575"/>
                      <wp:effectExtent l="19050" t="19050" r="19050" b="28575"/>
                      <wp:wrapNone/>
                      <wp:docPr id="11428" name="Text Box 4517">
                        <a:extLst xmlns:a="http://schemas.openxmlformats.org/drawingml/2006/main">
                          <a:ext uri="{FF2B5EF4-FFF2-40B4-BE49-F238E27FC236}">
                            <a16:creationId xmlns:a16="http://schemas.microsoft.com/office/drawing/2014/main" id="{00000000-0008-0000-0000-0000A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DB33C" id="Text Box 4517" o:spid="_x0000_s1026" type="#_x0000_t202" style="position:absolute;margin-left:0;margin-top:0;width:6pt;height:2.25pt;z-index:2545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5888" behindDoc="0" locked="0" layoutInCell="1" allowOverlap="1" wp14:anchorId="5670BF4D" wp14:editId="4D403997">
                      <wp:simplePos x="0" y="0"/>
                      <wp:positionH relativeFrom="column">
                        <wp:posOffset>0</wp:posOffset>
                      </wp:positionH>
                      <wp:positionV relativeFrom="paragraph">
                        <wp:posOffset>0</wp:posOffset>
                      </wp:positionV>
                      <wp:extent cx="76200" cy="28575"/>
                      <wp:effectExtent l="19050" t="19050" r="19050" b="28575"/>
                      <wp:wrapNone/>
                      <wp:docPr id="11429" name="Text Box 4516">
                        <a:extLst xmlns:a="http://schemas.openxmlformats.org/drawingml/2006/main">
                          <a:ext uri="{FF2B5EF4-FFF2-40B4-BE49-F238E27FC236}">
                            <a16:creationId xmlns:a16="http://schemas.microsoft.com/office/drawing/2014/main" id="{00000000-0008-0000-0000-0000A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AF3FF" id="Text Box 4516" o:spid="_x0000_s1026" type="#_x0000_t202" style="position:absolute;margin-left:0;margin-top:0;width:6pt;height:2.25pt;z-index:2545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6912" behindDoc="0" locked="0" layoutInCell="1" allowOverlap="1" wp14:anchorId="3E67CDB5" wp14:editId="33EE3A69">
                      <wp:simplePos x="0" y="0"/>
                      <wp:positionH relativeFrom="column">
                        <wp:posOffset>0</wp:posOffset>
                      </wp:positionH>
                      <wp:positionV relativeFrom="paragraph">
                        <wp:posOffset>0</wp:posOffset>
                      </wp:positionV>
                      <wp:extent cx="76200" cy="28575"/>
                      <wp:effectExtent l="19050" t="19050" r="19050" b="28575"/>
                      <wp:wrapNone/>
                      <wp:docPr id="11430" name="Text Box 4515">
                        <a:extLst xmlns:a="http://schemas.openxmlformats.org/drawingml/2006/main">
                          <a:ext uri="{FF2B5EF4-FFF2-40B4-BE49-F238E27FC236}">
                            <a16:creationId xmlns:a16="http://schemas.microsoft.com/office/drawing/2014/main" id="{00000000-0008-0000-0000-0000A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92230" id="Text Box 4515" o:spid="_x0000_s1026" type="#_x0000_t202" style="position:absolute;margin-left:0;margin-top:0;width:6pt;height:2.25pt;z-index:2545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7936" behindDoc="0" locked="0" layoutInCell="1" allowOverlap="1" wp14:anchorId="2F4B5F56" wp14:editId="55439ED7">
                      <wp:simplePos x="0" y="0"/>
                      <wp:positionH relativeFrom="column">
                        <wp:posOffset>0</wp:posOffset>
                      </wp:positionH>
                      <wp:positionV relativeFrom="paragraph">
                        <wp:posOffset>0</wp:posOffset>
                      </wp:positionV>
                      <wp:extent cx="76200" cy="28575"/>
                      <wp:effectExtent l="19050" t="19050" r="19050" b="28575"/>
                      <wp:wrapNone/>
                      <wp:docPr id="11431" name="Text Box 4514">
                        <a:extLst xmlns:a="http://schemas.openxmlformats.org/drawingml/2006/main">
                          <a:ext uri="{FF2B5EF4-FFF2-40B4-BE49-F238E27FC236}">
                            <a16:creationId xmlns:a16="http://schemas.microsoft.com/office/drawing/2014/main" id="{00000000-0008-0000-0000-0000A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40755" id="Text Box 4514" o:spid="_x0000_s1026" type="#_x0000_t202" style="position:absolute;margin-left:0;margin-top:0;width:6pt;height:2.25pt;z-index:2545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8960" behindDoc="0" locked="0" layoutInCell="1" allowOverlap="1" wp14:anchorId="79954420" wp14:editId="1E319000">
                      <wp:simplePos x="0" y="0"/>
                      <wp:positionH relativeFrom="column">
                        <wp:posOffset>0</wp:posOffset>
                      </wp:positionH>
                      <wp:positionV relativeFrom="paragraph">
                        <wp:posOffset>0</wp:posOffset>
                      </wp:positionV>
                      <wp:extent cx="76200" cy="28575"/>
                      <wp:effectExtent l="19050" t="19050" r="19050" b="28575"/>
                      <wp:wrapNone/>
                      <wp:docPr id="11432" name="Text Box 4513">
                        <a:extLst xmlns:a="http://schemas.openxmlformats.org/drawingml/2006/main">
                          <a:ext uri="{FF2B5EF4-FFF2-40B4-BE49-F238E27FC236}">
                            <a16:creationId xmlns:a16="http://schemas.microsoft.com/office/drawing/2014/main" id="{00000000-0008-0000-0000-0000A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142D5" id="Text Box 4513" o:spid="_x0000_s1026" type="#_x0000_t202" style="position:absolute;margin-left:0;margin-top:0;width:6pt;height:2.25pt;z-index:2545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69984" behindDoc="0" locked="0" layoutInCell="1" allowOverlap="1" wp14:anchorId="6E637051" wp14:editId="6E6E0712">
                      <wp:simplePos x="0" y="0"/>
                      <wp:positionH relativeFrom="column">
                        <wp:posOffset>0</wp:posOffset>
                      </wp:positionH>
                      <wp:positionV relativeFrom="paragraph">
                        <wp:posOffset>0</wp:posOffset>
                      </wp:positionV>
                      <wp:extent cx="76200" cy="28575"/>
                      <wp:effectExtent l="19050" t="19050" r="19050" b="28575"/>
                      <wp:wrapNone/>
                      <wp:docPr id="11433" name="Text Box 4512">
                        <a:extLst xmlns:a="http://schemas.openxmlformats.org/drawingml/2006/main">
                          <a:ext uri="{FF2B5EF4-FFF2-40B4-BE49-F238E27FC236}">
                            <a16:creationId xmlns:a16="http://schemas.microsoft.com/office/drawing/2014/main" id="{00000000-0008-0000-0000-0000A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89EF1" id="Text Box 4512" o:spid="_x0000_s1026" type="#_x0000_t202" style="position:absolute;margin-left:0;margin-top:0;width:6pt;height:2.25pt;z-index:2545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1008" behindDoc="0" locked="0" layoutInCell="1" allowOverlap="1" wp14:anchorId="77D8B474" wp14:editId="0E122ACA">
                      <wp:simplePos x="0" y="0"/>
                      <wp:positionH relativeFrom="column">
                        <wp:posOffset>0</wp:posOffset>
                      </wp:positionH>
                      <wp:positionV relativeFrom="paragraph">
                        <wp:posOffset>0</wp:posOffset>
                      </wp:positionV>
                      <wp:extent cx="76200" cy="28575"/>
                      <wp:effectExtent l="19050" t="19050" r="19050" b="28575"/>
                      <wp:wrapNone/>
                      <wp:docPr id="11434" name="Text Box 4511">
                        <a:extLst xmlns:a="http://schemas.openxmlformats.org/drawingml/2006/main">
                          <a:ext uri="{FF2B5EF4-FFF2-40B4-BE49-F238E27FC236}">
                            <a16:creationId xmlns:a16="http://schemas.microsoft.com/office/drawing/2014/main" id="{00000000-0008-0000-0000-0000A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5C5F1" id="Text Box 4511" o:spid="_x0000_s1026" type="#_x0000_t202" style="position:absolute;margin-left:0;margin-top:0;width:6pt;height:2.25pt;z-index:2545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2032" behindDoc="0" locked="0" layoutInCell="1" allowOverlap="1" wp14:anchorId="4F8FCF09" wp14:editId="6A003490">
                      <wp:simplePos x="0" y="0"/>
                      <wp:positionH relativeFrom="column">
                        <wp:posOffset>0</wp:posOffset>
                      </wp:positionH>
                      <wp:positionV relativeFrom="paragraph">
                        <wp:posOffset>0</wp:posOffset>
                      </wp:positionV>
                      <wp:extent cx="76200" cy="28575"/>
                      <wp:effectExtent l="19050" t="19050" r="19050" b="28575"/>
                      <wp:wrapNone/>
                      <wp:docPr id="11435" name="Text Box 4510">
                        <a:extLst xmlns:a="http://schemas.openxmlformats.org/drawingml/2006/main">
                          <a:ext uri="{FF2B5EF4-FFF2-40B4-BE49-F238E27FC236}">
                            <a16:creationId xmlns:a16="http://schemas.microsoft.com/office/drawing/2014/main" id="{00000000-0008-0000-0000-0000A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F6DC2" id="Text Box 4510" o:spid="_x0000_s1026" type="#_x0000_t202" style="position:absolute;margin-left:0;margin-top:0;width:6pt;height:2.25pt;z-index:2545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3056" behindDoc="0" locked="0" layoutInCell="1" allowOverlap="1" wp14:anchorId="5B0660B6" wp14:editId="24ED6676">
                      <wp:simplePos x="0" y="0"/>
                      <wp:positionH relativeFrom="column">
                        <wp:posOffset>0</wp:posOffset>
                      </wp:positionH>
                      <wp:positionV relativeFrom="paragraph">
                        <wp:posOffset>0</wp:posOffset>
                      </wp:positionV>
                      <wp:extent cx="76200" cy="28575"/>
                      <wp:effectExtent l="19050" t="19050" r="19050" b="28575"/>
                      <wp:wrapNone/>
                      <wp:docPr id="11436" name="Text Box 4509">
                        <a:extLst xmlns:a="http://schemas.openxmlformats.org/drawingml/2006/main">
                          <a:ext uri="{FF2B5EF4-FFF2-40B4-BE49-F238E27FC236}">
                            <a16:creationId xmlns:a16="http://schemas.microsoft.com/office/drawing/2014/main" id="{00000000-0008-0000-0000-0000A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72069" id="Text Box 4509" o:spid="_x0000_s1026" type="#_x0000_t202" style="position:absolute;margin-left:0;margin-top:0;width:6pt;height:2.25pt;z-index:2545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4080" behindDoc="0" locked="0" layoutInCell="1" allowOverlap="1" wp14:anchorId="1EB91B28" wp14:editId="428070CB">
                      <wp:simplePos x="0" y="0"/>
                      <wp:positionH relativeFrom="column">
                        <wp:posOffset>0</wp:posOffset>
                      </wp:positionH>
                      <wp:positionV relativeFrom="paragraph">
                        <wp:posOffset>0</wp:posOffset>
                      </wp:positionV>
                      <wp:extent cx="76200" cy="28575"/>
                      <wp:effectExtent l="19050" t="19050" r="19050" b="28575"/>
                      <wp:wrapNone/>
                      <wp:docPr id="11437" name="Text Box 4508">
                        <a:extLst xmlns:a="http://schemas.openxmlformats.org/drawingml/2006/main">
                          <a:ext uri="{FF2B5EF4-FFF2-40B4-BE49-F238E27FC236}">
                            <a16:creationId xmlns:a16="http://schemas.microsoft.com/office/drawing/2014/main" id="{00000000-0008-0000-0000-0000A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942EA" id="Text Box 4508" o:spid="_x0000_s1026" type="#_x0000_t202" style="position:absolute;margin-left:0;margin-top:0;width:6pt;height:2.25pt;z-index:2545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5104" behindDoc="0" locked="0" layoutInCell="1" allowOverlap="1" wp14:anchorId="3E539CBB" wp14:editId="5473F0DD">
                      <wp:simplePos x="0" y="0"/>
                      <wp:positionH relativeFrom="column">
                        <wp:posOffset>0</wp:posOffset>
                      </wp:positionH>
                      <wp:positionV relativeFrom="paragraph">
                        <wp:posOffset>0</wp:posOffset>
                      </wp:positionV>
                      <wp:extent cx="76200" cy="28575"/>
                      <wp:effectExtent l="19050" t="19050" r="19050" b="28575"/>
                      <wp:wrapNone/>
                      <wp:docPr id="11438" name="Text Box 4507">
                        <a:extLst xmlns:a="http://schemas.openxmlformats.org/drawingml/2006/main">
                          <a:ext uri="{FF2B5EF4-FFF2-40B4-BE49-F238E27FC236}">
                            <a16:creationId xmlns:a16="http://schemas.microsoft.com/office/drawing/2014/main" id="{00000000-0008-0000-0000-0000A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8B8B97" id="Text Box 4507" o:spid="_x0000_s1026" type="#_x0000_t202" style="position:absolute;margin-left:0;margin-top:0;width:6pt;height:2.25pt;z-index:2545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6128" behindDoc="0" locked="0" layoutInCell="1" allowOverlap="1" wp14:anchorId="28B08B8D" wp14:editId="7EEC354F">
                      <wp:simplePos x="0" y="0"/>
                      <wp:positionH relativeFrom="column">
                        <wp:posOffset>0</wp:posOffset>
                      </wp:positionH>
                      <wp:positionV relativeFrom="paragraph">
                        <wp:posOffset>0</wp:posOffset>
                      </wp:positionV>
                      <wp:extent cx="76200" cy="28575"/>
                      <wp:effectExtent l="19050" t="19050" r="19050" b="28575"/>
                      <wp:wrapNone/>
                      <wp:docPr id="11439" name="Text Box 4506">
                        <a:extLst xmlns:a="http://schemas.openxmlformats.org/drawingml/2006/main">
                          <a:ext uri="{FF2B5EF4-FFF2-40B4-BE49-F238E27FC236}">
                            <a16:creationId xmlns:a16="http://schemas.microsoft.com/office/drawing/2014/main" id="{00000000-0008-0000-0000-0000A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1BF56" id="Text Box 4506" o:spid="_x0000_s1026" type="#_x0000_t202" style="position:absolute;margin-left:0;margin-top:0;width:6pt;height:2.25pt;z-index:2545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7152" behindDoc="0" locked="0" layoutInCell="1" allowOverlap="1" wp14:anchorId="17E65CFE" wp14:editId="46C60E89">
                      <wp:simplePos x="0" y="0"/>
                      <wp:positionH relativeFrom="column">
                        <wp:posOffset>0</wp:posOffset>
                      </wp:positionH>
                      <wp:positionV relativeFrom="paragraph">
                        <wp:posOffset>0</wp:posOffset>
                      </wp:positionV>
                      <wp:extent cx="76200" cy="28575"/>
                      <wp:effectExtent l="19050" t="19050" r="19050" b="28575"/>
                      <wp:wrapNone/>
                      <wp:docPr id="11440" name="Text Box 4505">
                        <a:extLst xmlns:a="http://schemas.openxmlformats.org/drawingml/2006/main">
                          <a:ext uri="{FF2B5EF4-FFF2-40B4-BE49-F238E27FC236}">
                            <a16:creationId xmlns:a16="http://schemas.microsoft.com/office/drawing/2014/main" id="{00000000-0008-0000-0000-0000B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BAD07" id="Text Box 4505" o:spid="_x0000_s1026" type="#_x0000_t202" style="position:absolute;margin-left:0;margin-top:0;width:6pt;height:2.25pt;z-index:2545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0576" behindDoc="0" locked="0" layoutInCell="1" allowOverlap="1" wp14:anchorId="7B8A3BA9" wp14:editId="296E347A">
                      <wp:simplePos x="0" y="0"/>
                      <wp:positionH relativeFrom="column">
                        <wp:posOffset>0</wp:posOffset>
                      </wp:positionH>
                      <wp:positionV relativeFrom="paragraph">
                        <wp:posOffset>0</wp:posOffset>
                      </wp:positionV>
                      <wp:extent cx="76200" cy="28575"/>
                      <wp:effectExtent l="19050" t="19050" r="19050" b="28575"/>
                      <wp:wrapNone/>
                      <wp:docPr id="11541" name="Text Box 4504">
                        <a:extLst xmlns:a="http://schemas.openxmlformats.org/drawingml/2006/main">
                          <a:ext uri="{FF2B5EF4-FFF2-40B4-BE49-F238E27FC236}">
                            <a16:creationId xmlns:a16="http://schemas.microsoft.com/office/drawing/2014/main" id="{00000000-0008-0000-0000-00001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2F697" id="Text Box 4504" o:spid="_x0000_s1026" type="#_x0000_t202" style="position:absolute;margin-left:0;margin-top:0;width:6pt;height:2.25pt;z-index:2546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1600" behindDoc="0" locked="0" layoutInCell="1" allowOverlap="1" wp14:anchorId="011FB5DD" wp14:editId="03DFFA1A">
                      <wp:simplePos x="0" y="0"/>
                      <wp:positionH relativeFrom="column">
                        <wp:posOffset>0</wp:posOffset>
                      </wp:positionH>
                      <wp:positionV relativeFrom="paragraph">
                        <wp:posOffset>0</wp:posOffset>
                      </wp:positionV>
                      <wp:extent cx="76200" cy="28575"/>
                      <wp:effectExtent l="19050" t="19050" r="19050" b="28575"/>
                      <wp:wrapNone/>
                      <wp:docPr id="11542" name="Text Box 4503">
                        <a:extLst xmlns:a="http://schemas.openxmlformats.org/drawingml/2006/main">
                          <a:ext uri="{FF2B5EF4-FFF2-40B4-BE49-F238E27FC236}">
                            <a16:creationId xmlns:a16="http://schemas.microsoft.com/office/drawing/2014/main" id="{00000000-0008-0000-0000-00001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E9784" id="Text Box 4503" o:spid="_x0000_s1026" type="#_x0000_t202" style="position:absolute;margin-left:0;margin-top:0;width:6pt;height:2.25pt;z-index:2546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2624" behindDoc="0" locked="0" layoutInCell="1" allowOverlap="1" wp14:anchorId="38908F51" wp14:editId="428A5963">
                      <wp:simplePos x="0" y="0"/>
                      <wp:positionH relativeFrom="column">
                        <wp:posOffset>0</wp:posOffset>
                      </wp:positionH>
                      <wp:positionV relativeFrom="paragraph">
                        <wp:posOffset>0</wp:posOffset>
                      </wp:positionV>
                      <wp:extent cx="76200" cy="28575"/>
                      <wp:effectExtent l="19050" t="19050" r="19050" b="28575"/>
                      <wp:wrapNone/>
                      <wp:docPr id="11543" name="Text Box 4502">
                        <a:extLst xmlns:a="http://schemas.openxmlformats.org/drawingml/2006/main">
                          <a:ext uri="{FF2B5EF4-FFF2-40B4-BE49-F238E27FC236}">
                            <a16:creationId xmlns:a16="http://schemas.microsoft.com/office/drawing/2014/main" id="{00000000-0008-0000-0000-00001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B29A8" id="Text Box 4502" o:spid="_x0000_s1026" type="#_x0000_t202" style="position:absolute;margin-left:0;margin-top:0;width:6pt;height:2.25pt;z-index:2546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3648" behindDoc="0" locked="0" layoutInCell="1" allowOverlap="1" wp14:anchorId="1CD6DA77" wp14:editId="50940FAB">
                      <wp:simplePos x="0" y="0"/>
                      <wp:positionH relativeFrom="column">
                        <wp:posOffset>0</wp:posOffset>
                      </wp:positionH>
                      <wp:positionV relativeFrom="paragraph">
                        <wp:posOffset>0</wp:posOffset>
                      </wp:positionV>
                      <wp:extent cx="76200" cy="28575"/>
                      <wp:effectExtent l="19050" t="19050" r="19050" b="28575"/>
                      <wp:wrapNone/>
                      <wp:docPr id="11544" name="Text Box 4501">
                        <a:extLst xmlns:a="http://schemas.openxmlformats.org/drawingml/2006/main">
                          <a:ext uri="{FF2B5EF4-FFF2-40B4-BE49-F238E27FC236}">
                            <a16:creationId xmlns:a16="http://schemas.microsoft.com/office/drawing/2014/main" id="{00000000-0008-0000-0000-00001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DEB10" id="Text Box 4501" o:spid="_x0000_s1026" type="#_x0000_t202" style="position:absolute;margin-left:0;margin-top:0;width:6pt;height:2.25pt;z-index:2546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4672" behindDoc="0" locked="0" layoutInCell="1" allowOverlap="1" wp14:anchorId="7987C378" wp14:editId="5B29F1C1">
                      <wp:simplePos x="0" y="0"/>
                      <wp:positionH relativeFrom="column">
                        <wp:posOffset>0</wp:posOffset>
                      </wp:positionH>
                      <wp:positionV relativeFrom="paragraph">
                        <wp:posOffset>0</wp:posOffset>
                      </wp:positionV>
                      <wp:extent cx="76200" cy="28575"/>
                      <wp:effectExtent l="19050" t="19050" r="19050" b="28575"/>
                      <wp:wrapNone/>
                      <wp:docPr id="11545" name="Text Box 4500">
                        <a:extLst xmlns:a="http://schemas.openxmlformats.org/drawingml/2006/main">
                          <a:ext uri="{FF2B5EF4-FFF2-40B4-BE49-F238E27FC236}">
                            <a16:creationId xmlns:a16="http://schemas.microsoft.com/office/drawing/2014/main" id="{00000000-0008-0000-0000-00001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9FFB8" id="Text Box 4500" o:spid="_x0000_s1026" type="#_x0000_t202" style="position:absolute;margin-left:0;margin-top:0;width:6pt;height:2.25pt;z-index:2546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5696" behindDoc="0" locked="0" layoutInCell="1" allowOverlap="1" wp14:anchorId="6862D44B" wp14:editId="732C62C2">
                      <wp:simplePos x="0" y="0"/>
                      <wp:positionH relativeFrom="column">
                        <wp:posOffset>0</wp:posOffset>
                      </wp:positionH>
                      <wp:positionV relativeFrom="paragraph">
                        <wp:posOffset>0</wp:posOffset>
                      </wp:positionV>
                      <wp:extent cx="76200" cy="28575"/>
                      <wp:effectExtent l="19050" t="19050" r="19050" b="28575"/>
                      <wp:wrapNone/>
                      <wp:docPr id="11546" name="Text Box 4499">
                        <a:extLst xmlns:a="http://schemas.openxmlformats.org/drawingml/2006/main">
                          <a:ext uri="{FF2B5EF4-FFF2-40B4-BE49-F238E27FC236}">
                            <a16:creationId xmlns:a16="http://schemas.microsoft.com/office/drawing/2014/main" id="{00000000-0008-0000-0000-00001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4536F" id="Text Box 4499" o:spid="_x0000_s1026" type="#_x0000_t202" style="position:absolute;margin-left:0;margin-top:0;width:6pt;height:2.25pt;z-index:2546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6720" behindDoc="0" locked="0" layoutInCell="1" allowOverlap="1" wp14:anchorId="32772B45" wp14:editId="08D5B107">
                      <wp:simplePos x="0" y="0"/>
                      <wp:positionH relativeFrom="column">
                        <wp:posOffset>0</wp:posOffset>
                      </wp:positionH>
                      <wp:positionV relativeFrom="paragraph">
                        <wp:posOffset>0</wp:posOffset>
                      </wp:positionV>
                      <wp:extent cx="76200" cy="28575"/>
                      <wp:effectExtent l="19050" t="19050" r="19050" b="28575"/>
                      <wp:wrapNone/>
                      <wp:docPr id="11547" name="Text Box 4498">
                        <a:extLst xmlns:a="http://schemas.openxmlformats.org/drawingml/2006/main">
                          <a:ext uri="{FF2B5EF4-FFF2-40B4-BE49-F238E27FC236}">
                            <a16:creationId xmlns:a16="http://schemas.microsoft.com/office/drawing/2014/main" id="{00000000-0008-0000-0000-00001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A8B3A" id="Text Box 4498" o:spid="_x0000_s1026" type="#_x0000_t202" style="position:absolute;margin-left:0;margin-top:0;width:6pt;height:2.25pt;z-index:2546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7744" behindDoc="0" locked="0" layoutInCell="1" allowOverlap="1" wp14:anchorId="20C3D0BB" wp14:editId="08F51976">
                      <wp:simplePos x="0" y="0"/>
                      <wp:positionH relativeFrom="column">
                        <wp:posOffset>0</wp:posOffset>
                      </wp:positionH>
                      <wp:positionV relativeFrom="paragraph">
                        <wp:posOffset>0</wp:posOffset>
                      </wp:positionV>
                      <wp:extent cx="76200" cy="28575"/>
                      <wp:effectExtent l="19050" t="19050" r="19050" b="28575"/>
                      <wp:wrapNone/>
                      <wp:docPr id="11548" name="Text Box 4497">
                        <a:extLst xmlns:a="http://schemas.openxmlformats.org/drawingml/2006/main">
                          <a:ext uri="{FF2B5EF4-FFF2-40B4-BE49-F238E27FC236}">
                            <a16:creationId xmlns:a16="http://schemas.microsoft.com/office/drawing/2014/main" id="{00000000-0008-0000-0000-00001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D1C74" id="Text Box 4497" o:spid="_x0000_s1026" type="#_x0000_t202" style="position:absolute;margin-left:0;margin-top:0;width:6pt;height:2.25pt;z-index:2546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8768" behindDoc="0" locked="0" layoutInCell="1" allowOverlap="1" wp14:anchorId="132B6789" wp14:editId="3DDE7505">
                      <wp:simplePos x="0" y="0"/>
                      <wp:positionH relativeFrom="column">
                        <wp:posOffset>0</wp:posOffset>
                      </wp:positionH>
                      <wp:positionV relativeFrom="paragraph">
                        <wp:posOffset>0</wp:posOffset>
                      </wp:positionV>
                      <wp:extent cx="76200" cy="28575"/>
                      <wp:effectExtent l="19050" t="19050" r="19050" b="28575"/>
                      <wp:wrapNone/>
                      <wp:docPr id="11549" name="Text Box 4496">
                        <a:extLst xmlns:a="http://schemas.openxmlformats.org/drawingml/2006/main">
                          <a:ext uri="{FF2B5EF4-FFF2-40B4-BE49-F238E27FC236}">
                            <a16:creationId xmlns:a16="http://schemas.microsoft.com/office/drawing/2014/main" id="{00000000-0008-0000-0000-00001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3A3FE" id="Text Box 4496" o:spid="_x0000_s1026" type="#_x0000_t202" style="position:absolute;margin-left:0;margin-top:0;width:6pt;height:2.25pt;z-index:2546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89792" behindDoc="0" locked="0" layoutInCell="1" allowOverlap="1" wp14:anchorId="032F9ED5" wp14:editId="1A3C20A7">
                      <wp:simplePos x="0" y="0"/>
                      <wp:positionH relativeFrom="column">
                        <wp:posOffset>0</wp:posOffset>
                      </wp:positionH>
                      <wp:positionV relativeFrom="paragraph">
                        <wp:posOffset>0</wp:posOffset>
                      </wp:positionV>
                      <wp:extent cx="76200" cy="28575"/>
                      <wp:effectExtent l="19050" t="19050" r="19050" b="28575"/>
                      <wp:wrapNone/>
                      <wp:docPr id="11550" name="Text Box 4495">
                        <a:extLst xmlns:a="http://schemas.openxmlformats.org/drawingml/2006/main">
                          <a:ext uri="{FF2B5EF4-FFF2-40B4-BE49-F238E27FC236}">
                            <a16:creationId xmlns:a16="http://schemas.microsoft.com/office/drawing/2014/main" id="{00000000-0008-0000-0000-00001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CD429" id="Text Box 4495" o:spid="_x0000_s1026" type="#_x0000_t202" style="position:absolute;margin-left:0;margin-top:0;width:6pt;height:2.25pt;z-index:2546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0816" behindDoc="0" locked="0" layoutInCell="1" allowOverlap="1" wp14:anchorId="54ECFD5C" wp14:editId="0FBD665C">
                      <wp:simplePos x="0" y="0"/>
                      <wp:positionH relativeFrom="column">
                        <wp:posOffset>0</wp:posOffset>
                      </wp:positionH>
                      <wp:positionV relativeFrom="paragraph">
                        <wp:posOffset>0</wp:posOffset>
                      </wp:positionV>
                      <wp:extent cx="76200" cy="28575"/>
                      <wp:effectExtent l="19050" t="19050" r="19050" b="28575"/>
                      <wp:wrapNone/>
                      <wp:docPr id="11551" name="Text Box 4494">
                        <a:extLst xmlns:a="http://schemas.openxmlformats.org/drawingml/2006/main">
                          <a:ext uri="{FF2B5EF4-FFF2-40B4-BE49-F238E27FC236}">
                            <a16:creationId xmlns:a16="http://schemas.microsoft.com/office/drawing/2014/main" id="{00000000-0008-0000-0000-00001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4F991" id="Text Box 4494" o:spid="_x0000_s1026" type="#_x0000_t202" style="position:absolute;margin-left:0;margin-top:0;width:6pt;height:2.25pt;z-index:2546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1840" behindDoc="0" locked="0" layoutInCell="1" allowOverlap="1" wp14:anchorId="22C0A42B" wp14:editId="700C9A08">
                      <wp:simplePos x="0" y="0"/>
                      <wp:positionH relativeFrom="column">
                        <wp:posOffset>0</wp:posOffset>
                      </wp:positionH>
                      <wp:positionV relativeFrom="paragraph">
                        <wp:posOffset>0</wp:posOffset>
                      </wp:positionV>
                      <wp:extent cx="76200" cy="28575"/>
                      <wp:effectExtent l="19050" t="19050" r="19050" b="28575"/>
                      <wp:wrapNone/>
                      <wp:docPr id="11552" name="Text Box 4493">
                        <a:extLst xmlns:a="http://schemas.openxmlformats.org/drawingml/2006/main">
                          <a:ext uri="{FF2B5EF4-FFF2-40B4-BE49-F238E27FC236}">
                            <a16:creationId xmlns:a16="http://schemas.microsoft.com/office/drawing/2014/main" id="{00000000-0008-0000-0000-00002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AB087" id="Text Box 4493" o:spid="_x0000_s1026" type="#_x0000_t202" style="position:absolute;margin-left:0;margin-top:0;width:6pt;height:2.25pt;z-index:2546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2864" behindDoc="0" locked="0" layoutInCell="1" allowOverlap="1" wp14:anchorId="5366C5C2" wp14:editId="2E7E111B">
                      <wp:simplePos x="0" y="0"/>
                      <wp:positionH relativeFrom="column">
                        <wp:posOffset>0</wp:posOffset>
                      </wp:positionH>
                      <wp:positionV relativeFrom="paragraph">
                        <wp:posOffset>0</wp:posOffset>
                      </wp:positionV>
                      <wp:extent cx="76200" cy="28575"/>
                      <wp:effectExtent l="19050" t="19050" r="19050" b="28575"/>
                      <wp:wrapNone/>
                      <wp:docPr id="11553" name="Text Box 4492">
                        <a:extLst xmlns:a="http://schemas.openxmlformats.org/drawingml/2006/main">
                          <a:ext uri="{FF2B5EF4-FFF2-40B4-BE49-F238E27FC236}">
                            <a16:creationId xmlns:a16="http://schemas.microsoft.com/office/drawing/2014/main" id="{00000000-0008-0000-0000-00002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CCB92D" id="Text Box 4492" o:spid="_x0000_s1026" type="#_x0000_t202" style="position:absolute;margin-left:0;margin-top:0;width:6pt;height:2.25pt;z-index:2546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3888" behindDoc="0" locked="0" layoutInCell="1" allowOverlap="1" wp14:anchorId="28BD8FE6" wp14:editId="3562F760">
                      <wp:simplePos x="0" y="0"/>
                      <wp:positionH relativeFrom="column">
                        <wp:posOffset>0</wp:posOffset>
                      </wp:positionH>
                      <wp:positionV relativeFrom="paragraph">
                        <wp:posOffset>0</wp:posOffset>
                      </wp:positionV>
                      <wp:extent cx="76200" cy="28575"/>
                      <wp:effectExtent l="19050" t="19050" r="19050" b="28575"/>
                      <wp:wrapNone/>
                      <wp:docPr id="11554" name="Text Box 4491">
                        <a:extLst xmlns:a="http://schemas.openxmlformats.org/drawingml/2006/main">
                          <a:ext uri="{FF2B5EF4-FFF2-40B4-BE49-F238E27FC236}">
                            <a16:creationId xmlns:a16="http://schemas.microsoft.com/office/drawing/2014/main" id="{00000000-0008-0000-0000-00002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58C8B2" id="Text Box 4491" o:spid="_x0000_s1026" type="#_x0000_t202" style="position:absolute;margin-left:0;margin-top:0;width:6pt;height:2.25pt;z-index:2546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4912" behindDoc="0" locked="0" layoutInCell="1" allowOverlap="1" wp14:anchorId="0B463E07" wp14:editId="30B8EB0D">
                      <wp:simplePos x="0" y="0"/>
                      <wp:positionH relativeFrom="column">
                        <wp:posOffset>0</wp:posOffset>
                      </wp:positionH>
                      <wp:positionV relativeFrom="paragraph">
                        <wp:posOffset>0</wp:posOffset>
                      </wp:positionV>
                      <wp:extent cx="76200" cy="28575"/>
                      <wp:effectExtent l="19050" t="19050" r="19050" b="28575"/>
                      <wp:wrapNone/>
                      <wp:docPr id="11555" name="Text Box 4490">
                        <a:extLst xmlns:a="http://schemas.openxmlformats.org/drawingml/2006/main">
                          <a:ext uri="{FF2B5EF4-FFF2-40B4-BE49-F238E27FC236}">
                            <a16:creationId xmlns:a16="http://schemas.microsoft.com/office/drawing/2014/main" id="{00000000-0008-0000-0000-00002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76DA4" id="Text Box 4490" o:spid="_x0000_s1026" type="#_x0000_t202" style="position:absolute;margin-left:0;margin-top:0;width:6pt;height:2.25pt;z-index:2546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5936" behindDoc="0" locked="0" layoutInCell="1" allowOverlap="1" wp14:anchorId="20C6535C" wp14:editId="411E2F02">
                      <wp:simplePos x="0" y="0"/>
                      <wp:positionH relativeFrom="column">
                        <wp:posOffset>0</wp:posOffset>
                      </wp:positionH>
                      <wp:positionV relativeFrom="paragraph">
                        <wp:posOffset>0</wp:posOffset>
                      </wp:positionV>
                      <wp:extent cx="76200" cy="28575"/>
                      <wp:effectExtent l="19050" t="19050" r="19050" b="28575"/>
                      <wp:wrapNone/>
                      <wp:docPr id="11556" name="Text Box 4489">
                        <a:extLst xmlns:a="http://schemas.openxmlformats.org/drawingml/2006/main">
                          <a:ext uri="{FF2B5EF4-FFF2-40B4-BE49-F238E27FC236}">
                            <a16:creationId xmlns:a16="http://schemas.microsoft.com/office/drawing/2014/main" id="{00000000-0008-0000-0000-00002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5D837" id="Text Box 4489" o:spid="_x0000_s1026" type="#_x0000_t202" style="position:absolute;margin-left:0;margin-top:0;width:6pt;height:2.25pt;z-index:2546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6960" behindDoc="0" locked="0" layoutInCell="1" allowOverlap="1" wp14:anchorId="7378A877" wp14:editId="3DFE3F09">
                      <wp:simplePos x="0" y="0"/>
                      <wp:positionH relativeFrom="column">
                        <wp:posOffset>0</wp:posOffset>
                      </wp:positionH>
                      <wp:positionV relativeFrom="paragraph">
                        <wp:posOffset>0</wp:posOffset>
                      </wp:positionV>
                      <wp:extent cx="76200" cy="28575"/>
                      <wp:effectExtent l="19050" t="19050" r="19050" b="28575"/>
                      <wp:wrapNone/>
                      <wp:docPr id="11557" name="Text Box 4488">
                        <a:extLst xmlns:a="http://schemas.openxmlformats.org/drawingml/2006/main">
                          <a:ext uri="{FF2B5EF4-FFF2-40B4-BE49-F238E27FC236}">
                            <a16:creationId xmlns:a16="http://schemas.microsoft.com/office/drawing/2014/main" id="{00000000-0008-0000-0000-00002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8668C" id="Text Box 4488" o:spid="_x0000_s1026" type="#_x0000_t202" style="position:absolute;margin-left:0;margin-top:0;width:6pt;height:2.25pt;z-index:2546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7984" behindDoc="0" locked="0" layoutInCell="1" allowOverlap="1" wp14:anchorId="76E3D856" wp14:editId="5DC517E8">
                      <wp:simplePos x="0" y="0"/>
                      <wp:positionH relativeFrom="column">
                        <wp:posOffset>0</wp:posOffset>
                      </wp:positionH>
                      <wp:positionV relativeFrom="paragraph">
                        <wp:posOffset>0</wp:posOffset>
                      </wp:positionV>
                      <wp:extent cx="76200" cy="28575"/>
                      <wp:effectExtent l="19050" t="19050" r="19050" b="28575"/>
                      <wp:wrapNone/>
                      <wp:docPr id="11558" name="Text Box 4487">
                        <a:extLst xmlns:a="http://schemas.openxmlformats.org/drawingml/2006/main">
                          <a:ext uri="{FF2B5EF4-FFF2-40B4-BE49-F238E27FC236}">
                            <a16:creationId xmlns:a16="http://schemas.microsoft.com/office/drawing/2014/main" id="{00000000-0008-0000-0000-00002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8D745" id="Text Box 4487" o:spid="_x0000_s1026" type="#_x0000_t202" style="position:absolute;margin-left:0;margin-top:0;width:6pt;height:2.25pt;z-index:2546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99008" behindDoc="0" locked="0" layoutInCell="1" allowOverlap="1" wp14:anchorId="1DEF45DE" wp14:editId="6D32FEBD">
                      <wp:simplePos x="0" y="0"/>
                      <wp:positionH relativeFrom="column">
                        <wp:posOffset>0</wp:posOffset>
                      </wp:positionH>
                      <wp:positionV relativeFrom="paragraph">
                        <wp:posOffset>0</wp:posOffset>
                      </wp:positionV>
                      <wp:extent cx="76200" cy="28575"/>
                      <wp:effectExtent l="19050" t="19050" r="19050" b="28575"/>
                      <wp:wrapNone/>
                      <wp:docPr id="11559" name="Text Box 4486">
                        <a:extLst xmlns:a="http://schemas.openxmlformats.org/drawingml/2006/main">
                          <a:ext uri="{FF2B5EF4-FFF2-40B4-BE49-F238E27FC236}">
                            <a16:creationId xmlns:a16="http://schemas.microsoft.com/office/drawing/2014/main" id="{00000000-0008-0000-0000-00002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2122A" id="Text Box 4486" o:spid="_x0000_s1026" type="#_x0000_t202" style="position:absolute;margin-left:0;margin-top:0;width:6pt;height:2.25pt;z-index:2546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0032" behindDoc="0" locked="0" layoutInCell="1" allowOverlap="1" wp14:anchorId="7F581B67" wp14:editId="5863823C">
                      <wp:simplePos x="0" y="0"/>
                      <wp:positionH relativeFrom="column">
                        <wp:posOffset>0</wp:posOffset>
                      </wp:positionH>
                      <wp:positionV relativeFrom="paragraph">
                        <wp:posOffset>0</wp:posOffset>
                      </wp:positionV>
                      <wp:extent cx="76200" cy="28575"/>
                      <wp:effectExtent l="19050" t="19050" r="19050" b="28575"/>
                      <wp:wrapNone/>
                      <wp:docPr id="11560" name="Text Box 4485">
                        <a:extLst xmlns:a="http://schemas.openxmlformats.org/drawingml/2006/main">
                          <a:ext uri="{FF2B5EF4-FFF2-40B4-BE49-F238E27FC236}">
                            <a16:creationId xmlns:a16="http://schemas.microsoft.com/office/drawing/2014/main" id="{00000000-0008-0000-0000-00002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B800FB" id="Text Box 4485" o:spid="_x0000_s1026" type="#_x0000_t202" style="position:absolute;margin-left:0;margin-top:0;width:6pt;height:2.25pt;z-index:2547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1056" behindDoc="0" locked="0" layoutInCell="1" allowOverlap="1" wp14:anchorId="722042BD" wp14:editId="7C880F16">
                      <wp:simplePos x="0" y="0"/>
                      <wp:positionH relativeFrom="column">
                        <wp:posOffset>0</wp:posOffset>
                      </wp:positionH>
                      <wp:positionV relativeFrom="paragraph">
                        <wp:posOffset>0</wp:posOffset>
                      </wp:positionV>
                      <wp:extent cx="76200" cy="28575"/>
                      <wp:effectExtent l="19050" t="19050" r="19050" b="28575"/>
                      <wp:wrapNone/>
                      <wp:docPr id="11561" name="Text Box 4484">
                        <a:extLst xmlns:a="http://schemas.openxmlformats.org/drawingml/2006/main">
                          <a:ext uri="{FF2B5EF4-FFF2-40B4-BE49-F238E27FC236}">
                            <a16:creationId xmlns:a16="http://schemas.microsoft.com/office/drawing/2014/main" id="{00000000-0008-0000-0000-00002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6CE65" id="Text Box 4484" o:spid="_x0000_s1026" type="#_x0000_t202" style="position:absolute;margin-left:0;margin-top:0;width:6pt;height:2.25pt;z-index:2547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2080" behindDoc="0" locked="0" layoutInCell="1" allowOverlap="1" wp14:anchorId="5AAD4478" wp14:editId="0AB7B04A">
                      <wp:simplePos x="0" y="0"/>
                      <wp:positionH relativeFrom="column">
                        <wp:posOffset>0</wp:posOffset>
                      </wp:positionH>
                      <wp:positionV relativeFrom="paragraph">
                        <wp:posOffset>0</wp:posOffset>
                      </wp:positionV>
                      <wp:extent cx="76200" cy="28575"/>
                      <wp:effectExtent l="19050" t="19050" r="19050" b="28575"/>
                      <wp:wrapNone/>
                      <wp:docPr id="11562" name="Text Box 4483">
                        <a:extLst xmlns:a="http://schemas.openxmlformats.org/drawingml/2006/main">
                          <a:ext uri="{FF2B5EF4-FFF2-40B4-BE49-F238E27FC236}">
                            <a16:creationId xmlns:a16="http://schemas.microsoft.com/office/drawing/2014/main" id="{00000000-0008-0000-0000-00002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1D5A0" id="Text Box 4483" o:spid="_x0000_s1026" type="#_x0000_t202" style="position:absolute;margin-left:0;margin-top:0;width:6pt;height:2.25pt;z-index:2547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3104" behindDoc="0" locked="0" layoutInCell="1" allowOverlap="1" wp14:anchorId="44289A84" wp14:editId="43F2AC92">
                      <wp:simplePos x="0" y="0"/>
                      <wp:positionH relativeFrom="column">
                        <wp:posOffset>0</wp:posOffset>
                      </wp:positionH>
                      <wp:positionV relativeFrom="paragraph">
                        <wp:posOffset>0</wp:posOffset>
                      </wp:positionV>
                      <wp:extent cx="76200" cy="28575"/>
                      <wp:effectExtent l="19050" t="19050" r="19050" b="28575"/>
                      <wp:wrapNone/>
                      <wp:docPr id="11563" name="Text Box 4482">
                        <a:extLst xmlns:a="http://schemas.openxmlformats.org/drawingml/2006/main">
                          <a:ext uri="{FF2B5EF4-FFF2-40B4-BE49-F238E27FC236}">
                            <a16:creationId xmlns:a16="http://schemas.microsoft.com/office/drawing/2014/main" id="{00000000-0008-0000-0000-00002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22638" id="Text Box 4482" o:spid="_x0000_s1026" type="#_x0000_t202" style="position:absolute;margin-left:0;margin-top:0;width:6pt;height:2.25pt;z-index:2547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4128" behindDoc="0" locked="0" layoutInCell="1" allowOverlap="1" wp14:anchorId="64BC9B82" wp14:editId="4FD344E4">
                      <wp:simplePos x="0" y="0"/>
                      <wp:positionH relativeFrom="column">
                        <wp:posOffset>0</wp:posOffset>
                      </wp:positionH>
                      <wp:positionV relativeFrom="paragraph">
                        <wp:posOffset>0</wp:posOffset>
                      </wp:positionV>
                      <wp:extent cx="76200" cy="28575"/>
                      <wp:effectExtent l="19050" t="19050" r="19050" b="28575"/>
                      <wp:wrapNone/>
                      <wp:docPr id="11564" name="Text Box 4481">
                        <a:extLst xmlns:a="http://schemas.openxmlformats.org/drawingml/2006/main">
                          <a:ext uri="{FF2B5EF4-FFF2-40B4-BE49-F238E27FC236}">
                            <a16:creationId xmlns:a16="http://schemas.microsoft.com/office/drawing/2014/main" id="{00000000-0008-0000-0000-00002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18E51" id="Text Box 4481" o:spid="_x0000_s1026" type="#_x0000_t202" style="position:absolute;margin-left:0;margin-top:0;width:6pt;height:2.25pt;z-index:2547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5152" behindDoc="0" locked="0" layoutInCell="1" allowOverlap="1" wp14:anchorId="32A6B719" wp14:editId="7706AF39">
                      <wp:simplePos x="0" y="0"/>
                      <wp:positionH relativeFrom="column">
                        <wp:posOffset>0</wp:posOffset>
                      </wp:positionH>
                      <wp:positionV relativeFrom="paragraph">
                        <wp:posOffset>0</wp:posOffset>
                      </wp:positionV>
                      <wp:extent cx="76200" cy="28575"/>
                      <wp:effectExtent l="19050" t="19050" r="19050" b="28575"/>
                      <wp:wrapNone/>
                      <wp:docPr id="11565" name="Text Box 4480">
                        <a:extLst xmlns:a="http://schemas.openxmlformats.org/drawingml/2006/main">
                          <a:ext uri="{FF2B5EF4-FFF2-40B4-BE49-F238E27FC236}">
                            <a16:creationId xmlns:a16="http://schemas.microsoft.com/office/drawing/2014/main" id="{00000000-0008-0000-0000-00002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C9D43" id="Text Box 4480" o:spid="_x0000_s1026" type="#_x0000_t202" style="position:absolute;margin-left:0;margin-top:0;width:6pt;height:2.25pt;z-index:2547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6176" behindDoc="0" locked="0" layoutInCell="1" allowOverlap="1" wp14:anchorId="40CB1100" wp14:editId="567D1A16">
                      <wp:simplePos x="0" y="0"/>
                      <wp:positionH relativeFrom="column">
                        <wp:posOffset>0</wp:posOffset>
                      </wp:positionH>
                      <wp:positionV relativeFrom="paragraph">
                        <wp:posOffset>0</wp:posOffset>
                      </wp:positionV>
                      <wp:extent cx="76200" cy="28575"/>
                      <wp:effectExtent l="19050" t="19050" r="19050" b="28575"/>
                      <wp:wrapNone/>
                      <wp:docPr id="11566" name="Text Box 4479">
                        <a:extLst xmlns:a="http://schemas.openxmlformats.org/drawingml/2006/main">
                          <a:ext uri="{FF2B5EF4-FFF2-40B4-BE49-F238E27FC236}">
                            <a16:creationId xmlns:a16="http://schemas.microsoft.com/office/drawing/2014/main" id="{00000000-0008-0000-0000-00002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BC6F37" id="Text Box 4479" o:spid="_x0000_s1026" type="#_x0000_t202" style="position:absolute;margin-left:0;margin-top:0;width:6pt;height:2.25pt;z-index:2547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7200" behindDoc="0" locked="0" layoutInCell="1" allowOverlap="1" wp14:anchorId="4957FB73" wp14:editId="185EABEA">
                      <wp:simplePos x="0" y="0"/>
                      <wp:positionH relativeFrom="column">
                        <wp:posOffset>0</wp:posOffset>
                      </wp:positionH>
                      <wp:positionV relativeFrom="paragraph">
                        <wp:posOffset>0</wp:posOffset>
                      </wp:positionV>
                      <wp:extent cx="76200" cy="28575"/>
                      <wp:effectExtent l="19050" t="19050" r="19050" b="28575"/>
                      <wp:wrapNone/>
                      <wp:docPr id="11567" name="Text Box 4478">
                        <a:extLst xmlns:a="http://schemas.openxmlformats.org/drawingml/2006/main">
                          <a:ext uri="{FF2B5EF4-FFF2-40B4-BE49-F238E27FC236}">
                            <a16:creationId xmlns:a16="http://schemas.microsoft.com/office/drawing/2014/main" id="{00000000-0008-0000-0000-00002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3E258" id="Text Box 4478" o:spid="_x0000_s1026" type="#_x0000_t202" style="position:absolute;margin-left:0;margin-top:0;width:6pt;height:2.25pt;z-index:2547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8224" behindDoc="0" locked="0" layoutInCell="1" allowOverlap="1" wp14:anchorId="4F564B6F" wp14:editId="02F5F565">
                      <wp:simplePos x="0" y="0"/>
                      <wp:positionH relativeFrom="column">
                        <wp:posOffset>0</wp:posOffset>
                      </wp:positionH>
                      <wp:positionV relativeFrom="paragraph">
                        <wp:posOffset>0</wp:posOffset>
                      </wp:positionV>
                      <wp:extent cx="76200" cy="28575"/>
                      <wp:effectExtent l="19050" t="19050" r="19050" b="28575"/>
                      <wp:wrapNone/>
                      <wp:docPr id="11568" name="Text Box 4477">
                        <a:extLst xmlns:a="http://schemas.openxmlformats.org/drawingml/2006/main">
                          <a:ext uri="{FF2B5EF4-FFF2-40B4-BE49-F238E27FC236}">
                            <a16:creationId xmlns:a16="http://schemas.microsoft.com/office/drawing/2014/main" id="{00000000-0008-0000-0000-00003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F7EB96" id="Text Box 4477" o:spid="_x0000_s1026" type="#_x0000_t202" style="position:absolute;margin-left:0;margin-top:0;width:6pt;height:2.25pt;z-index:2547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09248" behindDoc="0" locked="0" layoutInCell="1" allowOverlap="1" wp14:anchorId="3C98C74D" wp14:editId="30D3DED0">
                      <wp:simplePos x="0" y="0"/>
                      <wp:positionH relativeFrom="column">
                        <wp:posOffset>0</wp:posOffset>
                      </wp:positionH>
                      <wp:positionV relativeFrom="paragraph">
                        <wp:posOffset>0</wp:posOffset>
                      </wp:positionV>
                      <wp:extent cx="76200" cy="28575"/>
                      <wp:effectExtent l="19050" t="19050" r="19050" b="28575"/>
                      <wp:wrapNone/>
                      <wp:docPr id="11569" name="Text Box 4476">
                        <a:extLst xmlns:a="http://schemas.openxmlformats.org/drawingml/2006/main">
                          <a:ext uri="{FF2B5EF4-FFF2-40B4-BE49-F238E27FC236}">
                            <a16:creationId xmlns:a16="http://schemas.microsoft.com/office/drawing/2014/main" id="{00000000-0008-0000-0000-00003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DC47E" id="Text Box 4476" o:spid="_x0000_s1026" type="#_x0000_t202" style="position:absolute;margin-left:0;margin-top:0;width:6pt;height:2.25pt;z-index:2547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0272" behindDoc="0" locked="0" layoutInCell="1" allowOverlap="1" wp14:anchorId="4C22B6FA" wp14:editId="4B17911B">
                      <wp:simplePos x="0" y="0"/>
                      <wp:positionH relativeFrom="column">
                        <wp:posOffset>0</wp:posOffset>
                      </wp:positionH>
                      <wp:positionV relativeFrom="paragraph">
                        <wp:posOffset>0</wp:posOffset>
                      </wp:positionV>
                      <wp:extent cx="76200" cy="28575"/>
                      <wp:effectExtent l="19050" t="19050" r="19050" b="28575"/>
                      <wp:wrapNone/>
                      <wp:docPr id="11570" name="Text Box 4475">
                        <a:extLst xmlns:a="http://schemas.openxmlformats.org/drawingml/2006/main">
                          <a:ext uri="{FF2B5EF4-FFF2-40B4-BE49-F238E27FC236}">
                            <a16:creationId xmlns:a16="http://schemas.microsoft.com/office/drawing/2014/main" id="{00000000-0008-0000-0000-00003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19370" id="Text Box 4475" o:spid="_x0000_s1026" type="#_x0000_t202" style="position:absolute;margin-left:0;margin-top:0;width:6pt;height:2.25pt;z-index:2547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1296" behindDoc="0" locked="0" layoutInCell="1" allowOverlap="1" wp14:anchorId="6AD28523" wp14:editId="6226847C">
                      <wp:simplePos x="0" y="0"/>
                      <wp:positionH relativeFrom="column">
                        <wp:posOffset>0</wp:posOffset>
                      </wp:positionH>
                      <wp:positionV relativeFrom="paragraph">
                        <wp:posOffset>0</wp:posOffset>
                      </wp:positionV>
                      <wp:extent cx="76200" cy="28575"/>
                      <wp:effectExtent l="19050" t="19050" r="19050" b="28575"/>
                      <wp:wrapNone/>
                      <wp:docPr id="11571" name="Text Box 4474">
                        <a:extLst xmlns:a="http://schemas.openxmlformats.org/drawingml/2006/main">
                          <a:ext uri="{FF2B5EF4-FFF2-40B4-BE49-F238E27FC236}">
                            <a16:creationId xmlns:a16="http://schemas.microsoft.com/office/drawing/2014/main" id="{00000000-0008-0000-0000-00003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426B0" id="Text Box 4474" o:spid="_x0000_s1026" type="#_x0000_t202" style="position:absolute;margin-left:0;margin-top:0;width:6pt;height:2.25pt;z-index:2547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2320" behindDoc="0" locked="0" layoutInCell="1" allowOverlap="1" wp14:anchorId="294A7445" wp14:editId="7AB5746A">
                      <wp:simplePos x="0" y="0"/>
                      <wp:positionH relativeFrom="column">
                        <wp:posOffset>0</wp:posOffset>
                      </wp:positionH>
                      <wp:positionV relativeFrom="paragraph">
                        <wp:posOffset>0</wp:posOffset>
                      </wp:positionV>
                      <wp:extent cx="76200" cy="28575"/>
                      <wp:effectExtent l="19050" t="19050" r="19050" b="28575"/>
                      <wp:wrapNone/>
                      <wp:docPr id="11572" name="Text Box 4473">
                        <a:extLst xmlns:a="http://schemas.openxmlformats.org/drawingml/2006/main">
                          <a:ext uri="{FF2B5EF4-FFF2-40B4-BE49-F238E27FC236}">
                            <a16:creationId xmlns:a16="http://schemas.microsoft.com/office/drawing/2014/main" id="{00000000-0008-0000-0000-00003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195E5" id="Text Box 4473" o:spid="_x0000_s1026" type="#_x0000_t202" style="position:absolute;margin-left:0;margin-top:0;width:6pt;height:2.25pt;z-index:2547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4368" behindDoc="0" locked="0" layoutInCell="1" allowOverlap="1" wp14:anchorId="285B4BEA" wp14:editId="1AFA9286">
                      <wp:simplePos x="0" y="0"/>
                      <wp:positionH relativeFrom="column">
                        <wp:posOffset>0</wp:posOffset>
                      </wp:positionH>
                      <wp:positionV relativeFrom="paragraph">
                        <wp:posOffset>0</wp:posOffset>
                      </wp:positionV>
                      <wp:extent cx="76200" cy="28575"/>
                      <wp:effectExtent l="19050" t="19050" r="19050" b="28575"/>
                      <wp:wrapNone/>
                      <wp:docPr id="11574" name="Text Box 4472">
                        <a:extLst xmlns:a="http://schemas.openxmlformats.org/drawingml/2006/main">
                          <a:ext uri="{FF2B5EF4-FFF2-40B4-BE49-F238E27FC236}">
                            <a16:creationId xmlns:a16="http://schemas.microsoft.com/office/drawing/2014/main" id="{00000000-0008-0000-0000-00003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4AE0F5" id="Text Box 4472" o:spid="_x0000_s1026" type="#_x0000_t202" style="position:absolute;margin-left:0;margin-top:0;width:6pt;height:2.25pt;z-index:2547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5392" behindDoc="0" locked="0" layoutInCell="1" allowOverlap="1" wp14:anchorId="517C2979" wp14:editId="19D3D17C">
                      <wp:simplePos x="0" y="0"/>
                      <wp:positionH relativeFrom="column">
                        <wp:posOffset>0</wp:posOffset>
                      </wp:positionH>
                      <wp:positionV relativeFrom="paragraph">
                        <wp:posOffset>0</wp:posOffset>
                      </wp:positionV>
                      <wp:extent cx="76200" cy="28575"/>
                      <wp:effectExtent l="19050" t="19050" r="19050" b="28575"/>
                      <wp:wrapNone/>
                      <wp:docPr id="11575" name="Text Box 4471">
                        <a:extLst xmlns:a="http://schemas.openxmlformats.org/drawingml/2006/main">
                          <a:ext uri="{FF2B5EF4-FFF2-40B4-BE49-F238E27FC236}">
                            <a16:creationId xmlns:a16="http://schemas.microsoft.com/office/drawing/2014/main" id="{00000000-0008-0000-0000-00003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95B97" id="Text Box 4471" o:spid="_x0000_s1026" type="#_x0000_t202" style="position:absolute;margin-left:0;margin-top:0;width:6pt;height:2.25pt;z-index:2547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6416" behindDoc="0" locked="0" layoutInCell="1" allowOverlap="1" wp14:anchorId="234FDC27" wp14:editId="6E183B5D">
                      <wp:simplePos x="0" y="0"/>
                      <wp:positionH relativeFrom="column">
                        <wp:posOffset>0</wp:posOffset>
                      </wp:positionH>
                      <wp:positionV relativeFrom="paragraph">
                        <wp:posOffset>0</wp:posOffset>
                      </wp:positionV>
                      <wp:extent cx="76200" cy="28575"/>
                      <wp:effectExtent l="19050" t="19050" r="19050" b="28575"/>
                      <wp:wrapNone/>
                      <wp:docPr id="11576" name="Text Box 4470">
                        <a:extLst xmlns:a="http://schemas.openxmlformats.org/drawingml/2006/main">
                          <a:ext uri="{FF2B5EF4-FFF2-40B4-BE49-F238E27FC236}">
                            <a16:creationId xmlns:a16="http://schemas.microsoft.com/office/drawing/2014/main" id="{00000000-0008-0000-0000-00003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733EEE" id="Text Box 4470" o:spid="_x0000_s1026" type="#_x0000_t202" style="position:absolute;margin-left:0;margin-top:0;width:6pt;height:2.25pt;z-index:2547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7440" behindDoc="0" locked="0" layoutInCell="1" allowOverlap="1" wp14:anchorId="49BD8BCD" wp14:editId="32AA5D44">
                      <wp:simplePos x="0" y="0"/>
                      <wp:positionH relativeFrom="column">
                        <wp:posOffset>0</wp:posOffset>
                      </wp:positionH>
                      <wp:positionV relativeFrom="paragraph">
                        <wp:posOffset>0</wp:posOffset>
                      </wp:positionV>
                      <wp:extent cx="76200" cy="28575"/>
                      <wp:effectExtent l="19050" t="19050" r="19050" b="28575"/>
                      <wp:wrapNone/>
                      <wp:docPr id="11577" name="Text Box 4469">
                        <a:extLst xmlns:a="http://schemas.openxmlformats.org/drawingml/2006/main">
                          <a:ext uri="{FF2B5EF4-FFF2-40B4-BE49-F238E27FC236}">
                            <a16:creationId xmlns:a16="http://schemas.microsoft.com/office/drawing/2014/main" id="{00000000-0008-0000-0000-00003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8C2EC" id="Text Box 4469" o:spid="_x0000_s1026" type="#_x0000_t202" style="position:absolute;margin-left:0;margin-top:0;width:6pt;height:2.25pt;z-index:2547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8464" behindDoc="0" locked="0" layoutInCell="1" allowOverlap="1" wp14:anchorId="07A903D4" wp14:editId="4CC8C48E">
                      <wp:simplePos x="0" y="0"/>
                      <wp:positionH relativeFrom="column">
                        <wp:posOffset>0</wp:posOffset>
                      </wp:positionH>
                      <wp:positionV relativeFrom="paragraph">
                        <wp:posOffset>0</wp:posOffset>
                      </wp:positionV>
                      <wp:extent cx="76200" cy="28575"/>
                      <wp:effectExtent l="19050" t="19050" r="19050" b="28575"/>
                      <wp:wrapNone/>
                      <wp:docPr id="11578" name="Text Box 4468">
                        <a:extLst xmlns:a="http://schemas.openxmlformats.org/drawingml/2006/main">
                          <a:ext uri="{FF2B5EF4-FFF2-40B4-BE49-F238E27FC236}">
                            <a16:creationId xmlns:a16="http://schemas.microsoft.com/office/drawing/2014/main" id="{00000000-0008-0000-0000-00003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B1E62" id="Text Box 4468" o:spid="_x0000_s1026" type="#_x0000_t202" style="position:absolute;margin-left:0;margin-top:0;width:6pt;height:2.25pt;z-index:2547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19488" behindDoc="0" locked="0" layoutInCell="1" allowOverlap="1" wp14:anchorId="7A049303" wp14:editId="4D296708">
                      <wp:simplePos x="0" y="0"/>
                      <wp:positionH relativeFrom="column">
                        <wp:posOffset>0</wp:posOffset>
                      </wp:positionH>
                      <wp:positionV relativeFrom="paragraph">
                        <wp:posOffset>0</wp:posOffset>
                      </wp:positionV>
                      <wp:extent cx="76200" cy="28575"/>
                      <wp:effectExtent l="19050" t="19050" r="19050" b="28575"/>
                      <wp:wrapNone/>
                      <wp:docPr id="11579" name="Text Box 4467">
                        <a:extLst xmlns:a="http://schemas.openxmlformats.org/drawingml/2006/main">
                          <a:ext uri="{FF2B5EF4-FFF2-40B4-BE49-F238E27FC236}">
                            <a16:creationId xmlns:a16="http://schemas.microsoft.com/office/drawing/2014/main" id="{00000000-0008-0000-0000-00003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FA480" id="Text Box 4467" o:spid="_x0000_s1026" type="#_x0000_t202" style="position:absolute;margin-left:0;margin-top:0;width:6pt;height:2.25pt;z-index:2547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0512" behindDoc="0" locked="0" layoutInCell="1" allowOverlap="1" wp14:anchorId="1C88C05F" wp14:editId="486289E1">
                      <wp:simplePos x="0" y="0"/>
                      <wp:positionH relativeFrom="column">
                        <wp:posOffset>0</wp:posOffset>
                      </wp:positionH>
                      <wp:positionV relativeFrom="paragraph">
                        <wp:posOffset>0</wp:posOffset>
                      </wp:positionV>
                      <wp:extent cx="76200" cy="28575"/>
                      <wp:effectExtent l="19050" t="19050" r="19050" b="28575"/>
                      <wp:wrapNone/>
                      <wp:docPr id="11580" name="Text Box 4466">
                        <a:extLst xmlns:a="http://schemas.openxmlformats.org/drawingml/2006/main">
                          <a:ext uri="{FF2B5EF4-FFF2-40B4-BE49-F238E27FC236}">
                            <a16:creationId xmlns:a16="http://schemas.microsoft.com/office/drawing/2014/main" id="{00000000-0008-0000-0000-00003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19520" id="Text Box 4466" o:spid="_x0000_s1026" type="#_x0000_t202" style="position:absolute;margin-left:0;margin-top:0;width:6pt;height:2.25pt;z-index:2547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1536" behindDoc="0" locked="0" layoutInCell="1" allowOverlap="1" wp14:anchorId="4548ADBD" wp14:editId="07504CC4">
                      <wp:simplePos x="0" y="0"/>
                      <wp:positionH relativeFrom="column">
                        <wp:posOffset>0</wp:posOffset>
                      </wp:positionH>
                      <wp:positionV relativeFrom="paragraph">
                        <wp:posOffset>0</wp:posOffset>
                      </wp:positionV>
                      <wp:extent cx="76200" cy="28575"/>
                      <wp:effectExtent l="19050" t="19050" r="19050" b="28575"/>
                      <wp:wrapNone/>
                      <wp:docPr id="11581" name="Text Box 4465">
                        <a:extLst xmlns:a="http://schemas.openxmlformats.org/drawingml/2006/main">
                          <a:ext uri="{FF2B5EF4-FFF2-40B4-BE49-F238E27FC236}">
                            <a16:creationId xmlns:a16="http://schemas.microsoft.com/office/drawing/2014/main" id="{00000000-0008-0000-0000-00003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81E51" id="Text Box 4465" o:spid="_x0000_s1026" type="#_x0000_t202" style="position:absolute;margin-left:0;margin-top:0;width:6pt;height:2.25pt;z-index:2547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2560" behindDoc="0" locked="0" layoutInCell="1" allowOverlap="1" wp14:anchorId="103E1277" wp14:editId="2E9DAE61">
                      <wp:simplePos x="0" y="0"/>
                      <wp:positionH relativeFrom="column">
                        <wp:posOffset>0</wp:posOffset>
                      </wp:positionH>
                      <wp:positionV relativeFrom="paragraph">
                        <wp:posOffset>0</wp:posOffset>
                      </wp:positionV>
                      <wp:extent cx="76200" cy="28575"/>
                      <wp:effectExtent l="19050" t="19050" r="19050" b="28575"/>
                      <wp:wrapNone/>
                      <wp:docPr id="11582" name="Text Box 4464">
                        <a:extLst xmlns:a="http://schemas.openxmlformats.org/drawingml/2006/main">
                          <a:ext uri="{FF2B5EF4-FFF2-40B4-BE49-F238E27FC236}">
                            <a16:creationId xmlns:a16="http://schemas.microsoft.com/office/drawing/2014/main" id="{00000000-0008-0000-0000-00003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C9B26" id="Text Box 4464" o:spid="_x0000_s1026" type="#_x0000_t202" style="position:absolute;margin-left:0;margin-top:0;width:6pt;height:2.25pt;z-index:2547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3584" behindDoc="0" locked="0" layoutInCell="1" allowOverlap="1" wp14:anchorId="38571ACD" wp14:editId="72379B66">
                      <wp:simplePos x="0" y="0"/>
                      <wp:positionH relativeFrom="column">
                        <wp:posOffset>0</wp:posOffset>
                      </wp:positionH>
                      <wp:positionV relativeFrom="paragraph">
                        <wp:posOffset>0</wp:posOffset>
                      </wp:positionV>
                      <wp:extent cx="76200" cy="28575"/>
                      <wp:effectExtent l="19050" t="19050" r="19050" b="28575"/>
                      <wp:wrapNone/>
                      <wp:docPr id="11583" name="Text Box 4463">
                        <a:extLst xmlns:a="http://schemas.openxmlformats.org/drawingml/2006/main">
                          <a:ext uri="{FF2B5EF4-FFF2-40B4-BE49-F238E27FC236}">
                            <a16:creationId xmlns:a16="http://schemas.microsoft.com/office/drawing/2014/main" id="{00000000-0008-0000-0000-00003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829FF" id="Text Box 4463" o:spid="_x0000_s1026" type="#_x0000_t202" style="position:absolute;margin-left:0;margin-top:0;width:6pt;height:2.25pt;z-index:2547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4608" behindDoc="0" locked="0" layoutInCell="1" allowOverlap="1" wp14:anchorId="00ABED76" wp14:editId="5A5181ED">
                      <wp:simplePos x="0" y="0"/>
                      <wp:positionH relativeFrom="column">
                        <wp:posOffset>0</wp:posOffset>
                      </wp:positionH>
                      <wp:positionV relativeFrom="paragraph">
                        <wp:posOffset>0</wp:posOffset>
                      </wp:positionV>
                      <wp:extent cx="76200" cy="28575"/>
                      <wp:effectExtent l="19050" t="19050" r="19050" b="28575"/>
                      <wp:wrapNone/>
                      <wp:docPr id="11584" name="Text Box 4462">
                        <a:extLst xmlns:a="http://schemas.openxmlformats.org/drawingml/2006/main">
                          <a:ext uri="{FF2B5EF4-FFF2-40B4-BE49-F238E27FC236}">
                            <a16:creationId xmlns:a16="http://schemas.microsoft.com/office/drawing/2014/main" id="{00000000-0008-0000-0000-00004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B0D94" id="Text Box 4462" o:spid="_x0000_s1026" type="#_x0000_t202" style="position:absolute;margin-left:0;margin-top:0;width:6pt;height:2.25pt;z-index:2547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5632" behindDoc="0" locked="0" layoutInCell="1" allowOverlap="1" wp14:anchorId="5EC18A2D" wp14:editId="03F25444">
                      <wp:simplePos x="0" y="0"/>
                      <wp:positionH relativeFrom="column">
                        <wp:posOffset>0</wp:posOffset>
                      </wp:positionH>
                      <wp:positionV relativeFrom="paragraph">
                        <wp:posOffset>0</wp:posOffset>
                      </wp:positionV>
                      <wp:extent cx="76200" cy="28575"/>
                      <wp:effectExtent l="19050" t="19050" r="19050" b="28575"/>
                      <wp:wrapNone/>
                      <wp:docPr id="11585" name="Text Box 4461">
                        <a:extLst xmlns:a="http://schemas.openxmlformats.org/drawingml/2006/main">
                          <a:ext uri="{FF2B5EF4-FFF2-40B4-BE49-F238E27FC236}">
                            <a16:creationId xmlns:a16="http://schemas.microsoft.com/office/drawing/2014/main" id="{00000000-0008-0000-0000-00004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A8009" id="Text Box 4461" o:spid="_x0000_s1026" type="#_x0000_t202" style="position:absolute;margin-left:0;margin-top:0;width:6pt;height:2.25pt;z-index:2547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6656" behindDoc="0" locked="0" layoutInCell="1" allowOverlap="1" wp14:anchorId="41DED709" wp14:editId="02976F27">
                      <wp:simplePos x="0" y="0"/>
                      <wp:positionH relativeFrom="column">
                        <wp:posOffset>0</wp:posOffset>
                      </wp:positionH>
                      <wp:positionV relativeFrom="paragraph">
                        <wp:posOffset>0</wp:posOffset>
                      </wp:positionV>
                      <wp:extent cx="76200" cy="28575"/>
                      <wp:effectExtent l="19050" t="19050" r="19050" b="28575"/>
                      <wp:wrapNone/>
                      <wp:docPr id="11586" name="Text Box 4460">
                        <a:extLst xmlns:a="http://schemas.openxmlformats.org/drawingml/2006/main">
                          <a:ext uri="{FF2B5EF4-FFF2-40B4-BE49-F238E27FC236}">
                            <a16:creationId xmlns:a16="http://schemas.microsoft.com/office/drawing/2014/main" id="{00000000-0008-0000-0000-00004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FC891" id="Text Box 4460" o:spid="_x0000_s1026" type="#_x0000_t202" style="position:absolute;margin-left:0;margin-top:0;width:6pt;height:2.25pt;z-index:2547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7680" behindDoc="0" locked="0" layoutInCell="1" allowOverlap="1" wp14:anchorId="1CEC4EC9" wp14:editId="068FD25C">
                      <wp:simplePos x="0" y="0"/>
                      <wp:positionH relativeFrom="column">
                        <wp:posOffset>0</wp:posOffset>
                      </wp:positionH>
                      <wp:positionV relativeFrom="paragraph">
                        <wp:posOffset>0</wp:posOffset>
                      </wp:positionV>
                      <wp:extent cx="76200" cy="28575"/>
                      <wp:effectExtent l="19050" t="19050" r="19050" b="28575"/>
                      <wp:wrapNone/>
                      <wp:docPr id="11587" name="Text Box 4459">
                        <a:extLst xmlns:a="http://schemas.openxmlformats.org/drawingml/2006/main">
                          <a:ext uri="{FF2B5EF4-FFF2-40B4-BE49-F238E27FC236}">
                            <a16:creationId xmlns:a16="http://schemas.microsoft.com/office/drawing/2014/main" id="{00000000-0008-0000-0000-00004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7C543" id="Text Box 4459" o:spid="_x0000_s1026" type="#_x0000_t202" style="position:absolute;margin-left:0;margin-top:0;width:6pt;height:2.25pt;z-index:2547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8704" behindDoc="0" locked="0" layoutInCell="1" allowOverlap="1" wp14:anchorId="309738AE" wp14:editId="5685C6D3">
                      <wp:simplePos x="0" y="0"/>
                      <wp:positionH relativeFrom="column">
                        <wp:posOffset>0</wp:posOffset>
                      </wp:positionH>
                      <wp:positionV relativeFrom="paragraph">
                        <wp:posOffset>0</wp:posOffset>
                      </wp:positionV>
                      <wp:extent cx="76200" cy="28575"/>
                      <wp:effectExtent l="19050" t="19050" r="19050" b="28575"/>
                      <wp:wrapNone/>
                      <wp:docPr id="11588" name="Text Box 4458">
                        <a:extLst xmlns:a="http://schemas.openxmlformats.org/drawingml/2006/main">
                          <a:ext uri="{FF2B5EF4-FFF2-40B4-BE49-F238E27FC236}">
                            <a16:creationId xmlns:a16="http://schemas.microsoft.com/office/drawing/2014/main" id="{00000000-0008-0000-0000-00004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F6816" id="Text Box 4458" o:spid="_x0000_s1026" type="#_x0000_t202" style="position:absolute;margin-left:0;margin-top:0;width:6pt;height:2.25pt;z-index:2547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29728" behindDoc="0" locked="0" layoutInCell="1" allowOverlap="1" wp14:anchorId="346645E0" wp14:editId="65296E59">
                      <wp:simplePos x="0" y="0"/>
                      <wp:positionH relativeFrom="column">
                        <wp:posOffset>0</wp:posOffset>
                      </wp:positionH>
                      <wp:positionV relativeFrom="paragraph">
                        <wp:posOffset>0</wp:posOffset>
                      </wp:positionV>
                      <wp:extent cx="76200" cy="28575"/>
                      <wp:effectExtent l="19050" t="19050" r="19050" b="28575"/>
                      <wp:wrapNone/>
                      <wp:docPr id="11589" name="Text Box 4457">
                        <a:extLst xmlns:a="http://schemas.openxmlformats.org/drawingml/2006/main">
                          <a:ext uri="{FF2B5EF4-FFF2-40B4-BE49-F238E27FC236}">
                            <a16:creationId xmlns:a16="http://schemas.microsoft.com/office/drawing/2014/main" id="{00000000-0008-0000-0000-00004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4468D" id="Text Box 4457" o:spid="_x0000_s1026" type="#_x0000_t202" style="position:absolute;margin-left:0;margin-top:0;width:6pt;height:2.25pt;z-index:2547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0752" behindDoc="0" locked="0" layoutInCell="1" allowOverlap="1" wp14:anchorId="529373F9" wp14:editId="017B37DC">
                      <wp:simplePos x="0" y="0"/>
                      <wp:positionH relativeFrom="column">
                        <wp:posOffset>0</wp:posOffset>
                      </wp:positionH>
                      <wp:positionV relativeFrom="paragraph">
                        <wp:posOffset>0</wp:posOffset>
                      </wp:positionV>
                      <wp:extent cx="76200" cy="28575"/>
                      <wp:effectExtent l="19050" t="19050" r="19050" b="28575"/>
                      <wp:wrapNone/>
                      <wp:docPr id="11590" name="Text Box 4456">
                        <a:extLst xmlns:a="http://schemas.openxmlformats.org/drawingml/2006/main">
                          <a:ext uri="{FF2B5EF4-FFF2-40B4-BE49-F238E27FC236}">
                            <a16:creationId xmlns:a16="http://schemas.microsoft.com/office/drawing/2014/main" id="{00000000-0008-0000-0000-00004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B81D4" id="Text Box 4456" o:spid="_x0000_s1026" type="#_x0000_t202" style="position:absolute;margin-left:0;margin-top:0;width:6pt;height:2.25pt;z-index:2547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1776" behindDoc="0" locked="0" layoutInCell="1" allowOverlap="1" wp14:anchorId="7DD4E9E0" wp14:editId="6F1A9922">
                      <wp:simplePos x="0" y="0"/>
                      <wp:positionH relativeFrom="column">
                        <wp:posOffset>0</wp:posOffset>
                      </wp:positionH>
                      <wp:positionV relativeFrom="paragraph">
                        <wp:posOffset>0</wp:posOffset>
                      </wp:positionV>
                      <wp:extent cx="76200" cy="28575"/>
                      <wp:effectExtent l="19050" t="19050" r="19050" b="28575"/>
                      <wp:wrapNone/>
                      <wp:docPr id="11591" name="Text Box 4455">
                        <a:extLst xmlns:a="http://schemas.openxmlformats.org/drawingml/2006/main">
                          <a:ext uri="{FF2B5EF4-FFF2-40B4-BE49-F238E27FC236}">
                            <a16:creationId xmlns:a16="http://schemas.microsoft.com/office/drawing/2014/main" id="{00000000-0008-0000-0000-000047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33816" id="Text Box 4455" o:spid="_x0000_s1026" type="#_x0000_t202" style="position:absolute;margin-left:0;margin-top:0;width:6pt;height:2.25pt;z-index:2547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2800" behindDoc="0" locked="0" layoutInCell="1" allowOverlap="1" wp14:anchorId="6C1D2F15" wp14:editId="6A719F9E">
                      <wp:simplePos x="0" y="0"/>
                      <wp:positionH relativeFrom="column">
                        <wp:posOffset>0</wp:posOffset>
                      </wp:positionH>
                      <wp:positionV relativeFrom="paragraph">
                        <wp:posOffset>0</wp:posOffset>
                      </wp:positionV>
                      <wp:extent cx="76200" cy="28575"/>
                      <wp:effectExtent l="19050" t="19050" r="19050" b="28575"/>
                      <wp:wrapNone/>
                      <wp:docPr id="11592" name="Text Box 4454">
                        <a:extLst xmlns:a="http://schemas.openxmlformats.org/drawingml/2006/main">
                          <a:ext uri="{FF2B5EF4-FFF2-40B4-BE49-F238E27FC236}">
                            <a16:creationId xmlns:a16="http://schemas.microsoft.com/office/drawing/2014/main" id="{00000000-0008-0000-0000-00004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91815" id="Text Box 4454" o:spid="_x0000_s1026" type="#_x0000_t202" style="position:absolute;margin-left:0;margin-top:0;width:6pt;height:2.25pt;z-index:2547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3824" behindDoc="0" locked="0" layoutInCell="1" allowOverlap="1" wp14:anchorId="36A42A72" wp14:editId="240555EE">
                      <wp:simplePos x="0" y="0"/>
                      <wp:positionH relativeFrom="column">
                        <wp:posOffset>0</wp:posOffset>
                      </wp:positionH>
                      <wp:positionV relativeFrom="paragraph">
                        <wp:posOffset>0</wp:posOffset>
                      </wp:positionV>
                      <wp:extent cx="76200" cy="28575"/>
                      <wp:effectExtent l="19050" t="19050" r="19050" b="28575"/>
                      <wp:wrapNone/>
                      <wp:docPr id="11593" name="Text Box 4453">
                        <a:extLst xmlns:a="http://schemas.openxmlformats.org/drawingml/2006/main">
                          <a:ext uri="{FF2B5EF4-FFF2-40B4-BE49-F238E27FC236}">
                            <a16:creationId xmlns:a16="http://schemas.microsoft.com/office/drawing/2014/main" id="{00000000-0008-0000-0000-000049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FD78E" id="Text Box 4453" o:spid="_x0000_s1026" type="#_x0000_t202" style="position:absolute;margin-left:0;margin-top:0;width:6pt;height:2.25pt;z-index:2547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4848" behindDoc="0" locked="0" layoutInCell="1" allowOverlap="1" wp14:anchorId="52FD2DF5" wp14:editId="7BBE43A7">
                      <wp:simplePos x="0" y="0"/>
                      <wp:positionH relativeFrom="column">
                        <wp:posOffset>0</wp:posOffset>
                      </wp:positionH>
                      <wp:positionV relativeFrom="paragraph">
                        <wp:posOffset>0</wp:posOffset>
                      </wp:positionV>
                      <wp:extent cx="76200" cy="28575"/>
                      <wp:effectExtent l="19050" t="19050" r="19050" b="28575"/>
                      <wp:wrapNone/>
                      <wp:docPr id="11594" name="Text Box 4452">
                        <a:extLst xmlns:a="http://schemas.openxmlformats.org/drawingml/2006/main">
                          <a:ext uri="{FF2B5EF4-FFF2-40B4-BE49-F238E27FC236}">
                            <a16:creationId xmlns:a16="http://schemas.microsoft.com/office/drawing/2014/main" id="{00000000-0008-0000-0000-00004A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B89AE" id="Text Box 4452" o:spid="_x0000_s1026" type="#_x0000_t202" style="position:absolute;margin-left:0;margin-top:0;width:6pt;height:2.25pt;z-index:2547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5872" behindDoc="0" locked="0" layoutInCell="1" allowOverlap="1" wp14:anchorId="55D8E1F9" wp14:editId="4D3666B6">
                      <wp:simplePos x="0" y="0"/>
                      <wp:positionH relativeFrom="column">
                        <wp:posOffset>0</wp:posOffset>
                      </wp:positionH>
                      <wp:positionV relativeFrom="paragraph">
                        <wp:posOffset>0</wp:posOffset>
                      </wp:positionV>
                      <wp:extent cx="76200" cy="28575"/>
                      <wp:effectExtent l="19050" t="19050" r="19050" b="28575"/>
                      <wp:wrapNone/>
                      <wp:docPr id="11595" name="Text Box 4451">
                        <a:extLst xmlns:a="http://schemas.openxmlformats.org/drawingml/2006/main">
                          <a:ext uri="{FF2B5EF4-FFF2-40B4-BE49-F238E27FC236}">
                            <a16:creationId xmlns:a16="http://schemas.microsoft.com/office/drawing/2014/main" id="{00000000-0008-0000-0000-00004B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8EDBA" id="Text Box 4451" o:spid="_x0000_s1026" type="#_x0000_t202" style="position:absolute;margin-left:0;margin-top:0;width:6pt;height:2.25pt;z-index:2547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6896" behindDoc="0" locked="0" layoutInCell="1" allowOverlap="1" wp14:anchorId="7C6202B7" wp14:editId="3B0F3680">
                      <wp:simplePos x="0" y="0"/>
                      <wp:positionH relativeFrom="column">
                        <wp:posOffset>0</wp:posOffset>
                      </wp:positionH>
                      <wp:positionV relativeFrom="paragraph">
                        <wp:posOffset>0</wp:posOffset>
                      </wp:positionV>
                      <wp:extent cx="76200" cy="28575"/>
                      <wp:effectExtent l="19050" t="19050" r="19050" b="28575"/>
                      <wp:wrapNone/>
                      <wp:docPr id="11596" name="Text Box 4450">
                        <a:extLst xmlns:a="http://schemas.openxmlformats.org/drawingml/2006/main">
                          <a:ext uri="{FF2B5EF4-FFF2-40B4-BE49-F238E27FC236}">
                            <a16:creationId xmlns:a16="http://schemas.microsoft.com/office/drawing/2014/main" id="{00000000-0008-0000-0000-00004C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20CBC" id="Text Box 4450" o:spid="_x0000_s1026" type="#_x0000_t202" style="position:absolute;margin-left:0;margin-top:0;width:6pt;height:2.25pt;z-index:2547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7920" behindDoc="0" locked="0" layoutInCell="1" allowOverlap="1" wp14:anchorId="570F30F2" wp14:editId="51AA92EF">
                      <wp:simplePos x="0" y="0"/>
                      <wp:positionH relativeFrom="column">
                        <wp:posOffset>0</wp:posOffset>
                      </wp:positionH>
                      <wp:positionV relativeFrom="paragraph">
                        <wp:posOffset>0</wp:posOffset>
                      </wp:positionV>
                      <wp:extent cx="76200" cy="28575"/>
                      <wp:effectExtent l="19050" t="19050" r="19050" b="28575"/>
                      <wp:wrapNone/>
                      <wp:docPr id="11597" name="Text Box 4449">
                        <a:extLst xmlns:a="http://schemas.openxmlformats.org/drawingml/2006/main">
                          <a:ext uri="{FF2B5EF4-FFF2-40B4-BE49-F238E27FC236}">
                            <a16:creationId xmlns:a16="http://schemas.microsoft.com/office/drawing/2014/main" id="{00000000-0008-0000-0000-00004D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9A8FD" id="Text Box 4449" o:spid="_x0000_s1026" type="#_x0000_t202" style="position:absolute;margin-left:0;margin-top:0;width:6pt;height:2.25pt;z-index:2547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8944" behindDoc="0" locked="0" layoutInCell="1" allowOverlap="1" wp14:anchorId="7CD5A786" wp14:editId="17D3AAC7">
                      <wp:simplePos x="0" y="0"/>
                      <wp:positionH relativeFrom="column">
                        <wp:posOffset>0</wp:posOffset>
                      </wp:positionH>
                      <wp:positionV relativeFrom="paragraph">
                        <wp:posOffset>0</wp:posOffset>
                      </wp:positionV>
                      <wp:extent cx="76200" cy="28575"/>
                      <wp:effectExtent l="19050" t="19050" r="19050" b="28575"/>
                      <wp:wrapNone/>
                      <wp:docPr id="11598" name="Text Box 4448">
                        <a:extLst xmlns:a="http://schemas.openxmlformats.org/drawingml/2006/main">
                          <a:ext uri="{FF2B5EF4-FFF2-40B4-BE49-F238E27FC236}">
                            <a16:creationId xmlns:a16="http://schemas.microsoft.com/office/drawing/2014/main" id="{00000000-0008-0000-0000-00004E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686E96" id="Text Box 4448" o:spid="_x0000_s1026" type="#_x0000_t202" style="position:absolute;margin-left:0;margin-top:0;width:6pt;height:2.25pt;z-index:2547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39968" behindDoc="0" locked="0" layoutInCell="1" allowOverlap="1" wp14:anchorId="2B88CA4C" wp14:editId="2E4B4081">
                      <wp:simplePos x="0" y="0"/>
                      <wp:positionH relativeFrom="column">
                        <wp:posOffset>0</wp:posOffset>
                      </wp:positionH>
                      <wp:positionV relativeFrom="paragraph">
                        <wp:posOffset>0</wp:posOffset>
                      </wp:positionV>
                      <wp:extent cx="76200" cy="28575"/>
                      <wp:effectExtent l="19050" t="19050" r="19050" b="28575"/>
                      <wp:wrapNone/>
                      <wp:docPr id="11599" name="Text Box 4447">
                        <a:extLst xmlns:a="http://schemas.openxmlformats.org/drawingml/2006/main">
                          <a:ext uri="{FF2B5EF4-FFF2-40B4-BE49-F238E27FC236}">
                            <a16:creationId xmlns:a16="http://schemas.microsoft.com/office/drawing/2014/main" id="{00000000-0008-0000-0000-00004F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9E55C" id="Text Box 4447" o:spid="_x0000_s1026" type="#_x0000_t202" style="position:absolute;margin-left:0;margin-top:0;width:6pt;height:2.25pt;z-index:2547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0992" behindDoc="0" locked="0" layoutInCell="1" allowOverlap="1" wp14:anchorId="39C5A0F3" wp14:editId="17F64EC9">
                      <wp:simplePos x="0" y="0"/>
                      <wp:positionH relativeFrom="column">
                        <wp:posOffset>0</wp:posOffset>
                      </wp:positionH>
                      <wp:positionV relativeFrom="paragraph">
                        <wp:posOffset>0</wp:posOffset>
                      </wp:positionV>
                      <wp:extent cx="76200" cy="28575"/>
                      <wp:effectExtent l="19050" t="19050" r="19050" b="28575"/>
                      <wp:wrapNone/>
                      <wp:docPr id="11600" name="Text Box 4446">
                        <a:extLst xmlns:a="http://schemas.openxmlformats.org/drawingml/2006/main">
                          <a:ext uri="{FF2B5EF4-FFF2-40B4-BE49-F238E27FC236}">
                            <a16:creationId xmlns:a16="http://schemas.microsoft.com/office/drawing/2014/main" id="{00000000-0008-0000-0000-000050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13F5B" id="Text Box 4446" o:spid="_x0000_s1026" type="#_x0000_t202" style="position:absolute;margin-left:0;margin-top:0;width:6pt;height:2.25pt;z-index:2547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2016" behindDoc="0" locked="0" layoutInCell="1" allowOverlap="1" wp14:anchorId="6DBC4DDC" wp14:editId="5F393827">
                      <wp:simplePos x="0" y="0"/>
                      <wp:positionH relativeFrom="column">
                        <wp:posOffset>0</wp:posOffset>
                      </wp:positionH>
                      <wp:positionV relativeFrom="paragraph">
                        <wp:posOffset>0</wp:posOffset>
                      </wp:positionV>
                      <wp:extent cx="76200" cy="28575"/>
                      <wp:effectExtent l="19050" t="19050" r="19050" b="28575"/>
                      <wp:wrapNone/>
                      <wp:docPr id="11601" name="Text Box 4445">
                        <a:extLst xmlns:a="http://schemas.openxmlformats.org/drawingml/2006/main">
                          <a:ext uri="{FF2B5EF4-FFF2-40B4-BE49-F238E27FC236}">
                            <a16:creationId xmlns:a16="http://schemas.microsoft.com/office/drawing/2014/main" id="{00000000-0008-0000-0000-000051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E9E3D" id="Text Box 4445" o:spid="_x0000_s1026" type="#_x0000_t202" style="position:absolute;margin-left:0;margin-top:0;width:6pt;height:2.25pt;z-index:2547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3040" behindDoc="0" locked="0" layoutInCell="1" allowOverlap="1" wp14:anchorId="6C03EAFA" wp14:editId="312C26C8">
                      <wp:simplePos x="0" y="0"/>
                      <wp:positionH relativeFrom="column">
                        <wp:posOffset>0</wp:posOffset>
                      </wp:positionH>
                      <wp:positionV relativeFrom="paragraph">
                        <wp:posOffset>0</wp:posOffset>
                      </wp:positionV>
                      <wp:extent cx="76200" cy="28575"/>
                      <wp:effectExtent l="19050" t="19050" r="19050" b="28575"/>
                      <wp:wrapNone/>
                      <wp:docPr id="11602" name="Text Box 4444">
                        <a:extLst xmlns:a="http://schemas.openxmlformats.org/drawingml/2006/main">
                          <a:ext uri="{FF2B5EF4-FFF2-40B4-BE49-F238E27FC236}">
                            <a16:creationId xmlns:a16="http://schemas.microsoft.com/office/drawing/2014/main" id="{00000000-0008-0000-0000-000052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D28FE" id="Text Box 4444" o:spid="_x0000_s1026" type="#_x0000_t202" style="position:absolute;margin-left:0;margin-top:0;width:6pt;height:2.25pt;z-index:2547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4064" behindDoc="0" locked="0" layoutInCell="1" allowOverlap="1" wp14:anchorId="6D5A74F9" wp14:editId="05D88EBE">
                      <wp:simplePos x="0" y="0"/>
                      <wp:positionH relativeFrom="column">
                        <wp:posOffset>0</wp:posOffset>
                      </wp:positionH>
                      <wp:positionV relativeFrom="paragraph">
                        <wp:posOffset>0</wp:posOffset>
                      </wp:positionV>
                      <wp:extent cx="76200" cy="28575"/>
                      <wp:effectExtent l="19050" t="19050" r="19050" b="28575"/>
                      <wp:wrapNone/>
                      <wp:docPr id="11603" name="Text Box 4443">
                        <a:extLst xmlns:a="http://schemas.openxmlformats.org/drawingml/2006/main">
                          <a:ext uri="{FF2B5EF4-FFF2-40B4-BE49-F238E27FC236}">
                            <a16:creationId xmlns:a16="http://schemas.microsoft.com/office/drawing/2014/main" id="{00000000-0008-0000-0000-000053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A44E5" id="Text Box 4443" o:spid="_x0000_s1026" type="#_x0000_t202" style="position:absolute;margin-left:0;margin-top:0;width:6pt;height:2.25pt;z-index:2547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5088" behindDoc="0" locked="0" layoutInCell="1" allowOverlap="1" wp14:anchorId="424673E9" wp14:editId="5FE8B875">
                      <wp:simplePos x="0" y="0"/>
                      <wp:positionH relativeFrom="column">
                        <wp:posOffset>0</wp:posOffset>
                      </wp:positionH>
                      <wp:positionV relativeFrom="paragraph">
                        <wp:posOffset>0</wp:posOffset>
                      </wp:positionV>
                      <wp:extent cx="76200" cy="28575"/>
                      <wp:effectExtent l="19050" t="19050" r="19050" b="28575"/>
                      <wp:wrapNone/>
                      <wp:docPr id="11604" name="Text Box 4442">
                        <a:extLst xmlns:a="http://schemas.openxmlformats.org/drawingml/2006/main">
                          <a:ext uri="{FF2B5EF4-FFF2-40B4-BE49-F238E27FC236}">
                            <a16:creationId xmlns:a16="http://schemas.microsoft.com/office/drawing/2014/main" id="{00000000-0008-0000-0000-000054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B68C4" id="Text Box 4442" o:spid="_x0000_s1026" type="#_x0000_t202" style="position:absolute;margin-left:0;margin-top:0;width:6pt;height:2.25pt;z-index:2547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6112" behindDoc="0" locked="0" layoutInCell="1" allowOverlap="1" wp14:anchorId="23D98A70" wp14:editId="7DF94B80">
                      <wp:simplePos x="0" y="0"/>
                      <wp:positionH relativeFrom="column">
                        <wp:posOffset>0</wp:posOffset>
                      </wp:positionH>
                      <wp:positionV relativeFrom="paragraph">
                        <wp:posOffset>0</wp:posOffset>
                      </wp:positionV>
                      <wp:extent cx="76200" cy="28575"/>
                      <wp:effectExtent l="19050" t="19050" r="19050" b="28575"/>
                      <wp:wrapNone/>
                      <wp:docPr id="11605" name="Text Box 4441">
                        <a:extLst xmlns:a="http://schemas.openxmlformats.org/drawingml/2006/main">
                          <a:ext uri="{FF2B5EF4-FFF2-40B4-BE49-F238E27FC236}">
                            <a16:creationId xmlns:a16="http://schemas.microsoft.com/office/drawing/2014/main" id="{00000000-0008-0000-0000-000055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565E8" id="Text Box 4441" o:spid="_x0000_s1026" type="#_x0000_t202" style="position:absolute;margin-left:0;margin-top:0;width:6pt;height:2.25pt;z-index:2547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7136" behindDoc="0" locked="0" layoutInCell="1" allowOverlap="1" wp14:anchorId="6BA0A787" wp14:editId="5FD25606">
                      <wp:simplePos x="0" y="0"/>
                      <wp:positionH relativeFrom="column">
                        <wp:posOffset>0</wp:posOffset>
                      </wp:positionH>
                      <wp:positionV relativeFrom="paragraph">
                        <wp:posOffset>0</wp:posOffset>
                      </wp:positionV>
                      <wp:extent cx="76200" cy="28575"/>
                      <wp:effectExtent l="19050" t="19050" r="19050" b="28575"/>
                      <wp:wrapNone/>
                      <wp:docPr id="11606" name="Text Box 4440">
                        <a:extLst xmlns:a="http://schemas.openxmlformats.org/drawingml/2006/main">
                          <a:ext uri="{FF2B5EF4-FFF2-40B4-BE49-F238E27FC236}">
                            <a16:creationId xmlns:a16="http://schemas.microsoft.com/office/drawing/2014/main" id="{00000000-0008-0000-0000-000056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26F80A" id="Text Box 4440" o:spid="_x0000_s1026" type="#_x0000_t202" style="position:absolute;margin-left:0;margin-top:0;width:6pt;height:2.25pt;z-index:2547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749184" behindDoc="0" locked="0" layoutInCell="1" allowOverlap="1" wp14:anchorId="0D47D2C4" wp14:editId="2B6EBDA0">
                      <wp:simplePos x="0" y="0"/>
                      <wp:positionH relativeFrom="column">
                        <wp:posOffset>0</wp:posOffset>
                      </wp:positionH>
                      <wp:positionV relativeFrom="paragraph">
                        <wp:posOffset>0</wp:posOffset>
                      </wp:positionV>
                      <wp:extent cx="76200" cy="28575"/>
                      <wp:effectExtent l="19050" t="19050" r="19050" b="28575"/>
                      <wp:wrapNone/>
                      <wp:docPr id="11608" name="Text Box 4439">
                        <a:extLst xmlns:a="http://schemas.openxmlformats.org/drawingml/2006/main">
                          <a:ext uri="{FF2B5EF4-FFF2-40B4-BE49-F238E27FC236}">
                            <a16:creationId xmlns:a16="http://schemas.microsoft.com/office/drawing/2014/main" id="{00000000-0008-0000-0000-0000582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6E474" id="Text Box 4439" o:spid="_x0000_s1026" type="#_x0000_t202" style="position:absolute;margin-left:0;margin-top:0;width:6pt;height:2.25pt;z-index:2547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791A77DC" w14:textId="77777777" w:rsidR="008D5556" w:rsidRPr="008D5556" w:rsidRDefault="008D5556" w:rsidP="008D5556">
            <w:pPr>
              <w:jc w:val="center"/>
              <w:rPr>
                <w:rFonts w:ascii="GHEA Grapalat" w:hAnsi="GHEA Grapalat" w:cs="Calibri"/>
                <w:b/>
                <w:bCs/>
                <w:i/>
                <w:iCs/>
                <w:sz w:val="22"/>
                <w:szCs w:val="22"/>
                <w:lang w:val="en-US" w:eastAsia="en-US" w:bidi="ar-SA"/>
              </w:rPr>
            </w:pPr>
            <w:r w:rsidRPr="008D5556">
              <w:rPr>
                <w:rFonts w:ascii="GHEA Grapalat" w:hAnsi="GHEA Grapalat" w:cs="Calibri"/>
                <w:b/>
                <w:bCs/>
                <w:i/>
                <w:iCs/>
                <w:sz w:val="22"/>
                <w:szCs w:val="22"/>
                <w:lang w:val="en-US" w:eastAsia="en-US" w:bidi="ar-SA"/>
              </w:rPr>
              <w:t>24587.20</w:t>
            </w:r>
          </w:p>
        </w:tc>
      </w:tr>
      <w:tr w:rsidR="008D5556" w:rsidRPr="008D5556" w14:paraId="5782F556" w14:textId="77777777" w:rsidTr="008D5556">
        <w:trPr>
          <w:trHeight w:val="330"/>
        </w:trPr>
        <w:tc>
          <w:tcPr>
            <w:tcW w:w="1100" w:type="dxa"/>
            <w:tcBorders>
              <w:top w:val="nil"/>
              <w:left w:val="single" w:sz="4" w:space="0" w:color="auto"/>
              <w:bottom w:val="single" w:sz="4" w:space="0" w:color="auto"/>
              <w:right w:val="single" w:sz="4" w:space="0" w:color="auto"/>
            </w:tcBorders>
            <w:noWrap/>
            <w:hideMark/>
          </w:tcPr>
          <w:p w14:paraId="35512EB8" w14:textId="77777777" w:rsidR="008D5556" w:rsidRPr="008D5556" w:rsidRDefault="008D5556" w:rsidP="008D5556">
            <w:pPr>
              <w:jc w:val="center"/>
              <w:rPr>
                <w:rFonts w:ascii="GHEA Grapalat" w:hAnsi="GHEA Grapalat" w:cs="Calibri"/>
                <w:i/>
                <w:iCs/>
                <w:sz w:val="22"/>
                <w:szCs w:val="22"/>
                <w:lang w:val="en-US" w:eastAsia="en-US" w:bidi="ar-SA"/>
              </w:rPr>
            </w:pPr>
            <w:r w:rsidRPr="008D5556">
              <w:rPr>
                <w:rFonts w:ascii="Calibri" w:hAnsi="Calibri" w:cs="Calibri"/>
                <w:i/>
                <w:iCs/>
                <w:sz w:val="22"/>
                <w:szCs w:val="22"/>
                <w:lang w:val="en-US" w:eastAsia="en-US" w:bidi="ar-SA"/>
              </w:rPr>
              <w:t> </w:t>
            </w:r>
          </w:p>
        </w:tc>
        <w:tc>
          <w:tcPr>
            <w:tcW w:w="4400" w:type="dxa"/>
            <w:tcBorders>
              <w:top w:val="nil"/>
              <w:left w:val="nil"/>
              <w:bottom w:val="single" w:sz="4" w:space="0" w:color="auto"/>
              <w:right w:val="single" w:sz="4" w:space="0" w:color="auto"/>
            </w:tcBorders>
            <w:hideMark/>
          </w:tcPr>
          <w:p w14:paraId="067A199F" w14:textId="77777777"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sz w:val="20"/>
                <w:szCs w:val="20"/>
                <w:lang w:val="en-US" w:eastAsia="en-US" w:bidi="ar-SA"/>
              </w:rPr>
              <w:t>ВСЕГО с НДС-ом</w:t>
            </w:r>
          </w:p>
        </w:tc>
        <w:tc>
          <w:tcPr>
            <w:tcW w:w="760" w:type="dxa"/>
            <w:tcBorders>
              <w:top w:val="nil"/>
              <w:left w:val="nil"/>
              <w:bottom w:val="single" w:sz="4" w:space="0" w:color="auto"/>
              <w:right w:val="single" w:sz="4" w:space="0" w:color="auto"/>
            </w:tcBorders>
            <w:noWrap/>
            <w:hideMark/>
          </w:tcPr>
          <w:p w14:paraId="153594E6" w14:textId="3D0F2C8F"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1952" behindDoc="0" locked="0" layoutInCell="1" allowOverlap="1" wp14:anchorId="176D7243" wp14:editId="121A8501">
                      <wp:simplePos x="0" y="0"/>
                      <wp:positionH relativeFrom="column">
                        <wp:posOffset>0</wp:posOffset>
                      </wp:positionH>
                      <wp:positionV relativeFrom="paragraph">
                        <wp:posOffset>0</wp:posOffset>
                      </wp:positionV>
                      <wp:extent cx="76200" cy="28575"/>
                      <wp:effectExtent l="19050" t="19050" r="19050" b="28575"/>
                      <wp:wrapNone/>
                      <wp:docPr id="6015" name="Text Box 4438">
                        <a:extLst xmlns:a="http://schemas.openxmlformats.org/drawingml/2006/main">
                          <a:ext uri="{FF2B5EF4-FFF2-40B4-BE49-F238E27FC236}">
                            <a16:creationId xmlns:a16="http://schemas.microsoft.com/office/drawing/2014/main" id="{00000000-0008-0000-0000-00007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CC10B" id="Text Box 4438" o:spid="_x0000_s1026" type="#_x0000_t202" style="position:absolute;margin-left:0;margin-top:0;width:6pt;height:2.25pt;z-index:2490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2976" behindDoc="0" locked="0" layoutInCell="1" allowOverlap="1" wp14:anchorId="5CC52BA3" wp14:editId="1E6D3ACD">
                      <wp:simplePos x="0" y="0"/>
                      <wp:positionH relativeFrom="column">
                        <wp:posOffset>0</wp:posOffset>
                      </wp:positionH>
                      <wp:positionV relativeFrom="paragraph">
                        <wp:posOffset>0</wp:posOffset>
                      </wp:positionV>
                      <wp:extent cx="76200" cy="28575"/>
                      <wp:effectExtent l="19050" t="19050" r="19050" b="28575"/>
                      <wp:wrapNone/>
                      <wp:docPr id="6016" name="Text Box 4437">
                        <a:extLst xmlns:a="http://schemas.openxmlformats.org/drawingml/2006/main">
                          <a:ext uri="{FF2B5EF4-FFF2-40B4-BE49-F238E27FC236}">
                            <a16:creationId xmlns:a16="http://schemas.microsoft.com/office/drawing/2014/main" id="{00000000-0008-0000-0000-00008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56220" id="Text Box 4437" o:spid="_x0000_s1026" type="#_x0000_t202" style="position:absolute;margin-left:0;margin-top:0;width:6pt;height:2.25pt;z-index:2490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4000" behindDoc="0" locked="0" layoutInCell="1" allowOverlap="1" wp14:anchorId="1327E801" wp14:editId="5F75903B">
                      <wp:simplePos x="0" y="0"/>
                      <wp:positionH relativeFrom="column">
                        <wp:posOffset>0</wp:posOffset>
                      </wp:positionH>
                      <wp:positionV relativeFrom="paragraph">
                        <wp:posOffset>0</wp:posOffset>
                      </wp:positionV>
                      <wp:extent cx="76200" cy="28575"/>
                      <wp:effectExtent l="19050" t="19050" r="19050" b="28575"/>
                      <wp:wrapNone/>
                      <wp:docPr id="6017" name="Text Box 4436">
                        <a:extLst xmlns:a="http://schemas.openxmlformats.org/drawingml/2006/main">
                          <a:ext uri="{FF2B5EF4-FFF2-40B4-BE49-F238E27FC236}">
                            <a16:creationId xmlns:a16="http://schemas.microsoft.com/office/drawing/2014/main" id="{00000000-0008-0000-0000-00008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C6029" id="Text Box 4436" o:spid="_x0000_s1026" type="#_x0000_t202" style="position:absolute;margin-left:0;margin-top:0;width:6pt;height:2.25pt;z-index:24902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5024" behindDoc="0" locked="0" layoutInCell="1" allowOverlap="1" wp14:anchorId="7CFC3564" wp14:editId="3C2B0565">
                      <wp:simplePos x="0" y="0"/>
                      <wp:positionH relativeFrom="column">
                        <wp:posOffset>0</wp:posOffset>
                      </wp:positionH>
                      <wp:positionV relativeFrom="paragraph">
                        <wp:posOffset>0</wp:posOffset>
                      </wp:positionV>
                      <wp:extent cx="76200" cy="28575"/>
                      <wp:effectExtent l="19050" t="19050" r="19050" b="28575"/>
                      <wp:wrapNone/>
                      <wp:docPr id="6018" name="Text Box 4435">
                        <a:extLst xmlns:a="http://schemas.openxmlformats.org/drawingml/2006/main">
                          <a:ext uri="{FF2B5EF4-FFF2-40B4-BE49-F238E27FC236}">
                            <a16:creationId xmlns:a16="http://schemas.microsoft.com/office/drawing/2014/main" id="{00000000-0008-0000-0000-00008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6A540" id="Text Box 4435" o:spid="_x0000_s1026" type="#_x0000_t202" style="position:absolute;margin-left:0;margin-top:0;width:6pt;height:2.25pt;z-index:2490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6048" behindDoc="0" locked="0" layoutInCell="1" allowOverlap="1" wp14:anchorId="72994505" wp14:editId="597AC4FD">
                      <wp:simplePos x="0" y="0"/>
                      <wp:positionH relativeFrom="column">
                        <wp:posOffset>0</wp:posOffset>
                      </wp:positionH>
                      <wp:positionV relativeFrom="paragraph">
                        <wp:posOffset>0</wp:posOffset>
                      </wp:positionV>
                      <wp:extent cx="76200" cy="28575"/>
                      <wp:effectExtent l="19050" t="19050" r="19050" b="28575"/>
                      <wp:wrapNone/>
                      <wp:docPr id="6019" name="Text Box 4434">
                        <a:extLst xmlns:a="http://schemas.openxmlformats.org/drawingml/2006/main">
                          <a:ext uri="{FF2B5EF4-FFF2-40B4-BE49-F238E27FC236}">
                            <a16:creationId xmlns:a16="http://schemas.microsoft.com/office/drawing/2014/main" id="{00000000-0008-0000-0000-00008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88FC5" id="Text Box 4434" o:spid="_x0000_s1026" type="#_x0000_t202" style="position:absolute;margin-left:0;margin-top:0;width:6pt;height:2.25pt;z-index:2490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7072" behindDoc="0" locked="0" layoutInCell="1" allowOverlap="1" wp14:anchorId="7CF9CF38" wp14:editId="55E3FAD2">
                      <wp:simplePos x="0" y="0"/>
                      <wp:positionH relativeFrom="column">
                        <wp:posOffset>0</wp:posOffset>
                      </wp:positionH>
                      <wp:positionV relativeFrom="paragraph">
                        <wp:posOffset>0</wp:posOffset>
                      </wp:positionV>
                      <wp:extent cx="76200" cy="28575"/>
                      <wp:effectExtent l="19050" t="19050" r="19050" b="28575"/>
                      <wp:wrapNone/>
                      <wp:docPr id="6020" name="Text Box 4433">
                        <a:extLst xmlns:a="http://schemas.openxmlformats.org/drawingml/2006/main">
                          <a:ext uri="{FF2B5EF4-FFF2-40B4-BE49-F238E27FC236}">
                            <a16:creationId xmlns:a16="http://schemas.microsoft.com/office/drawing/2014/main" id="{00000000-0008-0000-0000-00008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0E679" id="Text Box 4433" o:spid="_x0000_s1026" type="#_x0000_t202" style="position:absolute;margin-left:0;margin-top:0;width:6pt;height:2.25pt;z-index:2490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8096" behindDoc="0" locked="0" layoutInCell="1" allowOverlap="1" wp14:anchorId="168F81AB" wp14:editId="261A2D1F">
                      <wp:simplePos x="0" y="0"/>
                      <wp:positionH relativeFrom="column">
                        <wp:posOffset>0</wp:posOffset>
                      </wp:positionH>
                      <wp:positionV relativeFrom="paragraph">
                        <wp:posOffset>0</wp:posOffset>
                      </wp:positionV>
                      <wp:extent cx="76200" cy="28575"/>
                      <wp:effectExtent l="19050" t="19050" r="19050" b="28575"/>
                      <wp:wrapNone/>
                      <wp:docPr id="6021" name="Text Box 4432">
                        <a:extLst xmlns:a="http://schemas.openxmlformats.org/drawingml/2006/main">
                          <a:ext uri="{FF2B5EF4-FFF2-40B4-BE49-F238E27FC236}">
                            <a16:creationId xmlns:a16="http://schemas.microsoft.com/office/drawing/2014/main" id="{00000000-0008-0000-0000-00008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E638C" id="Text Box 4432" o:spid="_x0000_s1026" type="#_x0000_t202" style="position:absolute;margin-left:0;margin-top:0;width:6pt;height:2.25pt;z-index:2490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29120" behindDoc="0" locked="0" layoutInCell="1" allowOverlap="1" wp14:anchorId="1A6E4D5F" wp14:editId="5541C824">
                      <wp:simplePos x="0" y="0"/>
                      <wp:positionH relativeFrom="column">
                        <wp:posOffset>0</wp:posOffset>
                      </wp:positionH>
                      <wp:positionV relativeFrom="paragraph">
                        <wp:posOffset>0</wp:posOffset>
                      </wp:positionV>
                      <wp:extent cx="76200" cy="28575"/>
                      <wp:effectExtent l="19050" t="19050" r="19050" b="28575"/>
                      <wp:wrapNone/>
                      <wp:docPr id="6022" name="Text Box 4431">
                        <a:extLst xmlns:a="http://schemas.openxmlformats.org/drawingml/2006/main">
                          <a:ext uri="{FF2B5EF4-FFF2-40B4-BE49-F238E27FC236}">
                            <a16:creationId xmlns:a16="http://schemas.microsoft.com/office/drawing/2014/main" id="{00000000-0008-0000-0000-00008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1C163" id="Text Box 4431" o:spid="_x0000_s1026" type="#_x0000_t202" style="position:absolute;margin-left:0;margin-top:0;width:6pt;height:2.25pt;z-index:2490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0144" behindDoc="0" locked="0" layoutInCell="1" allowOverlap="1" wp14:anchorId="149AFD99" wp14:editId="57A7EAAA">
                      <wp:simplePos x="0" y="0"/>
                      <wp:positionH relativeFrom="column">
                        <wp:posOffset>0</wp:posOffset>
                      </wp:positionH>
                      <wp:positionV relativeFrom="paragraph">
                        <wp:posOffset>0</wp:posOffset>
                      </wp:positionV>
                      <wp:extent cx="76200" cy="28575"/>
                      <wp:effectExtent l="19050" t="19050" r="19050" b="28575"/>
                      <wp:wrapNone/>
                      <wp:docPr id="6023" name="Text Box 4430">
                        <a:extLst xmlns:a="http://schemas.openxmlformats.org/drawingml/2006/main">
                          <a:ext uri="{FF2B5EF4-FFF2-40B4-BE49-F238E27FC236}">
                            <a16:creationId xmlns:a16="http://schemas.microsoft.com/office/drawing/2014/main" id="{00000000-0008-0000-0000-00008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D38F2" id="Text Box 4430" o:spid="_x0000_s1026" type="#_x0000_t202" style="position:absolute;margin-left:0;margin-top:0;width:6pt;height:2.25pt;z-index:2490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1168" behindDoc="0" locked="0" layoutInCell="1" allowOverlap="1" wp14:anchorId="18FF8005" wp14:editId="5FE25093">
                      <wp:simplePos x="0" y="0"/>
                      <wp:positionH relativeFrom="column">
                        <wp:posOffset>0</wp:posOffset>
                      </wp:positionH>
                      <wp:positionV relativeFrom="paragraph">
                        <wp:posOffset>0</wp:posOffset>
                      </wp:positionV>
                      <wp:extent cx="76200" cy="28575"/>
                      <wp:effectExtent l="19050" t="19050" r="19050" b="28575"/>
                      <wp:wrapNone/>
                      <wp:docPr id="6024" name="Text Box 4429">
                        <a:extLst xmlns:a="http://schemas.openxmlformats.org/drawingml/2006/main">
                          <a:ext uri="{FF2B5EF4-FFF2-40B4-BE49-F238E27FC236}">
                            <a16:creationId xmlns:a16="http://schemas.microsoft.com/office/drawing/2014/main" id="{00000000-0008-0000-0000-00008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95569" id="Text Box 4429" o:spid="_x0000_s1026" type="#_x0000_t202" style="position:absolute;margin-left:0;margin-top:0;width:6pt;height:2.25pt;z-index:2490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2192" behindDoc="0" locked="0" layoutInCell="1" allowOverlap="1" wp14:anchorId="1CDF0474" wp14:editId="083A08EC">
                      <wp:simplePos x="0" y="0"/>
                      <wp:positionH relativeFrom="column">
                        <wp:posOffset>0</wp:posOffset>
                      </wp:positionH>
                      <wp:positionV relativeFrom="paragraph">
                        <wp:posOffset>0</wp:posOffset>
                      </wp:positionV>
                      <wp:extent cx="76200" cy="28575"/>
                      <wp:effectExtent l="19050" t="19050" r="19050" b="28575"/>
                      <wp:wrapNone/>
                      <wp:docPr id="6025" name="Text Box 4428">
                        <a:extLst xmlns:a="http://schemas.openxmlformats.org/drawingml/2006/main">
                          <a:ext uri="{FF2B5EF4-FFF2-40B4-BE49-F238E27FC236}">
                            <a16:creationId xmlns:a16="http://schemas.microsoft.com/office/drawing/2014/main" id="{00000000-0008-0000-0000-00008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FBCA5" id="Text Box 4428" o:spid="_x0000_s1026" type="#_x0000_t202" style="position:absolute;margin-left:0;margin-top:0;width:6pt;height:2.25pt;z-index:2490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3216" behindDoc="0" locked="0" layoutInCell="1" allowOverlap="1" wp14:anchorId="32BA984E" wp14:editId="35750054">
                      <wp:simplePos x="0" y="0"/>
                      <wp:positionH relativeFrom="column">
                        <wp:posOffset>0</wp:posOffset>
                      </wp:positionH>
                      <wp:positionV relativeFrom="paragraph">
                        <wp:posOffset>0</wp:posOffset>
                      </wp:positionV>
                      <wp:extent cx="76200" cy="28575"/>
                      <wp:effectExtent l="19050" t="19050" r="19050" b="28575"/>
                      <wp:wrapNone/>
                      <wp:docPr id="6026" name="Text Box 4427">
                        <a:extLst xmlns:a="http://schemas.openxmlformats.org/drawingml/2006/main">
                          <a:ext uri="{FF2B5EF4-FFF2-40B4-BE49-F238E27FC236}">
                            <a16:creationId xmlns:a16="http://schemas.microsoft.com/office/drawing/2014/main" id="{00000000-0008-0000-0000-00008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8189C" id="Text Box 4427" o:spid="_x0000_s1026" type="#_x0000_t202" style="position:absolute;margin-left:0;margin-top:0;width:6pt;height:2.25pt;z-index:2490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6288" behindDoc="0" locked="0" layoutInCell="1" allowOverlap="1" wp14:anchorId="3B71AAB9" wp14:editId="6CFC0CEA">
                      <wp:simplePos x="0" y="0"/>
                      <wp:positionH relativeFrom="column">
                        <wp:posOffset>0</wp:posOffset>
                      </wp:positionH>
                      <wp:positionV relativeFrom="paragraph">
                        <wp:posOffset>0</wp:posOffset>
                      </wp:positionV>
                      <wp:extent cx="76200" cy="28575"/>
                      <wp:effectExtent l="19050" t="19050" r="19050" b="28575"/>
                      <wp:wrapNone/>
                      <wp:docPr id="6029" name="Text Box 4426">
                        <a:extLst xmlns:a="http://schemas.openxmlformats.org/drawingml/2006/main">
                          <a:ext uri="{FF2B5EF4-FFF2-40B4-BE49-F238E27FC236}">
                            <a16:creationId xmlns:a16="http://schemas.microsoft.com/office/drawing/2014/main" id="{00000000-0008-0000-0000-00008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52E196" id="Text Box 4426" o:spid="_x0000_s1026" type="#_x0000_t202" style="position:absolute;margin-left:0;margin-top:0;width:6pt;height:2.25pt;z-index:2490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7312" behindDoc="0" locked="0" layoutInCell="1" allowOverlap="1" wp14:anchorId="12AF5280" wp14:editId="1C8869D7">
                      <wp:simplePos x="0" y="0"/>
                      <wp:positionH relativeFrom="column">
                        <wp:posOffset>0</wp:posOffset>
                      </wp:positionH>
                      <wp:positionV relativeFrom="paragraph">
                        <wp:posOffset>0</wp:posOffset>
                      </wp:positionV>
                      <wp:extent cx="76200" cy="28575"/>
                      <wp:effectExtent l="19050" t="19050" r="19050" b="28575"/>
                      <wp:wrapNone/>
                      <wp:docPr id="6030" name="Text Box 4425">
                        <a:extLst xmlns:a="http://schemas.openxmlformats.org/drawingml/2006/main">
                          <a:ext uri="{FF2B5EF4-FFF2-40B4-BE49-F238E27FC236}">
                            <a16:creationId xmlns:a16="http://schemas.microsoft.com/office/drawing/2014/main" id="{00000000-0008-0000-0000-00008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A1CA3" id="Text Box 4425" o:spid="_x0000_s1026" type="#_x0000_t202" style="position:absolute;margin-left:0;margin-top:0;width:6pt;height:2.25pt;z-index:2490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8336" behindDoc="0" locked="0" layoutInCell="1" allowOverlap="1" wp14:anchorId="6AFCC36D" wp14:editId="38512842">
                      <wp:simplePos x="0" y="0"/>
                      <wp:positionH relativeFrom="column">
                        <wp:posOffset>0</wp:posOffset>
                      </wp:positionH>
                      <wp:positionV relativeFrom="paragraph">
                        <wp:posOffset>0</wp:posOffset>
                      </wp:positionV>
                      <wp:extent cx="76200" cy="28575"/>
                      <wp:effectExtent l="19050" t="19050" r="19050" b="28575"/>
                      <wp:wrapNone/>
                      <wp:docPr id="6031" name="Text Box 4424">
                        <a:extLst xmlns:a="http://schemas.openxmlformats.org/drawingml/2006/main">
                          <a:ext uri="{FF2B5EF4-FFF2-40B4-BE49-F238E27FC236}">
                            <a16:creationId xmlns:a16="http://schemas.microsoft.com/office/drawing/2014/main" id="{00000000-0008-0000-0000-00008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F71CA" id="Text Box 4424" o:spid="_x0000_s1026" type="#_x0000_t202" style="position:absolute;margin-left:0;margin-top:0;width:6pt;height:2.25pt;z-index:2490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39360" behindDoc="0" locked="0" layoutInCell="1" allowOverlap="1" wp14:anchorId="7DE21F02" wp14:editId="1C824CF0">
                      <wp:simplePos x="0" y="0"/>
                      <wp:positionH relativeFrom="column">
                        <wp:posOffset>0</wp:posOffset>
                      </wp:positionH>
                      <wp:positionV relativeFrom="paragraph">
                        <wp:posOffset>0</wp:posOffset>
                      </wp:positionV>
                      <wp:extent cx="76200" cy="28575"/>
                      <wp:effectExtent l="19050" t="19050" r="19050" b="28575"/>
                      <wp:wrapNone/>
                      <wp:docPr id="6032" name="Text Box 4423">
                        <a:extLst xmlns:a="http://schemas.openxmlformats.org/drawingml/2006/main">
                          <a:ext uri="{FF2B5EF4-FFF2-40B4-BE49-F238E27FC236}">
                            <a16:creationId xmlns:a16="http://schemas.microsoft.com/office/drawing/2014/main" id="{00000000-0008-0000-0000-00009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F6C2E" id="Text Box 4423" o:spid="_x0000_s1026" type="#_x0000_t202" style="position:absolute;margin-left:0;margin-top:0;width:6pt;height:2.25pt;z-index:2490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0384" behindDoc="0" locked="0" layoutInCell="1" allowOverlap="1" wp14:anchorId="66CC9E03" wp14:editId="4DCE4850">
                      <wp:simplePos x="0" y="0"/>
                      <wp:positionH relativeFrom="column">
                        <wp:posOffset>0</wp:posOffset>
                      </wp:positionH>
                      <wp:positionV relativeFrom="paragraph">
                        <wp:posOffset>0</wp:posOffset>
                      </wp:positionV>
                      <wp:extent cx="76200" cy="28575"/>
                      <wp:effectExtent l="19050" t="19050" r="19050" b="28575"/>
                      <wp:wrapNone/>
                      <wp:docPr id="6033" name="Text Box 4422">
                        <a:extLst xmlns:a="http://schemas.openxmlformats.org/drawingml/2006/main">
                          <a:ext uri="{FF2B5EF4-FFF2-40B4-BE49-F238E27FC236}">
                            <a16:creationId xmlns:a16="http://schemas.microsoft.com/office/drawing/2014/main" id="{00000000-0008-0000-0000-00009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23571A" id="Text Box 4422" o:spid="_x0000_s1026" type="#_x0000_t202" style="position:absolute;margin-left:0;margin-top:0;width:6pt;height:2.25pt;z-index:2490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1408" behindDoc="0" locked="0" layoutInCell="1" allowOverlap="1" wp14:anchorId="52D6D6E5" wp14:editId="7DB8F695">
                      <wp:simplePos x="0" y="0"/>
                      <wp:positionH relativeFrom="column">
                        <wp:posOffset>0</wp:posOffset>
                      </wp:positionH>
                      <wp:positionV relativeFrom="paragraph">
                        <wp:posOffset>0</wp:posOffset>
                      </wp:positionV>
                      <wp:extent cx="76200" cy="28575"/>
                      <wp:effectExtent l="19050" t="19050" r="19050" b="28575"/>
                      <wp:wrapNone/>
                      <wp:docPr id="6034" name="Text Box 4421">
                        <a:extLst xmlns:a="http://schemas.openxmlformats.org/drawingml/2006/main">
                          <a:ext uri="{FF2B5EF4-FFF2-40B4-BE49-F238E27FC236}">
                            <a16:creationId xmlns:a16="http://schemas.microsoft.com/office/drawing/2014/main" id="{00000000-0008-0000-0000-00009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BC4EB" id="Text Box 4421" o:spid="_x0000_s1026" type="#_x0000_t202" style="position:absolute;margin-left:0;margin-top:0;width:6pt;height:2.25pt;z-index:2490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2432" behindDoc="0" locked="0" layoutInCell="1" allowOverlap="1" wp14:anchorId="16FEE80F" wp14:editId="3BD8A3F2">
                      <wp:simplePos x="0" y="0"/>
                      <wp:positionH relativeFrom="column">
                        <wp:posOffset>0</wp:posOffset>
                      </wp:positionH>
                      <wp:positionV relativeFrom="paragraph">
                        <wp:posOffset>0</wp:posOffset>
                      </wp:positionV>
                      <wp:extent cx="76200" cy="28575"/>
                      <wp:effectExtent l="19050" t="19050" r="19050" b="28575"/>
                      <wp:wrapNone/>
                      <wp:docPr id="6035" name="Text Box 4420">
                        <a:extLst xmlns:a="http://schemas.openxmlformats.org/drawingml/2006/main">
                          <a:ext uri="{FF2B5EF4-FFF2-40B4-BE49-F238E27FC236}">
                            <a16:creationId xmlns:a16="http://schemas.microsoft.com/office/drawing/2014/main" id="{00000000-0008-0000-0000-00009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30739" id="Text Box 4420" o:spid="_x0000_s1026" type="#_x0000_t202" style="position:absolute;margin-left:0;margin-top:0;width:6pt;height:2.25pt;z-index:24904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3456" behindDoc="0" locked="0" layoutInCell="1" allowOverlap="1" wp14:anchorId="4C194B42" wp14:editId="01165176">
                      <wp:simplePos x="0" y="0"/>
                      <wp:positionH relativeFrom="column">
                        <wp:posOffset>0</wp:posOffset>
                      </wp:positionH>
                      <wp:positionV relativeFrom="paragraph">
                        <wp:posOffset>0</wp:posOffset>
                      </wp:positionV>
                      <wp:extent cx="76200" cy="28575"/>
                      <wp:effectExtent l="19050" t="19050" r="19050" b="28575"/>
                      <wp:wrapNone/>
                      <wp:docPr id="6036" name="Text Box 4419">
                        <a:extLst xmlns:a="http://schemas.openxmlformats.org/drawingml/2006/main">
                          <a:ext uri="{FF2B5EF4-FFF2-40B4-BE49-F238E27FC236}">
                            <a16:creationId xmlns:a16="http://schemas.microsoft.com/office/drawing/2014/main" id="{00000000-0008-0000-0000-00009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F841FC" id="Text Box 4419" o:spid="_x0000_s1026" type="#_x0000_t202" style="position:absolute;margin-left:0;margin-top:0;width:6pt;height:2.25pt;z-index:24904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4480" behindDoc="0" locked="0" layoutInCell="1" allowOverlap="1" wp14:anchorId="01690B95" wp14:editId="503FC77A">
                      <wp:simplePos x="0" y="0"/>
                      <wp:positionH relativeFrom="column">
                        <wp:posOffset>0</wp:posOffset>
                      </wp:positionH>
                      <wp:positionV relativeFrom="paragraph">
                        <wp:posOffset>0</wp:posOffset>
                      </wp:positionV>
                      <wp:extent cx="76200" cy="28575"/>
                      <wp:effectExtent l="19050" t="19050" r="19050" b="28575"/>
                      <wp:wrapNone/>
                      <wp:docPr id="6037" name="Text Box 4418">
                        <a:extLst xmlns:a="http://schemas.openxmlformats.org/drawingml/2006/main">
                          <a:ext uri="{FF2B5EF4-FFF2-40B4-BE49-F238E27FC236}">
                            <a16:creationId xmlns:a16="http://schemas.microsoft.com/office/drawing/2014/main" id="{00000000-0008-0000-0000-00009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91FCAC" id="Text Box 4418" o:spid="_x0000_s1026" type="#_x0000_t202" style="position:absolute;margin-left:0;margin-top:0;width:6pt;height:2.25pt;z-index:24904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5504" behindDoc="0" locked="0" layoutInCell="1" allowOverlap="1" wp14:anchorId="35EDF61F" wp14:editId="39D46239">
                      <wp:simplePos x="0" y="0"/>
                      <wp:positionH relativeFrom="column">
                        <wp:posOffset>0</wp:posOffset>
                      </wp:positionH>
                      <wp:positionV relativeFrom="paragraph">
                        <wp:posOffset>0</wp:posOffset>
                      </wp:positionV>
                      <wp:extent cx="76200" cy="28575"/>
                      <wp:effectExtent l="19050" t="19050" r="19050" b="28575"/>
                      <wp:wrapNone/>
                      <wp:docPr id="6038" name="Text Box 4417">
                        <a:extLst xmlns:a="http://schemas.openxmlformats.org/drawingml/2006/main">
                          <a:ext uri="{FF2B5EF4-FFF2-40B4-BE49-F238E27FC236}">
                            <a16:creationId xmlns:a16="http://schemas.microsoft.com/office/drawing/2014/main" id="{00000000-0008-0000-0000-00009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A26206" id="Text Box 4417" o:spid="_x0000_s1026" type="#_x0000_t202" style="position:absolute;margin-left:0;margin-top:0;width:6pt;height:2.25pt;z-index:24904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6528" behindDoc="0" locked="0" layoutInCell="1" allowOverlap="1" wp14:anchorId="0507D670" wp14:editId="23C8EDEA">
                      <wp:simplePos x="0" y="0"/>
                      <wp:positionH relativeFrom="column">
                        <wp:posOffset>0</wp:posOffset>
                      </wp:positionH>
                      <wp:positionV relativeFrom="paragraph">
                        <wp:posOffset>0</wp:posOffset>
                      </wp:positionV>
                      <wp:extent cx="76200" cy="28575"/>
                      <wp:effectExtent l="19050" t="19050" r="19050" b="28575"/>
                      <wp:wrapNone/>
                      <wp:docPr id="6039" name="Text Box 4416">
                        <a:extLst xmlns:a="http://schemas.openxmlformats.org/drawingml/2006/main">
                          <a:ext uri="{FF2B5EF4-FFF2-40B4-BE49-F238E27FC236}">
                            <a16:creationId xmlns:a16="http://schemas.microsoft.com/office/drawing/2014/main" id="{00000000-0008-0000-0000-00009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73729" id="Text Box 4416" o:spid="_x0000_s1026" type="#_x0000_t202" style="position:absolute;margin-left:0;margin-top:0;width:6pt;height:2.25pt;z-index:24904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7552" behindDoc="0" locked="0" layoutInCell="1" allowOverlap="1" wp14:anchorId="18BA3718" wp14:editId="6E5BEF3D">
                      <wp:simplePos x="0" y="0"/>
                      <wp:positionH relativeFrom="column">
                        <wp:posOffset>0</wp:posOffset>
                      </wp:positionH>
                      <wp:positionV relativeFrom="paragraph">
                        <wp:posOffset>0</wp:posOffset>
                      </wp:positionV>
                      <wp:extent cx="76200" cy="28575"/>
                      <wp:effectExtent l="19050" t="19050" r="19050" b="28575"/>
                      <wp:wrapNone/>
                      <wp:docPr id="6040" name="Text Box 4415">
                        <a:extLst xmlns:a="http://schemas.openxmlformats.org/drawingml/2006/main">
                          <a:ext uri="{FF2B5EF4-FFF2-40B4-BE49-F238E27FC236}">
                            <a16:creationId xmlns:a16="http://schemas.microsoft.com/office/drawing/2014/main" id="{00000000-0008-0000-0000-00009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5A8BE" id="Text Box 4415" o:spid="_x0000_s1026" type="#_x0000_t202" style="position:absolute;margin-left:0;margin-top:0;width:6pt;height:2.25pt;z-index:24904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8576" behindDoc="0" locked="0" layoutInCell="1" allowOverlap="1" wp14:anchorId="3AE0543C" wp14:editId="57F5F111">
                      <wp:simplePos x="0" y="0"/>
                      <wp:positionH relativeFrom="column">
                        <wp:posOffset>0</wp:posOffset>
                      </wp:positionH>
                      <wp:positionV relativeFrom="paragraph">
                        <wp:posOffset>0</wp:posOffset>
                      </wp:positionV>
                      <wp:extent cx="76200" cy="28575"/>
                      <wp:effectExtent l="19050" t="19050" r="19050" b="28575"/>
                      <wp:wrapNone/>
                      <wp:docPr id="6041" name="Text Box 4414">
                        <a:extLst xmlns:a="http://schemas.openxmlformats.org/drawingml/2006/main">
                          <a:ext uri="{FF2B5EF4-FFF2-40B4-BE49-F238E27FC236}">
                            <a16:creationId xmlns:a16="http://schemas.microsoft.com/office/drawing/2014/main" id="{00000000-0008-0000-0000-00009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71DC1" id="Text Box 4414" o:spid="_x0000_s1026" type="#_x0000_t202" style="position:absolute;margin-left:0;margin-top:0;width:6pt;height:2.25pt;z-index:24904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49600" behindDoc="0" locked="0" layoutInCell="1" allowOverlap="1" wp14:anchorId="4B0C4455" wp14:editId="112E0766">
                      <wp:simplePos x="0" y="0"/>
                      <wp:positionH relativeFrom="column">
                        <wp:posOffset>0</wp:posOffset>
                      </wp:positionH>
                      <wp:positionV relativeFrom="paragraph">
                        <wp:posOffset>0</wp:posOffset>
                      </wp:positionV>
                      <wp:extent cx="76200" cy="28575"/>
                      <wp:effectExtent l="19050" t="19050" r="19050" b="28575"/>
                      <wp:wrapNone/>
                      <wp:docPr id="6042" name="Text Box 4413">
                        <a:extLst xmlns:a="http://schemas.openxmlformats.org/drawingml/2006/main">
                          <a:ext uri="{FF2B5EF4-FFF2-40B4-BE49-F238E27FC236}">
                            <a16:creationId xmlns:a16="http://schemas.microsoft.com/office/drawing/2014/main" id="{00000000-0008-0000-0000-00009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11D74" id="Text Box 4413" o:spid="_x0000_s1026" type="#_x0000_t202" style="position:absolute;margin-left:0;margin-top:0;width:6pt;height:2.25pt;z-index:24904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0624" behindDoc="0" locked="0" layoutInCell="1" allowOverlap="1" wp14:anchorId="30A6561C" wp14:editId="2DDE8EF3">
                      <wp:simplePos x="0" y="0"/>
                      <wp:positionH relativeFrom="column">
                        <wp:posOffset>0</wp:posOffset>
                      </wp:positionH>
                      <wp:positionV relativeFrom="paragraph">
                        <wp:posOffset>0</wp:posOffset>
                      </wp:positionV>
                      <wp:extent cx="76200" cy="28575"/>
                      <wp:effectExtent l="19050" t="19050" r="19050" b="28575"/>
                      <wp:wrapNone/>
                      <wp:docPr id="6043" name="Text Box 4412">
                        <a:extLst xmlns:a="http://schemas.openxmlformats.org/drawingml/2006/main">
                          <a:ext uri="{FF2B5EF4-FFF2-40B4-BE49-F238E27FC236}">
                            <a16:creationId xmlns:a16="http://schemas.microsoft.com/office/drawing/2014/main" id="{00000000-0008-0000-0000-00009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416E9" id="Text Box 4412" o:spid="_x0000_s1026" type="#_x0000_t202" style="position:absolute;margin-left:0;margin-top:0;width:6pt;height:2.25pt;z-index:24905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1648" behindDoc="0" locked="0" layoutInCell="1" allowOverlap="1" wp14:anchorId="784232DB" wp14:editId="4E1ED146">
                      <wp:simplePos x="0" y="0"/>
                      <wp:positionH relativeFrom="column">
                        <wp:posOffset>0</wp:posOffset>
                      </wp:positionH>
                      <wp:positionV relativeFrom="paragraph">
                        <wp:posOffset>0</wp:posOffset>
                      </wp:positionV>
                      <wp:extent cx="76200" cy="28575"/>
                      <wp:effectExtent l="19050" t="19050" r="19050" b="28575"/>
                      <wp:wrapNone/>
                      <wp:docPr id="6044" name="Text Box 4411">
                        <a:extLst xmlns:a="http://schemas.openxmlformats.org/drawingml/2006/main">
                          <a:ext uri="{FF2B5EF4-FFF2-40B4-BE49-F238E27FC236}">
                            <a16:creationId xmlns:a16="http://schemas.microsoft.com/office/drawing/2014/main" id="{00000000-0008-0000-0000-00009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7909A" id="Text Box 4411" o:spid="_x0000_s1026" type="#_x0000_t202" style="position:absolute;margin-left:0;margin-top:0;width:6pt;height:2.25pt;z-index:24905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2672" behindDoc="0" locked="0" layoutInCell="1" allowOverlap="1" wp14:anchorId="1EA5EEBA" wp14:editId="0F4F51D6">
                      <wp:simplePos x="0" y="0"/>
                      <wp:positionH relativeFrom="column">
                        <wp:posOffset>0</wp:posOffset>
                      </wp:positionH>
                      <wp:positionV relativeFrom="paragraph">
                        <wp:posOffset>0</wp:posOffset>
                      </wp:positionV>
                      <wp:extent cx="76200" cy="28575"/>
                      <wp:effectExtent l="19050" t="19050" r="19050" b="28575"/>
                      <wp:wrapNone/>
                      <wp:docPr id="6045" name="Text Box 4410">
                        <a:extLst xmlns:a="http://schemas.openxmlformats.org/drawingml/2006/main">
                          <a:ext uri="{FF2B5EF4-FFF2-40B4-BE49-F238E27FC236}">
                            <a16:creationId xmlns:a16="http://schemas.microsoft.com/office/drawing/2014/main" id="{00000000-0008-0000-0000-00009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3404B5" id="Text Box 4410" o:spid="_x0000_s1026" type="#_x0000_t202" style="position:absolute;margin-left:0;margin-top:0;width:6pt;height:2.25pt;z-index:24905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3696" behindDoc="0" locked="0" layoutInCell="1" allowOverlap="1" wp14:anchorId="5EC41016" wp14:editId="71032554">
                      <wp:simplePos x="0" y="0"/>
                      <wp:positionH relativeFrom="column">
                        <wp:posOffset>0</wp:posOffset>
                      </wp:positionH>
                      <wp:positionV relativeFrom="paragraph">
                        <wp:posOffset>0</wp:posOffset>
                      </wp:positionV>
                      <wp:extent cx="76200" cy="28575"/>
                      <wp:effectExtent l="19050" t="19050" r="19050" b="28575"/>
                      <wp:wrapNone/>
                      <wp:docPr id="6046" name="Text Box 4409">
                        <a:extLst xmlns:a="http://schemas.openxmlformats.org/drawingml/2006/main">
                          <a:ext uri="{FF2B5EF4-FFF2-40B4-BE49-F238E27FC236}">
                            <a16:creationId xmlns:a16="http://schemas.microsoft.com/office/drawing/2014/main" id="{00000000-0008-0000-0000-00009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E5B6A" id="Text Box 4409" o:spid="_x0000_s1026" type="#_x0000_t202" style="position:absolute;margin-left:0;margin-top:0;width:6pt;height:2.25pt;z-index:24905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4720" behindDoc="0" locked="0" layoutInCell="1" allowOverlap="1" wp14:anchorId="22AA16E0" wp14:editId="20BBF643">
                      <wp:simplePos x="0" y="0"/>
                      <wp:positionH relativeFrom="column">
                        <wp:posOffset>0</wp:posOffset>
                      </wp:positionH>
                      <wp:positionV relativeFrom="paragraph">
                        <wp:posOffset>0</wp:posOffset>
                      </wp:positionV>
                      <wp:extent cx="76200" cy="28575"/>
                      <wp:effectExtent l="19050" t="19050" r="19050" b="28575"/>
                      <wp:wrapNone/>
                      <wp:docPr id="6047" name="Text Box 4408">
                        <a:extLst xmlns:a="http://schemas.openxmlformats.org/drawingml/2006/main">
                          <a:ext uri="{FF2B5EF4-FFF2-40B4-BE49-F238E27FC236}">
                            <a16:creationId xmlns:a16="http://schemas.microsoft.com/office/drawing/2014/main" id="{00000000-0008-0000-0000-00009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B8F9D" id="Text Box 4408" o:spid="_x0000_s1026" type="#_x0000_t202" style="position:absolute;margin-left:0;margin-top:0;width:6pt;height:2.25pt;z-index:24905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5744" behindDoc="0" locked="0" layoutInCell="1" allowOverlap="1" wp14:anchorId="723C6504" wp14:editId="65E32DCC">
                      <wp:simplePos x="0" y="0"/>
                      <wp:positionH relativeFrom="column">
                        <wp:posOffset>0</wp:posOffset>
                      </wp:positionH>
                      <wp:positionV relativeFrom="paragraph">
                        <wp:posOffset>0</wp:posOffset>
                      </wp:positionV>
                      <wp:extent cx="76200" cy="28575"/>
                      <wp:effectExtent l="19050" t="19050" r="19050" b="28575"/>
                      <wp:wrapNone/>
                      <wp:docPr id="6048" name="Text Box 4407">
                        <a:extLst xmlns:a="http://schemas.openxmlformats.org/drawingml/2006/main">
                          <a:ext uri="{FF2B5EF4-FFF2-40B4-BE49-F238E27FC236}">
                            <a16:creationId xmlns:a16="http://schemas.microsoft.com/office/drawing/2014/main" id="{00000000-0008-0000-0000-0000A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D7E1C" id="Text Box 4407" o:spid="_x0000_s1026" type="#_x0000_t202" style="position:absolute;margin-left:0;margin-top:0;width:6pt;height:2.25pt;z-index:24905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6768" behindDoc="0" locked="0" layoutInCell="1" allowOverlap="1" wp14:anchorId="11FC3BE6" wp14:editId="5760D38F">
                      <wp:simplePos x="0" y="0"/>
                      <wp:positionH relativeFrom="column">
                        <wp:posOffset>0</wp:posOffset>
                      </wp:positionH>
                      <wp:positionV relativeFrom="paragraph">
                        <wp:posOffset>0</wp:posOffset>
                      </wp:positionV>
                      <wp:extent cx="76200" cy="28575"/>
                      <wp:effectExtent l="19050" t="19050" r="19050" b="28575"/>
                      <wp:wrapNone/>
                      <wp:docPr id="6049" name="Text Box 4406">
                        <a:extLst xmlns:a="http://schemas.openxmlformats.org/drawingml/2006/main">
                          <a:ext uri="{FF2B5EF4-FFF2-40B4-BE49-F238E27FC236}">
                            <a16:creationId xmlns:a16="http://schemas.microsoft.com/office/drawing/2014/main" id="{00000000-0008-0000-0000-0000A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B8CFF" id="Text Box 4406" o:spid="_x0000_s1026" type="#_x0000_t202" style="position:absolute;margin-left:0;margin-top:0;width:6pt;height:2.25pt;z-index:24905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57792" behindDoc="0" locked="0" layoutInCell="1" allowOverlap="1" wp14:anchorId="14929A55" wp14:editId="38A0F6BB">
                      <wp:simplePos x="0" y="0"/>
                      <wp:positionH relativeFrom="column">
                        <wp:posOffset>0</wp:posOffset>
                      </wp:positionH>
                      <wp:positionV relativeFrom="paragraph">
                        <wp:posOffset>0</wp:posOffset>
                      </wp:positionV>
                      <wp:extent cx="76200" cy="28575"/>
                      <wp:effectExtent l="19050" t="19050" r="19050" b="28575"/>
                      <wp:wrapNone/>
                      <wp:docPr id="6050" name="Text Box 4405">
                        <a:extLst xmlns:a="http://schemas.openxmlformats.org/drawingml/2006/main">
                          <a:ext uri="{FF2B5EF4-FFF2-40B4-BE49-F238E27FC236}">
                            <a16:creationId xmlns:a16="http://schemas.microsoft.com/office/drawing/2014/main" id="{00000000-0008-0000-0000-0000A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3B372" id="Text Box 4405" o:spid="_x0000_s1026" type="#_x0000_t202" style="position:absolute;margin-left:0;margin-top:0;width:6pt;height:2.25pt;z-index:2490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67008" behindDoc="0" locked="0" layoutInCell="1" allowOverlap="1" wp14:anchorId="5737760F" wp14:editId="0FB14786">
                      <wp:simplePos x="0" y="0"/>
                      <wp:positionH relativeFrom="column">
                        <wp:posOffset>0</wp:posOffset>
                      </wp:positionH>
                      <wp:positionV relativeFrom="paragraph">
                        <wp:posOffset>0</wp:posOffset>
                      </wp:positionV>
                      <wp:extent cx="76200" cy="28575"/>
                      <wp:effectExtent l="19050" t="19050" r="19050" b="28575"/>
                      <wp:wrapNone/>
                      <wp:docPr id="6059" name="Text Box 4404">
                        <a:extLst xmlns:a="http://schemas.openxmlformats.org/drawingml/2006/main">
                          <a:ext uri="{FF2B5EF4-FFF2-40B4-BE49-F238E27FC236}">
                            <a16:creationId xmlns:a16="http://schemas.microsoft.com/office/drawing/2014/main" id="{00000000-0008-0000-0000-0000A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DD167" id="Text Box 4404" o:spid="_x0000_s1026" type="#_x0000_t202" style="position:absolute;margin-left:0;margin-top:0;width:6pt;height:2.25pt;z-index:24906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68032" behindDoc="0" locked="0" layoutInCell="1" allowOverlap="1" wp14:anchorId="05B90CB9" wp14:editId="1F1187FE">
                      <wp:simplePos x="0" y="0"/>
                      <wp:positionH relativeFrom="column">
                        <wp:posOffset>0</wp:posOffset>
                      </wp:positionH>
                      <wp:positionV relativeFrom="paragraph">
                        <wp:posOffset>0</wp:posOffset>
                      </wp:positionV>
                      <wp:extent cx="76200" cy="28575"/>
                      <wp:effectExtent l="19050" t="19050" r="19050" b="28575"/>
                      <wp:wrapNone/>
                      <wp:docPr id="6060" name="Text Box 4403">
                        <a:extLst xmlns:a="http://schemas.openxmlformats.org/drawingml/2006/main">
                          <a:ext uri="{FF2B5EF4-FFF2-40B4-BE49-F238E27FC236}">
                            <a16:creationId xmlns:a16="http://schemas.microsoft.com/office/drawing/2014/main" id="{00000000-0008-0000-0000-0000A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F70EC0" id="Text Box 4403" o:spid="_x0000_s1026" type="#_x0000_t202" style="position:absolute;margin-left:0;margin-top:0;width:6pt;height:2.25pt;z-index:2490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69056" behindDoc="0" locked="0" layoutInCell="1" allowOverlap="1" wp14:anchorId="2729BE92" wp14:editId="7E9AEA78">
                      <wp:simplePos x="0" y="0"/>
                      <wp:positionH relativeFrom="column">
                        <wp:posOffset>0</wp:posOffset>
                      </wp:positionH>
                      <wp:positionV relativeFrom="paragraph">
                        <wp:posOffset>0</wp:posOffset>
                      </wp:positionV>
                      <wp:extent cx="76200" cy="28575"/>
                      <wp:effectExtent l="19050" t="19050" r="19050" b="28575"/>
                      <wp:wrapNone/>
                      <wp:docPr id="6061" name="Text Box 4402">
                        <a:extLst xmlns:a="http://schemas.openxmlformats.org/drawingml/2006/main">
                          <a:ext uri="{FF2B5EF4-FFF2-40B4-BE49-F238E27FC236}">
                            <a16:creationId xmlns:a16="http://schemas.microsoft.com/office/drawing/2014/main" id="{00000000-0008-0000-0000-0000A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559C0" id="Text Box 4402" o:spid="_x0000_s1026" type="#_x0000_t202" style="position:absolute;margin-left:0;margin-top:0;width:6pt;height:2.25pt;z-index:2490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0080" behindDoc="0" locked="0" layoutInCell="1" allowOverlap="1" wp14:anchorId="0780A4B5" wp14:editId="1821FD93">
                      <wp:simplePos x="0" y="0"/>
                      <wp:positionH relativeFrom="column">
                        <wp:posOffset>0</wp:posOffset>
                      </wp:positionH>
                      <wp:positionV relativeFrom="paragraph">
                        <wp:posOffset>0</wp:posOffset>
                      </wp:positionV>
                      <wp:extent cx="76200" cy="28575"/>
                      <wp:effectExtent l="19050" t="19050" r="19050" b="28575"/>
                      <wp:wrapNone/>
                      <wp:docPr id="6062" name="Text Box 4401">
                        <a:extLst xmlns:a="http://schemas.openxmlformats.org/drawingml/2006/main">
                          <a:ext uri="{FF2B5EF4-FFF2-40B4-BE49-F238E27FC236}">
                            <a16:creationId xmlns:a16="http://schemas.microsoft.com/office/drawing/2014/main" id="{00000000-0008-0000-0000-0000A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35AAB" id="Text Box 4401" o:spid="_x0000_s1026" type="#_x0000_t202" style="position:absolute;margin-left:0;margin-top:0;width:6pt;height:2.25pt;z-index:2490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1104" behindDoc="0" locked="0" layoutInCell="1" allowOverlap="1" wp14:anchorId="6D3B7A09" wp14:editId="6B09AD2B">
                      <wp:simplePos x="0" y="0"/>
                      <wp:positionH relativeFrom="column">
                        <wp:posOffset>0</wp:posOffset>
                      </wp:positionH>
                      <wp:positionV relativeFrom="paragraph">
                        <wp:posOffset>0</wp:posOffset>
                      </wp:positionV>
                      <wp:extent cx="76200" cy="28575"/>
                      <wp:effectExtent l="19050" t="19050" r="19050" b="28575"/>
                      <wp:wrapNone/>
                      <wp:docPr id="6063" name="Text Box 4400">
                        <a:extLst xmlns:a="http://schemas.openxmlformats.org/drawingml/2006/main">
                          <a:ext uri="{FF2B5EF4-FFF2-40B4-BE49-F238E27FC236}">
                            <a16:creationId xmlns:a16="http://schemas.microsoft.com/office/drawing/2014/main" id="{00000000-0008-0000-0000-0000A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FD8CB" id="Text Box 4400" o:spid="_x0000_s1026" type="#_x0000_t202" style="position:absolute;margin-left:0;margin-top:0;width:6pt;height:2.25pt;z-index:2490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2128" behindDoc="0" locked="0" layoutInCell="1" allowOverlap="1" wp14:anchorId="1DC593A6" wp14:editId="6D45305F">
                      <wp:simplePos x="0" y="0"/>
                      <wp:positionH relativeFrom="column">
                        <wp:posOffset>0</wp:posOffset>
                      </wp:positionH>
                      <wp:positionV relativeFrom="paragraph">
                        <wp:posOffset>0</wp:posOffset>
                      </wp:positionV>
                      <wp:extent cx="76200" cy="28575"/>
                      <wp:effectExtent l="19050" t="19050" r="19050" b="28575"/>
                      <wp:wrapNone/>
                      <wp:docPr id="6064" name="Text Box 4399">
                        <a:extLst xmlns:a="http://schemas.openxmlformats.org/drawingml/2006/main">
                          <a:ext uri="{FF2B5EF4-FFF2-40B4-BE49-F238E27FC236}">
                            <a16:creationId xmlns:a16="http://schemas.microsoft.com/office/drawing/2014/main" id="{00000000-0008-0000-0000-0000B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205B9" id="Text Box 4399" o:spid="_x0000_s1026" type="#_x0000_t202" style="position:absolute;margin-left:0;margin-top:0;width:6pt;height:2.25pt;z-index:24907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3152" behindDoc="0" locked="0" layoutInCell="1" allowOverlap="1" wp14:anchorId="3FBDFBD4" wp14:editId="125DA021">
                      <wp:simplePos x="0" y="0"/>
                      <wp:positionH relativeFrom="column">
                        <wp:posOffset>0</wp:posOffset>
                      </wp:positionH>
                      <wp:positionV relativeFrom="paragraph">
                        <wp:posOffset>0</wp:posOffset>
                      </wp:positionV>
                      <wp:extent cx="76200" cy="28575"/>
                      <wp:effectExtent l="19050" t="19050" r="19050" b="28575"/>
                      <wp:wrapNone/>
                      <wp:docPr id="6065" name="Text Box 4398">
                        <a:extLst xmlns:a="http://schemas.openxmlformats.org/drawingml/2006/main">
                          <a:ext uri="{FF2B5EF4-FFF2-40B4-BE49-F238E27FC236}">
                            <a16:creationId xmlns:a16="http://schemas.microsoft.com/office/drawing/2014/main" id="{00000000-0008-0000-0000-0000B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953F1" id="Text Box 4398" o:spid="_x0000_s1026" type="#_x0000_t202" style="position:absolute;margin-left:0;margin-top:0;width:6pt;height:2.25pt;z-index:24907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4176" behindDoc="0" locked="0" layoutInCell="1" allowOverlap="1" wp14:anchorId="7672DA84" wp14:editId="2CD4CFF5">
                      <wp:simplePos x="0" y="0"/>
                      <wp:positionH relativeFrom="column">
                        <wp:posOffset>0</wp:posOffset>
                      </wp:positionH>
                      <wp:positionV relativeFrom="paragraph">
                        <wp:posOffset>0</wp:posOffset>
                      </wp:positionV>
                      <wp:extent cx="76200" cy="28575"/>
                      <wp:effectExtent l="19050" t="19050" r="19050" b="28575"/>
                      <wp:wrapNone/>
                      <wp:docPr id="6066" name="Text Box 4397">
                        <a:extLst xmlns:a="http://schemas.openxmlformats.org/drawingml/2006/main">
                          <a:ext uri="{FF2B5EF4-FFF2-40B4-BE49-F238E27FC236}">
                            <a16:creationId xmlns:a16="http://schemas.microsoft.com/office/drawing/2014/main" id="{00000000-0008-0000-0000-0000B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C2C1C" id="Text Box 4397" o:spid="_x0000_s1026" type="#_x0000_t202" style="position:absolute;margin-left:0;margin-top:0;width:6pt;height:2.25pt;z-index:24907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5200" behindDoc="0" locked="0" layoutInCell="1" allowOverlap="1" wp14:anchorId="2F35E660" wp14:editId="7B3AA5CB">
                      <wp:simplePos x="0" y="0"/>
                      <wp:positionH relativeFrom="column">
                        <wp:posOffset>0</wp:posOffset>
                      </wp:positionH>
                      <wp:positionV relativeFrom="paragraph">
                        <wp:posOffset>0</wp:posOffset>
                      </wp:positionV>
                      <wp:extent cx="76200" cy="28575"/>
                      <wp:effectExtent l="19050" t="19050" r="19050" b="28575"/>
                      <wp:wrapNone/>
                      <wp:docPr id="6067" name="Text Box 4396">
                        <a:extLst xmlns:a="http://schemas.openxmlformats.org/drawingml/2006/main">
                          <a:ext uri="{FF2B5EF4-FFF2-40B4-BE49-F238E27FC236}">
                            <a16:creationId xmlns:a16="http://schemas.microsoft.com/office/drawing/2014/main" id="{00000000-0008-0000-0000-0000B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42895" id="Text Box 4396" o:spid="_x0000_s1026" type="#_x0000_t202" style="position:absolute;margin-left:0;margin-top:0;width:6pt;height:2.25pt;z-index:2490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6224" behindDoc="0" locked="0" layoutInCell="1" allowOverlap="1" wp14:anchorId="41D3C46C" wp14:editId="13F75B01">
                      <wp:simplePos x="0" y="0"/>
                      <wp:positionH relativeFrom="column">
                        <wp:posOffset>0</wp:posOffset>
                      </wp:positionH>
                      <wp:positionV relativeFrom="paragraph">
                        <wp:posOffset>0</wp:posOffset>
                      </wp:positionV>
                      <wp:extent cx="76200" cy="28575"/>
                      <wp:effectExtent l="19050" t="19050" r="19050" b="28575"/>
                      <wp:wrapNone/>
                      <wp:docPr id="6068" name="Text Box 4395">
                        <a:extLst xmlns:a="http://schemas.openxmlformats.org/drawingml/2006/main">
                          <a:ext uri="{FF2B5EF4-FFF2-40B4-BE49-F238E27FC236}">
                            <a16:creationId xmlns:a16="http://schemas.microsoft.com/office/drawing/2014/main" id="{00000000-0008-0000-0000-0000B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D4357" id="Text Box 4395" o:spid="_x0000_s1026" type="#_x0000_t202" style="position:absolute;margin-left:0;margin-top:0;width:6pt;height:2.25pt;z-index:24907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7248" behindDoc="0" locked="0" layoutInCell="1" allowOverlap="1" wp14:anchorId="74232B03" wp14:editId="136AEB64">
                      <wp:simplePos x="0" y="0"/>
                      <wp:positionH relativeFrom="column">
                        <wp:posOffset>0</wp:posOffset>
                      </wp:positionH>
                      <wp:positionV relativeFrom="paragraph">
                        <wp:posOffset>0</wp:posOffset>
                      </wp:positionV>
                      <wp:extent cx="76200" cy="28575"/>
                      <wp:effectExtent l="19050" t="19050" r="19050" b="28575"/>
                      <wp:wrapNone/>
                      <wp:docPr id="6069" name="Text Box 4394">
                        <a:extLst xmlns:a="http://schemas.openxmlformats.org/drawingml/2006/main">
                          <a:ext uri="{FF2B5EF4-FFF2-40B4-BE49-F238E27FC236}">
                            <a16:creationId xmlns:a16="http://schemas.microsoft.com/office/drawing/2014/main" id="{00000000-0008-0000-0000-0000B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A9911" id="Text Box 4394" o:spid="_x0000_s1026" type="#_x0000_t202" style="position:absolute;margin-left:0;margin-top:0;width:6pt;height:2.25pt;z-index:2490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8272" behindDoc="0" locked="0" layoutInCell="1" allowOverlap="1" wp14:anchorId="043612BF" wp14:editId="07D50D62">
                      <wp:simplePos x="0" y="0"/>
                      <wp:positionH relativeFrom="column">
                        <wp:posOffset>0</wp:posOffset>
                      </wp:positionH>
                      <wp:positionV relativeFrom="paragraph">
                        <wp:posOffset>0</wp:posOffset>
                      </wp:positionV>
                      <wp:extent cx="76200" cy="28575"/>
                      <wp:effectExtent l="19050" t="19050" r="19050" b="28575"/>
                      <wp:wrapNone/>
                      <wp:docPr id="6070" name="Text Box 4393">
                        <a:extLst xmlns:a="http://schemas.openxmlformats.org/drawingml/2006/main">
                          <a:ext uri="{FF2B5EF4-FFF2-40B4-BE49-F238E27FC236}">
                            <a16:creationId xmlns:a16="http://schemas.microsoft.com/office/drawing/2014/main" id="{00000000-0008-0000-0000-0000B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6A6CD" id="Text Box 4393" o:spid="_x0000_s1026" type="#_x0000_t202" style="position:absolute;margin-left:0;margin-top:0;width:6pt;height:2.25pt;z-index:24907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79296" behindDoc="0" locked="0" layoutInCell="1" allowOverlap="1" wp14:anchorId="2979D838" wp14:editId="136F28F8">
                      <wp:simplePos x="0" y="0"/>
                      <wp:positionH relativeFrom="column">
                        <wp:posOffset>0</wp:posOffset>
                      </wp:positionH>
                      <wp:positionV relativeFrom="paragraph">
                        <wp:posOffset>0</wp:posOffset>
                      </wp:positionV>
                      <wp:extent cx="76200" cy="28575"/>
                      <wp:effectExtent l="19050" t="19050" r="19050" b="28575"/>
                      <wp:wrapNone/>
                      <wp:docPr id="6071" name="Text Box 4392">
                        <a:extLst xmlns:a="http://schemas.openxmlformats.org/drawingml/2006/main">
                          <a:ext uri="{FF2B5EF4-FFF2-40B4-BE49-F238E27FC236}">
                            <a16:creationId xmlns:a16="http://schemas.microsoft.com/office/drawing/2014/main" id="{00000000-0008-0000-0000-0000B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8F82A" id="Text Box 4392" o:spid="_x0000_s1026" type="#_x0000_t202" style="position:absolute;margin-left:0;margin-top:0;width:6pt;height:2.25pt;z-index:2490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2368" behindDoc="0" locked="0" layoutInCell="1" allowOverlap="1" wp14:anchorId="4268A3FA" wp14:editId="510A4ADE">
                      <wp:simplePos x="0" y="0"/>
                      <wp:positionH relativeFrom="column">
                        <wp:posOffset>0</wp:posOffset>
                      </wp:positionH>
                      <wp:positionV relativeFrom="paragraph">
                        <wp:posOffset>0</wp:posOffset>
                      </wp:positionV>
                      <wp:extent cx="76200" cy="28575"/>
                      <wp:effectExtent l="19050" t="19050" r="19050" b="28575"/>
                      <wp:wrapNone/>
                      <wp:docPr id="6074" name="Text Box 4391">
                        <a:extLst xmlns:a="http://schemas.openxmlformats.org/drawingml/2006/main">
                          <a:ext uri="{FF2B5EF4-FFF2-40B4-BE49-F238E27FC236}">
                            <a16:creationId xmlns:a16="http://schemas.microsoft.com/office/drawing/2014/main" id="{00000000-0008-0000-0000-0000B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20246" id="Text Box 4391" o:spid="_x0000_s1026" type="#_x0000_t202" style="position:absolute;margin-left:0;margin-top:0;width:6pt;height:2.25pt;z-index:24908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3392" behindDoc="0" locked="0" layoutInCell="1" allowOverlap="1" wp14:anchorId="43677A2C" wp14:editId="12E6FA7F">
                      <wp:simplePos x="0" y="0"/>
                      <wp:positionH relativeFrom="column">
                        <wp:posOffset>0</wp:posOffset>
                      </wp:positionH>
                      <wp:positionV relativeFrom="paragraph">
                        <wp:posOffset>0</wp:posOffset>
                      </wp:positionV>
                      <wp:extent cx="76200" cy="28575"/>
                      <wp:effectExtent l="19050" t="19050" r="19050" b="28575"/>
                      <wp:wrapNone/>
                      <wp:docPr id="6075" name="Text Box 4390">
                        <a:extLst xmlns:a="http://schemas.openxmlformats.org/drawingml/2006/main">
                          <a:ext uri="{FF2B5EF4-FFF2-40B4-BE49-F238E27FC236}">
                            <a16:creationId xmlns:a16="http://schemas.microsoft.com/office/drawing/2014/main" id="{00000000-0008-0000-0000-0000B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B023E" id="Text Box 4390" o:spid="_x0000_s1026" type="#_x0000_t202" style="position:absolute;margin-left:0;margin-top:0;width:6pt;height:2.25pt;z-index:24908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4416" behindDoc="0" locked="0" layoutInCell="1" allowOverlap="1" wp14:anchorId="73C6C758" wp14:editId="4224976E">
                      <wp:simplePos x="0" y="0"/>
                      <wp:positionH relativeFrom="column">
                        <wp:posOffset>0</wp:posOffset>
                      </wp:positionH>
                      <wp:positionV relativeFrom="paragraph">
                        <wp:posOffset>0</wp:posOffset>
                      </wp:positionV>
                      <wp:extent cx="76200" cy="28575"/>
                      <wp:effectExtent l="19050" t="19050" r="19050" b="28575"/>
                      <wp:wrapNone/>
                      <wp:docPr id="6076" name="Text Box 4389">
                        <a:extLst xmlns:a="http://schemas.openxmlformats.org/drawingml/2006/main">
                          <a:ext uri="{FF2B5EF4-FFF2-40B4-BE49-F238E27FC236}">
                            <a16:creationId xmlns:a16="http://schemas.microsoft.com/office/drawing/2014/main" id="{00000000-0008-0000-0000-0000B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570EC" id="Text Box 4389" o:spid="_x0000_s1026" type="#_x0000_t202" style="position:absolute;margin-left:0;margin-top:0;width:6pt;height:2.25pt;z-index:24908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5440" behindDoc="0" locked="0" layoutInCell="1" allowOverlap="1" wp14:anchorId="2BDA613F" wp14:editId="10D220C5">
                      <wp:simplePos x="0" y="0"/>
                      <wp:positionH relativeFrom="column">
                        <wp:posOffset>0</wp:posOffset>
                      </wp:positionH>
                      <wp:positionV relativeFrom="paragraph">
                        <wp:posOffset>0</wp:posOffset>
                      </wp:positionV>
                      <wp:extent cx="76200" cy="28575"/>
                      <wp:effectExtent l="19050" t="19050" r="19050" b="28575"/>
                      <wp:wrapNone/>
                      <wp:docPr id="6077" name="Text Box 4388">
                        <a:extLst xmlns:a="http://schemas.openxmlformats.org/drawingml/2006/main">
                          <a:ext uri="{FF2B5EF4-FFF2-40B4-BE49-F238E27FC236}">
                            <a16:creationId xmlns:a16="http://schemas.microsoft.com/office/drawing/2014/main" id="{00000000-0008-0000-0000-0000B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C8841D" id="Text Box 4388" o:spid="_x0000_s1026" type="#_x0000_t202" style="position:absolute;margin-left:0;margin-top:0;width:6pt;height:2.25pt;z-index:2490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6464" behindDoc="0" locked="0" layoutInCell="1" allowOverlap="1" wp14:anchorId="73D1857A" wp14:editId="683FD5D1">
                      <wp:simplePos x="0" y="0"/>
                      <wp:positionH relativeFrom="column">
                        <wp:posOffset>0</wp:posOffset>
                      </wp:positionH>
                      <wp:positionV relativeFrom="paragraph">
                        <wp:posOffset>0</wp:posOffset>
                      </wp:positionV>
                      <wp:extent cx="76200" cy="28575"/>
                      <wp:effectExtent l="19050" t="19050" r="19050" b="28575"/>
                      <wp:wrapNone/>
                      <wp:docPr id="6078" name="Text Box 4387">
                        <a:extLst xmlns:a="http://schemas.openxmlformats.org/drawingml/2006/main">
                          <a:ext uri="{FF2B5EF4-FFF2-40B4-BE49-F238E27FC236}">
                            <a16:creationId xmlns:a16="http://schemas.microsoft.com/office/drawing/2014/main" id="{00000000-0008-0000-0000-0000B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1E1BC" id="Text Box 4387" o:spid="_x0000_s1026" type="#_x0000_t202" style="position:absolute;margin-left:0;margin-top:0;width:6pt;height:2.25pt;z-index:24908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7488" behindDoc="0" locked="0" layoutInCell="1" allowOverlap="1" wp14:anchorId="47FA801F" wp14:editId="73FAB23A">
                      <wp:simplePos x="0" y="0"/>
                      <wp:positionH relativeFrom="column">
                        <wp:posOffset>0</wp:posOffset>
                      </wp:positionH>
                      <wp:positionV relativeFrom="paragraph">
                        <wp:posOffset>0</wp:posOffset>
                      </wp:positionV>
                      <wp:extent cx="76200" cy="28575"/>
                      <wp:effectExtent l="19050" t="19050" r="19050" b="28575"/>
                      <wp:wrapNone/>
                      <wp:docPr id="6079" name="Text Box 4386">
                        <a:extLst xmlns:a="http://schemas.openxmlformats.org/drawingml/2006/main">
                          <a:ext uri="{FF2B5EF4-FFF2-40B4-BE49-F238E27FC236}">
                            <a16:creationId xmlns:a16="http://schemas.microsoft.com/office/drawing/2014/main" id="{00000000-0008-0000-0000-0000B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5E5C79" id="Text Box 4386" o:spid="_x0000_s1026" type="#_x0000_t202" style="position:absolute;margin-left:0;margin-top:0;width:6pt;height:2.25pt;z-index:2490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8512" behindDoc="0" locked="0" layoutInCell="1" allowOverlap="1" wp14:anchorId="70120731" wp14:editId="73944C36">
                      <wp:simplePos x="0" y="0"/>
                      <wp:positionH relativeFrom="column">
                        <wp:posOffset>0</wp:posOffset>
                      </wp:positionH>
                      <wp:positionV relativeFrom="paragraph">
                        <wp:posOffset>0</wp:posOffset>
                      </wp:positionV>
                      <wp:extent cx="76200" cy="28575"/>
                      <wp:effectExtent l="19050" t="19050" r="19050" b="28575"/>
                      <wp:wrapNone/>
                      <wp:docPr id="6080" name="Text Box 4385">
                        <a:extLst xmlns:a="http://schemas.openxmlformats.org/drawingml/2006/main">
                          <a:ext uri="{FF2B5EF4-FFF2-40B4-BE49-F238E27FC236}">
                            <a16:creationId xmlns:a16="http://schemas.microsoft.com/office/drawing/2014/main" id="{00000000-0008-0000-0000-0000C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853103" id="Text Box 4385" o:spid="_x0000_s1026" type="#_x0000_t202" style="position:absolute;margin-left:0;margin-top:0;width:6pt;height:2.25pt;z-index:24908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89536" behindDoc="0" locked="0" layoutInCell="1" allowOverlap="1" wp14:anchorId="7EAACC25" wp14:editId="1B3C9840">
                      <wp:simplePos x="0" y="0"/>
                      <wp:positionH relativeFrom="column">
                        <wp:posOffset>0</wp:posOffset>
                      </wp:positionH>
                      <wp:positionV relativeFrom="paragraph">
                        <wp:posOffset>0</wp:posOffset>
                      </wp:positionV>
                      <wp:extent cx="76200" cy="28575"/>
                      <wp:effectExtent l="19050" t="19050" r="19050" b="28575"/>
                      <wp:wrapNone/>
                      <wp:docPr id="6081" name="Text Box 4384">
                        <a:extLst xmlns:a="http://schemas.openxmlformats.org/drawingml/2006/main">
                          <a:ext uri="{FF2B5EF4-FFF2-40B4-BE49-F238E27FC236}">
                            <a16:creationId xmlns:a16="http://schemas.microsoft.com/office/drawing/2014/main" id="{00000000-0008-0000-0000-0000C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C9362" id="Text Box 4384" o:spid="_x0000_s1026" type="#_x0000_t202" style="position:absolute;margin-left:0;margin-top:0;width:6pt;height:2.25pt;z-index:24908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0560" behindDoc="0" locked="0" layoutInCell="1" allowOverlap="1" wp14:anchorId="7966B6A0" wp14:editId="7EA980A0">
                      <wp:simplePos x="0" y="0"/>
                      <wp:positionH relativeFrom="column">
                        <wp:posOffset>0</wp:posOffset>
                      </wp:positionH>
                      <wp:positionV relativeFrom="paragraph">
                        <wp:posOffset>0</wp:posOffset>
                      </wp:positionV>
                      <wp:extent cx="76200" cy="28575"/>
                      <wp:effectExtent l="19050" t="19050" r="19050" b="28575"/>
                      <wp:wrapNone/>
                      <wp:docPr id="6082" name="Text Box 4383">
                        <a:extLst xmlns:a="http://schemas.openxmlformats.org/drawingml/2006/main">
                          <a:ext uri="{FF2B5EF4-FFF2-40B4-BE49-F238E27FC236}">
                            <a16:creationId xmlns:a16="http://schemas.microsoft.com/office/drawing/2014/main" id="{00000000-0008-0000-0000-0000C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1CD5A" id="Text Box 4383" o:spid="_x0000_s1026" type="#_x0000_t202" style="position:absolute;margin-left:0;margin-top:0;width:6pt;height:2.25pt;z-index:24909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1584" behindDoc="0" locked="0" layoutInCell="1" allowOverlap="1" wp14:anchorId="74791CD2" wp14:editId="47B86EDD">
                      <wp:simplePos x="0" y="0"/>
                      <wp:positionH relativeFrom="column">
                        <wp:posOffset>0</wp:posOffset>
                      </wp:positionH>
                      <wp:positionV relativeFrom="paragraph">
                        <wp:posOffset>0</wp:posOffset>
                      </wp:positionV>
                      <wp:extent cx="76200" cy="28575"/>
                      <wp:effectExtent l="19050" t="19050" r="19050" b="28575"/>
                      <wp:wrapNone/>
                      <wp:docPr id="6083" name="Text Box 4382">
                        <a:extLst xmlns:a="http://schemas.openxmlformats.org/drawingml/2006/main">
                          <a:ext uri="{FF2B5EF4-FFF2-40B4-BE49-F238E27FC236}">
                            <a16:creationId xmlns:a16="http://schemas.microsoft.com/office/drawing/2014/main" id="{00000000-0008-0000-0000-0000C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B8C5A" id="Text Box 4382" o:spid="_x0000_s1026" type="#_x0000_t202" style="position:absolute;margin-left:0;margin-top:0;width:6pt;height:2.25pt;z-index:2490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2608" behindDoc="0" locked="0" layoutInCell="1" allowOverlap="1" wp14:anchorId="65539880" wp14:editId="0981EE21">
                      <wp:simplePos x="0" y="0"/>
                      <wp:positionH relativeFrom="column">
                        <wp:posOffset>0</wp:posOffset>
                      </wp:positionH>
                      <wp:positionV relativeFrom="paragraph">
                        <wp:posOffset>0</wp:posOffset>
                      </wp:positionV>
                      <wp:extent cx="76200" cy="28575"/>
                      <wp:effectExtent l="19050" t="19050" r="19050" b="28575"/>
                      <wp:wrapNone/>
                      <wp:docPr id="6084" name="Text Box 4381">
                        <a:extLst xmlns:a="http://schemas.openxmlformats.org/drawingml/2006/main">
                          <a:ext uri="{FF2B5EF4-FFF2-40B4-BE49-F238E27FC236}">
                            <a16:creationId xmlns:a16="http://schemas.microsoft.com/office/drawing/2014/main" id="{00000000-0008-0000-0000-0000C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87110" id="Text Box 4381" o:spid="_x0000_s1026" type="#_x0000_t202" style="position:absolute;margin-left:0;margin-top:0;width:6pt;height:2.25pt;z-index:24909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3632" behindDoc="0" locked="0" layoutInCell="1" allowOverlap="1" wp14:anchorId="530E5C36" wp14:editId="5899134C">
                      <wp:simplePos x="0" y="0"/>
                      <wp:positionH relativeFrom="column">
                        <wp:posOffset>0</wp:posOffset>
                      </wp:positionH>
                      <wp:positionV relativeFrom="paragraph">
                        <wp:posOffset>0</wp:posOffset>
                      </wp:positionV>
                      <wp:extent cx="76200" cy="28575"/>
                      <wp:effectExtent l="19050" t="19050" r="19050" b="28575"/>
                      <wp:wrapNone/>
                      <wp:docPr id="6085" name="Text Box 4380">
                        <a:extLst xmlns:a="http://schemas.openxmlformats.org/drawingml/2006/main">
                          <a:ext uri="{FF2B5EF4-FFF2-40B4-BE49-F238E27FC236}">
                            <a16:creationId xmlns:a16="http://schemas.microsoft.com/office/drawing/2014/main" id="{00000000-0008-0000-0000-0000C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CD350" id="Text Box 4380" o:spid="_x0000_s1026" type="#_x0000_t202" style="position:absolute;margin-left:0;margin-top:0;width:6pt;height:2.25pt;z-index:24909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4656" behindDoc="0" locked="0" layoutInCell="1" allowOverlap="1" wp14:anchorId="68F46B2A" wp14:editId="03862401">
                      <wp:simplePos x="0" y="0"/>
                      <wp:positionH relativeFrom="column">
                        <wp:posOffset>0</wp:posOffset>
                      </wp:positionH>
                      <wp:positionV relativeFrom="paragraph">
                        <wp:posOffset>0</wp:posOffset>
                      </wp:positionV>
                      <wp:extent cx="76200" cy="28575"/>
                      <wp:effectExtent l="19050" t="19050" r="19050" b="28575"/>
                      <wp:wrapNone/>
                      <wp:docPr id="6086" name="Text Box 4379">
                        <a:extLst xmlns:a="http://schemas.openxmlformats.org/drawingml/2006/main">
                          <a:ext uri="{FF2B5EF4-FFF2-40B4-BE49-F238E27FC236}">
                            <a16:creationId xmlns:a16="http://schemas.microsoft.com/office/drawing/2014/main" id="{00000000-0008-0000-0000-0000C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531D4" id="Text Box 4379" o:spid="_x0000_s1026" type="#_x0000_t202" style="position:absolute;margin-left:0;margin-top:0;width:6pt;height:2.25pt;z-index:24909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5680" behindDoc="0" locked="0" layoutInCell="1" allowOverlap="1" wp14:anchorId="03C02B83" wp14:editId="4C1FE23A">
                      <wp:simplePos x="0" y="0"/>
                      <wp:positionH relativeFrom="column">
                        <wp:posOffset>0</wp:posOffset>
                      </wp:positionH>
                      <wp:positionV relativeFrom="paragraph">
                        <wp:posOffset>0</wp:posOffset>
                      </wp:positionV>
                      <wp:extent cx="76200" cy="28575"/>
                      <wp:effectExtent l="19050" t="19050" r="19050" b="28575"/>
                      <wp:wrapNone/>
                      <wp:docPr id="6087" name="Text Box 4378">
                        <a:extLst xmlns:a="http://schemas.openxmlformats.org/drawingml/2006/main">
                          <a:ext uri="{FF2B5EF4-FFF2-40B4-BE49-F238E27FC236}">
                            <a16:creationId xmlns:a16="http://schemas.microsoft.com/office/drawing/2014/main" id="{00000000-0008-0000-0000-0000C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79741" id="Text Box 4378" o:spid="_x0000_s1026" type="#_x0000_t202" style="position:absolute;margin-left:0;margin-top:0;width:6pt;height:2.25pt;z-index:24909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6704" behindDoc="0" locked="0" layoutInCell="1" allowOverlap="1" wp14:anchorId="7E5200BA" wp14:editId="7E3696D2">
                      <wp:simplePos x="0" y="0"/>
                      <wp:positionH relativeFrom="column">
                        <wp:posOffset>0</wp:posOffset>
                      </wp:positionH>
                      <wp:positionV relativeFrom="paragraph">
                        <wp:posOffset>0</wp:posOffset>
                      </wp:positionV>
                      <wp:extent cx="76200" cy="28575"/>
                      <wp:effectExtent l="19050" t="19050" r="19050" b="28575"/>
                      <wp:wrapNone/>
                      <wp:docPr id="6088" name="Text Box 4377">
                        <a:extLst xmlns:a="http://schemas.openxmlformats.org/drawingml/2006/main">
                          <a:ext uri="{FF2B5EF4-FFF2-40B4-BE49-F238E27FC236}">
                            <a16:creationId xmlns:a16="http://schemas.microsoft.com/office/drawing/2014/main" id="{00000000-0008-0000-0000-0000C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72EFE" id="Text Box 4377" o:spid="_x0000_s1026" type="#_x0000_t202" style="position:absolute;margin-left:0;margin-top:0;width:6pt;height:2.25pt;z-index:24909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7728" behindDoc="0" locked="0" layoutInCell="1" allowOverlap="1" wp14:anchorId="2AF2CBFE" wp14:editId="0F44E8A2">
                      <wp:simplePos x="0" y="0"/>
                      <wp:positionH relativeFrom="column">
                        <wp:posOffset>0</wp:posOffset>
                      </wp:positionH>
                      <wp:positionV relativeFrom="paragraph">
                        <wp:posOffset>0</wp:posOffset>
                      </wp:positionV>
                      <wp:extent cx="76200" cy="28575"/>
                      <wp:effectExtent l="19050" t="19050" r="19050" b="28575"/>
                      <wp:wrapNone/>
                      <wp:docPr id="6089" name="Text Box 4376">
                        <a:extLst xmlns:a="http://schemas.openxmlformats.org/drawingml/2006/main">
                          <a:ext uri="{FF2B5EF4-FFF2-40B4-BE49-F238E27FC236}">
                            <a16:creationId xmlns:a16="http://schemas.microsoft.com/office/drawing/2014/main" id="{00000000-0008-0000-0000-0000C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8EA80" id="Text Box 4376" o:spid="_x0000_s1026" type="#_x0000_t202" style="position:absolute;margin-left:0;margin-top:0;width:6pt;height:2.25pt;z-index:24909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8752" behindDoc="0" locked="0" layoutInCell="1" allowOverlap="1" wp14:anchorId="3F88A2D2" wp14:editId="619D4985">
                      <wp:simplePos x="0" y="0"/>
                      <wp:positionH relativeFrom="column">
                        <wp:posOffset>0</wp:posOffset>
                      </wp:positionH>
                      <wp:positionV relativeFrom="paragraph">
                        <wp:posOffset>0</wp:posOffset>
                      </wp:positionV>
                      <wp:extent cx="76200" cy="28575"/>
                      <wp:effectExtent l="19050" t="19050" r="19050" b="28575"/>
                      <wp:wrapNone/>
                      <wp:docPr id="6090" name="Text Box 4375">
                        <a:extLst xmlns:a="http://schemas.openxmlformats.org/drawingml/2006/main">
                          <a:ext uri="{FF2B5EF4-FFF2-40B4-BE49-F238E27FC236}">
                            <a16:creationId xmlns:a16="http://schemas.microsoft.com/office/drawing/2014/main" id="{00000000-0008-0000-0000-0000C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8EC824" id="Text Box 4375" o:spid="_x0000_s1026" type="#_x0000_t202" style="position:absolute;margin-left:0;margin-top:0;width:6pt;height:2.25pt;z-index:24909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099776" behindDoc="0" locked="0" layoutInCell="1" allowOverlap="1" wp14:anchorId="77DB1A11" wp14:editId="6A1A55C5">
                      <wp:simplePos x="0" y="0"/>
                      <wp:positionH relativeFrom="column">
                        <wp:posOffset>0</wp:posOffset>
                      </wp:positionH>
                      <wp:positionV relativeFrom="paragraph">
                        <wp:posOffset>0</wp:posOffset>
                      </wp:positionV>
                      <wp:extent cx="76200" cy="28575"/>
                      <wp:effectExtent l="19050" t="19050" r="19050" b="28575"/>
                      <wp:wrapNone/>
                      <wp:docPr id="6091" name="Text Box 4374">
                        <a:extLst xmlns:a="http://schemas.openxmlformats.org/drawingml/2006/main">
                          <a:ext uri="{FF2B5EF4-FFF2-40B4-BE49-F238E27FC236}">
                            <a16:creationId xmlns:a16="http://schemas.microsoft.com/office/drawing/2014/main" id="{00000000-0008-0000-0000-0000C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BE7F5" id="Text Box 4374" o:spid="_x0000_s1026" type="#_x0000_t202" style="position:absolute;margin-left:0;margin-top:0;width:6pt;height:2.25pt;z-index:24909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00800" behindDoc="0" locked="0" layoutInCell="1" allowOverlap="1" wp14:anchorId="2B83FED4" wp14:editId="0F595A55">
                      <wp:simplePos x="0" y="0"/>
                      <wp:positionH relativeFrom="column">
                        <wp:posOffset>0</wp:posOffset>
                      </wp:positionH>
                      <wp:positionV relativeFrom="paragraph">
                        <wp:posOffset>0</wp:posOffset>
                      </wp:positionV>
                      <wp:extent cx="76200" cy="28575"/>
                      <wp:effectExtent l="19050" t="19050" r="19050" b="28575"/>
                      <wp:wrapNone/>
                      <wp:docPr id="6092" name="Text Box 4373">
                        <a:extLst xmlns:a="http://schemas.openxmlformats.org/drawingml/2006/main">
                          <a:ext uri="{FF2B5EF4-FFF2-40B4-BE49-F238E27FC236}">
                            <a16:creationId xmlns:a16="http://schemas.microsoft.com/office/drawing/2014/main" id="{00000000-0008-0000-0000-0000C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BF4CC" id="Text Box 4373" o:spid="_x0000_s1026" type="#_x0000_t202" style="position:absolute;margin-left:0;margin-top:0;width:6pt;height:2.25pt;z-index:2491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01824" behindDoc="0" locked="0" layoutInCell="1" allowOverlap="1" wp14:anchorId="01D3E037" wp14:editId="71EB3AB4">
                      <wp:simplePos x="0" y="0"/>
                      <wp:positionH relativeFrom="column">
                        <wp:posOffset>0</wp:posOffset>
                      </wp:positionH>
                      <wp:positionV relativeFrom="paragraph">
                        <wp:posOffset>0</wp:posOffset>
                      </wp:positionV>
                      <wp:extent cx="76200" cy="28575"/>
                      <wp:effectExtent l="19050" t="19050" r="19050" b="28575"/>
                      <wp:wrapNone/>
                      <wp:docPr id="6093" name="Text Box 4372">
                        <a:extLst xmlns:a="http://schemas.openxmlformats.org/drawingml/2006/main">
                          <a:ext uri="{FF2B5EF4-FFF2-40B4-BE49-F238E27FC236}">
                            <a16:creationId xmlns:a16="http://schemas.microsoft.com/office/drawing/2014/main" id="{00000000-0008-0000-0000-0000C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42742" id="Text Box 4372" o:spid="_x0000_s1026" type="#_x0000_t202" style="position:absolute;margin-left:0;margin-top:0;width:6pt;height:2.25pt;z-index:24910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02848" behindDoc="0" locked="0" layoutInCell="1" allowOverlap="1" wp14:anchorId="384D3F40" wp14:editId="683804B3">
                      <wp:simplePos x="0" y="0"/>
                      <wp:positionH relativeFrom="column">
                        <wp:posOffset>0</wp:posOffset>
                      </wp:positionH>
                      <wp:positionV relativeFrom="paragraph">
                        <wp:posOffset>0</wp:posOffset>
                      </wp:positionV>
                      <wp:extent cx="76200" cy="28575"/>
                      <wp:effectExtent l="19050" t="19050" r="19050" b="28575"/>
                      <wp:wrapNone/>
                      <wp:docPr id="6094" name="Text Box 4371">
                        <a:extLst xmlns:a="http://schemas.openxmlformats.org/drawingml/2006/main">
                          <a:ext uri="{FF2B5EF4-FFF2-40B4-BE49-F238E27FC236}">
                            <a16:creationId xmlns:a16="http://schemas.microsoft.com/office/drawing/2014/main" id="{00000000-0008-0000-0000-0000C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82E41" id="Text Box 4371" o:spid="_x0000_s1026" type="#_x0000_t202" style="position:absolute;margin-left:0;margin-top:0;width:6pt;height:2.25pt;z-index:2491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03872" behindDoc="0" locked="0" layoutInCell="1" allowOverlap="1" wp14:anchorId="0680469C" wp14:editId="481923DD">
                      <wp:simplePos x="0" y="0"/>
                      <wp:positionH relativeFrom="column">
                        <wp:posOffset>0</wp:posOffset>
                      </wp:positionH>
                      <wp:positionV relativeFrom="paragraph">
                        <wp:posOffset>0</wp:posOffset>
                      </wp:positionV>
                      <wp:extent cx="76200" cy="28575"/>
                      <wp:effectExtent l="19050" t="19050" r="19050" b="28575"/>
                      <wp:wrapNone/>
                      <wp:docPr id="6095" name="Text Box 4370">
                        <a:extLst xmlns:a="http://schemas.openxmlformats.org/drawingml/2006/main">
                          <a:ext uri="{FF2B5EF4-FFF2-40B4-BE49-F238E27FC236}">
                            <a16:creationId xmlns:a16="http://schemas.microsoft.com/office/drawing/2014/main" id="{00000000-0008-0000-0000-0000C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59A0B" id="Text Box 4370" o:spid="_x0000_s1026" type="#_x0000_t202" style="position:absolute;margin-left:0;margin-top:0;width:6pt;height:2.25pt;z-index:24910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1040" behindDoc="0" locked="0" layoutInCell="1" allowOverlap="1" wp14:anchorId="02217650" wp14:editId="3C9D2648">
                      <wp:simplePos x="0" y="0"/>
                      <wp:positionH relativeFrom="column">
                        <wp:posOffset>0</wp:posOffset>
                      </wp:positionH>
                      <wp:positionV relativeFrom="paragraph">
                        <wp:posOffset>0</wp:posOffset>
                      </wp:positionV>
                      <wp:extent cx="76200" cy="28575"/>
                      <wp:effectExtent l="19050" t="19050" r="19050" b="28575"/>
                      <wp:wrapNone/>
                      <wp:docPr id="6102" name="Text Box 4369">
                        <a:extLst xmlns:a="http://schemas.openxmlformats.org/drawingml/2006/main">
                          <a:ext uri="{FF2B5EF4-FFF2-40B4-BE49-F238E27FC236}">
                            <a16:creationId xmlns:a16="http://schemas.microsoft.com/office/drawing/2014/main" id="{00000000-0008-0000-0000-0000D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AD0B3" id="Text Box 4369" o:spid="_x0000_s1026" type="#_x0000_t202" style="position:absolute;margin-left:0;margin-top:0;width:6pt;height:2.25pt;z-index:2491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2064" behindDoc="0" locked="0" layoutInCell="1" allowOverlap="1" wp14:anchorId="58C491E9" wp14:editId="73D27BBC">
                      <wp:simplePos x="0" y="0"/>
                      <wp:positionH relativeFrom="column">
                        <wp:posOffset>0</wp:posOffset>
                      </wp:positionH>
                      <wp:positionV relativeFrom="paragraph">
                        <wp:posOffset>0</wp:posOffset>
                      </wp:positionV>
                      <wp:extent cx="76200" cy="28575"/>
                      <wp:effectExtent l="19050" t="19050" r="19050" b="28575"/>
                      <wp:wrapNone/>
                      <wp:docPr id="6103" name="Text Box 4368">
                        <a:extLst xmlns:a="http://schemas.openxmlformats.org/drawingml/2006/main">
                          <a:ext uri="{FF2B5EF4-FFF2-40B4-BE49-F238E27FC236}">
                            <a16:creationId xmlns:a16="http://schemas.microsoft.com/office/drawing/2014/main" id="{00000000-0008-0000-0000-0000D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534D2" id="Text Box 4368" o:spid="_x0000_s1026" type="#_x0000_t202" style="position:absolute;margin-left:0;margin-top:0;width:6pt;height:2.25pt;z-index:2491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3088" behindDoc="0" locked="0" layoutInCell="1" allowOverlap="1" wp14:anchorId="081E6FFE" wp14:editId="6CE1C47E">
                      <wp:simplePos x="0" y="0"/>
                      <wp:positionH relativeFrom="column">
                        <wp:posOffset>0</wp:posOffset>
                      </wp:positionH>
                      <wp:positionV relativeFrom="paragraph">
                        <wp:posOffset>0</wp:posOffset>
                      </wp:positionV>
                      <wp:extent cx="76200" cy="28575"/>
                      <wp:effectExtent l="19050" t="19050" r="19050" b="28575"/>
                      <wp:wrapNone/>
                      <wp:docPr id="6104" name="Text Box 4367">
                        <a:extLst xmlns:a="http://schemas.openxmlformats.org/drawingml/2006/main">
                          <a:ext uri="{FF2B5EF4-FFF2-40B4-BE49-F238E27FC236}">
                            <a16:creationId xmlns:a16="http://schemas.microsoft.com/office/drawing/2014/main" id="{00000000-0008-0000-0000-0000D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03965" id="Text Box 4367" o:spid="_x0000_s1026" type="#_x0000_t202" style="position:absolute;margin-left:0;margin-top:0;width:6pt;height:2.25pt;z-index:24911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4112" behindDoc="0" locked="0" layoutInCell="1" allowOverlap="1" wp14:anchorId="12BB0D50" wp14:editId="2C3C16E0">
                      <wp:simplePos x="0" y="0"/>
                      <wp:positionH relativeFrom="column">
                        <wp:posOffset>0</wp:posOffset>
                      </wp:positionH>
                      <wp:positionV relativeFrom="paragraph">
                        <wp:posOffset>0</wp:posOffset>
                      </wp:positionV>
                      <wp:extent cx="76200" cy="28575"/>
                      <wp:effectExtent l="19050" t="19050" r="19050" b="28575"/>
                      <wp:wrapNone/>
                      <wp:docPr id="6105" name="Text Box 4366">
                        <a:extLst xmlns:a="http://schemas.openxmlformats.org/drawingml/2006/main">
                          <a:ext uri="{FF2B5EF4-FFF2-40B4-BE49-F238E27FC236}">
                            <a16:creationId xmlns:a16="http://schemas.microsoft.com/office/drawing/2014/main" id="{00000000-0008-0000-0000-0000D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4282C" id="Text Box 4366" o:spid="_x0000_s1026" type="#_x0000_t202" style="position:absolute;margin-left:0;margin-top:0;width:6pt;height:2.25pt;z-index:2491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5136" behindDoc="0" locked="0" layoutInCell="1" allowOverlap="1" wp14:anchorId="2CFA65B8" wp14:editId="18466805">
                      <wp:simplePos x="0" y="0"/>
                      <wp:positionH relativeFrom="column">
                        <wp:posOffset>0</wp:posOffset>
                      </wp:positionH>
                      <wp:positionV relativeFrom="paragraph">
                        <wp:posOffset>0</wp:posOffset>
                      </wp:positionV>
                      <wp:extent cx="76200" cy="28575"/>
                      <wp:effectExtent l="19050" t="19050" r="19050" b="28575"/>
                      <wp:wrapNone/>
                      <wp:docPr id="6106" name="Text Box 4365">
                        <a:extLst xmlns:a="http://schemas.openxmlformats.org/drawingml/2006/main">
                          <a:ext uri="{FF2B5EF4-FFF2-40B4-BE49-F238E27FC236}">
                            <a16:creationId xmlns:a16="http://schemas.microsoft.com/office/drawing/2014/main" id="{00000000-0008-0000-0000-0000D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35CAC" id="Text Box 4365" o:spid="_x0000_s1026" type="#_x0000_t202" style="position:absolute;margin-left:0;margin-top:0;width:6pt;height:2.25pt;z-index:24911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6160" behindDoc="0" locked="0" layoutInCell="1" allowOverlap="1" wp14:anchorId="1D1D0B67" wp14:editId="601136B8">
                      <wp:simplePos x="0" y="0"/>
                      <wp:positionH relativeFrom="column">
                        <wp:posOffset>0</wp:posOffset>
                      </wp:positionH>
                      <wp:positionV relativeFrom="paragraph">
                        <wp:posOffset>0</wp:posOffset>
                      </wp:positionV>
                      <wp:extent cx="76200" cy="28575"/>
                      <wp:effectExtent l="19050" t="19050" r="19050" b="28575"/>
                      <wp:wrapNone/>
                      <wp:docPr id="6107" name="Text Box 4364">
                        <a:extLst xmlns:a="http://schemas.openxmlformats.org/drawingml/2006/main">
                          <a:ext uri="{FF2B5EF4-FFF2-40B4-BE49-F238E27FC236}">
                            <a16:creationId xmlns:a16="http://schemas.microsoft.com/office/drawing/2014/main" id="{00000000-0008-0000-0000-0000D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C235E" id="Text Box 4364" o:spid="_x0000_s1026" type="#_x0000_t202" style="position:absolute;margin-left:0;margin-top:0;width:6pt;height:2.25pt;z-index:24911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7184" behindDoc="0" locked="0" layoutInCell="1" allowOverlap="1" wp14:anchorId="7E4B33CC" wp14:editId="0F6D25CF">
                      <wp:simplePos x="0" y="0"/>
                      <wp:positionH relativeFrom="column">
                        <wp:posOffset>0</wp:posOffset>
                      </wp:positionH>
                      <wp:positionV relativeFrom="paragraph">
                        <wp:posOffset>0</wp:posOffset>
                      </wp:positionV>
                      <wp:extent cx="76200" cy="28575"/>
                      <wp:effectExtent l="19050" t="19050" r="19050" b="28575"/>
                      <wp:wrapNone/>
                      <wp:docPr id="6108" name="Text Box 4363">
                        <a:extLst xmlns:a="http://schemas.openxmlformats.org/drawingml/2006/main">
                          <a:ext uri="{FF2B5EF4-FFF2-40B4-BE49-F238E27FC236}">
                            <a16:creationId xmlns:a16="http://schemas.microsoft.com/office/drawing/2014/main" id="{00000000-0008-0000-0000-0000D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F6A967" id="Text Box 4363" o:spid="_x0000_s1026" type="#_x0000_t202" style="position:absolute;margin-left:0;margin-top:0;width:6pt;height:2.25pt;z-index:2491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8208" behindDoc="0" locked="0" layoutInCell="1" allowOverlap="1" wp14:anchorId="260F20F5" wp14:editId="69503E6E">
                      <wp:simplePos x="0" y="0"/>
                      <wp:positionH relativeFrom="column">
                        <wp:posOffset>0</wp:posOffset>
                      </wp:positionH>
                      <wp:positionV relativeFrom="paragraph">
                        <wp:posOffset>0</wp:posOffset>
                      </wp:positionV>
                      <wp:extent cx="76200" cy="28575"/>
                      <wp:effectExtent l="19050" t="19050" r="19050" b="28575"/>
                      <wp:wrapNone/>
                      <wp:docPr id="6109" name="Text Box 4362">
                        <a:extLst xmlns:a="http://schemas.openxmlformats.org/drawingml/2006/main">
                          <a:ext uri="{FF2B5EF4-FFF2-40B4-BE49-F238E27FC236}">
                            <a16:creationId xmlns:a16="http://schemas.microsoft.com/office/drawing/2014/main" id="{00000000-0008-0000-0000-0000D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8FF65" id="Text Box 4362" o:spid="_x0000_s1026" type="#_x0000_t202" style="position:absolute;margin-left:0;margin-top:0;width:6pt;height:2.25pt;z-index:24911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19232" behindDoc="0" locked="0" layoutInCell="1" allowOverlap="1" wp14:anchorId="2D70169F" wp14:editId="4677DFB2">
                      <wp:simplePos x="0" y="0"/>
                      <wp:positionH relativeFrom="column">
                        <wp:posOffset>0</wp:posOffset>
                      </wp:positionH>
                      <wp:positionV relativeFrom="paragraph">
                        <wp:posOffset>0</wp:posOffset>
                      </wp:positionV>
                      <wp:extent cx="76200" cy="28575"/>
                      <wp:effectExtent l="19050" t="19050" r="19050" b="28575"/>
                      <wp:wrapNone/>
                      <wp:docPr id="6110" name="Text Box 4361">
                        <a:extLst xmlns:a="http://schemas.openxmlformats.org/drawingml/2006/main">
                          <a:ext uri="{FF2B5EF4-FFF2-40B4-BE49-F238E27FC236}">
                            <a16:creationId xmlns:a16="http://schemas.microsoft.com/office/drawing/2014/main" id="{00000000-0008-0000-0000-0000D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BBDE5" id="Text Box 4361" o:spid="_x0000_s1026" type="#_x0000_t202" style="position:absolute;margin-left:0;margin-top:0;width:6pt;height:2.25pt;z-index:2491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0256" behindDoc="0" locked="0" layoutInCell="1" allowOverlap="1" wp14:anchorId="40208D68" wp14:editId="7FCD926A">
                      <wp:simplePos x="0" y="0"/>
                      <wp:positionH relativeFrom="column">
                        <wp:posOffset>0</wp:posOffset>
                      </wp:positionH>
                      <wp:positionV relativeFrom="paragraph">
                        <wp:posOffset>0</wp:posOffset>
                      </wp:positionV>
                      <wp:extent cx="76200" cy="28575"/>
                      <wp:effectExtent l="19050" t="19050" r="19050" b="28575"/>
                      <wp:wrapNone/>
                      <wp:docPr id="6111" name="Text Box 4360">
                        <a:extLst xmlns:a="http://schemas.openxmlformats.org/drawingml/2006/main">
                          <a:ext uri="{FF2B5EF4-FFF2-40B4-BE49-F238E27FC236}">
                            <a16:creationId xmlns:a16="http://schemas.microsoft.com/office/drawing/2014/main" id="{00000000-0008-0000-0000-0000D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441FC" id="Text Box 4360" o:spid="_x0000_s1026" type="#_x0000_t202" style="position:absolute;margin-left:0;margin-top:0;width:6pt;height:2.25pt;z-index:24912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1280" behindDoc="0" locked="0" layoutInCell="1" allowOverlap="1" wp14:anchorId="3BDD98BC" wp14:editId="0C76FC26">
                      <wp:simplePos x="0" y="0"/>
                      <wp:positionH relativeFrom="column">
                        <wp:posOffset>0</wp:posOffset>
                      </wp:positionH>
                      <wp:positionV relativeFrom="paragraph">
                        <wp:posOffset>0</wp:posOffset>
                      </wp:positionV>
                      <wp:extent cx="76200" cy="28575"/>
                      <wp:effectExtent l="19050" t="19050" r="19050" b="28575"/>
                      <wp:wrapNone/>
                      <wp:docPr id="6112" name="Text Box 4359">
                        <a:extLst xmlns:a="http://schemas.openxmlformats.org/drawingml/2006/main">
                          <a:ext uri="{FF2B5EF4-FFF2-40B4-BE49-F238E27FC236}">
                            <a16:creationId xmlns:a16="http://schemas.microsoft.com/office/drawing/2014/main" id="{00000000-0008-0000-0000-0000E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7DE6A" id="Text Box 4359" o:spid="_x0000_s1026" type="#_x0000_t202" style="position:absolute;margin-left:0;margin-top:0;width:6pt;height:2.25pt;z-index:2491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2304" behindDoc="0" locked="0" layoutInCell="1" allowOverlap="1" wp14:anchorId="3F3948DA" wp14:editId="4BB3F939">
                      <wp:simplePos x="0" y="0"/>
                      <wp:positionH relativeFrom="column">
                        <wp:posOffset>0</wp:posOffset>
                      </wp:positionH>
                      <wp:positionV relativeFrom="paragraph">
                        <wp:posOffset>0</wp:posOffset>
                      </wp:positionV>
                      <wp:extent cx="76200" cy="28575"/>
                      <wp:effectExtent l="19050" t="19050" r="19050" b="28575"/>
                      <wp:wrapNone/>
                      <wp:docPr id="6113" name="Text Box 4358">
                        <a:extLst xmlns:a="http://schemas.openxmlformats.org/drawingml/2006/main">
                          <a:ext uri="{FF2B5EF4-FFF2-40B4-BE49-F238E27FC236}">
                            <a16:creationId xmlns:a16="http://schemas.microsoft.com/office/drawing/2014/main" id="{00000000-0008-0000-0000-0000E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589A4" id="Text Box 4358" o:spid="_x0000_s1026" type="#_x0000_t202" style="position:absolute;margin-left:0;margin-top:0;width:6pt;height:2.25pt;z-index:24912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3328" behindDoc="0" locked="0" layoutInCell="1" allowOverlap="1" wp14:anchorId="13ACA3E5" wp14:editId="526CDB1E">
                      <wp:simplePos x="0" y="0"/>
                      <wp:positionH relativeFrom="column">
                        <wp:posOffset>0</wp:posOffset>
                      </wp:positionH>
                      <wp:positionV relativeFrom="paragraph">
                        <wp:posOffset>0</wp:posOffset>
                      </wp:positionV>
                      <wp:extent cx="76200" cy="28575"/>
                      <wp:effectExtent l="19050" t="19050" r="19050" b="28575"/>
                      <wp:wrapNone/>
                      <wp:docPr id="6114" name="Text Box 4357">
                        <a:extLst xmlns:a="http://schemas.openxmlformats.org/drawingml/2006/main">
                          <a:ext uri="{FF2B5EF4-FFF2-40B4-BE49-F238E27FC236}">
                            <a16:creationId xmlns:a16="http://schemas.microsoft.com/office/drawing/2014/main" id="{00000000-0008-0000-0000-0000E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8BD3A" id="Text Box 4357" o:spid="_x0000_s1026" type="#_x0000_t202" style="position:absolute;margin-left:0;margin-top:0;width:6pt;height:2.25pt;z-index:2491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4352" behindDoc="0" locked="0" layoutInCell="1" allowOverlap="1" wp14:anchorId="611853B8" wp14:editId="351EFED1">
                      <wp:simplePos x="0" y="0"/>
                      <wp:positionH relativeFrom="column">
                        <wp:posOffset>0</wp:posOffset>
                      </wp:positionH>
                      <wp:positionV relativeFrom="paragraph">
                        <wp:posOffset>0</wp:posOffset>
                      </wp:positionV>
                      <wp:extent cx="76200" cy="28575"/>
                      <wp:effectExtent l="19050" t="19050" r="19050" b="28575"/>
                      <wp:wrapNone/>
                      <wp:docPr id="6115" name="Text Box 4356">
                        <a:extLst xmlns:a="http://schemas.openxmlformats.org/drawingml/2006/main">
                          <a:ext uri="{FF2B5EF4-FFF2-40B4-BE49-F238E27FC236}">
                            <a16:creationId xmlns:a16="http://schemas.microsoft.com/office/drawing/2014/main" id="{00000000-0008-0000-0000-0000E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99AFC" id="Text Box 4356" o:spid="_x0000_s1026" type="#_x0000_t202" style="position:absolute;margin-left:0;margin-top:0;width:6pt;height:2.25pt;z-index:2491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5376" behindDoc="0" locked="0" layoutInCell="1" allowOverlap="1" wp14:anchorId="7D509747" wp14:editId="01226781">
                      <wp:simplePos x="0" y="0"/>
                      <wp:positionH relativeFrom="column">
                        <wp:posOffset>0</wp:posOffset>
                      </wp:positionH>
                      <wp:positionV relativeFrom="paragraph">
                        <wp:posOffset>0</wp:posOffset>
                      </wp:positionV>
                      <wp:extent cx="76200" cy="28575"/>
                      <wp:effectExtent l="19050" t="19050" r="19050" b="28575"/>
                      <wp:wrapNone/>
                      <wp:docPr id="6116" name="Text Box 4355">
                        <a:extLst xmlns:a="http://schemas.openxmlformats.org/drawingml/2006/main">
                          <a:ext uri="{FF2B5EF4-FFF2-40B4-BE49-F238E27FC236}">
                            <a16:creationId xmlns:a16="http://schemas.microsoft.com/office/drawing/2014/main" id="{00000000-0008-0000-0000-0000E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7D878" id="Text Box 4355" o:spid="_x0000_s1026" type="#_x0000_t202" style="position:absolute;margin-left:0;margin-top:0;width:6pt;height:2.25pt;z-index:2491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6400" behindDoc="0" locked="0" layoutInCell="1" allowOverlap="1" wp14:anchorId="17C86C0B" wp14:editId="1FE96F98">
                      <wp:simplePos x="0" y="0"/>
                      <wp:positionH relativeFrom="column">
                        <wp:posOffset>0</wp:posOffset>
                      </wp:positionH>
                      <wp:positionV relativeFrom="paragraph">
                        <wp:posOffset>0</wp:posOffset>
                      </wp:positionV>
                      <wp:extent cx="76200" cy="28575"/>
                      <wp:effectExtent l="19050" t="19050" r="19050" b="28575"/>
                      <wp:wrapNone/>
                      <wp:docPr id="6117" name="Text Box 4354">
                        <a:extLst xmlns:a="http://schemas.openxmlformats.org/drawingml/2006/main">
                          <a:ext uri="{FF2B5EF4-FFF2-40B4-BE49-F238E27FC236}">
                            <a16:creationId xmlns:a16="http://schemas.microsoft.com/office/drawing/2014/main" id="{00000000-0008-0000-0000-0000E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2BC16" id="Text Box 4354" o:spid="_x0000_s1026" type="#_x0000_t202" style="position:absolute;margin-left:0;margin-top:0;width:6pt;height:2.25pt;z-index:2491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7424" behindDoc="0" locked="0" layoutInCell="1" allowOverlap="1" wp14:anchorId="7EE58F2D" wp14:editId="596AE8BE">
                      <wp:simplePos x="0" y="0"/>
                      <wp:positionH relativeFrom="column">
                        <wp:posOffset>0</wp:posOffset>
                      </wp:positionH>
                      <wp:positionV relativeFrom="paragraph">
                        <wp:posOffset>0</wp:posOffset>
                      </wp:positionV>
                      <wp:extent cx="76200" cy="28575"/>
                      <wp:effectExtent l="19050" t="19050" r="19050" b="28575"/>
                      <wp:wrapNone/>
                      <wp:docPr id="6118" name="Text Box 4353">
                        <a:extLst xmlns:a="http://schemas.openxmlformats.org/drawingml/2006/main">
                          <a:ext uri="{FF2B5EF4-FFF2-40B4-BE49-F238E27FC236}">
                            <a16:creationId xmlns:a16="http://schemas.microsoft.com/office/drawing/2014/main" id="{00000000-0008-0000-0000-0000E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F2EF3" id="Text Box 4353" o:spid="_x0000_s1026" type="#_x0000_t202" style="position:absolute;margin-left:0;margin-top:0;width:6pt;height:2.25pt;z-index:2491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8448" behindDoc="0" locked="0" layoutInCell="1" allowOverlap="1" wp14:anchorId="47B29F7E" wp14:editId="756FB426">
                      <wp:simplePos x="0" y="0"/>
                      <wp:positionH relativeFrom="column">
                        <wp:posOffset>0</wp:posOffset>
                      </wp:positionH>
                      <wp:positionV relativeFrom="paragraph">
                        <wp:posOffset>0</wp:posOffset>
                      </wp:positionV>
                      <wp:extent cx="76200" cy="28575"/>
                      <wp:effectExtent l="19050" t="19050" r="19050" b="28575"/>
                      <wp:wrapNone/>
                      <wp:docPr id="6119" name="Text Box 4352">
                        <a:extLst xmlns:a="http://schemas.openxmlformats.org/drawingml/2006/main">
                          <a:ext uri="{FF2B5EF4-FFF2-40B4-BE49-F238E27FC236}">
                            <a16:creationId xmlns:a16="http://schemas.microsoft.com/office/drawing/2014/main" id="{00000000-0008-0000-0000-0000E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21FBC" id="Text Box 4352" o:spid="_x0000_s1026" type="#_x0000_t202" style="position:absolute;margin-left:0;margin-top:0;width:6pt;height:2.25pt;z-index:24912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29472" behindDoc="0" locked="0" layoutInCell="1" allowOverlap="1" wp14:anchorId="2A9D7F37" wp14:editId="595F0659">
                      <wp:simplePos x="0" y="0"/>
                      <wp:positionH relativeFrom="column">
                        <wp:posOffset>0</wp:posOffset>
                      </wp:positionH>
                      <wp:positionV relativeFrom="paragraph">
                        <wp:posOffset>0</wp:posOffset>
                      </wp:positionV>
                      <wp:extent cx="76200" cy="28575"/>
                      <wp:effectExtent l="19050" t="19050" r="19050" b="28575"/>
                      <wp:wrapNone/>
                      <wp:docPr id="6120" name="Text Box 4351">
                        <a:extLst xmlns:a="http://schemas.openxmlformats.org/drawingml/2006/main">
                          <a:ext uri="{FF2B5EF4-FFF2-40B4-BE49-F238E27FC236}">
                            <a16:creationId xmlns:a16="http://schemas.microsoft.com/office/drawing/2014/main" id="{00000000-0008-0000-0000-0000E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EE548" id="Text Box 4351" o:spid="_x0000_s1026" type="#_x0000_t202" style="position:absolute;margin-left:0;margin-top:0;width:6pt;height:2.25pt;z-index:24912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0496" behindDoc="0" locked="0" layoutInCell="1" allowOverlap="1" wp14:anchorId="77261DAB" wp14:editId="2D835794">
                      <wp:simplePos x="0" y="0"/>
                      <wp:positionH relativeFrom="column">
                        <wp:posOffset>0</wp:posOffset>
                      </wp:positionH>
                      <wp:positionV relativeFrom="paragraph">
                        <wp:posOffset>0</wp:posOffset>
                      </wp:positionV>
                      <wp:extent cx="76200" cy="28575"/>
                      <wp:effectExtent l="19050" t="19050" r="19050" b="28575"/>
                      <wp:wrapNone/>
                      <wp:docPr id="6121" name="Text Box 4350">
                        <a:extLst xmlns:a="http://schemas.openxmlformats.org/drawingml/2006/main">
                          <a:ext uri="{FF2B5EF4-FFF2-40B4-BE49-F238E27FC236}">
                            <a16:creationId xmlns:a16="http://schemas.microsoft.com/office/drawing/2014/main" id="{00000000-0008-0000-0000-0000E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CC6DE" id="Text Box 4350" o:spid="_x0000_s1026" type="#_x0000_t202" style="position:absolute;margin-left:0;margin-top:0;width:6pt;height:2.25pt;z-index:24913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1520" behindDoc="0" locked="0" layoutInCell="1" allowOverlap="1" wp14:anchorId="0C4D2E46" wp14:editId="22C39B0A">
                      <wp:simplePos x="0" y="0"/>
                      <wp:positionH relativeFrom="column">
                        <wp:posOffset>0</wp:posOffset>
                      </wp:positionH>
                      <wp:positionV relativeFrom="paragraph">
                        <wp:posOffset>0</wp:posOffset>
                      </wp:positionV>
                      <wp:extent cx="76200" cy="28575"/>
                      <wp:effectExtent l="19050" t="19050" r="19050" b="28575"/>
                      <wp:wrapNone/>
                      <wp:docPr id="6122" name="Text Box 4349">
                        <a:extLst xmlns:a="http://schemas.openxmlformats.org/drawingml/2006/main">
                          <a:ext uri="{FF2B5EF4-FFF2-40B4-BE49-F238E27FC236}">
                            <a16:creationId xmlns:a16="http://schemas.microsoft.com/office/drawing/2014/main" id="{00000000-0008-0000-0000-0000E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3189F" id="Text Box 4349" o:spid="_x0000_s1026" type="#_x0000_t202" style="position:absolute;margin-left:0;margin-top:0;width:6pt;height:2.25pt;z-index:24913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2544" behindDoc="0" locked="0" layoutInCell="1" allowOverlap="1" wp14:anchorId="07F4DE5E" wp14:editId="451F930B">
                      <wp:simplePos x="0" y="0"/>
                      <wp:positionH relativeFrom="column">
                        <wp:posOffset>0</wp:posOffset>
                      </wp:positionH>
                      <wp:positionV relativeFrom="paragraph">
                        <wp:posOffset>0</wp:posOffset>
                      </wp:positionV>
                      <wp:extent cx="76200" cy="28575"/>
                      <wp:effectExtent l="19050" t="19050" r="19050" b="28575"/>
                      <wp:wrapNone/>
                      <wp:docPr id="6123" name="Text Box 4348">
                        <a:extLst xmlns:a="http://schemas.openxmlformats.org/drawingml/2006/main">
                          <a:ext uri="{FF2B5EF4-FFF2-40B4-BE49-F238E27FC236}">
                            <a16:creationId xmlns:a16="http://schemas.microsoft.com/office/drawing/2014/main" id="{00000000-0008-0000-0000-0000E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FA8C99" id="Text Box 4348" o:spid="_x0000_s1026" type="#_x0000_t202" style="position:absolute;margin-left:0;margin-top:0;width:6pt;height:2.25pt;z-index:2491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3568" behindDoc="0" locked="0" layoutInCell="1" allowOverlap="1" wp14:anchorId="580372B2" wp14:editId="6758E09D">
                      <wp:simplePos x="0" y="0"/>
                      <wp:positionH relativeFrom="column">
                        <wp:posOffset>0</wp:posOffset>
                      </wp:positionH>
                      <wp:positionV relativeFrom="paragraph">
                        <wp:posOffset>0</wp:posOffset>
                      </wp:positionV>
                      <wp:extent cx="76200" cy="28575"/>
                      <wp:effectExtent l="19050" t="19050" r="19050" b="28575"/>
                      <wp:wrapNone/>
                      <wp:docPr id="6124" name="Text Box 4347">
                        <a:extLst xmlns:a="http://schemas.openxmlformats.org/drawingml/2006/main">
                          <a:ext uri="{FF2B5EF4-FFF2-40B4-BE49-F238E27FC236}">
                            <a16:creationId xmlns:a16="http://schemas.microsoft.com/office/drawing/2014/main" id="{00000000-0008-0000-0000-0000E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0AF138" id="Text Box 4347" o:spid="_x0000_s1026" type="#_x0000_t202" style="position:absolute;margin-left:0;margin-top:0;width:6pt;height:2.25pt;z-index:24913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4592" behindDoc="0" locked="0" layoutInCell="1" allowOverlap="1" wp14:anchorId="1753F97F" wp14:editId="57ADDC26">
                      <wp:simplePos x="0" y="0"/>
                      <wp:positionH relativeFrom="column">
                        <wp:posOffset>0</wp:posOffset>
                      </wp:positionH>
                      <wp:positionV relativeFrom="paragraph">
                        <wp:posOffset>0</wp:posOffset>
                      </wp:positionV>
                      <wp:extent cx="76200" cy="28575"/>
                      <wp:effectExtent l="19050" t="19050" r="19050" b="28575"/>
                      <wp:wrapNone/>
                      <wp:docPr id="6125" name="Text Box 4346">
                        <a:extLst xmlns:a="http://schemas.openxmlformats.org/drawingml/2006/main">
                          <a:ext uri="{FF2B5EF4-FFF2-40B4-BE49-F238E27FC236}">
                            <a16:creationId xmlns:a16="http://schemas.microsoft.com/office/drawing/2014/main" id="{00000000-0008-0000-0000-0000E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DC9F9" id="Text Box 4346" o:spid="_x0000_s1026" type="#_x0000_t202" style="position:absolute;margin-left:0;margin-top:0;width:6pt;height:2.25pt;z-index:24913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5616" behindDoc="0" locked="0" layoutInCell="1" allowOverlap="1" wp14:anchorId="0B974705" wp14:editId="43E373F9">
                      <wp:simplePos x="0" y="0"/>
                      <wp:positionH relativeFrom="column">
                        <wp:posOffset>0</wp:posOffset>
                      </wp:positionH>
                      <wp:positionV relativeFrom="paragraph">
                        <wp:posOffset>0</wp:posOffset>
                      </wp:positionV>
                      <wp:extent cx="76200" cy="28575"/>
                      <wp:effectExtent l="19050" t="19050" r="19050" b="28575"/>
                      <wp:wrapNone/>
                      <wp:docPr id="6126" name="Text Box 4345">
                        <a:extLst xmlns:a="http://schemas.openxmlformats.org/drawingml/2006/main">
                          <a:ext uri="{FF2B5EF4-FFF2-40B4-BE49-F238E27FC236}">
                            <a16:creationId xmlns:a16="http://schemas.microsoft.com/office/drawing/2014/main" id="{00000000-0008-0000-0000-0000E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3F282" id="Text Box 4345" o:spid="_x0000_s1026" type="#_x0000_t202" style="position:absolute;margin-left:0;margin-top:0;width:6pt;height:2.25pt;z-index:24913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6640" behindDoc="0" locked="0" layoutInCell="1" allowOverlap="1" wp14:anchorId="458C420A" wp14:editId="07E4ECF4">
                      <wp:simplePos x="0" y="0"/>
                      <wp:positionH relativeFrom="column">
                        <wp:posOffset>0</wp:posOffset>
                      </wp:positionH>
                      <wp:positionV relativeFrom="paragraph">
                        <wp:posOffset>0</wp:posOffset>
                      </wp:positionV>
                      <wp:extent cx="76200" cy="28575"/>
                      <wp:effectExtent l="19050" t="19050" r="19050" b="28575"/>
                      <wp:wrapNone/>
                      <wp:docPr id="6127" name="Text Box 4344">
                        <a:extLst xmlns:a="http://schemas.openxmlformats.org/drawingml/2006/main">
                          <a:ext uri="{FF2B5EF4-FFF2-40B4-BE49-F238E27FC236}">
                            <a16:creationId xmlns:a16="http://schemas.microsoft.com/office/drawing/2014/main" id="{00000000-0008-0000-0000-0000E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9248C" id="Text Box 4344" o:spid="_x0000_s1026" type="#_x0000_t202" style="position:absolute;margin-left:0;margin-top:0;width:6pt;height:2.25pt;z-index:2491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7664" behindDoc="0" locked="0" layoutInCell="1" allowOverlap="1" wp14:anchorId="30CE4E74" wp14:editId="746309C7">
                      <wp:simplePos x="0" y="0"/>
                      <wp:positionH relativeFrom="column">
                        <wp:posOffset>0</wp:posOffset>
                      </wp:positionH>
                      <wp:positionV relativeFrom="paragraph">
                        <wp:posOffset>0</wp:posOffset>
                      </wp:positionV>
                      <wp:extent cx="76200" cy="28575"/>
                      <wp:effectExtent l="19050" t="19050" r="19050" b="28575"/>
                      <wp:wrapNone/>
                      <wp:docPr id="6128" name="Text Box 4343">
                        <a:extLst xmlns:a="http://schemas.openxmlformats.org/drawingml/2006/main">
                          <a:ext uri="{FF2B5EF4-FFF2-40B4-BE49-F238E27FC236}">
                            <a16:creationId xmlns:a16="http://schemas.microsoft.com/office/drawing/2014/main" id="{00000000-0008-0000-0000-0000F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F7259" id="Text Box 4343" o:spid="_x0000_s1026" type="#_x0000_t202" style="position:absolute;margin-left:0;margin-top:0;width:6pt;height:2.25pt;z-index:24913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8688" behindDoc="0" locked="0" layoutInCell="1" allowOverlap="1" wp14:anchorId="75A4834A" wp14:editId="167B1FE4">
                      <wp:simplePos x="0" y="0"/>
                      <wp:positionH relativeFrom="column">
                        <wp:posOffset>0</wp:posOffset>
                      </wp:positionH>
                      <wp:positionV relativeFrom="paragraph">
                        <wp:posOffset>0</wp:posOffset>
                      </wp:positionV>
                      <wp:extent cx="76200" cy="28575"/>
                      <wp:effectExtent l="19050" t="19050" r="19050" b="28575"/>
                      <wp:wrapNone/>
                      <wp:docPr id="6129" name="Text Box 4342">
                        <a:extLst xmlns:a="http://schemas.openxmlformats.org/drawingml/2006/main">
                          <a:ext uri="{FF2B5EF4-FFF2-40B4-BE49-F238E27FC236}">
                            <a16:creationId xmlns:a16="http://schemas.microsoft.com/office/drawing/2014/main" id="{00000000-0008-0000-0000-0000F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F6D6C" id="Text Box 4342" o:spid="_x0000_s1026" type="#_x0000_t202" style="position:absolute;margin-left:0;margin-top:0;width:6pt;height:2.25pt;z-index:24913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39712" behindDoc="0" locked="0" layoutInCell="1" allowOverlap="1" wp14:anchorId="434DB534" wp14:editId="0C832667">
                      <wp:simplePos x="0" y="0"/>
                      <wp:positionH relativeFrom="column">
                        <wp:posOffset>0</wp:posOffset>
                      </wp:positionH>
                      <wp:positionV relativeFrom="paragraph">
                        <wp:posOffset>0</wp:posOffset>
                      </wp:positionV>
                      <wp:extent cx="76200" cy="28575"/>
                      <wp:effectExtent l="19050" t="19050" r="19050" b="28575"/>
                      <wp:wrapNone/>
                      <wp:docPr id="6130" name="Text Box 4341">
                        <a:extLst xmlns:a="http://schemas.openxmlformats.org/drawingml/2006/main">
                          <a:ext uri="{FF2B5EF4-FFF2-40B4-BE49-F238E27FC236}">
                            <a16:creationId xmlns:a16="http://schemas.microsoft.com/office/drawing/2014/main" id="{00000000-0008-0000-0000-0000F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0D165" id="Text Box 4341" o:spid="_x0000_s1026" type="#_x0000_t202" style="position:absolute;margin-left:0;margin-top:0;width:6pt;height:2.25pt;z-index:24913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0736" behindDoc="0" locked="0" layoutInCell="1" allowOverlap="1" wp14:anchorId="172D6788" wp14:editId="1E64F637">
                      <wp:simplePos x="0" y="0"/>
                      <wp:positionH relativeFrom="column">
                        <wp:posOffset>0</wp:posOffset>
                      </wp:positionH>
                      <wp:positionV relativeFrom="paragraph">
                        <wp:posOffset>0</wp:posOffset>
                      </wp:positionV>
                      <wp:extent cx="76200" cy="28575"/>
                      <wp:effectExtent l="19050" t="19050" r="19050" b="28575"/>
                      <wp:wrapNone/>
                      <wp:docPr id="6131" name="Text Box 4340">
                        <a:extLst xmlns:a="http://schemas.openxmlformats.org/drawingml/2006/main">
                          <a:ext uri="{FF2B5EF4-FFF2-40B4-BE49-F238E27FC236}">
                            <a16:creationId xmlns:a16="http://schemas.microsoft.com/office/drawing/2014/main" id="{00000000-0008-0000-0000-0000F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A7435" id="Text Box 4340" o:spid="_x0000_s1026" type="#_x0000_t202" style="position:absolute;margin-left:0;margin-top:0;width:6pt;height:2.25pt;z-index:2491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1760" behindDoc="0" locked="0" layoutInCell="1" allowOverlap="1" wp14:anchorId="43E98580" wp14:editId="224669AF">
                      <wp:simplePos x="0" y="0"/>
                      <wp:positionH relativeFrom="column">
                        <wp:posOffset>0</wp:posOffset>
                      </wp:positionH>
                      <wp:positionV relativeFrom="paragraph">
                        <wp:posOffset>0</wp:posOffset>
                      </wp:positionV>
                      <wp:extent cx="76200" cy="28575"/>
                      <wp:effectExtent l="19050" t="19050" r="19050" b="28575"/>
                      <wp:wrapNone/>
                      <wp:docPr id="6132" name="Text Box 4339">
                        <a:extLst xmlns:a="http://schemas.openxmlformats.org/drawingml/2006/main">
                          <a:ext uri="{FF2B5EF4-FFF2-40B4-BE49-F238E27FC236}">
                            <a16:creationId xmlns:a16="http://schemas.microsoft.com/office/drawing/2014/main" id="{00000000-0008-0000-0000-0000F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E5E55" id="Text Box 4339" o:spid="_x0000_s1026" type="#_x0000_t202" style="position:absolute;margin-left:0;margin-top:0;width:6pt;height:2.25pt;z-index:24914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2784" behindDoc="0" locked="0" layoutInCell="1" allowOverlap="1" wp14:anchorId="70B36912" wp14:editId="02511FEA">
                      <wp:simplePos x="0" y="0"/>
                      <wp:positionH relativeFrom="column">
                        <wp:posOffset>0</wp:posOffset>
                      </wp:positionH>
                      <wp:positionV relativeFrom="paragraph">
                        <wp:posOffset>0</wp:posOffset>
                      </wp:positionV>
                      <wp:extent cx="76200" cy="28575"/>
                      <wp:effectExtent l="19050" t="19050" r="19050" b="28575"/>
                      <wp:wrapNone/>
                      <wp:docPr id="6133" name="Text Box 4338">
                        <a:extLst xmlns:a="http://schemas.openxmlformats.org/drawingml/2006/main">
                          <a:ext uri="{FF2B5EF4-FFF2-40B4-BE49-F238E27FC236}">
                            <a16:creationId xmlns:a16="http://schemas.microsoft.com/office/drawing/2014/main" id="{00000000-0008-0000-0000-0000F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74341" id="Text Box 4338" o:spid="_x0000_s1026" type="#_x0000_t202" style="position:absolute;margin-left:0;margin-top:0;width:6pt;height:2.25pt;z-index:24914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3808" behindDoc="0" locked="0" layoutInCell="1" allowOverlap="1" wp14:anchorId="2DD2D51F" wp14:editId="7D421677">
                      <wp:simplePos x="0" y="0"/>
                      <wp:positionH relativeFrom="column">
                        <wp:posOffset>0</wp:posOffset>
                      </wp:positionH>
                      <wp:positionV relativeFrom="paragraph">
                        <wp:posOffset>0</wp:posOffset>
                      </wp:positionV>
                      <wp:extent cx="76200" cy="28575"/>
                      <wp:effectExtent l="19050" t="19050" r="19050" b="28575"/>
                      <wp:wrapNone/>
                      <wp:docPr id="6134" name="Text Box 4337">
                        <a:extLst xmlns:a="http://schemas.openxmlformats.org/drawingml/2006/main">
                          <a:ext uri="{FF2B5EF4-FFF2-40B4-BE49-F238E27FC236}">
                            <a16:creationId xmlns:a16="http://schemas.microsoft.com/office/drawing/2014/main" id="{00000000-0008-0000-0000-0000F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AFF71" id="Text Box 4337" o:spid="_x0000_s1026" type="#_x0000_t202" style="position:absolute;margin-left:0;margin-top:0;width:6pt;height:2.25pt;z-index:24914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4832" behindDoc="0" locked="0" layoutInCell="1" allowOverlap="1" wp14:anchorId="0C46CA3A" wp14:editId="6B64D7DB">
                      <wp:simplePos x="0" y="0"/>
                      <wp:positionH relativeFrom="column">
                        <wp:posOffset>0</wp:posOffset>
                      </wp:positionH>
                      <wp:positionV relativeFrom="paragraph">
                        <wp:posOffset>0</wp:posOffset>
                      </wp:positionV>
                      <wp:extent cx="76200" cy="28575"/>
                      <wp:effectExtent l="19050" t="19050" r="19050" b="28575"/>
                      <wp:wrapNone/>
                      <wp:docPr id="6135" name="Text Box 4336">
                        <a:extLst xmlns:a="http://schemas.openxmlformats.org/drawingml/2006/main">
                          <a:ext uri="{FF2B5EF4-FFF2-40B4-BE49-F238E27FC236}">
                            <a16:creationId xmlns:a16="http://schemas.microsoft.com/office/drawing/2014/main" id="{00000000-0008-0000-0000-0000F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C163D" id="Text Box 4336" o:spid="_x0000_s1026" type="#_x0000_t202" style="position:absolute;margin-left:0;margin-top:0;width:6pt;height:2.25pt;z-index:2491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5856" behindDoc="0" locked="0" layoutInCell="1" allowOverlap="1" wp14:anchorId="12C8BCE2" wp14:editId="16B9CA72">
                      <wp:simplePos x="0" y="0"/>
                      <wp:positionH relativeFrom="column">
                        <wp:posOffset>0</wp:posOffset>
                      </wp:positionH>
                      <wp:positionV relativeFrom="paragraph">
                        <wp:posOffset>0</wp:posOffset>
                      </wp:positionV>
                      <wp:extent cx="76200" cy="28575"/>
                      <wp:effectExtent l="19050" t="19050" r="19050" b="28575"/>
                      <wp:wrapNone/>
                      <wp:docPr id="6136" name="Text Box 4335">
                        <a:extLst xmlns:a="http://schemas.openxmlformats.org/drawingml/2006/main">
                          <a:ext uri="{FF2B5EF4-FFF2-40B4-BE49-F238E27FC236}">
                            <a16:creationId xmlns:a16="http://schemas.microsoft.com/office/drawing/2014/main" id="{00000000-0008-0000-0000-0000F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89AD8" id="Text Box 4335" o:spid="_x0000_s1026" type="#_x0000_t202" style="position:absolute;margin-left:0;margin-top:0;width:6pt;height:2.25pt;z-index:2491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6880" behindDoc="0" locked="0" layoutInCell="1" allowOverlap="1" wp14:anchorId="3A02EB37" wp14:editId="709841D1">
                      <wp:simplePos x="0" y="0"/>
                      <wp:positionH relativeFrom="column">
                        <wp:posOffset>0</wp:posOffset>
                      </wp:positionH>
                      <wp:positionV relativeFrom="paragraph">
                        <wp:posOffset>0</wp:posOffset>
                      </wp:positionV>
                      <wp:extent cx="76200" cy="28575"/>
                      <wp:effectExtent l="19050" t="19050" r="19050" b="28575"/>
                      <wp:wrapNone/>
                      <wp:docPr id="6137" name="Text Box 4334">
                        <a:extLst xmlns:a="http://schemas.openxmlformats.org/drawingml/2006/main">
                          <a:ext uri="{FF2B5EF4-FFF2-40B4-BE49-F238E27FC236}">
                            <a16:creationId xmlns:a16="http://schemas.microsoft.com/office/drawing/2014/main" id="{00000000-0008-0000-0000-0000F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E4DE0" id="Text Box 4334" o:spid="_x0000_s1026" type="#_x0000_t202" style="position:absolute;margin-left:0;margin-top:0;width:6pt;height:2.25pt;z-index:2491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7904" behindDoc="0" locked="0" layoutInCell="1" allowOverlap="1" wp14:anchorId="1D0670E7" wp14:editId="1C21D6EE">
                      <wp:simplePos x="0" y="0"/>
                      <wp:positionH relativeFrom="column">
                        <wp:posOffset>0</wp:posOffset>
                      </wp:positionH>
                      <wp:positionV relativeFrom="paragraph">
                        <wp:posOffset>0</wp:posOffset>
                      </wp:positionV>
                      <wp:extent cx="76200" cy="28575"/>
                      <wp:effectExtent l="19050" t="19050" r="19050" b="28575"/>
                      <wp:wrapNone/>
                      <wp:docPr id="6138" name="Text Box 4333">
                        <a:extLst xmlns:a="http://schemas.openxmlformats.org/drawingml/2006/main">
                          <a:ext uri="{FF2B5EF4-FFF2-40B4-BE49-F238E27FC236}">
                            <a16:creationId xmlns:a16="http://schemas.microsoft.com/office/drawing/2014/main" id="{00000000-0008-0000-0000-0000F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A30A4" id="Text Box 4333" o:spid="_x0000_s1026" type="#_x0000_t202" style="position:absolute;margin-left:0;margin-top:0;width:6pt;height:2.25pt;z-index:24914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8928" behindDoc="0" locked="0" layoutInCell="1" allowOverlap="1" wp14:anchorId="1B26122E" wp14:editId="593F206E">
                      <wp:simplePos x="0" y="0"/>
                      <wp:positionH relativeFrom="column">
                        <wp:posOffset>0</wp:posOffset>
                      </wp:positionH>
                      <wp:positionV relativeFrom="paragraph">
                        <wp:posOffset>0</wp:posOffset>
                      </wp:positionV>
                      <wp:extent cx="76200" cy="28575"/>
                      <wp:effectExtent l="19050" t="19050" r="19050" b="28575"/>
                      <wp:wrapNone/>
                      <wp:docPr id="6139" name="Text Box 4332">
                        <a:extLst xmlns:a="http://schemas.openxmlformats.org/drawingml/2006/main">
                          <a:ext uri="{FF2B5EF4-FFF2-40B4-BE49-F238E27FC236}">
                            <a16:creationId xmlns:a16="http://schemas.microsoft.com/office/drawing/2014/main" id="{00000000-0008-0000-0000-0000F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55FF2F" id="Text Box 4332" o:spid="_x0000_s1026" type="#_x0000_t202" style="position:absolute;margin-left:0;margin-top:0;width:6pt;height:2.25pt;z-index:2491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49952" behindDoc="0" locked="0" layoutInCell="1" allowOverlap="1" wp14:anchorId="1E943466" wp14:editId="65CC1019">
                      <wp:simplePos x="0" y="0"/>
                      <wp:positionH relativeFrom="column">
                        <wp:posOffset>0</wp:posOffset>
                      </wp:positionH>
                      <wp:positionV relativeFrom="paragraph">
                        <wp:posOffset>0</wp:posOffset>
                      </wp:positionV>
                      <wp:extent cx="76200" cy="28575"/>
                      <wp:effectExtent l="19050" t="19050" r="19050" b="28575"/>
                      <wp:wrapNone/>
                      <wp:docPr id="6140" name="Text Box 4331">
                        <a:extLst xmlns:a="http://schemas.openxmlformats.org/drawingml/2006/main">
                          <a:ext uri="{FF2B5EF4-FFF2-40B4-BE49-F238E27FC236}">
                            <a16:creationId xmlns:a16="http://schemas.microsoft.com/office/drawing/2014/main" id="{00000000-0008-0000-0000-0000F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01B981" id="Text Box 4331" o:spid="_x0000_s1026" type="#_x0000_t202" style="position:absolute;margin-left:0;margin-top:0;width:6pt;height:2.25pt;z-index:24914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0976" behindDoc="0" locked="0" layoutInCell="1" allowOverlap="1" wp14:anchorId="36AADDAF" wp14:editId="60927DC0">
                      <wp:simplePos x="0" y="0"/>
                      <wp:positionH relativeFrom="column">
                        <wp:posOffset>0</wp:posOffset>
                      </wp:positionH>
                      <wp:positionV relativeFrom="paragraph">
                        <wp:posOffset>0</wp:posOffset>
                      </wp:positionV>
                      <wp:extent cx="76200" cy="28575"/>
                      <wp:effectExtent l="19050" t="19050" r="19050" b="28575"/>
                      <wp:wrapNone/>
                      <wp:docPr id="6141" name="Text Box 4330">
                        <a:extLst xmlns:a="http://schemas.openxmlformats.org/drawingml/2006/main">
                          <a:ext uri="{FF2B5EF4-FFF2-40B4-BE49-F238E27FC236}">
                            <a16:creationId xmlns:a16="http://schemas.microsoft.com/office/drawing/2014/main" id="{00000000-0008-0000-0000-0000FD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5A94F" id="Text Box 4330" o:spid="_x0000_s1026" type="#_x0000_t202" style="position:absolute;margin-left:0;margin-top:0;width:6pt;height:2.25pt;z-index:2491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2000" behindDoc="0" locked="0" layoutInCell="1" allowOverlap="1" wp14:anchorId="540757FE" wp14:editId="6EEF1373">
                      <wp:simplePos x="0" y="0"/>
                      <wp:positionH relativeFrom="column">
                        <wp:posOffset>0</wp:posOffset>
                      </wp:positionH>
                      <wp:positionV relativeFrom="paragraph">
                        <wp:posOffset>0</wp:posOffset>
                      </wp:positionV>
                      <wp:extent cx="76200" cy="28575"/>
                      <wp:effectExtent l="19050" t="19050" r="19050" b="28575"/>
                      <wp:wrapNone/>
                      <wp:docPr id="6142" name="Text Box 4329">
                        <a:extLst xmlns:a="http://schemas.openxmlformats.org/drawingml/2006/main">
                          <a:ext uri="{FF2B5EF4-FFF2-40B4-BE49-F238E27FC236}">
                            <a16:creationId xmlns:a16="http://schemas.microsoft.com/office/drawing/2014/main" id="{00000000-0008-0000-0000-0000F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789D5" id="Text Box 4329" o:spid="_x0000_s1026" type="#_x0000_t202" style="position:absolute;margin-left:0;margin-top:0;width:6pt;height:2.25pt;z-index:2491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3024" behindDoc="0" locked="0" layoutInCell="1" allowOverlap="1" wp14:anchorId="38C787D0" wp14:editId="64CA27C6">
                      <wp:simplePos x="0" y="0"/>
                      <wp:positionH relativeFrom="column">
                        <wp:posOffset>0</wp:posOffset>
                      </wp:positionH>
                      <wp:positionV relativeFrom="paragraph">
                        <wp:posOffset>0</wp:posOffset>
                      </wp:positionV>
                      <wp:extent cx="76200" cy="28575"/>
                      <wp:effectExtent l="19050" t="19050" r="19050" b="28575"/>
                      <wp:wrapNone/>
                      <wp:docPr id="6143" name="Text Box 4328">
                        <a:extLst xmlns:a="http://schemas.openxmlformats.org/drawingml/2006/main">
                          <a:ext uri="{FF2B5EF4-FFF2-40B4-BE49-F238E27FC236}">
                            <a16:creationId xmlns:a16="http://schemas.microsoft.com/office/drawing/2014/main" id="{00000000-0008-0000-0000-0000FF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D741D" id="Text Box 4328" o:spid="_x0000_s1026" type="#_x0000_t202" style="position:absolute;margin-left:0;margin-top:0;width:6pt;height:2.25pt;z-index:2491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4048" behindDoc="0" locked="0" layoutInCell="1" allowOverlap="1" wp14:anchorId="59B1F68D" wp14:editId="3A64C0A7">
                      <wp:simplePos x="0" y="0"/>
                      <wp:positionH relativeFrom="column">
                        <wp:posOffset>0</wp:posOffset>
                      </wp:positionH>
                      <wp:positionV relativeFrom="paragraph">
                        <wp:posOffset>0</wp:posOffset>
                      </wp:positionV>
                      <wp:extent cx="76200" cy="28575"/>
                      <wp:effectExtent l="19050" t="19050" r="19050" b="28575"/>
                      <wp:wrapNone/>
                      <wp:docPr id="6144" name="Text Box 4327">
                        <a:extLst xmlns:a="http://schemas.openxmlformats.org/drawingml/2006/main">
                          <a:ext uri="{FF2B5EF4-FFF2-40B4-BE49-F238E27FC236}">
                            <a16:creationId xmlns:a16="http://schemas.microsoft.com/office/drawing/2014/main" id="{00000000-0008-0000-0000-00000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F017B" id="Text Box 4327" o:spid="_x0000_s1026" type="#_x0000_t202" style="position:absolute;margin-left:0;margin-top:0;width:6pt;height:2.25pt;z-index:24915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5072" behindDoc="0" locked="0" layoutInCell="1" allowOverlap="1" wp14:anchorId="1B4C5DB6" wp14:editId="463FABD2">
                      <wp:simplePos x="0" y="0"/>
                      <wp:positionH relativeFrom="column">
                        <wp:posOffset>0</wp:posOffset>
                      </wp:positionH>
                      <wp:positionV relativeFrom="paragraph">
                        <wp:posOffset>0</wp:posOffset>
                      </wp:positionV>
                      <wp:extent cx="76200" cy="28575"/>
                      <wp:effectExtent l="19050" t="19050" r="19050" b="28575"/>
                      <wp:wrapNone/>
                      <wp:docPr id="6145" name="Text Box 4326">
                        <a:extLst xmlns:a="http://schemas.openxmlformats.org/drawingml/2006/main">
                          <a:ext uri="{FF2B5EF4-FFF2-40B4-BE49-F238E27FC236}">
                            <a16:creationId xmlns:a16="http://schemas.microsoft.com/office/drawing/2014/main" id="{00000000-0008-0000-0000-00000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CBFEE" id="Text Box 4326" o:spid="_x0000_s1026" type="#_x0000_t202" style="position:absolute;margin-left:0;margin-top:0;width:6pt;height:2.25pt;z-index:24915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6096" behindDoc="0" locked="0" layoutInCell="1" allowOverlap="1" wp14:anchorId="5BB3C477" wp14:editId="13AF7960">
                      <wp:simplePos x="0" y="0"/>
                      <wp:positionH relativeFrom="column">
                        <wp:posOffset>0</wp:posOffset>
                      </wp:positionH>
                      <wp:positionV relativeFrom="paragraph">
                        <wp:posOffset>0</wp:posOffset>
                      </wp:positionV>
                      <wp:extent cx="76200" cy="28575"/>
                      <wp:effectExtent l="19050" t="19050" r="19050" b="28575"/>
                      <wp:wrapNone/>
                      <wp:docPr id="6146" name="Text Box 4325">
                        <a:extLst xmlns:a="http://schemas.openxmlformats.org/drawingml/2006/main">
                          <a:ext uri="{FF2B5EF4-FFF2-40B4-BE49-F238E27FC236}">
                            <a16:creationId xmlns:a16="http://schemas.microsoft.com/office/drawing/2014/main" id="{00000000-0008-0000-0000-00000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B26E0" id="Text Box 4325" o:spid="_x0000_s1026" type="#_x0000_t202" style="position:absolute;margin-left:0;margin-top:0;width:6pt;height:2.25pt;z-index:24915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57120" behindDoc="0" locked="0" layoutInCell="1" allowOverlap="1" wp14:anchorId="1A84EFA9" wp14:editId="4DD0026F">
                      <wp:simplePos x="0" y="0"/>
                      <wp:positionH relativeFrom="column">
                        <wp:posOffset>0</wp:posOffset>
                      </wp:positionH>
                      <wp:positionV relativeFrom="paragraph">
                        <wp:posOffset>0</wp:posOffset>
                      </wp:positionV>
                      <wp:extent cx="76200" cy="28575"/>
                      <wp:effectExtent l="19050" t="19050" r="19050" b="28575"/>
                      <wp:wrapNone/>
                      <wp:docPr id="6147" name="Text Box 4324">
                        <a:extLst xmlns:a="http://schemas.openxmlformats.org/drawingml/2006/main">
                          <a:ext uri="{FF2B5EF4-FFF2-40B4-BE49-F238E27FC236}">
                            <a16:creationId xmlns:a16="http://schemas.microsoft.com/office/drawing/2014/main" id="{00000000-0008-0000-0000-00000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BC960" id="Text Box 4324" o:spid="_x0000_s1026" type="#_x0000_t202" style="position:absolute;margin-left:0;margin-top:0;width:6pt;height:2.25pt;z-index:24915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0192" behindDoc="0" locked="0" layoutInCell="1" allowOverlap="1" wp14:anchorId="78EAE57B" wp14:editId="6ED07C3A">
                      <wp:simplePos x="0" y="0"/>
                      <wp:positionH relativeFrom="column">
                        <wp:posOffset>0</wp:posOffset>
                      </wp:positionH>
                      <wp:positionV relativeFrom="paragraph">
                        <wp:posOffset>0</wp:posOffset>
                      </wp:positionV>
                      <wp:extent cx="76200" cy="28575"/>
                      <wp:effectExtent l="19050" t="19050" r="19050" b="28575"/>
                      <wp:wrapNone/>
                      <wp:docPr id="6150" name="Text Box 4323">
                        <a:extLst xmlns:a="http://schemas.openxmlformats.org/drawingml/2006/main">
                          <a:ext uri="{FF2B5EF4-FFF2-40B4-BE49-F238E27FC236}">
                            <a16:creationId xmlns:a16="http://schemas.microsoft.com/office/drawing/2014/main" id="{00000000-0008-0000-0000-00000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03920" id="Text Box 4323" o:spid="_x0000_s1026" type="#_x0000_t202" style="position:absolute;margin-left:0;margin-top:0;width:6pt;height:2.25pt;z-index:24916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1216" behindDoc="0" locked="0" layoutInCell="1" allowOverlap="1" wp14:anchorId="66729DA3" wp14:editId="4F3AAC57">
                      <wp:simplePos x="0" y="0"/>
                      <wp:positionH relativeFrom="column">
                        <wp:posOffset>0</wp:posOffset>
                      </wp:positionH>
                      <wp:positionV relativeFrom="paragraph">
                        <wp:posOffset>0</wp:posOffset>
                      </wp:positionV>
                      <wp:extent cx="76200" cy="28575"/>
                      <wp:effectExtent l="19050" t="19050" r="19050" b="28575"/>
                      <wp:wrapNone/>
                      <wp:docPr id="6151" name="Text Box 4322">
                        <a:extLst xmlns:a="http://schemas.openxmlformats.org/drawingml/2006/main">
                          <a:ext uri="{FF2B5EF4-FFF2-40B4-BE49-F238E27FC236}">
                            <a16:creationId xmlns:a16="http://schemas.microsoft.com/office/drawing/2014/main" id="{00000000-0008-0000-0000-00000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91FB3" id="Text Box 4322" o:spid="_x0000_s1026" type="#_x0000_t202" style="position:absolute;margin-left:0;margin-top:0;width:6pt;height:2.25pt;z-index:24916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2240" behindDoc="0" locked="0" layoutInCell="1" allowOverlap="1" wp14:anchorId="56165D17" wp14:editId="18F25568">
                      <wp:simplePos x="0" y="0"/>
                      <wp:positionH relativeFrom="column">
                        <wp:posOffset>0</wp:posOffset>
                      </wp:positionH>
                      <wp:positionV relativeFrom="paragraph">
                        <wp:posOffset>0</wp:posOffset>
                      </wp:positionV>
                      <wp:extent cx="76200" cy="28575"/>
                      <wp:effectExtent l="19050" t="19050" r="19050" b="28575"/>
                      <wp:wrapNone/>
                      <wp:docPr id="6152" name="Text Box 4321">
                        <a:extLst xmlns:a="http://schemas.openxmlformats.org/drawingml/2006/main">
                          <a:ext uri="{FF2B5EF4-FFF2-40B4-BE49-F238E27FC236}">
                            <a16:creationId xmlns:a16="http://schemas.microsoft.com/office/drawing/2014/main" id="{00000000-0008-0000-0000-00000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19A4F9" id="Text Box 4321" o:spid="_x0000_s1026" type="#_x0000_t202" style="position:absolute;margin-left:0;margin-top:0;width:6pt;height:2.25pt;z-index:24916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3264" behindDoc="0" locked="0" layoutInCell="1" allowOverlap="1" wp14:anchorId="32FE2442" wp14:editId="23C33B6B">
                      <wp:simplePos x="0" y="0"/>
                      <wp:positionH relativeFrom="column">
                        <wp:posOffset>0</wp:posOffset>
                      </wp:positionH>
                      <wp:positionV relativeFrom="paragraph">
                        <wp:posOffset>0</wp:posOffset>
                      </wp:positionV>
                      <wp:extent cx="76200" cy="28575"/>
                      <wp:effectExtent l="19050" t="19050" r="19050" b="28575"/>
                      <wp:wrapNone/>
                      <wp:docPr id="6153" name="Text Box 4320">
                        <a:extLst xmlns:a="http://schemas.openxmlformats.org/drawingml/2006/main">
                          <a:ext uri="{FF2B5EF4-FFF2-40B4-BE49-F238E27FC236}">
                            <a16:creationId xmlns:a16="http://schemas.microsoft.com/office/drawing/2014/main" id="{00000000-0008-0000-0000-00000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1EAC64" id="Text Box 4320" o:spid="_x0000_s1026" type="#_x0000_t202" style="position:absolute;margin-left:0;margin-top:0;width:6pt;height:2.25pt;z-index:24916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4288" behindDoc="0" locked="0" layoutInCell="1" allowOverlap="1" wp14:anchorId="5AC1B6D7" wp14:editId="13CB3A09">
                      <wp:simplePos x="0" y="0"/>
                      <wp:positionH relativeFrom="column">
                        <wp:posOffset>0</wp:posOffset>
                      </wp:positionH>
                      <wp:positionV relativeFrom="paragraph">
                        <wp:posOffset>0</wp:posOffset>
                      </wp:positionV>
                      <wp:extent cx="76200" cy="28575"/>
                      <wp:effectExtent l="19050" t="19050" r="19050" b="28575"/>
                      <wp:wrapNone/>
                      <wp:docPr id="6154" name="Text Box 4319">
                        <a:extLst xmlns:a="http://schemas.openxmlformats.org/drawingml/2006/main">
                          <a:ext uri="{FF2B5EF4-FFF2-40B4-BE49-F238E27FC236}">
                            <a16:creationId xmlns:a16="http://schemas.microsoft.com/office/drawing/2014/main" id="{00000000-0008-0000-0000-00000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C94D9" id="Text Box 4319" o:spid="_x0000_s1026" type="#_x0000_t202" style="position:absolute;margin-left:0;margin-top:0;width:6pt;height:2.25pt;z-index:2491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5312" behindDoc="0" locked="0" layoutInCell="1" allowOverlap="1" wp14:anchorId="54903F27" wp14:editId="767E2DA7">
                      <wp:simplePos x="0" y="0"/>
                      <wp:positionH relativeFrom="column">
                        <wp:posOffset>0</wp:posOffset>
                      </wp:positionH>
                      <wp:positionV relativeFrom="paragraph">
                        <wp:posOffset>0</wp:posOffset>
                      </wp:positionV>
                      <wp:extent cx="76200" cy="28575"/>
                      <wp:effectExtent l="19050" t="19050" r="19050" b="28575"/>
                      <wp:wrapNone/>
                      <wp:docPr id="6155" name="Text Box 4318">
                        <a:extLst xmlns:a="http://schemas.openxmlformats.org/drawingml/2006/main">
                          <a:ext uri="{FF2B5EF4-FFF2-40B4-BE49-F238E27FC236}">
                            <a16:creationId xmlns:a16="http://schemas.microsoft.com/office/drawing/2014/main" id="{00000000-0008-0000-0000-00000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FFA33" id="Text Box 4318" o:spid="_x0000_s1026" type="#_x0000_t202" style="position:absolute;margin-left:0;margin-top:0;width:6pt;height:2.25pt;z-index:24916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6336" behindDoc="0" locked="0" layoutInCell="1" allowOverlap="1" wp14:anchorId="3CD3AE55" wp14:editId="61AA5D52">
                      <wp:simplePos x="0" y="0"/>
                      <wp:positionH relativeFrom="column">
                        <wp:posOffset>0</wp:posOffset>
                      </wp:positionH>
                      <wp:positionV relativeFrom="paragraph">
                        <wp:posOffset>0</wp:posOffset>
                      </wp:positionV>
                      <wp:extent cx="76200" cy="28575"/>
                      <wp:effectExtent l="19050" t="19050" r="19050" b="28575"/>
                      <wp:wrapNone/>
                      <wp:docPr id="6156" name="Text Box 4317">
                        <a:extLst xmlns:a="http://schemas.openxmlformats.org/drawingml/2006/main">
                          <a:ext uri="{FF2B5EF4-FFF2-40B4-BE49-F238E27FC236}">
                            <a16:creationId xmlns:a16="http://schemas.microsoft.com/office/drawing/2014/main" id="{00000000-0008-0000-0000-00000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B0F3A" id="Text Box 4317" o:spid="_x0000_s1026" type="#_x0000_t202" style="position:absolute;margin-left:0;margin-top:0;width:6pt;height:2.25pt;z-index:2491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7360" behindDoc="0" locked="0" layoutInCell="1" allowOverlap="1" wp14:anchorId="1FD3D3B0" wp14:editId="5FCB0427">
                      <wp:simplePos x="0" y="0"/>
                      <wp:positionH relativeFrom="column">
                        <wp:posOffset>0</wp:posOffset>
                      </wp:positionH>
                      <wp:positionV relativeFrom="paragraph">
                        <wp:posOffset>0</wp:posOffset>
                      </wp:positionV>
                      <wp:extent cx="76200" cy="28575"/>
                      <wp:effectExtent l="19050" t="19050" r="19050" b="28575"/>
                      <wp:wrapNone/>
                      <wp:docPr id="6157" name="Text Box 4316">
                        <a:extLst xmlns:a="http://schemas.openxmlformats.org/drawingml/2006/main">
                          <a:ext uri="{FF2B5EF4-FFF2-40B4-BE49-F238E27FC236}">
                            <a16:creationId xmlns:a16="http://schemas.microsoft.com/office/drawing/2014/main" id="{00000000-0008-0000-0000-00000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ED2774" id="Text Box 4316" o:spid="_x0000_s1026" type="#_x0000_t202" style="position:absolute;margin-left:0;margin-top:0;width:6pt;height:2.25pt;z-index:2491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8384" behindDoc="0" locked="0" layoutInCell="1" allowOverlap="1" wp14:anchorId="1C6CD47E" wp14:editId="0A6B458E">
                      <wp:simplePos x="0" y="0"/>
                      <wp:positionH relativeFrom="column">
                        <wp:posOffset>0</wp:posOffset>
                      </wp:positionH>
                      <wp:positionV relativeFrom="paragraph">
                        <wp:posOffset>0</wp:posOffset>
                      </wp:positionV>
                      <wp:extent cx="76200" cy="28575"/>
                      <wp:effectExtent l="19050" t="19050" r="19050" b="28575"/>
                      <wp:wrapNone/>
                      <wp:docPr id="6158" name="Text Box 4315">
                        <a:extLst xmlns:a="http://schemas.openxmlformats.org/drawingml/2006/main">
                          <a:ext uri="{FF2B5EF4-FFF2-40B4-BE49-F238E27FC236}">
                            <a16:creationId xmlns:a16="http://schemas.microsoft.com/office/drawing/2014/main" id="{00000000-0008-0000-0000-00000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11DF7" id="Text Box 4315" o:spid="_x0000_s1026" type="#_x0000_t202" style="position:absolute;margin-left:0;margin-top:0;width:6pt;height:2.25pt;z-index:24916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69408" behindDoc="0" locked="0" layoutInCell="1" allowOverlap="1" wp14:anchorId="1620992D" wp14:editId="505815F4">
                      <wp:simplePos x="0" y="0"/>
                      <wp:positionH relativeFrom="column">
                        <wp:posOffset>0</wp:posOffset>
                      </wp:positionH>
                      <wp:positionV relativeFrom="paragraph">
                        <wp:posOffset>0</wp:posOffset>
                      </wp:positionV>
                      <wp:extent cx="76200" cy="28575"/>
                      <wp:effectExtent l="19050" t="19050" r="19050" b="28575"/>
                      <wp:wrapNone/>
                      <wp:docPr id="6159" name="Text Box 4314">
                        <a:extLst xmlns:a="http://schemas.openxmlformats.org/drawingml/2006/main">
                          <a:ext uri="{FF2B5EF4-FFF2-40B4-BE49-F238E27FC236}">
                            <a16:creationId xmlns:a16="http://schemas.microsoft.com/office/drawing/2014/main" id="{00000000-0008-0000-0000-00000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3698F" id="Text Box 4314" o:spid="_x0000_s1026" type="#_x0000_t202" style="position:absolute;margin-left:0;margin-top:0;width:6pt;height:2.25pt;z-index:24916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0432" behindDoc="0" locked="0" layoutInCell="1" allowOverlap="1" wp14:anchorId="7BA11E0C" wp14:editId="5E4F0269">
                      <wp:simplePos x="0" y="0"/>
                      <wp:positionH relativeFrom="column">
                        <wp:posOffset>0</wp:posOffset>
                      </wp:positionH>
                      <wp:positionV relativeFrom="paragraph">
                        <wp:posOffset>0</wp:posOffset>
                      </wp:positionV>
                      <wp:extent cx="76200" cy="28575"/>
                      <wp:effectExtent l="19050" t="19050" r="19050" b="28575"/>
                      <wp:wrapNone/>
                      <wp:docPr id="6160" name="Text Box 4313">
                        <a:extLst xmlns:a="http://schemas.openxmlformats.org/drawingml/2006/main">
                          <a:ext uri="{FF2B5EF4-FFF2-40B4-BE49-F238E27FC236}">
                            <a16:creationId xmlns:a16="http://schemas.microsoft.com/office/drawing/2014/main" id="{00000000-0008-0000-0000-00001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09334" id="Text Box 4313" o:spid="_x0000_s1026" type="#_x0000_t202" style="position:absolute;margin-left:0;margin-top:0;width:6pt;height:2.25pt;z-index:24917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1456" behindDoc="0" locked="0" layoutInCell="1" allowOverlap="1" wp14:anchorId="6F0AB63B" wp14:editId="181C6F02">
                      <wp:simplePos x="0" y="0"/>
                      <wp:positionH relativeFrom="column">
                        <wp:posOffset>0</wp:posOffset>
                      </wp:positionH>
                      <wp:positionV relativeFrom="paragraph">
                        <wp:posOffset>0</wp:posOffset>
                      </wp:positionV>
                      <wp:extent cx="76200" cy="28575"/>
                      <wp:effectExtent l="19050" t="19050" r="19050" b="28575"/>
                      <wp:wrapNone/>
                      <wp:docPr id="6161" name="Text Box 4312">
                        <a:extLst xmlns:a="http://schemas.openxmlformats.org/drawingml/2006/main">
                          <a:ext uri="{FF2B5EF4-FFF2-40B4-BE49-F238E27FC236}">
                            <a16:creationId xmlns:a16="http://schemas.microsoft.com/office/drawing/2014/main" id="{00000000-0008-0000-0000-00001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DE844" id="Text Box 4312" o:spid="_x0000_s1026" type="#_x0000_t202" style="position:absolute;margin-left:0;margin-top:0;width:6pt;height:2.25pt;z-index:24917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2480" behindDoc="0" locked="0" layoutInCell="1" allowOverlap="1" wp14:anchorId="08FDE9A7" wp14:editId="15DB52AE">
                      <wp:simplePos x="0" y="0"/>
                      <wp:positionH relativeFrom="column">
                        <wp:posOffset>0</wp:posOffset>
                      </wp:positionH>
                      <wp:positionV relativeFrom="paragraph">
                        <wp:posOffset>0</wp:posOffset>
                      </wp:positionV>
                      <wp:extent cx="76200" cy="28575"/>
                      <wp:effectExtent l="19050" t="19050" r="19050" b="28575"/>
                      <wp:wrapNone/>
                      <wp:docPr id="6162" name="Text Box 4311">
                        <a:extLst xmlns:a="http://schemas.openxmlformats.org/drawingml/2006/main">
                          <a:ext uri="{FF2B5EF4-FFF2-40B4-BE49-F238E27FC236}">
                            <a16:creationId xmlns:a16="http://schemas.microsoft.com/office/drawing/2014/main" id="{00000000-0008-0000-0000-00001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8852E" id="Text Box 4311" o:spid="_x0000_s1026" type="#_x0000_t202" style="position:absolute;margin-left:0;margin-top:0;width:6pt;height:2.25pt;z-index:24917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3504" behindDoc="0" locked="0" layoutInCell="1" allowOverlap="1" wp14:anchorId="0FF954A8" wp14:editId="19FFA478">
                      <wp:simplePos x="0" y="0"/>
                      <wp:positionH relativeFrom="column">
                        <wp:posOffset>0</wp:posOffset>
                      </wp:positionH>
                      <wp:positionV relativeFrom="paragraph">
                        <wp:posOffset>0</wp:posOffset>
                      </wp:positionV>
                      <wp:extent cx="76200" cy="28575"/>
                      <wp:effectExtent l="19050" t="19050" r="19050" b="28575"/>
                      <wp:wrapNone/>
                      <wp:docPr id="6163" name="Text Box 4310">
                        <a:extLst xmlns:a="http://schemas.openxmlformats.org/drawingml/2006/main">
                          <a:ext uri="{FF2B5EF4-FFF2-40B4-BE49-F238E27FC236}">
                            <a16:creationId xmlns:a16="http://schemas.microsoft.com/office/drawing/2014/main" id="{00000000-0008-0000-0000-00001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3919C" id="Text Box 4310" o:spid="_x0000_s1026" type="#_x0000_t202" style="position:absolute;margin-left:0;margin-top:0;width:6pt;height:2.25pt;z-index:2491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4528" behindDoc="0" locked="0" layoutInCell="1" allowOverlap="1" wp14:anchorId="6B317237" wp14:editId="7F555F77">
                      <wp:simplePos x="0" y="0"/>
                      <wp:positionH relativeFrom="column">
                        <wp:posOffset>0</wp:posOffset>
                      </wp:positionH>
                      <wp:positionV relativeFrom="paragraph">
                        <wp:posOffset>0</wp:posOffset>
                      </wp:positionV>
                      <wp:extent cx="76200" cy="28575"/>
                      <wp:effectExtent l="19050" t="19050" r="19050" b="28575"/>
                      <wp:wrapNone/>
                      <wp:docPr id="6164" name="Text Box 4309">
                        <a:extLst xmlns:a="http://schemas.openxmlformats.org/drawingml/2006/main">
                          <a:ext uri="{FF2B5EF4-FFF2-40B4-BE49-F238E27FC236}">
                            <a16:creationId xmlns:a16="http://schemas.microsoft.com/office/drawing/2014/main" id="{00000000-0008-0000-0000-00001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520E3" id="Text Box 4309" o:spid="_x0000_s1026" type="#_x0000_t202" style="position:absolute;margin-left:0;margin-top:0;width:6pt;height:2.25pt;z-index:24917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5552" behindDoc="0" locked="0" layoutInCell="1" allowOverlap="1" wp14:anchorId="62F7A93B" wp14:editId="093C4A33">
                      <wp:simplePos x="0" y="0"/>
                      <wp:positionH relativeFrom="column">
                        <wp:posOffset>0</wp:posOffset>
                      </wp:positionH>
                      <wp:positionV relativeFrom="paragraph">
                        <wp:posOffset>0</wp:posOffset>
                      </wp:positionV>
                      <wp:extent cx="76200" cy="28575"/>
                      <wp:effectExtent l="19050" t="19050" r="19050" b="28575"/>
                      <wp:wrapNone/>
                      <wp:docPr id="6165" name="Text Box 4308">
                        <a:extLst xmlns:a="http://schemas.openxmlformats.org/drawingml/2006/main">
                          <a:ext uri="{FF2B5EF4-FFF2-40B4-BE49-F238E27FC236}">
                            <a16:creationId xmlns:a16="http://schemas.microsoft.com/office/drawing/2014/main" id="{00000000-0008-0000-0000-00001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D8A15" id="Text Box 4308" o:spid="_x0000_s1026" type="#_x0000_t202" style="position:absolute;margin-left:0;margin-top:0;width:6pt;height:2.25pt;z-index:2491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6576" behindDoc="0" locked="0" layoutInCell="1" allowOverlap="1" wp14:anchorId="52242302" wp14:editId="68F744A4">
                      <wp:simplePos x="0" y="0"/>
                      <wp:positionH relativeFrom="column">
                        <wp:posOffset>0</wp:posOffset>
                      </wp:positionH>
                      <wp:positionV relativeFrom="paragraph">
                        <wp:posOffset>0</wp:posOffset>
                      </wp:positionV>
                      <wp:extent cx="76200" cy="28575"/>
                      <wp:effectExtent l="19050" t="19050" r="19050" b="28575"/>
                      <wp:wrapNone/>
                      <wp:docPr id="6166" name="Text Box 4307">
                        <a:extLst xmlns:a="http://schemas.openxmlformats.org/drawingml/2006/main">
                          <a:ext uri="{FF2B5EF4-FFF2-40B4-BE49-F238E27FC236}">
                            <a16:creationId xmlns:a16="http://schemas.microsoft.com/office/drawing/2014/main" id="{00000000-0008-0000-0000-00001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E2608" id="Text Box 4307" o:spid="_x0000_s1026" type="#_x0000_t202" style="position:absolute;margin-left:0;margin-top:0;width:6pt;height:2.25pt;z-index:24917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7600" behindDoc="0" locked="0" layoutInCell="1" allowOverlap="1" wp14:anchorId="4F5FF71E" wp14:editId="711137AB">
                      <wp:simplePos x="0" y="0"/>
                      <wp:positionH relativeFrom="column">
                        <wp:posOffset>0</wp:posOffset>
                      </wp:positionH>
                      <wp:positionV relativeFrom="paragraph">
                        <wp:posOffset>0</wp:posOffset>
                      </wp:positionV>
                      <wp:extent cx="76200" cy="28575"/>
                      <wp:effectExtent l="19050" t="19050" r="19050" b="28575"/>
                      <wp:wrapNone/>
                      <wp:docPr id="6167" name="Text Box 4306">
                        <a:extLst xmlns:a="http://schemas.openxmlformats.org/drawingml/2006/main">
                          <a:ext uri="{FF2B5EF4-FFF2-40B4-BE49-F238E27FC236}">
                            <a16:creationId xmlns:a16="http://schemas.microsoft.com/office/drawing/2014/main" id="{00000000-0008-0000-0000-00001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22B01" id="Text Box 4306" o:spid="_x0000_s1026" type="#_x0000_t202" style="position:absolute;margin-left:0;margin-top:0;width:6pt;height:2.25pt;z-index:24917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8624" behindDoc="0" locked="0" layoutInCell="1" allowOverlap="1" wp14:anchorId="2F980940" wp14:editId="3C919122">
                      <wp:simplePos x="0" y="0"/>
                      <wp:positionH relativeFrom="column">
                        <wp:posOffset>0</wp:posOffset>
                      </wp:positionH>
                      <wp:positionV relativeFrom="paragraph">
                        <wp:posOffset>0</wp:posOffset>
                      </wp:positionV>
                      <wp:extent cx="76200" cy="28575"/>
                      <wp:effectExtent l="19050" t="19050" r="19050" b="28575"/>
                      <wp:wrapNone/>
                      <wp:docPr id="6168" name="Text Box 4305">
                        <a:extLst xmlns:a="http://schemas.openxmlformats.org/drawingml/2006/main">
                          <a:ext uri="{FF2B5EF4-FFF2-40B4-BE49-F238E27FC236}">
                            <a16:creationId xmlns:a16="http://schemas.microsoft.com/office/drawing/2014/main" id="{00000000-0008-0000-0000-00001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20052" id="Text Box 4305" o:spid="_x0000_s1026" type="#_x0000_t202" style="position:absolute;margin-left:0;margin-top:0;width:6pt;height:2.25pt;z-index:24917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79648" behindDoc="0" locked="0" layoutInCell="1" allowOverlap="1" wp14:anchorId="76A79D6F" wp14:editId="3779A27D">
                      <wp:simplePos x="0" y="0"/>
                      <wp:positionH relativeFrom="column">
                        <wp:posOffset>0</wp:posOffset>
                      </wp:positionH>
                      <wp:positionV relativeFrom="paragraph">
                        <wp:posOffset>0</wp:posOffset>
                      </wp:positionV>
                      <wp:extent cx="76200" cy="28575"/>
                      <wp:effectExtent l="19050" t="19050" r="19050" b="28575"/>
                      <wp:wrapNone/>
                      <wp:docPr id="6169" name="Text Box 4304">
                        <a:extLst xmlns:a="http://schemas.openxmlformats.org/drawingml/2006/main">
                          <a:ext uri="{FF2B5EF4-FFF2-40B4-BE49-F238E27FC236}">
                            <a16:creationId xmlns:a16="http://schemas.microsoft.com/office/drawing/2014/main" id="{00000000-0008-0000-0000-00001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70C1CA" id="Text Box 4304" o:spid="_x0000_s1026" type="#_x0000_t202" style="position:absolute;margin-left:0;margin-top:0;width:6pt;height:2.25pt;z-index:24917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80672" behindDoc="0" locked="0" layoutInCell="1" allowOverlap="1" wp14:anchorId="174FAC94" wp14:editId="505B66C8">
                      <wp:simplePos x="0" y="0"/>
                      <wp:positionH relativeFrom="column">
                        <wp:posOffset>0</wp:posOffset>
                      </wp:positionH>
                      <wp:positionV relativeFrom="paragraph">
                        <wp:posOffset>0</wp:posOffset>
                      </wp:positionV>
                      <wp:extent cx="76200" cy="28575"/>
                      <wp:effectExtent l="19050" t="19050" r="19050" b="28575"/>
                      <wp:wrapNone/>
                      <wp:docPr id="6170" name="Text Box 4303">
                        <a:extLst xmlns:a="http://schemas.openxmlformats.org/drawingml/2006/main">
                          <a:ext uri="{FF2B5EF4-FFF2-40B4-BE49-F238E27FC236}">
                            <a16:creationId xmlns:a16="http://schemas.microsoft.com/office/drawing/2014/main" id="{00000000-0008-0000-0000-00001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F8F56" id="Text Box 4303" o:spid="_x0000_s1026" type="#_x0000_t202" style="position:absolute;margin-left:0;margin-top:0;width:6pt;height:2.25pt;z-index:24918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81696" behindDoc="0" locked="0" layoutInCell="1" allowOverlap="1" wp14:anchorId="669C69FA" wp14:editId="5D82EA89">
                      <wp:simplePos x="0" y="0"/>
                      <wp:positionH relativeFrom="column">
                        <wp:posOffset>0</wp:posOffset>
                      </wp:positionH>
                      <wp:positionV relativeFrom="paragraph">
                        <wp:posOffset>0</wp:posOffset>
                      </wp:positionV>
                      <wp:extent cx="76200" cy="28575"/>
                      <wp:effectExtent l="19050" t="19050" r="19050" b="28575"/>
                      <wp:wrapNone/>
                      <wp:docPr id="6171" name="Text Box 4302">
                        <a:extLst xmlns:a="http://schemas.openxmlformats.org/drawingml/2006/main">
                          <a:ext uri="{FF2B5EF4-FFF2-40B4-BE49-F238E27FC236}">
                            <a16:creationId xmlns:a16="http://schemas.microsoft.com/office/drawing/2014/main" id="{00000000-0008-0000-0000-00001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12873B" id="Text Box 4302" o:spid="_x0000_s1026" type="#_x0000_t202" style="position:absolute;margin-left:0;margin-top:0;width:6pt;height:2.25pt;z-index:24918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3984" behindDoc="0" locked="0" layoutInCell="1" allowOverlap="1" wp14:anchorId="199A8F36" wp14:editId="54774632">
                      <wp:simplePos x="0" y="0"/>
                      <wp:positionH relativeFrom="column">
                        <wp:posOffset>0</wp:posOffset>
                      </wp:positionH>
                      <wp:positionV relativeFrom="paragraph">
                        <wp:posOffset>0</wp:posOffset>
                      </wp:positionV>
                      <wp:extent cx="76200" cy="28575"/>
                      <wp:effectExtent l="19050" t="19050" r="19050" b="28575"/>
                      <wp:wrapNone/>
                      <wp:docPr id="6183" name="Text Box 4301">
                        <a:extLst xmlns:a="http://schemas.openxmlformats.org/drawingml/2006/main">
                          <a:ext uri="{FF2B5EF4-FFF2-40B4-BE49-F238E27FC236}">
                            <a16:creationId xmlns:a16="http://schemas.microsoft.com/office/drawing/2014/main" id="{00000000-0008-0000-0000-00002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159D32" id="Text Box 4301" o:spid="_x0000_s1026" type="#_x0000_t202" style="position:absolute;margin-left:0;margin-top:0;width:6pt;height:2.25pt;z-index:2491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5008" behindDoc="0" locked="0" layoutInCell="1" allowOverlap="1" wp14:anchorId="5974D9F7" wp14:editId="7ECCC074">
                      <wp:simplePos x="0" y="0"/>
                      <wp:positionH relativeFrom="column">
                        <wp:posOffset>0</wp:posOffset>
                      </wp:positionH>
                      <wp:positionV relativeFrom="paragraph">
                        <wp:posOffset>0</wp:posOffset>
                      </wp:positionV>
                      <wp:extent cx="76200" cy="28575"/>
                      <wp:effectExtent l="19050" t="19050" r="19050" b="28575"/>
                      <wp:wrapNone/>
                      <wp:docPr id="6184" name="Text Box 4300">
                        <a:extLst xmlns:a="http://schemas.openxmlformats.org/drawingml/2006/main">
                          <a:ext uri="{FF2B5EF4-FFF2-40B4-BE49-F238E27FC236}">
                            <a16:creationId xmlns:a16="http://schemas.microsoft.com/office/drawing/2014/main" id="{00000000-0008-0000-0000-00002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2ABFF" id="Text Box 4300" o:spid="_x0000_s1026" type="#_x0000_t202" style="position:absolute;margin-left:0;margin-top:0;width:6pt;height:2.25pt;z-index:2491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6032" behindDoc="0" locked="0" layoutInCell="1" allowOverlap="1" wp14:anchorId="72DAC047" wp14:editId="10002F9C">
                      <wp:simplePos x="0" y="0"/>
                      <wp:positionH relativeFrom="column">
                        <wp:posOffset>0</wp:posOffset>
                      </wp:positionH>
                      <wp:positionV relativeFrom="paragraph">
                        <wp:posOffset>0</wp:posOffset>
                      </wp:positionV>
                      <wp:extent cx="76200" cy="28575"/>
                      <wp:effectExtent l="19050" t="19050" r="19050" b="28575"/>
                      <wp:wrapNone/>
                      <wp:docPr id="6185" name="Text Box 4299">
                        <a:extLst xmlns:a="http://schemas.openxmlformats.org/drawingml/2006/main">
                          <a:ext uri="{FF2B5EF4-FFF2-40B4-BE49-F238E27FC236}">
                            <a16:creationId xmlns:a16="http://schemas.microsoft.com/office/drawing/2014/main" id="{00000000-0008-0000-0000-00002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F78A0" id="Text Box 4299" o:spid="_x0000_s1026" type="#_x0000_t202" style="position:absolute;margin-left:0;margin-top:0;width:6pt;height:2.25pt;z-index:24919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7056" behindDoc="0" locked="0" layoutInCell="1" allowOverlap="1" wp14:anchorId="4D0F650B" wp14:editId="722F24BF">
                      <wp:simplePos x="0" y="0"/>
                      <wp:positionH relativeFrom="column">
                        <wp:posOffset>0</wp:posOffset>
                      </wp:positionH>
                      <wp:positionV relativeFrom="paragraph">
                        <wp:posOffset>0</wp:posOffset>
                      </wp:positionV>
                      <wp:extent cx="76200" cy="28575"/>
                      <wp:effectExtent l="19050" t="19050" r="19050" b="28575"/>
                      <wp:wrapNone/>
                      <wp:docPr id="6186" name="Text Box 4298">
                        <a:extLst xmlns:a="http://schemas.openxmlformats.org/drawingml/2006/main">
                          <a:ext uri="{FF2B5EF4-FFF2-40B4-BE49-F238E27FC236}">
                            <a16:creationId xmlns:a16="http://schemas.microsoft.com/office/drawing/2014/main" id="{00000000-0008-0000-0000-00002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BE0F2" id="Text Box 4298" o:spid="_x0000_s1026" type="#_x0000_t202" style="position:absolute;margin-left:0;margin-top:0;width:6pt;height:2.25pt;z-index:2491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8080" behindDoc="0" locked="0" layoutInCell="1" allowOverlap="1" wp14:anchorId="62A43D92" wp14:editId="15A1B29E">
                      <wp:simplePos x="0" y="0"/>
                      <wp:positionH relativeFrom="column">
                        <wp:posOffset>0</wp:posOffset>
                      </wp:positionH>
                      <wp:positionV relativeFrom="paragraph">
                        <wp:posOffset>0</wp:posOffset>
                      </wp:positionV>
                      <wp:extent cx="76200" cy="28575"/>
                      <wp:effectExtent l="19050" t="19050" r="19050" b="28575"/>
                      <wp:wrapNone/>
                      <wp:docPr id="6187" name="Text Box 4297">
                        <a:extLst xmlns:a="http://schemas.openxmlformats.org/drawingml/2006/main">
                          <a:ext uri="{FF2B5EF4-FFF2-40B4-BE49-F238E27FC236}">
                            <a16:creationId xmlns:a16="http://schemas.microsoft.com/office/drawing/2014/main" id="{00000000-0008-0000-0000-00002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EBADF" id="Text Box 4297" o:spid="_x0000_s1026" type="#_x0000_t202" style="position:absolute;margin-left:0;margin-top:0;width:6pt;height:2.25pt;z-index:2491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199104" behindDoc="0" locked="0" layoutInCell="1" allowOverlap="1" wp14:anchorId="51DAFD6E" wp14:editId="774E1B5B">
                      <wp:simplePos x="0" y="0"/>
                      <wp:positionH relativeFrom="column">
                        <wp:posOffset>0</wp:posOffset>
                      </wp:positionH>
                      <wp:positionV relativeFrom="paragraph">
                        <wp:posOffset>0</wp:posOffset>
                      </wp:positionV>
                      <wp:extent cx="76200" cy="28575"/>
                      <wp:effectExtent l="19050" t="19050" r="19050" b="28575"/>
                      <wp:wrapNone/>
                      <wp:docPr id="6188" name="Text Box 4296">
                        <a:extLst xmlns:a="http://schemas.openxmlformats.org/drawingml/2006/main">
                          <a:ext uri="{FF2B5EF4-FFF2-40B4-BE49-F238E27FC236}">
                            <a16:creationId xmlns:a16="http://schemas.microsoft.com/office/drawing/2014/main" id="{00000000-0008-0000-0000-00002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528829" id="Text Box 4296" o:spid="_x0000_s1026" type="#_x0000_t202" style="position:absolute;margin-left:0;margin-top:0;width:6pt;height:2.25pt;z-index:2491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0128" behindDoc="0" locked="0" layoutInCell="1" allowOverlap="1" wp14:anchorId="5939344F" wp14:editId="0A7C6899">
                      <wp:simplePos x="0" y="0"/>
                      <wp:positionH relativeFrom="column">
                        <wp:posOffset>0</wp:posOffset>
                      </wp:positionH>
                      <wp:positionV relativeFrom="paragraph">
                        <wp:posOffset>0</wp:posOffset>
                      </wp:positionV>
                      <wp:extent cx="76200" cy="28575"/>
                      <wp:effectExtent l="19050" t="19050" r="19050" b="28575"/>
                      <wp:wrapNone/>
                      <wp:docPr id="6189" name="Text Box 4295">
                        <a:extLst xmlns:a="http://schemas.openxmlformats.org/drawingml/2006/main">
                          <a:ext uri="{FF2B5EF4-FFF2-40B4-BE49-F238E27FC236}">
                            <a16:creationId xmlns:a16="http://schemas.microsoft.com/office/drawing/2014/main" id="{00000000-0008-0000-0000-00002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128C3" id="Text Box 4295" o:spid="_x0000_s1026" type="#_x0000_t202" style="position:absolute;margin-left:0;margin-top:0;width:6pt;height:2.25pt;z-index:2492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1152" behindDoc="0" locked="0" layoutInCell="1" allowOverlap="1" wp14:anchorId="0298A241" wp14:editId="61C576D8">
                      <wp:simplePos x="0" y="0"/>
                      <wp:positionH relativeFrom="column">
                        <wp:posOffset>0</wp:posOffset>
                      </wp:positionH>
                      <wp:positionV relativeFrom="paragraph">
                        <wp:posOffset>0</wp:posOffset>
                      </wp:positionV>
                      <wp:extent cx="76200" cy="28575"/>
                      <wp:effectExtent l="19050" t="19050" r="19050" b="28575"/>
                      <wp:wrapNone/>
                      <wp:docPr id="6190" name="Text Box 4294">
                        <a:extLst xmlns:a="http://schemas.openxmlformats.org/drawingml/2006/main">
                          <a:ext uri="{FF2B5EF4-FFF2-40B4-BE49-F238E27FC236}">
                            <a16:creationId xmlns:a16="http://schemas.microsoft.com/office/drawing/2014/main" id="{00000000-0008-0000-0000-00002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EF1446" id="Text Box 4294" o:spid="_x0000_s1026" type="#_x0000_t202" style="position:absolute;margin-left:0;margin-top:0;width:6pt;height:2.25pt;z-index:2492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2176" behindDoc="0" locked="0" layoutInCell="1" allowOverlap="1" wp14:anchorId="34954C24" wp14:editId="6F6D1E53">
                      <wp:simplePos x="0" y="0"/>
                      <wp:positionH relativeFrom="column">
                        <wp:posOffset>0</wp:posOffset>
                      </wp:positionH>
                      <wp:positionV relativeFrom="paragraph">
                        <wp:posOffset>0</wp:posOffset>
                      </wp:positionV>
                      <wp:extent cx="76200" cy="28575"/>
                      <wp:effectExtent l="19050" t="19050" r="19050" b="28575"/>
                      <wp:wrapNone/>
                      <wp:docPr id="6191" name="Text Box 4293">
                        <a:extLst xmlns:a="http://schemas.openxmlformats.org/drawingml/2006/main">
                          <a:ext uri="{FF2B5EF4-FFF2-40B4-BE49-F238E27FC236}">
                            <a16:creationId xmlns:a16="http://schemas.microsoft.com/office/drawing/2014/main" id="{00000000-0008-0000-0000-00002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779CF" id="Text Box 4293" o:spid="_x0000_s1026" type="#_x0000_t202" style="position:absolute;margin-left:0;margin-top:0;width:6pt;height:2.25pt;z-index:2492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3200" behindDoc="0" locked="0" layoutInCell="1" allowOverlap="1" wp14:anchorId="5E96C138" wp14:editId="48313888">
                      <wp:simplePos x="0" y="0"/>
                      <wp:positionH relativeFrom="column">
                        <wp:posOffset>0</wp:posOffset>
                      </wp:positionH>
                      <wp:positionV relativeFrom="paragraph">
                        <wp:posOffset>0</wp:posOffset>
                      </wp:positionV>
                      <wp:extent cx="76200" cy="28575"/>
                      <wp:effectExtent l="19050" t="19050" r="19050" b="28575"/>
                      <wp:wrapNone/>
                      <wp:docPr id="6192" name="Text Box 4292">
                        <a:extLst xmlns:a="http://schemas.openxmlformats.org/drawingml/2006/main">
                          <a:ext uri="{FF2B5EF4-FFF2-40B4-BE49-F238E27FC236}">
                            <a16:creationId xmlns:a16="http://schemas.microsoft.com/office/drawing/2014/main" id="{00000000-0008-0000-0000-00003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7D430" id="Text Box 4292" o:spid="_x0000_s1026" type="#_x0000_t202" style="position:absolute;margin-left:0;margin-top:0;width:6pt;height:2.25pt;z-index:2492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4224" behindDoc="0" locked="0" layoutInCell="1" allowOverlap="1" wp14:anchorId="587F5E67" wp14:editId="2352A647">
                      <wp:simplePos x="0" y="0"/>
                      <wp:positionH relativeFrom="column">
                        <wp:posOffset>0</wp:posOffset>
                      </wp:positionH>
                      <wp:positionV relativeFrom="paragraph">
                        <wp:posOffset>0</wp:posOffset>
                      </wp:positionV>
                      <wp:extent cx="76200" cy="28575"/>
                      <wp:effectExtent l="19050" t="19050" r="19050" b="28575"/>
                      <wp:wrapNone/>
                      <wp:docPr id="6193" name="Text Box 4291">
                        <a:extLst xmlns:a="http://schemas.openxmlformats.org/drawingml/2006/main">
                          <a:ext uri="{FF2B5EF4-FFF2-40B4-BE49-F238E27FC236}">
                            <a16:creationId xmlns:a16="http://schemas.microsoft.com/office/drawing/2014/main" id="{00000000-0008-0000-0000-00003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E295E" id="Text Box 4291" o:spid="_x0000_s1026" type="#_x0000_t202" style="position:absolute;margin-left:0;margin-top:0;width:6pt;height:2.25pt;z-index:2492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5248" behindDoc="0" locked="0" layoutInCell="1" allowOverlap="1" wp14:anchorId="29558630" wp14:editId="34C1C8B6">
                      <wp:simplePos x="0" y="0"/>
                      <wp:positionH relativeFrom="column">
                        <wp:posOffset>0</wp:posOffset>
                      </wp:positionH>
                      <wp:positionV relativeFrom="paragraph">
                        <wp:posOffset>0</wp:posOffset>
                      </wp:positionV>
                      <wp:extent cx="76200" cy="28575"/>
                      <wp:effectExtent l="19050" t="19050" r="19050" b="28575"/>
                      <wp:wrapNone/>
                      <wp:docPr id="6194" name="Text Box 4290">
                        <a:extLst xmlns:a="http://schemas.openxmlformats.org/drawingml/2006/main">
                          <a:ext uri="{FF2B5EF4-FFF2-40B4-BE49-F238E27FC236}">
                            <a16:creationId xmlns:a16="http://schemas.microsoft.com/office/drawing/2014/main" id="{00000000-0008-0000-0000-00003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D74CF" id="Text Box 4290" o:spid="_x0000_s1026" type="#_x0000_t202" style="position:absolute;margin-left:0;margin-top:0;width:6pt;height:2.25pt;z-index:2492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6272" behindDoc="0" locked="0" layoutInCell="1" allowOverlap="1" wp14:anchorId="5109A113" wp14:editId="093DBC92">
                      <wp:simplePos x="0" y="0"/>
                      <wp:positionH relativeFrom="column">
                        <wp:posOffset>0</wp:posOffset>
                      </wp:positionH>
                      <wp:positionV relativeFrom="paragraph">
                        <wp:posOffset>0</wp:posOffset>
                      </wp:positionV>
                      <wp:extent cx="76200" cy="28575"/>
                      <wp:effectExtent l="19050" t="19050" r="19050" b="28575"/>
                      <wp:wrapNone/>
                      <wp:docPr id="6195" name="Text Box 4289">
                        <a:extLst xmlns:a="http://schemas.openxmlformats.org/drawingml/2006/main">
                          <a:ext uri="{FF2B5EF4-FFF2-40B4-BE49-F238E27FC236}">
                            <a16:creationId xmlns:a16="http://schemas.microsoft.com/office/drawing/2014/main" id="{00000000-0008-0000-0000-00003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11936" id="Text Box 4289" o:spid="_x0000_s1026" type="#_x0000_t202" style="position:absolute;margin-left:0;margin-top:0;width:6pt;height:2.25pt;z-index:2492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7296" behindDoc="0" locked="0" layoutInCell="1" allowOverlap="1" wp14:anchorId="7975343C" wp14:editId="2077E756">
                      <wp:simplePos x="0" y="0"/>
                      <wp:positionH relativeFrom="column">
                        <wp:posOffset>0</wp:posOffset>
                      </wp:positionH>
                      <wp:positionV relativeFrom="paragraph">
                        <wp:posOffset>0</wp:posOffset>
                      </wp:positionV>
                      <wp:extent cx="76200" cy="28575"/>
                      <wp:effectExtent l="19050" t="19050" r="19050" b="28575"/>
                      <wp:wrapNone/>
                      <wp:docPr id="6196" name="Text Box 4288">
                        <a:extLst xmlns:a="http://schemas.openxmlformats.org/drawingml/2006/main">
                          <a:ext uri="{FF2B5EF4-FFF2-40B4-BE49-F238E27FC236}">
                            <a16:creationId xmlns:a16="http://schemas.microsoft.com/office/drawing/2014/main" id="{00000000-0008-0000-0000-00003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626CC" id="Text Box 4288" o:spid="_x0000_s1026" type="#_x0000_t202" style="position:absolute;margin-left:0;margin-top:0;width:6pt;height:2.25pt;z-index:2492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8320" behindDoc="0" locked="0" layoutInCell="1" allowOverlap="1" wp14:anchorId="2061D5F0" wp14:editId="32F28DDC">
                      <wp:simplePos x="0" y="0"/>
                      <wp:positionH relativeFrom="column">
                        <wp:posOffset>0</wp:posOffset>
                      </wp:positionH>
                      <wp:positionV relativeFrom="paragraph">
                        <wp:posOffset>0</wp:posOffset>
                      </wp:positionV>
                      <wp:extent cx="76200" cy="28575"/>
                      <wp:effectExtent l="19050" t="19050" r="19050" b="28575"/>
                      <wp:wrapNone/>
                      <wp:docPr id="6197" name="Text Box 4287">
                        <a:extLst xmlns:a="http://schemas.openxmlformats.org/drawingml/2006/main">
                          <a:ext uri="{FF2B5EF4-FFF2-40B4-BE49-F238E27FC236}">
                            <a16:creationId xmlns:a16="http://schemas.microsoft.com/office/drawing/2014/main" id="{00000000-0008-0000-0000-00003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ED618" id="Text Box 4287" o:spid="_x0000_s1026" type="#_x0000_t202" style="position:absolute;margin-left:0;margin-top:0;width:6pt;height:2.25pt;z-index:2492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09344" behindDoc="0" locked="0" layoutInCell="1" allowOverlap="1" wp14:anchorId="645920A4" wp14:editId="1E38EC91">
                      <wp:simplePos x="0" y="0"/>
                      <wp:positionH relativeFrom="column">
                        <wp:posOffset>0</wp:posOffset>
                      </wp:positionH>
                      <wp:positionV relativeFrom="paragraph">
                        <wp:posOffset>0</wp:posOffset>
                      </wp:positionV>
                      <wp:extent cx="76200" cy="28575"/>
                      <wp:effectExtent l="19050" t="19050" r="19050" b="28575"/>
                      <wp:wrapNone/>
                      <wp:docPr id="6198" name="Text Box 4286">
                        <a:extLst xmlns:a="http://schemas.openxmlformats.org/drawingml/2006/main">
                          <a:ext uri="{FF2B5EF4-FFF2-40B4-BE49-F238E27FC236}">
                            <a16:creationId xmlns:a16="http://schemas.microsoft.com/office/drawing/2014/main" id="{00000000-0008-0000-0000-00003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B34A6" id="Text Box 4286" o:spid="_x0000_s1026" type="#_x0000_t202" style="position:absolute;margin-left:0;margin-top:0;width:6pt;height:2.25pt;z-index:2492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0368" behindDoc="0" locked="0" layoutInCell="1" allowOverlap="1" wp14:anchorId="4A462638" wp14:editId="08D840A2">
                      <wp:simplePos x="0" y="0"/>
                      <wp:positionH relativeFrom="column">
                        <wp:posOffset>0</wp:posOffset>
                      </wp:positionH>
                      <wp:positionV relativeFrom="paragraph">
                        <wp:posOffset>0</wp:posOffset>
                      </wp:positionV>
                      <wp:extent cx="76200" cy="28575"/>
                      <wp:effectExtent l="19050" t="19050" r="19050" b="28575"/>
                      <wp:wrapNone/>
                      <wp:docPr id="6199" name="Text Box 4285">
                        <a:extLst xmlns:a="http://schemas.openxmlformats.org/drawingml/2006/main">
                          <a:ext uri="{FF2B5EF4-FFF2-40B4-BE49-F238E27FC236}">
                            <a16:creationId xmlns:a16="http://schemas.microsoft.com/office/drawing/2014/main" id="{00000000-0008-0000-0000-00003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51D0D" id="Text Box 4285" o:spid="_x0000_s1026" type="#_x0000_t202" style="position:absolute;margin-left:0;margin-top:0;width:6pt;height:2.25pt;z-index:2492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1392" behindDoc="0" locked="0" layoutInCell="1" allowOverlap="1" wp14:anchorId="003508BE" wp14:editId="6B34450A">
                      <wp:simplePos x="0" y="0"/>
                      <wp:positionH relativeFrom="column">
                        <wp:posOffset>0</wp:posOffset>
                      </wp:positionH>
                      <wp:positionV relativeFrom="paragraph">
                        <wp:posOffset>0</wp:posOffset>
                      </wp:positionV>
                      <wp:extent cx="76200" cy="28575"/>
                      <wp:effectExtent l="19050" t="19050" r="19050" b="28575"/>
                      <wp:wrapNone/>
                      <wp:docPr id="6200" name="Text Box 4284">
                        <a:extLst xmlns:a="http://schemas.openxmlformats.org/drawingml/2006/main">
                          <a:ext uri="{FF2B5EF4-FFF2-40B4-BE49-F238E27FC236}">
                            <a16:creationId xmlns:a16="http://schemas.microsoft.com/office/drawing/2014/main" id="{00000000-0008-0000-0000-00003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3A9FE" id="Text Box 4284" o:spid="_x0000_s1026" type="#_x0000_t202" style="position:absolute;margin-left:0;margin-top:0;width:6pt;height:2.25pt;z-index:2492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2416" behindDoc="0" locked="0" layoutInCell="1" allowOverlap="1" wp14:anchorId="0D9CFEB3" wp14:editId="4F4987B1">
                      <wp:simplePos x="0" y="0"/>
                      <wp:positionH relativeFrom="column">
                        <wp:posOffset>0</wp:posOffset>
                      </wp:positionH>
                      <wp:positionV relativeFrom="paragraph">
                        <wp:posOffset>0</wp:posOffset>
                      </wp:positionV>
                      <wp:extent cx="76200" cy="28575"/>
                      <wp:effectExtent l="19050" t="19050" r="19050" b="28575"/>
                      <wp:wrapNone/>
                      <wp:docPr id="6201" name="Text Box 4283">
                        <a:extLst xmlns:a="http://schemas.openxmlformats.org/drawingml/2006/main">
                          <a:ext uri="{FF2B5EF4-FFF2-40B4-BE49-F238E27FC236}">
                            <a16:creationId xmlns:a16="http://schemas.microsoft.com/office/drawing/2014/main" id="{00000000-0008-0000-0000-00003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DEA54" id="Text Box 4283" o:spid="_x0000_s1026" type="#_x0000_t202" style="position:absolute;margin-left:0;margin-top:0;width:6pt;height:2.25pt;z-index:24921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3440" behindDoc="0" locked="0" layoutInCell="1" allowOverlap="1" wp14:anchorId="5AE3C9CE" wp14:editId="52E78344">
                      <wp:simplePos x="0" y="0"/>
                      <wp:positionH relativeFrom="column">
                        <wp:posOffset>0</wp:posOffset>
                      </wp:positionH>
                      <wp:positionV relativeFrom="paragraph">
                        <wp:posOffset>0</wp:posOffset>
                      </wp:positionV>
                      <wp:extent cx="76200" cy="28575"/>
                      <wp:effectExtent l="19050" t="19050" r="19050" b="28575"/>
                      <wp:wrapNone/>
                      <wp:docPr id="6202" name="Text Box 4282">
                        <a:extLst xmlns:a="http://schemas.openxmlformats.org/drawingml/2006/main">
                          <a:ext uri="{FF2B5EF4-FFF2-40B4-BE49-F238E27FC236}">
                            <a16:creationId xmlns:a16="http://schemas.microsoft.com/office/drawing/2014/main" id="{00000000-0008-0000-0000-00003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07C76" id="Text Box 4282" o:spid="_x0000_s1026" type="#_x0000_t202" style="position:absolute;margin-left:0;margin-top:0;width:6pt;height:2.25pt;z-index:2492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4464" behindDoc="0" locked="0" layoutInCell="1" allowOverlap="1" wp14:anchorId="6FC1D58E" wp14:editId="16A3AC1C">
                      <wp:simplePos x="0" y="0"/>
                      <wp:positionH relativeFrom="column">
                        <wp:posOffset>0</wp:posOffset>
                      </wp:positionH>
                      <wp:positionV relativeFrom="paragraph">
                        <wp:posOffset>0</wp:posOffset>
                      </wp:positionV>
                      <wp:extent cx="76200" cy="28575"/>
                      <wp:effectExtent l="19050" t="19050" r="19050" b="28575"/>
                      <wp:wrapNone/>
                      <wp:docPr id="6203" name="Text Box 4281">
                        <a:extLst xmlns:a="http://schemas.openxmlformats.org/drawingml/2006/main">
                          <a:ext uri="{FF2B5EF4-FFF2-40B4-BE49-F238E27FC236}">
                            <a16:creationId xmlns:a16="http://schemas.microsoft.com/office/drawing/2014/main" id="{00000000-0008-0000-0000-00003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4A9F5" id="Text Box 4281" o:spid="_x0000_s1026" type="#_x0000_t202" style="position:absolute;margin-left:0;margin-top:0;width:6pt;height:2.25pt;z-index:2492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5488" behindDoc="0" locked="0" layoutInCell="1" allowOverlap="1" wp14:anchorId="7A2AA650" wp14:editId="200E70EF">
                      <wp:simplePos x="0" y="0"/>
                      <wp:positionH relativeFrom="column">
                        <wp:posOffset>0</wp:posOffset>
                      </wp:positionH>
                      <wp:positionV relativeFrom="paragraph">
                        <wp:posOffset>0</wp:posOffset>
                      </wp:positionV>
                      <wp:extent cx="76200" cy="28575"/>
                      <wp:effectExtent l="19050" t="19050" r="19050" b="28575"/>
                      <wp:wrapNone/>
                      <wp:docPr id="6204" name="Text Box 4280">
                        <a:extLst xmlns:a="http://schemas.openxmlformats.org/drawingml/2006/main">
                          <a:ext uri="{FF2B5EF4-FFF2-40B4-BE49-F238E27FC236}">
                            <a16:creationId xmlns:a16="http://schemas.microsoft.com/office/drawing/2014/main" id="{00000000-0008-0000-0000-00003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2BF7AB" id="Text Box 4280" o:spid="_x0000_s1026" type="#_x0000_t202" style="position:absolute;margin-left:0;margin-top:0;width:6pt;height:2.25pt;z-index:2492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6512" behindDoc="0" locked="0" layoutInCell="1" allowOverlap="1" wp14:anchorId="513B4379" wp14:editId="650F5498">
                      <wp:simplePos x="0" y="0"/>
                      <wp:positionH relativeFrom="column">
                        <wp:posOffset>0</wp:posOffset>
                      </wp:positionH>
                      <wp:positionV relativeFrom="paragraph">
                        <wp:posOffset>0</wp:posOffset>
                      </wp:positionV>
                      <wp:extent cx="76200" cy="28575"/>
                      <wp:effectExtent l="19050" t="19050" r="19050" b="28575"/>
                      <wp:wrapNone/>
                      <wp:docPr id="6205" name="Text Box 4279">
                        <a:extLst xmlns:a="http://schemas.openxmlformats.org/drawingml/2006/main">
                          <a:ext uri="{FF2B5EF4-FFF2-40B4-BE49-F238E27FC236}">
                            <a16:creationId xmlns:a16="http://schemas.microsoft.com/office/drawing/2014/main" id="{00000000-0008-0000-0000-00003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C5BE0" id="Text Box 4279" o:spid="_x0000_s1026" type="#_x0000_t202" style="position:absolute;margin-left:0;margin-top:0;width:6pt;height:2.25pt;z-index:2492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7536" behindDoc="0" locked="0" layoutInCell="1" allowOverlap="1" wp14:anchorId="69984EE6" wp14:editId="182D27E8">
                      <wp:simplePos x="0" y="0"/>
                      <wp:positionH relativeFrom="column">
                        <wp:posOffset>0</wp:posOffset>
                      </wp:positionH>
                      <wp:positionV relativeFrom="paragraph">
                        <wp:posOffset>0</wp:posOffset>
                      </wp:positionV>
                      <wp:extent cx="76200" cy="28575"/>
                      <wp:effectExtent l="19050" t="19050" r="19050" b="28575"/>
                      <wp:wrapNone/>
                      <wp:docPr id="6206" name="Text Box 4278">
                        <a:extLst xmlns:a="http://schemas.openxmlformats.org/drawingml/2006/main">
                          <a:ext uri="{FF2B5EF4-FFF2-40B4-BE49-F238E27FC236}">
                            <a16:creationId xmlns:a16="http://schemas.microsoft.com/office/drawing/2014/main" id="{00000000-0008-0000-0000-00003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B7173" id="Text Box 4278" o:spid="_x0000_s1026" type="#_x0000_t202" style="position:absolute;margin-left:0;margin-top:0;width:6pt;height:2.25pt;z-index:2492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8560" behindDoc="0" locked="0" layoutInCell="1" allowOverlap="1" wp14:anchorId="1317B482" wp14:editId="1760BD36">
                      <wp:simplePos x="0" y="0"/>
                      <wp:positionH relativeFrom="column">
                        <wp:posOffset>0</wp:posOffset>
                      </wp:positionH>
                      <wp:positionV relativeFrom="paragraph">
                        <wp:posOffset>0</wp:posOffset>
                      </wp:positionV>
                      <wp:extent cx="76200" cy="28575"/>
                      <wp:effectExtent l="19050" t="19050" r="19050" b="28575"/>
                      <wp:wrapNone/>
                      <wp:docPr id="6207" name="Text Box 4277">
                        <a:extLst xmlns:a="http://schemas.openxmlformats.org/drawingml/2006/main">
                          <a:ext uri="{FF2B5EF4-FFF2-40B4-BE49-F238E27FC236}">
                            <a16:creationId xmlns:a16="http://schemas.microsoft.com/office/drawing/2014/main" id="{00000000-0008-0000-0000-00003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1A272" id="Text Box 4277" o:spid="_x0000_s1026" type="#_x0000_t202" style="position:absolute;margin-left:0;margin-top:0;width:6pt;height:2.25pt;z-index:24921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19584" behindDoc="0" locked="0" layoutInCell="1" allowOverlap="1" wp14:anchorId="0F74A8BC" wp14:editId="7547707E">
                      <wp:simplePos x="0" y="0"/>
                      <wp:positionH relativeFrom="column">
                        <wp:posOffset>0</wp:posOffset>
                      </wp:positionH>
                      <wp:positionV relativeFrom="paragraph">
                        <wp:posOffset>0</wp:posOffset>
                      </wp:positionV>
                      <wp:extent cx="76200" cy="28575"/>
                      <wp:effectExtent l="19050" t="19050" r="19050" b="28575"/>
                      <wp:wrapNone/>
                      <wp:docPr id="6208" name="Text Box 4276">
                        <a:extLst xmlns:a="http://schemas.openxmlformats.org/drawingml/2006/main">
                          <a:ext uri="{FF2B5EF4-FFF2-40B4-BE49-F238E27FC236}">
                            <a16:creationId xmlns:a16="http://schemas.microsoft.com/office/drawing/2014/main" id="{00000000-0008-0000-0000-00004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C5879" id="Text Box 4276" o:spid="_x0000_s1026" type="#_x0000_t202" style="position:absolute;margin-left:0;margin-top:0;width:6pt;height:2.25pt;z-index:2492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0608" behindDoc="0" locked="0" layoutInCell="1" allowOverlap="1" wp14:anchorId="0979EF0B" wp14:editId="50B39499">
                      <wp:simplePos x="0" y="0"/>
                      <wp:positionH relativeFrom="column">
                        <wp:posOffset>0</wp:posOffset>
                      </wp:positionH>
                      <wp:positionV relativeFrom="paragraph">
                        <wp:posOffset>0</wp:posOffset>
                      </wp:positionV>
                      <wp:extent cx="76200" cy="28575"/>
                      <wp:effectExtent l="19050" t="19050" r="19050" b="28575"/>
                      <wp:wrapNone/>
                      <wp:docPr id="6209" name="Text Box 4275">
                        <a:extLst xmlns:a="http://schemas.openxmlformats.org/drawingml/2006/main">
                          <a:ext uri="{FF2B5EF4-FFF2-40B4-BE49-F238E27FC236}">
                            <a16:creationId xmlns:a16="http://schemas.microsoft.com/office/drawing/2014/main" id="{00000000-0008-0000-0000-00004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95A5C" id="Text Box 4275" o:spid="_x0000_s1026" type="#_x0000_t202" style="position:absolute;margin-left:0;margin-top:0;width:6pt;height:2.25pt;z-index:2492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1632" behindDoc="0" locked="0" layoutInCell="1" allowOverlap="1" wp14:anchorId="25D43C0F" wp14:editId="1458911E">
                      <wp:simplePos x="0" y="0"/>
                      <wp:positionH relativeFrom="column">
                        <wp:posOffset>0</wp:posOffset>
                      </wp:positionH>
                      <wp:positionV relativeFrom="paragraph">
                        <wp:posOffset>0</wp:posOffset>
                      </wp:positionV>
                      <wp:extent cx="76200" cy="28575"/>
                      <wp:effectExtent l="19050" t="19050" r="19050" b="28575"/>
                      <wp:wrapNone/>
                      <wp:docPr id="6210" name="Text Box 4274">
                        <a:extLst xmlns:a="http://schemas.openxmlformats.org/drawingml/2006/main">
                          <a:ext uri="{FF2B5EF4-FFF2-40B4-BE49-F238E27FC236}">
                            <a16:creationId xmlns:a16="http://schemas.microsoft.com/office/drawing/2014/main" id="{00000000-0008-0000-0000-00004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8A13F9" id="Text Box 4274" o:spid="_x0000_s1026" type="#_x0000_t202" style="position:absolute;margin-left:0;margin-top:0;width:6pt;height:2.25pt;z-index:24922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2656" behindDoc="0" locked="0" layoutInCell="1" allowOverlap="1" wp14:anchorId="5A10D4BA" wp14:editId="24C3F614">
                      <wp:simplePos x="0" y="0"/>
                      <wp:positionH relativeFrom="column">
                        <wp:posOffset>0</wp:posOffset>
                      </wp:positionH>
                      <wp:positionV relativeFrom="paragraph">
                        <wp:posOffset>0</wp:posOffset>
                      </wp:positionV>
                      <wp:extent cx="76200" cy="28575"/>
                      <wp:effectExtent l="19050" t="19050" r="19050" b="28575"/>
                      <wp:wrapNone/>
                      <wp:docPr id="6211" name="Text Box 4273">
                        <a:extLst xmlns:a="http://schemas.openxmlformats.org/drawingml/2006/main">
                          <a:ext uri="{FF2B5EF4-FFF2-40B4-BE49-F238E27FC236}">
                            <a16:creationId xmlns:a16="http://schemas.microsoft.com/office/drawing/2014/main" id="{00000000-0008-0000-0000-00004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D5A99" id="Text Box 4273" o:spid="_x0000_s1026" type="#_x0000_t202" style="position:absolute;margin-left:0;margin-top:0;width:6pt;height:2.25pt;z-index:2492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3680" behindDoc="0" locked="0" layoutInCell="1" allowOverlap="1" wp14:anchorId="52BDD623" wp14:editId="0CC4305D">
                      <wp:simplePos x="0" y="0"/>
                      <wp:positionH relativeFrom="column">
                        <wp:posOffset>0</wp:posOffset>
                      </wp:positionH>
                      <wp:positionV relativeFrom="paragraph">
                        <wp:posOffset>0</wp:posOffset>
                      </wp:positionV>
                      <wp:extent cx="76200" cy="28575"/>
                      <wp:effectExtent l="19050" t="19050" r="19050" b="28575"/>
                      <wp:wrapNone/>
                      <wp:docPr id="6212" name="Text Box 4272">
                        <a:extLst xmlns:a="http://schemas.openxmlformats.org/drawingml/2006/main">
                          <a:ext uri="{FF2B5EF4-FFF2-40B4-BE49-F238E27FC236}">
                            <a16:creationId xmlns:a16="http://schemas.microsoft.com/office/drawing/2014/main" id="{00000000-0008-0000-0000-00004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9F139" id="Text Box 4272" o:spid="_x0000_s1026" type="#_x0000_t202" style="position:absolute;margin-left:0;margin-top:0;width:6pt;height:2.25pt;z-index:24922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4704" behindDoc="0" locked="0" layoutInCell="1" allowOverlap="1" wp14:anchorId="57CCCC23" wp14:editId="5D80241E">
                      <wp:simplePos x="0" y="0"/>
                      <wp:positionH relativeFrom="column">
                        <wp:posOffset>0</wp:posOffset>
                      </wp:positionH>
                      <wp:positionV relativeFrom="paragraph">
                        <wp:posOffset>0</wp:posOffset>
                      </wp:positionV>
                      <wp:extent cx="76200" cy="28575"/>
                      <wp:effectExtent l="19050" t="19050" r="19050" b="28575"/>
                      <wp:wrapNone/>
                      <wp:docPr id="6213" name="Text Box 4271">
                        <a:extLst xmlns:a="http://schemas.openxmlformats.org/drawingml/2006/main">
                          <a:ext uri="{FF2B5EF4-FFF2-40B4-BE49-F238E27FC236}">
                            <a16:creationId xmlns:a16="http://schemas.microsoft.com/office/drawing/2014/main" id="{00000000-0008-0000-0000-00004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B60BD" id="Text Box 4271" o:spid="_x0000_s1026" type="#_x0000_t202" style="position:absolute;margin-left:0;margin-top:0;width:6pt;height:2.25pt;z-index:2492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5728" behindDoc="0" locked="0" layoutInCell="1" allowOverlap="1" wp14:anchorId="66C0493B" wp14:editId="17F685EB">
                      <wp:simplePos x="0" y="0"/>
                      <wp:positionH relativeFrom="column">
                        <wp:posOffset>0</wp:posOffset>
                      </wp:positionH>
                      <wp:positionV relativeFrom="paragraph">
                        <wp:posOffset>0</wp:posOffset>
                      </wp:positionV>
                      <wp:extent cx="76200" cy="28575"/>
                      <wp:effectExtent l="19050" t="19050" r="19050" b="28575"/>
                      <wp:wrapNone/>
                      <wp:docPr id="6214" name="Text Box 4270">
                        <a:extLst xmlns:a="http://schemas.openxmlformats.org/drawingml/2006/main">
                          <a:ext uri="{FF2B5EF4-FFF2-40B4-BE49-F238E27FC236}">
                            <a16:creationId xmlns:a16="http://schemas.microsoft.com/office/drawing/2014/main" id="{00000000-0008-0000-0000-00004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418F6" id="Text Box 4270" o:spid="_x0000_s1026" type="#_x0000_t202" style="position:absolute;margin-left:0;margin-top:0;width:6pt;height:2.25pt;z-index:2492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6752" behindDoc="0" locked="0" layoutInCell="1" allowOverlap="1" wp14:anchorId="79C65990" wp14:editId="677C34E0">
                      <wp:simplePos x="0" y="0"/>
                      <wp:positionH relativeFrom="column">
                        <wp:posOffset>0</wp:posOffset>
                      </wp:positionH>
                      <wp:positionV relativeFrom="paragraph">
                        <wp:posOffset>0</wp:posOffset>
                      </wp:positionV>
                      <wp:extent cx="76200" cy="28575"/>
                      <wp:effectExtent l="19050" t="19050" r="19050" b="28575"/>
                      <wp:wrapNone/>
                      <wp:docPr id="6215" name="Text Box 4269">
                        <a:extLst xmlns:a="http://schemas.openxmlformats.org/drawingml/2006/main">
                          <a:ext uri="{FF2B5EF4-FFF2-40B4-BE49-F238E27FC236}">
                            <a16:creationId xmlns:a16="http://schemas.microsoft.com/office/drawing/2014/main" id="{00000000-0008-0000-0000-00004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3FA78" id="Text Box 4269" o:spid="_x0000_s1026" type="#_x0000_t202" style="position:absolute;margin-left:0;margin-top:0;width:6pt;height:2.25pt;z-index:2492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7776" behindDoc="0" locked="0" layoutInCell="1" allowOverlap="1" wp14:anchorId="4966D030" wp14:editId="23057189">
                      <wp:simplePos x="0" y="0"/>
                      <wp:positionH relativeFrom="column">
                        <wp:posOffset>0</wp:posOffset>
                      </wp:positionH>
                      <wp:positionV relativeFrom="paragraph">
                        <wp:posOffset>0</wp:posOffset>
                      </wp:positionV>
                      <wp:extent cx="76200" cy="28575"/>
                      <wp:effectExtent l="19050" t="19050" r="19050" b="28575"/>
                      <wp:wrapNone/>
                      <wp:docPr id="6216" name="Text Box 4268">
                        <a:extLst xmlns:a="http://schemas.openxmlformats.org/drawingml/2006/main">
                          <a:ext uri="{FF2B5EF4-FFF2-40B4-BE49-F238E27FC236}">
                            <a16:creationId xmlns:a16="http://schemas.microsoft.com/office/drawing/2014/main" id="{00000000-0008-0000-0000-00004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014E7" id="Text Box 4268" o:spid="_x0000_s1026" type="#_x0000_t202" style="position:absolute;margin-left:0;margin-top:0;width:6pt;height:2.25pt;z-index:24922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8800" behindDoc="0" locked="0" layoutInCell="1" allowOverlap="1" wp14:anchorId="084DAA6A" wp14:editId="22E1476C">
                      <wp:simplePos x="0" y="0"/>
                      <wp:positionH relativeFrom="column">
                        <wp:posOffset>0</wp:posOffset>
                      </wp:positionH>
                      <wp:positionV relativeFrom="paragraph">
                        <wp:posOffset>0</wp:posOffset>
                      </wp:positionV>
                      <wp:extent cx="76200" cy="28575"/>
                      <wp:effectExtent l="19050" t="19050" r="19050" b="28575"/>
                      <wp:wrapNone/>
                      <wp:docPr id="6217" name="Text Box 4267">
                        <a:extLst xmlns:a="http://schemas.openxmlformats.org/drawingml/2006/main">
                          <a:ext uri="{FF2B5EF4-FFF2-40B4-BE49-F238E27FC236}">
                            <a16:creationId xmlns:a16="http://schemas.microsoft.com/office/drawing/2014/main" id="{00000000-0008-0000-0000-00004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E7693" id="Text Box 4267" o:spid="_x0000_s1026" type="#_x0000_t202" style="position:absolute;margin-left:0;margin-top:0;width:6pt;height:2.25pt;z-index:2492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29824" behindDoc="0" locked="0" layoutInCell="1" allowOverlap="1" wp14:anchorId="268F6A58" wp14:editId="377DCBFB">
                      <wp:simplePos x="0" y="0"/>
                      <wp:positionH relativeFrom="column">
                        <wp:posOffset>0</wp:posOffset>
                      </wp:positionH>
                      <wp:positionV relativeFrom="paragraph">
                        <wp:posOffset>0</wp:posOffset>
                      </wp:positionV>
                      <wp:extent cx="76200" cy="28575"/>
                      <wp:effectExtent l="19050" t="19050" r="19050" b="28575"/>
                      <wp:wrapNone/>
                      <wp:docPr id="6218" name="Text Box 4266">
                        <a:extLst xmlns:a="http://schemas.openxmlformats.org/drawingml/2006/main">
                          <a:ext uri="{FF2B5EF4-FFF2-40B4-BE49-F238E27FC236}">
                            <a16:creationId xmlns:a16="http://schemas.microsoft.com/office/drawing/2014/main" id="{00000000-0008-0000-0000-00004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985E7" id="Text Box 4266" o:spid="_x0000_s1026" type="#_x0000_t202" style="position:absolute;margin-left:0;margin-top:0;width:6pt;height:2.25pt;z-index:2492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0848" behindDoc="0" locked="0" layoutInCell="1" allowOverlap="1" wp14:anchorId="66EF7088" wp14:editId="70073C8A">
                      <wp:simplePos x="0" y="0"/>
                      <wp:positionH relativeFrom="column">
                        <wp:posOffset>0</wp:posOffset>
                      </wp:positionH>
                      <wp:positionV relativeFrom="paragraph">
                        <wp:posOffset>0</wp:posOffset>
                      </wp:positionV>
                      <wp:extent cx="76200" cy="28575"/>
                      <wp:effectExtent l="19050" t="19050" r="19050" b="28575"/>
                      <wp:wrapNone/>
                      <wp:docPr id="6219" name="Text Box 4265">
                        <a:extLst xmlns:a="http://schemas.openxmlformats.org/drawingml/2006/main">
                          <a:ext uri="{FF2B5EF4-FFF2-40B4-BE49-F238E27FC236}">
                            <a16:creationId xmlns:a16="http://schemas.microsoft.com/office/drawing/2014/main" id="{00000000-0008-0000-0000-00004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CBB7A" id="Text Box 4265" o:spid="_x0000_s1026" type="#_x0000_t202" style="position:absolute;margin-left:0;margin-top:0;width:6pt;height:2.25pt;z-index:2492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1872" behindDoc="0" locked="0" layoutInCell="1" allowOverlap="1" wp14:anchorId="0ABD04F3" wp14:editId="60AA6A99">
                      <wp:simplePos x="0" y="0"/>
                      <wp:positionH relativeFrom="column">
                        <wp:posOffset>0</wp:posOffset>
                      </wp:positionH>
                      <wp:positionV relativeFrom="paragraph">
                        <wp:posOffset>0</wp:posOffset>
                      </wp:positionV>
                      <wp:extent cx="76200" cy="28575"/>
                      <wp:effectExtent l="19050" t="19050" r="19050" b="28575"/>
                      <wp:wrapNone/>
                      <wp:docPr id="6220" name="Text Box 4264">
                        <a:extLst xmlns:a="http://schemas.openxmlformats.org/drawingml/2006/main">
                          <a:ext uri="{FF2B5EF4-FFF2-40B4-BE49-F238E27FC236}">
                            <a16:creationId xmlns:a16="http://schemas.microsoft.com/office/drawing/2014/main" id="{00000000-0008-0000-0000-00004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C0D8A" id="Text Box 4264" o:spid="_x0000_s1026" type="#_x0000_t202" style="position:absolute;margin-left:0;margin-top:0;width:6pt;height:2.25pt;z-index:2492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2896" behindDoc="0" locked="0" layoutInCell="1" allowOverlap="1" wp14:anchorId="10739534" wp14:editId="04C86227">
                      <wp:simplePos x="0" y="0"/>
                      <wp:positionH relativeFrom="column">
                        <wp:posOffset>0</wp:posOffset>
                      </wp:positionH>
                      <wp:positionV relativeFrom="paragraph">
                        <wp:posOffset>0</wp:posOffset>
                      </wp:positionV>
                      <wp:extent cx="76200" cy="28575"/>
                      <wp:effectExtent l="19050" t="19050" r="19050" b="28575"/>
                      <wp:wrapNone/>
                      <wp:docPr id="6221" name="Text Box 4263">
                        <a:extLst xmlns:a="http://schemas.openxmlformats.org/drawingml/2006/main">
                          <a:ext uri="{FF2B5EF4-FFF2-40B4-BE49-F238E27FC236}">
                            <a16:creationId xmlns:a16="http://schemas.microsoft.com/office/drawing/2014/main" id="{00000000-0008-0000-0000-00004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1D570" id="Text Box 4263" o:spid="_x0000_s1026" type="#_x0000_t202" style="position:absolute;margin-left:0;margin-top:0;width:6pt;height:2.25pt;z-index:2492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3920" behindDoc="0" locked="0" layoutInCell="1" allowOverlap="1" wp14:anchorId="3D2FA4D6" wp14:editId="166A1B3B">
                      <wp:simplePos x="0" y="0"/>
                      <wp:positionH relativeFrom="column">
                        <wp:posOffset>0</wp:posOffset>
                      </wp:positionH>
                      <wp:positionV relativeFrom="paragraph">
                        <wp:posOffset>0</wp:posOffset>
                      </wp:positionV>
                      <wp:extent cx="76200" cy="28575"/>
                      <wp:effectExtent l="19050" t="19050" r="19050" b="28575"/>
                      <wp:wrapNone/>
                      <wp:docPr id="6222" name="Text Box 4262">
                        <a:extLst xmlns:a="http://schemas.openxmlformats.org/drawingml/2006/main">
                          <a:ext uri="{FF2B5EF4-FFF2-40B4-BE49-F238E27FC236}">
                            <a16:creationId xmlns:a16="http://schemas.microsoft.com/office/drawing/2014/main" id="{00000000-0008-0000-0000-00004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EA1CE" id="Text Box 4262" o:spid="_x0000_s1026" type="#_x0000_t202" style="position:absolute;margin-left:0;margin-top:0;width:6pt;height:2.25pt;z-index:2492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4944" behindDoc="0" locked="0" layoutInCell="1" allowOverlap="1" wp14:anchorId="67D38161" wp14:editId="7FA36E96">
                      <wp:simplePos x="0" y="0"/>
                      <wp:positionH relativeFrom="column">
                        <wp:posOffset>0</wp:posOffset>
                      </wp:positionH>
                      <wp:positionV relativeFrom="paragraph">
                        <wp:posOffset>0</wp:posOffset>
                      </wp:positionV>
                      <wp:extent cx="76200" cy="28575"/>
                      <wp:effectExtent l="19050" t="19050" r="19050" b="28575"/>
                      <wp:wrapNone/>
                      <wp:docPr id="6223" name="Text Box 4261">
                        <a:extLst xmlns:a="http://schemas.openxmlformats.org/drawingml/2006/main">
                          <a:ext uri="{FF2B5EF4-FFF2-40B4-BE49-F238E27FC236}">
                            <a16:creationId xmlns:a16="http://schemas.microsoft.com/office/drawing/2014/main" id="{00000000-0008-0000-0000-00004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1395A" id="Text Box 4261" o:spid="_x0000_s1026" type="#_x0000_t202" style="position:absolute;margin-left:0;margin-top:0;width:6pt;height:2.25pt;z-index:2492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5968" behindDoc="0" locked="0" layoutInCell="1" allowOverlap="1" wp14:anchorId="381745B3" wp14:editId="3BD66D9F">
                      <wp:simplePos x="0" y="0"/>
                      <wp:positionH relativeFrom="column">
                        <wp:posOffset>0</wp:posOffset>
                      </wp:positionH>
                      <wp:positionV relativeFrom="paragraph">
                        <wp:posOffset>0</wp:posOffset>
                      </wp:positionV>
                      <wp:extent cx="76200" cy="28575"/>
                      <wp:effectExtent l="19050" t="19050" r="19050" b="28575"/>
                      <wp:wrapNone/>
                      <wp:docPr id="6224" name="Text Box 4260">
                        <a:extLst xmlns:a="http://schemas.openxmlformats.org/drawingml/2006/main">
                          <a:ext uri="{FF2B5EF4-FFF2-40B4-BE49-F238E27FC236}">
                            <a16:creationId xmlns:a16="http://schemas.microsoft.com/office/drawing/2014/main" id="{00000000-0008-0000-0000-00005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4A11D" id="Text Box 4260" o:spid="_x0000_s1026" type="#_x0000_t202" style="position:absolute;margin-left:0;margin-top:0;width:6pt;height:2.25pt;z-index:2492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6992" behindDoc="0" locked="0" layoutInCell="1" allowOverlap="1" wp14:anchorId="6FD9A73C" wp14:editId="2C3853CA">
                      <wp:simplePos x="0" y="0"/>
                      <wp:positionH relativeFrom="column">
                        <wp:posOffset>0</wp:posOffset>
                      </wp:positionH>
                      <wp:positionV relativeFrom="paragraph">
                        <wp:posOffset>0</wp:posOffset>
                      </wp:positionV>
                      <wp:extent cx="76200" cy="28575"/>
                      <wp:effectExtent l="19050" t="19050" r="19050" b="28575"/>
                      <wp:wrapNone/>
                      <wp:docPr id="6225" name="Text Box 4259">
                        <a:extLst xmlns:a="http://schemas.openxmlformats.org/drawingml/2006/main">
                          <a:ext uri="{FF2B5EF4-FFF2-40B4-BE49-F238E27FC236}">
                            <a16:creationId xmlns:a16="http://schemas.microsoft.com/office/drawing/2014/main" id="{00000000-0008-0000-0000-00005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36B69" id="Text Box 4259" o:spid="_x0000_s1026" type="#_x0000_t202" style="position:absolute;margin-left:0;margin-top:0;width:6pt;height:2.25pt;z-index:2492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8016" behindDoc="0" locked="0" layoutInCell="1" allowOverlap="1" wp14:anchorId="0BF1A661" wp14:editId="07F33CDC">
                      <wp:simplePos x="0" y="0"/>
                      <wp:positionH relativeFrom="column">
                        <wp:posOffset>0</wp:posOffset>
                      </wp:positionH>
                      <wp:positionV relativeFrom="paragraph">
                        <wp:posOffset>0</wp:posOffset>
                      </wp:positionV>
                      <wp:extent cx="76200" cy="28575"/>
                      <wp:effectExtent l="19050" t="19050" r="19050" b="28575"/>
                      <wp:wrapNone/>
                      <wp:docPr id="6226" name="Text Box 4258">
                        <a:extLst xmlns:a="http://schemas.openxmlformats.org/drawingml/2006/main">
                          <a:ext uri="{FF2B5EF4-FFF2-40B4-BE49-F238E27FC236}">
                            <a16:creationId xmlns:a16="http://schemas.microsoft.com/office/drawing/2014/main" id="{00000000-0008-0000-0000-00005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D3F5D" id="Text Box 4258" o:spid="_x0000_s1026" type="#_x0000_t202" style="position:absolute;margin-left:0;margin-top:0;width:6pt;height:2.25pt;z-index:2492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39040" behindDoc="0" locked="0" layoutInCell="1" allowOverlap="1" wp14:anchorId="50889B33" wp14:editId="19727A8C">
                      <wp:simplePos x="0" y="0"/>
                      <wp:positionH relativeFrom="column">
                        <wp:posOffset>0</wp:posOffset>
                      </wp:positionH>
                      <wp:positionV relativeFrom="paragraph">
                        <wp:posOffset>0</wp:posOffset>
                      </wp:positionV>
                      <wp:extent cx="76200" cy="28575"/>
                      <wp:effectExtent l="19050" t="19050" r="19050" b="28575"/>
                      <wp:wrapNone/>
                      <wp:docPr id="6227" name="Text Box 4257">
                        <a:extLst xmlns:a="http://schemas.openxmlformats.org/drawingml/2006/main">
                          <a:ext uri="{FF2B5EF4-FFF2-40B4-BE49-F238E27FC236}">
                            <a16:creationId xmlns:a16="http://schemas.microsoft.com/office/drawing/2014/main" id="{00000000-0008-0000-0000-00005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08C05" id="Text Box 4257" o:spid="_x0000_s1026" type="#_x0000_t202" style="position:absolute;margin-left:0;margin-top:0;width:6pt;height:2.25pt;z-index:2492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0064" behindDoc="0" locked="0" layoutInCell="1" allowOverlap="1" wp14:anchorId="23B6C3B4" wp14:editId="57D4104B">
                      <wp:simplePos x="0" y="0"/>
                      <wp:positionH relativeFrom="column">
                        <wp:posOffset>0</wp:posOffset>
                      </wp:positionH>
                      <wp:positionV relativeFrom="paragraph">
                        <wp:posOffset>0</wp:posOffset>
                      </wp:positionV>
                      <wp:extent cx="76200" cy="28575"/>
                      <wp:effectExtent l="19050" t="19050" r="19050" b="28575"/>
                      <wp:wrapNone/>
                      <wp:docPr id="6228" name="Text Box 4256">
                        <a:extLst xmlns:a="http://schemas.openxmlformats.org/drawingml/2006/main">
                          <a:ext uri="{FF2B5EF4-FFF2-40B4-BE49-F238E27FC236}">
                            <a16:creationId xmlns:a16="http://schemas.microsoft.com/office/drawing/2014/main" id="{00000000-0008-0000-0000-00005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7E2A7" id="Text Box 4256" o:spid="_x0000_s1026" type="#_x0000_t202" style="position:absolute;margin-left:0;margin-top:0;width:6pt;height:2.25pt;z-index:2492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1088" behindDoc="0" locked="0" layoutInCell="1" allowOverlap="1" wp14:anchorId="357E9181" wp14:editId="7D81F95D">
                      <wp:simplePos x="0" y="0"/>
                      <wp:positionH relativeFrom="column">
                        <wp:posOffset>0</wp:posOffset>
                      </wp:positionH>
                      <wp:positionV relativeFrom="paragraph">
                        <wp:posOffset>0</wp:posOffset>
                      </wp:positionV>
                      <wp:extent cx="76200" cy="28575"/>
                      <wp:effectExtent l="19050" t="19050" r="19050" b="28575"/>
                      <wp:wrapNone/>
                      <wp:docPr id="6229" name="Text Box 4255">
                        <a:extLst xmlns:a="http://schemas.openxmlformats.org/drawingml/2006/main">
                          <a:ext uri="{FF2B5EF4-FFF2-40B4-BE49-F238E27FC236}">
                            <a16:creationId xmlns:a16="http://schemas.microsoft.com/office/drawing/2014/main" id="{00000000-0008-0000-0000-00005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CFB29" id="Text Box 4255" o:spid="_x0000_s1026" type="#_x0000_t202" style="position:absolute;margin-left:0;margin-top:0;width:6pt;height:2.25pt;z-index:2492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2112" behindDoc="0" locked="0" layoutInCell="1" allowOverlap="1" wp14:anchorId="53A0D5C8" wp14:editId="7E48691B">
                      <wp:simplePos x="0" y="0"/>
                      <wp:positionH relativeFrom="column">
                        <wp:posOffset>0</wp:posOffset>
                      </wp:positionH>
                      <wp:positionV relativeFrom="paragraph">
                        <wp:posOffset>0</wp:posOffset>
                      </wp:positionV>
                      <wp:extent cx="76200" cy="28575"/>
                      <wp:effectExtent l="19050" t="19050" r="19050" b="28575"/>
                      <wp:wrapNone/>
                      <wp:docPr id="6230" name="Text Box 4254">
                        <a:extLst xmlns:a="http://schemas.openxmlformats.org/drawingml/2006/main">
                          <a:ext uri="{FF2B5EF4-FFF2-40B4-BE49-F238E27FC236}">
                            <a16:creationId xmlns:a16="http://schemas.microsoft.com/office/drawing/2014/main" id="{00000000-0008-0000-0000-00005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46986" id="Text Box 4254" o:spid="_x0000_s1026" type="#_x0000_t202" style="position:absolute;margin-left:0;margin-top:0;width:6pt;height:2.25pt;z-index:2492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3136" behindDoc="0" locked="0" layoutInCell="1" allowOverlap="1" wp14:anchorId="5C364447" wp14:editId="3AF5289F">
                      <wp:simplePos x="0" y="0"/>
                      <wp:positionH relativeFrom="column">
                        <wp:posOffset>0</wp:posOffset>
                      </wp:positionH>
                      <wp:positionV relativeFrom="paragraph">
                        <wp:posOffset>0</wp:posOffset>
                      </wp:positionV>
                      <wp:extent cx="76200" cy="28575"/>
                      <wp:effectExtent l="19050" t="19050" r="19050" b="28575"/>
                      <wp:wrapNone/>
                      <wp:docPr id="6231" name="Text Box 4253">
                        <a:extLst xmlns:a="http://schemas.openxmlformats.org/drawingml/2006/main">
                          <a:ext uri="{FF2B5EF4-FFF2-40B4-BE49-F238E27FC236}">
                            <a16:creationId xmlns:a16="http://schemas.microsoft.com/office/drawing/2014/main" id="{00000000-0008-0000-0000-00005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3E46F" id="Text Box 4253" o:spid="_x0000_s1026" type="#_x0000_t202" style="position:absolute;margin-left:0;margin-top:0;width:6pt;height:2.25pt;z-index:2492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4160" behindDoc="0" locked="0" layoutInCell="1" allowOverlap="1" wp14:anchorId="28E643D7" wp14:editId="6A242052">
                      <wp:simplePos x="0" y="0"/>
                      <wp:positionH relativeFrom="column">
                        <wp:posOffset>0</wp:posOffset>
                      </wp:positionH>
                      <wp:positionV relativeFrom="paragraph">
                        <wp:posOffset>0</wp:posOffset>
                      </wp:positionV>
                      <wp:extent cx="76200" cy="28575"/>
                      <wp:effectExtent l="19050" t="19050" r="19050" b="28575"/>
                      <wp:wrapNone/>
                      <wp:docPr id="6232" name="Text Box 4252">
                        <a:extLst xmlns:a="http://schemas.openxmlformats.org/drawingml/2006/main">
                          <a:ext uri="{FF2B5EF4-FFF2-40B4-BE49-F238E27FC236}">
                            <a16:creationId xmlns:a16="http://schemas.microsoft.com/office/drawing/2014/main" id="{00000000-0008-0000-0000-00005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35869" id="Text Box 4252" o:spid="_x0000_s1026" type="#_x0000_t202" style="position:absolute;margin-left:0;margin-top:0;width:6pt;height:2.25pt;z-index:2492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5184" behindDoc="0" locked="0" layoutInCell="1" allowOverlap="1" wp14:anchorId="24C56619" wp14:editId="06F8CB59">
                      <wp:simplePos x="0" y="0"/>
                      <wp:positionH relativeFrom="column">
                        <wp:posOffset>0</wp:posOffset>
                      </wp:positionH>
                      <wp:positionV relativeFrom="paragraph">
                        <wp:posOffset>0</wp:posOffset>
                      </wp:positionV>
                      <wp:extent cx="76200" cy="28575"/>
                      <wp:effectExtent l="19050" t="19050" r="19050" b="28575"/>
                      <wp:wrapNone/>
                      <wp:docPr id="6233" name="Text Box 4251">
                        <a:extLst xmlns:a="http://schemas.openxmlformats.org/drawingml/2006/main">
                          <a:ext uri="{FF2B5EF4-FFF2-40B4-BE49-F238E27FC236}">
                            <a16:creationId xmlns:a16="http://schemas.microsoft.com/office/drawing/2014/main" id="{00000000-0008-0000-0000-00005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1CBAE4" id="Text Box 4251" o:spid="_x0000_s1026" type="#_x0000_t202" style="position:absolute;margin-left:0;margin-top:0;width:6pt;height:2.25pt;z-index:2492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6208" behindDoc="0" locked="0" layoutInCell="1" allowOverlap="1" wp14:anchorId="43EAA280" wp14:editId="119DDBD8">
                      <wp:simplePos x="0" y="0"/>
                      <wp:positionH relativeFrom="column">
                        <wp:posOffset>0</wp:posOffset>
                      </wp:positionH>
                      <wp:positionV relativeFrom="paragraph">
                        <wp:posOffset>0</wp:posOffset>
                      </wp:positionV>
                      <wp:extent cx="76200" cy="28575"/>
                      <wp:effectExtent l="19050" t="19050" r="19050" b="28575"/>
                      <wp:wrapNone/>
                      <wp:docPr id="6234" name="Text Box 4250">
                        <a:extLst xmlns:a="http://schemas.openxmlformats.org/drawingml/2006/main">
                          <a:ext uri="{FF2B5EF4-FFF2-40B4-BE49-F238E27FC236}">
                            <a16:creationId xmlns:a16="http://schemas.microsoft.com/office/drawing/2014/main" id="{00000000-0008-0000-0000-00005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874FD" id="Text Box 4250" o:spid="_x0000_s1026" type="#_x0000_t202" style="position:absolute;margin-left:0;margin-top:0;width:6pt;height:2.25pt;z-index:2492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7232" behindDoc="0" locked="0" layoutInCell="1" allowOverlap="1" wp14:anchorId="1B68E50A" wp14:editId="70079E05">
                      <wp:simplePos x="0" y="0"/>
                      <wp:positionH relativeFrom="column">
                        <wp:posOffset>0</wp:posOffset>
                      </wp:positionH>
                      <wp:positionV relativeFrom="paragraph">
                        <wp:posOffset>0</wp:posOffset>
                      </wp:positionV>
                      <wp:extent cx="76200" cy="28575"/>
                      <wp:effectExtent l="19050" t="19050" r="19050" b="28575"/>
                      <wp:wrapNone/>
                      <wp:docPr id="6235" name="Text Box 4249">
                        <a:extLst xmlns:a="http://schemas.openxmlformats.org/drawingml/2006/main">
                          <a:ext uri="{FF2B5EF4-FFF2-40B4-BE49-F238E27FC236}">
                            <a16:creationId xmlns:a16="http://schemas.microsoft.com/office/drawing/2014/main" id="{00000000-0008-0000-0000-00005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4A37A" id="Text Box 4249" o:spid="_x0000_s1026" type="#_x0000_t202" style="position:absolute;margin-left:0;margin-top:0;width:6pt;height:2.25pt;z-index:2492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8256" behindDoc="0" locked="0" layoutInCell="1" allowOverlap="1" wp14:anchorId="222770A0" wp14:editId="6F461AA1">
                      <wp:simplePos x="0" y="0"/>
                      <wp:positionH relativeFrom="column">
                        <wp:posOffset>0</wp:posOffset>
                      </wp:positionH>
                      <wp:positionV relativeFrom="paragraph">
                        <wp:posOffset>0</wp:posOffset>
                      </wp:positionV>
                      <wp:extent cx="76200" cy="28575"/>
                      <wp:effectExtent l="19050" t="19050" r="19050" b="28575"/>
                      <wp:wrapNone/>
                      <wp:docPr id="6236" name="Text Box 4248">
                        <a:extLst xmlns:a="http://schemas.openxmlformats.org/drawingml/2006/main">
                          <a:ext uri="{FF2B5EF4-FFF2-40B4-BE49-F238E27FC236}">
                            <a16:creationId xmlns:a16="http://schemas.microsoft.com/office/drawing/2014/main" id="{00000000-0008-0000-0000-00005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5BD61" id="Text Box 4248" o:spid="_x0000_s1026" type="#_x0000_t202" style="position:absolute;margin-left:0;margin-top:0;width:6pt;height:2.25pt;z-index:2492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49280" behindDoc="0" locked="0" layoutInCell="1" allowOverlap="1" wp14:anchorId="5E18623F" wp14:editId="6F787338">
                      <wp:simplePos x="0" y="0"/>
                      <wp:positionH relativeFrom="column">
                        <wp:posOffset>0</wp:posOffset>
                      </wp:positionH>
                      <wp:positionV relativeFrom="paragraph">
                        <wp:posOffset>0</wp:posOffset>
                      </wp:positionV>
                      <wp:extent cx="76200" cy="28575"/>
                      <wp:effectExtent l="19050" t="19050" r="19050" b="28575"/>
                      <wp:wrapNone/>
                      <wp:docPr id="6237" name="Text Box 4247">
                        <a:extLst xmlns:a="http://schemas.openxmlformats.org/drawingml/2006/main">
                          <a:ext uri="{FF2B5EF4-FFF2-40B4-BE49-F238E27FC236}">
                            <a16:creationId xmlns:a16="http://schemas.microsoft.com/office/drawing/2014/main" id="{00000000-0008-0000-0000-00005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6239C" id="Text Box 4247" o:spid="_x0000_s1026" type="#_x0000_t202" style="position:absolute;margin-left:0;margin-top:0;width:6pt;height:2.25pt;z-index:2492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0304" behindDoc="0" locked="0" layoutInCell="1" allowOverlap="1" wp14:anchorId="687DE699" wp14:editId="7AE9185C">
                      <wp:simplePos x="0" y="0"/>
                      <wp:positionH relativeFrom="column">
                        <wp:posOffset>0</wp:posOffset>
                      </wp:positionH>
                      <wp:positionV relativeFrom="paragraph">
                        <wp:posOffset>0</wp:posOffset>
                      </wp:positionV>
                      <wp:extent cx="76200" cy="28575"/>
                      <wp:effectExtent l="19050" t="19050" r="19050" b="28575"/>
                      <wp:wrapNone/>
                      <wp:docPr id="6238" name="Text Box 4246">
                        <a:extLst xmlns:a="http://schemas.openxmlformats.org/drawingml/2006/main">
                          <a:ext uri="{FF2B5EF4-FFF2-40B4-BE49-F238E27FC236}">
                            <a16:creationId xmlns:a16="http://schemas.microsoft.com/office/drawing/2014/main" id="{00000000-0008-0000-0000-00005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D0852" id="Text Box 4246" o:spid="_x0000_s1026" type="#_x0000_t202" style="position:absolute;margin-left:0;margin-top:0;width:6pt;height:2.25pt;z-index:2492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1328" behindDoc="0" locked="0" layoutInCell="1" allowOverlap="1" wp14:anchorId="41046202" wp14:editId="5B588CB6">
                      <wp:simplePos x="0" y="0"/>
                      <wp:positionH relativeFrom="column">
                        <wp:posOffset>0</wp:posOffset>
                      </wp:positionH>
                      <wp:positionV relativeFrom="paragraph">
                        <wp:posOffset>0</wp:posOffset>
                      </wp:positionV>
                      <wp:extent cx="76200" cy="28575"/>
                      <wp:effectExtent l="19050" t="19050" r="19050" b="28575"/>
                      <wp:wrapNone/>
                      <wp:docPr id="6239" name="Text Box 4245">
                        <a:extLst xmlns:a="http://schemas.openxmlformats.org/drawingml/2006/main">
                          <a:ext uri="{FF2B5EF4-FFF2-40B4-BE49-F238E27FC236}">
                            <a16:creationId xmlns:a16="http://schemas.microsoft.com/office/drawing/2014/main" id="{00000000-0008-0000-0000-00005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80D5E" id="Text Box 4245" o:spid="_x0000_s1026" type="#_x0000_t202" style="position:absolute;margin-left:0;margin-top:0;width:6pt;height:2.25pt;z-index:2492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2352" behindDoc="0" locked="0" layoutInCell="1" allowOverlap="1" wp14:anchorId="6030CC2E" wp14:editId="6F1B15BB">
                      <wp:simplePos x="0" y="0"/>
                      <wp:positionH relativeFrom="column">
                        <wp:posOffset>0</wp:posOffset>
                      </wp:positionH>
                      <wp:positionV relativeFrom="paragraph">
                        <wp:posOffset>0</wp:posOffset>
                      </wp:positionV>
                      <wp:extent cx="76200" cy="28575"/>
                      <wp:effectExtent l="19050" t="19050" r="19050" b="28575"/>
                      <wp:wrapNone/>
                      <wp:docPr id="6240" name="Text Box 4244">
                        <a:extLst xmlns:a="http://schemas.openxmlformats.org/drawingml/2006/main">
                          <a:ext uri="{FF2B5EF4-FFF2-40B4-BE49-F238E27FC236}">
                            <a16:creationId xmlns:a16="http://schemas.microsoft.com/office/drawing/2014/main" id="{00000000-0008-0000-0000-00006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BBE89" id="Text Box 4244" o:spid="_x0000_s1026" type="#_x0000_t202" style="position:absolute;margin-left:0;margin-top:0;width:6pt;height:2.25pt;z-index:2492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3376" behindDoc="0" locked="0" layoutInCell="1" allowOverlap="1" wp14:anchorId="4B15D84D" wp14:editId="7D1D8B2F">
                      <wp:simplePos x="0" y="0"/>
                      <wp:positionH relativeFrom="column">
                        <wp:posOffset>0</wp:posOffset>
                      </wp:positionH>
                      <wp:positionV relativeFrom="paragraph">
                        <wp:posOffset>0</wp:posOffset>
                      </wp:positionV>
                      <wp:extent cx="76200" cy="28575"/>
                      <wp:effectExtent l="19050" t="19050" r="19050" b="28575"/>
                      <wp:wrapNone/>
                      <wp:docPr id="6241" name="Text Box 4243">
                        <a:extLst xmlns:a="http://schemas.openxmlformats.org/drawingml/2006/main">
                          <a:ext uri="{FF2B5EF4-FFF2-40B4-BE49-F238E27FC236}">
                            <a16:creationId xmlns:a16="http://schemas.microsoft.com/office/drawing/2014/main" id="{00000000-0008-0000-0000-00006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BB121" id="Text Box 4243" o:spid="_x0000_s1026" type="#_x0000_t202" style="position:absolute;margin-left:0;margin-top:0;width:6pt;height:2.25pt;z-index:2492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4400" behindDoc="0" locked="0" layoutInCell="1" allowOverlap="1" wp14:anchorId="2017E8C7" wp14:editId="71718BC6">
                      <wp:simplePos x="0" y="0"/>
                      <wp:positionH relativeFrom="column">
                        <wp:posOffset>0</wp:posOffset>
                      </wp:positionH>
                      <wp:positionV relativeFrom="paragraph">
                        <wp:posOffset>0</wp:posOffset>
                      </wp:positionV>
                      <wp:extent cx="76200" cy="28575"/>
                      <wp:effectExtent l="19050" t="19050" r="19050" b="28575"/>
                      <wp:wrapNone/>
                      <wp:docPr id="6242" name="Text Box 4242">
                        <a:extLst xmlns:a="http://schemas.openxmlformats.org/drawingml/2006/main">
                          <a:ext uri="{FF2B5EF4-FFF2-40B4-BE49-F238E27FC236}">
                            <a16:creationId xmlns:a16="http://schemas.microsoft.com/office/drawing/2014/main" id="{00000000-0008-0000-0000-00006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F99F0" id="Text Box 4242" o:spid="_x0000_s1026" type="#_x0000_t202" style="position:absolute;margin-left:0;margin-top:0;width:6pt;height:2.25pt;z-index:2492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5424" behindDoc="0" locked="0" layoutInCell="1" allowOverlap="1" wp14:anchorId="5049D5DC" wp14:editId="2C0C14F4">
                      <wp:simplePos x="0" y="0"/>
                      <wp:positionH relativeFrom="column">
                        <wp:posOffset>0</wp:posOffset>
                      </wp:positionH>
                      <wp:positionV relativeFrom="paragraph">
                        <wp:posOffset>0</wp:posOffset>
                      </wp:positionV>
                      <wp:extent cx="76200" cy="28575"/>
                      <wp:effectExtent l="19050" t="19050" r="19050" b="28575"/>
                      <wp:wrapNone/>
                      <wp:docPr id="6243" name="Text Box 4241">
                        <a:extLst xmlns:a="http://schemas.openxmlformats.org/drawingml/2006/main">
                          <a:ext uri="{FF2B5EF4-FFF2-40B4-BE49-F238E27FC236}">
                            <a16:creationId xmlns:a16="http://schemas.microsoft.com/office/drawing/2014/main" id="{00000000-0008-0000-0000-00006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79A31" id="Text Box 4241" o:spid="_x0000_s1026" type="#_x0000_t202" style="position:absolute;margin-left:0;margin-top:0;width:6pt;height:2.25pt;z-index:24925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6448" behindDoc="0" locked="0" layoutInCell="1" allowOverlap="1" wp14:anchorId="3B9E4246" wp14:editId="668CAF60">
                      <wp:simplePos x="0" y="0"/>
                      <wp:positionH relativeFrom="column">
                        <wp:posOffset>0</wp:posOffset>
                      </wp:positionH>
                      <wp:positionV relativeFrom="paragraph">
                        <wp:posOffset>0</wp:posOffset>
                      </wp:positionV>
                      <wp:extent cx="76200" cy="28575"/>
                      <wp:effectExtent l="19050" t="19050" r="19050" b="28575"/>
                      <wp:wrapNone/>
                      <wp:docPr id="6244" name="Text Box 4240">
                        <a:extLst xmlns:a="http://schemas.openxmlformats.org/drawingml/2006/main">
                          <a:ext uri="{FF2B5EF4-FFF2-40B4-BE49-F238E27FC236}">
                            <a16:creationId xmlns:a16="http://schemas.microsoft.com/office/drawing/2014/main" id="{00000000-0008-0000-0000-00006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04CE6" id="Text Box 4240" o:spid="_x0000_s1026" type="#_x0000_t202" style="position:absolute;margin-left:0;margin-top:0;width:6pt;height:2.25pt;z-index:2492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7472" behindDoc="0" locked="0" layoutInCell="1" allowOverlap="1" wp14:anchorId="416139BE" wp14:editId="3E30F4CE">
                      <wp:simplePos x="0" y="0"/>
                      <wp:positionH relativeFrom="column">
                        <wp:posOffset>0</wp:posOffset>
                      </wp:positionH>
                      <wp:positionV relativeFrom="paragraph">
                        <wp:posOffset>0</wp:posOffset>
                      </wp:positionV>
                      <wp:extent cx="76200" cy="28575"/>
                      <wp:effectExtent l="19050" t="19050" r="19050" b="28575"/>
                      <wp:wrapNone/>
                      <wp:docPr id="6245" name="Text Box 4239">
                        <a:extLst xmlns:a="http://schemas.openxmlformats.org/drawingml/2006/main">
                          <a:ext uri="{FF2B5EF4-FFF2-40B4-BE49-F238E27FC236}">
                            <a16:creationId xmlns:a16="http://schemas.microsoft.com/office/drawing/2014/main" id="{00000000-0008-0000-0000-00006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BA1FC" id="Text Box 4239" o:spid="_x0000_s1026" type="#_x0000_t202" style="position:absolute;margin-left:0;margin-top:0;width:6pt;height:2.25pt;z-index:2492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8496" behindDoc="0" locked="0" layoutInCell="1" allowOverlap="1" wp14:anchorId="49F0FE59" wp14:editId="772C5122">
                      <wp:simplePos x="0" y="0"/>
                      <wp:positionH relativeFrom="column">
                        <wp:posOffset>0</wp:posOffset>
                      </wp:positionH>
                      <wp:positionV relativeFrom="paragraph">
                        <wp:posOffset>0</wp:posOffset>
                      </wp:positionV>
                      <wp:extent cx="76200" cy="28575"/>
                      <wp:effectExtent l="19050" t="19050" r="19050" b="28575"/>
                      <wp:wrapNone/>
                      <wp:docPr id="6246" name="Text Box 4238">
                        <a:extLst xmlns:a="http://schemas.openxmlformats.org/drawingml/2006/main">
                          <a:ext uri="{FF2B5EF4-FFF2-40B4-BE49-F238E27FC236}">
                            <a16:creationId xmlns:a16="http://schemas.microsoft.com/office/drawing/2014/main" id="{00000000-0008-0000-0000-00006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5B9DB" id="Text Box 4238" o:spid="_x0000_s1026" type="#_x0000_t202" style="position:absolute;margin-left:0;margin-top:0;width:6pt;height:2.25pt;z-index:2492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59520" behindDoc="0" locked="0" layoutInCell="1" allowOverlap="1" wp14:anchorId="3D5A6B62" wp14:editId="7A317E6F">
                      <wp:simplePos x="0" y="0"/>
                      <wp:positionH relativeFrom="column">
                        <wp:posOffset>0</wp:posOffset>
                      </wp:positionH>
                      <wp:positionV relativeFrom="paragraph">
                        <wp:posOffset>0</wp:posOffset>
                      </wp:positionV>
                      <wp:extent cx="76200" cy="28575"/>
                      <wp:effectExtent l="19050" t="19050" r="19050" b="28575"/>
                      <wp:wrapNone/>
                      <wp:docPr id="6247" name="Text Box 4237">
                        <a:extLst xmlns:a="http://schemas.openxmlformats.org/drawingml/2006/main">
                          <a:ext uri="{FF2B5EF4-FFF2-40B4-BE49-F238E27FC236}">
                            <a16:creationId xmlns:a16="http://schemas.microsoft.com/office/drawing/2014/main" id="{00000000-0008-0000-0000-00006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BF021" id="Text Box 4237" o:spid="_x0000_s1026" type="#_x0000_t202" style="position:absolute;margin-left:0;margin-top:0;width:6pt;height:2.25pt;z-index:2492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0544" behindDoc="0" locked="0" layoutInCell="1" allowOverlap="1" wp14:anchorId="50D65A47" wp14:editId="57CC568B">
                      <wp:simplePos x="0" y="0"/>
                      <wp:positionH relativeFrom="column">
                        <wp:posOffset>0</wp:posOffset>
                      </wp:positionH>
                      <wp:positionV relativeFrom="paragraph">
                        <wp:posOffset>0</wp:posOffset>
                      </wp:positionV>
                      <wp:extent cx="76200" cy="28575"/>
                      <wp:effectExtent l="19050" t="19050" r="19050" b="28575"/>
                      <wp:wrapNone/>
                      <wp:docPr id="6248" name="Text Box 4236">
                        <a:extLst xmlns:a="http://schemas.openxmlformats.org/drawingml/2006/main">
                          <a:ext uri="{FF2B5EF4-FFF2-40B4-BE49-F238E27FC236}">
                            <a16:creationId xmlns:a16="http://schemas.microsoft.com/office/drawing/2014/main" id="{00000000-0008-0000-0000-00006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93DE9" id="Text Box 4236" o:spid="_x0000_s1026" type="#_x0000_t202" style="position:absolute;margin-left:0;margin-top:0;width:6pt;height:2.25pt;z-index:2492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1568" behindDoc="0" locked="0" layoutInCell="1" allowOverlap="1" wp14:anchorId="4A52412A" wp14:editId="5520F3D4">
                      <wp:simplePos x="0" y="0"/>
                      <wp:positionH relativeFrom="column">
                        <wp:posOffset>0</wp:posOffset>
                      </wp:positionH>
                      <wp:positionV relativeFrom="paragraph">
                        <wp:posOffset>0</wp:posOffset>
                      </wp:positionV>
                      <wp:extent cx="76200" cy="28575"/>
                      <wp:effectExtent l="19050" t="19050" r="19050" b="28575"/>
                      <wp:wrapNone/>
                      <wp:docPr id="6249" name="Text Box 4235">
                        <a:extLst xmlns:a="http://schemas.openxmlformats.org/drawingml/2006/main">
                          <a:ext uri="{FF2B5EF4-FFF2-40B4-BE49-F238E27FC236}">
                            <a16:creationId xmlns:a16="http://schemas.microsoft.com/office/drawing/2014/main" id="{00000000-0008-0000-0000-00006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74D63" id="Text Box 4235" o:spid="_x0000_s1026" type="#_x0000_t202" style="position:absolute;margin-left:0;margin-top:0;width:6pt;height:2.25pt;z-index:2492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2592" behindDoc="0" locked="0" layoutInCell="1" allowOverlap="1" wp14:anchorId="509ACD43" wp14:editId="6C36E3FB">
                      <wp:simplePos x="0" y="0"/>
                      <wp:positionH relativeFrom="column">
                        <wp:posOffset>0</wp:posOffset>
                      </wp:positionH>
                      <wp:positionV relativeFrom="paragraph">
                        <wp:posOffset>0</wp:posOffset>
                      </wp:positionV>
                      <wp:extent cx="76200" cy="28575"/>
                      <wp:effectExtent l="19050" t="19050" r="19050" b="28575"/>
                      <wp:wrapNone/>
                      <wp:docPr id="6250" name="Text Box 4234">
                        <a:extLst xmlns:a="http://schemas.openxmlformats.org/drawingml/2006/main">
                          <a:ext uri="{FF2B5EF4-FFF2-40B4-BE49-F238E27FC236}">
                            <a16:creationId xmlns:a16="http://schemas.microsoft.com/office/drawing/2014/main" id="{00000000-0008-0000-0000-00006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6B9C0C" id="Text Box 4234" o:spid="_x0000_s1026" type="#_x0000_t202" style="position:absolute;margin-left:0;margin-top:0;width:6pt;height:2.25pt;z-index:24926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3616" behindDoc="0" locked="0" layoutInCell="1" allowOverlap="1" wp14:anchorId="5DC1577C" wp14:editId="10D4F777">
                      <wp:simplePos x="0" y="0"/>
                      <wp:positionH relativeFrom="column">
                        <wp:posOffset>0</wp:posOffset>
                      </wp:positionH>
                      <wp:positionV relativeFrom="paragraph">
                        <wp:posOffset>0</wp:posOffset>
                      </wp:positionV>
                      <wp:extent cx="76200" cy="28575"/>
                      <wp:effectExtent l="19050" t="19050" r="19050" b="28575"/>
                      <wp:wrapNone/>
                      <wp:docPr id="6251" name="Text Box 4233">
                        <a:extLst xmlns:a="http://schemas.openxmlformats.org/drawingml/2006/main">
                          <a:ext uri="{FF2B5EF4-FFF2-40B4-BE49-F238E27FC236}">
                            <a16:creationId xmlns:a16="http://schemas.microsoft.com/office/drawing/2014/main" id="{00000000-0008-0000-0000-00006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F2E9F" id="Text Box 4233" o:spid="_x0000_s1026" type="#_x0000_t202" style="position:absolute;margin-left:0;margin-top:0;width:6pt;height:2.25pt;z-index:2492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4640" behindDoc="0" locked="0" layoutInCell="1" allowOverlap="1" wp14:anchorId="5D460936" wp14:editId="55265DA1">
                      <wp:simplePos x="0" y="0"/>
                      <wp:positionH relativeFrom="column">
                        <wp:posOffset>0</wp:posOffset>
                      </wp:positionH>
                      <wp:positionV relativeFrom="paragraph">
                        <wp:posOffset>0</wp:posOffset>
                      </wp:positionV>
                      <wp:extent cx="76200" cy="28575"/>
                      <wp:effectExtent l="19050" t="19050" r="19050" b="28575"/>
                      <wp:wrapNone/>
                      <wp:docPr id="6252" name="Text Box 4232">
                        <a:extLst xmlns:a="http://schemas.openxmlformats.org/drawingml/2006/main">
                          <a:ext uri="{FF2B5EF4-FFF2-40B4-BE49-F238E27FC236}">
                            <a16:creationId xmlns:a16="http://schemas.microsoft.com/office/drawing/2014/main" id="{00000000-0008-0000-0000-00006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BF146" id="Text Box 4232" o:spid="_x0000_s1026" type="#_x0000_t202" style="position:absolute;margin-left:0;margin-top:0;width:6pt;height:2.25pt;z-index:2492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5664" behindDoc="0" locked="0" layoutInCell="1" allowOverlap="1" wp14:anchorId="62DC3C4C" wp14:editId="3BE2DBAE">
                      <wp:simplePos x="0" y="0"/>
                      <wp:positionH relativeFrom="column">
                        <wp:posOffset>0</wp:posOffset>
                      </wp:positionH>
                      <wp:positionV relativeFrom="paragraph">
                        <wp:posOffset>0</wp:posOffset>
                      </wp:positionV>
                      <wp:extent cx="76200" cy="28575"/>
                      <wp:effectExtent l="19050" t="19050" r="19050" b="28575"/>
                      <wp:wrapNone/>
                      <wp:docPr id="6253" name="Text Box 4231">
                        <a:extLst xmlns:a="http://schemas.openxmlformats.org/drawingml/2006/main">
                          <a:ext uri="{FF2B5EF4-FFF2-40B4-BE49-F238E27FC236}">
                            <a16:creationId xmlns:a16="http://schemas.microsoft.com/office/drawing/2014/main" id="{00000000-0008-0000-0000-00006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01F28" id="Text Box 4231" o:spid="_x0000_s1026" type="#_x0000_t202" style="position:absolute;margin-left:0;margin-top:0;width:6pt;height:2.25pt;z-index:2492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6688" behindDoc="0" locked="0" layoutInCell="1" allowOverlap="1" wp14:anchorId="36022E17" wp14:editId="09127529">
                      <wp:simplePos x="0" y="0"/>
                      <wp:positionH relativeFrom="column">
                        <wp:posOffset>0</wp:posOffset>
                      </wp:positionH>
                      <wp:positionV relativeFrom="paragraph">
                        <wp:posOffset>0</wp:posOffset>
                      </wp:positionV>
                      <wp:extent cx="76200" cy="28575"/>
                      <wp:effectExtent l="19050" t="19050" r="19050" b="28575"/>
                      <wp:wrapNone/>
                      <wp:docPr id="6254" name="Text Box 4230">
                        <a:extLst xmlns:a="http://schemas.openxmlformats.org/drawingml/2006/main">
                          <a:ext uri="{FF2B5EF4-FFF2-40B4-BE49-F238E27FC236}">
                            <a16:creationId xmlns:a16="http://schemas.microsoft.com/office/drawing/2014/main" id="{00000000-0008-0000-0000-00006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9DAFA" id="Text Box 4230" o:spid="_x0000_s1026" type="#_x0000_t202" style="position:absolute;margin-left:0;margin-top:0;width:6pt;height:2.25pt;z-index:2492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7712" behindDoc="0" locked="0" layoutInCell="1" allowOverlap="1" wp14:anchorId="0CAEF336" wp14:editId="24255C4B">
                      <wp:simplePos x="0" y="0"/>
                      <wp:positionH relativeFrom="column">
                        <wp:posOffset>0</wp:posOffset>
                      </wp:positionH>
                      <wp:positionV relativeFrom="paragraph">
                        <wp:posOffset>0</wp:posOffset>
                      </wp:positionV>
                      <wp:extent cx="76200" cy="28575"/>
                      <wp:effectExtent l="19050" t="19050" r="19050" b="28575"/>
                      <wp:wrapNone/>
                      <wp:docPr id="6255" name="Text Box 4229">
                        <a:extLst xmlns:a="http://schemas.openxmlformats.org/drawingml/2006/main">
                          <a:ext uri="{FF2B5EF4-FFF2-40B4-BE49-F238E27FC236}">
                            <a16:creationId xmlns:a16="http://schemas.microsoft.com/office/drawing/2014/main" id="{00000000-0008-0000-0000-00006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E524E" id="Text Box 4229" o:spid="_x0000_s1026" type="#_x0000_t202" style="position:absolute;margin-left:0;margin-top:0;width:6pt;height:2.25pt;z-index:2492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8736" behindDoc="0" locked="0" layoutInCell="1" allowOverlap="1" wp14:anchorId="2EB523B4" wp14:editId="48527E24">
                      <wp:simplePos x="0" y="0"/>
                      <wp:positionH relativeFrom="column">
                        <wp:posOffset>0</wp:posOffset>
                      </wp:positionH>
                      <wp:positionV relativeFrom="paragraph">
                        <wp:posOffset>0</wp:posOffset>
                      </wp:positionV>
                      <wp:extent cx="76200" cy="28575"/>
                      <wp:effectExtent l="19050" t="19050" r="19050" b="28575"/>
                      <wp:wrapNone/>
                      <wp:docPr id="6256" name="Text Box 4228">
                        <a:extLst xmlns:a="http://schemas.openxmlformats.org/drawingml/2006/main">
                          <a:ext uri="{FF2B5EF4-FFF2-40B4-BE49-F238E27FC236}">
                            <a16:creationId xmlns:a16="http://schemas.microsoft.com/office/drawing/2014/main" id="{00000000-0008-0000-0000-00007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8FF6" id="Text Box 4228" o:spid="_x0000_s1026" type="#_x0000_t202" style="position:absolute;margin-left:0;margin-top:0;width:6pt;height:2.25pt;z-index:2492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69760" behindDoc="0" locked="0" layoutInCell="1" allowOverlap="1" wp14:anchorId="762775FF" wp14:editId="1FBDFD34">
                      <wp:simplePos x="0" y="0"/>
                      <wp:positionH relativeFrom="column">
                        <wp:posOffset>0</wp:posOffset>
                      </wp:positionH>
                      <wp:positionV relativeFrom="paragraph">
                        <wp:posOffset>0</wp:posOffset>
                      </wp:positionV>
                      <wp:extent cx="76200" cy="28575"/>
                      <wp:effectExtent l="19050" t="19050" r="19050" b="28575"/>
                      <wp:wrapNone/>
                      <wp:docPr id="6257" name="Text Box 4227">
                        <a:extLst xmlns:a="http://schemas.openxmlformats.org/drawingml/2006/main">
                          <a:ext uri="{FF2B5EF4-FFF2-40B4-BE49-F238E27FC236}">
                            <a16:creationId xmlns:a16="http://schemas.microsoft.com/office/drawing/2014/main" id="{00000000-0008-0000-0000-00007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D56C22" id="Text Box 4227" o:spid="_x0000_s1026" type="#_x0000_t202" style="position:absolute;margin-left:0;margin-top:0;width:6pt;height:2.25pt;z-index:2492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0784" behindDoc="0" locked="0" layoutInCell="1" allowOverlap="1" wp14:anchorId="62E6AE06" wp14:editId="56A76A5D">
                      <wp:simplePos x="0" y="0"/>
                      <wp:positionH relativeFrom="column">
                        <wp:posOffset>0</wp:posOffset>
                      </wp:positionH>
                      <wp:positionV relativeFrom="paragraph">
                        <wp:posOffset>0</wp:posOffset>
                      </wp:positionV>
                      <wp:extent cx="76200" cy="28575"/>
                      <wp:effectExtent l="19050" t="19050" r="19050" b="28575"/>
                      <wp:wrapNone/>
                      <wp:docPr id="6258" name="Text Box 4226">
                        <a:extLst xmlns:a="http://schemas.openxmlformats.org/drawingml/2006/main">
                          <a:ext uri="{FF2B5EF4-FFF2-40B4-BE49-F238E27FC236}">
                            <a16:creationId xmlns:a16="http://schemas.microsoft.com/office/drawing/2014/main" id="{00000000-0008-0000-0000-00007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5143C" id="Text Box 4226" o:spid="_x0000_s1026" type="#_x0000_t202" style="position:absolute;margin-left:0;margin-top:0;width:6pt;height:2.25pt;z-index:2492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1808" behindDoc="0" locked="0" layoutInCell="1" allowOverlap="1" wp14:anchorId="46AEF5B8" wp14:editId="6FA84DA5">
                      <wp:simplePos x="0" y="0"/>
                      <wp:positionH relativeFrom="column">
                        <wp:posOffset>0</wp:posOffset>
                      </wp:positionH>
                      <wp:positionV relativeFrom="paragraph">
                        <wp:posOffset>0</wp:posOffset>
                      </wp:positionV>
                      <wp:extent cx="76200" cy="28575"/>
                      <wp:effectExtent l="19050" t="19050" r="19050" b="28575"/>
                      <wp:wrapNone/>
                      <wp:docPr id="6259" name="Text Box 4225">
                        <a:extLst xmlns:a="http://schemas.openxmlformats.org/drawingml/2006/main">
                          <a:ext uri="{FF2B5EF4-FFF2-40B4-BE49-F238E27FC236}">
                            <a16:creationId xmlns:a16="http://schemas.microsoft.com/office/drawing/2014/main" id="{00000000-0008-0000-0000-00007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1D923" id="Text Box 4225" o:spid="_x0000_s1026" type="#_x0000_t202" style="position:absolute;margin-left:0;margin-top:0;width:6pt;height:2.25pt;z-index:2492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2832" behindDoc="0" locked="0" layoutInCell="1" allowOverlap="1" wp14:anchorId="41157001" wp14:editId="26B7A74F">
                      <wp:simplePos x="0" y="0"/>
                      <wp:positionH relativeFrom="column">
                        <wp:posOffset>0</wp:posOffset>
                      </wp:positionH>
                      <wp:positionV relativeFrom="paragraph">
                        <wp:posOffset>0</wp:posOffset>
                      </wp:positionV>
                      <wp:extent cx="76200" cy="28575"/>
                      <wp:effectExtent l="19050" t="19050" r="19050" b="28575"/>
                      <wp:wrapNone/>
                      <wp:docPr id="6260" name="Text Box 4224">
                        <a:extLst xmlns:a="http://schemas.openxmlformats.org/drawingml/2006/main">
                          <a:ext uri="{FF2B5EF4-FFF2-40B4-BE49-F238E27FC236}">
                            <a16:creationId xmlns:a16="http://schemas.microsoft.com/office/drawing/2014/main" id="{00000000-0008-0000-0000-00007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42145" id="Text Box 4224" o:spid="_x0000_s1026" type="#_x0000_t202" style="position:absolute;margin-left:0;margin-top:0;width:6pt;height:2.25pt;z-index:2492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3856" behindDoc="0" locked="0" layoutInCell="1" allowOverlap="1" wp14:anchorId="6E76C03C" wp14:editId="6E9A389F">
                      <wp:simplePos x="0" y="0"/>
                      <wp:positionH relativeFrom="column">
                        <wp:posOffset>0</wp:posOffset>
                      </wp:positionH>
                      <wp:positionV relativeFrom="paragraph">
                        <wp:posOffset>0</wp:posOffset>
                      </wp:positionV>
                      <wp:extent cx="76200" cy="28575"/>
                      <wp:effectExtent l="19050" t="19050" r="19050" b="28575"/>
                      <wp:wrapNone/>
                      <wp:docPr id="6261" name="Text Box 4223">
                        <a:extLst xmlns:a="http://schemas.openxmlformats.org/drawingml/2006/main">
                          <a:ext uri="{FF2B5EF4-FFF2-40B4-BE49-F238E27FC236}">
                            <a16:creationId xmlns:a16="http://schemas.microsoft.com/office/drawing/2014/main" id="{00000000-0008-0000-0000-00007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1DF1F" id="Text Box 4223" o:spid="_x0000_s1026" type="#_x0000_t202" style="position:absolute;margin-left:0;margin-top:0;width:6pt;height:2.25pt;z-index:2492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4880" behindDoc="0" locked="0" layoutInCell="1" allowOverlap="1" wp14:anchorId="5CB9B0E3" wp14:editId="2D7B0B12">
                      <wp:simplePos x="0" y="0"/>
                      <wp:positionH relativeFrom="column">
                        <wp:posOffset>0</wp:posOffset>
                      </wp:positionH>
                      <wp:positionV relativeFrom="paragraph">
                        <wp:posOffset>0</wp:posOffset>
                      </wp:positionV>
                      <wp:extent cx="76200" cy="28575"/>
                      <wp:effectExtent l="19050" t="19050" r="19050" b="28575"/>
                      <wp:wrapNone/>
                      <wp:docPr id="6262" name="Text Box 4222">
                        <a:extLst xmlns:a="http://schemas.openxmlformats.org/drawingml/2006/main">
                          <a:ext uri="{FF2B5EF4-FFF2-40B4-BE49-F238E27FC236}">
                            <a16:creationId xmlns:a16="http://schemas.microsoft.com/office/drawing/2014/main" id="{00000000-0008-0000-0000-00007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1E9C2" id="Text Box 4222" o:spid="_x0000_s1026" type="#_x0000_t202" style="position:absolute;margin-left:0;margin-top:0;width:6pt;height:2.25pt;z-index:2492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5904" behindDoc="0" locked="0" layoutInCell="1" allowOverlap="1" wp14:anchorId="5AC3CE4D" wp14:editId="64648D2D">
                      <wp:simplePos x="0" y="0"/>
                      <wp:positionH relativeFrom="column">
                        <wp:posOffset>0</wp:posOffset>
                      </wp:positionH>
                      <wp:positionV relativeFrom="paragraph">
                        <wp:posOffset>0</wp:posOffset>
                      </wp:positionV>
                      <wp:extent cx="76200" cy="28575"/>
                      <wp:effectExtent l="19050" t="19050" r="19050" b="28575"/>
                      <wp:wrapNone/>
                      <wp:docPr id="6263" name="Text Box 4221">
                        <a:extLst xmlns:a="http://schemas.openxmlformats.org/drawingml/2006/main">
                          <a:ext uri="{FF2B5EF4-FFF2-40B4-BE49-F238E27FC236}">
                            <a16:creationId xmlns:a16="http://schemas.microsoft.com/office/drawing/2014/main" id="{00000000-0008-0000-0000-00007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63A54" id="Text Box 4221" o:spid="_x0000_s1026" type="#_x0000_t202" style="position:absolute;margin-left:0;margin-top:0;width:6pt;height:2.25pt;z-index:24927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6928" behindDoc="0" locked="0" layoutInCell="1" allowOverlap="1" wp14:anchorId="24CE5802" wp14:editId="0088D6CF">
                      <wp:simplePos x="0" y="0"/>
                      <wp:positionH relativeFrom="column">
                        <wp:posOffset>0</wp:posOffset>
                      </wp:positionH>
                      <wp:positionV relativeFrom="paragraph">
                        <wp:posOffset>0</wp:posOffset>
                      </wp:positionV>
                      <wp:extent cx="76200" cy="28575"/>
                      <wp:effectExtent l="19050" t="19050" r="19050" b="28575"/>
                      <wp:wrapNone/>
                      <wp:docPr id="6264" name="Text Box 4220">
                        <a:extLst xmlns:a="http://schemas.openxmlformats.org/drawingml/2006/main">
                          <a:ext uri="{FF2B5EF4-FFF2-40B4-BE49-F238E27FC236}">
                            <a16:creationId xmlns:a16="http://schemas.microsoft.com/office/drawing/2014/main" id="{00000000-0008-0000-0000-00007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36809" id="Text Box 4220" o:spid="_x0000_s1026" type="#_x0000_t202" style="position:absolute;margin-left:0;margin-top:0;width:6pt;height:2.25pt;z-index:24927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7952" behindDoc="0" locked="0" layoutInCell="1" allowOverlap="1" wp14:anchorId="1B131E1E" wp14:editId="1CA5866A">
                      <wp:simplePos x="0" y="0"/>
                      <wp:positionH relativeFrom="column">
                        <wp:posOffset>0</wp:posOffset>
                      </wp:positionH>
                      <wp:positionV relativeFrom="paragraph">
                        <wp:posOffset>0</wp:posOffset>
                      </wp:positionV>
                      <wp:extent cx="76200" cy="28575"/>
                      <wp:effectExtent l="19050" t="19050" r="19050" b="28575"/>
                      <wp:wrapNone/>
                      <wp:docPr id="6265" name="Text Box 4219">
                        <a:extLst xmlns:a="http://schemas.openxmlformats.org/drawingml/2006/main">
                          <a:ext uri="{FF2B5EF4-FFF2-40B4-BE49-F238E27FC236}">
                            <a16:creationId xmlns:a16="http://schemas.microsoft.com/office/drawing/2014/main" id="{00000000-0008-0000-0000-00007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EE75D" id="Text Box 4219" o:spid="_x0000_s1026" type="#_x0000_t202" style="position:absolute;margin-left:0;margin-top:0;width:6pt;height:2.25pt;z-index:2492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78976" behindDoc="0" locked="0" layoutInCell="1" allowOverlap="1" wp14:anchorId="47773320" wp14:editId="1522415D">
                      <wp:simplePos x="0" y="0"/>
                      <wp:positionH relativeFrom="column">
                        <wp:posOffset>0</wp:posOffset>
                      </wp:positionH>
                      <wp:positionV relativeFrom="paragraph">
                        <wp:posOffset>0</wp:posOffset>
                      </wp:positionV>
                      <wp:extent cx="76200" cy="28575"/>
                      <wp:effectExtent l="19050" t="19050" r="19050" b="28575"/>
                      <wp:wrapNone/>
                      <wp:docPr id="6266" name="Text Box 4218">
                        <a:extLst xmlns:a="http://schemas.openxmlformats.org/drawingml/2006/main">
                          <a:ext uri="{FF2B5EF4-FFF2-40B4-BE49-F238E27FC236}">
                            <a16:creationId xmlns:a16="http://schemas.microsoft.com/office/drawing/2014/main" id="{00000000-0008-0000-0000-00007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2AEEF" id="Text Box 4218" o:spid="_x0000_s1026" type="#_x0000_t202" style="position:absolute;margin-left:0;margin-top:0;width:6pt;height:2.25pt;z-index:2492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0000" behindDoc="0" locked="0" layoutInCell="1" allowOverlap="1" wp14:anchorId="42F11E61" wp14:editId="5E325C3F">
                      <wp:simplePos x="0" y="0"/>
                      <wp:positionH relativeFrom="column">
                        <wp:posOffset>0</wp:posOffset>
                      </wp:positionH>
                      <wp:positionV relativeFrom="paragraph">
                        <wp:posOffset>0</wp:posOffset>
                      </wp:positionV>
                      <wp:extent cx="76200" cy="28575"/>
                      <wp:effectExtent l="19050" t="19050" r="19050" b="28575"/>
                      <wp:wrapNone/>
                      <wp:docPr id="6267" name="Text Box 4217">
                        <a:extLst xmlns:a="http://schemas.openxmlformats.org/drawingml/2006/main">
                          <a:ext uri="{FF2B5EF4-FFF2-40B4-BE49-F238E27FC236}">
                            <a16:creationId xmlns:a16="http://schemas.microsoft.com/office/drawing/2014/main" id="{00000000-0008-0000-0000-00007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2A3079" id="Text Box 4217" o:spid="_x0000_s1026" type="#_x0000_t202" style="position:absolute;margin-left:0;margin-top:0;width:6pt;height:2.25pt;z-index:2492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1024" behindDoc="0" locked="0" layoutInCell="1" allowOverlap="1" wp14:anchorId="37273B37" wp14:editId="4D09BBB5">
                      <wp:simplePos x="0" y="0"/>
                      <wp:positionH relativeFrom="column">
                        <wp:posOffset>0</wp:posOffset>
                      </wp:positionH>
                      <wp:positionV relativeFrom="paragraph">
                        <wp:posOffset>0</wp:posOffset>
                      </wp:positionV>
                      <wp:extent cx="76200" cy="28575"/>
                      <wp:effectExtent l="19050" t="19050" r="19050" b="28575"/>
                      <wp:wrapNone/>
                      <wp:docPr id="6268" name="Text Box 4216">
                        <a:extLst xmlns:a="http://schemas.openxmlformats.org/drawingml/2006/main">
                          <a:ext uri="{FF2B5EF4-FFF2-40B4-BE49-F238E27FC236}">
                            <a16:creationId xmlns:a16="http://schemas.microsoft.com/office/drawing/2014/main" id="{00000000-0008-0000-0000-00007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45CFC" id="Text Box 4216" o:spid="_x0000_s1026" type="#_x0000_t202" style="position:absolute;margin-left:0;margin-top:0;width:6pt;height:2.25pt;z-index:2492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2048" behindDoc="0" locked="0" layoutInCell="1" allowOverlap="1" wp14:anchorId="77178DDC" wp14:editId="0972F69C">
                      <wp:simplePos x="0" y="0"/>
                      <wp:positionH relativeFrom="column">
                        <wp:posOffset>0</wp:posOffset>
                      </wp:positionH>
                      <wp:positionV relativeFrom="paragraph">
                        <wp:posOffset>0</wp:posOffset>
                      </wp:positionV>
                      <wp:extent cx="76200" cy="28575"/>
                      <wp:effectExtent l="19050" t="19050" r="19050" b="28575"/>
                      <wp:wrapNone/>
                      <wp:docPr id="6269" name="Text Box 4215">
                        <a:extLst xmlns:a="http://schemas.openxmlformats.org/drawingml/2006/main">
                          <a:ext uri="{FF2B5EF4-FFF2-40B4-BE49-F238E27FC236}">
                            <a16:creationId xmlns:a16="http://schemas.microsoft.com/office/drawing/2014/main" id="{00000000-0008-0000-0000-00007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7BFA1E" id="Text Box 4215" o:spid="_x0000_s1026" type="#_x0000_t202" style="position:absolute;margin-left:0;margin-top:0;width:6pt;height:2.25pt;z-index:24928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3072" behindDoc="0" locked="0" layoutInCell="1" allowOverlap="1" wp14:anchorId="5DAA2BCE" wp14:editId="1A6B68B6">
                      <wp:simplePos x="0" y="0"/>
                      <wp:positionH relativeFrom="column">
                        <wp:posOffset>0</wp:posOffset>
                      </wp:positionH>
                      <wp:positionV relativeFrom="paragraph">
                        <wp:posOffset>0</wp:posOffset>
                      </wp:positionV>
                      <wp:extent cx="76200" cy="28575"/>
                      <wp:effectExtent l="19050" t="19050" r="19050" b="28575"/>
                      <wp:wrapNone/>
                      <wp:docPr id="6270" name="Text Box 4214">
                        <a:extLst xmlns:a="http://schemas.openxmlformats.org/drawingml/2006/main">
                          <a:ext uri="{FF2B5EF4-FFF2-40B4-BE49-F238E27FC236}">
                            <a16:creationId xmlns:a16="http://schemas.microsoft.com/office/drawing/2014/main" id="{00000000-0008-0000-0000-00007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8B03D" id="Text Box 4214" o:spid="_x0000_s1026" type="#_x0000_t202" style="position:absolute;margin-left:0;margin-top:0;width:6pt;height:2.25pt;z-index:24928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4096" behindDoc="0" locked="0" layoutInCell="1" allowOverlap="1" wp14:anchorId="645F537A" wp14:editId="259CBDC6">
                      <wp:simplePos x="0" y="0"/>
                      <wp:positionH relativeFrom="column">
                        <wp:posOffset>0</wp:posOffset>
                      </wp:positionH>
                      <wp:positionV relativeFrom="paragraph">
                        <wp:posOffset>0</wp:posOffset>
                      </wp:positionV>
                      <wp:extent cx="76200" cy="28575"/>
                      <wp:effectExtent l="19050" t="19050" r="19050" b="28575"/>
                      <wp:wrapNone/>
                      <wp:docPr id="6271" name="Text Box 4213">
                        <a:extLst xmlns:a="http://schemas.openxmlformats.org/drawingml/2006/main">
                          <a:ext uri="{FF2B5EF4-FFF2-40B4-BE49-F238E27FC236}">
                            <a16:creationId xmlns:a16="http://schemas.microsoft.com/office/drawing/2014/main" id="{00000000-0008-0000-0000-00007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0A8434" id="Text Box 4213" o:spid="_x0000_s1026" type="#_x0000_t202" style="position:absolute;margin-left:0;margin-top:0;width:6pt;height:2.25pt;z-index:24928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5120" behindDoc="0" locked="0" layoutInCell="1" allowOverlap="1" wp14:anchorId="381260C3" wp14:editId="09291C7D">
                      <wp:simplePos x="0" y="0"/>
                      <wp:positionH relativeFrom="column">
                        <wp:posOffset>0</wp:posOffset>
                      </wp:positionH>
                      <wp:positionV relativeFrom="paragraph">
                        <wp:posOffset>0</wp:posOffset>
                      </wp:positionV>
                      <wp:extent cx="76200" cy="28575"/>
                      <wp:effectExtent l="19050" t="19050" r="19050" b="28575"/>
                      <wp:wrapNone/>
                      <wp:docPr id="6272" name="Text Box 4212">
                        <a:extLst xmlns:a="http://schemas.openxmlformats.org/drawingml/2006/main">
                          <a:ext uri="{FF2B5EF4-FFF2-40B4-BE49-F238E27FC236}">
                            <a16:creationId xmlns:a16="http://schemas.microsoft.com/office/drawing/2014/main" id="{00000000-0008-0000-0000-00008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37F65" id="Text Box 4212" o:spid="_x0000_s1026" type="#_x0000_t202" style="position:absolute;margin-left:0;margin-top:0;width:6pt;height:2.25pt;z-index:24928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6144" behindDoc="0" locked="0" layoutInCell="1" allowOverlap="1" wp14:anchorId="3416F2D4" wp14:editId="0936ACCC">
                      <wp:simplePos x="0" y="0"/>
                      <wp:positionH relativeFrom="column">
                        <wp:posOffset>0</wp:posOffset>
                      </wp:positionH>
                      <wp:positionV relativeFrom="paragraph">
                        <wp:posOffset>0</wp:posOffset>
                      </wp:positionV>
                      <wp:extent cx="76200" cy="28575"/>
                      <wp:effectExtent l="19050" t="19050" r="19050" b="28575"/>
                      <wp:wrapNone/>
                      <wp:docPr id="6273" name="Text Box 4211">
                        <a:extLst xmlns:a="http://schemas.openxmlformats.org/drawingml/2006/main">
                          <a:ext uri="{FF2B5EF4-FFF2-40B4-BE49-F238E27FC236}">
                            <a16:creationId xmlns:a16="http://schemas.microsoft.com/office/drawing/2014/main" id="{00000000-0008-0000-0000-00008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FD8AF" id="Text Box 4211" o:spid="_x0000_s1026" type="#_x0000_t202" style="position:absolute;margin-left:0;margin-top:0;width:6pt;height:2.25pt;z-index:2492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7168" behindDoc="0" locked="0" layoutInCell="1" allowOverlap="1" wp14:anchorId="6F6E8E9F" wp14:editId="118FC93B">
                      <wp:simplePos x="0" y="0"/>
                      <wp:positionH relativeFrom="column">
                        <wp:posOffset>0</wp:posOffset>
                      </wp:positionH>
                      <wp:positionV relativeFrom="paragraph">
                        <wp:posOffset>0</wp:posOffset>
                      </wp:positionV>
                      <wp:extent cx="76200" cy="28575"/>
                      <wp:effectExtent l="19050" t="19050" r="19050" b="28575"/>
                      <wp:wrapNone/>
                      <wp:docPr id="6274" name="Text Box 4210">
                        <a:extLst xmlns:a="http://schemas.openxmlformats.org/drawingml/2006/main">
                          <a:ext uri="{FF2B5EF4-FFF2-40B4-BE49-F238E27FC236}">
                            <a16:creationId xmlns:a16="http://schemas.microsoft.com/office/drawing/2014/main" id="{00000000-0008-0000-0000-00008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9A571" id="Text Box 4210" o:spid="_x0000_s1026" type="#_x0000_t202" style="position:absolute;margin-left:0;margin-top:0;width:6pt;height:2.25pt;z-index:2492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8192" behindDoc="0" locked="0" layoutInCell="1" allowOverlap="1" wp14:anchorId="7F626145" wp14:editId="54279BF9">
                      <wp:simplePos x="0" y="0"/>
                      <wp:positionH relativeFrom="column">
                        <wp:posOffset>0</wp:posOffset>
                      </wp:positionH>
                      <wp:positionV relativeFrom="paragraph">
                        <wp:posOffset>0</wp:posOffset>
                      </wp:positionV>
                      <wp:extent cx="76200" cy="28575"/>
                      <wp:effectExtent l="19050" t="19050" r="19050" b="28575"/>
                      <wp:wrapNone/>
                      <wp:docPr id="6275" name="Text Box 4209">
                        <a:extLst xmlns:a="http://schemas.openxmlformats.org/drawingml/2006/main">
                          <a:ext uri="{FF2B5EF4-FFF2-40B4-BE49-F238E27FC236}">
                            <a16:creationId xmlns:a16="http://schemas.microsoft.com/office/drawing/2014/main" id="{00000000-0008-0000-0000-00008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1DF3A" id="Text Box 4209" o:spid="_x0000_s1026" type="#_x0000_t202" style="position:absolute;margin-left:0;margin-top:0;width:6pt;height:2.25pt;z-index:2492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89216" behindDoc="0" locked="0" layoutInCell="1" allowOverlap="1" wp14:anchorId="7C3A897A" wp14:editId="0E977A80">
                      <wp:simplePos x="0" y="0"/>
                      <wp:positionH relativeFrom="column">
                        <wp:posOffset>0</wp:posOffset>
                      </wp:positionH>
                      <wp:positionV relativeFrom="paragraph">
                        <wp:posOffset>0</wp:posOffset>
                      </wp:positionV>
                      <wp:extent cx="76200" cy="28575"/>
                      <wp:effectExtent l="19050" t="19050" r="19050" b="28575"/>
                      <wp:wrapNone/>
                      <wp:docPr id="6276" name="Text Box 4208">
                        <a:extLst xmlns:a="http://schemas.openxmlformats.org/drawingml/2006/main">
                          <a:ext uri="{FF2B5EF4-FFF2-40B4-BE49-F238E27FC236}">
                            <a16:creationId xmlns:a16="http://schemas.microsoft.com/office/drawing/2014/main" id="{00000000-0008-0000-0000-00008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49290" id="Text Box 4208" o:spid="_x0000_s1026" type="#_x0000_t202" style="position:absolute;margin-left:0;margin-top:0;width:6pt;height:2.25pt;z-index:2492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0240" behindDoc="0" locked="0" layoutInCell="1" allowOverlap="1" wp14:anchorId="6CB8FF6F" wp14:editId="64432836">
                      <wp:simplePos x="0" y="0"/>
                      <wp:positionH relativeFrom="column">
                        <wp:posOffset>0</wp:posOffset>
                      </wp:positionH>
                      <wp:positionV relativeFrom="paragraph">
                        <wp:posOffset>0</wp:posOffset>
                      </wp:positionV>
                      <wp:extent cx="76200" cy="28575"/>
                      <wp:effectExtent l="19050" t="19050" r="19050" b="28575"/>
                      <wp:wrapNone/>
                      <wp:docPr id="6277" name="Text Box 4207">
                        <a:extLst xmlns:a="http://schemas.openxmlformats.org/drawingml/2006/main">
                          <a:ext uri="{FF2B5EF4-FFF2-40B4-BE49-F238E27FC236}">
                            <a16:creationId xmlns:a16="http://schemas.microsoft.com/office/drawing/2014/main" id="{00000000-0008-0000-0000-00008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C34A66" id="Text Box 4207" o:spid="_x0000_s1026" type="#_x0000_t202" style="position:absolute;margin-left:0;margin-top:0;width:6pt;height:2.25pt;z-index:2492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1264" behindDoc="0" locked="0" layoutInCell="1" allowOverlap="1" wp14:anchorId="102C37BE" wp14:editId="7F6A83CB">
                      <wp:simplePos x="0" y="0"/>
                      <wp:positionH relativeFrom="column">
                        <wp:posOffset>0</wp:posOffset>
                      </wp:positionH>
                      <wp:positionV relativeFrom="paragraph">
                        <wp:posOffset>0</wp:posOffset>
                      </wp:positionV>
                      <wp:extent cx="76200" cy="28575"/>
                      <wp:effectExtent l="19050" t="19050" r="19050" b="28575"/>
                      <wp:wrapNone/>
                      <wp:docPr id="6278" name="Text Box 4206">
                        <a:extLst xmlns:a="http://schemas.openxmlformats.org/drawingml/2006/main">
                          <a:ext uri="{FF2B5EF4-FFF2-40B4-BE49-F238E27FC236}">
                            <a16:creationId xmlns:a16="http://schemas.microsoft.com/office/drawing/2014/main" id="{00000000-0008-0000-0000-00008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31231B" id="Text Box 4206" o:spid="_x0000_s1026" type="#_x0000_t202" style="position:absolute;margin-left:0;margin-top:0;width:6pt;height:2.25pt;z-index:2492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2288" behindDoc="0" locked="0" layoutInCell="1" allowOverlap="1" wp14:anchorId="0B633597" wp14:editId="344EFD54">
                      <wp:simplePos x="0" y="0"/>
                      <wp:positionH relativeFrom="column">
                        <wp:posOffset>0</wp:posOffset>
                      </wp:positionH>
                      <wp:positionV relativeFrom="paragraph">
                        <wp:posOffset>0</wp:posOffset>
                      </wp:positionV>
                      <wp:extent cx="76200" cy="28575"/>
                      <wp:effectExtent l="19050" t="19050" r="19050" b="28575"/>
                      <wp:wrapNone/>
                      <wp:docPr id="6279" name="Text Box 4205">
                        <a:extLst xmlns:a="http://schemas.openxmlformats.org/drawingml/2006/main">
                          <a:ext uri="{FF2B5EF4-FFF2-40B4-BE49-F238E27FC236}">
                            <a16:creationId xmlns:a16="http://schemas.microsoft.com/office/drawing/2014/main" id="{00000000-0008-0000-0000-00008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A4CC88" id="Text Box 4205" o:spid="_x0000_s1026" type="#_x0000_t202" style="position:absolute;margin-left:0;margin-top:0;width:6pt;height:2.25pt;z-index:2492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3312" behindDoc="0" locked="0" layoutInCell="1" allowOverlap="1" wp14:anchorId="780B92DB" wp14:editId="55595FA6">
                      <wp:simplePos x="0" y="0"/>
                      <wp:positionH relativeFrom="column">
                        <wp:posOffset>0</wp:posOffset>
                      </wp:positionH>
                      <wp:positionV relativeFrom="paragraph">
                        <wp:posOffset>0</wp:posOffset>
                      </wp:positionV>
                      <wp:extent cx="76200" cy="28575"/>
                      <wp:effectExtent l="19050" t="19050" r="19050" b="28575"/>
                      <wp:wrapNone/>
                      <wp:docPr id="6280" name="Text Box 4204">
                        <a:extLst xmlns:a="http://schemas.openxmlformats.org/drawingml/2006/main">
                          <a:ext uri="{FF2B5EF4-FFF2-40B4-BE49-F238E27FC236}">
                            <a16:creationId xmlns:a16="http://schemas.microsoft.com/office/drawing/2014/main" id="{00000000-0008-0000-0000-00008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4C522" id="Text Box 4204" o:spid="_x0000_s1026" type="#_x0000_t202" style="position:absolute;margin-left:0;margin-top:0;width:6pt;height:2.25pt;z-index:24929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4336" behindDoc="0" locked="0" layoutInCell="1" allowOverlap="1" wp14:anchorId="6F0DD3D1" wp14:editId="60B73EDE">
                      <wp:simplePos x="0" y="0"/>
                      <wp:positionH relativeFrom="column">
                        <wp:posOffset>0</wp:posOffset>
                      </wp:positionH>
                      <wp:positionV relativeFrom="paragraph">
                        <wp:posOffset>0</wp:posOffset>
                      </wp:positionV>
                      <wp:extent cx="76200" cy="28575"/>
                      <wp:effectExtent l="19050" t="19050" r="19050" b="28575"/>
                      <wp:wrapNone/>
                      <wp:docPr id="6281" name="Text Box 4203">
                        <a:extLst xmlns:a="http://schemas.openxmlformats.org/drawingml/2006/main">
                          <a:ext uri="{FF2B5EF4-FFF2-40B4-BE49-F238E27FC236}">
                            <a16:creationId xmlns:a16="http://schemas.microsoft.com/office/drawing/2014/main" id="{00000000-0008-0000-0000-00008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BEE06" id="Text Box 4203" o:spid="_x0000_s1026" type="#_x0000_t202" style="position:absolute;margin-left:0;margin-top:0;width:6pt;height:2.25pt;z-index:2492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5360" behindDoc="0" locked="0" layoutInCell="1" allowOverlap="1" wp14:anchorId="0083E74D" wp14:editId="70F3A323">
                      <wp:simplePos x="0" y="0"/>
                      <wp:positionH relativeFrom="column">
                        <wp:posOffset>0</wp:posOffset>
                      </wp:positionH>
                      <wp:positionV relativeFrom="paragraph">
                        <wp:posOffset>0</wp:posOffset>
                      </wp:positionV>
                      <wp:extent cx="76200" cy="28575"/>
                      <wp:effectExtent l="19050" t="19050" r="19050" b="28575"/>
                      <wp:wrapNone/>
                      <wp:docPr id="6282" name="Text Box 4202">
                        <a:extLst xmlns:a="http://schemas.openxmlformats.org/drawingml/2006/main">
                          <a:ext uri="{FF2B5EF4-FFF2-40B4-BE49-F238E27FC236}">
                            <a16:creationId xmlns:a16="http://schemas.microsoft.com/office/drawing/2014/main" id="{00000000-0008-0000-0000-00008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04449" id="Text Box 4202" o:spid="_x0000_s1026" type="#_x0000_t202" style="position:absolute;margin-left:0;margin-top:0;width:6pt;height:2.25pt;z-index:2492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6384" behindDoc="0" locked="0" layoutInCell="1" allowOverlap="1" wp14:anchorId="5F4D1783" wp14:editId="4DC66369">
                      <wp:simplePos x="0" y="0"/>
                      <wp:positionH relativeFrom="column">
                        <wp:posOffset>0</wp:posOffset>
                      </wp:positionH>
                      <wp:positionV relativeFrom="paragraph">
                        <wp:posOffset>0</wp:posOffset>
                      </wp:positionV>
                      <wp:extent cx="76200" cy="28575"/>
                      <wp:effectExtent l="19050" t="19050" r="19050" b="28575"/>
                      <wp:wrapNone/>
                      <wp:docPr id="6283" name="Text Box 4201">
                        <a:extLst xmlns:a="http://schemas.openxmlformats.org/drawingml/2006/main">
                          <a:ext uri="{FF2B5EF4-FFF2-40B4-BE49-F238E27FC236}">
                            <a16:creationId xmlns:a16="http://schemas.microsoft.com/office/drawing/2014/main" id="{00000000-0008-0000-0000-00008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CBC42" id="Text Box 4201" o:spid="_x0000_s1026" type="#_x0000_t202" style="position:absolute;margin-left:0;margin-top:0;width:6pt;height:2.25pt;z-index:2492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7408" behindDoc="0" locked="0" layoutInCell="1" allowOverlap="1" wp14:anchorId="2B8BF2AE" wp14:editId="4EE089FC">
                      <wp:simplePos x="0" y="0"/>
                      <wp:positionH relativeFrom="column">
                        <wp:posOffset>0</wp:posOffset>
                      </wp:positionH>
                      <wp:positionV relativeFrom="paragraph">
                        <wp:posOffset>0</wp:posOffset>
                      </wp:positionV>
                      <wp:extent cx="76200" cy="28575"/>
                      <wp:effectExtent l="19050" t="19050" r="19050" b="28575"/>
                      <wp:wrapNone/>
                      <wp:docPr id="6284" name="Text Box 4200">
                        <a:extLst xmlns:a="http://schemas.openxmlformats.org/drawingml/2006/main">
                          <a:ext uri="{FF2B5EF4-FFF2-40B4-BE49-F238E27FC236}">
                            <a16:creationId xmlns:a16="http://schemas.microsoft.com/office/drawing/2014/main" id="{00000000-0008-0000-0000-00008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6154B" id="Text Box 4200" o:spid="_x0000_s1026" type="#_x0000_t202" style="position:absolute;margin-left:0;margin-top:0;width:6pt;height:2.25pt;z-index:2492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8432" behindDoc="0" locked="0" layoutInCell="1" allowOverlap="1" wp14:anchorId="32E9C658" wp14:editId="171A7665">
                      <wp:simplePos x="0" y="0"/>
                      <wp:positionH relativeFrom="column">
                        <wp:posOffset>0</wp:posOffset>
                      </wp:positionH>
                      <wp:positionV relativeFrom="paragraph">
                        <wp:posOffset>0</wp:posOffset>
                      </wp:positionV>
                      <wp:extent cx="76200" cy="28575"/>
                      <wp:effectExtent l="19050" t="19050" r="19050" b="28575"/>
                      <wp:wrapNone/>
                      <wp:docPr id="6285" name="Text Box 4199">
                        <a:extLst xmlns:a="http://schemas.openxmlformats.org/drawingml/2006/main">
                          <a:ext uri="{FF2B5EF4-FFF2-40B4-BE49-F238E27FC236}">
                            <a16:creationId xmlns:a16="http://schemas.microsoft.com/office/drawing/2014/main" id="{00000000-0008-0000-0000-00008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C6489" id="Text Box 4199" o:spid="_x0000_s1026" type="#_x0000_t202" style="position:absolute;margin-left:0;margin-top:0;width:6pt;height:2.25pt;z-index:2492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299456" behindDoc="0" locked="0" layoutInCell="1" allowOverlap="1" wp14:anchorId="4D6ADC3C" wp14:editId="6D3CBF1B">
                      <wp:simplePos x="0" y="0"/>
                      <wp:positionH relativeFrom="column">
                        <wp:posOffset>0</wp:posOffset>
                      </wp:positionH>
                      <wp:positionV relativeFrom="paragraph">
                        <wp:posOffset>0</wp:posOffset>
                      </wp:positionV>
                      <wp:extent cx="76200" cy="28575"/>
                      <wp:effectExtent l="19050" t="19050" r="19050" b="28575"/>
                      <wp:wrapNone/>
                      <wp:docPr id="6286" name="Text Box 4198">
                        <a:extLst xmlns:a="http://schemas.openxmlformats.org/drawingml/2006/main">
                          <a:ext uri="{FF2B5EF4-FFF2-40B4-BE49-F238E27FC236}">
                            <a16:creationId xmlns:a16="http://schemas.microsoft.com/office/drawing/2014/main" id="{00000000-0008-0000-0000-00008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6999F" id="Text Box 4198" o:spid="_x0000_s1026" type="#_x0000_t202" style="position:absolute;margin-left:0;margin-top:0;width:6pt;height:2.25pt;z-index:24929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0480" behindDoc="0" locked="0" layoutInCell="1" allowOverlap="1" wp14:anchorId="178FC177" wp14:editId="4E7C5469">
                      <wp:simplePos x="0" y="0"/>
                      <wp:positionH relativeFrom="column">
                        <wp:posOffset>0</wp:posOffset>
                      </wp:positionH>
                      <wp:positionV relativeFrom="paragraph">
                        <wp:posOffset>0</wp:posOffset>
                      </wp:positionV>
                      <wp:extent cx="76200" cy="28575"/>
                      <wp:effectExtent l="19050" t="19050" r="19050" b="28575"/>
                      <wp:wrapNone/>
                      <wp:docPr id="6287" name="Text Box 4197">
                        <a:extLst xmlns:a="http://schemas.openxmlformats.org/drawingml/2006/main">
                          <a:ext uri="{FF2B5EF4-FFF2-40B4-BE49-F238E27FC236}">
                            <a16:creationId xmlns:a16="http://schemas.microsoft.com/office/drawing/2014/main" id="{00000000-0008-0000-0000-00008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D0E04" id="Text Box 4197" o:spid="_x0000_s1026" type="#_x0000_t202" style="position:absolute;margin-left:0;margin-top:0;width:6pt;height:2.25pt;z-index:2493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1504" behindDoc="0" locked="0" layoutInCell="1" allowOverlap="1" wp14:anchorId="00FDB9A4" wp14:editId="12BF25AD">
                      <wp:simplePos x="0" y="0"/>
                      <wp:positionH relativeFrom="column">
                        <wp:posOffset>0</wp:posOffset>
                      </wp:positionH>
                      <wp:positionV relativeFrom="paragraph">
                        <wp:posOffset>0</wp:posOffset>
                      </wp:positionV>
                      <wp:extent cx="76200" cy="28575"/>
                      <wp:effectExtent l="19050" t="19050" r="19050" b="28575"/>
                      <wp:wrapNone/>
                      <wp:docPr id="6288" name="Text Box 4196">
                        <a:extLst xmlns:a="http://schemas.openxmlformats.org/drawingml/2006/main">
                          <a:ext uri="{FF2B5EF4-FFF2-40B4-BE49-F238E27FC236}">
                            <a16:creationId xmlns:a16="http://schemas.microsoft.com/office/drawing/2014/main" id="{00000000-0008-0000-0000-00009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D2969" id="Text Box 4196" o:spid="_x0000_s1026" type="#_x0000_t202" style="position:absolute;margin-left:0;margin-top:0;width:6pt;height:2.25pt;z-index:2493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2528" behindDoc="0" locked="0" layoutInCell="1" allowOverlap="1" wp14:anchorId="20C78007" wp14:editId="4A15160B">
                      <wp:simplePos x="0" y="0"/>
                      <wp:positionH relativeFrom="column">
                        <wp:posOffset>0</wp:posOffset>
                      </wp:positionH>
                      <wp:positionV relativeFrom="paragraph">
                        <wp:posOffset>0</wp:posOffset>
                      </wp:positionV>
                      <wp:extent cx="76200" cy="28575"/>
                      <wp:effectExtent l="19050" t="19050" r="19050" b="28575"/>
                      <wp:wrapNone/>
                      <wp:docPr id="6289" name="Text Box 4195">
                        <a:extLst xmlns:a="http://schemas.openxmlformats.org/drawingml/2006/main">
                          <a:ext uri="{FF2B5EF4-FFF2-40B4-BE49-F238E27FC236}">
                            <a16:creationId xmlns:a16="http://schemas.microsoft.com/office/drawing/2014/main" id="{00000000-0008-0000-0000-00009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93DCD" id="Text Box 4195" o:spid="_x0000_s1026" type="#_x0000_t202" style="position:absolute;margin-left:0;margin-top:0;width:6pt;height:2.25pt;z-index:2493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3552" behindDoc="0" locked="0" layoutInCell="1" allowOverlap="1" wp14:anchorId="20874FE8" wp14:editId="25FB86AE">
                      <wp:simplePos x="0" y="0"/>
                      <wp:positionH relativeFrom="column">
                        <wp:posOffset>0</wp:posOffset>
                      </wp:positionH>
                      <wp:positionV relativeFrom="paragraph">
                        <wp:posOffset>0</wp:posOffset>
                      </wp:positionV>
                      <wp:extent cx="76200" cy="28575"/>
                      <wp:effectExtent l="19050" t="19050" r="19050" b="28575"/>
                      <wp:wrapNone/>
                      <wp:docPr id="6290" name="Text Box 4194">
                        <a:extLst xmlns:a="http://schemas.openxmlformats.org/drawingml/2006/main">
                          <a:ext uri="{FF2B5EF4-FFF2-40B4-BE49-F238E27FC236}">
                            <a16:creationId xmlns:a16="http://schemas.microsoft.com/office/drawing/2014/main" id="{00000000-0008-0000-0000-00009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D63AD" id="Text Box 4194" o:spid="_x0000_s1026" type="#_x0000_t202" style="position:absolute;margin-left:0;margin-top:0;width:6pt;height:2.25pt;z-index:2493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4576" behindDoc="0" locked="0" layoutInCell="1" allowOverlap="1" wp14:anchorId="02114194" wp14:editId="3D6A7D27">
                      <wp:simplePos x="0" y="0"/>
                      <wp:positionH relativeFrom="column">
                        <wp:posOffset>0</wp:posOffset>
                      </wp:positionH>
                      <wp:positionV relativeFrom="paragraph">
                        <wp:posOffset>0</wp:posOffset>
                      </wp:positionV>
                      <wp:extent cx="76200" cy="28575"/>
                      <wp:effectExtent l="19050" t="19050" r="19050" b="28575"/>
                      <wp:wrapNone/>
                      <wp:docPr id="6291" name="Text Box 4193">
                        <a:extLst xmlns:a="http://schemas.openxmlformats.org/drawingml/2006/main">
                          <a:ext uri="{FF2B5EF4-FFF2-40B4-BE49-F238E27FC236}">
                            <a16:creationId xmlns:a16="http://schemas.microsoft.com/office/drawing/2014/main" id="{00000000-0008-0000-0000-00009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D282E" id="Text Box 4193" o:spid="_x0000_s1026" type="#_x0000_t202" style="position:absolute;margin-left:0;margin-top:0;width:6pt;height:2.25pt;z-index:2493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5600" behindDoc="0" locked="0" layoutInCell="1" allowOverlap="1" wp14:anchorId="6B0D6EC4" wp14:editId="395026FF">
                      <wp:simplePos x="0" y="0"/>
                      <wp:positionH relativeFrom="column">
                        <wp:posOffset>0</wp:posOffset>
                      </wp:positionH>
                      <wp:positionV relativeFrom="paragraph">
                        <wp:posOffset>0</wp:posOffset>
                      </wp:positionV>
                      <wp:extent cx="76200" cy="28575"/>
                      <wp:effectExtent l="19050" t="19050" r="19050" b="28575"/>
                      <wp:wrapNone/>
                      <wp:docPr id="6292" name="Text Box 4192">
                        <a:extLst xmlns:a="http://schemas.openxmlformats.org/drawingml/2006/main">
                          <a:ext uri="{FF2B5EF4-FFF2-40B4-BE49-F238E27FC236}">
                            <a16:creationId xmlns:a16="http://schemas.microsoft.com/office/drawing/2014/main" id="{00000000-0008-0000-0000-00009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5BBCE" id="Text Box 4192" o:spid="_x0000_s1026" type="#_x0000_t202" style="position:absolute;margin-left:0;margin-top:0;width:6pt;height:2.25pt;z-index:2493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6624" behindDoc="0" locked="0" layoutInCell="1" allowOverlap="1" wp14:anchorId="7D5F4CE6" wp14:editId="52F4D8B5">
                      <wp:simplePos x="0" y="0"/>
                      <wp:positionH relativeFrom="column">
                        <wp:posOffset>0</wp:posOffset>
                      </wp:positionH>
                      <wp:positionV relativeFrom="paragraph">
                        <wp:posOffset>0</wp:posOffset>
                      </wp:positionV>
                      <wp:extent cx="76200" cy="28575"/>
                      <wp:effectExtent l="19050" t="19050" r="19050" b="28575"/>
                      <wp:wrapNone/>
                      <wp:docPr id="6293" name="Text Box 4191">
                        <a:extLst xmlns:a="http://schemas.openxmlformats.org/drawingml/2006/main">
                          <a:ext uri="{FF2B5EF4-FFF2-40B4-BE49-F238E27FC236}">
                            <a16:creationId xmlns:a16="http://schemas.microsoft.com/office/drawing/2014/main" id="{00000000-0008-0000-0000-00009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4AF02" id="Text Box 4191" o:spid="_x0000_s1026" type="#_x0000_t202" style="position:absolute;margin-left:0;margin-top:0;width:6pt;height:2.25pt;z-index:2493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7648" behindDoc="0" locked="0" layoutInCell="1" allowOverlap="1" wp14:anchorId="4C161E3F" wp14:editId="162A69F4">
                      <wp:simplePos x="0" y="0"/>
                      <wp:positionH relativeFrom="column">
                        <wp:posOffset>0</wp:posOffset>
                      </wp:positionH>
                      <wp:positionV relativeFrom="paragraph">
                        <wp:posOffset>0</wp:posOffset>
                      </wp:positionV>
                      <wp:extent cx="76200" cy="28575"/>
                      <wp:effectExtent l="19050" t="19050" r="19050" b="28575"/>
                      <wp:wrapNone/>
                      <wp:docPr id="6294" name="Text Box 4190">
                        <a:extLst xmlns:a="http://schemas.openxmlformats.org/drawingml/2006/main">
                          <a:ext uri="{FF2B5EF4-FFF2-40B4-BE49-F238E27FC236}">
                            <a16:creationId xmlns:a16="http://schemas.microsoft.com/office/drawing/2014/main" id="{00000000-0008-0000-0000-00009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7D369" id="Text Box 4190" o:spid="_x0000_s1026" type="#_x0000_t202" style="position:absolute;margin-left:0;margin-top:0;width:6pt;height:2.25pt;z-index:2493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8672" behindDoc="0" locked="0" layoutInCell="1" allowOverlap="1" wp14:anchorId="0793391F" wp14:editId="742F7314">
                      <wp:simplePos x="0" y="0"/>
                      <wp:positionH relativeFrom="column">
                        <wp:posOffset>0</wp:posOffset>
                      </wp:positionH>
                      <wp:positionV relativeFrom="paragraph">
                        <wp:posOffset>0</wp:posOffset>
                      </wp:positionV>
                      <wp:extent cx="76200" cy="28575"/>
                      <wp:effectExtent l="19050" t="19050" r="19050" b="28575"/>
                      <wp:wrapNone/>
                      <wp:docPr id="6295" name="Text Box 4189">
                        <a:extLst xmlns:a="http://schemas.openxmlformats.org/drawingml/2006/main">
                          <a:ext uri="{FF2B5EF4-FFF2-40B4-BE49-F238E27FC236}">
                            <a16:creationId xmlns:a16="http://schemas.microsoft.com/office/drawing/2014/main" id="{00000000-0008-0000-0000-00009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34F5F" id="Text Box 4189" o:spid="_x0000_s1026" type="#_x0000_t202" style="position:absolute;margin-left:0;margin-top:0;width:6pt;height:2.25pt;z-index:2493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09696" behindDoc="0" locked="0" layoutInCell="1" allowOverlap="1" wp14:anchorId="360312C2" wp14:editId="5B5EC45E">
                      <wp:simplePos x="0" y="0"/>
                      <wp:positionH relativeFrom="column">
                        <wp:posOffset>0</wp:posOffset>
                      </wp:positionH>
                      <wp:positionV relativeFrom="paragraph">
                        <wp:posOffset>0</wp:posOffset>
                      </wp:positionV>
                      <wp:extent cx="76200" cy="28575"/>
                      <wp:effectExtent l="19050" t="19050" r="19050" b="28575"/>
                      <wp:wrapNone/>
                      <wp:docPr id="6296" name="Text Box 4188">
                        <a:extLst xmlns:a="http://schemas.openxmlformats.org/drawingml/2006/main">
                          <a:ext uri="{FF2B5EF4-FFF2-40B4-BE49-F238E27FC236}">
                            <a16:creationId xmlns:a16="http://schemas.microsoft.com/office/drawing/2014/main" id="{00000000-0008-0000-0000-00009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7B319" id="Text Box 4188" o:spid="_x0000_s1026" type="#_x0000_t202" style="position:absolute;margin-left:0;margin-top:0;width:6pt;height:2.25pt;z-index:2493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0720" behindDoc="0" locked="0" layoutInCell="1" allowOverlap="1" wp14:anchorId="2EF374AB" wp14:editId="5DA03EF6">
                      <wp:simplePos x="0" y="0"/>
                      <wp:positionH relativeFrom="column">
                        <wp:posOffset>0</wp:posOffset>
                      </wp:positionH>
                      <wp:positionV relativeFrom="paragraph">
                        <wp:posOffset>0</wp:posOffset>
                      </wp:positionV>
                      <wp:extent cx="76200" cy="28575"/>
                      <wp:effectExtent l="19050" t="19050" r="19050" b="28575"/>
                      <wp:wrapNone/>
                      <wp:docPr id="6297" name="Text Box 4187">
                        <a:extLst xmlns:a="http://schemas.openxmlformats.org/drawingml/2006/main">
                          <a:ext uri="{FF2B5EF4-FFF2-40B4-BE49-F238E27FC236}">
                            <a16:creationId xmlns:a16="http://schemas.microsoft.com/office/drawing/2014/main" id="{00000000-0008-0000-0000-00009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C9EF2" id="Text Box 4187" o:spid="_x0000_s1026" type="#_x0000_t202" style="position:absolute;margin-left:0;margin-top:0;width:6pt;height:2.25pt;z-index:2493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1744" behindDoc="0" locked="0" layoutInCell="1" allowOverlap="1" wp14:anchorId="4CCF95F1" wp14:editId="679C4406">
                      <wp:simplePos x="0" y="0"/>
                      <wp:positionH relativeFrom="column">
                        <wp:posOffset>0</wp:posOffset>
                      </wp:positionH>
                      <wp:positionV relativeFrom="paragraph">
                        <wp:posOffset>0</wp:posOffset>
                      </wp:positionV>
                      <wp:extent cx="76200" cy="28575"/>
                      <wp:effectExtent l="19050" t="19050" r="19050" b="28575"/>
                      <wp:wrapNone/>
                      <wp:docPr id="6298" name="Text Box 4186">
                        <a:extLst xmlns:a="http://schemas.openxmlformats.org/drawingml/2006/main">
                          <a:ext uri="{FF2B5EF4-FFF2-40B4-BE49-F238E27FC236}">
                            <a16:creationId xmlns:a16="http://schemas.microsoft.com/office/drawing/2014/main" id="{00000000-0008-0000-0000-00009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F8371" id="Text Box 4186" o:spid="_x0000_s1026" type="#_x0000_t202" style="position:absolute;margin-left:0;margin-top:0;width:6pt;height:2.25pt;z-index:2493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2768" behindDoc="0" locked="0" layoutInCell="1" allowOverlap="1" wp14:anchorId="52B825E0" wp14:editId="70EA8028">
                      <wp:simplePos x="0" y="0"/>
                      <wp:positionH relativeFrom="column">
                        <wp:posOffset>0</wp:posOffset>
                      </wp:positionH>
                      <wp:positionV relativeFrom="paragraph">
                        <wp:posOffset>0</wp:posOffset>
                      </wp:positionV>
                      <wp:extent cx="76200" cy="28575"/>
                      <wp:effectExtent l="19050" t="19050" r="19050" b="28575"/>
                      <wp:wrapNone/>
                      <wp:docPr id="6299" name="Text Box 4185">
                        <a:extLst xmlns:a="http://schemas.openxmlformats.org/drawingml/2006/main">
                          <a:ext uri="{FF2B5EF4-FFF2-40B4-BE49-F238E27FC236}">
                            <a16:creationId xmlns:a16="http://schemas.microsoft.com/office/drawing/2014/main" id="{00000000-0008-0000-0000-00009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6606B9" id="Text Box 4185" o:spid="_x0000_s1026" type="#_x0000_t202" style="position:absolute;margin-left:0;margin-top:0;width:6pt;height:2.25pt;z-index:2493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3792" behindDoc="0" locked="0" layoutInCell="1" allowOverlap="1" wp14:anchorId="7D91EEB8" wp14:editId="6F436089">
                      <wp:simplePos x="0" y="0"/>
                      <wp:positionH relativeFrom="column">
                        <wp:posOffset>0</wp:posOffset>
                      </wp:positionH>
                      <wp:positionV relativeFrom="paragraph">
                        <wp:posOffset>0</wp:posOffset>
                      </wp:positionV>
                      <wp:extent cx="76200" cy="28575"/>
                      <wp:effectExtent l="19050" t="19050" r="19050" b="28575"/>
                      <wp:wrapNone/>
                      <wp:docPr id="6300" name="Text Box 4184">
                        <a:extLst xmlns:a="http://schemas.openxmlformats.org/drawingml/2006/main">
                          <a:ext uri="{FF2B5EF4-FFF2-40B4-BE49-F238E27FC236}">
                            <a16:creationId xmlns:a16="http://schemas.microsoft.com/office/drawing/2014/main" id="{00000000-0008-0000-0000-00009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2C2613" id="Text Box 4184" o:spid="_x0000_s1026" type="#_x0000_t202" style="position:absolute;margin-left:0;margin-top:0;width:6pt;height:2.25pt;z-index:2493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4816" behindDoc="0" locked="0" layoutInCell="1" allowOverlap="1" wp14:anchorId="627FFBB5" wp14:editId="06DB5817">
                      <wp:simplePos x="0" y="0"/>
                      <wp:positionH relativeFrom="column">
                        <wp:posOffset>0</wp:posOffset>
                      </wp:positionH>
                      <wp:positionV relativeFrom="paragraph">
                        <wp:posOffset>0</wp:posOffset>
                      </wp:positionV>
                      <wp:extent cx="76200" cy="28575"/>
                      <wp:effectExtent l="19050" t="19050" r="19050" b="28575"/>
                      <wp:wrapNone/>
                      <wp:docPr id="6301" name="Text Box 4183">
                        <a:extLst xmlns:a="http://schemas.openxmlformats.org/drawingml/2006/main">
                          <a:ext uri="{FF2B5EF4-FFF2-40B4-BE49-F238E27FC236}">
                            <a16:creationId xmlns:a16="http://schemas.microsoft.com/office/drawing/2014/main" id="{00000000-0008-0000-0000-00009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EB7F3" id="Text Box 4183" o:spid="_x0000_s1026" type="#_x0000_t202" style="position:absolute;margin-left:0;margin-top:0;width:6pt;height:2.25pt;z-index:2493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5840" behindDoc="0" locked="0" layoutInCell="1" allowOverlap="1" wp14:anchorId="62E83A20" wp14:editId="27CF289F">
                      <wp:simplePos x="0" y="0"/>
                      <wp:positionH relativeFrom="column">
                        <wp:posOffset>0</wp:posOffset>
                      </wp:positionH>
                      <wp:positionV relativeFrom="paragraph">
                        <wp:posOffset>0</wp:posOffset>
                      </wp:positionV>
                      <wp:extent cx="76200" cy="28575"/>
                      <wp:effectExtent l="19050" t="19050" r="19050" b="28575"/>
                      <wp:wrapNone/>
                      <wp:docPr id="6302" name="Text Box 4182">
                        <a:extLst xmlns:a="http://schemas.openxmlformats.org/drawingml/2006/main">
                          <a:ext uri="{FF2B5EF4-FFF2-40B4-BE49-F238E27FC236}">
                            <a16:creationId xmlns:a16="http://schemas.microsoft.com/office/drawing/2014/main" id="{00000000-0008-0000-0000-00009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71D56" id="Text Box 4182" o:spid="_x0000_s1026" type="#_x0000_t202" style="position:absolute;margin-left:0;margin-top:0;width:6pt;height:2.25pt;z-index:2493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6864" behindDoc="0" locked="0" layoutInCell="1" allowOverlap="1" wp14:anchorId="020AC2A2" wp14:editId="5156336D">
                      <wp:simplePos x="0" y="0"/>
                      <wp:positionH relativeFrom="column">
                        <wp:posOffset>0</wp:posOffset>
                      </wp:positionH>
                      <wp:positionV relativeFrom="paragraph">
                        <wp:posOffset>0</wp:posOffset>
                      </wp:positionV>
                      <wp:extent cx="76200" cy="28575"/>
                      <wp:effectExtent l="19050" t="19050" r="19050" b="28575"/>
                      <wp:wrapNone/>
                      <wp:docPr id="6303" name="Text Box 4181">
                        <a:extLst xmlns:a="http://schemas.openxmlformats.org/drawingml/2006/main">
                          <a:ext uri="{FF2B5EF4-FFF2-40B4-BE49-F238E27FC236}">
                            <a16:creationId xmlns:a16="http://schemas.microsoft.com/office/drawing/2014/main" id="{00000000-0008-0000-0000-00009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D07F6" id="Text Box 4181" o:spid="_x0000_s1026" type="#_x0000_t202" style="position:absolute;margin-left:0;margin-top:0;width:6pt;height:2.25pt;z-index:2493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7888" behindDoc="0" locked="0" layoutInCell="1" allowOverlap="1" wp14:anchorId="71D96EA1" wp14:editId="72FFCA5D">
                      <wp:simplePos x="0" y="0"/>
                      <wp:positionH relativeFrom="column">
                        <wp:posOffset>0</wp:posOffset>
                      </wp:positionH>
                      <wp:positionV relativeFrom="paragraph">
                        <wp:posOffset>0</wp:posOffset>
                      </wp:positionV>
                      <wp:extent cx="76200" cy="28575"/>
                      <wp:effectExtent l="19050" t="19050" r="19050" b="28575"/>
                      <wp:wrapNone/>
                      <wp:docPr id="6304" name="Text Box 4180">
                        <a:extLst xmlns:a="http://schemas.openxmlformats.org/drawingml/2006/main">
                          <a:ext uri="{FF2B5EF4-FFF2-40B4-BE49-F238E27FC236}">
                            <a16:creationId xmlns:a16="http://schemas.microsoft.com/office/drawing/2014/main" id="{00000000-0008-0000-0000-0000A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7BA39" id="Text Box 4180" o:spid="_x0000_s1026" type="#_x0000_t202" style="position:absolute;margin-left:0;margin-top:0;width:6pt;height:2.25pt;z-index:24931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8912" behindDoc="0" locked="0" layoutInCell="1" allowOverlap="1" wp14:anchorId="3D761605" wp14:editId="5A0355F5">
                      <wp:simplePos x="0" y="0"/>
                      <wp:positionH relativeFrom="column">
                        <wp:posOffset>0</wp:posOffset>
                      </wp:positionH>
                      <wp:positionV relativeFrom="paragraph">
                        <wp:posOffset>0</wp:posOffset>
                      </wp:positionV>
                      <wp:extent cx="76200" cy="28575"/>
                      <wp:effectExtent l="19050" t="19050" r="19050" b="28575"/>
                      <wp:wrapNone/>
                      <wp:docPr id="6305" name="Text Box 4179">
                        <a:extLst xmlns:a="http://schemas.openxmlformats.org/drawingml/2006/main">
                          <a:ext uri="{FF2B5EF4-FFF2-40B4-BE49-F238E27FC236}">
                            <a16:creationId xmlns:a16="http://schemas.microsoft.com/office/drawing/2014/main" id="{00000000-0008-0000-0000-0000A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D4CCDA" id="Text Box 4179" o:spid="_x0000_s1026" type="#_x0000_t202" style="position:absolute;margin-left:0;margin-top:0;width:6pt;height:2.25pt;z-index:24931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19936" behindDoc="0" locked="0" layoutInCell="1" allowOverlap="1" wp14:anchorId="76378E36" wp14:editId="4D0581BA">
                      <wp:simplePos x="0" y="0"/>
                      <wp:positionH relativeFrom="column">
                        <wp:posOffset>0</wp:posOffset>
                      </wp:positionH>
                      <wp:positionV relativeFrom="paragraph">
                        <wp:posOffset>0</wp:posOffset>
                      </wp:positionV>
                      <wp:extent cx="76200" cy="28575"/>
                      <wp:effectExtent l="19050" t="19050" r="19050" b="28575"/>
                      <wp:wrapNone/>
                      <wp:docPr id="6306" name="Text Box 4178">
                        <a:extLst xmlns:a="http://schemas.openxmlformats.org/drawingml/2006/main">
                          <a:ext uri="{FF2B5EF4-FFF2-40B4-BE49-F238E27FC236}">
                            <a16:creationId xmlns:a16="http://schemas.microsoft.com/office/drawing/2014/main" id="{00000000-0008-0000-0000-0000A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D67A8" id="Text Box 4178" o:spid="_x0000_s1026" type="#_x0000_t202" style="position:absolute;margin-left:0;margin-top:0;width:6pt;height:2.25pt;z-index:24931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0960" behindDoc="0" locked="0" layoutInCell="1" allowOverlap="1" wp14:anchorId="4C57A9FF" wp14:editId="674EA1B9">
                      <wp:simplePos x="0" y="0"/>
                      <wp:positionH relativeFrom="column">
                        <wp:posOffset>0</wp:posOffset>
                      </wp:positionH>
                      <wp:positionV relativeFrom="paragraph">
                        <wp:posOffset>0</wp:posOffset>
                      </wp:positionV>
                      <wp:extent cx="76200" cy="28575"/>
                      <wp:effectExtent l="19050" t="19050" r="19050" b="28575"/>
                      <wp:wrapNone/>
                      <wp:docPr id="6307" name="Text Box 4177">
                        <a:extLst xmlns:a="http://schemas.openxmlformats.org/drawingml/2006/main">
                          <a:ext uri="{FF2B5EF4-FFF2-40B4-BE49-F238E27FC236}">
                            <a16:creationId xmlns:a16="http://schemas.microsoft.com/office/drawing/2014/main" id="{00000000-0008-0000-0000-0000A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8C637" id="Text Box 4177" o:spid="_x0000_s1026" type="#_x0000_t202" style="position:absolute;margin-left:0;margin-top:0;width:6pt;height:2.25pt;z-index:2493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1984" behindDoc="0" locked="0" layoutInCell="1" allowOverlap="1" wp14:anchorId="5A21898E" wp14:editId="4E9F184A">
                      <wp:simplePos x="0" y="0"/>
                      <wp:positionH relativeFrom="column">
                        <wp:posOffset>0</wp:posOffset>
                      </wp:positionH>
                      <wp:positionV relativeFrom="paragraph">
                        <wp:posOffset>0</wp:posOffset>
                      </wp:positionV>
                      <wp:extent cx="76200" cy="28575"/>
                      <wp:effectExtent l="19050" t="19050" r="19050" b="28575"/>
                      <wp:wrapNone/>
                      <wp:docPr id="6308" name="Text Box 4176">
                        <a:extLst xmlns:a="http://schemas.openxmlformats.org/drawingml/2006/main">
                          <a:ext uri="{FF2B5EF4-FFF2-40B4-BE49-F238E27FC236}">
                            <a16:creationId xmlns:a16="http://schemas.microsoft.com/office/drawing/2014/main" id="{00000000-0008-0000-0000-0000A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67345" id="Text Box 4176" o:spid="_x0000_s1026" type="#_x0000_t202" style="position:absolute;margin-left:0;margin-top:0;width:6pt;height:2.25pt;z-index:24932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3008" behindDoc="0" locked="0" layoutInCell="1" allowOverlap="1" wp14:anchorId="53A6F855" wp14:editId="48739FCE">
                      <wp:simplePos x="0" y="0"/>
                      <wp:positionH relativeFrom="column">
                        <wp:posOffset>0</wp:posOffset>
                      </wp:positionH>
                      <wp:positionV relativeFrom="paragraph">
                        <wp:posOffset>0</wp:posOffset>
                      </wp:positionV>
                      <wp:extent cx="76200" cy="28575"/>
                      <wp:effectExtent l="19050" t="19050" r="19050" b="28575"/>
                      <wp:wrapNone/>
                      <wp:docPr id="6309" name="Text Box 4175">
                        <a:extLst xmlns:a="http://schemas.openxmlformats.org/drawingml/2006/main">
                          <a:ext uri="{FF2B5EF4-FFF2-40B4-BE49-F238E27FC236}">
                            <a16:creationId xmlns:a16="http://schemas.microsoft.com/office/drawing/2014/main" id="{00000000-0008-0000-0000-0000A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4E718" id="Text Box 4175" o:spid="_x0000_s1026" type="#_x0000_t202" style="position:absolute;margin-left:0;margin-top:0;width:6pt;height:2.25pt;z-index:24932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4032" behindDoc="0" locked="0" layoutInCell="1" allowOverlap="1" wp14:anchorId="4791B65C" wp14:editId="16C68246">
                      <wp:simplePos x="0" y="0"/>
                      <wp:positionH relativeFrom="column">
                        <wp:posOffset>0</wp:posOffset>
                      </wp:positionH>
                      <wp:positionV relativeFrom="paragraph">
                        <wp:posOffset>0</wp:posOffset>
                      </wp:positionV>
                      <wp:extent cx="76200" cy="28575"/>
                      <wp:effectExtent l="19050" t="19050" r="19050" b="28575"/>
                      <wp:wrapNone/>
                      <wp:docPr id="6310" name="Text Box 4174">
                        <a:extLst xmlns:a="http://schemas.openxmlformats.org/drawingml/2006/main">
                          <a:ext uri="{FF2B5EF4-FFF2-40B4-BE49-F238E27FC236}">
                            <a16:creationId xmlns:a16="http://schemas.microsoft.com/office/drawing/2014/main" id="{00000000-0008-0000-0000-0000A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AA271" id="Text Box 4174" o:spid="_x0000_s1026" type="#_x0000_t202" style="position:absolute;margin-left:0;margin-top:0;width:6pt;height:2.25pt;z-index:24932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5056" behindDoc="0" locked="0" layoutInCell="1" allowOverlap="1" wp14:anchorId="3C0DCD53" wp14:editId="58806223">
                      <wp:simplePos x="0" y="0"/>
                      <wp:positionH relativeFrom="column">
                        <wp:posOffset>0</wp:posOffset>
                      </wp:positionH>
                      <wp:positionV relativeFrom="paragraph">
                        <wp:posOffset>0</wp:posOffset>
                      </wp:positionV>
                      <wp:extent cx="76200" cy="28575"/>
                      <wp:effectExtent l="19050" t="19050" r="19050" b="28575"/>
                      <wp:wrapNone/>
                      <wp:docPr id="6311" name="Text Box 4173">
                        <a:extLst xmlns:a="http://schemas.openxmlformats.org/drawingml/2006/main">
                          <a:ext uri="{FF2B5EF4-FFF2-40B4-BE49-F238E27FC236}">
                            <a16:creationId xmlns:a16="http://schemas.microsoft.com/office/drawing/2014/main" id="{00000000-0008-0000-0000-0000A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26092" id="Text Box 4173" o:spid="_x0000_s1026" type="#_x0000_t202" style="position:absolute;margin-left:0;margin-top:0;width:6pt;height:2.25pt;z-index:24932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6080" behindDoc="0" locked="0" layoutInCell="1" allowOverlap="1" wp14:anchorId="788AC430" wp14:editId="5041C715">
                      <wp:simplePos x="0" y="0"/>
                      <wp:positionH relativeFrom="column">
                        <wp:posOffset>0</wp:posOffset>
                      </wp:positionH>
                      <wp:positionV relativeFrom="paragraph">
                        <wp:posOffset>0</wp:posOffset>
                      </wp:positionV>
                      <wp:extent cx="76200" cy="28575"/>
                      <wp:effectExtent l="19050" t="19050" r="19050" b="28575"/>
                      <wp:wrapNone/>
                      <wp:docPr id="6312" name="Text Box 4172">
                        <a:extLst xmlns:a="http://schemas.openxmlformats.org/drawingml/2006/main">
                          <a:ext uri="{FF2B5EF4-FFF2-40B4-BE49-F238E27FC236}">
                            <a16:creationId xmlns:a16="http://schemas.microsoft.com/office/drawing/2014/main" id="{00000000-0008-0000-0000-0000A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05C75" id="Text Box 4172" o:spid="_x0000_s1026" type="#_x0000_t202" style="position:absolute;margin-left:0;margin-top:0;width:6pt;height:2.25pt;z-index:24932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7104" behindDoc="0" locked="0" layoutInCell="1" allowOverlap="1" wp14:anchorId="7E9559DF" wp14:editId="067F5FD4">
                      <wp:simplePos x="0" y="0"/>
                      <wp:positionH relativeFrom="column">
                        <wp:posOffset>0</wp:posOffset>
                      </wp:positionH>
                      <wp:positionV relativeFrom="paragraph">
                        <wp:posOffset>0</wp:posOffset>
                      </wp:positionV>
                      <wp:extent cx="76200" cy="28575"/>
                      <wp:effectExtent l="19050" t="19050" r="19050" b="28575"/>
                      <wp:wrapNone/>
                      <wp:docPr id="6313" name="Text Box 4171">
                        <a:extLst xmlns:a="http://schemas.openxmlformats.org/drawingml/2006/main">
                          <a:ext uri="{FF2B5EF4-FFF2-40B4-BE49-F238E27FC236}">
                            <a16:creationId xmlns:a16="http://schemas.microsoft.com/office/drawing/2014/main" id="{00000000-0008-0000-0000-0000A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F7913C" id="Text Box 4171" o:spid="_x0000_s1026" type="#_x0000_t202" style="position:absolute;margin-left:0;margin-top:0;width:6pt;height:2.25pt;z-index:24932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8128" behindDoc="0" locked="0" layoutInCell="1" allowOverlap="1" wp14:anchorId="42A5CAB4" wp14:editId="5F8BEA68">
                      <wp:simplePos x="0" y="0"/>
                      <wp:positionH relativeFrom="column">
                        <wp:posOffset>0</wp:posOffset>
                      </wp:positionH>
                      <wp:positionV relativeFrom="paragraph">
                        <wp:posOffset>0</wp:posOffset>
                      </wp:positionV>
                      <wp:extent cx="76200" cy="28575"/>
                      <wp:effectExtent l="19050" t="19050" r="19050" b="28575"/>
                      <wp:wrapNone/>
                      <wp:docPr id="6314" name="Text Box 4170">
                        <a:extLst xmlns:a="http://schemas.openxmlformats.org/drawingml/2006/main">
                          <a:ext uri="{FF2B5EF4-FFF2-40B4-BE49-F238E27FC236}">
                            <a16:creationId xmlns:a16="http://schemas.microsoft.com/office/drawing/2014/main" id="{00000000-0008-0000-0000-0000A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5468A" id="Text Box 4170" o:spid="_x0000_s1026" type="#_x0000_t202" style="position:absolute;margin-left:0;margin-top:0;width:6pt;height:2.25pt;z-index:24932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29152" behindDoc="0" locked="0" layoutInCell="1" allowOverlap="1" wp14:anchorId="6D5E3D9F" wp14:editId="15AC7FEF">
                      <wp:simplePos x="0" y="0"/>
                      <wp:positionH relativeFrom="column">
                        <wp:posOffset>0</wp:posOffset>
                      </wp:positionH>
                      <wp:positionV relativeFrom="paragraph">
                        <wp:posOffset>0</wp:posOffset>
                      </wp:positionV>
                      <wp:extent cx="76200" cy="28575"/>
                      <wp:effectExtent l="19050" t="19050" r="19050" b="28575"/>
                      <wp:wrapNone/>
                      <wp:docPr id="6315" name="Text Box 4169">
                        <a:extLst xmlns:a="http://schemas.openxmlformats.org/drawingml/2006/main">
                          <a:ext uri="{FF2B5EF4-FFF2-40B4-BE49-F238E27FC236}">
                            <a16:creationId xmlns:a16="http://schemas.microsoft.com/office/drawing/2014/main" id="{00000000-0008-0000-0000-0000A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1704A" id="Text Box 4169" o:spid="_x0000_s1026" type="#_x0000_t202" style="position:absolute;margin-left:0;margin-top:0;width:6pt;height:2.25pt;z-index:2493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0176" behindDoc="0" locked="0" layoutInCell="1" allowOverlap="1" wp14:anchorId="536EDB9F" wp14:editId="15B4B9BC">
                      <wp:simplePos x="0" y="0"/>
                      <wp:positionH relativeFrom="column">
                        <wp:posOffset>0</wp:posOffset>
                      </wp:positionH>
                      <wp:positionV relativeFrom="paragraph">
                        <wp:posOffset>0</wp:posOffset>
                      </wp:positionV>
                      <wp:extent cx="76200" cy="28575"/>
                      <wp:effectExtent l="19050" t="19050" r="19050" b="28575"/>
                      <wp:wrapNone/>
                      <wp:docPr id="6316" name="Text Box 4168">
                        <a:extLst xmlns:a="http://schemas.openxmlformats.org/drawingml/2006/main">
                          <a:ext uri="{FF2B5EF4-FFF2-40B4-BE49-F238E27FC236}">
                            <a16:creationId xmlns:a16="http://schemas.microsoft.com/office/drawing/2014/main" id="{00000000-0008-0000-0000-0000A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B42B0" id="Text Box 4168" o:spid="_x0000_s1026" type="#_x0000_t202" style="position:absolute;margin-left:0;margin-top:0;width:6pt;height:2.25pt;z-index:2493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1200" behindDoc="0" locked="0" layoutInCell="1" allowOverlap="1" wp14:anchorId="5EEC3B1A" wp14:editId="514626D4">
                      <wp:simplePos x="0" y="0"/>
                      <wp:positionH relativeFrom="column">
                        <wp:posOffset>0</wp:posOffset>
                      </wp:positionH>
                      <wp:positionV relativeFrom="paragraph">
                        <wp:posOffset>0</wp:posOffset>
                      </wp:positionV>
                      <wp:extent cx="76200" cy="28575"/>
                      <wp:effectExtent l="19050" t="19050" r="19050" b="28575"/>
                      <wp:wrapNone/>
                      <wp:docPr id="6317" name="Text Box 4167">
                        <a:extLst xmlns:a="http://schemas.openxmlformats.org/drawingml/2006/main">
                          <a:ext uri="{FF2B5EF4-FFF2-40B4-BE49-F238E27FC236}">
                            <a16:creationId xmlns:a16="http://schemas.microsoft.com/office/drawing/2014/main" id="{00000000-0008-0000-0000-0000A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B8E20" id="Text Box 4167" o:spid="_x0000_s1026" type="#_x0000_t202" style="position:absolute;margin-left:0;margin-top:0;width:6pt;height:2.25pt;z-index:2493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2224" behindDoc="0" locked="0" layoutInCell="1" allowOverlap="1" wp14:anchorId="27A43435" wp14:editId="0B4C8270">
                      <wp:simplePos x="0" y="0"/>
                      <wp:positionH relativeFrom="column">
                        <wp:posOffset>0</wp:posOffset>
                      </wp:positionH>
                      <wp:positionV relativeFrom="paragraph">
                        <wp:posOffset>0</wp:posOffset>
                      </wp:positionV>
                      <wp:extent cx="76200" cy="28575"/>
                      <wp:effectExtent l="19050" t="19050" r="19050" b="28575"/>
                      <wp:wrapNone/>
                      <wp:docPr id="6318" name="Text Box 4166">
                        <a:extLst xmlns:a="http://schemas.openxmlformats.org/drawingml/2006/main">
                          <a:ext uri="{FF2B5EF4-FFF2-40B4-BE49-F238E27FC236}">
                            <a16:creationId xmlns:a16="http://schemas.microsoft.com/office/drawing/2014/main" id="{00000000-0008-0000-0000-0000A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60522" id="Text Box 4166" o:spid="_x0000_s1026" type="#_x0000_t202" style="position:absolute;margin-left:0;margin-top:0;width:6pt;height:2.25pt;z-index:2493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5296" behindDoc="0" locked="0" layoutInCell="1" allowOverlap="1" wp14:anchorId="61738DF9" wp14:editId="7611AE45">
                      <wp:simplePos x="0" y="0"/>
                      <wp:positionH relativeFrom="column">
                        <wp:posOffset>0</wp:posOffset>
                      </wp:positionH>
                      <wp:positionV relativeFrom="paragraph">
                        <wp:posOffset>0</wp:posOffset>
                      </wp:positionV>
                      <wp:extent cx="76200" cy="28575"/>
                      <wp:effectExtent l="19050" t="19050" r="19050" b="28575"/>
                      <wp:wrapNone/>
                      <wp:docPr id="6321" name="Text Box 4165">
                        <a:extLst xmlns:a="http://schemas.openxmlformats.org/drawingml/2006/main">
                          <a:ext uri="{FF2B5EF4-FFF2-40B4-BE49-F238E27FC236}">
                            <a16:creationId xmlns:a16="http://schemas.microsoft.com/office/drawing/2014/main" id="{00000000-0008-0000-0000-0000B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B5B9E" id="Text Box 4165" o:spid="_x0000_s1026" type="#_x0000_t202" style="position:absolute;margin-left:0;margin-top:0;width:6pt;height:2.25pt;z-index:2493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6320" behindDoc="0" locked="0" layoutInCell="1" allowOverlap="1" wp14:anchorId="291A768E" wp14:editId="1F5794C4">
                      <wp:simplePos x="0" y="0"/>
                      <wp:positionH relativeFrom="column">
                        <wp:posOffset>0</wp:posOffset>
                      </wp:positionH>
                      <wp:positionV relativeFrom="paragraph">
                        <wp:posOffset>0</wp:posOffset>
                      </wp:positionV>
                      <wp:extent cx="76200" cy="28575"/>
                      <wp:effectExtent l="19050" t="19050" r="19050" b="28575"/>
                      <wp:wrapNone/>
                      <wp:docPr id="6322" name="Text Box 4164">
                        <a:extLst xmlns:a="http://schemas.openxmlformats.org/drawingml/2006/main">
                          <a:ext uri="{FF2B5EF4-FFF2-40B4-BE49-F238E27FC236}">
                            <a16:creationId xmlns:a16="http://schemas.microsoft.com/office/drawing/2014/main" id="{00000000-0008-0000-0000-0000B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CC7B2" id="Text Box 4164" o:spid="_x0000_s1026" type="#_x0000_t202" style="position:absolute;margin-left:0;margin-top:0;width:6pt;height:2.25pt;z-index:2493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7344" behindDoc="0" locked="0" layoutInCell="1" allowOverlap="1" wp14:anchorId="7742EB0B" wp14:editId="7DF2D4E1">
                      <wp:simplePos x="0" y="0"/>
                      <wp:positionH relativeFrom="column">
                        <wp:posOffset>0</wp:posOffset>
                      </wp:positionH>
                      <wp:positionV relativeFrom="paragraph">
                        <wp:posOffset>0</wp:posOffset>
                      </wp:positionV>
                      <wp:extent cx="76200" cy="28575"/>
                      <wp:effectExtent l="19050" t="19050" r="19050" b="28575"/>
                      <wp:wrapNone/>
                      <wp:docPr id="6323" name="Text Box 4163">
                        <a:extLst xmlns:a="http://schemas.openxmlformats.org/drawingml/2006/main">
                          <a:ext uri="{FF2B5EF4-FFF2-40B4-BE49-F238E27FC236}">
                            <a16:creationId xmlns:a16="http://schemas.microsoft.com/office/drawing/2014/main" id="{00000000-0008-0000-0000-0000B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DE4318" id="Text Box 4163" o:spid="_x0000_s1026" type="#_x0000_t202" style="position:absolute;margin-left:0;margin-top:0;width:6pt;height:2.25pt;z-index:2493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8368" behindDoc="0" locked="0" layoutInCell="1" allowOverlap="1" wp14:anchorId="5D3FED72" wp14:editId="67DDA5FC">
                      <wp:simplePos x="0" y="0"/>
                      <wp:positionH relativeFrom="column">
                        <wp:posOffset>0</wp:posOffset>
                      </wp:positionH>
                      <wp:positionV relativeFrom="paragraph">
                        <wp:posOffset>0</wp:posOffset>
                      </wp:positionV>
                      <wp:extent cx="76200" cy="28575"/>
                      <wp:effectExtent l="19050" t="19050" r="19050" b="28575"/>
                      <wp:wrapNone/>
                      <wp:docPr id="6324" name="Text Box 4162">
                        <a:extLst xmlns:a="http://schemas.openxmlformats.org/drawingml/2006/main">
                          <a:ext uri="{FF2B5EF4-FFF2-40B4-BE49-F238E27FC236}">
                            <a16:creationId xmlns:a16="http://schemas.microsoft.com/office/drawing/2014/main" id="{00000000-0008-0000-0000-0000B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B2B0A" id="Text Box 4162" o:spid="_x0000_s1026" type="#_x0000_t202" style="position:absolute;margin-left:0;margin-top:0;width:6pt;height:2.25pt;z-index:2493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9392" behindDoc="0" locked="0" layoutInCell="1" allowOverlap="1" wp14:anchorId="78851058" wp14:editId="3D35A444">
                      <wp:simplePos x="0" y="0"/>
                      <wp:positionH relativeFrom="column">
                        <wp:posOffset>0</wp:posOffset>
                      </wp:positionH>
                      <wp:positionV relativeFrom="paragraph">
                        <wp:posOffset>0</wp:posOffset>
                      </wp:positionV>
                      <wp:extent cx="76200" cy="28575"/>
                      <wp:effectExtent l="19050" t="19050" r="19050" b="28575"/>
                      <wp:wrapNone/>
                      <wp:docPr id="6325" name="Text Box 4161">
                        <a:extLst xmlns:a="http://schemas.openxmlformats.org/drawingml/2006/main">
                          <a:ext uri="{FF2B5EF4-FFF2-40B4-BE49-F238E27FC236}">
                            <a16:creationId xmlns:a16="http://schemas.microsoft.com/office/drawing/2014/main" id="{00000000-0008-0000-0000-0000B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4C3985" id="Text Box 4161" o:spid="_x0000_s1026" type="#_x0000_t202" style="position:absolute;margin-left:0;margin-top:0;width:6pt;height:2.25pt;z-index:24933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0416" behindDoc="0" locked="0" layoutInCell="1" allowOverlap="1" wp14:anchorId="23D0E952" wp14:editId="4DEB97DF">
                      <wp:simplePos x="0" y="0"/>
                      <wp:positionH relativeFrom="column">
                        <wp:posOffset>0</wp:posOffset>
                      </wp:positionH>
                      <wp:positionV relativeFrom="paragraph">
                        <wp:posOffset>0</wp:posOffset>
                      </wp:positionV>
                      <wp:extent cx="76200" cy="28575"/>
                      <wp:effectExtent l="19050" t="19050" r="19050" b="28575"/>
                      <wp:wrapNone/>
                      <wp:docPr id="6326" name="Text Box 4160">
                        <a:extLst xmlns:a="http://schemas.openxmlformats.org/drawingml/2006/main">
                          <a:ext uri="{FF2B5EF4-FFF2-40B4-BE49-F238E27FC236}">
                            <a16:creationId xmlns:a16="http://schemas.microsoft.com/office/drawing/2014/main" id="{00000000-0008-0000-0000-0000B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3B974" id="Text Box 4160" o:spid="_x0000_s1026" type="#_x0000_t202" style="position:absolute;margin-left:0;margin-top:0;width:6pt;height:2.25pt;z-index:24934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1440" behindDoc="0" locked="0" layoutInCell="1" allowOverlap="1" wp14:anchorId="2093B141" wp14:editId="622E37AD">
                      <wp:simplePos x="0" y="0"/>
                      <wp:positionH relativeFrom="column">
                        <wp:posOffset>0</wp:posOffset>
                      </wp:positionH>
                      <wp:positionV relativeFrom="paragraph">
                        <wp:posOffset>0</wp:posOffset>
                      </wp:positionV>
                      <wp:extent cx="76200" cy="28575"/>
                      <wp:effectExtent l="19050" t="19050" r="19050" b="28575"/>
                      <wp:wrapNone/>
                      <wp:docPr id="6327" name="Text Box 4159">
                        <a:extLst xmlns:a="http://schemas.openxmlformats.org/drawingml/2006/main">
                          <a:ext uri="{FF2B5EF4-FFF2-40B4-BE49-F238E27FC236}">
                            <a16:creationId xmlns:a16="http://schemas.microsoft.com/office/drawing/2014/main" id="{00000000-0008-0000-0000-0000B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35F03" id="Text Box 4159" o:spid="_x0000_s1026" type="#_x0000_t202" style="position:absolute;margin-left:0;margin-top:0;width:6pt;height:2.25pt;z-index:2493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2464" behindDoc="0" locked="0" layoutInCell="1" allowOverlap="1" wp14:anchorId="5D03C282" wp14:editId="221AD6BE">
                      <wp:simplePos x="0" y="0"/>
                      <wp:positionH relativeFrom="column">
                        <wp:posOffset>0</wp:posOffset>
                      </wp:positionH>
                      <wp:positionV relativeFrom="paragraph">
                        <wp:posOffset>0</wp:posOffset>
                      </wp:positionV>
                      <wp:extent cx="76200" cy="28575"/>
                      <wp:effectExtent l="19050" t="19050" r="19050" b="28575"/>
                      <wp:wrapNone/>
                      <wp:docPr id="6328" name="Text Box 4158">
                        <a:extLst xmlns:a="http://schemas.openxmlformats.org/drawingml/2006/main">
                          <a:ext uri="{FF2B5EF4-FFF2-40B4-BE49-F238E27FC236}">
                            <a16:creationId xmlns:a16="http://schemas.microsoft.com/office/drawing/2014/main" id="{00000000-0008-0000-0000-0000B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7B3A9" id="Text Box 4158" o:spid="_x0000_s1026" type="#_x0000_t202" style="position:absolute;margin-left:0;margin-top:0;width:6pt;height:2.25pt;z-index:24934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3488" behindDoc="0" locked="0" layoutInCell="1" allowOverlap="1" wp14:anchorId="7449E265" wp14:editId="7AAD0A44">
                      <wp:simplePos x="0" y="0"/>
                      <wp:positionH relativeFrom="column">
                        <wp:posOffset>0</wp:posOffset>
                      </wp:positionH>
                      <wp:positionV relativeFrom="paragraph">
                        <wp:posOffset>0</wp:posOffset>
                      </wp:positionV>
                      <wp:extent cx="76200" cy="28575"/>
                      <wp:effectExtent l="19050" t="19050" r="19050" b="28575"/>
                      <wp:wrapNone/>
                      <wp:docPr id="6329" name="Text Box 4157">
                        <a:extLst xmlns:a="http://schemas.openxmlformats.org/drawingml/2006/main">
                          <a:ext uri="{FF2B5EF4-FFF2-40B4-BE49-F238E27FC236}">
                            <a16:creationId xmlns:a16="http://schemas.microsoft.com/office/drawing/2014/main" id="{00000000-0008-0000-0000-0000B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BF29C" id="Text Box 4157" o:spid="_x0000_s1026" type="#_x0000_t202" style="position:absolute;margin-left:0;margin-top:0;width:6pt;height:2.25pt;z-index:24934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4512" behindDoc="0" locked="0" layoutInCell="1" allowOverlap="1" wp14:anchorId="517F2F7B" wp14:editId="5B6FCB56">
                      <wp:simplePos x="0" y="0"/>
                      <wp:positionH relativeFrom="column">
                        <wp:posOffset>0</wp:posOffset>
                      </wp:positionH>
                      <wp:positionV relativeFrom="paragraph">
                        <wp:posOffset>0</wp:posOffset>
                      </wp:positionV>
                      <wp:extent cx="76200" cy="28575"/>
                      <wp:effectExtent l="19050" t="19050" r="19050" b="28575"/>
                      <wp:wrapNone/>
                      <wp:docPr id="6330" name="Text Box 4156">
                        <a:extLst xmlns:a="http://schemas.openxmlformats.org/drawingml/2006/main">
                          <a:ext uri="{FF2B5EF4-FFF2-40B4-BE49-F238E27FC236}">
                            <a16:creationId xmlns:a16="http://schemas.microsoft.com/office/drawing/2014/main" id="{00000000-0008-0000-0000-0000B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96EC9" id="Text Box 4156" o:spid="_x0000_s1026" type="#_x0000_t202" style="position:absolute;margin-left:0;margin-top:0;width:6pt;height:2.25pt;z-index:24934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5536" behindDoc="0" locked="0" layoutInCell="1" allowOverlap="1" wp14:anchorId="174D6604" wp14:editId="6AD88D2A">
                      <wp:simplePos x="0" y="0"/>
                      <wp:positionH relativeFrom="column">
                        <wp:posOffset>0</wp:posOffset>
                      </wp:positionH>
                      <wp:positionV relativeFrom="paragraph">
                        <wp:posOffset>0</wp:posOffset>
                      </wp:positionV>
                      <wp:extent cx="76200" cy="28575"/>
                      <wp:effectExtent l="19050" t="19050" r="19050" b="28575"/>
                      <wp:wrapNone/>
                      <wp:docPr id="6331" name="Text Box 4155">
                        <a:extLst xmlns:a="http://schemas.openxmlformats.org/drawingml/2006/main">
                          <a:ext uri="{FF2B5EF4-FFF2-40B4-BE49-F238E27FC236}">
                            <a16:creationId xmlns:a16="http://schemas.microsoft.com/office/drawing/2014/main" id="{00000000-0008-0000-0000-0000B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81AAC" id="Text Box 4155" o:spid="_x0000_s1026" type="#_x0000_t202" style="position:absolute;margin-left:0;margin-top:0;width:6pt;height:2.25pt;z-index:24934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6560" behindDoc="0" locked="0" layoutInCell="1" allowOverlap="1" wp14:anchorId="0F4F6340" wp14:editId="10AC65D1">
                      <wp:simplePos x="0" y="0"/>
                      <wp:positionH relativeFrom="column">
                        <wp:posOffset>0</wp:posOffset>
                      </wp:positionH>
                      <wp:positionV relativeFrom="paragraph">
                        <wp:posOffset>0</wp:posOffset>
                      </wp:positionV>
                      <wp:extent cx="76200" cy="28575"/>
                      <wp:effectExtent l="19050" t="19050" r="19050" b="28575"/>
                      <wp:wrapNone/>
                      <wp:docPr id="6332" name="Text Box 4154">
                        <a:extLst xmlns:a="http://schemas.openxmlformats.org/drawingml/2006/main">
                          <a:ext uri="{FF2B5EF4-FFF2-40B4-BE49-F238E27FC236}">
                            <a16:creationId xmlns:a16="http://schemas.microsoft.com/office/drawing/2014/main" id="{00000000-0008-0000-0000-0000B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310FBC" id="Text Box 4154" o:spid="_x0000_s1026" type="#_x0000_t202" style="position:absolute;margin-left:0;margin-top:0;width:6pt;height:2.25pt;z-index:24934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7584" behindDoc="0" locked="0" layoutInCell="1" allowOverlap="1" wp14:anchorId="739F3FC6" wp14:editId="40CAC995">
                      <wp:simplePos x="0" y="0"/>
                      <wp:positionH relativeFrom="column">
                        <wp:posOffset>0</wp:posOffset>
                      </wp:positionH>
                      <wp:positionV relativeFrom="paragraph">
                        <wp:posOffset>0</wp:posOffset>
                      </wp:positionV>
                      <wp:extent cx="76200" cy="28575"/>
                      <wp:effectExtent l="19050" t="19050" r="19050" b="28575"/>
                      <wp:wrapNone/>
                      <wp:docPr id="6333" name="Text Box 4153">
                        <a:extLst xmlns:a="http://schemas.openxmlformats.org/drawingml/2006/main">
                          <a:ext uri="{FF2B5EF4-FFF2-40B4-BE49-F238E27FC236}">
                            <a16:creationId xmlns:a16="http://schemas.microsoft.com/office/drawing/2014/main" id="{00000000-0008-0000-0000-0000B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E2AAD" id="Text Box 4153" o:spid="_x0000_s1026" type="#_x0000_t202" style="position:absolute;margin-left:0;margin-top:0;width:6pt;height:2.25pt;z-index:24934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8608" behindDoc="0" locked="0" layoutInCell="1" allowOverlap="1" wp14:anchorId="3F5E919B" wp14:editId="3EA43DFC">
                      <wp:simplePos x="0" y="0"/>
                      <wp:positionH relativeFrom="column">
                        <wp:posOffset>0</wp:posOffset>
                      </wp:positionH>
                      <wp:positionV relativeFrom="paragraph">
                        <wp:posOffset>0</wp:posOffset>
                      </wp:positionV>
                      <wp:extent cx="76200" cy="28575"/>
                      <wp:effectExtent l="19050" t="19050" r="19050" b="28575"/>
                      <wp:wrapNone/>
                      <wp:docPr id="6334" name="Text Box 4152">
                        <a:extLst xmlns:a="http://schemas.openxmlformats.org/drawingml/2006/main">
                          <a:ext uri="{FF2B5EF4-FFF2-40B4-BE49-F238E27FC236}">
                            <a16:creationId xmlns:a16="http://schemas.microsoft.com/office/drawing/2014/main" id="{00000000-0008-0000-0000-0000B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09436" id="Text Box 4152" o:spid="_x0000_s1026" type="#_x0000_t202" style="position:absolute;margin-left:0;margin-top:0;width:6pt;height:2.25pt;z-index:2493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49632" behindDoc="0" locked="0" layoutInCell="1" allowOverlap="1" wp14:anchorId="2A04B8C2" wp14:editId="3DEAB2C1">
                      <wp:simplePos x="0" y="0"/>
                      <wp:positionH relativeFrom="column">
                        <wp:posOffset>0</wp:posOffset>
                      </wp:positionH>
                      <wp:positionV relativeFrom="paragraph">
                        <wp:posOffset>0</wp:posOffset>
                      </wp:positionV>
                      <wp:extent cx="76200" cy="28575"/>
                      <wp:effectExtent l="19050" t="19050" r="19050" b="28575"/>
                      <wp:wrapNone/>
                      <wp:docPr id="6335" name="Text Box 4151">
                        <a:extLst xmlns:a="http://schemas.openxmlformats.org/drawingml/2006/main">
                          <a:ext uri="{FF2B5EF4-FFF2-40B4-BE49-F238E27FC236}">
                            <a16:creationId xmlns:a16="http://schemas.microsoft.com/office/drawing/2014/main" id="{00000000-0008-0000-0000-0000B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CCCE2" id="Text Box 4151" o:spid="_x0000_s1026" type="#_x0000_t202" style="position:absolute;margin-left:0;margin-top:0;width:6pt;height:2.25pt;z-index:24934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0656" behindDoc="0" locked="0" layoutInCell="1" allowOverlap="1" wp14:anchorId="1230AEF7" wp14:editId="6FD87784">
                      <wp:simplePos x="0" y="0"/>
                      <wp:positionH relativeFrom="column">
                        <wp:posOffset>0</wp:posOffset>
                      </wp:positionH>
                      <wp:positionV relativeFrom="paragraph">
                        <wp:posOffset>0</wp:posOffset>
                      </wp:positionV>
                      <wp:extent cx="76200" cy="28575"/>
                      <wp:effectExtent l="19050" t="19050" r="19050" b="28575"/>
                      <wp:wrapNone/>
                      <wp:docPr id="6336" name="Text Box 4150">
                        <a:extLst xmlns:a="http://schemas.openxmlformats.org/drawingml/2006/main">
                          <a:ext uri="{FF2B5EF4-FFF2-40B4-BE49-F238E27FC236}">
                            <a16:creationId xmlns:a16="http://schemas.microsoft.com/office/drawing/2014/main" id="{00000000-0008-0000-0000-0000C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61778" id="Text Box 4150" o:spid="_x0000_s1026" type="#_x0000_t202" style="position:absolute;margin-left:0;margin-top:0;width:6pt;height:2.25pt;z-index:24935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1680" behindDoc="0" locked="0" layoutInCell="1" allowOverlap="1" wp14:anchorId="70B4EDF4" wp14:editId="5E6E0840">
                      <wp:simplePos x="0" y="0"/>
                      <wp:positionH relativeFrom="column">
                        <wp:posOffset>0</wp:posOffset>
                      </wp:positionH>
                      <wp:positionV relativeFrom="paragraph">
                        <wp:posOffset>0</wp:posOffset>
                      </wp:positionV>
                      <wp:extent cx="76200" cy="28575"/>
                      <wp:effectExtent l="19050" t="19050" r="19050" b="28575"/>
                      <wp:wrapNone/>
                      <wp:docPr id="6337" name="Text Box 4149">
                        <a:extLst xmlns:a="http://schemas.openxmlformats.org/drawingml/2006/main">
                          <a:ext uri="{FF2B5EF4-FFF2-40B4-BE49-F238E27FC236}">
                            <a16:creationId xmlns:a16="http://schemas.microsoft.com/office/drawing/2014/main" id="{00000000-0008-0000-0000-0000C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641DC" id="Text Box 4149" o:spid="_x0000_s1026" type="#_x0000_t202" style="position:absolute;margin-left:0;margin-top:0;width:6pt;height:2.25pt;z-index:2493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2704" behindDoc="0" locked="0" layoutInCell="1" allowOverlap="1" wp14:anchorId="68199AA1" wp14:editId="3E3F5E7C">
                      <wp:simplePos x="0" y="0"/>
                      <wp:positionH relativeFrom="column">
                        <wp:posOffset>0</wp:posOffset>
                      </wp:positionH>
                      <wp:positionV relativeFrom="paragraph">
                        <wp:posOffset>0</wp:posOffset>
                      </wp:positionV>
                      <wp:extent cx="76200" cy="28575"/>
                      <wp:effectExtent l="19050" t="19050" r="19050" b="28575"/>
                      <wp:wrapNone/>
                      <wp:docPr id="6338" name="Text Box 4148">
                        <a:extLst xmlns:a="http://schemas.openxmlformats.org/drawingml/2006/main">
                          <a:ext uri="{FF2B5EF4-FFF2-40B4-BE49-F238E27FC236}">
                            <a16:creationId xmlns:a16="http://schemas.microsoft.com/office/drawing/2014/main" id="{00000000-0008-0000-0000-0000C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46BF6" id="Text Box 4148" o:spid="_x0000_s1026" type="#_x0000_t202" style="position:absolute;margin-left:0;margin-top:0;width:6pt;height:2.25pt;z-index:2493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3728" behindDoc="0" locked="0" layoutInCell="1" allowOverlap="1" wp14:anchorId="394E0F65" wp14:editId="20188FB8">
                      <wp:simplePos x="0" y="0"/>
                      <wp:positionH relativeFrom="column">
                        <wp:posOffset>0</wp:posOffset>
                      </wp:positionH>
                      <wp:positionV relativeFrom="paragraph">
                        <wp:posOffset>0</wp:posOffset>
                      </wp:positionV>
                      <wp:extent cx="76200" cy="28575"/>
                      <wp:effectExtent l="19050" t="19050" r="19050" b="28575"/>
                      <wp:wrapNone/>
                      <wp:docPr id="6339" name="Text Box 4147">
                        <a:extLst xmlns:a="http://schemas.openxmlformats.org/drawingml/2006/main">
                          <a:ext uri="{FF2B5EF4-FFF2-40B4-BE49-F238E27FC236}">
                            <a16:creationId xmlns:a16="http://schemas.microsoft.com/office/drawing/2014/main" id="{00000000-0008-0000-0000-0000C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7804F" id="Text Box 4147" o:spid="_x0000_s1026" type="#_x0000_t202" style="position:absolute;margin-left:0;margin-top:0;width:6pt;height:2.25pt;z-index:2493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4752" behindDoc="0" locked="0" layoutInCell="1" allowOverlap="1" wp14:anchorId="02B167AB" wp14:editId="694E430F">
                      <wp:simplePos x="0" y="0"/>
                      <wp:positionH relativeFrom="column">
                        <wp:posOffset>0</wp:posOffset>
                      </wp:positionH>
                      <wp:positionV relativeFrom="paragraph">
                        <wp:posOffset>0</wp:posOffset>
                      </wp:positionV>
                      <wp:extent cx="76200" cy="28575"/>
                      <wp:effectExtent l="19050" t="19050" r="19050" b="28575"/>
                      <wp:wrapNone/>
                      <wp:docPr id="6340" name="Text Box 4146">
                        <a:extLst xmlns:a="http://schemas.openxmlformats.org/drawingml/2006/main">
                          <a:ext uri="{FF2B5EF4-FFF2-40B4-BE49-F238E27FC236}">
                            <a16:creationId xmlns:a16="http://schemas.microsoft.com/office/drawing/2014/main" id="{00000000-0008-0000-0000-0000C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D610E" id="Text Box 4146" o:spid="_x0000_s1026" type="#_x0000_t202" style="position:absolute;margin-left:0;margin-top:0;width:6pt;height:2.25pt;z-index:2493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5776" behindDoc="0" locked="0" layoutInCell="1" allowOverlap="1" wp14:anchorId="6AE2B3A8" wp14:editId="7A6F7FA5">
                      <wp:simplePos x="0" y="0"/>
                      <wp:positionH relativeFrom="column">
                        <wp:posOffset>0</wp:posOffset>
                      </wp:positionH>
                      <wp:positionV relativeFrom="paragraph">
                        <wp:posOffset>0</wp:posOffset>
                      </wp:positionV>
                      <wp:extent cx="76200" cy="28575"/>
                      <wp:effectExtent l="19050" t="19050" r="19050" b="28575"/>
                      <wp:wrapNone/>
                      <wp:docPr id="6341" name="Text Box 4145">
                        <a:extLst xmlns:a="http://schemas.openxmlformats.org/drawingml/2006/main">
                          <a:ext uri="{FF2B5EF4-FFF2-40B4-BE49-F238E27FC236}">
                            <a16:creationId xmlns:a16="http://schemas.microsoft.com/office/drawing/2014/main" id="{00000000-0008-0000-0000-0000C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1F910" id="Text Box 4145" o:spid="_x0000_s1026" type="#_x0000_t202" style="position:absolute;margin-left:0;margin-top:0;width:6pt;height:2.25pt;z-index:2493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6800" behindDoc="0" locked="0" layoutInCell="1" allowOverlap="1" wp14:anchorId="16131824" wp14:editId="2280DE0C">
                      <wp:simplePos x="0" y="0"/>
                      <wp:positionH relativeFrom="column">
                        <wp:posOffset>0</wp:posOffset>
                      </wp:positionH>
                      <wp:positionV relativeFrom="paragraph">
                        <wp:posOffset>0</wp:posOffset>
                      </wp:positionV>
                      <wp:extent cx="76200" cy="28575"/>
                      <wp:effectExtent l="19050" t="19050" r="19050" b="28575"/>
                      <wp:wrapNone/>
                      <wp:docPr id="6342" name="Text Box 4144">
                        <a:extLst xmlns:a="http://schemas.openxmlformats.org/drawingml/2006/main">
                          <a:ext uri="{FF2B5EF4-FFF2-40B4-BE49-F238E27FC236}">
                            <a16:creationId xmlns:a16="http://schemas.microsoft.com/office/drawing/2014/main" id="{00000000-0008-0000-0000-0000C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BD49D" id="Text Box 4144" o:spid="_x0000_s1026" type="#_x0000_t202" style="position:absolute;margin-left:0;margin-top:0;width:6pt;height:2.25pt;z-index:2493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7824" behindDoc="0" locked="0" layoutInCell="1" allowOverlap="1" wp14:anchorId="7591DB0A" wp14:editId="44D324A3">
                      <wp:simplePos x="0" y="0"/>
                      <wp:positionH relativeFrom="column">
                        <wp:posOffset>0</wp:posOffset>
                      </wp:positionH>
                      <wp:positionV relativeFrom="paragraph">
                        <wp:posOffset>0</wp:posOffset>
                      </wp:positionV>
                      <wp:extent cx="76200" cy="28575"/>
                      <wp:effectExtent l="19050" t="19050" r="19050" b="28575"/>
                      <wp:wrapNone/>
                      <wp:docPr id="6343" name="Text Box 4143">
                        <a:extLst xmlns:a="http://schemas.openxmlformats.org/drawingml/2006/main">
                          <a:ext uri="{FF2B5EF4-FFF2-40B4-BE49-F238E27FC236}">
                            <a16:creationId xmlns:a16="http://schemas.microsoft.com/office/drawing/2014/main" id="{00000000-0008-0000-0000-0000C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BC2E52" id="Text Box 4143" o:spid="_x0000_s1026" type="#_x0000_t202" style="position:absolute;margin-left:0;margin-top:0;width:6pt;height:2.25pt;z-index:2493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8848" behindDoc="0" locked="0" layoutInCell="1" allowOverlap="1" wp14:anchorId="778D1726" wp14:editId="7331567B">
                      <wp:simplePos x="0" y="0"/>
                      <wp:positionH relativeFrom="column">
                        <wp:posOffset>0</wp:posOffset>
                      </wp:positionH>
                      <wp:positionV relativeFrom="paragraph">
                        <wp:posOffset>0</wp:posOffset>
                      </wp:positionV>
                      <wp:extent cx="76200" cy="28575"/>
                      <wp:effectExtent l="19050" t="19050" r="19050" b="28575"/>
                      <wp:wrapNone/>
                      <wp:docPr id="6344" name="Text Box 4142">
                        <a:extLst xmlns:a="http://schemas.openxmlformats.org/drawingml/2006/main">
                          <a:ext uri="{FF2B5EF4-FFF2-40B4-BE49-F238E27FC236}">
                            <a16:creationId xmlns:a16="http://schemas.microsoft.com/office/drawing/2014/main" id="{00000000-0008-0000-0000-0000C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0AAAC" id="Text Box 4142" o:spid="_x0000_s1026" type="#_x0000_t202" style="position:absolute;margin-left:0;margin-top:0;width:6pt;height:2.25pt;z-index:2493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59872" behindDoc="0" locked="0" layoutInCell="1" allowOverlap="1" wp14:anchorId="7ABE0B35" wp14:editId="46CFA1A6">
                      <wp:simplePos x="0" y="0"/>
                      <wp:positionH relativeFrom="column">
                        <wp:posOffset>0</wp:posOffset>
                      </wp:positionH>
                      <wp:positionV relativeFrom="paragraph">
                        <wp:posOffset>0</wp:posOffset>
                      </wp:positionV>
                      <wp:extent cx="76200" cy="28575"/>
                      <wp:effectExtent l="19050" t="19050" r="19050" b="28575"/>
                      <wp:wrapNone/>
                      <wp:docPr id="6345" name="Text Box 4141">
                        <a:extLst xmlns:a="http://schemas.openxmlformats.org/drawingml/2006/main">
                          <a:ext uri="{FF2B5EF4-FFF2-40B4-BE49-F238E27FC236}">
                            <a16:creationId xmlns:a16="http://schemas.microsoft.com/office/drawing/2014/main" id="{00000000-0008-0000-0000-0000C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47EFC" id="Text Box 4141" o:spid="_x0000_s1026" type="#_x0000_t202" style="position:absolute;margin-left:0;margin-top:0;width:6pt;height:2.25pt;z-index:2493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0896" behindDoc="0" locked="0" layoutInCell="1" allowOverlap="1" wp14:anchorId="67C0DA93" wp14:editId="2679259D">
                      <wp:simplePos x="0" y="0"/>
                      <wp:positionH relativeFrom="column">
                        <wp:posOffset>0</wp:posOffset>
                      </wp:positionH>
                      <wp:positionV relativeFrom="paragraph">
                        <wp:posOffset>0</wp:posOffset>
                      </wp:positionV>
                      <wp:extent cx="76200" cy="28575"/>
                      <wp:effectExtent l="19050" t="19050" r="19050" b="28575"/>
                      <wp:wrapNone/>
                      <wp:docPr id="6346" name="Text Box 4140">
                        <a:extLst xmlns:a="http://schemas.openxmlformats.org/drawingml/2006/main">
                          <a:ext uri="{FF2B5EF4-FFF2-40B4-BE49-F238E27FC236}">
                            <a16:creationId xmlns:a16="http://schemas.microsoft.com/office/drawing/2014/main" id="{00000000-0008-0000-0000-0000C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486D9" id="Text Box 4140" o:spid="_x0000_s1026" type="#_x0000_t202" style="position:absolute;margin-left:0;margin-top:0;width:6pt;height:2.25pt;z-index:2493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1920" behindDoc="0" locked="0" layoutInCell="1" allowOverlap="1" wp14:anchorId="6C8E3003" wp14:editId="10A4B661">
                      <wp:simplePos x="0" y="0"/>
                      <wp:positionH relativeFrom="column">
                        <wp:posOffset>0</wp:posOffset>
                      </wp:positionH>
                      <wp:positionV relativeFrom="paragraph">
                        <wp:posOffset>0</wp:posOffset>
                      </wp:positionV>
                      <wp:extent cx="76200" cy="28575"/>
                      <wp:effectExtent l="19050" t="19050" r="19050" b="28575"/>
                      <wp:wrapNone/>
                      <wp:docPr id="6347" name="Text Box 4139">
                        <a:extLst xmlns:a="http://schemas.openxmlformats.org/drawingml/2006/main">
                          <a:ext uri="{FF2B5EF4-FFF2-40B4-BE49-F238E27FC236}">
                            <a16:creationId xmlns:a16="http://schemas.microsoft.com/office/drawing/2014/main" id="{00000000-0008-0000-0000-0000C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32D60" id="Text Box 4139" o:spid="_x0000_s1026" type="#_x0000_t202" style="position:absolute;margin-left:0;margin-top:0;width:6pt;height:2.25pt;z-index:2493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2944" behindDoc="0" locked="0" layoutInCell="1" allowOverlap="1" wp14:anchorId="25D4D189" wp14:editId="19F55F83">
                      <wp:simplePos x="0" y="0"/>
                      <wp:positionH relativeFrom="column">
                        <wp:posOffset>0</wp:posOffset>
                      </wp:positionH>
                      <wp:positionV relativeFrom="paragraph">
                        <wp:posOffset>0</wp:posOffset>
                      </wp:positionV>
                      <wp:extent cx="76200" cy="28575"/>
                      <wp:effectExtent l="19050" t="19050" r="19050" b="28575"/>
                      <wp:wrapNone/>
                      <wp:docPr id="6348" name="Text Box 4138">
                        <a:extLst xmlns:a="http://schemas.openxmlformats.org/drawingml/2006/main">
                          <a:ext uri="{FF2B5EF4-FFF2-40B4-BE49-F238E27FC236}">
                            <a16:creationId xmlns:a16="http://schemas.microsoft.com/office/drawing/2014/main" id="{00000000-0008-0000-0000-0000C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79811" id="Text Box 4138" o:spid="_x0000_s1026" type="#_x0000_t202" style="position:absolute;margin-left:0;margin-top:0;width:6pt;height:2.25pt;z-index:2493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3968" behindDoc="0" locked="0" layoutInCell="1" allowOverlap="1" wp14:anchorId="707744B7" wp14:editId="755DE7DF">
                      <wp:simplePos x="0" y="0"/>
                      <wp:positionH relativeFrom="column">
                        <wp:posOffset>0</wp:posOffset>
                      </wp:positionH>
                      <wp:positionV relativeFrom="paragraph">
                        <wp:posOffset>0</wp:posOffset>
                      </wp:positionV>
                      <wp:extent cx="76200" cy="28575"/>
                      <wp:effectExtent l="19050" t="19050" r="19050" b="28575"/>
                      <wp:wrapNone/>
                      <wp:docPr id="6349" name="Text Box 4137">
                        <a:extLst xmlns:a="http://schemas.openxmlformats.org/drawingml/2006/main">
                          <a:ext uri="{FF2B5EF4-FFF2-40B4-BE49-F238E27FC236}">
                            <a16:creationId xmlns:a16="http://schemas.microsoft.com/office/drawing/2014/main" id="{00000000-0008-0000-0000-0000C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C47E5" id="Text Box 4137" o:spid="_x0000_s1026" type="#_x0000_t202" style="position:absolute;margin-left:0;margin-top:0;width:6pt;height:2.25pt;z-index:2493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4992" behindDoc="0" locked="0" layoutInCell="1" allowOverlap="1" wp14:anchorId="2A94196B" wp14:editId="2E955A90">
                      <wp:simplePos x="0" y="0"/>
                      <wp:positionH relativeFrom="column">
                        <wp:posOffset>0</wp:posOffset>
                      </wp:positionH>
                      <wp:positionV relativeFrom="paragraph">
                        <wp:posOffset>0</wp:posOffset>
                      </wp:positionV>
                      <wp:extent cx="76200" cy="28575"/>
                      <wp:effectExtent l="19050" t="19050" r="19050" b="28575"/>
                      <wp:wrapNone/>
                      <wp:docPr id="6350" name="Text Box 4136">
                        <a:extLst xmlns:a="http://schemas.openxmlformats.org/drawingml/2006/main">
                          <a:ext uri="{FF2B5EF4-FFF2-40B4-BE49-F238E27FC236}">
                            <a16:creationId xmlns:a16="http://schemas.microsoft.com/office/drawing/2014/main" id="{00000000-0008-0000-0000-0000C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9C213" id="Text Box 4136" o:spid="_x0000_s1026" type="#_x0000_t202" style="position:absolute;margin-left:0;margin-top:0;width:6pt;height:2.25pt;z-index:2493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6016" behindDoc="0" locked="0" layoutInCell="1" allowOverlap="1" wp14:anchorId="0E9FD7F2" wp14:editId="32C0063A">
                      <wp:simplePos x="0" y="0"/>
                      <wp:positionH relativeFrom="column">
                        <wp:posOffset>0</wp:posOffset>
                      </wp:positionH>
                      <wp:positionV relativeFrom="paragraph">
                        <wp:posOffset>0</wp:posOffset>
                      </wp:positionV>
                      <wp:extent cx="76200" cy="28575"/>
                      <wp:effectExtent l="19050" t="19050" r="19050" b="28575"/>
                      <wp:wrapNone/>
                      <wp:docPr id="6351" name="Text Box 4135">
                        <a:extLst xmlns:a="http://schemas.openxmlformats.org/drawingml/2006/main">
                          <a:ext uri="{FF2B5EF4-FFF2-40B4-BE49-F238E27FC236}">
                            <a16:creationId xmlns:a16="http://schemas.microsoft.com/office/drawing/2014/main" id="{00000000-0008-0000-0000-0000C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85D52" id="Text Box 4135" o:spid="_x0000_s1026" type="#_x0000_t202" style="position:absolute;margin-left:0;margin-top:0;width:6pt;height:2.25pt;z-index:2493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7040" behindDoc="0" locked="0" layoutInCell="1" allowOverlap="1" wp14:anchorId="252C09A0" wp14:editId="0BBBB697">
                      <wp:simplePos x="0" y="0"/>
                      <wp:positionH relativeFrom="column">
                        <wp:posOffset>0</wp:posOffset>
                      </wp:positionH>
                      <wp:positionV relativeFrom="paragraph">
                        <wp:posOffset>0</wp:posOffset>
                      </wp:positionV>
                      <wp:extent cx="76200" cy="28575"/>
                      <wp:effectExtent l="19050" t="19050" r="19050" b="28575"/>
                      <wp:wrapNone/>
                      <wp:docPr id="6352" name="Text Box 4134">
                        <a:extLst xmlns:a="http://schemas.openxmlformats.org/drawingml/2006/main">
                          <a:ext uri="{FF2B5EF4-FFF2-40B4-BE49-F238E27FC236}">
                            <a16:creationId xmlns:a16="http://schemas.microsoft.com/office/drawing/2014/main" id="{00000000-0008-0000-0000-0000D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A4A74" id="Text Box 4134" o:spid="_x0000_s1026" type="#_x0000_t202" style="position:absolute;margin-left:0;margin-top:0;width:6pt;height:2.25pt;z-index:2493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8064" behindDoc="0" locked="0" layoutInCell="1" allowOverlap="1" wp14:anchorId="257A0722" wp14:editId="3B587853">
                      <wp:simplePos x="0" y="0"/>
                      <wp:positionH relativeFrom="column">
                        <wp:posOffset>0</wp:posOffset>
                      </wp:positionH>
                      <wp:positionV relativeFrom="paragraph">
                        <wp:posOffset>0</wp:posOffset>
                      </wp:positionV>
                      <wp:extent cx="76200" cy="28575"/>
                      <wp:effectExtent l="19050" t="19050" r="19050" b="28575"/>
                      <wp:wrapNone/>
                      <wp:docPr id="6353" name="Text Box 4133">
                        <a:extLst xmlns:a="http://schemas.openxmlformats.org/drawingml/2006/main">
                          <a:ext uri="{FF2B5EF4-FFF2-40B4-BE49-F238E27FC236}">
                            <a16:creationId xmlns:a16="http://schemas.microsoft.com/office/drawing/2014/main" id="{00000000-0008-0000-0000-0000D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117DE" id="Text Box 4133" o:spid="_x0000_s1026" type="#_x0000_t202" style="position:absolute;margin-left:0;margin-top:0;width:6pt;height:2.25pt;z-index:2493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69088" behindDoc="0" locked="0" layoutInCell="1" allowOverlap="1" wp14:anchorId="55706C2E" wp14:editId="4C0CEE34">
                      <wp:simplePos x="0" y="0"/>
                      <wp:positionH relativeFrom="column">
                        <wp:posOffset>0</wp:posOffset>
                      </wp:positionH>
                      <wp:positionV relativeFrom="paragraph">
                        <wp:posOffset>0</wp:posOffset>
                      </wp:positionV>
                      <wp:extent cx="76200" cy="28575"/>
                      <wp:effectExtent l="19050" t="19050" r="19050" b="28575"/>
                      <wp:wrapNone/>
                      <wp:docPr id="6354" name="Text Box 4132">
                        <a:extLst xmlns:a="http://schemas.openxmlformats.org/drawingml/2006/main">
                          <a:ext uri="{FF2B5EF4-FFF2-40B4-BE49-F238E27FC236}">
                            <a16:creationId xmlns:a16="http://schemas.microsoft.com/office/drawing/2014/main" id="{00000000-0008-0000-0000-0000D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0D499" id="Text Box 4132" o:spid="_x0000_s1026" type="#_x0000_t202" style="position:absolute;margin-left:0;margin-top:0;width:6pt;height:2.25pt;z-index:2493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0112" behindDoc="0" locked="0" layoutInCell="1" allowOverlap="1" wp14:anchorId="54F30FD4" wp14:editId="271B29DE">
                      <wp:simplePos x="0" y="0"/>
                      <wp:positionH relativeFrom="column">
                        <wp:posOffset>0</wp:posOffset>
                      </wp:positionH>
                      <wp:positionV relativeFrom="paragraph">
                        <wp:posOffset>0</wp:posOffset>
                      </wp:positionV>
                      <wp:extent cx="76200" cy="28575"/>
                      <wp:effectExtent l="19050" t="19050" r="19050" b="28575"/>
                      <wp:wrapNone/>
                      <wp:docPr id="6355" name="Text Box 4131">
                        <a:extLst xmlns:a="http://schemas.openxmlformats.org/drawingml/2006/main">
                          <a:ext uri="{FF2B5EF4-FFF2-40B4-BE49-F238E27FC236}">
                            <a16:creationId xmlns:a16="http://schemas.microsoft.com/office/drawing/2014/main" id="{00000000-0008-0000-0000-0000D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770C9" id="Text Box 4131" o:spid="_x0000_s1026" type="#_x0000_t202" style="position:absolute;margin-left:0;margin-top:0;width:6pt;height:2.25pt;z-index:2493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1136" behindDoc="0" locked="0" layoutInCell="1" allowOverlap="1" wp14:anchorId="0BB3202B" wp14:editId="5821EF7B">
                      <wp:simplePos x="0" y="0"/>
                      <wp:positionH relativeFrom="column">
                        <wp:posOffset>0</wp:posOffset>
                      </wp:positionH>
                      <wp:positionV relativeFrom="paragraph">
                        <wp:posOffset>0</wp:posOffset>
                      </wp:positionV>
                      <wp:extent cx="76200" cy="28575"/>
                      <wp:effectExtent l="19050" t="19050" r="19050" b="28575"/>
                      <wp:wrapNone/>
                      <wp:docPr id="6356" name="Text Box 4130">
                        <a:extLst xmlns:a="http://schemas.openxmlformats.org/drawingml/2006/main">
                          <a:ext uri="{FF2B5EF4-FFF2-40B4-BE49-F238E27FC236}">
                            <a16:creationId xmlns:a16="http://schemas.microsoft.com/office/drawing/2014/main" id="{00000000-0008-0000-0000-0000D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1F3EC" id="Text Box 4130" o:spid="_x0000_s1026" type="#_x0000_t202" style="position:absolute;margin-left:0;margin-top:0;width:6pt;height:2.25pt;z-index:2493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2160" behindDoc="0" locked="0" layoutInCell="1" allowOverlap="1" wp14:anchorId="71E5D787" wp14:editId="28ED269D">
                      <wp:simplePos x="0" y="0"/>
                      <wp:positionH relativeFrom="column">
                        <wp:posOffset>0</wp:posOffset>
                      </wp:positionH>
                      <wp:positionV relativeFrom="paragraph">
                        <wp:posOffset>0</wp:posOffset>
                      </wp:positionV>
                      <wp:extent cx="76200" cy="28575"/>
                      <wp:effectExtent l="19050" t="19050" r="19050" b="28575"/>
                      <wp:wrapNone/>
                      <wp:docPr id="6357" name="Text Box 4129">
                        <a:extLst xmlns:a="http://schemas.openxmlformats.org/drawingml/2006/main">
                          <a:ext uri="{FF2B5EF4-FFF2-40B4-BE49-F238E27FC236}">
                            <a16:creationId xmlns:a16="http://schemas.microsoft.com/office/drawing/2014/main" id="{00000000-0008-0000-0000-0000D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41CFC" id="Text Box 4129" o:spid="_x0000_s1026" type="#_x0000_t202" style="position:absolute;margin-left:0;margin-top:0;width:6pt;height:2.25pt;z-index:2493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3184" behindDoc="0" locked="0" layoutInCell="1" allowOverlap="1" wp14:anchorId="198A41F1" wp14:editId="2CEF2236">
                      <wp:simplePos x="0" y="0"/>
                      <wp:positionH relativeFrom="column">
                        <wp:posOffset>0</wp:posOffset>
                      </wp:positionH>
                      <wp:positionV relativeFrom="paragraph">
                        <wp:posOffset>0</wp:posOffset>
                      </wp:positionV>
                      <wp:extent cx="76200" cy="28575"/>
                      <wp:effectExtent l="19050" t="19050" r="19050" b="28575"/>
                      <wp:wrapNone/>
                      <wp:docPr id="6358" name="Text Box 4128">
                        <a:extLst xmlns:a="http://schemas.openxmlformats.org/drawingml/2006/main">
                          <a:ext uri="{FF2B5EF4-FFF2-40B4-BE49-F238E27FC236}">
                            <a16:creationId xmlns:a16="http://schemas.microsoft.com/office/drawing/2014/main" id="{00000000-0008-0000-0000-0000D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A25E2" id="Text Box 4128" o:spid="_x0000_s1026" type="#_x0000_t202" style="position:absolute;margin-left:0;margin-top:0;width:6pt;height:2.25pt;z-index:2493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4208" behindDoc="0" locked="0" layoutInCell="1" allowOverlap="1" wp14:anchorId="6810839B" wp14:editId="6D004EE7">
                      <wp:simplePos x="0" y="0"/>
                      <wp:positionH relativeFrom="column">
                        <wp:posOffset>0</wp:posOffset>
                      </wp:positionH>
                      <wp:positionV relativeFrom="paragraph">
                        <wp:posOffset>0</wp:posOffset>
                      </wp:positionV>
                      <wp:extent cx="76200" cy="28575"/>
                      <wp:effectExtent l="19050" t="19050" r="19050" b="28575"/>
                      <wp:wrapNone/>
                      <wp:docPr id="6359" name="Text Box 4127">
                        <a:extLst xmlns:a="http://schemas.openxmlformats.org/drawingml/2006/main">
                          <a:ext uri="{FF2B5EF4-FFF2-40B4-BE49-F238E27FC236}">
                            <a16:creationId xmlns:a16="http://schemas.microsoft.com/office/drawing/2014/main" id="{00000000-0008-0000-0000-0000D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8F3B3" id="Text Box 4127" o:spid="_x0000_s1026" type="#_x0000_t202" style="position:absolute;margin-left:0;margin-top:0;width:6pt;height:2.25pt;z-index:2493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5232" behindDoc="0" locked="0" layoutInCell="1" allowOverlap="1" wp14:anchorId="5C95AEF8" wp14:editId="3FDFD33A">
                      <wp:simplePos x="0" y="0"/>
                      <wp:positionH relativeFrom="column">
                        <wp:posOffset>0</wp:posOffset>
                      </wp:positionH>
                      <wp:positionV relativeFrom="paragraph">
                        <wp:posOffset>0</wp:posOffset>
                      </wp:positionV>
                      <wp:extent cx="76200" cy="28575"/>
                      <wp:effectExtent l="19050" t="19050" r="19050" b="28575"/>
                      <wp:wrapNone/>
                      <wp:docPr id="6360" name="Text Box 4126">
                        <a:extLst xmlns:a="http://schemas.openxmlformats.org/drawingml/2006/main">
                          <a:ext uri="{FF2B5EF4-FFF2-40B4-BE49-F238E27FC236}">
                            <a16:creationId xmlns:a16="http://schemas.microsoft.com/office/drawing/2014/main" id="{00000000-0008-0000-0000-0000D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4C980" id="Text Box 4126" o:spid="_x0000_s1026" type="#_x0000_t202" style="position:absolute;margin-left:0;margin-top:0;width:6pt;height:2.25pt;z-index:2493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6256" behindDoc="0" locked="0" layoutInCell="1" allowOverlap="1" wp14:anchorId="75663BE1" wp14:editId="08B733B6">
                      <wp:simplePos x="0" y="0"/>
                      <wp:positionH relativeFrom="column">
                        <wp:posOffset>0</wp:posOffset>
                      </wp:positionH>
                      <wp:positionV relativeFrom="paragraph">
                        <wp:posOffset>0</wp:posOffset>
                      </wp:positionV>
                      <wp:extent cx="76200" cy="28575"/>
                      <wp:effectExtent l="19050" t="19050" r="19050" b="28575"/>
                      <wp:wrapNone/>
                      <wp:docPr id="6361" name="Text Box 4125">
                        <a:extLst xmlns:a="http://schemas.openxmlformats.org/drawingml/2006/main">
                          <a:ext uri="{FF2B5EF4-FFF2-40B4-BE49-F238E27FC236}">
                            <a16:creationId xmlns:a16="http://schemas.microsoft.com/office/drawing/2014/main" id="{00000000-0008-0000-0000-0000D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2E22D" id="Text Box 4125" o:spid="_x0000_s1026" type="#_x0000_t202" style="position:absolute;margin-left:0;margin-top:0;width:6pt;height:2.25pt;z-index:2493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7280" behindDoc="0" locked="0" layoutInCell="1" allowOverlap="1" wp14:anchorId="6E141422" wp14:editId="77478636">
                      <wp:simplePos x="0" y="0"/>
                      <wp:positionH relativeFrom="column">
                        <wp:posOffset>0</wp:posOffset>
                      </wp:positionH>
                      <wp:positionV relativeFrom="paragraph">
                        <wp:posOffset>0</wp:posOffset>
                      </wp:positionV>
                      <wp:extent cx="76200" cy="28575"/>
                      <wp:effectExtent l="19050" t="19050" r="19050" b="28575"/>
                      <wp:wrapNone/>
                      <wp:docPr id="6362" name="Text Box 4124">
                        <a:extLst xmlns:a="http://schemas.openxmlformats.org/drawingml/2006/main">
                          <a:ext uri="{FF2B5EF4-FFF2-40B4-BE49-F238E27FC236}">
                            <a16:creationId xmlns:a16="http://schemas.microsoft.com/office/drawing/2014/main" id="{00000000-0008-0000-0000-0000D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D4B726" id="Text Box 4124" o:spid="_x0000_s1026" type="#_x0000_t202" style="position:absolute;margin-left:0;margin-top:0;width:6pt;height:2.25pt;z-index:2493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8304" behindDoc="0" locked="0" layoutInCell="1" allowOverlap="1" wp14:anchorId="13553DB0" wp14:editId="0DF4AF32">
                      <wp:simplePos x="0" y="0"/>
                      <wp:positionH relativeFrom="column">
                        <wp:posOffset>0</wp:posOffset>
                      </wp:positionH>
                      <wp:positionV relativeFrom="paragraph">
                        <wp:posOffset>0</wp:posOffset>
                      </wp:positionV>
                      <wp:extent cx="76200" cy="28575"/>
                      <wp:effectExtent l="19050" t="19050" r="19050" b="28575"/>
                      <wp:wrapNone/>
                      <wp:docPr id="6363" name="Text Box 4123">
                        <a:extLst xmlns:a="http://schemas.openxmlformats.org/drawingml/2006/main">
                          <a:ext uri="{FF2B5EF4-FFF2-40B4-BE49-F238E27FC236}">
                            <a16:creationId xmlns:a16="http://schemas.microsoft.com/office/drawing/2014/main" id="{00000000-0008-0000-0000-0000D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5748F" id="Text Box 4123" o:spid="_x0000_s1026" type="#_x0000_t202" style="position:absolute;margin-left:0;margin-top:0;width:6pt;height:2.25pt;z-index:2493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79328" behindDoc="0" locked="0" layoutInCell="1" allowOverlap="1" wp14:anchorId="482C3A9D" wp14:editId="7EF1C217">
                      <wp:simplePos x="0" y="0"/>
                      <wp:positionH relativeFrom="column">
                        <wp:posOffset>0</wp:posOffset>
                      </wp:positionH>
                      <wp:positionV relativeFrom="paragraph">
                        <wp:posOffset>0</wp:posOffset>
                      </wp:positionV>
                      <wp:extent cx="76200" cy="28575"/>
                      <wp:effectExtent l="19050" t="19050" r="19050" b="28575"/>
                      <wp:wrapNone/>
                      <wp:docPr id="6364" name="Text Box 4122">
                        <a:extLst xmlns:a="http://schemas.openxmlformats.org/drawingml/2006/main">
                          <a:ext uri="{FF2B5EF4-FFF2-40B4-BE49-F238E27FC236}">
                            <a16:creationId xmlns:a16="http://schemas.microsoft.com/office/drawing/2014/main" id="{00000000-0008-0000-0000-0000D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881B9" id="Text Box 4122" o:spid="_x0000_s1026" type="#_x0000_t202" style="position:absolute;margin-left:0;margin-top:0;width:6pt;height:2.25pt;z-index:2493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0352" behindDoc="0" locked="0" layoutInCell="1" allowOverlap="1" wp14:anchorId="63D18348" wp14:editId="1BAFDDA6">
                      <wp:simplePos x="0" y="0"/>
                      <wp:positionH relativeFrom="column">
                        <wp:posOffset>0</wp:posOffset>
                      </wp:positionH>
                      <wp:positionV relativeFrom="paragraph">
                        <wp:posOffset>0</wp:posOffset>
                      </wp:positionV>
                      <wp:extent cx="76200" cy="28575"/>
                      <wp:effectExtent l="19050" t="19050" r="19050" b="28575"/>
                      <wp:wrapNone/>
                      <wp:docPr id="6365" name="Text Box 4121">
                        <a:extLst xmlns:a="http://schemas.openxmlformats.org/drawingml/2006/main">
                          <a:ext uri="{FF2B5EF4-FFF2-40B4-BE49-F238E27FC236}">
                            <a16:creationId xmlns:a16="http://schemas.microsoft.com/office/drawing/2014/main" id="{00000000-0008-0000-0000-0000D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1B931" id="Text Box 4121" o:spid="_x0000_s1026" type="#_x0000_t202" style="position:absolute;margin-left:0;margin-top:0;width:6pt;height:2.25pt;z-index:2493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1376" behindDoc="0" locked="0" layoutInCell="1" allowOverlap="1" wp14:anchorId="77A650B9" wp14:editId="44D6F55B">
                      <wp:simplePos x="0" y="0"/>
                      <wp:positionH relativeFrom="column">
                        <wp:posOffset>0</wp:posOffset>
                      </wp:positionH>
                      <wp:positionV relativeFrom="paragraph">
                        <wp:posOffset>0</wp:posOffset>
                      </wp:positionV>
                      <wp:extent cx="76200" cy="28575"/>
                      <wp:effectExtent l="19050" t="19050" r="19050" b="28575"/>
                      <wp:wrapNone/>
                      <wp:docPr id="6366" name="Text Box 4120">
                        <a:extLst xmlns:a="http://schemas.openxmlformats.org/drawingml/2006/main">
                          <a:ext uri="{FF2B5EF4-FFF2-40B4-BE49-F238E27FC236}">
                            <a16:creationId xmlns:a16="http://schemas.microsoft.com/office/drawing/2014/main" id="{00000000-0008-0000-0000-0000D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D1D07E" id="Text Box 4120" o:spid="_x0000_s1026" type="#_x0000_t202" style="position:absolute;margin-left:0;margin-top:0;width:6pt;height:2.25pt;z-index:2493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2400" behindDoc="0" locked="0" layoutInCell="1" allowOverlap="1" wp14:anchorId="4273B4CE" wp14:editId="058F8BEA">
                      <wp:simplePos x="0" y="0"/>
                      <wp:positionH relativeFrom="column">
                        <wp:posOffset>0</wp:posOffset>
                      </wp:positionH>
                      <wp:positionV relativeFrom="paragraph">
                        <wp:posOffset>0</wp:posOffset>
                      </wp:positionV>
                      <wp:extent cx="76200" cy="28575"/>
                      <wp:effectExtent l="19050" t="19050" r="19050" b="28575"/>
                      <wp:wrapNone/>
                      <wp:docPr id="6367" name="Text Box 4119">
                        <a:extLst xmlns:a="http://schemas.openxmlformats.org/drawingml/2006/main">
                          <a:ext uri="{FF2B5EF4-FFF2-40B4-BE49-F238E27FC236}">
                            <a16:creationId xmlns:a16="http://schemas.microsoft.com/office/drawing/2014/main" id="{00000000-0008-0000-0000-0000D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916A4" id="Text Box 4119" o:spid="_x0000_s1026" type="#_x0000_t202" style="position:absolute;margin-left:0;margin-top:0;width:6pt;height:2.25pt;z-index:2493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3424" behindDoc="0" locked="0" layoutInCell="1" allowOverlap="1" wp14:anchorId="6BEC1661" wp14:editId="6EF73A0A">
                      <wp:simplePos x="0" y="0"/>
                      <wp:positionH relativeFrom="column">
                        <wp:posOffset>0</wp:posOffset>
                      </wp:positionH>
                      <wp:positionV relativeFrom="paragraph">
                        <wp:posOffset>0</wp:posOffset>
                      </wp:positionV>
                      <wp:extent cx="76200" cy="28575"/>
                      <wp:effectExtent l="19050" t="19050" r="19050" b="28575"/>
                      <wp:wrapNone/>
                      <wp:docPr id="6368" name="Text Box 4118">
                        <a:extLst xmlns:a="http://schemas.openxmlformats.org/drawingml/2006/main">
                          <a:ext uri="{FF2B5EF4-FFF2-40B4-BE49-F238E27FC236}">
                            <a16:creationId xmlns:a16="http://schemas.microsoft.com/office/drawing/2014/main" id="{00000000-0008-0000-0000-0000E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8003C" id="Text Box 4118" o:spid="_x0000_s1026" type="#_x0000_t202" style="position:absolute;margin-left:0;margin-top:0;width:6pt;height:2.25pt;z-index:2493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4448" behindDoc="0" locked="0" layoutInCell="1" allowOverlap="1" wp14:anchorId="5B237562" wp14:editId="1D7A8E04">
                      <wp:simplePos x="0" y="0"/>
                      <wp:positionH relativeFrom="column">
                        <wp:posOffset>0</wp:posOffset>
                      </wp:positionH>
                      <wp:positionV relativeFrom="paragraph">
                        <wp:posOffset>0</wp:posOffset>
                      </wp:positionV>
                      <wp:extent cx="76200" cy="28575"/>
                      <wp:effectExtent l="19050" t="19050" r="19050" b="28575"/>
                      <wp:wrapNone/>
                      <wp:docPr id="6369" name="Text Box 4117">
                        <a:extLst xmlns:a="http://schemas.openxmlformats.org/drawingml/2006/main">
                          <a:ext uri="{FF2B5EF4-FFF2-40B4-BE49-F238E27FC236}">
                            <a16:creationId xmlns:a16="http://schemas.microsoft.com/office/drawing/2014/main" id="{00000000-0008-0000-0000-0000E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00766" id="Text Box 4117" o:spid="_x0000_s1026" type="#_x0000_t202" style="position:absolute;margin-left:0;margin-top:0;width:6pt;height:2.25pt;z-index:2493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5472" behindDoc="0" locked="0" layoutInCell="1" allowOverlap="1" wp14:anchorId="7A5B0B09" wp14:editId="01A6F704">
                      <wp:simplePos x="0" y="0"/>
                      <wp:positionH relativeFrom="column">
                        <wp:posOffset>0</wp:posOffset>
                      </wp:positionH>
                      <wp:positionV relativeFrom="paragraph">
                        <wp:posOffset>0</wp:posOffset>
                      </wp:positionV>
                      <wp:extent cx="76200" cy="28575"/>
                      <wp:effectExtent l="19050" t="19050" r="19050" b="28575"/>
                      <wp:wrapNone/>
                      <wp:docPr id="6370" name="Text Box 4116">
                        <a:extLst xmlns:a="http://schemas.openxmlformats.org/drawingml/2006/main">
                          <a:ext uri="{FF2B5EF4-FFF2-40B4-BE49-F238E27FC236}">
                            <a16:creationId xmlns:a16="http://schemas.microsoft.com/office/drawing/2014/main" id="{00000000-0008-0000-0000-0000E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5C7CE" id="Text Box 4116" o:spid="_x0000_s1026" type="#_x0000_t202" style="position:absolute;margin-left:0;margin-top:0;width:6pt;height:2.25pt;z-index:2493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6496" behindDoc="0" locked="0" layoutInCell="1" allowOverlap="1" wp14:anchorId="11C361B1" wp14:editId="7D5EF378">
                      <wp:simplePos x="0" y="0"/>
                      <wp:positionH relativeFrom="column">
                        <wp:posOffset>0</wp:posOffset>
                      </wp:positionH>
                      <wp:positionV relativeFrom="paragraph">
                        <wp:posOffset>0</wp:posOffset>
                      </wp:positionV>
                      <wp:extent cx="76200" cy="28575"/>
                      <wp:effectExtent l="19050" t="19050" r="19050" b="28575"/>
                      <wp:wrapNone/>
                      <wp:docPr id="6371" name="Text Box 4115">
                        <a:extLst xmlns:a="http://schemas.openxmlformats.org/drawingml/2006/main">
                          <a:ext uri="{FF2B5EF4-FFF2-40B4-BE49-F238E27FC236}">
                            <a16:creationId xmlns:a16="http://schemas.microsoft.com/office/drawing/2014/main" id="{00000000-0008-0000-0000-0000E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D51FA" id="Text Box 4115" o:spid="_x0000_s1026" type="#_x0000_t202" style="position:absolute;margin-left:0;margin-top:0;width:6pt;height:2.25pt;z-index:2493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7520" behindDoc="0" locked="0" layoutInCell="1" allowOverlap="1" wp14:anchorId="0F877BE0" wp14:editId="3EAF4A71">
                      <wp:simplePos x="0" y="0"/>
                      <wp:positionH relativeFrom="column">
                        <wp:posOffset>0</wp:posOffset>
                      </wp:positionH>
                      <wp:positionV relativeFrom="paragraph">
                        <wp:posOffset>0</wp:posOffset>
                      </wp:positionV>
                      <wp:extent cx="76200" cy="28575"/>
                      <wp:effectExtent l="19050" t="19050" r="19050" b="28575"/>
                      <wp:wrapNone/>
                      <wp:docPr id="6372" name="Text Box 4114">
                        <a:extLst xmlns:a="http://schemas.openxmlformats.org/drawingml/2006/main">
                          <a:ext uri="{FF2B5EF4-FFF2-40B4-BE49-F238E27FC236}">
                            <a16:creationId xmlns:a16="http://schemas.microsoft.com/office/drawing/2014/main" id="{00000000-0008-0000-0000-0000E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06E93" id="Text Box 4114" o:spid="_x0000_s1026" type="#_x0000_t202" style="position:absolute;margin-left:0;margin-top:0;width:6pt;height:2.25pt;z-index:24938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8544" behindDoc="0" locked="0" layoutInCell="1" allowOverlap="1" wp14:anchorId="5BA7F92B" wp14:editId="65C79C34">
                      <wp:simplePos x="0" y="0"/>
                      <wp:positionH relativeFrom="column">
                        <wp:posOffset>0</wp:posOffset>
                      </wp:positionH>
                      <wp:positionV relativeFrom="paragraph">
                        <wp:posOffset>0</wp:posOffset>
                      </wp:positionV>
                      <wp:extent cx="76200" cy="28575"/>
                      <wp:effectExtent l="19050" t="19050" r="19050" b="28575"/>
                      <wp:wrapNone/>
                      <wp:docPr id="6373" name="Text Box 4113">
                        <a:extLst xmlns:a="http://schemas.openxmlformats.org/drawingml/2006/main">
                          <a:ext uri="{FF2B5EF4-FFF2-40B4-BE49-F238E27FC236}">
                            <a16:creationId xmlns:a16="http://schemas.microsoft.com/office/drawing/2014/main" id="{00000000-0008-0000-0000-0000E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FED5D" id="Text Box 4113" o:spid="_x0000_s1026" type="#_x0000_t202" style="position:absolute;margin-left:0;margin-top:0;width:6pt;height:2.25pt;z-index:2493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89568" behindDoc="0" locked="0" layoutInCell="1" allowOverlap="1" wp14:anchorId="560EDAAF" wp14:editId="35C057D9">
                      <wp:simplePos x="0" y="0"/>
                      <wp:positionH relativeFrom="column">
                        <wp:posOffset>0</wp:posOffset>
                      </wp:positionH>
                      <wp:positionV relativeFrom="paragraph">
                        <wp:posOffset>0</wp:posOffset>
                      </wp:positionV>
                      <wp:extent cx="76200" cy="28575"/>
                      <wp:effectExtent l="19050" t="19050" r="19050" b="28575"/>
                      <wp:wrapNone/>
                      <wp:docPr id="6374" name="Text Box 4112">
                        <a:extLst xmlns:a="http://schemas.openxmlformats.org/drawingml/2006/main">
                          <a:ext uri="{FF2B5EF4-FFF2-40B4-BE49-F238E27FC236}">
                            <a16:creationId xmlns:a16="http://schemas.microsoft.com/office/drawing/2014/main" id="{00000000-0008-0000-0000-0000E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5120D" id="Text Box 4112" o:spid="_x0000_s1026" type="#_x0000_t202" style="position:absolute;margin-left:0;margin-top:0;width:6pt;height:2.25pt;z-index:2493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0592" behindDoc="0" locked="0" layoutInCell="1" allowOverlap="1" wp14:anchorId="12E85347" wp14:editId="2EF6FB52">
                      <wp:simplePos x="0" y="0"/>
                      <wp:positionH relativeFrom="column">
                        <wp:posOffset>0</wp:posOffset>
                      </wp:positionH>
                      <wp:positionV relativeFrom="paragraph">
                        <wp:posOffset>0</wp:posOffset>
                      </wp:positionV>
                      <wp:extent cx="76200" cy="28575"/>
                      <wp:effectExtent l="19050" t="19050" r="19050" b="28575"/>
                      <wp:wrapNone/>
                      <wp:docPr id="6375" name="Text Box 4111">
                        <a:extLst xmlns:a="http://schemas.openxmlformats.org/drawingml/2006/main">
                          <a:ext uri="{FF2B5EF4-FFF2-40B4-BE49-F238E27FC236}">
                            <a16:creationId xmlns:a16="http://schemas.microsoft.com/office/drawing/2014/main" id="{00000000-0008-0000-0000-0000E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06556" id="Text Box 4111" o:spid="_x0000_s1026" type="#_x0000_t202" style="position:absolute;margin-left:0;margin-top:0;width:6pt;height:2.25pt;z-index:2493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1616" behindDoc="0" locked="0" layoutInCell="1" allowOverlap="1" wp14:anchorId="75CF8D40" wp14:editId="54144A4F">
                      <wp:simplePos x="0" y="0"/>
                      <wp:positionH relativeFrom="column">
                        <wp:posOffset>0</wp:posOffset>
                      </wp:positionH>
                      <wp:positionV relativeFrom="paragraph">
                        <wp:posOffset>0</wp:posOffset>
                      </wp:positionV>
                      <wp:extent cx="76200" cy="28575"/>
                      <wp:effectExtent l="19050" t="19050" r="19050" b="28575"/>
                      <wp:wrapNone/>
                      <wp:docPr id="6376" name="Text Box 4110">
                        <a:extLst xmlns:a="http://schemas.openxmlformats.org/drawingml/2006/main">
                          <a:ext uri="{FF2B5EF4-FFF2-40B4-BE49-F238E27FC236}">
                            <a16:creationId xmlns:a16="http://schemas.microsoft.com/office/drawing/2014/main" id="{00000000-0008-0000-0000-0000E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32301" id="Text Box 4110" o:spid="_x0000_s1026" type="#_x0000_t202" style="position:absolute;margin-left:0;margin-top:0;width:6pt;height:2.25pt;z-index:2493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2640" behindDoc="0" locked="0" layoutInCell="1" allowOverlap="1" wp14:anchorId="366AD4E0" wp14:editId="2973AA84">
                      <wp:simplePos x="0" y="0"/>
                      <wp:positionH relativeFrom="column">
                        <wp:posOffset>0</wp:posOffset>
                      </wp:positionH>
                      <wp:positionV relativeFrom="paragraph">
                        <wp:posOffset>0</wp:posOffset>
                      </wp:positionV>
                      <wp:extent cx="76200" cy="28575"/>
                      <wp:effectExtent l="19050" t="19050" r="19050" b="28575"/>
                      <wp:wrapNone/>
                      <wp:docPr id="6377" name="Text Box 4109">
                        <a:extLst xmlns:a="http://schemas.openxmlformats.org/drawingml/2006/main">
                          <a:ext uri="{FF2B5EF4-FFF2-40B4-BE49-F238E27FC236}">
                            <a16:creationId xmlns:a16="http://schemas.microsoft.com/office/drawing/2014/main" id="{00000000-0008-0000-0000-0000E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75E95" id="Text Box 4109" o:spid="_x0000_s1026" type="#_x0000_t202" style="position:absolute;margin-left:0;margin-top:0;width:6pt;height:2.25pt;z-index:2493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3664" behindDoc="0" locked="0" layoutInCell="1" allowOverlap="1" wp14:anchorId="3B755C55" wp14:editId="5561606B">
                      <wp:simplePos x="0" y="0"/>
                      <wp:positionH relativeFrom="column">
                        <wp:posOffset>0</wp:posOffset>
                      </wp:positionH>
                      <wp:positionV relativeFrom="paragraph">
                        <wp:posOffset>0</wp:posOffset>
                      </wp:positionV>
                      <wp:extent cx="76200" cy="28575"/>
                      <wp:effectExtent l="19050" t="19050" r="19050" b="28575"/>
                      <wp:wrapNone/>
                      <wp:docPr id="6378" name="Text Box 4108">
                        <a:extLst xmlns:a="http://schemas.openxmlformats.org/drawingml/2006/main">
                          <a:ext uri="{FF2B5EF4-FFF2-40B4-BE49-F238E27FC236}">
                            <a16:creationId xmlns:a16="http://schemas.microsoft.com/office/drawing/2014/main" id="{00000000-0008-0000-0000-0000E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F517B" id="Text Box 4108" o:spid="_x0000_s1026" type="#_x0000_t202" style="position:absolute;margin-left:0;margin-top:0;width:6pt;height:2.25pt;z-index:2493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4688" behindDoc="0" locked="0" layoutInCell="1" allowOverlap="1" wp14:anchorId="2064033F" wp14:editId="13BCDA3E">
                      <wp:simplePos x="0" y="0"/>
                      <wp:positionH relativeFrom="column">
                        <wp:posOffset>0</wp:posOffset>
                      </wp:positionH>
                      <wp:positionV relativeFrom="paragraph">
                        <wp:posOffset>0</wp:posOffset>
                      </wp:positionV>
                      <wp:extent cx="76200" cy="28575"/>
                      <wp:effectExtent l="19050" t="19050" r="19050" b="28575"/>
                      <wp:wrapNone/>
                      <wp:docPr id="6379" name="Text Box 4107">
                        <a:extLst xmlns:a="http://schemas.openxmlformats.org/drawingml/2006/main">
                          <a:ext uri="{FF2B5EF4-FFF2-40B4-BE49-F238E27FC236}">
                            <a16:creationId xmlns:a16="http://schemas.microsoft.com/office/drawing/2014/main" id="{00000000-0008-0000-0000-0000E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35415" id="Text Box 4107" o:spid="_x0000_s1026" type="#_x0000_t202" style="position:absolute;margin-left:0;margin-top:0;width:6pt;height:2.25pt;z-index:2493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5712" behindDoc="0" locked="0" layoutInCell="1" allowOverlap="1" wp14:anchorId="37DD3D9C" wp14:editId="4F0D292E">
                      <wp:simplePos x="0" y="0"/>
                      <wp:positionH relativeFrom="column">
                        <wp:posOffset>0</wp:posOffset>
                      </wp:positionH>
                      <wp:positionV relativeFrom="paragraph">
                        <wp:posOffset>0</wp:posOffset>
                      </wp:positionV>
                      <wp:extent cx="76200" cy="28575"/>
                      <wp:effectExtent l="19050" t="19050" r="19050" b="28575"/>
                      <wp:wrapNone/>
                      <wp:docPr id="6380" name="Text Box 4106">
                        <a:extLst xmlns:a="http://schemas.openxmlformats.org/drawingml/2006/main">
                          <a:ext uri="{FF2B5EF4-FFF2-40B4-BE49-F238E27FC236}">
                            <a16:creationId xmlns:a16="http://schemas.microsoft.com/office/drawing/2014/main" id="{00000000-0008-0000-0000-0000E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C537B" id="Text Box 4106" o:spid="_x0000_s1026" type="#_x0000_t202" style="position:absolute;margin-left:0;margin-top:0;width:6pt;height:2.25pt;z-index:2493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6736" behindDoc="0" locked="0" layoutInCell="1" allowOverlap="1" wp14:anchorId="3D916C94" wp14:editId="46F1AD71">
                      <wp:simplePos x="0" y="0"/>
                      <wp:positionH relativeFrom="column">
                        <wp:posOffset>0</wp:posOffset>
                      </wp:positionH>
                      <wp:positionV relativeFrom="paragraph">
                        <wp:posOffset>0</wp:posOffset>
                      </wp:positionV>
                      <wp:extent cx="76200" cy="28575"/>
                      <wp:effectExtent l="19050" t="19050" r="19050" b="28575"/>
                      <wp:wrapNone/>
                      <wp:docPr id="6381" name="Text Box 4105">
                        <a:extLst xmlns:a="http://schemas.openxmlformats.org/drawingml/2006/main">
                          <a:ext uri="{FF2B5EF4-FFF2-40B4-BE49-F238E27FC236}">
                            <a16:creationId xmlns:a16="http://schemas.microsoft.com/office/drawing/2014/main" id="{00000000-0008-0000-0000-0000E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CF38A" id="Text Box 4105" o:spid="_x0000_s1026" type="#_x0000_t202" style="position:absolute;margin-left:0;margin-top:0;width:6pt;height:2.25pt;z-index:2493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7760" behindDoc="0" locked="0" layoutInCell="1" allowOverlap="1" wp14:anchorId="0EFF3A9E" wp14:editId="409798D3">
                      <wp:simplePos x="0" y="0"/>
                      <wp:positionH relativeFrom="column">
                        <wp:posOffset>0</wp:posOffset>
                      </wp:positionH>
                      <wp:positionV relativeFrom="paragraph">
                        <wp:posOffset>0</wp:posOffset>
                      </wp:positionV>
                      <wp:extent cx="76200" cy="28575"/>
                      <wp:effectExtent l="19050" t="19050" r="19050" b="28575"/>
                      <wp:wrapNone/>
                      <wp:docPr id="6382" name="Text Box 4104">
                        <a:extLst xmlns:a="http://schemas.openxmlformats.org/drawingml/2006/main">
                          <a:ext uri="{FF2B5EF4-FFF2-40B4-BE49-F238E27FC236}">
                            <a16:creationId xmlns:a16="http://schemas.microsoft.com/office/drawing/2014/main" id="{00000000-0008-0000-0000-0000E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F7706" id="Text Box 4104" o:spid="_x0000_s1026" type="#_x0000_t202" style="position:absolute;margin-left:0;margin-top:0;width:6pt;height:2.25pt;z-index:2493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8784" behindDoc="0" locked="0" layoutInCell="1" allowOverlap="1" wp14:anchorId="7078727F" wp14:editId="12CEA927">
                      <wp:simplePos x="0" y="0"/>
                      <wp:positionH relativeFrom="column">
                        <wp:posOffset>0</wp:posOffset>
                      </wp:positionH>
                      <wp:positionV relativeFrom="paragraph">
                        <wp:posOffset>0</wp:posOffset>
                      </wp:positionV>
                      <wp:extent cx="76200" cy="28575"/>
                      <wp:effectExtent l="19050" t="19050" r="19050" b="28575"/>
                      <wp:wrapNone/>
                      <wp:docPr id="6383" name="Text Box 4103">
                        <a:extLst xmlns:a="http://schemas.openxmlformats.org/drawingml/2006/main">
                          <a:ext uri="{FF2B5EF4-FFF2-40B4-BE49-F238E27FC236}">
                            <a16:creationId xmlns:a16="http://schemas.microsoft.com/office/drawing/2014/main" id="{00000000-0008-0000-0000-0000E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BB6E79" id="Text Box 4103" o:spid="_x0000_s1026" type="#_x0000_t202" style="position:absolute;margin-left:0;margin-top:0;width:6pt;height:2.25pt;z-index:2493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99808" behindDoc="0" locked="0" layoutInCell="1" allowOverlap="1" wp14:anchorId="57CD6DB1" wp14:editId="1D3BF01F">
                      <wp:simplePos x="0" y="0"/>
                      <wp:positionH relativeFrom="column">
                        <wp:posOffset>0</wp:posOffset>
                      </wp:positionH>
                      <wp:positionV relativeFrom="paragraph">
                        <wp:posOffset>0</wp:posOffset>
                      </wp:positionV>
                      <wp:extent cx="76200" cy="28575"/>
                      <wp:effectExtent l="19050" t="19050" r="19050" b="28575"/>
                      <wp:wrapNone/>
                      <wp:docPr id="6384" name="Text Box 4102">
                        <a:extLst xmlns:a="http://schemas.openxmlformats.org/drawingml/2006/main">
                          <a:ext uri="{FF2B5EF4-FFF2-40B4-BE49-F238E27FC236}">
                            <a16:creationId xmlns:a16="http://schemas.microsoft.com/office/drawing/2014/main" id="{00000000-0008-0000-0000-0000F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C98F4" id="Text Box 4102" o:spid="_x0000_s1026" type="#_x0000_t202" style="position:absolute;margin-left:0;margin-top:0;width:6pt;height:2.25pt;z-index:2493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0832" behindDoc="0" locked="0" layoutInCell="1" allowOverlap="1" wp14:anchorId="7EF60D5E" wp14:editId="1F779C85">
                      <wp:simplePos x="0" y="0"/>
                      <wp:positionH relativeFrom="column">
                        <wp:posOffset>0</wp:posOffset>
                      </wp:positionH>
                      <wp:positionV relativeFrom="paragraph">
                        <wp:posOffset>0</wp:posOffset>
                      </wp:positionV>
                      <wp:extent cx="76200" cy="28575"/>
                      <wp:effectExtent l="19050" t="19050" r="19050" b="28575"/>
                      <wp:wrapNone/>
                      <wp:docPr id="6385" name="Text Box 4101">
                        <a:extLst xmlns:a="http://schemas.openxmlformats.org/drawingml/2006/main">
                          <a:ext uri="{FF2B5EF4-FFF2-40B4-BE49-F238E27FC236}">
                            <a16:creationId xmlns:a16="http://schemas.microsoft.com/office/drawing/2014/main" id="{00000000-0008-0000-0000-0000F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792DC" id="Text Box 4101" o:spid="_x0000_s1026" type="#_x0000_t202" style="position:absolute;margin-left:0;margin-top:0;width:6pt;height:2.25pt;z-index:2494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1856" behindDoc="0" locked="0" layoutInCell="1" allowOverlap="1" wp14:anchorId="406BC8D5" wp14:editId="4ABC6A31">
                      <wp:simplePos x="0" y="0"/>
                      <wp:positionH relativeFrom="column">
                        <wp:posOffset>0</wp:posOffset>
                      </wp:positionH>
                      <wp:positionV relativeFrom="paragraph">
                        <wp:posOffset>0</wp:posOffset>
                      </wp:positionV>
                      <wp:extent cx="76200" cy="28575"/>
                      <wp:effectExtent l="19050" t="19050" r="19050" b="28575"/>
                      <wp:wrapNone/>
                      <wp:docPr id="6386" name="Text Box 4100">
                        <a:extLst xmlns:a="http://schemas.openxmlformats.org/drawingml/2006/main">
                          <a:ext uri="{FF2B5EF4-FFF2-40B4-BE49-F238E27FC236}">
                            <a16:creationId xmlns:a16="http://schemas.microsoft.com/office/drawing/2014/main" id="{00000000-0008-0000-0000-0000F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4A2F3" id="Text Box 4100" o:spid="_x0000_s1026" type="#_x0000_t202" style="position:absolute;margin-left:0;margin-top:0;width:6pt;height:2.25pt;z-index:2494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2880" behindDoc="0" locked="0" layoutInCell="1" allowOverlap="1" wp14:anchorId="02046C9F" wp14:editId="3942A567">
                      <wp:simplePos x="0" y="0"/>
                      <wp:positionH relativeFrom="column">
                        <wp:posOffset>0</wp:posOffset>
                      </wp:positionH>
                      <wp:positionV relativeFrom="paragraph">
                        <wp:posOffset>0</wp:posOffset>
                      </wp:positionV>
                      <wp:extent cx="76200" cy="28575"/>
                      <wp:effectExtent l="19050" t="19050" r="19050" b="28575"/>
                      <wp:wrapNone/>
                      <wp:docPr id="6387" name="Text Box 4099">
                        <a:extLst xmlns:a="http://schemas.openxmlformats.org/drawingml/2006/main">
                          <a:ext uri="{FF2B5EF4-FFF2-40B4-BE49-F238E27FC236}">
                            <a16:creationId xmlns:a16="http://schemas.microsoft.com/office/drawing/2014/main" id="{00000000-0008-0000-0000-0000F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F47C4" id="Text Box 4099" o:spid="_x0000_s1026" type="#_x0000_t202" style="position:absolute;margin-left:0;margin-top:0;width:6pt;height:2.25pt;z-index:2494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3904" behindDoc="0" locked="0" layoutInCell="1" allowOverlap="1" wp14:anchorId="7EC7D00C" wp14:editId="4CD044D2">
                      <wp:simplePos x="0" y="0"/>
                      <wp:positionH relativeFrom="column">
                        <wp:posOffset>0</wp:posOffset>
                      </wp:positionH>
                      <wp:positionV relativeFrom="paragraph">
                        <wp:posOffset>0</wp:posOffset>
                      </wp:positionV>
                      <wp:extent cx="76200" cy="28575"/>
                      <wp:effectExtent l="19050" t="19050" r="19050" b="28575"/>
                      <wp:wrapNone/>
                      <wp:docPr id="6388" name="Text Box 4098">
                        <a:extLst xmlns:a="http://schemas.openxmlformats.org/drawingml/2006/main">
                          <a:ext uri="{FF2B5EF4-FFF2-40B4-BE49-F238E27FC236}">
                            <a16:creationId xmlns:a16="http://schemas.microsoft.com/office/drawing/2014/main" id="{00000000-0008-0000-0000-0000F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8D80D" id="Text Box 4098" o:spid="_x0000_s1026" type="#_x0000_t202" style="position:absolute;margin-left:0;margin-top:0;width:6pt;height:2.25pt;z-index:2494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4928" behindDoc="0" locked="0" layoutInCell="1" allowOverlap="1" wp14:anchorId="528556B8" wp14:editId="6CED1569">
                      <wp:simplePos x="0" y="0"/>
                      <wp:positionH relativeFrom="column">
                        <wp:posOffset>0</wp:posOffset>
                      </wp:positionH>
                      <wp:positionV relativeFrom="paragraph">
                        <wp:posOffset>0</wp:posOffset>
                      </wp:positionV>
                      <wp:extent cx="76200" cy="28575"/>
                      <wp:effectExtent l="19050" t="19050" r="19050" b="28575"/>
                      <wp:wrapNone/>
                      <wp:docPr id="6389" name="Text Box 4097">
                        <a:extLst xmlns:a="http://schemas.openxmlformats.org/drawingml/2006/main">
                          <a:ext uri="{FF2B5EF4-FFF2-40B4-BE49-F238E27FC236}">
                            <a16:creationId xmlns:a16="http://schemas.microsoft.com/office/drawing/2014/main" id="{00000000-0008-0000-0000-0000F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177CA" id="Text Box 4097" o:spid="_x0000_s1026" type="#_x0000_t202" style="position:absolute;margin-left:0;margin-top:0;width:6pt;height:2.25pt;z-index:2494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5952" behindDoc="0" locked="0" layoutInCell="1" allowOverlap="1" wp14:anchorId="605CB313" wp14:editId="5E5B5747">
                      <wp:simplePos x="0" y="0"/>
                      <wp:positionH relativeFrom="column">
                        <wp:posOffset>0</wp:posOffset>
                      </wp:positionH>
                      <wp:positionV relativeFrom="paragraph">
                        <wp:posOffset>0</wp:posOffset>
                      </wp:positionV>
                      <wp:extent cx="76200" cy="28575"/>
                      <wp:effectExtent l="19050" t="19050" r="19050" b="28575"/>
                      <wp:wrapNone/>
                      <wp:docPr id="6390" name="Text Box 4096">
                        <a:extLst xmlns:a="http://schemas.openxmlformats.org/drawingml/2006/main">
                          <a:ext uri="{FF2B5EF4-FFF2-40B4-BE49-F238E27FC236}">
                            <a16:creationId xmlns:a16="http://schemas.microsoft.com/office/drawing/2014/main" id="{00000000-0008-0000-0000-0000F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46509" id="Text Box 4096" o:spid="_x0000_s1026" type="#_x0000_t202" style="position:absolute;margin-left:0;margin-top:0;width:6pt;height:2.25pt;z-index:2494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6976" behindDoc="0" locked="0" layoutInCell="1" allowOverlap="1" wp14:anchorId="5F4EBEC3" wp14:editId="71301BA0">
                      <wp:simplePos x="0" y="0"/>
                      <wp:positionH relativeFrom="column">
                        <wp:posOffset>0</wp:posOffset>
                      </wp:positionH>
                      <wp:positionV relativeFrom="paragraph">
                        <wp:posOffset>0</wp:posOffset>
                      </wp:positionV>
                      <wp:extent cx="76200" cy="28575"/>
                      <wp:effectExtent l="19050" t="19050" r="19050" b="28575"/>
                      <wp:wrapNone/>
                      <wp:docPr id="6391" name="Text Box 4095">
                        <a:extLst xmlns:a="http://schemas.openxmlformats.org/drawingml/2006/main">
                          <a:ext uri="{FF2B5EF4-FFF2-40B4-BE49-F238E27FC236}">
                            <a16:creationId xmlns:a16="http://schemas.microsoft.com/office/drawing/2014/main" id="{00000000-0008-0000-0000-0000F7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477B9" id="Text Box 4095" o:spid="_x0000_s1026" type="#_x0000_t202" style="position:absolute;margin-left:0;margin-top:0;width:6pt;height:2.25pt;z-index:2494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8000" behindDoc="0" locked="0" layoutInCell="1" allowOverlap="1" wp14:anchorId="6AF91707" wp14:editId="5DA0CB59">
                      <wp:simplePos x="0" y="0"/>
                      <wp:positionH relativeFrom="column">
                        <wp:posOffset>0</wp:posOffset>
                      </wp:positionH>
                      <wp:positionV relativeFrom="paragraph">
                        <wp:posOffset>0</wp:posOffset>
                      </wp:positionV>
                      <wp:extent cx="76200" cy="28575"/>
                      <wp:effectExtent l="19050" t="19050" r="19050" b="28575"/>
                      <wp:wrapNone/>
                      <wp:docPr id="6392" name="Text Box 4094">
                        <a:extLst xmlns:a="http://schemas.openxmlformats.org/drawingml/2006/main">
                          <a:ext uri="{FF2B5EF4-FFF2-40B4-BE49-F238E27FC236}">
                            <a16:creationId xmlns:a16="http://schemas.microsoft.com/office/drawing/2014/main" id="{00000000-0008-0000-0000-0000F8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D752C" id="Text Box 4094" o:spid="_x0000_s1026" type="#_x0000_t202" style="position:absolute;margin-left:0;margin-top:0;width:6pt;height:2.25pt;z-index:2494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09024" behindDoc="0" locked="0" layoutInCell="1" allowOverlap="1" wp14:anchorId="70F55FBA" wp14:editId="7CA609D8">
                      <wp:simplePos x="0" y="0"/>
                      <wp:positionH relativeFrom="column">
                        <wp:posOffset>0</wp:posOffset>
                      </wp:positionH>
                      <wp:positionV relativeFrom="paragraph">
                        <wp:posOffset>0</wp:posOffset>
                      </wp:positionV>
                      <wp:extent cx="76200" cy="28575"/>
                      <wp:effectExtent l="19050" t="19050" r="19050" b="28575"/>
                      <wp:wrapNone/>
                      <wp:docPr id="6393" name="Text Box 4093">
                        <a:extLst xmlns:a="http://schemas.openxmlformats.org/drawingml/2006/main">
                          <a:ext uri="{FF2B5EF4-FFF2-40B4-BE49-F238E27FC236}">
                            <a16:creationId xmlns:a16="http://schemas.microsoft.com/office/drawing/2014/main" id="{00000000-0008-0000-0000-0000F9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CFA645" id="Text Box 4093" o:spid="_x0000_s1026" type="#_x0000_t202" style="position:absolute;margin-left:0;margin-top:0;width:6pt;height:2.25pt;z-index:2494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0048" behindDoc="0" locked="0" layoutInCell="1" allowOverlap="1" wp14:anchorId="106649E6" wp14:editId="08D48E9F">
                      <wp:simplePos x="0" y="0"/>
                      <wp:positionH relativeFrom="column">
                        <wp:posOffset>0</wp:posOffset>
                      </wp:positionH>
                      <wp:positionV relativeFrom="paragraph">
                        <wp:posOffset>0</wp:posOffset>
                      </wp:positionV>
                      <wp:extent cx="76200" cy="28575"/>
                      <wp:effectExtent l="19050" t="19050" r="19050" b="28575"/>
                      <wp:wrapNone/>
                      <wp:docPr id="6394" name="Text Box 4092">
                        <a:extLst xmlns:a="http://schemas.openxmlformats.org/drawingml/2006/main">
                          <a:ext uri="{FF2B5EF4-FFF2-40B4-BE49-F238E27FC236}">
                            <a16:creationId xmlns:a16="http://schemas.microsoft.com/office/drawing/2014/main" id="{00000000-0008-0000-0000-0000FA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580E3" id="Text Box 4092" o:spid="_x0000_s1026" type="#_x0000_t202" style="position:absolute;margin-left:0;margin-top:0;width:6pt;height:2.25pt;z-index:2494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1072" behindDoc="0" locked="0" layoutInCell="1" allowOverlap="1" wp14:anchorId="3F2DC29D" wp14:editId="5D7013A5">
                      <wp:simplePos x="0" y="0"/>
                      <wp:positionH relativeFrom="column">
                        <wp:posOffset>0</wp:posOffset>
                      </wp:positionH>
                      <wp:positionV relativeFrom="paragraph">
                        <wp:posOffset>0</wp:posOffset>
                      </wp:positionV>
                      <wp:extent cx="76200" cy="28575"/>
                      <wp:effectExtent l="19050" t="19050" r="19050" b="28575"/>
                      <wp:wrapNone/>
                      <wp:docPr id="6395" name="Text Box 4091">
                        <a:extLst xmlns:a="http://schemas.openxmlformats.org/drawingml/2006/main">
                          <a:ext uri="{FF2B5EF4-FFF2-40B4-BE49-F238E27FC236}">
                            <a16:creationId xmlns:a16="http://schemas.microsoft.com/office/drawing/2014/main" id="{00000000-0008-0000-0000-0000FB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B6681" id="Text Box 4091" o:spid="_x0000_s1026" type="#_x0000_t202" style="position:absolute;margin-left:0;margin-top:0;width:6pt;height:2.25pt;z-index:2494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2096" behindDoc="0" locked="0" layoutInCell="1" allowOverlap="1" wp14:anchorId="598FD481" wp14:editId="2FAE8F63">
                      <wp:simplePos x="0" y="0"/>
                      <wp:positionH relativeFrom="column">
                        <wp:posOffset>0</wp:posOffset>
                      </wp:positionH>
                      <wp:positionV relativeFrom="paragraph">
                        <wp:posOffset>0</wp:posOffset>
                      </wp:positionV>
                      <wp:extent cx="76200" cy="28575"/>
                      <wp:effectExtent l="19050" t="19050" r="19050" b="28575"/>
                      <wp:wrapNone/>
                      <wp:docPr id="6396" name="Text Box 4090">
                        <a:extLst xmlns:a="http://schemas.openxmlformats.org/drawingml/2006/main">
                          <a:ext uri="{FF2B5EF4-FFF2-40B4-BE49-F238E27FC236}">
                            <a16:creationId xmlns:a16="http://schemas.microsoft.com/office/drawing/2014/main" id="{00000000-0008-0000-0000-0000F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51449" id="Text Box 4090" o:spid="_x0000_s1026" type="#_x0000_t202" style="position:absolute;margin-left:0;margin-top:0;width:6pt;height:2.25pt;z-index:2494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3120" behindDoc="0" locked="0" layoutInCell="1" allowOverlap="1" wp14:anchorId="7DD84009" wp14:editId="56BF98C3">
                      <wp:simplePos x="0" y="0"/>
                      <wp:positionH relativeFrom="column">
                        <wp:posOffset>0</wp:posOffset>
                      </wp:positionH>
                      <wp:positionV relativeFrom="paragraph">
                        <wp:posOffset>0</wp:posOffset>
                      </wp:positionV>
                      <wp:extent cx="76200" cy="28575"/>
                      <wp:effectExtent l="19050" t="19050" r="19050" b="28575"/>
                      <wp:wrapNone/>
                      <wp:docPr id="6397" name="Text Box 4089">
                        <a:extLst xmlns:a="http://schemas.openxmlformats.org/drawingml/2006/main">
                          <a:ext uri="{FF2B5EF4-FFF2-40B4-BE49-F238E27FC236}">
                            <a16:creationId xmlns:a16="http://schemas.microsoft.com/office/drawing/2014/main" id="{00000000-0008-0000-0000-0000F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C044D" id="Text Box 4089" o:spid="_x0000_s1026" type="#_x0000_t202" style="position:absolute;margin-left:0;margin-top:0;width:6pt;height:2.25pt;z-index:2494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4144" behindDoc="0" locked="0" layoutInCell="1" allowOverlap="1" wp14:anchorId="6C1D9E0A" wp14:editId="0F545BD7">
                      <wp:simplePos x="0" y="0"/>
                      <wp:positionH relativeFrom="column">
                        <wp:posOffset>0</wp:posOffset>
                      </wp:positionH>
                      <wp:positionV relativeFrom="paragraph">
                        <wp:posOffset>0</wp:posOffset>
                      </wp:positionV>
                      <wp:extent cx="76200" cy="28575"/>
                      <wp:effectExtent l="19050" t="19050" r="19050" b="28575"/>
                      <wp:wrapNone/>
                      <wp:docPr id="6398" name="Text Box 4088">
                        <a:extLst xmlns:a="http://schemas.openxmlformats.org/drawingml/2006/main">
                          <a:ext uri="{FF2B5EF4-FFF2-40B4-BE49-F238E27FC236}">
                            <a16:creationId xmlns:a16="http://schemas.microsoft.com/office/drawing/2014/main" id="{00000000-0008-0000-0000-0000F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7825A" id="Text Box 4088" o:spid="_x0000_s1026" type="#_x0000_t202" style="position:absolute;margin-left:0;margin-top:0;width:6pt;height:2.25pt;z-index:2494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5168" behindDoc="0" locked="0" layoutInCell="1" allowOverlap="1" wp14:anchorId="4744E0BD" wp14:editId="32540945">
                      <wp:simplePos x="0" y="0"/>
                      <wp:positionH relativeFrom="column">
                        <wp:posOffset>0</wp:posOffset>
                      </wp:positionH>
                      <wp:positionV relativeFrom="paragraph">
                        <wp:posOffset>0</wp:posOffset>
                      </wp:positionV>
                      <wp:extent cx="76200" cy="28575"/>
                      <wp:effectExtent l="19050" t="19050" r="19050" b="28575"/>
                      <wp:wrapNone/>
                      <wp:docPr id="6399" name="Text Box 4087">
                        <a:extLst xmlns:a="http://schemas.openxmlformats.org/drawingml/2006/main">
                          <a:ext uri="{FF2B5EF4-FFF2-40B4-BE49-F238E27FC236}">
                            <a16:creationId xmlns:a16="http://schemas.microsoft.com/office/drawing/2014/main" id="{00000000-0008-0000-0000-0000F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93A72" id="Text Box 4087" o:spid="_x0000_s1026" type="#_x0000_t202" style="position:absolute;margin-left:0;margin-top:0;width:6pt;height:2.25pt;z-index:2494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6192" behindDoc="0" locked="0" layoutInCell="1" allowOverlap="1" wp14:anchorId="386E9D49" wp14:editId="5CF45E74">
                      <wp:simplePos x="0" y="0"/>
                      <wp:positionH relativeFrom="column">
                        <wp:posOffset>0</wp:posOffset>
                      </wp:positionH>
                      <wp:positionV relativeFrom="paragraph">
                        <wp:posOffset>0</wp:posOffset>
                      </wp:positionV>
                      <wp:extent cx="76200" cy="28575"/>
                      <wp:effectExtent l="19050" t="19050" r="19050" b="28575"/>
                      <wp:wrapNone/>
                      <wp:docPr id="6400" name="Text Box 4086">
                        <a:extLst xmlns:a="http://schemas.openxmlformats.org/drawingml/2006/main">
                          <a:ext uri="{FF2B5EF4-FFF2-40B4-BE49-F238E27FC236}">
                            <a16:creationId xmlns:a16="http://schemas.microsoft.com/office/drawing/2014/main" id="{00000000-0008-0000-0000-00000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2934E" id="Text Box 4086" o:spid="_x0000_s1026" type="#_x0000_t202" style="position:absolute;margin-left:0;margin-top:0;width:6pt;height:2.25pt;z-index:2494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7216" behindDoc="0" locked="0" layoutInCell="1" allowOverlap="1" wp14:anchorId="0694BF35" wp14:editId="25D85F6F">
                      <wp:simplePos x="0" y="0"/>
                      <wp:positionH relativeFrom="column">
                        <wp:posOffset>0</wp:posOffset>
                      </wp:positionH>
                      <wp:positionV relativeFrom="paragraph">
                        <wp:posOffset>0</wp:posOffset>
                      </wp:positionV>
                      <wp:extent cx="76200" cy="28575"/>
                      <wp:effectExtent l="19050" t="19050" r="19050" b="28575"/>
                      <wp:wrapNone/>
                      <wp:docPr id="6401" name="Text Box 4085">
                        <a:extLst xmlns:a="http://schemas.openxmlformats.org/drawingml/2006/main">
                          <a:ext uri="{FF2B5EF4-FFF2-40B4-BE49-F238E27FC236}">
                            <a16:creationId xmlns:a16="http://schemas.microsoft.com/office/drawing/2014/main" id="{00000000-0008-0000-0000-00000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A45E7" id="Text Box 4085" o:spid="_x0000_s1026" type="#_x0000_t202" style="position:absolute;margin-left:0;margin-top:0;width:6pt;height:2.25pt;z-index:2494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8240" behindDoc="0" locked="0" layoutInCell="1" allowOverlap="1" wp14:anchorId="137804E3" wp14:editId="78D1F040">
                      <wp:simplePos x="0" y="0"/>
                      <wp:positionH relativeFrom="column">
                        <wp:posOffset>0</wp:posOffset>
                      </wp:positionH>
                      <wp:positionV relativeFrom="paragraph">
                        <wp:posOffset>0</wp:posOffset>
                      </wp:positionV>
                      <wp:extent cx="76200" cy="28575"/>
                      <wp:effectExtent l="19050" t="19050" r="19050" b="28575"/>
                      <wp:wrapNone/>
                      <wp:docPr id="6402" name="Text Box 4084">
                        <a:extLst xmlns:a="http://schemas.openxmlformats.org/drawingml/2006/main">
                          <a:ext uri="{FF2B5EF4-FFF2-40B4-BE49-F238E27FC236}">
                            <a16:creationId xmlns:a16="http://schemas.microsoft.com/office/drawing/2014/main" id="{00000000-0008-0000-0000-00000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98B09D" id="Text Box 4084" o:spid="_x0000_s1026" type="#_x0000_t202" style="position:absolute;margin-left:0;margin-top:0;width:6pt;height:2.25pt;z-index:24941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19264" behindDoc="0" locked="0" layoutInCell="1" allowOverlap="1" wp14:anchorId="7E602784" wp14:editId="28FAB9AB">
                      <wp:simplePos x="0" y="0"/>
                      <wp:positionH relativeFrom="column">
                        <wp:posOffset>0</wp:posOffset>
                      </wp:positionH>
                      <wp:positionV relativeFrom="paragraph">
                        <wp:posOffset>0</wp:posOffset>
                      </wp:positionV>
                      <wp:extent cx="76200" cy="28575"/>
                      <wp:effectExtent l="19050" t="19050" r="19050" b="28575"/>
                      <wp:wrapNone/>
                      <wp:docPr id="6403" name="Text Box 4083">
                        <a:extLst xmlns:a="http://schemas.openxmlformats.org/drawingml/2006/main">
                          <a:ext uri="{FF2B5EF4-FFF2-40B4-BE49-F238E27FC236}">
                            <a16:creationId xmlns:a16="http://schemas.microsoft.com/office/drawing/2014/main" id="{00000000-0008-0000-0000-00000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C52CEF" id="Text Box 4083" o:spid="_x0000_s1026" type="#_x0000_t202" style="position:absolute;margin-left:0;margin-top:0;width:6pt;height:2.25pt;z-index:2494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0288" behindDoc="0" locked="0" layoutInCell="1" allowOverlap="1" wp14:anchorId="49D8F5DA" wp14:editId="35B196AF">
                      <wp:simplePos x="0" y="0"/>
                      <wp:positionH relativeFrom="column">
                        <wp:posOffset>0</wp:posOffset>
                      </wp:positionH>
                      <wp:positionV relativeFrom="paragraph">
                        <wp:posOffset>0</wp:posOffset>
                      </wp:positionV>
                      <wp:extent cx="76200" cy="28575"/>
                      <wp:effectExtent l="19050" t="19050" r="19050" b="28575"/>
                      <wp:wrapNone/>
                      <wp:docPr id="6404" name="Text Box 4082">
                        <a:extLst xmlns:a="http://schemas.openxmlformats.org/drawingml/2006/main">
                          <a:ext uri="{FF2B5EF4-FFF2-40B4-BE49-F238E27FC236}">
                            <a16:creationId xmlns:a16="http://schemas.microsoft.com/office/drawing/2014/main" id="{00000000-0008-0000-0000-00000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3F560" id="Text Box 4082" o:spid="_x0000_s1026" type="#_x0000_t202" style="position:absolute;margin-left:0;margin-top:0;width:6pt;height:2.25pt;z-index:24942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1312" behindDoc="0" locked="0" layoutInCell="1" allowOverlap="1" wp14:anchorId="235C92A0" wp14:editId="78EE8EF0">
                      <wp:simplePos x="0" y="0"/>
                      <wp:positionH relativeFrom="column">
                        <wp:posOffset>0</wp:posOffset>
                      </wp:positionH>
                      <wp:positionV relativeFrom="paragraph">
                        <wp:posOffset>0</wp:posOffset>
                      </wp:positionV>
                      <wp:extent cx="76200" cy="28575"/>
                      <wp:effectExtent l="19050" t="19050" r="19050" b="28575"/>
                      <wp:wrapNone/>
                      <wp:docPr id="6405" name="Text Box 4081">
                        <a:extLst xmlns:a="http://schemas.openxmlformats.org/drawingml/2006/main">
                          <a:ext uri="{FF2B5EF4-FFF2-40B4-BE49-F238E27FC236}">
                            <a16:creationId xmlns:a16="http://schemas.microsoft.com/office/drawing/2014/main" id="{00000000-0008-0000-0000-00000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9AAFD" id="Text Box 4081" o:spid="_x0000_s1026" type="#_x0000_t202" style="position:absolute;margin-left:0;margin-top:0;width:6pt;height:2.25pt;z-index:2494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2336" behindDoc="0" locked="0" layoutInCell="1" allowOverlap="1" wp14:anchorId="3171C337" wp14:editId="72EE8572">
                      <wp:simplePos x="0" y="0"/>
                      <wp:positionH relativeFrom="column">
                        <wp:posOffset>0</wp:posOffset>
                      </wp:positionH>
                      <wp:positionV relativeFrom="paragraph">
                        <wp:posOffset>0</wp:posOffset>
                      </wp:positionV>
                      <wp:extent cx="76200" cy="28575"/>
                      <wp:effectExtent l="19050" t="19050" r="19050" b="28575"/>
                      <wp:wrapNone/>
                      <wp:docPr id="6406" name="Text Box 4080">
                        <a:extLst xmlns:a="http://schemas.openxmlformats.org/drawingml/2006/main">
                          <a:ext uri="{FF2B5EF4-FFF2-40B4-BE49-F238E27FC236}">
                            <a16:creationId xmlns:a16="http://schemas.microsoft.com/office/drawing/2014/main" id="{00000000-0008-0000-0000-00000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76596" id="Text Box 4080" o:spid="_x0000_s1026" type="#_x0000_t202" style="position:absolute;margin-left:0;margin-top:0;width:6pt;height:2.25pt;z-index:24942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3360" behindDoc="0" locked="0" layoutInCell="1" allowOverlap="1" wp14:anchorId="745AEC92" wp14:editId="438254C9">
                      <wp:simplePos x="0" y="0"/>
                      <wp:positionH relativeFrom="column">
                        <wp:posOffset>0</wp:posOffset>
                      </wp:positionH>
                      <wp:positionV relativeFrom="paragraph">
                        <wp:posOffset>0</wp:posOffset>
                      </wp:positionV>
                      <wp:extent cx="76200" cy="28575"/>
                      <wp:effectExtent l="19050" t="19050" r="19050" b="28575"/>
                      <wp:wrapNone/>
                      <wp:docPr id="6407" name="Text Box 4079">
                        <a:extLst xmlns:a="http://schemas.openxmlformats.org/drawingml/2006/main">
                          <a:ext uri="{FF2B5EF4-FFF2-40B4-BE49-F238E27FC236}">
                            <a16:creationId xmlns:a16="http://schemas.microsoft.com/office/drawing/2014/main" id="{00000000-0008-0000-0000-00000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E9BE4" id="Text Box 4079" o:spid="_x0000_s1026" type="#_x0000_t202" style="position:absolute;margin-left:0;margin-top:0;width:6pt;height:2.25pt;z-index:2494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4384" behindDoc="0" locked="0" layoutInCell="1" allowOverlap="1" wp14:anchorId="5F3283D7" wp14:editId="79FB6BEC">
                      <wp:simplePos x="0" y="0"/>
                      <wp:positionH relativeFrom="column">
                        <wp:posOffset>0</wp:posOffset>
                      </wp:positionH>
                      <wp:positionV relativeFrom="paragraph">
                        <wp:posOffset>0</wp:posOffset>
                      </wp:positionV>
                      <wp:extent cx="76200" cy="28575"/>
                      <wp:effectExtent l="19050" t="19050" r="19050" b="28575"/>
                      <wp:wrapNone/>
                      <wp:docPr id="6408" name="Text Box 4078">
                        <a:extLst xmlns:a="http://schemas.openxmlformats.org/drawingml/2006/main">
                          <a:ext uri="{FF2B5EF4-FFF2-40B4-BE49-F238E27FC236}">
                            <a16:creationId xmlns:a16="http://schemas.microsoft.com/office/drawing/2014/main" id="{00000000-0008-0000-0000-00000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F7CB1" id="Text Box 4078" o:spid="_x0000_s1026" type="#_x0000_t202" style="position:absolute;margin-left:0;margin-top:0;width:6pt;height:2.25pt;z-index:2494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5408" behindDoc="0" locked="0" layoutInCell="1" allowOverlap="1" wp14:anchorId="2FF8B10A" wp14:editId="3D6832D2">
                      <wp:simplePos x="0" y="0"/>
                      <wp:positionH relativeFrom="column">
                        <wp:posOffset>0</wp:posOffset>
                      </wp:positionH>
                      <wp:positionV relativeFrom="paragraph">
                        <wp:posOffset>0</wp:posOffset>
                      </wp:positionV>
                      <wp:extent cx="76200" cy="28575"/>
                      <wp:effectExtent l="19050" t="19050" r="19050" b="28575"/>
                      <wp:wrapNone/>
                      <wp:docPr id="6409" name="Text Box 4077">
                        <a:extLst xmlns:a="http://schemas.openxmlformats.org/drawingml/2006/main">
                          <a:ext uri="{FF2B5EF4-FFF2-40B4-BE49-F238E27FC236}">
                            <a16:creationId xmlns:a16="http://schemas.microsoft.com/office/drawing/2014/main" id="{00000000-0008-0000-0000-00000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9E4B5" id="Text Box 4077" o:spid="_x0000_s1026" type="#_x0000_t202" style="position:absolute;margin-left:0;margin-top:0;width:6pt;height:2.25pt;z-index:2494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6432" behindDoc="0" locked="0" layoutInCell="1" allowOverlap="1" wp14:anchorId="72AC8F9E" wp14:editId="61728651">
                      <wp:simplePos x="0" y="0"/>
                      <wp:positionH relativeFrom="column">
                        <wp:posOffset>0</wp:posOffset>
                      </wp:positionH>
                      <wp:positionV relativeFrom="paragraph">
                        <wp:posOffset>0</wp:posOffset>
                      </wp:positionV>
                      <wp:extent cx="76200" cy="28575"/>
                      <wp:effectExtent l="19050" t="19050" r="19050" b="28575"/>
                      <wp:wrapNone/>
                      <wp:docPr id="6410" name="Text Box 4076">
                        <a:extLst xmlns:a="http://schemas.openxmlformats.org/drawingml/2006/main">
                          <a:ext uri="{FF2B5EF4-FFF2-40B4-BE49-F238E27FC236}">
                            <a16:creationId xmlns:a16="http://schemas.microsoft.com/office/drawing/2014/main" id="{00000000-0008-0000-0000-00000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E6227" id="Text Box 4076" o:spid="_x0000_s1026" type="#_x0000_t202" style="position:absolute;margin-left:0;margin-top:0;width:6pt;height:2.25pt;z-index:2494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7456" behindDoc="0" locked="0" layoutInCell="1" allowOverlap="1" wp14:anchorId="610E8912" wp14:editId="0197BE13">
                      <wp:simplePos x="0" y="0"/>
                      <wp:positionH relativeFrom="column">
                        <wp:posOffset>0</wp:posOffset>
                      </wp:positionH>
                      <wp:positionV relativeFrom="paragraph">
                        <wp:posOffset>0</wp:posOffset>
                      </wp:positionV>
                      <wp:extent cx="76200" cy="28575"/>
                      <wp:effectExtent l="19050" t="19050" r="19050" b="28575"/>
                      <wp:wrapNone/>
                      <wp:docPr id="6411" name="Text Box 4075">
                        <a:extLst xmlns:a="http://schemas.openxmlformats.org/drawingml/2006/main">
                          <a:ext uri="{FF2B5EF4-FFF2-40B4-BE49-F238E27FC236}">
                            <a16:creationId xmlns:a16="http://schemas.microsoft.com/office/drawing/2014/main" id="{00000000-0008-0000-0000-00000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A8700" id="Text Box 4075" o:spid="_x0000_s1026" type="#_x0000_t202" style="position:absolute;margin-left:0;margin-top:0;width:6pt;height:2.25pt;z-index:2494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8480" behindDoc="0" locked="0" layoutInCell="1" allowOverlap="1" wp14:anchorId="05AD6E4E" wp14:editId="3563A0EA">
                      <wp:simplePos x="0" y="0"/>
                      <wp:positionH relativeFrom="column">
                        <wp:posOffset>0</wp:posOffset>
                      </wp:positionH>
                      <wp:positionV relativeFrom="paragraph">
                        <wp:posOffset>0</wp:posOffset>
                      </wp:positionV>
                      <wp:extent cx="76200" cy="28575"/>
                      <wp:effectExtent l="19050" t="19050" r="19050" b="28575"/>
                      <wp:wrapNone/>
                      <wp:docPr id="6412" name="Text Box 4074">
                        <a:extLst xmlns:a="http://schemas.openxmlformats.org/drawingml/2006/main">
                          <a:ext uri="{FF2B5EF4-FFF2-40B4-BE49-F238E27FC236}">
                            <a16:creationId xmlns:a16="http://schemas.microsoft.com/office/drawing/2014/main" id="{00000000-0008-0000-0000-00000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34B6C" id="Text Box 4074" o:spid="_x0000_s1026" type="#_x0000_t202" style="position:absolute;margin-left:0;margin-top:0;width:6pt;height:2.25pt;z-index:2494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29504" behindDoc="0" locked="0" layoutInCell="1" allowOverlap="1" wp14:anchorId="696D55FD" wp14:editId="4A210BD2">
                      <wp:simplePos x="0" y="0"/>
                      <wp:positionH relativeFrom="column">
                        <wp:posOffset>0</wp:posOffset>
                      </wp:positionH>
                      <wp:positionV relativeFrom="paragraph">
                        <wp:posOffset>0</wp:posOffset>
                      </wp:positionV>
                      <wp:extent cx="76200" cy="28575"/>
                      <wp:effectExtent l="19050" t="19050" r="19050" b="28575"/>
                      <wp:wrapNone/>
                      <wp:docPr id="6413" name="Text Box 4073">
                        <a:extLst xmlns:a="http://schemas.openxmlformats.org/drawingml/2006/main">
                          <a:ext uri="{FF2B5EF4-FFF2-40B4-BE49-F238E27FC236}">
                            <a16:creationId xmlns:a16="http://schemas.microsoft.com/office/drawing/2014/main" id="{00000000-0008-0000-0000-00000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E310C" id="Text Box 4073" o:spid="_x0000_s1026" type="#_x0000_t202" style="position:absolute;margin-left:0;margin-top:0;width:6pt;height:2.25pt;z-index:2494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0528" behindDoc="0" locked="0" layoutInCell="1" allowOverlap="1" wp14:anchorId="2288B8D5" wp14:editId="70CF6249">
                      <wp:simplePos x="0" y="0"/>
                      <wp:positionH relativeFrom="column">
                        <wp:posOffset>0</wp:posOffset>
                      </wp:positionH>
                      <wp:positionV relativeFrom="paragraph">
                        <wp:posOffset>0</wp:posOffset>
                      </wp:positionV>
                      <wp:extent cx="76200" cy="28575"/>
                      <wp:effectExtent l="19050" t="19050" r="19050" b="28575"/>
                      <wp:wrapNone/>
                      <wp:docPr id="6414" name="Text Box 4072">
                        <a:extLst xmlns:a="http://schemas.openxmlformats.org/drawingml/2006/main">
                          <a:ext uri="{FF2B5EF4-FFF2-40B4-BE49-F238E27FC236}">
                            <a16:creationId xmlns:a16="http://schemas.microsoft.com/office/drawing/2014/main" id="{00000000-0008-0000-0000-00000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9F4E0" id="Text Box 4072" o:spid="_x0000_s1026" type="#_x0000_t202" style="position:absolute;margin-left:0;margin-top:0;width:6pt;height:2.25pt;z-index:2494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1552" behindDoc="0" locked="0" layoutInCell="1" allowOverlap="1" wp14:anchorId="722788C3" wp14:editId="5EFA730B">
                      <wp:simplePos x="0" y="0"/>
                      <wp:positionH relativeFrom="column">
                        <wp:posOffset>0</wp:posOffset>
                      </wp:positionH>
                      <wp:positionV relativeFrom="paragraph">
                        <wp:posOffset>0</wp:posOffset>
                      </wp:positionV>
                      <wp:extent cx="76200" cy="28575"/>
                      <wp:effectExtent l="19050" t="19050" r="19050" b="28575"/>
                      <wp:wrapNone/>
                      <wp:docPr id="6415" name="Text Box 4071">
                        <a:extLst xmlns:a="http://schemas.openxmlformats.org/drawingml/2006/main">
                          <a:ext uri="{FF2B5EF4-FFF2-40B4-BE49-F238E27FC236}">
                            <a16:creationId xmlns:a16="http://schemas.microsoft.com/office/drawing/2014/main" id="{00000000-0008-0000-0000-00000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53A07" id="Text Box 4071" o:spid="_x0000_s1026" type="#_x0000_t202" style="position:absolute;margin-left:0;margin-top:0;width:6pt;height:2.25pt;z-index:2494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2576" behindDoc="0" locked="0" layoutInCell="1" allowOverlap="1" wp14:anchorId="71B68252" wp14:editId="491C55D2">
                      <wp:simplePos x="0" y="0"/>
                      <wp:positionH relativeFrom="column">
                        <wp:posOffset>0</wp:posOffset>
                      </wp:positionH>
                      <wp:positionV relativeFrom="paragraph">
                        <wp:posOffset>0</wp:posOffset>
                      </wp:positionV>
                      <wp:extent cx="76200" cy="28575"/>
                      <wp:effectExtent l="19050" t="19050" r="19050" b="28575"/>
                      <wp:wrapNone/>
                      <wp:docPr id="6416" name="Text Box 4070">
                        <a:extLst xmlns:a="http://schemas.openxmlformats.org/drawingml/2006/main">
                          <a:ext uri="{FF2B5EF4-FFF2-40B4-BE49-F238E27FC236}">
                            <a16:creationId xmlns:a16="http://schemas.microsoft.com/office/drawing/2014/main" id="{00000000-0008-0000-0000-00001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F75C8" id="Text Box 4070" o:spid="_x0000_s1026" type="#_x0000_t202" style="position:absolute;margin-left:0;margin-top:0;width:6pt;height:2.25pt;z-index:2494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3600" behindDoc="0" locked="0" layoutInCell="1" allowOverlap="1" wp14:anchorId="01B269C5" wp14:editId="5F15378C">
                      <wp:simplePos x="0" y="0"/>
                      <wp:positionH relativeFrom="column">
                        <wp:posOffset>0</wp:posOffset>
                      </wp:positionH>
                      <wp:positionV relativeFrom="paragraph">
                        <wp:posOffset>0</wp:posOffset>
                      </wp:positionV>
                      <wp:extent cx="76200" cy="28575"/>
                      <wp:effectExtent l="19050" t="19050" r="19050" b="28575"/>
                      <wp:wrapNone/>
                      <wp:docPr id="6417" name="Text Box 4069">
                        <a:extLst xmlns:a="http://schemas.openxmlformats.org/drawingml/2006/main">
                          <a:ext uri="{FF2B5EF4-FFF2-40B4-BE49-F238E27FC236}">
                            <a16:creationId xmlns:a16="http://schemas.microsoft.com/office/drawing/2014/main" id="{00000000-0008-0000-0000-00001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A89A8" id="Text Box 4069" o:spid="_x0000_s1026" type="#_x0000_t202" style="position:absolute;margin-left:0;margin-top:0;width:6pt;height:2.25pt;z-index:2494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4624" behindDoc="0" locked="0" layoutInCell="1" allowOverlap="1" wp14:anchorId="34906649" wp14:editId="4C00E308">
                      <wp:simplePos x="0" y="0"/>
                      <wp:positionH relativeFrom="column">
                        <wp:posOffset>0</wp:posOffset>
                      </wp:positionH>
                      <wp:positionV relativeFrom="paragraph">
                        <wp:posOffset>0</wp:posOffset>
                      </wp:positionV>
                      <wp:extent cx="76200" cy="28575"/>
                      <wp:effectExtent l="19050" t="19050" r="19050" b="28575"/>
                      <wp:wrapNone/>
                      <wp:docPr id="6418" name="Text Box 4068">
                        <a:extLst xmlns:a="http://schemas.openxmlformats.org/drawingml/2006/main">
                          <a:ext uri="{FF2B5EF4-FFF2-40B4-BE49-F238E27FC236}">
                            <a16:creationId xmlns:a16="http://schemas.microsoft.com/office/drawing/2014/main" id="{00000000-0008-0000-0000-00001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D1E72" id="Text Box 4068" o:spid="_x0000_s1026" type="#_x0000_t202" style="position:absolute;margin-left:0;margin-top:0;width:6pt;height:2.25pt;z-index:2494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5648" behindDoc="0" locked="0" layoutInCell="1" allowOverlap="1" wp14:anchorId="22B0CF72" wp14:editId="59127655">
                      <wp:simplePos x="0" y="0"/>
                      <wp:positionH relativeFrom="column">
                        <wp:posOffset>0</wp:posOffset>
                      </wp:positionH>
                      <wp:positionV relativeFrom="paragraph">
                        <wp:posOffset>0</wp:posOffset>
                      </wp:positionV>
                      <wp:extent cx="76200" cy="28575"/>
                      <wp:effectExtent l="19050" t="19050" r="19050" b="28575"/>
                      <wp:wrapNone/>
                      <wp:docPr id="6419" name="Text Box 4067">
                        <a:extLst xmlns:a="http://schemas.openxmlformats.org/drawingml/2006/main">
                          <a:ext uri="{FF2B5EF4-FFF2-40B4-BE49-F238E27FC236}">
                            <a16:creationId xmlns:a16="http://schemas.microsoft.com/office/drawing/2014/main" id="{00000000-0008-0000-0000-00001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0C463" id="Text Box 4067" o:spid="_x0000_s1026" type="#_x0000_t202" style="position:absolute;margin-left:0;margin-top:0;width:6pt;height:2.25pt;z-index:2494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6672" behindDoc="0" locked="0" layoutInCell="1" allowOverlap="1" wp14:anchorId="7413197C" wp14:editId="34527F35">
                      <wp:simplePos x="0" y="0"/>
                      <wp:positionH relativeFrom="column">
                        <wp:posOffset>0</wp:posOffset>
                      </wp:positionH>
                      <wp:positionV relativeFrom="paragraph">
                        <wp:posOffset>0</wp:posOffset>
                      </wp:positionV>
                      <wp:extent cx="76200" cy="28575"/>
                      <wp:effectExtent l="19050" t="19050" r="19050" b="28575"/>
                      <wp:wrapNone/>
                      <wp:docPr id="6420" name="Text Box 4066">
                        <a:extLst xmlns:a="http://schemas.openxmlformats.org/drawingml/2006/main">
                          <a:ext uri="{FF2B5EF4-FFF2-40B4-BE49-F238E27FC236}">
                            <a16:creationId xmlns:a16="http://schemas.microsoft.com/office/drawing/2014/main" id="{00000000-0008-0000-0000-00001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F7328" id="Text Box 4066" o:spid="_x0000_s1026" type="#_x0000_t202" style="position:absolute;margin-left:0;margin-top:0;width:6pt;height:2.25pt;z-index:2494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7696" behindDoc="0" locked="0" layoutInCell="1" allowOverlap="1" wp14:anchorId="1BC5986B" wp14:editId="5BE6F669">
                      <wp:simplePos x="0" y="0"/>
                      <wp:positionH relativeFrom="column">
                        <wp:posOffset>0</wp:posOffset>
                      </wp:positionH>
                      <wp:positionV relativeFrom="paragraph">
                        <wp:posOffset>0</wp:posOffset>
                      </wp:positionV>
                      <wp:extent cx="76200" cy="28575"/>
                      <wp:effectExtent l="19050" t="19050" r="19050" b="28575"/>
                      <wp:wrapNone/>
                      <wp:docPr id="6421" name="Text Box 4065">
                        <a:extLst xmlns:a="http://schemas.openxmlformats.org/drawingml/2006/main">
                          <a:ext uri="{FF2B5EF4-FFF2-40B4-BE49-F238E27FC236}">
                            <a16:creationId xmlns:a16="http://schemas.microsoft.com/office/drawing/2014/main" id="{00000000-0008-0000-0000-00001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995A29" id="Text Box 4065" o:spid="_x0000_s1026" type="#_x0000_t202" style="position:absolute;margin-left:0;margin-top:0;width:6pt;height:2.25pt;z-index:24943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8720" behindDoc="0" locked="0" layoutInCell="1" allowOverlap="1" wp14:anchorId="067509C8" wp14:editId="4687F209">
                      <wp:simplePos x="0" y="0"/>
                      <wp:positionH relativeFrom="column">
                        <wp:posOffset>0</wp:posOffset>
                      </wp:positionH>
                      <wp:positionV relativeFrom="paragraph">
                        <wp:posOffset>0</wp:posOffset>
                      </wp:positionV>
                      <wp:extent cx="76200" cy="28575"/>
                      <wp:effectExtent l="19050" t="19050" r="19050" b="28575"/>
                      <wp:wrapNone/>
                      <wp:docPr id="6422" name="Text Box 4064">
                        <a:extLst xmlns:a="http://schemas.openxmlformats.org/drawingml/2006/main">
                          <a:ext uri="{FF2B5EF4-FFF2-40B4-BE49-F238E27FC236}">
                            <a16:creationId xmlns:a16="http://schemas.microsoft.com/office/drawing/2014/main" id="{00000000-0008-0000-0000-00001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6A113" id="Text Box 4064" o:spid="_x0000_s1026" type="#_x0000_t202" style="position:absolute;margin-left:0;margin-top:0;width:6pt;height:2.25pt;z-index:2494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39744" behindDoc="0" locked="0" layoutInCell="1" allowOverlap="1" wp14:anchorId="5304E704" wp14:editId="685D1F94">
                      <wp:simplePos x="0" y="0"/>
                      <wp:positionH relativeFrom="column">
                        <wp:posOffset>0</wp:posOffset>
                      </wp:positionH>
                      <wp:positionV relativeFrom="paragraph">
                        <wp:posOffset>0</wp:posOffset>
                      </wp:positionV>
                      <wp:extent cx="76200" cy="28575"/>
                      <wp:effectExtent l="19050" t="19050" r="19050" b="28575"/>
                      <wp:wrapNone/>
                      <wp:docPr id="6423" name="Text Box 4063">
                        <a:extLst xmlns:a="http://schemas.openxmlformats.org/drawingml/2006/main">
                          <a:ext uri="{FF2B5EF4-FFF2-40B4-BE49-F238E27FC236}">
                            <a16:creationId xmlns:a16="http://schemas.microsoft.com/office/drawing/2014/main" id="{00000000-0008-0000-0000-00001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42D34" id="Text Box 4063" o:spid="_x0000_s1026" type="#_x0000_t202" style="position:absolute;margin-left:0;margin-top:0;width:6pt;height:2.25pt;z-index:2494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0768" behindDoc="0" locked="0" layoutInCell="1" allowOverlap="1" wp14:anchorId="7E1F687B" wp14:editId="57916893">
                      <wp:simplePos x="0" y="0"/>
                      <wp:positionH relativeFrom="column">
                        <wp:posOffset>0</wp:posOffset>
                      </wp:positionH>
                      <wp:positionV relativeFrom="paragraph">
                        <wp:posOffset>0</wp:posOffset>
                      </wp:positionV>
                      <wp:extent cx="76200" cy="28575"/>
                      <wp:effectExtent l="19050" t="19050" r="19050" b="28575"/>
                      <wp:wrapNone/>
                      <wp:docPr id="6424" name="Text Box 4062">
                        <a:extLst xmlns:a="http://schemas.openxmlformats.org/drawingml/2006/main">
                          <a:ext uri="{FF2B5EF4-FFF2-40B4-BE49-F238E27FC236}">
                            <a16:creationId xmlns:a16="http://schemas.microsoft.com/office/drawing/2014/main" id="{00000000-0008-0000-0000-00001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04006" id="Text Box 4062" o:spid="_x0000_s1026" type="#_x0000_t202" style="position:absolute;margin-left:0;margin-top:0;width:6pt;height:2.25pt;z-index:2494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1792" behindDoc="0" locked="0" layoutInCell="1" allowOverlap="1" wp14:anchorId="15F82355" wp14:editId="0065BA41">
                      <wp:simplePos x="0" y="0"/>
                      <wp:positionH relativeFrom="column">
                        <wp:posOffset>0</wp:posOffset>
                      </wp:positionH>
                      <wp:positionV relativeFrom="paragraph">
                        <wp:posOffset>0</wp:posOffset>
                      </wp:positionV>
                      <wp:extent cx="76200" cy="28575"/>
                      <wp:effectExtent l="19050" t="19050" r="19050" b="28575"/>
                      <wp:wrapNone/>
                      <wp:docPr id="6425" name="Text Box 4061">
                        <a:extLst xmlns:a="http://schemas.openxmlformats.org/drawingml/2006/main">
                          <a:ext uri="{FF2B5EF4-FFF2-40B4-BE49-F238E27FC236}">
                            <a16:creationId xmlns:a16="http://schemas.microsoft.com/office/drawing/2014/main" id="{00000000-0008-0000-0000-00001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D0091" id="Text Box 4061" o:spid="_x0000_s1026" type="#_x0000_t202" style="position:absolute;margin-left:0;margin-top:0;width:6pt;height:2.25pt;z-index:2494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2816" behindDoc="0" locked="0" layoutInCell="1" allowOverlap="1" wp14:anchorId="6B70360A" wp14:editId="59A703D6">
                      <wp:simplePos x="0" y="0"/>
                      <wp:positionH relativeFrom="column">
                        <wp:posOffset>0</wp:posOffset>
                      </wp:positionH>
                      <wp:positionV relativeFrom="paragraph">
                        <wp:posOffset>0</wp:posOffset>
                      </wp:positionV>
                      <wp:extent cx="76200" cy="28575"/>
                      <wp:effectExtent l="19050" t="19050" r="19050" b="28575"/>
                      <wp:wrapNone/>
                      <wp:docPr id="6426" name="Text Box 4060">
                        <a:extLst xmlns:a="http://schemas.openxmlformats.org/drawingml/2006/main">
                          <a:ext uri="{FF2B5EF4-FFF2-40B4-BE49-F238E27FC236}">
                            <a16:creationId xmlns:a16="http://schemas.microsoft.com/office/drawing/2014/main" id="{00000000-0008-0000-0000-00001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97814" id="Text Box 4060" o:spid="_x0000_s1026" type="#_x0000_t202" style="position:absolute;margin-left:0;margin-top:0;width:6pt;height:2.25pt;z-index:2494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3840" behindDoc="0" locked="0" layoutInCell="1" allowOverlap="1" wp14:anchorId="4AD60662" wp14:editId="774B19BC">
                      <wp:simplePos x="0" y="0"/>
                      <wp:positionH relativeFrom="column">
                        <wp:posOffset>0</wp:posOffset>
                      </wp:positionH>
                      <wp:positionV relativeFrom="paragraph">
                        <wp:posOffset>0</wp:posOffset>
                      </wp:positionV>
                      <wp:extent cx="76200" cy="28575"/>
                      <wp:effectExtent l="19050" t="19050" r="19050" b="28575"/>
                      <wp:wrapNone/>
                      <wp:docPr id="6427" name="Text Box 4059">
                        <a:extLst xmlns:a="http://schemas.openxmlformats.org/drawingml/2006/main">
                          <a:ext uri="{FF2B5EF4-FFF2-40B4-BE49-F238E27FC236}">
                            <a16:creationId xmlns:a16="http://schemas.microsoft.com/office/drawing/2014/main" id="{00000000-0008-0000-0000-00001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94E14" id="Text Box 4059" o:spid="_x0000_s1026" type="#_x0000_t202" style="position:absolute;margin-left:0;margin-top:0;width:6pt;height:2.25pt;z-index:2494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4864" behindDoc="0" locked="0" layoutInCell="1" allowOverlap="1" wp14:anchorId="0FBFB50C" wp14:editId="1727263A">
                      <wp:simplePos x="0" y="0"/>
                      <wp:positionH relativeFrom="column">
                        <wp:posOffset>0</wp:posOffset>
                      </wp:positionH>
                      <wp:positionV relativeFrom="paragraph">
                        <wp:posOffset>0</wp:posOffset>
                      </wp:positionV>
                      <wp:extent cx="76200" cy="28575"/>
                      <wp:effectExtent l="19050" t="19050" r="19050" b="28575"/>
                      <wp:wrapNone/>
                      <wp:docPr id="6428" name="Text Box 4058">
                        <a:extLst xmlns:a="http://schemas.openxmlformats.org/drawingml/2006/main">
                          <a:ext uri="{FF2B5EF4-FFF2-40B4-BE49-F238E27FC236}">
                            <a16:creationId xmlns:a16="http://schemas.microsoft.com/office/drawing/2014/main" id="{00000000-0008-0000-0000-00001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69E14" id="Text Box 4058" o:spid="_x0000_s1026" type="#_x0000_t202" style="position:absolute;margin-left:0;margin-top:0;width:6pt;height:2.25pt;z-index:2494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5888" behindDoc="0" locked="0" layoutInCell="1" allowOverlap="1" wp14:anchorId="48913FDC" wp14:editId="53F24C52">
                      <wp:simplePos x="0" y="0"/>
                      <wp:positionH relativeFrom="column">
                        <wp:posOffset>0</wp:posOffset>
                      </wp:positionH>
                      <wp:positionV relativeFrom="paragraph">
                        <wp:posOffset>0</wp:posOffset>
                      </wp:positionV>
                      <wp:extent cx="76200" cy="28575"/>
                      <wp:effectExtent l="19050" t="19050" r="19050" b="28575"/>
                      <wp:wrapNone/>
                      <wp:docPr id="6429" name="Text Box 4057">
                        <a:extLst xmlns:a="http://schemas.openxmlformats.org/drawingml/2006/main">
                          <a:ext uri="{FF2B5EF4-FFF2-40B4-BE49-F238E27FC236}">
                            <a16:creationId xmlns:a16="http://schemas.microsoft.com/office/drawing/2014/main" id="{00000000-0008-0000-0000-00001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B0E83" id="Text Box 4057" o:spid="_x0000_s1026" type="#_x0000_t202" style="position:absolute;margin-left:0;margin-top:0;width:6pt;height:2.25pt;z-index:2494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6912" behindDoc="0" locked="0" layoutInCell="1" allowOverlap="1" wp14:anchorId="074BC519" wp14:editId="1166CA0C">
                      <wp:simplePos x="0" y="0"/>
                      <wp:positionH relativeFrom="column">
                        <wp:posOffset>0</wp:posOffset>
                      </wp:positionH>
                      <wp:positionV relativeFrom="paragraph">
                        <wp:posOffset>0</wp:posOffset>
                      </wp:positionV>
                      <wp:extent cx="76200" cy="28575"/>
                      <wp:effectExtent l="19050" t="19050" r="19050" b="28575"/>
                      <wp:wrapNone/>
                      <wp:docPr id="6430" name="Text Box 4056">
                        <a:extLst xmlns:a="http://schemas.openxmlformats.org/drawingml/2006/main">
                          <a:ext uri="{FF2B5EF4-FFF2-40B4-BE49-F238E27FC236}">
                            <a16:creationId xmlns:a16="http://schemas.microsoft.com/office/drawing/2014/main" id="{00000000-0008-0000-0000-00001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6494CC" id="Text Box 4056" o:spid="_x0000_s1026" type="#_x0000_t202" style="position:absolute;margin-left:0;margin-top:0;width:6pt;height:2.25pt;z-index:2494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7936" behindDoc="0" locked="0" layoutInCell="1" allowOverlap="1" wp14:anchorId="00D51253" wp14:editId="2F61E32F">
                      <wp:simplePos x="0" y="0"/>
                      <wp:positionH relativeFrom="column">
                        <wp:posOffset>0</wp:posOffset>
                      </wp:positionH>
                      <wp:positionV relativeFrom="paragraph">
                        <wp:posOffset>0</wp:posOffset>
                      </wp:positionV>
                      <wp:extent cx="76200" cy="28575"/>
                      <wp:effectExtent l="19050" t="19050" r="19050" b="28575"/>
                      <wp:wrapNone/>
                      <wp:docPr id="6431" name="Text Box 4055">
                        <a:extLst xmlns:a="http://schemas.openxmlformats.org/drawingml/2006/main">
                          <a:ext uri="{FF2B5EF4-FFF2-40B4-BE49-F238E27FC236}">
                            <a16:creationId xmlns:a16="http://schemas.microsoft.com/office/drawing/2014/main" id="{00000000-0008-0000-0000-00001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F2DAD8" id="Text Box 4055" o:spid="_x0000_s1026" type="#_x0000_t202" style="position:absolute;margin-left:0;margin-top:0;width:6pt;height:2.25pt;z-index:2494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8960" behindDoc="0" locked="0" layoutInCell="1" allowOverlap="1" wp14:anchorId="092C9D26" wp14:editId="59555E16">
                      <wp:simplePos x="0" y="0"/>
                      <wp:positionH relativeFrom="column">
                        <wp:posOffset>0</wp:posOffset>
                      </wp:positionH>
                      <wp:positionV relativeFrom="paragraph">
                        <wp:posOffset>0</wp:posOffset>
                      </wp:positionV>
                      <wp:extent cx="76200" cy="28575"/>
                      <wp:effectExtent l="19050" t="19050" r="19050" b="28575"/>
                      <wp:wrapNone/>
                      <wp:docPr id="6432" name="Text Box 4054">
                        <a:extLst xmlns:a="http://schemas.openxmlformats.org/drawingml/2006/main">
                          <a:ext uri="{FF2B5EF4-FFF2-40B4-BE49-F238E27FC236}">
                            <a16:creationId xmlns:a16="http://schemas.microsoft.com/office/drawing/2014/main" id="{00000000-0008-0000-0000-00002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D3E6D" id="Text Box 4054" o:spid="_x0000_s1026" type="#_x0000_t202" style="position:absolute;margin-left:0;margin-top:0;width:6pt;height:2.25pt;z-index:24944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49984" behindDoc="0" locked="0" layoutInCell="1" allowOverlap="1" wp14:anchorId="0F95679E" wp14:editId="3B074DEE">
                      <wp:simplePos x="0" y="0"/>
                      <wp:positionH relativeFrom="column">
                        <wp:posOffset>0</wp:posOffset>
                      </wp:positionH>
                      <wp:positionV relativeFrom="paragraph">
                        <wp:posOffset>0</wp:posOffset>
                      </wp:positionV>
                      <wp:extent cx="76200" cy="28575"/>
                      <wp:effectExtent l="19050" t="19050" r="19050" b="28575"/>
                      <wp:wrapNone/>
                      <wp:docPr id="6433" name="Text Box 4053">
                        <a:extLst xmlns:a="http://schemas.openxmlformats.org/drawingml/2006/main">
                          <a:ext uri="{FF2B5EF4-FFF2-40B4-BE49-F238E27FC236}">
                            <a16:creationId xmlns:a16="http://schemas.microsoft.com/office/drawing/2014/main" id="{00000000-0008-0000-0000-00002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B479F" id="Text Box 4053" o:spid="_x0000_s1026" type="#_x0000_t202" style="position:absolute;margin-left:0;margin-top:0;width:6pt;height:2.25pt;z-index:24944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1008" behindDoc="0" locked="0" layoutInCell="1" allowOverlap="1" wp14:anchorId="71B4C8D6" wp14:editId="2245786F">
                      <wp:simplePos x="0" y="0"/>
                      <wp:positionH relativeFrom="column">
                        <wp:posOffset>0</wp:posOffset>
                      </wp:positionH>
                      <wp:positionV relativeFrom="paragraph">
                        <wp:posOffset>0</wp:posOffset>
                      </wp:positionV>
                      <wp:extent cx="76200" cy="28575"/>
                      <wp:effectExtent l="19050" t="19050" r="19050" b="28575"/>
                      <wp:wrapNone/>
                      <wp:docPr id="6434" name="Text Box 4052">
                        <a:extLst xmlns:a="http://schemas.openxmlformats.org/drawingml/2006/main">
                          <a:ext uri="{FF2B5EF4-FFF2-40B4-BE49-F238E27FC236}">
                            <a16:creationId xmlns:a16="http://schemas.microsoft.com/office/drawing/2014/main" id="{00000000-0008-0000-0000-00002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AB070" id="Text Box 4052" o:spid="_x0000_s1026" type="#_x0000_t202" style="position:absolute;margin-left:0;margin-top:0;width:6pt;height:2.25pt;z-index:2494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2032" behindDoc="0" locked="0" layoutInCell="1" allowOverlap="1" wp14:anchorId="3F89B749" wp14:editId="5E29ED0D">
                      <wp:simplePos x="0" y="0"/>
                      <wp:positionH relativeFrom="column">
                        <wp:posOffset>0</wp:posOffset>
                      </wp:positionH>
                      <wp:positionV relativeFrom="paragraph">
                        <wp:posOffset>0</wp:posOffset>
                      </wp:positionV>
                      <wp:extent cx="76200" cy="28575"/>
                      <wp:effectExtent l="19050" t="19050" r="19050" b="28575"/>
                      <wp:wrapNone/>
                      <wp:docPr id="6435" name="Text Box 4051">
                        <a:extLst xmlns:a="http://schemas.openxmlformats.org/drawingml/2006/main">
                          <a:ext uri="{FF2B5EF4-FFF2-40B4-BE49-F238E27FC236}">
                            <a16:creationId xmlns:a16="http://schemas.microsoft.com/office/drawing/2014/main" id="{00000000-0008-0000-0000-00002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A6C19" id="Text Box 4051" o:spid="_x0000_s1026" type="#_x0000_t202" style="position:absolute;margin-left:0;margin-top:0;width:6pt;height:2.25pt;z-index:24945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3056" behindDoc="0" locked="0" layoutInCell="1" allowOverlap="1" wp14:anchorId="21493F37" wp14:editId="0977E471">
                      <wp:simplePos x="0" y="0"/>
                      <wp:positionH relativeFrom="column">
                        <wp:posOffset>0</wp:posOffset>
                      </wp:positionH>
                      <wp:positionV relativeFrom="paragraph">
                        <wp:posOffset>0</wp:posOffset>
                      </wp:positionV>
                      <wp:extent cx="76200" cy="28575"/>
                      <wp:effectExtent l="19050" t="19050" r="19050" b="28575"/>
                      <wp:wrapNone/>
                      <wp:docPr id="6436" name="Text Box 4050">
                        <a:extLst xmlns:a="http://schemas.openxmlformats.org/drawingml/2006/main">
                          <a:ext uri="{FF2B5EF4-FFF2-40B4-BE49-F238E27FC236}">
                            <a16:creationId xmlns:a16="http://schemas.microsoft.com/office/drawing/2014/main" id="{00000000-0008-0000-0000-00002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3A6D71" id="Text Box 4050" o:spid="_x0000_s1026" type="#_x0000_t202" style="position:absolute;margin-left:0;margin-top:0;width:6pt;height:2.25pt;z-index:24945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4080" behindDoc="0" locked="0" layoutInCell="1" allowOverlap="1" wp14:anchorId="120AF6B4" wp14:editId="578378EC">
                      <wp:simplePos x="0" y="0"/>
                      <wp:positionH relativeFrom="column">
                        <wp:posOffset>0</wp:posOffset>
                      </wp:positionH>
                      <wp:positionV relativeFrom="paragraph">
                        <wp:posOffset>0</wp:posOffset>
                      </wp:positionV>
                      <wp:extent cx="76200" cy="28575"/>
                      <wp:effectExtent l="19050" t="19050" r="19050" b="28575"/>
                      <wp:wrapNone/>
                      <wp:docPr id="6437" name="Text Box 4049">
                        <a:extLst xmlns:a="http://schemas.openxmlformats.org/drawingml/2006/main">
                          <a:ext uri="{FF2B5EF4-FFF2-40B4-BE49-F238E27FC236}">
                            <a16:creationId xmlns:a16="http://schemas.microsoft.com/office/drawing/2014/main" id="{00000000-0008-0000-0000-00002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61D25" id="Text Box 4049" o:spid="_x0000_s1026" type="#_x0000_t202" style="position:absolute;margin-left:0;margin-top:0;width:6pt;height:2.25pt;z-index:24945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5104" behindDoc="0" locked="0" layoutInCell="1" allowOverlap="1" wp14:anchorId="49A70313" wp14:editId="69C2E693">
                      <wp:simplePos x="0" y="0"/>
                      <wp:positionH relativeFrom="column">
                        <wp:posOffset>0</wp:posOffset>
                      </wp:positionH>
                      <wp:positionV relativeFrom="paragraph">
                        <wp:posOffset>0</wp:posOffset>
                      </wp:positionV>
                      <wp:extent cx="76200" cy="28575"/>
                      <wp:effectExtent l="19050" t="19050" r="19050" b="28575"/>
                      <wp:wrapNone/>
                      <wp:docPr id="6438" name="Text Box 4048">
                        <a:extLst xmlns:a="http://schemas.openxmlformats.org/drawingml/2006/main">
                          <a:ext uri="{FF2B5EF4-FFF2-40B4-BE49-F238E27FC236}">
                            <a16:creationId xmlns:a16="http://schemas.microsoft.com/office/drawing/2014/main" id="{00000000-0008-0000-0000-00002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C0263" id="Text Box 4048" o:spid="_x0000_s1026" type="#_x0000_t202" style="position:absolute;margin-left:0;margin-top:0;width:6pt;height:2.25pt;z-index:24945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6128" behindDoc="0" locked="0" layoutInCell="1" allowOverlap="1" wp14:anchorId="272DC5C6" wp14:editId="7514845E">
                      <wp:simplePos x="0" y="0"/>
                      <wp:positionH relativeFrom="column">
                        <wp:posOffset>0</wp:posOffset>
                      </wp:positionH>
                      <wp:positionV relativeFrom="paragraph">
                        <wp:posOffset>0</wp:posOffset>
                      </wp:positionV>
                      <wp:extent cx="76200" cy="28575"/>
                      <wp:effectExtent l="19050" t="19050" r="19050" b="28575"/>
                      <wp:wrapNone/>
                      <wp:docPr id="6439" name="Text Box 4047">
                        <a:extLst xmlns:a="http://schemas.openxmlformats.org/drawingml/2006/main">
                          <a:ext uri="{FF2B5EF4-FFF2-40B4-BE49-F238E27FC236}">
                            <a16:creationId xmlns:a16="http://schemas.microsoft.com/office/drawing/2014/main" id="{00000000-0008-0000-0000-00002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11B6F" id="Text Box 4047" o:spid="_x0000_s1026" type="#_x0000_t202" style="position:absolute;margin-left:0;margin-top:0;width:6pt;height:2.25pt;z-index:2494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7152" behindDoc="0" locked="0" layoutInCell="1" allowOverlap="1" wp14:anchorId="2208F68D" wp14:editId="2F270ABA">
                      <wp:simplePos x="0" y="0"/>
                      <wp:positionH relativeFrom="column">
                        <wp:posOffset>0</wp:posOffset>
                      </wp:positionH>
                      <wp:positionV relativeFrom="paragraph">
                        <wp:posOffset>0</wp:posOffset>
                      </wp:positionV>
                      <wp:extent cx="76200" cy="28575"/>
                      <wp:effectExtent l="19050" t="19050" r="19050" b="28575"/>
                      <wp:wrapNone/>
                      <wp:docPr id="6440" name="Text Box 4046">
                        <a:extLst xmlns:a="http://schemas.openxmlformats.org/drawingml/2006/main">
                          <a:ext uri="{FF2B5EF4-FFF2-40B4-BE49-F238E27FC236}">
                            <a16:creationId xmlns:a16="http://schemas.microsoft.com/office/drawing/2014/main" id="{00000000-0008-0000-0000-00002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6C87B" id="Text Box 4046" o:spid="_x0000_s1026" type="#_x0000_t202" style="position:absolute;margin-left:0;margin-top:0;width:6pt;height:2.25pt;z-index:24945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8176" behindDoc="0" locked="0" layoutInCell="1" allowOverlap="1" wp14:anchorId="4CE74CD9" wp14:editId="07D34FB9">
                      <wp:simplePos x="0" y="0"/>
                      <wp:positionH relativeFrom="column">
                        <wp:posOffset>0</wp:posOffset>
                      </wp:positionH>
                      <wp:positionV relativeFrom="paragraph">
                        <wp:posOffset>0</wp:posOffset>
                      </wp:positionV>
                      <wp:extent cx="76200" cy="28575"/>
                      <wp:effectExtent l="19050" t="19050" r="19050" b="28575"/>
                      <wp:wrapNone/>
                      <wp:docPr id="6441" name="Text Box 4045">
                        <a:extLst xmlns:a="http://schemas.openxmlformats.org/drawingml/2006/main">
                          <a:ext uri="{FF2B5EF4-FFF2-40B4-BE49-F238E27FC236}">
                            <a16:creationId xmlns:a16="http://schemas.microsoft.com/office/drawing/2014/main" id="{00000000-0008-0000-0000-00002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AC5B3" id="Text Box 4045" o:spid="_x0000_s1026" type="#_x0000_t202" style="position:absolute;margin-left:0;margin-top:0;width:6pt;height:2.25pt;z-index:24945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59200" behindDoc="0" locked="0" layoutInCell="1" allowOverlap="1" wp14:anchorId="607C0190" wp14:editId="50A630FE">
                      <wp:simplePos x="0" y="0"/>
                      <wp:positionH relativeFrom="column">
                        <wp:posOffset>0</wp:posOffset>
                      </wp:positionH>
                      <wp:positionV relativeFrom="paragraph">
                        <wp:posOffset>0</wp:posOffset>
                      </wp:positionV>
                      <wp:extent cx="76200" cy="28575"/>
                      <wp:effectExtent l="19050" t="19050" r="19050" b="28575"/>
                      <wp:wrapNone/>
                      <wp:docPr id="6442" name="Text Box 4044">
                        <a:extLst xmlns:a="http://schemas.openxmlformats.org/drawingml/2006/main">
                          <a:ext uri="{FF2B5EF4-FFF2-40B4-BE49-F238E27FC236}">
                            <a16:creationId xmlns:a16="http://schemas.microsoft.com/office/drawing/2014/main" id="{00000000-0008-0000-0000-00002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99037" id="Text Box 4044" o:spid="_x0000_s1026" type="#_x0000_t202" style="position:absolute;margin-left:0;margin-top:0;width:6pt;height:2.25pt;z-index:24945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0224" behindDoc="0" locked="0" layoutInCell="1" allowOverlap="1" wp14:anchorId="1054DE43" wp14:editId="12B25060">
                      <wp:simplePos x="0" y="0"/>
                      <wp:positionH relativeFrom="column">
                        <wp:posOffset>0</wp:posOffset>
                      </wp:positionH>
                      <wp:positionV relativeFrom="paragraph">
                        <wp:posOffset>0</wp:posOffset>
                      </wp:positionV>
                      <wp:extent cx="76200" cy="28575"/>
                      <wp:effectExtent l="19050" t="19050" r="19050" b="28575"/>
                      <wp:wrapNone/>
                      <wp:docPr id="6443" name="Text Box 4043">
                        <a:extLst xmlns:a="http://schemas.openxmlformats.org/drawingml/2006/main">
                          <a:ext uri="{FF2B5EF4-FFF2-40B4-BE49-F238E27FC236}">
                            <a16:creationId xmlns:a16="http://schemas.microsoft.com/office/drawing/2014/main" id="{00000000-0008-0000-0000-00002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E865B" id="Text Box 4043" o:spid="_x0000_s1026" type="#_x0000_t202" style="position:absolute;margin-left:0;margin-top:0;width:6pt;height:2.25pt;z-index:24946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1248" behindDoc="0" locked="0" layoutInCell="1" allowOverlap="1" wp14:anchorId="22DF67DD" wp14:editId="5DC22D05">
                      <wp:simplePos x="0" y="0"/>
                      <wp:positionH relativeFrom="column">
                        <wp:posOffset>0</wp:posOffset>
                      </wp:positionH>
                      <wp:positionV relativeFrom="paragraph">
                        <wp:posOffset>0</wp:posOffset>
                      </wp:positionV>
                      <wp:extent cx="76200" cy="28575"/>
                      <wp:effectExtent l="19050" t="19050" r="19050" b="28575"/>
                      <wp:wrapNone/>
                      <wp:docPr id="6444" name="Text Box 4042">
                        <a:extLst xmlns:a="http://schemas.openxmlformats.org/drawingml/2006/main">
                          <a:ext uri="{FF2B5EF4-FFF2-40B4-BE49-F238E27FC236}">
                            <a16:creationId xmlns:a16="http://schemas.microsoft.com/office/drawing/2014/main" id="{00000000-0008-0000-0000-00002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0FC76" id="Text Box 4042" o:spid="_x0000_s1026" type="#_x0000_t202" style="position:absolute;margin-left:0;margin-top:0;width:6pt;height:2.25pt;z-index:24946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2272" behindDoc="0" locked="0" layoutInCell="1" allowOverlap="1" wp14:anchorId="6FA0539D" wp14:editId="7D45F0DB">
                      <wp:simplePos x="0" y="0"/>
                      <wp:positionH relativeFrom="column">
                        <wp:posOffset>0</wp:posOffset>
                      </wp:positionH>
                      <wp:positionV relativeFrom="paragraph">
                        <wp:posOffset>0</wp:posOffset>
                      </wp:positionV>
                      <wp:extent cx="76200" cy="28575"/>
                      <wp:effectExtent l="19050" t="19050" r="19050" b="28575"/>
                      <wp:wrapNone/>
                      <wp:docPr id="6445" name="Text Box 4041">
                        <a:extLst xmlns:a="http://schemas.openxmlformats.org/drawingml/2006/main">
                          <a:ext uri="{FF2B5EF4-FFF2-40B4-BE49-F238E27FC236}">
                            <a16:creationId xmlns:a16="http://schemas.microsoft.com/office/drawing/2014/main" id="{00000000-0008-0000-0000-00002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81764" id="Text Box 4041" o:spid="_x0000_s1026" type="#_x0000_t202" style="position:absolute;margin-left:0;margin-top:0;width:6pt;height:2.25pt;z-index:24946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3296" behindDoc="0" locked="0" layoutInCell="1" allowOverlap="1" wp14:anchorId="74B48F10" wp14:editId="7F35EBCE">
                      <wp:simplePos x="0" y="0"/>
                      <wp:positionH relativeFrom="column">
                        <wp:posOffset>0</wp:posOffset>
                      </wp:positionH>
                      <wp:positionV relativeFrom="paragraph">
                        <wp:posOffset>0</wp:posOffset>
                      </wp:positionV>
                      <wp:extent cx="76200" cy="28575"/>
                      <wp:effectExtent l="19050" t="19050" r="19050" b="28575"/>
                      <wp:wrapNone/>
                      <wp:docPr id="6446" name="Text Box 4040">
                        <a:extLst xmlns:a="http://schemas.openxmlformats.org/drawingml/2006/main">
                          <a:ext uri="{FF2B5EF4-FFF2-40B4-BE49-F238E27FC236}">
                            <a16:creationId xmlns:a16="http://schemas.microsoft.com/office/drawing/2014/main" id="{00000000-0008-0000-0000-00002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BED2D8" id="Text Box 4040" o:spid="_x0000_s1026" type="#_x0000_t202" style="position:absolute;margin-left:0;margin-top:0;width:6pt;height:2.25pt;z-index:24946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4320" behindDoc="0" locked="0" layoutInCell="1" allowOverlap="1" wp14:anchorId="4DE161B5" wp14:editId="52A42D8E">
                      <wp:simplePos x="0" y="0"/>
                      <wp:positionH relativeFrom="column">
                        <wp:posOffset>0</wp:posOffset>
                      </wp:positionH>
                      <wp:positionV relativeFrom="paragraph">
                        <wp:posOffset>0</wp:posOffset>
                      </wp:positionV>
                      <wp:extent cx="76200" cy="28575"/>
                      <wp:effectExtent l="19050" t="19050" r="19050" b="28575"/>
                      <wp:wrapNone/>
                      <wp:docPr id="6447" name="Text Box 4039">
                        <a:extLst xmlns:a="http://schemas.openxmlformats.org/drawingml/2006/main">
                          <a:ext uri="{FF2B5EF4-FFF2-40B4-BE49-F238E27FC236}">
                            <a16:creationId xmlns:a16="http://schemas.microsoft.com/office/drawing/2014/main" id="{00000000-0008-0000-0000-00002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65BF5" id="Text Box 4039" o:spid="_x0000_s1026" type="#_x0000_t202" style="position:absolute;margin-left:0;margin-top:0;width:6pt;height:2.25pt;z-index:24946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5344" behindDoc="0" locked="0" layoutInCell="1" allowOverlap="1" wp14:anchorId="5A6E3132" wp14:editId="7F7473D4">
                      <wp:simplePos x="0" y="0"/>
                      <wp:positionH relativeFrom="column">
                        <wp:posOffset>0</wp:posOffset>
                      </wp:positionH>
                      <wp:positionV relativeFrom="paragraph">
                        <wp:posOffset>0</wp:posOffset>
                      </wp:positionV>
                      <wp:extent cx="76200" cy="28575"/>
                      <wp:effectExtent l="19050" t="19050" r="19050" b="28575"/>
                      <wp:wrapNone/>
                      <wp:docPr id="6448" name="Text Box 4038">
                        <a:extLst xmlns:a="http://schemas.openxmlformats.org/drawingml/2006/main">
                          <a:ext uri="{FF2B5EF4-FFF2-40B4-BE49-F238E27FC236}">
                            <a16:creationId xmlns:a16="http://schemas.microsoft.com/office/drawing/2014/main" id="{00000000-0008-0000-0000-00003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F2869" id="Text Box 4038" o:spid="_x0000_s1026" type="#_x0000_t202" style="position:absolute;margin-left:0;margin-top:0;width:6pt;height:2.25pt;z-index:24946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6368" behindDoc="0" locked="0" layoutInCell="1" allowOverlap="1" wp14:anchorId="50624034" wp14:editId="318C84A7">
                      <wp:simplePos x="0" y="0"/>
                      <wp:positionH relativeFrom="column">
                        <wp:posOffset>0</wp:posOffset>
                      </wp:positionH>
                      <wp:positionV relativeFrom="paragraph">
                        <wp:posOffset>0</wp:posOffset>
                      </wp:positionV>
                      <wp:extent cx="76200" cy="28575"/>
                      <wp:effectExtent l="19050" t="19050" r="19050" b="28575"/>
                      <wp:wrapNone/>
                      <wp:docPr id="6449" name="Text Box 4037">
                        <a:extLst xmlns:a="http://schemas.openxmlformats.org/drawingml/2006/main">
                          <a:ext uri="{FF2B5EF4-FFF2-40B4-BE49-F238E27FC236}">
                            <a16:creationId xmlns:a16="http://schemas.microsoft.com/office/drawing/2014/main" id="{00000000-0008-0000-0000-00003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EEB7A" id="Text Box 4037" o:spid="_x0000_s1026" type="#_x0000_t202" style="position:absolute;margin-left:0;margin-top:0;width:6pt;height:2.25pt;z-index:24946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7392" behindDoc="0" locked="0" layoutInCell="1" allowOverlap="1" wp14:anchorId="6445DA17" wp14:editId="76C9BF39">
                      <wp:simplePos x="0" y="0"/>
                      <wp:positionH relativeFrom="column">
                        <wp:posOffset>0</wp:posOffset>
                      </wp:positionH>
                      <wp:positionV relativeFrom="paragraph">
                        <wp:posOffset>0</wp:posOffset>
                      </wp:positionV>
                      <wp:extent cx="76200" cy="28575"/>
                      <wp:effectExtent l="19050" t="19050" r="19050" b="28575"/>
                      <wp:wrapNone/>
                      <wp:docPr id="6450" name="Text Box 4036">
                        <a:extLst xmlns:a="http://schemas.openxmlformats.org/drawingml/2006/main">
                          <a:ext uri="{FF2B5EF4-FFF2-40B4-BE49-F238E27FC236}">
                            <a16:creationId xmlns:a16="http://schemas.microsoft.com/office/drawing/2014/main" id="{00000000-0008-0000-0000-00003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E3B87" id="Text Box 4036" o:spid="_x0000_s1026" type="#_x0000_t202" style="position:absolute;margin-left:0;margin-top:0;width:6pt;height:2.25pt;z-index:24946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8416" behindDoc="0" locked="0" layoutInCell="1" allowOverlap="1" wp14:anchorId="66CC7DF8" wp14:editId="34B9F5A1">
                      <wp:simplePos x="0" y="0"/>
                      <wp:positionH relativeFrom="column">
                        <wp:posOffset>0</wp:posOffset>
                      </wp:positionH>
                      <wp:positionV relativeFrom="paragraph">
                        <wp:posOffset>0</wp:posOffset>
                      </wp:positionV>
                      <wp:extent cx="76200" cy="28575"/>
                      <wp:effectExtent l="19050" t="19050" r="19050" b="28575"/>
                      <wp:wrapNone/>
                      <wp:docPr id="6451" name="Text Box 4035">
                        <a:extLst xmlns:a="http://schemas.openxmlformats.org/drawingml/2006/main">
                          <a:ext uri="{FF2B5EF4-FFF2-40B4-BE49-F238E27FC236}">
                            <a16:creationId xmlns:a16="http://schemas.microsoft.com/office/drawing/2014/main" id="{00000000-0008-0000-0000-00003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99B40" id="Text Box 4035" o:spid="_x0000_s1026" type="#_x0000_t202" style="position:absolute;margin-left:0;margin-top:0;width:6pt;height:2.25pt;z-index:24946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69440" behindDoc="0" locked="0" layoutInCell="1" allowOverlap="1" wp14:anchorId="4E097639" wp14:editId="5D10E825">
                      <wp:simplePos x="0" y="0"/>
                      <wp:positionH relativeFrom="column">
                        <wp:posOffset>0</wp:posOffset>
                      </wp:positionH>
                      <wp:positionV relativeFrom="paragraph">
                        <wp:posOffset>0</wp:posOffset>
                      </wp:positionV>
                      <wp:extent cx="76200" cy="28575"/>
                      <wp:effectExtent l="19050" t="19050" r="19050" b="28575"/>
                      <wp:wrapNone/>
                      <wp:docPr id="6452" name="Text Box 4034">
                        <a:extLst xmlns:a="http://schemas.openxmlformats.org/drawingml/2006/main">
                          <a:ext uri="{FF2B5EF4-FFF2-40B4-BE49-F238E27FC236}">
                            <a16:creationId xmlns:a16="http://schemas.microsoft.com/office/drawing/2014/main" id="{00000000-0008-0000-0000-00003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DEB17" id="Text Box 4034" o:spid="_x0000_s1026" type="#_x0000_t202" style="position:absolute;margin-left:0;margin-top:0;width:6pt;height:2.25pt;z-index:24946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0464" behindDoc="0" locked="0" layoutInCell="1" allowOverlap="1" wp14:anchorId="5C094E75" wp14:editId="6CA6B84B">
                      <wp:simplePos x="0" y="0"/>
                      <wp:positionH relativeFrom="column">
                        <wp:posOffset>0</wp:posOffset>
                      </wp:positionH>
                      <wp:positionV relativeFrom="paragraph">
                        <wp:posOffset>0</wp:posOffset>
                      </wp:positionV>
                      <wp:extent cx="76200" cy="28575"/>
                      <wp:effectExtent l="19050" t="19050" r="19050" b="28575"/>
                      <wp:wrapNone/>
                      <wp:docPr id="6453" name="Text Box 4033">
                        <a:extLst xmlns:a="http://schemas.openxmlformats.org/drawingml/2006/main">
                          <a:ext uri="{FF2B5EF4-FFF2-40B4-BE49-F238E27FC236}">
                            <a16:creationId xmlns:a16="http://schemas.microsoft.com/office/drawing/2014/main" id="{00000000-0008-0000-0000-00003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41966" id="Text Box 4033" o:spid="_x0000_s1026" type="#_x0000_t202" style="position:absolute;margin-left:0;margin-top:0;width:6pt;height:2.25pt;z-index:24947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1488" behindDoc="0" locked="0" layoutInCell="1" allowOverlap="1" wp14:anchorId="6C13D1F7" wp14:editId="52F901D1">
                      <wp:simplePos x="0" y="0"/>
                      <wp:positionH relativeFrom="column">
                        <wp:posOffset>0</wp:posOffset>
                      </wp:positionH>
                      <wp:positionV relativeFrom="paragraph">
                        <wp:posOffset>0</wp:posOffset>
                      </wp:positionV>
                      <wp:extent cx="76200" cy="28575"/>
                      <wp:effectExtent l="19050" t="19050" r="19050" b="28575"/>
                      <wp:wrapNone/>
                      <wp:docPr id="6454" name="Text Box 4032">
                        <a:extLst xmlns:a="http://schemas.openxmlformats.org/drawingml/2006/main">
                          <a:ext uri="{FF2B5EF4-FFF2-40B4-BE49-F238E27FC236}">
                            <a16:creationId xmlns:a16="http://schemas.microsoft.com/office/drawing/2014/main" id="{00000000-0008-0000-0000-00003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7FC53" id="Text Box 4032" o:spid="_x0000_s1026" type="#_x0000_t202" style="position:absolute;margin-left:0;margin-top:0;width:6pt;height:2.25pt;z-index:24947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2512" behindDoc="0" locked="0" layoutInCell="1" allowOverlap="1" wp14:anchorId="4F6AED69" wp14:editId="35C79069">
                      <wp:simplePos x="0" y="0"/>
                      <wp:positionH relativeFrom="column">
                        <wp:posOffset>0</wp:posOffset>
                      </wp:positionH>
                      <wp:positionV relativeFrom="paragraph">
                        <wp:posOffset>0</wp:posOffset>
                      </wp:positionV>
                      <wp:extent cx="76200" cy="28575"/>
                      <wp:effectExtent l="19050" t="19050" r="19050" b="28575"/>
                      <wp:wrapNone/>
                      <wp:docPr id="6455" name="Text Box 4031">
                        <a:extLst xmlns:a="http://schemas.openxmlformats.org/drawingml/2006/main">
                          <a:ext uri="{FF2B5EF4-FFF2-40B4-BE49-F238E27FC236}">
                            <a16:creationId xmlns:a16="http://schemas.microsoft.com/office/drawing/2014/main" id="{00000000-0008-0000-0000-00003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97F9C" id="Text Box 4031" o:spid="_x0000_s1026" type="#_x0000_t202" style="position:absolute;margin-left:0;margin-top:0;width:6pt;height:2.25pt;z-index:24947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3536" behindDoc="0" locked="0" layoutInCell="1" allowOverlap="1" wp14:anchorId="5422B893" wp14:editId="43FBCBAF">
                      <wp:simplePos x="0" y="0"/>
                      <wp:positionH relativeFrom="column">
                        <wp:posOffset>0</wp:posOffset>
                      </wp:positionH>
                      <wp:positionV relativeFrom="paragraph">
                        <wp:posOffset>0</wp:posOffset>
                      </wp:positionV>
                      <wp:extent cx="76200" cy="28575"/>
                      <wp:effectExtent l="19050" t="19050" r="19050" b="28575"/>
                      <wp:wrapNone/>
                      <wp:docPr id="6456" name="Text Box 4030">
                        <a:extLst xmlns:a="http://schemas.openxmlformats.org/drawingml/2006/main">
                          <a:ext uri="{FF2B5EF4-FFF2-40B4-BE49-F238E27FC236}">
                            <a16:creationId xmlns:a16="http://schemas.microsoft.com/office/drawing/2014/main" id="{00000000-0008-0000-0000-00003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674AA" id="Text Box 4030" o:spid="_x0000_s1026" type="#_x0000_t202" style="position:absolute;margin-left:0;margin-top:0;width:6pt;height:2.25pt;z-index:24947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4560" behindDoc="0" locked="0" layoutInCell="1" allowOverlap="1" wp14:anchorId="530FBAAA" wp14:editId="2DC1D39D">
                      <wp:simplePos x="0" y="0"/>
                      <wp:positionH relativeFrom="column">
                        <wp:posOffset>0</wp:posOffset>
                      </wp:positionH>
                      <wp:positionV relativeFrom="paragraph">
                        <wp:posOffset>0</wp:posOffset>
                      </wp:positionV>
                      <wp:extent cx="76200" cy="28575"/>
                      <wp:effectExtent l="19050" t="19050" r="19050" b="28575"/>
                      <wp:wrapNone/>
                      <wp:docPr id="6457" name="Text Box 4029">
                        <a:extLst xmlns:a="http://schemas.openxmlformats.org/drawingml/2006/main">
                          <a:ext uri="{FF2B5EF4-FFF2-40B4-BE49-F238E27FC236}">
                            <a16:creationId xmlns:a16="http://schemas.microsoft.com/office/drawing/2014/main" id="{00000000-0008-0000-0000-00003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8A605" id="Text Box 4029" o:spid="_x0000_s1026" type="#_x0000_t202" style="position:absolute;margin-left:0;margin-top:0;width:6pt;height:2.25pt;z-index:24947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6608" behindDoc="0" locked="0" layoutInCell="1" allowOverlap="1" wp14:anchorId="1D78EEBE" wp14:editId="4ED7A25A">
                      <wp:simplePos x="0" y="0"/>
                      <wp:positionH relativeFrom="column">
                        <wp:posOffset>0</wp:posOffset>
                      </wp:positionH>
                      <wp:positionV relativeFrom="paragraph">
                        <wp:posOffset>0</wp:posOffset>
                      </wp:positionV>
                      <wp:extent cx="76200" cy="28575"/>
                      <wp:effectExtent l="19050" t="19050" r="19050" b="28575"/>
                      <wp:wrapNone/>
                      <wp:docPr id="6459" name="Text Box 4028">
                        <a:extLst xmlns:a="http://schemas.openxmlformats.org/drawingml/2006/main">
                          <a:ext uri="{FF2B5EF4-FFF2-40B4-BE49-F238E27FC236}">
                            <a16:creationId xmlns:a16="http://schemas.microsoft.com/office/drawing/2014/main" id="{00000000-0008-0000-0000-00003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D9E80" id="Text Box 4028" o:spid="_x0000_s1026" type="#_x0000_t202" style="position:absolute;margin-left:0;margin-top:0;width:6pt;height:2.25pt;z-index:24947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7632" behindDoc="0" locked="0" layoutInCell="1" allowOverlap="1" wp14:anchorId="436BA07A" wp14:editId="417C2AFD">
                      <wp:simplePos x="0" y="0"/>
                      <wp:positionH relativeFrom="column">
                        <wp:posOffset>0</wp:posOffset>
                      </wp:positionH>
                      <wp:positionV relativeFrom="paragraph">
                        <wp:posOffset>0</wp:posOffset>
                      </wp:positionV>
                      <wp:extent cx="76200" cy="28575"/>
                      <wp:effectExtent l="19050" t="19050" r="19050" b="28575"/>
                      <wp:wrapNone/>
                      <wp:docPr id="6460" name="Text Box 4027">
                        <a:extLst xmlns:a="http://schemas.openxmlformats.org/drawingml/2006/main">
                          <a:ext uri="{FF2B5EF4-FFF2-40B4-BE49-F238E27FC236}">
                            <a16:creationId xmlns:a16="http://schemas.microsoft.com/office/drawing/2014/main" id="{00000000-0008-0000-0000-00003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92EFD" id="Text Box 4027" o:spid="_x0000_s1026" type="#_x0000_t202" style="position:absolute;margin-left:0;margin-top:0;width:6pt;height:2.25pt;z-index:24947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8656" behindDoc="0" locked="0" layoutInCell="1" allowOverlap="1" wp14:anchorId="12F83DAB" wp14:editId="538A1303">
                      <wp:simplePos x="0" y="0"/>
                      <wp:positionH relativeFrom="column">
                        <wp:posOffset>0</wp:posOffset>
                      </wp:positionH>
                      <wp:positionV relativeFrom="paragraph">
                        <wp:posOffset>0</wp:posOffset>
                      </wp:positionV>
                      <wp:extent cx="76200" cy="28575"/>
                      <wp:effectExtent l="19050" t="19050" r="19050" b="28575"/>
                      <wp:wrapNone/>
                      <wp:docPr id="6461" name="Text Box 4026">
                        <a:extLst xmlns:a="http://schemas.openxmlformats.org/drawingml/2006/main">
                          <a:ext uri="{FF2B5EF4-FFF2-40B4-BE49-F238E27FC236}">
                            <a16:creationId xmlns:a16="http://schemas.microsoft.com/office/drawing/2014/main" id="{00000000-0008-0000-0000-00003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31CA6" id="Text Box 4026" o:spid="_x0000_s1026" type="#_x0000_t202" style="position:absolute;margin-left:0;margin-top:0;width:6pt;height:2.25pt;z-index:24947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79680" behindDoc="0" locked="0" layoutInCell="1" allowOverlap="1" wp14:anchorId="58627853" wp14:editId="73083187">
                      <wp:simplePos x="0" y="0"/>
                      <wp:positionH relativeFrom="column">
                        <wp:posOffset>0</wp:posOffset>
                      </wp:positionH>
                      <wp:positionV relativeFrom="paragraph">
                        <wp:posOffset>0</wp:posOffset>
                      </wp:positionV>
                      <wp:extent cx="76200" cy="28575"/>
                      <wp:effectExtent l="19050" t="19050" r="19050" b="28575"/>
                      <wp:wrapNone/>
                      <wp:docPr id="6462" name="Text Box 4025">
                        <a:extLst xmlns:a="http://schemas.openxmlformats.org/drawingml/2006/main">
                          <a:ext uri="{FF2B5EF4-FFF2-40B4-BE49-F238E27FC236}">
                            <a16:creationId xmlns:a16="http://schemas.microsoft.com/office/drawing/2014/main" id="{00000000-0008-0000-0000-00003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8A1E4" id="Text Box 4025" o:spid="_x0000_s1026" type="#_x0000_t202" style="position:absolute;margin-left:0;margin-top:0;width:6pt;height:2.25pt;z-index:24947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0704" behindDoc="0" locked="0" layoutInCell="1" allowOverlap="1" wp14:anchorId="54AEF2A0" wp14:editId="1C610746">
                      <wp:simplePos x="0" y="0"/>
                      <wp:positionH relativeFrom="column">
                        <wp:posOffset>0</wp:posOffset>
                      </wp:positionH>
                      <wp:positionV relativeFrom="paragraph">
                        <wp:posOffset>0</wp:posOffset>
                      </wp:positionV>
                      <wp:extent cx="76200" cy="28575"/>
                      <wp:effectExtent l="19050" t="19050" r="19050" b="28575"/>
                      <wp:wrapNone/>
                      <wp:docPr id="6463" name="Text Box 4024">
                        <a:extLst xmlns:a="http://schemas.openxmlformats.org/drawingml/2006/main">
                          <a:ext uri="{FF2B5EF4-FFF2-40B4-BE49-F238E27FC236}">
                            <a16:creationId xmlns:a16="http://schemas.microsoft.com/office/drawing/2014/main" id="{00000000-0008-0000-0000-00003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281E6" id="Text Box 4024" o:spid="_x0000_s1026" type="#_x0000_t202" style="position:absolute;margin-left:0;margin-top:0;width:6pt;height:2.25pt;z-index:24948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1728" behindDoc="0" locked="0" layoutInCell="1" allowOverlap="1" wp14:anchorId="569EC23C" wp14:editId="5160CC64">
                      <wp:simplePos x="0" y="0"/>
                      <wp:positionH relativeFrom="column">
                        <wp:posOffset>0</wp:posOffset>
                      </wp:positionH>
                      <wp:positionV relativeFrom="paragraph">
                        <wp:posOffset>0</wp:posOffset>
                      </wp:positionV>
                      <wp:extent cx="76200" cy="28575"/>
                      <wp:effectExtent l="19050" t="19050" r="19050" b="28575"/>
                      <wp:wrapNone/>
                      <wp:docPr id="6464" name="Text Box 4023">
                        <a:extLst xmlns:a="http://schemas.openxmlformats.org/drawingml/2006/main">
                          <a:ext uri="{FF2B5EF4-FFF2-40B4-BE49-F238E27FC236}">
                            <a16:creationId xmlns:a16="http://schemas.microsoft.com/office/drawing/2014/main" id="{00000000-0008-0000-0000-00004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832326" id="Text Box 4023" o:spid="_x0000_s1026" type="#_x0000_t202" style="position:absolute;margin-left:0;margin-top:0;width:6pt;height:2.25pt;z-index:24948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2752" behindDoc="0" locked="0" layoutInCell="1" allowOverlap="1" wp14:anchorId="238E5708" wp14:editId="098DE881">
                      <wp:simplePos x="0" y="0"/>
                      <wp:positionH relativeFrom="column">
                        <wp:posOffset>0</wp:posOffset>
                      </wp:positionH>
                      <wp:positionV relativeFrom="paragraph">
                        <wp:posOffset>0</wp:posOffset>
                      </wp:positionV>
                      <wp:extent cx="76200" cy="28575"/>
                      <wp:effectExtent l="19050" t="19050" r="19050" b="28575"/>
                      <wp:wrapNone/>
                      <wp:docPr id="6465" name="Text Box 4022">
                        <a:extLst xmlns:a="http://schemas.openxmlformats.org/drawingml/2006/main">
                          <a:ext uri="{FF2B5EF4-FFF2-40B4-BE49-F238E27FC236}">
                            <a16:creationId xmlns:a16="http://schemas.microsoft.com/office/drawing/2014/main" id="{00000000-0008-0000-0000-00004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66F40" id="Text Box 4022" o:spid="_x0000_s1026" type="#_x0000_t202" style="position:absolute;margin-left:0;margin-top:0;width:6pt;height:2.25pt;z-index:24948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3776" behindDoc="0" locked="0" layoutInCell="1" allowOverlap="1" wp14:anchorId="26ADA294" wp14:editId="241D5DFA">
                      <wp:simplePos x="0" y="0"/>
                      <wp:positionH relativeFrom="column">
                        <wp:posOffset>0</wp:posOffset>
                      </wp:positionH>
                      <wp:positionV relativeFrom="paragraph">
                        <wp:posOffset>0</wp:posOffset>
                      </wp:positionV>
                      <wp:extent cx="76200" cy="28575"/>
                      <wp:effectExtent l="19050" t="19050" r="19050" b="28575"/>
                      <wp:wrapNone/>
                      <wp:docPr id="6466" name="Text Box 4021">
                        <a:extLst xmlns:a="http://schemas.openxmlformats.org/drawingml/2006/main">
                          <a:ext uri="{FF2B5EF4-FFF2-40B4-BE49-F238E27FC236}">
                            <a16:creationId xmlns:a16="http://schemas.microsoft.com/office/drawing/2014/main" id="{00000000-0008-0000-0000-00004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5F6A4" id="Text Box 4021" o:spid="_x0000_s1026" type="#_x0000_t202" style="position:absolute;margin-left:0;margin-top:0;width:6pt;height:2.25pt;z-index:24948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4800" behindDoc="0" locked="0" layoutInCell="1" allowOverlap="1" wp14:anchorId="6E42C4FB" wp14:editId="15AB13BE">
                      <wp:simplePos x="0" y="0"/>
                      <wp:positionH relativeFrom="column">
                        <wp:posOffset>0</wp:posOffset>
                      </wp:positionH>
                      <wp:positionV relativeFrom="paragraph">
                        <wp:posOffset>0</wp:posOffset>
                      </wp:positionV>
                      <wp:extent cx="76200" cy="28575"/>
                      <wp:effectExtent l="19050" t="19050" r="19050" b="28575"/>
                      <wp:wrapNone/>
                      <wp:docPr id="6467" name="Text Box 4020">
                        <a:extLst xmlns:a="http://schemas.openxmlformats.org/drawingml/2006/main">
                          <a:ext uri="{FF2B5EF4-FFF2-40B4-BE49-F238E27FC236}">
                            <a16:creationId xmlns:a16="http://schemas.microsoft.com/office/drawing/2014/main" id="{00000000-0008-0000-0000-00004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CDDE1" id="Text Box 4020" o:spid="_x0000_s1026" type="#_x0000_t202" style="position:absolute;margin-left:0;margin-top:0;width:6pt;height:2.25pt;z-index:24948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5824" behindDoc="0" locked="0" layoutInCell="1" allowOverlap="1" wp14:anchorId="128BBA63" wp14:editId="5F212448">
                      <wp:simplePos x="0" y="0"/>
                      <wp:positionH relativeFrom="column">
                        <wp:posOffset>0</wp:posOffset>
                      </wp:positionH>
                      <wp:positionV relativeFrom="paragraph">
                        <wp:posOffset>0</wp:posOffset>
                      </wp:positionV>
                      <wp:extent cx="76200" cy="28575"/>
                      <wp:effectExtent l="19050" t="19050" r="19050" b="28575"/>
                      <wp:wrapNone/>
                      <wp:docPr id="6468" name="Text Box 4019">
                        <a:extLst xmlns:a="http://schemas.openxmlformats.org/drawingml/2006/main">
                          <a:ext uri="{FF2B5EF4-FFF2-40B4-BE49-F238E27FC236}">
                            <a16:creationId xmlns:a16="http://schemas.microsoft.com/office/drawing/2014/main" id="{00000000-0008-0000-0000-00004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CC11E" id="Text Box 4019" o:spid="_x0000_s1026" type="#_x0000_t202" style="position:absolute;margin-left:0;margin-top:0;width:6pt;height:2.25pt;z-index:24948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6848" behindDoc="0" locked="0" layoutInCell="1" allowOverlap="1" wp14:anchorId="157A1C58" wp14:editId="1579CA35">
                      <wp:simplePos x="0" y="0"/>
                      <wp:positionH relativeFrom="column">
                        <wp:posOffset>0</wp:posOffset>
                      </wp:positionH>
                      <wp:positionV relativeFrom="paragraph">
                        <wp:posOffset>0</wp:posOffset>
                      </wp:positionV>
                      <wp:extent cx="76200" cy="28575"/>
                      <wp:effectExtent l="19050" t="19050" r="19050" b="28575"/>
                      <wp:wrapNone/>
                      <wp:docPr id="6469" name="Text Box 4018">
                        <a:extLst xmlns:a="http://schemas.openxmlformats.org/drawingml/2006/main">
                          <a:ext uri="{FF2B5EF4-FFF2-40B4-BE49-F238E27FC236}">
                            <a16:creationId xmlns:a16="http://schemas.microsoft.com/office/drawing/2014/main" id="{00000000-0008-0000-0000-00004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783EC" id="Text Box 4018" o:spid="_x0000_s1026" type="#_x0000_t202" style="position:absolute;margin-left:0;margin-top:0;width:6pt;height:2.25pt;z-index:24948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87872" behindDoc="0" locked="0" layoutInCell="1" allowOverlap="1" wp14:anchorId="089E0E2D" wp14:editId="7C4F03E1">
                      <wp:simplePos x="0" y="0"/>
                      <wp:positionH relativeFrom="column">
                        <wp:posOffset>0</wp:posOffset>
                      </wp:positionH>
                      <wp:positionV relativeFrom="paragraph">
                        <wp:posOffset>0</wp:posOffset>
                      </wp:positionV>
                      <wp:extent cx="76200" cy="28575"/>
                      <wp:effectExtent l="19050" t="19050" r="19050" b="28575"/>
                      <wp:wrapNone/>
                      <wp:docPr id="6470" name="Text Box 4017">
                        <a:extLst xmlns:a="http://schemas.openxmlformats.org/drawingml/2006/main">
                          <a:ext uri="{FF2B5EF4-FFF2-40B4-BE49-F238E27FC236}">
                            <a16:creationId xmlns:a16="http://schemas.microsoft.com/office/drawing/2014/main" id="{00000000-0008-0000-0000-00004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EC6C7" id="Text Box 4017" o:spid="_x0000_s1026" type="#_x0000_t202" style="position:absolute;margin-left:0;margin-top:0;width:6pt;height:2.25pt;z-index:24948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0944" behindDoc="0" locked="0" layoutInCell="1" allowOverlap="1" wp14:anchorId="32927C49" wp14:editId="53C78D9F">
                      <wp:simplePos x="0" y="0"/>
                      <wp:positionH relativeFrom="column">
                        <wp:posOffset>0</wp:posOffset>
                      </wp:positionH>
                      <wp:positionV relativeFrom="paragraph">
                        <wp:posOffset>0</wp:posOffset>
                      </wp:positionV>
                      <wp:extent cx="76200" cy="28575"/>
                      <wp:effectExtent l="19050" t="19050" r="19050" b="28575"/>
                      <wp:wrapNone/>
                      <wp:docPr id="6473" name="Text Box 4016">
                        <a:extLst xmlns:a="http://schemas.openxmlformats.org/drawingml/2006/main">
                          <a:ext uri="{FF2B5EF4-FFF2-40B4-BE49-F238E27FC236}">
                            <a16:creationId xmlns:a16="http://schemas.microsoft.com/office/drawing/2014/main" id="{00000000-0008-0000-0000-00004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7EF9F" id="Text Box 4016" o:spid="_x0000_s1026" type="#_x0000_t202" style="position:absolute;margin-left:0;margin-top:0;width:6pt;height:2.25pt;z-index:24949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1968" behindDoc="0" locked="0" layoutInCell="1" allowOverlap="1" wp14:anchorId="38B6CF3E" wp14:editId="2990F237">
                      <wp:simplePos x="0" y="0"/>
                      <wp:positionH relativeFrom="column">
                        <wp:posOffset>0</wp:posOffset>
                      </wp:positionH>
                      <wp:positionV relativeFrom="paragraph">
                        <wp:posOffset>0</wp:posOffset>
                      </wp:positionV>
                      <wp:extent cx="76200" cy="28575"/>
                      <wp:effectExtent l="19050" t="19050" r="19050" b="28575"/>
                      <wp:wrapNone/>
                      <wp:docPr id="6474" name="Text Box 4015">
                        <a:extLst xmlns:a="http://schemas.openxmlformats.org/drawingml/2006/main">
                          <a:ext uri="{FF2B5EF4-FFF2-40B4-BE49-F238E27FC236}">
                            <a16:creationId xmlns:a16="http://schemas.microsoft.com/office/drawing/2014/main" id="{00000000-0008-0000-0000-00004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CB58D" id="Text Box 4015" o:spid="_x0000_s1026" type="#_x0000_t202" style="position:absolute;margin-left:0;margin-top:0;width:6pt;height:2.25pt;z-index:24949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2992" behindDoc="0" locked="0" layoutInCell="1" allowOverlap="1" wp14:anchorId="58394561" wp14:editId="38A8FF93">
                      <wp:simplePos x="0" y="0"/>
                      <wp:positionH relativeFrom="column">
                        <wp:posOffset>0</wp:posOffset>
                      </wp:positionH>
                      <wp:positionV relativeFrom="paragraph">
                        <wp:posOffset>0</wp:posOffset>
                      </wp:positionV>
                      <wp:extent cx="76200" cy="28575"/>
                      <wp:effectExtent l="19050" t="19050" r="19050" b="28575"/>
                      <wp:wrapNone/>
                      <wp:docPr id="6475" name="Text Box 4014">
                        <a:extLst xmlns:a="http://schemas.openxmlformats.org/drawingml/2006/main">
                          <a:ext uri="{FF2B5EF4-FFF2-40B4-BE49-F238E27FC236}">
                            <a16:creationId xmlns:a16="http://schemas.microsoft.com/office/drawing/2014/main" id="{00000000-0008-0000-0000-00004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CB33D" id="Text Box 4014" o:spid="_x0000_s1026" type="#_x0000_t202" style="position:absolute;margin-left:0;margin-top:0;width:6pt;height:2.25pt;z-index:24949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4016" behindDoc="0" locked="0" layoutInCell="1" allowOverlap="1" wp14:anchorId="28277B7F" wp14:editId="46616AD7">
                      <wp:simplePos x="0" y="0"/>
                      <wp:positionH relativeFrom="column">
                        <wp:posOffset>0</wp:posOffset>
                      </wp:positionH>
                      <wp:positionV relativeFrom="paragraph">
                        <wp:posOffset>0</wp:posOffset>
                      </wp:positionV>
                      <wp:extent cx="76200" cy="28575"/>
                      <wp:effectExtent l="19050" t="19050" r="19050" b="28575"/>
                      <wp:wrapNone/>
                      <wp:docPr id="6476" name="Text Box 4013">
                        <a:extLst xmlns:a="http://schemas.openxmlformats.org/drawingml/2006/main">
                          <a:ext uri="{FF2B5EF4-FFF2-40B4-BE49-F238E27FC236}">
                            <a16:creationId xmlns:a16="http://schemas.microsoft.com/office/drawing/2014/main" id="{00000000-0008-0000-0000-00004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9E9890" id="Text Box 4013" o:spid="_x0000_s1026" type="#_x0000_t202" style="position:absolute;margin-left:0;margin-top:0;width:6pt;height:2.25pt;z-index:24949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5040" behindDoc="0" locked="0" layoutInCell="1" allowOverlap="1" wp14:anchorId="0DB98823" wp14:editId="224C9C0A">
                      <wp:simplePos x="0" y="0"/>
                      <wp:positionH relativeFrom="column">
                        <wp:posOffset>0</wp:posOffset>
                      </wp:positionH>
                      <wp:positionV relativeFrom="paragraph">
                        <wp:posOffset>0</wp:posOffset>
                      </wp:positionV>
                      <wp:extent cx="76200" cy="28575"/>
                      <wp:effectExtent l="19050" t="19050" r="19050" b="28575"/>
                      <wp:wrapNone/>
                      <wp:docPr id="6477" name="Text Box 4012">
                        <a:extLst xmlns:a="http://schemas.openxmlformats.org/drawingml/2006/main">
                          <a:ext uri="{FF2B5EF4-FFF2-40B4-BE49-F238E27FC236}">
                            <a16:creationId xmlns:a16="http://schemas.microsoft.com/office/drawing/2014/main" id="{00000000-0008-0000-0000-00004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D5554F" id="Text Box 4012" o:spid="_x0000_s1026" type="#_x0000_t202" style="position:absolute;margin-left:0;margin-top:0;width:6pt;height:2.25pt;z-index:2494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6064" behindDoc="0" locked="0" layoutInCell="1" allowOverlap="1" wp14:anchorId="21A867C1" wp14:editId="700AEE9E">
                      <wp:simplePos x="0" y="0"/>
                      <wp:positionH relativeFrom="column">
                        <wp:posOffset>0</wp:posOffset>
                      </wp:positionH>
                      <wp:positionV relativeFrom="paragraph">
                        <wp:posOffset>0</wp:posOffset>
                      </wp:positionV>
                      <wp:extent cx="76200" cy="28575"/>
                      <wp:effectExtent l="19050" t="19050" r="19050" b="28575"/>
                      <wp:wrapNone/>
                      <wp:docPr id="6478" name="Text Box 4011">
                        <a:extLst xmlns:a="http://schemas.openxmlformats.org/drawingml/2006/main">
                          <a:ext uri="{FF2B5EF4-FFF2-40B4-BE49-F238E27FC236}">
                            <a16:creationId xmlns:a16="http://schemas.microsoft.com/office/drawing/2014/main" id="{00000000-0008-0000-0000-00004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CFFFD" id="Text Box 4011" o:spid="_x0000_s1026" type="#_x0000_t202" style="position:absolute;margin-left:0;margin-top:0;width:6pt;height:2.25pt;z-index:24949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7088" behindDoc="0" locked="0" layoutInCell="1" allowOverlap="1" wp14:anchorId="54A12410" wp14:editId="6E710C12">
                      <wp:simplePos x="0" y="0"/>
                      <wp:positionH relativeFrom="column">
                        <wp:posOffset>0</wp:posOffset>
                      </wp:positionH>
                      <wp:positionV relativeFrom="paragraph">
                        <wp:posOffset>0</wp:posOffset>
                      </wp:positionV>
                      <wp:extent cx="76200" cy="28575"/>
                      <wp:effectExtent l="19050" t="19050" r="19050" b="28575"/>
                      <wp:wrapNone/>
                      <wp:docPr id="6479" name="Text Box 4010">
                        <a:extLst xmlns:a="http://schemas.openxmlformats.org/drawingml/2006/main">
                          <a:ext uri="{FF2B5EF4-FFF2-40B4-BE49-F238E27FC236}">
                            <a16:creationId xmlns:a16="http://schemas.microsoft.com/office/drawing/2014/main" id="{00000000-0008-0000-0000-00004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4B841" id="Text Box 4010" o:spid="_x0000_s1026" type="#_x0000_t202" style="position:absolute;margin-left:0;margin-top:0;width:6pt;height:2.25pt;z-index:24949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8112" behindDoc="0" locked="0" layoutInCell="1" allowOverlap="1" wp14:anchorId="44F1688E" wp14:editId="01E9054E">
                      <wp:simplePos x="0" y="0"/>
                      <wp:positionH relativeFrom="column">
                        <wp:posOffset>0</wp:posOffset>
                      </wp:positionH>
                      <wp:positionV relativeFrom="paragraph">
                        <wp:posOffset>0</wp:posOffset>
                      </wp:positionV>
                      <wp:extent cx="76200" cy="28575"/>
                      <wp:effectExtent l="19050" t="19050" r="19050" b="28575"/>
                      <wp:wrapNone/>
                      <wp:docPr id="6480" name="Text Box 4009">
                        <a:extLst xmlns:a="http://schemas.openxmlformats.org/drawingml/2006/main">
                          <a:ext uri="{FF2B5EF4-FFF2-40B4-BE49-F238E27FC236}">
                            <a16:creationId xmlns:a16="http://schemas.microsoft.com/office/drawing/2014/main" id="{00000000-0008-0000-0000-00005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13C4D" id="Text Box 4009" o:spid="_x0000_s1026" type="#_x0000_t202" style="position:absolute;margin-left:0;margin-top:0;width:6pt;height:2.25pt;z-index:24949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499136" behindDoc="0" locked="0" layoutInCell="1" allowOverlap="1" wp14:anchorId="7C44FB41" wp14:editId="637D3110">
                      <wp:simplePos x="0" y="0"/>
                      <wp:positionH relativeFrom="column">
                        <wp:posOffset>0</wp:posOffset>
                      </wp:positionH>
                      <wp:positionV relativeFrom="paragraph">
                        <wp:posOffset>0</wp:posOffset>
                      </wp:positionV>
                      <wp:extent cx="76200" cy="28575"/>
                      <wp:effectExtent l="19050" t="19050" r="19050" b="28575"/>
                      <wp:wrapNone/>
                      <wp:docPr id="6481" name="Text Box 4008">
                        <a:extLst xmlns:a="http://schemas.openxmlformats.org/drawingml/2006/main">
                          <a:ext uri="{FF2B5EF4-FFF2-40B4-BE49-F238E27FC236}">
                            <a16:creationId xmlns:a16="http://schemas.microsoft.com/office/drawing/2014/main" id="{00000000-0008-0000-0000-00005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DC430" id="Text Box 4008" o:spid="_x0000_s1026" type="#_x0000_t202" style="position:absolute;margin-left:0;margin-top:0;width:6pt;height:2.25pt;z-index:24949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0160" behindDoc="0" locked="0" layoutInCell="1" allowOverlap="1" wp14:anchorId="7D67ED7D" wp14:editId="54D027B4">
                      <wp:simplePos x="0" y="0"/>
                      <wp:positionH relativeFrom="column">
                        <wp:posOffset>0</wp:posOffset>
                      </wp:positionH>
                      <wp:positionV relativeFrom="paragraph">
                        <wp:posOffset>0</wp:posOffset>
                      </wp:positionV>
                      <wp:extent cx="76200" cy="28575"/>
                      <wp:effectExtent l="19050" t="19050" r="19050" b="28575"/>
                      <wp:wrapNone/>
                      <wp:docPr id="6482" name="Text Box 4007">
                        <a:extLst xmlns:a="http://schemas.openxmlformats.org/drawingml/2006/main">
                          <a:ext uri="{FF2B5EF4-FFF2-40B4-BE49-F238E27FC236}">
                            <a16:creationId xmlns:a16="http://schemas.microsoft.com/office/drawing/2014/main" id="{00000000-0008-0000-0000-00005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154150" id="Text Box 4007" o:spid="_x0000_s1026" type="#_x0000_t202" style="position:absolute;margin-left:0;margin-top:0;width:6pt;height:2.25pt;z-index:24950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1184" behindDoc="0" locked="0" layoutInCell="1" allowOverlap="1" wp14:anchorId="170EBE70" wp14:editId="508FFCA8">
                      <wp:simplePos x="0" y="0"/>
                      <wp:positionH relativeFrom="column">
                        <wp:posOffset>0</wp:posOffset>
                      </wp:positionH>
                      <wp:positionV relativeFrom="paragraph">
                        <wp:posOffset>0</wp:posOffset>
                      </wp:positionV>
                      <wp:extent cx="76200" cy="28575"/>
                      <wp:effectExtent l="19050" t="19050" r="19050" b="28575"/>
                      <wp:wrapNone/>
                      <wp:docPr id="6483" name="Text Box 4006">
                        <a:extLst xmlns:a="http://schemas.openxmlformats.org/drawingml/2006/main">
                          <a:ext uri="{FF2B5EF4-FFF2-40B4-BE49-F238E27FC236}">
                            <a16:creationId xmlns:a16="http://schemas.microsoft.com/office/drawing/2014/main" id="{00000000-0008-0000-0000-00005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1EDC2" id="Text Box 4006" o:spid="_x0000_s1026" type="#_x0000_t202" style="position:absolute;margin-left:0;margin-top:0;width:6pt;height:2.25pt;z-index:24950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2208" behindDoc="0" locked="0" layoutInCell="1" allowOverlap="1" wp14:anchorId="2BAC8310" wp14:editId="3EDC91D2">
                      <wp:simplePos x="0" y="0"/>
                      <wp:positionH relativeFrom="column">
                        <wp:posOffset>0</wp:posOffset>
                      </wp:positionH>
                      <wp:positionV relativeFrom="paragraph">
                        <wp:posOffset>0</wp:posOffset>
                      </wp:positionV>
                      <wp:extent cx="76200" cy="28575"/>
                      <wp:effectExtent l="19050" t="19050" r="19050" b="28575"/>
                      <wp:wrapNone/>
                      <wp:docPr id="6484" name="Text Box 4005">
                        <a:extLst xmlns:a="http://schemas.openxmlformats.org/drawingml/2006/main">
                          <a:ext uri="{FF2B5EF4-FFF2-40B4-BE49-F238E27FC236}">
                            <a16:creationId xmlns:a16="http://schemas.microsoft.com/office/drawing/2014/main" id="{00000000-0008-0000-0000-00005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2B69F" id="Text Box 4005" o:spid="_x0000_s1026" type="#_x0000_t202" style="position:absolute;margin-left:0;margin-top:0;width:6pt;height:2.25pt;z-index:24950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3232" behindDoc="0" locked="0" layoutInCell="1" allowOverlap="1" wp14:anchorId="142CD561" wp14:editId="2ED3087F">
                      <wp:simplePos x="0" y="0"/>
                      <wp:positionH relativeFrom="column">
                        <wp:posOffset>0</wp:posOffset>
                      </wp:positionH>
                      <wp:positionV relativeFrom="paragraph">
                        <wp:posOffset>0</wp:posOffset>
                      </wp:positionV>
                      <wp:extent cx="76200" cy="28575"/>
                      <wp:effectExtent l="19050" t="19050" r="19050" b="28575"/>
                      <wp:wrapNone/>
                      <wp:docPr id="6485" name="Text Box 4004">
                        <a:extLst xmlns:a="http://schemas.openxmlformats.org/drawingml/2006/main">
                          <a:ext uri="{FF2B5EF4-FFF2-40B4-BE49-F238E27FC236}">
                            <a16:creationId xmlns:a16="http://schemas.microsoft.com/office/drawing/2014/main" id="{00000000-0008-0000-0000-00005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07658" id="Text Box 4004" o:spid="_x0000_s1026" type="#_x0000_t202" style="position:absolute;margin-left:0;margin-top:0;width:6pt;height:2.25pt;z-index:24950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4256" behindDoc="0" locked="0" layoutInCell="1" allowOverlap="1" wp14:anchorId="1702B88B" wp14:editId="70F9B67E">
                      <wp:simplePos x="0" y="0"/>
                      <wp:positionH relativeFrom="column">
                        <wp:posOffset>0</wp:posOffset>
                      </wp:positionH>
                      <wp:positionV relativeFrom="paragraph">
                        <wp:posOffset>0</wp:posOffset>
                      </wp:positionV>
                      <wp:extent cx="76200" cy="28575"/>
                      <wp:effectExtent l="19050" t="19050" r="19050" b="28575"/>
                      <wp:wrapNone/>
                      <wp:docPr id="6486" name="Text Box 4003">
                        <a:extLst xmlns:a="http://schemas.openxmlformats.org/drawingml/2006/main">
                          <a:ext uri="{FF2B5EF4-FFF2-40B4-BE49-F238E27FC236}">
                            <a16:creationId xmlns:a16="http://schemas.microsoft.com/office/drawing/2014/main" id="{00000000-0008-0000-0000-00005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A80C3" id="Text Box 4003" o:spid="_x0000_s1026" type="#_x0000_t202" style="position:absolute;margin-left:0;margin-top:0;width:6pt;height:2.25pt;z-index:24950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5280" behindDoc="0" locked="0" layoutInCell="1" allowOverlap="1" wp14:anchorId="5E6E58DA" wp14:editId="36DAEF1E">
                      <wp:simplePos x="0" y="0"/>
                      <wp:positionH relativeFrom="column">
                        <wp:posOffset>0</wp:posOffset>
                      </wp:positionH>
                      <wp:positionV relativeFrom="paragraph">
                        <wp:posOffset>0</wp:posOffset>
                      </wp:positionV>
                      <wp:extent cx="76200" cy="28575"/>
                      <wp:effectExtent l="19050" t="19050" r="19050" b="28575"/>
                      <wp:wrapNone/>
                      <wp:docPr id="6487" name="Text Box 4002">
                        <a:extLst xmlns:a="http://schemas.openxmlformats.org/drawingml/2006/main">
                          <a:ext uri="{FF2B5EF4-FFF2-40B4-BE49-F238E27FC236}">
                            <a16:creationId xmlns:a16="http://schemas.microsoft.com/office/drawing/2014/main" id="{00000000-0008-0000-0000-00005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B99FA" id="Text Box 4002" o:spid="_x0000_s1026" type="#_x0000_t202" style="position:absolute;margin-left:0;margin-top:0;width:6pt;height:2.25pt;z-index:24950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6304" behindDoc="0" locked="0" layoutInCell="1" allowOverlap="1" wp14:anchorId="4A53916A" wp14:editId="081428BE">
                      <wp:simplePos x="0" y="0"/>
                      <wp:positionH relativeFrom="column">
                        <wp:posOffset>0</wp:posOffset>
                      </wp:positionH>
                      <wp:positionV relativeFrom="paragraph">
                        <wp:posOffset>0</wp:posOffset>
                      </wp:positionV>
                      <wp:extent cx="76200" cy="28575"/>
                      <wp:effectExtent l="19050" t="19050" r="19050" b="28575"/>
                      <wp:wrapNone/>
                      <wp:docPr id="6488" name="Text Box 4001">
                        <a:extLst xmlns:a="http://schemas.openxmlformats.org/drawingml/2006/main">
                          <a:ext uri="{FF2B5EF4-FFF2-40B4-BE49-F238E27FC236}">
                            <a16:creationId xmlns:a16="http://schemas.microsoft.com/office/drawing/2014/main" id="{00000000-0008-0000-0000-00005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56F22" id="Text Box 4001" o:spid="_x0000_s1026" type="#_x0000_t202" style="position:absolute;margin-left:0;margin-top:0;width:6pt;height:2.25pt;z-index:24950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7328" behindDoc="0" locked="0" layoutInCell="1" allowOverlap="1" wp14:anchorId="02FE70C5" wp14:editId="086BC882">
                      <wp:simplePos x="0" y="0"/>
                      <wp:positionH relativeFrom="column">
                        <wp:posOffset>0</wp:posOffset>
                      </wp:positionH>
                      <wp:positionV relativeFrom="paragraph">
                        <wp:posOffset>0</wp:posOffset>
                      </wp:positionV>
                      <wp:extent cx="76200" cy="28575"/>
                      <wp:effectExtent l="19050" t="19050" r="19050" b="28575"/>
                      <wp:wrapNone/>
                      <wp:docPr id="6489" name="Text Box 4000">
                        <a:extLst xmlns:a="http://schemas.openxmlformats.org/drawingml/2006/main">
                          <a:ext uri="{FF2B5EF4-FFF2-40B4-BE49-F238E27FC236}">
                            <a16:creationId xmlns:a16="http://schemas.microsoft.com/office/drawing/2014/main" id="{00000000-0008-0000-0000-00005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EE688" id="Text Box 4000" o:spid="_x0000_s1026" type="#_x0000_t202" style="position:absolute;margin-left:0;margin-top:0;width:6pt;height:2.25pt;z-index:24950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8352" behindDoc="0" locked="0" layoutInCell="1" allowOverlap="1" wp14:anchorId="7638E033" wp14:editId="29F7E1A5">
                      <wp:simplePos x="0" y="0"/>
                      <wp:positionH relativeFrom="column">
                        <wp:posOffset>0</wp:posOffset>
                      </wp:positionH>
                      <wp:positionV relativeFrom="paragraph">
                        <wp:posOffset>0</wp:posOffset>
                      </wp:positionV>
                      <wp:extent cx="76200" cy="28575"/>
                      <wp:effectExtent l="19050" t="19050" r="19050" b="28575"/>
                      <wp:wrapNone/>
                      <wp:docPr id="6490" name="Text Box 3999">
                        <a:extLst xmlns:a="http://schemas.openxmlformats.org/drawingml/2006/main">
                          <a:ext uri="{FF2B5EF4-FFF2-40B4-BE49-F238E27FC236}">
                            <a16:creationId xmlns:a16="http://schemas.microsoft.com/office/drawing/2014/main" id="{00000000-0008-0000-0000-00005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0F934" id="Text Box 3999" o:spid="_x0000_s1026" type="#_x0000_t202" style="position:absolute;margin-left:0;margin-top:0;width:6pt;height:2.25pt;z-index:24950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09376" behindDoc="0" locked="0" layoutInCell="1" allowOverlap="1" wp14:anchorId="7EFDEBED" wp14:editId="2598362F">
                      <wp:simplePos x="0" y="0"/>
                      <wp:positionH relativeFrom="column">
                        <wp:posOffset>0</wp:posOffset>
                      </wp:positionH>
                      <wp:positionV relativeFrom="paragraph">
                        <wp:posOffset>0</wp:posOffset>
                      </wp:positionV>
                      <wp:extent cx="76200" cy="28575"/>
                      <wp:effectExtent l="19050" t="19050" r="19050" b="28575"/>
                      <wp:wrapNone/>
                      <wp:docPr id="6491" name="Text Box 3998">
                        <a:extLst xmlns:a="http://schemas.openxmlformats.org/drawingml/2006/main">
                          <a:ext uri="{FF2B5EF4-FFF2-40B4-BE49-F238E27FC236}">
                            <a16:creationId xmlns:a16="http://schemas.microsoft.com/office/drawing/2014/main" id="{00000000-0008-0000-0000-00005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D12BE" id="Text Box 3998" o:spid="_x0000_s1026" type="#_x0000_t202" style="position:absolute;margin-left:0;margin-top:0;width:6pt;height:2.25pt;z-index:24950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10400" behindDoc="0" locked="0" layoutInCell="1" allowOverlap="1" wp14:anchorId="6E50ED7D" wp14:editId="5B63683D">
                      <wp:simplePos x="0" y="0"/>
                      <wp:positionH relativeFrom="column">
                        <wp:posOffset>0</wp:posOffset>
                      </wp:positionH>
                      <wp:positionV relativeFrom="paragraph">
                        <wp:posOffset>0</wp:posOffset>
                      </wp:positionV>
                      <wp:extent cx="76200" cy="28575"/>
                      <wp:effectExtent l="19050" t="19050" r="19050" b="28575"/>
                      <wp:wrapNone/>
                      <wp:docPr id="6492" name="Text Box 3997">
                        <a:extLst xmlns:a="http://schemas.openxmlformats.org/drawingml/2006/main">
                          <a:ext uri="{FF2B5EF4-FFF2-40B4-BE49-F238E27FC236}">
                            <a16:creationId xmlns:a16="http://schemas.microsoft.com/office/drawing/2014/main" id="{00000000-0008-0000-0000-00005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07C7EC" id="Text Box 3997" o:spid="_x0000_s1026" type="#_x0000_t202" style="position:absolute;margin-left:0;margin-top:0;width:6pt;height:2.25pt;z-index:24951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11424" behindDoc="0" locked="0" layoutInCell="1" allowOverlap="1" wp14:anchorId="31B3C122" wp14:editId="0FA2CAB9">
                      <wp:simplePos x="0" y="0"/>
                      <wp:positionH relativeFrom="column">
                        <wp:posOffset>0</wp:posOffset>
                      </wp:positionH>
                      <wp:positionV relativeFrom="paragraph">
                        <wp:posOffset>0</wp:posOffset>
                      </wp:positionV>
                      <wp:extent cx="76200" cy="28575"/>
                      <wp:effectExtent l="19050" t="19050" r="19050" b="28575"/>
                      <wp:wrapNone/>
                      <wp:docPr id="6493" name="Text Box 3996">
                        <a:extLst xmlns:a="http://schemas.openxmlformats.org/drawingml/2006/main">
                          <a:ext uri="{FF2B5EF4-FFF2-40B4-BE49-F238E27FC236}">
                            <a16:creationId xmlns:a16="http://schemas.microsoft.com/office/drawing/2014/main" id="{00000000-0008-0000-0000-00005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7CA6F" id="Text Box 3996" o:spid="_x0000_s1026" type="#_x0000_t202" style="position:absolute;margin-left:0;margin-top:0;width:6pt;height:2.25pt;z-index:24951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12448" behindDoc="0" locked="0" layoutInCell="1" allowOverlap="1" wp14:anchorId="5804FE68" wp14:editId="7347D786">
                      <wp:simplePos x="0" y="0"/>
                      <wp:positionH relativeFrom="column">
                        <wp:posOffset>0</wp:posOffset>
                      </wp:positionH>
                      <wp:positionV relativeFrom="paragraph">
                        <wp:posOffset>0</wp:posOffset>
                      </wp:positionV>
                      <wp:extent cx="76200" cy="28575"/>
                      <wp:effectExtent l="19050" t="19050" r="19050" b="28575"/>
                      <wp:wrapNone/>
                      <wp:docPr id="6494" name="Text Box 3995">
                        <a:extLst xmlns:a="http://schemas.openxmlformats.org/drawingml/2006/main">
                          <a:ext uri="{FF2B5EF4-FFF2-40B4-BE49-F238E27FC236}">
                            <a16:creationId xmlns:a16="http://schemas.microsoft.com/office/drawing/2014/main" id="{00000000-0008-0000-0000-00005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7D0B4" id="Text Box 3995" o:spid="_x0000_s1026" type="#_x0000_t202" style="position:absolute;margin-left:0;margin-top:0;width:6pt;height:2.25pt;z-index:24951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1664" behindDoc="0" locked="0" layoutInCell="1" allowOverlap="1" wp14:anchorId="52A0B971" wp14:editId="7DFB684C">
                      <wp:simplePos x="0" y="0"/>
                      <wp:positionH relativeFrom="column">
                        <wp:posOffset>0</wp:posOffset>
                      </wp:positionH>
                      <wp:positionV relativeFrom="paragraph">
                        <wp:posOffset>0</wp:posOffset>
                      </wp:positionV>
                      <wp:extent cx="76200" cy="28575"/>
                      <wp:effectExtent l="19050" t="19050" r="19050" b="28575"/>
                      <wp:wrapNone/>
                      <wp:docPr id="6503" name="Text Box 3994">
                        <a:extLst xmlns:a="http://schemas.openxmlformats.org/drawingml/2006/main">
                          <a:ext uri="{FF2B5EF4-FFF2-40B4-BE49-F238E27FC236}">
                            <a16:creationId xmlns:a16="http://schemas.microsoft.com/office/drawing/2014/main" id="{00000000-0008-0000-0000-00006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D258E" id="Text Box 3994" o:spid="_x0000_s1026" type="#_x0000_t202" style="position:absolute;margin-left:0;margin-top:0;width:6pt;height:2.25pt;z-index:24952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2688" behindDoc="0" locked="0" layoutInCell="1" allowOverlap="1" wp14:anchorId="7AF6FFD6" wp14:editId="30DD1436">
                      <wp:simplePos x="0" y="0"/>
                      <wp:positionH relativeFrom="column">
                        <wp:posOffset>0</wp:posOffset>
                      </wp:positionH>
                      <wp:positionV relativeFrom="paragraph">
                        <wp:posOffset>0</wp:posOffset>
                      </wp:positionV>
                      <wp:extent cx="76200" cy="28575"/>
                      <wp:effectExtent l="19050" t="19050" r="19050" b="28575"/>
                      <wp:wrapNone/>
                      <wp:docPr id="6504" name="Text Box 3993">
                        <a:extLst xmlns:a="http://schemas.openxmlformats.org/drawingml/2006/main">
                          <a:ext uri="{FF2B5EF4-FFF2-40B4-BE49-F238E27FC236}">
                            <a16:creationId xmlns:a16="http://schemas.microsoft.com/office/drawing/2014/main" id="{00000000-0008-0000-0000-00006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F10708" id="Text Box 3993" o:spid="_x0000_s1026" type="#_x0000_t202" style="position:absolute;margin-left:0;margin-top:0;width:6pt;height:2.25pt;z-index:24952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3712" behindDoc="0" locked="0" layoutInCell="1" allowOverlap="1" wp14:anchorId="70C1A223" wp14:editId="2C5D24F9">
                      <wp:simplePos x="0" y="0"/>
                      <wp:positionH relativeFrom="column">
                        <wp:posOffset>0</wp:posOffset>
                      </wp:positionH>
                      <wp:positionV relativeFrom="paragraph">
                        <wp:posOffset>0</wp:posOffset>
                      </wp:positionV>
                      <wp:extent cx="76200" cy="28575"/>
                      <wp:effectExtent l="19050" t="19050" r="19050" b="28575"/>
                      <wp:wrapNone/>
                      <wp:docPr id="6505" name="Text Box 3992">
                        <a:extLst xmlns:a="http://schemas.openxmlformats.org/drawingml/2006/main">
                          <a:ext uri="{FF2B5EF4-FFF2-40B4-BE49-F238E27FC236}">
                            <a16:creationId xmlns:a16="http://schemas.microsoft.com/office/drawing/2014/main" id="{00000000-0008-0000-0000-00006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2B3A4" id="Text Box 3992" o:spid="_x0000_s1026" type="#_x0000_t202" style="position:absolute;margin-left:0;margin-top:0;width:6pt;height:2.25pt;z-index:24952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4736" behindDoc="0" locked="0" layoutInCell="1" allowOverlap="1" wp14:anchorId="4F75FA0C" wp14:editId="0C6037A2">
                      <wp:simplePos x="0" y="0"/>
                      <wp:positionH relativeFrom="column">
                        <wp:posOffset>0</wp:posOffset>
                      </wp:positionH>
                      <wp:positionV relativeFrom="paragraph">
                        <wp:posOffset>0</wp:posOffset>
                      </wp:positionV>
                      <wp:extent cx="76200" cy="28575"/>
                      <wp:effectExtent l="19050" t="19050" r="19050" b="28575"/>
                      <wp:wrapNone/>
                      <wp:docPr id="6506" name="Text Box 3991">
                        <a:extLst xmlns:a="http://schemas.openxmlformats.org/drawingml/2006/main">
                          <a:ext uri="{FF2B5EF4-FFF2-40B4-BE49-F238E27FC236}">
                            <a16:creationId xmlns:a16="http://schemas.microsoft.com/office/drawing/2014/main" id="{00000000-0008-0000-0000-00006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5CD40" id="Text Box 3991" o:spid="_x0000_s1026" type="#_x0000_t202" style="position:absolute;margin-left:0;margin-top:0;width:6pt;height:2.25pt;z-index:24952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5760" behindDoc="0" locked="0" layoutInCell="1" allowOverlap="1" wp14:anchorId="7C067666" wp14:editId="6242E6CA">
                      <wp:simplePos x="0" y="0"/>
                      <wp:positionH relativeFrom="column">
                        <wp:posOffset>0</wp:posOffset>
                      </wp:positionH>
                      <wp:positionV relativeFrom="paragraph">
                        <wp:posOffset>0</wp:posOffset>
                      </wp:positionV>
                      <wp:extent cx="76200" cy="28575"/>
                      <wp:effectExtent l="19050" t="19050" r="19050" b="28575"/>
                      <wp:wrapNone/>
                      <wp:docPr id="6507" name="Text Box 3990">
                        <a:extLst xmlns:a="http://schemas.openxmlformats.org/drawingml/2006/main">
                          <a:ext uri="{FF2B5EF4-FFF2-40B4-BE49-F238E27FC236}">
                            <a16:creationId xmlns:a16="http://schemas.microsoft.com/office/drawing/2014/main" id="{00000000-0008-0000-0000-00006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067B9" id="Text Box 3990" o:spid="_x0000_s1026" type="#_x0000_t202" style="position:absolute;margin-left:0;margin-top:0;width:6pt;height:2.25pt;z-index:24952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6784" behindDoc="0" locked="0" layoutInCell="1" allowOverlap="1" wp14:anchorId="1EF9114E" wp14:editId="3B9CC247">
                      <wp:simplePos x="0" y="0"/>
                      <wp:positionH relativeFrom="column">
                        <wp:posOffset>0</wp:posOffset>
                      </wp:positionH>
                      <wp:positionV relativeFrom="paragraph">
                        <wp:posOffset>0</wp:posOffset>
                      </wp:positionV>
                      <wp:extent cx="76200" cy="28575"/>
                      <wp:effectExtent l="19050" t="19050" r="19050" b="28575"/>
                      <wp:wrapNone/>
                      <wp:docPr id="6508" name="Text Box 3989">
                        <a:extLst xmlns:a="http://schemas.openxmlformats.org/drawingml/2006/main">
                          <a:ext uri="{FF2B5EF4-FFF2-40B4-BE49-F238E27FC236}">
                            <a16:creationId xmlns:a16="http://schemas.microsoft.com/office/drawing/2014/main" id="{00000000-0008-0000-0000-00006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F9470" id="Text Box 3989" o:spid="_x0000_s1026" type="#_x0000_t202" style="position:absolute;margin-left:0;margin-top:0;width:6pt;height:2.25pt;z-index:24952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7808" behindDoc="0" locked="0" layoutInCell="1" allowOverlap="1" wp14:anchorId="5419A6B1" wp14:editId="07D5F10B">
                      <wp:simplePos x="0" y="0"/>
                      <wp:positionH relativeFrom="column">
                        <wp:posOffset>0</wp:posOffset>
                      </wp:positionH>
                      <wp:positionV relativeFrom="paragraph">
                        <wp:posOffset>0</wp:posOffset>
                      </wp:positionV>
                      <wp:extent cx="76200" cy="28575"/>
                      <wp:effectExtent l="19050" t="19050" r="19050" b="28575"/>
                      <wp:wrapNone/>
                      <wp:docPr id="6509" name="Text Box 3988">
                        <a:extLst xmlns:a="http://schemas.openxmlformats.org/drawingml/2006/main">
                          <a:ext uri="{FF2B5EF4-FFF2-40B4-BE49-F238E27FC236}">
                            <a16:creationId xmlns:a16="http://schemas.microsoft.com/office/drawing/2014/main" id="{00000000-0008-0000-0000-00006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05B9C" id="Text Box 3988" o:spid="_x0000_s1026" type="#_x0000_t202" style="position:absolute;margin-left:0;margin-top:0;width:6pt;height:2.25pt;z-index:24952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8832" behindDoc="0" locked="0" layoutInCell="1" allowOverlap="1" wp14:anchorId="771CA778" wp14:editId="358CDEE8">
                      <wp:simplePos x="0" y="0"/>
                      <wp:positionH relativeFrom="column">
                        <wp:posOffset>0</wp:posOffset>
                      </wp:positionH>
                      <wp:positionV relativeFrom="paragraph">
                        <wp:posOffset>0</wp:posOffset>
                      </wp:positionV>
                      <wp:extent cx="76200" cy="28575"/>
                      <wp:effectExtent l="19050" t="19050" r="19050" b="28575"/>
                      <wp:wrapNone/>
                      <wp:docPr id="6510" name="Text Box 3987">
                        <a:extLst xmlns:a="http://schemas.openxmlformats.org/drawingml/2006/main">
                          <a:ext uri="{FF2B5EF4-FFF2-40B4-BE49-F238E27FC236}">
                            <a16:creationId xmlns:a16="http://schemas.microsoft.com/office/drawing/2014/main" id="{00000000-0008-0000-0000-00006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9C428" id="Text Box 3987" o:spid="_x0000_s1026" type="#_x0000_t202" style="position:absolute;margin-left:0;margin-top:0;width:6pt;height:2.25pt;z-index:24952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29856" behindDoc="0" locked="0" layoutInCell="1" allowOverlap="1" wp14:anchorId="21519843" wp14:editId="78502EB0">
                      <wp:simplePos x="0" y="0"/>
                      <wp:positionH relativeFrom="column">
                        <wp:posOffset>0</wp:posOffset>
                      </wp:positionH>
                      <wp:positionV relativeFrom="paragraph">
                        <wp:posOffset>0</wp:posOffset>
                      </wp:positionV>
                      <wp:extent cx="76200" cy="28575"/>
                      <wp:effectExtent l="19050" t="19050" r="19050" b="28575"/>
                      <wp:wrapNone/>
                      <wp:docPr id="6511" name="Text Box 3986">
                        <a:extLst xmlns:a="http://schemas.openxmlformats.org/drawingml/2006/main">
                          <a:ext uri="{FF2B5EF4-FFF2-40B4-BE49-F238E27FC236}">
                            <a16:creationId xmlns:a16="http://schemas.microsoft.com/office/drawing/2014/main" id="{00000000-0008-0000-0000-00006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D2CAA" id="Text Box 3986" o:spid="_x0000_s1026" type="#_x0000_t202" style="position:absolute;margin-left:0;margin-top:0;width:6pt;height:2.25pt;z-index:24952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0880" behindDoc="0" locked="0" layoutInCell="1" allowOverlap="1" wp14:anchorId="524B0AF2" wp14:editId="371C0FEC">
                      <wp:simplePos x="0" y="0"/>
                      <wp:positionH relativeFrom="column">
                        <wp:posOffset>0</wp:posOffset>
                      </wp:positionH>
                      <wp:positionV relativeFrom="paragraph">
                        <wp:posOffset>0</wp:posOffset>
                      </wp:positionV>
                      <wp:extent cx="76200" cy="28575"/>
                      <wp:effectExtent l="19050" t="19050" r="19050" b="28575"/>
                      <wp:wrapNone/>
                      <wp:docPr id="6512" name="Text Box 3985">
                        <a:extLst xmlns:a="http://schemas.openxmlformats.org/drawingml/2006/main">
                          <a:ext uri="{FF2B5EF4-FFF2-40B4-BE49-F238E27FC236}">
                            <a16:creationId xmlns:a16="http://schemas.microsoft.com/office/drawing/2014/main" id="{00000000-0008-0000-0000-00007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34778" id="Text Box 3985" o:spid="_x0000_s1026" type="#_x0000_t202" style="position:absolute;margin-left:0;margin-top:0;width:6pt;height:2.25pt;z-index:24953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1904" behindDoc="0" locked="0" layoutInCell="1" allowOverlap="1" wp14:anchorId="23EFC021" wp14:editId="4A9B9F7C">
                      <wp:simplePos x="0" y="0"/>
                      <wp:positionH relativeFrom="column">
                        <wp:posOffset>0</wp:posOffset>
                      </wp:positionH>
                      <wp:positionV relativeFrom="paragraph">
                        <wp:posOffset>0</wp:posOffset>
                      </wp:positionV>
                      <wp:extent cx="76200" cy="28575"/>
                      <wp:effectExtent l="19050" t="19050" r="19050" b="28575"/>
                      <wp:wrapNone/>
                      <wp:docPr id="6513" name="Text Box 3984">
                        <a:extLst xmlns:a="http://schemas.openxmlformats.org/drawingml/2006/main">
                          <a:ext uri="{FF2B5EF4-FFF2-40B4-BE49-F238E27FC236}">
                            <a16:creationId xmlns:a16="http://schemas.microsoft.com/office/drawing/2014/main" id="{00000000-0008-0000-0000-00007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988C4" id="Text Box 3984" o:spid="_x0000_s1026" type="#_x0000_t202" style="position:absolute;margin-left:0;margin-top:0;width:6pt;height:2.25pt;z-index:24953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2928" behindDoc="0" locked="0" layoutInCell="1" allowOverlap="1" wp14:anchorId="3FAA8024" wp14:editId="4F422E37">
                      <wp:simplePos x="0" y="0"/>
                      <wp:positionH relativeFrom="column">
                        <wp:posOffset>0</wp:posOffset>
                      </wp:positionH>
                      <wp:positionV relativeFrom="paragraph">
                        <wp:posOffset>0</wp:posOffset>
                      </wp:positionV>
                      <wp:extent cx="76200" cy="28575"/>
                      <wp:effectExtent l="19050" t="19050" r="19050" b="28575"/>
                      <wp:wrapNone/>
                      <wp:docPr id="6514" name="Text Box 3983">
                        <a:extLst xmlns:a="http://schemas.openxmlformats.org/drawingml/2006/main">
                          <a:ext uri="{FF2B5EF4-FFF2-40B4-BE49-F238E27FC236}">
                            <a16:creationId xmlns:a16="http://schemas.microsoft.com/office/drawing/2014/main" id="{00000000-0008-0000-0000-00007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DA284" id="Text Box 3983" o:spid="_x0000_s1026" type="#_x0000_t202" style="position:absolute;margin-left:0;margin-top:0;width:6pt;height:2.25pt;z-index:24953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3952" behindDoc="0" locked="0" layoutInCell="1" allowOverlap="1" wp14:anchorId="0B02A9DE" wp14:editId="38F3C979">
                      <wp:simplePos x="0" y="0"/>
                      <wp:positionH relativeFrom="column">
                        <wp:posOffset>0</wp:posOffset>
                      </wp:positionH>
                      <wp:positionV relativeFrom="paragraph">
                        <wp:posOffset>0</wp:posOffset>
                      </wp:positionV>
                      <wp:extent cx="76200" cy="28575"/>
                      <wp:effectExtent l="19050" t="19050" r="19050" b="28575"/>
                      <wp:wrapNone/>
                      <wp:docPr id="6515" name="Text Box 3982">
                        <a:extLst xmlns:a="http://schemas.openxmlformats.org/drawingml/2006/main">
                          <a:ext uri="{FF2B5EF4-FFF2-40B4-BE49-F238E27FC236}">
                            <a16:creationId xmlns:a16="http://schemas.microsoft.com/office/drawing/2014/main" id="{00000000-0008-0000-0000-00007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72296" id="Text Box 3982" o:spid="_x0000_s1026" type="#_x0000_t202" style="position:absolute;margin-left:0;margin-top:0;width:6pt;height:2.25pt;z-index:24953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7024" behindDoc="0" locked="0" layoutInCell="1" allowOverlap="1" wp14:anchorId="003B5363" wp14:editId="28882505">
                      <wp:simplePos x="0" y="0"/>
                      <wp:positionH relativeFrom="column">
                        <wp:posOffset>0</wp:posOffset>
                      </wp:positionH>
                      <wp:positionV relativeFrom="paragraph">
                        <wp:posOffset>0</wp:posOffset>
                      </wp:positionV>
                      <wp:extent cx="76200" cy="28575"/>
                      <wp:effectExtent l="19050" t="19050" r="19050" b="28575"/>
                      <wp:wrapNone/>
                      <wp:docPr id="6518" name="Text Box 3981">
                        <a:extLst xmlns:a="http://schemas.openxmlformats.org/drawingml/2006/main">
                          <a:ext uri="{FF2B5EF4-FFF2-40B4-BE49-F238E27FC236}">
                            <a16:creationId xmlns:a16="http://schemas.microsoft.com/office/drawing/2014/main" id="{00000000-0008-0000-0000-00007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CFF11" id="Text Box 3981" o:spid="_x0000_s1026" type="#_x0000_t202" style="position:absolute;margin-left:0;margin-top:0;width:6pt;height:2.25pt;z-index:24953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8048" behindDoc="0" locked="0" layoutInCell="1" allowOverlap="1" wp14:anchorId="7EFAB71B" wp14:editId="0A00E99E">
                      <wp:simplePos x="0" y="0"/>
                      <wp:positionH relativeFrom="column">
                        <wp:posOffset>0</wp:posOffset>
                      </wp:positionH>
                      <wp:positionV relativeFrom="paragraph">
                        <wp:posOffset>0</wp:posOffset>
                      </wp:positionV>
                      <wp:extent cx="76200" cy="28575"/>
                      <wp:effectExtent l="19050" t="19050" r="19050" b="28575"/>
                      <wp:wrapNone/>
                      <wp:docPr id="6519" name="Text Box 3980">
                        <a:extLst xmlns:a="http://schemas.openxmlformats.org/drawingml/2006/main">
                          <a:ext uri="{FF2B5EF4-FFF2-40B4-BE49-F238E27FC236}">
                            <a16:creationId xmlns:a16="http://schemas.microsoft.com/office/drawing/2014/main" id="{00000000-0008-0000-0000-00007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7F1F1" id="Text Box 3980" o:spid="_x0000_s1026" type="#_x0000_t202" style="position:absolute;margin-left:0;margin-top:0;width:6pt;height:2.25pt;z-index:24953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39072" behindDoc="0" locked="0" layoutInCell="1" allowOverlap="1" wp14:anchorId="734F8536" wp14:editId="600EF9BC">
                      <wp:simplePos x="0" y="0"/>
                      <wp:positionH relativeFrom="column">
                        <wp:posOffset>0</wp:posOffset>
                      </wp:positionH>
                      <wp:positionV relativeFrom="paragraph">
                        <wp:posOffset>0</wp:posOffset>
                      </wp:positionV>
                      <wp:extent cx="76200" cy="28575"/>
                      <wp:effectExtent l="19050" t="19050" r="19050" b="28575"/>
                      <wp:wrapNone/>
                      <wp:docPr id="6520" name="Text Box 3979">
                        <a:extLst xmlns:a="http://schemas.openxmlformats.org/drawingml/2006/main">
                          <a:ext uri="{FF2B5EF4-FFF2-40B4-BE49-F238E27FC236}">
                            <a16:creationId xmlns:a16="http://schemas.microsoft.com/office/drawing/2014/main" id="{00000000-0008-0000-0000-00007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46810" id="Text Box 3979" o:spid="_x0000_s1026" type="#_x0000_t202" style="position:absolute;margin-left:0;margin-top:0;width:6pt;height:2.25pt;z-index:24953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0096" behindDoc="0" locked="0" layoutInCell="1" allowOverlap="1" wp14:anchorId="4CB66154" wp14:editId="398F8900">
                      <wp:simplePos x="0" y="0"/>
                      <wp:positionH relativeFrom="column">
                        <wp:posOffset>0</wp:posOffset>
                      </wp:positionH>
                      <wp:positionV relativeFrom="paragraph">
                        <wp:posOffset>0</wp:posOffset>
                      </wp:positionV>
                      <wp:extent cx="76200" cy="28575"/>
                      <wp:effectExtent l="19050" t="19050" r="19050" b="28575"/>
                      <wp:wrapNone/>
                      <wp:docPr id="6521" name="Text Box 3978">
                        <a:extLst xmlns:a="http://schemas.openxmlformats.org/drawingml/2006/main">
                          <a:ext uri="{FF2B5EF4-FFF2-40B4-BE49-F238E27FC236}">
                            <a16:creationId xmlns:a16="http://schemas.microsoft.com/office/drawing/2014/main" id="{00000000-0008-0000-0000-00007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12FA15" id="Text Box 3978" o:spid="_x0000_s1026" type="#_x0000_t202" style="position:absolute;margin-left:0;margin-top:0;width:6pt;height:2.25pt;z-index:24954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1120" behindDoc="0" locked="0" layoutInCell="1" allowOverlap="1" wp14:anchorId="0BC09EF9" wp14:editId="52878776">
                      <wp:simplePos x="0" y="0"/>
                      <wp:positionH relativeFrom="column">
                        <wp:posOffset>0</wp:posOffset>
                      </wp:positionH>
                      <wp:positionV relativeFrom="paragraph">
                        <wp:posOffset>0</wp:posOffset>
                      </wp:positionV>
                      <wp:extent cx="76200" cy="28575"/>
                      <wp:effectExtent l="19050" t="19050" r="19050" b="28575"/>
                      <wp:wrapNone/>
                      <wp:docPr id="6522" name="Text Box 3977">
                        <a:extLst xmlns:a="http://schemas.openxmlformats.org/drawingml/2006/main">
                          <a:ext uri="{FF2B5EF4-FFF2-40B4-BE49-F238E27FC236}">
                            <a16:creationId xmlns:a16="http://schemas.microsoft.com/office/drawing/2014/main" id="{00000000-0008-0000-0000-00007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99F82" id="Text Box 3977" o:spid="_x0000_s1026" type="#_x0000_t202" style="position:absolute;margin-left:0;margin-top:0;width:6pt;height:2.25pt;z-index:2495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2144" behindDoc="0" locked="0" layoutInCell="1" allowOverlap="1" wp14:anchorId="779F668F" wp14:editId="34649821">
                      <wp:simplePos x="0" y="0"/>
                      <wp:positionH relativeFrom="column">
                        <wp:posOffset>0</wp:posOffset>
                      </wp:positionH>
                      <wp:positionV relativeFrom="paragraph">
                        <wp:posOffset>0</wp:posOffset>
                      </wp:positionV>
                      <wp:extent cx="76200" cy="28575"/>
                      <wp:effectExtent l="19050" t="19050" r="19050" b="28575"/>
                      <wp:wrapNone/>
                      <wp:docPr id="6523" name="Text Box 3976">
                        <a:extLst xmlns:a="http://schemas.openxmlformats.org/drawingml/2006/main">
                          <a:ext uri="{FF2B5EF4-FFF2-40B4-BE49-F238E27FC236}">
                            <a16:creationId xmlns:a16="http://schemas.microsoft.com/office/drawing/2014/main" id="{00000000-0008-0000-0000-00007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F8DEDA" id="Text Box 3976" o:spid="_x0000_s1026" type="#_x0000_t202" style="position:absolute;margin-left:0;margin-top:0;width:6pt;height:2.25pt;z-index:24954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3168" behindDoc="0" locked="0" layoutInCell="1" allowOverlap="1" wp14:anchorId="392E6D51" wp14:editId="122CF0CC">
                      <wp:simplePos x="0" y="0"/>
                      <wp:positionH relativeFrom="column">
                        <wp:posOffset>0</wp:posOffset>
                      </wp:positionH>
                      <wp:positionV relativeFrom="paragraph">
                        <wp:posOffset>0</wp:posOffset>
                      </wp:positionV>
                      <wp:extent cx="76200" cy="28575"/>
                      <wp:effectExtent l="19050" t="19050" r="19050" b="28575"/>
                      <wp:wrapNone/>
                      <wp:docPr id="6524" name="Text Box 3975">
                        <a:extLst xmlns:a="http://schemas.openxmlformats.org/drawingml/2006/main">
                          <a:ext uri="{FF2B5EF4-FFF2-40B4-BE49-F238E27FC236}">
                            <a16:creationId xmlns:a16="http://schemas.microsoft.com/office/drawing/2014/main" id="{00000000-0008-0000-0000-00007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46348" id="Text Box 3975" o:spid="_x0000_s1026" type="#_x0000_t202" style="position:absolute;margin-left:0;margin-top:0;width:6pt;height:2.25pt;z-index:24954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4192" behindDoc="0" locked="0" layoutInCell="1" allowOverlap="1" wp14:anchorId="45248F85" wp14:editId="611E8E89">
                      <wp:simplePos x="0" y="0"/>
                      <wp:positionH relativeFrom="column">
                        <wp:posOffset>0</wp:posOffset>
                      </wp:positionH>
                      <wp:positionV relativeFrom="paragraph">
                        <wp:posOffset>0</wp:posOffset>
                      </wp:positionV>
                      <wp:extent cx="76200" cy="28575"/>
                      <wp:effectExtent l="19050" t="19050" r="19050" b="28575"/>
                      <wp:wrapNone/>
                      <wp:docPr id="6525" name="Text Box 3974">
                        <a:extLst xmlns:a="http://schemas.openxmlformats.org/drawingml/2006/main">
                          <a:ext uri="{FF2B5EF4-FFF2-40B4-BE49-F238E27FC236}">
                            <a16:creationId xmlns:a16="http://schemas.microsoft.com/office/drawing/2014/main" id="{00000000-0008-0000-0000-00007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2F6E9" id="Text Box 3974" o:spid="_x0000_s1026" type="#_x0000_t202" style="position:absolute;margin-left:0;margin-top:0;width:6pt;height:2.25pt;z-index:24954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5216" behindDoc="0" locked="0" layoutInCell="1" allowOverlap="1" wp14:anchorId="26A2CC04" wp14:editId="6C4F0219">
                      <wp:simplePos x="0" y="0"/>
                      <wp:positionH relativeFrom="column">
                        <wp:posOffset>0</wp:posOffset>
                      </wp:positionH>
                      <wp:positionV relativeFrom="paragraph">
                        <wp:posOffset>0</wp:posOffset>
                      </wp:positionV>
                      <wp:extent cx="76200" cy="28575"/>
                      <wp:effectExtent l="19050" t="19050" r="19050" b="28575"/>
                      <wp:wrapNone/>
                      <wp:docPr id="6526" name="Text Box 3973">
                        <a:extLst xmlns:a="http://schemas.openxmlformats.org/drawingml/2006/main">
                          <a:ext uri="{FF2B5EF4-FFF2-40B4-BE49-F238E27FC236}">
                            <a16:creationId xmlns:a16="http://schemas.microsoft.com/office/drawing/2014/main" id="{00000000-0008-0000-0000-00007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8E111" id="Text Box 3973" o:spid="_x0000_s1026" type="#_x0000_t202" style="position:absolute;margin-left:0;margin-top:0;width:6pt;height:2.25pt;z-index:24954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6240" behindDoc="0" locked="0" layoutInCell="1" allowOverlap="1" wp14:anchorId="4E79821B" wp14:editId="2E105B3D">
                      <wp:simplePos x="0" y="0"/>
                      <wp:positionH relativeFrom="column">
                        <wp:posOffset>0</wp:posOffset>
                      </wp:positionH>
                      <wp:positionV relativeFrom="paragraph">
                        <wp:posOffset>0</wp:posOffset>
                      </wp:positionV>
                      <wp:extent cx="76200" cy="28575"/>
                      <wp:effectExtent l="19050" t="19050" r="19050" b="28575"/>
                      <wp:wrapNone/>
                      <wp:docPr id="6527" name="Text Box 3972">
                        <a:extLst xmlns:a="http://schemas.openxmlformats.org/drawingml/2006/main">
                          <a:ext uri="{FF2B5EF4-FFF2-40B4-BE49-F238E27FC236}">
                            <a16:creationId xmlns:a16="http://schemas.microsoft.com/office/drawing/2014/main" id="{00000000-0008-0000-0000-00007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DABE0" id="Text Box 3972" o:spid="_x0000_s1026" type="#_x0000_t202" style="position:absolute;margin-left:0;margin-top:0;width:6pt;height:2.25pt;z-index:24954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7264" behindDoc="0" locked="0" layoutInCell="1" allowOverlap="1" wp14:anchorId="268118AE" wp14:editId="44890B33">
                      <wp:simplePos x="0" y="0"/>
                      <wp:positionH relativeFrom="column">
                        <wp:posOffset>0</wp:posOffset>
                      </wp:positionH>
                      <wp:positionV relativeFrom="paragraph">
                        <wp:posOffset>0</wp:posOffset>
                      </wp:positionV>
                      <wp:extent cx="76200" cy="28575"/>
                      <wp:effectExtent l="19050" t="19050" r="19050" b="28575"/>
                      <wp:wrapNone/>
                      <wp:docPr id="6528" name="Text Box 3971">
                        <a:extLst xmlns:a="http://schemas.openxmlformats.org/drawingml/2006/main">
                          <a:ext uri="{FF2B5EF4-FFF2-40B4-BE49-F238E27FC236}">
                            <a16:creationId xmlns:a16="http://schemas.microsoft.com/office/drawing/2014/main" id="{00000000-0008-0000-0000-00008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FE9C3" id="Text Box 3971" o:spid="_x0000_s1026" type="#_x0000_t202" style="position:absolute;margin-left:0;margin-top:0;width:6pt;height:2.25pt;z-index:24954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8288" behindDoc="0" locked="0" layoutInCell="1" allowOverlap="1" wp14:anchorId="419CA101" wp14:editId="587F8DC6">
                      <wp:simplePos x="0" y="0"/>
                      <wp:positionH relativeFrom="column">
                        <wp:posOffset>0</wp:posOffset>
                      </wp:positionH>
                      <wp:positionV relativeFrom="paragraph">
                        <wp:posOffset>0</wp:posOffset>
                      </wp:positionV>
                      <wp:extent cx="76200" cy="28575"/>
                      <wp:effectExtent l="19050" t="19050" r="19050" b="28575"/>
                      <wp:wrapNone/>
                      <wp:docPr id="6529" name="Text Box 3970">
                        <a:extLst xmlns:a="http://schemas.openxmlformats.org/drawingml/2006/main">
                          <a:ext uri="{FF2B5EF4-FFF2-40B4-BE49-F238E27FC236}">
                            <a16:creationId xmlns:a16="http://schemas.microsoft.com/office/drawing/2014/main" id="{00000000-0008-0000-0000-00008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6EDCCE" id="Text Box 3970" o:spid="_x0000_s1026" type="#_x0000_t202" style="position:absolute;margin-left:0;margin-top:0;width:6pt;height:2.25pt;z-index:24954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49312" behindDoc="0" locked="0" layoutInCell="1" allowOverlap="1" wp14:anchorId="30D97C61" wp14:editId="306ED480">
                      <wp:simplePos x="0" y="0"/>
                      <wp:positionH relativeFrom="column">
                        <wp:posOffset>0</wp:posOffset>
                      </wp:positionH>
                      <wp:positionV relativeFrom="paragraph">
                        <wp:posOffset>0</wp:posOffset>
                      </wp:positionV>
                      <wp:extent cx="76200" cy="28575"/>
                      <wp:effectExtent l="19050" t="19050" r="19050" b="28575"/>
                      <wp:wrapNone/>
                      <wp:docPr id="6530" name="Text Box 3969">
                        <a:extLst xmlns:a="http://schemas.openxmlformats.org/drawingml/2006/main">
                          <a:ext uri="{FF2B5EF4-FFF2-40B4-BE49-F238E27FC236}">
                            <a16:creationId xmlns:a16="http://schemas.microsoft.com/office/drawing/2014/main" id="{00000000-0008-0000-0000-00008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D5477" id="Text Box 3969" o:spid="_x0000_s1026" type="#_x0000_t202" style="position:absolute;margin-left:0;margin-top:0;width:6pt;height:2.25pt;z-index:24954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0336" behindDoc="0" locked="0" layoutInCell="1" allowOverlap="1" wp14:anchorId="228566FD" wp14:editId="26DAF7BC">
                      <wp:simplePos x="0" y="0"/>
                      <wp:positionH relativeFrom="column">
                        <wp:posOffset>0</wp:posOffset>
                      </wp:positionH>
                      <wp:positionV relativeFrom="paragraph">
                        <wp:posOffset>0</wp:posOffset>
                      </wp:positionV>
                      <wp:extent cx="76200" cy="28575"/>
                      <wp:effectExtent l="19050" t="19050" r="19050" b="28575"/>
                      <wp:wrapNone/>
                      <wp:docPr id="6531" name="Text Box 3968">
                        <a:extLst xmlns:a="http://schemas.openxmlformats.org/drawingml/2006/main">
                          <a:ext uri="{FF2B5EF4-FFF2-40B4-BE49-F238E27FC236}">
                            <a16:creationId xmlns:a16="http://schemas.microsoft.com/office/drawing/2014/main" id="{00000000-0008-0000-0000-00008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056FC9" id="Text Box 3968" o:spid="_x0000_s1026" type="#_x0000_t202" style="position:absolute;margin-left:0;margin-top:0;width:6pt;height:2.25pt;z-index:24955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1360" behindDoc="0" locked="0" layoutInCell="1" allowOverlap="1" wp14:anchorId="72CCB1E7" wp14:editId="395EBAD8">
                      <wp:simplePos x="0" y="0"/>
                      <wp:positionH relativeFrom="column">
                        <wp:posOffset>0</wp:posOffset>
                      </wp:positionH>
                      <wp:positionV relativeFrom="paragraph">
                        <wp:posOffset>0</wp:posOffset>
                      </wp:positionV>
                      <wp:extent cx="76200" cy="28575"/>
                      <wp:effectExtent l="19050" t="19050" r="19050" b="28575"/>
                      <wp:wrapNone/>
                      <wp:docPr id="6532" name="Text Box 3967">
                        <a:extLst xmlns:a="http://schemas.openxmlformats.org/drawingml/2006/main">
                          <a:ext uri="{FF2B5EF4-FFF2-40B4-BE49-F238E27FC236}">
                            <a16:creationId xmlns:a16="http://schemas.microsoft.com/office/drawing/2014/main" id="{00000000-0008-0000-0000-00008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87DAE" id="Text Box 3967" o:spid="_x0000_s1026" type="#_x0000_t202" style="position:absolute;margin-left:0;margin-top:0;width:6pt;height:2.25pt;z-index:24955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2384" behindDoc="0" locked="0" layoutInCell="1" allowOverlap="1" wp14:anchorId="31D1DB63" wp14:editId="0232B841">
                      <wp:simplePos x="0" y="0"/>
                      <wp:positionH relativeFrom="column">
                        <wp:posOffset>0</wp:posOffset>
                      </wp:positionH>
                      <wp:positionV relativeFrom="paragraph">
                        <wp:posOffset>0</wp:posOffset>
                      </wp:positionV>
                      <wp:extent cx="76200" cy="28575"/>
                      <wp:effectExtent l="19050" t="19050" r="19050" b="28575"/>
                      <wp:wrapNone/>
                      <wp:docPr id="6533" name="Text Box 3966">
                        <a:extLst xmlns:a="http://schemas.openxmlformats.org/drawingml/2006/main">
                          <a:ext uri="{FF2B5EF4-FFF2-40B4-BE49-F238E27FC236}">
                            <a16:creationId xmlns:a16="http://schemas.microsoft.com/office/drawing/2014/main" id="{00000000-0008-0000-0000-00008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2B82C" id="Text Box 3966" o:spid="_x0000_s1026" type="#_x0000_t202" style="position:absolute;margin-left:0;margin-top:0;width:6pt;height:2.25pt;z-index:24955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3408" behindDoc="0" locked="0" layoutInCell="1" allowOverlap="1" wp14:anchorId="5ADA312A" wp14:editId="6ED34989">
                      <wp:simplePos x="0" y="0"/>
                      <wp:positionH relativeFrom="column">
                        <wp:posOffset>0</wp:posOffset>
                      </wp:positionH>
                      <wp:positionV relativeFrom="paragraph">
                        <wp:posOffset>0</wp:posOffset>
                      </wp:positionV>
                      <wp:extent cx="76200" cy="28575"/>
                      <wp:effectExtent l="19050" t="19050" r="19050" b="28575"/>
                      <wp:wrapNone/>
                      <wp:docPr id="6534" name="Text Box 3965">
                        <a:extLst xmlns:a="http://schemas.openxmlformats.org/drawingml/2006/main">
                          <a:ext uri="{FF2B5EF4-FFF2-40B4-BE49-F238E27FC236}">
                            <a16:creationId xmlns:a16="http://schemas.microsoft.com/office/drawing/2014/main" id="{00000000-0008-0000-0000-00008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35353" id="Text Box 3965" o:spid="_x0000_s1026" type="#_x0000_t202" style="position:absolute;margin-left:0;margin-top:0;width:6pt;height:2.25pt;z-index:2495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4432" behindDoc="0" locked="0" layoutInCell="1" allowOverlap="1" wp14:anchorId="7F9D0E0B" wp14:editId="3AB90841">
                      <wp:simplePos x="0" y="0"/>
                      <wp:positionH relativeFrom="column">
                        <wp:posOffset>0</wp:posOffset>
                      </wp:positionH>
                      <wp:positionV relativeFrom="paragraph">
                        <wp:posOffset>0</wp:posOffset>
                      </wp:positionV>
                      <wp:extent cx="76200" cy="28575"/>
                      <wp:effectExtent l="19050" t="19050" r="19050" b="28575"/>
                      <wp:wrapNone/>
                      <wp:docPr id="6535" name="Text Box 3964">
                        <a:extLst xmlns:a="http://schemas.openxmlformats.org/drawingml/2006/main">
                          <a:ext uri="{FF2B5EF4-FFF2-40B4-BE49-F238E27FC236}">
                            <a16:creationId xmlns:a16="http://schemas.microsoft.com/office/drawing/2014/main" id="{00000000-0008-0000-0000-00008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06342" id="Text Box 3964" o:spid="_x0000_s1026" type="#_x0000_t202" style="position:absolute;margin-left:0;margin-top:0;width:6pt;height:2.25pt;z-index:2495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5456" behindDoc="0" locked="0" layoutInCell="1" allowOverlap="1" wp14:anchorId="4730AA84" wp14:editId="677E7D5A">
                      <wp:simplePos x="0" y="0"/>
                      <wp:positionH relativeFrom="column">
                        <wp:posOffset>0</wp:posOffset>
                      </wp:positionH>
                      <wp:positionV relativeFrom="paragraph">
                        <wp:posOffset>0</wp:posOffset>
                      </wp:positionV>
                      <wp:extent cx="76200" cy="28575"/>
                      <wp:effectExtent l="19050" t="19050" r="19050" b="28575"/>
                      <wp:wrapNone/>
                      <wp:docPr id="6536" name="Text Box 3963">
                        <a:extLst xmlns:a="http://schemas.openxmlformats.org/drawingml/2006/main">
                          <a:ext uri="{FF2B5EF4-FFF2-40B4-BE49-F238E27FC236}">
                            <a16:creationId xmlns:a16="http://schemas.microsoft.com/office/drawing/2014/main" id="{00000000-0008-0000-0000-00008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22214" id="Text Box 3963" o:spid="_x0000_s1026" type="#_x0000_t202" style="position:absolute;margin-left:0;margin-top:0;width:6pt;height:2.25pt;z-index:2495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6480" behindDoc="0" locked="0" layoutInCell="1" allowOverlap="1" wp14:anchorId="310A60CC" wp14:editId="7A9BDA6E">
                      <wp:simplePos x="0" y="0"/>
                      <wp:positionH relativeFrom="column">
                        <wp:posOffset>0</wp:posOffset>
                      </wp:positionH>
                      <wp:positionV relativeFrom="paragraph">
                        <wp:posOffset>0</wp:posOffset>
                      </wp:positionV>
                      <wp:extent cx="76200" cy="28575"/>
                      <wp:effectExtent l="19050" t="19050" r="19050" b="28575"/>
                      <wp:wrapNone/>
                      <wp:docPr id="6537" name="Text Box 3962">
                        <a:extLst xmlns:a="http://schemas.openxmlformats.org/drawingml/2006/main">
                          <a:ext uri="{FF2B5EF4-FFF2-40B4-BE49-F238E27FC236}">
                            <a16:creationId xmlns:a16="http://schemas.microsoft.com/office/drawing/2014/main" id="{00000000-0008-0000-0000-00008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7511F" id="Text Box 3962" o:spid="_x0000_s1026" type="#_x0000_t202" style="position:absolute;margin-left:0;margin-top:0;width:6pt;height:2.25pt;z-index:24955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7504" behindDoc="0" locked="0" layoutInCell="1" allowOverlap="1" wp14:anchorId="76303997" wp14:editId="4817AE03">
                      <wp:simplePos x="0" y="0"/>
                      <wp:positionH relativeFrom="column">
                        <wp:posOffset>0</wp:posOffset>
                      </wp:positionH>
                      <wp:positionV relativeFrom="paragraph">
                        <wp:posOffset>0</wp:posOffset>
                      </wp:positionV>
                      <wp:extent cx="76200" cy="28575"/>
                      <wp:effectExtent l="19050" t="19050" r="19050" b="28575"/>
                      <wp:wrapNone/>
                      <wp:docPr id="6538" name="Text Box 3961">
                        <a:extLst xmlns:a="http://schemas.openxmlformats.org/drawingml/2006/main">
                          <a:ext uri="{FF2B5EF4-FFF2-40B4-BE49-F238E27FC236}">
                            <a16:creationId xmlns:a16="http://schemas.microsoft.com/office/drawing/2014/main" id="{00000000-0008-0000-0000-00008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EA68D" id="Text Box 3961" o:spid="_x0000_s1026" type="#_x0000_t202" style="position:absolute;margin-left:0;margin-top:0;width:6pt;height:2.25pt;z-index:24955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58528" behindDoc="0" locked="0" layoutInCell="1" allowOverlap="1" wp14:anchorId="331E3AA3" wp14:editId="4F7B9343">
                      <wp:simplePos x="0" y="0"/>
                      <wp:positionH relativeFrom="column">
                        <wp:posOffset>0</wp:posOffset>
                      </wp:positionH>
                      <wp:positionV relativeFrom="paragraph">
                        <wp:posOffset>0</wp:posOffset>
                      </wp:positionV>
                      <wp:extent cx="76200" cy="28575"/>
                      <wp:effectExtent l="19050" t="19050" r="19050" b="28575"/>
                      <wp:wrapNone/>
                      <wp:docPr id="6539" name="Text Box 3960">
                        <a:extLst xmlns:a="http://schemas.openxmlformats.org/drawingml/2006/main">
                          <a:ext uri="{FF2B5EF4-FFF2-40B4-BE49-F238E27FC236}">
                            <a16:creationId xmlns:a16="http://schemas.microsoft.com/office/drawing/2014/main" id="{00000000-0008-0000-0000-00008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48A99" id="Text Box 3960" o:spid="_x0000_s1026" type="#_x0000_t202" style="position:absolute;margin-left:0;margin-top:0;width:6pt;height:2.25pt;z-index:24955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65696" behindDoc="0" locked="0" layoutInCell="1" allowOverlap="1" wp14:anchorId="29BC3E88" wp14:editId="7CD29E2A">
                      <wp:simplePos x="0" y="0"/>
                      <wp:positionH relativeFrom="column">
                        <wp:posOffset>0</wp:posOffset>
                      </wp:positionH>
                      <wp:positionV relativeFrom="paragraph">
                        <wp:posOffset>0</wp:posOffset>
                      </wp:positionV>
                      <wp:extent cx="76200" cy="28575"/>
                      <wp:effectExtent l="19050" t="19050" r="19050" b="28575"/>
                      <wp:wrapNone/>
                      <wp:docPr id="6546" name="Text Box 3959">
                        <a:extLst xmlns:a="http://schemas.openxmlformats.org/drawingml/2006/main">
                          <a:ext uri="{FF2B5EF4-FFF2-40B4-BE49-F238E27FC236}">
                            <a16:creationId xmlns:a16="http://schemas.microsoft.com/office/drawing/2014/main" id="{00000000-0008-0000-0000-00009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61540" id="Text Box 3959" o:spid="_x0000_s1026" type="#_x0000_t202" style="position:absolute;margin-left:0;margin-top:0;width:6pt;height:2.25pt;z-index:24956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66720" behindDoc="0" locked="0" layoutInCell="1" allowOverlap="1" wp14:anchorId="35B7AD8A" wp14:editId="370A9C08">
                      <wp:simplePos x="0" y="0"/>
                      <wp:positionH relativeFrom="column">
                        <wp:posOffset>0</wp:posOffset>
                      </wp:positionH>
                      <wp:positionV relativeFrom="paragraph">
                        <wp:posOffset>0</wp:posOffset>
                      </wp:positionV>
                      <wp:extent cx="76200" cy="28575"/>
                      <wp:effectExtent l="19050" t="19050" r="19050" b="28575"/>
                      <wp:wrapNone/>
                      <wp:docPr id="6547" name="Text Box 3958">
                        <a:extLst xmlns:a="http://schemas.openxmlformats.org/drawingml/2006/main">
                          <a:ext uri="{FF2B5EF4-FFF2-40B4-BE49-F238E27FC236}">
                            <a16:creationId xmlns:a16="http://schemas.microsoft.com/office/drawing/2014/main" id="{00000000-0008-0000-0000-00009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DD91A" id="Text Box 3958" o:spid="_x0000_s1026" type="#_x0000_t202" style="position:absolute;margin-left:0;margin-top:0;width:6pt;height:2.25pt;z-index:24956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67744" behindDoc="0" locked="0" layoutInCell="1" allowOverlap="1" wp14:anchorId="62896192" wp14:editId="2D10B29A">
                      <wp:simplePos x="0" y="0"/>
                      <wp:positionH relativeFrom="column">
                        <wp:posOffset>0</wp:posOffset>
                      </wp:positionH>
                      <wp:positionV relativeFrom="paragraph">
                        <wp:posOffset>0</wp:posOffset>
                      </wp:positionV>
                      <wp:extent cx="76200" cy="28575"/>
                      <wp:effectExtent l="19050" t="19050" r="19050" b="28575"/>
                      <wp:wrapNone/>
                      <wp:docPr id="6548" name="Text Box 3957">
                        <a:extLst xmlns:a="http://schemas.openxmlformats.org/drawingml/2006/main">
                          <a:ext uri="{FF2B5EF4-FFF2-40B4-BE49-F238E27FC236}">
                            <a16:creationId xmlns:a16="http://schemas.microsoft.com/office/drawing/2014/main" id="{00000000-0008-0000-0000-00009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21B17" id="Text Box 3957" o:spid="_x0000_s1026" type="#_x0000_t202" style="position:absolute;margin-left:0;margin-top:0;width:6pt;height:2.25pt;z-index:24956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68768" behindDoc="0" locked="0" layoutInCell="1" allowOverlap="1" wp14:anchorId="4B710118" wp14:editId="74A093A9">
                      <wp:simplePos x="0" y="0"/>
                      <wp:positionH relativeFrom="column">
                        <wp:posOffset>0</wp:posOffset>
                      </wp:positionH>
                      <wp:positionV relativeFrom="paragraph">
                        <wp:posOffset>0</wp:posOffset>
                      </wp:positionV>
                      <wp:extent cx="76200" cy="28575"/>
                      <wp:effectExtent l="19050" t="19050" r="19050" b="28575"/>
                      <wp:wrapNone/>
                      <wp:docPr id="6549" name="Text Box 3956">
                        <a:extLst xmlns:a="http://schemas.openxmlformats.org/drawingml/2006/main">
                          <a:ext uri="{FF2B5EF4-FFF2-40B4-BE49-F238E27FC236}">
                            <a16:creationId xmlns:a16="http://schemas.microsoft.com/office/drawing/2014/main" id="{00000000-0008-0000-0000-00009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65D6A1" id="Text Box 3956" o:spid="_x0000_s1026" type="#_x0000_t202" style="position:absolute;margin-left:0;margin-top:0;width:6pt;height:2.25pt;z-index:24956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69792" behindDoc="0" locked="0" layoutInCell="1" allowOverlap="1" wp14:anchorId="4943D481" wp14:editId="4F4DB2CE">
                      <wp:simplePos x="0" y="0"/>
                      <wp:positionH relativeFrom="column">
                        <wp:posOffset>0</wp:posOffset>
                      </wp:positionH>
                      <wp:positionV relativeFrom="paragraph">
                        <wp:posOffset>0</wp:posOffset>
                      </wp:positionV>
                      <wp:extent cx="76200" cy="28575"/>
                      <wp:effectExtent l="19050" t="19050" r="19050" b="28575"/>
                      <wp:wrapNone/>
                      <wp:docPr id="6550" name="Text Box 3955">
                        <a:extLst xmlns:a="http://schemas.openxmlformats.org/drawingml/2006/main">
                          <a:ext uri="{FF2B5EF4-FFF2-40B4-BE49-F238E27FC236}">
                            <a16:creationId xmlns:a16="http://schemas.microsoft.com/office/drawing/2014/main" id="{00000000-0008-0000-0000-00009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5ABE9" id="Text Box 3955" o:spid="_x0000_s1026" type="#_x0000_t202" style="position:absolute;margin-left:0;margin-top:0;width:6pt;height:2.25pt;z-index:24956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0816" behindDoc="0" locked="0" layoutInCell="1" allowOverlap="1" wp14:anchorId="4A3C2A16" wp14:editId="72D15EC7">
                      <wp:simplePos x="0" y="0"/>
                      <wp:positionH relativeFrom="column">
                        <wp:posOffset>0</wp:posOffset>
                      </wp:positionH>
                      <wp:positionV relativeFrom="paragraph">
                        <wp:posOffset>0</wp:posOffset>
                      </wp:positionV>
                      <wp:extent cx="76200" cy="28575"/>
                      <wp:effectExtent l="19050" t="19050" r="19050" b="28575"/>
                      <wp:wrapNone/>
                      <wp:docPr id="6551" name="Text Box 3954">
                        <a:extLst xmlns:a="http://schemas.openxmlformats.org/drawingml/2006/main">
                          <a:ext uri="{FF2B5EF4-FFF2-40B4-BE49-F238E27FC236}">
                            <a16:creationId xmlns:a16="http://schemas.microsoft.com/office/drawing/2014/main" id="{00000000-0008-0000-0000-00009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8DBBE0" id="Text Box 3954" o:spid="_x0000_s1026" type="#_x0000_t202" style="position:absolute;margin-left:0;margin-top:0;width:6pt;height:2.25pt;z-index:24957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1840" behindDoc="0" locked="0" layoutInCell="1" allowOverlap="1" wp14:anchorId="012763F0" wp14:editId="652DDF3E">
                      <wp:simplePos x="0" y="0"/>
                      <wp:positionH relativeFrom="column">
                        <wp:posOffset>0</wp:posOffset>
                      </wp:positionH>
                      <wp:positionV relativeFrom="paragraph">
                        <wp:posOffset>0</wp:posOffset>
                      </wp:positionV>
                      <wp:extent cx="76200" cy="28575"/>
                      <wp:effectExtent l="19050" t="19050" r="19050" b="28575"/>
                      <wp:wrapNone/>
                      <wp:docPr id="6552" name="Text Box 3953">
                        <a:extLst xmlns:a="http://schemas.openxmlformats.org/drawingml/2006/main">
                          <a:ext uri="{FF2B5EF4-FFF2-40B4-BE49-F238E27FC236}">
                            <a16:creationId xmlns:a16="http://schemas.microsoft.com/office/drawing/2014/main" id="{00000000-0008-0000-0000-00009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B5024" id="Text Box 3953" o:spid="_x0000_s1026" type="#_x0000_t202" style="position:absolute;margin-left:0;margin-top:0;width:6pt;height:2.25pt;z-index:24957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2864" behindDoc="0" locked="0" layoutInCell="1" allowOverlap="1" wp14:anchorId="5F31AEC6" wp14:editId="2BDA3D8B">
                      <wp:simplePos x="0" y="0"/>
                      <wp:positionH relativeFrom="column">
                        <wp:posOffset>0</wp:posOffset>
                      </wp:positionH>
                      <wp:positionV relativeFrom="paragraph">
                        <wp:posOffset>0</wp:posOffset>
                      </wp:positionV>
                      <wp:extent cx="76200" cy="28575"/>
                      <wp:effectExtent l="19050" t="19050" r="19050" b="28575"/>
                      <wp:wrapNone/>
                      <wp:docPr id="6553" name="Text Box 3952">
                        <a:extLst xmlns:a="http://schemas.openxmlformats.org/drawingml/2006/main">
                          <a:ext uri="{FF2B5EF4-FFF2-40B4-BE49-F238E27FC236}">
                            <a16:creationId xmlns:a16="http://schemas.microsoft.com/office/drawing/2014/main" id="{00000000-0008-0000-0000-00009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188F9" id="Text Box 3952" o:spid="_x0000_s1026" type="#_x0000_t202" style="position:absolute;margin-left:0;margin-top:0;width:6pt;height:2.25pt;z-index:24957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3888" behindDoc="0" locked="0" layoutInCell="1" allowOverlap="1" wp14:anchorId="100AD1CD" wp14:editId="6E77C62D">
                      <wp:simplePos x="0" y="0"/>
                      <wp:positionH relativeFrom="column">
                        <wp:posOffset>0</wp:posOffset>
                      </wp:positionH>
                      <wp:positionV relativeFrom="paragraph">
                        <wp:posOffset>0</wp:posOffset>
                      </wp:positionV>
                      <wp:extent cx="76200" cy="28575"/>
                      <wp:effectExtent l="19050" t="19050" r="19050" b="28575"/>
                      <wp:wrapNone/>
                      <wp:docPr id="6554" name="Text Box 3951">
                        <a:extLst xmlns:a="http://schemas.openxmlformats.org/drawingml/2006/main">
                          <a:ext uri="{FF2B5EF4-FFF2-40B4-BE49-F238E27FC236}">
                            <a16:creationId xmlns:a16="http://schemas.microsoft.com/office/drawing/2014/main" id="{00000000-0008-0000-0000-00009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6653E" id="Text Box 3951" o:spid="_x0000_s1026" type="#_x0000_t202" style="position:absolute;margin-left:0;margin-top:0;width:6pt;height:2.25pt;z-index:24957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4912" behindDoc="0" locked="0" layoutInCell="1" allowOverlap="1" wp14:anchorId="0A1F6BAF" wp14:editId="03FA8D89">
                      <wp:simplePos x="0" y="0"/>
                      <wp:positionH relativeFrom="column">
                        <wp:posOffset>0</wp:posOffset>
                      </wp:positionH>
                      <wp:positionV relativeFrom="paragraph">
                        <wp:posOffset>0</wp:posOffset>
                      </wp:positionV>
                      <wp:extent cx="76200" cy="28575"/>
                      <wp:effectExtent l="19050" t="19050" r="19050" b="28575"/>
                      <wp:wrapNone/>
                      <wp:docPr id="6555" name="Text Box 3950">
                        <a:extLst xmlns:a="http://schemas.openxmlformats.org/drawingml/2006/main">
                          <a:ext uri="{FF2B5EF4-FFF2-40B4-BE49-F238E27FC236}">
                            <a16:creationId xmlns:a16="http://schemas.microsoft.com/office/drawing/2014/main" id="{00000000-0008-0000-0000-00009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2A0C7" id="Text Box 3950" o:spid="_x0000_s1026" type="#_x0000_t202" style="position:absolute;margin-left:0;margin-top:0;width:6pt;height:2.25pt;z-index:24957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5936" behindDoc="0" locked="0" layoutInCell="1" allowOverlap="1" wp14:anchorId="7272D39D" wp14:editId="3E146483">
                      <wp:simplePos x="0" y="0"/>
                      <wp:positionH relativeFrom="column">
                        <wp:posOffset>0</wp:posOffset>
                      </wp:positionH>
                      <wp:positionV relativeFrom="paragraph">
                        <wp:posOffset>0</wp:posOffset>
                      </wp:positionV>
                      <wp:extent cx="76200" cy="28575"/>
                      <wp:effectExtent l="19050" t="19050" r="19050" b="28575"/>
                      <wp:wrapNone/>
                      <wp:docPr id="6556" name="Text Box 3949">
                        <a:extLst xmlns:a="http://schemas.openxmlformats.org/drawingml/2006/main">
                          <a:ext uri="{FF2B5EF4-FFF2-40B4-BE49-F238E27FC236}">
                            <a16:creationId xmlns:a16="http://schemas.microsoft.com/office/drawing/2014/main" id="{00000000-0008-0000-0000-00009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323E4" id="Text Box 3949" o:spid="_x0000_s1026" type="#_x0000_t202" style="position:absolute;margin-left:0;margin-top:0;width:6pt;height:2.25pt;z-index:24957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6960" behindDoc="0" locked="0" layoutInCell="1" allowOverlap="1" wp14:anchorId="3A2D3355" wp14:editId="2F60C1B8">
                      <wp:simplePos x="0" y="0"/>
                      <wp:positionH relativeFrom="column">
                        <wp:posOffset>0</wp:posOffset>
                      </wp:positionH>
                      <wp:positionV relativeFrom="paragraph">
                        <wp:posOffset>0</wp:posOffset>
                      </wp:positionV>
                      <wp:extent cx="76200" cy="28575"/>
                      <wp:effectExtent l="19050" t="19050" r="19050" b="28575"/>
                      <wp:wrapNone/>
                      <wp:docPr id="6557" name="Text Box 3948">
                        <a:extLst xmlns:a="http://schemas.openxmlformats.org/drawingml/2006/main">
                          <a:ext uri="{FF2B5EF4-FFF2-40B4-BE49-F238E27FC236}">
                            <a16:creationId xmlns:a16="http://schemas.microsoft.com/office/drawing/2014/main" id="{00000000-0008-0000-0000-00009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1B919" id="Text Box 3948" o:spid="_x0000_s1026" type="#_x0000_t202" style="position:absolute;margin-left:0;margin-top:0;width:6pt;height:2.25pt;z-index:24957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7984" behindDoc="0" locked="0" layoutInCell="1" allowOverlap="1" wp14:anchorId="7317231C" wp14:editId="2DF4784D">
                      <wp:simplePos x="0" y="0"/>
                      <wp:positionH relativeFrom="column">
                        <wp:posOffset>0</wp:posOffset>
                      </wp:positionH>
                      <wp:positionV relativeFrom="paragraph">
                        <wp:posOffset>0</wp:posOffset>
                      </wp:positionV>
                      <wp:extent cx="76200" cy="28575"/>
                      <wp:effectExtent l="19050" t="19050" r="19050" b="28575"/>
                      <wp:wrapNone/>
                      <wp:docPr id="6558" name="Text Box 3947">
                        <a:extLst xmlns:a="http://schemas.openxmlformats.org/drawingml/2006/main">
                          <a:ext uri="{FF2B5EF4-FFF2-40B4-BE49-F238E27FC236}">
                            <a16:creationId xmlns:a16="http://schemas.microsoft.com/office/drawing/2014/main" id="{00000000-0008-0000-0000-00009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6B5E5" id="Text Box 3947" o:spid="_x0000_s1026" type="#_x0000_t202" style="position:absolute;margin-left:0;margin-top:0;width:6pt;height:2.25pt;z-index:24957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79008" behindDoc="0" locked="0" layoutInCell="1" allowOverlap="1" wp14:anchorId="59AAE434" wp14:editId="16B7EE41">
                      <wp:simplePos x="0" y="0"/>
                      <wp:positionH relativeFrom="column">
                        <wp:posOffset>0</wp:posOffset>
                      </wp:positionH>
                      <wp:positionV relativeFrom="paragraph">
                        <wp:posOffset>0</wp:posOffset>
                      </wp:positionV>
                      <wp:extent cx="76200" cy="28575"/>
                      <wp:effectExtent l="19050" t="19050" r="19050" b="28575"/>
                      <wp:wrapNone/>
                      <wp:docPr id="6559" name="Text Box 3946">
                        <a:extLst xmlns:a="http://schemas.openxmlformats.org/drawingml/2006/main">
                          <a:ext uri="{FF2B5EF4-FFF2-40B4-BE49-F238E27FC236}">
                            <a16:creationId xmlns:a16="http://schemas.microsoft.com/office/drawing/2014/main" id="{00000000-0008-0000-0000-00009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D0AAC" id="Text Box 3946" o:spid="_x0000_s1026" type="#_x0000_t202" style="position:absolute;margin-left:0;margin-top:0;width:6pt;height:2.25pt;z-index:24957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0032" behindDoc="0" locked="0" layoutInCell="1" allowOverlap="1" wp14:anchorId="0C0182A0" wp14:editId="293BE3A5">
                      <wp:simplePos x="0" y="0"/>
                      <wp:positionH relativeFrom="column">
                        <wp:posOffset>0</wp:posOffset>
                      </wp:positionH>
                      <wp:positionV relativeFrom="paragraph">
                        <wp:posOffset>0</wp:posOffset>
                      </wp:positionV>
                      <wp:extent cx="76200" cy="28575"/>
                      <wp:effectExtent l="19050" t="19050" r="19050" b="28575"/>
                      <wp:wrapNone/>
                      <wp:docPr id="6560" name="Text Box 3945">
                        <a:extLst xmlns:a="http://schemas.openxmlformats.org/drawingml/2006/main">
                          <a:ext uri="{FF2B5EF4-FFF2-40B4-BE49-F238E27FC236}">
                            <a16:creationId xmlns:a16="http://schemas.microsoft.com/office/drawing/2014/main" id="{00000000-0008-0000-0000-0000A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73DF7" id="Text Box 3945" o:spid="_x0000_s1026" type="#_x0000_t202" style="position:absolute;margin-left:0;margin-top:0;width:6pt;height:2.25pt;z-index:24958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1056" behindDoc="0" locked="0" layoutInCell="1" allowOverlap="1" wp14:anchorId="30FCDE89" wp14:editId="7998F4F9">
                      <wp:simplePos x="0" y="0"/>
                      <wp:positionH relativeFrom="column">
                        <wp:posOffset>0</wp:posOffset>
                      </wp:positionH>
                      <wp:positionV relativeFrom="paragraph">
                        <wp:posOffset>0</wp:posOffset>
                      </wp:positionV>
                      <wp:extent cx="76200" cy="28575"/>
                      <wp:effectExtent l="19050" t="19050" r="19050" b="28575"/>
                      <wp:wrapNone/>
                      <wp:docPr id="6561" name="Text Box 3944">
                        <a:extLst xmlns:a="http://schemas.openxmlformats.org/drawingml/2006/main">
                          <a:ext uri="{FF2B5EF4-FFF2-40B4-BE49-F238E27FC236}">
                            <a16:creationId xmlns:a16="http://schemas.microsoft.com/office/drawing/2014/main" id="{00000000-0008-0000-0000-0000A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34918" id="Text Box 3944" o:spid="_x0000_s1026" type="#_x0000_t202" style="position:absolute;margin-left:0;margin-top:0;width:6pt;height:2.25pt;z-index:24958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2080" behindDoc="0" locked="0" layoutInCell="1" allowOverlap="1" wp14:anchorId="6FF20043" wp14:editId="7BFAF1F5">
                      <wp:simplePos x="0" y="0"/>
                      <wp:positionH relativeFrom="column">
                        <wp:posOffset>0</wp:posOffset>
                      </wp:positionH>
                      <wp:positionV relativeFrom="paragraph">
                        <wp:posOffset>0</wp:posOffset>
                      </wp:positionV>
                      <wp:extent cx="76200" cy="28575"/>
                      <wp:effectExtent l="19050" t="19050" r="19050" b="28575"/>
                      <wp:wrapNone/>
                      <wp:docPr id="6562" name="Text Box 3943">
                        <a:extLst xmlns:a="http://schemas.openxmlformats.org/drawingml/2006/main">
                          <a:ext uri="{FF2B5EF4-FFF2-40B4-BE49-F238E27FC236}">
                            <a16:creationId xmlns:a16="http://schemas.microsoft.com/office/drawing/2014/main" id="{00000000-0008-0000-0000-0000A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D1A08" id="Text Box 3943" o:spid="_x0000_s1026" type="#_x0000_t202" style="position:absolute;margin-left:0;margin-top:0;width:6pt;height:2.25pt;z-index:24958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3104" behindDoc="0" locked="0" layoutInCell="1" allowOverlap="1" wp14:anchorId="32010A05" wp14:editId="65214DCC">
                      <wp:simplePos x="0" y="0"/>
                      <wp:positionH relativeFrom="column">
                        <wp:posOffset>0</wp:posOffset>
                      </wp:positionH>
                      <wp:positionV relativeFrom="paragraph">
                        <wp:posOffset>0</wp:posOffset>
                      </wp:positionV>
                      <wp:extent cx="76200" cy="28575"/>
                      <wp:effectExtent l="19050" t="19050" r="19050" b="28575"/>
                      <wp:wrapNone/>
                      <wp:docPr id="6563" name="Text Box 3942">
                        <a:extLst xmlns:a="http://schemas.openxmlformats.org/drawingml/2006/main">
                          <a:ext uri="{FF2B5EF4-FFF2-40B4-BE49-F238E27FC236}">
                            <a16:creationId xmlns:a16="http://schemas.microsoft.com/office/drawing/2014/main" id="{00000000-0008-0000-0000-0000A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46084" id="Text Box 3942" o:spid="_x0000_s1026" type="#_x0000_t202" style="position:absolute;margin-left:0;margin-top:0;width:6pt;height:2.25pt;z-index:24958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4128" behindDoc="0" locked="0" layoutInCell="1" allowOverlap="1" wp14:anchorId="6CEA2912" wp14:editId="49B26672">
                      <wp:simplePos x="0" y="0"/>
                      <wp:positionH relativeFrom="column">
                        <wp:posOffset>0</wp:posOffset>
                      </wp:positionH>
                      <wp:positionV relativeFrom="paragraph">
                        <wp:posOffset>0</wp:posOffset>
                      </wp:positionV>
                      <wp:extent cx="76200" cy="28575"/>
                      <wp:effectExtent l="19050" t="19050" r="19050" b="28575"/>
                      <wp:wrapNone/>
                      <wp:docPr id="6564" name="Text Box 3941">
                        <a:extLst xmlns:a="http://schemas.openxmlformats.org/drawingml/2006/main">
                          <a:ext uri="{FF2B5EF4-FFF2-40B4-BE49-F238E27FC236}">
                            <a16:creationId xmlns:a16="http://schemas.microsoft.com/office/drawing/2014/main" id="{00000000-0008-0000-0000-0000A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FA806" id="Text Box 3941" o:spid="_x0000_s1026" type="#_x0000_t202" style="position:absolute;margin-left:0;margin-top:0;width:6pt;height:2.25pt;z-index:24958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5152" behindDoc="0" locked="0" layoutInCell="1" allowOverlap="1" wp14:anchorId="6E368DC6" wp14:editId="5C110D5C">
                      <wp:simplePos x="0" y="0"/>
                      <wp:positionH relativeFrom="column">
                        <wp:posOffset>0</wp:posOffset>
                      </wp:positionH>
                      <wp:positionV relativeFrom="paragraph">
                        <wp:posOffset>0</wp:posOffset>
                      </wp:positionV>
                      <wp:extent cx="76200" cy="28575"/>
                      <wp:effectExtent l="19050" t="19050" r="19050" b="28575"/>
                      <wp:wrapNone/>
                      <wp:docPr id="6565" name="Text Box 3940">
                        <a:extLst xmlns:a="http://schemas.openxmlformats.org/drawingml/2006/main">
                          <a:ext uri="{FF2B5EF4-FFF2-40B4-BE49-F238E27FC236}">
                            <a16:creationId xmlns:a16="http://schemas.microsoft.com/office/drawing/2014/main" id="{00000000-0008-0000-0000-0000A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5460D" id="Text Box 3940" o:spid="_x0000_s1026" type="#_x0000_t202" style="position:absolute;margin-left:0;margin-top:0;width:6pt;height:2.25pt;z-index:24958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6176" behindDoc="0" locked="0" layoutInCell="1" allowOverlap="1" wp14:anchorId="3DE9D70C" wp14:editId="153A7C7C">
                      <wp:simplePos x="0" y="0"/>
                      <wp:positionH relativeFrom="column">
                        <wp:posOffset>0</wp:posOffset>
                      </wp:positionH>
                      <wp:positionV relativeFrom="paragraph">
                        <wp:posOffset>0</wp:posOffset>
                      </wp:positionV>
                      <wp:extent cx="76200" cy="28575"/>
                      <wp:effectExtent l="19050" t="19050" r="19050" b="28575"/>
                      <wp:wrapNone/>
                      <wp:docPr id="6566" name="Text Box 3939">
                        <a:extLst xmlns:a="http://schemas.openxmlformats.org/drawingml/2006/main">
                          <a:ext uri="{FF2B5EF4-FFF2-40B4-BE49-F238E27FC236}">
                            <a16:creationId xmlns:a16="http://schemas.microsoft.com/office/drawing/2014/main" id="{00000000-0008-0000-0000-0000A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D9297" id="Text Box 3939" o:spid="_x0000_s1026" type="#_x0000_t202" style="position:absolute;margin-left:0;margin-top:0;width:6pt;height:2.25pt;z-index:24958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7200" behindDoc="0" locked="0" layoutInCell="1" allowOverlap="1" wp14:anchorId="4EEBB369" wp14:editId="7FC65066">
                      <wp:simplePos x="0" y="0"/>
                      <wp:positionH relativeFrom="column">
                        <wp:posOffset>0</wp:posOffset>
                      </wp:positionH>
                      <wp:positionV relativeFrom="paragraph">
                        <wp:posOffset>0</wp:posOffset>
                      </wp:positionV>
                      <wp:extent cx="76200" cy="28575"/>
                      <wp:effectExtent l="19050" t="19050" r="19050" b="28575"/>
                      <wp:wrapNone/>
                      <wp:docPr id="6567" name="Text Box 3938">
                        <a:extLst xmlns:a="http://schemas.openxmlformats.org/drawingml/2006/main">
                          <a:ext uri="{FF2B5EF4-FFF2-40B4-BE49-F238E27FC236}">
                            <a16:creationId xmlns:a16="http://schemas.microsoft.com/office/drawing/2014/main" id="{00000000-0008-0000-0000-0000A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73A76" id="Text Box 3938" o:spid="_x0000_s1026" type="#_x0000_t202" style="position:absolute;margin-left:0;margin-top:0;width:6pt;height:2.25pt;z-index:24958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8224" behindDoc="0" locked="0" layoutInCell="1" allowOverlap="1" wp14:anchorId="434EAAFF" wp14:editId="76075176">
                      <wp:simplePos x="0" y="0"/>
                      <wp:positionH relativeFrom="column">
                        <wp:posOffset>0</wp:posOffset>
                      </wp:positionH>
                      <wp:positionV relativeFrom="paragraph">
                        <wp:posOffset>0</wp:posOffset>
                      </wp:positionV>
                      <wp:extent cx="76200" cy="28575"/>
                      <wp:effectExtent l="19050" t="19050" r="19050" b="28575"/>
                      <wp:wrapNone/>
                      <wp:docPr id="6568" name="Text Box 3937">
                        <a:extLst xmlns:a="http://schemas.openxmlformats.org/drawingml/2006/main">
                          <a:ext uri="{FF2B5EF4-FFF2-40B4-BE49-F238E27FC236}">
                            <a16:creationId xmlns:a16="http://schemas.microsoft.com/office/drawing/2014/main" id="{00000000-0008-0000-0000-0000A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007EE" id="Text Box 3937" o:spid="_x0000_s1026" type="#_x0000_t202" style="position:absolute;margin-left:0;margin-top:0;width:6pt;height:2.25pt;z-index:2495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89248" behindDoc="0" locked="0" layoutInCell="1" allowOverlap="1" wp14:anchorId="3C02C909" wp14:editId="11CD182D">
                      <wp:simplePos x="0" y="0"/>
                      <wp:positionH relativeFrom="column">
                        <wp:posOffset>0</wp:posOffset>
                      </wp:positionH>
                      <wp:positionV relativeFrom="paragraph">
                        <wp:posOffset>0</wp:posOffset>
                      </wp:positionV>
                      <wp:extent cx="76200" cy="28575"/>
                      <wp:effectExtent l="19050" t="19050" r="19050" b="28575"/>
                      <wp:wrapNone/>
                      <wp:docPr id="6569" name="Text Box 3936">
                        <a:extLst xmlns:a="http://schemas.openxmlformats.org/drawingml/2006/main">
                          <a:ext uri="{FF2B5EF4-FFF2-40B4-BE49-F238E27FC236}">
                            <a16:creationId xmlns:a16="http://schemas.microsoft.com/office/drawing/2014/main" id="{00000000-0008-0000-0000-0000A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1CB57" id="Text Box 3936" o:spid="_x0000_s1026" type="#_x0000_t202" style="position:absolute;margin-left:0;margin-top:0;width:6pt;height:2.25pt;z-index:2495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0272" behindDoc="0" locked="0" layoutInCell="1" allowOverlap="1" wp14:anchorId="51E73449" wp14:editId="04253704">
                      <wp:simplePos x="0" y="0"/>
                      <wp:positionH relativeFrom="column">
                        <wp:posOffset>0</wp:posOffset>
                      </wp:positionH>
                      <wp:positionV relativeFrom="paragraph">
                        <wp:posOffset>0</wp:posOffset>
                      </wp:positionV>
                      <wp:extent cx="76200" cy="28575"/>
                      <wp:effectExtent l="19050" t="19050" r="19050" b="28575"/>
                      <wp:wrapNone/>
                      <wp:docPr id="6570" name="Text Box 3935">
                        <a:extLst xmlns:a="http://schemas.openxmlformats.org/drawingml/2006/main">
                          <a:ext uri="{FF2B5EF4-FFF2-40B4-BE49-F238E27FC236}">
                            <a16:creationId xmlns:a16="http://schemas.microsoft.com/office/drawing/2014/main" id="{00000000-0008-0000-0000-0000A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64402" id="Text Box 3935" o:spid="_x0000_s1026" type="#_x0000_t202" style="position:absolute;margin-left:0;margin-top:0;width:6pt;height:2.25pt;z-index:24959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1296" behindDoc="0" locked="0" layoutInCell="1" allowOverlap="1" wp14:anchorId="2DCDC271" wp14:editId="22BC3E91">
                      <wp:simplePos x="0" y="0"/>
                      <wp:positionH relativeFrom="column">
                        <wp:posOffset>0</wp:posOffset>
                      </wp:positionH>
                      <wp:positionV relativeFrom="paragraph">
                        <wp:posOffset>0</wp:posOffset>
                      </wp:positionV>
                      <wp:extent cx="76200" cy="28575"/>
                      <wp:effectExtent l="19050" t="19050" r="19050" b="28575"/>
                      <wp:wrapNone/>
                      <wp:docPr id="6571" name="Text Box 3934">
                        <a:extLst xmlns:a="http://schemas.openxmlformats.org/drawingml/2006/main">
                          <a:ext uri="{FF2B5EF4-FFF2-40B4-BE49-F238E27FC236}">
                            <a16:creationId xmlns:a16="http://schemas.microsoft.com/office/drawing/2014/main" id="{00000000-0008-0000-0000-0000A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9ADE2" id="Text Box 3934" o:spid="_x0000_s1026" type="#_x0000_t202" style="position:absolute;margin-left:0;margin-top:0;width:6pt;height:2.25pt;z-index:2495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2320" behindDoc="0" locked="0" layoutInCell="1" allowOverlap="1" wp14:anchorId="49A92E6F" wp14:editId="2AB8F74D">
                      <wp:simplePos x="0" y="0"/>
                      <wp:positionH relativeFrom="column">
                        <wp:posOffset>0</wp:posOffset>
                      </wp:positionH>
                      <wp:positionV relativeFrom="paragraph">
                        <wp:posOffset>0</wp:posOffset>
                      </wp:positionV>
                      <wp:extent cx="76200" cy="28575"/>
                      <wp:effectExtent l="19050" t="19050" r="19050" b="28575"/>
                      <wp:wrapNone/>
                      <wp:docPr id="6572" name="Text Box 3933">
                        <a:extLst xmlns:a="http://schemas.openxmlformats.org/drawingml/2006/main">
                          <a:ext uri="{FF2B5EF4-FFF2-40B4-BE49-F238E27FC236}">
                            <a16:creationId xmlns:a16="http://schemas.microsoft.com/office/drawing/2014/main" id="{00000000-0008-0000-0000-0000A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5256A" id="Text Box 3933" o:spid="_x0000_s1026" type="#_x0000_t202" style="position:absolute;margin-left:0;margin-top:0;width:6pt;height:2.25pt;z-index:24959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3344" behindDoc="0" locked="0" layoutInCell="1" allowOverlap="1" wp14:anchorId="7A6739CD" wp14:editId="14F40869">
                      <wp:simplePos x="0" y="0"/>
                      <wp:positionH relativeFrom="column">
                        <wp:posOffset>0</wp:posOffset>
                      </wp:positionH>
                      <wp:positionV relativeFrom="paragraph">
                        <wp:posOffset>0</wp:posOffset>
                      </wp:positionV>
                      <wp:extent cx="76200" cy="28575"/>
                      <wp:effectExtent l="19050" t="19050" r="19050" b="28575"/>
                      <wp:wrapNone/>
                      <wp:docPr id="6573" name="Text Box 3932">
                        <a:extLst xmlns:a="http://schemas.openxmlformats.org/drawingml/2006/main">
                          <a:ext uri="{FF2B5EF4-FFF2-40B4-BE49-F238E27FC236}">
                            <a16:creationId xmlns:a16="http://schemas.microsoft.com/office/drawing/2014/main" id="{00000000-0008-0000-0000-0000A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93BED" id="Text Box 3932" o:spid="_x0000_s1026" type="#_x0000_t202" style="position:absolute;margin-left:0;margin-top:0;width:6pt;height:2.25pt;z-index:24959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4368" behindDoc="0" locked="0" layoutInCell="1" allowOverlap="1" wp14:anchorId="652179BD" wp14:editId="70F369E6">
                      <wp:simplePos x="0" y="0"/>
                      <wp:positionH relativeFrom="column">
                        <wp:posOffset>0</wp:posOffset>
                      </wp:positionH>
                      <wp:positionV relativeFrom="paragraph">
                        <wp:posOffset>0</wp:posOffset>
                      </wp:positionV>
                      <wp:extent cx="76200" cy="28575"/>
                      <wp:effectExtent l="19050" t="19050" r="19050" b="28575"/>
                      <wp:wrapNone/>
                      <wp:docPr id="6574" name="Text Box 3931">
                        <a:extLst xmlns:a="http://schemas.openxmlformats.org/drawingml/2006/main">
                          <a:ext uri="{FF2B5EF4-FFF2-40B4-BE49-F238E27FC236}">
                            <a16:creationId xmlns:a16="http://schemas.microsoft.com/office/drawing/2014/main" id="{00000000-0008-0000-0000-0000A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471A2" id="Text Box 3931" o:spid="_x0000_s1026" type="#_x0000_t202" style="position:absolute;margin-left:0;margin-top:0;width:6pt;height:2.25pt;z-index:24959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5392" behindDoc="0" locked="0" layoutInCell="1" allowOverlap="1" wp14:anchorId="504822B3" wp14:editId="4532A0E1">
                      <wp:simplePos x="0" y="0"/>
                      <wp:positionH relativeFrom="column">
                        <wp:posOffset>0</wp:posOffset>
                      </wp:positionH>
                      <wp:positionV relativeFrom="paragraph">
                        <wp:posOffset>0</wp:posOffset>
                      </wp:positionV>
                      <wp:extent cx="76200" cy="28575"/>
                      <wp:effectExtent l="19050" t="19050" r="19050" b="28575"/>
                      <wp:wrapNone/>
                      <wp:docPr id="6575" name="Text Box 3930">
                        <a:extLst xmlns:a="http://schemas.openxmlformats.org/drawingml/2006/main">
                          <a:ext uri="{FF2B5EF4-FFF2-40B4-BE49-F238E27FC236}">
                            <a16:creationId xmlns:a16="http://schemas.microsoft.com/office/drawing/2014/main" id="{00000000-0008-0000-0000-0000A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303B0" id="Text Box 3930" o:spid="_x0000_s1026" type="#_x0000_t202" style="position:absolute;margin-left:0;margin-top:0;width:6pt;height:2.25pt;z-index:2495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6416" behindDoc="0" locked="0" layoutInCell="1" allowOverlap="1" wp14:anchorId="7A67FB19" wp14:editId="4252A92F">
                      <wp:simplePos x="0" y="0"/>
                      <wp:positionH relativeFrom="column">
                        <wp:posOffset>0</wp:posOffset>
                      </wp:positionH>
                      <wp:positionV relativeFrom="paragraph">
                        <wp:posOffset>0</wp:posOffset>
                      </wp:positionV>
                      <wp:extent cx="76200" cy="28575"/>
                      <wp:effectExtent l="19050" t="19050" r="19050" b="28575"/>
                      <wp:wrapNone/>
                      <wp:docPr id="6576" name="Text Box 3929">
                        <a:extLst xmlns:a="http://schemas.openxmlformats.org/drawingml/2006/main">
                          <a:ext uri="{FF2B5EF4-FFF2-40B4-BE49-F238E27FC236}">
                            <a16:creationId xmlns:a16="http://schemas.microsoft.com/office/drawing/2014/main" id="{00000000-0008-0000-0000-0000B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A20D0" id="Text Box 3929" o:spid="_x0000_s1026" type="#_x0000_t202" style="position:absolute;margin-left:0;margin-top:0;width:6pt;height:2.25pt;z-index:24959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7440" behindDoc="0" locked="0" layoutInCell="1" allowOverlap="1" wp14:anchorId="0218F8A1" wp14:editId="78315AEB">
                      <wp:simplePos x="0" y="0"/>
                      <wp:positionH relativeFrom="column">
                        <wp:posOffset>0</wp:posOffset>
                      </wp:positionH>
                      <wp:positionV relativeFrom="paragraph">
                        <wp:posOffset>0</wp:posOffset>
                      </wp:positionV>
                      <wp:extent cx="76200" cy="28575"/>
                      <wp:effectExtent l="19050" t="19050" r="19050" b="28575"/>
                      <wp:wrapNone/>
                      <wp:docPr id="6577" name="Text Box 3928">
                        <a:extLst xmlns:a="http://schemas.openxmlformats.org/drawingml/2006/main">
                          <a:ext uri="{FF2B5EF4-FFF2-40B4-BE49-F238E27FC236}">
                            <a16:creationId xmlns:a16="http://schemas.microsoft.com/office/drawing/2014/main" id="{00000000-0008-0000-0000-0000B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32B43D" id="Text Box 3928" o:spid="_x0000_s1026" type="#_x0000_t202" style="position:absolute;margin-left:0;margin-top:0;width:6pt;height:2.25pt;z-index:24959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8464" behindDoc="0" locked="0" layoutInCell="1" allowOverlap="1" wp14:anchorId="1306E66C" wp14:editId="1879EA53">
                      <wp:simplePos x="0" y="0"/>
                      <wp:positionH relativeFrom="column">
                        <wp:posOffset>0</wp:posOffset>
                      </wp:positionH>
                      <wp:positionV relativeFrom="paragraph">
                        <wp:posOffset>0</wp:posOffset>
                      </wp:positionV>
                      <wp:extent cx="76200" cy="28575"/>
                      <wp:effectExtent l="19050" t="19050" r="19050" b="28575"/>
                      <wp:wrapNone/>
                      <wp:docPr id="6578" name="Text Box 3927">
                        <a:extLst xmlns:a="http://schemas.openxmlformats.org/drawingml/2006/main">
                          <a:ext uri="{FF2B5EF4-FFF2-40B4-BE49-F238E27FC236}">
                            <a16:creationId xmlns:a16="http://schemas.microsoft.com/office/drawing/2014/main" id="{00000000-0008-0000-0000-0000B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FF3C6" id="Text Box 3927" o:spid="_x0000_s1026" type="#_x0000_t202" style="position:absolute;margin-left:0;margin-top:0;width:6pt;height:2.25pt;z-index:24959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599488" behindDoc="0" locked="0" layoutInCell="1" allowOverlap="1" wp14:anchorId="0AC27DFA" wp14:editId="181F3CDC">
                      <wp:simplePos x="0" y="0"/>
                      <wp:positionH relativeFrom="column">
                        <wp:posOffset>0</wp:posOffset>
                      </wp:positionH>
                      <wp:positionV relativeFrom="paragraph">
                        <wp:posOffset>0</wp:posOffset>
                      </wp:positionV>
                      <wp:extent cx="76200" cy="28575"/>
                      <wp:effectExtent l="19050" t="19050" r="19050" b="28575"/>
                      <wp:wrapNone/>
                      <wp:docPr id="6579" name="Text Box 3926">
                        <a:extLst xmlns:a="http://schemas.openxmlformats.org/drawingml/2006/main">
                          <a:ext uri="{FF2B5EF4-FFF2-40B4-BE49-F238E27FC236}">
                            <a16:creationId xmlns:a16="http://schemas.microsoft.com/office/drawing/2014/main" id="{00000000-0008-0000-0000-0000B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F34C75" id="Text Box 3926" o:spid="_x0000_s1026" type="#_x0000_t202" style="position:absolute;margin-left:0;margin-top:0;width:6pt;height:2.25pt;z-index:24959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0512" behindDoc="0" locked="0" layoutInCell="1" allowOverlap="1" wp14:anchorId="6267A7E6" wp14:editId="016E7B13">
                      <wp:simplePos x="0" y="0"/>
                      <wp:positionH relativeFrom="column">
                        <wp:posOffset>0</wp:posOffset>
                      </wp:positionH>
                      <wp:positionV relativeFrom="paragraph">
                        <wp:posOffset>0</wp:posOffset>
                      </wp:positionV>
                      <wp:extent cx="76200" cy="28575"/>
                      <wp:effectExtent l="19050" t="19050" r="19050" b="28575"/>
                      <wp:wrapNone/>
                      <wp:docPr id="6580" name="Text Box 3925">
                        <a:extLst xmlns:a="http://schemas.openxmlformats.org/drawingml/2006/main">
                          <a:ext uri="{FF2B5EF4-FFF2-40B4-BE49-F238E27FC236}">
                            <a16:creationId xmlns:a16="http://schemas.microsoft.com/office/drawing/2014/main" id="{00000000-0008-0000-0000-0000B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D705B" id="Text Box 3925" o:spid="_x0000_s1026" type="#_x0000_t202" style="position:absolute;margin-left:0;margin-top:0;width:6pt;height:2.25pt;z-index:24960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1536" behindDoc="0" locked="0" layoutInCell="1" allowOverlap="1" wp14:anchorId="3DA118B8" wp14:editId="06742F65">
                      <wp:simplePos x="0" y="0"/>
                      <wp:positionH relativeFrom="column">
                        <wp:posOffset>0</wp:posOffset>
                      </wp:positionH>
                      <wp:positionV relativeFrom="paragraph">
                        <wp:posOffset>0</wp:posOffset>
                      </wp:positionV>
                      <wp:extent cx="76200" cy="28575"/>
                      <wp:effectExtent l="19050" t="19050" r="19050" b="28575"/>
                      <wp:wrapNone/>
                      <wp:docPr id="6581" name="Text Box 3924">
                        <a:extLst xmlns:a="http://schemas.openxmlformats.org/drawingml/2006/main">
                          <a:ext uri="{FF2B5EF4-FFF2-40B4-BE49-F238E27FC236}">
                            <a16:creationId xmlns:a16="http://schemas.microsoft.com/office/drawing/2014/main" id="{00000000-0008-0000-0000-0000B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BC5A7" id="Text Box 3924" o:spid="_x0000_s1026" type="#_x0000_t202" style="position:absolute;margin-left:0;margin-top:0;width:6pt;height:2.25pt;z-index:24960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2560" behindDoc="0" locked="0" layoutInCell="1" allowOverlap="1" wp14:anchorId="683E0F7A" wp14:editId="324ADE9B">
                      <wp:simplePos x="0" y="0"/>
                      <wp:positionH relativeFrom="column">
                        <wp:posOffset>0</wp:posOffset>
                      </wp:positionH>
                      <wp:positionV relativeFrom="paragraph">
                        <wp:posOffset>0</wp:posOffset>
                      </wp:positionV>
                      <wp:extent cx="76200" cy="28575"/>
                      <wp:effectExtent l="19050" t="19050" r="19050" b="28575"/>
                      <wp:wrapNone/>
                      <wp:docPr id="6582" name="Text Box 3923">
                        <a:extLst xmlns:a="http://schemas.openxmlformats.org/drawingml/2006/main">
                          <a:ext uri="{FF2B5EF4-FFF2-40B4-BE49-F238E27FC236}">
                            <a16:creationId xmlns:a16="http://schemas.microsoft.com/office/drawing/2014/main" id="{00000000-0008-0000-0000-0000B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251266" id="Text Box 3923" o:spid="_x0000_s1026" type="#_x0000_t202" style="position:absolute;margin-left:0;margin-top:0;width:6pt;height:2.25pt;z-index:24960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3584" behindDoc="0" locked="0" layoutInCell="1" allowOverlap="1" wp14:anchorId="2FE4A3D9" wp14:editId="7D4AA605">
                      <wp:simplePos x="0" y="0"/>
                      <wp:positionH relativeFrom="column">
                        <wp:posOffset>0</wp:posOffset>
                      </wp:positionH>
                      <wp:positionV relativeFrom="paragraph">
                        <wp:posOffset>0</wp:posOffset>
                      </wp:positionV>
                      <wp:extent cx="76200" cy="28575"/>
                      <wp:effectExtent l="19050" t="19050" r="19050" b="28575"/>
                      <wp:wrapNone/>
                      <wp:docPr id="6583" name="Text Box 3922">
                        <a:extLst xmlns:a="http://schemas.openxmlformats.org/drawingml/2006/main">
                          <a:ext uri="{FF2B5EF4-FFF2-40B4-BE49-F238E27FC236}">
                            <a16:creationId xmlns:a16="http://schemas.microsoft.com/office/drawing/2014/main" id="{00000000-0008-0000-0000-0000B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974A8" id="Text Box 3922" o:spid="_x0000_s1026" type="#_x0000_t202" style="position:absolute;margin-left:0;margin-top:0;width:6pt;height:2.25pt;z-index:24960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4608" behindDoc="0" locked="0" layoutInCell="1" allowOverlap="1" wp14:anchorId="716E7E37" wp14:editId="33D01A32">
                      <wp:simplePos x="0" y="0"/>
                      <wp:positionH relativeFrom="column">
                        <wp:posOffset>0</wp:posOffset>
                      </wp:positionH>
                      <wp:positionV relativeFrom="paragraph">
                        <wp:posOffset>0</wp:posOffset>
                      </wp:positionV>
                      <wp:extent cx="76200" cy="28575"/>
                      <wp:effectExtent l="19050" t="19050" r="19050" b="28575"/>
                      <wp:wrapNone/>
                      <wp:docPr id="6584" name="Text Box 3921">
                        <a:extLst xmlns:a="http://schemas.openxmlformats.org/drawingml/2006/main">
                          <a:ext uri="{FF2B5EF4-FFF2-40B4-BE49-F238E27FC236}">
                            <a16:creationId xmlns:a16="http://schemas.microsoft.com/office/drawing/2014/main" id="{00000000-0008-0000-0000-0000B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3BBF8" id="Text Box 3921" o:spid="_x0000_s1026" type="#_x0000_t202" style="position:absolute;margin-left:0;margin-top:0;width:6pt;height:2.25pt;z-index:24960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5632" behindDoc="0" locked="0" layoutInCell="1" allowOverlap="1" wp14:anchorId="36ED01A3" wp14:editId="5189C282">
                      <wp:simplePos x="0" y="0"/>
                      <wp:positionH relativeFrom="column">
                        <wp:posOffset>0</wp:posOffset>
                      </wp:positionH>
                      <wp:positionV relativeFrom="paragraph">
                        <wp:posOffset>0</wp:posOffset>
                      </wp:positionV>
                      <wp:extent cx="76200" cy="28575"/>
                      <wp:effectExtent l="19050" t="19050" r="19050" b="28575"/>
                      <wp:wrapNone/>
                      <wp:docPr id="6585" name="Text Box 3920">
                        <a:extLst xmlns:a="http://schemas.openxmlformats.org/drawingml/2006/main">
                          <a:ext uri="{FF2B5EF4-FFF2-40B4-BE49-F238E27FC236}">
                            <a16:creationId xmlns:a16="http://schemas.microsoft.com/office/drawing/2014/main" id="{00000000-0008-0000-0000-0000B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3DF35" id="Text Box 3920" o:spid="_x0000_s1026" type="#_x0000_t202" style="position:absolute;margin-left:0;margin-top:0;width:6pt;height:2.25pt;z-index:24960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6656" behindDoc="0" locked="0" layoutInCell="1" allowOverlap="1" wp14:anchorId="3D649538" wp14:editId="2CF7E6F8">
                      <wp:simplePos x="0" y="0"/>
                      <wp:positionH relativeFrom="column">
                        <wp:posOffset>0</wp:posOffset>
                      </wp:positionH>
                      <wp:positionV relativeFrom="paragraph">
                        <wp:posOffset>0</wp:posOffset>
                      </wp:positionV>
                      <wp:extent cx="76200" cy="28575"/>
                      <wp:effectExtent l="19050" t="19050" r="19050" b="28575"/>
                      <wp:wrapNone/>
                      <wp:docPr id="6586" name="Text Box 3919">
                        <a:extLst xmlns:a="http://schemas.openxmlformats.org/drawingml/2006/main">
                          <a:ext uri="{FF2B5EF4-FFF2-40B4-BE49-F238E27FC236}">
                            <a16:creationId xmlns:a16="http://schemas.microsoft.com/office/drawing/2014/main" id="{00000000-0008-0000-0000-0000B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54DBD5" id="Text Box 3919" o:spid="_x0000_s1026" type="#_x0000_t202" style="position:absolute;margin-left:0;margin-top:0;width:6pt;height:2.25pt;z-index:24960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7680" behindDoc="0" locked="0" layoutInCell="1" allowOverlap="1" wp14:anchorId="56BD585D" wp14:editId="3D648798">
                      <wp:simplePos x="0" y="0"/>
                      <wp:positionH relativeFrom="column">
                        <wp:posOffset>0</wp:posOffset>
                      </wp:positionH>
                      <wp:positionV relativeFrom="paragraph">
                        <wp:posOffset>0</wp:posOffset>
                      </wp:positionV>
                      <wp:extent cx="76200" cy="28575"/>
                      <wp:effectExtent l="19050" t="19050" r="19050" b="28575"/>
                      <wp:wrapNone/>
                      <wp:docPr id="6587" name="Text Box 3918">
                        <a:extLst xmlns:a="http://schemas.openxmlformats.org/drawingml/2006/main">
                          <a:ext uri="{FF2B5EF4-FFF2-40B4-BE49-F238E27FC236}">
                            <a16:creationId xmlns:a16="http://schemas.microsoft.com/office/drawing/2014/main" id="{00000000-0008-0000-0000-0000B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2E47D" id="Text Box 3918" o:spid="_x0000_s1026" type="#_x0000_t202" style="position:absolute;margin-left:0;margin-top:0;width:6pt;height:2.25pt;z-index:24960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8704" behindDoc="0" locked="0" layoutInCell="1" allowOverlap="1" wp14:anchorId="38F3CB84" wp14:editId="54B2A158">
                      <wp:simplePos x="0" y="0"/>
                      <wp:positionH relativeFrom="column">
                        <wp:posOffset>0</wp:posOffset>
                      </wp:positionH>
                      <wp:positionV relativeFrom="paragraph">
                        <wp:posOffset>0</wp:posOffset>
                      </wp:positionV>
                      <wp:extent cx="76200" cy="28575"/>
                      <wp:effectExtent l="19050" t="19050" r="19050" b="28575"/>
                      <wp:wrapNone/>
                      <wp:docPr id="6588" name="Text Box 3917">
                        <a:extLst xmlns:a="http://schemas.openxmlformats.org/drawingml/2006/main">
                          <a:ext uri="{FF2B5EF4-FFF2-40B4-BE49-F238E27FC236}">
                            <a16:creationId xmlns:a16="http://schemas.microsoft.com/office/drawing/2014/main" id="{00000000-0008-0000-0000-0000B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07106" id="Text Box 3917" o:spid="_x0000_s1026" type="#_x0000_t202" style="position:absolute;margin-left:0;margin-top:0;width:6pt;height:2.25pt;z-index:24960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09728" behindDoc="0" locked="0" layoutInCell="1" allowOverlap="1" wp14:anchorId="7BD357B9" wp14:editId="63E47F9D">
                      <wp:simplePos x="0" y="0"/>
                      <wp:positionH relativeFrom="column">
                        <wp:posOffset>0</wp:posOffset>
                      </wp:positionH>
                      <wp:positionV relativeFrom="paragraph">
                        <wp:posOffset>0</wp:posOffset>
                      </wp:positionV>
                      <wp:extent cx="76200" cy="28575"/>
                      <wp:effectExtent l="19050" t="19050" r="19050" b="28575"/>
                      <wp:wrapNone/>
                      <wp:docPr id="6589" name="Text Box 3916">
                        <a:extLst xmlns:a="http://schemas.openxmlformats.org/drawingml/2006/main">
                          <a:ext uri="{FF2B5EF4-FFF2-40B4-BE49-F238E27FC236}">
                            <a16:creationId xmlns:a16="http://schemas.microsoft.com/office/drawing/2014/main" id="{00000000-0008-0000-0000-0000B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BDAA8" id="Text Box 3916" o:spid="_x0000_s1026" type="#_x0000_t202" style="position:absolute;margin-left:0;margin-top:0;width:6pt;height:2.25pt;z-index:24960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0752" behindDoc="0" locked="0" layoutInCell="1" allowOverlap="1" wp14:anchorId="75D94D10" wp14:editId="50009149">
                      <wp:simplePos x="0" y="0"/>
                      <wp:positionH relativeFrom="column">
                        <wp:posOffset>0</wp:posOffset>
                      </wp:positionH>
                      <wp:positionV relativeFrom="paragraph">
                        <wp:posOffset>0</wp:posOffset>
                      </wp:positionV>
                      <wp:extent cx="76200" cy="28575"/>
                      <wp:effectExtent l="19050" t="19050" r="19050" b="28575"/>
                      <wp:wrapNone/>
                      <wp:docPr id="6590" name="Text Box 3915">
                        <a:extLst xmlns:a="http://schemas.openxmlformats.org/drawingml/2006/main">
                          <a:ext uri="{FF2B5EF4-FFF2-40B4-BE49-F238E27FC236}">
                            <a16:creationId xmlns:a16="http://schemas.microsoft.com/office/drawing/2014/main" id="{00000000-0008-0000-0000-0000B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1570C" id="Text Box 3915" o:spid="_x0000_s1026" type="#_x0000_t202" style="position:absolute;margin-left:0;margin-top:0;width:6pt;height:2.25pt;z-index:2496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1776" behindDoc="0" locked="0" layoutInCell="1" allowOverlap="1" wp14:anchorId="2C6E5E91" wp14:editId="40D282E6">
                      <wp:simplePos x="0" y="0"/>
                      <wp:positionH relativeFrom="column">
                        <wp:posOffset>0</wp:posOffset>
                      </wp:positionH>
                      <wp:positionV relativeFrom="paragraph">
                        <wp:posOffset>0</wp:posOffset>
                      </wp:positionV>
                      <wp:extent cx="76200" cy="28575"/>
                      <wp:effectExtent l="19050" t="19050" r="19050" b="28575"/>
                      <wp:wrapNone/>
                      <wp:docPr id="6591" name="Text Box 3914">
                        <a:extLst xmlns:a="http://schemas.openxmlformats.org/drawingml/2006/main">
                          <a:ext uri="{FF2B5EF4-FFF2-40B4-BE49-F238E27FC236}">
                            <a16:creationId xmlns:a16="http://schemas.microsoft.com/office/drawing/2014/main" id="{00000000-0008-0000-0000-0000B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A763D" id="Text Box 3914" o:spid="_x0000_s1026" type="#_x0000_t202" style="position:absolute;margin-left:0;margin-top:0;width:6pt;height:2.25pt;z-index:24961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4848" behindDoc="0" locked="0" layoutInCell="1" allowOverlap="1" wp14:anchorId="212EAEFA" wp14:editId="3445AFA0">
                      <wp:simplePos x="0" y="0"/>
                      <wp:positionH relativeFrom="column">
                        <wp:posOffset>0</wp:posOffset>
                      </wp:positionH>
                      <wp:positionV relativeFrom="paragraph">
                        <wp:posOffset>0</wp:posOffset>
                      </wp:positionV>
                      <wp:extent cx="76200" cy="28575"/>
                      <wp:effectExtent l="19050" t="19050" r="19050" b="28575"/>
                      <wp:wrapNone/>
                      <wp:docPr id="6594" name="Text Box 3913">
                        <a:extLst xmlns:a="http://schemas.openxmlformats.org/drawingml/2006/main">
                          <a:ext uri="{FF2B5EF4-FFF2-40B4-BE49-F238E27FC236}">
                            <a16:creationId xmlns:a16="http://schemas.microsoft.com/office/drawing/2014/main" id="{00000000-0008-0000-0000-0000C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04FBB" id="Text Box 3913" o:spid="_x0000_s1026" type="#_x0000_t202" style="position:absolute;margin-left:0;margin-top:0;width:6pt;height:2.25pt;z-index:24961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5872" behindDoc="0" locked="0" layoutInCell="1" allowOverlap="1" wp14:anchorId="16FB7F8B" wp14:editId="706F53A1">
                      <wp:simplePos x="0" y="0"/>
                      <wp:positionH relativeFrom="column">
                        <wp:posOffset>0</wp:posOffset>
                      </wp:positionH>
                      <wp:positionV relativeFrom="paragraph">
                        <wp:posOffset>0</wp:posOffset>
                      </wp:positionV>
                      <wp:extent cx="76200" cy="28575"/>
                      <wp:effectExtent l="19050" t="19050" r="19050" b="28575"/>
                      <wp:wrapNone/>
                      <wp:docPr id="6595" name="Text Box 3912">
                        <a:extLst xmlns:a="http://schemas.openxmlformats.org/drawingml/2006/main">
                          <a:ext uri="{FF2B5EF4-FFF2-40B4-BE49-F238E27FC236}">
                            <a16:creationId xmlns:a16="http://schemas.microsoft.com/office/drawing/2014/main" id="{00000000-0008-0000-0000-0000C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F4DA4" id="Text Box 3912" o:spid="_x0000_s1026" type="#_x0000_t202" style="position:absolute;margin-left:0;margin-top:0;width:6pt;height:2.25pt;z-index:24961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6896" behindDoc="0" locked="0" layoutInCell="1" allowOverlap="1" wp14:anchorId="4958BF5A" wp14:editId="79E844C4">
                      <wp:simplePos x="0" y="0"/>
                      <wp:positionH relativeFrom="column">
                        <wp:posOffset>0</wp:posOffset>
                      </wp:positionH>
                      <wp:positionV relativeFrom="paragraph">
                        <wp:posOffset>0</wp:posOffset>
                      </wp:positionV>
                      <wp:extent cx="76200" cy="28575"/>
                      <wp:effectExtent l="19050" t="19050" r="19050" b="28575"/>
                      <wp:wrapNone/>
                      <wp:docPr id="6596" name="Text Box 3911">
                        <a:extLst xmlns:a="http://schemas.openxmlformats.org/drawingml/2006/main">
                          <a:ext uri="{FF2B5EF4-FFF2-40B4-BE49-F238E27FC236}">
                            <a16:creationId xmlns:a16="http://schemas.microsoft.com/office/drawing/2014/main" id="{00000000-0008-0000-0000-0000C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1642F" id="Text Box 3911" o:spid="_x0000_s1026" type="#_x0000_t202" style="position:absolute;margin-left:0;margin-top:0;width:6pt;height:2.25pt;z-index:2496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7920" behindDoc="0" locked="0" layoutInCell="1" allowOverlap="1" wp14:anchorId="6CB1C0F3" wp14:editId="5EA30804">
                      <wp:simplePos x="0" y="0"/>
                      <wp:positionH relativeFrom="column">
                        <wp:posOffset>0</wp:posOffset>
                      </wp:positionH>
                      <wp:positionV relativeFrom="paragraph">
                        <wp:posOffset>0</wp:posOffset>
                      </wp:positionV>
                      <wp:extent cx="76200" cy="28575"/>
                      <wp:effectExtent l="19050" t="19050" r="19050" b="28575"/>
                      <wp:wrapNone/>
                      <wp:docPr id="6597" name="Text Box 3910">
                        <a:extLst xmlns:a="http://schemas.openxmlformats.org/drawingml/2006/main">
                          <a:ext uri="{FF2B5EF4-FFF2-40B4-BE49-F238E27FC236}">
                            <a16:creationId xmlns:a16="http://schemas.microsoft.com/office/drawing/2014/main" id="{00000000-0008-0000-0000-0000C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98BF2" id="Text Box 3910" o:spid="_x0000_s1026" type="#_x0000_t202" style="position:absolute;margin-left:0;margin-top:0;width:6pt;height:2.25pt;z-index:2496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8944" behindDoc="0" locked="0" layoutInCell="1" allowOverlap="1" wp14:anchorId="7A4421A3" wp14:editId="2F776230">
                      <wp:simplePos x="0" y="0"/>
                      <wp:positionH relativeFrom="column">
                        <wp:posOffset>0</wp:posOffset>
                      </wp:positionH>
                      <wp:positionV relativeFrom="paragraph">
                        <wp:posOffset>0</wp:posOffset>
                      </wp:positionV>
                      <wp:extent cx="76200" cy="28575"/>
                      <wp:effectExtent l="19050" t="19050" r="19050" b="28575"/>
                      <wp:wrapNone/>
                      <wp:docPr id="6598" name="Text Box 3909">
                        <a:extLst xmlns:a="http://schemas.openxmlformats.org/drawingml/2006/main">
                          <a:ext uri="{FF2B5EF4-FFF2-40B4-BE49-F238E27FC236}">
                            <a16:creationId xmlns:a16="http://schemas.microsoft.com/office/drawing/2014/main" id="{00000000-0008-0000-0000-0000C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34A88" id="Text Box 3909" o:spid="_x0000_s1026" type="#_x0000_t202" style="position:absolute;margin-left:0;margin-top:0;width:6pt;height:2.25pt;z-index:24961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19968" behindDoc="0" locked="0" layoutInCell="1" allowOverlap="1" wp14:anchorId="22CB51B1" wp14:editId="11FE9206">
                      <wp:simplePos x="0" y="0"/>
                      <wp:positionH relativeFrom="column">
                        <wp:posOffset>0</wp:posOffset>
                      </wp:positionH>
                      <wp:positionV relativeFrom="paragraph">
                        <wp:posOffset>0</wp:posOffset>
                      </wp:positionV>
                      <wp:extent cx="76200" cy="28575"/>
                      <wp:effectExtent l="19050" t="19050" r="19050" b="28575"/>
                      <wp:wrapNone/>
                      <wp:docPr id="6599" name="Text Box 3908">
                        <a:extLst xmlns:a="http://schemas.openxmlformats.org/drawingml/2006/main">
                          <a:ext uri="{FF2B5EF4-FFF2-40B4-BE49-F238E27FC236}">
                            <a16:creationId xmlns:a16="http://schemas.microsoft.com/office/drawing/2014/main" id="{00000000-0008-0000-0000-0000C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7EF6C" id="Text Box 3908" o:spid="_x0000_s1026" type="#_x0000_t202" style="position:absolute;margin-left:0;margin-top:0;width:6pt;height:2.25pt;z-index:2496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0992" behindDoc="0" locked="0" layoutInCell="1" allowOverlap="1" wp14:anchorId="6D09C74B" wp14:editId="6E34A7B3">
                      <wp:simplePos x="0" y="0"/>
                      <wp:positionH relativeFrom="column">
                        <wp:posOffset>0</wp:posOffset>
                      </wp:positionH>
                      <wp:positionV relativeFrom="paragraph">
                        <wp:posOffset>0</wp:posOffset>
                      </wp:positionV>
                      <wp:extent cx="76200" cy="28575"/>
                      <wp:effectExtent l="19050" t="19050" r="19050" b="28575"/>
                      <wp:wrapNone/>
                      <wp:docPr id="6600" name="Text Box 3907">
                        <a:extLst xmlns:a="http://schemas.openxmlformats.org/drawingml/2006/main">
                          <a:ext uri="{FF2B5EF4-FFF2-40B4-BE49-F238E27FC236}">
                            <a16:creationId xmlns:a16="http://schemas.microsoft.com/office/drawing/2014/main" id="{00000000-0008-0000-0000-0000C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229FD" id="Text Box 3907" o:spid="_x0000_s1026" type="#_x0000_t202" style="position:absolute;margin-left:0;margin-top:0;width:6pt;height:2.25pt;z-index:24962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2016" behindDoc="0" locked="0" layoutInCell="1" allowOverlap="1" wp14:anchorId="2B2F79D7" wp14:editId="75126EB7">
                      <wp:simplePos x="0" y="0"/>
                      <wp:positionH relativeFrom="column">
                        <wp:posOffset>0</wp:posOffset>
                      </wp:positionH>
                      <wp:positionV relativeFrom="paragraph">
                        <wp:posOffset>0</wp:posOffset>
                      </wp:positionV>
                      <wp:extent cx="76200" cy="28575"/>
                      <wp:effectExtent l="19050" t="19050" r="19050" b="28575"/>
                      <wp:wrapNone/>
                      <wp:docPr id="6601" name="Text Box 3906">
                        <a:extLst xmlns:a="http://schemas.openxmlformats.org/drawingml/2006/main">
                          <a:ext uri="{FF2B5EF4-FFF2-40B4-BE49-F238E27FC236}">
                            <a16:creationId xmlns:a16="http://schemas.microsoft.com/office/drawing/2014/main" id="{00000000-0008-0000-0000-0000C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BCC0D" id="Text Box 3906" o:spid="_x0000_s1026" type="#_x0000_t202" style="position:absolute;margin-left:0;margin-top:0;width:6pt;height:2.25pt;z-index:24962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3040" behindDoc="0" locked="0" layoutInCell="1" allowOverlap="1" wp14:anchorId="5761EEAB" wp14:editId="5F2E69E0">
                      <wp:simplePos x="0" y="0"/>
                      <wp:positionH relativeFrom="column">
                        <wp:posOffset>0</wp:posOffset>
                      </wp:positionH>
                      <wp:positionV relativeFrom="paragraph">
                        <wp:posOffset>0</wp:posOffset>
                      </wp:positionV>
                      <wp:extent cx="76200" cy="28575"/>
                      <wp:effectExtent l="19050" t="19050" r="19050" b="28575"/>
                      <wp:wrapNone/>
                      <wp:docPr id="6602" name="Text Box 3905">
                        <a:extLst xmlns:a="http://schemas.openxmlformats.org/drawingml/2006/main">
                          <a:ext uri="{FF2B5EF4-FFF2-40B4-BE49-F238E27FC236}">
                            <a16:creationId xmlns:a16="http://schemas.microsoft.com/office/drawing/2014/main" id="{00000000-0008-0000-0000-0000C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51729" id="Text Box 3905" o:spid="_x0000_s1026" type="#_x0000_t202" style="position:absolute;margin-left:0;margin-top:0;width:6pt;height:2.25pt;z-index:2496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4064" behindDoc="0" locked="0" layoutInCell="1" allowOverlap="1" wp14:anchorId="630DED7C" wp14:editId="12A098E9">
                      <wp:simplePos x="0" y="0"/>
                      <wp:positionH relativeFrom="column">
                        <wp:posOffset>0</wp:posOffset>
                      </wp:positionH>
                      <wp:positionV relativeFrom="paragraph">
                        <wp:posOffset>0</wp:posOffset>
                      </wp:positionV>
                      <wp:extent cx="76200" cy="28575"/>
                      <wp:effectExtent l="19050" t="19050" r="19050" b="28575"/>
                      <wp:wrapNone/>
                      <wp:docPr id="6603" name="Text Box 3904">
                        <a:extLst xmlns:a="http://schemas.openxmlformats.org/drawingml/2006/main">
                          <a:ext uri="{FF2B5EF4-FFF2-40B4-BE49-F238E27FC236}">
                            <a16:creationId xmlns:a16="http://schemas.microsoft.com/office/drawing/2014/main" id="{00000000-0008-0000-0000-0000C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FA4F1" id="Text Box 3904" o:spid="_x0000_s1026" type="#_x0000_t202" style="position:absolute;margin-left:0;margin-top:0;width:6pt;height:2.25pt;z-index:2496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5088" behindDoc="0" locked="0" layoutInCell="1" allowOverlap="1" wp14:anchorId="285CA64F" wp14:editId="3616D0A7">
                      <wp:simplePos x="0" y="0"/>
                      <wp:positionH relativeFrom="column">
                        <wp:posOffset>0</wp:posOffset>
                      </wp:positionH>
                      <wp:positionV relativeFrom="paragraph">
                        <wp:posOffset>0</wp:posOffset>
                      </wp:positionV>
                      <wp:extent cx="76200" cy="28575"/>
                      <wp:effectExtent l="19050" t="19050" r="19050" b="28575"/>
                      <wp:wrapNone/>
                      <wp:docPr id="6604" name="Text Box 3903">
                        <a:extLst xmlns:a="http://schemas.openxmlformats.org/drawingml/2006/main">
                          <a:ext uri="{FF2B5EF4-FFF2-40B4-BE49-F238E27FC236}">
                            <a16:creationId xmlns:a16="http://schemas.microsoft.com/office/drawing/2014/main" id="{00000000-0008-0000-0000-0000C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59079" id="Text Box 3903" o:spid="_x0000_s1026" type="#_x0000_t202" style="position:absolute;margin-left:0;margin-top:0;width:6pt;height:2.25pt;z-index:24962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6112" behindDoc="0" locked="0" layoutInCell="1" allowOverlap="1" wp14:anchorId="0564ECA2" wp14:editId="244F5E60">
                      <wp:simplePos x="0" y="0"/>
                      <wp:positionH relativeFrom="column">
                        <wp:posOffset>0</wp:posOffset>
                      </wp:positionH>
                      <wp:positionV relativeFrom="paragraph">
                        <wp:posOffset>0</wp:posOffset>
                      </wp:positionV>
                      <wp:extent cx="76200" cy="28575"/>
                      <wp:effectExtent l="19050" t="19050" r="19050" b="28575"/>
                      <wp:wrapNone/>
                      <wp:docPr id="6605" name="Text Box 3902">
                        <a:extLst xmlns:a="http://schemas.openxmlformats.org/drawingml/2006/main">
                          <a:ext uri="{FF2B5EF4-FFF2-40B4-BE49-F238E27FC236}">
                            <a16:creationId xmlns:a16="http://schemas.microsoft.com/office/drawing/2014/main" id="{00000000-0008-0000-0000-0000C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B5431" id="Text Box 3902" o:spid="_x0000_s1026" type="#_x0000_t202" style="position:absolute;margin-left:0;margin-top:0;width:6pt;height:2.25pt;z-index:2496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7136" behindDoc="0" locked="0" layoutInCell="1" allowOverlap="1" wp14:anchorId="0BD6C4B8" wp14:editId="13E45C33">
                      <wp:simplePos x="0" y="0"/>
                      <wp:positionH relativeFrom="column">
                        <wp:posOffset>0</wp:posOffset>
                      </wp:positionH>
                      <wp:positionV relativeFrom="paragraph">
                        <wp:posOffset>0</wp:posOffset>
                      </wp:positionV>
                      <wp:extent cx="76200" cy="28575"/>
                      <wp:effectExtent l="19050" t="19050" r="19050" b="28575"/>
                      <wp:wrapNone/>
                      <wp:docPr id="6606" name="Text Box 3901">
                        <a:extLst xmlns:a="http://schemas.openxmlformats.org/drawingml/2006/main">
                          <a:ext uri="{FF2B5EF4-FFF2-40B4-BE49-F238E27FC236}">
                            <a16:creationId xmlns:a16="http://schemas.microsoft.com/office/drawing/2014/main" id="{00000000-0008-0000-0000-0000C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519C7" id="Text Box 3901" o:spid="_x0000_s1026" type="#_x0000_t202" style="position:absolute;margin-left:0;margin-top:0;width:6pt;height:2.25pt;z-index:2496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8160" behindDoc="0" locked="0" layoutInCell="1" allowOverlap="1" wp14:anchorId="49456D5B" wp14:editId="3AB1C368">
                      <wp:simplePos x="0" y="0"/>
                      <wp:positionH relativeFrom="column">
                        <wp:posOffset>0</wp:posOffset>
                      </wp:positionH>
                      <wp:positionV relativeFrom="paragraph">
                        <wp:posOffset>0</wp:posOffset>
                      </wp:positionV>
                      <wp:extent cx="76200" cy="28575"/>
                      <wp:effectExtent l="19050" t="19050" r="19050" b="28575"/>
                      <wp:wrapNone/>
                      <wp:docPr id="6607" name="Text Box 3900">
                        <a:extLst xmlns:a="http://schemas.openxmlformats.org/drawingml/2006/main">
                          <a:ext uri="{FF2B5EF4-FFF2-40B4-BE49-F238E27FC236}">
                            <a16:creationId xmlns:a16="http://schemas.microsoft.com/office/drawing/2014/main" id="{00000000-0008-0000-0000-0000C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12B75" id="Text Box 3900" o:spid="_x0000_s1026" type="#_x0000_t202" style="position:absolute;margin-left:0;margin-top:0;width:6pt;height:2.25pt;z-index:2496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29184" behindDoc="0" locked="0" layoutInCell="1" allowOverlap="1" wp14:anchorId="078123D7" wp14:editId="50A22D12">
                      <wp:simplePos x="0" y="0"/>
                      <wp:positionH relativeFrom="column">
                        <wp:posOffset>0</wp:posOffset>
                      </wp:positionH>
                      <wp:positionV relativeFrom="paragraph">
                        <wp:posOffset>0</wp:posOffset>
                      </wp:positionV>
                      <wp:extent cx="76200" cy="28575"/>
                      <wp:effectExtent l="19050" t="19050" r="19050" b="28575"/>
                      <wp:wrapNone/>
                      <wp:docPr id="6608" name="Text Box 3899">
                        <a:extLst xmlns:a="http://schemas.openxmlformats.org/drawingml/2006/main">
                          <a:ext uri="{FF2B5EF4-FFF2-40B4-BE49-F238E27FC236}">
                            <a16:creationId xmlns:a16="http://schemas.microsoft.com/office/drawing/2014/main" id="{00000000-0008-0000-0000-0000D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2C30AA" id="Text Box 3899" o:spid="_x0000_s1026" type="#_x0000_t202" style="position:absolute;margin-left:0;margin-top:0;width:6pt;height:2.25pt;z-index:24962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0208" behindDoc="0" locked="0" layoutInCell="1" allowOverlap="1" wp14:anchorId="0048922D" wp14:editId="78A7DF88">
                      <wp:simplePos x="0" y="0"/>
                      <wp:positionH relativeFrom="column">
                        <wp:posOffset>0</wp:posOffset>
                      </wp:positionH>
                      <wp:positionV relativeFrom="paragraph">
                        <wp:posOffset>0</wp:posOffset>
                      </wp:positionV>
                      <wp:extent cx="76200" cy="28575"/>
                      <wp:effectExtent l="19050" t="19050" r="19050" b="28575"/>
                      <wp:wrapNone/>
                      <wp:docPr id="6609" name="Text Box 3898">
                        <a:extLst xmlns:a="http://schemas.openxmlformats.org/drawingml/2006/main">
                          <a:ext uri="{FF2B5EF4-FFF2-40B4-BE49-F238E27FC236}">
                            <a16:creationId xmlns:a16="http://schemas.microsoft.com/office/drawing/2014/main" id="{00000000-0008-0000-0000-0000D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4B2E77" id="Text Box 3898" o:spid="_x0000_s1026" type="#_x0000_t202" style="position:absolute;margin-left:0;margin-top:0;width:6pt;height:2.25pt;z-index:24963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1232" behindDoc="0" locked="0" layoutInCell="1" allowOverlap="1" wp14:anchorId="7B1C7C1F" wp14:editId="5B3755FF">
                      <wp:simplePos x="0" y="0"/>
                      <wp:positionH relativeFrom="column">
                        <wp:posOffset>0</wp:posOffset>
                      </wp:positionH>
                      <wp:positionV relativeFrom="paragraph">
                        <wp:posOffset>0</wp:posOffset>
                      </wp:positionV>
                      <wp:extent cx="76200" cy="28575"/>
                      <wp:effectExtent l="19050" t="19050" r="19050" b="28575"/>
                      <wp:wrapNone/>
                      <wp:docPr id="6610" name="Text Box 3897">
                        <a:extLst xmlns:a="http://schemas.openxmlformats.org/drawingml/2006/main">
                          <a:ext uri="{FF2B5EF4-FFF2-40B4-BE49-F238E27FC236}">
                            <a16:creationId xmlns:a16="http://schemas.microsoft.com/office/drawing/2014/main" id="{00000000-0008-0000-0000-0000D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6E4D4" id="Text Box 3897" o:spid="_x0000_s1026" type="#_x0000_t202" style="position:absolute;margin-left:0;margin-top:0;width:6pt;height:2.25pt;z-index:24963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2256" behindDoc="0" locked="0" layoutInCell="1" allowOverlap="1" wp14:anchorId="0ED29ED0" wp14:editId="74EAFF8F">
                      <wp:simplePos x="0" y="0"/>
                      <wp:positionH relativeFrom="column">
                        <wp:posOffset>0</wp:posOffset>
                      </wp:positionH>
                      <wp:positionV relativeFrom="paragraph">
                        <wp:posOffset>0</wp:posOffset>
                      </wp:positionV>
                      <wp:extent cx="76200" cy="28575"/>
                      <wp:effectExtent l="19050" t="19050" r="19050" b="28575"/>
                      <wp:wrapNone/>
                      <wp:docPr id="6611" name="Text Box 3896">
                        <a:extLst xmlns:a="http://schemas.openxmlformats.org/drawingml/2006/main">
                          <a:ext uri="{FF2B5EF4-FFF2-40B4-BE49-F238E27FC236}">
                            <a16:creationId xmlns:a16="http://schemas.microsoft.com/office/drawing/2014/main" id="{00000000-0008-0000-0000-0000D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8DF6B" id="Text Box 3896" o:spid="_x0000_s1026" type="#_x0000_t202" style="position:absolute;margin-left:0;margin-top:0;width:6pt;height:2.25pt;z-index:2496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3280" behindDoc="0" locked="0" layoutInCell="1" allowOverlap="1" wp14:anchorId="4123427E" wp14:editId="765B0EAD">
                      <wp:simplePos x="0" y="0"/>
                      <wp:positionH relativeFrom="column">
                        <wp:posOffset>0</wp:posOffset>
                      </wp:positionH>
                      <wp:positionV relativeFrom="paragraph">
                        <wp:posOffset>0</wp:posOffset>
                      </wp:positionV>
                      <wp:extent cx="76200" cy="28575"/>
                      <wp:effectExtent l="19050" t="19050" r="19050" b="28575"/>
                      <wp:wrapNone/>
                      <wp:docPr id="6612" name="Text Box 3895">
                        <a:extLst xmlns:a="http://schemas.openxmlformats.org/drawingml/2006/main">
                          <a:ext uri="{FF2B5EF4-FFF2-40B4-BE49-F238E27FC236}">
                            <a16:creationId xmlns:a16="http://schemas.microsoft.com/office/drawing/2014/main" id="{00000000-0008-0000-0000-0000D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F2C9E" id="Text Box 3895" o:spid="_x0000_s1026" type="#_x0000_t202" style="position:absolute;margin-left:0;margin-top:0;width:6pt;height:2.25pt;z-index:2496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4304" behindDoc="0" locked="0" layoutInCell="1" allowOverlap="1" wp14:anchorId="00BAA6B5" wp14:editId="1E4EFB43">
                      <wp:simplePos x="0" y="0"/>
                      <wp:positionH relativeFrom="column">
                        <wp:posOffset>0</wp:posOffset>
                      </wp:positionH>
                      <wp:positionV relativeFrom="paragraph">
                        <wp:posOffset>0</wp:posOffset>
                      </wp:positionV>
                      <wp:extent cx="76200" cy="28575"/>
                      <wp:effectExtent l="19050" t="19050" r="19050" b="28575"/>
                      <wp:wrapNone/>
                      <wp:docPr id="6613" name="Text Box 3894">
                        <a:extLst xmlns:a="http://schemas.openxmlformats.org/drawingml/2006/main">
                          <a:ext uri="{FF2B5EF4-FFF2-40B4-BE49-F238E27FC236}">
                            <a16:creationId xmlns:a16="http://schemas.microsoft.com/office/drawing/2014/main" id="{00000000-0008-0000-0000-0000D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90C60" id="Text Box 3894" o:spid="_x0000_s1026" type="#_x0000_t202" style="position:absolute;margin-left:0;margin-top:0;width:6pt;height:2.25pt;z-index:2496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5328" behindDoc="0" locked="0" layoutInCell="1" allowOverlap="1" wp14:anchorId="139A1372" wp14:editId="5709E8EB">
                      <wp:simplePos x="0" y="0"/>
                      <wp:positionH relativeFrom="column">
                        <wp:posOffset>0</wp:posOffset>
                      </wp:positionH>
                      <wp:positionV relativeFrom="paragraph">
                        <wp:posOffset>0</wp:posOffset>
                      </wp:positionV>
                      <wp:extent cx="76200" cy="28575"/>
                      <wp:effectExtent l="19050" t="19050" r="19050" b="28575"/>
                      <wp:wrapNone/>
                      <wp:docPr id="6614" name="Text Box 3893">
                        <a:extLst xmlns:a="http://schemas.openxmlformats.org/drawingml/2006/main">
                          <a:ext uri="{FF2B5EF4-FFF2-40B4-BE49-F238E27FC236}">
                            <a16:creationId xmlns:a16="http://schemas.microsoft.com/office/drawing/2014/main" id="{00000000-0008-0000-0000-0000D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A2018" id="Text Box 3893" o:spid="_x0000_s1026" type="#_x0000_t202" style="position:absolute;margin-left:0;margin-top:0;width:6pt;height:2.25pt;z-index:24963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36352" behindDoc="0" locked="0" layoutInCell="1" allowOverlap="1" wp14:anchorId="18E8BDE8" wp14:editId="32396653">
                      <wp:simplePos x="0" y="0"/>
                      <wp:positionH relativeFrom="column">
                        <wp:posOffset>0</wp:posOffset>
                      </wp:positionH>
                      <wp:positionV relativeFrom="paragraph">
                        <wp:posOffset>0</wp:posOffset>
                      </wp:positionV>
                      <wp:extent cx="76200" cy="28575"/>
                      <wp:effectExtent l="19050" t="19050" r="19050" b="28575"/>
                      <wp:wrapNone/>
                      <wp:docPr id="6615" name="Text Box 3892">
                        <a:extLst xmlns:a="http://schemas.openxmlformats.org/drawingml/2006/main">
                          <a:ext uri="{FF2B5EF4-FFF2-40B4-BE49-F238E27FC236}">
                            <a16:creationId xmlns:a16="http://schemas.microsoft.com/office/drawing/2014/main" id="{00000000-0008-0000-0000-0000D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BC7BE" id="Text Box 3892" o:spid="_x0000_s1026" type="#_x0000_t202" style="position:absolute;margin-left:0;margin-top:0;width:6pt;height:2.25pt;z-index:24963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48640" behindDoc="0" locked="0" layoutInCell="1" allowOverlap="1" wp14:anchorId="33CA22D2" wp14:editId="67F01FBE">
                      <wp:simplePos x="0" y="0"/>
                      <wp:positionH relativeFrom="column">
                        <wp:posOffset>0</wp:posOffset>
                      </wp:positionH>
                      <wp:positionV relativeFrom="paragraph">
                        <wp:posOffset>0</wp:posOffset>
                      </wp:positionV>
                      <wp:extent cx="76200" cy="28575"/>
                      <wp:effectExtent l="19050" t="19050" r="19050" b="28575"/>
                      <wp:wrapNone/>
                      <wp:docPr id="6627" name="Text Box 3891">
                        <a:extLst xmlns:a="http://schemas.openxmlformats.org/drawingml/2006/main">
                          <a:ext uri="{FF2B5EF4-FFF2-40B4-BE49-F238E27FC236}">
                            <a16:creationId xmlns:a16="http://schemas.microsoft.com/office/drawing/2014/main" id="{00000000-0008-0000-0000-0000E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12F68" id="Text Box 3891" o:spid="_x0000_s1026" type="#_x0000_t202" style="position:absolute;margin-left:0;margin-top:0;width:6pt;height:2.25pt;z-index:24964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49664" behindDoc="0" locked="0" layoutInCell="1" allowOverlap="1" wp14:anchorId="6CA69097" wp14:editId="01FEA0F5">
                      <wp:simplePos x="0" y="0"/>
                      <wp:positionH relativeFrom="column">
                        <wp:posOffset>0</wp:posOffset>
                      </wp:positionH>
                      <wp:positionV relativeFrom="paragraph">
                        <wp:posOffset>0</wp:posOffset>
                      </wp:positionV>
                      <wp:extent cx="76200" cy="28575"/>
                      <wp:effectExtent l="19050" t="19050" r="19050" b="28575"/>
                      <wp:wrapNone/>
                      <wp:docPr id="6628" name="Text Box 3890">
                        <a:extLst xmlns:a="http://schemas.openxmlformats.org/drawingml/2006/main">
                          <a:ext uri="{FF2B5EF4-FFF2-40B4-BE49-F238E27FC236}">
                            <a16:creationId xmlns:a16="http://schemas.microsoft.com/office/drawing/2014/main" id="{00000000-0008-0000-0000-0000E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490AB" id="Text Box 3890" o:spid="_x0000_s1026" type="#_x0000_t202" style="position:absolute;margin-left:0;margin-top:0;width:6pt;height:2.25pt;z-index:24964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0688" behindDoc="0" locked="0" layoutInCell="1" allowOverlap="1" wp14:anchorId="4D05DF30" wp14:editId="20717DD2">
                      <wp:simplePos x="0" y="0"/>
                      <wp:positionH relativeFrom="column">
                        <wp:posOffset>0</wp:posOffset>
                      </wp:positionH>
                      <wp:positionV relativeFrom="paragraph">
                        <wp:posOffset>0</wp:posOffset>
                      </wp:positionV>
                      <wp:extent cx="76200" cy="28575"/>
                      <wp:effectExtent l="19050" t="19050" r="19050" b="28575"/>
                      <wp:wrapNone/>
                      <wp:docPr id="6629" name="Text Box 3889">
                        <a:extLst xmlns:a="http://schemas.openxmlformats.org/drawingml/2006/main">
                          <a:ext uri="{FF2B5EF4-FFF2-40B4-BE49-F238E27FC236}">
                            <a16:creationId xmlns:a16="http://schemas.microsoft.com/office/drawing/2014/main" id="{00000000-0008-0000-0000-0000E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DAB00" id="Text Box 3889" o:spid="_x0000_s1026" type="#_x0000_t202" style="position:absolute;margin-left:0;margin-top:0;width:6pt;height:2.25pt;z-index:2496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1712" behindDoc="0" locked="0" layoutInCell="1" allowOverlap="1" wp14:anchorId="75500D13" wp14:editId="3CF49837">
                      <wp:simplePos x="0" y="0"/>
                      <wp:positionH relativeFrom="column">
                        <wp:posOffset>0</wp:posOffset>
                      </wp:positionH>
                      <wp:positionV relativeFrom="paragraph">
                        <wp:posOffset>0</wp:posOffset>
                      </wp:positionV>
                      <wp:extent cx="76200" cy="28575"/>
                      <wp:effectExtent l="19050" t="19050" r="19050" b="28575"/>
                      <wp:wrapNone/>
                      <wp:docPr id="6630" name="Text Box 3888">
                        <a:extLst xmlns:a="http://schemas.openxmlformats.org/drawingml/2006/main">
                          <a:ext uri="{FF2B5EF4-FFF2-40B4-BE49-F238E27FC236}">
                            <a16:creationId xmlns:a16="http://schemas.microsoft.com/office/drawing/2014/main" id="{00000000-0008-0000-0000-0000E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A86DB" id="Text Box 3888" o:spid="_x0000_s1026" type="#_x0000_t202" style="position:absolute;margin-left:0;margin-top:0;width:6pt;height:2.25pt;z-index:24965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2736" behindDoc="0" locked="0" layoutInCell="1" allowOverlap="1" wp14:anchorId="1B128D89" wp14:editId="0E8045EF">
                      <wp:simplePos x="0" y="0"/>
                      <wp:positionH relativeFrom="column">
                        <wp:posOffset>0</wp:posOffset>
                      </wp:positionH>
                      <wp:positionV relativeFrom="paragraph">
                        <wp:posOffset>0</wp:posOffset>
                      </wp:positionV>
                      <wp:extent cx="76200" cy="28575"/>
                      <wp:effectExtent l="19050" t="19050" r="19050" b="28575"/>
                      <wp:wrapNone/>
                      <wp:docPr id="6631" name="Text Box 3887">
                        <a:extLst xmlns:a="http://schemas.openxmlformats.org/drawingml/2006/main">
                          <a:ext uri="{FF2B5EF4-FFF2-40B4-BE49-F238E27FC236}">
                            <a16:creationId xmlns:a16="http://schemas.microsoft.com/office/drawing/2014/main" id="{00000000-0008-0000-0000-0000E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F80B2" id="Text Box 3887" o:spid="_x0000_s1026" type="#_x0000_t202" style="position:absolute;margin-left:0;margin-top:0;width:6pt;height:2.25pt;z-index:2496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3760" behindDoc="0" locked="0" layoutInCell="1" allowOverlap="1" wp14:anchorId="31CC8F85" wp14:editId="6A078E08">
                      <wp:simplePos x="0" y="0"/>
                      <wp:positionH relativeFrom="column">
                        <wp:posOffset>0</wp:posOffset>
                      </wp:positionH>
                      <wp:positionV relativeFrom="paragraph">
                        <wp:posOffset>0</wp:posOffset>
                      </wp:positionV>
                      <wp:extent cx="76200" cy="28575"/>
                      <wp:effectExtent l="19050" t="19050" r="19050" b="28575"/>
                      <wp:wrapNone/>
                      <wp:docPr id="6632" name="Text Box 3886">
                        <a:extLst xmlns:a="http://schemas.openxmlformats.org/drawingml/2006/main">
                          <a:ext uri="{FF2B5EF4-FFF2-40B4-BE49-F238E27FC236}">
                            <a16:creationId xmlns:a16="http://schemas.microsoft.com/office/drawing/2014/main" id="{00000000-0008-0000-0000-0000E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96808" id="Text Box 3886" o:spid="_x0000_s1026" type="#_x0000_t202" style="position:absolute;margin-left:0;margin-top:0;width:6pt;height:2.25pt;z-index:2496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4784" behindDoc="0" locked="0" layoutInCell="1" allowOverlap="1" wp14:anchorId="0FAAB77D" wp14:editId="3EE0A931">
                      <wp:simplePos x="0" y="0"/>
                      <wp:positionH relativeFrom="column">
                        <wp:posOffset>0</wp:posOffset>
                      </wp:positionH>
                      <wp:positionV relativeFrom="paragraph">
                        <wp:posOffset>0</wp:posOffset>
                      </wp:positionV>
                      <wp:extent cx="76200" cy="28575"/>
                      <wp:effectExtent l="19050" t="19050" r="19050" b="28575"/>
                      <wp:wrapNone/>
                      <wp:docPr id="6633" name="Text Box 3885">
                        <a:extLst xmlns:a="http://schemas.openxmlformats.org/drawingml/2006/main">
                          <a:ext uri="{FF2B5EF4-FFF2-40B4-BE49-F238E27FC236}">
                            <a16:creationId xmlns:a16="http://schemas.microsoft.com/office/drawing/2014/main" id="{00000000-0008-0000-0000-0000E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B1C2EC" id="Text Box 3885" o:spid="_x0000_s1026" type="#_x0000_t202" style="position:absolute;margin-left:0;margin-top:0;width:6pt;height:2.25pt;z-index:2496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5808" behindDoc="0" locked="0" layoutInCell="1" allowOverlap="1" wp14:anchorId="234DE58B" wp14:editId="4BC77FF0">
                      <wp:simplePos x="0" y="0"/>
                      <wp:positionH relativeFrom="column">
                        <wp:posOffset>0</wp:posOffset>
                      </wp:positionH>
                      <wp:positionV relativeFrom="paragraph">
                        <wp:posOffset>0</wp:posOffset>
                      </wp:positionV>
                      <wp:extent cx="76200" cy="28575"/>
                      <wp:effectExtent l="19050" t="19050" r="19050" b="28575"/>
                      <wp:wrapNone/>
                      <wp:docPr id="6634" name="Text Box 3884">
                        <a:extLst xmlns:a="http://schemas.openxmlformats.org/drawingml/2006/main">
                          <a:ext uri="{FF2B5EF4-FFF2-40B4-BE49-F238E27FC236}">
                            <a16:creationId xmlns:a16="http://schemas.microsoft.com/office/drawing/2014/main" id="{00000000-0008-0000-0000-0000E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FDB60" id="Text Box 3884" o:spid="_x0000_s1026" type="#_x0000_t202" style="position:absolute;margin-left:0;margin-top:0;width:6pt;height:2.25pt;z-index:24965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6832" behindDoc="0" locked="0" layoutInCell="1" allowOverlap="1" wp14:anchorId="7E6BC2A2" wp14:editId="3F83EA70">
                      <wp:simplePos x="0" y="0"/>
                      <wp:positionH relativeFrom="column">
                        <wp:posOffset>0</wp:posOffset>
                      </wp:positionH>
                      <wp:positionV relativeFrom="paragraph">
                        <wp:posOffset>0</wp:posOffset>
                      </wp:positionV>
                      <wp:extent cx="76200" cy="28575"/>
                      <wp:effectExtent l="19050" t="19050" r="19050" b="28575"/>
                      <wp:wrapNone/>
                      <wp:docPr id="6635" name="Text Box 3883">
                        <a:extLst xmlns:a="http://schemas.openxmlformats.org/drawingml/2006/main">
                          <a:ext uri="{FF2B5EF4-FFF2-40B4-BE49-F238E27FC236}">
                            <a16:creationId xmlns:a16="http://schemas.microsoft.com/office/drawing/2014/main" id="{00000000-0008-0000-0000-0000E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7A01E" id="Text Box 3883" o:spid="_x0000_s1026" type="#_x0000_t202" style="position:absolute;margin-left:0;margin-top:0;width:6pt;height:2.25pt;z-index:2496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7856" behindDoc="0" locked="0" layoutInCell="1" allowOverlap="1" wp14:anchorId="0716C973" wp14:editId="42C592C5">
                      <wp:simplePos x="0" y="0"/>
                      <wp:positionH relativeFrom="column">
                        <wp:posOffset>0</wp:posOffset>
                      </wp:positionH>
                      <wp:positionV relativeFrom="paragraph">
                        <wp:posOffset>0</wp:posOffset>
                      </wp:positionV>
                      <wp:extent cx="76200" cy="28575"/>
                      <wp:effectExtent l="19050" t="19050" r="19050" b="28575"/>
                      <wp:wrapNone/>
                      <wp:docPr id="6636" name="Text Box 3882">
                        <a:extLst xmlns:a="http://schemas.openxmlformats.org/drawingml/2006/main">
                          <a:ext uri="{FF2B5EF4-FFF2-40B4-BE49-F238E27FC236}">
                            <a16:creationId xmlns:a16="http://schemas.microsoft.com/office/drawing/2014/main" id="{00000000-0008-0000-0000-0000E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4472A" id="Text Box 3882" o:spid="_x0000_s1026" type="#_x0000_t202" style="position:absolute;margin-left:0;margin-top:0;width:6pt;height:2.25pt;z-index:24965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8880" behindDoc="0" locked="0" layoutInCell="1" allowOverlap="1" wp14:anchorId="103AF95A" wp14:editId="309C5F5E">
                      <wp:simplePos x="0" y="0"/>
                      <wp:positionH relativeFrom="column">
                        <wp:posOffset>0</wp:posOffset>
                      </wp:positionH>
                      <wp:positionV relativeFrom="paragraph">
                        <wp:posOffset>0</wp:posOffset>
                      </wp:positionV>
                      <wp:extent cx="76200" cy="28575"/>
                      <wp:effectExtent l="19050" t="19050" r="19050" b="28575"/>
                      <wp:wrapNone/>
                      <wp:docPr id="6637" name="Text Box 3881">
                        <a:extLst xmlns:a="http://schemas.openxmlformats.org/drawingml/2006/main">
                          <a:ext uri="{FF2B5EF4-FFF2-40B4-BE49-F238E27FC236}">
                            <a16:creationId xmlns:a16="http://schemas.microsoft.com/office/drawing/2014/main" id="{00000000-0008-0000-0000-0000E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9561C" id="Text Box 3881" o:spid="_x0000_s1026" type="#_x0000_t202" style="position:absolute;margin-left:0;margin-top:0;width:6pt;height:2.25pt;z-index:24965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59904" behindDoc="0" locked="0" layoutInCell="1" allowOverlap="1" wp14:anchorId="417CAA7E" wp14:editId="7A035DC8">
                      <wp:simplePos x="0" y="0"/>
                      <wp:positionH relativeFrom="column">
                        <wp:posOffset>0</wp:posOffset>
                      </wp:positionH>
                      <wp:positionV relativeFrom="paragraph">
                        <wp:posOffset>0</wp:posOffset>
                      </wp:positionV>
                      <wp:extent cx="76200" cy="28575"/>
                      <wp:effectExtent l="19050" t="19050" r="19050" b="28575"/>
                      <wp:wrapNone/>
                      <wp:docPr id="6638" name="Text Box 3880">
                        <a:extLst xmlns:a="http://schemas.openxmlformats.org/drawingml/2006/main">
                          <a:ext uri="{FF2B5EF4-FFF2-40B4-BE49-F238E27FC236}">
                            <a16:creationId xmlns:a16="http://schemas.microsoft.com/office/drawing/2014/main" id="{00000000-0008-0000-0000-0000E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49F31" id="Text Box 3880" o:spid="_x0000_s1026" type="#_x0000_t202" style="position:absolute;margin-left:0;margin-top:0;width:6pt;height:2.25pt;z-index:24965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0928" behindDoc="0" locked="0" layoutInCell="1" allowOverlap="1" wp14:anchorId="66A57179" wp14:editId="6E31AA2E">
                      <wp:simplePos x="0" y="0"/>
                      <wp:positionH relativeFrom="column">
                        <wp:posOffset>0</wp:posOffset>
                      </wp:positionH>
                      <wp:positionV relativeFrom="paragraph">
                        <wp:posOffset>0</wp:posOffset>
                      </wp:positionV>
                      <wp:extent cx="76200" cy="28575"/>
                      <wp:effectExtent l="19050" t="19050" r="19050" b="28575"/>
                      <wp:wrapNone/>
                      <wp:docPr id="6639" name="Text Box 3879">
                        <a:extLst xmlns:a="http://schemas.openxmlformats.org/drawingml/2006/main">
                          <a:ext uri="{FF2B5EF4-FFF2-40B4-BE49-F238E27FC236}">
                            <a16:creationId xmlns:a16="http://schemas.microsoft.com/office/drawing/2014/main" id="{00000000-0008-0000-0000-0000E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9F316" id="Text Box 3879" o:spid="_x0000_s1026" type="#_x0000_t202" style="position:absolute;margin-left:0;margin-top:0;width:6pt;height:2.25pt;z-index:2496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1952" behindDoc="0" locked="0" layoutInCell="1" allowOverlap="1" wp14:anchorId="73FF16A8" wp14:editId="025A8F8A">
                      <wp:simplePos x="0" y="0"/>
                      <wp:positionH relativeFrom="column">
                        <wp:posOffset>0</wp:posOffset>
                      </wp:positionH>
                      <wp:positionV relativeFrom="paragraph">
                        <wp:posOffset>0</wp:posOffset>
                      </wp:positionV>
                      <wp:extent cx="76200" cy="28575"/>
                      <wp:effectExtent l="19050" t="19050" r="19050" b="28575"/>
                      <wp:wrapNone/>
                      <wp:docPr id="6640" name="Text Box 3878">
                        <a:extLst xmlns:a="http://schemas.openxmlformats.org/drawingml/2006/main">
                          <a:ext uri="{FF2B5EF4-FFF2-40B4-BE49-F238E27FC236}">
                            <a16:creationId xmlns:a16="http://schemas.microsoft.com/office/drawing/2014/main" id="{00000000-0008-0000-0000-0000F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6F98C" id="Text Box 3878" o:spid="_x0000_s1026" type="#_x0000_t202" style="position:absolute;margin-left:0;margin-top:0;width:6pt;height:2.25pt;z-index:24966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2976" behindDoc="0" locked="0" layoutInCell="1" allowOverlap="1" wp14:anchorId="1C1513DC" wp14:editId="6741591A">
                      <wp:simplePos x="0" y="0"/>
                      <wp:positionH relativeFrom="column">
                        <wp:posOffset>0</wp:posOffset>
                      </wp:positionH>
                      <wp:positionV relativeFrom="paragraph">
                        <wp:posOffset>0</wp:posOffset>
                      </wp:positionV>
                      <wp:extent cx="76200" cy="28575"/>
                      <wp:effectExtent l="19050" t="19050" r="19050" b="28575"/>
                      <wp:wrapNone/>
                      <wp:docPr id="6641" name="Text Box 3877">
                        <a:extLst xmlns:a="http://schemas.openxmlformats.org/drawingml/2006/main">
                          <a:ext uri="{FF2B5EF4-FFF2-40B4-BE49-F238E27FC236}">
                            <a16:creationId xmlns:a16="http://schemas.microsoft.com/office/drawing/2014/main" id="{00000000-0008-0000-0000-0000F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41492" id="Text Box 3877" o:spid="_x0000_s1026" type="#_x0000_t202" style="position:absolute;margin-left:0;margin-top:0;width:6pt;height:2.25pt;z-index:2496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4000" behindDoc="0" locked="0" layoutInCell="1" allowOverlap="1" wp14:anchorId="6FA796E4" wp14:editId="51042E96">
                      <wp:simplePos x="0" y="0"/>
                      <wp:positionH relativeFrom="column">
                        <wp:posOffset>0</wp:posOffset>
                      </wp:positionH>
                      <wp:positionV relativeFrom="paragraph">
                        <wp:posOffset>0</wp:posOffset>
                      </wp:positionV>
                      <wp:extent cx="76200" cy="28575"/>
                      <wp:effectExtent l="19050" t="19050" r="19050" b="28575"/>
                      <wp:wrapNone/>
                      <wp:docPr id="6642" name="Text Box 3876">
                        <a:extLst xmlns:a="http://schemas.openxmlformats.org/drawingml/2006/main">
                          <a:ext uri="{FF2B5EF4-FFF2-40B4-BE49-F238E27FC236}">
                            <a16:creationId xmlns:a16="http://schemas.microsoft.com/office/drawing/2014/main" id="{00000000-0008-0000-0000-0000F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0722A" id="Text Box 3876" o:spid="_x0000_s1026" type="#_x0000_t202" style="position:absolute;margin-left:0;margin-top:0;width:6pt;height:2.25pt;z-index:2496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5024" behindDoc="0" locked="0" layoutInCell="1" allowOverlap="1" wp14:anchorId="0B549CF8" wp14:editId="287C0FCE">
                      <wp:simplePos x="0" y="0"/>
                      <wp:positionH relativeFrom="column">
                        <wp:posOffset>0</wp:posOffset>
                      </wp:positionH>
                      <wp:positionV relativeFrom="paragraph">
                        <wp:posOffset>0</wp:posOffset>
                      </wp:positionV>
                      <wp:extent cx="76200" cy="28575"/>
                      <wp:effectExtent l="19050" t="19050" r="19050" b="28575"/>
                      <wp:wrapNone/>
                      <wp:docPr id="6643" name="Text Box 3875">
                        <a:extLst xmlns:a="http://schemas.openxmlformats.org/drawingml/2006/main">
                          <a:ext uri="{FF2B5EF4-FFF2-40B4-BE49-F238E27FC236}">
                            <a16:creationId xmlns:a16="http://schemas.microsoft.com/office/drawing/2014/main" id="{00000000-0008-0000-0000-0000F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8E044" id="Text Box 3875" o:spid="_x0000_s1026" type="#_x0000_t202" style="position:absolute;margin-left:0;margin-top:0;width:6pt;height:2.25pt;z-index:24966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6048" behindDoc="0" locked="0" layoutInCell="1" allowOverlap="1" wp14:anchorId="48169E8D" wp14:editId="3A77071C">
                      <wp:simplePos x="0" y="0"/>
                      <wp:positionH relativeFrom="column">
                        <wp:posOffset>0</wp:posOffset>
                      </wp:positionH>
                      <wp:positionV relativeFrom="paragraph">
                        <wp:posOffset>0</wp:posOffset>
                      </wp:positionV>
                      <wp:extent cx="76200" cy="28575"/>
                      <wp:effectExtent l="19050" t="19050" r="19050" b="28575"/>
                      <wp:wrapNone/>
                      <wp:docPr id="6644" name="Text Box 3874">
                        <a:extLst xmlns:a="http://schemas.openxmlformats.org/drawingml/2006/main">
                          <a:ext uri="{FF2B5EF4-FFF2-40B4-BE49-F238E27FC236}">
                            <a16:creationId xmlns:a16="http://schemas.microsoft.com/office/drawing/2014/main" id="{00000000-0008-0000-0000-0000F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C65B0" id="Text Box 3874" o:spid="_x0000_s1026" type="#_x0000_t202" style="position:absolute;margin-left:0;margin-top:0;width:6pt;height:2.25pt;z-index:24966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7072" behindDoc="0" locked="0" layoutInCell="1" allowOverlap="1" wp14:anchorId="26CD5380" wp14:editId="03589CA2">
                      <wp:simplePos x="0" y="0"/>
                      <wp:positionH relativeFrom="column">
                        <wp:posOffset>0</wp:posOffset>
                      </wp:positionH>
                      <wp:positionV relativeFrom="paragraph">
                        <wp:posOffset>0</wp:posOffset>
                      </wp:positionV>
                      <wp:extent cx="76200" cy="28575"/>
                      <wp:effectExtent l="19050" t="19050" r="19050" b="28575"/>
                      <wp:wrapNone/>
                      <wp:docPr id="6645" name="Text Box 3873">
                        <a:extLst xmlns:a="http://schemas.openxmlformats.org/drawingml/2006/main">
                          <a:ext uri="{FF2B5EF4-FFF2-40B4-BE49-F238E27FC236}">
                            <a16:creationId xmlns:a16="http://schemas.microsoft.com/office/drawing/2014/main" id="{00000000-0008-0000-0000-0000F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5A3C5" id="Text Box 3873" o:spid="_x0000_s1026" type="#_x0000_t202" style="position:absolute;margin-left:0;margin-top:0;width:6pt;height:2.25pt;z-index:24966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8096" behindDoc="0" locked="0" layoutInCell="1" allowOverlap="1" wp14:anchorId="2E092BE5" wp14:editId="797DB60F">
                      <wp:simplePos x="0" y="0"/>
                      <wp:positionH relativeFrom="column">
                        <wp:posOffset>0</wp:posOffset>
                      </wp:positionH>
                      <wp:positionV relativeFrom="paragraph">
                        <wp:posOffset>0</wp:posOffset>
                      </wp:positionV>
                      <wp:extent cx="76200" cy="28575"/>
                      <wp:effectExtent l="19050" t="19050" r="19050" b="28575"/>
                      <wp:wrapNone/>
                      <wp:docPr id="6646" name="Text Box 3872">
                        <a:extLst xmlns:a="http://schemas.openxmlformats.org/drawingml/2006/main">
                          <a:ext uri="{FF2B5EF4-FFF2-40B4-BE49-F238E27FC236}">
                            <a16:creationId xmlns:a16="http://schemas.microsoft.com/office/drawing/2014/main" id="{00000000-0008-0000-0000-0000F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0038A" id="Text Box 3872" o:spid="_x0000_s1026" type="#_x0000_t202" style="position:absolute;margin-left:0;margin-top:0;width:6pt;height:2.25pt;z-index:24966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69120" behindDoc="0" locked="0" layoutInCell="1" allowOverlap="1" wp14:anchorId="30E5B43A" wp14:editId="66BE5B07">
                      <wp:simplePos x="0" y="0"/>
                      <wp:positionH relativeFrom="column">
                        <wp:posOffset>0</wp:posOffset>
                      </wp:positionH>
                      <wp:positionV relativeFrom="paragraph">
                        <wp:posOffset>0</wp:posOffset>
                      </wp:positionV>
                      <wp:extent cx="76200" cy="28575"/>
                      <wp:effectExtent l="19050" t="19050" r="19050" b="28575"/>
                      <wp:wrapNone/>
                      <wp:docPr id="6647" name="Text Box 3871">
                        <a:extLst xmlns:a="http://schemas.openxmlformats.org/drawingml/2006/main">
                          <a:ext uri="{FF2B5EF4-FFF2-40B4-BE49-F238E27FC236}">
                            <a16:creationId xmlns:a16="http://schemas.microsoft.com/office/drawing/2014/main" id="{00000000-0008-0000-0000-0000F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E8853" id="Text Box 3871" o:spid="_x0000_s1026" type="#_x0000_t202" style="position:absolute;margin-left:0;margin-top:0;width:6pt;height:2.25pt;z-index:2496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0144" behindDoc="0" locked="0" layoutInCell="1" allowOverlap="1" wp14:anchorId="773FEC35" wp14:editId="2FB705DE">
                      <wp:simplePos x="0" y="0"/>
                      <wp:positionH relativeFrom="column">
                        <wp:posOffset>0</wp:posOffset>
                      </wp:positionH>
                      <wp:positionV relativeFrom="paragraph">
                        <wp:posOffset>0</wp:posOffset>
                      </wp:positionV>
                      <wp:extent cx="76200" cy="28575"/>
                      <wp:effectExtent l="19050" t="19050" r="19050" b="28575"/>
                      <wp:wrapNone/>
                      <wp:docPr id="6648" name="Text Box 3870">
                        <a:extLst xmlns:a="http://schemas.openxmlformats.org/drawingml/2006/main">
                          <a:ext uri="{FF2B5EF4-FFF2-40B4-BE49-F238E27FC236}">
                            <a16:creationId xmlns:a16="http://schemas.microsoft.com/office/drawing/2014/main" id="{00000000-0008-0000-0000-0000F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770F4" id="Text Box 3870" o:spid="_x0000_s1026" type="#_x0000_t202" style="position:absolute;margin-left:0;margin-top:0;width:6pt;height:2.25pt;z-index:24967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1168" behindDoc="0" locked="0" layoutInCell="1" allowOverlap="1" wp14:anchorId="6A55B6F8" wp14:editId="1B68E5D3">
                      <wp:simplePos x="0" y="0"/>
                      <wp:positionH relativeFrom="column">
                        <wp:posOffset>0</wp:posOffset>
                      </wp:positionH>
                      <wp:positionV relativeFrom="paragraph">
                        <wp:posOffset>0</wp:posOffset>
                      </wp:positionV>
                      <wp:extent cx="76200" cy="28575"/>
                      <wp:effectExtent l="19050" t="19050" r="19050" b="28575"/>
                      <wp:wrapNone/>
                      <wp:docPr id="6649" name="Text Box 3869">
                        <a:extLst xmlns:a="http://schemas.openxmlformats.org/drawingml/2006/main">
                          <a:ext uri="{FF2B5EF4-FFF2-40B4-BE49-F238E27FC236}">
                            <a16:creationId xmlns:a16="http://schemas.microsoft.com/office/drawing/2014/main" id="{00000000-0008-0000-0000-0000F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A6723" id="Text Box 3869" o:spid="_x0000_s1026" type="#_x0000_t202" style="position:absolute;margin-left:0;margin-top:0;width:6pt;height:2.25pt;z-index:24967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2192" behindDoc="0" locked="0" layoutInCell="1" allowOverlap="1" wp14:anchorId="755942E6" wp14:editId="224590C4">
                      <wp:simplePos x="0" y="0"/>
                      <wp:positionH relativeFrom="column">
                        <wp:posOffset>0</wp:posOffset>
                      </wp:positionH>
                      <wp:positionV relativeFrom="paragraph">
                        <wp:posOffset>0</wp:posOffset>
                      </wp:positionV>
                      <wp:extent cx="76200" cy="28575"/>
                      <wp:effectExtent l="19050" t="19050" r="19050" b="28575"/>
                      <wp:wrapNone/>
                      <wp:docPr id="6650" name="Text Box 3868">
                        <a:extLst xmlns:a="http://schemas.openxmlformats.org/drawingml/2006/main">
                          <a:ext uri="{FF2B5EF4-FFF2-40B4-BE49-F238E27FC236}">
                            <a16:creationId xmlns:a16="http://schemas.microsoft.com/office/drawing/2014/main" id="{00000000-0008-0000-0000-0000F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F9C51" id="Text Box 3868" o:spid="_x0000_s1026" type="#_x0000_t202" style="position:absolute;margin-left:0;margin-top:0;width:6pt;height:2.25pt;z-index:2496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3216" behindDoc="0" locked="0" layoutInCell="1" allowOverlap="1" wp14:anchorId="7C686697" wp14:editId="61CF831F">
                      <wp:simplePos x="0" y="0"/>
                      <wp:positionH relativeFrom="column">
                        <wp:posOffset>0</wp:posOffset>
                      </wp:positionH>
                      <wp:positionV relativeFrom="paragraph">
                        <wp:posOffset>0</wp:posOffset>
                      </wp:positionV>
                      <wp:extent cx="76200" cy="28575"/>
                      <wp:effectExtent l="19050" t="19050" r="19050" b="28575"/>
                      <wp:wrapNone/>
                      <wp:docPr id="6651" name="Text Box 3867">
                        <a:extLst xmlns:a="http://schemas.openxmlformats.org/drawingml/2006/main">
                          <a:ext uri="{FF2B5EF4-FFF2-40B4-BE49-F238E27FC236}">
                            <a16:creationId xmlns:a16="http://schemas.microsoft.com/office/drawing/2014/main" id="{00000000-0008-0000-0000-0000F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5876E0" id="Text Box 3867" o:spid="_x0000_s1026" type="#_x0000_t202" style="position:absolute;margin-left:0;margin-top:0;width:6pt;height:2.25pt;z-index:24967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4240" behindDoc="0" locked="0" layoutInCell="1" allowOverlap="1" wp14:anchorId="4C34A491" wp14:editId="70E626E2">
                      <wp:simplePos x="0" y="0"/>
                      <wp:positionH relativeFrom="column">
                        <wp:posOffset>0</wp:posOffset>
                      </wp:positionH>
                      <wp:positionV relativeFrom="paragraph">
                        <wp:posOffset>0</wp:posOffset>
                      </wp:positionV>
                      <wp:extent cx="76200" cy="28575"/>
                      <wp:effectExtent l="19050" t="19050" r="19050" b="28575"/>
                      <wp:wrapNone/>
                      <wp:docPr id="6652" name="Text Box 3866">
                        <a:extLst xmlns:a="http://schemas.openxmlformats.org/drawingml/2006/main">
                          <a:ext uri="{FF2B5EF4-FFF2-40B4-BE49-F238E27FC236}">
                            <a16:creationId xmlns:a16="http://schemas.microsoft.com/office/drawing/2014/main" id="{00000000-0008-0000-0000-0000F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81454" id="Text Box 3866" o:spid="_x0000_s1026" type="#_x0000_t202" style="position:absolute;margin-left:0;margin-top:0;width:6pt;height:2.25pt;z-index:24967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5264" behindDoc="0" locked="0" layoutInCell="1" allowOverlap="1" wp14:anchorId="1A9A364E" wp14:editId="486E9826">
                      <wp:simplePos x="0" y="0"/>
                      <wp:positionH relativeFrom="column">
                        <wp:posOffset>0</wp:posOffset>
                      </wp:positionH>
                      <wp:positionV relativeFrom="paragraph">
                        <wp:posOffset>0</wp:posOffset>
                      </wp:positionV>
                      <wp:extent cx="76200" cy="28575"/>
                      <wp:effectExtent l="19050" t="19050" r="19050" b="28575"/>
                      <wp:wrapNone/>
                      <wp:docPr id="6653" name="Text Box 3865">
                        <a:extLst xmlns:a="http://schemas.openxmlformats.org/drawingml/2006/main">
                          <a:ext uri="{FF2B5EF4-FFF2-40B4-BE49-F238E27FC236}">
                            <a16:creationId xmlns:a16="http://schemas.microsoft.com/office/drawing/2014/main" id="{00000000-0008-0000-0000-0000F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E016F" id="Text Box 3865" o:spid="_x0000_s1026" type="#_x0000_t202" style="position:absolute;margin-left:0;margin-top:0;width:6pt;height:2.25pt;z-index:24967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6288" behindDoc="0" locked="0" layoutInCell="1" allowOverlap="1" wp14:anchorId="292209D5" wp14:editId="55CFC0F2">
                      <wp:simplePos x="0" y="0"/>
                      <wp:positionH relativeFrom="column">
                        <wp:posOffset>0</wp:posOffset>
                      </wp:positionH>
                      <wp:positionV relativeFrom="paragraph">
                        <wp:posOffset>0</wp:posOffset>
                      </wp:positionV>
                      <wp:extent cx="76200" cy="28575"/>
                      <wp:effectExtent l="19050" t="19050" r="19050" b="28575"/>
                      <wp:wrapNone/>
                      <wp:docPr id="6654" name="Text Box 3864">
                        <a:extLst xmlns:a="http://schemas.openxmlformats.org/drawingml/2006/main">
                          <a:ext uri="{FF2B5EF4-FFF2-40B4-BE49-F238E27FC236}">
                            <a16:creationId xmlns:a16="http://schemas.microsoft.com/office/drawing/2014/main" id="{00000000-0008-0000-0000-0000F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3FCCC" id="Text Box 3864" o:spid="_x0000_s1026" type="#_x0000_t202" style="position:absolute;margin-left:0;margin-top:0;width:6pt;height:2.25pt;z-index:24967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7312" behindDoc="0" locked="0" layoutInCell="1" allowOverlap="1" wp14:anchorId="19DFEC66" wp14:editId="1E29E745">
                      <wp:simplePos x="0" y="0"/>
                      <wp:positionH relativeFrom="column">
                        <wp:posOffset>0</wp:posOffset>
                      </wp:positionH>
                      <wp:positionV relativeFrom="paragraph">
                        <wp:posOffset>0</wp:posOffset>
                      </wp:positionV>
                      <wp:extent cx="76200" cy="28575"/>
                      <wp:effectExtent l="19050" t="19050" r="19050" b="28575"/>
                      <wp:wrapNone/>
                      <wp:docPr id="6655" name="Text Box 3863">
                        <a:extLst xmlns:a="http://schemas.openxmlformats.org/drawingml/2006/main">
                          <a:ext uri="{FF2B5EF4-FFF2-40B4-BE49-F238E27FC236}">
                            <a16:creationId xmlns:a16="http://schemas.microsoft.com/office/drawing/2014/main" id="{00000000-0008-0000-0000-0000F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A2727" id="Text Box 3863" o:spid="_x0000_s1026" type="#_x0000_t202" style="position:absolute;margin-left:0;margin-top:0;width:6pt;height:2.25pt;z-index:24967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8336" behindDoc="0" locked="0" layoutInCell="1" allowOverlap="1" wp14:anchorId="3E7CCB7D" wp14:editId="489A165C">
                      <wp:simplePos x="0" y="0"/>
                      <wp:positionH relativeFrom="column">
                        <wp:posOffset>0</wp:posOffset>
                      </wp:positionH>
                      <wp:positionV relativeFrom="paragraph">
                        <wp:posOffset>0</wp:posOffset>
                      </wp:positionV>
                      <wp:extent cx="76200" cy="28575"/>
                      <wp:effectExtent l="19050" t="19050" r="19050" b="28575"/>
                      <wp:wrapNone/>
                      <wp:docPr id="6656" name="Text Box 3862">
                        <a:extLst xmlns:a="http://schemas.openxmlformats.org/drawingml/2006/main">
                          <a:ext uri="{FF2B5EF4-FFF2-40B4-BE49-F238E27FC236}">
                            <a16:creationId xmlns:a16="http://schemas.microsoft.com/office/drawing/2014/main" id="{00000000-0008-0000-0000-00000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3F413" id="Text Box 3862" o:spid="_x0000_s1026" type="#_x0000_t202" style="position:absolute;margin-left:0;margin-top:0;width:6pt;height:2.25pt;z-index:2496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79360" behindDoc="0" locked="0" layoutInCell="1" allowOverlap="1" wp14:anchorId="54974A5C" wp14:editId="5A58AE86">
                      <wp:simplePos x="0" y="0"/>
                      <wp:positionH relativeFrom="column">
                        <wp:posOffset>0</wp:posOffset>
                      </wp:positionH>
                      <wp:positionV relativeFrom="paragraph">
                        <wp:posOffset>0</wp:posOffset>
                      </wp:positionV>
                      <wp:extent cx="76200" cy="28575"/>
                      <wp:effectExtent l="19050" t="19050" r="19050" b="28575"/>
                      <wp:wrapNone/>
                      <wp:docPr id="6657" name="Text Box 3861">
                        <a:extLst xmlns:a="http://schemas.openxmlformats.org/drawingml/2006/main">
                          <a:ext uri="{FF2B5EF4-FFF2-40B4-BE49-F238E27FC236}">
                            <a16:creationId xmlns:a16="http://schemas.microsoft.com/office/drawing/2014/main" id="{00000000-0008-0000-0000-00000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19A04D" id="Text Box 3861" o:spid="_x0000_s1026" type="#_x0000_t202" style="position:absolute;margin-left:0;margin-top:0;width:6pt;height:2.25pt;z-index:24967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0384" behindDoc="0" locked="0" layoutInCell="1" allowOverlap="1" wp14:anchorId="4B0C7DFE" wp14:editId="172C2220">
                      <wp:simplePos x="0" y="0"/>
                      <wp:positionH relativeFrom="column">
                        <wp:posOffset>0</wp:posOffset>
                      </wp:positionH>
                      <wp:positionV relativeFrom="paragraph">
                        <wp:posOffset>0</wp:posOffset>
                      </wp:positionV>
                      <wp:extent cx="76200" cy="28575"/>
                      <wp:effectExtent l="19050" t="19050" r="19050" b="28575"/>
                      <wp:wrapNone/>
                      <wp:docPr id="6658" name="Text Box 3860">
                        <a:extLst xmlns:a="http://schemas.openxmlformats.org/drawingml/2006/main">
                          <a:ext uri="{FF2B5EF4-FFF2-40B4-BE49-F238E27FC236}">
                            <a16:creationId xmlns:a16="http://schemas.microsoft.com/office/drawing/2014/main" id="{00000000-0008-0000-0000-00000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6D6C3" id="Text Box 3860" o:spid="_x0000_s1026" type="#_x0000_t202" style="position:absolute;margin-left:0;margin-top:0;width:6pt;height:2.25pt;z-index:24968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1408" behindDoc="0" locked="0" layoutInCell="1" allowOverlap="1" wp14:anchorId="394A598F" wp14:editId="1325D821">
                      <wp:simplePos x="0" y="0"/>
                      <wp:positionH relativeFrom="column">
                        <wp:posOffset>0</wp:posOffset>
                      </wp:positionH>
                      <wp:positionV relativeFrom="paragraph">
                        <wp:posOffset>0</wp:posOffset>
                      </wp:positionV>
                      <wp:extent cx="76200" cy="28575"/>
                      <wp:effectExtent l="19050" t="19050" r="19050" b="28575"/>
                      <wp:wrapNone/>
                      <wp:docPr id="6659" name="Text Box 3859">
                        <a:extLst xmlns:a="http://schemas.openxmlformats.org/drawingml/2006/main">
                          <a:ext uri="{FF2B5EF4-FFF2-40B4-BE49-F238E27FC236}">
                            <a16:creationId xmlns:a16="http://schemas.microsoft.com/office/drawing/2014/main" id="{00000000-0008-0000-0000-00000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C8F6F" id="Text Box 3859" o:spid="_x0000_s1026" type="#_x0000_t202" style="position:absolute;margin-left:0;margin-top:0;width:6pt;height:2.25pt;z-index:2496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2432" behindDoc="0" locked="0" layoutInCell="1" allowOverlap="1" wp14:anchorId="745A8615" wp14:editId="2DE12DCD">
                      <wp:simplePos x="0" y="0"/>
                      <wp:positionH relativeFrom="column">
                        <wp:posOffset>0</wp:posOffset>
                      </wp:positionH>
                      <wp:positionV relativeFrom="paragraph">
                        <wp:posOffset>0</wp:posOffset>
                      </wp:positionV>
                      <wp:extent cx="76200" cy="28575"/>
                      <wp:effectExtent l="19050" t="19050" r="19050" b="28575"/>
                      <wp:wrapNone/>
                      <wp:docPr id="6660" name="Text Box 3858">
                        <a:extLst xmlns:a="http://schemas.openxmlformats.org/drawingml/2006/main">
                          <a:ext uri="{FF2B5EF4-FFF2-40B4-BE49-F238E27FC236}">
                            <a16:creationId xmlns:a16="http://schemas.microsoft.com/office/drawing/2014/main" id="{00000000-0008-0000-0000-00000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C0D86" id="Text Box 3858" o:spid="_x0000_s1026" type="#_x0000_t202" style="position:absolute;margin-left:0;margin-top:0;width:6pt;height:2.25pt;z-index:2496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3456" behindDoc="0" locked="0" layoutInCell="1" allowOverlap="1" wp14:anchorId="4FD6CA3D" wp14:editId="32A6D3B6">
                      <wp:simplePos x="0" y="0"/>
                      <wp:positionH relativeFrom="column">
                        <wp:posOffset>0</wp:posOffset>
                      </wp:positionH>
                      <wp:positionV relativeFrom="paragraph">
                        <wp:posOffset>0</wp:posOffset>
                      </wp:positionV>
                      <wp:extent cx="76200" cy="28575"/>
                      <wp:effectExtent l="19050" t="19050" r="19050" b="28575"/>
                      <wp:wrapNone/>
                      <wp:docPr id="6661" name="Text Box 3857">
                        <a:extLst xmlns:a="http://schemas.openxmlformats.org/drawingml/2006/main">
                          <a:ext uri="{FF2B5EF4-FFF2-40B4-BE49-F238E27FC236}">
                            <a16:creationId xmlns:a16="http://schemas.microsoft.com/office/drawing/2014/main" id="{00000000-0008-0000-0000-00000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D98A7" id="Text Box 3857" o:spid="_x0000_s1026" type="#_x0000_t202" style="position:absolute;margin-left:0;margin-top:0;width:6pt;height:2.25pt;z-index:24968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4480" behindDoc="0" locked="0" layoutInCell="1" allowOverlap="1" wp14:anchorId="7E1974AD" wp14:editId="4514B679">
                      <wp:simplePos x="0" y="0"/>
                      <wp:positionH relativeFrom="column">
                        <wp:posOffset>0</wp:posOffset>
                      </wp:positionH>
                      <wp:positionV relativeFrom="paragraph">
                        <wp:posOffset>0</wp:posOffset>
                      </wp:positionV>
                      <wp:extent cx="76200" cy="28575"/>
                      <wp:effectExtent l="19050" t="19050" r="19050" b="28575"/>
                      <wp:wrapNone/>
                      <wp:docPr id="6662" name="Text Box 3856">
                        <a:extLst xmlns:a="http://schemas.openxmlformats.org/drawingml/2006/main">
                          <a:ext uri="{FF2B5EF4-FFF2-40B4-BE49-F238E27FC236}">
                            <a16:creationId xmlns:a16="http://schemas.microsoft.com/office/drawing/2014/main" id="{00000000-0008-0000-0000-00000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EB98A5" id="Text Box 3856" o:spid="_x0000_s1026" type="#_x0000_t202" style="position:absolute;margin-left:0;margin-top:0;width:6pt;height:2.25pt;z-index:24968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5504" behindDoc="0" locked="0" layoutInCell="1" allowOverlap="1" wp14:anchorId="319E0DFB" wp14:editId="46A91321">
                      <wp:simplePos x="0" y="0"/>
                      <wp:positionH relativeFrom="column">
                        <wp:posOffset>0</wp:posOffset>
                      </wp:positionH>
                      <wp:positionV relativeFrom="paragraph">
                        <wp:posOffset>0</wp:posOffset>
                      </wp:positionV>
                      <wp:extent cx="76200" cy="28575"/>
                      <wp:effectExtent l="19050" t="19050" r="19050" b="28575"/>
                      <wp:wrapNone/>
                      <wp:docPr id="6663" name="Text Box 3855">
                        <a:extLst xmlns:a="http://schemas.openxmlformats.org/drawingml/2006/main">
                          <a:ext uri="{FF2B5EF4-FFF2-40B4-BE49-F238E27FC236}">
                            <a16:creationId xmlns:a16="http://schemas.microsoft.com/office/drawing/2014/main" id="{00000000-0008-0000-0000-00000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48EE1" id="Text Box 3855" o:spid="_x0000_s1026" type="#_x0000_t202" style="position:absolute;margin-left:0;margin-top:0;width:6pt;height:2.25pt;z-index:24968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6528" behindDoc="0" locked="0" layoutInCell="1" allowOverlap="1" wp14:anchorId="178B16D9" wp14:editId="5F4FA44A">
                      <wp:simplePos x="0" y="0"/>
                      <wp:positionH relativeFrom="column">
                        <wp:posOffset>0</wp:posOffset>
                      </wp:positionH>
                      <wp:positionV relativeFrom="paragraph">
                        <wp:posOffset>0</wp:posOffset>
                      </wp:positionV>
                      <wp:extent cx="76200" cy="28575"/>
                      <wp:effectExtent l="19050" t="19050" r="19050" b="28575"/>
                      <wp:wrapNone/>
                      <wp:docPr id="6664" name="Text Box 3854">
                        <a:extLst xmlns:a="http://schemas.openxmlformats.org/drawingml/2006/main">
                          <a:ext uri="{FF2B5EF4-FFF2-40B4-BE49-F238E27FC236}">
                            <a16:creationId xmlns:a16="http://schemas.microsoft.com/office/drawing/2014/main" id="{00000000-0008-0000-0000-00000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7260B" id="Text Box 3854" o:spid="_x0000_s1026" type="#_x0000_t202" style="position:absolute;margin-left:0;margin-top:0;width:6pt;height:2.25pt;z-index:24968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7552" behindDoc="0" locked="0" layoutInCell="1" allowOverlap="1" wp14:anchorId="4DF8534E" wp14:editId="0D5E99C8">
                      <wp:simplePos x="0" y="0"/>
                      <wp:positionH relativeFrom="column">
                        <wp:posOffset>0</wp:posOffset>
                      </wp:positionH>
                      <wp:positionV relativeFrom="paragraph">
                        <wp:posOffset>0</wp:posOffset>
                      </wp:positionV>
                      <wp:extent cx="76200" cy="28575"/>
                      <wp:effectExtent l="19050" t="19050" r="19050" b="28575"/>
                      <wp:wrapNone/>
                      <wp:docPr id="6665" name="Text Box 3853">
                        <a:extLst xmlns:a="http://schemas.openxmlformats.org/drawingml/2006/main">
                          <a:ext uri="{FF2B5EF4-FFF2-40B4-BE49-F238E27FC236}">
                            <a16:creationId xmlns:a16="http://schemas.microsoft.com/office/drawing/2014/main" id="{00000000-0008-0000-0000-00000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791CC" id="Text Box 3853" o:spid="_x0000_s1026" type="#_x0000_t202" style="position:absolute;margin-left:0;margin-top:0;width:6pt;height:2.25pt;z-index:24968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8576" behindDoc="0" locked="0" layoutInCell="1" allowOverlap="1" wp14:anchorId="4AA0B452" wp14:editId="013E3A8B">
                      <wp:simplePos x="0" y="0"/>
                      <wp:positionH relativeFrom="column">
                        <wp:posOffset>0</wp:posOffset>
                      </wp:positionH>
                      <wp:positionV relativeFrom="paragraph">
                        <wp:posOffset>0</wp:posOffset>
                      </wp:positionV>
                      <wp:extent cx="76200" cy="28575"/>
                      <wp:effectExtent l="19050" t="19050" r="19050" b="28575"/>
                      <wp:wrapNone/>
                      <wp:docPr id="6666" name="Text Box 3852">
                        <a:extLst xmlns:a="http://schemas.openxmlformats.org/drawingml/2006/main">
                          <a:ext uri="{FF2B5EF4-FFF2-40B4-BE49-F238E27FC236}">
                            <a16:creationId xmlns:a16="http://schemas.microsoft.com/office/drawing/2014/main" id="{00000000-0008-0000-0000-00000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B74F9" id="Text Box 3852" o:spid="_x0000_s1026" type="#_x0000_t202" style="position:absolute;margin-left:0;margin-top:0;width:6pt;height:2.25pt;z-index:24968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89600" behindDoc="0" locked="0" layoutInCell="1" allowOverlap="1" wp14:anchorId="12329797" wp14:editId="4B589267">
                      <wp:simplePos x="0" y="0"/>
                      <wp:positionH relativeFrom="column">
                        <wp:posOffset>0</wp:posOffset>
                      </wp:positionH>
                      <wp:positionV relativeFrom="paragraph">
                        <wp:posOffset>0</wp:posOffset>
                      </wp:positionV>
                      <wp:extent cx="76200" cy="28575"/>
                      <wp:effectExtent l="19050" t="19050" r="19050" b="28575"/>
                      <wp:wrapNone/>
                      <wp:docPr id="6667" name="Text Box 3851">
                        <a:extLst xmlns:a="http://schemas.openxmlformats.org/drawingml/2006/main">
                          <a:ext uri="{FF2B5EF4-FFF2-40B4-BE49-F238E27FC236}">
                            <a16:creationId xmlns:a16="http://schemas.microsoft.com/office/drawing/2014/main" id="{00000000-0008-0000-0000-00000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B3AA2" id="Text Box 3851" o:spid="_x0000_s1026" type="#_x0000_t202" style="position:absolute;margin-left:0;margin-top:0;width:6pt;height:2.25pt;z-index:24968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0624" behindDoc="0" locked="0" layoutInCell="1" allowOverlap="1" wp14:anchorId="39EE419D" wp14:editId="1FF56432">
                      <wp:simplePos x="0" y="0"/>
                      <wp:positionH relativeFrom="column">
                        <wp:posOffset>0</wp:posOffset>
                      </wp:positionH>
                      <wp:positionV relativeFrom="paragraph">
                        <wp:posOffset>0</wp:posOffset>
                      </wp:positionV>
                      <wp:extent cx="76200" cy="28575"/>
                      <wp:effectExtent l="19050" t="19050" r="19050" b="28575"/>
                      <wp:wrapNone/>
                      <wp:docPr id="6668" name="Text Box 3850">
                        <a:extLst xmlns:a="http://schemas.openxmlformats.org/drawingml/2006/main">
                          <a:ext uri="{FF2B5EF4-FFF2-40B4-BE49-F238E27FC236}">
                            <a16:creationId xmlns:a16="http://schemas.microsoft.com/office/drawing/2014/main" id="{00000000-0008-0000-0000-00000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C3D517" id="Text Box 3850" o:spid="_x0000_s1026" type="#_x0000_t202" style="position:absolute;margin-left:0;margin-top:0;width:6pt;height:2.25pt;z-index:2496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1648" behindDoc="0" locked="0" layoutInCell="1" allowOverlap="1" wp14:anchorId="04580200" wp14:editId="24118AE3">
                      <wp:simplePos x="0" y="0"/>
                      <wp:positionH relativeFrom="column">
                        <wp:posOffset>0</wp:posOffset>
                      </wp:positionH>
                      <wp:positionV relativeFrom="paragraph">
                        <wp:posOffset>0</wp:posOffset>
                      </wp:positionV>
                      <wp:extent cx="76200" cy="28575"/>
                      <wp:effectExtent l="19050" t="19050" r="19050" b="28575"/>
                      <wp:wrapNone/>
                      <wp:docPr id="6669" name="Text Box 3849">
                        <a:extLst xmlns:a="http://schemas.openxmlformats.org/drawingml/2006/main">
                          <a:ext uri="{FF2B5EF4-FFF2-40B4-BE49-F238E27FC236}">
                            <a16:creationId xmlns:a16="http://schemas.microsoft.com/office/drawing/2014/main" id="{00000000-0008-0000-0000-00000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F308D" id="Text Box 3849" o:spid="_x0000_s1026" type="#_x0000_t202" style="position:absolute;margin-left:0;margin-top:0;width:6pt;height:2.25pt;z-index:24969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2672" behindDoc="0" locked="0" layoutInCell="1" allowOverlap="1" wp14:anchorId="3F5164EF" wp14:editId="5009ED32">
                      <wp:simplePos x="0" y="0"/>
                      <wp:positionH relativeFrom="column">
                        <wp:posOffset>0</wp:posOffset>
                      </wp:positionH>
                      <wp:positionV relativeFrom="paragraph">
                        <wp:posOffset>0</wp:posOffset>
                      </wp:positionV>
                      <wp:extent cx="76200" cy="28575"/>
                      <wp:effectExtent l="19050" t="19050" r="19050" b="28575"/>
                      <wp:wrapNone/>
                      <wp:docPr id="6670" name="Text Box 3848">
                        <a:extLst xmlns:a="http://schemas.openxmlformats.org/drawingml/2006/main">
                          <a:ext uri="{FF2B5EF4-FFF2-40B4-BE49-F238E27FC236}">
                            <a16:creationId xmlns:a16="http://schemas.microsoft.com/office/drawing/2014/main" id="{00000000-0008-0000-0000-00000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3A062" id="Text Box 3848" o:spid="_x0000_s1026" type="#_x0000_t202" style="position:absolute;margin-left:0;margin-top:0;width:6pt;height:2.25pt;z-index:24969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3696" behindDoc="0" locked="0" layoutInCell="1" allowOverlap="1" wp14:anchorId="309A01BD" wp14:editId="27DD82FD">
                      <wp:simplePos x="0" y="0"/>
                      <wp:positionH relativeFrom="column">
                        <wp:posOffset>0</wp:posOffset>
                      </wp:positionH>
                      <wp:positionV relativeFrom="paragraph">
                        <wp:posOffset>0</wp:posOffset>
                      </wp:positionV>
                      <wp:extent cx="76200" cy="28575"/>
                      <wp:effectExtent l="19050" t="19050" r="19050" b="28575"/>
                      <wp:wrapNone/>
                      <wp:docPr id="6671" name="Text Box 3847">
                        <a:extLst xmlns:a="http://schemas.openxmlformats.org/drawingml/2006/main">
                          <a:ext uri="{FF2B5EF4-FFF2-40B4-BE49-F238E27FC236}">
                            <a16:creationId xmlns:a16="http://schemas.microsoft.com/office/drawing/2014/main" id="{00000000-0008-0000-0000-00000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57733" id="Text Box 3847" o:spid="_x0000_s1026" type="#_x0000_t202" style="position:absolute;margin-left:0;margin-top:0;width:6pt;height:2.25pt;z-index:2496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4720" behindDoc="0" locked="0" layoutInCell="1" allowOverlap="1" wp14:anchorId="1F416C21" wp14:editId="77F6E5FE">
                      <wp:simplePos x="0" y="0"/>
                      <wp:positionH relativeFrom="column">
                        <wp:posOffset>0</wp:posOffset>
                      </wp:positionH>
                      <wp:positionV relativeFrom="paragraph">
                        <wp:posOffset>0</wp:posOffset>
                      </wp:positionV>
                      <wp:extent cx="76200" cy="28575"/>
                      <wp:effectExtent l="19050" t="19050" r="19050" b="28575"/>
                      <wp:wrapNone/>
                      <wp:docPr id="6672" name="Text Box 3846">
                        <a:extLst xmlns:a="http://schemas.openxmlformats.org/drawingml/2006/main">
                          <a:ext uri="{FF2B5EF4-FFF2-40B4-BE49-F238E27FC236}">
                            <a16:creationId xmlns:a16="http://schemas.microsoft.com/office/drawing/2014/main" id="{00000000-0008-0000-0000-00001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FEB42" id="Text Box 3846" o:spid="_x0000_s1026" type="#_x0000_t202" style="position:absolute;margin-left:0;margin-top:0;width:6pt;height:2.25pt;z-index:24969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5744" behindDoc="0" locked="0" layoutInCell="1" allowOverlap="1" wp14:anchorId="2BDDF7DE" wp14:editId="55E2496B">
                      <wp:simplePos x="0" y="0"/>
                      <wp:positionH relativeFrom="column">
                        <wp:posOffset>0</wp:posOffset>
                      </wp:positionH>
                      <wp:positionV relativeFrom="paragraph">
                        <wp:posOffset>0</wp:posOffset>
                      </wp:positionV>
                      <wp:extent cx="76200" cy="28575"/>
                      <wp:effectExtent l="19050" t="19050" r="19050" b="28575"/>
                      <wp:wrapNone/>
                      <wp:docPr id="6673" name="Text Box 3845">
                        <a:extLst xmlns:a="http://schemas.openxmlformats.org/drawingml/2006/main">
                          <a:ext uri="{FF2B5EF4-FFF2-40B4-BE49-F238E27FC236}">
                            <a16:creationId xmlns:a16="http://schemas.microsoft.com/office/drawing/2014/main" id="{00000000-0008-0000-0000-00001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B7956" id="Text Box 3845" o:spid="_x0000_s1026" type="#_x0000_t202" style="position:absolute;margin-left:0;margin-top:0;width:6pt;height:2.25pt;z-index:24969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6768" behindDoc="0" locked="0" layoutInCell="1" allowOverlap="1" wp14:anchorId="7D7ADD3B" wp14:editId="6527695B">
                      <wp:simplePos x="0" y="0"/>
                      <wp:positionH relativeFrom="column">
                        <wp:posOffset>0</wp:posOffset>
                      </wp:positionH>
                      <wp:positionV relativeFrom="paragraph">
                        <wp:posOffset>0</wp:posOffset>
                      </wp:positionV>
                      <wp:extent cx="76200" cy="28575"/>
                      <wp:effectExtent l="19050" t="19050" r="19050" b="28575"/>
                      <wp:wrapNone/>
                      <wp:docPr id="6674" name="Text Box 3844">
                        <a:extLst xmlns:a="http://schemas.openxmlformats.org/drawingml/2006/main">
                          <a:ext uri="{FF2B5EF4-FFF2-40B4-BE49-F238E27FC236}">
                            <a16:creationId xmlns:a16="http://schemas.microsoft.com/office/drawing/2014/main" id="{00000000-0008-0000-0000-00001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E1CDF" id="Text Box 3844" o:spid="_x0000_s1026" type="#_x0000_t202" style="position:absolute;margin-left:0;margin-top:0;width:6pt;height:2.25pt;z-index:24969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7792" behindDoc="0" locked="0" layoutInCell="1" allowOverlap="1" wp14:anchorId="6D861B9D" wp14:editId="3401BFF2">
                      <wp:simplePos x="0" y="0"/>
                      <wp:positionH relativeFrom="column">
                        <wp:posOffset>0</wp:posOffset>
                      </wp:positionH>
                      <wp:positionV relativeFrom="paragraph">
                        <wp:posOffset>0</wp:posOffset>
                      </wp:positionV>
                      <wp:extent cx="76200" cy="28575"/>
                      <wp:effectExtent l="19050" t="19050" r="19050" b="28575"/>
                      <wp:wrapNone/>
                      <wp:docPr id="6675" name="Text Box 3843">
                        <a:extLst xmlns:a="http://schemas.openxmlformats.org/drawingml/2006/main">
                          <a:ext uri="{FF2B5EF4-FFF2-40B4-BE49-F238E27FC236}">
                            <a16:creationId xmlns:a16="http://schemas.microsoft.com/office/drawing/2014/main" id="{00000000-0008-0000-0000-00001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A27B1" id="Text Box 3843" o:spid="_x0000_s1026" type="#_x0000_t202" style="position:absolute;margin-left:0;margin-top:0;width:6pt;height:2.25pt;z-index:2496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8816" behindDoc="0" locked="0" layoutInCell="1" allowOverlap="1" wp14:anchorId="4CDE478D" wp14:editId="422D725E">
                      <wp:simplePos x="0" y="0"/>
                      <wp:positionH relativeFrom="column">
                        <wp:posOffset>0</wp:posOffset>
                      </wp:positionH>
                      <wp:positionV relativeFrom="paragraph">
                        <wp:posOffset>0</wp:posOffset>
                      </wp:positionV>
                      <wp:extent cx="76200" cy="28575"/>
                      <wp:effectExtent l="19050" t="19050" r="19050" b="28575"/>
                      <wp:wrapNone/>
                      <wp:docPr id="6676" name="Text Box 3842">
                        <a:extLst xmlns:a="http://schemas.openxmlformats.org/drawingml/2006/main">
                          <a:ext uri="{FF2B5EF4-FFF2-40B4-BE49-F238E27FC236}">
                            <a16:creationId xmlns:a16="http://schemas.microsoft.com/office/drawing/2014/main" id="{00000000-0008-0000-0000-00001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76882" id="Text Box 3842" o:spid="_x0000_s1026" type="#_x0000_t202" style="position:absolute;margin-left:0;margin-top:0;width:6pt;height:2.25pt;z-index:24969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699840" behindDoc="0" locked="0" layoutInCell="1" allowOverlap="1" wp14:anchorId="066BCD42" wp14:editId="6489569D">
                      <wp:simplePos x="0" y="0"/>
                      <wp:positionH relativeFrom="column">
                        <wp:posOffset>0</wp:posOffset>
                      </wp:positionH>
                      <wp:positionV relativeFrom="paragraph">
                        <wp:posOffset>0</wp:posOffset>
                      </wp:positionV>
                      <wp:extent cx="76200" cy="28575"/>
                      <wp:effectExtent l="19050" t="19050" r="19050" b="28575"/>
                      <wp:wrapNone/>
                      <wp:docPr id="6677" name="Text Box 3841">
                        <a:extLst xmlns:a="http://schemas.openxmlformats.org/drawingml/2006/main">
                          <a:ext uri="{FF2B5EF4-FFF2-40B4-BE49-F238E27FC236}">
                            <a16:creationId xmlns:a16="http://schemas.microsoft.com/office/drawing/2014/main" id="{00000000-0008-0000-0000-00001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7EE3A" id="Text Box 3841" o:spid="_x0000_s1026" type="#_x0000_t202" style="position:absolute;margin-left:0;margin-top:0;width:6pt;height:2.25pt;z-index:2496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0864" behindDoc="0" locked="0" layoutInCell="1" allowOverlap="1" wp14:anchorId="70AE1911" wp14:editId="03CCB668">
                      <wp:simplePos x="0" y="0"/>
                      <wp:positionH relativeFrom="column">
                        <wp:posOffset>0</wp:posOffset>
                      </wp:positionH>
                      <wp:positionV relativeFrom="paragraph">
                        <wp:posOffset>0</wp:posOffset>
                      </wp:positionV>
                      <wp:extent cx="76200" cy="28575"/>
                      <wp:effectExtent l="19050" t="19050" r="19050" b="28575"/>
                      <wp:wrapNone/>
                      <wp:docPr id="6678" name="Text Box 3840">
                        <a:extLst xmlns:a="http://schemas.openxmlformats.org/drawingml/2006/main">
                          <a:ext uri="{FF2B5EF4-FFF2-40B4-BE49-F238E27FC236}">
                            <a16:creationId xmlns:a16="http://schemas.microsoft.com/office/drawing/2014/main" id="{00000000-0008-0000-0000-00001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3B1D6" id="Text Box 3840" o:spid="_x0000_s1026" type="#_x0000_t202" style="position:absolute;margin-left:0;margin-top:0;width:6pt;height:2.25pt;z-index:2497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1888" behindDoc="0" locked="0" layoutInCell="1" allowOverlap="1" wp14:anchorId="620494F0" wp14:editId="5F7E6070">
                      <wp:simplePos x="0" y="0"/>
                      <wp:positionH relativeFrom="column">
                        <wp:posOffset>0</wp:posOffset>
                      </wp:positionH>
                      <wp:positionV relativeFrom="paragraph">
                        <wp:posOffset>0</wp:posOffset>
                      </wp:positionV>
                      <wp:extent cx="76200" cy="28575"/>
                      <wp:effectExtent l="19050" t="19050" r="19050" b="28575"/>
                      <wp:wrapNone/>
                      <wp:docPr id="6679" name="Text Box 3839">
                        <a:extLst xmlns:a="http://schemas.openxmlformats.org/drawingml/2006/main">
                          <a:ext uri="{FF2B5EF4-FFF2-40B4-BE49-F238E27FC236}">
                            <a16:creationId xmlns:a16="http://schemas.microsoft.com/office/drawing/2014/main" id="{00000000-0008-0000-0000-00001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16803" id="Text Box 3839" o:spid="_x0000_s1026" type="#_x0000_t202" style="position:absolute;margin-left:0;margin-top:0;width:6pt;height:2.25pt;z-index:2497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2912" behindDoc="0" locked="0" layoutInCell="1" allowOverlap="1" wp14:anchorId="64D2AD74" wp14:editId="0E468C6C">
                      <wp:simplePos x="0" y="0"/>
                      <wp:positionH relativeFrom="column">
                        <wp:posOffset>0</wp:posOffset>
                      </wp:positionH>
                      <wp:positionV relativeFrom="paragraph">
                        <wp:posOffset>0</wp:posOffset>
                      </wp:positionV>
                      <wp:extent cx="76200" cy="28575"/>
                      <wp:effectExtent l="19050" t="19050" r="19050" b="28575"/>
                      <wp:wrapNone/>
                      <wp:docPr id="6680" name="Text Box 3838">
                        <a:extLst xmlns:a="http://schemas.openxmlformats.org/drawingml/2006/main">
                          <a:ext uri="{FF2B5EF4-FFF2-40B4-BE49-F238E27FC236}">
                            <a16:creationId xmlns:a16="http://schemas.microsoft.com/office/drawing/2014/main" id="{00000000-0008-0000-0000-00001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8DCF6" id="Text Box 3838" o:spid="_x0000_s1026" type="#_x0000_t202" style="position:absolute;margin-left:0;margin-top:0;width:6pt;height:2.25pt;z-index:2497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3936" behindDoc="0" locked="0" layoutInCell="1" allowOverlap="1" wp14:anchorId="0155150F" wp14:editId="4385B5A5">
                      <wp:simplePos x="0" y="0"/>
                      <wp:positionH relativeFrom="column">
                        <wp:posOffset>0</wp:posOffset>
                      </wp:positionH>
                      <wp:positionV relativeFrom="paragraph">
                        <wp:posOffset>0</wp:posOffset>
                      </wp:positionV>
                      <wp:extent cx="76200" cy="28575"/>
                      <wp:effectExtent l="19050" t="19050" r="19050" b="28575"/>
                      <wp:wrapNone/>
                      <wp:docPr id="6681" name="Text Box 3837">
                        <a:extLst xmlns:a="http://schemas.openxmlformats.org/drawingml/2006/main">
                          <a:ext uri="{FF2B5EF4-FFF2-40B4-BE49-F238E27FC236}">
                            <a16:creationId xmlns:a16="http://schemas.microsoft.com/office/drawing/2014/main" id="{00000000-0008-0000-0000-00001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12FF3" id="Text Box 3837" o:spid="_x0000_s1026" type="#_x0000_t202" style="position:absolute;margin-left:0;margin-top:0;width:6pt;height:2.25pt;z-index:24970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4960" behindDoc="0" locked="0" layoutInCell="1" allowOverlap="1" wp14:anchorId="381592BA" wp14:editId="7B964D6F">
                      <wp:simplePos x="0" y="0"/>
                      <wp:positionH relativeFrom="column">
                        <wp:posOffset>0</wp:posOffset>
                      </wp:positionH>
                      <wp:positionV relativeFrom="paragraph">
                        <wp:posOffset>0</wp:posOffset>
                      </wp:positionV>
                      <wp:extent cx="76200" cy="28575"/>
                      <wp:effectExtent l="19050" t="19050" r="19050" b="28575"/>
                      <wp:wrapNone/>
                      <wp:docPr id="6682" name="Text Box 3836">
                        <a:extLst xmlns:a="http://schemas.openxmlformats.org/drawingml/2006/main">
                          <a:ext uri="{FF2B5EF4-FFF2-40B4-BE49-F238E27FC236}">
                            <a16:creationId xmlns:a16="http://schemas.microsoft.com/office/drawing/2014/main" id="{00000000-0008-0000-0000-00001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EA6E1" id="Text Box 3836" o:spid="_x0000_s1026" type="#_x0000_t202" style="position:absolute;margin-left:0;margin-top:0;width:6pt;height:2.25pt;z-index:2497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5984" behindDoc="0" locked="0" layoutInCell="1" allowOverlap="1" wp14:anchorId="2EAABED7" wp14:editId="50259B00">
                      <wp:simplePos x="0" y="0"/>
                      <wp:positionH relativeFrom="column">
                        <wp:posOffset>0</wp:posOffset>
                      </wp:positionH>
                      <wp:positionV relativeFrom="paragraph">
                        <wp:posOffset>0</wp:posOffset>
                      </wp:positionV>
                      <wp:extent cx="76200" cy="28575"/>
                      <wp:effectExtent l="19050" t="19050" r="19050" b="28575"/>
                      <wp:wrapNone/>
                      <wp:docPr id="6683" name="Text Box 3835">
                        <a:extLst xmlns:a="http://schemas.openxmlformats.org/drawingml/2006/main">
                          <a:ext uri="{FF2B5EF4-FFF2-40B4-BE49-F238E27FC236}">
                            <a16:creationId xmlns:a16="http://schemas.microsoft.com/office/drawing/2014/main" id="{00000000-0008-0000-0000-00001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3BA49" id="Text Box 3835" o:spid="_x0000_s1026" type="#_x0000_t202" style="position:absolute;margin-left:0;margin-top:0;width:6pt;height:2.25pt;z-index:2497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7008" behindDoc="0" locked="0" layoutInCell="1" allowOverlap="1" wp14:anchorId="6768182B" wp14:editId="4DB83C9F">
                      <wp:simplePos x="0" y="0"/>
                      <wp:positionH relativeFrom="column">
                        <wp:posOffset>0</wp:posOffset>
                      </wp:positionH>
                      <wp:positionV relativeFrom="paragraph">
                        <wp:posOffset>0</wp:posOffset>
                      </wp:positionV>
                      <wp:extent cx="76200" cy="28575"/>
                      <wp:effectExtent l="19050" t="19050" r="19050" b="28575"/>
                      <wp:wrapNone/>
                      <wp:docPr id="6684" name="Text Box 3834">
                        <a:extLst xmlns:a="http://schemas.openxmlformats.org/drawingml/2006/main">
                          <a:ext uri="{FF2B5EF4-FFF2-40B4-BE49-F238E27FC236}">
                            <a16:creationId xmlns:a16="http://schemas.microsoft.com/office/drawing/2014/main" id="{00000000-0008-0000-0000-00001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5C3D96" id="Text Box 3834" o:spid="_x0000_s1026" type="#_x0000_t202" style="position:absolute;margin-left:0;margin-top:0;width:6pt;height:2.25pt;z-index:2497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8032" behindDoc="0" locked="0" layoutInCell="1" allowOverlap="1" wp14:anchorId="1F741033" wp14:editId="2FFA6FA3">
                      <wp:simplePos x="0" y="0"/>
                      <wp:positionH relativeFrom="column">
                        <wp:posOffset>0</wp:posOffset>
                      </wp:positionH>
                      <wp:positionV relativeFrom="paragraph">
                        <wp:posOffset>0</wp:posOffset>
                      </wp:positionV>
                      <wp:extent cx="76200" cy="28575"/>
                      <wp:effectExtent l="19050" t="19050" r="19050" b="28575"/>
                      <wp:wrapNone/>
                      <wp:docPr id="6685" name="Text Box 3833">
                        <a:extLst xmlns:a="http://schemas.openxmlformats.org/drawingml/2006/main">
                          <a:ext uri="{FF2B5EF4-FFF2-40B4-BE49-F238E27FC236}">
                            <a16:creationId xmlns:a16="http://schemas.microsoft.com/office/drawing/2014/main" id="{00000000-0008-0000-0000-00001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0B461" id="Text Box 3833" o:spid="_x0000_s1026" type="#_x0000_t202" style="position:absolute;margin-left:0;margin-top:0;width:6pt;height:2.25pt;z-index:24970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09056" behindDoc="0" locked="0" layoutInCell="1" allowOverlap="1" wp14:anchorId="429E418E" wp14:editId="35998BD2">
                      <wp:simplePos x="0" y="0"/>
                      <wp:positionH relativeFrom="column">
                        <wp:posOffset>0</wp:posOffset>
                      </wp:positionH>
                      <wp:positionV relativeFrom="paragraph">
                        <wp:posOffset>0</wp:posOffset>
                      </wp:positionV>
                      <wp:extent cx="76200" cy="28575"/>
                      <wp:effectExtent l="19050" t="19050" r="19050" b="28575"/>
                      <wp:wrapNone/>
                      <wp:docPr id="6686" name="Text Box 3832">
                        <a:extLst xmlns:a="http://schemas.openxmlformats.org/drawingml/2006/main">
                          <a:ext uri="{FF2B5EF4-FFF2-40B4-BE49-F238E27FC236}">
                            <a16:creationId xmlns:a16="http://schemas.microsoft.com/office/drawing/2014/main" id="{00000000-0008-0000-0000-00001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E7194" id="Text Box 3832" o:spid="_x0000_s1026" type="#_x0000_t202" style="position:absolute;margin-left:0;margin-top:0;width:6pt;height:2.25pt;z-index:2497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0080" behindDoc="0" locked="0" layoutInCell="1" allowOverlap="1" wp14:anchorId="4C45B3EF" wp14:editId="5E95B554">
                      <wp:simplePos x="0" y="0"/>
                      <wp:positionH relativeFrom="column">
                        <wp:posOffset>0</wp:posOffset>
                      </wp:positionH>
                      <wp:positionV relativeFrom="paragraph">
                        <wp:posOffset>0</wp:posOffset>
                      </wp:positionV>
                      <wp:extent cx="76200" cy="28575"/>
                      <wp:effectExtent l="19050" t="19050" r="19050" b="28575"/>
                      <wp:wrapNone/>
                      <wp:docPr id="6687" name="Text Box 3831">
                        <a:extLst xmlns:a="http://schemas.openxmlformats.org/drawingml/2006/main">
                          <a:ext uri="{FF2B5EF4-FFF2-40B4-BE49-F238E27FC236}">
                            <a16:creationId xmlns:a16="http://schemas.microsoft.com/office/drawing/2014/main" id="{00000000-0008-0000-0000-00001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C84FA" id="Text Box 3831" o:spid="_x0000_s1026" type="#_x0000_t202" style="position:absolute;margin-left:0;margin-top:0;width:6pt;height:2.25pt;z-index:24971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1104" behindDoc="0" locked="0" layoutInCell="1" allowOverlap="1" wp14:anchorId="2914BF60" wp14:editId="305A40A4">
                      <wp:simplePos x="0" y="0"/>
                      <wp:positionH relativeFrom="column">
                        <wp:posOffset>0</wp:posOffset>
                      </wp:positionH>
                      <wp:positionV relativeFrom="paragraph">
                        <wp:posOffset>0</wp:posOffset>
                      </wp:positionV>
                      <wp:extent cx="76200" cy="28575"/>
                      <wp:effectExtent l="19050" t="19050" r="19050" b="28575"/>
                      <wp:wrapNone/>
                      <wp:docPr id="6688" name="Text Box 3830">
                        <a:extLst xmlns:a="http://schemas.openxmlformats.org/drawingml/2006/main">
                          <a:ext uri="{FF2B5EF4-FFF2-40B4-BE49-F238E27FC236}">
                            <a16:creationId xmlns:a16="http://schemas.microsoft.com/office/drawing/2014/main" id="{00000000-0008-0000-0000-00002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64ED2D" id="Text Box 3830" o:spid="_x0000_s1026" type="#_x0000_t202" style="position:absolute;margin-left:0;margin-top:0;width:6pt;height:2.25pt;z-index:24971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2128" behindDoc="0" locked="0" layoutInCell="1" allowOverlap="1" wp14:anchorId="1BFEA0C4" wp14:editId="116EA75A">
                      <wp:simplePos x="0" y="0"/>
                      <wp:positionH relativeFrom="column">
                        <wp:posOffset>0</wp:posOffset>
                      </wp:positionH>
                      <wp:positionV relativeFrom="paragraph">
                        <wp:posOffset>0</wp:posOffset>
                      </wp:positionV>
                      <wp:extent cx="76200" cy="28575"/>
                      <wp:effectExtent l="19050" t="19050" r="19050" b="28575"/>
                      <wp:wrapNone/>
                      <wp:docPr id="6689" name="Text Box 3829">
                        <a:extLst xmlns:a="http://schemas.openxmlformats.org/drawingml/2006/main">
                          <a:ext uri="{FF2B5EF4-FFF2-40B4-BE49-F238E27FC236}">
                            <a16:creationId xmlns:a16="http://schemas.microsoft.com/office/drawing/2014/main" id="{00000000-0008-0000-0000-00002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30D04" id="Text Box 3829" o:spid="_x0000_s1026" type="#_x0000_t202" style="position:absolute;margin-left:0;margin-top:0;width:6pt;height:2.25pt;z-index:2497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3152" behindDoc="0" locked="0" layoutInCell="1" allowOverlap="1" wp14:anchorId="126A3F58" wp14:editId="5D16DE04">
                      <wp:simplePos x="0" y="0"/>
                      <wp:positionH relativeFrom="column">
                        <wp:posOffset>0</wp:posOffset>
                      </wp:positionH>
                      <wp:positionV relativeFrom="paragraph">
                        <wp:posOffset>0</wp:posOffset>
                      </wp:positionV>
                      <wp:extent cx="76200" cy="28575"/>
                      <wp:effectExtent l="19050" t="19050" r="19050" b="28575"/>
                      <wp:wrapNone/>
                      <wp:docPr id="6690" name="Text Box 3828">
                        <a:extLst xmlns:a="http://schemas.openxmlformats.org/drawingml/2006/main">
                          <a:ext uri="{FF2B5EF4-FFF2-40B4-BE49-F238E27FC236}">
                            <a16:creationId xmlns:a16="http://schemas.microsoft.com/office/drawing/2014/main" id="{00000000-0008-0000-0000-00002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092A2" id="Text Box 3828" o:spid="_x0000_s1026" type="#_x0000_t202" style="position:absolute;margin-left:0;margin-top:0;width:6pt;height:2.25pt;z-index:24971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4176" behindDoc="0" locked="0" layoutInCell="1" allowOverlap="1" wp14:anchorId="110CD908" wp14:editId="515033BE">
                      <wp:simplePos x="0" y="0"/>
                      <wp:positionH relativeFrom="column">
                        <wp:posOffset>0</wp:posOffset>
                      </wp:positionH>
                      <wp:positionV relativeFrom="paragraph">
                        <wp:posOffset>0</wp:posOffset>
                      </wp:positionV>
                      <wp:extent cx="76200" cy="28575"/>
                      <wp:effectExtent l="19050" t="19050" r="19050" b="28575"/>
                      <wp:wrapNone/>
                      <wp:docPr id="6691" name="Text Box 3827">
                        <a:extLst xmlns:a="http://schemas.openxmlformats.org/drawingml/2006/main">
                          <a:ext uri="{FF2B5EF4-FFF2-40B4-BE49-F238E27FC236}">
                            <a16:creationId xmlns:a16="http://schemas.microsoft.com/office/drawing/2014/main" id="{00000000-0008-0000-0000-00002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149F3" id="Text Box 3827" o:spid="_x0000_s1026" type="#_x0000_t202" style="position:absolute;margin-left:0;margin-top:0;width:6pt;height:2.25pt;z-index:24971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5200" behindDoc="0" locked="0" layoutInCell="1" allowOverlap="1" wp14:anchorId="34EEB504" wp14:editId="0CDDD645">
                      <wp:simplePos x="0" y="0"/>
                      <wp:positionH relativeFrom="column">
                        <wp:posOffset>0</wp:posOffset>
                      </wp:positionH>
                      <wp:positionV relativeFrom="paragraph">
                        <wp:posOffset>0</wp:posOffset>
                      </wp:positionV>
                      <wp:extent cx="76200" cy="28575"/>
                      <wp:effectExtent l="19050" t="19050" r="19050" b="28575"/>
                      <wp:wrapNone/>
                      <wp:docPr id="6692" name="Text Box 3826">
                        <a:extLst xmlns:a="http://schemas.openxmlformats.org/drawingml/2006/main">
                          <a:ext uri="{FF2B5EF4-FFF2-40B4-BE49-F238E27FC236}">
                            <a16:creationId xmlns:a16="http://schemas.microsoft.com/office/drawing/2014/main" id="{00000000-0008-0000-0000-00002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AA87E" id="Text Box 3826" o:spid="_x0000_s1026" type="#_x0000_t202" style="position:absolute;margin-left:0;margin-top:0;width:6pt;height:2.25pt;z-index:2497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6224" behindDoc="0" locked="0" layoutInCell="1" allowOverlap="1" wp14:anchorId="44A31B44" wp14:editId="3571CB2A">
                      <wp:simplePos x="0" y="0"/>
                      <wp:positionH relativeFrom="column">
                        <wp:posOffset>0</wp:posOffset>
                      </wp:positionH>
                      <wp:positionV relativeFrom="paragraph">
                        <wp:posOffset>0</wp:posOffset>
                      </wp:positionV>
                      <wp:extent cx="76200" cy="28575"/>
                      <wp:effectExtent l="19050" t="19050" r="19050" b="28575"/>
                      <wp:wrapNone/>
                      <wp:docPr id="6693" name="Text Box 3825">
                        <a:extLst xmlns:a="http://schemas.openxmlformats.org/drawingml/2006/main">
                          <a:ext uri="{FF2B5EF4-FFF2-40B4-BE49-F238E27FC236}">
                            <a16:creationId xmlns:a16="http://schemas.microsoft.com/office/drawing/2014/main" id="{00000000-0008-0000-0000-00002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5FCE3" id="Text Box 3825" o:spid="_x0000_s1026" type="#_x0000_t202" style="position:absolute;margin-left:0;margin-top:0;width:6pt;height:2.25pt;z-index:24971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7248" behindDoc="0" locked="0" layoutInCell="1" allowOverlap="1" wp14:anchorId="4059DE1D" wp14:editId="698BE9A4">
                      <wp:simplePos x="0" y="0"/>
                      <wp:positionH relativeFrom="column">
                        <wp:posOffset>0</wp:posOffset>
                      </wp:positionH>
                      <wp:positionV relativeFrom="paragraph">
                        <wp:posOffset>0</wp:posOffset>
                      </wp:positionV>
                      <wp:extent cx="76200" cy="28575"/>
                      <wp:effectExtent l="19050" t="19050" r="19050" b="28575"/>
                      <wp:wrapNone/>
                      <wp:docPr id="6694" name="Text Box 3824">
                        <a:extLst xmlns:a="http://schemas.openxmlformats.org/drawingml/2006/main">
                          <a:ext uri="{FF2B5EF4-FFF2-40B4-BE49-F238E27FC236}">
                            <a16:creationId xmlns:a16="http://schemas.microsoft.com/office/drawing/2014/main" id="{00000000-0008-0000-0000-00002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0EB91" id="Text Box 3824" o:spid="_x0000_s1026" type="#_x0000_t202" style="position:absolute;margin-left:0;margin-top:0;width:6pt;height:2.25pt;z-index:24971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8272" behindDoc="0" locked="0" layoutInCell="1" allowOverlap="1" wp14:anchorId="52AAD347" wp14:editId="378F1B2F">
                      <wp:simplePos x="0" y="0"/>
                      <wp:positionH relativeFrom="column">
                        <wp:posOffset>0</wp:posOffset>
                      </wp:positionH>
                      <wp:positionV relativeFrom="paragraph">
                        <wp:posOffset>0</wp:posOffset>
                      </wp:positionV>
                      <wp:extent cx="76200" cy="28575"/>
                      <wp:effectExtent l="19050" t="19050" r="19050" b="28575"/>
                      <wp:wrapNone/>
                      <wp:docPr id="6695" name="Text Box 3823">
                        <a:extLst xmlns:a="http://schemas.openxmlformats.org/drawingml/2006/main">
                          <a:ext uri="{FF2B5EF4-FFF2-40B4-BE49-F238E27FC236}">
                            <a16:creationId xmlns:a16="http://schemas.microsoft.com/office/drawing/2014/main" id="{00000000-0008-0000-0000-00002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4260B2" id="Text Box 3823" o:spid="_x0000_s1026" type="#_x0000_t202" style="position:absolute;margin-left:0;margin-top:0;width:6pt;height:2.25pt;z-index:24971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19296" behindDoc="0" locked="0" layoutInCell="1" allowOverlap="1" wp14:anchorId="7E783556" wp14:editId="0812B56A">
                      <wp:simplePos x="0" y="0"/>
                      <wp:positionH relativeFrom="column">
                        <wp:posOffset>0</wp:posOffset>
                      </wp:positionH>
                      <wp:positionV relativeFrom="paragraph">
                        <wp:posOffset>0</wp:posOffset>
                      </wp:positionV>
                      <wp:extent cx="76200" cy="28575"/>
                      <wp:effectExtent l="19050" t="19050" r="19050" b="28575"/>
                      <wp:wrapNone/>
                      <wp:docPr id="6696" name="Text Box 3822">
                        <a:extLst xmlns:a="http://schemas.openxmlformats.org/drawingml/2006/main">
                          <a:ext uri="{FF2B5EF4-FFF2-40B4-BE49-F238E27FC236}">
                            <a16:creationId xmlns:a16="http://schemas.microsoft.com/office/drawing/2014/main" id="{00000000-0008-0000-0000-00002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2EC8E" id="Text Box 3822" o:spid="_x0000_s1026" type="#_x0000_t202" style="position:absolute;margin-left:0;margin-top:0;width:6pt;height:2.25pt;z-index:24971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0320" behindDoc="0" locked="0" layoutInCell="1" allowOverlap="1" wp14:anchorId="64A32FAF" wp14:editId="50C66718">
                      <wp:simplePos x="0" y="0"/>
                      <wp:positionH relativeFrom="column">
                        <wp:posOffset>0</wp:posOffset>
                      </wp:positionH>
                      <wp:positionV relativeFrom="paragraph">
                        <wp:posOffset>0</wp:posOffset>
                      </wp:positionV>
                      <wp:extent cx="76200" cy="28575"/>
                      <wp:effectExtent l="19050" t="19050" r="19050" b="28575"/>
                      <wp:wrapNone/>
                      <wp:docPr id="6697" name="Text Box 3821">
                        <a:extLst xmlns:a="http://schemas.openxmlformats.org/drawingml/2006/main">
                          <a:ext uri="{FF2B5EF4-FFF2-40B4-BE49-F238E27FC236}">
                            <a16:creationId xmlns:a16="http://schemas.microsoft.com/office/drawing/2014/main" id="{00000000-0008-0000-0000-00002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CFF02" id="Text Box 3821" o:spid="_x0000_s1026" type="#_x0000_t202" style="position:absolute;margin-left:0;margin-top:0;width:6pt;height:2.25pt;z-index:24972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1344" behindDoc="0" locked="0" layoutInCell="1" allowOverlap="1" wp14:anchorId="636927C3" wp14:editId="666DD769">
                      <wp:simplePos x="0" y="0"/>
                      <wp:positionH relativeFrom="column">
                        <wp:posOffset>0</wp:posOffset>
                      </wp:positionH>
                      <wp:positionV relativeFrom="paragraph">
                        <wp:posOffset>0</wp:posOffset>
                      </wp:positionV>
                      <wp:extent cx="76200" cy="28575"/>
                      <wp:effectExtent l="19050" t="19050" r="19050" b="28575"/>
                      <wp:wrapNone/>
                      <wp:docPr id="6698" name="Text Box 3820">
                        <a:extLst xmlns:a="http://schemas.openxmlformats.org/drawingml/2006/main">
                          <a:ext uri="{FF2B5EF4-FFF2-40B4-BE49-F238E27FC236}">
                            <a16:creationId xmlns:a16="http://schemas.microsoft.com/office/drawing/2014/main" id="{00000000-0008-0000-0000-00002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E31AF" id="Text Box 3820" o:spid="_x0000_s1026" type="#_x0000_t202" style="position:absolute;margin-left:0;margin-top:0;width:6pt;height:2.25pt;z-index:2497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2368" behindDoc="0" locked="0" layoutInCell="1" allowOverlap="1" wp14:anchorId="54273FDA" wp14:editId="1EEDD33A">
                      <wp:simplePos x="0" y="0"/>
                      <wp:positionH relativeFrom="column">
                        <wp:posOffset>0</wp:posOffset>
                      </wp:positionH>
                      <wp:positionV relativeFrom="paragraph">
                        <wp:posOffset>0</wp:posOffset>
                      </wp:positionV>
                      <wp:extent cx="76200" cy="28575"/>
                      <wp:effectExtent l="19050" t="19050" r="19050" b="28575"/>
                      <wp:wrapNone/>
                      <wp:docPr id="6699" name="Text Box 3819">
                        <a:extLst xmlns:a="http://schemas.openxmlformats.org/drawingml/2006/main">
                          <a:ext uri="{FF2B5EF4-FFF2-40B4-BE49-F238E27FC236}">
                            <a16:creationId xmlns:a16="http://schemas.microsoft.com/office/drawing/2014/main" id="{00000000-0008-0000-0000-00002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8E3A5" id="Text Box 3819" o:spid="_x0000_s1026" type="#_x0000_t202" style="position:absolute;margin-left:0;margin-top:0;width:6pt;height:2.25pt;z-index:24972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3392" behindDoc="0" locked="0" layoutInCell="1" allowOverlap="1" wp14:anchorId="00C96A23" wp14:editId="24CD2A1E">
                      <wp:simplePos x="0" y="0"/>
                      <wp:positionH relativeFrom="column">
                        <wp:posOffset>0</wp:posOffset>
                      </wp:positionH>
                      <wp:positionV relativeFrom="paragraph">
                        <wp:posOffset>0</wp:posOffset>
                      </wp:positionV>
                      <wp:extent cx="76200" cy="28575"/>
                      <wp:effectExtent l="19050" t="19050" r="19050" b="28575"/>
                      <wp:wrapNone/>
                      <wp:docPr id="6700" name="Text Box 3818">
                        <a:extLst xmlns:a="http://schemas.openxmlformats.org/drawingml/2006/main">
                          <a:ext uri="{FF2B5EF4-FFF2-40B4-BE49-F238E27FC236}">
                            <a16:creationId xmlns:a16="http://schemas.microsoft.com/office/drawing/2014/main" id="{00000000-0008-0000-0000-00002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ED730" id="Text Box 3818" o:spid="_x0000_s1026" type="#_x0000_t202" style="position:absolute;margin-left:0;margin-top:0;width:6pt;height:2.25pt;z-index:24972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4416" behindDoc="0" locked="0" layoutInCell="1" allowOverlap="1" wp14:anchorId="49F96F52" wp14:editId="6DD596C4">
                      <wp:simplePos x="0" y="0"/>
                      <wp:positionH relativeFrom="column">
                        <wp:posOffset>0</wp:posOffset>
                      </wp:positionH>
                      <wp:positionV relativeFrom="paragraph">
                        <wp:posOffset>0</wp:posOffset>
                      </wp:positionV>
                      <wp:extent cx="76200" cy="28575"/>
                      <wp:effectExtent l="19050" t="19050" r="19050" b="28575"/>
                      <wp:wrapNone/>
                      <wp:docPr id="6701" name="Text Box 3817">
                        <a:extLst xmlns:a="http://schemas.openxmlformats.org/drawingml/2006/main">
                          <a:ext uri="{FF2B5EF4-FFF2-40B4-BE49-F238E27FC236}">
                            <a16:creationId xmlns:a16="http://schemas.microsoft.com/office/drawing/2014/main" id="{00000000-0008-0000-0000-00002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86283" id="Text Box 3817" o:spid="_x0000_s1026" type="#_x0000_t202" style="position:absolute;margin-left:0;margin-top:0;width:6pt;height:2.25pt;z-index:2497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5440" behindDoc="0" locked="0" layoutInCell="1" allowOverlap="1" wp14:anchorId="013075E2" wp14:editId="3605BD30">
                      <wp:simplePos x="0" y="0"/>
                      <wp:positionH relativeFrom="column">
                        <wp:posOffset>0</wp:posOffset>
                      </wp:positionH>
                      <wp:positionV relativeFrom="paragraph">
                        <wp:posOffset>0</wp:posOffset>
                      </wp:positionV>
                      <wp:extent cx="76200" cy="28575"/>
                      <wp:effectExtent l="19050" t="19050" r="19050" b="28575"/>
                      <wp:wrapNone/>
                      <wp:docPr id="6702" name="Text Box 3816">
                        <a:extLst xmlns:a="http://schemas.openxmlformats.org/drawingml/2006/main">
                          <a:ext uri="{FF2B5EF4-FFF2-40B4-BE49-F238E27FC236}">
                            <a16:creationId xmlns:a16="http://schemas.microsoft.com/office/drawing/2014/main" id="{00000000-0008-0000-0000-00002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1554D2" id="Text Box 3816" o:spid="_x0000_s1026" type="#_x0000_t202" style="position:absolute;margin-left:0;margin-top:0;width:6pt;height:2.25pt;z-index:2497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6464" behindDoc="0" locked="0" layoutInCell="1" allowOverlap="1" wp14:anchorId="3B271CEB" wp14:editId="1537A824">
                      <wp:simplePos x="0" y="0"/>
                      <wp:positionH relativeFrom="column">
                        <wp:posOffset>0</wp:posOffset>
                      </wp:positionH>
                      <wp:positionV relativeFrom="paragraph">
                        <wp:posOffset>0</wp:posOffset>
                      </wp:positionV>
                      <wp:extent cx="76200" cy="28575"/>
                      <wp:effectExtent l="19050" t="19050" r="19050" b="28575"/>
                      <wp:wrapNone/>
                      <wp:docPr id="6703" name="Text Box 3815">
                        <a:extLst xmlns:a="http://schemas.openxmlformats.org/drawingml/2006/main">
                          <a:ext uri="{FF2B5EF4-FFF2-40B4-BE49-F238E27FC236}">
                            <a16:creationId xmlns:a16="http://schemas.microsoft.com/office/drawing/2014/main" id="{00000000-0008-0000-0000-00002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4C846" id="Text Box 3815" o:spid="_x0000_s1026" type="#_x0000_t202" style="position:absolute;margin-left:0;margin-top:0;width:6pt;height:2.25pt;z-index:24972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7488" behindDoc="0" locked="0" layoutInCell="1" allowOverlap="1" wp14:anchorId="668D3797" wp14:editId="133A2E6B">
                      <wp:simplePos x="0" y="0"/>
                      <wp:positionH relativeFrom="column">
                        <wp:posOffset>0</wp:posOffset>
                      </wp:positionH>
                      <wp:positionV relativeFrom="paragraph">
                        <wp:posOffset>0</wp:posOffset>
                      </wp:positionV>
                      <wp:extent cx="76200" cy="28575"/>
                      <wp:effectExtent l="19050" t="19050" r="19050" b="28575"/>
                      <wp:wrapNone/>
                      <wp:docPr id="6704" name="Text Box 3814">
                        <a:extLst xmlns:a="http://schemas.openxmlformats.org/drawingml/2006/main">
                          <a:ext uri="{FF2B5EF4-FFF2-40B4-BE49-F238E27FC236}">
                            <a16:creationId xmlns:a16="http://schemas.microsoft.com/office/drawing/2014/main" id="{00000000-0008-0000-0000-00003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86AB3" id="Text Box 3814" o:spid="_x0000_s1026" type="#_x0000_t202" style="position:absolute;margin-left:0;margin-top:0;width:6pt;height:2.25pt;z-index:24972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8512" behindDoc="0" locked="0" layoutInCell="1" allowOverlap="1" wp14:anchorId="529A8774" wp14:editId="3A138155">
                      <wp:simplePos x="0" y="0"/>
                      <wp:positionH relativeFrom="column">
                        <wp:posOffset>0</wp:posOffset>
                      </wp:positionH>
                      <wp:positionV relativeFrom="paragraph">
                        <wp:posOffset>0</wp:posOffset>
                      </wp:positionV>
                      <wp:extent cx="76200" cy="28575"/>
                      <wp:effectExtent l="19050" t="19050" r="19050" b="28575"/>
                      <wp:wrapNone/>
                      <wp:docPr id="6705" name="Text Box 3813">
                        <a:extLst xmlns:a="http://schemas.openxmlformats.org/drawingml/2006/main">
                          <a:ext uri="{FF2B5EF4-FFF2-40B4-BE49-F238E27FC236}">
                            <a16:creationId xmlns:a16="http://schemas.microsoft.com/office/drawing/2014/main" id="{00000000-0008-0000-0000-00003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17005" id="Text Box 3813" o:spid="_x0000_s1026" type="#_x0000_t202" style="position:absolute;margin-left:0;margin-top:0;width:6pt;height:2.25pt;z-index:24972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29536" behindDoc="0" locked="0" layoutInCell="1" allowOverlap="1" wp14:anchorId="0D4B40B0" wp14:editId="19557824">
                      <wp:simplePos x="0" y="0"/>
                      <wp:positionH relativeFrom="column">
                        <wp:posOffset>0</wp:posOffset>
                      </wp:positionH>
                      <wp:positionV relativeFrom="paragraph">
                        <wp:posOffset>0</wp:posOffset>
                      </wp:positionV>
                      <wp:extent cx="76200" cy="28575"/>
                      <wp:effectExtent l="19050" t="19050" r="19050" b="28575"/>
                      <wp:wrapNone/>
                      <wp:docPr id="6706" name="Text Box 3812">
                        <a:extLst xmlns:a="http://schemas.openxmlformats.org/drawingml/2006/main">
                          <a:ext uri="{FF2B5EF4-FFF2-40B4-BE49-F238E27FC236}">
                            <a16:creationId xmlns:a16="http://schemas.microsoft.com/office/drawing/2014/main" id="{00000000-0008-0000-0000-00003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10AD6" id="Text Box 3812" o:spid="_x0000_s1026" type="#_x0000_t202" style="position:absolute;margin-left:0;margin-top:0;width:6pt;height:2.25pt;z-index:24972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0560" behindDoc="0" locked="0" layoutInCell="1" allowOverlap="1" wp14:anchorId="1AFD67B9" wp14:editId="7EEEC3E2">
                      <wp:simplePos x="0" y="0"/>
                      <wp:positionH relativeFrom="column">
                        <wp:posOffset>0</wp:posOffset>
                      </wp:positionH>
                      <wp:positionV relativeFrom="paragraph">
                        <wp:posOffset>0</wp:posOffset>
                      </wp:positionV>
                      <wp:extent cx="76200" cy="28575"/>
                      <wp:effectExtent l="19050" t="19050" r="19050" b="28575"/>
                      <wp:wrapNone/>
                      <wp:docPr id="6707" name="Text Box 3811">
                        <a:extLst xmlns:a="http://schemas.openxmlformats.org/drawingml/2006/main">
                          <a:ext uri="{FF2B5EF4-FFF2-40B4-BE49-F238E27FC236}">
                            <a16:creationId xmlns:a16="http://schemas.microsoft.com/office/drawing/2014/main" id="{00000000-0008-0000-0000-00003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7F8F6" id="Text Box 3811" o:spid="_x0000_s1026" type="#_x0000_t202" style="position:absolute;margin-left:0;margin-top:0;width:6pt;height:2.25pt;z-index:2497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1584" behindDoc="0" locked="0" layoutInCell="1" allowOverlap="1" wp14:anchorId="0680D823" wp14:editId="28DDA7E5">
                      <wp:simplePos x="0" y="0"/>
                      <wp:positionH relativeFrom="column">
                        <wp:posOffset>0</wp:posOffset>
                      </wp:positionH>
                      <wp:positionV relativeFrom="paragraph">
                        <wp:posOffset>0</wp:posOffset>
                      </wp:positionV>
                      <wp:extent cx="76200" cy="28575"/>
                      <wp:effectExtent l="19050" t="19050" r="19050" b="28575"/>
                      <wp:wrapNone/>
                      <wp:docPr id="6708" name="Text Box 3810">
                        <a:extLst xmlns:a="http://schemas.openxmlformats.org/drawingml/2006/main">
                          <a:ext uri="{FF2B5EF4-FFF2-40B4-BE49-F238E27FC236}">
                            <a16:creationId xmlns:a16="http://schemas.microsoft.com/office/drawing/2014/main" id="{00000000-0008-0000-0000-00003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2E45B" id="Text Box 3810" o:spid="_x0000_s1026" type="#_x0000_t202" style="position:absolute;margin-left:0;margin-top:0;width:6pt;height:2.25pt;z-index:24973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2608" behindDoc="0" locked="0" layoutInCell="1" allowOverlap="1" wp14:anchorId="17F06579" wp14:editId="5A7EBA28">
                      <wp:simplePos x="0" y="0"/>
                      <wp:positionH relativeFrom="column">
                        <wp:posOffset>0</wp:posOffset>
                      </wp:positionH>
                      <wp:positionV relativeFrom="paragraph">
                        <wp:posOffset>0</wp:posOffset>
                      </wp:positionV>
                      <wp:extent cx="76200" cy="28575"/>
                      <wp:effectExtent l="19050" t="19050" r="19050" b="28575"/>
                      <wp:wrapNone/>
                      <wp:docPr id="6709" name="Text Box 3809">
                        <a:extLst xmlns:a="http://schemas.openxmlformats.org/drawingml/2006/main">
                          <a:ext uri="{FF2B5EF4-FFF2-40B4-BE49-F238E27FC236}">
                            <a16:creationId xmlns:a16="http://schemas.microsoft.com/office/drawing/2014/main" id="{00000000-0008-0000-0000-00003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A3F7E" id="Text Box 3809" o:spid="_x0000_s1026" type="#_x0000_t202" style="position:absolute;margin-left:0;margin-top:0;width:6pt;height:2.25pt;z-index:24973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3632" behindDoc="0" locked="0" layoutInCell="1" allowOverlap="1" wp14:anchorId="7C71939E" wp14:editId="4AB872B0">
                      <wp:simplePos x="0" y="0"/>
                      <wp:positionH relativeFrom="column">
                        <wp:posOffset>0</wp:posOffset>
                      </wp:positionH>
                      <wp:positionV relativeFrom="paragraph">
                        <wp:posOffset>0</wp:posOffset>
                      </wp:positionV>
                      <wp:extent cx="76200" cy="28575"/>
                      <wp:effectExtent l="19050" t="19050" r="19050" b="28575"/>
                      <wp:wrapNone/>
                      <wp:docPr id="6710" name="Text Box 3808">
                        <a:extLst xmlns:a="http://schemas.openxmlformats.org/drawingml/2006/main">
                          <a:ext uri="{FF2B5EF4-FFF2-40B4-BE49-F238E27FC236}">
                            <a16:creationId xmlns:a16="http://schemas.microsoft.com/office/drawing/2014/main" id="{00000000-0008-0000-0000-00003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02C75" id="Text Box 3808" o:spid="_x0000_s1026" type="#_x0000_t202" style="position:absolute;margin-left:0;margin-top:0;width:6pt;height:2.25pt;z-index:2497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4656" behindDoc="0" locked="0" layoutInCell="1" allowOverlap="1" wp14:anchorId="2C390B3C" wp14:editId="2114A1D5">
                      <wp:simplePos x="0" y="0"/>
                      <wp:positionH relativeFrom="column">
                        <wp:posOffset>0</wp:posOffset>
                      </wp:positionH>
                      <wp:positionV relativeFrom="paragraph">
                        <wp:posOffset>0</wp:posOffset>
                      </wp:positionV>
                      <wp:extent cx="76200" cy="28575"/>
                      <wp:effectExtent l="19050" t="19050" r="19050" b="28575"/>
                      <wp:wrapNone/>
                      <wp:docPr id="6711" name="Text Box 3807">
                        <a:extLst xmlns:a="http://schemas.openxmlformats.org/drawingml/2006/main">
                          <a:ext uri="{FF2B5EF4-FFF2-40B4-BE49-F238E27FC236}">
                            <a16:creationId xmlns:a16="http://schemas.microsoft.com/office/drawing/2014/main" id="{00000000-0008-0000-0000-00003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9E987" id="Text Box 3807" o:spid="_x0000_s1026" type="#_x0000_t202" style="position:absolute;margin-left:0;margin-top:0;width:6pt;height:2.25pt;z-index:24973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5680" behindDoc="0" locked="0" layoutInCell="1" allowOverlap="1" wp14:anchorId="2370D9EF" wp14:editId="2F911E54">
                      <wp:simplePos x="0" y="0"/>
                      <wp:positionH relativeFrom="column">
                        <wp:posOffset>0</wp:posOffset>
                      </wp:positionH>
                      <wp:positionV relativeFrom="paragraph">
                        <wp:posOffset>0</wp:posOffset>
                      </wp:positionV>
                      <wp:extent cx="76200" cy="28575"/>
                      <wp:effectExtent l="19050" t="19050" r="19050" b="28575"/>
                      <wp:wrapNone/>
                      <wp:docPr id="6712" name="Text Box 3806">
                        <a:extLst xmlns:a="http://schemas.openxmlformats.org/drawingml/2006/main">
                          <a:ext uri="{FF2B5EF4-FFF2-40B4-BE49-F238E27FC236}">
                            <a16:creationId xmlns:a16="http://schemas.microsoft.com/office/drawing/2014/main" id="{00000000-0008-0000-0000-00003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3A5A7" id="Text Box 3806" o:spid="_x0000_s1026" type="#_x0000_t202" style="position:absolute;margin-left:0;margin-top:0;width:6pt;height:2.25pt;z-index:24973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6704" behindDoc="0" locked="0" layoutInCell="1" allowOverlap="1" wp14:anchorId="3B657732" wp14:editId="6D454DF6">
                      <wp:simplePos x="0" y="0"/>
                      <wp:positionH relativeFrom="column">
                        <wp:posOffset>0</wp:posOffset>
                      </wp:positionH>
                      <wp:positionV relativeFrom="paragraph">
                        <wp:posOffset>0</wp:posOffset>
                      </wp:positionV>
                      <wp:extent cx="76200" cy="28575"/>
                      <wp:effectExtent l="19050" t="19050" r="19050" b="28575"/>
                      <wp:wrapNone/>
                      <wp:docPr id="6713" name="Text Box 3805">
                        <a:extLst xmlns:a="http://schemas.openxmlformats.org/drawingml/2006/main">
                          <a:ext uri="{FF2B5EF4-FFF2-40B4-BE49-F238E27FC236}">
                            <a16:creationId xmlns:a16="http://schemas.microsoft.com/office/drawing/2014/main" id="{00000000-0008-0000-0000-00003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F4848" id="Text Box 3805" o:spid="_x0000_s1026" type="#_x0000_t202" style="position:absolute;margin-left:0;margin-top:0;width:6pt;height:2.25pt;z-index:2497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7728" behindDoc="0" locked="0" layoutInCell="1" allowOverlap="1" wp14:anchorId="3E9A9D0B" wp14:editId="16CCC138">
                      <wp:simplePos x="0" y="0"/>
                      <wp:positionH relativeFrom="column">
                        <wp:posOffset>0</wp:posOffset>
                      </wp:positionH>
                      <wp:positionV relativeFrom="paragraph">
                        <wp:posOffset>0</wp:posOffset>
                      </wp:positionV>
                      <wp:extent cx="76200" cy="28575"/>
                      <wp:effectExtent l="19050" t="19050" r="19050" b="28575"/>
                      <wp:wrapNone/>
                      <wp:docPr id="6714" name="Text Box 3804">
                        <a:extLst xmlns:a="http://schemas.openxmlformats.org/drawingml/2006/main">
                          <a:ext uri="{FF2B5EF4-FFF2-40B4-BE49-F238E27FC236}">
                            <a16:creationId xmlns:a16="http://schemas.microsoft.com/office/drawing/2014/main" id="{00000000-0008-0000-0000-00003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B2662" id="Text Box 3804" o:spid="_x0000_s1026" type="#_x0000_t202" style="position:absolute;margin-left:0;margin-top:0;width:6pt;height:2.25pt;z-index:24973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8752" behindDoc="0" locked="0" layoutInCell="1" allowOverlap="1" wp14:anchorId="4C878DB4" wp14:editId="481D35B8">
                      <wp:simplePos x="0" y="0"/>
                      <wp:positionH relativeFrom="column">
                        <wp:posOffset>0</wp:posOffset>
                      </wp:positionH>
                      <wp:positionV relativeFrom="paragraph">
                        <wp:posOffset>0</wp:posOffset>
                      </wp:positionV>
                      <wp:extent cx="76200" cy="28575"/>
                      <wp:effectExtent l="19050" t="19050" r="19050" b="28575"/>
                      <wp:wrapNone/>
                      <wp:docPr id="6715" name="Text Box 3803">
                        <a:extLst xmlns:a="http://schemas.openxmlformats.org/drawingml/2006/main">
                          <a:ext uri="{FF2B5EF4-FFF2-40B4-BE49-F238E27FC236}">
                            <a16:creationId xmlns:a16="http://schemas.microsoft.com/office/drawing/2014/main" id="{00000000-0008-0000-0000-00003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CF9D1" id="Text Box 3803" o:spid="_x0000_s1026" type="#_x0000_t202" style="position:absolute;margin-left:0;margin-top:0;width:6pt;height:2.25pt;z-index:24973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39776" behindDoc="0" locked="0" layoutInCell="1" allowOverlap="1" wp14:anchorId="07542303" wp14:editId="23A2AC69">
                      <wp:simplePos x="0" y="0"/>
                      <wp:positionH relativeFrom="column">
                        <wp:posOffset>0</wp:posOffset>
                      </wp:positionH>
                      <wp:positionV relativeFrom="paragraph">
                        <wp:posOffset>0</wp:posOffset>
                      </wp:positionV>
                      <wp:extent cx="76200" cy="28575"/>
                      <wp:effectExtent l="19050" t="19050" r="19050" b="28575"/>
                      <wp:wrapNone/>
                      <wp:docPr id="6716" name="Text Box 3802">
                        <a:extLst xmlns:a="http://schemas.openxmlformats.org/drawingml/2006/main">
                          <a:ext uri="{FF2B5EF4-FFF2-40B4-BE49-F238E27FC236}">
                            <a16:creationId xmlns:a16="http://schemas.microsoft.com/office/drawing/2014/main" id="{00000000-0008-0000-0000-00003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C94A3" id="Text Box 3802" o:spid="_x0000_s1026" type="#_x0000_t202" style="position:absolute;margin-left:0;margin-top:0;width:6pt;height:2.25pt;z-index:2497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0800" behindDoc="0" locked="0" layoutInCell="1" allowOverlap="1" wp14:anchorId="41CFDDCA" wp14:editId="32BD0672">
                      <wp:simplePos x="0" y="0"/>
                      <wp:positionH relativeFrom="column">
                        <wp:posOffset>0</wp:posOffset>
                      </wp:positionH>
                      <wp:positionV relativeFrom="paragraph">
                        <wp:posOffset>0</wp:posOffset>
                      </wp:positionV>
                      <wp:extent cx="76200" cy="28575"/>
                      <wp:effectExtent l="19050" t="19050" r="19050" b="28575"/>
                      <wp:wrapNone/>
                      <wp:docPr id="6717" name="Text Box 3801">
                        <a:extLst xmlns:a="http://schemas.openxmlformats.org/drawingml/2006/main">
                          <a:ext uri="{FF2B5EF4-FFF2-40B4-BE49-F238E27FC236}">
                            <a16:creationId xmlns:a16="http://schemas.microsoft.com/office/drawing/2014/main" id="{00000000-0008-0000-0000-00003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3AE028" id="Text Box 3801" o:spid="_x0000_s1026" type="#_x0000_t202" style="position:absolute;margin-left:0;margin-top:0;width:6pt;height:2.25pt;z-index:2497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1824" behindDoc="0" locked="0" layoutInCell="1" allowOverlap="1" wp14:anchorId="5E7C74F5" wp14:editId="18AD1623">
                      <wp:simplePos x="0" y="0"/>
                      <wp:positionH relativeFrom="column">
                        <wp:posOffset>0</wp:posOffset>
                      </wp:positionH>
                      <wp:positionV relativeFrom="paragraph">
                        <wp:posOffset>0</wp:posOffset>
                      </wp:positionV>
                      <wp:extent cx="76200" cy="28575"/>
                      <wp:effectExtent l="19050" t="19050" r="19050" b="28575"/>
                      <wp:wrapNone/>
                      <wp:docPr id="6718" name="Text Box 3800">
                        <a:extLst xmlns:a="http://schemas.openxmlformats.org/drawingml/2006/main">
                          <a:ext uri="{FF2B5EF4-FFF2-40B4-BE49-F238E27FC236}">
                            <a16:creationId xmlns:a16="http://schemas.microsoft.com/office/drawing/2014/main" id="{00000000-0008-0000-0000-00003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A239E" id="Text Box 3800" o:spid="_x0000_s1026" type="#_x0000_t202" style="position:absolute;margin-left:0;margin-top:0;width:6pt;height:2.25pt;z-index:24974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2848" behindDoc="0" locked="0" layoutInCell="1" allowOverlap="1" wp14:anchorId="679FCE64" wp14:editId="43370492">
                      <wp:simplePos x="0" y="0"/>
                      <wp:positionH relativeFrom="column">
                        <wp:posOffset>0</wp:posOffset>
                      </wp:positionH>
                      <wp:positionV relativeFrom="paragraph">
                        <wp:posOffset>0</wp:posOffset>
                      </wp:positionV>
                      <wp:extent cx="76200" cy="28575"/>
                      <wp:effectExtent l="19050" t="19050" r="19050" b="28575"/>
                      <wp:wrapNone/>
                      <wp:docPr id="6719" name="Text Box 3799">
                        <a:extLst xmlns:a="http://schemas.openxmlformats.org/drawingml/2006/main">
                          <a:ext uri="{FF2B5EF4-FFF2-40B4-BE49-F238E27FC236}">
                            <a16:creationId xmlns:a16="http://schemas.microsoft.com/office/drawing/2014/main" id="{00000000-0008-0000-0000-00003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743D1" id="Text Box 3799" o:spid="_x0000_s1026" type="#_x0000_t202" style="position:absolute;margin-left:0;margin-top:0;width:6pt;height:2.25pt;z-index:2497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3872" behindDoc="0" locked="0" layoutInCell="1" allowOverlap="1" wp14:anchorId="78BDC80A" wp14:editId="30B7364C">
                      <wp:simplePos x="0" y="0"/>
                      <wp:positionH relativeFrom="column">
                        <wp:posOffset>0</wp:posOffset>
                      </wp:positionH>
                      <wp:positionV relativeFrom="paragraph">
                        <wp:posOffset>0</wp:posOffset>
                      </wp:positionV>
                      <wp:extent cx="76200" cy="28575"/>
                      <wp:effectExtent l="19050" t="19050" r="19050" b="28575"/>
                      <wp:wrapNone/>
                      <wp:docPr id="6720" name="Text Box 3798">
                        <a:extLst xmlns:a="http://schemas.openxmlformats.org/drawingml/2006/main">
                          <a:ext uri="{FF2B5EF4-FFF2-40B4-BE49-F238E27FC236}">
                            <a16:creationId xmlns:a16="http://schemas.microsoft.com/office/drawing/2014/main" id="{00000000-0008-0000-0000-00004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5ECFF" id="Text Box 3798" o:spid="_x0000_s1026" type="#_x0000_t202" style="position:absolute;margin-left:0;margin-top:0;width:6pt;height:2.25pt;z-index:2497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4896" behindDoc="0" locked="0" layoutInCell="1" allowOverlap="1" wp14:anchorId="23B00F30" wp14:editId="7FAAD29A">
                      <wp:simplePos x="0" y="0"/>
                      <wp:positionH relativeFrom="column">
                        <wp:posOffset>0</wp:posOffset>
                      </wp:positionH>
                      <wp:positionV relativeFrom="paragraph">
                        <wp:posOffset>0</wp:posOffset>
                      </wp:positionV>
                      <wp:extent cx="76200" cy="28575"/>
                      <wp:effectExtent l="19050" t="19050" r="19050" b="28575"/>
                      <wp:wrapNone/>
                      <wp:docPr id="6721" name="Text Box 3797">
                        <a:extLst xmlns:a="http://schemas.openxmlformats.org/drawingml/2006/main">
                          <a:ext uri="{FF2B5EF4-FFF2-40B4-BE49-F238E27FC236}">
                            <a16:creationId xmlns:a16="http://schemas.microsoft.com/office/drawing/2014/main" id="{00000000-0008-0000-0000-00004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E63E3" id="Text Box 3797" o:spid="_x0000_s1026" type="#_x0000_t202" style="position:absolute;margin-left:0;margin-top:0;width:6pt;height:2.25pt;z-index:2497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5920" behindDoc="0" locked="0" layoutInCell="1" allowOverlap="1" wp14:anchorId="3443591D" wp14:editId="575E6BB5">
                      <wp:simplePos x="0" y="0"/>
                      <wp:positionH relativeFrom="column">
                        <wp:posOffset>0</wp:posOffset>
                      </wp:positionH>
                      <wp:positionV relativeFrom="paragraph">
                        <wp:posOffset>0</wp:posOffset>
                      </wp:positionV>
                      <wp:extent cx="76200" cy="28575"/>
                      <wp:effectExtent l="19050" t="19050" r="19050" b="28575"/>
                      <wp:wrapNone/>
                      <wp:docPr id="6722" name="Text Box 3796">
                        <a:extLst xmlns:a="http://schemas.openxmlformats.org/drawingml/2006/main">
                          <a:ext uri="{FF2B5EF4-FFF2-40B4-BE49-F238E27FC236}">
                            <a16:creationId xmlns:a16="http://schemas.microsoft.com/office/drawing/2014/main" id="{00000000-0008-0000-0000-00004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0BECE" id="Text Box 3796" o:spid="_x0000_s1026" type="#_x0000_t202" style="position:absolute;margin-left:0;margin-top:0;width:6pt;height:2.25pt;z-index:2497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6944" behindDoc="0" locked="0" layoutInCell="1" allowOverlap="1" wp14:anchorId="16BE7B9D" wp14:editId="5C56F211">
                      <wp:simplePos x="0" y="0"/>
                      <wp:positionH relativeFrom="column">
                        <wp:posOffset>0</wp:posOffset>
                      </wp:positionH>
                      <wp:positionV relativeFrom="paragraph">
                        <wp:posOffset>0</wp:posOffset>
                      </wp:positionV>
                      <wp:extent cx="76200" cy="28575"/>
                      <wp:effectExtent l="19050" t="19050" r="19050" b="28575"/>
                      <wp:wrapNone/>
                      <wp:docPr id="6723" name="Text Box 3795">
                        <a:extLst xmlns:a="http://schemas.openxmlformats.org/drawingml/2006/main">
                          <a:ext uri="{FF2B5EF4-FFF2-40B4-BE49-F238E27FC236}">
                            <a16:creationId xmlns:a16="http://schemas.microsoft.com/office/drawing/2014/main" id="{00000000-0008-0000-0000-00004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076DC" id="Text Box 3795" o:spid="_x0000_s1026" type="#_x0000_t202" style="position:absolute;margin-left:0;margin-top:0;width:6pt;height:2.25pt;z-index:2497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7968" behindDoc="0" locked="0" layoutInCell="1" allowOverlap="1" wp14:anchorId="2498F3DA" wp14:editId="0E9164EC">
                      <wp:simplePos x="0" y="0"/>
                      <wp:positionH relativeFrom="column">
                        <wp:posOffset>0</wp:posOffset>
                      </wp:positionH>
                      <wp:positionV relativeFrom="paragraph">
                        <wp:posOffset>0</wp:posOffset>
                      </wp:positionV>
                      <wp:extent cx="76200" cy="28575"/>
                      <wp:effectExtent l="19050" t="19050" r="19050" b="28575"/>
                      <wp:wrapNone/>
                      <wp:docPr id="6724" name="Text Box 3794">
                        <a:extLst xmlns:a="http://schemas.openxmlformats.org/drawingml/2006/main">
                          <a:ext uri="{FF2B5EF4-FFF2-40B4-BE49-F238E27FC236}">
                            <a16:creationId xmlns:a16="http://schemas.microsoft.com/office/drawing/2014/main" id="{00000000-0008-0000-0000-00004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1BFF93" id="Text Box 3794" o:spid="_x0000_s1026" type="#_x0000_t202" style="position:absolute;margin-left:0;margin-top:0;width:6pt;height:2.25pt;z-index:2497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48992" behindDoc="0" locked="0" layoutInCell="1" allowOverlap="1" wp14:anchorId="1ACFC66B" wp14:editId="7AD9770A">
                      <wp:simplePos x="0" y="0"/>
                      <wp:positionH relativeFrom="column">
                        <wp:posOffset>0</wp:posOffset>
                      </wp:positionH>
                      <wp:positionV relativeFrom="paragraph">
                        <wp:posOffset>0</wp:posOffset>
                      </wp:positionV>
                      <wp:extent cx="76200" cy="28575"/>
                      <wp:effectExtent l="19050" t="19050" r="19050" b="28575"/>
                      <wp:wrapNone/>
                      <wp:docPr id="6725" name="Text Box 3793">
                        <a:extLst xmlns:a="http://schemas.openxmlformats.org/drawingml/2006/main">
                          <a:ext uri="{FF2B5EF4-FFF2-40B4-BE49-F238E27FC236}">
                            <a16:creationId xmlns:a16="http://schemas.microsoft.com/office/drawing/2014/main" id="{00000000-0008-0000-0000-00004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426FF" id="Text Box 3793" o:spid="_x0000_s1026" type="#_x0000_t202" style="position:absolute;margin-left:0;margin-top:0;width:6pt;height:2.25pt;z-index:2497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0016" behindDoc="0" locked="0" layoutInCell="1" allowOverlap="1" wp14:anchorId="2FFBB0A4" wp14:editId="03B8BB83">
                      <wp:simplePos x="0" y="0"/>
                      <wp:positionH relativeFrom="column">
                        <wp:posOffset>0</wp:posOffset>
                      </wp:positionH>
                      <wp:positionV relativeFrom="paragraph">
                        <wp:posOffset>0</wp:posOffset>
                      </wp:positionV>
                      <wp:extent cx="76200" cy="28575"/>
                      <wp:effectExtent l="19050" t="19050" r="19050" b="28575"/>
                      <wp:wrapNone/>
                      <wp:docPr id="6726" name="Text Box 3792">
                        <a:extLst xmlns:a="http://schemas.openxmlformats.org/drawingml/2006/main">
                          <a:ext uri="{FF2B5EF4-FFF2-40B4-BE49-F238E27FC236}">
                            <a16:creationId xmlns:a16="http://schemas.microsoft.com/office/drawing/2014/main" id="{00000000-0008-0000-0000-00004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162A5" id="Text Box 3792" o:spid="_x0000_s1026" type="#_x0000_t202" style="position:absolute;margin-left:0;margin-top:0;width:6pt;height:2.25pt;z-index:2497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1040" behindDoc="0" locked="0" layoutInCell="1" allowOverlap="1" wp14:anchorId="65B45F23" wp14:editId="60FE5440">
                      <wp:simplePos x="0" y="0"/>
                      <wp:positionH relativeFrom="column">
                        <wp:posOffset>0</wp:posOffset>
                      </wp:positionH>
                      <wp:positionV relativeFrom="paragraph">
                        <wp:posOffset>0</wp:posOffset>
                      </wp:positionV>
                      <wp:extent cx="76200" cy="28575"/>
                      <wp:effectExtent l="19050" t="19050" r="19050" b="28575"/>
                      <wp:wrapNone/>
                      <wp:docPr id="6727" name="Text Box 3791">
                        <a:extLst xmlns:a="http://schemas.openxmlformats.org/drawingml/2006/main">
                          <a:ext uri="{FF2B5EF4-FFF2-40B4-BE49-F238E27FC236}">
                            <a16:creationId xmlns:a16="http://schemas.microsoft.com/office/drawing/2014/main" id="{00000000-0008-0000-0000-00004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B8978" id="Text Box 3791" o:spid="_x0000_s1026" type="#_x0000_t202" style="position:absolute;margin-left:0;margin-top:0;width:6pt;height:2.25pt;z-index:2497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2064" behindDoc="0" locked="0" layoutInCell="1" allowOverlap="1" wp14:anchorId="53B2C091" wp14:editId="17F2F5EA">
                      <wp:simplePos x="0" y="0"/>
                      <wp:positionH relativeFrom="column">
                        <wp:posOffset>0</wp:posOffset>
                      </wp:positionH>
                      <wp:positionV relativeFrom="paragraph">
                        <wp:posOffset>0</wp:posOffset>
                      </wp:positionV>
                      <wp:extent cx="76200" cy="28575"/>
                      <wp:effectExtent l="19050" t="19050" r="19050" b="28575"/>
                      <wp:wrapNone/>
                      <wp:docPr id="6728" name="Text Box 3790">
                        <a:extLst xmlns:a="http://schemas.openxmlformats.org/drawingml/2006/main">
                          <a:ext uri="{FF2B5EF4-FFF2-40B4-BE49-F238E27FC236}">
                            <a16:creationId xmlns:a16="http://schemas.microsoft.com/office/drawing/2014/main" id="{00000000-0008-0000-0000-00004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EBE62" id="Text Box 3790" o:spid="_x0000_s1026" type="#_x0000_t202" style="position:absolute;margin-left:0;margin-top:0;width:6pt;height:2.25pt;z-index:2497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3088" behindDoc="0" locked="0" layoutInCell="1" allowOverlap="1" wp14:anchorId="0B926860" wp14:editId="5ED0E39A">
                      <wp:simplePos x="0" y="0"/>
                      <wp:positionH relativeFrom="column">
                        <wp:posOffset>0</wp:posOffset>
                      </wp:positionH>
                      <wp:positionV relativeFrom="paragraph">
                        <wp:posOffset>0</wp:posOffset>
                      </wp:positionV>
                      <wp:extent cx="76200" cy="28575"/>
                      <wp:effectExtent l="19050" t="19050" r="19050" b="28575"/>
                      <wp:wrapNone/>
                      <wp:docPr id="6729" name="Text Box 3789">
                        <a:extLst xmlns:a="http://schemas.openxmlformats.org/drawingml/2006/main">
                          <a:ext uri="{FF2B5EF4-FFF2-40B4-BE49-F238E27FC236}">
                            <a16:creationId xmlns:a16="http://schemas.microsoft.com/office/drawing/2014/main" id="{00000000-0008-0000-0000-00004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313BA" id="Text Box 3789" o:spid="_x0000_s1026" type="#_x0000_t202" style="position:absolute;margin-left:0;margin-top:0;width:6pt;height:2.25pt;z-index:2497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4112" behindDoc="0" locked="0" layoutInCell="1" allowOverlap="1" wp14:anchorId="0ABADB5B" wp14:editId="0EB883BC">
                      <wp:simplePos x="0" y="0"/>
                      <wp:positionH relativeFrom="column">
                        <wp:posOffset>0</wp:posOffset>
                      </wp:positionH>
                      <wp:positionV relativeFrom="paragraph">
                        <wp:posOffset>0</wp:posOffset>
                      </wp:positionV>
                      <wp:extent cx="76200" cy="28575"/>
                      <wp:effectExtent l="19050" t="19050" r="19050" b="28575"/>
                      <wp:wrapNone/>
                      <wp:docPr id="6730" name="Text Box 3788">
                        <a:extLst xmlns:a="http://schemas.openxmlformats.org/drawingml/2006/main">
                          <a:ext uri="{FF2B5EF4-FFF2-40B4-BE49-F238E27FC236}">
                            <a16:creationId xmlns:a16="http://schemas.microsoft.com/office/drawing/2014/main" id="{00000000-0008-0000-0000-00004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190E3" id="Text Box 3788" o:spid="_x0000_s1026" type="#_x0000_t202" style="position:absolute;margin-left:0;margin-top:0;width:6pt;height:2.25pt;z-index:24975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5136" behindDoc="0" locked="0" layoutInCell="1" allowOverlap="1" wp14:anchorId="3D7DF98A" wp14:editId="57A26F47">
                      <wp:simplePos x="0" y="0"/>
                      <wp:positionH relativeFrom="column">
                        <wp:posOffset>0</wp:posOffset>
                      </wp:positionH>
                      <wp:positionV relativeFrom="paragraph">
                        <wp:posOffset>0</wp:posOffset>
                      </wp:positionV>
                      <wp:extent cx="76200" cy="28575"/>
                      <wp:effectExtent l="19050" t="19050" r="19050" b="28575"/>
                      <wp:wrapNone/>
                      <wp:docPr id="6731" name="Text Box 3787">
                        <a:extLst xmlns:a="http://schemas.openxmlformats.org/drawingml/2006/main">
                          <a:ext uri="{FF2B5EF4-FFF2-40B4-BE49-F238E27FC236}">
                            <a16:creationId xmlns:a16="http://schemas.microsoft.com/office/drawing/2014/main" id="{00000000-0008-0000-0000-00004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83AF2" id="Text Box 3787" o:spid="_x0000_s1026" type="#_x0000_t202" style="position:absolute;margin-left:0;margin-top:0;width:6pt;height:2.25pt;z-index:2497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6160" behindDoc="0" locked="0" layoutInCell="1" allowOverlap="1" wp14:anchorId="24DB07EA" wp14:editId="0D93E88A">
                      <wp:simplePos x="0" y="0"/>
                      <wp:positionH relativeFrom="column">
                        <wp:posOffset>0</wp:posOffset>
                      </wp:positionH>
                      <wp:positionV relativeFrom="paragraph">
                        <wp:posOffset>0</wp:posOffset>
                      </wp:positionV>
                      <wp:extent cx="76200" cy="28575"/>
                      <wp:effectExtent l="19050" t="19050" r="19050" b="28575"/>
                      <wp:wrapNone/>
                      <wp:docPr id="6732" name="Text Box 3786">
                        <a:extLst xmlns:a="http://schemas.openxmlformats.org/drawingml/2006/main">
                          <a:ext uri="{FF2B5EF4-FFF2-40B4-BE49-F238E27FC236}">
                            <a16:creationId xmlns:a16="http://schemas.microsoft.com/office/drawing/2014/main" id="{00000000-0008-0000-0000-00004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6FB80" id="Text Box 3786" o:spid="_x0000_s1026" type="#_x0000_t202" style="position:absolute;margin-left:0;margin-top:0;width:6pt;height:2.25pt;z-index:24975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7184" behindDoc="0" locked="0" layoutInCell="1" allowOverlap="1" wp14:anchorId="01CB5B40" wp14:editId="7E4C9F44">
                      <wp:simplePos x="0" y="0"/>
                      <wp:positionH relativeFrom="column">
                        <wp:posOffset>0</wp:posOffset>
                      </wp:positionH>
                      <wp:positionV relativeFrom="paragraph">
                        <wp:posOffset>0</wp:posOffset>
                      </wp:positionV>
                      <wp:extent cx="76200" cy="28575"/>
                      <wp:effectExtent l="19050" t="19050" r="19050" b="28575"/>
                      <wp:wrapNone/>
                      <wp:docPr id="6733" name="Text Box 3785">
                        <a:extLst xmlns:a="http://schemas.openxmlformats.org/drawingml/2006/main">
                          <a:ext uri="{FF2B5EF4-FFF2-40B4-BE49-F238E27FC236}">
                            <a16:creationId xmlns:a16="http://schemas.microsoft.com/office/drawing/2014/main" id="{00000000-0008-0000-0000-00004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44741" id="Text Box 3785" o:spid="_x0000_s1026" type="#_x0000_t202" style="position:absolute;margin-left:0;margin-top:0;width:6pt;height:2.25pt;z-index:2497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8208" behindDoc="0" locked="0" layoutInCell="1" allowOverlap="1" wp14:anchorId="71786569" wp14:editId="5C86E930">
                      <wp:simplePos x="0" y="0"/>
                      <wp:positionH relativeFrom="column">
                        <wp:posOffset>0</wp:posOffset>
                      </wp:positionH>
                      <wp:positionV relativeFrom="paragraph">
                        <wp:posOffset>0</wp:posOffset>
                      </wp:positionV>
                      <wp:extent cx="76200" cy="28575"/>
                      <wp:effectExtent l="19050" t="19050" r="19050" b="28575"/>
                      <wp:wrapNone/>
                      <wp:docPr id="6734" name="Text Box 3784">
                        <a:extLst xmlns:a="http://schemas.openxmlformats.org/drawingml/2006/main">
                          <a:ext uri="{FF2B5EF4-FFF2-40B4-BE49-F238E27FC236}">
                            <a16:creationId xmlns:a16="http://schemas.microsoft.com/office/drawing/2014/main" id="{00000000-0008-0000-0000-00004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3673B" id="Text Box 3784" o:spid="_x0000_s1026" type="#_x0000_t202" style="position:absolute;margin-left:0;margin-top:0;width:6pt;height:2.25pt;z-index:2497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59232" behindDoc="0" locked="0" layoutInCell="1" allowOverlap="1" wp14:anchorId="32D77212" wp14:editId="3EACCF72">
                      <wp:simplePos x="0" y="0"/>
                      <wp:positionH relativeFrom="column">
                        <wp:posOffset>0</wp:posOffset>
                      </wp:positionH>
                      <wp:positionV relativeFrom="paragraph">
                        <wp:posOffset>0</wp:posOffset>
                      </wp:positionV>
                      <wp:extent cx="76200" cy="28575"/>
                      <wp:effectExtent l="19050" t="19050" r="19050" b="28575"/>
                      <wp:wrapNone/>
                      <wp:docPr id="6735" name="Text Box 3783">
                        <a:extLst xmlns:a="http://schemas.openxmlformats.org/drawingml/2006/main">
                          <a:ext uri="{FF2B5EF4-FFF2-40B4-BE49-F238E27FC236}">
                            <a16:creationId xmlns:a16="http://schemas.microsoft.com/office/drawing/2014/main" id="{00000000-0008-0000-0000-00004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17BC0" id="Text Box 3783" o:spid="_x0000_s1026" type="#_x0000_t202" style="position:absolute;margin-left:0;margin-top:0;width:6pt;height:2.25pt;z-index:2497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0256" behindDoc="0" locked="0" layoutInCell="1" allowOverlap="1" wp14:anchorId="0E3FEFF0" wp14:editId="069F2FAB">
                      <wp:simplePos x="0" y="0"/>
                      <wp:positionH relativeFrom="column">
                        <wp:posOffset>0</wp:posOffset>
                      </wp:positionH>
                      <wp:positionV relativeFrom="paragraph">
                        <wp:posOffset>0</wp:posOffset>
                      </wp:positionV>
                      <wp:extent cx="76200" cy="28575"/>
                      <wp:effectExtent l="19050" t="19050" r="19050" b="28575"/>
                      <wp:wrapNone/>
                      <wp:docPr id="6736" name="Text Box 3782">
                        <a:extLst xmlns:a="http://schemas.openxmlformats.org/drawingml/2006/main">
                          <a:ext uri="{FF2B5EF4-FFF2-40B4-BE49-F238E27FC236}">
                            <a16:creationId xmlns:a16="http://schemas.microsoft.com/office/drawing/2014/main" id="{00000000-0008-0000-0000-00005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EB6A8" id="Text Box 3782" o:spid="_x0000_s1026" type="#_x0000_t202" style="position:absolute;margin-left:0;margin-top:0;width:6pt;height:2.25pt;z-index:2497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1280" behindDoc="0" locked="0" layoutInCell="1" allowOverlap="1" wp14:anchorId="45E48408" wp14:editId="23F47223">
                      <wp:simplePos x="0" y="0"/>
                      <wp:positionH relativeFrom="column">
                        <wp:posOffset>0</wp:posOffset>
                      </wp:positionH>
                      <wp:positionV relativeFrom="paragraph">
                        <wp:posOffset>0</wp:posOffset>
                      </wp:positionV>
                      <wp:extent cx="76200" cy="28575"/>
                      <wp:effectExtent l="19050" t="19050" r="19050" b="28575"/>
                      <wp:wrapNone/>
                      <wp:docPr id="6737" name="Text Box 3781">
                        <a:extLst xmlns:a="http://schemas.openxmlformats.org/drawingml/2006/main">
                          <a:ext uri="{FF2B5EF4-FFF2-40B4-BE49-F238E27FC236}">
                            <a16:creationId xmlns:a16="http://schemas.microsoft.com/office/drawing/2014/main" id="{00000000-0008-0000-0000-00005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D589A" id="Text Box 3781" o:spid="_x0000_s1026" type="#_x0000_t202" style="position:absolute;margin-left:0;margin-top:0;width:6pt;height:2.25pt;z-index:2497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2304" behindDoc="0" locked="0" layoutInCell="1" allowOverlap="1" wp14:anchorId="6AAA096F" wp14:editId="73CB7956">
                      <wp:simplePos x="0" y="0"/>
                      <wp:positionH relativeFrom="column">
                        <wp:posOffset>0</wp:posOffset>
                      </wp:positionH>
                      <wp:positionV relativeFrom="paragraph">
                        <wp:posOffset>0</wp:posOffset>
                      </wp:positionV>
                      <wp:extent cx="76200" cy="28575"/>
                      <wp:effectExtent l="19050" t="19050" r="19050" b="28575"/>
                      <wp:wrapNone/>
                      <wp:docPr id="6738" name="Text Box 3780">
                        <a:extLst xmlns:a="http://schemas.openxmlformats.org/drawingml/2006/main">
                          <a:ext uri="{FF2B5EF4-FFF2-40B4-BE49-F238E27FC236}">
                            <a16:creationId xmlns:a16="http://schemas.microsoft.com/office/drawing/2014/main" id="{00000000-0008-0000-0000-00005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2E441" id="Text Box 3780" o:spid="_x0000_s1026" type="#_x0000_t202" style="position:absolute;margin-left:0;margin-top:0;width:6pt;height:2.25pt;z-index:24976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3328" behindDoc="0" locked="0" layoutInCell="1" allowOverlap="1" wp14:anchorId="1838E20F" wp14:editId="5FFAC32A">
                      <wp:simplePos x="0" y="0"/>
                      <wp:positionH relativeFrom="column">
                        <wp:posOffset>0</wp:posOffset>
                      </wp:positionH>
                      <wp:positionV relativeFrom="paragraph">
                        <wp:posOffset>0</wp:posOffset>
                      </wp:positionV>
                      <wp:extent cx="76200" cy="28575"/>
                      <wp:effectExtent l="19050" t="19050" r="19050" b="28575"/>
                      <wp:wrapNone/>
                      <wp:docPr id="6739" name="Text Box 3779">
                        <a:extLst xmlns:a="http://schemas.openxmlformats.org/drawingml/2006/main">
                          <a:ext uri="{FF2B5EF4-FFF2-40B4-BE49-F238E27FC236}">
                            <a16:creationId xmlns:a16="http://schemas.microsoft.com/office/drawing/2014/main" id="{00000000-0008-0000-0000-00005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DB614" id="Text Box 3779" o:spid="_x0000_s1026" type="#_x0000_t202" style="position:absolute;margin-left:0;margin-top:0;width:6pt;height:2.25pt;z-index:2497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4352" behindDoc="0" locked="0" layoutInCell="1" allowOverlap="1" wp14:anchorId="59452128" wp14:editId="321E03E4">
                      <wp:simplePos x="0" y="0"/>
                      <wp:positionH relativeFrom="column">
                        <wp:posOffset>0</wp:posOffset>
                      </wp:positionH>
                      <wp:positionV relativeFrom="paragraph">
                        <wp:posOffset>0</wp:posOffset>
                      </wp:positionV>
                      <wp:extent cx="76200" cy="28575"/>
                      <wp:effectExtent l="19050" t="19050" r="19050" b="28575"/>
                      <wp:wrapNone/>
                      <wp:docPr id="6740" name="Text Box 3778">
                        <a:extLst xmlns:a="http://schemas.openxmlformats.org/drawingml/2006/main">
                          <a:ext uri="{FF2B5EF4-FFF2-40B4-BE49-F238E27FC236}">
                            <a16:creationId xmlns:a16="http://schemas.microsoft.com/office/drawing/2014/main" id="{00000000-0008-0000-0000-00005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EE91F" id="Text Box 3778" o:spid="_x0000_s1026" type="#_x0000_t202" style="position:absolute;margin-left:0;margin-top:0;width:6pt;height:2.25pt;z-index:2497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5376" behindDoc="0" locked="0" layoutInCell="1" allowOverlap="1" wp14:anchorId="4C15CEDA" wp14:editId="44880F4E">
                      <wp:simplePos x="0" y="0"/>
                      <wp:positionH relativeFrom="column">
                        <wp:posOffset>0</wp:posOffset>
                      </wp:positionH>
                      <wp:positionV relativeFrom="paragraph">
                        <wp:posOffset>0</wp:posOffset>
                      </wp:positionV>
                      <wp:extent cx="76200" cy="28575"/>
                      <wp:effectExtent l="19050" t="19050" r="19050" b="28575"/>
                      <wp:wrapNone/>
                      <wp:docPr id="6741" name="Text Box 3777">
                        <a:extLst xmlns:a="http://schemas.openxmlformats.org/drawingml/2006/main">
                          <a:ext uri="{FF2B5EF4-FFF2-40B4-BE49-F238E27FC236}">
                            <a16:creationId xmlns:a16="http://schemas.microsoft.com/office/drawing/2014/main" id="{00000000-0008-0000-0000-00005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026A91" id="Text Box 3777" o:spid="_x0000_s1026" type="#_x0000_t202" style="position:absolute;margin-left:0;margin-top:0;width:6pt;height:2.25pt;z-index:2497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6400" behindDoc="0" locked="0" layoutInCell="1" allowOverlap="1" wp14:anchorId="7BAD5A6E" wp14:editId="32BFF622">
                      <wp:simplePos x="0" y="0"/>
                      <wp:positionH relativeFrom="column">
                        <wp:posOffset>0</wp:posOffset>
                      </wp:positionH>
                      <wp:positionV relativeFrom="paragraph">
                        <wp:posOffset>0</wp:posOffset>
                      </wp:positionV>
                      <wp:extent cx="76200" cy="28575"/>
                      <wp:effectExtent l="19050" t="19050" r="19050" b="28575"/>
                      <wp:wrapNone/>
                      <wp:docPr id="6742" name="Text Box 3776">
                        <a:extLst xmlns:a="http://schemas.openxmlformats.org/drawingml/2006/main">
                          <a:ext uri="{FF2B5EF4-FFF2-40B4-BE49-F238E27FC236}">
                            <a16:creationId xmlns:a16="http://schemas.microsoft.com/office/drawing/2014/main" id="{00000000-0008-0000-0000-00005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36E77" id="Text Box 3776" o:spid="_x0000_s1026" type="#_x0000_t202" style="position:absolute;margin-left:0;margin-top:0;width:6pt;height:2.25pt;z-index:24976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7424" behindDoc="0" locked="0" layoutInCell="1" allowOverlap="1" wp14:anchorId="44733AFA" wp14:editId="0952452E">
                      <wp:simplePos x="0" y="0"/>
                      <wp:positionH relativeFrom="column">
                        <wp:posOffset>0</wp:posOffset>
                      </wp:positionH>
                      <wp:positionV relativeFrom="paragraph">
                        <wp:posOffset>0</wp:posOffset>
                      </wp:positionV>
                      <wp:extent cx="76200" cy="28575"/>
                      <wp:effectExtent l="19050" t="19050" r="19050" b="28575"/>
                      <wp:wrapNone/>
                      <wp:docPr id="6743" name="Text Box 3775">
                        <a:extLst xmlns:a="http://schemas.openxmlformats.org/drawingml/2006/main">
                          <a:ext uri="{FF2B5EF4-FFF2-40B4-BE49-F238E27FC236}">
                            <a16:creationId xmlns:a16="http://schemas.microsoft.com/office/drawing/2014/main" id="{00000000-0008-0000-0000-00005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CE865" id="Text Box 3775" o:spid="_x0000_s1026" type="#_x0000_t202" style="position:absolute;margin-left:0;margin-top:0;width:6pt;height:2.25pt;z-index:2497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8448" behindDoc="0" locked="0" layoutInCell="1" allowOverlap="1" wp14:anchorId="13AA5CF8" wp14:editId="3434AC7C">
                      <wp:simplePos x="0" y="0"/>
                      <wp:positionH relativeFrom="column">
                        <wp:posOffset>0</wp:posOffset>
                      </wp:positionH>
                      <wp:positionV relativeFrom="paragraph">
                        <wp:posOffset>0</wp:posOffset>
                      </wp:positionV>
                      <wp:extent cx="76200" cy="28575"/>
                      <wp:effectExtent l="19050" t="19050" r="19050" b="28575"/>
                      <wp:wrapNone/>
                      <wp:docPr id="6744" name="Text Box 3774">
                        <a:extLst xmlns:a="http://schemas.openxmlformats.org/drawingml/2006/main">
                          <a:ext uri="{FF2B5EF4-FFF2-40B4-BE49-F238E27FC236}">
                            <a16:creationId xmlns:a16="http://schemas.microsoft.com/office/drawing/2014/main" id="{00000000-0008-0000-0000-00005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82F60" id="Text Box 3774" o:spid="_x0000_s1026" type="#_x0000_t202" style="position:absolute;margin-left:0;margin-top:0;width:6pt;height:2.25pt;z-index:2497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69472" behindDoc="0" locked="0" layoutInCell="1" allowOverlap="1" wp14:anchorId="09BD48E6" wp14:editId="63C9E26B">
                      <wp:simplePos x="0" y="0"/>
                      <wp:positionH relativeFrom="column">
                        <wp:posOffset>0</wp:posOffset>
                      </wp:positionH>
                      <wp:positionV relativeFrom="paragraph">
                        <wp:posOffset>0</wp:posOffset>
                      </wp:positionV>
                      <wp:extent cx="76200" cy="28575"/>
                      <wp:effectExtent l="19050" t="19050" r="19050" b="28575"/>
                      <wp:wrapNone/>
                      <wp:docPr id="6745" name="Text Box 3773">
                        <a:extLst xmlns:a="http://schemas.openxmlformats.org/drawingml/2006/main">
                          <a:ext uri="{FF2B5EF4-FFF2-40B4-BE49-F238E27FC236}">
                            <a16:creationId xmlns:a16="http://schemas.microsoft.com/office/drawing/2014/main" id="{00000000-0008-0000-0000-00005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379F5" id="Text Box 3773" o:spid="_x0000_s1026" type="#_x0000_t202" style="position:absolute;margin-left:0;margin-top:0;width:6pt;height:2.25pt;z-index:2497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0496" behindDoc="0" locked="0" layoutInCell="1" allowOverlap="1" wp14:anchorId="3DA258E0" wp14:editId="530006C0">
                      <wp:simplePos x="0" y="0"/>
                      <wp:positionH relativeFrom="column">
                        <wp:posOffset>0</wp:posOffset>
                      </wp:positionH>
                      <wp:positionV relativeFrom="paragraph">
                        <wp:posOffset>0</wp:posOffset>
                      </wp:positionV>
                      <wp:extent cx="76200" cy="28575"/>
                      <wp:effectExtent l="19050" t="19050" r="19050" b="28575"/>
                      <wp:wrapNone/>
                      <wp:docPr id="6746" name="Text Box 3772">
                        <a:extLst xmlns:a="http://schemas.openxmlformats.org/drawingml/2006/main">
                          <a:ext uri="{FF2B5EF4-FFF2-40B4-BE49-F238E27FC236}">
                            <a16:creationId xmlns:a16="http://schemas.microsoft.com/office/drawing/2014/main" id="{00000000-0008-0000-0000-00005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76C48" id="Text Box 3772" o:spid="_x0000_s1026" type="#_x0000_t202" style="position:absolute;margin-left:0;margin-top:0;width:6pt;height:2.25pt;z-index:24977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1520" behindDoc="0" locked="0" layoutInCell="1" allowOverlap="1" wp14:anchorId="1838617E" wp14:editId="430FD276">
                      <wp:simplePos x="0" y="0"/>
                      <wp:positionH relativeFrom="column">
                        <wp:posOffset>0</wp:posOffset>
                      </wp:positionH>
                      <wp:positionV relativeFrom="paragraph">
                        <wp:posOffset>0</wp:posOffset>
                      </wp:positionV>
                      <wp:extent cx="76200" cy="28575"/>
                      <wp:effectExtent l="19050" t="19050" r="19050" b="28575"/>
                      <wp:wrapNone/>
                      <wp:docPr id="6747" name="Text Box 3771">
                        <a:extLst xmlns:a="http://schemas.openxmlformats.org/drawingml/2006/main">
                          <a:ext uri="{FF2B5EF4-FFF2-40B4-BE49-F238E27FC236}">
                            <a16:creationId xmlns:a16="http://schemas.microsoft.com/office/drawing/2014/main" id="{00000000-0008-0000-0000-00005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3AE35" id="Text Box 3771" o:spid="_x0000_s1026" type="#_x0000_t202" style="position:absolute;margin-left:0;margin-top:0;width:6pt;height:2.25pt;z-index:2497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2544" behindDoc="0" locked="0" layoutInCell="1" allowOverlap="1" wp14:anchorId="4600E9A0" wp14:editId="5109C31F">
                      <wp:simplePos x="0" y="0"/>
                      <wp:positionH relativeFrom="column">
                        <wp:posOffset>0</wp:posOffset>
                      </wp:positionH>
                      <wp:positionV relativeFrom="paragraph">
                        <wp:posOffset>0</wp:posOffset>
                      </wp:positionV>
                      <wp:extent cx="76200" cy="28575"/>
                      <wp:effectExtent l="19050" t="19050" r="19050" b="28575"/>
                      <wp:wrapNone/>
                      <wp:docPr id="6748" name="Text Box 3770">
                        <a:extLst xmlns:a="http://schemas.openxmlformats.org/drawingml/2006/main">
                          <a:ext uri="{FF2B5EF4-FFF2-40B4-BE49-F238E27FC236}">
                            <a16:creationId xmlns:a16="http://schemas.microsoft.com/office/drawing/2014/main" id="{00000000-0008-0000-0000-00005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650DDA" id="Text Box 3770" o:spid="_x0000_s1026" type="#_x0000_t202" style="position:absolute;margin-left:0;margin-top:0;width:6pt;height:2.25pt;z-index:2497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3568" behindDoc="0" locked="0" layoutInCell="1" allowOverlap="1" wp14:anchorId="2C0F8A93" wp14:editId="7E8F5652">
                      <wp:simplePos x="0" y="0"/>
                      <wp:positionH relativeFrom="column">
                        <wp:posOffset>0</wp:posOffset>
                      </wp:positionH>
                      <wp:positionV relativeFrom="paragraph">
                        <wp:posOffset>0</wp:posOffset>
                      </wp:positionV>
                      <wp:extent cx="76200" cy="28575"/>
                      <wp:effectExtent l="19050" t="19050" r="19050" b="28575"/>
                      <wp:wrapNone/>
                      <wp:docPr id="6749" name="Text Box 3769">
                        <a:extLst xmlns:a="http://schemas.openxmlformats.org/drawingml/2006/main">
                          <a:ext uri="{FF2B5EF4-FFF2-40B4-BE49-F238E27FC236}">
                            <a16:creationId xmlns:a16="http://schemas.microsoft.com/office/drawing/2014/main" id="{00000000-0008-0000-0000-00005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35B2F" id="Text Box 3769" o:spid="_x0000_s1026" type="#_x0000_t202" style="position:absolute;margin-left:0;margin-top:0;width:6pt;height:2.25pt;z-index:2497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4592" behindDoc="0" locked="0" layoutInCell="1" allowOverlap="1" wp14:anchorId="6B43EF02" wp14:editId="5BEF94BA">
                      <wp:simplePos x="0" y="0"/>
                      <wp:positionH relativeFrom="column">
                        <wp:posOffset>0</wp:posOffset>
                      </wp:positionH>
                      <wp:positionV relativeFrom="paragraph">
                        <wp:posOffset>0</wp:posOffset>
                      </wp:positionV>
                      <wp:extent cx="76200" cy="28575"/>
                      <wp:effectExtent l="19050" t="19050" r="19050" b="28575"/>
                      <wp:wrapNone/>
                      <wp:docPr id="6750" name="Text Box 3768">
                        <a:extLst xmlns:a="http://schemas.openxmlformats.org/drawingml/2006/main">
                          <a:ext uri="{FF2B5EF4-FFF2-40B4-BE49-F238E27FC236}">
                            <a16:creationId xmlns:a16="http://schemas.microsoft.com/office/drawing/2014/main" id="{00000000-0008-0000-0000-00005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CC5AF" id="Text Box 3768" o:spid="_x0000_s1026" type="#_x0000_t202" style="position:absolute;margin-left:0;margin-top:0;width:6pt;height:2.25pt;z-index:2497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5616" behindDoc="0" locked="0" layoutInCell="1" allowOverlap="1" wp14:anchorId="2835161D" wp14:editId="1129970A">
                      <wp:simplePos x="0" y="0"/>
                      <wp:positionH relativeFrom="column">
                        <wp:posOffset>0</wp:posOffset>
                      </wp:positionH>
                      <wp:positionV relativeFrom="paragraph">
                        <wp:posOffset>0</wp:posOffset>
                      </wp:positionV>
                      <wp:extent cx="76200" cy="28575"/>
                      <wp:effectExtent l="19050" t="19050" r="19050" b="28575"/>
                      <wp:wrapNone/>
                      <wp:docPr id="6751" name="Text Box 3767">
                        <a:extLst xmlns:a="http://schemas.openxmlformats.org/drawingml/2006/main">
                          <a:ext uri="{FF2B5EF4-FFF2-40B4-BE49-F238E27FC236}">
                            <a16:creationId xmlns:a16="http://schemas.microsoft.com/office/drawing/2014/main" id="{00000000-0008-0000-0000-00005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F5661D" id="Text Box 3767" o:spid="_x0000_s1026" type="#_x0000_t202" style="position:absolute;margin-left:0;margin-top:0;width:6pt;height:2.25pt;z-index:2497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6640" behindDoc="0" locked="0" layoutInCell="1" allowOverlap="1" wp14:anchorId="179E3014" wp14:editId="03940A97">
                      <wp:simplePos x="0" y="0"/>
                      <wp:positionH relativeFrom="column">
                        <wp:posOffset>0</wp:posOffset>
                      </wp:positionH>
                      <wp:positionV relativeFrom="paragraph">
                        <wp:posOffset>0</wp:posOffset>
                      </wp:positionV>
                      <wp:extent cx="76200" cy="28575"/>
                      <wp:effectExtent l="19050" t="19050" r="19050" b="28575"/>
                      <wp:wrapNone/>
                      <wp:docPr id="6752" name="Text Box 3766">
                        <a:extLst xmlns:a="http://schemas.openxmlformats.org/drawingml/2006/main">
                          <a:ext uri="{FF2B5EF4-FFF2-40B4-BE49-F238E27FC236}">
                            <a16:creationId xmlns:a16="http://schemas.microsoft.com/office/drawing/2014/main" id="{00000000-0008-0000-0000-00006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555BD" id="Text Box 3766" o:spid="_x0000_s1026" type="#_x0000_t202" style="position:absolute;margin-left:0;margin-top:0;width:6pt;height:2.25pt;z-index:2497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7664" behindDoc="0" locked="0" layoutInCell="1" allowOverlap="1" wp14:anchorId="2AA72511" wp14:editId="6166FFEC">
                      <wp:simplePos x="0" y="0"/>
                      <wp:positionH relativeFrom="column">
                        <wp:posOffset>0</wp:posOffset>
                      </wp:positionH>
                      <wp:positionV relativeFrom="paragraph">
                        <wp:posOffset>0</wp:posOffset>
                      </wp:positionV>
                      <wp:extent cx="76200" cy="28575"/>
                      <wp:effectExtent l="19050" t="19050" r="19050" b="28575"/>
                      <wp:wrapNone/>
                      <wp:docPr id="6753" name="Text Box 3765">
                        <a:extLst xmlns:a="http://schemas.openxmlformats.org/drawingml/2006/main">
                          <a:ext uri="{FF2B5EF4-FFF2-40B4-BE49-F238E27FC236}">
                            <a16:creationId xmlns:a16="http://schemas.microsoft.com/office/drawing/2014/main" id="{00000000-0008-0000-0000-00006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A991B" id="Text Box 3765" o:spid="_x0000_s1026" type="#_x0000_t202" style="position:absolute;margin-left:0;margin-top:0;width:6pt;height:2.25pt;z-index:2497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8688" behindDoc="0" locked="0" layoutInCell="1" allowOverlap="1" wp14:anchorId="6945C0AF" wp14:editId="4774DBFF">
                      <wp:simplePos x="0" y="0"/>
                      <wp:positionH relativeFrom="column">
                        <wp:posOffset>0</wp:posOffset>
                      </wp:positionH>
                      <wp:positionV relativeFrom="paragraph">
                        <wp:posOffset>0</wp:posOffset>
                      </wp:positionV>
                      <wp:extent cx="76200" cy="28575"/>
                      <wp:effectExtent l="19050" t="19050" r="19050" b="28575"/>
                      <wp:wrapNone/>
                      <wp:docPr id="6754" name="Text Box 3764">
                        <a:extLst xmlns:a="http://schemas.openxmlformats.org/drawingml/2006/main">
                          <a:ext uri="{FF2B5EF4-FFF2-40B4-BE49-F238E27FC236}">
                            <a16:creationId xmlns:a16="http://schemas.microsoft.com/office/drawing/2014/main" id="{00000000-0008-0000-0000-00006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2E67E" id="Text Box 3764" o:spid="_x0000_s1026" type="#_x0000_t202" style="position:absolute;margin-left:0;margin-top:0;width:6pt;height:2.25pt;z-index:24977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79712" behindDoc="0" locked="0" layoutInCell="1" allowOverlap="1" wp14:anchorId="33FDECAA" wp14:editId="6928A89D">
                      <wp:simplePos x="0" y="0"/>
                      <wp:positionH relativeFrom="column">
                        <wp:posOffset>0</wp:posOffset>
                      </wp:positionH>
                      <wp:positionV relativeFrom="paragraph">
                        <wp:posOffset>0</wp:posOffset>
                      </wp:positionV>
                      <wp:extent cx="76200" cy="28575"/>
                      <wp:effectExtent l="19050" t="19050" r="19050" b="28575"/>
                      <wp:wrapNone/>
                      <wp:docPr id="6755" name="Text Box 3763">
                        <a:extLst xmlns:a="http://schemas.openxmlformats.org/drawingml/2006/main">
                          <a:ext uri="{FF2B5EF4-FFF2-40B4-BE49-F238E27FC236}">
                            <a16:creationId xmlns:a16="http://schemas.microsoft.com/office/drawing/2014/main" id="{00000000-0008-0000-0000-00006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E924C" id="Text Box 3763" o:spid="_x0000_s1026" type="#_x0000_t202" style="position:absolute;margin-left:0;margin-top:0;width:6pt;height:2.25pt;z-index:2497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0736" behindDoc="0" locked="0" layoutInCell="1" allowOverlap="1" wp14:anchorId="2F6D0F99" wp14:editId="57D98D37">
                      <wp:simplePos x="0" y="0"/>
                      <wp:positionH relativeFrom="column">
                        <wp:posOffset>0</wp:posOffset>
                      </wp:positionH>
                      <wp:positionV relativeFrom="paragraph">
                        <wp:posOffset>0</wp:posOffset>
                      </wp:positionV>
                      <wp:extent cx="76200" cy="28575"/>
                      <wp:effectExtent l="19050" t="19050" r="19050" b="28575"/>
                      <wp:wrapNone/>
                      <wp:docPr id="6756" name="Text Box 3762">
                        <a:extLst xmlns:a="http://schemas.openxmlformats.org/drawingml/2006/main">
                          <a:ext uri="{FF2B5EF4-FFF2-40B4-BE49-F238E27FC236}">
                            <a16:creationId xmlns:a16="http://schemas.microsoft.com/office/drawing/2014/main" id="{00000000-0008-0000-0000-00006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3E96E" id="Text Box 3762" o:spid="_x0000_s1026" type="#_x0000_t202" style="position:absolute;margin-left:0;margin-top:0;width:6pt;height:2.25pt;z-index:24978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1760" behindDoc="0" locked="0" layoutInCell="1" allowOverlap="1" wp14:anchorId="05FC3242" wp14:editId="500B4C53">
                      <wp:simplePos x="0" y="0"/>
                      <wp:positionH relativeFrom="column">
                        <wp:posOffset>0</wp:posOffset>
                      </wp:positionH>
                      <wp:positionV relativeFrom="paragraph">
                        <wp:posOffset>0</wp:posOffset>
                      </wp:positionV>
                      <wp:extent cx="76200" cy="28575"/>
                      <wp:effectExtent l="19050" t="19050" r="19050" b="28575"/>
                      <wp:wrapNone/>
                      <wp:docPr id="6757" name="Text Box 3761">
                        <a:extLst xmlns:a="http://schemas.openxmlformats.org/drawingml/2006/main">
                          <a:ext uri="{FF2B5EF4-FFF2-40B4-BE49-F238E27FC236}">
                            <a16:creationId xmlns:a16="http://schemas.microsoft.com/office/drawing/2014/main" id="{00000000-0008-0000-0000-00006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51E29" id="Text Box 3761" o:spid="_x0000_s1026" type="#_x0000_t202" style="position:absolute;margin-left:0;margin-top:0;width:6pt;height:2.25pt;z-index:2497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2784" behindDoc="0" locked="0" layoutInCell="1" allowOverlap="1" wp14:anchorId="3720C101" wp14:editId="5C7BE1B8">
                      <wp:simplePos x="0" y="0"/>
                      <wp:positionH relativeFrom="column">
                        <wp:posOffset>0</wp:posOffset>
                      </wp:positionH>
                      <wp:positionV relativeFrom="paragraph">
                        <wp:posOffset>0</wp:posOffset>
                      </wp:positionV>
                      <wp:extent cx="76200" cy="28575"/>
                      <wp:effectExtent l="19050" t="19050" r="19050" b="28575"/>
                      <wp:wrapNone/>
                      <wp:docPr id="6758" name="Text Box 3760">
                        <a:extLst xmlns:a="http://schemas.openxmlformats.org/drawingml/2006/main">
                          <a:ext uri="{FF2B5EF4-FFF2-40B4-BE49-F238E27FC236}">
                            <a16:creationId xmlns:a16="http://schemas.microsoft.com/office/drawing/2014/main" id="{00000000-0008-0000-0000-00006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9ACC4" id="Text Box 3760" o:spid="_x0000_s1026" type="#_x0000_t202" style="position:absolute;margin-left:0;margin-top:0;width:6pt;height:2.25pt;z-index:2497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3808" behindDoc="0" locked="0" layoutInCell="1" allowOverlap="1" wp14:anchorId="7E991196" wp14:editId="178F3A52">
                      <wp:simplePos x="0" y="0"/>
                      <wp:positionH relativeFrom="column">
                        <wp:posOffset>0</wp:posOffset>
                      </wp:positionH>
                      <wp:positionV relativeFrom="paragraph">
                        <wp:posOffset>0</wp:posOffset>
                      </wp:positionV>
                      <wp:extent cx="76200" cy="28575"/>
                      <wp:effectExtent l="19050" t="19050" r="19050" b="28575"/>
                      <wp:wrapNone/>
                      <wp:docPr id="6759" name="Text Box 3759">
                        <a:extLst xmlns:a="http://schemas.openxmlformats.org/drawingml/2006/main">
                          <a:ext uri="{FF2B5EF4-FFF2-40B4-BE49-F238E27FC236}">
                            <a16:creationId xmlns:a16="http://schemas.microsoft.com/office/drawing/2014/main" id="{00000000-0008-0000-0000-00006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EE535" id="Text Box 3759" o:spid="_x0000_s1026" type="#_x0000_t202" style="position:absolute;margin-left:0;margin-top:0;width:6pt;height:2.25pt;z-index:2497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4832" behindDoc="0" locked="0" layoutInCell="1" allowOverlap="1" wp14:anchorId="5144999B" wp14:editId="6CBD1389">
                      <wp:simplePos x="0" y="0"/>
                      <wp:positionH relativeFrom="column">
                        <wp:posOffset>0</wp:posOffset>
                      </wp:positionH>
                      <wp:positionV relativeFrom="paragraph">
                        <wp:posOffset>0</wp:posOffset>
                      </wp:positionV>
                      <wp:extent cx="76200" cy="28575"/>
                      <wp:effectExtent l="19050" t="19050" r="19050" b="28575"/>
                      <wp:wrapNone/>
                      <wp:docPr id="6760" name="Text Box 3758">
                        <a:extLst xmlns:a="http://schemas.openxmlformats.org/drawingml/2006/main">
                          <a:ext uri="{FF2B5EF4-FFF2-40B4-BE49-F238E27FC236}">
                            <a16:creationId xmlns:a16="http://schemas.microsoft.com/office/drawing/2014/main" id="{00000000-0008-0000-0000-00006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8B033" id="Text Box 3758" o:spid="_x0000_s1026" type="#_x0000_t202" style="position:absolute;margin-left:0;margin-top:0;width:6pt;height:2.25pt;z-index:2497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5856" behindDoc="0" locked="0" layoutInCell="1" allowOverlap="1" wp14:anchorId="4FC5C1B9" wp14:editId="2CA34E01">
                      <wp:simplePos x="0" y="0"/>
                      <wp:positionH relativeFrom="column">
                        <wp:posOffset>0</wp:posOffset>
                      </wp:positionH>
                      <wp:positionV relativeFrom="paragraph">
                        <wp:posOffset>0</wp:posOffset>
                      </wp:positionV>
                      <wp:extent cx="76200" cy="28575"/>
                      <wp:effectExtent l="19050" t="19050" r="19050" b="28575"/>
                      <wp:wrapNone/>
                      <wp:docPr id="6761" name="Text Box 3757">
                        <a:extLst xmlns:a="http://schemas.openxmlformats.org/drawingml/2006/main">
                          <a:ext uri="{FF2B5EF4-FFF2-40B4-BE49-F238E27FC236}">
                            <a16:creationId xmlns:a16="http://schemas.microsoft.com/office/drawing/2014/main" id="{00000000-0008-0000-0000-00006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6654F" id="Text Box 3757" o:spid="_x0000_s1026" type="#_x0000_t202" style="position:absolute;margin-left:0;margin-top:0;width:6pt;height:2.25pt;z-index:2497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6880" behindDoc="0" locked="0" layoutInCell="1" allowOverlap="1" wp14:anchorId="70A5BE0E" wp14:editId="0FF4511C">
                      <wp:simplePos x="0" y="0"/>
                      <wp:positionH relativeFrom="column">
                        <wp:posOffset>0</wp:posOffset>
                      </wp:positionH>
                      <wp:positionV relativeFrom="paragraph">
                        <wp:posOffset>0</wp:posOffset>
                      </wp:positionV>
                      <wp:extent cx="76200" cy="28575"/>
                      <wp:effectExtent l="19050" t="19050" r="19050" b="28575"/>
                      <wp:wrapNone/>
                      <wp:docPr id="6762" name="Text Box 3756">
                        <a:extLst xmlns:a="http://schemas.openxmlformats.org/drawingml/2006/main">
                          <a:ext uri="{FF2B5EF4-FFF2-40B4-BE49-F238E27FC236}">
                            <a16:creationId xmlns:a16="http://schemas.microsoft.com/office/drawing/2014/main" id="{00000000-0008-0000-0000-00006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2D489" id="Text Box 3756" o:spid="_x0000_s1026" type="#_x0000_t202" style="position:absolute;margin-left:0;margin-top:0;width:6pt;height:2.25pt;z-index:24978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9952" behindDoc="0" locked="0" layoutInCell="1" allowOverlap="1" wp14:anchorId="217915D9" wp14:editId="25E23CD4">
                      <wp:simplePos x="0" y="0"/>
                      <wp:positionH relativeFrom="column">
                        <wp:posOffset>0</wp:posOffset>
                      </wp:positionH>
                      <wp:positionV relativeFrom="paragraph">
                        <wp:posOffset>0</wp:posOffset>
                      </wp:positionV>
                      <wp:extent cx="76200" cy="28575"/>
                      <wp:effectExtent l="19050" t="19050" r="19050" b="28575"/>
                      <wp:wrapNone/>
                      <wp:docPr id="6765" name="Text Box 3755">
                        <a:extLst xmlns:a="http://schemas.openxmlformats.org/drawingml/2006/main">
                          <a:ext uri="{FF2B5EF4-FFF2-40B4-BE49-F238E27FC236}">
                            <a16:creationId xmlns:a16="http://schemas.microsoft.com/office/drawing/2014/main" id="{00000000-0008-0000-0000-00006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5F376" id="Text Box 3755" o:spid="_x0000_s1026" type="#_x0000_t202" style="position:absolute;margin-left:0;margin-top:0;width:6pt;height:2.25pt;z-index:2497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0976" behindDoc="0" locked="0" layoutInCell="1" allowOverlap="1" wp14:anchorId="3D47FBED" wp14:editId="7344660E">
                      <wp:simplePos x="0" y="0"/>
                      <wp:positionH relativeFrom="column">
                        <wp:posOffset>0</wp:posOffset>
                      </wp:positionH>
                      <wp:positionV relativeFrom="paragraph">
                        <wp:posOffset>0</wp:posOffset>
                      </wp:positionV>
                      <wp:extent cx="76200" cy="28575"/>
                      <wp:effectExtent l="19050" t="19050" r="19050" b="28575"/>
                      <wp:wrapNone/>
                      <wp:docPr id="6766" name="Text Box 3754">
                        <a:extLst xmlns:a="http://schemas.openxmlformats.org/drawingml/2006/main">
                          <a:ext uri="{FF2B5EF4-FFF2-40B4-BE49-F238E27FC236}">
                            <a16:creationId xmlns:a16="http://schemas.microsoft.com/office/drawing/2014/main" id="{00000000-0008-0000-0000-00006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D71A5C" id="Text Box 3754" o:spid="_x0000_s1026" type="#_x0000_t202" style="position:absolute;margin-left:0;margin-top:0;width:6pt;height:2.25pt;z-index:24979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2000" behindDoc="0" locked="0" layoutInCell="1" allowOverlap="1" wp14:anchorId="0D9881A0" wp14:editId="220C2D82">
                      <wp:simplePos x="0" y="0"/>
                      <wp:positionH relativeFrom="column">
                        <wp:posOffset>0</wp:posOffset>
                      </wp:positionH>
                      <wp:positionV relativeFrom="paragraph">
                        <wp:posOffset>0</wp:posOffset>
                      </wp:positionV>
                      <wp:extent cx="76200" cy="28575"/>
                      <wp:effectExtent l="19050" t="19050" r="19050" b="28575"/>
                      <wp:wrapNone/>
                      <wp:docPr id="6767" name="Text Box 3753">
                        <a:extLst xmlns:a="http://schemas.openxmlformats.org/drawingml/2006/main">
                          <a:ext uri="{FF2B5EF4-FFF2-40B4-BE49-F238E27FC236}">
                            <a16:creationId xmlns:a16="http://schemas.microsoft.com/office/drawing/2014/main" id="{00000000-0008-0000-0000-00006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5032FE" id="Text Box 3753" o:spid="_x0000_s1026" type="#_x0000_t202" style="position:absolute;margin-left:0;margin-top:0;width:6pt;height:2.25pt;z-index:2497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3024" behindDoc="0" locked="0" layoutInCell="1" allowOverlap="1" wp14:anchorId="2EB19864" wp14:editId="483AA8F8">
                      <wp:simplePos x="0" y="0"/>
                      <wp:positionH relativeFrom="column">
                        <wp:posOffset>0</wp:posOffset>
                      </wp:positionH>
                      <wp:positionV relativeFrom="paragraph">
                        <wp:posOffset>0</wp:posOffset>
                      </wp:positionV>
                      <wp:extent cx="76200" cy="28575"/>
                      <wp:effectExtent l="19050" t="19050" r="19050" b="28575"/>
                      <wp:wrapNone/>
                      <wp:docPr id="6768" name="Text Box 3752">
                        <a:extLst xmlns:a="http://schemas.openxmlformats.org/drawingml/2006/main">
                          <a:ext uri="{FF2B5EF4-FFF2-40B4-BE49-F238E27FC236}">
                            <a16:creationId xmlns:a16="http://schemas.microsoft.com/office/drawing/2014/main" id="{00000000-0008-0000-0000-00007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6DF380" id="Text Box 3752" o:spid="_x0000_s1026" type="#_x0000_t202" style="position:absolute;margin-left:0;margin-top:0;width:6pt;height:2.25pt;z-index:24979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4048" behindDoc="0" locked="0" layoutInCell="1" allowOverlap="1" wp14:anchorId="6E2FEFD2" wp14:editId="0D711CA5">
                      <wp:simplePos x="0" y="0"/>
                      <wp:positionH relativeFrom="column">
                        <wp:posOffset>0</wp:posOffset>
                      </wp:positionH>
                      <wp:positionV relativeFrom="paragraph">
                        <wp:posOffset>0</wp:posOffset>
                      </wp:positionV>
                      <wp:extent cx="76200" cy="28575"/>
                      <wp:effectExtent l="19050" t="19050" r="19050" b="28575"/>
                      <wp:wrapNone/>
                      <wp:docPr id="6769" name="Text Box 3751">
                        <a:extLst xmlns:a="http://schemas.openxmlformats.org/drawingml/2006/main">
                          <a:ext uri="{FF2B5EF4-FFF2-40B4-BE49-F238E27FC236}">
                            <a16:creationId xmlns:a16="http://schemas.microsoft.com/office/drawing/2014/main" id="{00000000-0008-0000-0000-00007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78CA2" id="Text Box 3751" o:spid="_x0000_s1026" type="#_x0000_t202" style="position:absolute;margin-left:0;margin-top:0;width:6pt;height:2.25pt;z-index:2497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5072" behindDoc="0" locked="0" layoutInCell="1" allowOverlap="1" wp14:anchorId="40102DAC" wp14:editId="4764A4A8">
                      <wp:simplePos x="0" y="0"/>
                      <wp:positionH relativeFrom="column">
                        <wp:posOffset>0</wp:posOffset>
                      </wp:positionH>
                      <wp:positionV relativeFrom="paragraph">
                        <wp:posOffset>0</wp:posOffset>
                      </wp:positionV>
                      <wp:extent cx="76200" cy="28575"/>
                      <wp:effectExtent l="19050" t="19050" r="19050" b="28575"/>
                      <wp:wrapNone/>
                      <wp:docPr id="6770" name="Text Box 3750">
                        <a:extLst xmlns:a="http://schemas.openxmlformats.org/drawingml/2006/main">
                          <a:ext uri="{FF2B5EF4-FFF2-40B4-BE49-F238E27FC236}">
                            <a16:creationId xmlns:a16="http://schemas.microsoft.com/office/drawing/2014/main" id="{00000000-0008-0000-0000-00007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4558F" id="Text Box 3750" o:spid="_x0000_s1026" type="#_x0000_t202" style="position:absolute;margin-left:0;margin-top:0;width:6pt;height:2.25pt;z-index:2497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6096" behindDoc="0" locked="0" layoutInCell="1" allowOverlap="1" wp14:anchorId="47B4E5FE" wp14:editId="7B0D9C24">
                      <wp:simplePos x="0" y="0"/>
                      <wp:positionH relativeFrom="column">
                        <wp:posOffset>0</wp:posOffset>
                      </wp:positionH>
                      <wp:positionV relativeFrom="paragraph">
                        <wp:posOffset>0</wp:posOffset>
                      </wp:positionV>
                      <wp:extent cx="76200" cy="28575"/>
                      <wp:effectExtent l="19050" t="19050" r="19050" b="28575"/>
                      <wp:wrapNone/>
                      <wp:docPr id="6771" name="Text Box 3749">
                        <a:extLst xmlns:a="http://schemas.openxmlformats.org/drawingml/2006/main">
                          <a:ext uri="{FF2B5EF4-FFF2-40B4-BE49-F238E27FC236}">
                            <a16:creationId xmlns:a16="http://schemas.microsoft.com/office/drawing/2014/main" id="{00000000-0008-0000-0000-00007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AC981" id="Text Box 3749" o:spid="_x0000_s1026" type="#_x0000_t202" style="position:absolute;margin-left:0;margin-top:0;width:6pt;height:2.25pt;z-index:2497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7120" behindDoc="0" locked="0" layoutInCell="1" allowOverlap="1" wp14:anchorId="01E81832" wp14:editId="542C0C7C">
                      <wp:simplePos x="0" y="0"/>
                      <wp:positionH relativeFrom="column">
                        <wp:posOffset>0</wp:posOffset>
                      </wp:positionH>
                      <wp:positionV relativeFrom="paragraph">
                        <wp:posOffset>0</wp:posOffset>
                      </wp:positionV>
                      <wp:extent cx="76200" cy="28575"/>
                      <wp:effectExtent l="19050" t="19050" r="19050" b="28575"/>
                      <wp:wrapNone/>
                      <wp:docPr id="6772" name="Text Box 3748">
                        <a:extLst xmlns:a="http://schemas.openxmlformats.org/drawingml/2006/main">
                          <a:ext uri="{FF2B5EF4-FFF2-40B4-BE49-F238E27FC236}">
                            <a16:creationId xmlns:a16="http://schemas.microsoft.com/office/drawing/2014/main" id="{00000000-0008-0000-0000-00007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16045" id="Text Box 3748" o:spid="_x0000_s1026" type="#_x0000_t202" style="position:absolute;margin-left:0;margin-top:0;width:6pt;height:2.25pt;z-index:24979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8144" behindDoc="0" locked="0" layoutInCell="1" allowOverlap="1" wp14:anchorId="3FF4DE40" wp14:editId="38E7D12E">
                      <wp:simplePos x="0" y="0"/>
                      <wp:positionH relativeFrom="column">
                        <wp:posOffset>0</wp:posOffset>
                      </wp:positionH>
                      <wp:positionV relativeFrom="paragraph">
                        <wp:posOffset>0</wp:posOffset>
                      </wp:positionV>
                      <wp:extent cx="76200" cy="28575"/>
                      <wp:effectExtent l="19050" t="19050" r="19050" b="28575"/>
                      <wp:wrapNone/>
                      <wp:docPr id="6773" name="Text Box 3747">
                        <a:extLst xmlns:a="http://schemas.openxmlformats.org/drawingml/2006/main">
                          <a:ext uri="{FF2B5EF4-FFF2-40B4-BE49-F238E27FC236}">
                            <a16:creationId xmlns:a16="http://schemas.microsoft.com/office/drawing/2014/main" id="{00000000-0008-0000-0000-00007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B317C" id="Text Box 3747" o:spid="_x0000_s1026" type="#_x0000_t202" style="position:absolute;margin-left:0;margin-top:0;width:6pt;height:2.25pt;z-index:2497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99168" behindDoc="0" locked="0" layoutInCell="1" allowOverlap="1" wp14:anchorId="2FFF1DE9" wp14:editId="3050AD46">
                      <wp:simplePos x="0" y="0"/>
                      <wp:positionH relativeFrom="column">
                        <wp:posOffset>0</wp:posOffset>
                      </wp:positionH>
                      <wp:positionV relativeFrom="paragraph">
                        <wp:posOffset>0</wp:posOffset>
                      </wp:positionV>
                      <wp:extent cx="76200" cy="28575"/>
                      <wp:effectExtent l="19050" t="19050" r="19050" b="28575"/>
                      <wp:wrapNone/>
                      <wp:docPr id="6774" name="Text Box 3746">
                        <a:extLst xmlns:a="http://schemas.openxmlformats.org/drawingml/2006/main">
                          <a:ext uri="{FF2B5EF4-FFF2-40B4-BE49-F238E27FC236}">
                            <a16:creationId xmlns:a16="http://schemas.microsoft.com/office/drawing/2014/main" id="{00000000-0008-0000-0000-00007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5AD67" id="Text Box 3746" o:spid="_x0000_s1026" type="#_x0000_t202" style="position:absolute;margin-left:0;margin-top:0;width:6pt;height:2.25pt;z-index:2497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0192" behindDoc="0" locked="0" layoutInCell="1" allowOverlap="1" wp14:anchorId="692B4A42" wp14:editId="22142EEC">
                      <wp:simplePos x="0" y="0"/>
                      <wp:positionH relativeFrom="column">
                        <wp:posOffset>0</wp:posOffset>
                      </wp:positionH>
                      <wp:positionV relativeFrom="paragraph">
                        <wp:posOffset>0</wp:posOffset>
                      </wp:positionV>
                      <wp:extent cx="76200" cy="28575"/>
                      <wp:effectExtent l="19050" t="19050" r="19050" b="28575"/>
                      <wp:wrapNone/>
                      <wp:docPr id="6775" name="Text Box 3745">
                        <a:extLst xmlns:a="http://schemas.openxmlformats.org/drawingml/2006/main">
                          <a:ext uri="{FF2B5EF4-FFF2-40B4-BE49-F238E27FC236}">
                            <a16:creationId xmlns:a16="http://schemas.microsoft.com/office/drawing/2014/main" id="{00000000-0008-0000-0000-00007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59B3D" id="Text Box 3745" o:spid="_x0000_s1026" type="#_x0000_t202" style="position:absolute;margin-left:0;margin-top:0;width:6pt;height:2.25pt;z-index:2498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1216" behindDoc="0" locked="0" layoutInCell="1" allowOverlap="1" wp14:anchorId="3CCCC548" wp14:editId="7B58DB10">
                      <wp:simplePos x="0" y="0"/>
                      <wp:positionH relativeFrom="column">
                        <wp:posOffset>0</wp:posOffset>
                      </wp:positionH>
                      <wp:positionV relativeFrom="paragraph">
                        <wp:posOffset>0</wp:posOffset>
                      </wp:positionV>
                      <wp:extent cx="76200" cy="28575"/>
                      <wp:effectExtent l="19050" t="19050" r="19050" b="28575"/>
                      <wp:wrapNone/>
                      <wp:docPr id="6776" name="Text Box 3744">
                        <a:extLst xmlns:a="http://schemas.openxmlformats.org/drawingml/2006/main">
                          <a:ext uri="{FF2B5EF4-FFF2-40B4-BE49-F238E27FC236}">
                            <a16:creationId xmlns:a16="http://schemas.microsoft.com/office/drawing/2014/main" id="{00000000-0008-0000-0000-00007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1AE14" id="Text Box 3744" o:spid="_x0000_s1026" type="#_x0000_t202" style="position:absolute;margin-left:0;margin-top:0;width:6pt;height:2.25pt;z-index:2498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2240" behindDoc="0" locked="0" layoutInCell="1" allowOverlap="1" wp14:anchorId="16B925F0" wp14:editId="1AD8F205">
                      <wp:simplePos x="0" y="0"/>
                      <wp:positionH relativeFrom="column">
                        <wp:posOffset>0</wp:posOffset>
                      </wp:positionH>
                      <wp:positionV relativeFrom="paragraph">
                        <wp:posOffset>0</wp:posOffset>
                      </wp:positionV>
                      <wp:extent cx="76200" cy="28575"/>
                      <wp:effectExtent l="19050" t="19050" r="19050" b="28575"/>
                      <wp:wrapNone/>
                      <wp:docPr id="6777" name="Text Box 3743">
                        <a:extLst xmlns:a="http://schemas.openxmlformats.org/drawingml/2006/main">
                          <a:ext uri="{FF2B5EF4-FFF2-40B4-BE49-F238E27FC236}">
                            <a16:creationId xmlns:a16="http://schemas.microsoft.com/office/drawing/2014/main" id="{00000000-0008-0000-0000-00007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2692A" id="Text Box 3743" o:spid="_x0000_s1026" type="#_x0000_t202" style="position:absolute;margin-left:0;margin-top:0;width:6pt;height:2.25pt;z-index:2498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3264" behindDoc="0" locked="0" layoutInCell="1" allowOverlap="1" wp14:anchorId="57F1264D" wp14:editId="0FC97160">
                      <wp:simplePos x="0" y="0"/>
                      <wp:positionH relativeFrom="column">
                        <wp:posOffset>0</wp:posOffset>
                      </wp:positionH>
                      <wp:positionV relativeFrom="paragraph">
                        <wp:posOffset>0</wp:posOffset>
                      </wp:positionV>
                      <wp:extent cx="76200" cy="28575"/>
                      <wp:effectExtent l="19050" t="19050" r="19050" b="28575"/>
                      <wp:wrapNone/>
                      <wp:docPr id="6778" name="Text Box 3742">
                        <a:extLst xmlns:a="http://schemas.openxmlformats.org/drawingml/2006/main">
                          <a:ext uri="{FF2B5EF4-FFF2-40B4-BE49-F238E27FC236}">
                            <a16:creationId xmlns:a16="http://schemas.microsoft.com/office/drawing/2014/main" id="{00000000-0008-0000-0000-00007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E7FDB" id="Text Box 3742" o:spid="_x0000_s1026" type="#_x0000_t202" style="position:absolute;margin-left:0;margin-top:0;width:6pt;height:2.25pt;z-index:24980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4288" behindDoc="0" locked="0" layoutInCell="1" allowOverlap="1" wp14:anchorId="59574810" wp14:editId="3E0F3542">
                      <wp:simplePos x="0" y="0"/>
                      <wp:positionH relativeFrom="column">
                        <wp:posOffset>0</wp:posOffset>
                      </wp:positionH>
                      <wp:positionV relativeFrom="paragraph">
                        <wp:posOffset>0</wp:posOffset>
                      </wp:positionV>
                      <wp:extent cx="76200" cy="28575"/>
                      <wp:effectExtent l="19050" t="19050" r="19050" b="28575"/>
                      <wp:wrapNone/>
                      <wp:docPr id="6779" name="Text Box 3741">
                        <a:extLst xmlns:a="http://schemas.openxmlformats.org/drawingml/2006/main">
                          <a:ext uri="{FF2B5EF4-FFF2-40B4-BE49-F238E27FC236}">
                            <a16:creationId xmlns:a16="http://schemas.microsoft.com/office/drawing/2014/main" id="{00000000-0008-0000-0000-00007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83A48" id="Text Box 3741" o:spid="_x0000_s1026" type="#_x0000_t202" style="position:absolute;margin-left:0;margin-top:0;width:6pt;height:2.25pt;z-index:2498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5312" behindDoc="0" locked="0" layoutInCell="1" allowOverlap="1" wp14:anchorId="047483D4" wp14:editId="687B0675">
                      <wp:simplePos x="0" y="0"/>
                      <wp:positionH relativeFrom="column">
                        <wp:posOffset>0</wp:posOffset>
                      </wp:positionH>
                      <wp:positionV relativeFrom="paragraph">
                        <wp:posOffset>0</wp:posOffset>
                      </wp:positionV>
                      <wp:extent cx="76200" cy="28575"/>
                      <wp:effectExtent l="19050" t="19050" r="19050" b="28575"/>
                      <wp:wrapNone/>
                      <wp:docPr id="6780" name="Text Box 3740">
                        <a:extLst xmlns:a="http://schemas.openxmlformats.org/drawingml/2006/main">
                          <a:ext uri="{FF2B5EF4-FFF2-40B4-BE49-F238E27FC236}">
                            <a16:creationId xmlns:a16="http://schemas.microsoft.com/office/drawing/2014/main" id="{00000000-0008-0000-0000-00007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46A3CC" id="Text Box 3740" o:spid="_x0000_s1026" type="#_x0000_t202" style="position:absolute;margin-left:0;margin-top:0;width:6pt;height:2.25pt;z-index:24980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6336" behindDoc="0" locked="0" layoutInCell="1" allowOverlap="1" wp14:anchorId="04F212B8" wp14:editId="52B39C68">
                      <wp:simplePos x="0" y="0"/>
                      <wp:positionH relativeFrom="column">
                        <wp:posOffset>0</wp:posOffset>
                      </wp:positionH>
                      <wp:positionV relativeFrom="paragraph">
                        <wp:posOffset>0</wp:posOffset>
                      </wp:positionV>
                      <wp:extent cx="76200" cy="28575"/>
                      <wp:effectExtent l="19050" t="19050" r="19050" b="28575"/>
                      <wp:wrapNone/>
                      <wp:docPr id="6781" name="Text Box 3739">
                        <a:extLst xmlns:a="http://schemas.openxmlformats.org/drawingml/2006/main">
                          <a:ext uri="{FF2B5EF4-FFF2-40B4-BE49-F238E27FC236}">
                            <a16:creationId xmlns:a16="http://schemas.microsoft.com/office/drawing/2014/main" id="{00000000-0008-0000-0000-00007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F606A" id="Text Box 3739" o:spid="_x0000_s1026" type="#_x0000_t202" style="position:absolute;margin-left:0;margin-top:0;width:6pt;height:2.25pt;z-index:2498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7360" behindDoc="0" locked="0" layoutInCell="1" allowOverlap="1" wp14:anchorId="55C4C0E2" wp14:editId="4F841CD2">
                      <wp:simplePos x="0" y="0"/>
                      <wp:positionH relativeFrom="column">
                        <wp:posOffset>0</wp:posOffset>
                      </wp:positionH>
                      <wp:positionV relativeFrom="paragraph">
                        <wp:posOffset>0</wp:posOffset>
                      </wp:positionV>
                      <wp:extent cx="76200" cy="28575"/>
                      <wp:effectExtent l="19050" t="19050" r="19050" b="28575"/>
                      <wp:wrapNone/>
                      <wp:docPr id="6782" name="Text Box 3738">
                        <a:extLst xmlns:a="http://schemas.openxmlformats.org/drawingml/2006/main">
                          <a:ext uri="{FF2B5EF4-FFF2-40B4-BE49-F238E27FC236}">
                            <a16:creationId xmlns:a16="http://schemas.microsoft.com/office/drawing/2014/main" id="{00000000-0008-0000-0000-00007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91391" id="Text Box 3738" o:spid="_x0000_s1026" type="#_x0000_t202" style="position:absolute;margin-left:0;margin-top:0;width:6pt;height:2.25pt;z-index:2498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8384" behindDoc="0" locked="0" layoutInCell="1" allowOverlap="1" wp14:anchorId="78288619" wp14:editId="1A52725E">
                      <wp:simplePos x="0" y="0"/>
                      <wp:positionH relativeFrom="column">
                        <wp:posOffset>0</wp:posOffset>
                      </wp:positionH>
                      <wp:positionV relativeFrom="paragraph">
                        <wp:posOffset>0</wp:posOffset>
                      </wp:positionV>
                      <wp:extent cx="76200" cy="28575"/>
                      <wp:effectExtent l="19050" t="19050" r="19050" b="28575"/>
                      <wp:wrapNone/>
                      <wp:docPr id="6783" name="Text Box 3737">
                        <a:extLst xmlns:a="http://schemas.openxmlformats.org/drawingml/2006/main">
                          <a:ext uri="{FF2B5EF4-FFF2-40B4-BE49-F238E27FC236}">
                            <a16:creationId xmlns:a16="http://schemas.microsoft.com/office/drawing/2014/main" id="{00000000-0008-0000-0000-00007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3DE3D" id="Text Box 3737" o:spid="_x0000_s1026" type="#_x0000_t202" style="position:absolute;margin-left:0;margin-top:0;width:6pt;height:2.25pt;z-index:2498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09408" behindDoc="0" locked="0" layoutInCell="1" allowOverlap="1" wp14:anchorId="45AD71C8" wp14:editId="67FA3DF6">
                      <wp:simplePos x="0" y="0"/>
                      <wp:positionH relativeFrom="column">
                        <wp:posOffset>0</wp:posOffset>
                      </wp:positionH>
                      <wp:positionV relativeFrom="paragraph">
                        <wp:posOffset>0</wp:posOffset>
                      </wp:positionV>
                      <wp:extent cx="76200" cy="28575"/>
                      <wp:effectExtent l="19050" t="19050" r="19050" b="28575"/>
                      <wp:wrapNone/>
                      <wp:docPr id="6784" name="Text Box 3736">
                        <a:extLst xmlns:a="http://schemas.openxmlformats.org/drawingml/2006/main">
                          <a:ext uri="{FF2B5EF4-FFF2-40B4-BE49-F238E27FC236}">
                            <a16:creationId xmlns:a16="http://schemas.microsoft.com/office/drawing/2014/main" id="{00000000-0008-0000-0000-00008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5B6AE" id="Text Box 3736" o:spid="_x0000_s1026" type="#_x0000_t202" style="position:absolute;margin-left:0;margin-top:0;width:6pt;height:2.25pt;z-index:2498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0432" behindDoc="0" locked="0" layoutInCell="1" allowOverlap="1" wp14:anchorId="29F2D382" wp14:editId="062800F4">
                      <wp:simplePos x="0" y="0"/>
                      <wp:positionH relativeFrom="column">
                        <wp:posOffset>0</wp:posOffset>
                      </wp:positionH>
                      <wp:positionV relativeFrom="paragraph">
                        <wp:posOffset>0</wp:posOffset>
                      </wp:positionV>
                      <wp:extent cx="76200" cy="28575"/>
                      <wp:effectExtent l="19050" t="19050" r="19050" b="28575"/>
                      <wp:wrapNone/>
                      <wp:docPr id="6785" name="Text Box 3735">
                        <a:extLst xmlns:a="http://schemas.openxmlformats.org/drawingml/2006/main">
                          <a:ext uri="{FF2B5EF4-FFF2-40B4-BE49-F238E27FC236}">
                            <a16:creationId xmlns:a16="http://schemas.microsoft.com/office/drawing/2014/main" id="{00000000-0008-0000-0000-00008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D93EB" id="Text Box 3735" o:spid="_x0000_s1026" type="#_x0000_t202" style="position:absolute;margin-left:0;margin-top:0;width:6pt;height:2.25pt;z-index:2498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1456" behindDoc="0" locked="0" layoutInCell="1" allowOverlap="1" wp14:anchorId="63A8F180" wp14:editId="47B94A69">
                      <wp:simplePos x="0" y="0"/>
                      <wp:positionH relativeFrom="column">
                        <wp:posOffset>0</wp:posOffset>
                      </wp:positionH>
                      <wp:positionV relativeFrom="paragraph">
                        <wp:posOffset>0</wp:posOffset>
                      </wp:positionV>
                      <wp:extent cx="76200" cy="28575"/>
                      <wp:effectExtent l="19050" t="19050" r="19050" b="28575"/>
                      <wp:wrapNone/>
                      <wp:docPr id="6786" name="Text Box 3734">
                        <a:extLst xmlns:a="http://schemas.openxmlformats.org/drawingml/2006/main">
                          <a:ext uri="{FF2B5EF4-FFF2-40B4-BE49-F238E27FC236}">
                            <a16:creationId xmlns:a16="http://schemas.microsoft.com/office/drawing/2014/main" id="{00000000-0008-0000-0000-00008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4D17C" id="Text Box 3734" o:spid="_x0000_s1026" type="#_x0000_t202" style="position:absolute;margin-left:0;margin-top:0;width:6pt;height:2.25pt;z-index:2498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2480" behindDoc="0" locked="0" layoutInCell="1" allowOverlap="1" wp14:anchorId="63459C15" wp14:editId="2A6879B5">
                      <wp:simplePos x="0" y="0"/>
                      <wp:positionH relativeFrom="column">
                        <wp:posOffset>0</wp:posOffset>
                      </wp:positionH>
                      <wp:positionV relativeFrom="paragraph">
                        <wp:posOffset>0</wp:posOffset>
                      </wp:positionV>
                      <wp:extent cx="76200" cy="28575"/>
                      <wp:effectExtent l="19050" t="19050" r="19050" b="28575"/>
                      <wp:wrapNone/>
                      <wp:docPr id="6787" name="Text Box 3733">
                        <a:extLst xmlns:a="http://schemas.openxmlformats.org/drawingml/2006/main">
                          <a:ext uri="{FF2B5EF4-FFF2-40B4-BE49-F238E27FC236}">
                            <a16:creationId xmlns:a16="http://schemas.microsoft.com/office/drawing/2014/main" id="{00000000-0008-0000-0000-00008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35614" id="Text Box 3733" o:spid="_x0000_s1026" type="#_x0000_t202" style="position:absolute;margin-left:0;margin-top:0;width:6pt;height:2.25pt;z-index:2498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3504" behindDoc="0" locked="0" layoutInCell="1" allowOverlap="1" wp14:anchorId="0081B0A4" wp14:editId="0511ED40">
                      <wp:simplePos x="0" y="0"/>
                      <wp:positionH relativeFrom="column">
                        <wp:posOffset>0</wp:posOffset>
                      </wp:positionH>
                      <wp:positionV relativeFrom="paragraph">
                        <wp:posOffset>0</wp:posOffset>
                      </wp:positionV>
                      <wp:extent cx="76200" cy="28575"/>
                      <wp:effectExtent l="19050" t="19050" r="19050" b="28575"/>
                      <wp:wrapNone/>
                      <wp:docPr id="6788" name="Text Box 3732">
                        <a:extLst xmlns:a="http://schemas.openxmlformats.org/drawingml/2006/main">
                          <a:ext uri="{FF2B5EF4-FFF2-40B4-BE49-F238E27FC236}">
                            <a16:creationId xmlns:a16="http://schemas.microsoft.com/office/drawing/2014/main" id="{00000000-0008-0000-0000-00008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FD876" id="Text Box 3732" o:spid="_x0000_s1026" type="#_x0000_t202" style="position:absolute;margin-left:0;margin-top:0;width:6pt;height:2.25pt;z-index:2498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4528" behindDoc="0" locked="0" layoutInCell="1" allowOverlap="1" wp14:anchorId="0A624358" wp14:editId="1BC75139">
                      <wp:simplePos x="0" y="0"/>
                      <wp:positionH relativeFrom="column">
                        <wp:posOffset>0</wp:posOffset>
                      </wp:positionH>
                      <wp:positionV relativeFrom="paragraph">
                        <wp:posOffset>0</wp:posOffset>
                      </wp:positionV>
                      <wp:extent cx="76200" cy="28575"/>
                      <wp:effectExtent l="19050" t="19050" r="19050" b="28575"/>
                      <wp:wrapNone/>
                      <wp:docPr id="6789" name="Text Box 3731">
                        <a:extLst xmlns:a="http://schemas.openxmlformats.org/drawingml/2006/main">
                          <a:ext uri="{FF2B5EF4-FFF2-40B4-BE49-F238E27FC236}">
                            <a16:creationId xmlns:a16="http://schemas.microsoft.com/office/drawing/2014/main" id="{00000000-0008-0000-0000-00008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219B8B" id="Text Box 3731" o:spid="_x0000_s1026" type="#_x0000_t202" style="position:absolute;margin-left:0;margin-top:0;width:6pt;height:2.25pt;z-index:2498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5552" behindDoc="0" locked="0" layoutInCell="1" allowOverlap="1" wp14:anchorId="76BE508C" wp14:editId="4883A82F">
                      <wp:simplePos x="0" y="0"/>
                      <wp:positionH relativeFrom="column">
                        <wp:posOffset>0</wp:posOffset>
                      </wp:positionH>
                      <wp:positionV relativeFrom="paragraph">
                        <wp:posOffset>0</wp:posOffset>
                      </wp:positionV>
                      <wp:extent cx="76200" cy="28575"/>
                      <wp:effectExtent l="19050" t="19050" r="19050" b="28575"/>
                      <wp:wrapNone/>
                      <wp:docPr id="6790" name="Text Box 3730">
                        <a:extLst xmlns:a="http://schemas.openxmlformats.org/drawingml/2006/main">
                          <a:ext uri="{FF2B5EF4-FFF2-40B4-BE49-F238E27FC236}">
                            <a16:creationId xmlns:a16="http://schemas.microsoft.com/office/drawing/2014/main" id="{00000000-0008-0000-0000-00008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1E3437" id="Text Box 3730" o:spid="_x0000_s1026" type="#_x0000_t202" style="position:absolute;margin-left:0;margin-top:0;width:6pt;height:2.25pt;z-index:24981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6576" behindDoc="0" locked="0" layoutInCell="1" allowOverlap="1" wp14:anchorId="7E24FE6F" wp14:editId="7DD800EA">
                      <wp:simplePos x="0" y="0"/>
                      <wp:positionH relativeFrom="column">
                        <wp:posOffset>0</wp:posOffset>
                      </wp:positionH>
                      <wp:positionV relativeFrom="paragraph">
                        <wp:posOffset>0</wp:posOffset>
                      </wp:positionV>
                      <wp:extent cx="76200" cy="28575"/>
                      <wp:effectExtent l="19050" t="19050" r="19050" b="28575"/>
                      <wp:wrapNone/>
                      <wp:docPr id="6791" name="Text Box 3729">
                        <a:extLst xmlns:a="http://schemas.openxmlformats.org/drawingml/2006/main">
                          <a:ext uri="{FF2B5EF4-FFF2-40B4-BE49-F238E27FC236}">
                            <a16:creationId xmlns:a16="http://schemas.microsoft.com/office/drawing/2014/main" id="{00000000-0008-0000-0000-00008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55754" id="Text Box 3729" o:spid="_x0000_s1026" type="#_x0000_t202" style="position:absolute;margin-left:0;margin-top:0;width:6pt;height:2.25pt;z-index:2498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7600" behindDoc="0" locked="0" layoutInCell="1" allowOverlap="1" wp14:anchorId="6C41DC63" wp14:editId="62A81C26">
                      <wp:simplePos x="0" y="0"/>
                      <wp:positionH relativeFrom="column">
                        <wp:posOffset>0</wp:posOffset>
                      </wp:positionH>
                      <wp:positionV relativeFrom="paragraph">
                        <wp:posOffset>0</wp:posOffset>
                      </wp:positionV>
                      <wp:extent cx="76200" cy="28575"/>
                      <wp:effectExtent l="19050" t="19050" r="19050" b="28575"/>
                      <wp:wrapNone/>
                      <wp:docPr id="6792" name="Text Box 3728">
                        <a:extLst xmlns:a="http://schemas.openxmlformats.org/drawingml/2006/main">
                          <a:ext uri="{FF2B5EF4-FFF2-40B4-BE49-F238E27FC236}">
                            <a16:creationId xmlns:a16="http://schemas.microsoft.com/office/drawing/2014/main" id="{00000000-0008-0000-0000-00008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A32B8" id="Text Box 3728" o:spid="_x0000_s1026" type="#_x0000_t202" style="position:absolute;margin-left:0;margin-top:0;width:6pt;height:2.25pt;z-index:2498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8624" behindDoc="0" locked="0" layoutInCell="1" allowOverlap="1" wp14:anchorId="35B0A9BE" wp14:editId="664CC37B">
                      <wp:simplePos x="0" y="0"/>
                      <wp:positionH relativeFrom="column">
                        <wp:posOffset>0</wp:posOffset>
                      </wp:positionH>
                      <wp:positionV relativeFrom="paragraph">
                        <wp:posOffset>0</wp:posOffset>
                      </wp:positionV>
                      <wp:extent cx="76200" cy="28575"/>
                      <wp:effectExtent l="19050" t="19050" r="19050" b="28575"/>
                      <wp:wrapNone/>
                      <wp:docPr id="6793" name="Text Box 3727">
                        <a:extLst xmlns:a="http://schemas.openxmlformats.org/drawingml/2006/main">
                          <a:ext uri="{FF2B5EF4-FFF2-40B4-BE49-F238E27FC236}">
                            <a16:creationId xmlns:a16="http://schemas.microsoft.com/office/drawing/2014/main" id="{00000000-0008-0000-0000-00008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F4FF5" id="Text Box 3727" o:spid="_x0000_s1026" type="#_x0000_t202" style="position:absolute;margin-left:0;margin-top:0;width:6pt;height:2.25pt;z-index:2498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19648" behindDoc="0" locked="0" layoutInCell="1" allowOverlap="1" wp14:anchorId="556CA787" wp14:editId="29F4322E">
                      <wp:simplePos x="0" y="0"/>
                      <wp:positionH relativeFrom="column">
                        <wp:posOffset>0</wp:posOffset>
                      </wp:positionH>
                      <wp:positionV relativeFrom="paragraph">
                        <wp:posOffset>0</wp:posOffset>
                      </wp:positionV>
                      <wp:extent cx="76200" cy="28575"/>
                      <wp:effectExtent l="19050" t="19050" r="19050" b="28575"/>
                      <wp:wrapNone/>
                      <wp:docPr id="6794" name="Text Box 3726">
                        <a:extLst xmlns:a="http://schemas.openxmlformats.org/drawingml/2006/main">
                          <a:ext uri="{FF2B5EF4-FFF2-40B4-BE49-F238E27FC236}">
                            <a16:creationId xmlns:a16="http://schemas.microsoft.com/office/drawing/2014/main" id="{00000000-0008-0000-0000-00008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60A45" id="Text Box 3726" o:spid="_x0000_s1026" type="#_x0000_t202" style="position:absolute;margin-left:0;margin-top:0;width:6pt;height:2.25pt;z-index:24981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0672" behindDoc="0" locked="0" layoutInCell="1" allowOverlap="1" wp14:anchorId="4463C726" wp14:editId="1835E927">
                      <wp:simplePos x="0" y="0"/>
                      <wp:positionH relativeFrom="column">
                        <wp:posOffset>0</wp:posOffset>
                      </wp:positionH>
                      <wp:positionV relativeFrom="paragraph">
                        <wp:posOffset>0</wp:posOffset>
                      </wp:positionV>
                      <wp:extent cx="76200" cy="28575"/>
                      <wp:effectExtent l="19050" t="19050" r="19050" b="28575"/>
                      <wp:wrapNone/>
                      <wp:docPr id="6795" name="Text Box 3725">
                        <a:extLst xmlns:a="http://schemas.openxmlformats.org/drawingml/2006/main">
                          <a:ext uri="{FF2B5EF4-FFF2-40B4-BE49-F238E27FC236}">
                            <a16:creationId xmlns:a16="http://schemas.microsoft.com/office/drawing/2014/main" id="{00000000-0008-0000-0000-00008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1AFB3" id="Text Box 3725" o:spid="_x0000_s1026" type="#_x0000_t202" style="position:absolute;margin-left:0;margin-top:0;width:6pt;height:2.25pt;z-index:2498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1696" behindDoc="0" locked="0" layoutInCell="1" allowOverlap="1" wp14:anchorId="42DBE63B" wp14:editId="673E39DC">
                      <wp:simplePos x="0" y="0"/>
                      <wp:positionH relativeFrom="column">
                        <wp:posOffset>0</wp:posOffset>
                      </wp:positionH>
                      <wp:positionV relativeFrom="paragraph">
                        <wp:posOffset>0</wp:posOffset>
                      </wp:positionV>
                      <wp:extent cx="76200" cy="28575"/>
                      <wp:effectExtent l="19050" t="19050" r="19050" b="28575"/>
                      <wp:wrapNone/>
                      <wp:docPr id="6796" name="Text Box 3724">
                        <a:extLst xmlns:a="http://schemas.openxmlformats.org/drawingml/2006/main">
                          <a:ext uri="{FF2B5EF4-FFF2-40B4-BE49-F238E27FC236}">
                            <a16:creationId xmlns:a16="http://schemas.microsoft.com/office/drawing/2014/main" id="{00000000-0008-0000-0000-00008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5FD46" id="Text Box 3724" o:spid="_x0000_s1026" type="#_x0000_t202" style="position:absolute;margin-left:0;margin-top:0;width:6pt;height:2.25pt;z-index:24982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2720" behindDoc="0" locked="0" layoutInCell="1" allowOverlap="1" wp14:anchorId="091C2EB8" wp14:editId="593E8BB4">
                      <wp:simplePos x="0" y="0"/>
                      <wp:positionH relativeFrom="column">
                        <wp:posOffset>0</wp:posOffset>
                      </wp:positionH>
                      <wp:positionV relativeFrom="paragraph">
                        <wp:posOffset>0</wp:posOffset>
                      </wp:positionV>
                      <wp:extent cx="76200" cy="28575"/>
                      <wp:effectExtent l="19050" t="19050" r="19050" b="28575"/>
                      <wp:wrapNone/>
                      <wp:docPr id="6797" name="Text Box 3723">
                        <a:extLst xmlns:a="http://schemas.openxmlformats.org/drawingml/2006/main">
                          <a:ext uri="{FF2B5EF4-FFF2-40B4-BE49-F238E27FC236}">
                            <a16:creationId xmlns:a16="http://schemas.microsoft.com/office/drawing/2014/main" id="{00000000-0008-0000-0000-00008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51825" id="Text Box 3723" o:spid="_x0000_s1026" type="#_x0000_t202" style="position:absolute;margin-left:0;margin-top:0;width:6pt;height:2.25pt;z-index:2498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3744" behindDoc="0" locked="0" layoutInCell="1" allowOverlap="1" wp14:anchorId="1938EEAF" wp14:editId="4F826FFA">
                      <wp:simplePos x="0" y="0"/>
                      <wp:positionH relativeFrom="column">
                        <wp:posOffset>0</wp:posOffset>
                      </wp:positionH>
                      <wp:positionV relativeFrom="paragraph">
                        <wp:posOffset>0</wp:posOffset>
                      </wp:positionV>
                      <wp:extent cx="76200" cy="28575"/>
                      <wp:effectExtent l="19050" t="19050" r="19050" b="28575"/>
                      <wp:wrapNone/>
                      <wp:docPr id="6798" name="Text Box 3722">
                        <a:extLst xmlns:a="http://schemas.openxmlformats.org/drawingml/2006/main">
                          <a:ext uri="{FF2B5EF4-FFF2-40B4-BE49-F238E27FC236}">
                            <a16:creationId xmlns:a16="http://schemas.microsoft.com/office/drawing/2014/main" id="{00000000-0008-0000-0000-00008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D1C95" id="Text Box 3722" o:spid="_x0000_s1026" type="#_x0000_t202" style="position:absolute;margin-left:0;margin-top:0;width:6pt;height:2.25pt;z-index:24982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4768" behindDoc="0" locked="0" layoutInCell="1" allowOverlap="1" wp14:anchorId="38297F00" wp14:editId="5A0E9FC3">
                      <wp:simplePos x="0" y="0"/>
                      <wp:positionH relativeFrom="column">
                        <wp:posOffset>0</wp:posOffset>
                      </wp:positionH>
                      <wp:positionV relativeFrom="paragraph">
                        <wp:posOffset>0</wp:posOffset>
                      </wp:positionV>
                      <wp:extent cx="76200" cy="28575"/>
                      <wp:effectExtent l="19050" t="19050" r="19050" b="28575"/>
                      <wp:wrapNone/>
                      <wp:docPr id="6799" name="Text Box 3721">
                        <a:extLst xmlns:a="http://schemas.openxmlformats.org/drawingml/2006/main">
                          <a:ext uri="{FF2B5EF4-FFF2-40B4-BE49-F238E27FC236}">
                            <a16:creationId xmlns:a16="http://schemas.microsoft.com/office/drawing/2014/main" id="{00000000-0008-0000-0000-00008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708C0" id="Text Box 3721" o:spid="_x0000_s1026" type="#_x0000_t202" style="position:absolute;margin-left:0;margin-top:0;width:6pt;height:2.25pt;z-index:2498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5792" behindDoc="0" locked="0" layoutInCell="1" allowOverlap="1" wp14:anchorId="2AF9EB28" wp14:editId="7E13E2CA">
                      <wp:simplePos x="0" y="0"/>
                      <wp:positionH relativeFrom="column">
                        <wp:posOffset>0</wp:posOffset>
                      </wp:positionH>
                      <wp:positionV relativeFrom="paragraph">
                        <wp:posOffset>0</wp:posOffset>
                      </wp:positionV>
                      <wp:extent cx="76200" cy="28575"/>
                      <wp:effectExtent l="19050" t="19050" r="19050" b="28575"/>
                      <wp:wrapNone/>
                      <wp:docPr id="6800" name="Text Box 3720">
                        <a:extLst xmlns:a="http://schemas.openxmlformats.org/drawingml/2006/main">
                          <a:ext uri="{FF2B5EF4-FFF2-40B4-BE49-F238E27FC236}">
                            <a16:creationId xmlns:a16="http://schemas.microsoft.com/office/drawing/2014/main" id="{00000000-0008-0000-0000-00009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72698" id="Text Box 3720" o:spid="_x0000_s1026" type="#_x0000_t202" style="position:absolute;margin-left:0;margin-top:0;width:6pt;height:2.25pt;z-index:2498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6816" behindDoc="0" locked="0" layoutInCell="1" allowOverlap="1" wp14:anchorId="50BF344C" wp14:editId="5BF04F40">
                      <wp:simplePos x="0" y="0"/>
                      <wp:positionH relativeFrom="column">
                        <wp:posOffset>0</wp:posOffset>
                      </wp:positionH>
                      <wp:positionV relativeFrom="paragraph">
                        <wp:posOffset>0</wp:posOffset>
                      </wp:positionV>
                      <wp:extent cx="76200" cy="28575"/>
                      <wp:effectExtent l="19050" t="19050" r="19050" b="28575"/>
                      <wp:wrapNone/>
                      <wp:docPr id="6801" name="Text Box 3719">
                        <a:extLst xmlns:a="http://schemas.openxmlformats.org/drawingml/2006/main">
                          <a:ext uri="{FF2B5EF4-FFF2-40B4-BE49-F238E27FC236}">
                            <a16:creationId xmlns:a16="http://schemas.microsoft.com/office/drawing/2014/main" id="{00000000-0008-0000-0000-00009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202182" id="Text Box 3719" o:spid="_x0000_s1026" type="#_x0000_t202" style="position:absolute;margin-left:0;margin-top:0;width:6pt;height:2.25pt;z-index:2498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7840" behindDoc="0" locked="0" layoutInCell="1" allowOverlap="1" wp14:anchorId="52462E7C" wp14:editId="2D1D2B6F">
                      <wp:simplePos x="0" y="0"/>
                      <wp:positionH relativeFrom="column">
                        <wp:posOffset>0</wp:posOffset>
                      </wp:positionH>
                      <wp:positionV relativeFrom="paragraph">
                        <wp:posOffset>0</wp:posOffset>
                      </wp:positionV>
                      <wp:extent cx="76200" cy="28575"/>
                      <wp:effectExtent l="19050" t="19050" r="19050" b="28575"/>
                      <wp:wrapNone/>
                      <wp:docPr id="6802" name="Text Box 3718">
                        <a:extLst xmlns:a="http://schemas.openxmlformats.org/drawingml/2006/main">
                          <a:ext uri="{FF2B5EF4-FFF2-40B4-BE49-F238E27FC236}">
                            <a16:creationId xmlns:a16="http://schemas.microsoft.com/office/drawing/2014/main" id="{00000000-0008-0000-0000-00009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BCDDC" id="Text Box 3718" o:spid="_x0000_s1026" type="#_x0000_t202" style="position:absolute;margin-left:0;margin-top:0;width:6pt;height:2.25pt;z-index:24982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8864" behindDoc="0" locked="0" layoutInCell="1" allowOverlap="1" wp14:anchorId="697233F2" wp14:editId="53180B5A">
                      <wp:simplePos x="0" y="0"/>
                      <wp:positionH relativeFrom="column">
                        <wp:posOffset>0</wp:posOffset>
                      </wp:positionH>
                      <wp:positionV relativeFrom="paragraph">
                        <wp:posOffset>0</wp:posOffset>
                      </wp:positionV>
                      <wp:extent cx="76200" cy="28575"/>
                      <wp:effectExtent l="19050" t="19050" r="19050" b="28575"/>
                      <wp:wrapNone/>
                      <wp:docPr id="6803" name="Text Box 3717">
                        <a:extLst xmlns:a="http://schemas.openxmlformats.org/drawingml/2006/main">
                          <a:ext uri="{FF2B5EF4-FFF2-40B4-BE49-F238E27FC236}">
                            <a16:creationId xmlns:a16="http://schemas.microsoft.com/office/drawing/2014/main" id="{00000000-0008-0000-0000-00009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CDF69" id="Text Box 3717" o:spid="_x0000_s1026" type="#_x0000_t202" style="position:absolute;margin-left:0;margin-top:0;width:6pt;height:2.25pt;z-index:2498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29888" behindDoc="0" locked="0" layoutInCell="1" allowOverlap="1" wp14:anchorId="5D3FB024" wp14:editId="5C786737">
                      <wp:simplePos x="0" y="0"/>
                      <wp:positionH relativeFrom="column">
                        <wp:posOffset>0</wp:posOffset>
                      </wp:positionH>
                      <wp:positionV relativeFrom="paragraph">
                        <wp:posOffset>0</wp:posOffset>
                      </wp:positionV>
                      <wp:extent cx="76200" cy="28575"/>
                      <wp:effectExtent l="19050" t="19050" r="19050" b="28575"/>
                      <wp:wrapNone/>
                      <wp:docPr id="6804" name="Text Box 3716">
                        <a:extLst xmlns:a="http://schemas.openxmlformats.org/drawingml/2006/main">
                          <a:ext uri="{FF2B5EF4-FFF2-40B4-BE49-F238E27FC236}">
                            <a16:creationId xmlns:a16="http://schemas.microsoft.com/office/drawing/2014/main" id="{00000000-0008-0000-0000-00009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24941" id="Text Box 3716" o:spid="_x0000_s1026" type="#_x0000_t202" style="position:absolute;margin-left:0;margin-top:0;width:6pt;height:2.25pt;z-index:24982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0912" behindDoc="0" locked="0" layoutInCell="1" allowOverlap="1" wp14:anchorId="6F553E20" wp14:editId="121C9BEC">
                      <wp:simplePos x="0" y="0"/>
                      <wp:positionH relativeFrom="column">
                        <wp:posOffset>0</wp:posOffset>
                      </wp:positionH>
                      <wp:positionV relativeFrom="paragraph">
                        <wp:posOffset>0</wp:posOffset>
                      </wp:positionV>
                      <wp:extent cx="76200" cy="28575"/>
                      <wp:effectExtent l="19050" t="19050" r="19050" b="28575"/>
                      <wp:wrapNone/>
                      <wp:docPr id="6805" name="Text Box 3715">
                        <a:extLst xmlns:a="http://schemas.openxmlformats.org/drawingml/2006/main">
                          <a:ext uri="{FF2B5EF4-FFF2-40B4-BE49-F238E27FC236}">
                            <a16:creationId xmlns:a16="http://schemas.microsoft.com/office/drawing/2014/main" id="{00000000-0008-0000-0000-00009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94B2C" id="Text Box 3715" o:spid="_x0000_s1026" type="#_x0000_t202" style="position:absolute;margin-left:0;margin-top:0;width:6pt;height:2.25pt;z-index:2498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1936" behindDoc="0" locked="0" layoutInCell="1" allowOverlap="1" wp14:anchorId="343D44CA" wp14:editId="6E9678A2">
                      <wp:simplePos x="0" y="0"/>
                      <wp:positionH relativeFrom="column">
                        <wp:posOffset>0</wp:posOffset>
                      </wp:positionH>
                      <wp:positionV relativeFrom="paragraph">
                        <wp:posOffset>0</wp:posOffset>
                      </wp:positionV>
                      <wp:extent cx="76200" cy="28575"/>
                      <wp:effectExtent l="19050" t="19050" r="19050" b="28575"/>
                      <wp:wrapNone/>
                      <wp:docPr id="6806" name="Text Box 3714">
                        <a:extLst xmlns:a="http://schemas.openxmlformats.org/drawingml/2006/main">
                          <a:ext uri="{FF2B5EF4-FFF2-40B4-BE49-F238E27FC236}">
                            <a16:creationId xmlns:a16="http://schemas.microsoft.com/office/drawing/2014/main" id="{00000000-0008-0000-0000-00009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34030" id="Text Box 3714" o:spid="_x0000_s1026" type="#_x0000_t202" style="position:absolute;margin-left:0;margin-top:0;width:6pt;height:2.25pt;z-index:2498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2960" behindDoc="0" locked="0" layoutInCell="1" allowOverlap="1" wp14:anchorId="2D84DA44" wp14:editId="1D9EDF22">
                      <wp:simplePos x="0" y="0"/>
                      <wp:positionH relativeFrom="column">
                        <wp:posOffset>0</wp:posOffset>
                      </wp:positionH>
                      <wp:positionV relativeFrom="paragraph">
                        <wp:posOffset>0</wp:posOffset>
                      </wp:positionV>
                      <wp:extent cx="76200" cy="28575"/>
                      <wp:effectExtent l="19050" t="19050" r="19050" b="28575"/>
                      <wp:wrapNone/>
                      <wp:docPr id="6807" name="Text Box 3713">
                        <a:extLst xmlns:a="http://schemas.openxmlformats.org/drawingml/2006/main">
                          <a:ext uri="{FF2B5EF4-FFF2-40B4-BE49-F238E27FC236}">
                            <a16:creationId xmlns:a16="http://schemas.microsoft.com/office/drawing/2014/main" id="{00000000-0008-0000-0000-00009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6B5A5" id="Text Box 3713" o:spid="_x0000_s1026" type="#_x0000_t202" style="position:absolute;margin-left:0;margin-top:0;width:6pt;height:2.25pt;z-index:2498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3984" behindDoc="0" locked="0" layoutInCell="1" allowOverlap="1" wp14:anchorId="5CB63739" wp14:editId="72E2CDA0">
                      <wp:simplePos x="0" y="0"/>
                      <wp:positionH relativeFrom="column">
                        <wp:posOffset>0</wp:posOffset>
                      </wp:positionH>
                      <wp:positionV relativeFrom="paragraph">
                        <wp:posOffset>0</wp:posOffset>
                      </wp:positionV>
                      <wp:extent cx="76200" cy="28575"/>
                      <wp:effectExtent l="19050" t="19050" r="19050" b="28575"/>
                      <wp:wrapNone/>
                      <wp:docPr id="6808" name="Text Box 3712">
                        <a:extLst xmlns:a="http://schemas.openxmlformats.org/drawingml/2006/main">
                          <a:ext uri="{FF2B5EF4-FFF2-40B4-BE49-F238E27FC236}">
                            <a16:creationId xmlns:a16="http://schemas.microsoft.com/office/drawing/2014/main" id="{00000000-0008-0000-0000-00009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6CE4E" id="Text Box 3712" o:spid="_x0000_s1026" type="#_x0000_t202" style="position:absolute;margin-left:0;margin-top:0;width:6pt;height:2.25pt;z-index:2498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5008" behindDoc="0" locked="0" layoutInCell="1" allowOverlap="1" wp14:anchorId="55715B59" wp14:editId="01F76EC3">
                      <wp:simplePos x="0" y="0"/>
                      <wp:positionH relativeFrom="column">
                        <wp:posOffset>0</wp:posOffset>
                      </wp:positionH>
                      <wp:positionV relativeFrom="paragraph">
                        <wp:posOffset>0</wp:posOffset>
                      </wp:positionV>
                      <wp:extent cx="76200" cy="28575"/>
                      <wp:effectExtent l="19050" t="19050" r="19050" b="28575"/>
                      <wp:wrapNone/>
                      <wp:docPr id="6809" name="Text Box 3711">
                        <a:extLst xmlns:a="http://schemas.openxmlformats.org/drawingml/2006/main">
                          <a:ext uri="{FF2B5EF4-FFF2-40B4-BE49-F238E27FC236}">
                            <a16:creationId xmlns:a16="http://schemas.microsoft.com/office/drawing/2014/main" id="{00000000-0008-0000-0000-00009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FD482" id="Text Box 3711" o:spid="_x0000_s1026" type="#_x0000_t202" style="position:absolute;margin-left:0;margin-top:0;width:6pt;height:2.25pt;z-index:2498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6032" behindDoc="0" locked="0" layoutInCell="1" allowOverlap="1" wp14:anchorId="78CA56C5" wp14:editId="0C60D73B">
                      <wp:simplePos x="0" y="0"/>
                      <wp:positionH relativeFrom="column">
                        <wp:posOffset>0</wp:posOffset>
                      </wp:positionH>
                      <wp:positionV relativeFrom="paragraph">
                        <wp:posOffset>0</wp:posOffset>
                      </wp:positionV>
                      <wp:extent cx="76200" cy="28575"/>
                      <wp:effectExtent l="19050" t="19050" r="19050" b="28575"/>
                      <wp:wrapNone/>
                      <wp:docPr id="6810" name="Text Box 3710">
                        <a:extLst xmlns:a="http://schemas.openxmlformats.org/drawingml/2006/main">
                          <a:ext uri="{FF2B5EF4-FFF2-40B4-BE49-F238E27FC236}">
                            <a16:creationId xmlns:a16="http://schemas.microsoft.com/office/drawing/2014/main" id="{00000000-0008-0000-0000-00009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23A72" id="Text Box 3710" o:spid="_x0000_s1026" type="#_x0000_t202" style="position:absolute;margin-left:0;margin-top:0;width:6pt;height:2.25pt;z-index:2498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7056" behindDoc="0" locked="0" layoutInCell="1" allowOverlap="1" wp14:anchorId="056FC3EC" wp14:editId="7A2DA23D">
                      <wp:simplePos x="0" y="0"/>
                      <wp:positionH relativeFrom="column">
                        <wp:posOffset>0</wp:posOffset>
                      </wp:positionH>
                      <wp:positionV relativeFrom="paragraph">
                        <wp:posOffset>0</wp:posOffset>
                      </wp:positionV>
                      <wp:extent cx="76200" cy="28575"/>
                      <wp:effectExtent l="19050" t="19050" r="19050" b="28575"/>
                      <wp:wrapNone/>
                      <wp:docPr id="6811" name="Text Box 3709">
                        <a:extLst xmlns:a="http://schemas.openxmlformats.org/drawingml/2006/main">
                          <a:ext uri="{FF2B5EF4-FFF2-40B4-BE49-F238E27FC236}">
                            <a16:creationId xmlns:a16="http://schemas.microsoft.com/office/drawing/2014/main" id="{00000000-0008-0000-0000-00009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747F9" id="Text Box 3709" o:spid="_x0000_s1026" type="#_x0000_t202" style="position:absolute;margin-left:0;margin-top:0;width:6pt;height:2.25pt;z-index:2498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8080" behindDoc="0" locked="0" layoutInCell="1" allowOverlap="1" wp14:anchorId="2BBBEE0E" wp14:editId="43B5EAA6">
                      <wp:simplePos x="0" y="0"/>
                      <wp:positionH relativeFrom="column">
                        <wp:posOffset>0</wp:posOffset>
                      </wp:positionH>
                      <wp:positionV relativeFrom="paragraph">
                        <wp:posOffset>0</wp:posOffset>
                      </wp:positionV>
                      <wp:extent cx="76200" cy="28575"/>
                      <wp:effectExtent l="19050" t="19050" r="19050" b="28575"/>
                      <wp:wrapNone/>
                      <wp:docPr id="6812" name="Text Box 3708">
                        <a:extLst xmlns:a="http://schemas.openxmlformats.org/drawingml/2006/main">
                          <a:ext uri="{FF2B5EF4-FFF2-40B4-BE49-F238E27FC236}">
                            <a16:creationId xmlns:a16="http://schemas.microsoft.com/office/drawing/2014/main" id="{00000000-0008-0000-0000-00009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4CB704" id="Text Box 3708" o:spid="_x0000_s1026" type="#_x0000_t202" style="position:absolute;margin-left:0;margin-top:0;width:6pt;height:2.25pt;z-index:2498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39104" behindDoc="0" locked="0" layoutInCell="1" allowOverlap="1" wp14:anchorId="63A86733" wp14:editId="34F7AD9C">
                      <wp:simplePos x="0" y="0"/>
                      <wp:positionH relativeFrom="column">
                        <wp:posOffset>0</wp:posOffset>
                      </wp:positionH>
                      <wp:positionV relativeFrom="paragraph">
                        <wp:posOffset>0</wp:posOffset>
                      </wp:positionV>
                      <wp:extent cx="76200" cy="28575"/>
                      <wp:effectExtent l="19050" t="19050" r="19050" b="28575"/>
                      <wp:wrapNone/>
                      <wp:docPr id="6813" name="Text Box 3707">
                        <a:extLst xmlns:a="http://schemas.openxmlformats.org/drawingml/2006/main">
                          <a:ext uri="{FF2B5EF4-FFF2-40B4-BE49-F238E27FC236}">
                            <a16:creationId xmlns:a16="http://schemas.microsoft.com/office/drawing/2014/main" id="{00000000-0008-0000-0000-00009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71FB9" id="Text Box 3707" o:spid="_x0000_s1026" type="#_x0000_t202" style="position:absolute;margin-left:0;margin-top:0;width:6pt;height:2.25pt;z-index:2498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0128" behindDoc="0" locked="0" layoutInCell="1" allowOverlap="1" wp14:anchorId="4E8C00BE" wp14:editId="1CCC0234">
                      <wp:simplePos x="0" y="0"/>
                      <wp:positionH relativeFrom="column">
                        <wp:posOffset>0</wp:posOffset>
                      </wp:positionH>
                      <wp:positionV relativeFrom="paragraph">
                        <wp:posOffset>0</wp:posOffset>
                      </wp:positionV>
                      <wp:extent cx="76200" cy="28575"/>
                      <wp:effectExtent l="19050" t="19050" r="19050" b="28575"/>
                      <wp:wrapNone/>
                      <wp:docPr id="6814" name="Text Box 3706">
                        <a:extLst xmlns:a="http://schemas.openxmlformats.org/drawingml/2006/main">
                          <a:ext uri="{FF2B5EF4-FFF2-40B4-BE49-F238E27FC236}">
                            <a16:creationId xmlns:a16="http://schemas.microsoft.com/office/drawing/2014/main" id="{00000000-0008-0000-0000-00009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057ED" id="Text Box 3706" o:spid="_x0000_s1026" type="#_x0000_t202" style="position:absolute;margin-left:0;margin-top:0;width:6pt;height:2.25pt;z-index:2498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1152" behindDoc="0" locked="0" layoutInCell="1" allowOverlap="1" wp14:anchorId="6C056478" wp14:editId="597D5822">
                      <wp:simplePos x="0" y="0"/>
                      <wp:positionH relativeFrom="column">
                        <wp:posOffset>0</wp:posOffset>
                      </wp:positionH>
                      <wp:positionV relativeFrom="paragraph">
                        <wp:posOffset>0</wp:posOffset>
                      </wp:positionV>
                      <wp:extent cx="76200" cy="28575"/>
                      <wp:effectExtent l="19050" t="19050" r="19050" b="28575"/>
                      <wp:wrapNone/>
                      <wp:docPr id="6815" name="Text Box 3705">
                        <a:extLst xmlns:a="http://schemas.openxmlformats.org/drawingml/2006/main">
                          <a:ext uri="{FF2B5EF4-FFF2-40B4-BE49-F238E27FC236}">
                            <a16:creationId xmlns:a16="http://schemas.microsoft.com/office/drawing/2014/main" id="{00000000-0008-0000-0000-00009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71BFA" id="Text Box 3705" o:spid="_x0000_s1026" type="#_x0000_t202" style="position:absolute;margin-left:0;margin-top:0;width:6pt;height:2.25pt;z-index:2498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2176" behindDoc="0" locked="0" layoutInCell="1" allowOverlap="1" wp14:anchorId="25EC3B91" wp14:editId="38AB08FD">
                      <wp:simplePos x="0" y="0"/>
                      <wp:positionH relativeFrom="column">
                        <wp:posOffset>0</wp:posOffset>
                      </wp:positionH>
                      <wp:positionV relativeFrom="paragraph">
                        <wp:posOffset>0</wp:posOffset>
                      </wp:positionV>
                      <wp:extent cx="76200" cy="28575"/>
                      <wp:effectExtent l="19050" t="19050" r="19050" b="28575"/>
                      <wp:wrapNone/>
                      <wp:docPr id="6816" name="Text Box 3704">
                        <a:extLst xmlns:a="http://schemas.openxmlformats.org/drawingml/2006/main">
                          <a:ext uri="{FF2B5EF4-FFF2-40B4-BE49-F238E27FC236}">
                            <a16:creationId xmlns:a16="http://schemas.microsoft.com/office/drawing/2014/main" id="{00000000-0008-0000-0000-0000A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E0ECB" id="Text Box 3704" o:spid="_x0000_s1026" type="#_x0000_t202" style="position:absolute;margin-left:0;margin-top:0;width:6pt;height:2.25pt;z-index:2498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3200" behindDoc="0" locked="0" layoutInCell="1" allowOverlap="1" wp14:anchorId="72B5F9C5" wp14:editId="14849653">
                      <wp:simplePos x="0" y="0"/>
                      <wp:positionH relativeFrom="column">
                        <wp:posOffset>0</wp:posOffset>
                      </wp:positionH>
                      <wp:positionV relativeFrom="paragraph">
                        <wp:posOffset>0</wp:posOffset>
                      </wp:positionV>
                      <wp:extent cx="76200" cy="28575"/>
                      <wp:effectExtent l="19050" t="19050" r="19050" b="28575"/>
                      <wp:wrapNone/>
                      <wp:docPr id="6817" name="Text Box 3703">
                        <a:extLst xmlns:a="http://schemas.openxmlformats.org/drawingml/2006/main">
                          <a:ext uri="{FF2B5EF4-FFF2-40B4-BE49-F238E27FC236}">
                            <a16:creationId xmlns:a16="http://schemas.microsoft.com/office/drawing/2014/main" id="{00000000-0008-0000-0000-0000A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E508E" id="Text Box 3703" o:spid="_x0000_s1026" type="#_x0000_t202" style="position:absolute;margin-left:0;margin-top:0;width:6pt;height:2.25pt;z-index:2498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4224" behindDoc="0" locked="0" layoutInCell="1" allowOverlap="1" wp14:anchorId="4A3C0170" wp14:editId="3D879B69">
                      <wp:simplePos x="0" y="0"/>
                      <wp:positionH relativeFrom="column">
                        <wp:posOffset>0</wp:posOffset>
                      </wp:positionH>
                      <wp:positionV relativeFrom="paragraph">
                        <wp:posOffset>0</wp:posOffset>
                      </wp:positionV>
                      <wp:extent cx="76200" cy="28575"/>
                      <wp:effectExtent l="19050" t="19050" r="19050" b="28575"/>
                      <wp:wrapNone/>
                      <wp:docPr id="6818" name="Text Box 3702">
                        <a:extLst xmlns:a="http://schemas.openxmlformats.org/drawingml/2006/main">
                          <a:ext uri="{FF2B5EF4-FFF2-40B4-BE49-F238E27FC236}">
                            <a16:creationId xmlns:a16="http://schemas.microsoft.com/office/drawing/2014/main" id="{00000000-0008-0000-0000-0000A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8C8AB" id="Text Box 3702" o:spid="_x0000_s1026" type="#_x0000_t202" style="position:absolute;margin-left:0;margin-top:0;width:6pt;height:2.25pt;z-index:2498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5248" behindDoc="0" locked="0" layoutInCell="1" allowOverlap="1" wp14:anchorId="7B0FFDBA" wp14:editId="1661D9E6">
                      <wp:simplePos x="0" y="0"/>
                      <wp:positionH relativeFrom="column">
                        <wp:posOffset>0</wp:posOffset>
                      </wp:positionH>
                      <wp:positionV relativeFrom="paragraph">
                        <wp:posOffset>0</wp:posOffset>
                      </wp:positionV>
                      <wp:extent cx="76200" cy="28575"/>
                      <wp:effectExtent l="19050" t="19050" r="19050" b="28575"/>
                      <wp:wrapNone/>
                      <wp:docPr id="6819" name="Text Box 3701">
                        <a:extLst xmlns:a="http://schemas.openxmlformats.org/drawingml/2006/main">
                          <a:ext uri="{FF2B5EF4-FFF2-40B4-BE49-F238E27FC236}">
                            <a16:creationId xmlns:a16="http://schemas.microsoft.com/office/drawing/2014/main" id="{00000000-0008-0000-0000-0000A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8E41A" id="Text Box 3701" o:spid="_x0000_s1026" type="#_x0000_t202" style="position:absolute;margin-left:0;margin-top:0;width:6pt;height:2.25pt;z-index:2498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6272" behindDoc="0" locked="0" layoutInCell="1" allowOverlap="1" wp14:anchorId="2F85B2D2" wp14:editId="42F0FC5C">
                      <wp:simplePos x="0" y="0"/>
                      <wp:positionH relativeFrom="column">
                        <wp:posOffset>0</wp:posOffset>
                      </wp:positionH>
                      <wp:positionV relativeFrom="paragraph">
                        <wp:posOffset>0</wp:posOffset>
                      </wp:positionV>
                      <wp:extent cx="76200" cy="28575"/>
                      <wp:effectExtent l="19050" t="19050" r="19050" b="28575"/>
                      <wp:wrapNone/>
                      <wp:docPr id="6820" name="Text Box 3700">
                        <a:extLst xmlns:a="http://schemas.openxmlformats.org/drawingml/2006/main">
                          <a:ext uri="{FF2B5EF4-FFF2-40B4-BE49-F238E27FC236}">
                            <a16:creationId xmlns:a16="http://schemas.microsoft.com/office/drawing/2014/main" id="{00000000-0008-0000-0000-0000A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7BA932" id="Text Box 3700" o:spid="_x0000_s1026" type="#_x0000_t202" style="position:absolute;margin-left:0;margin-top:0;width:6pt;height:2.25pt;z-index:2498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7296" behindDoc="0" locked="0" layoutInCell="1" allowOverlap="1" wp14:anchorId="3729EBA5" wp14:editId="320E2AEB">
                      <wp:simplePos x="0" y="0"/>
                      <wp:positionH relativeFrom="column">
                        <wp:posOffset>0</wp:posOffset>
                      </wp:positionH>
                      <wp:positionV relativeFrom="paragraph">
                        <wp:posOffset>0</wp:posOffset>
                      </wp:positionV>
                      <wp:extent cx="76200" cy="28575"/>
                      <wp:effectExtent l="19050" t="19050" r="19050" b="28575"/>
                      <wp:wrapNone/>
                      <wp:docPr id="6821" name="Text Box 3699">
                        <a:extLst xmlns:a="http://schemas.openxmlformats.org/drawingml/2006/main">
                          <a:ext uri="{FF2B5EF4-FFF2-40B4-BE49-F238E27FC236}">
                            <a16:creationId xmlns:a16="http://schemas.microsoft.com/office/drawing/2014/main" id="{00000000-0008-0000-0000-0000A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2E30A5" id="Text Box 3699" o:spid="_x0000_s1026" type="#_x0000_t202" style="position:absolute;margin-left:0;margin-top:0;width:6pt;height:2.25pt;z-index:2498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8320" behindDoc="0" locked="0" layoutInCell="1" allowOverlap="1" wp14:anchorId="5E41EC1C" wp14:editId="64913683">
                      <wp:simplePos x="0" y="0"/>
                      <wp:positionH relativeFrom="column">
                        <wp:posOffset>0</wp:posOffset>
                      </wp:positionH>
                      <wp:positionV relativeFrom="paragraph">
                        <wp:posOffset>0</wp:posOffset>
                      </wp:positionV>
                      <wp:extent cx="76200" cy="28575"/>
                      <wp:effectExtent l="19050" t="19050" r="19050" b="28575"/>
                      <wp:wrapNone/>
                      <wp:docPr id="6822" name="Text Box 3698">
                        <a:extLst xmlns:a="http://schemas.openxmlformats.org/drawingml/2006/main">
                          <a:ext uri="{FF2B5EF4-FFF2-40B4-BE49-F238E27FC236}">
                            <a16:creationId xmlns:a16="http://schemas.microsoft.com/office/drawing/2014/main" id="{00000000-0008-0000-0000-0000A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D247D" id="Text Box 3698" o:spid="_x0000_s1026" type="#_x0000_t202" style="position:absolute;margin-left:0;margin-top:0;width:6pt;height:2.25pt;z-index:2498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49344" behindDoc="0" locked="0" layoutInCell="1" allowOverlap="1" wp14:anchorId="220BDFD7" wp14:editId="31E521D2">
                      <wp:simplePos x="0" y="0"/>
                      <wp:positionH relativeFrom="column">
                        <wp:posOffset>0</wp:posOffset>
                      </wp:positionH>
                      <wp:positionV relativeFrom="paragraph">
                        <wp:posOffset>0</wp:posOffset>
                      </wp:positionV>
                      <wp:extent cx="76200" cy="28575"/>
                      <wp:effectExtent l="19050" t="19050" r="19050" b="28575"/>
                      <wp:wrapNone/>
                      <wp:docPr id="6823" name="Text Box 3697">
                        <a:extLst xmlns:a="http://schemas.openxmlformats.org/drawingml/2006/main">
                          <a:ext uri="{FF2B5EF4-FFF2-40B4-BE49-F238E27FC236}">
                            <a16:creationId xmlns:a16="http://schemas.microsoft.com/office/drawing/2014/main" id="{00000000-0008-0000-0000-0000A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382FA" id="Text Box 3697" o:spid="_x0000_s1026" type="#_x0000_t202" style="position:absolute;margin-left:0;margin-top:0;width:6pt;height:2.25pt;z-index:2498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0368" behindDoc="0" locked="0" layoutInCell="1" allowOverlap="1" wp14:anchorId="3C9703A3" wp14:editId="3E4F5426">
                      <wp:simplePos x="0" y="0"/>
                      <wp:positionH relativeFrom="column">
                        <wp:posOffset>0</wp:posOffset>
                      </wp:positionH>
                      <wp:positionV relativeFrom="paragraph">
                        <wp:posOffset>0</wp:posOffset>
                      </wp:positionV>
                      <wp:extent cx="76200" cy="28575"/>
                      <wp:effectExtent l="19050" t="19050" r="19050" b="28575"/>
                      <wp:wrapNone/>
                      <wp:docPr id="6824" name="Text Box 3696">
                        <a:extLst xmlns:a="http://schemas.openxmlformats.org/drawingml/2006/main">
                          <a:ext uri="{FF2B5EF4-FFF2-40B4-BE49-F238E27FC236}">
                            <a16:creationId xmlns:a16="http://schemas.microsoft.com/office/drawing/2014/main" id="{00000000-0008-0000-0000-0000A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C2937" id="Text Box 3696" o:spid="_x0000_s1026" type="#_x0000_t202" style="position:absolute;margin-left:0;margin-top:0;width:6pt;height:2.25pt;z-index:2498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1392" behindDoc="0" locked="0" layoutInCell="1" allowOverlap="1" wp14:anchorId="08735777" wp14:editId="045C0E00">
                      <wp:simplePos x="0" y="0"/>
                      <wp:positionH relativeFrom="column">
                        <wp:posOffset>0</wp:posOffset>
                      </wp:positionH>
                      <wp:positionV relativeFrom="paragraph">
                        <wp:posOffset>0</wp:posOffset>
                      </wp:positionV>
                      <wp:extent cx="76200" cy="28575"/>
                      <wp:effectExtent l="19050" t="19050" r="19050" b="28575"/>
                      <wp:wrapNone/>
                      <wp:docPr id="6825" name="Text Box 3695">
                        <a:extLst xmlns:a="http://schemas.openxmlformats.org/drawingml/2006/main">
                          <a:ext uri="{FF2B5EF4-FFF2-40B4-BE49-F238E27FC236}">
                            <a16:creationId xmlns:a16="http://schemas.microsoft.com/office/drawing/2014/main" id="{00000000-0008-0000-0000-0000A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B4E9A" id="Text Box 3695" o:spid="_x0000_s1026" type="#_x0000_t202" style="position:absolute;margin-left:0;margin-top:0;width:6pt;height:2.25pt;z-index:2498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2416" behindDoc="0" locked="0" layoutInCell="1" allowOverlap="1" wp14:anchorId="4BEF1C23" wp14:editId="5A91C175">
                      <wp:simplePos x="0" y="0"/>
                      <wp:positionH relativeFrom="column">
                        <wp:posOffset>0</wp:posOffset>
                      </wp:positionH>
                      <wp:positionV relativeFrom="paragraph">
                        <wp:posOffset>0</wp:posOffset>
                      </wp:positionV>
                      <wp:extent cx="76200" cy="28575"/>
                      <wp:effectExtent l="19050" t="19050" r="19050" b="28575"/>
                      <wp:wrapNone/>
                      <wp:docPr id="6826" name="Text Box 3694">
                        <a:extLst xmlns:a="http://schemas.openxmlformats.org/drawingml/2006/main">
                          <a:ext uri="{FF2B5EF4-FFF2-40B4-BE49-F238E27FC236}">
                            <a16:creationId xmlns:a16="http://schemas.microsoft.com/office/drawing/2014/main" id="{00000000-0008-0000-0000-0000A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6FABF" id="Text Box 3694" o:spid="_x0000_s1026" type="#_x0000_t202" style="position:absolute;margin-left:0;margin-top:0;width:6pt;height:2.25pt;z-index:2498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3440" behindDoc="0" locked="0" layoutInCell="1" allowOverlap="1" wp14:anchorId="2F17557D" wp14:editId="24B78CD5">
                      <wp:simplePos x="0" y="0"/>
                      <wp:positionH relativeFrom="column">
                        <wp:posOffset>0</wp:posOffset>
                      </wp:positionH>
                      <wp:positionV relativeFrom="paragraph">
                        <wp:posOffset>0</wp:posOffset>
                      </wp:positionV>
                      <wp:extent cx="76200" cy="28575"/>
                      <wp:effectExtent l="19050" t="19050" r="19050" b="28575"/>
                      <wp:wrapNone/>
                      <wp:docPr id="6827" name="Text Box 3693">
                        <a:extLst xmlns:a="http://schemas.openxmlformats.org/drawingml/2006/main">
                          <a:ext uri="{FF2B5EF4-FFF2-40B4-BE49-F238E27FC236}">
                            <a16:creationId xmlns:a16="http://schemas.microsoft.com/office/drawing/2014/main" id="{00000000-0008-0000-0000-0000A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A87D4" id="Text Box 3693" o:spid="_x0000_s1026" type="#_x0000_t202" style="position:absolute;margin-left:0;margin-top:0;width:6pt;height:2.25pt;z-index:2498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4464" behindDoc="0" locked="0" layoutInCell="1" allowOverlap="1" wp14:anchorId="2D377008" wp14:editId="30A28D5D">
                      <wp:simplePos x="0" y="0"/>
                      <wp:positionH relativeFrom="column">
                        <wp:posOffset>0</wp:posOffset>
                      </wp:positionH>
                      <wp:positionV relativeFrom="paragraph">
                        <wp:posOffset>0</wp:posOffset>
                      </wp:positionV>
                      <wp:extent cx="76200" cy="28575"/>
                      <wp:effectExtent l="19050" t="19050" r="19050" b="28575"/>
                      <wp:wrapNone/>
                      <wp:docPr id="6828" name="Text Box 3692">
                        <a:extLst xmlns:a="http://schemas.openxmlformats.org/drawingml/2006/main">
                          <a:ext uri="{FF2B5EF4-FFF2-40B4-BE49-F238E27FC236}">
                            <a16:creationId xmlns:a16="http://schemas.microsoft.com/office/drawing/2014/main" id="{00000000-0008-0000-0000-0000A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91E17" id="Text Box 3692" o:spid="_x0000_s1026" type="#_x0000_t202" style="position:absolute;margin-left:0;margin-top:0;width:6pt;height:2.25pt;z-index:2498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5488" behindDoc="0" locked="0" layoutInCell="1" allowOverlap="1" wp14:anchorId="42D1B1A8" wp14:editId="6715F549">
                      <wp:simplePos x="0" y="0"/>
                      <wp:positionH relativeFrom="column">
                        <wp:posOffset>0</wp:posOffset>
                      </wp:positionH>
                      <wp:positionV relativeFrom="paragraph">
                        <wp:posOffset>0</wp:posOffset>
                      </wp:positionV>
                      <wp:extent cx="76200" cy="28575"/>
                      <wp:effectExtent l="19050" t="19050" r="19050" b="28575"/>
                      <wp:wrapNone/>
                      <wp:docPr id="6829" name="Text Box 3691">
                        <a:extLst xmlns:a="http://schemas.openxmlformats.org/drawingml/2006/main">
                          <a:ext uri="{FF2B5EF4-FFF2-40B4-BE49-F238E27FC236}">
                            <a16:creationId xmlns:a16="http://schemas.microsoft.com/office/drawing/2014/main" id="{00000000-0008-0000-0000-0000A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10456" id="Text Box 3691" o:spid="_x0000_s1026" type="#_x0000_t202" style="position:absolute;margin-left:0;margin-top:0;width:6pt;height:2.25pt;z-index:2498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6512" behindDoc="0" locked="0" layoutInCell="1" allowOverlap="1" wp14:anchorId="01995034" wp14:editId="506FDCD1">
                      <wp:simplePos x="0" y="0"/>
                      <wp:positionH relativeFrom="column">
                        <wp:posOffset>0</wp:posOffset>
                      </wp:positionH>
                      <wp:positionV relativeFrom="paragraph">
                        <wp:posOffset>0</wp:posOffset>
                      </wp:positionV>
                      <wp:extent cx="76200" cy="28575"/>
                      <wp:effectExtent l="19050" t="19050" r="19050" b="28575"/>
                      <wp:wrapNone/>
                      <wp:docPr id="6830" name="Text Box 3690">
                        <a:extLst xmlns:a="http://schemas.openxmlformats.org/drawingml/2006/main">
                          <a:ext uri="{FF2B5EF4-FFF2-40B4-BE49-F238E27FC236}">
                            <a16:creationId xmlns:a16="http://schemas.microsoft.com/office/drawing/2014/main" id="{00000000-0008-0000-0000-0000A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9FEE5" id="Text Box 3690" o:spid="_x0000_s1026" type="#_x0000_t202" style="position:absolute;margin-left:0;margin-top:0;width:6pt;height:2.25pt;z-index:2498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7536" behindDoc="0" locked="0" layoutInCell="1" allowOverlap="1" wp14:anchorId="71A68A05" wp14:editId="6E771BF5">
                      <wp:simplePos x="0" y="0"/>
                      <wp:positionH relativeFrom="column">
                        <wp:posOffset>0</wp:posOffset>
                      </wp:positionH>
                      <wp:positionV relativeFrom="paragraph">
                        <wp:posOffset>0</wp:posOffset>
                      </wp:positionV>
                      <wp:extent cx="76200" cy="28575"/>
                      <wp:effectExtent l="19050" t="19050" r="19050" b="28575"/>
                      <wp:wrapNone/>
                      <wp:docPr id="6831" name="Text Box 3689">
                        <a:extLst xmlns:a="http://schemas.openxmlformats.org/drawingml/2006/main">
                          <a:ext uri="{FF2B5EF4-FFF2-40B4-BE49-F238E27FC236}">
                            <a16:creationId xmlns:a16="http://schemas.microsoft.com/office/drawing/2014/main" id="{00000000-0008-0000-0000-0000A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4988E6" id="Text Box 3689" o:spid="_x0000_s1026" type="#_x0000_t202" style="position:absolute;margin-left:0;margin-top:0;width:6pt;height:2.25pt;z-index:2498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8560" behindDoc="0" locked="0" layoutInCell="1" allowOverlap="1" wp14:anchorId="1D09C553" wp14:editId="6A7884A1">
                      <wp:simplePos x="0" y="0"/>
                      <wp:positionH relativeFrom="column">
                        <wp:posOffset>0</wp:posOffset>
                      </wp:positionH>
                      <wp:positionV relativeFrom="paragraph">
                        <wp:posOffset>0</wp:posOffset>
                      </wp:positionV>
                      <wp:extent cx="76200" cy="28575"/>
                      <wp:effectExtent l="19050" t="19050" r="19050" b="28575"/>
                      <wp:wrapNone/>
                      <wp:docPr id="6832" name="Text Box 3688">
                        <a:extLst xmlns:a="http://schemas.openxmlformats.org/drawingml/2006/main">
                          <a:ext uri="{FF2B5EF4-FFF2-40B4-BE49-F238E27FC236}">
                            <a16:creationId xmlns:a16="http://schemas.microsoft.com/office/drawing/2014/main" id="{00000000-0008-0000-0000-0000B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6AFAD" id="Text Box 3688" o:spid="_x0000_s1026" type="#_x0000_t202" style="position:absolute;margin-left:0;margin-top:0;width:6pt;height:2.25pt;z-index:2498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59584" behindDoc="0" locked="0" layoutInCell="1" allowOverlap="1" wp14:anchorId="1AE3C890" wp14:editId="2C8513CB">
                      <wp:simplePos x="0" y="0"/>
                      <wp:positionH relativeFrom="column">
                        <wp:posOffset>0</wp:posOffset>
                      </wp:positionH>
                      <wp:positionV relativeFrom="paragraph">
                        <wp:posOffset>0</wp:posOffset>
                      </wp:positionV>
                      <wp:extent cx="76200" cy="28575"/>
                      <wp:effectExtent l="19050" t="19050" r="19050" b="28575"/>
                      <wp:wrapNone/>
                      <wp:docPr id="6833" name="Text Box 3687">
                        <a:extLst xmlns:a="http://schemas.openxmlformats.org/drawingml/2006/main">
                          <a:ext uri="{FF2B5EF4-FFF2-40B4-BE49-F238E27FC236}">
                            <a16:creationId xmlns:a16="http://schemas.microsoft.com/office/drawing/2014/main" id="{00000000-0008-0000-0000-0000B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027B7" id="Text Box 3687" o:spid="_x0000_s1026" type="#_x0000_t202" style="position:absolute;margin-left:0;margin-top:0;width:6pt;height:2.25pt;z-index:2498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0608" behindDoc="0" locked="0" layoutInCell="1" allowOverlap="1" wp14:anchorId="2F91F3C3" wp14:editId="08551D87">
                      <wp:simplePos x="0" y="0"/>
                      <wp:positionH relativeFrom="column">
                        <wp:posOffset>0</wp:posOffset>
                      </wp:positionH>
                      <wp:positionV relativeFrom="paragraph">
                        <wp:posOffset>0</wp:posOffset>
                      </wp:positionV>
                      <wp:extent cx="76200" cy="28575"/>
                      <wp:effectExtent l="19050" t="19050" r="19050" b="28575"/>
                      <wp:wrapNone/>
                      <wp:docPr id="6834" name="Text Box 3686">
                        <a:extLst xmlns:a="http://schemas.openxmlformats.org/drawingml/2006/main">
                          <a:ext uri="{FF2B5EF4-FFF2-40B4-BE49-F238E27FC236}">
                            <a16:creationId xmlns:a16="http://schemas.microsoft.com/office/drawing/2014/main" id="{00000000-0008-0000-0000-0000B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9FBC1" id="Text Box 3686" o:spid="_x0000_s1026" type="#_x0000_t202" style="position:absolute;margin-left:0;margin-top:0;width:6pt;height:2.25pt;z-index:2498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1632" behindDoc="0" locked="0" layoutInCell="1" allowOverlap="1" wp14:anchorId="0D414334" wp14:editId="445A8229">
                      <wp:simplePos x="0" y="0"/>
                      <wp:positionH relativeFrom="column">
                        <wp:posOffset>0</wp:posOffset>
                      </wp:positionH>
                      <wp:positionV relativeFrom="paragraph">
                        <wp:posOffset>0</wp:posOffset>
                      </wp:positionV>
                      <wp:extent cx="76200" cy="28575"/>
                      <wp:effectExtent l="19050" t="19050" r="19050" b="28575"/>
                      <wp:wrapNone/>
                      <wp:docPr id="6835" name="Text Box 3685">
                        <a:extLst xmlns:a="http://schemas.openxmlformats.org/drawingml/2006/main">
                          <a:ext uri="{FF2B5EF4-FFF2-40B4-BE49-F238E27FC236}">
                            <a16:creationId xmlns:a16="http://schemas.microsoft.com/office/drawing/2014/main" id="{00000000-0008-0000-0000-0000B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91FEB" id="Text Box 3685" o:spid="_x0000_s1026" type="#_x0000_t202" style="position:absolute;margin-left:0;margin-top:0;width:6pt;height:2.25pt;z-index:2498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2656" behindDoc="0" locked="0" layoutInCell="1" allowOverlap="1" wp14:anchorId="1BBBE0AF" wp14:editId="5F40289F">
                      <wp:simplePos x="0" y="0"/>
                      <wp:positionH relativeFrom="column">
                        <wp:posOffset>0</wp:posOffset>
                      </wp:positionH>
                      <wp:positionV relativeFrom="paragraph">
                        <wp:posOffset>0</wp:posOffset>
                      </wp:positionV>
                      <wp:extent cx="76200" cy="28575"/>
                      <wp:effectExtent l="19050" t="19050" r="19050" b="28575"/>
                      <wp:wrapNone/>
                      <wp:docPr id="6836" name="Text Box 3684">
                        <a:extLst xmlns:a="http://schemas.openxmlformats.org/drawingml/2006/main">
                          <a:ext uri="{FF2B5EF4-FFF2-40B4-BE49-F238E27FC236}">
                            <a16:creationId xmlns:a16="http://schemas.microsoft.com/office/drawing/2014/main" id="{00000000-0008-0000-0000-0000B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4B114" id="Text Box 3684" o:spid="_x0000_s1026" type="#_x0000_t202" style="position:absolute;margin-left:0;margin-top:0;width:6pt;height:2.25pt;z-index:2498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3680" behindDoc="0" locked="0" layoutInCell="1" allowOverlap="1" wp14:anchorId="11A7554C" wp14:editId="3B6351C6">
                      <wp:simplePos x="0" y="0"/>
                      <wp:positionH relativeFrom="column">
                        <wp:posOffset>0</wp:posOffset>
                      </wp:positionH>
                      <wp:positionV relativeFrom="paragraph">
                        <wp:posOffset>0</wp:posOffset>
                      </wp:positionV>
                      <wp:extent cx="76200" cy="28575"/>
                      <wp:effectExtent l="19050" t="19050" r="19050" b="28575"/>
                      <wp:wrapNone/>
                      <wp:docPr id="6837" name="Text Box 3683">
                        <a:extLst xmlns:a="http://schemas.openxmlformats.org/drawingml/2006/main">
                          <a:ext uri="{FF2B5EF4-FFF2-40B4-BE49-F238E27FC236}">
                            <a16:creationId xmlns:a16="http://schemas.microsoft.com/office/drawing/2014/main" id="{00000000-0008-0000-0000-0000B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33DDF" id="Text Box 3683" o:spid="_x0000_s1026" type="#_x0000_t202" style="position:absolute;margin-left:0;margin-top:0;width:6pt;height:2.25pt;z-index:2498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4704" behindDoc="0" locked="0" layoutInCell="1" allowOverlap="1" wp14:anchorId="5B7FEF2B" wp14:editId="6C44F5FD">
                      <wp:simplePos x="0" y="0"/>
                      <wp:positionH relativeFrom="column">
                        <wp:posOffset>0</wp:posOffset>
                      </wp:positionH>
                      <wp:positionV relativeFrom="paragraph">
                        <wp:posOffset>0</wp:posOffset>
                      </wp:positionV>
                      <wp:extent cx="76200" cy="28575"/>
                      <wp:effectExtent l="19050" t="19050" r="19050" b="28575"/>
                      <wp:wrapNone/>
                      <wp:docPr id="6838" name="Text Box 3682">
                        <a:extLst xmlns:a="http://schemas.openxmlformats.org/drawingml/2006/main">
                          <a:ext uri="{FF2B5EF4-FFF2-40B4-BE49-F238E27FC236}">
                            <a16:creationId xmlns:a16="http://schemas.microsoft.com/office/drawing/2014/main" id="{00000000-0008-0000-0000-0000B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92B03" id="Text Box 3682" o:spid="_x0000_s1026" type="#_x0000_t202" style="position:absolute;margin-left:0;margin-top:0;width:6pt;height:2.25pt;z-index:2498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5728" behindDoc="0" locked="0" layoutInCell="1" allowOverlap="1" wp14:anchorId="5607250E" wp14:editId="2C9DDBAE">
                      <wp:simplePos x="0" y="0"/>
                      <wp:positionH relativeFrom="column">
                        <wp:posOffset>0</wp:posOffset>
                      </wp:positionH>
                      <wp:positionV relativeFrom="paragraph">
                        <wp:posOffset>0</wp:posOffset>
                      </wp:positionV>
                      <wp:extent cx="76200" cy="28575"/>
                      <wp:effectExtent l="19050" t="19050" r="19050" b="28575"/>
                      <wp:wrapNone/>
                      <wp:docPr id="6839" name="Text Box 3681">
                        <a:extLst xmlns:a="http://schemas.openxmlformats.org/drawingml/2006/main">
                          <a:ext uri="{FF2B5EF4-FFF2-40B4-BE49-F238E27FC236}">
                            <a16:creationId xmlns:a16="http://schemas.microsoft.com/office/drawing/2014/main" id="{00000000-0008-0000-0000-0000B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685E7" id="Text Box 3681" o:spid="_x0000_s1026" type="#_x0000_t202" style="position:absolute;margin-left:0;margin-top:0;width:6pt;height:2.25pt;z-index:2498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6752" behindDoc="0" locked="0" layoutInCell="1" allowOverlap="1" wp14:anchorId="6B255B28" wp14:editId="3F0163EC">
                      <wp:simplePos x="0" y="0"/>
                      <wp:positionH relativeFrom="column">
                        <wp:posOffset>0</wp:posOffset>
                      </wp:positionH>
                      <wp:positionV relativeFrom="paragraph">
                        <wp:posOffset>0</wp:posOffset>
                      </wp:positionV>
                      <wp:extent cx="76200" cy="28575"/>
                      <wp:effectExtent l="19050" t="19050" r="19050" b="28575"/>
                      <wp:wrapNone/>
                      <wp:docPr id="6840" name="Text Box 3680">
                        <a:extLst xmlns:a="http://schemas.openxmlformats.org/drawingml/2006/main">
                          <a:ext uri="{FF2B5EF4-FFF2-40B4-BE49-F238E27FC236}">
                            <a16:creationId xmlns:a16="http://schemas.microsoft.com/office/drawing/2014/main" id="{00000000-0008-0000-0000-0000B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DBAFA" id="Text Box 3680" o:spid="_x0000_s1026" type="#_x0000_t202" style="position:absolute;margin-left:0;margin-top:0;width:6pt;height:2.25pt;z-index:2498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7776" behindDoc="0" locked="0" layoutInCell="1" allowOverlap="1" wp14:anchorId="1326FBE7" wp14:editId="33633A0A">
                      <wp:simplePos x="0" y="0"/>
                      <wp:positionH relativeFrom="column">
                        <wp:posOffset>0</wp:posOffset>
                      </wp:positionH>
                      <wp:positionV relativeFrom="paragraph">
                        <wp:posOffset>0</wp:posOffset>
                      </wp:positionV>
                      <wp:extent cx="76200" cy="28575"/>
                      <wp:effectExtent l="19050" t="19050" r="19050" b="28575"/>
                      <wp:wrapNone/>
                      <wp:docPr id="6841" name="Text Box 3679">
                        <a:extLst xmlns:a="http://schemas.openxmlformats.org/drawingml/2006/main">
                          <a:ext uri="{FF2B5EF4-FFF2-40B4-BE49-F238E27FC236}">
                            <a16:creationId xmlns:a16="http://schemas.microsoft.com/office/drawing/2014/main" id="{00000000-0008-0000-0000-0000B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373BAE" id="Text Box 3679" o:spid="_x0000_s1026" type="#_x0000_t202" style="position:absolute;margin-left:0;margin-top:0;width:6pt;height:2.25pt;z-index:2498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8800" behindDoc="0" locked="0" layoutInCell="1" allowOverlap="1" wp14:anchorId="599A95D2" wp14:editId="00B65B4B">
                      <wp:simplePos x="0" y="0"/>
                      <wp:positionH relativeFrom="column">
                        <wp:posOffset>0</wp:posOffset>
                      </wp:positionH>
                      <wp:positionV relativeFrom="paragraph">
                        <wp:posOffset>0</wp:posOffset>
                      </wp:positionV>
                      <wp:extent cx="76200" cy="28575"/>
                      <wp:effectExtent l="19050" t="19050" r="19050" b="28575"/>
                      <wp:wrapNone/>
                      <wp:docPr id="6842" name="Text Box 3678">
                        <a:extLst xmlns:a="http://schemas.openxmlformats.org/drawingml/2006/main">
                          <a:ext uri="{FF2B5EF4-FFF2-40B4-BE49-F238E27FC236}">
                            <a16:creationId xmlns:a16="http://schemas.microsoft.com/office/drawing/2014/main" id="{00000000-0008-0000-0000-0000B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DAA03" id="Text Box 3678" o:spid="_x0000_s1026" type="#_x0000_t202" style="position:absolute;margin-left:0;margin-top:0;width:6pt;height:2.25pt;z-index:2498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69824" behindDoc="0" locked="0" layoutInCell="1" allowOverlap="1" wp14:anchorId="1A728F61" wp14:editId="6ED8EE90">
                      <wp:simplePos x="0" y="0"/>
                      <wp:positionH relativeFrom="column">
                        <wp:posOffset>0</wp:posOffset>
                      </wp:positionH>
                      <wp:positionV relativeFrom="paragraph">
                        <wp:posOffset>0</wp:posOffset>
                      </wp:positionV>
                      <wp:extent cx="76200" cy="28575"/>
                      <wp:effectExtent l="19050" t="19050" r="19050" b="28575"/>
                      <wp:wrapNone/>
                      <wp:docPr id="6843" name="Text Box 3677">
                        <a:extLst xmlns:a="http://schemas.openxmlformats.org/drawingml/2006/main">
                          <a:ext uri="{FF2B5EF4-FFF2-40B4-BE49-F238E27FC236}">
                            <a16:creationId xmlns:a16="http://schemas.microsoft.com/office/drawing/2014/main" id="{00000000-0008-0000-0000-0000B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AE980" id="Text Box 3677" o:spid="_x0000_s1026" type="#_x0000_t202" style="position:absolute;margin-left:0;margin-top:0;width:6pt;height:2.25pt;z-index:2498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0848" behindDoc="0" locked="0" layoutInCell="1" allowOverlap="1" wp14:anchorId="37F339E8" wp14:editId="1344EB80">
                      <wp:simplePos x="0" y="0"/>
                      <wp:positionH relativeFrom="column">
                        <wp:posOffset>0</wp:posOffset>
                      </wp:positionH>
                      <wp:positionV relativeFrom="paragraph">
                        <wp:posOffset>0</wp:posOffset>
                      </wp:positionV>
                      <wp:extent cx="76200" cy="28575"/>
                      <wp:effectExtent l="19050" t="19050" r="19050" b="28575"/>
                      <wp:wrapNone/>
                      <wp:docPr id="6844" name="Text Box 3676">
                        <a:extLst xmlns:a="http://schemas.openxmlformats.org/drawingml/2006/main">
                          <a:ext uri="{FF2B5EF4-FFF2-40B4-BE49-F238E27FC236}">
                            <a16:creationId xmlns:a16="http://schemas.microsoft.com/office/drawing/2014/main" id="{00000000-0008-0000-0000-0000B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2901E" id="Text Box 3676" o:spid="_x0000_s1026" type="#_x0000_t202" style="position:absolute;margin-left:0;margin-top:0;width:6pt;height:2.25pt;z-index:2498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1872" behindDoc="0" locked="0" layoutInCell="1" allowOverlap="1" wp14:anchorId="09013F91" wp14:editId="560B3CC7">
                      <wp:simplePos x="0" y="0"/>
                      <wp:positionH relativeFrom="column">
                        <wp:posOffset>0</wp:posOffset>
                      </wp:positionH>
                      <wp:positionV relativeFrom="paragraph">
                        <wp:posOffset>0</wp:posOffset>
                      </wp:positionV>
                      <wp:extent cx="76200" cy="28575"/>
                      <wp:effectExtent l="19050" t="19050" r="19050" b="28575"/>
                      <wp:wrapNone/>
                      <wp:docPr id="6845" name="Text Box 3675">
                        <a:extLst xmlns:a="http://schemas.openxmlformats.org/drawingml/2006/main">
                          <a:ext uri="{FF2B5EF4-FFF2-40B4-BE49-F238E27FC236}">
                            <a16:creationId xmlns:a16="http://schemas.microsoft.com/office/drawing/2014/main" id="{00000000-0008-0000-0000-0000B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E3813F" id="Text Box 3675" o:spid="_x0000_s1026" type="#_x0000_t202" style="position:absolute;margin-left:0;margin-top:0;width:6pt;height:2.25pt;z-index:2498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2896" behindDoc="0" locked="0" layoutInCell="1" allowOverlap="1" wp14:anchorId="0FF05FB1" wp14:editId="08278FBD">
                      <wp:simplePos x="0" y="0"/>
                      <wp:positionH relativeFrom="column">
                        <wp:posOffset>0</wp:posOffset>
                      </wp:positionH>
                      <wp:positionV relativeFrom="paragraph">
                        <wp:posOffset>0</wp:posOffset>
                      </wp:positionV>
                      <wp:extent cx="76200" cy="28575"/>
                      <wp:effectExtent l="19050" t="19050" r="19050" b="28575"/>
                      <wp:wrapNone/>
                      <wp:docPr id="6846" name="Text Box 3674">
                        <a:extLst xmlns:a="http://schemas.openxmlformats.org/drawingml/2006/main">
                          <a:ext uri="{FF2B5EF4-FFF2-40B4-BE49-F238E27FC236}">
                            <a16:creationId xmlns:a16="http://schemas.microsoft.com/office/drawing/2014/main" id="{00000000-0008-0000-0000-0000B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EAB4A" id="Text Box 3674" o:spid="_x0000_s1026" type="#_x0000_t202" style="position:absolute;margin-left:0;margin-top:0;width:6pt;height:2.25pt;z-index:2498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3920" behindDoc="0" locked="0" layoutInCell="1" allowOverlap="1" wp14:anchorId="1393BDC1" wp14:editId="70C1F948">
                      <wp:simplePos x="0" y="0"/>
                      <wp:positionH relativeFrom="column">
                        <wp:posOffset>0</wp:posOffset>
                      </wp:positionH>
                      <wp:positionV relativeFrom="paragraph">
                        <wp:posOffset>0</wp:posOffset>
                      </wp:positionV>
                      <wp:extent cx="76200" cy="28575"/>
                      <wp:effectExtent l="19050" t="19050" r="19050" b="28575"/>
                      <wp:wrapNone/>
                      <wp:docPr id="6847" name="Text Box 3673">
                        <a:extLst xmlns:a="http://schemas.openxmlformats.org/drawingml/2006/main">
                          <a:ext uri="{FF2B5EF4-FFF2-40B4-BE49-F238E27FC236}">
                            <a16:creationId xmlns:a16="http://schemas.microsoft.com/office/drawing/2014/main" id="{00000000-0008-0000-0000-0000B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7789A" id="Text Box 3673" o:spid="_x0000_s1026" type="#_x0000_t202" style="position:absolute;margin-left:0;margin-top:0;width:6pt;height:2.25pt;z-index:2498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4944" behindDoc="0" locked="0" layoutInCell="1" allowOverlap="1" wp14:anchorId="25E34E49" wp14:editId="5C854520">
                      <wp:simplePos x="0" y="0"/>
                      <wp:positionH relativeFrom="column">
                        <wp:posOffset>0</wp:posOffset>
                      </wp:positionH>
                      <wp:positionV relativeFrom="paragraph">
                        <wp:posOffset>0</wp:posOffset>
                      </wp:positionV>
                      <wp:extent cx="76200" cy="28575"/>
                      <wp:effectExtent l="19050" t="19050" r="19050" b="28575"/>
                      <wp:wrapNone/>
                      <wp:docPr id="6848" name="Text Box 3672">
                        <a:extLst xmlns:a="http://schemas.openxmlformats.org/drawingml/2006/main">
                          <a:ext uri="{FF2B5EF4-FFF2-40B4-BE49-F238E27FC236}">
                            <a16:creationId xmlns:a16="http://schemas.microsoft.com/office/drawing/2014/main" id="{00000000-0008-0000-0000-0000C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45C91F" id="Text Box 3672" o:spid="_x0000_s1026" type="#_x0000_t202" style="position:absolute;margin-left:0;margin-top:0;width:6pt;height:2.25pt;z-index:2498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5968" behindDoc="0" locked="0" layoutInCell="1" allowOverlap="1" wp14:anchorId="1C3F10B3" wp14:editId="7FB9D422">
                      <wp:simplePos x="0" y="0"/>
                      <wp:positionH relativeFrom="column">
                        <wp:posOffset>0</wp:posOffset>
                      </wp:positionH>
                      <wp:positionV relativeFrom="paragraph">
                        <wp:posOffset>0</wp:posOffset>
                      </wp:positionV>
                      <wp:extent cx="76200" cy="28575"/>
                      <wp:effectExtent l="19050" t="19050" r="19050" b="28575"/>
                      <wp:wrapNone/>
                      <wp:docPr id="6849" name="Text Box 3671">
                        <a:extLst xmlns:a="http://schemas.openxmlformats.org/drawingml/2006/main">
                          <a:ext uri="{FF2B5EF4-FFF2-40B4-BE49-F238E27FC236}">
                            <a16:creationId xmlns:a16="http://schemas.microsoft.com/office/drawing/2014/main" id="{00000000-0008-0000-0000-0000C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5205C" id="Text Box 3671" o:spid="_x0000_s1026" type="#_x0000_t202" style="position:absolute;margin-left:0;margin-top:0;width:6pt;height:2.25pt;z-index:2498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6992" behindDoc="0" locked="0" layoutInCell="1" allowOverlap="1" wp14:anchorId="3A707620" wp14:editId="170C11B1">
                      <wp:simplePos x="0" y="0"/>
                      <wp:positionH relativeFrom="column">
                        <wp:posOffset>0</wp:posOffset>
                      </wp:positionH>
                      <wp:positionV relativeFrom="paragraph">
                        <wp:posOffset>0</wp:posOffset>
                      </wp:positionV>
                      <wp:extent cx="76200" cy="28575"/>
                      <wp:effectExtent l="19050" t="19050" r="19050" b="28575"/>
                      <wp:wrapNone/>
                      <wp:docPr id="6850" name="Text Box 3670">
                        <a:extLst xmlns:a="http://schemas.openxmlformats.org/drawingml/2006/main">
                          <a:ext uri="{FF2B5EF4-FFF2-40B4-BE49-F238E27FC236}">
                            <a16:creationId xmlns:a16="http://schemas.microsoft.com/office/drawing/2014/main" id="{00000000-0008-0000-0000-0000C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B5A95" id="Text Box 3670" o:spid="_x0000_s1026" type="#_x0000_t202" style="position:absolute;margin-left:0;margin-top:0;width:6pt;height:2.25pt;z-index:2498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8016" behindDoc="0" locked="0" layoutInCell="1" allowOverlap="1" wp14:anchorId="07706DF7" wp14:editId="450F7829">
                      <wp:simplePos x="0" y="0"/>
                      <wp:positionH relativeFrom="column">
                        <wp:posOffset>0</wp:posOffset>
                      </wp:positionH>
                      <wp:positionV relativeFrom="paragraph">
                        <wp:posOffset>0</wp:posOffset>
                      </wp:positionV>
                      <wp:extent cx="76200" cy="28575"/>
                      <wp:effectExtent l="19050" t="19050" r="19050" b="28575"/>
                      <wp:wrapNone/>
                      <wp:docPr id="6851" name="Text Box 3669">
                        <a:extLst xmlns:a="http://schemas.openxmlformats.org/drawingml/2006/main">
                          <a:ext uri="{FF2B5EF4-FFF2-40B4-BE49-F238E27FC236}">
                            <a16:creationId xmlns:a16="http://schemas.microsoft.com/office/drawing/2014/main" id="{00000000-0008-0000-0000-0000C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0F4C1" id="Text Box 3669" o:spid="_x0000_s1026" type="#_x0000_t202" style="position:absolute;margin-left:0;margin-top:0;width:6pt;height:2.25pt;z-index:2498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79040" behindDoc="0" locked="0" layoutInCell="1" allowOverlap="1" wp14:anchorId="7F374304" wp14:editId="7D8193F5">
                      <wp:simplePos x="0" y="0"/>
                      <wp:positionH relativeFrom="column">
                        <wp:posOffset>0</wp:posOffset>
                      </wp:positionH>
                      <wp:positionV relativeFrom="paragraph">
                        <wp:posOffset>0</wp:posOffset>
                      </wp:positionV>
                      <wp:extent cx="76200" cy="28575"/>
                      <wp:effectExtent l="19050" t="19050" r="19050" b="28575"/>
                      <wp:wrapNone/>
                      <wp:docPr id="6852" name="Text Box 3668">
                        <a:extLst xmlns:a="http://schemas.openxmlformats.org/drawingml/2006/main">
                          <a:ext uri="{FF2B5EF4-FFF2-40B4-BE49-F238E27FC236}">
                            <a16:creationId xmlns:a16="http://schemas.microsoft.com/office/drawing/2014/main" id="{00000000-0008-0000-0000-0000C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FB36B" id="Text Box 3668" o:spid="_x0000_s1026" type="#_x0000_t202" style="position:absolute;margin-left:0;margin-top:0;width:6pt;height:2.25pt;z-index:2498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0064" behindDoc="0" locked="0" layoutInCell="1" allowOverlap="1" wp14:anchorId="0612E9B1" wp14:editId="6F1620C0">
                      <wp:simplePos x="0" y="0"/>
                      <wp:positionH relativeFrom="column">
                        <wp:posOffset>0</wp:posOffset>
                      </wp:positionH>
                      <wp:positionV relativeFrom="paragraph">
                        <wp:posOffset>0</wp:posOffset>
                      </wp:positionV>
                      <wp:extent cx="76200" cy="28575"/>
                      <wp:effectExtent l="19050" t="19050" r="19050" b="28575"/>
                      <wp:wrapNone/>
                      <wp:docPr id="6853" name="Text Box 3667">
                        <a:extLst xmlns:a="http://schemas.openxmlformats.org/drawingml/2006/main">
                          <a:ext uri="{FF2B5EF4-FFF2-40B4-BE49-F238E27FC236}">
                            <a16:creationId xmlns:a16="http://schemas.microsoft.com/office/drawing/2014/main" id="{00000000-0008-0000-0000-0000C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77D9F4" id="Text Box 3667" o:spid="_x0000_s1026" type="#_x0000_t202" style="position:absolute;margin-left:0;margin-top:0;width:6pt;height:2.25pt;z-index:2498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1088" behindDoc="0" locked="0" layoutInCell="1" allowOverlap="1" wp14:anchorId="1E9BDAE2" wp14:editId="3EF3649B">
                      <wp:simplePos x="0" y="0"/>
                      <wp:positionH relativeFrom="column">
                        <wp:posOffset>0</wp:posOffset>
                      </wp:positionH>
                      <wp:positionV relativeFrom="paragraph">
                        <wp:posOffset>0</wp:posOffset>
                      </wp:positionV>
                      <wp:extent cx="76200" cy="28575"/>
                      <wp:effectExtent l="19050" t="19050" r="19050" b="28575"/>
                      <wp:wrapNone/>
                      <wp:docPr id="6854" name="Text Box 3666">
                        <a:extLst xmlns:a="http://schemas.openxmlformats.org/drawingml/2006/main">
                          <a:ext uri="{FF2B5EF4-FFF2-40B4-BE49-F238E27FC236}">
                            <a16:creationId xmlns:a16="http://schemas.microsoft.com/office/drawing/2014/main" id="{00000000-0008-0000-0000-0000C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69B37" id="Text Box 3666" o:spid="_x0000_s1026" type="#_x0000_t202" style="position:absolute;margin-left:0;margin-top:0;width:6pt;height:2.25pt;z-index:2498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2112" behindDoc="0" locked="0" layoutInCell="1" allowOverlap="1" wp14:anchorId="5C28D0B0" wp14:editId="1A6755B8">
                      <wp:simplePos x="0" y="0"/>
                      <wp:positionH relativeFrom="column">
                        <wp:posOffset>0</wp:posOffset>
                      </wp:positionH>
                      <wp:positionV relativeFrom="paragraph">
                        <wp:posOffset>0</wp:posOffset>
                      </wp:positionV>
                      <wp:extent cx="76200" cy="28575"/>
                      <wp:effectExtent l="19050" t="19050" r="19050" b="28575"/>
                      <wp:wrapNone/>
                      <wp:docPr id="6855" name="Text Box 3665">
                        <a:extLst xmlns:a="http://schemas.openxmlformats.org/drawingml/2006/main">
                          <a:ext uri="{FF2B5EF4-FFF2-40B4-BE49-F238E27FC236}">
                            <a16:creationId xmlns:a16="http://schemas.microsoft.com/office/drawing/2014/main" id="{00000000-0008-0000-0000-0000C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8CAF5" id="Text Box 3665" o:spid="_x0000_s1026" type="#_x0000_t202" style="position:absolute;margin-left:0;margin-top:0;width:6pt;height:2.25pt;z-index:2498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3136" behindDoc="0" locked="0" layoutInCell="1" allowOverlap="1" wp14:anchorId="24DADFCF" wp14:editId="09502B4B">
                      <wp:simplePos x="0" y="0"/>
                      <wp:positionH relativeFrom="column">
                        <wp:posOffset>0</wp:posOffset>
                      </wp:positionH>
                      <wp:positionV relativeFrom="paragraph">
                        <wp:posOffset>0</wp:posOffset>
                      </wp:positionV>
                      <wp:extent cx="76200" cy="28575"/>
                      <wp:effectExtent l="19050" t="19050" r="19050" b="28575"/>
                      <wp:wrapNone/>
                      <wp:docPr id="6856" name="Text Box 3664">
                        <a:extLst xmlns:a="http://schemas.openxmlformats.org/drawingml/2006/main">
                          <a:ext uri="{FF2B5EF4-FFF2-40B4-BE49-F238E27FC236}">
                            <a16:creationId xmlns:a16="http://schemas.microsoft.com/office/drawing/2014/main" id="{00000000-0008-0000-0000-0000C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1F20C" id="Text Box 3664" o:spid="_x0000_s1026" type="#_x0000_t202" style="position:absolute;margin-left:0;margin-top:0;width:6pt;height:2.25pt;z-index:2498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4160" behindDoc="0" locked="0" layoutInCell="1" allowOverlap="1" wp14:anchorId="7BC8C2F1" wp14:editId="63999F9B">
                      <wp:simplePos x="0" y="0"/>
                      <wp:positionH relativeFrom="column">
                        <wp:posOffset>0</wp:posOffset>
                      </wp:positionH>
                      <wp:positionV relativeFrom="paragraph">
                        <wp:posOffset>0</wp:posOffset>
                      </wp:positionV>
                      <wp:extent cx="76200" cy="28575"/>
                      <wp:effectExtent l="19050" t="19050" r="19050" b="28575"/>
                      <wp:wrapNone/>
                      <wp:docPr id="6857" name="Text Box 3663">
                        <a:extLst xmlns:a="http://schemas.openxmlformats.org/drawingml/2006/main">
                          <a:ext uri="{FF2B5EF4-FFF2-40B4-BE49-F238E27FC236}">
                            <a16:creationId xmlns:a16="http://schemas.microsoft.com/office/drawing/2014/main" id="{00000000-0008-0000-0000-0000C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238183" id="Text Box 3663" o:spid="_x0000_s1026" type="#_x0000_t202" style="position:absolute;margin-left:0;margin-top:0;width:6pt;height:2.25pt;z-index:2498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5184" behindDoc="0" locked="0" layoutInCell="1" allowOverlap="1" wp14:anchorId="5FEB80F9" wp14:editId="178CE277">
                      <wp:simplePos x="0" y="0"/>
                      <wp:positionH relativeFrom="column">
                        <wp:posOffset>0</wp:posOffset>
                      </wp:positionH>
                      <wp:positionV relativeFrom="paragraph">
                        <wp:posOffset>0</wp:posOffset>
                      </wp:positionV>
                      <wp:extent cx="76200" cy="28575"/>
                      <wp:effectExtent l="19050" t="19050" r="19050" b="28575"/>
                      <wp:wrapNone/>
                      <wp:docPr id="6858" name="Text Box 3662">
                        <a:extLst xmlns:a="http://schemas.openxmlformats.org/drawingml/2006/main">
                          <a:ext uri="{FF2B5EF4-FFF2-40B4-BE49-F238E27FC236}">
                            <a16:creationId xmlns:a16="http://schemas.microsoft.com/office/drawing/2014/main" id="{00000000-0008-0000-0000-0000C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2FBE6" id="Text Box 3662" o:spid="_x0000_s1026" type="#_x0000_t202" style="position:absolute;margin-left:0;margin-top:0;width:6pt;height:2.25pt;z-index:2498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6208" behindDoc="0" locked="0" layoutInCell="1" allowOverlap="1" wp14:anchorId="68BFC02C" wp14:editId="12D8AAF4">
                      <wp:simplePos x="0" y="0"/>
                      <wp:positionH relativeFrom="column">
                        <wp:posOffset>0</wp:posOffset>
                      </wp:positionH>
                      <wp:positionV relativeFrom="paragraph">
                        <wp:posOffset>0</wp:posOffset>
                      </wp:positionV>
                      <wp:extent cx="76200" cy="28575"/>
                      <wp:effectExtent l="19050" t="19050" r="19050" b="28575"/>
                      <wp:wrapNone/>
                      <wp:docPr id="6859" name="Text Box 3661">
                        <a:extLst xmlns:a="http://schemas.openxmlformats.org/drawingml/2006/main">
                          <a:ext uri="{FF2B5EF4-FFF2-40B4-BE49-F238E27FC236}">
                            <a16:creationId xmlns:a16="http://schemas.microsoft.com/office/drawing/2014/main" id="{00000000-0008-0000-0000-0000C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6730B" id="Text Box 3661" o:spid="_x0000_s1026" type="#_x0000_t202" style="position:absolute;margin-left:0;margin-top:0;width:6pt;height:2.25pt;z-index:2498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7232" behindDoc="0" locked="0" layoutInCell="1" allowOverlap="1" wp14:anchorId="1F3C5185" wp14:editId="1D22FD34">
                      <wp:simplePos x="0" y="0"/>
                      <wp:positionH relativeFrom="column">
                        <wp:posOffset>0</wp:posOffset>
                      </wp:positionH>
                      <wp:positionV relativeFrom="paragraph">
                        <wp:posOffset>0</wp:posOffset>
                      </wp:positionV>
                      <wp:extent cx="76200" cy="28575"/>
                      <wp:effectExtent l="19050" t="19050" r="19050" b="28575"/>
                      <wp:wrapNone/>
                      <wp:docPr id="6860" name="Text Box 3660">
                        <a:extLst xmlns:a="http://schemas.openxmlformats.org/drawingml/2006/main">
                          <a:ext uri="{FF2B5EF4-FFF2-40B4-BE49-F238E27FC236}">
                            <a16:creationId xmlns:a16="http://schemas.microsoft.com/office/drawing/2014/main" id="{00000000-0008-0000-0000-0000C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FA32C3" id="Text Box 3660" o:spid="_x0000_s1026" type="#_x0000_t202" style="position:absolute;margin-left:0;margin-top:0;width:6pt;height:2.25pt;z-index:2498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8256" behindDoc="0" locked="0" layoutInCell="1" allowOverlap="1" wp14:anchorId="6810269E" wp14:editId="62586DF5">
                      <wp:simplePos x="0" y="0"/>
                      <wp:positionH relativeFrom="column">
                        <wp:posOffset>0</wp:posOffset>
                      </wp:positionH>
                      <wp:positionV relativeFrom="paragraph">
                        <wp:posOffset>0</wp:posOffset>
                      </wp:positionV>
                      <wp:extent cx="76200" cy="28575"/>
                      <wp:effectExtent l="19050" t="19050" r="19050" b="28575"/>
                      <wp:wrapNone/>
                      <wp:docPr id="6861" name="Text Box 3659">
                        <a:extLst xmlns:a="http://schemas.openxmlformats.org/drawingml/2006/main">
                          <a:ext uri="{FF2B5EF4-FFF2-40B4-BE49-F238E27FC236}">
                            <a16:creationId xmlns:a16="http://schemas.microsoft.com/office/drawing/2014/main" id="{00000000-0008-0000-0000-0000C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3ABA8" id="Text Box 3659" o:spid="_x0000_s1026" type="#_x0000_t202" style="position:absolute;margin-left:0;margin-top:0;width:6pt;height:2.25pt;z-index:2498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89280" behindDoc="0" locked="0" layoutInCell="1" allowOverlap="1" wp14:anchorId="4EA66A4B" wp14:editId="757F4770">
                      <wp:simplePos x="0" y="0"/>
                      <wp:positionH relativeFrom="column">
                        <wp:posOffset>0</wp:posOffset>
                      </wp:positionH>
                      <wp:positionV relativeFrom="paragraph">
                        <wp:posOffset>0</wp:posOffset>
                      </wp:positionV>
                      <wp:extent cx="76200" cy="28575"/>
                      <wp:effectExtent l="19050" t="19050" r="19050" b="28575"/>
                      <wp:wrapNone/>
                      <wp:docPr id="6862" name="Text Box 3658">
                        <a:extLst xmlns:a="http://schemas.openxmlformats.org/drawingml/2006/main">
                          <a:ext uri="{FF2B5EF4-FFF2-40B4-BE49-F238E27FC236}">
                            <a16:creationId xmlns:a16="http://schemas.microsoft.com/office/drawing/2014/main" id="{00000000-0008-0000-0000-0000C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A1A1A" id="Text Box 3658" o:spid="_x0000_s1026" type="#_x0000_t202" style="position:absolute;margin-left:0;margin-top:0;width:6pt;height:2.25pt;z-index:2498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0304" behindDoc="0" locked="0" layoutInCell="1" allowOverlap="1" wp14:anchorId="6148927D" wp14:editId="2EE4820F">
                      <wp:simplePos x="0" y="0"/>
                      <wp:positionH relativeFrom="column">
                        <wp:posOffset>0</wp:posOffset>
                      </wp:positionH>
                      <wp:positionV relativeFrom="paragraph">
                        <wp:posOffset>0</wp:posOffset>
                      </wp:positionV>
                      <wp:extent cx="76200" cy="28575"/>
                      <wp:effectExtent l="19050" t="19050" r="19050" b="28575"/>
                      <wp:wrapNone/>
                      <wp:docPr id="6863" name="Text Box 3657">
                        <a:extLst xmlns:a="http://schemas.openxmlformats.org/drawingml/2006/main">
                          <a:ext uri="{FF2B5EF4-FFF2-40B4-BE49-F238E27FC236}">
                            <a16:creationId xmlns:a16="http://schemas.microsoft.com/office/drawing/2014/main" id="{00000000-0008-0000-0000-0000C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AE377" id="Text Box 3657" o:spid="_x0000_s1026" type="#_x0000_t202" style="position:absolute;margin-left:0;margin-top:0;width:6pt;height:2.25pt;z-index:2498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1328" behindDoc="0" locked="0" layoutInCell="1" allowOverlap="1" wp14:anchorId="3828BE0C" wp14:editId="0F5E425C">
                      <wp:simplePos x="0" y="0"/>
                      <wp:positionH relativeFrom="column">
                        <wp:posOffset>0</wp:posOffset>
                      </wp:positionH>
                      <wp:positionV relativeFrom="paragraph">
                        <wp:posOffset>0</wp:posOffset>
                      </wp:positionV>
                      <wp:extent cx="76200" cy="28575"/>
                      <wp:effectExtent l="19050" t="19050" r="19050" b="28575"/>
                      <wp:wrapNone/>
                      <wp:docPr id="6864" name="Text Box 3656">
                        <a:extLst xmlns:a="http://schemas.openxmlformats.org/drawingml/2006/main">
                          <a:ext uri="{FF2B5EF4-FFF2-40B4-BE49-F238E27FC236}">
                            <a16:creationId xmlns:a16="http://schemas.microsoft.com/office/drawing/2014/main" id="{00000000-0008-0000-0000-0000D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19FE6" id="Text Box 3656" o:spid="_x0000_s1026" type="#_x0000_t202" style="position:absolute;margin-left:0;margin-top:0;width:6pt;height:2.25pt;z-index:2498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2352" behindDoc="0" locked="0" layoutInCell="1" allowOverlap="1" wp14:anchorId="0E0F96C6" wp14:editId="2E246CC9">
                      <wp:simplePos x="0" y="0"/>
                      <wp:positionH relativeFrom="column">
                        <wp:posOffset>0</wp:posOffset>
                      </wp:positionH>
                      <wp:positionV relativeFrom="paragraph">
                        <wp:posOffset>0</wp:posOffset>
                      </wp:positionV>
                      <wp:extent cx="76200" cy="28575"/>
                      <wp:effectExtent l="19050" t="19050" r="19050" b="28575"/>
                      <wp:wrapNone/>
                      <wp:docPr id="6865" name="Text Box 3655">
                        <a:extLst xmlns:a="http://schemas.openxmlformats.org/drawingml/2006/main">
                          <a:ext uri="{FF2B5EF4-FFF2-40B4-BE49-F238E27FC236}">
                            <a16:creationId xmlns:a16="http://schemas.microsoft.com/office/drawing/2014/main" id="{00000000-0008-0000-0000-0000D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B706A" id="Text Box 3655" o:spid="_x0000_s1026" type="#_x0000_t202" style="position:absolute;margin-left:0;margin-top:0;width:6pt;height:2.25pt;z-index:2498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3376" behindDoc="0" locked="0" layoutInCell="1" allowOverlap="1" wp14:anchorId="0717D731" wp14:editId="466E18AF">
                      <wp:simplePos x="0" y="0"/>
                      <wp:positionH relativeFrom="column">
                        <wp:posOffset>0</wp:posOffset>
                      </wp:positionH>
                      <wp:positionV relativeFrom="paragraph">
                        <wp:posOffset>0</wp:posOffset>
                      </wp:positionV>
                      <wp:extent cx="76200" cy="28575"/>
                      <wp:effectExtent l="19050" t="19050" r="19050" b="28575"/>
                      <wp:wrapNone/>
                      <wp:docPr id="6866" name="Text Box 3654">
                        <a:extLst xmlns:a="http://schemas.openxmlformats.org/drawingml/2006/main">
                          <a:ext uri="{FF2B5EF4-FFF2-40B4-BE49-F238E27FC236}">
                            <a16:creationId xmlns:a16="http://schemas.microsoft.com/office/drawing/2014/main" id="{00000000-0008-0000-0000-0000D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67DA0" id="Text Box 3654" o:spid="_x0000_s1026" type="#_x0000_t202" style="position:absolute;margin-left:0;margin-top:0;width:6pt;height:2.25pt;z-index:2498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4400" behindDoc="0" locked="0" layoutInCell="1" allowOverlap="1" wp14:anchorId="38A71B30" wp14:editId="08B5DE39">
                      <wp:simplePos x="0" y="0"/>
                      <wp:positionH relativeFrom="column">
                        <wp:posOffset>0</wp:posOffset>
                      </wp:positionH>
                      <wp:positionV relativeFrom="paragraph">
                        <wp:posOffset>0</wp:posOffset>
                      </wp:positionV>
                      <wp:extent cx="76200" cy="28575"/>
                      <wp:effectExtent l="19050" t="19050" r="19050" b="28575"/>
                      <wp:wrapNone/>
                      <wp:docPr id="6867" name="Text Box 3653">
                        <a:extLst xmlns:a="http://schemas.openxmlformats.org/drawingml/2006/main">
                          <a:ext uri="{FF2B5EF4-FFF2-40B4-BE49-F238E27FC236}">
                            <a16:creationId xmlns:a16="http://schemas.microsoft.com/office/drawing/2014/main" id="{00000000-0008-0000-0000-0000D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97E08" id="Text Box 3653" o:spid="_x0000_s1026" type="#_x0000_t202" style="position:absolute;margin-left:0;margin-top:0;width:6pt;height:2.25pt;z-index:2498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5424" behindDoc="0" locked="0" layoutInCell="1" allowOverlap="1" wp14:anchorId="7DCAD69A" wp14:editId="441AF2B8">
                      <wp:simplePos x="0" y="0"/>
                      <wp:positionH relativeFrom="column">
                        <wp:posOffset>0</wp:posOffset>
                      </wp:positionH>
                      <wp:positionV relativeFrom="paragraph">
                        <wp:posOffset>0</wp:posOffset>
                      </wp:positionV>
                      <wp:extent cx="76200" cy="28575"/>
                      <wp:effectExtent l="19050" t="19050" r="19050" b="28575"/>
                      <wp:wrapNone/>
                      <wp:docPr id="6868" name="Text Box 3652">
                        <a:extLst xmlns:a="http://schemas.openxmlformats.org/drawingml/2006/main">
                          <a:ext uri="{FF2B5EF4-FFF2-40B4-BE49-F238E27FC236}">
                            <a16:creationId xmlns:a16="http://schemas.microsoft.com/office/drawing/2014/main" id="{00000000-0008-0000-0000-0000D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8264FE" id="Text Box 3652" o:spid="_x0000_s1026" type="#_x0000_t202" style="position:absolute;margin-left:0;margin-top:0;width:6pt;height:2.25pt;z-index:2498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6448" behindDoc="0" locked="0" layoutInCell="1" allowOverlap="1" wp14:anchorId="6997CDCD" wp14:editId="58DE57A8">
                      <wp:simplePos x="0" y="0"/>
                      <wp:positionH relativeFrom="column">
                        <wp:posOffset>0</wp:posOffset>
                      </wp:positionH>
                      <wp:positionV relativeFrom="paragraph">
                        <wp:posOffset>0</wp:posOffset>
                      </wp:positionV>
                      <wp:extent cx="76200" cy="28575"/>
                      <wp:effectExtent l="19050" t="19050" r="19050" b="28575"/>
                      <wp:wrapNone/>
                      <wp:docPr id="6869" name="Text Box 3651">
                        <a:extLst xmlns:a="http://schemas.openxmlformats.org/drawingml/2006/main">
                          <a:ext uri="{FF2B5EF4-FFF2-40B4-BE49-F238E27FC236}">
                            <a16:creationId xmlns:a16="http://schemas.microsoft.com/office/drawing/2014/main" id="{00000000-0008-0000-0000-0000D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1AAE0" id="Text Box 3651" o:spid="_x0000_s1026" type="#_x0000_t202" style="position:absolute;margin-left:0;margin-top:0;width:6pt;height:2.25pt;z-index:2498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7472" behindDoc="0" locked="0" layoutInCell="1" allowOverlap="1" wp14:anchorId="7FBF150C" wp14:editId="64D5A790">
                      <wp:simplePos x="0" y="0"/>
                      <wp:positionH relativeFrom="column">
                        <wp:posOffset>0</wp:posOffset>
                      </wp:positionH>
                      <wp:positionV relativeFrom="paragraph">
                        <wp:posOffset>0</wp:posOffset>
                      </wp:positionV>
                      <wp:extent cx="76200" cy="28575"/>
                      <wp:effectExtent l="19050" t="19050" r="19050" b="28575"/>
                      <wp:wrapNone/>
                      <wp:docPr id="6870" name="Text Box 3650">
                        <a:extLst xmlns:a="http://schemas.openxmlformats.org/drawingml/2006/main">
                          <a:ext uri="{FF2B5EF4-FFF2-40B4-BE49-F238E27FC236}">
                            <a16:creationId xmlns:a16="http://schemas.microsoft.com/office/drawing/2014/main" id="{00000000-0008-0000-0000-0000D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9231E" id="Text Box 3650" o:spid="_x0000_s1026" type="#_x0000_t202" style="position:absolute;margin-left:0;margin-top:0;width:6pt;height:2.25pt;z-index:2498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8496" behindDoc="0" locked="0" layoutInCell="1" allowOverlap="1" wp14:anchorId="60977CEC" wp14:editId="738A2FDA">
                      <wp:simplePos x="0" y="0"/>
                      <wp:positionH relativeFrom="column">
                        <wp:posOffset>0</wp:posOffset>
                      </wp:positionH>
                      <wp:positionV relativeFrom="paragraph">
                        <wp:posOffset>0</wp:posOffset>
                      </wp:positionV>
                      <wp:extent cx="76200" cy="28575"/>
                      <wp:effectExtent l="19050" t="19050" r="19050" b="28575"/>
                      <wp:wrapNone/>
                      <wp:docPr id="6871" name="Text Box 3649">
                        <a:extLst xmlns:a="http://schemas.openxmlformats.org/drawingml/2006/main">
                          <a:ext uri="{FF2B5EF4-FFF2-40B4-BE49-F238E27FC236}">
                            <a16:creationId xmlns:a16="http://schemas.microsoft.com/office/drawing/2014/main" id="{00000000-0008-0000-0000-0000D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0E38B" id="Text Box 3649" o:spid="_x0000_s1026" type="#_x0000_t202" style="position:absolute;margin-left:0;margin-top:0;width:6pt;height:2.25pt;z-index:2498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899520" behindDoc="0" locked="0" layoutInCell="1" allowOverlap="1" wp14:anchorId="2EA04479" wp14:editId="175AB7A8">
                      <wp:simplePos x="0" y="0"/>
                      <wp:positionH relativeFrom="column">
                        <wp:posOffset>0</wp:posOffset>
                      </wp:positionH>
                      <wp:positionV relativeFrom="paragraph">
                        <wp:posOffset>0</wp:posOffset>
                      </wp:positionV>
                      <wp:extent cx="76200" cy="28575"/>
                      <wp:effectExtent l="19050" t="19050" r="19050" b="28575"/>
                      <wp:wrapNone/>
                      <wp:docPr id="6872" name="Text Box 3648">
                        <a:extLst xmlns:a="http://schemas.openxmlformats.org/drawingml/2006/main">
                          <a:ext uri="{FF2B5EF4-FFF2-40B4-BE49-F238E27FC236}">
                            <a16:creationId xmlns:a16="http://schemas.microsoft.com/office/drawing/2014/main" id="{00000000-0008-0000-0000-0000D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87D40" id="Text Box 3648" o:spid="_x0000_s1026" type="#_x0000_t202" style="position:absolute;margin-left:0;margin-top:0;width:6pt;height:2.25pt;z-index:2498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0544" behindDoc="0" locked="0" layoutInCell="1" allowOverlap="1" wp14:anchorId="556FAE85" wp14:editId="0E446C72">
                      <wp:simplePos x="0" y="0"/>
                      <wp:positionH relativeFrom="column">
                        <wp:posOffset>0</wp:posOffset>
                      </wp:positionH>
                      <wp:positionV relativeFrom="paragraph">
                        <wp:posOffset>0</wp:posOffset>
                      </wp:positionV>
                      <wp:extent cx="76200" cy="28575"/>
                      <wp:effectExtent l="19050" t="19050" r="19050" b="28575"/>
                      <wp:wrapNone/>
                      <wp:docPr id="6873" name="Text Box 3647">
                        <a:extLst xmlns:a="http://schemas.openxmlformats.org/drawingml/2006/main">
                          <a:ext uri="{FF2B5EF4-FFF2-40B4-BE49-F238E27FC236}">
                            <a16:creationId xmlns:a16="http://schemas.microsoft.com/office/drawing/2014/main" id="{00000000-0008-0000-0000-0000D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047B88" id="Text Box 3647" o:spid="_x0000_s1026" type="#_x0000_t202" style="position:absolute;margin-left:0;margin-top:0;width:6pt;height:2.25pt;z-index:2499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1568" behindDoc="0" locked="0" layoutInCell="1" allowOverlap="1" wp14:anchorId="388718FB" wp14:editId="7200FEAB">
                      <wp:simplePos x="0" y="0"/>
                      <wp:positionH relativeFrom="column">
                        <wp:posOffset>0</wp:posOffset>
                      </wp:positionH>
                      <wp:positionV relativeFrom="paragraph">
                        <wp:posOffset>0</wp:posOffset>
                      </wp:positionV>
                      <wp:extent cx="76200" cy="28575"/>
                      <wp:effectExtent l="19050" t="19050" r="19050" b="28575"/>
                      <wp:wrapNone/>
                      <wp:docPr id="6874" name="Text Box 3646">
                        <a:extLst xmlns:a="http://schemas.openxmlformats.org/drawingml/2006/main">
                          <a:ext uri="{FF2B5EF4-FFF2-40B4-BE49-F238E27FC236}">
                            <a16:creationId xmlns:a16="http://schemas.microsoft.com/office/drawing/2014/main" id="{00000000-0008-0000-0000-0000D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7DD7B" id="Text Box 3646" o:spid="_x0000_s1026" type="#_x0000_t202" style="position:absolute;margin-left:0;margin-top:0;width:6pt;height:2.25pt;z-index:2499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2592" behindDoc="0" locked="0" layoutInCell="1" allowOverlap="1" wp14:anchorId="31D627E8" wp14:editId="2B36DB3C">
                      <wp:simplePos x="0" y="0"/>
                      <wp:positionH relativeFrom="column">
                        <wp:posOffset>0</wp:posOffset>
                      </wp:positionH>
                      <wp:positionV relativeFrom="paragraph">
                        <wp:posOffset>0</wp:posOffset>
                      </wp:positionV>
                      <wp:extent cx="76200" cy="28575"/>
                      <wp:effectExtent l="19050" t="19050" r="19050" b="28575"/>
                      <wp:wrapNone/>
                      <wp:docPr id="6875" name="Text Box 3645">
                        <a:extLst xmlns:a="http://schemas.openxmlformats.org/drawingml/2006/main">
                          <a:ext uri="{FF2B5EF4-FFF2-40B4-BE49-F238E27FC236}">
                            <a16:creationId xmlns:a16="http://schemas.microsoft.com/office/drawing/2014/main" id="{00000000-0008-0000-0000-0000D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95A51E" id="Text Box 3645" o:spid="_x0000_s1026" type="#_x0000_t202" style="position:absolute;margin-left:0;margin-top:0;width:6pt;height:2.25pt;z-index:2499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3616" behindDoc="0" locked="0" layoutInCell="1" allowOverlap="1" wp14:anchorId="7FC5B722" wp14:editId="72856309">
                      <wp:simplePos x="0" y="0"/>
                      <wp:positionH relativeFrom="column">
                        <wp:posOffset>0</wp:posOffset>
                      </wp:positionH>
                      <wp:positionV relativeFrom="paragraph">
                        <wp:posOffset>0</wp:posOffset>
                      </wp:positionV>
                      <wp:extent cx="76200" cy="28575"/>
                      <wp:effectExtent l="19050" t="19050" r="19050" b="28575"/>
                      <wp:wrapNone/>
                      <wp:docPr id="6876" name="Text Box 3644">
                        <a:extLst xmlns:a="http://schemas.openxmlformats.org/drawingml/2006/main">
                          <a:ext uri="{FF2B5EF4-FFF2-40B4-BE49-F238E27FC236}">
                            <a16:creationId xmlns:a16="http://schemas.microsoft.com/office/drawing/2014/main" id="{00000000-0008-0000-0000-0000D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F1087" id="Text Box 3644" o:spid="_x0000_s1026" type="#_x0000_t202" style="position:absolute;margin-left:0;margin-top:0;width:6pt;height:2.25pt;z-index:2499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4640" behindDoc="0" locked="0" layoutInCell="1" allowOverlap="1" wp14:anchorId="5F0F9AF8" wp14:editId="02355319">
                      <wp:simplePos x="0" y="0"/>
                      <wp:positionH relativeFrom="column">
                        <wp:posOffset>0</wp:posOffset>
                      </wp:positionH>
                      <wp:positionV relativeFrom="paragraph">
                        <wp:posOffset>0</wp:posOffset>
                      </wp:positionV>
                      <wp:extent cx="76200" cy="28575"/>
                      <wp:effectExtent l="19050" t="19050" r="19050" b="28575"/>
                      <wp:wrapNone/>
                      <wp:docPr id="6877" name="Text Box 3643">
                        <a:extLst xmlns:a="http://schemas.openxmlformats.org/drawingml/2006/main">
                          <a:ext uri="{FF2B5EF4-FFF2-40B4-BE49-F238E27FC236}">
                            <a16:creationId xmlns:a16="http://schemas.microsoft.com/office/drawing/2014/main" id="{00000000-0008-0000-0000-0000D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2086A" id="Text Box 3643" o:spid="_x0000_s1026" type="#_x0000_t202" style="position:absolute;margin-left:0;margin-top:0;width:6pt;height:2.25pt;z-index:2499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5664" behindDoc="0" locked="0" layoutInCell="1" allowOverlap="1" wp14:anchorId="74B9139A" wp14:editId="52C19F40">
                      <wp:simplePos x="0" y="0"/>
                      <wp:positionH relativeFrom="column">
                        <wp:posOffset>0</wp:posOffset>
                      </wp:positionH>
                      <wp:positionV relativeFrom="paragraph">
                        <wp:posOffset>0</wp:posOffset>
                      </wp:positionV>
                      <wp:extent cx="76200" cy="28575"/>
                      <wp:effectExtent l="19050" t="19050" r="19050" b="28575"/>
                      <wp:wrapNone/>
                      <wp:docPr id="6878" name="Text Box 3642">
                        <a:extLst xmlns:a="http://schemas.openxmlformats.org/drawingml/2006/main">
                          <a:ext uri="{FF2B5EF4-FFF2-40B4-BE49-F238E27FC236}">
                            <a16:creationId xmlns:a16="http://schemas.microsoft.com/office/drawing/2014/main" id="{00000000-0008-0000-0000-0000D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699D7" id="Text Box 3642" o:spid="_x0000_s1026" type="#_x0000_t202" style="position:absolute;margin-left:0;margin-top:0;width:6pt;height:2.25pt;z-index:2499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6688" behindDoc="0" locked="0" layoutInCell="1" allowOverlap="1" wp14:anchorId="7B31F048" wp14:editId="69074ACB">
                      <wp:simplePos x="0" y="0"/>
                      <wp:positionH relativeFrom="column">
                        <wp:posOffset>0</wp:posOffset>
                      </wp:positionH>
                      <wp:positionV relativeFrom="paragraph">
                        <wp:posOffset>0</wp:posOffset>
                      </wp:positionV>
                      <wp:extent cx="76200" cy="28575"/>
                      <wp:effectExtent l="19050" t="19050" r="19050" b="28575"/>
                      <wp:wrapNone/>
                      <wp:docPr id="6879" name="Text Box 3641">
                        <a:extLst xmlns:a="http://schemas.openxmlformats.org/drawingml/2006/main">
                          <a:ext uri="{FF2B5EF4-FFF2-40B4-BE49-F238E27FC236}">
                            <a16:creationId xmlns:a16="http://schemas.microsoft.com/office/drawing/2014/main" id="{00000000-0008-0000-0000-0000D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144D4F" id="Text Box 3641" o:spid="_x0000_s1026" type="#_x0000_t202" style="position:absolute;margin-left:0;margin-top:0;width:6pt;height:2.25pt;z-index:2499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7712" behindDoc="0" locked="0" layoutInCell="1" allowOverlap="1" wp14:anchorId="45DBE561" wp14:editId="57CD37D8">
                      <wp:simplePos x="0" y="0"/>
                      <wp:positionH relativeFrom="column">
                        <wp:posOffset>0</wp:posOffset>
                      </wp:positionH>
                      <wp:positionV relativeFrom="paragraph">
                        <wp:posOffset>0</wp:posOffset>
                      </wp:positionV>
                      <wp:extent cx="76200" cy="28575"/>
                      <wp:effectExtent l="19050" t="19050" r="19050" b="28575"/>
                      <wp:wrapNone/>
                      <wp:docPr id="6880" name="Text Box 3640">
                        <a:extLst xmlns:a="http://schemas.openxmlformats.org/drawingml/2006/main">
                          <a:ext uri="{FF2B5EF4-FFF2-40B4-BE49-F238E27FC236}">
                            <a16:creationId xmlns:a16="http://schemas.microsoft.com/office/drawing/2014/main" id="{00000000-0008-0000-0000-0000E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D1942" id="Text Box 3640" o:spid="_x0000_s1026" type="#_x0000_t202" style="position:absolute;margin-left:0;margin-top:0;width:6pt;height:2.25pt;z-index:2499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8736" behindDoc="0" locked="0" layoutInCell="1" allowOverlap="1" wp14:anchorId="1FFB9162" wp14:editId="76E43B19">
                      <wp:simplePos x="0" y="0"/>
                      <wp:positionH relativeFrom="column">
                        <wp:posOffset>0</wp:posOffset>
                      </wp:positionH>
                      <wp:positionV relativeFrom="paragraph">
                        <wp:posOffset>0</wp:posOffset>
                      </wp:positionV>
                      <wp:extent cx="76200" cy="28575"/>
                      <wp:effectExtent l="19050" t="19050" r="19050" b="28575"/>
                      <wp:wrapNone/>
                      <wp:docPr id="6881" name="Text Box 3639">
                        <a:extLst xmlns:a="http://schemas.openxmlformats.org/drawingml/2006/main">
                          <a:ext uri="{FF2B5EF4-FFF2-40B4-BE49-F238E27FC236}">
                            <a16:creationId xmlns:a16="http://schemas.microsoft.com/office/drawing/2014/main" id="{00000000-0008-0000-0000-0000E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74849" id="Text Box 3639" o:spid="_x0000_s1026" type="#_x0000_t202" style="position:absolute;margin-left:0;margin-top:0;width:6pt;height:2.25pt;z-index:2499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09760" behindDoc="0" locked="0" layoutInCell="1" allowOverlap="1" wp14:anchorId="11051999" wp14:editId="2CBC21EC">
                      <wp:simplePos x="0" y="0"/>
                      <wp:positionH relativeFrom="column">
                        <wp:posOffset>0</wp:posOffset>
                      </wp:positionH>
                      <wp:positionV relativeFrom="paragraph">
                        <wp:posOffset>0</wp:posOffset>
                      </wp:positionV>
                      <wp:extent cx="76200" cy="28575"/>
                      <wp:effectExtent l="19050" t="19050" r="19050" b="28575"/>
                      <wp:wrapNone/>
                      <wp:docPr id="6882" name="Text Box 3638">
                        <a:extLst xmlns:a="http://schemas.openxmlformats.org/drawingml/2006/main">
                          <a:ext uri="{FF2B5EF4-FFF2-40B4-BE49-F238E27FC236}">
                            <a16:creationId xmlns:a16="http://schemas.microsoft.com/office/drawing/2014/main" id="{00000000-0008-0000-0000-0000E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59DE0" id="Text Box 3638" o:spid="_x0000_s1026" type="#_x0000_t202" style="position:absolute;margin-left:0;margin-top:0;width:6pt;height:2.25pt;z-index:2499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0784" behindDoc="0" locked="0" layoutInCell="1" allowOverlap="1" wp14:anchorId="0BB3B084" wp14:editId="486E2DAE">
                      <wp:simplePos x="0" y="0"/>
                      <wp:positionH relativeFrom="column">
                        <wp:posOffset>0</wp:posOffset>
                      </wp:positionH>
                      <wp:positionV relativeFrom="paragraph">
                        <wp:posOffset>0</wp:posOffset>
                      </wp:positionV>
                      <wp:extent cx="76200" cy="28575"/>
                      <wp:effectExtent l="19050" t="19050" r="19050" b="28575"/>
                      <wp:wrapNone/>
                      <wp:docPr id="6883" name="Text Box 3637">
                        <a:extLst xmlns:a="http://schemas.openxmlformats.org/drawingml/2006/main">
                          <a:ext uri="{FF2B5EF4-FFF2-40B4-BE49-F238E27FC236}">
                            <a16:creationId xmlns:a16="http://schemas.microsoft.com/office/drawing/2014/main" id="{00000000-0008-0000-0000-0000E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4791A" id="Text Box 3637" o:spid="_x0000_s1026" type="#_x0000_t202" style="position:absolute;margin-left:0;margin-top:0;width:6pt;height:2.25pt;z-index:2499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1808" behindDoc="0" locked="0" layoutInCell="1" allowOverlap="1" wp14:anchorId="078778B2" wp14:editId="45DB48F9">
                      <wp:simplePos x="0" y="0"/>
                      <wp:positionH relativeFrom="column">
                        <wp:posOffset>0</wp:posOffset>
                      </wp:positionH>
                      <wp:positionV relativeFrom="paragraph">
                        <wp:posOffset>0</wp:posOffset>
                      </wp:positionV>
                      <wp:extent cx="76200" cy="28575"/>
                      <wp:effectExtent l="19050" t="19050" r="19050" b="28575"/>
                      <wp:wrapNone/>
                      <wp:docPr id="6884" name="Text Box 3636">
                        <a:extLst xmlns:a="http://schemas.openxmlformats.org/drawingml/2006/main">
                          <a:ext uri="{FF2B5EF4-FFF2-40B4-BE49-F238E27FC236}">
                            <a16:creationId xmlns:a16="http://schemas.microsoft.com/office/drawing/2014/main" id="{00000000-0008-0000-0000-0000E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492FA" id="Text Box 3636" o:spid="_x0000_s1026" type="#_x0000_t202" style="position:absolute;margin-left:0;margin-top:0;width:6pt;height:2.25pt;z-index:2499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2832" behindDoc="0" locked="0" layoutInCell="1" allowOverlap="1" wp14:anchorId="732DF5BD" wp14:editId="088B4D5B">
                      <wp:simplePos x="0" y="0"/>
                      <wp:positionH relativeFrom="column">
                        <wp:posOffset>0</wp:posOffset>
                      </wp:positionH>
                      <wp:positionV relativeFrom="paragraph">
                        <wp:posOffset>0</wp:posOffset>
                      </wp:positionV>
                      <wp:extent cx="76200" cy="28575"/>
                      <wp:effectExtent l="19050" t="19050" r="19050" b="28575"/>
                      <wp:wrapNone/>
                      <wp:docPr id="6885" name="Text Box 3635">
                        <a:extLst xmlns:a="http://schemas.openxmlformats.org/drawingml/2006/main">
                          <a:ext uri="{FF2B5EF4-FFF2-40B4-BE49-F238E27FC236}">
                            <a16:creationId xmlns:a16="http://schemas.microsoft.com/office/drawing/2014/main" id="{00000000-0008-0000-0000-0000E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5EBBA" id="Text Box 3635" o:spid="_x0000_s1026" type="#_x0000_t202" style="position:absolute;margin-left:0;margin-top:0;width:6pt;height:2.25pt;z-index:2499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3856" behindDoc="0" locked="0" layoutInCell="1" allowOverlap="1" wp14:anchorId="453952E3" wp14:editId="632347D1">
                      <wp:simplePos x="0" y="0"/>
                      <wp:positionH relativeFrom="column">
                        <wp:posOffset>0</wp:posOffset>
                      </wp:positionH>
                      <wp:positionV relativeFrom="paragraph">
                        <wp:posOffset>0</wp:posOffset>
                      </wp:positionV>
                      <wp:extent cx="76200" cy="28575"/>
                      <wp:effectExtent l="19050" t="19050" r="19050" b="28575"/>
                      <wp:wrapNone/>
                      <wp:docPr id="6886" name="Text Box 3634">
                        <a:extLst xmlns:a="http://schemas.openxmlformats.org/drawingml/2006/main">
                          <a:ext uri="{FF2B5EF4-FFF2-40B4-BE49-F238E27FC236}">
                            <a16:creationId xmlns:a16="http://schemas.microsoft.com/office/drawing/2014/main" id="{00000000-0008-0000-0000-0000E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DF099" id="Text Box 3634" o:spid="_x0000_s1026" type="#_x0000_t202" style="position:absolute;margin-left:0;margin-top:0;width:6pt;height:2.25pt;z-index:2499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4880" behindDoc="0" locked="0" layoutInCell="1" allowOverlap="1" wp14:anchorId="432DB8CA" wp14:editId="5B86F9C3">
                      <wp:simplePos x="0" y="0"/>
                      <wp:positionH relativeFrom="column">
                        <wp:posOffset>0</wp:posOffset>
                      </wp:positionH>
                      <wp:positionV relativeFrom="paragraph">
                        <wp:posOffset>0</wp:posOffset>
                      </wp:positionV>
                      <wp:extent cx="76200" cy="28575"/>
                      <wp:effectExtent l="19050" t="19050" r="19050" b="28575"/>
                      <wp:wrapNone/>
                      <wp:docPr id="6887" name="Text Box 3633">
                        <a:extLst xmlns:a="http://schemas.openxmlformats.org/drawingml/2006/main">
                          <a:ext uri="{FF2B5EF4-FFF2-40B4-BE49-F238E27FC236}">
                            <a16:creationId xmlns:a16="http://schemas.microsoft.com/office/drawing/2014/main" id="{00000000-0008-0000-0000-0000E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12719" id="Text Box 3633" o:spid="_x0000_s1026" type="#_x0000_t202" style="position:absolute;margin-left:0;margin-top:0;width:6pt;height:2.25pt;z-index:2499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5904" behindDoc="0" locked="0" layoutInCell="1" allowOverlap="1" wp14:anchorId="4C16ED8E" wp14:editId="642889B3">
                      <wp:simplePos x="0" y="0"/>
                      <wp:positionH relativeFrom="column">
                        <wp:posOffset>0</wp:posOffset>
                      </wp:positionH>
                      <wp:positionV relativeFrom="paragraph">
                        <wp:posOffset>0</wp:posOffset>
                      </wp:positionV>
                      <wp:extent cx="76200" cy="28575"/>
                      <wp:effectExtent l="19050" t="19050" r="19050" b="28575"/>
                      <wp:wrapNone/>
                      <wp:docPr id="6888" name="Text Box 3632">
                        <a:extLst xmlns:a="http://schemas.openxmlformats.org/drawingml/2006/main">
                          <a:ext uri="{FF2B5EF4-FFF2-40B4-BE49-F238E27FC236}">
                            <a16:creationId xmlns:a16="http://schemas.microsoft.com/office/drawing/2014/main" id="{00000000-0008-0000-0000-0000E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0CA3B" id="Text Box 3632" o:spid="_x0000_s1026" type="#_x0000_t202" style="position:absolute;margin-left:0;margin-top:0;width:6pt;height:2.25pt;z-index:2499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6928" behindDoc="0" locked="0" layoutInCell="1" allowOverlap="1" wp14:anchorId="26A44810" wp14:editId="02378C65">
                      <wp:simplePos x="0" y="0"/>
                      <wp:positionH relativeFrom="column">
                        <wp:posOffset>0</wp:posOffset>
                      </wp:positionH>
                      <wp:positionV relativeFrom="paragraph">
                        <wp:posOffset>0</wp:posOffset>
                      </wp:positionV>
                      <wp:extent cx="76200" cy="28575"/>
                      <wp:effectExtent l="19050" t="19050" r="19050" b="28575"/>
                      <wp:wrapNone/>
                      <wp:docPr id="6889" name="Text Box 3631">
                        <a:extLst xmlns:a="http://schemas.openxmlformats.org/drawingml/2006/main">
                          <a:ext uri="{FF2B5EF4-FFF2-40B4-BE49-F238E27FC236}">
                            <a16:creationId xmlns:a16="http://schemas.microsoft.com/office/drawing/2014/main" id="{00000000-0008-0000-0000-0000E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EA6B7" id="Text Box 3631" o:spid="_x0000_s1026" type="#_x0000_t202" style="position:absolute;margin-left:0;margin-top:0;width:6pt;height:2.25pt;z-index:2499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7952" behindDoc="0" locked="0" layoutInCell="1" allowOverlap="1" wp14:anchorId="076D61BC" wp14:editId="2811B58A">
                      <wp:simplePos x="0" y="0"/>
                      <wp:positionH relativeFrom="column">
                        <wp:posOffset>0</wp:posOffset>
                      </wp:positionH>
                      <wp:positionV relativeFrom="paragraph">
                        <wp:posOffset>0</wp:posOffset>
                      </wp:positionV>
                      <wp:extent cx="76200" cy="28575"/>
                      <wp:effectExtent l="19050" t="19050" r="19050" b="28575"/>
                      <wp:wrapNone/>
                      <wp:docPr id="6890" name="Text Box 3630">
                        <a:extLst xmlns:a="http://schemas.openxmlformats.org/drawingml/2006/main">
                          <a:ext uri="{FF2B5EF4-FFF2-40B4-BE49-F238E27FC236}">
                            <a16:creationId xmlns:a16="http://schemas.microsoft.com/office/drawing/2014/main" id="{00000000-0008-0000-0000-0000E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24310" id="Text Box 3630" o:spid="_x0000_s1026" type="#_x0000_t202" style="position:absolute;margin-left:0;margin-top:0;width:6pt;height:2.25pt;z-index:2499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18976" behindDoc="0" locked="0" layoutInCell="1" allowOverlap="1" wp14:anchorId="0A4B2D8F" wp14:editId="4A6E477A">
                      <wp:simplePos x="0" y="0"/>
                      <wp:positionH relativeFrom="column">
                        <wp:posOffset>0</wp:posOffset>
                      </wp:positionH>
                      <wp:positionV relativeFrom="paragraph">
                        <wp:posOffset>0</wp:posOffset>
                      </wp:positionV>
                      <wp:extent cx="76200" cy="28575"/>
                      <wp:effectExtent l="19050" t="19050" r="19050" b="28575"/>
                      <wp:wrapNone/>
                      <wp:docPr id="6891" name="Text Box 3629">
                        <a:extLst xmlns:a="http://schemas.openxmlformats.org/drawingml/2006/main">
                          <a:ext uri="{FF2B5EF4-FFF2-40B4-BE49-F238E27FC236}">
                            <a16:creationId xmlns:a16="http://schemas.microsoft.com/office/drawing/2014/main" id="{00000000-0008-0000-0000-0000E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55295" id="Text Box 3629" o:spid="_x0000_s1026" type="#_x0000_t202" style="position:absolute;margin-left:0;margin-top:0;width:6pt;height:2.25pt;z-index:2499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0000" behindDoc="0" locked="0" layoutInCell="1" allowOverlap="1" wp14:anchorId="011F8CA3" wp14:editId="03B8E3B9">
                      <wp:simplePos x="0" y="0"/>
                      <wp:positionH relativeFrom="column">
                        <wp:posOffset>0</wp:posOffset>
                      </wp:positionH>
                      <wp:positionV relativeFrom="paragraph">
                        <wp:posOffset>0</wp:posOffset>
                      </wp:positionV>
                      <wp:extent cx="76200" cy="28575"/>
                      <wp:effectExtent l="19050" t="19050" r="19050" b="28575"/>
                      <wp:wrapNone/>
                      <wp:docPr id="6892" name="Text Box 3628">
                        <a:extLst xmlns:a="http://schemas.openxmlformats.org/drawingml/2006/main">
                          <a:ext uri="{FF2B5EF4-FFF2-40B4-BE49-F238E27FC236}">
                            <a16:creationId xmlns:a16="http://schemas.microsoft.com/office/drawing/2014/main" id="{00000000-0008-0000-0000-0000E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C67DCE" id="Text Box 3628" o:spid="_x0000_s1026" type="#_x0000_t202" style="position:absolute;margin-left:0;margin-top:0;width:6pt;height:2.25pt;z-index:2499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1024" behindDoc="0" locked="0" layoutInCell="1" allowOverlap="1" wp14:anchorId="3262F9D8" wp14:editId="6704DFDC">
                      <wp:simplePos x="0" y="0"/>
                      <wp:positionH relativeFrom="column">
                        <wp:posOffset>0</wp:posOffset>
                      </wp:positionH>
                      <wp:positionV relativeFrom="paragraph">
                        <wp:posOffset>0</wp:posOffset>
                      </wp:positionV>
                      <wp:extent cx="76200" cy="28575"/>
                      <wp:effectExtent l="19050" t="19050" r="19050" b="28575"/>
                      <wp:wrapNone/>
                      <wp:docPr id="6893" name="Text Box 3627">
                        <a:extLst xmlns:a="http://schemas.openxmlformats.org/drawingml/2006/main">
                          <a:ext uri="{FF2B5EF4-FFF2-40B4-BE49-F238E27FC236}">
                            <a16:creationId xmlns:a16="http://schemas.microsoft.com/office/drawing/2014/main" id="{00000000-0008-0000-0000-0000E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C7934" id="Text Box 3627" o:spid="_x0000_s1026" type="#_x0000_t202" style="position:absolute;margin-left:0;margin-top:0;width:6pt;height:2.25pt;z-index:2499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2048" behindDoc="0" locked="0" layoutInCell="1" allowOverlap="1" wp14:anchorId="1A17A8E4" wp14:editId="410CE8D8">
                      <wp:simplePos x="0" y="0"/>
                      <wp:positionH relativeFrom="column">
                        <wp:posOffset>0</wp:posOffset>
                      </wp:positionH>
                      <wp:positionV relativeFrom="paragraph">
                        <wp:posOffset>0</wp:posOffset>
                      </wp:positionV>
                      <wp:extent cx="76200" cy="28575"/>
                      <wp:effectExtent l="19050" t="19050" r="19050" b="28575"/>
                      <wp:wrapNone/>
                      <wp:docPr id="6894" name="Text Box 3626">
                        <a:extLst xmlns:a="http://schemas.openxmlformats.org/drawingml/2006/main">
                          <a:ext uri="{FF2B5EF4-FFF2-40B4-BE49-F238E27FC236}">
                            <a16:creationId xmlns:a16="http://schemas.microsoft.com/office/drawing/2014/main" id="{00000000-0008-0000-0000-0000E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F9E6FE" id="Text Box 3626" o:spid="_x0000_s1026" type="#_x0000_t202" style="position:absolute;margin-left:0;margin-top:0;width:6pt;height:2.25pt;z-index:2499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3072" behindDoc="0" locked="0" layoutInCell="1" allowOverlap="1" wp14:anchorId="18B6F481" wp14:editId="274D6BDB">
                      <wp:simplePos x="0" y="0"/>
                      <wp:positionH relativeFrom="column">
                        <wp:posOffset>0</wp:posOffset>
                      </wp:positionH>
                      <wp:positionV relativeFrom="paragraph">
                        <wp:posOffset>0</wp:posOffset>
                      </wp:positionV>
                      <wp:extent cx="76200" cy="28575"/>
                      <wp:effectExtent l="19050" t="19050" r="19050" b="28575"/>
                      <wp:wrapNone/>
                      <wp:docPr id="6895" name="Text Box 3625">
                        <a:extLst xmlns:a="http://schemas.openxmlformats.org/drawingml/2006/main">
                          <a:ext uri="{FF2B5EF4-FFF2-40B4-BE49-F238E27FC236}">
                            <a16:creationId xmlns:a16="http://schemas.microsoft.com/office/drawing/2014/main" id="{00000000-0008-0000-0000-0000E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C0DA3" id="Text Box 3625" o:spid="_x0000_s1026" type="#_x0000_t202" style="position:absolute;margin-left:0;margin-top:0;width:6pt;height:2.25pt;z-index:2499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4096" behindDoc="0" locked="0" layoutInCell="1" allowOverlap="1" wp14:anchorId="3DCEC780" wp14:editId="602F6BAD">
                      <wp:simplePos x="0" y="0"/>
                      <wp:positionH relativeFrom="column">
                        <wp:posOffset>0</wp:posOffset>
                      </wp:positionH>
                      <wp:positionV relativeFrom="paragraph">
                        <wp:posOffset>0</wp:posOffset>
                      </wp:positionV>
                      <wp:extent cx="76200" cy="28575"/>
                      <wp:effectExtent l="19050" t="19050" r="19050" b="28575"/>
                      <wp:wrapNone/>
                      <wp:docPr id="6896" name="Text Box 3624">
                        <a:extLst xmlns:a="http://schemas.openxmlformats.org/drawingml/2006/main">
                          <a:ext uri="{FF2B5EF4-FFF2-40B4-BE49-F238E27FC236}">
                            <a16:creationId xmlns:a16="http://schemas.microsoft.com/office/drawing/2014/main" id="{00000000-0008-0000-0000-0000F0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BE712" id="Text Box 3624" o:spid="_x0000_s1026" type="#_x0000_t202" style="position:absolute;margin-left:0;margin-top:0;width:6pt;height:2.25pt;z-index:2499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5120" behindDoc="0" locked="0" layoutInCell="1" allowOverlap="1" wp14:anchorId="40C85866" wp14:editId="1642B1C1">
                      <wp:simplePos x="0" y="0"/>
                      <wp:positionH relativeFrom="column">
                        <wp:posOffset>0</wp:posOffset>
                      </wp:positionH>
                      <wp:positionV relativeFrom="paragraph">
                        <wp:posOffset>0</wp:posOffset>
                      </wp:positionV>
                      <wp:extent cx="76200" cy="28575"/>
                      <wp:effectExtent l="19050" t="19050" r="19050" b="28575"/>
                      <wp:wrapNone/>
                      <wp:docPr id="6897" name="Text Box 3623">
                        <a:extLst xmlns:a="http://schemas.openxmlformats.org/drawingml/2006/main">
                          <a:ext uri="{FF2B5EF4-FFF2-40B4-BE49-F238E27FC236}">
                            <a16:creationId xmlns:a16="http://schemas.microsoft.com/office/drawing/2014/main" id="{00000000-0008-0000-0000-0000F1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45B5D" id="Text Box 3623" o:spid="_x0000_s1026" type="#_x0000_t202" style="position:absolute;margin-left:0;margin-top:0;width:6pt;height:2.25pt;z-index:2499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6144" behindDoc="0" locked="0" layoutInCell="1" allowOverlap="1" wp14:anchorId="60F40995" wp14:editId="17A9EDCA">
                      <wp:simplePos x="0" y="0"/>
                      <wp:positionH relativeFrom="column">
                        <wp:posOffset>0</wp:posOffset>
                      </wp:positionH>
                      <wp:positionV relativeFrom="paragraph">
                        <wp:posOffset>0</wp:posOffset>
                      </wp:positionV>
                      <wp:extent cx="76200" cy="28575"/>
                      <wp:effectExtent l="19050" t="19050" r="19050" b="28575"/>
                      <wp:wrapNone/>
                      <wp:docPr id="6898" name="Text Box 3622">
                        <a:extLst xmlns:a="http://schemas.openxmlformats.org/drawingml/2006/main">
                          <a:ext uri="{FF2B5EF4-FFF2-40B4-BE49-F238E27FC236}">
                            <a16:creationId xmlns:a16="http://schemas.microsoft.com/office/drawing/2014/main" id="{00000000-0008-0000-0000-0000F2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06559" id="Text Box 3622" o:spid="_x0000_s1026" type="#_x0000_t202" style="position:absolute;margin-left:0;margin-top:0;width:6pt;height:2.25pt;z-index:2499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7168" behindDoc="0" locked="0" layoutInCell="1" allowOverlap="1" wp14:anchorId="0D2092BE" wp14:editId="6D142C75">
                      <wp:simplePos x="0" y="0"/>
                      <wp:positionH relativeFrom="column">
                        <wp:posOffset>0</wp:posOffset>
                      </wp:positionH>
                      <wp:positionV relativeFrom="paragraph">
                        <wp:posOffset>0</wp:posOffset>
                      </wp:positionV>
                      <wp:extent cx="76200" cy="28575"/>
                      <wp:effectExtent l="19050" t="19050" r="19050" b="28575"/>
                      <wp:wrapNone/>
                      <wp:docPr id="6899" name="Text Box 3621">
                        <a:extLst xmlns:a="http://schemas.openxmlformats.org/drawingml/2006/main">
                          <a:ext uri="{FF2B5EF4-FFF2-40B4-BE49-F238E27FC236}">
                            <a16:creationId xmlns:a16="http://schemas.microsoft.com/office/drawing/2014/main" id="{00000000-0008-0000-0000-0000F3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51822" id="Text Box 3621" o:spid="_x0000_s1026" type="#_x0000_t202" style="position:absolute;margin-left:0;margin-top:0;width:6pt;height:2.25pt;z-index:2499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8192" behindDoc="0" locked="0" layoutInCell="1" allowOverlap="1" wp14:anchorId="35AA2EEF" wp14:editId="39FA68AF">
                      <wp:simplePos x="0" y="0"/>
                      <wp:positionH relativeFrom="column">
                        <wp:posOffset>0</wp:posOffset>
                      </wp:positionH>
                      <wp:positionV relativeFrom="paragraph">
                        <wp:posOffset>0</wp:posOffset>
                      </wp:positionV>
                      <wp:extent cx="76200" cy="28575"/>
                      <wp:effectExtent l="19050" t="19050" r="19050" b="28575"/>
                      <wp:wrapNone/>
                      <wp:docPr id="6900" name="Text Box 3620">
                        <a:extLst xmlns:a="http://schemas.openxmlformats.org/drawingml/2006/main">
                          <a:ext uri="{FF2B5EF4-FFF2-40B4-BE49-F238E27FC236}">
                            <a16:creationId xmlns:a16="http://schemas.microsoft.com/office/drawing/2014/main" id="{00000000-0008-0000-0000-0000F4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43E65" id="Text Box 3620" o:spid="_x0000_s1026" type="#_x0000_t202" style="position:absolute;margin-left:0;margin-top:0;width:6pt;height:2.25pt;z-index:2499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29216" behindDoc="0" locked="0" layoutInCell="1" allowOverlap="1" wp14:anchorId="5CD74B3B" wp14:editId="568ED5DE">
                      <wp:simplePos x="0" y="0"/>
                      <wp:positionH relativeFrom="column">
                        <wp:posOffset>0</wp:posOffset>
                      </wp:positionH>
                      <wp:positionV relativeFrom="paragraph">
                        <wp:posOffset>0</wp:posOffset>
                      </wp:positionV>
                      <wp:extent cx="76200" cy="28575"/>
                      <wp:effectExtent l="19050" t="19050" r="19050" b="28575"/>
                      <wp:wrapNone/>
                      <wp:docPr id="6901" name="Text Box 3619">
                        <a:extLst xmlns:a="http://schemas.openxmlformats.org/drawingml/2006/main">
                          <a:ext uri="{FF2B5EF4-FFF2-40B4-BE49-F238E27FC236}">
                            <a16:creationId xmlns:a16="http://schemas.microsoft.com/office/drawing/2014/main" id="{00000000-0008-0000-0000-0000F5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889CD" id="Text Box 3619" o:spid="_x0000_s1026" type="#_x0000_t202" style="position:absolute;margin-left:0;margin-top:0;width:6pt;height:2.25pt;z-index:2499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439DEE82" w14:textId="2B239B53" w:rsidR="008D5556" w:rsidRPr="008D5556" w:rsidRDefault="008D5556" w:rsidP="008D5556">
            <w:pPr>
              <w:rPr>
                <w:rFonts w:ascii="GHEA Grapalat" w:hAnsi="GHEA Grapalat" w:cs="Calibri"/>
                <w:b/>
                <w:bCs/>
                <w:sz w:val="20"/>
                <w:szCs w:val="20"/>
                <w:lang w:val="en-US" w:eastAsia="en-US" w:bidi="ar-SA"/>
              </w:rPr>
            </w:pP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333248" behindDoc="0" locked="0" layoutInCell="1" allowOverlap="1" wp14:anchorId="4A6E106B" wp14:editId="1134B9FD">
                      <wp:simplePos x="0" y="0"/>
                      <wp:positionH relativeFrom="column">
                        <wp:posOffset>47625</wp:posOffset>
                      </wp:positionH>
                      <wp:positionV relativeFrom="paragraph">
                        <wp:posOffset>0</wp:posOffset>
                      </wp:positionV>
                      <wp:extent cx="76200" cy="28575"/>
                      <wp:effectExtent l="19050" t="19050" r="19050" b="28575"/>
                      <wp:wrapNone/>
                      <wp:docPr id="6319" name="Text Box 3618">
                        <a:extLst xmlns:a="http://schemas.openxmlformats.org/drawingml/2006/main">
                          <a:ext uri="{FF2B5EF4-FFF2-40B4-BE49-F238E27FC236}">
                            <a16:creationId xmlns:a16="http://schemas.microsoft.com/office/drawing/2014/main" id="{00000000-0008-0000-0000-0000A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B41F2" id="Text Box 3618" o:spid="_x0000_s1026" type="#_x0000_t202" style="position:absolute;margin-left:3.75pt;margin-top:0;width:6pt;height:2.25pt;z-index:2493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787904" behindDoc="0" locked="0" layoutInCell="1" allowOverlap="1" wp14:anchorId="7B78A79E" wp14:editId="2AD8635C">
                      <wp:simplePos x="0" y="0"/>
                      <wp:positionH relativeFrom="column">
                        <wp:posOffset>47625</wp:posOffset>
                      </wp:positionH>
                      <wp:positionV relativeFrom="paragraph">
                        <wp:posOffset>0</wp:posOffset>
                      </wp:positionV>
                      <wp:extent cx="76200" cy="28575"/>
                      <wp:effectExtent l="19050" t="19050" r="19050" b="28575"/>
                      <wp:wrapNone/>
                      <wp:docPr id="6763" name="Text Box 3617">
                        <a:extLst xmlns:a="http://schemas.openxmlformats.org/drawingml/2006/main">
                          <a:ext uri="{FF2B5EF4-FFF2-40B4-BE49-F238E27FC236}">
                            <a16:creationId xmlns:a16="http://schemas.microsoft.com/office/drawing/2014/main" id="{00000000-0008-0000-0000-00006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40187" id="Text Box 3617" o:spid="_x0000_s1026" type="#_x0000_t202" style="position:absolute;margin-left:3.75pt;margin-top:0;width:6pt;height:2.25pt;z-index:2497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0240" behindDoc="0" locked="0" layoutInCell="1" allowOverlap="1" wp14:anchorId="5EC354ED" wp14:editId="40AF8CC0">
                      <wp:simplePos x="0" y="0"/>
                      <wp:positionH relativeFrom="column">
                        <wp:posOffset>0</wp:posOffset>
                      </wp:positionH>
                      <wp:positionV relativeFrom="paragraph">
                        <wp:posOffset>0</wp:posOffset>
                      </wp:positionV>
                      <wp:extent cx="76200" cy="28575"/>
                      <wp:effectExtent l="19050" t="19050" r="19050" b="28575"/>
                      <wp:wrapNone/>
                      <wp:docPr id="6902" name="Text Box 3616">
                        <a:extLst xmlns:a="http://schemas.openxmlformats.org/drawingml/2006/main">
                          <a:ext uri="{FF2B5EF4-FFF2-40B4-BE49-F238E27FC236}">
                            <a16:creationId xmlns:a16="http://schemas.microsoft.com/office/drawing/2014/main" id="{00000000-0008-0000-0000-0000F6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34AA7C" id="Text Box 3616" o:spid="_x0000_s1026" type="#_x0000_t202" style="position:absolute;margin-left:0;margin-top:0;width:6pt;height:2.25pt;z-index:2499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1264" behindDoc="0" locked="0" layoutInCell="1" allowOverlap="1" wp14:anchorId="069E041C" wp14:editId="29B77931">
                      <wp:simplePos x="0" y="0"/>
                      <wp:positionH relativeFrom="column">
                        <wp:posOffset>0</wp:posOffset>
                      </wp:positionH>
                      <wp:positionV relativeFrom="paragraph">
                        <wp:posOffset>0</wp:posOffset>
                      </wp:positionV>
                      <wp:extent cx="76200" cy="28575"/>
                      <wp:effectExtent l="19050" t="19050" r="19050" b="28575"/>
                      <wp:wrapNone/>
                      <wp:docPr id="6903" name="Text Box 3615">
                        <a:extLst xmlns:a="http://schemas.openxmlformats.org/drawingml/2006/main">
                          <a:ext uri="{FF2B5EF4-FFF2-40B4-BE49-F238E27FC236}">
                            <a16:creationId xmlns:a16="http://schemas.microsoft.com/office/drawing/2014/main" id="{00000000-0008-0000-0000-0000F7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7847B" id="Text Box 3615" o:spid="_x0000_s1026" type="#_x0000_t202" style="position:absolute;margin-left:0;margin-top:0;width:6pt;height:2.25pt;z-index:2499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2288" behindDoc="0" locked="0" layoutInCell="1" allowOverlap="1" wp14:anchorId="77104AE2" wp14:editId="7EB125AA">
                      <wp:simplePos x="0" y="0"/>
                      <wp:positionH relativeFrom="column">
                        <wp:posOffset>0</wp:posOffset>
                      </wp:positionH>
                      <wp:positionV relativeFrom="paragraph">
                        <wp:posOffset>0</wp:posOffset>
                      </wp:positionV>
                      <wp:extent cx="76200" cy="28575"/>
                      <wp:effectExtent l="19050" t="19050" r="19050" b="28575"/>
                      <wp:wrapNone/>
                      <wp:docPr id="6904" name="Text Box 3614">
                        <a:extLst xmlns:a="http://schemas.openxmlformats.org/drawingml/2006/main">
                          <a:ext uri="{FF2B5EF4-FFF2-40B4-BE49-F238E27FC236}">
                            <a16:creationId xmlns:a16="http://schemas.microsoft.com/office/drawing/2014/main" id="{00000000-0008-0000-0000-0000F8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A972D" id="Text Box 3614" o:spid="_x0000_s1026" type="#_x0000_t202" style="position:absolute;margin-left:0;margin-top:0;width:6pt;height:2.25pt;z-index:2499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3312" behindDoc="0" locked="0" layoutInCell="1" allowOverlap="1" wp14:anchorId="4715C074" wp14:editId="6CFED4EE">
                      <wp:simplePos x="0" y="0"/>
                      <wp:positionH relativeFrom="column">
                        <wp:posOffset>0</wp:posOffset>
                      </wp:positionH>
                      <wp:positionV relativeFrom="paragraph">
                        <wp:posOffset>0</wp:posOffset>
                      </wp:positionV>
                      <wp:extent cx="76200" cy="28575"/>
                      <wp:effectExtent l="19050" t="19050" r="19050" b="28575"/>
                      <wp:wrapNone/>
                      <wp:docPr id="6905" name="Text Box 3613">
                        <a:extLst xmlns:a="http://schemas.openxmlformats.org/drawingml/2006/main">
                          <a:ext uri="{FF2B5EF4-FFF2-40B4-BE49-F238E27FC236}">
                            <a16:creationId xmlns:a16="http://schemas.microsoft.com/office/drawing/2014/main" id="{00000000-0008-0000-0000-0000F9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7466F" id="Text Box 3613" o:spid="_x0000_s1026" type="#_x0000_t202" style="position:absolute;margin-left:0;margin-top:0;width:6pt;height:2.25pt;z-index:2499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4336" behindDoc="0" locked="0" layoutInCell="1" allowOverlap="1" wp14:anchorId="288501D3" wp14:editId="073B9724">
                      <wp:simplePos x="0" y="0"/>
                      <wp:positionH relativeFrom="column">
                        <wp:posOffset>0</wp:posOffset>
                      </wp:positionH>
                      <wp:positionV relativeFrom="paragraph">
                        <wp:posOffset>0</wp:posOffset>
                      </wp:positionV>
                      <wp:extent cx="76200" cy="28575"/>
                      <wp:effectExtent l="19050" t="19050" r="19050" b="28575"/>
                      <wp:wrapNone/>
                      <wp:docPr id="6906" name="Text Box 3612">
                        <a:extLst xmlns:a="http://schemas.openxmlformats.org/drawingml/2006/main">
                          <a:ext uri="{FF2B5EF4-FFF2-40B4-BE49-F238E27FC236}">
                            <a16:creationId xmlns:a16="http://schemas.microsoft.com/office/drawing/2014/main" id="{00000000-0008-0000-0000-0000FA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73705" id="Text Box 3612" o:spid="_x0000_s1026" type="#_x0000_t202" style="position:absolute;margin-left:0;margin-top:0;width:6pt;height:2.25pt;z-index:2499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5360" behindDoc="0" locked="0" layoutInCell="1" allowOverlap="1" wp14:anchorId="11A3D3C5" wp14:editId="1421EA1E">
                      <wp:simplePos x="0" y="0"/>
                      <wp:positionH relativeFrom="column">
                        <wp:posOffset>0</wp:posOffset>
                      </wp:positionH>
                      <wp:positionV relativeFrom="paragraph">
                        <wp:posOffset>0</wp:posOffset>
                      </wp:positionV>
                      <wp:extent cx="76200" cy="28575"/>
                      <wp:effectExtent l="19050" t="19050" r="19050" b="28575"/>
                      <wp:wrapNone/>
                      <wp:docPr id="6907" name="Text Box 3611">
                        <a:extLst xmlns:a="http://schemas.openxmlformats.org/drawingml/2006/main">
                          <a:ext uri="{FF2B5EF4-FFF2-40B4-BE49-F238E27FC236}">
                            <a16:creationId xmlns:a16="http://schemas.microsoft.com/office/drawing/2014/main" id="{00000000-0008-0000-0000-0000FB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676C8" id="Text Box 3611" o:spid="_x0000_s1026" type="#_x0000_t202" style="position:absolute;margin-left:0;margin-top:0;width:6pt;height:2.25pt;z-index:2499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6384" behindDoc="0" locked="0" layoutInCell="1" allowOverlap="1" wp14:anchorId="54FFF76B" wp14:editId="741F308D">
                      <wp:simplePos x="0" y="0"/>
                      <wp:positionH relativeFrom="column">
                        <wp:posOffset>0</wp:posOffset>
                      </wp:positionH>
                      <wp:positionV relativeFrom="paragraph">
                        <wp:posOffset>0</wp:posOffset>
                      </wp:positionV>
                      <wp:extent cx="76200" cy="28575"/>
                      <wp:effectExtent l="19050" t="19050" r="19050" b="28575"/>
                      <wp:wrapNone/>
                      <wp:docPr id="6908" name="Text Box 3610">
                        <a:extLst xmlns:a="http://schemas.openxmlformats.org/drawingml/2006/main">
                          <a:ext uri="{FF2B5EF4-FFF2-40B4-BE49-F238E27FC236}">
                            <a16:creationId xmlns:a16="http://schemas.microsoft.com/office/drawing/2014/main" id="{00000000-0008-0000-0000-0000F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E9FF8" id="Text Box 3610" o:spid="_x0000_s1026" type="#_x0000_t202" style="position:absolute;margin-left:0;margin-top:0;width:6pt;height:2.25pt;z-index:2499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7408" behindDoc="0" locked="0" layoutInCell="1" allowOverlap="1" wp14:anchorId="7AC3AF51" wp14:editId="6B967F24">
                      <wp:simplePos x="0" y="0"/>
                      <wp:positionH relativeFrom="column">
                        <wp:posOffset>0</wp:posOffset>
                      </wp:positionH>
                      <wp:positionV relativeFrom="paragraph">
                        <wp:posOffset>0</wp:posOffset>
                      </wp:positionV>
                      <wp:extent cx="76200" cy="28575"/>
                      <wp:effectExtent l="19050" t="19050" r="19050" b="28575"/>
                      <wp:wrapNone/>
                      <wp:docPr id="6909" name="Text Box 3609">
                        <a:extLst xmlns:a="http://schemas.openxmlformats.org/drawingml/2006/main">
                          <a:ext uri="{FF2B5EF4-FFF2-40B4-BE49-F238E27FC236}">
                            <a16:creationId xmlns:a16="http://schemas.microsoft.com/office/drawing/2014/main" id="{00000000-0008-0000-0000-0000FD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9F264" id="Text Box 3609" o:spid="_x0000_s1026" type="#_x0000_t202" style="position:absolute;margin-left:0;margin-top:0;width:6pt;height:2.25pt;z-index:2499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8432" behindDoc="0" locked="0" layoutInCell="1" allowOverlap="1" wp14:anchorId="4029A266" wp14:editId="079873E7">
                      <wp:simplePos x="0" y="0"/>
                      <wp:positionH relativeFrom="column">
                        <wp:posOffset>0</wp:posOffset>
                      </wp:positionH>
                      <wp:positionV relativeFrom="paragraph">
                        <wp:posOffset>0</wp:posOffset>
                      </wp:positionV>
                      <wp:extent cx="76200" cy="28575"/>
                      <wp:effectExtent l="19050" t="19050" r="19050" b="28575"/>
                      <wp:wrapNone/>
                      <wp:docPr id="6910" name="Text Box 3608">
                        <a:extLst xmlns:a="http://schemas.openxmlformats.org/drawingml/2006/main">
                          <a:ext uri="{FF2B5EF4-FFF2-40B4-BE49-F238E27FC236}">
                            <a16:creationId xmlns:a16="http://schemas.microsoft.com/office/drawing/2014/main" id="{00000000-0008-0000-0000-0000FE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5A47F" id="Text Box 3608" o:spid="_x0000_s1026" type="#_x0000_t202" style="position:absolute;margin-left:0;margin-top:0;width:6pt;height:2.25pt;z-index:2499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39456" behindDoc="0" locked="0" layoutInCell="1" allowOverlap="1" wp14:anchorId="1847F328" wp14:editId="7EA32713">
                      <wp:simplePos x="0" y="0"/>
                      <wp:positionH relativeFrom="column">
                        <wp:posOffset>0</wp:posOffset>
                      </wp:positionH>
                      <wp:positionV relativeFrom="paragraph">
                        <wp:posOffset>0</wp:posOffset>
                      </wp:positionV>
                      <wp:extent cx="76200" cy="28575"/>
                      <wp:effectExtent l="19050" t="19050" r="19050" b="28575"/>
                      <wp:wrapNone/>
                      <wp:docPr id="6911" name="Text Box 3607">
                        <a:extLst xmlns:a="http://schemas.openxmlformats.org/drawingml/2006/main">
                          <a:ext uri="{FF2B5EF4-FFF2-40B4-BE49-F238E27FC236}">
                            <a16:creationId xmlns:a16="http://schemas.microsoft.com/office/drawing/2014/main" id="{00000000-0008-0000-0000-0000FF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56587" id="Text Box 3607" o:spid="_x0000_s1026" type="#_x0000_t202" style="position:absolute;margin-left:0;margin-top:0;width:6pt;height:2.25pt;z-index:2499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0480" behindDoc="0" locked="0" layoutInCell="1" allowOverlap="1" wp14:anchorId="1B47FFAE" wp14:editId="541F1304">
                      <wp:simplePos x="0" y="0"/>
                      <wp:positionH relativeFrom="column">
                        <wp:posOffset>0</wp:posOffset>
                      </wp:positionH>
                      <wp:positionV relativeFrom="paragraph">
                        <wp:posOffset>0</wp:posOffset>
                      </wp:positionV>
                      <wp:extent cx="76200" cy="28575"/>
                      <wp:effectExtent l="19050" t="19050" r="19050" b="28575"/>
                      <wp:wrapNone/>
                      <wp:docPr id="6912" name="Text Box 3606">
                        <a:extLst xmlns:a="http://schemas.openxmlformats.org/drawingml/2006/main">
                          <a:ext uri="{FF2B5EF4-FFF2-40B4-BE49-F238E27FC236}">
                            <a16:creationId xmlns:a16="http://schemas.microsoft.com/office/drawing/2014/main" id="{00000000-0008-0000-0000-00000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B7FE3F" id="Text Box 3606" o:spid="_x0000_s1026" type="#_x0000_t202" style="position:absolute;margin-left:0;margin-top:0;width:6pt;height:2.25pt;z-index:2499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1504" behindDoc="0" locked="0" layoutInCell="1" allowOverlap="1" wp14:anchorId="342867E4" wp14:editId="472957E5">
                      <wp:simplePos x="0" y="0"/>
                      <wp:positionH relativeFrom="column">
                        <wp:posOffset>0</wp:posOffset>
                      </wp:positionH>
                      <wp:positionV relativeFrom="paragraph">
                        <wp:posOffset>0</wp:posOffset>
                      </wp:positionV>
                      <wp:extent cx="76200" cy="28575"/>
                      <wp:effectExtent l="19050" t="19050" r="19050" b="28575"/>
                      <wp:wrapNone/>
                      <wp:docPr id="6913" name="Text Box 3605">
                        <a:extLst xmlns:a="http://schemas.openxmlformats.org/drawingml/2006/main">
                          <a:ext uri="{FF2B5EF4-FFF2-40B4-BE49-F238E27FC236}">
                            <a16:creationId xmlns:a16="http://schemas.microsoft.com/office/drawing/2014/main" id="{00000000-0008-0000-0000-00000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FD6E2" id="Text Box 3605" o:spid="_x0000_s1026" type="#_x0000_t202" style="position:absolute;margin-left:0;margin-top:0;width:6pt;height:2.25pt;z-index:2499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2528" behindDoc="0" locked="0" layoutInCell="1" allowOverlap="1" wp14:anchorId="0D2659B7" wp14:editId="181DC50F">
                      <wp:simplePos x="0" y="0"/>
                      <wp:positionH relativeFrom="column">
                        <wp:posOffset>0</wp:posOffset>
                      </wp:positionH>
                      <wp:positionV relativeFrom="paragraph">
                        <wp:posOffset>0</wp:posOffset>
                      </wp:positionV>
                      <wp:extent cx="76200" cy="28575"/>
                      <wp:effectExtent l="19050" t="19050" r="19050" b="28575"/>
                      <wp:wrapNone/>
                      <wp:docPr id="6914" name="Text Box 3604">
                        <a:extLst xmlns:a="http://schemas.openxmlformats.org/drawingml/2006/main">
                          <a:ext uri="{FF2B5EF4-FFF2-40B4-BE49-F238E27FC236}">
                            <a16:creationId xmlns:a16="http://schemas.microsoft.com/office/drawing/2014/main" id="{00000000-0008-0000-0000-00000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AA933" id="Text Box 3604" o:spid="_x0000_s1026" type="#_x0000_t202" style="position:absolute;margin-left:0;margin-top:0;width:6pt;height:2.25pt;z-index:2499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3552" behindDoc="0" locked="0" layoutInCell="1" allowOverlap="1" wp14:anchorId="134C8AB0" wp14:editId="491D9442">
                      <wp:simplePos x="0" y="0"/>
                      <wp:positionH relativeFrom="column">
                        <wp:posOffset>0</wp:posOffset>
                      </wp:positionH>
                      <wp:positionV relativeFrom="paragraph">
                        <wp:posOffset>0</wp:posOffset>
                      </wp:positionV>
                      <wp:extent cx="76200" cy="28575"/>
                      <wp:effectExtent l="19050" t="19050" r="19050" b="28575"/>
                      <wp:wrapNone/>
                      <wp:docPr id="6915" name="Text Box 3603">
                        <a:extLst xmlns:a="http://schemas.openxmlformats.org/drawingml/2006/main">
                          <a:ext uri="{FF2B5EF4-FFF2-40B4-BE49-F238E27FC236}">
                            <a16:creationId xmlns:a16="http://schemas.microsoft.com/office/drawing/2014/main" id="{00000000-0008-0000-0000-00000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35A6E" id="Text Box 3603" o:spid="_x0000_s1026" type="#_x0000_t202" style="position:absolute;margin-left:0;margin-top:0;width:6pt;height:2.25pt;z-index:2499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4576" behindDoc="0" locked="0" layoutInCell="1" allowOverlap="1" wp14:anchorId="7A71472B" wp14:editId="0ECD9094">
                      <wp:simplePos x="0" y="0"/>
                      <wp:positionH relativeFrom="column">
                        <wp:posOffset>0</wp:posOffset>
                      </wp:positionH>
                      <wp:positionV relativeFrom="paragraph">
                        <wp:posOffset>0</wp:posOffset>
                      </wp:positionV>
                      <wp:extent cx="76200" cy="28575"/>
                      <wp:effectExtent l="19050" t="19050" r="19050" b="28575"/>
                      <wp:wrapNone/>
                      <wp:docPr id="6916" name="Text Box 3602">
                        <a:extLst xmlns:a="http://schemas.openxmlformats.org/drawingml/2006/main">
                          <a:ext uri="{FF2B5EF4-FFF2-40B4-BE49-F238E27FC236}">
                            <a16:creationId xmlns:a16="http://schemas.microsoft.com/office/drawing/2014/main" id="{00000000-0008-0000-0000-00000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31EB5" id="Text Box 3602" o:spid="_x0000_s1026" type="#_x0000_t202" style="position:absolute;margin-left:0;margin-top:0;width:6pt;height:2.25pt;z-index:2499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5600" behindDoc="0" locked="0" layoutInCell="1" allowOverlap="1" wp14:anchorId="66C43687" wp14:editId="7F30471E">
                      <wp:simplePos x="0" y="0"/>
                      <wp:positionH relativeFrom="column">
                        <wp:posOffset>0</wp:posOffset>
                      </wp:positionH>
                      <wp:positionV relativeFrom="paragraph">
                        <wp:posOffset>0</wp:posOffset>
                      </wp:positionV>
                      <wp:extent cx="76200" cy="28575"/>
                      <wp:effectExtent l="19050" t="19050" r="19050" b="28575"/>
                      <wp:wrapNone/>
                      <wp:docPr id="6917" name="Text Box 3601">
                        <a:extLst xmlns:a="http://schemas.openxmlformats.org/drawingml/2006/main">
                          <a:ext uri="{FF2B5EF4-FFF2-40B4-BE49-F238E27FC236}">
                            <a16:creationId xmlns:a16="http://schemas.microsoft.com/office/drawing/2014/main" id="{00000000-0008-0000-0000-00000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91AD7" id="Text Box 3601" o:spid="_x0000_s1026" type="#_x0000_t202" style="position:absolute;margin-left:0;margin-top:0;width:6pt;height:2.25pt;z-index:2499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6624" behindDoc="0" locked="0" layoutInCell="1" allowOverlap="1" wp14:anchorId="106CC744" wp14:editId="7A25436E">
                      <wp:simplePos x="0" y="0"/>
                      <wp:positionH relativeFrom="column">
                        <wp:posOffset>0</wp:posOffset>
                      </wp:positionH>
                      <wp:positionV relativeFrom="paragraph">
                        <wp:posOffset>0</wp:posOffset>
                      </wp:positionV>
                      <wp:extent cx="76200" cy="28575"/>
                      <wp:effectExtent l="19050" t="19050" r="19050" b="28575"/>
                      <wp:wrapNone/>
                      <wp:docPr id="6918" name="Text Box 3600">
                        <a:extLst xmlns:a="http://schemas.openxmlformats.org/drawingml/2006/main">
                          <a:ext uri="{FF2B5EF4-FFF2-40B4-BE49-F238E27FC236}">
                            <a16:creationId xmlns:a16="http://schemas.microsoft.com/office/drawing/2014/main" id="{00000000-0008-0000-0000-00000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4FBEF" id="Text Box 3600" o:spid="_x0000_s1026" type="#_x0000_t202" style="position:absolute;margin-left:0;margin-top:0;width:6pt;height:2.25pt;z-index:2499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7648" behindDoc="0" locked="0" layoutInCell="1" allowOverlap="1" wp14:anchorId="38253699" wp14:editId="0298C4C8">
                      <wp:simplePos x="0" y="0"/>
                      <wp:positionH relativeFrom="column">
                        <wp:posOffset>0</wp:posOffset>
                      </wp:positionH>
                      <wp:positionV relativeFrom="paragraph">
                        <wp:posOffset>0</wp:posOffset>
                      </wp:positionV>
                      <wp:extent cx="76200" cy="28575"/>
                      <wp:effectExtent l="19050" t="19050" r="19050" b="28575"/>
                      <wp:wrapNone/>
                      <wp:docPr id="6919" name="Text Box 3599">
                        <a:extLst xmlns:a="http://schemas.openxmlformats.org/drawingml/2006/main">
                          <a:ext uri="{FF2B5EF4-FFF2-40B4-BE49-F238E27FC236}">
                            <a16:creationId xmlns:a16="http://schemas.microsoft.com/office/drawing/2014/main" id="{00000000-0008-0000-0000-00000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69BE9" id="Text Box 3599" o:spid="_x0000_s1026" type="#_x0000_t202" style="position:absolute;margin-left:0;margin-top:0;width:6pt;height:2.25pt;z-index:2499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8672" behindDoc="0" locked="0" layoutInCell="1" allowOverlap="1" wp14:anchorId="06AC5C95" wp14:editId="39C1DCD6">
                      <wp:simplePos x="0" y="0"/>
                      <wp:positionH relativeFrom="column">
                        <wp:posOffset>0</wp:posOffset>
                      </wp:positionH>
                      <wp:positionV relativeFrom="paragraph">
                        <wp:posOffset>0</wp:posOffset>
                      </wp:positionV>
                      <wp:extent cx="76200" cy="28575"/>
                      <wp:effectExtent l="19050" t="19050" r="19050" b="28575"/>
                      <wp:wrapNone/>
                      <wp:docPr id="6920" name="Text Box 3598">
                        <a:extLst xmlns:a="http://schemas.openxmlformats.org/drawingml/2006/main">
                          <a:ext uri="{FF2B5EF4-FFF2-40B4-BE49-F238E27FC236}">
                            <a16:creationId xmlns:a16="http://schemas.microsoft.com/office/drawing/2014/main" id="{00000000-0008-0000-0000-00000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CC4CC" id="Text Box 3598" o:spid="_x0000_s1026" type="#_x0000_t202" style="position:absolute;margin-left:0;margin-top:0;width:6pt;height:2.25pt;z-index:2499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49696" behindDoc="0" locked="0" layoutInCell="1" allowOverlap="1" wp14:anchorId="1D68812B" wp14:editId="5D41CFB7">
                      <wp:simplePos x="0" y="0"/>
                      <wp:positionH relativeFrom="column">
                        <wp:posOffset>0</wp:posOffset>
                      </wp:positionH>
                      <wp:positionV relativeFrom="paragraph">
                        <wp:posOffset>0</wp:posOffset>
                      </wp:positionV>
                      <wp:extent cx="76200" cy="28575"/>
                      <wp:effectExtent l="19050" t="19050" r="19050" b="28575"/>
                      <wp:wrapNone/>
                      <wp:docPr id="6921" name="Text Box 3597">
                        <a:extLst xmlns:a="http://schemas.openxmlformats.org/drawingml/2006/main">
                          <a:ext uri="{FF2B5EF4-FFF2-40B4-BE49-F238E27FC236}">
                            <a16:creationId xmlns:a16="http://schemas.microsoft.com/office/drawing/2014/main" id="{00000000-0008-0000-0000-00000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33A25" id="Text Box 3597" o:spid="_x0000_s1026" type="#_x0000_t202" style="position:absolute;margin-left:0;margin-top:0;width:6pt;height:2.25pt;z-index:2499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0720" behindDoc="0" locked="0" layoutInCell="1" allowOverlap="1" wp14:anchorId="4D301B92" wp14:editId="40CA8562">
                      <wp:simplePos x="0" y="0"/>
                      <wp:positionH relativeFrom="column">
                        <wp:posOffset>0</wp:posOffset>
                      </wp:positionH>
                      <wp:positionV relativeFrom="paragraph">
                        <wp:posOffset>0</wp:posOffset>
                      </wp:positionV>
                      <wp:extent cx="76200" cy="28575"/>
                      <wp:effectExtent l="19050" t="19050" r="19050" b="28575"/>
                      <wp:wrapNone/>
                      <wp:docPr id="6922" name="Text Box 3596">
                        <a:extLst xmlns:a="http://schemas.openxmlformats.org/drawingml/2006/main">
                          <a:ext uri="{FF2B5EF4-FFF2-40B4-BE49-F238E27FC236}">
                            <a16:creationId xmlns:a16="http://schemas.microsoft.com/office/drawing/2014/main" id="{00000000-0008-0000-0000-00000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61E6C" id="Text Box 3596" o:spid="_x0000_s1026" type="#_x0000_t202" style="position:absolute;margin-left:0;margin-top:0;width:6pt;height:2.25pt;z-index:2499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1744" behindDoc="0" locked="0" layoutInCell="1" allowOverlap="1" wp14:anchorId="499E9EC8" wp14:editId="346BDBA4">
                      <wp:simplePos x="0" y="0"/>
                      <wp:positionH relativeFrom="column">
                        <wp:posOffset>0</wp:posOffset>
                      </wp:positionH>
                      <wp:positionV relativeFrom="paragraph">
                        <wp:posOffset>0</wp:posOffset>
                      </wp:positionV>
                      <wp:extent cx="76200" cy="28575"/>
                      <wp:effectExtent l="19050" t="19050" r="19050" b="28575"/>
                      <wp:wrapNone/>
                      <wp:docPr id="6923" name="Text Box 3595">
                        <a:extLst xmlns:a="http://schemas.openxmlformats.org/drawingml/2006/main">
                          <a:ext uri="{FF2B5EF4-FFF2-40B4-BE49-F238E27FC236}">
                            <a16:creationId xmlns:a16="http://schemas.microsoft.com/office/drawing/2014/main" id="{00000000-0008-0000-0000-00000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519CD" id="Text Box 3595" o:spid="_x0000_s1026" type="#_x0000_t202" style="position:absolute;margin-left:0;margin-top:0;width:6pt;height:2.25pt;z-index:2499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2768" behindDoc="0" locked="0" layoutInCell="1" allowOverlap="1" wp14:anchorId="653E4A54" wp14:editId="28D5F0A8">
                      <wp:simplePos x="0" y="0"/>
                      <wp:positionH relativeFrom="column">
                        <wp:posOffset>0</wp:posOffset>
                      </wp:positionH>
                      <wp:positionV relativeFrom="paragraph">
                        <wp:posOffset>0</wp:posOffset>
                      </wp:positionV>
                      <wp:extent cx="76200" cy="28575"/>
                      <wp:effectExtent l="19050" t="19050" r="19050" b="28575"/>
                      <wp:wrapNone/>
                      <wp:docPr id="6924" name="Text Box 3594">
                        <a:extLst xmlns:a="http://schemas.openxmlformats.org/drawingml/2006/main">
                          <a:ext uri="{FF2B5EF4-FFF2-40B4-BE49-F238E27FC236}">
                            <a16:creationId xmlns:a16="http://schemas.microsoft.com/office/drawing/2014/main" id="{00000000-0008-0000-0000-00000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57B080" id="Text Box 3594" o:spid="_x0000_s1026" type="#_x0000_t202" style="position:absolute;margin-left:0;margin-top:0;width:6pt;height:2.25pt;z-index:2499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3792" behindDoc="0" locked="0" layoutInCell="1" allowOverlap="1" wp14:anchorId="21B65308" wp14:editId="327E1AD9">
                      <wp:simplePos x="0" y="0"/>
                      <wp:positionH relativeFrom="column">
                        <wp:posOffset>0</wp:posOffset>
                      </wp:positionH>
                      <wp:positionV relativeFrom="paragraph">
                        <wp:posOffset>0</wp:posOffset>
                      </wp:positionV>
                      <wp:extent cx="76200" cy="28575"/>
                      <wp:effectExtent l="19050" t="19050" r="19050" b="28575"/>
                      <wp:wrapNone/>
                      <wp:docPr id="6925" name="Text Box 3593">
                        <a:extLst xmlns:a="http://schemas.openxmlformats.org/drawingml/2006/main">
                          <a:ext uri="{FF2B5EF4-FFF2-40B4-BE49-F238E27FC236}">
                            <a16:creationId xmlns:a16="http://schemas.microsoft.com/office/drawing/2014/main" id="{00000000-0008-0000-0000-00000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05D82" id="Text Box 3593" o:spid="_x0000_s1026" type="#_x0000_t202" style="position:absolute;margin-left:0;margin-top:0;width:6pt;height:2.25pt;z-index:2499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4816" behindDoc="0" locked="0" layoutInCell="1" allowOverlap="1" wp14:anchorId="6A9C1D90" wp14:editId="2AD8CB0E">
                      <wp:simplePos x="0" y="0"/>
                      <wp:positionH relativeFrom="column">
                        <wp:posOffset>0</wp:posOffset>
                      </wp:positionH>
                      <wp:positionV relativeFrom="paragraph">
                        <wp:posOffset>0</wp:posOffset>
                      </wp:positionV>
                      <wp:extent cx="76200" cy="28575"/>
                      <wp:effectExtent l="19050" t="19050" r="19050" b="28575"/>
                      <wp:wrapNone/>
                      <wp:docPr id="6926" name="Text Box 3592">
                        <a:extLst xmlns:a="http://schemas.openxmlformats.org/drawingml/2006/main">
                          <a:ext uri="{FF2B5EF4-FFF2-40B4-BE49-F238E27FC236}">
                            <a16:creationId xmlns:a16="http://schemas.microsoft.com/office/drawing/2014/main" id="{00000000-0008-0000-0000-00000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F1687" id="Text Box 3592" o:spid="_x0000_s1026" type="#_x0000_t202" style="position:absolute;margin-left:0;margin-top:0;width:6pt;height:2.25pt;z-index:2499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5840" behindDoc="0" locked="0" layoutInCell="1" allowOverlap="1" wp14:anchorId="02271E58" wp14:editId="59F291DB">
                      <wp:simplePos x="0" y="0"/>
                      <wp:positionH relativeFrom="column">
                        <wp:posOffset>0</wp:posOffset>
                      </wp:positionH>
                      <wp:positionV relativeFrom="paragraph">
                        <wp:posOffset>0</wp:posOffset>
                      </wp:positionV>
                      <wp:extent cx="76200" cy="28575"/>
                      <wp:effectExtent l="19050" t="19050" r="19050" b="28575"/>
                      <wp:wrapNone/>
                      <wp:docPr id="6927" name="Text Box 3591">
                        <a:extLst xmlns:a="http://schemas.openxmlformats.org/drawingml/2006/main">
                          <a:ext uri="{FF2B5EF4-FFF2-40B4-BE49-F238E27FC236}">
                            <a16:creationId xmlns:a16="http://schemas.microsoft.com/office/drawing/2014/main" id="{00000000-0008-0000-0000-00000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3D808" id="Text Box 3591" o:spid="_x0000_s1026" type="#_x0000_t202" style="position:absolute;margin-left:0;margin-top:0;width:6pt;height:2.25pt;z-index:2499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6864" behindDoc="0" locked="0" layoutInCell="1" allowOverlap="1" wp14:anchorId="31C3C134" wp14:editId="49D25A1F">
                      <wp:simplePos x="0" y="0"/>
                      <wp:positionH relativeFrom="column">
                        <wp:posOffset>0</wp:posOffset>
                      </wp:positionH>
                      <wp:positionV relativeFrom="paragraph">
                        <wp:posOffset>0</wp:posOffset>
                      </wp:positionV>
                      <wp:extent cx="76200" cy="28575"/>
                      <wp:effectExtent l="19050" t="19050" r="19050" b="28575"/>
                      <wp:wrapNone/>
                      <wp:docPr id="6928" name="Text Box 3590">
                        <a:extLst xmlns:a="http://schemas.openxmlformats.org/drawingml/2006/main">
                          <a:ext uri="{FF2B5EF4-FFF2-40B4-BE49-F238E27FC236}">
                            <a16:creationId xmlns:a16="http://schemas.microsoft.com/office/drawing/2014/main" id="{00000000-0008-0000-0000-00001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C1E60" id="Text Box 3590" o:spid="_x0000_s1026" type="#_x0000_t202" style="position:absolute;margin-left:0;margin-top:0;width:6pt;height:2.25pt;z-index:2499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7888" behindDoc="0" locked="0" layoutInCell="1" allowOverlap="1" wp14:anchorId="3DD7BA51" wp14:editId="25D82FC1">
                      <wp:simplePos x="0" y="0"/>
                      <wp:positionH relativeFrom="column">
                        <wp:posOffset>0</wp:posOffset>
                      </wp:positionH>
                      <wp:positionV relativeFrom="paragraph">
                        <wp:posOffset>0</wp:posOffset>
                      </wp:positionV>
                      <wp:extent cx="76200" cy="28575"/>
                      <wp:effectExtent l="19050" t="19050" r="19050" b="28575"/>
                      <wp:wrapNone/>
                      <wp:docPr id="6929" name="Text Box 3589">
                        <a:extLst xmlns:a="http://schemas.openxmlformats.org/drawingml/2006/main">
                          <a:ext uri="{FF2B5EF4-FFF2-40B4-BE49-F238E27FC236}">
                            <a16:creationId xmlns:a16="http://schemas.microsoft.com/office/drawing/2014/main" id="{00000000-0008-0000-0000-00001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068F1" id="Text Box 3589" o:spid="_x0000_s1026" type="#_x0000_t202" style="position:absolute;margin-left:0;margin-top:0;width:6pt;height:2.25pt;z-index:2499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8912" behindDoc="0" locked="0" layoutInCell="1" allowOverlap="1" wp14:anchorId="1813786A" wp14:editId="71ACC671">
                      <wp:simplePos x="0" y="0"/>
                      <wp:positionH relativeFrom="column">
                        <wp:posOffset>0</wp:posOffset>
                      </wp:positionH>
                      <wp:positionV relativeFrom="paragraph">
                        <wp:posOffset>0</wp:posOffset>
                      </wp:positionV>
                      <wp:extent cx="76200" cy="28575"/>
                      <wp:effectExtent l="19050" t="19050" r="19050" b="28575"/>
                      <wp:wrapNone/>
                      <wp:docPr id="6930" name="Text Box 3588">
                        <a:extLst xmlns:a="http://schemas.openxmlformats.org/drawingml/2006/main">
                          <a:ext uri="{FF2B5EF4-FFF2-40B4-BE49-F238E27FC236}">
                            <a16:creationId xmlns:a16="http://schemas.microsoft.com/office/drawing/2014/main" id="{00000000-0008-0000-0000-00001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D4983" id="Text Box 3588" o:spid="_x0000_s1026" type="#_x0000_t202" style="position:absolute;margin-left:0;margin-top:0;width:6pt;height:2.25pt;z-index:2499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59936" behindDoc="0" locked="0" layoutInCell="1" allowOverlap="1" wp14:anchorId="3DFF3CD2" wp14:editId="0C45DA42">
                      <wp:simplePos x="0" y="0"/>
                      <wp:positionH relativeFrom="column">
                        <wp:posOffset>0</wp:posOffset>
                      </wp:positionH>
                      <wp:positionV relativeFrom="paragraph">
                        <wp:posOffset>0</wp:posOffset>
                      </wp:positionV>
                      <wp:extent cx="76200" cy="28575"/>
                      <wp:effectExtent l="19050" t="19050" r="19050" b="28575"/>
                      <wp:wrapNone/>
                      <wp:docPr id="6931" name="Text Box 3587">
                        <a:extLst xmlns:a="http://schemas.openxmlformats.org/drawingml/2006/main">
                          <a:ext uri="{FF2B5EF4-FFF2-40B4-BE49-F238E27FC236}">
                            <a16:creationId xmlns:a16="http://schemas.microsoft.com/office/drawing/2014/main" id="{00000000-0008-0000-0000-00001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AEAD4" id="Text Box 3587" o:spid="_x0000_s1026" type="#_x0000_t202" style="position:absolute;margin-left:0;margin-top:0;width:6pt;height:2.25pt;z-index:2499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0960" behindDoc="0" locked="0" layoutInCell="1" allowOverlap="1" wp14:anchorId="03CD149E" wp14:editId="6ED2DD88">
                      <wp:simplePos x="0" y="0"/>
                      <wp:positionH relativeFrom="column">
                        <wp:posOffset>0</wp:posOffset>
                      </wp:positionH>
                      <wp:positionV relativeFrom="paragraph">
                        <wp:posOffset>0</wp:posOffset>
                      </wp:positionV>
                      <wp:extent cx="76200" cy="28575"/>
                      <wp:effectExtent l="19050" t="19050" r="19050" b="28575"/>
                      <wp:wrapNone/>
                      <wp:docPr id="6932" name="Text Box 3586">
                        <a:extLst xmlns:a="http://schemas.openxmlformats.org/drawingml/2006/main">
                          <a:ext uri="{FF2B5EF4-FFF2-40B4-BE49-F238E27FC236}">
                            <a16:creationId xmlns:a16="http://schemas.microsoft.com/office/drawing/2014/main" id="{00000000-0008-0000-0000-00001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39620" id="Text Box 3586" o:spid="_x0000_s1026" type="#_x0000_t202" style="position:absolute;margin-left:0;margin-top:0;width:6pt;height:2.25pt;z-index:2499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1984" behindDoc="0" locked="0" layoutInCell="1" allowOverlap="1" wp14:anchorId="6D9C9A15" wp14:editId="2A899628">
                      <wp:simplePos x="0" y="0"/>
                      <wp:positionH relativeFrom="column">
                        <wp:posOffset>0</wp:posOffset>
                      </wp:positionH>
                      <wp:positionV relativeFrom="paragraph">
                        <wp:posOffset>0</wp:posOffset>
                      </wp:positionV>
                      <wp:extent cx="76200" cy="28575"/>
                      <wp:effectExtent l="19050" t="19050" r="19050" b="28575"/>
                      <wp:wrapNone/>
                      <wp:docPr id="6933" name="Text Box 3585">
                        <a:extLst xmlns:a="http://schemas.openxmlformats.org/drawingml/2006/main">
                          <a:ext uri="{FF2B5EF4-FFF2-40B4-BE49-F238E27FC236}">
                            <a16:creationId xmlns:a16="http://schemas.microsoft.com/office/drawing/2014/main" id="{00000000-0008-0000-0000-00001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677AA" id="Text Box 3585" o:spid="_x0000_s1026" type="#_x0000_t202" style="position:absolute;margin-left:0;margin-top:0;width:6pt;height:2.25pt;z-index:2499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3008" behindDoc="0" locked="0" layoutInCell="1" allowOverlap="1" wp14:anchorId="2BD009AC" wp14:editId="7B5237CC">
                      <wp:simplePos x="0" y="0"/>
                      <wp:positionH relativeFrom="column">
                        <wp:posOffset>0</wp:posOffset>
                      </wp:positionH>
                      <wp:positionV relativeFrom="paragraph">
                        <wp:posOffset>0</wp:posOffset>
                      </wp:positionV>
                      <wp:extent cx="76200" cy="28575"/>
                      <wp:effectExtent l="19050" t="19050" r="19050" b="28575"/>
                      <wp:wrapNone/>
                      <wp:docPr id="6934" name="Text Box 3584">
                        <a:extLst xmlns:a="http://schemas.openxmlformats.org/drawingml/2006/main">
                          <a:ext uri="{FF2B5EF4-FFF2-40B4-BE49-F238E27FC236}">
                            <a16:creationId xmlns:a16="http://schemas.microsoft.com/office/drawing/2014/main" id="{00000000-0008-0000-0000-00001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0F7375" id="Text Box 3584" o:spid="_x0000_s1026" type="#_x0000_t202" style="position:absolute;margin-left:0;margin-top:0;width:6pt;height:2.25pt;z-index:2499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4032" behindDoc="0" locked="0" layoutInCell="1" allowOverlap="1" wp14:anchorId="670FD0A4" wp14:editId="1C3380F3">
                      <wp:simplePos x="0" y="0"/>
                      <wp:positionH relativeFrom="column">
                        <wp:posOffset>0</wp:posOffset>
                      </wp:positionH>
                      <wp:positionV relativeFrom="paragraph">
                        <wp:posOffset>0</wp:posOffset>
                      </wp:positionV>
                      <wp:extent cx="76200" cy="28575"/>
                      <wp:effectExtent l="19050" t="19050" r="19050" b="28575"/>
                      <wp:wrapNone/>
                      <wp:docPr id="6935" name="Text Box 3583">
                        <a:extLst xmlns:a="http://schemas.openxmlformats.org/drawingml/2006/main">
                          <a:ext uri="{FF2B5EF4-FFF2-40B4-BE49-F238E27FC236}">
                            <a16:creationId xmlns:a16="http://schemas.microsoft.com/office/drawing/2014/main" id="{00000000-0008-0000-0000-00001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4A948" id="Text Box 3583" o:spid="_x0000_s1026" type="#_x0000_t202" style="position:absolute;margin-left:0;margin-top:0;width:6pt;height:2.25pt;z-index:2499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5056" behindDoc="0" locked="0" layoutInCell="1" allowOverlap="1" wp14:anchorId="64C41684" wp14:editId="7EE6BD38">
                      <wp:simplePos x="0" y="0"/>
                      <wp:positionH relativeFrom="column">
                        <wp:posOffset>0</wp:posOffset>
                      </wp:positionH>
                      <wp:positionV relativeFrom="paragraph">
                        <wp:posOffset>0</wp:posOffset>
                      </wp:positionV>
                      <wp:extent cx="76200" cy="28575"/>
                      <wp:effectExtent l="19050" t="19050" r="19050" b="28575"/>
                      <wp:wrapNone/>
                      <wp:docPr id="6936" name="Text Box 3582">
                        <a:extLst xmlns:a="http://schemas.openxmlformats.org/drawingml/2006/main">
                          <a:ext uri="{FF2B5EF4-FFF2-40B4-BE49-F238E27FC236}">
                            <a16:creationId xmlns:a16="http://schemas.microsoft.com/office/drawing/2014/main" id="{00000000-0008-0000-0000-00001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919FE" id="Text Box 3582" o:spid="_x0000_s1026" type="#_x0000_t202" style="position:absolute;margin-left:0;margin-top:0;width:6pt;height:2.25pt;z-index:2499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6080" behindDoc="0" locked="0" layoutInCell="1" allowOverlap="1" wp14:anchorId="51A0B838" wp14:editId="74F61077">
                      <wp:simplePos x="0" y="0"/>
                      <wp:positionH relativeFrom="column">
                        <wp:posOffset>0</wp:posOffset>
                      </wp:positionH>
                      <wp:positionV relativeFrom="paragraph">
                        <wp:posOffset>0</wp:posOffset>
                      </wp:positionV>
                      <wp:extent cx="76200" cy="28575"/>
                      <wp:effectExtent l="19050" t="19050" r="19050" b="28575"/>
                      <wp:wrapNone/>
                      <wp:docPr id="6937" name="Text Box 3581">
                        <a:extLst xmlns:a="http://schemas.openxmlformats.org/drawingml/2006/main">
                          <a:ext uri="{FF2B5EF4-FFF2-40B4-BE49-F238E27FC236}">
                            <a16:creationId xmlns:a16="http://schemas.microsoft.com/office/drawing/2014/main" id="{00000000-0008-0000-0000-00001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7E83E" id="Text Box 3581" o:spid="_x0000_s1026" type="#_x0000_t202" style="position:absolute;margin-left:0;margin-top:0;width:6pt;height:2.25pt;z-index:2499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7104" behindDoc="0" locked="0" layoutInCell="1" allowOverlap="1" wp14:anchorId="1DC81643" wp14:editId="1EE2A0A4">
                      <wp:simplePos x="0" y="0"/>
                      <wp:positionH relativeFrom="column">
                        <wp:posOffset>0</wp:posOffset>
                      </wp:positionH>
                      <wp:positionV relativeFrom="paragraph">
                        <wp:posOffset>0</wp:posOffset>
                      </wp:positionV>
                      <wp:extent cx="76200" cy="28575"/>
                      <wp:effectExtent l="19050" t="19050" r="19050" b="28575"/>
                      <wp:wrapNone/>
                      <wp:docPr id="6938" name="Text Box 3580">
                        <a:extLst xmlns:a="http://schemas.openxmlformats.org/drawingml/2006/main">
                          <a:ext uri="{FF2B5EF4-FFF2-40B4-BE49-F238E27FC236}">
                            <a16:creationId xmlns:a16="http://schemas.microsoft.com/office/drawing/2014/main" id="{00000000-0008-0000-0000-00001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7FD41" id="Text Box 3580" o:spid="_x0000_s1026" type="#_x0000_t202" style="position:absolute;margin-left:0;margin-top:0;width:6pt;height:2.25pt;z-index:2499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8128" behindDoc="0" locked="0" layoutInCell="1" allowOverlap="1" wp14:anchorId="200ABA9E" wp14:editId="77396D58">
                      <wp:simplePos x="0" y="0"/>
                      <wp:positionH relativeFrom="column">
                        <wp:posOffset>0</wp:posOffset>
                      </wp:positionH>
                      <wp:positionV relativeFrom="paragraph">
                        <wp:posOffset>0</wp:posOffset>
                      </wp:positionV>
                      <wp:extent cx="76200" cy="28575"/>
                      <wp:effectExtent l="19050" t="19050" r="19050" b="28575"/>
                      <wp:wrapNone/>
                      <wp:docPr id="6939" name="Text Box 3579">
                        <a:extLst xmlns:a="http://schemas.openxmlformats.org/drawingml/2006/main">
                          <a:ext uri="{FF2B5EF4-FFF2-40B4-BE49-F238E27FC236}">
                            <a16:creationId xmlns:a16="http://schemas.microsoft.com/office/drawing/2014/main" id="{00000000-0008-0000-0000-00001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83A77" id="Text Box 3579" o:spid="_x0000_s1026" type="#_x0000_t202" style="position:absolute;margin-left:0;margin-top:0;width:6pt;height:2.25pt;z-index:2499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69152" behindDoc="0" locked="0" layoutInCell="1" allowOverlap="1" wp14:anchorId="56A614AA" wp14:editId="7124CAE4">
                      <wp:simplePos x="0" y="0"/>
                      <wp:positionH relativeFrom="column">
                        <wp:posOffset>0</wp:posOffset>
                      </wp:positionH>
                      <wp:positionV relativeFrom="paragraph">
                        <wp:posOffset>0</wp:posOffset>
                      </wp:positionV>
                      <wp:extent cx="76200" cy="28575"/>
                      <wp:effectExtent l="19050" t="19050" r="19050" b="28575"/>
                      <wp:wrapNone/>
                      <wp:docPr id="6940" name="Text Box 3578">
                        <a:extLst xmlns:a="http://schemas.openxmlformats.org/drawingml/2006/main">
                          <a:ext uri="{FF2B5EF4-FFF2-40B4-BE49-F238E27FC236}">
                            <a16:creationId xmlns:a16="http://schemas.microsoft.com/office/drawing/2014/main" id="{00000000-0008-0000-0000-00001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9B0C8" id="Text Box 3578" o:spid="_x0000_s1026" type="#_x0000_t202" style="position:absolute;margin-left:0;margin-top:0;width:6pt;height:2.25pt;z-index:2499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0176" behindDoc="0" locked="0" layoutInCell="1" allowOverlap="1" wp14:anchorId="3C73B2B9" wp14:editId="2B888BD5">
                      <wp:simplePos x="0" y="0"/>
                      <wp:positionH relativeFrom="column">
                        <wp:posOffset>0</wp:posOffset>
                      </wp:positionH>
                      <wp:positionV relativeFrom="paragraph">
                        <wp:posOffset>0</wp:posOffset>
                      </wp:positionV>
                      <wp:extent cx="76200" cy="28575"/>
                      <wp:effectExtent l="19050" t="19050" r="19050" b="28575"/>
                      <wp:wrapNone/>
                      <wp:docPr id="6941" name="Text Box 3577">
                        <a:extLst xmlns:a="http://schemas.openxmlformats.org/drawingml/2006/main">
                          <a:ext uri="{FF2B5EF4-FFF2-40B4-BE49-F238E27FC236}">
                            <a16:creationId xmlns:a16="http://schemas.microsoft.com/office/drawing/2014/main" id="{00000000-0008-0000-0000-00001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45ACF" id="Text Box 3577" o:spid="_x0000_s1026" type="#_x0000_t202" style="position:absolute;margin-left:0;margin-top:0;width:6pt;height:2.25pt;z-index:2499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1200" behindDoc="0" locked="0" layoutInCell="1" allowOverlap="1" wp14:anchorId="3D9C2B70" wp14:editId="30693FB9">
                      <wp:simplePos x="0" y="0"/>
                      <wp:positionH relativeFrom="column">
                        <wp:posOffset>0</wp:posOffset>
                      </wp:positionH>
                      <wp:positionV relativeFrom="paragraph">
                        <wp:posOffset>0</wp:posOffset>
                      </wp:positionV>
                      <wp:extent cx="76200" cy="28575"/>
                      <wp:effectExtent l="19050" t="19050" r="19050" b="28575"/>
                      <wp:wrapNone/>
                      <wp:docPr id="6942" name="Text Box 3576">
                        <a:extLst xmlns:a="http://schemas.openxmlformats.org/drawingml/2006/main">
                          <a:ext uri="{FF2B5EF4-FFF2-40B4-BE49-F238E27FC236}">
                            <a16:creationId xmlns:a16="http://schemas.microsoft.com/office/drawing/2014/main" id="{00000000-0008-0000-0000-00001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1EB93" id="Text Box 3576" o:spid="_x0000_s1026" type="#_x0000_t202" style="position:absolute;margin-left:0;margin-top:0;width:6pt;height:2.25pt;z-index:2499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2224" behindDoc="0" locked="0" layoutInCell="1" allowOverlap="1" wp14:anchorId="2B3B456D" wp14:editId="50BE71C6">
                      <wp:simplePos x="0" y="0"/>
                      <wp:positionH relativeFrom="column">
                        <wp:posOffset>0</wp:posOffset>
                      </wp:positionH>
                      <wp:positionV relativeFrom="paragraph">
                        <wp:posOffset>0</wp:posOffset>
                      </wp:positionV>
                      <wp:extent cx="76200" cy="28575"/>
                      <wp:effectExtent l="19050" t="19050" r="19050" b="28575"/>
                      <wp:wrapNone/>
                      <wp:docPr id="6943" name="Text Box 3575">
                        <a:extLst xmlns:a="http://schemas.openxmlformats.org/drawingml/2006/main">
                          <a:ext uri="{FF2B5EF4-FFF2-40B4-BE49-F238E27FC236}">
                            <a16:creationId xmlns:a16="http://schemas.microsoft.com/office/drawing/2014/main" id="{00000000-0008-0000-0000-00001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F03B4" id="Text Box 3575" o:spid="_x0000_s1026" type="#_x0000_t202" style="position:absolute;margin-left:0;margin-top:0;width:6pt;height:2.25pt;z-index:2499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3248" behindDoc="0" locked="0" layoutInCell="1" allowOverlap="1" wp14:anchorId="1BE322FE" wp14:editId="351FA367">
                      <wp:simplePos x="0" y="0"/>
                      <wp:positionH relativeFrom="column">
                        <wp:posOffset>0</wp:posOffset>
                      </wp:positionH>
                      <wp:positionV relativeFrom="paragraph">
                        <wp:posOffset>0</wp:posOffset>
                      </wp:positionV>
                      <wp:extent cx="76200" cy="28575"/>
                      <wp:effectExtent l="19050" t="19050" r="19050" b="28575"/>
                      <wp:wrapNone/>
                      <wp:docPr id="6944" name="Text Box 3574">
                        <a:extLst xmlns:a="http://schemas.openxmlformats.org/drawingml/2006/main">
                          <a:ext uri="{FF2B5EF4-FFF2-40B4-BE49-F238E27FC236}">
                            <a16:creationId xmlns:a16="http://schemas.microsoft.com/office/drawing/2014/main" id="{00000000-0008-0000-0000-00002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B3EE2" id="Text Box 3574" o:spid="_x0000_s1026" type="#_x0000_t202" style="position:absolute;margin-left:0;margin-top:0;width:6pt;height:2.25pt;z-index:2499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4272" behindDoc="0" locked="0" layoutInCell="1" allowOverlap="1" wp14:anchorId="73C22D2E" wp14:editId="19CC8488">
                      <wp:simplePos x="0" y="0"/>
                      <wp:positionH relativeFrom="column">
                        <wp:posOffset>0</wp:posOffset>
                      </wp:positionH>
                      <wp:positionV relativeFrom="paragraph">
                        <wp:posOffset>0</wp:posOffset>
                      </wp:positionV>
                      <wp:extent cx="76200" cy="28575"/>
                      <wp:effectExtent l="19050" t="19050" r="19050" b="28575"/>
                      <wp:wrapNone/>
                      <wp:docPr id="6945" name="Text Box 3573">
                        <a:extLst xmlns:a="http://schemas.openxmlformats.org/drawingml/2006/main">
                          <a:ext uri="{FF2B5EF4-FFF2-40B4-BE49-F238E27FC236}">
                            <a16:creationId xmlns:a16="http://schemas.microsoft.com/office/drawing/2014/main" id="{00000000-0008-0000-0000-00002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A5160" id="Text Box 3573" o:spid="_x0000_s1026" type="#_x0000_t202" style="position:absolute;margin-left:0;margin-top:0;width:6pt;height:2.25pt;z-index:2499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5296" behindDoc="0" locked="0" layoutInCell="1" allowOverlap="1" wp14:anchorId="7B4C45C7" wp14:editId="56050E47">
                      <wp:simplePos x="0" y="0"/>
                      <wp:positionH relativeFrom="column">
                        <wp:posOffset>0</wp:posOffset>
                      </wp:positionH>
                      <wp:positionV relativeFrom="paragraph">
                        <wp:posOffset>0</wp:posOffset>
                      </wp:positionV>
                      <wp:extent cx="76200" cy="28575"/>
                      <wp:effectExtent l="19050" t="19050" r="19050" b="28575"/>
                      <wp:wrapNone/>
                      <wp:docPr id="6946" name="Text Box 3572">
                        <a:extLst xmlns:a="http://schemas.openxmlformats.org/drawingml/2006/main">
                          <a:ext uri="{FF2B5EF4-FFF2-40B4-BE49-F238E27FC236}">
                            <a16:creationId xmlns:a16="http://schemas.microsoft.com/office/drawing/2014/main" id="{00000000-0008-0000-0000-00002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9C58C" id="Text Box 3572" o:spid="_x0000_s1026" type="#_x0000_t202" style="position:absolute;margin-left:0;margin-top:0;width:6pt;height:2.25pt;z-index:2499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6320" behindDoc="0" locked="0" layoutInCell="1" allowOverlap="1" wp14:anchorId="381DDE1A" wp14:editId="1B018E77">
                      <wp:simplePos x="0" y="0"/>
                      <wp:positionH relativeFrom="column">
                        <wp:posOffset>0</wp:posOffset>
                      </wp:positionH>
                      <wp:positionV relativeFrom="paragraph">
                        <wp:posOffset>0</wp:posOffset>
                      </wp:positionV>
                      <wp:extent cx="76200" cy="28575"/>
                      <wp:effectExtent l="19050" t="19050" r="19050" b="28575"/>
                      <wp:wrapNone/>
                      <wp:docPr id="6947" name="Text Box 3571">
                        <a:extLst xmlns:a="http://schemas.openxmlformats.org/drawingml/2006/main">
                          <a:ext uri="{FF2B5EF4-FFF2-40B4-BE49-F238E27FC236}">
                            <a16:creationId xmlns:a16="http://schemas.microsoft.com/office/drawing/2014/main" id="{00000000-0008-0000-0000-00002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B28C1" id="Text Box 3571" o:spid="_x0000_s1026" type="#_x0000_t202" style="position:absolute;margin-left:0;margin-top:0;width:6pt;height:2.25pt;z-index:2499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7344" behindDoc="0" locked="0" layoutInCell="1" allowOverlap="1" wp14:anchorId="6CDE5A31" wp14:editId="25C32873">
                      <wp:simplePos x="0" y="0"/>
                      <wp:positionH relativeFrom="column">
                        <wp:posOffset>0</wp:posOffset>
                      </wp:positionH>
                      <wp:positionV relativeFrom="paragraph">
                        <wp:posOffset>0</wp:posOffset>
                      </wp:positionV>
                      <wp:extent cx="76200" cy="28575"/>
                      <wp:effectExtent l="19050" t="19050" r="19050" b="28575"/>
                      <wp:wrapNone/>
                      <wp:docPr id="6948" name="Text Box 3570">
                        <a:extLst xmlns:a="http://schemas.openxmlformats.org/drawingml/2006/main">
                          <a:ext uri="{FF2B5EF4-FFF2-40B4-BE49-F238E27FC236}">
                            <a16:creationId xmlns:a16="http://schemas.microsoft.com/office/drawing/2014/main" id="{00000000-0008-0000-0000-00002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47A5B" id="Text Box 3570" o:spid="_x0000_s1026" type="#_x0000_t202" style="position:absolute;margin-left:0;margin-top:0;width:6pt;height:2.25pt;z-index:2499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8368" behindDoc="0" locked="0" layoutInCell="1" allowOverlap="1" wp14:anchorId="29370655" wp14:editId="4AF3869D">
                      <wp:simplePos x="0" y="0"/>
                      <wp:positionH relativeFrom="column">
                        <wp:posOffset>0</wp:posOffset>
                      </wp:positionH>
                      <wp:positionV relativeFrom="paragraph">
                        <wp:posOffset>0</wp:posOffset>
                      </wp:positionV>
                      <wp:extent cx="76200" cy="28575"/>
                      <wp:effectExtent l="19050" t="19050" r="19050" b="28575"/>
                      <wp:wrapNone/>
                      <wp:docPr id="6949" name="Text Box 3569">
                        <a:extLst xmlns:a="http://schemas.openxmlformats.org/drawingml/2006/main">
                          <a:ext uri="{FF2B5EF4-FFF2-40B4-BE49-F238E27FC236}">
                            <a16:creationId xmlns:a16="http://schemas.microsoft.com/office/drawing/2014/main" id="{00000000-0008-0000-0000-00002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009A2" id="Text Box 3569" o:spid="_x0000_s1026" type="#_x0000_t202" style="position:absolute;margin-left:0;margin-top:0;width:6pt;height:2.25pt;z-index:2499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79392" behindDoc="0" locked="0" layoutInCell="1" allowOverlap="1" wp14:anchorId="3EFAC086" wp14:editId="7B800FC5">
                      <wp:simplePos x="0" y="0"/>
                      <wp:positionH relativeFrom="column">
                        <wp:posOffset>0</wp:posOffset>
                      </wp:positionH>
                      <wp:positionV relativeFrom="paragraph">
                        <wp:posOffset>0</wp:posOffset>
                      </wp:positionV>
                      <wp:extent cx="76200" cy="28575"/>
                      <wp:effectExtent l="19050" t="19050" r="19050" b="28575"/>
                      <wp:wrapNone/>
                      <wp:docPr id="6950" name="Text Box 3568">
                        <a:extLst xmlns:a="http://schemas.openxmlformats.org/drawingml/2006/main">
                          <a:ext uri="{FF2B5EF4-FFF2-40B4-BE49-F238E27FC236}">
                            <a16:creationId xmlns:a16="http://schemas.microsoft.com/office/drawing/2014/main" id="{00000000-0008-0000-0000-00002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94705" id="Text Box 3568" o:spid="_x0000_s1026" type="#_x0000_t202" style="position:absolute;margin-left:0;margin-top:0;width:6pt;height:2.25pt;z-index:2499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0416" behindDoc="0" locked="0" layoutInCell="1" allowOverlap="1" wp14:anchorId="34B89FC2" wp14:editId="7AE9F77E">
                      <wp:simplePos x="0" y="0"/>
                      <wp:positionH relativeFrom="column">
                        <wp:posOffset>0</wp:posOffset>
                      </wp:positionH>
                      <wp:positionV relativeFrom="paragraph">
                        <wp:posOffset>0</wp:posOffset>
                      </wp:positionV>
                      <wp:extent cx="76200" cy="28575"/>
                      <wp:effectExtent l="19050" t="19050" r="19050" b="28575"/>
                      <wp:wrapNone/>
                      <wp:docPr id="6951" name="Text Box 3567">
                        <a:extLst xmlns:a="http://schemas.openxmlformats.org/drawingml/2006/main">
                          <a:ext uri="{FF2B5EF4-FFF2-40B4-BE49-F238E27FC236}">
                            <a16:creationId xmlns:a16="http://schemas.microsoft.com/office/drawing/2014/main" id="{00000000-0008-0000-0000-00002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0D2FB" id="Text Box 3567" o:spid="_x0000_s1026" type="#_x0000_t202" style="position:absolute;margin-left:0;margin-top:0;width:6pt;height:2.25pt;z-index:2499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1440" behindDoc="0" locked="0" layoutInCell="1" allowOverlap="1" wp14:anchorId="29D5AF78" wp14:editId="7CC89195">
                      <wp:simplePos x="0" y="0"/>
                      <wp:positionH relativeFrom="column">
                        <wp:posOffset>0</wp:posOffset>
                      </wp:positionH>
                      <wp:positionV relativeFrom="paragraph">
                        <wp:posOffset>0</wp:posOffset>
                      </wp:positionV>
                      <wp:extent cx="76200" cy="28575"/>
                      <wp:effectExtent l="19050" t="19050" r="19050" b="28575"/>
                      <wp:wrapNone/>
                      <wp:docPr id="6952" name="Text Box 3566">
                        <a:extLst xmlns:a="http://schemas.openxmlformats.org/drawingml/2006/main">
                          <a:ext uri="{FF2B5EF4-FFF2-40B4-BE49-F238E27FC236}">
                            <a16:creationId xmlns:a16="http://schemas.microsoft.com/office/drawing/2014/main" id="{00000000-0008-0000-0000-00002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DFD52" id="Text Box 3566" o:spid="_x0000_s1026" type="#_x0000_t202" style="position:absolute;margin-left:0;margin-top:0;width:6pt;height:2.25pt;z-index:2499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2464" behindDoc="0" locked="0" layoutInCell="1" allowOverlap="1" wp14:anchorId="05B947D8" wp14:editId="3586083A">
                      <wp:simplePos x="0" y="0"/>
                      <wp:positionH relativeFrom="column">
                        <wp:posOffset>0</wp:posOffset>
                      </wp:positionH>
                      <wp:positionV relativeFrom="paragraph">
                        <wp:posOffset>0</wp:posOffset>
                      </wp:positionV>
                      <wp:extent cx="76200" cy="28575"/>
                      <wp:effectExtent l="19050" t="19050" r="19050" b="28575"/>
                      <wp:wrapNone/>
                      <wp:docPr id="6953" name="Text Box 3565">
                        <a:extLst xmlns:a="http://schemas.openxmlformats.org/drawingml/2006/main">
                          <a:ext uri="{FF2B5EF4-FFF2-40B4-BE49-F238E27FC236}">
                            <a16:creationId xmlns:a16="http://schemas.microsoft.com/office/drawing/2014/main" id="{00000000-0008-0000-0000-00002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3772D" id="Text Box 3565" o:spid="_x0000_s1026" type="#_x0000_t202" style="position:absolute;margin-left:0;margin-top:0;width:6pt;height:2.25pt;z-index:2499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3488" behindDoc="0" locked="0" layoutInCell="1" allowOverlap="1" wp14:anchorId="3005D441" wp14:editId="71F65FBA">
                      <wp:simplePos x="0" y="0"/>
                      <wp:positionH relativeFrom="column">
                        <wp:posOffset>0</wp:posOffset>
                      </wp:positionH>
                      <wp:positionV relativeFrom="paragraph">
                        <wp:posOffset>0</wp:posOffset>
                      </wp:positionV>
                      <wp:extent cx="76200" cy="28575"/>
                      <wp:effectExtent l="19050" t="19050" r="19050" b="28575"/>
                      <wp:wrapNone/>
                      <wp:docPr id="6954" name="Text Box 3564">
                        <a:extLst xmlns:a="http://schemas.openxmlformats.org/drawingml/2006/main">
                          <a:ext uri="{FF2B5EF4-FFF2-40B4-BE49-F238E27FC236}">
                            <a16:creationId xmlns:a16="http://schemas.microsoft.com/office/drawing/2014/main" id="{00000000-0008-0000-0000-00002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911D4" id="Text Box 3564" o:spid="_x0000_s1026" type="#_x0000_t202" style="position:absolute;margin-left:0;margin-top:0;width:6pt;height:2.25pt;z-index:2499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4512" behindDoc="0" locked="0" layoutInCell="1" allowOverlap="1" wp14:anchorId="6AAC9096" wp14:editId="13C3476D">
                      <wp:simplePos x="0" y="0"/>
                      <wp:positionH relativeFrom="column">
                        <wp:posOffset>0</wp:posOffset>
                      </wp:positionH>
                      <wp:positionV relativeFrom="paragraph">
                        <wp:posOffset>0</wp:posOffset>
                      </wp:positionV>
                      <wp:extent cx="76200" cy="28575"/>
                      <wp:effectExtent l="19050" t="19050" r="19050" b="28575"/>
                      <wp:wrapNone/>
                      <wp:docPr id="6955" name="Text Box 3563">
                        <a:extLst xmlns:a="http://schemas.openxmlformats.org/drawingml/2006/main">
                          <a:ext uri="{FF2B5EF4-FFF2-40B4-BE49-F238E27FC236}">
                            <a16:creationId xmlns:a16="http://schemas.microsoft.com/office/drawing/2014/main" id="{00000000-0008-0000-0000-00002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5718C" id="Text Box 3563" o:spid="_x0000_s1026" type="#_x0000_t202" style="position:absolute;margin-left:0;margin-top:0;width:6pt;height:2.25pt;z-index:2499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5536" behindDoc="0" locked="0" layoutInCell="1" allowOverlap="1" wp14:anchorId="7933B590" wp14:editId="4597E6F5">
                      <wp:simplePos x="0" y="0"/>
                      <wp:positionH relativeFrom="column">
                        <wp:posOffset>0</wp:posOffset>
                      </wp:positionH>
                      <wp:positionV relativeFrom="paragraph">
                        <wp:posOffset>0</wp:posOffset>
                      </wp:positionV>
                      <wp:extent cx="76200" cy="28575"/>
                      <wp:effectExtent l="19050" t="19050" r="19050" b="28575"/>
                      <wp:wrapNone/>
                      <wp:docPr id="6956" name="Text Box 3562">
                        <a:extLst xmlns:a="http://schemas.openxmlformats.org/drawingml/2006/main">
                          <a:ext uri="{FF2B5EF4-FFF2-40B4-BE49-F238E27FC236}">
                            <a16:creationId xmlns:a16="http://schemas.microsoft.com/office/drawing/2014/main" id="{00000000-0008-0000-0000-00002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F9B51" id="Text Box 3562" o:spid="_x0000_s1026" type="#_x0000_t202" style="position:absolute;margin-left:0;margin-top:0;width:6pt;height:2.25pt;z-index:2499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6560" behindDoc="0" locked="0" layoutInCell="1" allowOverlap="1" wp14:anchorId="4FC944CE" wp14:editId="6F840DFB">
                      <wp:simplePos x="0" y="0"/>
                      <wp:positionH relativeFrom="column">
                        <wp:posOffset>0</wp:posOffset>
                      </wp:positionH>
                      <wp:positionV relativeFrom="paragraph">
                        <wp:posOffset>0</wp:posOffset>
                      </wp:positionV>
                      <wp:extent cx="76200" cy="28575"/>
                      <wp:effectExtent l="19050" t="19050" r="19050" b="28575"/>
                      <wp:wrapNone/>
                      <wp:docPr id="6957" name="Text Box 3561">
                        <a:extLst xmlns:a="http://schemas.openxmlformats.org/drawingml/2006/main">
                          <a:ext uri="{FF2B5EF4-FFF2-40B4-BE49-F238E27FC236}">
                            <a16:creationId xmlns:a16="http://schemas.microsoft.com/office/drawing/2014/main" id="{00000000-0008-0000-0000-00002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AA60E" id="Text Box 3561" o:spid="_x0000_s1026" type="#_x0000_t202" style="position:absolute;margin-left:0;margin-top:0;width:6pt;height:2.25pt;z-index:2499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7584" behindDoc="0" locked="0" layoutInCell="1" allowOverlap="1" wp14:anchorId="77617776" wp14:editId="3819533D">
                      <wp:simplePos x="0" y="0"/>
                      <wp:positionH relativeFrom="column">
                        <wp:posOffset>0</wp:posOffset>
                      </wp:positionH>
                      <wp:positionV relativeFrom="paragraph">
                        <wp:posOffset>0</wp:posOffset>
                      </wp:positionV>
                      <wp:extent cx="76200" cy="28575"/>
                      <wp:effectExtent l="19050" t="19050" r="19050" b="28575"/>
                      <wp:wrapNone/>
                      <wp:docPr id="6958" name="Text Box 3560">
                        <a:extLst xmlns:a="http://schemas.openxmlformats.org/drawingml/2006/main">
                          <a:ext uri="{FF2B5EF4-FFF2-40B4-BE49-F238E27FC236}">
                            <a16:creationId xmlns:a16="http://schemas.microsoft.com/office/drawing/2014/main" id="{00000000-0008-0000-0000-00002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24936" id="Text Box 3560" o:spid="_x0000_s1026" type="#_x0000_t202" style="position:absolute;margin-left:0;margin-top:0;width:6pt;height:2.25pt;z-index:2499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8608" behindDoc="0" locked="0" layoutInCell="1" allowOverlap="1" wp14:anchorId="7130E7E5" wp14:editId="3E9B2B25">
                      <wp:simplePos x="0" y="0"/>
                      <wp:positionH relativeFrom="column">
                        <wp:posOffset>0</wp:posOffset>
                      </wp:positionH>
                      <wp:positionV relativeFrom="paragraph">
                        <wp:posOffset>0</wp:posOffset>
                      </wp:positionV>
                      <wp:extent cx="76200" cy="28575"/>
                      <wp:effectExtent l="19050" t="19050" r="19050" b="28575"/>
                      <wp:wrapNone/>
                      <wp:docPr id="6959" name="Text Box 3559">
                        <a:extLst xmlns:a="http://schemas.openxmlformats.org/drawingml/2006/main">
                          <a:ext uri="{FF2B5EF4-FFF2-40B4-BE49-F238E27FC236}">
                            <a16:creationId xmlns:a16="http://schemas.microsoft.com/office/drawing/2014/main" id="{00000000-0008-0000-0000-00002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B14A10" id="Text Box 3559" o:spid="_x0000_s1026" type="#_x0000_t202" style="position:absolute;margin-left:0;margin-top:0;width:6pt;height:2.25pt;z-index:2499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89632" behindDoc="0" locked="0" layoutInCell="1" allowOverlap="1" wp14:anchorId="7C3D2A1C" wp14:editId="61D2F811">
                      <wp:simplePos x="0" y="0"/>
                      <wp:positionH relativeFrom="column">
                        <wp:posOffset>0</wp:posOffset>
                      </wp:positionH>
                      <wp:positionV relativeFrom="paragraph">
                        <wp:posOffset>0</wp:posOffset>
                      </wp:positionV>
                      <wp:extent cx="76200" cy="28575"/>
                      <wp:effectExtent l="19050" t="19050" r="19050" b="28575"/>
                      <wp:wrapNone/>
                      <wp:docPr id="6960" name="Text Box 3558">
                        <a:extLst xmlns:a="http://schemas.openxmlformats.org/drawingml/2006/main">
                          <a:ext uri="{FF2B5EF4-FFF2-40B4-BE49-F238E27FC236}">
                            <a16:creationId xmlns:a16="http://schemas.microsoft.com/office/drawing/2014/main" id="{00000000-0008-0000-0000-00003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987AC" id="Text Box 3558" o:spid="_x0000_s1026" type="#_x0000_t202" style="position:absolute;margin-left:0;margin-top:0;width:6pt;height:2.25pt;z-index:2499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0656" behindDoc="0" locked="0" layoutInCell="1" allowOverlap="1" wp14:anchorId="51855FFE" wp14:editId="758384E8">
                      <wp:simplePos x="0" y="0"/>
                      <wp:positionH relativeFrom="column">
                        <wp:posOffset>0</wp:posOffset>
                      </wp:positionH>
                      <wp:positionV relativeFrom="paragraph">
                        <wp:posOffset>0</wp:posOffset>
                      </wp:positionV>
                      <wp:extent cx="76200" cy="28575"/>
                      <wp:effectExtent l="19050" t="19050" r="19050" b="28575"/>
                      <wp:wrapNone/>
                      <wp:docPr id="6961" name="Text Box 3557">
                        <a:extLst xmlns:a="http://schemas.openxmlformats.org/drawingml/2006/main">
                          <a:ext uri="{FF2B5EF4-FFF2-40B4-BE49-F238E27FC236}">
                            <a16:creationId xmlns:a16="http://schemas.microsoft.com/office/drawing/2014/main" id="{00000000-0008-0000-0000-00003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0C6F4" id="Text Box 3557" o:spid="_x0000_s1026" type="#_x0000_t202" style="position:absolute;margin-left:0;margin-top:0;width:6pt;height:2.25pt;z-index:2499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1680" behindDoc="0" locked="0" layoutInCell="1" allowOverlap="1" wp14:anchorId="04C07BCD" wp14:editId="518EA53A">
                      <wp:simplePos x="0" y="0"/>
                      <wp:positionH relativeFrom="column">
                        <wp:posOffset>0</wp:posOffset>
                      </wp:positionH>
                      <wp:positionV relativeFrom="paragraph">
                        <wp:posOffset>0</wp:posOffset>
                      </wp:positionV>
                      <wp:extent cx="76200" cy="28575"/>
                      <wp:effectExtent l="19050" t="19050" r="19050" b="28575"/>
                      <wp:wrapNone/>
                      <wp:docPr id="6962" name="Text Box 3556">
                        <a:extLst xmlns:a="http://schemas.openxmlformats.org/drawingml/2006/main">
                          <a:ext uri="{FF2B5EF4-FFF2-40B4-BE49-F238E27FC236}">
                            <a16:creationId xmlns:a16="http://schemas.microsoft.com/office/drawing/2014/main" id="{00000000-0008-0000-0000-00003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DE908" id="Text Box 3556" o:spid="_x0000_s1026" type="#_x0000_t202" style="position:absolute;margin-left:0;margin-top:0;width:6pt;height:2.25pt;z-index:2499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2704" behindDoc="0" locked="0" layoutInCell="1" allowOverlap="1" wp14:anchorId="675A29DB" wp14:editId="6865801A">
                      <wp:simplePos x="0" y="0"/>
                      <wp:positionH relativeFrom="column">
                        <wp:posOffset>0</wp:posOffset>
                      </wp:positionH>
                      <wp:positionV relativeFrom="paragraph">
                        <wp:posOffset>0</wp:posOffset>
                      </wp:positionV>
                      <wp:extent cx="76200" cy="28575"/>
                      <wp:effectExtent l="19050" t="19050" r="19050" b="28575"/>
                      <wp:wrapNone/>
                      <wp:docPr id="6963" name="Text Box 3555">
                        <a:extLst xmlns:a="http://schemas.openxmlformats.org/drawingml/2006/main">
                          <a:ext uri="{FF2B5EF4-FFF2-40B4-BE49-F238E27FC236}">
                            <a16:creationId xmlns:a16="http://schemas.microsoft.com/office/drawing/2014/main" id="{00000000-0008-0000-0000-00003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A66B5" id="Text Box 3555" o:spid="_x0000_s1026" type="#_x0000_t202" style="position:absolute;margin-left:0;margin-top:0;width:6pt;height:2.25pt;z-index:2499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3728" behindDoc="0" locked="0" layoutInCell="1" allowOverlap="1" wp14:anchorId="0904B438" wp14:editId="18F06414">
                      <wp:simplePos x="0" y="0"/>
                      <wp:positionH relativeFrom="column">
                        <wp:posOffset>0</wp:posOffset>
                      </wp:positionH>
                      <wp:positionV relativeFrom="paragraph">
                        <wp:posOffset>0</wp:posOffset>
                      </wp:positionV>
                      <wp:extent cx="76200" cy="28575"/>
                      <wp:effectExtent l="19050" t="19050" r="19050" b="28575"/>
                      <wp:wrapNone/>
                      <wp:docPr id="6964" name="Text Box 3554">
                        <a:extLst xmlns:a="http://schemas.openxmlformats.org/drawingml/2006/main">
                          <a:ext uri="{FF2B5EF4-FFF2-40B4-BE49-F238E27FC236}">
                            <a16:creationId xmlns:a16="http://schemas.microsoft.com/office/drawing/2014/main" id="{00000000-0008-0000-0000-00003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02710" id="Text Box 3554" o:spid="_x0000_s1026" type="#_x0000_t202" style="position:absolute;margin-left:0;margin-top:0;width:6pt;height:2.25pt;z-index:2499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4752" behindDoc="0" locked="0" layoutInCell="1" allowOverlap="1" wp14:anchorId="14826CE9" wp14:editId="593C05B1">
                      <wp:simplePos x="0" y="0"/>
                      <wp:positionH relativeFrom="column">
                        <wp:posOffset>0</wp:posOffset>
                      </wp:positionH>
                      <wp:positionV relativeFrom="paragraph">
                        <wp:posOffset>0</wp:posOffset>
                      </wp:positionV>
                      <wp:extent cx="76200" cy="28575"/>
                      <wp:effectExtent l="19050" t="19050" r="19050" b="28575"/>
                      <wp:wrapNone/>
                      <wp:docPr id="6965" name="Text Box 3553">
                        <a:extLst xmlns:a="http://schemas.openxmlformats.org/drawingml/2006/main">
                          <a:ext uri="{FF2B5EF4-FFF2-40B4-BE49-F238E27FC236}">
                            <a16:creationId xmlns:a16="http://schemas.microsoft.com/office/drawing/2014/main" id="{00000000-0008-0000-0000-00003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1C1CA" id="Text Box 3553" o:spid="_x0000_s1026" type="#_x0000_t202" style="position:absolute;margin-left:0;margin-top:0;width:6pt;height:2.25pt;z-index:2499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5776" behindDoc="0" locked="0" layoutInCell="1" allowOverlap="1" wp14:anchorId="6A98F2B2" wp14:editId="6EB33A81">
                      <wp:simplePos x="0" y="0"/>
                      <wp:positionH relativeFrom="column">
                        <wp:posOffset>0</wp:posOffset>
                      </wp:positionH>
                      <wp:positionV relativeFrom="paragraph">
                        <wp:posOffset>0</wp:posOffset>
                      </wp:positionV>
                      <wp:extent cx="76200" cy="28575"/>
                      <wp:effectExtent l="19050" t="19050" r="19050" b="28575"/>
                      <wp:wrapNone/>
                      <wp:docPr id="6966" name="Text Box 3552">
                        <a:extLst xmlns:a="http://schemas.openxmlformats.org/drawingml/2006/main">
                          <a:ext uri="{FF2B5EF4-FFF2-40B4-BE49-F238E27FC236}">
                            <a16:creationId xmlns:a16="http://schemas.microsoft.com/office/drawing/2014/main" id="{00000000-0008-0000-0000-00003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5745B" id="Text Box 3552" o:spid="_x0000_s1026" type="#_x0000_t202" style="position:absolute;margin-left:0;margin-top:0;width:6pt;height:2.25pt;z-index:2499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6800" behindDoc="0" locked="0" layoutInCell="1" allowOverlap="1" wp14:anchorId="08A37E85" wp14:editId="6CD85395">
                      <wp:simplePos x="0" y="0"/>
                      <wp:positionH relativeFrom="column">
                        <wp:posOffset>0</wp:posOffset>
                      </wp:positionH>
                      <wp:positionV relativeFrom="paragraph">
                        <wp:posOffset>0</wp:posOffset>
                      </wp:positionV>
                      <wp:extent cx="76200" cy="28575"/>
                      <wp:effectExtent l="19050" t="19050" r="19050" b="28575"/>
                      <wp:wrapNone/>
                      <wp:docPr id="6967" name="Text Box 3551">
                        <a:extLst xmlns:a="http://schemas.openxmlformats.org/drawingml/2006/main">
                          <a:ext uri="{FF2B5EF4-FFF2-40B4-BE49-F238E27FC236}">
                            <a16:creationId xmlns:a16="http://schemas.microsoft.com/office/drawing/2014/main" id="{00000000-0008-0000-0000-00003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2327B" id="Text Box 3551" o:spid="_x0000_s1026" type="#_x0000_t202" style="position:absolute;margin-left:0;margin-top:0;width:6pt;height:2.25pt;z-index:2499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7824" behindDoc="0" locked="0" layoutInCell="1" allowOverlap="1" wp14:anchorId="03395E5B" wp14:editId="420B6A8C">
                      <wp:simplePos x="0" y="0"/>
                      <wp:positionH relativeFrom="column">
                        <wp:posOffset>0</wp:posOffset>
                      </wp:positionH>
                      <wp:positionV relativeFrom="paragraph">
                        <wp:posOffset>0</wp:posOffset>
                      </wp:positionV>
                      <wp:extent cx="76200" cy="28575"/>
                      <wp:effectExtent l="19050" t="19050" r="19050" b="28575"/>
                      <wp:wrapNone/>
                      <wp:docPr id="6968" name="Text Box 3550">
                        <a:extLst xmlns:a="http://schemas.openxmlformats.org/drawingml/2006/main">
                          <a:ext uri="{FF2B5EF4-FFF2-40B4-BE49-F238E27FC236}">
                            <a16:creationId xmlns:a16="http://schemas.microsoft.com/office/drawing/2014/main" id="{00000000-0008-0000-0000-00003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C5F6C" id="Text Box 3550" o:spid="_x0000_s1026" type="#_x0000_t202" style="position:absolute;margin-left:0;margin-top:0;width:6pt;height:2.25pt;z-index:2499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8848" behindDoc="0" locked="0" layoutInCell="1" allowOverlap="1" wp14:anchorId="4AE578B6" wp14:editId="4B035A98">
                      <wp:simplePos x="0" y="0"/>
                      <wp:positionH relativeFrom="column">
                        <wp:posOffset>0</wp:posOffset>
                      </wp:positionH>
                      <wp:positionV relativeFrom="paragraph">
                        <wp:posOffset>0</wp:posOffset>
                      </wp:positionV>
                      <wp:extent cx="76200" cy="28575"/>
                      <wp:effectExtent l="19050" t="19050" r="19050" b="28575"/>
                      <wp:wrapNone/>
                      <wp:docPr id="6969" name="Text Box 3549">
                        <a:extLst xmlns:a="http://schemas.openxmlformats.org/drawingml/2006/main">
                          <a:ext uri="{FF2B5EF4-FFF2-40B4-BE49-F238E27FC236}">
                            <a16:creationId xmlns:a16="http://schemas.microsoft.com/office/drawing/2014/main" id="{00000000-0008-0000-0000-00003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6ABD21" id="Text Box 3549" o:spid="_x0000_s1026" type="#_x0000_t202" style="position:absolute;margin-left:0;margin-top:0;width:6pt;height:2.25pt;z-index:2499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49999872" behindDoc="0" locked="0" layoutInCell="1" allowOverlap="1" wp14:anchorId="6054CC0A" wp14:editId="5AB75BF9">
                      <wp:simplePos x="0" y="0"/>
                      <wp:positionH relativeFrom="column">
                        <wp:posOffset>0</wp:posOffset>
                      </wp:positionH>
                      <wp:positionV relativeFrom="paragraph">
                        <wp:posOffset>0</wp:posOffset>
                      </wp:positionV>
                      <wp:extent cx="76200" cy="28575"/>
                      <wp:effectExtent l="19050" t="19050" r="19050" b="28575"/>
                      <wp:wrapNone/>
                      <wp:docPr id="6970" name="Text Box 3548">
                        <a:extLst xmlns:a="http://schemas.openxmlformats.org/drawingml/2006/main">
                          <a:ext uri="{FF2B5EF4-FFF2-40B4-BE49-F238E27FC236}">
                            <a16:creationId xmlns:a16="http://schemas.microsoft.com/office/drawing/2014/main" id="{00000000-0008-0000-0000-00003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A1DEB" id="Text Box 3548" o:spid="_x0000_s1026" type="#_x0000_t202" style="position:absolute;margin-left:0;margin-top:0;width:6pt;height:2.25pt;z-index:2499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0896" behindDoc="0" locked="0" layoutInCell="1" allowOverlap="1" wp14:anchorId="30247805" wp14:editId="475048BB">
                      <wp:simplePos x="0" y="0"/>
                      <wp:positionH relativeFrom="column">
                        <wp:posOffset>0</wp:posOffset>
                      </wp:positionH>
                      <wp:positionV relativeFrom="paragraph">
                        <wp:posOffset>0</wp:posOffset>
                      </wp:positionV>
                      <wp:extent cx="76200" cy="28575"/>
                      <wp:effectExtent l="19050" t="19050" r="19050" b="28575"/>
                      <wp:wrapNone/>
                      <wp:docPr id="6971" name="Text Box 3547">
                        <a:extLst xmlns:a="http://schemas.openxmlformats.org/drawingml/2006/main">
                          <a:ext uri="{FF2B5EF4-FFF2-40B4-BE49-F238E27FC236}">
                            <a16:creationId xmlns:a16="http://schemas.microsoft.com/office/drawing/2014/main" id="{00000000-0008-0000-0000-00003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794F5" id="Text Box 3547" o:spid="_x0000_s1026" type="#_x0000_t202" style="position:absolute;margin-left:0;margin-top:0;width:6pt;height:2.25pt;z-index:2500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1920" behindDoc="0" locked="0" layoutInCell="1" allowOverlap="1" wp14:anchorId="021D303C" wp14:editId="6E030FA3">
                      <wp:simplePos x="0" y="0"/>
                      <wp:positionH relativeFrom="column">
                        <wp:posOffset>0</wp:posOffset>
                      </wp:positionH>
                      <wp:positionV relativeFrom="paragraph">
                        <wp:posOffset>0</wp:posOffset>
                      </wp:positionV>
                      <wp:extent cx="76200" cy="28575"/>
                      <wp:effectExtent l="19050" t="19050" r="19050" b="28575"/>
                      <wp:wrapNone/>
                      <wp:docPr id="6972" name="Text Box 3546">
                        <a:extLst xmlns:a="http://schemas.openxmlformats.org/drawingml/2006/main">
                          <a:ext uri="{FF2B5EF4-FFF2-40B4-BE49-F238E27FC236}">
                            <a16:creationId xmlns:a16="http://schemas.microsoft.com/office/drawing/2014/main" id="{00000000-0008-0000-0000-00003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E53FDF" id="Text Box 3546" o:spid="_x0000_s1026" type="#_x0000_t202" style="position:absolute;margin-left:0;margin-top:0;width:6pt;height:2.25pt;z-index:2500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2944" behindDoc="0" locked="0" layoutInCell="1" allowOverlap="1" wp14:anchorId="34D02E29" wp14:editId="067BDB07">
                      <wp:simplePos x="0" y="0"/>
                      <wp:positionH relativeFrom="column">
                        <wp:posOffset>0</wp:posOffset>
                      </wp:positionH>
                      <wp:positionV relativeFrom="paragraph">
                        <wp:posOffset>0</wp:posOffset>
                      </wp:positionV>
                      <wp:extent cx="76200" cy="28575"/>
                      <wp:effectExtent l="19050" t="19050" r="19050" b="28575"/>
                      <wp:wrapNone/>
                      <wp:docPr id="6973" name="Text Box 3545">
                        <a:extLst xmlns:a="http://schemas.openxmlformats.org/drawingml/2006/main">
                          <a:ext uri="{FF2B5EF4-FFF2-40B4-BE49-F238E27FC236}">
                            <a16:creationId xmlns:a16="http://schemas.microsoft.com/office/drawing/2014/main" id="{00000000-0008-0000-0000-00003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002B5" id="Text Box 3545" o:spid="_x0000_s1026" type="#_x0000_t202" style="position:absolute;margin-left:0;margin-top:0;width:6pt;height:2.25pt;z-index:2500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3968" behindDoc="0" locked="0" layoutInCell="1" allowOverlap="1" wp14:anchorId="3187B5DC" wp14:editId="588E43EE">
                      <wp:simplePos x="0" y="0"/>
                      <wp:positionH relativeFrom="column">
                        <wp:posOffset>0</wp:posOffset>
                      </wp:positionH>
                      <wp:positionV relativeFrom="paragraph">
                        <wp:posOffset>0</wp:posOffset>
                      </wp:positionV>
                      <wp:extent cx="76200" cy="28575"/>
                      <wp:effectExtent l="19050" t="19050" r="19050" b="28575"/>
                      <wp:wrapNone/>
                      <wp:docPr id="6974" name="Text Box 3544">
                        <a:extLst xmlns:a="http://schemas.openxmlformats.org/drawingml/2006/main">
                          <a:ext uri="{FF2B5EF4-FFF2-40B4-BE49-F238E27FC236}">
                            <a16:creationId xmlns:a16="http://schemas.microsoft.com/office/drawing/2014/main" id="{00000000-0008-0000-0000-00003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BAA57" id="Text Box 3544" o:spid="_x0000_s1026" type="#_x0000_t202" style="position:absolute;margin-left:0;margin-top:0;width:6pt;height:2.25pt;z-index:2500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4992" behindDoc="0" locked="0" layoutInCell="1" allowOverlap="1" wp14:anchorId="3E589708" wp14:editId="64D0D7A0">
                      <wp:simplePos x="0" y="0"/>
                      <wp:positionH relativeFrom="column">
                        <wp:posOffset>0</wp:posOffset>
                      </wp:positionH>
                      <wp:positionV relativeFrom="paragraph">
                        <wp:posOffset>0</wp:posOffset>
                      </wp:positionV>
                      <wp:extent cx="76200" cy="28575"/>
                      <wp:effectExtent l="19050" t="19050" r="19050" b="28575"/>
                      <wp:wrapNone/>
                      <wp:docPr id="6975" name="Text Box 3543">
                        <a:extLst xmlns:a="http://schemas.openxmlformats.org/drawingml/2006/main">
                          <a:ext uri="{FF2B5EF4-FFF2-40B4-BE49-F238E27FC236}">
                            <a16:creationId xmlns:a16="http://schemas.microsoft.com/office/drawing/2014/main" id="{00000000-0008-0000-0000-00003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E8D9C" id="Text Box 3543" o:spid="_x0000_s1026" type="#_x0000_t202" style="position:absolute;margin-left:0;margin-top:0;width:6pt;height:2.25pt;z-index:2500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6016" behindDoc="0" locked="0" layoutInCell="1" allowOverlap="1" wp14:anchorId="67A6ED23" wp14:editId="3AED10FB">
                      <wp:simplePos x="0" y="0"/>
                      <wp:positionH relativeFrom="column">
                        <wp:posOffset>0</wp:posOffset>
                      </wp:positionH>
                      <wp:positionV relativeFrom="paragraph">
                        <wp:posOffset>0</wp:posOffset>
                      </wp:positionV>
                      <wp:extent cx="76200" cy="28575"/>
                      <wp:effectExtent l="19050" t="19050" r="19050" b="28575"/>
                      <wp:wrapNone/>
                      <wp:docPr id="6976" name="Text Box 3542">
                        <a:extLst xmlns:a="http://schemas.openxmlformats.org/drawingml/2006/main">
                          <a:ext uri="{FF2B5EF4-FFF2-40B4-BE49-F238E27FC236}">
                            <a16:creationId xmlns:a16="http://schemas.microsoft.com/office/drawing/2014/main" id="{00000000-0008-0000-0000-00004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43B09" id="Text Box 3542" o:spid="_x0000_s1026" type="#_x0000_t202" style="position:absolute;margin-left:0;margin-top:0;width:6pt;height:2.25pt;z-index:2500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7040" behindDoc="0" locked="0" layoutInCell="1" allowOverlap="1" wp14:anchorId="09E452C0" wp14:editId="33B150B0">
                      <wp:simplePos x="0" y="0"/>
                      <wp:positionH relativeFrom="column">
                        <wp:posOffset>0</wp:posOffset>
                      </wp:positionH>
                      <wp:positionV relativeFrom="paragraph">
                        <wp:posOffset>0</wp:posOffset>
                      </wp:positionV>
                      <wp:extent cx="76200" cy="28575"/>
                      <wp:effectExtent l="19050" t="19050" r="19050" b="28575"/>
                      <wp:wrapNone/>
                      <wp:docPr id="6977" name="Text Box 3541">
                        <a:extLst xmlns:a="http://schemas.openxmlformats.org/drawingml/2006/main">
                          <a:ext uri="{FF2B5EF4-FFF2-40B4-BE49-F238E27FC236}">
                            <a16:creationId xmlns:a16="http://schemas.microsoft.com/office/drawing/2014/main" id="{00000000-0008-0000-0000-00004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BBC269" id="Text Box 3541" o:spid="_x0000_s1026" type="#_x0000_t202" style="position:absolute;margin-left:0;margin-top:0;width:6pt;height:2.25pt;z-index:2500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8064" behindDoc="0" locked="0" layoutInCell="1" allowOverlap="1" wp14:anchorId="17474CF8" wp14:editId="3471522B">
                      <wp:simplePos x="0" y="0"/>
                      <wp:positionH relativeFrom="column">
                        <wp:posOffset>0</wp:posOffset>
                      </wp:positionH>
                      <wp:positionV relativeFrom="paragraph">
                        <wp:posOffset>0</wp:posOffset>
                      </wp:positionV>
                      <wp:extent cx="76200" cy="28575"/>
                      <wp:effectExtent l="19050" t="19050" r="19050" b="28575"/>
                      <wp:wrapNone/>
                      <wp:docPr id="6978" name="Text Box 3540">
                        <a:extLst xmlns:a="http://schemas.openxmlformats.org/drawingml/2006/main">
                          <a:ext uri="{FF2B5EF4-FFF2-40B4-BE49-F238E27FC236}">
                            <a16:creationId xmlns:a16="http://schemas.microsoft.com/office/drawing/2014/main" id="{00000000-0008-0000-0000-00004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C27BC8" id="Text Box 3540" o:spid="_x0000_s1026" type="#_x0000_t202" style="position:absolute;margin-left:0;margin-top:0;width:6pt;height:2.25pt;z-index:2500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09088" behindDoc="0" locked="0" layoutInCell="1" allowOverlap="1" wp14:anchorId="256088EF" wp14:editId="7A6A1A7A">
                      <wp:simplePos x="0" y="0"/>
                      <wp:positionH relativeFrom="column">
                        <wp:posOffset>0</wp:posOffset>
                      </wp:positionH>
                      <wp:positionV relativeFrom="paragraph">
                        <wp:posOffset>0</wp:posOffset>
                      </wp:positionV>
                      <wp:extent cx="76200" cy="28575"/>
                      <wp:effectExtent l="19050" t="19050" r="19050" b="28575"/>
                      <wp:wrapNone/>
                      <wp:docPr id="6979" name="Text Box 3539">
                        <a:extLst xmlns:a="http://schemas.openxmlformats.org/drawingml/2006/main">
                          <a:ext uri="{FF2B5EF4-FFF2-40B4-BE49-F238E27FC236}">
                            <a16:creationId xmlns:a16="http://schemas.microsoft.com/office/drawing/2014/main" id="{00000000-0008-0000-0000-00004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777E9" id="Text Box 3539" o:spid="_x0000_s1026" type="#_x0000_t202" style="position:absolute;margin-left:0;margin-top:0;width:6pt;height:2.25pt;z-index:2500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0112" behindDoc="0" locked="0" layoutInCell="1" allowOverlap="1" wp14:anchorId="0371ED34" wp14:editId="5386B8E0">
                      <wp:simplePos x="0" y="0"/>
                      <wp:positionH relativeFrom="column">
                        <wp:posOffset>0</wp:posOffset>
                      </wp:positionH>
                      <wp:positionV relativeFrom="paragraph">
                        <wp:posOffset>0</wp:posOffset>
                      </wp:positionV>
                      <wp:extent cx="76200" cy="28575"/>
                      <wp:effectExtent l="19050" t="19050" r="19050" b="28575"/>
                      <wp:wrapNone/>
                      <wp:docPr id="6980" name="Text Box 3538">
                        <a:extLst xmlns:a="http://schemas.openxmlformats.org/drawingml/2006/main">
                          <a:ext uri="{FF2B5EF4-FFF2-40B4-BE49-F238E27FC236}">
                            <a16:creationId xmlns:a16="http://schemas.microsoft.com/office/drawing/2014/main" id="{00000000-0008-0000-0000-00004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6DCC9" id="Text Box 3538" o:spid="_x0000_s1026" type="#_x0000_t202" style="position:absolute;margin-left:0;margin-top:0;width:6pt;height:2.25pt;z-index:2500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1136" behindDoc="0" locked="0" layoutInCell="1" allowOverlap="1" wp14:anchorId="44A59618" wp14:editId="726F3B45">
                      <wp:simplePos x="0" y="0"/>
                      <wp:positionH relativeFrom="column">
                        <wp:posOffset>0</wp:posOffset>
                      </wp:positionH>
                      <wp:positionV relativeFrom="paragraph">
                        <wp:posOffset>0</wp:posOffset>
                      </wp:positionV>
                      <wp:extent cx="76200" cy="28575"/>
                      <wp:effectExtent l="19050" t="19050" r="19050" b="28575"/>
                      <wp:wrapNone/>
                      <wp:docPr id="6981" name="Text Box 3537">
                        <a:extLst xmlns:a="http://schemas.openxmlformats.org/drawingml/2006/main">
                          <a:ext uri="{FF2B5EF4-FFF2-40B4-BE49-F238E27FC236}">
                            <a16:creationId xmlns:a16="http://schemas.microsoft.com/office/drawing/2014/main" id="{00000000-0008-0000-0000-00004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A4A80" id="Text Box 3537" o:spid="_x0000_s1026" type="#_x0000_t202" style="position:absolute;margin-left:0;margin-top:0;width:6pt;height:2.25pt;z-index:2500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2160" behindDoc="0" locked="0" layoutInCell="1" allowOverlap="1" wp14:anchorId="1F7BE505" wp14:editId="3041B45D">
                      <wp:simplePos x="0" y="0"/>
                      <wp:positionH relativeFrom="column">
                        <wp:posOffset>0</wp:posOffset>
                      </wp:positionH>
                      <wp:positionV relativeFrom="paragraph">
                        <wp:posOffset>0</wp:posOffset>
                      </wp:positionV>
                      <wp:extent cx="76200" cy="28575"/>
                      <wp:effectExtent l="19050" t="19050" r="19050" b="28575"/>
                      <wp:wrapNone/>
                      <wp:docPr id="6982" name="Text Box 3536">
                        <a:extLst xmlns:a="http://schemas.openxmlformats.org/drawingml/2006/main">
                          <a:ext uri="{FF2B5EF4-FFF2-40B4-BE49-F238E27FC236}">
                            <a16:creationId xmlns:a16="http://schemas.microsoft.com/office/drawing/2014/main" id="{00000000-0008-0000-0000-00004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21055" id="Text Box 3536" o:spid="_x0000_s1026" type="#_x0000_t202" style="position:absolute;margin-left:0;margin-top:0;width:6pt;height:2.25pt;z-index:2500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3184" behindDoc="0" locked="0" layoutInCell="1" allowOverlap="1" wp14:anchorId="6F0DC389" wp14:editId="63B115A5">
                      <wp:simplePos x="0" y="0"/>
                      <wp:positionH relativeFrom="column">
                        <wp:posOffset>0</wp:posOffset>
                      </wp:positionH>
                      <wp:positionV relativeFrom="paragraph">
                        <wp:posOffset>0</wp:posOffset>
                      </wp:positionV>
                      <wp:extent cx="76200" cy="28575"/>
                      <wp:effectExtent l="19050" t="19050" r="19050" b="28575"/>
                      <wp:wrapNone/>
                      <wp:docPr id="6983" name="Text Box 3535">
                        <a:extLst xmlns:a="http://schemas.openxmlformats.org/drawingml/2006/main">
                          <a:ext uri="{FF2B5EF4-FFF2-40B4-BE49-F238E27FC236}">
                            <a16:creationId xmlns:a16="http://schemas.microsoft.com/office/drawing/2014/main" id="{00000000-0008-0000-0000-00004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7D193" id="Text Box 3535" o:spid="_x0000_s1026" type="#_x0000_t202" style="position:absolute;margin-left:0;margin-top:0;width:6pt;height:2.25pt;z-index:2500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4208" behindDoc="0" locked="0" layoutInCell="1" allowOverlap="1" wp14:anchorId="7E134CFC" wp14:editId="1B984E2F">
                      <wp:simplePos x="0" y="0"/>
                      <wp:positionH relativeFrom="column">
                        <wp:posOffset>0</wp:posOffset>
                      </wp:positionH>
                      <wp:positionV relativeFrom="paragraph">
                        <wp:posOffset>0</wp:posOffset>
                      </wp:positionV>
                      <wp:extent cx="76200" cy="28575"/>
                      <wp:effectExtent l="19050" t="19050" r="19050" b="28575"/>
                      <wp:wrapNone/>
                      <wp:docPr id="6984" name="Text Box 3534">
                        <a:extLst xmlns:a="http://schemas.openxmlformats.org/drawingml/2006/main">
                          <a:ext uri="{FF2B5EF4-FFF2-40B4-BE49-F238E27FC236}">
                            <a16:creationId xmlns:a16="http://schemas.microsoft.com/office/drawing/2014/main" id="{00000000-0008-0000-0000-00004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30CAB" id="Text Box 3534" o:spid="_x0000_s1026" type="#_x0000_t202" style="position:absolute;margin-left:0;margin-top:0;width:6pt;height:2.25pt;z-index:2500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5232" behindDoc="0" locked="0" layoutInCell="1" allowOverlap="1" wp14:anchorId="457D673E" wp14:editId="3CFC227D">
                      <wp:simplePos x="0" y="0"/>
                      <wp:positionH relativeFrom="column">
                        <wp:posOffset>0</wp:posOffset>
                      </wp:positionH>
                      <wp:positionV relativeFrom="paragraph">
                        <wp:posOffset>0</wp:posOffset>
                      </wp:positionV>
                      <wp:extent cx="76200" cy="28575"/>
                      <wp:effectExtent l="19050" t="19050" r="19050" b="28575"/>
                      <wp:wrapNone/>
                      <wp:docPr id="6985" name="Text Box 3533">
                        <a:extLst xmlns:a="http://schemas.openxmlformats.org/drawingml/2006/main">
                          <a:ext uri="{FF2B5EF4-FFF2-40B4-BE49-F238E27FC236}">
                            <a16:creationId xmlns:a16="http://schemas.microsoft.com/office/drawing/2014/main" id="{00000000-0008-0000-0000-00004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D87F8" id="Text Box 3533" o:spid="_x0000_s1026" type="#_x0000_t202" style="position:absolute;margin-left:0;margin-top:0;width:6pt;height:2.25pt;z-index:2500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6256" behindDoc="0" locked="0" layoutInCell="1" allowOverlap="1" wp14:anchorId="76EE8D90" wp14:editId="2FC3DED7">
                      <wp:simplePos x="0" y="0"/>
                      <wp:positionH relativeFrom="column">
                        <wp:posOffset>0</wp:posOffset>
                      </wp:positionH>
                      <wp:positionV relativeFrom="paragraph">
                        <wp:posOffset>0</wp:posOffset>
                      </wp:positionV>
                      <wp:extent cx="76200" cy="28575"/>
                      <wp:effectExtent l="19050" t="19050" r="19050" b="28575"/>
                      <wp:wrapNone/>
                      <wp:docPr id="6986" name="Text Box 3532">
                        <a:extLst xmlns:a="http://schemas.openxmlformats.org/drawingml/2006/main">
                          <a:ext uri="{FF2B5EF4-FFF2-40B4-BE49-F238E27FC236}">
                            <a16:creationId xmlns:a16="http://schemas.microsoft.com/office/drawing/2014/main" id="{00000000-0008-0000-0000-00004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3A351" id="Text Box 3532" o:spid="_x0000_s1026" type="#_x0000_t202" style="position:absolute;margin-left:0;margin-top:0;width:6pt;height:2.25pt;z-index:2500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7280" behindDoc="0" locked="0" layoutInCell="1" allowOverlap="1" wp14:anchorId="38B9B790" wp14:editId="0848B83F">
                      <wp:simplePos x="0" y="0"/>
                      <wp:positionH relativeFrom="column">
                        <wp:posOffset>0</wp:posOffset>
                      </wp:positionH>
                      <wp:positionV relativeFrom="paragraph">
                        <wp:posOffset>0</wp:posOffset>
                      </wp:positionV>
                      <wp:extent cx="76200" cy="28575"/>
                      <wp:effectExtent l="19050" t="19050" r="19050" b="28575"/>
                      <wp:wrapNone/>
                      <wp:docPr id="6987" name="Text Box 3531">
                        <a:extLst xmlns:a="http://schemas.openxmlformats.org/drawingml/2006/main">
                          <a:ext uri="{FF2B5EF4-FFF2-40B4-BE49-F238E27FC236}">
                            <a16:creationId xmlns:a16="http://schemas.microsoft.com/office/drawing/2014/main" id="{00000000-0008-0000-0000-00004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BA848" id="Text Box 3531" o:spid="_x0000_s1026" type="#_x0000_t202" style="position:absolute;margin-left:0;margin-top:0;width:6pt;height:2.25pt;z-index:2500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8304" behindDoc="0" locked="0" layoutInCell="1" allowOverlap="1" wp14:anchorId="47C3D8AB" wp14:editId="68D11011">
                      <wp:simplePos x="0" y="0"/>
                      <wp:positionH relativeFrom="column">
                        <wp:posOffset>0</wp:posOffset>
                      </wp:positionH>
                      <wp:positionV relativeFrom="paragraph">
                        <wp:posOffset>0</wp:posOffset>
                      </wp:positionV>
                      <wp:extent cx="76200" cy="28575"/>
                      <wp:effectExtent l="19050" t="19050" r="19050" b="28575"/>
                      <wp:wrapNone/>
                      <wp:docPr id="6988" name="Text Box 3530">
                        <a:extLst xmlns:a="http://schemas.openxmlformats.org/drawingml/2006/main">
                          <a:ext uri="{FF2B5EF4-FFF2-40B4-BE49-F238E27FC236}">
                            <a16:creationId xmlns:a16="http://schemas.microsoft.com/office/drawing/2014/main" id="{00000000-0008-0000-0000-00004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F36CE" id="Text Box 3530" o:spid="_x0000_s1026" type="#_x0000_t202" style="position:absolute;margin-left:0;margin-top:0;width:6pt;height:2.25pt;z-index:2500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19328" behindDoc="0" locked="0" layoutInCell="1" allowOverlap="1" wp14:anchorId="3F5BEB4B" wp14:editId="37624B72">
                      <wp:simplePos x="0" y="0"/>
                      <wp:positionH relativeFrom="column">
                        <wp:posOffset>0</wp:posOffset>
                      </wp:positionH>
                      <wp:positionV relativeFrom="paragraph">
                        <wp:posOffset>0</wp:posOffset>
                      </wp:positionV>
                      <wp:extent cx="76200" cy="28575"/>
                      <wp:effectExtent l="19050" t="19050" r="19050" b="28575"/>
                      <wp:wrapNone/>
                      <wp:docPr id="6989" name="Text Box 3529">
                        <a:extLst xmlns:a="http://schemas.openxmlformats.org/drawingml/2006/main">
                          <a:ext uri="{FF2B5EF4-FFF2-40B4-BE49-F238E27FC236}">
                            <a16:creationId xmlns:a16="http://schemas.microsoft.com/office/drawing/2014/main" id="{00000000-0008-0000-0000-00004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1DEDA" id="Text Box 3529" o:spid="_x0000_s1026" type="#_x0000_t202" style="position:absolute;margin-left:0;margin-top:0;width:6pt;height:2.25pt;z-index:2500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0352" behindDoc="0" locked="0" layoutInCell="1" allowOverlap="1" wp14:anchorId="445E678D" wp14:editId="50F52423">
                      <wp:simplePos x="0" y="0"/>
                      <wp:positionH relativeFrom="column">
                        <wp:posOffset>0</wp:posOffset>
                      </wp:positionH>
                      <wp:positionV relativeFrom="paragraph">
                        <wp:posOffset>0</wp:posOffset>
                      </wp:positionV>
                      <wp:extent cx="76200" cy="28575"/>
                      <wp:effectExtent l="19050" t="19050" r="19050" b="28575"/>
                      <wp:wrapNone/>
                      <wp:docPr id="6990" name="Text Box 3528">
                        <a:extLst xmlns:a="http://schemas.openxmlformats.org/drawingml/2006/main">
                          <a:ext uri="{FF2B5EF4-FFF2-40B4-BE49-F238E27FC236}">
                            <a16:creationId xmlns:a16="http://schemas.microsoft.com/office/drawing/2014/main" id="{00000000-0008-0000-0000-00004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AF0D3" id="Text Box 3528" o:spid="_x0000_s1026" type="#_x0000_t202" style="position:absolute;margin-left:0;margin-top:0;width:6pt;height:2.25pt;z-index:2500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1376" behindDoc="0" locked="0" layoutInCell="1" allowOverlap="1" wp14:anchorId="74B754C0" wp14:editId="677836BE">
                      <wp:simplePos x="0" y="0"/>
                      <wp:positionH relativeFrom="column">
                        <wp:posOffset>0</wp:posOffset>
                      </wp:positionH>
                      <wp:positionV relativeFrom="paragraph">
                        <wp:posOffset>0</wp:posOffset>
                      </wp:positionV>
                      <wp:extent cx="76200" cy="28575"/>
                      <wp:effectExtent l="19050" t="19050" r="19050" b="28575"/>
                      <wp:wrapNone/>
                      <wp:docPr id="6991" name="Text Box 3527">
                        <a:extLst xmlns:a="http://schemas.openxmlformats.org/drawingml/2006/main">
                          <a:ext uri="{FF2B5EF4-FFF2-40B4-BE49-F238E27FC236}">
                            <a16:creationId xmlns:a16="http://schemas.microsoft.com/office/drawing/2014/main" id="{00000000-0008-0000-0000-00004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27C53" id="Text Box 3527" o:spid="_x0000_s1026" type="#_x0000_t202" style="position:absolute;margin-left:0;margin-top:0;width:6pt;height:2.25pt;z-index:2500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2400" behindDoc="0" locked="0" layoutInCell="1" allowOverlap="1" wp14:anchorId="383B435C" wp14:editId="09D903AC">
                      <wp:simplePos x="0" y="0"/>
                      <wp:positionH relativeFrom="column">
                        <wp:posOffset>0</wp:posOffset>
                      </wp:positionH>
                      <wp:positionV relativeFrom="paragraph">
                        <wp:posOffset>0</wp:posOffset>
                      </wp:positionV>
                      <wp:extent cx="76200" cy="28575"/>
                      <wp:effectExtent l="19050" t="19050" r="19050" b="28575"/>
                      <wp:wrapNone/>
                      <wp:docPr id="6992" name="Text Box 3526">
                        <a:extLst xmlns:a="http://schemas.openxmlformats.org/drawingml/2006/main">
                          <a:ext uri="{FF2B5EF4-FFF2-40B4-BE49-F238E27FC236}">
                            <a16:creationId xmlns:a16="http://schemas.microsoft.com/office/drawing/2014/main" id="{00000000-0008-0000-0000-00005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0B32F" id="Text Box 3526" o:spid="_x0000_s1026" type="#_x0000_t202" style="position:absolute;margin-left:0;margin-top:0;width:6pt;height:2.25pt;z-index:2500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3424" behindDoc="0" locked="0" layoutInCell="1" allowOverlap="1" wp14:anchorId="5493F2C4" wp14:editId="656E9F7F">
                      <wp:simplePos x="0" y="0"/>
                      <wp:positionH relativeFrom="column">
                        <wp:posOffset>0</wp:posOffset>
                      </wp:positionH>
                      <wp:positionV relativeFrom="paragraph">
                        <wp:posOffset>0</wp:posOffset>
                      </wp:positionV>
                      <wp:extent cx="76200" cy="28575"/>
                      <wp:effectExtent l="19050" t="19050" r="19050" b="28575"/>
                      <wp:wrapNone/>
                      <wp:docPr id="6993" name="Text Box 3525">
                        <a:extLst xmlns:a="http://schemas.openxmlformats.org/drawingml/2006/main">
                          <a:ext uri="{FF2B5EF4-FFF2-40B4-BE49-F238E27FC236}">
                            <a16:creationId xmlns:a16="http://schemas.microsoft.com/office/drawing/2014/main" id="{00000000-0008-0000-0000-00005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953D0" id="Text Box 3525" o:spid="_x0000_s1026" type="#_x0000_t202" style="position:absolute;margin-left:0;margin-top:0;width:6pt;height:2.25pt;z-index:2500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4448" behindDoc="0" locked="0" layoutInCell="1" allowOverlap="1" wp14:anchorId="4AD53AF2" wp14:editId="5FE9A5F3">
                      <wp:simplePos x="0" y="0"/>
                      <wp:positionH relativeFrom="column">
                        <wp:posOffset>0</wp:posOffset>
                      </wp:positionH>
                      <wp:positionV relativeFrom="paragraph">
                        <wp:posOffset>0</wp:posOffset>
                      </wp:positionV>
                      <wp:extent cx="76200" cy="28575"/>
                      <wp:effectExtent l="19050" t="19050" r="19050" b="28575"/>
                      <wp:wrapNone/>
                      <wp:docPr id="6994" name="Text Box 3524">
                        <a:extLst xmlns:a="http://schemas.openxmlformats.org/drawingml/2006/main">
                          <a:ext uri="{FF2B5EF4-FFF2-40B4-BE49-F238E27FC236}">
                            <a16:creationId xmlns:a16="http://schemas.microsoft.com/office/drawing/2014/main" id="{00000000-0008-0000-0000-00005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B3687" id="Text Box 3524" o:spid="_x0000_s1026" type="#_x0000_t202" style="position:absolute;margin-left:0;margin-top:0;width:6pt;height:2.25pt;z-index:2500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5472" behindDoc="0" locked="0" layoutInCell="1" allowOverlap="1" wp14:anchorId="71432569" wp14:editId="21903AD0">
                      <wp:simplePos x="0" y="0"/>
                      <wp:positionH relativeFrom="column">
                        <wp:posOffset>0</wp:posOffset>
                      </wp:positionH>
                      <wp:positionV relativeFrom="paragraph">
                        <wp:posOffset>0</wp:posOffset>
                      </wp:positionV>
                      <wp:extent cx="76200" cy="28575"/>
                      <wp:effectExtent l="19050" t="19050" r="19050" b="28575"/>
                      <wp:wrapNone/>
                      <wp:docPr id="6995" name="Text Box 3523">
                        <a:extLst xmlns:a="http://schemas.openxmlformats.org/drawingml/2006/main">
                          <a:ext uri="{FF2B5EF4-FFF2-40B4-BE49-F238E27FC236}">
                            <a16:creationId xmlns:a16="http://schemas.microsoft.com/office/drawing/2014/main" id="{00000000-0008-0000-0000-00005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CC652" id="Text Box 3523" o:spid="_x0000_s1026" type="#_x0000_t202" style="position:absolute;margin-left:0;margin-top:0;width:6pt;height:2.25pt;z-index:2500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6496" behindDoc="0" locked="0" layoutInCell="1" allowOverlap="1" wp14:anchorId="37FF22A2" wp14:editId="352D07BE">
                      <wp:simplePos x="0" y="0"/>
                      <wp:positionH relativeFrom="column">
                        <wp:posOffset>0</wp:posOffset>
                      </wp:positionH>
                      <wp:positionV relativeFrom="paragraph">
                        <wp:posOffset>0</wp:posOffset>
                      </wp:positionV>
                      <wp:extent cx="76200" cy="28575"/>
                      <wp:effectExtent l="19050" t="19050" r="19050" b="28575"/>
                      <wp:wrapNone/>
                      <wp:docPr id="6996" name="Text Box 3522">
                        <a:extLst xmlns:a="http://schemas.openxmlformats.org/drawingml/2006/main">
                          <a:ext uri="{FF2B5EF4-FFF2-40B4-BE49-F238E27FC236}">
                            <a16:creationId xmlns:a16="http://schemas.microsoft.com/office/drawing/2014/main" id="{00000000-0008-0000-0000-00005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30814" id="Text Box 3522" o:spid="_x0000_s1026" type="#_x0000_t202" style="position:absolute;margin-left:0;margin-top:0;width:6pt;height:2.25pt;z-index:2500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7520" behindDoc="0" locked="0" layoutInCell="1" allowOverlap="1" wp14:anchorId="51E0737F" wp14:editId="1B8ED71F">
                      <wp:simplePos x="0" y="0"/>
                      <wp:positionH relativeFrom="column">
                        <wp:posOffset>0</wp:posOffset>
                      </wp:positionH>
                      <wp:positionV relativeFrom="paragraph">
                        <wp:posOffset>0</wp:posOffset>
                      </wp:positionV>
                      <wp:extent cx="76200" cy="28575"/>
                      <wp:effectExtent l="19050" t="19050" r="19050" b="28575"/>
                      <wp:wrapNone/>
                      <wp:docPr id="6997" name="Text Box 3521">
                        <a:extLst xmlns:a="http://schemas.openxmlformats.org/drawingml/2006/main">
                          <a:ext uri="{FF2B5EF4-FFF2-40B4-BE49-F238E27FC236}">
                            <a16:creationId xmlns:a16="http://schemas.microsoft.com/office/drawing/2014/main" id="{00000000-0008-0000-0000-00005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84360" id="Text Box 3521" o:spid="_x0000_s1026" type="#_x0000_t202" style="position:absolute;margin-left:0;margin-top:0;width:6pt;height:2.25pt;z-index:2500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8544" behindDoc="0" locked="0" layoutInCell="1" allowOverlap="1" wp14:anchorId="2ABBB664" wp14:editId="51DF8498">
                      <wp:simplePos x="0" y="0"/>
                      <wp:positionH relativeFrom="column">
                        <wp:posOffset>0</wp:posOffset>
                      </wp:positionH>
                      <wp:positionV relativeFrom="paragraph">
                        <wp:posOffset>0</wp:posOffset>
                      </wp:positionV>
                      <wp:extent cx="76200" cy="28575"/>
                      <wp:effectExtent l="19050" t="19050" r="19050" b="28575"/>
                      <wp:wrapNone/>
                      <wp:docPr id="6998" name="Text Box 3520">
                        <a:extLst xmlns:a="http://schemas.openxmlformats.org/drawingml/2006/main">
                          <a:ext uri="{FF2B5EF4-FFF2-40B4-BE49-F238E27FC236}">
                            <a16:creationId xmlns:a16="http://schemas.microsoft.com/office/drawing/2014/main" id="{00000000-0008-0000-0000-00005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8F378" id="Text Box 3520" o:spid="_x0000_s1026" type="#_x0000_t202" style="position:absolute;margin-left:0;margin-top:0;width:6pt;height:2.25pt;z-index:2500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29568" behindDoc="0" locked="0" layoutInCell="1" allowOverlap="1" wp14:anchorId="7E50D957" wp14:editId="06EEAE3D">
                      <wp:simplePos x="0" y="0"/>
                      <wp:positionH relativeFrom="column">
                        <wp:posOffset>0</wp:posOffset>
                      </wp:positionH>
                      <wp:positionV relativeFrom="paragraph">
                        <wp:posOffset>0</wp:posOffset>
                      </wp:positionV>
                      <wp:extent cx="76200" cy="28575"/>
                      <wp:effectExtent l="19050" t="19050" r="19050" b="28575"/>
                      <wp:wrapNone/>
                      <wp:docPr id="6999" name="Text Box 3519">
                        <a:extLst xmlns:a="http://schemas.openxmlformats.org/drawingml/2006/main">
                          <a:ext uri="{FF2B5EF4-FFF2-40B4-BE49-F238E27FC236}">
                            <a16:creationId xmlns:a16="http://schemas.microsoft.com/office/drawing/2014/main" id="{00000000-0008-0000-0000-00005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C088B" id="Text Box 3519" o:spid="_x0000_s1026" type="#_x0000_t202" style="position:absolute;margin-left:0;margin-top:0;width:6pt;height:2.25pt;z-index:2500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0592" behindDoc="0" locked="0" layoutInCell="1" allowOverlap="1" wp14:anchorId="7EAED597" wp14:editId="0D9F06AC">
                      <wp:simplePos x="0" y="0"/>
                      <wp:positionH relativeFrom="column">
                        <wp:posOffset>0</wp:posOffset>
                      </wp:positionH>
                      <wp:positionV relativeFrom="paragraph">
                        <wp:posOffset>0</wp:posOffset>
                      </wp:positionV>
                      <wp:extent cx="76200" cy="28575"/>
                      <wp:effectExtent l="19050" t="19050" r="19050" b="28575"/>
                      <wp:wrapNone/>
                      <wp:docPr id="7000" name="Text Box 3518">
                        <a:extLst xmlns:a="http://schemas.openxmlformats.org/drawingml/2006/main">
                          <a:ext uri="{FF2B5EF4-FFF2-40B4-BE49-F238E27FC236}">
                            <a16:creationId xmlns:a16="http://schemas.microsoft.com/office/drawing/2014/main" id="{00000000-0008-0000-0000-00005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F0B20" id="Text Box 3518" o:spid="_x0000_s1026" type="#_x0000_t202" style="position:absolute;margin-left:0;margin-top:0;width:6pt;height:2.25pt;z-index:2500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1616" behindDoc="0" locked="0" layoutInCell="1" allowOverlap="1" wp14:anchorId="1444ECC8" wp14:editId="28CFA3EA">
                      <wp:simplePos x="0" y="0"/>
                      <wp:positionH relativeFrom="column">
                        <wp:posOffset>0</wp:posOffset>
                      </wp:positionH>
                      <wp:positionV relativeFrom="paragraph">
                        <wp:posOffset>0</wp:posOffset>
                      </wp:positionV>
                      <wp:extent cx="76200" cy="28575"/>
                      <wp:effectExtent l="19050" t="19050" r="19050" b="28575"/>
                      <wp:wrapNone/>
                      <wp:docPr id="7001" name="Text Box 3517">
                        <a:extLst xmlns:a="http://schemas.openxmlformats.org/drawingml/2006/main">
                          <a:ext uri="{FF2B5EF4-FFF2-40B4-BE49-F238E27FC236}">
                            <a16:creationId xmlns:a16="http://schemas.microsoft.com/office/drawing/2014/main" id="{00000000-0008-0000-0000-00005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12E10" id="Text Box 3517" o:spid="_x0000_s1026" type="#_x0000_t202" style="position:absolute;margin-left:0;margin-top:0;width:6pt;height:2.25pt;z-index:2500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2640" behindDoc="0" locked="0" layoutInCell="1" allowOverlap="1" wp14:anchorId="333C6FED" wp14:editId="40D02106">
                      <wp:simplePos x="0" y="0"/>
                      <wp:positionH relativeFrom="column">
                        <wp:posOffset>0</wp:posOffset>
                      </wp:positionH>
                      <wp:positionV relativeFrom="paragraph">
                        <wp:posOffset>0</wp:posOffset>
                      </wp:positionV>
                      <wp:extent cx="76200" cy="28575"/>
                      <wp:effectExtent l="19050" t="19050" r="19050" b="28575"/>
                      <wp:wrapNone/>
                      <wp:docPr id="7002" name="Text Box 3516">
                        <a:extLst xmlns:a="http://schemas.openxmlformats.org/drawingml/2006/main">
                          <a:ext uri="{FF2B5EF4-FFF2-40B4-BE49-F238E27FC236}">
                            <a16:creationId xmlns:a16="http://schemas.microsoft.com/office/drawing/2014/main" id="{00000000-0008-0000-0000-00005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8DF90" id="Text Box 3516" o:spid="_x0000_s1026" type="#_x0000_t202" style="position:absolute;margin-left:0;margin-top:0;width:6pt;height:2.25pt;z-index:2500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3664" behindDoc="0" locked="0" layoutInCell="1" allowOverlap="1" wp14:anchorId="309EA493" wp14:editId="0B8FB4EE">
                      <wp:simplePos x="0" y="0"/>
                      <wp:positionH relativeFrom="column">
                        <wp:posOffset>0</wp:posOffset>
                      </wp:positionH>
                      <wp:positionV relativeFrom="paragraph">
                        <wp:posOffset>0</wp:posOffset>
                      </wp:positionV>
                      <wp:extent cx="76200" cy="28575"/>
                      <wp:effectExtent l="19050" t="19050" r="19050" b="28575"/>
                      <wp:wrapNone/>
                      <wp:docPr id="7003" name="Text Box 3515">
                        <a:extLst xmlns:a="http://schemas.openxmlformats.org/drawingml/2006/main">
                          <a:ext uri="{FF2B5EF4-FFF2-40B4-BE49-F238E27FC236}">
                            <a16:creationId xmlns:a16="http://schemas.microsoft.com/office/drawing/2014/main" id="{00000000-0008-0000-0000-00005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3946D" id="Text Box 3515" o:spid="_x0000_s1026" type="#_x0000_t202" style="position:absolute;margin-left:0;margin-top:0;width:6pt;height:2.25pt;z-index:2500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4688" behindDoc="0" locked="0" layoutInCell="1" allowOverlap="1" wp14:anchorId="511C6E33" wp14:editId="231CC875">
                      <wp:simplePos x="0" y="0"/>
                      <wp:positionH relativeFrom="column">
                        <wp:posOffset>0</wp:posOffset>
                      </wp:positionH>
                      <wp:positionV relativeFrom="paragraph">
                        <wp:posOffset>0</wp:posOffset>
                      </wp:positionV>
                      <wp:extent cx="76200" cy="28575"/>
                      <wp:effectExtent l="19050" t="19050" r="19050" b="28575"/>
                      <wp:wrapNone/>
                      <wp:docPr id="7004" name="Text Box 3514">
                        <a:extLst xmlns:a="http://schemas.openxmlformats.org/drawingml/2006/main">
                          <a:ext uri="{FF2B5EF4-FFF2-40B4-BE49-F238E27FC236}">
                            <a16:creationId xmlns:a16="http://schemas.microsoft.com/office/drawing/2014/main" id="{00000000-0008-0000-0000-00005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B649B" id="Text Box 3514" o:spid="_x0000_s1026" type="#_x0000_t202" style="position:absolute;margin-left:0;margin-top:0;width:6pt;height:2.25pt;z-index:2500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5712" behindDoc="0" locked="0" layoutInCell="1" allowOverlap="1" wp14:anchorId="4ABC695A" wp14:editId="2242FA9C">
                      <wp:simplePos x="0" y="0"/>
                      <wp:positionH relativeFrom="column">
                        <wp:posOffset>0</wp:posOffset>
                      </wp:positionH>
                      <wp:positionV relativeFrom="paragraph">
                        <wp:posOffset>0</wp:posOffset>
                      </wp:positionV>
                      <wp:extent cx="76200" cy="28575"/>
                      <wp:effectExtent l="19050" t="19050" r="19050" b="28575"/>
                      <wp:wrapNone/>
                      <wp:docPr id="7005" name="Text Box 3513">
                        <a:extLst xmlns:a="http://schemas.openxmlformats.org/drawingml/2006/main">
                          <a:ext uri="{FF2B5EF4-FFF2-40B4-BE49-F238E27FC236}">
                            <a16:creationId xmlns:a16="http://schemas.microsoft.com/office/drawing/2014/main" id="{00000000-0008-0000-0000-00005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D544C" id="Text Box 3513" o:spid="_x0000_s1026" type="#_x0000_t202" style="position:absolute;margin-left:0;margin-top:0;width:6pt;height:2.25pt;z-index:2500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6736" behindDoc="0" locked="0" layoutInCell="1" allowOverlap="1" wp14:anchorId="39227ED5" wp14:editId="7E94FECC">
                      <wp:simplePos x="0" y="0"/>
                      <wp:positionH relativeFrom="column">
                        <wp:posOffset>0</wp:posOffset>
                      </wp:positionH>
                      <wp:positionV relativeFrom="paragraph">
                        <wp:posOffset>0</wp:posOffset>
                      </wp:positionV>
                      <wp:extent cx="76200" cy="28575"/>
                      <wp:effectExtent l="19050" t="19050" r="19050" b="28575"/>
                      <wp:wrapNone/>
                      <wp:docPr id="7006" name="Text Box 3512">
                        <a:extLst xmlns:a="http://schemas.openxmlformats.org/drawingml/2006/main">
                          <a:ext uri="{FF2B5EF4-FFF2-40B4-BE49-F238E27FC236}">
                            <a16:creationId xmlns:a16="http://schemas.microsoft.com/office/drawing/2014/main" id="{00000000-0008-0000-0000-00005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C7C436" id="Text Box 3512" o:spid="_x0000_s1026" type="#_x0000_t202" style="position:absolute;margin-left:0;margin-top:0;width:6pt;height:2.25pt;z-index:2500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7760" behindDoc="0" locked="0" layoutInCell="1" allowOverlap="1" wp14:anchorId="7B6882BF" wp14:editId="34FFC6EE">
                      <wp:simplePos x="0" y="0"/>
                      <wp:positionH relativeFrom="column">
                        <wp:posOffset>0</wp:posOffset>
                      </wp:positionH>
                      <wp:positionV relativeFrom="paragraph">
                        <wp:posOffset>0</wp:posOffset>
                      </wp:positionV>
                      <wp:extent cx="76200" cy="28575"/>
                      <wp:effectExtent l="19050" t="19050" r="19050" b="28575"/>
                      <wp:wrapNone/>
                      <wp:docPr id="7007" name="Text Box 3511">
                        <a:extLst xmlns:a="http://schemas.openxmlformats.org/drawingml/2006/main">
                          <a:ext uri="{FF2B5EF4-FFF2-40B4-BE49-F238E27FC236}">
                            <a16:creationId xmlns:a16="http://schemas.microsoft.com/office/drawing/2014/main" id="{00000000-0008-0000-0000-00005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E6680" id="Text Box 3511" o:spid="_x0000_s1026" type="#_x0000_t202" style="position:absolute;margin-left:0;margin-top:0;width:6pt;height:2.25pt;z-index:2500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8784" behindDoc="0" locked="0" layoutInCell="1" allowOverlap="1" wp14:anchorId="736CE3A0" wp14:editId="537F64D0">
                      <wp:simplePos x="0" y="0"/>
                      <wp:positionH relativeFrom="column">
                        <wp:posOffset>0</wp:posOffset>
                      </wp:positionH>
                      <wp:positionV relativeFrom="paragraph">
                        <wp:posOffset>0</wp:posOffset>
                      </wp:positionV>
                      <wp:extent cx="76200" cy="28575"/>
                      <wp:effectExtent l="19050" t="19050" r="19050" b="28575"/>
                      <wp:wrapNone/>
                      <wp:docPr id="7008" name="Text Box 3510">
                        <a:extLst xmlns:a="http://schemas.openxmlformats.org/drawingml/2006/main">
                          <a:ext uri="{FF2B5EF4-FFF2-40B4-BE49-F238E27FC236}">
                            <a16:creationId xmlns:a16="http://schemas.microsoft.com/office/drawing/2014/main" id="{00000000-0008-0000-0000-00006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7BD65" id="Text Box 3510" o:spid="_x0000_s1026" type="#_x0000_t202" style="position:absolute;margin-left:0;margin-top:0;width:6pt;height:2.25pt;z-index:2500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39808" behindDoc="0" locked="0" layoutInCell="1" allowOverlap="1" wp14:anchorId="33657646" wp14:editId="594B5CEC">
                      <wp:simplePos x="0" y="0"/>
                      <wp:positionH relativeFrom="column">
                        <wp:posOffset>0</wp:posOffset>
                      </wp:positionH>
                      <wp:positionV relativeFrom="paragraph">
                        <wp:posOffset>0</wp:posOffset>
                      </wp:positionV>
                      <wp:extent cx="76200" cy="28575"/>
                      <wp:effectExtent l="19050" t="19050" r="19050" b="28575"/>
                      <wp:wrapNone/>
                      <wp:docPr id="7009" name="Text Box 3509">
                        <a:extLst xmlns:a="http://schemas.openxmlformats.org/drawingml/2006/main">
                          <a:ext uri="{FF2B5EF4-FFF2-40B4-BE49-F238E27FC236}">
                            <a16:creationId xmlns:a16="http://schemas.microsoft.com/office/drawing/2014/main" id="{00000000-0008-0000-0000-00006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11EB8" id="Text Box 3509" o:spid="_x0000_s1026" type="#_x0000_t202" style="position:absolute;margin-left:0;margin-top:0;width:6pt;height:2.25pt;z-index:2500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0832" behindDoc="0" locked="0" layoutInCell="1" allowOverlap="1" wp14:anchorId="56772CBA" wp14:editId="3B38B003">
                      <wp:simplePos x="0" y="0"/>
                      <wp:positionH relativeFrom="column">
                        <wp:posOffset>0</wp:posOffset>
                      </wp:positionH>
                      <wp:positionV relativeFrom="paragraph">
                        <wp:posOffset>0</wp:posOffset>
                      </wp:positionV>
                      <wp:extent cx="76200" cy="28575"/>
                      <wp:effectExtent l="19050" t="19050" r="19050" b="28575"/>
                      <wp:wrapNone/>
                      <wp:docPr id="7010" name="Text Box 3508">
                        <a:extLst xmlns:a="http://schemas.openxmlformats.org/drawingml/2006/main">
                          <a:ext uri="{FF2B5EF4-FFF2-40B4-BE49-F238E27FC236}">
                            <a16:creationId xmlns:a16="http://schemas.microsoft.com/office/drawing/2014/main" id="{00000000-0008-0000-0000-00006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C4155E" id="Text Box 3508" o:spid="_x0000_s1026" type="#_x0000_t202" style="position:absolute;margin-left:0;margin-top:0;width:6pt;height:2.25pt;z-index:2500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1856" behindDoc="0" locked="0" layoutInCell="1" allowOverlap="1" wp14:anchorId="34FBB87B" wp14:editId="08C53A9C">
                      <wp:simplePos x="0" y="0"/>
                      <wp:positionH relativeFrom="column">
                        <wp:posOffset>0</wp:posOffset>
                      </wp:positionH>
                      <wp:positionV relativeFrom="paragraph">
                        <wp:posOffset>0</wp:posOffset>
                      </wp:positionV>
                      <wp:extent cx="76200" cy="28575"/>
                      <wp:effectExtent l="19050" t="19050" r="19050" b="28575"/>
                      <wp:wrapNone/>
                      <wp:docPr id="7011" name="Text Box 3507">
                        <a:extLst xmlns:a="http://schemas.openxmlformats.org/drawingml/2006/main">
                          <a:ext uri="{FF2B5EF4-FFF2-40B4-BE49-F238E27FC236}">
                            <a16:creationId xmlns:a16="http://schemas.microsoft.com/office/drawing/2014/main" id="{00000000-0008-0000-0000-00006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DBE86" id="Text Box 3507" o:spid="_x0000_s1026" type="#_x0000_t202" style="position:absolute;margin-left:0;margin-top:0;width:6pt;height:2.25pt;z-index:2500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2880" behindDoc="0" locked="0" layoutInCell="1" allowOverlap="1" wp14:anchorId="37E12984" wp14:editId="11662C25">
                      <wp:simplePos x="0" y="0"/>
                      <wp:positionH relativeFrom="column">
                        <wp:posOffset>0</wp:posOffset>
                      </wp:positionH>
                      <wp:positionV relativeFrom="paragraph">
                        <wp:posOffset>0</wp:posOffset>
                      </wp:positionV>
                      <wp:extent cx="76200" cy="28575"/>
                      <wp:effectExtent l="19050" t="19050" r="19050" b="28575"/>
                      <wp:wrapNone/>
                      <wp:docPr id="7012" name="Text Box 3506">
                        <a:extLst xmlns:a="http://schemas.openxmlformats.org/drawingml/2006/main">
                          <a:ext uri="{FF2B5EF4-FFF2-40B4-BE49-F238E27FC236}">
                            <a16:creationId xmlns:a16="http://schemas.microsoft.com/office/drawing/2014/main" id="{00000000-0008-0000-0000-00006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BC28C" id="Text Box 3506" o:spid="_x0000_s1026" type="#_x0000_t202" style="position:absolute;margin-left:0;margin-top:0;width:6pt;height:2.25pt;z-index:2500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3904" behindDoc="0" locked="0" layoutInCell="1" allowOverlap="1" wp14:anchorId="540276D5" wp14:editId="17B84722">
                      <wp:simplePos x="0" y="0"/>
                      <wp:positionH relativeFrom="column">
                        <wp:posOffset>0</wp:posOffset>
                      </wp:positionH>
                      <wp:positionV relativeFrom="paragraph">
                        <wp:posOffset>0</wp:posOffset>
                      </wp:positionV>
                      <wp:extent cx="76200" cy="28575"/>
                      <wp:effectExtent l="19050" t="19050" r="19050" b="28575"/>
                      <wp:wrapNone/>
                      <wp:docPr id="7013" name="Text Box 3505">
                        <a:extLst xmlns:a="http://schemas.openxmlformats.org/drawingml/2006/main">
                          <a:ext uri="{FF2B5EF4-FFF2-40B4-BE49-F238E27FC236}">
                            <a16:creationId xmlns:a16="http://schemas.microsoft.com/office/drawing/2014/main" id="{00000000-0008-0000-0000-00006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CA2F6" id="Text Box 3505" o:spid="_x0000_s1026" type="#_x0000_t202" style="position:absolute;margin-left:0;margin-top:0;width:6pt;height:2.25pt;z-index:2500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4928" behindDoc="0" locked="0" layoutInCell="1" allowOverlap="1" wp14:anchorId="7D95A6F6" wp14:editId="138DA5F7">
                      <wp:simplePos x="0" y="0"/>
                      <wp:positionH relativeFrom="column">
                        <wp:posOffset>0</wp:posOffset>
                      </wp:positionH>
                      <wp:positionV relativeFrom="paragraph">
                        <wp:posOffset>0</wp:posOffset>
                      </wp:positionV>
                      <wp:extent cx="76200" cy="28575"/>
                      <wp:effectExtent l="19050" t="19050" r="19050" b="28575"/>
                      <wp:wrapNone/>
                      <wp:docPr id="7014" name="Text Box 3504">
                        <a:extLst xmlns:a="http://schemas.openxmlformats.org/drawingml/2006/main">
                          <a:ext uri="{FF2B5EF4-FFF2-40B4-BE49-F238E27FC236}">
                            <a16:creationId xmlns:a16="http://schemas.microsoft.com/office/drawing/2014/main" id="{00000000-0008-0000-0000-00006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389EA" id="Text Box 3504" o:spid="_x0000_s1026" type="#_x0000_t202" style="position:absolute;margin-left:0;margin-top:0;width:6pt;height:2.25pt;z-index:2500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5952" behindDoc="0" locked="0" layoutInCell="1" allowOverlap="1" wp14:anchorId="7133268C" wp14:editId="3C24BA90">
                      <wp:simplePos x="0" y="0"/>
                      <wp:positionH relativeFrom="column">
                        <wp:posOffset>0</wp:posOffset>
                      </wp:positionH>
                      <wp:positionV relativeFrom="paragraph">
                        <wp:posOffset>0</wp:posOffset>
                      </wp:positionV>
                      <wp:extent cx="76200" cy="28575"/>
                      <wp:effectExtent l="19050" t="19050" r="19050" b="28575"/>
                      <wp:wrapNone/>
                      <wp:docPr id="7015" name="Text Box 3503">
                        <a:extLst xmlns:a="http://schemas.openxmlformats.org/drawingml/2006/main">
                          <a:ext uri="{FF2B5EF4-FFF2-40B4-BE49-F238E27FC236}">
                            <a16:creationId xmlns:a16="http://schemas.microsoft.com/office/drawing/2014/main" id="{00000000-0008-0000-0000-00006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9F118" id="Text Box 3503" o:spid="_x0000_s1026" type="#_x0000_t202" style="position:absolute;margin-left:0;margin-top:0;width:6pt;height:2.25pt;z-index:2500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6976" behindDoc="0" locked="0" layoutInCell="1" allowOverlap="1" wp14:anchorId="525ABA60" wp14:editId="68160B3D">
                      <wp:simplePos x="0" y="0"/>
                      <wp:positionH relativeFrom="column">
                        <wp:posOffset>0</wp:posOffset>
                      </wp:positionH>
                      <wp:positionV relativeFrom="paragraph">
                        <wp:posOffset>0</wp:posOffset>
                      </wp:positionV>
                      <wp:extent cx="76200" cy="28575"/>
                      <wp:effectExtent l="19050" t="19050" r="19050" b="28575"/>
                      <wp:wrapNone/>
                      <wp:docPr id="7016" name="Text Box 3502">
                        <a:extLst xmlns:a="http://schemas.openxmlformats.org/drawingml/2006/main">
                          <a:ext uri="{FF2B5EF4-FFF2-40B4-BE49-F238E27FC236}">
                            <a16:creationId xmlns:a16="http://schemas.microsoft.com/office/drawing/2014/main" id="{00000000-0008-0000-0000-00006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BF6500" id="Text Box 3502" o:spid="_x0000_s1026" type="#_x0000_t202" style="position:absolute;margin-left:0;margin-top:0;width:6pt;height:2.25pt;z-index:2500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8000" behindDoc="0" locked="0" layoutInCell="1" allowOverlap="1" wp14:anchorId="7DACD5E7" wp14:editId="30BA16B3">
                      <wp:simplePos x="0" y="0"/>
                      <wp:positionH relativeFrom="column">
                        <wp:posOffset>0</wp:posOffset>
                      </wp:positionH>
                      <wp:positionV relativeFrom="paragraph">
                        <wp:posOffset>0</wp:posOffset>
                      </wp:positionV>
                      <wp:extent cx="76200" cy="28575"/>
                      <wp:effectExtent l="19050" t="19050" r="19050" b="28575"/>
                      <wp:wrapNone/>
                      <wp:docPr id="7017" name="Text Box 3501">
                        <a:extLst xmlns:a="http://schemas.openxmlformats.org/drawingml/2006/main">
                          <a:ext uri="{FF2B5EF4-FFF2-40B4-BE49-F238E27FC236}">
                            <a16:creationId xmlns:a16="http://schemas.microsoft.com/office/drawing/2014/main" id="{00000000-0008-0000-0000-00006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2FA86" id="Text Box 3501" o:spid="_x0000_s1026" type="#_x0000_t202" style="position:absolute;margin-left:0;margin-top:0;width:6pt;height:2.25pt;z-index:2500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49024" behindDoc="0" locked="0" layoutInCell="1" allowOverlap="1" wp14:anchorId="6A9707BC" wp14:editId="6E05AE50">
                      <wp:simplePos x="0" y="0"/>
                      <wp:positionH relativeFrom="column">
                        <wp:posOffset>0</wp:posOffset>
                      </wp:positionH>
                      <wp:positionV relativeFrom="paragraph">
                        <wp:posOffset>0</wp:posOffset>
                      </wp:positionV>
                      <wp:extent cx="76200" cy="28575"/>
                      <wp:effectExtent l="19050" t="19050" r="19050" b="28575"/>
                      <wp:wrapNone/>
                      <wp:docPr id="7018" name="Text Box 3500">
                        <a:extLst xmlns:a="http://schemas.openxmlformats.org/drawingml/2006/main">
                          <a:ext uri="{FF2B5EF4-FFF2-40B4-BE49-F238E27FC236}">
                            <a16:creationId xmlns:a16="http://schemas.microsoft.com/office/drawing/2014/main" id="{00000000-0008-0000-0000-00006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C3994" id="Text Box 3500" o:spid="_x0000_s1026" type="#_x0000_t202" style="position:absolute;margin-left:0;margin-top:0;width:6pt;height:2.25pt;z-index:2500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0048" behindDoc="0" locked="0" layoutInCell="1" allowOverlap="1" wp14:anchorId="3F10AB36" wp14:editId="6AFD125E">
                      <wp:simplePos x="0" y="0"/>
                      <wp:positionH relativeFrom="column">
                        <wp:posOffset>0</wp:posOffset>
                      </wp:positionH>
                      <wp:positionV relativeFrom="paragraph">
                        <wp:posOffset>0</wp:posOffset>
                      </wp:positionV>
                      <wp:extent cx="76200" cy="28575"/>
                      <wp:effectExtent l="19050" t="19050" r="19050" b="28575"/>
                      <wp:wrapNone/>
                      <wp:docPr id="7019" name="Text Box 3499">
                        <a:extLst xmlns:a="http://schemas.openxmlformats.org/drawingml/2006/main">
                          <a:ext uri="{FF2B5EF4-FFF2-40B4-BE49-F238E27FC236}">
                            <a16:creationId xmlns:a16="http://schemas.microsoft.com/office/drawing/2014/main" id="{00000000-0008-0000-0000-00006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5F6C5" id="Text Box 3499" o:spid="_x0000_s1026" type="#_x0000_t202" style="position:absolute;margin-left:0;margin-top:0;width:6pt;height:2.25pt;z-index:2500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1072" behindDoc="0" locked="0" layoutInCell="1" allowOverlap="1" wp14:anchorId="7D851061" wp14:editId="09B6A227">
                      <wp:simplePos x="0" y="0"/>
                      <wp:positionH relativeFrom="column">
                        <wp:posOffset>0</wp:posOffset>
                      </wp:positionH>
                      <wp:positionV relativeFrom="paragraph">
                        <wp:posOffset>0</wp:posOffset>
                      </wp:positionV>
                      <wp:extent cx="76200" cy="28575"/>
                      <wp:effectExtent l="19050" t="19050" r="19050" b="28575"/>
                      <wp:wrapNone/>
                      <wp:docPr id="7020" name="Text Box 3498">
                        <a:extLst xmlns:a="http://schemas.openxmlformats.org/drawingml/2006/main">
                          <a:ext uri="{FF2B5EF4-FFF2-40B4-BE49-F238E27FC236}">
                            <a16:creationId xmlns:a16="http://schemas.microsoft.com/office/drawing/2014/main" id="{00000000-0008-0000-0000-00006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66226" id="Text Box 3498" o:spid="_x0000_s1026" type="#_x0000_t202" style="position:absolute;margin-left:0;margin-top:0;width:6pt;height:2.25pt;z-index:2500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2096" behindDoc="0" locked="0" layoutInCell="1" allowOverlap="1" wp14:anchorId="74D24A4D" wp14:editId="3E776B57">
                      <wp:simplePos x="0" y="0"/>
                      <wp:positionH relativeFrom="column">
                        <wp:posOffset>0</wp:posOffset>
                      </wp:positionH>
                      <wp:positionV relativeFrom="paragraph">
                        <wp:posOffset>0</wp:posOffset>
                      </wp:positionV>
                      <wp:extent cx="76200" cy="28575"/>
                      <wp:effectExtent l="19050" t="19050" r="19050" b="28575"/>
                      <wp:wrapNone/>
                      <wp:docPr id="7021" name="Text Box 3497">
                        <a:extLst xmlns:a="http://schemas.openxmlformats.org/drawingml/2006/main">
                          <a:ext uri="{FF2B5EF4-FFF2-40B4-BE49-F238E27FC236}">
                            <a16:creationId xmlns:a16="http://schemas.microsoft.com/office/drawing/2014/main" id="{00000000-0008-0000-0000-00006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2CB40" id="Text Box 3497" o:spid="_x0000_s1026" type="#_x0000_t202" style="position:absolute;margin-left:0;margin-top:0;width:6pt;height:2.25pt;z-index:2500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3120" behindDoc="0" locked="0" layoutInCell="1" allowOverlap="1" wp14:anchorId="42796FEC" wp14:editId="065DB2CA">
                      <wp:simplePos x="0" y="0"/>
                      <wp:positionH relativeFrom="column">
                        <wp:posOffset>0</wp:posOffset>
                      </wp:positionH>
                      <wp:positionV relativeFrom="paragraph">
                        <wp:posOffset>0</wp:posOffset>
                      </wp:positionV>
                      <wp:extent cx="76200" cy="28575"/>
                      <wp:effectExtent l="19050" t="19050" r="19050" b="28575"/>
                      <wp:wrapNone/>
                      <wp:docPr id="7022" name="Text Box 3496">
                        <a:extLst xmlns:a="http://schemas.openxmlformats.org/drawingml/2006/main">
                          <a:ext uri="{FF2B5EF4-FFF2-40B4-BE49-F238E27FC236}">
                            <a16:creationId xmlns:a16="http://schemas.microsoft.com/office/drawing/2014/main" id="{00000000-0008-0000-0000-00006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C8675" id="Text Box 3496" o:spid="_x0000_s1026" type="#_x0000_t202" style="position:absolute;margin-left:0;margin-top:0;width:6pt;height:2.25pt;z-index:2500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4144" behindDoc="0" locked="0" layoutInCell="1" allowOverlap="1" wp14:anchorId="47C785A1" wp14:editId="53A09C1D">
                      <wp:simplePos x="0" y="0"/>
                      <wp:positionH relativeFrom="column">
                        <wp:posOffset>0</wp:posOffset>
                      </wp:positionH>
                      <wp:positionV relativeFrom="paragraph">
                        <wp:posOffset>0</wp:posOffset>
                      </wp:positionV>
                      <wp:extent cx="76200" cy="28575"/>
                      <wp:effectExtent l="19050" t="19050" r="19050" b="28575"/>
                      <wp:wrapNone/>
                      <wp:docPr id="7023" name="Text Box 3495">
                        <a:extLst xmlns:a="http://schemas.openxmlformats.org/drawingml/2006/main">
                          <a:ext uri="{FF2B5EF4-FFF2-40B4-BE49-F238E27FC236}">
                            <a16:creationId xmlns:a16="http://schemas.microsoft.com/office/drawing/2014/main" id="{00000000-0008-0000-0000-00006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0B1EF" id="Text Box 3495" o:spid="_x0000_s1026" type="#_x0000_t202" style="position:absolute;margin-left:0;margin-top:0;width:6pt;height:2.25pt;z-index:2500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5168" behindDoc="0" locked="0" layoutInCell="1" allowOverlap="1" wp14:anchorId="4C5E439C" wp14:editId="5391EF3B">
                      <wp:simplePos x="0" y="0"/>
                      <wp:positionH relativeFrom="column">
                        <wp:posOffset>0</wp:posOffset>
                      </wp:positionH>
                      <wp:positionV relativeFrom="paragraph">
                        <wp:posOffset>0</wp:posOffset>
                      </wp:positionV>
                      <wp:extent cx="76200" cy="28575"/>
                      <wp:effectExtent l="19050" t="19050" r="19050" b="28575"/>
                      <wp:wrapNone/>
                      <wp:docPr id="7024" name="Text Box 3494">
                        <a:extLst xmlns:a="http://schemas.openxmlformats.org/drawingml/2006/main">
                          <a:ext uri="{FF2B5EF4-FFF2-40B4-BE49-F238E27FC236}">
                            <a16:creationId xmlns:a16="http://schemas.microsoft.com/office/drawing/2014/main" id="{00000000-0008-0000-0000-00007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06479" id="Text Box 3494" o:spid="_x0000_s1026" type="#_x0000_t202" style="position:absolute;margin-left:0;margin-top:0;width:6pt;height:2.25pt;z-index:2500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6192" behindDoc="0" locked="0" layoutInCell="1" allowOverlap="1" wp14:anchorId="57549482" wp14:editId="20939D73">
                      <wp:simplePos x="0" y="0"/>
                      <wp:positionH relativeFrom="column">
                        <wp:posOffset>0</wp:posOffset>
                      </wp:positionH>
                      <wp:positionV relativeFrom="paragraph">
                        <wp:posOffset>0</wp:posOffset>
                      </wp:positionV>
                      <wp:extent cx="76200" cy="28575"/>
                      <wp:effectExtent l="19050" t="19050" r="19050" b="28575"/>
                      <wp:wrapNone/>
                      <wp:docPr id="7025" name="Text Box 3493">
                        <a:extLst xmlns:a="http://schemas.openxmlformats.org/drawingml/2006/main">
                          <a:ext uri="{FF2B5EF4-FFF2-40B4-BE49-F238E27FC236}">
                            <a16:creationId xmlns:a16="http://schemas.microsoft.com/office/drawing/2014/main" id="{00000000-0008-0000-0000-00007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411884" id="Text Box 3493" o:spid="_x0000_s1026" type="#_x0000_t202" style="position:absolute;margin-left:0;margin-top:0;width:6pt;height:2.25pt;z-index:2500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7216" behindDoc="0" locked="0" layoutInCell="1" allowOverlap="1" wp14:anchorId="62D21B16" wp14:editId="5A0C17A6">
                      <wp:simplePos x="0" y="0"/>
                      <wp:positionH relativeFrom="column">
                        <wp:posOffset>0</wp:posOffset>
                      </wp:positionH>
                      <wp:positionV relativeFrom="paragraph">
                        <wp:posOffset>0</wp:posOffset>
                      </wp:positionV>
                      <wp:extent cx="76200" cy="28575"/>
                      <wp:effectExtent l="19050" t="19050" r="19050" b="28575"/>
                      <wp:wrapNone/>
                      <wp:docPr id="7026" name="Text Box 3492">
                        <a:extLst xmlns:a="http://schemas.openxmlformats.org/drawingml/2006/main">
                          <a:ext uri="{FF2B5EF4-FFF2-40B4-BE49-F238E27FC236}">
                            <a16:creationId xmlns:a16="http://schemas.microsoft.com/office/drawing/2014/main" id="{00000000-0008-0000-0000-00007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C7A13" id="Text Box 3492" o:spid="_x0000_s1026" type="#_x0000_t202" style="position:absolute;margin-left:0;margin-top:0;width:6pt;height:2.25pt;z-index:2500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8240" behindDoc="0" locked="0" layoutInCell="1" allowOverlap="1" wp14:anchorId="31660F5B" wp14:editId="1CF4111A">
                      <wp:simplePos x="0" y="0"/>
                      <wp:positionH relativeFrom="column">
                        <wp:posOffset>0</wp:posOffset>
                      </wp:positionH>
                      <wp:positionV relativeFrom="paragraph">
                        <wp:posOffset>0</wp:posOffset>
                      </wp:positionV>
                      <wp:extent cx="76200" cy="28575"/>
                      <wp:effectExtent l="19050" t="19050" r="19050" b="28575"/>
                      <wp:wrapNone/>
                      <wp:docPr id="7027" name="Text Box 3491">
                        <a:extLst xmlns:a="http://schemas.openxmlformats.org/drawingml/2006/main">
                          <a:ext uri="{FF2B5EF4-FFF2-40B4-BE49-F238E27FC236}">
                            <a16:creationId xmlns:a16="http://schemas.microsoft.com/office/drawing/2014/main" id="{00000000-0008-0000-0000-00007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AE4B6" id="Text Box 3491" o:spid="_x0000_s1026" type="#_x0000_t202" style="position:absolute;margin-left:0;margin-top:0;width:6pt;height:2.25pt;z-index:2500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59264" behindDoc="0" locked="0" layoutInCell="1" allowOverlap="1" wp14:anchorId="3367F345" wp14:editId="5A40C518">
                      <wp:simplePos x="0" y="0"/>
                      <wp:positionH relativeFrom="column">
                        <wp:posOffset>0</wp:posOffset>
                      </wp:positionH>
                      <wp:positionV relativeFrom="paragraph">
                        <wp:posOffset>0</wp:posOffset>
                      </wp:positionV>
                      <wp:extent cx="76200" cy="28575"/>
                      <wp:effectExtent l="19050" t="19050" r="19050" b="28575"/>
                      <wp:wrapNone/>
                      <wp:docPr id="7028" name="Text Box 3490">
                        <a:extLst xmlns:a="http://schemas.openxmlformats.org/drawingml/2006/main">
                          <a:ext uri="{FF2B5EF4-FFF2-40B4-BE49-F238E27FC236}">
                            <a16:creationId xmlns:a16="http://schemas.microsoft.com/office/drawing/2014/main" id="{00000000-0008-0000-0000-00007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1F622" id="Text Box 3490" o:spid="_x0000_s1026" type="#_x0000_t202" style="position:absolute;margin-left:0;margin-top:0;width:6pt;height:2.25pt;z-index:2500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0288" behindDoc="0" locked="0" layoutInCell="1" allowOverlap="1" wp14:anchorId="35EC7668" wp14:editId="01D621D5">
                      <wp:simplePos x="0" y="0"/>
                      <wp:positionH relativeFrom="column">
                        <wp:posOffset>0</wp:posOffset>
                      </wp:positionH>
                      <wp:positionV relativeFrom="paragraph">
                        <wp:posOffset>0</wp:posOffset>
                      </wp:positionV>
                      <wp:extent cx="76200" cy="28575"/>
                      <wp:effectExtent l="19050" t="19050" r="19050" b="28575"/>
                      <wp:wrapNone/>
                      <wp:docPr id="7029" name="Text Box 3489">
                        <a:extLst xmlns:a="http://schemas.openxmlformats.org/drawingml/2006/main">
                          <a:ext uri="{FF2B5EF4-FFF2-40B4-BE49-F238E27FC236}">
                            <a16:creationId xmlns:a16="http://schemas.microsoft.com/office/drawing/2014/main" id="{00000000-0008-0000-0000-00007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AD020" id="Text Box 3489" o:spid="_x0000_s1026" type="#_x0000_t202" style="position:absolute;margin-left:0;margin-top:0;width:6pt;height:2.25pt;z-index:2500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1312" behindDoc="0" locked="0" layoutInCell="1" allowOverlap="1" wp14:anchorId="4B87538A" wp14:editId="0EDCA260">
                      <wp:simplePos x="0" y="0"/>
                      <wp:positionH relativeFrom="column">
                        <wp:posOffset>0</wp:posOffset>
                      </wp:positionH>
                      <wp:positionV relativeFrom="paragraph">
                        <wp:posOffset>0</wp:posOffset>
                      </wp:positionV>
                      <wp:extent cx="76200" cy="28575"/>
                      <wp:effectExtent l="19050" t="19050" r="19050" b="28575"/>
                      <wp:wrapNone/>
                      <wp:docPr id="7030" name="Text Box 3488">
                        <a:extLst xmlns:a="http://schemas.openxmlformats.org/drawingml/2006/main">
                          <a:ext uri="{FF2B5EF4-FFF2-40B4-BE49-F238E27FC236}">
                            <a16:creationId xmlns:a16="http://schemas.microsoft.com/office/drawing/2014/main" id="{00000000-0008-0000-0000-00007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5DB706" id="Text Box 3488" o:spid="_x0000_s1026" type="#_x0000_t202" style="position:absolute;margin-left:0;margin-top:0;width:6pt;height:2.25pt;z-index:2500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2336" behindDoc="0" locked="0" layoutInCell="1" allowOverlap="1" wp14:anchorId="219CB438" wp14:editId="414E06FB">
                      <wp:simplePos x="0" y="0"/>
                      <wp:positionH relativeFrom="column">
                        <wp:posOffset>0</wp:posOffset>
                      </wp:positionH>
                      <wp:positionV relativeFrom="paragraph">
                        <wp:posOffset>0</wp:posOffset>
                      </wp:positionV>
                      <wp:extent cx="76200" cy="28575"/>
                      <wp:effectExtent l="19050" t="19050" r="19050" b="28575"/>
                      <wp:wrapNone/>
                      <wp:docPr id="7031" name="Text Box 3487">
                        <a:extLst xmlns:a="http://schemas.openxmlformats.org/drawingml/2006/main">
                          <a:ext uri="{FF2B5EF4-FFF2-40B4-BE49-F238E27FC236}">
                            <a16:creationId xmlns:a16="http://schemas.microsoft.com/office/drawing/2014/main" id="{00000000-0008-0000-0000-00007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FA119" id="Text Box 3487" o:spid="_x0000_s1026" type="#_x0000_t202" style="position:absolute;margin-left:0;margin-top:0;width:6pt;height:2.25pt;z-index:2500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3360" behindDoc="0" locked="0" layoutInCell="1" allowOverlap="1" wp14:anchorId="13BA8F14" wp14:editId="696EAE50">
                      <wp:simplePos x="0" y="0"/>
                      <wp:positionH relativeFrom="column">
                        <wp:posOffset>0</wp:posOffset>
                      </wp:positionH>
                      <wp:positionV relativeFrom="paragraph">
                        <wp:posOffset>0</wp:posOffset>
                      </wp:positionV>
                      <wp:extent cx="76200" cy="28575"/>
                      <wp:effectExtent l="19050" t="19050" r="19050" b="28575"/>
                      <wp:wrapNone/>
                      <wp:docPr id="7032" name="Text Box 3486">
                        <a:extLst xmlns:a="http://schemas.openxmlformats.org/drawingml/2006/main">
                          <a:ext uri="{FF2B5EF4-FFF2-40B4-BE49-F238E27FC236}">
                            <a16:creationId xmlns:a16="http://schemas.microsoft.com/office/drawing/2014/main" id="{00000000-0008-0000-0000-00007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26055" id="Text Box 3486" o:spid="_x0000_s1026" type="#_x0000_t202" style="position:absolute;margin-left:0;margin-top:0;width:6pt;height:2.25pt;z-index:2500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4384" behindDoc="0" locked="0" layoutInCell="1" allowOverlap="1" wp14:anchorId="770FB7B9" wp14:editId="562218D0">
                      <wp:simplePos x="0" y="0"/>
                      <wp:positionH relativeFrom="column">
                        <wp:posOffset>0</wp:posOffset>
                      </wp:positionH>
                      <wp:positionV relativeFrom="paragraph">
                        <wp:posOffset>0</wp:posOffset>
                      </wp:positionV>
                      <wp:extent cx="76200" cy="28575"/>
                      <wp:effectExtent l="19050" t="19050" r="19050" b="28575"/>
                      <wp:wrapNone/>
                      <wp:docPr id="7033" name="Text Box 3485">
                        <a:extLst xmlns:a="http://schemas.openxmlformats.org/drawingml/2006/main">
                          <a:ext uri="{FF2B5EF4-FFF2-40B4-BE49-F238E27FC236}">
                            <a16:creationId xmlns:a16="http://schemas.microsoft.com/office/drawing/2014/main" id="{00000000-0008-0000-0000-00007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F0774" id="Text Box 3485" o:spid="_x0000_s1026" type="#_x0000_t202" style="position:absolute;margin-left:0;margin-top:0;width:6pt;height:2.25pt;z-index:2500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5408" behindDoc="0" locked="0" layoutInCell="1" allowOverlap="1" wp14:anchorId="31081CA9" wp14:editId="751ED706">
                      <wp:simplePos x="0" y="0"/>
                      <wp:positionH relativeFrom="column">
                        <wp:posOffset>0</wp:posOffset>
                      </wp:positionH>
                      <wp:positionV relativeFrom="paragraph">
                        <wp:posOffset>0</wp:posOffset>
                      </wp:positionV>
                      <wp:extent cx="76200" cy="28575"/>
                      <wp:effectExtent l="19050" t="19050" r="19050" b="28575"/>
                      <wp:wrapNone/>
                      <wp:docPr id="7034" name="Text Box 3484">
                        <a:extLst xmlns:a="http://schemas.openxmlformats.org/drawingml/2006/main">
                          <a:ext uri="{FF2B5EF4-FFF2-40B4-BE49-F238E27FC236}">
                            <a16:creationId xmlns:a16="http://schemas.microsoft.com/office/drawing/2014/main" id="{00000000-0008-0000-0000-00007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16C50" id="Text Box 3484" o:spid="_x0000_s1026" type="#_x0000_t202" style="position:absolute;margin-left:0;margin-top:0;width:6pt;height:2.25pt;z-index:2500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6432" behindDoc="0" locked="0" layoutInCell="1" allowOverlap="1" wp14:anchorId="1F403AF7" wp14:editId="3B2BFDDC">
                      <wp:simplePos x="0" y="0"/>
                      <wp:positionH relativeFrom="column">
                        <wp:posOffset>0</wp:posOffset>
                      </wp:positionH>
                      <wp:positionV relativeFrom="paragraph">
                        <wp:posOffset>0</wp:posOffset>
                      </wp:positionV>
                      <wp:extent cx="76200" cy="28575"/>
                      <wp:effectExtent l="19050" t="19050" r="19050" b="28575"/>
                      <wp:wrapNone/>
                      <wp:docPr id="7035" name="Text Box 3483">
                        <a:extLst xmlns:a="http://schemas.openxmlformats.org/drawingml/2006/main">
                          <a:ext uri="{FF2B5EF4-FFF2-40B4-BE49-F238E27FC236}">
                            <a16:creationId xmlns:a16="http://schemas.microsoft.com/office/drawing/2014/main" id="{00000000-0008-0000-0000-00007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3911A" id="Text Box 3483" o:spid="_x0000_s1026" type="#_x0000_t202" style="position:absolute;margin-left:0;margin-top:0;width:6pt;height:2.25pt;z-index:2500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7456" behindDoc="0" locked="0" layoutInCell="1" allowOverlap="1" wp14:anchorId="7E22D8B7" wp14:editId="21B6C45B">
                      <wp:simplePos x="0" y="0"/>
                      <wp:positionH relativeFrom="column">
                        <wp:posOffset>0</wp:posOffset>
                      </wp:positionH>
                      <wp:positionV relativeFrom="paragraph">
                        <wp:posOffset>0</wp:posOffset>
                      </wp:positionV>
                      <wp:extent cx="76200" cy="28575"/>
                      <wp:effectExtent l="19050" t="19050" r="19050" b="28575"/>
                      <wp:wrapNone/>
                      <wp:docPr id="7036" name="Text Box 3482">
                        <a:extLst xmlns:a="http://schemas.openxmlformats.org/drawingml/2006/main">
                          <a:ext uri="{FF2B5EF4-FFF2-40B4-BE49-F238E27FC236}">
                            <a16:creationId xmlns:a16="http://schemas.microsoft.com/office/drawing/2014/main" id="{00000000-0008-0000-0000-00007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EB058" id="Text Box 3482" o:spid="_x0000_s1026" type="#_x0000_t202" style="position:absolute;margin-left:0;margin-top:0;width:6pt;height:2.25pt;z-index:2500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8480" behindDoc="0" locked="0" layoutInCell="1" allowOverlap="1" wp14:anchorId="19E0CD28" wp14:editId="7B978BF4">
                      <wp:simplePos x="0" y="0"/>
                      <wp:positionH relativeFrom="column">
                        <wp:posOffset>0</wp:posOffset>
                      </wp:positionH>
                      <wp:positionV relativeFrom="paragraph">
                        <wp:posOffset>0</wp:posOffset>
                      </wp:positionV>
                      <wp:extent cx="76200" cy="28575"/>
                      <wp:effectExtent l="19050" t="19050" r="19050" b="28575"/>
                      <wp:wrapNone/>
                      <wp:docPr id="7037" name="Text Box 3481">
                        <a:extLst xmlns:a="http://schemas.openxmlformats.org/drawingml/2006/main">
                          <a:ext uri="{FF2B5EF4-FFF2-40B4-BE49-F238E27FC236}">
                            <a16:creationId xmlns:a16="http://schemas.microsoft.com/office/drawing/2014/main" id="{00000000-0008-0000-0000-00007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3375C" id="Text Box 3481" o:spid="_x0000_s1026" type="#_x0000_t202" style="position:absolute;margin-left:0;margin-top:0;width:6pt;height:2.25pt;z-index:2500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69504" behindDoc="0" locked="0" layoutInCell="1" allowOverlap="1" wp14:anchorId="602B47ED" wp14:editId="7FE118FB">
                      <wp:simplePos x="0" y="0"/>
                      <wp:positionH relativeFrom="column">
                        <wp:posOffset>0</wp:posOffset>
                      </wp:positionH>
                      <wp:positionV relativeFrom="paragraph">
                        <wp:posOffset>0</wp:posOffset>
                      </wp:positionV>
                      <wp:extent cx="76200" cy="28575"/>
                      <wp:effectExtent l="19050" t="19050" r="19050" b="28575"/>
                      <wp:wrapNone/>
                      <wp:docPr id="7038" name="Text Box 3480">
                        <a:extLst xmlns:a="http://schemas.openxmlformats.org/drawingml/2006/main">
                          <a:ext uri="{FF2B5EF4-FFF2-40B4-BE49-F238E27FC236}">
                            <a16:creationId xmlns:a16="http://schemas.microsoft.com/office/drawing/2014/main" id="{00000000-0008-0000-0000-00007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A7332" id="Text Box 3480" o:spid="_x0000_s1026" type="#_x0000_t202" style="position:absolute;margin-left:0;margin-top:0;width:6pt;height:2.25pt;z-index:2500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0528" behindDoc="0" locked="0" layoutInCell="1" allowOverlap="1" wp14:anchorId="77734B7A" wp14:editId="7988536F">
                      <wp:simplePos x="0" y="0"/>
                      <wp:positionH relativeFrom="column">
                        <wp:posOffset>0</wp:posOffset>
                      </wp:positionH>
                      <wp:positionV relativeFrom="paragraph">
                        <wp:posOffset>0</wp:posOffset>
                      </wp:positionV>
                      <wp:extent cx="76200" cy="28575"/>
                      <wp:effectExtent l="19050" t="19050" r="19050" b="28575"/>
                      <wp:wrapNone/>
                      <wp:docPr id="7039" name="Text Box 3479">
                        <a:extLst xmlns:a="http://schemas.openxmlformats.org/drawingml/2006/main">
                          <a:ext uri="{FF2B5EF4-FFF2-40B4-BE49-F238E27FC236}">
                            <a16:creationId xmlns:a16="http://schemas.microsoft.com/office/drawing/2014/main" id="{00000000-0008-0000-0000-00007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0359F" id="Text Box 3479" o:spid="_x0000_s1026" type="#_x0000_t202" style="position:absolute;margin-left:0;margin-top:0;width:6pt;height:2.25pt;z-index:2500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1552" behindDoc="0" locked="0" layoutInCell="1" allowOverlap="1" wp14:anchorId="1D23753E" wp14:editId="7DF5CC12">
                      <wp:simplePos x="0" y="0"/>
                      <wp:positionH relativeFrom="column">
                        <wp:posOffset>0</wp:posOffset>
                      </wp:positionH>
                      <wp:positionV relativeFrom="paragraph">
                        <wp:posOffset>0</wp:posOffset>
                      </wp:positionV>
                      <wp:extent cx="76200" cy="28575"/>
                      <wp:effectExtent l="19050" t="19050" r="19050" b="28575"/>
                      <wp:wrapNone/>
                      <wp:docPr id="7040" name="Text Box 3478">
                        <a:extLst xmlns:a="http://schemas.openxmlformats.org/drawingml/2006/main">
                          <a:ext uri="{FF2B5EF4-FFF2-40B4-BE49-F238E27FC236}">
                            <a16:creationId xmlns:a16="http://schemas.microsoft.com/office/drawing/2014/main" id="{00000000-0008-0000-0000-00008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E124A" id="Text Box 3478" o:spid="_x0000_s1026" type="#_x0000_t202" style="position:absolute;margin-left:0;margin-top:0;width:6pt;height:2.25pt;z-index:2500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2576" behindDoc="0" locked="0" layoutInCell="1" allowOverlap="1" wp14:anchorId="745590FB" wp14:editId="59A2CD64">
                      <wp:simplePos x="0" y="0"/>
                      <wp:positionH relativeFrom="column">
                        <wp:posOffset>0</wp:posOffset>
                      </wp:positionH>
                      <wp:positionV relativeFrom="paragraph">
                        <wp:posOffset>0</wp:posOffset>
                      </wp:positionV>
                      <wp:extent cx="76200" cy="28575"/>
                      <wp:effectExtent l="19050" t="19050" r="19050" b="28575"/>
                      <wp:wrapNone/>
                      <wp:docPr id="7041" name="Text Box 3477">
                        <a:extLst xmlns:a="http://schemas.openxmlformats.org/drawingml/2006/main">
                          <a:ext uri="{FF2B5EF4-FFF2-40B4-BE49-F238E27FC236}">
                            <a16:creationId xmlns:a16="http://schemas.microsoft.com/office/drawing/2014/main" id="{00000000-0008-0000-0000-00008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DAC37" id="Text Box 3477" o:spid="_x0000_s1026" type="#_x0000_t202" style="position:absolute;margin-left:0;margin-top:0;width:6pt;height:2.25pt;z-index:2500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3600" behindDoc="0" locked="0" layoutInCell="1" allowOverlap="1" wp14:anchorId="11A7D5A3" wp14:editId="55AE6319">
                      <wp:simplePos x="0" y="0"/>
                      <wp:positionH relativeFrom="column">
                        <wp:posOffset>0</wp:posOffset>
                      </wp:positionH>
                      <wp:positionV relativeFrom="paragraph">
                        <wp:posOffset>0</wp:posOffset>
                      </wp:positionV>
                      <wp:extent cx="76200" cy="28575"/>
                      <wp:effectExtent l="19050" t="19050" r="19050" b="28575"/>
                      <wp:wrapNone/>
                      <wp:docPr id="7042" name="Text Box 3476">
                        <a:extLst xmlns:a="http://schemas.openxmlformats.org/drawingml/2006/main">
                          <a:ext uri="{FF2B5EF4-FFF2-40B4-BE49-F238E27FC236}">
                            <a16:creationId xmlns:a16="http://schemas.microsoft.com/office/drawing/2014/main" id="{00000000-0008-0000-0000-00008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FB7A5" id="Text Box 3476" o:spid="_x0000_s1026" type="#_x0000_t202" style="position:absolute;margin-left:0;margin-top:0;width:6pt;height:2.25pt;z-index:2500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4624" behindDoc="0" locked="0" layoutInCell="1" allowOverlap="1" wp14:anchorId="6EBB89C8" wp14:editId="1E1C93E5">
                      <wp:simplePos x="0" y="0"/>
                      <wp:positionH relativeFrom="column">
                        <wp:posOffset>0</wp:posOffset>
                      </wp:positionH>
                      <wp:positionV relativeFrom="paragraph">
                        <wp:posOffset>0</wp:posOffset>
                      </wp:positionV>
                      <wp:extent cx="76200" cy="28575"/>
                      <wp:effectExtent l="19050" t="19050" r="19050" b="28575"/>
                      <wp:wrapNone/>
                      <wp:docPr id="7043" name="Text Box 3475">
                        <a:extLst xmlns:a="http://schemas.openxmlformats.org/drawingml/2006/main">
                          <a:ext uri="{FF2B5EF4-FFF2-40B4-BE49-F238E27FC236}">
                            <a16:creationId xmlns:a16="http://schemas.microsoft.com/office/drawing/2014/main" id="{00000000-0008-0000-0000-00008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B353F" id="Text Box 3475" o:spid="_x0000_s1026" type="#_x0000_t202" style="position:absolute;margin-left:0;margin-top:0;width:6pt;height:2.25pt;z-index:2500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5648" behindDoc="0" locked="0" layoutInCell="1" allowOverlap="1" wp14:anchorId="2BA1A702" wp14:editId="49627B8D">
                      <wp:simplePos x="0" y="0"/>
                      <wp:positionH relativeFrom="column">
                        <wp:posOffset>0</wp:posOffset>
                      </wp:positionH>
                      <wp:positionV relativeFrom="paragraph">
                        <wp:posOffset>0</wp:posOffset>
                      </wp:positionV>
                      <wp:extent cx="76200" cy="28575"/>
                      <wp:effectExtent l="19050" t="19050" r="19050" b="28575"/>
                      <wp:wrapNone/>
                      <wp:docPr id="7044" name="Text Box 3474">
                        <a:extLst xmlns:a="http://schemas.openxmlformats.org/drawingml/2006/main">
                          <a:ext uri="{FF2B5EF4-FFF2-40B4-BE49-F238E27FC236}">
                            <a16:creationId xmlns:a16="http://schemas.microsoft.com/office/drawing/2014/main" id="{00000000-0008-0000-0000-00008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3039E" id="Text Box 3474" o:spid="_x0000_s1026" type="#_x0000_t202" style="position:absolute;margin-left:0;margin-top:0;width:6pt;height:2.25pt;z-index:2500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6672" behindDoc="0" locked="0" layoutInCell="1" allowOverlap="1" wp14:anchorId="7390BA2F" wp14:editId="622AB560">
                      <wp:simplePos x="0" y="0"/>
                      <wp:positionH relativeFrom="column">
                        <wp:posOffset>0</wp:posOffset>
                      </wp:positionH>
                      <wp:positionV relativeFrom="paragraph">
                        <wp:posOffset>0</wp:posOffset>
                      </wp:positionV>
                      <wp:extent cx="76200" cy="28575"/>
                      <wp:effectExtent l="19050" t="19050" r="19050" b="28575"/>
                      <wp:wrapNone/>
                      <wp:docPr id="7045" name="Text Box 3473">
                        <a:extLst xmlns:a="http://schemas.openxmlformats.org/drawingml/2006/main">
                          <a:ext uri="{FF2B5EF4-FFF2-40B4-BE49-F238E27FC236}">
                            <a16:creationId xmlns:a16="http://schemas.microsoft.com/office/drawing/2014/main" id="{00000000-0008-0000-0000-00008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28988" id="Text Box 3473" o:spid="_x0000_s1026" type="#_x0000_t202" style="position:absolute;margin-left:0;margin-top:0;width:6pt;height:2.25pt;z-index:2500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7696" behindDoc="0" locked="0" layoutInCell="1" allowOverlap="1" wp14:anchorId="1243A1B3" wp14:editId="1B7D05F5">
                      <wp:simplePos x="0" y="0"/>
                      <wp:positionH relativeFrom="column">
                        <wp:posOffset>0</wp:posOffset>
                      </wp:positionH>
                      <wp:positionV relativeFrom="paragraph">
                        <wp:posOffset>0</wp:posOffset>
                      </wp:positionV>
                      <wp:extent cx="76200" cy="28575"/>
                      <wp:effectExtent l="19050" t="19050" r="19050" b="28575"/>
                      <wp:wrapNone/>
                      <wp:docPr id="7046" name="Text Box 3472">
                        <a:extLst xmlns:a="http://schemas.openxmlformats.org/drawingml/2006/main">
                          <a:ext uri="{FF2B5EF4-FFF2-40B4-BE49-F238E27FC236}">
                            <a16:creationId xmlns:a16="http://schemas.microsoft.com/office/drawing/2014/main" id="{00000000-0008-0000-0000-00008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500B9" id="Text Box 3472" o:spid="_x0000_s1026" type="#_x0000_t202" style="position:absolute;margin-left:0;margin-top:0;width:6pt;height:2.25pt;z-index:2500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8720" behindDoc="0" locked="0" layoutInCell="1" allowOverlap="1" wp14:anchorId="479F16FC" wp14:editId="265A58EE">
                      <wp:simplePos x="0" y="0"/>
                      <wp:positionH relativeFrom="column">
                        <wp:posOffset>0</wp:posOffset>
                      </wp:positionH>
                      <wp:positionV relativeFrom="paragraph">
                        <wp:posOffset>0</wp:posOffset>
                      </wp:positionV>
                      <wp:extent cx="76200" cy="28575"/>
                      <wp:effectExtent l="19050" t="19050" r="19050" b="28575"/>
                      <wp:wrapNone/>
                      <wp:docPr id="7047" name="Text Box 3471">
                        <a:extLst xmlns:a="http://schemas.openxmlformats.org/drawingml/2006/main">
                          <a:ext uri="{FF2B5EF4-FFF2-40B4-BE49-F238E27FC236}">
                            <a16:creationId xmlns:a16="http://schemas.microsoft.com/office/drawing/2014/main" id="{00000000-0008-0000-0000-00008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7598A" id="Text Box 3471" o:spid="_x0000_s1026" type="#_x0000_t202" style="position:absolute;margin-left:0;margin-top:0;width:6pt;height:2.25pt;z-index:2500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79744" behindDoc="0" locked="0" layoutInCell="1" allowOverlap="1" wp14:anchorId="3D419BE9" wp14:editId="73125C87">
                      <wp:simplePos x="0" y="0"/>
                      <wp:positionH relativeFrom="column">
                        <wp:posOffset>0</wp:posOffset>
                      </wp:positionH>
                      <wp:positionV relativeFrom="paragraph">
                        <wp:posOffset>0</wp:posOffset>
                      </wp:positionV>
                      <wp:extent cx="76200" cy="28575"/>
                      <wp:effectExtent l="19050" t="19050" r="19050" b="28575"/>
                      <wp:wrapNone/>
                      <wp:docPr id="7048" name="Text Box 3470">
                        <a:extLst xmlns:a="http://schemas.openxmlformats.org/drawingml/2006/main">
                          <a:ext uri="{FF2B5EF4-FFF2-40B4-BE49-F238E27FC236}">
                            <a16:creationId xmlns:a16="http://schemas.microsoft.com/office/drawing/2014/main" id="{00000000-0008-0000-0000-00008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66410" id="Text Box 3470" o:spid="_x0000_s1026" type="#_x0000_t202" style="position:absolute;margin-left:0;margin-top:0;width:6pt;height:2.25pt;z-index:2500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0768" behindDoc="0" locked="0" layoutInCell="1" allowOverlap="1" wp14:anchorId="190715BC" wp14:editId="22749E7B">
                      <wp:simplePos x="0" y="0"/>
                      <wp:positionH relativeFrom="column">
                        <wp:posOffset>0</wp:posOffset>
                      </wp:positionH>
                      <wp:positionV relativeFrom="paragraph">
                        <wp:posOffset>0</wp:posOffset>
                      </wp:positionV>
                      <wp:extent cx="76200" cy="28575"/>
                      <wp:effectExtent l="19050" t="19050" r="19050" b="28575"/>
                      <wp:wrapNone/>
                      <wp:docPr id="7049" name="Text Box 3469">
                        <a:extLst xmlns:a="http://schemas.openxmlformats.org/drawingml/2006/main">
                          <a:ext uri="{FF2B5EF4-FFF2-40B4-BE49-F238E27FC236}">
                            <a16:creationId xmlns:a16="http://schemas.microsoft.com/office/drawing/2014/main" id="{00000000-0008-0000-0000-00008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363C75" id="Text Box 3469" o:spid="_x0000_s1026" type="#_x0000_t202" style="position:absolute;margin-left:0;margin-top:0;width:6pt;height:2.25pt;z-index:2500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1792" behindDoc="0" locked="0" layoutInCell="1" allowOverlap="1" wp14:anchorId="3FD989D7" wp14:editId="6EF09CD6">
                      <wp:simplePos x="0" y="0"/>
                      <wp:positionH relativeFrom="column">
                        <wp:posOffset>0</wp:posOffset>
                      </wp:positionH>
                      <wp:positionV relativeFrom="paragraph">
                        <wp:posOffset>0</wp:posOffset>
                      </wp:positionV>
                      <wp:extent cx="76200" cy="28575"/>
                      <wp:effectExtent l="19050" t="19050" r="19050" b="28575"/>
                      <wp:wrapNone/>
                      <wp:docPr id="7050" name="Text Box 3468">
                        <a:extLst xmlns:a="http://schemas.openxmlformats.org/drawingml/2006/main">
                          <a:ext uri="{FF2B5EF4-FFF2-40B4-BE49-F238E27FC236}">
                            <a16:creationId xmlns:a16="http://schemas.microsoft.com/office/drawing/2014/main" id="{00000000-0008-0000-0000-00008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EB10D9" id="Text Box 3468" o:spid="_x0000_s1026" type="#_x0000_t202" style="position:absolute;margin-left:0;margin-top:0;width:6pt;height:2.25pt;z-index:2500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2816" behindDoc="0" locked="0" layoutInCell="1" allowOverlap="1" wp14:anchorId="1789CDF5" wp14:editId="1FBDBAE0">
                      <wp:simplePos x="0" y="0"/>
                      <wp:positionH relativeFrom="column">
                        <wp:posOffset>0</wp:posOffset>
                      </wp:positionH>
                      <wp:positionV relativeFrom="paragraph">
                        <wp:posOffset>0</wp:posOffset>
                      </wp:positionV>
                      <wp:extent cx="76200" cy="28575"/>
                      <wp:effectExtent l="19050" t="19050" r="19050" b="28575"/>
                      <wp:wrapNone/>
                      <wp:docPr id="7051" name="Text Box 3467">
                        <a:extLst xmlns:a="http://schemas.openxmlformats.org/drawingml/2006/main">
                          <a:ext uri="{FF2B5EF4-FFF2-40B4-BE49-F238E27FC236}">
                            <a16:creationId xmlns:a16="http://schemas.microsoft.com/office/drawing/2014/main" id="{00000000-0008-0000-0000-00008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E841A" id="Text Box 3467" o:spid="_x0000_s1026" type="#_x0000_t202" style="position:absolute;margin-left:0;margin-top:0;width:6pt;height:2.25pt;z-index:2500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3840" behindDoc="0" locked="0" layoutInCell="1" allowOverlap="1" wp14:anchorId="1CAEE31C" wp14:editId="4CB6E40A">
                      <wp:simplePos x="0" y="0"/>
                      <wp:positionH relativeFrom="column">
                        <wp:posOffset>0</wp:posOffset>
                      </wp:positionH>
                      <wp:positionV relativeFrom="paragraph">
                        <wp:posOffset>0</wp:posOffset>
                      </wp:positionV>
                      <wp:extent cx="76200" cy="28575"/>
                      <wp:effectExtent l="19050" t="19050" r="19050" b="28575"/>
                      <wp:wrapNone/>
                      <wp:docPr id="7052" name="Text Box 3466">
                        <a:extLst xmlns:a="http://schemas.openxmlformats.org/drawingml/2006/main">
                          <a:ext uri="{FF2B5EF4-FFF2-40B4-BE49-F238E27FC236}">
                            <a16:creationId xmlns:a16="http://schemas.microsoft.com/office/drawing/2014/main" id="{00000000-0008-0000-0000-00008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A21A7" id="Text Box 3466" o:spid="_x0000_s1026" type="#_x0000_t202" style="position:absolute;margin-left:0;margin-top:0;width:6pt;height:2.25pt;z-index:2500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4864" behindDoc="0" locked="0" layoutInCell="1" allowOverlap="1" wp14:anchorId="7C4B5800" wp14:editId="1F57241C">
                      <wp:simplePos x="0" y="0"/>
                      <wp:positionH relativeFrom="column">
                        <wp:posOffset>0</wp:posOffset>
                      </wp:positionH>
                      <wp:positionV relativeFrom="paragraph">
                        <wp:posOffset>0</wp:posOffset>
                      </wp:positionV>
                      <wp:extent cx="76200" cy="28575"/>
                      <wp:effectExtent l="19050" t="19050" r="19050" b="28575"/>
                      <wp:wrapNone/>
                      <wp:docPr id="7053" name="Text Box 3465">
                        <a:extLst xmlns:a="http://schemas.openxmlformats.org/drawingml/2006/main">
                          <a:ext uri="{FF2B5EF4-FFF2-40B4-BE49-F238E27FC236}">
                            <a16:creationId xmlns:a16="http://schemas.microsoft.com/office/drawing/2014/main" id="{00000000-0008-0000-0000-00008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09DFF" id="Text Box 3465" o:spid="_x0000_s1026" type="#_x0000_t202" style="position:absolute;margin-left:0;margin-top:0;width:6pt;height:2.25pt;z-index:2500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5888" behindDoc="0" locked="0" layoutInCell="1" allowOverlap="1" wp14:anchorId="717BE5FE" wp14:editId="6D10FCCB">
                      <wp:simplePos x="0" y="0"/>
                      <wp:positionH relativeFrom="column">
                        <wp:posOffset>0</wp:posOffset>
                      </wp:positionH>
                      <wp:positionV relativeFrom="paragraph">
                        <wp:posOffset>0</wp:posOffset>
                      </wp:positionV>
                      <wp:extent cx="76200" cy="28575"/>
                      <wp:effectExtent l="19050" t="19050" r="19050" b="28575"/>
                      <wp:wrapNone/>
                      <wp:docPr id="7054" name="Text Box 3464">
                        <a:extLst xmlns:a="http://schemas.openxmlformats.org/drawingml/2006/main">
                          <a:ext uri="{FF2B5EF4-FFF2-40B4-BE49-F238E27FC236}">
                            <a16:creationId xmlns:a16="http://schemas.microsoft.com/office/drawing/2014/main" id="{00000000-0008-0000-0000-00008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DA111" id="Text Box 3464" o:spid="_x0000_s1026" type="#_x0000_t202" style="position:absolute;margin-left:0;margin-top:0;width:6pt;height:2.25pt;z-index:2500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6912" behindDoc="0" locked="0" layoutInCell="1" allowOverlap="1" wp14:anchorId="393333FD" wp14:editId="3FBEE18C">
                      <wp:simplePos x="0" y="0"/>
                      <wp:positionH relativeFrom="column">
                        <wp:posOffset>0</wp:posOffset>
                      </wp:positionH>
                      <wp:positionV relativeFrom="paragraph">
                        <wp:posOffset>0</wp:posOffset>
                      </wp:positionV>
                      <wp:extent cx="76200" cy="28575"/>
                      <wp:effectExtent l="19050" t="19050" r="19050" b="28575"/>
                      <wp:wrapNone/>
                      <wp:docPr id="7055" name="Text Box 3463">
                        <a:extLst xmlns:a="http://schemas.openxmlformats.org/drawingml/2006/main">
                          <a:ext uri="{FF2B5EF4-FFF2-40B4-BE49-F238E27FC236}">
                            <a16:creationId xmlns:a16="http://schemas.microsoft.com/office/drawing/2014/main" id="{00000000-0008-0000-0000-00008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4256B4" id="Text Box 3463" o:spid="_x0000_s1026" type="#_x0000_t202" style="position:absolute;margin-left:0;margin-top:0;width:6pt;height:2.25pt;z-index:2500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7936" behindDoc="0" locked="0" layoutInCell="1" allowOverlap="1" wp14:anchorId="7C5E4E58" wp14:editId="18DF7D9F">
                      <wp:simplePos x="0" y="0"/>
                      <wp:positionH relativeFrom="column">
                        <wp:posOffset>0</wp:posOffset>
                      </wp:positionH>
                      <wp:positionV relativeFrom="paragraph">
                        <wp:posOffset>0</wp:posOffset>
                      </wp:positionV>
                      <wp:extent cx="76200" cy="28575"/>
                      <wp:effectExtent l="19050" t="19050" r="19050" b="28575"/>
                      <wp:wrapNone/>
                      <wp:docPr id="7056" name="Text Box 3462">
                        <a:extLst xmlns:a="http://schemas.openxmlformats.org/drawingml/2006/main">
                          <a:ext uri="{FF2B5EF4-FFF2-40B4-BE49-F238E27FC236}">
                            <a16:creationId xmlns:a16="http://schemas.microsoft.com/office/drawing/2014/main" id="{00000000-0008-0000-0000-00009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3F2F7C" id="Text Box 3462" o:spid="_x0000_s1026" type="#_x0000_t202" style="position:absolute;margin-left:0;margin-top:0;width:6pt;height:2.25pt;z-index:2500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8960" behindDoc="0" locked="0" layoutInCell="1" allowOverlap="1" wp14:anchorId="48F07337" wp14:editId="50E2F45C">
                      <wp:simplePos x="0" y="0"/>
                      <wp:positionH relativeFrom="column">
                        <wp:posOffset>0</wp:posOffset>
                      </wp:positionH>
                      <wp:positionV relativeFrom="paragraph">
                        <wp:posOffset>0</wp:posOffset>
                      </wp:positionV>
                      <wp:extent cx="76200" cy="28575"/>
                      <wp:effectExtent l="19050" t="19050" r="19050" b="28575"/>
                      <wp:wrapNone/>
                      <wp:docPr id="7057" name="Text Box 3461">
                        <a:extLst xmlns:a="http://schemas.openxmlformats.org/drawingml/2006/main">
                          <a:ext uri="{FF2B5EF4-FFF2-40B4-BE49-F238E27FC236}">
                            <a16:creationId xmlns:a16="http://schemas.microsoft.com/office/drawing/2014/main" id="{00000000-0008-0000-0000-00009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6A16B" id="Text Box 3461" o:spid="_x0000_s1026" type="#_x0000_t202" style="position:absolute;margin-left:0;margin-top:0;width:6pt;height:2.25pt;z-index:2500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89984" behindDoc="0" locked="0" layoutInCell="1" allowOverlap="1" wp14:anchorId="4B80D886" wp14:editId="2DC53EB8">
                      <wp:simplePos x="0" y="0"/>
                      <wp:positionH relativeFrom="column">
                        <wp:posOffset>0</wp:posOffset>
                      </wp:positionH>
                      <wp:positionV relativeFrom="paragraph">
                        <wp:posOffset>0</wp:posOffset>
                      </wp:positionV>
                      <wp:extent cx="76200" cy="28575"/>
                      <wp:effectExtent l="19050" t="19050" r="19050" b="28575"/>
                      <wp:wrapNone/>
                      <wp:docPr id="7058" name="Text Box 3460">
                        <a:extLst xmlns:a="http://schemas.openxmlformats.org/drawingml/2006/main">
                          <a:ext uri="{FF2B5EF4-FFF2-40B4-BE49-F238E27FC236}">
                            <a16:creationId xmlns:a16="http://schemas.microsoft.com/office/drawing/2014/main" id="{00000000-0008-0000-0000-00009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F3F72" id="Text Box 3460" o:spid="_x0000_s1026" type="#_x0000_t202" style="position:absolute;margin-left:0;margin-top:0;width:6pt;height:2.25pt;z-index:2500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1008" behindDoc="0" locked="0" layoutInCell="1" allowOverlap="1" wp14:anchorId="28FF7AD3" wp14:editId="0303F5C2">
                      <wp:simplePos x="0" y="0"/>
                      <wp:positionH relativeFrom="column">
                        <wp:posOffset>0</wp:posOffset>
                      </wp:positionH>
                      <wp:positionV relativeFrom="paragraph">
                        <wp:posOffset>0</wp:posOffset>
                      </wp:positionV>
                      <wp:extent cx="76200" cy="28575"/>
                      <wp:effectExtent l="19050" t="19050" r="19050" b="28575"/>
                      <wp:wrapNone/>
                      <wp:docPr id="7059" name="Text Box 3459">
                        <a:extLst xmlns:a="http://schemas.openxmlformats.org/drawingml/2006/main">
                          <a:ext uri="{FF2B5EF4-FFF2-40B4-BE49-F238E27FC236}">
                            <a16:creationId xmlns:a16="http://schemas.microsoft.com/office/drawing/2014/main" id="{00000000-0008-0000-0000-00009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60C76" id="Text Box 3459" o:spid="_x0000_s1026" type="#_x0000_t202" style="position:absolute;margin-left:0;margin-top:0;width:6pt;height:2.25pt;z-index:2500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2032" behindDoc="0" locked="0" layoutInCell="1" allowOverlap="1" wp14:anchorId="6C17CAF0" wp14:editId="49F7CFF2">
                      <wp:simplePos x="0" y="0"/>
                      <wp:positionH relativeFrom="column">
                        <wp:posOffset>0</wp:posOffset>
                      </wp:positionH>
                      <wp:positionV relativeFrom="paragraph">
                        <wp:posOffset>0</wp:posOffset>
                      </wp:positionV>
                      <wp:extent cx="76200" cy="28575"/>
                      <wp:effectExtent l="19050" t="19050" r="19050" b="28575"/>
                      <wp:wrapNone/>
                      <wp:docPr id="7060" name="Text Box 3458">
                        <a:extLst xmlns:a="http://schemas.openxmlformats.org/drawingml/2006/main">
                          <a:ext uri="{FF2B5EF4-FFF2-40B4-BE49-F238E27FC236}">
                            <a16:creationId xmlns:a16="http://schemas.microsoft.com/office/drawing/2014/main" id="{00000000-0008-0000-0000-00009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DACD9E" id="Text Box 3458" o:spid="_x0000_s1026" type="#_x0000_t202" style="position:absolute;margin-left:0;margin-top:0;width:6pt;height:2.25pt;z-index:2500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3056" behindDoc="0" locked="0" layoutInCell="1" allowOverlap="1" wp14:anchorId="67D154AB" wp14:editId="42F140CC">
                      <wp:simplePos x="0" y="0"/>
                      <wp:positionH relativeFrom="column">
                        <wp:posOffset>0</wp:posOffset>
                      </wp:positionH>
                      <wp:positionV relativeFrom="paragraph">
                        <wp:posOffset>0</wp:posOffset>
                      </wp:positionV>
                      <wp:extent cx="76200" cy="28575"/>
                      <wp:effectExtent l="19050" t="19050" r="19050" b="28575"/>
                      <wp:wrapNone/>
                      <wp:docPr id="7061" name="Text Box 3457">
                        <a:extLst xmlns:a="http://schemas.openxmlformats.org/drawingml/2006/main">
                          <a:ext uri="{FF2B5EF4-FFF2-40B4-BE49-F238E27FC236}">
                            <a16:creationId xmlns:a16="http://schemas.microsoft.com/office/drawing/2014/main" id="{00000000-0008-0000-0000-00009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E16B0" id="Text Box 3457" o:spid="_x0000_s1026" type="#_x0000_t202" style="position:absolute;margin-left:0;margin-top:0;width:6pt;height:2.25pt;z-index:2500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4080" behindDoc="0" locked="0" layoutInCell="1" allowOverlap="1" wp14:anchorId="64AA0B25" wp14:editId="3C4FA056">
                      <wp:simplePos x="0" y="0"/>
                      <wp:positionH relativeFrom="column">
                        <wp:posOffset>0</wp:posOffset>
                      </wp:positionH>
                      <wp:positionV relativeFrom="paragraph">
                        <wp:posOffset>0</wp:posOffset>
                      </wp:positionV>
                      <wp:extent cx="76200" cy="28575"/>
                      <wp:effectExtent l="19050" t="19050" r="19050" b="28575"/>
                      <wp:wrapNone/>
                      <wp:docPr id="7062" name="Text Box 3456">
                        <a:extLst xmlns:a="http://schemas.openxmlformats.org/drawingml/2006/main">
                          <a:ext uri="{FF2B5EF4-FFF2-40B4-BE49-F238E27FC236}">
                            <a16:creationId xmlns:a16="http://schemas.microsoft.com/office/drawing/2014/main" id="{00000000-0008-0000-0000-00009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AB712" id="Text Box 3456" o:spid="_x0000_s1026" type="#_x0000_t202" style="position:absolute;margin-left:0;margin-top:0;width:6pt;height:2.25pt;z-index:2500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5104" behindDoc="0" locked="0" layoutInCell="1" allowOverlap="1" wp14:anchorId="6A7A8147" wp14:editId="55C6CEFE">
                      <wp:simplePos x="0" y="0"/>
                      <wp:positionH relativeFrom="column">
                        <wp:posOffset>0</wp:posOffset>
                      </wp:positionH>
                      <wp:positionV relativeFrom="paragraph">
                        <wp:posOffset>0</wp:posOffset>
                      </wp:positionV>
                      <wp:extent cx="76200" cy="28575"/>
                      <wp:effectExtent l="19050" t="19050" r="19050" b="28575"/>
                      <wp:wrapNone/>
                      <wp:docPr id="7063" name="Text Box 3455">
                        <a:extLst xmlns:a="http://schemas.openxmlformats.org/drawingml/2006/main">
                          <a:ext uri="{FF2B5EF4-FFF2-40B4-BE49-F238E27FC236}">
                            <a16:creationId xmlns:a16="http://schemas.microsoft.com/office/drawing/2014/main" id="{00000000-0008-0000-0000-00009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8D0E20" id="Text Box 3455" o:spid="_x0000_s1026" type="#_x0000_t202" style="position:absolute;margin-left:0;margin-top:0;width:6pt;height:2.25pt;z-index:2500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6128" behindDoc="0" locked="0" layoutInCell="1" allowOverlap="1" wp14:anchorId="78BE5DC7" wp14:editId="46FFD89D">
                      <wp:simplePos x="0" y="0"/>
                      <wp:positionH relativeFrom="column">
                        <wp:posOffset>0</wp:posOffset>
                      </wp:positionH>
                      <wp:positionV relativeFrom="paragraph">
                        <wp:posOffset>0</wp:posOffset>
                      </wp:positionV>
                      <wp:extent cx="76200" cy="28575"/>
                      <wp:effectExtent l="19050" t="19050" r="19050" b="28575"/>
                      <wp:wrapNone/>
                      <wp:docPr id="7064" name="Text Box 3454">
                        <a:extLst xmlns:a="http://schemas.openxmlformats.org/drawingml/2006/main">
                          <a:ext uri="{FF2B5EF4-FFF2-40B4-BE49-F238E27FC236}">
                            <a16:creationId xmlns:a16="http://schemas.microsoft.com/office/drawing/2014/main" id="{00000000-0008-0000-0000-00009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9A7A7" id="Text Box 3454" o:spid="_x0000_s1026" type="#_x0000_t202" style="position:absolute;margin-left:0;margin-top:0;width:6pt;height:2.25pt;z-index:2500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7152" behindDoc="0" locked="0" layoutInCell="1" allowOverlap="1" wp14:anchorId="3A208518" wp14:editId="6025DFEA">
                      <wp:simplePos x="0" y="0"/>
                      <wp:positionH relativeFrom="column">
                        <wp:posOffset>0</wp:posOffset>
                      </wp:positionH>
                      <wp:positionV relativeFrom="paragraph">
                        <wp:posOffset>0</wp:posOffset>
                      </wp:positionV>
                      <wp:extent cx="76200" cy="28575"/>
                      <wp:effectExtent l="19050" t="19050" r="19050" b="28575"/>
                      <wp:wrapNone/>
                      <wp:docPr id="7065" name="Text Box 3453">
                        <a:extLst xmlns:a="http://schemas.openxmlformats.org/drawingml/2006/main">
                          <a:ext uri="{FF2B5EF4-FFF2-40B4-BE49-F238E27FC236}">
                            <a16:creationId xmlns:a16="http://schemas.microsoft.com/office/drawing/2014/main" id="{00000000-0008-0000-0000-00009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F99E3" id="Text Box 3453" o:spid="_x0000_s1026" type="#_x0000_t202" style="position:absolute;margin-left:0;margin-top:0;width:6pt;height:2.25pt;z-index:2500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8176" behindDoc="0" locked="0" layoutInCell="1" allowOverlap="1" wp14:anchorId="0C9EAF7B" wp14:editId="280C0EE4">
                      <wp:simplePos x="0" y="0"/>
                      <wp:positionH relativeFrom="column">
                        <wp:posOffset>0</wp:posOffset>
                      </wp:positionH>
                      <wp:positionV relativeFrom="paragraph">
                        <wp:posOffset>0</wp:posOffset>
                      </wp:positionV>
                      <wp:extent cx="76200" cy="28575"/>
                      <wp:effectExtent l="19050" t="19050" r="19050" b="28575"/>
                      <wp:wrapNone/>
                      <wp:docPr id="7066" name="Text Box 3452">
                        <a:extLst xmlns:a="http://schemas.openxmlformats.org/drawingml/2006/main">
                          <a:ext uri="{FF2B5EF4-FFF2-40B4-BE49-F238E27FC236}">
                            <a16:creationId xmlns:a16="http://schemas.microsoft.com/office/drawing/2014/main" id="{00000000-0008-0000-0000-00009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1C5CE" id="Text Box 3452" o:spid="_x0000_s1026" type="#_x0000_t202" style="position:absolute;margin-left:0;margin-top:0;width:6pt;height:2.25pt;z-index:2500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099200" behindDoc="0" locked="0" layoutInCell="1" allowOverlap="1" wp14:anchorId="3EBEB948" wp14:editId="71A41678">
                      <wp:simplePos x="0" y="0"/>
                      <wp:positionH relativeFrom="column">
                        <wp:posOffset>0</wp:posOffset>
                      </wp:positionH>
                      <wp:positionV relativeFrom="paragraph">
                        <wp:posOffset>0</wp:posOffset>
                      </wp:positionV>
                      <wp:extent cx="76200" cy="28575"/>
                      <wp:effectExtent l="19050" t="19050" r="19050" b="28575"/>
                      <wp:wrapNone/>
                      <wp:docPr id="7067" name="Text Box 3451">
                        <a:extLst xmlns:a="http://schemas.openxmlformats.org/drawingml/2006/main">
                          <a:ext uri="{FF2B5EF4-FFF2-40B4-BE49-F238E27FC236}">
                            <a16:creationId xmlns:a16="http://schemas.microsoft.com/office/drawing/2014/main" id="{00000000-0008-0000-0000-00009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55BB1" id="Text Box 3451" o:spid="_x0000_s1026" type="#_x0000_t202" style="position:absolute;margin-left:0;margin-top:0;width:6pt;height:2.25pt;z-index:2500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0224" behindDoc="0" locked="0" layoutInCell="1" allowOverlap="1" wp14:anchorId="35D6D074" wp14:editId="3EFEEB09">
                      <wp:simplePos x="0" y="0"/>
                      <wp:positionH relativeFrom="column">
                        <wp:posOffset>0</wp:posOffset>
                      </wp:positionH>
                      <wp:positionV relativeFrom="paragraph">
                        <wp:posOffset>0</wp:posOffset>
                      </wp:positionV>
                      <wp:extent cx="76200" cy="28575"/>
                      <wp:effectExtent l="19050" t="19050" r="19050" b="28575"/>
                      <wp:wrapNone/>
                      <wp:docPr id="7068" name="Text Box 3450">
                        <a:extLst xmlns:a="http://schemas.openxmlformats.org/drawingml/2006/main">
                          <a:ext uri="{FF2B5EF4-FFF2-40B4-BE49-F238E27FC236}">
                            <a16:creationId xmlns:a16="http://schemas.microsoft.com/office/drawing/2014/main" id="{00000000-0008-0000-0000-00009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F69E0" id="Text Box 3450" o:spid="_x0000_s1026" type="#_x0000_t202" style="position:absolute;margin-left:0;margin-top:0;width:6pt;height:2.25pt;z-index:2501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1248" behindDoc="0" locked="0" layoutInCell="1" allowOverlap="1" wp14:anchorId="0D07CF0E" wp14:editId="548B9268">
                      <wp:simplePos x="0" y="0"/>
                      <wp:positionH relativeFrom="column">
                        <wp:posOffset>0</wp:posOffset>
                      </wp:positionH>
                      <wp:positionV relativeFrom="paragraph">
                        <wp:posOffset>0</wp:posOffset>
                      </wp:positionV>
                      <wp:extent cx="76200" cy="28575"/>
                      <wp:effectExtent l="19050" t="19050" r="19050" b="28575"/>
                      <wp:wrapNone/>
                      <wp:docPr id="7069" name="Text Box 3449">
                        <a:extLst xmlns:a="http://schemas.openxmlformats.org/drawingml/2006/main">
                          <a:ext uri="{FF2B5EF4-FFF2-40B4-BE49-F238E27FC236}">
                            <a16:creationId xmlns:a16="http://schemas.microsoft.com/office/drawing/2014/main" id="{00000000-0008-0000-0000-00009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7BF7D" id="Text Box 3449" o:spid="_x0000_s1026" type="#_x0000_t202" style="position:absolute;margin-left:0;margin-top:0;width:6pt;height:2.25pt;z-index:2501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2272" behindDoc="0" locked="0" layoutInCell="1" allowOverlap="1" wp14:anchorId="7F9F088D" wp14:editId="097C8D54">
                      <wp:simplePos x="0" y="0"/>
                      <wp:positionH relativeFrom="column">
                        <wp:posOffset>0</wp:posOffset>
                      </wp:positionH>
                      <wp:positionV relativeFrom="paragraph">
                        <wp:posOffset>0</wp:posOffset>
                      </wp:positionV>
                      <wp:extent cx="76200" cy="28575"/>
                      <wp:effectExtent l="19050" t="19050" r="19050" b="28575"/>
                      <wp:wrapNone/>
                      <wp:docPr id="7070" name="Text Box 3448">
                        <a:extLst xmlns:a="http://schemas.openxmlformats.org/drawingml/2006/main">
                          <a:ext uri="{FF2B5EF4-FFF2-40B4-BE49-F238E27FC236}">
                            <a16:creationId xmlns:a16="http://schemas.microsoft.com/office/drawing/2014/main" id="{00000000-0008-0000-0000-00009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5DED1" id="Text Box 3448" o:spid="_x0000_s1026" type="#_x0000_t202" style="position:absolute;margin-left:0;margin-top:0;width:6pt;height:2.25pt;z-index:2501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3296" behindDoc="0" locked="0" layoutInCell="1" allowOverlap="1" wp14:anchorId="1317F978" wp14:editId="0A46986D">
                      <wp:simplePos x="0" y="0"/>
                      <wp:positionH relativeFrom="column">
                        <wp:posOffset>0</wp:posOffset>
                      </wp:positionH>
                      <wp:positionV relativeFrom="paragraph">
                        <wp:posOffset>0</wp:posOffset>
                      </wp:positionV>
                      <wp:extent cx="76200" cy="28575"/>
                      <wp:effectExtent l="19050" t="19050" r="19050" b="28575"/>
                      <wp:wrapNone/>
                      <wp:docPr id="7071" name="Text Box 3447">
                        <a:extLst xmlns:a="http://schemas.openxmlformats.org/drawingml/2006/main">
                          <a:ext uri="{FF2B5EF4-FFF2-40B4-BE49-F238E27FC236}">
                            <a16:creationId xmlns:a16="http://schemas.microsoft.com/office/drawing/2014/main" id="{00000000-0008-0000-0000-00009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D45D4" id="Text Box 3447" o:spid="_x0000_s1026" type="#_x0000_t202" style="position:absolute;margin-left:0;margin-top:0;width:6pt;height:2.25pt;z-index:2501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4320" behindDoc="0" locked="0" layoutInCell="1" allowOverlap="1" wp14:anchorId="19CA27F8" wp14:editId="515236F5">
                      <wp:simplePos x="0" y="0"/>
                      <wp:positionH relativeFrom="column">
                        <wp:posOffset>0</wp:posOffset>
                      </wp:positionH>
                      <wp:positionV relativeFrom="paragraph">
                        <wp:posOffset>0</wp:posOffset>
                      </wp:positionV>
                      <wp:extent cx="76200" cy="28575"/>
                      <wp:effectExtent l="19050" t="19050" r="19050" b="28575"/>
                      <wp:wrapNone/>
                      <wp:docPr id="7072" name="Text Box 3446">
                        <a:extLst xmlns:a="http://schemas.openxmlformats.org/drawingml/2006/main">
                          <a:ext uri="{FF2B5EF4-FFF2-40B4-BE49-F238E27FC236}">
                            <a16:creationId xmlns:a16="http://schemas.microsoft.com/office/drawing/2014/main" id="{00000000-0008-0000-0000-0000A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9BA66" id="Text Box 3446" o:spid="_x0000_s1026" type="#_x0000_t202" style="position:absolute;margin-left:0;margin-top:0;width:6pt;height:2.25pt;z-index:2501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5344" behindDoc="0" locked="0" layoutInCell="1" allowOverlap="1" wp14:anchorId="7B6C117C" wp14:editId="5A133908">
                      <wp:simplePos x="0" y="0"/>
                      <wp:positionH relativeFrom="column">
                        <wp:posOffset>0</wp:posOffset>
                      </wp:positionH>
                      <wp:positionV relativeFrom="paragraph">
                        <wp:posOffset>0</wp:posOffset>
                      </wp:positionV>
                      <wp:extent cx="76200" cy="28575"/>
                      <wp:effectExtent l="19050" t="19050" r="19050" b="28575"/>
                      <wp:wrapNone/>
                      <wp:docPr id="7073" name="Text Box 3445">
                        <a:extLst xmlns:a="http://schemas.openxmlformats.org/drawingml/2006/main">
                          <a:ext uri="{FF2B5EF4-FFF2-40B4-BE49-F238E27FC236}">
                            <a16:creationId xmlns:a16="http://schemas.microsoft.com/office/drawing/2014/main" id="{00000000-0008-0000-0000-0000A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BC265" id="Text Box 3445" o:spid="_x0000_s1026" type="#_x0000_t202" style="position:absolute;margin-left:0;margin-top:0;width:6pt;height:2.25pt;z-index:2501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6368" behindDoc="0" locked="0" layoutInCell="1" allowOverlap="1" wp14:anchorId="7BE7AB51" wp14:editId="2E7FD48E">
                      <wp:simplePos x="0" y="0"/>
                      <wp:positionH relativeFrom="column">
                        <wp:posOffset>0</wp:posOffset>
                      </wp:positionH>
                      <wp:positionV relativeFrom="paragraph">
                        <wp:posOffset>0</wp:posOffset>
                      </wp:positionV>
                      <wp:extent cx="76200" cy="28575"/>
                      <wp:effectExtent l="19050" t="19050" r="19050" b="28575"/>
                      <wp:wrapNone/>
                      <wp:docPr id="7074" name="Text Box 3444">
                        <a:extLst xmlns:a="http://schemas.openxmlformats.org/drawingml/2006/main">
                          <a:ext uri="{FF2B5EF4-FFF2-40B4-BE49-F238E27FC236}">
                            <a16:creationId xmlns:a16="http://schemas.microsoft.com/office/drawing/2014/main" id="{00000000-0008-0000-0000-0000A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774C4" id="Text Box 3444" o:spid="_x0000_s1026" type="#_x0000_t202" style="position:absolute;margin-left:0;margin-top:0;width:6pt;height:2.25pt;z-index:2501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7392" behindDoc="0" locked="0" layoutInCell="1" allowOverlap="1" wp14:anchorId="01A44A93" wp14:editId="790A0D98">
                      <wp:simplePos x="0" y="0"/>
                      <wp:positionH relativeFrom="column">
                        <wp:posOffset>0</wp:posOffset>
                      </wp:positionH>
                      <wp:positionV relativeFrom="paragraph">
                        <wp:posOffset>0</wp:posOffset>
                      </wp:positionV>
                      <wp:extent cx="76200" cy="28575"/>
                      <wp:effectExtent l="19050" t="19050" r="19050" b="28575"/>
                      <wp:wrapNone/>
                      <wp:docPr id="7075" name="Text Box 3443">
                        <a:extLst xmlns:a="http://schemas.openxmlformats.org/drawingml/2006/main">
                          <a:ext uri="{FF2B5EF4-FFF2-40B4-BE49-F238E27FC236}">
                            <a16:creationId xmlns:a16="http://schemas.microsoft.com/office/drawing/2014/main" id="{00000000-0008-0000-0000-0000A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E5BD8" id="Text Box 3443" o:spid="_x0000_s1026" type="#_x0000_t202" style="position:absolute;margin-left:0;margin-top:0;width:6pt;height:2.25pt;z-index:2501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8416" behindDoc="0" locked="0" layoutInCell="1" allowOverlap="1" wp14:anchorId="16CD9E88" wp14:editId="11B88166">
                      <wp:simplePos x="0" y="0"/>
                      <wp:positionH relativeFrom="column">
                        <wp:posOffset>0</wp:posOffset>
                      </wp:positionH>
                      <wp:positionV relativeFrom="paragraph">
                        <wp:posOffset>0</wp:posOffset>
                      </wp:positionV>
                      <wp:extent cx="76200" cy="28575"/>
                      <wp:effectExtent l="19050" t="19050" r="19050" b="28575"/>
                      <wp:wrapNone/>
                      <wp:docPr id="7076" name="Text Box 3442">
                        <a:extLst xmlns:a="http://schemas.openxmlformats.org/drawingml/2006/main">
                          <a:ext uri="{FF2B5EF4-FFF2-40B4-BE49-F238E27FC236}">
                            <a16:creationId xmlns:a16="http://schemas.microsoft.com/office/drawing/2014/main" id="{00000000-0008-0000-0000-0000A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3F578A" id="Text Box 3442" o:spid="_x0000_s1026" type="#_x0000_t202" style="position:absolute;margin-left:0;margin-top:0;width:6pt;height:2.25pt;z-index:2501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09440" behindDoc="0" locked="0" layoutInCell="1" allowOverlap="1" wp14:anchorId="69477290" wp14:editId="6E48DF39">
                      <wp:simplePos x="0" y="0"/>
                      <wp:positionH relativeFrom="column">
                        <wp:posOffset>0</wp:posOffset>
                      </wp:positionH>
                      <wp:positionV relativeFrom="paragraph">
                        <wp:posOffset>0</wp:posOffset>
                      </wp:positionV>
                      <wp:extent cx="76200" cy="28575"/>
                      <wp:effectExtent l="19050" t="19050" r="19050" b="28575"/>
                      <wp:wrapNone/>
                      <wp:docPr id="7077" name="Text Box 3441">
                        <a:extLst xmlns:a="http://schemas.openxmlformats.org/drawingml/2006/main">
                          <a:ext uri="{FF2B5EF4-FFF2-40B4-BE49-F238E27FC236}">
                            <a16:creationId xmlns:a16="http://schemas.microsoft.com/office/drawing/2014/main" id="{00000000-0008-0000-0000-0000A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5AD92" id="Text Box 3441" o:spid="_x0000_s1026" type="#_x0000_t202" style="position:absolute;margin-left:0;margin-top:0;width:6pt;height:2.25pt;z-index:2501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0464" behindDoc="0" locked="0" layoutInCell="1" allowOverlap="1" wp14:anchorId="7502FBA1" wp14:editId="7CA87E3F">
                      <wp:simplePos x="0" y="0"/>
                      <wp:positionH relativeFrom="column">
                        <wp:posOffset>0</wp:posOffset>
                      </wp:positionH>
                      <wp:positionV relativeFrom="paragraph">
                        <wp:posOffset>0</wp:posOffset>
                      </wp:positionV>
                      <wp:extent cx="76200" cy="28575"/>
                      <wp:effectExtent l="19050" t="19050" r="19050" b="28575"/>
                      <wp:wrapNone/>
                      <wp:docPr id="7078" name="Text Box 3440">
                        <a:extLst xmlns:a="http://schemas.openxmlformats.org/drawingml/2006/main">
                          <a:ext uri="{FF2B5EF4-FFF2-40B4-BE49-F238E27FC236}">
                            <a16:creationId xmlns:a16="http://schemas.microsoft.com/office/drawing/2014/main" id="{00000000-0008-0000-0000-0000A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95477" id="Text Box 3440" o:spid="_x0000_s1026" type="#_x0000_t202" style="position:absolute;margin-left:0;margin-top:0;width:6pt;height:2.25pt;z-index:2501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1488" behindDoc="0" locked="0" layoutInCell="1" allowOverlap="1" wp14:anchorId="0E7C34A5" wp14:editId="6700307E">
                      <wp:simplePos x="0" y="0"/>
                      <wp:positionH relativeFrom="column">
                        <wp:posOffset>0</wp:posOffset>
                      </wp:positionH>
                      <wp:positionV relativeFrom="paragraph">
                        <wp:posOffset>0</wp:posOffset>
                      </wp:positionV>
                      <wp:extent cx="76200" cy="28575"/>
                      <wp:effectExtent l="19050" t="19050" r="19050" b="28575"/>
                      <wp:wrapNone/>
                      <wp:docPr id="7079" name="Text Box 3439">
                        <a:extLst xmlns:a="http://schemas.openxmlformats.org/drawingml/2006/main">
                          <a:ext uri="{FF2B5EF4-FFF2-40B4-BE49-F238E27FC236}">
                            <a16:creationId xmlns:a16="http://schemas.microsoft.com/office/drawing/2014/main" id="{00000000-0008-0000-0000-0000A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F83D7" id="Text Box 3439" o:spid="_x0000_s1026" type="#_x0000_t202" style="position:absolute;margin-left:0;margin-top:0;width:6pt;height:2.25pt;z-index:2501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2512" behindDoc="0" locked="0" layoutInCell="1" allowOverlap="1" wp14:anchorId="4DFC59CF" wp14:editId="0D514A7D">
                      <wp:simplePos x="0" y="0"/>
                      <wp:positionH relativeFrom="column">
                        <wp:posOffset>0</wp:posOffset>
                      </wp:positionH>
                      <wp:positionV relativeFrom="paragraph">
                        <wp:posOffset>0</wp:posOffset>
                      </wp:positionV>
                      <wp:extent cx="76200" cy="28575"/>
                      <wp:effectExtent l="19050" t="19050" r="19050" b="28575"/>
                      <wp:wrapNone/>
                      <wp:docPr id="7080" name="Text Box 3438">
                        <a:extLst xmlns:a="http://schemas.openxmlformats.org/drawingml/2006/main">
                          <a:ext uri="{FF2B5EF4-FFF2-40B4-BE49-F238E27FC236}">
                            <a16:creationId xmlns:a16="http://schemas.microsoft.com/office/drawing/2014/main" id="{00000000-0008-0000-0000-0000A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759BA" id="Text Box 3438" o:spid="_x0000_s1026" type="#_x0000_t202" style="position:absolute;margin-left:0;margin-top:0;width:6pt;height:2.25pt;z-index:2501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3536" behindDoc="0" locked="0" layoutInCell="1" allowOverlap="1" wp14:anchorId="650E390E" wp14:editId="02A3426E">
                      <wp:simplePos x="0" y="0"/>
                      <wp:positionH relativeFrom="column">
                        <wp:posOffset>0</wp:posOffset>
                      </wp:positionH>
                      <wp:positionV relativeFrom="paragraph">
                        <wp:posOffset>0</wp:posOffset>
                      </wp:positionV>
                      <wp:extent cx="76200" cy="28575"/>
                      <wp:effectExtent l="19050" t="19050" r="19050" b="28575"/>
                      <wp:wrapNone/>
                      <wp:docPr id="7081" name="Text Box 3437">
                        <a:extLst xmlns:a="http://schemas.openxmlformats.org/drawingml/2006/main">
                          <a:ext uri="{FF2B5EF4-FFF2-40B4-BE49-F238E27FC236}">
                            <a16:creationId xmlns:a16="http://schemas.microsoft.com/office/drawing/2014/main" id="{00000000-0008-0000-0000-0000A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C75FC1" id="Text Box 3437" o:spid="_x0000_s1026" type="#_x0000_t202" style="position:absolute;margin-left:0;margin-top:0;width:6pt;height:2.25pt;z-index:2501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4560" behindDoc="0" locked="0" layoutInCell="1" allowOverlap="1" wp14:anchorId="6DAFCCA3" wp14:editId="4C381F19">
                      <wp:simplePos x="0" y="0"/>
                      <wp:positionH relativeFrom="column">
                        <wp:posOffset>0</wp:posOffset>
                      </wp:positionH>
                      <wp:positionV relativeFrom="paragraph">
                        <wp:posOffset>0</wp:posOffset>
                      </wp:positionV>
                      <wp:extent cx="76200" cy="28575"/>
                      <wp:effectExtent l="19050" t="19050" r="19050" b="28575"/>
                      <wp:wrapNone/>
                      <wp:docPr id="7082" name="Text Box 3436">
                        <a:extLst xmlns:a="http://schemas.openxmlformats.org/drawingml/2006/main">
                          <a:ext uri="{FF2B5EF4-FFF2-40B4-BE49-F238E27FC236}">
                            <a16:creationId xmlns:a16="http://schemas.microsoft.com/office/drawing/2014/main" id="{00000000-0008-0000-0000-0000A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753F5" id="Text Box 3436" o:spid="_x0000_s1026" type="#_x0000_t202" style="position:absolute;margin-left:0;margin-top:0;width:6pt;height:2.25pt;z-index:2501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5584" behindDoc="0" locked="0" layoutInCell="1" allowOverlap="1" wp14:anchorId="0C4A8167" wp14:editId="200DD136">
                      <wp:simplePos x="0" y="0"/>
                      <wp:positionH relativeFrom="column">
                        <wp:posOffset>0</wp:posOffset>
                      </wp:positionH>
                      <wp:positionV relativeFrom="paragraph">
                        <wp:posOffset>0</wp:posOffset>
                      </wp:positionV>
                      <wp:extent cx="76200" cy="28575"/>
                      <wp:effectExtent l="19050" t="19050" r="19050" b="28575"/>
                      <wp:wrapNone/>
                      <wp:docPr id="7083" name="Text Box 3435">
                        <a:extLst xmlns:a="http://schemas.openxmlformats.org/drawingml/2006/main">
                          <a:ext uri="{FF2B5EF4-FFF2-40B4-BE49-F238E27FC236}">
                            <a16:creationId xmlns:a16="http://schemas.microsoft.com/office/drawing/2014/main" id="{00000000-0008-0000-0000-0000A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653F1" id="Text Box 3435" o:spid="_x0000_s1026" type="#_x0000_t202" style="position:absolute;margin-left:0;margin-top:0;width:6pt;height:2.25pt;z-index:2501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6608" behindDoc="0" locked="0" layoutInCell="1" allowOverlap="1" wp14:anchorId="21530D62" wp14:editId="4D1FC7E7">
                      <wp:simplePos x="0" y="0"/>
                      <wp:positionH relativeFrom="column">
                        <wp:posOffset>0</wp:posOffset>
                      </wp:positionH>
                      <wp:positionV relativeFrom="paragraph">
                        <wp:posOffset>0</wp:posOffset>
                      </wp:positionV>
                      <wp:extent cx="76200" cy="28575"/>
                      <wp:effectExtent l="19050" t="19050" r="19050" b="28575"/>
                      <wp:wrapNone/>
                      <wp:docPr id="7084" name="Text Box 3434">
                        <a:extLst xmlns:a="http://schemas.openxmlformats.org/drawingml/2006/main">
                          <a:ext uri="{FF2B5EF4-FFF2-40B4-BE49-F238E27FC236}">
                            <a16:creationId xmlns:a16="http://schemas.microsoft.com/office/drawing/2014/main" id="{00000000-0008-0000-0000-0000A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EB99F" id="Text Box 3434" o:spid="_x0000_s1026" type="#_x0000_t202" style="position:absolute;margin-left:0;margin-top:0;width:6pt;height:2.25pt;z-index:2501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7632" behindDoc="0" locked="0" layoutInCell="1" allowOverlap="1" wp14:anchorId="0A352E97" wp14:editId="5744C71A">
                      <wp:simplePos x="0" y="0"/>
                      <wp:positionH relativeFrom="column">
                        <wp:posOffset>0</wp:posOffset>
                      </wp:positionH>
                      <wp:positionV relativeFrom="paragraph">
                        <wp:posOffset>0</wp:posOffset>
                      </wp:positionV>
                      <wp:extent cx="76200" cy="28575"/>
                      <wp:effectExtent l="19050" t="19050" r="19050" b="28575"/>
                      <wp:wrapNone/>
                      <wp:docPr id="7085" name="Text Box 3433">
                        <a:extLst xmlns:a="http://schemas.openxmlformats.org/drawingml/2006/main">
                          <a:ext uri="{FF2B5EF4-FFF2-40B4-BE49-F238E27FC236}">
                            <a16:creationId xmlns:a16="http://schemas.microsoft.com/office/drawing/2014/main" id="{00000000-0008-0000-0000-0000A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B3D2A" id="Text Box 3433" o:spid="_x0000_s1026" type="#_x0000_t202" style="position:absolute;margin-left:0;margin-top:0;width:6pt;height:2.25pt;z-index:2501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8656" behindDoc="0" locked="0" layoutInCell="1" allowOverlap="1" wp14:anchorId="3548FCFF" wp14:editId="049716A7">
                      <wp:simplePos x="0" y="0"/>
                      <wp:positionH relativeFrom="column">
                        <wp:posOffset>0</wp:posOffset>
                      </wp:positionH>
                      <wp:positionV relativeFrom="paragraph">
                        <wp:posOffset>0</wp:posOffset>
                      </wp:positionV>
                      <wp:extent cx="76200" cy="28575"/>
                      <wp:effectExtent l="19050" t="19050" r="19050" b="28575"/>
                      <wp:wrapNone/>
                      <wp:docPr id="7086" name="Text Box 3432">
                        <a:extLst xmlns:a="http://schemas.openxmlformats.org/drawingml/2006/main">
                          <a:ext uri="{FF2B5EF4-FFF2-40B4-BE49-F238E27FC236}">
                            <a16:creationId xmlns:a16="http://schemas.microsoft.com/office/drawing/2014/main" id="{00000000-0008-0000-0000-0000A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921C0" id="Text Box 3432" o:spid="_x0000_s1026" type="#_x0000_t202" style="position:absolute;margin-left:0;margin-top:0;width:6pt;height:2.25pt;z-index:2501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19680" behindDoc="0" locked="0" layoutInCell="1" allowOverlap="1" wp14:anchorId="4C1E8792" wp14:editId="334CAEDB">
                      <wp:simplePos x="0" y="0"/>
                      <wp:positionH relativeFrom="column">
                        <wp:posOffset>0</wp:posOffset>
                      </wp:positionH>
                      <wp:positionV relativeFrom="paragraph">
                        <wp:posOffset>0</wp:posOffset>
                      </wp:positionV>
                      <wp:extent cx="76200" cy="28575"/>
                      <wp:effectExtent l="19050" t="19050" r="19050" b="28575"/>
                      <wp:wrapNone/>
                      <wp:docPr id="7087" name="Text Box 3431">
                        <a:extLst xmlns:a="http://schemas.openxmlformats.org/drawingml/2006/main">
                          <a:ext uri="{FF2B5EF4-FFF2-40B4-BE49-F238E27FC236}">
                            <a16:creationId xmlns:a16="http://schemas.microsoft.com/office/drawing/2014/main" id="{00000000-0008-0000-0000-0000A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E09DF8" id="Text Box 3431" o:spid="_x0000_s1026" type="#_x0000_t202" style="position:absolute;margin-left:0;margin-top:0;width:6pt;height:2.25pt;z-index:2501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0704" behindDoc="0" locked="0" layoutInCell="1" allowOverlap="1" wp14:anchorId="4A43CA13" wp14:editId="1FDCC527">
                      <wp:simplePos x="0" y="0"/>
                      <wp:positionH relativeFrom="column">
                        <wp:posOffset>0</wp:posOffset>
                      </wp:positionH>
                      <wp:positionV relativeFrom="paragraph">
                        <wp:posOffset>0</wp:posOffset>
                      </wp:positionV>
                      <wp:extent cx="76200" cy="28575"/>
                      <wp:effectExtent l="19050" t="19050" r="19050" b="28575"/>
                      <wp:wrapNone/>
                      <wp:docPr id="7088" name="Text Box 3430">
                        <a:extLst xmlns:a="http://schemas.openxmlformats.org/drawingml/2006/main">
                          <a:ext uri="{FF2B5EF4-FFF2-40B4-BE49-F238E27FC236}">
                            <a16:creationId xmlns:a16="http://schemas.microsoft.com/office/drawing/2014/main" id="{00000000-0008-0000-0000-0000B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3822C" id="Text Box 3430" o:spid="_x0000_s1026" type="#_x0000_t202" style="position:absolute;margin-left:0;margin-top:0;width:6pt;height:2.25pt;z-index:2501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1728" behindDoc="0" locked="0" layoutInCell="1" allowOverlap="1" wp14:anchorId="25AC132B" wp14:editId="7384287B">
                      <wp:simplePos x="0" y="0"/>
                      <wp:positionH relativeFrom="column">
                        <wp:posOffset>0</wp:posOffset>
                      </wp:positionH>
                      <wp:positionV relativeFrom="paragraph">
                        <wp:posOffset>0</wp:posOffset>
                      </wp:positionV>
                      <wp:extent cx="76200" cy="28575"/>
                      <wp:effectExtent l="19050" t="19050" r="19050" b="28575"/>
                      <wp:wrapNone/>
                      <wp:docPr id="7089" name="Text Box 3429">
                        <a:extLst xmlns:a="http://schemas.openxmlformats.org/drawingml/2006/main">
                          <a:ext uri="{FF2B5EF4-FFF2-40B4-BE49-F238E27FC236}">
                            <a16:creationId xmlns:a16="http://schemas.microsoft.com/office/drawing/2014/main" id="{00000000-0008-0000-0000-0000B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337C11" id="Text Box 3429" o:spid="_x0000_s1026" type="#_x0000_t202" style="position:absolute;margin-left:0;margin-top:0;width:6pt;height:2.25pt;z-index:2501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2752" behindDoc="0" locked="0" layoutInCell="1" allowOverlap="1" wp14:anchorId="55683169" wp14:editId="3011E32E">
                      <wp:simplePos x="0" y="0"/>
                      <wp:positionH relativeFrom="column">
                        <wp:posOffset>0</wp:posOffset>
                      </wp:positionH>
                      <wp:positionV relativeFrom="paragraph">
                        <wp:posOffset>0</wp:posOffset>
                      </wp:positionV>
                      <wp:extent cx="76200" cy="28575"/>
                      <wp:effectExtent l="19050" t="19050" r="19050" b="28575"/>
                      <wp:wrapNone/>
                      <wp:docPr id="7090" name="Text Box 3428">
                        <a:extLst xmlns:a="http://schemas.openxmlformats.org/drawingml/2006/main">
                          <a:ext uri="{FF2B5EF4-FFF2-40B4-BE49-F238E27FC236}">
                            <a16:creationId xmlns:a16="http://schemas.microsoft.com/office/drawing/2014/main" id="{00000000-0008-0000-0000-0000B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9052D" id="Text Box 3428" o:spid="_x0000_s1026" type="#_x0000_t202" style="position:absolute;margin-left:0;margin-top:0;width:6pt;height:2.25pt;z-index:2501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3776" behindDoc="0" locked="0" layoutInCell="1" allowOverlap="1" wp14:anchorId="193C6C5A" wp14:editId="39453626">
                      <wp:simplePos x="0" y="0"/>
                      <wp:positionH relativeFrom="column">
                        <wp:posOffset>0</wp:posOffset>
                      </wp:positionH>
                      <wp:positionV relativeFrom="paragraph">
                        <wp:posOffset>0</wp:posOffset>
                      </wp:positionV>
                      <wp:extent cx="76200" cy="28575"/>
                      <wp:effectExtent l="19050" t="19050" r="19050" b="28575"/>
                      <wp:wrapNone/>
                      <wp:docPr id="7091" name="Text Box 3427">
                        <a:extLst xmlns:a="http://schemas.openxmlformats.org/drawingml/2006/main">
                          <a:ext uri="{FF2B5EF4-FFF2-40B4-BE49-F238E27FC236}">
                            <a16:creationId xmlns:a16="http://schemas.microsoft.com/office/drawing/2014/main" id="{00000000-0008-0000-0000-0000B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44593" id="Text Box 3427" o:spid="_x0000_s1026" type="#_x0000_t202" style="position:absolute;margin-left:0;margin-top:0;width:6pt;height:2.25pt;z-index:2501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4800" behindDoc="0" locked="0" layoutInCell="1" allowOverlap="1" wp14:anchorId="3E157F0E" wp14:editId="2F3B32DC">
                      <wp:simplePos x="0" y="0"/>
                      <wp:positionH relativeFrom="column">
                        <wp:posOffset>0</wp:posOffset>
                      </wp:positionH>
                      <wp:positionV relativeFrom="paragraph">
                        <wp:posOffset>0</wp:posOffset>
                      </wp:positionV>
                      <wp:extent cx="76200" cy="28575"/>
                      <wp:effectExtent l="19050" t="19050" r="19050" b="28575"/>
                      <wp:wrapNone/>
                      <wp:docPr id="7092" name="Text Box 3426">
                        <a:extLst xmlns:a="http://schemas.openxmlformats.org/drawingml/2006/main">
                          <a:ext uri="{FF2B5EF4-FFF2-40B4-BE49-F238E27FC236}">
                            <a16:creationId xmlns:a16="http://schemas.microsoft.com/office/drawing/2014/main" id="{00000000-0008-0000-0000-0000B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7082F" id="Text Box 3426" o:spid="_x0000_s1026" type="#_x0000_t202" style="position:absolute;margin-left:0;margin-top:0;width:6pt;height:2.25pt;z-index:2501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5824" behindDoc="0" locked="0" layoutInCell="1" allowOverlap="1" wp14:anchorId="59B80511" wp14:editId="0D1B00B6">
                      <wp:simplePos x="0" y="0"/>
                      <wp:positionH relativeFrom="column">
                        <wp:posOffset>0</wp:posOffset>
                      </wp:positionH>
                      <wp:positionV relativeFrom="paragraph">
                        <wp:posOffset>0</wp:posOffset>
                      </wp:positionV>
                      <wp:extent cx="76200" cy="28575"/>
                      <wp:effectExtent l="19050" t="19050" r="19050" b="28575"/>
                      <wp:wrapNone/>
                      <wp:docPr id="7093" name="Text Box 3425">
                        <a:extLst xmlns:a="http://schemas.openxmlformats.org/drawingml/2006/main">
                          <a:ext uri="{FF2B5EF4-FFF2-40B4-BE49-F238E27FC236}">
                            <a16:creationId xmlns:a16="http://schemas.microsoft.com/office/drawing/2014/main" id="{00000000-0008-0000-0000-0000B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FDA49" id="Text Box 3425" o:spid="_x0000_s1026" type="#_x0000_t202" style="position:absolute;margin-left:0;margin-top:0;width:6pt;height:2.25pt;z-index:2501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6848" behindDoc="0" locked="0" layoutInCell="1" allowOverlap="1" wp14:anchorId="03A733DF" wp14:editId="5FF6F0F9">
                      <wp:simplePos x="0" y="0"/>
                      <wp:positionH relativeFrom="column">
                        <wp:posOffset>0</wp:posOffset>
                      </wp:positionH>
                      <wp:positionV relativeFrom="paragraph">
                        <wp:posOffset>0</wp:posOffset>
                      </wp:positionV>
                      <wp:extent cx="76200" cy="28575"/>
                      <wp:effectExtent l="19050" t="19050" r="19050" b="28575"/>
                      <wp:wrapNone/>
                      <wp:docPr id="7094" name="Text Box 3424">
                        <a:extLst xmlns:a="http://schemas.openxmlformats.org/drawingml/2006/main">
                          <a:ext uri="{FF2B5EF4-FFF2-40B4-BE49-F238E27FC236}">
                            <a16:creationId xmlns:a16="http://schemas.microsoft.com/office/drawing/2014/main" id="{00000000-0008-0000-0000-0000B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03506" id="Text Box 3424" o:spid="_x0000_s1026" type="#_x0000_t202" style="position:absolute;margin-left:0;margin-top:0;width:6pt;height:2.25pt;z-index:2501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7872" behindDoc="0" locked="0" layoutInCell="1" allowOverlap="1" wp14:anchorId="407DAB8F" wp14:editId="1F877CC4">
                      <wp:simplePos x="0" y="0"/>
                      <wp:positionH relativeFrom="column">
                        <wp:posOffset>0</wp:posOffset>
                      </wp:positionH>
                      <wp:positionV relativeFrom="paragraph">
                        <wp:posOffset>0</wp:posOffset>
                      </wp:positionV>
                      <wp:extent cx="76200" cy="28575"/>
                      <wp:effectExtent l="19050" t="19050" r="19050" b="28575"/>
                      <wp:wrapNone/>
                      <wp:docPr id="7095" name="Text Box 3423">
                        <a:extLst xmlns:a="http://schemas.openxmlformats.org/drawingml/2006/main">
                          <a:ext uri="{FF2B5EF4-FFF2-40B4-BE49-F238E27FC236}">
                            <a16:creationId xmlns:a16="http://schemas.microsoft.com/office/drawing/2014/main" id="{00000000-0008-0000-0000-0000B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34F3F" id="Text Box 3423" o:spid="_x0000_s1026" type="#_x0000_t202" style="position:absolute;margin-left:0;margin-top:0;width:6pt;height:2.25pt;z-index:2501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8896" behindDoc="0" locked="0" layoutInCell="1" allowOverlap="1" wp14:anchorId="302B539C" wp14:editId="2BCA2BCB">
                      <wp:simplePos x="0" y="0"/>
                      <wp:positionH relativeFrom="column">
                        <wp:posOffset>0</wp:posOffset>
                      </wp:positionH>
                      <wp:positionV relativeFrom="paragraph">
                        <wp:posOffset>0</wp:posOffset>
                      </wp:positionV>
                      <wp:extent cx="76200" cy="28575"/>
                      <wp:effectExtent l="19050" t="19050" r="19050" b="28575"/>
                      <wp:wrapNone/>
                      <wp:docPr id="7096" name="Text Box 3422">
                        <a:extLst xmlns:a="http://schemas.openxmlformats.org/drawingml/2006/main">
                          <a:ext uri="{FF2B5EF4-FFF2-40B4-BE49-F238E27FC236}">
                            <a16:creationId xmlns:a16="http://schemas.microsoft.com/office/drawing/2014/main" id="{00000000-0008-0000-0000-0000B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E18BE" id="Text Box 3422" o:spid="_x0000_s1026" type="#_x0000_t202" style="position:absolute;margin-left:0;margin-top:0;width:6pt;height:2.25pt;z-index:2501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29920" behindDoc="0" locked="0" layoutInCell="1" allowOverlap="1" wp14:anchorId="0933462A" wp14:editId="05FED441">
                      <wp:simplePos x="0" y="0"/>
                      <wp:positionH relativeFrom="column">
                        <wp:posOffset>0</wp:posOffset>
                      </wp:positionH>
                      <wp:positionV relativeFrom="paragraph">
                        <wp:posOffset>0</wp:posOffset>
                      </wp:positionV>
                      <wp:extent cx="76200" cy="28575"/>
                      <wp:effectExtent l="19050" t="19050" r="19050" b="28575"/>
                      <wp:wrapNone/>
                      <wp:docPr id="7097" name="Text Box 3421">
                        <a:extLst xmlns:a="http://schemas.openxmlformats.org/drawingml/2006/main">
                          <a:ext uri="{FF2B5EF4-FFF2-40B4-BE49-F238E27FC236}">
                            <a16:creationId xmlns:a16="http://schemas.microsoft.com/office/drawing/2014/main" id="{00000000-0008-0000-0000-0000B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7F930" id="Text Box 3421" o:spid="_x0000_s1026" type="#_x0000_t202" style="position:absolute;margin-left:0;margin-top:0;width:6pt;height:2.25pt;z-index:2501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0944" behindDoc="0" locked="0" layoutInCell="1" allowOverlap="1" wp14:anchorId="0F177F78" wp14:editId="1C217C5C">
                      <wp:simplePos x="0" y="0"/>
                      <wp:positionH relativeFrom="column">
                        <wp:posOffset>0</wp:posOffset>
                      </wp:positionH>
                      <wp:positionV relativeFrom="paragraph">
                        <wp:posOffset>0</wp:posOffset>
                      </wp:positionV>
                      <wp:extent cx="76200" cy="28575"/>
                      <wp:effectExtent l="19050" t="19050" r="19050" b="28575"/>
                      <wp:wrapNone/>
                      <wp:docPr id="7098" name="Text Box 3420">
                        <a:extLst xmlns:a="http://schemas.openxmlformats.org/drawingml/2006/main">
                          <a:ext uri="{FF2B5EF4-FFF2-40B4-BE49-F238E27FC236}">
                            <a16:creationId xmlns:a16="http://schemas.microsoft.com/office/drawing/2014/main" id="{00000000-0008-0000-0000-0000B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3180D" id="Text Box 3420" o:spid="_x0000_s1026" type="#_x0000_t202" style="position:absolute;margin-left:0;margin-top:0;width:6pt;height:2.25pt;z-index:2501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1968" behindDoc="0" locked="0" layoutInCell="1" allowOverlap="1" wp14:anchorId="1381D9A4" wp14:editId="4BAC987B">
                      <wp:simplePos x="0" y="0"/>
                      <wp:positionH relativeFrom="column">
                        <wp:posOffset>0</wp:posOffset>
                      </wp:positionH>
                      <wp:positionV relativeFrom="paragraph">
                        <wp:posOffset>0</wp:posOffset>
                      </wp:positionV>
                      <wp:extent cx="76200" cy="28575"/>
                      <wp:effectExtent l="19050" t="19050" r="19050" b="28575"/>
                      <wp:wrapNone/>
                      <wp:docPr id="7099" name="Text Box 3419">
                        <a:extLst xmlns:a="http://schemas.openxmlformats.org/drawingml/2006/main">
                          <a:ext uri="{FF2B5EF4-FFF2-40B4-BE49-F238E27FC236}">
                            <a16:creationId xmlns:a16="http://schemas.microsoft.com/office/drawing/2014/main" id="{00000000-0008-0000-0000-0000B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587D1" id="Text Box 3419" o:spid="_x0000_s1026" type="#_x0000_t202" style="position:absolute;margin-left:0;margin-top:0;width:6pt;height:2.25pt;z-index:2501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2992" behindDoc="0" locked="0" layoutInCell="1" allowOverlap="1" wp14:anchorId="77872125" wp14:editId="37629654">
                      <wp:simplePos x="0" y="0"/>
                      <wp:positionH relativeFrom="column">
                        <wp:posOffset>0</wp:posOffset>
                      </wp:positionH>
                      <wp:positionV relativeFrom="paragraph">
                        <wp:posOffset>0</wp:posOffset>
                      </wp:positionV>
                      <wp:extent cx="76200" cy="28575"/>
                      <wp:effectExtent l="19050" t="19050" r="19050" b="28575"/>
                      <wp:wrapNone/>
                      <wp:docPr id="7100" name="Text Box 3418">
                        <a:extLst xmlns:a="http://schemas.openxmlformats.org/drawingml/2006/main">
                          <a:ext uri="{FF2B5EF4-FFF2-40B4-BE49-F238E27FC236}">
                            <a16:creationId xmlns:a16="http://schemas.microsoft.com/office/drawing/2014/main" id="{00000000-0008-0000-0000-0000B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1BB3D" id="Text Box 3418" o:spid="_x0000_s1026" type="#_x0000_t202" style="position:absolute;margin-left:0;margin-top:0;width:6pt;height:2.25pt;z-index:2501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4016" behindDoc="0" locked="0" layoutInCell="1" allowOverlap="1" wp14:anchorId="160F8DF7" wp14:editId="5C2DE0B7">
                      <wp:simplePos x="0" y="0"/>
                      <wp:positionH relativeFrom="column">
                        <wp:posOffset>0</wp:posOffset>
                      </wp:positionH>
                      <wp:positionV relativeFrom="paragraph">
                        <wp:posOffset>0</wp:posOffset>
                      </wp:positionV>
                      <wp:extent cx="76200" cy="28575"/>
                      <wp:effectExtent l="19050" t="19050" r="19050" b="28575"/>
                      <wp:wrapNone/>
                      <wp:docPr id="7101" name="Text Box 3417">
                        <a:extLst xmlns:a="http://schemas.openxmlformats.org/drawingml/2006/main">
                          <a:ext uri="{FF2B5EF4-FFF2-40B4-BE49-F238E27FC236}">
                            <a16:creationId xmlns:a16="http://schemas.microsoft.com/office/drawing/2014/main" id="{00000000-0008-0000-0000-0000B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4223C" id="Text Box 3417" o:spid="_x0000_s1026" type="#_x0000_t202" style="position:absolute;margin-left:0;margin-top:0;width:6pt;height:2.25pt;z-index:2501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5040" behindDoc="0" locked="0" layoutInCell="1" allowOverlap="1" wp14:anchorId="6DC60A94" wp14:editId="6712C244">
                      <wp:simplePos x="0" y="0"/>
                      <wp:positionH relativeFrom="column">
                        <wp:posOffset>0</wp:posOffset>
                      </wp:positionH>
                      <wp:positionV relativeFrom="paragraph">
                        <wp:posOffset>0</wp:posOffset>
                      </wp:positionV>
                      <wp:extent cx="76200" cy="28575"/>
                      <wp:effectExtent l="19050" t="19050" r="19050" b="28575"/>
                      <wp:wrapNone/>
                      <wp:docPr id="7102" name="Text Box 3416">
                        <a:extLst xmlns:a="http://schemas.openxmlformats.org/drawingml/2006/main">
                          <a:ext uri="{FF2B5EF4-FFF2-40B4-BE49-F238E27FC236}">
                            <a16:creationId xmlns:a16="http://schemas.microsoft.com/office/drawing/2014/main" id="{00000000-0008-0000-0000-0000B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760D47" id="Text Box 3416" o:spid="_x0000_s1026" type="#_x0000_t202" style="position:absolute;margin-left:0;margin-top:0;width:6pt;height:2.25pt;z-index:2501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6064" behindDoc="0" locked="0" layoutInCell="1" allowOverlap="1" wp14:anchorId="6190C567" wp14:editId="55B39939">
                      <wp:simplePos x="0" y="0"/>
                      <wp:positionH relativeFrom="column">
                        <wp:posOffset>0</wp:posOffset>
                      </wp:positionH>
                      <wp:positionV relativeFrom="paragraph">
                        <wp:posOffset>0</wp:posOffset>
                      </wp:positionV>
                      <wp:extent cx="76200" cy="28575"/>
                      <wp:effectExtent l="19050" t="19050" r="19050" b="28575"/>
                      <wp:wrapNone/>
                      <wp:docPr id="7103" name="Text Box 3415">
                        <a:extLst xmlns:a="http://schemas.openxmlformats.org/drawingml/2006/main">
                          <a:ext uri="{FF2B5EF4-FFF2-40B4-BE49-F238E27FC236}">
                            <a16:creationId xmlns:a16="http://schemas.microsoft.com/office/drawing/2014/main" id="{00000000-0008-0000-0000-0000B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96AD33" id="Text Box 3415" o:spid="_x0000_s1026" type="#_x0000_t202" style="position:absolute;margin-left:0;margin-top:0;width:6pt;height:2.25pt;z-index:2501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7088" behindDoc="0" locked="0" layoutInCell="1" allowOverlap="1" wp14:anchorId="09F1E127" wp14:editId="6609F679">
                      <wp:simplePos x="0" y="0"/>
                      <wp:positionH relativeFrom="column">
                        <wp:posOffset>0</wp:posOffset>
                      </wp:positionH>
                      <wp:positionV relativeFrom="paragraph">
                        <wp:posOffset>0</wp:posOffset>
                      </wp:positionV>
                      <wp:extent cx="76200" cy="28575"/>
                      <wp:effectExtent l="19050" t="19050" r="19050" b="28575"/>
                      <wp:wrapNone/>
                      <wp:docPr id="7104" name="Text Box 3414">
                        <a:extLst xmlns:a="http://schemas.openxmlformats.org/drawingml/2006/main">
                          <a:ext uri="{FF2B5EF4-FFF2-40B4-BE49-F238E27FC236}">
                            <a16:creationId xmlns:a16="http://schemas.microsoft.com/office/drawing/2014/main" id="{00000000-0008-0000-0000-0000C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4621A" id="Text Box 3414" o:spid="_x0000_s1026" type="#_x0000_t202" style="position:absolute;margin-left:0;margin-top:0;width:6pt;height:2.25pt;z-index:2501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8112" behindDoc="0" locked="0" layoutInCell="1" allowOverlap="1" wp14:anchorId="1F575BC1" wp14:editId="274166D6">
                      <wp:simplePos x="0" y="0"/>
                      <wp:positionH relativeFrom="column">
                        <wp:posOffset>0</wp:posOffset>
                      </wp:positionH>
                      <wp:positionV relativeFrom="paragraph">
                        <wp:posOffset>0</wp:posOffset>
                      </wp:positionV>
                      <wp:extent cx="76200" cy="28575"/>
                      <wp:effectExtent l="19050" t="19050" r="19050" b="28575"/>
                      <wp:wrapNone/>
                      <wp:docPr id="7105" name="Text Box 3413">
                        <a:extLst xmlns:a="http://schemas.openxmlformats.org/drawingml/2006/main">
                          <a:ext uri="{FF2B5EF4-FFF2-40B4-BE49-F238E27FC236}">
                            <a16:creationId xmlns:a16="http://schemas.microsoft.com/office/drawing/2014/main" id="{00000000-0008-0000-0000-0000C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6CCF7D" id="Text Box 3413" o:spid="_x0000_s1026" type="#_x0000_t202" style="position:absolute;margin-left:0;margin-top:0;width:6pt;height:2.25pt;z-index:2501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39136" behindDoc="0" locked="0" layoutInCell="1" allowOverlap="1" wp14:anchorId="7567B2A2" wp14:editId="1312E248">
                      <wp:simplePos x="0" y="0"/>
                      <wp:positionH relativeFrom="column">
                        <wp:posOffset>0</wp:posOffset>
                      </wp:positionH>
                      <wp:positionV relativeFrom="paragraph">
                        <wp:posOffset>0</wp:posOffset>
                      </wp:positionV>
                      <wp:extent cx="76200" cy="28575"/>
                      <wp:effectExtent l="19050" t="19050" r="19050" b="28575"/>
                      <wp:wrapNone/>
                      <wp:docPr id="7106" name="Text Box 3412">
                        <a:extLst xmlns:a="http://schemas.openxmlformats.org/drawingml/2006/main">
                          <a:ext uri="{FF2B5EF4-FFF2-40B4-BE49-F238E27FC236}">
                            <a16:creationId xmlns:a16="http://schemas.microsoft.com/office/drawing/2014/main" id="{00000000-0008-0000-0000-0000C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B0C062" id="Text Box 3412" o:spid="_x0000_s1026" type="#_x0000_t202" style="position:absolute;margin-left:0;margin-top:0;width:6pt;height:2.25pt;z-index:2501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0160" behindDoc="0" locked="0" layoutInCell="1" allowOverlap="1" wp14:anchorId="263CE18C" wp14:editId="567FA305">
                      <wp:simplePos x="0" y="0"/>
                      <wp:positionH relativeFrom="column">
                        <wp:posOffset>0</wp:posOffset>
                      </wp:positionH>
                      <wp:positionV relativeFrom="paragraph">
                        <wp:posOffset>0</wp:posOffset>
                      </wp:positionV>
                      <wp:extent cx="76200" cy="28575"/>
                      <wp:effectExtent l="19050" t="19050" r="19050" b="28575"/>
                      <wp:wrapNone/>
                      <wp:docPr id="7107" name="Text Box 3411">
                        <a:extLst xmlns:a="http://schemas.openxmlformats.org/drawingml/2006/main">
                          <a:ext uri="{FF2B5EF4-FFF2-40B4-BE49-F238E27FC236}">
                            <a16:creationId xmlns:a16="http://schemas.microsoft.com/office/drawing/2014/main" id="{00000000-0008-0000-0000-0000C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D98EF" id="Text Box 3411" o:spid="_x0000_s1026" type="#_x0000_t202" style="position:absolute;margin-left:0;margin-top:0;width:6pt;height:2.25pt;z-index:2501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1184" behindDoc="0" locked="0" layoutInCell="1" allowOverlap="1" wp14:anchorId="08A57288" wp14:editId="799DDFDD">
                      <wp:simplePos x="0" y="0"/>
                      <wp:positionH relativeFrom="column">
                        <wp:posOffset>0</wp:posOffset>
                      </wp:positionH>
                      <wp:positionV relativeFrom="paragraph">
                        <wp:posOffset>0</wp:posOffset>
                      </wp:positionV>
                      <wp:extent cx="76200" cy="28575"/>
                      <wp:effectExtent l="19050" t="19050" r="19050" b="28575"/>
                      <wp:wrapNone/>
                      <wp:docPr id="7108" name="Text Box 3410">
                        <a:extLst xmlns:a="http://schemas.openxmlformats.org/drawingml/2006/main">
                          <a:ext uri="{FF2B5EF4-FFF2-40B4-BE49-F238E27FC236}">
                            <a16:creationId xmlns:a16="http://schemas.microsoft.com/office/drawing/2014/main" id="{00000000-0008-0000-0000-0000C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6F7CD" id="Text Box 3410" o:spid="_x0000_s1026" type="#_x0000_t202" style="position:absolute;margin-left:0;margin-top:0;width:6pt;height:2.25pt;z-index:2501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2208" behindDoc="0" locked="0" layoutInCell="1" allowOverlap="1" wp14:anchorId="4E278780" wp14:editId="38A21473">
                      <wp:simplePos x="0" y="0"/>
                      <wp:positionH relativeFrom="column">
                        <wp:posOffset>0</wp:posOffset>
                      </wp:positionH>
                      <wp:positionV relativeFrom="paragraph">
                        <wp:posOffset>0</wp:posOffset>
                      </wp:positionV>
                      <wp:extent cx="76200" cy="28575"/>
                      <wp:effectExtent l="19050" t="19050" r="19050" b="28575"/>
                      <wp:wrapNone/>
                      <wp:docPr id="7109" name="Text Box 3409">
                        <a:extLst xmlns:a="http://schemas.openxmlformats.org/drawingml/2006/main">
                          <a:ext uri="{FF2B5EF4-FFF2-40B4-BE49-F238E27FC236}">
                            <a16:creationId xmlns:a16="http://schemas.microsoft.com/office/drawing/2014/main" id="{00000000-0008-0000-0000-0000C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A0C41" id="Text Box 3409" o:spid="_x0000_s1026" type="#_x0000_t202" style="position:absolute;margin-left:0;margin-top:0;width:6pt;height:2.25pt;z-index:2501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3232" behindDoc="0" locked="0" layoutInCell="1" allowOverlap="1" wp14:anchorId="5D8606E6" wp14:editId="3CF760A9">
                      <wp:simplePos x="0" y="0"/>
                      <wp:positionH relativeFrom="column">
                        <wp:posOffset>0</wp:posOffset>
                      </wp:positionH>
                      <wp:positionV relativeFrom="paragraph">
                        <wp:posOffset>0</wp:posOffset>
                      </wp:positionV>
                      <wp:extent cx="76200" cy="28575"/>
                      <wp:effectExtent l="19050" t="19050" r="19050" b="28575"/>
                      <wp:wrapNone/>
                      <wp:docPr id="7110" name="Text Box 3408">
                        <a:extLst xmlns:a="http://schemas.openxmlformats.org/drawingml/2006/main">
                          <a:ext uri="{FF2B5EF4-FFF2-40B4-BE49-F238E27FC236}">
                            <a16:creationId xmlns:a16="http://schemas.microsoft.com/office/drawing/2014/main" id="{00000000-0008-0000-0000-0000C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DEEC09" id="Text Box 3408" o:spid="_x0000_s1026" type="#_x0000_t202" style="position:absolute;margin-left:0;margin-top:0;width:6pt;height:2.25pt;z-index:2501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4256" behindDoc="0" locked="0" layoutInCell="1" allowOverlap="1" wp14:anchorId="79C397BE" wp14:editId="794407E9">
                      <wp:simplePos x="0" y="0"/>
                      <wp:positionH relativeFrom="column">
                        <wp:posOffset>0</wp:posOffset>
                      </wp:positionH>
                      <wp:positionV relativeFrom="paragraph">
                        <wp:posOffset>0</wp:posOffset>
                      </wp:positionV>
                      <wp:extent cx="76200" cy="28575"/>
                      <wp:effectExtent l="19050" t="19050" r="19050" b="28575"/>
                      <wp:wrapNone/>
                      <wp:docPr id="7111" name="Text Box 3407">
                        <a:extLst xmlns:a="http://schemas.openxmlformats.org/drawingml/2006/main">
                          <a:ext uri="{FF2B5EF4-FFF2-40B4-BE49-F238E27FC236}">
                            <a16:creationId xmlns:a16="http://schemas.microsoft.com/office/drawing/2014/main" id="{00000000-0008-0000-0000-0000C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6E774" id="Text Box 3407" o:spid="_x0000_s1026" type="#_x0000_t202" style="position:absolute;margin-left:0;margin-top:0;width:6pt;height:2.25pt;z-index:2501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5280" behindDoc="0" locked="0" layoutInCell="1" allowOverlap="1" wp14:anchorId="5FA14D55" wp14:editId="41F071A7">
                      <wp:simplePos x="0" y="0"/>
                      <wp:positionH relativeFrom="column">
                        <wp:posOffset>0</wp:posOffset>
                      </wp:positionH>
                      <wp:positionV relativeFrom="paragraph">
                        <wp:posOffset>0</wp:posOffset>
                      </wp:positionV>
                      <wp:extent cx="76200" cy="28575"/>
                      <wp:effectExtent l="19050" t="19050" r="19050" b="28575"/>
                      <wp:wrapNone/>
                      <wp:docPr id="7112" name="Text Box 3406">
                        <a:extLst xmlns:a="http://schemas.openxmlformats.org/drawingml/2006/main">
                          <a:ext uri="{FF2B5EF4-FFF2-40B4-BE49-F238E27FC236}">
                            <a16:creationId xmlns:a16="http://schemas.microsoft.com/office/drawing/2014/main" id="{00000000-0008-0000-0000-0000C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33335F" id="Text Box 3406" o:spid="_x0000_s1026" type="#_x0000_t202" style="position:absolute;margin-left:0;margin-top:0;width:6pt;height:2.25pt;z-index:2501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6304" behindDoc="0" locked="0" layoutInCell="1" allowOverlap="1" wp14:anchorId="4A2092B7" wp14:editId="4044DED2">
                      <wp:simplePos x="0" y="0"/>
                      <wp:positionH relativeFrom="column">
                        <wp:posOffset>0</wp:posOffset>
                      </wp:positionH>
                      <wp:positionV relativeFrom="paragraph">
                        <wp:posOffset>0</wp:posOffset>
                      </wp:positionV>
                      <wp:extent cx="76200" cy="28575"/>
                      <wp:effectExtent l="19050" t="19050" r="19050" b="28575"/>
                      <wp:wrapNone/>
                      <wp:docPr id="7113" name="Text Box 3405">
                        <a:extLst xmlns:a="http://schemas.openxmlformats.org/drawingml/2006/main">
                          <a:ext uri="{FF2B5EF4-FFF2-40B4-BE49-F238E27FC236}">
                            <a16:creationId xmlns:a16="http://schemas.microsoft.com/office/drawing/2014/main" id="{00000000-0008-0000-0000-0000C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0D221" id="Text Box 3405" o:spid="_x0000_s1026" type="#_x0000_t202" style="position:absolute;margin-left:0;margin-top:0;width:6pt;height:2.25pt;z-index:2501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7328" behindDoc="0" locked="0" layoutInCell="1" allowOverlap="1" wp14:anchorId="5EA95257" wp14:editId="2D24FF3F">
                      <wp:simplePos x="0" y="0"/>
                      <wp:positionH relativeFrom="column">
                        <wp:posOffset>0</wp:posOffset>
                      </wp:positionH>
                      <wp:positionV relativeFrom="paragraph">
                        <wp:posOffset>0</wp:posOffset>
                      </wp:positionV>
                      <wp:extent cx="76200" cy="28575"/>
                      <wp:effectExtent l="19050" t="19050" r="19050" b="28575"/>
                      <wp:wrapNone/>
                      <wp:docPr id="7114" name="Text Box 3404">
                        <a:extLst xmlns:a="http://schemas.openxmlformats.org/drawingml/2006/main">
                          <a:ext uri="{FF2B5EF4-FFF2-40B4-BE49-F238E27FC236}">
                            <a16:creationId xmlns:a16="http://schemas.microsoft.com/office/drawing/2014/main" id="{00000000-0008-0000-0000-0000C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828D6" id="Text Box 3404" o:spid="_x0000_s1026" type="#_x0000_t202" style="position:absolute;margin-left:0;margin-top:0;width:6pt;height:2.25pt;z-index:2501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8352" behindDoc="0" locked="0" layoutInCell="1" allowOverlap="1" wp14:anchorId="20C8C7F9" wp14:editId="7F60EF5F">
                      <wp:simplePos x="0" y="0"/>
                      <wp:positionH relativeFrom="column">
                        <wp:posOffset>0</wp:posOffset>
                      </wp:positionH>
                      <wp:positionV relativeFrom="paragraph">
                        <wp:posOffset>0</wp:posOffset>
                      </wp:positionV>
                      <wp:extent cx="76200" cy="28575"/>
                      <wp:effectExtent l="19050" t="19050" r="19050" b="28575"/>
                      <wp:wrapNone/>
                      <wp:docPr id="7115" name="Text Box 3403">
                        <a:extLst xmlns:a="http://schemas.openxmlformats.org/drawingml/2006/main">
                          <a:ext uri="{FF2B5EF4-FFF2-40B4-BE49-F238E27FC236}">
                            <a16:creationId xmlns:a16="http://schemas.microsoft.com/office/drawing/2014/main" id="{00000000-0008-0000-0000-0000C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EC8F0C" id="Text Box 3403" o:spid="_x0000_s1026" type="#_x0000_t202" style="position:absolute;margin-left:0;margin-top:0;width:6pt;height:2.25pt;z-index:2501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49376" behindDoc="0" locked="0" layoutInCell="1" allowOverlap="1" wp14:anchorId="51AC524E" wp14:editId="44CC0766">
                      <wp:simplePos x="0" y="0"/>
                      <wp:positionH relativeFrom="column">
                        <wp:posOffset>0</wp:posOffset>
                      </wp:positionH>
                      <wp:positionV relativeFrom="paragraph">
                        <wp:posOffset>0</wp:posOffset>
                      </wp:positionV>
                      <wp:extent cx="76200" cy="28575"/>
                      <wp:effectExtent l="19050" t="19050" r="19050" b="28575"/>
                      <wp:wrapNone/>
                      <wp:docPr id="7116" name="Text Box 3402">
                        <a:extLst xmlns:a="http://schemas.openxmlformats.org/drawingml/2006/main">
                          <a:ext uri="{FF2B5EF4-FFF2-40B4-BE49-F238E27FC236}">
                            <a16:creationId xmlns:a16="http://schemas.microsoft.com/office/drawing/2014/main" id="{00000000-0008-0000-0000-0000C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A6D9A" id="Text Box 3402" o:spid="_x0000_s1026" type="#_x0000_t202" style="position:absolute;margin-left:0;margin-top:0;width:6pt;height:2.25pt;z-index:2501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0400" behindDoc="0" locked="0" layoutInCell="1" allowOverlap="1" wp14:anchorId="5ADE52AD" wp14:editId="62449F81">
                      <wp:simplePos x="0" y="0"/>
                      <wp:positionH relativeFrom="column">
                        <wp:posOffset>0</wp:posOffset>
                      </wp:positionH>
                      <wp:positionV relativeFrom="paragraph">
                        <wp:posOffset>0</wp:posOffset>
                      </wp:positionV>
                      <wp:extent cx="76200" cy="28575"/>
                      <wp:effectExtent l="19050" t="19050" r="19050" b="28575"/>
                      <wp:wrapNone/>
                      <wp:docPr id="7117" name="Text Box 3401">
                        <a:extLst xmlns:a="http://schemas.openxmlformats.org/drawingml/2006/main">
                          <a:ext uri="{FF2B5EF4-FFF2-40B4-BE49-F238E27FC236}">
                            <a16:creationId xmlns:a16="http://schemas.microsoft.com/office/drawing/2014/main" id="{00000000-0008-0000-0000-0000C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54B136" id="Text Box 3401" o:spid="_x0000_s1026" type="#_x0000_t202" style="position:absolute;margin-left:0;margin-top:0;width:6pt;height:2.25pt;z-index:2501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1424" behindDoc="0" locked="0" layoutInCell="1" allowOverlap="1" wp14:anchorId="1E16969C" wp14:editId="7DA814B1">
                      <wp:simplePos x="0" y="0"/>
                      <wp:positionH relativeFrom="column">
                        <wp:posOffset>0</wp:posOffset>
                      </wp:positionH>
                      <wp:positionV relativeFrom="paragraph">
                        <wp:posOffset>0</wp:posOffset>
                      </wp:positionV>
                      <wp:extent cx="76200" cy="28575"/>
                      <wp:effectExtent l="19050" t="19050" r="19050" b="28575"/>
                      <wp:wrapNone/>
                      <wp:docPr id="7118" name="Text Box 3400">
                        <a:extLst xmlns:a="http://schemas.openxmlformats.org/drawingml/2006/main">
                          <a:ext uri="{FF2B5EF4-FFF2-40B4-BE49-F238E27FC236}">
                            <a16:creationId xmlns:a16="http://schemas.microsoft.com/office/drawing/2014/main" id="{00000000-0008-0000-0000-0000C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57FC1" id="Text Box 3400" o:spid="_x0000_s1026" type="#_x0000_t202" style="position:absolute;margin-left:0;margin-top:0;width:6pt;height:2.25pt;z-index:2501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2448" behindDoc="0" locked="0" layoutInCell="1" allowOverlap="1" wp14:anchorId="639C9764" wp14:editId="342EBBAB">
                      <wp:simplePos x="0" y="0"/>
                      <wp:positionH relativeFrom="column">
                        <wp:posOffset>0</wp:posOffset>
                      </wp:positionH>
                      <wp:positionV relativeFrom="paragraph">
                        <wp:posOffset>0</wp:posOffset>
                      </wp:positionV>
                      <wp:extent cx="76200" cy="28575"/>
                      <wp:effectExtent l="19050" t="19050" r="19050" b="28575"/>
                      <wp:wrapNone/>
                      <wp:docPr id="7119" name="Text Box 3399">
                        <a:extLst xmlns:a="http://schemas.openxmlformats.org/drawingml/2006/main">
                          <a:ext uri="{FF2B5EF4-FFF2-40B4-BE49-F238E27FC236}">
                            <a16:creationId xmlns:a16="http://schemas.microsoft.com/office/drawing/2014/main" id="{00000000-0008-0000-0000-0000C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65F47" id="Text Box 3399" o:spid="_x0000_s1026" type="#_x0000_t202" style="position:absolute;margin-left:0;margin-top:0;width:6pt;height:2.25pt;z-index:2501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3472" behindDoc="0" locked="0" layoutInCell="1" allowOverlap="1" wp14:anchorId="0968C46D" wp14:editId="7FE26237">
                      <wp:simplePos x="0" y="0"/>
                      <wp:positionH relativeFrom="column">
                        <wp:posOffset>0</wp:posOffset>
                      </wp:positionH>
                      <wp:positionV relativeFrom="paragraph">
                        <wp:posOffset>0</wp:posOffset>
                      </wp:positionV>
                      <wp:extent cx="76200" cy="28575"/>
                      <wp:effectExtent l="19050" t="19050" r="19050" b="28575"/>
                      <wp:wrapNone/>
                      <wp:docPr id="7120" name="Text Box 3398">
                        <a:extLst xmlns:a="http://schemas.openxmlformats.org/drawingml/2006/main">
                          <a:ext uri="{FF2B5EF4-FFF2-40B4-BE49-F238E27FC236}">
                            <a16:creationId xmlns:a16="http://schemas.microsoft.com/office/drawing/2014/main" id="{00000000-0008-0000-0000-0000D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F6312" id="Text Box 3398" o:spid="_x0000_s1026" type="#_x0000_t202" style="position:absolute;margin-left:0;margin-top:0;width:6pt;height:2.25pt;z-index:2501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4496" behindDoc="0" locked="0" layoutInCell="1" allowOverlap="1" wp14:anchorId="13444F0F" wp14:editId="2ADEC2AE">
                      <wp:simplePos x="0" y="0"/>
                      <wp:positionH relativeFrom="column">
                        <wp:posOffset>0</wp:posOffset>
                      </wp:positionH>
                      <wp:positionV relativeFrom="paragraph">
                        <wp:posOffset>0</wp:posOffset>
                      </wp:positionV>
                      <wp:extent cx="76200" cy="28575"/>
                      <wp:effectExtent l="19050" t="19050" r="19050" b="28575"/>
                      <wp:wrapNone/>
                      <wp:docPr id="7121" name="Text Box 3397">
                        <a:extLst xmlns:a="http://schemas.openxmlformats.org/drawingml/2006/main">
                          <a:ext uri="{FF2B5EF4-FFF2-40B4-BE49-F238E27FC236}">
                            <a16:creationId xmlns:a16="http://schemas.microsoft.com/office/drawing/2014/main" id="{00000000-0008-0000-0000-0000D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61D720" id="Text Box 3397" o:spid="_x0000_s1026" type="#_x0000_t202" style="position:absolute;margin-left:0;margin-top:0;width:6pt;height:2.25pt;z-index:2501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5520" behindDoc="0" locked="0" layoutInCell="1" allowOverlap="1" wp14:anchorId="3E99B489" wp14:editId="3EDF59DD">
                      <wp:simplePos x="0" y="0"/>
                      <wp:positionH relativeFrom="column">
                        <wp:posOffset>0</wp:posOffset>
                      </wp:positionH>
                      <wp:positionV relativeFrom="paragraph">
                        <wp:posOffset>0</wp:posOffset>
                      </wp:positionV>
                      <wp:extent cx="76200" cy="28575"/>
                      <wp:effectExtent l="19050" t="19050" r="19050" b="28575"/>
                      <wp:wrapNone/>
                      <wp:docPr id="7122" name="Text Box 3396">
                        <a:extLst xmlns:a="http://schemas.openxmlformats.org/drawingml/2006/main">
                          <a:ext uri="{FF2B5EF4-FFF2-40B4-BE49-F238E27FC236}">
                            <a16:creationId xmlns:a16="http://schemas.microsoft.com/office/drawing/2014/main" id="{00000000-0008-0000-0000-0000D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39DB4" id="Text Box 3396" o:spid="_x0000_s1026" type="#_x0000_t202" style="position:absolute;margin-left:0;margin-top:0;width:6pt;height:2.25pt;z-index:2501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6544" behindDoc="0" locked="0" layoutInCell="1" allowOverlap="1" wp14:anchorId="29AFCD8D" wp14:editId="19874629">
                      <wp:simplePos x="0" y="0"/>
                      <wp:positionH relativeFrom="column">
                        <wp:posOffset>0</wp:posOffset>
                      </wp:positionH>
                      <wp:positionV relativeFrom="paragraph">
                        <wp:posOffset>0</wp:posOffset>
                      </wp:positionV>
                      <wp:extent cx="76200" cy="28575"/>
                      <wp:effectExtent l="19050" t="19050" r="19050" b="28575"/>
                      <wp:wrapNone/>
                      <wp:docPr id="7123" name="Text Box 3395">
                        <a:extLst xmlns:a="http://schemas.openxmlformats.org/drawingml/2006/main">
                          <a:ext uri="{FF2B5EF4-FFF2-40B4-BE49-F238E27FC236}">
                            <a16:creationId xmlns:a16="http://schemas.microsoft.com/office/drawing/2014/main" id="{00000000-0008-0000-0000-0000D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93964" id="Text Box 3395" o:spid="_x0000_s1026" type="#_x0000_t202" style="position:absolute;margin-left:0;margin-top:0;width:6pt;height:2.25pt;z-index:2501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7568" behindDoc="0" locked="0" layoutInCell="1" allowOverlap="1" wp14:anchorId="586D75A2" wp14:editId="759B4252">
                      <wp:simplePos x="0" y="0"/>
                      <wp:positionH relativeFrom="column">
                        <wp:posOffset>0</wp:posOffset>
                      </wp:positionH>
                      <wp:positionV relativeFrom="paragraph">
                        <wp:posOffset>0</wp:posOffset>
                      </wp:positionV>
                      <wp:extent cx="76200" cy="28575"/>
                      <wp:effectExtent l="19050" t="19050" r="19050" b="28575"/>
                      <wp:wrapNone/>
                      <wp:docPr id="7124" name="Text Box 3394">
                        <a:extLst xmlns:a="http://schemas.openxmlformats.org/drawingml/2006/main">
                          <a:ext uri="{FF2B5EF4-FFF2-40B4-BE49-F238E27FC236}">
                            <a16:creationId xmlns:a16="http://schemas.microsoft.com/office/drawing/2014/main" id="{00000000-0008-0000-0000-0000D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30693" id="Text Box 3394" o:spid="_x0000_s1026" type="#_x0000_t202" style="position:absolute;margin-left:0;margin-top:0;width:6pt;height:2.25pt;z-index:2501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8592" behindDoc="0" locked="0" layoutInCell="1" allowOverlap="1" wp14:anchorId="7A46B8C4" wp14:editId="604C432A">
                      <wp:simplePos x="0" y="0"/>
                      <wp:positionH relativeFrom="column">
                        <wp:posOffset>0</wp:posOffset>
                      </wp:positionH>
                      <wp:positionV relativeFrom="paragraph">
                        <wp:posOffset>0</wp:posOffset>
                      </wp:positionV>
                      <wp:extent cx="76200" cy="28575"/>
                      <wp:effectExtent l="19050" t="19050" r="19050" b="28575"/>
                      <wp:wrapNone/>
                      <wp:docPr id="7125" name="Text Box 3393">
                        <a:extLst xmlns:a="http://schemas.openxmlformats.org/drawingml/2006/main">
                          <a:ext uri="{FF2B5EF4-FFF2-40B4-BE49-F238E27FC236}">
                            <a16:creationId xmlns:a16="http://schemas.microsoft.com/office/drawing/2014/main" id="{00000000-0008-0000-0000-0000D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45329" id="Text Box 3393" o:spid="_x0000_s1026" type="#_x0000_t202" style="position:absolute;margin-left:0;margin-top:0;width:6pt;height:2.25pt;z-index:2501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59616" behindDoc="0" locked="0" layoutInCell="1" allowOverlap="1" wp14:anchorId="062B2D25" wp14:editId="68B99A5E">
                      <wp:simplePos x="0" y="0"/>
                      <wp:positionH relativeFrom="column">
                        <wp:posOffset>0</wp:posOffset>
                      </wp:positionH>
                      <wp:positionV relativeFrom="paragraph">
                        <wp:posOffset>0</wp:posOffset>
                      </wp:positionV>
                      <wp:extent cx="76200" cy="28575"/>
                      <wp:effectExtent l="19050" t="19050" r="19050" b="28575"/>
                      <wp:wrapNone/>
                      <wp:docPr id="7126" name="Text Box 3392">
                        <a:extLst xmlns:a="http://schemas.openxmlformats.org/drawingml/2006/main">
                          <a:ext uri="{FF2B5EF4-FFF2-40B4-BE49-F238E27FC236}">
                            <a16:creationId xmlns:a16="http://schemas.microsoft.com/office/drawing/2014/main" id="{00000000-0008-0000-0000-0000D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CBF43" id="Text Box 3392" o:spid="_x0000_s1026" type="#_x0000_t202" style="position:absolute;margin-left:0;margin-top:0;width:6pt;height:2.25pt;z-index:2501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0640" behindDoc="0" locked="0" layoutInCell="1" allowOverlap="1" wp14:anchorId="416F9452" wp14:editId="3363E882">
                      <wp:simplePos x="0" y="0"/>
                      <wp:positionH relativeFrom="column">
                        <wp:posOffset>0</wp:posOffset>
                      </wp:positionH>
                      <wp:positionV relativeFrom="paragraph">
                        <wp:posOffset>0</wp:posOffset>
                      </wp:positionV>
                      <wp:extent cx="76200" cy="28575"/>
                      <wp:effectExtent l="19050" t="19050" r="19050" b="28575"/>
                      <wp:wrapNone/>
                      <wp:docPr id="7127" name="Text Box 3391">
                        <a:extLst xmlns:a="http://schemas.openxmlformats.org/drawingml/2006/main">
                          <a:ext uri="{FF2B5EF4-FFF2-40B4-BE49-F238E27FC236}">
                            <a16:creationId xmlns:a16="http://schemas.microsoft.com/office/drawing/2014/main" id="{00000000-0008-0000-0000-0000D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9203A" id="Text Box 3391" o:spid="_x0000_s1026" type="#_x0000_t202" style="position:absolute;margin-left:0;margin-top:0;width:6pt;height:2.25pt;z-index:2501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1664" behindDoc="0" locked="0" layoutInCell="1" allowOverlap="1" wp14:anchorId="7099EA3F" wp14:editId="1ADB8D55">
                      <wp:simplePos x="0" y="0"/>
                      <wp:positionH relativeFrom="column">
                        <wp:posOffset>0</wp:posOffset>
                      </wp:positionH>
                      <wp:positionV relativeFrom="paragraph">
                        <wp:posOffset>0</wp:posOffset>
                      </wp:positionV>
                      <wp:extent cx="76200" cy="28575"/>
                      <wp:effectExtent l="19050" t="19050" r="19050" b="28575"/>
                      <wp:wrapNone/>
                      <wp:docPr id="7128" name="Text Box 3390">
                        <a:extLst xmlns:a="http://schemas.openxmlformats.org/drawingml/2006/main">
                          <a:ext uri="{FF2B5EF4-FFF2-40B4-BE49-F238E27FC236}">
                            <a16:creationId xmlns:a16="http://schemas.microsoft.com/office/drawing/2014/main" id="{00000000-0008-0000-0000-0000D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585DA" id="Text Box 3390" o:spid="_x0000_s1026" type="#_x0000_t202" style="position:absolute;margin-left:0;margin-top:0;width:6pt;height:2.25pt;z-index:2501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2688" behindDoc="0" locked="0" layoutInCell="1" allowOverlap="1" wp14:anchorId="5BBC78A2" wp14:editId="73C9C201">
                      <wp:simplePos x="0" y="0"/>
                      <wp:positionH relativeFrom="column">
                        <wp:posOffset>0</wp:posOffset>
                      </wp:positionH>
                      <wp:positionV relativeFrom="paragraph">
                        <wp:posOffset>0</wp:posOffset>
                      </wp:positionV>
                      <wp:extent cx="76200" cy="28575"/>
                      <wp:effectExtent l="19050" t="19050" r="19050" b="28575"/>
                      <wp:wrapNone/>
                      <wp:docPr id="7129" name="Text Box 3389">
                        <a:extLst xmlns:a="http://schemas.openxmlformats.org/drawingml/2006/main">
                          <a:ext uri="{FF2B5EF4-FFF2-40B4-BE49-F238E27FC236}">
                            <a16:creationId xmlns:a16="http://schemas.microsoft.com/office/drawing/2014/main" id="{00000000-0008-0000-0000-0000D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39808" id="Text Box 3389" o:spid="_x0000_s1026" type="#_x0000_t202" style="position:absolute;margin-left:0;margin-top:0;width:6pt;height:2.25pt;z-index:2501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3712" behindDoc="0" locked="0" layoutInCell="1" allowOverlap="1" wp14:anchorId="686CC188" wp14:editId="1E248F2F">
                      <wp:simplePos x="0" y="0"/>
                      <wp:positionH relativeFrom="column">
                        <wp:posOffset>0</wp:posOffset>
                      </wp:positionH>
                      <wp:positionV relativeFrom="paragraph">
                        <wp:posOffset>0</wp:posOffset>
                      </wp:positionV>
                      <wp:extent cx="76200" cy="28575"/>
                      <wp:effectExtent l="19050" t="19050" r="19050" b="28575"/>
                      <wp:wrapNone/>
                      <wp:docPr id="7130" name="Text Box 3388">
                        <a:extLst xmlns:a="http://schemas.openxmlformats.org/drawingml/2006/main">
                          <a:ext uri="{FF2B5EF4-FFF2-40B4-BE49-F238E27FC236}">
                            <a16:creationId xmlns:a16="http://schemas.microsoft.com/office/drawing/2014/main" id="{00000000-0008-0000-0000-0000D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D6604" id="Text Box 3388" o:spid="_x0000_s1026" type="#_x0000_t202" style="position:absolute;margin-left:0;margin-top:0;width:6pt;height:2.25pt;z-index:2501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4736" behindDoc="0" locked="0" layoutInCell="1" allowOverlap="1" wp14:anchorId="2F4960B7" wp14:editId="7B95CA6C">
                      <wp:simplePos x="0" y="0"/>
                      <wp:positionH relativeFrom="column">
                        <wp:posOffset>0</wp:posOffset>
                      </wp:positionH>
                      <wp:positionV relativeFrom="paragraph">
                        <wp:posOffset>0</wp:posOffset>
                      </wp:positionV>
                      <wp:extent cx="76200" cy="28575"/>
                      <wp:effectExtent l="19050" t="19050" r="19050" b="28575"/>
                      <wp:wrapNone/>
                      <wp:docPr id="7131" name="Text Box 3387">
                        <a:extLst xmlns:a="http://schemas.openxmlformats.org/drawingml/2006/main">
                          <a:ext uri="{FF2B5EF4-FFF2-40B4-BE49-F238E27FC236}">
                            <a16:creationId xmlns:a16="http://schemas.microsoft.com/office/drawing/2014/main" id="{00000000-0008-0000-0000-0000D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9AB71" id="Text Box 3387" o:spid="_x0000_s1026" type="#_x0000_t202" style="position:absolute;margin-left:0;margin-top:0;width:6pt;height:2.25pt;z-index:2501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5760" behindDoc="0" locked="0" layoutInCell="1" allowOverlap="1" wp14:anchorId="2D100BF2" wp14:editId="3C8394F5">
                      <wp:simplePos x="0" y="0"/>
                      <wp:positionH relativeFrom="column">
                        <wp:posOffset>0</wp:posOffset>
                      </wp:positionH>
                      <wp:positionV relativeFrom="paragraph">
                        <wp:posOffset>0</wp:posOffset>
                      </wp:positionV>
                      <wp:extent cx="76200" cy="28575"/>
                      <wp:effectExtent l="19050" t="19050" r="19050" b="28575"/>
                      <wp:wrapNone/>
                      <wp:docPr id="7132" name="Text Box 3386">
                        <a:extLst xmlns:a="http://schemas.openxmlformats.org/drawingml/2006/main">
                          <a:ext uri="{FF2B5EF4-FFF2-40B4-BE49-F238E27FC236}">
                            <a16:creationId xmlns:a16="http://schemas.microsoft.com/office/drawing/2014/main" id="{00000000-0008-0000-0000-0000D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ED583" id="Text Box 3386" o:spid="_x0000_s1026" type="#_x0000_t202" style="position:absolute;margin-left:0;margin-top:0;width:6pt;height:2.25pt;z-index:2501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6784" behindDoc="0" locked="0" layoutInCell="1" allowOverlap="1" wp14:anchorId="5BA716FB" wp14:editId="1EF6616F">
                      <wp:simplePos x="0" y="0"/>
                      <wp:positionH relativeFrom="column">
                        <wp:posOffset>0</wp:posOffset>
                      </wp:positionH>
                      <wp:positionV relativeFrom="paragraph">
                        <wp:posOffset>0</wp:posOffset>
                      </wp:positionV>
                      <wp:extent cx="76200" cy="28575"/>
                      <wp:effectExtent l="19050" t="19050" r="19050" b="28575"/>
                      <wp:wrapNone/>
                      <wp:docPr id="7133" name="Text Box 3385">
                        <a:extLst xmlns:a="http://schemas.openxmlformats.org/drawingml/2006/main">
                          <a:ext uri="{FF2B5EF4-FFF2-40B4-BE49-F238E27FC236}">
                            <a16:creationId xmlns:a16="http://schemas.microsoft.com/office/drawing/2014/main" id="{00000000-0008-0000-0000-0000D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DA44DD" id="Text Box 3385" o:spid="_x0000_s1026" type="#_x0000_t202" style="position:absolute;margin-left:0;margin-top:0;width:6pt;height:2.25pt;z-index:2501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7808" behindDoc="0" locked="0" layoutInCell="1" allowOverlap="1" wp14:anchorId="342993BF" wp14:editId="6D049E69">
                      <wp:simplePos x="0" y="0"/>
                      <wp:positionH relativeFrom="column">
                        <wp:posOffset>0</wp:posOffset>
                      </wp:positionH>
                      <wp:positionV relativeFrom="paragraph">
                        <wp:posOffset>0</wp:posOffset>
                      </wp:positionV>
                      <wp:extent cx="76200" cy="28575"/>
                      <wp:effectExtent l="19050" t="19050" r="19050" b="28575"/>
                      <wp:wrapNone/>
                      <wp:docPr id="7134" name="Text Box 3384">
                        <a:extLst xmlns:a="http://schemas.openxmlformats.org/drawingml/2006/main">
                          <a:ext uri="{FF2B5EF4-FFF2-40B4-BE49-F238E27FC236}">
                            <a16:creationId xmlns:a16="http://schemas.microsoft.com/office/drawing/2014/main" id="{00000000-0008-0000-0000-0000D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9BD24" id="Text Box 3384" o:spid="_x0000_s1026" type="#_x0000_t202" style="position:absolute;margin-left:0;margin-top:0;width:6pt;height:2.25pt;z-index:2501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8832" behindDoc="0" locked="0" layoutInCell="1" allowOverlap="1" wp14:anchorId="3A15C3D4" wp14:editId="653E2019">
                      <wp:simplePos x="0" y="0"/>
                      <wp:positionH relativeFrom="column">
                        <wp:posOffset>0</wp:posOffset>
                      </wp:positionH>
                      <wp:positionV relativeFrom="paragraph">
                        <wp:posOffset>0</wp:posOffset>
                      </wp:positionV>
                      <wp:extent cx="76200" cy="28575"/>
                      <wp:effectExtent l="19050" t="19050" r="19050" b="28575"/>
                      <wp:wrapNone/>
                      <wp:docPr id="7135" name="Text Box 3383">
                        <a:extLst xmlns:a="http://schemas.openxmlformats.org/drawingml/2006/main">
                          <a:ext uri="{FF2B5EF4-FFF2-40B4-BE49-F238E27FC236}">
                            <a16:creationId xmlns:a16="http://schemas.microsoft.com/office/drawing/2014/main" id="{00000000-0008-0000-0000-0000D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2DA46F" id="Text Box 3383" o:spid="_x0000_s1026" type="#_x0000_t202" style="position:absolute;margin-left:0;margin-top:0;width:6pt;height:2.25pt;z-index:2501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69856" behindDoc="0" locked="0" layoutInCell="1" allowOverlap="1" wp14:anchorId="700673C1" wp14:editId="1B6245F6">
                      <wp:simplePos x="0" y="0"/>
                      <wp:positionH relativeFrom="column">
                        <wp:posOffset>0</wp:posOffset>
                      </wp:positionH>
                      <wp:positionV relativeFrom="paragraph">
                        <wp:posOffset>0</wp:posOffset>
                      </wp:positionV>
                      <wp:extent cx="76200" cy="28575"/>
                      <wp:effectExtent l="19050" t="19050" r="19050" b="28575"/>
                      <wp:wrapNone/>
                      <wp:docPr id="7136" name="Text Box 3382">
                        <a:extLst xmlns:a="http://schemas.openxmlformats.org/drawingml/2006/main">
                          <a:ext uri="{FF2B5EF4-FFF2-40B4-BE49-F238E27FC236}">
                            <a16:creationId xmlns:a16="http://schemas.microsoft.com/office/drawing/2014/main" id="{00000000-0008-0000-0000-0000E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52F90F" id="Text Box 3382" o:spid="_x0000_s1026" type="#_x0000_t202" style="position:absolute;margin-left:0;margin-top:0;width:6pt;height:2.25pt;z-index:2501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0880" behindDoc="0" locked="0" layoutInCell="1" allowOverlap="1" wp14:anchorId="4293A7DA" wp14:editId="2422B0E8">
                      <wp:simplePos x="0" y="0"/>
                      <wp:positionH relativeFrom="column">
                        <wp:posOffset>0</wp:posOffset>
                      </wp:positionH>
                      <wp:positionV relativeFrom="paragraph">
                        <wp:posOffset>0</wp:posOffset>
                      </wp:positionV>
                      <wp:extent cx="76200" cy="28575"/>
                      <wp:effectExtent l="19050" t="19050" r="19050" b="28575"/>
                      <wp:wrapNone/>
                      <wp:docPr id="7137" name="Text Box 3381">
                        <a:extLst xmlns:a="http://schemas.openxmlformats.org/drawingml/2006/main">
                          <a:ext uri="{FF2B5EF4-FFF2-40B4-BE49-F238E27FC236}">
                            <a16:creationId xmlns:a16="http://schemas.microsoft.com/office/drawing/2014/main" id="{00000000-0008-0000-0000-0000E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F9466" id="Text Box 3381" o:spid="_x0000_s1026" type="#_x0000_t202" style="position:absolute;margin-left:0;margin-top:0;width:6pt;height:2.25pt;z-index:2501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1904" behindDoc="0" locked="0" layoutInCell="1" allowOverlap="1" wp14:anchorId="359B3009" wp14:editId="61E97325">
                      <wp:simplePos x="0" y="0"/>
                      <wp:positionH relativeFrom="column">
                        <wp:posOffset>0</wp:posOffset>
                      </wp:positionH>
                      <wp:positionV relativeFrom="paragraph">
                        <wp:posOffset>0</wp:posOffset>
                      </wp:positionV>
                      <wp:extent cx="76200" cy="28575"/>
                      <wp:effectExtent l="19050" t="19050" r="19050" b="28575"/>
                      <wp:wrapNone/>
                      <wp:docPr id="7138" name="Text Box 3380">
                        <a:extLst xmlns:a="http://schemas.openxmlformats.org/drawingml/2006/main">
                          <a:ext uri="{FF2B5EF4-FFF2-40B4-BE49-F238E27FC236}">
                            <a16:creationId xmlns:a16="http://schemas.microsoft.com/office/drawing/2014/main" id="{00000000-0008-0000-0000-0000E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741846" id="Text Box 3380" o:spid="_x0000_s1026" type="#_x0000_t202" style="position:absolute;margin-left:0;margin-top:0;width:6pt;height:2.25pt;z-index:2501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2928" behindDoc="0" locked="0" layoutInCell="1" allowOverlap="1" wp14:anchorId="1D8E9AF2" wp14:editId="53F33B7D">
                      <wp:simplePos x="0" y="0"/>
                      <wp:positionH relativeFrom="column">
                        <wp:posOffset>0</wp:posOffset>
                      </wp:positionH>
                      <wp:positionV relativeFrom="paragraph">
                        <wp:posOffset>0</wp:posOffset>
                      </wp:positionV>
                      <wp:extent cx="76200" cy="28575"/>
                      <wp:effectExtent l="19050" t="19050" r="19050" b="28575"/>
                      <wp:wrapNone/>
                      <wp:docPr id="7139" name="Text Box 3379">
                        <a:extLst xmlns:a="http://schemas.openxmlformats.org/drawingml/2006/main">
                          <a:ext uri="{FF2B5EF4-FFF2-40B4-BE49-F238E27FC236}">
                            <a16:creationId xmlns:a16="http://schemas.microsoft.com/office/drawing/2014/main" id="{00000000-0008-0000-0000-0000E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22049F" id="Text Box 3379" o:spid="_x0000_s1026" type="#_x0000_t202" style="position:absolute;margin-left:0;margin-top:0;width:6pt;height:2.25pt;z-index:2501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3952" behindDoc="0" locked="0" layoutInCell="1" allowOverlap="1" wp14:anchorId="02DAE8F2" wp14:editId="353E1D93">
                      <wp:simplePos x="0" y="0"/>
                      <wp:positionH relativeFrom="column">
                        <wp:posOffset>0</wp:posOffset>
                      </wp:positionH>
                      <wp:positionV relativeFrom="paragraph">
                        <wp:posOffset>0</wp:posOffset>
                      </wp:positionV>
                      <wp:extent cx="76200" cy="28575"/>
                      <wp:effectExtent l="19050" t="19050" r="19050" b="28575"/>
                      <wp:wrapNone/>
                      <wp:docPr id="7140" name="Text Box 3378">
                        <a:extLst xmlns:a="http://schemas.openxmlformats.org/drawingml/2006/main">
                          <a:ext uri="{FF2B5EF4-FFF2-40B4-BE49-F238E27FC236}">
                            <a16:creationId xmlns:a16="http://schemas.microsoft.com/office/drawing/2014/main" id="{00000000-0008-0000-0000-0000E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B5E46" id="Text Box 3378" o:spid="_x0000_s1026" type="#_x0000_t202" style="position:absolute;margin-left:0;margin-top:0;width:6pt;height:2.25pt;z-index:2501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4976" behindDoc="0" locked="0" layoutInCell="1" allowOverlap="1" wp14:anchorId="232733C7" wp14:editId="2B017136">
                      <wp:simplePos x="0" y="0"/>
                      <wp:positionH relativeFrom="column">
                        <wp:posOffset>0</wp:posOffset>
                      </wp:positionH>
                      <wp:positionV relativeFrom="paragraph">
                        <wp:posOffset>0</wp:posOffset>
                      </wp:positionV>
                      <wp:extent cx="76200" cy="28575"/>
                      <wp:effectExtent l="19050" t="19050" r="19050" b="28575"/>
                      <wp:wrapNone/>
                      <wp:docPr id="7141" name="Text Box 3377">
                        <a:extLst xmlns:a="http://schemas.openxmlformats.org/drawingml/2006/main">
                          <a:ext uri="{FF2B5EF4-FFF2-40B4-BE49-F238E27FC236}">
                            <a16:creationId xmlns:a16="http://schemas.microsoft.com/office/drawing/2014/main" id="{00000000-0008-0000-0000-0000E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6A4E9" id="Text Box 3377" o:spid="_x0000_s1026" type="#_x0000_t202" style="position:absolute;margin-left:0;margin-top:0;width:6pt;height:2.25pt;z-index:2501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6000" behindDoc="0" locked="0" layoutInCell="1" allowOverlap="1" wp14:anchorId="31FA250D" wp14:editId="7160F22A">
                      <wp:simplePos x="0" y="0"/>
                      <wp:positionH relativeFrom="column">
                        <wp:posOffset>0</wp:posOffset>
                      </wp:positionH>
                      <wp:positionV relativeFrom="paragraph">
                        <wp:posOffset>0</wp:posOffset>
                      </wp:positionV>
                      <wp:extent cx="76200" cy="28575"/>
                      <wp:effectExtent l="19050" t="19050" r="19050" b="28575"/>
                      <wp:wrapNone/>
                      <wp:docPr id="7142" name="Text Box 3376">
                        <a:extLst xmlns:a="http://schemas.openxmlformats.org/drawingml/2006/main">
                          <a:ext uri="{FF2B5EF4-FFF2-40B4-BE49-F238E27FC236}">
                            <a16:creationId xmlns:a16="http://schemas.microsoft.com/office/drawing/2014/main" id="{00000000-0008-0000-0000-0000E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CAF04" id="Text Box 3376" o:spid="_x0000_s1026" type="#_x0000_t202" style="position:absolute;margin-left:0;margin-top:0;width:6pt;height:2.25pt;z-index:2501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7024" behindDoc="0" locked="0" layoutInCell="1" allowOverlap="1" wp14:anchorId="646C2056" wp14:editId="2F373563">
                      <wp:simplePos x="0" y="0"/>
                      <wp:positionH relativeFrom="column">
                        <wp:posOffset>0</wp:posOffset>
                      </wp:positionH>
                      <wp:positionV relativeFrom="paragraph">
                        <wp:posOffset>0</wp:posOffset>
                      </wp:positionV>
                      <wp:extent cx="76200" cy="28575"/>
                      <wp:effectExtent l="19050" t="19050" r="19050" b="28575"/>
                      <wp:wrapNone/>
                      <wp:docPr id="7143" name="Text Box 3375">
                        <a:extLst xmlns:a="http://schemas.openxmlformats.org/drawingml/2006/main">
                          <a:ext uri="{FF2B5EF4-FFF2-40B4-BE49-F238E27FC236}">
                            <a16:creationId xmlns:a16="http://schemas.microsoft.com/office/drawing/2014/main" id="{00000000-0008-0000-0000-0000E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3D063" id="Text Box 3375" o:spid="_x0000_s1026" type="#_x0000_t202" style="position:absolute;margin-left:0;margin-top:0;width:6pt;height:2.25pt;z-index:2501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8048" behindDoc="0" locked="0" layoutInCell="1" allowOverlap="1" wp14:anchorId="2321816C" wp14:editId="7407E1D1">
                      <wp:simplePos x="0" y="0"/>
                      <wp:positionH relativeFrom="column">
                        <wp:posOffset>0</wp:posOffset>
                      </wp:positionH>
                      <wp:positionV relativeFrom="paragraph">
                        <wp:posOffset>0</wp:posOffset>
                      </wp:positionV>
                      <wp:extent cx="76200" cy="28575"/>
                      <wp:effectExtent l="19050" t="19050" r="19050" b="28575"/>
                      <wp:wrapNone/>
                      <wp:docPr id="7144" name="Text Box 3374">
                        <a:extLst xmlns:a="http://schemas.openxmlformats.org/drawingml/2006/main">
                          <a:ext uri="{FF2B5EF4-FFF2-40B4-BE49-F238E27FC236}">
                            <a16:creationId xmlns:a16="http://schemas.microsoft.com/office/drawing/2014/main" id="{00000000-0008-0000-0000-0000E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EB085" id="Text Box 3374" o:spid="_x0000_s1026" type="#_x0000_t202" style="position:absolute;margin-left:0;margin-top:0;width:6pt;height:2.25pt;z-index:2501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79072" behindDoc="0" locked="0" layoutInCell="1" allowOverlap="1" wp14:anchorId="576EE194" wp14:editId="6D6EFA5F">
                      <wp:simplePos x="0" y="0"/>
                      <wp:positionH relativeFrom="column">
                        <wp:posOffset>0</wp:posOffset>
                      </wp:positionH>
                      <wp:positionV relativeFrom="paragraph">
                        <wp:posOffset>0</wp:posOffset>
                      </wp:positionV>
                      <wp:extent cx="76200" cy="28575"/>
                      <wp:effectExtent l="19050" t="19050" r="19050" b="28575"/>
                      <wp:wrapNone/>
                      <wp:docPr id="7145" name="Text Box 3373">
                        <a:extLst xmlns:a="http://schemas.openxmlformats.org/drawingml/2006/main">
                          <a:ext uri="{FF2B5EF4-FFF2-40B4-BE49-F238E27FC236}">
                            <a16:creationId xmlns:a16="http://schemas.microsoft.com/office/drawing/2014/main" id="{00000000-0008-0000-0000-0000E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88CDF" id="Text Box 3373" o:spid="_x0000_s1026" type="#_x0000_t202" style="position:absolute;margin-left:0;margin-top:0;width:6pt;height:2.25pt;z-index:2501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0096" behindDoc="0" locked="0" layoutInCell="1" allowOverlap="1" wp14:anchorId="53D0C055" wp14:editId="5587FAA2">
                      <wp:simplePos x="0" y="0"/>
                      <wp:positionH relativeFrom="column">
                        <wp:posOffset>0</wp:posOffset>
                      </wp:positionH>
                      <wp:positionV relativeFrom="paragraph">
                        <wp:posOffset>0</wp:posOffset>
                      </wp:positionV>
                      <wp:extent cx="76200" cy="28575"/>
                      <wp:effectExtent l="19050" t="19050" r="19050" b="28575"/>
                      <wp:wrapNone/>
                      <wp:docPr id="7146" name="Text Box 3372">
                        <a:extLst xmlns:a="http://schemas.openxmlformats.org/drawingml/2006/main">
                          <a:ext uri="{FF2B5EF4-FFF2-40B4-BE49-F238E27FC236}">
                            <a16:creationId xmlns:a16="http://schemas.microsoft.com/office/drawing/2014/main" id="{00000000-0008-0000-0000-0000E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E3F93F" id="Text Box 3372" o:spid="_x0000_s1026" type="#_x0000_t202" style="position:absolute;margin-left:0;margin-top:0;width:6pt;height:2.25pt;z-index:2501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1120" behindDoc="0" locked="0" layoutInCell="1" allowOverlap="1" wp14:anchorId="0A6F675B" wp14:editId="5CA6F6E3">
                      <wp:simplePos x="0" y="0"/>
                      <wp:positionH relativeFrom="column">
                        <wp:posOffset>0</wp:posOffset>
                      </wp:positionH>
                      <wp:positionV relativeFrom="paragraph">
                        <wp:posOffset>0</wp:posOffset>
                      </wp:positionV>
                      <wp:extent cx="76200" cy="28575"/>
                      <wp:effectExtent l="19050" t="19050" r="19050" b="28575"/>
                      <wp:wrapNone/>
                      <wp:docPr id="7147" name="Text Box 3371">
                        <a:extLst xmlns:a="http://schemas.openxmlformats.org/drawingml/2006/main">
                          <a:ext uri="{FF2B5EF4-FFF2-40B4-BE49-F238E27FC236}">
                            <a16:creationId xmlns:a16="http://schemas.microsoft.com/office/drawing/2014/main" id="{00000000-0008-0000-0000-0000E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7825E" id="Text Box 3371" o:spid="_x0000_s1026" type="#_x0000_t202" style="position:absolute;margin-left:0;margin-top:0;width:6pt;height:2.25pt;z-index:2501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2144" behindDoc="0" locked="0" layoutInCell="1" allowOverlap="1" wp14:anchorId="6EDCC5CD" wp14:editId="0C5A3ABC">
                      <wp:simplePos x="0" y="0"/>
                      <wp:positionH relativeFrom="column">
                        <wp:posOffset>0</wp:posOffset>
                      </wp:positionH>
                      <wp:positionV relativeFrom="paragraph">
                        <wp:posOffset>0</wp:posOffset>
                      </wp:positionV>
                      <wp:extent cx="76200" cy="28575"/>
                      <wp:effectExtent l="19050" t="19050" r="19050" b="28575"/>
                      <wp:wrapNone/>
                      <wp:docPr id="7148" name="Text Box 3370">
                        <a:extLst xmlns:a="http://schemas.openxmlformats.org/drawingml/2006/main">
                          <a:ext uri="{FF2B5EF4-FFF2-40B4-BE49-F238E27FC236}">
                            <a16:creationId xmlns:a16="http://schemas.microsoft.com/office/drawing/2014/main" id="{00000000-0008-0000-0000-0000E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48A06" id="Text Box 3370" o:spid="_x0000_s1026" type="#_x0000_t202" style="position:absolute;margin-left:0;margin-top:0;width:6pt;height:2.25pt;z-index:2501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3168" behindDoc="0" locked="0" layoutInCell="1" allowOverlap="1" wp14:anchorId="269D4F12" wp14:editId="7C8BF0B8">
                      <wp:simplePos x="0" y="0"/>
                      <wp:positionH relativeFrom="column">
                        <wp:posOffset>0</wp:posOffset>
                      </wp:positionH>
                      <wp:positionV relativeFrom="paragraph">
                        <wp:posOffset>0</wp:posOffset>
                      </wp:positionV>
                      <wp:extent cx="76200" cy="28575"/>
                      <wp:effectExtent l="19050" t="19050" r="19050" b="28575"/>
                      <wp:wrapNone/>
                      <wp:docPr id="7149" name="Text Box 3369">
                        <a:extLst xmlns:a="http://schemas.openxmlformats.org/drawingml/2006/main">
                          <a:ext uri="{FF2B5EF4-FFF2-40B4-BE49-F238E27FC236}">
                            <a16:creationId xmlns:a16="http://schemas.microsoft.com/office/drawing/2014/main" id="{00000000-0008-0000-0000-0000E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49AEE" id="Text Box 3369" o:spid="_x0000_s1026" type="#_x0000_t202" style="position:absolute;margin-left:0;margin-top:0;width:6pt;height:2.25pt;z-index:2501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4192" behindDoc="0" locked="0" layoutInCell="1" allowOverlap="1" wp14:anchorId="7BEF3A48" wp14:editId="1F9ECC6A">
                      <wp:simplePos x="0" y="0"/>
                      <wp:positionH relativeFrom="column">
                        <wp:posOffset>0</wp:posOffset>
                      </wp:positionH>
                      <wp:positionV relativeFrom="paragraph">
                        <wp:posOffset>0</wp:posOffset>
                      </wp:positionV>
                      <wp:extent cx="76200" cy="28575"/>
                      <wp:effectExtent l="19050" t="19050" r="19050" b="28575"/>
                      <wp:wrapNone/>
                      <wp:docPr id="7150" name="Text Box 3368">
                        <a:extLst xmlns:a="http://schemas.openxmlformats.org/drawingml/2006/main">
                          <a:ext uri="{FF2B5EF4-FFF2-40B4-BE49-F238E27FC236}">
                            <a16:creationId xmlns:a16="http://schemas.microsoft.com/office/drawing/2014/main" id="{00000000-0008-0000-0000-0000E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A4FA2" id="Text Box 3368" o:spid="_x0000_s1026" type="#_x0000_t202" style="position:absolute;margin-left:0;margin-top:0;width:6pt;height:2.25pt;z-index:2501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5216" behindDoc="0" locked="0" layoutInCell="1" allowOverlap="1" wp14:anchorId="239BC6B5" wp14:editId="2A14C4DE">
                      <wp:simplePos x="0" y="0"/>
                      <wp:positionH relativeFrom="column">
                        <wp:posOffset>0</wp:posOffset>
                      </wp:positionH>
                      <wp:positionV relativeFrom="paragraph">
                        <wp:posOffset>0</wp:posOffset>
                      </wp:positionV>
                      <wp:extent cx="76200" cy="28575"/>
                      <wp:effectExtent l="19050" t="19050" r="19050" b="28575"/>
                      <wp:wrapNone/>
                      <wp:docPr id="7151" name="Text Box 3367">
                        <a:extLst xmlns:a="http://schemas.openxmlformats.org/drawingml/2006/main">
                          <a:ext uri="{FF2B5EF4-FFF2-40B4-BE49-F238E27FC236}">
                            <a16:creationId xmlns:a16="http://schemas.microsoft.com/office/drawing/2014/main" id="{00000000-0008-0000-0000-0000E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CA1BA" id="Text Box 3367" o:spid="_x0000_s1026" type="#_x0000_t202" style="position:absolute;margin-left:0;margin-top:0;width:6pt;height:2.25pt;z-index:2501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6240" behindDoc="0" locked="0" layoutInCell="1" allowOverlap="1" wp14:anchorId="2A22CC9F" wp14:editId="79D141A0">
                      <wp:simplePos x="0" y="0"/>
                      <wp:positionH relativeFrom="column">
                        <wp:posOffset>0</wp:posOffset>
                      </wp:positionH>
                      <wp:positionV relativeFrom="paragraph">
                        <wp:posOffset>0</wp:posOffset>
                      </wp:positionV>
                      <wp:extent cx="76200" cy="28575"/>
                      <wp:effectExtent l="19050" t="19050" r="19050" b="28575"/>
                      <wp:wrapNone/>
                      <wp:docPr id="7152" name="Text Box 3366">
                        <a:extLst xmlns:a="http://schemas.openxmlformats.org/drawingml/2006/main">
                          <a:ext uri="{FF2B5EF4-FFF2-40B4-BE49-F238E27FC236}">
                            <a16:creationId xmlns:a16="http://schemas.microsoft.com/office/drawing/2014/main" id="{00000000-0008-0000-0000-0000F0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2D27E" id="Text Box 3366" o:spid="_x0000_s1026" type="#_x0000_t202" style="position:absolute;margin-left:0;margin-top:0;width:6pt;height:2.25pt;z-index:2501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7264" behindDoc="0" locked="0" layoutInCell="1" allowOverlap="1" wp14:anchorId="1410B273" wp14:editId="6BCF942E">
                      <wp:simplePos x="0" y="0"/>
                      <wp:positionH relativeFrom="column">
                        <wp:posOffset>0</wp:posOffset>
                      </wp:positionH>
                      <wp:positionV relativeFrom="paragraph">
                        <wp:posOffset>0</wp:posOffset>
                      </wp:positionV>
                      <wp:extent cx="76200" cy="28575"/>
                      <wp:effectExtent l="19050" t="19050" r="19050" b="28575"/>
                      <wp:wrapNone/>
                      <wp:docPr id="7153" name="Text Box 3365">
                        <a:extLst xmlns:a="http://schemas.openxmlformats.org/drawingml/2006/main">
                          <a:ext uri="{FF2B5EF4-FFF2-40B4-BE49-F238E27FC236}">
                            <a16:creationId xmlns:a16="http://schemas.microsoft.com/office/drawing/2014/main" id="{00000000-0008-0000-0000-0000F1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A2CA3" id="Text Box 3365" o:spid="_x0000_s1026" type="#_x0000_t202" style="position:absolute;margin-left:0;margin-top:0;width:6pt;height:2.25pt;z-index:2501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8288" behindDoc="0" locked="0" layoutInCell="1" allowOverlap="1" wp14:anchorId="5F9AB294" wp14:editId="157488B2">
                      <wp:simplePos x="0" y="0"/>
                      <wp:positionH relativeFrom="column">
                        <wp:posOffset>0</wp:posOffset>
                      </wp:positionH>
                      <wp:positionV relativeFrom="paragraph">
                        <wp:posOffset>0</wp:posOffset>
                      </wp:positionV>
                      <wp:extent cx="76200" cy="28575"/>
                      <wp:effectExtent l="19050" t="19050" r="19050" b="28575"/>
                      <wp:wrapNone/>
                      <wp:docPr id="7154" name="Text Box 3364">
                        <a:extLst xmlns:a="http://schemas.openxmlformats.org/drawingml/2006/main">
                          <a:ext uri="{FF2B5EF4-FFF2-40B4-BE49-F238E27FC236}">
                            <a16:creationId xmlns:a16="http://schemas.microsoft.com/office/drawing/2014/main" id="{00000000-0008-0000-0000-0000F2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64569" id="Text Box 3364" o:spid="_x0000_s1026" type="#_x0000_t202" style="position:absolute;margin-left:0;margin-top:0;width:6pt;height:2.25pt;z-index:2501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89312" behindDoc="0" locked="0" layoutInCell="1" allowOverlap="1" wp14:anchorId="4CC1B893" wp14:editId="32ACE25E">
                      <wp:simplePos x="0" y="0"/>
                      <wp:positionH relativeFrom="column">
                        <wp:posOffset>0</wp:posOffset>
                      </wp:positionH>
                      <wp:positionV relativeFrom="paragraph">
                        <wp:posOffset>0</wp:posOffset>
                      </wp:positionV>
                      <wp:extent cx="76200" cy="28575"/>
                      <wp:effectExtent l="19050" t="19050" r="19050" b="28575"/>
                      <wp:wrapNone/>
                      <wp:docPr id="7155" name="Text Box 3363">
                        <a:extLst xmlns:a="http://schemas.openxmlformats.org/drawingml/2006/main">
                          <a:ext uri="{FF2B5EF4-FFF2-40B4-BE49-F238E27FC236}">
                            <a16:creationId xmlns:a16="http://schemas.microsoft.com/office/drawing/2014/main" id="{00000000-0008-0000-0000-0000F3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83ABC" id="Text Box 3363" o:spid="_x0000_s1026" type="#_x0000_t202" style="position:absolute;margin-left:0;margin-top:0;width:6pt;height:2.25pt;z-index:2501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0336" behindDoc="0" locked="0" layoutInCell="1" allowOverlap="1" wp14:anchorId="3ED2ACF4" wp14:editId="2D74F17D">
                      <wp:simplePos x="0" y="0"/>
                      <wp:positionH relativeFrom="column">
                        <wp:posOffset>0</wp:posOffset>
                      </wp:positionH>
                      <wp:positionV relativeFrom="paragraph">
                        <wp:posOffset>0</wp:posOffset>
                      </wp:positionV>
                      <wp:extent cx="76200" cy="28575"/>
                      <wp:effectExtent l="19050" t="19050" r="19050" b="28575"/>
                      <wp:wrapNone/>
                      <wp:docPr id="7156" name="Text Box 3362">
                        <a:extLst xmlns:a="http://schemas.openxmlformats.org/drawingml/2006/main">
                          <a:ext uri="{FF2B5EF4-FFF2-40B4-BE49-F238E27FC236}">
                            <a16:creationId xmlns:a16="http://schemas.microsoft.com/office/drawing/2014/main" id="{00000000-0008-0000-0000-0000F4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16743" id="Text Box 3362" o:spid="_x0000_s1026" type="#_x0000_t202" style="position:absolute;margin-left:0;margin-top:0;width:6pt;height:2.25pt;z-index:2501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1360" behindDoc="0" locked="0" layoutInCell="1" allowOverlap="1" wp14:anchorId="3341E668" wp14:editId="7A610ADE">
                      <wp:simplePos x="0" y="0"/>
                      <wp:positionH relativeFrom="column">
                        <wp:posOffset>0</wp:posOffset>
                      </wp:positionH>
                      <wp:positionV relativeFrom="paragraph">
                        <wp:posOffset>0</wp:posOffset>
                      </wp:positionV>
                      <wp:extent cx="76200" cy="28575"/>
                      <wp:effectExtent l="19050" t="19050" r="19050" b="28575"/>
                      <wp:wrapNone/>
                      <wp:docPr id="7157" name="Text Box 3361">
                        <a:extLst xmlns:a="http://schemas.openxmlformats.org/drawingml/2006/main">
                          <a:ext uri="{FF2B5EF4-FFF2-40B4-BE49-F238E27FC236}">
                            <a16:creationId xmlns:a16="http://schemas.microsoft.com/office/drawing/2014/main" id="{00000000-0008-0000-0000-0000F5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5F058" id="Text Box 3361" o:spid="_x0000_s1026" type="#_x0000_t202" style="position:absolute;margin-left:0;margin-top:0;width:6pt;height:2.25pt;z-index:2501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2384" behindDoc="0" locked="0" layoutInCell="1" allowOverlap="1" wp14:anchorId="0230EE7D" wp14:editId="77EAEB45">
                      <wp:simplePos x="0" y="0"/>
                      <wp:positionH relativeFrom="column">
                        <wp:posOffset>0</wp:posOffset>
                      </wp:positionH>
                      <wp:positionV relativeFrom="paragraph">
                        <wp:posOffset>0</wp:posOffset>
                      </wp:positionV>
                      <wp:extent cx="76200" cy="28575"/>
                      <wp:effectExtent l="19050" t="19050" r="19050" b="28575"/>
                      <wp:wrapNone/>
                      <wp:docPr id="7158" name="Text Box 3360">
                        <a:extLst xmlns:a="http://schemas.openxmlformats.org/drawingml/2006/main">
                          <a:ext uri="{FF2B5EF4-FFF2-40B4-BE49-F238E27FC236}">
                            <a16:creationId xmlns:a16="http://schemas.microsoft.com/office/drawing/2014/main" id="{00000000-0008-0000-0000-0000F6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9FE63" id="Text Box 3360" o:spid="_x0000_s1026" type="#_x0000_t202" style="position:absolute;margin-left:0;margin-top:0;width:6pt;height:2.25pt;z-index:2501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3408" behindDoc="0" locked="0" layoutInCell="1" allowOverlap="1" wp14:anchorId="2A39E88F" wp14:editId="0A50A364">
                      <wp:simplePos x="0" y="0"/>
                      <wp:positionH relativeFrom="column">
                        <wp:posOffset>0</wp:posOffset>
                      </wp:positionH>
                      <wp:positionV relativeFrom="paragraph">
                        <wp:posOffset>0</wp:posOffset>
                      </wp:positionV>
                      <wp:extent cx="76200" cy="28575"/>
                      <wp:effectExtent l="19050" t="19050" r="19050" b="28575"/>
                      <wp:wrapNone/>
                      <wp:docPr id="7159" name="Text Box 3359">
                        <a:extLst xmlns:a="http://schemas.openxmlformats.org/drawingml/2006/main">
                          <a:ext uri="{FF2B5EF4-FFF2-40B4-BE49-F238E27FC236}">
                            <a16:creationId xmlns:a16="http://schemas.microsoft.com/office/drawing/2014/main" id="{00000000-0008-0000-0000-0000F7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73044" id="Text Box 3359" o:spid="_x0000_s1026" type="#_x0000_t202" style="position:absolute;margin-left:0;margin-top:0;width:6pt;height:2.25pt;z-index:2501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4432" behindDoc="0" locked="0" layoutInCell="1" allowOverlap="1" wp14:anchorId="0A9B83CE" wp14:editId="5298E767">
                      <wp:simplePos x="0" y="0"/>
                      <wp:positionH relativeFrom="column">
                        <wp:posOffset>0</wp:posOffset>
                      </wp:positionH>
                      <wp:positionV relativeFrom="paragraph">
                        <wp:posOffset>0</wp:posOffset>
                      </wp:positionV>
                      <wp:extent cx="76200" cy="28575"/>
                      <wp:effectExtent l="19050" t="19050" r="19050" b="28575"/>
                      <wp:wrapNone/>
                      <wp:docPr id="7160" name="Text Box 3358">
                        <a:extLst xmlns:a="http://schemas.openxmlformats.org/drawingml/2006/main">
                          <a:ext uri="{FF2B5EF4-FFF2-40B4-BE49-F238E27FC236}">
                            <a16:creationId xmlns:a16="http://schemas.microsoft.com/office/drawing/2014/main" id="{00000000-0008-0000-0000-0000F8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D9502" id="Text Box 3358" o:spid="_x0000_s1026" type="#_x0000_t202" style="position:absolute;margin-left:0;margin-top:0;width:6pt;height:2.25pt;z-index:2501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5456" behindDoc="0" locked="0" layoutInCell="1" allowOverlap="1" wp14:anchorId="0B1C35C1" wp14:editId="4EF23D79">
                      <wp:simplePos x="0" y="0"/>
                      <wp:positionH relativeFrom="column">
                        <wp:posOffset>0</wp:posOffset>
                      </wp:positionH>
                      <wp:positionV relativeFrom="paragraph">
                        <wp:posOffset>0</wp:posOffset>
                      </wp:positionV>
                      <wp:extent cx="76200" cy="28575"/>
                      <wp:effectExtent l="19050" t="19050" r="19050" b="28575"/>
                      <wp:wrapNone/>
                      <wp:docPr id="7161" name="Text Box 3357">
                        <a:extLst xmlns:a="http://schemas.openxmlformats.org/drawingml/2006/main">
                          <a:ext uri="{FF2B5EF4-FFF2-40B4-BE49-F238E27FC236}">
                            <a16:creationId xmlns:a16="http://schemas.microsoft.com/office/drawing/2014/main" id="{00000000-0008-0000-0000-0000F9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C5C42" id="Text Box 3357" o:spid="_x0000_s1026" type="#_x0000_t202" style="position:absolute;margin-left:0;margin-top:0;width:6pt;height:2.25pt;z-index:2501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6480" behindDoc="0" locked="0" layoutInCell="1" allowOverlap="1" wp14:anchorId="5446DE44" wp14:editId="3E2D29BE">
                      <wp:simplePos x="0" y="0"/>
                      <wp:positionH relativeFrom="column">
                        <wp:posOffset>0</wp:posOffset>
                      </wp:positionH>
                      <wp:positionV relativeFrom="paragraph">
                        <wp:posOffset>0</wp:posOffset>
                      </wp:positionV>
                      <wp:extent cx="76200" cy="28575"/>
                      <wp:effectExtent l="19050" t="19050" r="19050" b="28575"/>
                      <wp:wrapNone/>
                      <wp:docPr id="7162" name="Text Box 3356">
                        <a:extLst xmlns:a="http://schemas.openxmlformats.org/drawingml/2006/main">
                          <a:ext uri="{FF2B5EF4-FFF2-40B4-BE49-F238E27FC236}">
                            <a16:creationId xmlns:a16="http://schemas.microsoft.com/office/drawing/2014/main" id="{00000000-0008-0000-0000-0000FA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332B2" id="Text Box 3356" o:spid="_x0000_s1026" type="#_x0000_t202" style="position:absolute;margin-left:0;margin-top:0;width:6pt;height:2.25pt;z-index:2501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7504" behindDoc="0" locked="0" layoutInCell="1" allowOverlap="1" wp14:anchorId="3DC9B689" wp14:editId="65A72F3E">
                      <wp:simplePos x="0" y="0"/>
                      <wp:positionH relativeFrom="column">
                        <wp:posOffset>0</wp:posOffset>
                      </wp:positionH>
                      <wp:positionV relativeFrom="paragraph">
                        <wp:posOffset>0</wp:posOffset>
                      </wp:positionV>
                      <wp:extent cx="76200" cy="28575"/>
                      <wp:effectExtent l="19050" t="19050" r="19050" b="28575"/>
                      <wp:wrapNone/>
                      <wp:docPr id="7163" name="Text Box 3355">
                        <a:extLst xmlns:a="http://schemas.openxmlformats.org/drawingml/2006/main">
                          <a:ext uri="{FF2B5EF4-FFF2-40B4-BE49-F238E27FC236}">
                            <a16:creationId xmlns:a16="http://schemas.microsoft.com/office/drawing/2014/main" id="{00000000-0008-0000-0000-0000FB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6FAA7" id="Text Box 3355" o:spid="_x0000_s1026" type="#_x0000_t202" style="position:absolute;margin-left:0;margin-top:0;width:6pt;height:2.25pt;z-index:2501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8528" behindDoc="0" locked="0" layoutInCell="1" allowOverlap="1" wp14:anchorId="7E6C8BD2" wp14:editId="59CC59D4">
                      <wp:simplePos x="0" y="0"/>
                      <wp:positionH relativeFrom="column">
                        <wp:posOffset>0</wp:posOffset>
                      </wp:positionH>
                      <wp:positionV relativeFrom="paragraph">
                        <wp:posOffset>0</wp:posOffset>
                      </wp:positionV>
                      <wp:extent cx="76200" cy="28575"/>
                      <wp:effectExtent l="19050" t="19050" r="19050" b="28575"/>
                      <wp:wrapNone/>
                      <wp:docPr id="7164" name="Text Box 3354">
                        <a:extLst xmlns:a="http://schemas.openxmlformats.org/drawingml/2006/main">
                          <a:ext uri="{FF2B5EF4-FFF2-40B4-BE49-F238E27FC236}">
                            <a16:creationId xmlns:a16="http://schemas.microsoft.com/office/drawing/2014/main" id="{00000000-0008-0000-0000-0000FC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EF16E" id="Text Box 3354" o:spid="_x0000_s1026" type="#_x0000_t202" style="position:absolute;margin-left:0;margin-top:0;width:6pt;height:2.25pt;z-index:2501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199552" behindDoc="0" locked="0" layoutInCell="1" allowOverlap="1" wp14:anchorId="253CE044" wp14:editId="0F9F00F8">
                      <wp:simplePos x="0" y="0"/>
                      <wp:positionH relativeFrom="column">
                        <wp:posOffset>0</wp:posOffset>
                      </wp:positionH>
                      <wp:positionV relativeFrom="paragraph">
                        <wp:posOffset>0</wp:posOffset>
                      </wp:positionV>
                      <wp:extent cx="76200" cy="28575"/>
                      <wp:effectExtent l="19050" t="19050" r="19050" b="28575"/>
                      <wp:wrapNone/>
                      <wp:docPr id="7165" name="Text Box 3353">
                        <a:extLst xmlns:a="http://schemas.openxmlformats.org/drawingml/2006/main">
                          <a:ext uri="{FF2B5EF4-FFF2-40B4-BE49-F238E27FC236}">
                            <a16:creationId xmlns:a16="http://schemas.microsoft.com/office/drawing/2014/main" id="{00000000-0008-0000-0000-0000FD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78F9B" id="Text Box 3353" o:spid="_x0000_s1026" type="#_x0000_t202" style="position:absolute;margin-left:0;margin-top:0;width:6pt;height:2.25pt;z-index:2501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0576" behindDoc="0" locked="0" layoutInCell="1" allowOverlap="1" wp14:anchorId="2B74569D" wp14:editId="61F4F399">
                      <wp:simplePos x="0" y="0"/>
                      <wp:positionH relativeFrom="column">
                        <wp:posOffset>0</wp:posOffset>
                      </wp:positionH>
                      <wp:positionV relativeFrom="paragraph">
                        <wp:posOffset>0</wp:posOffset>
                      </wp:positionV>
                      <wp:extent cx="76200" cy="28575"/>
                      <wp:effectExtent l="19050" t="19050" r="19050" b="28575"/>
                      <wp:wrapNone/>
                      <wp:docPr id="7166" name="Text Box 3352">
                        <a:extLst xmlns:a="http://schemas.openxmlformats.org/drawingml/2006/main">
                          <a:ext uri="{FF2B5EF4-FFF2-40B4-BE49-F238E27FC236}">
                            <a16:creationId xmlns:a16="http://schemas.microsoft.com/office/drawing/2014/main" id="{00000000-0008-0000-0000-0000FE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8A350" id="Text Box 3352" o:spid="_x0000_s1026" type="#_x0000_t202" style="position:absolute;margin-left:0;margin-top:0;width:6pt;height:2.25pt;z-index:2502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1600" behindDoc="0" locked="0" layoutInCell="1" allowOverlap="1" wp14:anchorId="292B8A92" wp14:editId="0D3215B1">
                      <wp:simplePos x="0" y="0"/>
                      <wp:positionH relativeFrom="column">
                        <wp:posOffset>0</wp:posOffset>
                      </wp:positionH>
                      <wp:positionV relativeFrom="paragraph">
                        <wp:posOffset>0</wp:posOffset>
                      </wp:positionV>
                      <wp:extent cx="76200" cy="28575"/>
                      <wp:effectExtent l="19050" t="19050" r="19050" b="28575"/>
                      <wp:wrapNone/>
                      <wp:docPr id="7167" name="Text Box 3351">
                        <a:extLst xmlns:a="http://schemas.openxmlformats.org/drawingml/2006/main">
                          <a:ext uri="{FF2B5EF4-FFF2-40B4-BE49-F238E27FC236}">
                            <a16:creationId xmlns:a16="http://schemas.microsoft.com/office/drawing/2014/main" id="{00000000-0008-0000-0000-0000FF1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6FF84" id="Text Box 3351" o:spid="_x0000_s1026" type="#_x0000_t202" style="position:absolute;margin-left:0;margin-top:0;width:6pt;height:2.25pt;z-index:2502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2624" behindDoc="0" locked="0" layoutInCell="1" allowOverlap="1" wp14:anchorId="066FCC19" wp14:editId="5576EA5C">
                      <wp:simplePos x="0" y="0"/>
                      <wp:positionH relativeFrom="column">
                        <wp:posOffset>0</wp:posOffset>
                      </wp:positionH>
                      <wp:positionV relativeFrom="paragraph">
                        <wp:posOffset>0</wp:posOffset>
                      </wp:positionV>
                      <wp:extent cx="76200" cy="28575"/>
                      <wp:effectExtent l="19050" t="19050" r="19050" b="28575"/>
                      <wp:wrapNone/>
                      <wp:docPr id="7168" name="Text Box 3350">
                        <a:extLst xmlns:a="http://schemas.openxmlformats.org/drawingml/2006/main">
                          <a:ext uri="{FF2B5EF4-FFF2-40B4-BE49-F238E27FC236}">
                            <a16:creationId xmlns:a16="http://schemas.microsoft.com/office/drawing/2014/main" id="{00000000-0008-0000-0000-00000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60745" id="Text Box 3350" o:spid="_x0000_s1026" type="#_x0000_t202" style="position:absolute;margin-left:0;margin-top:0;width:6pt;height:2.25pt;z-index:2502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3648" behindDoc="0" locked="0" layoutInCell="1" allowOverlap="1" wp14:anchorId="09F59262" wp14:editId="4E09BB11">
                      <wp:simplePos x="0" y="0"/>
                      <wp:positionH relativeFrom="column">
                        <wp:posOffset>0</wp:posOffset>
                      </wp:positionH>
                      <wp:positionV relativeFrom="paragraph">
                        <wp:posOffset>0</wp:posOffset>
                      </wp:positionV>
                      <wp:extent cx="76200" cy="28575"/>
                      <wp:effectExtent l="19050" t="19050" r="19050" b="28575"/>
                      <wp:wrapNone/>
                      <wp:docPr id="7169" name="Text Box 3349">
                        <a:extLst xmlns:a="http://schemas.openxmlformats.org/drawingml/2006/main">
                          <a:ext uri="{FF2B5EF4-FFF2-40B4-BE49-F238E27FC236}">
                            <a16:creationId xmlns:a16="http://schemas.microsoft.com/office/drawing/2014/main" id="{00000000-0008-0000-0000-00000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A55D5" id="Text Box 3349" o:spid="_x0000_s1026" type="#_x0000_t202" style="position:absolute;margin-left:0;margin-top:0;width:6pt;height:2.25pt;z-index:2502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4672" behindDoc="0" locked="0" layoutInCell="1" allowOverlap="1" wp14:anchorId="2CFD6F07" wp14:editId="665A4760">
                      <wp:simplePos x="0" y="0"/>
                      <wp:positionH relativeFrom="column">
                        <wp:posOffset>0</wp:posOffset>
                      </wp:positionH>
                      <wp:positionV relativeFrom="paragraph">
                        <wp:posOffset>0</wp:posOffset>
                      </wp:positionV>
                      <wp:extent cx="76200" cy="28575"/>
                      <wp:effectExtent l="19050" t="19050" r="19050" b="28575"/>
                      <wp:wrapNone/>
                      <wp:docPr id="7170" name="Text Box 3348">
                        <a:extLst xmlns:a="http://schemas.openxmlformats.org/drawingml/2006/main">
                          <a:ext uri="{FF2B5EF4-FFF2-40B4-BE49-F238E27FC236}">
                            <a16:creationId xmlns:a16="http://schemas.microsoft.com/office/drawing/2014/main" id="{00000000-0008-0000-0000-00000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2EB09" id="Text Box 3348" o:spid="_x0000_s1026" type="#_x0000_t202" style="position:absolute;margin-left:0;margin-top:0;width:6pt;height:2.25pt;z-index:2502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5696" behindDoc="0" locked="0" layoutInCell="1" allowOverlap="1" wp14:anchorId="11992694" wp14:editId="307123AA">
                      <wp:simplePos x="0" y="0"/>
                      <wp:positionH relativeFrom="column">
                        <wp:posOffset>0</wp:posOffset>
                      </wp:positionH>
                      <wp:positionV relativeFrom="paragraph">
                        <wp:posOffset>0</wp:posOffset>
                      </wp:positionV>
                      <wp:extent cx="76200" cy="28575"/>
                      <wp:effectExtent l="19050" t="19050" r="19050" b="28575"/>
                      <wp:wrapNone/>
                      <wp:docPr id="7171" name="Text Box 3347">
                        <a:extLst xmlns:a="http://schemas.openxmlformats.org/drawingml/2006/main">
                          <a:ext uri="{FF2B5EF4-FFF2-40B4-BE49-F238E27FC236}">
                            <a16:creationId xmlns:a16="http://schemas.microsoft.com/office/drawing/2014/main" id="{00000000-0008-0000-0000-00000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FB87E" id="Text Box 3347" o:spid="_x0000_s1026" type="#_x0000_t202" style="position:absolute;margin-left:0;margin-top:0;width:6pt;height:2.25pt;z-index:2502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6720" behindDoc="0" locked="0" layoutInCell="1" allowOverlap="1" wp14:anchorId="3B69B6BC" wp14:editId="7F71F8E9">
                      <wp:simplePos x="0" y="0"/>
                      <wp:positionH relativeFrom="column">
                        <wp:posOffset>0</wp:posOffset>
                      </wp:positionH>
                      <wp:positionV relativeFrom="paragraph">
                        <wp:posOffset>0</wp:posOffset>
                      </wp:positionV>
                      <wp:extent cx="76200" cy="28575"/>
                      <wp:effectExtent l="19050" t="19050" r="19050" b="28575"/>
                      <wp:wrapNone/>
                      <wp:docPr id="7172" name="Text Box 3346">
                        <a:extLst xmlns:a="http://schemas.openxmlformats.org/drawingml/2006/main">
                          <a:ext uri="{FF2B5EF4-FFF2-40B4-BE49-F238E27FC236}">
                            <a16:creationId xmlns:a16="http://schemas.microsoft.com/office/drawing/2014/main" id="{00000000-0008-0000-0000-00000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31B74" id="Text Box 3346" o:spid="_x0000_s1026" type="#_x0000_t202" style="position:absolute;margin-left:0;margin-top:0;width:6pt;height:2.25pt;z-index:2502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7744" behindDoc="0" locked="0" layoutInCell="1" allowOverlap="1" wp14:anchorId="61942243" wp14:editId="5266FFC6">
                      <wp:simplePos x="0" y="0"/>
                      <wp:positionH relativeFrom="column">
                        <wp:posOffset>0</wp:posOffset>
                      </wp:positionH>
                      <wp:positionV relativeFrom="paragraph">
                        <wp:posOffset>0</wp:posOffset>
                      </wp:positionV>
                      <wp:extent cx="76200" cy="28575"/>
                      <wp:effectExtent l="19050" t="19050" r="19050" b="28575"/>
                      <wp:wrapNone/>
                      <wp:docPr id="7173" name="Text Box 3345">
                        <a:extLst xmlns:a="http://schemas.openxmlformats.org/drawingml/2006/main">
                          <a:ext uri="{FF2B5EF4-FFF2-40B4-BE49-F238E27FC236}">
                            <a16:creationId xmlns:a16="http://schemas.microsoft.com/office/drawing/2014/main" id="{00000000-0008-0000-0000-00000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7F0C8" id="Text Box 3345" o:spid="_x0000_s1026" type="#_x0000_t202" style="position:absolute;margin-left:0;margin-top:0;width:6pt;height:2.25pt;z-index:2502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8768" behindDoc="0" locked="0" layoutInCell="1" allowOverlap="1" wp14:anchorId="0AF347A0" wp14:editId="546F35F5">
                      <wp:simplePos x="0" y="0"/>
                      <wp:positionH relativeFrom="column">
                        <wp:posOffset>0</wp:posOffset>
                      </wp:positionH>
                      <wp:positionV relativeFrom="paragraph">
                        <wp:posOffset>0</wp:posOffset>
                      </wp:positionV>
                      <wp:extent cx="76200" cy="28575"/>
                      <wp:effectExtent l="19050" t="19050" r="19050" b="28575"/>
                      <wp:wrapNone/>
                      <wp:docPr id="7174" name="Text Box 3344">
                        <a:extLst xmlns:a="http://schemas.openxmlformats.org/drawingml/2006/main">
                          <a:ext uri="{FF2B5EF4-FFF2-40B4-BE49-F238E27FC236}">
                            <a16:creationId xmlns:a16="http://schemas.microsoft.com/office/drawing/2014/main" id="{00000000-0008-0000-0000-00000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D50FA" id="Text Box 3344" o:spid="_x0000_s1026" type="#_x0000_t202" style="position:absolute;margin-left:0;margin-top:0;width:6pt;height:2.25pt;z-index:2502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09792" behindDoc="0" locked="0" layoutInCell="1" allowOverlap="1" wp14:anchorId="320F6C17" wp14:editId="4975C87A">
                      <wp:simplePos x="0" y="0"/>
                      <wp:positionH relativeFrom="column">
                        <wp:posOffset>0</wp:posOffset>
                      </wp:positionH>
                      <wp:positionV relativeFrom="paragraph">
                        <wp:posOffset>0</wp:posOffset>
                      </wp:positionV>
                      <wp:extent cx="76200" cy="28575"/>
                      <wp:effectExtent l="19050" t="19050" r="19050" b="28575"/>
                      <wp:wrapNone/>
                      <wp:docPr id="7175" name="Text Box 3343">
                        <a:extLst xmlns:a="http://schemas.openxmlformats.org/drawingml/2006/main">
                          <a:ext uri="{FF2B5EF4-FFF2-40B4-BE49-F238E27FC236}">
                            <a16:creationId xmlns:a16="http://schemas.microsoft.com/office/drawing/2014/main" id="{00000000-0008-0000-0000-00000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89C9B" id="Text Box 3343" o:spid="_x0000_s1026" type="#_x0000_t202" style="position:absolute;margin-left:0;margin-top:0;width:6pt;height:2.25pt;z-index:2502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0816" behindDoc="0" locked="0" layoutInCell="1" allowOverlap="1" wp14:anchorId="14B27338" wp14:editId="4698CD4E">
                      <wp:simplePos x="0" y="0"/>
                      <wp:positionH relativeFrom="column">
                        <wp:posOffset>0</wp:posOffset>
                      </wp:positionH>
                      <wp:positionV relativeFrom="paragraph">
                        <wp:posOffset>0</wp:posOffset>
                      </wp:positionV>
                      <wp:extent cx="76200" cy="28575"/>
                      <wp:effectExtent l="19050" t="19050" r="19050" b="28575"/>
                      <wp:wrapNone/>
                      <wp:docPr id="7176" name="Text Box 3342">
                        <a:extLst xmlns:a="http://schemas.openxmlformats.org/drawingml/2006/main">
                          <a:ext uri="{FF2B5EF4-FFF2-40B4-BE49-F238E27FC236}">
                            <a16:creationId xmlns:a16="http://schemas.microsoft.com/office/drawing/2014/main" id="{00000000-0008-0000-0000-00000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CFF87" id="Text Box 3342" o:spid="_x0000_s1026" type="#_x0000_t202" style="position:absolute;margin-left:0;margin-top:0;width:6pt;height:2.25pt;z-index:2502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1840" behindDoc="0" locked="0" layoutInCell="1" allowOverlap="1" wp14:anchorId="1CFADC0D" wp14:editId="6F091322">
                      <wp:simplePos x="0" y="0"/>
                      <wp:positionH relativeFrom="column">
                        <wp:posOffset>0</wp:posOffset>
                      </wp:positionH>
                      <wp:positionV relativeFrom="paragraph">
                        <wp:posOffset>0</wp:posOffset>
                      </wp:positionV>
                      <wp:extent cx="76200" cy="28575"/>
                      <wp:effectExtent l="19050" t="19050" r="19050" b="28575"/>
                      <wp:wrapNone/>
                      <wp:docPr id="7177" name="Text Box 3341">
                        <a:extLst xmlns:a="http://schemas.openxmlformats.org/drawingml/2006/main">
                          <a:ext uri="{FF2B5EF4-FFF2-40B4-BE49-F238E27FC236}">
                            <a16:creationId xmlns:a16="http://schemas.microsoft.com/office/drawing/2014/main" id="{00000000-0008-0000-0000-00000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5160D" id="Text Box 3341" o:spid="_x0000_s1026" type="#_x0000_t202" style="position:absolute;margin-left:0;margin-top:0;width:6pt;height:2.25pt;z-index:2502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2864" behindDoc="0" locked="0" layoutInCell="1" allowOverlap="1" wp14:anchorId="5ED894BF" wp14:editId="4A2FEB79">
                      <wp:simplePos x="0" y="0"/>
                      <wp:positionH relativeFrom="column">
                        <wp:posOffset>0</wp:posOffset>
                      </wp:positionH>
                      <wp:positionV relativeFrom="paragraph">
                        <wp:posOffset>0</wp:posOffset>
                      </wp:positionV>
                      <wp:extent cx="76200" cy="28575"/>
                      <wp:effectExtent l="19050" t="19050" r="19050" b="28575"/>
                      <wp:wrapNone/>
                      <wp:docPr id="7178" name="Text Box 3340">
                        <a:extLst xmlns:a="http://schemas.openxmlformats.org/drawingml/2006/main">
                          <a:ext uri="{FF2B5EF4-FFF2-40B4-BE49-F238E27FC236}">
                            <a16:creationId xmlns:a16="http://schemas.microsoft.com/office/drawing/2014/main" id="{00000000-0008-0000-0000-00000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4E3A3" id="Text Box 3340" o:spid="_x0000_s1026" type="#_x0000_t202" style="position:absolute;margin-left:0;margin-top:0;width:6pt;height:2.25pt;z-index:2502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3888" behindDoc="0" locked="0" layoutInCell="1" allowOverlap="1" wp14:anchorId="35CF3BCE" wp14:editId="2B695EFE">
                      <wp:simplePos x="0" y="0"/>
                      <wp:positionH relativeFrom="column">
                        <wp:posOffset>0</wp:posOffset>
                      </wp:positionH>
                      <wp:positionV relativeFrom="paragraph">
                        <wp:posOffset>0</wp:posOffset>
                      </wp:positionV>
                      <wp:extent cx="76200" cy="28575"/>
                      <wp:effectExtent l="19050" t="19050" r="19050" b="28575"/>
                      <wp:wrapNone/>
                      <wp:docPr id="7179" name="Text Box 3339">
                        <a:extLst xmlns:a="http://schemas.openxmlformats.org/drawingml/2006/main">
                          <a:ext uri="{FF2B5EF4-FFF2-40B4-BE49-F238E27FC236}">
                            <a16:creationId xmlns:a16="http://schemas.microsoft.com/office/drawing/2014/main" id="{00000000-0008-0000-0000-00000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773FC" id="Text Box 3339" o:spid="_x0000_s1026" type="#_x0000_t202" style="position:absolute;margin-left:0;margin-top:0;width:6pt;height:2.25pt;z-index:2502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4912" behindDoc="0" locked="0" layoutInCell="1" allowOverlap="1" wp14:anchorId="6A360E32" wp14:editId="046E0E8B">
                      <wp:simplePos x="0" y="0"/>
                      <wp:positionH relativeFrom="column">
                        <wp:posOffset>0</wp:posOffset>
                      </wp:positionH>
                      <wp:positionV relativeFrom="paragraph">
                        <wp:posOffset>0</wp:posOffset>
                      </wp:positionV>
                      <wp:extent cx="76200" cy="28575"/>
                      <wp:effectExtent l="19050" t="19050" r="19050" b="28575"/>
                      <wp:wrapNone/>
                      <wp:docPr id="7180" name="Text Box 3338">
                        <a:extLst xmlns:a="http://schemas.openxmlformats.org/drawingml/2006/main">
                          <a:ext uri="{FF2B5EF4-FFF2-40B4-BE49-F238E27FC236}">
                            <a16:creationId xmlns:a16="http://schemas.microsoft.com/office/drawing/2014/main" id="{00000000-0008-0000-0000-00000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59BE9" id="Text Box 3338" o:spid="_x0000_s1026" type="#_x0000_t202" style="position:absolute;margin-left:0;margin-top:0;width:6pt;height:2.25pt;z-index:2502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5936" behindDoc="0" locked="0" layoutInCell="1" allowOverlap="1" wp14:anchorId="36CB957E" wp14:editId="0D309CED">
                      <wp:simplePos x="0" y="0"/>
                      <wp:positionH relativeFrom="column">
                        <wp:posOffset>0</wp:posOffset>
                      </wp:positionH>
                      <wp:positionV relativeFrom="paragraph">
                        <wp:posOffset>0</wp:posOffset>
                      </wp:positionV>
                      <wp:extent cx="76200" cy="28575"/>
                      <wp:effectExtent l="19050" t="19050" r="19050" b="28575"/>
                      <wp:wrapNone/>
                      <wp:docPr id="7181" name="Text Box 3337">
                        <a:extLst xmlns:a="http://schemas.openxmlformats.org/drawingml/2006/main">
                          <a:ext uri="{FF2B5EF4-FFF2-40B4-BE49-F238E27FC236}">
                            <a16:creationId xmlns:a16="http://schemas.microsoft.com/office/drawing/2014/main" id="{00000000-0008-0000-0000-00000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DA205" id="Text Box 3337" o:spid="_x0000_s1026" type="#_x0000_t202" style="position:absolute;margin-left:0;margin-top:0;width:6pt;height:2.25pt;z-index:2502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6960" behindDoc="0" locked="0" layoutInCell="1" allowOverlap="1" wp14:anchorId="3B32C9E2" wp14:editId="1D00ECF1">
                      <wp:simplePos x="0" y="0"/>
                      <wp:positionH relativeFrom="column">
                        <wp:posOffset>0</wp:posOffset>
                      </wp:positionH>
                      <wp:positionV relativeFrom="paragraph">
                        <wp:posOffset>0</wp:posOffset>
                      </wp:positionV>
                      <wp:extent cx="76200" cy="28575"/>
                      <wp:effectExtent l="19050" t="19050" r="19050" b="28575"/>
                      <wp:wrapNone/>
                      <wp:docPr id="7182" name="Text Box 3336">
                        <a:extLst xmlns:a="http://schemas.openxmlformats.org/drawingml/2006/main">
                          <a:ext uri="{FF2B5EF4-FFF2-40B4-BE49-F238E27FC236}">
                            <a16:creationId xmlns:a16="http://schemas.microsoft.com/office/drawing/2014/main" id="{00000000-0008-0000-0000-00000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B04F0" id="Text Box 3336" o:spid="_x0000_s1026" type="#_x0000_t202" style="position:absolute;margin-left:0;margin-top:0;width:6pt;height:2.25pt;z-index:2502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7984" behindDoc="0" locked="0" layoutInCell="1" allowOverlap="1" wp14:anchorId="2677A50A" wp14:editId="478E9FE9">
                      <wp:simplePos x="0" y="0"/>
                      <wp:positionH relativeFrom="column">
                        <wp:posOffset>0</wp:posOffset>
                      </wp:positionH>
                      <wp:positionV relativeFrom="paragraph">
                        <wp:posOffset>0</wp:posOffset>
                      </wp:positionV>
                      <wp:extent cx="76200" cy="28575"/>
                      <wp:effectExtent l="19050" t="19050" r="19050" b="28575"/>
                      <wp:wrapNone/>
                      <wp:docPr id="7183" name="Text Box 3335">
                        <a:extLst xmlns:a="http://schemas.openxmlformats.org/drawingml/2006/main">
                          <a:ext uri="{FF2B5EF4-FFF2-40B4-BE49-F238E27FC236}">
                            <a16:creationId xmlns:a16="http://schemas.microsoft.com/office/drawing/2014/main" id="{00000000-0008-0000-0000-00000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FAB2C" id="Text Box 3335" o:spid="_x0000_s1026" type="#_x0000_t202" style="position:absolute;margin-left:0;margin-top:0;width:6pt;height:2.25pt;z-index:2502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19008" behindDoc="0" locked="0" layoutInCell="1" allowOverlap="1" wp14:anchorId="5703447A" wp14:editId="459976A0">
                      <wp:simplePos x="0" y="0"/>
                      <wp:positionH relativeFrom="column">
                        <wp:posOffset>0</wp:posOffset>
                      </wp:positionH>
                      <wp:positionV relativeFrom="paragraph">
                        <wp:posOffset>0</wp:posOffset>
                      </wp:positionV>
                      <wp:extent cx="76200" cy="28575"/>
                      <wp:effectExtent l="19050" t="19050" r="19050" b="28575"/>
                      <wp:wrapNone/>
                      <wp:docPr id="7184" name="Text Box 3334">
                        <a:extLst xmlns:a="http://schemas.openxmlformats.org/drawingml/2006/main">
                          <a:ext uri="{FF2B5EF4-FFF2-40B4-BE49-F238E27FC236}">
                            <a16:creationId xmlns:a16="http://schemas.microsoft.com/office/drawing/2014/main" id="{00000000-0008-0000-0000-00001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42796" id="Text Box 3334" o:spid="_x0000_s1026" type="#_x0000_t202" style="position:absolute;margin-left:0;margin-top:0;width:6pt;height:2.25pt;z-index:2502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0032" behindDoc="0" locked="0" layoutInCell="1" allowOverlap="1" wp14:anchorId="3366DFFA" wp14:editId="2B68AED2">
                      <wp:simplePos x="0" y="0"/>
                      <wp:positionH relativeFrom="column">
                        <wp:posOffset>0</wp:posOffset>
                      </wp:positionH>
                      <wp:positionV relativeFrom="paragraph">
                        <wp:posOffset>0</wp:posOffset>
                      </wp:positionV>
                      <wp:extent cx="76200" cy="28575"/>
                      <wp:effectExtent l="19050" t="19050" r="19050" b="28575"/>
                      <wp:wrapNone/>
                      <wp:docPr id="7185" name="Text Box 3333">
                        <a:extLst xmlns:a="http://schemas.openxmlformats.org/drawingml/2006/main">
                          <a:ext uri="{FF2B5EF4-FFF2-40B4-BE49-F238E27FC236}">
                            <a16:creationId xmlns:a16="http://schemas.microsoft.com/office/drawing/2014/main" id="{00000000-0008-0000-0000-00001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A9EC4" id="Text Box 3333" o:spid="_x0000_s1026" type="#_x0000_t202" style="position:absolute;margin-left:0;margin-top:0;width:6pt;height:2.25pt;z-index:2502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1056" behindDoc="0" locked="0" layoutInCell="1" allowOverlap="1" wp14:anchorId="0CAB43A1" wp14:editId="6A0767D5">
                      <wp:simplePos x="0" y="0"/>
                      <wp:positionH relativeFrom="column">
                        <wp:posOffset>0</wp:posOffset>
                      </wp:positionH>
                      <wp:positionV relativeFrom="paragraph">
                        <wp:posOffset>0</wp:posOffset>
                      </wp:positionV>
                      <wp:extent cx="76200" cy="28575"/>
                      <wp:effectExtent l="19050" t="19050" r="19050" b="28575"/>
                      <wp:wrapNone/>
                      <wp:docPr id="7186" name="Text Box 3332">
                        <a:extLst xmlns:a="http://schemas.openxmlformats.org/drawingml/2006/main">
                          <a:ext uri="{FF2B5EF4-FFF2-40B4-BE49-F238E27FC236}">
                            <a16:creationId xmlns:a16="http://schemas.microsoft.com/office/drawing/2014/main" id="{00000000-0008-0000-0000-00001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48EA6" id="Text Box 3332" o:spid="_x0000_s1026" type="#_x0000_t202" style="position:absolute;margin-left:0;margin-top:0;width:6pt;height:2.25pt;z-index:2502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2080" behindDoc="0" locked="0" layoutInCell="1" allowOverlap="1" wp14:anchorId="214E27BF" wp14:editId="39274366">
                      <wp:simplePos x="0" y="0"/>
                      <wp:positionH relativeFrom="column">
                        <wp:posOffset>0</wp:posOffset>
                      </wp:positionH>
                      <wp:positionV relativeFrom="paragraph">
                        <wp:posOffset>0</wp:posOffset>
                      </wp:positionV>
                      <wp:extent cx="76200" cy="28575"/>
                      <wp:effectExtent l="19050" t="19050" r="19050" b="28575"/>
                      <wp:wrapNone/>
                      <wp:docPr id="7187" name="Text Box 3331">
                        <a:extLst xmlns:a="http://schemas.openxmlformats.org/drawingml/2006/main">
                          <a:ext uri="{FF2B5EF4-FFF2-40B4-BE49-F238E27FC236}">
                            <a16:creationId xmlns:a16="http://schemas.microsoft.com/office/drawing/2014/main" id="{00000000-0008-0000-0000-00001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F226A" id="Text Box 3331" o:spid="_x0000_s1026" type="#_x0000_t202" style="position:absolute;margin-left:0;margin-top:0;width:6pt;height:2.25pt;z-index:2502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3104" behindDoc="0" locked="0" layoutInCell="1" allowOverlap="1" wp14:anchorId="4E577CF6" wp14:editId="325184E9">
                      <wp:simplePos x="0" y="0"/>
                      <wp:positionH relativeFrom="column">
                        <wp:posOffset>0</wp:posOffset>
                      </wp:positionH>
                      <wp:positionV relativeFrom="paragraph">
                        <wp:posOffset>0</wp:posOffset>
                      </wp:positionV>
                      <wp:extent cx="76200" cy="28575"/>
                      <wp:effectExtent l="19050" t="19050" r="19050" b="28575"/>
                      <wp:wrapNone/>
                      <wp:docPr id="7188" name="Text Box 3330">
                        <a:extLst xmlns:a="http://schemas.openxmlformats.org/drawingml/2006/main">
                          <a:ext uri="{FF2B5EF4-FFF2-40B4-BE49-F238E27FC236}">
                            <a16:creationId xmlns:a16="http://schemas.microsoft.com/office/drawing/2014/main" id="{00000000-0008-0000-0000-00001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94681" id="Text Box 3330" o:spid="_x0000_s1026" type="#_x0000_t202" style="position:absolute;margin-left:0;margin-top:0;width:6pt;height:2.25pt;z-index:2502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4128" behindDoc="0" locked="0" layoutInCell="1" allowOverlap="1" wp14:anchorId="0D61DA83" wp14:editId="7C64A4D9">
                      <wp:simplePos x="0" y="0"/>
                      <wp:positionH relativeFrom="column">
                        <wp:posOffset>0</wp:posOffset>
                      </wp:positionH>
                      <wp:positionV relativeFrom="paragraph">
                        <wp:posOffset>0</wp:posOffset>
                      </wp:positionV>
                      <wp:extent cx="76200" cy="28575"/>
                      <wp:effectExtent l="19050" t="19050" r="19050" b="28575"/>
                      <wp:wrapNone/>
                      <wp:docPr id="7189" name="Text Box 3329">
                        <a:extLst xmlns:a="http://schemas.openxmlformats.org/drawingml/2006/main">
                          <a:ext uri="{FF2B5EF4-FFF2-40B4-BE49-F238E27FC236}">
                            <a16:creationId xmlns:a16="http://schemas.microsoft.com/office/drawing/2014/main" id="{00000000-0008-0000-0000-00001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39385" id="Text Box 3329" o:spid="_x0000_s1026" type="#_x0000_t202" style="position:absolute;margin-left:0;margin-top:0;width:6pt;height:2.25pt;z-index:2502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5152" behindDoc="0" locked="0" layoutInCell="1" allowOverlap="1" wp14:anchorId="7E0891B4" wp14:editId="3C15209A">
                      <wp:simplePos x="0" y="0"/>
                      <wp:positionH relativeFrom="column">
                        <wp:posOffset>0</wp:posOffset>
                      </wp:positionH>
                      <wp:positionV relativeFrom="paragraph">
                        <wp:posOffset>0</wp:posOffset>
                      </wp:positionV>
                      <wp:extent cx="76200" cy="28575"/>
                      <wp:effectExtent l="19050" t="19050" r="19050" b="28575"/>
                      <wp:wrapNone/>
                      <wp:docPr id="7190" name="Text Box 3328">
                        <a:extLst xmlns:a="http://schemas.openxmlformats.org/drawingml/2006/main">
                          <a:ext uri="{FF2B5EF4-FFF2-40B4-BE49-F238E27FC236}">
                            <a16:creationId xmlns:a16="http://schemas.microsoft.com/office/drawing/2014/main" id="{00000000-0008-0000-0000-00001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93C65" id="Text Box 3328" o:spid="_x0000_s1026" type="#_x0000_t202" style="position:absolute;margin-left:0;margin-top:0;width:6pt;height:2.25pt;z-index:2502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6176" behindDoc="0" locked="0" layoutInCell="1" allowOverlap="1" wp14:anchorId="29CA967C" wp14:editId="119092E2">
                      <wp:simplePos x="0" y="0"/>
                      <wp:positionH relativeFrom="column">
                        <wp:posOffset>0</wp:posOffset>
                      </wp:positionH>
                      <wp:positionV relativeFrom="paragraph">
                        <wp:posOffset>0</wp:posOffset>
                      </wp:positionV>
                      <wp:extent cx="76200" cy="28575"/>
                      <wp:effectExtent l="19050" t="19050" r="19050" b="28575"/>
                      <wp:wrapNone/>
                      <wp:docPr id="7191" name="Text Box 3327">
                        <a:extLst xmlns:a="http://schemas.openxmlformats.org/drawingml/2006/main">
                          <a:ext uri="{FF2B5EF4-FFF2-40B4-BE49-F238E27FC236}">
                            <a16:creationId xmlns:a16="http://schemas.microsoft.com/office/drawing/2014/main" id="{00000000-0008-0000-0000-00001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88AEA" id="Text Box 3327" o:spid="_x0000_s1026" type="#_x0000_t202" style="position:absolute;margin-left:0;margin-top:0;width:6pt;height:2.25pt;z-index:2502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7200" behindDoc="0" locked="0" layoutInCell="1" allowOverlap="1" wp14:anchorId="5BFBE2B2" wp14:editId="725FA0E5">
                      <wp:simplePos x="0" y="0"/>
                      <wp:positionH relativeFrom="column">
                        <wp:posOffset>0</wp:posOffset>
                      </wp:positionH>
                      <wp:positionV relativeFrom="paragraph">
                        <wp:posOffset>0</wp:posOffset>
                      </wp:positionV>
                      <wp:extent cx="76200" cy="28575"/>
                      <wp:effectExtent l="19050" t="19050" r="19050" b="28575"/>
                      <wp:wrapNone/>
                      <wp:docPr id="7192" name="Text Box 3326">
                        <a:extLst xmlns:a="http://schemas.openxmlformats.org/drawingml/2006/main">
                          <a:ext uri="{FF2B5EF4-FFF2-40B4-BE49-F238E27FC236}">
                            <a16:creationId xmlns:a16="http://schemas.microsoft.com/office/drawing/2014/main" id="{00000000-0008-0000-0000-00001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1EE8B" id="Text Box 3326" o:spid="_x0000_s1026" type="#_x0000_t202" style="position:absolute;margin-left:0;margin-top:0;width:6pt;height:2.25pt;z-index:2502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8224" behindDoc="0" locked="0" layoutInCell="1" allowOverlap="1" wp14:anchorId="6934A3B9" wp14:editId="59AC6541">
                      <wp:simplePos x="0" y="0"/>
                      <wp:positionH relativeFrom="column">
                        <wp:posOffset>0</wp:posOffset>
                      </wp:positionH>
                      <wp:positionV relativeFrom="paragraph">
                        <wp:posOffset>0</wp:posOffset>
                      </wp:positionV>
                      <wp:extent cx="76200" cy="28575"/>
                      <wp:effectExtent l="19050" t="19050" r="19050" b="28575"/>
                      <wp:wrapNone/>
                      <wp:docPr id="7193" name="Text Box 3325">
                        <a:extLst xmlns:a="http://schemas.openxmlformats.org/drawingml/2006/main">
                          <a:ext uri="{FF2B5EF4-FFF2-40B4-BE49-F238E27FC236}">
                            <a16:creationId xmlns:a16="http://schemas.microsoft.com/office/drawing/2014/main" id="{00000000-0008-0000-0000-00001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5E8E8" id="Text Box 3325" o:spid="_x0000_s1026" type="#_x0000_t202" style="position:absolute;margin-left:0;margin-top:0;width:6pt;height:2.25pt;z-index:2502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29248" behindDoc="0" locked="0" layoutInCell="1" allowOverlap="1" wp14:anchorId="2379E0FA" wp14:editId="45B55664">
                      <wp:simplePos x="0" y="0"/>
                      <wp:positionH relativeFrom="column">
                        <wp:posOffset>0</wp:posOffset>
                      </wp:positionH>
                      <wp:positionV relativeFrom="paragraph">
                        <wp:posOffset>0</wp:posOffset>
                      </wp:positionV>
                      <wp:extent cx="76200" cy="28575"/>
                      <wp:effectExtent l="19050" t="19050" r="19050" b="28575"/>
                      <wp:wrapNone/>
                      <wp:docPr id="7194" name="Text Box 3324">
                        <a:extLst xmlns:a="http://schemas.openxmlformats.org/drawingml/2006/main">
                          <a:ext uri="{FF2B5EF4-FFF2-40B4-BE49-F238E27FC236}">
                            <a16:creationId xmlns:a16="http://schemas.microsoft.com/office/drawing/2014/main" id="{00000000-0008-0000-0000-00001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413429" id="Text Box 3324" o:spid="_x0000_s1026" type="#_x0000_t202" style="position:absolute;margin-left:0;margin-top:0;width:6pt;height:2.25pt;z-index:2502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0272" behindDoc="0" locked="0" layoutInCell="1" allowOverlap="1" wp14:anchorId="15B89876" wp14:editId="58C003C2">
                      <wp:simplePos x="0" y="0"/>
                      <wp:positionH relativeFrom="column">
                        <wp:posOffset>0</wp:posOffset>
                      </wp:positionH>
                      <wp:positionV relativeFrom="paragraph">
                        <wp:posOffset>0</wp:posOffset>
                      </wp:positionV>
                      <wp:extent cx="76200" cy="28575"/>
                      <wp:effectExtent l="19050" t="19050" r="19050" b="28575"/>
                      <wp:wrapNone/>
                      <wp:docPr id="7195" name="Text Box 3323">
                        <a:extLst xmlns:a="http://schemas.openxmlformats.org/drawingml/2006/main">
                          <a:ext uri="{FF2B5EF4-FFF2-40B4-BE49-F238E27FC236}">
                            <a16:creationId xmlns:a16="http://schemas.microsoft.com/office/drawing/2014/main" id="{00000000-0008-0000-0000-00001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A70AC" id="Text Box 3323" o:spid="_x0000_s1026" type="#_x0000_t202" style="position:absolute;margin-left:0;margin-top:0;width:6pt;height:2.25pt;z-index:2502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1296" behindDoc="0" locked="0" layoutInCell="1" allowOverlap="1" wp14:anchorId="65BD9ED6" wp14:editId="595D039D">
                      <wp:simplePos x="0" y="0"/>
                      <wp:positionH relativeFrom="column">
                        <wp:posOffset>0</wp:posOffset>
                      </wp:positionH>
                      <wp:positionV relativeFrom="paragraph">
                        <wp:posOffset>0</wp:posOffset>
                      </wp:positionV>
                      <wp:extent cx="76200" cy="28575"/>
                      <wp:effectExtent l="19050" t="19050" r="19050" b="28575"/>
                      <wp:wrapNone/>
                      <wp:docPr id="7196" name="Text Box 3322">
                        <a:extLst xmlns:a="http://schemas.openxmlformats.org/drawingml/2006/main">
                          <a:ext uri="{FF2B5EF4-FFF2-40B4-BE49-F238E27FC236}">
                            <a16:creationId xmlns:a16="http://schemas.microsoft.com/office/drawing/2014/main" id="{00000000-0008-0000-0000-00001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7D924" id="Text Box 3322" o:spid="_x0000_s1026" type="#_x0000_t202" style="position:absolute;margin-left:0;margin-top:0;width:6pt;height:2.25pt;z-index:2502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2320" behindDoc="0" locked="0" layoutInCell="1" allowOverlap="1" wp14:anchorId="36836BE2" wp14:editId="60608B94">
                      <wp:simplePos x="0" y="0"/>
                      <wp:positionH relativeFrom="column">
                        <wp:posOffset>0</wp:posOffset>
                      </wp:positionH>
                      <wp:positionV relativeFrom="paragraph">
                        <wp:posOffset>0</wp:posOffset>
                      </wp:positionV>
                      <wp:extent cx="76200" cy="28575"/>
                      <wp:effectExtent l="19050" t="19050" r="19050" b="28575"/>
                      <wp:wrapNone/>
                      <wp:docPr id="7197" name="Text Box 3321">
                        <a:extLst xmlns:a="http://schemas.openxmlformats.org/drawingml/2006/main">
                          <a:ext uri="{FF2B5EF4-FFF2-40B4-BE49-F238E27FC236}">
                            <a16:creationId xmlns:a16="http://schemas.microsoft.com/office/drawing/2014/main" id="{00000000-0008-0000-0000-00001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4CA249" id="Text Box 3321" o:spid="_x0000_s1026" type="#_x0000_t202" style="position:absolute;margin-left:0;margin-top:0;width:6pt;height:2.25pt;z-index:2502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3344" behindDoc="0" locked="0" layoutInCell="1" allowOverlap="1" wp14:anchorId="6ACE8568" wp14:editId="72D79C08">
                      <wp:simplePos x="0" y="0"/>
                      <wp:positionH relativeFrom="column">
                        <wp:posOffset>0</wp:posOffset>
                      </wp:positionH>
                      <wp:positionV relativeFrom="paragraph">
                        <wp:posOffset>0</wp:posOffset>
                      </wp:positionV>
                      <wp:extent cx="76200" cy="28575"/>
                      <wp:effectExtent l="19050" t="19050" r="19050" b="28575"/>
                      <wp:wrapNone/>
                      <wp:docPr id="7198" name="Text Box 3320">
                        <a:extLst xmlns:a="http://schemas.openxmlformats.org/drawingml/2006/main">
                          <a:ext uri="{FF2B5EF4-FFF2-40B4-BE49-F238E27FC236}">
                            <a16:creationId xmlns:a16="http://schemas.microsoft.com/office/drawing/2014/main" id="{00000000-0008-0000-0000-00001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22B05" id="Text Box 3320" o:spid="_x0000_s1026" type="#_x0000_t202" style="position:absolute;margin-left:0;margin-top:0;width:6pt;height:2.25pt;z-index:2502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4368" behindDoc="0" locked="0" layoutInCell="1" allowOverlap="1" wp14:anchorId="0FE0CB7D" wp14:editId="5489D4FE">
                      <wp:simplePos x="0" y="0"/>
                      <wp:positionH relativeFrom="column">
                        <wp:posOffset>0</wp:posOffset>
                      </wp:positionH>
                      <wp:positionV relativeFrom="paragraph">
                        <wp:posOffset>0</wp:posOffset>
                      </wp:positionV>
                      <wp:extent cx="76200" cy="28575"/>
                      <wp:effectExtent l="19050" t="19050" r="19050" b="28575"/>
                      <wp:wrapNone/>
                      <wp:docPr id="7199" name="Text Box 3319">
                        <a:extLst xmlns:a="http://schemas.openxmlformats.org/drawingml/2006/main">
                          <a:ext uri="{FF2B5EF4-FFF2-40B4-BE49-F238E27FC236}">
                            <a16:creationId xmlns:a16="http://schemas.microsoft.com/office/drawing/2014/main" id="{00000000-0008-0000-0000-00001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7E5E5" id="Text Box 3319" o:spid="_x0000_s1026" type="#_x0000_t202" style="position:absolute;margin-left:0;margin-top:0;width:6pt;height:2.25pt;z-index:2502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5392" behindDoc="0" locked="0" layoutInCell="1" allowOverlap="1" wp14:anchorId="3DEB32AF" wp14:editId="46BCF84D">
                      <wp:simplePos x="0" y="0"/>
                      <wp:positionH relativeFrom="column">
                        <wp:posOffset>0</wp:posOffset>
                      </wp:positionH>
                      <wp:positionV relativeFrom="paragraph">
                        <wp:posOffset>0</wp:posOffset>
                      </wp:positionV>
                      <wp:extent cx="76200" cy="28575"/>
                      <wp:effectExtent l="19050" t="19050" r="19050" b="28575"/>
                      <wp:wrapNone/>
                      <wp:docPr id="7200" name="Text Box 3318">
                        <a:extLst xmlns:a="http://schemas.openxmlformats.org/drawingml/2006/main">
                          <a:ext uri="{FF2B5EF4-FFF2-40B4-BE49-F238E27FC236}">
                            <a16:creationId xmlns:a16="http://schemas.microsoft.com/office/drawing/2014/main" id="{00000000-0008-0000-0000-00002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1D688" id="Text Box 3318" o:spid="_x0000_s1026" type="#_x0000_t202" style="position:absolute;margin-left:0;margin-top:0;width:6pt;height:2.25pt;z-index:2502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6416" behindDoc="0" locked="0" layoutInCell="1" allowOverlap="1" wp14:anchorId="030426DD" wp14:editId="5A8E8E9E">
                      <wp:simplePos x="0" y="0"/>
                      <wp:positionH relativeFrom="column">
                        <wp:posOffset>0</wp:posOffset>
                      </wp:positionH>
                      <wp:positionV relativeFrom="paragraph">
                        <wp:posOffset>0</wp:posOffset>
                      </wp:positionV>
                      <wp:extent cx="76200" cy="28575"/>
                      <wp:effectExtent l="19050" t="19050" r="19050" b="28575"/>
                      <wp:wrapNone/>
                      <wp:docPr id="7201" name="Text Box 3317">
                        <a:extLst xmlns:a="http://schemas.openxmlformats.org/drawingml/2006/main">
                          <a:ext uri="{FF2B5EF4-FFF2-40B4-BE49-F238E27FC236}">
                            <a16:creationId xmlns:a16="http://schemas.microsoft.com/office/drawing/2014/main" id="{00000000-0008-0000-0000-00002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E6EC0" id="Text Box 3317" o:spid="_x0000_s1026" type="#_x0000_t202" style="position:absolute;margin-left:0;margin-top:0;width:6pt;height:2.25pt;z-index:2502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7440" behindDoc="0" locked="0" layoutInCell="1" allowOverlap="1" wp14:anchorId="5153A41B" wp14:editId="2A022BC6">
                      <wp:simplePos x="0" y="0"/>
                      <wp:positionH relativeFrom="column">
                        <wp:posOffset>0</wp:posOffset>
                      </wp:positionH>
                      <wp:positionV relativeFrom="paragraph">
                        <wp:posOffset>0</wp:posOffset>
                      </wp:positionV>
                      <wp:extent cx="76200" cy="28575"/>
                      <wp:effectExtent l="19050" t="19050" r="19050" b="28575"/>
                      <wp:wrapNone/>
                      <wp:docPr id="7202" name="Text Box 3316">
                        <a:extLst xmlns:a="http://schemas.openxmlformats.org/drawingml/2006/main">
                          <a:ext uri="{FF2B5EF4-FFF2-40B4-BE49-F238E27FC236}">
                            <a16:creationId xmlns:a16="http://schemas.microsoft.com/office/drawing/2014/main" id="{00000000-0008-0000-0000-00002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8E410" id="Text Box 3316" o:spid="_x0000_s1026" type="#_x0000_t202" style="position:absolute;margin-left:0;margin-top:0;width:6pt;height:2.25pt;z-index:2502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8464" behindDoc="0" locked="0" layoutInCell="1" allowOverlap="1" wp14:anchorId="10CB8604" wp14:editId="305625BE">
                      <wp:simplePos x="0" y="0"/>
                      <wp:positionH relativeFrom="column">
                        <wp:posOffset>0</wp:posOffset>
                      </wp:positionH>
                      <wp:positionV relativeFrom="paragraph">
                        <wp:posOffset>0</wp:posOffset>
                      </wp:positionV>
                      <wp:extent cx="76200" cy="28575"/>
                      <wp:effectExtent l="19050" t="19050" r="19050" b="28575"/>
                      <wp:wrapNone/>
                      <wp:docPr id="7203" name="Text Box 3315">
                        <a:extLst xmlns:a="http://schemas.openxmlformats.org/drawingml/2006/main">
                          <a:ext uri="{FF2B5EF4-FFF2-40B4-BE49-F238E27FC236}">
                            <a16:creationId xmlns:a16="http://schemas.microsoft.com/office/drawing/2014/main" id="{00000000-0008-0000-0000-00002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748DB2" id="Text Box 3315" o:spid="_x0000_s1026" type="#_x0000_t202" style="position:absolute;margin-left:0;margin-top:0;width:6pt;height:2.25pt;z-index:2502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39488" behindDoc="0" locked="0" layoutInCell="1" allowOverlap="1" wp14:anchorId="6AE108A3" wp14:editId="73F2C98E">
                      <wp:simplePos x="0" y="0"/>
                      <wp:positionH relativeFrom="column">
                        <wp:posOffset>0</wp:posOffset>
                      </wp:positionH>
                      <wp:positionV relativeFrom="paragraph">
                        <wp:posOffset>0</wp:posOffset>
                      </wp:positionV>
                      <wp:extent cx="76200" cy="28575"/>
                      <wp:effectExtent l="19050" t="19050" r="19050" b="28575"/>
                      <wp:wrapNone/>
                      <wp:docPr id="7204" name="Text Box 3314">
                        <a:extLst xmlns:a="http://schemas.openxmlformats.org/drawingml/2006/main">
                          <a:ext uri="{FF2B5EF4-FFF2-40B4-BE49-F238E27FC236}">
                            <a16:creationId xmlns:a16="http://schemas.microsoft.com/office/drawing/2014/main" id="{00000000-0008-0000-0000-00002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26E9C" id="Text Box 3314" o:spid="_x0000_s1026" type="#_x0000_t202" style="position:absolute;margin-left:0;margin-top:0;width:6pt;height:2.25pt;z-index:2502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0512" behindDoc="0" locked="0" layoutInCell="1" allowOverlap="1" wp14:anchorId="56155677" wp14:editId="442B3D21">
                      <wp:simplePos x="0" y="0"/>
                      <wp:positionH relativeFrom="column">
                        <wp:posOffset>0</wp:posOffset>
                      </wp:positionH>
                      <wp:positionV relativeFrom="paragraph">
                        <wp:posOffset>0</wp:posOffset>
                      </wp:positionV>
                      <wp:extent cx="76200" cy="28575"/>
                      <wp:effectExtent l="19050" t="19050" r="19050" b="28575"/>
                      <wp:wrapNone/>
                      <wp:docPr id="7205" name="Text Box 3313">
                        <a:extLst xmlns:a="http://schemas.openxmlformats.org/drawingml/2006/main">
                          <a:ext uri="{FF2B5EF4-FFF2-40B4-BE49-F238E27FC236}">
                            <a16:creationId xmlns:a16="http://schemas.microsoft.com/office/drawing/2014/main" id="{00000000-0008-0000-0000-00002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8A970" id="Text Box 3313" o:spid="_x0000_s1026" type="#_x0000_t202" style="position:absolute;margin-left:0;margin-top:0;width:6pt;height:2.25pt;z-index:2502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1536" behindDoc="0" locked="0" layoutInCell="1" allowOverlap="1" wp14:anchorId="0BA2F9D0" wp14:editId="49D4EE3C">
                      <wp:simplePos x="0" y="0"/>
                      <wp:positionH relativeFrom="column">
                        <wp:posOffset>0</wp:posOffset>
                      </wp:positionH>
                      <wp:positionV relativeFrom="paragraph">
                        <wp:posOffset>0</wp:posOffset>
                      </wp:positionV>
                      <wp:extent cx="76200" cy="28575"/>
                      <wp:effectExtent l="19050" t="19050" r="19050" b="28575"/>
                      <wp:wrapNone/>
                      <wp:docPr id="7206" name="Text Box 3312">
                        <a:extLst xmlns:a="http://schemas.openxmlformats.org/drawingml/2006/main">
                          <a:ext uri="{FF2B5EF4-FFF2-40B4-BE49-F238E27FC236}">
                            <a16:creationId xmlns:a16="http://schemas.microsoft.com/office/drawing/2014/main" id="{00000000-0008-0000-0000-00002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A45C9" id="Text Box 3312" o:spid="_x0000_s1026" type="#_x0000_t202" style="position:absolute;margin-left:0;margin-top:0;width:6pt;height:2.25pt;z-index:2502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2560" behindDoc="0" locked="0" layoutInCell="1" allowOverlap="1" wp14:anchorId="0656473B" wp14:editId="08C44612">
                      <wp:simplePos x="0" y="0"/>
                      <wp:positionH relativeFrom="column">
                        <wp:posOffset>0</wp:posOffset>
                      </wp:positionH>
                      <wp:positionV relativeFrom="paragraph">
                        <wp:posOffset>0</wp:posOffset>
                      </wp:positionV>
                      <wp:extent cx="76200" cy="28575"/>
                      <wp:effectExtent l="19050" t="19050" r="19050" b="28575"/>
                      <wp:wrapNone/>
                      <wp:docPr id="7207" name="Text Box 3311">
                        <a:extLst xmlns:a="http://schemas.openxmlformats.org/drawingml/2006/main">
                          <a:ext uri="{FF2B5EF4-FFF2-40B4-BE49-F238E27FC236}">
                            <a16:creationId xmlns:a16="http://schemas.microsoft.com/office/drawing/2014/main" id="{00000000-0008-0000-0000-00002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E224D" id="Text Box 3311" o:spid="_x0000_s1026" type="#_x0000_t202" style="position:absolute;margin-left:0;margin-top:0;width:6pt;height:2.25pt;z-index:2502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3584" behindDoc="0" locked="0" layoutInCell="1" allowOverlap="1" wp14:anchorId="36F74B6C" wp14:editId="6CC0E4F2">
                      <wp:simplePos x="0" y="0"/>
                      <wp:positionH relativeFrom="column">
                        <wp:posOffset>0</wp:posOffset>
                      </wp:positionH>
                      <wp:positionV relativeFrom="paragraph">
                        <wp:posOffset>0</wp:posOffset>
                      </wp:positionV>
                      <wp:extent cx="76200" cy="28575"/>
                      <wp:effectExtent l="19050" t="19050" r="19050" b="28575"/>
                      <wp:wrapNone/>
                      <wp:docPr id="7208" name="Text Box 3310">
                        <a:extLst xmlns:a="http://schemas.openxmlformats.org/drawingml/2006/main">
                          <a:ext uri="{FF2B5EF4-FFF2-40B4-BE49-F238E27FC236}">
                            <a16:creationId xmlns:a16="http://schemas.microsoft.com/office/drawing/2014/main" id="{00000000-0008-0000-0000-00002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7ECF6" id="Text Box 3310" o:spid="_x0000_s1026" type="#_x0000_t202" style="position:absolute;margin-left:0;margin-top:0;width:6pt;height:2.25pt;z-index:2502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4608" behindDoc="0" locked="0" layoutInCell="1" allowOverlap="1" wp14:anchorId="48152F6C" wp14:editId="3F1C11E6">
                      <wp:simplePos x="0" y="0"/>
                      <wp:positionH relativeFrom="column">
                        <wp:posOffset>0</wp:posOffset>
                      </wp:positionH>
                      <wp:positionV relativeFrom="paragraph">
                        <wp:posOffset>0</wp:posOffset>
                      </wp:positionV>
                      <wp:extent cx="76200" cy="28575"/>
                      <wp:effectExtent l="19050" t="19050" r="19050" b="28575"/>
                      <wp:wrapNone/>
                      <wp:docPr id="7209" name="Text Box 3309">
                        <a:extLst xmlns:a="http://schemas.openxmlformats.org/drawingml/2006/main">
                          <a:ext uri="{FF2B5EF4-FFF2-40B4-BE49-F238E27FC236}">
                            <a16:creationId xmlns:a16="http://schemas.microsoft.com/office/drawing/2014/main" id="{00000000-0008-0000-0000-00002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6C113" id="Text Box 3309" o:spid="_x0000_s1026" type="#_x0000_t202" style="position:absolute;margin-left:0;margin-top:0;width:6pt;height:2.25pt;z-index:2502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5632" behindDoc="0" locked="0" layoutInCell="1" allowOverlap="1" wp14:anchorId="6FC91D1F" wp14:editId="32E7734E">
                      <wp:simplePos x="0" y="0"/>
                      <wp:positionH relativeFrom="column">
                        <wp:posOffset>0</wp:posOffset>
                      </wp:positionH>
                      <wp:positionV relativeFrom="paragraph">
                        <wp:posOffset>0</wp:posOffset>
                      </wp:positionV>
                      <wp:extent cx="76200" cy="28575"/>
                      <wp:effectExtent l="19050" t="19050" r="19050" b="28575"/>
                      <wp:wrapNone/>
                      <wp:docPr id="7210" name="Text Box 3308">
                        <a:extLst xmlns:a="http://schemas.openxmlformats.org/drawingml/2006/main">
                          <a:ext uri="{FF2B5EF4-FFF2-40B4-BE49-F238E27FC236}">
                            <a16:creationId xmlns:a16="http://schemas.microsoft.com/office/drawing/2014/main" id="{00000000-0008-0000-0000-00002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9E8E0" id="Text Box 3308" o:spid="_x0000_s1026" type="#_x0000_t202" style="position:absolute;margin-left:0;margin-top:0;width:6pt;height:2.25pt;z-index:2502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6656" behindDoc="0" locked="0" layoutInCell="1" allowOverlap="1" wp14:anchorId="116F14C4" wp14:editId="743F4D80">
                      <wp:simplePos x="0" y="0"/>
                      <wp:positionH relativeFrom="column">
                        <wp:posOffset>0</wp:posOffset>
                      </wp:positionH>
                      <wp:positionV relativeFrom="paragraph">
                        <wp:posOffset>0</wp:posOffset>
                      </wp:positionV>
                      <wp:extent cx="76200" cy="28575"/>
                      <wp:effectExtent l="19050" t="19050" r="19050" b="28575"/>
                      <wp:wrapNone/>
                      <wp:docPr id="7211" name="Text Box 3307">
                        <a:extLst xmlns:a="http://schemas.openxmlformats.org/drawingml/2006/main">
                          <a:ext uri="{FF2B5EF4-FFF2-40B4-BE49-F238E27FC236}">
                            <a16:creationId xmlns:a16="http://schemas.microsoft.com/office/drawing/2014/main" id="{00000000-0008-0000-0000-00002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865FC6" id="Text Box 3307" o:spid="_x0000_s1026" type="#_x0000_t202" style="position:absolute;margin-left:0;margin-top:0;width:6pt;height:2.25pt;z-index:2502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7680" behindDoc="0" locked="0" layoutInCell="1" allowOverlap="1" wp14:anchorId="6D7C6942" wp14:editId="3B8D235B">
                      <wp:simplePos x="0" y="0"/>
                      <wp:positionH relativeFrom="column">
                        <wp:posOffset>0</wp:posOffset>
                      </wp:positionH>
                      <wp:positionV relativeFrom="paragraph">
                        <wp:posOffset>0</wp:posOffset>
                      </wp:positionV>
                      <wp:extent cx="76200" cy="28575"/>
                      <wp:effectExtent l="19050" t="19050" r="19050" b="28575"/>
                      <wp:wrapNone/>
                      <wp:docPr id="7212" name="Text Box 3306">
                        <a:extLst xmlns:a="http://schemas.openxmlformats.org/drawingml/2006/main">
                          <a:ext uri="{FF2B5EF4-FFF2-40B4-BE49-F238E27FC236}">
                            <a16:creationId xmlns:a16="http://schemas.microsoft.com/office/drawing/2014/main" id="{00000000-0008-0000-0000-00002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803A9" id="Text Box 3306" o:spid="_x0000_s1026" type="#_x0000_t202" style="position:absolute;margin-left:0;margin-top:0;width:6pt;height:2.25pt;z-index:2502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8704" behindDoc="0" locked="0" layoutInCell="1" allowOverlap="1" wp14:anchorId="58DF02CF" wp14:editId="30923DA4">
                      <wp:simplePos x="0" y="0"/>
                      <wp:positionH relativeFrom="column">
                        <wp:posOffset>0</wp:posOffset>
                      </wp:positionH>
                      <wp:positionV relativeFrom="paragraph">
                        <wp:posOffset>0</wp:posOffset>
                      </wp:positionV>
                      <wp:extent cx="76200" cy="28575"/>
                      <wp:effectExtent l="19050" t="19050" r="19050" b="28575"/>
                      <wp:wrapNone/>
                      <wp:docPr id="7213" name="Text Box 3305">
                        <a:extLst xmlns:a="http://schemas.openxmlformats.org/drawingml/2006/main">
                          <a:ext uri="{FF2B5EF4-FFF2-40B4-BE49-F238E27FC236}">
                            <a16:creationId xmlns:a16="http://schemas.microsoft.com/office/drawing/2014/main" id="{00000000-0008-0000-0000-00002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217E5" id="Text Box 3305" o:spid="_x0000_s1026" type="#_x0000_t202" style="position:absolute;margin-left:0;margin-top:0;width:6pt;height:2.25pt;z-index:2502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49728" behindDoc="0" locked="0" layoutInCell="1" allowOverlap="1" wp14:anchorId="7E7BA686" wp14:editId="75537F69">
                      <wp:simplePos x="0" y="0"/>
                      <wp:positionH relativeFrom="column">
                        <wp:posOffset>0</wp:posOffset>
                      </wp:positionH>
                      <wp:positionV relativeFrom="paragraph">
                        <wp:posOffset>0</wp:posOffset>
                      </wp:positionV>
                      <wp:extent cx="76200" cy="28575"/>
                      <wp:effectExtent l="19050" t="19050" r="19050" b="28575"/>
                      <wp:wrapNone/>
                      <wp:docPr id="7214" name="Text Box 3304">
                        <a:extLst xmlns:a="http://schemas.openxmlformats.org/drawingml/2006/main">
                          <a:ext uri="{FF2B5EF4-FFF2-40B4-BE49-F238E27FC236}">
                            <a16:creationId xmlns:a16="http://schemas.microsoft.com/office/drawing/2014/main" id="{00000000-0008-0000-0000-00002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FE976" id="Text Box 3304" o:spid="_x0000_s1026" type="#_x0000_t202" style="position:absolute;margin-left:0;margin-top:0;width:6pt;height:2.25pt;z-index:2502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0752" behindDoc="0" locked="0" layoutInCell="1" allowOverlap="1" wp14:anchorId="68B04F06" wp14:editId="1F4BE040">
                      <wp:simplePos x="0" y="0"/>
                      <wp:positionH relativeFrom="column">
                        <wp:posOffset>0</wp:posOffset>
                      </wp:positionH>
                      <wp:positionV relativeFrom="paragraph">
                        <wp:posOffset>0</wp:posOffset>
                      </wp:positionV>
                      <wp:extent cx="76200" cy="28575"/>
                      <wp:effectExtent l="19050" t="19050" r="19050" b="28575"/>
                      <wp:wrapNone/>
                      <wp:docPr id="7215" name="Text Box 3303">
                        <a:extLst xmlns:a="http://schemas.openxmlformats.org/drawingml/2006/main">
                          <a:ext uri="{FF2B5EF4-FFF2-40B4-BE49-F238E27FC236}">
                            <a16:creationId xmlns:a16="http://schemas.microsoft.com/office/drawing/2014/main" id="{00000000-0008-0000-0000-00002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3AB3F" id="Text Box 3303" o:spid="_x0000_s1026" type="#_x0000_t202" style="position:absolute;margin-left:0;margin-top:0;width:6pt;height:2.25pt;z-index:2502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1776" behindDoc="0" locked="0" layoutInCell="1" allowOverlap="1" wp14:anchorId="4ED48C32" wp14:editId="3CE6A987">
                      <wp:simplePos x="0" y="0"/>
                      <wp:positionH relativeFrom="column">
                        <wp:posOffset>0</wp:posOffset>
                      </wp:positionH>
                      <wp:positionV relativeFrom="paragraph">
                        <wp:posOffset>0</wp:posOffset>
                      </wp:positionV>
                      <wp:extent cx="76200" cy="28575"/>
                      <wp:effectExtent l="19050" t="19050" r="19050" b="28575"/>
                      <wp:wrapNone/>
                      <wp:docPr id="7216" name="Text Box 3302">
                        <a:extLst xmlns:a="http://schemas.openxmlformats.org/drawingml/2006/main">
                          <a:ext uri="{FF2B5EF4-FFF2-40B4-BE49-F238E27FC236}">
                            <a16:creationId xmlns:a16="http://schemas.microsoft.com/office/drawing/2014/main" id="{00000000-0008-0000-0000-00003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E8504" id="Text Box 3302" o:spid="_x0000_s1026" type="#_x0000_t202" style="position:absolute;margin-left:0;margin-top:0;width:6pt;height:2.25pt;z-index:2502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2800" behindDoc="0" locked="0" layoutInCell="1" allowOverlap="1" wp14:anchorId="4B132D09" wp14:editId="7802754F">
                      <wp:simplePos x="0" y="0"/>
                      <wp:positionH relativeFrom="column">
                        <wp:posOffset>0</wp:posOffset>
                      </wp:positionH>
                      <wp:positionV relativeFrom="paragraph">
                        <wp:posOffset>0</wp:posOffset>
                      </wp:positionV>
                      <wp:extent cx="76200" cy="28575"/>
                      <wp:effectExtent l="19050" t="19050" r="19050" b="28575"/>
                      <wp:wrapNone/>
                      <wp:docPr id="7217" name="Text Box 3301">
                        <a:extLst xmlns:a="http://schemas.openxmlformats.org/drawingml/2006/main">
                          <a:ext uri="{FF2B5EF4-FFF2-40B4-BE49-F238E27FC236}">
                            <a16:creationId xmlns:a16="http://schemas.microsoft.com/office/drawing/2014/main" id="{00000000-0008-0000-0000-00003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0E623" id="Text Box 3301" o:spid="_x0000_s1026" type="#_x0000_t202" style="position:absolute;margin-left:0;margin-top:0;width:6pt;height:2.25pt;z-index:2502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3824" behindDoc="0" locked="0" layoutInCell="1" allowOverlap="1" wp14:anchorId="39B38810" wp14:editId="115B4CAA">
                      <wp:simplePos x="0" y="0"/>
                      <wp:positionH relativeFrom="column">
                        <wp:posOffset>0</wp:posOffset>
                      </wp:positionH>
                      <wp:positionV relativeFrom="paragraph">
                        <wp:posOffset>0</wp:posOffset>
                      </wp:positionV>
                      <wp:extent cx="76200" cy="28575"/>
                      <wp:effectExtent l="19050" t="19050" r="19050" b="28575"/>
                      <wp:wrapNone/>
                      <wp:docPr id="7218" name="Text Box 3300">
                        <a:extLst xmlns:a="http://schemas.openxmlformats.org/drawingml/2006/main">
                          <a:ext uri="{FF2B5EF4-FFF2-40B4-BE49-F238E27FC236}">
                            <a16:creationId xmlns:a16="http://schemas.microsoft.com/office/drawing/2014/main" id="{00000000-0008-0000-0000-00003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8C08A" id="Text Box 3300" o:spid="_x0000_s1026" type="#_x0000_t202" style="position:absolute;margin-left:0;margin-top:0;width:6pt;height:2.25pt;z-index:2502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4848" behindDoc="0" locked="0" layoutInCell="1" allowOverlap="1" wp14:anchorId="3777A6D4" wp14:editId="7698DE10">
                      <wp:simplePos x="0" y="0"/>
                      <wp:positionH relativeFrom="column">
                        <wp:posOffset>0</wp:posOffset>
                      </wp:positionH>
                      <wp:positionV relativeFrom="paragraph">
                        <wp:posOffset>0</wp:posOffset>
                      </wp:positionV>
                      <wp:extent cx="76200" cy="28575"/>
                      <wp:effectExtent l="19050" t="19050" r="19050" b="28575"/>
                      <wp:wrapNone/>
                      <wp:docPr id="7219" name="Text Box 3299">
                        <a:extLst xmlns:a="http://schemas.openxmlformats.org/drawingml/2006/main">
                          <a:ext uri="{FF2B5EF4-FFF2-40B4-BE49-F238E27FC236}">
                            <a16:creationId xmlns:a16="http://schemas.microsoft.com/office/drawing/2014/main" id="{00000000-0008-0000-0000-00003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6D585" id="Text Box 3299" o:spid="_x0000_s1026" type="#_x0000_t202" style="position:absolute;margin-left:0;margin-top:0;width:6pt;height:2.25pt;z-index:2502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5872" behindDoc="0" locked="0" layoutInCell="1" allowOverlap="1" wp14:anchorId="0447E4C4" wp14:editId="618BF084">
                      <wp:simplePos x="0" y="0"/>
                      <wp:positionH relativeFrom="column">
                        <wp:posOffset>0</wp:posOffset>
                      </wp:positionH>
                      <wp:positionV relativeFrom="paragraph">
                        <wp:posOffset>0</wp:posOffset>
                      </wp:positionV>
                      <wp:extent cx="76200" cy="28575"/>
                      <wp:effectExtent l="19050" t="19050" r="19050" b="28575"/>
                      <wp:wrapNone/>
                      <wp:docPr id="7220" name="Text Box 3298">
                        <a:extLst xmlns:a="http://schemas.openxmlformats.org/drawingml/2006/main">
                          <a:ext uri="{FF2B5EF4-FFF2-40B4-BE49-F238E27FC236}">
                            <a16:creationId xmlns:a16="http://schemas.microsoft.com/office/drawing/2014/main" id="{00000000-0008-0000-0000-00003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59AF4" id="Text Box 3298" o:spid="_x0000_s1026" type="#_x0000_t202" style="position:absolute;margin-left:0;margin-top:0;width:6pt;height:2.25pt;z-index:2502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6896" behindDoc="0" locked="0" layoutInCell="1" allowOverlap="1" wp14:anchorId="551FED32" wp14:editId="5096D696">
                      <wp:simplePos x="0" y="0"/>
                      <wp:positionH relativeFrom="column">
                        <wp:posOffset>0</wp:posOffset>
                      </wp:positionH>
                      <wp:positionV relativeFrom="paragraph">
                        <wp:posOffset>0</wp:posOffset>
                      </wp:positionV>
                      <wp:extent cx="76200" cy="28575"/>
                      <wp:effectExtent l="19050" t="19050" r="19050" b="28575"/>
                      <wp:wrapNone/>
                      <wp:docPr id="7221" name="Text Box 3297">
                        <a:extLst xmlns:a="http://schemas.openxmlformats.org/drawingml/2006/main">
                          <a:ext uri="{FF2B5EF4-FFF2-40B4-BE49-F238E27FC236}">
                            <a16:creationId xmlns:a16="http://schemas.microsoft.com/office/drawing/2014/main" id="{00000000-0008-0000-0000-00003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FA61D" id="Text Box 3297" o:spid="_x0000_s1026" type="#_x0000_t202" style="position:absolute;margin-left:0;margin-top:0;width:6pt;height:2.25pt;z-index:2502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7920" behindDoc="0" locked="0" layoutInCell="1" allowOverlap="1" wp14:anchorId="44DB87A2" wp14:editId="45B32224">
                      <wp:simplePos x="0" y="0"/>
                      <wp:positionH relativeFrom="column">
                        <wp:posOffset>0</wp:posOffset>
                      </wp:positionH>
                      <wp:positionV relativeFrom="paragraph">
                        <wp:posOffset>0</wp:posOffset>
                      </wp:positionV>
                      <wp:extent cx="76200" cy="28575"/>
                      <wp:effectExtent l="19050" t="19050" r="19050" b="28575"/>
                      <wp:wrapNone/>
                      <wp:docPr id="7222" name="Text Box 3296">
                        <a:extLst xmlns:a="http://schemas.openxmlformats.org/drawingml/2006/main">
                          <a:ext uri="{FF2B5EF4-FFF2-40B4-BE49-F238E27FC236}">
                            <a16:creationId xmlns:a16="http://schemas.microsoft.com/office/drawing/2014/main" id="{00000000-0008-0000-0000-00003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9881F" id="Text Box 3296" o:spid="_x0000_s1026" type="#_x0000_t202" style="position:absolute;margin-left:0;margin-top:0;width:6pt;height:2.25pt;z-index:2502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8944" behindDoc="0" locked="0" layoutInCell="1" allowOverlap="1" wp14:anchorId="34EF1DFB" wp14:editId="04319D44">
                      <wp:simplePos x="0" y="0"/>
                      <wp:positionH relativeFrom="column">
                        <wp:posOffset>0</wp:posOffset>
                      </wp:positionH>
                      <wp:positionV relativeFrom="paragraph">
                        <wp:posOffset>0</wp:posOffset>
                      </wp:positionV>
                      <wp:extent cx="76200" cy="28575"/>
                      <wp:effectExtent l="19050" t="19050" r="19050" b="28575"/>
                      <wp:wrapNone/>
                      <wp:docPr id="7223" name="Text Box 3295">
                        <a:extLst xmlns:a="http://schemas.openxmlformats.org/drawingml/2006/main">
                          <a:ext uri="{FF2B5EF4-FFF2-40B4-BE49-F238E27FC236}">
                            <a16:creationId xmlns:a16="http://schemas.microsoft.com/office/drawing/2014/main" id="{00000000-0008-0000-0000-00003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FE446" id="Text Box 3295" o:spid="_x0000_s1026" type="#_x0000_t202" style="position:absolute;margin-left:0;margin-top:0;width:6pt;height:2.25pt;z-index:2502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59968" behindDoc="0" locked="0" layoutInCell="1" allowOverlap="1" wp14:anchorId="545DEEA3" wp14:editId="7E6AF98A">
                      <wp:simplePos x="0" y="0"/>
                      <wp:positionH relativeFrom="column">
                        <wp:posOffset>0</wp:posOffset>
                      </wp:positionH>
                      <wp:positionV relativeFrom="paragraph">
                        <wp:posOffset>0</wp:posOffset>
                      </wp:positionV>
                      <wp:extent cx="76200" cy="28575"/>
                      <wp:effectExtent l="19050" t="19050" r="19050" b="28575"/>
                      <wp:wrapNone/>
                      <wp:docPr id="7224" name="Text Box 3294">
                        <a:extLst xmlns:a="http://schemas.openxmlformats.org/drawingml/2006/main">
                          <a:ext uri="{FF2B5EF4-FFF2-40B4-BE49-F238E27FC236}">
                            <a16:creationId xmlns:a16="http://schemas.microsoft.com/office/drawing/2014/main" id="{00000000-0008-0000-0000-00003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E18BB" id="Text Box 3294" o:spid="_x0000_s1026" type="#_x0000_t202" style="position:absolute;margin-left:0;margin-top:0;width:6pt;height:2.25pt;z-index:2502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0992" behindDoc="0" locked="0" layoutInCell="1" allowOverlap="1" wp14:anchorId="3298D5DB" wp14:editId="68F41A0B">
                      <wp:simplePos x="0" y="0"/>
                      <wp:positionH relativeFrom="column">
                        <wp:posOffset>0</wp:posOffset>
                      </wp:positionH>
                      <wp:positionV relativeFrom="paragraph">
                        <wp:posOffset>0</wp:posOffset>
                      </wp:positionV>
                      <wp:extent cx="76200" cy="28575"/>
                      <wp:effectExtent l="19050" t="19050" r="19050" b="28575"/>
                      <wp:wrapNone/>
                      <wp:docPr id="7225" name="Text Box 3293">
                        <a:extLst xmlns:a="http://schemas.openxmlformats.org/drawingml/2006/main">
                          <a:ext uri="{FF2B5EF4-FFF2-40B4-BE49-F238E27FC236}">
                            <a16:creationId xmlns:a16="http://schemas.microsoft.com/office/drawing/2014/main" id="{00000000-0008-0000-0000-00003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0D1D8" id="Text Box 3293" o:spid="_x0000_s1026" type="#_x0000_t202" style="position:absolute;margin-left:0;margin-top:0;width:6pt;height:2.25pt;z-index:2502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2016" behindDoc="0" locked="0" layoutInCell="1" allowOverlap="1" wp14:anchorId="2C5108F4" wp14:editId="7797FC06">
                      <wp:simplePos x="0" y="0"/>
                      <wp:positionH relativeFrom="column">
                        <wp:posOffset>0</wp:posOffset>
                      </wp:positionH>
                      <wp:positionV relativeFrom="paragraph">
                        <wp:posOffset>0</wp:posOffset>
                      </wp:positionV>
                      <wp:extent cx="76200" cy="28575"/>
                      <wp:effectExtent l="19050" t="19050" r="19050" b="28575"/>
                      <wp:wrapNone/>
                      <wp:docPr id="7226" name="Text Box 3292">
                        <a:extLst xmlns:a="http://schemas.openxmlformats.org/drawingml/2006/main">
                          <a:ext uri="{FF2B5EF4-FFF2-40B4-BE49-F238E27FC236}">
                            <a16:creationId xmlns:a16="http://schemas.microsoft.com/office/drawing/2014/main" id="{00000000-0008-0000-0000-00003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1E577" id="Text Box 3292" o:spid="_x0000_s1026" type="#_x0000_t202" style="position:absolute;margin-left:0;margin-top:0;width:6pt;height:2.25pt;z-index:2502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3040" behindDoc="0" locked="0" layoutInCell="1" allowOverlap="1" wp14:anchorId="3BD13CAD" wp14:editId="1CAC5ED4">
                      <wp:simplePos x="0" y="0"/>
                      <wp:positionH relativeFrom="column">
                        <wp:posOffset>0</wp:posOffset>
                      </wp:positionH>
                      <wp:positionV relativeFrom="paragraph">
                        <wp:posOffset>0</wp:posOffset>
                      </wp:positionV>
                      <wp:extent cx="76200" cy="28575"/>
                      <wp:effectExtent l="19050" t="19050" r="19050" b="28575"/>
                      <wp:wrapNone/>
                      <wp:docPr id="7227" name="Text Box 3291">
                        <a:extLst xmlns:a="http://schemas.openxmlformats.org/drawingml/2006/main">
                          <a:ext uri="{FF2B5EF4-FFF2-40B4-BE49-F238E27FC236}">
                            <a16:creationId xmlns:a16="http://schemas.microsoft.com/office/drawing/2014/main" id="{00000000-0008-0000-0000-00003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8FAB4" id="Text Box 3291" o:spid="_x0000_s1026" type="#_x0000_t202" style="position:absolute;margin-left:0;margin-top:0;width:6pt;height:2.25pt;z-index:2502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4064" behindDoc="0" locked="0" layoutInCell="1" allowOverlap="1" wp14:anchorId="65118FFD" wp14:editId="1BBEAD2E">
                      <wp:simplePos x="0" y="0"/>
                      <wp:positionH relativeFrom="column">
                        <wp:posOffset>0</wp:posOffset>
                      </wp:positionH>
                      <wp:positionV relativeFrom="paragraph">
                        <wp:posOffset>0</wp:posOffset>
                      </wp:positionV>
                      <wp:extent cx="76200" cy="28575"/>
                      <wp:effectExtent l="19050" t="19050" r="19050" b="28575"/>
                      <wp:wrapNone/>
                      <wp:docPr id="7228" name="Text Box 3290">
                        <a:extLst xmlns:a="http://schemas.openxmlformats.org/drawingml/2006/main">
                          <a:ext uri="{FF2B5EF4-FFF2-40B4-BE49-F238E27FC236}">
                            <a16:creationId xmlns:a16="http://schemas.microsoft.com/office/drawing/2014/main" id="{00000000-0008-0000-0000-00003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F16FD" id="Text Box 3290" o:spid="_x0000_s1026" type="#_x0000_t202" style="position:absolute;margin-left:0;margin-top:0;width:6pt;height:2.25pt;z-index:2502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5088" behindDoc="0" locked="0" layoutInCell="1" allowOverlap="1" wp14:anchorId="6DCDC043" wp14:editId="7D068018">
                      <wp:simplePos x="0" y="0"/>
                      <wp:positionH relativeFrom="column">
                        <wp:posOffset>0</wp:posOffset>
                      </wp:positionH>
                      <wp:positionV relativeFrom="paragraph">
                        <wp:posOffset>0</wp:posOffset>
                      </wp:positionV>
                      <wp:extent cx="76200" cy="28575"/>
                      <wp:effectExtent l="19050" t="19050" r="19050" b="28575"/>
                      <wp:wrapNone/>
                      <wp:docPr id="7229" name="Text Box 3289">
                        <a:extLst xmlns:a="http://schemas.openxmlformats.org/drawingml/2006/main">
                          <a:ext uri="{FF2B5EF4-FFF2-40B4-BE49-F238E27FC236}">
                            <a16:creationId xmlns:a16="http://schemas.microsoft.com/office/drawing/2014/main" id="{00000000-0008-0000-0000-00003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9A937" id="Text Box 3289" o:spid="_x0000_s1026" type="#_x0000_t202" style="position:absolute;margin-left:0;margin-top:0;width:6pt;height:2.25pt;z-index:2502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6112" behindDoc="0" locked="0" layoutInCell="1" allowOverlap="1" wp14:anchorId="0955C500" wp14:editId="7D6D165F">
                      <wp:simplePos x="0" y="0"/>
                      <wp:positionH relativeFrom="column">
                        <wp:posOffset>0</wp:posOffset>
                      </wp:positionH>
                      <wp:positionV relativeFrom="paragraph">
                        <wp:posOffset>0</wp:posOffset>
                      </wp:positionV>
                      <wp:extent cx="76200" cy="28575"/>
                      <wp:effectExtent l="19050" t="19050" r="19050" b="28575"/>
                      <wp:wrapNone/>
                      <wp:docPr id="7230" name="Text Box 3288">
                        <a:extLst xmlns:a="http://schemas.openxmlformats.org/drawingml/2006/main">
                          <a:ext uri="{FF2B5EF4-FFF2-40B4-BE49-F238E27FC236}">
                            <a16:creationId xmlns:a16="http://schemas.microsoft.com/office/drawing/2014/main" id="{00000000-0008-0000-0000-00003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AC0B4" id="Text Box 3288" o:spid="_x0000_s1026" type="#_x0000_t202" style="position:absolute;margin-left:0;margin-top:0;width:6pt;height:2.25pt;z-index:2502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7136" behindDoc="0" locked="0" layoutInCell="1" allowOverlap="1" wp14:anchorId="3A7351D0" wp14:editId="5D002BE0">
                      <wp:simplePos x="0" y="0"/>
                      <wp:positionH relativeFrom="column">
                        <wp:posOffset>0</wp:posOffset>
                      </wp:positionH>
                      <wp:positionV relativeFrom="paragraph">
                        <wp:posOffset>0</wp:posOffset>
                      </wp:positionV>
                      <wp:extent cx="76200" cy="28575"/>
                      <wp:effectExtent l="19050" t="19050" r="19050" b="28575"/>
                      <wp:wrapNone/>
                      <wp:docPr id="7231" name="Text Box 3287">
                        <a:extLst xmlns:a="http://schemas.openxmlformats.org/drawingml/2006/main">
                          <a:ext uri="{FF2B5EF4-FFF2-40B4-BE49-F238E27FC236}">
                            <a16:creationId xmlns:a16="http://schemas.microsoft.com/office/drawing/2014/main" id="{00000000-0008-0000-0000-00003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82A28F" id="Text Box 3287" o:spid="_x0000_s1026" type="#_x0000_t202" style="position:absolute;margin-left:0;margin-top:0;width:6pt;height:2.25pt;z-index:2502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8160" behindDoc="0" locked="0" layoutInCell="1" allowOverlap="1" wp14:anchorId="751676F8" wp14:editId="6AA029D5">
                      <wp:simplePos x="0" y="0"/>
                      <wp:positionH relativeFrom="column">
                        <wp:posOffset>0</wp:posOffset>
                      </wp:positionH>
                      <wp:positionV relativeFrom="paragraph">
                        <wp:posOffset>0</wp:posOffset>
                      </wp:positionV>
                      <wp:extent cx="76200" cy="28575"/>
                      <wp:effectExtent l="19050" t="19050" r="19050" b="28575"/>
                      <wp:wrapNone/>
                      <wp:docPr id="7232" name="Text Box 3286">
                        <a:extLst xmlns:a="http://schemas.openxmlformats.org/drawingml/2006/main">
                          <a:ext uri="{FF2B5EF4-FFF2-40B4-BE49-F238E27FC236}">
                            <a16:creationId xmlns:a16="http://schemas.microsoft.com/office/drawing/2014/main" id="{00000000-0008-0000-0000-00004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EA3E54" id="Text Box 3286" o:spid="_x0000_s1026" type="#_x0000_t202" style="position:absolute;margin-left:0;margin-top:0;width:6pt;height:2.25pt;z-index:2502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69184" behindDoc="0" locked="0" layoutInCell="1" allowOverlap="1" wp14:anchorId="79DF0333" wp14:editId="1D71BB14">
                      <wp:simplePos x="0" y="0"/>
                      <wp:positionH relativeFrom="column">
                        <wp:posOffset>0</wp:posOffset>
                      </wp:positionH>
                      <wp:positionV relativeFrom="paragraph">
                        <wp:posOffset>0</wp:posOffset>
                      </wp:positionV>
                      <wp:extent cx="76200" cy="28575"/>
                      <wp:effectExtent l="19050" t="19050" r="19050" b="28575"/>
                      <wp:wrapNone/>
                      <wp:docPr id="7233" name="Text Box 3285">
                        <a:extLst xmlns:a="http://schemas.openxmlformats.org/drawingml/2006/main">
                          <a:ext uri="{FF2B5EF4-FFF2-40B4-BE49-F238E27FC236}">
                            <a16:creationId xmlns:a16="http://schemas.microsoft.com/office/drawing/2014/main" id="{00000000-0008-0000-0000-00004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B2E6E" id="Text Box 3285" o:spid="_x0000_s1026" type="#_x0000_t202" style="position:absolute;margin-left:0;margin-top:0;width:6pt;height:2.25pt;z-index:2502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0208" behindDoc="0" locked="0" layoutInCell="1" allowOverlap="1" wp14:anchorId="7B8AA626" wp14:editId="2F22BAEB">
                      <wp:simplePos x="0" y="0"/>
                      <wp:positionH relativeFrom="column">
                        <wp:posOffset>0</wp:posOffset>
                      </wp:positionH>
                      <wp:positionV relativeFrom="paragraph">
                        <wp:posOffset>0</wp:posOffset>
                      </wp:positionV>
                      <wp:extent cx="76200" cy="28575"/>
                      <wp:effectExtent l="19050" t="19050" r="19050" b="28575"/>
                      <wp:wrapNone/>
                      <wp:docPr id="7234" name="Text Box 3284">
                        <a:extLst xmlns:a="http://schemas.openxmlformats.org/drawingml/2006/main">
                          <a:ext uri="{FF2B5EF4-FFF2-40B4-BE49-F238E27FC236}">
                            <a16:creationId xmlns:a16="http://schemas.microsoft.com/office/drawing/2014/main" id="{00000000-0008-0000-0000-00004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73EA6" id="Text Box 3284" o:spid="_x0000_s1026" type="#_x0000_t202" style="position:absolute;margin-left:0;margin-top:0;width:6pt;height:2.25pt;z-index:2502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1232" behindDoc="0" locked="0" layoutInCell="1" allowOverlap="1" wp14:anchorId="1114EBEE" wp14:editId="62699C3D">
                      <wp:simplePos x="0" y="0"/>
                      <wp:positionH relativeFrom="column">
                        <wp:posOffset>0</wp:posOffset>
                      </wp:positionH>
                      <wp:positionV relativeFrom="paragraph">
                        <wp:posOffset>0</wp:posOffset>
                      </wp:positionV>
                      <wp:extent cx="76200" cy="28575"/>
                      <wp:effectExtent l="19050" t="19050" r="19050" b="28575"/>
                      <wp:wrapNone/>
                      <wp:docPr id="7235" name="Text Box 3283">
                        <a:extLst xmlns:a="http://schemas.openxmlformats.org/drawingml/2006/main">
                          <a:ext uri="{FF2B5EF4-FFF2-40B4-BE49-F238E27FC236}">
                            <a16:creationId xmlns:a16="http://schemas.microsoft.com/office/drawing/2014/main" id="{00000000-0008-0000-0000-00004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70B4FB" id="Text Box 3283" o:spid="_x0000_s1026" type="#_x0000_t202" style="position:absolute;margin-left:0;margin-top:0;width:6pt;height:2.25pt;z-index:2502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2256" behindDoc="0" locked="0" layoutInCell="1" allowOverlap="1" wp14:anchorId="6AABC121" wp14:editId="089BCC52">
                      <wp:simplePos x="0" y="0"/>
                      <wp:positionH relativeFrom="column">
                        <wp:posOffset>0</wp:posOffset>
                      </wp:positionH>
                      <wp:positionV relativeFrom="paragraph">
                        <wp:posOffset>0</wp:posOffset>
                      </wp:positionV>
                      <wp:extent cx="76200" cy="28575"/>
                      <wp:effectExtent l="19050" t="19050" r="19050" b="28575"/>
                      <wp:wrapNone/>
                      <wp:docPr id="7236" name="Text Box 3282">
                        <a:extLst xmlns:a="http://schemas.openxmlformats.org/drawingml/2006/main">
                          <a:ext uri="{FF2B5EF4-FFF2-40B4-BE49-F238E27FC236}">
                            <a16:creationId xmlns:a16="http://schemas.microsoft.com/office/drawing/2014/main" id="{00000000-0008-0000-0000-00004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7605B" id="Text Box 3282" o:spid="_x0000_s1026" type="#_x0000_t202" style="position:absolute;margin-left:0;margin-top:0;width:6pt;height:2.25pt;z-index:2502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3280" behindDoc="0" locked="0" layoutInCell="1" allowOverlap="1" wp14:anchorId="5A1D0D9E" wp14:editId="5BFA1870">
                      <wp:simplePos x="0" y="0"/>
                      <wp:positionH relativeFrom="column">
                        <wp:posOffset>0</wp:posOffset>
                      </wp:positionH>
                      <wp:positionV relativeFrom="paragraph">
                        <wp:posOffset>0</wp:posOffset>
                      </wp:positionV>
                      <wp:extent cx="76200" cy="28575"/>
                      <wp:effectExtent l="19050" t="19050" r="19050" b="28575"/>
                      <wp:wrapNone/>
                      <wp:docPr id="7237" name="Text Box 3281">
                        <a:extLst xmlns:a="http://schemas.openxmlformats.org/drawingml/2006/main">
                          <a:ext uri="{FF2B5EF4-FFF2-40B4-BE49-F238E27FC236}">
                            <a16:creationId xmlns:a16="http://schemas.microsoft.com/office/drawing/2014/main" id="{00000000-0008-0000-0000-00004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3AD77" id="Text Box 3281" o:spid="_x0000_s1026" type="#_x0000_t202" style="position:absolute;margin-left:0;margin-top:0;width:6pt;height:2.25pt;z-index:2502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4304" behindDoc="0" locked="0" layoutInCell="1" allowOverlap="1" wp14:anchorId="27A03F31" wp14:editId="248878CD">
                      <wp:simplePos x="0" y="0"/>
                      <wp:positionH relativeFrom="column">
                        <wp:posOffset>0</wp:posOffset>
                      </wp:positionH>
                      <wp:positionV relativeFrom="paragraph">
                        <wp:posOffset>0</wp:posOffset>
                      </wp:positionV>
                      <wp:extent cx="76200" cy="28575"/>
                      <wp:effectExtent l="19050" t="19050" r="19050" b="28575"/>
                      <wp:wrapNone/>
                      <wp:docPr id="7238" name="Text Box 3280">
                        <a:extLst xmlns:a="http://schemas.openxmlformats.org/drawingml/2006/main">
                          <a:ext uri="{FF2B5EF4-FFF2-40B4-BE49-F238E27FC236}">
                            <a16:creationId xmlns:a16="http://schemas.microsoft.com/office/drawing/2014/main" id="{00000000-0008-0000-0000-00004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FD62F" id="Text Box 3280" o:spid="_x0000_s1026" type="#_x0000_t202" style="position:absolute;margin-left:0;margin-top:0;width:6pt;height:2.25pt;z-index:2502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5328" behindDoc="0" locked="0" layoutInCell="1" allowOverlap="1" wp14:anchorId="49A4F7A4" wp14:editId="228F0A78">
                      <wp:simplePos x="0" y="0"/>
                      <wp:positionH relativeFrom="column">
                        <wp:posOffset>0</wp:posOffset>
                      </wp:positionH>
                      <wp:positionV relativeFrom="paragraph">
                        <wp:posOffset>0</wp:posOffset>
                      </wp:positionV>
                      <wp:extent cx="76200" cy="28575"/>
                      <wp:effectExtent l="19050" t="19050" r="19050" b="28575"/>
                      <wp:wrapNone/>
                      <wp:docPr id="7239" name="Text Box 3279">
                        <a:extLst xmlns:a="http://schemas.openxmlformats.org/drawingml/2006/main">
                          <a:ext uri="{FF2B5EF4-FFF2-40B4-BE49-F238E27FC236}">
                            <a16:creationId xmlns:a16="http://schemas.microsoft.com/office/drawing/2014/main" id="{00000000-0008-0000-0000-00004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640597" id="Text Box 3279" o:spid="_x0000_s1026" type="#_x0000_t202" style="position:absolute;margin-left:0;margin-top:0;width:6pt;height:2.25pt;z-index:2502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6352" behindDoc="0" locked="0" layoutInCell="1" allowOverlap="1" wp14:anchorId="58BD3B4C" wp14:editId="649167B2">
                      <wp:simplePos x="0" y="0"/>
                      <wp:positionH relativeFrom="column">
                        <wp:posOffset>0</wp:posOffset>
                      </wp:positionH>
                      <wp:positionV relativeFrom="paragraph">
                        <wp:posOffset>0</wp:posOffset>
                      </wp:positionV>
                      <wp:extent cx="76200" cy="28575"/>
                      <wp:effectExtent l="19050" t="19050" r="19050" b="28575"/>
                      <wp:wrapNone/>
                      <wp:docPr id="7240" name="Text Box 3278">
                        <a:extLst xmlns:a="http://schemas.openxmlformats.org/drawingml/2006/main">
                          <a:ext uri="{FF2B5EF4-FFF2-40B4-BE49-F238E27FC236}">
                            <a16:creationId xmlns:a16="http://schemas.microsoft.com/office/drawing/2014/main" id="{00000000-0008-0000-0000-00004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28123" id="Text Box 3278" o:spid="_x0000_s1026" type="#_x0000_t202" style="position:absolute;margin-left:0;margin-top:0;width:6pt;height:2.25pt;z-index:2502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7376" behindDoc="0" locked="0" layoutInCell="1" allowOverlap="1" wp14:anchorId="6E98C1F3" wp14:editId="39440A28">
                      <wp:simplePos x="0" y="0"/>
                      <wp:positionH relativeFrom="column">
                        <wp:posOffset>0</wp:posOffset>
                      </wp:positionH>
                      <wp:positionV relativeFrom="paragraph">
                        <wp:posOffset>0</wp:posOffset>
                      </wp:positionV>
                      <wp:extent cx="76200" cy="28575"/>
                      <wp:effectExtent l="19050" t="19050" r="19050" b="28575"/>
                      <wp:wrapNone/>
                      <wp:docPr id="7241" name="Text Box 3277">
                        <a:extLst xmlns:a="http://schemas.openxmlformats.org/drawingml/2006/main">
                          <a:ext uri="{FF2B5EF4-FFF2-40B4-BE49-F238E27FC236}">
                            <a16:creationId xmlns:a16="http://schemas.microsoft.com/office/drawing/2014/main" id="{00000000-0008-0000-0000-00004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329E8" id="Text Box 3277" o:spid="_x0000_s1026" type="#_x0000_t202" style="position:absolute;margin-left:0;margin-top:0;width:6pt;height:2.25pt;z-index:2502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8400" behindDoc="0" locked="0" layoutInCell="1" allowOverlap="1" wp14:anchorId="75558454" wp14:editId="024668FE">
                      <wp:simplePos x="0" y="0"/>
                      <wp:positionH relativeFrom="column">
                        <wp:posOffset>0</wp:posOffset>
                      </wp:positionH>
                      <wp:positionV relativeFrom="paragraph">
                        <wp:posOffset>0</wp:posOffset>
                      </wp:positionV>
                      <wp:extent cx="76200" cy="28575"/>
                      <wp:effectExtent l="19050" t="19050" r="19050" b="28575"/>
                      <wp:wrapNone/>
                      <wp:docPr id="7242" name="Text Box 3276">
                        <a:extLst xmlns:a="http://schemas.openxmlformats.org/drawingml/2006/main">
                          <a:ext uri="{FF2B5EF4-FFF2-40B4-BE49-F238E27FC236}">
                            <a16:creationId xmlns:a16="http://schemas.microsoft.com/office/drawing/2014/main" id="{00000000-0008-0000-0000-00004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19ABF" id="Text Box 3276" o:spid="_x0000_s1026" type="#_x0000_t202" style="position:absolute;margin-left:0;margin-top:0;width:6pt;height:2.25pt;z-index:2502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79424" behindDoc="0" locked="0" layoutInCell="1" allowOverlap="1" wp14:anchorId="6CC290DC" wp14:editId="62367E2F">
                      <wp:simplePos x="0" y="0"/>
                      <wp:positionH relativeFrom="column">
                        <wp:posOffset>0</wp:posOffset>
                      </wp:positionH>
                      <wp:positionV relativeFrom="paragraph">
                        <wp:posOffset>0</wp:posOffset>
                      </wp:positionV>
                      <wp:extent cx="76200" cy="28575"/>
                      <wp:effectExtent l="19050" t="19050" r="19050" b="28575"/>
                      <wp:wrapNone/>
                      <wp:docPr id="7243" name="Text Box 3275">
                        <a:extLst xmlns:a="http://schemas.openxmlformats.org/drawingml/2006/main">
                          <a:ext uri="{FF2B5EF4-FFF2-40B4-BE49-F238E27FC236}">
                            <a16:creationId xmlns:a16="http://schemas.microsoft.com/office/drawing/2014/main" id="{00000000-0008-0000-0000-00004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C64D4" id="Text Box 3275" o:spid="_x0000_s1026" type="#_x0000_t202" style="position:absolute;margin-left:0;margin-top:0;width:6pt;height:2.25pt;z-index:2502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0448" behindDoc="0" locked="0" layoutInCell="1" allowOverlap="1" wp14:anchorId="7F3C3BFB" wp14:editId="5F93CDD5">
                      <wp:simplePos x="0" y="0"/>
                      <wp:positionH relativeFrom="column">
                        <wp:posOffset>0</wp:posOffset>
                      </wp:positionH>
                      <wp:positionV relativeFrom="paragraph">
                        <wp:posOffset>0</wp:posOffset>
                      </wp:positionV>
                      <wp:extent cx="76200" cy="28575"/>
                      <wp:effectExtent l="19050" t="19050" r="19050" b="28575"/>
                      <wp:wrapNone/>
                      <wp:docPr id="7244" name="Text Box 3274">
                        <a:extLst xmlns:a="http://schemas.openxmlformats.org/drawingml/2006/main">
                          <a:ext uri="{FF2B5EF4-FFF2-40B4-BE49-F238E27FC236}">
                            <a16:creationId xmlns:a16="http://schemas.microsoft.com/office/drawing/2014/main" id="{00000000-0008-0000-0000-00004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D8418" id="Text Box 3274" o:spid="_x0000_s1026" type="#_x0000_t202" style="position:absolute;margin-left:0;margin-top:0;width:6pt;height:2.25pt;z-index:2502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1472" behindDoc="0" locked="0" layoutInCell="1" allowOverlap="1" wp14:anchorId="44D61A53" wp14:editId="444C3F6B">
                      <wp:simplePos x="0" y="0"/>
                      <wp:positionH relativeFrom="column">
                        <wp:posOffset>0</wp:posOffset>
                      </wp:positionH>
                      <wp:positionV relativeFrom="paragraph">
                        <wp:posOffset>0</wp:posOffset>
                      </wp:positionV>
                      <wp:extent cx="76200" cy="28575"/>
                      <wp:effectExtent l="19050" t="19050" r="19050" b="28575"/>
                      <wp:wrapNone/>
                      <wp:docPr id="7245" name="Text Box 3273">
                        <a:extLst xmlns:a="http://schemas.openxmlformats.org/drawingml/2006/main">
                          <a:ext uri="{FF2B5EF4-FFF2-40B4-BE49-F238E27FC236}">
                            <a16:creationId xmlns:a16="http://schemas.microsoft.com/office/drawing/2014/main" id="{00000000-0008-0000-0000-00004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C7BF5" id="Text Box 3273" o:spid="_x0000_s1026" type="#_x0000_t202" style="position:absolute;margin-left:0;margin-top:0;width:6pt;height:2.25pt;z-index:2502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2496" behindDoc="0" locked="0" layoutInCell="1" allowOverlap="1" wp14:anchorId="64BCABA8" wp14:editId="3C29B9F2">
                      <wp:simplePos x="0" y="0"/>
                      <wp:positionH relativeFrom="column">
                        <wp:posOffset>0</wp:posOffset>
                      </wp:positionH>
                      <wp:positionV relativeFrom="paragraph">
                        <wp:posOffset>0</wp:posOffset>
                      </wp:positionV>
                      <wp:extent cx="76200" cy="28575"/>
                      <wp:effectExtent l="19050" t="19050" r="19050" b="28575"/>
                      <wp:wrapNone/>
                      <wp:docPr id="7246" name="Text Box 3272">
                        <a:extLst xmlns:a="http://schemas.openxmlformats.org/drawingml/2006/main">
                          <a:ext uri="{FF2B5EF4-FFF2-40B4-BE49-F238E27FC236}">
                            <a16:creationId xmlns:a16="http://schemas.microsoft.com/office/drawing/2014/main" id="{00000000-0008-0000-0000-00004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164F5" id="Text Box 3272" o:spid="_x0000_s1026" type="#_x0000_t202" style="position:absolute;margin-left:0;margin-top:0;width:6pt;height:2.25pt;z-index:2502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3520" behindDoc="0" locked="0" layoutInCell="1" allowOverlap="1" wp14:anchorId="35122D24" wp14:editId="27CF5D18">
                      <wp:simplePos x="0" y="0"/>
                      <wp:positionH relativeFrom="column">
                        <wp:posOffset>0</wp:posOffset>
                      </wp:positionH>
                      <wp:positionV relativeFrom="paragraph">
                        <wp:posOffset>0</wp:posOffset>
                      </wp:positionV>
                      <wp:extent cx="76200" cy="28575"/>
                      <wp:effectExtent l="19050" t="19050" r="19050" b="28575"/>
                      <wp:wrapNone/>
                      <wp:docPr id="7247" name="Text Box 3271">
                        <a:extLst xmlns:a="http://schemas.openxmlformats.org/drawingml/2006/main">
                          <a:ext uri="{FF2B5EF4-FFF2-40B4-BE49-F238E27FC236}">
                            <a16:creationId xmlns:a16="http://schemas.microsoft.com/office/drawing/2014/main" id="{00000000-0008-0000-0000-00004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07DBE" id="Text Box 3271" o:spid="_x0000_s1026" type="#_x0000_t202" style="position:absolute;margin-left:0;margin-top:0;width:6pt;height:2.25pt;z-index:2502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4544" behindDoc="0" locked="0" layoutInCell="1" allowOverlap="1" wp14:anchorId="155A8124" wp14:editId="593335F0">
                      <wp:simplePos x="0" y="0"/>
                      <wp:positionH relativeFrom="column">
                        <wp:posOffset>0</wp:posOffset>
                      </wp:positionH>
                      <wp:positionV relativeFrom="paragraph">
                        <wp:posOffset>0</wp:posOffset>
                      </wp:positionV>
                      <wp:extent cx="76200" cy="28575"/>
                      <wp:effectExtent l="19050" t="19050" r="19050" b="28575"/>
                      <wp:wrapNone/>
                      <wp:docPr id="7248" name="Text Box 3270">
                        <a:extLst xmlns:a="http://schemas.openxmlformats.org/drawingml/2006/main">
                          <a:ext uri="{FF2B5EF4-FFF2-40B4-BE49-F238E27FC236}">
                            <a16:creationId xmlns:a16="http://schemas.microsoft.com/office/drawing/2014/main" id="{00000000-0008-0000-0000-00005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51B1A" id="Text Box 3270" o:spid="_x0000_s1026" type="#_x0000_t202" style="position:absolute;margin-left:0;margin-top:0;width:6pt;height:2.25pt;z-index:2502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5568" behindDoc="0" locked="0" layoutInCell="1" allowOverlap="1" wp14:anchorId="4C190B5C" wp14:editId="1CA91853">
                      <wp:simplePos x="0" y="0"/>
                      <wp:positionH relativeFrom="column">
                        <wp:posOffset>0</wp:posOffset>
                      </wp:positionH>
                      <wp:positionV relativeFrom="paragraph">
                        <wp:posOffset>0</wp:posOffset>
                      </wp:positionV>
                      <wp:extent cx="76200" cy="28575"/>
                      <wp:effectExtent l="19050" t="19050" r="19050" b="28575"/>
                      <wp:wrapNone/>
                      <wp:docPr id="7249" name="Text Box 3269">
                        <a:extLst xmlns:a="http://schemas.openxmlformats.org/drawingml/2006/main">
                          <a:ext uri="{FF2B5EF4-FFF2-40B4-BE49-F238E27FC236}">
                            <a16:creationId xmlns:a16="http://schemas.microsoft.com/office/drawing/2014/main" id="{00000000-0008-0000-0000-00005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58776" id="Text Box 3269" o:spid="_x0000_s1026" type="#_x0000_t202" style="position:absolute;margin-left:0;margin-top:0;width:6pt;height:2.25pt;z-index:2502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6592" behindDoc="0" locked="0" layoutInCell="1" allowOverlap="1" wp14:anchorId="77D5949F" wp14:editId="1E16DD5B">
                      <wp:simplePos x="0" y="0"/>
                      <wp:positionH relativeFrom="column">
                        <wp:posOffset>0</wp:posOffset>
                      </wp:positionH>
                      <wp:positionV relativeFrom="paragraph">
                        <wp:posOffset>0</wp:posOffset>
                      </wp:positionV>
                      <wp:extent cx="76200" cy="28575"/>
                      <wp:effectExtent l="19050" t="19050" r="19050" b="28575"/>
                      <wp:wrapNone/>
                      <wp:docPr id="7250" name="Text Box 3268">
                        <a:extLst xmlns:a="http://schemas.openxmlformats.org/drawingml/2006/main">
                          <a:ext uri="{FF2B5EF4-FFF2-40B4-BE49-F238E27FC236}">
                            <a16:creationId xmlns:a16="http://schemas.microsoft.com/office/drawing/2014/main" id="{00000000-0008-0000-0000-00005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2A90B" id="Text Box 3268" o:spid="_x0000_s1026" type="#_x0000_t202" style="position:absolute;margin-left:0;margin-top:0;width:6pt;height:2.25pt;z-index:2502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7616" behindDoc="0" locked="0" layoutInCell="1" allowOverlap="1" wp14:anchorId="57B38D8C" wp14:editId="6E369E2F">
                      <wp:simplePos x="0" y="0"/>
                      <wp:positionH relativeFrom="column">
                        <wp:posOffset>0</wp:posOffset>
                      </wp:positionH>
                      <wp:positionV relativeFrom="paragraph">
                        <wp:posOffset>0</wp:posOffset>
                      </wp:positionV>
                      <wp:extent cx="76200" cy="28575"/>
                      <wp:effectExtent l="19050" t="19050" r="19050" b="28575"/>
                      <wp:wrapNone/>
                      <wp:docPr id="7251" name="Text Box 3267">
                        <a:extLst xmlns:a="http://schemas.openxmlformats.org/drawingml/2006/main">
                          <a:ext uri="{FF2B5EF4-FFF2-40B4-BE49-F238E27FC236}">
                            <a16:creationId xmlns:a16="http://schemas.microsoft.com/office/drawing/2014/main" id="{00000000-0008-0000-0000-00005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EABD5" id="Text Box 3267" o:spid="_x0000_s1026" type="#_x0000_t202" style="position:absolute;margin-left:0;margin-top:0;width:6pt;height:2.25pt;z-index:2502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8640" behindDoc="0" locked="0" layoutInCell="1" allowOverlap="1" wp14:anchorId="1E4A2262" wp14:editId="405F5EC5">
                      <wp:simplePos x="0" y="0"/>
                      <wp:positionH relativeFrom="column">
                        <wp:posOffset>0</wp:posOffset>
                      </wp:positionH>
                      <wp:positionV relativeFrom="paragraph">
                        <wp:posOffset>0</wp:posOffset>
                      </wp:positionV>
                      <wp:extent cx="76200" cy="28575"/>
                      <wp:effectExtent l="19050" t="19050" r="19050" b="28575"/>
                      <wp:wrapNone/>
                      <wp:docPr id="7252" name="Text Box 3266">
                        <a:extLst xmlns:a="http://schemas.openxmlformats.org/drawingml/2006/main">
                          <a:ext uri="{FF2B5EF4-FFF2-40B4-BE49-F238E27FC236}">
                            <a16:creationId xmlns:a16="http://schemas.microsoft.com/office/drawing/2014/main" id="{00000000-0008-0000-0000-00005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A59F7" id="Text Box 3266" o:spid="_x0000_s1026" type="#_x0000_t202" style="position:absolute;margin-left:0;margin-top:0;width:6pt;height:2.25pt;z-index:2502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89664" behindDoc="0" locked="0" layoutInCell="1" allowOverlap="1" wp14:anchorId="1D15BA02" wp14:editId="25C38269">
                      <wp:simplePos x="0" y="0"/>
                      <wp:positionH relativeFrom="column">
                        <wp:posOffset>0</wp:posOffset>
                      </wp:positionH>
                      <wp:positionV relativeFrom="paragraph">
                        <wp:posOffset>0</wp:posOffset>
                      </wp:positionV>
                      <wp:extent cx="76200" cy="28575"/>
                      <wp:effectExtent l="19050" t="19050" r="19050" b="28575"/>
                      <wp:wrapNone/>
                      <wp:docPr id="7253" name="Text Box 3265">
                        <a:extLst xmlns:a="http://schemas.openxmlformats.org/drawingml/2006/main">
                          <a:ext uri="{FF2B5EF4-FFF2-40B4-BE49-F238E27FC236}">
                            <a16:creationId xmlns:a16="http://schemas.microsoft.com/office/drawing/2014/main" id="{00000000-0008-0000-0000-00005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2186F" id="Text Box 3265" o:spid="_x0000_s1026" type="#_x0000_t202" style="position:absolute;margin-left:0;margin-top:0;width:6pt;height:2.25pt;z-index:2502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0688" behindDoc="0" locked="0" layoutInCell="1" allowOverlap="1" wp14:anchorId="658D9F3D" wp14:editId="586EBDA0">
                      <wp:simplePos x="0" y="0"/>
                      <wp:positionH relativeFrom="column">
                        <wp:posOffset>0</wp:posOffset>
                      </wp:positionH>
                      <wp:positionV relativeFrom="paragraph">
                        <wp:posOffset>0</wp:posOffset>
                      </wp:positionV>
                      <wp:extent cx="76200" cy="28575"/>
                      <wp:effectExtent l="19050" t="19050" r="19050" b="28575"/>
                      <wp:wrapNone/>
                      <wp:docPr id="7254" name="Text Box 3264">
                        <a:extLst xmlns:a="http://schemas.openxmlformats.org/drawingml/2006/main">
                          <a:ext uri="{FF2B5EF4-FFF2-40B4-BE49-F238E27FC236}">
                            <a16:creationId xmlns:a16="http://schemas.microsoft.com/office/drawing/2014/main" id="{00000000-0008-0000-0000-00005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BCA21" id="Text Box 3264" o:spid="_x0000_s1026" type="#_x0000_t202" style="position:absolute;margin-left:0;margin-top:0;width:6pt;height:2.25pt;z-index:2502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1712" behindDoc="0" locked="0" layoutInCell="1" allowOverlap="1" wp14:anchorId="0522D010" wp14:editId="2B6D87E8">
                      <wp:simplePos x="0" y="0"/>
                      <wp:positionH relativeFrom="column">
                        <wp:posOffset>0</wp:posOffset>
                      </wp:positionH>
                      <wp:positionV relativeFrom="paragraph">
                        <wp:posOffset>0</wp:posOffset>
                      </wp:positionV>
                      <wp:extent cx="76200" cy="28575"/>
                      <wp:effectExtent l="19050" t="19050" r="19050" b="28575"/>
                      <wp:wrapNone/>
                      <wp:docPr id="7255" name="Text Box 3263">
                        <a:extLst xmlns:a="http://schemas.openxmlformats.org/drawingml/2006/main">
                          <a:ext uri="{FF2B5EF4-FFF2-40B4-BE49-F238E27FC236}">
                            <a16:creationId xmlns:a16="http://schemas.microsoft.com/office/drawing/2014/main" id="{00000000-0008-0000-0000-00005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75A59" id="Text Box 3263" o:spid="_x0000_s1026" type="#_x0000_t202" style="position:absolute;margin-left:0;margin-top:0;width:6pt;height:2.25pt;z-index:2502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2736" behindDoc="0" locked="0" layoutInCell="1" allowOverlap="1" wp14:anchorId="2394B4AE" wp14:editId="24038E86">
                      <wp:simplePos x="0" y="0"/>
                      <wp:positionH relativeFrom="column">
                        <wp:posOffset>0</wp:posOffset>
                      </wp:positionH>
                      <wp:positionV relativeFrom="paragraph">
                        <wp:posOffset>0</wp:posOffset>
                      </wp:positionV>
                      <wp:extent cx="76200" cy="28575"/>
                      <wp:effectExtent l="19050" t="19050" r="19050" b="28575"/>
                      <wp:wrapNone/>
                      <wp:docPr id="7256" name="Text Box 3262">
                        <a:extLst xmlns:a="http://schemas.openxmlformats.org/drawingml/2006/main">
                          <a:ext uri="{FF2B5EF4-FFF2-40B4-BE49-F238E27FC236}">
                            <a16:creationId xmlns:a16="http://schemas.microsoft.com/office/drawing/2014/main" id="{00000000-0008-0000-0000-00005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66B54" id="Text Box 3262" o:spid="_x0000_s1026" type="#_x0000_t202" style="position:absolute;margin-left:0;margin-top:0;width:6pt;height:2.25pt;z-index:2502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3760" behindDoc="0" locked="0" layoutInCell="1" allowOverlap="1" wp14:anchorId="1AE439E6" wp14:editId="377F69D8">
                      <wp:simplePos x="0" y="0"/>
                      <wp:positionH relativeFrom="column">
                        <wp:posOffset>0</wp:posOffset>
                      </wp:positionH>
                      <wp:positionV relativeFrom="paragraph">
                        <wp:posOffset>0</wp:posOffset>
                      </wp:positionV>
                      <wp:extent cx="76200" cy="28575"/>
                      <wp:effectExtent l="19050" t="19050" r="19050" b="28575"/>
                      <wp:wrapNone/>
                      <wp:docPr id="7257" name="Text Box 3261">
                        <a:extLst xmlns:a="http://schemas.openxmlformats.org/drawingml/2006/main">
                          <a:ext uri="{FF2B5EF4-FFF2-40B4-BE49-F238E27FC236}">
                            <a16:creationId xmlns:a16="http://schemas.microsoft.com/office/drawing/2014/main" id="{00000000-0008-0000-0000-00005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13E3BA" id="Text Box 3261" o:spid="_x0000_s1026" type="#_x0000_t202" style="position:absolute;margin-left:0;margin-top:0;width:6pt;height:2.25pt;z-index:2502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4784" behindDoc="0" locked="0" layoutInCell="1" allowOverlap="1" wp14:anchorId="408DF95B" wp14:editId="2E0C6208">
                      <wp:simplePos x="0" y="0"/>
                      <wp:positionH relativeFrom="column">
                        <wp:posOffset>0</wp:posOffset>
                      </wp:positionH>
                      <wp:positionV relativeFrom="paragraph">
                        <wp:posOffset>0</wp:posOffset>
                      </wp:positionV>
                      <wp:extent cx="76200" cy="28575"/>
                      <wp:effectExtent l="19050" t="19050" r="19050" b="28575"/>
                      <wp:wrapNone/>
                      <wp:docPr id="7258" name="Text Box 3260">
                        <a:extLst xmlns:a="http://schemas.openxmlformats.org/drawingml/2006/main">
                          <a:ext uri="{FF2B5EF4-FFF2-40B4-BE49-F238E27FC236}">
                            <a16:creationId xmlns:a16="http://schemas.microsoft.com/office/drawing/2014/main" id="{00000000-0008-0000-0000-00005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F3B75" id="Text Box 3260" o:spid="_x0000_s1026" type="#_x0000_t202" style="position:absolute;margin-left:0;margin-top:0;width:6pt;height:2.25pt;z-index:2502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5808" behindDoc="0" locked="0" layoutInCell="1" allowOverlap="1" wp14:anchorId="21A3F8DE" wp14:editId="2C19893A">
                      <wp:simplePos x="0" y="0"/>
                      <wp:positionH relativeFrom="column">
                        <wp:posOffset>0</wp:posOffset>
                      </wp:positionH>
                      <wp:positionV relativeFrom="paragraph">
                        <wp:posOffset>0</wp:posOffset>
                      </wp:positionV>
                      <wp:extent cx="76200" cy="28575"/>
                      <wp:effectExtent l="19050" t="19050" r="19050" b="28575"/>
                      <wp:wrapNone/>
                      <wp:docPr id="7259" name="Text Box 3259">
                        <a:extLst xmlns:a="http://schemas.openxmlformats.org/drawingml/2006/main">
                          <a:ext uri="{FF2B5EF4-FFF2-40B4-BE49-F238E27FC236}">
                            <a16:creationId xmlns:a16="http://schemas.microsoft.com/office/drawing/2014/main" id="{00000000-0008-0000-0000-00005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D5BBE" id="Text Box 3259" o:spid="_x0000_s1026" type="#_x0000_t202" style="position:absolute;margin-left:0;margin-top:0;width:6pt;height:2.25pt;z-index:2502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6832" behindDoc="0" locked="0" layoutInCell="1" allowOverlap="1" wp14:anchorId="2A8F2A33" wp14:editId="6AB23203">
                      <wp:simplePos x="0" y="0"/>
                      <wp:positionH relativeFrom="column">
                        <wp:posOffset>0</wp:posOffset>
                      </wp:positionH>
                      <wp:positionV relativeFrom="paragraph">
                        <wp:posOffset>0</wp:posOffset>
                      </wp:positionV>
                      <wp:extent cx="76200" cy="28575"/>
                      <wp:effectExtent l="19050" t="19050" r="19050" b="28575"/>
                      <wp:wrapNone/>
                      <wp:docPr id="7260" name="Text Box 3258">
                        <a:extLst xmlns:a="http://schemas.openxmlformats.org/drawingml/2006/main">
                          <a:ext uri="{FF2B5EF4-FFF2-40B4-BE49-F238E27FC236}">
                            <a16:creationId xmlns:a16="http://schemas.microsoft.com/office/drawing/2014/main" id="{00000000-0008-0000-0000-00005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EE984" id="Text Box 3258" o:spid="_x0000_s1026" type="#_x0000_t202" style="position:absolute;margin-left:0;margin-top:0;width:6pt;height:2.25pt;z-index:2502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7856" behindDoc="0" locked="0" layoutInCell="1" allowOverlap="1" wp14:anchorId="5152C04A" wp14:editId="513582EB">
                      <wp:simplePos x="0" y="0"/>
                      <wp:positionH relativeFrom="column">
                        <wp:posOffset>0</wp:posOffset>
                      </wp:positionH>
                      <wp:positionV relativeFrom="paragraph">
                        <wp:posOffset>0</wp:posOffset>
                      </wp:positionV>
                      <wp:extent cx="76200" cy="28575"/>
                      <wp:effectExtent l="19050" t="19050" r="19050" b="28575"/>
                      <wp:wrapNone/>
                      <wp:docPr id="7261" name="Text Box 3257">
                        <a:extLst xmlns:a="http://schemas.openxmlformats.org/drawingml/2006/main">
                          <a:ext uri="{FF2B5EF4-FFF2-40B4-BE49-F238E27FC236}">
                            <a16:creationId xmlns:a16="http://schemas.microsoft.com/office/drawing/2014/main" id="{00000000-0008-0000-0000-00005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A84C7" id="Text Box 3257" o:spid="_x0000_s1026" type="#_x0000_t202" style="position:absolute;margin-left:0;margin-top:0;width:6pt;height:2.25pt;z-index:2502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8880" behindDoc="0" locked="0" layoutInCell="1" allowOverlap="1" wp14:anchorId="6EA7C7F2" wp14:editId="0CEC4572">
                      <wp:simplePos x="0" y="0"/>
                      <wp:positionH relativeFrom="column">
                        <wp:posOffset>0</wp:posOffset>
                      </wp:positionH>
                      <wp:positionV relativeFrom="paragraph">
                        <wp:posOffset>0</wp:posOffset>
                      </wp:positionV>
                      <wp:extent cx="76200" cy="28575"/>
                      <wp:effectExtent l="19050" t="19050" r="19050" b="28575"/>
                      <wp:wrapNone/>
                      <wp:docPr id="7262" name="Text Box 3256">
                        <a:extLst xmlns:a="http://schemas.openxmlformats.org/drawingml/2006/main">
                          <a:ext uri="{FF2B5EF4-FFF2-40B4-BE49-F238E27FC236}">
                            <a16:creationId xmlns:a16="http://schemas.microsoft.com/office/drawing/2014/main" id="{00000000-0008-0000-0000-00005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ED641" id="Text Box 3256" o:spid="_x0000_s1026" type="#_x0000_t202" style="position:absolute;margin-left:0;margin-top:0;width:6pt;height:2.25pt;z-index:2502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299904" behindDoc="0" locked="0" layoutInCell="1" allowOverlap="1" wp14:anchorId="35AE92CA" wp14:editId="5F30D23F">
                      <wp:simplePos x="0" y="0"/>
                      <wp:positionH relativeFrom="column">
                        <wp:posOffset>0</wp:posOffset>
                      </wp:positionH>
                      <wp:positionV relativeFrom="paragraph">
                        <wp:posOffset>0</wp:posOffset>
                      </wp:positionV>
                      <wp:extent cx="76200" cy="28575"/>
                      <wp:effectExtent l="19050" t="19050" r="19050" b="28575"/>
                      <wp:wrapNone/>
                      <wp:docPr id="7263" name="Text Box 3255">
                        <a:extLst xmlns:a="http://schemas.openxmlformats.org/drawingml/2006/main">
                          <a:ext uri="{FF2B5EF4-FFF2-40B4-BE49-F238E27FC236}">
                            <a16:creationId xmlns:a16="http://schemas.microsoft.com/office/drawing/2014/main" id="{00000000-0008-0000-0000-00005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9A54F" id="Text Box 3255" o:spid="_x0000_s1026" type="#_x0000_t202" style="position:absolute;margin-left:0;margin-top:0;width:6pt;height:2.25pt;z-index:2502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0928" behindDoc="0" locked="0" layoutInCell="1" allowOverlap="1" wp14:anchorId="05421D3D" wp14:editId="6EFE9EB0">
                      <wp:simplePos x="0" y="0"/>
                      <wp:positionH relativeFrom="column">
                        <wp:posOffset>0</wp:posOffset>
                      </wp:positionH>
                      <wp:positionV relativeFrom="paragraph">
                        <wp:posOffset>0</wp:posOffset>
                      </wp:positionV>
                      <wp:extent cx="76200" cy="28575"/>
                      <wp:effectExtent l="19050" t="19050" r="19050" b="28575"/>
                      <wp:wrapNone/>
                      <wp:docPr id="7264" name="Text Box 3254">
                        <a:extLst xmlns:a="http://schemas.openxmlformats.org/drawingml/2006/main">
                          <a:ext uri="{FF2B5EF4-FFF2-40B4-BE49-F238E27FC236}">
                            <a16:creationId xmlns:a16="http://schemas.microsoft.com/office/drawing/2014/main" id="{00000000-0008-0000-0000-00006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9A41E" id="Text Box 3254" o:spid="_x0000_s1026" type="#_x0000_t202" style="position:absolute;margin-left:0;margin-top:0;width:6pt;height:2.25pt;z-index:2503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1952" behindDoc="0" locked="0" layoutInCell="1" allowOverlap="1" wp14:anchorId="54685612" wp14:editId="391AC40B">
                      <wp:simplePos x="0" y="0"/>
                      <wp:positionH relativeFrom="column">
                        <wp:posOffset>0</wp:posOffset>
                      </wp:positionH>
                      <wp:positionV relativeFrom="paragraph">
                        <wp:posOffset>0</wp:posOffset>
                      </wp:positionV>
                      <wp:extent cx="76200" cy="28575"/>
                      <wp:effectExtent l="19050" t="19050" r="19050" b="28575"/>
                      <wp:wrapNone/>
                      <wp:docPr id="7265" name="Text Box 3253">
                        <a:extLst xmlns:a="http://schemas.openxmlformats.org/drawingml/2006/main">
                          <a:ext uri="{FF2B5EF4-FFF2-40B4-BE49-F238E27FC236}">
                            <a16:creationId xmlns:a16="http://schemas.microsoft.com/office/drawing/2014/main" id="{00000000-0008-0000-0000-00006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8780C" id="Text Box 3253" o:spid="_x0000_s1026" type="#_x0000_t202" style="position:absolute;margin-left:0;margin-top:0;width:6pt;height:2.25pt;z-index:2503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2976" behindDoc="0" locked="0" layoutInCell="1" allowOverlap="1" wp14:anchorId="41BAD11F" wp14:editId="52DFA872">
                      <wp:simplePos x="0" y="0"/>
                      <wp:positionH relativeFrom="column">
                        <wp:posOffset>0</wp:posOffset>
                      </wp:positionH>
                      <wp:positionV relativeFrom="paragraph">
                        <wp:posOffset>0</wp:posOffset>
                      </wp:positionV>
                      <wp:extent cx="76200" cy="28575"/>
                      <wp:effectExtent l="19050" t="19050" r="19050" b="28575"/>
                      <wp:wrapNone/>
                      <wp:docPr id="7266" name="Text Box 3252">
                        <a:extLst xmlns:a="http://schemas.openxmlformats.org/drawingml/2006/main">
                          <a:ext uri="{FF2B5EF4-FFF2-40B4-BE49-F238E27FC236}">
                            <a16:creationId xmlns:a16="http://schemas.microsoft.com/office/drawing/2014/main" id="{00000000-0008-0000-0000-00006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68729" id="Text Box 3252" o:spid="_x0000_s1026" type="#_x0000_t202" style="position:absolute;margin-left:0;margin-top:0;width:6pt;height:2.25pt;z-index:2503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4000" behindDoc="0" locked="0" layoutInCell="1" allowOverlap="1" wp14:anchorId="36F57146" wp14:editId="694DFE12">
                      <wp:simplePos x="0" y="0"/>
                      <wp:positionH relativeFrom="column">
                        <wp:posOffset>0</wp:posOffset>
                      </wp:positionH>
                      <wp:positionV relativeFrom="paragraph">
                        <wp:posOffset>0</wp:posOffset>
                      </wp:positionV>
                      <wp:extent cx="76200" cy="28575"/>
                      <wp:effectExtent l="19050" t="19050" r="19050" b="28575"/>
                      <wp:wrapNone/>
                      <wp:docPr id="7267" name="Text Box 3251">
                        <a:extLst xmlns:a="http://schemas.openxmlformats.org/drawingml/2006/main">
                          <a:ext uri="{FF2B5EF4-FFF2-40B4-BE49-F238E27FC236}">
                            <a16:creationId xmlns:a16="http://schemas.microsoft.com/office/drawing/2014/main" id="{00000000-0008-0000-0000-00006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DC061" id="Text Box 3251" o:spid="_x0000_s1026" type="#_x0000_t202" style="position:absolute;margin-left:0;margin-top:0;width:6pt;height:2.25pt;z-index:2503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5024" behindDoc="0" locked="0" layoutInCell="1" allowOverlap="1" wp14:anchorId="01074A33" wp14:editId="7018DE84">
                      <wp:simplePos x="0" y="0"/>
                      <wp:positionH relativeFrom="column">
                        <wp:posOffset>0</wp:posOffset>
                      </wp:positionH>
                      <wp:positionV relativeFrom="paragraph">
                        <wp:posOffset>0</wp:posOffset>
                      </wp:positionV>
                      <wp:extent cx="76200" cy="28575"/>
                      <wp:effectExtent l="19050" t="19050" r="19050" b="28575"/>
                      <wp:wrapNone/>
                      <wp:docPr id="7268" name="Text Box 3250">
                        <a:extLst xmlns:a="http://schemas.openxmlformats.org/drawingml/2006/main">
                          <a:ext uri="{FF2B5EF4-FFF2-40B4-BE49-F238E27FC236}">
                            <a16:creationId xmlns:a16="http://schemas.microsoft.com/office/drawing/2014/main" id="{00000000-0008-0000-0000-00006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10FAB" id="Text Box 3250" o:spid="_x0000_s1026" type="#_x0000_t202" style="position:absolute;margin-left:0;margin-top:0;width:6pt;height:2.25pt;z-index:2503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6048" behindDoc="0" locked="0" layoutInCell="1" allowOverlap="1" wp14:anchorId="0FB629BF" wp14:editId="051D4FF7">
                      <wp:simplePos x="0" y="0"/>
                      <wp:positionH relativeFrom="column">
                        <wp:posOffset>0</wp:posOffset>
                      </wp:positionH>
                      <wp:positionV relativeFrom="paragraph">
                        <wp:posOffset>0</wp:posOffset>
                      </wp:positionV>
                      <wp:extent cx="76200" cy="28575"/>
                      <wp:effectExtent l="19050" t="19050" r="19050" b="28575"/>
                      <wp:wrapNone/>
                      <wp:docPr id="7269" name="Text Box 3249">
                        <a:extLst xmlns:a="http://schemas.openxmlformats.org/drawingml/2006/main">
                          <a:ext uri="{FF2B5EF4-FFF2-40B4-BE49-F238E27FC236}">
                            <a16:creationId xmlns:a16="http://schemas.microsoft.com/office/drawing/2014/main" id="{00000000-0008-0000-0000-00006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394A82" id="Text Box 3249" o:spid="_x0000_s1026" type="#_x0000_t202" style="position:absolute;margin-left:0;margin-top:0;width:6pt;height:2.25pt;z-index:2503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7072" behindDoc="0" locked="0" layoutInCell="1" allowOverlap="1" wp14:anchorId="5A6C4619" wp14:editId="50915A52">
                      <wp:simplePos x="0" y="0"/>
                      <wp:positionH relativeFrom="column">
                        <wp:posOffset>0</wp:posOffset>
                      </wp:positionH>
                      <wp:positionV relativeFrom="paragraph">
                        <wp:posOffset>0</wp:posOffset>
                      </wp:positionV>
                      <wp:extent cx="76200" cy="28575"/>
                      <wp:effectExtent l="19050" t="19050" r="19050" b="28575"/>
                      <wp:wrapNone/>
                      <wp:docPr id="7270" name="Text Box 3248">
                        <a:extLst xmlns:a="http://schemas.openxmlformats.org/drawingml/2006/main">
                          <a:ext uri="{FF2B5EF4-FFF2-40B4-BE49-F238E27FC236}">
                            <a16:creationId xmlns:a16="http://schemas.microsoft.com/office/drawing/2014/main" id="{00000000-0008-0000-0000-00006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82133" id="Text Box 3248" o:spid="_x0000_s1026" type="#_x0000_t202" style="position:absolute;margin-left:0;margin-top:0;width:6pt;height:2.25pt;z-index:2503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8096" behindDoc="0" locked="0" layoutInCell="1" allowOverlap="1" wp14:anchorId="06CA1DE4" wp14:editId="7342E057">
                      <wp:simplePos x="0" y="0"/>
                      <wp:positionH relativeFrom="column">
                        <wp:posOffset>0</wp:posOffset>
                      </wp:positionH>
                      <wp:positionV relativeFrom="paragraph">
                        <wp:posOffset>0</wp:posOffset>
                      </wp:positionV>
                      <wp:extent cx="76200" cy="28575"/>
                      <wp:effectExtent l="19050" t="19050" r="19050" b="28575"/>
                      <wp:wrapNone/>
                      <wp:docPr id="7271" name="Text Box 3247">
                        <a:extLst xmlns:a="http://schemas.openxmlformats.org/drawingml/2006/main">
                          <a:ext uri="{FF2B5EF4-FFF2-40B4-BE49-F238E27FC236}">
                            <a16:creationId xmlns:a16="http://schemas.microsoft.com/office/drawing/2014/main" id="{00000000-0008-0000-0000-00006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FCB2F" id="Text Box 3247" o:spid="_x0000_s1026" type="#_x0000_t202" style="position:absolute;margin-left:0;margin-top:0;width:6pt;height:2.25pt;z-index:2503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09120" behindDoc="0" locked="0" layoutInCell="1" allowOverlap="1" wp14:anchorId="12E965BC" wp14:editId="67A560AA">
                      <wp:simplePos x="0" y="0"/>
                      <wp:positionH relativeFrom="column">
                        <wp:posOffset>0</wp:posOffset>
                      </wp:positionH>
                      <wp:positionV relativeFrom="paragraph">
                        <wp:posOffset>0</wp:posOffset>
                      </wp:positionV>
                      <wp:extent cx="76200" cy="28575"/>
                      <wp:effectExtent l="19050" t="19050" r="19050" b="28575"/>
                      <wp:wrapNone/>
                      <wp:docPr id="7272" name="Text Box 3246">
                        <a:extLst xmlns:a="http://schemas.openxmlformats.org/drawingml/2006/main">
                          <a:ext uri="{FF2B5EF4-FFF2-40B4-BE49-F238E27FC236}">
                            <a16:creationId xmlns:a16="http://schemas.microsoft.com/office/drawing/2014/main" id="{00000000-0008-0000-0000-00006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25239" id="Text Box 3246" o:spid="_x0000_s1026" type="#_x0000_t202" style="position:absolute;margin-left:0;margin-top:0;width:6pt;height:2.25pt;z-index:2503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0144" behindDoc="0" locked="0" layoutInCell="1" allowOverlap="1" wp14:anchorId="1EF08FBA" wp14:editId="4E7A4BB9">
                      <wp:simplePos x="0" y="0"/>
                      <wp:positionH relativeFrom="column">
                        <wp:posOffset>0</wp:posOffset>
                      </wp:positionH>
                      <wp:positionV relativeFrom="paragraph">
                        <wp:posOffset>0</wp:posOffset>
                      </wp:positionV>
                      <wp:extent cx="76200" cy="28575"/>
                      <wp:effectExtent l="19050" t="19050" r="19050" b="28575"/>
                      <wp:wrapNone/>
                      <wp:docPr id="7273" name="Text Box 3245">
                        <a:extLst xmlns:a="http://schemas.openxmlformats.org/drawingml/2006/main">
                          <a:ext uri="{FF2B5EF4-FFF2-40B4-BE49-F238E27FC236}">
                            <a16:creationId xmlns:a16="http://schemas.microsoft.com/office/drawing/2014/main" id="{00000000-0008-0000-0000-00006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28F2C7" id="Text Box 3245" o:spid="_x0000_s1026" type="#_x0000_t202" style="position:absolute;margin-left:0;margin-top:0;width:6pt;height:2.25pt;z-index:2503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1168" behindDoc="0" locked="0" layoutInCell="1" allowOverlap="1" wp14:anchorId="0DC68F6A" wp14:editId="44B7DC9C">
                      <wp:simplePos x="0" y="0"/>
                      <wp:positionH relativeFrom="column">
                        <wp:posOffset>0</wp:posOffset>
                      </wp:positionH>
                      <wp:positionV relativeFrom="paragraph">
                        <wp:posOffset>0</wp:posOffset>
                      </wp:positionV>
                      <wp:extent cx="76200" cy="28575"/>
                      <wp:effectExtent l="19050" t="19050" r="19050" b="28575"/>
                      <wp:wrapNone/>
                      <wp:docPr id="7274" name="Text Box 3244">
                        <a:extLst xmlns:a="http://schemas.openxmlformats.org/drawingml/2006/main">
                          <a:ext uri="{FF2B5EF4-FFF2-40B4-BE49-F238E27FC236}">
                            <a16:creationId xmlns:a16="http://schemas.microsoft.com/office/drawing/2014/main" id="{00000000-0008-0000-0000-00006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37C80" id="Text Box 3244" o:spid="_x0000_s1026" type="#_x0000_t202" style="position:absolute;margin-left:0;margin-top:0;width:6pt;height:2.25pt;z-index:2503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2192" behindDoc="0" locked="0" layoutInCell="1" allowOverlap="1" wp14:anchorId="15789BDE" wp14:editId="5C9735CB">
                      <wp:simplePos x="0" y="0"/>
                      <wp:positionH relativeFrom="column">
                        <wp:posOffset>0</wp:posOffset>
                      </wp:positionH>
                      <wp:positionV relativeFrom="paragraph">
                        <wp:posOffset>0</wp:posOffset>
                      </wp:positionV>
                      <wp:extent cx="76200" cy="28575"/>
                      <wp:effectExtent l="19050" t="19050" r="19050" b="28575"/>
                      <wp:wrapNone/>
                      <wp:docPr id="7275" name="Text Box 3243">
                        <a:extLst xmlns:a="http://schemas.openxmlformats.org/drawingml/2006/main">
                          <a:ext uri="{FF2B5EF4-FFF2-40B4-BE49-F238E27FC236}">
                            <a16:creationId xmlns:a16="http://schemas.microsoft.com/office/drawing/2014/main" id="{00000000-0008-0000-0000-00006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65FEC" id="Text Box 3243" o:spid="_x0000_s1026" type="#_x0000_t202" style="position:absolute;margin-left:0;margin-top:0;width:6pt;height:2.25pt;z-index:2503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3216" behindDoc="0" locked="0" layoutInCell="1" allowOverlap="1" wp14:anchorId="4F005CA1" wp14:editId="2FF7A6E1">
                      <wp:simplePos x="0" y="0"/>
                      <wp:positionH relativeFrom="column">
                        <wp:posOffset>0</wp:posOffset>
                      </wp:positionH>
                      <wp:positionV relativeFrom="paragraph">
                        <wp:posOffset>0</wp:posOffset>
                      </wp:positionV>
                      <wp:extent cx="76200" cy="28575"/>
                      <wp:effectExtent l="19050" t="19050" r="19050" b="28575"/>
                      <wp:wrapNone/>
                      <wp:docPr id="7276" name="Text Box 3242">
                        <a:extLst xmlns:a="http://schemas.openxmlformats.org/drawingml/2006/main">
                          <a:ext uri="{FF2B5EF4-FFF2-40B4-BE49-F238E27FC236}">
                            <a16:creationId xmlns:a16="http://schemas.microsoft.com/office/drawing/2014/main" id="{00000000-0008-0000-0000-00006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1B4ED" id="Text Box 3242" o:spid="_x0000_s1026" type="#_x0000_t202" style="position:absolute;margin-left:0;margin-top:0;width:6pt;height:2.25pt;z-index:2503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4240" behindDoc="0" locked="0" layoutInCell="1" allowOverlap="1" wp14:anchorId="5BEE632E" wp14:editId="4AC9E26D">
                      <wp:simplePos x="0" y="0"/>
                      <wp:positionH relativeFrom="column">
                        <wp:posOffset>0</wp:posOffset>
                      </wp:positionH>
                      <wp:positionV relativeFrom="paragraph">
                        <wp:posOffset>0</wp:posOffset>
                      </wp:positionV>
                      <wp:extent cx="76200" cy="28575"/>
                      <wp:effectExtent l="19050" t="19050" r="19050" b="28575"/>
                      <wp:wrapNone/>
                      <wp:docPr id="7277" name="Text Box 3241">
                        <a:extLst xmlns:a="http://schemas.openxmlformats.org/drawingml/2006/main">
                          <a:ext uri="{FF2B5EF4-FFF2-40B4-BE49-F238E27FC236}">
                            <a16:creationId xmlns:a16="http://schemas.microsoft.com/office/drawing/2014/main" id="{00000000-0008-0000-0000-00006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788A6" id="Text Box 3241" o:spid="_x0000_s1026" type="#_x0000_t202" style="position:absolute;margin-left:0;margin-top:0;width:6pt;height:2.25pt;z-index:2503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5264" behindDoc="0" locked="0" layoutInCell="1" allowOverlap="1" wp14:anchorId="635FBB9E" wp14:editId="3E003D86">
                      <wp:simplePos x="0" y="0"/>
                      <wp:positionH relativeFrom="column">
                        <wp:posOffset>0</wp:posOffset>
                      </wp:positionH>
                      <wp:positionV relativeFrom="paragraph">
                        <wp:posOffset>0</wp:posOffset>
                      </wp:positionV>
                      <wp:extent cx="76200" cy="28575"/>
                      <wp:effectExtent l="19050" t="19050" r="19050" b="28575"/>
                      <wp:wrapNone/>
                      <wp:docPr id="7278" name="Text Box 3240">
                        <a:extLst xmlns:a="http://schemas.openxmlformats.org/drawingml/2006/main">
                          <a:ext uri="{FF2B5EF4-FFF2-40B4-BE49-F238E27FC236}">
                            <a16:creationId xmlns:a16="http://schemas.microsoft.com/office/drawing/2014/main" id="{00000000-0008-0000-0000-00006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69152" id="Text Box 3240" o:spid="_x0000_s1026" type="#_x0000_t202" style="position:absolute;margin-left:0;margin-top:0;width:6pt;height:2.25pt;z-index:2503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6288" behindDoc="0" locked="0" layoutInCell="1" allowOverlap="1" wp14:anchorId="6AAD896B" wp14:editId="2A4513EC">
                      <wp:simplePos x="0" y="0"/>
                      <wp:positionH relativeFrom="column">
                        <wp:posOffset>0</wp:posOffset>
                      </wp:positionH>
                      <wp:positionV relativeFrom="paragraph">
                        <wp:posOffset>0</wp:posOffset>
                      </wp:positionV>
                      <wp:extent cx="76200" cy="28575"/>
                      <wp:effectExtent l="19050" t="19050" r="19050" b="28575"/>
                      <wp:wrapNone/>
                      <wp:docPr id="7279" name="Text Box 3239">
                        <a:extLst xmlns:a="http://schemas.openxmlformats.org/drawingml/2006/main">
                          <a:ext uri="{FF2B5EF4-FFF2-40B4-BE49-F238E27FC236}">
                            <a16:creationId xmlns:a16="http://schemas.microsoft.com/office/drawing/2014/main" id="{00000000-0008-0000-0000-00006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21935" id="Text Box 3239" o:spid="_x0000_s1026" type="#_x0000_t202" style="position:absolute;margin-left:0;margin-top:0;width:6pt;height:2.25pt;z-index:2503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7312" behindDoc="0" locked="0" layoutInCell="1" allowOverlap="1" wp14:anchorId="1E7DB2BA" wp14:editId="371A2132">
                      <wp:simplePos x="0" y="0"/>
                      <wp:positionH relativeFrom="column">
                        <wp:posOffset>0</wp:posOffset>
                      </wp:positionH>
                      <wp:positionV relativeFrom="paragraph">
                        <wp:posOffset>0</wp:posOffset>
                      </wp:positionV>
                      <wp:extent cx="76200" cy="28575"/>
                      <wp:effectExtent l="19050" t="19050" r="19050" b="28575"/>
                      <wp:wrapNone/>
                      <wp:docPr id="7280" name="Text Box 3238">
                        <a:extLst xmlns:a="http://schemas.openxmlformats.org/drawingml/2006/main">
                          <a:ext uri="{FF2B5EF4-FFF2-40B4-BE49-F238E27FC236}">
                            <a16:creationId xmlns:a16="http://schemas.microsoft.com/office/drawing/2014/main" id="{00000000-0008-0000-0000-00007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CB387" id="Text Box 3238" o:spid="_x0000_s1026" type="#_x0000_t202" style="position:absolute;margin-left:0;margin-top:0;width:6pt;height:2.25pt;z-index:2503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8336" behindDoc="0" locked="0" layoutInCell="1" allowOverlap="1" wp14:anchorId="573E4FC7" wp14:editId="00785A8D">
                      <wp:simplePos x="0" y="0"/>
                      <wp:positionH relativeFrom="column">
                        <wp:posOffset>0</wp:posOffset>
                      </wp:positionH>
                      <wp:positionV relativeFrom="paragraph">
                        <wp:posOffset>0</wp:posOffset>
                      </wp:positionV>
                      <wp:extent cx="76200" cy="28575"/>
                      <wp:effectExtent l="19050" t="19050" r="19050" b="28575"/>
                      <wp:wrapNone/>
                      <wp:docPr id="7281" name="Text Box 3237">
                        <a:extLst xmlns:a="http://schemas.openxmlformats.org/drawingml/2006/main">
                          <a:ext uri="{FF2B5EF4-FFF2-40B4-BE49-F238E27FC236}">
                            <a16:creationId xmlns:a16="http://schemas.microsoft.com/office/drawing/2014/main" id="{00000000-0008-0000-0000-00007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2830F" id="Text Box 3237" o:spid="_x0000_s1026" type="#_x0000_t202" style="position:absolute;margin-left:0;margin-top:0;width:6pt;height:2.25pt;z-index:2503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19360" behindDoc="0" locked="0" layoutInCell="1" allowOverlap="1" wp14:anchorId="0C8766B4" wp14:editId="24368F78">
                      <wp:simplePos x="0" y="0"/>
                      <wp:positionH relativeFrom="column">
                        <wp:posOffset>0</wp:posOffset>
                      </wp:positionH>
                      <wp:positionV relativeFrom="paragraph">
                        <wp:posOffset>0</wp:posOffset>
                      </wp:positionV>
                      <wp:extent cx="76200" cy="28575"/>
                      <wp:effectExtent l="19050" t="19050" r="19050" b="28575"/>
                      <wp:wrapNone/>
                      <wp:docPr id="7282" name="Text Box 3236">
                        <a:extLst xmlns:a="http://schemas.openxmlformats.org/drawingml/2006/main">
                          <a:ext uri="{FF2B5EF4-FFF2-40B4-BE49-F238E27FC236}">
                            <a16:creationId xmlns:a16="http://schemas.microsoft.com/office/drawing/2014/main" id="{00000000-0008-0000-0000-00007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B02E6" id="Text Box 3236" o:spid="_x0000_s1026" type="#_x0000_t202" style="position:absolute;margin-left:0;margin-top:0;width:6pt;height:2.25pt;z-index:2503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0384" behindDoc="0" locked="0" layoutInCell="1" allowOverlap="1" wp14:anchorId="417BBFF6" wp14:editId="5C2AA391">
                      <wp:simplePos x="0" y="0"/>
                      <wp:positionH relativeFrom="column">
                        <wp:posOffset>0</wp:posOffset>
                      </wp:positionH>
                      <wp:positionV relativeFrom="paragraph">
                        <wp:posOffset>0</wp:posOffset>
                      </wp:positionV>
                      <wp:extent cx="76200" cy="28575"/>
                      <wp:effectExtent l="19050" t="19050" r="19050" b="28575"/>
                      <wp:wrapNone/>
                      <wp:docPr id="7283" name="Text Box 3235">
                        <a:extLst xmlns:a="http://schemas.openxmlformats.org/drawingml/2006/main">
                          <a:ext uri="{FF2B5EF4-FFF2-40B4-BE49-F238E27FC236}">
                            <a16:creationId xmlns:a16="http://schemas.microsoft.com/office/drawing/2014/main" id="{00000000-0008-0000-0000-00007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E8680" id="Text Box 3235" o:spid="_x0000_s1026" type="#_x0000_t202" style="position:absolute;margin-left:0;margin-top:0;width:6pt;height:2.25pt;z-index:2503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1408" behindDoc="0" locked="0" layoutInCell="1" allowOverlap="1" wp14:anchorId="43801F87" wp14:editId="6AD1E720">
                      <wp:simplePos x="0" y="0"/>
                      <wp:positionH relativeFrom="column">
                        <wp:posOffset>0</wp:posOffset>
                      </wp:positionH>
                      <wp:positionV relativeFrom="paragraph">
                        <wp:posOffset>0</wp:posOffset>
                      </wp:positionV>
                      <wp:extent cx="76200" cy="28575"/>
                      <wp:effectExtent l="19050" t="19050" r="19050" b="28575"/>
                      <wp:wrapNone/>
                      <wp:docPr id="7284" name="Text Box 3234">
                        <a:extLst xmlns:a="http://schemas.openxmlformats.org/drawingml/2006/main">
                          <a:ext uri="{FF2B5EF4-FFF2-40B4-BE49-F238E27FC236}">
                            <a16:creationId xmlns:a16="http://schemas.microsoft.com/office/drawing/2014/main" id="{00000000-0008-0000-0000-00007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8240D" id="Text Box 3234" o:spid="_x0000_s1026" type="#_x0000_t202" style="position:absolute;margin-left:0;margin-top:0;width:6pt;height:2.25pt;z-index:2503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2432" behindDoc="0" locked="0" layoutInCell="1" allowOverlap="1" wp14:anchorId="25464BBF" wp14:editId="119C98EF">
                      <wp:simplePos x="0" y="0"/>
                      <wp:positionH relativeFrom="column">
                        <wp:posOffset>0</wp:posOffset>
                      </wp:positionH>
                      <wp:positionV relativeFrom="paragraph">
                        <wp:posOffset>0</wp:posOffset>
                      </wp:positionV>
                      <wp:extent cx="76200" cy="28575"/>
                      <wp:effectExtent l="19050" t="19050" r="19050" b="28575"/>
                      <wp:wrapNone/>
                      <wp:docPr id="7285" name="Text Box 3233">
                        <a:extLst xmlns:a="http://schemas.openxmlformats.org/drawingml/2006/main">
                          <a:ext uri="{FF2B5EF4-FFF2-40B4-BE49-F238E27FC236}">
                            <a16:creationId xmlns:a16="http://schemas.microsoft.com/office/drawing/2014/main" id="{00000000-0008-0000-0000-00007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90973D" id="Text Box 3233" o:spid="_x0000_s1026" type="#_x0000_t202" style="position:absolute;margin-left:0;margin-top:0;width:6pt;height:2.25pt;z-index:2503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3456" behindDoc="0" locked="0" layoutInCell="1" allowOverlap="1" wp14:anchorId="14D49FBA" wp14:editId="3FA3C84A">
                      <wp:simplePos x="0" y="0"/>
                      <wp:positionH relativeFrom="column">
                        <wp:posOffset>0</wp:posOffset>
                      </wp:positionH>
                      <wp:positionV relativeFrom="paragraph">
                        <wp:posOffset>0</wp:posOffset>
                      </wp:positionV>
                      <wp:extent cx="76200" cy="28575"/>
                      <wp:effectExtent l="19050" t="19050" r="19050" b="28575"/>
                      <wp:wrapNone/>
                      <wp:docPr id="7286" name="Text Box 3232">
                        <a:extLst xmlns:a="http://schemas.openxmlformats.org/drawingml/2006/main">
                          <a:ext uri="{FF2B5EF4-FFF2-40B4-BE49-F238E27FC236}">
                            <a16:creationId xmlns:a16="http://schemas.microsoft.com/office/drawing/2014/main" id="{00000000-0008-0000-0000-00007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BCC62" id="Text Box 3232" o:spid="_x0000_s1026" type="#_x0000_t202" style="position:absolute;margin-left:0;margin-top:0;width:6pt;height:2.25pt;z-index:2503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4480" behindDoc="0" locked="0" layoutInCell="1" allowOverlap="1" wp14:anchorId="3C006508" wp14:editId="094792F5">
                      <wp:simplePos x="0" y="0"/>
                      <wp:positionH relativeFrom="column">
                        <wp:posOffset>0</wp:posOffset>
                      </wp:positionH>
                      <wp:positionV relativeFrom="paragraph">
                        <wp:posOffset>0</wp:posOffset>
                      </wp:positionV>
                      <wp:extent cx="76200" cy="28575"/>
                      <wp:effectExtent l="19050" t="19050" r="19050" b="28575"/>
                      <wp:wrapNone/>
                      <wp:docPr id="7287" name="Text Box 3231">
                        <a:extLst xmlns:a="http://schemas.openxmlformats.org/drawingml/2006/main">
                          <a:ext uri="{FF2B5EF4-FFF2-40B4-BE49-F238E27FC236}">
                            <a16:creationId xmlns:a16="http://schemas.microsoft.com/office/drawing/2014/main" id="{00000000-0008-0000-0000-00007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964EB" id="Text Box 3231" o:spid="_x0000_s1026" type="#_x0000_t202" style="position:absolute;margin-left:0;margin-top:0;width:6pt;height:2.25pt;z-index:2503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5504" behindDoc="0" locked="0" layoutInCell="1" allowOverlap="1" wp14:anchorId="7630C22A" wp14:editId="19DD6CD7">
                      <wp:simplePos x="0" y="0"/>
                      <wp:positionH relativeFrom="column">
                        <wp:posOffset>0</wp:posOffset>
                      </wp:positionH>
                      <wp:positionV relativeFrom="paragraph">
                        <wp:posOffset>0</wp:posOffset>
                      </wp:positionV>
                      <wp:extent cx="76200" cy="28575"/>
                      <wp:effectExtent l="19050" t="19050" r="19050" b="28575"/>
                      <wp:wrapNone/>
                      <wp:docPr id="7288" name="Text Box 3230">
                        <a:extLst xmlns:a="http://schemas.openxmlformats.org/drawingml/2006/main">
                          <a:ext uri="{FF2B5EF4-FFF2-40B4-BE49-F238E27FC236}">
                            <a16:creationId xmlns:a16="http://schemas.microsoft.com/office/drawing/2014/main" id="{00000000-0008-0000-0000-00007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05F6E" id="Text Box 3230" o:spid="_x0000_s1026" type="#_x0000_t202" style="position:absolute;margin-left:0;margin-top:0;width:6pt;height:2.25pt;z-index:2503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6528" behindDoc="0" locked="0" layoutInCell="1" allowOverlap="1" wp14:anchorId="4795B26E" wp14:editId="5EA5318C">
                      <wp:simplePos x="0" y="0"/>
                      <wp:positionH relativeFrom="column">
                        <wp:posOffset>0</wp:posOffset>
                      </wp:positionH>
                      <wp:positionV relativeFrom="paragraph">
                        <wp:posOffset>0</wp:posOffset>
                      </wp:positionV>
                      <wp:extent cx="76200" cy="28575"/>
                      <wp:effectExtent l="19050" t="19050" r="19050" b="28575"/>
                      <wp:wrapNone/>
                      <wp:docPr id="7289" name="Text Box 3229">
                        <a:extLst xmlns:a="http://schemas.openxmlformats.org/drawingml/2006/main">
                          <a:ext uri="{FF2B5EF4-FFF2-40B4-BE49-F238E27FC236}">
                            <a16:creationId xmlns:a16="http://schemas.microsoft.com/office/drawing/2014/main" id="{00000000-0008-0000-0000-00007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C1B67" id="Text Box 3229" o:spid="_x0000_s1026" type="#_x0000_t202" style="position:absolute;margin-left:0;margin-top:0;width:6pt;height:2.25pt;z-index:2503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7552" behindDoc="0" locked="0" layoutInCell="1" allowOverlap="1" wp14:anchorId="54EAF276" wp14:editId="026A9F9B">
                      <wp:simplePos x="0" y="0"/>
                      <wp:positionH relativeFrom="column">
                        <wp:posOffset>0</wp:posOffset>
                      </wp:positionH>
                      <wp:positionV relativeFrom="paragraph">
                        <wp:posOffset>0</wp:posOffset>
                      </wp:positionV>
                      <wp:extent cx="76200" cy="28575"/>
                      <wp:effectExtent l="19050" t="19050" r="19050" b="28575"/>
                      <wp:wrapNone/>
                      <wp:docPr id="7290" name="Text Box 3228">
                        <a:extLst xmlns:a="http://schemas.openxmlformats.org/drawingml/2006/main">
                          <a:ext uri="{FF2B5EF4-FFF2-40B4-BE49-F238E27FC236}">
                            <a16:creationId xmlns:a16="http://schemas.microsoft.com/office/drawing/2014/main" id="{00000000-0008-0000-0000-00007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037F9" id="Text Box 3228" o:spid="_x0000_s1026" type="#_x0000_t202" style="position:absolute;margin-left:0;margin-top:0;width:6pt;height:2.25pt;z-index:2503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8576" behindDoc="0" locked="0" layoutInCell="1" allowOverlap="1" wp14:anchorId="5464842A" wp14:editId="4F79A552">
                      <wp:simplePos x="0" y="0"/>
                      <wp:positionH relativeFrom="column">
                        <wp:posOffset>0</wp:posOffset>
                      </wp:positionH>
                      <wp:positionV relativeFrom="paragraph">
                        <wp:posOffset>0</wp:posOffset>
                      </wp:positionV>
                      <wp:extent cx="76200" cy="28575"/>
                      <wp:effectExtent l="19050" t="19050" r="19050" b="28575"/>
                      <wp:wrapNone/>
                      <wp:docPr id="7291" name="Text Box 3227">
                        <a:extLst xmlns:a="http://schemas.openxmlformats.org/drawingml/2006/main">
                          <a:ext uri="{FF2B5EF4-FFF2-40B4-BE49-F238E27FC236}">
                            <a16:creationId xmlns:a16="http://schemas.microsoft.com/office/drawing/2014/main" id="{00000000-0008-0000-0000-00007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38E70" id="Text Box 3227" o:spid="_x0000_s1026" type="#_x0000_t202" style="position:absolute;margin-left:0;margin-top:0;width:6pt;height:2.25pt;z-index:2503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29600" behindDoc="0" locked="0" layoutInCell="1" allowOverlap="1" wp14:anchorId="2F2F1D4B" wp14:editId="08C8147C">
                      <wp:simplePos x="0" y="0"/>
                      <wp:positionH relativeFrom="column">
                        <wp:posOffset>0</wp:posOffset>
                      </wp:positionH>
                      <wp:positionV relativeFrom="paragraph">
                        <wp:posOffset>0</wp:posOffset>
                      </wp:positionV>
                      <wp:extent cx="76200" cy="28575"/>
                      <wp:effectExtent l="19050" t="19050" r="19050" b="28575"/>
                      <wp:wrapNone/>
                      <wp:docPr id="7292" name="Text Box 3226">
                        <a:extLst xmlns:a="http://schemas.openxmlformats.org/drawingml/2006/main">
                          <a:ext uri="{FF2B5EF4-FFF2-40B4-BE49-F238E27FC236}">
                            <a16:creationId xmlns:a16="http://schemas.microsoft.com/office/drawing/2014/main" id="{00000000-0008-0000-0000-00007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76617" id="Text Box 3226" o:spid="_x0000_s1026" type="#_x0000_t202" style="position:absolute;margin-left:0;margin-top:0;width:6pt;height:2.25pt;z-index:2503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0624" behindDoc="0" locked="0" layoutInCell="1" allowOverlap="1" wp14:anchorId="3D839E83" wp14:editId="7EC68D6B">
                      <wp:simplePos x="0" y="0"/>
                      <wp:positionH relativeFrom="column">
                        <wp:posOffset>0</wp:posOffset>
                      </wp:positionH>
                      <wp:positionV relativeFrom="paragraph">
                        <wp:posOffset>0</wp:posOffset>
                      </wp:positionV>
                      <wp:extent cx="76200" cy="28575"/>
                      <wp:effectExtent l="19050" t="19050" r="19050" b="28575"/>
                      <wp:wrapNone/>
                      <wp:docPr id="7293" name="Text Box 3225">
                        <a:extLst xmlns:a="http://schemas.openxmlformats.org/drawingml/2006/main">
                          <a:ext uri="{FF2B5EF4-FFF2-40B4-BE49-F238E27FC236}">
                            <a16:creationId xmlns:a16="http://schemas.microsoft.com/office/drawing/2014/main" id="{00000000-0008-0000-0000-00007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476DE" id="Text Box 3225" o:spid="_x0000_s1026" type="#_x0000_t202" style="position:absolute;margin-left:0;margin-top:0;width:6pt;height:2.25pt;z-index:2503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1648" behindDoc="0" locked="0" layoutInCell="1" allowOverlap="1" wp14:anchorId="7D64E060" wp14:editId="222C40CD">
                      <wp:simplePos x="0" y="0"/>
                      <wp:positionH relativeFrom="column">
                        <wp:posOffset>0</wp:posOffset>
                      </wp:positionH>
                      <wp:positionV relativeFrom="paragraph">
                        <wp:posOffset>0</wp:posOffset>
                      </wp:positionV>
                      <wp:extent cx="76200" cy="28575"/>
                      <wp:effectExtent l="19050" t="19050" r="19050" b="28575"/>
                      <wp:wrapNone/>
                      <wp:docPr id="7294" name="Text Box 3224">
                        <a:extLst xmlns:a="http://schemas.openxmlformats.org/drawingml/2006/main">
                          <a:ext uri="{FF2B5EF4-FFF2-40B4-BE49-F238E27FC236}">
                            <a16:creationId xmlns:a16="http://schemas.microsoft.com/office/drawing/2014/main" id="{00000000-0008-0000-0000-00007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F5690" id="Text Box 3224" o:spid="_x0000_s1026" type="#_x0000_t202" style="position:absolute;margin-left:0;margin-top:0;width:6pt;height:2.25pt;z-index:2503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2672" behindDoc="0" locked="0" layoutInCell="1" allowOverlap="1" wp14:anchorId="2200CC72" wp14:editId="16BEC6ED">
                      <wp:simplePos x="0" y="0"/>
                      <wp:positionH relativeFrom="column">
                        <wp:posOffset>0</wp:posOffset>
                      </wp:positionH>
                      <wp:positionV relativeFrom="paragraph">
                        <wp:posOffset>0</wp:posOffset>
                      </wp:positionV>
                      <wp:extent cx="76200" cy="28575"/>
                      <wp:effectExtent l="19050" t="19050" r="19050" b="28575"/>
                      <wp:wrapNone/>
                      <wp:docPr id="7295" name="Text Box 3223">
                        <a:extLst xmlns:a="http://schemas.openxmlformats.org/drawingml/2006/main">
                          <a:ext uri="{FF2B5EF4-FFF2-40B4-BE49-F238E27FC236}">
                            <a16:creationId xmlns:a16="http://schemas.microsoft.com/office/drawing/2014/main" id="{00000000-0008-0000-0000-00007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EA557" id="Text Box 3223" o:spid="_x0000_s1026" type="#_x0000_t202" style="position:absolute;margin-left:0;margin-top:0;width:6pt;height:2.25pt;z-index:2503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3696" behindDoc="0" locked="0" layoutInCell="1" allowOverlap="1" wp14:anchorId="13AFF7C6" wp14:editId="2FE22C65">
                      <wp:simplePos x="0" y="0"/>
                      <wp:positionH relativeFrom="column">
                        <wp:posOffset>0</wp:posOffset>
                      </wp:positionH>
                      <wp:positionV relativeFrom="paragraph">
                        <wp:posOffset>0</wp:posOffset>
                      </wp:positionV>
                      <wp:extent cx="76200" cy="28575"/>
                      <wp:effectExtent l="19050" t="19050" r="19050" b="28575"/>
                      <wp:wrapNone/>
                      <wp:docPr id="7296" name="Text Box 3222">
                        <a:extLst xmlns:a="http://schemas.openxmlformats.org/drawingml/2006/main">
                          <a:ext uri="{FF2B5EF4-FFF2-40B4-BE49-F238E27FC236}">
                            <a16:creationId xmlns:a16="http://schemas.microsoft.com/office/drawing/2014/main" id="{00000000-0008-0000-0000-00008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F00B6" id="Text Box 3222" o:spid="_x0000_s1026" type="#_x0000_t202" style="position:absolute;margin-left:0;margin-top:0;width:6pt;height:2.25pt;z-index:2503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4720" behindDoc="0" locked="0" layoutInCell="1" allowOverlap="1" wp14:anchorId="60C12FE8" wp14:editId="12CDDE4F">
                      <wp:simplePos x="0" y="0"/>
                      <wp:positionH relativeFrom="column">
                        <wp:posOffset>0</wp:posOffset>
                      </wp:positionH>
                      <wp:positionV relativeFrom="paragraph">
                        <wp:posOffset>0</wp:posOffset>
                      </wp:positionV>
                      <wp:extent cx="76200" cy="28575"/>
                      <wp:effectExtent l="19050" t="19050" r="19050" b="28575"/>
                      <wp:wrapNone/>
                      <wp:docPr id="7297" name="Text Box 3221">
                        <a:extLst xmlns:a="http://schemas.openxmlformats.org/drawingml/2006/main">
                          <a:ext uri="{FF2B5EF4-FFF2-40B4-BE49-F238E27FC236}">
                            <a16:creationId xmlns:a16="http://schemas.microsoft.com/office/drawing/2014/main" id="{00000000-0008-0000-0000-00008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8959A" id="Text Box 3221" o:spid="_x0000_s1026" type="#_x0000_t202" style="position:absolute;margin-left:0;margin-top:0;width:6pt;height:2.25pt;z-index:2503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5744" behindDoc="0" locked="0" layoutInCell="1" allowOverlap="1" wp14:anchorId="6E57D456" wp14:editId="7ED63857">
                      <wp:simplePos x="0" y="0"/>
                      <wp:positionH relativeFrom="column">
                        <wp:posOffset>0</wp:posOffset>
                      </wp:positionH>
                      <wp:positionV relativeFrom="paragraph">
                        <wp:posOffset>0</wp:posOffset>
                      </wp:positionV>
                      <wp:extent cx="76200" cy="28575"/>
                      <wp:effectExtent l="19050" t="19050" r="19050" b="28575"/>
                      <wp:wrapNone/>
                      <wp:docPr id="7298" name="Text Box 3220">
                        <a:extLst xmlns:a="http://schemas.openxmlformats.org/drawingml/2006/main">
                          <a:ext uri="{FF2B5EF4-FFF2-40B4-BE49-F238E27FC236}">
                            <a16:creationId xmlns:a16="http://schemas.microsoft.com/office/drawing/2014/main" id="{00000000-0008-0000-0000-00008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BA2B7" id="Text Box 3220" o:spid="_x0000_s1026" type="#_x0000_t202" style="position:absolute;margin-left:0;margin-top:0;width:6pt;height:2.25pt;z-index:2503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6768" behindDoc="0" locked="0" layoutInCell="1" allowOverlap="1" wp14:anchorId="3A79C727" wp14:editId="7B3C51EB">
                      <wp:simplePos x="0" y="0"/>
                      <wp:positionH relativeFrom="column">
                        <wp:posOffset>0</wp:posOffset>
                      </wp:positionH>
                      <wp:positionV relativeFrom="paragraph">
                        <wp:posOffset>0</wp:posOffset>
                      </wp:positionV>
                      <wp:extent cx="76200" cy="28575"/>
                      <wp:effectExtent l="19050" t="19050" r="19050" b="28575"/>
                      <wp:wrapNone/>
                      <wp:docPr id="7299" name="Text Box 3219">
                        <a:extLst xmlns:a="http://schemas.openxmlformats.org/drawingml/2006/main">
                          <a:ext uri="{FF2B5EF4-FFF2-40B4-BE49-F238E27FC236}">
                            <a16:creationId xmlns:a16="http://schemas.microsoft.com/office/drawing/2014/main" id="{00000000-0008-0000-0000-00008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D64AF" id="Text Box 3219" o:spid="_x0000_s1026" type="#_x0000_t202" style="position:absolute;margin-left:0;margin-top:0;width:6pt;height:2.25pt;z-index:2503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7792" behindDoc="0" locked="0" layoutInCell="1" allowOverlap="1" wp14:anchorId="6CD9E9D3" wp14:editId="541FAF5D">
                      <wp:simplePos x="0" y="0"/>
                      <wp:positionH relativeFrom="column">
                        <wp:posOffset>0</wp:posOffset>
                      </wp:positionH>
                      <wp:positionV relativeFrom="paragraph">
                        <wp:posOffset>0</wp:posOffset>
                      </wp:positionV>
                      <wp:extent cx="76200" cy="28575"/>
                      <wp:effectExtent l="19050" t="19050" r="19050" b="28575"/>
                      <wp:wrapNone/>
                      <wp:docPr id="7300" name="Text Box 3218">
                        <a:extLst xmlns:a="http://schemas.openxmlformats.org/drawingml/2006/main">
                          <a:ext uri="{FF2B5EF4-FFF2-40B4-BE49-F238E27FC236}">
                            <a16:creationId xmlns:a16="http://schemas.microsoft.com/office/drawing/2014/main" id="{00000000-0008-0000-0000-00008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8A3AF4" id="Text Box 3218" o:spid="_x0000_s1026" type="#_x0000_t202" style="position:absolute;margin-left:0;margin-top:0;width:6pt;height:2.25pt;z-index:2503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8816" behindDoc="0" locked="0" layoutInCell="1" allowOverlap="1" wp14:anchorId="7EEC2881" wp14:editId="5E975A86">
                      <wp:simplePos x="0" y="0"/>
                      <wp:positionH relativeFrom="column">
                        <wp:posOffset>0</wp:posOffset>
                      </wp:positionH>
                      <wp:positionV relativeFrom="paragraph">
                        <wp:posOffset>0</wp:posOffset>
                      </wp:positionV>
                      <wp:extent cx="76200" cy="28575"/>
                      <wp:effectExtent l="19050" t="19050" r="19050" b="28575"/>
                      <wp:wrapNone/>
                      <wp:docPr id="7301" name="Text Box 3217">
                        <a:extLst xmlns:a="http://schemas.openxmlformats.org/drawingml/2006/main">
                          <a:ext uri="{FF2B5EF4-FFF2-40B4-BE49-F238E27FC236}">
                            <a16:creationId xmlns:a16="http://schemas.microsoft.com/office/drawing/2014/main" id="{00000000-0008-0000-0000-00008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EC1E4" id="Text Box 3217" o:spid="_x0000_s1026" type="#_x0000_t202" style="position:absolute;margin-left:0;margin-top:0;width:6pt;height:2.25pt;z-index:2503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39840" behindDoc="0" locked="0" layoutInCell="1" allowOverlap="1" wp14:anchorId="44DAC996" wp14:editId="6F78BB6A">
                      <wp:simplePos x="0" y="0"/>
                      <wp:positionH relativeFrom="column">
                        <wp:posOffset>0</wp:posOffset>
                      </wp:positionH>
                      <wp:positionV relativeFrom="paragraph">
                        <wp:posOffset>0</wp:posOffset>
                      </wp:positionV>
                      <wp:extent cx="76200" cy="28575"/>
                      <wp:effectExtent l="19050" t="19050" r="19050" b="28575"/>
                      <wp:wrapNone/>
                      <wp:docPr id="7302" name="Text Box 3216">
                        <a:extLst xmlns:a="http://schemas.openxmlformats.org/drawingml/2006/main">
                          <a:ext uri="{FF2B5EF4-FFF2-40B4-BE49-F238E27FC236}">
                            <a16:creationId xmlns:a16="http://schemas.microsoft.com/office/drawing/2014/main" id="{00000000-0008-0000-0000-00008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1DE70E" id="Text Box 3216" o:spid="_x0000_s1026" type="#_x0000_t202" style="position:absolute;margin-left:0;margin-top:0;width:6pt;height:2.25pt;z-index:2503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0864" behindDoc="0" locked="0" layoutInCell="1" allowOverlap="1" wp14:anchorId="1874488D" wp14:editId="05BAD190">
                      <wp:simplePos x="0" y="0"/>
                      <wp:positionH relativeFrom="column">
                        <wp:posOffset>0</wp:posOffset>
                      </wp:positionH>
                      <wp:positionV relativeFrom="paragraph">
                        <wp:posOffset>0</wp:posOffset>
                      </wp:positionV>
                      <wp:extent cx="76200" cy="28575"/>
                      <wp:effectExtent l="19050" t="19050" r="19050" b="28575"/>
                      <wp:wrapNone/>
                      <wp:docPr id="7303" name="Text Box 3215">
                        <a:extLst xmlns:a="http://schemas.openxmlformats.org/drawingml/2006/main">
                          <a:ext uri="{FF2B5EF4-FFF2-40B4-BE49-F238E27FC236}">
                            <a16:creationId xmlns:a16="http://schemas.microsoft.com/office/drawing/2014/main" id="{00000000-0008-0000-0000-00008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DB9E4" id="Text Box 3215" o:spid="_x0000_s1026" type="#_x0000_t202" style="position:absolute;margin-left:0;margin-top:0;width:6pt;height:2.25pt;z-index:2503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1888" behindDoc="0" locked="0" layoutInCell="1" allowOverlap="1" wp14:anchorId="40100085" wp14:editId="6B06451F">
                      <wp:simplePos x="0" y="0"/>
                      <wp:positionH relativeFrom="column">
                        <wp:posOffset>0</wp:posOffset>
                      </wp:positionH>
                      <wp:positionV relativeFrom="paragraph">
                        <wp:posOffset>0</wp:posOffset>
                      </wp:positionV>
                      <wp:extent cx="76200" cy="28575"/>
                      <wp:effectExtent l="19050" t="19050" r="19050" b="28575"/>
                      <wp:wrapNone/>
                      <wp:docPr id="7304" name="Text Box 3214">
                        <a:extLst xmlns:a="http://schemas.openxmlformats.org/drawingml/2006/main">
                          <a:ext uri="{FF2B5EF4-FFF2-40B4-BE49-F238E27FC236}">
                            <a16:creationId xmlns:a16="http://schemas.microsoft.com/office/drawing/2014/main" id="{00000000-0008-0000-0000-00008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75E6A" id="Text Box 3214" o:spid="_x0000_s1026" type="#_x0000_t202" style="position:absolute;margin-left:0;margin-top:0;width:6pt;height:2.25pt;z-index:2503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2912" behindDoc="0" locked="0" layoutInCell="1" allowOverlap="1" wp14:anchorId="40F0CA1B" wp14:editId="6A969EDC">
                      <wp:simplePos x="0" y="0"/>
                      <wp:positionH relativeFrom="column">
                        <wp:posOffset>0</wp:posOffset>
                      </wp:positionH>
                      <wp:positionV relativeFrom="paragraph">
                        <wp:posOffset>0</wp:posOffset>
                      </wp:positionV>
                      <wp:extent cx="76200" cy="28575"/>
                      <wp:effectExtent l="19050" t="19050" r="19050" b="28575"/>
                      <wp:wrapNone/>
                      <wp:docPr id="7305" name="Text Box 3213">
                        <a:extLst xmlns:a="http://schemas.openxmlformats.org/drawingml/2006/main">
                          <a:ext uri="{FF2B5EF4-FFF2-40B4-BE49-F238E27FC236}">
                            <a16:creationId xmlns:a16="http://schemas.microsoft.com/office/drawing/2014/main" id="{00000000-0008-0000-0000-00008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F3360" id="Text Box 3213" o:spid="_x0000_s1026" type="#_x0000_t202" style="position:absolute;margin-left:0;margin-top:0;width:6pt;height:2.25pt;z-index:2503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3936" behindDoc="0" locked="0" layoutInCell="1" allowOverlap="1" wp14:anchorId="708634D7" wp14:editId="2F594DA4">
                      <wp:simplePos x="0" y="0"/>
                      <wp:positionH relativeFrom="column">
                        <wp:posOffset>0</wp:posOffset>
                      </wp:positionH>
                      <wp:positionV relativeFrom="paragraph">
                        <wp:posOffset>0</wp:posOffset>
                      </wp:positionV>
                      <wp:extent cx="76200" cy="28575"/>
                      <wp:effectExtent l="19050" t="19050" r="19050" b="28575"/>
                      <wp:wrapNone/>
                      <wp:docPr id="7306" name="Text Box 3212">
                        <a:extLst xmlns:a="http://schemas.openxmlformats.org/drawingml/2006/main">
                          <a:ext uri="{FF2B5EF4-FFF2-40B4-BE49-F238E27FC236}">
                            <a16:creationId xmlns:a16="http://schemas.microsoft.com/office/drawing/2014/main" id="{00000000-0008-0000-0000-00008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26129" id="Text Box 3212" o:spid="_x0000_s1026" type="#_x0000_t202" style="position:absolute;margin-left:0;margin-top:0;width:6pt;height:2.25pt;z-index:2503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4960" behindDoc="0" locked="0" layoutInCell="1" allowOverlap="1" wp14:anchorId="67A5FD6F" wp14:editId="10045FC0">
                      <wp:simplePos x="0" y="0"/>
                      <wp:positionH relativeFrom="column">
                        <wp:posOffset>0</wp:posOffset>
                      </wp:positionH>
                      <wp:positionV relativeFrom="paragraph">
                        <wp:posOffset>0</wp:posOffset>
                      </wp:positionV>
                      <wp:extent cx="76200" cy="28575"/>
                      <wp:effectExtent l="19050" t="19050" r="19050" b="28575"/>
                      <wp:wrapNone/>
                      <wp:docPr id="7307" name="Text Box 3211">
                        <a:extLst xmlns:a="http://schemas.openxmlformats.org/drawingml/2006/main">
                          <a:ext uri="{FF2B5EF4-FFF2-40B4-BE49-F238E27FC236}">
                            <a16:creationId xmlns:a16="http://schemas.microsoft.com/office/drawing/2014/main" id="{00000000-0008-0000-0000-00008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95A67" id="Text Box 3211" o:spid="_x0000_s1026" type="#_x0000_t202" style="position:absolute;margin-left:0;margin-top:0;width:6pt;height:2.25pt;z-index:2503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5984" behindDoc="0" locked="0" layoutInCell="1" allowOverlap="1" wp14:anchorId="65F889BA" wp14:editId="12DA140E">
                      <wp:simplePos x="0" y="0"/>
                      <wp:positionH relativeFrom="column">
                        <wp:posOffset>0</wp:posOffset>
                      </wp:positionH>
                      <wp:positionV relativeFrom="paragraph">
                        <wp:posOffset>0</wp:posOffset>
                      </wp:positionV>
                      <wp:extent cx="76200" cy="28575"/>
                      <wp:effectExtent l="19050" t="19050" r="19050" b="28575"/>
                      <wp:wrapNone/>
                      <wp:docPr id="7308" name="Text Box 3210">
                        <a:extLst xmlns:a="http://schemas.openxmlformats.org/drawingml/2006/main">
                          <a:ext uri="{FF2B5EF4-FFF2-40B4-BE49-F238E27FC236}">
                            <a16:creationId xmlns:a16="http://schemas.microsoft.com/office/drawing/2014/main" id="{00000000-0008-0000-0000-00008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C344F" id="Text Box 3210" o:spid="_x0000_s1026" type="#_x0000_t202" style="position:absolute;margin-left:0;margin-top:0;width:6pt;height:2.25pt;z-index:2503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7008" behindDoc="0" locked="0" layoutInCell="1" allowOverlap="1" wp14:anchorId="0AC88ED2" wp14:editId="5340259E">
                      <wp:simplePos x="0" y="0"/>
                      <wp:positionH relativeFrom="column">
                        <wp:posOffset>0</wp:posOffset>
                      </wp:positionH>
                      <wp:positionV relativeFrom="paragraph">
                        <wp:posOffset>0</wp:posOffset>
                      </wp:positionV>
                      <wp:extent cx="76200" cy="28575"/>
                      <wp:effectExtent l="19050" t="19050" r="19050" b="28575"/>
                      <wp:wrapNone/>
                      <wp:docPr id="7309" name="Text Box 3209">
                        <a:extLst xmlns:a="http://schemas.openxmlformats.org/drawingml/2006/main">
                          <a:ext uri="{FF2B5EF4-FFF2-40B4-BE49-F238E27FC236}">
                            <a16:creationId xmlns:a16="http://schemas.microsoft.com/office/drawing/2014/main" id="{00000000-0008-0000-0000-00008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D33089" id="Text Box 3209" o:spid="_x0000_s1026" type="#_x0000_t202" style="position:absolute;margin-left:0;margin-top:0;width:6pt;height:2.25pt;z-index:2503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8032" behindDoc="0" locked="0" layoutInCell="1" allowOverlap="1" wp14:anchorId="4B1BD77E" wp14:editId="5EEFF1A4">
                      <wp:simplePos x="0" y="0"/>
                      <wp:positionH relativeFrom="column">
                        <wp:posOffset>0</wp:posOffset>
                      </wp:positionH>
                      <wp:positionV relativeFrom="paragraph">
                        <wp:posOffset>0</wp:posOffset>
                      </wp:positionV>
                      <wp:extent cx="76200" cy="28575"/>
                      <wp:effectExtent l="19050" t="19050" r="19050" b="28575"/>
                      <wp:wrapNone/>
                      <wp:docPr id="7310" name="Text Box 3208">
                        <a:extLst xmlns:a="http://schemas.openxmlformats.org/drawingml/2006/main">
                          <a:ext uri="{FF2B5EF4-FFF2-40B4-BE49-F238E27FC236}">
                            <a16:creationId xmlns:a16="http://schemas.microsoft.com/office/drawing/2014/main" id="{00000000-0008-0000-0000-00008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C45C8" id="Text Box 3208" o:spid="_x0000_s1026" type="#_x0000_t202" style="position:absolute;margin-left:0;margin-top:0;width:6pt;height:2.25pt;z-index:2503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49056" behindDoc="0" locked="0" layoutInCell="1" allowOverlap="1" wp14:anchorId="0626E860" wp14:editId="36161937">
                      <wp:simplePos x="0" y="0"/>
                      <wp:positionH relativeFrom="column">
                        <wp:posOffset>0</wp:posOffset>
                      </wp:positionH>
                      <wp:positionV relativeFrom="paragraph">
                        <wp:posOffset>0</wp:posOffset>
                      </wp:positionV>
                      <wp:extent cx="76200" cy="28575"/>
                      <wp:effectExtent l="19050" t="19050" r="19050" b="28575"/>
                      <wp:wrapNone/>
                      <wp:docPr id="7311" name="Text Box 3207">
                        <a:extLst xmlns:a="http://schemas.openxmlformats.org/drawingml/2006/main">
                          <a:ext uri="{FF2B5EF4-FFF2-40B4-BE49-F238E27FC236}">
                            <a16:creationId xmlns:a16="http://schemas.microsoft.com/office/drawing/2014/main" id="{00000000-0008-0000-0000-00008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00256" id="Text Box 3207" o:spid="_x0000_s1026" type="#_x0000_t202" style="position:absolute;margin-left:0;margin-top:0;width:6pt;height:2.25pt;z-index:2503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0080" behindDoc="0" locked="0" layoutInCell="1" allowOverlap="1" wp14:anchorId="1DAD580F" wp14:editId="08D21765">
                      <wp:simplePos x="0" y="0"/>
                      <wp:positionH relativeFrom="column">
                        <wp:posOffset>0</wp:posOffset>
                      </wp:positionH>
                      <wp:positionV relativeFrom="paragraph">
                        <wp:posOffset>0</wp:posOffset>
                      </wp:positionV>
                      <wp:extent cx="76200" cy="28575"/>
                      <wp:effectExtent l="19050" t="19050" r="19050" b="28575"/>
                      <wp:wrapNone/>
                      <wp:docPr id="7312" name="Text Box 3206">
                        <a:extLst xmlns:a="http://schemas.openxmlformats.org/drawingml/2006/main">
                          <a:ext uri="{FF2B5EF4-FFF2-40B4-BE49-F238E27FC236}">
                            <a16:creationId xmlns:a16="http://schemas.microsoft.com/office/drawing/2014/main" id="{00000000-0008-0000-0000-00009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6B9A9" id="Text Box 3206" o:spid="_x0000_s1026" type="#_x0000_t202" style="position:absolute;margin-left:0;margin-top:0;width:6pt;height:2.25pt;z-index:2503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1104" behindDoc="0" locked="0" layoutInCell="1" allowOverlap="1" wp14:anchorId="1E17FF3C" wp14:editId="7ED82AF2">
                      <wp:simplePos x="0" y="0"/>
                      <wp:positionH relativeFrom="column">
                        <wp:posOffset>0</wp:posOffset>
                      </wp:positionH>
                      <wp:positionV relativeFrom="paragraph">
                        <wp:posOffset>0</wp:posOffset>
                      </wp:positionV>
                      <wp:extent cx="76200" cy="28575"/>
                      <wp:effectExtent l="19050" t="19050" r="19050" b="28575"/>
                      <wp:wrapNone/>
                      <wp:docPr id="7313" name="Text Box 3205">
                        <a:extLst xmlns:a="http://schemas.openxmlformats.org/drawingml/2006/main">
                          <a:ext uri="{FF2B5EF4-FFF2-40B4-BE49-F238E27FC236}">
                            <a16:creationId xmlns:a16="http://schemas.microsoft.com/office/drawing/2014/main" id="{00000000-0008-0000-0000-00009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988B3" id="Text Box 3205" o:spid="_x0000_s1026" type="#_x0000_t202" style="position:absolute;margin-left:0;margin-top:0;width:6pt;height:2.25pt;z-index:2503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2128" behindDoc="0" locked="0" layoutInCell="1" allowOverlap="1" wp14:anchorId="19A754BA" wp14:editId="45F47B07">
                      <wp:simplePos x="0" y="0"/>
                      <wp:positionH relativeFrom="column">
                        <wp:posOffset>0</wp:posOffset>
                      </wp:positionH>
                      <wp:positionV relativeFrom="paragraph">
                        <wp:posOffset>0</wp:posOffset>
                      </wp:positionV>
                      <wp:extent cx="76200" cy="28575"/>
                      <wp:effectExtent l="19050" t="19050" r="19050" b="28575"/>
                      <wp:wrapNone/>
                      <wp:docPr id="7314" name="Text Box 3204">
                        <a:extLst xmlns:a="http://schemas.openxmlformats.org/drawingml/2006/main">
                          <a:ext uri="{FF2B5EF4-FFF2-40B4-BE49-F238E27FC236}">
                            <a16:creationId xmlns:a16="http://schemas.microsoft.com/office/drawing/2014/main" id="{00000000-0008-0000-0000-00009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D6CDC" id="Text Box 3204" o:spid="_x0000_s1026" type="#_x0000_t202" style="position:absolute;margin-left:0;margin-top:0;width:6pt;height:2.25pt;z-index:2503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3152" behindDoc="0" locked="0" layoutInCell="1" allowOverlap="1" wp14:anchorId="436A1253" wp14:editId="4F2091C9">
                      <wp:simplePos x="0" y="0"/>
                      <wp:positionH relativeFrom="column">
                        <wp:posOffset>0</wp:posOffset>
                      </wp:positionH>
                      <wp:positionV relativeFrom="paragraph">
                        <wp:posOffset>0</wp:posOffset>
                      </wp:positionV>
                      <wp:extent cx="76200" cy="28575"/>
                      <wp:effectExtent l="19050" t="19050" r="19050" b="28575"/>
                      <wp:wrapNone/>
                      <wp:docPr id="7315" name="Text Box 3203">
                        <a:extLst xmlns:a="http://schemas.openxmlformats.org/drawingml/2006/main">
                          <a:ext uri="{FF2B5EF4-FFF2-40B4-BE49-F238E27FC236}">
                            <a16:creationId xmlns:a16="http://schemas.microsoft.com/office/drawing/2014/main" id="{00000000-0008-0000-0000-00009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2AD638" id="Text Box 3203" o:spid="_x0000_s1026" type="#_x0000_t202" style="position:absolute;margin-left:0;margin-top:0;width:6pt;height:2.25pt;z-index:2503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4176" behindDoc="0" locked="0" layoutInCell="1" allowOverlap="1" wp14:anchorId="574DE12D" wp14:editId="2F85A87B">
                      <wp:simplePos x="0" y="0"/>
                      <wp:positionH relativeFrom="column">
                        <wp:posOffset>0</wp:posOffset>
                      </wp:positionH>
                      <wp:positionV relativeFrom="paragraph">
                        <wp:posOffset>0</wp:posOffset>
                      </wp:positionV>
                      <wp:extent cx="76200" cy="28575"/>
                      <wp:effectExtent l="19050" t="19050" r="19050" b="28575"/>
                      <wp:wrapNone/>
                      <wp:docPr id="7316" name="Text Box 3202">
                        <a:extLst xmlns:a="http://schemas.openxmlformats.org/drawingml/2006/main">
                          <a:ext uri="{FF2B5EF4-FFF2-40B4-BE49-F238E27FC236}">
                            <a16:creationId xmlns:a16="http://schemas.microsoft.com/office/drawing/2014/main" id="{00000000-0008-0000-0000-00009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6051C" id="Text Box 3202" o:spid="_x0000_s1026" type="#_x0000_t202" style="position:absolute;margin-left:0;margin-top:0;width:6pt;height:2.25pt;z-index:2503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5200" behindDoc="0" locked="0" layoutInCell="1" allowOverlap="1" wp14:anchorId="61C4722F" wp14:editId="359D5611">
                      <wp:simplePos x="0" y="0"/>
                      <wp:positionH relativeFrom="column">
                        <wp:posOffset>0</wp:posOffset>
                      </wp:positionH>
                      <wp:positionV relativeFrom="paragraph">
                        <wp:posOffset>0</wp:posOffset>
                      </wp:positionV>
                      <wp:extent cx="76200" cy="28575"/>
                      <wp:effectExtent l="19050" t="19050" r="19050" b="28575"/>
                      <wp:wrapNone/>
                      <wp:docPr id="7317" name="Text Box 3201">
                        <a:extLst xmlns:a="http://schemas.openxmlformats.org/drawingml/2006/main">
                          <a:ext uri="{FF2B5EF4-FFF2-40B4-BE49-F238E27FC236}">
                            <a16:creationId xmlns:a16="http://schemas.microsoft.com/office/drawing/2014/main" id="{00000000-0008-0000-0000-00009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54A01" id="Text Box 3201" o:spid="_x0000_s1026" type="#_x0000_t202" style="position:absolute;margin-left:0;margin-top:0;width:6pt;height:2.25pt;z-index:2503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6224" behindDoc="0" locked="0" layoutInCell="1" allowOverlap="1" wp14:anchorId="485D520F" wp14:editId="6FFBACC7">
                      <wp:simplePos x="0" y="0"/>
                      <wp:positionH relativeFrom="column">
                        <wp:posOffset>0</wp:posOffset>
                      </wp:positionH>
                      <wp:positionV relativeFrom="paragraph">
                        <wp:posOffset>0</wp:posOffset>
                      </wp:positionV>
                      <wp:extent cx="76200" cy="28575"/>
                      <wp:effectExtent l="19050" t="19050" r="19050" b="28575"/>
                      <wp:wrapNone/>
                      <wp:docPr id="7318" name="Text Box 3200">
                        <a:extLst xmlns:a="http://schemas.openxmlformats.org/drawingml/2006/main">
                          <a:ext uri="{FF2B5EF4-FFF2-40B4-BE49-F238E27FC236}">
                            <a16:creationId xmlns:a16="http://schemas.microsoft.com/office/drawing/2014/main" id="{00000000-0008-0000-0000-00009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A1477" id="Text Box 3200" o:spid="_x0000_s1026" type="#_x0000_t202" style="position:absolute;margin-left:0;margin-top:0;width:6pt;height:2.25pt;z-index:2503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7248" behindDoc="0" locked="0" layoutInCell="1" allowOverlap="1" wp14:anchorId="3F21F340" wp14:editId="25204FFF">
                      <wp:simplePos x="0" y="0"/>
                      <wp:positionH relativeFrom="column">
                        <wp:posOffset>0</wp:posOffset>
                      </wp:positionH>
                      <wp:positionV relativeFrom="paragraph">
                        <wp:posOffset>0</wp:posOffset>
                      </wp:positionV>
                      <wp:extent cx="76200" cy="28575"/>
                      <wp:effectExtent l="19050" t="19050" r="19050" b="28575"/>
                      <wp:wrapNone/>
                      <wp:docPr id="7319" name="Text Box 3199">
                        <a:extLst xmlns:a="http://schemas.openxmlformats.org/drawingml/2006/main">
                          <a:ext uri="{FF2B5EF4-FFF2-40B4-BE49-F238E27FC236}">
                            <a16:creationId xmlns:a16="http://schemas.microsoft.com/office/drawing/2014/main" id="{00000000-0008-0000-0000-00009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09AE3" id="Text Box 3199" o:spid="_x0000_s1026" type="#_x0000_t202" style="position:absolute;margin-left:0;margin-top:0;width:6pt;height:2.25pt;z-index:2503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8272" behindDoc="0" locked="0" layoutInCell="1" allowOverlap="1" wp14:anchorId="147DA403" wp14:editId="63A9AD4C">
                      <wp:simplePos x="0" y="0"/>
                      <wp:positionH relativeFrom="column">
                        <wp:posOffset>0</wp:posOffset>
                      </wp:positionH>
                      <wp:positionV relativeFrom="paragraph">
                        <wp:posOffset>0</wp:posOffset>
                      </wp:positionV>
                      <wp:extent cx="76200" cy="28575"/>
                      <wp:effectExtent l="19050" t="19050" r="19050" b="28575"/>
                      <wp:wrapNone/>
                      <wp:docPr id="7320" name="Text Box 3198">
                        <a:extLst xmlns:a="http://schemas.openxmlformats.org/drawingml/2006/main">
                          <a:ext uri="{FF2B5EF4-FFF2-40B4-BE49-F238E27FC236}">
                            <a16:creationId xmlns:a16="http://schemas.microsoft.com/office/drawing/2014/main" id="{00000000-0008-0000-0000-00009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5687B" id="Text Box 3198" o:spid="_x0000_s1026" type="#_x0000_t202" style="position:absolute;margin-left:0;margin-top:0;width:6pt;height:2.25pt;z-index:2503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59296" behindDoc="0" locked="0" layoutInCell="1" allowOverlap="1" wp14:anchorId="3309BEB0" wp14:editId="7F6A1745">
                      <wp:simplePos x="0" y="0"/>
                      <wp:positionH relativeFrom="column">
                        <wp:posOffset>0</wp:posOffset>
                      </wp:positionH>
                      <wp:positionV relativeFrom="paragraph">
                        <wp:posOffset>0</wp:posOffset>
                      </wp:positionV>
                      <wp:extent cx="76200" cy="28575"/>
                      <wp:effectExtent l="19050" t="19050" r="19050" b="28575"/>
                      <wp:wrapNone/>
                      <wp:docPr id="7321" name="Text Box 3197">
                        <a:extLst xmlns:a="http://schemas.openxmlformats.org/drawingml/2006/main">
                          <a:ext uri="{FF2B5EF4-FFF2-40B4-BE49-F238E27FC236}">
                            <a16:creationId xmlns:a16="http://schemas.microsoft.com/office/drawing/2014/main" id="{00000000-0008-0000-0000-00009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23D0F" id="Text Box 3197" o:spid="_x0000_s1026" type="#_x0000_t202" style="position:absolute;margin-left:0;margin-top:0;width:6pt;height:2.25pt;z-index:2503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0320" behindDoc="0" locked="0" layoutInCell="1" allowOverlap="1" wp14:anchorId="17E5373D" wp14:editId="240BAA07">
                      <wp:simplePos x="0" y="0"/>
                      <wp:positionH relativeFrom="column">
                        <wp:posOffset>0</wp:posOffset>
                      </wp:positionH>
                      <wp:positionV relativeFrom="paragraph">
                        <wp:posOffset>0</wp:posOffset>
                      </wp:positionV>
                      <wp:extent cx="76200" cy="28575"/>
                      <wp:effectExtent l="19050" t="19050" r="19050" b="28575"/>
                      <wp:wrapNone/>
                      <wp:docPr id="7322" name="Text Box 3196">
                        <a:extLst xmlns:a="http://schemas.openxmlformats.org/drawingml/2006/main">
                          <a:ext uri="{FF2B5EF4-FFF2-40B4-BE49-F238E27FC236}">
                            <a16:creationId xmlns:a16="http://schemas.microsoft.com/office/drawing/2014/main" id="{00000000-0008-0000-0000-00009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324BB" id="Text Box 3196" o:spid="_x0000_s1026" type="#_x0000_t202" style="position:absolute;margin-left:0;margin-top:0;width:6pt;height:2.25pt;z-index:2503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1344" behindDoc="0" locked="0" layoutInCell="1" allowOverlap="1" wp14:anchorId="4F84D5B5" wp14:editId="6E86A109">
                      <wp:simplePos x="0" y="0"/>
                      <wp:positionH relativeFrom="column">
                        <wp:posOffset>0</wp:posOffset>
                      </wp:positionH>
                      <wp:positionV relativeFrom="paragraph">
                        <wp:posOffset>0</wp:posOffset>
                      </wp:positionV>
                      <wp:extent cx="76200" cy="28575"/>
                      <wp:effectExtent l="19050" t="19050" r="19050" b="28575"/>
                      <wp:wrapNone/>
                      <wp:docPr id="7323" name="Text Box 3195">
                        <a:extLst xmlns:a="http://schemas.openxmlformats.org/drawingml/2006/main">
                          <a:ext uri="{FF2B5EF4-FFF2-40B4-BE49-F238E27FC236}">
                            <a16:creationId xmlns:a16="http://schemas.microsoft.com/office/drawing/2014/main" id="{00000000-0008-0000-0000-00009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D240F" id="Text Box 3195" o:spid="_x0000_s1026" type="#_x0000_t202" style="position:absolute;margin-left:0;margin-top:0;width:6pt;height:2.25pt;z-index:2503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2368" behindDoc="0" locked="0" layoutInCell="1" allowOverlap="1" wp14:anchorId="36076396" wp14:editId="3DDCD5F3">
                      <wp:simplePos x="0" y="0"/>
                      <wp:positionH relativeFrom="column">
                        <wp:posOffset>0</wp:posOffset>
                      </wp:positionH>
                      <wp:positionV relativeFrom="paragraph">
                        <wp:posOffset>0</wp:posOffset>
                      </wp:positionV>
                      <wp:extent cx="76200" cy="28575"/>
                      <wp:effectExtent l="19050" t="19050" r="19050" b="28575"/>
                      <wp:wrapNone/>
                      <wp:docPr id="7324" name="Text Box 3194">
                        <a:extLst xmlns:a="http://schemas.openxmlformats.org/drawingml/2006/main">
                          <a:ext uri="{FF2B5EF4-FFF2-40B4-BE49-F238E27FC236}">
                            <a16:creationId xmlns:a16="http://schemas.microsoft.com/office/drawing/2014/main" id="{00000000-0008-0000-0000-00009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775BB" id="Text Box 3194" o:spid="_x0000_s1026" type="#_x0000_t202" style="position:absolute;margin-left:0;margin-top:0;width:6pt;height:2.25pt;z-index:2503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3392" behindDoc="0" locked="0" layoutInCell="1" allowOverlap="1" wp14:anchorId="54843B5F" wp14:editId="5C089288">
                      <wp:simplePos x="0" y="0"/>
                      <wp:positionH relativeFrom="column">
                        <wp:posOffset>0</wp:posOffset>
                      </wp:positionH>
                      <wp:positionV relativeFrom="paragraph">
                        <wp:posOffset>0</wp:posOffset>
                      </wp:positionV>
                      <wp:extent cx="76200" cy="28575"/>
                      <wp:effectExtent l="19050" t="19050" r="19050" b="28575"/>
                      <wp:wrapNone/>
                      <wp:docPr id="7325" name="Text Box 3193">
                        <a:extLst xmlns:a="http://schemas.openxmlformats.org/drawingml/2006/main">
                          <a:ext uri="{FF2B5EF4-FFF2-40B4-BE49-F238E27FC236}">
                            <a16:creationId xmlns:a16="http://schemas.microsoft.com/office/drawing/2014/main" id="{00000000-0008-0000-0000-00009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34315" id="Text Box 3193" o:spid="_x0000_s1026" type="#_x0000_t202" style="position:absolute;margin-left:0;margin-top:0;width:6pt;height:2.25pt;z-index:2503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4416" behindDoc="0" locked="0" layoutInCell="1" allowOverlap="1" wp14:anchorId="6FE68918" wp14:editId="4FEA61A4">
                      <wp:simplePos x="0" y="0"/>
                      <wp:positionH relativeFrom="column">
                        <wp:posOffset>0</wp:posOffset>
                      </wp:positionH>
                      <wp:positionV relativeFrom="paragraph">
                        <wp:posOffset>0</wp:posOffset>
                      </wp:positionV>
                      <wp:extent cx="76200" cy="28575"/>
                      <wp:effectExtent l="19050" t="19050" r="19050" b="28575"/>
                      <wp:wrapNone/>
                      <wp:docPr id="7326" name="Text Box 3192">
                        <a:extLst xmlns:a="http://schemas.openxmlformats.org/drawingml/2006/main">
                          <a:ext uri="{FF2B5EF4-FFF2-40B4-BE49-F238E27FC236}">
                            <a16:creationId xmlns:a16="http://schemas.microsoft.com/office/drawing/2014/main" id="{00000000-0008-0000-0000-00009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39D0A" id="Text Box 3192" o:spid="_x0000_s1026" type="#_x0000_t202" style="position:absolute;margin-left:0;margin-top:0;width:6pt;height:2.25pt;z-index:2503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5440" behindDoc="0" locked="0" layoutInCell="1" allowOverlap="1" wp14:anchorId="7A2658E6" wp14:editId="6DB0C28B">
                      <wp:simplePos x="0" y="0"/>
                      <wp:positionH relativeFrom="column">
                        <wp:posOffset>0</wp:posOffset>
                      </wp:positionH>
                      <wp:positionV relativeFrom="paragraph">
                        <wp:posOffset>0</wp:posOffset>
                      </wp:positionV>
                      <wp:extent cx="76200" cy="28575"/>
                      <wp:effectExtent l="19050" t="19050" r="19050" b="28575"/>
                      <wp:wrapNone/>
                      <wp:docPr id="7327" name="Text Box 3191">
                        <a:extLst xmlns:a="http://schemas.openxmlformats.org/drawingml/2006/main">
                          <a:ext uri="{FF2B5EF4-FFF2-40B4-BE49-F238E27FC236}">
                            <a16:creationId xmlns:a16="http://schemas.microsoft.com/office/drawing/2014/main" id="{00000000-0008-0000-0000-00009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52B0A" id="Text Box 3191" o:spid="_x0000_s1026" type="#_x0000_t202" style="position:absolute;margin-left:0;margin-top:0;width:6pt;height:2.25pt;z-index:2503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6464" behindDoc="0" locked="0" layoutInCell="1" allowOverlap="1" wp14:anchorId="2C2D6113" wp14:editId="312432E7">
                      <wp:simplePos x="0" y="0"/>
                      <wp:positionH relativeFrom="column">
                        <wp:posOffset>0</wp:posOffset>
                      </wp:positionH>
                      <wp:positionV relativeFrom="paragraph">
                        <wp:posOffset>0</wp:posOffset>
                      </wp:positionV>
                      <wp:extent cx="76200" cy="28575"/>
                      <wp:effectExtent l="19050" t="19050" r="19050" b="28575"/>
                      <wp:wrapNone/>
                      <wp:docPr id="7328" name="Text Box 3190">
                        <a:extLst xmlns:a="http://schemas.openxmlformats.org/drawingml/2006/main">
                          <a:ext uri="{FF2B5EF4-FFF2-40B4-BE49-F238E27FC236}">
                            <a16:creationId xmlns:a16="http://schemas.microsoft.com/office/drawing/2014/main" id="{00000000-0008-0000-0000-0000A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F1F5CD" id="Text Box 3190" o:spid="_x0000_s1026" type="#_x0000_t202" style="position:absolute;margin-left:0;margin-top:0;width:6pt;height:2.25pt;z-index:2503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7488" behindDoc="0" locked="0" layoutInCell="1" allowOverlap="1" wp14:anchorId="63F1D092" wp14:editId="54C18AAE">
                      <wp:simplePos x="0" y="0"/>
                      <wp:positionH relativeFrom="column">
                        <wp:posOffset>0</wp:posOffset>
                      </wp:positionH>
                      <wp:positionV relativeFrom="paragraph">
                        <wp:posOffset>0</wp:posOffset>
                      </wp:positionV>
                      <wp:extent cx="76200" cy="28575"/>
                      <wp:effectExtent l="19050" t="19050" r="19050" b="28575"/>
                      <wp:wrapNone/>
                      <wp:docPr id="7329" name="Text Box 3189">
                        <a:extLst xmlns:a="http://schemas.openxmlformats.org/drawingml/2006/main">
                          <a:ext uri="{FF2B5EF4-FFF2-40B4-BE49-F238E27FC236}">
                            <a16:creationId xmlns:a16="http://schemas.microsoft.com/office/drawing/2014/main" id="{00000000-0008-0000-0000-0000A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F3295" id="Text Box 3189" o:spid="_x0000_s1026" type="#_x0000_t202" style="position:absolute;margin-left:0;margin-top:0;width:6pt;height:2.25pt;z-index:2503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8512" behindDoc="0" locked="0" layoutInCell="1" allowOverlap="1" wp14:anchorId="4EDB537F" wp14:editId="1FF208FC">
                      <wp:simplePos x="0" y="0"/>
                      <wp:positionH relativeFrom="column">
                        <wp:posOffset>0</wp:posOffset>
                      </wp:positionH>
                      <wp:positionV relativeFrom="paragraph">
                        <wp:posOffset>0</wp:posOffset>
                      </wp:positionV>
                      <wp:extent cx="76200" cy="28575"/>
                      <wp:effectExtent l="19050" t="19050" r="19050" b="28575"/>
                      <wp:wrapNone/>
                      <wp:docPr id="7330" name="Text Box 3188">
                        <a:extLst xmlns:a="http://schemas.openxmlformats.org/drawingml/2006/main">
                          <a:ext uri="{FF2B5EF4-FFF2-40B4-BE49-F238E27FC236}">
                            <a16:creationId xmlns:a16="http://schemas.microsoft.com/office/drawing/2014/main" id="{00000000-0008-0000-0000-0000A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18EDD" id="Text Box 3188" o:spid="_x0000_s1026" type="#_x0000_t202" style="position:absolute;margin-left:0;margin-top:0;width:6pt;height:2.25pt;z-index:2503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69536" behindDoc="0" locked="0" layoutInCell="1" allowOverlap="1" wp14:anchorId="4F1EFC89" wp14:editId="234F61DF">
                      <wp:simplePos x="0" y="0"/>
                      <wp:positionH relativeFrom="column">
                        <wp:posOffset>0</wp:posOffset>
                      </wp:positionH>
                      <wp:positionV relativeFrom="paragraph">
                        <wp:posOffset>0</wp:posOffset>
                      </wp:positionV>
                      <wp:extent cx="76200" cy="28575"/>
                      <wp:effectExtent l="19050" t="19050" r="19050" b="28575"/>
                      <wp:wrapNone/>
                      <wp:docPr id="7331" name="Text Box 3187">
                        <a:extLst xmlns:a="http://schemas.openxmlformats.org/drawingml/2006/main">
                          <a:ext uri="{FF2B5EF4-FFF2-40B4-BE49-F238E27FC236}">
                            <a16:creationId xmlns:a16="http://schemas.microsoft.com/office/drawing/2014/main" id="{00000000-0008-0000-0000-0000A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BAD49" id="Text Box 3187" o:spid="_x0000_s1026" type="#_x0000_t202" style="position:absolute;margin-left:0;margin-top:0;width:6pt;height:2.25pt;z-index:2503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0560" behindDoc="0" locked="0" layoutInCell="1" allowOverlap="1" wp14:anchorId="72CB05F5" wp14:editId="376A75F0">
                      <wp:simplePos x="0" y="0"/>
                      <wp:positionH relativeFrom="column">
                        <wp:posOffset>0</wp:posOffset>
                      </wp:positionH>
                      <wp:positionV relativeFrom="paragraph">
                        <wp:posOffset>0</wp:posOffset>
                      </wp:positionV>
                      <wp:extent cx="76200" cy="28575"/>
                      <wp:effectExtent l="19050" t="19050" r="19050" b="28575"/>
                      <wp:wrapNone/>
                      <wp:docPr id="7332" name="Text Box 3186">
                        <a:extLst xmlns:a="http://schemas.openxmlformats.org/drawingml/2006/main">
                          <a:ext uri="{FF2B5EF4-FFF2-40B4-BE49-F238E27FC236}">
                            <a16:creationId xmlns:a16="http://schemas.microsoft.com/office/drawing/2014/main" id="{00000000-0008-0000-0000-0000A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23CC1" id="Text Box 3186" o:spid="_x0000_s1026" type="#_x0000_t202" style="position:absolute;margin-left:0;margin-top:0;width:6pt;height:2.25pt;z-index:2503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1584" behindDoc="0" locked="0" layoutInCell="1" allowOverlap="1" wp14:anchorId="71B0814F" wp14:editId="0A3B4E6F">
                      <wp:simplePos x="0" y="0"/>
                      <wp:positionH relativeFrom="column">
                        <wp:posOffset>0</wp:posOffset>
                      </wp:positionH>
                      <wp:positionV relativeFrom="paragraph">
                        <wp:posOffset>0</wp:posOffset>
                      </wp:positionV>
                      <wp:extent cx="76200" cy="28575"/>
                      <wp:effectExtent l="19050" t="19050" r="19050" b="28575"/>
                      <wp:wrapNone/>
                      <wp:docPr id="7333" name="Text Box 3185">
                        <a:extLst xmlns:a="http://schemas.openxmlformats.org/drawingml/2006/main">
                          <a:ext uri="{FF2B5EF4-FFF2-40B4-BE49-F238E27FC236}">
                            <a16:creationId xmlns:a16="http://schemas.microsoft.com/office/drawing/2014/main" id="{00000000-0008-0000-0000-0000A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6245F8" id="Text Box 3185" o:spid="_x0000_s1026" type="#_x0000_t202" style="position:absolute;margin-left:0;margin-top:0;width:6pt;height:2.25pt;z-index:2503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2608" behindDoc="0" locked="0" layoutInCell="1" allowOverlap="1" wp14:anchorId="1B5DB6E7" wp14:editId="203CAE6D">
                      <wp:simplePos x="0" y="0"/>
                      <wp:positionH relativeFrom="column">
                        <wp:posOffset>0</wp:posOffset>
                      </wp:positionH>
                      <wp:positionV relativeFrom="paragraph">
                        <wp:posOffset>0</wp:posOffset>
                      </wp:positionV>
                      <wp:extent cx="76200" cy="28575"/>
                      <wp:effectExtent l="19050" t="19050" r="19050" b="28575"/>
                      <wp:wrapNone/>
                      <wp:docPr id="7334" name="Text Box 3184">
                        <a:extLst xmlns:a="http://schemas.openxmlformats.org/drawingml/2006/main">
                          <a:ext uri="{FF2B5EF4-FFF2-40B4-BE49-F238E27FC236}">
                            <a16:creationId xmlns:a16="http://schemas.microsoft.com/office/drawing/2014/main" id="{00000000-0008-0000-0000-0000A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77880" id="Text Box 3184" o:spid="_x0000_s1026" type="#_x0000_t202" style="position:absolute;margin-left:0;margin-top:0;width:6pt;height:2.25pt;z-index:2503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3632" behindDoc="0" locked="0" layoutInCell="1" allowOverlap="1" wp14:anchorId="753E717D" wp14:editId="52FC449E">
                      <wp:simplePos x="0" y="0"/>
                      <wp:positionH relativeFrom="column">
                        <wp:posOffset>0</wp:posOffset>
                      </wp:positionH>
                      <wp:positionV relativeFrom="paragraph">
                        <wp:posOffset>0</wp:posOffset>
                      </wp:positionV>
                      <wp:extent cx="76200" cy="28575"/>
                      <wp:effectExtent l="19050" t="19050" r="19050" b="28575"/>
                      <wp:wrapNone/>
                      <wp:docPr id="7335" name="Text Box 3183">
                        <a:extLst xmlns:a="http://schemas.openxmlformats.org/drawingml/2006/main">
                          <a:ext uri="{FF2B5EF4-FFF2-40B4-BE49-F238E27FC236}">
                            <a16:creationId xmlns:a16="http://schemas.microsoft.com/office/drawing/2014/main" id="{00000000-0008-0000-0000-0000A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3F54B" id="Text Box 3183" o:spid="_x0000_s1026" type="#_x0000_t202" style="position:absolute;margin-left:0;margin-top:0;width:6pt;height:2.25pt;z-index:2503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4656" behindDoc="0" locked="0" layoutInCell="1" allowOverlap="1" wp14:anchorId="7794C3BD" wp14:editId="32E14401">
                      <wp:simplePos x="0" y="0"/>
                      <wp:positionH relativeFrom="column">
                        <wp:posOffset>0</wp:posOffset>
                      </wp:positionH>
                      <wp:positionV relativeFrom="paragraph">
                        <wp:posOffset>0</wp:posOffset>
                      </wp:positionV>
                      <wp:extent cx="76200" cy="28575"/>
                      <wp:effectExtent l="19050" t="19050" r="19050" b="28575"/>
                      <wp:wrapNone/>
                      <wp:docPr id="7336" name="Text Box 3182">
                        <a:extLst xmlns:a="http://schemas.openxmlformats.org/drawingml/2006/main">
                          <a:ext uri="{FF2B5EF4-FFF2-40B4-BE49-F238E27FC236}">
                            <a16:creationId xmlns:a16="http://schemas.microsoft.com/office/drawing/2014/main" id="{00000000-0008-0000-0000-0000A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CBFBD" id="Text Box 3182" o:spid="_x0000_s1026" type="#_x0000_t202" style="position:absolute;margin-left:0;margin-top:0;width:6pt;height:2.25pt;z-index:2503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5680" behindDoc="0" locked="0" layoutInCell="1" allowOverlap="1" wp14:anchorId="21262944" wp14:editId="06FAB5B4">
                      <wp:simplePos x="0" y="0"/>
                      <wp:positionH relativeFrom="column">
                        <wp:posOffset>0</wp:posOffset>
                      </wp:positionH>
                      <wp:positionV relativeFrom="paragraph">
                        <wp:posOffset>0</wp:posOffset>
                      </wp:positionV>
                      <wp:extent cx="76200" cy="28575"/>
                      <wp:effectExtent l="19050" t="19050" r="19050" b="28575"/>
                      <wp:wrapNone/>
                      <wp:docPr id="7337" name="Text Box 3181">
                        <a:extLst xmlns:a="http://schemas.openxmlformats.org/drawingml/2006/main">
                          <a:ext uri="{FF2B5EF4-FFF2-40B4-BE49-F238E27FC236}">
                            <a16:creationId xmlns:a16="http://schemas.microsoft.com/office/drawing/2014/main" id="{00000000-0008-0000-0000-0000A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AA943" id="Text Box 3181" o:spid="_x0000_s1026" type="#_x0000_t202" style="position:absolute;margin-left:0;margin-top:0;width:6pt;height:2.25pt;z-index:2503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6704" behindDoc="0" locked="0" layoutInCell="1" allowOverlap="1" wp14:anchorId="5009D611" wp14:editId="5B197DFA">
                      <wp:simplePos x="0" y="0"/>
                      <wp:positionH relativeFrom="column">
                        <wp:posOffset>0</wp:posOffset>
                      </wp:positionH>
                      <wp:positionV relativeFrom="paragraph">
                        <wp:posOffset>0</wp:posOffset>
                      </wp:positionV>
                      <wp:extent cx="76200" cy="28575"/>
                      <wp:effectExtent l="19050" t="19050" r="19050" b="28575"/>
                      <wp:wrapNone/>
                      <wp:docPr id="7338" name="Text Box 3180">
                        <a:extLst xmlns:a="http://schemas.openxmlformats.org/drawingml/2006/main">
                          <a:ext uri="{FF2B5EF4-FFF2-40B4-BE49-F238E27FC236}">
                            <a16:creationId xmlns:a16="http://schemas.microsoft.com/office/drawing/2014/main" id="{00000000-0008-0000-0000-0000A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795A8" id="Text Box 3180" o:spid="_x0000_s1026" type="#_x0000_t202" style="position:absolute;margin-left:0;margin-top:0;width:6pt;height:2.25pt;z-index:2503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7728" behindDoc="0" locked="0" layoutInCell="1" allowOverlap="1" wp14:anchorId="24662524" wp14:editId="7C02B383">
                      <wp:simplePos x="0" y="0"/>
                      <wp:positionH relativeFrom="column">
                        <wp:posOffset>0</wp:posOffset>
                      </wp:positionH>
                      <wp:positionV relativeFrom="paragraph">
                        <wp:posOffset>0</wp:posOffset>
                      </wp:positionV>
                      <wp:extent cx="76200" cy="28575"/>
                      <wp:effectExtent l="19050" t="19050" r="19050" b="28575"/>
                      <wp:wrapNone/>
                      <wp:docPr id="7339" name="Text Box 3179">
                        <a:extLst xmlns:a="http://schemas.openxmlformats.org/drawingml/2006/main">
                          <a:ext uri="{FF2B5EF4-FFF2-40B4-BE49-F238E27FC236}">
                            <a16:creationId xmlns:a16="http://schemas.microsoft.com/office/drawing/2014/main" id="{00000000-0008-0000-0000-0000A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30401" id="Text Box 3179" o:spid="_x0000_s1026" type="#_x0000_t202" style="position:absolute;margin-left:0;margin-top:0;width:6pt;height:2.25pt;z-index:2503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8752" behindDoc="0" locked="0" layoutInCell="1" allowOverlap="1" wp14:anchorId="7DAB9D2E" wp14:editId="0EADA4AD">
                      <wp:simplePos x="0" y="0"/>
                      <wp:positionH relativeFrom="column">
                        <wp:posOffset>0</wp:posOffset>
                      </wp:positionH>
                      <wp:positionV relativeFrom="paragraph">
                        <wp:posOffset>0</wp:posOffset>
                      </wp:positionV>
                      <wp:extent cx="76200" cy="28575"/>
                      <wp:effectExtent l="19050" t="19050" r="19050" b="28575"/>
                      <wp:wrapNone/>
                      <wp:docPr id="7340" name="Text Box 3178">
                        <a:extLst xmlns:a="http://schemas.openxmlformats.org/drawingml/2006/main">
                          <a:ext uri="{FF2B5EF4-FFF2-40B4-BE49-F238E27FC236}">
                            <a16:creationId xmlns:a16="http://schemas.microsoft.com/office/drawing/2014/main" id="{00000000-0008-0000-0000-0000A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B75B4" id="Text Box 3178" o:spid="_x0000_s1026" type="#_x0000_t202" style="position:absolute;margin-left:0;margin-top:0;width:6pt;height:2.25pt;z-index:2503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79776" behindDoc="0" locked="0" layoutInCell="1" allowOverlap="1" wp14:anchorId="3BB9FC60" wp14:editId="36932C88">
                      <wp:simplePos x="0" y="0"/>
                      <wp:positionH relativeFrom="column">
                        <wp:posOffset>0</wp:posOffset>
                      </wp:positionH>
                      <wp:positionV relativeFrom="paragraph">
                        <wp:posOffset>0</wp:posOffset>
                      </wp:positionV>
                      <wp:extent cx="76200" cy="28575"/>
                      <wp:effectExtent l="19050" t="19050" r="19050" b="28575"/>
                      <wp:wrapNone/>
                      <wp:docPr id="7341" name="Text Box 3177">
                        <a:extLst xmlns:a="http://schemas.openxmlformats.org/drawingml/2006/main">
                          <a:ext uri="{FF2B5EF4-FFF2-40B4-BE49-F238E27FC236}">
                            <a16:creationId xmlns:a16="http://schemas.microsoft.com/office/drawing/2014/main" id="{00000000-0008-0000-0000-0000A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D9EDB" id="Text Box 3177" o:spid="_x0000_s1026" type="#_x0000_t202" style="position:absolute;margin-left:0;margin-top:0;width:6pt;height:2.25pt;z-index:2503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0800" behindDoc="0" locked="0" layoutInCell="1" allowOverlap="1" wp14:anchorId="6913C2B8" wp14:editId="47203346">
                      <wp:simplePos x="0" y="0"/>
                      <wp:positionH relativeFrom="column">
                        <wp:posOffset>0</wp:posOffset>
                      </wp:positionH>
                      <wp:positionV relativeFrom="paragraph">
                        <wp:posOffset>0</wp:posOffset>
                      </wp:positionV>
                      <wp:extent cx="76200" cy="28575"/>
                      <wp:effectExtent l="19050" t="19050" r="19050" b="28575"/>
                      <wp:wrapNone/>
                      <wp:docPr id="7342" name="Text Box 3176">
                        <a:extLst xmlns:a="http://schemas.openxmlformats.org/drawingml/2006/main">
                          <a:ext uri="{FF2B5EF4-FFF2-40B4-BE49-F238E27FC236}">
                            <a16:creationId xmlns:a16="http://schemas.microsoft.com/office/drawing/2014/main" id="{00000000-0008-0000-0000-0000A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6BCF4" id="Text Box 3176" o:spid="_x0000_s1026" type="#_x0000_t202" style="position:absolute;margin-left:0;margin-top:0;width:6pt;height:2.25pt;z-index:2503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1824" behindDoc="0" locked="0" layoutInCell="1" allowOverlap="1" wp14:anchorId="3621F080" wp14:editId="395BE46A">
                      <wp:simplePos x="0" y="0"/>
                      <wp:positionH relativeFrom="column">
                        <wp:posOffset>0</wp:posOffset>
                      </wp:positionH>
                      <wp:positionV relativeFrom="paragraph">
                        <wp:posOffset>0</wp:posOffset>
                      </wp:positionV>
                      <wp:extent cx="76200" cy="28575"/>
                      <wp:effectExtent l="19050" t="19050" r="19050" b="28575"/>
                      <wp:wrapNone/>
                      <wp:docPr id="7343" name="Text Box 3175">
                        <a:extLst xmlns:a="http://schemas.openxmlformats.org/drawingml/2006/main">
                          <a:ext uri="{FF2B5EF4-FFF2-40B4-BE49-F238E27FC236}">
                            <a16:creationId xmlns:a16="http://schemas.microsoft.com/office/drawing/2014/main" id="{00000000-0008-0000-0000-0000A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E9EDE3" id="Text Box 3175" o:spid="_x0000_s1026" type="#_x0000_t202" style="position:absolute;margin-left:0;margin-top:0;width:6pt;height:2.25pt;z-index:2503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2848" behindDoc="0" locked="0" layoutInCell="1" allowOverlap="1" wp14:anchorId="4F14284E" wp14:editId="15568423">
                      <wp:simplePos x="0" y="0"/>
                      <wp:positionH relativeFrom="column">
                        <wp:posOffset>0</wp:posOffset>
                      </wp:positionH>
                      <wp:positionV relativeFrom="paragraph">
                        <wp:posOffset>0</wp:posOffset>
                      </wp:positionV>
                      <wp:extent cx="76200" cy="28575"/>
                      <wp:effectExtent l="19050" t="19050" r="19050" b="28575"/>
                      <wp:wrapNone/>
                      <wp:docPr id="7344" name="Text Box 3174">
                        <a:extLst xmlns:a="http://schemas.openxmlformats.org/drawingml/2006/main">
                          <a:ext uri="{FF2B5EF4-FFF2-40B4-BE49-F238E27FC236}">
                            <a16:creationId xmlns:a16="http://schemas.microsoft.com/office/drawing/2014/main" id="{00000000-0008-0000-0000-0000B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4E7A0" id="Text Box 3174" o:spid="_x0000_s1026" type="#_x0000_t202" style="position:absolute;margin-left:0;margin-top:0;width:6pt;height:2.25pt;z-index:2503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3872" behindDoc="0" locked="0" layoutInCell="1" allowOverlap="1" wp14:anchorId="535B0EF4" wp14:editId="3317ED16">
                      <wp:simplePos x="0" y="0"/>
                      <wp:positionH relativeFrom="column">
                        <wp:posOffset>0</wp:posOffset>
                      </wp:positionH>
                      <wp:positionV relativeFrom="paragraph">
                        <wp:posOffset>0</wp:posOffset>
                      </wp:positionV>
                      <wp:extent cx="76200" cy="28575"/>
                      <wp:effectExtent l="19050" t="19050" r="19050" b="28575"/>
                      <wp:wrapNone/>
                      <wp:docPr id="7345" name="Text Box 3173">
                        <a:extLst xmlns:a="http://schemas.openxmlformats.org/drawingml/2006/main">
                          <a:ext uri="{FF2B5EF4-FFF2-40B4-BE49-F238E27FC236}">
                            <a16:creationId xmlns:a16="http://schemas.microsoft.com/office/drawing/2014/main" id="{00000000-0008-0000-0000-0000B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7D407" id="Text Box 3173" o:spid="_x0000_s1026" type="#_x0000_t202" style="position:absolute;margin-left:0;margin-top:0;width:6pt;height:2.25pt;z-index:2503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4896" behindDoc="0" locked="0" layoutInCell="1" allowOverlap="1" wp14:anchorId="67597F94" wp14:editId="37EF2B93">
                      <wp:simplePos x="0" y="0"/>
                      <wp:positionH relativeFrom="column">
                        <wp:posOffset>0</wp:posOffset>
                      </wp:positionH>
                      <wp:positionV relativeFrom="paragraph">
                        <wp:posOffset>0</wp:posOffset>
                      </wp:positionV>
                      <wp:extent cx="76200" cy="28575"/>
                      <wp:effectExtent l="19050" t="19050" r="19050" b="28575"/>
                      <wp:wrapNone/>
                      <wp:docPr id="7346" name="Text Box 3172">
                        <a:extLst xmlns:a="http://schemas.openxmlformats.org/drawingml/2006/main">
                          <a:ext uri="{FF2B5EF4-FFF2-40B4-BE49-F238E27FC236}">
                            <a16:creationId xmlns:a16="http://schemas.microsoft.com/office/drawing/2014/main" id="{00000000-0008-0000-0000-0000B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B73B6" id="Text Box 3172" o:spid="_x0000_s1026" type="#_x0000_t202" style="position:absolute;margin-left:0;margin-top:0;width:6pt;height:2.25pt;z-index:2503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5920" behindDoc="0" locked="0" layoutInCell="1" allowOverlap="1" wp14:anchorId="6F8041E8" wp14:editId="6D678449">
                      <wp:simplePos x="0" y="0"/>
                      <wp:positionH relativeFrom="column">
                        <wp:posOffset>0</wp:posOffset>
                      </wp:positionH>
                      <wp:positionV relativeFrom="paragraph">
                        <wp:posOffset>0</wp:posOffset>
                      </wp:positionV>
                      <wp:extent cx="76200" cy="28575"/>
                      <wp:effectExtent l="19050" t="19050" r="19050" b="28575"/>
                      <wp:wrapNone/>
                      <wp:docPr id="7347" name="Text Box 3171">
                        <a:extLst xmlns:a="http://schemas.openxmlformats.org/drawingml/2006/main">
                          <a:ext uri="{FF2B5EF4-FFF2-40B4-BE49-F238E27FC236}">
                            <a16:creationId xmlns:a16="http://schemas.microsoft.com/office/drawing/2014/main" id="{00000000-0008-0000-0000-0000B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548C8" id="Text Box 3171" o:spid="_x0000_s1026" type="#_x0000_t202" style="position:absolute;margin-left:0;margin-top:0;width:6pt;height:2.25pt;z-index:2503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6944" behindDoc="0" locked="0" layoutInCell="1" allowOverlap="1" wp14:anchorId="266D45C3" wp14:editId="374AD536">
                      <wp:simplePos x="0" y="0"/>
                      <wp:positionH relativeFrom="column">
                        <wp:posOffset>0</wp:posOffset>
                      </wp:positionH>
                      <wp:positionV relativeFrom="paragraph">
                        <wp:posOffset>0</wp:posOffset>
                      </wp:positionV>
                      <wp:extent cx="76200" cy="28575"/>
                      <wp:effectExtent l="19050" t="19050" r="19050" b="28575"/>
                      <wp:wrapNone/>
                      <wp:docPr id="7348" name="Text Box 3170">
                        <a:extLst xmlns:a="http://schemas.openxmlformats.org/drawingml/2006/main">
                          <a:ext uri="{FF2B5EF4-FFF2-40B4-BE49-F238E27FC236}">
                            <a16:creationId xmlns:a16="http://schemas.microsoft.com/office/drawing/2014/main" id="{00000000-0008-0000-0000-0000B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47E4B" id="Text Box 3170" o:spid="_x0000_s1026" type="#_x0000_t202" style="position:absolute;margin-left:0;margin-top:0;width:6pt;height:2.25pt;z-index:2503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7968" behindDoc="0" locked="0" layoutInCell="1" allowOverlap="1" wp14:anchorId="491A13A5" wp14:editId="4CE259A6">
                      <wp:simplePos x="0" y="0"/>
                      <wp:positionH relativeFrom="column">
                        <wp:posOffset>0</wp:posOffset>
                      </wp:positionH>
                      <wp:positionV relativeFrom="paragraph">
                        <wp:posOffset>0</wp:posOffset>
                      </wp:positionV>
                      <wp:extent cx="76200" cy="28575"/>
                      <wp:effectExtent l="19050" t="19050" r="19050" b="28575"/>
                      <wp:wrapNone/>
                      <wp:docPr id="7349" name="Text Box 3169">
                        <a:extLst xmlns:a="http://schemas.openxmlformats.org/drawingml/2006/main">
                          <a:ext uri="{FF2B5EF4-FFF2-40B4-BE49-F238E27FC236}">
                            <a16:creationId xmlns:a16="http://schemas.microsoft.com/office/drawing/2014/main" id="{00000000-0008-0000-0000-0000B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751A9" id="Text Box 3169" o:spid="_x0000_s1026" type="#_x0000_t202" style="position:absolute;margin-left:0;margin-top:0;width:6pt;height:2.25pt;z-index:2503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88992" behindDoc="0" locked="0" layoutInCell="1" allowOverlap="1" wp14:anchorId="08707790" wp14:editId="229617C3">
                      <wp:simplePos x="0" y="0"/>
                      <wp:positionH relativeFrom="column">
                        <wp:posOffset>0</wp:posOffset>
                      </wp:positionH>
                      <wp:positionV relativeFrom="paragraph">
                        <wp:posOffset>0</wp:posOffset>
                      </wp:positionV>
                      <wp:extent cx="76200" cy="28575"/>
                      <wp:effectExtent l="19050" t="19050" r="19050" b="28575"/>
                      <wp:wrapNone/>
                      <wp:docPr id="7350" name="Text Box 3168">
                        <a:extLst xmlns:a="http://schemas.openxmlformats.org/drawingml/2006/main">
                          <a:ext uri="{FF2B5EF4-FFF2-40B4-BE49-F238E27FC236}">
                            <a16:creationId xmlns:a16="http://schemas.microsoft.com/office/drawing/2014/main" id="{00000000-0008-0000-0000-0000B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520DB5" id="Text Box 3168" o:spid="_x0000_s1026" type="#_x0000_t202" style="position:absolute;margin-left:0;margin-top:0;width:6pt;height:2.25pt;z-index:2503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0016" behindDoc="0" locked="0" layoutInCell="1" allowOverlap="1" wp14:anchorId="5DA781E3" wp14:editId="731A613D">
                      <wp:simplePos x="0" y="0"/>
                      <wp:positionH relativeFrom="column">
                        <wp:posOffset>0</wp:posOffset>
                      </wp:positionH>
                      <wp:positionV relativeFrom="paragraph">
                        <wp:posOffset>0</wp:posOffset>
                      </wp:positionV>
                      <wp:extent cx="76200" cy="28575"/>
                      <wp:effectExtent l="19050" t="19050" r="19050" b="28575"/>
                      <wp:wrapNone/>
                      <wp:docPr id="7351" name="Text Box 3167">
                        <a:extLst xmlns:a="http://schemas.openxmlformats.org/drawingml/2006/main">
                          <a:ext uri="{FF2B5EF4-FFF2-40B4-BE49-F238E27FC236}">
                            <a16:creationId xmlns:a16="http://schemas.microsoft.com/office/drawing/2014/main" id="{00000000-0008-0000-0000-0000B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DF58F" id="Text Box 3167" o:spid="_x0000_s1026" type="#_x0000_t202" style="position:absolute;margin-left:0;margin-top:0;width:6pt;height:2.25pt;z-index:2503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1040" behindDoc="0" locked="0" layoutInCell="1" allowOverlap="1" wp14:anchorId="7E2ED29A" wp14:editId="5611535A">
                      <wp:simplePos x="0" y="0"/>
                      <wp:positionH relativeFrom="column">
                        <wp:posOffset>0</wp:posOffset>
                      </wp:positionH>
                      <wp:positionV relativeFrom="paragraph">
                        <wp:posOffset>0</wp:posOffset>
                      </wp:positionV>
                      <wp:extent cx="76200" cy="28575"/>
                      <wp:effectExtent l="19050" t="19050" r="19050" b="28575"/>
                      <wp:wrapNone/>
                      <wp:docPr id="7352" name="Text Box 3166">
                        <a:extLst xmlns:a="http://schemas.openxmlformats.org/drawingml/2006/main">
                          <a:ext uri="{FF2B5EF4-FFF2-40B4-BE49-F238E27FC236}">
                            <a16:creationId xmlns:a16="http://schemas.microsoft.com/office/drawing/2014/main" id="{00000000-0008-0000-0000-0000B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E0AE3" id="Text Box 3166" o:spid="_x0000_s1026" type="#_x0000_t202" style="position:absolute;margin-left:0;margin-top:0;width:6pt;height:2.25pt;z-index:2503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2064" behindDoc="0" locked="0" layoutInCell="1" allowOverlap="1" wp14:anchorId="655268C9" wp14:editId="71B776A3">
                      <wp:simplePos x="0" y="0"/>
                      <wp:positionH relativeFrom="column">
                        <wp:posOffset>0</wp:posOffset>
                      </wp:positionH>
                      <wp:positionV relativeFrom="paragraph">
                        <wp:posOffset>0</wp:posOffset>
                      </wp:positionV>
                      <wp:extent cx="76200" cy="28575"/>
                      <wp:effectExtent l="19050" t="19050" r="19050" b="28575"/>
                      <wp:wrapNone/>
                      <wp:docPr id="7353" name="Text Box 3165">
                        <a:extLst xmlns:a="http://schemas.openxmlformats.org/drawingml/2006/main">
                          <a:ext uri="{FF2B5EF4-FFF2-40B4-BE49-F238E27FC236}">
                            <a16:creationId xmlns:a16="http://schemas.microsoft.com/office/drawing/2014/main" id="{00000000-0008-0000-0000-0000B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9E2A6" id="Text Box 3165" o:spid="_x0000_s1026" type="#_x0000_t202" style="position:absolute;margin-left:0;margin-top:0;width:6pt;height:2.25pt;z-index:2503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3088" behindDoc="0" locked="0" layoutInCell="1" allowOverlap="1" wp14:anchorId="258AD730" wp14:editId="264F4E57">
                      <wp:simplePos x="0" y="0"/>
                      <wp:positionH relativeFrom="column">
                        <wp:posOffset>0</wp:posOffset>
                      </wp:positionH>
                      <wp:positionV relativeFrom="paragraph">
                        <wp:posOffset>0</wp:posOffset>
                      </wp:positionV>
                      <wp:extent cx="76200" cy="28575"/>
                      <wp:effectExtent l="19050" t="19050" r="19050" b="28575"/>
                      <wp:wrapNone/>
                      <wp:docPr id="7354" name="Text Box 3164">
                        <a:extLst xmlns:a="http://schemas.openxmlformats.org/drawingml/2006/main">
                          <a:ext uri="{FF2B5EF4-FFF2-40B4-BE49-F238E27FC236}">
                            <a16:creationId xmlns:a16="http://schemas.microsoft.com/office/drawing/2014/main" id="{00000000-0008-0000-0000-0000B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BCD8D" id="Text Box 3164" o:spid="_x0000_s1026" type="#_x0000_t202" style="position:absolute;margin-left:0;margin-top:0;width:6pt;height:2.25pt;z-index:2503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4112" behindDoc="0" locked="0" layoutInCell="1" allowOverlap="1" wp14:anchorId="5A6E230E" wp14:editId="4B7D34A6">
                      <wp:simplePos x="0" y="0"/>
                      <wp:positionH relativeFrom="column">
                        <wp:posOffset>0</wp:posOffset>
                      </wp:positionH>
                      <wp:positionV relativeFrom="paragraph">
                        <wp:posOffset>0</wp:posOffset>
                      </wp:positionV>
                      <wp:extent cx="76200" cy="28575"/>
                      <wp:effectExtent l="19050" t="19050" r="19050" b="28575"/>
                      <wp:wrapNone/>
                      <wp:docPr id="7355" name="Text Box 3163">
                        <a:extLst xmlns:a="http://schemas.openxmlformats.org/drawingml/2006/main">
                          <a:ext uri="{FF2B5EF4-FFF2-40B4-BE49-F238E27FC236}">
                            <a16:creationId xmlns:a16="http://schemas.microsoft.com/office/drawing/2014/main" id="{00000000-0008-0000-0000-0000B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532A46" id="Text Box 3163" o:spid="_x0000_s1026" type="#_x0000_t202" style="position:absolute;margin-left:0;margin-top:0;width:6pt;height:2.25pt;z-index:2503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5136" behindDoc="0" locked="0" layoutInCell="1" allowOverlap="1" wp14:anchorId="4E43A906" wp14:editId="1D59A45D">
                      <wp:simplePos x="0" y="0"/>
                      <wp:positionH relativeFrom="column">
                        <wp:posOffset>0</wp:posOffset>
                      </wp:positionH>
                      <wp:positionV relativeFrom="paragraph">
                        <wp:posOffset>0</wp:posOffset>
                      </wp:positionV>
                      <wp:extent cx="76200" cy="28575"/>
                      <wp:effectExtent l="19050" t="19050" r="19050" b="28575"/>
                      <wp:wrapNone/>
                      <wp:docPr id="7356" name="Text Box 3162">
                        <a:extLst xmlns:a="http://schemas.openxmlformats.org/drawingml/2006/main">
                          <a:ext uri="{FF2B5EF4-FFF2-40B4-BE49-F238E27FC236}">
                            <a16:creationId xmlns:a16="http://schemas.microsoft.com/office/drawing/2014/main" id="{00000000-0008-0000-0000-0000B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5961B" id="Text Box 3162" o:spid="_x0000_s1026" type="#_x0000_t202" style="position:absolute;margin-left:0;margin-top:0;width:6pt;height:2.25pt;z-index:2503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6160" behindDoc="0" locked="0" layoutInCell="1" allowOverlap="1" wp14:anchorId="14B83C53" wp14:editId="13035862">
                      <wp:simplePos x="0" y="0"/>
                      <wp:positionH relativeFrom="column">
                        <wp:posOffset>0</wp:posOffset>
                      </wp:positionH>
                      <wp:positionV relativeFrom="paragraph">
                        <wp:posOffset>0</wp:posOffset>
                      </wp:positionV>
                      <wp:extent cx="76200" cy="28575"/>
                      <wp:effectExtent l="19050" t="19050" r="19050" b="28575"/>
                      <wp:wrapNone/>
                      <wp:docPr id="7357" name="Text Box 3161">
                        <a:extLst xmlns:a="http://schemas.openxmlformats.org/drawingml/2006/main">
                          <a:ext uri="{FF2B5EF4-FFF2-40B4-BE49-F238E27FC236}">
                            <a16:creationId xmlns:a16="http://schemas.microsoft.com/office/drawing/2014/main" id="{00000000-0008-0000-0000-0000B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C6A54" id="Text Box 3161" o:spid="_x0000_s1026" type="#_x0000_t202" style="position:absolute;margin-left:0;margin-top:0;width:6pt;height:2.25pt;z-index:2503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7184" behindDoc="0" locked="0" layoutInCell="1" allowOverlap="1" wp14:anchorId="7AEEFA44" wp14:editId="02625DDB">
                      <wp:simplePos x="0" y="0"/>
                      <wp:positionH relativeFrom="column">
                        <wp:posOffset>0</wp:posOffset>
                      </wp:positionH>
                      <wp:positionV relativeFrom="paragraph">
                        <wp:posOffset>0</wp:posOffset>
                      </wp:positionV>
                      <wp:extent cx="76200" cy="28575"/>
                      <wp:effectExtent l="19050" t="19050" r="19050" b="28575"/>
                      <wp:wrapNone/>
                      <wp:docPr id="7358" name="Text Box 3160">
                        <a:extLst xmlns:a="http://schemas.openxmlformats.org/drawingml/2006/main">
                          <a:ext uri="{FF2B5EF4-FFF2-40B4-BE49-F238E27FC236}">
                            <a16:creationId xmlns:a16="http://schemas.microsoft.com/office/drawing/2014/main" id="{00000000-0008-0000-0000-0000B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083B0" id="Text Box 3160" o:spid="_x0000_s1026" type="#_x0000_t202" style="position:absolute;margin-left:0;margin-top:0;width:6pt;height:2.25pt;z-index:2503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8208" behindDoc="0" locked="0" layoutInCell="1" allowOverlap="1" wp14:anchorId="3D03F2CC" wp14:editId="12B73B28">
                      <wp:simplePos x="0" y="0"/>
                      <wp:positionH relativeFrom="column">
                        <wp:posOffset>0</wp:posOffset>
                      </wp:positionH>
                      <wp:positionV relativeFrom="paragraph">
                        <wp:posOffset>0</wp:posOffset>
                      </wp:positionV>
                      <wp:extent cx="76200" cy="28575"/>
                      <wp:effectExtent l="19050" t="19050" r="19050" b="28575"/>
                      <wp:wrapNone/>
                      <wp:docPr id="7359" name="Text Box 3159">
                        <a:extLst xmlns:a="http://schemas.openxmlformats.org/drawingml/2006/main">
                          <a:ext uri="{FF2B5EF4-FFF2-40B4-BE49-F238E27FC236}">
                            <a16:creationId xmlns:a16="http://schemas.microsoft.com/office/drawing/2014/main" id="{00000000-0008-0000-0000-0000B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037A34" id="Text Box 3159" o:spid="_x0000_s1026" type="#_x0000_t202" style="position:absolute;margin-left:0;margin-top:0;width:6pt;height:2.25pt;z-index:2503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399232" behindDoc="0" locked="0" layoutInCell="1" allowOverlap="1" wp14:anchorId="5B864BC2" wp14:editId="1A652189">
                      <wp:simplePos x="0" y="0"/>
                      <wp:positionH relativeFrom="column">
                        <wp:posOffset>0</wp:posOffset>
                      </wp:positionH>
                      <wp:positionV relativeFrom="paragraph">
                        <wp:posOffset>0</wp:posOffset>
                      </wp:positionV>
                      <wp:extent cx="76200" cy="28575"/>
                      <wp:effectExtent l="19050" t="19050" r="19050" b="28575"/>
                      <wp:wrapNone/>
                      <wp:docPr id="7360" name="Text Box 3158">
                        <a:extLst xmlns:a="http://schemas.openxmlformats.org/drawingml/2006/main">
                          <a:ext uri="{FF2B5EF4-FFF2-40B4-BE49-F238E27FC236}">
                            <a16:creationId xmlns:a16="http://schemas.microsoft.com/office/drawing/2014/main" id="{00000000-0008-0000-0000-0000C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AD913" id="Text Box 3158" o:spid="_x0000_s1026" type="#_x0000_t202" style="position:absolute;margin-left:0;margin-top:0;width:6pt;height:2.25pt;z-index:2503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0256" behindDoc="0" locked="0" layoutInCell="1" allowOverlap="1" wp14:anchorId="4A152E8A" wp14:editId="34C4517F">
                      <wp:simplePos x="0" y="0"/>
                      <wp:positionH relativeFrom="column">
                        <wp:posOffset>0</wp:posOffset>
                      </wp:positionH>
                      <wp:positionV relativeFrom="paragraph">
                        <wp:posOffset>0</wp:posOffset>
                      </wp:positionV>
                      <wp:extent cx="76200" cy="28575"/>
                      <wp:effectExtent l="19050" t="19050" r="19050" b="28575"/>
                      <wp:wrapNone/>
                      <wp:docPr id="7361" name="Text Box 3157">
                        <a:extLst xmlns:a="http://schemas.openxmlformats.org/drawingml/2006/main">
                          <a:ext uri="{FF2B5EF4-FFF2-40B4-BE49-F238E27FC236}">
                            <a16:creationId xmlns:a16="http://schemas.microsoft.com/office/drawing/2014/main" id="{00000000-0008-0000-0000-0000C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4A580" id="Text Box 3157" o:spid="_x0000_s1026" type="#_x0000_t202" style="position:absolute;margin-left:0;margin-top:0;width:6pt;height:2.25pt;z-index:2504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1280" behindDoc="0" locked="0" layoutInCell="1" allowOverlap="1" wp14:anchorId="29A72E8A" wp14:editId="6A774EF9">
                      <wp:simplePos x="0" y="0"/>
                      <wp:positionH relativeFrom="column">
                        <wp:posOffset>0</wp:posOffset>
                      </wp:positionH>
                      <wp:positionV relativeFrom="paragraph">
                        <wp:posOffset>0</wp:posOffset>
                      </wp:positionV>
                      <wp:extent cx="76200" cy="28575"/>
                      <wp:effectExtent l="19050" t="19050" r="19050" b="28575"/>
                      <wp:wrapNone/>
                      <wp:docPr id="7362" name="Text Box 3156">
                        <a:extLst xmlns:a="http://schemas.openxmlformats.org/drawingml/2006/main">
                          <a:ext uri="{FF2B5EF4-FFF2-40B4-BE49-F238E27FC236}">
                            <a16:creationId xmlns:a16="http://schemas.microsoft.com/office/drawing/2014/main" id="{00000000-0008-0000-0000-0000C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3A865" id="Text Box 3156" o:spid="_x0000_s1026" type="#_x0000_t202" style="position:absolute;margin-left:0;margin-top:0;width:6pt;height:2.25pt;z-index:2504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2304" behindDoc="0" locked="0" layoutInCell="1" allowOverlap="1" wp14:anchorId="0DB125C6" wp14:editId="7E1D9E7D">
                      <wp:simplePos x="0" y="0"/>
                      <wp:positionH relativeFrom="column">
                        <wp:posOffset>0</wp:posOffset>
                      </wp:positionH>
                      <wp:positionV relativeFrom="paragraph">
                        <wp:posOffset>0</wp:posOffset>
                      </wp:positionV>
                      <wp:extent cx="76200" cy="28575"/>
                      <wp:effectExtent l="19050" t="19050" r="19050" b="28575"/>
                      <wp:wrapNone/>
                      <wp:docPr id="7363" name="Text Box 3155">
                        <a:extLst xmlns:a="http://schemas.openxmlformats.org/drawingml/2006/main">
                          <a:ext uri="{FF2B5EF4-FFF2-40B4-BE49-F238E27FC236}">
                            <a16:creationId xmlns:a16="http://schemas.microsoft.com/office/drawing/2014/main" id="{00000000-0008-0000-0000-0000C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1C54E" id="Text Box 3155" o:spid="_x0000_s1026" type="#_x0000_t202" style="position:absolute;margin-left:0;margin-top:0;width:6pt;height:2.25pt;z-index:2504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3328" behindDoc="0" locked="0" layoutInCell="1" allowOverlap="1" wp14:anchorId="6002D4E6" wp14:editId="5156212A">
                      <wp:simplePos x="0" y="0"/>
                      <wp:positionH relativeFrom="column">
                        <wp:posOffset>0</wp:posOffset>
                      </wp:positionH>
                      <wp:positionV relativeFrom="paragraph">
                        <wp:posOffset>0</wp:posOffset>
                      </wp:positionV>
                      <wp:extent cx="76200" cy="28575"/>
                      <wp:effectExtent l="19050" t="19050" r="19050" b="28575"/>
                      <wp:wrapNone/>
                      <wp:docPr id="7364" name="Text Box 3154">
                        <a:extLst xmlns:a="http://schemas.openxmlformats.org/drawingml/2006/main">
                          <a:ext uri="{FF2B5EF4-FFF2-40B4-BE49-F238E27FC236}">
                            <a16:creationId xmlns:a16="http://schemas.microsoft.com/office/drawing/2014/main" id="{00000000-0008-0000-0000-0000C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2D4981" id="Text Box 3154" o:spid="_x0000_s1026" type="#_x0000_t202" style="position:absolute;margin-left:0;margin-top:0;width:6pt;height:2.25pt;z-index:2504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4352" behindDoc="0" locked="0" layoutInCell="1" allowOverlap="1" wp14:anchorId="67AE6FB1" wp14:editId="7043168E">
                      <wp:simplePos x="0" y="0"/>
                      <wp:positionH relativeFrom="column">
                        <wp:posOffset>0</wp:posOffset>
                      </wp:positionH>
                      <wp:positionV relativeFrom="paragraph">
                        <wp:posOffset>0</wp:posOffset>
                      </wp:positionV>
                      <wp:extent cx="76200" cy="28575"/>
                      <wp:effectExtent l="19050" t="19050" r="19050" b="28575"/>
                      <wp:wrapNone/>
                      <wp:docPr id="7365" name="Text Box 3153">
                        <a:extLst xmlns:a="http://schemas.openxmlformats.org/drawingml/2006/main">
                          <a:ext uri="{FF2B5EF4-FFF2-40B4-BE49-F238E27FC236}">
                            <a16:creationId xmlns:a16="http://schemas.microsoft.com/office/drawing/2014/main" id="{00000000-0008-0000-0000-0000C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5E4196" id="Text Box 3153" o:spid="_x0000_s1026" type="#_x0000_t202" style="position:absolute;margin-left:0;margin-top:0;width:6pt;height:2.25pt;z-index:2504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5376" behindDoc="0" locked="0" layoutInCell="1" allowOverlap="1" wp14:anchorId="29FFC7F9" wp14:editId="58C53EAB">
                      <wp:simplePos x="0" y="0"/>
                      <wp:positionH relativeFrom="column">
                        <wp:posOffset>0</wp:posOffset>
                      </wp:positionH>
                      <wp:positionV relativeFrom="paragraph">
                        <wp:posOffset>0</wp:posOffset>
                      </wp:positionV>
                      <wp:extent cx="76200" cy="28575"/>
                      <wp:effectExtent l="19050" t="19050" r="19050" b="28575"/>
                      <wp:wrapNone/>
                      <wp:docPr id="7366" name="Text Box 3152">
                        <a:extLst xmlns:a="http://schemas.openxmlformats.org/drawingml/2006/main">
                          <a:ext uri="{FF2B5EF4-FFF2-40B4-BE49-F238E27FC236}">
                            <a16:creationId xmlns:a16="http://schemas.microsoft.com/office/drawing/2014/main" id="{00000000-0008-0000-0000-0000C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BFA33" id="Text Box 3152" o:spid="_x0000_s1026" type="#_x0000_t202" style="position:absolute;margin-left:0;margin-top:0;width:6pt;height:2.25pt;z-index:2504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6400" behindDoc="0" locked="0" layoutInCell="1" allowOverlap="1" wp14:anchorId="54A759CC" wp14:editId="22021458">
                      <wp:simplePos x="0" y="0"/>
                      <wp:positionH relativeFrom="column">
                        <wp:posOffset>0</wp:posOffset>
                      </wp:positionH>
                      <wp:positionV relativeFrom="paragraph">
                        <wp:posOffset>0</wp:posOffset>
                      </wp:positionV>
                      <wp:extent cx="76200" cy="28575"/>
                      <wp:effectExtent l="19050" t="19050" r="19050" b="28575"/>
                      <wp:wrapNone/>
                      <wp:docPr id="7367" name="Text Box 3151">
                        <a:extLst xmlns:a="http://schemas.openxmlformats.org/drawingml/2006/main">
                          <a:ext uri="{FF2B5EF4-FFF2-40B4-BE49-F238E27FC236}">
                            <a16:creationId xmlns:a16="http://schemas.microsoft.com/office/drawing/2014/main" id="{00000000-0008-0000-0000-0000C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85517" id="Text Box 3151" o:spid="_x0000_s1026" type="#_x0000_t202" style="position:absolute;margin-left:0;margin-top:0;width:6pt;height:2.25pt;z-index:2504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7424" behindDoc="0" locked="0" layoutInCell="1" allowOverlap="1" wp14:anchorId="332CC5BF" wp14:editId="44D32EDD">
                      <wp:simplePos x="0" y="0"/>
                      <wp:positionH relativeFrom="column">
                        <wp:posOffset>0</wp:posOffset>
                      </wp:positionH>
                      <wp:positionV relativeFrom="paragraph">
                        <wp:posOffset>0</wp:posOffset>
                      </wp:positionV>
                      <wp:extent cx="76200" cy="28575"/>
                      <wp:effectExtent l="19050" t="19050" r="19050" b="28575"/>
                      <wp:wrapNone/>
                      <wp:docPr id="7368" name="Text Box 3150">
                        <a:extLst xmlns:a="http://schemas.openxmlformats.org/drawingml/2006/main">
                          <a:ext uri="{FF2B5EF4-FFF2-40B4-BE49-F238E27FC236}">
                            <a16:creationId xmlns:a16="http://schemas.microsoft.com/office/drawing/2014/main" id="{00000000-0008-0000-0000-0000C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86DC39" id="Text Box 3150" o:spid="_x0000_s1026" type="#_x0000_t202" style="position:absolute;margin-left:0;margin-top:0;width:6pt;height:2.25pt;z-index:2504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8448" behindDoc="0" locked="0" layoutInCell="1" allowOverlap="1" wp14:anchorId="57AAF3AC" wp14:editId="74B9A548">
                      <wp:simplePos x="0" y="0"/>
                      <wp:positionH relativeFrom="column">
                        <wp:posOffset>0</wp:posOffset>
                      </wp:positionH>
                      <wp:positionV relativeFrom="paragraph">
                        <wp:posOffset>0</wp:posOffset>
                      </wp:positionV>
                      <wp:extent cx="76200" cy="28575"/>
                      <wp:effectExtent l="19050" t="19050" r="19050" b="28575"/>
                      <wp:wrapNone/>
                      <wp:docPr id="7369" name="Text Box 3149">
                        <a:extLst xmlns:a="http://schemas.openxmlformats.org/drawingml/2006/main">
                          <a:ext uri="{FF2B5EF4-FFF2-40B4-BE49-F238E27FC236}">
                            <a16:creationId xmlns:a16="http://schemas.microsoft.com/office/drawing/2014/main" id="{00000000-0008-0000-0000-0000C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34DE3" id="Text Box 3149" o:spid="_x0000_s1026" type="#_x0000_t202" style="position:absolute;margin-left:0;margin-top:0;width:6pt;height:2.25pt;z-index:2504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09472" behindDoc="0" locked="0" layoutInCell="1" allowOverlap="1" wp14:anchorId="5452EBAB" wp14:editId="1106A28F">
                      <wp:simplePos x="0" y="0"/>
                      <wp:positionH relativeFrom="column">
                        <wp:posOffset>0</wp:posOffset>
                      </wp:positionH>
                      <wp:positionV relativeFrom="paragraph">
                        <wp:posOffset>0</wp:posOffset>
                      </wp:positionV>
                      <wp:extent cx="76200" cy="28575"/>
                      <wp:effectExtent l="19050" t="19050" r="19050" b="28575"/>
                      <wp:wrapNone/>
                      <wp:docPr id="7370" name="Text Box 3148">
                        <a:extLst xmlns:a="http://schemas.openxmlformats.org/drawingml/2006/main">
                          <a:ext uri="{FF2B5EF4-FFF2-40B4-BE49-F238E27FC236}">
                            <a16:creationId xmlns:a16="http://schemas.microsoft.com/office/drawing/2014/main" id="{00000000-0008-0000-0000-0000C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38090" id="Text Box 3148" o:spid="_x0000_s1026" type="#_x0000_t202" style="position:absolute;margin-left:0;margin-top:0;width:6pt;height:2.25pt;z-index:2504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0496" behindDoc="0" locked="0" layoutInCell="1" allowOverlap="1" wp14:anchorId="0C27E554" wp14:editId="469714E7">
                      <wp:simplePos x="0" y="0"/>
                      <wp:positionH relativeFrom="column">
                        <wp:posOffset>0</wp:posOffset>
                      </wp:positionH>
                      <wp:positionV relativeFrom="paragraph">
                        <wp:posOffset>0</wp:posOffset>
                      </wp:positionV>
                      <wp:extent cx="76200" cy="28575"/>
                      <wp:effectExtent l="19050" t="19050" r="19050" b="28575"/>
                      <wp:wrapNone/>
                      <wp:docPr id="7371" name="Text Box 3147">
                        <a:extLst xmlns:a="http://schemas.openxmlformats.org/drawingml/2006/main">
                          <a:ext uri="{FF2B5EF4-FFF2-40B4-BE49-F238E27FC236}">
                            <a16:creationId xmlns:a16="http://schemas.microsoft.com/office/drawing/2014/main" id="{00000000-0008-0000-0000-0000C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F75B8" id="Text Box 3147" o:spid="_x0000_s1026" type="#_x0000_t202" style="position:absolute;margin-left:0;margin-top:0;width:6pt;height:2.25pt;z-index:2504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1520" behindDoc="0" locked="0" layoutInCell="1" allowOverlap="1" wp14:anchorId="719571B3" wp14:editId="2D09AA4D">
                      <wp:simplePos x="0" y="0"/>
                      <wp:positionH relativeFrom="column">
                        <wp:posOffset>0</wp:posOffset>
                      </wp:positionH>
                      <wp:positionV relativeFrom="paragraph">
                        <wp:posOffset>0</wp:posOffset>
                      </wp:positionV>
                      <wp:extent cx="76200" cy="28575"/>
                      <wp:effectExtent l="19050" t="19050" r="19050" b="28575"/>
                      <wp:wrapNone/>
                      <wp:docPr id="7372" name="Text Box 3146">
                        <a:extLst xmlns:a="http://schemas.openxmlformats.org/drawingml/2006/main">
                          <a:ext uri="{FF2B5EF4-FFF2-40B4-BE49-F238E27FC236}">
                            <a16:creationId xmlns:a16="http://schemas.microsoft.com/office/drawing/2014/main" id="{00000000-0008-0000-0000-0000C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38F51" id="Text Box 3146" o:spid="_x0000_s1026" type="#_x0000_t202" style="position:absolute;margin-left:0;margin-top:0;width:6pt;height:2.25pt;z-index:2504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2544" behindDoc="0" locked="0" layoutInCell="1" allowOverlap="1" wp14:anchorId="0D37C3FC" wp14:editId="66D71147">
                      <wp:simplePos x="0" y="0"/>
                      <wp:positionH relativeFrom="column">
                        <wp:posOffset>0</wp:posOffset>
                      </wp:positionH>
                      <wp:positionV relativeFrom="paragraph">
                        <wp:posOffset>0</wp:posOffset>
                      </wp:positionV>
                      <wp:extent cx="76200" cy="28575"/>
                      <wp:effectExtent l="19050" t="19050" r="19050" b="28575"/>
                      <wp:wrapNone/>
                      <wp:docPr id="7373" name="Text Box 3145">
                        <a:extLst xmlns:a="http://schemas.openxmlformats.org/drawingml/2006/main">
                          <a:ext uri="{FF2B5EF4-FFF2-40B4-BE49-F238E27FC236}">
                            <a16:creationId xmlns:a16="http://schemas.microsoft.com/office/drawing/2014/main" id="{00000000-0008-0000-0000-0000C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36704" id="Text Box 3145" o:spid="_x0000_s1026" type="#_x0000_t202" style="position:absolute;margin-left:0;margin-top:0;width:6pt;height:2.25pt;z-index:2504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3568" behindDoc="0" locked="0" layoutInCell="1" allowOverlap="1" wp14:anchorId="2F665A03" wp14:editId="63BED1AB">
                      <wp:simplePos x="0" y="0"/>
                      <wp:positionH relativeFrom="column">
                        <wp:posOffset>0</wp:posOffset>
                      </wp:positionH>
                      <wp:positionV relativeFrom="paragraph">
                        <wp:posOffset>0</wp:posOffset>
                      </wp:positionV>
                      <wp:extent cx="76200" cy="28575"/>
                      <wp:effectExtent l="19050" t="19050" r="19050" b="28575"/>
                      <wp:wrapNone/>
                      <wp:docPr id="7374" name="Text Box 3144">
                        <a:extLst xmlns:a="http://schemas.openxmlformats.org/drawingml/2006/main">
                          <a:ext uri="{FF2B5EF4-FFF2-40B4-BE49-F238E27FC236}">
                            <a16:creationId xmlns:a16="http://schemas.microsoft.com/office/drawing/2014/main" id="{00000000-0008-0000-0000-0000C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7E9D8" id="Text Box 3144" o:spid="_x0000_s1026" type="#_x0000_t202" style="position:absolute;margin-left:0;margin-top:0;width:6pt;height:2.25pt;z-index:2504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4592" behindDoc="0" locked="0" layoutInCell="1" allowOverlap="1" wp14:anchorId="0497F92A" wp14:editId="2A7E7725">
                      <wp:simplePos x="0" y="0"/>
                      <wp:positionH relativeFrom="column">
                        <wp:posOffset>0</wp:posOffset>
                      </wp:positionH>
                      <wp:positionV relativeFrom="paragraph">
                        <wp:posOffset>0</wp:posOffset>
                      </wp:positionV>
                      <wp:extent cx="76200" cy="28575"/>
                      <wp:effectExtent l="19050" t="19050" r="19050" b="28575"/>
                      <wp:wrapNone/>
                      <wp:docPr id="7375" name="Text Box 3143">
                        <a:extLst xmlns:a="http://schemas.openxmlformats.org/drawingml/2006/main">
                          <a:ext uri="{FF2B5EF4-FFF2-40B4-BE49-F238E27FC236}">
                            <a16:creationId xmlns:a16="http://schemas.microsoft.com/office/drawing/2014/main" id="{00000000-0008-0000-0000-0000C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878EB" id="Text Box 3143" o:spid="_x0000_s1026" type="#_x0000_t202" style="position:absolute;margin-left:0;margin-top:0;width:6pt;height:2.25pt;z-index:2504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5616" behindDoc="0" locked="0" layoutInCell="1" allowOverlap="1" wp14:anchorId="553E6C17" wp14:editId="50ADA11B">
                      <wp:simplePos x="0" y="0"/>
                      <wp:positionH relativeFrom="column">
                        <wp:posOffset>0</wp:posOffset>
                      </wp:positionH>
                      <wp:positionV relativeFrom="paragraph">
                        <wp:posOffset>0</wp:posOffset>
                      </wp:positionV>
                      <wp:extent cx="76200" cy="28575"/>
                      <wp:effectExtent l="19050" t="19050" r="19050" b="28575"/>
                      <wp:wrapNone/>
                      <wp:docPr id="7376" name="Text Box 3142">
                        <a:extLst xmlns:a="http://schemas.openxmlformats.org/drawingml/2006/main">
                          <a:ext uri="{FF2B5EF4-FFF2-40B4-BE49-F238E27FC236}">
                            <a16:creationId xmlns:a16="http://schemas.microsoft.com/office/drawing/2014/main" id="{00000000-0008-0000-0000-0000D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07EBB" id="Text Box 3142" o:spid="_x0000_s1026" type="#_x0000_t202" style="position:absolute;margin-left:0;margin-top:0;width:6pt;height:2.25pt;z-index:2504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6640" behindDoc="0" locked="0" layoutInCell="1" allowOverlap="1" wp14:anchorId="56C59229" wp14:editId="300A5A68">
                      <wp:simplePos x="0" y="0"/>
                      <wp:positionH relativeFrom="column">
                        <wp:posOffset>0</wp:posOffset>
                      </wp:positionH>
                      <wp:positionV relativeFrom="paragraph">
                        <wp:posOffset>0</wp:posOffset>
                      </wp:positionV>
                      <wp:extent cx="76200" cy="28575"/>
                      <wp:effectExtent l="19050" t="19050" r="19050" b="28575"/>
                      <wp:wrapNone/>
                      <wp:docPr id="7377" name="Text Box 3141">
                        <a:extLst xmlns:a="http://schemas.openxmlformats.org/drawingml/2006/main">
                          <a:ext uri="{FF2B5EF4-FFF2-40B4-BE49-F238E27FC236}">
                            <a16:creationId xmlns:a16="http://schemas.microsoft.com/office/drawing/2014/main" id="{00000000-0008-0000-0000-0000D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FE92B" id="Text Box 3141" o:spid="_x0000_s1026" type="#_x0000_t202" style="position:absolute;margin-left:0;margin-top:0;width:6pt;height:2.25pt;z-index:2504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7664" behindDoc="0" locked="0" layoutInCell="1" allowOverlap="1" wp14:anchorId="748506A2" wp14:editId="183B1A35">
                      <wp:simplePos x="0" y="0"/>
                      <wp:positionH relativeFrom="column">
                        <wp:posOffset>0</wp:posOffset>
                      </wp:positionH>
                      <wp:positionV relativeFrom="paragraph">
                        <wp:posOffset>0</wp:posOffset>
                      </wp:positionV>
                      <wp:extent cx="76200" cy="28575"/>
                      <wp:effectExtent l="19050" t="19050" r="19050" b="28575"/>
                      <wp:wrapNone/>
                      <wp:docPr id="7378" name="Text Box 3140">
                        <a:extLst xmlns:a="http://schemas.openxmlformats.org/drawingml/2006/main">
                          <a:ext uri="{FF2B5EF4-FFF2-40B4-BE49-F238E27FC236}">
                            <a16:creationId xmlns:a16="http://schemas.microsoft.com/office/drawing/2014/main" id="{00000000-0008-0000-0000-0000D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07F73" id="Text Box 3140" o:spid="_x0000_s1026" type="#_x0000_t202" style="position:absolute;margin-left:0;margin-top:0;width:6pt;height:2.25pt;z-index:2504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8688" behindDoc="0" locked="0" layoutInCell="1" allowOverlap="1" wp14:anchorId="2E5C6997" wp14:editId="2E690F3D">
                      <wp:simplePos x="0" y="0"/>
                      <wp:positionH relativeFrom="column">
                        <wp:posOffset>0</wp:posOffset>
                      </wp:positionH>
                      <wp:positionV relativeFrom="paragraph">
                        <wp:posOffset>0</wp:posOffset>
                      </wp:positionV>
                      <wp:extent cx="76200" cy="28575"/>
                      <wp:effectExtent l="19050" t="19050" r="19050" b="28575"/>
                      <wp:wrapNone/>
                      <wp:docPr id="7379" name="Text Box 3139">
                        <a:extLst xmlns:a="http://schemas.openxmlformats.org/drawingml/2006/main">
                          <a:ext uri="{FF2B5EF4-FFF2-40B4-BE49-F238E27FC236}">
                            <a16:creationId xmlns:a16="http://schemas.microsoft.com/office/drawing/2014/main" id="{00000000-0008-0000-0000-0000D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583AB" id="Text Box 3139" o:spid="_x0000_s1026" type="#_x0000_t202" style="position:absolute;margin-left:0;margin-top:0;width:6pt;height:2.25pt;z-index:2504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19712" behindDoc="0" locked="0" layoutInCell="1" allowOverlap="1" wp14:anchorId="2A4B9FB2" wp14:editId="0F7A628B">
                      <wp:simplePos x="0" y="0"/>
                      <wp:positionH relativeFrom="column">
                        <wp:posOffset>0</wp:posOffset>
                      </wp:positionH>
                      <wp:positionV relativeFrom="paragraph">
                        <wp:posOffset>0</wp:posOffset>
                      </wp:positionV>
                      <wp:extent cx="76200" cy="28575"/>
                      <wp:effectExtent l="19050" t="19050" r="19050" b="28575"/>
                      <wp:wrapNone/>
                      <wp:docPr id="7380" name="Text Box 3138">
                        <a:extLst xmlns:a="http://schemas.openxmlformats.org/drawingml/2006/main">
                          <a:ext uri="{FF2B5EF4-FFF2-40B4-BE49-F238E27FC236}">
                            <a16:creationId xmlns:a16="http://schemas.microsoft.com/office/drawing/2014/main" id="{00000000-0008-0000-0000-0000D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0C9F5" id="Text Box 3138" o:spid="_x0000_s1026" type="#_x0000_t202" style="position:absolute;margin-left:0;margin-top:0;width:6pt;height:2.25pt;z-index:2504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0736" behindDoc="0" locked="0" layoutInCell="1" allowOverlap="1" wp14:anchorId="323A4156" wp14:editId="652317A1">
                      <wp:simplePos x="0" y="0"/>
                      <wp:positionH relativeFrom="column">
                        <wp:posOffset>0</wp:posOffset>
                      </wp:positionH>
                      <wp:positionV relativeFrom="paragraph">
                        <wp:posOffset>0</wp:posOffset>
                      </wp:positionV>
                      <wp:extent cx="76200" cy="28575"/>
                      <wp:effectExtent l="19050" t="19050" r="19050" b="28575"/>
                      <wp:wrapNone/>
                      <wp:docPr id="7381" name="Text Box 3137">
                        <a:extLst xmlns:a="http://schemas.openxmlformats.org/drawingml/2006/main">
                          <a:ext uri="{FF2B5EF4-FFF2-40B4-BE49-F238E27FC236}">
                            <a16:creationId xmlns:a16="http://schemas.microsoft.com/office/drawing/2014/main" id="{00000000-0008-0000-0000-0000D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F3E2E" id="Text Box 3137" o:spid="_x0000_s1026" type="#_x0000_t202" style="position:absolute;margin-left:0;margin-top:0;width:6pt;height:2.25pt;z-index:2504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1760" behindDoc="0" locked="0" layoutInCell="1" allowOverlap="1" wp14:anchorId="7FE959A1" wp14:editId="0E4E70FB">
                      <wp:simplePos x="0" y="0"/>
                      <wp:positionH relativeFrom="column">
                        <wp:posOffset>0</wp:posOffset>
                      </wp:positionH>
                      <wp:positionV relativeFrom="paragraph">
                        <wp:posOffset>0</wp:posOffset>
                      </wp:positionV>
                      <wp:extent cx="76200" cy="28575"/>
                      <wp:effectExtent l="19050" t="19050" r="19050" b="28575"/>
                      <wp:wrapNone/>
                      <wp:docPr id="7382" name="Text Box 3136">
                        <a:extLst xmlns:a="http://schemas.openxmlformats.org/drawingml/2006/main">
                          <a:ext uri="{FF2B5EF4-FFF2-40B4-BE49-F238E27FC236}">
                            <a16:creationId xmlns:a16="http://schemas.microsoft.com/office/drawing/2014/main" id="{00000000-0008-0000-0000-0000D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1AACF1" id="Text Box 3136" o:spid="_x0000_s1026" type="#_x0000_t202" style="position:absolute;margin-left:0;margin-top:0;width:6pt;height:2.25pt;z-index:2504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2784" behindDoc="0" locked="0" layoutInCell="1" allowOverlap="1" wp14:anchorId="36206A14" wp14:editId="7250F977">
                      <wp:simplePos x="0" y="0"/>
                      <wp:positionH relativeFrom="column">
                        <wp:posOffset>0</wp:posOffset>
                      </wp:positionH>
                      <wp:positionV relativeFrom="paragraph">
                        <wp:posOffset>0</wp:posOffset>
                      </wp:positionV>
                      <wp:extent cx="76200" cy="28575"/>
                      <wp:effectExtent l="19050" t="19050" r="19050" b="28575"/>
                      <wp:wrapNone/>
                      <wp:docPr id="7383" name="Text Box 3135">
                        <a:extLst xmlns:a="http://schemas.openxmlformats.org/drawingml/2006/main">
                          <a:ext uri="{FF2B5EF4-FFF2-40B4-BE49-F238E27FC236}">
                            <a16:creationId xmlns:a16="http://schemas.microsoft.com/office/drawing/2014/main" id="{00000000-0008-0000-0000-0000D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55F59" id="Text Box 3135" o:spid="_x0000_s1026" type="#_x0000_t202" style="position:absolute;margin-left:0;margin-top:0;width:6pt;height:2.25pt;z-index:2504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3808" behindDoc="0" locked="0" layoutInCell="1" allowOverlap="1" wp14:anchorId="14924D05" wp14:editId="277F317C">
                      <wp:simplePos x="0" y="0"/>
                      <wp:positionH relativeFrom="column">
                        <wp:posOffset>0</wp:posOffset>
                      </wp:positionH>
                      <wp:positionV relativeFrom="paragraph">
                        <wp:posOffset>0</wp:posOffset>
                      </wp:positionV>
                      <wp:extent cx="76200" cy="28575"/>
                      <wp:effectExtent l="19050" t="19050" r="19050" b="28575"/>
                      <wp:wrapNone/>
                      <wp:docPr id="7384" name="Text Box 3134">
                        <a:extLst xmlns:a="http://schemas.openxmlformats.org/drawingml/2006/main">
                          <a:ext uri="{FF2B5EF4-FFF2-40B4-BE49-F238E27FC236}">
                            <a16:creationId xmlns:a16="http://schemas.microsoft.com/office/drawing/2014/main" id="{00000000-0008-0000-0000-0000D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40544" id="Text Box 3134" o:spid="_x0000_s1026" type="#_x0000_t202" style="position:absolute;margin-left:0;margin-top:0;width:6pt;height:2.25pt;z-index:2504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4832" behindDoc="0" locked="0" layoutInCell="1" allowOverlap="1" wp14:anchorId="4BA184CB" wp14:editId="559A2136">
                      <wp:simplePos x="0" y="0"/>
                      <wp:positionH relativeFrom="column">
                        <wp:posOffset>0</wp:posOffset>
                      </wp:positionH>
                      <wp:positionV relativeFrom="paragraph">
                        <wp:posOffset>0</wp:posOffset>
                      </wp:positionV>
                      <wp:extent cx="76200" cy="28575"/>
                      <wp:effectExtent l="19050" t="19050" r="19050" b="28575"/>
                      <wp:wrapNone/>
                      <wp:docPr id="7385" name="Text Box 3133">
                        <a:extLst xmlns:a="http://schemas.openxmlformats.org/drawingml/2006/main">
                          <a:ext uri="{FF2B5EF4-FFF2-40B4-BE49-F238E27FC236}">
                            <a16:creationId xmlns:a16="http://schemas.microsoft.com/office/drawing/2014/main" id="{00000000-0008-0000-0000-0000D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9BDB19" id="Text Box 3133" o:spid="_x0000_s1026" type="#_x0000_t202" style="position:absolute;margin-left:0;margin-top:0;width:6pt;height:2.25pt;z-index:2504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5856" behindDoc="0" locked="0" layoutInCell="1" allowOverlap="1" wp14:anchorId="0E7040A2" wp14:editId="14F8F32E">
                      <wp:simplePos x="0" y="0"/>
                      <wp:positionH relativeFrom="column">
                        <wp:posOffset>0</wp:posOffset>
                      </wp:positionH>
                      <wp:positionV relativeFrom="paragraph">
                        <wp:posOffset>0</wp:posOffset>
                      </wp:positionV>
                      <wp:extent cx="76200" cy="28575"/>
                      <wp:effectExtent l="19050" t="19050" r="19050" b="28575"/>
                      <wp:wrapNone/>
                      <wp:docPr id="7386" name="Text Box 3132">
                        <a:extLst xmlns:a="http://schemas.openxmlformats.org/drawingml/2006/main">
                          <a:ext uri="{FF2B5EF4-FFF2-40B4-BE49-F238E27FC236}">
                            <a16:creationId xmlns:a16="http://schemas.microsoft.com/office/drawing/2014/main" id="{00000000-0008-0000-0000-0000D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7EBD4" id="Text Box 3132" o:spid="_x0000_s1026" type="#_x0000_t202" style="position:absolute;margin-left:0;margin-top:0;width:6pt;height:2.25pt;z-index:2504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6880" behindDoc="0" locked="0" layoutInCell="1" allowOverlap="1" wp14:anchorId="036C3503" wp14:editId="2D95E808">
                      <wp:simplePos x="0" y="0"/>
                      <wp:positionH relativeFrom="column">
                        <wp:posOffset>0</wp:posOffset>
                      </wp:positionH>
                      <wp:positionV relativeFrom="paragraph">
                        <wp:posOffset>0</wp:posOffset>
                      </wp:positionV>
                      <wp:extent cx="76200" cy="28575"/>
                      <wp:effectExtent l="19050" t="19050" r="19050" b="28575"/>
                      <wp:wrapNone/>
                      <wp:docPr id="7387" name="Text Box 3131">
                        <a:extLst xmlns:a="http://schemas.openxmlformats.org/drawingml/2006/main">
                          <a:ext uri="{FF2B5EF4-FFF2-40B4-BE49-F238E27FC236}">
                            <a16:creationId xmlns:a16="http://schemas.microsoft.com/office/drawing/2014/main" id="{00000000-0008-0000-0000-0000D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EB49CD" id="Text Box 3131" o:spid="_x0000_s1026" type="#_x0000_t202" style="position:absolute;margin-left:0;margin-top:0;width:6pt;height:2.25pt;z-index:2504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7904" behindDoc="0" locked="0" layoutInCell="1" allowOverlap="1" wp14:anchorId="693A635E" wp14:editId="6AF336D9">
                      <wp:simplePos x="0" y="0"/>
                      <wp:positionH relativeFrom="column">
                        <wp:posOffset>0</wp:posOffset>
                      </wp:positionH>
                      <wp:positionV relativeFrom="paragraph">
                        <wp:posOffset>0</wp:posOffset>
                      </wp:positionV>
                      <wp:extent cx="76200" cy="28575"/>
                      <wp:effectExtent l="19050" t="19050" r="19050" b="28575"/>
                      <wp:wrapNone/>
                      <wp:docPr id="7388" name="Text Box 3130">
                        <a:extLst xmlns:a="http://schemas.openxmlformats.org/drawingml/2006/main">
                          <a:ext uri="{FF2B5EF4-FFF2-40B4-BE49-F238E27FC236}">
                            <a16:creationId xmlns:a16="http://schemas.microsoft.com/office/drawing/2014/main" id="{00000000-0008-0000-0000-0000D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CA69A" id="Text Box 3130" o:spid="_x0000_s1026" type="#_x0000_t202" style="position:absolute;margin-left:0;margin-top:0;width:6pt;height:2.25pt;z-index:2504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8928" behindDoc="0" locked="0" layoutInCell="1" allowOverlap="1" wp14:anchorId="0002FE98" wp14:editId="0F8C08AA">
                      <wp:simplePos x="0" y="0"/>
                      <wp:positionH relativeFrom="column">
                        <wp:posOffset>0</wp:posOffset>
                      </wp:positionH>
                      <wp:positionV relativeFrom="paragraph">
                        <wp:posOffset>0</wp:posOffset>
                      </wp:positionV>
                      <wp:extent cx="76200" cy="28575"/>
                      <wp:effectExtent l="19050" t="19050" r="19050" b="28575"/>
                      <wp:wrapNone/>
                      <wp:docPr id="7389" name="Text Box 3129">
                        <a:extLst xmlns:a="http://schemas.openxmlformats.org/drawingml/2006/main">
                          <a:ext uri="{FF2B5EF4-FFF2-40B4-BE49-F238E27FC236}">
                            <a16:creationId xmlns:a16="http://schemas.microsoft.com/office/drawing/2014/main" id="{00000000-0008-0000-0000-0000D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B7E04" id="Text Box 3129" o:spid="_x0000_s1026" type="#_x0000_t202" style="position:absolute;margin-left:0;margin-top:0;width:6pt;height:2.25pt;z-index:2504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29952" behindDoc="0" locked="0" layoutInCell="1" allowOverlap="1" wp14:anchorId="0DEDC0D9" wp14:editId="0A350F8B">
                      <wp:simplePos x="0" y="0"/>
                      <wp:positionH relativeFrom="column">
                        <wp:posOffset>0</wp:posOffset>
                      </wp:positionH>
                      <wp:positionV relativeFrom="paragraph">
                        <wp:posOffset>0</wp:posOffset>
                      </wp:positionV>
                      <wp:extent cx="76200" cy="28575"/>
                      <wp:effectExtent l="19050" t="19050" r="19050" b="28575"/>
                      <wp:wrapNone/>
                      <wp:docPr id="7390" name="Text Box 3128">
                        <a:extLst xmlns:a="http://schemas.openxmlformats.org/drawingml/2006/main">
                          <a:ext uri="{FF2B5EF4-FFF2-40B4-BE49-F238E27FC236}">
                            <a16:creationId xmlns:a16="http://schemas.microsoft.com/office/drawing/2014/main" id="{00000000-0008-0000-0000-0000D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590F8" id="Text Box 3128" o:spid="_x0000_s1026" type="#_x0000_t202" style="position:absolute;margin-left:0;margin-top:0;width:6pt;height:2.25pt;z-index:2504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0976" behindDoc="0" locked="0" layoutInCell="1" allowOverlap="1" wp14:anchorId="750BFE13" wp14:editId="30A1FA4C">
                      <wp:simplePos x="0" y="0"/>
                      <wp:positionH relativeFrom="column">
                        <wp:posOffset>0</wp:posOffset>
                      </wp:positionH>
                      <wp:positionV relativeFrom="paragraph">
                        <wp:posOffset>0</wp:posOffset>
                      </wp:positionV>
                      <wp:extent cx="76200" cy="28575"/>
                      <wp:effectExtent l="19050" t="19050" r="19050" b="28575"/>
                      <wp:wrapNone/>
                      <wp:docPr id="7391" name="Text Box 3127">
                        <a:extLst xmlns:a="http://schemas.openxmlformats.org/drawingml/2006/main">
                          <a:ext uri="{FF2B5EF4-FFF2-40B4-BE49-F238E27FC236}">
                            <a16:creationId xmlns:a16="http://schemas.microsoft.com/office/drawing/2014/main" id="{00000000-0008-0000-0000-0000D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AB3F4" id="Text Box 3127" o:spid="_x0000_s1026" type="#_x0000_t202" style="position:absolute;margin-left:0;margin-top:0;width:6pt;height:2.25pt;z-index:2504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2000" behindDoc="0" locked="0" layoutInCell="1" allowOverlap="1" wp14:anchorId="681F243C" wp14:editId="510C154B">
                      <wp:simplePos x="0" y="0"/>
                      <wp:positionH relativeFrom="column">
                        <wp:posOffset>0</wp:posOffset>
                      </wp:positionH>
                      <wp:positionV relativeFrom="paragraph">
                        <wp:posOffset>0</wp:posOffset>
                      </wp:positionV>
                      <wp:extent cx="76200" cy="28575"/>
                      <wp:effectExtent l="19050" t="19050" r="19050" b="28575"/>
                      <wp:wrapNone/>
                      <wp:docPr id="7392" name="Text Box 3126">
                        <a:extLst xmlns:a="http://schemas.openxmlformats.org/drawingml/2006/main">
                          <a:ext uri="{FF2B5EF4-FFF2-40B4-BE49-F238E27FC236}">
                            <a16:creationId xmlns:a16="http://schemas.microsoft.com/office/drawing/2014/main" id="{00000000-0008-0000-0000-0000E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25A0A" id="Text Box 3126" o:spid="_x0000_s1026" type="#_x0000_t202" style="position:absolute;margin-left:0;margin-top:0;width:6pt;height:2.25pt;z-index:2504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3024" behindDoc="0" locked="0" layoutInCell="1" allowOverlap="1" wp14:anchorId="0DBE07AA" wp14:editId="5799B65C">
                      <wp:simplePos x="0" y="0"/>
                      <wp:positionH relativeFrom="column">
                        <wp:posOffset>0</wp:posOffset>
                      </wp:positionH>
                      <wp:positionV relativeFrom="paragraph">
                        <wp:posOffset>0</wp:posOffset>
                      </wp:positionV>
                      <wp:extent cx="76200" cy="28575"/>
                      <wp:effectExtent l="19050" t="19050" r="19050" b="28575"/>
                      <wp:wrapNone/>
                      <wp:docPr id="7393" name="Text Box 3125">
                        <a:extLst xmlns:a="http://schemas.openxmlformats.org/drawingml/2006/main">
                          <a:ext uri="{FF2B5EF4-FFF2-40B4-BE49-F238E27FC236}">
                            <a16:creationId xmlns:a16="http://schemas.microsoft.com/office/drawing/2014/main" id="{00000000-0008-0000-0000-0000E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DBC48" id="Text Box 3125" o:spid="_x0000_s1026" type="#_x0000_t202" style="position:absolute;margin-left:0;margin-top:0;width:6pt;height:2.25pt;z-index:2504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4048" behindDoc="0" locked="0" layoutInCell="1" allowOverlap="1" wp14:anchorId="4E38AD85" wp14:editId="3EF5D8A4">
                      <wp:simplePos x="0" y="0"/>
                      <wp:positionH relativeFrom="column">
                        <wp:posOffset>0</wp:posOffset>
                      </wp:positionH>
                      <wp:positionV relativeFrom="paragraph">
                        <wp:posOffset>0</wp:posOffset>
                      </wp:positionV>
                      <wp:extent cx="76200" cy="28575"/>
                      <wp:effectExtent l="19050" t="19050" r="19050" b="28575"/>
                      <wp:wrapNone/>
                      <wp:docPr id="7394" name="Text Box 3124">
                        <a:extLst xmlns:a="http://schemas.openxmlformats.org/drawingml/2006/main">
                          <a:ext uri="{FF2B5EF4-FFF2-40B4-BE49-F238E27FC236}">
                            <a16:creationId xmlns:a16="http://schemas.microsoft.com/office/drawing/2014/main" id="{00000000-0008-0000-0000-0000E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1169D6" id="Text Box 3124" o:spid="_x0000_s1026" type="#_x0000_t202" style="position:absolute;margin-left:0;margin-top:0;width:6pt;height:2.25pt;z-index:2504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5072" behindDoc="0" locked="0" layoutInCell="1" allowOverlap="1" wp14:anchorId="6F6599F6" wp14:editId="7884D0A9">
                      <wp:simplePos x="0" y="0"/>
                      <wp:positionH relativeFrom="column">
                        <wp:posOffset>0</wp:posOffset>
                      </wp:positionH>
                      <wp:positionV relativeFrom="paragraph">
                        <wp:posOffset>0</wp:posOffset>
                      </wp:positionV>
                      <wp:extent cx="76200" cy="28575"/>
                      <wp:effectExtent l="19050" t="19050" r="19050" b="28575"/>
                      <wp:wrapNone/>
                      <wp:docPr id="7395" name="Text Box 3123">
                        <a:extLst xmlns:a="http://schemas.openxmlformats.org/drawingml/2006/main">
                          <a:ext uri="{FF2B5EF4-FFF2-40B4-BE49-F238E27FC236}">
                            <a16:creationId xmlns:a16="http://schemas.microsoft.com/office/drawing/2014/main" id="{00000000-0008-0000-0000-0000E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28549" id="Text Box 3123" o:spid="_x0000_s1026" type="#_x0000_t202" style="position:absolute;margin-left:0;margin-top:0;width:6pt;height:2.25pt;z-index:2504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6096" behindDoc="0" locked="0" layoutInCell="1" allowOverlap="1" wp14:anchorId="27D0599F" wp14:editId="1A45CF5E">
                      <wp:simplePos x="0" y="0"/>
                      <wp:positionH relativeFrom="column">
                        <wp:posOffset>0</wp:posOffset>
                      </wp:positionH>
                      <wp:positionV relativeFrom="paragraph">
                        <wp:posOffset>0</wp:posOffset>
                      </wp:positionV>
                      <wp:extent cx="76200" cy="28575"/>
                      <wp:effectExtent l="19050" t="19050" r="19050" b="28575"/>
                      <wp:wrapNone/>
                      <wp:docPr id="7396" name="Text Box 3122">
                        <a:extLst xmlns:a="http://schemas.openxmlformats.org/drawingml/2006/main">
                          <a:ext uri="{FF2B5EF4-FFF2-40B4-BE49-F238E27FC236}">
                            <a16:creationId xmlns:a16="http://schemas.microsoft.com/office/drawing/2014/main" id="{00000000-0008-0000-0000-0000E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F8662B" id="Text Box 3122" o:spid="_x0000_s1026" type="#_x0000_t202" style="position:absolute;margin-left:0;margin-top:0;width:6pt;height:2.25pt;z-index:2504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7120" behindDoc="0" locked="0" layoutInCell="1" allowOverlap="1" wp14:anchorId="7F0AE7EC" wp14:editId="03311940">
                      <wp:simplePos x="0" y="0"/>
                      <wp:positionH relativeFrom="column">
                        <wp:posOffset>0</wp:posOffset>
                      </wp:positionH>
                      <wp:positionV relativeFrom="paragraph">
                        <wp:posOffset>0</wp:posOffset>
                      </wp:positionV>
                      <wp:extent cx="76200" cy="28575"/>
                      <wp:effectExtent l="19050" t="19050" r="19050" b="28575"/>
                      <wp:wrapNone/>
                      <wp:docPr id="7397" name="Text Box 3121">
                        <a:extLst xmlns:a="http://schemas.openxmlformats.org/drawingml/2006/main">
                          <a:ext uri="{FF2B5EF4-FFF2-40B4-BE49-F238E27FC236}">
                            <a16:creationId xmlns:a16="http://schemas.microsoft.com/office/drawing/2014/main" id="{00000000-0008-0000-0000-0000E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2CEF0" id="Text Box 3121" o:spid="_x0000_s1026" type="#_x0000_t202" style="position:absolute;margin-left:0;margin-top:0;width:6pt;height:2.25pt;z-index:2504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8144" behindDoc="0" locked="0" layoutInCell="1" allowOverlap="1" wp14:anchorId="60704DA8" wp14:editId="0DA26666">
                      <wp:simplePos x="0" y="0"/>
                      <wp:positionH relativeFrom="column">
                        <wp:posOffset>0</wp:posOffset>
                      </wp:positionH>
                      <wp:positionV relativeFrom="paragraph">
                        <wp:posOffset>0</wp:posOffset>
                      </wp:positionV>
                      <wp:extent cx="76200" cy="28575"/>
                      <wp:effectExtent l="19050" t="19050" r="19050" b="28575"/>
                      <wp:wrapNone/>
                      <wp:docPr id="7398" name="Text Box 3120">
                        <a:extLst xmlns:a="http://schemas.openxmlformats.org/drawingml/2006/main">
                          <a:ext uri="{FF2B5EF4-FFF2-40B4-BE49-F238E27FC236}">
                            <a16:creationId xmlns:a16="http://schemas.microsoft.com/office/drawing/2014/main" id="{00000000-0008-0000-0000-0000E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C77D7" id="Text Box 3120" o:spid="_x0000_s1026" type="#_x0000_t202" style="position:absolute;margin-left:0;margin-top:0;width:6pt;height:2.25pt;z-index:2504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39168" behindDoc="0" locked="0" layoutInCell="1" allowOverlap="1" wp14:anchorId="4F6008DC" wp14:editId="2A3F08BC">
                      <wp:simplePos x="0" y="0"/>
                      <wp:positionH relativeFrom="column">
                        <wp:posOffset>0</wp:posOffset>
                      </wp:positionH>
                      <wp:positionV relativeFrom="paragraph">
                        <wp:posOffset>0</wp:posOffset>
                      </wp:positionV>
                      <wp:extent cx="76200" cy="28575"/>
                      <wp:effectExtent l="19050" t="19050" r="19050" b="28575"/>
                      <wp:wrapNone/>
                      <wp:docPr id="7399" name="Text Box 3119">
                        <a:extLst xmlns:a="http://schemas.openxmlformats.org/drawingml/2006/main">
                          <a:ext uri="{FF2B5EF4-FFF2-40B4-BE49-F238E27FC236}">
                            <a16:creationId xmlns:a16="http://schemas.microsoft.com/office/drawing/2014/main" id="{00000000-0008-0000-0000-0000E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863AF" id="Text Box 3119" o:spid="_x0000_s1026" type="#_x0000_t202" style="position:absolute;margin-left:0;margin-top:0;width:6pt;height:2.25pt;z-index:2504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0192" behindDoc="0" locked="0" layoutInCell="1" allowOverlap="1" wp14:anchorId="3240D02A" wp14:editId="4F3EEF2F">
                      <wp:simplePos x="0" y="0"/>
                      <wp:positionH relativeFrom="column">
                        <wp:posOffset>0</wp:posOffset>
                      </wp:positionH>
                      <wp:positionV relativeFrom="paragraph">
                        <wp:posOffset>0</wp:posOffset>
                      </wp:positionV>
                      <wp:extent cx="76200" cy="28575"/>
                      <wp:effectExtent l="19050" t="19050" r="19050" b="28575"/>
                      <wp:wrapNone/>
                      <wp:docPr id="7400" name="Text Box 3118">
                        <a:extLst xmlns:a="http://schemas.openxmlformats.org/drawingml/2006/main">
                          <a:ext uri="{FF2B5EF4-FFF2-40B4-BE49-F238E27FC236}">
                            <a16:creationId xmlns:a16="http://schemas.microsoft.com/office/drawing/2014/main" id="{00000000-0008-0000-0000-0000E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47094" id="Text Box 3118" o:spid="_x0000_s1026" type="#_x0000_t202" style="position:absolute;margin-left:0;margin-top:0;width:6pt;height:2.25pt;z-index:2504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1216" behindDoc="0" locked="0" layoutInCell="1" allowOverlap="1" wp14:anchorId="7B7EB8D7" wp14:editId="3C6AC494">
                      <wp:simplePos x="0" y="0"/>
                      <wp:positionH relativeFrom="column">
                        <wp:posOffset>0</wp:posOffset>
                      </wp:positionH>
                      <wp:positionV relativeFrom="paragraph">
                        <wp:posOffset>0</wp:posOffset>
                      </wp:positionV>
                      <wp:extent cx="76200" cy="28575"/>
                      <wp:effectExtent l="19050" t="19050" r="19050" b="28575"/>
                      <wp:wrapNone/>
                      <wp:docPr id="7401" name="Text Box 3117">
                        <a:extLst xmlns:a="http://schemas.openxmlformats.org/drawingml/2006/main">
                          <a:ext uri="{FF2B5EF4-FFF2-40B4-BE49-F238E27FC236}">
                            <a16:creationId xmlns:a16="http://schemas.microsoft.com/office/drawing/2014/main" id="{00000000-0008-0000-0000-0000E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F99123" id="Text Box 3117" o:spid="_x0000_s1026" type="#_x0000_t202" style="position:absolute;margin-left:0;margin-top:0;width:6pt;height:2.25pt;z-index:2504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2240" behindDoc="0" locked="0" layoutInCell="1" allowOverlap="1" wp14:anchorId="47860B4A" wp14:editId="670427D2">
                      <wp:simplePos x="0" y="0"/>
                      <wp:positionH relativeFrom="column">
                        <wp:posOffset>0</wp:posOffset>
                      </wp:positionH>
                      <wp:positionV relativeFrom="paragraph">
                        <wp:posOffset>0</wp:posOffset>
                      </wp:positionV>
                      <wp:extent cx="76200" cy="28575"/>
                      <wp:effectExtent l="19050" t="19050" r="19050" b="28575"/>
                      <wp:wrapNone/>
                      <wp:docPr id="7402" name="Text Box 3116">
                        <a:extLst xmlns:a="http://schemas.openxmlformats.org/drawingml/2006/main">
                          <a:ext uri="{FF2B5EF4-FFF2-40B4-BE49-F238E27FC236}">
                            <a16:creationId xmlns:a16="http://schemas.microsoft.com/office/drawing/2014/main" id="{00000000-0008-0000-0000-0000E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2397A" id="Text Box 3116" o:spid="_x0000_s1026" type="#_x0000_t202" style="position:absolute;margin-left:0;margin-top:0;width:6pt;height:2.25pt;z-index:2504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3264" behindDoc="0" locked="0" layoutInCell="1" allowOverlap="1" wp14:anchorId="7C6BE108" wp14:editId="25789D20">
                      <wp:simplePos x="0" y="0"/>
                      <wp:positionH relativeFrom="column">
                        <wp:posOffset>0</wp:posOffset>
                      </wp:positionH>
                      <wp:positionV relativeFrom="paragraph">
                        <wp:posOffset>0</wp:posOffset>
                      </wp:positionV>
                      <wp:extent cx="76200" cy="28575"/>
                      <wp:effectExtent l="19050" t="19050" r="19050" b="28575"/>
                      <wp:wrapNone/>
                      <wp:docPr id="7403" name="Text Box 3115">
                        <a:extLst xmlns:a="http://schemas.openxmlformats.org/drawingml/2006/main">
                          <a:ext uri="{FF2B5EF4-FFF2-40B4-BE49-F238E27FC236}">
                            <a16:creationId xmlns:a16="http://schemas.microsoft.com/office/drawing/2014/main" id="{00000000-0008-0000-0000-0000E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3CFCB" id="Text Box 3115" o:spid="_x0000_s1026" type="#_x0000_t202" style="position:absolute;margin-left:0;margin-top:0;width:6pt;height:2.25pt;z-index:2504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4288" behindDoc="0" locked="0" layoutInCell="1" allowOverlap="1" wp14:anchorId="51A4F73A" wp14:editId="1F309571">
                      <wp:simplePos x="0" y="0"/>
                      <wp:positionH relativeFrom="column">
                        <wp:posOffset>0</wp:posOffset>
                      </wp:positionH>
                      <wp:positionV relativeFrom="paragraph">
                        <wp:posOffset>0</wp:posOffset>
                      </wp:positionV>
                      <wp:extent cx="76200" cy="28575"/>
                      <wp:effectExtent l="19050" t="19050" r="19050" b="28575"/>
                      <wp:wrapNone/>
                      <wp:docPr id="7404" name="Text Box 3114">
                        <a:extLst xmlns:a="http://schemas.openxmlformats.org/drawingml/2006/main">
                          <a:ext uri="{FF2B5EF4-FFF2-40B4-BE49-F238E27FC236}">
                            <a16:creationId xmlns:a16="http://schemas.microsoft.com/office/drawing/2014/main" id="{00000000-0008-0000-0000-0000E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528DD" id="Text Box 3114" o:spid="_x0000_s1026" type="#_x0000_t202" style="position:absolute;margin-left:0;margin-top:0;width:6pt;height:2.25pt;z-index:2504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5312" behindDoc="0" locked="0" layoutInCell="1" allowOverlap="1" wp14:anchorId="40AD47B5" wp14:editId="25E1C819">
                      <wp:simplePos x="0" y="0"/>
                      <wp:positionH relativeFrom="column">
                        <wp:posOffset>0</wp:posOffset>
                      </wp:positionH>
                      <wp:positionV relativeFrom="paragraph">
                        <wp:posOffset>0</wp:posOffset>
                      </wp:positionV>
                      <wp:extent cx="76200" cy="28575"/>
                      <wp:effectExtent l="19050" t="19050" r="19050" b="28575"/>
                      <wp:wrapNone/>
                      <wp:docPr id="7405" name="Text Box 3113">
                        <a:extLst xmlns:a="http://schemas.openxmlformats.org/drawingml/2006/main">
                          <a:ext uri="{FF2B5EF4-FFF2-40B4-BE49-F238E27FC236}">
                            <a16:creationId xmlns:a16="http://schemas.microsoft.com/office/drawing/2014/main" id="{00000000-0008-0000-0000-0000E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77853" id="Text Box 3113" o:spid="_x0000_s1026" type="#_x0000_t202" style="position:absolute;margin-left:0;margin-top:0;width:6pt;height:2.25pt;z-index:2504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6336" behindDoc="0" locked="0" layoutInCell="1" allowOverlap="1" wp14:anchorId="52A4CA36" wp14:editId="61C63BD3">
                      <wp:simplePos x="0" y="0"/>
                      <wp:positionH relativeFrom="column">
                        <wp:posOffset>0</wp:posOffset>
                      </wp:positionH>
                      <wp:positionV relativeFrom="paragraph">
                        <wp:posOffset>0</wp:posOffset>
                      </wp:positionV>
                      <wp:extent cx="76200" cy="28575"/>
                      <wp:effectExtent l="19050" t="19050" r="19050" b="28575"/>
                      <wp:wrapNone/>
                      <wp:docPr id="7406" name="Text Box 3112">
                        <a:extLst xmlns:a="http://schemas.openxmlformats.org/drawingml/2006/main">
                          <a:ext uri="{FF2B5EF4-FFF2-40B4-BE49-F238E27FC236}">
                            <a16:creationId xmlns:a16="http://schemas.microsoft.com/office/drawing/2014/main" id="{00000000-0008-0000-0000-0000E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DCCD1" id="Text Box 3112" o:spid="_x0000_s1026" type="#_x0000_t202" style="position:absolute;margin-left:0;margin-top:0;width:6pt;height:2.25pt;z-index:2504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7360" behindDoc="0" locked="0" layoutInCell="1" allowOverlap="1" wp14:anchorId="16EE6332" wp14:editId="0CF1F834">
                      <wp:simplePos x="0" y="0"/>
                      <wp:positionH relativeFrom="column">
                        <wp:posOffset>0</wp:posOffset>
                      </wp:positionH>
                      <wp:positionV relativeFrom="paragraph">
                        <wp:posOffset>0</wp:posOffset>
                      </wp:positionV>
                      <wp:extent cx="76200" cy="28575"/>
                      <wp:effectExtent l="19050" t="19050" r="19050" b="28575"/>
                      <wp:wrapNone/>
                      <wp:docPr id="7407" name="Text Box 3111">
                        <a:extLst xmlns:a="http://schemas.openxmlformats.org/drawingml/2006/main">
                          <a:ext uri="{FF2B5EF4-FFF2-40B4-BE49-F238E27FC236}">
                            <a16:creationId xmlns:a16="http://schemas.microsoft.com/office/drawing/2014/main" id="{00000000-0008-0000-0000-0000E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3BF3D" id="Text Box 3111" o:spid="_x0000_s1026" type="#_x0000_t202" style="position:absolute;margin-left:0;margin-top:0;width:6pt;height:2.25pt;z-index:2504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8384" behindDoc="0" locked="0" layoutInCell="1" allowOverlap="1" wp14:anchorId="52602604" wp14:editId="39CBA19B">
                      <wp:simplePos x="0" y="0"/>
                      <wp:positionH relativeFrom="column">
                        <wp:posOffset>0</wp:posOffset>
                      </wp:positionH>
                      <wp:positionV relativeFrom="paragraph">
                        <wp:posOffset>0</wp:posOffset>
                      </wp:positionV>
                      <wp:extent cx="76200" cy="28575"/>
                      <wp:effectExtent l="19050" t="19050" r="19050" b="28575"/>
                      <wp:wrapNone/>
                      <wp:docPr id="7408" name="Text Box 3110">
                        <a:extLst xmlns:a="http://schemas.openxmlformats.org/drawingml/2006/main">
                          <a:ext uri="{FF2B5EF4-FFF2-40B4-BE49-F238E27FC236}">
                            <a16:creationId xmlns:a16="http://schemas.microsoft.com/office/drawing/2014/main" id="{00000000-0008-0000-0000-0000F0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92239" id="Text Box 3110" o:spid="_x0000_s1026" type="#_x0000_t202" style="position:absolute;margin-left:0;margin-top:0;width:6pt;height:2.25pt;z-index:2504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49408" behindDoc="0" locked="0" layoutInCell="1" allowOverlap="1" wp14:anchorId="4D9F51C7" wp14:editId="5403926C">
                      <wp:simplePos x="0" y="0"/>
                      <wp:positionH relativeFrom="column">
                        <wp:posOffset>0</wp:posOffset>
                      </wp:positionH>
                      <wp:positionV relativeFrom="paragraph">
                        <wp:posOffset>0</wp:posOffset>
                      </wp:positionV>
                      <wp:extent cx="76200" cy="28575"/>
                      <wp:effectExtent l="19050" t="19050" r="19050" b="28575"/>
                      <wp:wrapNone/>
                      <wp:docPr id="7409" name="Text Box 3109">
                        <a:extLst xmlns:a="http://schemas.openxmlformats.org/drawingml/2006/main">
                          <a:ext uri="{FF2B5EF4-FFF2-40B4-BE49-F238E27FC236}">
                            <a16:creationId xmlns:a16="http://schemas.microsoft.com/office/drawing/2014/main" id="{00000000-0008-0000-0000-0000F1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B8EBC" id="Text Box 3109" o:spid="_x0000_s1026" type="#_x0000_t202" style="position:absolute;margin-left:0;margin-top:0;width:6pt;height:2.25pt;z-index:2504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0432" behindDoc="0" locked="0" layoutInCell="1" allowOverlap="1" wp14:anchorId="74110F77" wp14:editId="28150E48">
                      <wp:simplePos x="0" y="0"/>
                      <wp:positionH relativeFrom="column">
                        <wp:posOffset>0</wp:posOffset>
                      </wp:positionH>
                      <wp:positionV relativeFrom="paragraph">
                        <wp:posOffset>0</wp:posOffset>
                      </wp:positionV>
                      <wp:extent cx="76200" cy="28575"/>
                      <wp:effectExtent l="19050" t="19050" r="19050" b="28575"/>
                      <wp:wrapNone/>
                      <wp:docPr id="7410" name="Text Box 3108">
                        <a:extLst xmlns:a="http://schemas.openxmlformats.org/drawingml/2006/main">
                          <a:ext uri="{FF2B5EF4-FFF2-40B4-BE49-F238E27FC236}">
                            <a16:creationId xmlns:a16="http://schemas.microsoft.com/office/drawing/2014/main" id="{00000000-0008-0000-0000-0000F2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6E368" id="Text Box 3108" o:spid="_x0000_s1026" type="#_x0000_t202" style="position:absolute;margin-left:0;margin-top:0;width:6pt;height:2.25pt;z-index:2504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1456" behindDoc="0" locked="0" layoutInCell="1" allowOverlap="1" wp14:anchorId="4D8B2FB5" wp14:editId="4AD199DA">
                      <wp:simplePos x="0" y="0"/>
                      <wp:positionH relativeFrom="column">
                        <wp:posOffset>0</wp:posOffset>
                      </wp:positionH>
                      <wp:positionV relativeFrom="paragraph">
                        <wp:posOffset>0</wp:posOffset>
                      </wp:positionV>
                      <wp:extent cx="76200" cy="28575"/>
                      <wp:effectExtent l="19050" t="19050" r="19050" b="28575"/>
                      <wp:wrapNone/>
                      <wp:docPr id="7411" name="Text Box 3107">
                        <a:extLst xmlns:a="http://schemas.openxmlformats.org/drawingml/2006/main">
                          <a:ext uri="{FF2B5EF4-FFF2-40B4-BE49-F238E27FC236}">
                            <a16:creationId xmlns:a16="http://schemas.microsoft.com/office/drawing/2014/main" id="{00000000-0008-0000-0000-0000F3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E846E" id="Text Box 3107" o:spid="_x0000_s1026" type="#_x0000_t202" style="position:absolute;margin-left:0;margin-top:0;width:6pt;height:2.25pt;z-index:2504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2480" behindDoc="0" locked="0" layoutInCell="1" allowOverlap="1" wp14:anchorId="6FB206BF" wp14:editId="660814CA">
                      <wp:simplePos x="0" y="0"/>
                      <wp:positionH relativeFrom="column">
                        <wp:posOffset>0</wp:posOffset>
                      </wp:positionH>
                      <wp:positionV relativeFrom="paragraph">
                        <wp:posOffset>0</wp:posOffset>
                      </wp:positionV>
                      <wp:extent cx="76200" cy="28575"/>
                      <wp:effectExtent l="19050" t="19050" r="19050" b="28575"/>
                      <wp:wrapNone/>
                      <wp:docPr id="7412" name="Text Box 3106">
                        <a:extLst xmlns:a="http://schemas.openxmlformats.org/drawingml/2006/main">
                          <a:ext uri="{FF2B5EF4-FFF2-40B4-BE49-F238E27FC236}">
                            <a16:creationId xmlns:a16="http://schemas.microsoft.com/office/drawing/2014/main" id="{00000000-0008-0000-0000-0000F4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F6EAA" id="Text Box 3106" o:spid="_x0000_s1026" type="#_x0000_t202" style="position:absolute;margin-left:0;margin-top:0;width:6pt;height:2.25pt;z-index:2504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3504" behindDoc="0" locked="0" layoutInCell="1" allowOverlap="1" wp14:anchorId="1BB9BEFB" wp14:editId="5F1265FE">
                      <wp:simplePos x="0" y="0"/>
                      <wp:positionH relativeFrom="column">
                        <wp:posOffset>0</wp:posOffset>
                      </wp:positionH>
                      <wp:positionV relativeFrom="paragraph">
                        <wp:posOffset>0</wp:posOffset>
                      </wp:positionV>
                      <wp:extent cx="76200" cy="28575"/>
                      <wp:effectExtent l="19050" t="19050" r="19050" b="28575"/>
                      <wp:wrapNone/>
                      <wp:docPr id="7413" name="Text Box 3105">
                        <a:extLst xmlns:a="http://schemas.openxmlformats.org/drawingml/2006/main">
                          <a:ext uri="{FF2B5EF4-FFF2-40B4-BE49-F238E27FC236}">
                            <a16:creationId xmlns:a16="http://schemas.microsoft.com/office/drawing/2014/main" id="{00000000-0008-0000-0000-0000F5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A12BE" id="Text Box 3105" o:spid="_x0000_s1026" type="#_x0000_t202" style="position:absolute;margin-left:0;margin-top:0;width:6pt;height:2.25pt;z-index:2504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4528" behindDoc="0" locked="0" layoutInCell="1" allowOverlap="1" wp14:anchorId="3FE064BF" wp14:editId="5FDFAE98">
                      <wp:simplePos x="0" y="0"/>
                      <wp:positionH relativeFrom="column">
                        <wp:posOffset>0</wp:posOffset>
                      </wp:positionH>
                      <wp:positionV relativeFrom="paragraph">
                        <wp:posOffset>0</wp:posOffset>
                      </wp:positionV>
                      <wp:extent cx="76200" cy="28575"/>
                      <wp:effectExtent l="19050" t="19050" r="19050" b="28575"/>
                      <wp:wrapNone/>
                      <wp:docPr id="7414" name="Text Box 3104">
                        <a:extLst xmlns:a="http://schemas.openxmlformats.org/drawingml/2006/main">
                          <a:ext uri="{FF2B5EF4-FFF2-40B4-BE49-F238E27FC236}">
                            <a16:creationId xmlns:a16="http://schemas.microsoft.com/office/drawing/2014/main" id="{00000000-0008-0000-0000-0000F6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1F09F" id="Text Box 3104" o:spid="_x0000_s1026" type="#_x0000_t202" style="position:absolute;margin-left:0;margin-top:0;width:6pt;height:2.25pt;z-index:2504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5552" behindDoc="0" locked="0" layoutInCell="1" allowOverlap="1" wp14:anchorId="1E85CAC1" wp14:editId="2339D796">
                      <wp:simplePos x="0" y="0"/>
                      <wp:positionH relativeFrom="column">
                        <wp:posOffset>0</wp:posOffset>
                      </wp:positionH>
                      <wp:positionV relativeFrom="paragraph">
                        <wp:posOffset>0</wp:posOffset>
                      </wp:positionV>
                      <wp:extent cx="76200" cy="28575"/>
                      <wp:effectExtent l="19050" t="19050" r="19050" b="28575"/>
                      <wp:wrapNone/>
                      <wp:docPr id="7415" name="Text Box 3103">
                        <a:extLst xmlns:a="http://schemas.openxmlformats.org/drawingml/2006/main">
                          <a:ext uri="{FF2B5EF4-FFF2-40B4-BE49-F238E27FC236}">
                            <a16:creationId xmlns:a16="http://schemas.microsoft.com/office/drawing/2014/main" id="{00000000-0008-0000-0000-0000F7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2204DB" id="Text Box 3103" o:spid="_x0000_s1026" type="#_x0000_t202" style="position:absolute;margin-left:0;margin-top:0;width:6pt;height:2.25pt;z-index:2504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6576" behindDoc="0" locked="0" layoutInCell="1" allowOverlap="1" wp14:anchorId="0DC02003" wp14:editId="7D104B36">
                      <wp:simplePos x="0" y="0"/>
                      <wp:positionH relativeFrom="column">
                        <wp:posOffset>0</wp:posOffset>
                      </wp:positionH>
                      <wp:positionV relativeFrom="paragraph">
                        <wp:posOffset>0</wp:posOffset>
                      </wp:positionV>
                      <wp:extent cx="76200" cy="28575"/>
                      <wp:effectExtent l="19050" t="19050" r="19050" b="28575"/>
                      <wp:wrapNone/>
                      <wp:docPr id="7416" name="Text Box 3102">
                        <a:extLst xmlns:a="http://schemas.openxmlformats.org/drawingml/2006/main">
                          <a:ext uri="{FF2B5EF4-FFF2-40B4-BE49-F238E27FC236}">
                            <a16:creationId xmlns:a16="http://schemas.microsoft.com/office/drawing/2014/main" id="{00000000-0008-0000-0000-0000F8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F20F9" id="Text Box 3102" o:spid="_x0000_s1026" type="#_x0000_t202" style="position:absolute;margin-left:0;margin-top:0;width:6pt;height:2.25pt;z-index:2504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7600" behindDoc="0" locked="0" layoutInCell="1" allowOverlap="1" wp14:anchorId="1E98DB06" wp14:editId="75225FE2">
                      <wp:simplePos x="0" y="0"/>
                      <wp:positionH relativeFrom="column">
                        <wp:posOffset>0</wp:posOffset>
                      </wp:positionH>
                      <wp:positionV relativeFrom="paragraph">
                        <wp:posOffset>0</wp:posOffset>
                      </wp:positionV>
                      <wp:extent cx="76200" cy="28575"/>
                      <wp:effectExtent l="19050" t="19050" r="19050" b="28575"/>
                      <wp:wrapNone/>
                      <wp:docPr id="7417" name="Text Box 3101">
                        <a:extLst xmlns:a="http://schemas.openxmlformats.org/drawingml/2006/main">
                          <a:ext uri="{FF2B5EF4-FFF2-40B4-BE49-F238E27FC236}">
                            <a16:creationId xmlns:a16="http://schemas.microsoft.com/office/drawing/2014/main" id="{00000000-0008-0000-0000-0000F9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F48B5" id="Text Box 3101" o:spid="_x0000_s1026" type="#_x0000_t202" style="position:absolute;margin-left:0;margin-top:0;width:6pt;height:2.25pt;z-index:2504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8624" behindDoc="0" locked="0" layoutInCell="1" allowOverlap="1" wp14:anchorId="6917370A" wp14:editId="42C55850">
                      <wp:simplePos x="0" y="0"/>
                      <wp:positionH relativeFrom="column">
                        <wp:posOffset>0</wp:posOffset>
                      </wp:positionH>
                      <wp:positionV relativeFrom="paragraph">
                        <wp:posOffset>0</wp:posOffset>
                      </wp:positionV>
                      <wp:extent cx="76200" cy="28575"/>
                      <wp:effectExtent l="19050" t="19050" r="19050" b="28575"/>
                      <wp:wrapNone/>
                      <wp:docPr id="7418" name="Text Box 3100">
                        <a:extLst xmlns:a="http://schemas.openxmlformats.org/drawingml/2006/main">
                          <a:ext uri="{FF2B5EF4-FFF2-40B4-BE49-F238E27FC236}">
                            <a16:creationId xmlns:a16="http://schemas.microsoft.com/office/drawing/2014/main" id="{00000000-0008-0000-0000-0000FA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7DD0D8" id="Text Box 3100" o:spid="_x0000_s1026" type="#_x0000_t202" style="position:absolute;margin-left:0;margin-top:0;width:6pt;height:2.25pt;z-index:2504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59648" behindDoc="0" locked="0" layoutInCell="1" allowOverlap="1" wp14:anchorId="3AA76DE0" wp14:editId="27D9CE9B">
                      <wp:simplePos x="0" y="0"/>
                      <wp:positionH relativeFrom="column">
                        <wp:posOffset>0</wp:posOffset>
                      </wp:positionH>
                      <wp:positionV relativeFrom="paragraph">
                        <wp:posOffset>0</wp:posOffset>
                      </wp:positionV>
                      <wp:extent cx="76200" cy="28575"/>
                      <wp:effectExtent l="19050" t="19050" r="19050" b="28575"/>
                      <wp:wrapNone/>
                      <wp:docPr id="7419" name="Text Box 3099">
                        <a:extLst xmlns:a="http://schemas.openxmlformats.org/drawingml/2006/main">
                          <a:ext uri="{FF2B5EF4-FFF2-40B4-BE49-F238E27FC236}">
                            <a16:creationId xmlns:a16="http://schemas.microsoft.com/office/drawing/2014/main" id="{00000000-0008-0000-0000-0000FB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7502C" id="Text Box 3099" o:spid="_x0000_s1026" type="#_x0000_t202" style="position:absolute;margin-left:0;margin-top:0;width:6pt;height:2.25pt;z-index:2504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0672" behindDoc="0" locked="0" layoutInCell="1" allowOverlap="1" wp14:anchorId="442EEBCA" wp14:editId="69D7C61B">
                      <wp:simplePos x="0" y="0"/>
                      <wp:positionH relativeFrom="column">
                        <wp:posOffset>0</wp:posOffset>
                      </wp:positionH>
                      <wp:positionV relativeFrom="paragraph">
                        <wp:posOffset>0</wp:posOffset>
                      </wp:positionV>
                      <wp:extent cx="76200" cy="28575"/>
                      <wp:effectExtent l="19050" t="19050" r="19050" b="28575"/>
                      <wp:wrapNone/>
                      <wp:docPr id="7420" name="Text Box 3098">
                        <a:extLst xmlns:a="http://schemas.openxmlformats.org/drawingml/2006/main">
                          <a:ext uri="{FF2B5EF4-FFF2-40B4-BE49-F238E27FC236}">
                            <a16:creationId xmlns:a16="http://schemas.microsoft.com/office/drawing/2014/main" id="{00000000-0008-0000-0000-0000FC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D2B7A" id="Text Box 3098" o:spid="_x0000_s1026" type="#_x0000_t202" style="position:absolute;margin-left:0;margin-top:0;width:6pt;height:2.25pt;z-index:2504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1696" behindDoc="0" locked="0" layoutInCell="1" allowOverlap="1" wp14:anchorId="57186DD0" wp14:editId="15D7E3AF">
                      <wp:simplePos x="0" y="0"/>
                      <wp:positionH relativeFrom="column">
                        <wp:posOffset>0</wp:posOffset>
                      </wp:positionH>
                      <wp:positionV relativeFrom="paragraph">
                        <wp:posOffset>0</wp:posOffset>
                      </wp:positionV>
                      <wp:extent cx="76200" cy="28575"/>
                      <wp:effectExtent l="19050" t="19050" r="19050" b="28575"/>
                      <wp:wrapNone/>
                      <wp:docPr id="7421" name="Text Box 3097">
                        <a:extLst xmlns:a="http://schemas.openxmlformats.org/drawingml/2006/main">
                          <a:ext uri="{FF2B5EF4-FFF2-40B4-BE49-F238E27FC236}">
                            <a16:creationId xmlns:a16="http://schemas.microsoft.com/office/drawing/2014/main" id="{00000000-0008-0000-0000-0000FD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1A6E4" id="Text Box 3097" o:spid="_x0000_s1026" type="#_x0000_t202" style="position:absolute;margin-left:0;margin-top:0;width:6pt;height:2.25pt;z-index:2504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2720" behindDoc="0" locked="0" layoutInCell="1" allowOverlap="1" wp14:anchorId="5F399EB3" wp14:editId="16467D4E">
                      <wp:simplePos x="0" y="0"/>
                      <wp:positionH relativeFrom="column">
                        <wp:posOffset>0</wp:posOffset>
                      </wp:positionH>
                      <wp:positionV relativeFrom="paragraph">
                        <wp:posOffset>0</wp:posOffset>
                      </wp:positionV>
                      <wp:extent cx="76200" cy="28575"/>
                      <wp:effectExtent l="19050" t="19050" r="19050" b="28575"/>
                      <wp:wrapNone/>
                      <wp:docPr id="7422" name="Text Box 3096">
                        <a:extLst xmlns:a="http://schemas.openxmlformats.org/drawingml/2006/main">
                          <a:ext uri="{FF2B5EF4-FFF2-40B4-BE49-F238E27FC236}">
                            <a16:creationId xmlns:a16="http://schemas.microsoft.com/office/drawing/2014/main" id="{00000000-0008-0000-0000-0000FE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CFC9A" id="Text Box 3096" o:spid="_x0000_s1026" type="#_x0000_t202" style="position:absolute;margin-left:0;margin-top:0;width:6pt;height:2.25pt;z-index:2504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3744" behindDoc="0" locked="0" layoutInCell="1" allowOverlap="1" wp14:anchorId="408A2693" wp14:editId="2941CCD0">
                      <wp:simplePos x="0" y="0"/>
                      <wp:positionH relativeFrom="column">
                        <wp:posOffset>0</wp:posOffset>
                      </wp:positionH>
                      <wp:positionV relativeFrom="paragraph">
                        <wp:posOffset>0</wp:posOffset>
                      </wp:positionV>
                      <wp:extent cx="76200" cy="28575"/>
                      <wp:effectExtent l="19050" t="19050" r="19050" b="28575"/>
                      <wp:wrapNone/>
                      <wp:docPr id="7423" name="Text Box 3095">
                        <a:extLst xmlns:a="http://schemas.openxmlformats.org/drawingml/2006/main">
                          <a:ext uri="{FF2B5EF4-FFF2-40B4-BE49-F238E27FC236}">
                            <a16:creationId xmlns:a16="http://schemas.microsoft.com/office/drawing/2014/main" id="{00000000-0008-0000-0000-0000FF1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2F274" id="Text Box 3095" o:spid="_x0000_s1026" type="#_x0000_t202" style="position:absolute;margin-left:0;margin-top:0;width:6pt;height:2.25pt;z-index:2504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4768" behindDoc="0" locked="0" layoutInCell="1" allowOverlap="1" wp14:anchorId="0EF69E50" wp14:editId="5C5B193C">
                      <wp:simplePos x="0" y="0"/>
                      <wp:positionH relativeFrom="column">
                        <wp:posOffset>0</wp:posOffset>
                      </wp:positionH>
                      <wp:positionV relativeFrom="paragraph">
                        <wp:posOffset>0</wp:posOffset>
                      </wp:positionV>
                      <wp:extent cx="76200" cy="28575"/>
                      <wp:effectExtent l="19050" t="19050" r="19050" b="28575"/>
                      <wp:wrapNone/>
                      <wp:docPr id="7424" name="Text Box 3094">
                        <a:extLst xmlns:a="http://schemas.openxmlformats.org/drawingml/2006/main">
                          <a:ext uri="{FF2B5EF4-FFF2-40B4-BE49-F238E27FC236}">
                            <a16:creationId xmlns:a16="http://schemas.microsoft.com/office/drawing/2014/main" id="{00000000-0008-0000-0000-00000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30BE4" id="Text Box 3094" o:spid="_x0000_s1026" type="#_x0000_t202" style="position:absolute;margin-left:0;margin-top:0;width:6pt;height:2.25pt;z-index:2504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5792" behindDoc="0" locked="0" layoutInCell="1" allowOverlap="1" wp14:anchorId="26240C6D" wp14:editId="2DE3EC30">
                      <wp:simplePos x="0" y="0"/>
                      <wp:positionH relativeFrom="column">
                        <wp:posOffset>0</wp:posOffset>
                      </wp:positionH>
                      <wp:positionV relativeFrom="paragraph">
                        <wp:posOffset>0</wp:posOffset>
                      </wp:positionV>
                      <wp:extent cx="76200" cy="28575"/>
                      <wp:effectExtent l="19050" t="19050" r="19050" b="28575"/>
                      <wp:wrapNone/>
                      <wp:docPr id="7425" name="Text Box 3093">
                        <a:extLst xmlns:a="http://schemas.openxmlformats.org/drawingml/2006/main">
                          <a:ext uri="{FF2B5EF4-FFF2-40B4-BE49-F238E27FC236}">
                            <a16:creationId xmlns:a16="http://schemas.microsoft.com/office/drawing/2014/main" id="{00000000-0008-0000-0000-00000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DB66E" id="Text Box 3093" o:spid="_x0000_s1026" type="#_x0000_t202" style="position:absolute;margin-left:0;margin-top:0;width:6pt;height:2.25pt;z-index:2504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6816" behindDoc="0" locked="0" layoutInCell="1" allowOverlap="1" wp14:anchorId="4FFD6F43" wp14:editId="1BE8BBAA">
                      <wp:simplePos x="0" y="0"/>
                      <wp:positionH relativeFrom="column">
                        <wp:posOffset>0</wp:posOffset>
                      </wp:positionH>
                      <wp:positionV relativeFrom="paragraph">
                        <wp:posOffset>0</wp:posOffset>
                      </wp:positionV>
                      <wp:extent cx="76200" cy="28575"/>
                      <wp:effectExtent l="19050" t="19050" r="19050" b="28575"/>
                      <wp:wrapNone/>
                      <wp:docPr id="7426" name="Text Box 3092">
                        <a:extLst xmlns:a="http://schemas.openxmlformats.org/drawingml/2006/main">
                          <a:ext uri="{FF2B5EF4-FFF2-40B4-BE49-F238E27FC236}">
                            <a16:creationId xmlns:a16="http://schemas.microsoft.com/office/drawing/2014/main" id="{00000000-0008-0000-0000-00000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B0035" id="Text Box 3092" o:spid="_x0000_s1026" type="#_x0000_t202" style="position:absolute;margin-left:0;margin-top:0;width:6pt;height:2.25pt;z-index:2504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7840" behindDoc="0" locked="0" layoutInCell="1" allowOverlap="1" wp14:anchorId="48A249FC" wp14:editId="4A743483">
                      <wp:simplePos x="0" y="0"/>
                      <wp:positionH relativeFrom="column">
                        <wp:posOffset>0</wp:posOffset>
                      </wp:positionH>
                      <wp:positionV relativeFrom="paragraph">
                        <wp:posOffset>0</wp:posOffset>
                      </wp:positionV>
                      <wp:extent cx="76200" cy="28575"/>
                      <wp:effectExtent l="19050" t="19050" r="19050" b="28575"/>
                      <wp:wrapNone/>
                      <wp:docPr id="7427" name="Text Box 3091">
                        <a:extLst xmlns:a="http://schemas.openxmlformats.org/drawingml/2006/main">
                          <a:ext uri="{FF2B5EF4-FFF2-40B4-BE49-F238E27FC236}">
                            <a16:creationId xmlns:a16="http://schemas.microsoft.com/office/drawing/2014/main" id="{00000000-0008-0000-0000-00000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0974D" id="Text Box 3091" o:spid="_x0000_s1026" type="#_x0000_t202" style="position:absolute;margin-left:0;margin-top:0;width:6pt;height:2.25pt;z-index:2504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8864" behindDoc="0" locked="0" layoutInCell="1" allowOverlap="1" wp14:anchorId="14FD30ED" wp14:editId="670F5191">
                      <wp:simplePos x="0" y="0"/>
                      <wp:positionH relativeFrom="column">
                        <wp:posOffset>0</wp:posOffset>
                      </wp:positionH>
                      <wp:positionV relativeFrom="paragraph">
                        <wp:posOffset>0</wp:posOffset>
                      </wp:positionV>
                      <wp:extent cx="76200" cy="28575"/>
                      <wp:effectExtent l="19050" t="19050" r="19050" b="28575"/>
                      <wp:wrapNone/>
                      <wp:docPr id="7428" name="Text Box 3090">
                        <a:extLst xmlns:a="http://schemas.openxmlformats.org/drawingml/2006/main">
                          <a:ext uri="{FF2B5EF4-FFF2-40B4-BE49-F238E27FC236}">
                            <a16:creationId xmlns:a16="http://schemas.microsoft.com/office/drawing/2014/main" id="{00000000-0008-0000-0000-00000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25BBF" id="Text Box 3090" o:spid="_x0000_s1026" type="#_x0000_t202" style="position:absolute;margin-left:0;margin-top:0;width:6pt;height:2.25pt;z-index:2504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69888" behindDoc="0" locked="0" layoutInCell="1" allowOverlap="1" wp14:anchorId="504AA88C" wp14:editId="51B9088F">
                      <wp:simplePos x="0" y="0"/>
                      <wp:positionH relativeFrom="column">
                        <wp:posOffset>0</wp:posOffset>
                      </wp:positionH>
                      <wp:positionV relativeFrom="paragraph">
                        <wp:posOffset>0</wp:posOffset>
                      </wp:positionV>
                      <wp:extent cx="76200" cy="28575"/>
                      <wp:effectExtent l="19050" t="19050" r="19050" b="28575"/>
                      <wp:wrapNone/>
                      <wp:docPr id="7429" name="Text Box 3089">
                        <a:extLst xmlns:a="http://schemas.openxmlformats.org/drawingml/2006/main">
                          <a:ext uri="{FF2B5EF4-FFF2-40B4-BE49-F238E27FC236}">
                            <a16:creationId xmlns:a16="http://schemas.microsoft.com/office/drawing/2014/main" id="{00000000-0008-0000-0000-00000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AE808" id="Text Box 3089" o:spid="_x0000_s1026" type="#_x0000_t202" style="position:absolute;margin-left:0;margin-top:0;width:6pt;height:2.25pt;z-index:2504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0912" behindDoc="0" locked="0" layoutInCell="1" allowOverlap="1" wp14:anchorId="5B30E264" wp14:editId="428A2A78">
                      <wp:simplePos x="0" y="0"/>
                      <wp:positionH relativeFrom="column">
                        <wp:posOffset>0</wp:posOffset>
                      </wp:positionH>
                      <wp:positionV relativeFrom="paragraph">
                        <wp:posOffset>0</wp:posOffset>
                      </wp:positionV>
                      <wp:extent cx="76200" cy="28575"/>
                      <wp:effectExtent l="19050" t="19050" r="19050" b="28575"/>
                      <wp:wrapNone/>
                      <wp:docPr id="7430" name="Text Box 3088">
                        <a:extLst xmlns:a="http://schemas.openxmlformats.org/drawingml/2006/main">
                          <a:ext uri="{FF2B5EF4-FFF2-40B4-BE49-F238E27FC236}">
                            <a16:creationId xmlns:a16="http://schemas.microsoft.com/office/drawing/2014/main" id="{00000000-0008-0000-0000-00000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3BCB0" id="Text Box 3088" o:spid="_x0000_s1026" type="#_x0000_t202" style="position:absolute;margin-left:0;margin-top:0;width:6pt;height:2.25pt;z-index:2504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1936" behindDoc="0" locked="0" layoutInCell="1" allowOverlap="1" wp14:anchorId="7D6A06DE" wp14:editId="498C133D">
                      <wp:simplePos x="0" y="0"/>
                      <wp:positionH relativeFrom="column">
                        <wp:posOffset>0</wp:posOffset>
                      </wp:positionH>
                      <wp:positionV relativeFrom="paragraph">
                        <wp:posOffset>0</wp:posOffset>
                      </wp:positionV>
                      <wp:extent cx="76200" cy="28575"/>
                      <wp:effectExtent l="19050" t="19050" r="19050" b="28575"/>
                      <wp:wrapNone/>
                      <wp:docPr id="7431" name="Text Box 3087">
                        <a:extLst xmlns:a="http://schemas.openxmlformats.org/drawingml/2006/main">
                          <a:ext uri="{FF2B5EF4-FFF2-40B4-BE49-F238E27FC236}">
                            <a16:creationId xmlns:a16="http://schemas.microsoft.com/office/drawing/2014/main" id="{00000000-0008-0000-0000-00000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F7826" id="Text Box 3087" o:spid="_x0000_s1026" type="#_x0000_t202" style="position:absolute;margin-left:0;margin-top:0;width:6pt;height:2.25pt;z-index:2504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2960" behindDoc="0" locked="0" layoutInCell="1" allowOverlap="1" wp14:anchorId="67966C1B" wp14:editId="1DCAD63E">
                      <wp:simplePos x="0" y="0"/>
                      <wp:positionH relativeFrom="column">
                        <wp:posOffset>0</wp:posOffset>
                      </wp:positionH>
                      <wp:positionV relativeFrom="paragraph">
                        <wp:posOffset>0</wp:posOffset>
                      </wp:positionV>
                      <wp:extent cx="76200" cy="28575"/>
                      <wp:effectExtent l="19050" t="19050" r="19050" b="28575"/>
                      <wp:wrapNone/>
                      <wp:docPr id="7432" name="Text Box 3086">
                        <a:extLst xmlns:a="http://schemas.openxmlformats.org/drawingml/2006/main">
                          <a:ext uri="{FF2B5EF4-FFF2-40B4-BE49-F238E27FC236}">
                            <a16:creationId xmlns:a16="http://schemas.microsoft.com/office/drawing/2014/main" id="{00000000-0008-0000-0000-00000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3926C" id="Text Box 3086" o:spid="_x0000_s1026" type="#_x0000_t202" style="position:absolute;margin-left:0;margin-top:0;width:6pt;height:2.25pt;z-index:2504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3984" behindDoc="0" locked="0" layoutInCell="1" allowOverlap="1" wp14:anchorId="10BE3296" wp14:editId="0989BC27">
                      <wp:simplePos x="0" y="0"/>
                      <wp:positionH relativeFrom="column">
                        <wp:posOffset>0</wp:posOffset>
                      </wp:positionH>
                      <wp:positionV relativeFrom="paragraph">
                        <wp:posOffset>0</wp:posOffset>
                      </wp:positionV>
                      <wp:extent cx="76200" cy="28575"/>
                      <wp:effectExtent l="19050" t="19050" r="19050" b="28575"/>
                      <wp:wrapNone/>
                      <wp:docPr id="7433" name="Text Box 3085">
                        <a:extLst xmlns:a="http://schemas.openxmlformats.org/drawingml/2006/main">
                          <a:ext uri="{FF2B5EF4-FFF2-40B4-BE49-F238E27FC236}">
                            <a16:creationId xmlns:a16="http://schemas.microsoft.com/office/drawing/2014/main" id="{00000000-0008-0000-0000-00000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45B72" id="Text Box 3085" o:spid="_x0000_s1026" type="#_x0000_t202" style="position:absolute;margin-left:0;margin-top:0;width:6pt;height:2.25pt;z-index:2504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5008" behindDoc="0" locked="0" layoutInCell="1" allowOverlap="1" wp14:anchorId="6BA751BF" wp14:editId="0403DD6B">
                      <wp:simplePos x="0" y="0"/>
                      <wp:positionH relativeFrom="column">
                        <wp:posOffset>0</wp:posOffset>
                      </wp:positionH>
                      <wp:positionV relativeFrom="paragraph">
                        <wp:posOffset>0</wp:posOffset>
                      </wp:positionV>
                      <wp:extent cx="76200" cy="28575"/>
                      <wp:effectExtent l="19050" t="19050" r="19050" b="28575"/>
                      <wp:wrapNone/>
                      <wp:docPr id="7434" name="Text Box 3084">
                        <a:extLst xmlns:a="http://schemas.openxmlformats.org/drawingml/2006/main">
                          <a:ext uri="{FF2B5EF4-FFF2-40B4-BE49-F238E27FC236}">
                            <a16:creationId xmlns:a16="http://schemas.microsoft.com/office/drawing/2014/main" id="{00000000-0008-0000-0000-00000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7572B" id="Text Box 3084" o:spid="_x0000_s1026" type="#_x0000_t202" style="position:absolute;margin-left:0;margin-top:0;width:6pt;height:2.25pt;z-index:2504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6032" behindDoc="0" locked="0" layoutInCell="1" allowOverlap="1" wp14:anchorId="0CF80181" wp14:editId="2351FCA8">
                      <wp:simplePos x="0" y="0"/>
                      <wp:positionH relativeFrom="column">
                        <wp:posOffset>0</wp:posOffset>
                      </wp:positionH>
                      <wp:positionV relativeFrom="paragraph">
                        <wp:posOffset>0</wp:posOffset>
                      </wp:positionV>
                      <wp:extent cx="76200" cy="28575"/>
                      <wp:effectExtent l="19050" t="19050" r="19050" b="28575"/>
                      <wp:wrapNone/>
                      <wp:docPr id="7435" name="Text Box 3083">
                        <a:extLst xmlns:a="http://schemas.openxmlformats.org/drawingml/2006/main">
                          <a:ext uri="{FF2B5EF4-FFF2-40B4-BE49-F238E27FC236}">
                            <a16:creationId xmlns:a16="http://schemas.microsoft.com/office/drawing/2014/main" id="{00000000-0008-0000-0000-00000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79021D" id="Text Box 3083" o:spid="_x0000_s1026" type="#_x0000_t202" style="position:absolute;margin-left:0;margin-top:0;width:6pt;height:2.25pt;z-index:2504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7056" behindDoc="0" locked="0" layoutInCell="1" allowOverlap="1" wp14:anchorId="215E61BF" wp14:editId="1B568802">
                      <wp:simplePos x="0" y="0"/>
                      <wp:positionH relativeFrom="column">
                        <wp:posOffset>0</wp:posOffset>
                      </wp:positionH>
                      <wp:positionV relativeFrom="paragraph">
                        <wp:posOffset>0</wp:posOffset>
                      </wp:positionV>
                      <wp:extent cx="76200" cy="28575"/>
                      <wp:effectExtent l="19050" t="19050" r="19050" b="28575"/>
                      <wp:wrapNone/>
                      <wp:docPr id="7436" name="Text Box 3082">
                        <a:extLst xmlns:a="http://schemas.openxmlformats.org/drawingml/2006/main">
                          <a:ext uri="{FF2B5EF4-FFF2-40B4-BE49-F238E27FC236}">
                            <a16:creationId xmlns:a16="http://schemas.microsoft.com/office/drawing/2014/main" id="{00000000-0008-0000-0000-00000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38A50" id="Text Box 3082" o:spid="_x0000_s1026" type="#_x0000_t202" style="position:absolute;margin-left:0;margin-top:0;width:6pt;height:2.25pt;z-index:2504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8080" behindDoc="0" locked="0" layoutInCell="1" allowOverlap="1" wp14:anchorId="3CD8927C" wp14:editId="61AC796F">
                      <wp:simplePos x="0" y="0"/>
                      <wp:positionH relativeFrom="column">
                        <wp:posOffset>0</wp:posOffset>
                      </wp:positionH>
                      <wp:positionV relativeFrom="paragraph">
                        <wp:posOffset>0</wp:posOffset>
                      </wp:positionV>
                      <wp:extent cx="76200" cy="28575"/>
                      <wp:effectExtent l="19050" t="19050" r="19050" b="28575"/>
                      <wp:wrapNone/>
                      <wp:docPr id="7437" name="Text Box 3081">
                        <a:extLst xmlns:a="http://schemas.openxmlformats.org/drawingml/2006/main">
                          <a:ext uri="{FF2B5EF4-FFF2-40B4-BE49-F238E27FC236}">
                            <a16:creationId xmlns:a16="http://schemas.microsoft.com/office/drawing/2014/main" id="{00000000-0008-0000-0000-00000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F21F7" id="Text Box 3081" o:spid="_x0000_s1026" type="#_x0000_t202" style="position:absolute;margin-left:0;margin-top:0;width:6pt;height:2.25pt;z-index:2504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79104" behindDoc="0" locked="0" layoutInCell="1" allowOverlap="1" wp14:anchorId="5B787E6E" wp14:editId="30BB86D2">
                      <wp:simplePos x="0" y="0"/>
                      <wp:positionH relativeFrom="column">
                        <wp:posOffset>0</wp:posOffset>
                      </wp:positionH>
                      <wp:positionV relativeFrom="paragraph">
                        <wp:posOffset>0</wp:posOffset>
                      </wp:positionV>
                      <wp:extent cx="76200" cy="28575"/>
                      <wp:effectExtent l="19050" t="19050" r="19050" b="28575"/>
                      <wp:wrapNone/>
                      <wp:docPr id="7438" name="Text Box 3080">
                        <a:extLst xmlns:a="http://schemas.openxmlformats.org/drawingml/2006/main">
                          <a:ext uri="{FF2B5EF4-FFF2-40B4-BE49-F238E27FC236}">
                            <a16:creationId xmlns:a16="http://schemas.microsoft.com/office/drawing/2014/main" id="{00000000-0008-0000-0000-00000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DBEA4" id="Text Box 3080" o:spid="_x0000_s1026" type="#_x0000_t202" style="position:absolute;margin-left:0;margin-top:0;width:6pt;height:2.25pt;z-index:2504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0128" behindDoc="0" locked="0" layoutInCell="1" allowOverlap="1" wp14:anchorId="38972491" wp14:editId="252FE48E">
                      <wp:simplePos x="0" y="0"/>
                      <wp:positionH relativeFrom="column">
                        <wp:posOffset>0</wp:posOffset>
                      </wp:positionH>
                      <wp:positionV relativeFrom="paragraph">
                        <wp:posOffset>0</wp:posOffset>
                      </wp:positionV>
                      <wp:extent cx="76200" cy="28575"/>
                      <wp:effectExtent l="19050" t="19050" r="19050" b="28575"/>
                      <wp:wrapNone/>
                      <wp:docPr id="7439" name="Text Box 3079">
                        <a:extLst xmlns:a="http://schemas.openxmlformats.org/drawingml/2006/main">
                          <a:ext uri="{FF2B5EF4-FFF2-40B4-BE49-F238E27FC236}">
                            <a16:creationId xmlns:a16="http://schemas.microsoft.com/office/drawing/2014/main" id="{00000000-0008-0000-0000-00000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A6769" id="Text Box 3079" o:spid="_x0000_s1026" type="#_x0000_t202" style="position:absolute;margin-left:0;margin-top:0;width:6pt;height:2.25pt;z-index:2504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1152" behindDoc="0" locked="0" layoutInCell="1" allowOverlap="1" wp14:anchorId="1962AA04" wp14:editId="395FF341">
                      <wp:simplePos x="0" y="0"/>
                      <wp:positionH relativeFrom="column">
                        <wp:posOffset>0</wp:posOffset>
                      </wp:positionH>
                      <wp:positionV relativeFrom="paragraph">
                        <wp:posOffset>0</wp:posOffset>
                      </wp:positionV>
                      <wp:extent cx="76200" cy="28575"/>
                      <wp:effectExtent l="19050" t="19050" r="19050" b="28575"/>
                      <wp:wrapNone/>
                      <wp:docPr id="7440" name="Text Box 3078">
                        <a:extLst xmlns:a="http://schemas.openxmlformats.org/drawingml/2006/main">
                          <a:ext uri="{FF2B5EF4-FFF2-40B4-BE49-F238E27FC236}">
                            <a16:creationId xmlns:a16="http://schemas.microsoft.com/office/drawing/2014/main" id="{00000000-0008-0000-0000-00001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8F086" id="Text Box 3078" o:spid="_x0000_s1026" type="#_x0000_t202" style="position:absolute;margin-left:0;margin-top:0;width:6pt;height:2.25pt;z-index:2504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2176" behindDoc="0" locked="0" layoutInCell="1" allowOverlap="1" wp14:anchorId="79211F09" wp14:editId="3103CC05">
                      <wp:simplePos x="0" y="0"/>
                      <wp:positionH relativeFrom="column">
                        <wp:posOffset>0</wp:posOffset>
                      </wp:positionH>
                      <wp:positionV relativeFrom="paragraph">
                        <wp:posOffset>0</wp:posOffset>
                      </wp:positionV>
                      <wp:extent cx="76200" cy="28575"/>
                      <wp:effectExtent l="19050" t="19050" r="19050" b="28575"/>
                      <wp:wrapNone/>
                      <wp:docPr id="7441" name="Text Box 3077">
                        <a:extLst xmlns:a="http://schemas.openxmlformats.org/drawingml/2006/main">
                          <a:ext uri="{FF2B5EF4-FFF2-40B4-BE49-F238E27FC236}">
                            <a16:creationId xmlns:a16="http://schemas.microsoft.com/office/drawing/2014/main" id="{00000000-0008-0000-0000-00001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621E50" id="Text Box 3077" o:spid="_x0000_s1026" type="#_x0000_t202" style="position:absolute;margin-left:0;margin-top:0;width:6pt;height:2.25pt;z-index:2504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3200" behindDoc="0" locked="0" layoutInCell="1" allowOverlap="1" wp14:anchorId="06B09655" wp14:editId="79B6B9A0">
                      <wp:simplePos x="0" y="0"/>
                      <wp:positionH relativeFrom="column">
                        <wp:posOffset>0</wp:posOffset>
                      </wp:positionH>
                      <wp:positionV relativeFrom="paragraph">
                        <wp:posOffset>0</wp:posOffset>
                      </wp:positionV>
                      <wp:extent cx="76200" cy="28575"/>
                      <wp:effectExtent l="19050" t="19050" r="19050" b="28575"/>
                      <wp:wrapNone/>
                      <wp:docPr id="7442" name="Text Box 3076">
                        <a:extLst xmlns:a="http://schemas.openxmlformats.org/drawingml/2006/main">
                          <a:ext uri="{FF2B5EF4-FFF2-40B4-BE49-F238E27FC236}">
                            <a16:creationId xmlns:a16="http://schemas.microsoft.com/office/drawing/2014/main" id="{00000000-0008-0000-0000-00001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95AF5" id="Text Box 3076" o:spid="_x0000_s1026" type="#_x0000_t202" style="position:absolute;margin-left:0;margin-top:0;width:6pt;height:2.25pt;z-index:2504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4224" behindDoc="0" locked="0" layoutInCell="1" allowOverlap="1" wp14:anchorId="3F83EA4F" wp14:editId="71FC18D9">
                      <wp:simplePos x="0" y="0"/>
                      <wp:positionH relativeFrom="column">
                        <wp:posOffset>0</wp:posOffset>
                      </wp:positionH>
                      <wp:positionV relativeFrom="paragraph">
                        <wp:posOffset>0</wp:posOffset>
                      </wp:positionV>
                      <wp:extent cx="76200" cy="28575"/>
                      <wp:effectExtent l="19050" t="19050" r="19050" b="28575"/>
                      <wp:wrapNone/>
                      <wp:docPr id="7443" name="Text Box 3075">
                        <a:extLst xmlns:a="http://schemas.openxmlformats.org/drawingml/2006/main">
                          <a:ext uri="{FF2B5EF4-FFF2-40B4-BE49-F238E27FC236}">
                            <a16:creationId xmlns:a16="http://schemas.microsoft.com/office/drawing/2014/main" id="{00000000-0008-0000-0000-00001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956EC" id="Text Box 3075" o:spid="_x0000_s1026" type="#_x0000_t202" style="position:absolute;margin-left:0;margin-top:0;width:6pt;height:2.25pt;z-index:2504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5248" behindDoc="0" locked="0" layoutInCell="1" allowOverlap="1" wp14:anchorId="42C0B1B7" wp14:editId="6F52220F">
                      <wp:simplePos x="0" y="0"/>
                      <wp:positionH relativeFrom="column">
                        <wp:posOffset>0</wp:posOffset>
                      </wp:positionH>
                      <wp:positionV relativeFrom="paragraph">
                        <wp:posOffset>0</wp:posOffset>
                      </wp:positionV>
                      <wp:extent cx="76200" cy="28575"/>
                      <wp:effectExtent l="19050" t="19050" r="19050" b="28575"/>
                      <wp:wrapNone/>
                      <wp:docPr id="7444" name="Text Box 3074">
                        <a:extLst xmlns:a="http://schemas.openxmlformats.org/drawingml/2006/main">
                          <a:ext uri="{FF2B5EF4-FFF2-40B4-BE49-F238E27FC236}">
                            <a16:creationId xmlns:a16="http://schemas.microsoft.com/office/drawing/2014/main" id="{00000000-0008-0000-0000-00001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28357" id="Text Box 3074" o:spid="_x0000_s1026" type="#_x0000_t202" style="position:absolute;margin-left:0;margin-top:0;width:6pt;height:2.25pt;z-index:2504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6272" behindDoc="0" locked="0" layoutInCell="1" allowOverlap="1" wp14:anchorId="756E8B39" wp14:editId="3CF18293">
                      <wp:simplePos x="0" y="0"/>
                      <wp:positionH relativeFrom="column">
                        <wp:posOffset>0</wp:posOffset>
                      </wp:positionH>
                      <wp:positionV relativeFrom="paragraph">
                        <wp:posOffset>0</wp:posOffset>
                      </wp:positionV>
                      <wp:extent cx="76200" cy="28575"/>
                      <wp:effectExtent l="19050" t="19050" r="19050" b="28575"/>
                      <wp:wrapNone/>
                      <wp:docPr id="7445" name="Text Box 3073">
                        <a:extLst xmlns:a="http://schemas.openxmlformats.org/drawingml/2006/main">
                          <a:ext uri="{FF2B5EF4-FFF2-40B4-BE49-F238E27FC236}">
                            <a16:creationId xmlns:a16="http://schemas.microsoft.com/office/drawing/2014/main" id="{00000000-0008-0000-0000-00001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D2128" id="Text Box 3073" o:spid="_x0000_s1026" type="#_x0000_t202" style="position:absolute;margin-left:0;margin-top:0;width:6pt;height:2.25pt;z-index:2504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7296" behindDoc="0" locked="0" layoutInCell="1" allowOverlap="1" wp14:anchorId="2CE0106E" wp14:editId="182B1540">
                      <wp:simplePos x="0" y="0"/>
                      <wp:positionH relativeFrom="column">
                        <wp:posOffset>0</wp:posOffset>
                      </wp:positionH>
                      <wp:positionV relativeFrom="paragraph">
                        <wp:posOffset>0</wp:posOffset>
                      </wp:positionV>
                      <wp:extent cx="76200" cy="28575"/>
                      <wp:effectExtent l="19050" t="19050" r="19050" b="28575"/>
                      <wp:wrapNone/>
                      <wp:docPr id="7446" name="Text Box 3072">
                        <a:extLst xmlns:a="http://schemas.openxmlformats.org/drawingml/2006/main">
                          <a:ext uri="{FF2B5EF4-FFF2-40B4-BE49-F238E27FC236}">
                            <a16:creationId xmlns:a16="http://schemas.microsoft.com/office/drawing/2014/main" id="{00000000-0008-0000-0000-00001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23FE9" id="Text Box 3072" o:spid="_x0000_s1026" type="#_x0000_t202" style="position:absolute;margin-left:0;margin-top:0;width:6pt;height:2.25pt;z-index:2504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8320" behindDoc="0" locked="0" layoutInCell="1" allowOverlap="1" wp14:anchorId="2AE31637" wp14:editId="47DAF58B">
                      <wp:simplePos x="0" y="0"/>
                      <wp:positionH relativeFrom="column">
                        <wp:posOffset>0</wp:posOffset>
                      </wp:positionH>
                      <wp:positionV relativeFrom="paragraph">
                        <wp:posOffset>0</wp:posOffset>
                      </wp:positionV>
                      <wp:extent cx="76200" cy="28575"/>
                      <wp:effectExtent l="19050" t="19050" r="19050" b="28575"/>
                      <wp:wrapNone/>
                      <wp:docPr id="7447" name="Text Box 3071">
                        <a:extLst xmlns:a="http://schemas.openxmlformats.org/drawingml/2006/main">
                          <a:ext uri="{FF2B5EF4-FFF2-40B4-BE49-F238E27FC236}">
                            <a16:creationId xmlns:a16="http://schemas.microsoft.com/office/drawing/2014/main" id="{00000000-0008-0000-0000-00001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DA48D" id="Text Box 3071" o:spid="_x0000_s1026" type="#_x0000_t202" style="position:absolute;margin-left:0;margin-top:0;width:6pt;height:2.25pt;z-index:2504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89344" behindDoc="0" locked="0" layoutInCell="1" allowOverlap="1" wp14:anchorId="64D8160B" wp14:editId="360A9F4D">
                      <wp:simplePos x="0" y="0"/>
                      <wp:positionH relativeFrom="column">
                        <wp:posOffset>0</wp:posOffset>
                      </wp:positionH>
                      <wp:positionV relativeFrom="paragraph">
                        <wp:posOffset>0</wp:posOffset>
                      </wp:positionV>
                      <wp:extent cx="76200" cy="28575"/>
                      <wp:effectExtent l="19050" t="19050" r="19050" b="28575"/>
                      <wp:wrapNone/>
                      <wp:docPr id="7448" name="Text Box 3070">
                        <a:extLst xmlns:a="http://schemas.openxmlformats.org/drawingml/2006/main">
                          <a:ext uri="{FF2B5EF4-FFF2-40B4-BE49-F238E27FC236}">
                            <a16:creationId xmlns:a16="http://schemas.microsoft.com/office/drawing/2014/main" id="{00000000-0008-0000-0000-00001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B9834" id="Text Box 3070" o:spid="_x0000_s1026" type="#_x0000_t202" style="position:absolute;margin-left:0;margin-top:0;width:6pt;height:2.25pt;z-index:2504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0368" behindDoc="0" locked="0" layoutInCell="1" allowOverlap="1" wp14:anchorId="50D28A92" wp14:editId="508E2397">
                      <wp:simplePos x="0" y="0"/>
                      <wp:positionH relativeFrom="column">
                        <wp:posOffset>0</wp:posOffset>
                      </wp:positionH>
                      <wp:positionV relativeFrom="paragraph">
                        <wp:posOffset>0</wp:posOffset>
                      </wp:positionV>
                      <wp:extent cx="76200" cy="28575"/>
                      <wp:effectExtent l="19050" t="19050" r="19050" b="28575"/>
                      <wp:wrapNone/>
                      <wp:docPr id="7449" name="Text Box 3069">
                        <a:extLst xmlns:a="http://schemas.openxmlformats.org/drawingml/2006/main">
                          <a:ext uri="{FF2B5EF4-FFF2-40B4-BE49-F238E27FC236}">
                            <a16:creationId xmlns:a16="http://schemas.microsoft.com/office/drawing/2014/main" id="{00000000-0008-0000-0000-00001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40EFE" id="Text Box 3069" o:spid="_x0000_s1026" type="#_x0000_t202" style="position:absolute;margin-left:0;margin-top:0;width:6pt;height:2.25pt;z-index:2504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1392" behindDoc="0" locked="0" layoutInCell="1" allowOverlap="1" wp14:anchorId="381AF66E" wp14:editId="77F830CB">
                      <wp:simplePos x="0" y="0"/>
                      <wp:positionH relativeFrom="column">
                        <wp:posOffset>0</wp:posOffset>
                      </wp:positionH>
                      <wp:positionV relativeFrom="paragraph">
                        <wp:posOffset>0</wp:posOffset>
                      </wp:positionV>
                      <wp:extent cx="76200" cy="28575"/>
                      <wp:effectExtent l="19050" t="19050" r="19050" b="28575"/>
                      <wp:wrapNone/>
                      <wp:docPr id="7450" name="Text Box 3068">
                        <a:extLst xmlns:a="http://schemas.openxmlformats.org/drawingml/2006/main">
                          <a:ext uri="{FF2B5EF4-FFF2-40B4-BE49-F238E27FC236}">
                            <a16:creationId xmlns:a16="http://schemas.microsoft.com/office/drawing/2014/main" id="{00000000-0008-0000-0000-00001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FC86A" id="Text Box 3068" o:spid="_x0000_s1026" type="#_x0000_t202" style="position:absolute;margin-left:0;margin-top:0;width:6pt;height:2.25pt;z-index:2504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2416" behindDoc="0" locked="0" layoutInCell="1" allowOverlap="1" wp14:anchorId="7D6CA94E" wp14:editId="0774CCE4">
                      <wp:simplePos x="0" y="0"/>
                      <wp:positionH relativeFrom="column">
                        <wp:posOffset>0</wp:posOffset>
                      </wp:positionH>
                      <wp:positionV relativeFrom="paragraph">
                        <wp:posOffset>0</wp:posOffset>
                      </wp:positionV>
                      <wp:extent cx="76200" cy="28575"/>
                      <wp:effectExtent l="19050" t="19050" r="19050" b="28575"/>
                      <wp:wrapNone/>
                      <wp:docPr id="7451" name="Text Box 3067">
                        <a:extLst xmlns:a="http://schemas.openxmlformats.org/drawingml/2006/main">
                          <a:ext uri="{FF2B5EF4-FFF2-40B4-BE49-F238E27FC236}">
                            <a16:creationId xmlns:a16="http://schemas.microsoft.com/office/drawing/2014/main" id="{00000000-0008-0000-0000-00001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1D2AE" id="Text Box 3067" o:spid="_x0000_s1026" type="#_x0000_t202" style="position:absolute;margin-left:0;margin-top:0;width:6pt;height:2.25pt;z-index:2504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3440" behindDoc="0" locked="0" layoutInCell="1" allowOverlap="1" wp14:anchorId="4CA82340" wp14:editId="26E50518">
                      <wp:simplePos x="0" y="0"/>
                      <wp:positionH relativeFrom="column">
                        <wp:posOffset>0</wp:posOffset>
                      </wp:positionH>
                      <wp:positionV relativeFrom="paragraph">
                        <wp:posOffset>0</wp:posOffset>
                      </wp:positionV>
                      <wp:extent cx="76200" cy="28575"/>
                      <wp:effectExtent l="19050" t="19050" r="19050" b="28575"/>
                      <wp:wrapNone/>
                      <wp:docPr id="7452" name="Text Box 3066">
                        <a:extLst xmlns:a="http://schemas.openxmlformats.org/drawingml/2006/main">
                          <a:ext uri="{FF2B5EF4-FFF2-40B4-BE49-F238E27FC236}">
                            <a16:creationId xmlns:a16="http://schemas.microsoft.com/office/drawing/2014/main" id="{00000000-0008-0000-0000-00001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A6077" id="Text Box 3066" o:spid="_x0000_s1026" type="#_x0000_t202" style="position:absolute;margin-left:0;margin-top:0;width:6pt;height:2.25pt;z-index:2504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4464" behindDoc="0" locked="0" layoutInCell="1" allowOverlap="1" wp14:anchorId="695D2949" wp14:editId="3B014163">
                      <wp:simplePos x="0" y="0"/>
                      <wp:positionH relativeFrom="column">
                        <wp:posOffset>0</wp:posOffset>
                      </wp:positionH>
                      <wp:positionV relativeFrom="paragraph">
                        <wp:posOffset>0</wp:posOffset>
                      </wp:positionV>
                      <wp:extent cx="76200" cy="28575"/>
                      <wp:effectExtent l="19050" t="19050" r="19050" b="28575"/>
                      <wp:wrapNone/>
                      <wp:docPr id="7453" name="Text Box 3065">
                        <a:extLst xmlns:a="http://schemas.openxmlformats.org/drawingml/2006/main">
                          <a:ext uri="{FF2B5EF4-FFF2-40B4-BE49-F238E27FC236}">
                            <a16:creationId xmlns:a16="http://schemas.microsoft.com/office/drawing/2014/main" id="{00000000-0008-0000-0000-00001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7939C" id="Text Box 3065" o:spid="_x0000_s1026" type="#_x0000_t202" style="position:absolute;margin-left:0;margin-top:0;width:6pt;height:2.25pt;z-index:2504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5488" behindDoc="0" locked="0" layoutInCell="1" allowOverlap="1" wp14:anchorId="3605C9F6" wp14:editId="3A363A5F">
                      <wp:simplePos x="0" y="0"/>
                      <wp:positionH relativeFrom="column">
                        <wp:posOffset>0</wp:posOffset>
                      </wp:positionH>
                      <wp:positionV relativeFrom="paragraph">
                        <wp:posOffset>0</wp:posOffset>
                      </wp:positionV>
                      <wp:extent cx="76200" cy="28575"/>
                      <wp:effectExtent l="19050" t="19050" r="19050" b="28575"/>
                      <wp:wrapNone/>
                      <wp:docPr id="7454" name="Text Box 3064">
                        <a:extLst xmlns:a="http://schemas.openxmlformats.org/drawingml/2006/main">
                          <a:ext uri="{FF2B5EF4-FFF2-40B4-BE49-F238E27FC236}">
                            <a16:creationId xmlns:a16="http://schemas.microsoft.com/office/drawing/2014/main" id="{00000000-0008-0000-0000-00001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D4D10D" id="Text Box 3064" o:spid="_x0000_s1026" type="#_x0000_t202" style="position:absolute;margin-left:0;margin-top:0;width:6pt;height:2.25pt;z-index:2504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6512" behindDoc="0" locked="0" layoutInCell="1" allowOverlap="1" wp14:anchorId="1721A030" wp14:editId="4D6A2C52">
                      <wp:simplePos x="0" y="0"/>
                      <wp:positionH relativeFrom="column">
                        <wp:posOffset>0</wp:posOffset>
                      </wp:positionH>
                      <wp:positionV relativeFrom="paragraph">
                        <wp:posOffset>0</wp:posOffset>
                      </wp:positionV>
                      <wp:extent cx="76200" cy="28575"/>
                      <wp:effectExtent l="19050" t="19050" r="19050" b="28575"/>
                      <wp:wrapNone/>
                      <wp:docPr id="7455" name="Text Box 3063">
                        <a:extLst xmlns:a="http://schemas.openxmlformats.org/drawingml/2006/main">
                          <a:ext uri="{FF2B5EF4-FFF2-40B4-BE49-F238E27FC236}">
                            <a16:creationId xmlns:a16="http://schemas.microsoft.com/office/drawing/2014/main" id="{00000000-0008-0000-0000-00001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7BA70" id="Text Box 3063" o:spid="_x0000_s1026" type="#_x0000_t202" style="position:absolute;margin-left:0;margin-top:0;width:6pt;height:2.25pt;z-index:2504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7536" behindDoc="0" locked="0" layoutInCell="1" allowOverlap="1" wp14:anchorId="000AFF4C" wp14:editId="7D332F82">
                      <wp:simplePos x="0" y="0"/>
                      <wp:positionH relativeFrom="column">
                        <wp:posOffset>0</wp:posOffset>
                      </wp:positionH>
                      <wp:positionV relativeFrom="paragraph">
                        <wp:posOffset>0</wp:posOffset>
                      </wp:positionV>
                      <wp:extent cx="76200" cy="28575"/>
                      <wp:effectExtent l="19050" t="19050" r="19050" b="28575"/>
                      <wp:wrapNone/>
                      <wp:docPr id="7456" name="Text Box 3062">
                        <a:extLst xmlns:a="http://schemas.openxmlformats.org/drawingml/2006/main">
                          <a:ext uri="{FF2B5EF4-FFF2-40B4-BE49-F238E27FC236}">
                            <a16:creationId xmlns:a16="http://schemas.microsoft.com/office/drawing/2014/main" id="{00000000-0008-0000-0000-00002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FDA220" id="Text Box 3062" o:spid="_x0000_s1026" type="#_x0000_t202" style="position:absolute;margin-left:0;margin-top:0;width:6pt;height:2.25pt;z-index:2504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8560" behindDoc="0" locked="0" layoutInCell="1" allowOverlap="1" wp14:anchorId="40F0C061" wp14:editId="2FB299BF">
                      <wp:simplePos x="0" y="0"/>
                      <wp:positionH relativeFrom="column">
                        <wp:posOffset>0</wp:posOffset>
                      </wp:positionH>
                      <wp:positionV relativeFrom="paragraph">
                        <wp:posOffset>0</wp:posOffset>
                      </wp:positionV>
                      <wp:extent cx="76200" cy="28575"/>
                      <wp:effectExtent l="19050" t="19050" r="19050" b="28575"/>
                      <wp:wrapNone/>
                      <wp:docPr id="7457" name="Text Box 3061">
                        <a:extLst xmlns:a="http://schemas.openxmlformats.org/drawingml/2006/main">
                          <a:ext uri="{FF2B5EF4-FFF2-40B4-BE49-F238E27FC236}">
                            <a16:creationId xmlns:a16="http://schemas.microsoft.com/office/drawing/2014/main" id="{00000000-0008-0000-0000-00002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6902F" id="Text Box 3061" o:spid="_x0000_s1026" type="#_x0000_t202" style="position:absolute;margin-left:0;margin-top:0;width:6pt;height:2.25pt;z-index:2504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499584" behindDoc="0" locked="0" layoutInCell="1" allowOverlap="1" wp14:anchorId="6F1124CD" wp14:editId="71C0F040">
                      <wp:simplePos x="0" y="0"/>
                      <wp:positionH relativeFrom="column">
                        <wp:posOffset>0</wp:posOffset>
                      </wp:positionH>
                      <wp:positionV relativeFrom="paragraph">
                        <wp:posOffset>0</wp:posOffset>
                      </wp:positionV>
                      <wp:extent cx="76200" cy="28575"/>
                      <wp:effectExtent l="19050" t="19050" r="19050" b="28575"/>
                      <wp:wrapNone/>
                      <wp:docPr id="7458" name="Text Box 3060">
                        <a:extLst xmlns:a="http://schemas.openxmlformats.org/drawingml/2006/main">
                          <a:ext uri="{FF2B5EF4-FFF2-40B4-BE49-F238E27FC236}">
                            <a16:creationId xmlns:a16="http://schemas.microsoft.com/office/drawing/2014/main" id="{00000000-0008-0000-0000-00002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73FCE" id="Text Box 3060" o:spid="_x0000_s1026" type="#_x0000_t202" style="position:absolute;margin-left:0;margin-top:0;width:6pt;height:2.25pt;z-index:2504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0608" behindDoc="0" locked="0" layoutInCell="1" allowOverlap="1" wp14:anchorId="7FBDB299" wp14:editId="11CDCC7A">
                      <wp:simplePos x="0" y="0"/>
                      <wp:positionH relativeFrom="column">
                        <wp:posOffset>0</wp:posOffset>
                      </wp:positionH>
                      <wp:positionV relativeFrom="paragraph">
                        <wp:posOffset>0</wp:posOffset>
                      </wp:positionV>
                      <wp:extent cx="76200" cy="28575"/>
                      <wp:effectExtent l="19050" t="19050" r="19050" b="28575"/>
                      <wp:wrapNone/>
                      <wp:docPr id="7459" name="Text Box 3059">
                        <a:extLst xmlns:a="http://schemas.openxmlformats.org/drawingml/2006/main">
                          <a:ext uri="{FF2B5EF4-FFF2-40B4-BE49-F238E27FC236}">
                            <a16:creationId xmlns:a16="http://schemas.microsoft.com/office/drawing/2014/main" id="{00000000-0008-0000-0000-00002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3D461" id="Text Box 3059" o:spid="_x0000_s1026" type="#_x0000_t202" style="position:absolute;margin-left:0;margin-top:0;width:6pt;height:2.25pt;z-index:2505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1632" behindDoc="0" locked="0" layoutInCell="1" allowOverlap="1" wp14:anchorId="2B79879A" wp14:editId="1F2A164D">
                      <wp:simplePos x="0" y="0"/>
                      <wp:positionH relativeFrom="column">
                        <wp:posOffset>0</wp:posOffset>
                      </wp:positionH>
                      <wp:positionV relativeFrom="paragraph">
                        <wp:posOffset>0</wp:posOffset>
                      </wp:positionV>
                      <wp:extent cx="76200" cy="28575"/>
                      <wp:effectExtent l="19050" t="19050" r="19050" b="28575"/>
                      <wp:wrapNone/>
                      <wp:docPr id="7460" name="Text Box 3058">
                        <a:extLst xmlns:a="http://schemas.openxmlformats.org/drawingml/2006/main">
                          <a:ext uri="{FF2B5EF4-FFF2-40B4-BE49-F238E27FC236}">
                            <a16:creationId xmlns:a16="http://schemas.microsoft.com/office/drawing/2014/main" id="{00000000-0008-0000-0000-00002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D38E7" id="Text Box 3058" o:spid="_x0000_s1026" type="#_x0000_t202" style="position:absolute;margin-left:0;margin-top:0;width:6pt;height:2.25pt;z-index:2505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2656" behindDoc="0" locked="0" layoutInCell="1" allowOverlap="1" wp14:anchorId="7053E7B3" wp14:editId="2CA6415F">
                      <wp:simplePos x="0" y="0"/>
                      <wp:positionH relativeFrom="column">
                        <wp:posOffset>0</wp:posOffset>
                      </wp:positionH>
                      <wp:positionV relativeFrom="paragraph">
                        <wp:posOffset>0</wp:posOffset>
                      </wp:positionV>
                      <wp:extent cx="76200" cy="28575"/>
                      <wp:effectExtent l="19050" t="19050" r="19050" b="28575"/>
                      <wp:wrapNone/>
                      <wp:docPr id="7461" name="Text Box 3057">
                        <a:extLst xmlns:a="http://schemas.openxmlformats.org/drawingml/2006/main">
                          <a:ext uri="{FF2B5EF4-FFF2-40B4-BE49-F238E27FC236}">
                            <a16:creationId xmlns:a16="http://schemas.microsoft.com/office/drawing/2014/main" id="{00000000-0008-0000-0000-00002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A309D" id="Text Box 3057" o:spid="_x0000_s1026" type="#_x0000_t202" style="position:absolute;margin-left:0;margin-top:0;width:6pt;height:2.25pt;z-index:2505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3680" behindDoc="0" locked="0" layoutInCell="1" allowOverlap="1" wp14:anchorId="5DECA62D" wp14:editId="0126923D">
                      <wp:simplePos x="0" y="0"/>
                      <wp:positionH relativeFrom="column">
                        <wp:posOffset>0</wp:posOffset>
                      </wp:positionH>
                      <wp:positionV relativeFrom="paragraph">
                        <wp:posOffset>0</wp:posOffset>
                      </wp:positionV>
                      <wp:extent cx="76200" cy="28575"/>
                      <wp:effectExtent l="19050" t="19050" r="19050" b="28575"/>
                      <wp:wrapNone/>
                      <wp:docPr id="7462" name="Text Box 3056">
                        <a:extLst xmlns:a="http://schemas.openxmlformats.org/drawingml/2006/main">
                          <a:ext uri="{FF2B5EF4-FFF2-40B4-BE49-F238E27FC236}">
                            <a16:creationId xmlns:a16="http://schemas.microsoft.com/office/drawing/2014/main" id="{00000000-0008-0000-0000-00002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08061" id="Text Box 3056" o:spid="_x0000_s1026" type="#_x0000_t202" style="position:absolute;margin-left:0;margin-top:0;width:6pt;height:2.25pt;z-index:2505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4704" behindDoc="0" locked="0" layoutInCell="1" allowOverlap="1" wp14:anchorId="5AAFF8C5" wp14:editId="3FC4CE88">
                      <wp:simplePos x="0" y="0"/>
                      <wp:positionH relativeFrom="column">
                        <wp:posOffset>0</wp:posOffset>
                      </wp:positionH>
                      <wp:positionV relativeFrom="paragraph">
                        <wp:posOffset>0</wp:posOffset>
                      </wp:positionV>
                      <wp:extent cx="76200" cy="28575"/>
                      <wp:effectExtent l="19050" t="19050" r="19050" b="28575"/>
                      <wp:wrapNone/>
                      <wp:docPr id="7463" name="Text Box 3055">
                        <a:extLst xmlns:a="http://schemas.openxmlformats.org/drawingml/2006/main">
                          <a:ext uri="{FF2B5EF4-FFF2-40B4-BE49-F238E27FC236}">
                            <a16:creationId xmlns:a16="http://schemas.microsoft.com/office/drawing/2014/main" id="{00000000-0008-0000-0000-00002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3EDA09" id="Text Box 3055" o:spid="_x0000_s1026" type="#_x0000_t202" style="position:absolute;margin-left:0;margin-top:0;width:6pt;height:2.25pt;z-index:2505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5728" behindDoc="0" locked="0" layoutInCell="1" allowOverlap="1" wp14:anchorId="2BE7710A" wp14:editId="7C33FCDD">
                      <wp:simplePos x="0" y="0"/>
                      <wp:positionH relativeFrom="column">
                        <wp:posOffset>0</wp:posOffset>
                      </wp:positionH>
                      <wp:positionV relativeFrom="paragraph">
                        <wp:posOffset>0</wp:posOffset>
                      </wp:positionV>
                      <wp:extent cx="76200" cy="28575"/>
                      <wp:effectExtent l="19050" t="19050" r="19050" b="28575"/>
                      <wp:wrapNone/>
                      <wp:docPr id="7464" name="Text Box 3054">
                        <a:extLst xmlns:a="http://schemas.openxmlformats.org/drawingml/2006/main">
                          <a:ext uri="{FF2B5EF4-FFF2-40B4-BE49-F238E27FC236}">
                            <a16:creationId xmlns:a16="http://schemas.microsoft.com/office/drawing/2014/main" id="{00000000-0008-0000-0000-00002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98E3F" id="Text Box 3054" o:spid="_x0000_s1026" type="#_x0000_t202" style="position:absolute;margin-left:0;margin-top:0;width:6pt;height:2.25pt;z-index:2505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6752" behindDoc="0" locked="0" layoutInCell="1" allowOverlap="1" wp14:anchorId="68E84D72" wp14:editId="71789E32">
                      <wp:simplePos x="0" y="0"/>
                      <wp:positionH relativeFrom="column">
                        <wp:posOffset>0</wp:posOffset>
                      </wp:positionH>
                      <wp:positionV relativeFrom="paragraph">
                        <wp:posOffset>0</wp:posOffset>
                      </wp:positionV>
                      <wp:extent cx="76200" cy="28575"/>
                      <wp:effectExtent l="19050" t="19050" r="19050" b="28575"/>
                      <wp:wrapNone/>
                      <wp:docPr id="7465" name="Text Box 3053">
                        <a:extLst xmlns:a="http://schemas.openxmlformats.org/drawingml/2006/main">
                          <a:ext uri="{FF2B5EF4-FFF2-40B4-BE49-F238E27FC236}">
                            <a16:creationId xmlns:a16="http://schemas.microsoft.com/office/drawing/2014/main" id="{00000000-0008-0000-0000-00002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97E93" id="Text Box 3053" o:spid="_x0000_s1026" type="#_x0000_t202" style="position:absolute;margin-left:0;margin-top:0;width:6pt;height:2.25pt;z-index:2505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7776" behindDoc="0" locked="0" layoutInCell="1" allowOverlap="1" wp14:anchorId="32EFECD3" wp14:editId="3B59E45E">
                      <wp:simplePos x="0" y="0"/>
                      <wp:positionH relativeFrom="column">
                        <wp:posOffset>0</wp:posOffset>
                      </wp:positionH>
                      <wp:positionV relativeFrom="paragraph">
                        <wp:posOffset>0</wp:posOffset>
                      </wp:positionV>
                      <wp:extent cx="76200" cy="28575"/>
                      <wp:effectExtent l="19050" t="19050" r="19050" b="28575"/>
                      <wp:wrapNone/>
                      <wp:docPr id="7466" name="Text Box 3052">
                        <a:extLst xmlns:a="http://schemas.openxmlformats.org/drawingml/2006/main">
                          <a:ext uri="{FF2B5EF4-FFF2-40B4-BE49-F238E27FC236}">
                            <a16:creationId xmlns:a16="http://schemas.microsoft.com/office/drawing/2014/main" id="{00000000-0008-0000-0000-00002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30976" id="Text Box 3052" o:spid="_x0000_s1026" type="#_x0000_t202" style="position:absolute;margin-left:0;margin-top:0;width:6pt;height:2.25pt;z-index:2505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8800" behindDoc="0" locked="0" layoutInCell="1" allowOverlap="1" wp14:anchorId="395D2F66" wp14:editId="029ABBE6">
                      <wp:simplePos x="0" y="0"/>
                      <wp:positionH relativeFrom="column">
                        <wp:posOffset>0</wp:posOffset>
                      </wp:positionH>
                      <wp:positionV relativeFrom="paragraph">
                        <wp:posOffset>0</wp:posOffset>
                      </wp:positionV>
                      <wp:extent cx="76200" cy="28575"/>
                      <wp:effectExtent l="19050" t="19050" r="19050" b="28575"/>
                      <wp:wrapNone/>
                      <wp:docPr id="7467" name="Text Box 3051">
                        <a:extLst xmlns:a="http://schemas.openxmlformats.org/drawingml/2006/main">
                          <a:ext uri="{FF2B5EF4-FFF2-40B4-BE49-F238E27FC236}">
                            <a16:creationId xmlns:a16="http://schemas.microsoft.com/office/drawing/2014/main" id="{00000000-0008-0000-0000-00002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3085C" id="Text Box 3051" o:spid="_x0000_s1026" type="#_x0000_t202" style="position:absolute;margin-left:0;margin-top:0;width:6pt;height:2.25pt;z-index:2505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09824" behindDoc="0" locked="0" layoutInCell="1" allowOverlap="1" wp14:anchorId="46F0203D" wp14:editId="0527208E">
                      <wp:simplePos x="0" y="0"/>
                      <wp:positionH relativeFrom="column">
                        <wp:posOffset>0</wp:posOffset>
                      </wp:positionH>
                      <wp:positionV relativeFrom="paragraph">
                        <wp:posOffset>0</wp:posOffset>
                      </wp:positionV>
                      <wp:extent cx="76200" cy="28575"/>
                      <wp:effectExtent l="19050" t="19050" r="19050" b="28575"/>
                      <wp:wrapNone/>
                      <wp:docPr id="7468" name="Text Box 3050">
                        <a:extLst xmlns:a="http://schemas.openxmlformats.org/drawingml/2006/main">
                          <a:ext uri="{FF2B5EF4-FFF2-40B4-BE49-F238E27FC236}">
                            <a16:creationId xmlns:a16="http://schemas.microsoft.com/office/drawing/2014/main" id="{00000000-0008-0000-0000-00002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26338" id="Text Box 3050" o:spid="_x0000_s1026" type="#_x0000_t202" style="position:absolute;margin-left:0;margin-top:0;width:6pt;height:2.25pt;z-index:2505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0848" behindDoc="0" locked="0" layoutInCell="1" allowOverlap="1" wp14:anchorId="0511A93E" wp14:editId="49188B54">
                      <wp:simplePos x="0" y="0"/>
                      <wp:positionH relativeFrom="column">
                        <wp:posOffset>0</wp:posOffset>
                      </wp:positionH>
                      <wp:positionV relativeFrom="paragraph">
                        <wp:posOffset>0</wp:posOffset>
                      </wp:positionV>
                      <wp:extent cx="76200" cy="28575"/>
                      <wp:effectExtent l="19050" t="19050" r="19050" b="28575"/>
                      <wp:wrapNone/>
                      <wp:docPr id="7469" name="Text Box 3049">
                        <a:extLst xmlns:a="http://schemas.openxmlformats.org/drawingml/2006/main">
                          <a:ext uri="{FF2B5EF4-FFF2-40B4-BE49-F238E27FC236}">
                            <a16:creationId xmlns:a16="http://schemas.microsoft.com/office/drawing/2014/main" id="{00000000-0008-0000-0000-00002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97F698" id="Text Box 3049" o:spid="_x0000_s1026" type="#_x0000_t202" style="position:absolute;margin-left:0;margin-top:0;width:6pt;height:2.25pt;z-index:2505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1872" behindDoc="0" locked="0" layoutInCell="1" allowOverlap="1" wp14:anchorId="11966447" wp14:editId="4DA5F8A3">
                      <wp:simplePos x="0" y="0"/>
                      <wp:positionH relativeFrom="column">
                        <wp:posOffset>0</wp:posOffset>
                      </wp:positionH>
                      <wp:positionV relativeFrom="paragraph">
                        <wp:posOffset>0</wp:posOffset>
                      </wp:positionV>
                      <wp:extent cx="76200" cy="28575"/>
                      <wp:effectExtent l="19050" t="19050" r="19050" b="28575"/>
                      <wp:wrapNone/>
                      <wp:docPr id="7470" name="Text Box 3048">
                        <a:extLst xmlns:a="http://schemas.openxmlformats.org/drawingml/2006/main">
                          <a:ext uri="{FF2B5EF4-FFF2-40B4-BE49-F238E27FC236}">
                            <a16:creationId xmlns:a16="http://schemas.microsoft.com/office/drawing/2014/main" id="{00000000-0008-0000-0000-00002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95449" id="Text Box 3048" o:spid="_x0000_s1026" type="#_x0000_t202" style="position:absolute;margin-left:0;margin-top:0;width:6pt;height:2.25pt;z-index:2505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2896" behindDoc="0" locked="0" layoutInCell="1" allowOverlap="1" wp14:anchorId="5191A679" wp14:editId="73405BAE">
                      <wp:simplePos x="0" y="0"/>
                      <wp:positionH relativeFrom="column">
                        <wp:posOffset>0</wp:posOffset>
                      </wp:positionH>
                      <wp:positionV relativeFrom="paragraph">
                        <wp:posOffset>0</wp:posOffset>
                      </wp:positionV>
                      <wp:extent cx="76200" cy="28575"/>
                      <wp:effectExtent l="19050" t="19050" r="19050" b="28575"/>
                      <wp:wrapNone/>
                      <wp:docPr id="7471" name="Text Box 3047">
                        <a:extLst xmlns:a="http://schemas.openxmlformats.org/drawingml/2006/main">
                          <a:ext uri="{FF2B5EF4-FFF2-40B4-BE49-F238E27FC236}">
                            <a16:creationId xmlns:a16="http://schemas.microsoft.com/office/drawing/2014/main" id="{00000000-0008-0000-0000-00002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96497" id="Text Box 3047" o:spid="_x0000_s1026" type="#_x0000_t202" style="position:absolute;margin-left:0;margin-top:0;width:6pt;height:2.25pt;z-index:2505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3920" behindDoc="0" locked="0" layoutInCell="1" allowOverlap="1" wp14:anchorId="5BAC5004" wp14:editId="070A1395">
                      <wp:simplePos x="0" y="0"/>
                      <wp:positionH relativeFrom="column">
                        <wp:posOffset>0</wp:posOffset>
                      </wp:positionH>
                      <wp:positionV relativeFrom="paragraph">
                        <wp:posOffset>0</wp:posOffset>
                      </wp:positionV>
                      <wp:extent cx="76200" cy="28575"/>
                      <wp:effectExtent l="19050" t="19050" r="19050" b="28575"/>
                      <wp:wrapNone/>
                      <wp:docPr id="7472" name="Text Box 3046">
                        <a:extLst xmlns:a="http://schemas.openxmlformats.org/drawingml/2006/main">
                          <a:ext uri="{FF2B5EF4-FFF2-40B4-BE49-F238E27FC236}">
                            <a16:creationId xmlns:a16="http://schemas.microsoft.com/office/drawing/2014/main" id="{00000000-0008-0000-0000-00003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DC9D4" id="Text Box 3046" o:spid="_x0000_s1026" type="#_x0000_t202" style="position:absolute;margin-left:0;margin-top:0;width:6pt;height:2.25pt;z-index:2505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4944" behindDoc="0" locked="0" layoutInCell="1" allowOverlap="1" wp14:anchorId="7C867E0B" wp14:editId="289DE7DD">
                      <wp:simplePos x="0" y="0"/>
                      <wp:positionH relativeFrom="column">
                        <wp:posOffset>0</wp:posOffset>
                      </wp:positionH>
                      <wp:positionV relativeFrom="paragraph">
                        <wp:posOffset>0</wp:posOffset>
                      </wp:positionV>
                      <wp:extent cx="76200" cy="28575"/>
                      <wp:effectExtent l="19050" t="19050" r="19050" b="28575"/>
                      <wp:wrapNone/>
                      <wp:docPr id="7473" name="Text Box 3045">
                        <a:extLst xmlns:a="http://schemas.openxmlformats.org/drawingml/2006/main">
                          <a:ext uri="{FF2B5EF4-FFF2-40B4-BE49-F238E27FC236}">
                            <a16:creationId xmlns:a16="http://schemas.microsoft.com/office/drawing/2014/main" id="{00000000-0008-0000-0000-00003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1DBB8" id="Text Box 3045" o:spid="_x0000_s1026" type="#_x0000_t202" style="position:absolute;margin-left:0;margin-top:0;width:6pt;height:2.25pt;z-index:2505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5968" behindDoc="0" locked="0" layoutInCell="1" allowOverlap="1" wp14:anchorId="4E9E6EF8" wp14:editId="4CD4CD9F">
                      <wp:simplePos x="0" y="0"/>
                      <wp:positionH relativeFrom="column">
                        <wp:posOffset>0</wp:posOffset>
                      </wp:positionH>
                      <wp:positionV relativeFrom="paragraph">
                        <wp:posOffset>0</wp:posOffset>
                      </wp:positionV>
                      <wp:extent cx="76200" cy="28575"/>
                      <wp:effectExtent l="19050" t="19050" r="19050" b="28575"/>
                      <wp:wrapNone/>
                      <wp:docPr id="7474" name="Text Box 3044">
                        <a:extLst xmlns:a="http://schemas.openxmlformats.org/drawingml/2006/main">
                          <a:ext uri="{FF2B5EF4-FFF2-40B4-BE49-F238E27FC236}">
                            <a16:creationId xmlns:a16="http://schemas.microsoft.com/office/drawing/2014/main" id="{00000000-0008-0000-0000-00003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DB9FC" id="Text Box 3044" o:spid="_x0000_s1026" type="#_x0000_t202" style="position:absolute;margin-left:0;margin-top:0;width:6pt;height:2.25pt;z-index:2505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6992" behindDoc="0" locked="0" layoutInCell="1" allowOverlap="1" wp14:anchorId="2F140D6A" wp14:editId="1AE1196A">
                      <wp:simplePos x="0" y="0"/>
                      <wp:positionH relativeFrom="column">
                        <wp:posOffset>0</wp:posOffset>
                      </wp:positionH>
                      <wp:positionV relativeFrom="paragraph">
                        <wp:posOffset>0</wp:posOffset>
                      </wp:positionV>
                      <wp:extent cx="76200" cy="28575"/>
                      <wp:effectExtent l="19050" t="19050" r="19050" b="28575"/>
                      <wp:wrapNone/>
                      <wp:docPr id="7475" name="Text Box 3043">
                        <a:extLst xmlns:a="http://schemas.openxmlformats.org/drawingml/2006/main">
                          <a:ext uri="{FF2B5EF4-FFF2-40B4-BE49-F238E27FC236}">
                            <a16:creationId xmlns:a16="http://schemas.microsoft.com/office/drawing/2014/main" id="{00000000-0008-0000-0000-00003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DF70B" id="Text Box 3043" o:spid="_x0000_s1026" type="#_x0000_t202" style="position:absolute;margin-left:0;margin-top:0;width:6pt;height:2.25pt;z-index:2505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8016" behindDoc="0" locked="0" layoutInCell="1" allowOverlap="1" wp14:anchorId="2F5375DF" wp14:editId="4898CA61">
                      <wp:simplePos x="0" y="0"/>
                      <wp:positionH relativeFrom="column">
                        <wp:posOffset>0</wp:posOffset>
                      </wp:positionH>
                      <wp:positionV relativeFrom="paragraph">
                        <wp:posOffset>0</wp:posOffset>
                      </wp:positionV>
                      <wp:extent cx="76200" cy="28575"/>
                      <wp:effectExtent l="19050" t="19050" r="19050" b="28575"/>
                      <wp:wrapNone/>
                      <wp:docPr id="7476" name="Text Box 3042">
                        <a:extLst xmlns:a="http://schemas.openxmlformats.org/drawingml/2006/main">
                          <a:ext uri="{FF2B5EF4-FFF2-40B4-BE49-F238E27FC236}">
                            <a16:creationId xmlns:a16="http://schemas.microsoft.com/office/drawing/2014/main" id="{00000000-0008-0000-0000-00003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B5D80" id="Text Box 3042" o:spid="_x0000_s1026" type="#_x0000_t202" style="position:absolute;margin-left:0;margin-top:0;width:6pt;height:2.25pt;z-index:2505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19040" behindDoc="0" locked="0" layoutInCell="1" allowOverlap="1" wp14:anchorId="2FDDC81A" wp14:editId="2898C108">
                      <wp:simplePos x="0" y="0"/>
                      <wp:positionH relativeFrom="column">
                        <wp:posOffset>0</wp:posOffset>
                      </wp:positionH>
                      <wp:positionV relativeFrom="paragraph">
                        <wp:posOffset>0</wp:posOffset>
                      </wp:positionV>
                      <wp:extent cx="76200" cy="28575"/>
                      <wp:effectExtent l="19050" t="19050" r="19050" b="28575"/>
                      <wp:wrapNone/>
                      <wp:docPr id="7477" name="Text Box 3041">
                        <a:extLst xmlns:a="http://schemas.openxmlformats.org/drawingml/2006/main">
                          <a:ext uri="{FF2B5EF4-FFF2-40B4-BE49-F238E27FC236}">
                            <a16:creationId xmlns:a16="http://schemas.microsoft.com/office/drawing/2014/main" id="{00000000-0008-0000-0000-00003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86FBF" id="Text Box 3041" o:spid="_x0000_s1026" type="#_x0000_t202" style="position:absolute;margin-left:0;margin-top:0;width:6pt;height:2.25pt;z-index:2505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0064" behindDoc="0" locked="0" layoutInCell="1" allowOverlap="1" wp14:anchorId="6A5249FC" wp14:editId="073228ED">
                      <wp:simplePos x="0" y="0"/>
                      <wp:positionH relativeFrom="column">
                        <wp:posOffset>0</wp:posOffset>
                      </wp:positionH>
                      <wp:positionV relativeFrom="paragraph">
                        <wp:posOffset>0</wp:posOffset>
                      </wp:positionV>
                      <wp:extent cx="76200" cy="28575"/>
                      <wp:effectExtent l="19050" t="19050" r="19050" b="28575"/>
                      <wp:wrapNone/>
                      <wp:docPr id="7478" name="Text Box 3040">
                        <a:extLst xmlns:a="http://schemas.openxmlformats.org/drawingml/2006/main">
                          <a:ext uri="{FF2B5EF4-FFF2-40B4-BE49-F238E27FC236}">
                            <a16:creationId xmlns:a16="http://schemas.microsoft.com/office/drawing/2014/main" id="{00000000-0008-0000-0000-00003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5E875" id="Text Box 3040" o:spid="_x0000_s1026" type="#_x0000_t202" style="position:absolute;margin-left:0;margin-top:0;width:6pt;height:2.25pt;z-index:2505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1088" behindDoc="0" locked="0" layoutInCell="1" allowOverlap="1" wp14:anchorId="71ED3FC1" wp14:editId="2A58B77C">
                      <wp:simplePos x="0" y="0"/>
                      <wp:positionH relativeFrom="column">
                        <wp:posOffset>0</wp:posOffset>
                      </wp:positionH>
                      <wp:positionV relativeFrom="paragraph">
                        <wp:posOffset>0</wp:posOffset>
                      </wp:positionV>
                      <wp:extent cx="76200" cy="28575"/>
                      <wp:effectExtent l="19050" t="19050" r="19050" b="28575"/>
                      <wp:wrapNone/>
                      <wp:docPr id="7479" name="Text Box 3039">
                        <a:extLst xmlns:a="http://schemas.openxmlformats.org/drawingml/2006/main">
                          <a:ext uri="{FF2B5EF4-FFF2-40B4-BE49-F238E27FC236}">
                            <a16:creationId xmlns:a16="http://schemas.microsoft.com/office/drawing/2014/main" id="{00000000-0008-0000-0000-00003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1165E" id="Text Box 3039" o:spid="_x0000_s1026" type="#_x0000_t202" style="position:absolute;margin-left:0;margin-top:0;width:6pt;height:2.25pt;z-index:2505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2112" behindDoc="0" locked="0" layoutInCell="1" allowOverlap="1" wp14:anchorId="35B3CEF1" wp14:editId="2883CA0B">
                      <wp:simplePos x="0" y="0"/>
                      <wp:positionH relativeFrom="column">
                        <wp:posOffset>0</wp:posOffset>
                      </wp:positionH>
                      <wp:positionV relativeFrom="paragraph">
                        <wp:posOffset>0</wp:posOffset>
                      </wp:positionV>
                      <wp:extent cx="76200" cy="28575"/>
                      <wp:effectExtent l="19050" t="19050" r="19050" b="28575"/>
                      <wp:wrapNone/>
                      <wp:docPr id="7480" name="Text Box 3038">
                        <a:extLst xmlns:a="http://schemas.openxmlformats.org/drawingml/2006/main">
                          <a:ext uri="{FF2B5EF4-FFF2-40B4-BE49-F238E27FC236}">
                            <a16:creationId xmlns:a16="http://schemas.microsoft.com/office/drawing/2014/main" id="{00000000-0008-0000-0000-00003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E1849" id="Text Box 3038" o:spid="_x0000_s1026" type="#_x0000_t202" style="position:absolute;margin-left:0;margin-top:0;width:6pt;height:2.25pt;z-index:2505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3136" behindDoc="0" locked="0" layoutInCell="1" allowOverlap="1" wp14:anchorId="4E16C8E5" wp14:editId="62EAD219">
                      <wp:simplePos x="0" y="0"/>
                      <wp:positionH relativeFrom="column">
                        <wp:posOffset>0</wp:posOffset>
                      </wp:positionH>
                      <wp:positionV relativeFrom="paragraph">
                        <wp:posOffset>0</wp:posOffset>
                      </wp:positionV>
                      <wp:extent cx="76200" cy="28575"/>
                      <wp:effectExtent l="19050" t="19050" r="19050" b="28575"/>
                      <wp:wrapNone/>
                      <wp:docPr id="7481" name="Text Box 3037">
                        <a:extLst xmlns:a="http://schemas.openxmlformats.org/drawingml/2006/main">
                          <a:ext uri="{FF2B5EF4-FFF2-40B4-BE49-F238E27FC236}">
                            <a16:creationId xmlns:a16="http://schemas.microsoft.com/office/drawing/2014/main" id="{00000000-0008-0000-0000-00003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CFD66" id="Text Box 3037" o:spid="_x0000_s1026" type="#_x0000_t202" style="position:absolute;margin-left:0;margin-top:0;width:6pt;height:2.25pt;z-index:2505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4160" behindDoc="0" locked="0" layoutInCell="1" allowOverlap="1" wp14:anchorId="5B25CEC2" wp14:editId="658AFB92">
                      <wp:simplePos x="0" y="0"/>
                      <wp:positionH relativeFrom="column">
                        <wp:posOffset>0</wp:posOffset>
                      </wp:positionH>
                      <wp:positionV relativeFrom="paragraph">
                        <wp:posOffset>0</wp:posOffset>
                      </wp:positionV>
                      <wp:extent cx="76200" cy="28575"/>
                      <wp:effectExtent l="19050" t="19050" r="19050" b="28575"/>
                      <wp:wrapNone/>
                      <wp:docPr id="7482" name="Text Box 3036">
                        <a:extLst xmlns:a="http://schemas.openxmlformats.org/drawingml/2006/main">
                          <a:ext uri="{FF2B5EF4-FFF2-40B4-BE49-F238E27FC236}">
                            <a16:creationId xmlns:a16="http://schemas.microsoft.com/office/drawing/2014/main" id="{00000000-0008-0000-0000-00003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80857" id="Text Box 3036" o:spid="_x0000_s1026" type="#_x0000_t202" style="position:absolute;margin-left:0;margin-top:0;width:6pt;height:2.25pt;z-index:2505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5184" behindDoc="0" locked="0" layoutInCell="1" allowOverlap="1" wp14:anchorId="5479D2F3" wp14:editId="1FE1FEDC">
                      <wp:simplePos x="0" y="0"/>
                      <wp:positionH relativeFrom="column">
                        <wp:posOffset>0</wp:posOffset>
                      </wp:positionH>
                      <wp:positionV relativeFrom="paragraph">
                        <wp:posOffset>0</wp:posOffset>
                      </wp:positionV>
                      <wp:extent cx="76200" cy="28575"/>
                      <wp:effectExtent l="19050" t="19050" r="19050" b="28575"/>
                      <wp:wrapNone/>
                      <wp:docPr id="7483" name="Text Box 3035">
                        <a:extLst xmlns:a="http://schemas.openxmlformats.org/drawingml/2006/main">
                          <a:ext uri="{FF2B5EF4-FFF2-40B4-BE49-F238E27FC236}">
                            <a16:creationId xmlns:a16="http://schemas.microsoft.com/office/drawing/2014/main" id="{00000000-0008-0000-0000-00003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94B68" id="Text Box 3035" o:spid="_x0000_s1026" type="#_x0000_t202" style="position:absolute;margin-left:0;margin-top:0;width:6pt;height:2.25pt;z-index:2505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6208" behindDoc="0" locked="0" layoutInCell="1" allowOverlap="1" wp14:anchorId="609E9263" wp14:editId="3BFB0A33">
                      <wp:simplePos x="0" y="0"/>
                      <wp:positionH relativeFrom="column">
                        <wp:posOffset>0</wp:posOffset>
                      </wp:positionH>
                      <wp:positionV relativeFrom="paragraph">
                        <wp:posOffset>0</wp:posOffset>
                      </wp:positionV>
                      <wp:extent cx="76200" cy="28575"/>
                      <wp:effectExtent l="19050" t="19050" r="19050" b="28575"/>
                      <wp:wrapNone/>
                      <wp:docPr id="7484" name="Text Box 3034">
                        <a:extLst xmlns:a="http://schemas.openxmlformats.org/drawingml/2006/main">
                          <a:ext uri="{FF2B5EF4-FFF2-40B4-BE49-F238E27FC236}">
                            <a16:creationId xmlns:a16="http://schemas.microsoft.com/office/drawing/2014/main" id="{00000000-0008-0000-0000-00003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ED832" id="Text Box 3034" o:spid="_x0000_s1026" type="#_x0000_t202" style="position:absolute;margin-left:0;margin-top:0;width:6pt;height:2.25pt;z-index:2505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7232" behindDoc="0" locked="0" layoutInCell="1" allowOverlap="1" wp14:anchorId="3E62BF33" wp14:editId="28C31CEC">
                      <wp:simplePos x="0" y="0"/>
                      <wp:positionH relativeFrom="column">
                        <wp:posOffset>0</wp:posOffset>
                      </wp:positionH>
                      <wp:positionV relativeFrom="paragraph">
                        <wp:posOffset>0</wp:posOffset>
                      </wp:positionV>
                      <wp:extent cx="76200" cy="28575"/>
                      <wp:effectExtent l="19050" t="19050" r="19050" b="28575"/>
                      <wp:wrapNone/>
                      <wp:docPr id="7485" name="Text Box 3033">
                        <a:extLst xmlns:a="http://schemas.openxmlformats.org/drawingml/2006/main">
                          <a:ext uri="{FF2B5EF4-FFF2-40B4-BE49-F238E27FC236}">
                            <a16:creationId xmlns:a16="http://schemas.microsoft.com/office/drawing/2014/main" id="{00000000-0008-0000-0000-00003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32BC2A" id="Text Box 3033" o:spid="_x0000_s1026" type="#_x0000_t202" style="position:absolute;margin-left:0;margin-top:0;width:6pt;height:2.25pt;z-index:2505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8256" behindDoc="0" locked="0" layoutInCell="1" allowOverlap="1" wp14:anchorId="6D4DDC32" wp14:editId="60394DC5">
                      <wp:simplePos x="0" y="0"/>
                      <wp:positionH relativeFrom="column">
                        <wp:posOffset>0</wp:posOffset>
                      </wp:positionH>
                      <wp:positionV relativeFrom="paragraph">
                        <wp:posOffset>0</wp:posOffset>
                      </wp:positionV>
                      <wp:extent cx="76200" cy="28575"/>
                      <wp:effectExtent l="19050" t="19050" r="19050" b="28575"/>
                      <wp:wrapNone/>
                      <wp:docPr id="7486" name="Text Box 3032">
                        <a:extLst xmlns:a="http://schemas.openxmlformats.org/drawingml/2006/main">
                          <a:ext uri="{FF2B5EF4-FFF2-40B4-BE49-F238E27FC236}">
                            <a16:creationId xmlns:a16="http://schemas.microsoft.com/office/drawing/2014/main" id="{00000000-0008-0000-0000-00003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0D7BA" id="Text Box 3032" o:spid="_x0000_s1026" type="#_x0000_t202" style="position:absolute;margin-left:0;margin-top:0;width:6pt;height:2.25pt;z-index:2505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29280" behindDoc="0" locked="0" layoutInCell="1" allowOverlap="1" wp14:anchorId="5F054DBE" wp14:editId="116955B6">
                      <wp:simplePos x="0" y="0"/>
                      <wp:positionH relativeFrom="column">
                        <wp:posOffset>0</wp:posOffset>
                      </wp:positionH>
                      <wp:positionV relativeFrom="paragraph">
                        <wp:posOffset>0</wp:posOffset>
                      </wp:positionV>
                      <wp:extent cx="76200" cy="28575"/>
                      <wp:effectExtent l="19050" t="19050" r="19050" b="28575"/>
                      <wp:wrapNone/>
                      <wp:docPr id="7487" name="Text Box 3031">
                        <a:extLst xmlns:a="http://schemas.openxmlformats.org/drawingml/2006/main">
                          <a:ext uri="{FF2B5EF4-FFF2-40B4-BE49-F238E27FC236}">
                            <a16:creationId xmlns:a16="http://schemas.microsoft.com/office/drawing/2014/main" id="{00000000-0008-0000-0000-00003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14DB1F" id="Text Box 3031" o:spid="_x0000_s1026" type="#_x0000_t202" style="position:absolute;margin-left:0;margin-top:0;width:6pt;height:2.25pt;z-index:2505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0304" behindDoc="0" locked="0" layoutInCell="1" allowOverlap="1" wp14:anchorId="69845B4C" wp14:editId="1109E41D">
                      <wp:simplePos x="0" y="0"/>
                      <wp:positionH relativeFrom="column">
                        <wp:posOffset>0</wp:posOffset>
                      </wp:positionH>
                      <wp:positionV relativeFrom="paragraph">
                        <wp:posOffset>0</wp:posOffset>
                      </wp:positionV>
                      <wp:extent cx="76200" cy="28575"/>
                      <wp:effectExtent l="19050" t="19050" r="19050" b="28575"/>
                      <wp:wrapNone/>
                      <wp:docPr id="7488" name="Text Box 3030">
                        <a:extLst xmlns:a="http://schemas.openxmlformats.org/drawingml/2006/main">
                          <a:ext uri="{FF2B5EF4-FFF2-40B4-BE49-F238E27FC236}">
                            <a16:creationId xmlns:a16="http://schemas.microsoft.com/office/drawing/2014/main" id="{00000000-0008-0000-0000-00004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82AC5" id="Text Box 3030" o:spid="_x0000_s1026" type="#_x0000_t202" style="position:absolute;margin-left:0;margin-top:0;width:6pt;height:2.25pt;z-index:2505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1328" behindDoc="0" locked="0" layoutInCell="1" allowOverlap="1" wp14:anchorId="15AF5452" wp14:editId="4380DA77">
                      <wp:simplePos x="0" y="0"/>
                      <wp:positionH relativeFrom="column">
                        <wp:posOffset>0</wp:posOffset>
                      </wp:positionH>
                      <wp:positionV relativeFrom="paragraph">
                        <wp:posOffset>0</wp:posOffset>
                      </wp:positionV>
                      <wp:extent cx="76200" cy="28575"/>
                      <wp:effectExtent l="19050" t="19050" r="19050" b="28575"/>
                      <wp:wrapNone/>
                      <wp:docPr id="7489" name="Text Box 3029">
                        <a:extLst xmlns:a="http://schemas.openxmlformats.org/drawingml/2006/main">
                          <a:ext uri="{FF2B5EF4-FFF2-40B4-BE49-F238E27FC236}">
                            <a16:creationId xmlns:a16="http://schemas.microsoft.com/office/drawing/2014/main" id="{00000000-0008-0000-0000-00004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F5754" id="Text Box 3029" o:spid="_x0000_s1026" type="#_x0000_t202" style="position:absolute;margin-left:0;margin-top:0;width:6pt;height:2.25pt;z-index:2505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2352" behindDoc="0" locked="0" layoutInCell="1" allowOverlap="1" wp14:anchorId="02427BE0" wp14:editId="4149EE55">
                      <wp:simplePos x="0" y="0"/>
                      <wp:positionH relativeFrom="column">
                        <wp:posOffset>0</wp:posOffset>
                      </wp:positionH>
                      <wp:positionV relativeFrom="paragraph">
                        <wp:posOffset>0</wp:posOffset>
                      </wp:positionV>
                      <wp:extent cx="76200" cy="28575"/>
                      <wp:effectExtent l="19050" t="19050" r="19050" b="28575"/>
                      <wp:wrapNone/>
                      <wp:docPr id="7490" name="Text Box 3028">
                        <a:extLst xmlns:a="http://schemas.openxmlformats.org/drawingml/2006/main">
                          <a:ext uri="{FF2B5EF4-FFF2-40B4-BE49-F238E27FC236}">
                            <a16:creationId xmlns:a16="http://schemas.microsoft.com/office/drawing/2014/main" id="{00000000-0008-0000-0000-00004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42044" id="Text Box 3028" o:spid="_x0000_s1026" type="#_x0000_t202" style="position:absolute;margin-left:0;margin-top:0;width:6pt;height:2.25pt;z-index:2505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3376" behindDoc="0" locked="0" layoutInCell="1" allowOverlap="1" wp14:anchorId="4B96E8B0" wp14:editId="4C490A52">
                      <wp:simplePos x="0" y="0"/>
                      <wp:positionH relativeFrom="column">
                        <wp:posOffset>0</wp:posOffset>
                      </wp:positionH>
                      <wp:positionV relativeFrom="paragraph">
                        <wp:posOffset>0</wp:posOffset>
                      </wp:positionV>
                      <wp:extent cx="76200" cy="28575"/>
                      <wp:effectExtent l="19050" t="19050" r="19050" b="28575"/>
                      <wp:wrapNone/>
                      <wp:docPr id="7491" name="Text Box 3027">
                        <a:extLst xmlns:a="http://schemas.openxmlformats.org/drawingml/2006/main">
                          <a:ext uri="{FF2B5EF4-FFF2-40B4-BE49-F238E27FC236}">
                            <a16:creationId xmlns:a16="http://schemas.microsoft.com/office/drawing/2014/main" id="{00000000-0008-0000-0000-00004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FB9BCF" id="Text Box 3027" o:spid="_x0000_s1026" type="#_x0000_t202" style="position:absolute;margin-left:0;margin-top:0;width:6pt;height:2.25pt;z-index:2505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4400" behindDoc="0" locked="0" layoutInCell="1" allowOverlap="1" wp14:anchorId="77697723" wp14:editId="291DC4A8">
                      <wp:simplePos x="0" y="0"/>
                      <wp:positionH relativeFrom="column">
                        <wp:posOffset>0</wp:posOffset>
                      </wp:positionH>
                      <wp:positionV relativeFrom="paragraph">
                        <wp:posOffset>0</wp:posOffset>
                      </wp:positionV>
                      <wp:extent cx="76200" cy="28575"/>
                      <wp:effectExtent l="19050" t="19050" r="19050" b="28575"/>
                      <wp:wrapNone/>
                      <wp:docPr id="7492" name="Text Box 3026">
                        <a:extLst xmlns:a="http://schemas.openxmlformats.org/drawingml/2006/main">
                          <a:ext uri="{FF2B5EF4-FFF2-40B4-BE49-F238E27FC236}">
                            <a16:creationId xmlns:a16="http://schemas.microsoft.com/office/drawing/2014/main" id="{00000000-0008-0000-0000-00004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B9143A" id="Text Box 3026" o:spid="_x0000_s1026" type="#_x0000_t202" style="position:absolute;margin-left:0;margin-top:0;width:6pt;height:2.25pt;z-index:2505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5424" behindDoc="0" locked="0" layoutInCell="1" allowOverlap="1" wp14:anchorId="240C6A56" wp14:editId="760E24D7">
                      <wp:simplePos x="0" y="0"/>
                      <wp:positionH relativeFrom="column">
                        <wp:posOffset>0</wp:posOffset>
                      </wp:positionH>
                      <wp:positionV relativeFrom="paragraph">
                        <wp:posOffset>0</wp:posOffset>
                      </wp:positionV>
                      <wp:extent cx="76200" cy="28575"/>
                      <wp:effectExtent l="19050" t="19050" r="19050" b="28575"/>
                      <wp:wrapNone/>
                      <wp:docPr id="7493" name="Text Box 3025">
                        <a:extLst xmlns:a="http://schemas.openxmlformats.org/drawingml/2006/main">
                          <a:ext uri="{FF2B5EF4-FFF2-40B4-BE49-F238E27FC236}">
                            <a16:creationId xmlns:a16="http://schemas.microsoft.com/office/drawing/2014/main" id="{00000000-0008-0000-0000-00004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7D2BC" id="Text Box 3025" o:spid="_x0000_s1026" type="#_x0000_t202" style="position:absolute;margin-left:0;margin-top:0;width:6pt;height:2.25pt;z-index:2505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6448" behindDoc="0" locked="0" layoutInCell="1" allowOverlap="1" wp14:anchorId="0B581905" wp14:editId="17A834B5">
                      <wp:simplePos x="0" y="0"/>
                      <wp:positionH relativeFrom="column">
                        <wp:posOffset>0</wp:posOffset>
                      </wp:positionH>
                      <wp:positionV relativeFrom="paragraph">
                        <wp:posOffset>0</wp:posOffset>
                      </wp:positionV>
                      <wp:extent cx="76200" cy="28575"/>
                      <wp:effectExtent l="19050" t="19050" r="19050" b="28575"/>
                      <wp:wrapNone/>
                      <wp:docPr id="7494" name="Text Box 3024">
                        <a:extLst xmlns:a="http://schemas.openxmlformats.org/drawingml/2006/main">
                          <a:ext uri="{FF2B5EF4-FFF2-40B4-BE49-F238E27FC236}">
                            <a16:creationId xmlns:a16="http://schemas.microsoft.com/office/drawing/2014/main" id="{00000000-0008-0000-0000-00004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D547B" id="Text Box 3024" o:spid="_x0000_s1026" type="#_x0000_t202" style="position:absolute;margin-left:0;margin-top:0;width:6pt;height:2.25pt;z-index:2505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7472" behindDoc="0" locked="0" layoutInCell="1" allowOverlap="1" wp14:anchorId="4DC49BFF" wp14:editId="2AFACD1C">
                      <wp:simplePos x="0" y="0"/>
                      <wp:positionH relativeFrom="column">
                        <wp:posOffset>0</wp:posOffset>
                      </wp:positionH>
                      <wp:positionV relativeFrom="paragraph">
                        <wp:posOffset>0</wp:posOffset>
                      </wp:positionV>
                      <wp:extent cx="76200" cy="28575"/>
                      <wp:effectExtent l="19050" t="19050" r="19050" b="28575"/>
                      <wp:wrapNone/>
                      <wp:docPr id="7495" name="Text Box 3023">
                        <a:extLst xmlns:a="http://schemas.openxmlformats.org/drawingml/2006/main">
                          <a:ext uri="{FF2B5EF4-FFF2-40B4-BE49-F238E27FC236}">
                            <a16:creationId xmlns:a16="http://schemas.microsoft.com/office/drawing/2014/main" id="{00000000-0008-0000-0000-00004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25055" id="Text Box 3023" o:spid="_x0000_s1026" type="#_x0000_t202" style="position:absolute;margin-left:0;margin-top:0;width:6pt;height:2.25pt;z-index:2505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8496" behindDoc="0" locked="0" layoutInCell="1" allowOverlap="1" wp14:anchorId="0AA174E9" wp14:editId="729B7E57">
                      <wp:simplePos x="0" y="0"/>
                      <wp:positionH relativeFrom="column">
                        <wp:posOffset>0</wp:posOffset>
                      </wp:positionH>
                      <wp:positionV relativeFrom="paragraph">
                        <wp:posOffset>0</wp:posOffset>
                      </wp:positionV>
                      <wp:extent cx="76200" cy="28575"/>
                      <wp:effectExtent l="19050" t="19050" r="19050" b="28575"/>
                      <wp:wrapNone/>
                      <wp:docPr id="7496" name="Text Box 3022">
                        <a:extLst xmlns:a="http://schemas.openxmlformats.org/drawingml/2006/main">
                          <a:ext uri="{FF2B5EF4-FFF2-40B4-BE49-F238E27FC236}">
                            <a16:creationId xmlns:a16="http://schemas.microsoft.com/office/drawing/2014/main" id="{00000000-0008-0000-0000-00004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B4899" id="Text Box 3022" o:spid="_x0000_s1026" type="#_x0000_t202" style="position:absolute;margin-left:0;margin-top:0;width:6pt;height:2.25pt;z-index:2505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39520" behindDoc="0" locked="0" layoutInCell="1" allowOverlap="1" wp14:anchorId="6F0EB801" wp14:editId="524AC145">
                      <wp:simplePos x="0" y="0"/>
                      <wp:positionH relativeFrom="column">
                        <wp:posOffset>0</wp:posOffset>
                      </wp:positionH>
                      <wp:positionV relativeFrom="paragraph">
                        <wp:posOffset>0</wp:posOffset>
                      </wp:positionV>
                      <wp:extent cx="76200" cy="28575"/>
                      <wp:effectExtent l="19050" t="19050" r="19050" b="28575"/>
                      <wp:wrapNone/>
                      <wp:docPr id="7497" name="Text Box 3021">
                        <a:extLst xmlns:a="http://schemas.openxmlformats.org/drawingml/2006/main">
                          <a:ext uri="{FF2B5EF4-FFF2-40B4-BE49-F238E27FC236}">
                            <a16:creationId xmlns:a16="http://schemas.microsoft.com/office/drawing/2014/main" id="{00000000-0008-0000-0000-00004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8D968" id="Text Box 3021" o:spid="_x0000_s1026" type="#_x0000_t202" style="position:absolute;margin-left:0;margin-top:0;width:6pt;height:2.25pt;z-index:2505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0544" behindDoc="0" locked="0" layoutInCell="1" allowOverlap="1" wp14:anchorId="22B5E265" wp14:editId="18E5630A">
                      <wp:simplePos x="0" y="0"/>
                      <wp:positionH relativeFrom="column">
                        <wp:posOffset>0</wp:posOffset>
                      </wp:positionH>
                      <wp:positionV relativeFrom="paragraph">
                        <wp:posOffset>0</wp:posOffset>
                      </wp:positionV>
                      <wp:extent cx="76200" cy="28575"/>
                      <wp:effectExtent l="19050" t="19050" r="19050" b="28575"/>
                      <wp:wrapNone/>
                      <wp:docPr id="7498" name="Text Box 3020">
                        <a:extLst xmlns:a="http://schemas.openxmlformats.org/drawingml/2006/main">
                          <a:ext uri="{FF2B5EF4-FFF2-40B4-BE49-F238E27FC236}">
                            <a16:creationId xmlns:a16="http://schemas.microsoft.com/office/drawing/2014/main" id="{00000000-0008-0000-0000-00004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09960" id="Text Box 3020" o:spid="_x0000_s1026" type="#_x0000_t202" style="position:absolute;margin-left:0;margin-top:0;width:6pt;height:2.25pt;z-index:2505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1568" behindDoc="0" locked="0" layoutInCell="1" allowOverlap="1" wp14:anchorId="36BB030D" wp14:editId="33152A7C">
                      <wp:simplePos x="0" y="0"/>
                      <wp:positionH relativeFrom="column">
                        <wp:posOffset>0</wp:posOffset>
                      </wp:positionH>
                      <wp:positionV relativeFrom="paragraph">
                        <wp:posOffset>0</wp:posOffset>
                      </wp:positionV>
                      <wp:extent cx="76200" cy="28575"/>
                      <wp:effectExtent l="19050" t="19050" r="19050" b="28575"/>
                      <wp:wrapNone/>
                      <wp:docPr id="7499" name="Text Box 3019">
                        <a:extLst xmlns:a="http://schemas.openxmlformats.org/drawingml/2006/main">
                          <a:ext uri="{FF2B5EF4-FFF2-40B4-BE49-F238E27FC236}">
                            <a16:creationId xmlns:a16="http://schemas.microsoft.com/office/drawing/2014/main" id="{00000000-0008-0000-0000-00004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2A9F0C" id="Text Box 3019" o:spid="_x0000_s1026" type="#_x0000_t202" style="position:absolute;margin-left:0;margin-top:0;width:6pt;height:2.25pt;z-index:2505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2592" behindDoc="0" locked="0" layoutInCell="1" allowOverlap="1" wp14:anchorId="3F70D2B4" wp14:editId="4E0BA532">
                      <wp:simplePos x="0" y="0"/>
                      <wp:positionH relativeFrom="column">
                        <wp:posOffset>0</wp:posOffset>
                      </wp:positionH>
                      <wp:positionV relativeFrom="paragraph">
                        <wp:posOffset>0</wp:posOffset>
                      </wp:positionV>
                      <wp:extent cx="76200" cy="28575"/>
                      <wp:effectExtent l="19050" t="19050" r="19050" b="28575"/>
                      <wp:wrapNone/>
                      <wp:docPr id="7500" name="Text Box 3018">
                        <a:extLst xmlns:a="http://schemas.openxmlformats.org/drawingml/2006/main">
                          <a:ext uri="{FF2B5EF4-FFF2-40B4-BE49-F238E27FC236}">
                            <a16:creationId xmlns:a16="http://schemas.microsoft.com/office/drawing/2014/main" id="{00000000-0008-0000-0000-00004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7872E" id="Text Box 3018" o:spid="_x0000_s1026" type="#_x0000_t202" style="position:absolute;margin-left:0;margin-top:0;width:6pt;height:2.25pt;z-index:2505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3616" behindDoc="0" locked="0" layoutInCell="1" allowOverlap="1" wp14:anchorId="66501A15" wp14:editId="2FCD5A50">
                      <wp:simplePos x="0" y="0"/>
                      <wp:positionH relativeFrom="column">
                        <wp:posOffset>0</wp:posOffset>
                      </wp:positionH>
                      <wp:positionV relativeFrom="paragraph">
                        <wp:posOffset>0</wp:posOffset>
                      </wp:positionV>
                      <wp:extent cx="76200" cy="28575"/>
                      <wp:effectExtent l="19050" t="19050" r="19050" b="28575"/>
                      <wp:wrapNone/>
                      <wp:docPr id="7501" name="Text Box 3017">
                        <a:extLst xmlns:a="http://schemas.openxmlformats.org/drawingml/2006/main">
                          <a:ext uri="{FF2B5EF4-FFF2-40B4-BE49-F238E27FC236}">
                            <a16:creationId xmlns:a16="http://schemas.microsoft.com/office/drawing/2014/main" id="{00000000-0008-0000-0000-00004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5A493" id="Text Box 3017" o:spid="_x0000_s1026" type="#_x0000_t202" style="position:absolute;margin-left:0;margin-top:0;width:6pt;height:2.25pt;z-index:2505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4640" behindDoc="0" locked="0" layoutInCell="1" allowOverlap="1" wp14:anchorId="2A05778A" wp14:editId="740E7F28">
                      <wp:simplePos x="0" y="0"/>
                      <wp:positionH relativeFrom="column">
                        <wp:posOffset>0</wp:posOffset>
                      </wp:positionH>
                      <wp:positionV relativeFrom="paragraph">
                        <wp:posOffset>0</wp:posOffset>
                      </wp:positionV>
                      <wp:extent cx="76200" cy="28575"/>
                      <wp:effectExtent l="19050" t="19050" r="19050" b="28575"/>
                      <wp:wrapNone/>
                      <wp:docPr id="7502" name="Text Box 3016">
                        <a:extLst xmlns:a="http://schemas.openxmlformats.org/drawingml/2006/main">
                          <a:ext uri="{FF2B5EF4-FFF2-40B4-BE49-F238E27FC236}">
                            <a16:creationId xmlns:a16="http://schemas.microsoft.com/office/drawing/2014/main" id="{00000000-0008-0000-0000-00004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D32F5" id="Text Box 3016" o:spid="_x0000_s1026" type="#_x0000_t202" style="position:absolute;margin-left:0;margin-top:0;width:6pt;height:2.25pt;z-index:2505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5664" behindDoc="0" locked="0" layoutInCell="1" allowOverlap="1" wp14:anchorId="2EC7AFCB" wp14:editId="6B312866">
                      <wp:simplePos x="0" y="0"/>
                      <wp:positionH relativeFrom="column">
                        <wp:posOffset>0</wp:posOffset>
                      </wp:positionH>
                      <wp:positionV relativeFrom="paragraph">
                        <wp:posOffset>0</wp:posOffset>
                      </wp:positionV>
                      <wp:extent cx="76200" cy="28575"/>
                      <wp:effectExtent l="19050" t="19050" r="19050" b="28575"/>
                      <wp:wrapNone/>
                      <wp:docPr id="7503" name="Text Box 3015">
                        <a:extLst xmlns:a="http://schemas.openxmlformats.org/drawingml/2006/main">
                          <a:ext uri="{FF2B5EF4-FFF2-40B4-BE49-F238E27FC236}">
                            <a16:creationId xmlns:a16="http://schemas.microsoft.com/office/drawing/2014/main" id="{00000000-0008-0000-0000-00004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E8267" id="Text Box 3015" o:spid="_x0000_s1026" type="#_x0000_t202" style="position:absolute;margin-left:0;margin-top:0;width:6pt;height:2.25pt;z-index:2505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6688" behindDoc="0" locked="0" layoutInCell="1" allowOverlap="1" wp14:anchorId="3DAFBD3D" wp14:editId="57E7CF75">
                      <wp:simplePos x="0" y="0"/>
                      <wp:positionH relativeFrom="column">
                        <wp:posOffset>0</wp:posOffset>
                      </wp:positionH>
                      <wp:positionV relativeFrom="paragraph">
                        <wp:posOffset>0</wp:posOffset>
                      </wp:positionV>
                      <wp:extent cx="76200" cy="28575"/>
                      <wp:effectExtent l="19050" t="19050" r="19050" b="28575"/>
                      <wp:wrapNone/>
                      <wp:docPr id="7504" name="Text Box 3014">
                        <a:extLst xmlns:a="http://schemas.openxmlformats.org/drawingml/2006/main">
                          <a:ext uri="{FF2B5EF4-FFF2-40B4-BE49-F238E27FC236}">
                            <a16:creationId xmlns:a16="http://schemas.microsoft.com/office/drawing/2014/main" id="{00000000-0008-0000-0000-00005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C838E" id="Text Box 3014" o:spid="_x0000_s1026" type="#_x0000_t202" style="position:absolute;margin-left:0;margin-top:0;width:6pt;height:2.25pt;z-index:2505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7712" behindDoc="0" locked="0" layoutInCell="1" allowOverlap="1" wp14:anchorId="19FB935F" wp14:editId="730EA5D3">
                      <wp:simplePos x="0" y="0"/>
                      <wp:positionH relativeFrom="column">
                        <wp:posOffset>0</wp:posOffset>
                      </wp:positionH>
                      <wp:positionV relativeFrom="paragraph">
                        <wp:posOffset>0</wp:posOffset>
                      </wp:positionV>
                      <wp:extent cx="76200" cy="28575"/>
                      <wp:effectExtent l="19050" t="19050" r="19050" b="28575"/>
                      <wp:wrapNone/>
                      <wp:docPr id="7505" name="Text Box 3013">
                        <a:extLst xmlns:a="http://schemas.openxmlformats.org/drawingml/2006/main">
                          <a:ext uri="{FF2B5EF4-FFF2-40B4-BE49-F238E27FC236}">
                            <a16:creationId xmlns:a16="http://schemas.microsoft.com/office/drawing/2014/main" id="{00000000-0008-0000-0000-00005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6A931" id="Text Box 3013" o:spid="_x0000_s1026" type="#_x0000_t202" style="position:absolute;margin-left:0;margin-top:0;width:6pt;height:2.25pt;z-index:2505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8736" behindDoc="0" locked="0" layoutInCell="1" allowOverlap="1" wp14:anchorId="63515E8E" wp14:editId="13FC8631">
                      <wp:simplePos x="0" y="0"/>
                      <wp:positionH relativeFrom="column">
                        <wp:posOffset>0</wp:posOffset>
                      </wp:positionH>
                      <wp:positionV relativeFrom="paragraph">
                        <wp:posOffset>0</wp:posOffset>
                      </wp:positionV>
                      <wp:extent cx="76200" cy="28575"/>
                      <wp:effectExtent l="19050" t="19050" r="19050" b="28575"/>
                      <wp:wrapNone/>
                      <wp:docPr id="7506" name="Text Box 3012">
                        <a:extLst xmlns:a="http://schemas.openxmlformats.org/drawingml/2006/main">
                          <a:ext uri="{FF2B5EF4-FFF2-40B4-BE49-F238E27FC236}">
                            <a16:creationId xmlns:a16="http://schemas.microsoft.com/office/drawing/2014/main" id="{00000000-0008-0000-0000-00005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20DAC" id="Text Box 3012" o:spid="_x0000_s1026" type="#_x0000_t202" style="position:absolute;margin-left:0;margin-top:0;width:6pt;height:2.25pt;z-index:2505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49760" behindDoc="0" locked="0" layoutInCell="1" allowOverlap="1" wp14:anchorId="43A54C85" wp14:editId="59B4C710">
                      <wp:simplePos x="0" y="0"/>
                      <wp:positionH relativeFrom="column">
                        <wp:posOffset>0</wp:posOffset>
                      </wp:positionH>
                      <wp:positionV relativeFrom="paragraph">
                        <wp:posOffset>0</wp:posOffset>
                      </wp:positionV>
                      <wp:extent cx="76200" cy="28575"/>
                      <wp:effectExtent l="19050" t="19050" r="19050" b="28575"/>
                      <wp:wrapNone/>
                      <wp:docPr id="7507" name="Text Box 3011">
                        <a:extLst xmlns:a="http://schemas.openxmlformats.org/drawingml/2006/main">
                          <a:ext uri="{FF2B5EF4-FFF2-40B4-BE49-F238E27FC236}">
                            <a16:creationId xmlns:a16="http://schemas.microsoft.com/office/drawing/2014/main" id="{00000000-0008-0000-0000-00005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D21E6" id="Text Box 3011" o:spid="_x0000_s1026" type="#_x0000_t202" style="position:absolute;margin-left:0;margin-top:0;width:6pt;height:2.25pt;z-index:2505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0784" behindDoc="0" locked="0" layoutInCell="1" allowOverlap="1" wp14:anchorId="3775697A" wp14:editId="074592AC">
                      <wp:simplePos x="0" y="0"/>
                      <wp:positionH relativeFrom="column">
                        <wp:posOffset>0</wp:posOffset>
                      </wp:positionH>
                      <wp:positionV relativeFrom="paragraph">
                        <wp:posOffset>0</wp:posOffset>
                      </wp:positionV>
                      <wp:extent cx="76200" cy="28575"/>
                      <wp:effectExtent l="19050" t="19050" r="19050" b="28575"/>
                      <wp:wrapNone/>
                      <wp:docPr id="7508" name="Text Box 3010">
                        <a:extLst xmlns:a="http://schemas.openxmlformats.org/drawingml/2006/main">
                          <a:ext uri="{FF2B5EF4-FFF2-40B4-BE49-F238E27FC236}">
                            <a16:creationId xmlns:a16="http://schemas.microsoft.com/office/drawing/2014/main" id="{00000000-0008-0000-0000-00005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2BFC1" id="Text Box 3010" o:spid="_x0000_s1026" type="#_x0000_t202" style="position:absolute;margin-left:0;margin-top:0;width:6pt;height:2.25pt;z-index:2505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1808" behindDoc="0" locked="0" layoutInCell="1" allowOverlap="1" wp14:anchorId="2E5C3B06" wp14:editId="13188C81">
                      <wp:simplePos x="0" y="0"/>
                      <wp:positionH relativeFrom="column">
                        <wp:posOffset>0</wp:posOffset>
                      </wp:positionH>
                      <wp:positionV relativeFrom="paragraph">
                        <wp:posOffset>0</wp:posOffset>
                      </wp:positionV>
                      <wp:extent cx="76200" cy="28575"/>
                      <wp:effectExtent l="19050" t="19050" r="19050" b="28575"/>
                      <wp:wrapNone/>
                      <wp:docPr id="7509" name="Text Box 3009">
                        <a:extLst xmlns:a="http://schemas.openxmlformats.org/drawingml/2006/main">
                          <a:ext uri="{FF2B5EF4-FFF2-40B4-BE49-F238E27FC236}">
                            <a16:creationId xmlns:a16="http://schemas.microsoft.com/office/drawing/2014/main" id="{00000000-0008-0000-0000-00005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6E666" id="Text Box 3009" o:spid="_x0000_s1026" type="#_x0000_t202" style="position:absolute;margin-left:0;margin-top:0;width:6pt;height:2.25pt;z-index:2505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2832" behindDoc="0" locked="0" layoutInCell="1" allowOverlap="1" wp14:anchorId="23511685" wp14:editId="2FD2F74C">
                      <wp:simplePos x="0" y="0"/>
                      <wp:positionH relativeFrom="column">
                        <wp:posOffset>0</wp:posOffset>
                      </wp:positionH>
                      <wp:positionV relativeFrom="paragraph">
                        <wp:posOffset>0</wp:posOffset>
                      </wp:positionV>
                      <wp:extent cx="76200" cy="28575"/>
                      <wp:effectExtent l="19050" t="19050" r="19050" b="28575"/>
                      <wp:wrapNone/>
                      <wp:docPr id="7510" name="Text Box 3008">
                        <a:extLst xmlns:a="http://schemas.openxmlformats.org/drawingml/2006/main">
                          <a:ext uri="{FF2B5EF4-FFF2-40B4-BE49-F238E27FC236}">
                            <a16:creationId xmlns:a16="http://schemas.microsoft.com/office/drawing/2014/main" id="{00000000-0008-0000-0000-00005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85413" id="Text Box 3008" o:spid="_x0000_s1026" type="#_x0000_t202" style="position:absolute;margin-left:0;margin-top:0;width:6pt;height:2.25pt;z-index:2505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3856" behindDoc="0" locked="0" layoutInCell="1" allowOverlap="1" wp14:anchorId="78D9AEC6" wp14:editId="4B65EE8F">
                      <wp:simplePos x="0" y="0"/>
                      <wp:positionH relativeFrom="column">
                        <wp:posOffset>0</wp:posOffset>
                      </wp:positionH>
                      <wp:positionV relativeFrom="paragraph">
                        <wp:posOffset>0</wp:posOffset>
                      </wp:positionV>
                      <wp:extent cx="76200" cy="28575"/>
                      <wp:effectExtent l="19050" t="19050" r="19050" b="28575"/>
                      <wp:wrapNone/>
                      <wp:docPr id="7511" name="Text Box 3007">
                        <a:extLst xmlns:a="http://schemas.openxmlformats.org/drawingml/2006/main">
                          <a:ext uri="{FF2B5EF4-FFF2-40B4-BE49-F238E27FC236}">
                            <a16:creationId xmlns:a16="http://schemas.microsoft.com/office/drawing/2014/main" id="{00000000-0008-0000-0000-00005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8AB924" id="Text Box 3007" o:spid="_x0000_s1026" type="#_x0000_t202" style="position:absolute;margin-left:0;margin-top:0;width:6pt;height:2.25pt;z-index:2505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4880" behindDoc="0" locked="0" layoutInCell="1" allowOverlap="1" wp14:anchorId="5212E68D" wp14:editId="207DB686">
                      <wp:simplePos x="0" y="0"/>
                      <wp:positionH relativeFrom="column">
                        <wp:posOffset>0</wp:posOffset>
                      </wp:positionH>
                      <wp:positionV relativeFrom="paragraph">
                        <wp:posOffset>0</wp:posOffset>
                      </wp:positionV>
                      <wp:extent cx="76200" cy="28575"/>
                      <wp:effectExtent l="19050" t="19050" r="19050" b="28575"/>
                      <wp:wrapNone/>
                      <wp:docPr id="7512" name="Text Box 3006">
                        <a:extLst xmlns:a="http://schemas.openxmlformats.org/drawingml/2006/main">
                          <a:ext uri="{FF2B5EF4-FFF2-40B4-BE49-F238E27FC236}">
                            <a16:creationId xmlns:a16="http://schemas.microsoft.com/office/drawing/2014/main" id="{00000000-0008-0000-0000-00005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0023CE" id="Text Box 3006" o:spid="_x0000_s1026" type="#_x0000_t202" style="position:absolute;margin-left:0;margin-top:0;width:6pt;height:2.25pt;z-index:2505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5904" behindDoc="0" locked="0" layoutInCell="1" allowOverlap="1" wp14:anchorId="3A239C8B" wp14:editId="11CFEC9A">
                      <wp:simplePos x="0" y="0"/>
                      <wp:positionH relativeFrom="column">
                        <wp:posOffset>0</wp:posOffset>
                      </wp:positionH>
                      <wp:positionV relativeFrom="paragraph">
                        <wp:posOffset>0</wp:posOffset>
                      </wp:positionV>
                      <wp:extent cx="76200" cy="28575"/>
                      <wp:effectExtent l="19050" t="19050" r="19050" b="28575"/>
                      <wp:wrapNone/>
                      <wp:docPr id="7513" name="Text Box 3005">
                        <a:extLst xmlns:a="http://schemas.openxmlformats.org/drawingml/2006/main">
                          <a:ext uri="{FF2B5EF4-FFF2-40B4-BE49-F238E27FC236}">
                            <a16:creationId xmlns:a16="http://schemas.microsoft.com/office/drawing/2014/main" id="{00000000-0008-0000-0000-00005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291B4" id="Text Box 3005" o:spid="_x0000_s1026" type="#_x0000_t202" style="position:absolute;margin-left:0;margin-top:0;width:6pt;height:2.25pt;z-index:2505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6928" behindDoc="0" locked="0" layoutInCell="1" allowOverlap="1" wp14:anchorId="03395ADD" wp14:editId="70B49314">
                      <wp:simplePos x="0" y="0"/>
                      <wp:positionH relativeFrom="column">
                        <wp:posOffset>0</wp:posOffset>
                      </wp:positionH>
                      <wp:positionV relativeFrom="paragraph">
                        <wp:posOffset>0</wp:posOffset>
                      </wp:positionV>
                      <wp:extent cx="76200" cy="28575"/>
                      <wp:effectExtent l="19050" t="19050" r="19050" b="28575"/>
                      <wp:wrapNone/>
                      <wp:docPr id="7514" name="Text Box 3004">
                        <a:extLst xmlns:a="http://schemas.openxmlformats.org/drawingml/2006/main">
                          <a:ext uri="{FF2B5EF4-FFF2-40B4-BE49-F238E27FC236}">
                            <a16:creationId xmlns:a16="http://schemas.microsoft.com/office/drawing/2014/main" id="{00000000-0008-0000-0000-00005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EFE0E" id="Text Box 3004" o:spid="_x0000_s1026" type="#_x0000_t202" style="position:absolute;margin-left:0;margin-top:0;width:6pt;height:2.25pt;z-index:2505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7952" behindDoc="0" locked="0" layoutInCell="1" allowOverlap="1" wp14:anchorId="4A5F8602" wp14:editId="5A7B5CE0">
                      <wp:simplePos x="0" y="0"/>
                      <wp:positionH relativeFrom="column">
                        <wp:posOffset>0</wp:posOffset>
                      </wp:positionH>
                      <wp:positionV relativeFrom="paragraph">
                        <wp:posOffset>0</wp:posOffset>
                      </wp:positionV>
                      <wp:extent cx="76200" cy="28575"/>
                      <wp:effectExtent l="19050" t="19050" r="19050" b="28575"/>
                      <wp:wrapNone/>
                      <wp:docPr id="7515" name="Text Box 3003">
                        <a:extLst xmlns:a="http://schemas.openxmlformats.org/drawingml/2006/main">
                          <a:ext uri="{FF2B5EF4-FFF2-40B4-BE49-F238E27FC236}">
                            <a16:creationId xmlns:a16="http://schemas.microsoft.com/office/drawing/2014/main" id="{00000000-0008-0000-0000-00005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3F267" id="Text Box 3003" o:spid="_x0000_s1026" type="#_x0000_t202" style="position:absolute;margin-left:0;margin-top:0;width:6pt;height:2.25pt;z-index:2505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58976" behindDoc="0" locked="0" layoutInCell="1" allowOverlap="1" wp14:anchorId="4DA4DDA2" wp14:editId="49A6EBE5">
                      <wp:simplePos x="0" y="0"/>
                      <wp:positionH relativeFrom="column">
                        <wp:posOffset>0</wp:posOffset>
                      </wp:positionH>
                      <wp:positionV relativeFrom="paragraph">
                        <wp:posOffset>0</wp:posOffset>
                      </wp:positionV>
                      <wp:extent cx="76200" cy="28575"/>
                      <wp:effectExtent l="19050" t="19050" r="19050" b="28575"/>
                      <wp:wrapNone/>
                      <wp:docPr id="7516" name="Text Box 3002">
                        <a:extLst xmlns:a="http://schemas.openxmlformats.org/drawingml/2006/main">
                          <a:ext uri="{FF2B5EF4-FFF2-40B4-BE49-F238E27FC236}">
                            <a16:creationId xmlns:a16="http://schemas.microsoft.com/office/drawing/2014/main" id="{00000000-0008-0000-0000-00005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9B361" id="Text Box 3002" o:spid="_x0000_s1026" type="#_x0000_t202" style="position:absolute;margin-left:0;margin-top:0;width:6pt;height:2.25pt;z-index:2505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0000" behindDoc="0" locked="0" layoutInCell="1" allowOverlap="1" wp14:anchorId="48D777B4" wp14:editId="23B486F6">
                      <wp:simplePos x="0" y="0"/>
                      <wp:positionH relativeFrom="column">
                        <wp:posOffset>0</wp:posOffset>
                      </wp:positionH>
                      <wp:positionV relativeFrom="paragraph">
                        <wp:posOffset>0</wp:posOffset>
                      </wp:positionV>
                      <wp:extent cx="76200" cy="28575"/>
                      <wp:effectExtent l="19050" t="19050" r="19050" b="28575"/>
                      <wp:wrapNone/>
                      <wp:docPr id="7517" name="Text Box 3001">
                        <a:extLst xmlns:a="http://schemas.openxmlformats.org/drawingml/2006/main">
                          <a:ext uri="{FF2B5EF4-FFF2-40B4-BE49-F238E27FC236}">
                            <a16:creationId xmlns:a16="http://schemas.microsoft.com/office/drawing/2014/main" id="{00000000-0008-0000-0000-00005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B59B0" id="Text Box 3001" o:spid="_x0000_s1026" type="#_x0000_t202" style="position:absolute;margin-left:0;margin-top:0;width:6pt;height:2.25pt;z-index:2505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1024" behindDoc="0" locked="0" layoutInCell="1" allowOverlap="1" wp14:anchorId="0D1804CB" wp14:editId="5FAA4BE1">
                      <wp:simplePos x="0" y="0"/>
                      <wp:positionH relativeFrom="column">
                        <wp:posOffset>0</wp:posOffset>
                      </wp:positionH>
                      <wp:positionV relativeFrom="paragraph">
                        <wp:posOffset>0</wp:posOffset>
                      </wp:positionV>
                      <wp:extent cx="76200" cy="28575"/>
                      <wp:effectExtent l="19050" t="19050" r="19050" b="28575"/>
                      <wp:wrapNone/>
                      <wp:docPr id="7518" name="Text Box 3000">
                        <a:extLst xmlns:a="http://schemas.openxmlformats.org/drawingml/2006/main">
                          <a:ext uri="{FF2B5EF4-FFF2-40B4-BE49-F238E27FC236}">
                            <a16:creationId xmlns:a16="http://schemas.microsoft.com/office/drawing/2014/main" id="{00000000-0008-0000-0000-00005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18318" id="Text Box 3000" o:spid="_x0000_s1026" type="#_x0000_t202" style="position:absolute;margin-left:0;margin-top:0;width:6pt;height:2.25pt;z-index:2505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2048" behindDoc="0" locked="0" layoutInCell="1" allowOverlap="1" wp14:anchorId="6D7C8F66" wp14:editId="232DDFA4">
                      <wp:simplePos x="0" y="0"/>
                      <wp:positionH relativeFrom="column">
                        <wp:posOffset>0</wp:posOffset>
                      </wp:positionH>
                      <wp:positionV relativeFrom="paragraph">
                        <wp:posOffset>0</wp:posOffset>
                      </wp:positionV>
                      <wp:extent cx="76200" cy="28575"/>
                      <wp:effectExtent l="19050" t="19050" r="19050" b="28575"/>
                      <wp:wrapNone/>
                      <wp:docPr id="7519" name="Text Box 2999">
                        <a:extLst xmlns:a="http://schemas.openxmlformats.org/drawingml/2006/main">
                          <a:ext uri="{FF2B5EF4-FFF2-40B4-BE49-F238E27FC236}">
                            <a16:creationId xmlns:a16="http://schemas.microsoft.com/office/drawing/2014/main" id="{00000000-0008-0000-0000-00005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EC22E" id="Text Box 2999" o:spid="_x0000_s1026" type="#_x0000_t202" style="position:absolute;margin-left:0;margin-top:0;width:6pt;height:2.25pt;z-index:2505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3072" behindDoc="0" locked="0" layoutInCell="1" allowOverlap="1" wp14:anchorId="5E9629F9" wp14:editId="31E95572">
                      <wp:simplePos x="0" y="0"/>
                      <wp:positionH relativeFrom="column">
                        <wp:posOffset>0</wp:posOffset>
                      </wp:positionH>
                      <wp:positionV relativeFrom="paragraph">
                        <wp:posOffset>0</wp:posOffset>
                      </wp:positionV>
                      <wp:extent cx="76200" cy="28575"/>
                      <wp:effectExtent l="19050" t="19050" r="19050" b="28575"/>
                      <wp:wrapNone/>
                      <wp:docPr id="7520" name="Text Box 2998">
                        <a:extLst xmlns:a="http://schemas.openxmlformats.org/drawingml/2006/main">
                          <a:ext uri="{FF2B5EF4-FFF2-40B4-BE49-F238E27FC236}">
                            <a16:creationId xmlns:a16="http://schemas.microsoft.com/office/drawing/2014/main" id="{00000000-0008-0000-0000-00006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D7E27" id="Text Box 2998" o:spid="_x0000_s1026" type="#_x0000_t202" style="position:absolute;margin-left:0;margin-top:0;width:6pt;height:2.25pt;z-index:2505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4096" behindDoc="0" locked="0" layoutInCell="1" allowOverlap="1" wp14:anchorId="41D52147" wp14:editId="5F7FB919">
                      <wp:simplePos x="0" y="0"/>
                      <wp:positionH relativeFrom="column">
                        <wp:posOffset>0</wp:posOffset>
                      </wp:positionH>
                      <wp:positionV relativeFrom="paragraph">
                        <wp:posOffset>0</wp:posOffset>
                      </wp:positionV>
                      <wp:extent cx="76200" cy="28575"/>
                      <wp:effectExtent l="19050" t="19050" r="19050" b="28575"/>
                      <wp:wrapNone/>
                      <wp:docPr id="7521" name="Text Box 2997">
                        <a:extLst xmlns:a="http://schemas.openxmlformats.org/drawingml/2006/main">
                          <a:ext uri="{FF2B5EF4-FFF2-40B4-BE49-F238E27FC236}">
                            <a16:creationId xmlns:a16="http://schemas.microsoft.com/office/drawing/2014/main" id="{00000000-0008-0000-0000-00006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01AFC" id="Text Box 2997" o:spid="_x0000_s1026" type="#_x0000_t202" style="position:absolute;margin-left:0;margin-top:0;width:6pt;height:2.25pt;z-index:2505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5120" behindDoc="0" locked="0" layoutInCell="1" allowOverlap="1" wp14:anchorId="286A893F" wp14:editId="41ECE73F">
                      <wp:simplePos x="0" y="0"/>
                      <wp:positionH relativeFrom="column">
                        <wp:posOffset>0</wp:posOffset>
                      </wp:positionH>
                      <wp:positionV relativeFrom="paragraph">
                        <wp:posOffset>0</wp:posOffset>
                      </wp:positionV>
                      <wp:extent cx="76200" cy="28575"/>
                      <wp:effectExtent l="19050" t="19050" r="19050" b="28575"/>
                      <wp:wrapNone/>
                      <wp:docPr id="7522" name="Text Box 2996">
                        <a:extLst xmlns:a="http://schemas.openxmlformats.org/drawingml/2006/main">
                          <a:ext uri="{FF2B5EF4-FFF2-40B4-BE49-F238E27FC236}">
                            <a16:creationId xmlns:a16="http://schemas.microsoft.com/office/drawing/2014/main" id="{00000000-0008-0000-0000-00006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028C7" id="Text Box 2996" o:spid="_x0000_s1026" type="#_x0000_t202" style="position:absolute;margin-left:0;margin-top:0;width:6pt;height:2.25pt;z-index:2505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6144" behindDoc="0" locked="0" layoutInCell="1" allowOverlap="1" wp14:anchorId="1A1FF14F" wp14:editId="38703CB2">
                      <wp:simplePos x="0" y="0"/>
                      <wp:positionH relativeFrom="column">
                        <wp:posOffset>0</wp:posOffset>
                      </wp:positionH>
                      <wp:positionV relativeFrom="paragraph">
                        <wp:posOffset>0</wp:posOffset>
                      </wp:positionV>
                      <wp:extent cx="76200" cy="28575"/>
                      <wp:effectExtent l="19050" t="19050" r="19050" b="28575"/>
                      <wp:wrapNone/>
                      <wp:docPr id="7523" name="Text Box 2995">
                        <a:extLst xmlns:a="http://schemas.openxmlformats.org/drawingml/2006/main">
                          <a:ext uri="{FF2B5EF4-FFF2-40B4-BE49-F238E27FC236}">
                            <a16:creationId xmlns:a16="http://schemas.microsoft.com/office/drawing/2014/main" id="{00000000-0008-0000-0000-00006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44EE9" id="Text Box 2995" o:spid="_x0000_s1026" type="#_x0000_t202" style="position:absolute;margin-left:0;margin-top:0;width:6pt;height:2.25pt;z-index:2505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7168" behindDoc="0" locked="0" layoutInCell="1" allowOverlap="1" wp14:anchorId="567918BF" wp14:editId="44D54637">
                      <wp:simplePos x="0" y="0"/>
                      <wp:positionH relativeFrom="column">
                        <wp:posOffset>0</wp:posOffset>
                      </wp:positionH>
                      <wp:positionV relativeFrom="paragraph">
                        <wp:posOffset>0</wp:posOffset>
                      </wp:positionV>
                      <wp:extent cx="76200" cy="28575"/>
                      <wp:effectExtent l="19050" t="19050" r="19050" b="28575"/>
                      <wp:wrapNone/>
                      <wp:docPr id="7524" name="Text Box 2994">
                        <a:extLst xmlns:a="http://schemas.openxmlformats.org/drawingml/2006/main">
                          <a:ext uri="{FF2B5EF4-FFF2-40B4-BE49-F238E27FC236}">
                            <a16:creationId xmlns:a16="http://schemas.microsoft.com/office/drawing/2014/main" id="{00000000-0008-0000-0000-00006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5235F" id="Text Box 2994" o:spid="_x0000_s1026" type="#_x0000_t202" style="position:absolute;margin-left:0;margin-top:0;width:6pt;height:2.25pt;z-index:2505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8192" behindDoc="0" locked="0" layoutInCell="1" allowOverlap="1" wp14:anchorId="7EB7484D" wp14:editId="44F385BF">
                      <wp:simplePos x="0" y="0"/>
                      <wp:positionH relativeFrom="column">
                        <wp:posOffset>0</wp:posOffset>
                      </wp:positionH>
                      <wp:positionV relativeFrom="paragraph">
                        <wp:posOffset>0</wp:posOffset>
                      </wp:positionV>
                      <wp:extent cx="76200" cy="28575"/>
                      <wp:effectExtent l="19050" t="19050" r="19050" b="28575"/>
                      <wp:wrapNone/>
                      <wp:docPr id="7525" name="Text Box 2993">
                        <a:extLst xmlns:a="http://schemas.openxmlformats.org/drawingml/2006/main">
                          <a:ext uri="{FF2B5EF4-FFF2-40B4-BE49-F238E27FC236}">
                            <a16:creationId xmlns:a16="http://schemas.microsoft.com/office/drawing/2014/main" id="{00000000-0008-0000-0000-00006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3E637" id="Text Box 2993" o:spid="_x0000_s1026" type="#_x0000_t202" style="position:absolute;margin-left:0;margin-top:0;width:6pt;height:2.25pt;z-index:2505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69216" behindDoc="0" locked="0" layoutInCell="1" allowOverlap="1" wp14:anchorId="585DA7E9" wp14:editId="4D5EBB17">
                      <wp:simplePos x="0" y="0"/>
                      <wp:positionH relativeFrom="column">
                        <wp:posOffset>0</wp:posOffset>
                      </wp:positionH>
                      <wp:positionV relativeFrom="paragraph">
                        <wp:posOffset>0</wp:posOffset>
                      </wp:positionV>
                      <wp:extent cx="76200" cy="28575"/>
                      <wp:effectExtent l="19050" t="19050" r="19050" b="28575"/>
                      <wp:wrapNone/>
                      <wp:docPr id="7526" name="Text Box 2992">
                        <a:extLst xmlns:a="http://schemas.openxmlformats.org/drawingml/2006/main">
                          <a:ext uri="{FF2B5EF4-FFF2-40B4-BE49-F238E27FC236}">
                            <a16:creationId xmlns:a16="http://schemas.microsoft.com/office/drawing/2014/main" id="{00000000-0008-0000-0000-00006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3C75E" id="Text Box 2992" o:spid="_x0000_s1026" type="#_x0000_t202" style="position:absolute;margin-left:0;margin-top:0;width:6pt;height:2.25pt;z-index:2505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0240" behindDoc="0" locked="0" layoutInCell="1" allowOverlap="1" wp14:anchorId="1BFF6BE4" wp14:editId="463C3EDE">
                      <wp:simplePos x="0" y="0"/>
                      <wp:positionH relativeFrom="column">
                        <wp:posOffset>0</wp:posOffset>
                      </wp:positionH>
                      <wp:positionV relativeFrom="paragraph">
                        <wp:posOffset>0</wp:posOffset>
                      </wp:positionV>
                      <wp:extent cx="76200" cy="28575"/>
                      <wp:effectExtent l="19050" t="19050" r="19050" b="28575"/>
                      <wp:wrapNone/>
                      <wp:docPr id="7527" name="Text Box 2991">
                        <a:extLst xmlns:a="http://schemas.openxmlformats.org/drawingml/2006/main">
                          <a:ext uri="{FF2B5EF4-FFF2-40B4-BE49-F238E27FC236}">
                            <a16:creationId xmlns:a16="http://schemas.microsoft.com/office/drawing/2014/main" id="{00000000-0008-0000-0000-00006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E5E43" id="Text Box 2991" o:spid="_x0000_s1026" type="#_x0000_t202" style="position:absolute;margin-left:0;margin-top:0;width:6pt;height:2.25pt;z-index:2505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1264" behindDoc="0" locked="0" layoutInCell="1" allowOverlap="1" wp14:anchorId="30DABFED" wp14:editId="10449881">
                      <wp:simplePos x="0" y="0"/>
                      <wp:positionH relativeFrom="column">
                        <wp:posOffset>0</wp:posOffset>
                      </wp:positionH>
                      <wp:positionV relativeFrom="paragraph">
                        <wp:posOffset>0</wp:posOffset>
                      </wp:positionV>
                      <wp:extent cx="76200" cy="28575"/>
                      <wp:effectExtent l="19050" t="19050" r="19050" b="28575"/>
                      <wp:wrapNone/>
                      <wp:docPr id="7528" name="Text Box 2990">
                        <a:extLst xmlns:a="http://schemas.openxmlformats.org/drawingml/2006/main">
                          <a:ext uri="{FF2B5EF4-FFF2-40B4-BE49-F238E27FC236}">
                            <a16:creationId xmlns:a16="http://schemas.microsoft.com/office/drawing/2014/main" id="{00000000-0008-0000-0000-00006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2569D" id="Text Box 2990" o:spid="_x0000_s1026" type="#_x0000_t202" style="position:absolute;margin-left:0;margin-top:0;width:6pt;height:2.25pt;z-index:2505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2288" behindDoc="0" locked="0" layoutInCell="1" allowOverlap="1" wp14:anchorId="5301C67B" wp14:editId="329B35C6">
                      <wp:simplePos x="0" y="0"/>
                      <wp:positionH relativeFrom="column">
                        <wp:posOffset>0</wp:posOffset>
                      </wp:positionH>
                      <wp:positionV relativeFrom="paragraph">
                        <wp:posOffset>0</wp:posOffset>
                      </wp:positionV>
                      <wp:extent cx="76200" cy="28575"/>
                      <wp:effectExtent l="19050" t="19050" r="19050" b="28575"/>
                      <wp:wrapNone/>
                      <wp:docPr id="7529" name="Text Box 2989">
                        <a:extLst xmlns:a="http://schemas.openxmlformats.org/drawingml/2006/main">
                          <a:ext uri="{FF2B5EF4-FFF2-40B4-BE49-F238E27FC236}">
                            <a16:creationId xmlns:a16="http://schemas.microsoft.com/office/drawing/2014/main" id="{00000000-0008-0000-0000-00006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53B9B" id="Text Box 2989" o:spid="_x0000_s1026" type="#_x0000_t202" style="position:absolute;margin-left:0;margin-top:0;width:6pt;height:2.25pt;z-index:2505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3312" behindDoc="0" locked="0" layoutInCell="1" allowOverlap="1" wp14:anchorId="06283F4B" wp14:editId="076ACD84">
                      <wp:simplePos x="0" y="0"/>
                      <wp:positionH relativeFrom="column">
                        <wp:posOffset>0</wp:posOffset>
                      </wp:positionH>
                      <wp:positionV relativeFrom="paragraph">
                        <wp:posOffset>0</wp:posOffset>
                      </wp:positionV>
                      <wp:extent cx="76200" cy="28575"/>
                      <wp:effectExtent l="19050" t="19050" r="19050" b="28575"/>
                      <wp:wrapNone/>
                      <wp:docPr id="7530" name="Text Box 2988">
                        <a:extLst xmlns:a="http://schemas.openxmlformats.org/drawingml/2006/main">
                          <a:ext uri="{FF2B5EF4-FFF2-40B4-BE49-F238E27FC236}">
                            <a16:creationId xmlns:a16="http://schemas.microsoft.com/office/drawing/2014/main" id="{00000000-0008-0000-0000-00006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53A26" id="Text Box 2988" o:spid="_x0000_s1026" type="#_x0000_t202" style="position:absolute;margin-left:0;margin-top:0;width:6pt;height:2.25pt;z-index:2505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4336" behindDoc="0" locked="0" layoutInCell="1" allowOverlap="1" wp14:anchorId="5110D538" wp14:editId="275AF99A">
                      <wp:simplePos x="0" y="0"/>
                      <wp:positionH relativeFrom="column">
                        <wp:posOffset>0</wp:posOffset>
                      </wp:positionH>
                      <wp:positionV relativeFrom="paragraph">
                        <wp:posOffset>0</wp:posOffset>
                      </wp:positionV>
                      <wp:extent cx="76200" cy="28575"/>
                      <wp:effectExtent l="19050" t="19050" r="19050" b="28575"/>
                      <wp:wrapNone/>
                      <wp:docPr id="7531" name="Text Box 2987">
                        <a:extLst xmlns:a="http://schemas.openxmlformats.org/drawingml/2006/main">
                          <a:ext uri="{FF2B5EF4-FFF2-40B4-BE49-F238E27FC236}">
                            <a16:creationId xmlns:a16="http://schemas.microsoft.com/office/drawing/2014/main" id="{00000000-0008-0000-0000-00006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1BDA9" id="Text Box 2987" o:spid="_x0000_s1026" type="#_x0000_t202" style="position:absolute;margin-left:0;margin-top:0;width:6pt;height:2.25pt;z-index:2505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5360" behindDoc="0" locked="0" layoutInCell="1" allowOverlap="1" wp14:anchorId="0DD0AF4C" wp14:editId="682648B5">
                      <wp:simplePos x="0" y="0"/>
                      <wp:positionH relativeFrom="column">
                        <wp:posOffset>0</wp:posOffset>
                      </wp:positionH>
                      <wp:positionV relativeFrom="paragraph">
                        <wp:posOffset>0</wp:posOffset>
                      </wp:positionV>
                      <wp:extent cx="76200" cy="28575"/>
                      <wp:effectExtent l="19050" t="19050" r="19050" b="28575"/>
                      <wp:wrapNone/>
                      <wp:docPr id="7532" name="Text Box 2986">
                        <a:extLst xmlns:a="http://schemas.openxmlformats.org/drawingml/2006/main">
                          <a:ext uri="{FF2B5EF4-FFF2-40B4-BE49-F238E27FC236}">
                            <a16:creationId xmlns:a16="http://schemas.microsoft.com/office/drawing/2014/main" id="{00000000-0008-0000-0000-00006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DB61F" id="Text Box 2986" o:spid="_x0000_s1026" type="#_x0000_t202" style="position:absolute;margin-left:0;margin-top:0;width:6pt;height:2.25pt;z-index:2505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6384" behindDoc="0" locked="0" layoutInCell="1" allowOverlap="1" wp14:anchorId="19E1A3F2" wp14:editId="1FC037B3">
                      <wp:simplePos x="0" y="0"/>
                      <wp:positionH relativeFrom="column">
                        <wp:posOffset>0</wp:posOffset>
                      </wp:positionH>
                      <wp:positionV relativeFrom="paragraph">
                        <wp:posOffset>0</wp:posOffset>
                      </wp:positionV>
                      <wp:extent cx="76200" cy="28575"/>
                      <wp:effectExtent l="19050" t="19050" r="19050" b="28575"/>
                      <wp:wrapNone/>
                      <wp:docPr id="7533" name="Text Box 2985">
                        <a:extLst xmlns:a="http://schemas.openxmlformats.org/drawingml/2006/main">
                          <a:ext uri="{FF2B5EF4-FFF2-40B4-BE49-F238E27FC236}">
                            <a16:creationId xmlns:a16="http://schemas.microsoft.com/office/drawing/2014/main" id="{00000000-0008-0000-0000-00006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71A90" id="Text Box 2985" o:spid="_x0000_s1026" type="#_x0000_t202" style="position:absolute;margin-left:0;margin-top:0;width:6pt;height:2.25pt;z-index:2505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7408" behindDoc="0" locked="0" layoutInCell="1" allowOverlap="1" wp14:anchorId="005B2A46" wp14:editId="2C258FBE">
                      <wp:simplePos x="0" y="0"/>
                      <wp:positionH relativeFrom="column">
                        <wp:posOffset>0</wp:posOffset>
                      </wp:positionH>
                      <wp:positionV relativeFrom="paragraph">
                        <wp:posOffset>0</wp:posOffset>
                      </wp:positionV>
                      <wp:extent cx="76200" cy="28575"/>
                      <wp:effectExtent l="19050" t="19050" r="19050" b="28575"/>
                      <wp:wrapNone/>
                      <wp:docPr id="7534" name="Text Box 2984">
                        <a:extLst xmlns:a="http://schemas.openxmlformats.org/drawingml/2006/main">
                          <a:ext uri="{FF2B5EF4-FFF2-40B4-BE49-F238E27FC236}">
                            <a16:creationId xmlns:a16="http://schemas.microsoft.com/office/drawing/2014/main" id="{00000000-0008-0000-0000-00006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B24A5" id="Text Box 2984" o:spid="_x0000_s1026" type="#_x0000_t202" style="position:absolute;margin-left:0;margin-top:0;width:6pt;height:2.25pt;z-index:2505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8432" behindDoc="0" locked="0" layoutInCell="1" allowOverlap="1" wp14:anchorId="44716B1D" wp14:editId="38082AF7">
                      <wp:simplePos x="0" y="0"/>
                      <wp:positionH relativeFrom="column">
                        <wp:posOffset>0</wp:posOffset>
                      </wp:positionH>
                      <wp:positionV relativeFrom="paragraph">
                        <wp:posOffset>0</wp:posOffset>
                      </wp:positionV>
                      <wp:extent cx="76200" cy="28575"/>
                      <wp:effectExtent l="19050" t="19050" r="19050" b="28575"/>
                      <wp:wrapNone/>
                      <wp:docPr id="7535" name="Text Box 2983">
                        <a:extLst xmlns:a="http://schemas.openxmlformats.org/drawingml/2006/main">
                          <a:ext uri="{FF2B5EF4-FFF2-40B4-BE49-F238E27FC236}">
                            <a16:creationId xmlns:a16="http://schemas.microsoft.com/office/drawing/2014/main" id="{00000000-0008-0000-0000-00006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96DF4" id="Text Box 2983" o:spid="_x0000_s1026" type="#_x0000_t202" style="position:absolute;margin-left:0;margin-top:0;width:6pt;height:2.25pt;z-index:2505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79456" behindDoc="0" locked="0" layoutInCell="1" allowOverlap="1" wp14:anchorId="4E270D67" wp14:editId="2C650F63">
                      <wp:simplePos x="0" y="0"/>
                      <wp:positionH relativeFrom="column">
                        <wp:posOffset>0</wp:posOffset>
                      </wp:positionH>
                      <wp:positionV relativeFrom="paragraph">
                        <wp:posOffset>0</wp:posOffset>
                      </wp:positionV>
                      <wp:extent cx="76200" cy="28575"/>
                      <wp:effectExtent l="19050" t="19050" r="19050" b="28575"/>
                      <wp:wrapNone/>
                      <wp:docPr id="7536" name="Text Box 2982">
                        <a:extLst xmlns:a="http://schemas.openxmlformats.org/drawingml/2006/main">
                          <a:ext uri="{FF2B5EF4-FFF2-40B4-BE49-F238E27FC236}">
                            <a16:creationId xmlns:a16="http://schemas.microsoft.com/office/drawing/2014/main" id="{00000000-0008-0000-0000-00007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4B963" id="Text Box 2982" o:spid="_x0000_s1026" type="#_x0000_t202" style="position:absolute;margin-left:0;margin-top:0;width:6pt;height:2.25pt;z-index:2505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0480" behindDoc="0" locked="0" layoutInCell="1" allowOverlap="1" wp14:anchorId="4B3A16C9" wp14:editId="3C0C11A5">
                      <wp:simplePos x="0" y="0"/>
                      <wp:positionH relativeFrom="column">
                        <wp:posOffset>0</wp:posOffset>
                      </wp:positionH>
                      <wp:positionV relativeFrom="paragraph">
                        <wp:posOffset>0</wp:posOffset>
                      </wp:positionV>
                      <wp:extent cx="76200" cy="28575"/>
                      <wp:effectExtent l="19050" t="19050" r="19050" b="28575"/>
                      <wp:wrapNone/>
                      <wp:docPr id="7537" name="Text Box 2981">
                        <a:extLst xmlns:a="http://schemas.openxmlformats.org/drawingml/2006/main">
                          <a:ext uri="{FF2B5EF4-FFF2-40B4-BE49-F238E27FC236}">
                            <a16:creationId xmlns:a16="http://schemas.microsoft.com/office/drawing/2014/main" id="{00000000-0008-0000-0000-00007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F53A87" id="Text Box 2981" o:spid="_x0000_s1026" type="#_x0000_t202" style="position:absolute;margin-left:0;margin-top:0;width:6pt;height:2.25pt;z-index:2505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1504" behindDoc="0" locked="0" layoutInCell="1" allowOverlap="1" wp14:anchorId="0E890C37" wp14:editId="360DC820">
                      <wp:simplePos x="0" y="0"/>
                      <wp:positionH relativeFrom="column">
                        <wp:posOffset>0</wp:posOffset>
                      </wp:positionH>
                      <wp:positionV relativeFrom="paragraph">
                        <wp:posOffset>0</wp:posOffset>
                      </wp:positionV>
                      <wp:extent cx="76200" cy="28575"/>
                      <wp:effectExtent l="19050" t="19050" r="19050" b="28575"/>
                      <wp:wrapNone/>
                      <wp:docPr id="7538" name="Text Box 2980">
                        <a:extLst xmlns:a="http://schemas.openxmlformats.org/drawingml/2006/main">
                          <a:ext uri="{FF2B5EF4-FFF2-40B4-BE49-F238E27FC236}">
                            <a16:creationId xmlns:a16="http://schemas.microsoft.com/office/drawing/2014/main" id="{00000000-0008-0000-0000-00007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4A452" id="Text Box 2980" o:spid="_x0000_s1026" type="#_x0000_t202" style="position:absolute;margin-left:0;margin-top:0;width:6pt;height:2.25pt;z-index:2505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2528" behindDoc="0" locked="0" layoutInCell="1" allowOverlap="1" wp14:anchorId="3AA662BD" wp14:editId="49C33DA7">
                      <wp:simplePos x="0" y="0"/>
                      <wp:positionH relativeFrom="column">
                        <wp:posOffset>0</wp:posOffset>
                      </wp:positionH>
                      <wp:positionV relativeFrom="paragraph">
                        <wp:posOffset>0</wp:posOffset>
                      </wp:positionV>
                      <wp:extent cx="76200" cy="28575"/>
                      <wp:effectExtent l="19050" t="19050" r="19050" b="28575"/>
                      <wp:wrapNone/>
                      <wp:docPr id="7539" name="Text Box 2979">
                        <a:extLst xmlns:a="http://schemas.openxmlformats.org/drawingml/2006/main">
                          <a:ext uri="{FF2B5EF4-FFF2-40B4-BE49-F238E27FC236}">
                            <a16:creationId xmlns:a16="http://schemas.microsoft.com/office/drawing/2014/main" id="{00000000-0008-0000-0000-00007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F5089" id="Text Box 2979" o:spid="_x0000_s1026" type="#_x0000_t202" style="position:absolute;margin-left:0;margin-top:0;width:6pt;height:2.25pt;z-index:2505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3552" behindDoc="0" locked="0" layoutInCell="1" allowOverlap="1" wp14:anchorId="1C26AE73" wp14:editId="62211B30">
                      <wp:simplePos x="0" y="0"/>
                      <wp:positionH relativeFrom="column">
                        <wp:posOffset>0</wp:posOffset>
                      </wp:positionH>
                      <wp:positionV relativeFrom="paragraph">
                        <wp:posOffset>0</wp:posOffset>
                      </wp:positionV>
                      <wp:extent cx="76200" cy="28575"/>
                      <wp:effectExtent l="19050" t="19050" r="19050" b="28575"/>
                      <wp:wrapNone/>
                      <wp:docPr id="7540" name="Text Box 2978">
                        <a:extLst xmlns:a="http://schemas.openxmlformats.org/drawingml/2006/main">
                          <a:ext uri="{FF2B5EF4-FFF2-40B4-BE49-F238E27FC236}">
                            <a16:creationId xmlns:a16="http://schemas.microsoft.com/office/drawing/2014/main" id="{00000000-0008-0000-0000-00007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787774" id="Text Box 2978" o:spid="_x0000_s1026" type="#_x0000_t202" style="position:absolute;margin-left:0;margin-top:0;width:6pt;height:2.25pt;z-index:2505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4576" behindDoc="0" locked="0" layoutInCell="1" allowOverlap="1" wp14:anchorId="12FF37B0" wp14:editId="2B1CF361">
                      <wp:simplePos x="0" y="0"/>
                      <wp:positionH relativeFrom="column">
                        <wp:posOffset>0</wp:posOffset>
                      </wp:positionH>
                      <wp:positionV relativeFrom="paragraph">
                        <wp:posOffset>0</wp:posOffset>
                      </wp:positionV>
                      <wp:extent cx="76200" cy="28575"/>
                      <wp:effectExtent l="19050" t="19050" r="19050" b="28575"/>
                      <wp:wrapNone/>
                      <wp:docPr id="7541" name="Text Box 2977">
                        <a:extLst xmlns:a="http://schemas.openxmlformats.org/drawingml/2006/main">
                          <a:ext uri="{FF2B5EF4-FFF2-40B4-BE49-F238E27FC236}">
                            <a16:creationId xmlns:a16="http://schemas.microsoft.com/office/drawing/2014/main" id="{00000000-0008-0000-0000-00007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EF2CD" id="Text Box 2977" o:spid="_x0000_s1026" type="#_x0000_t202" style="position:absolute;margin-left:0;margin-top:0;width:6pt;height:2.25pt;z-index:2505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5600" behindDoc="0" locked="0" layoutInCell="1" allowOverlap="1" wp14:anchorId="64082078" wp14:editId="10B19C25">
                      <wp:simplePos x="0" y="0"/>
                      <wp:positionH relativeFrom="column">
                        <wp:posOffset>0</wp:posOffset>
                      </wp:positionH>
                      <wp:positionV relativeFrom="paragraph">
                        <wp:posOffset>0</wp:posOffset>
                      </wp:positionV>
                      <wp:extent cx="76200" cy="28575"/>
                      <wp:effectExtent l="19050" t="19050" r="19050" b="28575"/>
                      <wp:wrapNone/>
                      <wp:docPr id="7542" name="Text Box 2976">
                        <a:extLst xmlns:a="http://schemas.openxmlformats.org/drawingml/2006/main">
                          <a:ext uri="{FF2B5EF4-FFF2-40B4-BE49-F238E27FC236}">
                            <a16:creationId xmlns:a16="http://schemas.microsoft.com/office/drawing/2014/main" id="{00000000-0008-0000-0000-00007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1AE50" id="Text Box 2976" o:spid="_x0000_s1026" type="#_x0000_t202" style="position:absolute;margin-left:0;margin-top:0;width:6pt;height:2.25pt;z-index:2505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6624" behindDoc="0" locked="0" layoutInCell="1" allowOverlap="1" wp14:anchorId="26D28B04" wp14:editId="08BFEAFF">
                      <wp:simplePos x="0" y="0"/>
                      <wp:positionH relativeFrom="column">
                        <wp:posOffset>0</wp:posOffset>
                      </wp:positionH>
                      <wp:positionV relativeFrom="paragraph">
                        <wp:posOffset>0</wp:posOffset>
                      </wp:positionV>
                      <wp:extent cx="76200" cy="28575"/>
                      <wp:effectExtent l="19050" t="19050" r="19050" b="28575"/>
                      <wp:wrapNone/>
                      <wp:docPr id="7543" name="Text Box 2975">
                        <a:extLst xmlns:a="http://schemas.openxmlformats.org/drawingml/2006/main">
                          <a:ext uri="{FF2B5EF4-FFF2-40B4-BE49-F238E27FC236}">
                            <a16:creationId xmlns:a16="http://schemas.microsoft.com/office/drawing/2014/main" id="{00000000-0008-0000-0000-00007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22632" id="Text Box 2975" o:spid="_x0000_s1026" type="#_x0000_t202" style="position:absolute;margin-left:0;margin-top:0;width:6pt;height:2.25pt;z-index:2505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7648" behindDoc="0" locked="0" layoutInCell="1" allowOverlap="1" wp14:anchorId="762BCFBF" wp14:editId="45A6EAEA">
                      <wp:simplePos x="0" y="0"/>
                      <wp:positionH relativeFrom="column">
                        <wp:posOffset>0</wp:posOffset>
                      </wp:positionH>
                      <wp:positionV relativeFrom="paragraph">
                        <wp:posOffset>0</wp:posOffset>
                      </wp:positionV>
                      <wp:extent cx="76200" cy="28575"/>
                      <wp:effectExtent l="19050" t="19050" r="19050" b="28575"/>
                      <wp:wrapNone/>
                      <wp:docPr id="7544" name="Text Box 2974">
                        <a:extLst xmlns:a="http://schemas.openxmlformats.org/drawingml/2006/main">
                          <a:ext uri="{FF2B5EF4-FFF2-40B4-BE49-F238E27FC236}">
                            <a16:creationId xmlns:a16="http://schemas.microsoft.com/office/drawing/2014/main" id="{00000000-0008-0000-0000-00007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CDCA8" id="Text Box 2974" o:spid="_x0000_s1026" type="#_x0000_t202" style="position:absolute;margin-left:0;margin-top:0;width:6pt;height:2.25pt;z-index:2505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8672" behindDoc="0" locked="0" layoutInCell="1" allowOverlap="1" wp14:anchorId="09CDD48A" wp14:editId="2F8EE847">
                      <wp:simplePos x="0" y="0"/>
                      <wp:positionH relativeFrom="column">
                        <wp:posOffset>0</wp:posOffset>
                      </wp:positionH>
                      <wp:positionV relativeFrom="paragraph">
                        <wp:posOffset>0</wp:posOffset>
                      </wp:positionV>
                      <wp:extent cx="76200" cy="28575"/>
                      <wp:effectExtent l="19050" t="19050" r="19050" b="28575"/>
                      <wp:wrapNone/>
                      <wp:docPr id="7545" name="Text Box 2973">
                        <a:extLst xmlns:a="http://schemas.openxmlformats.org/drawingml/2006/main">
                          <a:ext uri="{FF2B5EF4-FFF2-40B4-BE49-F238E27FC236}">
                            <a16:creationId xmlns:a16="http://schemas.microsoft.com/office/drawing/2014/main" id="{00000000-0008-0000-0000-00007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079221" id="Text Box 2973" o:spid="_x0000_s1026" type="#_x0000_t202" style="position:absolute;margin-left:0;margin-top:0;width:6pt;height:2.25pt;z-index:2505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89696" behindDoc="0" locked="0" layoutInCell="1" allowOverlap="1" wp14:anchorId="385F793E" wp14:editId="1871BA65">
                      <wp:simplePos x="0" y="0"/>
                      <wp:positionH relativeFrom="column">
                        <wp:posOffset>0</wp:posOffset>
                      </wp:positionH>
                      <wp:positionV relativeFrom="paragraph">
                        <wp:posOffset>0</wp:posOffset>
                      </wp:positionV>
                      <wp:extent cx="76200" cy="28575"/>
                      <wp:effectExtent l="19050" t="19050" r="19050" b="28575"/>
                      <wp:wrapNone/>
                      <wp:docPr id="7546" name="Text Box 2972">
                        <a:extLst xmlns:a="http://schemas.openxmlformats.org/drawingml/2006/main">
                          <a:ext uri="{FF2B5EF4-FFF2-40B4-BE49-F238E27FC236}">
                            <a16:creationId xmlns:a16="http://schemas.microsoft.com/office/drawing/2014/main" id="{00000000-0008-0000-0000-00007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7E35B" id="Text Box 2972" o:spid="_x0000_s1026" type="#_x0000_t202" style="position:absolute;margin-left:0;margin-top:0;width:6pt;height:2.25pt;z-index:2505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0720" behindDoc="0" locked="0" layoutInCell="1" allowOverlap="1" wp14:anchorId="41BB0176" wp14:editId="5E087CEC">
                      <wp:simplePos x="0" y="0"/>
                      <wp:positionH relativeFrom="column">
                        <wp:posOffset>0</wp:posOffset>
                      </wp:positionH>
                      <wp:positionV relativeFrom="paragraph">
                        <wp:posOffset>0</wp:posOffset>
                      </wp:positionV>
                      <wp:extent cx="76200" cy="28575"/>
                      <wp:effectExtent l="19050" t="19050" r="19050" b="28575"/>
                      <wp:wrapNone/>
                      <wp:docPr id="7547" name="Text Box 2971">
                        <a:extLst xmlns:a="http://schemas.openxmlformats.org/drawingml/2006/main">
                          <a:ext uri="{FF2B5EF4-FFF2-40B4-BE49-F238E27FC236}">
                            <a16:creationId xmlns:a16="http://schemas.microsoft.com/office/drawing/2014/main" id="{00000000-0008-0000-0000-00007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1E6F11" id="Text Box 2971" o:spid="_x0000_s1026" type="#_x0000_t202" style="position:absolute;margin-left:0;margin-top:0;width:6pt;height:2.25pt;z-index:2505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1744" behindDoc="0" locked="0" layoutInCell="1" allowOverlap="1" wp14:anchorId="3E33DFB6" wp14:editId="06AD4779">
                      <wp:simplePos x="0" y="0"/>
                      <wp:positionH relativeFrom="column">
                        <wp:posOffset>0</wp:posOffset>
                      </wp:positionH>
                      <wp:positionV relativeFrom="paragraph">
                        <wp:posOffset>0</wp:posOffset>
                      </wp:positionV>
                      <wp:extent cx="76200" cy="28575"/>
                      <wp:effectExtent l="19050" t="19050" r="19050" b="28575"/>
                      <wp:wrapNone/>
                      <wp:docPr id="7548" name="Text Box 2970">
                        <a:extLst xmlns:a="http://schemas.openxmlformats.org/drawingml/2006/main">
                          <a:ext uri="{FF2B5EF4-FFF2-40B4-BE49-F238E27FC236}">
                            <a16:creationId xmlns:a16="http://schemas.microsoft.com/office/drawing/2014/main" id="{00000000-0008-0000-0000-00007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AC957" id="Text Box 2970" o:spid="_x0000_s1026" type="#_x0000_t202" style="position:absolute;margin-left:0;margin-top:0;width:6pt;height:2.25pt;z-index:2505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2768" behindDoc="0" locked="0" layoutInCell="1" allowOverlap="1" wp14:anchorId="671A2CC5" wp14:editId="409BA959">
                      <wp:simplePos x="0" y="0"/>
                      <wp:positionH relativeFrom="column">
                        <wp:posOffset>0</wp:posOffset>
                      </wp:positionH>
                      <wp:positionV relativeFrom="paragraph">
                        <wp:posOffset>0</wp:posOffset>
                      </wp:positionV>
                      <wp:extent cx="76200" cy="28575"/>
                      <wp:effectExtent l="19050" t="19050" r="19050" b="28575"/>
                      <wp:wrapNone/>
                      <wp:docPr id="7549" name="Text Box 2969">
                        <a:extLst xmlns:a="http://schemas.openxmlformats.org/drawingml/2006/main">
                          <a:ext uri="{FF2B5EF4-FFF2-40B4-BE49-F238E27FC236}">
                            <a16:creationId xmlns:a16="http://schemas.microsoft.com/office/drawing/2014/main" id="{00000000-0008-0000-0000-00007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185FA" id="Text Box 2969" o:spid="_x0000_s1026" type="#_x0000_t202" style="position:absolute;margin-left:0;margin-top:0;width:6pt;height:2.25pt;z-index:2505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3792" behindDoc="0" locked="0" layoutInCell="1" allowOverlap="1" wp14:anchorId="723471BB" wp14:editId="2EBCA49C">
                      <wp:simplePos x="0" y="0"/>
                      <wp:positionH relativeFrom="column">
                        <wp:posOffset>0</wp:posOffset>
                      </wp:positionH>
                      <wp:positionV relativeFrom="paragraph">
                        <wp:posOffset>0</wp:posOffset>
                      </wp:positionV>
                      <wp:extent cx="76200" cy="28575"/>
                      <wp:effectExtent l="19050" t="19050" r="19050" b="28575"/>
                      <wp:wrapNone/>
                      <wp:docPr id="7550" name="Text Box 2968">
                        <a:extLst xmlns:a="http://schemas.openxmlformats.org/drawingml/2006/main">
                          <a:ext uri="{FF2B5EF4-FFF2-40B4-BE49-F238E27FC236}">
                            <a16:creationId xmlns:a16="http://schemas.microsoft.com/office/drawing/2014/main" id="{00000000-0008-0000-0000-00007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0DAEE1" id="Text Box 2968" o:spid="_x0000_s1026" type="#_x0000_t202" style="position:absolute;margin-left:0;margin-top:0;width:6pt;height:2.25pt;z-index:2505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4816" behindDoc="0" locked="0" layoutInCell="1" allowOverlap="1" wp14:anchorId="60FC0FEA" wp14:editId="1603B005">
                      <wp:simplePos x="0" y="0"/>
                      <wp:positionH relativeFrom="column">
                        <wp:posOffset>0</wp:posOffset>
                      </wp:positionH>
                      <wp:positionV relativeFrom="paragraph">
                        <wp:posOffset>0</wp:posOffset>
                      </wp:positionV>
                      <wp:extent cx="76200" cy="28575"/>
                      <wp:effectExtent l="19050" t="19050" r="19050" b="28575"/>
                      <wp:wrapNone/>
                      <wp:docPr id="7551" name="Text Box 2967">
                        <a:extLst xmlns:a="http://schemas.openxmlformats.org/drawingml/2006/main">
                          <a:ext uri="{FF2B5EF4-FFF2-40B4-BE49-F238E27FC236}">
                            <a16:creationId xmlns:a16="http://schemas.microsoft.com/office/drawing/2014/main" id="{00000000-0008-0000-0000-00007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666BD" id="Text Box 2967" o:spid="_x0000_s1026" type="#_x0000_t202" style="position:absolute;margin-left:0;margin-top:0;width:6pt;height:2.25pt;z-index:2505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5840" behindDoc="0" locked="0" layoutInCell="1" allowOverlap="1" wp14:anchorId="40FB5CF3" wp14:editId="26845DE6">
                      <wp:simplePos x="0" y="0"/>
                      <wp:positionH relativeFrom="column">
                        <wp:posOffset>0</wp:posOffset>
                      </wp:positionH>
                      <wp:positionV relativeFrom="paragraph">
                        <wp:posOffset>0</wp:posOffset>
                      </wp:positionV>
                      <wp:extent cx="76200" cy="28575"/>
                      <wp:effectExtent l="19050" t="19050" r="19050" b="28575"/>
                      <wp:wrapNone/>
                      <wp:docPr id="7552" name="Text Box 2966">
                        <a:extLst xmlns:a="http://schemas.openxmlformats.org/drawingml/2006/main">
                          <a:ext uri="{FF2B5EF4-FFF2-40B4-BE49-F238E27FC236}">
                            <a16:creationId xmlns:a16="http://schemas.microsoft.com/office/drawing/2014/main" id="{00000000-0008-0000-0000-00008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51A12" id="Text Box 2966" o:spid="_x0000_s1026" type="#_x0000_t202" style="position:absolute;margin-left:0;margin-top:0;width:6pt;height:2.25pt;z-index:2505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6864" behindDoc="0" locked="0" layoutInCell="1" allowOverlap="1" wp14:anchorId="0629A10F" wp14:editId="3F130F3B">
                      <wp:simplePos x="0" y="0"/>
                      <wp:positionH relativeFrom="column">
                        <wp:posOffset>0</wp:posOffset>
                      </wp:positionH>
                      <wp:positionV relativeFrom="paragraph">
                        <wp:posOffset>0</wp:posOffset>
                      </wp:positionV>
                      <wp:extent cx="76200" cy="28575"/>
                      <wp:effectExtent l="19050" t="19050" r="19050" b="28575"/>
                      <wp:wrapNone/>
                      <wp:docPr id="7553" name="Text Box 2965">
                        <a:extLst xmlns:a="http://schemas.openxmlformats.org/drawingml/2006/main">
                          <a:ext uri="{FF2B5EF4-FFF2-40B4-BE49-F238E27FC236}">
                            <a16:creationId xmlns:a16="http://schemas.microsoft.com/office/drawing/2014/main" id="{00000000-0008-0000-0000-00008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BD606" id="Text Box 2965" o:spid="_x0000_s1026" type="#_x0000_t202" style="position:absolute;margin-left:0;margin-top:0;width:6pt;height:2.25pt;z-index:2505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7888" behindDoc="0" locked="0" layoutInCell="1" allowOverlap="1" wp14:anchorId="06147A92" wp14:editId="593C19A2">
                      <wp:simplePos x="0" y="0"/>
                      <wp:positionH relativeFrom="column">
                        <wp:posOffset>0</wp:posOffset>
                      </wp:positionH>
                      <wp:positionV relativeFrom="paragraph">
                        <wp:posOffset>0</wp:posOffset>
                      </wp:positionV>
                      <wp:extent cx="76200" cy="28575"/>
                      <wp:effectExtent l="19050" t="19050" r="19050" b="28575"/>
                      <wp:wrapNone/>
                      <wp:docPr id="7554" name="Text Box 2964">
                        <a:extLst xmlns:a="http://schemas.openxmlformats.org/drawingml/2006/main">
                          <a:ext uri="{FF2B5EF4-FFF2-40B4-BE49-F238E27FC236}">
                            <a16:creationId xmlns:a16="http://schemas.microsoft.com/office/drawing/2014/main" id="{00000000-0008-0000-0000-00008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04F2A" id="Text Box 2964" o:spid="_x0000_s1026" type="#_x0000_t202" style="position:absolute;margin-left:0;margin-top:0;width:6pt;height:2.25pt;z-index:2505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8912" behindDoc="0" locked="0" layoutInCell="1" allowOverlap="1" wp14:anchorId="5AAED667" wp14:editId="71B03577">
                      <wp:simplePos x="0" y="0"/>
                      <wp:positionH relativeFrom="column">
                        <wp:posOffset>0</wp:posOffset>
                      </wp:positionH>
                      <wp:positionV relativeFrom="paragraph">
                        <wp:posOffset>0</wp:posOffset>
                      </wp:positionV>
                      <wp:extent cx="76200" cy="28575"/>
                      <wp:effectExtent l="19050" t="19050" r="19050" b="28575"/>
                      <wp:wrapNone/>
                      <wp:docPr id="7555" name="Text Box 2963">
                        <a:extLst xmlns:a="http://schemas.openxmlformats.org/drawingml/2006/main">
                          <a:ext uri="{FF2B5EF4-FFF2-40B4-BE49-F238E27FC236}">
                            <a16:creationId xmlns:a16="http://schemas.microsoft.com/office/drawing/2014/main" id="{00000000-0008-0000-0000-00008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A8F8B" id="Text Box 2963" o:spid="_x0000_s1026" type="#_x0000_t202" style="position:absolute;margin-left:0;margin-top:0;width:6pt;height:2.25pt;z-index:2505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599936" behindDoc="0" locked="0" layoutInCell="1" allowOverlap="1" wp14:anchorId="0064236F" wp14:editId="0FFFF95D">
                      <wp:simplePos x="0" y="0"/>
                      <wp:positionH relativeFrom="column">
                        <wp:posOffset>0</wp:posOffset>
                      </wp:positionH>
                      <wp:positionV relativeFrom="paragraph">
                        <wp:posOffset>0</wp:posOffset>
                      </wp:positionV>
                      <wp:extent cx="76200" cy="28575"/>
                      <wp:effectExtent l="19050" t="19050" r="19050" b="28575"/>
                      <wp:wrapNone/>
                      <wp:docPr id="7556" name="Text Box 2962">
                        <a:extLst xmlns:a="http://schemas.openxmlformats.org/drawingml/2006/main">
                          <a:ext uri="{FF2B5EF4-FFF2-40B4-BE49-F238E27FC236}">
                            <a16:creationId xmlns:a16="http://schemas.microsoft.com/office/drawing/2014/main" id="{00000000-0008-0000-0000-00008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48D95" id="Text Box 2962" o:spid="_x0000_s1026" type="#_x0000_t202" style="position:absolute;margin-left:0;margin-top:0;width:6pt;height:2.25pt;z-index:2505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0960" behindDoc="0" locked="0" layoutInCell="1" allowOverlap="1" wp14:anchorId="1CB01006" wp14:editId="6A0E243F">
                      <wp:simplePos x="0" y="0"/>
                      <wp:positionH relativeFrom="column">
                        <wp:posOffset>0</wp:posOffset>
                      </wp:positionH>
                      <wp:positionV relativeFrom="paragraph">
                        <wp:posOffset>0</wp:posOffset>
                      </wp:positionV>
                      <wp:extent cx="76200" cy="28575"/>
                      <wp:effectExtent l="19050" t="19050" r="19050" b="28575"/>
                      <wp:wrapNone/>
                      <wp:docPr id="7557" name="Text Box 2961">
                        <a:extLst xmlns:a="http://schemas.openxmlformats.org/drawingml/2006/main">
                          <a:ext uri="{FF2B5EF4-FFF2-40B4-BE49-F238E27FC236}">
                            <a16:creationId xmlns:a16="http://schemas.microsoft.com/office/drawing/2014/main" id="{00000000-0008-0000-0000-00008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5397F2" id="Text Box 2961" o:spid="_x0000_s1026" type="#_x0000_t202" style="position:absolute;margin-left:0;margin-top:0;width:6pt;height:2.25pt;z-index:2506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1984" behindDoc="0" locked="0" layoutInCell="1" allowOverlap="1" wp14:anchorId="29638096" wp14:editId="3B917F52">
                      <wp:simplePos x="0" y="0"/>
                      <wp:positionH relativeFrom="column">
                        <wp:posOffset>0</wp:posOffset>
                      </wp:positionH>
                      <wp:positionV relativeFrom="paragraph">
                        <wp:posOffset>0</wp:posOffset>
                      </wp:positionV>
                      <wp:extent cx="76200" cy="28575"/>
                      <wp:effectExtent l="19050" t="19050" r="19050" b="28575"/>
                      <wp:wrapNone/>
                      <wp:docPr id="7558" name="Text Box 2960">
                        <a:extLst xmlns:a="http://schemas.openxmlformats.org/drawingml/2006/main">
                          <a:ext uri="{FF2B5EF4-FFF2-40B4-BE49-F238E27FC236}">
                            <a16:creationId xmlns:a16="http://schemas.microsoft.com/office/drawing/2014/main" id="{00000000-0008-0000-0000-00008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1148A" id="Text Box 2960" o:spid="_x0000_s1026" type="#_x0000_t202" style="position:absolute;margin-left:0;margin-top:0;width:6pt;height:2.25pt;z-index:2506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3008" behindDoc="0" locked="0" layoutInCell="1" allowOverlap="1" wp14:anchorId="6948CA83" wp14:editId="57CE3EFC">
                      <wp:simplePos x="0" y="0"/>
                      <wp:positionH relativeFrom="column">
                        <wp:posOffset>0</wp:posOffset>
                      </wp:positionH>
                      <wp:positionV relativeFrom="paragraph">
                        <wp:posOffset>0</wp:posOffset>
                      </wp:positionV>
                      <wp:extent cx="76200" cy="28575"/>
                      <wp:effectExtent l="19050" t="19050" r="19050" b="28575"/>
                      <wp:wrapNone/>
                      <wp:docPr id="7559" name="Text Box 2959">
                        <a:extLst xmlns:a="http://schemas.openxmlformats.org/drawingml/2006/main">
                          <a:ext uri="{FF2B5EF4-FFF2-40B4-BE49-F238E27FC236}">
                            <a16:creationId xmlns:a16="http://schemas.microsoft.com/office/drawing/2014/main" id="{00000000-0008-0000-0000-00008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A14B1" id="Text Box 2959" o:spid="_x0000_s1026" type="#_x0000_t202" style="position:absolute;margin-left:0;margin-top:0;width:6pt;height:2.25pt;z-index:2506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4032" behindDoc="0" locked="0" layoutInCell="1" allowOverlap="1" wp14:anchorId="288E037F" wp14:editId="1E532D5B">
                      <wp:simplePos x="0" y="0"/>
                      <wp:positionH relativeFrom="column">
                        <wp:posOffset>0</wp:posOffset>
                      </wp:positionH>
                      <wp:positionV relativeFrom="paragraph">
                        <wp:posOffset>0</wp:posOffset>
                      </wp:positionV>
                      <wp:extent cx="76200" cy="28575"/>
                      <wp:effectExtent l="19050" t="19050" r="19050" b="28575"/>
                      <wp:wrapNone/>
                      <wp:docPr id="7560" name="Text Box 2958">
                        <a:extLst xmlns:a="http://schemas.openxmlformats.org/drawingml/2006/main">
                          <a:ext uri="{FF2B5EF4-FFF2-40B4-BE49-F238E27FC236}">
                            <a16:creationId xmlns:a16="http://schemas.microsoft.com/office/drawing/2014/main" id="{00000000-0008-0000-0000-00008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FB935" id="Text Box 2958" o:spid="_x0000_s1026" type="#_x0000_t202" style="position:absolute;margin-left:0;margin-top:0;width:6pt;height:2.25pt;z-index:2506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5056" behindDoc="0" locked="0" layoutInCell="1" allowOverlap="1" wp14:anchorId="6B28D4EF" wp14:editId="77FFAD6F">
                      <wp:simplePos x="0" y="0"/>
                      <wp:positionH relativeFrom="column">
                        <wp:posOffset>0</wp:posOffset>
                      </wp:positionH>
                      <wp:positionV relativeFrom="paragraph">
                        <wp:posOffset>0</wp:posOffset>
                      </wp:positionV>
                      <wp:extent cx="76200" cy="28575"/>
                      <wp:effectExtent l="19050" t="19050" r="19050" b="28575"/>
                      <wp:wrapNone/>
                      <wp:docPr id="7561" name="Text Box 2957">
                        <a:extLst xmlns:a="http://schemas.openxmlformats.org/drawingml/2006/main">
                          <a:ext uri="{FF2B5EF4-FFF2-40B4-BE49-F238E27FC236}">
                            <a16:creationId xmlns:a16="http://schemas.microsoft.com/office/drawing/2014/main" id="{00000000-0008-0000-0000-00008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9AB0C" id="Text Box 2957" o:spid="_x0000_s1026" type="#_x0000_t202" style="position:absolute;margin-left:0;margin-top:0;width:6pt;height:2.25pt;z-index:2506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6080" behindDoc="0" locked="0" layoutInCell="1" allowOverlap="1" wp14:anchorId="187DBEB3" wp14:editId="26AD7010">
                      <wp:simplePos x="0" y="0"/>
                      <wp:positionH relativeFrom="column">
                        <wp:posOffset>0</wp:posOffset>
                      </wp:positionH>
                      <wp:positionV relativeFrom="paragraph">
                        <wp:posOffset>0</wp:posOffset>
                      </wp:positionV>
                      <wp:extent cx="76200" cy="28575"/>
                      <wp:effectExtent l="19050" t="19050" r="19050" b="28575"/>
                      <wp:wrapNone/>
                      <wp:docPr id="7562" name="Text Box 2956">
                        <a:extLst xmlns:a="http://schemas.openxmlformats.org/drawingml/2006/main">
                          <a:ext uri="{FF2B5EF4-FFF2-40B4-BE49-F238E27FC236}">
                            <a16:creationId xmlns:a16="http://schemas.microsoft.com/office/drawing/2014/main" id="{00000000-0008-0000-0000-00008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793E6C" id="Text Box 2956" o:spid="_x0000_s1026" type="#_x0000_t202" style="position:absolute;margin-left:0;margin-top:0;width:6pt;height:2.25pt;z-index:2506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7104" behindDoc="0" locked="0" layoutInCell="1" allowOverlap="1" wp14:anchorId="2B09A5D5" wp14:editId="66B0EFA6">
                      <wp:simplePos x="0" y="0"/>
                      <wp:positionH relativeFrom="column">
                        <wp:posOffset>0</wp:posOffset>
                      </wp:positionH>
                      <wp:positionV relativeFrom="paragraph">
                        <wp:posOffset>0</wp:posOffset>
                      </wp:positionV>
                      <wp:extent cx="76200" cy="28575"/>
                      <wp:effectExtent l="19050" t="19050" r="19050" b="28575"/>
                      <wp:wrapNone/>
                      <wp:docPr id="7563" name="Text Box 2955">
                        <a:extLst xmlns:a="http://schemas.openxmlformats.org/drawingml/2006/main">
                          <a:ext uri="{FF2B5EF4-FFF2-40B4-BE49-F238E27FC236}">
                            <a16:creationId xmlns:a16="http://schemas.microsoft.com/office/drawing/2014/main" id="{00000000-0008-0000-0000-00008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E0557" id="Text Box 2955" o:spid="_x0000_s1026" type="#_x0000_t202" style="position:absolute;margin-left:0;margin-top:0;width:6pt;height:2.25pt;z-index:2506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8128" behindDoc="0" locked="0" layoutInCell="1" allowOverlap="1" wp14:anchorId="2C2B96D3" wp14:editId="2CE6AB57">
                      <wp:simplePos x="0" y="0"/>
                      <wp:positionH relativeFrom="column">
                        <wp:posOffset>0</wp:posOffset>
                      </wp:positionH>
                      <wp:positionV relativeFrom="paragraph">
                        <wp:posOffset>0</wp:posOffset>
                      </wp:positionV>
                      <wp:extent cx="76200" cy="28575"/>
                      <wp:effectExtent l="19050" t="19050" r="19050" b="28575"/>
                      <wp:wrapNone/>
                      <wp:docPr id="7564" name="Text Box 2954">
                        <a:extLst xmlns:a="http://schemas.openxmlformats.org/drawingml/2006/main">
                          <a:ext uri="{FF2B5EF4-FFF2-40B4-BE49-F238E27FC236}">
                            <a16:creationId xmlns:a16="http://schemas.microsoft.com/office/drawing/2014/main" id="{00000000-0008-0000-0000-00008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F3B9A" id="Text Box 2954" o:spid="_x0000_s1026" type="#_x0000_t202" style="position:absolute;margin-left:0;margin-top:0;width:6pt;height:2.25pt;z-index:2506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09152" behindDoc="0" locked="0" layoutInCell="1" allowOverlap="1" wp14:anchorId="1F45EA35" wp14:editId="284801FF">
                      <wp:simplePos x="0" y="0"/>
                      <wp:positionH relativeFrom="column">
                        <wp:posOffset>0</wp:posOffset>
                      </wp:positionH>
                      <wp:positionV relativeFrom="paragraph">
                        <wp:posOffset>0</wp:posOffset>
                      </wp:positionV>
                      <wp:extent cx="76200" cy="28575"/>
                      <wp:effectExtent l="19050" t="19050" r="19050" b="28575"/>
                      <wp:wrapNone/>
                      <wp:docPr id="7565" name="Text Box 2953">
                        <a:extLst xmlns:a="http://schemas.openxmlformats.org/drawingml/2006/main">
                          <a:ext uri="{FF2B5EF4-FFF2-40B4-BE49-F238E27FC236}">
                            <a16:creationId xmlns:a16="http://schemas.microsoft.com/office/drawing/2014/main" id="{00000000-0008-0000-0000-00008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B7C5F1" id="Text Box 2953" o:spid="_x0000_s1026" type="#_x0000_t202" style="position:absolute;margin-left:0;margin-top:0;width:6pt;height:2.25pt;z-index:2506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0176" behindDoc="0" locked="0" layoutInCell="1" allowOverlap="1" wp14:anchorId="5836A6A7" wp14:editId="6D8161DC">
                      <wp:simplePos x="0" y="0"/>
                      <wp:positionH relativeFrom="column">
                        <wp:posOffset>0</wp:posOffset>
                      </wp:positionH>
                      <wp:positionV relativeFrom="paragraph">
                        <wp:posOffset>0</wp:posOffset>
                      </wp:positionV>
                      <wp:extent cx="76200" cy="28575"/>
                      <wp:effectExtent l="19050" t="19050" r="19050" b="28575"/>
                      <wp:wrapNone/>
                      <wp:docPr id="7566" name="Text Box 2952">
                        <a:extLst xmlns:a="http://schemas.openxmlformats.org/drawingml/2006/main">
                          <a:ext uri="{FF2B5EF4-FFF2-40B4-BE49-F238E27FC236}">
                            <a16:creationId xmlns:a16="http://schemas.microsoft.com/office/drawing/2014/main" id="{00000000-0008-0000-0000-00008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485F6" id="Text Box 2952" o:spid="_x0000_s1026" type="#_x0000_t202" style="position:absolute;margin-left:0;margin-top:0;width:6pt;height:2.25pt;z-index:2506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1200" behindDoc="0" locked="0" layoutInCell="1" allowOverlap="1" wp14:anchorId="43A445BC" wp14:editId="1794270A">
                      <wp:simplePos x="0" y="0"/>
                      <wp:positionH relativeFrom="column">
                        <wp:posOffset>0</wp:posOffset>
                      </wp:positionH>
                      <wp:positionV relativeFrom="paragraph">
                        <wp:posOffset>0</wp:posOffset>
                      </wp:positionV>
                      <wp:extent cx="76200" cy="28575"/>
                      <wp:effectExtent l="19050" t="19050" r="19050" b="28575"/>
                      <wp:wrapNone/>
                      <wp:docPr id="7567" name="Text Box 2951">
                        <a:extLst xmlns:a="http://schemas.openxmlformats.org/drawingml/2006/main">
                          <a:ext uri="{FF2B5EF4-FFF2-40B4-BE49-F238E27FC236}">
                            <a16:creationId xmlns:a16="http://schemas.microsoft.com/office/drawing/2014/main" id="{00000000-0008-0000-0000-00008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AD3406" id="Text Box 2951" o:spid="_x0000_s1026" type="#_x0000_t202" style="position:absolute;margin-left:0;margin-top:0;width:6pt;height:2.25pt;z-index:2506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2224" behindDoc="0" locked="0" layoutInCell="1" allowOverlap="1" wp14:anchorId="10141AD0" wp14:editId="29AA76B0">
                      <wp:simplePos x="0" y="0"/>
                      <wp:positionH relativeFrom="column">
                        <wp:posOffset>0</wp:posOffset>
                      </wp:positionH>
                      <wp:positionV relativeFrom="paragraph">
                        <wp:posOffset>0</wp:posOffset>
                      </wp:positionV>
                      <wp:extent cx="76200" cy="28575"/>
                      <wp:effectExtent l="19050" t="19050" r="19050" b="28575"/>
                      <wp:wrapNone/>
                      <wp:docPr id="7568" name="Text Box 2950">
                        <a:extLst xmlns:a="http://schemas.openxmlformats.org/drawingml/2006/main">
                          <a:ext uri="{FF2B5EF4-FFF2-40B4-BE49-F238E27FC236}">
                            <a16:creationId xmlns:a16="http://schemas.microsoft.com/office/drawing/2014/main" id="{00000000-0008-0000-0000-00009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BA586" id="Text Box 2950" o:spid="_x0000_s1026" type="#_x0000_t202" style="position:absolute;margin-left:0;margin-top:0;width:6pt;height:2.25pt;z-index:2506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3248" behindDoc="0" locked="0" layoutInCell="1" allowOverlap="1" wp14:anchorId="6E55450C" wp14:editId="0B97FF6E">
                      <wp:simplePos x="0" y="0"/>
                      <wp:positionH relativeFrom="column">
                        <wp:posOffset>0</wp:posOffset>
                      </wp:positionH>
                      <wp:positionV relativeFrom="paragraph">
                        <wp:posOffset>0</wp:posOffset>
                      </wp:positionV>
                      <wp:extent cx="76200" cy="28575"/>
                      <wp:effectExtent l="19050" t="19050" r="19050" b="28575"/>
                      <wp:wrapNone/>
                      <wp:docPr id="7569" name="Text Box 2949">
                        <a:extLst xmlns:a="http://schemas.openxmlformats.org/drawingml/2006/main">
                          <a:ext uri="{FF2B5EF4-FFF2-40B4-BE49-F238E27FC236}">
                            <a16:creationId xmlns:a16="http://schemas.microsoft.com/office/drawing/2014/main" id="{00000000-0008-0000-0000-00009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20695" id="Text Box 2949" o:spid="_x0000_s1026" type="#_x0000_t202" style="position:absolute;margin-left:0;margin-top:0;width:6pt;height:2.25pt;z-index:2506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4272" behindDoc="0" locked="0" layoutInCell="1" allowOverlap="1" wp14:anchorId="5846D2FF" wp14:editId="612EC8FE">
                      <wp:simplePos x="0" y="0"/>
                      <wp:positionH relativeFrom="column">
                        <wp:posOffset>0</wp:posOffset>
                      </wp:positionH>
                      <wp:positionV relativeFrom="paragraph">
                        <wp:posOffset>0</wp:posOffset>
                      </wp:positionV>
                      <wp:extent cx="76200" cy="28575"/>
                      <wp:effectExtent l="19050" t="19050" r="19050" b="28575"/>
                      <wp:wrapNone/>
                      <wp:docPr id="7570" name="Text Box 2948">
                        <a:extLst xmlns:a="http://schemas.openxmlformats.org/drawingml/2006/main">
                          <a:ext uri="{FF2B5EF4-FFF2-40B4-BE49-F238E27FC236}">
                            <a16:creationId xmlns:a16="http://schemas.microsoft.com/office/drawing/2014/main" id="{00000000-0008-0000-0000-00009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96621" id="Text Box 2948" o:spid="_x0000_s1026" type="#_x0000_t202" style="position:absolute;margin-left:0;margin-top:0;width:6pt;height:2.25pt;z-index:2506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5296" behindDoc="0" locked="0" layoutInCell="1" allowOverlap="1" wp14:anchorId="3019615F" wp14:editId="5AE1B4A7">
                      <wp:simplePos x="0" y="0"/>
                      <wp:positionH relativeFrom="column">
                        <wp:posOffset>0</wp:posOffset>
                      </wp:positionH>
                      <wp:positionV relativeFrom="paragraph">
                        <wp:posOffset>0</wp:posOffset>
                      </wp:positionV>
                      <wp:extent cx="76200" cy="28575"/>
                      <wp:effectExtent l="19050" t="19050" r="19050" b="28575"/>
                      <wp:wrapNone/>
                      <wp:docPr id="7571" name="Text Box 2947">
                        <a:extLst xmlns:a="http://schemas.openxmlformats.org/drawingml/2006/main">
                          <a:ext uri="{FF2B5EF4-FFF2-40B4-BE49-F238E27FC236}">
                            <a16:creationId xmlns:a16="http://schemas.microsoft.com/office/drawing/2014/main" id="{00000000-0008-0000-0000-00009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FA5AF" id="Text Box 2947" o:spid="_x0000_s1026" type="#_x0000_t202" style="position:absolute;margin-left:0;margin-top:0;width:6pt;height:2.25pt;z-index:2506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6320" behindDoc="0" locked="0" layoutInCell="1" allowOverlap="1" wp14:anchorId="58B94018" wp14:editId="1FDC5897">
                      <wp:simplePos x="0" y="0"/>
                      <wp:positionH relativeFrom="column">
                        <wp:posOffset>0</wp:posOffset>
                      </wp:positionH>
                      <wp:positionV relativeFrom="paragraph">
                        <wp:posOffset>0</wp:posOffset>
                      </wp:positionV>
                      <wp:extent cx="76200" cy="28575"/>
                      <wp:effectExtent l="19050" t="19050" r="19050" b="28575"/>
                      <wp:wrapNone/>
                      <wp:docPr id="7572" name="Text Box 2946">
                        <a:extLst xmlns:a="http://schemas.openxmlformats.org/drawingml/2006/main">
                          <a:ext uri="{FF2B5EF4-FFF2-40B4-BE49-F238E27FC236}">
                            <a16:creationId xmlns:a16="http://schemas.microsoft.com/office/drawing/2014/main" id="{00000000-0008-0000-0000-00009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ACDB6" id="Text Box 2946" o:spid="_x0000_s1026" type="#_x0000_t202" style="position:absolute;margin-left:0;margin-top:0;width:6pt;height:2.25pt;z-index:2506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7344" behindDoc="0" locked="0" layoutInCell="1" allowOverlap="1" wp14:anchorId="55DCB69A" wp14:editId="633F5E3D">
                      <wp:simplePos x="0" y="0"/>
                      <wp:positionH relativeFrom="column">
                        <wp:posOffset>0</wp:posOffset>
                      </wp:positionH>
                      <wp:positionV relativeFrom="paragraph">
                        <wp:posOffset>0</wp:posOffset>
                      </wp:positionV>
                      <wp:extent cx="76200" cy="28575"/>
                      <wp:effectExtent l="19050" t="19050" r="19050" b="28575"/>
                      <wp:wrapNone/>
                      <wp:docPr id="7573" name="Text Box 2945">
                        <a:extLst xmlns:a="http://schemas.openxmlformats.org/drawingml/2006/main">
                          <a:ext uri="{FF2B5EF4-FFF2-40B4-BE49-F238E27FC236}">
                            <a16:creationId xmlns:a16="http://schemas.microsoft.com/office/drawing/2014/main" id="{00000000-0008-0000-0000-00009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624652" id="Text Box 2945" o:spid="_x0000_s1026" type="#_x0000_t202" style="position:absolute;margin-left:0;margin-top:0;width:6pt;height:2.25pt;z-index:2506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8368" behindDoc="0" locked="0" layoutInCell="1" allowOverlap="1" wp14:anchorId="0F5622A4" wp14:editId="110F2BA5">
                      <wp:simplePos x="0" y="0"/>
                      <wp:positionH relativeFrom="column">
                        <wp:posOffset>0</wp:posOffset>
                      </wp:positionH>
                      <wp:positionV relativeFrom="paragraph">
                        <wp:posOffset>0</wp:posOffset>
                      </wp:positionV>
                      <wp:extent cx="76200" cy="28575"/>
                      <wp:effectExtent l="19050" t="19050" r="19050" b="28575"/>
                      <wp:wrapNone/>
                      <wp:docPr id="7574" name="Text Box 2944">
                        <a:extLst xmlns:a="http://schemas.openxmlformats.org/drawingml/2006/main">
                          <a:ext uri="{FF2B5EF4-FFF2-40B4-BE49-F238E27FC236}">
                            <a16:creationId xmlns:a16="http://schemas.microsoft.com/office/drawing/2014/main" id="{00000000-0008-0000-0000-00009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3BD0F" id="Text Box 2944" o:spid="_x0000_s1026" type="#_x0000_t202" style="position:absolute;margin-left:0;margin-top:0;width:6pt;height:2.25pt;z-index:2506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19392" behindDoc="0" locked="0" layoutInCell="1" allowOverlap="1" wp14:anchorId="767BA83E" wp14:editId="0E0A187C">
                      <wp:simplePos x="0" y="0"/>
                      <wp:positionH relativeFrom="column">
                        <wp:posOffset>0</wp:posOffset>
                      </wp:positionH>
                      <wp:positionV relativeFrom="paragraph">
                        <wp:posOffset>0</wp:posOffset>
                      </wp:positionV>
                      <wp:extent cx="76200" cy="28575"/>
                      <wp:effectExtent l="19050" t="19050" r="19050" b="28575"/>
                      <wp:wrapNone/>
                      <wp:docPr id="7575" name="Text Box 2943">
                        <a:extLst xmlns:a="http://schemas.openxmlformats.org/drawingml/2006/main">
                          <a:ext uri="{FF2B5EF4-FFF2-40B4-BE49-F238E27FC236}">
                            <a16:creationId xmlns:a16="http://schemas.microsoft.com/office/drawing/2014/main" id="{00000000-0008-0000-0000-00009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D66B0" id="Text Box 2943" o:spid="_x0000_s1026" type="#_x0000_t202" style="position:absolute;margin-left:0;margin-top:0;width:6pt;height:2.25pt;z-index:2506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0416" behindDoc="0" locked="0" layoutInCell="1" allowOverlap="1" wp14:anchorId="00F25B59" wp14:editId="345A01B9">
                      <wp:simplePos x="0" y="0"/>
                      <wp:positionH relativeFrom="column">
                        <wp:posOffset>0</wp:posOffset>
                      </wp:positionH>
                      <wp:positionV relativeFrom="paragraph">
                        <wp:posOffset>0</wp:posOffset>
                      </wp:positionV>
                      <wp:extent cx="76200" cy="28575"/>
                      <wp:effectExtent l="19050" t="19050" r="19050" b="28575"/>
                      <wp:wrapNone/>
                      <wp:docPr id="7576" name="Text Box 2942">
                        <a:extLst xmlns:a="http://schemas.openxmlformats.org/drawingml/2006/main">
                          <a:ext uri="{FF2B5EF4-FFF2-40B4-BE49-F238E27FC236}">
                            <a16:creationId xmlns:a16="http://schemas.microsoft.com/office/drawing/2014/main" id="{00000000-0008-0000-0000-00009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E3C1C1" id="Text Box 2942" o:spid="_x0000_s1026" type="#_x0000_t202" style="position:absolute;margin-left:0;margin-top:0;width:6pt;height:2.25pt;z-index:2506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1440" behindDoc="0" locked="0" layoutInCell="1" allowOverlap="1" wp14:anchorId="6CA70C84" wp14:editId="7C00E447">
                      <wp:simplePos x="0" y="0"/>
                      <wp:positionH relativeFrom="column">
                        <wp:posOffset>0</wp:posOffset>
                      </wp:positionH>
                      <wp:positionV relativeFrom="paragraph">
                        <wp:posOffset>0</wp:posOffset>
                      </wp:positionV>
                      <wp:extent cx="76200" cy="28575"/>
                      <wp:effectExtent l="19050" t="19050" r="19050" b="28575"/>
                      <wp:wrapNone/>
                      <wp:docPr id="7577" name="Text Box 2941">
                        <a:extLst xmlns:a="http://schemas.openxmlformats.org/drawingml/2006/main">
                          <a:ext uri="{FF2B5EF4-FFF2-40B4-BE49-F238E27FC236}">
                            <a16:creationId xmlns:a16="http://schemas.microsoft.com/office/drawing/2014/main" id="{00000000-0008-0000-0000-00009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DFAC1" id="Text Box 2941" o:spid="_x0000_s1026" type="#_x0000_t202" style="position:absolute;margin-left:0;margin-top:0;width:6pt;height:2.25pt;z-index:2506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2464" behindDoc="0" locked="0" layoutInCell="1" allowOverlap="1" wp14:anchorId="5F982414" wp14:editId="49428256">
                      <wp:simplePos x="0" y="0"/>
                      <wp:positionH relativeFrom="column">
                        <wp:posOffset>0</wp:posOffset>
                      </wp:positionH>
                      <wp:positionV relativeFrom="paragraph">
                        <wp:posOffset>0</wp:posOffset>
                      </wp:positionV>
                      <wp:extent cx="76200" cy="28575"/>
                      <wp:effectExtent l="19050" t="19050" r="19050" b="28575"/>
                      <wp:wrapNone/>
                      <wp:docPr id="7578" name="Text Box 2940">
                        <a:extLst xmlns:a="http://schemas.openxmlformats.org/drawingml/2006/main">
                          <a:ext uri="{FF2B5EF4-FFF2-40B4-BE49-F238E27FC236}">
                            <a16:creationId xmlns:a16="http://schemas.microsoft.com/office/drawing/2014/main" id="{00000000-0008-0000-0000-00009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80D49" id="Text Box 2940" o:spid="_x0000_s1026" type="#_x0000_t202" style="position:absolute;margin-left:0;margin-top:0;width:6pt;height:2.25pt;z-index:2506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3488" behindDoc="0" locked="0" layoutInCell="1" allowOverlap="1" wp14:anchorId="6AAD0FDE" wp14:editId="178EF18A">
                      <wp:simplePos x="0" y="0"/>
                      <wp:positionH relativeFrom="column">
                        <wp:posOffset>0</wp:posOffset>
                      </wp:positionH>
                      <wp:positionV relativeFrom="paragraph">
                        <wp:posOffset>0</wp:posOffset>
                      </wp:positionV>
                      <wp:extent cx="76200" cy="28575"/>
                      <wp:effectExtent l="19050" t="19050" r="19050" b="28575"/>
                      <wp:wrapNone/>
                      <wp:docPr id="7579" name="Text Box 2939">
                        <a:extLst xmlns:a="http://schemas.openxmlformats.org/drawingml/2006/main">
                          <a:ext uri="{FF2B5EF4-FFF2-40B4-BE49-F238E27FC236}">
                            <a16:creationId xmlns:a16="http://schemas.microsoft.com/office/drawing/2014/main" id="{00000000-0008-0000-0000-00009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53EED" id="Text Box 2939" o:spid="_x0000_s1026" type="#_x0000_t202" style="position:absolute;margin-left:0;margin-top:0;width:6pt;height:2.25pt;z-index:2506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4512" behindDoc="0" locked="0" layoutInCell="1" allowOverlap="1" wp14:anchorId="0C46BA7A" wp14:editId="61D4FBDE">
                      <wp:simplePos x="0" y="0"/>
                      <wp:positionH relativeFrom="column">
                        <wp:posOffset>0</wp:posOffset>
                      </wp:positionH>
                      <wp:positionV relativeFrom="paragraph">
                        <wp:posOffset>0</wp:posOffset>
                      </wp:positionV>
                      <wp:extent cx="76200" cy="28575"/>
                      <wp:effectExtent l="19050" t="19050" r="19050" b="28575"/>
                      <wp:wrapNone/>
                      <wp:docPr id="7580" name="Text Box 2938">
                        <a:extLst xmlns:a="http://schemas.openxmlformats.org/drawingml/2006/main">
                          <a:ext uri="{FF2B5EF4-FFF2-40B4-BE49-F238E27FC236}">
                            <a16:creationId xmlns:a16="http://schemas.microsoft.com/office/drawing/2014/main" id="{00000000-0008-0000-0000-00009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C35B5" id="Text Box 2938" o:spid="_x0000_s1026" type="#_x0000_t202" style="position:absolute;margin-left:0;margin-top:0;width:6pt;height:2.25pt;z-index:2506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5536" behindDoc="0" locked="0" layoutInCell="1" allowOverlap="1" wp14:anchorId="106C9358" wp14:editId="42CF7174">
                      <wp:simplePos x="0" y="0"/>
                      <wp:positionH relativeFrom="column">
                        <wp:posOffset>0</wp:posOffset>
                      </wp:positionH>
                      <wp:positionV relativeFrom="paragraph">
                        <wp:posOffset>0</wp:posOffset>
                      </wp:positionV>
                      <wp:extent cx="76200" cy="28575"/>
                      <wp:effectExtent l="19050" t="19050" r="19050" b="28575"/>
                      <wp:wrapNone/>
                      <wp:docPr id="7581" name="Text Box 2937">
                        <a:extLst xmlns:a="http://schemas.openxmlformats.org/drawingml/2006/main">
                          <a:ext uri="{FF2B5EF4-FFF2-40B4-BE49-F238E27FC236}">
                            <a16:creationId xmlns:a16="http://schemas.microsoft.com/office/drawing/2014/main" id="{00000000-0008-0000-0000-00009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3F45B" id="Text Box 2937" o:spid="_x0000_s1026" type="#_x0000_t202" style="position:absolute;margin-left:0;margin-top:0;width:6pt;height:2.25pt;z-index:2506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6560" behindDoc="0" locked="0" layoutInCell="1" allowOverlap="1" wp14:anchorId="305D5336" wp14:editId="2B404802">
                      <wp:simplePos x="0" y="0"/>
                      <wp:positionH relativeFrom="column">
                        <wp:posOffset>0</wp:posOffset>
                      </wp:positionH>
                      <wp:positionV relativeFrom="paragraph">
                        <wp:posOffset>0</wp:posOffset>
                      </wp:positionV>
                      <wp:extent cx="76200" cy="28575"/>
                      <wp:effectExtent l="19050" t="19050" r="19050" b="28575"/>
                      <wp:wrapNone/>
                      <wp:docPr id="7582" name="Text Box 2936">
                        <a:extLst xmlns:a="http://schemas.openxmlformats.org/drawingml/2006/main">
                          <a:ext uri="{FF2B5EF4-FFF2-40B4-BE49-F238E27FC236}">
                            <a16:creationId xmlns:a16="http://schemas.microsoft.com/office/drawing/2014/main" id="{00000000-0008-0000-0000-00009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7FD694" id="Text Box 2936" o:spid="_x0000_s1026" type="#_x0000_t202" style="position:absolute;margin-left:0;margin-top:0;width:6pt;height:2.25pt;z-index:2506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7584" behindDoc="0" locked="0" layoutInCell="1" allowOverlap="1" wp14:anchorId="074E19F5" wp14:editId="5C173889">
                      <wp:simplePos x="0" y="0"/>
                      <wp:positionH relativeFrom="column">
                        <wp:posOffset>0</wp:posOffset>
                      </wp:positionH>
                      <wp:positionV relativeFrom="paragraph">
                        <wp:posOffset>0</wp:posOffset>
                      </wp:positionV>
                      <wp:extent cx="76200" cy="28575"/>
                      <wp:effectExtent l="19050" t="19050" r="19050" b="28575"/>
                      <wp:wrapNone/>
                      <wp:docPr id="7583" name="Text Box 2935">
                        <a:extLst xmlns:a="http://schemas.openxmlformats.org/drawingml/2006/main">
                          <a:ext uri="{FF2B5EF4-FFF2-40B4-BE49-F238E27FC236}">
                            <a16:creationId xmlns:a16="http://schemas.microsoft.com/office/drawing/2014/main" id="{00000000-0008-0000-0000-00009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D0D6E" id="Text Box 2935" o:spid="_x0000_s1026" type="#_x0000_t202" style="position:absolute;margin-left:0;margin-top:0;width:6pt;height:2.25pt;z-index:2506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8608" behindDoc="0" locked="0" layoutInCell="1" allowOverlap="1" wp14:anchorId="5A468F97" wp14:editId="01E0C860">
                      <wp:simplePos x="0" y="0"/>
                      <wp:positionH relativeFrom="column">
                        <wp:posOffset>0</wp:posOffset>
                      </wp:positionH>
                      <wp:positionV relativeFrom="paragraph">
                        <wp:posOffset>0</wp:posOffset>
                      </wp:positionV>
                      <wp:extent cx="76200" cy="28575"/>
                      <wp:effectExtent l="19050" t="19050" r="19050" b="28575"/>
                      <wp:wrapNone/>
                      <wp:docPr id="7584" name="Text Box 2934">
                        <a:extLst xmlns:a="http://schemas.openxmlformats.org/drawingml/2006/main">
                          <a:ext uri="{FF2B5EF4-FFF2-40B4-BE49-F238E27FC236}">
                            <a16:creationId xmlns:a16="http://schemas.microsoft.com/office/drawing/2014/main" id="{00000000-0008-0000-0000-0000A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B8537" id="Text Box 2934" o:spid="_x0000_s1026" type="#_x0000_t202" style="position:absolute;margin-left:0;margin-top:0;width:6pt;height:2.25pt;z-index:2506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29632" behindDoc="0" locked="0" layoutInCell="1" allowOverlap="1" wp14:anchorId="5FFF678C" wp14:editId="2773ADDE">
                      <wp:simplePos x="0" y="0"/>
                      <wp:positionH relativeFrom="column">
                        <wp:posOffset>0</wp:posOffset>
                      </wp:positionH>
                      <wp:positionV relativeFrom="paragraph">
                        <wp:posOffset>0</wp:posOffset>
                      </wp:positionV>
                      <wp:extent cx="76200" cy="28575"/>
                      <wp:effectExtent l="19050" t="19050" r="19050" b="28575"/>
                      <wp:wrapNone/>
                      <wp:docPr id="7585" name="Text Box 2933">
                        <a:extLst xmlns:a="http://schemas.openxmlformats.org/drawingml/2006/main">
                          <a:ext uri="{FF2B5EF4-FFF2-40B4-BE49-F238E27FC236}">
                            <a16:creationId xmlns:a16="http://schemas.microsoft.com/office/drawing/2014/main" id="{00000000-0008-0000-0000-0000A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2DCD7" id="Text Box 2933" o:spid="_x0000_s1026" type="#_x0000_t202" style="position:absolute;margin-left:0;margin-top:0;width:6pt;height:2.25pt;z-index:2506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0656" behindDoc="0" locked="0" layoutInCell="1" allowOverlap="1" wp14:anchorId="643461F0" wp14:editId="1BE1F0D3">
                      <wp:simplePos x="0" y="0"/>
                      <wp:positionH relativeFrom="column">
                        <wp:posOffset>0</wp:posOffset>
                      </wp:positionH>
                      <wp:positionV relativeFrom="paragraph">
                        <wp:posOffset>0</wp:posOffset>
                      </wp:positionV>
                      <wp:extent cx="76200" cy="28575"/>
                      <wp:effectExtent l="19050" t="19050" r="19050" b="28575"/>
                      <wp:wrapNone/>
                      <wp:docPr id="7586" name="Text Box 2932">
                        <a:extLst xmlns:a="http://schemas.openxmlformats.org/drawingml/2006/main">
                          <a:ext uri="{FF2B5EF4-FFF2-40B4-BE49-F238E27FC236}">
                            <a16:creationId xmlns:a16="http://schemas.microsoft.com/office/drawing/2014/main" id="{00000000-0008-0000-0000-0000A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B9A6B" id="Text Box 2932" o:spid="_x0000_s1026" type="#_x0000_t202" style="position:absolute;margin-left:0;margin-top:0;width:6pt;height:2.25pt;z-index:2506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1680" behindDoc="0" locked="0" layoutInCell="1" allowOverlap="1" wp14:anchorId="489E2C99" wp14:editId="45E08A98">
                      <wp:simplePos x="0" y="0"/>
                      <wp:positionH relativeFrom="column">
                        <wp:posOffset>0</wp:posOffset>
                      </wp:positionH>
                      <wp:positionV relativeFrom="paragraph">
                        <wp:posOffset>0</wp:posOffset>
                      </wp:positionV>
                      <wp:extent cx="76200" cy="28575"/>
                      <wp:effectExtent l="19050" t="19050" r="19050" b="28575"/>
                      <wp:wrapNone/>
                      <wp:docPr id="7587" name="Text Box 2931">
                        <a:extLst xmlns:a="http://schemas.openxmlformats.org/drawingml/2006/main">
                          <a:ext uri="{FF2B5EF4-FFF2-40B4-BE49-F238E27FC236}">
                            <a16:creationId xmlns:a16="http://schemas.microsoft.com/office/drawing/2014/main" id="{00000000-0008-0000-0000-0000A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1A8F0" id="Text Box 2931" o:spid="_x0000_s1026" type="#_x0000_t202" style="position:absolute;margin-left:0;margin-top:0;width:6pt;height:2.25pt;z-index:2506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2704" behindDoc="0" locked="0" layoutInCell="1" allowOverlap="1" wp14:anchorId="7721BF72" wp14:editId="5231CF0C">
                      <wp:simplePos x="0" y="0"/>
                      <wp:positionH relativeFrom="column">
                        <wp:posOffset>0</wp:posOffset>
                      </wp:positionH>
                      <wp:positionV relativeFrom="paragraph">
                        <wp:posOffset>0</wp:posOffset>
                      </wp:positionV>
                      <wp:extent cx="76200" cy="28575"/>
                      <wp:effectExtent l="19050" t="19050" r="19050" b="28575"/>
                      <wp:wrapNone/>
                      <wp:docPr id="7588" name="Text Box 2930">
                        <a:extLst xmlns:a="http://schemas.openxmlformats.org/drawingml/2006/main">
                          <a:ext uri="{FF2B5EF4-FFF2-40B4-BE49-F238E27FC236}">
                            <a16:creationId xmlns:a16="http://schemas.microsoft.com/office/drawing/2014/main" id="{00000000-0008-0000-0000-0000A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28F3B" id="Text Box 2930" o:spid="_x0000_s1026" type="#_x0000_t202" style="position:absolute;margin-left:0;margin-top:0;width:6pt;height:2.25pt;z-index:2506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3728" behindDoc="0" locked="0" layoutInCell="1" allowOverlap="1" wp14:anchorId="64BA7EC2" wp14:editId="5BE0D36D">
                      <wp:simplePos x="0" y="0"/>
                      <wp:positionH relativeFrom="column">
                        <wp:posOffset>0</wp:posOffset>
                      </wp:positionH>
                      <wp:positionV relativeFrom="paragraph">
                        <wp:posOffset>0</wp:posOffset>
                      </wp:positionV>
                      <wp:extent cx="76200" cy="28575"/>
                      <wp:effectExtent l="19050" t="19050" r="19050" b="28575"/>
                      <wp:wrapNone/>
                      <wp:docPr id="7589" name="Text Box 2929">
                        <a:extLst xmlns:a="http://schemas.openxmlformats.org/drawingml/2006/main">
                          <a:ext uri="{FF2B5EF4-FFF2-40B4-BE49-F238E27FC236}">
                            <a16:creationId xmlns:a16="http://schemas.microsoft.com/office/drawing/2014/main" id="{00000000-0008-0000-0000-0000A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39789" id="Text Box 2929" o:spid="_x0000_s1026" type="#_x0000_t202" style="position:absolute;margin-left:0;margin-top:0;width:6pt;height:2.25pt;z-index:2506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4752" behindDoc="0" locked="0" layoutInCell="1" allowOverlap="1" wp14:anchorId="619DCC8A" wp14:editId="5B1BF528">
                      <wp:simplePos x="0" y="0"/>
                      <wp:positionH relativeFrom="column">
                        <wp:posOffset>0</wp:posOffset>
                      </wp:positionH>
                      <wp:positionV relativeFrom="paragraph">
                        <wp:posOffset>0</wp:posOffset>
                      </wp:positionV>
                      <wp:extent cx="76200" cy="28575"/>
                      <wp:effectExtent l="19050" t="19050" r="19050" b="28575"/>
                      <wp:wrapNone/>
                      <wp:docPr id="7590" name="Text Box 2928">
                        <a:extLst xmlns:a="http://schemas.openxmlformats.org/drawingml/2006/main">
                          <a:ext uri="{FF2B5EF4-FFF2-40B4-BE49-F238E27FC236}">
                            <a16:creationId xmlns:a16="http://schemas.microsoft.com/office/drawing/2014/main" id="{00000000-0008-0000-0000-0000A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96CE01" id="Text Box 2928" o:spid="_x0000_s1026" type="#_x0000_t202" style="position:absolute;margin-left:0;margin-top:0;width:6pt;height:2.25pt;z-index:2506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5776" behindDoc="0" locked="0" layoutInCell="1" allowOverlap="1" wp14:anchorId="7DBCB1D5" wp14:editId="5A98E356">
                      <wp:simplePos x="0" y="0"/>
                      <wp:positionH relativeFrom="column">
                        <wp:posOffset>0</wp:posOffset>
                      </wp:positionH>
                      <wp:positionV relativeFrom="paragraph">
                        <wp:posOffset>0</wp:posOffset>
                      </wp:positionV>
                      <wp:extent cx="76200" cy="28575"/>
                      <wp:effectExtent l="19050" t="19050" r="19050" b="28575"/>
                      <wp:wrapNone/>
                      <wp:docPr id="7591" name="Text Box 2927">
                        <a:extLst xmlns:a="http://schemas.openxmlformats.org/drawingml/2006/main">
                          <a:ext uri="{FF2B5EF4-FFF2-40B4-BE49-F238E27FC236}">
                            <a16:creationId xmlns:a16="http://schemas.microsoft.com/office/drawing/2014/main" id="{00000000-0008-0000-0000-0000A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62B3A" id="Text Box 2927" o:spid="_x0000_s1026" type="#_x0000_t202" style="position:absolute;margin-left:0;margin-top:0;width:6pt;height:2.25pt;z-index:2506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6800" behindDoc="0" locked="0" layoutInCell="1" allowOverlap="1" wp14:anchorId="4AFF2134" wp14:editId="365631FC">
                      <wp:simplePos x="0" y="0"/>
                      <wp:positionH relativeFrom="column">
                        <wp:posOffset>0</wp:posOffset>
                      </wp:positionH>
                      <wp:positionV relativeFrom="paragraph">
                        <wp:posOffset>0</wp:posOffset>
                      </wp:positionV>
                      <wp:extent cx="76200" cy="28575"/>
                      <wp:effectExtent l="19050" t="19050" r="19050" b="28575"/>
                      <wp:wrapNone/>
                      <wp:docPr id="7592" name="Text Box 2926">
                        <a:extLst xmlns:a="http://schemas.openxmlformats.org/drawingml/2006/main">
                          <a:ext uri="{FF2B5EF4-FFF2-40B4-BE49-F238E27FC236}">
                            <a16:creationId xmlns:a16="http://schemas.microsoft.com/office/drawing/2014/main" id="{00000000-0008-0000-0000-0000A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CE234" id="Text Box 2926" o:spid="_x0000_s1026" type="#_x0000_t202" style="position:absolute;margin-left:0;margin-top:0;width:6pt;height:2.25pt;z-index:2506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7824" behindDoc="0" locked="0" layoutInCell="1" allowOverlap="1" wp14:anchorId="38A9A63A" wp14:editId="23C85EED">
                      <wp:simplePos x="0" y="0"/>
                      <wp:positionH relativeFrom="column">
                        <wp:posOffset>0</wp:posOffset>
                      </wp:positionH>
                      <wp:positionV relativeFrom="paragraph">
                        <wp:posOffset>0</wp:posOffset>
                      </wp:positionV>
                      <wp:extent cx="76200" cy="28575"/>
                      <wp:effectExtent l="19050" t="19050" r="19050" b="28575"/>
                      <wp:wrapNone/>
                      <wp:docPr id="7593" name="Text Box 2925">
                        <a:extLst xmlns:a="http://schemas.openxmlformats.org/drawingml/2006/main">
                          <a:ext uri="{FF2B5EF4-FFF2-40B4-BE49-F238E27FC236}">
                            <a16:creationId xmlns:a16="http://schemas.microsoft.com/office/drawing/2014/main" id="{00000000-0008-0000-0000-0000A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454AD4" id="Text Box 2925" o:spid="_x0000_s1026" type="#_x0000_t202" style="position:absolute;margin-left:0;margin-top:0;width:6pt;height:2.25pt;z-index:2506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8848" behindDoc="0" locked="0" layoutInCell="1" allowOverlap="1" wp14:anchorId="5F5ACCD8" wp14:editId="58EE5D6C">
                      <wp:simplePos x="0" y="0"/>
                      <wp:positionH relativeFrom="column">
                        <wp:posOffset>0</wp:posOffset>
                      </wp:positionH>
                      <wp:positionV relativeFrom="paragraph">
                        <wp:posOffset>0</wp:posOffset>
                      </wp:positionV>
                      <wp:extent cx="76200" cy="28575"/>
                      <wp:effectExtent l="19050" t="19050" r="19050" b="28575"/>
                      <wp:wrapNone/>
                      <wp:docPr id="7594" name="Text Box 2924">
                        <a:extLst xmlns:a="http://schemas.openxmlformats.org/drawingml/2006/main">
                          <a:ext uri="{FF2B5EF4-FFF2-40B4-BE49-F238E27FC236}">
                            <a16:creationId xmlns:a16="http://schemas.microsoft.com/office/drawing/2014/main" id="{00000000-0008-0000-0000-0000A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31020" id="Text Box 2924" o:spid="_x0000_s1026" type="#_x0000_t202" style="position:absolute;margin-left:0;margin-top:0;width:6pt;height:2.25pt;z-index:2506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39872" behindDoc="0" locked="0" layoutInCell="1" allowOverlap="1" wp14:anchorId="39716923" wp14:editId="4B82E255">
                      <wp:simplePos x="0" y="0"/>
                      <wp:positionH relativeFrom="column">
                        <wp:posOffset>0</wp:posOffset>
                      </wp:positionH>
                      <wp:positionV relativeFrom="paragraph">
                        <wp:posOffset>0</wp:posOffset>
                      </wp:positionV>
                      <wp:extent cx="76200" cy="28575"/>
                      <wp:effectExtent l="19050" t="19050" r="19050" b="28575"/>
                      <wp:wrapNone/>
                      <wp:docPr id="7595" name="Text Box 2923">
                        <a:extLst xmlns:a="http://schemas.openxmlformats.org/drawingml/2006/main">
                          <a:ext uri="{FF2B5EF4-FFF2-40B4-BE49-F238E27FC236}">
                            <a16:creationId xmlns:a16="http://schemas.microsoft.com/office/drawing/2014/main" id="{00000000-0008-0000-0000-0000A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98F243" id="Text Box 2923" o:spid="_x0000_s1026" type="#_x0000_t202" style="position:absolute;margin-left:0;margin-top:0;width:6pt;height:2.25pt;z-index:2506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0896" behindDoc="0" locked="0" layoutInCell="1" allowOverlap="1" wp14:anchorId="4EDB486B" wp14:editId="7731B882">
                      <wp:simplePos x="0" y="0"/>
                      <wp:positionH relativeFrom="column">
                        <wp:posOffset>0</wp:posOffset>
                      </wp:positionH>
                      <wp:positionV relativeFrom="paragraph">
                        <wp:posOffset>0</wp:posOffset>
                      </wp:positionV>
                      <wp:extent cx="76200" cy="28575"/>
                      <wp:effectExtent l="19050" t="19050" r="19050" b="28575"/>
                      <wp:wrapNone/>
                      <wp:docPr id="7596" name="Text Box 2922">
                        <a:extLst xmlns:a="http://schemas.openxmlformats.org/drawingml/2006/main">
                          <a:ext uri="{FF2B5EF4-FFF2-40B4-BE49-F238E27FC236}">
                            <a16:creationId xmlns:a16="http://schemas.microsoft.com/office/drawing/2014/main" id="{00000000-0008-0000-0000-0000A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6AEA1A" id="Text Box 2922" o:spid="_x0000_s1026" type="#_x0000_t202" style="position:absolute;margin-left:0;margin-top:0;width:6pt;height:2.25pt;z-index:2506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1920" behindDoc="0" locked="0" layoutInCell="1" allowOverlap="1" wp14:anchorId="4D760F81" wp14:editId="49804711">
                      <wp:simplePos x="0" y="0"/>
                      <wp:positionH relativeFrom="column">
                        <wp:posOffset>0</wp:posOffset>
                      </wp:positionH>
                      <wp:positionV relativeFrom="paragraph">
                        <wp:posOffset>0</wp:posOffset>
                      </wp:positionV>
                      <wp:extent cx="76200" cy="28575"/>
                      <wp:effectExtent l="19050" t="19050" r="19050" b="28575"/>
                      <wp:wrapNone/>
                      <wp:docPr id="7597" name="Text Box 2921">
                        <a:extLst xmlns:a="http://schemas.openxmlformats.org/drawingml/2006/main">
                          <a:ext uri="{FF2B5EF4-FFF2-40B4-BE49-F238E27FC236}">
                            <a16:creationId xmlns:a16="http://schemas.microsoft.com/office/drawing/2014/main" id="{00000000-0008-0000-0000-0000A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B020E" id="Text Box 2921" o:spid="_x0000_s1026" type="#_x0000_t202" style="position:absolute;margin-left:0;margin-top:0;width:6pt;height:2.25pt;z-index:2506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2944" behindDoc="0" locked="0" layoutInCell="1" allowOverlap="1" wp14:anchorId="453DB183" wp14:editId="59332A1F">
                      <wp:simplePos x="0" y="0"/>
                      <wp:positionH relativeFrom="column">
                        <wp:posOffset>0</wp:posOffset>
                      </wp:positionH>
                      <wp:positionV relativeFrom="paragraph">
                        <wp:posOffset>0</wp:posOffset>
                      </wp:positionV>
                      <wp:extent cx="76200" cy="28575"/>
                      <wp:effectExtent l="19050" t="19050" r="19050" b="28575"/>
                      <wp:wrapNone/>
                      <wp:docPr id="7598" name="Text Box 2920">
                        <a:extLst xmlns:a="http://schemas.openxmlformats.org/drawingml/2006/main">
                          <a:ext uri="{FF2B5EF4-FFF2-40B4-BE49-F238E27FC236}">
                            <a16:creationId xmlns:a16="http://schemas.microsoft.com/office/drawing/2014/main" id="{00000000-0008-0000-0000-0000A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06835" id="Text Box 2920" o:spid="_x0000_s1026" type="#_x0000_t202" style="position:absolute;margin-left:0;margin-top:0;width:6pt;height:2.25pt;z-index:2506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3968" behindDoc="0" locked="0" layoutInCell="1" allowOverlap="1" wp14:anchorId="6ACFCCC6" wp14:editId="1AE3C407">
                      <wp:simplePos x="0" y="0"/>
                      <wp:positionH relativeFrom="column">
                        <wp:posOffset>0</wp:posOffset>
                      </wp:positionH>
                      <wp:positionV relativeFrom="paragraph">
                        <wp:posOffset>0</wp:posOffset>
                      </wp:positionV>
                      <wp:extent cx="76200" cy="28575"/>
                      <wp:effectExtent l="19050" t="19050" r="19050" b="28575"/>
                      <wp:wrapNone/>
                      <wp:docPr id="7599" name="Text Box 2919">
                        <a:extLst xmlns:a="http://schemas.openxmlformats.org/drawingml/2006/main">
                          <a:ext uri="{FF2B5EF4-FFF2-40B4-BE49-F238E27FC236}">
                            <a16:creationId xmlns:a16="http://schemas.microsoft.com/office/drawing/2014/main" id="{00000000-0008-0000-0000-0000A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E65C2" id="Text Box 2919" o:spid="_x0000_s1026" type="#_x0000_t202" style="position:absolute;margin-left:0;margin-top:0;width:6pt;height:2.25pt;z-index:2506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4992" behindDoc="0" locked="0" layoutInCell="1" allowOverlap="1" wp14:anchorId="40EFAE22" wp14:editId="2EE3EF13">
                      <wp:simplePos x="0" y="0"/>
                      <wp:positionH relativeFrom="column">
                        <wp:posOffset>0</wp:posOffset>
                      </wp:positionH>
                      <wp:positionV relativeFrom="paragraph">
                        <wp:posOffset>0</wp:posOffset>
                      </wp:positionV>
                      <wp:extent cx="76200" cy="28575"/>
                      <wp:effectExtent l="19050" t="19050" r="19050" b="28575"/>
                      <wp:wrapNone/>
                      <wp:docPr id="7600" name="Text Box 2918">
                        <a:extLst xmlns:a="http://schemas.openxmlformats.org/drawingml/2006/main">
                          <a:ext uri="{FF2B5EF4-FFF2-40B4-BE49-F238E27FC236}">
                            <a16:creationId xmlns:a16="http://schemas.microsoft.com/office/drawing/2014/main" id="{00000000-0008-0000-0000-0000B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D6CBE" id="Text Box 2918" o:spid="_x0000_s1026" type="#_x0000_t202" style="position:absolute;margin-left:0;margin-top:0;width:6pt;height:2.25pt;z-index:2506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6016" behindDoc="0" locked="0" layoutInCell="1" allowOverlap="1" wp14:anchorId="45F81EE6" wp14:editId="79577E05">
                      <wp:simplePos x="0" y="0"/>
                      <wp:positionH relativeFrom="column">
                        <wp:posOffset>0</wp:posOffset>
                      </wp:positionH>
                      <wp:positionV relativeFrom="paragraph">
                        <wp:posOffset>0</wp:posOffset>
                      </wp:positionV>
                      <wp:extent cx="76200" cy="28575"/>
                      <wp:effectExtent l="19050" t="19050" r="19050" b="28575"/>
                      <wp:wrapNone/>
                      <wp:docPr id="7601" name="Text Box 2917">
                        <a:extLst xmlns:a="http://schemas.openxmlformats.org/drawingml/2006/main">
                          <a:ext uri="{FF2B5EF4-FFF2-40B4-BE49-F238E27FC236}">
                            <a16:creationId xmlns:a16="http://schemas.microsoft.com/office/drawing/2014/main" id="{00000000-0008-0000-0000-0000B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4FD74" id="Text Box 2917" o:spid="_x0000_s1026" type="#_x0000_t202" style="position:absolute;margin-left:0;margin-top:0;width:6pt;height:2.25pt;z-index:2506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7040" behindDoc="0" locked="0" layoutInCell="1" allowOverlap="1" wp14:anchorId="5AC64182" wp14:editId="2C8A8904">
                      <wp:simplePos x="0" y="0"/>
                      <wp:positionH relativeFrom="column">
                        <wp:posOffset>0</wp:posOffset>
                      </wp:positionH>
                      <wp:positionV relativeFrom="paragraph">
                        <wp:posOffset>0</wp:posOffset>
                      </wp:positionV>
                      <wp:extent cx="76200" cy="28575"/>
                      <wp:effectExtent l="19050" t="19050" r="19050" b="28575"/>
                      <wp:wrapNone/>
                      <wp:docPr id="7602" name="Text Box 2916">
                        <a:extLst xmlns:a="http://schemas.openxmlformats.org/drawingml/2006/main">
                          <a:ext uri="{FF2B5EF4-FFF2-40B4-BE49-F238E27FC236}">
                            <a16:creationId xmlns:a16="http://schemas.microsoft.com/office/drawing/2014/main" id="{00000000-0008-0000-0000-0000B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D522D" id="Text Box 2916" o:spid="_x0000_s1026" type="#_x0000_t202" style="position:absolute;margin-left:0;margin-top:0;width:6pt;height:2.25pt;z-index:2506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8064" behindDoc="0" locked="0" layoutInCell="1" allowOverlap="1" wp14:anchorId="02CBFDE9" wp14:editId="59B73A64">
                      <wp:simplePos x="0" y="0"/>
                      <wp:positionH relativeFrom="column">
                        <wp:posOffset>0</wp:posOffset>
                      </wp:positionH>
                      <wp:positionV relativeFrom="paragraph">
                        <wp:posOffset>0</wp:posOffset>
                      </wp:positionV>
                      <wp:extent cx="76200" cy="28575"/>
                      <wp:effectExtent l="19050" t="19050" r="19050" b="28575"/>
                      <wp:wrapNone/>
                      <wp:docPr id="7603" name="Text Box 2915">
                        <a:extLst xmlns:a="http://schemas.openxmlformats.org/drawingml/2006/main">
                          <a:ext uri="{FF2B5EF4-FFF2-40B4-BE49-F238E27FC236}">
                            <a16:creationId xmlns:a16="http://schemas.microsoft.com/office/drawing/2014/main" id="{00000000-0008-0000-0000-0000B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1F4D1" id="Text Box 2915" o:spid="_x0000_s1026" type="#_x0000_t202" style="position:absolute;margin-left:0;margin-top:0;width:6pt;height:2.25pt;z-index:2506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49088" behindDoc="0" locked="0" layoutInCell="1" allowOverlap="1" wp14:anchorId="66D87369" wp14:editId="6547E34B">
                      <wp:simplePos x="0" y="0"/>
                      <wp:positionH relativeFrom="column">
                        <wp:posOffset>0</wp:posOffset>
                      </wp:positionH>
                      <wp:positionV relativeFrom="paragraph">
                        <wp:posOffset>0</wp:posOffset>
                      </wp:positionV>
                      <wp:extent cx="76200" cy="28575"/>
                      <wp:effectExtent l="19050" t="19050" r="19050" b="28575"/>
                      <wp:wrapNone/>
                      <wp:docPr id="7604" name="Text Box 2914">
                        <a:extLst xmlns:a="http://schemas.openxmlformats.org/drawingml/2006/main">
                          <a:ext uri="{FF2B5EF4-FFF2-40B4-BE49-F238E27FC236}">
                            <a16:creationId xmlns:a16="http://schemas.microsoft.com/office/drawing/2014/main" id="{00000000-0008-0000-0000-0000B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21479" id="Text Box 2914" o:spid="_x0000_s1026" type="#_x0000_t202" style="position:absolute;margin-left:0;margin-top:0;width:6pt;height:2.25pt;z-index:2506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0112" behindDoc="0" locked="0" layoutInCell="1" allowOverlap="1" wp14:anchorId="18D083F4" wp14:editId="11E7B3B4">
                      <wp:simplePos x="0" y="0"/>
                      <wp:positionH relativeFrom="column">
                        <wp:posOffset>0</wp:posOffset>
                      </wp:positionH>
                      <wp:positionV relativeFrom="paragraph">
                        <wp:posOffset>0</wp:posOffset>
                      </wp:positionV>
                      <wp:extent cx="76200" cy="28575"/>
                      <wp:effectExtent l="19050" t="19050" r="19050" b="28575"/>
                      <wp:wrapNone/>
                      <wp:docPr id="7605" name="Text Box 2913">
                        <a:extLst xmlns:a="http://schemas.openxmlformats.org/drawingml/2006/main">
                          <a:ext uri="{FF2B5EF4-FFF2-40B4-BE49-F238E27FC236}">
                            <a16:creationId xmlns:a16="http://schemas.microsoft.com/office/drawing/2014/main" id="{00000000-0008-0000-0000-0000B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D199F" id="Text Box 2913" o:spid="_x0000_s1026" type="#_x0000_t202" style="position:absolute;margin-left:0;margin-top:0;width:6pt;height:2.25pt;z-index:2506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1136" behindDoc="0" locked="0" layoutInCell="1" allowOverlap="1" wp14:anchorId="1262D4FA" wp14:editId="00E5B2BF">
                      <wp:simplePos x="0" y="0"/>
                      <wp:positionH relativeFrom="column">
                        <wp:posOffset>0</wp:posOffset>
                      </wp:positionH>
                      <wp:positionV relativeFrom="paragraph">
                        <wp:posOffset>0</wp:posOffset>
                      </wp:positionV>
                      <wp:extent cx="76200" cy="28575"/>
                      <wp:effectExtent l="19050" t="19050" r="19050" b="28575"/>
                      <wp:wrapNone/>
                      <wp:docPr id="7606" name="Text Box 2912">
                        <a:extLst xmlns:a="http://schemas.openxmlformats.org/drawingml/2006/main">
                          <a:ext uri="{FF2B5EF4-FFF2-40B4-BE49-F238E27FC236}">
                            <a16:creationId xmlns:a16="http://schemas.microsoft.com/office/drawing/2014/main" id="{00000000-0008-0000-0000-0000B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3B884" id="Text Box 2912" o:spid="_x0000_s1026" type="#_x0000_t202" style="position:absolute;margin-left:0;margin-top:0;width:6pt;height:2.25pt;z-index:2506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2160" behindDoc="0" locked="0" layoutInCell="1" allowOverlap="1" wp14:anchorId="74912A2C" wp14:editId="0706FF44">
                      <wp:simplePos x="0" y="0"/>
                      <wp:positionH relativeFrom="column">
                        <wp:posOffset>0</wp:posOffset>
                      </wp:positionH>
                      <wp:positionV relativeFrom="paragraph">
                        <wp:posOffset>0</wp:posOffset>
                      </wp:positionV>
                      <wp:extent cx="76200" cy="28575"/>
                      <wp:effectExtent l="19050" t="19050" r="19050" b="28575"/>
                      <wp:wrapNone/>
                      <wp:docPr id="7607" name="Text Box 2911">
                        <a:extLst xmlns:a="http://schemas.openxmlformats.org/drawingml/2006/main">
                          <a:ext uri="{FF2B5EF4-FFF2-40B4-BE49-F238E27FC236}">
                            <a16:creationId xmlns:a16="http://schemas.microsoft.com/office/drawing/2014/main" id="{00000000-0008-0000-0000-0000B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9AED85" id="Text Box 2911" o:spid="_x0000_s1026" type="#_x0000_t202" style="position:absolute;margin-left:0;margin-top:0;width:6pt;height:2.25pt;z-index:2506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3184" behindDoc="0" locked="0" layoutInCell="1" allowOverlap="1" wp14:anchorId="000BD266" wp14:editId="327B77D2">
                      <wp:simplePos x="0" y="0"/>
                      <wp:positionH relativeFrom="column">
                        <wp:posOffset>0</wp:posOffset>
                      </wp:positionH>
                      <wp:positionV relativeFrom="paragraph">
                        <wp:posOffset>0</wp:posOffset>
                      </wp:positionV>
                      <wp:extent cx="76200" cy="28575"/>
                      <wp:effectExtent l="19050" t="19050" r="19050" b="28575"/>
                      <wp:wrapNone/>
                      <wp:docPr id="7608" name="Text Box 2910">
                        <a:extLst xmlns:a="http://schemas.openxmlformats.org/drawingml/2006/main">
                          <a:ext uri="{FF2B5EF4-FFF2-40B4-BE49-F238E27FC236}">
                            <a16:creationId xmlns:a16="http://schemas.microsoft.com/office/drawing/2014/main" id="{00000000-0008-0000-0000-0000B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D6282" id="Text Box 2910" o:spid="_x0000_s1026" type="#_x0000_t202" style="position:absolute;margin-left:0;margin-top:0;width:6pt;height:2.25pt;z-index:2506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4208" behindDoc="0" locked="0" layoutInCell="1" allowOverlap="1" wp14:anchorId="609342A2" wp14:editId="45B08765">
                      <wp:simplePos x="0" y="0"/>
                      <wp:positionH relativeFrom="column">
                        <wp:posOffset>0</wp:posOffset>
                      </wp:positionH>
                      <wp:positionV relativeFrom="paragraph">
                        <wp:posOffset>0</wp:posOffset>
                      </wp:positionV>
                      <wp:extent cx="76200" cy="28575"/>
                      <wp:effectExtent l="19050" t="19050" r="19050" b="28575"/>
                      <wp:wrapNone/>
                      <wp:docPr id="7609" name="Text Box 2909">
                        <a:extLst xmlns:a="http://schemas.openxmlformats.org/drawingml/2006/main">
                          <a:ext uri="{FF2B5EF4-FFF2-40B4-BE49-F238E27FC236}">
                            <a16:creationId xmlns:a16="http://schemas.microsoft.com/office/drawing/2014/main" id="{00000000-0008-0000-0000-0000B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FF78FD" id="Text Box 2909" o:spid="_x0000_s1026" type="#_x0000_t202" style="position:absolute;margin-left:0;margin-top:0;width:6pt;height:2.25pt;z-index:2506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5232" behindDoc="0" locked="0" layoutInCell="1" allowOverlap="1" wp14:anchorId="0C7027CF" wp14:editId="2047168E">
                      <wp:simplePos x="0" y="0"/>
                      <wp:positionH relativeFrom="column">
                        <wp:posOffset>0</wp:posOffset>
                      </wp:positionH>
                      <wp:positionV relativeFrom="paragraph">
                        <wp:posOffset>0</wp:posOffset>
                      </wp:positionV>
                      <wp:extent cx="76200" cy="28575"/>
                      <wp:effectExtent l="19050" t="19050" r="19050" b="28575"/>
                      <wp:wrapNone/>
                      <wp:docPr id="7610" name="Text Box 2908">
                        <a:extLst xmlns:a="http://schemas.openxmlformats.org/drawingml/2006/main">
                          <a:ext uri="{FF2B5EF4-FFF2-40B4-BE49-F238E27FC236}">
                            <a16:creationId xmlns:a16="http://schemas.microsoft.com/office/drawing/2014/main" id="{00000000-0008-0000-0000-0000B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6D510" id="Text Box 2908" o:spid="_x0000_s1026" type="#_x0000_t202" style="position:absolute;margin-left:0;margin-top:0;width:6pt;height:2.25pt;z-index:2506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6256" behindDoc="0" locked="0" layoutInCell="1" allowOverlap="1" wp14:anchorId="45B3E0FA" wp14:editId="6239141C">
                      <wp:simplePos x="0" y="0"/>
                      <wp:positionH relativeFrom="column">
                        <wp:posOffset>0</wp:posOffset>
                      </wp:positionH>
                      <wp:positionV relativeFrom="paragraph">
                        <wp:posOffset>0</wp:posOffset>
                      </wp:positionV>
                      <wp:extent cx="76200" cy="28575"/>
                      <wp:effectExtent l="19050" t="19050" r="19050" b="28575"/>
                      <wp:wrapNone/>
                      <wp:docPr id="7611" name="Text Box 2907">
                        <a:extLst xmlns:a="http://schemas.openxmlformats.org/drawingml/2006/main">
                          <a:ext uri="{FF2B5EF4-FFF2-40B4-BE49-F238E27FC236}">
                            <a16:creationId xmlns:a16="http://schemas.microsoft.com/office/drawing/2014/main" id="{00000000-0008-0000-0000-0000B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65A42" id="Text Box 2907" o:spid="_x0000_s1026" type="#_x0000_t202" style="position:absolute;margin-left:0;margin-top:0;width:6pt;height:2.25pt;z-index:2506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7280" behindDoc="0" locked="0" layoutInCell="1" allowOverlap="1" wp14:anchorId="20CABA2D" wp14:editId="42C55DCC">
                      <wp:simplePos x="0" y="0"/>
                      <wp:positionH relativeFrom="column">
                        <wp:posOffset>0</wp:posOffset>
                      </wp:positionH>
                      <wp:positionV relativeFrom="paragraph">
                        <wp:posOffset>0</wp:posOffset>
                      </wp:positionV>
                      <wp:extent cx="76200" cy="28575"/>
                      <wp:effectExtent l="19050" t="19050" r="19050" b="28575"/>
                      <wp:wrapNone/>
                      <wp:docPr id="7612" name="Text Box 2906">
                        <a:extLst xmlns:a="http://schemas.openxmlformats.org/drawingml/2006/main">
                          <a:ext uri="{FF2B5EF4-FFF2-40B4-BE49-F238E27FC236}">
                            <a16:creationId xmlns:a16="http://schemas.microsoft.com/office/drawing/2014/main" id="{00000000-0008-0000-0000-0000B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90772" id="Text Box 2906" o:spid="_x0000_s1026" type="#_x0000_t202" style="position:absolute;margin-left:0;margin-top:0;width:6pt;height:2.25pt;z-index:2506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8304" behindDoc="0" locked="0" layoutInCell="1" allowOverlap="1" wp14:anchorId="1C5524A5" wp14:editId="28AC3CF8">
                      <wp:simplePos x="0" y="0"/>
                      <wp:positionH relativeFrom="column">
                        <wp:posOffset>0</wp:posOffset>
                      </wp:positionH>
                      <wp:positionV relativeFrom="paragraph">
                        <wp:posOffset>0</wp:posOffset>
                      </wp:positionV>
                      <wp:extent cx="76200" cy="28575"/>
                      <wp:effectExtent l="19050" t="19050" r="19050" b="28575"/>
                      <wp:wrapNone/>
                      <wp:docPr id="7613" name="Text Box 2905">
                        <a:extLst xmlns:a="http://schemas.openxmlformats.org/drawingml/2006/main">
                          <a:ext uri="{FF2B5EF4-FFF2-40B4-BE49-F238E27FC236}">
                            <a16:creationId xmlns:a16="http://schemas.microsoft.com/office/drawing/2014/main" id="{00000000-0008-0000-0000-0000B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54569" id="Text Box 2905" o:spid="_x0000_s1026" type="#_x0000_t202" style="position:absolute;margin-left:0;margin-top:0;width:6pt;height:2.25pt;z-index:250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59328" behindDoc="0" locked="0" layoutInCell="1" allowOverlap="1" wp14:anchorId="096B8EAF" wp14:editId="72ABB21C">
                      <wp:simplePos x="0" y="0"/>
                      <wp:positionH relativeFrom="column">
                        <wp:posOffset>0</wp:posOffset>
                      </wp:positionH>
                      <wp:positionV relativeFrom="paragraph">
                        <wp:posOffset>0</wp:posOffset>
                      </wp:positionV>
                      <wp:extent cx="76200" cy="28575"/>
                      <wp:effectExtent l="19050" t="19050" r="19050" b="28575"/>
                      <wp:wrapNone/>
                      <wp:docPr id="7614" name="Text Box 2904">
                        <a:extLst xmlns:a="http://schemas.openxmlformats.org/drawingml/2006/main">
                          <a:ext uri="{FF2B5EF4-FFF2-40B4-BE49-F238E27FC236}">
                            <a16:creationId xmlns:a16="http://schemas.microsoft.com/office/drawing/2014/main" id="{00000000-0008-0000-0000-0000B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C52B3" id="Text Box 2904" o:spid="_x0000_s1026" type="#_x0000_t202" style="position:absolute;margin-left:0;margin-top:0;width:6pt;height:2.25pt;z-index:2506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0352" behindDoc="0" locked="0" layoutInCell="1" allowOverlap="1" wp14:anchorId="7E4D80A6" wp14:editId="3FDCC8F8">
                      <wp:simplePos x="0" y="0"/>
                      <wp:positionH relativeFrom="column">
                        <wp:posOffset>0</wp:posOffset>
                      </wp:positionH>
                      <wp:positionV relativeFrom="paragraph">
                        <wp:posOffset>0</wp:posOffset>
                      </wp:positionV>
                      <wp:extent cx="76200" cy="28575"/>
                      <wp:effectExtent l="19050" t="19050" r="19050" b="28575"/>
                      <wp:wrapNone/>
                      <wp:docPr id="7615" name="Text Box 2903">
                        <a:extLst xmlns:a="http://schemas.openxmlformats.org/drawingml/2006/main">
                          <a:ext uri="{FF2B5EF4-FFF2-40B4-BE49-F238E27FC236}">
                            <a16:creationId xmlns:a16="http://schemas.microsoft.com/office/drawing/2014/main" id="{00000000-0008-0000-0000-0000B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AA21AF" id="Text Box 2903" o:spid="_x0000_s1026" type="#_x0000_t202" style="position:absolute;margin-left:0;margin-top:0;width:6pt;height:2.25pt;z-index:2506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1376" behindDoc="0" locked="0" layoutInCell="1" allowOverlap="1" wp14:anchorId="7E4D5F88" wp14:editId="1416A20C">
                      <wp:simplePos x="0" y="0"/>
                      <wp:positionH relativeFrom="column">
                        <wp:posOffset>0</wp:posOffset>
                      </wp:positionH>
                      <wp:positionV relativeFrom="paragraph">
                        <wp:posOffset>0</wp:posOffset>
                      </wp:positionV>
                      <wp:extent cx="76200" cy="28575"/>
                      <wp:effectExtent l="19050" t="19050" r="19050" b="28575"/>
                      <wp:wrapNone/>
                      <wp:docPr id="7616" name="Text Box 2902">
                        <a:extLst xmlns:a="http://schemas.openxmlformats.org/drawingml/2006/main">
                          <a:ext uri="{FF2B5EF4-FFF2-40B4-BE49-F238E27FC236}">
                            <a16:creationId xmlns:a16="http://schemas.microsoft.com/office/drawing/2014/main" id="{00000000-0008-0000-0000-0000C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6DCB5" id="Text Box 2902" o:spid="_x0000_s1026" type="#_x0000_t202" style="position:absolute;margin-left:0;margin-top:0;width:6pt;height:2.25pt;z-index:2506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2400" behindDoc="0" locked="0" layoutInCell="1" allowOverlap="1" wp14:anchorId="7956CEBA" wp14:editId="43535291">
                      <wp:simplePos x="0" y="0"/>
                      <wp:positionH relativeFrom="column">
                        <wp:posOffset>0</wp:posOffset>
                      </wp:positionH>
                      <wp:positionV relativeFrom="paragraph">
                        <wp:posOffset>0</wp:posOffset>
                      </wp:positionV>
                      <wp:extent cx="76200" cy="28575"/>
                      <wp:effectExtent l="19050" t="19050" r="19050" b="28575"/>
                      <wp:wrapNone/>
                      <wp:docPr id="7617" name="Text Box 2901">
                        <a:extLst xmlns:a="http://schemas.openxmlformats.org/drawingml/2006/main">
                          <a:ext uri="{FF2B5EF4-FFF2-40B4-BE49-F238E27FC236}">
                            <a16:creationId xmlns:a16="http://schemas.microsoft.com/office/drawing/2014/main" id="{00000000-0008-0000-0000-0000C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0C24F" id="Text Box 2901" o:spid="_x0000_s1026" type="#_x0000_t202" style="position:absolute;margin-left:0;margin-top:0;width:6pt;height:2.25pt;z-index:2506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3424" behindDoc="0" locked="0" layoutInCell="1" allowOverlap="1" wp14:anchorId="1245AC2F" wp14:editId="6E9364F5">
                      <wp:simplePos x="0" y="0"/>
                      <wp:positionH relativeFrom="column">
                        <wp:posOffset>0</wp:posOffset>
                      </wp:positionH>
                      <wp:positionV relativeFrom="paragraph">
                        <wp:posOffset>0</wp:posOffset>
                      </wp:positionV>
                      <wp:extent cx="76200" cy="28575"/>
                      <wp:effectExtent l="19050" t="19050" r="19050" b="28575"/>
                      <wp:wrapNone/>
                      <wp:docPr id="7618" name="Text Box 2900">
                        <a:extLst xmlns:a="http://schemas.openxmlformats.org/drawingml/2006/main">
                          <a:ext uri="{FF2B5EF4-FFF2-40B4-BE49-F238E27FC236}">
                            <a16:creationId xmlns:a16="http://schemas.microsoft.com/office/drawing/2014/main" id="{00000000-0008-0000-0000-0000C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67250" id="Text Box 2900" o:spid="_x0000_s1026" type="#_x0000_t202" style="position:absolute;margin-left:0;margin-top:0;width:6pt;height:2.25pt;z-index:2506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4448" behindDoc="0" locked="0" layoutInCell="1" allowOverlap="1" wp14:anchorId="15EB4F3C" wp14:editId="2794F481">
                      <wp:simplePos x="0" y="0"/>
                      <wp:positionH relativeFrom="column">
                        <wp:posOffset>0</wp:posOffset>
                      </wp:positionH>
                      <wp:positionV relativeFrom="paragraph">
                        <wp:posOffset>0</wp:posOffset>
                      </wp:positionV>
                      <wp:extent cx="76200" cy="28575"/>
                      <wp:effectExtent l="19050" t="19050" r="19050" b="28575"/>
                      <wp:wrapNone/>
                      <wp:docPr id="7619" name="Text Box 2899">
                        <a:extLst xmlns:a="http://schemas.openxmlformats.org/drawingml/2006/main">
                          <a:ext uri="{FF2B5EF4-FFF2-40B4-BE49-F238E27FC236}">
                            <a16:creationId xmlns:a16="http://schemas.microsoft.com/office/drawing/2014/main" id="{00000000-0008-0000-0000-0000C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2A756" id="Text Box 2899" o:spid="_x0000_s1026" type="#_x0000_t202" style="position:absolute;margin-left:0;margin-top:0;width:6pt;height:2.25pt;z-index:2506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5472" behindDoc="0" locked="0" layoutInCell="1" allowOverlap="1" wp14:anchorId="7F4B6132" wp14:editId="1874C91D">
                      <wp:simplePos x="0" y="0"/>
                      <wp:positionH relativeFrom="column">
                        <wp:posOffset>0</wp:posOffset>
                      </wp:positionH>
                      <wp:positionV relativeFrom="paragraph">
                        <wp:posOffset>0</wp:posOffset>
                      </wp:positionV>
                      <wp:extent cx="76200" cy="28575"/>
                      <wp:effectExtent l="19050" t="19050" r="19050" b="28575"/>
                      <wp:wrapNone/>
                      <wp:docPr id="7620" name="Text Box 2898">
                        <a:extLst xmlns:a="http://schemas.openxmlformats.org/drawingml/2006/main">
                          <a:ext uri="{FF2B5EF4-FFF2-40B4-BE49-F238E27FC236}">
                            <a16:creationId xmlns:a16="http://schemas.microsoft.com/office/drawing/2014/main" id="{00000000-0008-0000-0000-0000C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6C477" id="Text Box 2898" o:spid="_x0000_s1026" type="#_x0000_t202" style="position:absolute;margin-left:0;margin-top:0;width:6pt;height:2.25pt;z-index:2506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6496" behindDoc="0" locked="0" layoutInCell="1" allowOverlap="1" wp14:anchorId="09DCC868" wp14:editId="5354259E">
                      <wp:simplePos x="0" y="0"/>
                      <wp:positionH relativeFrom="column">
                        <wp:posOffset>0</wp:posOffset>
                      </wp:positionH>
                      <wp:positionV relativeFrom="paragraph">
                        <wp:posOffset>0</wp:posOffset>
                      </wp:positionV>
                      <wp:extent cx="76200" cy="28575"/>
                      <wp:effectExtent l="19050" t="19050" r="19050" b="28575"/>
                      <wp:wrapNone/>
                      <wp:docPr id="7621" name="Text Box 2897">
                        <a:extLst xmlns:a="http://schemas.openxmlformats.org/drawingml/2006/main">
                          <a:ext uri="{FF2B5EF4-FFF2-40B4-BE49-F238E27FC236}">
                            <a16:creationId xmlns:a16="http://schemas.microsoft.com/office/drawing/2014/main" id="{00000000-0008-0000-0000-0000C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C75B3" id="Text Box 2897" o:spid="_x0000_s1026" type="#_x0000_t202" style="position:absolute;margin-left:0;margin-top:0;width:6pt;height:2.25pt;z-index:2506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7520" behindDoc="0" locked="0" layoutInCell="1" allowOverlap="1" wp14:anchorId="76010064" wp14:editId="5E33EE32">
                      <wp:simplePos x="0" y="0"/>
                      <wp:positionH relativeFrom="column">
                        <wp:posOffset>0</wp:posOffset>
                      </wp:positionH>
                      <wp:positionV relativeFrom="paragraph">
                        <wp:posOffset>0</wp:posOffset>
                      </wp:positionV>
                      <wp:extent cx="76200" cy="28575"/>
                      <wp:effectExtent l="19050" t="19050" r="19050" b="28575"/>
                      <wp:wrapNone/>
                      <wp:docPr id="7622" name="Text Box 2896">
                        <a:extLst xmlns:a="http://schemas.openxmlformats.org/drawingml/2006/main">
                          <a:ext uri="{FF2B5EF4-FFF2-40B4-BE49-F238E27FC236}">
                            <a16:creationId xmlns:a16="http://schemas.microsoft.com/office/drawing/2014/main" id="{00000000-0008-0000-0000-0000C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8ADEB" id="Text Box 2896" o:spid="_x0000_s1026" type="#_x0000_t202" style="position:absolute;margin-left:0;margin-top:0;width:6pt;height:2.25pt;z-index:2506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8544" behindDoc="0" locked="0" layoutInCell="1" allowOverlap="1" wp14:anchorId="1F78E887" wp14:editId="0945DF2A">
                      <wp:simplePos x="0" y="0"/>
                      <wp:positionH relativeFrom="column">
                        <wp:posOffset>0</wp:posOffset>
                      </wp:positionH>
                      <wp:positionV relativeFrom="paragraph">
                        <wp:posOffset>0</wp:posOffset>
                      </wp:positionV>
                      <wp:extent cx="76200" cy="28575"/>
                      <wp:effectExtent l="19050" t="19050" r="19050" b="28575"/>
                      <wp:wrapNone/>
                      <wp:docPr id="7623" name="Text Box 2895">
                        <a:extLst xmlns:a="http://schemas.openxmlformats.org/drawingml/2006/main">
                          <a:ext uri="{FF2B5EF4-FFF2-40B4-BE49-F238E27FC236}">
                            <a16:creationId xmlns:a16="http://schemas.microsoft.com/office/drawing/2014/main" id="{00000000-0008-0000-0000-0000C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364AC" id="Text Box 2895" o:spid="_x0000_s1026" type="#_x0000_t202" style="position:absolute;margin-left:0;margin-top:0;width:6pt;height:2.25pt;z-index:2506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69568" behindDoc="0" locked="0" layoutInCell="1" allowOverlap="1" wp14:anchorId="7C7D419B" wp14:editId="588F106B">
                      <wp:simplePos x="0" y="0"/>
                      <wp:positionH relativeFrom="column">
                        <wp:posOffset>0</wp:posOffset>
                      </wp:positionH>
                      <wp:positionV relativeFrom="paragraph">
                        <wp:posOffset>0</wp:posOffset>
                      </wp:positionV>
                      <wp:extent cx="76200" cy="28575"/>
                      <wp:effectExtent l="19050" t="19050" r="19050" b="28575"/>
                      <wp:wrapNone/>
                      <wp:docPr id="7624" name="Text Box 2894">
                        <a:extLst xmlns:a="http://schemas.openxmlformats.org/drawingml/2006/main">
                          <a:ext uri="{FF2B5EF4-FFF2-40B4-BE49-F238E27FC236}">
                            <a16:creationId xmlns:a16="http://schemas.microsoft.com/office/drawing/2014/main" id="{00000000-0008-0000-0000-0000C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F4C3CF" id="Text Box 2894" o:spid="_x0000_s1026" type="#_x0000_t202" style="position:absolute;margin-left:0;margin-top:0;width:6pt;height:2.25pt;z-index:2506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0592" behindDoc="0" locked="0" layoutInCell="1" allowOverlap="1" wp14:anchorId="6C4ACAD8" wp14:editId="0375C1A0">
                      <wp:simplePos x="0" y="0"/>
                      <wp:positionH relativeFrom="column">
                        <wp:posOffset>0</wp:posOffset>
                      </wp:positionH>
                      <wp:positionV relativeFrom="paragraph">
                        <wp:posOffset>0</wp:posOffset>
                      </wp:positionV>
                      <wp:extent cx="76200" cy="28575"/>
                      <wp:effectExtent l="19050" t="19050" r="19050" b="28575"/>
                      <wp:wrapNone/>
                      <wp:docPr id="7625" name="Text Box 2893">
                        <a:extLst xmlns:a="http://schemas.openxmlformats.org/drawingml/2006/main">
                          <a:ext uri="{FF2B5EF4-FFF2-40B4-BE49-F238E27FC236}">
                            <a16:creationId xmlns:a16="http://schemas.microsoft.com/office/drawing/2014/main" id="{00000000-0008-0000-0000-0000C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2E8F9" id="Text Box 2893" o:spid="_x0000_s1026" type="#_x0000_t202" style="position:absolute;margin-left:0;margin-top:0;width:6pt;height:2.25pt;z-index:2506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1616" behindDoc="0" locked="0" layoutInCell="1" allowOverlap="1" wp14:anchorId="0C54C445" wp14:editId="5791C80D">
                      <wp:simplePos x="0" y="0"/>
                      <wp:positionH relativeFrom="column">
                        <wp:posOffset>0</wp:posOffset>
                      </wp:positionH>
                      <wp:positionV relativeFrom="paragraph">
                        <wp:posOffset>0</wp:posOffset>
                      </wp:positionV>
                      <wp:extent cx="76200" cy="28575"/>
                      <wp:effectExtent l="19050" t="19050" r="19050" b="28575"/>
                      <wp:wrapNone/>
                      <wp:docPr id="7626" name="Text Box 2892">
                        <a:extLst xmlns:a="http://schemas.openxmlformats.org/drawingml/2006/main">
                          <a:ext uri="{FF2B5EF4-FFF2-40B4-BE49-F238E27FC236}">
                            <a16:creationId xmlns:a16="http://schemas.microsoft.com/office/drawing/2014/main" id="{00000000-0008-0000-0000-0000C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E1818" id="Text Box 2892" o:spid="_x0000_s1026" type="#_x0000_t202" style="position:absolute;margin-left:0;margin-top:0;width:6pt;height:2.25pt;z-index:2506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2640" behindDoc="0" locked="0" layoutInCell="1" allowOverlap="1" wp14:anchorId="2AFA5206" wp14:editId="0EB48C04">
                      <wp:simplePos x="0" y="0"/>
                      <wp:positionH relativeFrom="column">
                        <wp:posOffset>0</wp:posOffset>
                      </wp:positionH>
                      <wp:positionV relativeFrom="paragraph">
                        <wp:posOffset>0</wp:posOffset>
                      </wp:positionV>
                      <wp:extent cx="76200" cy="28575"/>
                      <wp:effectExtent l="19050" t="19050" r="19050" b="28575"/>
                      <wp:wrapNone/>
                      <wp:docPr id="7627" name="Text Box 2891">
                        <a:extLst xmlns:a="http://schemas.openxmlformats.org/drawingml/2006/main">
                          <a:ext uri="{FF2B5EF4-FFF2-40B4-BE49-F238E27FC236}">
                            <a16:creationId xmlns:a16="http://schemas.microsoft.com/office/drawing/2014/main" id="{00000000-0008-0000-0000-0000C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661A4" id="Text Box 2891" o:spid="_x0000_s1026" type="#_x0000_t202" style="position:absolute;margin-left:0;margin-top:0;width:6pt;height:2.25pt;z-index:2506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3664" behindDoc="0" locked="0" layoutInCell="1" allowOverlap="1" wp14:anchorId="60298A8B" wp14:editId="3F6C4181">
                      <wp:simplePos x="0" y="0"/>
                      <wp:positionH relativeFrom="column">
                        <wp:posOffset>0</wp:posOffset>
                      </wp:positionH>
                      <wp:positionV relativeFrom="paragraph">
                        <wp:posOffset>0</wp:posOffset>
                      </wp:positionV>
                      <wp:extent cx="76200" cy="28575"/>
                      <wp:effectExtent l="19050" t="19050" r="19050" b="28575"/>
                      <wp:wrapNone/>
                      <wp:docPr id="7628" name="Text Box 2890">
                        <a:extLst xmlns:a="http://schemas.openxmlformats.org/drawingml/2006/main">
                          <a:ext uri="{FF2B5EF4-FFF2-40B4-BE49-F238E27FC236}">
                            <a16:creationId xmlns:a16="http://schemas.microsoft.com/office/drawing/2014/main" id="{00000000-0008-0000-0000-0000C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4EB2A" id="Text Box 2890" o:spid="_x0000_s1026" type="#_x0000_t202" style="position:absolute;margin-left:0;margin-top:0;width:6pt;height:2.25pt;z-index:2506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4688" behindDoc="0" locked="0" layoutInCell="1" allowOverlap="1" wp14:anchorId="34B4D295" wp14:editId="3719D9B7">
                      <wp:simplePos x="0" y="0"/>
                      <wp:positionH relativeFrom="column">
                        <wp:posOffset>0</wp:posOffset>
                      </wp:positionH>
                      <wp:positionV relativeFrom="paragraph">
                        <wp:posOffset>0</wp:posOffset>
                      </wp:positionV>
                      <wp:extent cx="76200" cy="28575"/>
                      <wp:effectExtent l="19050" t="19050" r="19050" b="28575"/>
                      <wp:wrapNone/>
                      <wp:docPr id="7629" name="Text Box 2889">
                        <a:extLst xmlns:a="http://schemas.openxmlformats.org/drawingml/2006/main">
                          <a:ext uri="{FF2B5EF4-FFF2-40B4-BE49-F238E27FC236}">
                            <a16:creationId xmlns:a16="http://schemas.microsoft.com/office/drawing/2014/main" id="{00000000-0008-0000-0000-0000C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CE35F8" id="Text Box 2889" o:spid="_x0000_s1026" type="#_x0000_t202" style="position:absolute;margin-left:0;margin-top:0;width:6pt;height:2.25pt;z-index:2506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5712" behindDoc="0" locked="0" layoutInCell="1" allowOverlap="1" wp14:anchorId="17FF8109" wp14:editId="75C211E0">
                      <wp:simplePos x="0" y="0"/>
                      <wp:positionH relativeFrom="column">
                        <wp:posOffset>0</wp:posOffset>
                      </wp:positionH>
                      <wp:positionV relativeFrom="paragraph">
                        <wp:posOffset>0</wp:posOffset>
                      </wp:positionV>
                      <wp:extent cx="76200" cy="28575"/>
                      <wp:effectExtent l="19050" t="19050" r="19050" b="28575"/>
                      <wp:wrapNone/>
                      <wp:docPr id="7630" name="Text Box 2888">
                        <a:extLst xmlns:a="http://schemas.openxmlformats.org/drawingml/2006/main">
                          <a:ext uri="{FF2B5EF4-FFF2-40B4-BE49-F238E27FC236}">
                            <a16:creationId xmlns:a16="http://schemas.microsoft.com/office/drawing/2014/main" id="{00000000-0008-0000-0000-0000C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269B8" id="Text Box 2888" o:spid="_x0000_s1026" type="#_x0000_t202" style="position:absolute;margin-left:0;margin-top:0;width:6pt;height:2.25pt;z-index:2506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6736" behindDoc="0" locked="0" layoutInCell="1" allowOverlap="1" wp14:anchorId="4006071E" wp14:editId="3134BAC2">
                      <wp:simplePos x="0" y="0"/>
                      <wp:positionH relativeFrom="column">
                        <wp:posOffset>0</wp:posOffset>
                      </wp:positionH>
                      <wp:positionV relativeFrom="paragraph">
                        <wp:posOffset>0</wp:posOffset>
                      </wp:positionV>
                      <wp:extent cx="76200" cy="28575"/>
                      <wp:effectExtent l="19050" t="19050" r="19050" b="28575"/>
                      <wp:wrapNone/>
                      <wp:docPr id="7631" name="Text Box 2887">
                        <a:extLst xmlns:a="http://schemas.openxmlformats.org/drawingml/2006/main">
                          <a:ext uri="{FF2B5EF4-FFF2-40B4-BE49-F238E27FC236}">
                            <a16:creationId xmlns:a16="http://schemas.microsoft.com/office/drawing/2014/main" id="{00000000-0008-0000-0000-0000C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46A45" id="Text Box 2887" o:spid="_x0000_s1026" type="#_x0000_t202" style="position:absolute;margin-left:0;margin-top:0;width:6pt;height:2.25pt;z-index:2506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7760" behindDoc="0" locked="0" layoutInCell="1" allowOverlap="1" wp14:anchorId="424BE35D" wp14:editId="4EED6C08">
                      <wp:simplePos x="0" y="0"/>
                      <wp:positionH relativeFrom="column">
                        <wp:posOffset>0</wp:posOffset>
                      </wp:positionH>
                      <wp:positionV relativeFrom="paragraph">
                        <wp:posOffset>0</wp:posOffset>
                      </wp:positionV>
                      <wp:extent cx="76200" cy="28575"/>
                      <wp:effectExtent l="19050" t="19050" r="19050" b="28575"/>
                      <wp:wrapNone/>
                      <wp:docPr id="7632" name="Text Box 2886">
                        <a:extLst xmlns:a="http://schemas.openxmlformats.org/drawingml/2006/main">
                          <a:ext uri="{FF2B5EF4-FFF2-40B4-BE49-F238E27FC236}">
                            <a16:creationId xmlns:a16="http://schemas.microsoft.com/office/drawing/2014/main" id="{00000000-0008-0000-0000-0000D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AE21F" id="Text Box 2886" o:spid="_x0000_s1026" type="#_x0000_t202" style="position:absolute;margin-left:0;margin-top:0;width:6pt;height:2.25pt;z-index:2506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8784" behindDoc="0" locked="0" layoutInCell="1" allowOverlap="1" wp14:anchorId="745E3BFA" wp14:editId="05565AA8">
                      <wp:simplePos x="0" y="0"/>
                      <wp:positionH relativeFrom="column">
                        <wp:posOffset>0</wp:posOffset>
                      </wp:positionH>
                      <wp:positionV relativeFrom="paragraph">
                        <wp:posOffset>0</wp:posOffset>
                      </wp:positionV>
                      <wp:extent cx="76200" cy="28575"/>
                      <wp:effectExtent l="19050" t="19050" r="19050" b="28575"/>
                      <wp:wrapNone/>
                      <wp:docPr id="7633" name="Text Box 2885">
                        <a:extLst xmlns:a="http://schemas.openxmlformats.org/drawingml/2006/main">
                          <a:ext uri="{FF2B5EF4-FFF2-40B4-BE49-F238E27FC236}">
                            <a16:creationId xmlns:a16="http://schemas.microsoft.com/office/drawing/2014/main" id="{00000000-0008-0000-0000-0000D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0A224" id="Text Box 2885" o:spid="_x0000_s1026" type="#_x0000_t202" style="position:absolute;margin-left:0;margin-top:0;width:6pt;height:2.25pt;z-index:2506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79808" behindDoc="0" locked="0" layoutInCell="1" allowOverlap="1" wp14:anchorId="5E2FD3D0" wp14:editId="5CE09A26">
                      <wp:simplePos x="0" y="0"/>
                      <wp:positionH relativeFrom="column">
                        <wp:posOffset>0</wp:posOffset>
                      </wp:positionH>
                      <wp:positionV relativeFrom="paragraph">
                        <wp:posOffset>0</wp:posOffset>
                      </wp:positionV>
                      <wp:extent cx="76200" cy="28575"/>
                      <wp:effectExtent l="19050" t="19050" r="19050" b="28575"/>
                      <wp:wrapNone/>
                      <wp:docPr id="7634" name="Text Box 2884">
                        <a:extLst xmlns:a="http://schemas.openxmlformats.org/drawingml/2006/main">
                          <a:ext uri="{FF2B5EF4-FFF2-40B4-BE49-F238E27FC236}">
                            <a16:creationId xmlns:a16="http://schemas.microsoft.com/office/drawing/2014/main" id="{00000000-0008-0000-0000-0000D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5E307" id="Text Box 2884" o:spid="_x0000_s1026" type="#_x0000_t202" style="position:absolute;margin-left:0;margin-top:0;width:6pt;height:2.25pt;z-index:2506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0832" behindDoc="0" locked="0" layoutInCell="1" allowOverlap="1" wp14:anchorId="6BDDC546" wp14:editId="2F8689B5">
                      <wp:simplePos x="0" y="0"/>
                      <wp:positionH relativeFrom="column">
                        <wp:posOffset>0</wp:posOffset>
                      </wp:positionH>
                      <wp:positionV relativeFrom="paragraph">
                        <wp:posOffset>0</wp:posOffset>
                      </wp:positionV>
                      <wp:extent cx="76200" cy="28575"/>
                      <wp:effectExtent l="19050" t="19050" r="19050" b="28575"/>
                      <wp:wrapNone/>
                      <wp:docPr id="7635" name="Text Box 2883">
                        <a:extLst xmlns:a="http://schemas.openxmlformats.org/drawingml/2006/main">
                          <a:ext uri="{FF2B5EF4-FFF2-40B4-BE49-F238E27FC236}">
                            <a16:creationId xmlns:a16="http://schemas.microsoft.com/office/drawing/2014/main" id="{00000000-0008-0000-0000-0000D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862F9" id="Text Box 2883" o:spid="_x0000_s1026" type="#_x0000_t202" style="position:absolute;margin-left:0;margin-top:0;width:6pt;height:2.25pt;z-index:2506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1856" behindDoc="0" locked="0" layoutInCell="1" allowOverlap="1" wp14:anchorId="35E61228" wp14:editId="575DBFCA">
                      <wp:simplePos x="0" y="0"/>
                      <wp:positionH relativeFrom="column">
                        <wp:posOffset>0</wp:posOffset>
                      </wp:positionH>
                      <wp:positionV relativeFrom="paragraph">
                        <wp:posOffset>0</wp:posOffset>
                      </wp:positionV>
                      <wp:extent cx="76200" cy="28575"/>
                      <wp:effectExtent l="19050" t="19050" r="19050" b="28575"/>
                      <wp:wrapNone/>
                      <wp:docPr id="7636" name="Text Box 2882">
                        <a:extLst xmlns:a="http://schemas.openxmlformats.org/drawingml/2006/main">
                          <a:ext uri="{FF2B5EF4-FFF2-40B4-BE49-F238E27FC236}">
                            <a16:creationId xmlns:a16="http://schemas.microsoft.com/office/drawing/2014/main" id="{00000000-0008-0000-0000-0000D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E4D0A" id="Text Box 2882" o:spid="_x0000_s1026" type="#_x0000_t202" style="position:absolute;margin-left:0;margin-top:0;width:6pt;height:2.25pt;z-index:2506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2880" behindDoc="0" locked="0" layoutInCell="1" allowOverlap="1" wp14:anchorId="56534898" wp14:editId="42939CD2">
                      <wp:simplePos x="0" y="0"/>
                      <wp:positionH relativeFrom="column">
                        <wp:posOffset>0</wp:posOffset>
                      </wp:positionH>
                      <wp:positionV relativeFrom="paragraph">
                        <wp:posOffset>0</wp:posOffset>
                      </wp:positionV>
                      <wp:extent cx="76200" cy="28575"/>
                      <wp:effectExtent l="19050" t="19050" r="19050" b="28575"/>
                      <wp:wrapNone/>
                      <wp:docPr id="7637" name="Text Box 2881">
                        <a:extLst xmlns:a="http://schemas.openxmlformats.org/drawingml/2006/main">
                          <a:ext uri="{FF2B5EF4-FFF2-40B4-BE49-F238E27FC236}">
                            <a16:creationId xmlns:a16="http://schemas.microsoft.com/office/drawing/2014/main" id="{00000000-0008-0000-0000-0000D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404C6" id="Text Box 2881" o:spid="_x0000_s1026" type="#_x0000_t202" style="position:absolute;margin-left:0;margin-top:0;width:6pt;height:2.25pt;z-index:2506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3904" behindDoc="0" locked="0" layoutInCell="1" allowOverlap="1" wp14:anchorId="5414D4AC" wp14:editId="33F40878">
                      <wp:simplePos x="0" y="0"/>
                      <wp:positionH relativeFrom="column">
                        <wp:posOffset>0</wp:posOffset>
                      </wp:positionH>
                      <wp:positionV relativeFrom="paragraph">
                        <wp:posOffset>0</wp:posOffset>
                      </wp:positionV>
                      <wp:extent cx="76200" cy="28575"/>
                      <wp:effectExtent l="19050" t="19050" r="19050" b="28575"/>
                      <wp:wrapNone/>
                      <wp:docPr id="7638" name="Text Box 2880">
                        <a:extLst xmlns:a="http://schemas.openxmlformats.org/drawingml/2006/main">
                          <a:ext uri="{FF2B5EF4-FFF2-40B4-BE49-F238E27FC236}">
                            <a16:creationId xmlns:a16="http://schemas.microsoft.com/office/drawing/2014/main" id="{00000000-0008-0000-0000-0000D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CD1F7" id="Text Box 2880" o:spid="_x0000_s1026" type="#_x0000_t202" style="position:absolute;margin-left:0;margin-top:0;width:6pt;height:2.25pt;z-index:2506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4928" behindDoc="0" locked="0" layoutInCell="1" allowOverlap="1" wp14:anchorId="3E2FA213" wp14:editId="33F5B7D0">
                      <wp:simplePos x="0" y="0"/>
                      <wp:positionH relativeFrom="column">
                        <wp:posOffset>0</wp:posOffset>
                      </wp:positionH>
                      <wp:positionV relativeFrom="paragraph">
                        <wp:posOffset>0</wp:posOffset>
                      </wp:positionV>
                      <wp:extent cx="76200" cy="28575"/>
                      <wp:effectExtent l="19050" t="19050" r="19050" b="28575"/>
                      <wp:wrapNone/>
                      <wp:docPr id="7639" name="Text Box 2879">
                        <a:extLst xmlns:a="http://schemas.openxmlformats.org/drawingml/2006/main">
                          <a:ext uri="{FF2B5EF4-FFF2-40B4-BE49-F238E27FC236}">
                            <a16:creationId xmlns:a16="http://schemas.microsoft.com/office/drawing/2014/main" id="{00000000-0008-0000-0000-0000D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84756" id="Text Box 2879" o:spid="_x0000_s1026" type="#_x0000_t202" style="position:absolute;margin-left:0;margin-top:0;width:6pt;height:2.25pt;z-index:2506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5952" behindDoc="0" locked="0" layoutInCell="1" allowOverlap="1" wp14:anchorId="446999B4" wp14:editId="749986B1">
                      <wp:simplePos x="0" y="0"/>
                      <wp:positionH relativeFrom="column">
                        <wp:posOffset>0</wp:posOffset>
                      </wp:positionH>
                      <wp:positionV relativeFrom="paragraph">
                        <wp:posOffset>0</wp:posOffset>
                      </wp:positionV>
                      <wp:extent cx="76200" cy="28575"/>
                      <wp:effectExtent l="19050" t="19050" r="19050" b="28575"/>
                      <wp:wrapNone/>
                      <wp:docPr id="7640" name="Text Box 2878">
                        <a:extLst xmlns:a="http://schemas.openxmlformats.org/drawingml/2006/main">
                          <a:ext uri="{FF2B5EF4-FFF2-40B4-BE49-F238E27FC236}">
                            <a16:creationId xmlns:a16="http://schemas.microsoft.com/office/drawing/2014/main" id="{00000000-0008-0000-0000-0000D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2DB63D" id="Text Box 2878" o:spid="_x0000_s1026" type="#_x0000_t202" style="position:absolute;margin-left:0;margin-top:0;width:6pt;height:2.25pt;z-index:2506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6976" behindDoc="0" locked="0" layoutInCell="1" allowOverlap="1" wp14:anchorId="223A7053" wp14:editId="40D1363A">
                      <wp:simplePos x="0" y="0"/>
                      <wp:positionH relativeFrom="column">
                        <wp:posOffset>0</wp:posOffset>
                      </wp:positionH>
                      <wp:positionV relativeFrom="paragraph">
                        <wp:posOffset>0</wp:posOffset>
                      </wp:positionV>
                      <wp:extent cx="76200" cy="28575"/>
                      <wp:effectExtent l="19050" t="19050" r="19050" b="28575"/>
                      <wp:wrapNone/>
                      <wp:docPr id="7641" name="Text Box 2877">
                        <a:extLst xmlns:a="http://schemas.openxmlformats.org/drawingml/2006/main">
                          <a:ext uri="{FF2B5EF4-FFF2-40B4-BE49-F238E27FC236}">
                            <a16:creationId xmlns:a16="http://schemas.microsoft.com/office/drawing/2014/main" id="{00000000-0008-0000-0000-0000D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76BA0" id="Text Box 2877" o:spid="_x0000_s1026" type="#_x0000_t202" style="position:absolute;margin-left:0;margin-top:0;width:6pt;height:2.25pt;z-index:2506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8000" behindDoc="0" locked="0" layoutInCell="1" allowOverlap="1" wp14:anchorId="36F3E324" wp14:editId="351A27B6">
                      <wp:simplePos x="0" y="0"/>
                      <wp:positionH relativeFrom="column">
                        <wp:posOffset>0</wp:posOffset>
                      </wp:positionH>
                      <wp:positionV relativeFrom="paragraph">
                        <wp:posOffset>0</wp:posOffset>
                      </wp:positionV>
                      <wp:extent cx="76200" cy="28575"/>
                      <wp:effectExtent l="19050" t="19050" r="19050" b="28575"/>
                      <wp:wrapNone/>
                      <wp:docPr id="7642" name="Text Box 2876">
                        <a:extLst xmlns:a="http://schemas.openxmlformats.org/drawingml/2006/main">
                          <a:ext uri="{FF2B5EF4-FFF2-40B4-BE49-F238E27FC236}">
                            <a16:creationId xmlns:a16="http://schemas.microsoft.com/office/drawing/2014/main" id="{00000000-0008-0000-0000-0000D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BF9FB" id="Text Box 2876" o:spid="_x0000_s1026" type="#_x0000_t202" style="position:absolute;margin-left:0;margin-top:0;width:6pt;height:2.25pt;z-index:2506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89024" behindDoc="0" locked="0" layoutInCell="1" allowOverlap="1" wp14:anchorId="455D9E64" wp14:editId="47724663">
                      <wp:simplePos x="0" y="0"/>
                      <wp:positionH relativeFrom="column">
                        <wp:posOffset>0</wp:posOffset>
                      </wp:positionH>
                      <wp:positionV relativeFrom="paragraph">
                        <wp:posOffset>0</wp:posOffset>
                      </wp:positionV>
                      <wp:extent cx="76200" cy="28575"/>
                      <wp:effectExtent l="19050" t="19050" r="19050" b="28575"/>
                      <wp:wrapNone/>
                      <wp:docPr id="7643" name="Text Box 2875">
                        <a:extLst xmlns:a="http://schemas.openxmlformats.org/drawingml/2006/main">
                          <a:ext uri="{FF2B5EF4-FFF2-40B4-BE49-F238E27FC236}">
                            <a16:creationId xmlns:a16="http://schemas.microsoft.com/office/drawing/2014/main" id="{00000000-0008-0000-0000-0000D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859F3" id="Text Box 2875" o:spid="_x0000_s1026" type="#_x0000_t202" style="position:absolute;margin-left:0;margin-top:0;width:6pt;height:2.25pt;z-index:2506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0048" behindDoc="0" locked="0" layoutInCell="1" allowOverlap="1" wp14:anchorId="339232A7" wp14:editId="06031292">
                      <wp:simplePos x="0" y="0"/>
                      <wp:positionH relativeFrom="column">
                        <wp:posOffset>0</wp:posOffset>
                      </wp:positionH>
                      <wp:positionV relativeFrom="paragraph">
                        <wp:posOffset>0</wp:posOffset>
                      </wp:positionV>
                      <wp:extent cx="76200" cy="28575"/>
                      <wp:effectExtent l="19050" t="19050" r="19050" b="28575"/>
                      <wp:wrapNone/>
                      <wp:docPr id="7644" name="Text Box 2874">
                        <a:extLst xmlns:a="http://schemas.openxmlformats.org/drawingml/2006/main">
                          <a:ext uri="{FF2B5EF4-FFF2-40B4-BE49-F238E27FC236}">
                            <a16:creationId xmlns:a16="http://schemas.microsoft.com/office/drawing/2014/main" id="{00000000-0008-0000-0000-0000D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478E4" id="Text Box 2874" o:spid="_x0000_s1026" type="#_x0000_t202" style="position:absolute;margin-left:0;margin-top:0;width:6pt;height:2.25pt;z-index:2506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1072" behindDoc="0" locked="0" layoutInCell="1" allowOverlap="1" wp14:anchorId="0AADFFB9" wp14:editId="3EEC0CE8">
                      <wp:simplePos x="0" y="0"/>
                      <wp:positionH relativeFrom="column">
                        <wp:posOffset>0</wp:posOffset>
                      </wp:positionH>
                      <wp:positionV relativeFrom="paragraph">
                        <wp:posOffset>0</wp:posOffset>
                      </wp:positionV>
                      <wp:extent cx="76200" cy="28575"/>
                      <wp:effectExtent l="19050" t="19050" r="19050" b="28575"/>
                      <wp:wrapNone/>
                      <wp:docPr id="7645" name="Text Box 2873">
                        <a:extLst xmlns:a="http://schemas.openxmlformats.org/drawingml/2006/main">
                          <a:ext uri="{FF2B5EF4-FFF2-40B4-BE49-F238E27FC236}">
                            <a16:creationId xmlns:a16="http://schemas.microsoft.com/office/drawing/2014/main" id="{00000000-0008-0000-0000-0000D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0C772" id="Text Box 2873" o:spid="_x0000_s1026" type="#_x0000_t202" style="position:absolute;margin-left:0;margin-top:0;width:6pt;height:2.25pt;z-index:2506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2096" behindDoc="0" locked="0" layoutInCell="1" allowOverlap="1" wp14:anchorId="50380185" wp14:editId="00B7FE05">
                      <wp:simplePos x="0" y="0"/>
                      <wp:positionH relativeFrom="column">
                        <wp:posOffset>0</wp:posOffset>
                      </wp:positionH>
                      <wp:positionV relativeFrom="paragraph">
                        <wp:posOffset>0</wp:posOffset>
                      </wp:positionV>
                      <wp:extent cx="76200" cy="28575"/>
                      <wp:effectExtent l="19050" t="19050" r="19050" b="28575"/>
                      <wp:wrapNone/>
                      <wp:docPr id="7646" name="Text Box 2872">
                        <a:extLst xmlns:a="http://schemas.openxmlformats.org/drawingml/2006/main">
                          <a:ext uri="{FF2B5EF4-FFF2-40B4-BE49-F238E27FC236}">
                            <a16:creationId xmlns:a16="http://schemas.microsoft.com/office/drawing/2014/main" id="{00000000-0008-0000-0000-0000D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EAB5E" id="Text Box 2872" o:spid="_x0000_s1026" type="#_x0000_t202" style="position:absolute;margin-left:0;margin-top:0;width:6pt;height:2.25pt;z-index:2506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3120" behindDoc="0" locked="0" layoutInCell="1" allowOverlap="1" wp14:anchorId="0F9F36B1" wp14:editId="2D98C236">
                      <wp:simplePos x="0" y="0"/>
                      <wp:positionH relativeFrom="column">
                        <wp:posOffset>0</wp:posOffset>
                      </wp:positionH>
                      <wp:positionV relativeFrom="paragraph">
                        <wp:posOffset>0</wp:posOffset>
                      </wp:positionV>
                      <wp:extent cx="76200" cy="28575"/>
                      <wp:effectExtent l="19050" t="19050" r="19050" b="28575"/>
                      <wp:wrapNone/>
                      <wp:docPr id="7647" name="Text Box 2871">
                        <a:extLst xmlns:a="http://schemas.openxmlformats.org/drawingml/2006/main">
                          <a:ext uri="{FF2B5EF4-FFF2-40B4-BE49-F238E27FC236}">
                            <a16:creationId xmlns:a16="http://schemas.microsoft.com/office/drawing/2014/main" id="{00000000-0008-0000-0000-0000D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9D6788" id="Text Box 2871" o:spid="_x0000_s1026" type="#_x0000_t202" style="position:absolute;margin-left:0;margin-top:0;width:6pt;height:2.25pt;z-index:2506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4144" behindDoc="0" locked="0" layoutInCell="1" allowOverlap="1" wp14:anchorId="6A01E2F0" wp14:editId="585F5487">
                      <wp:simplePos x="0" y="0"/>
                      <wp:positionH relativeFrom="column">
                        <wp:posOffset>0</wp:posOffset>
                      </wp:positionH>
                      <wp:positionV relativeFrom="paragraph">
                        <wp:posOffset>0</wp:posOffset>
                      </wp:positionV>
                      <wp:extent cx="76200" cy="28575"/>
                      <wp:effectExtent l="19050" t="19050" r="19050" b="28575"/>
                      <wp:wrapNone/>
                      <wp:docPr id="7648" name="Text Box 2870">
                        <a:extLst xmlns:a="http://schemas.openxmlformats.org/drawingml/2006/main">
                          <a:ext uri="{FF2B5EF4-FFF2-40B4-BE49-F238E27FC236}">
                            <a16:creationId xmlns:a16="http://schemas.microsoft.com/office/drawing/2014/main" id="{00000000-0008-0000-0000-0000E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24A65" id="Text Box 2870" o:spid="_x0000_s1026" type="#_x0000_t202" style="position:absolute;margin-left:0;margin-top:0;width:6pt;height:2.25pt;z-index:2506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5168" behindDoc="0" locked="0" layoutInCell="1" allowOverlap="1" wp14:anchorId="656C0BB1" wp14:editId="5C3AAC40">
                      <wp:simplePos x="0" y="0"/>
                      <wp:positionH relativeFrom="column">
                        <wp:posOffset>0</wp:posOffset>
                      </wp:positionH>
                      <wp:positionV relativeFrom="paragraph">
                        <wp:posOffset>0</wp:posOffset>
                      </wp:positionV>
                      <wp:extent cx="76200" cy="28575"/>
                      <wp:effectExtent l="19050" t="19050" r="19050" b="28575"/>
                      <wp:wrapNone/>
                      <wp:docPr id="7649" name="Text Box 2869">
                        <a:extLst xmlns:a="http://schemas.openxmlformats.org/drawingml/2006/main">
                          <a:ext uri="{FF2B5EF4-FFF2-40B4-BE49-F238E27FC236}">
                            <a16:creationId xmlns:a16="http://schemas.microsoft.com/office/drawing/2014/main" id="{00000000-0008-0000-0000-0000E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020F2" id="Text Box 2869" o:spid="_x0000_s1026" type="#_x0000_t202" style="position:absolute;margin-left:0;margin-top:0;width:6pt;height:2.25pt;z-index:2506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6192" behindDoc="0" locked="0" layoutInCell="1" allowOverlap="1" wp14:anchorId="7D0984D3" wp14:editId="51EEF64E">
                      <wp:simplePos x="0" y="0"/>
                      <wp:positionH relativeFrom="column">
                        <wp:posOffset>0</wp:posOffset>
                      </wp:positionH>
                      <wp:positionV relativeFrom="paragraph">
                        <wp:posOffset>0</wp:posOffset>
                      </wp:positionV>
                      <wp:extent cx="76200" cy="28575"/>
                      <wp:effectExtent l="19050" t="19050" r="19050" b="28575"/>
                      <wp:wrapNone/>
                      <wp:docPr id="7650" name="Text Box 2868">
                        <a:extLst xmlns:a="http://schemas.openxmlformats.org/drawingml/2006/main">
                          <a:ext uri="{FF2B5EF4-FFF2-40B4-BE49-F238E27FC236}">
                            <a16:creationId xmlns:a16="http://schemas.microsoft.com/office/drawing/2014/main" id="{00000000-0008-0000-0000-0000E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078BB9" id="Text Box 2868" o:spid="_x0000_s1026" type="#_x0000_t202" style="position:absolute;margin-left:0;margin-top:0;width:6pt;height:2.25pt;z-index:2506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7216" behindDoc="0" locked="0" layoutInCell="1" allowOverlap="1" wp14:anchorId="713998B2" wp14:editId="576BED1E">
                      <wp:simplePos x="0" y="0"/>
                      <wp:positionH relativeFrom="column">
                        <wp:posOffset>0</wp:posOffset>
                      </wp:positionH>
                      <wp:positionV relativeFrom="paragraph">
                        <wp:posOffset>0</wp:posOffset>
                      </wp:positionV>
                      <wp:extent cx="76200" cy="28575"/>
                      <wp:effectExtent l="19050" t="19050" r="19050" b="28575"/>
                      <wp:wrapNone/>
                      <wp:docPr id="7651" name="Text Box 2867">
                        <a:extLst xmlns:a="http://schemas.openxmlformats.org/drawingml/2006/main">
                          <a:ext uri="{FF2B5EF4-FFF2-40B4-BE49-F238E27FC236}">
                            <a16:creationId xmlns:a16="http://schemas.microsoft.com/office/drawing/2014/main" id="{00000000-0008-0000-0000-0000E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325EB" id="Text Box 2867" o:spid="_x0000_s1026" type="#_x0000_t202" style="position:absolute;margin-left:0;margin-top:0;width:6pt;height:2.25pt;z-index:2506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8240" behindDoc="0" locked="0" layoutInCell="1" allowOverlap="1" wp14:anchorId="49A3E338" wp14:editId="62748F7B">
                      <wp:simplePos x="0" y="0"/>
                      <wp:positionH relativeFrom="column">
                        <wp:posOffset>0</wp:posOffset>
                      </wp:positionH>
                      <wp:positionV relativeFrom="paragraph">
                        <wp:posOffset>0</wp:posOffset>
                      </wp:positionV>
                      <wp:extent cx="76200" cy="28575"/>
                      <wp:effectExtent l="19050" t="19050" r="19050" b="28575"/>
                      <wp:wrapNone/>
                      <wp:docPr id="7652" name="Text Box 2866">
                        <a:extLst xmlns:a="http://schemas.openxmlformats.org/drawingml/2006/main">
                          <a:ext uri="{FF2B5EF4-FFF2-40B4-BE49-F238E27FC236}">
                            <a16:creationId xmlns:a16="http://schemas.microsoft.com/office/drawing/2014/main" id="{00000000-0008-0000-0000-0000E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26CABE" id="Text Box 2866" o:spid="_x0000_s1026" type="#_x0000_t202" style="position:absolute;margin-left:0;margin-top:0;width:6pt;height:2.25pt;z-index:2506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699264" behindDoc="0" locked="0" layoutInCell="1" allowOverlap="1" wp14:anchorId="2F50AD3E" wp14:editId="2CB15DFE">
                      <wp:simplePos x="0" y="0"/>
                      <wp:positionH relativeFrom="column">
                        <wp:posOffset>0</wp:posOffset>
                      </wp:positionH>
                      <wp:positionV relativeFrom="paragraph">
                        <wp:posOffset>0</wp:posOffset>
                      </wp:positionV>
                      <wp:extent cx="76200" cy="28575"/>
                      <wp:effectExtent l="19050" t="19050" r="19050" b="28575"/>
                      <wp:wrapNone/>
                      <wp:docPr id="7653" name="Text Box 2865">
                        <a:extLst xmlns:a="http://schemas.openxmlformats.org/drawingml/2006/main">
                          <a:ext uri="{FF2B5EF4-FFF2-40B4-BE49-F238E27FC236}">
                            <a16:creationId xmlns:a16="http://schemas.microsoft.com/office/drawing/2014/main" id="{00000000-0008-0000-0000-0000E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3EC84C" id="Text Box 2865" o:spid="_x0000_s1026" type="#_x0000_t202" style="position:absolute;margin-left:0;margin-top:0;width:6pt;height:2.25pt;z-index:2506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0288" behindDoc="0" locked="0" layoutInCell="1" allowOverlap="1" wp14:anchorId="4512EB74" wp14:editId="2B6F99DD">
                      <wp:simplePos x="0" y="0"/>
                      <wp:positionH relativeFrom="column">
                        <wp:posOffset>0</wp:posOffset>
                      </wp:positionH>
                      <wp:positionV relativeFrom="paragraph">
                        <wp:posOffset>0</wp:posOffset>
                      </wp:positionV>
                      <wp:extent cx="76200" cy="28575"/>
                      <wp:effectExtent l="19050" t="19050" r="19050" b="28575"/>
                      <wp:wrapNone/>
                      <wp:docPr id="7654" name="Text Box 2864">
                        <a:extLst xmlns:a="http://schemas.openxmlformats.org/drawingml/2006/main">
                          <a:ext uri="{FF2B5EF4-FFF2-40B4-BE49-F238E27FC236}">
                            <a16:creationId xmlns:a16="http://schemas.microsoft.com/office/drawing/2014/main" id="{00000000-0008-0000-0000-0000E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13EC1" id="Text Box 2864" o:spid="_x0000_s1026" type="#_x0000_t202" style="position:absolute;margin-left:0;margin-top:0;width:6pt;height:2.25pt;z-index:2507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1312" behindDoc="0" locked="0" layoutInCell="1" allowOverlap="1" wp14:anchorId="01DFA95F" wp14:editId="736E7CC9">
                      <wp:simplePos x="0" y="0"/>
                      <wp:positionH relativeFrom="column">
                        <wp:posOffset>0</wp:posOffset>
                      </wp:positionH>
                      <wp:positionV relativeFrom="paragraph">
                        <wp:posOffset>0</wp:posOffset>
                      </wp:positionV>
                      <wp:extent cx="76200" cy="28575"/>
                      <wp:effectExtent l="19050" t="19050" r="19050" b="28575"/>
                      <wp:wrapNone/>
                      <wp:docPr id="7655" name="Text Box 2863">
                        <a:extLst xmlns:a="http://schemas.openxmlformats.org/drawingml/2006/main">
                          <a:ext uri="{FF2B5EF4-FFF2-40B4-BE49-F238E27FC236}">
                            <a16:creationId xmlns:a16="http://schemas.microsoft.com/office/drawing/2014/main" id="{00000000-0008-0000-0000-0000E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FB778A" id="Text Box 2863" o:spid="_x0000_s1026" type="#_x0000_t202" style="position:absolute;margin-left:0;margin-top:0;width:6pt;height:2.25pt;z-index:2507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2336" behindDoc="0" locked="0" layoutInCell="1" allowOverlap="1" wp14:anchorId="7C714806" wp14:editId="70B6327D">
                      <wp:simplePos x="0" y="0"/>
                      <wp:positionH relativeFrom="column">
                        <wp:posOffset>0</wp:posOffset>
                      </wp:positionH>
                      <wp:positionV relativeFrom="paragraph">
                        <wp:posOffset>0</wp:posOffset>
                      </wp:positionV>
                      <wp:extent cx="76200" cy="28575"/>
                      <wp:effectExtent l="19050" t="19050" r="19050" b="28575"/>
                      <wp:wrapNone/>
                      <wp:docPr id="7656" name="Text Box 2862">
                        <a:extLst xmlns:a="http://schemas.openxmlformats.org/drawingml/2006/main">
                          <a:ext uri="{FF2B5EF4-FFF2-40B4-BE49-F238E27FC236}">
                            <a16:creationId xmlns:a16="http://schemas.microsoft.com/office/drawing/2014/main" id="{00000000-0008-0000-0000-0000E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966BF" id="Text Box 2862" o:spid="_x0000_s1026" type="#_x0000_t202" style="position:absolute;margin-left:0;margin-top:0;width:6pt;height:2.25pt;z-index:2507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3360" behindDoc="0" locked="0" layoutInCell="1" allowOverlap="1" wp14:anchorId="20E4F5F6" wp14:editId="18BBCED6">
                      <wp:simplePos x="0" y="0"/>
                      <wp:positionH relativeFrom="column">
                        <wp:posOffset>0</wp:posOffset>
                      </wp:positionH>
                      <wp:positionV relativeFrom="paragraph">
                        <wp:posOffset>0</wp:posOffset>
                      </wp:positionV>
                      <wp:extent cx="76200" cy="28575"/>
                      <wp:effectExtent l="19050" t="19050" r="19050" b="28575"/>
                      <wp:wrapNone/>
                      <wp:docPr id="7657" name="Text Box 2861">
                        <a:extLst xmlns:a="http://schemas.openxmlformats.org/drawingml/2006/main">
                          <a:ext uri="{FF2B5EF4-FFF2-40B4-BE49-F238E27FC236}">
                            <a16:creationId xmlns:a16="http://schemas.microsoft.com/office/drawing/2014/main" id="{00000000-0008-0000-0000-0000E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4E6FC" id="Text Box 2861" o:spid="_x0000_s1026" type="#_x0000_t202" style="position:absolute;margin-left:0;margin-top:0;width:6pt;height:2.25pt;z-index:2507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4384" behindDoc="0" locked="0" layoutInCell="1" allowOverlap="1" wp14:anchorId="0ABC9871" wp14:editId="77FAB118">
                      <wp:simplePos x="0" y="0"/>
                      <wp:positionH relativeFrom="column">
                        <wp:posOffset>0</wp:posOffset>
                      </wp:positionH>
                      <wp:positionV relativeFrom="paragraph">
                        <wp:posOffset>0</wp:posOffset>
                      </wp:positionV>
                      <wp:extent cx="76200" cy="28575"/>
                      <wp:effectExtent l="19050" t="19050" r="19050" b="28575"/>
                      <wp:wrapNone/>
                      <wp:docPr id="7658" name="Text Box 2860">
                        <a:extLst xmlns:a="http://schemas.openxmlformats.org/drawingml/2006/main">
                          <a:ext uri="{FF2B5EF4-FFF2-40B4-BE49-F238E27FC236}">
                            <a16:creationId xmlns:a16="http://schemas.microsoft.com/office/drawing/2014/main" id="{00000000-0008-0000-0000-0000E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495A4" id="Text Box 2860" o:spid="_x0000_s1026" type="#_x0000_t202" style="position:absolute;margin-left:0;margin-top:0;width:6pt;height:2.25pt;z-index:2507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5408" behindDoc="0" locked="0" layoutInCell="1" allowOverlap="1" wp14:anchorId="0030D1C4" wp14:editId="6768DF40">
                      <wp:simplePos x="0" y="0"/>
                      <wp:positionH relativeFrom="column">
                        <wp:posOffset>0</wp:posOffset>
                      </wp:positionH>
                      <wp:positionV relativeFrom="paragraph">
                        <wp:posOffset>0</wp:posOffset>
                      </wp:positionV>
                      <wp:extent cx="76200" cy="28575"/>
                      <wp:effectExtent l="19050" t="19050" r="19050" b="28575"/>
                      <wp:wrapNone/>
                      <wp:docPr id="7659" name="Text Box 2859">
                        <a:extLst xmlns:a="http://schemas.openxmlformats.org/drawingml/2006/main">
                          <a:ext uri="{FF2B5EF4-FFF2-40B4-BE49-F238E27FC236}">
                            <a16:creationId xmlns:a16="http://schemas.microsoft.com/office/drawing/2014/main" id="{00000000-0008-0000-0000-0000E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E85E7" id="Text Box 2859" o:spid="_x0000_s1026" type="#_x0000_t202" style="position:absolute;margin-left:0;margin-top:0;width:6pt;height:2.25pt;z-index:2507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6432" behindDoc="0" locked="0" layoutInCell="1" allowOverlap="1" wp14:anchorId="6BEBEDD8" wp14:editId="3D498C11">
                      <wp:simplePos x="0" y="0"/>
                      <wp:positionH relativeFrom="column">
                        <wp:posOffset>0</wp:posOffset>
                      </wp:positionH>
                      <wp:positionV relativeFrom="paragraph">
                        <wp:posOffset>0</wp:posOffset>
                      </wp:positionV>
                      <wp:extent cx="76200" cy="28575"/>
                      <wp:effectExtent l="19050" t="19050" r="19050" b="28575"/>
                      <wp:wrapNone/>
                      <wp:docPr id="7660" name="Text Box 2858">
                        <a:extLst xmlns:a="http://schemas.openxmlformats.org/drawingml/2006/main">
                          <a:ext uri="{FF2B5EF4-FFF2-40B4-BE49-F238E27FC236}">
                            <a16:creationId xmlns:a16="http://schemas.microsoft.com/office/drawing/2014/main" id="{00000000-0008-0000-0000-0000E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60748B" id="Text Box 2858" o:spid="_x0000_s1026" type="#_x0000_t202" style="position:absolute;margin-left:0;margin-top:0;width:6pt;height:2.25pt;z-index:2507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7456" behindDoc="0" locked="0" layoutInCell="1" allowOverlap="1" wp14:anchorId="551066AA" wp14:editId="498F3EA5">
                      <wp:simplePos x="0" y="0"/>
                      <wp:positionH relativeFrom="column">
                        <wp:posOffset>0</wp:posOffset>
                      </wp:positionH>
                      <wp:positionV relativeFrom="paragraph">
                        <wp:posOffset>0</wp:posOffset>
                      </wp:positionV>
                      <wp:extent cx="76200" cy="28575"/>
                      <wp:effectExtent l="19050" t="19050" r="19050" b="28575"/>
                      <wp:wrapNone/>
                      <wp:docPr id="7661" name="Text Box 2857">
                        <a:extLst xmlns:a="http://schemas.openxmlformats.org/drawingml/2006/main">
                          <a:ext uri="{FF2B5EF4-FFF2-40B4-BE49-F238E27FC236}">
                            <a16:creationId xmlns:a16="http://schemas.microsoft.com/office/drawing/2014/main" id="{00000000-0008-0000-0000-0000E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96E29" id="Text Box 2857" o:spid="_x0000_s1026" type="#_x0000_t202" style="position:absolute;margin-left:0;margin-top:0;width:6pt;height:2.25pt;z-index:2507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8480" behindDoc="0" locked="0" layoutInCell="1" allowOverlap="1" wp14:anchorId="713F5EE6" wp14:editId="17630AF3">
                      <wp:simplePos x="0" y="0"/>
                      <wp:positionH relativeFrom="column">
                        <wp:posOffset>0</wp:posOffset>
                      </wp:positionH>
                      <wp:positionV relativeFrom="paragraph">
                        <wp:posOffset>0</wp:posOffset>
                      </wp:positionV>
                      <wp:extent cx="76200" cy="28575"/>
                      <wp:effectExtent l="19050" t="19050" r="19050" b="28575"/>
                      <wp:wrapNone/>
                      <wp:docPr id="7662" name="Text Box 2856">
                        <a:extLst xmlns:a="http://schemas.openxmlformats.org/drawingml/2006/main">
                          <a:ext uri="{FF2B5EF4-FFF2-40B4-BE49-F238E27FC236}">
                            <a16:creationId xmlns:a16="http://schemas.microsoft.com/office/drawing/2014/main" id="{00000000-0008-0000-0000-0000E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39CBB" id="Text Box 2856" o:spid="_x0000_s1026" type="#_x0000_t202" style="position:absolute;margin-left:0;margin-top:0;width:6pt;height:2.25pt;z-index:2507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09504" behindDoc="0" locked="0" layoutInCell="1" allowOverlap="1" wp14:anchorId="272880E9" wp14:editId="4DA7B8EF">
                      <wp:simplePos x="0" y="0"/>
                      <wp:positionH relativeFrom="column">
                        <wp:posOffset>0</wp:posOffset>
                      </wp:positionH>
                      <wp:positionV relativeFrom="paragraph">
                        <wp:posOffset>0</wp:posOffset>
                      </wp:positionV>
                      <wp:extent cx="76200" cy="28575"/>
                      <wp:effectExtent l="19050" t="19050" r="19050" b="28575"/>
                      <wp:wrapNone/>
                      <wp:docPr id="7663" name="Text Box 2855">
                        <a:extLst xmlns:a="http://schemas.openxmlformats.org/drawingml/2006/main">
                          <a:ext uri="{FF2B5EF4-FFF2-40B4-BE49-F238E27FC236}">
                            <a16:creationId xmlns:a16="http://schemas.microsoft.com/office/drawing/2014/main" id="{00000000-0008-0000-0000-0000E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2548E" id="Text Box 2855" o:spid="_x0000_s1026" type="#_x0000_t202" style="position:absolute;margin-left:0;margin-top:0;width:6pt;height:2.25pt;z-index:2507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0528" behindDoc="0" locked="0" layoutInCell="1" allowOverlap="1" wp14:anchorId="57E63F16" wp14:editId="366E8C8E">
                      <wp:simplePos x="0" y="0"/>
                      <wp:positionH relativeFrom="column">
                        <wp:posOffset>0</wp:posOffset>
                      </wp:positionH>
                      <wp:positionV relativeFrom="paragraph">
                        <wp:posOffset>0</wp:posOffset>
                      </wp:positionV>
                      <wp:extent cx="76200" cy="28575"/>
                      <wp:effectExtent l="19050" t="19050" r="19050" b="28575"/>
                      <wp:wrapNone/>
                      <wp:docPr id="7664" name="Text Box 2854">
                        <a:extLst xmlns:a="http://schemas.openxmlformats.org/drawingml/2006/main">
                          <a:ext uri="{FF2B5EF4-FFF2-40B4-BE49-F238E27FC236}">
                            <a16:creationId xmlns:a16="http://schemas.microsoft.com/office/drawing/2014/main" id="{00000000-0008-0000-0000-0000F0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54CE0" id="Text Box 2854" o:spid="_x0000_s1026" type="#_x0000_t202" style="position:absolute;margin-left:0;margin-top:0;width:6pt;height:2.25pt;z-index:2507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1552" behindDoc="0" locked="0" layoutInCell="1" allowOverlap="1" wp14:anchorId="370F2408" wp14:editId="4A12F45C">
                      <wp:simplePos x="0" y="0"/>
                      <wp:positionH relativeFrom="column">
                        <wp:posOffset>0</wp:posOffset>
                      </wp:positionH>
                      <wp:positionV relativeFrom="paragraph">
                        <wp:posOffset>0</wp:posOffset>
                      </wp:positionV>
                      <wp:extent cx="76200" cy="28575"/>
                      <wp:effectExtent l="19050" t="19050" r="19050" b="28575"/>
                      <wp:wrapNone/>
                      <wp:docPr id="7665" name="Text Box 2853">
                        <a:extLst xmlns:a="http://schemas.openxmlformats.org/drawingml/2006/main">
                          <a:ext uri="{FF2B5EF4-FFF2-40B4-BE49-F238E27FC236}">
                            <a16:creationId xmlns:a16="http://schemas.microsoft.com/office/drawing/2014/main" id="{00000000-0008-0000-0000-0000F1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CBC98" id="Text Box 2853" o:spid="_x0000_s1026" type="#_x0000_t202" style="position:absolute;margin-left:0;margin-top:0;width:6pt;height:2.25pt;z-index:2507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2576" behindDoc="0" locked="0" layoutInCell="1" allowOverlap="1" wp14:anchorId="5AE6161B" wp14:editId="54353FEB">
                      <wp:simplePos x="0" y="0"/>
                      <wp:positionH relativeFrom="column">
                        <wp:posOffset>0</wp:posOffset>
                      </wp:positionH>
                      <wp:positionV relativeFrom="paragraph">
                        <wp:posOffset>0</wp:posOffset>
                      </wp:positionV>
                      <wp:extent cx="76200" cy="28575"/>
                      <wp:effectExtent l="19050" t="19050" r="19050" b="28575"/>
                      <wp:wrapNone/>
                      <wp:docPr id="7666" name="Text Box 2852">
                        <a:extLst xmlns:a="http://schemas.openxmlformats.org/drawingml/2006/main">
                          <a:ext uri="{FF2B5EF4-FFF2-40B4-BE49-F238E27FC236}">
                            <a16:creationId xmlns:a16="http://schemas.microsoft.com/office/drawing/2014/main" id="{00000000-0008-0000-0000-0000F2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0A63C" id="Text Box 2852" o:spid="_x0000_s1026" type="#_x0000_t202" style="position:absolute;margin-left:0;margin-top:0;width:6pt;height:2.25pt;z-index:2507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3600" behindDoc="0" locked="0" layoutInCell="1" allowOverlap="1" wp14:anchorId="47EAE36C" wp14:editId="19E1F3B0">
                      <wp:simplePos x="0" y="0"/>
                      <wp:positionH relativeFrom="column">
                        <wp:posOffset>0</wp:posOffset>
                      </wp:positionH>
                      <wp:positionV relativeFrom="paragraph">
                        <wp:posOffset>0</wp:posOffset>
                      </wp:positionV>
                      <wp:extent cx="76200" cy="28575"/>
                      <wp:effectExtent l="19050" t="19050" r="19050" b="28575"/>
                      <wp:wrapNone/>
                      <wp:docPr id="7667" name="Text Box 2851">
                        <a:extLst xmlns:a="http://schemas.openxmlformats.org/drawingml/2006/main">
                          <a:ext uri="{FF2B5EF4-FFF2-40B4-BE49-F238E27FC236}">
                            <a16:creationId xmlns:a16="http://schemas.microsoft.com/office/drawing/2014/main" id="{00000000-0008-0000-0000-0000F3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CA3F7" id="Text Box 2851" o:spid="_x0000_s1026" type="#_x0000_t202" style="position:absolute;margin-left:0;margin-top:0;width:6pt;height:2.25pt;z-index:2507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4624" behindDoc="0" locked="0" layoutInCell="1" allowOverlap="1" wp14:anchorId="1923895E" wp14:editId="0C4E6E33">
                      <wp:simplePos x="0" y="0"/>
                      <wp:positionH relativeFrom="column">
                        <wp:posOffset>0</wp:posOffset>
                      </wp:positionH>
                      <wp:positionV relativeFrom="paragraph">
                        <wp:posOffset>0</wp:posOffset>
                      </wp:positionV>
                      <wp:extent cx="76200" cy="28575"/>
                      <wp:effectExtent l="19050" t="19050" r="19050" b="28575"/>
                      <wp:wrapNone/>
                      <wp:docPr id="7668" name="Text Box 2850">
                        <a:extLst xmlns:a="http://schemas.openxmlformats.org/drawingml/2006/main">
                          <a:ext uri="{FF2B5EF4-FFF2-40B4-BE49-F238E27FC236}">
                            <a16:creationId xmlns:a16="http://schemas.microsoft.com/office/drawing/2014/main" id="{00000000-0008-0000-0000-0000F4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532F0" id="Text Box 2850" o:spid="_x0000_s1026" type="#_x0000_t202" style="position:absolute;margin-left:0;margin-top:0;width:6pt;height:2.25pt;z-index:2507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5648" behindDoc="0" locked="0" layoutInCell="1" allowOverlap="1" wp14:anchorId="03599A8B" wp14:editId="37E6440A">
                      <wp:simplePos x="0" y="0"/>
                      <wp:positionH relativeFrom="column">
                        <wp:posOffset>0</wp:posOffset>
                      </wp:positionH>
                      <wp:positionV relativeFrom="paragraph">
                        <wp:posOffset>0</wp:posOffset>
                      </wp:positionV>
                      <wp:extent cx="76200" cy="28575"/>
                      <wp:effectExtent l="19050" t="19050" r="19050" b="28575"/>
                      <wp:wrapNone/>
                      <wp:docPr id="7669" name="Text Box 2849">
                        <a:extLst xmlns:a="http://schemas.openxmlformats.org/drawingml/2006/main">
                          <a:ext uri="{FF2B5EF4-FFF2-40B4-BE49-F238E27FC236}">
                            <a16:creationId xmlns:a16="http://schemas.microsoft.com/office/drawing/2014/main" id="{00000000-0008-0000-0000-0000F5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FF8D9" id="Text Box 2849" o:spid="_x0000_s1026" type="#_x0000_t202" style="position:absolute;margin-left:0;margin-top:0;width:6pt;height:2.25pt;z-index:2507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6672" behindDoc="0" locked="0" layoutInCell="1" allowOverlap="1" wp14:anchorId="1F8A6D3D" wp14:editId="17CCFF3D">
                      <wp:simplePos x="0" y="0"/>
                      <wp:positionH relativeFrom="column">
                        <wp:posOffset>0</wp:posOffset>
                      </wp:positionH>
                      <wp:positionV relativeFrom="paragraph">
                        <wp:posOffset>0</wp:posOffset>
                      </wp:positionV>
                      <wp:extent cx="76200" cy="28575"/>
                      <wp:effectExtent l="19050" t="19050" r="19050" b="28575"/>
                      <wp:wrapNone/>
                      <wp:docPr id="7670" name="Text Box 2848">
                        <a:extLst xmlns:a="http://schemas.openxmlformats.org/drawingml/2006/main">
                          <a:ext uri="{FF2B5EF4-FFF2-40B4-BE49-F238E27FC236}">
                            <a16:creationId xmlns:a16="http://schemas.microsoft.com/office/drawing/2014/main" id="{00000000-0008-0000-0000-0000F6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CB6DAD" id="Text Box 2848" o:spid="_x0000_s1026" type="#_x0000_t202" style="position:absolute;margin-left:0;margin-top:0;width:6pt;height:2.25pt;z-index:2507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7696" behindDoc="0" locked="0" layoutInCell="1" allowOverlap="1" wp14:anchorId="1C8D6D1E" wp14:editId="2E688534">
                      <wp:simplePos x="0" y="0"/>
                      <wp:positionH relativeFrom="column">
                        <wp:posOffset>0</wp:posOffset>
                      </wp:positionH>
                      <wp:positionV relativeFrom="paragraph">
                        <wp:posOffset>0</wp:posOffset>
                      </wp:positionV>
                      <wp:extent cx="76200" cy="28575"/>
                      <wp:effectExtent l="19050" t="19050" r="19050" b="28575"/>
                      <wp:wrapNone/>
                      <wp:docPr id="7671" name="Text Box 2847">
                        <a:extLst xmlns:a="http://schemas.openxmlformats.org/drawingml/2006/main">
                          <a:ext uri="{FF2B5EF4-FFF2-40B4-BE49-F238E27FC236}">
                            <a16:creationId xmlns:a16="http://schemas.microsoft.com/office/drawing/2014/main" id="{00000000-0008-0000-0000-0000F7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FF633" id="Text Box 2847" o:spid="_x0000_s1026" type="#_x0000_t202" style="position:absolute;margin-left:0;margin-top:0;width:6pt;height:2.25pt;z-index:2507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8720" behindDoc="0" locked="0" layoutInCell="1" allowOverlap="1" wp14:anchorId="789FD4F6" wp14:editId="7ACADEA6">
                      <wp:simplePos x="0" y="0"/>
                      <wp:positionH relativeFrom="column">
                        <wp:posOffset>0</wp:posOffset>
                      </wp:positionH>
                      <wp:positionV relativeFrom="paragraph">
                        <wp:posOffset>0</wp:posOffset>
                      </wp:positionV>
                      <wp:extent cx="76200" cy="28575"/>
                      <wp:effectExtent l="19050" t="19050" r="19050" b="28575"/>
                      <wp:wrapNone/>
                      <wp:docPr id="7672" name="Text Box 2846">
                        <a:extLst xmlns:a="http://schemas.openxmlformats.org/drawingml/2006/main">
                          <a:ext uri="{FF2B5EF4-FFF2-40B4-BE49-F238E27FC236}">
                            <a16:creationId xmlns:a16="http://schemas.microsoft.com/office/drawing/2014/main" id="{00000000-0008-0000-0000-0000F8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B2395" id="Text Box 2846" o:spid="_x0000_s1026" type="#_x0000_t202" style="position:absolute;margin-left:0;margin-top:0;width:6pt;height:2.25pt;z-index:2507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19744" behindDoc="0" locked="0" layoutInCell="1" allowOverlap="1" wp14:anchorId="26B9E2FF" wp14:editId="53CC8070">
                      <wp:simplePos x="0" y="0"/>
                      <wp:positionH relativeFrom="column">
                        <wp:posOffset>0</wp:posOffset>
                      </wp:positionH>
                      <wp:positionV relativeFrom="paragraph">
                        <wp:posOffset>0</wp:posOffset>
                      </wp:positionV>
                      <wp:extent cx="76200" cy="28575"/>
                      <wp:effectExtent l="19050" t="19050" r="19050" b="28575"/>
                      <wp:wrapNone/>
                      <wp:docPr id="7673" name="Text Box 2845">
                        <a:extLst xmlns:a="http://schemas.openxmlformats.org/drawingml/2006/main">
                          <a:ext uri="{FF2B5EF4-FFF2-40B4-BE49-F238E27FC236}">
                            <a16:creationId xmlns:a16="http://schemas.microsoft.com/office/drawing/2014/main" id="{00000000-0008-0000-0000-0000F9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12FD5" id="Text Box 2845" o:spid="_x0000_s1026" type="#_x0000_t202" style="position:absolute;margin-left:0;margin-top:0;width:6pt;height:2.25pt;z-index:2507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0768" behindDoc="0" locked="0" layoutInCell="1" allowOverlap="1" wp14:anchorId="44460D67" wp14:editId="67682586">
                      <wp:simplePos x="0" y="0"/>
                      <wp:positionH relativeFrom="column">
                        <wp:posOffset>0</wp:posOffset>
                      </wp:positionH>
                      <wp:positionV relativeFrom="paragraph">
                        <wp:posOffset>0</wp:posOffset>
                      </wp:positionV>
                      <wp:extent cx="76200" cy="28575"/>
                      <wp:effectExtent l="19050" t="19050" r="19050" b="28575"/>
                      <wp:wrapNone/>
                      <wp:docPr id="7674" name="Text Box 2844">
                        <a:extLst xmlns:a="http://schemas.openxmlformats.org/drawingml/2006/main">
                          <a:ext uri="{FF2B5EF4-FFF2-40B4-BE49-F238E27FC236}">
                            <a16:creationId xmlns:a16="http://schemas.microsoft.com/office/drawing/2014/main" id="{00000000-0008-0000-0000-0000FA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094C3E" id="Text Box 2844" o:spid="_x0000_s1026" type="#_x0000_t202" style="position:absolute;margin-left:0;margin-top:0;width:6pt;height:2.25pt;z-index:2507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1792" behindDoc="0" locked="0" layoutInCell="1" allowOverlap="1" wp14:anchorId="4E7D0E2C" wp14:editId="2174618B">
                      <wp:simplePos x="0" y="0"/>
                      <wp:positionH relativeFrom="column">
                        <wp:posOffset>0</wp:posOffset>
                      </wp:positionH>
                      <wp:positionV relativeFrom="paragraph">
                        <wp:posOffset>0</wp:posOffset>
                      </wp:positionV>
                      <wp:extent cx="76200" cy="28575"/>
                      <wp:effectExtent l="19050" t="19050" r="19050" b="28575"/>
                      <wp:wrapNone/>
                      <wp:docPr id="7675" name="Text Box 2843">
                        <a:extLst xmlns:a="http://schemas.openxmlformats.org/drawingml/2006/main">
                          <a:ext uri="{FF2B5EF4-FFF2-40B4-BE49-F238E27FC236}">
                            <a16:creationId xmlns:a16="http://schemas.microsoft.com/office/drawing/2014/main" id="{00000000-0008-0000-0000-0000FB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90294C" id="Text Box 2843" o:spid="_x0000_s1026" type="#_x0000_t202" style="position:absolute;margin-left:0;margin-top:0;width:6pt;height:2.25pt;z-index:2507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2816" behindDoc="0" locked="0" layoutInCell="1" allowOverlap="1" wp14:anchorId="2E957B16" wp14:editId="08CEDF80">
                      <wp:simplePos x="0" y="0"/>
                      <wp:positionH relativeFrom="column">
                        <wp:posOffset>0</wp:posOffset>
                      </wp:positionH>
                      <wp:positionV relativeFrom="paragraph">
                        <wp:posOffset>0</wp:posOffset>
                      </wp:positionV>
                      <wp:extent cx="76200" cy="28575"/>
                      <wp:effectExtent l="19050" t="19050" r="19050" b="28575"/>
                      <wp:wrapNone/>
                      <wp:docPr id="7676" name="Text Box 2842">
                        <a:extLst xmlns:a="http://schemas.openxmlformats.org/drawingml/2006/main">
                          <a:ext uri="{FF2B5EF4-FFF2-40B4-BE49-F238E27FC236}">
                            <a16:creationId xmlns:a16="http://schemas.microsoft.com/office/drawing/2014/main" id="{00000000-0008-0000-0000-0000FC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59C17" id="Text Box 2842" o:spid="_x0000_s1026" type="#_x0000_t202" style="position:absolute;margin-left:0;margin-top:0;width:6pt;height:2.25pt;z-index:2507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3840" behindDoc="0" locked="0" layoutInCell="1" allowOverlap="1" wp14:anchorId="379FD14F" wp14:editId="0360E85A">
                      <wp:simplePos x="0" y="0"/>
                      <wp:positionH relativeFrom="column">
                        <wp:posOffset>0</wp:posOffset>
                      </wp:positionH>
                      <wp:positionV relativeFrom="paragraph">
                        <wp:posOffset>0</wp:posOffset>
                      </wp:positionV>
                      <wp:extent cx="76200" cy="28575"/>
                      <wp:effectExtent l="19050" t="19050" r="19050" b="28575"/>
                      <wp:wrapNone/>
                      <wp:docPr id="7677" name="Text Box 2841">
                        <a:extLst xmlns:a="http://schemas.openxmlformats.org/drawingml/2006/main">
                          <a:ext uri="{FF2B5EF4-FFF2-40B4-BE49-F238E27FC236}">
                            <a16:creationId xmlns:a16="http://schemas.microsoft.com/office/drawing/2014/main" id="{00000000-0008-0000-0000-0000FD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31E984" id="Text Box 2841" o:spid="_x0000_s1026" type="#_x0000_t202" style="position:absolute;margin-left:0;margin-top:0;width:6pt;height:2.25pt;z-index:2507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4864" behindDoc="0" locked="0" layoutInCell="1" allowOverlap="1" wp14:anchorId="092DA722" wp14:editId="37BE76AC">
                      <wp:simplePos x="0" y="0"/>
                      <wp:positionH relativeFrom="column">
                        <wp:posOffset>0</wp:posOffset>
                      </wp:positionH>
                      <wp:positionV relativeFrom="paragraph">
                        <wp:posOffset>0</wp:posOffset>
                      </wp:positionV>
                      <wp:extent cx="76200" cy="28575"/>
                      <wp:effectExtent l="19050" t="19050" r="19050" b="28575"/>
                      <wp:wrapNone/>
                      <wp:docPr id="7678" name="Text Box 2840">
                        <a:extLst xmlns:a="http://schemas.openxmlformats.org/drawingml/2006/main">
                          <a:ext uri="{FF2B5EF4-FFF2-40B4-BE49-F238E27FC236}">
                            <a16:creationId xmlns:a16="http://schemas.microsoft.com/office/drawing/2014/main" id="{00000000-0008-0000-0000-0000FE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2804B" id="Text Box 2840" o:spid="_x0000_s1026" type="#_x0000_t202" style="position:absolute;margin-left:0;margin-top:0;width:6pt;height:2.25pt;z-index:2507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5888" behindDoc="0" locked="0" layoutInCell="1" allowOverlap="1" wp14:anchorId="37717840" wp14:editId="20DB843F">
                      <wp:simplePos x="0" y="0"/>
                      <wp:positionH relativeFrom="column">
                        <wp:posOffset>0</wp:posOffset>
                      </wp:positionH>
                      <wp:positionV relativeFrom="paragraph">
                        <wp:posOffset>0</wp:posOffset>
                      </wp:positionV>
                      <wp:extent cx="76200" cy="28575"/>
                      <wp:effectExtent l="19050" t="19050" r="19050" b="28575"/>
                      <wp:wrapNone/>
                      <wp:docPr id="7679" name="Text Box 2839">
                        <a:extLst xmlns:a="http://schemas.openxmlformats.org/drawingml/2006/main">
                          <a:ext uri="{FF2B5EF4-FFF2-40B4-BE49-F238E27FC236}">
                            <a16:creationId xmlns:a16="http://schemas.microsoft.com/office/drawing/2014/main" id="{00000000-0008-0000-0000-0000FF1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C95CA" id="Text Box 2839" o:spid="_x0000_s1026" type="#_x0000_t202" style="position:absolute;margin-left:0;margin-top:0;width:6pt;height:2.25pt;z-index:2507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6912" behindDoc="0" locked="0" layoutInCell="1" allowOverlap="1" wp14:anchorId="171F123C" wp14:editId="206D1D9C">
                      <wp:simplePos x="0" y="0"/>
                      <wp:positionH relativeFrom="column">
                        <wp:posOffset>0</wp:posOffset>
                      </wp:positionH>
                      <wp:positionV relativeFrom="paragraph">
                        <wp:posOffset>0</wp:posOffset>
                      </wp:positionV>
                      <wp:extent cx="76200" cy="28575"/>
                      <wp:effectExtent l="19050" t="19050" r="19050" b="28575"/>
                      <wp:wrapNone/>
                      <wp:docPr id="7680" name="Text Box 2838">
                        <a:extLst xmlns:a="http://schemas.openxmlformats.org/drawingml/2006/main">
                          <a:ext uri="{FF2B5EF4-FFF2-40B4-BE49-F238E27FC236}">
                            <a16:creationId xmlns:a16="http://schemas.microsoft.com/office/drawing/2014/main" id="{00000000-0008-0000-0000-00000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387EDA" id="Text Box 2838" o:spid="_x0000_s1026" type="#_x0000_t202" style="position:absolute;margin-left:0;margin-top:0;width:6pt;height:2.25pt;z-index:2507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7936" behindDoc="0" locked="0" layoutInCell="1" allowOverlap="1" wp14:anchorId="1E0B3940" wp14:editId="1515B068">
                      <wp:simplePos x="0" y="0"/>
                      <wp:positionH relativeFrom="column">
                        <wp:posOffset>0</wp:posOffset>
                      </wp:positionH>
                      <wp:positionV relativeFrom="paragraph">
                        <wp:posOffset>0</wp:posOffset>
                      </wp:positionV>
                      <wp:extent cx="76200" cy="28575"/>
                      <wp:effectExtent l="19050" t="19050" r="19050" b="28575"/>
                      <wp:wrapNone/>
                      <wp:docPr id="7681" name="Text Box 2837">
                        <a:extLst xmlns:a="http://schemas.openxmlformats.org/drawingml/2006/main">
                          <a:ext uri="{FF2B5EF4-FFF2-40B4-BE49-F238E27FC236}">
                            <a16:creationId xmlns:a16="http://schemas.microsoft.com/office/drawing/2014/main" id="{00000000-0008-0000-0000-00000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3F4F0" id="Text Box 2837" o:spid="_x0000_s1026" type="#_x0000_t202" style="position:absolute;margin-left:0;margin-top:0;width:6pt;height:2.25pt;z-index:2507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8960" behindDoc="0" locked="0" layoutInCell="1" allowOverlap="1" wp14:anchorId="2FA02198" wp14:editId="7C1D4B3D">
                      <wp:simplePos x="0" y="0"/>
                      <wp:positionH relativeFrom="column">
                        <wp:posOffset>0</wp:posOffset>
                      </wp:positionH>
                      <wp:positionV relativeFrom="paragraph">
                        <wp:posOffset>0</wp:posOffset>
                      </wp:positionV>
                      <wp:extent cx="76200" cy="28575"/>
                      <wp:effectExtent l="19050" t="19050" r="19050" b="28575"/>
                      <wp:wrapNone/>
                      <wp:docPr id="7682" name="Text Box 2836">
                        <a:extLst xmlns:a="http://schemas.openxmlformats.org/drawingml/2006/main">
                          <a:ext uri="{FF2B5EF4-FFF2-40B4-BE49-F238E27FC236}">
                            <a16:creationId xmlns:a16="http://schemas.microsoft.com/office/drawing/2014/main" id="{00000000-0008-0000-0000-00000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227C58" id="Text Box 2836" o:spid="_x0000_s1026" type="#_x0000_t202" style="position:absolute;margin-left:0;margin-top:0;width:6pt;height:2.25pt;z-index:2507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29984" behindDoc="0" locked="0" layoutInCell="1" allowOverlap="1" wp14:anchorId="2D3599CA" wp14:editId="0ADC4B9D">
                      <wp:simplePos x="0" y="0"/>
                      <wp:positionH relativeFrom="column">
                        <wp:posOffset>0</wp:posOffset>
                      </wp:positionH>
                      <wp:positionV relativeFrom="paragraph">
                        <wp:posOffset>0</wp:posOffset>
                      </wp:positionV>
                      <wp:extent cx="76200" cy="28575"/>
                      <wp:effectExtent l="19050" t="19050" r="19050" b="28575"/>
                      <wp:wrapNone/>
                      <wp:docPr id="7683" name="Text Box 2835">
                        <a:extLst xmlns:a="http://schemas.openxmlformats.org/drawingml/2006/main">
                          <a:ext uri="{FF2B5EF4-FFF2-40B4-BE49-F238E27FC236}">
                            <a16:creationId xmlns:a16="http://schemas.microsoft.com/office/drawing/2014/main" id="{00000000-0008-0000-0000-00000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6F71BB" id="Text Box 2835" o:spid="_x0000_s1026" type="#_x0000_t202" style="position:absolute;margin-left:0;margin-top:0;width:6pt;height:2.25pt;z-index:2507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1008" behindDoc="0" locked="0" layoutInCell="1" allowOverlap="1" wp14:anchorId="7C599E7D" wp14:editId="404D819A">
                      <wp:simplePos x="0" y="0"/>
                      <wp:positionH relativeFrom="column">
                        <wp:posOffset>0</wp:posOffset>
                      </wp:positionH>
                      <wp:positionV relativeFrom="paragraph">
                        <wp:posOffset>0</wp:posOffset>
                      </wp:positionV>
                      <wp:extent cx="76200" cy="28575"/>
                      <wp:effectExtent l="19050" t="19050" r="19050" b="28575"/>
                      <wp:wrapNone/>
                      <wp:docPr id="7684" name="Text Box 2834">
                        <a:extLst xmlns:a="http://schemas.openxmlformats.org/drawingml/2006/main">
                          <a:ext uri="{FF2B5EF4-FFF2-40B4-BE49-F238E27FC236}">
                            <a16:creationId xmlns:a16="http://schemas.microsoft.com/office/drawing/2014/main" id="{00000000-0008-0000-0000-00000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7D51D" id="Text Box 2834" o:spid="_x0000_s1026" type="#_x0000_t202" style="position:absolute;margin-left:0;margin-top:0;width:6pt;height:2.25pt;z-index:2507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2032" behindDoc="0" locked="0" layoutInCell="1" allowOverlap="1" wp14:anchorId="152225E3" wp14:editId="7871DA4B">
                      <wp:simplePos x="0" y="0"/>
                      <wp:positionH relativeFrom="column">
                        <wp:posOffset>0</wp:posOffset>
                      </wp:positionH>
                      <wp:positionV relativeFrom="paragraph">
                        <wp:posOffset>0</wp:posOffset>
                      </wp:positionV>
                      <wp:extent cx="76200" cy="28575"/>
                      <wp:effectExtent l="19050" t="19050" r="19050" b="28575"/>
                      <wp:wrapNone/>
                      <wp:docPr id="7685" name="Text Box 2833">
                        <a:extLst xmlns:a="http://schemas.openxmlformats.org/drawingml/2006/main">
                          <a:ext uri="{FF2B5EF4-FFF2-40B4-BE49-F238E27FC236}">
                            <a16:creationId xmlns:a16="http://schemas.microsoft.com/office/drawing/2014/main" id="{00000000-0008-0000-0000-00000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DE3B5" id="Text Box 2833" o:spid="_x0000_s1026" type="#_x0000_t202" style="position:absolute;margin-left:0;margin-top:0;width:6pt;height:2.25pt;z-index:2507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3056" behindDoc="0" locked="0" layoutInCell="1" allowOverlap="1" wp14:anchorId="5A142E56" wp14:editId="42D057EC">
                      <wp:simplePos x="0" y="0"/>
                      <wp:positionH relativeFrom="column">
                        <wp:posOffset>0</wp:posOffset>
                      </wp:positionH>
                      <wp:positionV relativeFrom="paragraph">
                        <wp:posOffset>0</wp:posOffset>
                      </wp:positionV>
                      <wp:extent cx="76200" cy="28575"/>
                      <wp:effectExtent l="19050" t="19050" r="19050" b="28575"/>
                      <wp:wrapNone/>
                      <wp:docPr id="7686" name="Text Box 2832">
                        <a:extLst xmlns:a="http://schemas.openxmlformats.org/drawingml/2006/main">
                          <a:ext uri="{FF2B5EF4-FFF2-40B4-BE49-F238E27FC236}">
                            <a16:creationId xmlns:a16="http://schemas.microsoft.com/office/drawing/2014/main" id="{00000000-0008-0000-0000-00000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1323F" id="Text Box 2832" o:spid="_x0000_s1026" type="#_x0000_t202" style="position:absolute;margin-left:0;margin-top:0;width:6pt;height:2.25pt;z-index:2507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4080" behindDoc="0" locked="0" layoutInCell="1" allowOverlap="1" wp14:anchorId="53426DE9" wp14:editId="4DC9C922">
                      <wp:simplePos x="0" y="0"/>
                      <wp:positionH relativeFrom="column">
                        <wp:posOffset>0</wp:posOffset>
                      </wp:positionH>
                      <wp:positionV relativeFrom="paragraph">
                        <wp:posOffset>0</wp:posOffset>
                      </wp:positionV>
                      <wp:extent cx="76200" cy="28575"/>
                      <wp:effectExtent l="19050" t="19050" r="19050" b="28575"/>
                      <wp:wrapNone/>
                      <wp:docPr id="7687" name="Text Box 2831">
                        <a:extLst xmlns:a="http://schemas.openxmlformats.org/drawingml/2006/main">
                          <a:ext uri="{FF2B5EF4-FFF2-40B4-BE49-F238E27FC236}">
                            <a16:creationId xmlns:a16="http://schemas.microsoft.com/office/drawing/2014/main" id="{00000000-0008-0000-0000-00000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F9424" id="Text Box 2831" o:spid="_x0000_s1026" type="#_x0000_t202" style="position:absolute;margin-left:0;margin-top:0;width:6pt;height:2.25pt;z-index:2507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5104" behindDoc="0" locked="0" layoutInCell="1" allowOverlap="1" wp14:anchorId="367F673A" wp14:editId="5135F35E">
                      <wp:simplePos x="0" y="0"/>
                      <wp:positionH relativeFrom="column">
                        <wp:posOffset>0</wp:posOffset>
                      </wp:positionH>
                      <wp:positionV relativeFrom="paragraph">
                        <wp:posOffset>0</wp:posOffset>
                      </wp:positionV>
                      <wp:extent cx="76200" cy="28575"/>
                      <wp:effectExtent l="19050" t="19050" r="19050" b="28575"/>
                      <wp:wrapNone/>
                      <wp:docPr id="7688" name="Text Box 2830">
                        <a:extLst xmlns:a="http://schemas.openxmlformats.org/drawingml/2006/main">
                          <a:ext uri="{FF2B5EF4-FFF2-40B4-BE49-F238E27FC236}">
                            <a16:creationId xmlns:a16="http://schemas.microsoft.com/office/drawing/2014/main" id="{00000000-0008-0000-0000-00000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57B09" id="Text Box 2830" o:spid="_x0000_s1026" type="#_x0000_t202" style="position:absolute;margin-left:0;margin-top:0;width:6pt;height:2.25pt;z-index:2507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6128" behindDoc="0" locked="0" layoutInCell="1" allowOverlap="1" wp14:anchorId="50A7DEE8" wp14:editId="1DC64B12">
                      <wp:simplePos x="0" y="0"/>
                      <wp:positionH relativeFrom="column">
                        <wp:posOffset>0</wp:posOffset>
                      </wp:positionH>
                      <wp:positionV relativeFrom="paragraph">
                        <wp:posOffset>0</wp:posOffset>
                      </wp:positionV>
                      <wp:extent cx="76200" cy="28575"/>
                      <wp:effectExtent l="19050" t="19050" r="19050" b="28575"/>
                      <wp:wrapNone/>
                      <wp:docPr id="7689" name="Text Box 2829">
                        <a:extLst xmlns:a="http://schemas.openxmlformats.org/drawingml/2006/main">
                          <a:ext uri="{FF2B5EF4-FFF2-40B4-BE49-F238E27FC236}">
                            <a16:creationId xmlns:a16="http://schemas.microsoft.com/office/drawing/2014/main" id="{00000000-0008-0000-0000-00000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9B8FA6" id="Text Box 2829" o:spid="_x0000_s1026" type="#_x0000_t202" style="position:absolute;margin-left:0;margin-top:0;width:6pt;height:2.25pt;z-index:2507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7152" behindDoc="0" locked="0" layoutInCell="1" allowOverlap="1" wp14:anchorId="531F4505" wp14:editId="5B3AB6EC">
                      <wp:simplePos x="0" y="0"/>
                      <wp:positionH relativeFrom="column">
                        <wp:posOffset>0</wp:posOffset>
                      </wp:positionH>
                      <wp:positionV relativeFrom="paragraph">
                        <wp:posOffset>0</wp:posOffset>
                      </wp:positionV>
                      <wp:extent cx="76200" cy="28575"/>
                      <wp:effectExtent l="19050" t="19050" r="19050" b="28575"/>
                      <wp:wrapNone/>
                      <wp:docPr id="7690" name="Text Box 2828">
                        <a:extLst xmlns:a="http://schemas.openxmlformats.org/drawingml/2006/main">
                          <a:ext uri="{FF2B5EF4-FFF2-40B4-BE49-F238E27FC236}">
                            <a16:creationId xmlns:a16="http://schemas.microsoft.com/office/drawing/2014/main" id="{00000000-0008-0000-0000-00000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786FC" id="Text Box 2828" o:spid="_x0000_s1026" type="#_x0000_t202" style="position:absolute;margin-left:0;margin-top:0;width:6pt;height:2.25pt;z-index:2507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8176" behindDoc="0" locked="0" layoutInCell="1" allowOverlap="1" wp14:anchorId="71A7A961" wp14:editId="76885D37">
                      <wp:simplePos x="0" y="0"/>
                      <wp:positionH relativeFrom="column">
                        <wp:posOffset>0</wp:posOffset>
                      </wp:positionH>
                      <wp:positionV relativeFrom="paragraph">
                        <wp:posOffset>0</wp:posOffset>
                      </wp:positionV>
                      <wp:extent cx="76200" cy="28575"/>
                      <wp:effectExtent l="19050" t="19050" r="19050" b="28575"/>
                      <wp:wrapNone/>
                      <wp:docPr id="7691" name="Text Box 2827">
                        <a:extLst xmlns:a="http://schemas.openxmlformats.org/drawingml/2006/main">
                          <a:ext uri="{FF2B5EF4-FFF2-40B4-BE49-F238E27FC236}">
                            <a16:creationId xmlns:a16="http://schemas.microsoft.com/office/drawing/2014/main" id="{00000000-0008-0000-0000-00000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9919B" id="Text Box 2827" o:spid="_x0000_s1026" type="#_x0000_t202" style="position:absolute;margin-left:0;margin-top:0;width:6pt;height:2.25pt;z-index:2507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39200" behindDoc="0" locked="0" layoutInCell="1" allowOverlap="1" wp14:anchorId="4819E2E7" wp14:editId="686CECE1">
                      <wp:simplePos x="0" y="0"/>
                      <wp:positionH relativeFrom="column">
                        <wp:posOffset>0</wp:posOffset>
                      </wp:positionH>
                      <wp:positionV relativeFrom="paragraph">
                        <wp:posOffset>0</wp:posOffset>
                      </wp:positionV>
                      <wp:extent cx="76200" cy="28575"/>
                      <wp:effectExtent l="19050" t="19050" r="19050" b="28575"/>
                      <wp:wrapNone/>
                      <wp:docPr id="7692" name="Text Box 2826">
                        <a:extLst xmlns:a="http://schemas.openxmlformats.org/drawingml/2006/main">
                          <a:ext uri="{FF2B5EF4-FFF2-40B4-BE49-F238E27FC236}">
                            <a16:creationId xmlns:a16="http://schemas.microsoft.com/office/drawing/2014/main" id="{00000000-0008-0000-0000-00000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72A2D3" id="Text Box 2826" o:spid="_x0000_s1026" type="#_x0000_t202" style="position:absolute;margin-left:0;margin-top:0;width:6pt;height:2.25pt;z-index:2507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0224" behindDoc="0" locked="0" layoutInCell="1" allowOverlap="1" wp14:anchorId="24228AB7" wp14:editId="35C87524">
                      <wp:simplePos x="0" y="0"/>
                      <wp:positionH relativeFrom="column">
                        <wp:posOffset>0</wp:posOffset>
                      </wp:positionH>
                      <wp:positionV relativeFrom="paragraph">
                        <wp:posOffset>0</wp:posOffset>
                      </wp:positionV>
                      <wp:extent cx="76200" cy="28575"/>
                      <wp:effectExtent l="19050" t="19050" r="19050" b="28575"/>
                      <wp:wrapNone/>
                      <wp:docPr id="7693" name="Text Box 2825">
                        <a:extLst xmlns:a="http://schemas.openxmlformats.org/drawingml/2006/main">
                          <a:ext uri="{FF2B5EF4-FFF2-40B4-BE49-F238E27FC236}">
                            <a16:creationId xmlns:a16="http://schemas.microsoft.com/office/drawing/2014/main" id="{00000000-0008-0000-0000-00000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A9258" id="Text Box 2825" o:spid="_x0000_s1026" type="#_x0000_t202" style="position:absolute;margin-left:0;margin-top:0;width:6pt;height:2.25pt;z-index:2507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1248" behindDoc="0" locked="0" layoutInCell="1" allowOverlap="1" wp14:anchorId="5C305D4E" wp14:editId="6642B427">
                      <wp:simplePos x="0" y="0"/>
                      <wp:positionH relativeFrom="column">
                        <wp:posOffset>0</wp:posOffset>
                      </wp:positionH>
                      <wp:positionV relativeFrom="paragraph">
                        <wp:posOffset>0</wp:posOffset>
                      </wp:positionV>
                      <wp:extent cx="76200" cy="28575"/>
                      <wp:effectExtent l="19050" t="19050" r="19050" b="28575"/>
                      <wp:wrapNone/>
                      <wp:docPr id="7694" name="Text Box 2824">
                        <a:extLst xmlns:a="http://schemas.openxmlformats.org/drawingml/2006/main">
                          <a:ext uri="{FF2B5EF4-FFF2-40B4-BE49-F238E27FC236}">
                            <a16:creationId xmlns:a16="http://schemas.microsoft.com/office/drawing/2014/main" id="{00000000-0008-0000-0000-00000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A0759" id="Text Box 2824" o:spid="_x0000_s1026" type="#_x0000_t202" style="position:absolute;margin-left:0;margin-top:0;width:6pt;height:2.25pt;z-index:2507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2272" behindDoc="0" locked="0" layoutInCell="1" allowOverlap="1" wp14:anchorId="46785679" wp14:editId="28062059">
                      <wp:simplePos x="0" y="0"/>
                      <wp:positionH relativeFrom="column">
                        <wp:posOffset>0</wp:posOffset>
                      </wp:positionH>
                      <wp:positionV relativeFrom="paragraph">
                        <wp:posOffset>0</wp:posOffset>
                      </wp:positionV>
                      <wp:extent cx="76200" cy="28575"/>
                      <wp:effectExtent l="19050" t="19050" r="19050" b="28575"/>
                      <wp:wrapNone/>
                      <wp:docPr id="7695" name="Text Box 2823">
                        <a:extLst xmlns:a="http://schemas.openxmlformats.org/drawingml/2006/main">
                          <a:ext uri="{FF2B5EF4-FFF2-40B4-BE49-F238E27FC236}">
                            <a16:creationId xmlns:a16="http://schemas.microsoft.com/office/drawing/2014/main" id="{00000000-0008-0000-0000-00000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700EE" id="Text Box 2823" o:spid="_x0000_s1026" type="#_x0000_t202" style="position:absolute;margin-left:0;margin-top:0;width:6pt;height:2.25pt;z-index:2507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3296" behindDoc="0" locked="0" layoutInCell="1" allowOverlap="1" wp14:anchorId="119A3155" wp14:editId="0E13CA8E">
                      <wp:simplePos x="0" y="0"/>
                      <wp:positionH relativeFrom="column">
                        <wp:posOffset>0</wp:posOffset>
                      </wp:positionH>
                      <wp:positionV relativeFrom="paragraph">
                        <wp:posOffset>0</wp:posOffset>
                      </wp:positionV>
                      <wp:extent cx="76200" cy="28575"/>
                      <wp:effectExtent l="19050" t="19050" r="19050" b="28575"/>
                      <wp:wrapNone/>
                      <wp:docPr id="7696" name="Text Box 2822">
                        <a:extLst xmlns:a="http://schemas.openxmlformats.org/drawingml/2006/main">
                          <a:ext uri="{FF2B5EF4-FFF2-40B4-BE49-F238E27FC236}">
                            <a16:creationId xmlns:a16="http://schemas.microsoft.com/office/drawing/2014/main" id="{00000000-0008-0000-0000-00001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D985C" id="Text Box 2822" o:spid="_x0000_s1026" type="#_x0000_t202" style="position:absolute;margin-left:0;margin-top:0;width:6pt;height:2.25pt;z-index:2507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4320" behindDoc="0" locked="0" layoutInCell="1" allowOverlap="1" wp14:anchorId="63634765" wp14:editId="284E635C">
                      <wp:simplePos x="0" y="0"/>
                      <wp:positionH relativeFrom="column">
                        <wp:posOffset>0</wp:posOffset>
                      </wp:positionH>
                      <wp:positionV relativeFrom="paragraph">
                        <wp:posOffset>0</wp:posOffset>
                      </wp:positionV>
                      <wp:extent cx="76200" cy="28575"/>
                      <wp:effectExtent l="19050" t="19050" r="19050" b="28575"/>
                      <wp:wrapNone/>
                      <wp:docPr id="7697" name="Text Box 2821">
                        <a:extLst xmlns:a="http://schemas.openxmlformats.org/drawingml/2006/main">
                          <a:ext uri="{FF2B5EF4-FFF2-40B4-BE49-F238E27FC236}">
                            <a16:creationId xmlns:a16="http://schemas.microsoft.com/office/drawing/2014/main" id="{00000000-0008-0000-0000-00001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AD0F2" id="Text Box 2821" o:spid="_x0000_s1026" type="#_x0000_t202" style="position:absolute;margin-left:0;margin-top:0;width:6pt;height:2.25pt;z-index:2507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5344" behindDoc="0" locked="0" layoutInCell="1" allowOverlap="1" wp14:anchorId="72B6CC66" wp14:editId="6246759F">
                      <wp:simplePos x="0" y="0"/>
                      <wp:positionH relativeFrom="column">
                        <wp:posOffset>0</wp:posOffset>
                      </wp:positionH>
                      <wp:positionV relativeFrom="paragraph">
                        <wp:posOffset>0</wp:posOffset>
                      </wp:positionV>
                      <wp:extent cx="76200" cy="28575"/>
                      <wp:effectExtent l="19050" t="19050" r="19050" b="28575"/>
                      <wp:wrapNone/>
                      <wp:docPr id="7698" name="Text Box 2820">
                        <a:extLst xmlns:a="http://schemas.openxmlformats.org/drawingml/2006/main">
                          <a:ext uri="{FF2B5EF4-FFF2-40B4-BE49-F238E27FC236}">
                            <a16:creationId xmlns:a16="http://schemas.microsoft.com/office/drawing/2014/main" id="{00000000-0008-0000-0000-00001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C2ACF" id="Text Box 2820" o:spid="_x0000_s1026" type="#_x0000_t202" style="position:absolute;margin-left:0;margin-top:0;width:6pt;height:2.25pt;z-index:2507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6368" behindDoc="0" locked="0" layoutInCell="1" allowOverlap="1" wp14:anchorId="69CC55AB" wp14:editId="441B2D41">
                      <wp:simplePos x="0" y="0"/>
                      <wp:positionH relativeFrom="column">
                        <wp:posOffset>0</wp:posOffset>
                      </wp:positionH>
                      <wp:positionV relativeFrom="paragraph">
                        <wp:posOffset>0</wp:posOffset>
                      </wp:positionV>
                      <wp:extent cx="76200" cy="28575"/>
                      <wp:effectExtent l="19050" t="19050" r="19050" b="28575"/>
                      <wp:wrapNone/>
                      <wp:docPr id="7699" name="Text Box 2819">
                        <a:extLst xmlns:a="http://schemas.openxmlformats.org/drawingml/2006/main">
                          <a:ext uri="{FF2B5EF4-FFF2-40B4-BE49-F238E27FC236}">
                            <a16:creationId xmlns:a16="http://schemas.microsoft.com/office/drawing/2014/main" id="{00000000-0008-0000-0000-00001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AC298" id="Text Box 2819" o:spid="_x0000_s1026" type="#_x0000_t202" style="position:absolute;margin-left:0;margin-top:0;width:6pt;height:2.25pt;z-index:2507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7392" behindDoc="0" locked="0" layoutInCell="1" allowOverlap="1" wp14:anchorId="5EFF819F" wp14:editId="61A3DDF1">
                      <wp:simplePos x="0" y="0"/>
                      <wp:positionH relativeFrom="column">
                        <wp:posOffset>0</wp:posOffset>
                      </wp:positionH>
                      <wp:positionV relativeFrom="paragraph">
                        <wp:posOffset>0</wp:posOffset>
                      </wp:positionV>
                      <wp:extent cx="76200" cy="28575"/>
                      <wp:effectExtent l="19050" t="19050" r="19050" b="28575"/>
                      <wp:wrapNone/>
                      <wp:docPr id="7700" name="Text Box 2818">
                        <a:extLst xmlns:a="http://schemas.openxmlformats.org/drawingml/2006/main">
                          <a:ext uri="{FF2B5EF4-FFF2-40B4-BE49-F238E27FC236}">
                            <a16:creationId xmlns:a16="http://schemas.microsoft.com/office/drawing/2014/main" id="{00000000-0008-0000-0000-00001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4CFE3" id="Text Box 2818" o:spid="_x0000_s1026" type="#_x0000_t202" style="position:absolute;margin-left:0;margin-top:0;width:6pt;height:2.25pt;z-index:2507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8416" behindDoc="0" locked="0" layoutInCell="1" allowOverlap="1" wp14:anchorId="0B1C9E4F" wp14:editId="668663C1">
                      <wp:simplePos x="0" y="0"/>
                      <wp:positionH relativeFrom="column">
                        <wp:posOffset>0</wp:posOffset>
                      </wp:positionH>
                      <wp:positionV relativeFrom="paragraph">
                        <wp:posOffset>0</wp:posOffset>
                      </wp:positionV>
                      <wp:extent cx="76200" cy="28575"/>
                      <wp:effectExtent l="19050" t="19050" r="19050" b="28575"/>
                      <wp:wrapNone/>
                      <wp:docPr id="7701" name="Text Box 2817">
                        <a:extLst xmlns:a="http://schemas.openxmlformats.org/drawingml/2006/main">
                          <a:ext uri="{FF2B5EF4-FFF2-40B4-BE49-F238E27FC236}">
                            <a16:creationId xmlns:a16="http://schemas.microsoft.com/office/drawing/2014/main" id="{00000000-0008-0000-0000-00001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ADD96" id="Text Box 2817" o:spid="_x0000_s1026" type="#_x0000_t202" style="position:absolute;margin-left:0;margin-top:0;width:6pt;height:2.25pt;z-index:2507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49440" behindDoc="0" locked="0" layoutInCell="1" allowOverlap="1" wp14:anchorId="63F2059A" wp14:editId="4CADD0F5">
                      <wp:simplePos x="0" y="0"/>
                      <wp:positionH relativeFrom="column">
                        <wp:posOffset>0</wp:posOffset>
                      </wp:positionH>
                      <wp:positionV relativeFrom="paragraph">
                        <wp:posOffset>0</wp:posOffset>
                      </wp:positionV>
                      <wp:extent cx="76200" cy="28575"/>
                      <wp:effectExtent l="19050" t="19050" r="19050" b="28575"/>
                      <wp:wrapNone/>
                      <wp:docPr id="7702" name="Text Box 2816">
                        <a:extLst xmlns:a="http://schemas.openxmlformats.org/drawingml/2006/main">
                          <a:ext uri="{FF2B5EF4-FFF2-40B4-BE49-F238E27FC236}">
                            <a16:creationId xmlns:a16="http://schemas.microsoft.com/office/drawing/2014/main" id="{00000000-0008-0000-0000-00001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7C511" id="Text Box 2816" o:spid="_x0000_s1026" type="#_x0000_t202" style="position:absolute;margin-left:0;margin-top:0;width:6pt;height:2.25pt;z-index:2507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0464" behindDoc="0" locked="0" layoutInCell="1" allowOverlap="1" wp14:anchorId="56CDDB08" wp14:editId="43362BC8">
                      <wp:simplePos x="0" y="0"/>
                      <wp:positionH relativeFrom="column">
                        <wp:posOffset>0</wp:posOffset>
                      </wp:positionH>
                      <wp:positionV relativeFrom="paragraph">
                        <wp:posOffset>0</wp:posOffset>
                      </wp:positionV>
                      <wp:extent cx="76200" cy="28575"/>
                      <wp:effectExtent l="19050" t="19050" r="19050" b="28575"/>
                      <wp:wrapNone/>
                      <wp:docPr id="7703" name="Text Box 2815">
                        <a:extLst xmlns:a="http://schemas.openxmlformats.org/drawingml/2006/main">
                          <a:ext uri="{FF2B5EF4-FFF2-40B4-BE49-F238E27FC236}">
                            <a16:creationId xmlns:a16="http://schemas.microsoft.com/office/drawing/2014/main" id="{00000000-0008-0000-0000-00001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4BCB4" id="Text Box 2815" o:spid="_x0000_s1026" type="#_x0000_t202" style="position:absolute;margin-left:0;margin-top:0;width:6pt;height:2.25pt;z-index:2507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1488" behindDoc="0" locked="0" layoutInCell="1" allowOverlap="1" wp14:anchorId="3258A5F0" wp14:editId="103A7D43">
                      <wp:simplePos x="0" y="0"/>
                      <wp:positionH relativeFrom="column">
                        <wp:posOffset>0</wp:posOffset>
                      </wp:positionH>
                      <wp:positionV relativeFrom="paragraph">
                        <wp:posOffset>0</wp:posOffset>
                      </wp:positionV>
                      <wp:extent cx="76200" cy="28575"/>
                      <wp:effectExtent l="19050" t="19050" r="19050" b="28575"/>
                      <wp:wrapNone/>
                      <wp:docPr id="7704" name="Text Box 2814">
                        <a:extLst xmlns:a="http://schemas.openxmlformats.org/drawingml/2006/main">
                          <a:ext uri="{FF2B5EF4-FFF2-40B4-BE49-F238E27FC236}">
                            <a16:creationId xmlns:a16="http://schemas.microsoft.com/office/drawing/2014/main" id="{00000000-0008-0000-0000-00001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C73132" id="Text Box 2814" o:spid="_x0000_s1026" type="#_x0000_t202" style="position:absolute;margin-left:0;margin-top:0;width:6pt;height:2.25pt;z-index:2507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2512" behindDoc="0" locked="0" layoutInCell="1" allowOverlap="1" wp14:anchorId="0DE2AE79" wp14:editId="2EE43281">
                      <wp:simplePos x="0" y="0"/>
                      <wp:positionH relativeFrom="column">
                        <wp:posOffset>0</wp:posOffset>
                      </wp:positionH>
                      <wp:positionV relativeFrom="paragraph">
                        <wp:posOffset>0</wp:posOffset>
                      </wp:positionV>
                      <wp:extent cx="76200" cy="28575"/>
                      <wp:effectExtent l="19050" t="19050" r="19050" b="28575"/>
                      <wp:wrapNone/>
                      <wp:docPr id="7705" name="Text Box 2813">
                        <a:extLst xmlns:a="http://schemas.openxmlformats.org/drawingml/2006/main">
                          <a:ext uri="{FF2B5EF4-FFF2-40B4-BE49-F238E27FC236}">
                            <a16:creationId xmlns:a16="http://schemas.microsoft.com/office/drawing/2014/main" id="{00000000-0008-0000-0000-00001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E2E35" id="Text Box 2813" o:spid="_x0000_s1026" type="#_x0000_t202" style="position:absolute;margin-left:0;margin-top:0;width:6pt;height:2.25pt;z-index:2507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3536" behindDoc="0" locked="0" layoutInCell="1" allowOverlap="1" wp14:anchorId="4C4C19F8" wp14:editId="03725D6D">
                      <wp:simplePos x="0" y="0"/>
                      <wp:positionH relativeFrom="column">
                        <wp:posOffset>0</wp:posOffset>
                      </wp:positionH>
                      <wp:positionV relativeFrom="paragraph">
                        <wp:posOffset>0</wp:posOffset>
                      </wp:positionV>
                      <wp:extent cx="76200" cy="28575"/>
                      <wp:effectExtent l="19050" t="19050" r="19050" b="28575"/>
                      <wp:wrapNone/>
                      <wp:docPr id="7706" name="Text Box 2812">
                        <a:extLst xmlns:a="http://schemas.openxmlformats.org/drawingml/2006/main">
                          <a:ext uri="{FF2B5EF4-FFF2-40B4-BE49-F238E27FC236}">
                            <a16:creationId xmlns:a16="http://schemas.microsoft.com/office/drawing/2014/main" id="{00000000-0008-0000-0000-00001A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5EE18E" id="Text Box 2812" o:spid="_x0000_s1026" type="#_x0000_t202" style="position:absolute;margin-left:0;margin-top:0;width:6pt;height:2.25pt;z-index:2507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4560" behindDoc="0" locked="0" layoutInCell="1" allowOverlap="1" wp14:anchorId="1E8D19E9" wp14:editId="5576DAEA">
                      <wp:simplePos x="0" y="0"/>
                      <wp:positionH relativeFrom="column">
                        <wp:posOffset>0</wp:posOffset>
                      </wp:positionH>
                      <wp:positionV relativeFrom="paragraph">
                        <wp:posOffset>0</wp:posOffset>
                      </wp:positionV>
                      <wp:extent cx="76200" cy="28575"/>
                      <wp:effectExtent l="19050" t="19050" r="19050" b="28575"/>
                      <wp:wrapNone/>
                      <wp:docPr id="7707" name="Text Box 2811">
                        <a:extLst xmlns:a="http://schemas.openxmlformats.org/drawingml/2006/main">
                          <a:ext uri="{FF2B5EF4-FFF2-40B4-BE49-F238E27FC236}">
                            <a16:creationId xmlns:a16="http://schemas.microsoft.com/office/drawing/2014/main" id="{00000000-0008-0000-0000-00001B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4E063" id="Text Box 2811" o:spid="_x0000_s1026" type="#_x0000_t202" style="position:absolute;margin-left:0;margin-top:0;width:6pt;height:2.25pt;z-index:2507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5584" behindDoc="0" locked="0" layoutInCell="1" allowOverlap="1" wp14:anchorId="2627B8D1" wp14:editId="4BB92550">
                      <wp:simplePos x="0" y="0"/>
                      <wp:positionH relativeFrom="column">
                        <wp:posOffset>0</wp:posOffset>
                      </wp:positionH>
                      <wp:positionV relativeFrom="paragraph">
                        <wp:posOffset>0</wp:posOffset>
                      </wp:positionV>
                      <wp:extent cx="76200" cy="28575"/>
                      <wp:effectExtent l="19050" t="19050" r="19050" b="28575"/>
                      <wp:wrapNone/>
                      <wp:docPr id="7708" name="Text Box 2810">
                        <a:extLst xmlns:a="http://schemas.openxmlformats.org/drawingml/2006/main">
                          <a:ext uri="{FF2B5EF4-FFF2-40B4-BE49-F238E27FC236}">
                            <a16:creationId xmlns:a16="http://schemas.microsoft.com/office/drawing/2014/main" id="{00000000-0008-0000-0000-00001C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3DF2E" id="Text Box 2810" o:spid="_x0000_s1026" type="#_x0000_t202" style="position:absolute;margin-left:0;margin-top:0;width:6pt;height:2.25pt;z-index:2507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6608" behindDoc="0" locked="0" layoutInCell="1" allowOverlap="1" wp14:anchorId="5CE9F41A" wp14:editId="18D953E5">
                      <wp:simplePos x="0" y="0"/>
                      <wp:positionH relativeFrom="column">
                        <wp:posOffset>0</wp:posOffset>
                      </wp:positionH>
                      <wp:positionV relativeFrom="paragraph">
                        <wp:posOffset>0</wp:posOffset>
                      </wp:positionV>
                      <wp:extent cx="76200" cy="28575"/>
                      <wp:effectExtent l="19050" t="19050" r="19050" b="28575"/>
                      <wp:wrapNone/>
                      <wp:docPr id="7709" name="Text Box 2809">
                        <a:extLst xmlns:a="http://schemas.openxmlformats.org/drawingml/2006/main">
                          <a:ext uri="{FF2B5EF4-FFF2-40B4-BE49-F238E27FC236}">
                            <a16:creationId xmlns:a16="http://schemas.microsoft.com/office/drawing/2014/main" id="{00000000-0008-0000-0000-00001D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24FD6" id="Text Box 2809" o:spid="_x0000_s1026" type="#_x0000_t202" style="position:absolute;margin-left:0;margin-top:0;width:6pt;height:2.25pt;z-index:2507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7632" behindDoc="0" locked="0" layoutInCell="1" allowOverlap="1" wp14:anchorId="164682E8" wp14:editId="647425E5">
                      <wp:simplePos x="0" y="0"/>
                      <wp:positionH relativeFrom="column">
                        <wp:posOffset>0</wp:posOffset>
                      </wp:positionH>
                      <wp:positionV relativeFrom="paragraph">
                        <wp:posOffset>0</wp:posOffset>
                      </wp:positionV>
                      <wp:extent cx="76200" cy="28575"/>
                      <wp:effectExtent l="19050" t="19050" r="19050" b="28575"/>
                      <wp:wrapNone/>
                      <wp:docPr id="7710" name="Text Box 2808">
                        <a:extLst xmlns:a="http://schemas.openxmlformats.org/drawingml/2006/main">
                          <a:ext uri="{FF2B5EF4-FFF2-40B4-BE49-F238E27FC236}">
                            <a16:creationId xmlns:a16="http://schemas.microsoft.com/office/drawing/2014/main" id="{00000000-0008-0000-0000-00001E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8A456" id="Text Box 2808" o:spid="_x0000_s1026" type="#_x0000_t202" style="position:absolute;margin-left:0;margin-top:0;width:6pt;height:2.25pt;z-index:2507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8656" behindDoc="0" locked="0" layoutInCell="1" allowOverlap="1" wp14:anchorId="2A18C29E" wp14:editId="56DEBAC0">
                      <wp:simplePos x="0" y="0"/>
                      <wp:positionH relativeFrom="column">
                        <wp:posOffset>0</wp:posOffset>
                      </wp:positionH>
                      <wp:positionV relativeFrom="paragraph">
                        <wp:posOffset>0</wp:posOffset>
                      </wp:positionV>
                      <wp:extent cx="76200" cy="28575"/>
                      <wp:effectExtent l="19050" t="19050" r="19050" b="28575"/>
                      <wp:wrapNone/>
                      <wp:docPr id="7711" name="Text Box 2807">
                        <a:extLst xmlns:a="http://schemas.openxmlformats.org/drawingml/2006/main">
                          <a:ext uri="{FF2B5EF4-FFF2-40B4-BE49-F238E27FC236}">
                            <a16:creationId xmlns:a16="http://schemas.microsoft.com/office/drawing/2014/main" id="{00000000-0008-0000-0000-00001F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5BBC6" id="Text Box 2807" o:spid="_x0000_s1026" type="#_x0000_t202" style="position:absolute;margin-left:0;margin-top:0;width:6pt;height:2.25pt;z-index:2507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59680" behindDoc="0" locked="0" layoutInCell="1" allowOverlap="1" wp14:anchorId="12EEF40E" wp14:editId="39AF3B8E">
                      <wp:simplePos x="0" y="0"/>
                      <wp:positionH relativeFrom="column">
                        <wp:posOffset>0</wp:posOffset>
                      </wp:positionH>
                      <wp:positionV relativeFrom="paragraph">
                        <wp:posOffset>0</wp:posOffset>
                      </wp:positionV>
                      <wp:extent cx="76200" cy="28575"/>
                      <wp:effectExtent l="19050" t="19050" r="19050" b="28575"/>
                      <wp:wrapNone/>
                      <wp:docPr id="7712" name="Text Box 2806">
                        <a:extLst xmlns:a="http://schemas.openxmlformats.org/drawingml/2006/main">
                          <a:ext uri="{FF2B5EF4-FFF2-40B4-BE49-F238E27FC236}">
                            <a16:creationId xmlns:a16="http://schemas.microsoft.com/office/drawing/2014/main" id="{00000000-0008-0000-0000-000020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C87DE" id="Text Box 2806" o:spid="_x0000_s1026" type="#_x0000_t202" style="position:absolute;margin-left:0;margin-top:0;width:6pt;height:2.25pt;z-index:2507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0704" behindDoc="0" locked="0" layoutInCell="1" allowOverlap="1" wp14:anchorId="74156997" wp14:editId="128C8E54">
                      <wp:simplePos x="0" y="0"/>
                      <wp:positionH relativeFrom="column">
                        <wp:posOffset>0</wp:posOffset>
                      </wp:positionH>
                      <wp:positionV relativeFrom="paragraph">
                        <wp:posOffset>0</wp:posOffset>
                      </wp:positionV>
                      <wp:extent cx="76200" cy="28575"/>
                      <wp:effectExtent l="19050" t="19050" r="19050" b="28575"/>
                      <wp:wrapNone/>
                      <wp:docPr id="7713" name="Text Box 2805">
                        <a:extLst xmlns:a="http://schemas.openxmlformats.org/drawingml/2006/main">
                          <a:ext uri="{FF2B5EF4-FFF2-40B4-BE49-F238E27FC236}">
                            <a16:creationId xmlns:a16="http://schemas.microsoft.com/office/drawing/2014/main" id="{00000000-0008-0000-0000-000021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E5E5B" id="Text Box 2805" o:spid="_x0000_s1026" type="#_x0000_t202" style="position:absolute;margin-left:0;margin-top:0;width:6pt;height:2.25pt;z-index:2507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1728" behindDoc="0" locked="0" layoutInCell="1" allowOverlap="1" wp14:anchorId="7480C202" wp14:editId="353CFAE4">
                      <wp:simplePos x="0" y="0"/>
                      <wp:positionH relativeFrom="column">
                        <wp:posOffset>0</wp:posOffset>
                      </wp:positionH>
                      <wp:positionV relativeFrom="paragraph">
                        <wp:posOffset>0</wp:posOffset>
                      </wp:positionV>
                      <wp:extent cx="76200" cy="28575"/>
                      <wp:effectExtent l="19050" t="19050" r="19050" b="28575"/>
                      <wp:wrapNone/>
                      <wp:docPr id="7714" name="Text Box 2804">
                        <a:extLst xmlns:a="http://schemas.openxmlformats.org/drawingml/2006/main">
                          <a:ext uri="{FF2B5EF4-FFF2-40B4-BE49-F238E27FC236}">
                            <a16:creationId xmlns:a16="http://schemas.microsoft.com/office/drawing/2014/main" id="{00000000-0008-0000-0000-000022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5EB50" id="Text Box 2804" o:spid="_x0000_s1026" type="#_x0000_t202" style="position:absolute;margin-left:0;margin-top:0;width:6pt;height:2.25pt;z-index:2507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2752" behindDoc="0" locked="0" layoutInCell="1" allowOverlap="1" wp14:anchorId="0A9FC62F" wp14:editId="7F71D684">
                      <wp:simplePos x="0" y="0"/>
                      <wp:positionH relativeFrom="column">
                        <wp:posOffset>0</wp:posOffset>
                      </wp:positionH>
                      <wp:positionV relativeFrom="paragraph">
                        <wp:posOffset>0</wp:posOffset>
                      </wp:positionV>
                      <wp:extent cx="76200" cy="28575"/>
                      <wp:effectExtent l="19050" t="19050" r="19050" b="28575"/>
                      <wp:wrapNone/>
                      <wp:docPr id="7715" name="Text Box 2803">
                        <a:extLst xmlns:a="http://schemas.openxmlformats.org/drawingml/2006/main">
                          <a:ext uri="{FF2B5EF4-FFF2-40B4-BE49-F238E27FC236}">
                            <a16:creationId xmlns:a16="http://schemas.microsoft.com/office/drawing/2014/main" id="{00000000-0008-0000-0000-000023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3E54F" id="Text Box 2803" o:spid="_x0000_s1026" type="#_x0000_t202" style="position:absolute;margin-left:0;margin-top:0;width:6pt;height:2.25pt;z-index:2507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3776" behindDoc="0" locked="0" layoutInCell="1" allowOverlap="1" wp14:anchorId="2E82AB81" wp14:editId="4D3F700D">
                      <wp:simplePos x="0" y="0"/>
                      <wp:positionH relativeFrom="column">
                        <wp:posOffset>0</wp:posOffset>
                      </wp:positionH>
                      <wp:positionV relativeFrom="paragraph">
                        <wp:posOffset>0</wp:posOffset>
                      </wp:positionV>
                      <wp:extent cx="76200" cy="28575"/>
                      <wp:effectExtent l="19050" t="19050" r="19050" b="28575"/>
                      <wp:wrapNone/>
                      <wp:docPr id="7716" name="Text Box 2802">
                        <a:extLst xmlns:a="http://schemas.openxmlformats.org/drawingml/2006/main">
                          <a:ext uri="{FF2B5EF4-FFF2-40B4-BE49-F238E27FC236}">
                            <a16:creationId xmlns:a16="http://schemas.microsoft.com/office/drawing/2014/main" id="{00000000-0008-0000-0000-000024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FD85A" id="Text Box 2802" o:spid="_x0000_s1026" type="#_x0000_t202" style="position:absolute;margin-left:0;margin-top:0;width:6pt;height:2.25pt;z-index:2507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4800" behindDoc="0" locked="0" layoutInCell="1" allowOverlap="1" wp14:anchorId="65FA30B4" wp14:editId="15BA845B">
                      <wp:simplePos x="0" y="0"/>
                      <wp:positionH relativeFrom="column">
                        <wp:posOffset>0</wp:posOffset>
                      </wp:positionH>
                      <wp:positionV relativeFrom="paragraph">
                        <wp:posOffset>0</wp:posOffset>
                      </wp:positionV>
                      <wp:extent cx="76200" cy="28575"/>
                      <wp:effectExtent l="19050" t="19050" r="19050" b="28575"/>
                      <wp:wrapNone/>
                      <wp:docPr id="7717" name="Text Box 2801">
                        <a:extLst xmlns:a="http://schemas.openxmlformats.org/drawingml/2006/main">
                          <a:ext uri="{FF2B5EF4-FFF2-40B4-BE49-F238E27FC236}">
                            <a16:creationId xmlns:a16="http://schemas.microsoft.com/office/drawing/2014/main" id="{00000000-0008-0000-0000-000025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8124E" id="Text Box 2801" o:spid="_x0000_s1026" type="#_x0000_t202" style="position:absolute;margin-left:0;margin-top:0;width:6pt;height:2.25pt;z-index:2507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5824" behindDoc="0" locked="0" layoutInCell="1" allowOverlap="1" wp14:anchorId="4A2B561C" wp14:editId="2F746489">
                      <wp:simplePos x="0" y="0"/>
                      <wp:positionH relativeFrom="column">
                        <wp:posOffset>0</wp:posOffset>
                      </wp:positionH>
                      <wp:positionV relativeFrom="paragraph">
                        <wp:posOffset>0</wp:posOffset>
                      </wp:positionV>
                      <wp:extent cx="76200" cy="28575"/>
                      <wp:effectExtent l="19050" t="19050" r="19050" b="28575"/>
                      <wp:wrapNone/>
                      <wp:docPr id="7718" name="Text Box 2800">
                        <a:extLst xmlns:a="http://schemas.openxmlformats.org/drawingml/2006/main">
                          <a:ext uri="{FF2B5EF4-FFF2-40B4-BE49-F238E27FC236}">
                            <a16:creationId xmlns:a16="http://schemas.microsoft.com/office/drawing/2014/main" id="{00000000-0008-0000-0000-000026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2DCA87" id="Text Box 2800" o:spid="_x0000_s1026" type="#_x0000_t202" style="position:absolute;margin-left:0;margin-top:0;width:6pt;height:2.25pt;z-index:2507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6848" behindDoc="0" locked="0" layoutInCell="1" allowOverlap="1" wp14:anchorId="7B935F83" wp14:editId="1F41AE91">
                      <wp:simplePos x="0" y="0"/>
                      <wp:positionH relativeFrom="column">
                        <wp:posOffset>0</wp:posOffset>
                      </wp:positionH>
                      <wp:positionV relativeFrom="paragraph">
                        <wp:posOffset>0</wp:posOffset>
                      </wp:positionV>
                      <wp:extent cx="76200" cy="28575"/>
                      <wp:effectExtent l="19050" t="19050" r="19050" b="28575"/>
                      <wp:wrapNone/>
                      <wp:docPr id="7719" name="Text Box 2799">
                        <a:extLst xmlns:a="http://schemas.openxmlformats.org/drawingml/2006/main">
                          <a:ext uri="{FF2B5EF4-FFF2-40B4-BE49-F238E27FC236}">
                            <a16:creationId xmlns:a16="http://schemas.microsoft.com/office/drawing/2014/main" id="{00000000-0008-0000-0000-000027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EE91B" id="Text Box 2799" o:spid="_x0000_s1026" type="#_x0000_t202" style="position:absolute;margin-left:0;margin-top:0;width:6pt;height:2.25pt;z-index:2507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7872" behindDoc="0" locked="0" layoutInCell="1" allowOverlap="1" wp14:anchorId="5FC421A5" wp14:editId="35D2BF80">
                      <wp:simplePos x="0" y="0"/>
                      <wp:positionH relativeFrom="column">
                        <wp:posOffset>0</wp:posOffset>
                      </wp:positionH>
                      <wp:positionV relativeFrom="paragraph">
                        <wp:posOffset>0</wp:posOffset>
                      </wp:positionV>
                      <wp:extent cx="76200" cy="28575"/>
                      <wp:effectExtent l="19050" t="19050" r="19050" b="28575"/>
                      <wp:wrapNone/>
                      <wp:docPr id="7720" name="Text Box 2798">
                        <a:extLst xmlns:a="http://schemas.openxmlformats.org/drawingml/2006/main">
                          <a:ext uri="{FF2B5EF4-FFF2-40B4-BE49-F238E27FC236}">
                            <a16:creationId xmlns:a16="http://schemas.microsoft.com/office/drawing/2014/main" id="{00000000-0008-0000-0000-000028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C90A8" id="Text Box 2798" o:spid="_x0000_s1026" type="#_x0000_t202" style="position:absolute;margin-left:0;margin-top:0;width:6pt;height:2.25pt;z-index:2507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0768896" behindDoc="0" locked="0" layoutInCell="1" allowOverlap="1" wp14:anchorId="024B96EE" wp14:editId="71096EA2">
                      <wp:simplePos x="0" y="0"/>
                      <wp:positionH relativeFrom="column">
                        <wp:posOffset>0</wp:posOffset>
                      </wp:positionH>
                      <wp:positionV relativeFrom="paragraph">
                        <wp:posOffset>0</wp:posOffset>
                      </wp:positionV>
                      <wp:extent cx="76200" cy="28575"/>
                      <wp:effectExtent l="19050" t="19050" r="19050" b="28575"/>
                      <wp:wrapNone/>
                      <wp:docPr id="7721" name="Text Box 2797">
                        <a:extLst xmlns:a="http://schemas.openxmlformats.org/drawingml/2006/main">
                          <a:ext uri="{FF2B5EF4-FFF2-40B4-BE49-F238E27FC236}">
                            <a16:creationId xmlns:a16="http://schemas.microsoft.com/office/drawing/2014/main" id="{00000000-0008-0000-0000-0000291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8A34C" id="Text Box 2797" o:spid="_x0000_s1026" type="#_x0000_t202" style="position:absolute;margin-left:0;margin-top:0;width:6pt;height:2.25pt;z-index:2507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46816" behindDoc="0" locked="0" layoutInCell="1" allowOverlap="1" wp14:anchorId="28E9CFBA" wp14:editId="5D4CCC8A">
                      <wp:simplePos x="0" y="0"/>
                      <wp:positionH relativeFrom="column">
                        <wp:posOffset>47625</wp:posOffset>
                      </wp:positionH>
                      <wp:positionV relativeFrom="paragraph">
                        <wp:posOffset>0</wp:posOffset>
                      </wp:positionV>
                      <wp:extent cx="76200" cy="28575"/>
                      <wp:effectExtent l="19050" t="19050" r="19050" b="28575"/>
                      <wp:wrapNone/>
                      <wp:docPr id="8676" name="Text Box 2796">
                        <a:extLst xmlns:a="http://schemas.openxmlformats.org/drawingml/2006/main">
                          <a:ext uri="{FF2B5EF4-FFF2-40B4-BE49-F238E27FC236}">
                            <a16:creationId xmlns:a16="http://schemas.microsoft.com/office/drawing/2014/main" id="{00000000-0008-0000-0000-0000E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6D1EB6" id="Text Box 2796" o:spid="_x0000_s1026" type="#_x0000_t202" style="position:absolute;margin-left:3.75pt;margin-top:0;width:6pt;height:2.2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1632" behindDoc="0" locked="0" layoutInCell="1" allowOverlap="1" wp14:anchorId="2CD2CCF1" wp14:editId="327B90F7">
                      <wp:simplePos x="0" y="0"/>
                      <wp:positionH relativeFrom="column">
                        <wp:posOffset>47625</wp:posOffset>
                      </wp:positionH>
                      <wp:positionV relativeFrom="paragraph">
                        <wp:posOffset>0</wp:posOffset>
                      </wp:positionV>
                      <wp:extent cx="76200" cy="28575"/>
                      <wp:effectExtent l="19050" t="19050" r="19050" b="28575"/>
                      <wp:wrapNone/>
                      <wp:docPr id="8710" name="Text Box 2795">
                        <a:extLst xmlns:a="http://schemas.openxmlformats.org/drawingml/2006/main">
                          <a:ext uri="{FF2B5EF4-FFF2-40B4-BE49-F238E27FC236}">
                            <a16:creationId xmlns:a16="http://schemas.microsoft.com/office/drawing/2014/main" id="{00000000-0008-0000-0000-00000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C80AC" id="Text Box 2795" o:spid="_x0000_s1026" type="#_x0000_t202" style="position:absolute;margin-left:3.75pt;margin-top:0;width:6pt;height:2.2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3680" behindDoc="0" locked="0" layoutInCell="1" allowOverlap="1" wp14:anchorId="2E0D1723" wp14:editId="2D5CA2FE">
                      <wp:simplePos x="0" y="0"/>
                      <wp:positionH relativeFrom="column">
                        <wp:posOffset>0</wp:posOffset>
                      </wp:positionH>
                      <wp:positionV relativeFrom="paragraph">
                        <wp:posOffset>0</wp:posOffset>
                      </wp:positionV>
                      <wp:extent cx="76200" cy="28575"/>
                      <wp:effectExtent l="19050" t="19050" r="19050" b="28575"/>
                      <wp:wrapNone/>
                      <wp:docPr id="8712" name="Text Box 2794">
                        <a:extLst xmlns:a="http://schemas.openxmlformats.org/drawingml/2006/main">
                          <a:ext uri="{FF2B5EF4-FFF2-40B4-BE49-F238E27FC236}">
                            <a16:creationId xmlns:a16="http://schemas.microsoft.com/office/drawing/2014/main" id="{00000000-0008-0000-0000-00000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0BFF6" id="Text Box 2794" o:spid="_x0000_s1026" type="#_x0000_t202" style="position:absolute;margin-left:0;margin-top:0;width:6pt;height:2.2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4704" behindDoc="0" locked="0" layoutInCell="1" allowOverlap="1" wp14:anchorId="473D6E89" wp14:editId="55E5AA30">
                      <wp:simplePos x="0" y="0"/>
                      <wp:positionH relativeFrom="column">
                        <wp:posOffset>0</wp:posOffset>
                      </wp:positionH>
                      <wp:positionV relativeFrom="paragraph">
                        <wp:posOffset>0</wp:posOffset>
                      </wp:positionV>
                      <wp:extent cx="76200" cy="28575"/>
                      <wp:effectExtent l="19050" t="19050" r="19050" b="28575"/>
                      <wp:wrapNone/>
                      <wp:docPr id="8713" name="Text Box 2793">
                        <a:extLst xmlns:a="http://schemas.openxmlformats.org/drawingml/2006/main">
                          <a:ext uri="{FF2B5EF4-FFF2-40B4-BE49-F238E27FC236}">
                            <a16:creationId xmlns:a16="http://schemas.microsoft.com/office/drawing/2014/main" id="{00000000-0008-0000-0000-00000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87F50" id="Text Box 2793" o:spid="_x0000_s1026" type="#_x0000_t202" style="position:absolute;margin-left:0;margin-top:0;width:6pt;height:2.2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5728" behindDoc="0" locked="0" layoutInCell="1" allowOverlap="1" wp14:anchorId="1AC648ED" wp14:editId="66BECAF4">
                      <wp:simplePos x="0" y="0"/>
                      <wp:positionH relativeFrom="column">
                        <wp:posOffset>0</wp:posOffset>
                      </wp:positionH>
                      <wp:positionV relativeFrom="paragraph">
                        <wp:posOffset>0</wp:posOffset>
                      </wp:positionV>
                      <wp:extent cx="76200" cy="28575"/>
                      <wp:effectExtent l="19050" t="19050" r="19050" b="28575"/>
                      <wp:wrapNone/>
                      <wp:docPr id="8714" name="Text Box 2792">
                        <a:extLst xmlns:a="http://schemas.openxmlformats.org/drawingml/2006/main">
                          <a:ext uri="{FF2B5EF4-FFF2-40B4-BE49-F238E27FC236}">
                            <a16:creationId xmlns:a16="http://schemas.microsoft.com/office/drawing/2014/main" id="{00000000-0008-0000-0000-00000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6E8D0" id="Text Box 2792" o:spid="_x0000_s1026" type="#_x0000_t202" style="position:absolute;margin-left:0;margin-top:0;width:6pt;height:2.2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6752" behindDoc="0" locked="0" layoutInCell="1" allowOverlap="1" wp14:anchorId="43E866B1" wp14:editId="407CD279">
                      <wp:simplePos x="0" y="0"/>
                      <wp:positionH relativeFrom="column">
                        <wp:posOffset>0</wp:posOffset>
                      </wp:positionH>
                      <wp:positionV relativeFrom="paragraph">
                        <wp:posOffset>0</wp:posOffset>
                      </wp:positionV>
                      <wp:extent cx="76200" cy="28575"/>
                      <wp:effectExtent l="19050" t="19050" r="19050" b="28575"/>
                      <wp:wrapNone/>
                      <wp:docPr id="8715" name="Text Box 2791">
                        <a:extLst xmlns:a="http://schemas.openxmlformats.org/drawingml/2006/main">
                          <a:ext uri="{FF2B5EF4-FFF2-40B4-BE49-F238E27FC236}">
                            <a16:creationId xmlns:a16="http://schemas.microsoft.com/office/drawing/2014/main" id="{00000000-0008-0000-0000-00000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8B707" id="Text Box 2791" o:spid="_x0000_s1026" type="#_x0000_t202" style="position:absolute;margin-left:0;margin-top:0;width:6pt;height:2.2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7776" behindDoc="0" locked="0" layoutInCell="1" allowOverlap="1" wp14:anchorId="45B86FCA" wp14:editId="0FA35203">
                      <wp:simplePos x="0" y="0"/>
                      <wp:positionH relativeFrom="column">
                        <wp:posOffset>0</wp:posOffset>
                      </wp:positionH>
                      <wp:positionV relativeFrom="paragraph">
                        <wp:posOffset>0</wp:posOffset>
                      </wp:positionV>
                      <wp:extent cx="76200" cy="28575"/>
                      <wp:effectExtent l="19050" t="19050" r="19050" b="28575"/>
                      <wp:wrapNone/>
                      <wp:docPr id="8716" name="Text Box 2790">
                        <a:extLst xmlns:a="http://schemas.openxmlformats.org/drawingml/2006/main">
                          <a:ext uri="{FF2B5EF4-FFF2-40B4-BE49-F238E27FC236}">
                            <a16:creationId xmlns:a16="http://schemas.microsoft.com/office/drawing/2014/main" id="{00000000-0008-0000-0000-00000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82128" id="Text Box 2790" o:spid="_x0000_s1026" type="#_x0000_t202" style="position:absolute;margin-left:0;margin-top:0;width:6pt;height:2.2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8800" behindDoc="0" locked="0" layoutInCell="1" allowOverlap="1" wp14:anchorId="4FA569E7" wp14:editId="078DFFB4">
                      <wp:simplePos x="0" y="0"/>
                      <wp:positionH relativeFrom="column">
                        <wp:posOffset>0</wp:posOffset>
                      </wp:positionH>
                      <wp:positionV relativeFrom="paragraph">
                        <wp:posOffset>0</wp:posOffset>
                      </wp:positionV>
                      <wp:extent cx="76200" cy="28575"/>
                      <wp:effectExtent l="19050" t="19050" r="19050" b="28575"/>
                      <wp:wrapNone/>
                      <wp:docPr id="8717" name="Text Box 2789">
                        <a:extLst xmlns:a="http://schemas.openxmlformats.org/drawingml/2006/main">
                          <a:ext uri="{FF2B5EF4-FFF2-40B4-BE49-F238E27FC236}">
                            <a16:creationId xmlns:a16="http://schemas.microsoft.com/office/drawing/2014/main" id="{00000000-0008-0000-0000-00000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1CD16" id="Text Box 2789" o:spid="_x0000_s1026" type="#_x0000_t202" style="position:absolute;margin-left:0;margin-top:0;width:6pt;height:2.25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89824" behindDoc="0" locked="0" layoutInCell="1" allowOverlap="1" wp14:anchorId="17DCB4BD" wp14:editId="6D976239">
                      <wp:simplePos x="0" y="0"/>
                      <wp:positionH relativeFrom="column">
                        <wp:posOffset>0</wp:posOffset>
                      </wp:positionH>
                      <wp:positionV relativeFrom="paragraph">
                        <wp:posOffset>0</wp:posOffset>
                      </wp:positionV>
                      <wp:extent cx="76200" cy="28575"/>
                      <wp:effectExtent l="19050" t="19050" r="19050" b="28575"/>
                      <wp:wrapNone/>
                      <wp:docPr id="8718" name="Text Box 2788">
                        <a:extLst xmlns:a="http://schemas.openxmlformats.org/drawingml/2006/main">
                          <a:ext uri="{FF2B5EF4-FFF2-40B4-BE49-F238E27FC236}">
                            <a16:creationId xmlns:a16="http://schemas.microsoft.com/office/drawing/2014/main" id="{00000000-0008-0000-0000-00000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DA4C0" id="Text Box 2788" o:spid="_x0000_s1026" type="#_x0000_t202" style="position:absolute;margin-left:0;margin-top:0;width:6pt;height:2.2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0848" behindDoc="0" locked="0" layoutInCell="1" allowOverlap="1" wp14:anchorId="090E66C5" wp14:editId="63A009A2">
                      <wp:simplePos x="0" y="0"/>
                      <wp:positionH relativeFrom="column">
                        <wp:posOffset>0</wp:posOffset>
                      </wp:positionH>
                      <wp:positionV relativeFrom="paragraph">
                        <wp:posOffset>0</wp:posOffset>
                      </wp:positionV>
                      <wp:extent cx="76200" cy="28575"/>
                      <wp:effectExtent l="19050" t="19050" r="19050" b="28575"/>
                      <wp:wrapNone/>
                      <wp:docPr id="8719" name="Text Box 2787">
                        <a:extLst xmlns:a="http://schemas.openxmlformats.org/drawingml/2006/main">
                          <a:ext uri="{FF2B5EF4-FFF2-40B4-BE49-F238E27FC236}">
                            <a16:creationId xmlns:a16="http://schemas.microsoft.com/office/drawing/2014/main" id="{00000000-0008-0000-0000-00000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D35F6" id="Text Box 2787" o:spid="_x0000_s1026" type="#_x0000_t202" style="position:absolute;margin-left:0;margin-top:0;width:6pt;height:2.25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1872" behindDoc="0" locked="0" layoutInCell="1" allowOverlap="1" wp14:anchorId="08893836" wp14:editId="0D9E7F78">
                      <wp:simplePos x="0" y="0"/>
                      <wp:positionH relativeFrom="column">
                        <wp:posOffset>0</wp:posOffset>
                      </wp:positionH>
                      <wp:positionV relativeFrom="paragraph">
                        <wp:posOffset>0</wp:posOffset>
                      </wp:positionV>
                      <wp:extent cx="76200" cy="28575"/>
                      <wp:effectExtent l="19050" t="19050" r="19050" b="28575"/>
                      <wp:wrapNone/>
                      <wp:docPr id="8720" name="Text Box 2786">
                        <a:extLst xmlns:a="http://schemas.openxmlformats.org/drawingml/2006/main">
                          <a:ext uri="{FF2B5EF4-FFF2-40B4-BE49-F238E27FC236}">
                            <a16:creationId xmlns:a16="http://schemas.microsoft.com/office/drawing/2014/main" id="{00000000-0008-0000-0000-00001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8C8B2" id="Text Box 2786" o:spid="_x0000_s1026" type="#_x0000_t202" style="position:absolute;margin-left:0;margin-top:0;width:6pt;height:2.2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2896" behindDoc="0" locked="0" layoutInCell="1" allowOverlap="1" wp14:anchorId="133E1C47" wp14:editId="148CDC7D">
                      <wp:simplePos x="0" y="0"/>
                      <wp:positionH relativeFrom="column">
                        <wp:posOffset>0</wp:posOffset>
                      </wp:positionH>
                      <wp:positionV relativeFrom="paragraph">
                        <wp:posOffset>0</wp:posOffset>
                      </wp:positionV>
                      <wp:extent cx="76200" cy="28575"/>
                      <wp:effectExtent l="19050" t="19050" r="19050" b="28575"/>
                      <wp:wrapNone/>
                      <wp:docPr id="8721" name="Text Box 2785">
                        <a:extLst xmlns:a="http://schemas.openxmlformats.org/drawingml/2006/main">
                          <a:ext uri="{FF2B5EF4-FFF2-40B4-BE49-F238E27FC236}">
                            <a16:creationId xmlns:a16="http://schemas.microsoft.com/office/drawing/2014/main" id="{00000000-0008-0000-0000-00001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C9BDC" id="Text Box 2785" o:spid="_x0000_s1026" type="#_x0000_t202" style="position:absolute;margin-left:0;margin-top:0;width:6pt;height:2.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3920" behindDoc="0" locked="0" layoutInCell="1" allowOverlap="1" wp14:anchorId="50CF8D29" wp14:editId="7AF35C3B">
                      <wp:simplePos x="0" y="0"/>
                      <wp:positionH relativeFrom="column">
                        <wp:posOffset>0</wp:posOffset>
                      </wp:positionH>
                      <wp:positionV relativeFrom="paragraph">
                        <wp:posOffset>0</wp:posOffset>
                      </wp:positionV>
                      <wp:extent cx="76200" cy="28575"/>
                      <wp:effectExtent l="19050" t="19050" r="19050" b="28575"/>
                      <wp:wrapNone/>
                      <wp:docPr id="8722" name="Text Box 2784">
                        <a:extLst xmlns:a="http://schemas.openxmlformats.org/drawingml/2006/main">
                          <a:ext uri="{FF2B5EF4-FFF2-40B4-BE49-F238E27FC236}">
                            <a16:creationId xmlns:a16="http://schemas.microsoft.com/office/drawing/2014/main" id="{00000000-0008-0000-0000-00001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3D980" id="Text Box 2784" o:spid="_x0000_s1026" type="#_x0000_t202" style="position:absolute;margin-left:0;margin-top:0;width:6pt;height:2.2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4944" behindDoc="0" locked="0" layoutInCell="1" allowOverlap="1" wp14:anchorId="45672EAB" wp14:editId="652645CF">
                      <wp:simplePos x="0" y="0"/>
                      <wp:positionH relativeFrom="column">
                        <wp:posOffset>0</wp:posOffset>
                      </wp:positionH>
                      <wp:positionV relativeFrom="paragraph">
                        <wp:posOffset>0</wp:posOffset>
                      </wp:positionV>
                      <wp:extent cx="76200" cy="28575"/>
                      <wp:effectExtent l="19050" t="19050" r="19050" b="28575"/>
                      <wp:wrapNone/>
                      <wp:docPr id="8723" name="Text Box 2783">
                        <a:extLst xmlns:a="http://schemas.openxmlformats.org/drawingml/2006/main">
                          <a:ext uri="{FF2B5EF4-FFF2-40B4-BE49-F238E27FC236}">
                            <a16:creationId xmlns:a16="http://schemas.microsoft.com/office/drawing/2014/main" id="{00000000-0008-0000-0000-00001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61E2C" id="Text Box 2783" o:spid="_x0000_s1026" type="#_x0000_t202" style="position:absolute;margin-left:0;margin-top:0;width:6pt;height:2.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5968" behindDoc="0" locked="0" layoutInCell="1" allowOverlap="1" wp14:anchorId="2276289F" wp14:editId="0850F224">
                      <wp:simplePos x="0" y="0"/>
                      <wp:positionH relativeFrom="column">
                        <wp:posOffset>0</wp:posOffset>
                      </wp:positionH>
                      <wp:positionV relativeFrom="paragraph">
                        <wp:posOffset>0</wp:posOffset>
                      </wp:positionV>
                      <wp:extent cx="76200" cy="28575"/>
                      <wp:effectExtent l="19050" t="19050" r="19050" b="28575"/>
                      <wp:wrapNone/>
                      <wp:docPr id="8724" name="Text Box 2782">
                        <a:extLst xmlns:a="http://schemas.openxmlformats.org/drawingml/2006/main">
                          <a:ext uri="{FF2B5EF4-FFF2-40B4-BE49-F238E27FC236}">
                            <a16:creationId xmlns:a16="http://schemas.microsoft.com/office/drawing/2014/main" id="{00000000-0008-0000-0000-00001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27526" id="Text Box 2782" o:spid="_x0000_s1026" type="#_x0000_t202" style="position:absolute;margin-left:0;margin-top:0;width:6pt;height:2.2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6992" behindDoc="0" locked="0" layoutInCell="1" allowOverlap="1" wp14:anchorId="2A010EB7" wp14:editId="2465FDAF">
                      <wp:simplePos x="0" y="0"/>
                      <wp:positionH relativeFrom="column">
                        <wp:posOffset>0</wp:posOffset>
                      </wp:positionH>
                      <wp:positionV relativeFrom="paragraph">
                        <wp:posOffset>0</wp:posOffset>
                      </wp:positionV>
                      <wp:extent cx="76200" cy="28575"/>
                      <wp:effectExtent l="19050" t="19050" r="19050" b="28575"/>
                      <wp:wrapNone/>
                      <wp:docPr id="8725" name="Text Box 2781">
                        <a:extLst xmlns:a="http://schemas.openxmlformats.org/drawingml/2006/main">
                          <a:ext uri="{FF2B5EF4-FFF2-40B4-BE49-F238E27FC236}">
                            <a16:creationId xmlns:a16="http://schemas.microsoft.com/office/drawing/2014/main" id="{00000000-0008-0000-0000-00001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6B9F6" id="Text Box 2781" o:spid="_x0000_s1026" type="#_x0000_t202" style="position:absolute;margin-left:0;margin-top:0;width:6pt;height:2.2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8016" behindDoc="0" locked="0" layoutInCell="1" allowOverlap="1" wp14:anchorId="059E49BE" wp14:editId="77C1FBA9">
                      <wp:simplePos x="0" y="0"/>
                      <wp:positionH relativeFrom="column">
                        <wp:posOffset>0</wp:posOffset>
                      </wp:positionH>
                      <wp:positionV relativeFrom="paragraph">
                        <wp:posOffset>0</wp:posOffset>
                      </wp:positionV>
                      <wp:extent cx="76200" cy="28575"/>
                      <wp:effectExtent l="19050" t="19050" r="19050" b="28575"/>
                      <wp:wrapNone/>
                      <wp:docPr id="8726" name="Text Box 2780">
                        <a:extLst xmlns:a="http://schemas.openxmlformats.org/drawingml/2006/main">
                          <a:ext uri="{FF2B5EF4-FFF2-40B4-BE49-F238E27FC236}">
                            <a16:creationId xmlns:a16="http://schemas.microsoft.com/office/drawing/2014/main" id="{00000000-0008-0000-0000-00001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7BBB7" id="Text Box 2780" o:spid="_x0000_s1026" type="#_x0000_t202" style="position:absolute;margin-left:0;margin-top:0;width:6pt;height:2.25pt;z-index:2517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799040" behindDoc="0" locked="0" layoutInCell="1" allowOverlap="1" wp14:anchorId="247FA789" wp14:editId="67E08179">
                      <wp:simplePos x="0" y="0"/>
                      <wp:positionH relativeFrom="column">
                        <wp:posOffset>0</wp:posOffset>
                      </wp:positionH>
                      <wp:positionV relativeFrom="paragraph">
                        <wp:posOffset>0</wp:posOffset>
                      </wp:positionV>
                      <wp:extent cx="76200" cy="28575"/>
                      <wp:effectExtent l="19050" t="19050" r="19050" b="28575"/>
                      <wp:wrapNone/>
                      <wp:docPr id="8727" name="Text Box 2779">
                        <a:extLst xmlns:a="http://schemas.openxmlformats.org/drawingml/2006/main">
                          <a:ext uri="{FF2B5EF4-FFF2-40B4-BE49-F238E27FC236}">
                            <a16:creationId xmlns:a16="http://schemas.microsoft.com/office/drawing/2014/main" id="{00000000-0008-0000-0000-00001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14E1A" id="Text Box 2779" o:spid="_x0000_s1026" type="#_x0000_t202" style="position:absolute;margin-left:0;margin-top:0;width:6pt;height:2.25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0064" behindDoc="0" locked="0" layoutInCell="1" allowOverlap="1" wp14:anchorId="504AFE5F" wp14:editId="2AD3DB32">
                      <wp:simplePos x="0" y="0"/>
                      <wp:positionH relativeFrom="column">
                        <wp:posOffset>0</wp:posOffset>
                      </wp:positionH>
                      <wp:positionV relativeFrom="paragraph">
                        <wp:posOffset>0</wp:posOffset>
                      </wp:positionV>
                      <wp:extent cx="76200" cy="28575"/>
                      <wp:effectExtent l="19050" t="19050" r="19050" b="28575"/>
                      <wp:wrapNone/>
                      <wp:docPr id="8728" name="Text Box 2778">
                        <a:extLst xmlns:a="http://schemas.openxmlformats.org/drawingml/2006/main">
                          <a:ext uri="{FF2B5EF4-FFF2-40B4-BE49-F238E27FC236}">
                            <a16:creationId xmlns:a16="http://schemas.microsoft.com/office/drawing/2014/main" id="{00000000-0008-0000-0000-00001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4F545C" id="Text Box 2778" o:spid="_x0000_s1026" type="#_x0000_t202" style="position:absolute;margin-left:0;margin-top:0;width:6pt;height:2.2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1088" behindDoc="0" locked="0" layoutInCell="1" allowOverlap="1" wp14:anchorId="680D66EA" wp14:editId="1C8CD7A5">
                      <wp:simplePos x="0" y="0"/>
                      <wp:positionH relativeFrom="column">
                        <wp:posOffset>0</wp:posOffset>
                      </wp:positionH>
                      <wp:positionV relativeFrom="paragraph">
                        <wp:posOffset>0</wp:posOffset>
                      </wp:positionV>
                      <wp:extent cx="76200" cy="28575"/>
                      <wp:effectExtent l="19050" t="19050" r="19050" b="28575"/>
                      <wp:wrapNone/>
                      <wp:docPr id="8729" name="Text Box 2777">
                        <a:extLst xmlns:a="http://schemas.openxmlformats.org/drawingml/2006/main">
                          <a:ext uri="{FF2B5EF4-FFF2-40B4-BE49-F238E27FC236}">
                            <a16:creationId xmlns:a16="http://schemas.microsoft.com/office/drawing/2014/main" id="{00000000-0008-0000-0000-00001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3928E6" id="Text Box 2777" o:spid="_x0000_s1026" type="#_x0000_t202" style="position:absolute;margin-left:0;margin-top:0;width:6pt;height:2.2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2112" behindDoc="0" locked="0" layoutInCell="1" allowOverlap="1" wp14:anchorId="65320821" wp14:editId="62399D8C">
                      <wp:simplePos x="0" y="0"/>
                      <wp:positionH relativeFrom="column">
                        <wp:posOffset>0</wp:posOffset>
                      </wp:positionH>
                      <wp:positionV relativeFrom="paragraph">
                        <wp:posOffset>0</wp:posOffset>
                      </wp:positionV>
                      <wp:extent cx="76200" cy="28575"/>
                      <wp:effectExtent l="19050" t="19050" r="19050" b="28575"/>
                      <wp:wrapNone/>
                      <wp:docPr id="8730" name="Text Box 2776">
                        <a:extLst xmlns:a="http://schemas.openxmlformats.org/drawingml/2006/main">
                          <a:ext uri="{FF2B5EF4-FFF2-40B4-BE49-F238E27FC236}">
                            <a16:creationId xmlns:a16="http://schemas.microsoft.com/office/drawing/2014/main" id="{00000000-0008-0000-0000-00001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F4ED9" id="Text Box 2776" o:spid="_x0000_s1026" type="#_x0000_t202" style="position:absolute;margin-left:0;margin-top:0;width:6pt;height:2.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3136" behindDoc="0" locked="0" layoutInCell="1" allowOverlap="1" wp14:anchorId="4B6ED41F" wp14:editId="575DDE12">
                      <wp:simplePos x="0" y="0"/>
                      <wp:positionH relativeFrom="column">
                        <wp:posOffset>0</wp:posOffset>
                      </wp:positionH>
                      <wp:positionV relativeFrom="paragraph">
                        <wp:posOffset>0</wp:posOffset>
                      </wp:positionV>
                      <wp:extent cx="76200" cy="28575"/>
                      <wp:effectExtent l="19050" t="19050" r="19050" b="28575"/>
                      <wp:wrapNone/>
                      <wp:docPr id="8731" name="Text Box 2775">
                        <a:extLst xmlns:a="http://schemas.openxmlformats.org/drawingml/2006/main">
                          <a:ext uri="{FF2B5EF4-FFF2-40B4-BE49-F238E27FC236}">
                            <a16:creationId xmlns:a16="http://schemas.microsoft.com/office/drawing/2014/main" id="{00000000-0008-0000-0000-00001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430BF" id="Text Box 2775" o:spid="_x0000_s1026" type="#_x0000_t202" style="position:absolute;margin-left:0;margin-top:0;width:6pt;height:2.2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4160" behindDoc="0" locked="0" layoutInCell="1" allowOverlap="1" wp14:anchorId="75CC85F2" wp14:editId="471D4D0D">
                      <wp:simplePos x="0" y="0"/>
                      <wp:positionH relativeFrom="column">
                        <wp:posOffset>0</wp:posOffset>
                      </wp:positionH>
                      <wp:positionV relativeFrom="paragraph">
                        <wp:posOffset>0</wp:posOffset>
                      </wp:positionV>
                      <wp:extent cx="76200" cy="28575"/>
                      <wp:effectExtent l="19050" t="19050" r="19050" b="28575"/>
                      <wp:wrapNone/>
                      <wp:docPr id="8732" name="Text Box 2774">
                        <a:extLst xmlns:a="http://schemas.openxmlformats.org/drawingml/2006/main">
                          <a:ext uri="{FF2B5EF4-FFF2-40B4-BE49-F238E27FC236}">
                            <a16:creationId xmlns:a16="http://schemas.microsoft.com/office/drawing/2014/main" id="{00000000-0008-0000-0000-00001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886F62" id="Text Box 2774" o:spid="_x0000_s1026" type="#_x0000_t202" style="position:absolute;margin-left:0;margin-top:0;width:6pt;height:2.2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5184" behindDoc="0" locked="0" layoutInCell="1" allowOverlap="1" wp14:anchorId="423B8934" wp14:editId="4A21D6DF">
                      <wp:simplePos x="0" y="0"/>
                      <wp:positionH relativeFrom="column">
                        <wp:posOffset>0</wp:posOffset>
                      </wp:positionH>
                      <wp:positionV relativeFrom="paragraph">
                        <wp:posOffset>0</wp:posOffset>
                      </wp:positionV>
                      <wp:extent cx="76200" cy="28575"/>
                      <wp:effectExtent l="19050" t="19050" r="19050" b="28575"/>
                      <wp:wrapNone/>
                      <wp:docPr id="8733" name="Text Box 2773">
                        <a:extLst xmlns:a="http://schemas.openxmlformats.org/drawingml/2006/main">
                          <a:ext uri="{FF2B5EF4-FFF2-40B4-BE49-F238E27FC236}">
                            <a16:creationId xmlns:a16="http://schemas.microsoft.com/office/drawing/2014/main" id="{00000000-0008-0000-0000-00001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0AA01" id="Text Box 2773" o:spid="_x0000_s1026" type="#_x0000_t202" style="position:absolute;margin-left:0;margin-top:0;width:6pt;height:2.25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6208" behindDoc="0" locked="0" layoutInCell="1" allowOverlap="1" wp14:anchorId="010B6623" wp14:editId="0F3CF91D">
                      <wp:simplePos x="0" y="0"/>
                      <wp:positionH relativeFrom="column">
                        <wp:posOffset>0</wp:posOffset>
                      </wp:positionH>
                      <wp:positionV relativeFrom="paragraph">
                        <wp:posOffset>0</wp:posOffset>
                      </wp:positionV>
                      <wp:extent cx="76200" cy="28575"/>
                      <wp:effectExtent l="19050" t="19050" r="19050" b="28575"/>
                      <wp:wrapNone/>
                      <wp:docPr id="8734" name="Text Box 2772">
                        <a:extLst xmlns:a="http://schemas.openxmlformats.org/drawingml/2006/main">
                          <a:ext uri="{FF2B5EF4-FFF2-40B4-BE49-F238E27FC236}">
                            <a16:creationId xmlns:a16="http://schemas.microsoft.com/office/drawing/2014/main" id="{00000000-0008-0000-0000-00001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C85DB" id="Text Box 2772" o:spid="_x0000_s1026" type="#_x0000_t202" style="position:absolute;margin-left:0;margin-top:0;width:6pt;height:2.25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7232" behindDoc="0" locked="0" layoutInCell="1" allowOverlap="1" wp14:anchorId="2D5A02D1" wp14:editId="312D87AE">
                      <wp:simplePos x="0" y="0"/>
                      <wp:positionH relativeFrom="column">
                        <wp:posOffset>0</wp:posOffset>
                      </wp:positionH>
                      <wp:positionV relativeFrom="paragraph">
                        <wp:posOffset>0</wp:posOffset>
                      </wp:positionV>
                      <wp:extent cx="76200" cy="28575"/>
                      <wp:effectExtent l="19050" t="19050" r="19050" b="28575"/>
                      <wp:wrapNone/>
                      <wp:docPr id="8735" name="Text Box 2771">
                        <a:extLst xmlns:a="http://schemas.openxmlformats.org/drawingml/2006/main">
                          <a:ext uri="{FF2B5EF4-FFF2-40B4-BE49-F238E27FC236}">
                            <a16:creationId xmlns:a16="http://schemas.microsoft.com/office/drawing/2014/main" id="{00000000-0008-0000-0000-00001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8B33F" id="Text Box 2771" o:spid="_x0000_s1026" type="#_x0000_t202" style="position:absolute;margin-left:0;margin-top:0;width:6pt;height:2.25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8256" behindDoc="0" locked="0" layoutInCell="1" allowOverlap="1" wp14:anchorId="712AC4F2" wp14:editId="3ABAF641">
                      <wp:simplePos x="0" y="0"/>
                      <wp:positionH relativeFrom="column">
                        <wp:posOffset>0</wp:posOffset>
                      </wp:positionH>
                      <wp:positionV relativeFrom="paragraph">
                        <wp:posOffset>0</wp:posOffset>
                      </wp:positionV>
                      <wp:extent cx="76200" cy="28575"/>
                      <wp:effectExtent l="19050" t="19050" r="19050" b="28575"/>
                      <wp:wrapNone/>
                      <wp:docPr id="8736" name="Text Box 2770">
                        <a:extLst xmlns:a="http://schemas.openxmlformats.org/drawingml/2006/main">
                          <a:ext uri="{FF2B5EF4-FFF2-40B4-BE49-F238E27FC236}">
                            <a16:creationId xmlns:a16="http://schemas.microsoft.com/office/drawing/2014/main" id="{00000000-0008-0000-0000-00002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FBEF0" id="Text Box 2770" o:spid="_x0000_s1026" type="#_x0000_t202" style="position:absolute;margin-left:0;margin-top:0;width:6pt;height:2.2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09280" behindDoc="0" locked="0" layoutInCell="1" allowOverlap="1" wp14:anchorId="10D26606" wp14:editId="3185DF80">
                      <wp:simplePos x="0" y="0"/>
                      <wp:positionH relativeFrom="column">
                        <wp:posOffset>0</wp:posOffset>
                      </wp:positionH>
                      <wp:positionV relativeFrom="paragraph">
                        <wp:posOffset>0</wp:posOffset>
                      </wp:positionV>
                      <wp:extent cx="76200" cy="28575"/>
                      <wp:effectExtent l="19050" t="19050" r="19050" b="28575"/>
                      <wp:wrapNone/>
                      <wp:docPr id="8737" name="Text Box 2769">
                        <a:extLst xmlns:a="http://schemas.openxmlformats.org/drawingml/2006/main">
                          <a:ext uri="{FF2B5EF4-FFF2-40B4-BE49-F238E27FC236}">
                            <a16:creationId xmlns:a16="http://schemas.microsoft.com/office/drawing/2014/main" id="{00000000-0008-0000-0000-00002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AC00F" id="Text Box 2769" o:spid="_x0000_s1026" type="#_x0000_t202" style="position:absolute;margin-left:0;margin-top:0;width:6pt;height:2.2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0304" behindDoc="0" locked="0" layoutInCell="1" allowOverlap="1" wp14:anchorId="72A0B7D6" wp14:editId="77DBFAB4">
                      <wp:simplePos x="0" y="0"/>
                      <wp:positionH relativeFrom="column">
                        <wp:posOffset>0</wp:posOffset>
                      </wp:positionH>
                      <wp:positionV relativeFrom="paragraph">
                        <wp:posOffset>0</wp:posOffset>
                      </wp:positionV>
                      <wp:extent cx="76200" cy="28575"/>
                      <wp:effectExtent l="19050" t="19050" r="19050" b="28575"/>
                      <wp:wrapNone/>
                      <wp:docPr id="8738" name="Text Box 2768">
                        <a:extLst xmlns:a="http://schemas.openxmlformats.org/drawingml/2006/main">
                          <a:ext uri="{FF2B5EF4-FFF2-40B4-BE49-F238E27FC236}">
                            <a16:creationId xmlns:a16="http://schemas.microsoft.com/office/drawing/2014/main" id="{00000000-0008-0000-0000-00002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84929" id="Text Box 2768" o:spid="_x0000_s1026" type="#_x0000_t202" style="position:absolute;margin-left:0;margin-top:0;width:6pt;height:2.2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1328" behindDoc="0" locked="0" layoutInCell="1" allowOverlap="1" wp14:anchorId="1AB98DC5" wp14:editId="4D2DB6FD">
                      <wp:simplePos x="0" y="0"/>
                      <wp:positionH relativeFrom="column">
                        <wp:posOffset>0</wp:posOffset>
                      </wp:positionH>
                      <wp:positionV relativeFrom="paragraph">
                        <wp:posOffset>0</wp:posOffset>
                      </wp:positionV>
                      <wp:extent cx="76200" cy="28575"/>
                      <wp:effectExtent l="19050" t="19050" r="19050" b="28575"/>
                      <wp:wrapNone/>
                      <wp:docPr id="8739" name="Text Box 2767">
                        <a:extLst xmlns:a="http://schemas.openxmlformats.org/drawingml/2006/main">
                          <a:ext uri="{FF2B5EF4-FFF2-40B4-BE49-F238E27FC236}">
                            <a16:creationId xmlns:a16="http://schemas.microsoft.com/office/drawing/2014/main" id="{00000000-0008-0000-0000-00002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48BF1" id="Text Box 2767" o:spid="_x0000_s1026" type="#_x0000_t202" style="position:absolute;margin-left:0;margin-top:0;width:6pt;height:2.2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2352" behindDoc="0" locked="0" layoutInCell="1" allowOverlap="1" wp14:anchorId="5B809050" wp14:editId="6DD1DB74">
                      <wp:simplePos x="0" y="0"/>
                      <wp:positionH relativeFrom="column">
                        <wp:posOffset>0</wp:posOffset>
                      </wp:positionH>
                      <wp:positionV relativeFrom="paragraph">
                        <wp:posOffset>0</wp:posOffset>
                      </wp:positionV>
                      <wp:extent cx="76200" cy="28575"/>
                      <wp:effectExtent l="19050" t="19050" r="19050" b="28575"/>
                      <wp:wrapNone/>
                      <wp:docPr id="8740" name="Text Box 2766">
                        <a:extLst xmlns:a="http://schemas.openxmlformats.org/drawingml/2006/main">
                          <a:ext uri="{FF2B5EF4-FFF2-40B4-BE49-F238E27FC236}">
                            <a16:creationId xmlns:a16="http://schemas.microsoft.com/office/drawing/2014/main" id="{00000000-0008-0000-0000-00002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68AE0" id="Text Box 2766" o:spid="_x0000_s1026" type="#_x0000_t202" style="position:absolute;margin-left:0;margin-top:0;width:6pt;height:2.25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3376" behindDoc="0" locked="0" layoutInCell="1" allowOverlap="1" wp14:anchorId="6E2D2D6B" wp14:editId="26DCDF49">
                      <wp:simplePos x="0" y="0"/>
                      <wp:positionH relativeFrom="column">
                        <wp:posOffset>0</wp:posOffset>
                      </wp:positionH>
                      <wp:positionV relativeFrom="paragraph">
                        <wp:posOffset>0</wp:posOffset>
                      </wp:positionV>
                      <wp:extent cx="76200" cy="28575"/>
                      <wp:effectExtent l="19050" t="19050" r="19050" b="28575"/>
                      <wp:wrapNone/>
                      <wp:docPr id="8741" name="Text Box 2765">
                        <a:extLst xmlns:a="http://schemas.openxmlformats.org/drawingml/2006/main">
                          <a:ext uri="{FF2B5EF4-FFF2-40B4-BE49-F238E27FC236}">
                            <a16:creationId xmlns:a16="http://schemas.microsoft.com/office/drawing/2014/main" id="{00000000-0008-0000-0000-00002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D9C82" id="Text Box 2765" o:spid="_x0000_s1026" type="#_x0000_t202" style="position:absolute;margin-left:0;margin-top:0;width:6pt;height:2.2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4400" behindDoc="0" locked="0" layoutInCell="1" allowOverlap="1" wp14:anchorId="56345256" wp14:editId="026ECDF6">
                      <wp:simplePos x="0" y="0"/>
                      <wp:positionH relativeFrom="column">
                        <wp:posOffset>0</wp:posOffset>
                      </wp:positionH>
                      <wp:positionV relativeFrom="paragraph">
                        <wp:posOffset>0</wp:posOffset>
                      </wp:positionV>
                      <wp:extent cx="76200" cy="28575"/>
                      <wp:effectExtent l="19050" t="19050" r="19050" b="28575"/>
                      <wp:wrapNone/>
                      <wp:docPr id="8742" name="Text Box 2764">
                        <a:extLst xmlns:a="http://schemas.openxmlformats.org/drawingml/2006/main">
                          <a:ext uri="{FF2B5EF4-FFF2-40B4-BE49-F238E27FC236}">
                            <a16:creationId xmlns:a16="http://schemas.microsoft.com/office/drawing/2014/main" id="{00000000-0008-0000-0000-00002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936BC" id="Text Box 2764" o:spid="_x0000_s1026" type="#_x0000_t202" style="position:absolute;margin-left:0;margin-top:0;width:6pt;height:2.2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5424" behindDoc="0" locked="0" layoutInCell="1" allowOverlap="1" wp14:anchorId="30479FCF" wp14:editId="6FE0130E">
                      <wp:simplePos x="0" y="0"/>
                      <wp:positionH relativeFrom="column">
                        <wp:posOffset>0</wp:posOffset>
                      </wp:positionH>
                      <wp:positionV relativeFrom="paragraph">
                        <wp:posOffset>0</wp:posOffset>
                      </wp:positionV>
                      <wp:extent cx="76200" cy="28575"/>
                      <wp:effectExtent l="19050" t="19050" r="19050" b="28575"/>
                      <wp:wrapNone/>
                      <wp:docPr id="8743" name="Text Box 2763">
                        <a:extLst xmlns:a="http://schemas.openxmlformats.org/drawingml/2006/main">
                          <a:ext uri="{FF2B5EF4-FFF2-40B4-BE49-F238E27FC236}">
                            <a16:creationId xmlns:a16="http://schemas.microsoft.com/office/drawing/2014/main" id="{00000000-0008-0000-0000-00002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03F1C" id="Text Box 2763" o:spid="_x0000_s1026" type="#_x0000_t202" style="position:absolute;margin-left:0;margin-top:0;width:6pt;height:2.2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6448" behindDoc="0" locked="0" layoutInCell="1" allowOverlap="1" wp14:anchorId="46CA97A0" wp14:editId="0248053D">
                      <wp:simplePos x="0" y="0"/>
                      <wp:positionH relativeFrom="column">
                        <wp:posOffset>0</wp:posOffset>
                      </wp:positionH>
                      <wp:positionV relativeFrom="paragraph">
                        <wp:posOffset>0</wp:posOffset>
                      </wp:positionV>
                      <wp:extent cx="76200" cy="28575"/>
                      <wp:effectExtent l="19050" t="19050" r="19050" b="28575"/>
                      <wp:wrapNone/>
                      <wp:docPr id="8744" name="Text Box 2762">
                        <a:extLst xmlns:a="http://schemas.openxmlformats.org/drawingml/2006/main">
                          <a:ext uri="{FF2B5EF4-FFF2-40B4-BE49-F238E27FC236}">
                            <a16:creationId xmlns:a16="http://schemas.microsoft.com/office/drawing/2014/main" id="{00000000-0008-0000-0000-00002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17E94" id="Text Box 2762" o:spid="_x0000_s1026" type="#_x0000_t202" style="position:absolute;margin-left:0;margin-top:0;width:6pt;height:2.25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7472" behindDoc="0" locked="0" layoutInCell="1" allowOverlap="1" wp14:anchorId="65279D47" wp14:editId="1FFDB706">
                      <wp:simplePos x="0" y="0"/>
                      <wp:positionH relativeFrom="column">
                        <wp:posOffset>0</wp:posOffset>
                      </wp:positionH>
                      <wp:positionV relativeFrom="paragraph">
                        <wp:posOffset>0</wp:posOffset>
                      </wp:positionV>
                      <wp:extent cx="76200" cy="28575"/>
                      <wp:effectExtent l="19050" t="19050" r="19050" b="28575"/>
                      <wp:wrapNone/>
                      <wp:docPr id="8745" name="Text Box 2761">
                        <a:extLst xmlns:a="http://schemas.openxmlformats.org/drawingml/2006/main">
                          <a:ext uri="{FF2B5EF4-FFF2-40B4-BE49-F238E27FC236}">
                            <a16:creationId xmlns:a16="http://schemas.microsoft.com/office/drawing/2014/main" id="{00000000-0008-0000-0000-00002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D6A1E4" id="Text Box 2761" o:spid="_x0000_s1026" type="#_x0000_t202" style="position:absolute;margin-left:0;margin-top:0;width:6pt;height:2.2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8496" behindDoc="0" locked="0" layoutInCell="1" allowOverlap="1" wp14:anchorId="3BC9A9EC" wp14:editId="63632E0E">
                      <wp:simplePos x="0" y="0"/>
                      <wp:positionH relativeFrom="column">
                        <wp:posOffset>0</wp:posOffset>
                      </wp:positionH>
                      <wp:positionV relativeFrom="paragraph">
                        <wp:posOffset>0</wp:posOffset>
                      </wp:positionV>
                      <wp:extent cx="76200" cy="28575"/>
                      <wp:effectExtent l="19050" t="19050" r="19050" b="28575"/>
                      <wp:wrapNone/>
                      <wp:docPr id="8746" name="Text Box 2760">
                        <a:extLst xmlns:a="http://schemas.openxmlformats.org/drawingml/2006/main">
                          <a:ext uri="{FF2B5EF4-FFF2-40B4-BE49-F238E27FC236}">
                            <a16:creationId xmlns:a16="http://schemas.microsoft.com/office/drawing/2014/main" id="{00000000-0008-0000-0000-00002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3CBC4E" id="Text Box 2760" o:spid="_x0000_s1026" type="#_x0000_t202" style="position:absolute;margin-left:0;margin-top:0;width:6pt;height:2.25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19520" behindDoc="0" locked="0" layoutInCell="1" allowOverlap="1" wp14:anchorId="4288A99C" wp14:editId="6EEACDDD">
                      <wp:simplePos x="0" y="0"/>
                      <wp:positionH relativeFrom="column">
                        <wp:posOffset>0</wp:posOffset>
                      </wp:positionH>
                      <wp:positionV relativeFrom="paragraph">
                        <wp:posOffset>0</wp:posOffset>
                      </wp:positionV>
                      <wp:extent cx="76200" cy="28575"/>
                      <wp:effectExtent l="19050" t="19050" r="19050" b="28575"/>
                      <wp:wrapNone/>
                      <wp:docPr id="8747" name="Text Box 2759">
                        <a:extLst xmlns:a="http://schemas.openxmlformats.org/drawingml/2006/main">
                          <a:ext uri="{FF2B5EF4-FFF2-40B4-BE49-F238E27FC236}">
                            <a16:creationId xmlns:a16="http://schemas.microsoft.com/office/drawing/2014/main" id="{00000000-0008-0000-0000-00002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4ADE4" id="Text Box 2759" o:spid="_x0000_s1026" type="#_x0000_t202" style="position:absolute;margin-left:0;margin-top:0;width:6pt;height:2.25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0544" behindDoc="0" locked="0" layoutInCell="1" allowOverlap="1" wp14:anchorId="0FDFAE93" wp14:editId="40E87E03">
                      <wp:simplePos x="0" y="0"/>
                      <wp:positionH relativeFrom="column">
                        <wp:posOffset>0</wp:posOffset>
                      </wp:positionH>
                      <wp:positionV relativeFrom="paragraph">
                        <wp:posOffset>0</wp:posOffset>
                      </wp:positionV>
                      <wp:extent cx="76200" cy="28575"/>
                      <wp:effectExtent l="19050" t="19050" r="19050" b="28575"/>
                      <wp:wrapNone/>
                      <wp:docPr id="8748" name="Text Box 2758">
                        <a:extLst xmlns:a="http://schemas.openxmlformats.org/drawingml/2006/main">
                          <a:ext uri="{FF2B5EF4-FFF2-40B4-BE49-F238E27FC236}">
                            <a16:creationId xmlns:a16="http://schemas.microsoft.com/office/drawing/2014/main" id="{00000000-0008-0000-0000-00002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6CE9E" id="Text Box 2758" o:spid="_x0000_s1026" type="#_x0000_t202" style="position:absolute;margin-left:0;margin-top:0;width:6pt;height:2.25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1568" behindDoc="0" locked="0" layoutInCell="1" allowOverlap="1" wp14:anchorId="1338FC45" wp14:editId="32371421">
                      <wp:simplePos x="0" y="0"/>
                      <wp:positionH relativeFrom="column">
                        <wp:posOffset>0</wp:posOffset>
                      </wp:positionH>
                      <wp:positionV relativeFrom="paragraph">
                        <wp:posOffset>0</wp:posOffset>
                      </wp:positionV>
                      <wp:extent cx="76200" cy="28575"/>
                      <wp:effectExtent l="19050" t="19050" r="19050" b="28575"/>
                      <wp:wrapNone/>
                      <wp:docPr id="8749" name="Text Box 2757">
                        <a:extLst xmlns:a="http://schemas.openxmlformats.org/drawingml/2006/main">
                          <a:ext uri="{FF2B5EF4-FFF2-40B4-BE49-F238E27FC236}">
                            <a16:creationId xmlns:a16="http://schemas.microsoft.com/office/drawing/2014/main" id="{00000000-0008-0000-0000-00002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97CFF" id="Text Box 2757" o:spid="_x0000_s1026" type="#_x0000_t202" style="position:absolute;margin-left:0;margin-top:0;width:6pt;height:2.25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2592" behindDoc="0" locked="0" layoutInCell="1" allowOverlap="1" wp14:anchorId="0C32A5C2" wp14:editId="060C0411">
                      <wp:simplePos x="0" y="0"/>
                      <wp:positionH relativeFrom="column">
                        <wp:posOffset>0</wp:posOffset>
                      </wp:positionH>
                      <wp:positionV relativeFrom="paragraph">
                        <wp:posOffset>0</wp:posOffset>
                      </wp:positionV>
                      <wp:extent cx="76200" cy="28575"/>
                      <wp:effectExtent l="19050" t="19050" r="19050" b="28575"/>
                      <wp:wrapNone/>
                      <wp:docPr id="8750" name="Text Box 2756">
                        <a:extLst xmlns:a="http://schemas.openxmlformats.org/drawingml/2006/main">
                          <a:ext uri="{FF2B5EF4-FFF2-40B4-BE49-F238E27FC236}">
                            <a16:creationId xmlns:a16="http://schemas.microsoft.com/office/drawing/2014/main" id="{00000000-0008-0000-0000-00002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17795E" id="Text Box 2756" o:spid="_x0000_s1026" type="#_x0000_t202" style="position:absolute;margin-left:0;margin-top:0;width:6pt;height:2.25pt;z-index:2518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3616" behindDoc="0" locked="0" layoutInCell="1" allowOverlap="1" wp14:anchorId="0E0DA9EB" wp14:editId="1604BDFF">
                      <wp:simplePos x="0" y="0"/>
                      <wp:positionH relativeFrom="column">
                        <wp:posOffset>0</wp:posOffset>
                      </wp:positionH>
                      <wp:positionV relativeFrom="paragraph">
                        <wp:posOffset>0</wp:posOffset>
                      </wp:positionV>
                      <wp:extent cx="76200" cy="28575"/>
                      <wp:effectExtent l="19050" t="19050" r="19050" b="28575"/>
                      <wp:wrapNone/>
                      <wp:docPr id="8751" name="Text Box 2755">
                        <a:extLst xmlns:a="http://schemas.openxmlformats.org/drawingml/2006/main">
                          <a:ext uri="{FF2B5EF4-FFF2-40B4-BE49-F238E27FC236}">
                            <a16:creationId xmlns:a16="http://schemas.microsoft.com/office/drawing/2014/main" id="{00000000-0008-0000-0000-00002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C9F05" id="Text Box 2755" o:spid="_x0000_s1026" type="#_x0000_t202" style="position:absolute;margin-left:0;margin-top:0;width:6pt;height:2.25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4640" behindDoc="0" locked="0" layoutInCell="1" allowOverlap="1" wp14:anchorId="3D3C56D1" wp14:editId="4EF98D7E">
                      <wp:simplePos x="0" y="0"/>
                      <wp:positionH relativeFrom="column">
                        <wp:posOffset>0</wp:posOffset>
                      </wp:positionH>
                      <wp:positionV relativeFrom="paragraph">
                        <wp:posOffset>0</wp:posOffset>
                      </wp:positionV>
                      <wp:extent cx="76200" cy="28575"/>
                      <wp:effectExtent l="19050" t="19050" r="19050" b="28575"/>
                      <wp:wrapNone/>
                      <wp:docPr id="8752" name="Text Box 2754">
                        <a:extLst xmlns:a="http://schemas.openxmlformats.org/drawingml/2006/main">
                          <a:ext uri="{FF2B5EF4-FFF2-40B4-BE49-F238E27FC236}">
                            <a16:creationId xmlns:a16="http://schemas.microsoft.com/office/drawing/2014/main" id="{00000000-0008-0000-0000-00003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3507EB" id="Text Box 2754" o:spid="_x0000_s1026" type="#_x0000_t202" style="position:absolute;margin-left:0;margin-top:0;width:6pt;height:2.25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5664" behindDoc="0" locked="0" layoutInCell="1" allowOverlap="1" wp14:anchorId="4EDB5D7A" wp14:editId="56B5FAE8">
                      <wp:simplePos x="0" y="0"/>
                      <wp:positionH relativeFrom="column">
                        <wp:posOffset>0</wp:posOffset>
                      </wp:positionH>
                      <wp:positionV relativeFrom="paragraph">
                        <wp:posOffset>0</wp:posOffset>
                      </wp:positionV>
                      <wp:extent cx="76200" cy="28575"/>
                      <wp:effectExtent l="19050" t="19050" r="19050" b="28575"/>
                      <wp:wrapNone/>
                      <wp:docPr id="8753" name="Text Box 2753">
                        <a:extLst xmlns:a="http://schemas.openxmlformats.org/drawingml/2006/main">
                          <a:ext uri="{FF2B5EF4-FFF2-40B4-BE49-F238E27FC236}">
                            <a16:creationId xmlns:a16="http://schemas.microsoft.com/office/drawing/2014/main" id="{00000000-0008-0000-0000-00003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21E84A" id="Text Box 2753" o:spid="_x0000_s1026" type="#_x0000_t202" style="position:absolute;margin-left:0;margin-top:0;width:6pt;height:2.2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6688" behindDoc="0" locked="0" layoutInCell="1" allowOverlap="1" wp14:anchorId="509DEB15" wp14:editId="1E6771D9">
                      <wp:simplePos x="0" y="0"/>
                      <wp:positionH relativeFrom="column">
                        <wp:posOffset>0</wp:posOffset>
                      </wp:positionH>
                      <wp:positionV relativeFrom="paragraph">
                        <wp:posOffset>0</wp:posOffset>
                      </wp:positionV>
                      <wp:extent cx="76200" cy="28575"/>
                      <wp:effectExtent l="19050" t="19050" r="19050" b="28575"/>
                      <wp:wrapNone/>
                      <wp:docPr id="8754" name="Text Box 2752">
                        <a:extLst xmlns:a="http://schemas.openxmlformats.org/drawingml/2006/main">
                          <a:ext uri="{FF2B5EF4-FFF2-40B4-BE49-F238E27FC236}">
                            <a16:creationId xmlns:a16="http://schemas.microsoft.com/office/drawing/2014/main" id="{00000000-0008-0000-0000-00003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8C268E" id="Text Box 2752" o:spid="_x0000_s1026" type="#_x0000_t202" style="position:absolute;margin-left:0;margin-top:0;width:6pt;height:2.25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7712" behindDoc="0" locked="0" layoutInCell="1" allowOverlap="1" wp14:anchorId="555075B2" wp14:editId="018743F7">
                      <wp:simplePos x="0" y="0"/>
                      <wp:positionH relativeFrom="column">
                        <wp:posOffset>0</wp:posOffset>
                      </wp:positionH>
                      <wp:positionV relativeFrom="paragraph">
                        <wp:posOffset>0</wp:posOffset>
                      </wp:positionV>
                      <wp:extent cx="76200" cy="28575"/>
                      <wp:effectExtent l="19050" t="19050" r="19050" b="28575"/>
                      <wp:wrapNone/>
                      <wp:docPr id="8755" name="Text Box 2751">
                        <a:extLst xmlns:a="http://schemas.openxmlformats.org/drawingml/2006/main">
                          <a:ext uri="{FF2B5EF4-FFF2-40B4-BE49-F238E27FC236}">
                            <a16:creationId xmlns:a16="http://schemas.microsoft.com/office/drawing/2014/main" id="{00000000-0008-0000-0000-00003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A8079" id="Text Box 2751" o:spid="_x0000_s1026" type="#_x0000_t202" style="position:absolute;margin-left:0;margin-top:0;width:6pt;height:2.2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8736" behindDoc="0" locked="0" layoutInCell="1" allowOverlap="1" wp14:anchorId="0AC00B2E" wp14:editId="3D46FBB3">
                      <wp:simplePos x="0" y="0"/>
                      <wp:positionH relativeFrom="column">
                        <wp:posOffset>0</wp:posOffset>
                      </wp:positionH>
                      <wp:positionV relativeFrom="paragraph">
                        <wp:posOffset>0</wp:posOffset>
                      </wp:positionV>
                      <wp:extent cx="76200" cy="28575"/>
                      <wp:effectExtent l="19050" t="19050" r="19050" b="28575"/>
                      <wp:wrapNone/>
                      <wp:docPr id="8756" name="Text Box 2750">
                        <a:extLst xmlns:a="http://schemas.openxmlformats.org/drawingml/2006/main">
                          <a:ext uri="{FF2B5EF4-FFF2-40B4-BE49-F238E27FC236}">
                            <a16:creationId xmlns:a16="http://schemas.microsoft.com/office/drawing/2014/main" id="{00000000-0008-0000-0000-00003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B8654" id="Text Box 2750" o:spid="_x0000_s1026" type="#_x0000_t202" style="position:absolute;margin-left:0;margin-top:0;width:6pt;height:2.25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29760" behindDoc="0" locked="0" layoutInCell="1" allowOverlap="1" wp14:anchorId="04798B34" wp14:editId="6732D8DE">
                      <wp:simplePos x="0" y="0"/>
                      <wp:positionH relativeFrom="column">
                        <wp:posOffset>0</wp:posOffset>
                      </wp:positionH>
                      <wp:positionV relativeFrom="paragraph">
                        <wp:posOffset>0</wp:posOffset>
                      </wp:positionV>
                      <wp:extent cx="76200" cy="28575"/>
                      <wp:effectExtent l="19050" t="19050" r="19050" b="28575"/>
                      <wp:wrapNone/>
                      <wp:docPr id="8757" name="Text Box 2749">
                        <a:extLst xmlns:a="http://schemas.openxmlformats.org/drawingml/2006/main">
                          <a:ext uri="{FF2B5EF4-FFF2-40B4-BE49-F238E27FC236}">
                            <a16:creationId xmlns:a16="http://schemas.microsoft.com/office/drawing/2014/main" id="{00000000-0008-0000-0000-00003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CC272" id="Text Box 2749" o:spid="_x0000_s1026" type="#_x0000_t202" style="position:absolute;margin-left:0;margin-top:0;width:6pt;height:2.25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0784" behindDoc="0" locked="0" layoutInCell="1" allowOverlap="1" wp14:anchorId="45DDF2CD" wp14:editId="24B6B5F6">
                      <wp:simplePos x="0" y="0"/>
                      <wp:positionH relativeFrom="column">
                        <wp:posOffset>0</wp:posOffset>
                      </wp:positionH>
                      <wp:positionV relativeFrom="paragraph">
                        <wp:posOffset>0</wp:posOffset>
                      </wp:positionV>
                      <wp:extent cx="76200" cy="28575"/>
                      <wp:effectExtent l="19050" t="19050" r="19050" b="28575"/>
                      <wp:wrapNone/>
                      <wp:docPr id="8758" name="Text Box 2748">
                        <a:extLst xmlns:a="http://schemas.openxmlformats.org/drawingml/2006/main">
                          <a:ext uri="{FF2B5EF4-FFF2-40B4-BE49-F238E27FC236}">
                            <a16:creationId xmlns:a16="http://schemas.microsoft.com/office/drawing/2014/main" id="{00000000-0008-0000-0000-00003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F182D" id="Text Box 2748" o:spid="_x0000_s1026" type="#_x0000_t202" style="position:absolute;margin-left:0;margin-top:0;width:6pt;height:2.2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1808" behindDoc="0" locked="0" layoutInCell="1" allowOverlap="1" wp14:anchorId="6EB8830D" wp14:editId="106F54C5">
                      <wp:simplePos x="0" y="0"/>
                      <wp:positionH relativeFrom="column">
                        <wp:posOffset>0</wp:posOffset>
                      </wp:positionH>
                      <wp:positionV relativeFrom="paragraph">
                        <wp:posOffset>0</wp:posOffset>
                      </wp:positionV>
                      <wp:extent cx="76200" cy="28575"/>
                      <wp:effectExtent l="19050" t="19050" r="19050" b="28575"/>
                      <wp:wrapNone/>
                      <wp:docPr id="8759" name="Text Box 2747">
                        <a:extLst xmlns:a="http://schemas.openxmlformats.org/drawingml/2006/main">
                          <a:ext uri="{FF2B5EF4-FFF2-40B4-BE49-F238E27FC236}">
                            <a16:creationId xmlns:a16="http://schemas.microsoft.com/office/drawing/2014/main" id="{00000000-0008-0000-0000-00003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0F60A" id="Text Box 2747" o:spid="_x0000_s1026" type="#_x0000_t202" style="position:absolute;margin-left:0;margin-top:0;width:6pt;height:2.25pt;z-index:2518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2832" behindDoc="0" locked="0" layoutInCell="1" allowOverlap="1" wp14:anchorId="37888F19" wp14:editId="1A13B819">
                      <wp:simplePos x="0" y="0"/>
                      <wp:positionH relativeFrom="column">
                        <wp:posOffset>0</wp:posOffset>
                      </wp:positionH>
                      <wp:positionV relativeFrom="paragraph">
                        <wp:posOffset>0</wp:posOffset>
                      </wp:positionV>
                      <wp:extent cx="76200" cy="28575"/>
                      <wp:effectExtent l="19050" t="19050" r="19050" b="28575"/>
                      <wp:wrapNone/>
                      <wp:docPr id="8760" name="Text Box 2746">
                        <a:extLst xmlns:a="http://schemas.openxmlformats.org/drawingml/2006/main">
                          <a:ext uri="{FF2B5EF4-FFF2-40B4-BE49-F238E27FC236}">
                            <a16:creationId xmlns:a16="http://schemas.microsoft.com/office/drawing/2014/main" id="{00000000-0008-0000-0000-00003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9C5C68" id="Text Box 2746" o:spid="_x0000_s1026" type="#_x0000_t202" style="position:absolute;margin-left:0;margin-top:0;width:6pt;height:2.25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3856" behindDoc="0" locked="0" layoutInCell="1" allowOverlap="1" wp14:anchorId="0CE671D9" wp14:editId="018A6935">
                      <wp:simplePos x="0" y="0"/>
                      <wp:positionH relativeFrom="column">
                        <wp:posOffset>0</wp:posOffset>
                      </wp:positionH>
                      <wp:positionV relativeFrom="paragraph">
                        <wp:posOffset>0</wp:posOffset>
                      </wp:positionV>
                      <wp:extent cx="76200" cy="28575"/>
                      <wp:effectExtent l="19050" t="19050" r="19050" b="28575"/>
                      <wp:wrapNone/>
                      <wp:docPr id="8761" name="Text Box 2745">
                        <a:extLst xmlns:a="http://schemas.openxmlformats.org/drawingml/2006/main">
                          <a:ext uri="{FF2B5EF4-FFF2-40B4-BE49-F238E27FC236}">
                            <a16:creationId xmlns:a16="http://schemas.microsoft.com/office/drawing/2014/main" id="{00000000-0008-0000-0000-00003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3699F" id="Text Box 2745" o:spid="_x0000_s1026" type="#_x0000_t202" style="position:absolute;margin-left:0;margin-top:0;width:6pt;height:2.25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4880" behindDoc="0" locked="0" layoutInCell="1" allowOverlap="1" wp14:anchorId="7FAA5B68" wp14:editId="35F2CCBA">
                      <wp:simplePos x="0" y="0"/>
                      <wp:positionH relativeFrom="column">
                        <wp:posOffset>0</wp:posOffset>
                      </wp:positionH>
                      <wp:positionV relativeFrom="paragraph">
                        <wp:posOffset>0</wp:posOffset>
                      </wp:positionV>
                      <wp:extent cx="76200" cy="28575"/>
                      <wp:effectExtent l="19050" t="19050" r="19050" b="28575"/>
                      <wp:wrapNone/>
                      <wp:docPr id="8762" name="Text Box 2744">
                        <a:extLst xmlns:a="http://schemas.openxmlformats.org/drawingml/2006/main">
                          <a:ext uri="{FF2B5EF4-FFF2-40B4-BE49-F238E27FC236}">
                            <a16:creationId xmlns:a16="http://schemas.microsoft.com/office/drawing/2014/main" id="{00000000-0008-0000-0000-00003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F023E" id="Text Box 2744" o:spid="_x0000_s1026" type="#_x0000_t202" style="position:absolute;margin-left:0;margin-top:0;width:6pt;height:2.25pt;z-index:2518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5904" behindDoc="0" locked="0" layoutInCell="1" allowOverlap="1" wp14:anchorId="4581B338" wp14:editId="3EA4D76F">
                      <wp:simplePos x="0" y="0"/>
                      <wp:positionH relativeFrom="column">
                        <wp:posOffset>0</wp:posOffset>
                      </wp:positionH>
                      <wp:positionV relativeFrom="paragraph">
                        <wp:posOffset>0</wp:posOffset>
                      </wp:positionV>
                      <wp:extent cx="76200" cy="28575"/>
                      <wp:effectExtent l="19050" t="19050" r="19050" b="28575"/>
                      <wp:wrapNone/>
                      <wp:docPr id="8763" name="Text Box 2743">
                        <a:extLst xmlns:a="http://schemas.openxmlformats.org/drawingml/2006/main">
                          <a:ext uri="{FF2B5EF4-FFF2-40B4-BE49-F238E27FC236}">
                            <a16:creationId xmlns:a16="http://schemas.microsoft.com/office/drawing/2014/main" id="{00000000-0008-0000-0000-00003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EC059" id="Text Box 2743" o:spid="_x0000_s1026" type="#_x0000_t202" style="position:absolute;margin-left:0;margin-top:0;width:6pt;height:2.2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6928" behindDoc="0" locked="0" layoutInCell="1" allowOverlap="1" wp14:anchorId="1BC550B9" wp14:editId="54E996CA">
                      <wp:simplePos x="0" y="0"/>
                      <wp:positionH relativeFrom="column">
                        <wp:posOffset>0</wp:posOffset>
                      </wp:positionH>
                      <wp:positionV relativeFrom="paragraph">
                        <wp:posOffset>0</wp:posOffset>
                      </wp:positionV>
                      <wp:extent cx="76200" cy="28575"/>
                      <wp:effectExtent l="19050" t="19050" r="19050" b="28575"/>
                      <wp:wrapNone/>
                      <wp:docPr id="8764" name="Text Box 2742">
                        <a:extLst xmlns:a="http://schemas.openxmlformats.org/drawingml/2006/main">
                          <a:ext uri="{FF2B5EF4-FFF2-40B4-BE49-F238E27FC236}">
                            <a16:creationId xmlns:a16="http://schemas.microsoft.com/office/drawing/2014/main" id="{00000000-0008-0000-0000-00003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7C2D1" id="Text Box 2742" o:spid="_x0000_s1026" type="#_x0000_t202" style="position:absolute;margin-left:0;margin-top:0;width:6pt;height:2.2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7952" behindDoc="0" locked="0" layoutInCell="1" allowOverlap="1" wp14:anchorId="7BB699D4" wp14:editId="204A9894">
                      <wp:simplePos x="0" y="0"/>
                      <wp:positionH relativeFrom="column">
                        <wp:posOffset>0</wp:posOffset>
                      </wp:positionH>
                      <wp:positionV relativeFrom="paragraph">
                        <wp:posOffset>0</wp:posOffset>
                      </wp:positionV>
                      <wp:extent cx="76200" cy="28575"/>
                      <wp:effectExtent l="19050" t="19050" r="19050" b="28575"/>
                      <wp:wrapNone/>
                      <wp:docPr id="8765" name="Text Box 2741">
                        <a:extLst xmlns:a="http://schemas.openxmlformats.org/drawingml/2006/main">
                          <a:ext uri="{FF2B5EF4-FFF2-40B4-BE49-F238E27FC236}">
                            <a16:creationId xmlns:a16="http://schemas.microsoft.com/office/drawing/2014/main" id="{00000000-0008-0000-0000-00003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2CF00" id="Text Box 2741" o:spid="_x0000_s1026" type="#_x0000_t202" style="position:absolute;margin-left:0;margin-top:0;width:6pt;height:2.25pt;z-index:2518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38976" behindDoc="0" locked="0" layoutInCell="1" allowOverlap="1" wp14:anchorId="273844F1" wp14:editId="68CC2D65">
                      <wp:simplePos x="0" y="0"/>
                      <wp:positionH relativeFrom="column">
                        <wp:posOffset>0</wp:posOffset>
                      </wp:positionH>
                      <wp:positionV relativeFrom="paragraph">
                        <wp:posOffset>0</wp:posOffset>
                      </wp:positionV>
                      <wp:extent cx="76200" cy="28575"/>
                      <wp:effectExtent l="19050" t="19050" r="19050" b="28575"/>
                      <wp:wrapNone/>
                      <wp:docPr id="8766" name="Text Box 2740">
                        <a:extLst xmlns:a="http://schemas.openxmlformats.org/drawingml/2006/main">
                          <a:ext uri="{FF2B5EF4-FFF2-40B4-BE49-F238E27FC236}">
                            <a16:creationId xmlns:a16="http://schemas.microsoft.com/office/drawing/2014/main" id="{00000000-0008-0000-0000-00003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9D0B8" id="Text Box 2740" o:spid="_x0000_s1026" type="#_x0000_t202" style="position:absolute;margin-left:0;margin-top:0;width:6pt;height:2.25pt;z-index:2518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0000" behindDoc="0" locked="0" layoutInCell="1" allowOverlap="1" wp14:anchorId="34B98CD2" wp14:editId="7BF66E67">
                      <wp:simplePos x="0" y="0"/>
                      <wp:positionH relativeFrom="column">
                        <wp:posOffset>0</wp:posOffset>
                      </wp:positionH>
                      <wp:positionV relativeFrom="paragraph">
                        <wp:posOffset>0</wp:posOffset>
                      </wp:positionV>
                      <wp:extent cx="76200" cy="28575"/>
                      <wp:effectExtent l="19050" t="19050" r="19050" b="28575"/>
                      <wp:wrapNone/>
                      <wp:docPr id="8767" name="Text Box 2739">
                        <a:extLst xmlns:a="http://schemas.openxmlformats.org/drawingml/2006/main">
                          <a:ext uri="{FF2B5EF4-FFF2-40B4-BE49-F238E27FC236}">
                            <a16:creationId xmlns:a16="http://schemas.microsoft.com/office/drawing/2014/main" id="{00000000-0008-0000-0000-00003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1A9A0" id="Text Box 2739" o:spid="_x0000_s1026" type="#_x0000_t202" style="position:absolute;margin-left:0;margin-top:0;width:6pt;height:2.25pt;z-index:2518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1024" behindDoc="0" locked="0" layoutInCell="1" allowOverlap="1" wp14:anchorId="4D5C21C4" wp14:editId="37F66925">
                      <wp:simplePos x="0" y="0"/>
                      <wp:positionH relativeFrom="column">
                        <wp:posOffset>0</wp:posOffset>
                      </wp:positionH>
                      <wp:positionV relativeFrom="paragraph">
                        <wp:posOffset>0</wp:posOffset>
                      </wp:positionV>
                      <wp:extent cx="76200" cy="28575"/>
                      <wp:effectExtent l="19050" t="19050" r="19050" b="28575"/>
                      <wp:wrapNone/>
                      <wp:docPr id="8768" name="Text Box 2738">
                        <a:extLst xmlns:a="http://schemas.openxmlformats.org/drawingml/2006/main">
                          <a:ext uri="{FF2B5EF4-FFF2-40B4-BE49-F238E27FC236}">
                            <a16:creationId xmlns:a16="http://schemas.microsoft.com/office/drawing/2014/main" id="{00000000-0008-0000-0000-00004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8485B" id="Text Box 2738" o:spid="_x0000_s1026" type="#_x0000_t202" style="position:absolute;margin-left:0;margin-top:0;width:6pt;height:2.2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2048" behindDoc="0" locked="0" layoutInCell="1" allowOverlap="1" wp14:anchorId="62882EFF" wp14:editId="032C7082">
                      <wp:simplePos x="0" y="0"/>
                      <wp:positionH relativeFrom="column">
                        <wp:posOffset>0</wp:posOffset>
                      </wp:positionH>
                      <wp:positionV relativeFrom="paragraph">
                        <wp:posOffset>0</wp:posOffset>
                      </wp:positionV>
                      <wp:extent cx="76200" cy="28575"/>
                      <wp:effectExtent l="19050" t="19050" r="19050" b="28575"/>
                      <wp:wrapNone/>
                      <wp:docPr id="8769" name="Text Box 2737">
                        <a:extLst xmlns:a="http://schemas.openxmlformats.org/drawingml/2006/main">
                          <a:ext uri="{FF2B5EF4-FFF2-40B4-BE49-F238E27FC236}">
                            <a16:creationId xmlns:a16="http://schemas.microsoft.com/office/drawing/2014/main" id="{00000000-0008-0000-0000-00004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9928C" id="Text Box 2737" o:spid="_x0000_s1026" type="#_x0000_t202" style="position:absolute;margin-left:0;margin-top:0;width:6pt;height:2.25pt;z-index:2518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3072" behindDoc="0" locked="0" layoutInCell="1" allowOverlap="1" wp14:anchorId="1D7FE1D4" wp14:editId="5AE4EA51">
                      <wp:simplePos x="0" y="0"/>
                      <wp:positionH relativeFrom="column">
                        <wp:posOffset>0</wp:posOffset>
                      </wp:positionH>
                      <wp:positionV relativeFrom="paragraph">
                        <wp:posOffset>0</wp:posOffset>
                      </wp:positionV>
                      <wp:extent cx="76200" cy="28575"/>
                      <wp:effectExtent l="19050" t="19050" r="19050" b="28575"/>
                      <wp:wrapNone/>
                      <wp:docPr id="8770" name="Text Box 2736">
                        <a:extLst xmlns:a="http://schemas.openxmlformats.org/drawingml/2006/main">
                          <a:ext uri="{FF2B5EF4-FFF2-40B4-BE49-F238E27FC236}">
                            <a16:creationId xmlns:a16="http://schemas.microsoft.com/office/drawing/2014/main" id="{00000000-0008-0000-0000-00004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2D368" id="Text Box 2736" o:spid="_x0000_s1026" type="#_x0000_t202" style="position:absolute;margin-left:0;margin-top:0;width:6pt;height:2.25pt;z-index:2518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4096" behindDoc="0" locked="0" layoutInCell="1" allowOverlap="1" wp14:anchorId="4E0738CA" wp14:editId="1AFDFD06">
                      <wp:simplePos x="0" y="0"/>
                      <wp:positionH relativeFrom="column">
                        <wp:posOffset>0</wp:posOffset>
                      </wp:positionH>
                      <wp:positionV relativeFrom="paragraph">
                        <wp:posOffset>0</wp:posOffset>
                      </wp:positionV>
                      <wp:extent cx="76200" cy="28575"/>
                      <wp:effectExtent l="19050" t="19050" r="19050" b="28575"/>
                      <wp:wrapNone/>
                      <wp:docPr id="8771" name="Text Box 2735">
                        <a:extLst xmlns:a="http://schemas.openxmlformats.org/drawingml/2006/main">
                          <a:ext uri="{FF2B5EF4-FFF2-40B4-BE49-F238E27FC236}">
                            <a16:creationId xmlns:a16="http://schemas.microsoft.com/office/drawing/2014/main" id="{00000000-0008-0000-0000-00004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D2E51" id="Text Box 2735" o:spid="_x0000_s1026" type="#_x0000_t202" style="position:absolute;margin-left:0;margin-top:0;width:6pt;height:2.25pt;z-index:2518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5120" behindDoc="0" locked="0" layoutInCell="1" allowOverlap="1" wp14:anchorId="061A6EC2" wp14:editId="1CE08043">
                      <wp:simplePos x="0" y="0"/>
                      <wp:positionH relativeFrom="column">
                        <wp:posOffset>0</wp:posOffset>
                      </wp:positionH>
                      <wp:positionV relativeFrom="paragraph">
                        <wp:posOffset>0</wp:posOffset>
                      </wp:positionV>
                      <wp:extent cx="76200" cy="28575"/>
                      <wp:effectExtent l="19050" t="19050" r="19050" b="28575"/>
                      <wp:wrapNone/>
                      <wp:docPr id="8772" name="Text Box 2734">
                        <a:extLst xmlns:a="http://schemas.openxmlformats.org/drawingml/2006/main">
                          <a:ext uri="{FF2B5EF4-FFF2-40B4-BE49-F238E27FC236}">
                            <a16:creationId xmlns:a16="http://schemas.microsoft.com/office/drawing/2014/main" id="{00000000-0008-0000-0000-00004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327FC" id="Text Box 2734" o:spid="_x0000_s1026" type="#_x0000_t202" style="position:absolute;margin-left:0;margin-top:0;width:6pt;height:2.25pt;z-index:2518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6144" behindDoc="0" locked="0" layoutInCell="1" allowOverlap="1" wp14:anchorId="3F17C5FE" wp14:editId="6BA53CD7">
                      <wp:simplePos x="0" y="0"/>
                      <wp:positionH relativeFrom="column">
                        <wp:posOffset>0</wp:posOffset>
                      </wp:positionH>
                      <wp:positionV relativeFrom="paragraph">
                        <wp:posOffset>0</wp:posOffset>
                      </wp:positionV>
                      <wp:extent cx="76200" cy="28575"/>
                      <wp:effectExtent l="19050" t="19050" r="19050" b="28575"/>
                      <wp:wrapNone/>
                      <wp:docPr id="8773" name="Text Box 2733">
                        <a:extLst xmlns:a="http://schemas.openxmlformats.org/drawingml/2006/main">
                          <a:ext uri="{FF2B5EF4-FFF2-40B4-BE49-F238E27FC236}">
                            <a16:creationId xmlns:a16="http://schemas.microsoft.com/office/drawing/2014/main" id="{00000000-0008-0000-0000-00004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59CDE" id="Text Box 2733" o:spid="_x0000_s1026" type="#_x0000_t202" style="position:absolute;margin-left:0;margin-top:0;width:6pt;height:2.25pt;z-index:2518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7168" behindDoc="0" locked="0" layoutInCell="1" allowOverlap="1" wp14:anchorId="0E137FFC" wp14:editId="3D1BEE48">
                      <wp:simplePos x="0" y="0"/>
                      <wp:positionH relativeFrom="column">
                        <wp:posOffset>0</wp:posOffset>
                      </wp:positionH>
                      <wp:positionV relativeFrom="paragraph">
                        <wp:posOffset>0</wp:posOffset>
                      </wp:positionV>
                      <wp:extent cx="76200" cy="28575"/>
                      <wp:effectExtent l="19050" t="19050" r="19050" b="28575"/>
                      <wp:wrapNone/>
                      <wp:docPr id="8774" name="Text Box 2732">
                        <a:extLst xmlns:a="http://schemas.openxmlformats.org/drawingml/2006/main">
                          <a:ext uri="{FF2B5EF4-FFF2-40B4-BE49-F238E27FC236}">
                            <a16:creationId xmlns:a16="http://schemas.microsoft.com/office/drawing/2014/main" id="{00000000-0008-0000-0000-00004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AA3D3" id="Text Box 2732" o:spid="_x0000_s1026" type="#_x0000_t202" style="position:absolute;margin-left:0;margin-top:0;width:6pt;height:2.25pt;z-index:2518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8192" behindDoc="0" locked="0" layoutInCell="1" allowOverlap="1" wp14:anchorId="1D21B0CE" wp14:editId="73910277">
                      <wp:simplePos x="0" y="0"/>
                      <wp:positionH relativeFrom="column">
                        <wp:posOffset>0</wp:posOffset>
                      </wp:positionH>
                      <wp:positionV relativeFrom="paragraph">
                        <wp:posOffset>0</wp:posOffset>
                      </wp:positionV>
                      <wp:extent cx="76200" cy="28575"/>
                      <wp:effectExtent l="19050" t="19050" r="19050" b="28575"/>
                      <wp:wrapNone/>
                      <wp:docPr id="8775" name="Text Box 2731">
                        <a:extLst xmlns:a="http://schemas.openxmlformats.org/drawingml/2006/main">
                          <a:ext uri="{FF2B5EF4-FFF2-40B4-BE49-F238E27FC236}">
                            <a16:creationId xmlns:a16="http://schemas.microsoft.com/office/drawing/2014/main" id="{00000000-0008-0000-0000-00004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D9297" id="Text Box 2731" o:spid="_x0000_s1026" type="#_x0000_t202" style="position:absolute;margin-left:0;margin-top:0;width:6pt;height:2.25pt;z-index:2518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49216" behindDoc="0" locked="0" layoutInCell="1" allowOverlap="1" wp14:anchorId="3088828A" wp14:editId="1D1885EB">
                      <wp:simplePos x="0" y="0"/>
                      <wp:positionH relativeFrom="column">
                        <wp:posOffset>0</wp:posOffset>
                      </wp:positionH>
                      <wp:positionV relativeFrom="paragraph">
                        <wp:posOffset>0</wp:posOffset>
                      </wp:positionV>
                      <wp:extent cx="76200" cy="28575"/>
                      <wp:effectExtent l="19050" t="19050" r="19050" b="28575"/>
                      <wp:wrapNone/>
                      <wp:docPr id="8776" name="Text Box 2730">
                        <a:extLst xmlns:a="http://schemas.openxmlformats.org/drawingml/2006/main">
                          <a:ext uri="{FF2B5EF4-FFF2-40B4-BE49-F238E27FC236}">
                            <a16:creationId xmlns:a16="http://schemas.microsoft.com/office/drawing/2014/main" id="{00000000-0008-0000-0000-00004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D43E0" id="Text Box 2730" o:spid="_x0000_s1026" type="#_x0000_t202" style="position:absolute;margin-left:0;margin-top:0;width:6pt;height:2.25pt;z-index:2518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0240" behindDoc="0" locked="0" layoutInCell="1" allowOverlap="1" wp14:anchorId="0004A85A" wp14:editId="50D6576B">
                      <wp:simplePos x="0" y="0"/>
                      <wp:positionH relativeFrom="column">
                        <wp:posOffset>0</wp:posOffset>
                      </wp:positionH>
                      <wp:positionV relativeFrom="paragraph">
                        <wp:posOffset>0</wp:posOffset>
                      </wp:positionV>
                      <wp:extent cx="76200" cy="28575"/>
                      <wp:effectExtent l="19050" t="19050" r="19050" b="28575"/>
                      <wp:wrapNone/>
                      <wp:docPr id="8777" name="Text Box 2729">
                        <a:extLst xmlns:a="http://schemas.openxmlformats.org/drawingml/2006/main">
                          <a:ext uri="{FF2B5EF4-FFF2-40B4-BE49-F238E27FC236}">
                            <a16:creationId xmlns:a16="http://schemas.microsoft.com/office/drawing/2014/main" id="{00000000-0008-0000-0000-00004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85C33" id="Text Box 2729" o:spid="_x0000_s1026" type="#_x0000_t202" style="position:absolute;margin-left:0;margin-top:0;width:6pt;height:2.25pt;z-index:2518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1264" behindDoc="0" locked="0" layoutInCell="1" allowOverlap="1" wp14:anchorId="4DBB2B5C" wp14:editId="49E495E9">
                      <wp:simplePos x="0" y="0"/>
                      <wp:positionH relativeFrom="column">
                        <wp:posOffset>0</wp:posOffset>
                      </wp:positionH>
                      <wp:positionV relativeFrom="paragraph">
                        <wp:posOffset>0</wp:posOffset>
                      </wp:positionV>
                      <wp:extent cx="76200" cy="28575"/>
                      <wp:effectExtent l="19050" t="19050" r="19050" b="28575"/>
                      <wp:wrapNone/>
                      <wp:docPr id="8778" name="Text Box 2728">
                        <a:extLst xmlns:a="http://schemas.openxmlformats.org/drawingml/2006/main">
                          <a:ext uri="{FF2B5EF4-FFF2-40B4-BE49-F238E27FC236}">
                            <a16:creationId xmlns:a16="http://schemas.microsoft.com/office/drawing/2014/main" id="{00000000-0008-0000-0000-00004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6D817" id="Text Box 2728" o:spid="_x0000_s1026" type="#_x0000_t202" style="position:absolute;margin-left:0;margin-top:0;width:6pt;height:2.25pt;z-index:2518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2288" behindDoc="0" locked="0" layoutInCell="1" allowOverlap="1" wp14:anchorId="207B37C6" wp14:editId="6157F704">
                      <wp:simplePos x="0" y="0"/>
                      <wp:positionH relativeFrom="column">
                        <wp:posOffset>0</wp:posOffset>
                      </wp:positionH>
                      <wp:positionV relativeFrom="paragraph">
                        <wp:posOffset>0</wp:posOffset>
                      </wp:positionV>
                      <wp:extent cx="76200" cy="28575"/>
                      <wp:effectExtent l="19050" t="19050" r="19050" b="28575"/>
                      <wp:wrapNone/>
                      <wp:docPr id="8779" name="Text Box 2727">
                        <a:extLst xmlns:a="http://schemas.openxmlformats.org/drawingml/2006/main">
                          <a:ext uri="{FF2B5EF4-FFF2-40B4-BE49-F238E27FC236}">
                            <a16:creationId xmlns:a16="http://schemas.microsoft.com/office/drawing/2014/main" id="{00000000-0008-0000-0000-00004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A91D1" id="Text Box 2727" o:spid="_x0000_s1026" type="#_x0000_t202" style="position:absolute;margin-left:0;margin-top:0;width:6pt;height:2.25pt;z-index:2518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3312" behindDoc="0" locked="0" layoutInCell="1" allowOverlap="1" wp14:anchorId="321775FB" wp14:editId="06AC3976">
                      <wp:simplePos x="0" y="0"/>
                      <wp:positionH relativeFrom="column">
                        <wp:posOffset>0</wp:posOffset>
                      </wp:positionH>
                      <wp:positionV relativeFrom="paragraph">
                        <wp:posOffset>0</wp:posOffset>
                      </wp:positionV>
                      <wp:extent cx="76200" cy="28575"/>
                      <wp:effectExtent l="19050" t="19050" r="19050" b="28575"/>
                      <wp:wrapNone/>
                      <wp:docPr id="8780" name="Text Box 2726">
                        <a:extLst xmlns:a="http://schemas.openxmlformats.org/drawingml/2006/main">
                          <a:ext uri="{FF2B5EF4-FFF2-40B4-BE49-F238E27FC236}">
                            <a16:creationId xmlns:a16="http://schemas.microsoft.com/office/drawing/2014/main" id="{00000000-0008-0000-0000-00004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5AFEB" id="Text Box 2726" o:spid="_x0000_s1026" type="#_x0000_t202" style="position:absolute;margin-left:0;margin-top:0;width:6pt;height:2.25pt;z-index:2518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4336" behindDoc="0" locked="0" layoutInCell="1" allowOverlap="1" wp14:anchorId="4915E9DC" wp14:editId="182511A7">
                      <wp:simplePos x="0" y="0"/>
                      <wp:positionH relativeFrom="column">
                        <wp:posOffset>0</wp:posOffset>
                      </wp:positionH>
                      <wp:positionV relativeFrom="paragraph">
                        <wp:posOffset>0</wp:posOffset>
                      </wp:positionV>
                      <wp:extent cx="76200" cy="28575"/>
                      <wp:effectExtent l="19050" t="19050" r="19050" b="28575"/>
                      <wp:wrapNone/>
                      <wp:docPr id="8781" name="Text Box 2725">
                        <a:extLst xmlns:a="http://schemas.openxmlformats.org/drawingml/2006/main">
                          <a:ext uri="{FF2B5EF4-FFF2-40B4-BE49-F238E27FC236}">
                            <a16:creationId xmlns:a16="http://schemas.microsoft.com/office/drawing/2014/main" id="{00000000-0008-0000-0000-00004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4161C" id="Text Box 2725" o:spid="_x0000_s1026" type="#_x0000_t202" style="position:absolute;margin-left:0;margin-top:0;width:6pt;height:2.25pt;z-index:2518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5360" behindDoc="0" locked="0" layoutInCell="1" allowOverlap="1" wp14:anchorId="68B9884B" wp14:editId="6122E678">
                      <wp:simplePos x="0" y="0"/>
                      <wp:positionH relativeFrom="column">
                        <wp:posOffset>0</wp:posOffset>
                      </wp:positionH>
                      <wp:positionV relativeFrom="paragraph">
                        <wp:posOffset>0</wp:posOffset>
                      </wp:positionV>
                      <wp:extent cx="76200" cy="28575"/>
                      <wp:effectExtent l="19050" t="19050" r="19050" b="28575"/>
                      <wp:wrapNone/>
                      <wp:docPr id="8782" name="Text Box 2724">
                        <a:extLst xmlns:a="http://schemas.openxmlformats.org/drawingml/2006/main">
                          <a:ext uri="{FF2B5EF4-FFF2-40B4-BE49-F238E27FC236}">
                            <a16:creationId xmlns:a16="http://schemas.microsoft.com/office/drawing/2014/main" id="{00000000-0008-0000-0000-00004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EA120" id="Text Box 2724" o:spid="_x0000_s1026" type="#_x0000_t202" style="position:absolute;margin-left:0;margin-top:0;width:6pt;height:2.25pt;z-index:2518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6384" behindDoc="0" locked="0" layoutInCell="1" allowOverlap="1" wp14:anchorId="30AE8A40" wp14:editId="12F06948">
                      <wp:simplePos x="0" y="0"/>
                      <wp:positionH relativeFrom="column">
                        <wp:posOffset>0</wp:posOffset>
                      </wp:positionH>
                      <wp:positionV relativeFrom="paragraph">
                        <wp:posOffset>0</wp:posOffset>
                      </wp:positionV>
                      <wp:extent cx="76200" cy="28575"/>
                      <wp:effectExtent l="19050" t="19050" r="19050" b="28575"/>
                      <wp:wrapNone/>
                      <wp:docPr id="8783" name="Text Box 2723">
                        <a:extLst xmlns:a="http://schemas.openxmlformats.org/drawingml/2006/main">
                          <a:ext uri="{FF2B5EF4-FFF2-40B4-BE49-F238E27FC236}">
                            <a16:creationId xmlns:a16="http://schemas.microsoft.com/office/drawing/2014/main" id="{00000000-0008-0000-0000-00004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A505E" id="Text Box 2723" o:spid="_x0000_s1026" type="#_x0000_t202" style="position:absolute;margin-left:0;margin-top:0;width:6pt;height:2.25pt;z-index:2518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7408" behindDoc="0" locked="0" layoutInCell="1" allowOverlap="1" wp14:anchorId="32FA8D65" wp14:editId="2C03A0E9">
                      <wp:simplePos x="0" y="0"/>
                      <wp:positionH relativeFrom="column">
                        <wp:posOffset>0</wp:posOffset>
                      </wp:positionH>
                      <wp:positionV relativeFrom="paragraph">
                        <wp:posOffset>0</wp:posOffset>
                      </wp:positionV>
                      <wp:extent cx="76200" cy="28575"/>
                      <wp:effectExtent l="19050" t="19050" r="19050" b="28575"/>
                      <wp:wrapNone/>
                      <wp:docPr id="8784" name="Text Box 2722">
                        <a:extLst xmlns:a="http://schemas.openxmlformats.org/drawingml/2006/main">
                          <a:ext uri="{FF2B5EF4-FFF2-40B4-BE49-F238E27FC236}">
                            <a16:creationId xmlns:a16="http://schemas.microsoft.com/office/drawing/2014/main" id="{00000000-0008-0000-0000-00005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308DC" id="Text Box 2722" o:spid="_x0000_s1026" type="#_x0000_t202" style="position:absolute;margin-left:0;margin-top:0;width:6pt;height:2.25pt;z-index:2518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8432" behindDoc="0" locked="0" layoutInCell="1" allowOverlap="1" wp14:anchorId="510F34DB" wp14:editId="2240D580">
                      <wp:simplePos x="0" y="0"/>
                      <wp:positionH relativeFrom="column">
                        <wp:posOffset>0</wp:posOffset>
                      </wp:positionH>
                      <wp:positionV relativeFrom="paragraph">
                        <wp:posOffset>0</wp:posOffset>
                      </wp:positionV>
                      <wp:extent cx="76200" cy="28575"/>
                      <wp:effectExtent l="19050" t="19050" r="19050" b="28575"/>
                      <wp:wrapNone/>
                      <wp:docPr id="8785" name="Text Box 2721">
                        <a:extLst xmlns:a="http://schemas.openxmlformats.org/drawingml/2006/main">
                          <a:ext uri="{FF2B5EF4-FFF2-40B4-BE49-F238E27FC236}">
                            <a16:creationId xmlns:a16="http://schemas.microsoft.com/office/drawing/2014/main" id="{00000000-0008-0000-0000-00005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19F35" id="Text Box 2721" o:spid="_x0000_s1026" type="#_x0000_t202" style="position:absolute;margin-left:0;margin-top:0;width:6pt;height:2.25pt;z-index:2518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59456" behindDoc="0" locked="0" layoutInCell="1" allowOverlap="1" wp14:anchorId="4F6B953E" wp14:editId="2C4B5496">
                      <wp:simplePos x="0" y="0"/>
                      <wp:positionH relativeFrom="column">
                        <wp:posOffset>0</wp:posOffset>
                      </wp:positionH>
                      <wp:positionV relativeFrom="paragraph">
                        <wp:posOffset>0</wp:posOffset>
                      </wp:positionV>
                      <wp:extent cx="76200" cy="28575"/>
                      <wp:effectExtent l="19050" t="19050" r="19050" b="28575"/>
                      <wp:wrapNone/>
                      <wp:docPr id="8786" name="Text Box 2720">
                        <a:extLst xmlns:a="http://schemas.openxmlformats.org/drawingml/2006/main">
                          <a:ext uri="{FF2B5EF4-FFF2-40B4-BE49-F238E27FC236}">
                            <a16:creationId xmlns:a16="http://schemas.microsoft.com/office/drawing/2014/main" id="{00000000-0008-0000-0000-00005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EBAC4" id="Text Box 2720" o:spid="_x0000_s1026" type="#_x0000_t202" style="position:absolute;margin-left:0;margin-top:0;width:6pt;height:2.25pt;z-index:2518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0480" behindDoc="0" locked="0" layoutInCell="1" allowOverlap="1" wp14:anchorId="6D4943A3" wp14:editId="60F8C419">
                      <wp:simplePos x="0" y="0"/>
                      <wp:positionH relativeFrom="column">
                        <wp:posOffset>0</wp:posOffset>
                      </wp:positionH>
                      <wp:positionV relativeFrom="paragraph">
                        <wp:posOffset>0</wp:posOffset>
                      </wp:positionV>
                      <wp:extent cx="76200" cy="28575"/>
                      <wp:effectExtent l="19050" t="19050" r="19050" b="28575"/>
                      <wp:wrapNone/>
                      <wp:docPr id="8787" name="Text Box 2719">
                        <a:extLst xmlns:a="http://schemas.openxmlformats.org/drawingml/2006/main">
                          <a:ext uri="{FF2B5EF4-FFF2-40B4-BE49-F238E27FC236}">
                            <a16:creationId xmlns:a16="http://schemas.microsoft.com/office/drawing/2014/main" id="{00000000-0008-0000-0000-00005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442F9" id="Text Box 2719" o:spid="_x0000_s1026" type="#_x0000_t202" style="position:absolute;margin-left:0;margin-top:0;width:6pt;height:2.25pt;z-index:2518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1504" behindDoc="0" locked="0" layoutInCell="1" allowOverlap="1" wp14:anchorId="2EB4B56F" wp14:editId="4287E978">
                      <wp:simplePos x="0" y="0"/>
                      <wp:positionH relativeFrom="column">
                        <wp:posOffset>0</wp:posOffset>
                      </wp:positionH>
                      <wp:positionV relativeFrom="paragraph">
                        <wp:posOffset>0</wp:posOffset>
                      </wp:positionV>
                      <wp:extent cx="76200" cy="28575"/>
                      <wp:effectExtent l="19050" t="19050" r="19050" b="28575"/>
                      <wp:wrapNone/>
                      <wp:docPr id="8788" name="Text Box 2718">
                        <a:extLst xmlns:a="http://schemas.openxmlformats.org/drawingml/2006/main">
                          <a:ext uri="{FF2B5EF4-FFF2-40B4-BE49-F238E27FC236}">
                            <a16:creationId xmlns:a16="http://schemas.microsoft.com/office/drawing/2014/main" id="{00000000-0008-0000-0000-00005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3D6F8" id="Text Box 2718" o:spid="_x0000_s1026" type="#_x0000_t202" style="position:absolute;margin-left:0;margin-top:0;width:6pt;height:2.25pt;z-index:2518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2528" behindDoc="0" locked="0" layoutInCell="1" allowOverlap="1" wp14:anchorId="65A1287B" wp14:editId="73147A21">
                      <wp:simplePos x="0" y="0"/>
                      <wp:positionH relativeFrom="column">
                        <wp:posOffset>0</wp:posOffset>
                      </wp:positionH>
                      <wp:positionV relativeFrom="paragraph">
                        <wp:posOffset>0</wp:posOffset>
                      </wp:positionV>
                      <wp:extent cx="76200" cy="28575"/>
                      <wp:effectExtent l="19050" t="19050" r="19050" b="28575"/>
                      <wp:wrapNone/>
                      <wp:docPr id="8789" name="Text Box 2717">
                        <a:extLst xmlns:a="http://schemas.openxmlformats.org/drawingml/2006/main">
                          <a:ext uri="{FF2B5EF4-FFF2-40B4-BE49-F238E27FC236}">
                            <a16:creationId xmlns:a16="http://schemas.microsoft.com/office/drawing/2014/main" id="{00000000-0008-0000-0000-00005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40139" id="Text Box 2717" o:spid="_x0000_s1026" type="#_x0000_t202" style="position:absolute;margin-left:0;margin-top:0;width:6pt;height:2.25pt;z-index:2518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3552" behindDoc="0" locked="0" layoutInCell="1" allowOverlap="1" wp14:anchorId="729AE99F" wp14:editId="739E4683">
                      <wp:simplePos x="0" y="0"/>
                      <wp:positionH relativeFrom="column">
                        <wp:posOffset>0</wp:posOffset>
                      </wp:positionH>
                      <wp:positionV relativeFrom="paragraph">
                        <wp:posOffset>0</wp:posOffset>
                      </wp:positionV>
                      <wp:extent cx="76200" cy="28575"/>
                      <wp:effectExtent l="19050" t="19050" r="19050" b="28575"/>
                      <wp:wrapNone/>
                      <wp:docPr id="8790" name="Text Box 2716">
                        <a:extLst xmlns:a="http://schemas.openxmlformats.org/drawingml/2006/main">
                          <a:ext uri="{FF2B5EF4-FFF2-40B4-BE49-F238E27FC236}">
                            <a16:creationId xmlns:a16="http://schemas.microsoft.com/office/drawing/2014/main" id="{00000000-0008-0000-0000-00005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17383" id="Text Box 2716" o:spid="_x0000_s1026" type="#_x0000_t202" style="position:absolute;margin-left:0;margin-top:0;width:6pt;height:2.25pt;z-index:2518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4576" behindDoc="0" locked="0" layoutInCell="1" allowOverlap="1" wp14:anchorId="3C016B07" wp14:editId="1A03F99E">
                      <wp:simplePos x="0" y="0"/>
                      <wp:positionH relativeFrom="column">
                        <wp:posOffset>0</wp:posOffset>
                      </wp:positionH>
                      <wp:positionV relativeFrom="paragraph">
                        <wp:posOffset>0</wp:posOffset>
                      </wp:positionV>
                      <wp:extent cx="76200" cy="28575"/>
                      <wp:effectExtent l="19050" t="19050" r="19050" b="28575"/>
                      <wp:wrapNone/>
                      <wp:docPr id="8791" name="Text Box 2715">
                        <a:extLst xmlns:a="http://schemas.openxmlformats.org/drawingml/2006/main">
                          <a:ext uri="{FF2B5EF4-FFF2-40B4-BE49-F238E27FC236}">
                            <a16:creationId xmlns:a16="http://schemas.microsoft.com/office/drawing/2014/main" id="{00000000-0008-0000-0000-00005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2458D" id="Text Box 2715" o:spid="_x0000_s1026" type="#_x0000_t202" style="position:absolute;margin-left:0;margin-top:0;width:6pt;height:2.25pt;z-index:2518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5600" behindDoc="0" locked="0" layoutInCell="1" allowOverlap="1" wp14:anchorId="1D73C589" wp14:editId="258BD6C6">
                      <wp:simplePos x="0" y="0"/>
                      <wp:positionH relativeFrom="column">
                        <wp:posOffset>0</wp:posOffset>
                      </wp:positionH>
                      <wp:positionV relativeFrom="paragraph">
                        <wp:posOffset>0</wp:posOffset>
                      </wp:positionV>
                      <wp:extent cx="76200" cy="28575"/>
                      <wp:effectExtent l="19050" t="19050" r="19050" b="28575"/>
                      <wp:wrapNone/>
                      <wp:docPr id="8792" name="Text Box 2714">
                        <a:extLst xmlns:a="http://schemas.openxmlformats.org/drawingml/2006/main">
                          <a:ext uri="{FF2B5EF4-FFF2-40B4-BE49-F238E27FC236}">
                            <a16:creationId xmlns:a16="http://schemas.microsoft.com/office/drawing/2014/main" id="{00000000-0008-0000-0000-00005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EA06E" id="Text Box 2714" o:spid="_x0000_s1026" type="#_x0000_t202" style="position:absolute;margin-left:0;margin-top:0;width:6pt;height:2.25pt;z-index:2518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6624" behindDoc="0" locked="0" layoutInCell="1" allowOverlap="1" wp14:anchorId="7D6DD203" wp14:editId="00BB4280">
                      <wp:simplePos x="0" y="0"/>
                      <wp:positionH relativeFrom="column">
                        <wp:posOffset>0</wp:posOffset>
                      </wp:positionH>
                      <wp:positionV relativeFrom="paragraph">
                        <wp:posOffset>0</wp:posOffset>
                      </wp:positionV>
                      <wp:extent cx="76200" cy="28575"/>
                      <wp:effectExtent l="19050" t="19050" r="19050" b="28575"/>
                      <wp:wrapNone/>
                      <wp:docPr id="8793" name="Text Box 2713">
                        <a:extLst xmlns:a="http://schemas.openxmlformats.org/drawingml/2006/main">
                          <a:ext uri="{FF2B5EF4-FFF2-40B4-BE49-F238E27FC236}">
                            <a16:creationId xmlns:a16="http://schemas.microsoft.com/office/drawing/2014/main" id="{00000000-0008-0000-0000-00005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325E1D" id="Text Box 2713" o:spid="_x0000_s1026" type="#_x0000_t202" style="position:absolute;margin-left:0;margin-top:0;width:6pt;height:2.25pt;z-index:2518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7648" behindDoc="0" locked="0" layoutInCell="1" allowOverlap="1" wp14:anchorId="791EB499" wp14:editId="2AF2D070">
                      <wp:simplePos x="0" y="0"/>
                      <wp:positionH relativeFrom="column">
                        <wp:posOffset>0</wp:posOffset>
                      </wp:positionH>
                      <wp:positionV relativeFrom="paragraph">
                        <wp:posOffset>0</wp:posOffset>
                      </wp:positionV>
                      <wp:extent cx="76200" cy="28575"/>
                      <wp:effectExtent l="19050" t="19050" r="19050" b="28575"/>
                      <wp:wrapNone/>
                      <wp:docPr id="8794" name="Text Box 2712">
                        <a:extLst xmlns:a="http://schemas.openxmlformats.org/drawingml/2006/main">
                          <a:ext uri="{FF2B5EF4-FFF2-40B4-BE49-F238E27FC236}">
                            <a16:creationId xmlns:a16="http://schemas.microsoft.com/office/drawing/2014/main" id="{00000000-0008-0000-0000-00005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607E7" id="Text Box 2712" o:spid="_x0000_s1026" type="#_x0000_t202" style="position:absolute;margin-left:0;margin-top:0;width:6pt;height:2.25pt;z-index:2518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8672" behindDoc="0" locked="0" layoutInCell="1" allowOverlap="1" wp14:anchorId="2A0346FF" wp14:editId="40332B69">
                      <wp:simplePos x="0" y="0"/>
                      <wp:positionH relativeFrom="column">
                        <wp:posOffset>0</wp:posOffset>
                      </wp:positionH>
                      <wp:positionV relativeFrom="paragraph">
                        <wp:posOffset>0</wp:posOffset>
                      </wp:positionV>
                      <wp:extent cx="76200" cy="28575"/>
                      <wp:effectExtent l="19050" t="19050" r="19050" b="28575"/>
                      <wp:wrapNone/>
                      <wp:docPr id="8795" name="Text Box 2711">
                        <a:extLst xmlns:a="http://schemas.openxmlformats.org/drawingml/2006/main">
                          <a:ext uri="{FF2B5EF4-FFF2-40B4-BE49-F238E27FC236}">
                            <a16:creationId xmlns:a16="http://schemas.microsoft.com/office/drawing/2014/main" id="{00000000-0008-0000-0000-00005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29D35" id="Text Box 2711" o:spid="_x0000_s1026" type="#_x0000_t202" style="position:absolute;margin-left:0;margin-top:0;width:6pt;height:2.25pt;z-index:2518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69696" behindDoc="0" locked="0" layoutInCell="1" allowOverlap="1" wp14:anchorId="5AC77063" wp14:editId="06152E82">
                      <wp:simplePos x="0" y="0"/>
                      <wp:positionH relativeFrom="column">
                        <wp:posOffset>0</wp:posOffset>
                      </wp:positionH>
                      <wp:positionV relativeFrom="paragraph">
                        <wp:posOffset>0</wp:posOffset>
                      </wp:positionV>
                      <wp:extent cx="76200" cy="28575"/>
                      <wp:effectExtent l="19050" t="19050" r="19050" b="28575"/>
                      <wp:wrapNone/>
                      <wp:docPr id="8796" name="Text Box 2710">
                        <a:extLst xmlns:a="http://schemas.openxmlformats.org/drawingml/2006/main">
                          <a:ext uri="{FF2B5EF4-FFF2-40B4-BE49-F238E27FC236}">
                            <a16:creationId xmlns:a16="http://schemas.microsoft.com/office/drawing/2014/main" id="{00000000-0008-0000-0000-00005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0EFB5" id="Text Box 2710" o:spid="_x0000_s1026" type="#_x0000_t202" style="position:absolute;margin-left:0;margin-top:0;width:6pt;height:2.25pt;z-index:2518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0720" behindDoc="0" locked="0" layoutInCell="1" allowOverlap="1" wp14:anchorId="302F784F" wp14:editId="75A5D471">
                      <wp:simplePos x="0" y="0"/>
                      <wp:positionH relativeFrom="column">
                        <wp:posOffset>0</wp:posOffset>
                      </wp:positionH>
                      <wp:positionV relativeFrom="paragraph">
                        <wp:posOffset>0</wp:posOffset>
                      </wp:positionV>
                      <wp:extent cx="76200" cy="28575"/>
                      <wp:effectExtent l="19050" t="19050" r="19050" b="28575"/>
                      <wp:wrapNone/>
                      <wp:docPr id="8797" name="Text Box 2709">
                        <a:extLst xmlns:a="http://schemas.openxmlformats.org/drawingml/2006/main">
                          <a:ext uri="{FF2B5EF4-FFF2-40B4-BE49-F238E27FC236}">
                            <a16:creationId xmlns:a16="http://schemas.microsoft.com/office/drawing/2014/main" id="{00000000-0008-0000-0000-00005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953C87" id="Text Box 2709" o:spid="_x0000_s1026" type="#_x0000_t202" style="position:absolute;margin-left:0;margin-top:0;width:6pt;height:2.25pt;z-index:2518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1744" behindDoc="0" locked="0" layoutInCell="1" allowOverlap="1" wp14:anchorId="28272938" wp14:editId="75D3DB20">
                      <wp:simplePos x="0" y="0"/>
                      <wp:positionH relativeFrom="column">
                        <wp:posOffset>0</wp:posOffset>
                      </wp:positionH>
                      <wp:positionV relativeFrom="paragraph">
                        <wp:posOffset>0</wp:posOffset>
                      </wp:positionV>
                      <wp:extent cx="76200" cy="28575"/>
                      <wp:effectExtent l="19050" t="19050" r="19050" b="28575"/>
                      <wp:wrapNone/>
                      <wp:docPr id="8798" name="Text Box 2708">
                        <a:extLst xmlns:a="http://schemas.openxmlformats.org/drawingml/2006/main">
                          <a:ext uri="{FF2B5EF4-FFF2-40B4-BE49-F238E27FC236}">
                            <a16:creationId xmlns:a16="http://schemas.microsoft.com/office/drawing/2014/main" id="{00000000-0008-0000-0000-00005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42390" id="Text Box 2708" o:spid="_x0000_s1026" type="#_x0000_t202" style="position:absolute;margin-left:0;margin-top:0;width:6pt;height:2.25pt;z-index:2518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2768" behindDoc="0" locked="0" layoutInCell="1" allowOverlap="1" wp14:anchorId="01651DDE" wp14:editId="5B8A4000">
                      <wp:simplePos x="0" y="0"/>
                      <wp:positionH relativeFrom="column">
                        <wp:posOffset>0</wp:posOffset>
                      </wp:positionH>
                      <wp:positionV relativeFrom="paragraph">
                        <wp:posOffset>0</wp:posOffset>
                      </wp:positionV>
                      <wp:extent cx="76200" cy="28575"/>
                      <wp:effectExtent l="19050" t="19050" r="19050" b="28575"/>
                      <wp:wrapNone/>
                      <wp:docPr id="8799" name="Text Box 2707">
                        <a:extLst xmlns:a="http://schemas.openxmlformats.org/drawingml/2006/main">
                          <a:ext uri="{FF2B5EF4-FFF2-40B4-BE49-F238E27FC236}">
                            <a16:creationId xmlns:a16="http://schemas.microsoft.com/office/drawing/2014/main" id="{00000000-0008-0000-0000-00005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84A29" id="Text Box 2707" o:spid="_x0000_s1026" type="#_x0000_t202" style="position:absolute;margin-left:0;margin-top:0;width:6pt;height:2.25pt;z-index:2518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3792" behindDoc="0" locked="0" layoutInCell="1" allowOverlap="1" wp14:anchorId="1F377CEE" wp14:editId="61C6370F">
                      <wp:simplePos x="0" y="0"/>
                      <wp:positionH relativeFrom="column">
                        <wp:posOffset>0</wp:posOffset>
                      </wp:positionH>
                      <wp:positionV relativeFrom="paragraph">
                        <wp:posOffset>0</wp:posOffset>
                      </wp:positionV>
                      <wp:extent cx="76200" cy="28575"/>
                      <wp:effectExtent l="19050" t="19050" r="19050" b="28575"/>
                      <wp:wrapNone/>
                      <wp:docPr id="8800" name="Text Box 2706">
                        <a:extLst xmlns:a="http://schemas.openxmlformats.org/drawingml/2006/main">
                          <a:ext uri="{FF2B5EF4-FFF2-40B4-BE49-F238E27FC236}">
                            <a16:creationId xmlns:a16="http://schemas.microsoft.com/office/drawing/2014/main" id="{00000000-0008-0000-0000-00006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1E83D" id="Text Box 2706" o:spid="_x0000_s1026" type="#_x0000_t202" style="position:absolute;margin-left:0;margin-top:0;width:6pt;height:2.25pt;z-index:2518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4816" behindDoc="0" locked="0" layoutInCell="1" allowOverlap="1" wp14:anchorId="2EC0818B" wp14:editId="0C3B2C58">
                      <wp:simplePos x="0" y="0"/>
                      <wp:positionH relativeFrom="column">
                        <wp:posOffset>0</wp:posOffset>
                      </wp:positionH>
                      <wp:positionV relativeFrom="paragraph">
                        <wp:posOffset>0</wp:posOffset>
                      </wp:positionV>
                      <wp:extent cx="76200" cy="28575"/>
                      <wp:effectExtent l="19050" t="19050" r="19050" b="28575"/>
                      <wp:wrapNone/>
                      <wp:docPr id="8801" name="Text Box 2705">
                        <a:extLst xmlns:a="http://schemas.openxmlformats.org/drawingml/2006/main">
                          <a:ext uri="{FF2B5EF4-FFF2-40B4-BE49-F238E27FC236}">
                            <a16:creationId xmlns:a16="http://schemas.microsoft.com/office/drawing/2014/main" id="{00000000-0008-0000-0000-00006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45EEF" id="Text Box 2705" o:spid="_x0000_s1026" type="#_x0000_t202" style="position:absolute;margin-left:0;margin-top:0;width:6pt;height:2.25pt;z-index:2518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5840" behindDoc="0" locked="0" layoutInCell="1" allowOverlap="1" wp14:anchorId="2A3670A0" wp14:editId="5520E30A">
                      <wp:simplePos x="0" y="0"/>
                      <wp:positionH relativeFrom="column">
                        <wp:posOffset>0</wp:posOffset>
                      </wp:positionH>
                      <wp:positionV relativeFrom="paragraph">
                        <wp:posOffset>0</wp:posOffset>
                      </wp:positionV>
                      <wp:extent cx="76200" cy="28575"/>
                      <wp:effectExtent l="19050" t="19050" r="19050" b="28575"/>
                      <wp:wrapNone/>
                      <wp:docPr id="8802" name="Text Box 2704">
                        <a:extLst xmlns:a="http://schemas.openxmlformats.org/drawingml/2006/main">
                          <a:ext uri="{FF2B5EF4-FFF2-40B4-BE49-F238E27FC236}">
                            <a16:creationId xmlns:a16="http://schemas.microsoft.com/office/drawing/2014/main" id="{00000000-0008-0000-0000-00006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AAA015" id="Text Box 2704" o:spid="_x0000_s1026" type="#_x0000_t202" style="position:absolute;margin-left:0;margin-top:0;width:6pt;height:2.25pt;z-index:2518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6864" behindDoc="0" locked="0" layoutInCell="1" allowOverlap="1" wp14:anchorId="058B7206" wp14:editId="69B2E3E0">
                      <wp:simplePos x="0" y="0"/>
                      <wp:positionH relativeFrom="column">
                        <wp:posOffset>0</wp:posOffset>
                      </wp:positionH>
                      <wp:positionV relativeFrom="paragraph">
                        <wp:posOffset>0</wp:posOffset>
                      </wp:positionV>
                      <wp:extent cx="76200" cy="28575"/>
                      <wp:effectExtent l="19050" t="19050" r="19050" b="28575"/>
                      <wp:wrapNone/>
                      <wp:docPr id="8803" name="Text Box 2703">
                        <a:extLst xmlns:a="http://schemas.openxmlformats.org/drawingml/2006/main">
                          <a:ext uri="{FF2B5EF4-FFF2-40B4-BE49-F238E27FC236}">
                            <a16:creationId xmlns:a16="http://schemas.microsoft.com/office/drawing/2014/main" id="{00000000-0008-0000-0000-00006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BA92AA" id="Text Box 2703" o:spid="_x0000_s1026" type="#_x0000_t202" style="position:absolute;margin-left:0;margin-top:0;width:6pt;height:2.25pt;z-index:2518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7888" behindDoc="0" locked="0" layoutInCell="1" allowOverlap="1" wp14:anchorId="51A1FB60" wp14:editId="0EDD0223">
                      <wp:simplePos x="0" y="0"/>
                      <wp:positionH relativeFrom="column">
                        <wp:posOffset>0</wp:posOffset>
                      </wp:positionH>
                      <wp:positionV relativeFrom="paragraph">
                        <wp:posOffset>0</wp:posOffset>
                      </wp:positionV>
                      <wp:extent cx="76200" cy="28575"/>
                      <wp:effectExtent l="19050" t="19050" r="19050" b="28575"/>
                      <wp:wrapNone/>
                      <wp:docPr id="8804" name="Text Box 2702">
                        <a:extLst xmlns:a="http://schemas.openxmlformats.org/drawingml/2006/main">
                          <a:ext uri="{FF2B5EF4-FFF2-40B4-BE49-F238E27FC236}">
                            <a16:creationId xmlns:a16="http://schemas.microsoft.com/office/drawing/2014/main" id="{00000000-0008-0000-0000-00006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EB78D" id="Text Box 2702" o:spid="_x0000_s1026" type="#_x0000_t202" style="position:absolute;margin-left:0;margin-top:0;width:6pt;height:2.25pt;z-index:2518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8912" behindDoc="0" locked="0" layoutInCell="1" allowOverlap="1" wp14:anchorId="4E3573FE" wp14:editId="4FA7B28F">
                      <wp:simplePos x="0" y="0"/>
                      <wp:positionH relativeFrom="column">
                        <wp:posOffset>0</wp:posOffset>
                      </wp:positionH>
                      <wp:positionV relativeFrom="paragraph">
                        <wp:posOffset>0</wp:posOffset>
                      </wp:positionV>
                      <wp:extent cx="76200" cy="28575"/>
                      <wp:effectExtent l="19050" t="19050" r="19050" b="28575"/>
                      <wp:wrapNone/>
                      <wp:docPr id="8805" name="Text Box 2701">
                        <a:extLst xmlns:a="http://schemas.openxmlformats.org/drawingml/2006/main">
                          <a:ext uri="{FF2B5EF4-FFF2-40B4-BE49-F238E27FC236}">
                            <a16:creationId xmlns:a16="http://schemas.microsoft.com/office/drawing/2014/main" id="{00000000-0008-0000-0000-00006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316AA" id="Text Box 2701" o:spid="_x0000_s1026" type="#_x0000_t202" style="position:absolute;margin-left:0;margin-top:0;width:6pt;height:2.25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79936" behindDoc="0" locked="0" layoutInCell="1" allowOverlap="1" wp14:anchorId="73AFBED2" wp14:editId="6F79FA7A">
                      <wp:simplePos x="0" y="0"/>
                      <wp:positionH relativeFrom="column">
                        <wp:posOffset>0</wp:posOffset>
                      </wp:positionH>
                      <wp:positionV relativeFrom="paragraph">
                        <wp:posOffset>0</wp:posOffset>
                      </wp:positionV>
                      <wp:extent cx="76200" cy="28575"/>
                      <wp:effectExtent l="19050" t="19050" r="19050" b="28575"/>
                      <wp:wrapNone/>
                      <wp:docPr id="8806" name="Text Box 2700">
                        <a:extLst xmlns:a="http://schemas.openxmlformats.org/drawingml/2006/main">
                          <a:ext uri="{FF2B5EF4-FFF2-40B4-BE49-F238E27FC236}">
                            <a16:creationId xmlns:a16="http://schemas.microsoft.com/office/drawing/2014/main" id="{00000000-0008-0000-0000-00006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0F7A2" id="Text Box 2700" o:spid="_x0000_s1026" type="#_x0000_t202" style="position:absolute;margin-left:0;margin-top:0;width:6pt;height:2.25pt;z-index:2518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0960" behindDoc="0" locked="0" layoutInCell="1" allowOverlap="1" wp14:anchorId="38387F8B" wp14:editId="358B150E">
                      <wp:simplePos x="0" y="0"/>
                      <wp:positionH relativeFrom="column">
                        <wp:posOffset>0</wp:posOffset>
                      </wp:positionH>
                      <wp:positionV relativeFrom="paragraph">
                        <wp:posOffset>0</wp:posOffset>
                      </wp:positionV>
                      <wp:extent cx="76200" cy="28575"/>
                      <wp:effectExtent l="19050" t="19050" r="19050" b="28575"/>
                      <wp:wrapNone/>
                      <wp:docPr id="8807" name="Text Box 2699">
                        <a:extLst xmlns:a="http://schemas.openxmlformats.org/drawingml/2006/main">
                          <a:ext uri="{FF2B5EF4-FFF2-40B4-BE49-F238E27FC236}">
                            <a16:creationId xmlns:a16="http://schemas.microsoft.com/office/drawing/2014/main" id="{00000000-0008-0000-0000-00006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72CDB" id="Text Box 2699" o:spid="_x0000_s1026" type="#_x0000_t202" style="position:absolute;margin-left:0;margin-top:0;width:6pt;height:2.25pt;z-index:2518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1984" behindDoc="0" locked="0" layoutInCell="1" allowOverlap="1" wp14:anchorId="6A81B7B5" wp14:editId="33B381F1">
                      <wp:simplePos x="0" y="0"/>
                      <wp:positionH relativeFrom="column">
                        <wp:posOffset>0</wp:posOffset>
                      </wp:positionH>
                      <wp:positionV relativeFrom="paragraph">
                        <wp:posOffset>0</wp:posOffset>
                      </wp:positionV>
                      <wp:extent cx="76200" cy="28575"/>
                      <wp:effectExtent l="19050" t="19050" r="19050" b="28575"/>
                      <wp:wrapNone/>
                      <wp:docPr id="8808" name="Text Box 2698">
                        <a:extLst xmlns:a="http://schemas.openxmlformats.org/drawingml/2006/main">
                          <a:ext uri="{FF2B5EF4-FFF2-40B4-BE49-F238E27FC236}">
                            <a16:creationId xmlns:a16="http://schemas.microsoft.com/office/drawing/2014/main" id="{00000000-0008-0000-0000-00006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CB915" id="Text Box 2698" o:spid="_x0000_s1026" type="#_x0000_t202" style="position:absolute;margin-left:0;margin-top:0;width:6pt;height:2.25pt;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3008" behindDoc="0" locked="0" layoutInCell="1" allowOverlap="1" wp14:anchorId="0D718E26" wp14:editId="088CDBD0">
                      <wp:simplePos x="0" y="0"/>
                      <wp:positionH relativeFrom="column">
                        <wp:posOffset>0</wp:posOffset>
                      </wp:positionH>
                      <wp:positionV relativeFrom="paragraph">
                        <wp:posOffset>0</wp:posOffset>
                      </wp:positionV>
                      <wp:extent cx="76200" cy="28575"/>
                      <wp:effectExtent l="19050" t="19050" r="19050" b="28575"/>
                      <wp:wrapNone/>
                      <wp:docPr id="8809" name="Text Box 2697">
                        <a:extLst xmlns:a="http://schemas.openxmlformats.org/drawingml/2006/main">
                          <a:ext uri="{FF2B5EF4-FFF2-40B4-BE49-F238E27FC236}">
                            <a16:creationId xmlns:a16="http://schemas.microsoft.com/office/drawing/2014/main" id="{00000000-0008-0000-0000-00006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0B17A" id="Text Box 2697" o:spid="_x0000_s1026" type="#_x0000_t202" style="position:absolute;margin-left:0;margin-top:0;width:6pt;height:2.25pt;z-index:2518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4032" behindDoc="0" locked="0" layoutInCell="1" allowOverlap="1" wp14:anchorId="5866F0CA" wp14:editId="1ED96533">
                      <wp:simplePos x="0" y="0"/>
                      <wp:positionH relativeFrom="column">
                        <wp:posOffset>0</wp:posOffset>
                      </wp:positionH>
                      <wp:positionV relativeFrom="paragraph">
                        <wp:posOffset>0</wp:posOffset>
                      </wp:positionV>
                      <wp:extent cx="76200" cy="28575"/>
                      <wp:effectExtent l="19050" t="19050" r="19050" b="28575"/>
                      <wp:wrapNone/>
                      <wp:docPr id="8810" name="Text Box 2696">
                        <a:extLst xmlns:a="http://schemas.openxmlformats.org/drawingml/2006/main">
                          <a:ext uri="{FF2B5EF4-FFF2-40B4-BE49-F238E27FC236}">
                            <a16:creationId xmlns:a16="http://schemas.microsoft.com/office/drawing/2014/main" id="{00000000-0008-0000-0000-00006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1A1EFA" id="Text Box 2696" o:spid="_x0000_s1026" type="#_x0000_t202" style="position:absolute;margin-left:0;margin-top:0;width:6pt;height:2.25pt;z-index:2518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5056" behindDoc="0" locked="0" layoutInCell="1" allowOverlap="1" wp14:anchorId="00305CF0" wp14:editId="150C1691">
                      <wp:simplePos x="0" y="0"/>
                      <wp:positionH relativeFrom="column">
                        <wp:posOffset>0</wp:posOffset>
                      </wp:positionH>
                      <wp:positionV relativeFrom="paragraph">
                        <wp:posOffset>0</wp:posOffset>
                      </wp:positionV>
                      <wp:extent cx="76200" cy="28575"/>
                      <wp:effectExtent l="19050" t="19050" r="19050" b="28575"/>
                      <wp:wrapNone/>
                      <wp:docPr id="8811" name="Text Box 2695">
                        <a:extLst xmlns:a="http://schemas.openxmlformats.org/drawingml/2006/main">
                          <a:ext uri="{FF2B5EF4-FFF2-40B4-BE49-F238E27FC236}">
                            <a16:creationId xmlns:a16="http://schemas.microsoft.com/office/drawing/2014/main" id="{00000000-0008-0000-0000-00006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5D9A0" id="Text Box 2695" o:spid="_x0000_s1026" type="#_x0000_t202" style="position:absolute;margin-left:0;margin-top:0;width:6pt;height:2.25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6080" behindDoc="0" locked="0" layoutInCell="1" allowOverlap="1" wp14:anchorId="5A6A17B6" wp14:editId="0BCA85A1">
                      <wp:simplePos x="0" y="0"/>
                      <wp:positionH relativeFrom="column">
                        <wp:posOffset>0</wp:posOffset>
                      </wp:positionH>
                      <wp:positionV relativeFrom="paragraph">
                        <wp:posOffset>0</wp:posOffset>
                      </wp:positionV>
                      <wp:extent cx="76200" cy="28575"/>
                      <wp:effectExtent l="19050" t="19050" r="19050" b="28575"/>
                      <wp:wrapNone/>
                      <wp:docPr id="8812" name="Text Box 2694">
                        <a:extLst xmlns:a="http://schemas.openxmlformats.org/drawingml/2006/main">
                          <a:ext uri="{FF2B5EF4-FFF2-40B4-BE49-F238E27FC236}">
                            <a16:creationId xmlns:a16="http://schemas.microsoft.com/office/drawing/2014/main" id="{00000000-0008-0000-0000-00006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565C48" id="Text Box 2694" o:spid="_x0000_s1026" type="#_x0000_t202" style="position:absolute;margin-left:0;margin-top:0;width:6pt;height:2.25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7104" behindDoc="0" locked="0" layoutInCell="1" allowOverlap="1" wp14:anchorId="331C879F" wp14:editId="737539DE">
                      <wp:simplePos x="0" y="0"/>
                      <wp:positionH relativeFrom="column">
                        <wp:posOffset>0</wp:posOffset>
                      </wp:positionH>
                      <wp:positionV relativeFrom="paragraph">
                        <wp:posOffset>0</wp:posOffset>
                      </wp:positionV>
                      <wp:extent cx="76200" cy="28575"/>
                      <wp:effectExtent l="19050" t="19050" r="19050" b="28575"/>
                      <wp:wrapNone/>
                      <wp:docPr id="8813" name="Text Box 2693">
                        <a:extLst xmlns:a="http://schemas.openxmlformats.org/drawingml/2006/main">
                          <a:ext uri="{FF2B5EF4-FFF2-40B4-BE49-F238E27FC236}">
                            <a16:creationId xmlns:a16="http://schemas.microsoft.com/office/drawing/2014/main" id="{00000000-0008-0000-0000-00006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1BAF6" id="Text Box 2693" o:spid="_x0000_s1026" type="#_x0000_t202" style="position:absolute;margin-left:0;margin-top:0;width:6pt;height:2.25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8128" behindDoc="0" locked="0" layoutInCell="1" allowOverlap="1" wp14:anchorId="688BB334" wp14:editId="7339E551">
                      <wp:simplePos x="0" y="0"/>
                      <wp:positionH relativeFrom="column">
                        <wp:posOffset>0</wp:posOffset>
                      </wp:positionH>
                      <wp:positionV relativeFrom="paragraph">
                        <wp:posOffset>0</wp:posOffset>
                      </wp:positionV>
                      <wp:extent cx="76200" cy="28575"/>
                      <wp:effectExtent l="19050" t="19050" r="19050" b="28575"/>
                      <wp:wrapNone/>
                      <wp:docPr id="8814" name="Text Box 2692">
                        <a:extLst xmlns:a="http://schemas.openxmlformats.org/drawingml/2006/main">
                          <a:ext uri="{FF2B5EF4-FFF2-40B4-BE49-F238E27FC236}">
                            <a16:creationId xmlns:a16="http://schemas.microsoft.com/office/drawing/2014/main" id="{00000000-0008-0000-0000-00006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9AED2" id="Text Box 2692" o:spid="_x0000_s1026" type="#_x0000_t202" style="position:absolute;margin-left:0;margin-top:0;width:6pt;height:2.25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89152" behindDoc="0" locked="0" layoutInCell="1" allowOverlap="1" wp14:anchorId="5266C6EE" wp14:editId="0F1F5561">
                      <wp:simplePos x="0" y="0"/>
                      <wp:positionH relativeFrom="column">
                        <wp:posOffset>0</wp:posOffset>
                      </wp:positionH>
                      <wp:positionV relativeFrom="paragraph">
                        <wp:posOffset>0</wp:posOffset>
                      </wp:positionV>
                      <wp:extent cx="76200" cy="28575"/>
                      <wp:effectExtent l="19050" t="19050" r="19050" b="28575"/>
                      <wp:wrapNone/>
                      <wp:docPr id="8815" name="Text Box 2691">
                        <a:extLst xmlns:a="http://schemas.openxmlformats.org/drawingml/2006/main">
                          <a:ext uri="{FF2B5EF4-FFF2-40B4-BE49-F238E27FC236}">
                            <a16:creationId xmlns:a16="http://schemas.microsoft.com/office/drawing/2014/main" id="{00000000-0008-0000-0000-00006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31D81" id="Text Box 2691" o:spid="_x0000_s1026" type="#_x0000_t202" style="position:absolute;margin-left:0;margin-top:0;width:6pt;height:2.2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0176" behindDoc="0" locked="0" layoutInCell="1" allowOverlap="1" wp14:anchorId="4BEA67A9" wp14:editId="401B34F1">
                      <wp:simplePos x="0" y="0"/>
                      <wp:positionH relativeFrom="column">
                        <wp:posOffset>0</wp:posOffset>
                      </wp:positionH>
                      <wp:positionV relativeFrom="paragraph">
                        <wp:posOffset>0</wp:posOffset>
                      </wp:positionV>
                      <wp:extent cx="76200" cy="28575"/>
                      <wp:effectExtent l="19050" t="19050" r="19050" b="28575"/>
                      <wp:wrapNone/>
                      <wp:docPr id="8816" name="Text Box 2690">
                        <a:extLst xmlns:a="http://schemas.openxmlformats.org/drawingml/2006/main">
                          <a:ext uri="{FF2B5EF4-FFF2-40B4-BE49-F238E27FC236}">
                            <a16:creationId xmlns:a16="http://schemas.microsoft.com/office/drawing/2014/main" id="{00000000-0008-0000-0000-00007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9710E" id="Text Box 2690" o:spid="_x0000_s1026" type="#_x0000_t202" style="position:absolute;margin-left:0;margin-top:0;width:6pt;height:2.25pt;z-index:2518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1200" behindDoc="0" locked="0" layoutInCell="1" allowOverlap="1" wp14:anchorId="7A979801" wp14:editId="6ECADF0F">
                      <wp:simplePos x="0" y="0"/>
                      <wp:positionH relativeFrom="column">
                        <wp:posOffset>0</wp:posOffset>
                      </wp:positionH>
                      <wp:positionV relativeFrom="paragraph">
                        <wp:posOffset>0</wp:posOffset>
                      </wp:positionV>
                      <wp:extent cx="76200" cy="28575"/>
                      <wp:effectExtent l="19050" t="19050" r="19050" b="28575"/>
                      <wp:wrapNone/>
                      <wp:docPr id="8817" name="Text Box 2689">
                        <a:extLst xmlns:a="http://schemas.openxmlformats.org/drawingml/2006/main">
                          <a:ext uri="{FF2B5EF4-FFF2-40B4-BE49-F238E27FC236}">
                            <a16:creationId xmlns:a16="http://schemas.microsoft.com/office/drawing/2014/main" id="{00000000-0008-0000-0000-00007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39404" id="Text Box 2689" o:spid="_x0000_s1026" type="#_x0000_t202" style="position:absolute;margin-left:0;margin-top:0;width:6pt;height:2.25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2224" behindDoc="0" locked="0" layoutInCell="1" allowOverlap="1" wp14:anchorId="24AF67DC" wp14:editId="77DC36A9">
                      <wp:simplePos x="0" y="0"/>
                      <wp:positionH relativeFrom="column">
                        <wp:posOffset>0</wp:posOffset>
                      </wp:positionH>
                      <wp:positionV relativeFrom="paragraph">
                        <wp:posOffset>0</wp:posOffset>
                      </wp:positionV>
                      <wp:extent cx="76200" cy="28575"/>
                      <wp:effectExtent l="19050" t="19050" r="19050" b="28575"/>
                      <wp:wrapNone/>
                      <wp:docPr id="8818" name="Text Box 2688">
                        <a:extLst xmlns:a="http://schemas.openxmlformats.org/drawingml/2006/main">
                          <a:ext uri="{FF2B5EF4-FFF2-40B4-BE49-F238E27FC236}">
                            <a16:creationId xmlns:a16="http://schemas.microsoft.com/office/drawing/2014/main" id="{00000000-0008-0000-0000-00007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B90CE" id="Text Box 2688" o:spid="_x0000_s1026" type="#_x0000_t202" style="position:absolute;margin-left:0;margin-top:0;width:6pt;height:2.25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3248" behindDoc="0" locked="0" layoutInCell="1" allowOverlap="1" wp14:anchorId="78302262" wp14:editId="5629E71B">
                      <wp:simplePos x="0" y="0"/>
                      <wp:positionH relativeFrom="column">
                        <wp:posOffset>0</wp:posOffset>
                      </wp:positionH>
                      <wp:positionV relativeFrom="paragraph">
                        <wp:posOffset>0</wp:posOffset>
                      </wp:positionV>
                      <wp:extent cx="76200" cy="28575"/>
                      <wp:effectExtent l="19050" t="19050" r="19050" b="28575"/>
                      <wp:wrapNone/>
                      <wp:docPr id="8819" name="Text Box 2687">
                        <a:extLst xmlns:a="http://schemas.openxmlformats.org/drawingml/2006/main">
                          <a:ext uri="{FF2B5EF4-FFF2-40B4-BE49-F238E27FC236}">
                            <a16:creationId xmlns:a16="http://schemas.microsoft.com/office/drawing/2014/main" id="{00000000-0008-0000-0000-00007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5BCDC" id="Text Box 2687" o:spid="_x0000_s1026" type="#_x0000_t202" style="position:absolute;margin-left:0;margin-top:0;width:6pt;height:2.25pt;z-index:2518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4272" behindDoc="0" locked="0" layoutInCell="1" allowOverlap="1" wp14:anchorId="69A40408" wp14:editId="2093DE70">
                      <wp:simplePos x="0" y="0"/>
                      <wp:positionH relativeFrom="column">
                        <wp:posOffset>0</wp:posOffset>
                      </wp:positionH>
                      <wp:positionV relativeFrom="paragraph">
                        <wp:posOffset>0</wp:posOffset>
                      </wp:positionV>
                      <wp:extent cx="76200" cy="28575"/>
                      <wp:effectExtent l="19050" t="19050" r="19050" b="28575"/>
                      <wp:wrapNone/>
                      <wp:docPr id="8820" name="Text Box 2686">
                        <a:extLst xmlns:a="http://schemas.openxmlformats.org/drawingml/2006/main">
                          <a:ext uri="{FF2B5EF4-FFF2-40B4-BE49-F238E27FC236}">
                            <a16:creationId xmlns:a16="http://schemas.microsoft.com/office/drawing/2014/main" id="{00000000-0008-0000-0000-00007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1332E" id="Text Box 2686" o:spid="_x0000_s1026" type="#_x0000_t202" style="position:absolute;margin-left:0;margin-top:0;width:6pt;height:2.2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5296" behindDoc="0" locked="0" layoutInCell="1" allowOverlap="1" wp14:anchorId="543B9F9D" wp14:editId="63C92A2E">
                      <wp:simplePos x="0" y="0"/>
                      <wp:positionH relativeFrom="column">
                        <wp:posOffset>0</wp:posOffset>
                      </wp:positionH>
                      <wp:positionV relativeFrom="paragraph">
                        <wp:posOffset>0</wp:posOffset>
                      </wp:positionV>
                      <wp:extent cx="76200" cy="28575"/>
                      <wp:effectExtent l="19050" t="19050" r="19050" b="28575"/>
                      <wp:wrapNone/>
                      <wp:docPr id="8821" name="Text Box 2685">
                        <a:extLst xmlns:a="http://schemas.openxmlformats.org/drawingml/2006/main">
                          <a:ext uri="{FF2B5EF4-FFF2-40B4-BE49-F238E27FC236}">
                            <a16:creationId xmlns:a16="http://schemas.microsoft.com/office/drawing/2014/main" id="{00000000-0008-0000-0000-00007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19EEB" id="Text Box 2685" o:spid="_x0000_s1026" type="#_x0000_t202" style="position:absolute;margin-left:0;margin-top:0;width:6pt;height:2.25pt;z-index:2518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6320" behindDoc="0" locked="0" layoutInCell="1" allowOverlap="1" wp14:anchorId="0E673BC8" wp14:editId="37640918">
                      <wp:simplePos x="0" y="0"/>
                      <wp:positionH relativeFrom="column">
                        <wp:posOffset>0</wp:posOffset>
                      </wp:positionH>
                      <wp:positionV relativeFrom="paragraph">
                        <wp:posOffset>0</wp:posOffset>
                      </wp:positionV>
                      <wp:extent cx="76200" cy="28575"/>
                      <wp:effectExtent l="19050" t="19050" r="19050" b="28575"/>
                      <wp:wrapNone/>
                      <wp:docPr id="8822" name="Text Box 2684">
                        <a:extLst xmlns:a="http://schemas.openxmlformats.org/drawingml/2006/main">
                          <a:ext uri="{FF2B5EF4-FFF2-40B4-BE49-F238E27FC236}">
                            <a16:creationId xmlns:a16="http://schemas.microsoft.com/office/drawing/2014/main" id="{00000000-0008-0000-0000-00007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E4324" id="Text Box 2684" o:spid="_x0000_s1026" type="#_x0000_t202" style="position:absolute;margin-left:0;margin-top:0;width:6pt;height:2.25pt;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7344" behindDoc="0" locked="0" layoutInCell="1" allowOverlap="1" wp14:anchorId="296D10CB" wp14:editId="13BDA428">
                      <wp:simplePos x="0" y="0"/>
                      <wp:positionH relativeFrom="column">
                        <wp:posOffset>0</wp:posOffset>
                      </wp:positionH>
                      <wp:positionV relativeFrom="paragraph">
                        <wp:posOffset>0</wp:posOffset>
                      </wp:positionV>
                      <wp:extent cx="76200" cy="28575"/>
                      <wp:effectExtent l="19050" t="19050" r="19050" b="28575"/>
                      <wp:wrapNone/>
                      <wp:docPr id="8823" name="Text Box 2683">
                        <a:extLst xmlns:a="http://schemas.openxmlformats.org/drawingml/2006/main">
                          <a:ext uri="{FF2B5EF4-FFF2-40B4-BE49-F238E27FC236}">
                            <a16:creationId xmlns:a16="http://schemas.microsoft.com/office/drawing/2014/main" id="{00000000-0008-0000-0000-00007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17556" id="Text Box 2683" o:spid="_x0000_s1026" type="#_x0000_t202" style="position:absolute;margin-left:0;margin-top:0;width:6pt;height:2.25pt;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8368" behindDoc="0" locked="0" layoutInCell="1" allowOverlap="1" wp14:anchorId="582A0ADF" wp14:editId="6D4F3C1D">
                      <wp:simplePos x="0" y="0"/>
                      <wp:positionH relativeFrom="column">
                        <wp:posOffset>0</wp:posOffset>
                      </wp:positionH>
                      <wp:positionV relativeFrom="paragraph">
                        <wp:posOffset>0</wp:posOffset>
                      </wp:positionV>
                      <wp:extent cx="76200" cy="28575"/>
                      <wp:effectExtent l="19050" t="19050" r="19050" b="28575"/>
                      <wp:wrapNone/>
                      <wp:docPr id="8824" name="Text Box 2682">
                        <a:extLst xmlns:a="http://schemas.openxmlformats.org/drawingml/2006/main">
                          <a:ext uri="{FF2B5EF4-FFF2-40B4-BE49-F238E27FC236}">
                            <a16:creationId xmlns:a16="http://schemas.microsoft.com/office/drawing/2014/main" id="{00000000-0008-0000-0000-00007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AD717" id="Text Box 2682" o:spid="_x0000_s1026" type="#_x0000_t202" style="position:absolute;margin-left:0;margin-top:0;width:6pt;height:2.2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899392" behindDoc="0" locked="0" layoutInCell="1" allowOverlap="1" wp14:anchorId="5FEFDFA8" wp14:editId="13C21D79">
                      <wp:simplePos x="0" y="0"/>
                      <wp:positionH relativeFrom="column">
                        <wp:posOffset>0</wp:posOffset>
                      </wp:positionH>
                      <wp:positionV relativeFrom="paragraph">
                        <wp:posOffset>0</wp:posOffset>
                      </wp:positionV>
                      <wp:extent cx="76200" cy="28575"/>
                      <wp:effectExtent l="19050" t="19050" r="19050" b="28575"/>
                      <wp:wrapNone/>
                      <wp:docPr id="8825" name="Text Box 2681">
                        <a:extLst xmlns:a="http://schemas.openxmlformats.org/drawingml/2006/main">
                          <a:ext uri="{FF2B5EF4-FFF2-40B4-BE49-F238E27FC236}">
                            <a16:creationId xmlns:a16="http://schemas.microsoft.com/office/drawing/2014/main" id="{00000000-0008-0000-0000-00007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0749CE" id="Text Box 2681" o:spid="_x0000_s1026" type="#_x0000_t202" style="position:absolute;margin-left:0;margin-top:0;width:6pt;height:2.25pt;z-index:2518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0416" behindDoc="0" locked="0" layoutInCell="1" allowOverlap="1" wp14:anchorId="10641749" wp14:editId="18F16507">
                      <wp:simplePos x="0" y="0"/>
                      <wp:positionH relativeFrom="column">
                        <wp:posOffset>0</wp:posOffset>
                      </wp:positionH>
                      <wp:positionV relativeFrom="paragraph">
                        <wp:posOffset>0</wp:posOffset>
                      </wp:positionV>
                      <wp:extent cx="76200" cy="28575"/>
                      <wp:effectExtent l="19050" t="19050" r="19050" b="28575"/>
                      <wp:wrapNone/>
                      <wp:docPr id="8826" name="Text Box 2680">
                        <a:extLst xmlns:a="http://schemas.openxmlformats.org/drawingml/2006/main">
                          <a:ext uri="{FF2B5EF4-FFF2-40B4-BE49-F238E27FC236}">
                            <a16:creationId xmlns:a16="http://schemas.microsoft.com/office/drawing/2014/main" id="{00000000-0008-0000-0000-00007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5712F" id="Text Box 2680" o:spid="_x0000_s1026" type="#_x0000_t202" style="position:absolute;margin-left:0;margin-top:0;width:6pt;height:2.25pt;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1440" behindDoc="0" locked="0" layoutInCell="1" allowOverlap="1" wp14:anchorId="6ADE0A88" wp14:editId="7FBD8E9D">
                      <wp:simplePos x="0" y="0"/>
                      <wp:positionH relativeFrom="column">
                        <wp:posOffset>0</wp:posOffset>
                      </wp:positionH>
                      <wp:positionV relativeFrom="paragraph">
                        <wp:posOffset>0</wp:posOffset>
                      </wp:positionV>
                      <wp:extent cx="76200" cy="28575"/>
                      <wp:effectExtent l="19050" t="19050" r="19050" b="28575"/>
                      <wp:wrapNone/>
                      <wp:docPr id="8827" name="Text Box 2679">
                        <a:extLst xmlns:a="http://schemas.openxmlformats.org/drawingml/2006/main">
                          <a:ext uri="{FF2B5EF4-FFF2-40B4-BE49-F238E27FC236}">
                            <a16:creationId xmlns:a16="http://schemas.microsoft.com/office/drawing/2014/main" id="{00000000-0008-0000-0000-00007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6B358" id="Text Box 2679" o:spid="_x0000_s1026" type="#_x0000_t202" style="position:absolute;margin-left:0;margin-top:0;width:6pt;height:2.25pt;z-index:2519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2464" behindDoc="0" locked="0" layoutInCell="1" allowOverlap="1" wp14:anchorId="6346FA64" wp14:editId="26150B68">
                      <wp:simplePos x="0" y="0"/>
                      <wp:positionH relativeFrom="column">
                        <wp:posOffset>0</wp:posOffset>
                      </wp:positionH>
                      <wp:positionV relativeFrom="paragraph">
                        <wp:posOffset>0</wp:posOffset>
                      </wp:positionV>
                      <wp:extent cx="76200" cy="28575"/>
                      <wp:effectExtent l="19050" t="19050" r="19050" b="28575"/>
                      <wp:wrapNone/>
                      <wp:docPr id="8828" name="Text Box 2678">
                        <a:extLst xmlns:a="http://schemas.openxmlformats.org/drawingml/2006/main">
                          <a:ext uri="{FF2B5EF4-FFF2-40B4-BE49-F238E27FC236}">
                            <a16:creationId xmlns:a16="http://schemas.microsoft.com/office/drawing/2014/main" id="{00000000-0008-0000-0000-00007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8C570A" id="Text Box 2678" o:spid="_x0000_s1026" type="#_x0000_t202" style="position:absolute;margin-left:0;margin-top:0;width:6pt;height:2.25pt;z-index:2519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3488" behindDoc="0" locked="0" layoutInCell="1" allowOverlap="1" wp14:anchorId="3500B940" wp14:editId="10635DB1">
                      <wp:simplePos x="0" y="0"/>
                      <wp:positionH relativeFrom="column">
                        <wp:posOffset>0</wp:posOffset>
                      </wp:positionH>
                      <wp:positionV relativeFrom="paragraph">
                        <wp:posOffset>0</wp:posOffset>
                      </wp:positionV>
                      <wp:extent cx="76200" cy="28575"/>
                      <wp:effectExtent l="19050" t="19050" r="19050" b="28575"/>
                      <wp:wrapNone/>
                      <wp:docPr id="8829" name="Text Box 2677">
                        <a:extLst xmlns:a="http://schemas.openxmlformats.org/drawingml/2006/main">
                          <a:ext uri="{FF2B5EF4-FFF2-40B4-BE49-F238E27FC236}">
                            <a16:creationId xmlns:a16="http://schemas.microsoft.com/office/drawing/2014/main" id="{00000000-0008-0000-0000-00007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8344F" id="Text Box 2677" o:spid="_x0000_s1026" type="#_x0000_t202" style="position:absolute;margin-left:0;margin-top:0;width:6pt;height:2.25pt;z-index:2519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4512" behindDoc="0" locked="0" layoutInCell="1" allowOverlap="1" wp14:anchorId="77CFADCE" wp14:editId="4F0DF8A9">
                      <wp:simplePos x="0" y="0"/>
                      <wp:positionH relativeFrom="column">
                        <wp:posOffset>0</wp:posOffset>
                      </wp:positionH>
                      <wp:positionV relativeFrom="paragraph">
                        <wp:posOffset>0</wp:posOffset>
                      </wp:positionV>
                      <wp:extent cx="76200" cy="28575"/>
                      <wp:effectExtent l="19050" t="19050" r="19050" b="28575"/>
                      <wp:wrapNone/>
                      <wp:docPr id="8830" name="Text Box 2676">
                        <a:extLst xmlns:a="http://schemas.openxmlformats.org/drawingml/2006/main">
                          <a:ext uri="{FF2B5EF4-FFF2-40B4-BE49-F238E27FC236}">
                            <a16:creationId xmlns:a16="http://schemas.microsoft.com/office/drawing/2014/main" id="{00000000-0008-0000-0000-00007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2558F7" id="Text Box 2676" o:spid="_x0000_s1026" type="#_x0000_t202" style="position:absolute;margin-left:0;margin-top:0;width:6pt;height:2.25pt;z-index:2519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5536" behindDoc="0" locked="0" layoutInCell="1" allowOverlap="1" wp14:anchorId="754BA4B4" wp14:editId="66094F6C">
                      <wp:simplePos x="0" y="0"/>
                      <wp:positionH relativeFrom="column">
                        <wp:posOffset>0</wp:posOffset>
                      </wp:positionH>
                      <wp:positionV relativeFrom="paragraph">
                        <wp:posOffset>0</wp:posOffset>
                      </wp:positionV>
                      <wp:extent cx="76200" cy="28575"/>
                      <wp:effectExtent l="19050" t="19050" r="19050" b="28575"/>
                      <wp:wrapNone/>
                      <wp:docPr id="8831" name="Text Box 2675">
                        <a:extLst xmlns:a="http://schemas.openxmlformats.org/drawingml/2006/main">
                          <a:ext uri="{FF2B5EF4-FFF2-40B4-BE49-F238E27FC236}">
                            <a16:creationId xmlns:a16="http://schemas.microsoft.com/office/drawing/2014/main" id="{00000000-0008-0000-0000-00007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C5C3A" id="Text Box 2675" o:spid="_x0000_s1026" type="#_x0000_t202" style="position:absolute;margin-left:0;margin-top:0;width:6pt;height:2.25pt;z-index:2519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6560" behindDoc="0" locked="0" layoutInCell="1" allowOverlap="1" wp14:anchorId="71FA8ABE" wp14:editId="0E38CEE2">
                      <wp:simplePos x="0" y="0"/>
                      <wp:positionH relativeFrom="column">
                        <wp:posOffset>0</wp:posOffset>
                      </wp:positionH>
                      <wp:positionV relativeFrom="paragraph">
                        <wp:posOffset>0</wp:posOffset>
                      </wp:positionV>
                      <wp:extent cx="76200" cy="28575"/>
                      <wp:effectExtent l="19050" t="19050" r="19050" b="28575"/>
                      <wp:wrapNone/>
                      <wp:docPr id="8832" name="Text Box 2674">
                        <a:extLst xmlns:a="http://schemas.openxmlformats.org/drawingml/2006/main">
                          <a:ext uri="{FF2B5EF4-FFF2-40B4-BE49-F238E27FC236}">
                            <a16:creationId xmlns:a16="http://schemas.microsoft.com/office/drawing/2014/main" id="{00000000-0008-0000-0000-00008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1BED4" id="Text Box 2674" o:spid="_x0000_s1026" type="#_x0000_t202" style="position:absolute;margin-left:0;margin-top:0;width:6pt;height:2.25pt;z-index:2519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7584" behindDoc="0" locked="0" layoutInCell="1" allowOverlap="1" wp14:anchorId="33A996E2" wp14:editId="3465761D">
                      <wp:simplePos x="0" y="0"/>
                      <wp:positionH relativeFrom="column">
                        <wp:posOffset>0</wp:posOffset>
                      </wp:positionH>
                      <wp:positionV relativeFrom="paragraph">
                        <wp:posOffset>0</wp:posOffset>
                      </wp:positionV>
                      <wp:extent cx="76200" cy="28575"/>
                      <wp:effectExtent l="19050" t="19050" r="19050" b="28575"/>
                      <wp:wrapNone/>
                      <wp:docPr id="8833" name="Text Box 2673">
                        <a:extLst xmlns:a="http://schemas.openxmlformats.org/drawingml/2006/main">
                          <a:ext uri="{FF2B5EF4-FFF2-40B4-BE49-F238E27FC236}">
                            <a16:creationId xmlns:a16="http://schemas.microsoft.com/office/drawing/2014/main" id="{00000000-0008-0000-0000-00008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C78E9" id="Text Box 2673" o:spid="_x0000_s1026" type="#_x0000_t202" style="position:absolute;margin-left:0;margin-top:0;width:6pt;height:2.25pt;z-index:2519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8608" behindDoc="0" locked="0" layoutInCell="1" allowOverlap="1" wp14:anchorId="0C0E1952" wp14:editId="33711159">
                      <wp:simplePos x="0" y="0"/>
                      <wp:positionH relativeFrom="column">
                        <wp:posOffset>0</wp:posOffset>
                      </wp:positionH>
                      <wp:positionV relativeFrom="paragraph">
                        <wp:posOffset>0</wp:posOffset>
                      </wp:positionV>
                      <wp:extent cx="76200" cy="28575"/>
                      <wp:effectExtent l="19050" t="19050" r="19050" b="28575"/>
                      <wp:wrapNone/>
                      <wp:docPr id="8834" name="Text Box 2672">
                        <a:extLst xmlns:a="http://schemas.openxmlformats.org/drawingml/2006/main">
                          <a:ext uri="{FF2B5EF4-FFF2-40B4-BE49-F238E27FC236}">
                            <a16:creationId xmlns:a16="http://schemas.microsoft.com/office/drawing/2014/main" id="{00000000-0008-0000-0000-00008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C593C" id="Text Box 2672" o:spid="_x0000_s1026" type="#_x0000_t202" style="position:absolute;margin-left:0;margin-top:0;width:6pt;height:2.25pt;z-index:2519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09632" behindDoc="0" locked="0" layoutInCell="1" allowOverlap="1" wp14:anchorId="13EE21A1" wp14:editId="13B362DE">
                      <wp:simplePos x="0" y="0"/>
                      <wp:positionH relativeFrom="column">
                        <wp:posOffset>0</wp:posOffset>
                      </wp:positionH>
                      <wp:positionV relativeFrom="paragraph">
                        <wp:posOffset>0</wp:posOffset>
                      </wp:positionV>
                      <wp:extent cx="76200" cy="28575"/>
                      <wp:effectExtent l="19050" t="19050" r="19050" b="28575"/>
                      <wp:wrapNone/>
                      <wp:docPr id="8835" name="Text Box 2671">
                        <a:extLst xmlns:a="http://schemas.openxmlformats.org/drawingml/2006/main">
                          <a:ext uri="{FF2B5EF4-FFF2-40B4-BE49-F238E27FC236}">
                            <a16:creationId xmlns:a16="http://schemas.microsoft.com/office/drawing/2014/main" id="{00000000-0008-0000-0000-00008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CA36BE" id="Text Box 2671" o:spid="_x0000_s1026" type="#_x0000_t202" style="position:absolute;margin-left:0;margin-top:0;width:6pt;height:2.25pt;z-index:2519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0656" behindDoc="0" locked="0" layoutInCell="1" allowOverlap="1" wp14:anchorId="318CD1DD" wp14:editId="63E4A8D3">
                      <wp:simplePos x="0" y="0"/>
                      <wp:positionH relativeFrom="column">
                        <wp:posOffset>0</wp:posOffset>
                      </wp:positionH>
                      <wp:positionV relativeFrom="paragraph">
                        <wp:posOffset>0</wp:posOffset>
                      </wp:positionV>
                      <wp:extent cx="76200" cy="28575"/>
                      <wp:effectExtent l="19050" t="19050" r="19050" b="28575"/>
                      <wp:wrapNone/>
                      <wp:docPr id="8836" name="Text Box 2670">
                        <a:extLst xmlns:a="http://schemas.openxmlformats.org/drawingml/2006/main">
                          <a:ext uri="{FF2B5EF4-FFF2-40B4-BE49-F238E27FC236}">
                            <a16:creationId xmlns:a16="http://schemas.microsoft.com/office/drawing/2014/main" id="{00000000-0008-0000-0000-00008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C29AA" id="Text Box 2670" o:spid="_x0000_s1026" type="#_x0000_t202" style="position:absolute;margin-left:0;margin-top:0;width:6pt;height:2.25pt;z-index:2519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1680" behindDoc="0" locked="0" layoutInCell="1" allowOverlap="1" wp14:anchorId="025BE3DB" wp14:editId="562DA01C">
                      <wp:simplePos x="0" y="0"/>
                      <wp:positionH relativeFrom="column">
                        <wp:posOffset>0</wp:posOffset>
                      </wp:positionH>
                      <wp:positionV relativeFrom="paragraph">
                        <wp:posOffset>0</wp:posOffset>
                      </wp:positionV>
                      <wp:extent cx="76200" cy="28575"/>
                      <wp:effectExtent l="19050" t="19050" r="19050" b="28575"/>
                      <wp:wrapNone/>
                      <wp:docPr id="8837" name="Text Box 2669">
                        <a:extLst xmlns:a="http://schemas.openxmlformats.org/drawingml/2006/main">
                          <a:ext uri="{FF2B5EF4-FFF2-40B4-BE49-F238E27FC236}">
                            <a16:creationId xmlns:a16="http://schemas.microsoft.com/office/drawing/2014/main" id="{00000000-0008-0000-0000-00008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41370" id="Text Box 2669" o:spid="_x0000_s1026" type="#_x0000_t202" style="position:absolute;margin-left:0;margin-top:0;width:6pt;height:2.25pt;z-index:2519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2704" behindDoc="0" locked="0" layoutInCell="1" allowOverlap="1" wp14:anchorId="1A40F07F" wp14:editId="2F643CDF">
                      <wp:simplePos x="0" y="0"/>
                      <wp:positionH relativeFrom="column">
                        <wp:posOffset>0</wp:posOffset>
                      </wp:positionH>
                      <wp:positionV relativeFrom="paragraph">
                        <wp:posOffset>0</wp:posOffset>
                      </wp:positionV>
                      <wp:extent cx="76200" cy="28575"/>
                      <wp:effectExtent l="19050" t="19050" r="19050" b="28575"/>
                      <wp:wrapNone/>
                      <wp:docPr id="8838" name="Text Box 2668">
                        <a:extLst xmlns:a="http://schemas.openxmlformats.org/drawingml/2006/main">
                          <a:ext uri="{FF2B5EF4-FFF2-40B4-BE49-F238E27FC236}">
                            <a16:creationId xmlns:a16="http://schemas.microsoft.com/office/drawing/2014/main" id="{00000000-0008-0000-0000-00008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EA9A2" id="Text Box 2668" o:spid="_x0000_s1026" type="#_x0000_t202" style="position:absolute;margin-left:0;margin-top:0;width:6pt;height:2.25pt;z-index:2519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3728" behindDoc="0" locked="0" layoutInCell="1" allowOverlap="1" wp14:anchorId="48570ADC" wp14:editId="338003AA">
                      <wp:simplePos x="0" y="0"/>
                      <wp:positionH relativeFrom="column">
                        <wp:posOffset>0</wp:posOffset>
                      </wp:positionH>
                      <wp:positionV relativeFrom="paragraph">
                        <wp:posOffset>0</wp:posOffset>
                      </wp:positionV>
                      <wp:extent cx="76200" cy="28575"/>
                      <wp:effectExtent l="19050" t="19050" r="19050" b="28575"/>
                      <wp:wrapNone/>
                      <wp:docPr id="8839" name="Text Box 2667">
                        <a:extLst xmlns:a="http://schemas.openxmlformats.org/drawingml/2006/main">
                          <a:ext uri="{FF2B5EF4-FFF2-40B4-BE49-F238E27FC236}">
                            <a16:creationId xmlns:a16="http://schemas.microsoft.com/office/drawing/2014/main" id="{00000000-0008-0000-0000-00008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BD002" id="Text Box 2667" o:spid="_x0000_s1026" type="#_x0000_t202" style="position:absolute;margin-left:0;margin-top:0;width:6pt;height:2.25pt;z-index:2519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4752" behindDoc="0" locked="0" layoutInCell="1" allowOverlap="1" wp14:anchorId="4E4878C8" wp14:editId="511963A1">
                      <wp:simplePos x="0" y="0"/>
                      <wp:positionH relativeFrom="column">
                        <wp:posOffset>0</wp:posOffset>
                      </wp:positionH>
                      <wp:positionV relativeFrom="paragraph">
                        <wp:posOffset>0</wp:posOffset>
                      </wp:positionV>
                      <wp:extent cx="76200" cy="28575"/>
                      <wp:effectExtent l="19050" t="19050" r="19050" b="28575"/>
                      <wp:wrapNone/>
                      <wp:docPr id="8840" name="Text Box 2666">
                        <a:extLst xmlns:a="http://schemas.openxmlformats.org/drawingml/2006/main">
                          <a:ext uri="{FF2B5EF4-FFF2-40B4-BE49-F238E27FC236}">
                            <a16:creationId xmlns:a16="http://schemas.microsoft.com/office/drawing/2014/main" id="{00000000-0008-0000-0000-00008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B812B3" id="Text Box 2666" o:spid="_x0000_s1026" type="#_x0000_t202" style="position:absolute;margin-left:0;margin-top:0;width:6pt;height:2.25pt;z-index:2519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5776" behindDoc="0" locked="0" layoutInCell="1" allowOverlap="1" wp14:anchorId="4D4E68D9" wp14:editId="560FED48">
                      <wp:simplePos x="0" y="0"/>
                      <wp:positionH relativeFrom="column">
                        <wp:posOffset>0</wp:posOffset>
                      </wp:positionH>
                      <wp:positionV relativeFrom="paragraph">
                        <wp:posOffset>0</wp:posOffset>
                      </wp:positionV>
                      <wp:extent cx="76200" cy="28575"/>
                      <wp:effectExtent l="19050" t="19050" r="19050" b="28575"/>
                      <wp:wrapNone/>
                      <wp:docPr id="8841" name="Text Box 2665">
                        <a:extLst xmlns:a="http://schemas.openxmlformats.org/drawingml/2006/main">
                          <a:ext uri="{FF2B5EF4-FFF2-40B4-BE49-F238E27FC236}">
                            <a16:creationId xmlns:a16="http://schemas.microsoft.com/office/drawing/2014/main" id="{00000000-0008-0000-0000-00008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E2B86" id="Text Box 2665" o:spid="_x0000_s1026" type="#_x0000_t202" style="position:absolute;margin-left:0;margin-top:0;width:6pt;height:2.25pt;z-index:2519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6800" behindDoc="0" locked="0" layoutInCell="1" allowOverlap="1" wp14:anchorId="54191EA7" wp14:editId="3C0EBC2C">
                      <wp:simplePos x="0" y="0"/>
                      <wp:positionH relativeFrom="column">
                        <wp:posOffset>0</wp:posOffset>
                      </wp:positionH>
                      <wp:positionV relativeFrom="paragraph">
                        <wp:posOffset>0</wp:posOffset>
                      </wp:positionV>
                      <wp:extent cx="76200" cy="28575"/>
                      <wp:effectExtent l="19050" t="19050" r="19050" b="28575"/>
                      <wp:wrapNone/>
                      <wp:docPr id="8842" name="Text Box 2664">
                        <a:extLst xmlns:a="http://schemas.openxmlformats.org/drawingml/2006/main">
                          <a:ext uri="{FF2B5EF4-FFF2-40B4-BE49-F238E27FC236}">
                            <a16:creationId xmlns:a16="http://schemas.microsoft.com/office/drawing/2014/main" id="{00000000-0008-0000-0000-00008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17FEB" id="Text Box 2664" o:spid="_x0000_s1026" type="#_x0000_t202" style="position:absolute;margin-left:0;margin-top:0;width:6pt;height:2.25pt;z-index:2519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7824" behindDoc="0" locked="0" layoutInCell="1" allowOverlap="1" wp14:anchorId="62B9D3FE" wp14:editId="1C55B5BC">
                      <wp:simplePos x="0" y="0"/>
                      <wp:positionH relativeFrom="column">
                        <wp:posOffset>0</wp:posOffset>
                      </wp:positionH>
                      <wp:positionV relativeFrom="paragraph">
                        <wp:posOffset>0</wp:posOffset>
                      </wp:positionV>
                      <wp:extent cx="76200" cy="28575"/>
                      <wp:effectExtent l="19050" t="19050" r="19050" b="28575"/>
                      <wp:wrapNone/>
                      <wp:docPr id="8843" name="Text Box 2663">
                        <a:extLst xmlns:a="http://schemas.openxmlformats.org/drawingml/2006/main">
                          <a:ext uri="{FF2B5EF4-FFF2-40B4-BE49-F238E27FC236}">
                            <a16:creationId xmlns:a16="http://schemas.microsoft.com/office/drawing/2014/main" id="{00000000-0008-0000-0000-00008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330F6" id="Text Box 2663" o:spid="_x0000_s1026" type="#_x0000_t202" style="position:absolute;margin-left:0;margin-top:0;width:6pt;height:2.25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8848" behindDoc="0" locked="0" layoutInCell="1" allowOverlap="1" wp14:anchorId="0E06A3A0" wp14:editId="1F29A74B">
                      <wp:simplePos x="0" y="0"/>
                      <wp:positionH relativeFrom="column">
                        <wp:posOffset>0</wp:posOffset>
                      </wp:positionH>
                      <wp:positionV relativeFrom="paragraph">
                        <wp:posOffset>0</wp:posOffset>
                      </wp:positionV>
                      <wp:extent cx="76200" cy="28575"/>
                      <wp:effectExtent l="19050" t="19050" r="19050" b="28575"/>
                      <wp:wrapNone/>
                      <wp:docPr id="8844" name="Text Box 2662">
                        <a:extLst xmlns:a="http://schemas.openxmlformats.org/drawingml/2006/main">
                          <a:ext uri="{FF2B5EF4-FFF2-40B4-BE49-F238E27FC236}">
                            <a16:creationId xmlns:a16="http://schemas.microsoft.com/office/drawing/2014/main" id="{00000000-0008-0000-0000-00008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2EA03" id="Text Box 2662" o:spid="_x0000_s1026" type="#_x0000_t202" style="position:absolute;margin-left:0;margin-top:0;width:6pt;height:2.25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19872" behindDoc="0" locked="0" layoutInCell="1" allowOverlap="1" wp14:anchorId="2FBFD744" wp14:editId="1C03B25A">
                      <wp:simplePos x="0" y="0"/>
                      <wp:positionH relativeFrom="column">
                        <wp:posOffset>0</wp:posOffset>
                      </wp:positionH>
                      <wp:positionV relativeFrom="paragraph">
                        <wp:posOffset>0</wp:posOffset>
                      </wp:positionV>
                      <wp:extent cx="76200" cy="28575"/>
                      <wp:effectExtent l="19050" t="19050" r="19050" b="28575"/>
                      <wp:wrapNone/>
                      <wp:docPr id="8845" name="Text Box 2661">
                        <a:extLst xmlns:a="http://schemas.openxmlformats.org/drawingml/2006/main">
                          <a:ext uri="{FF2B5EF4-FFF2-40B4-BE49-F238E27FC236}">
                            <a16:creationId xmlns:a16="http://schemas.microsoft.com/office/drawing/2014/main" id="{00000000-0008-0000-0000-00008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51C28" id="Text Box 2661" o:spid="_x0000_s1026" type="#_x0000_t202" style="position:absolute;margin-left:0;margin-top:0;width:6pt;height:2.25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0896" behindDoc="0" locked="0" layoutInCell="1" allowOverlap="1" wp14:anchorId="6DB210A2" wp14:editId="54DDF2D2">
                      <wp:simplePos x="0" y="0"/>
                      <wp:positionH relativeFrom="column">
                        <wp:posOffset>0</wp:posOffset>
                      </wp:positionH>
                      <wp:positionV relativeFrom="paragraph">
                        <wp:posOffset>0</wp:posOffset>
                      </wp:positionV>
                      <wp:extent cx="76200" cy="28575"/>
                      <wp:effectExtent l="19050" t="19050" r="19050" b="28575"/>
                      <wp:wrapNone/>
                      <wp:docPr id="8846" name="Text Box 2660">
                        <a:extLst xmlns:a="http://schemas.openxmlformats.org/drawingml/2006/main">
                          <a:ext uri="{FF2B5EF4-FFF2-40B4-BE49-F238E27FC236}">
                            <a16:creationId xmlns:a16="http://schemas.microsoft.com/office/drawing/2014/main" id="{00000000-0008-0000-0000-00008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DF075" id="Text Box 2660" o:spid="_x0000_s1026" type="#_x0000_t202" style="position:absolute;margin-left:0;margin-top:0;width:6pt;height:2.25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1920" behindDoc="0" locked="0" layoutInCell="1" allowOverlap="1" wp14:anchorId="63351B3F" wp14:editId="61B9511B">
                      <wp:simplePos x="0" y="0"/>
                      <wp:positionH relativeFrom="column">
                        <wp:posOffset>0</wp:posOffset>
                      </wp:positionH>
                      <wp:positionV relativeFrom="paragraph">
                        <wp:posOffset>0</wp:posOffset>
                      </wp:positionV>
                      <wp:extent cx="76200" cy="28575"/>
                      <wp:effectExtent l="19050" t="19050" r="19050" b="28575"/>
                      <wp:wrapNone/>
                      <wp:docPr id="8847" name="Text Box 2659">
                        <a:extLst xmlns:a="http://schemas.openxmlformats.org/drawingml/2006/main">
                          <a:ext uri="{FF2B5EF4-FFF2-40B4-BE49-F238E27FC236}">
                            <a16:creationId xmlns:a16="http://schemas.microsoft.com/office/drawing/2014/main" id="{00000000-0008-0000-0000-00008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9FA16" id="Text Box 2659" o:spid="_x0000_s1026" type="#_x0000_t202" style="position:absolute;margin-left:0;margin-top:0;width:6pt;height:2.25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2944" behindDoc="0" locked="0" layoutInCell="1" allowOverlap="1" wp14:anchorId="07633E98" wp14:editId="1D696B74">
                      <wp:simplePos x="0" y="0"/>
                      <wp:positionH relativeFrom="column">
                        <wp:posOffset>0</wp:posOffset>
                      </wp:positionH>
                      <wp:positionV relativeFrom="paragraph">
                        <wp:posOffset>0</wp:posOffset>
                      </wp:positionV>
                      <wp:extent cx="76200" cy="28575"/>
                      <wp:effectExtent l="19050" t="19050" r="19050" b="28575"/>
                      <wp:wrapNone/>
                      <wp:docPr id="8848" name="Text Box 2658">
                        <a:extLst xmlns:a="http://schemas.openxmlformats.org/drawingml/2006/main">
                          <a:ext uri="{FF2B5EF4-FFF2-40B4-BE49-F238E27FC236}">
                            <a16:creationId xmlns:a16="http://schemas.microsoft.com/office/drawing/2014/main" id="{00000000-0008-0000-0000-00009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88849A" id="Text Box 2658" o:spid="_x0000_s1026" type="#_x0000_t202" style="position:absolute;margin-left:0;margin-top:0;width:6pt;height:2.25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3968" behindDoc="0" locked="0" layoutInCell="1" allowOverlap="1" wp14:anchorId="0565069E" wp14:editId="704BF12B">
                      <wp:simplePos x="0" y="0"/>
                      <wp:positionH relativeFrom="column">
                        <wp:posOffset>0</wp:posOffset>
                      </wp:positionH>
                      <wp:positionV relativeFrom="paragraph">
                        <wp:posOffset>0</wp:posOffset>
                      </wp:positionV>
                      <wp:extent cx="76200" cy="28575"/>
                      <wp:effectExtent l="19050" t="19050" r="19050" b="28575"/>
                      <wp:wrapNone/>
                      <wp:docPr id="8849" name="Text Box 2657">
                        <a:extLst xmlns:a="http://schemas.openxmlformats.org/drawingml/2006/main">
                          <a:ext uri="{FF2B5EF4-FFF2-40B4-BE49-F238E27FC236}">
                            <a16:creationId xmlns:a16="http://schemas.microsoft.com/office/drawing/2014/main" id="{00000000-0008-0000-0000-00009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EFB5E" id="Text Box 2657" o:spid="_x0000_s1026" type="#_x0000_t202" style="position:absolute;margin-left:0;margin-top:0;width:6pt;height:2.25pt;z-index:2519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4992" behindDoc="0" locked="0" layoutInCell="1" allowOverlap="1" wp14:anchorId="0FBB941F" wp14:editId="2C6FE905">
                      <wp:simplePos x="0" y="0"/>
                      <wp:positionH relativeFrom="column">
                        <wp:posOffset>0</wp:posOffset>
                      </wp:positionH>
                      <wp:positionV relativeFrom="paragraph">
                        <wp:posOffset>0</wp:posOffset>
                      </wp:positionV>
                      <wp:extent cx="76200" cy="28575"/>
                      <wp:effectExtent l="19050" t="19050" r="19050" b="28575"/>
                      <wp:wrapNone/>
                      <wp:docPr id="8850" name="Text Box 2656">
                        <a:extLst xmlns:a="http://schemas.openxmlformats.org/drawingml/2006/main">
                          <a:ext uri="{FF2B5EF4-FFF2-40B4-BE49-F238E27FC236}">
                            <a16:creationId xmlns:a16="http://schemas.microsoft.com/office/drawing/2014/main" id="{00000000-0008-0000-0000-00009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A6994" id="Text Box 2656" o:spid="_x0000_s1026" type="#_x0000_t202" style="position:absolute;margin-left:0;margin-top:0;width:6pt;height:2.25pt;z-index:25192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6016" behindDoc="0" locked="0" layoutInCell="1" allowOverlap="1" wp14:anchorId="2A2E2FFF" wp14:editId="5C4B3BF5">
                      <wp:simplePos x="0" y="0"/>
                      <wp:positionH relativeFrom="column">
                        <wp:posOffset>0</wp:posOffset>
                      </wp:positionH>
                      <wp:positionV relativeFrom="paragraph">
                        <wp:posOffset>0</wp:posOffset>
                      </wp:positionV>
                      <wp:extent cx="76200" cy="28575"/>
                      <wp:effectExtent l="19050" t="19050" r="19050" b="28575"/>
                      <wp:wrapNone/>
                      <wp:docPr id="8851" name="Text Box 2655">
                        <a:extLst xmlns:a="http://schemas.openxmlformats.org/drawingml/2006/main">
                          <a:ext uri="{FF2B5EF4-FFF2-40B4-BE49-F238E27FC236}">
                            <a16:creationId xmlns:a16="http://schemas.microsoft.com/office/drawing/2014/main" id="{00000000-0008-0000-0000-00009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0D30F" id="Text Box 2655" o:spid="_x0000_s1026" type="#_x0000_t202" style="position:absolute;margin-left:0;margin-top:0;width:6pt;height:2.25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7040" behindDoc="0" locked="0" layoutInCell="1" allowOverlap="1" wp14:anchorId="48F40F18" wp14:editId="4D48095C">
                      <wp:simplePos x="0" y="0"/>
                      <wp:positionH relativeFrom="column">
                        <wp:posOffset>0</wp:posOffset>
                      </wp:positionH>
                      <wp:positionV relativeFrom="paragraph">
                        <wp:posOffset>0</wp:posOffset>
                      </wp:positionV>
                      <wp:extent cx="76200" cy="28575"/>
                      <wp:effectExtent l="19050" t="19050" r="19050" b="28575"/>
                      <wp:wrapNone/>
                      <wp:docPr id="8852" name="Text Box 2654">
                        <a:extLst xmlns:a="http://schemas.openxmlformats.org/drawingml/2006/main">
                          <a:ext uri="{FF2B5EF4-FFF2-40B4-BE49-F238E27FC236}">
                            <a16:creationId xmlns:a16="http://schemas.microsoft.com/office/drawing/2014/main" id="{00000000-0008-0000-0000-00009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4C1057" id="Text Box 2654" o:spid="_x0000_s1026" type="#_x0000_t202" style="position:absolute;margin-left:0;margin-top:0;width:6pt;height:2.25pt;z-index:2519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8064" behindDoc="0" locked="0" layoutInCell="1" allowOverlap="1" wp14:anchorId="55F3F42B" wp14:editId="5F9BE2B7">
                      <wp:simplePos x="0" y="0"/>
                      <wp:positionH relativeFrom="column">
                        <wp:posOffset>0</wp:posOffset>
                      </wp:positionH>
                      <wp:positionV relativeFrom="paragraph">
                        <wp:posOffset>0</wp:posOffset>
                      </wp:positionV>
                      <wp:extent cx="76200" cy="28575"/>
                      <wp:effectExtent l="19050" t="19050" r="19050" b="28575"/>
                      <wp:wrapNone/>
                      <wp:docPr id="8853" name="Text Box 2653">
                        <a:extLst xmlns:a="http://schemas.openxmlformats.org/drawingml/2006/main">
                          <a:ext uri="{FF2B5EF4-FFF2-40B4-BE49-F238E27FC236}">
                            <a16:creationId xmlns:a16="http://schemas.microsoft.com/office/drawing/2014/main" id="{00000000-0008-0000-0000-00009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BC3ED" id="Text Box 2653" o:spid="_x0000_s1026" type="#_x0000_t202" style="position:absolute;margin-left:0;margin-top:0;width:6pt;height:2.25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29088" behindDoc="0" locked="0" layoutInCell="1" allowOverlap="1" wp14:anchorId="0AEAF768" wp14:editId="7A556D94">
                      <wp:simplePos x="0" y="0"/>
                      <wp:positionH relativeFrom="column">
                        <wp:posOffset>0</wp:posOffset>
                      </wp:positionH>
                      <wp:positionV relativeFrom="paragraph">
                        <wp:posOffset>0</wp:posOffset>
                      </wp:positionV>
                      <wp:extent cx="76200" cy="28575"/>
                      <wp:effectExtent l="19050" t="19050" r="19050" b="28575"/>
                      <wp:wrapNone/>
                      <wp:docPr id="8854" name="Text Box 2652">
                        <a:extLst xmlns:a="http://schemas.openxmlformats.org/drawingml/2006/main">
                          <a:ext uri="{FF2B5EF4-FFF2-40B4-BE49-F238E27FC236}">
                            <a16:creationId xmlns:a16="http://schemas.microsoft.com/office/drawing/2014/main" id="{00000000-0008-0000-0000-00009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5DDFE" id="Text Box 2652" o:spid="_x0000_s1026" type="#_x0000_t202" style="position:absolute;margin-left:0;margin-top:0;width:6pt;height:2.25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0112" behindDoc="0" locked="0" layoutInCell="1" allowOverlap="1" wp14:anchorId="732205D4" wp14:editId="3A59C492">
                      <wp:simplePos x="0" y="0"/>
                      <wp:positionH relativeFrom="column">
                        <wp:posOffset>0</wp:posOffset>
                      </wp:positionH>
                      <wp:positionV relativeFrom="paragraph">
                        <wp:posOffset>0</wp:posOffset>
                      </wp:positionV>
                      <wp:extent cx="76200" cy="28575"/>
                      <wp:effectExtent l="19050" t="19050" r="19050" b="28575"/>
                      <wp:wrapNone/>
                      <wp:docPr id="8855" name="Text Box 2651">
                        <a:extLst xmlns:a="http://schemas.openxmlformats.org/drawingml/2006/main">
                          <a:ext uri="{FF2B5EF4-FFF2-40B4-BE49-F238E27FC236}">
                            <a16:creationId xmlns:a16="http://schemas.microsoft.com/office/drawing/2014/main" id="{00000000-0008-0000-0000-00009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8A698" id="Text Box 2651" o:spid="_x0000_s1026" type="#_x0000_t202" style="position:absolute;margin-left:0;margin-top:0;width:6pt;height:2.25pt;z-index:2519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1136" behindDoc="0" locked="0" layoutInCell="1" allowOverlap="1" wp14:anchorId="7B4686EE" wp14:editId="20D6EDFB">
                      <wp:simplePos x="0" y="0"/>
                      <wp:positionH relativeFrom="column">
                        <wp:posOffset>0</wp:posOffset>
                      </wp:positionH>
                      <wp:positionV relativeFrom="paragraph">
                        <wp:posOffset>0</wp:posOffset>
                      </wp:positionV>
                      <wp:extent cx="76200" cy="28575"/>
                      <wp:effectExtent l="19050" t="19050" r="19050" b="28575"/>
                      <wp:wrapNone/>
                      <wp:docPr id="8856" name="Text Box 2650">
                        <a:extLst xmlns:a="http://schemas.openxmlformats.org/drawingml/2006/main">
                          <a:ext uri="{FF2B5EF4-FFF2-40B4-BE49-F238E27FC236}">
                            <a16:creationId xmlns:a16="http://schemas.microsoft.com/office/drawing/2014/main" id="{00000000-0008-0000-0000-00009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47BA6" id="Text Box 2650" o:spid="_x0000_s1026" type="#_x0000_t202" style="position:absolute;margin-left:0;margin-top:0;width:6pt;height:2.25pt;z-index:2519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2160" behindDoc="0" locked="0" layoutInCell="1" allowOverlap="1" wp14:anchorId="5BB34E79" wp14:editId="707480F6">
                      <wp:simplePos x="0" y="0"/>
                      <wp:positionH relativeFrom="column">
                        <wp:posOffset>0</wp:posOffset>
                      </wp:positionH>
                      <wp:positionV relativeFrom="paragraph">
                        <wp:posOffset>0</wp:posOffset>
                      </wp:positionV>
                      <wp:extent cx="76200" cy="28575"/>
                      <wp:effectExtent l="19050" t="19050" r="19050" b="28575"/>
                      <wp:wrapNone/>
                      <wp:docPr id="8857" name="Text Box 2649">
                        <a:extLst xmlns:a="http://schemas.openxmlformats.org/drawingml/2006/main">
                          <a:ext uri="{FF2B5EF4-FFF2-40B4-BE49-F238E27FC236}">
                            <a16:creationId xmlns:a16="http://schemas.microsoft.com/office/drawing/2014/main" id="{00000000-0008-0000-0000-00009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F47A0" id="Text Box 2649" o:spid="_x0000_s1026" type="#_x0000_t202" style="position:absolute;margin-left:0;margin-top:0;width:6pt;height:2.25pt;z-index:2519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3184" behindDoc="0" locked="0" layoutInCell="1" allowOverlap="1" wp14:anchorId="08D65519" wp14:editId="408441D9">
                      <wp:simplePos x="0" y="0"/>
                      <wp:positionH relativeFrom="column">
                        <wp:posOffset>0</wp:posOffset>
                      </wp:positionH>
                      <wp:positionV relativeFrom="paragraph">
                        <wp:posOffset>0</wp:posOffset>
                      </wp:positionV>
                      <wp:extent cx="76200" cy="28575"/>
                      <wp:effectExtent l="19050" t="19050" r="19050" b="28575"/>
                      <wp:wrapNone/>
                      <wp:docPr id="8858" name="Text Box 2648">
                        <a:extLst xmlns:a="http://schemas.openxmlformats.org/drawingml/2006/main">
                          <a:ext uri="{FF2B5EF4-FFF2-40B4-BE49-F238E27FC236}">
                            <a16:creationId xmlns:a16="http://schemas.microsoft.com/office/drawing/2014/main" id="{00000000-0008-0000-0000-00009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1F844" id="Text Box 2648" o:spid="_x0000_s1026" type="#_x0000_t202" style="position:absolute;margin-left:0;margin-top:0;width:6pt;height:2.25pt;z-index:25193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4208" behindDoc="0" locked="0" layoutInCell="1" allowOverlap="1" wp14:anchorId="218B4B18" wp14:editId="2CDEEBA3">
                      <wp:simplePos x="0" y="0"/>
                      <wp:positionH relativeFrom="column">
                        <wp:posOffset>0</wp:posOffset>
                      </wp:positionH>
                      <wp:positionV relativeFrom="paragraph">
                        <wp:posOffset>0</wp:posOffset>
                      </wp:positionV>
                      <wp:extent cx="76200" cy="28575"/>
                      <wp:effectExtent l="19050" t="19050" r="19050" b="28575"/>
                      <wp:wrapNone/>
                      <wp:docPr id="8859" name="Text Box 2647">
                        <a:extLst xmlns:a="http://schemas.openxmlformats.org/drawingml/2006/main">
                          <a:ext uri="{FF2B5EF4-FFF2-40B4-BE49-F238E27FC236}">
                            <a16:creationId xmlns:a16="http://schemas.microsoft.com/office/drawing/2014/main" id="{00000000-0008-0000-0000-00009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416BE" id="Text Box 2647" o:spid="_x0000_s1026" type="#_x0000_t202" style="position:absolute;margin-left:0;margin-top:0;width:6pt;height:2.25pt;z-index:2519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5232" behindDoc="0" locked="0" layoutInCell="1" allowOverlap="1" wp14:anchorId="77CC953B" wp14:editId="7F02A2D4">
                      <wp:simplePos x="0" y="0"/>
                      <wp:positionH relativeFrom="column">
                        <wp:posOffset>0</wp:posOffset>
                      </wp:positionH>
                      <wp:positionV relativeFrom="paragraph">
                        <wp:posOffset>0</wp:posOffset>
                      </wp:positionV>
                      <wp:extent cx="76200" cy="28575"/>
                      <wp:effectExtent l="19050" t="19050" r="19050" b="28575"/>
                      <wp:wrapNone/>
                      <wp:docPr id="8860" name="Text Box 2646">
                        <a:extLst xmlns:a="http://schemas.openxmlformats.org/drawingml/2006/main">
                          <a:ext uri="{FF2B5EF4-FFF2-40B4-BE49-F238E27FC236}">
                            <a16:creationId xmlns:a16="http://schemas.microsoft.com/office/drawing/2014/main" id="{00000000-0008-0000-0000-00009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C4974" id="Text Box 2646" o:spid="_x0000_s1026" type="#_x0000_t202" style="position:absolute;margin-left:0;margin-top:0;width:6pt;height:2.25pt;z-index:2519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6256" behindDoc="0" locked="0" layoutInCell="1" allowOverlap="1" wp14:anchorId="7E85FD81" wp14:editId="232D9E52">
                      <wp:simplePos x="0" y="0"/>
                      <wp:positionH relativeFrom="column">
                        <wp:posOffset>0</wp:posOffset>
                      </wp:positionH>
                      <wp:positionV relativeFrom="paragraph">
                        <wp:posOffset>0</wp:posOffset>
                      </wp:positionV>
                      <wp:extent cx="76200" cy="28575"/>
                      <wp:effectExtent l="19050" t="19050" r="19050" b="28575"/>
                      <wp:wrapNone/>
                      <wp:docPr id="8861" name="Text Box 2645">
                        <a:extLst xmlns:a="http://schemas.openxmlformats.org/drawingml/2006/main">
                          <a:ext uri="{FF2B5EF4-FFF2-40B4-BE49-F238E27FC236}">
                            <a16:creationId xmlns:a16="http://schemas.microsoft.com/office/drawing/2014/main" id="{00000000-0008-0000-0000-00009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8A417" id="Text Box 2645" o:spid="_x0000_s1026" type="#_x0000_t202" style="position:absolute;margin-left:0;margin-top:0;width:6pt;height:2.25pt;z-index:2519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7280" behindDoc="0" locked="0" layoutInCell="1" allowOverlap="1" wp14:anchorId="755B2E7A" wp14:editId="281F7AA5">
                      <wp:simplePos x="0" y="0"/>
                      <wp:positionH relativeFrom="column">
                        <wp:posOffset>0</wp:posOffset>
                      </wp:positionH>
                      <wp:positionV relativeFrom="paragraph">
                        <wp:posOffset>0</wp:posOffset>
                      </wp:positionV>
                      <wp:extent cx="76200" cy="28575"/>
                      <wp:effectExtent l="19050" t="19050" r="19050" b="28575"/>
                      <wp:wrapNone/>
                      <wp:docPr id="8862" name="Text Box 2644">
                        <a:extLst xmlns:a="http://schemas.openxmlformats.org/drawingml/2006/main">
                          <a:ext uri="{FF2B5EF4-FFF2-40B4-BE49-F238E27FC236}">
                            <a16:creationId xmlns:a16="http://schemas.microsoft.com/office/drawing/2014/main" id="{00000000-0008-0000-0000-00009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59826" id="Text Box 2644" o:spid="_x0000_s1026" type="#_x0000_t202" style="position:absolute;margin-left:0;margin-top:0;width:6pt;height:2.25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8304" behindDoc="0" locked="0" layoutInCell="1" allowOverlap="1" wp14:anchorId="4612FED3" wp14:editId="5AB0D106">
                      <wp:simplePos x="0" y="0"/>
                      <wp:positionH relativeFrom="column">
                        <wp:posOffset>0</wp:posOffset>
                      </wp:positionH>
                      <wp:positionV relativeFrom="paragraph">
                        <wp:posOffset>0</wp:posOffset>
                      </wp:positionV>
                      <wp:extent cx="76200" cy="28575"/>
                      <wp:effectExtent l="19050" t="19050" r="19050" b="28575"/>
                      <wp:wrapNone/>
                      <wp:docPr id="8863" name="Text Box 2643">
                        <a:extLst xmlns:a="http://schemas.openxmlformats.org/drawingml/2006/main">
                          <a:ext uri="{FF2B5EF4-FFF2-40B4-BE49-F238E27FC236}">
                            <a16:creationId xmlns:a16="http://schemas.microsoft.com/office/drawing/2014/main" id="{00000000-0008-0000-0000-00009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8D81C" id="Text Box 2643" o:spid="_x0000_s1026" type="#_x0000_t202" style="position:absolute;margin-left:0;margin-top:0;width:6pt;height:2.25pt;z-index:2519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39328" behindDoc="0" locked="0" layoutInCell="1" allowOverlap="1" wp14:anchorId="61C6ABE8" wp14:editId="4C4FBF27">
                      <wp:simplePos x="0" y="0"/>
                      <wp:positionH relativeFrom="column">
                        <wp:posOffset>0</wp:posOffset>
                      </wp:positionH>
                      <wp:positionV relativeFrom="paragraph">
                        <wp:posOffset>0</wp:posOffset>
                      </wp:positionV>
                      <wp:extent cx="76200" cy="28575"/>
                      <wp:effectExtent l="19050" t="19050" r="19050" b="28575"/>
                      <wp:wrapNone/>
                      <wp:docPr id="8864" name="Text Box 2642">
                        <a:extLst xmlns:a="http://schemas.openxmlformats.org/drawingml/2006/main">
                          <a:ext uri="{FF2B5EF4-FFF2-40B4-BE49-F238E27FC236}">
                            <a16:creationId xmlns:a16="http://schemas.microsoft.com/office/drawing/2014/main" id="{00000000-0008-0000-0000-0000A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281309" id="Text Box 2642" o:spid="_x0000_s1026" type="#_x0000_t202" style="position:absolute;margin-left:0;margin-top:0;width:6pt;height:2.25pt;z-index:2519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0352" behindDoc="0" locked="0" layoutInCell="1" allowOverlap="1" wp14:anchorId="1DBDD985" wp14:editId="2A650B31">
                      <wp:simplePos x="0" y="0"/>
                      <wp:positionH relativeFrom="column">
                        <wp:posOffset>0</wp:posOffset>
                      </wp:positionH>
                      <wp:positionV relativeFrom="paragraph">
                        <wp:posOffset>0</wp:posOffset>
                      </wp:positionV>
                      <wp:extent cx="76200" cy="28575"/>
                      <wp:effectExtent l="19050" t="19050" r="19050" b="28575"/>
                      <wp:wrapNone/>
                      <wp:docPr id="8865" name="Text Box 2641">
                        <a:extLst xmlns:a="http://schemas.openxmlformats.org/drawingml/2006/main">
                          <a:ext uri="{FF2B5EF4-FFF2-40B4-BE49-F238E27FC236}">
                            <a16:creationId xmlns:a16="http://schemas.microsoft.com/office/drawing/2014/main" id="{00000000-0008-0000-0000-0000A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ABBDC" id="Text Box 2641" o:spid="_x0000_s1026" type="#_x0000_t202" style="position:absolute;margin-left:0;margin-top:0;width:6pt;height:2.25pt;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1376" behindDoc="0" locked="0" layoutInCell="1" allowOverlap="1" wp14:anchorId="174E8EEC" wp14:editId="016B3058">
                      <wp:simplePos x="0" y="0"/>
                      <wp:positionH relativeFrom="column">
                        <wp:posOffset>0</wp:posOffset>
                      </wp:positionH>
                      <wp:positionV relativeFrom="paragraph">
                        <wp:posOffset>0</wp:posOffset>
                      </wp:positionV>
                      <wp:extent cx="76200" cy="28575"/>
                      <wp:effectExtent l="19050" t="19050" r="19050" b="28575"/>
                      <wp:wrapNone/>
                      <wp:docPr id="8866" name="Text Box 2640">
                        <a:extLst xmlns:a="http://schemas.openxmlformats.org/drawingml/2006/main">
                          <a:ext uri="{FF2B5EF4-FFF2-40B4-BE49-F238E27FC236}">
                            <a16:creationId xmlns:a16="http://schemas.microsoft.com/office/drawing/2014/main" id="{00000000-0008-0000-0000-0000A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52C6F" id="Text Box 2640" o:spid="_x0000_s1026" type="#_x0000_t202" style="position:absolute;margin-left:0;margin-top:0;width:6pt;height:2.25pt;z-index:25194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2400" behindDoc="0" locked="0" layoutInCell="1" allowOverlap="1" wp14:anchorId="3BCDB1C7" wp14:editId="082A55C5">
                      <wp:simplePos x="0" y="0"/>
                      <wp:positionH relativeFrom="column">
                        <wp:posOffset>0</wp:posOffset>
                      </wp:positionH>
                      <wp:positionV relativeFrom="paragraph">
                        <wp:posOffset>0</wp:posOffset>
                      </wp:positionV>
                      <wp:extent cx="76200" cy="28575"/>
                      <wp:effectExtent l="19050" t="19050" r="19050" b="28575"/>
                      <wp:wrapNone/>
                      <wp:docPr id="8867" name="Text Box 2639">
                        <a:extLst xmlns:a="http://schemas.openxmlformats.org/drawingml/2006/main">
                          <a:ext uri="{FF2B5EF4-FFF2-40B4-BE49-F238E27FC236}">
                            <a16:creationId xmlns:a16="http://schemas.microsoft.com/office/drawing/2014/main" id="{00000000-0008-0000-0000-0000A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F93D9" id="Text Box 2639" o:spid="_x0000_s1026" type="#_x0000_t202" style="position:absolute;margin-left:0;margin-top:0;width:6pt;height:2.25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3424" behindDoc="0" locked="0" layoutInCell="1" allowOverlap="1" wp14:anchorId="5D29E20D" wp14:editId="5B292A14">
                      <wp:simplePos x="0" y="0"/>
                      <wp:positionH relativeFrom="column">
                        <wp:posOffset>0</wp:posOffset>
                      </wp:positionH>
                      <wp:positionV relativeFrom="paragraph">
                        <wp:posOffset>0</wp:posOffset>
                      </wp:positionV>
                      <wp:extent cx="76200" cy="28575"/>
                      <wp:effectExtent l="19050" t="19050" r="19050" b="28575"/>
                      <wp:wrapNone/>
                      <wp:docPr id="8868" name="Text Box 2638">
                        <a:extLst xmlns:a="http://schemas.openxmlformats.org/drawingml/2006/main">
                          <a:ext uri="{FF2B5EF4-FFF2-40B4-BE49-F238E27FC236}">
                            <a16:creationId xmlns:a16="http://schemas.microsoft.com/office/drawing/2014/main" id="{00000000-0008-0000-0000-0000A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73607" id="Text Box 2638" o:spid="_x0000_s1026" type="#_x0000_t202" style="position:absolute;margin-left:0;margin-top:0;width:6pt;height:2.25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4448" behindDoc="0" locked="0" layoutInCell="1" allowOverlap="1" wp14:anchorId="2AD206DB" wp14:editId="5540197E">
                      <wp:simplePos x="0" y="0"/>
                      <wp:positionH relativeFrom="column">
                        <wp:posOffset>0</wp:posOffset>
                      </wp:positionH>
                      <wp:positionV relativeFrom="paragraph">
                        <wp:posOffset>0</wp:posOffset>
                      </wp:positionV>
                      <wp:extent cx="76200" cy="28575"/>
                      <wp:effectExtent l="19050" t="19050" r="19050" b="28575"/>
                      <wp:wrapNone/>
                      <wp:docPr id="8869" name="Text Box 2637">
                        <a:extLst xmlns:a="http://schemas.openxmlformats.org/drawingml/2006/main">
                          <a:ext uri="{FF2B5EF4-FFF2-40B4-BE49-F238E27FC236}">
                            <a16:creationId xmlns:a16="http://schemas.microsoft.com/office/drawing/2014/main" id="{00000000-0008-0000-0000-0000A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B2A45A" id="Text Box 2637" o:spid="_x0000_s1026" type="#_x0000_t202" style="position:absolute;margin-left:0;margin-top:0;width:6pt;height:2.25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5472" behindDoc="0" locked="0" layoutInCell="1" allowOverlap="1" wp14:anchorId="565DDC3E" wp14:editId="171EDF3A">
                      <wp:simplePos x="0" y="0"/>
                      <wp:positionH relativeFrom="column">
                        <wp:posOffset>0</wp:posOffset>
                      </wp:positionH>
                      <wp:positionV relativeFrom="paragraph">
                        <wp:posOffset>0</wp:posOffset>
                      </wp:positionV>
                      <wp:extent cx="76200" cy="28575"/>
                      <wp:effectExtent l="19050" t="19050" r="19050" b="28575"/>
                      <wp:wrapNone/>
                      <wp:docPr id="8870" name="Text Box 2636">
                        <a:extLst xmlns:a="http://schemas.openxmlformats.org/drawingml/2006/main">
                          <a:ext uri="{FF2B5EF4-FFF2-40B4-BE49-F238E27FC236}">
                            <a16:creationId xmlns:a16="http://schemas.microsoft.com/office/drawing/2014/main" id="{00000000-0008-0000-0000-0000A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43524" id="Text Box 2636" o:spid="_x0000_s1026" type="#_x0000_t202" style="position:absolute;margin-left:0;margin-top:0;width:6pt;height:2.25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6496" behindDoc="0" locked="0" layoutInCell="1" allowOverlap="1" wp14:anchorId="69D72ACF" wp14:editId="16666F7E">
                      <wp:simplePos x="0" y="0"/>
                      <wp:positionH relativeFrom="column">
                        <wp:posOffset>0</wp:posOffset>
                      </wp:positionH>
                      <wp:positionV relativeFrom="paragraph">
                        <wp:posOffset>0</wp:posOffset>
                      </wp:positionV>
                      <wp:extent cx="76200" cy="28575"/>
                      <wp:effectExtent l="19050" t="19050" r="19050" b="28575"/>
                      <wp:wrapNone/>
                      <wp:docPr id="8871" name="Text Box 2635">
                        <a:extLst xmlns:a="http://schemas.openxmlformats.org/drawingml/2006/main">
                          <a:ext uri="{FF2B5EF4-FFF2-40B4-BE49-F238E27FC236}">
                            <a16:creationId xmlns:a16="http://schemas.microsoft.com/office/drawing/2014/main" id="{00000000-0008-0000-0000-0000A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64621" id="Text Box 2635" o:spid="_x0000_s1026" type="#_x0000_t202" style="position:absolute;margin-left:0;margin-top:0;width:6pt;height:2.25pt;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7520" behindDoc="0" locked="0" layoutInCell="1" allowOverlap="1" wp14:anchorId="7E9243CD" wp14:editId="72CFE9D2">
                      <wp:simplePos x="0" y="0"/>
                      <wp:positionH relativeFrom="column">
                        <wp:posOffset>0</wp:posOffset>
                      </wp:positionH>
                      <wp:positionV relativeFrom="paragraph">
                        <wp:posOffset>0</wp:posOffset>
                      </wp:positionV>
                      <wp:extent cx="76200" cy="28575"/>
                      <wp:effectExtent l="19050" t="19050" r="19050" b="28575"/>
                      <wp:wrapNone/>
                      <wp:docPr id="8872" name="Text Box 2634">
                        <a:extLst xmlns:a="http://schemas.openxmlformats.org/drawingml/2006/main">
                          <a:ext uri="{FF2B5EF4-FFF2-40B4-BE49-F238E27FC236}">
                            <a16:creationId xmlns:a16="http://schemas.microsoft.com/office/drawing/2014/main" id="{00000000-0008-0000-0000-0000A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6E66B" id="Text Box 2634" o:spid="_x0000_s1026" type="#_x0000_t202" style="position:absolute;margin-left:0;margin-top:0;width:6pt;height:2.25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8544" behindDoc="0" locked="0" layoutInCell="1" allowOverlap="1" wp14:anchorId="4C40124C" wp14:editId="2D4A0E35">
                      <wp:simplePos x="0" y="0"/>
                      <wp:positionH relativeFrom="column">
                        <wp:posOffset>0</wp:posOffset>
                      </wp:positionH>
                      <wp:positionV relativeFrom="paragraph">
                        <wp:posOffset>0</wp:posOffset>
                      </wp:positionV>
                      <wp:extent cx="76200" cy="28575"/>
                      <wp:effectExtent l="19050" t="19050" r="19050" b="28575"/>
                      <wp:wrapNone/>
                      <wp:docPr id="8873" name="Text Box 2633">
                        <a:extLst xmlns:a="http://schemas.openxmlformats.org/drawingml/2006/main">
                          <a:ext uri="{FF2B5EF4-FFF2-40B4-BE49-F238E27FC236}">
                            <a16:creationId xmlns:a16="http://schemas.microsoft.com/office/drawing/2014/main" id="{00000000-0008-0000-0000-0000A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7C0B9" id="Text Box 2633" o:spid="_x0000_s1026" type="#_x0000_t202" style="position:absolute;margin-left:0;margin-top:0;width:6pt;height:2.25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49568" behindDoc="0" locked="0" layoutInCell="1" allowOverlap="1" wp14:anchorId="510ACD24" wp14:editId="0D0FD6E8">
                      <wp:simplePos x="0" y="0"/>
                      <wp:positionH relativeFrom="column">
                        <wp:posOffset>0</wp:posOffset>
                      </wp:positionH>
                      <wp:positionV relativeFrom="paragraph">
                        <wp:posOffset>0</wp:posOffset>
                      </wp:positionV>
                      <wp:extent cx="76200" cy="28575"/>
                      <wp:effectExtent l="19050" t="19050" r="19050" b="28575"/>
                      <wp:wrapNone/>
                      <wp:docPr id="8874" name="Text Box 2632">
                        <a:extLst xmlns:a="http://schemas.openxmlformats.org/drawingml/2006/main">
                          <a:ext uri="{FF2B5EF4-FFF2-40B4-BE49-F238E27FC236}">
                            <a16:creationId xmlns:a16="http://schemas.microsoft.com/office/drawing/2014/main" id="{00000000-0008-0000-0000-0000A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1CAA2" id="Text Box 2632" o:spid="_x0000_s1026" type="#_x0000_t202" style="position:absolute;margin-left:0;margin-top:0;width:6pt;height:2.25pt;z-index:25194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0592" behindDoc="0" locked="0" layoutInCell="1" allowOverlap="1" wp14:anchorId="266CCE9F" wp14:editId="33B438FB">
                      <wp:simplePos x="0" y="0"/>
                      <wp:positionH relativeFrom="column">
                        <wp:posOffset>0</wp:posOffset>
                      </wp:positionH>
                      <wp:positionV relativeFrom="paragraph">
                        <wp:posOffset>0</wp:posOffset>
                      </wp:positionV>
                      <wp:extent cx="76200" cy="28575"/>
                      <wp:effectExtent l="19050" t="19050" r="19050" b="28575"/>
                      <wp:wrapNone/>
                      <wp:docPr id="8875" name="Text Box 2631">
                        <a:extLst xmlns:a="http://schemas.openxmlformats.org/drawingml/2006/main">
                          <a:ext uri="{FF2B5EF4-FFF2-40B4-BE49-F238E27FC236}">
                            <a16:creationId xmlns:a16="http://schemas.microsoft.com/office/drawing/2014/main" id="{00000000-0008-0000-0000-0000A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4A340" id="Text Box 2631" o:spid="_x0000_s1026" type="#_x0000_t202" style="position:absolute;margin-left:0;margin-top:0;width:6pt;height:2.25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1616" behindDoc="0" locked="0" layoutInCell="1" allowOverlap="1" wp14:anchorId="373F7CDC" wp14:editId="23FABF97">
                      <wp:simplePos x="0" y="0"/>
                      <wp:positionH relativeFrom="column">
                        <wp:posOffset>0</wp:posOffset>
                      </wp:positionH>
                      <wp:positionV relativeFrom="paragraph">
                        <wp:posOffset>0</wp:posOffset>
                      </wp:positionV>
                      <wp:extent cx="76200" cy="28575"/>
                      <wp:effectExtent l="19050" t="19050" r="19050" b="28575"/>
                      <wp:wrapNone/>
                      <wp:docPr id="8876" name="Text Box 2630">
                        <a:extLst xmlns:a="http://schemas.openxmlformats.org/drawingml/2006/main">
                          <a:ext uri="{FF2B5EF4-FFF2-40B4-BE49-F238E27FC236}">
                            <a16:creationId xmlns:a16="http://schemas.microsoft.com/office/drawing/2014/main" id="{00000000-0008-0000-0000-0000A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301F1" id="Text Box 2630" o:spid="_x0000_s1026" type="#_x0000_t202" style="position:absolute;margin-left:0;margin-top:0;width:6pt;height:2.25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2640" behindDoc="0" locked="0" layoutInCell="1" allowOverlap="1" wp14:anchorId="19A5C842" wp14:editId="6594C57E">
                      <wp:simplePos x="0" y="0"/>
                      <wp:positionH relativeFrom="column">
                        <wp:posOffset>0</wp:posOffset>
                      </wp:positionH>
                      <wp:positionV relativeFrom="paragraph">
                        <wp:posOffset>0</wp:posOffset>
                      </wp:positionV>
                      <wp:extent cx="76200" cy="28575"/>
                      <wp:effectExtent l="19050" t="19050" r="19050" b="28575"/>
                      <wp:wrapNone/>
                      <wp:docPr id="8877" name="Text Box 2629">
                        <a:extLst xmlns:a="http://schemas.openxmlformats.org/drawingml/2006/main">
                          <a:ext uri="{FF2B5EF4-FFF2-40B4-BE49-F238E27FC236}">
                            <a16:creationId xmlns:a16="http://schemas.microsoft.com/office/drawing/2014/main" id="{00000000-0008-0000-0000-0000A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6FD32C" id="Text Box 2629" o:spid="_x0000_s1026" type="#_x0000_t202" style="position:absolute;margin-left:0;margin-top:0;width:6pt;height:2.25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3664" behindDoc="0" locked="0" layoutInCell="1" allowOverlap="1" wp14:anchorId="080058A2" wp14:editId="1769511C">
                      <wp:simplePos x="0" y="0"/>
                      <wp:positionH relativeFrom="column">
                        <wp:posOffset>0</wp:posOffset>
                      </wp:positionH>
                      <wp:positionV relativeFrom="paragraph">
                        <wp:posOffset>0</wp:posOffset>
                      </wp:positionV>
                      <wp:extent cx="76200" cy="28575"/>
                      <wp:effectExtent l="19050" t="19050" r="19050" b="28575"/>
                      <wp:wrapNone/>
                      <wp:docPr id="8878" name="Text Box 2628">
                        <a:extLst xmlns:a="http://schemas.openxmlformats.org/drawingml/2006/main">
                          <a:ext uri="{FF2B5EF4-FFF2-40B4-BE49-F238E27FC236}">
                            <a16:creationId xmlns:a16="http://schemas.microsoft.com/office/drawing/2014/main" id="{00000000-0008-0000-0000-0000A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FC2EB" id="Text Box 2628" o:spid="_x0000_s1026" type="#_x0000_t202" style="position:absolute;margin-left:0;margin-top:0;width:6pt;height:2.25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4688" behindDoc="0" locked="0" layoutInCell="1" allowOverlap="1" wp14:anchorId="1054EB5D" wp14:editId="3E596CF3">
                      <wp:simplePos x="0" y="0"/>
                      <wp:positionH relativeFrom="column">
                        <wp:posOffset>0</wp:posOffset>
                      </wp:positionH>
                      <wp:positionV relativeFrom="paragraph">
                        <wp:posOffset>0</wp:posOffset>
                      </wp:positionV>
                      <wp:extent cx="76200" cy="28575"/>
                      <wp:effectExtent l="19050" t="19050" r="19050" b="28575"/>
                      <wp:wrapNone/>
                      <wp:docPr id="8879" name="Text Box 2627">
                        <a:extLst xmlns:a="http://schemas.openxmlformats.org/drawingml/2006/main">
                          <a:ext uri="{FF2B5EF4-FFF2-40B4-BE49-F238E27FC236}">
                            <a16:creationId xmlns:a16="http://schemas.microsoft.com/office/drawing/2014/main" id="{00000000-0008-0000-0000-0000A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F80BB" id="Text Box 2627" o:spid="_x0000_s1026" type="#_x0000_t202" style="position:absolute;margin-left:0;margin-top:0;width:6pt;height:2.25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5712" behindDoc="0" locked="0" layoutInCell="1" allowOverlap="1" wp14:anchorId="24D5FE37" wp14:editId="07B56E96">
                      <wp:simplePos x="0" y="0"/>
                      <wp:positionH relativeFrom="column">
                        <wp:posOffset>0</wp:posOffset>
                      </wp:positionH>
                      <wp:positionV relativeFrom="paragraph">
                        <wp:posOffset>0</wp:posOffset>
                      </wp:positionV>
                      <wp:extent cx="76200" cy="28575"/>
                      <wp:effectExtent l="19050" t="19050" r="19050" b="28575"/>
                      <wp:wrapNone/>
                      <wp:docPr id="8880" name="Text Box 2626">
                        <a:extLst xmlns:a="http://schemas.openxmlformats.org/drawingml/2006/main">
                          <a:ext uri="{FF2B5EF4-FFF2-40B4-BE49-F238E27FC236}">
                            <a16:creationId xmlns:a16="http://schemas.microsoft.com/office/drawing/2014/main" id="{00000000-0008-0000-0000-0000B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898A5" id="Text Box 2626" o:spid="_x0000_s1026" type="#_x0000_t202" style="position:absolute;margin-left:0;margin-top:0;width:6pt;height:2.25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6736" behindDoc="0" locked="0" layoutInCell="1" allowOverlap="1" wp14:anchorId="40865CFF" wp14:editId="56602ED5">
                      <wp:simplePos x="0" y="0"/>
                      <wp:positionH relativeFrom="column">
                        <wp:posOffset>0</wp:posOffset>
                      </wp:positionH>
                      <wp:positionV relativeFrom="paragraph">
                        <wp:posOffset>0</wp:posOffset>
                      </wp:positionV>
                      <wp:extent cx="76200" cy="28575"/>
                      <wp:effectExtent l="19050" t="19050" r="19050" b="28575"/>
                      <wp:wrapNone/>
                      <wp:docPr id="8881" name="Text Box 2625">
                        <a:extLst xmlns:a="http://schemas.openxmlformats.org/drawingml/2006/main">
                          <a:ext uri="{FF2B5EF4-FFF2-40B4-BE49-F238E27FC236}">
                            <a16:creationId xmlns:a16="http://schemas.microsoft.com/office/drawing/2014/main" id="{00000000-0008-0000-0000-0000B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9ECEA" id="Text Box 2625" o:spid="_x0000_s1026" type="#_x0000_t202" style="position:absolute;margin-left:0;margin-top:0;width:6pt;height:2.25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7760" behindDoc="0" locked="0" layoutInCell="1" allowOverlap="1" wp14:anchorId="7DAA7461" wp14:editId="42F18003">
                      <wp:simplePos x="0" y="0"/>
                      <wp:positionH relativeFrom="column">
                        <wp:posOffset>0</wp:posOffset>
                      </wp:positionH>
                      <wp:positionV relativeFrom="paragraph">
                        <wp:posOffset>0</wp:posOffset>
                      </wp:positionV>
                      <wp:extent cx="76200" cy="28575"/>
                      <wp:effectExtent l="19050" t="19050" r="19050" b="28575"/>
                      <wp:wrapNone/>
                      <wp:docPr id="8882" name="Text Box 2624">
                        <a:extLst xmlns:a="http://schemas.openxmlformats.org/drawingml/2006/main">
                          <a:ext uri="{FF2B5EF4-FFF2-40B4-BE49-F238E27FC236}">
                            <a16:creationId xmlns:a16="http://schemas.microsoft.com/office/drawing/2014/main" id="{00000000-0008-0000-0000-0000B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FABAA3" id="Text Box 2624" o:spid="_x0000_s1026" type="#_x0000_t202" style="position:absolute;margin-left:0;margin-top:0;width:6pt;height:2.25pt;z-index:2519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8784" behindDoc="0" locked="0" layoutInCell="1" allowOverlap="1" wp14:anchorId="0F3FB3F6" wp14:editId="45C8DCBD">
                      <wp:simplePos x="0" y="0"/>
                      <wp:positionH relativeFrom="column">
                        <wp:posOffset>0</wp:posOffset>
                      </wp:positionH>
                      <wp:positionV relativeFrom="paragraph">
                        <wp:posOffset>0</wp:posOffset>
                      </wp:positionV>
                      <wp:extent cx="76200" cy="28575"/>
                      <wp:effectExtent l="19050" t="19050" r="19050" b="28575"/>
                      <wp:wrapNone/>
                      <wp:docPr id="8883" name="Text Box 2623">
                        <a:extLst xmlns:a="http://schemas.openxmlformats.org/drawingml/2006/main">
                          <a:ext uri="{FF2B5EF4-FFF2-40B4-BE49-F238E27FC236}">
                            <a16:creationId xmlns:a16="http://schemas.microsoft.com/office/drawing/2014/main" id="{00000000-0008-0000-0000-0000B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2571F" id="Text Box 2623" o:spid="_x0000_s1026" type="#_x0000_t202" style="position:absolute;margin-left:0;margin-top:0;width:6pt;height:2.25pt;z-index:25195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59808" behindDoc="0" locked="0" layoutInCell="1" allowOverlap="1" wp14:anchorId="19E7AEA0" wp14:editId="45C91CD8">
                      <wp:simplePos x="0" y="0"/>
                      <wp:positionH relativeFrom="column">
                        <wp:posOffset>0</wp:posOffset>
                      </wp:positionH>
                      <wp:positionV relativeFrom="paragraph">
                        <wp:posOffset>0</wp:posOffset>
                      </wp:positionV>
                      <wp:extent cx="76200" cy="28575"/>
                      <wp:effectExtent l="19050" t="19050" r="19050" b="28575"/>
                      <wp:wrapNone/>
                      <wp:docPr id="8884" name="Text Box 2622">
                        <a:extLst xmlns:a="http://schemas.openxmlformats.org/drawingml/2006/main">
                          <a:ext uri="{FF2B5EF4-FFF2-40B4-BE49-F238E27FC236}">
                            <a16:creationId xmlns:a16="http://schemas.microsoft.com/office/drawing/2014/main" id="{00000000-0008-0000-0000-0000B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799B0" id="Text Box 2622" o:spid="_x0000_s1026" type="#_x0000_t202" style="position:absolute;margin-left:0;margin-top:0;width:6pt;height:2.25pt;z-index:25195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0832" behindDoc="0" locked="0" layoutInCell="1" allowOverlap="1" wp14:anchorId="6822E3D3" wp14:editId="4F6470AC">
                      <wp:simplePos x="0" y="0"/>
                      <wp:positionH relativeFrom="column">
                        <wp:posOffset>0</wp:posOffset>
                      </wp:positionH>
                      <wp:positionV relativeFrom="paragraph">
                        <wp:posOffset>0</wp:posOffset>
                      </wp:positionV>
                      <wp:extent cx="76200" cy="28575"/>
                      <wp:effectExtent l="19050" t="19050" r="19050" b="28575"/>
                      <wp:wrapNone/>
                      <wp:docPr id="8885" name="Text Box 2621">
                        <a:extLst xmlns:a="http://schemas.openxmlformats.org/drawingml/2006/main">
                          <a:ext uri="{FF2B5EF4-FFF2-40B4-BE49-F238E27FC236}">
                            <a16:creationId xmlns:a16="http://schemas.microsoft.com/office/drawing/2014/main" id="{00000000-0008-0000-0000-0000B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8D843" id="Text Box 2621" o:spid="_x0000_s1026" type="#_x0000_t202" style="position:absolute;margin-left:0;margin-top:0;width:6pt;height:2.25pt;z-index:2519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1856" behindDoc="0" locked="0" layoutInCell="1" allowOverlap="1" wp14:anchorId="1D8AFC3B" wp14:editId="5B434708">
                      <wp:simplePos x="0" y="0"/>
                      <wp:positionH relativeFrom="column">
                        <wp:posOffset>0</wp:posOffset>
                      </wp:positionH>
                      <wp:positionV relativeFrom="paragraph">
                        <wp:posOffset>0</wp:posOffset>
                      </wp:positionV>
                      <wp:extent cx="76200" cy="28575"/>
                      <wp:effectExtent l="19050" t="19050" r="19050" b="28575"/>
                      <wp:wrapNone/>
                      <wp:docPr id="8886" name="Text Box 2620">
                        <a:extLst xmlns:a="http://schemas.openxmlformats.org/drawingml/2006/main">
                          <a:ext uri="{FF2B5EF4-FFF2-40B4-BE49-F238E27FC236}">
                            <a16:creationId xmlns:a16="http://schemas.microsoft.com/office/drawing/2014/main" id="{00000000-0008-0000-0000-0000B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0758B" id="Text Box 2620" o:spid="_x0000_s1026" type="#_x0000_t202" style="position:absolute;margin-left:0;margin-top:0;width:6pt;height:2.25pt;z-index:25196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2880" behindDoc="0" locked="0" layoutInCell="1" allowOverlap="1" wp14:anchorId="77FB3075" wp14:editId="3F08E1DC">
                      <wp:simplePos x="0" y="0"/>
                      <wp:positionH relativeFrom="column">
                        <wp:posOffset>0</wp:posOffset>
                      </wp:positionH>
                      <wp:positionV relativeFrom="paragraph">
                        <wp:posOffset>0</wp:posOffset>
                      </wp:positionV>
                      <wp:extent cx="76200" cy="28575"/>
                      <wp:effectExtent l="19050" t="19050" r="19050" b="28575"/>
                      <wp:wrapNone/>
                      <wp:docPr id="8887" name="Text Box 2619">
                        <a:extLst xmlns:a="http://schemas.openxmlformats.org/drawingml/2006/main">
                          <a:ext uri="{FF2B5EF4-FFF2-40B4-BE49-F238E27FC236}">
                            <a16:creationId xmlns:a16="http://schemas.microsoft.com/office/drawing/2014/main" id="{00000000-0008-0000-0000-0000B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7B877A" id="Text Box 2619" o:spid="_x0000_s1026" type="#_x0000_t202" style="position:absolute;margin-left:0;margin-top:0;width:6pt;height:2.25pt;z-index:2519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3904" behindDoc="0" locked="0" layoutInCell="1" allowOverlap="1" wp14:anchorId="7A7EEE37" wp14:editId="52CD9A99">
                      <wp:simplePos x="0" y="0"/>
                      <wp:positionH relativeFrom="column">
                        <wp:posOffset>0</wp:posOffset>
                      </wp:positionH>
                      <wp:positionV relativeFrom="paragraph">
                        <wp:posOffset>0</wp:posOffset>
                      </wp:positionV>
                      <wp:extent cx="76200" cy="28575"/>
                      <wp:effectExtent l="19050" t="19050" r="19050" b="28575"/>
                      <wp:wrapNone/>
                      <wp:docPr id="8888" name="Text Box 2618">
                        <a:extLst xmlns:a="http://schemas.openxmlformats.org/drawingml/2006/main">
                          <a:ext uri="{FF2B5EF4-FFF2-40B4-BE49-F238E27FC236}">
                            <a16:creationId xmlns:a16="http://schemas.microsoft.com/office/drawing/2014/main" id="{00000000-0008-0000-0000-0000B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DCDE3" id="Text Box 2618" o:spid="_x0000_s1026" type="#_x0000_t202" style="position:absolute;margin-left:0;margin-top:0;width:6pt;height:2.25pt;z-index:2519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4928" behindDoc="0" locked="0" layoutInCell="1" allowOverlap="1" wp14:anchorId="72859B9B" wp14:editId="34B0CC14">
                      <wp:simplePos x="0" y="0"/>
                      <wp:positionH relativeFrom="column">
                        <wp:posOffset>0</wp:posOffset>
                      </wp:positionH>
                      <wp:positionV relativeFrom="paragraph">
                        <wp:posOffset>0</wp:posOffset>
                      </wp:positionV>
                      <wp:extent cx="76200" cy="28575"/>
                      <wp:effectExtent l="19050" t="19050" r="19050" b="28575"/>
                      <wp:wrapNone/>
                      <wp:docPr id="8889" name="Text Box 2617">
                        <a:extLst xmlns:a="http://schemas.openxmlformats.org/drawingml/2006/main">
                          <a:ext uri="{FF2B5EF4-FFF2-40B4-BE49-F238E27FC236}">
                            <a16:creationId xmlns:a16="http://schemas.microsoft.com/office/drawing/2014/main" id="{00000000-0008-0000-0000-0000B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1D38F" id="Text Box 2617" o:spid="_x0000_s1026" type="#_x0000_t202" style="position:absolute;margin-left:0;margin-top:0;width:6pt;height:2.25pt;z-index:2519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5952" behindDoc="0" locked="0" layoutInCell="1" allowOverlap="1" wp14:anchorId="0AAF6B3E" wp14:editId="7D91F5B3">
                      <wp:simplePos x="0" y="0"/>
                      <wp:positionH relativeFrom="column">
                        <wp:posOffset>0</wp:posOffset>
                      </wp:positionH>
                      <wp:positionV relativeFrom="paragraph">
                        <wp:posOffset>0</wp:posOffset>
                      </wp:positionV>
                      <wp:extent cx="76200" cy="28575"/>
                      <wp:effectExtent l="19050" t="19050" r="19050" b="28575"/>
                      <wp:wrapNone/>
                      <wp:docPr id="8890" name="Text Box 2616">
                        <a:extLst xmlns:a="http://schemas.openxmlformats.org/drawingml/2006/main">
                          <a:ext uri="{FF2B5EF4-FFF2-40B4-BE49-F238E27FC236}">
                            <a16:creationId xmlns:a16="http://schemas.microsoft.com/office/drawing/2014/main" id="{00000000-0008-0000-0000-0000B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EF58A" id="Text Box 2616" o:spid="_x0000_s1026" type="#_x0000_t202" style="position:absolute;margin-left:0;margin-top:0;width:6pt;height:2.25pt;z-index:25196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6976" behindDoc="0" locked="0" layoutInCell="1" allowOverlap="1" wp14:anchorId="06B1EC97" wp14:editId="638BDD72">
                      <wp:simplePos x="0" y="0"/>
                      <wp:positionH relativeFrom="column">
                        <wp:posOffset>0</wp:posOffset>
                      </wp:positionH>
                      <wp:positionV relativeFrom="paragraph">
                        <wp:posOffset>0</wp:posOffset>
                      </wp:positionV>
                      <wp:extent cx="76200" cy="28575"/>
                      <wp:effectExtent l="19050" t="19050" r="19050" b="28575"/>
                      <wp:wrapNone/>
                      <wp:docPr id="8891" name="Text Box 2615">
                        <a:extLst xmlns:a="http://schemas.openxmlformats.org/drawingml/2006/main">
                          <a:ext uri="{FF2B5EF4-FFF2-40B4-BE49-F238E27FC236}">
                            <a16:creationId xmlns:a16="http://schemas.microsoft.com/office/drawing/2014/main" id="{00000000-0008-0000-0000-0000B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1E005" id="Text Box 2615" o:spid="_x0000_s1026" type="#_x0000_t202" style="position:absolute;margin-left:0;margin-top:0;width:6pt;height:2.25pt;z-index:25196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8000" behindDoc="0" locked="0" layoutInCell="1" allowOverlap="1" wp14:anchorId="72CDFFC5" wp14:editId="07BB3D5A">
                      <wp:simplePos x="0" y="0"/>
                      <wp:positionH relativeFrom="column">
                        <wp:posOffset>0</wp:posOffset>
                      </wp:positionH>
                      <wp:positionV relativeFrom="paragraph">
                        <wp:posOffset>0</wp:posOffset>
                      </wp:positionV>
                      <wp:extent cx="76200" cy="28575"/>
                      <wp:effectExtent l="19050" t="19050" r="19050" b="28575"/>
                      <wp:wrapNone/>
                      <wp:docPr id="8892" name="Text Box 2614">
                        <a:extLst xmlns:a="http://schemas.openxmlformats.org/drawingml/2006/main">
                          <a:ext uri="{FF2B5EF4-FFF2-40B4-BE49-F238E27FC236}">
                            <a16:creationId xmlns:a16="http://schemas.microsoft.com/office/drawing/2014/main" id="{00000000-0008-0000-0000-0000B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C2510F" id="Text Box 2614" o:spid="_x0000_s1026" type="#_x0000_t202" style="position:absolute;margin-left:0;margin-top:0;width:6pt;height:2.2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69024" behindDoc="0" locked="0" layoutInCell="1" allowOverlap="1" wp14:anchorId="63DA1B21" wp14:editId="352D5E7E">
                      <wp:simplePos x="0" y="0"/>
                      <wp:positionH relativeFrom="column">
                        <wp:posOffset>0</wp:posOffset>
                      </wp:positionH>
                      <wp:positionV relativeFrom="paragraph">
                        <wp:posOffset>0</wp:posOffset>
                      </wp:positionV>
                      <wp:extent cx="76200" cy="28575"/>
                      <wp:effectExtent l="19050" t="19050" r="19050" b="28575"/>
                      <wp:wrapNone/>
                      <wp:docPr id="8893" name="Text Box 2613">
                        <a:extLst xmlns:a="http://schemas.openxmlformats.org/drawingml/2006/main">
                          <a:ext uri="{FF2B5EF4-FFF2-40B4-BE49-F238E27FC236}">
                            <a16:creationId xmlns:a16="http://schemas.microsoft.com/office/drawing/2014/main" id="{00000000-0008-0000-0000-0000B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7B473" id="Text Box 2613" o:spid="_x0000_s1026" type="#_x0000_t202" style="position:absolute;margin-left:0;margin-top:0;width:6pt;height:2.25pt;z-index:2519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0048" behindDoc="0" locked="0" layoutInCell="1" allowOverlap="1" wp14:anchorId="414FB6DA" wp14:editId="288ED57A">
                      <wp:simplePos x="0" y="0"/>
                      <wp:positionH relativeFrom="column">
                        <wp:posOffset>0</wp:posOffset>
                      </wp:positionH>
                      <wp:positionV relativeFrom="paragraph">
                        <wp:posOffset>0</wp:posOffset>
                      </wp:positionV>
                      <wp:extent cx="76200" cy="28575"/>
                      <wp:effectExtent l="19050" t="19050" r="19050" b="28575"/>
                      <wp:wrapNone/>
                      <wp:docPr id="8894" name="Text Box 2612">
                        <a:extLst xmlns:a="http://schemas.openxmlformats.org/drawingml/2006/main">
                          <a:ext uri="{FF2B5EF4-FFF2-40B4-BE49-F238E27FC236}">
                            <a16:creationId xmlns:a16="http://schemas.microsoft.com/office/drawing/2014/main" id="{00000000-0008-0000-0000-0000B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D2BD35" id="Text Box 2612" o:spid="_x0000_s1026" type="#_x0000_t202" style="position:absolute;margin-left:0;margin-top:0;width:6pt;height:2.25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1072" behindDoc="0" locked="0" layoutInCell="1" allowOverlap="1" wp14:anchorId="2A269852" wp14:editId="0AA06AA9">
                      <wp:simplePos x="0" y="0"/>
                      <wp:positionH relativeFrom="column">
                        <wp:posOffset>0</wp:posOffset>
                      </wp:positionH>
                      <wp:positionV relativeFrom="paragraph">
                        <wp:posOffset>0</wp:posOffset>
                      </wp:positionV>
                      <wp:extent cx="76200" cy="28575"/>
                      <wp:effectExtent l="19050" t="19050" r="19050" b="28575"/>
                      <wp:wrapNone/>
                      <wp:docPr id="8895" name="Text Box 2611">
                        <a:extLst xmlns:a="http://schemas.openxmlformats.org/drawingml/2006/main">
                          <a:ext uri="{FF2B5EF4-FFF2-40B4-BE49-F238E27FC236}">
                            <a16:creationId xmlns:a16="http://schemas.microsoft.com/office/drawing/2014/main" id="{00000000-0008-0000-0000-0000B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31E17" id="Text Box 2611" o:spid="_x0000_s1026" type="#_x0000_t202" style="position:absolute;margin-left:0;margin-top:0;width:6pt;height:2.25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2096" behindDoc="0" locked="0" layoutInCell="1" allowOverlap="1" wp14:anchorId="25AE5470" wp14:editId="472897DB">
                      <wp:simplePos x="0" y="0"/>
                      <wp:positionH relativeFrom="column">
                        <wp:posOffset>0</wp:posOffset>
                      </wp:positionH>
                      <wp:positionV relativeFrom="paragraph">
                        <wp:posOffset>0</wp:posOffset>
                      </wp:positionV>
                      <wp:extent cx="76200" cy="28575"/>
                      <wp:effectExtent l="19050" t="19050" r="19050" b="28575"/>
                      <wp:wrapNone/>
                      <wp:docPr id="8896" name="Text Box 2610">
                        <a:extLst xmlns:a="http://schemas.openxmlformats.org/drawingml/2006/main">
                          <a:ext uri="{FF2B5EF4-FFF2-40B4-BE49-F238E27FC236}">
                            <a16:creationId xmlns:a16="http://schemas.microsoft.com/office/drawing/2014/main" id="{00000000-0008-0000-0000-0000C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9BE2A" id="Text Box 2610" o:spid="_x0000_s1026" type="#_x0000_t202" style="position:absolute;margin-left:0;margin-top:0;width:6pt;height:2.25pt;z-index:2519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3120" behindDoc="0" locked="0" layoutInCell="1" allowOverlap="1" wp14:anchorId="2BEA0D94" wp14:editId="7B568AD1">
                      <wp:simplePos x="0" y="0"/>
                      <wp:positionH relativeFrom="column">
                        <wp:posOffset>0</wp:posOffset>
                      </wp:positionH>
                      <wp:positionV relativeFrom="paragraph">
                        <wp:posOffset>0</wp:posOffset>
                      </wp:positionV>
                      <wp:extent cx="76200" cy="28575"/>
                      <wp:effectExtent l="19050" t="19050" r="19050" b="28575"/>
                      <wp:wrapNone/>
                      <wp:docPr id="8897" name="Text Box 2609">
                        <a:extLst xmlns:a="http://schemas.openxmlformats.org/drawingml/2006/main">
                          <a:ext uri="{FF2B5EF4-FFF2-40B4-BE49-F238E27FC236}">
                            <a16:creationId xmlns:a16="http://schemas.microsoft.com/office/drawing/2014/main" id="{00000000-0008-0000-0000-0000C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51999" id="Text Box 2609" o:spid="_x0000_s1026" type="#_x0000_t202" style="position:absolute;margin-left:0;margin-top:0;width:6pt;height:2.25pt;z-index:2519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4144" behindDoc="0" locked="0" layoutInCell="1" allowOverlap="1" wp14:anchorId="4D17A5C8" wp14:editId="42186119">
                      <wp:simplePos x="0" y="0"/>
                      <wp:positionH relativeFrom="column">
                        <wp:posOffset>0</wp:posOffset>
                      </wp:positionH>
                      <wp:positionV relativeFrom="paragraph">
                        <wp:posOffset>0</wp:posOffset>
                      </wp:positionV>
                      <wp:extent cx="76200" cy="28575"/>
                      <wp:effectExtent l="19050" t="19050" r="19050" b="28575"/>
                      <wp:wrapNone/>
                      <wp:docPr id="8898" name="Text Box 2608">
                        <a:extLst xmlns:a="http://schemas.openxmlformats.org/drawingml/2006/main">
                          <a:ext uri="{FF2B5EF4-FFF2-40B4-BE49-F238E27FC236}">
                            <a16:creationId xmlns:a16="http://schemas.microsoft.com/office/drawing/2014/main" id="{00000000-0008-0000-0000-0000C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495ED" id="Text Box 2608" o:spid="_x0000_s1026" type="#_x0000_t202" style="position:absolute;margin-left:0;margin-top:0;width:6pt;height:2.25pt;z-index:2519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5168" behindDoc="0" locked="0" layoutInCell="1" allowOverlap="1" wp14:anchorId="1F3FBA48" wp14:editId="3C51C896">
                      <wp:simplePos x="0" y="0"/>
                      <wp:positionH relativeFrom="column">
                        <wp:posOffset>0</wp:posOffset>
                      </wp:positionH>
                      <wp:positionV relativeFrom="paragraph">
                        <wp:posOffset>0</wp:posOffset>
                      </wp:positionV>
                      <wp:extent cx="76200" cy="28575"/>
                      <wp:effectExtent l="19050" t="19050" r="19050" b="28575"/>
                      <wp:wrapNone/>
                      <wp:docPr id="8899" name="Text Box 2607">
                        <a:extLst xmlns:a="http://schemas.openxmlformats.org/drawingml/2006/main">
                          <a:ext uri="{FF2B5EF4-FFF2-40B4-BE49-F238E27FC236}">
                            <a16:creationId xmlns:a16="http://schemas.microsoft.com/office/drawing/2014/main" id="{00000000-0008-0000-0000-0000C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5B8E1" id="Text Box 2607" o:spid="_x0000_s1026" type="#_x0000_t202" style="position:absolute;margin-left:0;margin-top:0;width:6pt;height:2.25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6192" behindDoc="0" locked="0" layoutInCell="1" allowOverlap="1" wp14:anchorId="6ADA20B7" wp14:editId="2888E76E">
                      <wp:simplePos x="0" y="0"/>
                      <wp:positionH relativeFrom="column">
                        <wp:posOffset>0</wp:posOffset>
                      </wp:positionH>
                      <wp:positionV relativeFrom="paragraph">
                        <wp:posOffset>0</wp:posOffset>
                      </wp:positionV>
                      <wp:extent cx="76200" cy="28575"/>
                      <wp:effectExtent l="19050" t="19050" r="19050" b="28575"/>
                      <wp:wrapNone/>
                      <wp:docPr id="8900" name="Text Box 2606">
                        <a:extLst xmlns:a="http://schemas.openxmlformats.org/drawingml/2006/main">
                          <a:ext uri="{FF2B5EF4-FFF2-40B4-BE49-F238E27FC236}">
                            <a16:creationId xmlns:a16="http://schemas.microsoft.com/office/drawing/2014/main" id="{00000000-0008-0000-0000-0000C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11421" id="Text Box 2606" o:spid="_x0000_s1026" type="#_x0000_t202" style="position:absolute;margin-left:0;margin-top:0;width:6pt;height:2.25pt;z-index:2519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7216" behindDoc="0" locked="0" layoutInCell="1" allowOverlap="1" wp14:anchorId="4D25EE09" wp14:editId="27231EA2">
                      <wp:simplePos x="0" y="0"/>
                      <wp:positionH relativeFrom="column">
                        <wp:posOffset>0</wp:posOffset>
                      </wp:positionH>
                      <wp:positionV relativeFrom="paragraph">
                        <wp:posOffset>0</wp:posOffset>
                      </wp:positionV>
                      <wp:extent cx="76200" cy="28575"/>
                      <wp:effectExtent l="19050" t="19050" r="19050" b="28575"/>
                      <wp:wrapNone/>
                      <wp:docPr id="8901" name="Text Box 2605">
                        <a:extLst xmlns:a="http://schemas.openxmlformats.org/drawingml/2006/main">
                          <a:ext uri="{FF2B5EF4-FFF2-40B4-BE49-F238E27FC236}">
                            <a16:creationId xmlns:a16="http://schemas.microsoft.com/office/drawing/2014/main" id="{00000000-0008-0000-0000-0000C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F82E4" id="Text Box 2605" o:spid="_x0000_s1026" type="#_x0000_t202" style="position:absolute;margin-left:0;margin-top:0;width:6pt;height:2.25pt;z-index:2519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8240" behindDoc="0" locked="0" layoutInCell="1" allowOverlap="1" wp14:anchorId="4329BC4A" wp14:editId="095B051F">
                      <wp:simplePos x="0" y="0"/>
                      <wp:positionH relativeFrom="column">
                        <wp:posOffset>0</wp:posOffset>
                      </wp:positionH>
                      <wp:positionV relativeFrom="paragraph">
                        <wp:posOffset>0</wp:posOffset>
                      </wp:positionV>
                      <wp:extent cx="76200" cy="28575"/>
                      <wp:effectExtent l="19050" t="19050" r="19050" b="28575"/>
                      <wp:wrapNone/>
                      <wp:docPr id="8902" name="Text Box 2604">
                        <a:extLst xmlns:a="http://schemas.openxmlformats.org/drawingml/2006/main">
                          <a:ext uri="{FF2B5EF4-FFF2-40B4-BE49-F238E27FC236}">
                            <a16:creationId xmlns:a16="http://schemas.microsoft.com/office/drawing/2014/main" id="{00000000-0008-0000-0000-0000C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A6CC1" id="Text Box 2604" o:spid="_x0000_s1026" type="#_x0000_t202" style="position:absolute;margin-left:0;margin-top:0;width:6pt;height:2.25pt;z-index:25197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79264" behindDoc="0" locked="0" layoutInCell="1" allowOverlap="1" wp14:anchorId="332947BD" wp14:editId="03E028B1">
                      <wp:simplePos x="0" y="0"/>
                      <wp:positionH relativeFrom="column">
                        <wp:posOffset>0</wp:posOffset>
                      </wp:positionH>
                      <wp:positionV relativeFrom="paragraph">
                        <wp:posOffset>0</wp:posOffset>
                      </wp:positionV>
                      <wp:extent cx="76200" cy="28575"/>
                      <wp:effectExtent l="19050" t="19050" r="19050" b="28575"/>
                      <wp:wrapNone/>
                      <wp:docPr id="8903" name="Text Box 2603">
                        <a:extLst xmlns:a="http://schemas.openxmlformats.org/drawingml/2006/main">
                          <a:ext uri="{FF2B5EF4-FFF2-40B4-BE49-F238E27FC236}">
                            <a16:creationId xmlns:a16="http://schemas.microsoft.com/office/drawing/2014/main" id="{00000000-0008-0000-0000-0000C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03B76" id="Text Box 2603" o:spid="_x0000_s1026" type="#_x0000_t202" style="position:absolute;margin-left:0;margin-top:0;width:6pt;height:2.25pt;z-index:25197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0288" behindDoc="0" locked="0" layoutInCell="1" allowOverlap="1" wp14:anchorId="51B1E3DE" wp14:editId="4985CB24">
                      <wp:simplePos x="0" y="0"/>
                      <wp:positionH relativeFrom="column">
                        <wp:posOffset>0</wp:posOffset>
                      </wp:positionH>
                      <wp:positionV relativeFrom="paragraph">
                        <wp:posOffset>0</wp:posOffset>
                      </wp:positionV>
                      <wp:extent cx="76200" cy="28575"/>
                      <wp:effectExtent l="19050" t="19050" r="19050" b="28575"/>
                      <wp:wrapNone/>
                      <wp:docPr id="8904" name="Text Box 2602">
                        <a:extLst xmlns:a="http://schemas.openxmlformats.org/drawingml/2006/main">
                          <a:ext uri="{FF2B5EF4-FFF2-40B4-BE49-F238E27FC236}">
                            <a16:creationId xmlns:a16="http://schemas.microsoft.com/office/drawing/2014/main" id="{00000000-0008-0000-0000-0000C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79615" id="Text Box 2602" o:spid="_x0000_s1026" type="#_x0000_t202" style="position:absolute;margin-left:0;margin-top:0;width:6pt;height:2.25pt;z-index:2519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1312" behindDoc="0" locked="0" layoutInCell="1" allowOverlap="1" wp14:anchorId="307F9D0E" wp14:editId="2CCF10CD">
                      <wp:simplePos x="0" y="0"/>
                      <wp:positionH relativeFrom="column">
                        <wp:posOffset>0</wp:posOffset>
                      </wp:positionH>
                      <wp:positionV relativeFrom="paragraph">
                        <wp:posOffset>0</wp:posOffset>
                      </wp:positionV>
                      <wp:extent cx="76200" cy="28575"/>
                      <wp:effectExtent l="19050" t="19050" r="19050" b="28575"/>
                      <wp:wrapNone/>
                      <wp:docPr id="8905" name="Text Box 2601">
                        <a:extLst xmlns:a="http://schemas.openxmlformats.org/drawingml/2006/main">
                          <a:ext uri="{FF2B5EF4-FFF2-40B4-BE49-F238E27FC236}">
                            <a16:creationId xmlns:a16="http://schemas.microsoft.com/office/drawing/2014/main" id="{00000000-0008-0000-0000-0000C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B0DE0" id="Text Box 2601" o:spid="_x0000_s1026" type="#_x0000_t202" style="position:absolute;margin-left:0;margin-top:0;width:6pt;height:2.25pt;z-index:2519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2336" behindDoc="0" locked="0" layoutInCell="1" allowOverlap="1" wp14:anchorId="2AB90106" wp14:editId="1EC45175">
                      <wp:simplePos x="0" y="0"/>
                      <wp:positionH relativeFrom="column">
                        <wp:posOffset>0</wp:posOffset>
                      </wp:positionH>
                      <wp:positionV relativeFrom="paragraph">
                        <wp:posOffset>0</wp:posOffset>
                      </wp:positionV>
                      <wp:extent cx="76200" cy="28575"/>
                      <wp:effectExtent l="19050" t="19050" r="19050" b="28575"/>
                      <wp:wrapNone/>
                      <wp:docPr id="8906" name="Text Box 2600">
                        <a:extLst xmlns:a="http://schemas.openxmlformats.org/drawingml/2006/main">
                          <a:ext uri="{FF2B5EF4-FFF2-40B4-BE49-F238E27FC236}">
                            <a16:creationId xmlns:a16="http://schemas.microsoft.com/office/drawing/2014/main" id="{00000000-0008-0000-0000-0000C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E45E95" id="Text Box 2600" o:spid="_x0000_s1026" type="#_x0000_t202" style="position:absolute;margin-left:0;margin-top:0;width:6pt;height:2.25pt;z-index:25198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3360" behindDoc="0" locked="0" layoutInCell="1" allowOverlap="1" wp14:anchorId="1668FBFA" wp14:editId="6C75A5D5">
                      <wp:simplePos x="0" y="0"/>
                      <wp:positionH relativeFrom="column">
                        <wp:posOffset>0</wp:posOffset>
                      </wp:positionH>
                      <wp:positionV relativeFrom="paragraph">
                        <wp:posOffset>0</wp:posOffset>
                      </wp:positionV>
                      <wp:extent cx="76200" cy="28575"/>
                      <wp:effectExtent l="19050" t="19050" r="19050" b="28575"/>
                      <wp:wrapNone/>
                      <wp:docPr id="8907" name="Text Box 2599">
                        <a:extLst xmlns:a="http://schemas.openxmlformats.org/drawingml/2006/main">
                          <a:ext uri="{FF2B5EF4-FFF2-40B4-BE49-F238E27FC236}">
                            <a16:creationId xmlns:a16="http://schemas.microsoft.com/office/drawing/2014/main" id="{00000000-0008-0000-0000-0000C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D69DC" id="Text Box 2599" o:spid="_x0000_s1026" type="#_x0000_t202" style="position:absolute;margin-left:0;margin-top:0;width:6pt;height:2.25pt;z-index:25198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4384" behindDoc="0" locked="0" layoutInCell="1" allowOverlap="1" wp14:anchorId="54977385" wp14:editId="7867BC49">
                      <wp:simplePos x="0" y="0"/>
                      <wp:positionH relativeFrom="column">
                        <wp:posOffset>0</wp:posOffset>
                      </wp:positionH>
                      <wp:positionV relativeFrom="paragraph">
                        <wp:posOffset>0</wp:posOffset>
                      </wp:positionV>
                      <wp:extent cx="76200" cy="28575"/>
                      <wp:effectExtent l="19050" t="19050" r="19050" b="28575"/>
                      <wp:wrapNone/>
                      <wp:docPr id="8908" name="Text Box 2598">
                        <a:extLst xmlns:a="http://schemas.openxmlformats.org/drawingml/2006/main">
                          <a:ext uri="{FF2B5EF4-FFF2-40B4-BE49-F238E27FC236}">
                            <a16:creationId xmlns:a16="http://schemas.microsoft.com/office/drawing/2014/main" id="{00000000-0008-0000-0000-0000C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5FFB5" id="Text Box 2598" o:spid="_x0000_s1026" type="#_x0000_t202" style="position:absolute;margin-left:0;margin-top:0;width:6pt;height:2.25pt;z-index:25198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5408" behindDoc="0" locked="0" layoutInCell="1" allowOverlap="1" wp14:anchorId="51379D04" wp14:editId="3EAF298A">
                      <wp:simplePos x="0" y="0"/>
                      <wp:positionH relativeFrom="column">
                        <wp:posOffset>0</wp:posOffset>
                      </wp:positionH>
                      <wp:positionV relativeFrom="paragraph">
                        <wp:posOffset>0</wp:posOffset>
                      </wp:positionV>
                      <wp:extent cx="76200" cy="28575"/>
                      <wp:effectExtent l="19050" t="19050" r="19050" b="28575"/>
                      <wp:wrapNone/>
                      <wp:docPr id="8909" name="Text Box 2597">
                        <a:extLst xmlns:a="http://schemas.openxmlformats.org/drawingml/2006/main">
                          <a:ext uri="{FF2B5EF4-FFF2-40B4-BE49-F238E27FC236}">
                            <a16:creationId xmlns:a16="http://schemas.microsoft.com/office/drawing/2014/main" id="{00000000-0008-0000-0000-0000C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206A4" id="Text Box 2597" o:spid="_x0000_s1026" type="#_x0000_t202" style="position:absolute;margin-left:0;margin-top:0;width:6pt;height:2.25pt;z-index:25198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6432" behindDoc="0" locked="0" layoutInCell="1" allowOverlap="1" wp14:anchorId="5D8F8B47" wp14:editId="60D9780F">
                      <wp:simplePos x="0" y="0"/>
                      <wp:positionH relativeFrom="column">
                        <wp:posOffset>0</wp:posOffset>
                      </wp:positionH>
                      <wp:positionV relativeFrom="paragraph">
                        <wp:posOffset>0</wp:posOffset>
                      </wp:positionV>
                      <wp:extent cx="76200" cy="28575"/>
                      <wp:effectExtent l="19050" t="19050" r="19050" b="28575"/>
                      <wp:wrapNone/>
                      <wp:docPr id="8910" name="Text Box 2596">
                        <a:extLst xmlns:a="http://schemas.openxmlformats.org/drawingml/2006/main">
                          <a:ext uri="{FF2B5EF4-FFF2-40B4-BE49-F238E27FC236}">
                            <a16:creationId xmlns:a16="http://schemas.microsoft.com/office/drawing/2014/main" id="{00000000-0008-0000-0000-0000C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43F0E" id="Text Box 2596" o:spid="_x0000_s1026" type="#_x0000_t202" style="position:absolute;margin-left:0;margin-top:0;width:6pt;height:2.25pt;z-index:2519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7456" behindDoc="0" locked="0" layoutInCell="1" allowOverlap="1" wp14:anchorId="66DF010D" wp14:editId="11DFCAFE">
                      <wp:simplePos x="0" y="0"/>
                      <wp:positionH relativeFrom="column">
                        <wp:posOffset>0</wp:posOffset>
                      </wp:positionH>
                      <wp:positionV relativeFrom="paragraph">
                        <wp:posOffset>0</wp:posOffset>
                      </wp:positionV>
                      <wp:extent cx="76200" cy="28575"/>
                      <wp:effectExtent l="19050" t="19050" r="19050" b="28575"/>
                      <wp:wrapNone/>
                      <wp:docPr id="8911" name="Text Box 2595">
                        <a:extLst xmlns:a="http://schemas.openxmlformats.org/drawingml/2006/main">
                          <a:ext uri="{FF2B5EF4-FFF2-40B4-BE49-F238E27FC236}">
                            <a16:creationId xmlns:a16="http://schemas.microsoft.com/office/drawing/2014/main" id="{00000000-0008-0000-0000-0000C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C8631" id="Text Box 2595" o:spid="_x0000_s1026" type="#_x0000_t202" style="position:absolute;margin-left:0;margin-top:0;width:6pt;height:2.25pt;z-index:25198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8480" behindDoc="0" locked="0" layoutInCell="1" allowOverlap="1" wp14:anchorId="14383CE5" wp14:editId="517B2932">
                      <wp:simplePos x="0" y="0"/>
                      <wp:positionH relativeFrom="column">
                        <wp:posOffset>0</wp:posOffset>
                      </wp:positionH>
                      <wp:positionV relativeFrom="paragraph">
                        <wp:posOffset>0</wp:posOffset>
                      </wp:positionV>
                      <wp:extent cx="76200" cy="28575"/>
                      <wp:effectExtent l="19050" t="19050" r="19050" b="28575"/>
                      <wp:wrapNone/>
                      <wp:docPr id="8912" name="Text Box 2594">
                        <a:extLst xmlns:a="http://schemas.openxmlformats.org/drawingml/2006/main">
                          <a:ext uri="{FF2B5EF4-FFF2-40B4-BE49-F238E27FC236}">
                            <a16:creationId xmlns:a16="http://schemas.microsoft.com/office/drawing/2014/main" id="{00000000-0008-0000-0000-0000D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F6815" id="Text Box 2594" o:spid="_x0000_s1026" type="#_x0000_t202" style="position:absolute;margin-left:0;margin-top:0;width:6pt;height:2.25pt;z-index:25198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89504" behindDoc="0" locked="0" layoutInCell="1" allowOverlap="1" wp14:anchorId="4C84E99E" wp14:editId="7CE84278">
                      <wp:simplePos x="0" y="0"/>
                      <wp:positionH relativeFrom="column">
                        <wp:posOffset>0</wp:posOffset>
                      </wp:positionH>
                      <wp:positionV relativeFrom="paragraph">
                        <wp:posOffset>0</wp:posOffset>
                      </wp:positionV>
                      <wp:extent cx="76200" cy="28575"/>
                      <wp:effectExtent l="19050" t="19050" r="19050" b="28575"/>
                      <wp:wrapNone/>
                      <wp:docPr id="8913" name="Text Box 2593">
                        <a:extLst xmlns:a="http://schemas.openxmlformats.org/drawingml/2006/main">
                          <a:ext uri="{FF2B5EF4-FFF2-40B4-BE49-F238E27FC236}">
                            <a16:creationId xmlns:a16="http://schemas.microsoft.com/office/drawing/2014/main" id="{00000000-0008-0000-0000-0000D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9269A" id="Text Box 2593" o:spid="_x0000_s1026" type="#_x0000_t202" style="position:absolute;margin-left:0;margin-top:0;width:6pt;height:2.25pt;z-index:25198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0528" behindDoc="0" locked="0" layoutInCell="1" allowOverlap="1" wp14:anchorId="220336BB" wp14:editId="754AF797">
                      <wp:simplePos x="0" y="0"/>
                      <wp:positionH relativeFrom="column">
                        <wp:posOffset>0</wp:posOffset>
                      </wp:positionH>
                      <wp:positionV relativeFrom="paragraph">
                        <wp:posOffset>0</wp:posOffset>
                      </wp:positionV>
                      <wp:extent cx="76200" cy="28575"/>
                      <wp:effectExtent l="19050" t="19050" r="19050" b="28575"/>
                      <wp:wrapNone/>
                      <wp:docPr id="8914" name="Text Box 2592">
                        <a:extLst xmlns:a="http://schemas.openxmlformats.org/drawingml/2006/main">
                          <a:ext uri="{FF2B5EF4-FFF2-40B4-BE49-F238E27FC236}">
                            <a16:creationId xmlns:a16="http://schemas.microsoft.com/office/drawing/2014/main" id="{00000000-0008-0000-0000-0000D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3AB44" id="Text Box 2592" o:spid="_x0000_s1026" type="#_x0000_t202" style="position:absolute;margin-left:0;margin-top:0;width:6pt;height:2.25pt;z-index:25199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1552" behindDoc="0" locked="0" layoutInCell="1" allowOverlap="1" wp14:anchorId="70575FB9" wp14:editId="580961C0">
                      <wp:simplePos x="0" y="0"/>
                      <wp:positionH relativeFrom="column">
                        <wp:posOffset>0</wp:posOffset>
                      </wp:positionH>
                      <wp:positionV relativeFrom="paragraph">
                        <wp:posOffset>0</wp:posOffset>
                      </wp:positionV>
                      <wp:extent cx="76200" cy="28575"/>
                      <wp:effectExtent l="19050" t="19050" r="19050" b="28575"/>
                      <wp:wrapNone/>
                      <wp:docPr id="8915" name="Text Box 2591">
                        <a:extLst xmlns:a="http://schemas.openxmlformats.org/drawingml/2006/main">
                          <a:ext uri="{FF2B5EF4-FFF2-40B4-BE49-F238E27FC236}">
                            <a16:creationId xmlns:a16="http://schemas.microsoft.com/office/drawing/2014/main" id="{00000000-0008-0000-0000-0000D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13DA7" id="Text Box 2591" o:spid="_x0000_s1026" type="#_x0000_t202" style="position:absolute;margin-left:0;margin-top:0;width:6pt;height:2.25pt;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2576" behindDoc="0" locked="0" layoutInCell="1" allowOverlap="1" wp14:anchorId="63003A76" wp14:editId="7AF7F35D">
                      <wp:simplePos x="0" y="0"/>
                      <wp:positionH relativeFrom="column">
                        <wp:posOffset>0</wp:posOffset>
                      </wp:positionH>
                      <wp:positionV relativeFrom="paragraph">
                        <wp:posOffset>0</wp:posOffset>
                      </wp:positionV>
                      <wp:extent cx="76200" cy="28575"/>
                      <wp:effectExtent l="19050" t="19050" r="19050" b="28575"/>
                      <wp:wrapNone/>
                      <wp:docPr id="8916" name="Text Box 2590">
                        <a:extLst xmlns:a="http://schemas.openxmlformats.org/drawingml/2006/main">
                          <a:ext uri="{FF2B5EF4-FFF2-40B4-BE49-F238E27FC236}">
                            <a16:creationId xmlns:a16="http://schemas.microsoft.com/office/drawing/2014/main" id="{00000000-0008-0000-0000-0000D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19E129" id="Text Box 2590" o:spid="_x0000_s1026" type="#_x0000_t202" style="position:absolute;margin-left:0;margin-top:0;width:6pt;height:2.25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3600" behindDoc="0" locked="0" layoutInCell="1" allowOverlap="1" wp14:anchorId="1ACF9D42" wp14:editId="15403737">
                      <wp:simplePos x="0" y="0"/>
                      <wp:positionH relativeFrom="column">
                        <wp:posOffset>0</wp:posOffset>
                      </wp:positionH>
                      <wp:positionV relativeFrom="paragraph">
                        <wp:posOffset>0</wp:posOffset>
                      </wp:positionV>
                      <wp:extent cx="76200" cy="28575"/>
                      <wp:effectExtent l="19050" t="19050" r="19050" b="28575"/>
                      <wp:wrapNone/>
                      <wp:docPr id="8917" name="Text Box 2589">
                        <a:extLst xmlns:a="http://schemas.openxmlformats.org/drawingml/2006/main">
                          <a:ext uri="{FF2B5EF4-FFF2-40B4-BE49-F238E27FC236}">
                            <a16:creationId xmlns:a16="http://schemas.microsoft.com/office/drawing/2014/main" id="{00000000-0008-0000-0000-0000D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B01FC" id="Text Box 2589" o:spid="_x0000_s1026" type="#_x0000_t202" style="position:absolute;margin-left:0;margin-top:0;width:6pt;height:2.2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4624" behindDoc="0" locked="0" layoutInCell="1" allowOverlap="1" wp14:anchorId="29D09F08" wp14:editId="5B92F958">
                      <wp:simplePos x="0" y="0"/>
                      <wp:positionH relativeFrom="column">
                        <wp:posOffset>0</wp:posOffset>
                      </wp:positionH>
                      <wp:positionV relativeFrom="paragraph">
                        <wp:posOffset>0</wp:posOffset>
                      </wp:positionV>
                      <wp:extent cx="76200" cy="28575"/>
                      <wp:effectExtent l="19050" t="19050" r="19050" b="28575"/>
                      <wp:wrapNone/>
                      <wp:docPr id="8918" name="Text Box 2588">
                        <a:extLst xmlns:a="http://schemas.openxmlformats.org/drawingml/2006/main">
                          <a:ext uri="{FF2B5EF4-FFF2-40B4-BE49-F238E27FC236}">
                            <a16:creationId xmlns:a16="http://schemas.microsoft.com/office/drawing/2014/main" id="{00000000-0008-0000-0000-0000D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78FCB" id="Text Box 2588" o:spid="_x0000_s1026" type="#_x0000_t202" style="position:absolute;margin-left:0;margin-top:0;width:6pt;height:2.2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5648" behindDoc="0" locked="0" layoutInCell="1" allowOverlap="1" wp14:anchorId="4371B645" wp14:editId="30747FEF">
                      <wp:simplePos x="0" y="0"/>
                      <wp:positionH relativeFrom="column">
                        <wp:posOffset>0</wp:posOffset>
                      </wp:positionH>
                      <wp:positionV relativeFrom="paragraph">
                        <wp:posOffset>0</wp:posOffset>
                      </wp:positionV>
                      <wp:extent cx="76200" cy="28575"/>
                      <wp:effectExtent l="19050" t="19050" r="19050" b="28575"/>
                      <wp:wrapNone/>
                      <wp:docPr id="8919" name="Text Box 2587">
                        <a:extLst xmlns:a="http://schemas.openxmlformats.org/drawingml/2006/main">
                          <a:ext uri="{FF2B5EF4-FFF2-40B4-BE49-F238E27FC236}">
                            <a16:creationId xmlns:a16="http://schemas.microsoft.com/office/drawing/2014/main" id="{00000000-0008-0000-0000-0000D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AB207" id="Text Box 2587" o:spid="_x0000_s1026" type="#_x0000_t202" style="position:absolute;margin-left:0;margin-top:0;width:6pt;height:2.25pt;z-index:25199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6672" behindDoc="0" locked="0" layoutInCell="1" allowOverlap="1" wp14:anchorId="7C6A5007" wp14:editId="005CBAEF">
                      <wp:simplePos x="0" y="0"/>
                      <wp:positionH relativeFrom="column">
                        <wp:posOffset>0</wp:posOffset>
                      </wp:positionH>
                      <wp:positionV relativeFrom="paragraph">
                        <wp:posOffset>0</wp:posOffset>
                      </wp:positionV>
                      <wp:extent cx="76200" cy="28575"/>
                      <wp:effectExtent l="19050" t="19050" r="19050" b="28575"/>
                      <wp:wrapNone/>
                      <wp:docPr id="8920" name="Text Box 2586">
                        <a:extLst xmlns:a="http://schemas.openxmlformats.org/drawingml/2006/main">
                          <a:ext uri="{FF2B5EF4-FFF2-40B4-BE49-F238E27FC236}">
                            <a16:creationId xmlns:a16="http://schemas.microsoft.com/office/drawing/2014/main" id="{00000000-0008-0000-0000-0000D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F8E56" id="Text Box 2586" o:spid="_x0000_s1026" type="#_x0000_t202" style="position:absolute;margin-left:0;margin-top:0;width:6pt;height:2.25pt;z-index:2519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7696" behindDoc="0" locked="0" layoutInCell="1" allowOverlap="1" wp14:anchorId="158D0A04" wp14:editId="007C24C4">
                      <wp:simplePos x="0" y="0"/>
                      <wp:positionH relativeFrom="column">
                        <wp:posOffset>0</wp:posOffset>
                      </wp:positionH>
                      <wp:positionV relativeFrom="paragraph">
                        <wp:posOffset>0</wp:posOffset>
                      </wp:positionV>
                      <wp:extent cx="76200" cy="28575"/>
                      <wp:effectExtent l="19050" t="19050" r="19050" b="28575"/>
                      <wp:wrapNone/>
                      <wp:docPr id="8921" name="Text Box 2585">
                        <a:extLst xmlns:a="http://schemas.openxmlformats.org/drawingml/2006/main">
                          <a:ext uri="{FF2B5EF4-FFF2-40B4-BE49-F238E27FC236}">
                            <a16:creationId xmlns:a16="http://schemas.microsoft.com/office/drawing/2014/main" id="{00000000-0008-0000-0000-0000D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475784" id="Text Box 2585" o:spid="_x0000_s1026" type="#_x0000_t202" style="position:absolute;margin-left:0;margin-top:0;width:6pt;height:2.25pt;z-index:2519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8720" behindDoc="0" locked="0" layoutInCell="1" allowOverlap="1" wp14:anchorId="5EC5FD77" wp14:editId="359B20B0">
                      <wp:simplePos x="0" y="0"/>
                      <wp:positionH relativeFrom="column">
                        <wp:posOffset>0</wp:posOffset>
                      </wp:positionH>
                      <wp:positionV relativeFrom="paragraph">
                        <wp:posOffset>0</wp:posOffset>
                      </wp:positionV>
                      <wp:extent cx="76200" cy="28575"/>
                      <wp:effectExtent l="19050" t="19050" r="19050" b="28575"/>
                      <wp:wrapNone/>
                      <wp:docPr id="8922" name="Text Box 2584">
                        <a:extLst xmlns:a="http://schemas.openxmlformats.org/drawingml/2006/main">
                          <a:ext uri="{FF2B5EF4-FFF2-40B4-BE49-F238E27FC236}">
                            <a16:creationId xmlns:a16="http://schemas.microsoft.com/office/drawing/2014/main" id="{00000000-0008-0000-0000-0000D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A00EA" id="Text Box 2584" o:spid="_x0000_s1026" type="#_x0000_t202" style="position:absolute;margin-left:0;margin-top:0;width:6pt;height:2.25pt;z-index:2519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1999744" behindDoc="0" locked="0" layoutInCell="1" allowOverlap="1" wp14:anchorId="6C99990B" wp14:editId="1B41CB9B">
                      <wp:simplePos x="0" y="0"/>
                      <wp:positionH relativeFrom="column">
                        <wp:posOffset>0</wp:posOffset>
                      </wp:positionH>
                      <wp:positionV relativeFrom="paragraph">
                        <wp:posOffset>0</wp:posOffset>
                      </wp:positionV>
                      <wp:extent cx="76200" cy="28575"/>
                      <wp:effectExtent l="19050" t="19050" r="19050" b="28575"/>
                      <wp:wrapNone/>
                      <wp:docPr id="8923" name="Text Box 2583">
                        <a:extLst xmlns:a="http://schemas.openxmlformats.org/drawingml/2006/main">
                          <a:ext uri="{FF2B5EF4-FFF2-40B4-BE49-F238E27FC236}">
                            <a16:creationId xmlns:a16="http://schemas.microsoft.com/office/drawing/2014/main" id="{00000000-0008-0000-0000-0000D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2D6C1" id="Text Box 2583" o:spid="_x0000_s1026" type="#_x0000_t202" style="position:absolute;margin-left:0;margin-top:0;width:6pt;height:2.25pt;z-index:25199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0768" behindDoc="0" locked="0" layoutInCell="1" allowOverlap="1" wp14:anchorId="5B911A87" wp14:editId="462CB2EE">
                      <wp:simplePos x="0" y="0"/>
                      <wp:positionH relativeFrom="column">
                        <wp:posOffset>0</wp:posOffset>
                      </wp:positionH>
                      <wp:positionV relativeFrom="paragraph">
                        <wp:posOffset>0</wp:posOffset>
                      </wp:positionV>
                      <wp:extent cx="76200" cy="28575"/>
                      <wp:effectExtent l="19050" t="19050" r="19050" b="28575"/>
                      <wp:wrapNone/>
                      <wp:docPr id="8924" name="Text Box 2582">
                        <a:extLst xmlns:a="http://schemas.openxmlformats.org/drawingml/2006/main">
                          <a:ext uri="{FF2B5EF4-FFF2-40B4-BE49-F238E27FC236}">
                            <a16:creationId xmlns:a16="http://schemas.microsoft.com/office/drawing/2014/main" id="{00000000-0008-0000-0000-0000D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02B2B" id="Text Box 2582" o:spid="_x0000_s1026" type="#_x0000_t202" style="position:absolute;margin-left:0;margin-top:0;width:6pt;height:2.25pt;z-index:2520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1792" behindDoc="0" locked="0" layoutInCell="1" allowOverlap="1" wp14:anchorId="68B39DA8" wp14:editId="3BD92216">
                      <wp:simplePos x="0" y="0"/>
                      <wp:positionH relativeFrom="column">
                        <wp:posOffset>0</wp:posOffset>
                      </wp:positionH>
                      <wp:positionV relativeFrom="paragraph">
                        <wp:posOffset>0</wp:posOffset>
                      </wp:positionV>
                      <wp:extent cx="76200" cy="28575"/>
                      <wp:effectExtent l="19050" t="19050" r="19050" b="28575"/>
                      <wp:wrapNone/>
                      <wp:docPr id="8925" name="Text Box 2581">
                        <a:extLst xmlns:a="http://schemas.openxmlformats.org/drawingml/2006/main">
                          <a:ext uri="{FF2B5EF4-FFF2-40B4-BE49-F238E27FC236}">
                            <a16:creationId xmlns:a16="http://schemas.microsoft.com/office/drawing/2014/main" id="{00000000-0008-0000-0000-0000D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7717F" id="Text Box 2581" o:spid="_x0000_s1026" type="#_x0000_t202" style="position:absolute;margin-left:0;margin-top:0;width:6pt;height:2.25pt;z-index:2520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2816" behindDoc="0" locked="0" layoutInCell="1" allowOverlap="1" wp14:anchorId="4DB43675" wp14:editId="13FD86BA">
                      <wp:simplePos x="0" y="0"/>
                      <wp:positionH relativeFrom="column">
                        <wp:posOffset>0</wp:posOffset>
                      </wp:positionH>
                      <wp:positionV relativeFrom="paragraph">
                        <wp:posOffset>0</wp:posOffset>
                      </wp:positionV>
                      <wp:extent cx="76200" cy="28575"/>
                      <wp:effectExtent l="19050" t="19050" r="19050" b="28575"/>
                      <wp:wrapNone/>
                      <wp:docPr id="8926" name="Text Box 2580">
                        <a:extLst xmlns:a="http://schemas.openxmlformats.org/drawingml/2006/main">
                          <a:ext uri="{FF2B5EF4-FFF2-40B4-BE49-F238E27FC236}">
                            <a16:creationId xmlns:a16="http://schemas.microsoft.com/office/drawing/2014/main" id="{00000000-0008-0000-0000-0000D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030793" id="Text Box 2580" o:spid="_x0000_s1026" type="#_x0000_t202" style="position:absolute;margin-left:0;margin-top:0;width:6pt;height:2.25pt;z-index:2520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3840" behindDoc="0" locked="0" layoutInCell="1" allowOverlap="1" wp14:anchorId="159A0D15" wp14:editId="00265428">
                      <wp:simplePos x="0" y="0"/>
                      <wp:positionH relativeFrom="column">
                        <wp:posOffset>0</wp:posOffset>
                      </wp:positionH>
                      <wp:positionV relativeFrom="paragraph">
                        <wp:posOffset>0</wp:posOffset>
                      </wp:positionV>
                      <wp:extent cx="76200" cy="28575"/>
                      <wp:effectExtent l="19050" t="19050" r="19050" b="28575"/>
                      <wp:wrapNone/>
                      <wp:docPr id="8927" name="Text Box 2579">
                        <a:extLst xmlns:a="http://schemas.openxmlformats.org/drawingml/2006/main">
                          <a:ext uri="{FF2B5EF4-FFF2-40B4-BE49-F238E27FC236}">
                            <a16:creationId xmlns:a16="http://schemas.microsoft.com/office/drawing/2014/main" id="{00000000-0008-0000-0000-0000D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82BAF" id="Text Box 2579" o:spid="_x0000_s1026" type="#_x0000_t202" style="position:absolute;margin-left:0;margin-top:0;width:6pt;height:2.25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4864" behindDoc="0" locked="0" layoutInCell="1" allowOverlap="1" wp14:anchorId="51F4ABA8" wp14:editId="59773A0D">
                      <wp:simplePos x="0" y="0"/>
                      <wp:positionH relativeFrom="column">
                        <wp:posOffset>0</wp:posOffset>
                      </wp:positionH>
                      <wp:positionV relativeFrom="paragraph">
                        <wp:posOffset>0</wp:posOffset>
                      </wp:positionV>
                      <wp:extent cx="76200" cy="28575"/>
                      <wp:effectExtent l="19050" t="19050" r="19050" b="28575"/>
                      <wp:wrapNone/>
                      <wp:docPr id="8928" name="Text Box 2578">
                        <a:extLst xmlns:a="http://schemas.openxmlformats.org/drawingml/2006/main">
                          <a:ext uri="{FF2B5EF4-FFF2-40B4-BE49-F238E27FC236}">
                            <a16:creationId xmlns:a16="http://schemas.microsoft.com/office/drawing/2014/main" id="{00000000-0008-0000-0000-0000E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AA019D" id="Text Box 2578" o:spid="_x0000_s1026" type="#_x0000_t202" style="position:absolute;margin-left:0;margin-top:0;width:6pt;height:2.25pt;z-index:2520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5888" behindDoc="0" locked="0" layoutInCell="1" allowOverlap="1" wp14:anchorId="326A1B62" wp14:editId="4DFAF56A">
                      <wp:simplePos x="0" y="0"/>
                      <wp:positionH relativeFrom="column">
                        <wp:posOffset>0</wp:posOffset>
                      </wp:positionH>
                      <wp:positionV relativeFrom="paragraph">
                        <wp:posOffset>0</wp:posOffset>
                      </wp:positionV>
                      <wp:extent cx="76200" cy="28575"/>
                      <wp:effectExtent l="19050" t="19050" r="19050" b="28575"/>
                      <wp:wrapNone/>
                      <wp:docPr id="8929" name="Text Box 2577">
                        <a:extLst xmlns:a="http://schemas.openxmlformats.org/drawingml/2006/main">
                          <a:ext uri="{FF2B5EF4-FFF2-40B4-BE49-F238E27FC236}">
                            <a16:creationId xmlns:a16="http://schemas.microsoft.com/office/drawing/2014/main" id="{00000000-0008-0000-0000-0000E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7EAA6E" id="Text Box 2577" o:spid="_x0000_s1026" type="#_x0000_t202" style="position:absolute;margin-left:0;margin-top:0;width:6pt;height:2.25pt;z-index:25200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6912" behindDoc="0" locked="0" layoutInCell="1" allowOverlap="1" wp14:anchorId="2BA93FCA" wp14:editId="2FA5D2ED">
                      <wp:simplePos x="0" y="0"/>
                      <wp:positionH relativeFrom="column">
                        <wp:posOffset>0</wp:posOffset>
                      </wp:positionH>
                      <wp:positionV relativeFrom="paragraph">
                        <wp:posOffset>0</wp:posOffset>
                      </wp:positionV>
                      <wp:extent cx="76200" cy="28575"/>
                      <wp:effectExtent l="19050" t="19050" r="19050" b="28575"/>
                      <wp:wrapNone/>
                      <wp:docPr id="8930" name="Text Box 2576">
                        <a:extLst xmlns:a="http://schemas.openxmlformats.org/drawingml/2006/main">
                          <a:ext uri="{FF2B5EF4-FFF2-40B4-BE49-F238E27FC236}">
                            <a16:creationId xmlns:a16="http://schemas.microsoft.com/office/drawing/2014/main" id="{00000000-0008-0000-0000-0000E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DDA52" id="Text Box 2576" o:spid="_x0000_s1026" type="#_x0000_t202" style="position:absolute;margin-left:0;margin-top:0;width:6pt;height:2.25pt;z-index:25200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7936" behindDoc="0" locked="0" layoutInCell="1" allowOverlap="1" wp14:anchorId="17010346" wp14:editId="0799ABC3">
                      <wp:simplePos x="0" y="0"/>
                      <wp:positionH relativeFrom="column">
                        <wp:posOffset>0</wp:posOffset>
                      </wp:positionH>
                      <wp:positionV relativeFrom="paragraph">
                        <wp:posOffset>0</wp:posOffset>
                      </wp:positionV>
                      <wp:extent cx="76200" cy="28575"/>
                      <wp:effectExtent l="19050" t="19050" r="19050" b="28575"/>
                      <wp:wrapNone/>
                      <wp:docPr id="8931" name="Text Box 2575">
                        <a:extLst xmlns:a="http://schemas.openxmlformats.org/drawingml/2006/main">
                          <a:ext uri="{FF2B5EF4-FFF2-40B4-BE49-F238E27FC236}">
                            <a16:creationId xmlns:a16="http://schemas.microsoft.com/office/drawing/2014/main" id="{00000000-0008-0000-0000-0000E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322F3" id="Text Box 2575" o:spid="_x0000_s1026" type="#_x0000_t202" style="position:absolute;margin-left:0;margin-top:0;width:6pt;height:2.25pt;z-index:2520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8960" behindDoc="0" locked="0" layoutInCell="1" allowOverlap="1" wp14:anchorId="1CE75492" wp14:editId="2D5F0D44">
                      <wp:simplePos x="0" y="0"/>
                      <wp:positionH relativeFrom="column">
                        <wp:posOffset>0</wp:posOffset>
                      </wp:positionH>
                      <wp:positionV relativeFrom="paragraph">
                        <wp:posOffset>0</wp:posOffset>
                      </wp:positionV>
                      <wp:extent cx="76200" cy="28575"/>
                      <wp:effectExtent l="19050" t="19050" r="19050" b="28575"/>
                      <wp:wrapNone/>
                      <wp:docPr id="8932" name="Text Box 2574">
                        <a:extLst xmlns:a="http://schemas.openxmlformats.org/drawingml/2006/main">
                          <a:ext uri="{FF2B5EF4-FFF2-40B4-BE49-F238E27FC236}">
                            <a16:creationId xmlns:a16="http://schemas.microsoft.com/office/drawing/2014/main" id="{00000000-0008-0000-0000-0000E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06017" id="Text Box 2574" o:spid="_x0000_s1026" type="#_x0000_t202" style="position:absolute;margin-left:0;margin-top:0;width:6pt;height:2.25pt;z-index:2520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09984" behindDoc="0" locked="0" layoutInCell="1" allowOverlap="1" wp14:anchorId="71A42B18" wp14:editId="328CB0BC">
                      <wp:simplePos x="0" y="0"/>
                      <wp:positionH relativeFrom="column">
                        <wp:posOffset>0</wp:posOffset>
                      </wp:positionH>
                      <wp:positionV relativeFrom="paragraph">
                        <wp:posOffset>0</wp:posOffset>
                      </wp:positionV>
                      <wp:extent cx="76200" cy="28575"/>
                      <wp:effectExtent l="19050" t="19050" r="19050" b="28575"/>
                      <wp:wrapNone/>
                      <wp:docPr id="8933" name="Text Box 2573">
                        <a:extLst xmlns:a="http://schemas.openxmlformats.org/drawingml/2006/main">
                          <a:ext uri="{FF2B5EF4-FFF2-40B4-BE49-F238E27FC236}">
                            <a16:creationId xmlns:a16="http://schemas.microsoft.com/office/drawing/2014/main" id="{00000000-0008-0000-0000-0000E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AB0D4" id="Text Box 2573" o:spid="_x0000_s1026" type="#_x0000_t202" style="position:absolute;margin-left:0;margin-top:0;width:6pt;height:2.25pt;z-index:25200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1008" behindDoc="0" locked="0" layoutInCell="1" allowOverlap="1" wp14:anchorId="4216318D" wp14:editId="5A64FDA1">
                      <wp:simplePos x="0" y="0"/>
                      <wp:positionH relativeFrom="column">
                        <wp:posOffset>0</wp:posOffset>
                      </wp:positionH>
                      <wp:positionV relativeFrom="paragraph">
                        <wp:posOffset>0</wp:posOffset>
                      </wp:positionV>
                      <wp:extent cx="76200" cy="28575"/>
                      <wp:effectExtent l="19050" t="19050" r="19050" b="28575"/>
                      <wp:wrapNone/>
                      <wp:docPr id="8934" name="Text Box 2572">
                        <a:extLst xmlns:a="http://schemas.openxmlformats.org/drawingml/2006/main">
                          <a:ext uri="{FF2B5EF4-FFF2-40B4-BE49-F238E27FC236}">
                            <a16:creationId xmlns:a16="http://schemas.microsoft.com/office/drawing/2014/main" id="{00000000-0008-0000-0000-0000E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40AB7F" id="Text Box 2572" o:spid="_x0000_s1026" type="#_x0000_t202" style="position:absolute;margin-left:0;margin-top:0;width:6pt;height:2.25pt;z-index:25201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2032" behindDoc="0" locked="0" layoutInCell="1" allowOverlap="1" wp14:anchorId="6877D58C" wp14:editId="6F62E174">
                      <wp:simplePos x="0" y="0"/>
                      <wp:positionH relativeFrom="column">
                        <wp:posOffset>0</wp:posOffset>
                      </wp:positionH>
                      <wp:positionV relativeFrom="paragraph">
                        <wp:posOffset>0</wp:posOffset>
                      </wp:positionV>
                      <wp:extent cx="76200" cy="28575"/>
                      <wp:effectExtent l="19050" t="19050" r="19050" b="28575"/>
                      <wp:wrapNone/>
                      <wp:docPr id="8935" name="Text Box 2571">
                        <a:extLst xmlns:a="http://schemas.openxmlformats.org/drawingml/2006/main">
                          <a:ext uri="{FF2B5EF4-FFF2-40B4-BE49-F238E27FC236}">
                            <a16:creationId xmlns:a16="http://schemas.microsoft.com/office/drawing/2014/main" id="{00000000-0008-0000-0000-0000E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6094A" id="Text Box 2571" o:spid="_x0000_s1026" type="#_x0000_t202" style="position:absolute;margin-left:0;margin-top:0;width:6pt;height:2.25pt;z-index:25201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3056" behindDoc="0" locked="0" layoutInCell="1" allowOverlap="1" wp14:anchorId="58484834" wp14:editId="3F70026C">
                      <wp:simplePos x="0" y="0"/>
                      <wp:positionH relativeFrom="column">
                        <wp:posOffset>0</wp:posOffset>
                      </wp:positionH>
                      <wp:positionV relativeFrom="paragraph">
                        <wp:posOffset>0</wp:posOffset>
                      </wp:positionV>
                      <wp:extent cx="76200" cy="28575"/>
                      <wp:effectExtent l="19050" t="19050" r="19050" b="28575"/>
                      <wp:wrapNone/>
                      <wp:docPr id="8936" name="Text Box 2570">
                        <a:extLst xmlns:a="http://schemas.openxmlformats.org/drawingml/2006/main">
                          <a:ext uri="{FF2B5EF4-FFF2-40B4-BE49-F238E27FC236}">
                            <a16:creationId xmlns:a16="http://schemas.microsoft.com/office/drawing/2014/main" id="{00000000-0008-0000-0000-0000E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0082D" id="Text Box 2570" o:spid="_x0000_s1026" type="#_x0000_t202" style="position:absolute;margin-left:0;margin-top:0;width:6pt;height:2.25pt;z-index:2520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4080" behindDoc="0" locked="0" layoutInCell="1" allowOverlap="1" wp14:anchorId="6806E5C1" wp14:editId="4719B6A3">
                      <wp:simplePos x="0" y="0"/>
                      <wp:positionH relativeFrom="column">
                        <wp:posOffset>0</wp:posOffset>
                      </wp:positionH>
                      <wp:positionV relativeFrom="paragraph">
                        <wp:posOffset>0</wp:posOffset>
                      </wp:positionV>
                      <wp:extent cx="76200" cy="28575"/>
                      <wp:effectExtent l="19050" t="19050" r="19050" b="28575"/>
                      <wp:wrapNone/>
                      <wp:docPr id="8937" name="Text Box 2569">
                        <a:extLst xmlns:a="http://schemas.openxmlformats.org/drawingml/2006/main">
                          <a:ext uri="{FF2B5EF4-FFF2-40B4-BE49-F238E27FC236}">
                            <a16:creationId xmlns:a16="http://schemas.microsoft.com/office/drawing/2014/main" id="{00000000-0008-0000-0000-0000E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319DD" id="Text Box 2569" o:spid="_x0000_s1026" type="#_x0000_t202" style="position:absolute;margin-left:0;margin-top:0;width:6pt;height:2.25pt;z-index:2520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5104" behindDoc="0" locked="0" layoutInCell="1" allowOverlap="1" wp14:anchorId="6BA90869" wp14:editId="4080570B">
                      <wp:simplePos x="0" y="0"/>
                      <wp:positionH relativeFrom="column">
                        <wp:posOffset>0</wp:posOffset>
                      </wp:positionH>
                      <wp:positionV relativeFrom="paragraph">
                        <wp:posOffset>0</wp:posOffset>
                      </wp:positionV>
                      <wp:extent cx="76200" cy="28575"/>
                      <wp:effectExtent l="19050" t="19050" r="19050" b="28575"/>
                      <wp:wrapNone/>
                      <wp:docPr id="8938" name="Text Box 2568">
                        <a:extLst xmlns:a="http://schemas.openxmlformats.org/drawingml/2006/main">
                          <a:ext uri="{FF2B5EF4-FFF2-40B4-BE49-F238E27FC236}">
                            <a16:creationId xmlns:a16="http://schemas.microsoft.com/office/drawing/2014/main" id="{00000000-0008-0000-0000-0000E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E3DE9" id="Text Box 2568" o:spid="_x0000_s1026" type="#_x0000_t202" style="position:absolute;margin-left:0;margin-top:0;width:6pt;height:2.25pt;z-index:2520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6128" behindDoc="0" locked="0" layoutInCell="1" allowOverlap="1" wp14:anchorId="4EB4822E" wp14:editId="169813F2">
                      <wp:simplePos x="0" y="0"/>
                      <wp:positionH relativeFrom="column">
                        <wp:posOffset>0</wp:posOffset>
                      </wp:positionH>
                      <wp:positionV relativeFrom="paragraph">
                        <wp:posOffset>0</wp:posOffset>
                      </wp:positionV>
                      <wp:extent cx="76200" cy="28575"/>
                      <wp:effectExtent l="19050" t="19050" r="19050" b="28575"/>
                      <wp:wrapNone/>
                      <wp:docPr id="8939" name="Text Box 2567">
                        <a:extLst xmlns:a="http://schemas.openxmlformats.org/drawingml/2006/main">
                          <a:ext uri="{FF2B5EF4-FFF2-40B4-BE49-F238E27FC236}">
                            <a16:creationId xmlns:a16="http://schemas.microsoft.com/office/drawing/2014/main" id="{00000000-0008-0000-0000-0000E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FCE76" id="Text Box 2567" o:spid="_x0000_s1026" type="#_x0000_t202" style="position:absolute;margin-left:0;margin-top:0;width:6pt;height:2.25pt;z-index:25201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7152" behindDoc="0" locked="0" layoutInCell="1" allowOverlap="1" wp14:anchorId="7DF2F70C" wp14:editId="6341E14F">
                      <wp:simplePos x="0" y="0"/>
                      <wp:positionH relativeFrom="column">
                        <wp:posOffset>0</wp:posOffset>
                      </wp:positionH>
                      <wp:positionV relativeFrom="paragraph">
                        <wp:posOffset>0</wp:posOffset>
                      </wp:positionV>
                      <wp:extent cx="76200" cy="28575"/>
                      <wp:effectExtent l="19050" t="19050" r="19050" b="28575"/>
                      <wp:wrapNone/>
                      <wp:docPr id="8940" name="Text Box 2566">
                        <a:extLst xmlns:a="http://schemas.openxmlformats.org/drawingml/2006/main">
                          <a:ext uri="{FF2B5EF4-FFF2-40B4-BE49-F238E27FC236}">
                            <a16:creationId xmlns:a16="http://schemas.microsoft.com/office/drawing/2014/main" id="{00000000-0008-0000-0000-0000E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36031" id="Text Box 2566" o:spid="_x0000_s1026" type="#_x0000_t202" style="position:absolute;margin-left:0;margin-top:0;width:6pt;height:2.25pt;z-index:25201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8176" behindDoc="0" locked="0" layoutInCell="1" allowOverlap="1" wp14:anchorId="6CFC8D7B" wp14:editId="716D8EF4">
                      <wp:simplePos x="0" y="0"/>
                      <wp:positionH relativeFrom="column">
                        <wp:posOffset>0</wp:posOffset>
                      </wp:positionH>
                      <wp:positionV relativeFrom="paragraph">
                        <wp:posOffset>0</wp:posOffset>
                      </wp:positionV>
                      <wp:extent cx="76200" cy="28575"/>
                      <wp:effectExtent l="19050" t="19050" r="19050" b="28575"/>
                      <wp:wrapNone/>
                      <wp:docPr id="8941" name="Text Box 2565">
                        <a:extLst xmlns:a="http://schemas.openxmlformats.org/drawingml/2006/main">
                          <a:ext uri="{FF2B5EF4-FFF2-40B4-BE49-F238E27FC236}">
                            <a16:creationId xmlns:a16="http://schemas.microsoft.com/office/drawing/2014/main" id="{00000000-0008-0000-0000-0000E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1E1080" id="Text Box 2565" o:spid="_x0000_s1026" type="#_x0000_t202" style="position:absolute;margin-left:0;margin-top:0;width:6pt;height:2.25pt;z-index:2520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19200" behindDoc="0" locked="0" layoutInCell="1" allowOverlap="1" wp14:anchorId="2FCC86EB" wp14:editId="13121F21">
                      <wp:simplePos x="0" y="0"/>
                      <wp:positionH relativeFrom="column">
                        <wp:posOffset>0</wp:posOffset>
                      </wp:positionH>
                      <wp:positionV relativeFrom="paragraph">
                        <wp:posOffset>0</wp:posOffset>
                      </wp:positionV>
                      <wp:extent cx="76200" cy="28575"/>
                      <wp:effectExtent l="19050" t="19050" r="19050" b="28575"/>
                      <wp:wrapNone/>
                      <wp:docPr id="8942" name="Text Box 2564">
                        <a:extLst xmlns:a="http://schemas.openxmlformats.org/drawingml/2006/main">
                          <a:ext uri="{FF2B5EF4-FFF2-40B4-BE49-F238E27FC236}">
                            <a16:creationId xmlns:a16="http://schemas.microsoft.com/office/drawing/2014/main" id="{00000000-0008-0000-0000-0000E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78194B" id="Text Box 2564" o:spid="_x0000_s1026" type="#_x0000_t202" style="position:absolute;margin-left:0;margin-top:0;width:6pt;height:2.25pt;z-index:2520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0224" behindDoc="0" locked="0" layoutInCell="1" allowOverlap="1" wp14:anchorId="5460BA1D" wp14:editId="3940EB76">
                      <wp:simplePos x="0" y="0"/>
                      <wp:positionH relativeFrom="column">
                        <wp:posOffset>0</wp:posOffset>
                      </wp:positionH>
                      <wp:positionV relativeFrom="paragraph">
                        <wp:posOffset>0</wp:posOffset>
                      </wp:positionV>
                      <wp:extent cx="76200" cy="28575"/>
                      <wp:effectExtent l="19050" t="19050" r="19050" b="28575"/>
                      <wp:wrapNone/>
                      <wp:docPr id="8943" name="Text Box 2563">
                        <a:extLst xmlns:a="http://schemas.openxmlformats.org/drawingml/2006/main">
                          <a:ext uri="{FF2B5EF4-FFF2-40B4-BE49-F238E27FC236}">
                            <a16:creationId xmlns:a16="http://schemas.microsoft.com/office/drawing/2014/main" id="{00000000-0008-0000-0000-0000E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3D9EBA" id="Text Box 2563" o:spid="_x0000_s1026" type="#_x0000_t202" style="position:absolute;margin-left:0;margin-top:0;width:6pt;height:2.25pt;z-index:25202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1248" behindDoc="0" locked="0" layoutInCell="1" allowOverlap="1" wp14:anchorId="1DD0D516" wp14:editId="0A95E9BC">
                      <wp:simplePos x="0" y="0"/>
                      <wp:positionH relativeFrom="column">
                        <wp:posOffset>0</wp:posOffset>
                      </wp:positionH>
                      <wp:positionV relativeFrom="paragraph">
                        <wp:posOffset>0</wp:posOffset>
                      </wp:positionV>
                      <wp:extent cx="76200" cy="28575"/>
                      <wp:effectExtent l="19050" t="19050" r="19050" b="28575"/>
                      <wp:wrapNone/>
                      <wp:docPr id="8944" name="Text Box 2562">
                        <a:extLst xmlns:a="http://schemas.openxmlformats.org/drawingml/2006/main">
                          <a:ext uri="{FF2B5EF4-FFF2-40B4-BE49-F238E27FC236}">
                            <a16:creationId xmlns:a16="http://schemas.microsoft.com/office/drawing/2014/main" id="{00000000-0008-0000-0000-0000F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5AABE" id="Text Box 2562" o:spid="_x0000_s1026" type="#_x0000_t202" style="position:absolute;margin-left:0;margin-top:0;width:6pt;height:2.25pt;z-index:2520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2272" behindDoc="0" locked="0" layoutInCell="1" allowOverlap="1" wp14:anchorId="6F8B6BB4" wp14:editId="343478EF">
                      <wp:simplePos x="0" y="0"/>
                      <wp:positionH relativeFrom="column">
                        <wp:posOffset>0</wp:posOffset>
                      </wp:positionH>
                      <wp:positionV relativeFrom="paragraph">
                        <wp:posOffset>0</wp:posOffset>
                      </wp:positionV>
                      <wp:extent cx="76200" cy="28575"/>
                      <wp:effectExtent l="19050" t="19050" r="19050" b="28575"/>
                      <wp:wrapNone/>
                      <wp:docPr id="8945" name="Text Box 2561">
                        <a:extLst xmlns:a="http://schemas.openxmlformats.org/drawingml/2006/main">
                          <a:ext uri="{FF2B5EF4-FFF2-40B4-BE49-F238E27FC236}">
                            <a16:creationId xmlns:a16="http://schemas.microsoft.com/office/drawing/2014/main" id="{00000000-0008-0000-0000-0000F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14C1EB" id="Text Box 2561" o:spid="_x0000_s1026" type="#_x0000_t202" style="position:absolute;margin-left:0;margin-top:0;width:6pt;height:2.25pt;z-index:2520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3296" behindDoc="0" locked="0" layoutInCell="1" allowOverlap="1" wp14:anchorId="52AFD9DE" wp14:editId="5C104609">
                      <wp:simplePos x="0" y="0"/>
                      <wp:positionH relativeFrom="column">
                        <wp:posOffset>0</wp:posOffset>
                      </wp:positionH>
                      <wp:positionV relativeFrom="paragraph">
                        <wp:posOffset>0</wp:posOffset>
                      </wp:positionV>
                      <wp:extent cx="76200" cy="28575"/>
                      <wp:effectExtent l="19050" t="19050" r="19050" b="28575"/>
                      <wp:wrapNone/>
                      <wp:docPr id="8946" name="Text Box 2560">
                        <a:extLst xmlns:a="http://schemas.openxmlformats.org/drawingml/2006/main">
                          <a:ext uri="{FF2B5EF4-FFF2-40B4-BE49-F238E27FC236}">
                            <a16:creationId xmlns:a16="http://schemas.microsoft.com/office/drawing/2014/main" id="{00000000-0008-0000-0000-0000F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1EEEF" id="Text Box 2560" o:spid="_x0000_s1026" type="#_x0000_t202" style="position:absolute;margin-left:0;margin-top:0;width:6pt;height:2.25pt;z-index:25202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4320" behindDoc="0" locked="0" layoutInCell="1" allowOverlap="1" wp14:anchorId="3F45EEB1" wp14:editId="775B9F9B">
                      <wp:simplePos x="0" y="0"/>
                      <wp:positionH relativeFrom="column">
                        <wp:posOffset>0</wp:posOffset>
                      </wp:positionH>
                      <wp:positionV relativeFrom="paragraph">
                        <wp:posOffset>0</wp:posOffset>
                      </wp:positionV>
                      <wp:extent cx="76200" cy="28575"/>
                      <wp:effectExtent l="19050" t="19050" r="19050" b="28575"/>
                      <wp:wrapNone/>
                      <wp:docPr id="8947" name="Text Box 2559">
                        <a:extLst xmlns:a="http://schemas.openxmlformats.org/drawingml/2006/main">
                          <a:ext uri="{FF2B5EF4-FFF2-40B4-BE49-F238E27FC236}">
                            <a16:creationId xmlns:a16="http://schemas.microsoft.com/office/drawing/2014/main" id="{00000000-0008-0000-0000-0000F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C8518" id="Text Box 2559" o:spid="_x0000_s1026" type="#_x0000_t202" style="position:absolute;margin-left:0;margin-top:0;width:6pt;height:2.25pt;z-index:2520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5344" behindDoc="0" locked="0" layoutInCell="1" allowOverlap="1" wp14:anchorId="78E2DC5B" wp14:editId="1107036F">
                      <wp:simplePos x="0" y="0"/>
                      <wp:positionH relativeFrom="column">
                        <wp:posOffset>0</wp:posOffset>
                      </wp:positionH>
                      <wp:positionV relativeFrom="paragraph">
                        <wp:posOffset>0</wp:posOffset>
                      </wp:positionV>
                      <wp:extent cx="76200" cy="28575"/>
                      <wp:effectExtent l="19050" t="19050" r="19050" b="28575"/>
                      <wp:wrapNone/>
                      <wp:docPr id="8948" name="Text Box 2558">
                        <a:extLst xmlns:a="http://schemas.openxmlformats.org/drawingml/2006/main">
                          <a:ext uri="{FF2B5EF4-FFF2-40B4-BE49-F238E27FC236}">
                            <a16:creationId xmlns:a16="http://schemas.microsoft.com/office/drawing/2014/main" id="{00000000-0008-0000-0000-0000F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D3894" id="Text Box 2558" o:spid="_x0000_s1026" type="#_x0000_t202" style="position:absolute;margin-left:0;margin-top:0;width:6pt;height:2.25pt;z-index:25202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6368" behindDoc="0" locked="0" layoutInCell="1" allowOverlap="1" wp14:anchorId="322C8A04" wp14:editId="551B7232">
                      <wp:simplePos x="0" y="0"/>
                      <wp:positionH relativeFrom="column">
                        <wp:posOffset>0</wp:posOffset>
                      </wp:positionH>
                      <wp:positionV relativeFrom="paragraph">
                        <wp:posOffset>0</wp:posOffset>
                      </wp:positionV>
                      <wp:extent cx="76200" cy="28575"/>
                      <wp:effectExtent l="19050" t="19050" r="19050" b="28575"/>
                      <wp:wrapNone/>
                      <wp:docPr id="8949" name="Text Box 2557">
                        <a:extLst xmlns:a="http://schemas.openxmlformats.org/drawingml/2006/main">
                          <a:ext uri="{FF2B5EF4-FFF2-40B4-BE49-F238E27FC236}">
                            <a16:creationId xmlns:a16="http://schemas.microsoft.com/office/drawing/2014/main" id="{00000000-0008-0000-0000-0000F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6FA26" id="Text Box 2557" o:spid="_x0000_s1026" type="#_x0000_t202" style="position:absolute;margin-left:0;margin-top:0;width:6pt;height:2.25pt;z-index:2520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7392" behindDoc="0" locked="0" layoutInCell="1" allowOverlap="1" wp14:anchorId="71B79823" wp14:editId="18F8BCD6">
                      <wp:simplePos x="0" y="0"/>
                      <wp:positionH relativeFrom="column">
                        <wp:posOffset>0</wp:posOffset>
                      </wp:positionH>
                      <wp:positionV relativeFrom="paragraph">
                        <wp:posOffset>0</wp:posOffset>
                      </wp:positionV>
                      <wp:extent cx="76200" cy="28575"/>
                      <wp:effectExtent l="19050" t="19050" r="19050" b="28575"/>
                      <wp:wrapNone/>
                      <wp:docPr id="8950" name="Text Box 2556">
                        <a:extLst xmlns:a="http://schemas.openxmlformats.org/drawingml/2006/main">
                          <a:ext uri="{FF2B5EF4-FFF2-40B4-BE49-F238E27FC236}">
                            <a16:creationId xmlns:a16="http://schemas.microsoft.com/office/drawing/2014/main" id="{00000000-0008-0000-0000-0000F6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6D306" id="Text Box 2556" o:spid="_x0000_s1026" type="#_x0000_t202" style="position:absolute;margin-left:0;margin-top:0;width:6pt;height:2.25pt;z-index:2520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8416" behindDoc="0" locked="0" layoutInCell="1" allowOverlap="1" wp14:anchorId="2B546B01" wp14:editId="19711AF6">
                      <wp:simplePos x="0" y="0"/>
                      <wp:positionH relativeFrom="column">
                        <wp:posOffset>0</wp:posOffset>
                      </wp:positionH>
                      <wp:positionV relativeFrom="paragraph">
                        <wp:posOffset>0</wp:posOffset>
                      </wp:positionV>
                      <wp:extent cx="76200" cy="28575"/>
                      <wp:effectExtent l="19050" t="19050" r="19050" b="28575"/>
                      <wp:wrapNone/>
                      <wp:docPr id="8951" name="Text Box 2555">
                        <a:extLst xmlns:a="http://schemas.openxmlformats.org/drawingml/2006/main">
                          <a:ext uri="{FF2B5EF4-FFF2-40B4-BE49-F238E27FC236}">
                            <a16:creationId xmlns:a16="http://schemas.microsoft.com/office/drawing/2014/main" id="{00000000-0008-0000-0000-0000F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1232A" id="Text Box 2555" o:spid="_x0000_s1026" type="#_x0000_t202" style="position:absolute;margin-left:0;margin-top:0;width:6pt;height:2.25pt;z-index:2520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29440" behindDoc="0" locked="0" layoutInCell="1" allowOverlap="1" wp14:anchorId="6099DB9B" wp14:editId="23241235">
                      <wp:simplePos x="0" y="0"/>
                      <wp:positionH relativeFrom="column">
                        <wp:posOffset>0</wp:posOffset>
                      </wp:positionH>
                      <wp:positionV relativeFrom="paragraph">
                        <wp:posOffset>0</wp:posOffset>
                      </wp:positionV>
                      <wp:extent cx="76200" cy="28575"/>
                      <wp:effectExtent l="19050" t="19050" r="19050" b="28575"/>
                      <wp:wrapNone/>
                      <wp:docPr id="8952" name="Text Box 2554">
                        <a:extLst xmlns:a="http://schemas.openxmlformats.org/drawingml/2006/main">
                          <a:ext uri="{FF2B5EF4-FFF2-40B4-BE49-F238E27FC236}">
                            <a16:creationId xmlns:a16="http://schemas.microsoft.com/office/drawing/2014/main" id="{00000000-0008-0000-0000-0000F8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1B311A" id="Text Box 2554" o:spid="_x0000_s1026" type="#_x0000_t202" style="position:absolute;margin-left:0;margin-top:0;width:6pt;height:2.25pt;z-index:25202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0464" behindDoc="0" locked="0" layoutInCell="1" allowOverlap="1" wp14:anchorId="098AA5C6" wp14:editId="39DB2FA1">
                      <wp:simplePos x="0" y="0"/>
                      <wp:positionH relativeFrom="column">
                        <wp:posOffset>0</wp:posOffset>
                      </wp:positionH>
                      <wp:positionV relativeFrom="paragraph">
                        <wp:posOffset>0</wp:posOffset>
                      </wp:positionV>
                      <wp:extent cx="76200" cy="28575"/>
                      <wp:effectExtent l="19050" t="19050" r="19050" b="28575"/>
                      <wp:wrapNone/>
                      <wp:docPr id="8953" name="Text Box 2553">
                        <a:extLst xmlns:a="http://schemas.openxmlformats.org/drawingml/2006/main">
                          <a:ext uri="{FF2B5EF4-FFF2-40B4-BE49-F238E27FC236}">
                            <a16:creationId xmlns:a16="http://schemas.microsoft.com/office/drawing/2014/main" id="{00000000-0008-0000-0000-0000F9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C139C" id="Text Box 2553" o:spid="_x0000_s1026" type="#_x0000_t202" style="position:absolute;margin-left:0;margin-top:0;width:6pt;height:2.25pt;z-index:25203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1488" behindDoc="0" locked="0" layoutInCell="1" allowOverlap="1" wp14:anchorId="270655F4" wp14:editId="28BF0C0E">
                      <wp:simplePos x="0" y="0"/>
                      <wp:positionH relativeFrom="column">
                        <wp:posOffset>0</wp:posOffset>
                      </wp:positionH>
                      <wp:positionV relativeFrom="paragraph">
                        <wp:posOffset>0</wp:posOffset>
                      </wp:positionV>
                      <wp:extent cx="76200" cy="28575"/>
                      <wp:effectExtent l="19050" t="19050" r="19050" b="28575"/>
                      <wp:wrapNone/>
                      <wp:docPr id="8954" name="Text Box 2552">
                        <a:extLst xmlns:a="http://schemas.openxmlformats.org/drawingml/2006/main">
                          <a:ext uri="{FF2B5EF4-FFF2-40B4-BE49-F238E27FC236}">
                            <a16:creationId xmlns:a16="http://schemas.microsoft.com/office/drawing/2014/main" id="{00000000-0008-0000-0000-0000FA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A04312" id="Text Box 2552" o:spid="_x0000_s1026" type="#_x0000_t202" style="position:absolute;margin-left:0;margin-top:0;width:6pt;height:2.25pt;z-index:2520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2512" behindDoc="0" locked="0" layoutInCell="1" allowOverlap="1" wp14:anchorId="391C2DE2" wp14:editId="443E4363">
                      <wp:simplePos x="0" y="0"/>
                      <wp:positionH relativeFrom="column">
                        <wp:posOffset>0</wp:posOffset>
                      </wp:positionH>
                      <wp:positionV relativeFrom="paragraph">
                        <wp:posOffset>0</wp:posOffset>
                      </wp:positionV>
                      <wp:extent cx="76200" cy="28575"/>
                      <wp:effectExtent l="19050" t="19050" r="19050" b="28575"/>
                      <wp:wrapNone/>
                      <wp:docPr id="8955" name="Text Box 2551">
                        <a:extLst xmlns:a="http://schemas.openxmlformats.org/drawingml/2006/main">
                          <a:ext uri="{FF2B5EF4-FFF2-40B4-BE49-F238E27FC236}">
                            <a16:creationId xmlns:a16="http://schemas.microsoft.com/office/drawing/2014/main" id="{00000000-0008-0000-0000-0000FB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8E293" id="Text Box 2551" o:spid="_x0000_s1026" type="#_x0000_t202" style="position:absolute;margin-left:0;margin-top:0;width:6pt;height:2.25pt;z-index:2520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3536" behindDoc="0" locked="0" layoutInCell="1" allowOverlap="1" wp14:anchorId="09191271" wp14:editId="23ABFFB0">
                      <wp:simplePos x="0" y="0"/>
                      <wp:positionH relativeFrom="column">
                        <wp:posOffset>0</wp:posOffset>
                      </wp:positionH>
                      <wp:positionV relativeFrom="paragraph">
                        <wp:posOffset>0</wp:posOffset>
                      </wp:positionV>
                      <wp:extent cx="76200" cy="28575"/>
                      <wp:effectExtent l="19050" t="19050" r="19050" b="28575"/>
                      <wp:wrapNone/>
                      <wp:docPr id="8956" name="Text Box 2550">
                        <a:extLst xmlns:a="http://schemas.openxmlformats.org/drawingml/2006/main">
                          <a:ext uri="{FF2B5EF4-FFF2-40B4-BE49-F238E27FC236}">
                            <a16:creationId xmlns:a16="http://schemas.microsoft.com/office/drawing/2014/main" id="{00000000-0008-0000-0000-0000FC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38BA9" id="Text Box 2550" o:spid="_x0000_s1026" type="#_x0000_t202" style="position:absolute;margin-left:0;margin-top:0;width:6pt;height:2.25pt;z-index:2520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4560" behindDoc="0" locked="0" layoutInCell="1" allowOverlap="1" wp14:anchorId="21E53CA3" wp14:editId="187CCACC">
                      <wp:simplePos x="0" y="0"/>
                      <wp:positionH relativeFrom="column">
                        <wp:posOffset>0</wp:posOffset>
                      </wp:positionH>
                      <wp:positionV relativeFrom="paragraph">
                        <wp:posOffset>0</wp:posOffset>
                      </wp:positionV>
                      <wp:extent cx="76200" cy="28575"/>
                      <wp:effectExtent l="19050" t="19050" r="19050" b="28575"/>
                      <wp:wrapNone/>
                      <wp:docPr id="8957" name="Text Box 2549">
                        <a:extLst xmlns:a="http://schemas.openxmlformats.org/drawingml/2006/main">
                          <a:ext uri="{FF2B5EF4-FFF2-40B4-BE49-F238E27FC236}">
                            <a16:creationId xmlns:a16="http://schemas.microsoft.com/office/drawing/2014/main" id="{00000000-0008-0000-0000-0000FD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44F86" id="Text Box 2549" o:spid="_x0000_s1026" type="#_x0000_t202" style="position:absolute;margin-left:0;margin-top:0;width:6pt;height:2.25pt;z-index:2520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5584" behindDoc="0" locked="0" layoutInCell="1" allowOverlap="1" wp14:anchorId="72540CE8" wp14:editId="067CAF02">
                      <wp:simplePos x="0" y="0"/>
                      <wp:positionH relativeFrom="column">
                        <wp:posOffset>0</wp:posOffset>
                      </wp:positionH>
                      <wp:positionV relativeFrom="paragraph">
                        <wp:posOffset>0</wp:posOffset>
                      </wp:positionV>
                      <wp:extent cx="76200" cy="28575"/>
                      <wp:effectExtent l="19050" t="19050" r="19050" b="28575"/>
                      <wp:wrapNone/>
                      <wp:docPr id="8958" name="Text Box 2548">
                        <a:extLst xmlns:a="http://schemas.openxmlformats.org/drawingml/2006/main">
                          <a:ext uri="{FF2B5EF4-FFF2-40B4-BE49-F238E27FC236}">
                            <a16:creationId xmlns:a16="http://schemas.microsoft.com/office/drawing/2014/main" id="{00000000-0008-0000-0000-0000FE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FEBB9" id="Text Box 2548" o:spid="_x0000_s1026" type="#_x0000_t202" style="position:absolute;margin-left:0;margin-top:0;width:6pt;height:2.25pt;z-index:2520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6608" behindDoc="0" locked="0" layoutInCell="1" allowOverlap="1" wp14:anchorId="1D801C5D" wp14:editId="78528A5C">
                      <wp:simplePos x="0" y="0"/>
                      <wp:positionH relativeFrom="column">
                        <wp:posOffset>0</wp:posOffset>
                      </wp:positionH>
                      <wp:positionV relativeFrom="paragraph">
                        <wp:posOffset>0</wp:posOffset>
                      </wp:positionV>
                      <wp:extent cx="76200" cy="28575"/>
                      <wp:effectExtent l="19050" t="19050" r="19050" b="28575"/>
                      <wp:wrapNone/>
                      <wp:docPr id="8959" name="Text Box 2547">
                        <a:extLst xmlns:a="http://schemas.openxmlformats.org/drawingml/2006/main">
                          <a:ext uri="{FF2B5EF4-FFF2-40B4-BE49-F238E27FC236}">
                            <a16:creationId xmlns:a16="http://schemas.microsoft.com/office/drawing/2014/main" id="{00000000-0008-0000-0000-0000FF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5A5EE" id="Text Box 2547" o:spid="_x0000_s1026" type="#_x0000_t202" style="position:absolute;margin-left:0;margin-top:0;width:6pt;height:2.25pt;z-index:2520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7632" behindDoc="0" locked="0" layoutInCell="1" allowOverlap="1" wp14:anchorId="56CCEDD5" wp14:editId="1192D2D3">
                      <wp:simplePos x="0" y="0"/>
                      <wp:positionH relativeFrom="column">
                        <wp:posOffset>0</wp:posOffset>
                      </wp:positionH>
                      <wp:positionV relativeFrom="paragraph">
                        <wp:posOffset>0</wp:posOffset>
                      </wp:positionV>
                      <wp:extent cx="76200" cy="28575"/>
                      <wp:effectExtent l="19050" t="19050" r="19050" b="28575"/>
                      <wp:wrapNone/>
                      <wp:docPr id="8960" name="Text Box 2546">
                        <a:extLst xmlns:a="http://schemas.openxmlformats.org/drawingml/2006/main">
                          <a:ext uri="{FF2B5EF4-FFF2-40B4-BE49-F238E27FC236}">
                            <a16:creationId xmlns:a16="http://schemas.microsoft.com/office/drawing/2014/main" id="{00000000-0008-0000-0000-00000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67AE2" id="Text Box 2546" o:spid="_x0000_s1026" type="#_x0000_t202" style="position:absolute;margin-left:0;margin-top:0;width:6pt;height:2.25pt;z-index:2520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8656" behindDoc="0" locked="0" layoutInCell="1" allowOverlap="1" wp14:anchorId="0ECCDA40" wp14:editId="48AEB59A">
                      <wp:simplePos x="0" y="0"/>
                      <wp:positionH relativeFrom="column">
                        <wp:posOffset>0</wp:posOffset>
                      </wp:positionH>
                      <wp:positionV relativeFrom="paragraph">
                        <wp:posOffset>0</wp:posOffset>
                      </wp:positionV>
                      <wp:extent cx="76200" cy="28575"/>
                      <wp:effectExtent l="19050" t="19050" r="19050" b="28575"/>
                      <wp:wrapNone/>
                      <wp:docPr id="8961" name="Text Box 2545">
                        <a:extLst xmlns:a="http://schemas.openxmlformats.org/drawingml/2006/main">
                          <a:ext uri="{FF2B5EF4-FFF2-40B4-BE49-F238E27FC236}">
                            <a16:creationId xmlns:a16="http://schemas.microsoft.com/office/drawing/2014/main" id="{00000000-0008-0000-0000-00000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A46AE" id="Text Box 2545" o:spid="_x0000_s1026" type="#_x0000_t202" style="position:absolute;margin-left:0;margin-top:0;width:6pt;height:2.25pt;z-index:2520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39680" behindDoc="0" locked="0" layoutInCell="1" allowOverlap="1" wp14:anchorId="63DD82DE" wp14:editId="7179C3B0">
                      <wp:simplePos x="0" y="0"/>
                      <wp:positionH relativeFrom="column">
                        <wp:posOffset>0</wp:posOffset>
                      </wp:positionH>
                      <wp:positionV relativeFrom="paragraph">
                        <wp:posOffset>0</wp:posOffset>
                      </wp:positionV>
                      <wp:extent cx="76200" cy="28575"/>
                      <wp:effectExtent l="19050" t="19050" r="19050" b="28575"/>
                      <wp:wrapNone/>
                      <wp:docPr id="8962" name="Text Box 2544">
                        <a:extLst xmlns:a="http://schemas.openxmlformats.org/drawingml/2006/main">
                          <a:ext uri="{FF2B5EF4-FFF2-40B4-BE49-F238E27FC236}">
                            <a16:creationId xmlns:a16="http://schemas.microsoft.com/office/drawing/2014/main" id="{00000000-0008-0000-0000-00000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64FA2" id="Text Box 2544" o:spid="_x0000_s1026" type="#_x0000_t202" style="position:absolute;margin-left:0;margin-top:0;width:6pt;height:2.25pt;z-index:2520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0704" behindDoc="0" locked="0" layoutInCell="1" allowOverlap="1" wp14:anchorId="43F272A3" wp14:editId="6755229B">
                      <wp:simplePos x="0" y="0"/>
                      <wp:positionH relativeFrom="column">
                        <wp:posOffset>0</wp:posOffset>
                      </wp:positionH>
                      <wp:positionV relativeFrom="paragraph">
                        <wp:posOffset>0</wp:posOffset>
                      </wp:positionV>
                      <wp:extent cx="76200" cy="28575"/>
                      <wp:effectExtent l="19050" t="19050" r="19050" b="28575"/>
                      <wp:wrapNone/>
                      <wp:docPr id="8963" name="Text Box 2543">
                        <a:extLst xmlns:a="http://schemas.openxmlformats.org/drawingml/2006/main">
                          <a:ext uri="{FF2B5EF4-FFF2-40B4-BE49-F238E27FC236}">
                            <a16:creationId xmlns:a16="http://schemas.microsoft.com/office/drawing/2014/main" id="{00000000-0008-0000-0000-00000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688B3" id="Text Box 2543" o:spid="_x0000_s1026" type="#_x0000_t202" style="position:absolute;margin-left:0;margin-top:0;width:6pt;height:2.25pt;z-index:2520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1728" behindDoc="0" locked="0" layoutInCell="1" allowOverlap="1" wp14:anchorId="4724B7F2" wp14:editId="481D9543">
                      <wp:simplePos x="0" y="0"/>
                      <wp:positionH relativeFrom="column">
                        <wp:posOffset>0</wp:posOffset>
                      </wp:positionH>
                      <wp:positionV relativeFrom="paragraph">
                        <wp:posOffset>0</wp:posOffset>
                      </wp:positionV>
                      <wp:extent cx="76200" cy="28575"/>
                      <wp:effectExtent l="19050" t="19050" r="19050" b="28575"/>
                      <wp:wrapNone/>
                      <wp:docPr id="8964" name="Text Box 2542">
                        <a:extLst xmlns:a="http://schemas.openxmlformats.org/drawingml/2006/main">
                          <a:ext uri="{FF2B5EF4-FFF2-40B4-BE49-F238E27FC236}">
                            <a16:creationId xmlns:a16="http://schemas.microsoft.com/office/drawing/2014/main" id="{00000000-0008-0000-0000-00000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9448B" id="Text Box 2542" o:spid="_x0000_s1026" type="#_x0000_t202" style="position:absolute;margin-left:0;margin-top:0;width:6pt;height:2.25pt;z-index:2520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2752" behindDoc="0" locked="0" layoutInCell="1" allowOverlap="1" wp14:anchorId="66B1ABDC" wp14:editId="31F3F5F8">
                      <wp:simplePos x="0" y="0"/>
                      <wp:positionH relativeFrom="column">
                        <wp:posOffset>0</wp:posOffset>
                      </wp:positionH>
                      <wp:positionV relativeFrom="paragraph">
                        <wp:posOffset>0</wp:posOffset>
                      </wp:positionV>
                      <wp:extent cx="76200" cy="28575"/>
                      <wp:effectExtent l="19050" t="19050" r="19050" b="28575"/>
                      <wp:wrapNone/>
                      <wp:docPr id="8965" name="Text Box 2541">
                        <a:extLst xmlns:a="http://schemas.openxmlformats.org/drawingml/2006/main">
                          <a:ext uri="{FF2B5EF4-FFF2-40B4-BE49-F238E27FC236}">
                            <a16:creationId xmlns:a16="http://schemas.microsoft.com/office/drawing/2014/main" id="{00000000-0008-0000-0000-00000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6FBF9" id="Text Box 2541" o:spid="_x0000_s1026" type="#_x0000_t202" style="position:absolute;margin-left:0;margin-top:0;width:6pt;height:2.25pt;z-index:2520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3776" behindDoc="0" locked="0" layoutInCell="1" allowOverlap="1" wp14:anchorId="491AF4CF" wp14:editId="773001A2">
                      <wp:simplePos x="0" y="0"/>
                      <wp:positionH relativeFrom="column">
                        <wp:posOffset>0</wp:posOffset>
                      </wp:positionH>
                      <wp:positionV relativeFrom="paragraph">
                        <wp:posOffset>0</wp:posOffset>
                      </wp:positionV>
                      <wp:extent cx="76200" cy="28575"/>
                      <wp:effectExtent l="19050" t="19050" r="19050" b="28575"/>
                      <wp:wrapNone/>
                      <wp:docPr id="8966" name="Text Box 2540">
                        <a:extLst xmlns:a="http://schemas.openxmlformats.org/drawingml/2006/main">
                          <a:ext uri="{FF2B5EF4-FFF2-40B4-BE49-F238E27FC236}">
                            <a16:creationId xmlns:a16="http://schemas.microsoft.com/office/drawing/2014/main" id="{00000000-0008-0000-0000-00000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93E37" id="Text Box 2540" o:spid="_x0000_s1026" type="#_x0000_t202" style="position:absolute;margin-left:0;margin-top:0;width:6pt;height:2.25pt;z-index:25204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4800" behindDoc="0" locked="0" layoutInCell="1" allowOverlap="1" wp14:anchorId="2A2E7388" wp14:editId="07BB9C31">
                      <wp:simplePos x="0" y="0"/>
                      <wp:positionH relativeFrom="column">
                        <wp:posOffset>0</wp:posOffset>
                      </wp:positionH>
                      <wp:positionV relativeFrom="paragraph">
                        <wp:posOffset>0</wp:posOffset>
                      </wp:positionV>
                      <wp:extent cx="76200" cy="28575"/>
                      <wp:effectExtent l="19050" t="19050" r="19050" b="28575"/>
                      <wp:wrapNone/>
                      <wp:docPr id="8967" name="Text Box 2539">
                        <a:extLst xmlns:a="http://schemas.openxmlformats.org/drawingml/2006/main">
                          <a:ext uri="{FF2B5EF4-FFF2-40B4-BE49-F238E27FC236}">
                            <a16:creationId xmlns:a16="http://schemas.microsoft.com/office/drawing/2014/main" id="{00000000-0008-0000-0000-00000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011D3" id="Text Box 2539" o:spid="_x0000_s1026" type="#_x0000_t202" style="position:absolute;margin-left:0;margin-top:0;width:6pt;height:2.25pt;z-index:25204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5824" behindDoc="0" locked="0" layoutInCell="1" allowOverlap="1" wp14:anchorId="5312E313" wp14:editId="4363AC7D">
                      <wp:simplePos x="0" y="0"/>
                      <wp:positionH relativeFrom="column">
                        <wp:posOffset>0</wp:posOffset>
                      </wp:positionH>
                      <wp:positionV relativeFrom="paragraph">
                        <wp:posOffset>0</wp:posOffset>
                      </wp:positionV>
                      <wp:extent cx="76200" cy="28575"/>
                      <wp:effectExtent l="19050" t="19050" r="19050" b="28575"/>
                      <wp:wrapNone/>
                      <wp:docPr id="8968" name="Text Box 2538">
                        <a:extLst xmlns:a="http://schemas.openxmlformats.org/drawingml/2006/main">
                          <a:ext uri="{FF2B5EF4-FFF2-40B4-BE49-F238E27FC236}">
                            <a16:creationId xmlns:a16="http://schemas.microsoft.com/office/drawing/2014/main" id="{00000000-0008-0000-0000-00000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30BE8" id="Text Box 2538" o:spid="_x0000_s1026" type="#_x0000_t202" style="position:absolute;margin-left:0;margin-top:0;width:6pt;height:2.25pt;z-index:25204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6848" behindDoc="0" locked="0" layoutInCell="1" allowOverlap="1" wp14:anchorId="169E325C" wp14:editId="61DD0316">
                      <wp:simplePos x="0" y="0"/>
                      <wp:positionH relativeFrom="column">
                        <wp:posOffset>0</wp:posOffset>
                      </wp:positionH>
                      <wp:positionV relativeFrom="paragraph">
                        <wp:posOffset>0</wp:posOffset>
                      </wp:positionV>
                      <wp:extent cx="76200" cy="28575"/>
                      <wp:effectExtent l="19050" t="19050" r="19050" b="28575"/>
                      <wp:wrapNone/>
                      <wp:docPr id="8969" name="Text Box 2537">
                        <a:extLst xmlns:a="http://schemas.openxmlformats.org/drawingml/2006/main">
                          <a:ext uri="{FF2B5EF4-FFF2-40B4-BE49-F238E27FC236}">
                            <a16:creationId xmlns:a16="http://schemas.microsoft.com/office/drawing/2014/main" id="{00000000-0008-0000-0000-00000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0C782" id="Text Box 2537" o:spid="_x0000_s1026" type="#_x0000_t202" style="position:absolute;margin-left:0;margin-top:0;width:6pt;height:2.25pt;z-index:25204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7872" behindDoc="0" locked="0" layoutInCell="1" allowOverlap="1" wp14:anchorId="4DFEC0D3" wp14:editId="76CC4E5D">
                      <wp:simplePos x="0" y="0"/>
                      <wp:positionH relativeFrom="column">
                        <wp:posOffset>0</wp:posOffset>
                      </wp:positionH>
                      <wp:positionV relativeFrom="paragraph">
                        <wp:posOffset>0</wp:posOffset>
                      </wp:positionV>
                      <wp:extent cx="76200" cy="28575"/>
                      <wp:effectExtent l="19050" t="19050" r="19050" b="28575"/>
                      <wp:wrapNone/>
                      <wp:docPr id="8970" name="Text Box 2536">
                        <a:extLst xmlns:a="http://schemas.openxmlformats.org/drawingml/2006/main">
                          <a:ext uri="{FF2B5EF4-FFF2-40B4-BE49-F238E27FC236}">
                            <a16:creationId xmlns:a16="http://schemas.microsoft.com/office/drawing/2014/main" id="{00000000-0008-0000-0000-00000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A2628" id="Text Box 2536" o:spid="_x0000_s1026" type="#_x0000_t202" style="position:absolute;margin-left:0;margin-top:0;width:6pt;height:2.25pt;z-index:25204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8896" behindDoc="0" locked="0" layoutInCell="1" allowOverlap="1" wp14:anchorId="41382A7B" wp14:editId="16E72ACB">
                      <wp:simplePos x="0" y="0"/>
                      <wp:positionH relativeFrom="column">
                        <wp:posOffset>0</wp:posOffset>
                      </wp:positionH>
                      <wp:positionV relativeFrom="paragraph">
                        <wp:posOffset>0</wp:posOffset>
                      </wp:positionV>
                      <wp:extent cx="76200" cy="28575"/>
                      <wp:effectExtent l="19050" t="19050" r="19050" b="28575"/>
                      <wp:wrapNone/>
                      <wp:docPr id="8971" name="Text Box 2535">
                        <a:extLst xmlns:a="http://schemas.openxmlformats.org/drawingml/2006/main">
                          <a:ext uri="{FF2B5EF4-FFF2-40B4-BE49-F238E27FC236}">
                            <a16:creationId xmlns:a16="http://schemas.microsoft.com/office/drawing/2014/main" id="{00000000-0008-0000-0000-00000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0DC75" id="Text Box 2535" o:spid="_x0000_s1026" type="#_x0000_t202" style="position:absolute;margin-left:0;margin-top:0;width:6pt;height:2.25pt;z-index:2520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49920" behindDoc="0" locked="0" layoutInCell="1" allowOverlap="1" wp14:anchorId="22C283A2" wp14:editId="3D615B87">
                      <wp:simplePos x="0" y="0"/>
                      <wp:positionH relativeFrom="column">
                        <wp:posOffset>0</wp:posOffset>
                      </wp:positionH>
                      <wp:positionV relativeFrom="paragraph">
                        <wp:posOffset>0</wp:posOffset>
                      </wp:positionV>
                      <wp:extent cx="76200" cy="28575"/>
                      <wp:effectExtent l="19050" t="19050" r="19050" b="28575"/>
                      <wp:wrapNone/>
                      <wp:docPr id="8972" name="Text Box 2534">
                        <a:extLst xmlns:a="http://schemas.openxmlformats.org/drawingml/2006/main">
                          <a:ext uri="{FF2B5EF4-FFF2-40B4-BE49-F238E27FC236}">
                            <a16:creationId xmlns:a16="http://schemas.microsoft.com/office/drawing/2014/main" id="{00000000-0008-0000-0000-00000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7ED9B" id="Text Box 2534" o:spid="_x0000_s1026" type="#_x0000_t202" style="position:absolute;margin-left:0;margin-top:0;width:6pt;height:2.25pt;z-index:25204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0944" behindDoc="0" locked="0" layoutInCell="1" allowOverlap="1" wp14:anchorId="1B409441" wp14:editId="5B012335">
                      <wp:simplePos x="0" y="0"/>
                      <wp:positionH relativeFrom="column">
                        <wp:posOffset>0</wp:posOffset>
                      </wp:positionH>
                      <wp:positionV relativeFrom="paragraph">
                        <wp:posOffset>0</wp:posOffset>
                      </wp:positionV>
                      <wp:extent cx="76200" cy="28575"/>
                      <wp:effectExtent l="19050" t="19050" r="19050" b="28575"/>
                      <wp:wrapNone/>
                      <wp:docPr id="8973" name="Text Box 2533">
                        <a:extLst xmlns:a="http://schemas.openxmlformats.org/drawingml/2006/main">
                          <a:ext uri="{FF2B5EF4-FFF2-40B4-BE49-F238E27FC236}">
                            <a16:creationId xmlns:a16="http://schemas.microsoft.com/office/drawing/2014/main" id="{00000000-0008-0000-0000-00000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156FF" id="Text Box 2533" o:spid="_x0000_s1026" type="#_x0000_t202" style="position:absolute;margin-left:0;margin-top:0;width:6pt;height:2.25pt;z-index:2520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1968" behindDoc="0" locked="0" layoutInCell="1" allowOverlap="1" wp14:anchorId="17843026" wp14:editId="55B087F0">
                      <wp:simplePos x="0" y="0"/>
                      <wp:positionH relativeFrom="column">
                        <wp:posOffset>0</wp:posOffset>
                      </wp:positionH>
                      <wp:positionV relativeFrom="paragraph">
                        <wp:posOffset>0</wp:posOffset>
                      </wp:positionV>
                      <wp:extent cx="76200" cy="28575"/>
                      <wp:effectExtent l="19050" t="19050" r="19050" b="28575"/>
                      <wp:wrapNone/>
                      <wp:docPr id="8974" name="Text Box 2532">
                        <a:extLst xmlns:a="http://schemas.openxmlformats.org/drawingml/2006/main">
                          <a:ext uri="{FF2B5EF4-FFF2-40B4-BE49-F238E27FC236}">
                            <a16:creationId xmlns:a16="http://schemas.microsoft.com/office/drawing/2014/main" id="{00000000-0008-0000-0000-00000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19DE0" id="Text Box 2532" o:spid="_x0000_s1026" type="#_x0000_t202" style="position:absolute;margin-left:0;margin-top:0;width:6pt;height:2.25pt;z-index:2520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2992" behindDoc="0" locked="0" layoutInCell="1" allowOverlap="1" wp14:anchorId="4537CD90" wp14:editId="705BDA4D">
                      <wp:simplePos x="0" y="0"/>
                      <wp:positionH relativeFrom="column">
                        <wp:posOffset>0</wp:posOffset>
                      </wp:positionH>
                      <wp:positionV relativeFrom="paragraph">
                        <wp:posOffset>0</wp:posOffset>
                      </wp:positionV>
                      <wp:extent cx="76200" cy="28575"/>
                      <wp:effectExtent l="19050" t="19050" r="19050" b="28575"/>
                      <wp:wrapNone/>
                      <wp:docPr id="8975" name="Text Box 2531">
                        <a:extLst xmlns:a="http://schemas.openxmlformats.org/drawingml/2006/main">
                          <a:ext uri="{FF2B5EF4-FFF2-40B4-BE49-F238E27FC236}">
                            <a16:creationId xmlns:a16="http://schemas.microsoft.com/office/drawing/2014/main" id="{00000000-0008-0000-0000-00000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7B575" id="Text Box 2531" o:spid="_x0000_s1026" type="#_x0000_t202" style="position:absolute;margin-left:0;margin-top:0;width:6pt;height:2.25pt;z-index:2520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4016" behindDoc="0" locked="0" layoutInCell="1" allowOverlap="1" wp14:anchorId="08D5EA27" wp14:editId="0ED2AD31">
                      <wp:simplePos x="0" y="0"/>
                      <wp:positionH relativeFrom="column">
                        <wp:posOffset>0</wp:posOffset>
                      </wp:positionH>
                      <wp:positionV relativeFrom="paragraph">
                        <wp:posOffset>0</wp:posOffset>
                      </wp:positionV>
                      <wp:extent cx="76200" cy="28575"/>
                      <wp:effectExtent l="19050" t="19050" r="19050" b="28575"/>
                      <wp:wrapNone/>
                      <wp:docPr id="8976" name="Text Box 2530">
                        <a:extLst xmlns:a="http://schemas.openxmlformats.org/drawingml/2006/main">
                          <a:ext uri="{FF2B5EF4-FFF2-40B4-BE49-F238E27FC236}">
                            <a16:creationId xmlns:a16="http://schemas.microsoft.com/office/drawing/2014/main" id="{00000000-0008-0000-0000-00001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BC568" id="Text Box 2530" o:spid="_x0000_s1026" type="#_x0000_t202" style="position:absolute;margin-left:0;margin-top:0;width:6pt;height:2.25pt;z-index:2520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5040" behindDoc="0" locked="0" layoutInCell="1" allowOverlap="1" wp14:anchorId="11848FAC" wp14:editId="434AF5F6">
                      <wp:simplePos x="0" y="0"/>
                      <wp:positionH relativeFrom="column">
                        <wp:posOffset>0</wp:posOffset>
                      </wp:positionH>
                      <wp:positionV relativeFrom="paragraph">
                        <wp:posOffset>0</wp:posOffset>
                      </wp:positionV>
                      <wp:extent cx="76200" cy="28575"/>
                      <wp:effectExtent l="19050" t="19050" r="19050" b="28575"/>
                      <wp:wrapNone/>
                      <wp:docPr id="8977" name="Text Box 2529">
                        <a:extLst xmlns:a="http://schemas.openxmlformats.org/drawingml/2006/main">
                          <a:ext uri="{FF2B5EF4-FFF2-40B4-BE49-F238E27FC236}">
                            <a16:creationId xmlns:a16="http://schemas.microsoft.com/office/drawing/2014/main" id="{00000000-0008-0000-0000-00001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2995C" id="Text Box 2529" o:spid="_x0000_s1026" type="#_x0000_t202" style="position:absolute;margin-left:0;margin-top:0;width:6pt;height:2.25pt;z-index:2520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6064" behindDoc="0" locked="0" layoutInCell="1" allowOverlap="1" wp14:anchorId="25886120" wp14:editId="2DCAAAF2">
                      <wp:simplePos x="0" y="0"/>
                      <wp:positionH relativeFrom="column">
                        <wp:posOffset>0</wp:posOffset>
                      </wp:positionH>
                      <wp:positionV relativeFrom="paragraph">
                        <wp:posOffset>0</wp:posOffset>
                      </wp:positionV>
                      <wp:extent cx="76200" cy="28575"/>
                      <wp:effectExtent l="19050" t="19050" r="19050" b="28575"/>
                      <wp:wrapNone/>
                      <wp:docPr id="8978" name="Text Box 2528">
                        <a:extLst xmlns:a="http://schemas.openxmlformats.org/drawingml/2006/main">
                          <a:ext uri="{FF2B5EF4-FFF2-40B4-BE49-F238E27FC236}">
                            <a16:creationId xmlns:a16="http://schemas.microsoft.com/office/drawing/2014/main" id="{00000000-0008-0000-0000-00001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53A84" id="Text Box 2528" o:spid="_x0000_s1026" type="#_x0000_t202" style="position:absolute;margin-left:0;margin-top:0;width:6pt;height:2.25pt;z-index:2520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7088" behindDoc="0" locked="0" layoutInCell="1" allowOverlap="1" wp14:anchorId="7C02BF78" wp14:editId="530CD1D1">
                      <wp:simplePos x="0" y="0"/>
                      <wp:positionH relativeFrom="column">
                        <wp:posOffset>0</wp:posOffset>
                      </wp:positionH>
                      <wp:positionV relativeFrom="paragraph">
                        <wp:posOffset>0</wp:posOffset>
                      </wp:positionV>
                      <wp:extent cx="76200" cy="28575"/>
                      <wp:effectExtent l="19050" t="19050" r="19050" b="28575"/>
                      <wp:wrapNone/>
                      <wp:docPr id="8979" name="Text Box 2527">
                        <a:extLst xmlns:a="http://schemas.openxmlformats.org/drawingml/2006/main">
                          <a:ext uri="{FF2B5EF4-FFF2-40B4-BE49-F238E27FC236}">
                            <a16:creationId xmlns:a16="http://schemas.microsoft.com/office/drawing/2014/main" id="{00000000-0008-0000-0000-00001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E51FE" id="Text Box 2527" o:spid="_x0000_s1026" type="#_x0000_t202" style="position:absolute;margin-left:0;margin-top:0;width:6pt;height:2.25pt;z-index:2520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8112" behindDoc="0" locked="0" layoutInCell="1" allowOverlap="1" wp14:anchorId="10785D4D" wp14:editId="2DDA18D7">
                      <wp:simplePos x="0" y="0"/>
                      <wp:positionH relativeFrom="column">
                        <wp:posOffset>0</wp:posOffset>
                      </wp:positionH>
                      <wp:positionV relativeFrom="paragraph">
                        <wp:posOffset>0</wp:posOffset>
                      </wp:positionV>
                      <wp:extent cx="76200" cy="28575"/>
                      <wp:effectExtent l="19050" t="19050" r="19050" b="28575"/>
                      <wp:wrapNone/>
                      <wp:docPr id="8980" name="Text Box 2526">
                        <a:extLst xmlns:a="http://schemas.openxmlformats.org/drawingml/2006/main">
                          <a:ext uri="{FF2B5EF4-FFF2-40B4-BE49-F238E27FC236}">
                            <a16:creationId xmlns:a16="http://schemas.microsoft.com/office/drawing/2014/main" id="{00000000-0008-0000-0000-00001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21E8B" id="Text Box 2526" o:spid="_x0000_s1026" type="#_x0000_t202" style="position:absolute;margin-left:0;margin-top:0;width:6pt;height:2.25pt;z-index:2520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59136" behindDoc="0" locked="0" layoutInCell="1" allowOverlap="1" wp14:anchorId="74A00C71" wp14:editId="22F7C8BF">
                      <wp:simplePos x="0" y="0"/>
                      <wp:positionH relativeFrom="column">
                        <wp:posOffset>0</wp:posOffset>
                      </wp:positionH>
                      <wp:positionV relativeFrom="paragraph">
                        <wp:posOffset>0</wp:posOffset>
                      </wp:positionV>
                      <wp:extent cx="76200" cy="28575"/>
                      <wp:effectExtent l="19050" t="19050" r="19050" b="28575"/>
                      <wp:wrapNone/>
                      <wp:docPr id="8981" name="Text Box 2525">
                        <a:extLst xmlns:a="http://schemas.openxmlformats.org/drawingml/2006/main">
                          <a:ext uri="{FF2B5EF4-FFF2-40B4-BE49-F238E27FC236}">
                            <a16:creationId xmlns:a16="http://schemas.microsoft.com/office/drawing/2014/main" id="{00000000-0008-0000-0000-00001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10C11" id="Text Box 2525" o:spid="_x0000_s1026" type="#_x0000_t202" style="position:absolute;margin-left:0;margin-top:0;width:6pt;height:2.25pt;z-index:2520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0160" behindDoc="0" locked="0" layoutInCell="1" allowOverlap="1" wp14:anchorId="3B0A311B" wp14:editId="16DD1CA8">
                      <wp:simplePos x="0" y="0"/>
                      <wp:positionH relativeFrom="column">
                        <wp:posOffset>0</wp:posOffset>
                      </wp:positionH>
                      <wp:positionV relativeFrom="paragraph">
                        <wp:posOffset>0</wp:posOffset>
                      </wp:positionV>
                      <wp:extent cx="76200" cy="28575"/>
                      <wp:effectExtent l="19050" t="19050" r="19050" b="28575"/>
                      <wp:wrapNone/>
                      <wp:docPr id="8982" name="Text Box 2524">
                        <a:extLst xmlns:a="http://schemas.openxmlformats.org/drawingml/2006/main">
                          <a:ext uri="{FF2B5EF4-FFF2-40B4-BE49-F238E27FC236}">
                            <a16:creationId xmlns:a16="http://schemas.microsoft.com/office/drawing/2014/main" id="{00000000-0008-0000-0000-00001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FB15A" id="Text Box 2524" o:spid="_x0000_s1026" type="#_x0000_t202" style="position:absolute;margin-left:0;margin-top:0;width:6pt;height:2.25pt;z-index:2520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1184" behindDoc="0" locked="0" layoutInCell="1" allowOverlap="1" wp14:anchorId="110A9B93" wp14:editId="3BA127A2">
                      <wp:simplePos x="0" y="0"/>
                      <wp:positionH relativeFrom="column">
                        <wp:posOffset>0</wp:posOffset>
                      </wp:positionH>
                      <wp:positionV relativeFrom="paragraph">
                        <wp:posOffset>0</wp:posOffset>
                      </wp:positionV>
                      <wp:extent cx="76200" cy="28575"/>
                      <wp:effectExtent l="19050" t="19050" r="19050" b="28575"/>
                      <wp:wrapNone/>
                      <wp:docPr id="8983" name="Text Box 2523">
                        <a:extLst xmlns:a="http://schemas.openxmlformats.org/drawingml/2006/main">
                          <a:ext uri="{FF2B5EF4-FFF2-40B4-BE49-F238E27FC236}">
                            <a16:creationId xmlns:a16="http://schemas.microsoft.com/office/drawing/2014/main" id="{00000000-0008-0000-0000-00001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31401" id="Text Box 2523" o:spid="_x0000_s1026" type="#_x0000_t202" style="position:absolute;margin-left:0;margin-top:0;width:6pt;height:2.25pt;z-index:2520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2208" behindDoc="0" locked="0" layoutInCell="1" allowOverlap="1" wp14:anchorId="5EFF03CF" wp14:editId="307A3A15">
                      <wp:simplePos x="0" y="0"/>
                      <wp:positionH relativeFrom="column">
                        <wp:posOffset>0</wp:posOffset>
                      </wp:positionH>
                      <wp:positionV relativeFrom="paragraph">
                        <wp:posOffset>0</wp:posOffset>
                      </wp:positionV>
                      <wp:extent cx="76200" cy="28575"/>
                      <wp:effectExtent l="19050" t="19050" r="19050" b="28575"/>
                      <wp:wrapNone/>
                      <wp:docPr id="8984" name="Text Box 2522">
                        <a:extLst xmlns:a="http://schemas.openxmlformats.org/drawingml/2006/main">
                          <a:ext uri="{FF2B5EF4-FFF2-40B4-BE49-F238E27FC236}">
                            <a16:creationId xmlns:a16="http://schemas.microsoft.com/office/drawing/2014/main" id="{00000000-0008-0000-0000-00001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F76EA" id="Text Box 2522" o:spid="_x0000_s1026" type="#_x0000_t202" style="position:absolute;margin-left:0;margin-top:0;width:6pt;height:2.25pt;z-index:2520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3232" behindDoc="0" locked="0" layoutInCell="1" allowOverlap="1" wp14:anchorId="7841F8E2" wp14:editId="5C13155D">
                      <wp:simplePos x="0" y="0"/>
                      <wp:positionH relativeFrom="column">
                        <wp:posOffset>0</wp:posOffset>
                      </wp:positionH>
                      <wp:positionV relativeFrom="paragraph">
                        <wp:posOffset>0</wp:posOffset>
                      </wp:positionV>
                      <wp:extent cx="76200" cy="28575"/>
                      <wp:effectExtent l="19050" t="19050" r="19050" b="28575"/>
                      <wp:wrapNone/>
                      <wp:docPr id="8985" name="Text Box 2521">
                        <a:extLst xmlns:a="http://schemas.openxmlformats.org/drawingml/2006/main">
                          <a:ext uri="{FF2B5EF4-FFF2-40B4-BE49-F238E27FC236}">
                            <a16:creationId xmlns:a16="http://schemas.microsoft.com/office/drawing/2014/main" id="{00000000-0008-0000-0000-00001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7EC2E" id="Text Box 2521" o:spid="_x0000_s1026" type="#_x0000_t202" style="position:absolute;margin-left:0;margin-top:0;width:6pt;height:2.25pt;z-index:2520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4256" behindDoc="0" locked="0" layoutInCell="1" allowOverlap="1" wp14:anchorId="15F5EA65" wp14:editId="6327738A">
                      <wp:simplePos x="0" y="0"/>
                      <wp:positionH relativeFrom="column">
                        <wp:posOffset>0</wp:posOffset>
                      </wp:positionH>
                      <wp:positionV relativeFrom="paragraph">
                        <wp:posOffset>0</wp:posOffset>
                      </wp:positionV>
                      <wp:extent cx="76200" cy="28575"/>
                      <wp:effectExtent l="19050" t="19050" r="19050" b="28575"/>
                      <wp:wrapNone/>
                      <wp:docPr id="8986" name="Text Box 2520">
                        <a:extLst xmlns:a="http://schemas.openxmlformats.org/drawingml/2006/main">
                          <a:ext uri="{FF2B5EF4-FFF2-40B4-BE49-F238E27FC236}">
                            <a16:creationId xmlns:a16="http://schemas.microsoft.com/office/drawing/2014/main" id="{00000000-0008-0000-0000-00001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75FE8B" id="Text Box 2520" o:spid="_x0000_s1026" type="#_x0000_t202" style="position:absolute;margin-left:0;margin-top:0;width:6pt;height:2.25pt;z-index:25206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5280" behindDoc="0" locked="0" layoutInCell="1" allowOverlap="1" wp14:anchorId="162DD493" wp14:editId="7B885E67">
                      <wp:simplePos x="0" y="0"/>
                      <wp:positionH relativeFrom="column">
                        <wp:posOffset>0</wp:posOffset>
                      </wp:positionH>
                      <wp:positionV relativeFrom="paragraph">
                        <wp:posOffset>0</wp:posOffset>
                      </wp:positionV>
                      <wp:extent cx="76200" cy="28575"/>
                      <wp:effectExtent l="19050" t="19050" r="19050" b="28575"/>
                      <wp:wrapNone/>
                      <wp:docPr id="8987" name="Text Box 2519">
                        <a:extLst xmlns:a="http://schemas.openxmlformats.org/drawingml/2006/main">
                          <a:ext uri="{FF2B5EF4-FFF2-40B4-BE49-F238E27FC236}">
                            <a16:creationId xmlns:a16="http://schemas.microsoft.com/office/drawing/2014/main" id="{00000000-0008-0000-0000-00001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BBF99" id="Text Box 2519" o:spid="_x0000_s1026" type="#_x0000_t202" style="position:absolute;margin-left:0;margin-top:0;width:6pt;height:2.25pt;z-index:2520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6304" behindDoc="0" locked="0" layoutInCell="1" allowOverlap="1" wp14:anchorId="7740C17F" wp14:editId="399A9D7D">
                      <wp:simplePos x="0" y="0"/>
                      <wp:positionH relativeFrom="column">
                        <wp:posOffset>0</wp:posOffset>
                      </wp:positionH>
                      <wp:positionV relativeFrom="paragraph">
                        <wp:posOffset>0</wp:posOffset>
                      </wp:positionV>
                      <wp:extent cx="76200" cy="28575"/>
                      <wp:effectExtent l="19050" t="19050" r="19050" b="28575"/>
                      <wp:wrapNone/>
                      <wp:docPr id="8988" name="Text Box 2518">
                        <a:extLst xmlns:a="http://schemas.openxmlformats.org/drawingml/2006/main">
                          <a:ext uri="{FF2B5EF4-FFF2-40B4-BE49-F238E27FC236}">
                            <a16:creationId xmlns:a16="http://schemas.microsoft.com/office/drawing/2014/main" id="{00000000-0008-0000-0000-00001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4D159A" id="Text Box 2518" o:spid="_x0000_s1026" type="#_x0000_t202" style="position:absolute;margin-left:0;margin-top:0;width:6pt;height:2.25pt;z-index:2520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7328" behindDoc="0" locked="0" layoutInCell="1" allowOverlap="1" wp14:anchorId="0A4C2AE3" wp14:editId="7B9898DA">
                      <wp:simplePos x="0" y="0"/>
                      <wp:positionH relativeFrom="column">
                        <wp:posOffset>0</wp:posOffset>
                      </wp:positionH>
                      <wp:positionV relativeFrom="paragraph">
                        <wp:posOffset>0</wp:posOffset>
                      </wp:positionV>
                      <wp:extent cx="76200" cy="28575"/>
                      <wp:effectExtent l="19050" t="19050" r="19050" b="28575"/>
                      <wp:wrapNone/>
                      <wp:docPr id="8989" name="Text Box 2517">
                        <a:extLst xmlns:a="http://schemas.openxmlformats.org/drawingml/2006/main">
                          <a:ext uri="{FF2B5EF4-FFF2-40B4-BE49-F238E27FC236}">
                            <a16:creationId xmlns:a16="http://schemas.microsoft.com/office/drawing/2014/main" id="{00000000-0008-0000-0000-00001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88334" id="Text Box 2517" o:spid="_x0000_s1026" type="#_x0000_t202" style="position:absolute;margin-left:0;margin-top:0;width:6pt;height:2.25pt;z-index:2520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8352" behindDoc="0" locked="0" layoutInCell="1" allowOverlap="1" wp14:anchorId="271602C9" wp14:editId="282CD83C">
                      <wp:simplePos x="0" y="0"/>
                      <wp:positionH relativeFrom="column">
                        <wp:posOffset>0</wp:posOffset>
                      </wp:positionH>
                      <wp:positionV relativeFrom="paragraph">
                        <wp:posOffset>0</wp:posOffset>
                      </wp:positionV>
                      <wp:extent cx="76200" cy="28575"/>
                      <wp:effectExtent l="19050" t="19050" r="19050" b="28575"/>
                      <wp:wrapNone/>
                      <wp:docPr id="8990" name="Text Box 2516">
                        <a:extLst xmlns:a="http://schemas.openxmlformats.org/drawingml/2006/main">
                          <a:ext uri="{FF2B5EF4-FFF2-40B4-BE49-F238E27FC236}">
                            <a16:creationId xmlns:a16="http://schemas.microsoft.com/office/drawing/2014/main" id="{00000000-0008-0000-0000-00001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BAC64" id="Text Box 2516" o:spid="_x0000_s1026" type="#_x0000_t202" style="position:absolute;margin-left:0;margin-top:0;width:6pt;height:2.25pt;z-index:2520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69376" behindDoc="0" locked="0" layoutInCell="1" allowOverlap="1" wp14:anchorId="127594F7" wp14:editId="5B704525">
                      <wp:simplePos x="0" y="0"/>
                      <wp:positionH relativeFrom="column">
                        <wp:posOffset>0</wp:posOffset>
                      </wp:positionH>
                      <wp:positionV relativeFrom="paragraph">
                        <wp:posOffset>0</wp:posOffset>
                      </wp:positionV>
                      <wp:extent cx="76200" cy="28575"/>
                      <wp:effectExtent l="19050" t="19050" r="19050" b="28575"/>
                      <wp:wrapNone/>
                      <wp:docPr id="8991" name="Text Box 2515">
                        <a:extLst xmlns:a="http://schemas.openxmlformats.org/drawingml/2006/main">
                          <a:ext uri="{FF2B5EF4-FFF2-40B4-BE49-F238E27FC236}">
                            <a16:creationId xmlns:a16="http://schemas.microsoft.com/office/drawing/2014/main" id="{00000000-0008-0000-0000-00001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93099E" id="Text Box 2515" o:spid="_x0000_s1026" type="#_x0000_t202" style="position:absolute;margin-left:0;margin-top:0;width:6pt;height:2.25pt;z-index:2520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0400" behindDoc="0" locked="0" layoutInCell="1" allowOverlap="1" wp14:anchorId="43E08732" wp14:editId="7D1983FD">
                      <wp:simplePos x="0" y="0"/>
                      <wp:positionH relativeFrom="column">
                        <wp:posOffset>0</wp:posOffset>
                      </wp:positionH>
                      <wp:positionV relativeFrom="paragraph">
                        <wp:posOffset>0</wp:posOffset>
                      </wp:positionV>
                      <wp:extent cx="76200" cy="28575"/>
                      <wp:effectExtent l="19050" t="19050" r="19050" b="28575"/>
                      <wp:wrapNone/>
                      <wp:docPr id="8992" name="Text Box 2514">
                        <a:extLst xmlns:a="http://schemas.openxmlformats.org/drawingml/2006/main">
                          <a:ext uri="{FF2B5EF4-FFF2-40B4-BE49-F238E27FC236}">
                            <a16:creationId xmlns:a16="http://schemas.microsoft.com/office/drawing/2014/main" id="{00000000-0008-0000-0000-00002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CF873" id="Text Box 2514" o:spid="_x0000_s1026" type="#_x0000_t202" style="position:absolute;margin-left:0;margin-top:0;width:6pt;height:2.25pt;z-index:2520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1424" behindDoc="0" locked="0" layoutInCell="1" allowOverlap="1" wp14:anchorId="17AF5D3D" wp14:editId="56E98229">
                      <wp:simplePos x="0" y="0"/>
                      <wp:positionH relativeFrom="column">
                        <wp:posOffset>0</wp:posOffset>
                      </wp:positionH>
                      <wp:positionV relativeFrom="paragraph">
                        <wp:posOffset>0</wp:posOffset>
                      </wp:positionV>
                      <wp:extent cx="76200" cy="28575"/>
                      <wp:effectExtent l="19050" t="19050" r="19050" b="28575"/>
                      <wp:wrapNone/>
                      <wp:docPr id="8993" name="Text Box 2513">
                        <a:extLst xmlns:a="http://schemas.openxmlformats.org/drawingml/2006/main">
                          <a:ext uri="{FF2B5EF4-FFF2-40B4-BE49-F238E27FC236}">
                            <a16:creationId xmlns:a16="http://schemas.microsoft.com/office/drawing/2014/main" id="{00000000-0008-0000-0000-00002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3B1CA" id="Text Box 2513" o:spid="_x0000_s1026" type="#_x0000_t202" style="position:absolute;margin-left:0;margin-top:0;width:6pt;height:2.25pt;z-index:2520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2448" behindDoc="0" locked="0" layoutInCell="1" allowOverlap="1" wp14:anchorId="3D9898FE" wp14:editId="57334578">
                      <wp:simplePos x="0" y="0"/>
                      <wp:positionH relativeFrom="column">
                        <wp:posOffset>0</wp:posOffset>
                      </wp:positionH>
                      <wp:positionV relativeFrom="paragraph">
                        <wp:posOffset>0</wp:posOffset>
                      </wp:positionV>
                      <wp:extent cx="76200" cy="28575"/>
                      <wp:effectExtent l="19050" t="19050" r="19050" b="28575"/>
                      <wp:wrapNone/>
                      <wp:docPr id="8994" name="Text Box 2512">
                        <a:extLst xmlns:a="http://schemas.openxmlformats.org/drawingml/2006/main">
                          <a:ext uri="{FF2B5EF4-FFF2-40B4-BE49-F238E27FC236}">
                            <a16:creationId xmlns:a16="http://schemas.microsoft.com/office/drawing/2014/main" id="{00000000-0008-0000-0000-00002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3FC35" id="Text Box 2512" o:spid="_x0000_s1026" type="#_x0000_t202" style="position:absolute;margin-left:0;margin-top:0;width:6pt;height:2.25pt;z-index:2520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3472" behindDoc="0" locked="0" layoutInCell="1" allowOverlap="1" wp14:anchorId="22322C14" wp14:editId="64FCFFFB">
                      <wp:simplePos x="0" y="0"/>
                      <wp:positionH relativeFrom="column">
                        <wp:posOffset>0</wp:posOffset>
                      </wp:positionH>
                      <wp:positionV relativeFrom="paragraph">
                        <wp:posOffset>0</wp:posOffset>
                      </wp:positionV>
                      <wp:extent cx="76200" cy="28575"/>
                      <wp:effectExtent l="19050" t="19050" r="19050" b="28575"/>
                      <wp:wrapNone/>
                      <wp:docPr id="8995" name="Text Box 2511">
                        <a:extLst xmlns:a="http://schemas.openxmlformats.org/drawingml/2006/main">
                          <a:ext uri="{FF2B5EF4-FFF2-40B4-BE49-F238E27FC236}">
                            <a16:creationId xmlns:a16="http://schemas.microsoft.com/office/drawing/2014/main" id="{00000000-0008-0000-0000-00002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293FA" id="Text Box 2511" o:spid="_x0000_s1026" type="#_x0000_t202" style="position:absolute;margin-left:0;margin-top:0;width:6pt;height:2.25pt;z-index:2520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4496" behindDoc="0" locked="0" layoutInCell="1" allowOverlap="1" wp14:anchorId="79D1D301" wp14:editId="58F535E5">
                      <wp:simplePos x="0" y="0"/>
                      <wp:positionH relativeFrom="column">
                        <wp:posOffset>0</wp:posOffset>
                      </wp:positionH>
                      <wp:positionV relativeFrom="paragraph">
                        <wp:posOffset>0</wp:posOffset>
                      </wp:positionV>
                      <wp:extent cx="76200" cy="28575"/>
                      <wp:effectExtent l="19050" t="19050" r="19050" b="28575"/>
                      <wp:wrapNone/>
                      <wp:docPr id="8996" name="Text Box 2510">
                        <a:extLst xmlns:a="http://schemas.openxmlformats.org/drawingml/2006/main">
                          <a:ext uri="{FF2B5EF4-FFF2-40B4-BE49-F238E27FC236}">
                            <a16:creationId xmlns:a16="http://schemas.microsoft.com/office/drawing/2014/main" id="{00000000-0008-0000-0000-00002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9A110" id="Text Box 2510" o:spid="_x0000_s1026" type="#_x0000_t202" style="position:absolute;margin-left:0;margin-top:0;width:6pt;height:2.25pt;z-index:2520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5520" behindDoc="0" locked="0" layoutInCell="1" allowOverlap="1" wp14:anchorId="0198C21B" wp14:editId="522179BE">
                      <wp:simplePos x="0" y="0"/>
                      <wp:positionH relativeFrom="column">
                        <wp:posOffset>0</wp:posOffset>
                      </wp:positionH>
                      <wp:positionV relativeFrom="paragraph">
                        <wp:posOffset>0</wp:posOffset>
                      </wp:positionV>
                      <wp:extent cx="76200" cy="28575"/>
                      <wp:effectExtent l="19050" t="19050" r="19050" b="28575"/>
                      <wp:wrapNone/>
                      <wp:docPr id="8997" name="Text Box 2509">
                        <a:extLst xmlns:a="http://schemas.openxmlformats.org/drawingml/2006/main">
                          <a:ext uri="{FF2B5EF4-FFF2-40B4-BE49-F238E27FC236}">
                            <a16:creationId xmlns:a16="http://schemas.microsoft.com/office/drawing/2014/main" id="{00000000-0008-0000-0000-00002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BDCD97" id="Text Box 2509" o:spid="_x0000_s1026" type="#_x0000_t202" style="position:absolute;margin-left:0;margin-top:0;width:6pt;height:2.25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6544" behindDoc="0" locked="0" layoutInCell="1" allowOverlap="1" wp14:anchorId="5C5B3948" wp14:editId="694848E9">
                      <wp:simplePos x="0" y="0"/>
                      <wp:positionH relativeFrom="column">
                        <wp:posOffset>0</wp:posOffset>
                      </wp:positionH>
                      <wp:positionV relativeFrom="paragraph">
                        <wp:posOffset>0</wp:posOffset>
                      </wp:positionV>
                      <wp:extent cx="76200" cy="28575"/>
                      <wp:effectExtent l="19050" t="19050" r="19050" b="28575"/>
                      <wp:wrapNone/>
                      <wp:docPr id="8998" name="Text Box 2508">
                        <a:extLst xmlns:a="http://schemas.openxmlformats.org/drawingml/2006/main">
                          <a:ext uri="{FF2B5EF4-FFF2-40B4-BE49-F238E27FC236}">
                            <a16:creationId xmlns:a16="http://schemas.microsoft.com/office/drawing/2014/main" id="{00000000-0008-0000-0000-00002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BB6566" id="Text Box 2508" o:spid="_x0000_s1026" type="#_x0000_t202" style="position:absolute;margin-left:0;margin-top:0;width:6pt;height:2.25pt;z-index:2520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7568" behindDoc="0" locked="0" layoutInCell="1" allowOverlap="1" wp14:anchorId="32B17732" wp14:editId="1521F926">
                      <wp:simplePos x="0" y="0"/>
                      <wp:positionH relativeFrom="column">
                        <wp:posOffset>0</wp:posOffset>
                      </wp:positionH>
                      <wp:positionV relativeFrom="paragraph">
                        <wp:posOffset>0</wp:posOffset>
                      </wp:positionV>
                      <wp:extent cx="76200" cy="28575"/>
                      <wp:effectExtent l="19050" t="19050" r="19050" b="28575"/>
                      <wp:wrapNone/>
                      <wp:docPr id="8999" name="Text Box 2507">
                        <a:extLst xmlns:a="http://schemas.openxmlformats.org/drawingml/2006/main">
                          <a:ext uri="{FF2B5EF4-FFF2-40B4-BE49-F238E27FC236}">
                            <a16:creationId xmlns:a16="http://schemas.microsoft.com/office/drawing/2014/main" id="{00000000-0008-0000-0000-00002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3F783" id="Text Box 2507" o:spid="_x0000_s1026" type="#_x0000_t202" style="position:absolute;margin-left:0;margin-top:0;width:6pt;height:2.25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8592" behindDoc="0" locked="0" layoutInCell="1" allowOverlap="1" wp14:anchorId="5D3677A7" wp14:editId="535FECDD">
                      <wp:simplePos x="0" y="0"/>
                      <wp:positionH relativeFrom="column">
                        <wp:posOffset>0</wp:posOffset>
                      </wp:positionH>
                      <wp:positionV relativeFrom="paragraph">
                        <wp:posOffset>0</wp:posOffset>
                      </wp:positionV>
                      <wp:extent cx="76200" cy="28575"/>
                      <wp:effectExtent l="19050" t="19050" r="19050" b="28575"/>
                      <wp:wrapNone/>
                      <wp:docPr id="9000" name="Text Box 2506">
                        <a:extLst xmlns:a="http://schemas.openxmlformats.org/drawingml/2006/main">
                          <a:ext uri="{FF2B5EF4-FFF2-40B4-BE49-F238E27FC236}">
                            <a16:creationId xmlns:a16="http://schemas.microsoft.com/office/drawing/2014/main" id="{00000000-0008-0000-0000-00002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8C1D29" id="Text Box 2506" o:spid="_x0000_s1026" type="#_x0000_t202" style="position:absolute;margin-left:0;margin-top:0;width:6pt;height:2.25pt;z-index:2520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79616" behindDoc="0" locked="0" layoutInCell="1" allowOverlap="1" wp14:anchorId="0D992E3E" wp14:editId="220EADC2">
                      <wp:simplePos x="0" y="0"/>
                      <wp:positionH relativeFrom="column">
                        <wp:posOffset>0</wp:posOffset>
                      </wp:positionH>
                      <wp:positionV relativeFrom="paragraph">
                        <wp:posOffset>0</wp:posOffset>
                      </wp:positionV>
                      <wp:extent cx="76200" cy="28575"/>
                      <wp:effectExtent l="19050" t="19050" r="19050" b="28575"/>
                      <wp:wrapNone/>
                      <wp:docPr id="9001" name="Text Box 2505">
                        <a:extLst xmlns:a="http://schemas.openxmlformats.org/drawingml/2006/main">
                          <a:ext uri="{FF2B5EF4-FFF2-40B4-BE49-F238E27FC236}">
                            <a16:creationId xmlns:a16="http://schemas.microsoft.com/office/drawing/2014/main" id="{00000000-0008-0000-0000-00002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BEE44" id="Text Box 2505" o:spid="_x0000_s1026" type="#_x0000_t202" style="position:absolute;margin-left:0;margin-top:0;width:6pt;height:2.25pt;z-index:2520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0640" behindDoc="0" locked="0" layoutInCell="1" allowOverlap="1" wp14:anchorId="488FBB91" wp14:editId="282CAC4B">
                      <wp:simplePos x="0" y="0"/>
                      <wp:positionH relativeFrom="column">
                        <wp:posOffset>0</wp:posOffset>
                      </wp:positionH>
                      <wp:positionV relativeFrom="paragraph">
                        <wp:posOffset>0</wp:posOffset>
                      </wp:positionV>
                      <wp:extent cx="76200" cy="28575"/>
                      <wp:effectExtent l="19050" t="19050" r="19050" b="28575"/>
                      <wp:wrapNone/>
                      <wp:docPr id="9002" name="Text Box 2504">
                        <a:extLst xmlns:a="http://schemas.openxmlformats.org/drawingml/2006/main">
                          <a:ext uri="{FF2B5EF4-FFF2-40B4-BE49-F238E27FC236}">
                            <a16:creationId xmlns:a16="http://schemas.microsoft.com/office/drawing/2014/main" id="{00000000-0008-0000-0000-00002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28478" id="Text Box 2504" o:spid="_x0000_s1026" type="#_x0000_t202" style="position:absolute;margin-left:0;margin-top:0;width:6pt;height:2.25pt;z-index:2520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1664" behindDoc="0" locked="0" layoutInCell="1" allowOverlap="1" wp14:anchorId="4D1B889C" wp14:editId="54DA714B">
                      <wp:simplePos x="0" y="0"/>
                      <wp:positionH relativeFrom="column">
                        <wp:posOffset>0</wp:posOffset>
                      </wp:positionH>
                      <wp:positionV relativeFrom="paragraph">
                        <wp:posOffset>0</wp:posOffset>
                      </wp:positionV>
                      <wp:extent cx="76200" cy="28575"/>
                      <wp:effectExtent l="19050" t="19050" r="19050" b="28575"/>
                      <wp:wrapNone/>
                      <wp:docPr id="9003" name="Text Box 2503">
                        <a:extLst xmlns:a="http://schemas.openxmlformats.org/drawingml/2006/main">
                          <a:ext uri="{FF2B5EF4-FFF2-40B4-BE49-F238E27FC236}">
                            <a16:creationId xmlns:a16="http://schemas.microsoft.com/office/drawing/2014/main" id="{00000000-0008-0000-0000-00002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6727D" id="Text Box 2503" o:spid="_x0000_s1026" type="#_x0000_t202" style="position:absolute;margin-left:0;margin-top:0;width:6pt;height:2.25pt;z-index:2520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2688" behindDoc="0" locked="0" layoutInCell="1" allowOverlap="1" wp14:anchorId="3454A7D5" wp14:editId="5B391EFD">
                      <wp:simplePos x="0" y="0"/>
                      <wp:positionH relativeFrom="column">
                        <wp:posOffset>0</wp:posOffset>
                      </wp:positionH>
                      <wp:positionV relativeFrom="paragraph">
                        <wp:posOffset>0</wp:posOffset>
                      </wp:positionV>
                      <wp:extent cx="76200" cy="28575"/>
                      <wp:effectExtent l="19050" t="19050" r="19050" b="28575"/>
                      <wp:wrapNone/>
                      <wp:docPr id="9004" name="Text Box 2502">
                        <a:extLst xmlns:a="http://schemas.openxmlformats.org/drawingml/2006/main">
                          <a:ext uri="{FF2B5EF4-FFF2-40B4-BE49-F238E27FC236}">
                            <a16:creationId xmlns:a16="http://schemas.microsoft.com/office/drawing/2014/main" id="{00000000-0008-0000-0000-00002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A003D" id="Text Box 2502" o:spid="_x0000_s1026" type="#_x0000_t202" style="position:absolute;margin-left:0;margin-top:0;width:6pt;height:2.25pt;z-index:25208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3712" behindDoc="0" locked="0" layoutInCell="1" allowOverlap="1" wp14:anchorId="2EB76415" wp14:editId="3966BA75">
                      <wp:simplePos x="0" y="0"/>
                      <wp:positionH relativeFrom="column">
                        <wp:posOffset>0</wp:posOffset>
                      </wp:positionH>
                      <wp:positionV relativeFrom="paragraph">
                        <wp:posOffset>0</wp:posOffset>
                      </wp:positionV>
                      <wp:extent cx="76200" cy="28575"/>
                      <wp:effectExtent l="19050" t="19050" r="19050" b="28575"/>
                      <wp:wrapNone/>
                      <wp:docPr id="9005" name="Text Box 2501">
                        <a:extLst xmlns:a="http://schemas.openxmlformats.org/drawingml/2006/main">
                          <a:ext uri="{FF2B5EF4-FFF2-40B4-BE49-F238E27FC236}">
                            <a16:creationId xmlns:a16="http://schemas.microsoft.com/office/drawing/2014/main" id="{00000000-0008-0000-0000-00002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DE003D" id="Text Box 2501" o:spid="_x0000_s1026" type="#_x0000_t202" style="position:absolute;margin-left:0;margin-top:0;width:6pt;height:2.25pt;z-index:2520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4736" behindDoc="0" locked="0" layoutInCell="1" allowOverlap="1" wp14:anchorId="4C873AF7" wp14:editId="350BFF95">
                      <wp:simplePos x="0" y="0"/>
                      <wp:positionH relativeFrom="column">
                        <wp:posOffset>0</wp:posOffset>
                      </wp:positionH>
                      <wp:positionV relativeFrom="paragraph">
                        <wp:posOffset>0</wp:posOffset>
                      </wp:positionV>
                      <wp:extent cx="76200" cy="28575"/>
                      <wp:effectExtent l="19050" t="19050" r="19050" b="28575"/>
                      <wp:wrapNone/>
                      <wp:docPr id="9006" name="Text Box 2500">
                        <a:extLst xmlns:a="http://schemas.openxmlformats.org/drawingml/2006/main">
                          <a:ext uri="{FF2B5EF4-FFF2-40B4-BE49-F238E27FC236}">
                            <a16:creationId xmlns:a16="http://schemas.microsoft.com/office/drawing/2014/main" id="{00000000-0008-0000-0000-00002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D0AA0" id="Text Box 2500" o:spid="_x0000_s1026" type="#_x0000_t202" style="position:absolute;margin-left:0;margin-top:0;width:6pt;height:2.25pt;z-index:2520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5760" behindDoc="0" locked="0" layoutInCell="1" allowOverlap="1" wp14:anchorId="7AEDFE8D" wp14:editId="2858D23E">
                      <wp:simplePos x="0" y="0"/>
                      <wp:positionH relativeFrom="column">
                        <wp:posOffset>0</wp:posOffset>
                      </wp:positionH>
                      <wp:positionV relativeFrom="paragraph">
                        <wp:posOffset>0</wp:posOffset>
                      </wp:positionV>
                      <wp:extent cx="76200" cy="28575"/>
                      <wp:effectExtent l="19050" t="19050" r="19050" b="28575"/>
                      <wp:wrapNone/>
                      <wp:docPr id="9007" name="Text Box 2499">
                        <a:extLst xmlns:a="http://schemas.openxmlformats.org/drawingml/2006/main">
                          <a:ext uri="{FF2B5EF4-FFF2-40B4-BE49-F238E27FC236}">
                            <a16:creationId xmlns:a16="http://schemas.microsoft.com/office/drawing/2014/main" id="{00000000-0008-0000-0000-00002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2883B" id="Text Box 2499" o:spid="_x0000_s1026" type="#_x0000_t202" style="position:absolute;margin-left:0;margin-top:0;width:6pt;height:2.25pt;z-index:2520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6784" behindDoc="0" locked="0" layoutInCell="1" allowOverlap="1" wp14:anchorId="174B6BD9" wp14:editId="72866990">
                      <wp:simplePos x="0" y="0"/>
                      <wp:positionH relativeFrom="column">
                        <wp:posOffset>0</wp:posOffset>
                      </wp:positionH>
                      <wp:positionV relativeFrom="paragraph">
                        <wp:posOffset>0</wp:posOffset>
                      </wp:positionV>
                      <wp:extent cx="76200" cy="28575"/>
                      <wp:effectExtent l="19050" t="19050" r="19050" b="28575"/>
                      <wp:wrapNone/>
                      <wp:docPr id="9008" name="Text Box 2498">
                        <a:extLst xmlns:a="http://schemas.openxmlformats.org/drawingml/2006/main">
                          <a:ext uri="{FF2B5EF4-FFF2-40B4-BE49-F238E27FC236}">
                            <a16:creationId xmlns:a16="http://schemas.microsoft.com/office/drawing/2014/main" id="{00000000-0008-0000-0000-00003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8F433" id="Text Box 2498" o:spid="_x0000_s1026" type="#_x0000_t202" style="position:absolute;margin-left:0;margin-top:0;width:6pt;height:2.25pt;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7808" behindDoc="0" locked="0" layoutInCell="1" allowOverlap="1" wp14:anchorId="43752ACA" wp14:editId="298CBFBC">
                      <wp:simplePos x="0" y="0"/>
                      <wp:positionH relativeFrom="column">
                        <wp:posOffset>0</wp:posOffset>
                      </wp:positionH>
                      <wp:positionV relativeFrom="paragraph">
                        <wp:posOffset>0</wp:posOffset>
                      </wp:positionV>
                      <wp:extent cx="76200" cy="28575"/>
                      <wp:effectExtent l="19050" t="19050" r="19050" b="28575"/>
                      <wp:wrapNone/>
                      <wp:docPr id="9009" name="Text Box 2497">
                        <a:extLst xmlns:a="http://schemas.openxmlformats.org/drawingml/2006/main">
                          <a:ext uri="{FF2B5EF4-FFF2-40B4-BE49-F238E27FC236}">
                            <a16:creationId xmlns:a16="http://schemas.microsoft.com/office/drawing/2014/main" id="{00000000-0008-0000-0000-00003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E4707" id="Text Box 2497" o:spid="_x0000_s1026" type="#_x0000_t202" style="position:absolute;margin-left:0;margin-top:0;width:6pt;height:2.25pt;z-index:2520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8832" behindDoc="0" locked="0" layoutInCell="1" allowOverlap="1" wp14:anchorId="00F761C0" wp14:editId="17A4640B">
                      <wp:simplePos x="0" y="0"/>
                      <wp:positionH relativeFrom="column">
                        <wp:posOffset>0</wp:posOffset>
                      </wp:positionH>
                      <wp:positionV relativeFrom="paragraph">
                        <wp:posOffset>0</wp:posOffset>
                      </wp:positionV>
                      <wp:extent cx="76200" cy="28575"/>
                      <wp:effectExtent l="19050" t="19050" r="19050" b="28575"/>
                      <wp:wrapNone/>
                      <wp:docPr id="9010" name="Text Box 2496">
                        <a:extLst xmlns:a="http://schemas.openxmlformats.org/drawingml/2006/main">
                          <a:ext uri="{FF2B5EF4-FFF2-40B4-BE49-F238E27FC236}">
                            <a16:creationId xmlns:a16="http://schemas.microsoft.com/office/drawing/2014/main" id="{00000000-0008-0000-0000-00003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6FB1C" id="Text Box 2496" o:spid="_x0000_s1026" type="#_x0000_t202" style="position:absolute;margin-left:0;margin-top:0;width:6pt;height:2.25pt;z-index:2520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89856" behindDoc="0" locked="0" layoutInCell="1" allowOverlap="1" wp14:anchorId="2D6DB87A" wp14:editId="189EBE2F">
                      <wp:simplePos x="0" y="0"/>
                      <wp:positionH relativeFrom="column">
                        <wp:posOffset>0</wp:posOffset>
                      </wp:positionH>
                      <wp:positionV relativeFrom="paragraph">
                        <wp:posOffset>0</wp:posOffset>
                      </wp:positionV>
                      <wp:extent cx="76200" cy="28575"/>
                      <wp:effectExtent l="19050" t="19050" r="19050" b="28575"/>
                      <wp:wrapNone/>
                      <wp:docPr id="9011" name="Text Box 2495">
                        <a:extLst xmlns:a="http://schemas.openxmlformats.org/drawingml/2006/main">
                          <a:ext uri="{FF2B5EF4-FFF2-40B4-BE49-F238E27FC236}">
                            <a16:creationId xmlns:a16="http://schemas.microsoft.com/office/drawing/2014/main" id="{00000000-0008-0000-0000-00003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0883F" id="Text Box 2495" o:spid="_x0000_s1026" type="#_x0000_t202" style="position:absolute;margin-left:0;margin-top:0;width:6pt;height:2.25pt;z-index:2520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0880" behindDoc="0" locked="0" layoutInCell="1" allowOverlap="1" wp14:anchorId="654ADCDD" wp14:editId="1CF2CFCB">
                      <wp:simplePos x="0" y="0"/>
                      <wp:positionH relativeFrom="column">
                        <wp:posOffset>0</wp:posOffset>
                      </wp:positionH>
                      <wp:positionV relativeFrom="paragraph">
                        <wp:posOffset>0</wp:posOffset>
                      </wp:positionV>
                      <wp:extent cx="76200" cy="28575"/>
                      <wp:effectExtent l="19050" t="19050" r="19050" b="28575"/>
                      <wp:wrapNone/>
                      <wp:docPr id="9012" name="Text Box 2494">
                        <a:extLst xmlns:a="http://schemas.openxmlformats.org/drawingml/2006/main">
                          <a:ext uri="{FF2B5EF4-FFF2-40B4-BE49-F238E27FC236}">
                            <a16:creationId xmlns:a16="http://schemas.microsoft.com/office/drawing/2014/main" id="{00000000-0008-0000-0000-00003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DEDCE" id="Text Box 2494" o:spid="_x0000_s1026" type="#_x0000_t202" style="position:absolute;margin-left:0;margin-top:0;width:6pt;height:2.25pt;z-index:2520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1904" behindDoc="0" locked="0" layoutInCell="1" allowOverlap="1" wp14:anchorId="0407E6A3" wp14:editId="2A1A537F">
                      <wp:simplePos x="0" y="0"/>
                      <wp:positionH relativeFrom="column">
                        <wp:posOffset>0</wp:posOffset>
                      </wp:positionH>
                      <wp:positionV relativeFrom="paragraph">
                        <wp:posOffset>0</wp:posOffset>
                      </wp:positionV>
                      <wp:extent cx="76200" cy="28575"/>
                      <wp:effectExtent l="19050" t="19050" r="19050" b="28575"/>
                      <wp:wrapNone/>
                      <wp:docPr id="9013" name="Text Box 2493">
                        <a:extLst xmlns:a="http://schemas.openxmlformats.org/drawingml/2006/main">
                          <a:ext uri="{FF2B5EF4-FFF2-40B4-BE49-F238E27FC236}">
                            <a16:creationId xmlns:a16="http://schemas.microsoft.com/office/drawing/2014/main" id="{00000000-0008-0000-0000-00003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D36F8A" id="Text Box 2493" o:spid="_x0000_s1026" type="#_x0000_t202" style="position:absolute;margin-left:0;margin-top:0;width:6pt;height:2.25pt;z-index:2520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2928" behindDoc="0" locked="0" layoutInCell="1" allowOverlap="1" wp14:anchorId="3E27BD01" wp14:editId="4F02042E">
                      <wp:simplePos x="0" y="0"/>
                      <wp:positionH relativeFrom="column">
                        <wp:posOffset>0</wp:posOffset>
                      </wp:positionH>
                      <wp:positionV relativeFrom="paragraph">
                        <wp:posOffset>0</wp:posOffset>
                      </wp:positionV>
                      <wp:extent cx="76200" cy="28575"/>
                      <wp:effectExtent l="19050" t="19050" r="19050" b="28575"/>
                      <wp:wrapNone/>
                      <wp:docPr id="9014" name="Text Box 2492">
                        <a:extLst xmlns:a="http://schemas.openxmlformats.org/drawingml/2006/main">
                          <a:ext uri="{FF2B5EF4-FFF2-40B4-BE49-F238E27FC236}">
                            <a16:creationId xmlns:a16="http://schemas.microsoft.com/office/drawing/2014/main" id="{00000000-0008-0000-0000-00003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A6D29" id="Text Box 2492" o:spid="_x0000_s1026" type="#_x0000_t202" style="position:absolute;margin-left:0;margin-top:0;width:6pt;height:2.25pt;z-index:2520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3952" behindDoc="0" locked="0" layoutInCell="1" allowOverlap="1" wp14:anchorId="158A9546" wp14:editId="1B6738C6">
                      <wp:simplePos x="0" y="0"/>
                      <wp:positionH relativeFrom="column">
                        <wp:posOffset>0</wp:posOffset>
                      </wp:positionH>
                      <wp:positionV relativeFrom="paragraph">
                        <wp:posOffset>0</wp:posOffset>
                      </wp:positionV>
                      <wp:extent cx="76200" cy="28575"/>
                      <wp:effectExtent l="19050" t="19050" r="19050" b="28575"/>
                      <wp:wrapNone/>
                      <wp:docPr id="9015" name="Text Box 2491">
                        <a:extLst xmlns:a="http://schemas.openxmlformats.org/drawingml/2006/main">
                          <a:ext uri="{FF2B5EF4-FFF2-40B4-BE49-F238E27FC236}">
                            <a16:creationId xmlns:a16="http://schemas.microsoft.com/office/drawing/2014/main" id="{00000000-0008-0000-0000-00003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F2CE97" id="Text Box 2491" o:spid="_x0000_s1026" type="#_x0000_t202" style="position:absolute;margin-left:0;margin-top:0;width:6pt;height:2.25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4976" behindDoc="0" locked="0" layoutInCell="1" allowOverlap="1" wp14:anchorId="008D63F8" wp14:editId="61F9B229">
                      <wp:simplePos x="0" y="0"/>
                      <wp:positionH relativeFrom="column">
                        <wp:posOffset>0</wp:posOffset>
                      </wp:positionH>
                      <wp:positionV relativeFrom="paragraph">
                        <wp:posOffset>0</wp:posOffset>
                      </wp:positionV>
                      <wp:extent cx="76200" cy="28575"/>
                      <wp:effectExtent l="19050" t="19050" r="19050" b="28575"/>
                      <wp:wrapNone/>
                      <wp:docPr id="9016" name="Text Box 2490">
                        <a:extLst xmlns:a="http://schemas.openxmlformats.org/drawingml/2006/main">
                          <a:ext uri="{FF2B5EF4-FFF2-40B4-BE49-F238E27FC236}">
                            <a16:creationId xmlns:a16="http://schemas.microsoft.com/office/drawing/2014/main" id="{00000000-0008-0000-0000-00003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FC01A" id="Text Box 2490" o:spid="_x0000_s1026" type="#_x0000_t202" style="position:absolute;margin-left:0;margin-top:0;width:6pt;height:2.25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6000" behindDoc="0" locked="0" layoutInCell="1" allowOverlap="1" wp14:anchorId="4B40C3C9" wp14:editId="4334AB82">
                      <wp:simplePos x="0" y="0"/>
                      <wp:positionH relativeFrom="column">
                        <wp:posOffset>0</wp:posOffset>
                      </wp:positionH>
                      <wp:positionV relativeFrom="paragraph">
                        <wp:posOffset>0</wp:posOffset>
                      </wp:positionV>
                      <wp:extent cx="76200" cy="28575"/>
                      <wp:effectExtent l="19050" t="19050" r="19050" b="28575"/>
                      <wp:wrapNone/>
                      <wp:docPr id="9017" name="Text Box 2489">
                        <a:extLst xmlns:a="http://schemas.openxmlformats.org/drawingml/2006/main">
                          <a:ext uri="{FF2B5EF4-FFF2-40B4-BE49-F238E27FC236}">
                            <a16:creationId xmlns:a16="http://schemas.microsoft.com/office/drawing/2014/main" id="{00000000-0008-0000-0000-00003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125AC2" id="Text Box 2489" o:spid="_x0000_s1026" type="#_x0000_t202" style="position:absolute;margin-left:0;margin-top:0;width:6pt;height:2.25pt;z-index:2520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7024" behindDoc="0" locked="0" layoutInCell="1" allowOverlap="1" wp14:anchorId="0EA3D3AF" wp14:editId="56A4612F">
                      <wp:simplePos x="0" y="0"/>
                      <wp:positionH relativeFrom="column">
                        <wp:posOffset>0</wp:posOffset>
                      </wp:positionH>
                      <wp:positionV relativeFrom="paragraph">
                        <wp:posOffset>0</wp:posOffset>
                      </wp:positionV>
                      <wp:extent cx="76200" cy="28575"/>
                      <wp:effectExtent l="19050" t="19050" r="19050" b="28575"/>
                      <wp:wrapNone/>
                      <wp:docPr id="9018" name="Text Box 2488">
                        <a:extLst xmlns:a="http://schemas.openxmlformats.org/drawingml/2006/main">
                          <a:ext uri="{FF2B5EF4-FFF2-40B4-BE49-F238E27FC236}">
                            <a16:creationId xmlns:a16="http://schemas.microsoft.com/office/drawing/2014/main" id="{00000000-0008-0000-0000-00003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09A2BC" id="Text Box 2488" o:spid="_x0000_s1026" type="#_x0000_t202" style="position:absolute;margin-left:0;margin-top:0;width:6pt;height:2.25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8048" behindDoc="0" locked="0" layoutInCell="1" allowOverlap="1" wp14:anchorId="3DFCA176" wp14:editId="7B31226F">
                      <wp:simplePos x="0" y="0"/>
                      <wp:positionH relativeFrom="column">
                        <wp:posOffset>0</wp:posOffset>
                      </wp:positionH>
                      <wp:positionV relativeFrom="paragraph">
                        <wp:posOffset>0</wp:posOffset>
                      </wp:positionV>
                      <wp:extent cx="76200" cy="28575"/>
                      <wp:effectExtent l="19050" t="19050" r="19050" b="28575"/>
                      <wp:wrapNone/>
                      <wp:docPr id="9019" name="Text Box 2487">
                        <a:extLst xmlns:a="http://schemas.openxmlformats.org/drawingml/2006/main">
                          <a:ext uri="{FF2B5EF4-FFF2-40B4-BE49-F238E27FC236}">
                            <a16:creationId xmlns:a16="http://schemas.microsoft.com/office/drawing/2014/main" id="{00000000-0008-0000-0000-00003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36806" id="Text Box 2487" o:spid="_x0000_s1026" type="#_x0000_t202" style="position:absolute;margin-left:0;margin-top:0;width:6pt;height:2.25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099072" behindDoc="0" locked="0" layoutInCell="1" allowOverlap="1" wp14:anchorId="1FCB113F" wp14:editId="2702FEC7">
                      <wp:simplePos x="0" y="0"/>
                      <wp:positionH relativeFrom="column">
                        <wp:posOffset>0</wp:posOffset>
                      </wp:positionH>
                      <wp:positionV relativeFrom="paragraph">
                        <wp:posOffset>0</wp:posOffset>
                      </wp:positionV>
                      <wp:extent cx="76200" cy="28575"/>
                      <wp:effectExtent l="19050" t="19050" r="19050" b="28575"/>
                      <wp:wrapNone/>
                      <wp:docPr id="9020" name="Text Box 2486">
                        <a:extLst xmlns:a="http://schemas.openxmlformats.org/drawingml/2006/main">
                          <a:ext uri="{FF2B5EF4-FFF2-40B4-BE49-F238E27FC236}">
                            <a16:creationId xmlns:a16="http://schemas.microsoft.com/office/drawing/2014/main" id="{00000000-0008-0000-0000-00003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00FAB" id="Text Box 2486" o:spid="_x0000_s1026" type="#_x0000_t202" style="position:absolute;margin-left:0;margin-top:0;width:6pt;height:2.25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0096" behindDoc="0" locked="0" layoutInCell="1" allowOverlap="1" wp14:anchorId="4C616E82" wp14:editId="38F4D4E9">
                      <wp:simplePos x="0" y="0"/>
                      <wp:positionH relativeFrom="column">
                        <wp:posOffset>0</wp:posOffset>
                      </wp:positionH>
                      <wp:positionV relativeFrom="paragraph">
                        <wp:posOffset>0</wp:posOffset>
                      </wp:positionV>
                      <wp:extent cx="76200" cy="28575"/>
                      <wp:effectExtent l="19050" t="19050" r="19050" b="28575"/>
                      <wp:wrapNone/>
                      <wp:docPr id="9021" name="Text Box 2485">
                        <a:extLst xmlns:a="http://schemas.openxmlformats.org/drawingml/2006/main">
                          <a:ext uri="{FF2B5EF4-FFF2-40B4-BE49-F238E27FC236}">
                            <a16:creationId xmlns:a16="http://schemas.microsoft.com/office/drawing/2014/main" id="{00000000-0008-0000-0000-00003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02E7B4" id="Text Box 2485" o:spid="_x0000_s1026" type="#_x0000_t202" style="position:absolute;margin-left:0;margin-top:0;width:6pt;height:2.25pt;z-index:2521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1120" behindDoc="0" locked="0" layoutInCell="1" allowOverlap="1" wp14:anchorId="50D95C26" wp14:editId="2398C676">
                      <wp:simplePos x="0" y="0"/>
                      <wp:positionH relativeFrom="column">
                        <wp:posOffset>0</wp:posOffset>
                      </wp:positionH>
                      <wp:positionV relativeFrom="paragraph">
                        <wp:posOffset>0</wp:posOffset>
                      </wp:positionV>
                      <wp:extent cx="76200" cy="28575"/>
                      <wp:effectExtent l="19050" t="19050" r="19050" b="28575"/>
                      <wp:wrapNone/>
                      <wp:docPr id="9022" name="Text Box 2484">
                        <a:extLst xmlns:a="http://schemas.openxmlformats.org/drawingml/2006/main">
                          <a:ext uri="{FF2B5EF4-FFF2-40B4-BE49-F238E27FC236}">
                            <a16:creationId xmlns:a16="http://schemas.microsoft.com/office/drawing/2014/main" id="{00000000-0008-0000-0000-00003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8545D" id="Text Box 2484" o:spid="_x0000_s1026" type="#_x0000_t202" style="position:absolute;margin-left:0;margin-top:0;width:6pt;height:2.25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2144" behindDoc="0" locked="0" layoutInCell="1" allowOverlap="1" wp14:anchorId="3DB0FF5D" wp14:editId="37027236">
                      <wp:simplePos x="0" y="0"/>
                      <wp:positionH relativeFrom="column">
                        <wp:posOffset>0</wp:posOffset>
                      </wp:positionH>
                      <wp:positionV relativeFrom="paragraph">
                        <wp:posOffset>0</wp:posOffset>
                      </wp:positionV>
                      <wp:extent cx="76200" cy="28575"/>
                      <wp:effectExtent l="19050" t="19050" r="19050" b="28575"/>
                      <wp:wrapNone/>
                      <wp:docPr id="9023" name="Text Box 2483">
                        <a:extLst xmlns:a="http://schemas.openxmlformats.org/drawingml/2006/main">
                          <a:ext uri="{FF2B5EF4-FFF2-40B4-BE49-F238E27FC236}">
                            <a16:creationId xmlns:a16="http://schemas.microsoft.com/office/drawing/2014/main" id="{00000000-0008-0000-0000-00003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0387A" id="Text Box 2483" o:spid="_x0000_s1026" type="#_x0000_t202" style="position:absolute;margin-left:0;margin-top:0;width:6pt;height:2.25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3168" behindDoc="0" locked="0" layoutInCell="1" allowOverlap="1" wp14:anchorId="4A41594B" wp14:editId="73E4572F">
                      <wp:simplePos x="0" y="0"/>
                      <wp:positionH relativeFrom="column">
                        <wp:posOffset>0</wp:posOffset>
                      </wp:positionH>
                      <wp:positionV relativeFrom="paragraph">
                        <wp:posOffset>0</wp:posOffset>
                      </wp:positionV>
                      <wp:extent cx="76200" cy="28575"/>
                      <wp:effectExtent l="19050" t="19050" r="19050" b="28575"/>
                      <wp:wrapNone/>
                      <wp:docPr id="9024" name="Text Box 2482">
                        <a:extLst xmlns:a="http://schemas.openxmlformats.org/drawingml/2006/main">
                          <a:ext uri="{FF2B5EF4-FFF2-40B4-BE49-F238E27FC236}">
                            <a16:creationId xmlns:a16="http://schemas.microsoft.com/office/drawing/2014/main" id="{00000000-0008-0000-0000-00004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A3506" id="Text Box 2482" o:spid="_x0000_s1026" type="#_x0000_t202" style="position:absolute;margin-left:0;margin-top:0;width:6pt;height:2.25pt;z-index:2521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4192" behindDoc="0" locked="0" layoutInCell="1" allowOverlap="1" wp14:anchorId="480B692A" wp14:editId="19F1908D">
                      <wp:simplePos x="0" y="0"/>
                      <wp:positionH relativeFrom="column">
                        <wp:posOffset>0</wp:posOffset>
                      </wp:positionH>
                      <wp:positionV relativeFrom="paragraph">
                        <wp:posOffset>0</wp:posOffset>
                      </wp:positionV>
                      <wp:extent cx="76200" cy="28575"/>
                      <wp:effectExtent l="19050" t="19050" r="19050" b="28575"/>
                      <wp:wrapNone/>
                      <wp:docPr id="9025" name="Text Box 2481">
                        <a:extLst xmlns:a="http://schemas.openxmlformats.org/drawingml/2006/main">
                          <a:ext uri="{FF2B5EF4-FFF2-40B4-BE49-F238E27FC236}">
                            <a16:creationId xmlns:a16="http://schemas.microsoft.com/office/drawing/2014/main" id="{00000000-0008-0000-0000-00004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334A5" id="Text Box 2481" o:spid="_x0000_s1026" type="#_x0000_t202" style="position:absolute;margin-left:0;margin-top:0;width:6pt;height:2.25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5216" behindDoc="0" locked="0" layoutInCell="1" allowOverlap="1" wp14:anchorId="78CE3EB4" wp14:editId="6343290B">
                      <wp:simplePos x="0" y="0"/>
                      <wp:positionH relativeFrom="column">
                        <wp:posOffset>0</wp:posOffset>
                      </wp:positionH>
                      <wp:positionV relativeFrom="paragraph">
                        <wp:posOffset>0</wp:posOffset>
                      </wp:positionV>
                      <wp:extent cx="76200" cy="28575"/>
                      <wp:effectExtent l="19050" t="19050" r="19050" b="28575"/>
                      <wp:wrapNone/>
                      <wp:docPr id="9026" name="Text Box 2480">
                        <a:extLst xmlns:a="http://schemas.openxmlformats.org/drawingml/2006/main">
                          <a:ext uri="{FF2B5EF4-FFF2-40B4-BE49-F238E27FC236}">
                            <a16:creationId xmlns:a16="http://schemas.microsoft.com/office/drawing/2014/main" id="{00000000-0008-0000-0000-00004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2A9B99" id="Text Box 2480" o:spid="_x0000_s1026" type="#_x0000_t202" style="position:absolute;margin-left:0;margin-top:0;width:6pt;height:2.25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6240" behindDoc="0" locked="0" layoutInCell="1" allowOverlap="1" wp14:anchorId="1B48866A" wp14:editId="228A7133">
                      <wp:simplePos x="0" y="0"/>
                      <wp:positionH relativeFrom="column">
                        <wp:posOffset>0</wp:posOffset>
                      </wp:positionH>
                      <wp:positionV relativeFrom="paragraph">
                        <wp:posOffset>0</wp:posOffset>
                      </wp:positionV>
                      <wp:extent cx="76200" cy="28575"/>
                      <wp:effectExtent l="19050" t="19050" r="19050" b="28575"/>
                      <wp:wrapNone/>
                      <wp:docPr id="9027" name="Text Box 2479">
                        <a:extLst xmlns:a="http://schemas.openxmlformats.org/drawingml/2006/main">
                          <a:ext uri="{FF2B5EF4-FFF2-40B4-BE49-F238E27FC236}">
                            <a16:creationId xmlns:a16="http://schemas.microsoft.com/office/drawing/2014/main" id="{00000000-0008-0000-0000-00004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185DDA" id="Text Box 2479" o:spid="_x0000_s1026" type="#_x0000_t202" style="position:absolute;margin-left:0;margin-top:0;width:6pt;height:2.25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7264" behindDoc="0" locked="0" layoutInCell="1" allowOverlap="1" wp14:anchorId="48595046" wp14:editId="34258214">
                      <wp:simplePos x="0" y="0"/>
                      <wp:positionH relativeFrom="column">
                        <wp:posOffset>0</wp:posOffset>
                      </wp:positionH>
                      <wp:positionV relativeFrom="paragraph">
                        <wp:posOffset>0</wp:posOffset>
                      </wp:positionV>
                      <wp:extent cx="76200" cy="28575"/>
                      <wp:effectExtent l="19050" t="19050" r="19050" b="28575"/>
                      <wp:wrapNone/>
                      <wp:docPr id="9028" name="Text Box 2478">
                        <a:extLst xmlns:a="http://schemas.openxmlformats.org/drawingml/2006/main">
                          <a:ext uri="{FF2B5EF4-FFF2-40B4-BE49-F238E27FC236}">
                            <a16:creationId xmlns:a16="http://schemas.microsoft.com/office/drawing/2014/main" id="{00000000-0008-0000-0000-00004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51065" id="Text Box 2478" o:spid="_x0000_s1026" type="#_x0000_t202" style="position:absolute;margin-left:0;margin-top:0;width:6pt;height:2.25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8288" behindDoc="0" locked="0" layoutInCell="1" allowOverlap="1" wp14:anchorId="25695703" wp14:editId="1DFBF6DC">
                      <wp:simplePos x="0" y="0"/>
                      <wp:positionH relativeFrom="column">
                        <wp:posOffset>0</wp:posOffset>
                      </wp:positionH>
                      <wp:positionV relativeFrom="paragraph">
                        <wp:posOffset>0</wp:posOffset>
                      </wp:positionV>
                      <wp:extent cx="76200" cy="28575"/>
                      <wp:effectExtent l="19050" t="19050" r="19050" b="28575"/>
                      <wp:wrapNone/>
                      <wp:docPr id="9029" name="Text Box 2477">
                        <a:extLst xmlns:a="http://schemas.openxmlformats.org/drawingml/2006/main">
                          <a:ext uri="{FF2B5EF4-FFF2-40B4-BE49-F238E27FC236}">
                            <a16:creationId xmlns:a16="http://schemas.microsoft.com/office/drawing/2014/main" id="{00000000-0008-0000-0000-00004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DB3B9" id="Text Box 2477" o:spid="_x0000_s1026" type="#_x0000_t202" style="position:absolute;margin-left:0;margin-top:0;width:6pt;height:2.25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09312" behindDoc="0" locked="0" layoutInCell="1" allowOverlap="1" wp14:anchorId="553BCFCD" wp14:editId="663A153C">
                      <wp:simplePos x="0" y="0"/>
                      <wp:positionH relativeFrom="column">
                        <wp:posOffset>0</wp:posOffset>
                      </wp:positionH>
                      <wp:positionV relativeFrom="paragraph">
                        <wp:posOffset>0</wp:posOffset>
                      </wp:positionV>
                      <wp:extent cx="76200" cy="28575"/>
                      <wp:effectExtent l="19050" t="19050" r="19050" b="28575"/>
                      <wp:wrapNone/>
                      <wp:docPr id="9030" name="Text Box 2476">
                        <a:extLst xmlns:a="http://schemas.openxmlformats.org/drawingml/2006/main">
                          <a:ext uri="{FF2B5EF4-FFF2-40B4-BE49-F238E27FC236}">
                            <a16:creationId xmlns:a16="http://schemas.microsoft.com/office/drawing/2014/main" id="{00000000-0008-0000-0000-00004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7494F" id="Text Box 2476" o:spid="_x0000_s1026" type="#_x0000_t202" style="position:absolute;margin-left:0;margin-top:0;width:6pt;height:2.25pt;z-index:2521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0336" behindDoc="0" locked="0" layoutInCell="1" allowOverlap="1" wp14:anchorId="729FD0C6" wp14:editId="5D4D8B4B">
                      <wp:simplePos x="0" y="0"/>
                      <wp:positionH relativeFrom="column">
                        <wp:posOffset>0</wp:posOffset>
                      </wp:positionH>
                      <wp:positionV relativeFrom="paragraph">
                        <wp:posOffset>0</wp:posOffset>
                      </wp:positionV>
                      <wp:extent cx="76200" cy="28575"/>
                      <wp:effectExtent l="19050" t="19050" r="19050" b="28575"/>
                      <wp:wrapNone/>
                      <wp:docPr id="9031" name="Text Box 2475">
                        <a:extLst xmlns:a="http://schemas.openxmlformats.org/drawingml/2006/main">
                          <a:ext uri="{FF2B5EF4-FFF2-40B4-BE49-F238E27FC236}">
                            <a16:creationId xmlns:a16="http://schemas.microsoft.com/office/drawing/2014/main" id="{00000000-0008-0000-0000-00004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6029B7" id="Text Box 2475" o:spid="_x0000_s1026" type="#_x0000_t202" style="position:absolute;margin-left:0;margin-top:0;width:6pt;height:2.25pt;z-index:2521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1360" behindDoc="0" locked="0" layoutInCell="1" allowOverlap="1" wp14:anchorId="78192BF2" wp14:editId="02E596B0">
                      <wp:simplePos x="0" y="0"/>
                      <wp:positionH relativeFrom="column">
                        <wp:posOffset>0</wp:posOffset>
                      </wp:positionH>
                      <wp:positionV relativeFrom="paragraph">
                        <wp:posOffset>0</wp:posOffset>
                      </wp:positionV>
                      <wp:extent cx="76200" cy="28575"/>
                      <wp:effectExtent l="19050" t="19050" r="19050" b="28575"/>
                      <wp:wrapNone/>
                      <wp:docPr id="9032" name="Text Box 2474">
                        <a:extLst xmlns:a="http://schemas.openxmlformats.org/drawingml/2006/main">
                          <a:ext uri="{FF2B5EF4-FFF2-40B4-BE49-F238E27FC236}">
                            <a16:creationId xmlns:a16="http://schemas.microsoft.com/office/drawing/2014/main" id="{00000000-0008-0000-0000-00004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72DDCD" id="Text Box 2474" o:spid="_x0000_s1026" type="#_x0000_t202" style="position:absolute;margin-left:0;margin-top:0;width:6pt;height:2.25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2384" behindDoc="0" locked="0" layoutInCell="1" allowOverlap="1" wp14:anchorId="78B7D208" wp14:editId="3CD29AA1">
                      <wp:simplePos x="0" y="0"/>
                      <wp:positionH relativeFrom="column">
                        <wp:posOffset>0</wp:posOffset>
                      </wp:positionH>
                      <wp:positionV relativeFrom="paragraph">
                        <wp:posOffset>0</wp:posOffset>
                      </wp:positionV>
                      <wp:extent cx="76200" cy="28575"/>
                      <wp:effectExtent l="19050" t="19050" r="19050" b="28575"/>
                      <wp:wrapNone/>
                      <wp:docPr id="9033" name="Text Box 2473">
                        <a:extLst xmlns:a="http://schemas.openxmlformats.org/drawingml/2006/main">
                          <a:ext uri="{FF2B5EF4-FFF2-40B4-BE49-F238E27FC236}">
                            <a16:creationId xmlns:a16="http://schemas.microsoft.com/office/drawing/2014/main" id="{00000000-0008-0000-0000-00004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74460" id="Text Box 2473" o:spid="_x0000_s1026" type="#_x0000_t202" style="position:absolute;margin-left:0;margin-top:0;width:6pt;height:2.25pt;z-index:2521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3408" behindDoc="0" locked="0" layoutInCell="1" allowOverlap="1" wp14:anchorId="3F016522" wp14:editId="7682F146">
                      <wp:simplePos x="0" y="0"/>
                      <wp:positionH relativeFrom="column">
                        <wp:posOffset>0</wp:posOffset>
                      </wp:positionH>
                      <wp:positionV relativeFrom="paragraph">
                        <wp:posOffset>0</wp:posOffset>
                      </wp:positionV>
                      <wp:extent cx="76200" cy="28575"/>
                      <wp:effectExtent l="19050" t="19050" r="19050" b="28575"/>
                      <wp:wrapNone/>
                      <wp:docPr id="9034" name="Text Box 2472">
                        <a:extLst xmlns:a="http://schemas.openxmlformats.org/drawingml/2006/main">
                          <a:ext uri="{FF2B5EF4-FFF2-40B4-BE49-F238E27FC236}">
                            <a16:creationId xmlns:a16="http://schemas.microsoft.com/office/drawing/2014/main" id="{00000000-0008-0000-0000-00004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B3980A" id="Text Box 2472" o:spid="_x0000_s1026" type="#_x0000_t202" style="position:absolute;margin-left:0;margin-top:0;width:6pt;height:2.25pt;z-index:25211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4432" behindDoc="0" locked="0" layoutInCell="1" allowOverlap="1" wp14:anchorId="3391964E" wp14:editId="186EF2A8">
                      <wp:simplePos x="0" y="0"/>
                      <wp:positionH relativeFrom="column">
                        <wp:posOffset>0</wp:posOffset>
                      </wp:positionH>
                      <wp:positionV relativeFrom="paragraph">
                        <wp:posOffset>0</wp:posOffset>
                      </wp:positionV>
                      <wp:extent cx="76200" cy="28575"/>
                      <wp:effectExtent l="19050" t="19050" r="19050" b="28575"/>
                      <wp:wrapNone/>
                      <wp:docPr id="9035" name="Text Box 2471">
                        <a:extLst xmlns:a="http://schemas.openxmlformats.org/drawingml/2006/main">
                          <a:ext uri="{FF2B5EF4-FFF2-40B4-BE49-F238E27FC236}">
                            <a16:creationId xmlns:a16="http://schemas.microsoft.com/office/drawing/2014/main" id="{00000000-0008-0000-0000-00004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2324E" id="Text Box 2471" o:spid="_x0000_s1026" type="#_x0000_t202" style="position:absolute;margin-left:0;margin-top:0;width:6pt;height:2.25pt;z-index:2521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5456" behindDoc="0" locked="0" layoutInCell="1" allowOverlap="1" wp14:anchorId="733FF6B7" wp14:editId="735FE3FB">
                      <wp:simplePos x="0" y="0"/>
                      <wp:positionH relativeFrom="column">
                        <wp:posOffset>0</wp:posOffset>
                      </wp:positionH>
                      <wp:positionV relativeFrom="paragraph">
                        <wp:posOffset>0</wp:posOffset>
                      </wp:positionV>
                      <wp:extent cx="76200" cy="28575"/>
                      <wp:effectExtent l="19050" t="19050" r="19050" b="28575"/>
                      <wp:wrapNone/>
                      <wp:docPr id="9036" name="Text Box 2470">
                        <a:extLst xmlns:a="http://schemas.openxmlformats.org/drawingml/2006/main">
                          <a:ext uri="{FF2B5EF4-FFF2-40B4-BE49-F238E27FC236}">
                            <a16:creationId xmlns:a16="http://schemas.microsoft.com/office/drawing/2014/main" id="{00000000-0008-0000-0000-00004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728F7" id="Text Box 2470" o:spid="_x0000_s1026" type="#_x0000_t202" style="position:absolute;margin-left:0;margin-top:0;width:6pt;height:2.25pt;z-index:2521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6480" behindDoc="0" locked="0" layoutInCell="1" allowOverlap="1" wp14:anchorId="77E8B626" wp14:editId="40BA02EE">
                      <wp:simplePos x="0" y="0"/>
                      <wp:positionH relativeFrom="column">
                        <wp:posOffset>0</wp:posOffset>
                      </wp:positionH>
                      <wp:positionV relativeFrom="paragraph">
                        <wp:posOffset>0</wp:posOffset>
                      </wp:positionV>
                      <wp:extent cx="76200" cy="28575"/>
                      <wp:effectExtent l="19050" t="19050" r="19050" b="28575"/>
                      <wp:wrapNone/>
                      <wp:docPr id="9037" name="Text Box 2469">
                        <a:extLst xmlns:a="http://schemas.openxmlformats.org/drawingml/2006/main">
                          <a:ext uri="{FF2B5EF4-FFF2-40B4-BE49-F238E27FC236}">
                            <a16:creationId xmlns:a16="http://schemas.microsoft.com/office/drawing/2014/main" id="{00000000-0008-0000-0000-00004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5DCEB" id="Text Box 2469" o:spid="_x0000_s1026" type="#_x0000_t202" style="position:absolute;margin-left:0;margin-top:0;width:6pt;height:2.25pt;z-index:25211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7504" behindDoc="0" locked="0" layoutInCell="1" allowOverlap="1" wp14:anchorId="35A0D0C2" wp14:editId="3B0F29EC">
                      <wp:simplePos x="0" y="0"/>
                      <wp:positionH relativeFrom="column">
                        <wp:posOffset>0</wp:posOffset>
                      </wp:positionH>
                      <wp:positionV relativeFrom="paragraph">
                        <wp:posOffset>0</wp:posOffset>
                      </wp:positionV>
                      <wp:extent cx="76200" cy="28575"/>
                      <wp:effectExtent l="19050" t="19050" r="19050" b="28575"/>
                      <wp:wrapNone/>
                      <wp:docPr id="9038" name="Text Box 2468">
                        <a:extLst xmlns:a="http://schemas.openxmlformats.org/drawingml/2006/main">
                          <a:ext uri="{FF2B5EF4-FFF2-40B4-BE49-F238E27FC236}">
                            <a16:creationId xmlns:a16="http://schemas.microsoft.com/office/drawing/2014/main" id="{00000000-0008-0000-0000-00004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2E9FB" id="Text Box 2468" o:spid="_x0000_s1026" type="#_x0000_t202" style="position:absolute;margin-left:0;margin-top:0;width:6pt;height:2.25pt;z-index:25211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8528" behindDoc="0" locked="0" layoutInCell="1" allowOverlap="1" wp14:anchorId="75756D2D" wp14:editId="4FC804D2">
                      <wp:simplePos x="0" y="0"/>
                      <wp:positionH relativeFrom="column">
                        <wp:posOffset>0</wp:posOffset>
                      </wp:positionH>
                      <wp:positionV relativeFrom="paragraph">
                        <wp:posOffset>0</wp:posOffset>
                      </wp:positionV>
                      <wp:extent cx="76200" cy="28575"/>
                      <wp:effectExtent l="19050" t="19050" r="19050" b="28575"/>
                      <wp:wrapNone/>
                      <wp:docPr id="9039" name="Text Box 2467">
                        <a:extLst xmlns:a="http://schemas.openxmlformats.org/drawingml/2006/main">
                          <a:ext uri="{FF2B5EF4-FFF2-40B4-BE49-F238E27FC236}">
                            <a16:creationId xmlns:a16="http://schemas.microsoft.com/office/drawing/2014/main" id="{00000000-0008-0000-0000-00004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2A612" id="Text Box 2467" o:spid="_x0000_s1026" type="#_x0000_t202" style="position:absolute;margin-left:0;margin-top:0;width:6pt;height:2.25pt;z-index:2521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19552" behindDoc="0" locked="0" layoutInCell="1" allowOverlap="1" wp14:anchorId="34EA5B39" wp14:editId="476DCE12">
                      <wp:simplePos x="0" y="0"/>
                      <wp:positionH relativeFrom="column">
                        <wp:posOffset>0</wp:posOffset>
                      </wp:positionH>
                      <wp:positionV relativeFrom="paragraph">
                        <wp:posOffset>0</wp:posOffset>
                      </wp:positionV>
                      <wp:extent cx="76200" cy="28575"/>
                      <wp:effectExtent l="19050" t="19050" r="19050" b="28575"/>
                      <wp:wrapNone/>
                      <wp:docPr id="9040" name="Text Box 2466">
                        <a:extLst xmlns:a="http://schemas.openxmlformats.org/drawingml/2006/main">
                          <a:ext uri="{FF2B5EF4-FFF2-40B4-BE49-F238E27FC236}">
                            <a16:creationId xmlns:a16="http://schemas.microsoft.com/office/drawing/2014/main" id="{00000000-0008-0000-0000-00005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675A2" id="Text Box 2466" o:spid="_x0000_s1026" type="#_x0000_t202" style="position:absolute;margin-left:0;margin-top:0;width:6pt;height:2.25pt;z-index:2521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0576" behindDoc="0" locked="0" layoutInCell="1" allowOverlap="1" wp14:anchorId="1DBA678F" wp14:editId="5A8763F3">
                      <wp:simplePos x="0" y="0"/>
                      <wp:positionH relativeFrom="column">
                        <wp:posOffset>0</wp:posOffset>
                      </wp:positionH>
                      <wp:positionV relativeFrom="paragraph">
                        <wp:posOffset>0</wp:posOffset>
                      </wp:positionV>
                      <wp:extent cx="76200" cy="28575"/>
                      <wp:effectExtent l="19050" t="19050" r="19050" b="28575"/>
                      <wp:wrapNone/>
                      <wp:docPr id="9041" name="Text Box 2465">
                        <a:extLst xmlns:a="http://schemas.openxmlformats.org/drawingml/2006/main">
                          <a:ext uri="{FF2B5EF4-FFF2-40B4-BE49-F238E27FC236}">
                            <a16:creationId xmlns:a16="http://schemas.microsoft.com/office/drawing/2014/main" id="{00000000-0008-0000-0000-00005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24026" id="Text Box 2465" o:spid="_x0000_s1026" type="#_x0000_t202" style="position:absolute;margin-left:0;margin-top:0;width:6pt;height:2.25pt;z-index:25212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1600" behindDoc="0" locked="0" layoutInCell="1" allowOverlap="1" wp14:anchorId="1323A83A" wp14:editId="17125232">
                      <wp:simplePos x="0" y="0"/>
                      <wp:positionH relativeFrom="column">
                        <wp:posOffset>0</wp:posOffset>
                      </wp:positionH>
                      <wp:positionV relativeFrom="paragraph">
                        <wp:posOffset>0</wp:posOffset>
                      </wp:positionV>
                      <wp:extent cx="76200" cy="28575"/>
                      <wp:effectExtent l="19050" t="19050" r="19050" b="28575"/>
                      <wp:wrapNone/>
                      <wp:docPr id="9042" name="Text Box 2464">
                        <a:extLst xmlns:a="http://schemas.openxmlformats.org/drawingml/2006/main">
                          <a:ext uri="{FF2B5EF4-FFF2-40B4-BE49-F238E27FC236}">
                            <a16:creationId xmlns:a16="http://schemas.microsoft.com/office/drawing/2014/main" id="{00000000-0008-0000-0000-00005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31AB0" id="Text Box 2464" o:spid="_x0000_s1026" type="#_x0000_t202" style="position:absolute;margin-left:0;margin-top:0;width:6pt;height:2.25pt;z-index:25212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2624" behindDoc="0" locked="0" layoutInCell="1" allowOverlap="1" wp14:anchorId="59F9734A" wp14:editId="34E817BD">
                      <wp:simplePos x="0" y="0"/>
                      <wp:positionH relativeFrom="column">
                        <wp:posOffset>0</wp:posOffset>
                      </wp:positionH>
                      <wp:positionV relativeFrom="paragraph">
                        <wp:posOffset>0</wp:posOffset>
                      </wp:positionV>
                      <wp:extent cx="76200" cy="28575"/>
                      <wp:effectExtent l="19050" t="19050" r="19050" b="28575"/>
                      <wp:wrapNone/>
                      <wp:docPr id="9043" name="Text Box 2463">
                        <a:extLst xmlns:a="http://schemas.openxmlformats.org/drawingml/2006/main">
                          <a:ext uri="{FF2B5EF4-FFF2-40B4-BE49-F238E27FC236}">
                            <a16:creationId xmlns:a16="http://schemas.microsoft.com/office/drawing/2014/main" id="{00000000-0008-0000-0000-00005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A49F4A" id="Text Box 2463" o:spid="_x0000_s1026" type="#_x0000_t202" style="position:absolute;margin-left:0;margin-top:0;width:6pt;height:2.25pt;z-index:2521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3648" behindDoc="0" locked="0" layoutInCell="1" allowOverlap="1" wp14:anchorId="51C8BCE4" wp14:editId="46E383C1">
                      <wp:simplePos x="0" y="0"/>
                      <wp:positionH relativeFrom="column">
                        <wp:posOffset>0</wp:posOffset>
                      </wp:positionH>
                      <wp:positionV relativeFrom="paragraph">
                        <wp:posOffset>0</wp:posOffset>
                      </wp:positionV>
                      <wp:extent cx="76200" cy="28575"/>
                      <wp:effectExtent l="19050" t="19050" r="19050" b="28575"/>
                      <wp:wrapNone/>
                      <wp:docPr id="9044" name="Text Box 2462">
                        <a:extLst xmlns:a="http://schemas.openxmlformats.org/drawingml/2006/main">
                          <a:ext uri="{FF2B5EF4-FFF2-40B4-BE49-F238E27FC236}">
                            <a16:creationId xmlns:a16="http://schemas.microsoft.com/office/drawing/2014/main" id="{00000000-0008-0000-0000-00005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0CBC8" id="Text Box 2462" o:spid="_x0000_s1026" type="#_x0000_t202" style="position:absolute;margin-left:0;margin-top:0;width:6pt;height:2.25pt;z-index:25212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4672" behindDoc="0" locked="0" layoutInCell="1" allowOverlap="1" wp14:anchorId="1D035CF5" wp14:editId="214251A4">
                      <wp:simplePos x="0" y="0"/>
                      <wp:positionH relativeFrom="column">
                        <wp:posOffset>0</wp:posOffset>
                      </wp:positionH>
                      <wp:positionV relativeFrom="paragraph">
                        <wp:posOffset>0</wp:posOffset>
                      </wp:positionV>
                      <wp:extent cx="76200" cy="28575"/>
                      <wp:effectExtent l="19050" t="19050" r="19050" b="28575"/>
                      <wp:wrapNone/>
                      <wp:docPr id="9045" name="Text Box 2461">
                        <a:extLst xmlns:a="http://schemas.openxmlformats.org/drawingml/2006/main">
                          <a:ext uri="{FF2B5EF4-FFF2-40B4-BE49-F238E27FC236}">
                            <a16:creationId xmlns:a16="http://schemas.microsoft.com/office/drawing/2014/main" id="{00000000-0008-0000-0000-00005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01C18" id="Text Box 2461" o:spid="_x0000_s1026" type="#_x0000_t202" style="position:absolute;margin-left:0;margin-top:0;width:6pt;height:2.25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5696" behindDoc="0" locked="0" layoutInCell="1" allowOverlap="1" wp14:anchorId="2511EC96" wp14:editId="0842C1D8">
                      <wp:simplePos x="0" y="0"/>
                      <wp:positionH relativeFrom="column">
                        <wp:posOffset>0</wp:posOffset>
                      </wp:positionH>
                      <wp:positionV relativeFrom="paragraph">
                        <wp:posOffset>0</wp:posOffset>
                      </wp:positionV>
                      <wp:extent cx="76200" cy="28575"/>
                      <wp:effectExtent l="19050" t="19050" r="19050" b="28575"/>
                      <wp:wrapNone/>
                      <wp:docPr id="9046" name="Text Box 2460">
                        <a:extLst xmlns:a="http://schemas.openxmlformats.org/drawingml/2006/main">
                          <a:ext uri="{FF2B5EF4-FFF2-40B4-BE49-F238E27FC236}">
                            <a16:creationId xmlns:a16="http://schemas.microsoft.com/office/drawing/2014/main" id="{00000000-0008-0000-0000-00005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8FD1A" id="Text Box 2460" o:spid="_x0000_s1026" type="#_x0000_t202" style="position:absolute;margin-left:0;margin-top:0;width:6pt;height:2.25pt;z-index:2521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6720" behindDoc="0" locked="0" layoutInCell="1" allowOverlap="1" wp14:anchorId="3BADF834" wp14:editId="041336F7">
                      <wp:simplePos x="0" y="0"/>
                      <wp:positionH relativeFrom="column">
                        <wp:posOffset>0</wp:posOffset>
                      </wp:positionH>
                      <wp:positionV relativeFrom="paragraph">
                        <wp:posOffset>0</wp:posOffset>
                      </wp:positionV>
                      <wp:extent cx="76200" cy="28575"/>
                      <wp:effectExtent l="19050" t="19050" r="19050" b="28575"/>
                      <wp:wrapNone/>
                      <wp:docPr id="9047" name="Text Box 2459">
                        <a:extLst xmlns:a="http://schemas.openxmlformats.org/drawingml/2006/main">
                          <a:ext uri="{FF2B5EF4-FFF2-40B4-BE49-F238E27FC236}">
                            <a16:creationId xmlns:a16="http://schemas.microsoft.com/office/drawing/2014/main" id="{00000000-0008-0000-0000-00005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9F30C" id="Text Box 2459" o:spid="_x0000_s1026" type="#_x0000_t202" style="position:absolute;margin-left:0;margin-top:0;width:6pt;height:2.25pt;z-index:2521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7744" behindDoc="0" locked="0" layoutInCell="1" allowOverlap="1" wp14:anchorId="1C17C832" wp14:editId="70305DBF">
                      <wp:simplePos x="0" y="0"/>
                      <wp:positionH relativeFrom="column">
                        <wp:posOffset>0</wp:posOffset>
                      </wp:positionH>
                      <wp:positionV relativeFrom="paragraph">
                        <wp:posOffset>0</wp:posOffset>
                      </wp:positionV>
                      <wp:extent cx="76200" cy="28575"/>
                      <wp:effectExtent l="19050" t="19050" r="19050" b="28575"/>
                      <wp:wrapNone/>
                      <wp:docPr id="9048" name="Text Box 2458">
                        <a:extLst xmlns:a="http://schemas.openxmlformats.org/drawingml/2006/main">
                          <a:ext uri="{FF2B5EF4-FFF2-40B4-BE49-F238E27FC236}">
                            <a16:creationId xmlns:a16="http://schemas.microsoft.com/office/drawing/2014/main" id="{00000000-0008-0000-0000-00005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5848E" id="Text Box 2458" o:spid="_x0000_s1026" type="#_x0000_t202" style="position:absolute;margin-left:0;margin-top:0;width:6pt;height:2.25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8768" behindDoc="0" locked="0" layoutInCell="1" allowOverlap="1" wp14:anchorId="5767EFD1" wp14:editId="0A895530">
                      <wp:simplePos x="0" y="0"/>
                      <wp:positionH relativeFrom="column">
                        <wp:posOffset>0</wp:posOffset>
                      </wp:positionH>
                      <wp:positionV relativeFrom="paragraph">
                        <wp:posOffset>0</wp:posOffset>
                      </wp:positionV>
                      <wp:extent cx="76200" cy="28575"/>
                      <wp:effectExtent l="19050" t="19050" r="19050" b="28575"/>
                      <wp:wrapNone/>
                      <wp:docPr id="9049" name="Text Box 2457">
                        <a:extLst xmlns:a="http://schemas.openxmlformats.org/drawingml/2006/main">
                          <a:ext uri="{FF2B5EF4-FFF2-40B4-BE49-F238E27FC236}">
                            <a16:creationId xmlns:a16="http://schemas.microsoft.com/office/drawing/2014/main" id="{00000000-0008-0000-0000-00005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00C020" id="Text Box 2457" o:spid="_x0000_s1026" type="#_x0000_t202" style="position:absolute;margin-left:0;margin-top:0;width:6pt;height:2.25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29792" behindDoc="0" locked="0" layoutInCell="1" allowOverlap="1" wp14:anchorId="496813F8" wp14:editId="5195BC06">
                      <wp:simplePos x="0" y="0"/>
                      <wp:positionH relativeFrom="column">
                        <wp:posOffset>0</wp:posOffset>
                      </wp:positionH>
                      <wp:positionV relativeFrom="paragraph">
                        <wp:posOffset>0</wp:posOffset>
                      </wp:positionV>
                      <wp:extent cx="76200" cy="28575"/>
                      <wp:effectExtent l="19050" t="19050" r="19050" b="28575"/>
                      <wp:wrapNone/>
                      <wp:docPr id="9050" name="Text Box 2456">
                        <a:extLst xmlns:a="http://schemas.openxmlformats.org/drawingml/2006/main">
                          <a:ext uri="{FF2B5EF4-FFF2-40B4-BE49-F238E27FC236}">
                            <a16:creationId xmlns:a16="http://schemas.microsoft.com/office/drawing/2014/main" id="{00000000-0008-0000-0000-00005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9712F" id="Text Box 2456" o:spid="_x0000_s1026" type="#_x0000_t202" style="position:absolute;margin-left:0;margin-top:0;width:6pt;height:2.25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0816" behindDoc="0" locked="0" layoutInCell="1" allowOverlap="1" wp14:anchorId="38D2F247" wp14:editId="785B04BF">
                      <wp:simplePos x="0" y="0"/>
                      <wp:positionH relativeFrom="column">
                        <wp:posOffset>0</wp:posOffset>
                      </wp:positionH>
                      <wp:positionV relativeFrom="paragraph">
                        <wp:posOffset>0</wp:posOffset>
                      </wp:positionV>
                      <wp:extent cx="76200" cy="28575"/>
                      <wp:effectExtent l="19050" t="19050" r="19050" b="28575"/>
                      <wp:wrapNone/>
                      <wp:docPr id="9051" name="Text Box 2455">
                        <a:extLst xmlns:a="http://schemas.openxmlformats.org/drawingml/2006/main">
                          <a:ext uri="{FF2B5EF4-FFF2-40B4-BE49-F238E27FC236}">
                            <a16:creationId xmlns:a16="http://schemas.microsoft.com/office/drawing/2014/main" id="{00000000-0008-0000-0000-00005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C668F" id="Text Box 2455" o:spid="_x0000_s1026" type="#_x0000_t202" style="position:absolute;margin-left:0;margin-top:0;width:6pt;height:2.25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1840" behindDoc="0" locked="0" layoutInCell="1" allowOverlap="1" wp14:anchorId="0FA557D3" wp14:editId="56D21A08">
                      <wp:simplePos x="0" y="0"/>
                      <wp:positionH relativeFrom="column">
                        <wp:posOffset>0</wp:posOffset>
                      </wp:positionH>
                      <wp:positionV relativeFrom="paragraph">
                        <wp:posOffset>0</wp:posOffset>
                      </wp:positionV>
                      <wp:extent cx="76200" cy="28575"/>
                      <wp:effectExtent l="19050" t="19050" r="19050" b="28575"/>
                      <wp:wrapNone/>
                      <wp:docPr id="9052" name="Text Box 2454">
                        <a:extLst xmlns:a="http://schemas.openxmlformats.org/drawingml/2006/main">
                          <a:ext uri="{FF2B5EF4-FFF2-40B4-BE49-F238E27FC236}">
                            <a16:creationId xmlns:a16="http://schemas.microsoft.com/office/drawing/2014/main" id="{00000000-0008-0000-0000-00005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E762A" id="Text Box 2454" o:spid="_x0000_s1026" type="#_x0000_t202" style="position:absolute;margin-left:0;margin-top:0;width:6pt;height:2.25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2864" behindDoc="0" locked="0" layoutInCell="1" allowOverlap="1" wp14:anchorId="5526FECF" wp14:editId="553D8E7B">
                      <wp:simplePos x="0" y="0"/>
                      <wp:positionH relativeFrom="column">
                        <wp:posOffset>0</wp:posOffset>
                      </wp:positionH>
                      <wp:positionV relativeFrom="paragraph">
                        <wp:posOffset>0</wp:posOffset>
                      </wp:positionV>
                      <wp:extent cx="76200" cy="28575"/>
                      <wp:effectExtent l="19050" t="19050" r="19050" b="28575"/>
                      <wp:wrapNone/>
                      <wp:docPr id="9053" name="Text Box 2453">
                        <a:extLst xmlns:a="http://schemas.openxmlformats.org/drawingml/2006/main">
                          <a:ext uri="{FF2B5EF4-FFF2-40B4-BE49-F238E27FC236}">
                            <a16:creationId xmlns:a16="http://schemas.microsoft.com/office/drawing/2014/main" id="{00000000-0008-0000-0000-00005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29EB5" id="Text Box 2453" o:spid="_x0000_s1026" type="#_x0000_t202" style="position:absolute;margin-left:0;margin-top:0;width:6pt;height:2.25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3888" behindDoc="0" locked="0" layoutInCell="1" allowOverlap="1" wp14:anchorId="540A3E23" wp14:editId="358FDBE7">
                      <wp:simplePos x="0" y="0"/>
                      <wp:positionH relativeFrom="column">
                        <wp:posOffset>0</wp:posOffset>
                      </wp:positionH>
                      <wp:positionV relativeFrom="paragraph">
                        <wp:posOffset>0</wp:posOffset>
                      </wp:positionV>
                      <wp:extent cx="76200" cy="28575"/>
                      <wp:effectExtent l="19050" t="19050" r="19050" b="28575"/>
                      <wp:wrapNone/>
                      <wp:docPr id="9054" name="Text Box 2452">
                        <a:extLst xmlns:a="http://schemas.openxmlformats.org/drawingml/2006/main">
                          <a:ext uri="{FF2B5EF4-FFF2-40B4-BE49-F238E27FC236}">
                            <a16:creationId xmlns:a16="http://schemas.microsoft.com/office/drawing/2014/main" id="{00000000-0008-0000-0000-00005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7079F" id="Text Box 2452" o:spid="_x0000_s1026" type="#_x0000_t202" style="position:absolute;margin-left:0;margin-top:0;width:6pt;height:2.25pt;z-index:25213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4912" behindDoc="0" locked="0" layoutInCell="1" allowOverlap="1" wp14:anchorId="27FEB6FB" wp14:editId="6AF3F0E0">
                      <wp:simplePos x="0" y="0"/>
                      <wp:positionH relativeFrom="column">
                        <wp:posOffset>0</wp:posOffset>
                      </wp:positionH>
                      <wp:positionV relativeFrom="paragraph">
                        <wp:posOffset>0</wp:posOffset>
                      </wp:positionV>
                      <wp:extent cx="76200" cy="28575"/>
                      <wp:effectExtent l="19050" t="19050" r="19050" b="28575"/>
                      <wp:wrapNone/>
                      <wp:docPr id="9055" name="Text Box 2451">
                        <a:extLst xmlns:a="http://schemas.openxmlformats.org/drawingml/2006/main">
                          <a:ext uri="{FF2B5EF4-FFF2-40B4-BE49-F238E27FC236}">
                            <a16:creationId xmlns:a16="http://schemas.microsoft.com/office/drawing/2014/main" id="{00000000-0008-0000-0000-00005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6039E" id="Text Box 2451" o:spid="_x0000_s1026" type="#_x0000_t202" style="position:absolute;margin-left:0;margin-top:0;width:6pt;height:2.25pt;z-index:2521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5936" behindDoc="0" locked="0" layoutInCell="1" allowOverlap="1" wp14:anchorId="71BE9518" wp14:editId="2B6CB7EA">
                      <wp:simplePos x="0" y="0"/>
                      <wp:positionH relativeFrom="column">
                        <wp:posOffset>0</wp:posOffset>
                      </wp:positionH>
                      <wp:positionV relativeFrom="paragraph">
                        <wp:posOffset>0</wp:posOffset>
                      </wp:positionV>
                      <wp:extent cx="76200" cy="28575"/>
                      <wp:effectExtent l="19050" t="19050" r="19050" b="28575"/>
                      <wp:wrapNone/>
                      <wp:docPr id="9056" name="Text Box 2450">
                        <a:extLst xmlns:a="http://schemas.openxmlformats.org/drawingml/2006/main">
                          <a:ext uri="{FF2B5EF4-FFF2-40B4-BE49-F238E27FC236}">
                            <a16:creationId xmlns:a16="http://schemas.microsoft.com/office/drawing/2014/main" id="{00000000-0008-0000-0000-00006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38BD1" id="Text Box 2450" o:spid="_x0000_s1026" type="#_x0000_t202" style="position:absolute;margin-left:0;margin-top:0;width:6pt;height:2.25pt;z-index:2521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6960" behindDoc="0" locked="0" layoutInCell="1" allowOverlap="1" wp14:anchorId="376AB8B9" wp14:editId="04D84D46">
                      <wp:simplePos x="0" y="0"/>
                      <wp:positionH relativeFrom="column">
                        <wp:posOffset>0</wp:posOffset>
                      </wp:positionH>
                      <wp:positionV relativeFrom="paragraph">
                        <wp:posOffset>0</wp:posOffset>
                      </wp:positionV>
                      <wp:extent cx="76200" cy="28575"/>
                      <wp:effectExtent l="19050" t="19050" r="19050" b="28575"/>
                      <wp:wrapNone/>
                      <wp:docPr id="9057" name="Text Box 2449">
                        <a:extLst xmlns:a="http://schemas.openxmlformats.org/drawingml/2006/main">
                          <a:ext uri="{FF2B5EF4-FFF2-40B4-BE49-F238E27FC236}">
                            <a16:creationId xmlns:a16="http://schemas.microsoft.com/office/drawing/2014/main" id="{00000000-0008-0000-0000-00006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56EED" id="Text Box 2449" o:spid="_x0000_s1026" type="#_x0000_t202" style="position:absolute;margin-left:0;margin-top:0;width:6pt;height:2.25pt;z-index:2521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7984" behindDoc="0" locked="0" layoutInCell="1" allowOverlap="1" wp14:anchorId="143D668E" wp14:editId="791931EB">
                      <wp:simplePos x="0" y="0"/>
                      <wp:positionH relativeFrom="column">
                        <wp:posOffset>0</wp:posOffset>
                      </wp:positionH>
                      <wp:positionV relativeFrom="paragraph">
                        <wp:posOffset>0</wp:posOffset>
                      </wp:positionV>
                      <wp:extent cx="76200" cy="28575"/>
                      <wp:effectExtent l="19050" t="19050" r="19050" b="28575"/>
                      <wp:wrapNone/>
                      <wp:docPr id="9058" name="Text Box 2448">
                        <a:extLst xmlns:a="http://schemas.openxmlformats.org/drawingml/2006/main">
                          <a:ext uri="{FF2B5EF4-FFF2-40B4-BE49-F238E27FC236}">
                            <a16:creationId xmlns:a16="http://schemas.microsoft.com/office/drawing/2014/main" id="{00000000-0008-0000-0000-00006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64FCF" id="Text Box 2448" o:spid="_x0000_s1026" type="#_x0000_t202" style="position:absolute;margin-left:0;margin-top:0;width:6pt;height:2.25pt;z-index:2521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39008" behindDoc="0" locked="0" layoutInCell="1" allowOverlap="1" wp14:anchorId="129404CB" wp14:editId="569D0D1D">
                      <wp:simplePos x="0" y="0"/>
                      <wp:positionH relativeFrom="column">
                        <wp:posOffset>0</wp:posOffset>
                      </wp:positionH>
                      <wp:positionV relativeFrom="paragraph">
                        <wp:posOffset>0</wp:posOffset>
                      </wp:positionV>
                      <wp:extent cx="76200" cy="28575"/>
                      <wp:effectExtent l="19050" t="19050" r="19050" b="28575"/>
                      <wp:wrapNone/>
                      <wp:docPr id="9059" name="Text Box 2447">
                        <a:extLst xmlns:a="http://schemas.openxmlformats.org/drawingml/2006/main">
                          <a:ext uri="{FF2B5EF4-FFF2-40B4-BE49-F238E27FC236}">
                            <a16:creationId xmlns:a16="http://schemas.microsoft.com/office/drawing/2014/main" id="{00000000-0008-0000-0000-00006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FE6D6" id="Text Box 2447" o:spid="_x0000_s1026" type="#_x0000_t202" style="position:absolute;margin-left:0;margin-top:0;width:6pt;height:2.25pt;z-index:2521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0032" behindDoc="0" locked="0" layoutInCell="1" allowOverlap="1" wp14:anchorId="5388A3DB" wp14:editId="620CFE67">
                      <wp:simplePos x="0" y="0"/>
                      <wp:positionH relativeFrom="column">
                        <wp:posOffset>0</wp:posOffset>
                      </wp:positionH>
                      <wp:positionV relativeFrom="paragraph">
                        <wp:posOffset>0</wp:posOffset>
                      </wp:positionV>
                      <wp:extent cx="76200" cy="28575"/>
                      <wp:effectExtent l="19050" t="19050" r="19050" b="28575"/>
                      <wp:wrapNone/>
                      <wp:docPr id="9060" name="Text Box 2446">
                        <a:extLst xmlns:a="http://schemas.openxmlformats.org/drawingml/2006/main">
                          <a:ext uri="{FF2B5EF4-FFF2-40B4-BE49-F238E27FC236}">
                            <a16:creationId xmlns:a16="http://schemas.microsoft.com/office/drawing/2014/main" id="{00000000-0008-0000-0000-00006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AFDB8" id="Text Box 2446" o:spid="_x0000_s1026" type="#_x0000_t202" style="position:absolute;margin-left:0;margin-top:0;width:6pt;height:2.25pt;z-index:2521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1056" behindDoc="0" locked="0" layoutInCell="1" allowOverlap="1" wp14:anchorId="3C02E6AB" wp14:editId="2788B2B3">
                      <wp:simplePos x="0" y="0"/>
                      <wp:positionH relativeFrom="column">
                        <wp:posOffset>0</wp:posOffset>
                      </wp:positionH>
                      <wp:positionV relativeFrom="paragraph">
                        <wp:posOffset>0</wp:posOffset>
                      </wp:positionV>
                      <wp:extent cx="76200" cy="28575"/>
                      <wp:effectExtent l="19050" t="19050" r="19050" b="28575"/>
                      <wp:wrapNone/>
                      <wp:docPr id="9061" name="Text Box 2445">
                        <a:extLst xmlns:a="http://schemas.openxmlformats.org/drawingml/2006/main">
                          <a:ext uri="{FF2B5EF4-FFF2-40B4-BE49-F238E27FC236}">
                            <a16:creationId xmlns:a16="http://schemas.microsoft.com/office/drawing/2014/main" id="{00000000-0008-0000-0000-00006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54732" id="Text Box 2445" o:spid="_x0000_s1026" type="#_x0000_t202" style="position:absolute;margin-left:0;margin-top:0;width:6pt;height:2.25pt;z-index:25214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2080" behindDoc="0" locked="0" layoutInCell="1" allowOverlap="1" wp14:anchorId="56580D5B" wp14:editId="423C4B7A">
                      <wp:simplePos x="0" y="0"/>
                      <wp:positionH relativeFrom="column">
                        <wp:posOffset>0</wp:posOffset>
                      </wp:positionH>
                      <wp:positionV relativeFrom="paragraph">
                        <wp:posOffset>0</wp:posOffset>
                      </wp:positionV>
                      <wp:extent cx="76200" cy="28575"/>
                      <wp:effectExtent l="19050" t="19050" r="19050" b="28575"/>
                      <wp:wrapNone/>
                      <wp:docPr id="9062" name="Text Box 2444">
                        <a:extLst xmlns:a="http://schemas.openxmlformats.org/drawingml/2006/main">
                          <a:ext uri="{FF2B5EF4-FFF2-40B4-BE49-F238E27FC236}">
                            <a16:creationId xmlns:a16="http://schemas.microsoft.com/office/drawing/2014/main" id="{00000000-0008-0000-0000-00006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92D60" id="Text Box 2444" o:spid="_x0000_s1026" type="#_x0000_t202" style="position:absolute;margin-left:0;margin-top:0;width:6pt;height:2.25pt;z-index:2521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3104" behindDoc="0" locked="0" layoutInCell="1" allowOverlap="1" wp14:anchorId="0B0530BB" wp14:editId="1E2867FB">
                      <wp:simplePos x="0" y="0"/>
                      <wp:positionH relativeFrom="column">
                        <wp:posOffset>0</wp:posOffset>
                      </wp:positionH>
                      <wp:positionV relativeFrom="paragraph">
                        <wp:posOffset>0</wp:posOffset>
                      </wp:positionV>
                      <wp:extent cx="76200" cy="28575"/>
                      <wp:effectExtent l="19050" t="19050" r="19050" b="28575"/>
                      <wp:wrapNone/>
                      <wp:docPr id="9063" name="Text Box 2443">
                        <a:extLst xmlns:a="http://schemas.openxmlformats.org/drawingml/2006/main">
                          <a:ext uri="{FF2B5EF4-FFF2-40B4-BE49-F238E27FC236}">
                            <a16:creationId xmlns:a16="http://schemas.microsoft.com/office/drawing/2014/main" id="{00000000-0008-0000-0000-00006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7812B" id="Text Box 2443" o:spid="_x0000_s1026" type="#_x0000_t202" style="position:absolute;margin-left:0;margin-top:0;width:6pt;height:2.25pt;z-index:2521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4128" behindDoc="0" locked="0" layoutInCell="1" allowOverlap="1" wp14:anchorId="612B3326" wp14:editId="0F29C7CD">
                      <wp:simplePos x="0" y="0"/>
                      <wp:positionH relativeFrom="column">
                        <wp:posOffset>0</wp:posOffset>
                      </wp:positionH>
                      <wp:positionV relativeFrom="paragraph">
                        <wp:posOffset>0</wp:posOffset>
                      </wp:positionV>
                      <wp:extent cx="76200" cy="28575"/>
                      <wp:effectExtent l="19050" t="19050" r="19050" b="28575"/>
                      <wp:wrapNone/>
                      <wp:docPr id="9064" name="Text Box 2442">
                        <a:extLst xmlns:a="http://schemas.openxmlformats.org/drawingml/2006/main">
                          <a:ext uri="{FF2B5EF4-FFF2-40B4-BE49-F238E27FC236}">
                            <a16:creationId xmlns:a16="http://schemas.microsoft.com/office/drawing/2014/main" id="{00000000-0008-0000-0000-00006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ED690" id="Text Box 2442" o:spid="_x0000_s1026" type="#_x0000_t202" style="position:absolute;margin-left:0;margin-top:0;width:6pt;height:2.25pt;z-index:25214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5152" behindDoc="0" locked="0" layoutInCell="1" allowOverlap="1" wp14:anchorId="51562201" wp14:editId="50E2BF1D">
                      <wp:simplePos x="0" y="0"/>
                      <wp:positionH relativeFrom="column">
                        <wp:posOffset>0</wp:posOffset>
                      </wp:positionH>
                      <wp:positionV relativeFrom="paragraph">
                        <wp:posOffset>0</wp:posOffset>
                      </wp:positionV>
                      <wp:extent cx="76200" cy="28575"/>
                      <wp:effectExtent l="19050" t="19050" r="19050" b="28575"/>
                      <wp:wrapNone/>
                      <wp:docPr id="9065" name="Text Box 2441">
                        <a:extLst xmlns:a="http://schemas.openxmlformats.org/drawingml/2006/main">
                          <a:ext uri="{FF2B5EF4-FFF2-40B4-BE49-F238E27FC236}">
                            <a16:creationId xmlns:a16="http://schemas.microsoft.com/office/drawing/2014/main" id="{00000000-0008-0000-0000-00006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3E27B" id="Text Box 2441" o:spid="_x0000_s1026" type="#_x0000_t202" style="position:absolute;margin-left:0;margin-top:0;width:6pt;height:2.25pt;z-index:2521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6176" behindDoc="0" locked="0" layoutInCell="1" allowOverlap="1" wp14:anchorId="70635B19" wp14:editId="25CAABDB">
                      <wp:simplePos x="0" y="0"/>
                      <wp:positionH relativeFrom="column">
                        <wp:posOffset>0</wp:posOffset>
                      </wp:positionH>
                      <wp:positionV relativeFrom="paragraph">
                        <wp:posOffset>0</wp:posOffset>
                      </wp:positionV>
                      <wp:extent cx="76200" cy="28575"/>
                      <wp:effectExtent l="19050" t="19050" r="19050" b="28575"/>
                      <wp:wrapNone/>
                      <wp:docPr id="9066" name="Text Box 2440">
                        <a:extLst xmlns:a="http://schemas.openxmlformats.org/drawingml/2006/main">
                          <a:ext uri="{FF2B5EF4-FFF2-40B4-BE49-F238E27FC236}">
                            <a16:creationId xmlns:a16="http://schemas.microsoft.com/office/drawing/2014/main" id="{00000000-0008-0000-0000-00006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96099D" id="Text Box 2440" o:spid="_x0000_s1026" type="#_x0000_t202" style="position:absolute;margin-left:0;margin-top:0;width:6pt;height:2.25pt;z-index:2521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7200" behindDoc="0" locked="0" layoutInCell="1" allowOverlap="1" wp14:anchorId="2EAACD03" wp14:editId="6B2FAEBF">
                      <wp:simplePos x="0" y="0"/>
                      <wp:positionH relativeFrom="column">
                        <wp:posOffset>0</wp:posOffset>
                      </wp:positionH>
                      <wp:positionV relativeFrom="paragraph">
                        <wp:posOffset>0</wp:posOffset>
                      </wp:positionV>
                      <wp:extent cx="76200" cy="28575"/>
                      <wp:effectExtent l="19050" t="19050" r="19050" b="28575"/>
                      <wp:wrapNone/>
                      <wp:docPr id="9067" name="Text Box 2439">
                        <a:extLst xmlns:a="http://schemas.openxmlformats.org/drawingml/2006/main">
                          <a:ext uri="{FF2B5EF4-FFF2-40B4-BE49-F238E27FC236}">
                            <a16:creationId xmlns:a16="http://schemas.microsoft.com/office/drawing/2014/main" id="{00000000-0008-0000-0000-00006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BF9B7" id="Text Box 2439" o:spid="_x0000_s1026" type="#_x0000_t202" style="position:absolute;margin-left:0;margin-top:0;width:6pt;height:2.25pt;z-index:2521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8224" behindDoc="0" locked="0" layoutInCell="1" allowOverlap="1" wp14:anchorId="6987BA8A" wp14:editId="1F4FCC73">
                      <wp:simplePos x="0" y="0"/>
                      <wp:positionH relativeFrom="column">
                        <wp:posOffset>0</wp:posOffset>
                      </wp:positionH>
                      <wp:positionV relativeFrom="paragraph">
                        <wp:posOffset>0</wp:posOffset>
                      </wp:positionV>
                      <wp:extent cx="76200" cy="28575"/>
                      <wp:effectExtent l="19050" t="19050" r="19050" b="28575"/>
                      <wp:wrapNone/>
                      <wp:docPr id="9068" name="Text Box 2438">
                        <a:extLst xmlns:a="http://schemas.openxmlformats.org/drawingml/2006/main">
                          <a:ext uri="{FF2B5EF4-FFF2-40B4-BE49-F238E27FC236}">
                            <a16:creationId xmlns:a16="http://schemas.microsoft.com/office/drawing/2014/main" id="{00000000-0008-0000-0000-00006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6F5CE" id="Text Box 2438" o:spid="_x0000_s1026" type="#_x0000_t202" style="position:absolute;margin-left:0;margin-top:0;width:6pt;height:2.25pt;z-index:2521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49248" behindDoc="0" locked="0" layoutInCell="1" allowOverlap="1" wp14:anchorId="170C20CB" wp14:editId="53632361">
                      <wp:simplePos x="0" y="0"/>
                      <wp:positionH relativeFrom="column">
                        <wp:posOffset>0</wp:posOffset>
                      </wp:positionH>
                      <wp:positionV relativeFrom="paragraph">
                        <wp:posOffset>0</wp:posOffset>
                      </wp:positionV>
                      <wp:extent cx="76200" cy="28575"/>
                      <wp:effectExtent l="19050" t="19050" r="19050" b="28575"/>
                      <wp:wrapNone/>
                      <wp:docPr id="9069" name="Text Box 2437">
                        <a:extLst xmlns:a="http://schemas.openxmlformats.org/drawingml/2006/main">
                          <a:ext uri="{FF2B5EF4-FFF2-40B4-BE49-F238E27FC236}">
                            <a16:creationId xmlns:a16="http://schemas.microsoft.com/office/drawing/2014/main" id="{00000000-0008-0000-0000-00006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C1C86F" id="Text Box 2437" o:spid="_x0000_s1026" type="#_x0000_t202" style="position:absolute;margin-left:0;margin-top:0;width:6pt;height:2.25pt;z-index:2521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0272" behindDoc="0" locked="0" layoutInCell="1" allowOverlap="1" wp14:anchorId="4752CB5C" wp14:editId="1D5124A5">
                      <wp:simplePos x="0" y="0"/>
                      <wp:positionH relativeFrom="column">
                        <wp:posOffset>0</wp:posOffset>
                      </wp:positionH>
                      <wp:positionV relativeFrom="paragraph">
                        <wp:posOffset>0</wp:posOffset>
                      </wp:positionV>
                      <wp:extent cx="76200" cy="28575"/>
                      <wp:effectExtent l="19050" t="19050" r="19050" b="28575"/>
                      <wp:wrapNone/>
                      <wp:docPr id="9070" name="Text Box 2436">
                        <a:extLst xmlns:a="http://schemas.openxmlformats.org/drawingml/2006/main">
                          <a:ext uri="{FF2B5EF4-FFF2-40B4-BE49-F238E27FC236}">
                            <a16:creationId xmlns:a16="http://schemas.microsoft.com/office/drawing/2014/main" id="{00000000-0008-0000-0000-00006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CA18A" id="Text Box 2436" o:spid="_x0000_s1026" type="#_x0000_t202" style="position:absolute;margin-left:0;margin-top:0;width:6pt;height:2.25pt;z-index:2521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1296" behindDoc="0" locked="0" layoutInCell="1" allowOverlap="1" wp14:anchorId="4E506A6D" wp14:editId="4CF790B4">
                      <wp:simplePos x="0" y="0"/>
                      <wp:positionH relativeFrom="column">
                        <wp:posOffset>0</wp:posOffset>
                      </wp:positionH>
                      <wp:positionV relativeFrom="paragraph">
                        <wp:posOffset>0</wp:posOffset>
                      </wp:positionV>
                      <wp:extent cx="76200" cy="28575"/>
                      <wp:effectExtent l="19050" t="19050" r="19050" b="28575"/>
                      <wp:wrapNone/>
                      <wp:docPr id="9071" name="Text Box 2435">
                        <a:extLst xmlns:a="http://schemas.openxmlformats.org/drawingml/2006/main">
                          <a:ext uri="{FF2B5EF4-FFF2-40B4-BE49-F238E27FC236}">
                            <a16:creationId xmlns:a16="http://schemas.microsoft.com/office/drawing/2014/main" id="{00000000-0008-0000-0000-00006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428F28" id="Text Box 2435" o:spid="_x0000_s1026" type="#_x0000_t202" style="position:absolute;margin-left:0;margin-top:0;width:6pt;height:2.25pt;z-index:2521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2320" behindDoc="0" locked="0" layoutInCell="1" allowOverlap="1" wp14:anchorId="7E0FC7E9" wp14:editId="50771D29">
                      <wp:simplePos x="0" y="0"/>
                      <wp:positionH relativeFrom="column">
                        <wp:posOffset>0</wp:posOffset>
                      </wp:positionH>
                      <wp:positionV relativeFrom="paragraph">
                        <wp:posOffset>0</wp:posOffset>
                      </wp:positionV>
                      <wp:extent cx="76200" cy="28575"/>
                      <wp:effectExtent l="19050" t="19050" r="19050" b="28575"/>
                      <wp:wrapNone/>
                      <wp:docPr id="9072" name="Text Box 2434">
                        <a:extLst xmlns:a="http://schemas.openxmlformats.org/drawingml/2006/main">
                          <a:ext uri="{FF2B5EF4-FFF2-40B4-BE49-F238E27FC236}">
                            <a16:creationId xmlns:a16="http://schemas.microsoft.com/office/drawing/2014/main" id="{00000000-0008-0000-0000-00007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CD851" id="Text Box 2434" o:spid="_x0000_s1026" type="#_x0000_t202" style="position:absolute;margin-left:0;margin-top:0;width:6pt;height:2.25pt;z-index:2521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3344" behindDoc="0" locked="0" layoutInCell="1" allowOverlap="1" wp14:anchorId="3E754090" wp14:editId="04A68A96">
                      <wp:simplePos x="0" y="0"/>
                      <wp:positionH relativeFrom="column">
                        <wp:posOffset>0</wp:posOffset>
                      </wp:positionH>
                      <wp:positionV relativeFrom="paragraph">
                        <wp:posOffset>0</wp:posOffset>
                      </wp:positionV>
                      <wp:extent cx="76200" cy="28575"/>
                      <wp:effectExtent l="19050" t="19050" r="19050" b="28575"/>
                      <wp:wrapNone/>
                      <wp:docPr id="9073" name="Text Box 2433">
                        <a:extLst xmlns:a="http://schemas.openxmlformats.org/drawingml/2006/main">
                          <a:ext uri="{FF2B5EF4-FFF2-40B4-BE49-F238E27FC236}">
                            <a16:creationId xmlns:a16="http://schemas.microsoft.com/office/drawing/2014/main" id="{00000000-0008-0000-0000-00007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3553D" id="Text Box 2433" o:spid="_x0000_s1026" type="#_x0000_t202" style="position:absolute;margin-left:0;margin-top:0;width:6pt;height:2.25pt;z-index:2521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4368" behindDoc="0" locked="0" layoutInCell="1" allowOverlap="1" wp14:anchorId="333AA529" wp14:editId="041F440F">
                      <wp:simplePos x="0" y="0"/>
                      <wp:positionH relativeFrom="column">
                        <wp:posOffset>0</wp:posOffset>
                      </wp:positionH>
                      <wp:positionV relativeFrom="paragraph">
                        <wp:posOffset>0</wp:posOffset>
                      </wp:positionV>
                      <wp:extent cx="76200" cy="28575"/>
                      <wp:effectExtent l="19050" t="19050" r="19050" b="28575"/>
                      <wp:wrapNone/>
                      <wp:docPr id="9074" name="Text Box 2432">
                        <a:extLst xmlns:a="http://schemas.openxmlformats.org/drawingml/2006/main">
                          <a:ext uri="{FF2B5EF4-FFF2-40B4-BE49-F238E27FC236}">
                            <a16:creationId xmlns:a16="http://schemas.microsoft.com/office/drawing/2014/main" id="{00000000-0008-0000-0000-00007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CDA5A" id="Text Box 2432" o:spid="_x0000_s1026" type="#_x0000_t202" style="position:absolute;margin-left:0;margin-top:0;width:6pt;height:2.25pt;z-index:25215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5392" behindDoc="0" locked="0" layoutInCell="1" allowOverlap="1" wp14:anchorId="6BDEEF5B" wp14:editId="3E82A354">
                      <wp:simplePos x="0" y="0"/>
                      <wp:positionH relativeFrom="column">
                        <wp:posOffset>0</wp:posOffset>
                      </wp:positionH>
                      <wp:positionV relativeFrom="paragraph">
                        <wp:posOffset>0</wp:posOffset>
                      </wp:positionV>
                      <wp:extent cx="76200" cy="28575"/>
                      <wp:effectExtent l="19050" t="19050" r="19050" b="28575"/>
                      <wp:wrapNone/>
                      <wp:docPr id="9075" name="Text Box 2431">
                        <a:extLst xmlns:a="http://schemas.openxmlformats.org/drawingml/2006/main">
                          <a:ext uri="{FF2B5EF4-FFF2-40B4-BE49-F238E27FC236}">
                            <a16:creationId xmlns:a16="http://schemas.microsoft.com/office/drawing/2014/main" id="{00000000-0008-0000-0000-00007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97836E" id="Text Box 2431" o:spid="_x0000_s1026" type="#_x0000_t202" style="position:absolute;margin-left:0;margin-top:0;width:6pt;height:2.25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6416" behindDoc="0" locked="0" layoutInCell="1" allowOverlap="1" wp14:anchorId="6291719D" wp14:editId="34C0A9FA">
                      <wp:simplePos x="0" y="0"/>
                      <wp:positionH relativeFrom="column">
                        <wp:posOffset>0</wp:posOffset>
                      </wp:positionH>
                      <wp:positionV relativeFrom="paragraph">
                        <wp:posOffset>0</wp:posOffset>
                      </wp:positionV>
                      <wp:extent cx="76200" cy="28575"/>
                      <wp:effectExtent l="19050" t="19050" r="19050" b="28575"/>
                      <wp:wrapNone/>
                      <wp:docPr id="9076" name="Text Box 2430">
                        <a:extLst xmlns:a="http://schemas.openxmlformats.org/drawingml/2006/main">
                          <a:ext uri="{FF2B5EF4-FFF2-40B4-BE49-F238E27FC236}">
                            <a16:creationId xmlns:a16="http://schemas.microsoft.com/office/drawing/2014/main" id="{00000000-0008-0000-0000-00007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67437" id="Text Box 2430" o:spid="_x0000_s1026" type="#_x0000_t202" style="position:absolute;margin-left:0;margin-top:0;width:6pt;height:2.25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7440" behindDoc="0" locked="0" layoutInCell="1" allowOverlap="1" wp14:anchorId="00C0821C" wp14:editId="5E45BB34">
                      <wp:simplePos x="0" y="0"/>
                      <wp:positionH relativeFrom="column">
                        <wp:posOffset>0</wp:posOffset>
                      </wp:positionH>
                      <wp:positionV relativeFrom="paragraph">
                        <wp:posOffset>0</wp:posOffset>
                      </wp:positionV>
                      <wp:extent cx="76200" cy="28575"/>
                      <wp:effectExtent l="19050" t="19050" r="19050" b="28575"/>
                      <wp:wrapNone/>
                      <wp:docPr id="9077" name="Text Box 2429">
                        <a:extLst xmlns:a="http://schemas.openxmlformats.org/drawingml/2006/main">
                          <a:ext uri="{FF2B5EF4-FFF2-40B4-BE49-F238E27FC236}">
                            <a16:creationId xmlns:a16="http://schemas.microsoft.com/office/drawing/2014/main" id="{00000000-0008-0000-0000-00007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44A0D" id="Text Box 2429" o:spid="_x0000_s1026" type="#_x0000_t202" style="position:absolute;margin-left:0;margin-top:0;width:6pt;height:2.25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8464" behindDoc="0" locked="0" layoutInCell="1" allowOverlap="1" wp14:anchorId="744C1920" wp14:editId="342B9C7F">
                      <wp:simplePos x="0" y="0"/>
                      <wp:positionH relativeFrom="column">
                        <wp:posOffset>0</wp:posOffset>
                      </wp:positionH>
                      <wp:positionV relativeFrom="paragraph">
                        <wp:posOffset>0</wp:posOffset>
                      </wp:positionV>
                      <wp:extent cx="76200" cy="28575"/>
                      <wp:effectExtent l="19050" t="19050" r="19050" b="28575"/>
                      <wp:wrapNone/>
                      <wp:docPr id="9078" name="Text Box 2428">
                        <a:extLst xmlns:a="http://schemas.openxmlformats.org/drawingml/2006/main">
                          <a:ext uri="{FF2B5EF4-FFF2-40B4-BE49-F238E27FC236}">
                            <a16:creationId xmlns:a16="http://schemas.microsoft.com/office/drawing/2014/main" id="{00000000-0008-0000-0000-00007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4CAFA" id="Text Box 2428" o:spid="_x0000_s1026" type="#_x0000_t202" style="position:absolute;margin-left:0;margin-top:0;width:6pt;height:2.25pt;z-index:2521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59488" behindDoc="0" locked="0" layoutInCell="1" allowOverlap="1" wp14:anchorId="266CE03B" wp14:editId="081F8F7A">
                      <wp:simplePos x="0" y="0"/>
                      <wp:positionH relativeFrom="column">
                        <wp:posOffset>0</wp:posOffset>
                      </wp:positionH>
                      <wp:positionV relativeFrom="paragraph">
                        <wp:posOffset>0</wp:posOffset>
                      </wp:positionV>
                      <wp:extent cx="76200" cy="28575"/>
                      <wp:effectExtent l="19050" t="19050" r="19050" b="28575"/>
                      <wp:wrapNone/>
                      <wp:docPr id="9079" name="Text Box 2427">
                        <a:extLst xmlns:a="http://schemas.openxmlformats.org/drawingml/2006/main">
                          <a:ext uri="{FF2B5EF4-FFF2-40B4-BE49-F238E27FC236}">
                            <a16:creationId xmlns:a16="http://schemas.microsoft.com/office/drawing/2014/main" id="{00000000-0008-0000-0000-00007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1949FF" id="Text Box 2427" o:spid="_x0000_s1026" type="#_x0000_t202" style="position:absolute;margin-left:0;margin-top:0;width:6pt;height:2.25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0512" behindDoc="0" locked="0" layoutInCell="1" allowOverlap="1" wp14:anchorId="39E30356" wp14:editId="3DCFFEE8">
                      <wp:simplePos x="0" y="0"/>
                      <wp:positionH relativeFrom="column">
                        <wp:posOffset>0</wp:posOffset>
                      </wp:positionH>
                      <wp:positionV relativeFrom="paragraph">
                        <wp:posOffset>0</wp:posOffset>
                      </wp:positionV>
                      <wp:extent cx="76200" cy="28575"/>
                      <wp:effectExtent l="19050" t="19050" r="19050" b="28575"/>
                      <wp:wrapNone/>
                      <wp:docPr id="9080" name="Text Box 2426">
                        <a:extLst xmlns:a="http://schemas.openxmlformats.org/drawingml/2006/main">
                          <a:ext uri="{FF2B5EF4-FFF2-40B4-BE49-F238E27FC236}">
                            <a16:creationId xmlns:a16="http://schemas.microsoft.com/office/drawing/2014/main" id="{00000000-0008-0000-0000-00007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03E6C" id="Text Box 2426" o:spid="_x0000_s1026" type="#_x0000_t202" style="position:absolute;margin-left:0;margin-top:0;width:6pt;height:2.25pt;z-index:2521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1536" behindDoc="0" locked="0" layoutInCell="1" allowOverlap="1" wp14:anchorId="5503D428" wp14:editId="6F72DDF9">
                      <wp:simplePos x="0" y="0"/>
                      <wp:positionH relativeFrom="column">
                        <wp:posOffset>0</wp:posOffset>
                      </wp:positionH>
                      <wp:positionV relativeFrom="paragraph">
                        <wp:posOffset>0</wp:posOffset>
                      </wp:positionV>
                      <wp:extent cx="76200" cy="28575"/>
                      <wp:effectExtent l="19050" t="19050" r="19050" b="28575"/>
                      <wp:wrapNone/>
                      <wp:docPr id="9081" name="Text Box 2425">
                        <a:extLst xmlns:a="http://schemas.openxmlformats.org/drawingml/2006/main">
                          <a:ext uri="{FF2B5EF4-FFF2-40B4-BE49-F238E27FC236}">
                            <a16:creationId xmlns:a16="http://schemas.microsoft.com/office/drawing/2014/main" id="{00000000-0008-0000-0000-00007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081958" id="Text Box 2425" o:spid="_x0000_s1026" type="#_x0000_t202" style="position:absolute;margin-left:0;margin-top:0;width:6pt;height:2.25pt;z-index:2521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2560" behindDoc="0" locked="0" layoutInCell="1" allowOverlap="1" wp14:anchorId="0EEEDB2D" wp14:editId="24BA958A">
                      <wp:simplePos x="0" y="0"/>
                      <wp:positionH relativeFrom="column">
                        <wp:posOffset>0</wp:posOffset>
                      </wp:positionH>
                      <wp:positionV relativeFrom="paragraph">
                        <wp:posOffset>0</wp:posOffset>
                      </wp:positionV>
                      <wp:extent cx="76200" cy="28575"/>
                      <wp:effectExtent l="19050" t="19050" r="19050" b="28575"/>
                      <wp:wrapNone/>
                      <wp:docPr id="9082" name="Text Box 2424">
                        <a:extLst xmlns:a="http://schemas.openxmlformats.org/drawingml/2006/main">
                          <a:ext uri="{FF2B5EF4-FFF2-40B4-BE49-F238E27FC236}">
                            <a16:creationId xmlns:a16="http://schemas.microsoft.com/office/drawing/2014/main" id="{00000000-0008-0000-0000-00007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E1E8C" id="Text Box 2424" o:spid="_x0000_s1026" type="#_x0000_t202" style="position:absolute;margin-left:0;margin-top:0;width:6pt;height:2.25pt;z-index:25216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3584" behindDoc="0" locked="0" layoutInCell="1" allowOverlap="1" wp14:anchorId="7C5AFC40" wp14:editId="2507A12E">
                      <wp:simplePos x="0" y="0"/>
                      <wp:positionH relativeFrom="column">
                        <wp:posOffset>0</wp:posOffset>
                      </wp:positionH>
                      <wp:positionV relativeFrom="paragraph">
                        <wp:posOffset>0</wp:posOffset>
                      </wp:positionV>
                      <wp:extent cx="76200" cy="28575"/>
                      <wp:effectExtent l="19050" t="19050" r="19050" b="28575"/>
                      <wp:wrapNone/>
                      <wp:docPr id="9083" name="Text Box 2423">
                        <a:extLst xmlns:a="http://schemas.openxmlformats.org/drawingml/2006/main">
                          <a:ext uri="{FF2B5EF4-FFF2-40B4-BE49-F238E27FC236}">
                            <a16:creationId xmlns:a16="http://schemas.microsoft.com/office/drawing/2014/main" id="{00000000-0008-0000-0000-00007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49F32" id="Text Box 2423" o:spid="_x0000_s1026" type="#_x0000_t202" style="position:absolute;margin-left:0;margin-top:0;width:6pt;height:2.25pt;z-index:25216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4608" behindDoc="0" locked="0" layoutInCell="1" allowOverlap="1" wp14:anchorId="498C1836" wp14:editId="30BF3794">
                      <wp:simplePos x="0" y="0"/>
                      <wp:positionH relativeFrom="column">
                        <wp:posOffset>0</wp:posOffset>
                      </wp:positionH>
                      <wp:positionV relativeFrom="paragraph">
                        <wp:posOffset>0</wp:posOffset>
                      </wp:positionV>
                      <wp:extent cx="76200" cy="28575"/>
                      <wp:effectExtent l="19050" t="19050" r="19050" b="28575"/>
                      <wp:wrapNone/>
                      <wp:docPr id="9084" name="Text Box 2422">
                        <a:extLst xmlns:a="http://schemas.openxmlformats.org/drawingml/2006/main">
                          <a:ext uri="{FF2B5EF4-FFF2-40B4-BE49-F238E27FC236}">
                            <a16:creationId xmlns:a16="http://schemas.microsoft.com/office/drawing/2014/main" id="{00000000-0008-0000-0000-00007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E93F1" id="Text Box 2422" o:spid="_x0000_s1026" type="#_x0000_t202" style="position:absolute;margin-left:0;margin-top:0;width:6pt;height:2.25pt;z-index:2521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5632" behindDoc="0" locked="0" layoutInCell="1" allowOverlap="1" wp14:anchorId="1E89BE4A" wp14:editId="32C408C0">
                      <wp:simplePos x="0" y="0"/>
                      <wp:positionH relativeFrom="column">
                        <wp:posOffset>0</wp:posOffset>
                      </wp:positionH>
                      <wp:positionV relativeFrom="paragraph">
                        <wp:posOffset>0</wp:posOffset>
                      </wp:positionV>
                      <wp:extent cx="76200" cy="28575"/>
                      <wp:effectExtent l="19050" t="19050" r="19050" b="28575"/>
                      <wp:wrapNone/>
                      <wp:docPr id="9085" name="Text Box 2421">
                        <a:extLst xmlns:a="http://schemas.openxmlformats.org/drawingml/2006/main">
                          <a:ext uri="{FF2B5EF4-FFF2-40B4-BE49-F238E27FC236}">
                            <a16:creationId xmlns:a16="http://schemas.microsoft.com/office/drawing/2014/main" id="{00000000-0008-0000-0000-00007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7EE1E" id="Text Box 2421" o:spid="_x0000_s1026" type="#_x0000_t202" style="position:absolute;margin-left:0;margin-top:0;width:6pt;height:2.25pt;z-index:25216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6656" behindDoc="0" locked="0" layoutInCell="1" allowOverlap="1" wp14:anchorId="2555DB3A" wp14:editId="25907B61">
                      <wp:simplePos x="0" y="0"/>
                      <wp:positionH relativeFrom="column">
                        <wp:posOffset>0</wp:posOffset>
                      </wp:positionH>
                      <wp:positionV relativeFrom="paragraph">
                        <wp:posOffset>0</wp:posOffset>
                      </wp:positionV>
                      <wp:extent cx="76200" cy="28575"/>
                      <wp:effectExtent l="19050" t="19050" r="19050" b="28575"/>
                      <wp:wrapNone/>
                      <wp:docPr id="9086" name="Text Box 2420">
                        <a:extLst xmlns:a="http://schemas.openxmlformats.org/drawingml/2006/main">
                          <a:ext uri="{FF2B5EF4-FFF2-40B4-BE49-F238E27FC236}">
                            <a16:creationId xmlns:a16="http://schemas.microsoft.com/office/drawing/2014/main" id="{00000000-0008-0000-0000-00007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079A9" id="Text Box 2420" o:spid="_x0000_s1026" type="#_x0000_t202" style="position:absolute;margin-left:0;margin-top:0;width:6pt;height:2.25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7680" behindDoc="0" locked="0" layoutInCell="1" allowOverlap="1" wp14:anchorId="69C7F857" wp14:editId="32D9F29C">
                      <wp:simplePos x="0" y="0"/>
                      <wp:positionH relativeFrom="column">
                        <wp:posOffset>0</wp:posOffset>
                      </wp:positionH>
                      <wp:positionV relativeFrom="paragraph">
                        <wp:posOffset>0</wp:posOffset>
                      </wp:positionV>
                      <wp:extent cx="76200" cy="28575"/>
                      <wp:effectExtent l="19050" t="19050" r="19050" b="28575"/>
                      <wp:wrapNone/>
                      <wp:docPr id="9087" name="Text Box 2419">
                        <a:extLst xmlns:a="http://schemas.openxmlformats.org/drawingml/2006/main">
                          <a:ext uri="{FF2B5EF4-FFF2-40B4-BE49-F238E27FC236}">
                            <a16:creationId xmlns:a16="http://schemas.microsoft.com/office/drawing/2014/main" id="{00000000-0008-0000-0000-00007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8589E" id="Text Box 2419" o:spid="_x0000_s1026" type="#_x0000_t202" style="position:absolute;margin-left:0;margin-top:0;width:6pt;height:2.25pt;z-index:25216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8704" behindDoc="0" locked="0" layoutInCell="1" allowOverlap="1" wp14:anchorId="378F0B41" wp14:editId="6E3D1140">
                      <wp:simplePos x="0" y="0"/>
                      <wp:positionH relativeFrom="column">
                        <wp:posOffset>0</wp:posOffset>
                      </wp:positionH>
                      <wp:positionV relativeFrom="paragraph">
                        <wp:posOffset>0</wp:posOffset>
                      </wp:positionV>
                      <wp:extent cx="76200" cy="28575"/>
                      <wp:effectExtent l="19050" t="19050" r="19050" b="28575"/>
                      <wp:wrapNone/>
                      <wp:docPr id="9088" name="Text Box 2418">
                        <a:extLst xmlns:a="http://schemas.openxmlformats.org/drawingml/2006/main">
                          <a:ext uri="{FF2B5EF4-FFF2-40B4-BE49-F238E27FC236}">
                            <a16:creationId xmlns:a16="http://schemas.microsoft.com/office/drawing/2014/main" id="{00000000-0008-0000-0000-00008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57D00" id="Text Box 2418" o:spid="_x0000_s1026" type="#_x0000_t202" style="position:absolute;margin-left:0;margin-top:0;width:6pt;height:2.25pt;z-index:2521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69728" behindDoc="0" locked="0" layoutInCell="1" allowOverlap="1" wp14:anchorId="05AF9ACD" wp14:editId="37CBC880">
                      <wp:simplePos x="0" y="0"/>
                      <wp:positionH relativeFrom="column">
                        <wp:posOffset>0</wp:posOffset>
                      </wp:positionH>
                      <wp:positionV relativeFrom="paragraph">
                        <wp:posOffset>0</wp:posOffset>
                      </wp:positionV>
                      <wp:extent cx="76200" cy="28575"/>
                      <wp:effectExtent l="19050" t="19050" r="19050" b="28575"/>
                      <wp:wrapNone/>
                      <wp:docPr id="9089" name="Text Box 2417">
                        <a:extLst xmlns:a="http://schemas.openxmlformats.org/drawingml/2006/main">
                          <a:ext uri="{FF2B5EF4-FFF2-40B4-BE49-F238E27FC236}">
                            <a16:creationId xmlns:a16="http://schemas.microsoft.com/office/drawing/2014/main" id="{00000000-0008-0000-0000-00008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F5B2F" id="Text Box 2417" o:spid="_x0000_s1026" type="#_x0000_t202" style="position:absolute;margin-left:0;margin-top:0;width:6pt;height:2.25pt;z-index:25216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0752" behindDoc="0" locked="0" layoutInCell="1" allowOverlap="1" wp14:anchorId="3CD26A50" wp14:editId="1FD7A0E8">
                      <wp:simplePos x="0" y="0"/>
                      <wp:positionH relativeFrom="column">
                        <wp:posOffset>0</wp:posOffset>
                      </wp:positionH>
                      <wp:positionV relativeFrom="paragraph">
                        <wp:posOffset>0</wp:posOffset>
                      </wp:positionV>
                      <wp:extent cx="76200" cy="28575"/>
                      <wp:effectExtent l="19050" t="19050" r="19050" b="28575"/>
                      <wp:wrapNone/>
                      <wp:docPr id="9090" name="Text Box 2416">
                        <a:extLst xmlns:a="http://schemas.openxmlformats.org/drawingml/2006/main">
                          <a:ext uri="{FF2B5EF4-FFF2-40B4-BE49-F238E27FC236}">
                            <a16:creationId xmlns:a16="http://schemas.microsoft.com/office/drawing/2014/main" id="{00000000-0008-0000-0000-00008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6FD44" id="Text Box 2416" o:spid="_x0000_s1026" type="#_x0000_t202" style="position:absolute;margin-left:0;margin-top:0;width:6pt;height:2.25pt;z-index:2521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1776" behindDoc="0" locked="0" layoutInCell="1" allowOverlap="1" wp14:anchorId="6F454F9C" wp14:editId="2E44A5EB">
                      <wp:simplePos x="0" y="0"/>
                      <wp:positionH relativeFrom="column">
                        <wp:posOffset>0</wp:posOffset>
                      </wp:positionH>
                      <wp:positionV relativeFrom="paragraph">
                        <wp:posOffset>0</wp:posOffset>
                      </wp:positionV>
                      <wp:extent cx="76200" cy="28575"/>
                      <wp:effectExtent l="19050" t="19050" r="19050" b="28575"/>
                      <wp:wrapNone/>
                      <wp:docPr id="9091" name="Text Box 2415">
                        <a:extLst xmlns:a="http://schemas.openxmlformats.org/drawingml/2006/main">
                          <a:ext uri="{FF2B5EF4-FFF2-40B4-BE49-F238E27FC236}">
                            <a16:creationId xmlns:a16="http://schemas.microsoft.com/office/drawing/2014/main" id="{00000000-0008-0000-0000-00008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30297" id="Text Box 2415" o:spid="_x0000_s1026" type="#_x0000_t202" style="position:absolute;margin-left:0;margin-top:0;width:6pt;height:2.25pt;z-index:25217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2800" behindDoc="0" locked="0" layoutInCell="1" allowOverlap="1" wp14:anchorId="510BF7A0" wp14:editId="1A9E06B5">
                      <wp:simplePos x="0" y="0"/>
                      <wp:positionH relativeFrom="column">
                        <wp:posOffset>0</wp:posOffset>
                      </wp:positionH>
                      <wp:positionV relativeFrom="paragraph">
                        <wp:posOffset>0</wp:posOffset>
                      </wp:positionV>
                      <wp:extent cx="76200" cy="28575"/>
                      <wp:effectExtent l="19050" t="19050" r="19050" b="28575"/>
                      <wp:wrapNone/>
                      <wp:docPr id="9092" name="Text Box 2414">
                        <a:extLst xmlns:a="http://schemas.openxmlformats.org/drawingml/2006/main">
                          <a:ext uri="{FF2B5EF4-FFF2-40B4-BE49-F238E27FC236}">
                            <a16:creationId xmlns:a16="http://schemas.microsoft.com/office/drawing/2014/main" id="{00000000-0008-0000-0000-00008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8548F" id="Text Box 2414" o:spid="_x0000_s1026" type="#_x0000_t202" style="position:absolute;margin-left:0;margin-top:0;width:6pt;height:2.25pt;z-index:25217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3824" behindDoc="0" locked="0" layoutInCell="1" allowOverlap="1" wp14:anchorId="53279AF4" wp14:editId="3B741B88">
                      <wp:simplePos x="0" y="0"/>
                      <wp:positionH relativeFrom="column">
                        <wp:posOffset>0</wp:posOffset>
                      </wp:positionH>
                      <wp:positionV relativeFrom="paragraph">
                        <wp:posOffset>0</wp:posOffset>
                      </wp:positionV>
                      <wp:extent cx="76200" cy="28575"/>
                      <wp:effectExtent l="19050" t="19050" r="19050" b="28575"/>
                      <wp:wrapNone/>
                      <wp:docPr id="9093" name="Text Box 2413">
                        <a:extLst xmlns:a="http://schemas.openxmlformats.org/drawingml/2006/main">
                          <a:ext uri="{FF2B5EF4-FFF2-40B4-BE49-F238E27FC236}">
                            <a16:creationId xmlns:a16="http://schemas.microsoft.com/office/drawing/2014/main" id="{00000000-0008-0000-0000-00008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7A81D" id="Text Box 2413" o:spid="_x0000_s1026" type="#_x0000_t202" style="position:absolute;margin-left:0;margin-top:0;width:6pt;height:2.25pt;z-index:2521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4848" behindDoc="0" locked="0" layoutInCell="1" allowOverlap="1" wp14:anchorId="317056B6" wp14:editId="7050F8B6">
                      <wp:simplePos x="0" y="0"/>
                      <wp:positionH relativeFrom="column">
                        <wp:posOffset>0</wp:posOffset>
                      </wp:positionH>
                      <wp:positionV relativeFrom="paragraph">
                        <wp:posOffset>0</wp:posOffset>
                      </wp:positionV>
                      <wp:extent cx="76200" cy="28575"/>
                      <wp:effectExtent l="19050" t="19050" r="19050" b="28575"/>
                      <wp:wrapNone/>
                      <wp:docPr id="9094" name="Text Box 2412">
                        <a:extLst xmlns:a="http://schemas.openxmlformats.org/drawingml/2006/main">
                          <a:ext uri="{FF2B5EF4-FFF2-40B4-BE49-F238E27FC236}">
                            <a16:creationId xmlns:a16="http://schemas.microsoft.com/office/drawing/2014/main" id="{00000000-0008-0000-0000-00008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273529" id="Text Box 2412" o:spid="_x0000_s1026" type="#_x0000_t202" style="position:absolute;margin-left:0;margin-top:0;width:6pt;height:2.25pt;z-index:2521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5872" behindDoc="0" locked="0" layoutInCell="1" allowOverlap="1" wp14:anchorId="3DBB5650" wp14:editId="6D6242D2">
                      <wp:simplePos x="0" y="0"/>
                      <wp:positionH relativeFrom="column">
                        <wp:posOffset>0</wp:posOffset>
                      </wp:positionH>
                      <wp:positionV relativeFrom="paragraph">
                        <wp:posOffset>0</wp:posOffset>
                      </wp:positionV>
                      <wp:extent cx="76200" cy="28575"/>
                      <wp:effectExtent l="19050" t="19050" r="19050" b="28575"/>
                      <wp:wrapNone/>
                      <wp:docPr id="9095" name="Text Box 2411">
                        <a:extLst xmlns:a="http://schemas.openxmlformats.org/drawingml/2006/main">
                          <a:ext uri="{FF2B5EF4-FFF2-40B4-BE49-F238E27FC236}">
                            <a16:creationId xmlns:a16="http://schemas.microsoft.com/office/drawing/2014/main" id="{00000000-0008-0000-0000-00008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1375C" id="Text Box 2411" o:spid="_x0000_s1026" type="#_x0000_t202" style="position:absolute;margin-left:0;margin-top:0;width:6pt;height:2.25pt;z-index:2521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6896" behindDoc="0" locked="0" layoutInCell="1" allowOverlap="1" wp14:anchorId="56EB1EDE" wp14:editId="6DAA50EC">
                      <wp:simplePos x="0" y="0"/>
                      <wp:positionH relativeFrom="column">
                        <wp:posOffset>0</wp:posOffset>
                      </wp:positionH>
                      <wp:positionV relativeFrom="paragraph">
                        <wp:posOffset>0</wp:posOffset>
                      </wp:positionV>
                      <wp:extent cx="76200" cy="28575"/>
                      <wp:effectExtent l="19050" t="19050" r="19050" b="28575"/>
                      <wp:wrapNone/>
                      <wp:docPr id="9096" name="Text Box 2410">
                        <a:extLst xmlns:a="http://schemas.openxmlformats.org/drawingml/2006/main">
                          <a:ext uri="{FF2B5EF4-FFF2-40B4-BE49-F238E27FC236}">
                            <a16:creationId xmlns:a16="http://schemas.microsoft.com/office/drawing/2014/main" id="{00000000-0008-0000-0000-00008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4205B" id="Text Box 2410" o:spid="_x0000_s1026" type="#_x0000_t202" style="position:absolute;margin-left:0;margin-top:0;width:6pt;height:2.25pt;z-index:2521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7920" behindDoc="0" locked="0" layoutInCell="1" allowOverlap="1" wp14:anchorId="150C0264" wp14:editId="39EF5775">
                      <wp:simplePos x="0" y="0"/>
                      <wp:positionH relativeFrom="column">
                        <wp:posOffset>0</wp:posOffset>
                      </wp:positionH>
                      <wp:positionV relativeFrom="paragraph">
                        <wp:posOffset>0</wp:posOffset>
                      </wp:positionV>
                      <wp:extent cx="76200" cy="28575"/>
                      <wp:effectExtent l="19050" t="19050" r="19050" b="28575"/>
                      <wp:wrapNone/>
                      <wp:docPr id="9097" name="Text Box 2409">
                        <a:extLst xmlns:a="http://schemas.openxmlformats.org/drawingml/2006/main">
                          <a:ext uri="{FF2B5EF4-FFF2-40B4-BE49-F238E27FC236}">
                            <a16:creationId xmlns:a16="http://schemas.microsoft.com/office/drawing/2014/main" id="{00000000-0008-0000-0000-00008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B5808" id="Text Box 2409" o:spid="_x0000_s1026" type="#_x0000_t202" style="position:absolute;margin-left:0;margin-top:0;width:6pt;height:2.25pt;z-index:2521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8944" behindDoc="0" locked="0" layoutInCell="1" allowOverlap="1" wp14:anchorId="08C484B5" wp14:editId="2DFB08BC">
                      <wp:simplePos x="0" y="0"/>
                      <wp:positionH relativeFrom="column">
                        <wp:posOffset>0</wp:posOffset>
                      </wp:positionH>
                      <wp:positionV relativeFrom="paragraph">
                        <wp:posOffset>0</wp:posOffset>
                      </wp:positionV>
                      <wp:extent cx="76200" cy="28575"/>
                      <wp:effectExtent l="19050" t="19050" r="19050" b="28575"/>
                      <wp:wrapNone/>
                      <wp:docPr id="9098" name="Text Box 2408">
                        <a:extLst xmlns:a="http://schemas.openxmlformats.org/drawingml/2006/main">
                          <a:ext uri="{FF2B5EF4-FFF2-40B4-BE49-F238E27FC236}">
                            <a16:creationId xmlns:a16="http://schemas.microsoft.com/office/drawing/2014/main" id="{00000000-0008-0000-0000-00008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9B2AD" id="Text Box 2408" o:spid="_x0000_s1026" type="#_x0000_t202" style="position:absolute;margin-left:0;margin-top:0;width:6pt;height:2.25pt;z-index:2521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79968" behindDoc="0" locked="0" layoutInCell="1" allowOverlap="1" wp14:anchorId="7623C714" wp14:editId="128AD6FC">
                      <wp:simplePos x="0" y="0"/>
                      <wp:positionH relativeFrom="column">
                        <wp:posOffset>0</wp:posOffset>
                      </wp:positionH>
                      <wp:positionV relativeFrom="paragraph">
                        <wp:posOffset>0</wp:posOffset>
                      </wp:positionV>
                      <wp:extent cx="76200" cy="28575"/>
                      <wp:effectExtent l="19050" t="19050" r="19050" b="28575"/>
                      <wp:wrapNone/>
                      <wp:docPr id="9099" name="Text Box 2407">
                        <a:extLst xmlns:a="http://schemas.openxmlformats.org/drawingml/2006/main">
                          <a:ext uri="{FF2B5EF4-FFF2-40B4-BE49-F238E27FC236}">
                            <a16:creationId xmlns:a16="http://schemas.microsoft.com/office/drawing/2014/main" id="{00000000-0008-0000-0000-00008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C28BD" id="Text Box 2407" o:spid="_x0000_s1026" type="#_x0000_t202" style="position:absolute;margin-left:0;margin-top:0;width:6pt;height:2.25pt;z-index:2521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0992" behindDoc="0" locked="0" layoutInCell="1" allowOverlap="1" wp14:anchorId="5599345D" wp14:editId="73664E58">
                      <wp:simplePos x="0" y="0"/>
                      <wp:positionH relativeFrom="column">
                        <wp:posOffset>0</wp:posOffset>
                      </wp:positionH>
                      <wp:positionV relativeFrom="paragraph">
                        <wp:posOffset>0</wp:posOffset>
                      </wp:positionV>
                      <wp:extent cx="76200" cy="28575"/>
                      <wp:effectExtent l="19050" t="19050" r="19050" b="28575"/>
                      <wp:wrapNone/>
                      <wp:docPr id="9100" name="Text Box 2406">
                        <a:extLst xmlns:a="http://schemas.openxmlformats.org/drawingml/2006/main">
                          <a:ext uri="{FF2B5EF4-FFF2-40B4-BE49-F238E27FC236}">
                            <a16:creationId xmlns:a16="http://schemas.microsoft.com/office/drawing/2014/main" id="{00000000-0008-0000-0000-00008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01D63" id="Text Box 2406" o:spid="_x0000_s1026" type="#_x0000_t202" style="position:absolute;margin-left:0;margin-top:0;width:6pt;height:2.25pt;z-index:2521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2016" behindDoc="0" locked="0" layoutInCell="1" allowOverlap="1" wp14:anchorId="717AB56A" wp14:editId="36D88D24">
                      <wp:simplePos x="0" y="0"/>
                      <wp:positionH relativeFrom="column">
                        <wp:posOffset>0</wp:posOffset>
                      </wp:positionH>
                      <wp:positionV relativeFrom="paragraph">
                        <wp:posOffset>0</wp:posOffset>
                      </wp:positionV>
                      <wp:extent cx="76200" cy="28575"/>
                      <wp:effectExtent l="19050" t="19050" r="19050" b="28575"/>
                      <wp:wrapNone/>
                      <wp:docPr id="9101" name="Text Box 2405">
                        <a:extLst xmlns:a="http://schemas.openxmlformats.org/drawingml/2006/main">
                          <a:ext uri="{FF2B5EF4-FFF2-40B4-BE49-F238E27FC236}">
                            <a16:creationId xmlns:a16="http://schemas.microsoft.com/office/drawing/2014/main" id="{00000000-0008-0000-0000-00008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DB1BF" id="Text Box 2405" o:spid="_x0000_s1026" type="#_x0000_t202" style="position:absolute;margin-left:0;margin-top:0;width:6pt;height:2.25pt;z-index:2521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3040" behindDoc="0" locked="0" layoutInCell="1" allowOverlap="1" wp14:anchorId="0B8E975A" wp14:editId="2CAB6BA1">
                      <wp:simplePos x="0" y="0"/>
                      <wp:positionH relativeFrom="column">
                        <wp:posOffset>0</wp:posOffset>
                      </wp:positionH>
                      <wp:positionV relativeFrom="paragraph">
                        <wp:posOffset>0</wp:posOffset>
                      </wp:positionV>
                      <wp:extent cx="76200" cy="28575"/>
                      <wp:effectExtent l="19050" t="19050" r="19050" b="28575"/>
                      <wp:wrapNone/>
                      <wp:docPr id="9102" name="Text Box 2404">
                        <a:extLst xmlns:a="http://schemas.openxmlformats.org/drawingml/2006/main">
                          <a:ext uri="{FF2B5EF4-FFF2-40B4-BE49-F238E27FC236}">
                            <a16:creationId xmlns:a16="http://schemas.microsoft.com/office/drawing/2014/main" id="{00000000-0008-0000-0000-00008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7D497" id="Text Box 2404" o:spid="_x0000_s1026" type="#_x0000_t202" style="position:absolute;margin-left:0;margin-top:0;width:6pt;height:2.25pt;z-index:25218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4064" behindDoc="0" locked="0" layoutInCell="1" allowOverlap="1" wp14:anchorId="78510446" wp14:editId="474CD941">
                      <wp:simplePos x="0" y="0"/>
                      <wp:positionH relativeFrom="column">
                        <wp:posOffset>0</wp:posOffset>
                      </wp:positionH>
                      <wp:positionV relativeFrom="paragraph">
                        <wp:posOffset>0</wp:posOffset>
                      </wp:positionV>
                      <wp:extent cx="76200" cy="28575"/>
                      <wp:effectExtent l="19050" t="19050" r="19050" b="28575"/>
                      <wp:wrapNone/>
                      <wp:docPr id="9103" name="Text Box 2403">
                        <a:extLst xmlns:a="http://schemas.openxmlformats.org/drawingml/2006/main">
                          <a:ext uri="{FF2B5EF4-FFF2-40B4-BE49-F238E27FC236}">
                            <a16:creationId xmlns:a16="http://schemas.microsoft.com/office/drawing/2014/main" id="{00000000-0008-0000-0000-00008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7893F" id="Text Box 2403" o:spid="_x0000_s1026" type="#_x0000_t202" style="position:absolute;margin-left:0;margin-top:0;width:6pt;height:2.25pt;z-index:2521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5088" behindDoc="0" locked="0" layoutInCell="1" allowOverlap="1" wp14:anchorId="571DF48E" wp14:editId="6A375D51">
                      <wp:simplePos x="0" y="0"/>
                      <wp:positionH relativeFrom="column">
                        <wp:posOffset>0</wp:posOffset>
                      </wp:positionH>
                      <wp:positionV relativeFrom="paragraph">
                        <wp:posOffset>0</wp:posOffset>
                      </wp:positionV>
                      <wp:extent cx="76200" cy="28575"/>
                      <wp:effectExtent l="19050" t="19050" r="19050" b="28575"/>
                      <wp:wrapNone/>
                      <wp:docPr id="9104" name="Text Box 2402">
                        <a:extLst xmlns:a="http://schemas.openxmlformats.org/drawingml/2006/main">
                          <a:ext uri="{FF2B5EF4-FFF2-40B4-BE49-F238E27FC236}">
                            <a16:creationId xmlns:a16="http://schemas.microsoft.com/office/drawing/2014/main" id="{00000000-0008-0000-0000-00009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08300" id="Text Box 2402" o:spid="_x0000_s1026" type="#_x0000_t202" style="position:absolute;margin-left:0;margin-top:0;width:6pt;height:2.25pt;z-index:2521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6112" behindDoc="0" locked="0" layoutInCell="1" allowOverlap="1" wp14:anchorId="333BC0A1" wp14:editId="6903C9EF">
                      <wp:simplePos x="0" y="0"/>
                      <wp:positionH relativeFrom="column">
                        <wp:posOffset>0</wp:posOffset>
                      </wp:positionH>
                      <wp:positionV relativeFrom="paragraph">
                        <wp:posOffset>0</wp:posOffset>
                      </wp:positionV>
                      <wp:extent cx="76200" cy="28575"/>
                      <wp:effectExtent l="19050" t="19050" r="19050" b="28575"/>
                      <wp:wrapNone/>
                      <wp:docPr id="9105" name="Text Box 2401">
                        <a:extLst xmlns:a="http://schemas.openxmlformats.org/drawingml/2006/main">
                          <a:ext uri="{FF2B5EF4-FFF2-40B4-BE49-F238E27FC236}">
                            <a16:creationId xmlns:a16="http://schemas.microsoft.com/office/drawing/2014/main" id="{00000000-0008-0000-0000-00009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0138A" id="Text Box 2401" o:spid="_x0000_s1026" type="#_x0000_t202" style="position:absolute;margin-left:0;margin-top:0;width:6pt;height:2.25pt;z-index:2521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7136" behindDoc="0" locked="0" layoutInCell="1" allowOverlap="1" wp14:anchorId="1659C08D" wp14:editId="5166CA0A">
                      <wp:simplePos x="0" y="0"/>
                      <wp:positionH relativeFrom="column">
                        <wp:posOffset>0</wp:posOffset>
                      </wp:positionH>
                      <wp:positionV relativeFrom="paragraph">
                        <wp:posOffset>0</wp:posOffset>
                      </wp:positionV>
                      <wp:extent cx="76200" cy="28575"/>
                      <wp:effectExtent l="19050" t="19050" r="19050" b="28575"/>
                      <wp:wrapNone/>
                      <wp:docPr id="9106" name="Text Box 2400">
                        <a:extLst xmlns:a="http://schemas.openxmlformats.org/drawingml/2006/main">
                          <a:ext uri="{FF2B5EF4-FFF2-40B4-BE49-F238E27FC236}">
                            <a16:creationId xmlns:a16="http://schemas.microsoft.com/office/drawing/2014/main" id="{00000000-0008-0000-0000-00009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E65E9" id="Text Box 2400" o:spid="_x0000_s1026" type="#_x0000_t202" style="position:absolute;margin-left:0;margin-top:0;width:6pt;height:2.25pt;z-index:2521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8160" behindDoc="0" locked="0" layoutInCell="1" allowOverlap="1" wp14:anchorId="0C3C8F75" wp14:editId="6F61B0E8">
                      <wp:simplePos x="0" y="0"/>
                      <wp:positionH relativeFrom="column">
                        <wp:posOffset>0</wp:posOffset>
                      </wp:positionH>
                      <wp:positionV relativeFrom="paragraph">
                        <wp:posOffset>0</wp:posOffset>
                      </wp:positionV>
                      <wp:extent cx="76200" cy="28575"/>
                      <wp:effectExtent l="19050" t="19050" r="19050" b="28575"/>
                      <wp:wrapNone/>
                      <wp:docPr id="9107" name="Text Box 2399">
                        <a:extLst xmlns:a="http://schemas.openxmlformats.org/drawingml/2006/main">
                          <a:ext uri="{FF2B5EF4-FFF2-40B4-BE49-F238E27FC236}">
                            <a16:creationId xmlns:a16="http://schemas.microsoft.com/office/drawing/2014/main" id="{00000000-0008-0000-0000-00009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755FE" id="Text Box 2399" o:spid="_x0000_s1026" type="#_x0000_t202" style="position:absolute;margin-left:0;margin-top:0;width:6pt;height:2.25pt;z-index:2521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89184" behindDoc="0" locked="0" layoutInCell="1" allowOverlap="1" wp14:anchorId="0A5831C1" wp14:editId="11CC94DE">
                      <wp:simplePos x="0" y="0"/>
                      <wp:positionH relativeFrom="column">
                        <wp:posOffset>0</wp:posOffset>
                      </wp:positionH>
                      <wp:positionV relativeFrom="paragraph">
                        <wp:posOffset>0</wp:posOffset>
                      </wp:positionV>
                      <wp:extent cx="76200" cy="28575"/>
                      <wp:effectExtent l="19050" t="19050" r="19050" b="28575"/>
                      <wp:wrapNone/>
                      <wp:docPr id="9108" name="Text Box 2398">
                        <a:extLst xmlns:a="http://schemas.openxmlformats.org/drawingml/2006/main">
                          <a:ext uri="{FF2B5EF4-FFF2-40B4-BE49-F238E27FC236}">
                            <a16:creationId xmlns:a16="http://schemas.microsoft.com/office/drawing/2014/main" id="{00000000-0008-0000-0000-00009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569AC" id="Text Box 2398" o:spid="_x0000_s1026" type="#_x0000_t202" style="position:absolute;margin-left:0;margin-top:0;width:6pt;height:2.25pt;z-index:2521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0208" behindDoc="0" locked="0" layoutInCell="1" allowOverlap="1" wp14:anchorId="74798011" wp14:editId="7077C15E">
                      <wp:simplePos x="0" y="0"/>
                      <wp:positionH relativeFrom="column">
                        <wp:posOffset>0</wp:posOffset>
                      </wp:positionH>
                      <wp:positionV relativeFrom="paragraph">
                        <wp:posOffset>0</wp:posOffset>
                      </wp:positionV>
                      <wp:extent cx="76200" cy="28575"/>
                      <wp:effectExtent l="19050" t="19050" r="19050" b="28575"/>
                      <wp:wrapNone/>
                      <wp:docPr id="9109" name="Text Box 2397">
                        <a:extLst xmlns:a="http://schemas.openxmlformats.org/drawingml/2006/main">
                          <a:ext uri="{FF2B5EF4-FFF2-40B4-BE49-F238E27FC236}">
                            <a16:creationId xmlns:a16="http://schemas.microsoft.com/office/drawing/2014/main" id="{00000000-0008-0000-0000-00009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0371A" id="Text Box 2397" o:spid="_x0000_s1026" type="#_x0000_t202" style="position:absolute;margin-left:0;margin-top:0;width:6pt;height:2.25pt;z-index:2521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1232" behindDoc="0" locked="0" layoutInCell="1" allowOverlap="1" wp14:anchorId="74330CE6" wp14:editId="3D42203F">
                      <wp:simplePos x="0" y="0"/>
                      <wp:positionH relativeFrom="column">
                        <wp:posOffset>0</wp:posOffset>
                      </wp:positionH>
                      <wp:positionV relativeFrom="paragraph">
                        <wp:posOffset>0</wp:posOffset>
                      </wp:positionV>
                      <wp:extent cx="76200" cy="28575"/>
                      <wp:effectExtent l="19050" t="19050" r="19050" b="28575"/>
                      <wp:wrapNone/>
                      <wp:docPr id="9110" name="Text Box 2396">
                        <a:extLst xmlns:a="http://schemas.openxmlformats.org/drawingml/2006/main">
                          <a:ext uri="{FF2B5EF4-FFF2-40B4-BE49-F238E27FC236}">
                            <a16:creationId xmlns:a16="http://schemas.microsoft.com/office/drawing/2014/main" id="{00000000-0008-0000-0000-00009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A32EE" id="Text Box 2396" o:spid="_x0000_s1026" type="#_x0000_t202" style="position:absolute;margin-left:0;margin-top:0;width:6pt;height:2.25pt;z-index:2521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2256" behindDoc="0" locked="0" layoutInCell="1" allowOverlap="1" wp14:anchorId="6582D627" wp14:editId="2CDBD659">
                      <wp:simplePos x="0" y="0"/>
                      <wp:positionH relativeFrom="column">
                        <wp:posOffset>0</wp:posOffset>
                      </wp:positionH>
                      <wp:positionV relativeFrom="paragraph">
                        <wp:posOffset>0</wp:posOffset>
                      </wp:positionV>
                      <wp:extent cx="76200" cy="28575"/>
                      <wp:effectExtent l="19050" t="19050" r="19050" b="28575"/>
                      <wp:wrapNone/>
                      <wp:docPr id="9111" name="Text Box 2395">
                        <a:extLst xmlns:a="http://schemas.openxmlformats.org/drawingml/2006/main">
                          <a:ext uri="{FF2B5EF4-FFF2-40B4-BE49-F238E27FC236}">
                            <a16:creationId xmlns:a16="http://schemas.microsoft.com/office/drawing/2014/main" id="{00000000-0008-0000-0000-00009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1F2380" id="Text Box 2395" o:spid="_x0000_s1026" type="#_x0000_t202" style="position:absolute;margin-left:0;margin-top:0;width:6pt;height:2.25pt;z-index:2521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3280" behindDoc="0" locked="0" layoutInCell="1" allowOverlap="1" wp14:anchorId="675E8715" wp14:editId="08BAD66C">
                      <wp:simplePos x="0" y="0"/>
                      <wp:positionH relativeFrom="column">
                        <wp:posOffset>0</wp:posOffset>
                      </wp:positionH>
                      <wp:positionV relativeFrom="paragraph">
                        <wp:posOffset>0</wp:posOffset>
                      </wp:positionV>
                      <wp:extent cx="76200" cy="28575"/>
                      <wp:effectExtent l="19050" t="19050" r="19050" b="28575"/>
                      <wp:wrapNone/>
                      <wp:docPr id="9112" name="Text Box 2394">
                        <a:extLst xmlns:a="http://schemas.openxmlformats.org/drawingml/2006/main">
                          <a:ext uri="{FF2B5EF4-FFF2-40B4-BE49-F238E27FC236}">
                            <a16:creationId xmlns:a16="http://schemas.microsoft.com/office/drawing/2014/main" id="{00000000-0008-0000-0000-00009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53EBD" id="Text Box 2394" o:spid="_x0000_s1026" type="#_x0000_t202" style="position:absolute;margin-left:0;margin-top:0;width:6pt;height:2.25pt;z-index:25219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4304" behindDoc="0" locked="0" layoutInCell="1" allowOverlap="1" wp14:anchorId="30712691" wp14:editId="02C0A8A8">
                      <wp:simplePos x="0" y="0"/>
                      <wp:positionH relativeFrom="column">
                        <wp:posOffset>0</wp:posOffset>
                      </wp:positionH>
                      <wp:positionV relativeFrom="paragraph">
                        <wp:posOffset>0</wp:posOffset>
                      </wp:positionV>
                      <wp:extent cx="76200" cy="28575"/>
                      <wp:effectExtent l="19050" t="19050" r="19050" b="28575"/>
                      <wp:wrapNone/>
                      <wp:docPr id="9113" name="Text Box 2393">
                        <a:extLst xmlns:a="http://schemas.openxmlformats.org/drawingml/2006/main">
                          <a:ext uri="{FF2B5EF4-FFF2-40B4-BE49-F238E27FC236}">
                            <a16:creationId xmlns:a16="http://schemas.microsoft.com/office/drawing/2014/main" id="{00000000-0008-0000-0000-00009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64CDB" id="Text Box 2393" o:spid="_x0000_s1026" type="#_x0000_t202" style="position:absolute;margin-left:0;margin-top:0;width:6pt;height:2.25pt;z-index:25219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5328" behindDoc="0" locked="0" layoutInCell="1" allowOverlap="1" wp14:anchorId="7FE15EC4" wp14:editId="3412EA15">
                      <wp:simplePos x="0" y="0"/>
                      <wp:positionH relativeFrom="column">
                        <wp:posOffset>0</wp:posOffset>
                      </wp:positionH>
                      <wp:positionV relativeFrom="paragraph">
                        <wp:posOffset>0</wp:posOffset>
                      </wp:positionV>
                      <wp:extent cx="76200" cy="28575"/>
                      <wp:effectExtent l="19050" t="19050" r="19050" b="28575"/>
                      <wp:wrapNone/>
                      <wp:docPr id="9114" name="Text Box 2392">
                        <a:extLst xmlns:a="http://schemas.openxmlformats.org/drawingml/2006/main">
                          <a:ext uri="{FF2B5EF4-FFF2-40B4-BE49-F238E27FC236}">
                            <a16:creationId xmlns:a16="http://schemas.microsoft.com/office/drawing/2014/main" id="{00000000-0008-0000-0000-00009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E84D62" id="Text Box 2392" o:spid="_x0000_s1026" type="#_x0000_t202" style="position:absolute;margin-left:0;margin-top:0;width:6pt;height:2.25pt;z-index:2521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6352" behindDoc="0" locked="0" layoutInCell="1" allowOverlap="1" wp14:anchorId="03FD7A18" wp14:editId="54AAF22F">
                      <wp:simplePos x="0" y="0"/>
                      <wp:positionH relativeFrom="column">
                        <wp:posOffset>0</wp:posOffset>
                      </wp:positionH>
                      <wp:positionV relativeFrom="paragraph">
                        <wp:posOffset>0</wp:posOffset>
                      </wp:positionV>
                      <wp:extent cx="76200" cy="28575"/>
                      <wp:effectExtent l="19050" t="19050" r="19050" b="28575"/>
                      <wp:wrapNone/>
                      <wp:docPr id="9115" name="Text Box 2391">
                        <a:extLst xmlns:a="http://schemas.openxmlformats.org/drawingml/2006/main">
                          <a:ext uri="{FF2B5EF4-FFF2-40B4-BE49-F238E27FC236}">
                            <a16:creationId xmlns:a16="http://schemas.microsoft.com/office/drawing/2014/main" id="{00000000-0008-0000-0000-00009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BBEA8" id="Text Box 2391" o:spid="_x0000_s1026" type="#_x0000_t202" style="position:absolute;margin-left:0;margin-top:0;width:6pt;height:2.25pt;z-index:2521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7376" behindDoc="0" locked="0" layoutInCell="1" allowOverlap="1" wp14:anchorId="2E41ABFC" wp14:editId="3D19DBA7">
                      <wp:simplePos x="0" y="0"/>
                      <wp:positionH relativeFrom="column">
                        <wp:posOffset>0</wp:posOffset>
                      </wp:positionH>
                      <wp:positionV relativeFrom="paragraph">
                        <wp:posOffset>0</wp:posOffset>
                      </wp:positionV>
                      <wp:extent cx="76200" cy="28575"/>
                      <wp:effectExtent l="19050" t="19050" r="19050" b="28575"/>
                      <wp:wrapNone/>
                      <wp:docPr id="9116" name="Text Box 2390">
                        <a:extLst xmlns:a="http://schemas.openxmlformats.org/drawingml/2006/main">
                          <a:ext uri="{FF2B5EF4-FFF2-40B4-BE49-F238E27FC236}">
                            <a16:creationId xmlns:a16="http://schemas.microsoft.com/office/drawing/2014/main" id="{00000000-0008-0000-0000-00009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D99AA" id="Text Box 2390" o:spid="_x0000_s1026" type="#_x0000_t202" style="position:absolute;margin-left:0;margin-top:0;width:6pt;height:2.25pt;z-index:25219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8400" behindDoc="0" locked="0" layoutInCell="1" allowOverlap="1" wp14:anchorId="286F9E0B" wp14:editId="240C62B2">
                      <wp:simplePos x="0" y="0"/>
                      <wp:positionH relativeFrom="column">
                        <wp:posOffset>0</wp:posOffset>
                      </wp:positionH>
                      <wp:positionV relativeFrom="paragraph">
                        <wp:posOffset>0</wp:posOffset>
                      </wp:positionV>
                      <wp:extent cx="76200" cy="28575"/>
                      <wp:effectExtent l="19050" t="19050" r="19050" b="28575"/>
                      <wp:wrapNone/>
                      <wp:docPr id="9117" name="Text Box 2389">
                        <a:extLst xmlns:a="http://schemas.openxmlformats.org/drawingml/2006/main">
                          <a:ext uri="{FF2B5EF4-FFF2-40B4-BE49-F238E27FC236}">
                            <a16:creationId xmlns:a16="http://schemas.microsoft.com/office/drawing/2014/main" id="{00000000-0008-0000-0000-00009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D8009" id="Text Box 2389" o:spid="_x0000_s1026" type="#_x0000_t202" style="position:absolute;margin-left:0;margin-top:0;width:6pt;height:2.25pt;z-index:25219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199424" behindDoc="0" locked="0" layoutInCell="1" allowOverlap="1" wp14:anchorId="5D0EC803" wp14:editId="0A331604">
                      <wp:simplePos x="0" y="0"/>
                      <wp:positionH relativeFrom="column">
                        <wp:posOffset>0</wp:posOffset>
                      </wp:positionH>
                      <wp:positionV relativeFrom="paragraph">
                        <wp:posOffset>0</wp:posOffset>
                      </wp:positionV>
                      <wp:extent cx="76200" cy="28575"/>
                      <wp:effectExtent l="19050" t="19050" r="19050" b="28575"/>
                      <wp:wrapNone/>
                      <wp:docPr id="9118" name="Text Box 2388">
                        <a:extLst xmlns:a="http://schemas.openxmlformats.org/drawingml/2006/main">
                          <a:ext uri="{FF2B5EF4-FFF2-40B4-BE49-F238E27FC236}">
                            <a16:creationId xmlns:a16="http://schemas.microsoft.com/office/drawing/2014/main" id="{00000000-0008-0000-0000-00009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373B71" id="Text Box 2388" o:spid="_x0000_s1026" type="#_x0000_t202" style="position:absolute;margin-left:0;margin-top:0;width:6pt;height:2.25pt;z-index:25219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0448" behindDoc="0" locked="0" layoutInCell="1" allowOverlap="1" wp14:anchorId="1B1C07E3" wp14:editId="64E058A4">
                      <wp:simplePos x="0" y="0"/>
                      <wp:positionH relativeFrom="column">
                        <wp:posOffset>0</wp:posOffset>
                      </wp:positionH>
                      <wp:positionV relativeFrom="paragraph">
                        <wp:posOffset>0</wp:posOffset>
                      </wp:positionV>
                      <wp:extent cx="76200" cy="28575"/>
                      <wp:effectExtent l="19050" t="19050" r="19050" b="28575"/>
                      <wp:wrapNone/>
                      <wp:docPr id="9119" name="Text Box 2387">
                        <a:extLst xmlns:a="http://schemas.openxmlformats.org/drawingml/2006/main">
                          <a:ext uri="{FF2B5EF4-FFF2-40B4-BE49-F238E27FC236}">
                            <a16:creationId xmlns:a16="http://schemas.microsoft.com/office/drawing/2014/main" id="{00000000-0008-0000-0000-00009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32D30" id="Text Box 2387" o:spid="_x0000_s1026" type="#_x0000_t202" style="position:absolute;margin-left:0;margin-top:0;width:6pt;height:2.25pt;z-index:25220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1472" behindDoc="0" locked="0" layoutInCell="1" allowOverlap="1" wp14:anchorId="1D675F6A" wp14:editId="0DB56678">
                      <wp:simplePos x="0" y="0"/>
                      <wp:positionH relativeFrom="column">
                        <wp:posOffset>0</wp:posOffset>
                      </wp:positionH>
                      <wp:positionV relativeFrom="paragraph">
                        <wp:posOffset>0</wp:posOffset>
                      </wp:positionV>
                      <wp:extent cx="76200" cy="28575"/>
                      <wp:effectExtent l="19050" t="19050" r="19050" b="28575"/>
                      <wp:wrapNone/>
                      <wp:docPr id="9120" name="Text Box 2386">
                        <a:extLst xmlns:a="http://schemas.openxmlformats.org/drawingml/2006/main">
                          <a:ext uri="{FF2B5EF4-FFF2-40B4-BE49-F238E27FC236}">
                            <a16:creationId xmlns:a16="http://schemas.microsoft.com/office/drawing/2014/main" id="{00000000-0008-0000-0000-0000A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4C626" id="Text Box 2386" o:spid="_x0000_s1026" type="#_x0000_t202" style="position:absolute;margin-left:0;margin-top:0;width:6pt;height:2.25pt;z-index:2522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2496" behindDoc="0" locked="0" layoutInCell="1" allowOverlap="1" wp14:anchorId="21C43815" wp14:editId="0328C9BD">
                      <wp:simplePos x="0" y="0"/>
                      <wp:positionH relativeFrom="column">
                        <wp:posOffset>0</wp:posOffset>
                      </wp:positionH>
                      <wp:positionV relativeFrom="paragraph">
                        <wp:posOffset>0</wp:posOffset>
                      </wp:positionV>
                      <wp:extent cx="76200" cy="28575"/>
                      <wp:effectExtent l="19050" t="19050" r="19050" b="28575"/>
                      <wp:wrapNone/>
                      <wp:docPr id="9121" name="Text Box 2385">
                        <a:extLst xmlns:a="http://schemas.openxmlformats.org/drawingml/2006/main">
                          <a:ext uri="{FF2B5EF4-FFF2-40B4-BE49-F238E27FC236}">
                            <a16:creationId xmlns:a16="http://schemas.microsoft.com/office/drawing/2014/main" id="{00000000-0008-0000-0000-0000A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C9433D" id="Text Box 2385" o:spid="_x0000_s1026" type="#_x0000_t202" style="position:absolute;margin-left:0;margin-top:0;width:6pt;height:2.25pt;z-index:25220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3520" behindDoc="0" locked="0" layoutInCell="1" allowOverlap="1" wp14:anchorId="7FA8378B" wp14:editId="4ECFF75B">
                      <wp:simplePos x="0" y="0"/>
                      <wp:positionH relativeFrom="column">
                        <wp:posOffset>0</wp:posOffset>
                      </wp:positionH>
                      <wp:positionV relativeFrom="paragraph">
                        <wp:posOffset>0</wp:posOffset>
                      </wp:positionV>
                      <wp:extent cx="76200" cy="28575"/>
                      <wp:effectExtent l="19050" t="19050" r="19050" b="28575"/>
                      <wp:wrapNone/>
                      <wp:docPr id="9122" name="Text Box 2384">
                        <a:extLst xmlns:a="http://schemas.openxmlformats.org/drawingml/2006/main">
                          <a:ext uri="{FF2B5EF4-FFF2-40B4-BE49-F238E27FC236}">
                            <a16:creationId xmlns:a16="http://schemas.microsoft.com/office/drawing/2014/main" id="{00000000-0008-0000-0000-0000A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27FFE" id="Text Box 2384" o:spid="_x0000_s1026" type="#_x0000_t202" style="position:absolute;margin-left:0;margin-top:0;width:6pt;height:2.25pt;z-index:2522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4544" behindDoc="0" locked="0" layoutInCell="1" allowOverlap="1" wp14:anchorId="7367DF5B" wp14:editId="1B513189">
                      <wp:simplePos x="0" y="0"/>
                      <wp:positionH relativeFrom="column">
                        <wp:posOffset>0</wp:posOffset>
                      </wp:positionH>
                      <wp:positionV relativeFrom="paragraph">
                        <wp:posOffset>0</wp:posOffset>
                      </wp:positionV>
                      <wp:extent cx="76200" cy="28575"/>
                      <wp:effectExtent l="19050" t="19050" r="19050" b="28575"/>
                      <wp:wrapNone/>
                      <wp:docPr id="9123" name="Text Box 2383">
                        <a:extLst xmlns:a="http://schemas.openxmlformats.org/drawingml/2006/main">
                          <a:ext uri="{FF2B5EF4-FFF2-40B4-BE49-F238E27FC236}">
                            <a16:creationId xmlns:a16="http://schemas.microsoft.com/office/drawing/2014/main" id="{00000000-0008-0000-0000-0000A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29676" id="Text Box 2383" o:spid="_x0000_s1026" type="#_x0000_t202" style="position:absolute;margin-left:0;margin-top:0;width:6pt;height:2.25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5568" behindDoc="0" locked="0" layoutInCell="1" allowOverlap="1" wp14:anchorId="72F09CAB" wp14:editId="14E6063A">
                      <wp:simplePos x="0" y="0"/>
                      <wp:positionH relativeFrom="column">
                        <wp:posOffset>0</wp:posOffset>
                      </wp:positionH>
                      <wp:positionV relativeFrom="paragraph">
                        <wp:posOffset>0</wp:posOffset>
                      </wp:positionV>
                      <wp:extent cx="76200" cy="28575"/>
                      <wp:effectExtent l="19050" t="19050" r="19050" b="28575"/>
                      <wp:wrapNone/>
                      <wp:docPr id="9124" name="Text Box 2382">
                        <a:extLst xmlns:a="http://schemas.openxmlformats.org/drawingml/2006/main">
                          <a:ext uri="{FF2B5EF4-FFF2-40B4-BE49-F238E27FC236}">
                            <a16:creationId xmlns:a16="http://schemas.microsoft.com/office/drawing/2014/main" id="{00000000-0008-0000-0000-0000A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58F6E0" id="Text Box 2382" o:spid="_x0000_s1026" type="#_x0000_t202" style="position:absolute;margin-left:0;margin-top:0;width:6pt;height:2.25pt;z-index:2522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6592" behindDoc="0" locked="0" layoutInCell="1" allowOverlap="1" wp14:anchorId="13B73AA5" wp14:editId="57898E0D">
                      <wp:simplePos x="0" y="0"/>
                      <wp:positionH relativeFrom="column">
                        <wp:posOffset>0</wp:posOffset>
                      </wp:positionH>
                      <wp:positionV relativeFrom="paragraph">
                        <wp:posOffset>0</wp:posOffset>
                      </wp:positionV>
                      <wp:extent cx="76200" cy="28575"/>
                      <wp:effectExtent l="19050" t="19050" r="19050" b="28575"/>
                      <wp:wrapNone/>
                      <wp:docPr id="9125" name="Text Box 2381">
                        <a:extLst xmlns:a="http://schemas.openxmlformats.org/drawingml/2006/main">
                          <a:ext uri="{FF2B5EF4-FFF2-40B4-BE49-F238E27FC236}">
                            <a16:creationId xmlns:a16="http://schemas.microsoft.com/office/drawing/2014/main" id="{00000000-0008-0000-0000-0000A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84221" id="Text Box 2381" o:spid="_x0000_s1026" type="#_x0000_t202" style="position:absolute;margin-left:0;margin-top:0;width:6pt;height:2.25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7616" behindDoc="0" locked="0" layoutInCell="1" allowOverlap="1" wp14:anchorId="77517C6B" wp14:editId="531B5E4A">
                      <wp:simplePos x="0" y="0"/>
                      <wp:positionH relativeFrom="column">
                        <wp:posOffset>0</wp:posOffset>
                      </wp:positionH>
                      <wp:positionV relativeFrom="paragraph">
                        <wp:posOffset>0</wp:posOffset>
                      </wp:positionV>
                      <wp:extent cx="76200" cy="28575"/>
                      <wp:effectExtent l="19050" t="19050" r="19050" b="28575"/>
                      <wp:wrapNone/>
                      <wp:docPr id="9126" name="Text Box 2380">
                        <a:extLst xmlns:a="http://schemas.openxmlformats.org/drawingml/2006/main">
                          <a:ext uri="{FF2B5EF4-FFF2-40B4-BE49-F238E27FC236}">
                            <a16:creationId xmlns:a16="http://schemas.microsoft.com/office/drawing/2014/main" id="{00000000-0008-0000-0000-0000A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7D3DE5" id="Text Box 2380" o:spid="_x0000_s1026" type="#_x0000_t202" style="position:absolute;margin-left:0;margin-top:0;width:6pt;height:2.25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8640" behindDoc="0" locked="0" layoutInCell="1" allowOverlap="1" wp14:anchorId="0C1F02B8" wp14:editId="5BFD275B">
                      <wp:simplePos x="0" y="0"/>
                      <wp:positionH relativeFrom="column">
                        <wp:posOffset>0</wp:posOffset>
                      </wp:positionH>
                      <wp:positionV relativeFrom="paragraph">
                        <wp:posOffset>0</wp:posOffset>
                      </wp:positionV>
                      <wp:extent cx="76200" cy="28575"/>
                      <wp:effectExtent l="19050" t="19050" r="19050" b="28575"/>
                      <wp:wrapNone/>
                      <wp:docPr id="9127" name="Text Box 2379">
                        <a:extLst xmlns:a="http://schemas.openxmlformats.org/drawingml/2006/main">
                          <a:ext uri="{FF2B5EF4-FFF2-40B4-BE49-F238E27FC236}">
                            <a16:creationId xmlns:a16="http://schemas.microsoft.com/office/drawing/2014/main" id="{00000000-0008-0000-0000-0000A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752B0" id="Text Box 2379" o:spid="_x0000_s1026" type="#_x0000_t202" style="position:absolute;margin-left:0;margin-top:0;width:6pt;height:2.25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09664" behindDoc="0" locked="0" layoutInCell="1" allowOverlap="1" wp14:anchorId="1CB80B69" wp14:editId="19DBAC2C">
                      <wp:simplePos x="0" y="0"/>
                      <wp:positionH relativeFrom="column">
                        <wp:posOffset>0</wp:posOffset>
                      </wp:positionH>
                      <wp:positionV relativeFrom="paragraph">
                        <wp:posOffset>0</wp:posOffset>
                      </wp:positionV>
                      <wp:extent cx="76200" cy="28575"/>
                      <wp:effectExtent l="19050" t="19050" r="19050" b="28575"/>
                      <wp:wrapNone/>
                      <wp:docPr id="9128" name="Text Box 2378">
                        <a:extLst xmlns:a="http://schemas.openxmlformats.org/drawingml/2006/main">
                          <a:ext uri="{FF2B5EF4-FFF2-40B4-BE49-F238E27FC236}">
                            <a16:creationId xmlns:a16="http://schemas.microsoft.com/office/drawing/2014/main" id="{00000000-0008-0000-0000-0000A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20419" id="Text Box 2378" o:spid="_x0000_s1026" type="#_x0000_t202" style="position:absolute;margin-left:0;margin-top:0;width:6pt;height:2.25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0688" behindDoc="0" locked="0" layoutInCell="1" allowOverlap="1" wp14:anchorId="5B9A8852" wp14:editId="1B68CCDC">
                      <wp:simplePos x="0" y="0"/>
                      <wp:positionH relativeFrom="column">
                        <wp:posOffset>0</wp:posOffset>
                      </wp:positionH>
                      <wp:positionV relativeFrom="paragraph">
                        <wp:posOffset>0</wp:posOffset>
                      </wp:positionV>
                      <wp:extent cx="76200" cy="28575"/>
                      <wp:effectExtent l="19050" t="19050" r="19050" b="28575"/>
                      <wp:wrapNone/>
                      <wp:docPr id="9129" name="Text Box 2377">
                        <a:extLst xmlns:a="http://schemas.openxmlformats.org/drawingml/2006/main">
                          <a:ext uri="{FF2B5EF4-FFF2-40B4-BE49-F238E27FC236}">
                            <a16:creationId xmlns:a16="http://schemas.microsoft.com/office/drawing/2014/main" id="{00000000-0008-0000-0000-0000A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AE42D" id="Text Box 2377" o:spid="_x0000_s1026" type="#_x0000_t202" style="position:absolute;margin-left:0;margin-top:0;width:6pt;height:2.25pt;z-index:2522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1712" behindDoc="0" locked="0" layoutInCell="1" allowOverlap="1" wp14:anchorId="526C8F13" wp14:editId="1E87C23B">
                      <wp:simplePos x="0" y="0"/>
                      <wp:positionH relativeFrom="column">
                        <wp:posOffset>0</wp:posOffset>
                      </wp:positionH>
                      <wp:positionV relativeFrom="paragraph">
                        <wp:posOffset>0</wp:posOffset>
                      </wp:positionV>
                      <wp:extent cx="76200" cy="28575"/>
                      <wp:effectExtent l="19050" t="19050" r="19050" b="28575"/>
                      <wp:wrapNone/>
                      <wp:docPr id="9130" name="Text Box 2376">
                        <a:extLst xmlns:a="http://schemas.openxmlformats.org/drawingml/2006/main">
                          <a:ext uri="{FF2B5EF4-FFF2-40B4-BE49-F238E27FC236}">
                            <a16:creationId xmlns:a16="http://schemas.microsoft.com/office/drawing/2014/main" id="{00000000-0008-0000-0000-0000A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9673F" id="Text Box 2376" o:spid="_x0000_s1026" type="#_x0000_t202" style="position:absolute;margin-left:0;margin-top:0;width:6pt;height:2.25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2736" behindDoc="0" locked="0" layoutInCell="1" allowOverlap="1" wp14:anchorId="29B9AB36" wp14:editId="59330EA6">
                      <wp:simplePos x="0" y="0"/>
                      <wp:positionH relativeFrom="column">
                        <wp:posOffset>0</wp:posOffset>
                      </wp:positionH>
                      <wp:positionV relativeFrom="paragraph">
                        <wp:posOffset>0</wp:posOffset>
                      </wp:positionV>
                      <wp:extent cx="76200" cy="28575"/>
                      <wp:effectExtent l="19050" t="19050" r="19050" b="28575"/>
                      <wp:wrapNone/>
                      <wp:docPr id="9131" name="Text Box 2375">
                        <a:extLst xmlns:a="http://schemas.openxmlformats.org/drawingml/2006/main">
                          <a:ext uri="{FF2B5EF4-FFF2-40B4-BE49-F238E27FC236}">
                            <a16:creationId xmlns:a16="http://schemas.microsoft.com/office/drawing/2014/main" id="{00000000-0008-0000-0000-0000A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CEEB5A" id="Text Box 2375" o:spid="_x0000_s1026" type="#_x0000_t202" style="position:absolute;margin-left:0;margin-top:0;width:6pt;height:2.25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3760" behindDoc="0" locked="0" layoutInCell="1" allowOverlap="1" wp14:anchorId="52EA1241" wp14:editId="16C5DF82">
                      <wp:simplePos x="0" y="0"/>
                      <wp:positionH relativeFrom="column">
                        <wp:posOffset>0</wp:posOffset>
                      </wp:positionH>
                      <wp:positionV relativeFrom="paragraph">
                        <wp:posOffset>0</wp:posOffset>
                      </wp:positionV>
                      <wp:extent cx="76200" cy="28575"/>
                      <wp:effectExtent l="19050" t="19050" r="19050" b="28575"/>
                      <wp:wrapNone/>
                      <wp:docPr id="9132" name="Text Box 2374">
                        <a:extLst xmlns:a="http://schemas.openxmlformats.org/drawingml/2006/main">
                          <a:ext uri="{FF2B5EF4-FFF2-40B4-BE49-F238E27FC236}">
                            <a16:creationId xmlns:a16="http://schemas.microsoft.com/office/drawing/2014/main" id="{00000000-0008-0000-0000-0000A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A2A387" id="Text Box 2374" o:spid="_x0000_s1026" type="#_x0000_t202" style="position:absolute;margin-left:0;margin-top:0;width:6pt;height:2.25pt;z-index:2522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4784" behindDoc="0" locked="0" layoutInCell="1" allowOverlap="1" wp14:anchorId="78CB2712" wp14:editId="401C329A">
                      <wp:simplePos x="0" y="0"/>
                      <wp:positionH relativeFrom="column">
                        <wp:posOffset>0</wp:posOffset>
                      </wp:positionH>
                      <wp:positionV relativeFrom="paragraph">
                        <wp:posOffset>0</wp:posOffset>
                      </wp:positionV>
                      <wp:extent cx="76200" cy="28575"/>
                      <wp:effectExtent l="19050" t="19050" r="19050" b="28575"/>
                      <wp:wrapNone/>
                      <wp:docPr id="9133" name="Text Box 2373">
                        <a:extLst xmlns:a="http://schemas.openxmlformats.org/drawingml/2006/main">
                          <a:ext uri="{FF2B5EF4-FFF2-40B4-BE49-F238E27FC236}">
                            <a16:creationId xmlns:a16="http://schemas.microsoft.com/office/drawing/2014/main" id="{00000000-0008-0000-0000-0000A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BD6E1" id="Text Box 2373" o:spid="_x0000_s1026" type="#_x0000_t202" style="position:absolute;margin-left:0;margin-top:0;width:6pt;height:2.25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5808" behindDoc="0" locked="0" layoutInCell="1" allowOverlap="1" wp14:anchorId="24A6C71D" wp14:editId="14CE1683">
                      <wp:simplePos x="0" y="0"/>
                      <wp:positionH relativeFrom="column">
                        <wp:posOffset>0</wp:posOffset>
                      </wp:positionH>
                      <wp:positionV relativeFrom="paragraph">
                        <wp:posOffset>0</wp:posOffset>
                      </wp:positionV>
                      <wp:extent cx="76200" cy="28575"/>
                      <wp:effectExtent l="19050" t="19050" r="19050" b="28575"/>
                      <wp:wrapNone/>
                      <wp:docPr id="9134" name="Text Box 2372">
                        <a:extLst xmlns:a="http://schemas.openxmlformats.org/drawingml/2006/main">
                          <a:ext uri="{FF2B5EF4-FFF2-40B4-BE49-F238E27FC236}">
                            <a16:creationId xmlns:a16="http://schemas.microsoft.com/office/drawing/2014/main" id="{00000000-0008-0000-0000-0000A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5CB2E" id="Text Box 2372" o:spid="_x0000_s1026" type="#_x0000_t202" style="position:absolute;margin-left:0;margin-top:0;width:6pt;height:2.25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6832" behindDoc="0" locked="0" layoutInCell="1" allowOverlap="1" wp14:anchorId="2D317AD4" wp14:editId="41426DE4">
                      <wp:simplePos x="0" y="0"/>
                      <wp:positionH relativeFrom="column">
                        <wp:posOffset>0</wp:posOffset>
                      </wp:positionH>
                      <wp:positionV relativeFrom="paragraph">
                        <wp:posOffset>0</wp:posOffset>
                      </wp:positionV>
                      <wp:extent cx="76200" cy="28575"/>
                      <wp:effectExtent l="19050" t="19050" r="19050" b="28575"/>
                      <wp:wrapNone/>
                      <wp:docPr id="9135" name="Text Box 2371">
                        <a:extLst xmlns:a="http://schemas.openxmlformats.org/drawingml/2006/main">
                          <a:ext uri="{FF2B5EF4-FFF2-40B4-BE49-F238E27FC236}">
                            <a16:creationId xmlns:a16="http://schemas.microsoft.com/office/drawing/2014/main" id="{00000000-0008-0000-0000-0000A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9105A5" id="Text Box 2371" o:spid="_x0000_s1026" type="#_x0000_t202" style="position:absolute;margin-left:0;margin-top:0;width:6pt;height:2.25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7856" behindDoc="0" locked="0" layoutInCell="1" allowOverlap="1" wp14:anchorId="5E41E1F1" wp14:editId="2C7E968D">
                      <wp:simplePos x="0" y="0"/>
                      <wp:positionH relativeFrom="column">
                        <wp:posOffset>0</wp:posOffset>
                      </wp:positionH>
                      <wp:positionV relativeFrom="paragraph">
                        <wp:posOffset>0</wp:posOffset>
                      </wp:positionV>
                      <wp:extent cx="76200" cy="28575"/>
                      <wp:effectExtent l="19050" t="19050" r="19050" b="28575"/>
                      <wp:wrapNone/>
                      <wp:docPr id="9136" name="Text Box 2370">
                        <a:extLst xmlns:a="http://schemas.openxmlformats.org/drawingml/2006/main">
                          <a:ext uri="{FF2B5EF4-FFF2-40B4-BE49-F238E27FC236}">
                            <a16:creationId xmlns:a16="http://schemas.microsoft.com/office/drawing/2014/main" id="{00000000-0008-0000-0000-0000B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80B91" id="Text Box 2370" o:spid="_x0000_s1026" type="#_x0000_t202" style="position:absolute;margin-left:0;margin-top:0;width:6pt;height:2.25pt;z-index:2522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8880" behindDoc="0" locked="0" layoutInCell="1" allowOverlap="1" wp14:anchorId="2085CCF8" wp14:editId="0F626715">
                      <wp:simplePos x="0" y="0"/>
                      <wp:positionH relativeFrom="column">
                        <wp:posOffset>0</wp:posOffset>
                      </wp:positionH>
                      <wp:positionV relativeFrom="paragraph">
                        <wp:posOffset>0</wp:posOffset>
                      </wp:positionV>
                      <wp:extent cx="76200" cy="28575"/>
                      <wp:effectExtent l="19050" t="19050" r="19050" b="28575"/>
                      <wp:wrapNone/>
                      <wp:docPr id="9137" name="Text Box 2369">
                        <a:extLst xmlns:a="http://schemas.openxmlformats.org/drawingml/2006/main">
                          <a:ext uri="{FF2B5EF4-FFF2-40B4-BE49-F238E27FC236}">
                            <a16:creationId xmlns:a16="http://schemas.microsoft.com/office/drawing/2014/main" id="{00000000-0008-0000-0000-0000B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ED08E" id="Text Box 2369" o:spid="_x0000_s1026" type="#_x0000_t202" style="position:absolute;margin-left:0;margin-top:0;width:6pt;height:2.25pt;z-index:2522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19904" behindDoc="0" locked="0" layoutInCell="1" allowOverlap="1" wp14:anchorId="48150795" wp14:editId="4D194B86">
                      <wp:simplePos x="0" y="0"/>
                      <wp:positionH relativeFrom="column">
                        <wp:posOffset>0</wp:posOffset>
                      </wp:positionH>
                      <wp:positionV relativeFrom="paragraph">
                        <wp:posOffset>0</wp:posOffset>
                      </wp:positionV>
                      <wp:extent cx="76200" cy="28575"/>
                      <wp:effectExtent l="19050" t="19050" r="19050" b="28575"/>
                      <wp:wrapNone/>
                      <wp:docPr id="9138" name="Text Box 2368">
                        <a:extLst xmlns:a="http://schemas.openxmlformats.org/drawingml/2006/main">
                          <a:ext uri="{FF2B5EF4-FFF2-40B4-BE49-F238E27FC236}">
                            <a16:creationId xmlns:a16="http://schemas.microsoft.com/office/drawing/2014/main" id="{00000000-0008-0000-0000-0000B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54205" id="Text Box 2368" o:spid="_x0000_s1026" type="#_x0000_t202" style="position:absolute;margin-left:0;margin-top:0;width:6pt;height:2.25pt;z-index:2522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0928" behindDoc="0" locked="0" layoutInCell="1" allowOverlap="1" wp14:anchorId="69D0AF86" wp14:editId="5E7324AD">
                      <wp:simplePos x="0" y="0"/>
                      <wp:positionH relativeFrom="column">
                        <wp:posOffset>0</wp:posOffset>
                      </wp:positionH>
                      <wp:positionV relativeFrom="paragraph">
                        <wp:posOffset>0</wp:posOffset>
                      </wp:positionV>
                      <wp:extent cx="76200" cy="28575"/>
                      <wp:effectExtent l="19050" t="19050" r="19050" b="28575"/>
                      <wp:wrapNone/>
                      <wp:docPr id="9139" name="Text Box 2367">
                        <a:extLst xmlns:a="http://schemas.openxmlformats.org/drawingml/2006/main">
                          <a:ext uri="{FF2B5EF4-FFF2-40B4-BE49-F238E27FC236}">
                            <a16:creationId xmlns:a16="http://schemas.microsoft.com/office/drawing/2014/main" id="{00000000-0008-0000-0000-0000B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1AF07" id="Text Box 2367" o:spid="_x0000_s1026" type="#_x0000_t202" style="position:absolute;margin-left:0;margin-top:0;width:6pt;height:2.25pt;z-index:2522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1952" behindDoc="0" locked="0" layoutInCell="1" allowOverlap="1" wp14:anchorId="05EAA411" wp14:editId="0252E841">
                      <wp:simplePos x="0" y="0"/>
                      <wp:positionH relativeFrom="column">
                        <wp:posOffset>0</wp:posOffset>
                      </wp:positionH>
                      <wp:positionV relativeFrom="paragraph">
                        <wp:posOffset>0</wp:posOffset>
                      </wp:positionV>
                      <wp:extent cx="76200" cy="28575"/>
                      <wp:effectExtent l="19050" t="19050" r="19050" b="28575"/>
                      <wp:wrapNone/>
                      <wp:docPr id="9140" name="Text Box 2366">
                        <a:extLst xmlns:a="http://schemas.openxmlformats.org/drawingml/2006/main">
                          <a:ext uri="{FF2B5EF4-FFF2-40B4-BE49-F238E27FC236}">
                            <a16:creationId xmlns:a16="http://schemas.microsoft.com/office/drawing/2014/main" id="{00000000-0008-0000-0000-0000B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33EA6" id="Text Box 2366" o:spid="_x0000_s1026" type="#_x0000_t202" style="position:absolute;margin-left:0;margin-top:0;width:6pt;height:2.25pt;z-index:2522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2976" behindDoc="0" locked="0" layoutInCell="1" allowOverlap="1" wp14:anchorId="15A4C15F" wp14:editId="41A4AC34">
                      <wp:simplePos x="0" y="0"/>
                      <wp:positionH relativeFrom="column">
                        <wp:posOffset>0</wp:posOffset>
                      </wp:positionH>
                      <wp:positionV relativeFrom="paragraph">
                        <wp:posOffset>0</wp:posOffset>
                      </wp:positionV>
                      <wp:extent cx="76200" cy="28575"/>
                      <wp:effectExtent l="19050" t="19050" r="19050" b="28575"/>
                      <wp:wrapNone/>
                      <wp:docPr id="9141" name="Text Box 2365">
                        <a:extLst xmlns:a="http://schemas.openxmlformats.org/drawingml/2006/main">
                          <a:ext uri="{FF2B5EF4-FFF2-40B4-BE49-F238E27FC236}">
                            <a16:creationId xmlns:a16="http://schemas.microsoft.com/office/drawing/2014/main" id="{00000000-0008-0000-0000-0000B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5D4C2" id="Text Box 2365" o:spid="_x0000_s1026" type="#_x0000_t202" style="position:absolute;margin-left:0;margin-top:0;width:6pt;height:2.25pt;z-index:2522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4000" behindDoc="0" locked="0" layoutInCell="1" allowOverlap="1" wp14:anchorId="6C9B1EE5" wp14:editId="656F0F46">
                      <wp:simplePos x="0" y="0"/>
                      <wp:positionH relativeFrom="column">
                        <wp:posOffset>0</wp:posOffset>
                      </wp:positionH>
                      <wp:positionV relativeFrom="paragraph">
                        <wp:posOffset>0</wp:posOffset>
                      </wp:positionV>
                      <wp:extent cx="76200" cy="28575"/>
                      <wp:effectExtent l="19050" t="19050" r="19050" b="28575"/>
                      <wp:wrapNone/>
                      <wp:docPr id="9142" name="Text Box 2364">
                        <a:extLst xmlns:a="http://schemas.openxmlformats.org/drawingml/2006/main">
                          <a:ext uri="{FF2B5EF4-FFF2-40B4-BE49-F238E27FC236}">
                            <a16:creationId xmlns:a16="http://schemas.microsoft.com/office/drawing/2014/main" id="{00000000-0008-0000-0000-0000B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BD0B9" id="Text Box 2364" o:spid="_x0000_s1026" type="#_x0000_t202" style="position:absolute;margin-left:0;margin-top:0;width:6pt;height:2.25pt;z-index:25222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5024" behindDoc="0" locked="0" layoutInCell="1" allowOverlap="1" wp14:anchorId="15FD18AD" wp14:editId="70A9CCBD">
                      <wp:simplePos x="0" y="0"/>
                      <wp:positionH relativeFrom="column">
                        <wp:posOffset>0</wp:posOffset>
                      </wp:positionH>
                      <wp:positionV relativeFrom="paragraph">
                        <wp:posOffset>0</wp:posOffset>
                      </wp:positionV>
                      <wp:extent cx="76200" cy="28575"/>
                      <wp:effectExtent l="19050" t="19050" r="19050" b="28575"/>
                      <wp:wrapNone/>
                      <wp:docPr id="9143" name="Text Box 2363">
                        <a:extLst xmlns:a="http://schemas.openxmlformats.org/drawingml/2006/main">
                          <a:ext uri="{FF2B5EF4-FFF2-40B4-BE49-F238E27FC236}">
                            <a16:creationId xmlns:a16="http://schemas.microsoft.com/office/drawing/2014/main" id="{00000000-0008-0000-0000-0000B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69CFB" id="Text Box 2363" o:spid="_x0000_s1026" type="#_x0000_t202" style="position:absolute;margin-left:0;margin-top:0;width:6pt;height:2.25pt;z-index:2522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6048" behindDoc="0" locked="0" layoutInCell="1" allowOverlap="1" wp14:anchorId="29A86477" wp14:editId="3D206679">
                      <wp:simplePos x="0" y="0"/>
                      <wp:positionH relativeFrom="column">
                        <wp:posOffset>0</wp:posOffset>
                      </wp:positionH>
                      <wp:positionV relativeFrom="paragraph">
                        <wp:posOffset>0</wp:posOffset>
                      </wp:positionV>
                      <wp:extent cx="76200" cy="28575"/>
                      <wp:effectExtent l="19050" t="19050" r="19050" b="28575"/>
                      <wp:wrapNone/>
                      <wp:docPr id="9144" name="Text Box 2362">
                        <a:extLst xmlns:a="http://schemas.openxmlformats.org/drawingml/2006/main">
                          <a:ext uri="{FF2B5EF4-FFF2-40B4-BE49-F238E27FC236}">
                            <a16:creationId xmlns:a16="http://schemas.microsoft.com/office/drawing/2014/main" id="{00000000-0008-0000-0000-0000B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3C675D" id="Text Box 2362" o:spid="_x0000_s1026" type="#_x0000_t202" style="position:absolute;margin-left:0;margin-top:0;width:6pt;height:2.25pt;z-index:2522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7072" behindDoc="0" locked="0" layoutInCell="1" allowOverlap="1" wp14:anchorId="3C22E4E0" wp14:editId="1F07F485">
                      <wp:simplePos x="0" y="0"/>
                      <wp:positionH relativeFrom="column">
                        <wp:posOffset>0</wp:posOffset>
                      </wp:positionH>
                      <wp:positionV relativeFrom="paragraph">
                        <wp:posOffset>0</wp:posOffset>
                      </wp:positionV>
                      <wp:extent cx="76200" cy="28575"/>
                      <wp:effectExtent l="19050" t="19050" r="19050" b="28575"/>
                      <wp:wrapNone/>
                      <wp:docPr id="9145" name="Text Box 2361">
                        <a:extLst xmlns:a="http://schemas.openxmlformats.org/drawingml/2006/main">
                          <a:ext uri="{FF2B5EF4-FFF2-40B4-BE49-F238E27FC236}">
                            <a16:creationId xmlns:a16="http://schemas.microsoft.com/office/drawing/2014/main" id="{00000000-0008-0000-0000-0000B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6DB3C" id="Text Box 2361" o:spid="_x0000_s1026" type="#_x0000_t202" style="position:absolute;margin-left:0;margin-top:0;width:6pt;height:2.25pt;z-index:2522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8096" behindDoc="0" locked="0" layoutInCell="1" allowOverlap="1" wp14:anchorId="21B32F55" wp14:editId="0F3C4D83">
                      <wp:simplePos x="0" y="0"/>
                      <wp:positionH relativeFrom="column">
                        <wp:posOffset>0</wp:posOffset>
                      </wp:positionH>
                      <wp:positionV relativeFrom="paragraph">
                        <wp:posOffset>0</wp:posOffset>
                      </wp:positionV>
                      <wp:extent cx="76200" cy="28575"/>
                      <wp:effectExtent l="19050" t="19050" r="19050" b="28575"/>
                      <wp:wrapNone/>
                      <wp:docPr id="9146" name="Text Box 2360">
                        <a:extLst xmlns:a="http://schemas.openxmlformats.org/drawingml/2006/main">
                          <a:ext uri="{FF2B5EF4-FFF2-40B4-BE49-F238E27FC236}">
                            <a16:creationId xmlns:a16="http://schemas.microsoft.com/office/drawing/2014/main" id="{00000000-0008-0000-0000-0000B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2176F" id="Text Box 2360" o:spid="_x0000_s1026" type="#_x0000_t202" style="position:absolute;margin-left:0;margin-top:0;width:6pt;height:2.25pt;z-index:2522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29120" behindDoc="0" locked="0" layoutInCell="1" allowOverlap="1" wp14:anchorId="722B8E11" wp14:editId="1776611A">
                      <wp:simplePos x="0" y="0"/>
                      <wp:positionH relativeFrom="column">
                        <wp:posOffset>0</wp:posOffset>
                      </wp:positionH>
                      <wp:positionV relativeFrom="paragraph">
                        <wp:posOffset>0</wp:posOffset>
                      </wp:positionV>
                      <wp:extent cx="76200" cy="28575"/>
                      <wp:effectExtent l="19050" t="19050" r="19050" b="28575"/>
                      <wp:wrapNone/>
                      <wp:docPr id="9147" name="Text Box 2359">
                        <a:extLst xmlns:a="http://schemas.openxmlformats.org/drawingml/2006/main">
                          <a:ext uri="{FF2B5EF4-FFF2-40B4-BE49-F238E27FC236}">
                            <a16:creationId xmlns:a16="http://schemas.microsoft.com/office/drawing/2014/main" id="{00000000-0008-0000-0000-0000B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94078" id="Text Box 2359" o:spid="_x0000_s1026" type="#_x0000_t202" style="position:absolute;margin-left:0;margin-top:0;width:6pt;height:2.25pt;z-index:2522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0144" behindDoc="0" locked="0" layoutInCell="1" allowOverlap="1" wp14:anchorId="0BF6193E" wp14:editId="3377D300">
                      <wp:simplePos x="0" y="0"/>
                      <wp:positionH relativeFrom="column">
                        <wp:posOffset>0</wp:posOffset>
                      </wp:positionH>
                      <wp:positionV relativeFrom="paragraph">
                        <wp:posOffset>0</wp:posOffset>
                      </wp:positionV>
                      <wp:extent cx="76200" cy="28575"/>
                      <wp:effectExtent l="19050" t="19050" r="19050" b="28575"/>
                      <wp:wrapNone/>
                      <wp:docPr id="9148" name="Text Box 2358">
                        <a:extLst xmlns:a="http://schemas.openxmlformats.org/drawingml/2006/main">
                          <a:ext uri="{FF2B5EF4-FFF2-40B4-BE49-F238E27FC236}">
                            <a16:creationId xmlns:a16="http://schemas.microsoft.com/office/drawing/2014/main" id="{00000000-0008-0000-0000-0000B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14375" id="Text Box 2358" o:spid="_x0000_s1026" type="#_x0000_t202" style="position:absolute;margin-left:0;margin-top:0;width:6pt;height:2.25pt;z-index:2522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1168" behindDoc="0" locked="0" layoutInCell="1" allowOverlap="1" wp14:anchorId="7B3304C2" wp14:editId="16E67574">
                      <wp:simplePos x="0" y="0"/>
                      <wp:positionH relativeFrom="column">
                        <wp:posOffset>0</wp:posOffset>
                      </wp:positionH>
                      <wp:positionV relativeFrom="paragraph">
                        <wp:posOffset>0</wp:posOffset>
                      </wp:positionV>
                      <wp:extent cx="76200" cy="28575"/>
                      <wp:effectExtent l="19050" t="19050" r="19050" b="28575"/>
                      <wp:wrapNone/>
                      <wp:docPr id="9149" name="Text Box 2357">
                        <a:extLst xmlns:a="http://schemas.openxmlformats.org/drawingml/2006/main">
                          <a:ext uri="{FF2B5EF4-FFF2-40B4-BE49-F238E27FC236}">
                            <a16:creationId xmlns:a16="http://schemas.microsoft.com/office/drawing/2014/main" id="{00000000-0008-0000-0000-0000B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EA90B" id="Text Box 2357" o:spid="_x0000_s1026" type="#_x0000_t202" style="position:absolute;margin-left:0;margin-top:0;width:6pt;height:2.25pt;z-index:2522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2192" behindDoc="0" locked="0" layoutInCell="1" allowOverlap="1" wp14:anchorId="6F4A913E" wp14:editId="22349D70">
                      <wp:simplePos x="0" y="0"/>
                      <wp:positionH relativeFrom="column">
                        <wp:posOffset>0</wp:posOffset>
                      </wp:positionH>
                      <wp:positionV relativeFrom="paragraph">
                        <wp:posOffset>0</wp:posOffset>
                      </wp:positionV>
                      <wp:extent cx="76200" cy="28575"/>
                      <wp:effectExtent l="19050" t="19050" r="19050" b="28575"/>
                      <wp:wrapNone/>
                      <wp:docPr id="9150" name="Text Box 2356">
                        <a:extLst xmlns:a="http://schemas.openxmlformats.org/drawingml/2006/main">
                          <a:ext uri="{FF2B5EF4-FFF2-40B4-BE49-F238E27FC236}">
                            <a16:creationId xmlns:a16="http://schemas.microsoft.com/office/drawing/2014/main" id="{00000000-0008-0000-0000-0000B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95D13" id="Text Box 2356" o:spid="_x0000_s1026" type="#_x0000_t202" style="position:absolute;margin-left:0;margin-top:0;width:6pt;height:2.25pt;z-index:2522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3216" behindDoc="0" locked="0" layoutInCell="1" allowOverlap="1" wp14:anchorId="1AB2E0A7" wp14:editId="5788914D">
                      <wp:simplePos x="0" y="0"/>
                      <wp:positionH relativeFrom="column">
                        <wp:posOffset>0</wp:posOffset>
                      </wp:positionH>
                      <wp:positionV relativeFrom="paragraph">
                        <wp:posOffset>0</wp:posOffset>
                      </wp:positionV>
                      <wp:extent cx="76200" cy="28575"/>
                      <wp:effectExtent l="19050" t="19050" r="19050" b="28575"/>
                      <wp:wrapNone/>
                      <wp:docPr id="9151" name="Text Box 2355">
                        <a:extLst xmlns:a="http://schemas.openxmlformats.org/drawingml/2006/main">
                          <a:ext uri="{FF2B5EF4-FFF2-40B4-BE49-F238E27FC236}">
                            <a16:creationId xmlns:a16="http://schemas.microsoft.com/office/drawing/2014/main" id="{00000000-0008-0000-0000-0000B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74EA5" id="Text Box 2355" o:spid="_x0000_s1026" type="#_x0000_t202" style="position:absolute;margin-left:0;margin-top:0;width:6pt;height:2.25pt;z-index:2522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4240" behindDoc="0" locked="0" layoutInCell="1" allowOverlap="1" wp14:anchorId="5B611426" wp14:editId="2D3B18FB">
                      <wp:simplePos x="0" y="0"/>
                      <wp:positionH relativeFrom="column">
                        <wp:posOffset>0</wp:posOffset>
                      </wp:positionH>
                      <wp:positionV relativeFrom="paragraph">
                        <wp:posOffset>0</wp:posOffset>
                      </wp:positionV>
                      <wp:extent cx="76200" cy="28575"/>
                      <wp:effectExtent l="19050" t="19050" r="19050" b="28575"/>
                      <wp:wrapNone/>
                      <wp:docPr id="9152" name="Text Box 2354">
                        <a:extLst xmlns:a="http://schemas.openxmlformats.org/drawingml/2006/main">
                          <a:ext uri="{FF2B5EF4-FFF2-40B4-BE49-F238E27FC236}">
                            <a16:creationId xmlns:a16="http://schemas.microsoft.com/office/drawing/2014/main" id="{00000000-0008-0000-0000-0000C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1B688" id="Text Box 2354" o:spid="_x0000_s1026" type="#_x0000_t202" style="position:absolute;margin-left:0;margin-top:0;width:6pt;height:2.25pt;z-index:2522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5264" behindDoc="0" locked="0" layoutInCell="1" allowOverlap="1" wp14:anchorId="364ED976" wp14:editId="4F3A1F23">
                      <wp:simplePos x="0" y="0"/>
                      <wp:positionH relativeFrom="column">
                        <wp:posOffset>0</wp:posOffset>
                      </wp:positionH>
                      <wp:positionV relativeFrom="paragraph">
                        <wp:posOffset>0</wp:posOffset>
                      </wp:positionV>
                      <wp:extent cx="76200" cy="28575"/>
                      <wp:effectExtent l="19050" t="19050" r="19050" b="28575"/>
                      <wp:wrapNone/>
                      <wp:docPr id="9153" name="Text Box 2353">
                        <a:extLst xmlns:a="http://schemas.openxmlformats.org/drawingml/2006/main">
                          <a:ext uri="{FF2B5EF4-FFF2-40B4-BE49-F238E27FC236}">
                            <a16:creationId xmlns:a16="http://schemas.microsoft.com/office/drawing/2014/main" id="{00000000-0008-0000-0000-0000C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27DEC0" id="Text Box 2353" o:spid="_x0000_s1026" type="#_x0000_t202" style="position:absolute;margin-left:0;margin-top:0;width:6pt;height:2.25pt;z-index:2522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6288" behindDoc="0" locked="0" layoutInCell="1" allowOverlap="1" wp14:anchorId="09F94DAD" wp14:editId="03C96646">
                      <wp:simplePos x="0" y="0"/>
                      <wp:positionH relativeFrom="column">
                        <wp:posOffset>0</wp:posOffset>
                      </wp:positionH>
                      <wp:positionV relativeFrom="paragraph">
                        <wp:posOffset>0</wp:posOffset>
                      </wp:positionV>
                      <wp:extent cx="76200" cy="28575"/>
                      <wp:effectExtent l="19050" t="19050" r="19050" b="28575"/>
                      <wp:wrapNone/>
                      <wp:docPr id="9154" name="Text Box 2352">
                        <a:extLst xmlns:a="http://schemas.openxmlformats.org/drawingml/2006/main">
                          <a:ext uri="{FF2B5EF4-FFF2-40B4-BE49-F238E27FC236}">
                            <a16:creationId xmlns:a16="http://schemas.microsoft.com/office/drawing/2014/main" id="{00000000-0008-0000-0000-0000C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D4BAD" id="Text Box 2352" o:spid="_x0000_s1026" type="#_x0000_t202" style="position:absolute;margin-left:0;margin-top:0;width:6pt;height:2.25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7312" behindDoc="0" locked="0" layoutInCell="1" allowOverlap="1" wp14:anchorId="3C25961A" wp14:editId="606535C3">
                      <wp:simplePos x="0" y="0"/>
                      <wp:positionH relativeFrom="column">
                        <wp:posOffset>0</wp:posOffset>
                      </wp:positionH>
                      <wp:positionV relativeFrom="paragraph">
                        <wp:posOffset>0</wp:posOffset>
                      </wp:positionV>
                      <wp:extent cx="76200" cy="28575"/>
                      <wp:effectExtent l="19050" t="19050" r="19050" b="28575"/>
                      <wp:wrapNone/>
                      <wp:docPr id="9155" name="Text Box 2351">
                        <a:extLst xmlns:a="http://schemas.openxmlformats.org/drawingml/2006/main">
                          <a:ext uri="{FF2B5EF4-FFF2-40B4-BE49-F238E27FC236}">
                            <a16:creationId xmlns:a16="http://schemas.microsoft.com/office/drawing/2014/main" id="{00000000-0008-0000-0000-0000C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8A5D9" id="Text Box 2351" o:spid="_x0000_s1026" type="#_x0000_t202" style="position:absolute;margin-left:0;margin-top:0;width:6pt;height:2.25pt;z-index:2522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8336" behindDoc="0" locked="0" layoutInCell="1" allowOverlap="1" wp14:anchorId="08FC3C64" wp14:editId="25CC6BBC">
                      <wp:simplePos x="0" y="0"/>
                      <wp:positionH relativeFrom="column">
                        <wp:posOffset>0</wp:posOffset>
                      </wp:positionH>
                      <wp:positionV relativeFrom="paragraph">
                        <wp:posOffset>0</wp:posOffset>
                      </wp:positionV>
                      <wp:extent cx="76200" cy="28575"/>
                      <wp:effectExtent l="19050" t="19050" r="19050" b="28575"/>
                      <wp:wrapNone/>
                      <wp:docPr id="9156" name="Text Box 2350">
                        <a:extLst xmlns:a="http://schemas.openxmlformats.org/drawingml/2006/main">
                          <a:ext uri="{FF2B5EF4-FFF2-40B4-BE49-F238E27FC236}">
                            <a16:creationId xmlns:a16="http://schemas.microsoft.com/office/drawing/2014/main" id="{00000000-0008-0000-0000-0000C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86D7B" id="Text Box 2350" o:spid="_x0000_s1026" type="#_x0000_t202" style="position:absolute;margin-left:0;margin-top:0;width:6pt;height:2.25pt;z-index:2522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39360" behindDoc="0" locked="0" layoutInCell="1" allowOverlap="1" wp14:anchorId="4FA56CBE" wp14:editId="2E4DC25F">
                      <wp:simplePos x="0" y="0"/>
                      <wp:positionH relativeFrom="column">
                        <wp:posOffset>0</wp:posOffset>
                      </wp:positionH>
                      <wp:positionV relativeFrom="paragraph">
                        <wp:posOffset>0</wp:posOffset>
                      </wp:positionV>
                      <wp:extent cx="76200" cy="28575"/>
                      <wp:effectExtent l="19050" t="19050" r="19050" b="28575"/>
                      <wp:wrapNone/>
                      <wp:docPr id="9157" name="Text Box 2349">
                        <a:extLst xmlns:a="http://schemas.openxmlformats.org/drawingml/2006/main">
                          <a:ext uri="{FF2B5EF4-FFF2-40B4-BE49-F238E27FC236}">
                            <a16:creationId xmlns:a16="http://schemas.microsoft.com/office/drawing/2014/main" id="{00000000-0008-0000-0000-0000C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258ED" id="Text Box 2349" o:spid="_x0000_s1026" type="#_x0000_t202" style="position:absolute;margin-left:0;margin-top:0;width:6pt;height:2.25pt;z-index:2522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0384" behindDoc="0" locked="0" layoutInCell="1" allowOverlap="1" wp14:anchorId="18499981" wp14:editId="78267D64">
                      <wp:simplePos x="0" y="0"/>
                      <wp:positionH relativeFrom="column">
                        <wp:posOffset>0</wp:posOffset>
                      </wp:positionH>
                      <wp:positionV relativeFrom="paragraph">
                        <wp:posOffset>0</wp:posOffset>
                      </wp:positionV>
                      <wp:extent cx="76200" cy="28575"/>
                      <wp:effectExtent l="19050" t="19050" r="19050" b="28575"/>
                      <wp:wrapNone/>
                      <wp:docPr id="9158" name="Text Box 2348">
                        <a:extLst xmlns:a="http://schemas.openxmlformats.org/drawingml/2006/main">
                          <a:ext uri="{FF2B5EF4-FFF2-40B4-BE49-F238E27FC236}">
                            <a16:creationId xmlns:a16="http://schemas.microsoft.com/office/drawing/2014/main" id="{00000000-0008-0000-0000-0000C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8AB24" id="Text Box 2348" o:spid="_x0000_s1026" type="#_x0000_t202" style="position:absolute;margin-left:0;margin-top:0;width:6pt;height:2.25pt;z-index:2522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1408" behindDoc="0" locked="0" layoutInCell="1" allowOverlap="1" wp14:anchorId="5A92B397" wp14:editId="77A55F15">
                      <wp:simplePos x="0" y="0"/>
                      <wp:positionH relativeFrom="column">
                        <wp:posOffset>0</wp:posOffset>
                      </wp:positionH>
                      <wp:positionV relativeFrom="paragraph">
                        <wp:posOffset>0</wp:posOffset>
                      </wp:positionV>
                      <wp:extent cx="76200" cy="28575"/>
                      <wp:effectExtent l="19050" t="19050" r="19050" b="28575"/>
                      <wp:wrapNone/>
                      <wp:docPr id="9159" name="Text Box 2347">
                        <a:extLst xmlns:a="http://schemas.openxmlformats.org/drawingml/2006/main">
                          <a:ext uri="{FF2B5EF4-FFF2-40B4-BE49-F238E27FC236}">
                            <a16:creationId xmlns:a16="http://schemas.microsoft.com/office/drawing/2014/main" id="{00000000-0008-0000-0000-0000C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4B061" id="Text Box 2347" o:spid="_x0000_s1026" type="#_x0000_t202" style="position:absolute;margin-left:0;margin-top:0;width:6pt;height:2.25pt;z-index:2522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2432" behindDoc="0" locked="0" layoutInCell="1" allowOverlap="1" wp14:anchorId="49009DDE" wp14:editId="1E3DAF47">
                      <wp:simplePos x="0" y="0"/>
                      <wp:positionH relativeFrom="column">
                        <wp:posOffset>0</wp:posOffset>
                      </wp:positionH>
                      <wp:positionV relativeFrom="paragraph">
                        <wp:posOffset>0</wp:posOffset>
                      </wp:positionV>
                      <wp:extent cx="76200" cy="28575"/>
                      <wp:effectExtent l="19050" t="19050" r="19050" b="28575"/>
                      <wp:wrapNone/>
                      <wp:docPr id="9160" name="Text Box 2346">
                        <a:extLst xmlns:a="http://schemas.openxmlformats.org/drawingml/2006/main">
                          <a:ext uri="{FF2B5EF4-FFF2-40B4-BE49-F238E27FC236}">
                            <a16:creationId xmlns:a16="http://schemas.microsoft.com/office/drawing/2014/main" id="{00000000-0008-0000-0000-0000C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27F69" id="Text Box 2346" o:spid="_x0000_s1026" type="#_x0000_t202" style="position:absolute;margin-left:0;margin-top:0;width:6pt;height:2.25pt;z-index:25224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3456" behindDoc="0" locked="0" layoutInCell="1" allowOverlap="1" wp14:anchorId="37B52AB6" wp14:editId="3F79FA01">
                      <wp:simplePos x="0" y="0"/>
                      <wp:positionH relativeFrom="column">
                        <wp:posOffset>0</wp:posOffset>
                      </wp:positionH>
                      <wp:positionV relativeFrom="paragraph">
                        <wp:posOffset>0</wp:posOffset>
                      </wp:positionV>
                      <wp:extent cx="76200" cy="28575"/>
                      <wp:effectExtent l="19050" t="19050" r="19050" b="28575"/>
                      <wp:wrapNone/>
                      <wp:docPr id="9161" name="Text Box 2345">
                        <a:extLst xmlns:a="http://schemas.openxmlformats.org/drawingml/2006/main">
                          <a:ext uri="{FF2B5EF4-FFF2-40B4-BE49-F238E27FC236}">
                            <a16:creationId xmlns:a16="http://schemas.microsoft.com/office/drawing/2014/main" id="{00000000-0008-0000-0000-0000C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05C8B" id="Text Box 2345" o:spid="_x0000_s1026" type="#_x0000_t202" style="position:absolute;margin-left:0;margin-top:0;width:6pt;height:2.25pt;z-index:25224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4480" behindDoc="0" locked="0" layoutInCell="1" allowOverlap="1" wp14:anchorId="3C345286" wp14:editId="4578CF94">
                      <wp:simplePos x="0" y="0"/>
                      <wp:positionH relativeFrom="column">
                        <wp:posOffset>0</wp:posOffset>
                      </wp:positionH>
                      <wp:positionV relativeFrom="paragraph">
                        <wp:posOffset>0</wp:posOffset>
                      </wp:positionV>
                      <wp:extent cx="76200" cy="28575"/>
                      <wp:effectExtent l="19050" t="19050" r="19050" b="28575"/>
                      <wp:wrapNone/>
                      <wp:docPr id="9162" name="Text Box 2344">
                        <a:extLst xmlns:a="http://schemas.openxmlformats.org/drawingml/2006/main">
                          <a:ext uri="{FF2B5EF4-FFF2-40B4-BE49-F238E27FC236}">
                            <a16:creationId xmlns:a16="http://schemas.microsoft.com/office/drawing/2014/main" id="{00000000-0008-0000-0000-0000C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F67BB" id="Text Box 2344" o:spid="_x0000_s1026" type="#_x0000_t202" style="position:absolute;margin-left:0;margin-top:0;width:6pt;height:2.25pt;z-index:25224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5504" behindDoc="0" locked="0" layoutInCell="1" allowOverlap="1" wp14:anchorId="3E4EA051" wp14:editId="46C04B17">
                      <wp:simplePos x="0" y="0"/>
                      <wp:positionH relativeFrom="column">
                        <wp:posOffset>0</wp:posOffset>
                      </wp:positionH>
                      <wp:positionV relativeFrom="paragraph">
                        <wp:posOffset>0</wp:posOffset>
                      </wp:positionV>
                      <wp:extent cx="76200" cy="28575"/>
                      <wp:effectExtent l="19050" t="19050" r="19050" b="28575"/>
                      <wp:wrapNone/>
                      <wp:docPr id="9163" name="Text Box 2343">
                        <a:extLst xmlns:a="http://schemas.openxmlformats.org/drawingml/2006/main">
                          <a:ext uri="{FF2B5EF4-FFF2-40B4-BE49-F238E27FC236}">
                            <a16:creationId xmlns:a16="http://schemas.microsoft.com/office/drawing/2014/main" id="{00000000-0008-0000-0000-0000C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88EF0" id="Text Box 2343" o:spid="_x0000_s1026" type="#_x0000_t202" style="position:absolute;margin-left:0;margin-top:0;width:6pt;height:2.25pt;z-index:25224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6528" behindDoc="0" locked="0" layoutInCell="1" allowOverlap="1" wp14:anchorId="696921C2" wp14:editId="5A0D8187">
                      <wp:simplePos x="0" y="0"/>
                      <wp:positionH relativeFrom="column">
                        <wp:posOffset>0</wp:posOffset>
                      </wp:positionH>
                      <wp:positionV relativeFrom="paragraph">
                        <wp:posOffset>0</wp:posOffset>
                      </wp:positionV>
                      <wp:extent cx="76200" cy="28575"/>
                      <wp:effectExtent l="19050" t="19050" r="19050" b="28575"/>
                      <wp:wrapNone/>
                      <wp:docPr id="9164" name="Text Box 2342">
                        <a:extLst xmlns:a="http://schemas.openxmlformats.org/drawingml/2006/main">
                          <a:ext uri="{FF2B5EF4-FFF2-40B4-BE49-F238E27FC236}">
                            <a16:creationId xmlns:a16="http://schemas.microsoft.com/office/drawing/2014/main" id="{00000000-0008-0000-0000-0000C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B47F8" id="Text Box 2342" o:spid="_x0000_s1026" type="#_x0000_t202" style="position:absolute;margin-left:0;margin-top:0;width:6pt;height:2.25pt;z-index:25224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7552" behindDoc="0" locked="0" layoutInCell="1" allowOverlap="1" wp14:anchorId="0141039F" wp14:editId="532EFF85">
                      <wp:simplePos x="0" y="0"/>
                      <wp:positionH relativeFrom="column">
                        <wp:posOffset>0</wp:posOffset>
                      </wp:positionH>
                      <wp:positionV relativeFrom="paragraph">
                        <wp:posOffset>0</wp:posOffset>
                      </wp:positionV>
                      <wp:extent cx="76200" cy="28575"/>
                      <wp:effectExtent l="19050" t="19050" r="19050" b="28575"/>
                      <wp:wrapNone/>
                      <wp:docPr id="9165" name="Text Box 2341">
                        <a:extLst xmlns:a="http://schemas.openxmlformats.org/drawingml/2006/main">
                          <a:ext uri="{FF2B5EF4-FFF2-40B4-BE49-F238E27FC236}">
                            <a16:creationId xmlns:a16="http://schemas.microsoft.com/office/drawing/2014/main" id="{00000000-0008-0000-0000-0000C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D1329" id="Text Box 2341" o:spid="_x0000_s1026" type="#_x0000_t202" style="position:absolute;margin-left:0;margin-top:0;width:6pt;height:2.25pt;z-index:25224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8576" behindDoc="0" locked="0" layoutInCell="1" allowOverlap="1" wp14:anchorId="36348CB5" wp14:editId="4D0D653C">
                      <wp:simplePos x="0" y="0"/>
                      <wp:positionH relativeFrom="column">
                        <wp:posOffset>0</wp:posOffset>
                      </wp:positionH>
                      <wp:positionV relativeFrom="paragraph">
                        <wp:posOffset>0</wp:posOffset>
                      </wp:positionV>
                      <wp:extent cx="76200" cy="28575"/>
                      <wp:effectExtent l="19050" t="19050" r="19050" b="28575"/>
                      <wp:wrapNone/>
                      <wp:docPr id="9166" name="Text Box 2340">
                        <a:extLst xmlns:a="http://schemas.openxmlformats.org/drawingml/2006/main">
                          <a:ext uri="{FF2B5EF4-FFF2-40B4-BE49-F238E27FC236}">
                            <a16:creationId xmlns:a16="http://schemas.microsoft.com/office/drawing/2014/main" id="{00000000-0008-0000-0000-0000C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7B2DB" id="Text Box 2340" o:spid="_x0000_s1026" type="#_x0000_t202" style="position:absolute;margin-left:0;margin-top:0;width:6pt;height:2.25pt;z-index:25224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49600" behindDoc="0" locked="0" layoutInCell="1" allowOverlap="1" wp14:anchorId="1906BA19" wp14:editId="15F1996C">
                      <wp:simplePos x="0" y="0"/>
                      <wp:positionH relativeFrom="column">
                        <wp:posOffset>0</wp:posOffset>
                      </wp:positionH>
                      <wp:positionV relativeFrom="paragraph">
                        <wp:posOffset>0</wp:posOffset>
                      </wp:positionV>
                      <wp:extent cx="76200" cy="28575"/>
                      <wp:effectExtent l="19050" t="19050" r="19050" b="28575"/>
                      <wp:wrapNone/>
                      <wp:docPr id="9167" name="Text Box 2339">
                        <a:extLst xmlns:a="http://schemas.openxmlformats.org/drawingml/2006/main">
                          <a:ext uri="{FF2B5EF4-FFF2-40B4-BE49-F238E27FC236}">
                            <a16:creationId xmlns:a16="http://schemas.microsoft.com/office/drawing/2014/main" id="{00000000-0008-0000-0000-0000C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D5072" id="Text Box 2339" o:spid="_x0000_s1026" type="#_x0000_t202" style="position:absolute;margin-left:0;margin-top:0;width:6pt;height:2.25pt;z-index:25224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0624" behindDoc="0" locked="0" layoutInCell="1" allowOverlap="1" wp14:anchorId="321E14D2" wp14:editId="709789EA">
                      <wp:simplePos x="0" y="0"/>
                      <wp:positionH relativeFrom="column">
                        <wp:posOffset>0</wp:posOffset>
                      </wp:positionH>
                      <wp:positionV relativeFrom="paragraph">
                        <wp:posOffset>0</wp:posOffset>
                      </wp:positionV>
                      <wp:extent cx="76200" cy="28575"/>
                      <wp:effectExtent l="19050" t="19050" r="19050" b="28575"/>
                      <wp:wrapNone/>
                      <wp:docPr id="9168" name="Text Box 2338">
                        <a:extLst xmlns:a="http://schemas.openxmlformats.org/drawingml/2006/main">
                          <a:ext uri="{FF2B5EF4-FFF2-40B4-BE49-F238E27FC236}">
                            <a16:creationId xmlns:a16="http://schemas.microsoft.com/office/drawing/2014/main" id="{00000000-0008-0000-0000-0000D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A9AD5" id="Text Box 2338" o:spid="_x0000_s1026" type="#_x0000_t202" style="position:absolute;margin-left:0;margin-top:0;width:6pt;height:2.25pt;z-index:25225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1648" behindDoc="0" locked="0" layoutInCell="1" allowOverlap="1" wp14:anchorId="4711778F" wp14:editId="0092D35E">
                      <wp:simplePos x="0" y="0"/>
                      <wp:positionH relativeFrom="column">
                        <wp:posOffset>0</wp:posOffset>
                      </wp:positionH>
                      <wp:positionV relativeFrom="paragraph">
                        <wp:posOffset>0</wp:posOffset>
                      </wp:positionV>
                      <wp:extent cx="76200" cy="28575"/>
                      <wp:effectExtent l="19050" t="19050" r="19050" b="28575"/>
                      <wp:wrapNone/>
                      <wp:docPr id="9169" name="Text Box 2337">
                        <a:extLst xmlns:a="http://schemas.openxmlformats.org/drawingml/2006/main">
                          <a:ext uri="{FF2B5EF4-FFF2-40B4-BE49-F238E27FC236}">
                            <a16:creationId xmlns:a16="http://schemas.microsoft.com/office/drawing/2014/main" id="{00000000-0008-0000-0000-0000D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35C24" id="Text Box 2337" o:spid="_x0000_s1026" type="#_x0000_t202" style="position:absolute;margin-left:0;margin-top:0;width:6pt;height:2.25pt;z-index:25225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2672" behindDoc="0" locked="0" layoutInCell="1" allowOverlap="1" wp14:anchorId="0424766E" wp14:editId="1BC36C48">
                      <wp:simplePos x="0" y="0"/>
                      <wp:positionH relativeFrom="column">
                        <wp:posOffset>0</wp:posOffset>
                      </wp:positionH>
                      <wp:positionV relativeFrom="paragraph">
                        <wp:posOffset>0</wp:posOffset>
                      </wp:positionV>
                      <wp:extent cx="76200" cy="28575"/>
                      <wp:effectExtent l="19050" t="19050" r="19050" b="28575"/>
                      <wp:wrapNone/>
                      <wp:docPr id="9170" name="Text Box 2336">
                        <a:extLst xmlns:a="http://schemas.openxmlformats.org/drawingml/2006/main">
                          <a:ext uri="{FF2B5EF4-FFF2-40B4-BE49-F238E27FC236}">
                            <a16:creationId xmlns:a16="http://schemas.microsoft.com/office/drawing/2014/main" id="{00000000-0008-0000-0000-0000D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53ACD" id="Text Box 2336" o:spid="_x0000_s1026" type="#_x0000_t202" style="position:absolute;margin-left:0;margin-top:0;width:6pt;height:2.25pt;z-index:25225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3696" behindDoc="0" locked="0" layoutInCell="1" allowOverlap="1" wp14:anchorId="05E00666" wp14:editId="331DC34D">
                      <wp:simplePos x="0" y="0"/>
                      <wp:positionH relativeFrom="column">
                        <wp:posOffset>0</wp:posOffset>
                      </wp:positionH>
                      <wp:positionV relativeFrom="paragraph">
                        <wp:posOffset>0</wp:posOffset>
                      </wp:positionV>
                      <wp:extent cx="76200" cy="28575"/>
                      <wp:effectExtent l="19050" t="19050" r="19050" b="28575"/>
                      <wp:wrapNone/>
                      <wp:docPr id="9171" name="Text Box 2335">
                        <a:extLst xmlns:a="http://schemas.openxmlformats.org/drawingml/2006/main">
                          <a:ext uri="{FF2B5EF4-FFF2-40B4-BE49-F238E27FC236}">
                            <a16:creationId xmlns:a16="http://schemas.microsoft.com/office/drawing/2014/main" id="{00000000-0008-0000-0000-0000D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5F3617" id="Text Box 2335" o:spid="_x0000_s1026" type="#_x0000_t202" style="position:absolute;margin-left:0;margin-top:0;width:6pt;height:2.25pt;z-index:25225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4720" behindDoc="0" locked="0" layoutInCell="1" allowOverlap="1" wp14:anchorId="7E621F83" wp14:editId="17DA2858">
                      <wp:simplePos x="0" y="0"/>
                      <wp:positionH relativeFrom="column">
                        <wp:posOffset>0</wp:posOffset>
                      </wp:positionH>
                      <wp:positionV relativeFrom="paragraph">
                        <wp:posOffset>0</wp:posOffset>
                      </wp:positionV>
                      <wp:extent cx="76200" cy="28575"/>
                      <wp:effectExtent l="19050" t="19050" r="19050" b="28575"/>
                      <wp:wrapNone/>
                      <wp:docPr id="9172" name="Text Box 2334">
                        <a:extLst xmlns:a="http://schemas.openxmlformats.org/drawingml/2006/main">
                          <a:ext uri="{FF2B5EF4-FFF2-40B4-BE49-F238E27FC236}">
                            <a16:creationId xmlns:a16="http://schemas.microsoft.com/office/drawing/2014/main" id="{00000000-0008-0000-0000-0000D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6172B" id="Text Box 2334" o:spid="_x0000_s1026" type="#_x0000_t202" style="position:absolute;margin-left:0;margin-top:0;width:6pt;height:2.25pt;z-index:25225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5744" behindDoc="0" locked="0" layoutInCell="1" allowOverlap="1" wp14:anchorId="155FE818" wp14:editId="274A7F1D">
                      <wp:simplePos x="0" y="0"/>
                      <wp:positionH relativeFrom="column">
                        <wp:posOffset>0</wp:posOffset>
                      </wp:positionH>
                      <wp:positionV relativeFrom="paragraph">
                        <wp:posOffset>0</wp:posOffset>
                      </wp:positionV>
                      <wp:extent cx="76200" cy="28575"/>
                      <wp:effectExtent l="19050" t="19050" r="19050" b="28575"/>
                      <wp:wrapNone/>
                      <wp:docPr id="9173" name="Text Box 2333">
                        <a:extLst xmlns:a="http://schemas.openxmlformats.org/drawingml/2006/main">
                          <a:ext uri="{FF2B5EF4-FFF2-40B4-BE49-F238E27FC236}">
                            <a16:creationId xmlns:a16="http://schemas.microsoft.com/office/drawing/2014/main" id="{00000000-0008-0000-0000-0000D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8C625" id="Text Box 2333" o:spid="_x0000_s1026" type="#_x0000_t202" style="position:absolute;margin-left:0;margin-top:0;width:6pt;height:2.25pt;z-index:25225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6768" behindDoc="0" locked="0" layoutInCell="1" allowOverlap="1" wp14:anchorId="1B578BCE" wp14:editId="6FFB5423">
                      <wp:simplePos x="0" y="0"/>
                      <wp:positionH relativeFrom="column">
                        <wp:posOffset>0</wp:posOffset>
                      </wp:positionH>
                      <wp:positionV relativeFrom="paragraph">
                        <wp:posOffset>0</wp:posOffset>
                      </wp:positionV>
                      <wp:extent cx="76200" cy="28575"/>
                      <wp:effectExtent l="19050" t="19050" r="19050" b="28575"/>
                      <wp:wrapNone/>
                      <wp:docPr id="9174" name="Text Box 2332">
                        <a:extLst xmlns:a="http://schemas.openxmlformats.org/drawingml/2006/main">
                          <a:ext uri="{FF2B5EF4-FFF2-40B4-BE49-F238E27FC236}">
                            <a16:creationId xmlns:a16="http://schemas.microsoft.com/office/drawing/2014/main" id="{00000000-0008-0000-0000-0000D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3F0C3" id="Text Box 2332" o:spid="_x0000_s1026" type="#_x0000_t202" style="position:absolute;margin-left:0;margin-top:0;width:6pt;height:2.25pt;z-index:25225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7792" behindDoc="0" locked="0" layoutInCell="1" allowOverlap="1" wp14:anchorId="089B2253" wp14:editId="17D7A7AF">
                      <wp:simplePos x="0" y="0"/>
                      <wp:positionH relativeFrom="column">
                        <wp:posOffset>0</wp:posOffset>
                      </wp:positionH>
                      <wp:positionV relativeFrom="paragraph">
                        <wp:posOffset>0</wp:posOffset>
                      </wp:positionV>
                      <wp:extent cx="76200" cy="28575"/>
                      <wp:effectExtent l="19050" t="19050" r="19050" b="28575"/>
                      <wp:wrapNone/>
                      <wp:docPr id="9175" name="Text Box 2331">
                        <a:extLst xmlns:a="http://schemas.openxmlformats.org/drawingml/2006/main">
                          <a:ext uri="{FF2B5EF4-FFF2-40B4-BE49-F238E27FC236}">
                            <a16:creationId xmlns:a16="http://schemas.microsoft.com/office/drawing/2014/main" id="{00000000-0008-0000-0000-0000D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8FF75" id="Text Box 2331" o:spid="_x0000_s1026" type="#_x0000_t202" style="position:absolute;margin-left:0;margin-top:0;width:6pt;height:2.25pt;z-index:2522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8816" behindDoc="0" locked="0" layoutInCell="1" allowOverlap="1" wp14:anchorId="42807E61" wp14:editId="4748A217">
                      <wp:simplePos x="0" y="0"/>
                      <wp:positionH relativeFrom="column">
                        <wp:posOffset>0</wp:posOffset>
                      </wp:positionH>
                      <wp:positionV relativeFrom="paragraph">
                        <wp:posOffset>0</wp:posOffset>
                      </wp:positionV>
                      <wp:extent cx="76200" cy="28575"/>
                      <wp:effectExtent l="19050" t="19050" r="19050" b="28575"/>
                      <wp:wrapNone/>
                      <wp:docPr id="9176" name="Text Box 2330">
                        <a:extLst xmlns:a="http://schemas.openxmlformats.org/drawingml/2006/main">
                          <a:ext uri="{FF2B5EF4-FFF2-40B4-BE49-F238E27FC236}">
                            <a16:creationId xmlns:a16="http://schemas.microsoft.com/office/drawing/2014/main" id="{00000000-0008-0000-0000-0000D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B4A50" id="Text Box 2330" o:spid="_x0000_s1026" type="#_x0000_t202" style="position:absolute;margin-left:0;margin-top:0;width:6pt;height:2.25pt;z-index:25225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59840" behindDoc="0" locked="0" layoutInCell="1" allowOverlap="1" wp14:anchorId="567D19DE" wp14:editId="487F2B11">
                      <wp:simplePos x="0" y="0"/>
                      <wp:positionH relativeFrom="column">
                        <wp:posOffset>0</wp:posOffset>
                      </wp:positionH>
                      <wp:positionV relativeFrom="paragraph">
                        <wp:posOffset>0</wp:posOffset>
                      </wp:positionV>
                      <wp:extent cx="76200" cy="28575"/>
                      <wp:effectExtent l="19050" t="19050" r="19050" b="28575"/>
                      <wp:wrapNone/>
                      <wp:docPr id="9177" name="Text Box 2329">
                        <a:extLst xmlns:a="http://schemas.openxmlformats.org/drawingml/2006/main">
                          <a:ext uri="{FF2B5EF4-FFF2-40B4-BE49-F238E27FC236}">
                            <a16:creationId xmlns:a16="http://schemas.microsoft.com/office/drawing/2014/main" id="{00000000-0008-0000-0000-0000D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DAB83" id="Text Box 2329" o:spid="_x0000_s1026" type="#_x0000_t202" style="position:absolute;margin-left:0;margin-top:0;width:6pt;height:2.25pt;z-index:25225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0864" behindDoc="0" locked="0" layoutInCell="1" allowOverlap="1" wp14:anchorId="18563032" wp14:editId="51A3F56E">
                      <wp:simplePos x="0" y="0"/>
                      <wp:positionH relativeFrom="column">
                        <wp:posOffset>0</wp:posOffset>
                      </wp:positionH>
                      <wp:positionV relativeFrom="paragraph">
                        <wp:posOffset>0</wp:posOffset>
                      </wp:positionV>
                      <wp:extent cx="76200" cy="28575"/>
                      <wp:effectExtent l="19050" t="19050" r="19050" b="28575"/>
                      <wp:wrapNone/>
                      <wp:docPr id="9178" name="Text Box 2328">
                        <a:extLst xmlns:a="http://schemas.openxmlformats.org/drawingml/2006/main">
                          <a:ext uri="{FF2B5EF4-FFF2-40B4-BE49-F238E27FC236}">
                            <a16:creationId xmlns:a16="http://schemas.microsoft.com/office/drawing/2014/main" id="{00000000-0008-0000-0000-0000D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CF9120" id="Text Box 2328" o:spid="_x0000_s1026" type="#_x0000_t202" style="position:absolute;margin-left:0;margin-top:0;width:6pt;height:2.25pt;z-index:25226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1888" behindDoc="0" locked="0" layoutInCell="1" allowOverlap="1" wp14:anchorId="3D8399C6" wp14:editId="1A0B5707">
                      <wp:simplePos x="0" y="0"/>
                      <wp:positionH relativeFrom="column">
                        <wp:posOffset>0</wp:posOffset>
                      </wp:positionH>
                      <wp:positionV relativeFrom="paragraph">
                        <wp:posOffset>0</wp:posOffset>
                      </wp:positionV>
                      <wp:extent cx="76200" cy="28575"/>
                      <wp:effectExtent l="19050" t="19050" r="19050" b="28575"/>
                      <wp:wrapNone/>
                      <wp:docPr id="9179" name="Text Box 2327">
                        <a:extLst xmlns:a="http://schemas.openxmlformats.org/drawingml/2006/main">
                          <a:ext uri="{FF2B5EF4-FFF2-40B4-BE49-F238E27FC236}">
                            <a16:creationId xmlns:a16="http://schemas.microsoft.com/office/drawing/2014/main" id="{00000000-0008-0000-0000-0000D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BFCB2" id="Text Box 2327" o:spid="_x0000_s1026" type="#_x0000_t202" style="position:absolute;margin-left:0;margin-top:0;width:6pt;height:2.25pt;z-index:25226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2912" behindDoc="0" locked="0" layoutInCell="1" allowOverlap="1" wp14:anchorId="7CAF0FD3" wp14:editId="401667C2">
                      <wp:simplePos x="0" y="0"/>
                      <wp:positionH relativeFrom="column">
                        <wp:posOffset>0</wp:posOffset>
                      </wp:positionH>
                      <wp:positionV relativeFrom="paragraph">
                        <wp:posOffset>0</wp:posOffset>
                      </wp:positionV>
                      <wp:extent cx="76200" cy="28575"/>
                      <wp:effectExtent l="19050" t="19050" r="19050" b="28575"/>
                      <wp:wrapNone/>
                      <wp:docPr id="9180" name="Text Box 2326">
                        <a:extLst xmlns:a="http://schemas.openxmlformats.org/drawingml/2006/main">
                          <a:ext uri="{FF2B5EF4-FFF2-40B4-BE49-F238E27FC236}">
                            <a16:creationId xmlns:a16="http://schemas.microsoft.com/office/drawing/2014/main" id="{00000000-0008-0000-0000-0000D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33203" id="Text Box 2326" o:spid="_x0000_s1026" type="#_x0000_t202" style="position:absolute;margin-left:0;margin-top:0;width:6pt;height:2.25pt;z-index:25226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3936" behindDoc="0" locked="0" layoutInCell="1" allowOverlap="1" wp14:anchorId="62FF1C1E" wp14:editId="36974A81">
                      <wp:simplePos x="0" y="0"/>
                      <wp:positionH relativeFrom="column">
                        <wp:posOffset>0</wp:posOffset>
                      </wp:positionH>
                      <wp:positionV relativeFrom="paragraph">
                        <wp:posOffset>0</wp:posOffset>
                      </wp:positionV>
                      <wp:extent cx="76200" cy="28575"/>
                      <wp:effectExtent l="19050" t="19050" r="19050" b="28575"/>
                      <wp:wrapNone/>
                      <wp:docPr id="9181" name="Text Box 2325">
                        <a:extLst xmlns:a="http://schemas.openxmlformats.org/drawingml/2006/main">
                          <a:ext uri="{FF2B5EF4-FFF2-40B4-BE49-F238E27FC236}">
                            <a16:creationId xmlns:a16="http://schemas.microsoft.com/office/drawing/2014/main" id="{00000000-0008-0000-0000-0000D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D1A03" id="Text Box 2325" o:spid="_x0000_s1026" type="#_x0000_t202" style="position:absolute;margin-left:0;margin-top:0;width:6pt;height:2.25pt;z-index:25226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4960" behindDoc="0" locked="0" layoutInCell="1" allowOverlap="1" wp14:anchorId="6FE69E83" wp14:editId="65120636">
                      <wp:simplePos x="0" y="0"/>
                      <wp:positionH relativeFrom="column">
                        <wp:posOffset>0</wp:posOffset>
                      </wp:positionH>
                      <wp:positionV relativeFrom="paragraph">
                        <wp:posOffset>0</wp:posOffset>
                      </wp:positionV>
                      <wp:extent cx="76200" cy="28575"/>
                      <wp:effectExtent l="19050" t="19050" r="19050" b="28575"/>
                      <wp:wrapNone/>
                      <wp:docPr id="9182" name="Text Box 2324">
                        <a:extLst xmlns:a="http://schemas.openxmlformats.org/drawingml/2006/main">
                          <a:ext uri="{FF2B5EF4-FFF2-40B4-BE49-F238E27FC236}">
                            <a16:creationId xmlns:a16="http://schemas.microsoft.com/office/drawing/2014/main" id="{00000000-0008-0000-0000-0000D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D8E318" id="Text Box 2324" o:spid="_x0000_s1026" type="#_x0000_t202" style="position:absolute;margin-left:0;margin-top:0;width:6pt;height:2.25pt;z-index:2522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5984" behindDoc="0" locked="0" layoutInCell="1" allowOverlap="1" wp14:anchorId="7D5BEBD7" wp14:editId="7F852D2A">
                      <wp:simplePos x="0" y="0"/>
                      <wp:positionH relativeFrom="column">
                        <wp:posOffset>0</wp:posOffset>
                      </wp:positionH>
                      <wp:positionV relativeFrom="paragraph">
                        <wp:posOffset>0</wp:posOffset>
                      </wp:positionV>
                      <wp:extent cx="76200" cy="28575"/>
                      <wp:effectExtent l="19050" t="19050" r="19050" b="28575"/>
                      <wp:wrapNone/>
                      <wp:docPr id="9183" name="Text Box 2323">
                        <a:extLst xmlns:a="http://schemas.openxmlformats.org/drawingml/2006/main">
                          <a:ext uri="{FF2B5EF4-FFF2-40B4-BE49-F238E27FC236}">
                            <a16:creationId xmlns:a16="http://schemas.microsoft.com/office/drawing/2014/main" id="{00000000-0008-0000-0000-0000D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2BB2E" id="Text Box 2323" o:spid="_x0000_s1026" type="#_x0000_t202" style="position:absolute;margin-left:0;margin-top:0;width:6pt;height:2.25pt;z-index:25226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7008" behindDoc="0" locked="0" layoutInCell="1" allowOverlap="1" wp14:anchorId="4A7398CE" wp14:editId="3322A583">
                      <wp:simplePos x="0" y="0"/>
                      <wp:positionH relativeFrom="column">
                        <wp:posOffset>0</wp:posOffset>
                      </wp:positionH>
                      <wp:positionV relativeFrom="paragraph">
                        <wp:posOffset>0</wp:posOffset>
                      </wp:positionV>
                      <wp:extent cx="76200" cy="28575"/>
                      <wp:effectExtent l="19050" t="19050" r="19050" b="28575"/>
                      <wp:wrapNone/>
                      <wp:docPr id="9184" name="Text Box 2322">
                        <a:extLst xmlns:a="http://schemas.openxmlformats.org/drawingml/2006/main">
                          <a:ext uri="{FF2B5EF4-FFF2-40B4-BE49-F238E27FC236}">
                            <a16:creationId xmlns:a16="http://schemas.microsoft.com/office/drawing/2014/main" id="{00000000-0008-0000-0000-0000E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8A70A" id="Text Box 2322" o:spid="_x0000_s1026" type="#_x0000_t202" style="position:absolute;margin-left:0;margin-top:0;width:6pt;height:2.25pt;z-index:25226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8032" behindDoc="0" locked="0" layoutInCell="1" allowOverlap="1" wp14:anchorId="4FBA00DC" wp14:editId="533452CD">
                      <wp:simplePos x="0" y="0"/>
                      <wp:positionH relativeFrom="column">
                        <wp:posOffset>0</wp:posOffset>
                      </wp:positionH>
                      <wp:positionV relativeFrom="paragraph">
                        <wp:posOffset>0</wp:posOffset>
                      </wp:positionV>
                      <wp:extent cx="76200" cy="28575"/>
                      <wp:effectExtent l="19050" t="19050" r="19050" b="28575"/>
                      <wp:wrapNone/>
                      <wp:docPr id="9185" name="Text Box 2321">
                        <a:extLst xmlns:a="http://schemas.openxmlformats.org/drawingml/2006/main">
                          <a:ext uri="{FF2B5EF4-FFF2-40B4-BE49-F238E27FC236}">
                            <a16:creationId xmlns:a16="http://schemas.microsoft.com/office/drawing/2014/main" id="{00000000-0008-0000-0000-0000E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08F0C" id="Text Box 2321" o:spid="_x0000_s1026" type="#_x0000_t202" style="position:absolute;margin-left:0;margin-top:0;width:6pt;height:2.25pt;z-index:2522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69056" behindDoc="0" locked="0" layoutInCell="1" allowOverlap="1" wp14:anchorId="2DBFD296" wp14:editId="195975DD">
                      <wp:simplePos x="0" y="0"/>
                      <wp:positionH relativeFrom="column">
                        <wp:posOffset>0</wp:posOffset>
                      </wp:positionH>
                      <wp:positionV relativeFrom="paragraph">
                        <wp:posOffset>0</wp:posOffset>
                      </wp:positionV>
                      <wp:extent cx="76200" cy="28575"/>
                      <wp:effectExtent l="19050" t="19050" r="19050" b="28575"/>
                      <wp:wrapNone/>
                      <wp:docPr id="9186" name="Text Box 2320">
                        <a:extLst xmlns:a="http://schemas.openxmlformats.org/drawingml/2006/main">
                          <a:ext uri="{FF2B5EF4-FFF2-40B4-BE49-F238E27FC236}">
                            <a16:creationId xmlns:a16="http://schemas.microsoft.com/office/drawing/2014/main" id="{00000000-0008-0000-0000-0000E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1DA52" id="Text Box 2320" o:spid="_x0000_s1026" type="#_x0000_t202" style="position:absolute;margin-left:0;margin-top:0;width:6pt;height:2.25pt;z-index:2522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0080" behindDoc="0" locked="0" layoutInCell="1" allowOverlap="1" wp14:anchorId="32FE9617" wp14:editId="180B6EA3">
                      <wp:simplePos x="0" y="0"/>
                      <wp:positionH relativeFrom="column">
                        <wp:posOffset>0</wp:posOffset>
                      </wp:positionH>
                      <wp:positionV relativeFrom="paragraph">
                        <wp:posOffset>0</wp:posOffset>
                      </wp:positionV>
                      <wp:extent cx="76200" cy="28575"/>
                      <wp:effectExtent l="19050" t="19050" r="19050" b="28575"/>
                      <wp:wrapNone/>
                      <wp:docPr id="9187" name="Text Box 2319">
                        <a:extLst xmlns:a="http://schemas.openxmlformats.org/drawingml/2006/main">
                          <a:ext uri="{FF2B5EF4-FFF2-40B4-BE49-F238E27FC236}">
                            <a16:creationId xmlns:a16="http://schemas.microsoft.com/office/drawing/2014/main" id="{00000000-0008-0000-0000-0000E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EA1B1" id="Text Box 2319" o:spid="_x0000_s1026" type="#_x0000_t202" style="position:absolute;margin-left:0;margin-top:0;width:6pt;height:2.25pt;z-index:2522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1104" behindDoc="0" locked="0" layoutInCell="1" allowOverlap="1" wp14:anchorId="6BD0C2C6" wp14:editId="09A02468">
                      <wp:simplePos x="0" y="0"/>
                      <wp:positionH relativeFrom="column">
                        <wp:posOffset>0</wp:posOffset>
                      </wp:positionH>
                      <wp:positionV relativeFrom="paragraph">
                        <wp:posOffset>0</wp:posOffset>
                      </wp:positionV>
                      <wp:extent cx="76200" cy="28575"/>
                      <wp:effectExtent l="19050" t="19050" r="19050" b="28575"/>
                      <wp:wrapNone/>
                      <wp:docPr id="9188" name="Text Box 2318">
                        <a:extLst xmlns:a="http://schemas.openxmlformats.org/drawingml/2006/main">
                          <a:ext uri="{FF2B5EF4-FFF2-40B4-BE49-F238E27FC236}">
                            <a16:creationId xmlns:a16="http://schemas.microsoft.com/office/drawing/2014/main" id="{00000000-0008-0000-0000-0000E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F1CE9" id="Text Box 2318" o:spid="_x0000_s1026" type="#_x0000_t202" style="position:absolute;margin-left:0;margin-top:0;width:6pt;height:2.25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2128" behindDoc="0" locked="0" layoutInCell="1" allowOverlap="1" wp14:anchorId="42CD1EA4" wp14:editId="5FA15E4E">
                      <wp:simplePos x="0" y="0"/>
                      <wp:positionH relativeFrom="column">
                        <wp:posOffset>0</wp:posOffset>
                      </wp:positionH>
                      <wp:positionV relativeFrom="paragraph">
                        <wp:posOffset>0</wp:posOffset>
                      </wp:positionV>
                      <wp:extent cx="76200" cy="28575"/>
                      <wp:effectExtent l="19050" t="19050" r="19050" b="28575"/>
                      <wp:wrapNone/>
                      <wp:docPr id="9189" name="Text Box 2317">
                        <a:extLst xmlns:a="http://schemas.openxmlformats.org/drawingml/2006/main">
                          <a:ext uri="{FF2B5EF4-FFF2-40B4-BE49-F238E27FC236}">
                            <a16:creationId xmlns:a16="http://schemas.microsoft.com/office/drawing/2014/main" id="{00000000-0008-0000-0000-0000E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9EA86" id="Text Box 2317" o:spid="_x0000_s1026" type="#_x0000_t202" style="position:absolute;margin-left:0;margin-top:0;width:6pt;height:2.25pt;z-index:25227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3152" behindDoc="0" locked="0" layoutInCell="1" allowOverlap="1" wp14:anchorId="521D4508" wp14:editId="4CABBCD6">
                      <wp:simplePos x="0" y="0"/>
                      <wp:positionH relativeFrom="column">
                        <wp:posOffset>0</wp:posOffset>
                      </wp:positionH>
                      <wp:positionV relativeFrom="paragraph">
                        <wp:posOffset>0</wp:posOffset>
                      </wp:positionV>
                      <wp:extent cx="76200" cy="28575"/>
                      <wp:effectExtent l="19050" t="19050" r="19050" b="28575"/>
                      <wp:wrapNone/>
                      <wp:docPr id="9190" name="Text Box 2316">
                        <a:extLst xmlns:a="http://schemas.openxmlformats.org/drawingml/2006/main">
                          <a:ext uri="{FF2B5EF4-FFF2-40B4-BE49-F238E27FC236}">
                            <a16:creationId xmlns:a16="http://schemas.microsoft.com/office/drawing/2014/main" id="{00000000-0008-0000-0000-0000E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2011C" id="Text Box 2316" o:spid="_x0000_s1026" type="#_x0000_t202" style="position:absolute;margin-left:0;margin-top:0;width:6pt;height:2.25pt;z-index:25227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4176" behindDoc="0" locked="0" layoutInCell="1" allowOverlap="1" wp14:anchorId="47EE1A60" wp14:editId="73784A29">
                      <wp:simplePos x="0" y="0"/>
                      <wp:positionH relativeFrom="column">
                        <wp:posOffset>0</wp:posOffset>
                      </wp:positionH>
                      <wp:positionV relativeFrom="paragraph">
                        <wp:posOffset>0</wp:posOffset>
                      </wp:positionV>
                      <wp:extent cx="76200" cy="28575"/>
                      <wp:effectExtent l="19050" t="19050" r="19050" b="28575"/>
                      <wp:wrapNone/>
                      <wp:docPr id="9191" name="Text Box 2315">
                        <a:extLst xmlns:a="http://schemas.openxmlformats.org/drawingml/2006/main">
                          <a:ext uri="{FF2B5EF4-FFF2-40B4-BE49-F238E27FC236}">
                            <a16:creationId xmlns:a16="http://schemas.microsoft.com/office/drawing/2014/main" id="{00000000-0008-0000-0000-0000E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BC4524" id="Text Box 2315" o:spid="_x0000_s1026" type="#_x0000_t202" style="position:absolute;margin-left:0;margin-top:0;width:6pt;height:2.25pt;z-index:25227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5200" behindDoc="0" locked="0" layoutInCell="1" allowOverlap="1" wp14:anchorId="14769FE2" wp14:editId="68C200BA">
                      <wp:simplePos x="0" y="0"/>
                      <wp:positionH relativeFrom="column">
                        <wp:posOffset>0</wp:posOffset>
                      </wp:positionH>
                      <wp:positionV relativeFrom="paragraph">
                        <wp:posOffset>0</wp:posOffset>
                      </wp:positionV>
                      <wp:extent cx="76200" cy="28575"/>
                      <wp:effectExtent l="19050" t="19050" r="19050" b="28575"/>
                      <wp:wrapNone/>
                      <wp:docPr id="9192" name="Text Box 2314">
                        <a:extLst xmlns:a="http://schemas.openxmlformats.org/drawingml/2006/main">
                          <a:ext uri="{FF2B5EF4-FFF2-40B4-BE49-F238E27FC236}">
                            <a16:creationId xmlns:a16="http://schemas.microsoft.com/office/drawing/2014/main" id="{00000000-0008-0000-0000-0000E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195BF" id="Text Box 2314" o:spid="_x0000_s1026" type="#_x0000_t202" style="position:absolute;margin-left:0;margin-top:0;width:6pt;height:2.25pt;z-index:2522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6224" behindDoc="0" locked="0" layoutInCell="1" allowOverlap="1" wp14:anchorId="25E04DC3" wp14:editId="75A2C6E5">
                      <wp:simplePos x="0" y="0"/>
                      <wp:positionH relativeFrom="column">
                        <wp:posOffset>0</wp:posOffset>
                      </wp:positionH>
                      <wp:positionV relativeFrom="paragraph">
                        <wp:posOffset>0</wp:posOffset>
                      </wp:positionV>
                      <wp:extent cx="76200" cy="28575"/>
                      <wp:effectExtent l="19050" t="19050" r="19050" b="28575"/>
                      <wp:wrapNone/>
                      <wp:docPr id="9193" name="Text Box 2313">
                        <a:extLst xmlns:a="http://schemas.openxmlformats.org/drawingml/2006/main">
                          <a:ext uri="{FF2B5EF4-FFF2-40B4-BE49-F238E27FC236}">
                            <a16:creationId xmlns:a16="http://schemas.microsoft.com/office/drawing/2014/main" id="{00000000-0008-0000-0000-0000E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55171" id="Text Box 2313" o:spid="_x0000_s1026" type="#_x0000_t202" style="position:absolute;margin-left:0;margin-top:0;width:6pt;height:2.25pt;z-index:25227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7248" behindDoc="0" locked="0" layoutInCell="1" allowOverlap="1" wp14:anchorId="2913EF35" wp14:editId="00B52B8B">
                      <wp:simplePos x="0" y="0"/>
                      <wp:positionH relativeFrom="column">
                        <wp:posOffset>0</wp:posOffset>
                      </wp:positionH>
                      <wp:positionV relativeFrom="paragraph">
                        <wp:posOffset>0</wp:posOffset>
                      </wp:positionV>
                      <wp:extent cx="76200" cy="28575"/>
                      <wp:effectExtent l="19050" t="19050" r="19050" b="28575"/>
                      <wp:wrapNone/>
                      <wp:docPr id="9194" name="Text Box 2312">
                        <a:extLst xmlns:a="http://schemas.openxmlformats.org/drawingml/2006/main">
                          <a:ext uri="{FF2B5EF4-FFF2-40B4-BE49-F238E27FC236}">
                            <a16:creationId xmlns:a16="http://schemas.microsoft.com/office/drawing/2014/main" id="{00000000-0008-0000-0000-0000E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151F4" id="Text Box 2312" o:spid="_x0000_s1026" type="#_x0000_t202" style="position:absolute;margin-left:0;margin-top:0;width:6pt;height:2.25pt;z-index:2522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8272" behindDoc="0" locked="0" layoutInCell="1" allowOverlap="1" wp14:anchorId="7CCC9506" wp14:editId="415419C9">
                      <wp:simplePos x="0" y="0"/>
                      <wp:positionH relativeFrom="column">
                        <wp:posOffset>0</wp:posOffset>
                      </wp:positionH>
                      <wp:positionV relativeFrom="paragraph">
                        <wp:posOffset>0</wp:posOffset>
                      </wp:positionV>
                      <wp:extent cx="76200" cy="28575"/>
                      <wp:effectExtent l="19050" t="19050" r="19050" b="28575"/>
                      <wp:wrapNone/>
                      <wp:docPr id="9195" name="Text Box 2311">
                        <a:extLst xmlns:a="http://schemas.openxmlformats.org/drawingml/2006/main">
                          <a:ext uri="{FF2B5EF4-FFF2-40B4-BE49-F238E27FC236}">
                            <a16:creationId xmlns:a16="http://schemas.microsoft.com/office/drawing/2014/main" id="{00000000-0008-0000-0000-0000E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3D3E0" id="Text Box 2311" o:spid="_x0000_s1026" type="#_x0000_t202" style="position:absolute;margin-left:0;margin-top:0;width:6pt;height:2.25pt;z-index:25227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79296" behindDoc="0" locked="0" layoutInCell="1" allowOverlap="1" wp14:anchorId="4F7E000A" wp14:editId="526E06E4">
                      <wp:simplePos x="0" y="0"/>
                      <wp:positionH relativeFrom="column">
                        <wp:posOffset>0</wp:posOffset>
                      </wp:positionH>
                      <wp:positionV relativeFrom="paragraph">
                        <wp:posOffset>0</wp:posOffset>
                      </wp:positionV>
                      <wp:extent cx="76200" cy="28575"/>
                      <wp:effectExtent l="19050" t="19050" r="19050" b="28575"/>
                      <wp:wrapNone/>
                      <wp:docPr id="9196" name="Text Box 2310">
                        <a:extLst xmlns:a="http://schemas.openxmlformats.org/drawingml/2006/main">
                          <a:ext uri="{FF2B5EF4-FFF2-40B4-BE49-F238E27FC236}">
                            <a16:creationId xmlns:a16="http://schemas.microsoft.com/office/drawing/2014/main" id="{00000000-0008-0000-0000-0000E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DE74B" id="Text Box 2310" o:spid="_x0000_s1026" type="#_x0000_t202" style="position:absolute;margin-left:0;margin-top:0;width:6pt;height:2.25pt;z-index:2522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0320" behindDoc="0" locked="0" layoutInCell="1" allowOverlap="1" wp14:anchorId="2FD45906" wp14:editId="620B3A15">
                      <wp:simplePos x="0" y="0"/>
                      <wp:positionH relativeFrom="column">
                        <wp:posOffset>0</wp:posOffset>
                      </wp:positionH>
                      <wp:positionV relativeFrom="paragraph">
                        <wp:posOffset>0</wp:posOffset>
                      </wp:positionV>
                      <wp:extent cx="76200" cy="28575"/>
                      <wp:effectExtent l="19050" t="19050" r="19050" b="28575"/>
                      <wp:wrapNone/>
                      <wp:docPr id="9197" name="Text Box 2309">
                        <a:extLst xmlns:a="http://schemas.openxmlformats.org/drawingml/2006/main">
                          <a:ext uri="{FF2B5EF4-FFF2-40B4-BE49-F238E27FC236}">
                            <a16:creationId xmlns:a16="http://schemas.microsoft.com/office/drawing/2014/main" id="{00000000-0008-0000-0000-0000E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03586" id="Text Box 2309" o:spid="_x0000_s1026" type="#_x0000_t202" style="position:absolute;margin-left:0;margin-top:0;width:6pt;height:2.25pt;z-index:2522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1344" behindDoc="0" locked="0" layoutInCell="1" allowOverlap="1" wp14:anchorId="00680969" wp14:editId="63C02EFD">
                      <wp:simplePos x="0" y="0"/>
                      <wp:positionH relativeFrom="column">
                        <wp:posOffset>0</wp:posOffset>
                      </wp:positionH>
                      <wp:positionV relativeFrom="paragraph">
                        <wp:posOffset>0</wp:posOffset>
                      </wp:positionV>
                      <wp:extent cx="76200" cy="28575"/>
                      <wp:effectExtent l="19050" t="19050" r="19050" b="28575"/>
                      <wp:wrapNone/>
                      <wp:docPr id="9198" name="Text Box 2308">
                        <a:extLst xmlns:a="http://schemas.openxmlformats.org/drawingml/2006/main">
                          <a:ext uri="{FF2B5EF4-FFF2-40B4-BE49-F238E27FC236}">
                            <a16:creationId xmlns:a16="http://schemas.microsoft.com/office/drawing/2014/main" id="{00000000-0008-0000-0000-0000E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536F3" id="Text Box 2308" o:spid="_x0000_s1026" type="#_x0000_t202" style="position:absolute;margin-left:0;margin-top:0;width:6pt;height:2.25pt;z-index:2522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2368" behindDoc="0" locked="0" layoutInCell="1" allowOverlap="1" wp14:anchorId="323DA689" wp14:editId="5ED7874F">
                      <wp:simplePos x="0" y="0"/>
                      <wp:positionH relativeFrom="column">
                        <wp:posOffset>0</wp:posOffset>
                      </wp:positionH>
                      <wp:positionV relativeFrom="paragraph">
                        <wp:posOffset>0</wp:posOffset>
                      </wp:positionV>
                      <wp:extent cx="76200" cy="28575"/>
                      <wp:effectExtent l="19050" t="19050" r="19050" b="28575"/>
                      <wp:wrapNone/>
                      <wp:docPr id="9199" name="Text Box 2307">
                        <a:extLst xmlns:a="http://schemas.openxmlformats.org/drawingml/2006/main">
                          <a:ext uri="{FF2B5EF4-FFF2-40B4-BE49-F238E27FC236}">
                            <a16:creationId xmlns:a16="http://schemas.microsoft.com/office/drawing/2014/main" id="{00000000-0008-0000-0000-0000E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5A0A5" id="Text Box 2307" o:spid="_x0000_s1026" type="#_x0000_t202" style="position:absolute;margin-left:0;margin-top:0;width:6pt;height:2.25pt;z-index:25228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3392" behindDoc="0" locked="0" layoutInCell="1" allowOverlap="1" wp14:anchorId="022AA1C1" wp14:editId="0D6ED504">
                      <wp:simplePos x="0" y="0"/>
                      <wp:positionH relativeFrom="column">
                        <wp:posOffset>0</wp:posOffset>
                      </wp:positionH>
                      <wp:positionV relativeFrom="paragraph">
                        <wp:posOffset>0</wp:posOffset>
                      </wp:positionV>
                      <wp:extent cx="76200" cy="28575"/>
                      <wp:effectExtent l="19050" t="19050" r="19050" b="28575"/>
                      <wp:wrapNone/>
                      <wp:docPr id="9200" name="Text Box 2306">
                        <a:extLst xmlns:a="http://schemas.openxmlformats.org/drawingml/2006/main">
                          <a:ext uri="{FF2B5EF4-FFF2-40B4-BE49-F238E27FC236}">
                            <a16:creationId xmlns:a16="http://schemas.microsoft.com/office/drawing/2014/main" id="{00000000-0008-0000-0000-0000F0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E2C8C" id="Text Box 2306" o:spid="_x0000_s1026" type="#_x0000_t202" style="position:absolute;margin-left:0;margin-top:0;width:6pt;height:2.25pt;z-index:25228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4416" behindDoc="0" locked="0" layoutInCell="1" allowOverlap="1" wp14:anchorId="388C0BA8" wp14:editId="6FEEC2D5">
                      <wp:simplePos x="0" y="0"/>
                      <wp:positionH relativeFrom="column">
                        <wp:posOffset>0</wp:posOffset>
                      </wp:positionH>
                      <wp:positionV relativeFrom="paragraph">
                        <wp:posOffset>0</wp:posOffset>
                      </wp:positionV>
                      <wp:extent cx="76200" cy="28575"/>
                      <wp:effectExtent l="19050" t="19050" r="19050" b="28575"/>
                      <wp:wrapNone/>
                      <wp:docPr id="9201" name="Text Box 2305">
                        <a:extLst xmlns:a="http://schemas.openxmlformats.org/drawingml/2006/main">
                          <a:ext uri="{FF2B5EF4-FFF2-40B4-BE49-F238E27FC236}">
                            <a16:creationId xmlns:a16="http://schemas.microsoft.com/office/drawing/2014/main" id="{00000000-0008-0000-0000-0000F1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92C292" id="Text Box 2305" o:spid="_x0000_s1026" type="#_x0000_t202" style="position:absolute;margin-left:0;margin-top:0;width:6pt;height:2.25pt;z-index:25228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5440" behindDoc="0" locked="0" layoutInCell="1" allowOverlap="1" wp14:anchorId="6FA7FBC1" wp14:editId="35B5510D">
                      <wp:simplePos x="0" y="0"/>
                      <wp:positionH relativeFrom="column">
                        <wp:posOffset>0</wp:posOffset>
                      </wp:positionH>
                      <wp:positionV relativeFrom="paragraph">
                        <wp:posOffset>0</wp:posOffset>
                      </wp:positionV>
                      <wp:extent cx="76200" cy="28575"/>
                      <wp:effectExtent l="19050" t="19050" r="19050" b="28575"/>
                      <wp:wrapNone/>
                      <wp:docPr id="9202" name="Text Box 2304">
                        <a:extLst xmlns:a="http://schemas.openxmlformats.org/drawingml/2006/main">
                          <a:ext uri="{FF2B5EF4-FFF2-40B4-BE49-F238E27FC236}">
                            <a16:creationId xmlns:a16="http://schemas.microsoft.com/office/drawing/2014/main" id="{00000000-0008-0000-0000-0000F2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4F716" id="Text Box 2304" o:spid="_x0000_s1026" type="#_x0000_t202" style="position:absolute;margin-left:0;margin-top:0;width:6pt;height:2.25pt;z-index:2522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6464" behindDoc="0" locked="0" layoutInCell="1" allowOverlap="1" wp14:anchorId="1A721626" wp14:editId="07F33A51">
                      <wp:simplePos x="0" y="0"/>
                      <wp:positionH relativeFrom="column">
                        <wp:posOffset>0</wp:posOffset>
                      </wp:positionH>
                      <wp:positionV relativeFrom="paragraph">
                        <wp:posOffset>0</wp:posOffset>
                      </wp:positionV>
                      <wp:extent cx="76200" cy="28575"/>
                      <wp:effectExtent l="19050" t="19050" r="19050" b="28575"/>
                      <wp:wrapNone/>
                      <wp:docPr id="9203" name="Text Box 2303">
                        <a:extLst xmlns:a="http://schemas.openxmlformats.org/drawingml/2006/main">
                          <a:ext uri="{FF2B5EF4-FFF2-40B4-BE49-F238E27FC236}">
                            <a16:creationId xmlns:a16="http://schemas.microsoft.com/office/drawing/2014/main" id="{00000000-0008-0000-0000-0000F3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B5EC6" id="Text Box 2303" o:spid="_x0000_s1026" type="#_x0000_t202" style="position:absolute;margin-left:0;margin-top:0;width:6pt;height:2.25pt;z-index:25228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7488" behindDoc="0" locked="0" layoutInCell="1" allowOverlap="1" wp14:anchorId="25C86D2C" wp14:editId="1910D9B2">
                      <wp:simplePos x="0" y="0"/>
                      <wp:positionH relativeFrom="column">
                        <wp:posOffset>0</wp:posOffset>
                      </wp:positionH>
                      <wp:positionV relativeFrom="paragraph">
                        <wp:posOffset>0</wp:posOffset>
                      </wp:positionV>
                      <wp:extent cx="76200" cy="28575"/>
                      <wp:effectExtent l="19050" t="19050" r="19050" b="28575"/>
                      <wp:wrapNone/>
                      <wp:docPr id="9204" name="Text Box 2302">
                        <a:extLst xmlns:a="http://schemas.openxmlformats.org/drawingml/2006/main">
                          <a:ext uri="{FF2B5EF4-FFF2-40B4-BE49-F238E27FC236}">
                            <a16:creationId xmlns:a16="http://schemas.microsoft.com/office/drawing/2014/main" id="{00000000-0008-0000-0000-0000F4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522123" id="Text Box 2302" o:spid="_x0000_s1026" type="#_x0000_t202" style="position:absolute;margin-left:0;margin-top:0;width:6pt;height:2.25pt;z-index:2522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8512" behindDoc="0" locked="0" layoutInCell="1" allowOverlap="1" wp14:anchorId="151101C3" wp14:editId="367C31D8">
                      <wp:simplePos x="0" y="0"/>
                      <wp:positionH relativeFrom="column">
                        <wp:posOffset>0</wp:posOffset>
                      </wp:positionH>
                      <wp:positionV relativeFrom="paragraph">
                        <wp:posOffset>0</wp:posOffset>
                      </wp:positionV>
                      <wp:extent cx="76200" cy="28575"/>
                      <wp:effectExtent l="19050" t="19050" r="19050" b="28575"/>
                      <wp:wrapNone/>
                      <wp:docPr id="9205" name="Text Box 2301">
                        <a:extLst xmlns:a="http://schemas.openxmlformats.org/drawingml/2006/main">
                          <a:ext uri="{FF2B5EF4-FFF2-40B4-BE49-F238E27FC236}">
                            <a16:creationId xmlns:a16="http://schemas.microsoft.com/office/drawing/2014/main" id="{00000000-0008-0000-0000-0000F5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6A35C" id="Text Box 2301" o:spid="_x0000_s1026" type="#_x0000_t202" style="position:absolute;margin-left:0;margin-top:0;width:6pt;height:2.25pt;z-index:25228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89536" behindDoc="0" locked="0" layoutInCell="1" allowOverlap="1" wp14:anchorId="487D41F9" wp14:editId="5590FD70">
                      <wp:simplePos x="0" y="0"/>
                      <wp:positionH relativeFrom="column">
                        <wp:posOffset>0</wp:posOffset>
                      </wp:positionH>
                      <wp:positionV relativeFrom="paragraph">
                        <wp:posOffset>0</wp:posOffset>
                      </wp:positionV>
                      <wp:extent cx="76200" cy="28575"/>
                      <wp:effectExtent l="19050" t="19050" r="19050" b="28575"/>
                      <wp:wrapNone/>
                      <wp:docPr id="9206" name="Text Box 2300">
                        <a:extLst xmlns:a="http://schemas.openxmlformats.org/drawingml/2006/main">
                          <a:ext uri="{FF2B5EF4-FFF2-40B4-BE49-F238E27FC236}">
                            <a16:creationId xmlns:a16="http://schemas.microsoft.com/office/drawing/2014/main" id="{00000000-0008-0000-0000-0000F6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5151D" id="Text Box 2300" o:spid="_x0000_s1026" type="#_x0000_t202" style="position:absolute;margin-left:0;margin-top:0;width:6pt;height:2.25pt;z-index:25228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0560" behindDoc="0" locked="0" layoutInCell="1" allowOverlap="1" wp14:anchorId="0858C6C6" wp14:editId="3657A6F4">
                      <wp:simplePos x="0" y="0"/>
                      <wp:positionH relativeFrom="column">
                        <wp:posOffset>0</wp:posOffset>
                      </wp:positionH>
                      <wp:positionV relativeFrom="paragraph">
                        <wp:posOffset>0</wp:posOffset>
                      </wp:positionV>
                      <wp:extent cx="76200" cy="28575"/>
                      <wp:effectExtent l="19050" t="19050" r="19050" b="28575"/>
                      <wp:wrapNone/>
                      <wp:docPr id="9207" name="Text Box 2299">
                        <a:extLst xmlns:a="http://schemas.openxmlformats.org/drawingml/2006/main">
                          <a:ext uri="{FF2B5EF4-FFF2-40B4-BE49-F238E27FC236}">
                            <a16:creationId xmlns:a16="http://schemas.microsoft.com/office/drawing/2014/main" id="{00000000-0008-0000-0000-0000F7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75684" id="Text Box 2299" o:spid="_x0000_s1026" type="#_x0000_t202" style="position:absolute;margin-left:0;margin-top:0;width:6pt;height:2.25pt;z-index:25229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1584" behindDoc="0" locked="0" layoutInCell="1" allowOverlap="1" wp14:anchorId="50CE6130" wp14:editId="5BAC9C61">
                      <wp:simplePos x="0" y="0"/>
                      <wp:positionH relativeFrom="column">
                        <wp:posOffset>0</wp:posOffset>
                      </wp:positionH>
                      <wp:positionV relativeFrom="paragraph">
                        <wp:posOffset>0</wp:posOffset>
                      </wp:positionV>
                      <wp:extent cx="76200" cy="28575"/>
                      <wp:effectExtent l="19050" t="19050" r="19050" b="28575"/>
                      <wp:wrapNone/>
                      <wp:docPr id="9208" name="Text Box 2298">
                        <a:extLst xmlns:a="http://schemas.openxmlformats.org/drawingml/2006/main">
                          <a:ext uri="{FF2B5EF4-FFF2-40B4-BE49-F238E27FC236}">
                            <a16:creationId xmlns:a16="http://schemas.microsoft.com/office/drawing/2014/main" id="{00000000-0008-0000-0000-0000F8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ED05A" id="Text Box 2298" o:spid="_x0000_s1026" type="#_x0000_t202" style="position:absolute;margin-left:0;margin-top:0;width:6pt;height:2.25pt;z-index:2522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2608" behindDoc="0" locked="0" layoutInCell="1" allowOverlap="1" wp14:anchorId="18733E50" wp14:editId="07F828DB">
                      <wp:simplePos x="0" y="0"/>
                      <wp:positionH relativeFrom="column">
                        <wp:posOffset>0</wp:posOffset>
                      </wp:positionH>
                      <wp:positionV relativeFrom="paragraph">
                        <wp:posOffset>0</wp:posOffset>
                      </wp:positionV>
                      <wp:extent cx="76200" cy="28575"/>
                      <wp:effectExtent l="19050" t="19050" r="19050" b="28575"/>
                      <wp:wrapNone/>
                      <wp:docPr id="9209" name="Text Box 2297">
                        <a:extLst xmlns:a="http://schemas.openxmlformats.org/drawingml/2006/main">
                          <a:ext uri="{FF2B5EF4-FFF2-40B4-BE49-F238E27FC236}">
                            <a16:creationId xmlns:a16="http://schemas.microsoft.com/office/drawing/2014/main" id="{00000000-0008-0000-0000-0000F9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DFB70" id="Text Box 2297" o:spid="_x0000_s1026" type="#_x0000_t202" style="position:absolute;margin-left:0;margin-top:0;width:6pt;height:2.25pt;z-index:25229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3632" behindDoc="0" locked="0" layoutInCell="1" allowOverlap="1" wp14:anchorId="182A4EAB" wp14:editId="56441773">
                      <wp:simplePos x="0" y="0"/>
                      <wp:positionH relativeFrom="column">
                        <wp:posOffset>0</wp:posOffset>
                      </wp:positionH>
                      <wp:positionV relativeFrom="paragraph">
                        <wp:posOffset>0</wp:posOffset>
                      </wp:positionV>
                      <wp:extent cx="76200" cy="28575"/>
                      <wp:effectExtent l="19050" t="19050" r="19050" b="28575"/>
                      <wp:wrapNone/>
                      <wp:docPr id="9210" name="Text Box 2296">
                        <a:extLst xmlns:a="http://schemas.openxmlformats.org/drawingml/2006/main">
                          <a:ext uri="{FF2B5EF4-FFF2-40B4-BE49-F238E27FC236}">
                            <a16:creationId xmlns:a16="http://schemas.microsoft.com/office/drawing/2014/main" id="{00000000-0008-0000-0000-0000FA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6DCC9" id="Text Box 2296" o:spid="_x0000_s1026" type="#_x0000_t202" style="position:absolute;margin-left:0;margin-top:0;width:6pt;height:2.25pt;z-index:25229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4656" behindDoc="0" locked="0" layoutInCell="1" allowOverlap="1" wp14:anchorId="2A18B42A" wp14:editId="0D4471F8">
                      <wp:simplePos x="0" y="0"/>
                      <wp:positionH relativeFrom="column">
                        <wp:posOffset>0</wp:posOffset>
                      </wp:positionH>
                      <wp:positionV relativeFrom="paragraph">
                        <wp:posOffset>0</wp:posOffset>
                      </wp:positionV>
                      <wp:extent cx="76200" cy="28575"/>
                      <wp:effectExtent l="19050" t="19050" r="19050" b="28575"/>
                      <wp:wrapNone/>
                      <wp:docPr id="9211" name="Text Box 2295">
                        <a:extLst xmlns:a="http://schemas.openxmlformats.org/drawingml/2006/main">
                          <a:ext uri="{FF2B5EF4-FFF2-40B4-BE49-F238E27FC236}">
                            <a16:creationId xmlns:a16="http://schemas.microsoft.com/office/drawing/2014/main" id="{00000000-0008-0000-0000-0000FB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DA631" id="Text Box 2295" o:spid="_x0000_s1026" type="#_x0000_t202" style="position:absolute;margin-left:0;margin-top:0;width:6pt;height:2.25pt;z-index:25229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5680" behindDoc="0" locked="0" layoutInCell="1" allowOverlap="1" wp14:anchorId="10C47206" wp14:editId="15D4ECBF">
                      <wp:simplePos x="0" y="0"/>
                      <wp:positionH relativeFrom="column">
                        <wp:posOffset>0</wp:posOffset>
                      </wp:positionH>
                      <wp:positionV relativeFrom="paragraph">
                        <wp:posOffset>0</wp:posOffset>
                      </wp:positionV>
                      <wp:extent cx="76200" cy="28575"/>
                      <wp:effectExtent l="19050" t="19050" r="19050" b="28575"/>
                      <wp:wrapNone/>
                      <wp:docPr id="9212" name="Text Box 2294">
                        <a:extLst xmlns:a="http://schemas.openxmlformats.org/drawingml/2006/main">
                          <a:ext uri="{FF2B5EF4-FFF2-40B4-BE49-F238E27FC236}">
                            <a16:creationId xmlns:a16="http://schemas.microsoft.com/office/drawing/2014/main" id="{00000000-0008-0000-0000-0000FC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503F2" id="Text Box 2294" o:spid="_x0000_s1026" type="#_x0000_t202" style="position:absolute;margin-left:0;margin-top:0;width:6pt;height:2.25pt;z-index:25229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6704" behindDoc="0" locked="0" layoutInCell="1" allowOverlap="1" wp14:anchorId="5B56FD96" wp14:editId="248B10F6">
                      <wp:simplePos x="0" y="0"/>
                      <wp:positionH relativeFrom="column">
                        <wp:posOffset>0</wp:posOffset>
                      </wp:positionH>
                      <wp:positionV relativeFrom="paragraph">
                        <wp:posOffset>0</wp:posOffset>
                      </wp:positionV>
                      <wp:extent cx="76200" cy="28575"/>
                      <wp:effectExtent l="19050" t="19050" r="19050" b="28575"/>
                      <wp:wrapNone/>
                      <wp:docPr id="9213" name="Text Box 2293">
                        <a:extLst xmlns:a="http://schemas.openxmlformats.org/drawingml/2006/main">
                          <a:ext uri="{FF2B5EF4-FFF2-40B4-BE49-F238E27FC236}">
                            <a16:creationId xmlns:a16="http://schemas.microsoft.com/office/drawing/2014/main" id="{00000000-0008-0000-0000-0000FD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F39E45" id="Text Box 2293" o:spid="_x0000_s1026" type="#_x0000_t202" style="position:absolute;margin-left:0;margin-top:0;width:6pt;height:2.25pt;z-index:25229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7728" behindDoc="0" locked="0" layoutInCell="1" allowOverlap="1" wp14:anchorId="334B402E" wp14:editId="06168257">
                      <wp:simplePos x="0" y="0"/>
                      <wp:positionH relativeFrom="column">
                        <wp:posOffset>0</wp:posOffset>
                      </wp:positionH>
                      <wp:positionV relativeFrom="paragraph">
                        <wp:posOffset>0</wp:posOffset>
                      </wp:positionV>
                      <wp:extent cx="76200" cy="28575"/>
                      <wp:effectExtent l="19050" t="19050" r="19050" b="28575"/>
                      <wp:wrapNone/>
                      <wp:docPr id="9214" name="Text Box 2292">
                        <a:extLst xmlns:a="http://schemas.openxmlformats.org/drawingml/2006/main">
                          <a:ext uri="{FF2B5EF4-FFF2-40B4-BE49-F238E27FC236}">
                            <a16:creationId xmlns:a16="http://schemas.microsoft.com/office/drawing/2014/main" id="{00000000-0008-0000-0000-0000FE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2E317" id="Text Box 2292" o:spid="_x0000_s1026" type="#_x0000_t202" style="position:absolute;margin-left:0;margin-top:0;width:6pt;height:2.25pt;z-index:25229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8752" behindDoc="0" locked="0" layoutInCell="1" allowOverlap="1" wp14:anchorId="68E9F2A2" wp14:editId="2892F655">
                      <wp:simplePos x="0" y="0"/>
                      <wp:positionH relativeFrom="column">
                        <wp:posOffset>0</wp:posOffset>
                      </wp:positionH>
                      <wp:positionV relativeFrom="paragraph">
                        <wp:posOffset>0</wp:posOffset>
                      </wp:positionV>
                      <wp:extent cx="76200" cy="28575"/>
                      <wp:effectExtent l="19050" t="19050" r="19050" b="28575"/>
                      <wp:wrapNone/>
                      <wp:docPr id="9215" name="Text Box 2291">
                        <a:extLst xmlns:a="http://schemas.openxmlformats.org/drawingml/2006/main">
                          <a:ext uri="{FF2B5EF4-FFF2-40B4-BE49-F238E27FC236}">
                            <a16:creationId xmlns:a16="http://schemas.microsoft.com/office/drawing/2014/main" id="{00000000-0008-0000-0000-0000FF2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5B723" id="Text Box 2291" o:spid="_x0000_s1026" type="#_x0000_t202" style="position:absolute;margin-left:0;margin-top:0;width:6pt;height:2.25pt;z-index:25229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299776" behindDoc="0" locked="0" layoutInCell="1" allowOverlap="1" wp14:anchorId="720E2D74" wp14:editId="2900F399">
                      <wp:simplePos x="0" y="0"/>
                      <wp:positionH relativeFrom="column">
                        <wp:posOffset>0</wp:posOffset>
                      </wp:positionH>
                      <wp:positionV relativeFrom="paragraph">
                        <wp:posOffset>0</wp:posOffset>
                      </wp:positionV>
                      <wp:extent cx="76200" cy="28575"/>
                      <wp:effectExtent l="19050" t="19050" r="19050" b="28575"/>
                      <wp:wrapNone/>
                      <wp:docPr id="9216" name="Text Box 2290">
                        <a:extLst xmlns:a="http://schemas.openxmlformats.org/drawingml/2006/main">
                          <a:ext uri="{FF2B5EF4-FFF2-40B4-BE49-F238E27FC236}">
                            <a16:creationId xmlns:a16="http://schemas.microsoft.com/office/drawing/2014/main" id="{00000000-0008-0000-0000-00000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1EE981" id="Text Box 2290" o:spid="_x0000_s1026" type="#_x0000_t202" style="position:absolute;margin-left:0;margin-top:0;width:6pt;height:2.25pt;z-index:25229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0800" behindDoc="0" locked="0" layoutInCell="1" allowOverlap="1" wp14:anchorId="24F2BDF8" wp14:editId="248DEA75">
                      <wp:simplePos x="0" y="0"/>
                      <wp:positionH relativeFrom="column">
                        <wp:posOffset>0</wp:posOffset>
                      </wp:positionH>
                      <wp:positionV relativeFrom="paragraph">
                        <wp:posOffset>0</wp:posOffset>
                      </wp:positionV>
                      <wp:extent cx="76200" cy="28575"/>
                      <wp:effectExtent l="19050" t="19050" r="19050" b="28575"/>
                      <wp:wrapNone/>
                      <wp:docPr id="9217" name="Text Box 2289">
                        <a:extLst xmlns:a="http://schemas.openxmlformats.org/drawingml/2006/main">
                          <a:ext uri="{FF2B5EF4-FFF2-40B4-BE49-F238E27FC236}">
                            <a16:creationId xmlns:a16="http://schemas.microsoft.com/office/drawing/2014/main" id="{00000000-0008-0000-0000-00000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34E87" id="Text Box 2289" o:spid="_x0000_s1026" type="#_x0000_t202" style="position:absolute;margin-left:0;margin-top:0;width:6pt;height:2.25pt;z-index:2523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1824" behindDoc="0" locked="0" layoutInCell="1" allowOverlap="1" wp14:anchorId="0F6E8C44" wp14:editId="736854FB">
                      <wp:simplePos x="0" y="0"/>
                      <wp:positionH relativeFrom="column">
                        <wp:posOffset>0</wp:posOffset>
                      </wp:positionH>
                      <wp:positionV relativeFrom="paragraph">
                        <wp:posOffset>0</wp:posOffset>
                      </wp:positionV>
                      <wp:extent cx="76200" cy="28575"/>
                      <wp:effectExtent l="19050" t="19050" r="19050" b="28575"/>
                      <wp:wrapNone/>
                      <wp:docPr id="9218" name="Text Box 2288">
                        <a:extLst xmlns:a="http://schemas.openxmlformats.org/drawingml/2006/main">
                          <a:ext uri="{FF2B5EF4-FFF2-40B4-BE49-F238E27FC236}">
                            <a16:creationId xmlns:a16="http://schemas.microsoft.com/office/drawing/2014/main" id="{00000000-0008-0000-0000-00000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69A3D" id="Text Box 2288" o:spid="_x0000_s1026" type="#_x0000_t202" style="position:absolute;margin-left:0;margin-top:0;width:6pt;height:2.25pt;z-index:25230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2848" behindDoc="0" locked="0" layoutInCell="1" allowOverlap="1" wp14:anchorId="1F07D6E2" wp14:editId="04911028">
                      <wp:simplePos x="0" y="0"/>
                      <wp:positionH relativeFrom="column">
                        <wp:posOffset>0</wp:posOffset>
                      </wp:positionH>
                      <wp:positionV relativeFrom="paragraph">
                        <wp:posOffset>0</wp:posOffset>
                      </wp:positionV>
                      <wp:extent cx="76200" cy="28575"/>
                      <wp:effectExtent l="19050" t="19050" r="19050" b="28575"/>
                      <wp:wrapNone/>
                      <wp:docPr id="9219" name="Text Box 2287">
                        <a:extLst xmlns:a="http://schemas.openxmlformats.org/drawingml/2006/main">
                          <a:ext uri="{FF2B5EF4-FFF2-40B4-BE49-F238E27FC236}">
                            <a16:creationId xmlns:a16="http://schemas.microsoft.com/office/drawing/2014/main" id="{00000000-0008-0000-0000-00000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FB95D" id="Text Box 2287" o:spid="_x0000_s1026" type="#_x0000_t202" style="position:absolute;margin-left:0;margin-top:0;width:6pt;height:2.25pt;z-index:2523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3872" behindDoc="0" locked="0" layoutInCell="1" allowOverlap="1" wp14:anchorId="0ACB6F33" wp14:editId="4C258275">
                      <wp:simplePos x="0" y="0"/>
                      <wp:positionH relativeFrom="column">
                        <wp:posOffset>0</wp:posOffset>
                      </wp:positionH>
                      <wp:positionV relativeFrom="paragraph">
                        <wp:posOffset>0</wp:posOffset>
                      </wp:positionV>
                      <wp:extent cx="76200" cy="28575"/>
                      <wp:effectExtent l="19050" t="19050" r="19050" b="28575"/>
                      <wp:wrapNone/>
                      <wp:docPr id="9220" name="Text Box 2286">
                        <a:extLst xmlns:a="http://schemas.openxmlformats.org/drawingml/2006/main">
                          <a:ext uri="{FF2B5EF4-FFF2-40B4-BE49-F238E27FC236}">
                            <a16:creationId xmlns:a16="http://schemas.microsoft.com/office/drawing/2014/main" id="{00000000-0008-0000-0000-00000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3D5DA7" id="Text Box 2286" o:spid="_x0000_s1026" type="#_x0000_t202" style="position:absolute;margin-left:0;margin-top:0;width:6pt;height:2.25pt;z-index:25230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4896" behindDoc="0" locked="0" layoutInCell="1" allowOverlap="1" wp14:anchorId="3975BBDD" wp14:editId="560A979F">
                      <wp:simplePos x="0" y="0"/>
                      <wp:positionH relativeFrom="column">
                        <wp:posOffset>0</wp:posOffset>
                      </wp:positionH>
                      <wp:positionV relativeFrom="paragraph">
                        <wp:posOffset>0</wp:posOffset>
                      </wp:positionV>
                      <wp:extent cx="76200" cy="28575"/>
                      <wp:effectExtent l="19050" t="19050" r="19050" b="28575"/>
                      <wp:wrapNone/>
                      <wp:docPr id="9221" name="Text Box 2285">
                        <a:extLst xmlns:a="http://schemas.openxmlformats.org/drawingml/2006/main">
                          <a:ext uri="{FF2B5EF4-FFF2-40B4-BE49-F238E27FC236}">
                            <a16:creationId xmlns:a16="http://schemas.microsoft.com/office/drawing/2014/main" id="{00000000-0008-0000-0000-00000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E8173" id="Text Box 2285" o:spid="_x0000_s1026" type="#_x0000_t202" style="position:absolute;margin-left:0;margin-top:0;width:6pt;height:2.25pt;z-index:25230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5920" behindDoc="0" locked="0" layoutInCell="1" allowOverlap="1" wp14:anchorId="74B4D9EF" wp14:editId="6F6795C9">
                      <wp:simplePos x="0" y="0"/>
                      <wp:positionH relativeFrom="column">
                        <wp:posOffset>0</wp:posOffset>
                      </wp:positionH>
                      <wp:positionV relativeFrom="paragraph">
                        <wp:posOffset>0</wp:posOffset>
                      </wp:positionV>
                      <wp:extent cx="76200" cy="28575"/>
                      <wp:effectExtent l="19050" t="19050" r="19050" b="28575"/>
                      <wp:wrapNone/>
                      <wp:docPr id="9222" name="Text Box 2284">
                        <a:extLst xmlns:a="http://schemas.openxmlformats.org/drawingml/2006/main">
                          <a:ext uri="{FF2B5EF4-FFF2-40B4-BE49-F238E27FC236}">
                            <a16:creationId xmlns:a16="http://schemas.microsoft.com/office/drawing/2014/main" id="{00000000-0008-0000-0000-00000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2516E" id="Text Box 2284" o:spid="_x0000_s1026" type="#_x0000_t202" style="position:absolute;margin-left:0;margin-top:0;width:6pt;height:2.25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6944" behindDoc="0" locked="0" layoutInCell="1" allowOverlap="1" wp14:anchorId="59199F0F" wp14:editId="73EA36DA">
                      <wp:simplePos x="0" y="0"/>
                      <wp:positionH relativeFrom="column">
                        <wp:posOffset>0</wp:posOffset>
                      </wp:positionH>
                      <wp:positionV relativeFrom="paragraph">
                        <wp:posOffset>0</wp:posOffset>
                      </wp:positionV>
                      <wp:extent cx="76200" cy="28575"/>
                      <wp:effectExtent l="19050" t="19050" r="19050" b="28575"/>
                      <wp:wrapNone/>
                      <wp:docPr id="9223" name="Text Box 2283">
                        <a:extLst xmlns:a="http://schemas.openxmlformats.org/drawingml/2006/main">
                          <a:ext uri="{FF2B5EF4-FFF2-40B4-BE49-F238E27FC236}">
                            <a16:creationId xmlns:a16="http://schemas.microsoft.com/office/drawing/2014/main" id="{00000000-0008-0000-0000-00000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20C66" id="Text Box 2283" o:spid="_x0000_s1026" type="#_x0000_t202" style="position:absolute;margin-left:0;margin-top:0;width:6pt;height:2.25pt;z-index:2523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7968" behindDoc="0" locked="0" layoutInCell="1" allowOverlap="1" wp14:anchorId="46F7D864" wp14:editId="7B474CB1">
                      <wp:simplePos x="0" y="0"/>
                      <wp:positionH relativeFrom="column">
                        <wp:posOffset>0</wp:posOffset>
                      </wp:positionH>
                      <wp:positionV relativeFrom="paragraph">
                        <wp:posOffset>0</wp:posOffset>
                      </wp:positionV>
                      <wp:extent cx="76200" cy="28575"/>
                      <wp:effectExtent l="19050" t="19050" r="19050" b="28575"/>
                      <wp:wrapNone/>
                      <wp:docPr id="9224" name="Text Box 2282">
                        <a:extLst xmlns:a="http://schemas.openxmlformats.org/drawingml/2006/main">
                          <a:ext uri="{FF2B5EF4-FFF2-40B4-BE49-F238E27FC236}">
                            <a16:creationId xmlns:a16="http://schemas.microsoft.com/office/drawing/2014/main" id="{00000000-0008-0000-0000-00000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1EA4D" id="Text Box 2282" o:spid="_x0000_s1026" type="#_x0000_t202" style="position:absolute;margin-left:0;margin-top:0;width:6pt;height:2.25pt;z-index:25230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08992" behindDoc="0" locked="0" layoutInCell="1" allowOverlap="1" wp14:anchorId="2D355B48" wp14:editId="79561A1C">
                      <wp:simplePos x="0" y="0"/>
                      <wp:positionH relativeFrom="column">
                        <wp:posOffset>0</wp:posOffset>
                      </wp:positionH>
                      <wp:positionV relativeFrom="paragraph">
                        <wp:posOffset>0</wp:posOffset>
                      </wp:positionV>
                      <wp:extent cx="76200" cy="28575"/>
                      <wp:effectExtent l="19050" t="19050" r="19050" b="28575"/>
                      <wp:wrapNone/>
                      <wp:docPr id="9225" name="Text Box 2281">
                        <a:extLst xmlns:a="http://schemas.openxmlformats.org/drawingml/2006/main">
                          <a:ext uri="{FF2B5EF4-FFF2-40B4-BE49-F238E27FC236}">
                            <a16:creationId xmlns:a16="http://schemas.microsoft.com/office/drawing/2014/main" id="{00000000-0008-0000-0000-00000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55296F" id="Text Box 2281" o:spid="_x0000_s1026" type="#_x0000_t202" style="position:absolute;margin-left:0;margin-top:0;width:6pt;height:2.25pt;z-index:2523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0016" behindDoc="0" locked="0" layoutInCell="1" allowOverlap="1" wp14:anchorId="72FBA2A8" wp14:editId="77348F17">
                      <wp:simplePos x="0" y="0"/>
                      <wp:positionH relativeFrom="column">
                        <wp:posOffset>0</wp:posOffset>
                      </wp:positionH>
                      <wp:positionV relativeFrom="paragraph">
                        <wp:posOffset>0</wp:posOffset>
                      </wp:positionV>
                      <wp:extent cx="76200" cy="28575"/>
                      <wp:effectExtent l="19050" t="19050" r="19050" b="28575"/>
                      <wp:wrapNone/>
                      <wp:docPr id="9226" name="Text Box 2280">
                        <a:extLst xmlns:a="http://schemas.openxmlformats.org/drawingml/2006/main">
                          <a:ext uri="{FF2B5EF4-FFF2-40B4-BE49-F238E27FC236}">
                            <a16:creationId xmlns:a16="http://schemas.microsoft.com/office/drawing/2014/main" id="{00000000-0008-0000-0000-00000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09ECE" id="Text Box 2280" o:spid="_x0000_s1026" type="#_x0000_t202" style="position:absolute;margin-left:0;margin-top:0;width:6pt;height:2.25pt;z-index:2523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1040" behindDoc="0" locked="0" layoutInCell="1" allowOverlap="1" wp14:anchorId="3A9C0E81" wp14:editId="36626D5A">
                      <wp:simplePos x="0" y="0"/>
                      <wp:positionH relativeFrom="column">
                        <wp:posOffset>0</wp:posOffset>
                      </wp:positionH>
                      <wp:positionV relativeFrom="paragraph">
                        <wp:posOffset>0</wp:posOffset>
                      </wp:positionV>
                      <wp:extent cx="76200" cy="28575"/>
                      <wp:effectExtent l="19050" t="19050" r="19050" b="28575"/>
                      <wp:wrapNone/>
                      <wp:docPr id="9227" name="Text Box 2279">
                        <a:extLst xmlns:a="http://schemas.openxmlformats.org/drawingml/2006/main">
                          <a:ext uri="{FF2B5EF4-FFF2-40B4-BE49-F238E27FC236}">
                            <a16:creationId xmlns:a16="http://schemas.microsoft.com/office/drawing/2014/main" id="{00000000-0008-0000-0000-00000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1C501" id="Text Box 2279" o:spid="_x0000_s1026" type="#_x0000_t202" style="position:absolute;margin-left:0;margin-top:0;width:6pt;height:2.25pt;z-index:2523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2064" behindDoc="0" locked="0" layoutInCell="1" allowOverlap="1" wp14:anchorId="0FE52DED" wp14:editId="7909E33E">
                      <wp:simplePos x="0" y="0"/>
                      <wp:positionH relativeFrom="column">
                        <wp:posOffset>0</wp:posOffset>
                      </wp:positionH>
                      <wp:positionV relativeFrom="paragraph">
                        <wp:posOffset>0</wp:posOffset>
                      </wp:positionV>
                      <wp:extent cx="76200" cy="28575"/>
                      <wp:effectExtent l="19050" t="19050" r="19050" b="28575"/>
                      <wp:wrapNone/>
                      <wp:docPr id="9228" name="Text Box 2278">
                        <a:extLst xmlns:a="http://schemas.openxmlformats.org/drawingml/2006/main">
                          <a:ext uri="{FF2B5EF4-FFF2-40B4-BE49-F238E27FC236}">
                            <a16:creationId xmlns:a16="http://schemas.microsoft.com/office/drawing/2014/main" id="{00000000-0008-0000-0000-00000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0E417" id="Text Box 2278" o:spid="_x0000_s1026" type="#_x0000_t202" style="position:absolute;margin-left:0;margin-top:0;width:6pt;height:2.25pt;z-index:2523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3088" behindDoc="0" locked="0" layoutInCell="1" allowOverlap="1" wp14:anchorId="661FA660" wp14:editId="0B5FC1A8">
                      <wp:simplePos x="0" y="0"/>
                      <wp:positionH relativeFrom="column">
                        <wp:posOffset>0</wp:posOffset>
                      </wp:positionH>
                      <wp:positionV relativeFrom="paragraph">
                        <wp:posOffset>0</wp:posOffset>
                      </wp:positionV>
                      <wp:extent cx="76200" cy="28575"/>
                      <wp:effectExtent l="19050" t="19050" r="19050" b="28575"/>
                      <wp:wrapNone/>
                      <wp:docPr id="9229" name="Text Box 2277">
                        <a:extLst xmlns:a="http://schemas.openxmlformats.org/drawingml/2006/main">
                          <a:ext uri="{FF2B5EF4-FFF2-40B4-BE49-F238E27FC236}">
                            <a16:creationId xmlns:a16="http://schemas.microsoft.com/office/drawing/2014/main" id="{00000000-0008-0000-0000-00000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C9018" id="Text Box 2277" o:spid="_x0000_s1026" type="#_x0000_t202" style="position:absolute;margin-left:0;margin-top:0;width:6pt;height:2.25pt;z-index:25231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4112" behindDoc="0" locked="0" layoutInCell="1" allowOverlap="1" wp14:anchorId="673EA370" wp14:editId="7394EE85">
                      <wp:simplePos x="0" y="0"/>
                      <wp:positionH relativeFrom="column">
                        <wp:posOffset>0</wp:posOffset>
                      </wp:positionH>
                      <wp:positionV relativeFrom="paragraph">
                        <wp:posOffset>0</wp:posOffset>
                      </wp:positionV>
                      <wp:extent cx="76200" cy="28575"/>
                      <wp:effectExtent l="19050" t="19050" r="19050" b="28575"/>
                      <wp:wrapNone/>
                      <wp:docPr id="9230" name="Text Box 2276">
                        <a:extLst xmlns:a="http://schemas.openxmlformats.org/drawingml/2006/main">
                          <a:ext uri="{FF2B5EF4-FFF2-40B4-BE49-F238E27FC236}">
                            <a16:creationId xmlns:a16="http://schemas.microsoft.com/office/drawing/2014/main" id="{00000000-0008-0000-0000-00000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126C3A" id="Text Box 2276" o:spid="_x0000_s1026" type="#_x0000_t202" style="position:absolute;margin-left:0;margin-top:0;width:6pt;height:2.25pt;z-index:2523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5136" behindDoc="0" locked="0" layoutInCell="1" allowOverlap="1" wp14:anchorId="6910F579" wp14:editId="338F4FC4">
                      <wp:simplePos x="0" y="0"/>
                      <wp:positionH relativeFrom="column">
                        <wp:posOffset>0</wp:posOffset>
                      </wp:positionH>
                      <wp:positionV relativeFrom="paragraph">
                        <wp:posOffset>0</wp:posOffset>
                      </wp:positionV>
                      <wp:extent cx="76200" cy="28575"/>
                      <wp:effectExtent l="19050" t="19050" r="19050" b="28575"/>
                      <wp:wrapNone/>
                      <wp:docPr id="9231" name="Text Box 2275">
                        <a:extLst xmlns:a="http://schemas.openxmlformats.org/drawingml/2006/main">
                          <a:ext uri="{FF2B5EF4-FFF2-40B4-BE49-F238E27FC236}">
                            <a16:creationId xmlns:a16="http://schemas.microsoft.com/office/drawing/2014/main" id="{00000000-0008-0000-0000-00000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DE128" id="Text Box 2275" o:spid="_x0000_s1026" type="#_x0000_t202" style="position:absolute;margin-left:0;margin-top:0;width:6pt;height:2.25pt;z-index:25231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6160" behindDoc="0" locked="0" layoutInCell="1" allowOverlap="1" wp14:anchorId="4AA6117A" wp14:editId="1BF3D7F7">
                      <wp:simplePos x="0" y="0"/>
                      <wp:positionH relativeFrom="column">
                        <wp:posOffset>0</wp:posOffset>
                      </wp:positionH>
                      <wp:positionV relativeFrom="paragraph">
                        <wp:posOffset>0</wp:posOffset>
                      </wp:positionV>
                      <wp:extent cx="76200" cy="28575"/>
                      <wp:effectExtent l="19050" t="19050" r="19050" b="28575"/>
                      <wp:wrapNone/>
                      <wp:docPr id="9232" name="Text Box 2274">
                        <a:extLst xmlns:a="http://schemas.openxmlformats.org/drawingml/2006/main">
                          <a:ext uri="{FF2B5EF4-FFF2-40B4-BE49-F238E27FC236}">
                            <a16:creationId xmlns:a16="http://schemas.microsoft.com/office/drawing/2014/main" id="{00000000-0008-0000-0000-00001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A7F05" id="Text Box 2274" o:spid="_x0000_s1026" type="#_x0000_t202" style="position:absolute;margin-left:0;margin-top:0;width:6pt;height:2.25pt;z-index:25231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7184" behindDoc="0" locked="0" layoutInCell="1" allowOverlap="1" wp14:anchorId="5FF94C16" wp14:editId="74B0D653">
                      <wp:simplePos x="0" y="0"/>
                      <wp:positionH relativeFrom="column">
                        <wp:posOffset>0</wp:posOffset>
                      </wp:positionH>
                      <wp:positionV relativeFrom="paragraph">
                        <wp:posOffset>0</wp:posOffset>
                      </wp:positionV>
                      <wp:extent cx="76200" cy="28575"/>
                      <wp:effectExtent l="19050" t="19050" r="19050" b="28575"/>
                      <wp:wrapNone/>
                      <wp:docPr id="9233" name="Text Box 2273">
                        <a:extLst xmlns:a="http://schemas.openxmlformats.org/drawingml/2006/main">
                          <a:ext uri="{FF2B5EF4-FFF2-40B4-BE49-F238E27FC236}">
                            <a16:creationId xmlns:a16="http://schemas.microsoft.com/office/drawing/2014/main" id="{00000000-0008-0000-0000-00001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DA378" id="Text Box 2273" o:spid="_x0000_s1026" type="#_x0000_t202" style="position:absolute;margin-left:0;margin-top:0;width:6pt;height:2.25pt;z-index:2523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8208" behindDoc="0" locked="0" layoutInCell="1" allowOverlap="1" wp14:anchorId="79E8CEDE" wp14:editId="3F1B25D0">
                      <wp:simplePos x="0" y="0"/>
                      <wp:positionH relativeFrom="column">
                        <wp:posOffset>0</wp:posOffset>
                      </wp:positionH>
                      <wp:positionV relativeFrom="paragraph">
                        <wp:posOffset>0</wp:posOffset>
                      </wp:positionV>
                      <wp:extent cx="76200" cy="28575"/>
                      <wp:effectExtent l="19050" t="19050" r="19050" b="28575"/>
                      <wp:wrapNone/>
                      <wp:docPr id="9234" name="Text Box 2272">
                        <a:extLst xmlns:a="http://schemas.openxmlformats.org/drawingml/2006/main">
                          <a:ext uri="{FF2B5EF4-FFF2-40B4-BE49-F238E27FC236}">
                            <a16:creationId xmlns:a16="http://schemas.microsoft.com/office/drawing/2014/main" id="{00000000-0008-0000-0000-00001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EFD3A" id="Text Box 2272" o:spid="_x0000_s1026" type="#_x0000_t202" style="position:absolute;margin-left:0;margin-top:0;width:6pt;height:2.25pt;z-index:25231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19232" behindDoc="0" locked="0" layoutInCell="1" allowOverlap="1" wp14:anchorId="7355038C" wp14:editId="0F86798D">
                      <wp:simplePos x="0" y="0"/>
                      <wp:positionH relativeFrom="column">
                        <wp:posOffset>0</wp:posOffset>
                      </wp:positionH>
                      <wp:positionV relativeFrom="paragraph">
                        <wp:posOffset>0</wp:posOffset>
                      </wp:positionV>
                      <wp:extent cx="76200" cy="28575"/>
                      <wp:effectExtent l="19050" t="19050" r="19050" b="28575"/>
                      <wp:wrapNone/>
                      <wp:docPr id="9235" name="Text Box 2271">
                        <a:extLst xmlns:a="http://schemas.openxmlformats.org/drawingml/2006/main">
                          <a:ext uri="{FF2B5EF4-FFF2-40B4-BE49-F238E27FC236}">
                            <a16:creationId xmlns:a16="http://schemas.microsoft.com/office/drawing/2014/main" id="{00000000-0008-0000-0000-00001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19FE72" id="Text Box 2271" o:spid="_x0000_s1026" type="#_x0000_t202" style="position:absolute;margin-left:0;margin-top:0;width:6pt;height:2.25pt;z-index:2523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0256" behindDoc="0" locked="0" layoutInCell="1" allowOverlap="1" wp14:anchorId="1F75F717" wp14:editId="34F1D9A9">
                      <wp:simplePos x="0" y="0"/>
                      <wp:positionH relativeFrom="column">
                        <wp:posOffset>0</wp:posOffset>
                      </wp:positionH>
                      <wp:positionV relativeFrom="paragraph">
                        <wp:posOffset>0</wp:posOffset>
                      </wp:positionV>
                      <wp:extent cx="76200" cy="28575"/>
                      <wp:effectExtent l="19050" t="19050" r="19050" b="28575"/>
                      <wp:wrapNone/>
                      <wp:docPr id="9236" name="Text Box 2270">
                        <a:extLst xmlns:a="http://schemas.openxmlformats.org/drawingml/2006/main">
                          <a:ext uri="{FF2B5EF4-FFF2-40B4-BE49-F238E27FC236}">
                            <a16:creationId xmlns:a16="http://schemas.microsoft.com/office/drawing/2014/main" id="{00000000-0008-0000-0000-00001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23A83" id="Text Box 2270" o:spid="_x0000_s1026" type="#_x0000_t202" style="position:absolute;margin-left:0;margin-top:0;width:6pt;height:2.25pt;z-index:25232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1280" behindDoc="0" locked="0" layoutInCell="1" allowOverlap="1" wp14:anchorId="0B94F01F" wp14:editId="3D37EE27">
                      <wp:simplePos x="0" y="0"/>
                      <wp:positionH relativeFrom="column">
                        <wp:posOffset>0</wp:posOffset>
                      </wp:positionH>
                      <wp:positionV relativeFrom="paragraph">
                        <wp:posOffset>0</wp:posOffset>
                      </wp:positionV>
                      <wp:extent cx="76200" cy="28575"/>
                      <wp:effectExtent l="19050" t="19050" r="19050" b="28575"/>
                      <wp:wrapNone/>
                      <wp:docPr id="9237" name="Text Box 2269">
                        <a:extLst xmlns:a="http://schemas.openxmlformats.org/drawingml/2006/main">
                          <a:ext uri="{FF2B5EF4-FFF2-40B4-BE49-F238E27FC236}">
                            <a16:creationId xmlns:a16="http://schemas.microsoft.com/office/drawing/2014/main" id="{00000000-0008-0000-0000-00001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B6FE9" id="Text Box 2269" o:spid="_x0000_s1026" type="#_x0000_t202" style="position:absolute;margin-left:0;margin-top:0;width:6pt;height:2.25pt;z-index:2523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2304" behindDoc="0" locked="0" layoutInCell="1" allowOverlap="1" wp14:anchorId="6BCC82AA" wp14:editId="25B82C21">
                      <wp:simplePos x="0" y="0"/>
                      <wp:positionH relativeFrom="column">
                        <wp:posOffset>0</wp:posOffset>
                      </wp:positionH>
                      <wp:positionV relativeFrom="paragraph">
                        <wp:posOffset>0</wp:posOffset>
                      </wp:positionV>
                      <wp:extent cx="76200" cy="28575"/>
                      <wp:effectExtent l="19050" t="19050" r="19050" b="28575"/>
                      <wp:wrapNone/>
                      <wp:docPr id="9238" name="Text Box 2268">
                        <a:extLst xmlns:a="http://schemas.openxmlformats.org/drawingml/2006/main">
                          <a:ext uri="{FF2B5EF4-FFF2-40B4-BE49-F238E27FC236}">
                            <a16:creationId xmlns:a16="http://schemas.microsoft.com/office/drawing/2014/main" id="{00000000-0008-0000-0000-00001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61D37" id="Text Box 2268" o:spid="_x0000_s1026" type="#_x0000_t202" style="position:absolute;margin-left:0;margin-top:0;width:6pt;height:2.25pt;z-index:25232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3328" behindDoc="0" locked="0" layoutInCell="1" allowOverlap="1" wp14:anchorId="1FBDB6CF" wp14:editId="2581BF4A">
                      <wp:simplePos x="0" y="0"/>
                      <wp:positionH relativeFrom="column">
                        <wp:posOffset>0</wp:posOffset>
                      </wp:positionH>
                      <wp:positionV relativeFrom="paragraph">
                        <wp:posOffset>0</wp:posOffset>
                      </wp:positionV>
                      <wp:extent cx="76200" cy="28575"/>
                      <wp:effectExtent l="19050" t="19050" r="19050" b="28575"/>
                      <wp:wrapNone/>
                      <wp:docPr id="9239" name="Text Box 2267">
                        <a:extLst xmlns:a="http://schemas.openxmlformats.org/drawingml/2006/main">
                          <a:ext uri="{FF2B5EF4-FFF2-40B4-BE49-F238E27FC236}">
                            <a16:creationId xmlns:a16="http://schemas.microsoft.com/office/drawing/2014/main" id="{00000000-0008-0000-0000-00001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3A162B" id="Text Box 2267" o:spid="_x0000_s1026" type="#_x0000_t202" style="position:absolute;margin-left:0;margin-top:0;width:6pt;height:2.25pt;z-index:2523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4352" behindDoc="0" locked="0" layoutInCell="1" allowOverlap="1" wp14:anchorId="4C1AF133" wp14:editId="7D94306D">
                      <wp:simplePos x="0" y="0"/>
                      <wp:positionH relativeFrom="column">
                        <wp:posOffset>0</wp:posOffset>
                      </wp:positionH>
                      <wp:positionV relativeFrom="paragraph">
                        <wp:posOffset>0</wp:posOffset>
                      </wp:positionV>
                      <wp:extent cx="76200" cy="28575"/>
                      <wp:effectExtent l="19050" t="19050" r="19050" b="28575"/>
                      <wp:wrapNone/>
                      <wp:docPr id="9240" name="Text Box 2266">
                        <a:extLst xmlns:a="http://schemas.openxmlformats.org/drawingml/2006/main">
                          <a:ext uri="{FF2B5EF4-FFF2-40B4-BE49-F238E27FC236}">
                            <a16:creationId xmlns:a16="http://schemas.microsoft.com/office/drawing/2014/main" id="{00000000-0008-0000-0000-00001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653D6" id="Text Box 2266" o:spid="_x0000_s1026" type="#_x0000_t202" style="position:absolute;margin-left:0;margin-top:0;width:6pt;height:2.25pt;z-index:2523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5376" behindDoc="0" locked="0" layoutInCell="1" allowOverlap="1" wp14:anchorId="40A40EBD" wp14:editId="3912CECB">
                      <wp:simplePos x="0" y="0"/>
                      <wp:positionH relativeFrom="column">
                        <wp:posOffset>0</wp:posOffset>
                      </wp:positionH>
                      <wp:positionV relativeFrom="paragraph">
                        <wp:posOffset>0</wp:posOffset>
                      </wp:positionV>
                      <wp:extent cx="76200" cy="28575"/>
                      <wp:effectExtent l="19050" t="19050" r="19050" b="28575"/>
                      <wp:wrapNone/>
                      <wp:docPr id="9241" name="Text Box 2265">
                        <a:extLst xmlns:a="http://schemas.openxmlformats.org/drawingml/2006/main">
                          <a:ext uri="{FF2B5EF4-FFF2-40B4-BE49-F238E27FC236}">
                            <a16:creationId xmlns:a16="http://schemas.microsoft.com/office/drawing/2014/main" id="{00000000-0008-0000-0000-00001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0A747" id="Text Box 2265" o:spid="_x0000_s1026" type="#_x0000_t202" style="position:absolute;margin-left:0;margin-top:0;width:6pt;height:2.25pt;z-index:2523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6400" behindDoc="0" locked="0" layoutInCell="1" allowOverlap="1" wp14:anchorId="70D640FF" wp14:editId="21940BB4">
                      <wp:simplePos x="0" y="0"/>
                      <wp:positionH relativeFrom="column">
                        <wp:posOffset>0</wp:posOffset>
                      </wp:positionH>
                      <wp:positionV relativeFrom="paragraph">
                        <wp:posOffset>0</wp:posOffset>
                      </wp:positionV>
                      <wp:extent cx="76200" cy="28575"/>
                      <wp:effectExtent l="19050" t="19050" r="19050" b="28575"/>
                      <wp:wrapNone/>
                      <wp:docPr id="9242" name="Text Box 2264">
                        <a:extLst xmlns:a="http://schemas.openxmlformats.org/drawingml/2006/main">
                          <a:ext uri="{FF2B5EF4-FFF2-40B4-BE49-F238E27FC236}">
                            <a16:creationId xmlns:a16="http://schemas.microsoft.com/office/drawing/2014/main" id="{00000000-0008-0000-0000-00001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DDE91" id="Text Box 2264" o:spid="_x0000_s1026" type="#_x0000_t202" style="position:absolute;margin-left:0;margin-top:0;width:6pt;height:2.25pt;z-index:2523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7424" behindDoc="0" locked="0" layoutInCell="1" allowOverlap="1" wp14:anchorId="66887CC2" wp14:editId="4791B695">
                      <wp:simplePos x="0" y="0"/>
                      <wp:positionH relativeFrom="column">
                        <wp:posOffset>0</wp:posOffset>
                      </wp:positionH>
                      <wp:positionV relativeFrom="paragraph">
                        <wp:posOffset>0</wp:posOffset>
                      </wp:positionV>
                      <wp:extent cx="76200" cy="28575"/>
                      <wp:effectExtent l="19050" t="19050" r="19050" b="28575"/>
                      <wp:wrapNone/>
                      <wp:docPr id="9243" name="Text Box 2263">
                        <a:extLst xmlns:a="http://schemas.openxmlformats.org/drawingml/2006/main">
                          <a:ext uri="{FF2B5EF4-FFF2-40B4-BE49-F238E27FC236}">
                            <a16:creationId xmlns:a16="http://schemas.microsoft.com/office/drawing/2014/main" id="{00000000-0008-0000-0000-00001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642F81" id="Text Box 2263" o:spid="_x0000_s1026" type="#_x0000_t202" style="position:absolute;margin-left:0;margin-top:0;width:6pt;height:2.25pt;z-index:2523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8448" behindDoc="0" locked="0" layoutInCell="1" allowOverlap="1" wp14:anchorId="1D26FDB6" wp14:editId="3C1642D4">
                      <wp:simplePos x="0" y="0"/>
                      <wp:positionH relativeFrom="column">
                        <wp:posOffset>0</wp:posOffset>
                      </wp:positionH>
                      <wp:positionV relativeFrom="paragraph">
                        <wp:posOffset>0</wp:posOffset>
                      </wp:positionV>
                      <wp:extent cx="76200" cy="28575"/>
                      <wp:effectExtent l="19050" t="19050" r="19050" b="28575"/>
                      <wp:wrapNone/>
                      <wp:docPr id="9244" name="Text Box 2262">
                        <a:extLst xmlns:a="http://schemas.openxmlformats.org/drawingml/2006/main">
                          <a:ext uri="{FF2B5EF4-FFF2-40B4-BE49-F238E27FC236}">
                            <a16:creationId xmlns:a16="http://schemas.microsoft.com/office/drawing/2014/main" id="{00000000-0008-0000-0000-00001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4BC7D" id="Text Box 2262" o:spid="_x0000_s1026" type="#_x0000_t202" style="position:absolute;margin-left:0;margin-top:0;width:6pt;height:2.25pt;z-index:25232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29472" behindDoc="0" locked="0" layoutInCell="1" allowOverlap="1" wp14:anchorId="7BE003C8" wp14:editId="3D0E8A8B">
                      <wp:simplePos x="0" y="0"/>
                      <wp:positionH relativeFrom="column">
                        <wp:posOffset>0</wp:posOffset>
                      </wp:positionH>
                      <wp:positionV relativeFrom="paragraph">
                        <wp:posOffset>0</wp:posOffset>
                      </wp:positionV>
                      <wp:extent cx="76200" cy="28575"/>
                      <wp:effectExtent l="19050" t="19050" r="19050" b="28575"/>
                      <wp:wrapNone/>
                      <wp:docPr id="9245" name="Text Box 2261">
                        <a:extLst xmlns:a="http://schemas.openxmlformats.org/drawingml/2006/main">
                          <a:ext uri="{FF2B5EF4-FFF2-40B4-BE49-F238E27FC236}">
                            <a16:creationId xmlns:a16="http://schemas.microsoft.com/office/drawing/2014/main" id="{00000000-0008-0000-0000-00001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70932" id="Text Box 2261" o:spid="_x0000_s1026" type="#_x0000_t202" style="position:absolute;margin-left:0;margin-top:0;width:6pt;height:2.25pt;z-index:25232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0496" behindDoc="0" locked="0" layoutInCell="1" allowOverlap="1" wp14:anchorId="5BFE1999" wp14:editId="71E5D3EE">
                      <wp:simplePos x="0" y="0"/>
                      <wp:positionH relativeFrom="column">
                        <wp:posOffset>0</wp:posOffset>
                      </wp:positionH>
                      <wp:positionV relativeFrom="paragraph">
                        <wp:posOffset>0</wp:posOffset>
                      </wp:positionV>
                      <wp:extent cx="76200" cy="28575"/>
                      <wp:effectExtent l="19050" t="19050" r="19050" b="28575"/>
                      <wp:wrapNone/>
                      <wp:docPr id="9246" name="Text Box 2260">
                        <a:extLst xmlns:a="http://schemas.openxmlformats.org/drawingml/2006/main">
                          <a:ext uri="{FF2B5EF4-FFF2-40B4-BE49-F238E27FC236}">
                            <a16:creationId xmlns:a16="http://schemas.microsoft.com/office/drawing/2014/main" id="{00000000-0008-0000-0000-00001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23338" id="Text Box 2260" o:spid="_x0000_s1026" type="#_x0000_t202" style="position:absolute;margin-left:0;margin-top:0;width:6pt;height:2.25pt;z-index:25233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1520" behindDoc="0" locked="0" layoutInCell="1" allowOverlap="1" wp14:anchorId="3E28EBDB" wp14:editId="19003EB6">
                      <wp:simplePos x="0" y="0"/>
                      <wp:positionH relativeFrom="column">
                        <wp:posOffset>0</wp:posOffset>
                      </wp:positionH>
                      <wp:positionV relativeFrom="paragraph">
                        <wp:posOffset>0</wp:posOffset>
                      </wp:positionV>
                      <wp:extent cx="76200" cy="28575"/>
                      <wp:effectExtent l="19050" t="19050" r="19050" b="28575"/>
                      <wp:wrapNone/>
                      <wp:docPr id="9247" name="Text Box 2259">
                        <a:extLst xmlns:a="http://schemas.openxmlformats.org/drawingml/2006/main">
                          <a:ext uri="{FF2B5EF4-FFF2-40B4-BE49-F238E27FC236}">
                            <a16:creationId xmlns:a16="http://schemas.microsoft.com/office/drawing/2014/main" id="{00000000-0008-0000-0000-00001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5FA95" id="Text Box 2259" o:spid="_x0000_s1026" type="#_x0000_t202" style="position:absolute;margin-left:0;margin-top:0;width:6pt;height:2.25pt;z-index:25233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2544" behindDoc="0" locked="0" layoutInCell="1" allowOverlap="1" wp14:anchorId="42ED1244" wp14:editId="3972794D">
                      <wp:simplePos x="0" y="0"/>
                      <wp:positionH relativeFrom="column">
                        <wp:posOffset>0</wp:posOffset>
                      </wp:positionH>
                      <wp:positionV relativeFrom="paragraph">
                        <wp:posOffset>0</wp:posOffset>
                      </wp:positionV>
                      <wp:extent cx="76200" cy="28575"/>
                      <wp:effectExtent l="19050" t="19050" r="19050" b="28575"/>
                      <wp:wrapNone/>
                      <wp:docPr id="9248" name="Text Box 2258">
                        <a:extLst xmlns:a="http://schemas.openxmlformats.org/drawingml/2006/main">
                          <a:ext uri="{FF2B5EF4-FFF2-40B4-BE49-F238E27FC236}">
                            <a16:creationId xmlns:a16="http://schemas.microsoft.com/office/drawing/2014/main" id="{00000000-0008-0000-0000-00002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0A1DB" id="Text Box 2258" o:spid="_x0000_s1026" type="#_x0000_t202" style="position:absolute;margin-left:0;margin-top:0;width:6pt;height:2.25pt;z-index:2523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3568" behindDoc="0" locked="0" layoutInCell="1" allowOverlap="1" wp14:anchorId="1BE28F26" wp14:editId="77A446C0">
                      <wp:simplePos x="0" y="0"/>
                      <wp:positionH relativeFrom="column">
                        <wp:posOffset>0</wp:posOffset>
                      </wp:positionH>
                      <wp:positionV relativeFrom="paragraph">
                        <wp:posOffset>0</wp:posOffset>
                      </wp:positionV>
                      <wp:extent cx="76200" cy="28575"/>
                      <wp:effectExtent l="19050" t="19050" r="19050" b="28575"/>
                      <wp:wrapNone/>
                      <wp:docPr id="9249" name="Text Box 2257">
                        <a:extLst xmlns:a="http://schemas.openxmlformats.org/drawingml/2006/main">
                          <a:ext uri="{FF2B5EF4-FFF2-40B4-BE49-F238E27FC236}">
                            <a16:creationId xmlns:a16="http://schemas.microsoft.com/office/drawing/2014/main" id="{00000000-0008-0000-0000-00002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FCD20" id="Text Box 2257" o:spid="_x0000_s1026" type="#_x0000_t202" style="position:absolute;margin-left:0;margin-top:0;width:6pt;height:2.25pt;z-index:25233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4592" behindDoc="0" locked="0" layoutInCell="1" allowOverlap="1" wp14:anchorId="5D9A737A" wp14:editId="743B3466">
                      <wp:simplePos x="0" y="0"/>
                      <wp:positionH relativeFrom="column">
                        <wp:posOffset>0</wp:posOffset>
                      </wp:positionH>
                      <wp:positionV relativeFrom="paragraph">
                        <wp:posOffset>0</wp:posOffset>
                      </wp:positionV>
                      <wp:extent cx="76200" cy="28575"/>
                      <wp:effectExtent l="19050" t="19050" r="19050" b="28575"/>
                      <wp:wrapNone/>
                      <wp:docPr id="9250" name="Text Box 2256">
                        <a:extLst xmlns:a="http://schemas.openxmlformats.org/drawingml/2006/main">
                          <a:ext uri="{FF2B5EF4-FFF2-40B4-BE49-F238E27FC236}">
                            <a16:creationId xmlns:a16="http://schemas.microsoft.com/office/drawing/2014/main" id="{00000000-0008-0000-0000-00002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03E94" id="Text Box 2256" o:spid="_x0000_s1026" type="#_x0000_t202" style="position:absolute;margin-left:0;margin-top:0;width:6pt;height:2.25pt;z-index:25233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5616" behindDoc="0" locked="0" layoutInCell="1" allowOverlap="1" wp14:anchorId="094D04E3" wp14:editId="1E56289D">
                      <wp:simplePos x="0" y="0"/>
                      <wp:positionH relativeFrom="column">
                        <wp:posOffset>0</wp:posOffset>
                      </wp:positionH>
                      <wp:positionV relativeFrom="paragraph">
                        <wp:posOffset>0</wp:posOffset>
                      </wp:positionV>
                      <wp:extent cx="76200" cy="28575"/>
                      <wp:effectExtent l="19050" t="19050" r="19050" b="28575"/>
                      <wp:wrapNone/>
                      <wp:docPr id="9251" name="Text Box 2255">
                        <a:extLst xmlns:a="http://schemas.openxmlformats.org/drawingml/2006/main">
                          <a:ext uri="{FF2B5EF4-FFF2-40B4-BE49-F238E27FC236}">
                            <a16:creationId xmlns:a16="http://schemas.microsoft.com/office/drawing/2014/main" id="{00000000-0008-0000-0000-00002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AB9D3C" id="Text Box 2255" o:spid="_x0000_s1026" type="#_x0000_t202" style="position:absolute;margin-left:0;margin-top:0;width:6pt;height:2.25pt;z-index:25233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6640" behindDoc="0" locked="0" layoutInCell="1" allowOverlap="1" wp14:anchorId="6AC12BB7" wp14:editId="6A60D6BD">
                      <wp:simplePos x="0" y="0"/>
                      <wp:positionH relativeFrom="column">
                        <wp:posOffset>0</wp:posOffset>
                      </wp:positionH>
                      <wp:positionV relativeFrom="paragraph">
                        <wp:posOffset>0</wp:posOffset>
                      </wp:positionV>
                      <wp:extent cx="76200" cy="28575"/>
                      <wp:effectExtent l="19050" t="19050" r="19050" b="28575"/>
                      <wp:wrapNone/>
                      <wp:docPr id="9252" name="Text Box 2254">
                        <a:extLst xmlns:a="http://schemas.openxmlformats.org/drawingml/2006/main">
                          <a:ext uri="{FF2B5EF4-FFF2-40B4-BE49-F238E27FC236}">
                            <a16:creationId xmlns:a16="http://schemas.microsoft.com/office/drawing/2014/main" id="{00000000-0008-0000-0000-00002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C7255" id="Text Box 2254" o:spid="_x0000_s1026" type="#_x0000_t202" style="position:absolute;margin-left:0;margin-top:0;width:6pt;height:2.25pt;z-index:2523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7664" behindDoc="0" locked="0" layoutInCell="1" allowOverlap="1" wp14:anchorId="0FB6EE9D" wp14:editId="201B0A59">
                      <wp:simplePos x="0" y="0"/>
                      <wp:positionH relativeFrom="column">
                        <wp:posOffset>0</wp:posOffset>
                      </wp:positionH>
                      <wp:positionV relativeFrom="paragraph">
                        <wp:posOffset>0</wp:posOffset>
                      </wp:positionV>
                      <wp:extent cx="76200" cy="28575"/>
                      <wp:effectExtent l="19050" t="19050" r="19050" b="28575"/>
                      <wp:wrapNone/>
                      <wp:docPr id="9253" name="Text Box 2253">
                        <a:extLst xmlns:a="http://schemas.openxmlformats.org/drawingml/2006/main">
                          <a:ext uri="{FF2B5EF4-FFF2-40B4-BE49-F238E27FC236}">
                            <a16:creationId xmlns:a16="http://schemas.microsoft.com/office/drawing/2014/main" id="{00000000-0008-0000-0000-00002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75B6F" id="Text Box 2253" o:spid="_x0000_s1026" type="#_x0000_t202" style="position:absolute;margin-left:0;margin-top:0;width:6pt;height:2.25pt;z-index:25233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8688" behindDoc="0" locked="0" layoutInCell="1" allowOverlap="1" wp14:anchorId="77ECBC6C" wp14:editId="4868AB35">
                      <wp:simplePos x="0" y="0"/>
                      <wp:positionH relativeFrom="column">
                        <wp:posOffset>0</wp:posOffset>
                      </wp:positionH>
                      <wp:positionV relativeFrom="paragraph">
                        <wp:posOffset>0</wp:posOffset>
                      </wp:positionV>
                      <wp:extent cx="76200" cy="28575"/>
                      <wp:effectExtent l="19050" t="19050" r="19050" b="28575"/>
                      <wp:wrapNone/>
                      <wp:docPr id="9254" name="Text Box 2252">
                        <a:extLst xmlns:a="http://schemas.openxmlformats.org/drawingml/2006/main">
                          <a:ext uri="{FF2B5EF4-FFF2-40B4-BE49-F238E27FC236}">
                            <a16:creationId xmlns:a16="http://schemas.microsoft.com/office/drawing/2014/main" id="{00000000-0008-0000-0000-00002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3EAEF" id="Text Box 2252" o:spid="_x0000_s1026" type="#_x0000_t202" style="position:absolute;margin-left:0;margin-top:0;width:6pt;height:2.25pt;z-index:25233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39712" behindDoc="0" locked="0" layoutInCell="1" allowOverlap="1" wp14:anchorId="50056EB3" wp14:editId="727CF6E7">
                      <wp:simplePos x="0" y="0"/>
                      <wp:positionH relativeFrom="column">
                        <wp:posOffset>0</wp:posOffset>
                      </wp:positionH>
                      <wp:positionV relativeFrom="paragraph">
                        <wp:posOffset>0</wp:posOffset>
                      </wp:positionV>
                      <wp:extent cx="76200" cy="28575"/>
                      <wp:effectExtent l="19050" t="19050" r="19050" b="28575"/>
                      <wp:wrapNone/>
                      <wp:docPr id="9255" name="Text Box 2251">
                        <a:extLst xmlns:a="http://schemas.openxmlformats.org/drawingml/2006/main">
                          <a:ext uri="{FF2B5EF4-FFF2-40B4-BE49-F238E27FC236}">
                            <a16:creationId xmlns:a16="http://schemas.microsoft.com/office/drawing/2014/main" id="{00000000-0008-0000-0000-00002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8AF81" id="Text Box 2251" o:spid="_x0000_s1026" type="#_x0000_t202" style="position:absolute;margin-left:0;margin-top:0;width:6pt;height:2.25pt;z-index:25233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0736" behindDoc="0" locked="0" layoutInCell="1" allowOverlap="1" wp14:anchorId="7B749F6B" wp14:editId="3F18F647">
                      <wp:simplePos x="0" y="0"/>
                      <wp:positionH relativeFrom="column">
                        <wp:posOffset>0</wp:posOffset>
                      </wp:positionH>
                      <wp:positionV relativeFrom="paragraph">
                        <wp:posOffset>0</wp:posOffset>
                      </wp:positionV>
                      <wp:extent cx="76200" cy="28575"/>
                      <wp:effectExtent l="19050" t="19050" r="19050" b="28575"/>
                      <wp:wrapNone/>
                      <wp:docPr id="9256" name="Text Box 2250">
                        <a:extLst xmlns:a="http://schemas.openxmlformats.org/drawingml/2006/main">
                          <a:ext uri="{FF2B5EF4-FFF2-40B4-BE49-F238E27FC236}">
                            <a16:creationId xmlns:a16="http://schemas.microsoft.com/office/drawing/2014/main" id="{00000000-0008-0000-0000-00002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140F9" id="Text Box 2250" o:spid="_x0000_s1026" type="#_x0000_t202" style="position:absolute;margin-left:0;margin-top:0;width:6pt;height:2.25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1760" behindDoc="0" locked="0" layoutInCell="1" allowOverlap="1" wp14:anchorId="4414B645" wp14:editId="3BACCD19">
                      <wp:simplePos x="0" y="0"/>
                      <wp:positionH relativeFrom="column">
                        <wp:posOffset>0</wp:posOffset>
                      </wp:positionH>
                      <wp:positionV relativeFrom="paragraph">
                        <wp:posOffset>0</wp:posOffset>
                      </wp:positionV>
                      <wp:extent cx="76200" cy="28575"/>
                      <wp:effectExtent l="19050" t="19050" r="19050" b="28575"/>
                      <wp:wrapNone/>
                      <wp:docPr id="9257" name="Text Box 2249">
                        <a:extLst xmlns:a="http://schemas.openxmlformats.org/drawingml/2006/main">
                          <a:ext uri="{FF2B5EF4-FFF2-40B4-BE49-F238E27FC236}">
                            <a16:creationId xmlns:a16="http://schemas.microsoft.com/office/drawing/2014/main" id="{00000000-0008-0000-0000-00002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7C962" id="Text Box 2249" o:spid="_x0000_s1026" type="#_x0000_t202" style="position:absolute;margin-left:0;margin-top:0;width:6pt;height:2.25pt;z-index:25234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2784" behindDoc="0" locked="0" layoutInCell="1" allowOverlap="1" wp14:anchorId="69A14C35" wp14:editId="6F45009C">
                      <wp:simplePos x="0" y="0"/>
                      <wp:positionH relativeFrom="column">
                        <wp:posOffset>0</wp:posOffset>
                      </wp:positionH>
                      <wp:positionV relativeFrom="paragraph">
                        <wp:posOffset>0</wp:posOffset>
                      </wp:positionV>
                      <wp:extent cx="76200" cy="28575"/>
                      <wp:effectExtent l="19050" t="19050" r="19050" b="28575"/>
                      <wp:wrapNone/>
                      <wp:docPr id="9258" name="Text Box 2248">
                        <a:extLst xmlns:a="http://schemas.openxmlformats.org/drawingml/2006/main">
                          <a:ext uri="{FF2B5EF4-FFF2-40B4-BE49-F238E27FC236}">
                            <a16:creationId xmlns:a16="http://schemas.microsoft.com/office/drawing/2014/main" id="{00000000-0008-0000-0000-00002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00473B" id="Text Box 2248" o:spid="_x0000_s1026" type="#_x0000_t202" style="position:absolute;margin-left:0;margin-top:0;width:6pt;height:2.25pt;z-index:25234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3808" behindDoc="0" locked="0" layoutInCell="1" allowOverlap="1" wp14:anchorId="6BF5709B" wp14:editId="45355A48">
                      <wp:simplePos x="0" y="0"/>
                      <wp:positionH relativeFrom="column">
                        <wp:posOffset>0</wp:posOffset>
                      </wp:positionH>
                      <wp:positionV relativeFrom="paragraph">
                        <wp:posOffset>0</wp:posOffset>
                      </wp:positionV>
                      <wp:extent cx="76200" cy="28575"/>
                      <wp:effectExtent l="19050" t="19050" r="19050" b="28575"/>
                      <wp:wrapNone/>
                      <wp:docPr id="9259" name="Text Box 2247">
                        <a:extLst xmlns:a="http://schemas.openxmlformats.org/drawingml/2006/main">
                          <a:ext uri="{FF2B5EF4-FFF2-40B4-BE49-F238E27FC236}">
                            <a16:creationId xmlns:a16="http://schemas.microsoft.com/office/drawing/2014/main" id="{00000000-0008-0000-0000-00002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709B7" id="Text Box 2247" o:spid="_x0000_s1026" type="#_x0000_t202" style="position:absolute;margin-left:0;margin-top:0;width:6pt;height:2.25pt;z-index:25234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4832" behindDoc="0" locked="0" layoutInCell="1" allowOverlap="1" wp14:anchorId="41EDE4F7" wp14:editId="2AD54E81">
                      <wp:simplePos x="0" y="0"/>
                      <wp:positionH relativeFrom="column">
                        <wp:posOffset>0</wp:posOffset>
                      </wp:positionH>
                      <wp:positionV relativeFrom="paragraph">
                        <wp:posOffset>0</wp:posOffset>
                      </wp:positionV>
                      <wp:extent cx="76200" cy="28575"/>
                      <wp:effectExtent l="19050" t="19050" r="19050" b="28575"/>
                      <wp:wrapNone/>
                      <wp:docPr id="9260" name="Text Box 2246">
                        <a:extLst xmlns:a="http://schemas.openxmlformats.org/drawingml/2006/main">
                          <a:ext uri="{FF2B5EF4-FFF2-40B4-BE49-F238E27FC236}">
                            <a16:creationId xmlns:a16="http://schemas.microsoft.com/office/drawing/2014/main" id="{00000000-0008-0000-0000-00002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D7134" id="Text Box 2246" o:spid="_x0000_s1026" type="#_x0000_t202" style="position:absolute;margin-left:0;margin-top:0;width:6pt;height:2.25pt;z-index:2523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5856" behindDoc="0" locked="0" layoutInCell="1" allowOverlap="1" wp14:anchorId="5E75BEE8" wp14:editId="5431763E">
                      <wp:simplePos x="0" y="0"/>
                      <wp:positionH relativeFrom="column">
                        <wp:posOffset>0</wp:posOffset>
                      </wp:positionH>
                      <wp:positionV relativeFrom="paragraph">
                        <wp:posOffset>0</wp:posOffset>
                      </wp:positionV>
                      <wp:extent cx="76200" cy="28575"/>
                      <wp:effectExtent l="19050" t="19050" r="19050" b="28575"/>
                      <wp:wrapNone/>
                      <wp:docPr id="9261" name="Text Box 2245">
                        <a:extLst xmlns:a="http://schemas.openxmlformats.org/drawingml/2006/main">
                          <a:ext uri="{FF2B5EF4-FFF2-40B4-BE49-F238E27FC236}">
                            <a16:creationId xmlns:a16="http://schemas.microsoft.com/office/drawing/2014/main" id="{00000000-0008-0000-0000-00002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4B20A9" id="Text Box 2245" o:spid="_x0000_s1026" type="#_x0000_t202" style="position:absolute;margin-left:0;margin-top:0;width:6pt;height:2.25pt;z-index:2523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6880" behindDoc="0" locked="0" layoutInCell="1" allowOverlap="1" wp14:anchorId="6629A8B0" wp14:editId="0891F807">
                      <wp:simplePos x="0" y="0"/>
                      <wp:positionH relativeFrom="column">
                        <wp:posOffset>0</wp:posOffset>
                      </wp:positionH>
                      <wp:positionV relativeFrom="paragraph">
                        <wp:posOffset>0</wp:posOffset>
                      </wp:positionV>
                      <wp:extent cx="76200" cy="28575"/>
                      <wp:effectExtent l="19050" t="19050" r="19050" b="28575"/>
                      <wp:wrapNone/>
                      <wp:docPr id="9262" name="Text Box 2244">
                        <a:extLst xmlns:a="http://schemas.openxmlformats.org/drawingml/2006/main">
                          <a:ext uri="{FF2B5EF4-FFF2-40B4-BE49-F238E27FC236}">
                            <a16:creationId xmlns:a16="http://schemas.microsoft.com/office/drawing/2014/main" id="{00000000-0008-0000-0000-00002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C49CC" id="Text Box 2244" o:spid="_x0000_s1026" type="#_x0000_t202" style="position:absolute;margin-left:0;margin-top:0;width:6pt;height:2.25pt;z-index:2523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7904" behindDoc="0" locked="0" layoutInCell="1" allowOverlap="1" wp14:anchorId="6739630B" wp14:editId="62E4CD4D">
                      <wp:simplePos x="0" y="0"/>
                      <wp:positionH relativeFrom="column">
                        <wp:posOffset>0</wp:posOffset>
                      </wp:positionH>
                      <wp:positionV relativeFrom="paragraph">
                        <wp:posOffset>0</wp:posOffset>
                      </wp:positionV>
                      <wp:extent cx="76200" cy="28575"/>
                      <wp:effectExtent l="19050" t="19050" r="19050" b="28575"/>
                      <wp:wrapNone/>
                      <wp:docPr id="9263" name="Text Box 2243">
                        <a:extLst xmlns:a="http://schemas.openxmlformats.org/drawingml/2006/main">
                          <a:ext uri="{FF2B5EF4-FFF2-40B4-BE49-F238E27FC236}">
                            <a16:creationId xmlns:a16="http://schemas.microsoft.com/office/drawing/2014/main" id="{00000000-0008-0000-0000-00002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B8820" id="Text Box 2243" o:spid="_x0000_s1026" type="#_x0000_t202" style="position:absolute;margin-left:0;margin-top:0;width:6pt;height:2.25pt;z-index:25234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8928" behindDoc="0" locked="0" layoutInCell="1" allowOverlap="1" wp14:anchorId="1F99878C" wp14:editId="7EA4FBFA">
                      <wp:simplePos x="0" y="0"/>
                      <wp:positionH relativeFrom="column">
                        <wp:posOffset>0</wp:posOffset>
                      </wp:positionH>
                      <wp:positionV relativeFrom="paragraph">
                        <wp:posOffset>0</wp:posOffset>
                      </wp:positionV>
                      <wp:extent cx="76200" cy="28575"/>
                      <wp:effectExtent l="19050" t="19050" r="19050" b="28575"/>
                      <wp:wrapNone/>
                      <wp:docPr id="9264" name="Text Box 2242">
                        <a:extLst xmlns:a="http://schemas.openxmlformats.org/drawingml/2006/main">
                          <a:ext uri="{FF2B5EF4-FFF2-40B4-BE49-F238E27FC236}">
                            <a16:creationId xmlns:a16="http://schemas.microsoft.com/office/drawing/2014/main" id="{00000000-0008-0000-0000-00003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2B006" id="Text Box 2242" o:spid="_x0000_s1026" type="#_x0000_t202" style="position:absolute;margin-left:0;margin-top:0;width:6pt;height:2.25pt;z-index:2523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49952" behindDoc="0" locked="0" layoutInCell="1" allowOverlap="1" wp14:anchorId="5FF1C493" wp14:editId="1A63B370">
                      <wp:simplePos x="0" y="0"/>
                      <wp:positionH relativeFrom="column">
                        <wp:posOffset>0</wp:posOffset>
                      </wp:positionH>
                      <wp:positionV relativeFrom="paragraph">
                        <wp:posOffset>0</wp:posOffset>
                      </wp:positionV>
                      <wp:extent cx="76200" cy="28575"/>
                      <wp:effectExtent l="19050" t="19050" r="19050" b="28575"/>
                      <wp:wrapNone/>
                      <wp:docPr id="9265" name="Text Box 2241">
                        <a:extLst xmlns:a="http://schemas.openxmlformats.org/drawingml/2006/main">
                          <a:ext uri="{FF2B5EF4-FFF2-40B4-BE49-F238E27FC236}">
                            <a16:creationId xmlns:a16="http://schemas.microsoft.com/office/drawing/2014/main" id="{00000000-0008-0000-0000-00003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CB39AE" id="Text Box 2241" o:spid="_x0000_s1026" type="#_x0000_t202" style="position:absolute;margin-left:0;margin-top:0;width:6pt;height:2.25pt;z-index:25234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0976" behindDoc="0" locked="0" layoutInCell="1" allowOverlap="1" wp14:anchorId="590F1684" wp14:editId="7DE78ED9">
                      <wp:simplePos x="0" y="0"/>
                      <wp:positionH relativeFrom="column">
                        <wp:posOffset>0</wp:posOffset>
                      </wp:positionH>
                      <wp:positionV relativeFrom="paragraph">
                        <wp:posOffset>0</wp:posOffset>
                      </wp:positionV>
                      <wp:extent cx="76200" cy="28575"/>
                      <wp:effectExtent l="19050" t="19050" r="19050" b="28575"/>
                      <wp:wrapNone/>
                      <wp:docPr id="9266" name="Text Box 2240">
                        <a:extLst xmlns:a="http://schemas.openxmlformats.org/drawingml/2006/main">
                          <a:ext uri="{FF2B5EF4-FFF2-40B4-BE49-F238E27FC236}">
                            <a16:creationId xmlns:a16="http://schemas.microsoft.com/office/drawing/2014/main" id="{00000000-0008-0000-0000-00003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A3429" id="Text Box 2240" o:spid="_x0000_s1026" type="#_x0000_t202" style="position:absolute;margin-left:0;margin-top:0;width:6pt;height:2.25pt;z-index:2523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2000" behindDoc="0" locked="0" layoutInCell="1" allowOverlap="1" wp14:anchorId="32DF9AFF" wp14:editId="37601FC1">
                      <wp:simplePos x="0" y="0"/>
                      <wp:positionH relativeFrom="column">
                        <wp:posOffset>0</wp:posOffset>
                      </wp:positionH>
                      <wp:positionV relativeFrom="paragraph">
                        <wp:posOffset>0</wp:posOffset>
                      </wp:positionV>
                      <wp:extent cx="76200" cy="28575"/>
                      <wp:effectExtent l="19050" t="19050" r="19050" b="28575"/>
                      <wp:wrapNone/>
                      <wp:docPr id="9267" name="Text Box 2239">
                        <a:extLst xmlns:a="http://schemas.openxmlformats.org/drawingml/2006/main">
                          <a:ext uri="{FF2B5EF4-FFF2-40B4-BE49-F238E27FC236}">
                            <a16:creationId xmlns:a16="http://schemas.microsoft.com/office/drawing/2014/main" id="{00000000-0008-0000-0000-00003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BDAA5" id="Text Box 2239" o:spid="_x0000_s1026" type="#_x0000_t202" style="position:absolute;margin-left:0;margin-top:0;width:6pt;height:2.25pt;z-index:2523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3024" behindDoc="0" locked="0" layoutInCell="1" allowOverlap="1" wp14:anchorId="474A08B2" wp14:editId="7DAF11F1">
                      <wp:simplePos x="0" y="0"/>
                      <wp:positionH relativeFrom="column">
                        <wp:posOffset>0</wp:posOffset>
                      </wp:positionH>
                      <wp:positionV relativeFrom="paragraph">
                        <wp:posOffset>0</wp:posOffset>
                      </wp:positionV>
                      <wp:extent cx="76200" cy="28575"/>
                      <wp:effectExtent l="19050" t="19050" r="19050" b="28575"/>
                      <wp:wrapNone/>
                      <wp:docPr id="9268" name="Text Box 2238">
                        <a:extLst xmlns:a="http://schemas.openxmlformats.org/drawingml/2006/main">
                          <a:ext uri="{FF2B5EF4-FFF2-40B4-BE49-F238E27FC236}">
                            <a16:creationId xmlns:a16="http://schemas.microsoft.com/office/drawing/2014/main" id="{00000000-0008-0000-0000-00003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7709B" id="Text Box 2238" o:spid="_x0000_s1026" type="#_x0000_t202" style="position:absolute;margin-left:0;margin-top:0;width:6pt;height:2.25pt;z-index:2523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4048" behindDoc="0" locked="0" layoutInCell="1" allowOverlap="1" wp14:anchorId="7E3C6941" wp14:editId="40503ACB">
                      <wp:simplePos x="0" y="0"/>
                      <wp:positionH relativeFrom="column">
                        <wp:posOffset>0</wp:posOffset>
                      </wp:positionH>
                      <wp:positionV relativeFrom="paragraph">
                        <wp:posOffset>0</wp:posOffset>
                      </wp:positionV>
                      <wp:extent cx="76200" cy="28575"/>
                      <wp:effectExtent l="19050" t="19050" r="19050" b="28575"/>
                      <wp:wrapNone/>
                      <wp:docPr id="9269" name="Text Box 2237">
                        <a:extLst xmlns:a="http://schemas.openxmlformats.org/drawingml/2006/main">
                          <a:ext uri="{FF2B5EF4-FFF2-40B4-BE49-F238E27FC236}">
                            <a16:creationId xmlns:a16="http://schemas.microsoft.com/office/drawing/2014/main" id="{00000000-0008-0000-0000-00003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EF500" id="Text Box 2237" o:spid="_x0000_s1026" type="#_x0000_t202" style="position:absolute;margin-left:0;margin-top:0;width:6pt;height:2.25pt;z-index:25235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5072" behindDoc="0" locked="0" layoutInCell="1" allowOverlap="1" wp14:anchorId="6E9EE596" wp14:editId="60EC5B7B">
                      <wp:simplePos x="0" y="0"/>
                      <wp:positionH relativeFrom="column">
                        <wp:posOffset>0</wp:posOffset>
                      </wp:positionH>
                      <wp:positionV relativeFrom="paragraph">
                        <wp:posOffset>0</wp:posOffset>
                      </wp:positionV>
                      <wp:extent cx="76200" cy="28575"/>
                      <wp:effectExtent l="19050" t="19050" r="19050" b="28575"/>
                      <wp:wrapNone/>
                      <wp:docPr id="9270" name="Text Box 2236">
                        <a:extLst xmlns:a="http://schemas.openxmlformats.org/drawingml/2006/main">
                          <a:ext uri="{FF2B5EF4-FFF2-40B4-BE49-F238E27FC236}">
                            <a16:creationId xmlns:a16="http://schemas.microsoft.com/office/drawing/2014/main" id="{00000000-0008-0000-0000-00003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340D9B" id="Text Box 2236" o:spid="_x0000_s1026" type="#_x0000_t202" style="position:absolute;margin-left:0;margin-top:0;width:6pt;height:2.25pt;z-index:25235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6096" behindDoc="0" locked="0" layoutInCell="1" allowOverlap="1" wp14:anchorId="60DA98D0" wp14:editId="667E6070">
                      <wp:simplePos x="0" y="0"/>
                      <wp:positionH relativeFrom="column">
                        <wp:posOffset>0</wp:posOffset>
                      </wp:positionH>
                      <wp:positionV relativeFrom="paragraph">
                        <wp:posOffset>0</wp:posOffset>
                      </wp:positionV>
                      <wp:extent cx="76200" cy="28575"/>
                      <wp:effectExtent l="19050" t="19050" r="19050" b="28575"/>
                      <wp:wrapNone/>
                      <wp:docPr id="9271" name="Text Box 2235">
                        <a:extLst xmlns:a="http://schemas.openxmlformats.org/drawingml/2006/main">
                          <a:ext uri="{FF2B5EF4-FFF2-40B4-BE49-F238E27FC236}">
                            <a16:creationId xmlns:a16="http://schemas.microsoft.com/office/drawing/2014/main" id="{00000000-0008-0000-0000-00003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DD0E53" id="Text Box 2235" o:spid="_x0000_s1026" type="#_x0000_t202" style="position:absolute;margin-left:0;margin-top:0;width:6pt;height:2.25pt;z-index:25235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7120" behindDoc="0" locked="0" layoutInCell="1" allowOverlap="1" wp14:anchorId="3D253E00" wp14:editId="194691F7">
                      <wp:simplePos x="0" y="0"/>
                      <wp:positionH relativeFrom="column">
                        <wp:posOffset>0</wp:posOffset>
                      </wp:positionH>
                      <wp:positionV relativeFrom="paragraph">
                        <wp:posOffset>0</wp:posOffset>
                      </wp:positionV>
                      <wp:extent cx="76200" cy="28575"/>
                      <wp:effectExtent l="19050" t="19050" r="19050" b="28575"/>
                      <wp:wrapNone/>
                      <wp:docPr id="9272" name="Text Box 2234">
                        <a:extLst xmlns:a="http://schemas.openxmlformats.org/drawingml/2006/main">
                          <a:ext uri="{FF2B5EF4-FFF2-40B4-BE49-F238E27FC236}">
                            <a16:creationId xmlns:a16="http://schemas.microsoft.com/office/drawing/2014/main" id="{00000000-0008-0000-0000-00003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06215" id="Text Box 2234" o:spid="_x0000_s1026" type="#_x0000_t202" style="position:absolute;margin-left:0;margin-top:0;width:6pt;height:2.25pt;z-index:25235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8144" behindDoc="0" locked="0" layoutInCell="1" allowOverlap="1" wp14:anchorId="58C8690E" wp14:editId="435A6C13">
                      <wp:simplePos x="0" y="0"/>
                      <wp:positionH relativeFrom="column">
                        <wp:posOffset>0</wp:posOffset>
                      </wp:positionH>
                      <wp:positionV relativeFrom="paragraph">
                        <wp:posOffset>0</wp:posOffset>
                      </wp:positionV>
                      <wp:extent cx="76200" cy="28575"/>
                      <wp:effectExtent l="19050" t="19050" r="19050" b="28575"/>
                      <wp:wrapNone/>
                      <wp:docPr id="9273" name="Text Box 2233">
                        <a:extLst xmlns:a="http://schemas.openxmlformats.org/drawingml/2006/main">
                          <a:ext uri="{FF2B5EF4-FFF2-40B4-BE49-F238E27FC236}">
                            <a16:creationId xmlns:a16="http://schemas.microsoft.com/office/drawing/2014/main" id="{00000000-0008-0000-0000-00003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1E6F9" id="Text Box 2233" o:spid="_x0000_s1026" type="#_x0000_t202" style="position:absolute;margin-left:0;margin-top:0;width:6pt;height:2.25pt;z-index:25235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59168" behindDoc="0" locked="0" layoutInCell="1" allowOverlap="1" wp14:anchorId="1B731CDF" wp14:editId="7EF0E958">
                      <wp:simplePos x="0" y="0"/>
                      <wp:positionH relativeFrom="column">
                        <wp:posOffset>0</wp:posOffset>
                      </wp:positionH>
                      <wp:positionV relativeFrom="paragraph">
                        <wp:posOffset>0</wp:posOffset>
                      </wp:positionV>
                      <wp:extent cx="76200" cy="28575"/>
                      <wp:effectExtent l="19050" t="19050" r="19050" b="28575"/>
                      <wp:wrapNone/>
                      <wp:docPr id="9274" name="Text Box 2232">
                        <a:extLst xmlns:a="http://schemas.openxmlformats.org/drawingml/2006/main">
                          <a:ext uri="{FF2B5EF4-FFF2-40B4-BE49-F238E27FC236}">
                            <a16:creationId xmlns:a16="http://schemas.microsoft.com/office/drawing/2014/main" id="{00000000-0008-0000-0000-00003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38388" id="Text Box 2232" o:spid="_x0000_s1026" type="#_x0000_t202" style="position:absolute;margin-left:0;margin-top:0;width:6pt;height:2.25pt;z-index:25235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0192" behindDoc="0" locked="0" layoutInCell="1" allowOverlap="1" wp14:anchorId="2A27683C" wp14:editId="7B34CA01">
                      <wp:simplePos x="0" y="0"/>
                      <wp:positionH relativeFrom="column">
                        <wp:posOffset>0</wp:posOffset>
                      </wp:positionH>
                      <wp:positionV relativeFrom="paragraph">
                        <wp:posOffset>0</wp:posOffset>
                      </wp:positionV>
                      <wp:extent cx="76200" cy="28575"/>
                      <wp:effectExtent l="19050" t="19050" r="19050" b="28575"/>
                      <wp:wrapNone/>
                      <wp:docPr id="9275" name="Text Box 2231">
                        <a:extLst xmlns:a="http://schemas.openxmlformats.org/drawingml/2006/main">
                          <a:ext uri="{FF2B5EF4-FFF2-40B4-BE49-F238E27FC236}">
                            <a16:creationId xmlns:a16="http://schemas.microsoft.com/office/drawing/2014/main" id="{00000000-0008-0000-0000-00003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792F6C" id="Text Box 2231" o:spid="_x0000_s1026" type="#_x0000_t202" style="position:absolute;margin-left:0;margin-top:0;width:6pt;height:2.25pt;z-index:25236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1216" behindDoc="0" locked="0" layoutInCell="1" allowOverlap="1" wp14:anchorId="44D69BBD" wp14:editId="33367E14">
                      <wp:simplePos x="0" y="0"/>
                      <wp:positionH relativeFrom="column">
                        <wp:posOffset>0</wp:posOffset>
                      </wp:positionH>
                      <wp:positionV relativeFrom="paragraph">
                        <wp:posOffset>0</wp:posOffset>
                      </wp:positionV>
                      <wp:extent cx="76200" cy="28575"/>
                      <wp:effectExtent l="19050" t="19050" r="19050" b="28575"/>
                      <wp:wrapNone/>
                      <wp:docPr id="9276" name="Text Box 2230">
                        <a:extLst xmlns:a="http://schemas.openxmlformats.org/drawingml/2006/main">
                          <a:ext uri="{FF2B5EF4-FFF2-40B4-BE49-F238E27FC236}">
                            <a16:creationId xmlns:a16="http://schemas.microsoft.com/office/drawing/2014/main" id="{00000000-0008-0000-0000-00003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12178" id="Text Box 2230" o:spid="_x0000_s1026" type="#_x0000_t202" style="position:absolute;margin-left:0;margin-top:0;width:6pt;height:2.25pt;z-index:25236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2240" behindDoc="0" locked="0" layoutInCell="1" allowOverlap="1" wp14:anchorId="7821889C" wp14:editId="4C8F8687">
                      <wp:simplePos x="0" y="0"/>
                      <wp:positionH relativeFrom="column">
                        <wp:posOffset>0</wp:posOffset>
                      </wp:positionH>
                      <wp:positionV relativeFrom="paragraph">
                        <wp:posOffset>0</wp:posOffset>
                      </wp:positionV>
                      <wp:extent cx="76200" cy="28575"/>
                      <wp:effectExtent l="19050" t="19050" r="19050" b="28575"/>
                      <wp:wrapNone/>
                      <wp:docPr id="9277" name="Text Box 2229">
                        <a:extLst xmlns:a="http://schemas.openxmlformats.org/drawingml/2006/main">
                          <a:ext uri="{FF2B5EF4-FFF2-40B4-BE49-F238E27FC236}">
                            <a16:creationId xmlns:a16="http://schemas.microsoft.com/office/drawing/2014/main" id="{00000000-0008-0000-0000-00003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2E8BA" id="Text Box 2229" o:spid="_x0000_s1026" type="#_x0000_t202" style="position:absolute;margin-left:0;margin-top:0;width:6pt;height:2.25pt;z-index:25236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3264" behindDoc="0" locked="0" layoutInCell="1" allowOverlap="1" wp14:anchorId="3982B88A" wp14:editId="3928CAE6">
                      <wp:simplePos x="0" y="0"/>
                      <wp:positionH relativeFrom="column">
                        <wp:posOffset>0</wp:posOffset>
                      </wp:positionH>
                      <wp:positionV relativeFrom="paragraph">
                        <wp:posOffset>0</wp:posOffset>
                      </wp:positionV>
                      <wp:extent cx="76200" cy="28575"/>
                      <wp:effectExtent l="19050" t="19050" r="19050" b="28575"/>
                      <wp:wrapNone/>
                      <wp:docPr id="9278" name="Text Box 2228">
                        <a:extLst xmlns:a="http://schemas.openxmlformats.org/drawingml/2006/main">
                          <a:ext uri="{FF2B5EF4-FFF2-40B4-BE49-F238E27FC236}">
                            <a16:creationId xmlns:a16="http://schemas.microsoft.com/office/drawing/2014/main" id="{00000000-0008-0000-0000-00003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959C5" id="Text Box 2228" o:spid="_x0000_s1026" type="#_x0000_t202" style="position:absolute;margin-left:0;margin-top:0;width:6pt;height:2.25pt;z-index:25236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4288" behindDoc="0" locked="0" layoutInCell="1" allowOverlap="1" wp14:anchorId="66EE6750" wp14:editId="6CFCBBEF">
                      <wp:simplePos x="0" y="0"/>
                      <wp:positionH relativeFrom="column">
                        <wp:posOffset>0</wp:posOffset>
                      </wp:positionH>
                      <wp:positionV relativeFrom="paragraph">
                        <wp:posOffset>0</wp:posOffset>
                      </wp:positionV>
                      <wp:extent cx="76200" cy="28575"/>
                      <wp:effectExtent l="19050" t="19050" r="19050" b="28575"/>
                      <wp:wrapNone/>
                      <wp:docPr id="9279" name="Text Box 2227">
                        <a:extLst xmlns:a="http://schemas.openxmlformats.org/drawingml/2006/main">
                          <a:ext uri="{FF2B5EF4-FFF2-40B4-BE49-F238E27FC236}">
                            <a16:creationId xmlns:a16="http://schemas.microsoft.com/office/drawing/2014/main" id="{00000000-0008-0000-0000-00003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E5806" id="Text Box 2227" o:spid="_x0000_s1026" type="#_x0000_t202" style="position:absolute;margin-left:0;margin-top:0;width:6pt;height:2.25pt;z-index:2523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5312" behindDoc="0" locked="0" layoutInCell="1" allowOverlap="1" wp14:anchorId="62FE5874" wp14:editId="36C2AC9F">
                      <wp:simplePos x="0" y="0"/>
                      <wp:positionH relativeFrom="column">
                        <wp:posOffset>0</wp:posOffset>
                      </wp:positionH>
                      <wp:positionV relativeFrom="paragraph">
                        <wp:posOffset>0</wp:posOffset>
                      </wp:positionV>
                      <wp:extent cx="76200" cy="28575"/>
                      <wp:effectExtent l="19050" t="19050" r="19050" b="28575"/>
                      <wp:wrapNone/>
                      <wp:docPr id="9280" name="Text Box 2226">
                        <a:extLst xmlns:a="http://schemas.openxmlformats.org/drawingml/2006/main">
                          <a:ext uri="{FF2B5EF4-FFF2-40B4-BE49-F238E27FC236}">
                            <a16:creationId xmlns:a16="http://schemas.microsoft.com/office/drawing/2014/main" id="{00000000-0008-0000-0000-00004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F65E9" id="Text Box 2226" o:spid="_x0000_s1026" type="#_x0000_t202" style="position:absolute;margin-left:0;margin-top:0;width:6pt;height:2.25pt;z-index:25236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6336" behindDoc="0" locked="0" layoutInCell="1" allowOverlap="1" wp14:anchorId="529445A9" wp14:editId="65651FB5">
                      <wp:simplePos x="0" y="0"/>
                      <wp:positionH relativeFrom="column">
                        <wp:posOffset>0</wp:posOffset>
                      </wp:positionH>
                      <wp:positionV relativeFrom="paragraph">
                        <wp:posOffset>0</wp:posOffset>
                      </wp:positionV>
                      <wp:extent cx="76200" cy="28575"/>
                      <wp:effectExtent l="19050" t="19050" r="19050" b="28575"/>
                      <wp:wrapNone/>
                      <wp:docPr id="9281" name="Text Box 2225">
                        <a:extLst xmlns:a="http://schemas.openxmlformats.org/drawingml/2006/main">
                          <a:ext uri="{FF2B5EF4-FFF2-40B4-BE49-F238E27FC236}">
                            <a16:creationId xmlns:a16="http://schemas.microsoft.com/office/drawing/2014/main" id="{00000000-0008-0000-0000-00004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99D10" id="Text Box 2225" o:spid="_x0000_s1026" type="#_x0000_t202" style="position:absolute;margin-left:0;margin-top:0;width:6pt;height:2.25pt;z-index:2523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7360" behindDoc="0" locked="0" layoutInCell="1" allowOverlap="1" wp14:anchorId="1D415756" wp14:editId="737E5BAF">
                      <wp:simplePos x="0" y="0"/>
                      <wp:positionH relativeFrom="column">
                        <wp:posOffset>0</wp:posOffset>
                      </wp:positionH>
                      <wp:positionV relativeFrom="paragraph">
                        <wp:posOffset>0</wp:posOffset>
                      </wp:positionV>
                      <wp:extent cx="76200" cy="28575"/>
                      <wp:effectExtent l="19050" t="19050" r="19050" b="28575"/>
                      <wp:wrapNone/>
                      <wp:docPr id="9282" name="Text Box 2224">
                        <a:extLst xmlns:a="http://schemas.openxmlformats.org/drawingml/2006/main">
                          <a:ext uri="{FF2B5EF4-FFF2-40B4-BE49-F238E27FC236}">
                            <a16:creationId xmlns:a16="http://schemas.microsoft.com/office/drawing/2014/main" id="{00000000-0008-0000-0000-00004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AD551" id="Text Box 2224" o:spid="_x0000_s1026" type="#_x0000_t202" style="position:absolute;margin-left:0;margin-top:0;width:6pt;height:2.25pt;z-index:2523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8384" behindDoc="0" locked="0" layoutInCell="1" allowOverlap="1" wp14:anchorId="6EC04A24" wp14:editId="51904F38">
                      <wp:simplePos x="0" y="0"/>
                      <wp:positionH relativeFrom="column">
                        <wp:posOffset>0</wp:posOffset>
                      </wp:positionH>
                      <wp:positionV relativeFrom="paragraph">
                        <wp:posOffset>0</wp:posOffset>
                      </wp:positionV>
                      <wp:extent cx="76200" cy="28575"/>
                      <wp:effectExtent l="19050" t="19050" r="19050" b="28575"/>
                      <wp:wrapNone/>
                      <wp:docPr id="9283" name="Text Box 2223">
                        <a:extLst xmlns:a="http://schemas.openxmlformats.org/drawingml/2006/main">
                          <a:ext uri="{FF2B5EF4-FFF2-40B4-BE49-F238E27FC236}">
                            <a16:creationId xmlns:a16="http://schemas.microsoft.com/office/drawing/2014/main" id="{00000000-0008-0000-0000-00004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AFA53" id="Text Box 2223" o:spid="_x0000_s1026" type="#_x0000_t202" style="position:absolute;margin-left:0;margin-top:0;width:6pt;height:2.25pt;z-index:25236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69408" behindDoc="0" locked="0" layoutInCell="1" allowOverlap="1" wp14:anchorId="61E9475B" wp14:editId="283C00EB">
                      <wp:simplePos x="0" y="0"/>
                      <wp:positionH relativeFrom="column">
                        <wp:posOffset>0</wp:posOffset>
                      </wp:positionH>
                      <wp:positionV relativeFrom="paragraph">
                        <wp:posOffset>0</wp:posOffset>
                      </wp:positionV>
                      <wp:extent cx="76200" cy="28575"/>
                      <wp:effectExtent l="19050" t="19050" r="19050" b="28575"/>
                      <wp:wrapNone/>
                      <wp:docPr id="9284" name="Text Box 2222">
                        <a:extLst xmlns:a="http://schemas.openxmlformats.org/drawingml/2006/main">
                          <a:ext uri="{FF2B5EF4-FFF2-40B4-BE49-F238E27FC236}">
                            <a16:creationId xmlns:a16="http://schemas.microsoft.com/office/drawing/2014/main" id="{00000000-0008-0000-0000-00004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0A8EA" id="Text Box 2222" o:spid="_x0000_s1026" type="#_x0000_t202" style="position:absolute;margin-left:0;margin-top:0;width:6pt;height:2.25pt;z-index:25236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0432" behindDoc="0" locked="0" layoutInCell="1" allowOverlap="1" wp14:anchorId="4D6346B3" wp14:editId="20FC0E97">
                      <wp:simplePos x="0" y="0"/>
                      <wp:positionH relativeFrom="column">
                        <wp:posOffset>0</wp:posOffset>
                      </wp:positionH>
                      <wp:positionV relativeFrom="paragraph">
                        <wp:posOffset>0</wp:posOffset>
                      </wp:positionV>
                      <wp:extent cx="76200" cy="28575"/>
                      <wp:effectExtent l="19050" t="19050" r="19050" b="28575"/>
                      <wp:wrapNone/>
                      <wp:docPr id="9285" name="Text Box 2221">
                        <a:extLst xmlns:a="http://schemas.openxmlformats.org/drawingml/2006/main">
                          <a:ext uri="{FF2B5EF4-FFF2-40B4-BE49-F238E27FC236}">
                            <a16:creationId xmlns:a16="http://schemas.microsoft.com/office/drawing/2014/main" id="{00000000-0008-0000-0000-00004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B01AC" id="Text Box 2221" o:spid="_x0000_s1026" type="#_x0000_t202" style="position:absolute;margin-left:0;margin-top:0;width:6pt;height:2.25pt;z-index:25237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1456" behindDoc="0" locked="0" layoutInCell="1" allowOverlap="1" wp14:anchorId="749C164B" wp14:editId="00C87AD2">
                      <wp:simplePos x="0" y="0"/>
                      <wp:positionH relativeFrom="column">
                        <wp:posOffset>0</wp:posOffset>
                      </wp:positionH>
                      <wp:positionV relativeFrom="paragraph">
                        <wp:posOffset>0</wp:posOffset>
                      </wp:positionV>
                      <wp:extent cx="76200" cy="28575"/>
                      <wp:effectExtent l="19050" t="19050" r="19050" b="28575"/>
                      <wp:wrapNone/>
                      <wp:docPr id="9286" name="Text Box 2220">
                        <a:extLst xmlns:a="http://schemas.openxmlformats.org/drawingml/2006/main">
                          <a:ext uri="{FF2B5EF4-FFF2-40B4-BE49-F238E27FC236}">
                            <a16:creationId xmlns:a16="http://schemas.microsoft.com/office/drawing/2014/main" id="{00000000-0008-0000-0000-00004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B6407" id="Text Box 2220" o:spid="_x0000_s1026" type="#_x0000_t202" style="position:absolute;margin-left:0;margin-top:0;width:6pt;height:2.25pt;z-index:25237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2480" behindDoc="0" locked="0" layoutInCell="1" allowOverlap="1" wp14:anchorId="23103036" wp14:editId="261C741A">
                      <wp:simplePos x="0" y="0"/>
                      <wp:positionH relativeFrom="column">
                        <wp:posOffset>0</wp:posOffset>
                      </wp:positionH>
                      <wp:positionV relativeFrom="paragraph">
                        <wp:posOffset>0</wp:posOffset>
                      </wp:positionV>
                      <wp:extent cx="76200" cy="28575"/>
                      <wp:effectExtent l="19050" t="19050" r="19050" b="28575"/>
                      <wp:wrapNone/>
                      <wp:docPr id="9287" name="Text Box 2219">
                        <a:extLst xmlns:a="http://schemas.openxmlformats.org/drawingml/2006/main">
                          <a:ext uri="{FF2B5EF4-FFF2-40B4-BE49-F238E27FC236}">
                            <a16:creationId xmlns:a16="http://schemas.microsoft.com/office/drawing/2014/main" id="{00000000-0008-0000-0000-00004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935F8" id="Text Box 2219" o:spid="_x0000_s1026" type="#_x0000_t202" style="position:absolute;margin-left:0;margin-top:0;width:6pt;height:2.25pt;z-index:25237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3504" behindDoc="0" locked="0" layoutInCell="1" allowOverlap="1" wp14:anchorId="3F164FEC" wp14:editId="2C9ECA90">
                      <wp:simplePos x="0" y="0"/>
                      <wp:positionH relativeFrom="column">
                        <wp:posOffset>0</wp:posOffset>
                      </wp:positionH>
                      <wp:positionV relativeFrom="paragraph">
                        <wp:posOffset>0</wp:posOffset>
                      </wp:positionV>
                      <wp:extent cx="76200" cy="28575"/>
                      <wp:effectExtent l="19050" t="19050" r="19050" b="28575"/>
                      <wp:wrapNone/>
                      <wp:docPr id="9288" name="Text Box 2218">
                        <a:extLst xmlns:a="http://schemas.openxmlformats.org/drawingml/2006/main">
                          <a:ext uri="{FF2B5EF4-FFF2-40B4-BE49-F238E27FC236}">
                            <a16:creationId xmlns:a16="http://schemas.microsoft.com/office/drawing/2014/main" id="{00000000-0008-0000-0000-00004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76DC3" id="Text Box 2218" o:spid="_x0000_s1026" type="#_x0000_t202" style="position:absolute;margin-left:0;margin-top:0;width:6pt;height:2.25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4528" behindDoc="0" locked="0" layoutInCell="1" allowOverlap="1" wp14:anchorId="5604F570" wp14:editId="62CDAF5E">
                      <wp:simplePos x="0" y="0"/>
                      <wp:positionH relativeFrom="column">
                        <wp:posOffset>0</wp:posOffset>
                      </wp:positionH>
                      <wp:positionV relativeFrom="paragraph">
                        <wp:posOffset>0</wp:posOffset>
                      </wp:positionV>
                      <wp:extent cx="76200" cy="28575"/>
                      <wp:effectExtent l="19050" t="19050" r="19050" b="28575"/>
                      <wp:wrapNone/>
                      <wp:docPr id="9289" name="Text Box 2217">
                        <a:extLst xmlns:a="http://schemas.openxmlformats.org/drawingml/2006/main">
                          <a:ext uri="{FF2B5EF4-FFF2-40B4-BE49-F238E27FC236}">
                            <a16:creationId xmlns:a16="http://schemas.microsoft.com/office/drawing/2014/main" id="{00000000-0008-0000-0000-00004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85306" id="Text Box 2217" o:spid="_x0000_s1026" type="#_x0000_t202" style="position:absolute;margin-left:0;margin-top:0;width:6pt;height:2.25pt;z-index:25237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5552" behindDoc="0" locked="0" layoutInCell="1" allowOverlap="1" wp14:anchorId="1748A853" wp14:editId="07CDA26C">
                      <wp:simplePos x="0" y="0"/>
                      <wp:positionH relativeFrom="column">
                        <wp:posOffset>0</wp:posOffset>
                      </wp:positionH>
                      <wp:positionV relativeFrom="paragraph">
                        <wp:posOffset>0</wp:posOffset>
                      </wp:positionV>
                      <wp:extent cx="76200" cy="28575"/>
                      <wp:effectExtent l="19050" t="19050" r="19050" b="28575"/>
                      <wp:wrapNone/>
                      <wp:docPr id="9290" name="Text Box 2216">
                        <a:extLst xmlns:a="http://schemas.openxmlformats.org/drawingml/2006/main">
                          <a:ext uri="{FF2B5EF4-FFF2-40B4-BE49-F238E27FC236}">
                            <a16:creationId xmlns:a16="http://schemas.microsoft.com/office/drawing/2014/main" id="{00000000-0008-0000-0000-00004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A60B1" id="Text Box 2216" o:spid="_x0000_s1026" type="#_x0000_t202" style="position:absolute;margin-left:0;margin-top:0;width:6pt;height:2.25pt;z-index:2523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6576" behindDoc="0" locked="0" layoutInCell="1" allowOverlap="1" wp14:anchorId="596E3B70" wp14:editId="76DCCF5D">
                      <wp:simplePos x="0" y="0"/>
                      <wp:positionH relativeFrom="column">
                        <wp:posOffset>0</wp:posOffset>
                      </wp:positionH>
                      <wp:positionV relativeFrom="paragraph">
                        <wp:posOffset>0</wp:posOffset>
                      </wp:positionV>
                      <wp:extent cx="76200" cy="28575"/>
                      <wp:effectExtent l="19050" t="19050" r="19050" b="28575"/>
                      <wp:wrapNone/>
                      <wp:docPr id="9291" name="Text Box 2215">
                        <a:extLst xmlns:a="http://schemas.openxmlformats.org/drawingml/2006/main">
                          <a:ext uri="{FF2B5EF4-FFF2-40B4-BE49-F238E27FC236}">
                            <a16:creationId xmlns:a16="http://schemas.microsoft.com/office/drawing/2014/main" id="{00000000-0008-0000-0000-00004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C6CDB" id="Text Box 2215" o:spid="_x0000_s1026" type="#_x0000_t202" style="position:absolute;margin-left:0;margin-top:0;width:6pt;height:2.25pt;z-index:25237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7600" behindDoc="0" locked="0" layoutInCell="1" allowOverlap="1" wp14:anchorId="74EB15DF" wp14:editId="100C2397">
                      <wp:simplePos x="0" y="0"/>
                      <wp:positionH relativeFrom="column">
                        <wp:posOffset>0</wp:posOffset>
                      </wp:positionH>
                      <wp:positionV relativeFrom="paragraph">
                        <wp:posOffset>0</wp:posOffset>
                      </wp:positionV>
                      <wp:extent cx="76200" cy="28575"/>
                      <wp:effectExtent l="19050" t="19050" r="19050" b="28575"/>
                      <wp:wrapNone/>
                      <wp:docPr id="9292" name="Text Box 2214">
                        <a:extLst xmlns:a="http://schemas.openxmlformats.org/drawingml/2006/main">
                          <a:ext uri="{FF2B5EF4-FFF2-40B4-BE49-F238E27FC236}">
                            <a16:creationId xmlns:a16="http://schemas.microsoft.com/office/drawing/2014/main" id="{00000000-0008-0000-0000-00004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B3F35" id="Text Box 2214" o:spid="_x0000_s1026" type="#_x0000_t202" style="position:absolute;margin-left:0;margin-top:0;width:6pt;height:2.25pt;z-index:25237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8624" behindDoc="0" locked="0" layoutInCell="1" allowOverlap="1" wp14:anchorId="79B2F236" wp14:editId="3CBE149F">
                      <wp:simplePos x="0" y="0"/>
                      <wp:positionH relativeFrom="column">
                        <wp:posOffset>0</wp:posOffset>
                      </wp:positionH>
                      <wp:positionV relativeFrom="paragraph">
                        <wp:posOffset>0</wp:posOffset>
                      </wp:positionV>
                      <wp:extent cx="76200" cy="28575"/>
                      <wp:effectExtent l="19050" t="19050" r="19050" b="28575"/>
                      <wp:wrapNone/>
                      <wp:docPr id="9293" name="Text Box 2213">
                        <a:extLst xmlns:a="http://schemas.openxmlformats.org/drawingml/2006/main">
                          <a:ext uri="{FF2B5EF4-FFF2-40B4-BE49-F238E27FC236}">
                            <a16:creationId xmlns:a16="http://schemas.microsoft.com/office/drawing/2014/main" id="{00000000-0008-0000-0000-00004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5A89F2" id="Text Box 2213" o:spid="_x0000_s1026" type="#_x0000_t202" style="position:absolute;margin-left:0;margin-top:0;width:6pt;height:2.25pt;z-index:25237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79648" behindDoc="0" locked="0" layoutInCell="1" allowOverlap="1" wp14:anchorId="6102F887" wp14:editId="6329FD83">
                      <wp:simplePos x="0" y="0"/>
                      <wp:positionH relativeFrom="column">
                        <wp:posOffset>0</wp:posOffset>
                      </wp:positionH>
                      <wp:positionV relativeFrom="paragraph">
                        <wp:posOffset>0</wp:posOffset>
                      </wp:positionV>
                      <wp:extent cx="76200" cy="28575"/>
                      <wp:effectExtent l="19050" t="19050" r="19050" b="28575"/>
                      <wp:wrapNone/>
                      <wp:docPr id="9294" name="Text Box 2212">
                        <a:extLst xmlns:a="http://schemas.openxmlformats.org/drawingml/2006/main">
                          <a:ext uri="{FF2B5EF4-FFF2-40B4-BE49-F238E27FC236}">
                            <a16:creationId xmlns:a16="http://schemas.microsoft.com/office/drawing/2014/main" id="{00000000-0008-0000-0000-00004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807CA" id="Text Box 2212" o:spid="_x0000_s1026" type="#_x0000_t202" style="position:absolute;margin-left:0;margin-top:0;width:6pt;height:2.25pt;z-index:25237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0672" behindDoc="0" locked="0" layoutInCell="1" allowOverlap="1" wp14:anchorId="4A053712" wp14:editId="5CEF7E0E">
                      <wp:simplePos x="0" y="0"/>
                      <wp:positionH relativeFrom="column">
                        <wp:posOffset>0</wp:posOffset>
                      </wp:positionH>
                      <wp:positionV relativeFrom="paragraph">
                        <wp:posOffset>0</wp:posOffset>
                      </wp:positionV>
                      <wp:extent cx="76200" cy="28575"/>
                      <wp:effectExtent l="19050" t="19050" r="19050" b="28575"/>
                      <wp:wrapNone/>
                      <wp:docPr id="9295" name="Text Box 2211">
                        <a:extLst xmlns:a="http://schemas.openxmlformats.org/drawingml/2006/main">
                          <a:ext uri="{FF2B5EF4-FFF2-40B4-BE49-F238E27FC236}">
                            <a16:creationId xmlns:a16="http://schemas.microsoft.com/office/drawing/2014/main" id="{00000000-0008-0000-0000-00004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15DAC" id="Text Box 2211" o:spid="_x0000_s1026" type="#_x0000_t202" style="position:absolute;margin-left:0;margin-top:0;width:6pt;height:2.25pt;z-index:25238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1696" behindDoc="0" locked="0" layoutInCell="1" allowOverlap="1" wp14:anchorId="451E9A2F" wp14:editId="6AC3B567">
                      <wp:simplePos x="0" y="0"/>
                      <wp:positionH relativeFrom="column">
                        <wp:posOffset>0</wp:posOffset>
                      </wp:positionH>
                      <wp:positionV relativeFrom="paragraph">
                        <wp:posOffset>0</wp:posOffset>
                      </wp:positionV>
                      <wp:extent cx="76200" cy="28575"/>
                      <wp:effectExtent l="19050" t="19050" r="19050" b="28575"/>
                      <wp:wrapNone/>
                      <wp:docPr id="9296" name="Text Box 2210">
                        <a:extLst xmlns:a="http://schemas.openxmlformats.org/drawingml/2006/main">
                          <a:ext uri="{FF2B5EF4-FFF2-40B4-BE49-F238E27FC236}">
                            <a16:creationId xmlns:a16="http://schemas.microsoft.com/office/drawing/2014/main" id="{00000000-0008-0000-0000-00005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D10224" id="Text Box 2210" o:spid="_x0000_s1026" type="#_x0000_t202" style="position:absolute;margin-left:0;margin-top:0;width:6pt;height:2.25pt;z-index:25238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2720" behindDoc="0" locked="0" layoutInCell="1" allowOverlap="1" wp14:anchorId="420DE573" wp14:editId="711313D8">
                      <wp:simplePos x="0" y="0"/>
                      <wp:positionH relativeFrom="column">
                        <wp:posOffset>0</wp:posOffset>
                      </wp:positionH>
                      <wp:positionV relativeFrom="paragraph">
                        <wp:posOffset>0</wp:posOffset>
                      </wp:positionV>
                      <wp:extent cx="76200" cy="28575"/>
                      <wp:effectExtent l="19050" t="19050" r="19050" b="28575"/>
                      <wp:wrapNone/>
                      <wp:docPr id="9297" name="Text Box 2209">
                        <a:extLst xmlns:a="http://schemas.openxmlformats.org/drawingml/2006/main">
                          <a:ext uri="{FF2B5EF4-FFF2-40B4-BE49-F238E27FC236}">
                            <a16:creationId xmlns:a16="http://schemas.microsoft.com/office/drawing/2014/main" id="{00000000-0008-0000-0000-00005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7D967" id="Text Box 2209" o:spid="_x0000_s1026" type="#_x0000_t202" style="position:absolute;margin-left:0;margin-top:0;width:6pt;height:2.25pt;z-index:25238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3744" behindDoc="0" locked="0" layoutInCell="1" allowOverlap="1" wp14:anchorId="2A284798" wp14:editId="03ED4719">
                      <wp:simplePos x="0" y="0"/>
                      <wp:positionH relativeFrom="column">
                        <wp:posOffset>0</wp:posOffset>
                      </wp:positionH>
                      <wp:positionV relativeFrom="paragraph">
                        <wp:posOffset>0</wp:posOffset>
                      </wp:positionV>
                      <wp:extent cx="76200" cy="28575"/>
                      <wp:effectExtent l="19050" t="19050" r="19050" b="28575"/>
                      <wp:wrapNone/>
                      <wp:docPr id="9298" name="Text Box 2208">
                        <a:extLst xmlns:a="http://schemas.openxmlformats.org/drawingml/2006/main">
                          <a:ext uri="{FF2B5EF4-FFF2-40B4-BE49-F238E27FC236}">
                            <a16:creationId xmlns:a16="http://schemas.microsoft.com/office/drawing/2014/main" id="{00000000-0008-0000-0000-00005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82AA1" id="Text Box 2208" o:spid="_x0000_s1026" type="#_x0000_t202" style="position:absolute;margin-left:0;margin-top:0;width:6pt;height:2.25pt;z-index:25238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4768" behindDoc="0" locked="0" layoutInCell="1" allowOverlap="1" wp14:anchorId="664F4B63" wp14:editId="40CD46D9">
                      <wp:simplePos x="0" y="0"/>
                      <wp:positionH relativeFrom="column">
                        <wp:posOffset>0</wp:posOffset>
                      </wp:positionH>
                      <wp:positionV relativeFrom="paragraph">
                        <wp:posOffset>0</wp:posOffset>
                      </wp:positionV>
                      <wp:extent cx="76200" cy="28575"/>
                      <wp:effectExtent l="19050" t="19050" r="19050" b="28575"/>
                      <wp:wrapNone/>
                      <wp:docPr id="9299" name="Text Box 2207">
                        <a:extLst xmlns:a="http://schemas.openxmlformats.org/drawingml/2006/main">
                          <a:ext uri="{FF2B5EF4-FFF2-40B4-BE49-F238E27FC236}">
                            <a16:creationId xmlns:a16="http://schemas.microsoft.com/office/drawing/2014/main" id="{00000000-0008-0000-0000-00005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36B876" id="Text Box 2207" o:spid="_x0000_s1026" type="#_x0000_t202" style="position:absolute;margin-left:0;margin-top:0;width:6pt;height:2.25pt;z-index:2523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5792" behindDoc="0" locked="0" layoutInCell="1" allowOverlap="1" wp14:anchorId="0B0C0583" wp14:editId="1E23D896">
                      <wp:simplePos x="0" y="0"/>
                      <wp:positionH relativeFrom="column">
                        <wp:posOffset>0</wp:posOffset>
                      </wp:positionH>
                      <wp:positionV relativeFrom="paragraph">
                        <wp:posOffset>0</wp:posOffset>
                      </wp:positionV>
                      <wp:extent cx="76200" cy="28575"/>
                      <wp:effectExtent l="19050" t="19050" r="19050" b="28575"/>
                      <wp:wrapNone/>
                      <wp:docPr id="9300" name="Text Box 2206">
                        <a:extLst xmlns:a="http://schemas.openxmlformats.org/drawingml/2006/main">
                          <a:ext uri="{FF2B5EF4-FFF2-40B4-BE49-F238E27FC236}">
                            <a16:creationId xmlns:a16="http://schemas.microsoft.com/office/drawing/2014/main" id="{00000000-0008-0000-0000-00005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4FFE7" id="Text Box 2206" o:spid="_x0000_s1026" type="#_x0000_t202" style="position:absolute;margin-left:0;margin-top:0;width:6pt;height:2.25pt;z-index:25238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6816" behindDoc="0" locked="0" layoutInCell="1" allowOverlap="1" wp14:anchorId="673C1F52" wp14:editId="6038BF97">
                      <wp:simplePos x="0" y="0"/>
                      <wp:positionH relativeFrom="column">
                        <wp:posOffset>0</wp:posOffset>
                      </wp:positionH>
                      <wp:positionV relativeFrom="paragraph">
                        <wp:posOffset>0</wp:posOffset>
                      </wp:positionV>
                      <wp:extent cx="76200" cy="28575"/>
                      <wp:effectExtent l="19050" t="19050" r="19050" b="28575"/>
                      <wp:wrapNone/>
                      <wp:docPr id="9301" name="Text Box 2205">
                        <a:extLst xmlns:a="http://schemas.openxmlformats.org/drawingml/2006/main">
                          <a:ext uri="{FF2B5EF4-FFF2-40B4-BE49-F238E27FC236}">
                            <a16:creationId xmlns:a16="http://schemas.microsoft.com/office/drawing/2014/main" id="{00000000-0008-0000-0000-00005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C9F85" id="Text Box 2205" o:spid="_x0000_s1026" type="#_x0000_t202" style="position:absolute;margin-left:0;margin-top:0;width:6pt;height:2.25pt;z-index:25238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7840" behindDoc="0" locked="0" layoutInCell="1" allowOverlap="1" wp14:anchorId="088A777E" wp14:editId="7C1B0088">
                      <wp:simplePos x="0" y="0"/>
                      <wp:positionH relativeFrom="column">
                        <wp:posOffset>0</wp:posOffset>
                      </wp:positionH>
                      <wp:positionV relativeFrom="paragraph">
                        <wp:posOffset>0</wp:posOffset>
                      </wp:positionV>
                      <wp:extent cx="76200" cy="28575"/>
                      <wp:effectExtent l="19050" t="19050" r="19050" b="28575"/>
                      <wp:wrapNone/>
                      <wp:docPr id="9302" name="Text Box 2204">
                        <a:extLst xmlns:a="http://schemas.openxmlformats.org/drawingml/2006/main">
                          <a:ext uri="{FF2B5EF4-FFF2-40B4-BE49-F238E27FC236}">
                            <a16:creationId xmlns:a16="http://schemas.microsoft.com/office/drawing/2014/main" id="{00000000-0008-0000-0000-00005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F975F" id="Text Box 2204" o:spid="_x0000_s1026" type="#_x0000_t202" style="position:absolute;margin-left:0;margin-top:0;width:6pt;height:2.25pt;z-index:25238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8864" behindDoc="0" locked="0" layoutInCell="1" allowOverlap="1" wp14:anchorId="4316C310" wp14:editId="32F06B33">
                      <wp:simplePos x="0" y="0"/>
                      <wp:positionH relativeFrom="column">
                        <wp:posOffset>0</wp:posOffset>
                      </wp:positionH>
                      <wp:positionV relativeFrom="paragraph">
                        <wp:posOffset>0</wp:posOffset>
                      </wp:positionV>
                      <wp:extent cx="76200" cy="28575"/>
                      <wp:effectExtent l="19050" t="19050" r="19050" b="28575"/>
                      <wp:wrapNone/>
                      <wp:docPr id="9303" name="Text Box 2203">
                        <a:extLst xmlns:a="http://schemas.openxmlformats.org/drawingml/2006/main">
                          <a:ext uri="{FF2B5EF4-FFF2-40B4-BE49-F238E27FC236}">
                            <a16:creationId xmlns:a16="http://schemas.microsoft.com/office/drawing/2014/main" id="{00000000-0008-0000-0000-00005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005ED" id="Text Box 2203" o:spid="_x0000_s1026" type="#_x0000_t202" style="position:absolute;margin-left:0;margin-top:0;width:6pt;height:2.25pt;z-index:2523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89888" behindDoc="0" locked="0" layoutInCell="1" allowOverlap="1" wp14:anchorId="5B460FAF" wp14:editId="4C4D5EDD">
                      <wp:simplePos x="0" y="0"/>
                      <wp:positionH relativeFrom="column">
                        <wp:posOffset>0</wp:posOffset>
                      </wp:positionH>
                      <wp:positionV relativeFrom="paragraph">
                        <wp:posOffset>0</wp:posOffset>
                      </wp:positionV>
                      <wp:extent cx="76200" cy="28575"/>
                      <wp:effectExtent l="19050" t="19050" r="19050" b="28575"/>
                      <wp:wrapNone/>
                      <wp:docPr id="9304" name="Text Box 2202">
                        <a:extLst xmlns:a="http://schemas.openxmlformats.org/drawingml/2006/main">
                          <a:ext uri="{FF2B5EF4-FFF2-40B4-BE49-F238E27FC236}">
                            <a16:creationId xmlns:a16="http://schemas.microsoft.com/office/drawing/2014/main" id="{00000000-0008-0000-0000-00005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E55F0" id="Text Box 2202" o:spid="_x0000_s1026" type="#_x0000_t202" style="position:absolute;margin-left:0;margin-top:0;width:6pt;height:2.25pt;z-index:2523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0912" behindDoc="0" locked="0" layoutInCell="1" allowOverlap="1" wp14:anchorId="29D4825E" wp14:editId="4F3D2E3C">
                      <wp:simplePos x="0" y="0"/>
                      <wp:positionH relativeFrom="column">
                        <wp:posOffset>0</wp:posOffset>
                      </wp:positionH>
                      <wp:positionV relativeFrom="paragraph">
                        <wp:posOffset>0</wp:posOffset>
                      </wp:positionV>
                      <wp:extent cx="76200" cy="28575"/>
                      <wp:effectExtent l="19050" t="19050" r="19050" b="28575"/>
                      <wp:wrapNone/>
                      <wp:docPr id="9305" name="Text Box 2201">
                        <a:extLst xmlns:a="http://schemas.openxmlformats.org/drawingml/2006/main">
                          <a:ext uri="{FF2B5EF4-FFF2-40B4-BE49-F238E27FC236}">
                            <a16:creationId xmlns:a16="http://schemas.microsoft.com/office/drawing/2014/main" id="{00000000-0008-0000-0000-00005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F0385" id="Text Box 2201" o:spid="_x0000_s1026" type="#_x0000_t202" style="position:absolute;margin-left:0;margin-top:0;width:6pt;height:2.25pt;z-index:2523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1936" behindDoc="0" locked="0" layoutInCell="1" allowOverlap="1" wp14:anchorId="589A2929" wp14:editId="7923877D">
                      <wp:simplePos x="0" y="0"/>
                      <wp:positionH relativeFrom="column">
                        <wp:posOffset>0</wp:posOffset>
                      </wp:positionH>
                      <wp:positionV relativeFrom="paragraph">
                        <wp:posOffset>0</wp:posOffset>
                      </wp:positionV>
                      <wp:extent cx="76200" cy="28575"/>
                      <wp:effectExtent l="19050" t="19050" r="19050" b="28575"/>
                      <wp:wrapNone/>
                      <wp:docPr id="9306" name="Text Box 2200">
                        <a:extLst xmlns:a="http://schemas.openxmlformats.org/drawingml/2006/main">
                          <a:ext uri="{FF2B5EF4-FFF2-40B4-BE49-F238E27FC236}">
                            <a16:creationId xmlns:a16="http://schemas.microsoft.com/office/drawing/2014/main" id="{00000000-0008-0000-0000-00005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C30869" id="Text Box 2200" o:spid="_x0000_s1026" type="#_x0000_t202" style="position:absolute;margin-left:0;margin-top:0;width:6pt;height:2.25pt;z-index:2523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2960" behindDoc="0" locked="0" layoutInCell="1" allowOverlap="1" wp14:anchorId="2D2A0202" wp14:editId="6311C27D">
                      <wp:simplePos x="0" y="0"/>
                      <wp:positionH relativeFrom="column">
                        <wp:posOffset>0</wp:posOffset>
                      </wp:positionH>
                      <wp:positionV relativeFrom="paragraph">
                        <wp:posOffset>0</wp:posOffset>
                      </wp:positionV>
                      <wp:extent cx="76200" cy="28575"/>
                      <wp:effectExtent l="19050" t="19050" r="19050" b="28575"/>
                      <wp:wrapNone/>
                      <wp:docPr id="9307" name="Text Box 2199">
                        <a:extLst xmlns:a="http://schemas.openxmlformats.org/drawingml/2006/main">
                          <a:ext uri="{FF2B5EF4-FFF2-40B4-BE49-F238E27FC236}">
                            <a16:creationId xmlns:a16="http://schemas.microsoft.com/office/drawing/2014/main" id="{00000000-0008-0000-0000-00005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D7919" id="Text Box 2199" o:spid="_x0000_s1026" type="#_x0000_t202" style="position:absolute;margin-left:0;margin-top:0;width:6pt;height:2.25pt;z-index:2523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3984" behindDoc="0" locked="0" layoutInCell="1" allowOverlap="1" wp14:anchorId="3F9BC0B9" wp14:editId="3B5F2DD2">
                      <wp:simplePos x="0" y="0"/>
                      <wp:positionH relativeFrom="column">
                        <wp:posOffset>0</wp:posOffset>
                      </wp:positionH>
                      <wp:positionV relativeFrom="paragraph">
                        <wp:posOffset>0</wp:posOffset>
                      </wp:positionV>
                      <wp:extent cx="76200" cy="28575"/>
                      <wp:effectExtent l="19050" t="19050" r="19050" b="28575"/>
                      <wp:wrapNone/>
                      <wp:docPr id="9308" name="Text Box 2198">
                        <a:extLst xmlns:a="http://schemas.openxmlformats.org/drawingml/2006/main">
                          <a:ext uri="{FF2B5EF4-FFF2-40B4-BE49-F238E27FC236}">
                            <a16:creationId xmlns:a16="http://schemas.microsoft.com/office/drawing/2014/main" id="{00000000-0008-0000-0000-00005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A8D9E" id="Text Box 2198" o:spid="_x0000_s1026" type="#_x0000_t202" style="position:absolute;margin-left:0;margin-top:0;width:6pt;height:2.25pt;z-index:2523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5008" behindDoc="0" locked="0" layoutInCell="1" allowOverlap="1" wp14:anchorId="553D434F" wp14:editId="4D6DA728">
                      <wp:simplePos x="0" y="0"/>
                      <wp:positionH relativeFrom="column">
                        <wp:posOffset>0</wp:posOffset>
                      </wp:positionH>
                      <wp:positionV relativeFrom="paragraph">
                        <wp:posOffset>0</wp:posOffset>
                      </wp:positionV>
                      <wp:extent cx="76200" cy="28575"/>
                      <wp:effectExtent l="19050" t="19050" r="19050" b="28575"/>
                      <wp:wrapNone/>
                      <wp:docPr id="9309" name="Text Box 2197">
                        <a:extLst xmlns:a="http://schemas.openxmlformats.org/drawingml/2006/main">
                          <a:ext uri="{FF2B5EF4-FFF2-40B4-BE49-F238E27FC236}">
                            <a16:creationId xmlns:a16="http://schemas.microsoft.com/office/drawing/2014/main" id="{00000000-0008-0000-0000-00005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8967F" id="Text Box 2197" o:spid="_x0000_s1026" type="#_x0000_t202" style="position:absolute;margin-left:0;margin-top:0;width:6pt;height:2.25pt;z-index:2523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6032" behindDoc="0" locked="0" layoutInCell="1" allowOverlap="1" wp14:anchorId="2A4C2031" wp14:editId="02B28985">
                      <wp:simplePos x="0" y="0"/>
                      <wp:positionH relativeFrom="column">
                        <wp:posOffset>0</wp:posOffset>
                      </wp:positionH>
                      <wp:positionV relativeFrom="paragraph">
                        <wp:posOffset>0</wp:posOffset>
                      </wp:positionV>
                      <wp:extent cx="76200" cy="28575"/>
                      <wp:effectExtent l="19050" t="19050" r="19050" b="28575"/>
                      <wp:wrapNone/>
                      <wp:docPr id="9310" name="Text Box 2196">
                        <a:extLst xmlns:a="http://schemas.openxmlformats.org/drawingml/2006/main">
                          <a:ext uri="{FF2B5EF4-FFF2-40B4-BE49-F238E27FC236}">
                            <a16:creationId xmlns:a16="http://schemas.microsoft.com/office/drawing/2014/main" id="{00000000-0008-0000-0000-00005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64D3EA" id="Text Box 2196" o:spid="_x0000_s1026" type="#_x0000_t202" style="position:absolute;margin-left:0;margin-top:0;width:6pt;height:2.25pt;z-index:25239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7056" behindDoc="0" locked="0" layoutInCell="1" allowOverlap="1" wp14:anchorId="457BC042" wp14:editId="16525A95">
                      <wp:simplePos x="0" y="0"/>
                      <wp:positionH relativeFrom="column">
                        <wp:posOffset>0</wp:posOffset>
                      </wp:positionH>
                      <wp:positionV relativeFrom="paragraph">
                        <wp:posOffset>0</wp:posOffset>
                      </wp:positionV>
                      <wp:extent cx="76200" cy="28575"/>
                      <wp:effectExtent l="19050" t="19050" r="19050" b="28575"/>
                      <wp:wrapNone/>
                      <wp:docPr id="9311" name="Text Box 2195">
                        <a:extLst xmlns:a="http://schemas.openxmlformats.org/drawingml/2006/main">
                          <a:ext uri="{FF2B5EF4-FFF2-40B4-BE49-F238E27FC236}">
                            <a16:creationId xmlns:a16="http://schemas.microsoft.com/office/drawing/2014/main" id="{00000000-0008-0000-0000-00005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9E2D5" id="Text Box 2195" o:spid="_x0000_s1026" type="#_x0000_t202" style="position:absolute;margin-left:0;margin-top:0;width:6pt;height:2.25pt;z-index:2523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8080" behindDoc="0" locked="0" layoutInCell="1" allowOverlap="1" wp14:anchorId="378B7041" wp14:editId="7069C07F">
                      <wp:simplePos x="0" y="0"/>
                      <wp:positionH relativeFrom="column">
                        <wp:posOffset>0</wp:posOffset>
                      </wp:positionH>
                      <wp:positionV relativeFrom="paragraph">
                        <wp:posOffset>0</wp:posOffset>
                      </wp:positionV>
                      <wp:extent cx="76200" cy="28575"/>
                      <wp:effectExtent l="19050" t="19050" r="19050" b="28575"/>
                      <wp:wrapNone/>
                      <wp:docPr id="9312" name="Text Box 2194">
                        <a:extLst xmlns:a="http://schemas.openxmlformats.org/drawingml/2006/main">
                          <a:ext uri="{FF2B5EF4-FFF2-40B4-BE49-F238E27FC236}">
                            <a16:creationId xmlns:a16="http://schemas.microsoft.com/office/drawing/2014/main" id="{00000000-0008-0000-0000-00006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6CBDE" id="Text Box 2194" o:spid="_x0000_s1026" type="#_x0000_t202" style="position:absolute;margin-left:0;margin-top:0;width:6pt;height:2.25pt;z-index:2523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399104" behindDoc="0" locked="0" layoutInCell="1" allowOverlap="1" wp14:anchorId="7B5E4401" wp14:editId="240ACC16">
                      <wp:simplePos x="0" y="0"/>
                      <wp:positionH relativeFrom="column">
                        <wp:posOffset>0</wp:posOffset>
                      </wp:positionH>
                      <wp:positionV relativeFrom="paragraph">
                        <wp:posOffset>0</wp:posOffset>
                      </wp:positionV>
                      <wp:extent cx="76200" cy="28575"/>
                      <wp:effectExtent l="19050" t="19050" r="19050" b="28575"/>
                      <wp:wrapNone/>
                      <wp:docPr id="9313" name="Text Box 2193">
                        <a:extLst xmlns:a="http://schemas.openxmlformats.org/drawingml/2006/main">
                          <a:ext uri="{FF2B5EF4-FFF2-40B4-BE49-F238E27FC236}">
                            <a16:creationId xmlns:a16="http://schemas.microsoft.com/office/drawing/2014/main" id="{00000000-0008-0000-0000-00006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3DFE2" id="Text Box 2193" o:spid="_x0000_s1026" type="#_x0000_t202" style="position:absolute;margin-left:0;margin-top:0;width:6pt;height:2.25pt;z-index:2523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0128" behindDoc="0" locked="0" layoutInCell="1" allowOverlap="1" wp14:anchorId="6A63C4C2" wp14:editId="4D443CE3">
                      <wp:simplePos x="0" y="0"/>
                      <wp:positionH relativeFrom="column">
                        <wp:posOffset>0</wp:posOffset>
                      </wp:positionH>
                      <wp:positionV relativeFrom="paragraph">
                        <wp:posOffset>0</wp:posOffset>
                      </wp:positionV>
                      <wp:extent cx="76200" cy="28575"/>
                      <wp:effectExtent l="19050" t="19050" r="19050" b="28575"/>
                      <wp:wrapNone/>
                      <wp:docPr id="9314" name="Text Box 2192">
                        <a:extLst xmlns:a="http://schemas.openxmlformats.org/drawingml/2006/main">
                          <a:ext uri="{FF2B5EF4-FFF2-40B4-BE49-F238E27FC236}">
                            <a16:creationId xmlns:a16="http://schemas.microsoft.com/office/drawing/2014/main" id="{00000000-0008-0000-0000-00006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E0448" id="Text Box 2192" o:spid="_x0000_s1026" type="#_x0000_t202" style="position:absolute;margin-left:0;margin-top:0;width:6pt;height:2.25pt;z-index:2524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1152" behindDoc="0" locked="0" layoutInCell="1" allowOverlap="1" wp14:anchorId="108043FC" wp14:editId="4DE0A296">
                      <wp:simplePos x="0" y="0"/>
                      <wp:positionH relativeFrom="column">
                        <wp:posOffset>0</wp:posOffset>
                      </wp:positionH>
                      <wp:positionV relativeFrom="paragraph">
                        <wp:posOffset>0</wp:posOffset>
                      </wp:positionV>
                      <wp:extent cx="76200" cy="28575"/>
                      <wp:effectExtent l="19050" t="19050" r="19050" b="28575"/>
                      <wp:wrapNone/>
                      <wp:docPr id="9315" name="Text Box 2191">
                        <a:extLst xmlns:a="http://schemas.openxmlformats.org/drawingml/2006/main">
                          <a:ext uri="{FF2B5EF4-FFF2-40B4-BE49-F238E27FC236}">
                            <a16:creationId xmlns:a16="http://schemas.microsoft.com/office/drawing/2014/main" id="{00000000-0008-0000-0000-00006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239B8" id="Text Box 2191" o:spid="_x0000_s1026" type="#_x0000_t202" style="position:absolute;margin-left:0;margin-top:0;width:6pt;height:2.25pt;z-index:2524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2176" behindDoc="0" locked="0" layoutInCell="1" allowOverlap="1" wp14:anchorId="23BCD78A" wp14:editId="3DCA3154">
                      <wp:simplePos x="0" y="0"/>
                      <wp:positionH relativeFrom="column">
                        <wp:posOffset>0</wp:posOffset>
                      </wp:positionH>
                      <wp:positionV relativeFrom="paragraph">
                        <wp:posOffset>0</wp:posOffset>
                      </wp:positionV>
                      <wp:extent cx="76200" cy="28575"/>
                      <wp:effectExtent l="19050" t="19050" r="19050" b="28575"/>
                      <wp:wrapNone/>
                      <wp:docPr id="9316" name="Text Box 2190">
                        <a:extLst xmlns:a="http://schemas.openxmlformats.org/drawingml/2006/main">
                          <a:ext uri="{FF2B5EF4-FFF2-40B4-BE49-F238E27FC236}">
                            <a16:creationId xmlns:a16="http://schemas.microsoft.com/office/drawing/2014/main" id="{00000000-0008-0000-0000-00006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3CD69" id="Text Box 2190" o:spid="_x0000_s1026" type="#_x0000_t202" style="position:absolute;margin-left:0;margin-top:0;width:6pt;height:2.25pt;z-index:2524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3200" behindDoc="0" locked="0" layoutInCell="1" allowOverlap="1" wp14:anchorId="1EA59D6E" wp14:editId="10D33F62">
                      <wp:simplePos x="0" y="0"/>
                      <wp:positionH relativeFrom="column">
                        <wp:posOffset>0</wp:posOffset>
                      </wp:positionH>
                      <wp:positionV relativeFrom="paragraph">
                        <wp:posOffset>0</wp:posOffset>
                      </wp:positionV>
                      <wp:extent cx="76200" cy="28575"/>
                      <wp:effectExtent l="19050" t="19050" r="19050" b="28575"/>
                      <wp:wrapNone/>
                      <wp:docPr id="9317" name="Text Box 2189">
                        <a:extLst xmlns:a="http://schemas.openxmlformats.org/drawingml/2006/main">
                          <a:ext uri="{FF2B5EF4-FFF2-40B4-BE49-F238E27FC236}">
                            <a16:creationId xmlns:a16="http://schemas.microsoft.com/office/drawing/2014/main" id="{00000000-0008-0000-0000-00006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0ADA68" id="Text Box 2189" o:spid="_x0000_s1026" type="#_x0000_t202" style="position:absolute;margin-left:0;margin-top:0;width:6pt;height:2.25pt;z-index:2524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4224" behindDoc="0" locked="0" layoutInCell="1" allowOverlap="1" wp14:anchorId="529545B3" wp14:editId="13333A3E">
                      <wp:simplePos x="0" y="0"/>
                      <wp:positionH relativeFrom="column">
                        <wp:posOffset>0</wp:posOffset>
                      </wp:positionH>
                      <wp:positionV relativeFrom="paragraph">
                        <wp:posOffset>0</wp:posOffset>
                      </wp:positionV>
                      <wp:extent cx="76200" cy="28575"/>
                      <wp:effectExtent l="19050" t="19050" r="19050" b="28575"/>
                      <wp:wrapNone/>
                      <wp:docPr id="9318" name="Text Box 2188">
                        <a:extLst xmlns:a="http://schemas.openxmlformats.org/drawingml/2006/main">
                          <a:ext uri="{FF2B5EF4-FFF2-40B4-BE49-F238E27FC236}">
                            <a16:creationId xmlns:a16="http://schemas.microsoft.com/office/drawing/2014/main" id="{00000000-0008-0000-0000-00006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7032C" id="Text Box 2188" o:spid="_x0000_s1026" type="#_x0000_t202" style="position:absolute;margin-left:0;margin-top:0;width:6pt;height:2.25pt;z-index:2524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5248" behindDoc="0" locked="0" layoutInCell="1" allowOverlap="1" wp14:anchorId="439FBB78" wp14:editId="2F4E135F">
                      <wp:simplePos x="0" y="0"/>
                      <wp:positionH relativeFrom="column">
                        <wp:posOffset>0</wp:posOffset>
                      </wp:positionH>
                      <wp:positionV relativeFrom="paragraph">
                        <wp:posOffset>0</wp:posOffset>
                      </wp:positionV>
                      <wp:extent cx="76200" cy="28575"/>
                      <wp:effectExtent l="19050" t="19050" r="19050" b="28575"/>
                      <wp:wrapNone/>
                      <wp:docPr id="9319" name="Text Box 2187">
                        <a:extLst xmlns:a="http://schemas.openxmlformats.org/drawingml/2006/main">
                          <a:ext uri="{FF2B5EF4-FFF2-40B4-BE49-F238E27FC236}">
                            <a16:creationId xmlns:a16="http://schemas.microsoft.com/office/drawing/2014/main" id="{00000000-0008-0000-0000-00006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174B4" id="Text Box 2187" o:spid="_x0000_s1026" type="#_x0000_t202" style="position:absolute;margin-left:0;margin-top:0;width:6pt;height:2.25pt;z-index:2524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6272" behindDoc="0" locked="0" layoutInCell="1" allowOverlap="1" wp14:anchorId="61E7C375" wp14:editId="6149FBDA">
                      <wp:simplePos x="0" y="0"/>
                      <wp:positionH relativeFrom="column">
                        <wp:posOffset>0</wp:posOffset>
                      </wp:positionH>
                      <wp:positionV relativeFrom="paragraph">
                        <wp:posOffset>0</wp:posOffset>
                      </wp:positionV>
                      <wp:extent cx="76200" cy="28575"/>
                      <wp:effectExtent l="19050" t="19050" r="19050" b="28575"/>
                      <wp:wrapNone/>
                      <wp:docPr id="9320" name="Text Box 2186">
                        <a:extLst xmlns:a="http://schemas.openxmlformats.org/drawingml/2006/main">
                          <a:ext uri="{FF2B5EF4-FFF2-40B4-BE49-F238E27FC236}">
                            <a16:creationId xmlns:a16="http://schemas.microsoft.com/office/drawing/2014/main" id="{00000000-0008-0000-0000-00006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0CA52A" id="Text Box 2186" o:spid="_x0000_s1026" type="#_x0000_t202" style="position:absolute;margin-left:0;margin-top:0;width:6pt;height:2.25pt;z-index:2524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7296" behindDoc="0" locked="0" layoutInCell="1" allowOverlap="1" wp14:anchorId="134249AE" wp14:editId="6E4FB9F3">
                      <wp:simplePos x="0" y="0"/>
                      <wp:positionH relativeFrom="column">
                        <wp:posOffset>0</wp:posOffset>
                      </wp:positionH>
                      <wp:positionV relativeFrom="paragraph">
                        <wp:posOffset>0</wp:posOffset>
                      </wp:positionV>
                      <wp:extent cx="76200" cy="28575"/>
                      <wp:effectExtent l="19050" t="19050" r="19050" b="28575"/>
                      <wp:wrapNone/>
                      <wp:docPr id="9321" name="Text Box 2185">
                        <a:extLst xmlns:a="http://schemas.openxmlformats.org/drawingml/2006/main">
                          <a:ext uri="{FF2B5EF4-FFF2-40B4-BE49-F238E27FC236}">
                            <a16:creationId xmlns:a16="http://schemas.microsoft.com/office/drawing/2014/main" id="{00000000-0008-0000-0000-00006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777B0C" id="Text Box 2185" o:spid="_x0000_s1026" type="#_x0000_t202" style="position:absolute;margin-left:0;margin-top:0;width:6pt;height:2.25pt;z-index:2524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8320" behindDoc="0" locked="0" layoutInCell="1" allowOverlap="1" wp14:anchorId="71115A72" wp14:editId="039DA4BB">
                      <wp:simplePos x="0" y="0"/>
                      <wp:positionH relativeFrom="column">
                        <wp:posOffset>0</wp:posOffset>
                      </wp:positionH>
                      <wp:positionV relativeFrom="paragraph">
                        <wp:posOffset>0</wp:posOffset>
                      </wp:positionV>
                      <wp:extent cx="76200" cy="28575"/>
                      <wp:effectExtent l="19050" t="19050" r="19050" b="28575"/>
                      <wp:wrapNone/>
                      <wp:docPr id="9322" name="Text Box 2184">
                        <a:extLst xmlns:a="http://schemas.openxmlformats.org/drawingml/2006/main">
                          <a:ext uri="{FF2B5EF4-FFF2-40B4-BE49-F238E27FC236}">
                            <a16:creationId xmlns:a16="http://schemas.microsoft.com/office/drawing/2014/main" id="{00000000-0008-0000-0000-00006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C4A31B" id="Text Box 2184" o:spid="_x0000_s1026" type="#_x0000_t202" style="position:absolute;margin-left:0;margin-top:0;width:6pt;height:2.25pt;z-index:2524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09344" behindDoc="0" locked="0" layoutInCell="1" allowOverlap="1" wp14:anchorId="41C7B722" wp14:editId="51C53A60">
                      <wp:simplePos x="0" y="0"/>
                      <wp:positionH relativeFrom="column">
                        <wp:posOffset>0</wp:posOffset>
                      </wp:positionH>
                      <wp:positionV relativeFrom="paragraph">
                        <wp:posOffset>0</wp:posOffset>
                      </wp:positionV>
                      <wp:extent cx="76200" cy="28575"/>
                      <wp:effectExtent l="19050" t="19050" r="19050" b="28575"/>
                      <wp:wrapNone/>
                      <wp:docPr id="9323" name="Text Box 2183">
                        <a:extLst xmlns:a="http://schemas.openxmlformats.org/drawingml/2006/main">
                          <a:ext uri="{FF2B5EF4-FFF2-40B4-BE49-F238E27FC236}">
                            <a16:creationId xmlns:a16="http://schemas.microsoft.com/office/drawing/2014/main" id="{00000000-0008-0000-0000-00006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C84F3" id="Text Box 2183" o:spid="_x0000_s1026" type="#_x0000_t202" style="position:absolute;margin-left:0;margin-top:0;width:6pt;height:2.25pt;z-index:2524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0368" behindDoc="0" locked="0" layoutInCell="1" allowOverlap="1" wp14:anchorId="25C96699" wp14:editId="165D67AB">
                      <wp:simplePos x="0" y="0"/>
                      <wp:positionH relativeFrom="column">
                        <wp:posOffset>0</wp:posOffset>
                      </wp:positionH>
                      <wp:positionV relativeFrom="paragraph">
                        <wp:posOffset>0</wp:posOffset>
                      </wp:positionV>
                      <wp:extent cx="76200" cy="28575"/>
                      <wp:effectExtent l="19050" t="19050" r="19050" b="28575"/>
                      <wp:wrapNone/>
                      <wp:docPr id="9324" name="Text Box 2182">
                        <a:extLst xmlns:a="http://schemas.openxmlformats.org/drawingml/2006/main">
                          <a:ext uri="{FF2B5EF4-FFF2-40B4-BE49-F238E27FC236}">
                            <a16:creationId xmlns:a16="http://schemas.microsoft.com/office/drawing/2014/main" id="{00000000-0008-0000-0000-00006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9A815" id="Text Box 2182" o:spid="_x0000_s1026" type="#_x0000_t202" style="position:absolute;margin-left:0;margin-top:0;width:6pt;height:2.25pt;z-index:2524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1392" behindDoc="0" locked="0" layoutInCell="1" allowOverlap="1" wp14:anchorId="3A71CDDB" wp14:editId="185EC917">
                      <wp:simplePos x="0" y="0"/>
                      <wp:positionH relativeFrom="column">
                        <wp:posOffset>0</wp:posOffset>
                      </wp:positionH>
                      <wp:positionV relativeFrom="paragraph">
                        <wp:posOffset>0</wp:posOffset>
                      </wp:positionV>
                      <wp:extent cx="76200" cy="28575"/>
                      <wp:effectExtent l="19050" t="19050" r="19050" b="28575"/>
                      <wp:wrapNone/>
                      <wp:docPr id="9325" name="Text Box 2181">
                        <a:extLst xmlns:a="http://schemas.openxmlformats.org/drawingml/2006/main">
                          <a:ext uri="{FF2B5EF4-FFF2-40B4-BE49-F238E27FC236}">
                            <a16:creationId xmlns:a16="http://schemas.microsoft.com/office/drawing/2014/main" id="{00000000-0008-0000-0000-00006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19064" id="Text Box 2181" o:spid="_x0000_s1026" type="#_x0000_t202" style="position:absolute;margin-left:0;margin-top:0;width:6pt;height:2.25pt;z-index:2524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2416" behindDoc="0" locked="0" layoutInCell="1" allowOverlap="1" wp14:anchorId="3AF30EF8" wp14:editId="07553327">
                      <wp:simplePos x="0" y="0"/>
                      <wp:positionH relativeFrom="column">
                        <wp:posOffset>0</wp:posOffset>
                      </wp:positionH>
                      <wp:positionV relativeFrom="paragraph">
                        <wp:posOffset>0</wp:posOffset>
                      </wp:positionV>
                      <wp:extent cx="76200" cy="28575"/>
                      <wp:effectExtent l="19050" t="19050" r="19050" b="28575"/>
                      <wp:wrapNone/>
                      <wp:docPr id="9326" name="Text Box 2180">
                        <a:extLst xmlns:a="http://schemas.openxmlformats.org/drawingml/2006/main">
                          <a:ext uri="{FF2B5EF4-FFF2-40B4-BE49-F238E27FC236}">
                            <a16:creationId xmlns:a16="http://schemas.microsoft.com/office/drawing/2014/main" id="{00000000-0008-0000-0000-00006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F0D91" id="Text Box 2180" o:spid="_x0000_s1026" type="#_x0000_t202" style="position:absolute;margin-left:0;margin-top:0;width:6pt;height:2.25pt;z-index:25241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3440" behindDoc="0" locked="0" layoutInCell="1" allowOverlap="1" wp14:anchorId="199213B7" wp14:editId="6A9810B1">
                      <wp:simplePos x="0" y="0"/>
                      <wp:positionH relativeFrom="column">
                        <wp:posOffset>0</wp:posOffset>
                      </wp:positionH>
                      <wp:positionV relativeFrom="paragraph">
                        <wp:posOffset>0</wp:posOffset>
                      </wp:positionV>
                      <wp:extent cx="76200" cy="28575"/>
                      <wp:effectExtent l="19050" t="19050" r="19050" b="28575"/>
                      <wp:wrapNone/>
                      <wp:docPr id="9327" name="Text Box 2179">
                        <a:extLst xmlns:a="http://schemas.openxmlformats.org/drawingml/2006/main">
                          <a:ext uri="{FF2B5EF4-FFF2-40B4-BE49-F238E27FC236}">
                            <a16:creationId xmlns:a16="http://schemas.microsoft.com/office/drawing/2014/main" id="{00000000-0008-0000-0000-00006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308C5" id="Text Box 2179" o:spid="_x0000_s1026" type="#_x0000_t202" style="position:absolute;margin-left:0;margin-top:0;width:6pt;height:2.25pt;z-index:2524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4464" behindDoc="0" locked="0" layoutInCell="1" allowOverlap="1" wp14:anchorId="140B223C" wp14:editId="66C558F9">
                      <wp:simplePos x="0" y="0"/>
                      <wp:positionH relativeFrom="column">
                        <wp:posOffset>0</wp:posOffset>
                      </wp:positionH>
                      <wp:positionV relativeFrom="paragraph">
                        <wp:posOffset>0</wp:posOffset>
                      </wp:positionV>
                      <wp:extent cx="76200" cy="28575"/>
                      <wp:effectExtent l="19050" t="19050" r="19050" b="28575"/>
                      <wp:wrapNone/>
                      <wp:docPr id="9328" name="Text Box 2178">
                        <a:extLst xmlns:a="http://schemas.openxmlformats.org/drawingml/2006/main">
                          <a:ext uri="{FF2B5EF4-FFF2-40B4-BE49-F238E27FC236}">
                            <a16:creationId xmlns:a16="http://schemas.microsoft.com/office/drawing/2014/main" id="{00000000-0008-0000-0000-00007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8A538" id="Text Box 2178" o:spid="_x0000_s1026" type="#_x0000_t202" style="position:absolute;margin-left:0;margin-top:0;width:6pt;height:2.25pt;z-index:2524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5488" behindDoc="0" locked="0" layoutInCell="1" allowOverlap="1" wp14:anchorId="0A2D079B" wp14:editId="3BF34045">
                      <wp:simplePos x="0" y="0"/>
                      <wp:positionH relativeFrom="column">
                        <wp:posOffset>0</wp:posOffset>
                      </wp:positionH>
                      <wp:positionV relativeFrom="paragraph">
                        <wp:posOffset>0</wp:posOffset>
                      </wp:positionV>
                      <wp:extent cx="76200" cy="28575"/>
                      <wp:effectExtent l="19050" t="19050" r="19050" b="28575"/>
                      <wp:wrapNone/>
                      <wp:docPr id="9329" name="Text Box 2177">
                        <a:extLst xmlns:a="http://schemas.openxmlformats.org/drawingml/2006/main">
                          <a:ext uri="{FF2B5EF4-FFF2-40B4-BE49-F238E27FC236}">
                            <a16:creationId xmlns:a16="http://schemas.microsoft.com/office/drawing/2014/main" id="{00000000-0008-0000-0000-00007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C4E14" id="Text Box 2177" o:spid="_x0000_s1026" type="#_x0000_t202" style="position:absolute;margin-left:0;margin-top:0;width:6pt;height:2.25pt;z-index:2524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6512" behindDoc="0" locked="0" layoutInCell="1" allowOverlap="1" wp14:anchorId="7C89746F" wp14:editId="7DF55B8C">
                      <wp:simplePos x="0" y="0"/>
                      <wp:positionH relativeFrom="column">
                        <wp:posOffset>0</wp:posOffset>
                      </wp:positionH>
                      <wp:positionV relativeFrom="paragraph">
                        <wp:posOffset>0</wp:posOffset>
                      </wp:positionV>
                      <wp:extent cx="76200" cy="28575"/>
                      <wp:effectExtent l="19050" t="19050" r="19050" b="28575"/>
                      <wp:wrapNone/>
                      <wp:docPr id="9330" name="Text Box 2176">
                        <a:extLst xmlns:a="http://schemas.openxmlformats.org/drawingml/2006/main">
                          <a:ext uri="{FF2B5EF4-FFF2-40B4-BE49-F238E27FC236}">
                            <a16:creationId xmlns:a16="http://schemas.microsoft.com/office/drawing/2014/main" id="{00000000-0008-0000-0000-00007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540F0" id="Text Box 2176" o:spid="_x0000_s1026" type="#_x0000_t202" style="position:absolute;margin-left:0;margin-top:0;width:6pt;height:2.25pt;z-index:2524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7536" behindDoc="0" locked="0" layoutInCell="1" allowOverlap="1" wp14:anchorId="4044D031" wp14:editId="48C60AD0">
                      <wp:simplePos x="0" y="0"/>
                      <wp:positionH relativeFrom="column">
                        <wp:posOffset>0</wp:posOffset>
                      </wp:positionH>
                      <wp:positionV relativeFrom="paragraph">
                        <wp:posOffset>0</wp:posOffset>
                      </wp:positionV>
                      <wp:extent cx="76200" cy="28575"/>
                      <wp:effectExtent l="19050" t="19050" r="19050" b="28575"/>
                      <wp:wrapNone/>
                      <wp:docPr id="9331" name="Text Box 2175">
                        <a:extLst xmlns:a="http://schemas.openxmlformats.org/drawingml/2006/main">
                          <a:ext uri="{FF2B5EF4-FFF2-40B4-BE49-F238E27FC236}">
                            <a16:creationId xmlns:a16="http://schemas.microsoft.com/office/drawing/2014/main" id="{00000000-0008-0000-0000-00007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BFB27" id="Text Box 2175" o:spid="_x0000_s1026" type="#_x0000_t202" style="position:absolute;margin-left:0;margin-top:0;width:6pt;height:2.25pt;z-index:2524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8560" behindDoc="0" locked="0" layoutInCell="1" allowOverlap="1" wp14:anchorId="2AF3CA09" wp14:editId="70999843">
                      <wp:simplePos x="0" y="0"/>
                      <wp:positionH relativeFrom="column">
                        <wp:posOffset>0</wp:posOffset>
                      </wp:positionH>
                      <wp:positionV relativeFrom="paragraph">
                        <wp:posOffset>0</wp:posOffset>
                      </wp:positionV>
                      <wp:extent cx="76200" cy="28575"/>
                      <wp:effectExtent l="19050" t="19050" r="19050" b="28575"/>
                      <wp:wrapNone/>
                      <wp:docPr id="9332" name="Text Box 2174">
                        <a:extLst xmlns:a="http://schemas.openxmlformats.org/drawingml/2006/main">
                          <a:ext uri="{FF2B5EF4-FFF2-40B4-BE49-F238E27FC236}">
                            <a16:creationId xmlns:a16="http://schemas.microsoft.com/office/drawing/2014/main" id="{00000000-0008-0000-0000-00007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C4739" id="Text Box 2174" o:spid="_x0000_s1026" type="#_x0000_t202" style="position:absolute;margin-left:0;margin-top:0;width:6pt;height:2.25pt;z-index:25241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19584" behindDoc="0" locked="0" layoutInCell="1" allowOverlap="1" wp14:anchorId="659A73C3" wp14:editId="4F734637">
                      <wp:simplePos x="0" y="0"/>
                      <wp:positionH relativeFrom="column">
                        <wp:posOffset>0</wp:posOffset>
                      </wp:positionH>
                      <wp:positionV relativeFrom="paragraph">
                        <wp:posOffset>0</wp:posOffset>
                      </wp:positionV>
                      <wp:extent cx="76200" cy="28575"/>
                      <wp:effectExtent l="19050" t="19050" r="19050" b="28575"/>
                      <wp:wrapNone/>
                      <wp:docPr id="9333" name="Text Box 2173">
                        <a:extLst xmlns:a="http://schemas.openxmlformats.org/drawingml/2006/main">
                          <a:ext uri="{FF2B5EF4-FFF2-40B4-BE49-F238E27FC236}">
                            <a16:creationId xmlns:a16="http://schemas.microsoft.com/office/drawing/2014/main" id="{00000000-0008-0000-0000-00007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5B47D" id="Text Box 2173" o:spid="_x0000_s1026" type="#_x0000_t202" style="position:absolute;margin-left:0;margin-top:0;width:6pt;height:2.25pt;z-index:2524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0608" behindDoc="0" locked="0" layoutInCell="1" allowOverlap="1" wp14:anchorId="7157FE64" wp14:editId="145979D5">
                      <wp:simplePos x="0" y="0"/>
                      <wp:positionH relativeFrom="column">
                        <wp:posOffset>0</wp:posOffset>
                      </wp:positionH>
                      <wp:positionV relativeFrom="paragraph">
                        <wp:posOffset>0</wp:posOffset>
                      </wp:positionV>
                      <wp:extent cx="76200" cy="28575"/>
                      <wp:effectExtent l="19050" t="19050" r="19050" b="28575"/>
                      <wp:wrapNone/>
                      <wp:docPr id="9334" name="Text Box 2172">
                        <a:extLst xmlns:a="http://schemas.openxmlformats.org/drawingml/2006/main">
                          <a:ext uri="{FF2B5EF4-FFF2-40B4-BE49-F238E27FC236}">
                            <a16:creationId xmlns:a16="http://schemas.microsoft.com/office/drawing/2014/main" id="{00000000-0008-0000-0000-00007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933BB" id="Text Box 2172" o:spid="_x0000_s1026" type="#_x0000_t202" style="position:absolute;margin-left:0;margin-top:0;width:6pt;height:2.25pt;z-index:2524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1632" behindDoc="0" locked="0" layoutInCell="1" allowOverlap="1" wp14:anchorId="57C73A83" wp14:editId="47A3AFA7">
                      <wp:simplePos x="0" y="0"/>
                      <wp:positionH relativeFrom="column">
                        <wp:posOffset>0</wp:posOffset>
                      </wp:positionH>
                      <wp:positionV relativeFrom="paragraph">
                        <wp:posOffset>0</wp:posOffset>
                      </wp:positionV>
                      <wp:extent cx="76200" cy="28575"/>
                      <wp:effectExtent l="19050" t="19050" r="19050" b="28575"/>
                      <wp:wrapNone/>
                      <wp:docPr id="9335" name="Text Box 2171">
                        <a:extLst xmlns:a="http://schemas.openxmlformats.org/drawingml/2006/main">
                          <a:ext uri="{FF2B5EF4-FFF2-40B4-BE49-F238E27FC236}">
                            <a16:creationId xmlns:a16="http://schemas.microsoft.com/office/drawing/2014/main" id="{00000000-0008-0000-0000-00007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5DBEF" id="Text Box 2171" o:spid="_x0000_s1026" type="#_x0000_t202" style="position:absolute;margin-left:0;margin-top:0;width:6pt;height:2.25pt;z-index:25242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2656" behindDoc="0" locked="0" layoutInCell="1" allowOverlap="1" wp14:anchorId="111C9AEB" wp14:editId="6D967A40">
                      <wp:simplePos x="0" y="0"/>
                      <wp:positionH relativeFrom="column">
                        <wp:posOffset>0</wp:posOffset>
                      </wp:positionH>
                      <wp:positionV relativeFrom="paragraph">
                        <wp:posOffset>0</wp:posOffset>
                      </wp:positionV>
                      <wp:extent cx="76200" cy="28575"/>
                      <wp:effectExtent l="19050" t="19050" r="19050" b="28575"/>
                      <wp:wrapNone/>
                      <wp:docPr id="9336" name="Text Box 2170">
                        <a:extLst xmlns:a="http://schemas.openxmlformats.org/drawingml/2006/main">
                          <a:ext uri="{FF2B5EF4-FFF2-40B4-BE49-F238E27FC236}">
                            <a16:creationId xmlns:a16="http://schemas.microsoft.com/office/drawing/2014/main" id="{00000000-0008-0000-0000-00007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F7A04" id="Text Box 2170" o:spid="_x0000_s1026" type="#_x0000_t202" style="position:absolute;margin-left:0;margin-top:0;width:6pt;height:2.25pt;z-index:2524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3680" behindDoc="0" locked="0" layoutInCell="1" allowOverlap="1" wp14:anchorId="116FEF5B" wp14:editId="40DCC842">
                      <wp:simplePos x="0" y="0"/>
                      <wp:positionH relativeFrom="column">
                        <wp:posOffset>0</wp:posOffset>
                      </wp:positionH>
                      <wp:positionV relativeFrom="paragraph">
                        <wp:posOffset>0</wp:posOffset>
                      </wp:positionV>
                      <wp:extent cx="76200" cy="28575"/>
                      <wp:effectExtent l="19050" t="19050" r="19050" b="28575"/>
                      <wp:wrapNone/>
                      <wp:docPr id="9337" name="Text Box 2169">
                        <a:extLst xmlns:a="http://schemas.openxmlformats.org/drawingml/2006/main">
                          <a:ext uri="{FF2B5EF4-FFF2-40B4-BE49-F238E27FC236}">
                            <a16:creationId xmlns:a16="http://schemas.microsoft.com/office/drawing/2014/main" id="{00000000-0008-0000-0000-00007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54A30" id="Text Box 2169" o:spid="_x0000_s1026" type="#_x0000_t202" style="position:absolute;margin-left:0;margin-top:0;width:6pt;height:2.25pt;z-index:25242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4704" behindDoc="0" locked="0" layoutInCell="1" allowOverlap="1" wp14:anchorId="0E3E4290" wp14:editId="70FB721A">
                      <wp:simplePos x="0" y="0"/>
                      <wp:positionH relativeFrom="column">
                        <wp:posOffset>0</wp:posOffset>
                      </wp:positionH>
                      <wp:positionV relativeFrom="paragraph">
                        <wp:posOffset>0</wp:posOffset>
                      </wp:positionV>
                      <wp:extent cx="76200" cy="28575"/>
                      <wp:effectExtent l="19050" t="19050" r="19050" b="28575"/>
                      <wp:wrapNone/>
                      <wp:docPr id="9338" name="Text Box 2168">
                        <a:extLst xmlns:a="http://schemas.openxmlformats.org/drawingml/2006/main">
                          <a:ext uri="{FF2B5EF4-FFF2-40B4-BE49-F238E27FC236}">
                            <a16:creationId xmlns:a16="http://schemas.microsoft.com/office/drawing/2014/main" id="{00000000-0008-0000-0000-00007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1101B" id="Text Box 2168" o:spid="_x0000_s1026" type="#_x0000_t202" style="position:absolute;margin-left:0;margin-top:0;width:6pt;height:2.25pt;z-index:2524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5728" behindDoc="0" locked="0" layoutInCell="1" allowOverlap="1" wp14:anchorId="058C5340" wp14:editId="79553F63">
                      <wp:simplePos x="0" y="0"/>
                      <wp:positionH relativeFrom="column">
                        <wp:posOffset>0</wp:posOffset>
                      </wp:positionH>
                      <wp:positionV relativeFrom="paragraph">
                        <wp:posOffset>0</wp:posOffset>
                      </wp:positionV>
                      <wp:extent cx="76200" cy="28575"/>
                      <wp:effectExtent l="19050" t="19050" r="19050" b="28575"/>
                      <wp:wrapNone/>
                      <wp:docPr id="9339" name="Text Box 2167">
                        <a:extLst xmlns:a="http://schemas.openxmlformats.org/drawingml/2006/main">
                          <a:ext uri="{FF2B5EF4-FFF2-40B4-BE49-F238E27FC236}">
                            <a16:creationId xmlns:a16="http://schemas.microsoft.com/office/drawing/2014/main" id="{00000000-0008-0000-0000-00007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24E76" id="Text Box 2167" o:spid="_x0000_s1026" type="#_x0000_t202" style="position:absolute;margin-left:0;margin-top:0;width:6pt;height:2.25pt;z-index:2524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6752" behindDoc="0" locked="0" layoutInCell="1" allowOverlap="1" wp14:anchorId="736275EB" wp14:editId="566DA130">
                      <wp:simplePos x="0" y="0"/>
                      <wp:positionH relativeFrom="column">
                        <wp:posOffset>0</wp:posOffset>
                      </wp:positionH>
                      <wp:positionV relativeFrom="paragraph">
                        <wp:posOffset>0</wp:posOffset>
                      </wp:positionV>
                      <wp:extent cx="76200" cy="28575"/>
                      <wp:effectExtent l="19050" t="19050" r="19050" b="28575"/>
                      <wp:wrapNone/>
                      <wp:docPr id="9340" name="Text Box 2166">
                        <a:extLst xmlns:a="http://schemas.openxmlformats.org/drawingml/2006/main">
                          <a:ext uri="{FF2B5EF4-FFF2-40B4-BE49-F238E27FC236}">
                            <a16:creationId xmlns:a16="http://schemas.microsoft.com/office/drawing/2014/main" id="{00000000-0008-0000-0000-00007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FF97CF" id="Text Box 2166" o:spid="_x0000_s1026" type="#_x0000_t202" style="position:absolute;margin-left:0;margin-top:0;width:6pt;height:2.25pt;z-index:2524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7776" behindDoc="0" locked="0" layoutInCell="1" allowOverlap="1" wp14:anchorId="2352B701" wp14:editId="46CDA1C1">
                      <wp:simplePos x="0" y="0"/>
                      <wp:positionH relativeFrom="column">
                        <wp:posOffset>0</wp:posOffset>
                      </wp:positionH>
                      <wp:positionV relativeFrom="paragraph">
                        <wp:posOffset>0</wp:posOffset>
                      </wp:positionV>
                      <wp:extent cx="76200" cy="28575"/>
                      <wp:effectExtent l="19050" t="19050" r="19050" b="28575"/>
                      <wp:wrapNone/>
                      <wp:docPr id="9341" name="Text Box 2165">
                        <a:extLst xmlns:a="http://schemas.openxmlformats.org/drawingml/2006/main">
                          <a:ext uri="{FF2B5EF4-FFF2-40B4-BE49-F238E27FC236}">
                            <a16:creationId xmlns:a16="http://schemas.microsoft.com/office/drawing/2014/main" id="{00000000-0008-0000-0000-00007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82C76" id="Text Box 2165" o:spid="_x0000_s1026" type="#_x0000_t202" style="position:absolute;margin-left:0;margin-top:0;width:6pt;height:2.25pt;z-index:25242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8800" behindDoc="0" locked="0" layoutInCell="1" allowOverlap="1" wp14:anchorId="374353F1" wp14:editId="59C3317E">
                      <wp:simplePos x="0" y="0"/>
                      <wp:positionH relativeFrom="column">
                        <wp:posOffset>0</wp:posOffset>
                      </wp:positionH>
                      <wp:positionV relativeFrom="paragraph">
                        <wp:posOffset>0</wp:posOffset>
                      </wp:positionV>
                      <wp:extent cx="76200" cy="28575"/>
                      <wp:effectExtent l="19050" t="19050" r="19050" b="28575"/>
                      <wp:wrapNone/>
                      <wp:docPr id="9342" name="Text Box 2164">
                        <a:extLst xmlns:a="http://schemas.openxmlformats.org/drawingml/2006/main">
                          <a:ext uri="{FF2B5EF4-FFF2-40B4-BE49-F238E27FC236}">
                            <a16:creationId xmlns:a16="http://schemas.microsoft.com/office/drawing/2014/main" id="{00000000-0008-0000-0000-00007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F8460" id="Text Box 2164" o:spid="_x0000_s1026" type="#_x0000_t202" style="position:absolute;margin-left:0;margin-top:0;width:6pt;height:2.25pt;z-index:2524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29824" behindDoc="0" locked="0" layoutInCell="1" allowOverlap="1" wp14:anchorId="2CF80F55" wp14:editId="304E9A72">
                      <wp:simplePos x="0" y="0"/>
                      <wp:positionH relativeFrom="column">
                        <wp:posOffset>0</wp:posOffset>
                      </wp:positionH>
                      <wp:positionV relativeFrom="paragraph">
                        <wp:posOffset>0</wp:posOffset>
                      </wp:positionV>
                      <wp:extent cx="76200" cy="28575"/>
                      <wp:effectExtent l="19050" t="19050" r="19050" b="28575"/>
                      <wp:wrapNone/>
                      <wp:docPr id="9343" name="Text Box 2163">
                        <a:extLst xmlns:a="http://schemas.openxmlformats.org/drawingml/2006/main">
                          <a:ext uri="{FF2B5EF4-FFF2-40B4-BE49-F238E27FC236}">
                            <a16:creationId xmlns:a16="http://schemas.microsoft.com/office/drawing/2014/main" id="{00000000-0008-0000-0000-00007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2B38D" id="Text Box 2163" o:spid="_x0000_s1026" type="#_x0000_t202" style="position:absolute;margin-left:0;margin-top:0;width:6pt;height:2.25pt;z-index:2524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0848" behindDoc="0" locked="0" layoutInCell="1" allowOverlap="1" wp14:anchorId="4370EDFF" wp14:editId="5287E1ED">
                      <wp:simplePos x="0" y="0"/>
                      <wp:positionH relativeFrom="column">
                        <wp:posOffset>0</wp:posOffset>
                      </wp:positionH>
                      <wp:positionV relativeFrom="paragraph">
                        <wp:posOffset>0</wp:posOffset>
                      </wp:positionV>
                      <wp:extent cx="76200" cy="28575"/>
                      <wp:effectExtent l="19050" t="19050" r="19050" b="28575"/>
                      <wp:wrapNone/>
                      <wp:docPr id="9344" name="Text Box 2162">
                        <a:extLst xmlns:a="http://schemas.openxmlformats.org/drawingml/2006/main">
                          <a:ext uri="{FF2B5EF4-FFF2-40B4-BE49-F238E27FC236}">
                            <a16:creationId xmlns:a16="http://schemas.microsoft.com/office/drawing/2014/main" id="{00000000-0008-0000-0000-00008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FB497" id="Text Box 2162" o:spid="_x0000_s1026" type="#_x0000_t202" style="position:absolute;margin-left:0;margin-top:0;width:6pt;height:2.25pt;z-index:2524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1872" behindDoc="0" locked="0" layoutInCell="1" allowOverlap="1" wp14:anchorId="5E67195D" wp14:editId="41F32B1F">
                      <wp:simplePos x="0" y="0"/>
                      <wp:positionH relativeFrom="column">
                        <wp:posOffset>0</wp:posOffset>
                      </wp:positionH>
                      <wp:positionV relativeFrom="paragraph">
                        <wp:posOffset>0</wp:posOffset>
                      </wp:positionV>
                      <wp:extent cx="76200" cy="28575"/>
                      <wp:effectExtent l="19050" t="19050" r="19050" b="28575"/>
                      <wp:wrapNone/>
                      <wp:docPr id="9345" name="Text Box 2161">
                        <a:extLst xmlns:a="http://schemas.openxmlformats.org/drawingml/2006/main">
                          <a:ext uri="{FF2B5EF4-FFF2-40B4-BE49-F238E27FC236}">
                            <a16:creationId xmlns:a16="http://schemas.microsoft.com/office/drawing/2014/main" id="{00000000-0008-0000-0000-00008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84BE9" id="Text Box 2161" o:spid="_x0000_s1026" type="#_x0000_t202" style="position:absolute;margin-left:0;margin-top:0;width:6pt;height:2.25pt;z-index:2524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2896" behindDoc="0" locked="0" layoutInCell="1" allowOverlap="1" wp14:anchorId="3444FACC" wp14:editId="28CA1EED">
                      <wp:simplePos x="0" y="0"/>
                      <wp:positionH relativeFrom="column">
                        <wp:posOffset>0</wp:posOffset>
                      </wp:positionH>
                      <wp:positionV relativeFrom="paragraph">
                        <wp:posOffset>0</wp:posOffset>
                      </wp:positionV>
                      <wp:extent cx="76200" cy="28575"/>
                      <wp:effectExtent l="19050" t="19050" r="19050" b="28575"/>
                      <wp:wrapNone/>
                      <wp:docPr id="9346" name="Text Box 2160">
                        <a:extLst xmlns:a="http://schemas.openxmlformats.org/drawingml/2006/main">
                          <a:ext uri="{FF2B5EF4-FFF2-40B4-BE49-F238E27FC236}">
                            <a16:creationId xmlns:a16="http://schemas.microsoft.com/office/drawing/2014/main" id="{00000000-0008-0000-0000-00008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872FF" id="Text Box 2160" o:spid="_x0000_s1026" type="#_x0000_t202" style="position:absolute;margin-left:0;margin-top:0;width:6pt;height:2.25pt;z-index:2524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3920" behindDoc="0" locked="0" layoutInCell="1" allowOverlap="1" wp14:anchorId="5556412B" wp14:editId="6D113BB1">
                      <wp:simplePos x="0" y="0"/>
                      <wp:positionH relativeFrom="column">
                        <wp:posOffset>0</wp:posOffset>
                      </wp:positionH>
                      <wp:positionV relativeFrom="paragraph">
                        <wp:posOffset>0</wp:posOffset>
                      </wp:positionV>
                      <wp:extent cx="76200" cy="28575"/>
                      <wp:effectExtent l="19050" t="19050" r="19050" b="28575"/>
                      <wp:wrapNone/>
                      <wp:docPr id="9347" name="Text Box 2159">
                        <a:extLst xmlns:a="http://schemas.openxmlformats.org/drawingml/2006/main">
                          <a:ext uri="{FF2B5EF4-FFF2-40B4-BE49-F238E27FC236}">
                            <a16:creationId xmlns:a16="http://schemas.microsoft.com/office/drawing/2014/main" id="{00000000-0008-0000-0000-00008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2D6D1" id="Text Box 2159" o:spid="_x0000_s1026" type="#_x0000_t202" style="position:absolute;margin-left:0;margin-top:0;width:6pt;height:2.25pt;z-index:2524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4944" behindDoc="0" locked="0" layoutInCell="1" allowOverlap="1" wp14:anchorId="690EFF63" wp14:editId="492BEE16">
                      <wp:simplePos x="0" y="0"/>
                      <wp:positionH relativeFrom="column">
                        <wp:posOffset>0</wp:posOffset>
                      </wp:positionH>
                      <wp:positionV relativeFrom="paragraph">
                        <wp:posOffset>0</wp:posOffset>
                      </wp:positionV>
                      <wp:extent cx="76200" cy="28575"/>
                      <wp:effectExtent l="19050" t="19050" r="19050" b="28575"/>
                      <wp:wrapNone/>
                      <wp:docPr id="9348" name="Text Box 2158">
                        <a:extLst xmlns:a="http://schemas.openxmlformats.org/drawingml/2006/main">
                          <a:ext uri="{FF2B5EF4-FFF2-40B4-BE49-F238E27FC236}">
                            <a16:creationId xmlns:a16="http://schemas.microsoft.com/office/drawing/2014/main" id="{00000000-0008-0000-0000-00008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3234D" id="Text Box 2158" o:spid="_x0000_s1026" type="#_x0000_t202" style="position:absolute;margin-left:0;margin-top:0;width:6pt;height:2.25pt;z-index:2524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5968" behindDoc="0" locked="0" layoutInCell="1" allowOverlap="1" wp14:anchorId="7F6860F6" wp14:editId="35599457">
                      <wp:simplePos x="0" y="0"/>
                      <wp:positionH relativeFrom="column">
                        <wp:posOffset>0</wp:posOffset>
                      </wp:positionH>
                      <wp:positionV relativeFrom="paragraph">
                        <wp:posOffset>0</wp:posOffset>
                      </wp:positionV>
                      <wp:extent cx="76200" cy="28575"/>
                      <wp:effectExtent l="19050" t="19050" r="19050" b="28575"/>
                      <wp:wrapNone/>
                      <wp:docPr id="9349" name="Text Box 2157">
                        <a:extLst xmlns:a="http://schemas.openxmlformats.org/drawingml/2006/main">
                          <a:ext uri="{FF2B5EF4-FFF2-40B4-BE49-F238E27FC236}">
                            <a16:creationId xmlns:a16="http://schemas.microsoft.com/office/drawing/2014/main" id="{00000000-0008-0000-0000-00008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2DF96" id="Text Box 2157" o:spid="_x0000_s1026" type="#_x0000_t202" style="position:absolute;margin-left:0;margin-top:0;width:6pt;height:2.25pt;z-index:2524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6992" behindDoc="0" locked="0" layoutInCell="1" allowOverlap="1" wp14:anchorId="625CC210" wp14:editId="489C98FC">
                      <wp:simplePos x="0" y="0"/>
                      <wp:positionH relativeFrom="column">
                        <wp:posOffset>0</wp:posOffset>
                      </wp:positionH>
                      <wp:positionV relativeFrom="paragraph">
                        <wp:posOffset>0</wp:posOffset>
                      </wp:positionV>
                      <wp:extent cx="76200" cy="28575"/>
                      <wp:effectExtent l="19050" t="19050" r="19050" b="28575"/>
                      <wp:wrapNone/>
                      <wp:docPr id="9350" name="Text Box 2156">
                        <a:extLst xmlns:a="http://schemas.openxmlformats.org/drawingml/2006/main">
                          <a:ext uri="{FF2B5EF4-FFF2-40B4-BE49-F238E27FC236}">
                            <a16:creationId xmlns:a16="http://schemas.microsoft.com/office/drawing/2014/main" id="{00000000-0008-0000-0000-00008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75C14" id="Text Box 2156" o:spid="_x0000_s1026" type="#_x0000_t202" style="position:absolute;margin-left:0;margin-top:0;width:6pt;height:2.25pt;z-index:2524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8016" behindDoc="0" locked="0" layoutInCell="1" allowOverlap="1" wp14:anchorId="1B8DD407" wp14:editId="3AA5CB0C">
                      <wp:simplePos x="0" y="0"/>
                      <wp:positionH relativeFrom="column">
                        <wp:posOffset>0</wp:posOffset>
                      </wp:positionH>
                      <wp:positionV relativeFrom="paragraph">
                        <wp:posOffset>0</wp:posOffset>
                      </wp:positionV>
                      <wp:extent cx="76200" cy="28575"/>
                      <wp:effectExtent l="19050" t="19050" r="19050" b="28575"/>
                      <wp:wrapNone/>
                      <wp:docPr id="9351" name="Text Box 2155">
                        <a:extLst xmlns:a="http://schemas.openxmlformats.org/drawingml/2006/main">
                          <a:ext uri="{FF2B5EF4-FFF2-40B4-BE49-F238E27FC236}">
                            <a16:creationId xmlns:a16="http://schemas.microsoft.com/office/drawing/2014/main" id="{00000000-0008-0000-0000-00008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8DF3A" id="Text Box 2155" o:spid="_x0000_s1026" type="#_x0000_t202" style="position:absolute;margin-left:0;margin-top:0;width:6pt;height:2.25pt;z-index:2524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39040" behindDoc="0" locked="0" layoutInCell="1" allowOverlap="1" wp14:anchorId="2B0BDFD2" wp14:editId="056B5A7D">
                      <wp:simplePos x="0" y="0"/>
                      <wp:positionH relativeFrom="column">
                        <wp:posOffset>0</wp:posOffset>
                      </wp:positionH>
                      <wp:positionV relativeFrom="paragraph">
                        <wp:posOffset>0</wp:posOffset>
                      </wp:positionV>
                      <wp:extent cx="76200" cy="28575"/>
                      <wp:effectExtent l="19050" t="19050" r="19050" b="28575"/>
                      <wp:wrapNone/>
                      <wp:docPr id="9352" name="Text Box 2154">
                        <a:extLst xmlns:a="http://schemas.openxmlformats.org/drawingml/2006/main">
                          <a:ext uri="{FF2B5EF4-FFF2-40B4-BE49-F238E27FC236}">
                            <a16:creationId xmlns:a16="http://schemas.microsoft.com/office/drawing/2014/main" id="{00000000-0008-0000-0000-00008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641CC" id="Text Box 2154" o:spid="_x0000_s1026" type="#_x0000_t202" style="position:absolute;margin-left:0;margin-top:0;width:6pt;height:2.25pt;z-index:2524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0064" behindDoc="0" locked="0" layoutInCell="1" allowOverlap="1" wp14:anchorId="01963583" wp14:editId="027B19B2">
                      <wp:simplePos x="0" y="0"/>
                      <wp:positionH relativeFrom="column">
                        <wp:posOffset>0</wp:posOffset>
                      </wp:positionH>
                      <wp:positionV relativeFrom="paragraph">
                        <wp:posOffset>0</wp:posOffset>
                      </wp:positionV>
                      <wp:extent cx="76200" cy="28575"/>
                      <wp:effectExtent l="19050" t="19050" r="19050" b="28575"/>
                      <wp:wrapNone/>
                      <wp:docPr id="9353" name="Text Box 2153">
                        <a:extLst xmlns:a="http://schemas.openxmlformats.org/drawingml/2006/main">
                          <a:ext uri="{FF2B5EF4-FFF2-40B4-BE49-F238E27FC236}">
                            <a16:creationId xmlns:a16="http://schemas.microsoft.com/office/drawing/2014/main" id="{00000000-0008-0000-0000-00008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48E09" id="Text Box 2153" o:spid="_x0000_s1026" type="#_x0000_t202" style="position:absolute;margin-left:0;margin-top:0;width:6pt;height:2.25pt;z-index:2524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1088" behindDoc="0" locked="0" layoutInCell="1" allowOverlap="1" wp14:anchorId="7A8F9B3B" wp14:editId="4795828D">
                      <wp:simplePos x="0" y="0"/>
                      <wp:positionH relativeFrom="column">
                        <wp:posOffset>0</wp:posOffset>
                      </wp:positionH>
                      <wp:positionV relativeFrom="paragraph">
                        <wp:posOffset>0</wp:posOffset>
                      </wp:positionV>
                      <wp:extent cx="76200" cy="28575"/>
                      <wp:effectExtent l="19050" t="19050" r="19050" b="28575"/>
                      <wp:wrapNone/>
                      <wp:docPr id="9354" name="Text Box 2152">
                        <a:extLst xmlns:a="http://schemas.openxmlformats.org/drawingml/2006/main">
                          <a:ext uri="{FF2B5EF4-FFF2-40B4-BE49-F238E27FC236}">
                            <a16:creationId xmlns:a16="http://schemas.microsoft.com/office/drawing/2014/main" id="{00000000-0008-0000-0000-00008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58692B" id="Text Box 2152" o:spid="_x0000_s1026" type="#_x0000_t202" style="position:absolute;margin-left:0;margin-top:0;width:6pt;height:2.25pt;z-index:2524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2112" behindDoc="0" locked="0" layoutInCell="1" allowOverlap="1" wp14:anchorId="724332EC" wp14:editId="4DBE409A">
                      <wp:simplePos x="0" y="0"/>
                      <wp:positionH relativeFrom="column">
                        <wp:posOffset>0</wp:posOffset>
                      </wp:positionH>
                      <wp:positionV relativeFrom="paragraph">
                        <wp:posOffset>0</wp:posOffset>
                      </wp:positionV>
                      <wp:extent cx="76200" cy="28575"/>
                      <wp:effectExtent l="19050" t="19050" r="19050" b="28575"/>
                      <wp:wrapNone/>
                      <wp:docPr id="9355" name="Text Box 2151">
                        <a:extLst xmlns:a="http://schemas.openxmlformats.org/drawingml/2006/main">
                          <a:ext uri="{FF2B5EF4-FFF2-40B4-BE49-F238E27FC236}">
                            <a16:creationId xmlns:a16="http://schemas.microsoft.com/office/drawing/2014/main" id="{00000000-0008-0000-0000-00008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657C67" id="Text Box 2151" o:spid="_x0000_s1026" type="#_x0000_t202" style="position:absolute;margin-left:0;margin-top:0;width:6pt;height:2.25pt;z-index:2524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3136" behindDoc="0" locked="0" layoutInCell="1" allowOverlap="1" wp14:anchorId="1705834B" wp14:editId="16C13B93">
                      <wp:simplePos x="0" y="0"/>
                      <wp:positionH relativeFrom="column">
                        <wp:posOffset>0</wp:posOffset>
                      </wp:positionH>
                      <wp:positionV relativeFrom="paragraph">
                        <wp:posOffset>0</wp:posOffset>
                      </wp:positionV>
                      <wp:extent cx="76200" cy="28575"/>
                      <wp:effectExtent l="19050" t="19050" r="19050" b="28575"/>
                      <wp:wrapNone/>
                      <wp:docPr id="9356" name="Text Box 2150">
                        <a:extLst xmlns:a="http://schemas.openxmlformats.org/drawingml/2006/main">
                          <a:ext uri="{FF2B5EF4-FFF2-40B4-BE49-F238E27FC236}">
                            <a16:creationId xmlns:a16="http://schemas.microsoft.com/office/drawing/2014/main" id="{00000000-0008-0000-0000-00008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A6476" id="Text Box 2150" o:spid="_x0000_s1026" type="#_x0000_t202" style="position:absolute;margin-left:0;margin-top:0;width:6pt;height:2.25pt;z-index:2524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4160" behindDoc="0" locked="0" layoutInCell="1" allowOverlap="1" wp14:anchorId="498A9BF4" wp14:editId="0E1731E6">
                      <wp:simplePos x="0" y="0"/>
                      <wp:positionH relativeFrom="column">
                        <wp:posOffset>0</wp:posOffset>
                      </wp:positionH>
                      <wp:positionV relativeFrom="paragraph">
                        <wp:posOffset>0</wp:posOffset>
                      </wp:positionV>
                      <wp:extent cx="76200" cy="28575"/>
                      <wp:effectExtent l="19050" t="19050" r="19050" b="28575"/>
                      <wp:wrapNone/>
                      <wp:docPr id="9357" name="Text Box 2149">
                        <a:extLst xmlns:a="http://schemas.openxmlformats.org/drawingml/2006/main">
                          <a:ext uri="{FF2B5EF4-FFF2-40B4-BE49-F238E27FC236}">
                            <a16:creationId xmlns:a16="http://schemas.microsoft.com/office/drawing/2014/main" id="{00000000-0008-0000-0000-00008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A3A27" id="Text Box 2149" o:spid="_x0000_s1026" type="#_x0000_t202" style="position:absolute;margin-left:0;margin-top:0;width:6pt;height:2.25pt;z-index:2524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5184" behindDoc="0" locked="0" layoutInCell="1" allowOverlap="1" wp14:anchorId="658DB2F5" wp14:editId="2AE20093">
                      <wp:simplePos x="0" y="0"/>
                      <wp:positionH relativeFrom="column">
                        <wp:posOffset>0</wp:posOffset>
                      </wp:positionH>
                      <wp:positionV relativeFrom="paragraph">
                        <wp:posOffset>0</wp:posOffset>
                      </wp:positionV>
                      <wp:extent cx="76200" cy="28575"/>
                      <wp:effectExtent l="19050" t="19050" r="19050" b="28575"/>
                      <wp:wrapNone/>
                      <wp:docPr id="9358" name="Text Box 2148">
                        <a:extLst xmlns:a="http://schemas.openxmlformats.org/drawingml/2006/main">
                          <a:ext uri="{FF2B5EF4-FFF2-40B4-BE49-F238E27FC236}">
                            <a16:creationId xmlns:a16="http://schemas.microsoft.com/office/drawing/2014/main" id="{00000000-0008-0000-0000-00008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2E5A49" id="Text Box 2148" o:spid="_x0000_s1026" type="#_x0000_t202" style="position:absolute;margin-left:0;margin-top:0;width:6pt;height:2.25pt;z-index:2524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6208" behindDoc="0" locked="0" layoutInCell="1" allowOverlap="1" wp14:anchorId="0817609C" wp14:editId="3B3CCDD6">
                      <wp:simplePos x="0" y="0"/>
                      <wp:positionH relativeFrom="column">
                        <wp:posOffset>0</wp:posOffset>
                      </wp:positionH>
                      <wp:positionV relativeFrom="paragraph">
                        <wp:posOffset>0</wp:posOffset>
                      </wp:positionV>
                      <wp:extent cx="76200" cy="28575"/>
                      <wp:effectExtent l="19050" t="19050" r="19050" b="28575"/>
                      <wp:wrapNone/>
                      <wp:docPr id="9359" name="Text Box 2147">
                        <a:extLst xmlns:a="http://schemas.openxmlformats.org/drawingml/2006/main">
                          <a:ext uri="{FF2B5EF4-FFF2-40B4-BE49-F238E27FC236}">
                            <a16:creationId xmlns:a16="http://schemas.microsoft.com/office/drawing/2014/main" id="{00000000-0008-0000-0000-00008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FB4B3" id="Text Box 2147" o:spid="_x0000_s1026" type="#_x0000_t202" style="position:absolute;margin-left:0;margin-top:0;width:6pt;height:2.25pt;z-index:2524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7232" behindDoc="0" locked="0" layoutInCell="1" allowOverlap="1" wp14:anchorId="03E200F7" wp14:editId="26B15AB1">
                      <wp:simplePos x="0" y="0"/>
                      <wp:positionH relativeFrom="column">
                        <wp:posOffset>0</wp:posOffset>
                      </wp:positionH>
                      <wp:positionV relativeFrom="paragraph">
                        <wp:posOffset>0</wp:posOffset>
                      </wp:positionV>
                      <wp:extent cx="76200" cy="28575"/>
                      <wp:effectExtent l="19050" t="19050" r="19050" b="28575"/>
                      <wp:wrapNone/>
                      <wp:docPr id="9360" name="Text Box 2146">
                        <a:extLst xmlns:a="http://schemas.openxmlformats.org/drawingml/2006/main">
                          <a:ext uri="{FF2B5EF4-FFF2-40B4-BE49-F238E27FC236}">
                            <a16:creationId xmlns:a16="http://schemas.microsoft.com/office/drawing/2014/main" id="{00000000-0008-0000-0000-00009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A050E" id="Text Box 2146" o:spid="_x0000_s1026" type="#_x0000_t202" style="position:absolute;margin-left:0;margin-top:0;width:6pt;height:2.25pt;z-index:2524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8256" behindDoc="0" locked="0" layoutInCell="1" allowOverlap="1" wp14:anchorId="104BB15D" wp14:editId="7CF10ADE">
                      <wp:simplePos x="0" y="0"/>
                      <wp:positionH relativeFrom="column">
                        <wp:posOffset>0</wp:posOffset>
                      </wp:positionH>
                      <wp:positionV relativeFrom="paragraph">
                        <wp:posOffset>0</wp:posOffset>
                      </wp:positionV>
                      <wp:extent cx="76200" cy="28575"/>
                      <wp:effectExtent l="19050" t="19050" r="19050" b="28575"/>
                      <wp:wrapNone/>
                      <wp:docPr id="9361" name="Text Box 2145">
                        <a:extLst xmlns:a="http://schemas.openxmlformats.org/drawingml/2006/main">
                          <a:ext uri="{FF2B5EF4-FFF2-40B4-BE49-F238E27FC236}">
                            <a16:creationId xmlns:a16="http://schemas.microsoft.com/office/drawing/2014/main" id="{00000000-0008-0000-0000-00009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BF0C3" id="Text Box 2145" o:spid="_x0000_s1026" type="#_x0000_t202" style="position:absolute;margin-left:0;margin-top:0;width:6pt;height:2.25pt;z-index:2524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49280" behindDoc="0" locked="0" layoutInCell="1" allowOverlap="1" wp14:anchorId="42E00803" wp14:editId="463AED4B">
                      <wp:simplePos x="0" y="0"/>
                      <wp:positionH relativeFrom="column">
                        <wp:posOffset>0</wp:posOffset>
                      </wp:positionH>
                      <wp:positionV relativeFrom="paragraph">
                        <wp:posOffset>0</wp:posOffset>
                      </wp:positionV>
                      <wp:extent cx="76200" cy="28575"/>
                      <wp:effectExtent l="19050" t="19050" r="19050" b="28575"/>
                      <wp:wrapNone/>
                      <wp:docPr id="9362" name="Text Box 2144">
                        <a:extLst xmlns:a="http://schemas.openxmlformats.org/drawingml/2006/main">
                          <a:ext uri="{FF2B5EF4-FFF2-40B4-BE49-F238E27FC236}">
                            <a16:creationId xmlns:a16="http://schemas.microsoft.com/office/drawing/2014/main" id="{00000000-0008-0000-0000-00009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5893E" id="Text Box 2144" o:spid="_x0000_s1026" type="#_x0000_t202" style="position:absolute;margin-left:0;margin-top:0;width:6pt;height:2.25pt;z-index:2524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0304" behindDoc="0" locked="0" layoutInCell="1" allowOverlap="1" wp14:anchorId="27A04304" wp14:editId="5DAE3FD2">
                      <wp:simplePos x="0" y="0"/>
                      <wp:positionH relativeFrom="column">
                        <wp:posOffset>0</wp:posOffset>
                      </wp:positionH>
                      <wp:positionV relativeFrom="paragraph">
                        <wp:posOffset>0</wp:posOffset>
                      </wp:positionV>
                      <wp:extent cx="76200" cy="28575"/>
                      <wp:effectExtent l="19050" t="19050" r="19050" b="28575"/>
                      <wp:wrapNone/>
                      <wp:docPr id="9363" name="Text Box 2143">
                        <a:extLst xmlns:a="http://schemas.openxmlformats.org/drawingml/2006/main">
                          <a:ext uri="{FF2B5EF4-FFF2-40B4-BE49-F238E27FC236}">
                            <a16:creationId xmlns:a16="http://schemas.microsoft.com/office/drawing/2014/main" id="{00000000-0008-0000-0000-00009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F1121" id="Text Box 2143" o:spid="_x0000_s1026" type="#_x0000_t202" style="position:absolute;margin-left:0;margin-top:0;width:6pt;height:2.25pt;z-index:2524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1328" behindDoc="0" locked="0" layoutInCell="1" allowOverlap="1" wp14:anchorId="4A37C7D2" wp14:editId="00D33283">
                      <wp:simplePos x="0" y="0"/>
                      <wp:positionH relativeFrom="column">
                        <wp:posOffset>0</wp:posOffset>
                      </wp:positionH>
                      <wp:positionV relativeFrom="paragraph">
                        <wp:posOffset>0</wp:posOffset>
                      </wp:positionV>
                      <wp:extent cx="76200" cy="28575"/>
                      <wp:effectExtent l="19050" t="19050" r="19050" b="28575"/>
                      <wp:wrapNone/>
                      <wp:docPr id="9364" name="Text Box 2142">
                        <a:extLst xmlns:a="http://schemas.openxmlformats.org/drawingml/2006/main">
                          <a:ext uri="{FF2B5EF4-FFF2-40B4-BE49-F238E27FC236}">
                            <a16:creationId xmlns:a16="http://schemas.microsoft.com/office/drawing/2014/main" id="{00000000-0008-0000-0000-00009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E0146" id="Text Box 2142" o:spid="_x0000_s1026" type="#_x0000_t202" style="position:absolute;margin-left:0;margin-top:0;width:6pt;height:2.25pt;z-index:2524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2352" behindDoc="0" locked="0" layoutInCell="1" allowOverlap="1" wp14:anchorId="58F9952F" wp14:editId="41456930">
                      <wp:simplePos x="0" y="0"/>
                      <wp:positionH relativeFrom="column">
                        <wp:posOffset>0</wp:posOffset>
                      </wp:positionH>
                      <wp:positionV relativeFrom="paragraph">
                        <wp:posOffset>0</wp:posOffset>
                      </wp:positionV>
                      <wp:extent cx="76200" cy="28575"/>
                      <wp:effectExtent l="19050" t="19050" r="19050" b="28575"/>
                      <wp:wrapNone/>
                      <wp:docPr id="9365" name="Text Box 2141">
                        <a:extLst xmlns:a="http://schemas.openxmlformats.org/drawingml/2006/main">
                          <a:ext uri="{FF2B5EF4-FFF2-40B4-BE49-F238E27FC236}">
                            <a16:creationId xmlns:a16="http://schemas.microsoft.com/office/drawing/2014/main" id="{00000000-0008-0000-0000-00009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346E6" id="Text Box 2141" o:spid="_x0000_s1026" type="#_x0000_t202" style="position:absolute;margin-left:0;margin-top:0;width:6pt;height:2.25pt;z-index:2524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3376" behindDoc="0" locked="0" layoutInCell="1" allowOverlap="1" wp14:anchorId="79DD1A5E" wp14:editId="1EE1269D">
                      <wp:simplePos x="0" y="0"/>
                      <wp:positionH relativeFrom="column">
                        <wp:posOffset>0</wp:posOffset>
                      </wp:positionH>
                      <wp:positionV relativeFrom="paragraph">
                        <wp:posOffset>0</wp:posOffset>
                      </wp:positionV>
                      <wp:extent cx="76200" cy="28575"/>
                      <wp:effectExtent l="19050" t="19050" r="19050" b="28575"/>
                      <wp:wrapNone/>
                      <wp:docPr id="9366" name="Text Box 2140">
                        <a:extLst xmlns:a="http://schemas.openxmlformats.org/drawingml/2006/main">
                          <a:ext uri="{FF2B5EF4-FFF2-40B4-BE49-F238E27FC236}">
                            <a16:creationId xmlns:a16="http://schemas.microsoft.com/office/drawing/2014/main" id="{00000000-0008-0000-0000-00009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2531B" id="Text Box 2140" o:spid="_x0000_s1026" type="#_x0000_t202" style="position:absolute;margin-left:0;margin-top:0;width:6pt;height:2.25pt;z-index:2524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4400" behindDoc="0" locked="0" layoutInCell="1" allowOverlap="1" wp14:anchorId="32497060" wp14:editId="3E93219D">
                      <wp:simplePos x="0" y="0"/>
                      <wp:positionH relativeFrom="column">
                        <wp:posOffset>0</wp:posOffset>
                      </wp:positionH>
                      <wp:positionV relativeFrom="paragraph">
                        <wp:posOffset>0</wp:posOffset>
                      </wp:positionV>
                      <wp:extent cx="76200" cy="28575"/>
                      <wp:effectExtent l="19050" t="19050" r="19050" b="28575"/>
                      <wp:wrapNone/>
                      <wp:docPr id="9367" name="Text Box 2139">
                        <a:extLst xmlns:a="http://schemas.openxmlformats.org/drawingml/2006/main">
                          <a:ext uri="{FF2B5EF4-FFF2-40B4-BE49-F238E27FC236}">
                            <a16:creationId xmlns:a16="http://schemas.microsoft.com/office/drawing/2014/main" id="{00000000-0008-0000-0000-00009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2973F" id="Text Box 2139" o:spid="_x0000_s1026" type="#_x0000_t202" style="position:absolute;margin-left:0;margin-top:0;width:6pt;height:2.25pt;z-index:2524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5424" behindDoc="0" locked="0" layoutInCell="1" allowOverlap="1" wp14:anchorId="4668DFD4" wp14:editId="2D7D4FF0">
                      <wp:simplePos x="0" y="0"/>
                      <wp:positionH relativeFrom="column">
                        <wp:posOffset>0</wp:posOffset>
                      </wp:positionH>
                      <wp:positionV relativeFrom="paragraph">
                        <wp:posOffset>0</wp:posOffset>
                      </wp:positionV>
                      <wp:extent cx="76200" cy="28575"/>
                      <wp:effectExtent l="19050" t="19050" r="19050" b="28575"/>
                      <wp:wrapNone/>
                      <wp:docPr id="9368" name="Text Box 2138">
                        <a:extLst xmlns:a="http://schemas.openxmlformats.org/drawingml/2006/main">
                          <a:ext uri="{FF2B5EF4-FFF2-40B4-BE49-F238E27FC236}">
                            <a16:creationId xmlns:a16="http://schemas.microsoft.com/office/drawing/2014/main" id="{00000000-0008-0000-0000-00009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1B4A2" id="Text Box 2138" o:spid="_x0000_s1026" type="#_x0000_t202" style="position:absolute;margin-left:0;margin-top:0;width:6pt;height:2.25pt;z-index:25245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6448" behindDoc="0" locked="0" layoutInCell="1" allowOverlap="1" wp14:anchorId="405F9066" wp14:editId="3B70841A">
                      <wp:simplePos x="0" y="0"/>
                      <wp:positionH relativeFrom="column">
                        <wp:posOffset>0</wp:posOffset>
                      </wp:positionH>
                      <wp:positionV relativeFrom="paragraph">
                        <wp:posOffset>0</wp:posOffset>
                      </wp:positionV>
                      <wp:extent cx="76200" cy="28575"/>
                      <wp:effectExtent l="19050" t="19050" r="19050" b="28575"/>
                      <wp:wrapNone/>
                      <wp:docPr id="9369" name="Text Box 2137">
                        <a:extLst xmlns:a="http://schemas.openxmlformats.org/drawingml/2006/main">
                          <a:ext uri="{FF2B5EF4-FFF2-40B4-BE49-F238E27FC236}">
                            <a16:creationId xmlns:a16="http://schemas.microsoft.com/office/drawing/2014/main" id="{00000000-0008-0000-0000-00009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EF4CB" id="Text Box 2137" o:spid="_x0000_s1026" type="#_x0000_t202" style="position:absolute;margin-left:0;margin-top:0;width:6pt;height:2.25pt;z-index:2524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7472" behindDoc="0" locked="0" layoutInCell="1" allowOverlap="1" wp14:anchorId="2D335E5D" wp14:editId="6688B215">
                      <wp:simplePos x="0" y="0"/>
                      <wp:positionH relativeFrom="column">
                        <wp:posOffset>0</wp:posOffset>
                      </wp:positionH>
                      <wp:positionV relativeFrom="paragraph">
                        <wp:posOffset>0</wp:posOffset>
                      </wp:positionV>
                      <wp:extent cx="76200" cy="28575"/>
                      <wp:effectExtent l="19050" t="19050" r="19050" b="28575"/>
                      <wp:wrapNone/>
                      <wp:docPr id="9370" name="Text Box 2136">
                        <a:extLst xmlns:a="http://schemas.openxmlformats.org/drawingml/2006/main">
                          <a:ext uri="{FF2B5EF4-FFF2-40B4-BE49-F238E27FC236}">
                            <a16:creationId xmlns:a16="http://schemas.microsoft.com/office/drawing/2014/main" id="{00000000-0008-0000-0000-00009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09877" id="Text Box 2136" o:spid="_x0000_s1026" type="#_x0000_t202" style="position:absolute;margin-left:0;margin-top:0;width:6pt;height:2.25pt;z-index:2524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8496" behindDoc="0" locked="0" layoutInCell="1" allowOverlap="1" wp14:anchorId="26B7F04D" wp14:editId="2524CB43">
                      <wp:simplePos x="0" y="0"/>
                      <wp:positionH relativeFrom="column">
                        <wp:posOffset>0</wp:posOffset>
                      </wp:positionH>
                      <wp:positionV relativeFrom="paragraph">
                        <wp:posOffset>0</wp:posOffset>
                      </wp:positionV>
                      <wp:extent cx="76200" cy="28575"/>
                      <wp:effectExtent l="19050" t="19050" r="19050" b="28575"/>
                      <wp:wrapNone/>
                      <wp:docPr id="9371" name="Text Box 2135">
                        <a:extLst xmlns:a="http://schemas.openxmlformats.org/drawingml/2006/main">
                          <a:ext uri="{FF2B5EF4-FFF2-40B4-BE49-F238E27FC236}">
                            <a16:creationId xmlns:a16="http://schemas.microsoft.com/office/drawing/2014/main" id="{00000000-0008-0000-0000-00009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FAD82" id="Text Box 2135" o:spid="_x0000_s1026" type="#_x0000_t202" style="position:absolute;margin-left:0;margin-top:0;width:6pt;height:2.25pt;z-index:2524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59520" behindDoc="0" locked="0" layoutInCell="1" allowOverlap="1" wp14:anchorId="798A7DA1" wp14:editId="0F9697F1">
                      <wp:simplePos x="0" y="0"/>
                      <wp:positionH relativeFrom="column">
                        <wp:posOffset>0</wp:posOffset>
                      </wp:positionH>
                      <wp:positionV relativeFrom="paragraph">
                        <wp:posOffset>0</wp:posOffset>
                      </wp:positionV>
                      <wp:extent cx="76200" cy="28575"/>
                      <wp:effectExtent l="19050" t="19050" r="19050" b="28575"/>
                      <wp:wrapNone/>
                      <wp:docPr id="9372" name="Text Box 2134">
                        <a:extLst xmlns:a="http://schemas.openxmlformats.org/drawingml/2006/main">
                          <a:ext uri="{FF2B5EF4-FFF2-40B4-BE49-F238E27FC236}">
                            <a16:creationId xmlns:a16="http://schemas.microsoft.com/office/drawing/2014/main" id="{00000000-0008-0000-0000-00009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16492" id="Text Box 2134" o:spid="_x0000_s1026" type="#_x0000_t202" style="position:absolute;margin-left:0;margin-top:0;width:6pt;height:2.25pt;z-index:2524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0544" behindDoc="0" locked="0" layoutInCell="1" allowOverlap="1" wp14:anchorId="51028A84" wp14:editId="1F4FC0C9">
                      <wp:simplePos x="0" y="0"/>
                      <wp:positionH relativeFrom="column">
                        <wp:posOffset>0</wp:posOffset>
                      </wp:positionH>
                      <wp:positionV relativeFrom="paragraph">
                        <wp:posOffset>0</wp:posOffset>
                      </wp:positionV>
                      <wp:extent cx="76200" cy="28575"/>
                      <wp:effectExtent l="19050" t="19050" r="19050" b="28575"/>
                      <wp:wrapNone/>
                      <wp:docPr id="9373" name="Text Box 2133">
                        <a:extLst xmlns:a="http://schemas.openxmlformats.org/drawingml/2006/main">
                          <a:ext uri="{FF2B5EF4-FFF2-40B4-BE49-F238E27FC236}">
                            <a16:creationId xmlns:a16="http://schemas.microsoft.com/office/drawing/2014/main" id="{00000000-0008-0000-0000-00009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B7065" id="Text Box 2133" o:spid="_x0000_s1026" type="#_x0000_t202" style="position:absolute;margin-left:0;margin-top:0;width:6pt;height:2.25pt;z-index:2524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1568" behindDoc="0" locked="0" layoutInCell="1" allowOverlap="1" wp14:anchorId="6988BBB3" wp14:editId="51A39664">
                      <wp:simplePos x="0" y="0"/>
                      <wp:positionH relativeFrom="column">
                        <wp:posOffset>0</wp:posOffset>
                      </wp:positionH>
                      <wp:positionV relativeFrom="paragraph">
                        <wp:posOffset>0</wp:posOffset>
                      </wp:positionV>
                      <wp:extent cx="76200" cy="28575"/>
                      <wp:effectExtent l="19050" t="19050" r="19050" b="28575"/>
                      <wp:wrapNone/>
                      <wp:docPr id="9374" name="Text Box 2132">
                        <a:extLst xmlns:a="http://schemas.openxmlformats.org/drawingml/2006/main">
                          <a:ext uri="{FF2B5EF4-FFF2-40B4-BE49-F238E27FC236}">
                            <a16:creationId xmlns:a16="http://schemas.microsoft.com/office/drawing/2014/main" id="{00000000-0008-0000-0000-00009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9609A8" id="Text Box 2132" o:spid="_x0000_s1026" type="#_x0000_t202" style="position:absolute;margin-left:0;margin-top:0;width:6pt;height:2.25pt;z-index:2524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2592" behindDoc="0" locked="0" layoutInCell="1" allowOverlap="1" wp14:anchorId="3D95A263" wp14:editId="0BCD5D16">
                      <wp:simplePos x="0" y="0"/>
                      <wp:positionH relativeFrom="column">
                        <wp:posOffset>0</wp:posOffset>
                      </wp:positionH>
                      <wp:positionV relativeFrom="paragraph">
                        <wp:posOffset>0</wp:posOffset>
                      </wp:positionV>
                      <wp:extent cx="76200" cy="28575"/>
                      <wp:effectExtent l="19050" t="19050" r="19050" b="28575"/>
                      <wp:wrapNone/>
                      <wp:docPr id="9375" name="Text Box 2131">
                        <a:extLst xmlns:a="http://schemas.openxmlformats.org/drawingml/2006/main">
                          <a:ext uri="{FF2B5EF4-FFF2-40B4-BE49-F238E27FC236}">
                            <a16:creationId xmlns:a16="http://schemas.microsoft.com/office/drawing/2014/main" id="{00000000-0008-0000-0000-00009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106F2" id="Text Box 2131" o:spid="_x0000_s1026" type="#_x0000_t202" style="position:absolute;margin-left:0;margin-top:0;width:6pt;height:2.25pt;z-index:25246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3616" behindDoc="0" locked="0" layoutInCell="1" allowOverlap="1" wp14:anchorId="30837A12" wp14:editId="6078D7E7">
                      <wp:simplePos x="0" y="0"/>
                      <wp:positionH relativeFrom="column">
                        <wp:posOffset>0</wp:posOffset>
                      </wp:positionH>
                      <wp:positionV relativeFrom="paragraph">
                        <wp:posOffset>0</wp:posOffset>
                      </wp:positionV>
                      <wp:extent cx="76200" cy="28575"/>
                      <wp:effectExtent l="19050" t="19050" r="19050" b="28575"/>
                      <wp:wrapNone/>
                      <wp:docPr id="9376" name="Text Box 2130">
                        <a:extLst xmlns:a="http://schemas.openxmlformats.org/drawingml/2006/main">
                          <a:ext uri="{FF2B5EF4-FFF2-40B4-BE49-F238E27FC236}">
                            <a16:creationId xmlns:a16="http://schemas.microsoft.com/office/drawing/2014/main" id="{00000000-0008-0000-0000-0000A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E5D6B" id="Text Box 2130" o:spid="_x0000_s1026" type="#_x0000_t202" style="position:absolute;margin-left:0;margin-top:0;width:6pt;height:2.25pt;z-index:2524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4640" behindDoc="0" locked="0" layoutInCell="1" allowOverlap="1" wp14:anchorId="3EEED0AB" wp14:editId="16FF9AA1">
                      <wp:simplePos x="0" y="0"/>
                      <wp:positionH relativeFrom="column">
                        <wp:posOffset>0</wp:posOffset>
                      </wp:positionH>
                      <wp:positionV relativeFrom="paragraph">
                        <wp:posOffset>0</wp:posOffset>
                      </wp:positionV>
                      <wp:extent cx="76200" cy="28575"/>
                      <wp:effectExtent l="19050" t="19050" r="19050" b="28575"/>
                      <wp:wrapNone/>
                      <wp:docPr id="9377" name="Text Box 2129">
                        <a:extLst xmlns:a="http://schemas.openxmlformats.org/drawingml/2006/main">
                          <a:ext uri="{FF2B5EF4-FFF2-40B4-BE49-F238E27FC236}">
                            <a16:creationId xmlns:a16="http://schemas.microsoft.com/office/drawing/2014/main" id="{00000000-0008-0000-0000-0000A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608EA" id="Text Box 2129" o:spid="_x0000_s1026" type="#_x0000_t202" style="position:absolute;margin-left:0;margin-top:0;width:6pt;height:2.25pt;z-index:2524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5664" behindDoc="0" locked="0" layoutInCell="1" allowOverlap="1" wp14:anchorId="6AC7F893" wp14:editId="66DBC091">
                      <wp:simplePos x="0" y="0"/>
                      <wp:positionH relativeFrom="column">
                        <wp:posOffset>0</wp:posOffset>
                      </wp:positionH>
                      <wp:positionV relativeFrom="paragraph">
                        <wp:posOffset>0</wp:posOffset>
                      </wp:positionV>
                      <wp:extent cx="76200" cy="28575"/>
                      <wp:effectExtent l="19050" t="19050" r="19050" b="28575"/>
                      <wp:wrapNone/>
                      <wp:docPr id="9378" name="Text Box 2128">
                        <a:extLst xmlns:a="http://schemas.openxmlformats.org/drawingml/2006/main">
                          <a:ext uri="{FF2B5EF4-FFF2-40B4-BE49-F238E27FC236}">
                            <a16:creationId xmlns:a16="http://schemas.microsoft.com/office/drawing/2014/main" id="{00000000-0008-0000-0000-0000A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841B5" id="Text Box 2128" o:spid="_x0000_s1026" type="#_x0000_t202" style="position:absolute;margin-left:0;margin-top:0;width:6pt;height:2.25pt;z-index:2524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6688" behindDoc="0" locked="0" layoutInCell="1" allowOverlap="1" wp14:anchorId="1498120C" wp14:editId="17776FB7">
                      <wp:simplePos x="0" y="0"/>
                      <wp:positionH relativeFrom="column">
                        <wp:posOffset>0</wp:posOffset>
                      </wp:positionH>
                      <wp:positionV relativeFrom="paragraph">
                        <wp:posOffset>0</wp:posOffset>
                      </wp:positionV>
                      <wp:extent cx="76200" cy="28575"/>
                      <wp:effectExtent l="19050" t="19050" r="19050" b="28575"/>
                      <wp:wrapNone/>
                      <wp:docPr id="9379" name="Text Box 2127">
                        <a:extLst xmlns:a="http://schemas.openxmlformats.org/drawingml/2006/main">
                          <a:ext uri="{FF2B5EF4-FFF2-40B4-BE49-F238E27FC236}">
                            <a16:creationId xmlns:a16="http://schemas.microsoft.com/office/drawing/2014/main" id="{00000000-0008-0000-0000-0000A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B906E" id="Text Box 2127" o:spid="_x0000_s1026" type="#_x0000_t202" style="position:absolute;margin-left:0;margin-top:0;width:6pt;height:2.25pt;z-index:2524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7712" behindDoc="0" locked="0" layoutInCell="1" allowOverlap="1" wp14:anchorId="28F9068A" wp14:editId="5C058EAE">
                      <wp:simplePos x="0" y="0"/>
                      <wp:positionH relativeFrom="column">
                        <wp:posOffset>0</wp:posOffset>
                      </wp:positionH>
                      <wp:positionV relativeFrom="paragraph">
                        <wp:posOffset>0</wp:posOffset>
                      </wp:positionV>
                      <wp:extent cx="76200" cy="28575"/>
                      <wp:effectExtent l="19050" t="19050" r="19050" b="28575"/>
                      <wp:wrapNone/>
                      <wp:docPr id="9380" name="Text Box 2126">
                        <a:extLst xmlns:a="http://schemas.openxmlformats.org/drawingml/2006/main">
                          <a:ext uri="{FF2B5EF4-FFF2-40B4-BE49-F238E27FC236}">
                            <a16:creationId xmlns:a16="http://schemas.microsoft.com/office/drawing/2014/main" id="{00000000-0008-0000-0000-0000A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4C2A8" id="Text Box 2126" o:spid="_x0000_s1026" type="#_x0000_t202" style="position:absolute;margin-left:0;margin-top:0;width:6pt;height:2.25pt;z-index:2524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8736" behindDoc="0" locked="0" layoutInCell="1" allowOverlap="1" wp14:anchorId="747CAE1A" wp14:editId="5C3F82D3">
                      <wp:simplePos x="0" y="0"/>
                      <wp:positionH relativeFrom="column">
                        <wp:posOffset>0</wp:posOffset>
                      </wp:positionH>
                      <wp:positionV relativeFrom="paragraph">
                        <wp:posOffset>0</wp:posOffset>
                      </wp:positionV>
                      <wp:extent cx="76200" cy="28575"/>
                      <wp:effectExtent l="19050" t="19050" r="19050" b="28575"/>
                      <wp:wrapNone/>
                      <wp:docPr id="9381" name="Text Box 2125">
                        <a:extLst xmlns:a="http://schemas.openxmlformats.org/drawingml/2006/main">
                          <a:ext uri="{FF2B5EF4-FFF2-40B4-BE49-F238E27FC236}">
                            <a16:creationId xmlns:a16="http://schemas.microsoft.com/office/drawing/2014/main" id="{00000000-0008-0000-0000-0000A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4D4CFD" id="Text Box 2125" o:spid="_x0000_s1026" type="#_x0000_t202" style="position:absolute;margin-left:0;margin-top:0;width:6pt;height:2.25pt;z-index:2524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69760" behindDoc="0" locked="0" layoutInCell="1" allowOverlap="1" wp14:anchorId="6E3010B5" wp14:editId="0B8ABBC9">
                      <wp:simplePos x="0" y="0"/>
                      <wp:positionH relativeFrom="column">
                        <wp:posOffset>0</wp:posOffset>
                      </wp:positionH>
                      <wp:positionV relativeFrom="paragraph">
                        <wp:posOffset>0</wp:posOffset>
                      </wp:positionV>
                      <wp:extent cx="76200" cy="28575"/>
                      <wp:effectExtent l="19050" t="19050" r="19050" b="28575"/>
                      <wp:wrapNone/>
                      <wp:docPr id="9382" name="Text Box 2124">
                        <a:extLst xmlns:a="http://schemas.openxmlformats.org/drawingml/2006/main">
                          <a:ext uri="{FF2B5EF4-FFF2-40B4-BE49-F238E27FC236}">
                            <a16:creationId xmlns:a16="http://schemas.microsoft.com/office/drawing/2014/main" id="{00000000-0008-0000-0000-0000A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D51D9" id="Text Box 2124" o:spid="_x0000_s1026" type="#_x0000_t202" style="position:absolute;margin-left:0;margin-top:0;width:6pt;height:2.25pt;z-index:2524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0784" behindDoc="0" locked="0" layoutInCell="1" allowOverlap="1" wp14:anchorId="44FDD3EF" wp14:editId="6452CD68">
                      <wp:simplePos x="0" y="0"/>
                      <wp:positionH relativeFrom="column">
                        <wp:posOffset>0</wp:posOffset>
                      </wp:positionH>
                      <wp:positionV relativeFrom="paragraph">
                        <wp:posOffset>0</wp:posOffset>
                      </wp:positionV>
                      <wp:extent cx="76200" cy="28575"/>
                      <wp:effectExtent l="19050" t="19050" r="19050" b="28575"/>
                      <wp:wrapNone/>
                      <wp:docPr id="9383" name="Text Box 2123">
                        <a:extLst xmlns:a="http://schemas.openxmlformats.org/drawingml/2006/main">
                          <a:ext uri="{FF2B5EF4-FFF2-40B4-BE49-F238E27FC236}">
                            <a16:creationId xmlns:a16="http://schemas.microsoft.com/office/drawing/2014/main" id="{00000000-0008-0000-0000-0000A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6AF42" id="Text Box 2123" o:spid="_x0000_s1026" type="#_x0000_t202" style="position:absolute;margin-left:0;margin-top:0;width:6pt;height:2.25pt;z-index:2524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1808" behindDoc="0" locked="0" layoutInCell="1" allowOverlap="1" wp14:anchorId="58B84C1E" wp14:editId="579F023F">
                      <wp:simplePos x="0" y="0"/>
                      <wp:positionH relativeFrom="column">
                        <wp:posOffset>0</wp:posOffset>
                      </wp:positionH>
                      <wp:positionV relativeFrom="paragraph">
                        <wp:posOffset>0</wp:posOffset>
                      </wp:positionV>
                      <wp:extent cx="76200" cy="28575"/>
                      <wp:effectExtent l="19050" t="19050" r="19050" b="28575"/>
                      <wp:wrapNone/>
                      <wp:docPr id="9384" name="Text Box 2122">
                        <a:extLst xmlns:a="http://schemas.openxmlformats.org/drawingml/2006/main">
                          <a:ext uri="{FF2B5EF4-FFF2-40B4-BE49-F238E27FC236}">
                            <a16:creationId xmlns:a16="http://schemas.microsoft.com/office/drawing/2014/main" id="{00000000-0008-0000-0000-0000A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7BBDF" id="Text Box 2122" o:spid="_x0000_s1026" type="#_x0000_t202" style="position:absolute;margin-left:0;margin-top:0;width:6pt;height:2.25pt;z-index:2524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2832" behindDoc="0" locked="0" layoutInCell="1" allowOverlap="1" wp14:anchorId="314D0200" wp14:editId="0A260135">
                      <wp:simplePos x="0" y="0"/>
                      <wp:positionH relativeFrom="column">
                        <wp:posOffset>0</wp:posOffset>
                      </wp:positionH>
                      <wp:positionV relativeFrom="paragraph">
                        <wp:posOffset>0</wp:posOffset>
                      </wp:positionV>
                      <wp:extent cx="76200" cy="28575"/>
                      <wp:effectExtent l="19050" t="19050" r="19050" b="28575"/>
                      <wp:wrapNone/>
                      <wp:docPr id="9385" name="Text Box 2121">
                        <a:extLst xmlns:a="http://schemas.openxmlformats.org/drawingml/2006/main">
                          <a:ext uri="{FF2B5EF4-FFF2-40B4-BE49-F238E27FC236}">
                            <a16:creationId xmlns:a16="http://schemas.microsoft.com/office/drawing/2014/main" id="{00000000-0008-0000-0000-0000A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83E115" id="Text Box 2121" o:spid="_x0000_s1026" type="#_x0000_t202" style="position:absolute;margin-left:0;margin-top:0;width:6pt;height:2.25pt;z-index:2524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3856" behindDoc="0" locked="0" layoutInCell="1" allowOverlap="1" wp14:anchorId="72529170" wp14:editId="6F090B51">
                      <wp:simplePos x="0" y="0"/>
                      <wp:positionH relativeFrom="column">
                        <wp:posOffset>0</wp:posOffset>
                      </wp:positionH>
                      <wp:positionV relativeFrom="paragraph">
                        <wp:posOffset>0</wp:posOffset>
                      </wp:positionV>
                      <wp:extent cx="76200" cy="28575"/>
                      <wp:effectExtent l="19050" t="19050" r="19050" b="28575"/>
                      <wp:wrapNone/>
                      <wp:docPr id="9386" name="Text Box 2120">
                        <a:extLst xmlns:a="http://schemas.openxmlformats.org/drawingml/2006/main">
                          <a:ext uri="{FF2B5EF4-FFF2-40B4-BE49-F238E27FC236}">
                            <a16:creationId xmlns:a16="http://schemas.microsoft.com/office/drawing/2014/main" id="{00000000-0008-0000-0000-0000A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8111C" id="Text Box 2120" o:spid="_x0000_s1026" type="#_x0000_t202" style="position:absolute;margin-left:0;margin-top:0;width:6pt;height:2.25pt;z-index:2524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4880" behindDoc="0" locked="0" layoutInCell="1" allowOverlap="1" wp14:anchorId="64A274EA" wp14:editId="4904240D">
                      <wp:simplePos x="0" y="0"/>
                      <wp:positionH relativeFrom="column">
                        <wp:posOffset>0</wp:posOffset>
                      </wp:positionH>
                      <wp:positionV relativeFrom="paragraph">
                        <wp:posOffset>0</wp:posOffset>
                      </wp:positionV>
                      <wp:extent cx="76200" cy="28575"/>
                      <wp:effectExtent l="19050" t="19050" r="19050" b="28575"/>
                      <wp:wrapNone/>
                      <wp:docPr id="9387" name="Text Box 2119">
                        <a:extLst xmlns:a="http://schemas.openxmlformats.org/drawingml/2006/main">
                          <a:ext uri="{FF2B5EF4-FFF2-40B4-BE49-F238E27FC236}">
                            <a16:creationId xmlns:a16="http://schemas.microsoft.com/office/drawing/2014/main" id="{00000000-0008-0000-0000-0000A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8EA96" id="Text Box 2119" o:spid="_x0000_s1026" type="#_x0000_t202" style="position:absolute;margin-left:0;margin-top:0;width:6pt;height:2.25pt;z-index:2524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5904" behindDoc="0" locked="0" layoutInCell="1" allowOverlap="1" wp14:anchorId="476C1F55" wp14:editId="3EE7E9DA">
                      <wp:simplePos x="0" y="0"/>
                      <wp:positionH relativeFrom="column">
                        <wp:posOffset>0</wp:posOffset>
                      </wp:positionH>
                      <wp:positionV relativeFrom="paragraph">
                        <wp:posOffset>0</wp:posOffset>
                      </wp:positionV>
                      <wp:extent cx="76200" cy="28575"/>
                      <wp:effectExtent l="19050" t="19050" r="19050" b="28575"/>
                      <wp:wrapNone/>
                      <wp:docPr id="9388" name="Text Box 2118">
                        <a:extLst xmlns:a="http://schemas.openxmlformats.org/drawingml/2006/main">
                          <a:ext uri="{FF2B5EF4-FFF2-40B4-BE49-F238E27FC236}">
                            <a16:creationId xmlns:a16="http://schemas.microsoft.com/office/drawing/2014/main" id="{00000000-0008-0000-0000-0000A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B80F2" id="Text Box 2118" o:spid="_x0000_s1026" type="#_x0000_t202" style="position:absolute;margin-left:0;margin-top:0;width:6pt;height:2.25pt;z-index:25247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6928" behindDoc="0" locked="0" layoutInCell="1" allowOverlap="1" wp14:anchorId="19FAD00E" wp14:editId="620335F2">
                      <wp:simplePos x="0" y="0"/>
                      <wp:positionH relativeFrom="column">
                        <wp:posOffset>0</wp:posOffset>
                      </wp:positionH>
                      <wp:positionV relativeFrom="paragraph">
                        <wp:posOffset>0</wp:posOffset>
                      </wp:positionV>
                      <wp:extent cx="76200" cy="28575"/>
                      <wp:effectExtent l="19050" t="19050" r="19050" b="28575"/>
                      <wp:wrapNone/>
                      <wp:docPr id="9389" name="Text Box 2117">
                        <a:extLst xmlns:a="http://schemas.openxmlformats.org/drawingml/2006/main">
                          <a:ext uri="{FF2B5EF4-FFF2-40B4-BE49-F238E27FC236}">
                            <a16:creationId xmlns:a16="http://schemas.microsoft.com/office/drawing/2014/main" id="{00000000-0008-0000-0000-0000A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72397" id="Text Box 2117" o:spid="_x0000_s1026" type="#_x0000_t202" style="position:absolute;margin-left:0;margin-top:0;width:6pt;height:2.25pt;z-index:25247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7952" behindDoc="0" locked="0" layoutInCell="1" allowOverlap="1" wp14:anchorId="460C6A33" wp14:editId="30397861">
                      <wp:simplePos x="0" y="0"/>
                      <wp:positionH relativeFrom="column">
                        <wp:posOffset>0</wp:posOffset>
                      </wp:positionH>
                      <wp:positionV relativeFrom="paragraph">
                        <wp:posOffset>0</wp:posOffset>
                      </wp:positionV>
                      <wp:extent cx="76200" cy="28575"/>
                      <wp:effectExtent l="19050" t="19050" r="19050" b="28575"/>
                      <wp:wrapNone/>
                      <wp:docPr id="9390" name="Text Box 2116">
                        <a:extLst xmlns:a="http://schemas.openxmlformats.org/drawingml/2006/main">
                          <a:ext uri="{FF2B5EF4-FFF2-40B4-BE49-F238E27FC236}">
                            <a16:creationId xmlns:a16="http://schemas.microsoft.com/office/drawing/2014/main" id="{00000000-0008-0000-0000-0000A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A2BE7" id="Text Box 2116" o:spid="_x0000_s1026" type="#_x0000_t202" style="position:absolute;margin-left:0;margin-top:0;width:6pt;height:2.25pt;z-index:2524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78976" behindDoc="0" locked="0" layoutInCell="1" allowOverlap="1" wp14:anchorId="6552FA72" wp14:editId="27CBF78F">
                      <wp:simplePos x="0" y="0"/>
                      <wp:positionH relativeFrom="column">
                        <wp:posOffset>0</wp:posOffset>
                      </wp:positionH>
                      <wp:positionV relativeFrom="paragraph">
                        <wp:posOffset>0</wp:posOffset>
                      </wp:positionV>
                      <wp:extent cx="76200" cy="28575"/>
                      <wp:effectExtent l="19050" t="19050" r="19050" b="28575"/>
                      <wp:wrapNone/>
                      <wp:docPr id="9391" name="Text Box 2115">
                        <a:extLst xmlns:a="http://schemas.openxmlformats.org/drawingml/2006/main">
                          <a:ext uri="{FF2B5EF4-FFF2-40B4-BE49-F238E27FC236}">
                            <a16:creationId xmlns:a16="http://schemas.microsoft.com/office/drawing/2014/main" id="{00000000-0008-0000-0000-0000A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D8119" id="Text Box 2115" o:spid="_x0000_s1026" type="#_x0000_t202" style="position:absolute;margin-left:0;margin-top:0;width:6pt;height:2.25pt;z-index:2524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0000" behindDoc="0" locked="0" layoutInCell="1" allowOverlap="1" wp14:anchorId="3B5ED20A" wp14:editId="56E4E604">
                      <wp:simplePos x="0" y="0"/>
                      <wp:positionH relativeFrom="column">
                        <wp:posOffset>0</wp:posOffset>
                      </wp:positionH>
                      <wp:positionV relativeFrom="paragraph">
                        <wp:posOffset>0</wp:posOffset>
                      </wp:positionV>
                      <wp:extent cx="76200" cy="28575"/>
                      <wp:effectExtent l="19050" t="19050" r="19050" b="28575"/>
                      <wp:wrapNone/>
                      <wp:docPr id="9392" name="Text Box 2114">
                        <a:extLst xmlns:a="http://schemas.openxmlformats.org/drawingml/2006/main">
                          <a:ext uri="{FF2B5EF4-FFF2-40B4-BE49-F238E27FC236}">
                            <a16:creationId xmlns:a16="http://schemas.microsoft.com/office/drawing/2014/main" id="{00000000-0008-0000-0000-0000B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C2854D" id="Text Box 2114" o:spid="_x0000_s1026" type="#_x0000_t202" style="position:absolute;margin-left:0;margin-top:0;width:6pt;height:2.25pt;z-index:2524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1024" behindDoc="0" locked="0" layoutInCell="1" allowOverlap="1" wp14:anchorId="3FAC8F51" wp14:editId="265902B8">
                      <wp:simplePos x="0" y="0"/>
                      <wp:positionH relativeFrom="column">
                        <wp:posOffset>0</wp:posOffset>
                      </wp:positionH>
                      <wp:positionV relativeFrom="paragraph">
                        <wp:posOffset>0</wp:posOffset>
                      </wp:positionV>
                      <wp:extent cx="76200" cy="28575"/>
                      <wp:effectExtent l="19050" t="19050" r="19050" b="28575"/>
                      <wp:wrapNone/>
                      <wp:docPr id="9393" name="Text Box 2113">
                        <a:extLst xmlns:a="http://schemas.openxmlformats.org/drawingml/2006/main">
                          <a:ext uri="{FF2B5EF4-FFF2-40B4-BE49-F238E27FC236}">
                            <a16:creationId xmlns:a16="http://schemas.microsoft.com/office/drawing/2014/main" id="{00000000-0008-0000-0000-0000B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4F97F" id="Text Box 2113" o:spid="_x0000_s1026" type="#_x0000_t202" style="position:absolute;margin-left:0;margin-top:0;width:6pt;height:2.25pt;z-index:2524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2048" behindDoc="0" locked="0" layoutInCell="1" allowOverlap="1" wp14:anchorId="5A02ED6B" wp14:editId="3FCA0976">
                      <wp:simplePos x="0" y="0"/>
                      <wp:positionH relativeFrom="column">
                        <wp:posOffset>0</wp:posOffset>
                      </wp:positionH>
                      <wp:positionV relativeFrom="paragraph">
                        <wp:posOffset>0</wp:posOffset>
                      </wp:positionV>
                      <wp:extent cx="76200" cy="28575"/>
                      <wp:effectExtent l="19050" t="19050" r="19050" b="28575"/>
                      <wp:wrapNone/>
                      <wp:docPr id="9394" name="Text Box 2112">
                        <a:extLst xmlns:a="http://schemas.openxmlformats.org/drawingml/2006/main">
                          <a:ext uri="{FF2B5EF4-FFF2-40B4-BE49-F238E27FC236}">
                            <a16:creationId xmlns:a16="http://schemas.microsoft.com/office/drawing/2014/main" id="{00000000-0008-0000-0000-0000B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31A77" id="Text Box 2112" o:spid="_x0000_s1026" type="#_x0000_t202" style="position:absolute;margin-left:0;margin-top:0;width:6pt;height:2.25pt;z-index:25248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3072" behindDoc="0" locked="0" layoutInCell="1" allowOverlap="1" wp14:anchorId="3D5AF74A" wp14:editId="44D9CBAF">
                      <wp:simplePos x="0" y="0"/>
                      <wp:positionH relativeFrom="column">
                        <wp:posOffset>0</wp:posOffset>
                      </wp:positionH>
                      <wp:positionV relativeFrom="paragraph">
                        <wp:posOffset>0</wp:posOffset>
                      </wp:positionV>
                      <wp:extent cx="76200" cy="28575"/>
                      <wp:effectExtent l="19050" t="19050" r="19050" b="28575"/>
                      <wp:wrapNone/>
                      <wp:docPr id="9395" name="Text Box 2111">
                        <a:extLst xmlns:a="http://schemas.openxmlformats.org/drawingml/2006/main">
                          <a:ext uri="{FF2B5EF4-FFF2-40B4-BE49-F238E27FC236}">
                            <a16:creationId xmlns:a16="http://schemas.microsoft.com/office/drawing/2014/main" id="{00000000-0008-0000-0000-0000B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D3BFA" id="Text Box 2111" o:spid="_x0000_s1026" type="#_x0000_t202" style="position:absolute;margin-left:0;margin-top:0;width:6pt;height:2.25pt;z-index:25248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4096" behindDoc="0" locked="0" layoutInCell="1" allowOverlap="1" wp14:anchorId="65CDAE6B" wp14:editId="7267CDEA">
                      <wp:simplePos x="0" y="0"/>
                      <wp:positionH relativeFrom="column">
                        <wp:posOffset>0</wp:posOffset>
                      </wp:positionH>
                      <wp:positionV relativeFrom="paragraph">
                        <wp:posOffset>0</wp:posOffset>
                      </wp:positionV>
                      <wp:extent cx="76200" cy="28575"/>
                      <wp:effectExtent l="19050" t="19050" r="19050" b="28575"/>
                      <wp:wrapNone/>
                      <wp:docPr id="9396" name="Text Box 2110">
                        <a:extLst xmlns:a="http://schemas.openxmlformats.org/drawingml/2006/main">
                          <a:ext uri="{FF2B5EF4-FFF2-40B4-BE49-F238E27FC236}">
                            <a16:creationId xmlns:a16="http://schemas.microsoft.com/office/drawing/2014/main" id="{00000000-0008-0000-0000-0000B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89D1F" id="Text Box 2110" o:spid="_x0000_s1026" type="#_x0000_t202" style="position:absolute;margin-left:0;margin-top:0;width:6pt;height:2.25pt;z-index:25248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5120" behindDoc="0" locked="0" layoutInCell="1" allowOverlap="1" wp14:anchorId="1EA9253A" wp14:editId="135385F1">
                      <wp:simplePos x="0" y="0"/>
                      <wp:positionH relativeFrom="column">
                        <wp:posOffset>0</wp:posOffset>
                      </wp:positionH>
                      <wp:positionV relativeFrom="paragraph">
                        <wp:posOffset>0</wp:posOffset>
                      </wp:positionV>
                      <wp:extent cx="76200" cy="28575"/>
                      <wp:effectExtent l="19050" t="19050" r="19050" b="28575"/>
                      <wp:wrapNone/>
                      <wp:docPr id="9397" name="Text Box 2109">
                        <a:extLst xmlns:a="http://schemas.openxmlformats.org/drawingml/2006/main">
                          <a:ext uri="{FF2B5EF4-FFF2-40B4-BE49-F238E27FC236}">
                            <a16:creationId xmlns:a16="http://schemas.microsoft.com/office/drawing/2014/main" id="{00000000-0008-0000-0000-0000B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CF7327" id="Text Box 2109" o:spid="_x0000_s1026" type="#_x0000_t202" style="position:absolute;margin-left:0;margin-top:0;width:6pt;height:2.25pt;z-index:25248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6144" behindDoc="0" locked="0" layoutInCell="1" allowOverlap="1" wp14:anchorId="5A05DA31" wp14:editId="064632D0">
                      <wp:simplePos x="0" y="0"/>
                      <wp:positionH relativeFrom="column">
                        <wp:posOffset>0</wp:posOffset>
                      </wp:positionH>
                      <wp:positionV relativeFrom="paragraph">
                        <wp:posOffset>0</wp:posOffset>
                      </wp:positionV>
                      <wp:extent cx="76200" cy="28575"/>
                      <wp:effectExtent l="19050" t="19050" r="19050" b="28575"/>
                      <wp:wrapNone/>
                      <wp:docPr id="9398" name="Text Box 2108">
                        <a:extLst xmlns:a="http://schemas.openxmlformats.org/drawingml/2006/main">
                          <a:ext uri="{FF2B5EF4-FFF2-40B4-BE49-F238E27FC236}">
                            <a16:creationId xmlns:a16="http://schemas.microsoft.com/office/drawing/2014/main" id="{00000000-0008-0000-0000-0000B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D8E19" id="Text Box 2108" o:spid="_x0000_s1026" type="#_x0000_t202" style="position:absolute;margin-left:0;margin-top:0;width:6pt;height:2.25pt;z-index:2524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7168" behindDoc="0" locked="0" layoutInCell="1" allowOverlap="1" wp14:anchorId="2D906584" wp14:editId="4E181B3F">
                      <wp:simplePos x="0" y="0"/>
                      <wp:positionH relativeFrom="column">
                        <wp:posOffset>0</wp:posOffset>
                      </wp:positionH>
                      <wp:positionV relativeFrom="paragraph">
                        <wp:posOffset>0</wp:posOffset>
                      </wp:positionV>
                      <wp:extent cx="76200" cy="28575"/>
                      <wp:effectExtent l="19050" t="19050" r="19050" b="28575"/>
                      <wp:wrapNone/>
                      <wp:docPr id="9399" name="Text Box 2107">
                        <a:extLst xmlns:a="http://schemas.openxmlformats.org/drawingml/2006/main">
                          <a:ext uri="{FF2B5EF4-FFF2-40B4-BE49-F238E27FC236}">
                            <a16:creationId xmlns:a16="http://schemas.microsoft.com/office/drawing/2014/main" id="{00000000-0008-0000-0000-0000B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49FBF" id="Text Box 2107" o:spid="_x0000_s1026" type="#_x0000_t202" style="position:absolute;margin-left:0;margin-top:0;width:6pt;height:2.25pt;z-index:2524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8192" behindDoc="0" locked="0" layoutInCell="1" allowOverlap="1" wp14:anchorId="17933905" wp14:editId="0DDA16E2">
                      <wp:simplePos x="0" y="0"/>
                      <wp:positionH relativeFrom="column">
                        <wp:posOffset>0</wp:posOffset>
                      </wp:positionH>
                      <wp:positionV relativeFrom="paragraph">
                        <wp:posOffset>0</wp:posOffset>
                      </wp:positionV>
                      <wp:extent cx="76200" cy="28575"/>
                      <wp:effectExtent l="19050" t="19050" r="19050" b="28575"/>
                      <wp:wrapNone/>
                      <wp:docPr id="9400" name="Text Box 2106">
                        <a:extLst xmlns:a="http://schemas.openxmlformats.org/drawingml/2006/main">
                          <a:ext uri="{FF2B5EF4-FFF2-40B4-BE49-F238E27FC236}">
                            <a16:creationId xmlns:a16="http://schemas.microsoft.com/office/drawing/2014/main" id="{00000000-0008-0000-0000-0000B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E4004" id="Text Box 2106" o:spid="_x0000_s1026" type="#_x0000_t202" style="position:absolute;margin-left:0;margin-top:0;width:6pt;height:2.25pt;z-index:2524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89216" behindDoc="0" locked="0" layoutInCell="1" allowOverlap="1" wp14:anchorId="05FF33E9" wp14:editId="02AC8B29">
                      <wp:simplePos x="0" y="0"/>
                      <wp:positionH relativeFrom="column">
                        <wp:posOffset>0</wp:posOffset>
                      </wp:positionH>
                      <wp:positionV relativeFrom="paragraph">
                        <wp:posOffset>0</wp:posOffset>
                      </wp:positionV>
                      <wp:extent cx="76200" cy="28575"/>
                      <wp:effectExtent l="19050" t="19050" r="19050" b="28575"/>
                      <wp:wrapNone/>
                      <wp:docPr id="9401" name="Text Box 2105">
                        <a:extLst xmlns:a="http://schemas.openxmlformats.org/drawingml/2006/main">
                          <a:ext uri="{FF2B5EF4-FFF2-40B4-BE49-F238E27FC236}">
                            <a16:creationId xmlns:a16="http://schemas.microsoft.com/office/drawing/2014/main" id="{00000000-0008-0000-0000-0000B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3D08B" id="Text Box 2105" o:spid="_x0000_s1026" type="#_x0000_t202" style="position:absolute;margin-left:0;margin-top:0;width:6pt;height:2.25pt;z-index:2524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0240" behindDoc="0" locked="0" layoutInCell="1" allowOverlap="1" wp14:anchorId="2A7722E0" wp14:editId="30635A12">
                      <wp:simplePos x="0" y="0"/>
                      <wp:positionH relativeFrom="column">
                        <wp:posOffset>0</wp:posOffset>
                      </wp:positionH>
                      <wp:positionV relativeFrom="paragraph">
                        <wp:posOffset>0</wp:posOffset>
                      </wp:positionV>
                      <wp:extent cx="76200" cy="28575"/>
                      <wp:effectExtent l="19050" t="19050" r="19050" b="28575"/>
                      <wp:wrapNone/>
                      <wp:docPr id="9402" name="Text Box 2104">
                        <a:extLst xmlns:a="http://schemas.openxmlformats.org/drawingml/2006/main">
                          <a:ext uri="{FF2B5EF4-FFF2-40B4-BE49-F238E27FC236}">
                            <a16:creationId xmlns:a16="http://schemas.microsoft.com/office/drawing/2014/main" id="{00000000-0008-0000-0000-0000B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8CD368" id="Text Box 2104" o:spid="_x0000_s1026" type="#_x0000_t202" style="position:absolute;margin-left:0;margin-top:0;width:6pt;height:2.25pt;z-index:2524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1264" behindDoc="0" locked="0" layoutInCell="1" allowOverlap="1" wp14:anchorId="3781ABD0" wp14:editId="6E832487">
                      <wp:simplePos x="0" y="0"/>
                      <wp:positionH relativeFrom="column">
                        <wp:posOffset>0</wp:posOffset>
                      </wp:positionH>
                      <wp:positionV relativeFrom="paragraph">
                        <wp:posOffset>0</wp:posOffset>
                      </wp:positionV>
                      <wp:extent cx="76200" cy="28575"/>
                      <wp:effectExtent l="19050" t="19050" r="19050" b="28575"/>
                      <wp:wrapNone/>
                      <wp:docPr id="9403" name="Text Box 2103">
                        <a:extLst xmlns:a="http://schemas.openxmlformats.org/drawingml/2006/main">
                          <a:ext uri="{FF2B5EF4-FFF2-40B4-BE49-F238E27FC236}">
                            <a16:creationId xmlns:a16="http://schemas.microsoft.com/office/drawing/2014/main" id="{00000000-0008-0000-0000-0000B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62534" id="Text Box 2103" o:spid="_x0000_s1026" type="#_x0000_t202" style="position:absolute;margin-left:0;margin-top:0;width:6pt;height:2.25pt;z-index:2524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2288" behindDoc="0" locked="0" layoutInCell="1" allowOverlap="1" wp14:anchorId="04A92C7F" wp14:editId="381D4488">
                      <wp:simplePos x="0" y="0"/>
                      <wp:positionH relativeFrom="column">
                        <wp:posOffset>0</wp:posOffset>
                      </wp:positionH>
                      <wp:positionV relativeFrom="paragraph">
                        <wp:posOffset>0</wp:posOffset>
                      </wp:positionV>
                      <wp:extent cx="76200" cy="28575"/>
                      <wp:effectExtent l="19050" t="19050" r="19050" b="28575"/>
                      <wp:wrapNone/>
                      <wp:docPr id="9404" name="Text Box 2102">
                        <a:extLst xmlns:a="http://schemas.openxmlformats.org/drawingml/2006/main">
                          <a:ext uri="{FF2B5EF4-FFF2-40B4-BE49-F238E27FC236}">
                            <a16:creationId xmlns:a16="http://schemas.microsoft.com/office/drawing/2014/main" id="{00000000-0008-0000-0000-0000B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B0327" id="Text Box 2102" o:spid="_x0000_s1026" type="#_x0000_t202" style="position:absolute;margin-left:0;margin-top:0;width:6pt;height:2.25pt;z-index:2524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3312" behindDoc="0" locked="0" layoutInCell="1" allowOverlap="1" wp14:anchorId="691CC71F" wp14:editId="55DAE80D">
                      <wp:simplePos x="0" y="0"/>
                      <wp:positionH relativeFrom="column">
                        <wp:posOffset>0</wp:posOffset>
                      </wp:positionH>
                      <wp:positionV relativeFrom="paragraph">
                        <wp:posOffset>0</wp:posOffset>
                      </wp:positionV>
                      <wp:extent cx="76200" cy="28575"/>
                      <wp:effectExtent l="19050" t="19050" r="19050" b="28575"/>
                      <wp:wrapNone/>
                      <wp:docPr id="9405" name="Text Box 2101">
                        <a:extLst xmlns:a="http://schemas.openxmlformats.org/drawingml/2006/main">
                          <a:ext uri="{FF2B5EF4-FFF2-40B4-BE49-F238E27FC236}">
                            <a16:creationId xmlns:a16="http://schemas.microsoft.com/office/drawing/2014/main" id="{00000000-0008-0000-0000-0000B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47418" id="Text Box 2101" o:spid="_x0000_s1026" type="#_x0000_t202" style="position:absolute;margin-left:0;margin-top:0;width:6pt;height:2.25pt;z-index:25249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4336" behindDoc="0" locked="0" layoutInCell="1" allowOverlap="1" wp14:anchorId="100FD8F1" wp14:editId="4A0521F9">
                      <wp:simplePos x="0" y="0"/>
                      <wp:positionH relativeFrom="column">
                        <wp:posOffset>0</wp:posOffset>
                      </wp:positionH>
                      <wp:positionV relativeFrom="paragraph">
                        <wp:posOffset>0</wp:posOffset>
                      </wp:positionV>
                      <wp:extent cx="76200" cy="28575"/>
                      <wp:effectExtent l="19050" t="19050" r="19050" b="28575"/>
                      <wp:wrapNone/>
                      <wp:docPr id="9406" name="Text Box 2100">
                        <a:extLst xmlns:a="http://schemas.openxmlformats.org/drawingml/2006/main">
                          <a:ext uri="{FF2B5EF4-FFF2-40B4-BE49-F238E27FC236}">
                            <a16:creationId xmlns:a16="http://schemas.microsoft.com/office/drawing/2014/main" id="{00000000-0008-0000-0000-0000B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CD302" id="Text Box 2100" o:spid="_x0000_s1026" type="#_x0000_t202" style="position:absolute;margin-left:0;margin-top:0;width:6pt;height:2.25pt;z-index:2524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5360" behindDoc="0" locked="0" layoutInCell="1" allowOverlap="1" wp14:anchorId="4B023F83" wp14:editId="41F532D6">
                      <wp:simplePos x="0" y="0"/>
                      <wp:positionH relativeFrom="column">
                        <wp:posOffset>0</wp:posOffset>
                      </wp:positionH>
                      <wp:positionV relativeFrom="paragraph">
                        <wp:posOffset>0</wp:posOffset>
                      </wp:positionV>
                      <wp:extent cx="76200" cy="28575"/>
                      <wp:effectExtent l="19050" t="19050" r="19050" b="28575"/>
                      <wp:wrapNone/>
                      <wp:docPr id="9407" name="Text Box 2099">
                        <a:extLst xmlns:a="http://schemas.openxmlformats.org/drawingml/2006/main">
                          <a:ext uri="{FF2B5EF4-FFF2-40B4-BE49-F238E27FC236}">
                            <a16:creationId xmlns:a16="http://schemas.microsoft.com/office/drawing/2014/main" id="{00000000-0008-0000-0000-0000B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3D9BF" id="Text Box 2099" o:spid="_x0000_s1026" type="#_x0000_t202" style="position:absolute;margin-left:0;margin-top:0;width:6pt;height:2.25pt;z-index:2524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6384" behindDoc="0" locked="0" layoutInCell="1" allowOverlap="1" wp14:anchorId="304B53A4" wp14:editId="76AC0C5D">
                      <wp:simplePos x="0" y="0"/>
                      <wp:positionH relativeFrom="column">
                        <wp:posOffset>0</wp:posOffset>
                      </wp:positionH>
                      <wp:positionV relativeFrom="paragraph">
                        <wp:posOffset>0</wp:posOffset>
                      </wp:positionV>
                      <wp:extent cx="76200" cy="28575"/>
                      <wp:effectExtent l="19050" t="19050" r="19050" b="28575"/>
                      <wp:wrapNone/>
                      <wp:docPr id="9408" name="Text Box 2098">
                        <a:extLst xmlns:a="http://schemas.openxmlformats.org/drawingml/2006/main">
                          <a:ext uri="{FF2B5EF4-FFF2-40B4-BE49-F238E27FC236}">
                            <a16:creationId xmlns:a16="http://schemas.microsoft.com/office/drawing/2014/main" id="{00000000-0008-0000-0000-0000C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A20FB" id="Text Box 2098" o:spid="_x0000_s1026" type="#_x0000_t202" style="position:absolute;margin-left:0;margin-top:0;width:6pt;height:2.25pt;z-index:2524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7408" behindDoc="0" locked="0" layoutInCell="1" allowOverlap="1" wp14:anchorId="54D48641" wp14:editId="416336B5">
                      <wp:simplePos x="0" y="0"/>
                      <wp:positionH relativeFrom="column">
                        <wp:posOffset>0</wp:posOffset>
                      </wp:positionH>
                      <wp:positionV relativeFrom="paragraph">
                        <wp:posOffset>0</wp:posOffset>
                      </wp:positionV>
                      <wp:extent cx="76200" cy="28575"/>
                      <wp:effectExtent l="19050" t="19050" r="19050" b="28575"/>
                      <wp:wrapNone/>
                      <wp:docPr id="9409" name="Text Box 2097">
                        <a:extLst xmlns:a="http://schemas.openxmlformats.org/drawingml/2006/main">
                          <a:ext uri="{FF2B5EF4-FFF2-40B4-BE49-F238E27FC236}">
                            <a16:creationId xmlns:a16="http://schemas.microsoft.com/office/drawing/2014/main" id="{00000000-0008-0000-0000-0000C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6A4C4" id="Text Box 2097" o:spid="_x0000_s1026" type="#_x0000_t202" style="position:absolute;margin-left:0;margin-top:0;width:6pt;height:2.25pt;z-index:2524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8432" behindDoc="0" locked="0" layoutInCell="1" allowOverlap="1" wp14:anchorId="782F56FB" wp14:editId="16369F63">
                      <wp:simplePos x="0" y="0"/>
                      <wp:positionH relativeFrom="column">
                        <wp:posOffset>0</wp:posOffset>
                      </wp:positionH>
                      <wp:positionV relativeFrom="paragraph">
                        <wp:posOffset>0</wp:posOffset>
                      </wp:positionV>
                      <wp:extent cx="76200" cy="28575"/>
                      <wp:effectExtent l="19050" t="19050" r="19050" b="28575"/>
                      <wp:wrapNone/>
                      <wp:docPr id="9410" name="Text Box 2096">
                        <a:extLst xmlns:a="http://schemas.openxmlformats.org/drawingml/2006/main">
                          <a:ext uri="{FF2B5EF4-FFF2-40B4-BE49-F238E27FC236}">
                            <a16:creationId xmlns:a16="http://schemas.microsoft.com/office/drawing/2014/main" id="{00000000-0008-0000-0000-0000C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24398" id="Text Box 2096" o:spid="_x0000_s1026" type="#_x0000_t202" style="position:absolute;margin-left:0;margin-top:0;width:6pt;height:2.25pt;z-index:2524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499456" behindDoc="0" locked="0" layoutInCell="1" allowOverlap="1" wp14:anchorId="4B28E68D" wp14:editId="488D6671">
                      <wp:simplePos x="0" y="0"/>
                      <wp:positionH relativeFrom="column">
                        <wp:posOffset>0</wp:posOffset>
                      </wp:positionH>
                      <wp:positionV relativeFrom="paragraph">
                        <wp:posOffset>0</wp:posOffset>
                      </wp:positionV>
                      <wp:extent cx="76200" cy="28575"/>
                      <wp:effectExtent l="19050" t="19050" r="19050" b="28575"/>
                      <wp:wrapNone/>
                      <wp:docPr id="9411" name="Text Box 2095">
                        <a:extLst xmlns:a="http://schemas.openxmlformats.org/drawingml/2006/main">
                          <a:ext uri="{FF2B5EF4-FFF2-40B4-BE49-F238E27FC236}">
                            <a16:creationId xmlns:a16="http://schemas.microsoft.com/office/drawing/2014/main" id="{00000000-0008-0000-0000-0000C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1E3AB" id="Text Box 2095" o:spid="_x0000_s1026" type="#_x0000_t202" style="position:absolute;margin-left:0;margin-top:0;width:6pt;height:2.25pt;z-index:25249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0480" behindDoc="0" locked="0" layoutInCell="1" allowOverlap="1" wp14:anchorId="7B21835D" wp14:editId="739FCFD8">
                      <wp:simplePos x="0" y="0"/>
                      <wp:positionH relativeFrom="column">
                        <wp:posOffset>0</wp:posOffset>
                      </wp:positionH>
                      <wp:positionV relativeFrom="paragraph">
                        <wp:posOffset>0</wp:posOffset>
                      </wp:positionV>
                      <wp:extent cx="76200" cy="28575"/>
                      <wp:effectExtent l="19050" t="19050" r="19050" b="28575"/>
                      <wp:wrapNone/>
                      <wp:docPr id="9412" name="Text Box 2094">
                        <a:extLst xmlns:a="http://schemas.openxmlformats.org/drawingml/2006/main">
                          <a:ext uri="{FF2B5EF4-FFF2-40B4-BE49-F238E27FC236}">
                            <a16:creationId xmlns:a16="http://schemas.microsoft.com/office/drawing/2014/main" id="{00000000-0008-0000-0000-0000C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FB47B" id="Text Box 2094" o:spid="_x0000_s1026" type="#_x0000_t202" style="position:absolute;margin-left:0;margin-top:0;width:6pt;height:2.25pt;z-index:2525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1504" behindDoc="0" locked="0" layoutInCell="1" allowOverlap="1" wp14:anchorId="4FB98650" wp14:editId="54F586A8">
                      <wp:simplePos x="0" y="0"/>
                      <wp:positionH relativeFrom="column">
                        <wp:posOffset>0</wp:posOffset>
                      </wp:positionH>
                      <wp:positionV relativeFrom="paragraph">
                        <wp:posOffset>0</wp:posOffset>
                      </wp:positionV>
                      <wp:extent cx="76200" cy="28575"/>
                      <wp:effectExtent l="19050" t="19050" r="19050" b="28575"/>
                      <wp:wrapNone/>
                      <wp:docPr id="9413" name="Text Box 2093">
                        <a:extLst xmlns:a="http://schemas.openxmlformats.org/drawingml/2006/main">
                          <a:ext uri="{FF2B5EF4-FFF2-40B4-BE49-F238E27FC236}">
                            <a16:creationId xmlns:a16="http://schemas.microsoft.com/office/drawing/2014/main" id="{00000000-0008-0000-0000-0000C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21AC2" id="Text Box 2093" o:spid="_x0000_s1026" type="#_x0000_t202" style="position:absolute;margin-left:0;margin-top:0;width:6pt;height:2.25pt;z-index:2525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2528" behindDoc="0" locked="0" layoutInCell="1" allowOverlap="1" wp14:anchorId="1B628AE6" wp14:editId="6A3BB82A">
                      <wp:simplePos x="0" y="0"/>
                      <wp:positionH relativeFrom="column">
                        <wp:posOffset>0</wp:posOffset>
                      </wp:positionH>
                      <wp:positionV relativeFrom="paragraph">
                        <wp:posOffset>0</wp:posOffset>
                      </wp:positionV>
                      <wp:extent cx="76200" cy="28575"/>
                      <wp:effectExtent l="19050" t="19050" r="19050" b="28575"/>
                      <wp:wrapNone/>
                      <wp:docPr id="9414" name="Text Box 2092">
                        <a:extLst xmlns:a="http://schemas.openxmlformats.org/drawingml/2006/main">
                          <a:ext uri="{FF2B5EF4-FFF2-40B4-BE49-F238E27FC236}">
                            <a16:creationId xmlns:a16="http://schemas.microsoft.com/office/drawing/2014/main" id="{00000000-0008-0000-0000-0000C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51358" id="Text Box 2092" o:spid="_x0000_s1026" type="#_x0000_t202" style="position:absolute;margin-left:0;margin-top:0;width:6pt;height:2.25pt;z-index:2525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3552" behindDoc="0" locked="0" layoutInCell="1" allowOverlap="1" wp14:anchorId="2E77593F" wp14:editId="10151AFF">
                      <wp:simplePos x="0" y="0"/>
                      <wp:positionH relativeFrom="column">
                        <wp:posOffset>0</wp:posOffset>
                      </wp:positionH>
                      <wp:positionV relativeFrom="paragraph">
                        <wp:posOffset>0</wp:posOffset>
                      </wp:positionV>
                      <wp:extent cx="76200" cy="28575"/>
                      <wp:effectExtent l="19050" t="19050" r="19050" b="28575"/>
                      <wp:wrapNone/>
                      <wp:docPr id="9415" name="Text Box 2091">
                        <a:extLst xmlns:a="http://schemas.openxmlformats.org/drawingml/2006/main">
                          <a:ext uri="{FF2B5EF4-FFF2-40B4-BE49-F238E27FC236}">
                            <a16:creationId xmlns:a16="http://schemas.microsoft.com/office/drawing/2014/main" id="{00000000-0008-0000-0000-0000C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809B7" id="Text Box 2091" o:spid="_x0000_s1026" type="#_x0000_t202" style="position:absolute;margin-left:0;margin-top:0;width:6pt;height:2.25pt;z-index:2525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4576" behindDoc="0" locked="0" layoutInCell="1" allowOverlap="1" wp14:anchorId="33A78880" wp14:editId="14B96628">
                      <wp:simplePos x="0" y="0"/>
                      <wp:positionH relativeFrom="column">
                        <wp:posOffset>0</wp:posOffset>
                      </wp:positionH>
                      <wp:positionV relativeFrom="paragraph">
                        <wp:posOffset>0</wp:posOffset>
                      </wp:positionV>
                      <wp:extent cx="76200" cy="28575"/>
                      <wp:effectExtent l="19050" t="19050" r="19050" b="28575"/>
                      <wp:wrapNone/>
                      <wp:docPr id="9416" name="Text Box 2090">
                        <a:extLst xmlns:a="http://schemas.openxmlformats.org/drawingml/2006/main">
                          <a:ext uri="{FF2B5EF4-FFF2-40B4-BE49-F238E27FC236}">
                            <a16:creationId xmlns:a16="http://schemas.microsoft.com/office/drawing/2014/main" id="{00000000-0008-0000-0000-0000C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ECD1E" id="Text Box 2090" o:spid="_x0000_s1026" type="#_x0000_t202" style="position:absolute;margin-left:0;margin-top:0;width:6pt;height:2.25pt;z-index:2525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5600" behindDoc="0" locked="0" layoutInCell="1" allowOverlap="1" wp14:anchorId="3D2C5C55" wp14:editId="2790C4E1">
                      <wp:simplePos x="0" y="0"/>
                      <wp:positionH relativeFrom="column">
                        <wp:posOffset>0</wp:posOffset>
                      </wp:positionH>
                      <wp:positionV relativeFrom="paragraph">
                        <wp:posOffset>0</wp:posOffset>
                      </wp:positionV>
                      <wp:extent cx="76200" cy="28575"/>
                      <wp:effectExtent l="19050" t="19050" r="19050" b="28575"/>
                      <wp:wrapNone/>
                      <wp:docPr id="9417" name="Text Box 2089">
                        <a:extLst xmlns:a="http://schemas.openxmlformats.org/drawingml/2006/main">
                          <a:ext uri="{FF2B5EF4-FFF2-40B4-BE49-F238E27FC236}">
                            <a16:creationId xmlns:a16="http://schemas.microsoft.com/office/drawing/2014/main" id="{00000000-0008-0000-0000-0000C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B59F9" id="Text Box 2089" o:spid="_x0000_s1026" type="#_x0000_t202" style="position:absolute;margin-left:0;margin-top:0;width:6pt;height:2.25pt;z-index:2525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6624" behindDoc="0" locked="0" layoutInCell="1" allowOverlap="1" wp14:anchorId="69DF0DCE" wp14:editId="77DDB5FD">
                      <wp:simplePos x="0" y="0"/>
                      <wp:positionH relativeFrom="column">
                        <wp:posOffset>0</wp:posOffset>
                      </wp:positionH>
                      <wp:positionV relativeFrom="paragraph">
                        <wp:posOffset>0</wp:posOffset>
                      </wp:positionV>
                      <wp:extent cx="76200" cy="28575"/>
                      <wp:effectExtent l="19050" t="19050" r="19050" b="28575"/>
                      <wp:wrapNone/>
                      <wp:docPr id="9418" name="Text Box 2088">
                        <a:extLst xmlns:a="http://schemas.openxmlformats.org/drawingml/2006/main">
                          <a:ext uri="{FF2B5EF4-FFF2-40B4-BE49-F238E27FC236}">
                            <a16:creationId xmlns:a16="http://schemas.microsoft.com/office/drawing/2014/main" id="{00000000-0008-0000-0000-0000C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5ED2F" id="Text Box 2088" o:spid="_x0000_s1026" type="#_x0000_t202" style="position:absolute;margin-left:0;margin-top:0;width:6pt;height:2.25pt;z-index:2525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7648" behindDoc="0" locked="0" layoutInCell="1" allowOverlap="1" wp14:anchorId="2D218B60" wp14:editId="0F9BAB57">
                      <wp:simplePos x="0" y="0"/>
                      <wp:positionH relativeFrom="column">
                        <wp:posOffset>0</wp:posOffset>
                      </wp:positionH>
                      <wp:positionV relativeFrom="paragraph">
                        <wp:posOffset>0</wp:posOffset>
                      </wp:positionV>
                      <wp:extent cx="76200" cy="28575"/>
                      <wp:effectExtent l="19050" t="19050" r="19050" b="28575"/>
                      <wp:wrapNone/>
                      <wp:docPr id="9419" name="Text Box 2087">
                        <a:extLst xmlns:a="http://schemas.openxmlformats.org/drawingml/2006/main">
                          <a:ext uri="{FF2B5EF4-FFF2-40B4-BE49-F238E27FC236}">
                            <a16:creationId xmlns:a16="http://schemas.microsoft.com/office/drawing/2014/main" id="{00000000-0008-0000-0000-0000C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FB10D" id="Text Box 2087" o:spid="_x0000_s1026" type="#_x0000_t202" style="position:absolute;margin-left:0;margin-top:0;width:6pt;height:2.25pt;z-index:2525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8672" behindDoc="0" locked="0" layoutInCell="1" allowOverlap="1" wp14:anchorId="7AECBF28" wp14:editId="6208E8F8">
                      <wp:simplePos x="0" y="0"/>
                      <wp:positionH relativeFrom="column">
                        <wp:posOffset>0</wp:posOffset>
                      </wp:positionH>
                      <wp:positionV relativeFrom="paragraph">
                        <wp:posOffset>0</wp:posOffset>
                      </wp:positionV>
                      <wp:extent cx="76200" cy="28575"/>
                      <wp:effectExtent l="19050" t="19050" r="19050" b="28575"/>
                      <wp:wrapNone/>
                      <wp:docPr id="9420" name="Text Box 2086">
                        <a:extLst xmlns:a="http://schemas.openxmlformats.org/drawingml/2006/main">
                          <a:ext uri="{FF2B5EF4-FFF2-40B4-BE49-F238E27FC236}">
                            <a16:creationId xmlns:a16="http://schemas.microsoft.com/office/drawing/2014/main" id="{00000000-0008-0000-0000-0000C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7A081" id="Text Box 2086" o:spid="_x0000_s1026" type="#_x0000_t202" style="position:absolute;margin-left:0;margin-top:0;width:6pt;height:2.25pt;z-index:2525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09696" behindDoc="0" locked="0" layoutInCell="1" allowOverlap="1" wp14:anchorId="676E6734" wp14:editId="0ADE4D0F">
                      <wp:simplePos x="0" y="0"/>
                      <wp:positionH relativeFrom="column">
                        <wp:posOffset>0</wp:posOffset>
                      </wp:positionH>
                      <wp:positionV relativeFrom="paragraph">
                        <wp:posOffset>0</wp:posOffset>
                      </wp:positionV>
                      <wp:extent cx="76200" cy="28575"/>
                      <wp:effectExtent l="19050" t="19050" r="19050" b="28575"/>
                      <wp:wrapNone/>
                      <wp:docPr id="9421" name="Text Box 2085">
                        <a:extLst xmlns:a="http://schemas.openxmlformats.org/drawingml/2006/main">
                          <a:ext uri="{FF2B5EF4-FFF2-40B4-BE49-F238E27FC236}">
                            <a16:creationId xmlns:a16="http://schemas.microsoft.com/office/drawing/2014/main" id="{00000000-0008-0000-0000-0000C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789026" id="Text Box 2085" o:spid="_x0000_s1026" type="#_x0000_t202" style="position:absolute;margin-left:0;margin-top:0;width:6pt;height:2.25pt;z-index:2525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0720" behindDoc="0" locked="0" layoutInCell="1" allowOverlap="1" wp14:anchorId="117A1188" wp14:editId="0D3EFF8F">
                      <wp:simplePos x="0" y="0"/>
                      <wp:positionH relativeFrom="column">
                        <wp:posOffset>0</wp:posOffset>
                      </wp:positionH>
                      <wp:positionV relativeFrom="paragraph">
                        <wp:posOffset>0</wp:posOffset>
                      </wp:positionV>
                      <wp:extent cx="76200" cy="28575"/>
                      <wp:effectExtent l="19050" t="19050" r="19050" b="28575"/>
                      <wp:wrapNone/>
                      <wp:docPr id="9422" name="Text Box 2084">
                        <a:extLst xmlns:a="http://schemas.openxmlformats.org/drawingml/2006/main">
                          <a:ext uri="{FF2B5EF4-FFF2-40B4-BE49-F238E27FC236}">
                            <a16:creationId xmlns:a16="http://schemas.microsoft.com/office/drawing/2014/main" id="{00000000-0008-0000-0000-0000C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09266" id="Text Box 2084" o:spid="_x0000_s1026" type="#_x0000_t202" style="position:absolute;margin-left:0;margin-top:0;width:6pt;height:2.25pt;z-index:2525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1744" behindDoc="0" locked="0" layoutInCell="1" allowOverlap="1" wp14:anchorId="12FF4781" wp14:editId="44DED2E3">
                      <wp:simplePos x="0" y="0"/>
                      <wp:positionH relativeFrom="column">
                        <wp:posOffset>0</wp:posOffset>
                      </wp:positionH>
                      <wp:positionV relativeFrom="paragraph">
                        <wp:posOffset>0</wp:posOffset>
                      </wp:positionV>
                      <wp:extent cx="76200" cy="28575"/>
                      <wp:effectExtent l="19050" t="19050" r="19050" b="28575"/>
                      <wp:wrapNone/>
                      <wp:docPr id="9423" name="Text Box 2083">
                        <a:extLst xmlns:a="http://schemas.openxmlformats.org/drawingml/2006/main">
                          <a:ext uri="{FF2B5EF4-FFF2-40B4-BE49-F238E27FC236}">
                            <a16:creationId xmlns:a16="http://schemas.microsoft.com/office/drawing/2014/main" id="{00000000-0008-0000-0000-0000C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3DA6E" id="Text Box 2083" o:spid="_x0000_s1026" type="#_x0000_t202" style="position:absolute;margin-left:0;margin-top:0;width:6pt;height:2.25pt;z-index:2525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2768" behindDoc="0" locked="0" layoutInCell="1" allowOverlap="1" wp14:anchorId="6666E312" wp14:editId="334D2250">
                      <wp:simplePos x="0" y="0"/>
                      <wp:positionH relativeFrom="column">
                        <wp:posOffset>0</wp:posOffset>
                      </wp:positionH>
                      <wp:positionV relativeFrom="paragraph">
                        <wp:posOffset>0</wp:posOffset>
                      </wp:positionV>
                      <wp:extent cx="76200" cy="28575"/>
                      <wp:effectExtent l="19050" t="19050" r="19050" b="28575"/>
                      <wp:wrapNone/>
                      <wp:docPr id="9424" name="Text Box 2082">
                        <a:extLst xmlns:a="http://schemas.openxmlformats.org/drawingml/2006/main">
                          <a:ext uri="{FF2B5EF4-FFF2-40B4-BE49-F238E27FC236}">
                            <a16:creationId xmlns:a16="http://schemas.microsoft.com/office/drawing/2014/main" id="{00000000-0008-0000-0000-0000D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A316A" id="Text Box 2082" o:spid="_x0000_s1026" type="#_x0000_t202" style="position:absolute;margin-left:0;margin-top:0;width:6pt;height:2.25pt;z-index:2525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3792" behindDoc="0" locked="0" layoutInCell="1" allowOverlap="1" wp14:anchorId="1422271F" wp14:editId="312A145B">
                      <wp:simplePos x="0" y="0"/>
                      <wp:positionH relativeFrom="column">
                        <wp:posOffset>0</wp:posOffset>
                      </wp:positionH>
                      <wp:positionV relativeFrom="paragraph">
                        <wp:posOffset>0</wp:posOffset>
                      </wp:positionV>
                      <wp:extent cx="76200" cy="28575"/>
                      <wp:effectExtent l="19050" t="19050" r="19050" b="28575"/>
                      <wp:wrapNone/>
                      <wp:docPr id="9425" name="Text Box 2081">
                        <a:extLst xmlns:a="http://schemas.openxmlformats.org/drawingml/2006/main">
                          <a:ext uri="{FF2B5EF4-FFF2-40B4-BE49-F238E27FC236}">
                            <a16:creationId xmlns:a16="http://schemas.microsoft.com/office/drawing/2014/main" id="{00000000-0008-0000-0000-0000D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1E601" id="Text Box 2081" o:spid="_x0000_s1026" type="#_x0000_t202" style="position:absolute;margin-left:0;margin-top:0;width:6pt;height:2.25pt;z-index:2525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4816" behindDoc="0" locked="0" layoutInCell="1" allowOverlap="1" wp14:anchorId="7D439438" wp14:editId="365BB0DD">
                      <wp:simplePos x="0" y="0"/>
                      <wp:positionH relativeFrom="column">
                        <wp:posOffset>0</wp:posOffset>
                      </wp:positionH>
                      <wp:positionV relativeFrom="paragraph">
                        <wp:posOffset>0</wp:posOffset>
                      </wp:positionV>
                      <wp:extent cx="76200" cy="28575"/>
                      <wp:effectExtent l="19050" t="19050" r="19050" b="28575"/>
                      <wp:wrapNone/>
                      <wp:docPr id="9426" name="Text Box 2080">
                        <a:extLst xmlns:a="http://schemas.openxmlformats.org/drawingml/2006/main">
                          <a:ext uri="{FF2B5EF4-FFF2-40B4-BE49-F238E27FC236}">
                            <a16:creationId xmlns:a16="http://schemas.microsoft.com/office/drawing/2014/main" id="{00000000-0008-0000-0000-0000D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749AB" id="Text Box 2080" o:spid="_x0000_s1026" type="#_x0000_t202" style="position:absolute;margin-left:0;margin-top:0;width:6pt;height:2.25pt;z-index:2525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5840" behindDoc="0" locked="0" layoutInCell="1" allowOverlap="1" wp14:anchorId="249A1EE2" wp14:editId="769CE4E6">
                      <wp:simplePos x="0" y="0"/>
                      <wp:positionH relativeFrom="column">
                        <wp:posOffset>0</wp:posOffset>
                      </wp:positionH>
                      <wp:positionV relativeFrom="paragraph">
                        <wp:posOffset>0</wp:posOffset>
                      </wp:positionV>
                      <wp:extent cx="76200" cy="28575"/>
                      <wp:effectExtent l="19050" t="19050" r="19050" b="28575"/>
                      <wp:wrapNone/>
                      <wp:docPr id="9427" name="Text Box 2079">
                        <a:extLst xmlns:a="http://schemas.openxmlformats.org/drawingml/2006/main">
                          <a:ext uri="{FF2B5EF4-FFF2-40B4-BE49-F238E27FC236}">
                            <a16:creationId xmlns:a16="http://schemas.microsoft.com/office/drawing/2014/main" id="{00000000-0008-0000-0000-0000D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030CB" id="Text Box 2079" o:spid="_x0000_s1026" type="#_x0000_t202" style="position:absolute;margin-left:0;margin-top:0;width:6pt;height:2.25pt;z-index:2525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6864" behindDoc="0" locked="0" layoutInCell="1" allowOverlap="1" wp14:anchorId="479F855D" wp14:editId="7C064ADB">
                      <wp:simplePos x="0" y="0"/>
                      <wp:positionH relativeFrom="column">
                        <wp:posOffset>0</wp:posOffset>
                      </wp:positionH>
                      <wp:positionV relativeFrom="paragraph">
                        <wp:posOffset>0</wp:posOffset>
                      </wp:positionV>
                      <wp:extent cx="76200" cy="28575"/>
                      <wp:effectExtent l="19050" t="19050" r="19050" b="28575"/>
                      <wp:wrapNone/>
                      <wp:docPr id="9428" name="Text Box 2078">
                        <a:extLst xmlns:a="http://schemas.openxmlformats.org/drawingml/2006/main">
                          <a:ext uri="{FF2B5EF4-FFF2-40B4-BE49-F238E27FC236}">
                            <a16:creationId xmlns:a16="http://schemas.microsoft.com/office/drawing/2014/main" id="{00000000-0008-0000-0000-0000D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A41F1" id="Text Box 2078" o:spid="_x0000_s1026" type="#_x0000_t202" style="position:absolute;margin-left:0;margin-top:0;width:6pt;height:2.25pt;z-index:2525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7888" behindDoc="0" locked="0" layoutInCell="1" allowOverlap="1" wp14:anchorId="4DCC22A4" wp14:editId="1872A4C7">
                      <wp:simplePos x="0" y="0"/>
                      <wp:positionH relativeFrom="column">
                        <wp:posOffset>0</wp:posOffset>
                      </wp:positionH>
                      <wp:positionV relativeFrom="paragraph">
                        <wp:posOffset>0</wp:posOffset>
                      </wp:positionV>
                      <wp:extent cx="76200" cy="28575"/>
                      <wp:effectExtent l="19050" t="19050" r="19050" b="28575"/>
                      <wp:wrapNone/>
                      <wp:docPr id="9429" name="Text Box 2077">
                        <a:extLst xmlns:a="http://schemas.openxmlformats.org/drawingml/2006/main">
                          <a:ext uri="{FF2B5EF4-FFF2-40B4-BE49-F238E27FC236}">
                            <a16:creationId xmlns:a16="http://schemas.microsoft.com/office/drawing/2014/main" id="{00000000-0008-0000-0000-0000D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F5242" id="Text Box 2077" o:spid="_x0000_s1026" type="#_x0000_t202" style="position:absolute;margin-left:0;margin-top:0;width:6pt;height:2.25pt;z-index:25251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8912" behindDoc="0" locked="0" layoutInCell="1" allowOverlap="1" wp14:anchorId="2B59CFF6" wp14:editId="01282B75">
                      <wp:simplePos x="0" y="0"/>
                      <wp:positionH relativeFrom="column">
                        <wp:posOffset>0</wp:posOffset>
                      </wp:positionH>
                      <wp:positionV relativeFrom="paragraph">
                        <wp:posOffset>0</wp:posOffset>
                      </wp:positionV>
                      <wp:extent cx="76200" cy="28575"/>
                      <wp:effectExtent l="19050" t="19050" r="19050" b="28575"/>
                      <wp:wrapNone/>
                      <wp:docPr id="9430" name="Text Box 2076">
                        <a:extLst xmlns:a="http://schemas.openxmlformats.org/drawingml/2006/main">
                          <a:ext uri="{FF2B5EF4-FFF2-40B4-BE49-F238E27FC236}">
                            <a16:creationId xmlns:a16="http://schemas.microsoft.com/office/drawing/2014/main" id="{00000000-0008-0000-0000-0000D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93CB30" id="Text Box 2076" o:spid="_x0000_s1026" type="#_x0000_t202" style="position:absolute;margin-left:0;margin-top:0;width:6pt;height:2.25pt;z-index:25251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19936" behindDoc="0" locked="0" layoutInCell="1" allowOverlap="1" wp14:anchorId="2F8BD6CD" wp14:editId="7D17CDB7">
                      <wp:simplePos x="0" y="0"/>
                      <wp:positionH relativeFrom="column">
                        <wp:posOffset>0</wp:posOffset>
                      </wp:positionH>
                      <wp:positionV relativeFrom="paragraph">
                        <wp:posOffset>0</wp:posOffset>
                      </wp:positionV>
                      <wp:extent cx="76200" cy="28575"/>
                      <wp:effectExtent l="19050" t="19050" r="19050" b="28575"/>
                      <wp:wrapNone/>
                      <wp:docPr id="9431" name="Text Box 2075">
                        <a:extLst xmlns:a="http://schemas.openxmlformats.org/drawingml/2006/main">
                          <a:ext uri="{FF2B5EF4-FFF2-40B4-BE49-F238E27FC236}">
                            <a16:creationId xmlns:a16="http://schemas.microsoft.com/office/drawing/2014/main" id="{00000000-0008-0000-0000-0000D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8FC81" id="Text Box 2075" o:spid="_x0000_s1026" type="#_x0000_t202" style="position:absolute;margin-left:0;margin-top:0;width:6pt;height:2.25pt;z-index:25251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0960" behindDoc="0" locked="0" layoutInCell="1" allowOverlap="1" wp14:anchorId="22BC466C" wp14:editId="153BD7C0">
                      <wp:simplePos x="0" y="0"/>
                      <wp:positionH relativeFrom="column">
                        <wp:posOffset>0</wp:posOffset>
                      </wp:positionH>
                      <wp:positionV relativeFrom="paragraph">
                        <wp:posOffset>0</wp:posOffset>
                      </wp:positionV>
                      <wp:extent cx="76200" cy="28575"/>
                      <wp:effectExtent l="19050" t="19050" r="19050" b="28575"/>
                      <wp:wrapNone/>
                      <wp:docPr id="9432" name="Text Box 2074">
                        <a:extLst xmlns:a="http://schemas.openxmlformats.org/drawingml/2006/main">
                          <a:ext uri="{FF2B5EF4-FFF2-40B4-BE49-F238E27FC236}">
                            <a16:creationId xmlns:a16="http://schemas.microsoft.com/office/drawing/2014/main" id="{00000000-0008-0000-0000-0000D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9CF0C" id="Text Box 2074" o:spid="_x0000_s1026" type="#_x0000_t202" style="position:absolute;margin-left:0;margin-top:0;width:6pt;height:2.25pt;z-index:2525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1984" behindDoc="0" locked="0" layoutInCell="1" allowOverlap="1" wp14:anchorId="2BE66FCF" wp14:editId="33D09FEA">
                      <wp:simplePos x="0" y="0"/>
                      <wp:positionH relativeFrom="column">
                        <wp:posOffset>0</wp:posOffset>
                      </wp:positionH>
                      <wp:positionV relativeFrom="paragraph">
                        <wp:posOffset>0</wp:posOffset>
                      </wp:positionV>
                      <wp:extent cx="76200" cy="28575"/>
                      <wp:effectExtent l="19050" t="19050" r="19050" b="28575"/>
                      <wp:wrapNone/>
                      <wp:docPr id="9433" name="Text Box 2073">
                        <a:extLst xmlns:a="http://schemas.openxmlformats.org/drawingml/2006/main">
                          <a:ext uri="{FF2B5EF4-FFF2-40B4-BE49-F238E27FC236}">
                            <a16:creationId xmlns:a16="http://schemas.microsoft.com/office/drawing/2014/main" id="{00000000-0008-0000-0000-0000D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DB18E" id="Text Box 2073" o:spid="_x0000_s1026" type="#_x0000_t202" style="position:absolute;margin-left:0;margin-top:0;width:6pt;height:2.25pt;z-index:25252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3008" behindDoc="0" locked="0" layoutInCell="1" allowOverlap="1" wp14:anchorId="425C121E" wp14:editId="6593B291">
                      <wp:simplePos x="0" y="0"/>
                      <wp:positionH relativeFrom="column">
                        <wp:posOffset>0</wp:posOffset>
                      </wp:positionH>
                      <wp:positionV relativeFrom="paragraph">
                        <wp:posOffset>0</wp:posOffset>
                      </wp:positionV>
                      <wp:extent cx="76200" cy="28575"/>
                      <wp:effectExtent l="19050" t="19050" r="19050" b="28575"/>
                      <wp:wrapNone/>
                      <wp:docPr id="9434" name="Text Box 2072">
                        <a:extLst xmlns:a="http://schemas.openxmlformats.org/drawingml/2006/main">
                          <a:ext uri="{FF2B5EF4-FFF2-40B4-BE49-F238E27FC236}">
                            <a16:creationId xmlns:a16="http://schemas.microsoft.com/office/drawing/2014/main" id="{00000000-0008-0000-0000-0000D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5A2EE" id="Text Box 2072" o:spid="_x0000_s1026" type="#_x0000_t202" style="position:absolute;margin-left:0;margin-top:0;width:6pt;height:2.25pt;z-index:25252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4032" behindDoc="0" locked="0" layoutInCell="1" allowOverlap="1" wp14:anchorId="612FF265" wp14:editId="6E36475B">
                      <wp:simplePos x="0" y="0"/>
                      <wp:positionH relativeFrom="column">
                        <wp:posOffset>0</wp:posOffset>
                      </wp:positionH>
                      <wp:positionV relativeFrom="paragraph">
                        <wp:posOffset>0</wp:posOffset>
                      </wp:positionV>
                      <wp:extent cx="76200" cy="28575"/>
                      <wp:effectExtent l="19050" t="19050" r="19050" b="28575"/>
                      <wp:wrapNone/>
                      <wp:docPr id="9435" name="Text Box 2071">
                        <a:extLst xmlns:a="http://schemas.openxmlformats.org/drawingml/2006/main">
                          <a:ext uri="{FF2B5EF4-FFF2-40B4-BE49-F238E27FC236}">
                            <a16:creationId xmlns:a16="http://schemas.microsoft.com/office/drawing/2014/main" id="{00000000-0008-0000-0000-0000D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F767A6" id="Text Box 2071" o:spid="_x0000_s1026" type="#_x0000_t202" style="position:absolute;margin-left:0;margin-top:0;width:6pt;height:2.25pt;z-index:25252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5056" behindDoc="0" locked="0" layoutInCell="1" allowOverlap="1" wp14:anchorId="0773034F" wp14:editId="335C505E">
                      <wp:simplePos x="0" y="0"/>
                      <wp:positionH relativeFrom="column">
                        <wp:posOffset>0</wp:posOffset>
                      </wp:positionH>
                      <wp:positionV relativeFrom="paragraph">
                        <wp:posOffset>0</wp:posOffset>
                      </wp:positionV>
                      <wp:extent cx="76200" cy="28575"/>
                      <wp:effectExtent l="19050" t="19050" r="19050" b="28575"/>
                      <wp:wrapNone/>
                      <wp:docPr id="9436" name="Text Box 2070">
                        <a:extLst xmlns:a="http://schemas.openxmlformats.org/drawingml/2006/main">
                          <a:ext uri="{FF2B5EF4-FFF2-40B4-BE49-F238E27FC236}">
                            <a16:creationId xmlns:a16="http://schemas.microsoft.com/office/drawing/2014/main" id="{00000000-0008-0000-0000-0000D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7A976" id="Text Box 2070" o:spid="_x0000_s1026" type="#_x0000_t202" style="position:absolute;margin-left:0;margin-top:0;width:6pt;height:2.25pt;z-index:25252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6080" behindDoc="0" locked="0" layoutInCell="1" allowOverlap="1" wp14:anchorId="62528F6A" wp14:editId="7783E59C">
                      <wp:simplePos x="0" y="0"/>
                      <wp:positionH relativeFrom="column">
                        <wp:posOffset>0</wp:posOffset>
                      </wp:positionH>
                      <wp:positionV relativeFrom="paragraph">
                        <wp:posOffset>0</wp:posOffset>
                      </wp:positionV>
                      <wp:extent cx="76200" cy="28575"/>
                      <wp:effectExtent l="19050" t="19050" r="19050" b="28575"/>
                      <wp:wrapNone/>
                      <wp:docPr id="9437" name="Text Box 2069">
                        <a:extLst xmlns:a="http://schemas.openxmlformats.org/drawingml/2006/main">
                          <a:ext uri="{FF2B5EF4-FFF2-40B4-BE49-F238E27FC236}">
                            <a16:creationId xmlns:a16="http://schemas.microsoft.com/office/drawing/2014/main" id="{00000000-0008-0000-0000-0000D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141C1" id="Text Box 2069" o:spid="_x0000_s1026" type="#_x0000_t202" style="position:absolute;margin-left:0;margin-top:0;width:6pt;height:2.25pt;z-index:25252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7104" behindDoc="0" locked="0" layoutInCell="1" allowOverlap="1" wp14:anchorId="1454CBAC" wp14:editId="1A0C8C1B">
                      <wp:simplePos x="0" y="0"/>
                      <wp:positionH relativeFrom="column">
                        <wp:posOffset>0</wp:posOffset>
                      </wp:positionH>
                      <wp:positionV relativeFrom="paragraph">
                        <wp:posOffset>0</wp:posOffset>
                      </wp:positionV>
                      <wp:extent cx="76200" cy="28575"/>
                      <wp:effectExtent l="19050" t="19050" r="19050" b="28575"/>
                      <wp:wrapNone/>
                      <wp:docPr id="9438" name="Text Box 2068">
                        <a:extLst xmlns:a="http://schemas.openxmlformats.org/drawingml/2006/main">
                          <a:ext uri="{FF2B5EF4-FFF2-40B4-BE49-F238E27FC236}">
                            <a16:creationId xmlns:a16="http://schemas.microsoft.com/office/drawing/2014/main" id="{00000000-0008-0000-0000-0000D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166EC" id="Text Box 2068" o:spid="_x0000_s1026" type="#_x0000_t202" style="position:absolute;margin-left:0;margin-top:0;width:6pt;height:2.25pt;z-index:25252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8128" behindDoc="0" locked="0" layoutInCell="1" allowOverlap="1" wp14:anchorId="14164A1F" wp14:editId="6E67BA27">
                      <wp:simplePos x="0" y="0"/>
                      <wp:positionH relativeFrom="column">
                        <wp:posOffset>0</wp:posOffset>
                      </wp:positionH>
                      <wp:positionV relativeFrom="paragraph">
                        <wp:posOffset>0</wp:posOffset>
                      </wp:positionV>
                      <wp:extent cx="76200" cy="28575"/>
                      <wp:effectExtent l="19050" t="19050" r="19050" b="28575"/>
                      <wp:wrapNone/>
                      <wp:docPr id="9439" name="Text Box 2067">
                        <a:extLst xmlns:a="http://schemas.openxmlformats.org/drawingml/2006/main">
                          <a:ext uri="{FF2B5EF4-FFF2-40B4-BE49-F238E27FC236}">
                            <a16:creationId xmlns:a16="http://schemas.microsoft.com/office/drawing/2014/main" id="{00000000-0008-0000-0000-0000D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1859BB" id="Text Box 2067" o:spid="_x0000_s1026" type="#_x0000_t202" style="position:absolute;margin-left:0;margin-top:0;width:6pt;height:2.25pt;z-index:25252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29152" behindDoc="0" locked="0" layoutInCell="1" allowOverlap="1" wp14:anchorId="3626496D" wp14:editId="1C5D5BE9">
                      <wp:simplePos x="0" y="0"/>
                      <wp:positionH relativeFrom="column">
                        <wp:posOffset>0</wp:posOffset>
                      </wp:positionH>
                      <wp:positionV relativeFrom="paragraph">
                        <wp:posOffset>0</wp:posOffset>
                      </wp:positionV>
                      <wp:extent cx="76200" cy="28575"/>
                      <wp:effectExtent l="19050" t="19050" r="19050" b="28575"/>
                      <wp:wrapNone/>
                      <wp:docPr id="9440" name="Text Box 2066">
                        <a:extLst xmlns:a="http://schemas.openxmlformats.org/drawingml/2006/main">
                          <a:ext uri="{FF2B5EF4-FFF2-40B4-BE49-F238E27FC236}">
                            <a16:creationId xmlns:a16="http://schemas.microsoft.com/office/drawing/2014/main" id="{00000000-0008-0000-0000-0000E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7B75A" id="Text Box 2066" o:spid="_x0000_s1026" type="#_x0000_t202" style="position:absolute;margin-left:0;margin-top:0;width:6pt;height:2.25pt;z-index:2525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0176" behindDoc="0" locked="0" layoutInCell="1" allowOverlap="1" wp14:anchorId="75DB9CFB" wp14:editId="449BC94B">
                      <wp:simplePos x="0" y="0"/>
                      <wp:positionH relativeFrom="column">
                        <wp:posOffset>0</wp:posOffset>
                      </wp:positionH>
                      <wp:positionV relativeFrom="paragraph">
                        <wp:posOffset>0</wp:posOffset>
                      </wp:positionV>
                      <wp:extent cx="76200" cy="28575"/>
                      <wp:effectExtent l="19050" t="19050" r="19050" b="28575"/>
                      <wp:wrapNone/>
                      <wp:docPr id="9441" name="Text Box 2065">
                        <a:extLst xmlns:a="http://schemas.openxmlformats.org/drawingml/2006/main">
                          <a:ext uri="{FF2B5EF4-FFF2-40B4-BE49-F238E27FC236}">
                            <a16:creationId xmlns:a16="http://schemas.microsoft.com/office/drawing/2014/main" id="{00000000-0008-0000-0000-0000E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74C9C" id="Text Box 2065" o:spid="_x0000_s1026" type="#_x0000_t202" style="position:absolute;margin-left:0;margin-top:0;width:6pt;height:2.25pt;z-index:2525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1200" behindDoc="0" locked="0" layoutInCell="1" allowOverlap="1" wp14:anchorId="052246D8" wp14:editId="27861F4F">
                      <wp:simplePos x="0" y="0"/>
                      <wp:positionH relativeFrom="column">
                        <wp:posOffset>0</wp:posOffset>
                      </wp:positionH>
                      <wp:positionV relativeFrom="paragraph">
                        <wp:posOffset>0</wp:posOffset>
                      </wp:positionV>
                      <wp:extent cx="76200" cy="28575"/>
                      <wp:effectExtent l="19050" t="19050" r="19050" b="28575"/>
                      <wp:wrapNone/>
                      <wp:docPr id="9442" name="Text Box 2064">
                        <a:extLst xmlns:a="http://schemas.openxmlformats.org/drawingml/2006/main">
                          <a:ext uri="{FF2B5EF4-FFF2-40B4-BE49-F238E27FC236}">
                            <a16:creationId xmlns:a16="http://schemas.microsoft.com/office/drawing/2014/main" id="{00000000-0008-0000-0000-0000E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CEDCC" id="Text Box 2064" o:spid="_x0000_s1026" type="#_x0000_t202" style="position:absolute;margin-left:0;margin-top:0;width:6pt;height:2.25pt;z-index:2525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2224" behindDoc="0" locked="0" layoutInCell="1" allowOverlap="1" wp14:anchorId="0F04711D" wp14:editId="5F6BE41A">
                      <wp:simplePos x="0" y="0"/>
                      <wp:positionH relativeFrom="column">
                        <wp:posOffset>0</wp:posOffset>
                      </wp:positionH>
                      <wp:positionV relativeFrom="paragraph">
                        <wp:posOffset>0</wp:posOffset>
                      </wp:positionV>
                      <wp:extent cx="76200" cy="28575"/>
                      <wp:effectExtent l="19050" t="19050" r="19050" b="28575"/>
                      <wp:wrapNone/>
                      <wp:docPr id="9443" name="Text Box 2063">
                        <a:extLst xmlns:a="http://schemas.openxmlformats.org/drawingml/2006/main">
                          <a:ext uri="{FF2B5EF4-FFF2-40B4-BE49-F238E27FC236}">
                            <a16:creationId xmlns:a16="http://schemas.microsoft.com/office/drawing/2014/main" id="{00000000-0008-0000-0000-0000E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67E08" id="Text Box 2063" o:spid="_x0000_s1026" type="#_x0000_t202" style="position:absolute;margin-left:0;margin-top:0;width:6pt;height:2.25pt;z-index:2525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3248" behindDoc="0" locked="0" layoutInCell="1" allowOverlap="1" wp14:anchorId="38741231" wp14:editId="491AA172">
                      <wp:simplePos x="0" y="0"/>
                      <wp:positionH relativeFrom="column">
                        <wp:posOffset>0</wp:posOffset>
                      </wp:positionH>
                      <wp:positionV relativeFrom="paragraph">
                        <wp:posOffset>0</wp:posOffset>
                      </wp:positionV>
                      <wp:extent cx="76200" cy="28575"/>
                      <wp:effectExtent l="19050" t="19050" r="19050" b="28575"/>
                      <wp:wrapNone/>
                      <wp:docPr id="9444" name="Text Box 2062">
                        <a:extLst xmlns:a="http://schemas.openxmlformats.org/drawingml/2006/main">
                          <a:ext uri="{FF2B5EF4-FFF2-40B4-BE49-F238E27FC236}">
                            <a16:creationId xmlns:a16="http://schemas.microsoft.com/office/drawing/2014/main" id="{00000000-0008-0000-0000-0000E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1C550" id="Text Box 2062" o:spid="_x0000_s1026" type="#_x0000_t202" style="position:absolute;margin-left:0;margin-top:0;width:6pt;height:2.25pt;z-index:2525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4272" behindDoc="0" locked="0" layoutInCell="1" allowOverlap="1" wp14:anchorId="57EAC587" wp14:editId="1DB070C0">
                      <wp:simplePos x="0" y="0"/>
                      <wp:positionH relativeFrom="column">
                        <wp:posOffset>0</wp:posOffset>
                      </wp:positionH>
                      <wp:positionV relativeFrom="paragraph">
                        <wp:posOffset>0</wp:posOffset>
                      </wp:positionV>
                      <wp:extent cx="76200" cy="28575"/>
                      <wp:effectExtent l="19050" t="19050" r="19050" b="28575"/>
                      <wp:wrapNone/>
                      <wp:docPr id="9445" name="Text Box 2061">
                        <a:extLst xmlns:a="http://schemas.openxmlformats.org/drawingml/2006/main">
                          <a:ext uri="{FF2B5EF4-FFF2-40B4-BE49-F238E27FC236}">
                            <a16:creationId xmlns:a16="http://schemas.microsoft.com/office/drawing/2014/main" id="{00000000-0008-0000-0000-0000E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D288C" id="Text Box 2061" o:spid="_x0000_s1026" type="#_x0000_t202" style="position:absolute;margin-left:0;margin-top:0;width:6pt;height:2.25pt;z-index:2525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5296" behindDoc="0" locked="0" layoutInCell="1" allowOverlap="1" wp14:anchorId="64A8C32D" wp14:editId="14E24387">
                      <wp:simplePos x="0" y="0"/>
                      <wp:positionH relativeFrom="column">
                        <wp:posOffset>0</wp:posOffset>
                      </wp:positionH>
                      <wp:positionV relativeFrom="paragraph">
                        <wp:posOffset>0</wp:posOffset>
                      </wp:positionV>
                      <wp:extent cx="76200" cy="28575"/>
                      <wp:effectExtent l="19050" t="19050" r="19050" b="28575"/>
                      <wp:wrapNone/>
                      <wp:docPr id="9446" name="Text Box 2060">
                        <a:extLst xmlns:a="http://schemas.openxmlformats.org/drawingml/2006/main">
                          <a:ext uri="{FF2B5EF4-FFF2-40B4-BE49-F238E27FC236}">
                            <a16:creationId xmlns:a16="http://schemas.microsoft.com/office/drawing/2014/main" id="{00000000-0008-0000-0000-0000E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754DC" id="Text Box 2060" o:spid="_x0000_s1026" type="#_x0000_t202" style="position:absolute;margin-left:0;margin-top:0;width:6pt;height:2.25pt;z-index:2525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6320" behindDoc="0" locked="0" layoutInCell="1" allowOverlap="1" wp14:anchorId="39548E35" wp14:editId="47455A59">
                      <wp:simplePos x="0" y="0"/>
                      <wp:positionH relativeFrom="column">
                        <wp:posOffset>0</wp:posOffset>
                      </wp:positionH>
                      <wp:positionV relativeFrom="paragraph">
                        <wp:posOffset>0</wp:posOffset>
                      </wp:positionV>
                      <wp:extent cx="76200" cy="28575"/>
                      <wp:effectExtent l="19050" t="19050" r="19050" b="28575"/>
                      <wp:wrapNone/>
                      <wp:docPr id="9447" name="Text Box 2059">
                        <a:extLst xmlns:a="http://schemas.openxmlformats.org/drawingml/2006/main">
                          <a:ext uri="{FF2B5EF4-FFF2-40B4-BE49-F238E27FC236}">
                            <a16:creationId xmlns:a16="http://schemas.microsoft.com/office/drawing/2014/main" id="{00000000-0008-0000-0000-0000E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D414E" id="Text Box 2059" o:spid="_x0000_s1026" type="#_x0000_t202" style="position:absolute;margin-left:0;margin-top:0;width:6pt;height:2.25pt;z-index:2525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7344" behindDoc="0" locked="0" layoutInCell="1" allowOverlap="1" wp14:anchorId="7BE06091" wp14:editId="4AA7ED09">
                      <wp:simplePos x="0" y="0"/>
                      <wp:positionH relativeFrom="column">
                        <wp:posOffset>0</wp:posOffset>
                      </wp:positionH>
                      <wp:positionV relativeFrom="paragraph">
                        <wp:posOffset>0</wp:posOffset>
                      </wp:positionV>
                      <wp:extent cx="76200" cy="28575"/>
                      <wp:effectExtent l="19050" t="19050" r="19050" b="28575"/>
                      <wp:wrapNone/>
                      <wp:docPr id="9448" name="Text Box 2058">
                        <a:extLst xmlns:a="http://schemas.openxmlformats.org/drawingml/2006/main">
                          <a:ext uri="{FF2B5EF4-FFF2-40B4-BE49-F238E27FC236}">
                            <a16:creationId xmlns:a16="http://schemas.microsoft.com/office/drawing/2014/main" id="{00000000-0008-0000-0000-0000E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10D03" id="Text Box 2058" o:spid="_x0000_s1026" type="#_x0000_t202" style="position:absolute;margin-left:0;margin-top:0;width:6pt;height:2.25pt;z-index:2525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8368" behindDoc="0" locked="0" layoutInCell="1" allowOverlap="1" wp14:anchorId="69E5884B" wp14:editId="273D50E8">
                      <wp:simplePos x="0" y="0"/>
                      <wp:positionH relativeFrom="column">
                        <wp:posOffset>0</wp:posOffset>
                      </wp:positionH>
                      <wp:positionV relativeFrom="paragraph">
                        <wp:posOffset>0</wp:posOffset>
                      </wp:positionV>
                      <wp:extent cx="76200" cy="28575"/>
                      <wp:effectExtent l="19050" t="19050" r="19050" b="28575"/>
                      <wp:wrapNone/>
                      <wp:docPr id="9449" name="Text Box 2057">
                        <a:extLst xmlns:a="http://schemas.openxmlformats.org/drawingml/2006/main">
                          <a:ext uri="{FF2B5EF4-FFF2-40B4-BE49-F238E27FC236}">
                            <a16:creationId xmlns:a16="http://schemas.microsoft.com/office/drawing/2014/main" id="{00000000-0008-0000-0000-0000E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0C7B4" id="Text Box 2057" o:spid="_x0000_s1026" type="#_x0000_t202" style="position:absolute;margin-left:0;margin-top:0;width:6pt;height:2.25pt;z-index:2525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39392" behindDoc="0" locked="0" layoutInCell="1" allowOverlap="1" wp14:anchorId="25AA9B8F" wp14:editId="76559790">
                      <wp:simplePos x="0" y="0"/>
                      <wp:positionH relativeFrom="column">
                        <wp:posOffset>0</wp:posOffset>
                      </wp:positionH>
                      <wp:positionV relativeFrom="paragraph">
                        <wp:posOffset>0</wp:posOffset>
                      </wp:positionV>
                      <wp:extent cx="76200" cy="28575"/>
                      <wp:effectExtent l="19050" t="19050" r="19050" b="28575"/>
                      <wp:wrapNone/>
                      <wp:docPr id="9450" name="Text Box 2056">
                        <a:extLst xmlns:a="http://schemas.openxmlformats.org/drawingml/2006/main">
                          <a:ext uri="{FF2B5EF4-FFF2-40B4-BE49-F238E27FC236}">
                            <a16:creationId xmlns:a16="http://schemas.microsoft.com/office/drawing/2014/main" id="{00000000-0008-0000-0000-0000E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35F79" id="Text Box 2056" o:spid="_x0000_s1026" type="#_x0000_t202" style="position:absolute;margin-left:0;margin-top:0;width:6pt;height:2.25pt;z-index:25253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0416" behindDoc="0" locked="0" layoutInCell="1" allowOverlap="1" wp14:anchorId="1D1E8F86" wp14:editId="4CA473DC">
                      <wp:simplePos x="0" y="0"/>
                      <wp:positionH relativeFrom="column">
                        <wp:posOffset>0</wp:posOffset>
                      </wp:positionH>
                      <wp:positionV relativeFrom="paragraph">
                        <wp:posOffset>0</wp:posOffset>
                      </wp:positionV>
                      <wp:extent cx="76200" cy="28575"/>
                      <wp:effectExtent l="19050" t="19050" r="19050" b="28575"/>
                      <wp:wrapNone/>
                      <wp:docPr id="9451" name="Text Box 2055">
                        <a:extLst xmlns:a="http://schemas.openxmlformats.org/drawingml/2006/main">
                          <a:ext uri="{FF2B5EF4-FFF2-40B4-BE49-F238E27FC236}">
                            <a16:creationId xmlns:a16="http://schemas.microsoft.com/office/drawing/2014/main" id="{00000000-0008-0000-0000-0000E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67779" id="Text Box 2055" o:spid="_x0000_s1026" type="#_x0000_t202" style="position:absolute;margin-left:0;margin-top:0;width:6pt;height:2.25pt;z-index:25254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1440" behindDoc="0" locked="0" layoutInCell="1" allowOverlap="1" wp14:anchorId="3874C19A" wp14:editId="5BFDA533">
                      <wp:simplePos x="0" y="0"/>
                      <wp:positionH relativeFrom="column">
                        <wp:posOffset>0</wp:posOffset>
                      </wp:positionH>
                      <wp:positionV relativeFrom="paragraph">
                        <wp:posOffset>0</wp:posOffset>
                      </wp:positionV>
                      <wp:extent cx="76200" cy="28575"/>
                      <wp:effectExtent l="19050" t="19050" r="19050" b="28575"/>
                      <wp:wrapNone/>
                      <wp:docPr id="9452" name="Text Box 2054">
                        <a:extLst xmlns:a="http://schemas.openxmlformats.org/drawingml/2006/main">
                          <a:ext uri="{FF2B5EF4-FFF2-40B4-BE49-F238E27FC236}">
                            <a16:creationId xmlns:a16="http://schemas.microsoft.com/office/drawing/2014/main" id="{00000000-0008-0000-0000-0000E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1E066" id="Text Box 2054" o:spid="_x0000_s1026" type="#_x0000_t202" style="position:absolute;margin-left:0;margin-top:0;width:6pt;height:2.25pt;z-index:2525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2464" behindDoc="0" locked="0" layoutInCell="1" allowOverlap="1" wp14:anchorId="7233F414" wp14:editId="2CB76D0C">
                      <wp:simplePos x="0" y="0"/>
                      <wp:positionH relativeFrom="column">
                        <wp:posOffset>0</wp:posOffset>
                      </wp:positionH>
                      <wp:positionV relativeFrom="paragraph">
                        <wp:posOffset>0</wp:posOffset>
                      </wp:positionV>
                      <wp:extent cx="76200" cy="28575"/>
                      <wp:effectExtent l="19050" t="19050" r="19050" b="28575"/>
                      <wp:wrapNone/>
                      <wp:docPr id="9453" name="Text Box 2053">
                        <a:extLst xmlns:a="http://schemas.openxmlformats.org/drawingml/2006/main">
                          <a:ext uri="{FF2B5EF4-FFF2-40B4-BE49-F238E27FC236}">
                            <a16:creationId xmlns:a16="http://schemas.microsoft.com/office/drawing/2014/main" id="{00000000-0008-0000-0000-0000E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6B96ED" id="Text Box 2053" o:spid="_x0000_s1026" type="#_x0000_t202" style="position:absolute;margin-left:0;margin-top:0;width:6pt;height:2.25pt;z-index:25254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3488" behindDoc="0" locked="0" layoutInCell="1" allowOverlap="1" wp14:anchorId="4E2799E0" wp14:editId="13DF1ED5">
                      <wp:simplePos x="0" y="0"/>
                      <wp:positionH relativeFrom="column">
                        <wp:posOffset>0</wp:posOffset>
                      </wp:positionH>
                      <wp:positionV relativeFrom="paragraph">
                        <wp:posOffset>0</wp:posOffset>
                      </wp:positionV>
                      <wp:extent cx="76200" cy="28575"/>
                      <wp:effectExtent l="19050" t="19050" r="19050" b="28575"/>
                      <wp:wrapNone/>
                      <wp:docPr id="9454" name="Text Box 2052">
                        <a:extLst xmlns:a="http://schemas.openxmlformats.org/drawingml/2006/main">
                          <a:ext uri="{FF2B5EF4-FFF2-40B4-BE49-F238E27FC236}">
                            <a16:creationId xmlns:a16="http://schemas.microsoft.com/office/drawing/2014/main" id="{00000000-0008-0000-0000-0000E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EF34A" id="Text Box 2052" o:spid="_x0000_s1026" type="#_x0000_t202" style="position:absolute;margin-left:0;margin-top:0;width:6pt;height:2.25pt;z-index:25254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4512" behindDoc="0" locked="0" layoutInCell="1" allowOverlap="1" wp14:anchorId="604714E5" wp14:editId="71AE9111">
                      <wp:simplePos x="0" y="0"/>
                      <wp:positionH relativeFrom="column">
                        <wp:posOffset>0</wp:posOffset>
                      </wp:positionH>
                      <wp:positionV relativeFrom="paragraph">
                        <wp:posOffset>0</wp:posOffset>
                      </wp:positionV>
                      <wp:extent cx="76200" cy="28575"/>
                      <wp:effectExtent l="19050" t="19050" r="19050" b="28575"/>
                      <wp:wrapNone/>
                      <wp:docPr id="9455" name="Text Box 2051">
                        <a:extLst xmlns:a="http://schemas.openxmlformats.org/drawingml/2006/main">
                          <a:ext uri="{FF2B5EF4-FFF2-40B4-BE49-F238E27FC236}">
                            <a16:creationId xmlns:a16="http://schemas.microsoft.com/office/drawing/2014/main" id="{00000000-0008-0000-0000-0000E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93D83" id="Text Box 2051" o:spid="_x0000_s1026" type="#_x0000_t202" style="position:absolute;margin-left:0;margin-top:0;width:6pt;height:2.25pt;z-index:25254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5536" behindDoc="0" locked="0" layoutInCell="1" allowOverlap="1" wp14:anchorId="21F96BF6" wp14:editId="51002226">
                      <wp:simplePos x="0" y="0"/>
                      <wp:positionH relativeFrom="column">
                        <wp:posOffset>0</wp:posOffset>
                      </wp:positionH>
                      <wp:positionV relativeFrom="paragraph">
                        <wp:posOffset>0</wp:posOffset>
                      </wp:positionV>
                      <wp:extent cx="76200" cy="28575"/>
                      <wp:effectExtent l="19050" t="19050" r="19050" b="28575"/>
                      <wp:wrapNone/>
                      <wp:docPr id="9456" name="Text Box 2050">
                        <a:extLst xmlns:a="http://schemas.openxmlformats.org/drawingml/2006/main">
                          <a:ext uri="{FF2B5EF4-FFF2-40B4-BE49-F238E27FC236}">
                            <a16:creationId xmlns:a16="http://schemas.microsoft.com/office/drawing/2014/main" id="{00000000-0008-0000-0000-0000F0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34E64" id="Text Box 2050" o:spid="_x0000_s1026" type="#_x0000_t202" style="position:absolute;margin-left:0;margin-top:0;width:6pt;height:2.25pt;z-index:25254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6560" behindDoc="0" locked="0" layoutInCell="1" allowOverlap="1" wp14:anchorId="78AF7CE1" wp14:editId="0D2AF814">
                      <wp:simplePos x="0" y="0"/>
                      <wp:positionH relativeFrom="column">
                        <wp:posOffset>0</wp:posOffset>
                      </wp:positionH>
                      <wp:positionV relativeFrom="paragraph">
                        <wp:posOffset>0</wp:posOffset>
                      </wp:positionV>
                      <wp:extent cx="76200" cy="28575"/>
                      <wp:effectExtent l="19050" t="19050" r="19050" b="28575"/>
                      <wp:wrapNone/>
                      <wp:docPr id="9457" name="Text Box 2049">
                        <a:extLst xmlns:a="http://schemas.openxmlformats.org/drawingml/2006/main">
                          <a:ext uri="{FF2B5EF4-FFF2-40B4-BE49-F238E27FC236}">
                            <a16:creationId xmlns:a16="http://schemas.microsoft.com/office/drawing/2014/main" id="{00000000-0008-0000-0000-0000F1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A323A" id="Text Box 2049" o:spid="_x0000_s1026" type="#_x0000_t202" style="position:absolute;margin-left:0;margin-top:0;width:6pt;height:2.25pt;z-index:25254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7584" behindDoc="0" locked="0" layoutInCell="1" allowOverlap="1" wp14:anchorId="7F56ACA2" wp14:editId="447BDCCD">
                      <wp:simplePos x="0" y="0"/>
                      <wp:positionH relativeFrom="column">
                        <wp:posOffset>0</wp:posOffset>
                      </wp:positionH>
                      <wp:positionV relativeFrom="paragraph">
                        <wp:posOffset>0</wp:posOffset>
                      </wp:positionV>
                      <wp:extent cx="76200" cy="28575"/>
                      <wp:effectExtent l="19050" t="19050" r="19050" b="28575"/>
                      <wp:wrapNone/>
                      <wp:docPr id="9458" name="Text Box 2048">
                        <a:extLst xmlns:a="http://schemas.openxmlformats.org/drawingml/2006/main">
                          <a:ext uri="{FF2B5EF4-FFF2-40B4-BE49-F238E27FC236}">
                            <a16:creationId xmlns:a16="http://schemas.microsoft.com/office/drawing/2014/main" id="{00000000-0008-0000-0000-0000F2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838AA" id="Text Box 2048" o:spid="_x0000_s1026" type="#_x0000_t202" style="position:absolute;margin-left:0;margin-top:0;width:6pt;height:2.25pt;z-index:25254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8608" behindDoc="0" locked="0" layoutInCell="1" allowOverlap="1" wp14:anchorId="3B29CE72" wp14:editId="5ED26D87">
                      <wp:simplePos x="0" y="0"/>
                      <wp:positionH relativeFrom="column">
                        <wp:posOffset>0</wp:posOffset>
                      </wp:positionH>
                      <wp:positionV relativeFrom="paragraph">
                        <wp:posOffset>0</wp:posOffset>
                      </wp:positionV>
                      <wp:extent cx="76200" cy="28575"/>
                      <wp:effectExtent l="19050" t="19050" r="19050" b="28575"/>
                      <wp:wrapNone/>
                      <wp:docPr id="9459" name="Text Box 2047">
                        <a:extLst xmlns:a="http://schemas.openxmlformats.org/drawingml/2006/main">
                          <a:ext uri="{FF2B5EF4-FFF2-40B4-BE49-F238E27FC236}">
                            <a16:creationId xmlns:a16="http://schemas.microsoft.com/office/drawing/2014/main" id="{00000000-0008-0000-0000-0000F3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66EBB" id="Text Box 2047" o:spid="_x0000_s1026" type="#_x0000_t202" style="position:absolute;margin-left:0;margin-top:0;width:6pt;height:2.25pt;z-index:2525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49632" behindDoc="0" locked="0" layoutInCell="1" allowOverlap="1" wp14:anchorId="4DE1AE2D" wp14:editId="49C0B1B4">
                      <wp:simplePos x="0" y="0"/>
                      <wp:positionH relativeFrom="column">
                        <wp:posOffset>0</wp:posOffset>
                      </wp:positionH>
                      <wp:positionV relativeFrom="paragraph">
                        <wp:posOffset>0</wp:posOffset>
                      </wp:positionV>
                      <wp:extent cx="76200" cy="28575"/>
                      <wp:effectExtent l="19050" t="19050" r="19050" b="28575"/>
                      <wp:wrapNone/>
                      <wp:docPr id="9460" name="Text Box 2046">
                        <a:extLst xmlns:a="http://schemas.openxmlformats.org/drawingml/2006/main">
                          <a:ext uri="{FF2B5EF4-FFF2-40B4-BE49-F238E27FC236}">
                            <a16:creationId xmlns:a16="http://schemas.microsoft.com/office/drawing/2014/main" id="{00000000-0008-0000-0000-0000F4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D9C49" id="Text Box 2046" o:spid="_x0000_s1026" type="#_x0000_t202" style="position:absolute;margin-left:0;margin-top:0;width:6pt;height:2.25pt;z-index:25254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0656" behindDoc="0" locked="0" layoutInCell="1" allowOverlap="1" wp14:anchorId="65E3C81E" wp14:editId="006E222F">
                      <wp:simplePos x="0" y="0"/>
                      <wp:positionH relativeFrom="column">
                        <wp:posOffset>0</wp:posOffset>
                      </wp:positionH>
                      <wp:positionV relativeFrom="paragraph">
                        <wp:posOffset>0</wp:posOffset>
                      </wp:positionV>
                      <wp:extent cx="76200" cy="28575"/>
                      <wp:effectExtent l="19050" t="19050" r="19050" b="28575"/>
                      <wp:wrapNone/>
                      <wp:docPr id="9461" name="Text Box 2045">
                        <a:extLst xmlns:a="http://schemas.openxmlformats.org/drawingml/2006/main">
                          <a:ext uri="{FF2B5EF4-FFF2-40B4-BE49-F238E27FC236}">
                            <a16:creationId xmlns:a16="http://schemas.microsoft.com/office/drawing/2014/main" id="{00000000-0008-0000-0000-0000F5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FF141" id="Text Box 2045" o:spid="_x0000_s1026" type="#_x0000_t202" style="position:absolute;margin-left:0;margin-top:0;width:6pt;height:2.25pt;z-index:25255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1680" behindDoc="0" locked="0" layoutInCell="1" allowOverlap="1" wp14:anchorId="6E810395" wp14:editId="1C2205BF">
                      <wp:simplePos x="0" y="0"/>
                      <wp:positionH relativeFrom="column">
                        <wp:posOffset>0</wp:posOffset>
                      </wp:positionH>
                      <wp:positionV relativeFrom="paragraph">
                        <wp:posOffset>0</wp:posOffset>
                      </wp:positionV>
                      <wp:extent cx="76200" cy="28575"/>
                      <wp:effectExtent l="19050" t="19050" r="19050" b="28575"/>
                      <wp:wrapNone/>
                      <wp:docPr id="9462" name="Text Box 2044">
                        <a:extLst xmlns:a="http://schemas.openxmlformats.org/drawingml/2006/main">
                          <a:ext uri="{FF2B5EF4-FFF2-40B4-BE49-F238E27FC236}">
                            <a16:creationId xmlns:a16="http://schemas.microsoft.com/office/drawing/2014/main" id="{00000000-0008-0000-0000-0000F6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5EB8E" id="Text Box 2044" o:spid="_x0000_s1026" type="#_x0000_t202" style="position:absolute;margin-left:0;margin-top:0;width:6pt;height:2.25pt;z-index:2525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2704" behindDoc="0" locked="0" layoutInCell="1" allowOverlap="1" wp14:anchorId="66735F6A" wp14:editId="60432B5B">
                      <wp:simplePos x="0" y="0"/>
                      <wp:positionH relativeFrom="column">
                        <wp:posOffset>0</wp:posOffset>
                      </wp:positionH>
                      <wp:positionV relativeFrom="paragraph">
                        <wp:posOffset>0</wp:posOffset>
                      </wp:positionV>
                      <wp:extent cx="76200" cy="28575"/>
                      <wp:effectExtent l="19050" t="19050" r="19050" b="28575"/>
                      <wp:wrapNone/>
                      <wp:docPr id="9463" name="Text Box 2043">
                        <a:extLst xmlns:a="http://schemas.openxmlformats.org/drawingml/2006/main">
                          <a:ext uri="{FF2B5EF4-FFF2-40B4-BE49-F238E27FC236}">
                            <a16:creationId xmlns:a16="http://schemas.microsoft.com/office/drawing/2014/main" id="{00000000-0008-0000-0000-0000F7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797AD" id="Text Box 2043" o:spid="_x0000_s1026" type="#_x0000_t202" style="position:absolute;margin-left:0;margin-top:0;width:6pt;height:2.25pt;z-index:2525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3728" behindDoc="0" locked="0" layoutInCell="1" allowOverlap="1" wp14:anchorId="7320621C" wp14:editId="0BE32588">
                      <wp:simplePos x="0" y="0"/>
                      <wp:positionH relativeFrom="column">
                        <wp:posOffset>0</wp:posOffset>
                      </wp:positionH>
                      <wp:positionV relativeFrom="paragraph">
                        <wp:posOffset>0</wp:posOffset>
                      </wp:positionV>
                      <wp:extent cx="76200" cy="28575"/>
                      <wp:effectExtent l="19050" t="19050" r="19050" b="28575"/>
                      <wp:wrapNone/>
                      <wp:docPr id="9464" name="Text Box 2042">
                        <a:extLst xmlns:a="http://schemas.openxmlformats.org/drawingml/2006/main">
                          <a:ext uri="{FF2B5EF4-FFF2-40B4-BE49-F238E27FC236}">
                            <a16:creationId xmlns:a16="http://schemas.microsoft.com/office/drawing/2014/main" id="{00000000-0008-0000-0000-0000F8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52742" id="Text Box 2042" o:spid="_x0000_s1026" type="#_x0000_t202" style="position:absolute;margin-left:0;margin-top:0;width:6pt;height:2.25pt;z-index:2525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4752" behindDoc="0" locked="0" layoutInCell="1" allowOverlap="1" wp14:anchorId="3C60CEFF" wp14:editId="24237793">
                      <wp:simplePos x="0" y="0"/>
                      <wp:positionH relativeFrom="column">
                        <wp:posOffset>0</wp:posOffset>
                      </wp:positionH>
                      <wp:positionV relativeFrom="paragraph">
                        <wp:posOffset>0</wp:posOffset>
                      </wp:positionV>
                      <wp:extent cx="76200" cy="28575"/>
                      <wp:effectExtent l="19050" t="19050" r="19050" b="28575"/>
                      <wp:wrapNone/>
                      <wp:docPr id="9465" name="Text Box 2041">
                        <a:extLst xmlns:a="http://schemas.openxmlformats.org/drawingml/2006/main">
                          <a:ext uri="{FF2B5EF4-FFF2-40B4-BE49-F238E27FC236}">
                            <a16:creationId xmlns:a16="http://schemas.microsoft.com/office/drawing/2014/main" id="{00000000-0008-0000-0000-0000F9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DB8D6" id="Text Box 2041" o:spid="_x0000_s1026" type="#_x0000_t202" style="position:absolute;margin-left:0;margin-top:0;width:6pt;height:2.25pt;z-index:2525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5776" behindDoc="0" locked="0" layoutInCell="1" allowOverlap="1" wp14:anchorId="68F1EC2B" wp14:editId="7FAEF979">
                      <wp:simplePos x="0" y="0"/>
                      <wp:positionH relativeFrom="column">
                        <wp:posOffset>0</wp:posOffset>
                      </wp:positionH>
                      <wp:positionV relativeFrom="paragraph">
                        <wp:posOffset>0</wp:posOffset>
                      </wp:positionV>
                      <wp:extent cx="76200" cy="28575"/>
                      <wp:effectExtent l="19050" t="19050" r="19050" b="28575"/>
                      <wp:wrapNone/>
                      <wp:docPr id="9466" name="Text Box 2040">
                        <a:extLst xmlns:a="http://schemas.openxmlformats.org/drawingml/2006/main">
                          <a:ext uri="{FF2B5EF4-FFF2-40B4-BE49-F238E27FC236}">
                            <a16:creationId xmlns:a16="http://schemas.microsoft.com/office/drawing/2014/main" id="{00000000-0008-0000-0000-0000FA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774AC" id="Text Box 2040" o:spid="_x0000_s1026" type="#_x0000_t202" style="position:absolute;margin-left:0;margin-top:0;width:6pt;height:2.25pt;z-index:2525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6800" behindDoc="0" locked="0" layoutInCell="1" allowOverlap="1" wp14:anchorId="23FE1E2A" wp14:editId="76A58433">
                      <wp:simplePos x="0" y="0"/>
                      <wp:positionH relativeFrom="column">
                        <wp:posOffset>0</wp:posOffset>
                      </wp:positionH>
                      <wp:positionV relativeFrom="paragraph">
                        <wp:posOffset>0</wp:posOffset>
                      </wp:positionV>
                      <wp:extent cx="76200" cy="28575"/>
                      <wp:effectExtent l="19050" t="19050" r="19050" b="28575"/>
                      <wp:wrapNone/>
                      <wp:docPr id="9467" name="Text Box 2039">
                        <a:extLst xmlns:a="http://schemas.openxmlformats.org/drawingml/2006/main">
                          <a:ext uri="{FF2B5EF4-FFF2-40B4-BE49-F238E27FC236}">
                            <a16:creationId xmlns:a16="http://schemas.microsoft.com/office/drawing/2014/main" id="{00000000-0008-0000-0000-0000FB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3E398" id="Text Box 2039" o:spid="_x0000_s1026" type="#_x0000_t202" style="position:absolute;margin-left:0;margin-top:0;width:6pt;height:2.25pt;z-index:2525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7824" behindDoc="0" locked="0" layoutInCell="1" allowOverlap="1" wp14:anchorId="66D8045A" wp14:editId="46CD9270">
                      <wp:simplePos x="0" y="0"/>
                      <wp:positionH relativeFrom="column">
                        <wp:posOffset>0</wp:posOffset>
                      </wp:positionH>
                      <wp:positionV relativeFrom="paragraph">
                        <wp:posOffset>0</wp:posOffset>
                      </wp:positionV>
                      <wp:extent cx="76200" cy="28575"/>
                      <wp:effectExtent l="19050" t="19050" r="19050" b="28575"/>
                      <wp:wrapNone/>
                      <wp:docPr id="9468" name="Text Box 2038">
                        <a:extLst xmlns:a="http://schemas.openxmlformats.org/drawingml/2006/main">
                          <a:ext uri="{FF2B5EF4-FFF2-40B4-BE49-F238E27FC236}">
                            <a16:creationId xmlns:a16="http://schemas.microsoft.com/office/drawing/2014/main" id="{00000000-0008-0000-0000-0000FC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BE6BD" id="Text Box 2038" o:spid="_x0000_s1026" type="#_x0000_t202" style="position:absolute;margin-left:0;margin-top:0;width:6pt;height:2.25pt;z-index:2525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8848" behindDoc="0" locked="0" layoutInCell="1" allowOverlap="1" wp14:anchorId="082BDB66" wp14:editId="57779A8B">
                      <wp:simplePos x="0" y="0"/>
                      <wp:positionH relativeFrom="column">
                        <wp:posOffset>0</wp:posOffset>
                      </wp:positionH>
                      <wp:positionV relativeFrom="paragraph">
                        <wp:posOffset>0</wp:posOffset>
                      </wp:positionV>
                      <wp:extent cx="76200" cy="28575"/>
                      <wp:effectExtent l="19050" t="19050" r="19050" b="28575"/>
                      <wp:wrapNone/>
                      <wp:docPr id="9469" name="Text Box 2037">
                        <a:extLst xmlns:a="http://schemas.openxmlformats.org/drawingml/2006/main">
                          <a:ext uri="{FF2B5EF4-FFF2-40B4-BE49-F238E27FC236}">
                            <a16:creationId xmlns:a16="http://schemas.microsoft.com/office/drawing/2014/main" id="{00000000-0008-0000-0000-0000FD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04CF2" id="Text Box 2037" o:spid="_x0000_s1026" type="#_x0000_t202" style="position:absolute;margin-left:0;margin-top:0;width:6pt;height:2.25pt;z-index:2525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59872" behindDoc="0" locked="0" layoutInCell="1" allowOverlap="1" wp14:anchorId="158C7E59" wp14:editId="2270A7C1">
                      <wp:simplePos x="0" y="0"/>
                      <wp:positionH relativeFrom="column">
                        <wp:posOffset>0</wp:posOffset>
                      </wp:positionH>
                      <wp:positionV relativeFrom="paragraph">
                        <wp:posOffset>0</wp:posOffset>
                      </wp:positionV>
                      <wp:extent cx="76200" cy="28575"/>
                      <wp:effectExtent l="19050" t="19050" r="19050" b="28575"/>
                      <wp:wrapNone/>
                      <wp:docPr id="9470" name="Text Box 2036">
                        <a:extLst xmlns:a="http://schemas.openxmlformats.org/drawingml/2006/main">
                          <a:ext uri="{FF2B5EF4-FFF2-40B4-BE49-F238E27FC236}">
                            <a16:creationId xmlns:a16="http://schemas.microsoft.com/office/drawing/2014/main" id="{00000000-0008-0000-0000-0000FE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76254" id="Text Box 2036" o:spid="_x0000_s1026" type="#_x0000_t202" style="position:absolute;margin-left:0;margin-top:0;width:6pt;height:2.25pt;z-index:2525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0896" behindDoc="0" locked="0" layoutInCell="1" allowOverlap="1" wp14:anchorId="49D7C8D7" wp14:editId="56E0681C">
                      <wp:simplePos x="0" y="0"/>
                      <wp:positionH relativeFrom="column">
                        <wp:posOffset>0</wp:posOffset>
                      </wp:positionH>
                      <wp:positionV relativeFrom="paragraph">
                        <wp:posOffset>0</wp:posOffset>
                      </wp:positionV>
                      <wp:extent cx="76200" cy="28575"/>
                      <wp:effectExtent l="19050" t="19050" r="19050" b="28575"/>
                      <wp:wrapNone/>
                      <wp:docPr id="9471" name="Text Box 2035">
                        <a:extLst xmlns:a="http://schemas.openxmlformats.org/drawingml/2006/main">
                          <a:ext uri="{FF2B5EF4-FFF2-40B4-BE49-F238E27FC236}">
                            <a16:creationId xmlns:a16="http://schemas.microsoft.com/office/drawing/2014/main" id="{00000000-0008-0000-0000-0000FF2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2C1F4" id="Text Box 2035" o:spid="_x0000_s1026" type="#_x0000_t202" style="position:absolute;margin-left:0;margin-top:0;width:6pt;height:2.25pt;z-index:2525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1920" behindDoc="0" locked="0" layoutInCell="1" allowOverlap="1" wp14:anchorId="7640B5E5" wp14:editId="7A06E192">
                      <wp:simplePos x="0" y="0"/>
                      <wp:positionH relativeFrom="column">
                        <wp:posOffset>0</wp:posOffset>
                      </wp:positionH>
                      <wp:positionV relativeFrom="paragraph">
                        <wp:posOffset>0</wp:posOffset>
                      </wp:positionV>
                      <wp:extent cx="76200" cy="28575"/>
                      <wp:effectExtent l="19050" t="19050" r="19050" b="28575"/>
                      <wp:wrapNone/>
                      <wp:docPr id="9472" name="Text Box 2034">
                        <a:extLst xmlns:a="http://schemas.openxmlformats.org/drawingml/2006/main">
                          <a:ext uri="{FF2B5EF4-FFF2-40B4-BE49-F238E27FC236}">
                            <a16:creationId xmlns:a16="http://schemas.microsoft.com/office/drawing/2014/main" id="{00000000-0008-0000-0000-00000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F6CD5" id="Text Box 2034" o:spid="_x0000_s1026" type="#_x0000_t202" style="position:absolute;margin-left:0;margin-top:0;width:6pt;height:2.25pt;z-index:2525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2944" behindDoc="0" locked="0" layoutInCell="1" allowOverlap="1" wp14:anchorId="2B8F1192" wp14:editId="7508915A">
                      <wp:simplePos x="0" y="0"/>
                      <wp:positionH relativeFrom="column">
                        <wp:posOffset>0</wp:posOffset>
                      </wp:positionH>
                      <wp:positionV relativeFrom="paragraph">
                        <wp:posOffset>0</wp:posOffset>
                      </wp:positionV>
                      <wp:extent cx="76200" cy="28575"/>
                      <wp:effectExtent l="19050" t="19050" r="19050" b="28575"/>
                      <wp:wrapNone/>
                      <wp:docPr id="9473" name="Text Box 2033">
                        <a:extLst xmlns:a="http://schemas.openxmlformats.org/drawingml/2006/main">
                          <a:ext uri="{FF2B5EF4-FFF2-40B4-BE49-F238E27FC236}">
                            <a16:creationId xmlns:a16="http://schemas.microsoft.com/office/drawing/2014/main" id="{00000000-0008-0000-0000-00000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F96B4" id="Text Box 2033" o:spid="_x0000_s1026" type="#_x0000_t202" style="position:absolute;margin-left:0;margin-top:0;width:6pt;height:2.25pt;z-index:2525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3968" behindDoc="0" locked="0" layoutInCell="1" allowOverlap="1" wp14:anchorId="2AA1DFCA" wp14:editId="64BD1883">
                      <wp:simplePos x="0" y="0"/>
                      <wp:positionH relativeFrom="column">
                        <wp:posOffset>0</wp:posOffset>
                      </wp:positionH>
                      <wp:positionV relativeFrom="paragraph">
                        <wp:posOffset>0</wp:posOffset>
                      </wp:positionV>
                      <wp:extent cx="76200" cy="28575"/>
                      <wp:effectExtent l="19050" t="19050" r="19050" b="28575"/>
                      <wp:wrapNone/>
                      <wp:docPr id="9474" name="Text Box 2032">
                        <a:extLst xmlns:a="http://schemas.openxmlformats.org/drawingml/2006/main">
                          <a:ext uri="{FF2B5EF4-FFF2-40B4-BE49-F238E27FC236}">
                            <a16:creationId xmlns:a16="http://schemas.microsoft.com/office/drawing/2014/main" id="{00000000-0008-0000-0000-00000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1C360" id="Text Box 2032" o:spid="_x0000_s1026" type="#_x0000_t202" style="position:absolute;margin-left:0;margin-top:0;width:6pt;height:2.25pt;z-index:2525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4992" behindDoc="0" locked="0" layoutInCell="1" allowOverlap="1" wp14:anchorId="1F130261" wp14:editId="45624C4E">
                      <wp:simplePos x="0" y="0"/>
                      <wp:positionH relativeFrom="column">
                        <wp:posOffset>0</wp:posOffset>
                      </wp:positionH>
                      <wp:positionV relativeFrom="paragraph">
                        <wp:posOffset>0</wp:posOffset>
                      </wp:positionV>
                      <wp:extent cx="76200" cy="28575"/>
                      <wp:effectExtent l="19050" t="19050" r="19050" b="28575"/>
                      <wp:wrapNone/>
                      <wp:docPr id="9475" name="Text Box 2031">
                        <a:extLst xmlns:a="http://schemas.openxmlformats.org/drawingml/2006/main">
                          <a:ext uri="{FF2B5EF4-FFF2-40B4-BE49-F238E27FC236}">
                            <a16:creationId xmlns:a16="http://schemas.microsoft.com/office/drawing/2014/main" id="{00000000-0008-0000-0000-00000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1E293" id="Text Box 2031" o:spid="_x0000_s1026" type="#_x0000_t202" style="position:absolute;margin-left:0;margin-top:0;width:6pt;height:2.25pt;z-index:2525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6016" behindDoc="0" locked="0" layoutInCell="1" allowOverlap="1" wp14:anchorId="374F0D58" wp14:editId="671629B2">
                      <wp:simplePos x="0" y="0"/>
                      <wp:positionH relativeFrom="column">
                        <wp:posOffset>0</wp:posOffset>
                      </wp:positionH>
                      <wp:positionV relativeFrom="paragraph">
                        <wp:posOffset>0</wp:posOffset>
                      </wp:positionV>
                      <wp:extent cx="76200" cy="28575"/>
                      <wp:effectExtent l="19050" t="19050" r="19050" b="28575"/>
                      <wp:wrapNone/>
                      <wp:docPr id="9476" name="Text Box 2030">
                        <a:extLst xmlns:a="http://schemas.openxmlformats.org/drawingml/2006/main">
                          <a:ext uri="{FF2B5EF4-FFF2-40B4-BE49-F238E27FC236}">
                            <a16:creationId xmlns:a16="http://schemas.microsoft.com/office/drawing/2014/main" id="{00000000-0008-0000-0000-00000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48BD6" id="Text Box 2030" o:spid="_x0000_s1026" type="#_x0000_t202" style="position:absolute;margin-left:0;margin-top:0;width:6pt;height:2.25pt;z-index:2525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7040" behindDoc="0" locked="0" layoutInCell="1" allowOverlap="1" wp14:anchorId="6EBFB518" wp14:editId="584A77F1">
                      <wp:simplePos x="0" y="0"/>
                      <wp:positionH relativeFrom="column">
                        <wp:posOffset>0</wp:posOffset>
                      </wp:positionH>
                      <wp:positionV relativeFrom="paragraph">
                        <wp:posOffset>0</wp:posOffset>
                      </wp:positionV>
                      <wp:extent cx="76200" cy="28575"/>
                      <wp:effectExtent l="19050" t="19050" r="19050" b="28575"/>
                      <wp:wrapNone/>
                      <wp:docPr id="9477" name="Text Box 2029">
                        <a:extLst xmlns:a="http://schemas.openxmlformats.org/drawingml/2006/main">
                          <a:ext uri="{FF2B5EF4-FFF2-40B4-BE49-F238E27FC236}">
                            <a16:creationId xmlns:a16="http://schemas.microsoft.com/office/drawing/2014/main" id="{00000000-0008-0000-0000-00000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D4336" id="Text Box 2029" o:spid="_x0000_s1026" type="#_x0000_t202" style="position:absolute;margin-left:0;margin-top:0;width:6pt;height:2.25pt;z-index:2525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8064" behindDoc="0" locked="0" layoutInCell="1" allowOverlap="1" wp14:anchorId="4B93488A" wp14:editId="3BE83011">
                      <wp:simplePos x="0" y="0"/>
                      <wp:positionH relativeFrom="column">
                        <wp:posOffset>0</wp:posOffset>
                      </wp:positionH>
                      <wp:positionV relativeFrom="paragraph">
                        <wp:posOffset>0</wp:posOffset>
                      </wp:positionV>
                      <wp:extent cx="76200" cy="28575"/>
                      <wp:effectExtent l="19050" t="19050" r="19050" b="28575"/>
                      <wp:wrapNone/>
                      <wp:docPr id="9478" name="Text Box 2028">
                        <a:extLst xmlns:a="http://schemas.openxmlformats.org/drawingml/2006/main">
                          <a:ext uri="{FF2B5EF4-FFF2-40B4-BE49-F238E27FC236}">
                            <a16:creationId xmlns:a16="http://schemas.microsoft.com/office/drawing/2014/main" id="{00000000-0008-0000-0000-00000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56B10F" id="Text Box 2028" o:spid="_x0000_s1026" type="#_x0000_t202" style="position:absolute;margin-left:0;margin-top:0;width:6pt;height:2.25pt;z-index:2525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69088" behindDoc="0" locked="0" layoutInCell="1" allowOverlap="1" wp14:anchorId="6C52A27B" wp14:editId="5588DC02">
                      <wp:simplePos x="0" y="0"/>
                      <wp:positionH relativeFrom="column">
                        <wp:posOffset>0</wp:posOffset>
                      </wp:positionH>
                      <wp:positionV relativeFrom="paragraph">
                        <wp:posOffset>0</wp:posOffset>
                      </wp:positionV>
                      <wp:extent cx="76200" cy="28575"/>
                      <wp:effectExtent l="19050" t="19050" r="19050" b="28575"/>
                      <wp:wrapNone/>
                      <wp:docPr id="9479" name="Text Box 2027">
                        <a:extLst xmlns:a="http://schemas.openxmlformats.org/drawingml/2006/main">
                          <a:ext uri="{FF2B5EF4-FFF2-40B4-BE49-F238E27FC236}">
                            <a16:creationId xmlns:a16="http://schemas.microsoft.com/office/drawing/2014/main" id="{00000000-0008-0000-0000-00000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3BC75" id="Text Box 2027" o:spid="_x0000_s1026" type="#_x0000_t202" style="position:absolute;margin-left:0;margin-top:0;width:6pt;height:2.25pt;z-index:2525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0112" behindDoc="0" locked="0" layoutInCell="1" allowOverlap="1" wp14:anchorId="39304C69" wp14:editId="7E6D1EC7">
                      <wp:simplePos x="0" y="0"/>
                      <wp:positionH relativeFrom="column">
                        <wp:posOffset>0</wp:posOffset>
                      </wp:positionH>
                      <wp:positionV relativeFrom="paragraph">
                        <wp:posOffset>0</wp:posOffset>
                      </wp:positionV>
                      <wp:extent cx="76200" cy="28575"/>
                      <wp:effectExtent l="19050" t="19050" r="19050" b="28575"/>
                      <wp:wrapNone/>
                      <wp:docPr id="9480" name="Text Box 2026">
                        <a:extLst xmlns:a="http://schemas.openxmlformats.org/drawingml/2006/main">
                          <a:ext uri="{FF2B5EF4-FFF2-40B4-BE49-F238E27FC236}">
                            <a16:creationId xmlns:a16="http://schemas.microsoft.com/office/drawing/2014/main" id="{00000000-0008-0000-0000-00000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A285A" id="Text Box 2026" o:spid="_x0000_s1026" type="#_x0000_t202" style="position:absolute;margin-left:0;margin-top:0;width:6pt;height:2.25pt;z-index:2525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1136" behindDoc="0" locked="0" layoutInCell="1" allowOverlap="1" wp14:anchorId="0CF01836" wp14:editId="3B42A145">
                      <wp:simplePos x="0" y="0"/>
                      <wp:positionH relativeFrom="column">
                        <wp:posOffset>0</wp:posOffset>
                      </wp:positionH>
                      <wp:positionV relativeFrom="paragraph">
                        <wp:posOffset>0</wp:posOffset>
                      </wp:positionV>
                      <wp:extent cx="76200" cy="28575"/>
                      <wp:effectExtent l="19050" t="19050" r="19050" b="28575"/>
                      <wp:wrapNone/>
                      <wp:docPr id="9481" name="Text Box 2025">
                        <a:extLst xmlns:a="http://schemas.openxmlformats.org/drawingml/2006/main">
                          <a:ext uri="{FF2B5EF4-FFF2-40B4-BE49-F238E27FC236}">
                            <a16:creationId xmlns:a16="http://schemas.microsoft.com/office/drawing/2014/main" id="{00000000-0008-0000-0000-00000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14FFA" id="Text Box 2025" o:spid="_x0000_s1026" type="#_x0000_t202" style="position:absolute;margin-left:0;margin-top:0;width:6pt;height:2.25pt;z-index:2525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2160" behindDoc="0" locked="0" layoutInCell="1" allowOverlap="1" wp14:anchorId="71DD8EB4" wp14:editId="063199FA">
                      <wp:simplePos x="0" y="0"/>
                      <wp:positionH relativeFrom="column">
                        <wp:posOffset>0</wp:posOffset>
                      </wp:positionH>
                      <wp:positionV relativeFrom="paragraph">
                        <wp:posOffset>0</wp:posOffset>
                      </wp:positionV>
                      <wp:extent cx="76200" cy="28575"/>
                      <wp:effectExtent l="19050" t="19050" r="19050" b="28575"/>
                      <wp:wrapNone/>
                      <wp:docPr id="9482" name="Text Box 2024">
                        <a:extLst xmlns:a="http://schemas.openxmlformats.org/drawingml/2006/main">
                          <a:ext uri="{FF2B5EF4-FFF2-40B4-BE49-F238E27FC236}">
                            <a16:creationId xmlns:a16="http://schemas.microsoft.com/office/drawing/2014/main" id="{00000000-0008-0000-0000-00000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562FD" id="Text Box 2024" o:spid="_x0000_s1026" type="#_x0000_t202" style="position:absolute;margin-left:0;margin-top:0;width:6pt;height:2.25pt;z-index:2525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3184" behindDoc="0" locked="0" layoutInCell="1" allowOverlap="1" wp14:anchorId="5BB88D58" wp14:editId="37ECD15B">
                      <wp:simplePos x="0" y="0"/>
                      <wp:positionH relativeFrom="column">
                        <wp:posOffset>0</wp:posOffset>
                      </wp:positionH>
                      <wp:positionV relativeFrom="paragraph">
                        <wp:posOffset>0</wp:posOffset>
                      </wp:positionV>
                      <wp:extent cx="76200" cy="28575"/>
                      <wp:effectExtent l="19050" t="19050" r="19050" b="28575"/>
                      <wp:wrapNone/>
                      <wp:docPr id="9483" name="Text Box 2023">
                        <a:extLst xmlns:a="http://schemas.openxmlformats.org/drawingml/2006/main">
                          <a:ext uri="{FF2B5EF4-FFF2-40B4-BE49-F238E27FC236}">
                            <a16:creationId xmlns:a16="http://schemas.microsoft.com/office/drawing/2014/main" id="{00000000-0008-0000-0000-00000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84D198" id="Text Box 2023" o:spid="_x0000_s1026" type="#_x0000_t202" style="position:absolute;margin-left:0;margin-top:0;width:6pt;height:2.25pt;z-index:2525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4208" behindDoc="0" locked="0" layoutInCell="1" allowOverlap="1" wp14:anchorId="52134FD8" wp14:editId="1328591E">
                      <wp:simplePos x="0" y="0"/>
                      <wp:positionH relativeFrom="column">
                        <wp:posOffset>0</wp:posOffset>
                      </wp:positionH>
                      <wp:positionV relativeFrom="paragraph">
                        <wp:posOffset>0</wp:posOffset>
                      </wp:positionV>
                      <wp:extent cx="76200" cy="28575"/>
                      <wp:effectExtent l="19050" t="19050" r="19050" b="28575"/>
                      <wp:wrapNone/>
                      <wp:docPr id="9484" name="Text Box 2022">
                        <a:extLst xmlns:a="http://schemas.openxmlformats.org/drawingml/2006/main">
                          <a:ext uri="{FF2B5EF4-FFF2-40B4-BE49-F238E27FC236}">
                            <a16:creationId xmlns:a16="http://schemas.microsoft.com/office/drawing/2014/main" id="{00000000-0008-0000-0000-00000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A79A4" id="Text Box 2022" o:spid="_x0000_s1026" type="#_x0000_t202" style="position:absolute;margin-left:0;margin-top:0;width:6pt;height:2.25pt;z-index:2525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5232" behindDoc="0" locked="0" layoutInCell="1" allowOverlap="1" wp14:anchorId="49EAFA5E" wp14:editId="0DEF8B33">
                      <wp:simplePos x="0" y="0"/>
                      <wp:positionH relativeFrom="column">
                        <wp:posOffset>0</wp:posOffset>
                      </wp:positionH>
                      <wp:positionV relativeFrom="paragraph">
                        <wp:posOffset>0</wp:posOffset>
                      </wp:positionV>
                      <wp:extent cx="76200" cy="28575"/>
                      <wp:effectExtent l="19050" t="19050" r="19050" b="28575"/>
                      <wp:wrapNone/>
                      <wp:docPr id="9485" name="Text Box 2021">
                        <a:extLst xmlns:a="http://schemas.openxmlformats.org/drawingml/2006/main">
                          <a:ext uri="{FF2B5EF4-FFF2-40B4-BE49-F238E27FC236}">
                            <a16:creationId xmlns:a16="http://schemas.microsoft.com/office/drawing/2014/main" id="{00000000-0008-0000-0000-00000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55BD5" id="Text Box 2021" o:spid="_x0000_s1026" type="#_x0000_t202" style="position:absolute;margin-left:0;margin-top:0;width:6pt;height:2.25pt;z-index:2525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6256" behindDoc="0" locked="0" layoutInCell="1" allowOverlap="1" wp14:anchorId="5693CD60" wp14:editId="39BBD8F4">
                      <wp:simplePos x="0" y="0"/>
                      <wp:positionH relativeFrom="column">
                        <wp:posOffset>0</wp:posOffset>
                      </wp:positionH>
                      <wp:positionV relativeFrom="paragraph">
                        <wp:posOffset>0</wp:posOffset>
                      </wp:positionV>
                      <wp:extent cx="76200" cy="28575"/>
                      <wp:effectExtent l="19050" t="19050" r="19050" b="28575"/>
                      <wp:wrapNone/>
                      <wp:docPr id="9486" name="Text Box 2020">
                        <a:extLst xmlns:a="http://schemas.openxmlformats.org/drawingml/2006/main">
                          <a:ext uri="{FF2B5EF4-FFF2-40B4-BE49-F238E27FC236}">
                            <a16:creationId xmlns:a16="http://schemas.microsoft.com/office/drawing/2014/main" id="{00000000-0008-0000-0000-00000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CB339" id="Text Box 2020" o:spid="_x0000_s1026" type="#_x0000_t202" style="position:absolute;margin-left:0;margin-top:0;width:6pt;height:2.25pt;z-index:2525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7280" behindDoc="0" locked="0" layoutInCell="1" allowOverlap="1" wp14:anchorId="7F3AC4EC" wp14:editId="767ECFAB">
                      <wp:simplePos x="0" y="0"/>
                      <wp:positionH relativeFrom="column">
                        <wp:posOffset>0</wp:posOffset>
                      </wp:positionH>
                      <wp:positionV relativeFrom="paragraph">
                        <wp:posOffset>0</wp:posOffset>
                      </wp:positionV>
                      <wp:extent cx="76200" cy="28575"/>
                      <wp:effectExtent l="19050" t="19050" r="19050" b="28575"/>
                      <wp:wrapNone/>
                      <wp:docPr id="9487" name="Text Box 2019">
                        <a:extLst xmlns:a="http://schemas.openxmlformats.org/drawingml/2006/main">
                          <a:ext uri="{FF2B5EF4-FFF2-40B4-BE49-F238E27FC236}">
                            <a16:creationId xmlns:a16="http://schemas.microsoft.com/office/drawing/2014/main" id="{00000000-0008-0000-0000-00000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8F244" id="Text Box 2019" o:spid="_x0000_s1026" type="#_x0000_t202" style="position:absolute;margin-left:0;margin-top:0;width:6pt;height:2.25pt;z-index:2525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8304" behindDoc="0" locked="0" layoutInCell="1" allowOverlap="1" wp14:anchorId="0CA184E7" wp14:editId="79F1DAD0">
                      <wp:simplePos x="0" y="0"/>
                      <wp:positionH relativeFrom="column">
                        <wp:posOffset>0</wp:posOffset>
                      </wp:positionH>
                      <wp:positionV relativeFrom="paragraph">
                        <wp:posOffset>0</wp:posOffset>
                      </wp:positionV>
                      <wp:extent cx="76200" cy="28575"/>
                      <wp:effectExtent l="19050" t="19050" r="19050" b="28575"/>
                      <wp:wrapNone/>
                      <wp:docPr id="9488" name="Text Box 2018">
                        <a:extLst xmlns:a="http://schemas.openxmlformats.org/drawingml/2006/main">
                          <a:ext uri="{FF2B5EF4-FFF2-40B4-BE49-F238E27FC236}">
                            <a16:creationId xmlns:a16="http://schemas.microsoft.com/office/drawing/2014/main" id="{00000000-0008-0000-0000-00001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73CED" id="Text Box 2018" o:spid="_x0000_s1026" type="#_x0000_t202" style="position:absolute;margin-left:0;margin-top:0;width:6pt;height:2.25pt;z-index:2525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79328" behindDoc="0" locked="0" layoutInCell="1" allowOverlap="1" wp14:anchorId="2B744C70" wp14:editId="4E645BF7">
                      <wp:simplePos x="0" y="0"/>
                      <wp:positionH relativeFrom="column">
                        <wp:posOffset>0</wp:posOffset>
                      </wp:positionH>
                      <wp:positionV relativeFrom="paragraph">
                        <wp:posOffset>0</wp:posOffset>
                      </wp:positionV>
                      <wp:extent cx="76200" cy="28575"/>
                      <wp:effectExtent l="19050" t="19050" r="19050" b="28575"/>
                      <wp:wrapNone/>
                      <wp:docPr id="9489" name="Text Box 2017">
                        <a:extLst xmlns:a="http://schemas.openxmlformats.org/drawingml/2006/main">
                          <a:ext uri="{FF2B5EF4-FFF2-40B4-BE49-F238E27FC236}">
                            <a16:creationId xmlns:a16="http://schemas.microsoft.com/office/drawing/2014/main" id="{00000000-0008-0000-0000-00001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5425F" id="Text Box 2017" o:spid="_x0000_s1026" type="#_x0000_t202" style="position:absolute;margin-left:0;margin-top:0;width:6pt;height:2.25pt;z-index:2525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0352" behindDoc="0" locked="0" layoutInCell="1" allowOverlap="1" wp14:anchorId="27A53935" wp14:editId="7B28FD0D">
                      <wp:simplePos x="0" y="0"/>
                      <wp:positionH relativeFrom="column">
                        <wp:posOffset>0</wp:posOffset>
                      </wp:positionH>
                      <wp:positionV relativeFrom="paragraph">
                        <wp:posOffset>0</wp:posOffset>
                      </wp:positionV>
                      <wp:extent cx="76200" cy="28575"/>
                      <wp:effectExtent l="19050" t="19050" r="19050" b="28575"/>
                      <wp:wrapNone/>
                      <wp:docPr id="9490" name="Text Box 2016">
                        <a:extLst xmlns:a="http://schemas.openxmlformats.org/drawingml/2006/main">
                          <a:ext uri="{FF2B5EF4-FFF2-40B4-BE49-F238E27FC236}">
                            <a16:creationId xmlns:a16="http://schemas.microsoft.com/office/drawing/2014/main" id="{00000000-0008-0000-0000-00001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6E5DD" id="Text Box 2016" o:spid="_x0000_s1026" type="#_x0000_t202" style="position:absolute;margin-left:0;margin-top:0;width:6pt;height:2.25pt;z-index:2525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1376" behindDoc="0" locked="0" layoutInCell="1" allowOverlap="1" wp14:anchorId="08907BE7" wp14:editId="6E80D242">
                      <wp:simplePos x="0" y="0"/>
                      <wp:positionH relativeFrom="column">
                        <wp:posOffset>0</wp:posOffset>
                      </wp:positionH>
                      <wp:positionV relativeFrom="paragraph">
                        <wp:posOffset>0</wp:posOffset>
                      </wp:positionV>
                      <wp:extent cx="76200" cy="28575"/>
                      <wp:effectExtent l="19050" t="19050" r="19050" b="28575"/>
                      <wp:wrapNone/>
                      <wp:docPr id="9491" name="Text Box 2015">
                        <a:extLst xmlns:a="http://schemas.openxmlformats.org/drawingml/2006/main">
                          <a:ext uri="{FF2B5EF4-FFF2-40B4-BE49-F238E27FC236}">
                            <a16:creationId xmlns:a16="http://schemas.microsoft.com/office/drawing/2014/main" id="{00000000-0008-0000-0000-00001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7B7A7" id="Text Box 2015" o:spid="_x0000_s1026" type="#_x0000_t202" style="position:absolute;margin-left:0;margin-top:0;width:6pt;height:2.25pt;z-index:2525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2400" behindDoc="0" locked="0" layoutInCell="1" allowOverlap="1" wp14:anchorId="29EDF1A2" wp14:editId="5F0F159A">
                      <wp:simplePos x="0" y="0"/>
                      <wp:positionH relativeFrom="column">
                        <wp:posOffset>0</wp:posOffset>
                      </wp:positionH>
                      <wp:positionV relativeFrom="paragraph">
                        <wp:posOffset>0</wp:posOffset>
                      </wp:positionV>
                      <wp:extent cx="76200" cy="28575"/>
                      <wp:effectExtent l="19050" t="19050" r="19050" b="28575"/>
                      <wp:wrapNone/>
                      <wp:docPr id="9492" name="Text Box 2014">
                        <a:extLst xmlns:a="http://schemas.openxmlformats.org/drawingml/2006/main">
                          <a:ext uri="{FF2B5EF4-FFF2-40B4-BE49-F238E27FC236}">
                            <a16:creationId xmlns:a16="http://schemas.microsoft.com/office/drawing/2014/main" id="{00000000-0008-0000-0000-00001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30CD9" id="Text Box 2014" o:spid="_x0000_s1026" type="#_x0000_t202" style="position:absolute;margin-left:0;margin-top:0;width:6pt;height:2.25pt;z-index:2525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3424" behindDoc="0" locked="0" layoutInCell="1" allowOverlap="1" wp14:anchorId="285BADD8" wp14:editId="60BC96E0">
                      <wp:simplePos x="0" y="0"/>
                      <wp:positionH relativeFrom="column">
                        <wp:posOffset>0</wp:posOffset>
                      </wp:positionH>
                      <wp:positionV relativeFrom="paragraph">
                        <wp:posOffset>0</wp:posOffset>
                      </wp:positionV>
                      <wp:extent cx="76200" cy="28575"/>
                      <wp:effectExtent l="19050" t="19050" r="19050" b="28575"/>
                      <wp:wrapNone/>
                      <wp:docPr id="9493" name="Text Box 2013">
                        <a:extLst xmlns:a="http://schemas.openxmlformats.org/drawingml/2006/main">
                          <a:ext uri="{FF2B5EF4-FFF2-40B4-BE49-F238E27FC236}">
                            <a16:creationId xmlns:a16="http://schemas.microsoft.com/office/drawing/2014/main" id="{00000000-0008-0000-0000-00001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57227" id="Text Box 2013" o:spid="_x0000_s1026" type="#_x0000_t202" style="position:absolute;margin-left:0;margin-top:0;width:6pt;height:2.25pt;z-index:2525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4448" behindDoc="0" locked="0" layoutInCell="1" allowOverlap="1" wp14:anchorId="6028F0B6" wp14:editId="3DF4F8BA">
                      <wp:simplePos x="0" y="0"/>
                      <wp:positionH relativeFrom="column">
                        <wp:posOffset>0</wp:posOffset>
                      </wp:positionH>
                      <wp:positionV relativeFrom="paragraph">
                        <wp:posOffset>0</wp:posOffset>
                      </wp:positionV>
                      <wp:extent cx="76200" cy="28575"/>
                      <wp:effectExtent l="19050" t="19050" r="19050" b="28575"/>
                      <wp:wrapNone/>
                      <wp:docPr id="9494" name="Text Box 2012">
                        <a:extLst xmlns:a="http://schemas.openxmlformats.org/drawingml/2006/main">
                          <a:ext uri="{FF2B5EF4-FFF2-40B4-BE49-F238E27FC236}">
                            <a16:creationId xmlns:a16="http://schemas.microsoft.com/office/drawing/2014/main" id="{00000000-0008-0000-0000-00001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179C9" id="Text Box 2012" o:spid="_x0000_s1026" type="#_x0000_t202" style="position:absolute;margin-left:0;margin-top:0;width:6pt;height:2.25pt;z-index:2525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5472" behindDoc="0" locked="0" layoutInCell="1" allowOverlap="1" wp14:anchorId="1DA76DA1" wp14:editId="79F6B9E1">
                      <wp:simplePos x="0" y="0"/>
                      <wp:positionH relativeFrom="column">
                        <wp:posOffset>0</wp:posOffset>
                      </wp:positionH>
                      <wp:positionV relativeFrom="paragraph">
                        <wp:posOffset>0</wp:posOffset>
                      </wp:positionV>
                      <wp:extent cx="76200" cy="28575"/>
                      <wp:effectExtent l="19050" t="19050" r="19050" b="28575"/>
                      <wp:wrapNone/>
                      <wp:docPr id="9495" name="Text Box 2011">
                        <a:extLst xmlns:a="http://schemas.openxmlformats.org/drawingml/2006/main">
                          <a:ext uri="{FF2B5EF4-FFF2-40B4-BE49-F238E27FC236}">
                            <a16:creationId xmlns:a16="http://schemas.microsoft.com/office/drawing/2014/main" id="{00000000-0008-0000-0000-00001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F72975" id="Text Box 2011" o:spid="_x0000_s1026" type="#_x0000_t202" style="position:absolute;margin-left:0;margin-top:0;width:6pt;height:2.25pt;z-index:2525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6496" behindDoc="0" locked="0" layoutInCell="1" allowOverlap="1" wp14:anchorId="3B258877" wp14:editId="0945E36E">
                      <wp:simplePos x="0" y="0"/>
                      <wp:positionH relativeFrom="column">
                        <wp:posOffset>0</wp:posOffset>
                      </wp:positionH>
                      <wp:positionV relativeFrom="paragraph">
                        <wp:posOffset>0</wp:posOffset>
                      </wp:positionV>
                      <wp:extent cx="76200" cy="28575"/>
                      <wp:effectExtent l="19050" t="19050" r="19050" b="28575"/>
                      <wp:wrapNone/>
                      <wp:docPr id="9496" name="Text Box 2010">
                        <a:extLst xmlns:a="http://schemas.openxmlformats.org/drawingml/2006/main">
                          <a:ext uri="{FF2B5EF4-FFF2-40B4-BE49-F238E27FC236}">
                            <a16:creationId xmlns:a16="http://schemas.microsoft.com/office/drawing/2014/main" id="{00000000-0008-0000-0000-00001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3055D" id="Text Box 2010" o:spid="_x0000_s1026" type="#_x0000_t202" style="position:absolute;margin-left:0;margin-top:0;width:6pt;height:2.25pt;z-index:2525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7520" behindDoc="0" locked="0" layoutInCell="1" allowOverlap="1" wp14:anchorId="29F101F1" wp14:editId="59329BA5">
                      <wp:simplePos x="0" y="0"/>
                      <wp:positionH relativeFrom="column">
                        <wp:posOffset>0</wp:posOffset>
                      </wp:positionH>
                      <wp:positionV relativeFrom="paragraph">
                        <wp:posOffset>0</wp:posOffset>
                      </wp:positionV>
                      <wp:extent cx="76200" cy="28575"/>
                      <wp:effectExtent l="19050" t="19050" r="19050" b="28575"/>
                      <wp:wrapNone/>
                      <wp:docPr id="9497" name="Text Box 2009">
                        <a:extLst xmlns:a="http://schemas.openxmlformats.org/drawingml/2006/main">
                          <a:ext uri="{FF2B5EF4-FFF2-40B4-BE49-F238E27FC236}">
                            <a16:creationId xmlns:a16="http://schemas.microsoft.com/office/drawing/2014/main" id="{00000000-0008-0000-0000-00001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16C7C" id="Text Box 2009" o:spid="_x0000_s1026" type="#_x0000_t202" style="position:absolute;margin-left:0;margin-top:0;width:6pt;height:2.25pt;z-index:25258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8544" behindDoc="0" locked="0" layoutInCell="1" allowOverlap="1" wp14:anchorId="1DE443AF" wp14:editId="0589FAFC">
                      <wp:simplePos x="0" y="0"/>
                      <wp:positionH relativeFrom="column">
                        <wp:posOffset>0</wp:posOffset>
                      </wp:positionH>
                      <wp:positionV relativeFrom="paragraph">
                        <wp:posOffset>0</wp:posOffset>
                      </wp:positionV>
                      <wp:extent cx="76200" cy="28575"/>
                      <wp:effectExtent l="19050" t="19050" r="19050" b="28575"/>
                      <wp:wrapNone/>
                      <wp:docPr id="9498" name="Text Box 2008">
                        <a:extLst xmlns:a="http://schemas.openxmlformats.org/drawingml/2006/main">
                          <a:ext uri="{FF2B5EF4-FFF2-40B4-BE49-F238E27FC236}">
                            <a16:creationId xmlns:a16="http://schemas.microsoft.com/office/drawing/2014/main" id="{00000000-0008-0000-0000-00001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A3423" id="Text Box 2008" o:spid="_x0000_s1026" type="#_x0000_t202" style="position:absolute;margin-left:0;margin-top:0;width:6pt;height:2.25pt;z-index:2525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89568" behindDoc="0" locked="0" layoutInCell="1" allowOverlap="1" wp14:anchorId="59054ED7" wp14:editId="196E5A8F">
                      <wp:simplePos x="0" y="0"/>
                      <wp:positionH relativeFrom="column">
                        <wp:posOffset>0</wp:posOffset>
                      </wp:positionH>
                      <wp:positionV relativeFrom="paragraph">
                        <wp:posOffset>0</wp:posOffset>
                      </wp:positionV>
                      <wp:extent cx="76200" cy="28575"/>
                      <wp:effectExtent l="19050" t="19050" r="19050" b="28575"/>
                      <wp:wrapNone/>
                      <wp:docPr id="9499" name="Text Box 2007">
                        <a:extLst xmlns:a="http://schemas.openxmlformats.org/drawingml/2006/main">
                          <a:ext uri="{FF2B5EF4-FFF2-40B4-BE49-F238E27FC236}">
                            <a16:creationId xmlns:a16="http://schemas.microsoft.com/office/drawing/2014/main" id="{00000000-0008-0000-0000-00001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DB030" id="Text Box 2007" o:spid="_x0000_s1026" type="#_x0000_t202" style="position:absolute;margin-left:0;margin-top:0;width:6pt;height:2.25pt;z-index:2525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0592" behindDoc="0" locked="0" layoutInCell="1" allowOverlap="1" wp14:anchorId="3BAE65C6" wp14:editId="3994DE97">
                      <wp:simplePos x="0" y="0"/>
                      <wp:positionH relativeFrom="column">
                        <wp:posOffset>0</wp:posOffset>
                      </wp:positionH>
                      <wp:positionV relativeFrom="paragraph">
                        <wp:posOffset>0</wp:posOffset>
                      </wp:positionV>
                      <wp:extent cx="76200" cy="28575"/>
                      <wp:effectExtent l="19050" t="19050" r="19050" b="28575"/>
                      <wp:wrapNone/>
                      <wp:docPr id="9500" name="Text Box 2006">
                        <a:extLst xmlns:a="http://schemas.openxmlformats.org/drawingml/2006/main">
                          <a:ext uri="{FF2B5EF4-FFF2-40B4-BE49-F238E27FC236}">
                            <a16:creationId xmlns:a16="http://schemas.microsoft.com/office/drawing/2014/main" id="{00000000-0008-0000-0000-00001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C4AFC" id="Text Box 2006" o:spid="_x0000_s1026" type="#_x0000_t202" style="position:absolute;margin-left:0;margin-top:0;width:6pt;height:2.25pt;z-index:2525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1616" behindDoc="0" locked="0" layoutInCell="1" allowOverlap="1" wp14:anchorId="2C832456" wp14:editId="1F2C1B01">
                      <wp:simplePos x="0" y="0"/>
                      <wp:positionH relativeFrom="column">
                        <wp:posOffset>0</wp:posOffset>
                      </wp:positionH>
                      <wp:positionV relativeFrom="paragraph">
                        <wp:posOffset>0</wp:posOffset>
                      </wp:positionV>
                      <wp:extent cx="76200" cy="28575"/>
                      <wp:effectExtent l="19050" t="19050" r="19050" b="28575"/>
                      <wp:wrapNone/>
                      <wp:docPr id="9501" name="Text Box 2005">
                        <a:extLst xmlns:a="http://schemas.openxmlformats.org/drawingml/2006/main">
                          <a:ext uri="{FF2B5EF4-FFF2-40B4-BE49-F238E27FC236}">
                            <a16:creationId xmlns:a16="http://schemas.microsoft.com/office/drawing/2014/main" id="{00000000-0008-0000-0000-00001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9D9AE" id="Text Box 2005" o:spid="_x0000_s1026" type="#_x0000_t202" style="position:absolute;margin-left:0;margin-top:0;width:6pt;height:2.25pt;z-index:2525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2640" behindDoc="0" locked="0" layoutInCell="1" allowOverlap="1" wp14:anchorId="3E15D50E" wp14:editId="7A14A829">
                      <wp:simplePos x="0" y="0"/>
                      <wp:positionH relativeFrom="column">
                        <wp:posOffset>0</wp:posOffset>
                      </wp:positionH>
                      <wp:positionV relativeFrom="paragraph">
                        <wp:posOffset>0</wp:posOffset>
                      </wp:positionV>
                      <wp:extent cx="76200" cy="28575"/>
                      <wp:effectExtent l="19050" t="19050" r="19050" b="28575"/>
                      <wp:wrapNone/>
                      <wp:docPr id="9502" name="Text Box 2004">
                        <a:extLst xmlns:a="http://schemas.openxmlformats.org/drawingml/2006/main">
                          <a:ext uri="{FF2B5EF4-FFF2-40B4-BE49-F238E27FC236}">
                            <a16:creationId xmlns:a16="http://schemas.microsoft.com/office/drawing/2014/main" id="{00000000-0008-0000-0000-00001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811C2" id="Text Box 2004" o:spid="_x0000_s1026" type="#_x0000_t202" style="position:absolute;margin-left:0;margin-top:0;width:6pt;height:2.25pt;z-index:2525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3664" behindDoc="0" locked="0" layoutInCell="1" allowOverlap="1" wp14:anchorId="669B3D72" wp14:editId="058432F2">
                      <wp:simplePos x="0" y="0"/>
                      <wp:positionH relativeFrom="column">
                        <wp:posOffset>0</wp:posOffset>
                      </wp:positionH>
                      <wp:positionV relativeFrom="paragraph">
                        <wp:posOffset>0</wp:posOffset>
                      </wp:positionV>
                      <wp:extent cx="76200" cy="28575"/>
                      <wp:effectExtent l="19050" t="19050" r="19050" b="28575"/>
                      <wp:wrapNone/>
                      <wp:docPr id="9503" name="Text Box 2003">
                        <a:extLst xmlns:a="http://schemas.openxmlformats.org/drawingml/2006/main">
                          <a:ext uri="{FF2B5EF4-FFF2-40B4-BE49-F238E27FC236}">
                            <a16:creationId xmlns:a16="http://schemas.microsoft.com/office/drawing/2014/main" id="{00000000-0008-0000-0000-00001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BF53F" id="Text Box 2003" o:spid="_x0000_s1026" type="#_x0000_t202" style="position:absolute;margin-left:0;margin-top:0;width:6pt;height:2.25pt;z-index:2525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4688" behindDoc="0" locked="0" layoutInCell="1" allowOverlap="1" wp14:anchorId="6C912391" wp14:editId="3BA31FBE">
                      <wp:simplePos x="0" y="0"/>
                      <wp:positionH relativeFrom="column">
                        <wp:posOffset>0</wp:posOffset>
                      </wp:positionH>
                      <wp:positionV relativeFrom="paragraph">
                        <wp:posOffset>0</wp:posOffset>
                      </wp:positionV>
                      <wp:extent cx="76200" cy="28575"/>
                      <wp:effectExtent l="19050" t="19050" r="19050" b="28575"/>
                      <wp:wrapNone/>
                      <wp:docPr id="9504" name="Text Box 2002">
                        <a:extLst xmlns:a="http://schemas.openxmlformats.org/drawingml/2006/main">
                          <a:ext uri="{FF2B5EF4-FFF2-40B4-BE49-F238E27FC236}">
                            <a16:creationId xmlns:a16="http://schemas.microsoft.com/office/drawing/2014/main" id="{00000000-0008-0000-0000-00002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C8A40" id="Text Box 2002" o:spid="_x0000_s1026" type="#_x0000_t202" style="position:absolute;margin-left:0;margin-top:0;width:6pt;height:2.25pt;z-index:2525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5712" behindDoc="0" locked="0" layoutInCell="1" allowOverlap="1" wp14:anchorId="170E53C2" wp14:editId="7C058DD7">
                      <wp:simplePos x="0" y="0"/>
                      <wp:positionH relativeFrom="column">
                        <wp:posOffset>0</wp:posOffset>
                      </wp:positionH>
                      <wp:positionV relativeFrom="paragraph">
                        <wp:posOffset>0</wp:posOffset>
                      </wp:positionV>
                      <wp:extent cx="76200" cy="28575"/>
                      <wp:effectExtent l="19050" t="19050" r="19050" b="28575"/>
                      <wp:wrapNone/>
                      <wp:docPr id="9505" name="Text Box 2001">
                        <a:extLst xmlns:a="http://schemas.openxmlformats.org/drawingml/2006/main">
                          <a:ext uri="{FF2B5EF4-FFF2-40B4-BE49-F238E27FC236}">
                            <a16:creationId xmlns:a16="http://schemas.microsoft.com/office/drawing/2014/main" id="{00000000-0008-0000-0000-00002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69EFEE" id="Text Box 2001" o:spid="_x0000_s1026" type="#_x0000_t202" style="position:absolute;margin-left:0;margin-top:0;width:6pt;height:2.25pt;z-index:2525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6736" behindDoc="0" locked="0" layoutInCell="1" allowOverlap="1" wp14:anchorId="1BB00A7A" wp14:editId="7C1F7ECB">
                      <wp:simplePos x="0" y="0"/>
                      <wp:positionH relativeFrom="column">
                        <wp:posOffset>0</wp:posOffset>
                      </wp:positionH>
                      <wp:positionV relativeFrom="paragraph">
                        <wp:posOffset>0</wp:posOffset>
                      </wp:positionV>
                      <wp:extent cx="76200" cy="28575"/>
                      <wp:effectExtent l="19050" t="19050" r="19050" b="28575"/>
                      <wp:wrapNone/>
                      <wp:docPr id="9506" name="Text Box 2000">
                        <a:extLst xmlns:a="http://schemas.openxmlformats.org/drawingml/2006/main">
                          <a:ext uri="{FF2B5EF4-FFF2-40B4-BE49-F238E27FC236}">
                            <a16:creationId xmlns:a16="http://schemas.microsoft.com/office/drawing/2014/main" id="{00000000-0008-0000-0000-00002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6678D" id="Text Box 2000" o:spid="_x0000_s1026" type="#_x0000_t202" style="position:absolute;margin-left:0;margin-top:0;width:6pt;height:2.25pt;z-index:2525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7760" behindDoc="0" locked="0" layoutInCell="1" allowOverlap="1" wp14:anchorId="4B8EAB5C" wp14:editId="5F501E2A">
                      <wp:simplePos x="0" y="0"/>
                      <wp:positionH relativeFrom="column">
                        <wp:posOffset>0</wp:posOffset>
                      </wp:positionH>
                      <wp:positionV relativeFrom="paragraph">
                        <wp:posOffset>0</wp:posOffset>
                      </wp:positionV>
                      <wp:extent cx="76200" cy="28575"/>
                      <wp:effectExtent l="19050" t="19050" r="19050" b="28575"/>
                      <wp:wrapNone/>
                      <wp:docPr id="9507" name="Text Box 1999">
                        <a:extLst xmlns:a="http://schemas.openxmlformats.org/drawingml/2006/main">
                          <a:ext uri="{FF2B5EF4-FFF2-40B4-BE49-F238E27FC236}">
                            <a16:creationId xmlns:a16="http://schemas.microsoft.com/office/drawing/2014/main" id="{00000000-0008-0000-0000-00002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E5001" id="Text Box 1999" o:spid="_x0000_s1026" type="#_x0000_t202" style="position:absolute;margin-left:0;margin-top:0;width:6pt;height:2.25pt;z-index:2525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8784" behindDoc="0" locked="0" layoutInCell="1" allowOverlap="1" wp14:anchorId="3B50B560" wp14:editId="1FA22B2B">
                      <wp:simplePos x="0" y="0"/>
                      <wp:positionH relativeFrom="column">
                        <wp:posOffset>0</wp:posOffset>
                      </wp:positionH>
                      <wp:positionV relativeFrom="paragraph">
                        <wp:posOffset>0</wp:posOffset>
                      </wp:positionV>
                      <wp:extent cx="76200" cy="28575"/>
                      <wp:effectExtent l="19050" t="19050" r="19050" b="28575"/>
                      <wp:wrapNone/>
                      <wp:docPr id="9508" name="Text Box 1998">
                        <a:extLst xmlns:a="http://schemas.openxmlformats.org/drawingml/2006/main">
                          <a:ext uri="{FF2B5EF4-FFF2-40B4-BE49-F238E27FC236}">
                            <a16:creationId xmlns:a16="http://schemas.microsoft.com/office/drawing/2014/main" id="{00000000-0008-0000-0000-00002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988AD" id="Text Box 1998" o:spid="_x0000_s1026" type="#_x0000_t202" style="position:absolute;margin-left:0;margin-top:0;width:6pt;height:2.25pt;z-index:2525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599808" behindDoc="0" locked="0" layoutInCell="1" allowOverlap="1" wp14:anchorId="224AEC42" wp14:editId="2B5ED867">
                      <wp:simplePos x="0" y="0"/>
                      <wp:positionH relativeFrom="column">
                        <wp:posOffset>0</wp:posOffset>
                      </wp:positionH>
                      <wp:positionV relativeFrom="paragraph">
                        <wp:posOffset>0</wp:posOffset>
                      </wp:positionV>
                      <wp:extent cx="76200" cy="28575"/>
                      <wp:effectExtent l="19050" t="19050" r="19050" b="28575"/>
                      <wp:wrapNone/>
                      <wp:docPr id="9509" name="Text Box 1997">
                        <a:extLst xmlns:a="http://schemas.openxmlformats.org/drawingml/2006/main">
                          <a:ext uri="{FF2B5EF4-FFF2-40B4-BE49-F238E27FC236}">
                            <a16:creationId xmlns:a16="http://schemas.microsoft.com/office/drawing/2014/main" id="{00000000-0008-0000-0000-00002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45C0E" id="Text Box 1997" o:spid="_x0000_s1026" type="#_x0000_t202" style="position:absolute;margin-left:0;margin-top:0;width:6pt;height:2.25pt;z-index:2525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0832" behindDoc="0" locked="0" layoutInCell="1" allowOverlap="1" wp14:anchorId="2F566549" wp14:editId="70A0C1B4">
                      <wp:simplePos x="0" y="0"/>
                      <wp:positionH relativeFrom="column">
                        <wp:posOffset>0</wp:posOffset>
                      </wp:positionH>
                      <wp:positionV relativeFrom="paragraph">
                        <wp:posOffset>0</wp:posOffset>
                      </wp:positionV>
                      <wp:extent cx="76200" cy="28575"/>
                      <wp:effectExtent l="19050" t="19050" r="19050" b="28575"/>
                      <wp:wrapNone/>
                      <wp:docPr id="9510" name="Text Box 1996">
                        <a:extLst xmlns:a="http://schemas.openxmlformats.org/drawingml/2006/main">
                          <a:ext uri="{FF2B5EF4-FFF2-40B4-BE49-F238E27FC236}">
                            <a16:creationId xmlns:a16="http://schemas.microsoft.com/office/drawing/2014/main" id="{00000000-0008-0000-0000-00002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20B5D" id="Text Box 1996" o:spid="_x0000_s1026" type="#_x0000_t202" style="position:absolute;margin-left:0;margin-top:0;width:6pt;height:2.25pt;z-index:2526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1856" behindDoc="0" locked="0" layoutInCell="1" allowOverlap="1" wp14:anchorId="20787C09" wp14:editId="623411DF">
                      <wp:simplePos x="0" y="0"/>
                      <wp:positionH relativeFrom="column">
                        <wp:posOffset>0</wp:posOffset>
                      </wp:positionH>
                      <wp:positionV relativeFrom="paragraph">
                        <wp:posOffset>0</wp:posOffset>
                      </wp:positionV>
                      <wp:extent cx="76200" cy="28575"/>
                      <wp:effectExtent l="19050" t="19050" r="19050" b="28575"/>
                      <wp:wrapNone/>
                      <wp:docPr id="9511" name="Text Box 1995">
                        <a:extLst xmlns:a="http://schemas.openxmlformats.org/drawingml/2006/main">
                          <a:ext uri="{FF2B5EF4-FFF2-40B4-BE49-F238E27FC236}">
                            <a16:creationId xmlns:a16="http://schemas.microsoft.com/office/drawing/2014/main" id="{00000000-0008-0000-0000-00002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2AE68" id="Text Box 1995" o:spid="_x0000_s1026" type="#_x0000_t202" style="position:absolute;margin-left:0;margin-top:0;width:6pt;height:2.25pt;z-index:2526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2880" behindDoc="0" locked="0" layoutInCell="1" allowOverlap="1" wp14:anchorId="493B28EE" wp14:editId="029E7F0B">
                      <wp:simplePos x="0" y="0"/>
                      <wp:positionH relativeFrom="column">
                        <wp:posOffset>0</wp:posOffset>
                      </wp:positionH>
                      <wp:positionV relativeFrom="paragraph">
                        <wp:posOffset>0</wp:posOffset>
                      </wp:positionV>
                      <wp:extent cx="76200" cy="28575"/>
                      <wp:effectExtent l="19050" t="19050" r="19050" b="28575"/>
                      <wp:wrapNone/>
                      <wp:docPr id="9512" name="Text Box 1994">
                        <a:extLst xmlns:a="http://schemas.openxmlformats.org/drawingml/2006/main">
                          <a:ext uri="{FF2B5EF4-FFF2-40B4-BE49-F238E27FC236}">
                            <a16:creationId xmlns:a16="http://schemas.microsoft.com/office/drawing/2014/main" id="{00000000-0008-0000-0000-00002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CBCFD" id="Text Box 1994" o:spid="_x0000_s1026" type="#_x0000_t202" style="position:absolute;margin-left:0;margin-top:0;width:6pt;height:2.25pt;z-index:2526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3904" behindDoc="0" locked="0" layoutInCell="1" allowOverlap="1" wp14:anchorId="7D9E0D1F" wp14:editId="157C731C">
                      <wp:simplePos x="0" y="0"/>
                      <wp:positionH relativeFrom="column">
                        <wp:posOffset>0</wp:posOffset>
                      </wp:positionH>
                      <wp:positionV relativeFrom="paragraph">
                        <wp:posOffset>0</wp:posOffset>
                      </wp:positionV>
                      <wp:extent cx="76200" cy="28575"/>
                      <wp:effectExtent l="19050" t="19050" r="19050" b="28575"/>
                      <wp:wrapNone/>
                      <wp:docPr id="9513" name="Text Box 1993">
                        <a:extLst xmlns:a="http://schemas.openxmlformats.org/drawingml/2006/main">
                          <a:ext uri="{FF2B5EF4-FFF2-40B4-BE49-F238E27FC236}">
                            <a16:creationId xmlns:a16="http://schemas.microsoft.com/office/drawing/2014/main" id="{00000000-0008-0000-0000-00002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D8C3A" id="Text Box 1993" o:spid="_x0000_s1026" type="#_x0000_t202" style="position:absolute;margin-left:0;margin-top:0;width:6pt;height:2.25pt;z-index:2526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4928" behindDoc="0" locked="0" layoutInCell="1" allowOverlap="1" wp14:anchorId="336A5639" wp14:editId="6258AFCC">
                      <wp:simplePos x="0" y="0"/>
                      <wp:positionH relativeFrom="column">
                        <wp:posOffset>0</wp:posOffset>
                      </wp:positionH>
                      <wp:positionV relativeFrom="paragraph">
                        <wp:posOffset>0</wp:posOffset>
                      </wp:positionV>
                      <wp:extent cx="76200" cy="28575"/>
                      <wp:effectExtent l="19050" t="19050" r="19050" b="28575"/>
                      <wp:wrapNone/>
                      <wp:docPr id="9514" name="Text Box 1992">
                        <a:extLst xmlns:a="http://schemas.openxmlformats.org/drawingml/2006/main">
                          <a:ext uri="{FF2B5EF4-FFF2-40B4-BE49-F238E27FC236}">
                            <a16:creationId xmlns:a16="http://schemas.microsoft.com/office/drawing/2014/main" id="{00000000-0008-0000-0000-00002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74835" id="Text Box 1992" o:spid="_x0000_s1026" type="#_x0000_t202" style="position:absolute;margin-left:0;margin-top:0;width:6pt;height:2.25pt;z-index:2526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5952" behindDoc="0" locked="0" layoutInCell="1" allowOverlap="1" wp14:anchorId="117A9B35" wp14:editId="7F5CFF8B">
                      <wp:simplePos x="0" y="0"/>
                      <wp:positionH relativeFrom="column">
                        <wp:posOffset>0</wp:posOffset>
                      </wp:positionH>
                      <wp:positionV relativeFrom="paragraph">
                        <wp:posOffset>0</wp:posOffset>
                      </wp:positionV>
                      <wp:extent cx="76200" cy="28575"/>
                      <wp:effectExtent l="19050" t="19050" r="19050" b="28575"/>
                      <wp:wrapNone/>
                      <wp:docPr id="9515" name="Text Box 1991">
                        <a:extLst xmlns:a="http://schemas.openxmlformats.org/drawingml/2006/main">
                          <a:ext uri="{FF2B5EF4-FFF2-40B4-BE49-F238E27FC236}">
                            <a16:creationId xmlns:a16="http://schemas.microsoft.com/office/drawing/2014/main" id="{00000000-0008-0000-0000-00002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36848" id="Text Box 1991" o:spid="_x0000_s1026" type="#_x0000_t202" style="position:absolute;margin-left:0;margin-top:0;width:6pt;height:2.25pt;z-index:2526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6976" behindDoc="0" locked="0" layoutInCell="1" allowOverlap="1" wp14:anchorId="27A0F335" wp14:editId="2DC480EB">
                      <wp:simplePos x="0" y="0"/>
                      <wp:positionH relativeFrom="column">
                        <wp:posOffset>0</wp:posOffset>
                      </wp:positionH>
                      <wp:positionV relativeFrom="paragraph">
                        <wp:posOffset>0</wp:posOffset>
                      </wp:positionV>
                      <wp:extent cx="76200" cy="28575"/>
                      <wp:effectExtent l="19050" t="19050" r="19050" b="28575"/>
                      <wp:wrapNone/>
                      <wp:docPr id="9516" name="Text Box 1990">
                        <a:extLst xmlns:a="http://schemas.openxmlformats.org/drawingml/2006/main">
                          <a:ext uri="{FF2B5EF4-FFF2-40B4-BE49-F238E27FC236}">
                            <a16:creationId xmlns:a16="http://schemas.microsoft.com/office/drawing/2014/main" id="{00000000-0008-0000-0000-00002C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312E6" id="Text Box 1990" o:spid="_x0000_s1026" type="#_x0000_t202" style="position:absolute;margin-left:0;margin-top:0;width:6pt;height:2.25pt;z-index:2526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8000" behindDoc="0" locked="0" layoutInCell="1" allowOverlap="1" wp14:anchorId="649EFF82" wp14:editId="66926FF1">
                      <wp:simplePos x="0" y="0"/>
                      <wp:positionH relativeFrom="column">
                        <wp:posOffset>0</wp:posOffset>
                      </wp:positionH>
                      <wp:positionV relativeFrom="paragraph">
                        <wp:posOffset>0</wp:posOffset>
                      </wp:positionV>
                      <wp:extent cx="76200" cy="28575"/>
                      <wp:effectExtent l="19050" t="19050" r="19050" b="28575"/>
                      <wp:wrapNone/>
                      <wp:docPr id="9517" name="Text Box 1989">
                        <a:extLst xmlns:a="http://schemas.openxmlformats.org/drawingml/2006/main">
                          <a:ext uri="{FF2B5EF4-FFF2-40B4-BE49-F238E27FC236}">
                            <a16:creationId xmlns:a16="http://schemas.microsoft.com/office/drawing/2014/main" id="{00000000-0008-0000-0000-00002D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1D711" id="Text Box 1989" o:spid="_x0000_s1026" type="#_x0000_t202" style="position:absolute;margin-left:0;margin-top:0;width:6pt;height:2.25pt;z-index:2526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09024" behindDoc="0" locked="0" layoutInCell="1" allowOverlap="1" wp14:anchorId="42BD1477" wp14:editId="1ADD4FB6">
                      <wp:simplePos x="0" y="0"/>
                      <wp:positionH relativeFrom="column">
                        <wp:posOffset>0</wp:posOffset>
                      </wp:positionH>
                      <wp:positionV relativeFrom="paragraph">
                        <wp:posOffset>0</wp:posOffset>
                      </wp:positionV>
                      <wp:extent cx="76200" cy="28575"/>
                      <wp:effectExtent l="19050" t="19050" r="19050" b="28575"/>
                      <wp:wrapNone/>
                      <wp:docPr id="9518" name="Text Box 1988">
                        <a:extLst xmlns:a="http://schemas.openxmlformats.org/drawingml/2006/main">
                          <a:ext uri="{FF2B5EF4-FFF2-40B4-BE49-F238E27FC236}">
                            <a16:creationId xmlns:a16="http://schemas.microsoft.com/office/drawing/2014/main" id="{00000000-0008-0000-0000-00002E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4F8FF" id="Text Box 1988" o:spid="_x0000_s1026" type="#_x0000_t202" style="position:absolute;margin-left:0;margin-top:0;width:6pt;height:2.25pt;z-index:2526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0048" behindDoc="0" locked="0" layoutInCell="1" allowOverlap="1" wp14:anchorId="6AC6E4D5" wp14:editId="3747C6D2">
                      <wp:simplePos x="0" y="0"/>
                      <wp:positionH relativeFrom="column">
                        <wp:posOffset>0</wp:posOffset>
                      </wp:positionH>
                      <wp:positionV relativeFrom="paragraph">
                        <wp:posOffset>0</wp:posOffset>
                      </wp:positionV>
                      <wp:extent cx="76200" cy="28575"/>
                      <wp:effectExtent l="19050" t="19050" r="19050" b="28575"/>
                      <wp:wrapNone/>
                      <wp:docPr id="9519" name="Text Box 1987">
                        <a:extLst xmlns:a="http://schemas.openxmlformats.org/drawingml/2006/main">
                          <a:ext uri="{FF2B5EF4-FFF2-40B4-BE49-F238E27FC236}">
                            <a16:creationId xmlns:a16="http://schemas.microsoft.com/office/drawing/2014/main" id="{00000000-0008-0000-0000-00002F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8C4D3F" id="Text Box 1987" o:spid="_x0000_s1026" type="#_x0000_t202" style="position:absolute;margin-left:0;margin-top:0;width:6pt;height:2.25pt;z-index:2526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1072" behindDoc="0" locked="0" layoutInCell="1" allowOverlap="1" wp14:anchorId="6B45A3C8" wp14:editId="57A327A0">
                      <wp:simplePos x="0" y="0"/>
                      <wp:positionH relativeFrom="column">
                        <wp:posOffset>0</wp:posOffset>
                      </wp:positionH>
                      <wp:positionV relativeFrom="paragraph">
                        <wp:posOffset>0</wp:posOffset>
                      </wp:positionV>
                      <wp:extent cx="76200" cy="28575"/>
                      <wp:effectExtent l="19050" t="19050" r="19050" b="28575"/>
                      <wp:wrapNone/>
                      <wp:docPr id="9520" name="Text Box 1986">
                        <a:extLst xmlns:a="http://schemas.openxmlformats.org/drawingml/2006/main">
                          <a:ext uri="{FF2B5EF4-FFF2-40B4-BE49-F238E27FC236}">
                            <a16:creationId xmlns:a16="http://schemas.microsoft.com/office/drawing/2014/main" id="{00000000-0008-0000-0000-000030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B507F" id="Text Box 1986" o:spid="_x0000_s1026" type="#_x0000_t202" style="position:absolute;margin-left:0;margin-top:0;width:6pt;height:2.25pt;z-index:2526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2096" behindDoc="0" locked="0" layoutInCell="1" allowOverlap="1" wp14:anchorId="69A918C7" wp14:editId="29340DF4">
                      <wp:simplePos x="0" y="0"/>
                      <wp:positionH relativeFrom="column">
                        <wp:posOffset>0</wp:posOffset>
                      </wp:positionH>
                      <wp:positionV relativeFrom="paragraph">
                        <wp:posOffset>0</wp:posOffset>
                      </wp:positionV>
                      <wp:extent cx="76200" cy="28575"/>
                      <wp:effectExtent l="19050" t="19050" r="19050" b="28575"/>
                      <wp:wrapNone/>
                      <wp:docPr id="9521" name="Text Box 1985">
                        <a:extLst xmlns:a="http://schemas.openxmlformats.org/drawingml/2006/main">
                          <a:ext uri="{FF2B5EF4-FFF2-40B4-BE49-F238E27FC236}">
                            <a16:creationId xmlns:a16="http://schemas.microsoft.com/office/drawing/2014/main" id="{00000000-0008-0000-0000-000031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5625B" id="Text Box 1985" o:spid="_x0000_s1026" type="#_x0000_t202" style="position:absolute;margin-left:0;margin-top:0;width:6pt;height:2.25pt;z-index:2526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3120" behindDoc="0" locked="0" layoutInCell="1" allowOverlap="1" wp14:anchorId="17288481" wp14:editId="4D080189">
                      <wp:simplePos x="0" y="0"/>
                      <wp:positionH relativeFrom="column">
                        <wp:posOffset>0</wp:posOffset>
                      </wp:positionH>
                      <wp:positionV relativeFrom="paragraph">
                        <wp:posOffset>0</wp:posOffset>
                      </wp:positionV>
                      <wp:extent cx="76200" cy="28575"/>
                      <wp:effectExtent l="19050" t="19050" r="19050" b="28575"/>
                      <wp:wrapNone/>
                      <wp:docPr id="9522" name="Text Box 1984">
                        <a:extLst xmlns:a="http://schemas.openxmlformats.org/drawingml/2006/main">
                          <a:ext uri="{FF2B5EF4-FFF2-40B4-BE49-F238E27FC236}">
                            <a16:creationId xmlns:a16="http://schemas.microsoft.com/office/drawing/2014/main" id="{00000000-0008-0000-0000-000032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CF0ED" id="Text Box 1984" o:spid="_x0000_s1026" type="#_x0000_t202" style="position:absolute;margin-left:0;margin-top:0;width:6pt;height:2.25pt;z-index:2526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4144" behindDoc="0" locked="0" layoutInCell="1" allowOverlap="1" wp14:anchorId="08700629" wp14:editId="472FD1F1">
                      <wp:simplePos x="0" y="0"/>
                      <wp:positionH relativeFrom="column">
                        <wp:posOffset>0</wp:posOffset>
                      </wp:positionH>
                      <wp:positionV relativeFrom="paragraph">
                        <wp:posOffset>0</wp:posOffset>
                      </wp:positionV>
                      <wp:extent cx="76200" cy="28575"/>
                      <wp:effectExtent l="19050" t="19050" r="19050" b="28575"/>
                      <wp:wrapNone/>
                      <wp:docPr id="9523" name="Text Box 1983">
                        <a:extLst xmlns:a="http://schemas.openxmlformats.org/drawingml/2006/main">
                          <a:ext uri="{FF2B5EF4-FFF2-40B4-BE49-F238E27FC236}">
                            <a16:creationId xmlns:a16="http://schemas.microsoft.com/office/drawing/2014/main" id="{00000000-0008-0000-0000-000033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BF2AC" id="Text Box 1983" o:spid="_x0000_s1026" type="#_x0000_t202" style="position:absolute;margin-left:0;margin-top:0;width:6pt;height:2.25pt;z-index:2526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5168" behindDoc="0" locked="0" layoutInCell="1" allowOverlap="1" wp14:anchorId="4CA8F656" wp14:editId="1095D6FB">
                      <wp:simplePos x="0" y="0"/>
                      <wp:positionH relativeFrom="column">
                        <wp:posOffset>0</wp:posOffset>
                      </wp:positionH>
                      <wp:positionV relativeFrom="paragraph">
                        <wp:posOffset>0</wp:posOffset>
                      </wp:positionV>
                      <wp:extent cx="76200" cy="28575"/>
                      <wp:effectExtent l="19050" t="19050" r="19050" b="28575"/>
                      <wp:wrapNone/>
                      <wp:docPr id="9524" name="Text Box 1982">
                        <a:extLst xmlns:a="http://schemas.openxmlformats.org/drawingml/2006/main">
                          <a:ext uri="{FF2B5EF4-FFF2-40B4-BE49-F238E27FC236}">
                            <a16:creationId xmlns:a16="http://schemas.microsoft.com/office/drawing/2014/main" id="{00000000-0008-0000-0000-000034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6DD06" id="Text Box 1982" o:spid="_x0000_s1026" type="#_x0000_t202" style="position:absolute;margin-left:0;margin-top:0;width:6pt;height:2.25pt;z-index:2526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6192" behindDoc="0" locked="0" layoutInCell="1" allowOverlap="1" wp14:anchorId="08FF17DD" wp14:editId="5F651926">
                      <wp:simplePos x="0" y="0"/>
                      <wp:positionH relativeFrom="column">
                        <wp:posOffset>0</wp:posOffset>
                      </wp:positionH>
                      <wp:positionV relativeFrom="paragraph">
                        <wp:posOffset>0</wp:posOffset>
                      </wp:positionV>
                      <wp:extent cx="76200" cy="28575"/>
                      <wp:effectExtent l="19050" t="19050" r="19050" b="28575"/>
                      <wp:wrapNone/>
                      <wp:docPr id="9525" name="Text Box 1981">
                        <a:extLst xmlns:a="http://schemas.openxmlformats.org/drawingml/2006/main">
                          <a:ext uri="{FF2B5EF4-FFF2-40B4-BE49-F238E27FC236}">
                            <a16:creationId xmlns:a16="http://schemas.microsoft.com/office/drawing/2014/main" id="{00000000-0008-0000-0000-000035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BA552" id="Text Box 1981" o:spid="_x0000_s1026" type="#_x0000_t202" style="position:absolute;margin-left:0;margin-top:0;width:6pt;height:2.25pt;z-index:2526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7216" behindDoc="0" locked="0" layoutInCell="1" allowOverlap="1" wp14:anchorId="3D432BDD" wp14:editId="4482A8F6">
                      <wp:simplePos x="0" y="0"/>
                      <wp:positionH relativeFrom="column">
                        <wp:posOffset>0</wp:posOffset>
                      </wp:positionH>
                      <wp:positionV relativeFrom="paragraph">
                        <wp:posOffset>0</wp:posOffset>
                      </wp:positionV>
                      <wp:extent cx="76200" cy="28575"/>
                      <wp:effectExtent l="19050" t="19050" r="19050" b="28575"/>
                      <wp:wrapNone/>
                      <wp:docPr id="9526" name="Text Box 1980">
                        <a:extLst xmlns:a="http://schemas.openxmlformats.org/drawingml/2006/main">
                          <a:ext uri="{FF2B5EF4-FFF2-40B4-BE49-F238E27FC236}">
                            <a16:creationId xmlns:a16="http://schemas.microsoft.com/office/drawing/2014/main" id="{00000000-0008-0000-0000-000036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99A14" id="Text Box 1980" o:spid="_x0000_s1026" type="#_x0000_t202" style="position:absolute;margin-left:0;margin-top:0;width:6pt;height:2.25pt;z-index:2526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8240" behindDoc="0" locked="0" layoutInCell="1" allowOverlap="1" wp14:anchorId="54F68810" wp14:editId="6398BD42">
                      <wp:simplePos x="0" y="0"/>
                      <wp:positionH relativeFrom="column">
                        <wp:posOffset>0</wp:posOffset>
                      </wp:positionH>
                      <wp:positionV relativeFrom="paragraph">
                        <wp:posOffset>0</wp:posOffset>
                      </wp:positionV>
                      <wp:extent cx="76200" cy="28575"/>
                      <wp:effectExtent l="19050" t="19050" r="19050" b="28575"/>
                      <wp:wrapNone/>
                      <wp:docPr id="9527" name="Text Box 1979">
                        <a:extLst xmlns:a="http://schemas.openxmlformats.org/drawingml/2006/main">
                          <a:ext uri="{FF2B5EF4-FFF2-40B4-BE49-F238E27FC236}">
                            <a16:creationId xmlns:a16="http://schemas.microsoft.com/office/drawing/2014/main" id="{00000000-0008-0000-0000-000037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CAECF" id="Text Box 1979" o:spid="_x0000_s1026" type="#_x0000_t202" style="position:absolute;margin-left:0;margin-top:0;width:6pt;height:2.25pt;z-index:25261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19264" behindDoc="0" locked="0" layoutInCell="1" allowOverlap="1" wp14:anchorId="10CEB24B" wp14:editId="75A16949">
                      <wp:simplePos x="0" y="0"/>
                      <wp:positionH relativeFrom="column">
                        <wp:posOffset>0</wp:posOffset>
                      </wp:positionH>
                      <wp:positionV relativeFrom="paragraph">
                        <wp:posOffset>0</wp:posOffset>
                      </wp:positionV>
                      <wp:extent cx="76200" cy="28575"/>
                      <wp:effectExtent l="19050" t="19050" r="19050" b="28575"/>
                      <wp:wrapNone/>
                      <wp:docPr id="9528" name="Text Box 1978">
                        <a:extLst xmlns:a="http://schemas.openxmlformats.org/drawingml/2006/main">
                          <a:ext uri="{FF2B5EF4-FFF2-40B4-BE49-F238E27FC236}">
                            <a16:creationId xmlns:a16="http://schemas.microsoft.com/office/drawing/2014/main" id="{00000000-0008-0000-0000-000038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58574" id="Text Box 1978" o:spid="_x0000_s1026" type="#_x0000_t202" style="position:absolute;margin-left:0;margin-top:0;width:6pt;height:2.25pt;z-index:2526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20288" behindDoc="0" locked="0" layoutInCell="1" allowOverlap="1" wp14:anchorId="649AB0F9" wp14:editId="4C510D54">
                      <wp:simplePos x="0" y="0"/>
                      <wp:positionH relativeFrom="column">
                        <wp:posOffset>0</wp:posOffset>
                      </wp:positionH>
                      <wp:positionV relativeFrom="paragraph">
                        <wp:posOffset>0</wp:posOffset>
                      </wp:positionV>
                      <wp:extent cx="76200" cy="28575"/>
                      <wp:effectExtent l="19050" t="19050" r="19050" b="28575"/>
                      <wp:wrapNone/>
                      <wp:docPr id="9529" name="Text Box 1977">
                        <a:extLst xmlns:a="http://schemas.openxmlformats.org/drawingml/2006/main">
                          <a:ext uri="{FF2B5EF4-FFF2-40B4-BE49-F238E27FC236}">
                            <a16:creationId xmlns:a16="http://schemas.microsoft.com/office/drawing/2014/main" id="{00000000-0008-0000-0000-000039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45E88" id="Text Box 1977" o:spid="_x0000_s1026" type="#_x0000_t202" style="position:absolute;margin-left:0;margin-top:0;width:6pt;height:2.25pt;z-index:25262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21312" behindDoc="0" locked="0" layoutInCell="1" allowOverlap="1" wp14:anchorId="1D843679" wp14:editId="5C793A70">
                      <wp:simplePos x="0" y="0"/>
                      <wp:positionH relativeFrom="column">
                        <wp:posOffset>0</wp:posOffset>
                      </wp:positionH>
                      <wp:positionV relativeFrom="paragraph">
                        <wp:posOffset>0</wp:posOffset>
                      </wp:positionV>
                      <wp:extent cx="76200" cy="28575"/>
                      <wp:effectExtent l="19050" t="19050" r="19050" b="28575"/>
                      <wp:wrapNone/>
                      <wp:docPr id="9530" name="Text Box 1976">
                        <a:extLst xmlns:a="http://schemas.openxmlformats.org/drawingml/2006/main">
                          <a:ext uri="{FF2B5EF4-FFF2-40B4-BE49-F238E27FC236}">
                            <a16:creationId xmlns:a16="http://schemas.microsoft.com/office/drawing/2014/main" id="{00000000-0008-0000-0000-00003A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FE60A" id="Text Box 1976" o:spid="_x0000_s1026" type="#_x0000_t202" style="position:absolute;margin-left:0;margin-top:0;width:6pt;height:2.25pt;z-index:2526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2622336" behindDoc="0" locked="0" layoutInCell="1" allowOverlap="1" wp14:anchorId="742A76A7" wp14:editId="31C3BC3F">
                      <wp:simplePos x="0" y="0"/>
                      <wp:positionH relativeFrom="column">
                        <wp:posOffset>0</wp:posOffset>
                      </wp:positionH>
                      <wp:positionV relativeFrom="paragraph">
                        <wp:posOffset>0</wp:posOffset>
                      </wp:positionV>
                      <wp:extent cx="76200" cy="28575"/>
                      <wp:effectExtent l="19050" t="19050" r="19050" b="28575"/>
                      <wp:wrapNone/>
                      <wp:docPr id="9531" name="Text Box 1975">
                        <a:extLst xmlns:a="http://schemas.openxmlformats.org/drawingml/2006/main">
                          <a:ext uri="{FF2B5EF4-FFF2-40B4-BE49-F238E27FC236}">
                            <a16:creationId xmlns:a16="http://schemas.microsoft.com/office/drawing/2014/main" id="{00000000-0008-0000-0000-00003B2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449FB6" id="Text Box 1975" o:spid="_x0000_s1026" type="#_x0000_t202" style="position:absolute;margin-left:0;margin-top:0;width:6pt;height:2.25pt;z-index:25262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00256" behindDoc="0" locked="0" layoutInCell="1" allowOverlap="1" wp14:anchorId="1C16D570" wp14:editId="091E3CE3">
                      <wp:simplePos x="0" y="0"/>
                      <wp:positionH relativeFrom="column">
                        <wp:posOffset>47625</wp:posOffset>
                      </wp:positionH>
                      <wp:positionV relativeFrom="paragraph">
                        <wp:posOffset>0</wp:posOffset>
                      </wp:positionV>
                      <wp:extent cx="76200" cy="28575"/>
                      <wp:effectExtent l="19050" t="19050" r="19050" b="28575"/>
                      <wp:wrapNone/>
                      <wp:docPr id="10486" name="Text Box 1974">
                        <a:extLst xmlns:a="http://schemas.openxmlformats.org/drawingml/2006/main">
                          <a:ext uri="{FF2B5EF4-FFF2-40B4-BE49-F238E27FC236}">
                            <a16:creationId xmlns:a16="http://schemas.microsoft.com/office/drawing/2014/main" id="{00000000-0008-0000-0000-0000F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000B7" id="Text Box 1974" o:spid="_x0000_s1026" type="#_x0000_t202" style="position:absolute;margin-left:3.75pt;margin-top:0;width:6pt;height:2.25pt;z-index:2536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35072" behindDoc="0" locked="0" layoutInCell="1" allowOverlap="1" wp14:anchorId="3306EB67" wp14:editId="1632EAFE">
                      <wp:simplePos x="0" y="0"/>
                      <wp:positionH relativeFrom="column">
                        <wp:posOffset>47625</wp:posOffset>
                      </wp:positionH>
                      <wp:positionV relativeFrom="paragraph">
                        <wp:posOffset>0</wp:posOffset>
                      </wp:positionV>
                      <wp:extent cx="76200" cy="28575"/>
                      <wp:effectExtent l="19050" t="19050" r="19050" b="28575"/>
                      <wp:wrapNone/>
                      <wp:docPr id="10520" name="Text Box 1973">
                        <a:extLst xmlns:a="http://schemas.openxmlformats.org/drawingml/2006/main">
                          <a:ext uri="{FF2B5EF4-FFF2-40B4-BE49-F238E27FC236}">
                            <a16:creationId xmlns:a16="http://schemas.microsoft.com/office/drawing/2014/main" id="{00000000-0008-0000-0000-00001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FFC1F6" id="Text Box 1973" o:spid="_x0000_s1026" type="#_x0000_t202" style="position:absolute;margin-left:3.75pt;margin-top:0;width:6pt;height:2.25pt;z-index:2536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37120" behindDoc="0" locked="0" layoutInCell="1" allowOverlap="1" wp14:anchorId="2B818D5C" wp14:editId="23AC415E">
                      <wp:simplePos x="0" y="0"/>
                      <wp:positionH relativeFrom="column">
                        <wp:posOffset>0</wp:posOffset>
                      </wp:positionH>
                      <wp:positionV relativeFrom="paragraph">
                        <wp:posOffset>0</wp:posOffset>
                      </wp:positionV>
                      <wp:extent cx="76200" cy="28575"/>
                      <wp:effectExtent l="19050" t="19050" r="19050" b="28575"/>
                      <wp:wrapNone/>
                      <wp:docPr id="10522" name="Text Box 1972">
                        <a:extLst xmlns:a="http://schemas.openxmlformats.org/drawingml/2006/main">
                          <a:ext uri="{FF2B5EF4-FFF2-40B4-BE49-F238E27FC236}">
                            <a16:creationId xmlns:a16="http://schemas.microsoft.com/office/drawing/2014/main" id="{00000000-0008-0000-0000-00001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391AD" id="Text Box 1972" o:spid="_x0000_s1026" type="#_x0000_t202" style="position:absolute;margin-left:0;margin-top:0;width:6pt;height:2.25pt;z-index:2536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38144" behindDoc="0" locked="0" layoutInCell="1" allowOverlap="1" wp14:anchorId="2418CC14" wp14:editId="22547B9B">
                      <wp:simplePos x="0" y="0"/>
                      <wp:positionH relativeFrom="column">
                        <wp:posOffset>0</wp:posOffset>
                      </wp:positionH>
                      <wp:positionV relativeFrom="paragraph">
                        <wp:posOffset>0</wp:posOffset>
                      </wp:positionV>
                      <wp:extent cx="76200" cy="28575"/>
                      <wp:effectExtent l="19050" t="19050" r="19050" b="28575"/>
                      <wp:wrapNone/>
                      <wp:docPr id="10523" name="Text Box 1971">
                        <a:extLst xmlns:a="http://schemas.openxmlformats.org/drawingml/2006/main">
                          <a:ext uri="{FF2B5EF4-FFF2-40B4-BE49-F238E27FC236}">
                            <a16:creationId xmlns:a16="http://schemas.microsoft.com/office/drawing/2014/main" id="{00000000-0008-0000-0000-00001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0458DB" id="Text Box 1971" o:spid="_x0000_s1026" type="#_x0000_t202" style="position:absolute;margin-left:0;margin-top:0;width:6pt;height:2.25pt;z-index:2536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39168" behindDoc="0" locked="0" layoutInCell="1" allowOverlap="1" wp14:anchorId="6659E3F2" wp14:editId="1E16B597">
                      <wp:simplePos x="0" y="0"/>
                      <wp:positionH relativeFrom="column">
                        <wp:posOffset>0</wp:posOffset>
                      </wp:positionH>
                      <wp:positionV relativeFrom="paragraph">
                        <wp:posOffset>0</wp:posOffset>
                      </wp:positionV>
                      <wp:extent cx="76200" cy="28575"/>
                      <wp:effectExtent l="19050" t="19050" r="19050" b="28575"/>
                      <wp:wrapNone/>
                      <wp:docPr id="10524" name="Text Box 1970">
                        <a:extLst xmlns:a="http://schemas.openxmlformats.org/drawingml/2006/main">
                          <a:ext uri="{FF2B5EF4-FFF2-40B4-BE49-F238E27FC236}">
                            <a16:creationId xmlns:a16="http://schemas.microsoft.com/office/drawing/2014/main" id="{00000000-0008-0000-0000-00001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7B150" id="Text Box 1970" o:spid="_x0000_s1026" type="#_x0000_t202" style="position:absolute;margin-left:0;margin-top:0;width:6pt;height:2.25pt;z-index:2536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0192" behindDoc="0" locked="0" layoutInCell="1" allowOverlap="1" wp14:anchorId="218A9C19" wp14:editId="684111E2">
                      <wp:simplePos x="0" y="0"/>
                      <wp:positionH relativeFrom="column">
                        <wp:posOffset>0</wp:posOffset>
                      </wp:positionH>
                      <wp:positionV relativeFrom="paragraph">
                        <wp:posOffset>0</wp:posOffset>
                      </wp:positionV>
                      <wp:extent cx="76200" cy="28575"/>
                      <wp:effectExtent l="19050" t="19050" r="19050" b="28575"/>
                      <wp:wrapNone/>
                      <wp:docPr id="10525" name="Text Box 1969">
                        <a:extLst xmlns:a="http://schemas.openxmlformats.org/drawingml/2006/main">
                          <a:ext uri="{FF2B5EF4-FFF2-40B4-BE49-F238E27FC236}">
                            <a16:creationId xmlns:a16="http://schemas.microsoft.com/office/drawing/2014/main" id="{00000000-0008-0000-0000-00001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2CF4C" id="Text Box 1969" o:spid="_x0000_s1026" type="#_x0000_t202" style="position:absolute;margin-left:0;margin-top:0;width:6pt;height:2.25pt;z-index:2536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1216" behindDoc="0" locked="0" layoutInCell="1" allowOverlap="1" wp14:anchorId="5D93351C" wp14:editId="2357F580">
                      <wp:simplePos x="0" y="0"/>
                      <wp:positionH relativeFrom="column">
                        <wp:posOffset>0</wp:posOffset>
                      </wp:positionH>
                      <wp:positionV relativeFrom="paragraph">
                        <wp:posOffset>0</wp:posOffset>
                      </wp:positionV>
                      <wp:extent cx="76200" cy="28575"/>
                      <wp:effectExtent l="19050" t="19050" r="19050" b="28575"/>
                      <wp:wrapNone/>
                      <wp:docPr id="10526" name="Text Box 1968">
                        <a:extLst xmlns:a="http://schemas.openxmlformats.org/drawingml/2006/main">
                          <a:ext uri="{FF2B5EF4-FFF2-40B4-BE49-F238E27FC236}">
                            <a16:creationId xmlns:a16="http://schemas.microsoft.com/office/drawing/2014/main" id="{00000000-0008-0000-0000-00001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0934DE" id="Text Box 1968" o:spid="_x0000_s1026" type="#_x0000_t202" style="position:absolute;margin-left:0;margin-top:0;width:6pt;height:2.25pt;z-index:2536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2240" behindDoc="0" locked="0" layoutInCell="1" allowOverlap="1" wp14:anchorId="73695EB1" wp14:editId="007206A5">
                      <wp:simplePos x="0" y="0"/>
                      <wp:positionH relativeFrom="column">
                        <wp:posOffset>0</wp:posOffset>
                      </wp:positionH>
                      <wp:positionV relativeFrom="paragraph">
                        <wp:posOffset>0</wp:posOffset>
                      </wp:positionV>
                      <wp:extent cx="76200" cy="28575"/>
                      <wp:effectExtent l="19050" t="19050" r="19050" b="28575"/>
                      <wp:wrapNone/>
                      <wp:docPr id="10527" name="Text Box 1967">
                        <a:extLst xmlns:a="http://schemas.openxmlformats.org/drawingml/2006/main">
                          <a:ext uri="{FF2B5EF4-FFF2-40B4-BE49-F238E27FC236}">
                            <a16:creationId xmlns:a16="http://schemas.microsoft.com/office/drawing/2014/main" id="{00000000-0008-0000-0000-00001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9CA64" id="Text Box 1967" o:spid="_x0000_s1026" type="#_x0000_t202" style="position:absolute;margin-left:0;margin-top:0;width:6pt;height:2.25pt;z-index:2536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3264" behindDoc="0" locked="0" layoutInCell="1" allowOverlap="1" wp14:anchorId="2C629F3E" wp14:editId="3175A4EF">
                      <wp:simplePos x="0" y="0"/>
                      <wp:positionH relativeFrom="column">
                        <wp:posOffset>0</wp:posOffset>
                      </wp:positionH>
                      <wp:positionV relativeFrom="paragraph">
                        <wp:posOffset>0</wp:posOffset>
                      </wp:positionV>
                      <wp:extent cx="76200" cy="28575"/>
                      <wp:effectExtent l="19050" t="19050" r="19050" b="28575"/>
                      <wp:wrapNone/>
                      <wp:docPr id="10528" name="Text Box 1966">
                        <a:extLst xmlns:a="http://schemas.openxmlformats.org/drawingml/2006/main">
                          <a:ext uri="{FF2B5EF4-FFF2-40B4-BE49-F238E27FC236}">
                            <a16:creationId xmlns:a16="http://schemas.microsoft.com/office/drawing/2014/main" id="{00000000-0008-0000-0000-00002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77664" id="Text Box 1966" o:spid="_x0000_s1026" type="#_x0000_t202" style="position:absolute;margin-left:0;margin-top:0;width:6pt;height:2.25pt;z-index:2536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4288" behindDoc="0" locked="0" layoutInCell="1" allowOverlap="1" wp14:anchorId="5E83D993" wp14:editId="09453920">
                      <wp:simplePos x="0" y="0"/>
                      <wp:positionH relativeFrom="column">
                        <wp:posOffset>0</wp:posOffset>
                      </wp:positionH>
                      <wp:positionV relativeFrom="paragraph">
                        <wp:posOffset>0</wp:posOffset>
                      </wp:positionV>
                      <wp:extent cx="76200" cy="28575"/>
                      <wp:effectExtent l="19050" t="19050" r="19050" b="28575"/>
                      <wp:wrapNone/>
                      <wp:docPr id="10529" name="Text Box 1965">
                        <a:extLst xmlns:a="http://schemas.openxmlformats.org/drawingml/2006/main">
                          <a:ext uri="{FF2B5EF4-FFF2-40B4-BE49-F238E27FC236}">
                            <a16:creationId xmlns:a16="http://schemas.microsoft.com/office/drawing/2014/main" id="{00000000-0008-0000-0000-00002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9147D" id="Text Box 1965" o:spid="_x0000_s1026" type="#_x0000_t202" style="position:absolute;margin-left:0;margin-top:0;width:6pt;height:2.25pt;z-index:2536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5312" behindDoc="0" locked="0" layoutInCell="1" allowOverlap="1" wp14:anchorId="033EC442" wp14:editId="3FAD2680">
                      <wp:simplePos x="0" y="0"/>
                      <wp:positionH relativeFrom="column">
                        <wp:posOffset>0</wp:posOffset>
                      </wp:positionH>
                      <wp:positionV relativeFrom="paragraph">
                        <wp:posOffset>0</wp:posOffset>
                      </wp:positionV>
                      <wp:extent cx="76200" cy="28575"/>
                      <wp:effectExtent l="19050" t="19050" r="19050" b="28575"/>
                      <wp:wrapNone/>
                      <wp:docPr id="10530" name="Text Box 1964">
                        <a:extLst xmlns:a="http://schemas.openxmlformats.org/drawingml/2006/main">
                          <a:ext uri="{FF2B5EF4-FFF2-40B4-BE49-F238E27FC236}">
                            <a16:creationId xmlns:a16="http://schemas.microsoft.com/office/drawing/2014/main" id="{00000000-0008-0000-0000-00002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87370D" id="Text Box 1964" o:spid="_x0000_s1026" type="#_x0000_t202" style="position:absolute;margin-left:0;margin-top:0;width:6pt;height:2.25pt;z-index:2536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6336" behindDoc="0" locked="0" layoutInCell="1" allowOverlap="1" wp14:anchorId="19FBC204" wp14:editId="70AAE296">
                      <wp:simplePos x="0" y="0"/>
                      <wp:positionH relativeFrom="column">
                        <wp:posOffset>0</wp:posOffset>
                      </wp:positionH>
                      <wp:positionV relativeFrom="paragraph">
                        <wp:posOffset>0</wp:posOffset>
                      </wp:positionV>
                      <wp:extent cx="76200" cy="28575"/>
                      <wp:effectExtent l="19050" t="19050" r="19050" b="28575"/>
                      <wp:wrapNone/>
                      <wp:docPr id="10531" name="Text Box 1963">
                        <a:extLst xmlns:a="http://schemas.openxmlformats.org/drawingml/2006/main">
                          <a:ext uri="{FF2B5EF4-FFF2-40B4-BE49-F238E27FC236}">
                            <a16:creationId xmlns:a16="http://schemas.microsoft.com/office/drawing/2014/main" id="{00000000-0008-0000-0000-00002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AB59F" id="Text Box 1963" o:spid="_x0000_s1026" type="#_x0000_t202" style="position:absolute;margin-left:0;margin-top:0;width:6pt;height:2.25pt;z-index:2536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7360" behindDoc="0" locked="0" layoutInCell="1" allowOverlap="1" wp14:anchorId="6A4EC31C" wp14:editId="66C3942B">
                      <wp:simplePos x="0" y="0"/>
                      <wp:positionH relativeFrom="column">
                        <wp:posOffset>0</wp:posOffset>
                      </wp:positionH>
                      <wp:positionV relativeFrom="paragraph">
                        <wp:posOffset>0</wp:posOffset>
                      </wp:positionV>
                      <wp:extent cx="76200" cy="28575"/>
                      <wp:effectExtent l="19050" t="19050" r="19050" b="28575"/>
                      <wp:wrapNone/>
                      <wp:docPr id="10532" name="Text Box 1962">
                        <a:extLst xmlns:a="http://schemas.openxmlformats.org/drawingml/2006/main">
                          <a:ext uri="{FF2B5EF4-FFF2-40B4-BE49-F238E27FC236}">
                            <a16:creationId xmlns:a16="http://schemas.microsoft.com/office/drawing/2014/main" id="{00000000-0008-0000-0000-00002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12FEB" id="Text Box 1962" o:spid="_x0000_s1026" type="#_x0000_t202" style="position:absolute;margin-left:0;margin-top:0;width:6pt;height:2.25pt;z-index:2536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8384" behindDoc="0" locked="0" layoutInCell="1" allowOverlap="1" wp14:anchorId="6A9FE7BB" wp14:editId="7818233D">
                      <wp:simplePos x="0" y="0"/>
                      <wp:positionH relativeFrom="column">
                        <wp:posOffset>0</wp:posOffset>
                      </wp:positionH>
                      <wp:positionV relativeFrom="paragraph">
                        <wp:posOffset>0</wp:posOffset>
                      </wp:positionV>
                      <wp:extent cx="76200" cy="28575"/>
                      <wp:effectExtent l="19050" t="19050" r="19050" b="28575"/>
                      <wp:wrapNone/>
                      <wp:docPr id="10533" name="Text Box 1961">
                        <a:extLst xmlns:a="http://schemas.openxmlformats.org/drawingml/2006/main">
                          <a:ext uri="{FF2B5EF4-FFF2-40B4-BE49-F238E27FC236}">
                            <a16:creationId xmlns:a16="http://schemas.microsoft.com/office/drawing/2014/main" id="{00000000-0008-0000-0000-00002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2B620" id="Text Box 1961" o:spid="_x0000_s1026" type="#_x0000_t202" style="position:absolute;margin-left:0;margin-top:0;width:6pt;height:2.25pt;z-index:2536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49408" behindDoc="0" locked="0" layoutInCell="1" allowOverlap="1" wp14:anchorId="1389D39E" wp14:editId="510CD165">
                      <wp:simplePos x="0" y="0"/>
                      <wp:positionH relativeFrom="column">
                        <wp:posOffset>0</wp:posOffset>
                      </wp:positionH>
                      <wp:positionV relativeFrom="paragraph">
                        <wp:posOffset>0</wp:posOffset>
                      </wp:positionV>
                      <wp:extent cx="76200" cy="28575"/>
                      <wp:effectExtent l="19050" t="19050" r="19050" b="28575"/>
                      <wp:wrapNone/>
                      <wp:docPr id="10534" name="Text Box 1960">
                        <a:extLst xmlns:a="http://schemas.openxmlformats.org/drawingml/2006/main">
                          <a:ext uri="{FF2B5EF4-FFF2-40B4-BE49-F238E27FC236}">
                            <a16:creationId xmlns:a16="http://schemas.microsoft.com/office/drawing/2014/main" id="{00000000-0008-0000-0000-00002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95559" id="Text Box 1960" o:spid="_x0000_s1026" type="#_x0000_t202" style="position:absolute;margin-left:0;margin-top:0;width:6pt;height:2.25pt;z-index:2536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0432" behindDoc="0" locked="0" layoutInCell="1" allowOverlap="1" wp14:anchorId="29881058" wp14:editId="73CA01CE">
                      <wp:simplePos x="0" y="0"/>
                      <wp:positionH relativeFrom="column">
                        <wp:posOffset>0</wp:posOffset>
                      </wp:positionH>
                      <wp:positionV relativeFrom="paragraph">
                        <wp:posOffset>0</wp:posOffset>
                      </wp:positionV>
                      <wp:extent cx="76200" cy="28575"/>
                      <wp:effectExtent l="19050" t="19050" r="19050" b="28575"/>
                      <wp:wrapNone/>
                      <wp:docPr id="10535" name="Text Box 1959">
                        <a:extLst xmlns:a="http://schemas.openxmlformats.org/drawingml/2006/main">
                          <a:ext uri="{FF2B5EF4-FFF2-40B4-BE49-F238E27FC236}">
                            <a16:creationId xmlns:a16="http://schemas.microsoft.com/office/drawing/2014/main" id="{00000000-0008-0000-0000-00002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FEACB" id="Text Box 1959" o:spid="_x0000_s1026" type="#_x0000_t202" style="position:absolute;margin-left:0;margin-top:0;width:6pt;height:2.25pt;z-index:2536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1456" behindDoc="0" locked="0" layoutInCell="1" allowOverlap="1" wp14:anchorId="63E7BF6E" wp14:editId="27B42E2E">
                      <wp:simplePos x="0" y="0"/>
                      <wp:positionH relativeFrom="column">
                        <wp:posOffset>0</wp:posOffset>
                      </wp:positionH>
                      <wp:positionV relativeFrom="paragraph">
                        <wp:posOffset>0</wp:posOffset>
                      </wp:positionV>
                      <wp:extent cx="76200" cy="28575"/>
                      <wp:effectExtent l="19050" t="19050" r="19050" b="28575"/>
                      <wp:wrapNone/>
                      <wp:docPr id="10536" name="Text Box 1958">
                        <a:extLst xmlns:a="http://schemas.openxmlformats.org/drawingml/2006/main">
                          <a:ext uri="{FF2B5EF4-FFF2-40B4-BE49-F238E27FC236}">
                            <a16:creationId xmlns:a16="http://schemas.microsoft.com/office/drawing/2014/main" id="{00000000-0008-0000-0000-00002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6E440D" id="Text Box 1958" o:spid="_x0000_s1026" type="#_x0000_t202" style="position:absolute;margin-left:0;margin-top:0;width:6pt;height:2.25pt;z-index:2536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2480" behindDoc="0" locked="0" layoutInCell="1" allowOverlap="1" wp14:anchorId="4CA7D965" wp14:editId="465C5561">
                      <wp:simplePos x="0" y="0"/>
                      <wp:positionH relativeFrom="column">
                        <wp:posOffset>0</wp:posOffset>
                      </wp:positionH>
                      <wp:positionV relativeFrom="paragraph">
                        <wp:posOffset>0</wp:posOffset>
                      </wp:positionV>
                      <wp:extent cx="76200" cy="28575"/>
                      <wp:effectExtent l="19050" t="19050" r="19050" b="28575"/>
                      <wp:wrapNone/>
                      <wp:docPr id="10537" name="Text Box 1957">
                        <a:extLst xmlns:a="http://schemas.openxmlformats.org/drawingml/2006/main">
                          <a:ext uri="{FF2B5EF4-FFF2-40B4-BE49-F238E27FC236}">
                            <a16:creationId xmlns:a16="http://schemas.microsoft.com/office/drawing/2014/main" id="{00000000-0008-0000-0000-00002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F9C33" id="Text Box 1957" o:spid="_x0000_s1026" type="#_x0000_t202" style="position:absolute;margin-left:0;margin-top:0;width:6pt;height:2.25pt;z-index:2536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3504" behindDoc="0" locked="0" layoutInCell="1" allowOverlap="1" wp14:anchorId="5E4BC9E3" wp14:editId="5F444CB1">
                      <wp:simplePos x="0" y="0"/>
                      <wp:positionH relativeFrom="column">
                        <wp:posOffset>0</wp:posOffset>
                      </wp:positionH>
                      <wp:positionV relativeFrom="paragraph">
                        <wp:posOffset>0</wp:posOffset>
                      </wp:positionV>
                      <wp:extent cx="76200" cy="28575"/>
                      <wp:effectExtent l="19050" t="19050" r="19050" b="28575"/>
                      <wp:wrapNone/>
                      <wp:docPr id="10538" name="Text Box 1956">
                        <a:extLst xmlns:a="http://schemas.openxmlformats.org/drawingml/2006/main">
                          <a:ext uri="{FF2B5EF4-FFF2-40B4-BE49-F238E27FC236}">
                            <a16:creationId xmlns:a16="http://schemas.microsoft.com/office/drawing/2014/main" id="{00000000-0008-0000-0000-00002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2063B" id="Text Box 1956" o:spid="_x0000_s1026" type="#_x0000_t202" style="position:absolute;margin-left:0;margin-top:0;width:6pt;height:2.25pt;z-index:2536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4528" behindDoc="0" locked="0" layoutInCell="1" allowOverlap="1" wp14:anchorId="1C8CED46" wp14:editId="5A3F1610">
                      <wp:simplePos x="0" y="0"/>
                      <wp:positionH relativeFrom="column">
                        <wp:posOffset>0</wp:posOffset>
                      </wp:positionH>
                      <wp:positionV relativeFrom="paragraph">
                        <wp:posOffset>0</wp:posOffset>
                      </wp:positionV>
                      <wp:extent cx="76200" cy="28575"/>
                      <wp:effectExtent l="19050" t="19050" r="19050" b="28575"/>
                      <wp:wrapNone/>
                      <wp:docPr id="10539" name="Text Box 1955">
                        <a:extLst xmlns:a="http://schemas.openxmlformats.org/drawingml/2006/main">
                          <a:ext uri="{FF2B5EF4-FFF2-40B4-BE49-F238E27FC236}">
                            <a16:creationId xmlns:a16="http://schemas.microsoft.com/office/drawing/2014/main" id="{00000000-0008-0000-0000-00002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BFFE04" id="Text Box 1955" o:spid="_x0000_s1026" type="#_x0000_t202" style="position:absolute;margin-left:0;margin-top:0;width:6pt;height:2.25pt;z-index:2536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5552" behindDoc="0" locked="0" layoutInCell="1" allowOverlap="1" wp14:anchorId="657747CE" wp14:editId="413E5601">
                      <wp:simplePos x="0" y="0"/>
                      <wp:positionH relativeFrom="column">
                        <wp:posOffset>0</wp:posOffset>
                      </wp:positionH>
                      <wp:positionV relativeFrom="paragraph">
                        <wp:posOffset>0</wp:posOffset>
                      </wp:positionV>
                      <wp:extent cx="76200" cy="28575"/>
                      <wp:effectExtent l="19050" t="19050" r="19050" b="28575"/>
                      <wp:wrapNone/>
                      <wp:docPr id="10540" name="Text Box 1954">
                        <a:extLst xmlns:a="http://schemas.openxmlformats.org/drawingml/2006/main">
                          <a:ext uri="{FF2B5EF4-FFF2-40B4-BE49-F238E27FC236}">
                            <a16:creationId xmlns:a16="http://schemas.microsoft.com/office/drawing/2014/main" id="{00000000-0008-0000-0000-00002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D2589" id="Text Box 1954" o:spid="_x0000_s1026" type="#_x0000_t202" style="position:absolute;margin-left:0;margin-top:0;width:6pt;height:2.25pt;z-index:2536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6576" behindDoc="0" locked="0" layoutInCell="1" allowOverlap="1" wp14:anchorId="2C0A9E93" wp14:editId="0F763750">
                      <wp:simplePos x="0" y="0"/>
                      <wp:positionH relativeFrom="column">
                        <wp:posOffset>0</wp:posOffset>
                      </wp:positionH>
                      <wp:positionV relativeFrom="paragraph">
                        <wp:posOffset>0</wp:posOffset>
                      </wp:positionV>
                      <wp:extent cx="76200" cy="28575"/>
                      <wp:effectExtent l="19050" t="19050" r="19050" b="28575"/>
                      <wp:wrapNone/>
                      <wp:docPr id="10541" name="Text Box 1953">
                        <a:extLst xmlns:a="http://schemas.openxmlformats.org/drawingml/2006/main">
                          <a:ext uri="{FF2B5EF4-FFF2-40B4-BE49-F238E27FC236}">
                            <a16:creationId xmlns:a16="http://schemas.microsoft.com/office/drawing/2014/main" id="{00000000-0008-0000-0000-00002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F30F2" id="Text Box 1953" o:spid="_x0000_s1026" type="#_x0000_t202" style="position:absolute;margin-left:0;margin-top:0;width:6pt;height:2.25pt;z-index:2536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7600" behindDoc="0" locked="0" layoutInCell="1" allowOverlap="1" wp14:anchorId="2E724718" wp14:editId="4534AE76">
                      <wp:simplePos x="0" y="0"/>
                      <wp:positionH relativeFrom="column">
                        <wp:posOffset>0</wp:posOffset>
                      </wp:positionH>
                      <wp:positionV relativeFrom="paragraph">
                        <wp:posOffset>0</wp:posOffset>
                      </wp:positionV>
                      <wp:extent cx="76200" cy="28575"/>
                      <wp:effectExtent l="19050" t="19050" r="19050" b="28575"/>
                      <wp:wrapNone/>
                      <wp:docPr id="10542" name="Text Box 1952">
                        <a:extLst xmlns:a="http://schemas.openxmlformats.org/drawingml/2006/main">
                          <a:ext uri="{FF2B5EF4-FFF2-40B4-BE49-F238E27FC236}">
                            <a16:creationId xmlns:a16="http://schemas.microsoft.com/office/drawing/2014/main" id="{00000000-0008-0000-0000-00002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531BE" id="Text Box 1952" o:spid="_x0000_s1026" type="#_x0000_t202" style="position:absolute;margin-left:0;margin-top:0;width:6pt;height:2.25pt;z-index:2536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8624" behindDoc="0" locked="0" layoutInCell="1" allowOverlap="1" wp14:anchorId="711E2774" wp14:editId="1115B9C4">
                      <wp:simplePos x="0" y="0"/>
                      <wp:positionH relativeFrom="column">
                        <wp:posOffset>0</wp:posOffset>
                      </wp:positionH>
                      <wp:positionV relativeFrom="paragraph">
                        <wp:posOffset>0</wp:posOffset>
                      </wp:positionV>
                      <wp:extent cx="76200" cy="28575"/>
                      <wp:effectExtent l="19050" t="19050" r="19050" b="28575"/>
                      <wp:wrapNone/>
                      <wp:docPr id="10543" name="Text Box 1951">
                        <a:extLst xmlns:a="http://schemas.openxmlformats.org/drawingml/2006/main">
                          <a:ext uri="{FF2B5EF4-FFF2-40B4-BE49-F238E27FC236}">
                            <a16:creationId xmlns:a16="http://schemas.microsoft.com/office/drawing/2014/main" id="{00000000-0008-0000-0000-00002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852B7F" id="Text Box 1951" o:spid="_x0000_s1026" type="#_x0000_t202" style="position:absolute;margin-left:0;margin-top:0;width:6pt;height:2.25pt;z-index:2536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59648" behindDoc="0" locked="0" layoutInCell="1" allowOverlap="1" wp14:anchorId="2CDC6EC6" wp14:editId="09843FF7">
                      <wp:simplePos x="0" y="0"/>
                      <wp:positionH relativeFrom="column">
                        <wp:posOffset>0</wp:posOffset>
                      </wp:positionH>
                      <wp:positionV relativeFrom="paragraph">
                        <wp:posOffset>0</wp:posOffset>
                      </wp:positionV>
                      <wp:extent cx="76200" cy="28575"/>
                      <wp:effectExtent l="19050" t="19050" r="19050" b="28575"/>
                      <wp:wrapNone/>
                      <wp:docPr id="10544" name="Text Box 1950">
                        <a:extLst xmlns:a="http://schemas.openxmlformats.org/drawingml/2006/main">
                          <a:ext uri="{FF2B5EF4-FFF2-40B4-BE49-F238E27FC236}">
                            <a16:creationId xmlns:a16="http://schemas.microsoft.com/office/drawing/2014/main" id="{00000000-0008-0000-0000-00003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A9C34" id="Text Box 1950" o:spid="_x0000_s1026" type="#_x0000_t202" style="position:absolute;margin-left:0;margin-top:0;width:6pt;height:2.25pt;z-index:2536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0672" behindDoc="0" locked="0" layoutInCell="1" allowOverlap="1" wp14:anchorId="1F926F7C" wp14:editId="31969D34">
                      <wp:simplePos x="0" y="0"/>
                      <wp:positionH relativeFrom="column">
                        <wp:posOffset>0</wp:posOffset>
                      </wp:positionH>
                      <wp:positionV relativeFrom="paragraph">
                        <wp:posOffset>0</wp:posOffset>
                      </wp:positionV>
                      <wp:extent cx="76200" cy="28575"/>
                      <wp:effectExtent l="19050" t="19050" r="19050" b="28575"/>
                      <wp:wrapNone/>
                      <wp:docPr id="10545" name="Text Box 1949">
                        <a:extLst xmlns:a="http://schemas.openxmlformats.org/drawingml/2006/main">
                          <a:ext uri="{FF2B5EF4-FFF2-40B4-BE49-F238E27FC236}">
                            <a16:creationId xmlns:a16="http://schemas.microsoft.com/office/drawing/2014/main" id="{00000000-0008-0000-0000-00003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81575" id="Text Box 1949" o:spid="_x0000_s1026" type="#_x0000_t202" style="position:absolute;margin-left:0;margin-top:0;width:6pt;height:2.25pt;z-index:2536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1696" behindDoc="0" locked="0" layoutInCell="1" allowOverlap="1" wp14:anchorId="4FCB9B72" wp14:editId="7A19AFC0">
                      <wp:simplePos x="0" y="0"/>
                      <wp:positionH relativeFrom="column">
                        <wp:posOffset>0</wp:posOffset>
                      </wp:positionH>
                      <wp:positionV relativeFrom="paragraph">
                        <wp:posOffset>0</wp:posOffset>
                      </wp:positionV>
                      <wp:extent cx="76200" cy="28575"/>
                      <wp:effectExtent l="19050" t="19050" r="19050" b="28575"/>
                      <wp:wrapNone/>
                      <wp:docPr id="10546" name="Text Box 1948">
                        <a:extLst xmlns:a="http://schemas.openxmlformats.org/drawingml/2006/main">
                          <a:ext uri="{FF2B5EF4-FFF2-40B4-BE49-F238E27FC236}">
                            <a16:creationId xmlns:a16="http://schemas.microsoft.com/office/drawing/2014/main" id="{00000000-0008-0000-0000-00003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36CA1" id="Text Box 1948" o:spid="_x0000_s1026" type="#_x0000_t202" style="position:absolute;margin-left:0;margin-top:0;width:6pt;height:2.25pt;z-index:2536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2720" behindDoc="0" locked="0" layoutInCell="1" allowOverlap="1" wp14:anchorId="5117557B" wp14:editId="46784D1D">
                      <wp:simplePos x="0" y="0"/>
                      <wp:positionH relativeFrom="column">
                        <wp:posOffset>0</wp:posOffset>
                      </wp:positionH>
                      <wp:positionV relativeFrom="paragraph">
                        <wp:posOffset>0</wp:posOffset>
                      </wp:positionV>
                      <wp:extent cx="76200" cy="28575"/>
                      <wp:effectExtent l="19050" t="19050" r="19050" b="28575"/>
                      <wp:wrapNone/>
                      <wp:docPr id="10547" name="Text Box 1947">
                        <a:extLst xmlns:a="http://schemas.openxmlformats.org/drawingml/2006/main">
                          <a:ext uri="{FF2B5EF4-FFF2-40B4-BE49-F238E27FC236}">
                            <a16:creationId xmlns:a16="http://schemas.microsoft.com/office/drawing/2014/main" id="{00000000-0008-0000-0000-00003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91EFB" id="Text Box 1947" o:spid="_x0000_s1026" type="#_x0000_t202" style="position:absolute;margin-left:0;margin-top:0;width:6pt;height:2.25pt;z-index:2536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3744" behindDoc="0" locked="0" layoutInCell="1" allowOverlap="1" wp14:anchorId="07372D33" wp14:editId="10332ED3">
                      <wp:simplePos x="0" y="0"/>
                      <wp:positionH relativeFrom="column">
                        <wp:posOffset>0</wp:posOffset>
                      </wp:positionH>
                      <wp:positionV relativeFrom="paragraph">
                        <wp:posOffset>0</wp:posOffset>
                      </wp:positionV>
                      <wp:extent cx="76200" cy="28575"/>
                      <wp:effectExtent l="19050" t="19050" r="19050" b="28575"/>
                      <wp:wrapNone/>
                      <wp:docPr id="10548" name="Text Box 1946">
                        <a:extLst xmlns:a="http://schemas.openxmlformats.org/drawingml/2006/main">
                          <a:ext uri="{FF2B5EF4-FFF2-40B4-BE49-F238E27FC236}">
                            <a16:creationId xmlns:a16="http://schemas.microsoft.com/office/drawing/2014/main" id="{00000000-0008-0000-0000-00003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A35F3" id="Text Box 1946" o:spid="_x0000_s1026" type="#_x0000_t202" style="position:absolute;margin-left:0;margin-top:0;width:6pt;height:2.25pt;z-index:2536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4768" behindDoc="0" locked="0" layoutInCell="1" allowOverlap="1" wp14:anchorId="6ACDA503" wp14:editId="16980D9A">
                      <wp:simplePos x="0" y="0"/>
                      <wp:positionH relativeFrom="column">
                        <wp:posOffset>0</wp:posOffset>
                      </wp:positionH>
                      <wp:positionV relativeFrom="paragraph">
                        <wp:posOffset>0</wp:posOffset>
                      </wp:positionV>
                      <wp:extent cx="76200" cy="28575"/>
                      <wp:effectExtent l="19050" t="19050" r="19050" b="28575"/>
                      <wp:wrapNone/>
                      <wp:docPr id="10549" name="Text Box 1945">
                        <a:extLst xmlns:a="http://schemas.openxmlformats.org/drawingml/2006/main">
                          <a:ext uri="{FF2B5EF4-FFF2-40B4-BE49-F238E27FC236}">
                            <a16:creationId xmlns:a16="http://schemas.microsoft.com/office/drawing/2014/main" id="{00000000-0008-0000-0000-00003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82E65" id="Text Box 1945" o:spid="_x0000_s1026" type="#_x0000_t202" style="position:absolute;margin-left:0;margin-top:0;width:6pt;height:2.25pt;z-index:2536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5792" behindDoc="0" locked="0" layoutInCell="1" allowOverlap="1" wp14:anchorId="6E4059BA" wp14:editId="624E8238">
                      <wp:simplePos x="0" y="0"/>
                      <wp:positionH relativeFrom="column">
                        <wp:posOffset>0</wp:posOffset>
                      </wp:positionH>
                      <wp:positionV relativeFrom="paragraph">
                        <wp:posOffset>0</wp:posOffset>
                      </wp:positionV>
                      <wp:extent cx="76200" cy="28575"/>
                      <wp:effectExtent l="19050" t="19050" r="19050" b="28575"/>
                      <wp:wrapNone/>
                      <wp:docPr id="10550" name="Text Box 1944">
                        <a:extLst xmlns:a="http://schemas.openxmlformats.org/drawingml/2006/main">
                          <a:ext uri="{FF2B5EF4-FFF2-40B4-BE49-F238E27FC236}">
                            <a16:creationId xmlns:a16="http://schemas.microsoft.com/office/drawing/2014/main" id="{00000000-0008-0000-0000-00003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240074" id="Text Box 1944" o:spid="_x0000_s1026" type="#_x0000_t202" style="position:absolute;margin-left:0;margin-top:0;width:6pt;height:2.25pt;z-index:2536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6816" behindDoc="0" locked="0" layoutInCell="1" allowOverlap="1" wp14:anchorId="35BF154E" wp14:editId="78E67DCD">
                      <wp:simplePos x="0" y="0"/>
                      <wp:positionH relativeFrom="column">
                        <wp:posOffset>0</wp:posOffset>
                      </wp:positionH>
                      <wp:positionV relativeFrom="paragraph">
                        <wp:posOffset>0</wp:posOffset>
                      </wp:positionV>
                      <wp:extent cx="76200" cy="28575"/>
                      <wp:effectExtent l="19050" t="19050" r="19050" b="28575"/>
                      <wp:wrapNone/>
                      <wp:docPr id="10551" name="Text Box 1943">
                        <a:extLst xmlns:a="http://schemas.openxmlformats.org/drawingml/2006/main">
                          <a:ext uri="{FF2B5EF4-FFF2-40B4-BE49-F238E27FC236}">
                            <a16:creationId xmlns:a16="http://schemas.microsoft.com/office/drawing/2014/main" id="{00000000-0008-0000-0000-00003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6B027" id="Text Box 1943" o:spid="_x0000_s1026" type="#_x0000_t202" style="position:absolute;margin-left:0;margin-top:0;width:6pt;height:2.25pt;z-index:2536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7840" behindDoc="0" locked="0" layoutInCell="1" allowOverlap="1" wp14:anchorId="7EA117FD" wp14:editId="3D750B0C">
                      <wp:simplePos x="0" y="0"/>
                      <wp:positionH relativeFrom="column">
                        <wp:posOffset>0</wp:posOffset>
                      </wp:positionH>
                      <wp:positionV relativeFrom="paragraph">
                        <wp:posOffset>0</wp:posOffset>
                      </wp:positionV>
                      <wp:extent cx="76200" cy="28575"/>
                      <wp:effectExtent l="19050" t="19050" r="19050" b="28575"/>
                      <wp:wrapNone/>
                      <wp:docPr id="10552" name="Text Box 1942">
                        <a:extLst xmlns:a="http://schemas.openxmlformats.org/drawingml/2006/main">
                          <a:ext uri="{FF2B5EF4-FFF2-40B4-BE49-F238E27FC236}">
                            <a16:creationId xmlns:a16="http://schemas.microsoft.com/office/drawing/2014/main" id="{00000000-0008-0000-0000-00003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31915" id="Text Box 1942" o:spid="_x0000_s1026" type="#_x0000_t202" style="position:absolute;margin-left:0;margin-top:0;width:6pt;height:2.25pt;z-index:2536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8864" behindDoc="0" locked="0" layoutInCell="1" allowOverlap="1" wp14:anchorId="05225021" wp14:editId="4E35A2A6">
                      <wp:simplePos x="0" y="0"/>
                      <wp:positionH relativeFrom="column">
                        <wp:posOffset>0</wp:posOffset>
                      </wp:positionH>
                      <wp:positionV relativeFrom="paragraph">
                        <wp:posOffset>0</wp:posOffset>
                      </wp:positionV>
                      <wp:extent cx="76200" cy="28575"/>
                      <wp:effectExtent l="19050" t="19050" r="19050" b="28575"/>
                      <wp:wrapNone/>
                      <wp:docPr id="10553" name="Text Box 1941">
                        <a:extLst xmlns:a="http://schemas.openxmlformats.org/drawingml/2006/main">
                          <a:ext uri="{FF2B5EF4-FFF2-40B4-BE49-F238E27FC236}">
                            <a16:creationId xmlns:a16="http://schemas.microsoft.com/office/drawing/2014/main" id="{00000000-0008-0000-0000-00003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82EC2" id="Text Box 1941" o:spid="_x0000_s1026" type="#_x0000_t202" style="position:absolute;margin-left:0;margin-top:0;width:6pt;height:2.25pt;z-index:2536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69888" behindDoc="0" locked="0" layoutInCell="1" allowOverlap="1" wp14:anchorId="1068C859" wp14:editId="7AADAB98">
                      <wp:simplePos x="0" y="0"/>
                      <wp:positionH relativeFrom="column">
                        <wp:posOffset>0</wp:posOffset>
                      </wp:positionH>
                      <wp:positionV relativeFrom="paragraph">
                        <wp:posOffset>0</wp:posOffset>
                      </wp:positionV>
                      <wp:extent cx="76200" cy="28575"/>
                      <wp:effectExtent l="19050" t="19050" r="19050" b="28575"/>
                      <wp:wrapNone/>
                      <wp:docPr id="10554" name="Text Box 1940">
                        <a:extLst xmlns:a="http://schemas.openxmlformats.org/drawingml/2006/main">
                          <a:ext uri="{FF2B5EF4-FFF2-40B4-BE49-F238E27FC236}">
                            <a16:creationId xmlns:a16="http://schemas.microsoft.com/office/drawing/2014/main" id="{00000000-0008-0000-0000-00003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A9FE5" id="Text Box 1940" o:spid="_x0000_s1026" type="#_x0000_t202" style="position:absolute;margin-left:0;margin-top:0;width:6pt;height:2.25pt;z-index:2536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0912" behindDoc="0" locked="0" layoutInCell="1" allowOverlap="1" wp14:anchorId="1EDAC751" wp14:editId="739CD8A2">
                      <wp:simplePos x="0" y="0"/>
                      <wp:positionH relativeFrom="column">
                        <wp:posOffset>0</wp:posOffset>
                      </wp:positionH>
                      <wp:positionV relativeFrom="paragraph">
                        <wp:posOffset>0</wp:posOffset>
                      </wp:positionV>
                      <wp:extent cx="76200" cy="28575"/>
                      <wp:effectExtent l="19050" t="19050" r="19050" b="28575"/>
                      <wp:wrapNone/>
                      <wp:docPr id="10555" name="Text Box 1939">
                        <a:extLst xmlns:a="http://schemas.openxmlformats.org/drawingml/2006/main">
                          <a:ext uri="{FF2B5EF4-FFF2-40B4-BE49-F238E27FC236}">
                            <a16:creationId xmlns:a16="http://schemas.microsoft.com/office/drawing/2014/main" id="{00000000-0008-0000-0000-00003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68894" id="Text Box 1939" o:spid="_x0000_s1026" type="#_x0000_t202" style="position:absolute;margin-left:0;margin-top:0;width:6pt;height:2.25pt;z-index:2536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1936" behindDoc="0" locked="0" layoutInCell="1" allowOverlap="1" wp14:anchorId="4A1D1EC1" wp14:editId="632FA6C6">
                      <wp:simplePos x="0" y="0"/>
                      <wp:positionH relativeFrom="column">
                        <wp:posOffset>0</wp:posOffset>
                      </wp:positionH>
                      <wp:positionV relativeFrom="paragraph">
                        <wp:posOffset>0</wp:posOffset>
                      </wp:positionV>
                      <wp:extent cx="76200" cy="28575"/>
                      <wp:effectExtent l="19050" t="19050" r="19050" b="28575"/>
                      <wp:wrapNone/>
                      <wp:docPr id="10556" name="Text Box 1938">
                        <a:extLst xmlns:a="http://schemas.openxmlformats.org/drawingml/2006/main">
                          <a:ext uri="{FF2B5EF4-FFF2-40B4-BE49-F238E27FC236}">
                            <a16:creationId xmlns:a16="http://schemas.microsoft.com/office/drawing/2014/main" id="{00000000-0008-0000-0000-00003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806A6" id="Text Box 1938" o:spid="_x0000_s1026" type="#_x0000_t202" style="position:absolute;margin-left:0;margin-top:0;width:6pt;height:2.25pt;z-index:2536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2960" behindDoc="0" locked="0" layoutInCell="1" allowOverlap="1" wp14:anchorId="5A31B205" wp14:editId="361DF7BC">
                      <wp:simplePos x="0" y="0"/>
                      <wp:positionH relativeFrom="column">
                        <wp:posOffset>0</wp:posOffset>
                      </wp:positionH>
                      <wp:positionV relativeFrom="paragraph">
                        <wp:posOffset>0</wp:posOffset>
                      </wp:positionV>
                      <wp:extent cx="76200" cy="28575"/>
                      <wp:effectExtent l="19050" t="19050" r="19050" b="28575"/>
                      <wp:wrapNone/>
                      <wp:docPr id="10557" name="Text Box 1937">
                        <a:extLst xmlns:a="http://schemas.openxmlformats.org/drawingml/2006/main">
                          <a:ext uri="{FF2B5EF4-FFF2-40B4-BE49-F238E27FC236}">
                            <a16:creationId xmlns:a16="http://schemas.microsoft.com/office/drawing/2014/main" id="{00000000-0008-0000-0000-00003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AF32D" id="Text Box 1937" o:spid="_x0000_s1026" type="#_x0000_t202" style="position:absolute;margin-left:0;margin-top:0;width:6pt;height:2.25pt;z-index:2536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3984" behindDoc="0" locked="0" layoutInCell="1" allowOverlap="1" wp14:anchorId="3F8756D6" wp14:editId="36B5C02A">
                      <wp:simplePos x="0" y="0"/>
                      <wp:positionH relativeFrom="column">
                        <wp:posOffset>0</wp:posOffset>
                      </wp:positionH>
                      <wp:positionV relativeFrom="paragraph">
                        <wp:posOffset>0</wp:posOffset>
                      </wp:positionV>
                      <wp:extent cx="76200" cy="28575"/>
                      <wp:effectExtent l="19050" t="19050" r="19050" b="28575"/>
                      <wp:wrapNone/>
                      <wp:docPr id="10558" name="Text Box 1936">
                        <a:extLst xmlns:a="http://schemas.openxmlformats.org/drawingml/2006/main">
                          <a:ext uri="{FF2B5EF4-FFF2-40B4-BE49-F238E27FC236}">
                            <a16:creationId xmlns:a16="http://schemas.microsoft.com/office/drawing/2014/main" id="{00000000-0008-0000-0000-00003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667ED2" id="Text Box 1936" o:spid="_x0000_s1026" type="#_x0000_t202" style="position:absolute;margin-left:0;margin-top:0;width:6pt;height:2.25pt;z-index:2536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5008" behindDoc="0" locked="0" layoutInCell="1" allowOverlap="1" wp14:anchorId="461B3498" wp14:editId="7599CF11">
                      <wp:simplePos x="0" y="0"/>
                      <wp:positionH relativeFrom="column">
                        <wp:posOffset>0</wp:posOffset>
                      </wp:positionH>
                      <wp:positionV relativeFrom="paragraph">
                        <wp:posOffset>0</wp:posOffset>
                      </wp:positionV>
                      <wp:extent cx="76200" cy="28575"/>
                      <wp:effectExtent l="19050" t="19050" r="19050" b="28575"/>
                      <wp:wrapNone/>
                      <wp:docPr id="10559" name="Text Box 1935">
                        <a:extLst xmlns:a="http://schemas.openxmlformats.org/drawingml/2006/main">
                          <a:ext uri="{FF2B5EF4-FFF2-40B4-BE49-F238E27FC236}">
                            <a16:creationId xmlns:a16="http://schemas.microsoft.com/office/drawing/2014/main" id="{00000000-0008-0000-0000-00003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75E1D" id="Text Box 1935" o:spid="_x0000_s1026" type="#_x0000_t202" style="position:absolute;margin-left:0;margin-top:0;width:6pt;height:2.25pt;z-index:2536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6032" behindDoc="0" locked="0" layoutInCell="1" allowOverlap="1" wp14:anchorId="1CBD97CB" wp14:editId="28A9A7C7">
                      <wp:simplePos x="0" y="0"/>
                      <wp:positionH relativeFrom="column">
                        <wp:posOffset>0</wp:posOffset>
                      </wp:positionH>
                      <wp:positionV relativeFrom="paragraph">
                        <wp:posOffset>0</wp:posOffset>
                      </wp:positionV>
                      <wp:extent cx="76200" cy="28575"/>
                      <wp:effectExtent l="19050" t="19050" r="19050" b="28575"/>
                      <wp:wrapNone/>
                      <wp:docPr id="10560" name="Text Box 1934">
                        <a:extLst xmlns:a="http://schemas.openxmlformats.org/drawingml/2006/main">
                          <a:ext uri="{FF2B5EF4-FFF2-40B4-BE49-F238E27FC236}">
                            <a16:creationId xmlns:a16="http://schemas.microsoft.com/office/drawing/2014/main" id="{00000000-0008-0000-0000-00004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95276" id="Text Box 1934" o:spid="_x0000_s1026" type="#_x0000_t202" style="position:absolute;margin-left:0;margin-top:0;width:6pt;height:2.25pt;z-index:2536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7056" behindDoc="0" locked="0" layoutInCell="1" allowOverlap="1" wp14:anchorId="307501CA" wp14:editId="0F9646A7">
                      <wp:simplePos x="0" y="0"/>
                      <wp:positionH relativeFrom="column">
                        <wp:posOffset>0</wp:posOffset>
                      </wp:positionH>
                      <wp:positionV relativeFrom="paragraph">
                        <wp:posOffset>0</wp:posOffset>
                      </wp:positionV>
                      <wp:extent cx="76200" cy="28575"/>
                      <wp:effectExtent l="19050" t="19050" r="19050" b="28575"/>
                      <wp:wrapNone/>
                      <wp:docPr id="10561" name="Text Box 1933">
                        <a:extLst xmlns:a="http://schemas.openxmlformats.org/drawingml/2006/main">
                          <a:ext uri="{FF2B5EF4-FFF2-40B4-BE49-F238E27FC236}">
                            <a16:creationId xmlns:a16="http://schemas.microsoft.com/office/drawing/2014/main" id="{00000000-0008-0000-0000-00004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227DC9" id="Text Box 1933" o:spid="_x0000_s1026" type="#_x0000_t202" style="position:absolute;margin-left:0;margin-top:0;width:6pt;height:2.25pt;z-index:2536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8080" behindDoc="0" locked="0" layoutInCell="1" allowOverlap="1" wp14:anchorId="13D28152" wp14:editId="1321217A">
                      <wp:simplePos x="0" y="0"/>
                      <wp:positionH relativeFrom="column">
                        <wp:posOffset>0</wp:posOffset>
                      </wp:positionH>
                      <wp:positionV relativeFrom="paragraph">
                        <wp:posOffset>0</wp:posOffset>
                      </wp:positionV>
                      <wp:extent cx="76200" cy="28575"/>
                      <wp:effectExtent l="19050" t="19050" r="19050" b="28575"/>
                      <wp:wrapNone/>
                      <wp:docPr id="10562" name="Text Box 1932">
                        <a:extLst xmlns:a="http://schemas.openxmlformats.org/drawingml/2006/main">
                          <a:ext uri="{FF2B5EF4-FFF2-40B4-BE49-F238E27FC236}">
                            <a16:creationId xmlns:a16="http://schemas.microsoft.com/office/drawing/2014/main" id="{00000000-0008-0000-0000-00004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A600F" id="Text Box 1932" o:spid="_x0000_s1026" type="#_x0000_t202" style="position:absolute;margin-left:0;margin-top:0;width:6pt;height:2.25pt;z-index:2536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79104" behindDoc="0" locked="0" layoutInCell="1" allowOverlap="1" wp14:anchorId="0DB7DF97" wp14:editId="790E109F">
                      <wp:simplePos x="0" y="0"/>
                      <wp:positionH relativeFrom="column">
                        <wp:posOffset>0</wp:posOffset>
                      </wp:positionH>
                      <wp:positionV relativeFrom="paragraph">
                        <wp:posOffset>0</wp:posOffset>
                      </wp:positionV>
                      <wp:extent cx="76200" cy="28575"/>
                      <wp:effectExtent l="19050" t="19050" r="19050" b="28575"/>
                      <wp:wrapNone/>
                      <wp:docPr id="10563" name="Text Box 1931">
                        <a:extLst xmlns:a="http://schemas.openxmlformats.org/drawingml/2006/main">
                          <a:ext uri="{FF2B5EF4-FFF2-40B4-BE49-F238E27FC236}">
                            <a16:creationId xmlns:a16="http://schemas.microsoft.com/office/drawing/2014/main" id="{00000000-0008-0000-0000-00004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207BC" id="Text Box 1931" o:spid="_x0000_s1026" type="#_x0000_t202" style="position:absolute;margin-left:0;margin-top:0;width:6pt;height:2.25pt;z-index:2536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0128" behindDoc="0" locked="0" layoutInCell="1" allowOverlap="1" wp14:anchorId="62094B31" wp14:editId="2BA092A8">
                      <wp:simplePos x="0" y="0"/>
                      <wp:positionH relativeFrom="column">
                        <wp:posOffset>0</wp:posOffset>
                      </wp:positionH>
                      <wp:positionV relativeFrom="paragraph">
                        <wp:posOffset>0</wp:posOffset>
                      </wp:positionV>
                      <wp:extent cx="76200" cy="28575"/>
                      <wp:effectExtent l="19050" t="19050" r="19050" b="28575"/>
                      <wp:wrapNone/>
                      <wp:docPr id="10564" name="Text Box 1930">
                        <a:extLst xmlns:a="http://schemas.openxmlformats.org/drawingml/2006/main">
                          <a:ext uri="{FF2B5EF4-FFF2-40B4-BE49-F238E27FC236}">
                            <a16:creationId xmlns:a16="http://schemas.microsoft.com/office/drawing/2014/main" id="{00000000-0008-0000-0000-00004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1A1C2" id="Text Box 1930" o:spid="_x0000_s1026" type="#_x0000_t202" style="position:absolute;margin-left:0;margin-top:0;width:6pt;height:2.25pt;z-index:2536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1152" behindDoc="0" locked="0" layoutInCell="1" allowOverlap="1" wp14:anchorId="19967E81" wp14:editId="4A270A47">
                      <wp:simplePos x="0" y="0"/>
                      <wp:positionH relativeFrom="column">
                        <wp:posOffset>0</wp:posOffset>
                      </wp:positionH>
                      <wp:positionV relativeFrom="paragraph">
                        <wp:posOffset>0</wp:posOffset>
                      </wp:positionV>
                      <wp:extent cx="76200" cy="28575"/>
                      <wp:effectExtent l="19050" t="19050" r="19050" b="28575"/>
                      <wp:wrapNone/>
                      <wp:docPr id="10565" name="Text Box 1929">
                        <a:extLst xmlns:a="http://schemas.openxmlformats.org/drawingml/2006/main">
                          <a:ext uri="{FF2B5EF4-FFF2-40B4-BE49-F238E27FC236}">
                            <a16:creationId xmlns:a16="http://schemas.microsoft.com/office/drawing/2014/main" id="{00000000-0008-0000-0000-00004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67CB6" id="Text Box 1929" o:spid="_x0000_s1026" type="#_x0000_t202" style="position:absolute;margin-left:0;margin-top:0;width:6pt;height:2.25pt;z-index:2536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2176" behindDoc="0" locked="0" layoutInCell="1" allowOverlap="1" wp14:anchorId="3D7FDD53" wp14:editId="56C21810">
                      <wp:simplePos x="0" y="0"/>
                      <wp:positionH relativeFrom="column">
                        <wp:posOffset>0</wp:posOffset>
                      </wp:positionH>
                      <wp:positionV relativeFrom="paragraph">
                        <wp:posOffset>0</wp:posOffset>
                      </wp:positionV>
                      <wp:extent cx="76200" cy="28575"/>
                      <wp:effectExtent l="19050" t="19050" r="19050" b="28575"/>
                      <wp:wrapNone/>
                      <wp:docPr id="10566" name="Text Box 1928">
                        <a:extLst xmlns:a="http://schemas.openxmlformats.org/drawingml/2006/main">
                          <a:ext uri="{FF2B5EF4-FFF2-40B4-BE49-F238E27FC236}">
                            <a16:creationId xmlns:a16="http://schemas.microsoft.com/office/drawing/2014/main" id="{00000000-0008-0000-0000-00004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6BA3D" id="Text Box 1928" o:spid="_x0000_s1026" type="#_x0000_t202" style="position:absolute;margin-left:0;margin-top:0;width:6pt;height:2.25pt;z-index:2536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3200" behindDoc="0" locked="0" layoutInCell="1" allowOverlap="1" wp14:anchorId="6D5A9769" wp14:editId="6F220895">
                      <wp:simplePos x="0" y="0"/>
                      <wp:positionH relativeFrom="column">
                        <wp:posOffset>0</wp:posOffset>
                      </wp:positionH>
                      <wp:positionV relativeFrom="paragraph">
                        <wp:posOffset>0</wp:posOffset>
                      </wp:positionV>
                      <wp:extent cx="76200" cy="28575"/>
                      <wp:effectExtent l="19050" t="19050" r="19050" b="28575"/>
                      <wp:wrapNone/>
                      <wp:docPr id="10567" name="Text Box 1927">
                        <a:extLst xmlns:a="http://schemas.openxmlformats.org/drawingml/2006/main">
                          <a:ext uri="{FF2B5EF4-FFF2-40B4-BE49-F238E27FC236}">
                            <a16:creationId xmlns:a16="http://schemas.microsoft.com/office/drawing/2014/main" id="{00000000-0008-0000-0000-00004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09090" id="Text Box 1927" o:spid="_x0000_s1026" type="#_x0000_t202" style="position:absolute;margin-left:0;margin-top:0;width:6pt;height:2.25pt;z-index:2536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4224" behindDoc="0" locked="0" layoutInCell="1" allowOverlap="1" wp14:anchorId="476F8451" wp14:editId="07B0361E">
                      <wp:simplePos x="0" y="0"/>
                      <wp:positionH relativeFrom="column">
                        <wp:posOffset>0</wp:posOffset>
                      </wp:positionH>
                      <wp:positionV relativeFrom="paragraph">
                        <wp:posOffset>0</wp:posOffset>
                      </wp:positionV>
                      <wp:extent cx="76200" cy="28575"/>
                      <wp:effectExtent l="19050" t="19050" r="19050" b="28575"/>
                      <wp:wrapNone/>
                      <wp:docPr id="10568" name="Text Box 1926">
                        <a:extLst xmlns:a="http://schemas.openxmlformats.org/drawingml/2006/main">
                          <a:ext uri="{FF2B5EF4-FFF2-40B4-BE49-F238E27FC236}">
                            <a16:creationId xmlns:a16="http://schemas.microsoft.com/office/drawing/2014/main" id="{00000000-0008-0000-0000-00004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6449C5" id="Text Box 1926" o:spid="_x0000_s1026" type="#_x0000_t202" style="position:absolute;margin-left:0;margin-top:0;width:6pt;height:2.25pt;z-index:2536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5248" behindDoc="0" locked="0" layoutInCell="1" allowOverlap="1" wp14:anchorId="1C33E3EE" wp14:editId="0E18C54A">
                      <wp:simplePos x="0" y="0"/>
                      <wp:positionH relativeFrom="column">
                        <wp:posOffset>0</wp:posOffset>
                      </wp:positionH>
                      <wp:positionV relativeFrom="paragraph">
                        <wp:posOffset>0</wp:posOffset>
                      </wp:positionV>
                      <wp:extent cx="76200" cy="28575"/>
                      <wp:effectExtent l="19050" t="19050" r="19050" b="28575"/>
                      <wp:wrapNone/>
                      <wp:docPr id="10569" name="Text Box 1925">
                        <a:extLst xmlns:a="http://schemas.openxmlformats.org/drawingml/2006/main">
                          <a:ext uri="{FF2B5EF4-FFF2-40B4-BE49-F238E27FC236}">
                            <a16:creationId xmlns:a16="http://schemas.microsoft.com/office/drawing/2014/main" id="{00000000-0008-0000-0000-00004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D03C0" id="Text Box 1925" o:spid="_x0000_s1026" type="#_x0000_t202" style="position:absolute;margin-left:0;margin-top:0;width:6pt;height:2.25pt;z-index:2536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6272" behindDoc="0" locked="0" layoutInCell="1" allowOverlap="1" wp14:anchorId="0DBBE666" wp14:editId="675557AF">
                      <wp:simplePos x="0" y="0"/>
                      <wp:positionH relativeFrom="column">
                        <wp:posOffset>0</wp:posOffset>
                      </wp:positionH>
                      <wp:positionV relativeFrom="paragraph">
                        <wp:posOffset>0</wp:posOffset>
                      </wp:positionV>
                      <wp:extent cx="76200" cy="28575"/>
                      <wp:effectExtent l="19050" t="19050" r="19050" b="28575"/>
                      <wp:wrapNone/>
                      <wp:docPr id="10570" name="Text Box 1924">
                        <a:extLst xmlns:a="http://schemas.openxmlformats.org/drawingml/2006/main">
                          <a:ext uri="{FF2B5EF4-FFF2-40B4-BE49-F238E27FC236}">
                            <a16:creationId xmlns:a16="http://schemas.microsoft.com/office/drawing/2014/main" id="{00000000-0008-0000-0000-00004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F019E" id="Text Box 1924" o:spid="_x0000_s1026" type="#_x0000_t202" style="position:absolute;margin-left:0;margin-top:0;width:6pt;height:2.25pt;z-index:2536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7296" behindDoc="0" locked="0" layoutInCell="1" allowOverlap="1" wp14:anchorId="7C828EB9" wp14:editId="5011D06E">
                      <wp:simplePos x="0" y="0"/>
                      <wp:positionH relativeFrom="column">
                        <wp:posOffset>0</wp:posOffset>
                      </wp:positionH>
                      <wp:positionV relativeFrom="paragraph">
                        <wp:posOffset>0</wp:posOffset>
                      </wp:positionV>
                      <wp:extent cx="76200" cy="28575"/>
                      <wp:effectExtent l="19050" t="19050" r="19050" b="28575"/>
                      <wp:wrapNone/>
                      <wp:docPr id="10571" name="Text Box 1923">
                        <a:extLst xmlns:a="http://schemas.openxmlformats.org/drawingml/2006/main">
                          <a:ext uri="{FF2B5EF4-FFF2-40B4-BE49-F238E27FC236}">
                            <a16:creationId xmlns:a16="http://schemas.microsoft.com/office/drawing/2014/main" id="{00000000-0008-0000-0000-00004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D2747" id="Text Box 1923" o:spid="_x0000_s1026" type="#_x0000_t202" style="position:absolute;margin-left:0;margin-top:0;width:6pt;height:2.25pt;z-index:2536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8320" behindDoc="0" locked="0" layoutInCell="1" allowOverlap="1" wp14:anchorId="37AA4DD6" wp14:editId="5675EF77">
                      <wp:simplePos x="0" y="0"/>
                      <wp:positionH relativeFrom="column">
                        <wp:posOffset>0</wp:posOffset>
                      </wp:positionH>
                      <wp:positionV relativeFrom="paragraph">
                        <wp:posOffset>0</wp:posOffset>
                      </wp:positionV>
                      <wp:extent cx="76200" cy="28575"/>
                      <wp:effectExtent l="19050" t="19050" r="19050" b="28575"/>
                      <wp:wrapNone/>
                      <wp:docPr id="10572" name="Text Box 1922">
                        <a:extLst xmlns:a="http://schemas.openxmlformats.org/drawingml/2006/main">
                          <a:ext uri="{FF2B5EF4-FFF2-40B4-BE49-F238E27FC236}">
                            <a16:creationId xmlns:a16="http://schemas.microsoft.com/office/drawing/2014/main" id="{00000000-0008-0000-0000-00004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376FB" id="Text Box 1922" o:spid="_x0000_s1026" type="#_x0000_t202" style="position:absolute;margin-left:0;margin-top:0;width:6pt;height:2.25pt;z-index:2536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89344" behindDoc="0" locked="0" layoutInCell="1" allowOverlap="1" wp14:anchorId="1B78E3AF" wp14:editId="05708A77">
                      <wp:simplePos x="0" y="0"/>
                      <wp:positionH relativeFrom="column">
                        <wp:posOffset>0</wp:posOffset>
                      </wp:positionH>
                      <wp:positionV relativeFrom="paragraph">
                        <wp:posOffset>0</wp:posOffset>
                      </wp:positionV>
                      <wp:extent cx="76200" cy="28575"/>
                      <wp:effectExtent l="19050" t="19050" r="19050" b="28575"/>
                      <wp:wrapNone/>
                      <wp:docPr id="10573" name="Text Box 1921">
                        <a:extLst xmlns:a="http://schemas.openxmlformats.org/drawingml/2006/main">
                          <a:ext uri="{FF2B5EF4-FFF2-40B4-BE49-F238E27FC236}">
                            <a16:creationId xmlns:a16="http://schemas.microsoft.com/office/drawing/2014/main" id="{00000000-0008-0000-0000-00004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47BF7" id="Text Box 1921" o:spid="_x0000_s1026" type="#_x0000_t202" style="position:absolute;margin-left:0;margin-top:0;width:6pt;height:2.25pt;z-index:2536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0368" behindDoc="0" locked="0" layoutInCell="1" allowOverlap="1" wp14:anchorId="07C37B5B" wp14:editId="497CAFBA">
                      <wp:simplePos x="0" y="0"/>
                      <wp:positionH relativeFrom="column">
                        <wp:posOffset>0</wp:posOffset>
                      </wp:positionH>
                      <wp:positionV relativeFrom="paragraph">
                        <wp:posOffset>0</wp:posOffset>
                      </wp:positionV>
                      <wp:extent cx="76200" cy="28575"/>
                      <wp:effectExtent l="19050" t="19050" r="19050" b="28575"/>
                      <wp:wrapNone/>
                      <wp:docPr id="10574" name="Text Box 1920">
                        <a:extLst xmlns:a="http://schemas.openxmlformats.org/drawingml/2006/main">
                          <a:ext uri="{FF2B5EF4-FFF2-40B4-BE49-F238E27FC236}">
                            <a16:creationId xmlns:a16="http://schemas.microsoft.com/office/drawing/2014/main" id="{00000000-0008-0000-0000-00004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31B2C" id="Text Box 1920" o:spid="_x0000_s1026" type="#_x0000_t202" style="position:absolute;margin-left:0;margin-top:0;width:6pt;height:2.25pt;z-index:2536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1392" behindDoc="0" locked="0" layoutInCell="1" allowOverlap="1" wp14:anchorId="7160102C" wp14:editId="4F6E4AC3">
                      <wp:simplePos x="0" y="0"/>
                      <wp:positionH relativeFrom="column">
                        <wp:posOffset>0</wp:posOffset>
                      </wp:positionH>
                      <wp:positionV relativeFrom="paragraph">
                        <wp:posOffset>0</wp:posOffset>
                      </wp:positionV>
                      <wp:extent cx="76200" cy="28575"/>
                      <wp:effectExtent l="19050" t="19050" r="19050" b="28575"/>
                      <wp:wrapNone/>
                      <wp:docPr id="10575" name="Text Box 1919">
                        <a:extLst xmlns:a="http://schemas.openxmlformats.org/drawingml/2006/main">
                          <a:ext uri="{FF2B5EF4-FFF2-40B4-BE49-F238E27FC236}">
                            <a16:creationId xmlns:a16="http://schemas.microsoft.com/office/drawing/2014/main" id="{00000000-0008-0000-0000-00004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27FD1" id="Text Box 1919" o:spid="_x0000_s1026" type="#_x0000_t202" style="position:absolute;margin-left:0;margin-top:0;width:6pt;height:2.25pt;z-index:2536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2416" behindDoc="0" locked="0" layoutInCell="1" allowOverlap="1" wp14:anchorId="0D595815" wp14:editId="5536ECA9">
                      <wp:simplePos x="0" y="0"/>
                      <wp:positionH relativeFrom="column">
                        <wp:posOffset>0</wp:posOffset>
                      </wp:positionH>
                      <wp:positionV relativeFrom="paragraph">
                        <wp:posOffset>0</wp:posOffset>
                      </wp:positionV>
                      <wp:extent cx="76200" cy="28575"/>
                      <wp:effectExtent l="19050" t="19050" r="19050" b="28575"/>
                      <wp:wrapNone/>
                      <wp:docPr id="10576" name="Text Box 1918">
                        <a:extLst xmlns:a="http://schemas.openxmlformats.org/drawingml/2006/main">
                          <a:ext uri="{FF2B5EF4-FFF2-40B4-BE49-F238E27FC236}">
                            <a16:creationId xmlns:a16="http://schemas.microsoft.com/office/drawing/2014/main" id="{00000000-0008-0000-0000-00005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0EFBD" id="Text Box 1918" o:spid="_x0000_s1026" type="#_x0000_t202" style="position:absolute;margin-left:0;margin-top:0;width:6pt;height:2.25pt;z-index:2536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3440" behindDoc="0" locked="0" layoutInCell="1" allowOverlap="1" wp14:anchorId="3794C6EA" wp14:editId="3721F6B9">
                      <wp:simplePos x="0" y="0"/>
                      <wp:positionH relativeFrom="column">
                        <wp:posOffset>0</wp:posOffset>
                      </wp:positionH>
                      <wp:positionV relativeFrom="paragraph">
                        <wp:posOffset>0</wp:posOffset>
                      </wp:positionV>
                      <wp:extent cx="76200" cy="28575"/>
                      <wp:effectExtent l="19050" t="19050" r="19050" b="28575"/>
                      <wp:wrapNone/>
                      <wp:docPr id="10577" name="Text Box 1917">
                        <a:extLst xmlns:a="http://schemas.openxmlformats.org/drawingml/2006/main">
                          <a:ext uri="{FF2B5EF4-FFF2-40B4-BE49-F238E27FC236}">
                            <a16:creationId xmlns:a16="http://schemas.microsoft.com/office/drawing/2014/main" id="{00000000-0008-0000-0000-00005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18714E" id="Text Box 1917" o:spid="_x0000_s1026" type="#_x0000_t202" style="position:absolute;margin-left:0;margin-top:0;width:6pt;height:2.25pt;z-index:2536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4464" behindDoc="0" locked="0" layoutInCell="1" allowOverlap="1" wp14:anchorId="619FDC11" wp14:editId="2D02DD31">
                      <wp:simplePos x="0" y="0"/>
                      <wp:positionH relativeFrom="column">
                        <wp:posOffset>0</wp:posOffset>
                      </wp:positionH>
                      <wp:positionV relativeFrom="paragraph">
                        <wp:posOffset>0</wp:posOffset>
                      </wp:positionV>
                      <wp:extent cx="76200" cy="28575"/>
                      <wp:effectExtent l="19050" t="19050" r="19050" b="28575"/>
                      <wp:wrapNone/>
                      <wp:docPr id="10578" name="Text Box 1916">
                        <a:extLst xmlns:a="http://schemas.openxmlformats.org/drawingml/2006/main">
                          <a:ext uri="{FF2B5EF4-FFF2-40B4-BE49-F238E27FC236}">
                            <a16:creationId xmlns:a16="http://schemas.microsoft.com/office/drawing/2014/main" id="{00000000-0008-0000-0000-00005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FEF51" id="Text Box 1916" o:spid="_x0000_s1026" type="#_x0000_t202" style="position:absolute;margin-left:0;margin-top:0;width:6pt;height:2.25pt;z-index:2536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5488" behindDoc="0" locked="0" layoutInCell="1" allowOverlap="1" wp14:anchorId="4CCA68F1" wp14:editId="61EC6D4D">
                      <wp:simplePos x="0" y="0"/>
                      <wp:positionH relativeFrom="column">
                        <wp:posOffset>0</wp:posOffset>
                      </wp:positionH>
                      <wp:positionV relativeFrom="paragraph">
                        <wp:posOffset>0</wp:posOffset>
                      </wp:positionV>
                      <wp:extent cx="76200" cy="28575"/>
                      <wp:effectExtent l="19050" t="19050" r="19050" b="28575"/>
                      <wp:wrapNone/>
                      <wp:docPr id="10579" name="Text Box 1915">
                        <a:extLst xmlns:a="http://schemas.openxmlformats.org/drawingml/2006/main">
                          <a:ext uri="{FF2B5EF4-FFF2-40B4-BE49-F238E27FC236}">
                            <a16:creationId xmlns:a16="http://schemas.microsoft.com/office/drawing/2014/main" id="{00000000-0008-0000-0000-00005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CECC6" id="Text Box 1915" o:spid="_x0000_s1026" type="#_x0000_t202" style="position:absolute;margin-left:0;margin-top:0;width:6pt;height:2.25pt;z-index:2536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6512" behindDoc="0" locked="0" layoutInCell="1" allowOverlap="1" wp14:anchorId="0C28CD8E" wp14:editId="462A0E45">
                      <wp:simplePos x="0" y="0"/>
                      <wp:positionH relativeFrom="column">
                        <wp:posOffset>0</wp:posOffset>
                      </wp:positionH>
                      <wp:positionV relativeFrom="paragraph">
                        <wp:posOffset>0</wp:posOffset>
                      </wp:positionV>
                      <wp:extent cx="76200" cy="28575"/>
                      <wp:effectExtent l="19050" t="19050" r="19050" b="28575"/>
                      <wp:wrapNone/>
                      <wp:docPr id="10580" name="Text Box 1914">
                        <a:extLst xmlns:a="http://schemas.openxmlformats.org/drawingml/2006/main">
                          <a:ext uri="{FF2B5EF4-FFF2-40B4-BE49-F238E27FC236}">
                            <a16:creationId xmlns:a16="http://schemas.microsoft.com/office/drawing/2014/main" id="{00000000-0008-0000-0000-00005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C5694" id="Text Box 1914" o:spid="_x0000_s1026" type="#_x0000_t202" style="position:absolute;margin-left:0;margin-top:0;width:6pt;height:2.25pt;z-index:2536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7536" behindDoc="0" locked="0" layoutInCell="1" allowOverlap="1" wp14:anchorId="1462788F" wp14:editId="56724B1A">
                      <wp:simplePos x="0" y="0"/>
                      <wp:positionH relativeFrom="column">
                        <wp:posOffset>0</wp:posOffset>
                      </wp:positionH>
                      <wp:positionV relativeFrom="paragraph">
                        <wp:posOffset>0</wp:posOffset>
                      </wp:positionV>
                      <wp:extent cx="76200" cy="28575"/>
                      <wp:effectExtent l="19050" t="19050" r="19050" b="28575"/>
                      <wp:wrapNone/>
                      <wp:docPr id="10581" name="Text Box 1913">
                        <a:extLst xmlns:a="http://schemas.openxmlformats.org/drawingml/2006/main">
                          <a:ext uri="{FF2B5EF4-FFF2-40B4-BE49-F238E27FC236}">
                            <a16:creationId xmlns:a16="http://schemas.microsoft.com/office/drawing/2014/main" id="{00000000-0008-0000-0000-00005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2BE23" id="Text Box 1913" o:spid="_x0000_s1026" type="#_x0000_t202" style="position:absolute;margin-left:0;margin-top:0;width:6pt;height:2.25pt;z-index:2536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8560" behindDoc="0" locked="0" layoutInCell="1" allowOverlap="1" wp14:anchorId="20B7D3BA" wp14:editId="79B7FCB5">
                      <wp:simplePos x="0" y="0"/>
                      <wp:positionH relativeFrom="column">
                        <wp:posOffset>0</wp:posOffset>
                      </wp:positionH>
                      <wp:positionV relativeFrom="paragraph">
                        <wp:posOffset>0</wp:posOffset>
                      </wp:positionV>
                      <wp:extent cx="76200" cy="28575"/>
                      <wp:effectExtent l="19050" t="19050" r="19050" b="28575"/>
                      <wp:wrapNone/>
                      <wp:docPr id="10582" name="Text Box 1912">
                        <a:extLst xmlns:a="http://schemas.openxmlformats.org/drawingml/2006/main">
                          <a:ext uri="{FF2B5EF4-FFF2-40B4-BE49-F238E27FC236}">
                            <a16:creationId xmlns:a16="http://schemas.microsoft.com/office/drawing/2014/main" id="{00000000-0008-0000-0000-00005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34D3D" id="Text Box 1912" o:spid="_x0000_s1026" type="#_x0000_t202" style="position:absolute;margin-left:0;margin-top:0;width:6pt;height:2.25pt;z-index:2536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699584" behindDoc="0" locked="0" layoutInCell="1" allowOverlap="1" wp14:anchorId="47424EE0" wp14:editId="2266AAE9">
                      <wp:simplePos x="0" y="0"/>
                      <wp:positionH relativeFrom="column">
                        <wp:posOffset>0</wp:posOffset>
                      </wp:positionH>
                      <wp:positionV relativeFrom="paragraph">
                        <wp:posOffset>0</wp:posOffset>
                      </wp:positionV>
                      <wp:extent cx="76200" cy="28575"/>
                      <wp:effectExtent l="19050" t="19050" r="19050" b="28575"/>
                      <wp:wrapNone/>
                      <wp:docPr id="10583" name="Text Box 1911">
                        <a:extLst xmlns:a="http://schemas.openxmlformats.org/drawingml/2006/main">
                          <a:ext uri="{FF2B5EF4-FFF2-40B4-BE49-F238E27FC236}">
                            <a16:creationId xmlns:a16="http://schemas.microsoft.com/office/drawing/2014/main" id="{00000000-0008-0000-0000-00005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3CEA7" id="Text Box 1911" o:spid="_x0000_s1026" type="#_x0000_t202" style="position:absolute;margin-left:0;margin-top:0;width:6pt;height:2.25pt;z-index:2536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0608" behindDoc="0" locked="0" layoutInCell="1" allowOverlap="1" wp14:anchorId="55D8CC14" wp14:editId="57B7698F">
                      <wp:simplePos x="0" y="0"/>
                      <wp:positionH relativeFrom="column">
                        <wp:posOffset>0</wp:posOffset>
                      </wp:positionH>
                      <wp:positionV relativeFrom="paragraph">
                        <wp:posOffset>0</wp:posOffset>
                      </wp:positionV>
                      <wp:extent cx="76200" cy="28575"/>
                      <wp:effectExtent l="19050" t="19050" r="19050" b="28575"/>
                      <wp:wrapNone/>
                      <wp:docPr id="10584" name="Text Box 1910">
                        <a:extLst xmlns:a="http://schemas.openxmlformats.org/drawingml/2006/main">
                          <a:ext uri="{FF2B5EF4-FFF2-40B4-BE49-F238E27FC236}">
                            <a16:creationId xmlns:a16="http://schemas.microsoft.com/office/drawing/2014/main" id="{00000000-0008-0000-0000-00005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09002" id="Text Box 1910" o:spid="_x0000_s1026" type="#_x0000_t202" style="position:absolute;margin-left:0;margin-top:0;width:6pt;height:2.25pt;z-index:2537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1632" behindDoc="0" locked="0" layoutInCell="1" allowOverlap="1" wp14:anchorId="7919F9E6" wp14:editId="325986A4">
                      <wp:simplePos x="0" y="0"/>
                      <wp:positionH relativeFrom="column">
                        <wp:posOffset>0</wp:posOffset>
                      </wp:positionH>
                      <wp:positionV relativeFrom="paragraph">
                        <wp:posOffset>0</wp:posOffset>
                      </wp:positionV>
                      <wp:extent cx="76200" cy="28575"/>
                      <wp:effectExtent l="19050" t="19050" r="19050" b="28575"/>
                      <wp:wrapNone/>
                      <wp:docPr id="10585" name="Text Box 1909">
                        <a:extLst xmlns:a="http://schemas.openxmlformats.org/drawingml/2006/main">
                          <a:ext uri="{FF2B5EF4-FFF2-40B4-BE49-F238E27FC236}">
                            <a16:creationId xmlns:a16="http://schemas.microsoft.com/office/drawing/2014/main" id="{00000000-0008-0000-0000-00005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5E63C" id="Text Box 1909" o:spid="_x0000_s1026" type="#_x0000_t202" style="position:absolute;margin-left:0;margin-top:0;width:6pt;height:2.25pt;z-index:2537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2656" behindDoc="0" locked="0" layoutInCell="1" allowOverlap="1" wp14:anchorId="7494D633" wp14:editId="2F8F0670">
                      <wp:simplePos x="0" y="0"/>
                      <wp:positionH relativeFrom="column">
                        <wp:posOffset>0</wp:posOffset>
                      </wp:positionH>
                      <wp:positionV relativeFrom="paragraph">
                        <wp:posOffset>0</wp:posOffset>
                      </wp:positionV>
                      <wp:extent cx="76200" cy="28575"/>
                      <wp:effectExtent l="19050" t="19050" r="19050" b="28575"/>
                      <wp:wrapNone/>
                      <wp:docPr id="10586" name="Text Box 1908">
                        <a:extLst xmlns:a="http://schemas.openxmlformats.org/drawingml/2006/main">
                          <a:ext uri="{FF2B5EF4-FFF2-40B4-BE49-F238E27FC236}">
                            <a16:creationId xmlns:a16="http://schemas.microsoft.com/office/drawing/2014/main" id="{00000000-0008-0000-0000-00005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282A6" id="Text Box 1908" o:spid="_x0000_s1026" type="#_x0000_t202" style="position:absolute;margin-left:0;margin-top:0;width:6pt;height:2.25pt;z-index:2537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3680" behindDoc="0" locked="0" layoutInCell="1" allowOverlap="1" wp14:anchorId="0CEA673B" wp14:editId="1CF6CDC2">
                      <wp:simplePos x="0" y="0"/>
                      <wp:positionH relativeFrom="column">
                        <wp:posOffset>0</wp:posOffset>
                      </wp:positionH>
                      <wp:positionV relativeFrom="paragraph">
                        <wp:posOffset>0</wp:posOffset>
                      </wp:positionV>
                      <wp:extent cx="76200" cy="28575"/>
                      <wp:effectExtent l="19050" t="19050" r="19050" b="28575"/>
                      <wp:wrapNone/>
                      <wp:docPr id="10587" name="Text Box 1907">
                        <a:extLst xmlns:a="http://schemas.openxmlformats.org/drawingml/2006/main">
                          <a:ext uri="{FF2B5EF4-FFF2-40B4-BE49-F238E27FC236}">
                            <a16:creationId xmlns:a16="http://schemas.microsoft.com/office/drawing/2014/main" id="{00000000-0008-0000-0000-00005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7CDAB" id="Text Box 1907" o:spid="_x0000_s1026" type="#_x0000_t202" style="position:absolute;margin-left:0;margin-top:0;width:6pt;height:2.25pt;z-index:2537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4704" behindDoc="0" locked="0" layoutInCell="1" allowOverlap="1" wp14:anchorId="1786E9EC" wp14:editId="43404180">
                      <wp:simplePos x="0" y="0"/>
                      <wp:positionH relativeFrom="column">
                        <wp:posOffset>0</wp:posOffset>
                      </wp:positionH>
                      <wp:positionV relativeFrom="paragraph">
                        <wp:posOffset>0</wp:posOffset>
                      </wp:positionV>
                      <wp:extent cx="76200" cy="28575"/>
                      <wp:effectExtent l="19050" t="19050" r="19050" b="28575"/>
                      <wp:wrapNone/>
                      <wp:docPr id="10588" name="Text Box 1906">
                        <a:extLst xmlns:a="http://schemas.openxmlformats.org/drawingml/2006/main">
                          <a:ext uri="{FF2B5EF4-FFF2-40B4-BE49-F238E27FC236}">
                            <a16:creationId xmlns:a16="http://schemas.microsoft.com/office/drawing/2014/main" id="{00000000-0008-0000-0000-00005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B679A" id="Text Box 1906" o:spid="_x0000_s1026" type="#_x0000_t202" style="position:absolute;margin-left:0;margin-top:0;width:6pt;height:2.25pt;z-index:2537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5728" behindDoc="0" locked="0" layoutInCell="1" allowOverlap="1" wp14:anchorId="2DC8D203" wp14:editId="131DA3EB">
                      <wp:simplePos x="0" y="0"/>
                      <wp:positionH relativeFrom="column">
                        <wp:posOffset>0</wp:posOffset>
                      </wp:positionH>
                      <wp:positionV relativeFrom="paragraph">
                        <wp:posOffset>0</wp:posOffset>
                      </wp:positionV>
                      <wp:extent cx="76200" cy="28575"/>
                      <wp:effectExtent l="19050" t="19050" r="19050" b="28575"/>
                      <wp:wrapNone/>
                      <wp:docPr id="10589" name="Text Box 1905">
                        <a:extLst xmlns:a="http://schemas.openxmlformats.org/drawingml/2006/main">
                          <a:ext uri="{FF2B5EF4-FFF2-40B4-BE49-F238E27FC236}">
                            <a16:creationId xmlns:a16="http://schemas.microsoft.com/office/drawing/2014/main" id="{00000000-0008-0000-0000-00005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9F98A" id="Text Box 1905" o:spid="_x0000_s1026" type="#_x0000_t202" style="position:absolute;margin-left:0;margin-top:0;width:6pt;height:2.25pt;z-index:2537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6752" behindDoc="0" locked="0" layoutInCell="1" allowOverlap="1" wp14:anchorId="0C2D7750" wp14:editId="73262EBB">
                      <wp:simplePos x="0" y="0"/>
                      <wp:positionH relativeFrom="column">
                        <wp:posOffset>0</wp:posOffset>
                      </wp:positionH>
                      <wp:positionV relativeFrom="paragraph">
                        <wp:posOffset>0</wp:posOffset>
                      </wp:positionV>
                      <wp:extent cx="76200" cy="28575"/>
                      <wp:effectExtent l="19050" t="19050" r="19050" b="28575"/>
                      <wp:wrapNone/>
                      <wp:docPr id="10590" name="Text Box 1904">
                        <a:extLst xmlns:a="http://schemas.openxmlformats.org/drawingml/2006/main">
                          <a:ext uri="{FF2B5EF4-FFF2-40B4-BE49-F238E27FC236}">
                            <a16:creationId xmlns:a16="http://schemas.microsoft.com/office/drawing/2014/main" id="{00000000-0008-0000-0000-00005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6B46C" id="Text Box 1904" o:spid="_x0000_s1026" type="#_x0000_t202" style="position:absolute;margin-left:0;margin-top:0;width:6pt;height:2.25pt;z-index:2537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7776" behindDoc="0" locked="0" layoutInCell="1" allowOverlap="1" wp14:anchorId="4746F0B5" wp14:editId="1ADBBD43">
                      <wp:simplePos x="0" y="0"/>
                      <wp:positionH relativeFrom="column">
                        <wp:posOffset>0</wp:posOffset>
                      </wp:positionH>
                      <wp:positionV relativeFrom="paragraph">
                        <wp:posOffset>0</wp:posOffset>
                      </wp:positionV>
                      <wp:extent cx="76200" cy="28575"/>
                      <wp:effectExtent l="19050" t="19050" r="19050" b="28575"/>
                      <wp:wrapNone/>
                      <wp:docPr id="10591" name="Text Box 1903">
                        <a:extLst xmlns:a="http://schemas.openxmlformats.org/drawingml/2006/main">
                          <a:ext uri="{FF2B5EF4-FFF2-40B4-BE49-F238E27FC236}">
                            <a16:creationId xmlns:a16="http://schemas.microsoft.com/office/drawing/2014/main" id="{00000000-0008-0000-0000-00005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6710B" id="Text Box 1903" o:spid="_x0000_s1026" type="#_x0000_t202" style="position:absolute;margin-left:0;margin-top:0;width:6pt;height:2.25pt;z-index:2537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8800" behindDoc="0" locked="0" layoutInCell="1" allowOverlap="1" wp14:anchorId="078D35E3" wp14:editId="7AF87A98">
                      <wp:simplePos x="0" y="0"/>
                      <wp:positionH relativeFrom="column">
                        <wp:posOffset>0</wp:posOffset>
                      </wp:positionH>
                      <wp:positionV relativeFrom="paragraph">
                        <wp:posOffset>0</wp:posOffset>
                      </wp:positionV>
                      <wp:extent cx="76200" cy="28575"/>
                      <wp:effectExtent l="19050" t="19050" r="19050" b="28575"/>
                      <wp:wrapNone/>
                      <wp:docPr id="10592" name="Text Box 1902">
                        <a:extLst xmlns:a="http://schemas.openxmlformats.org/drawingml/2006/main">
                          <a:ext uri="{FF2B5EF4-FFF2-40B4-BE49-F238E27FC236}">
                            <a16:creationId xmlns:a16="http://schemas.microsoft.com/office/drawing/2014/main" id="{00000000-0008-0000-0000-00006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3828E" id="Text Box 1902" o:spid="_x0000_s1026" type="#_x0000_t202" style="position:absolute;margin-left:0;margin-top:0;width:6pt;height:2.25pt;z-index:2537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09824" behindDoc="0" locked="0" layoutInCell="1" allowOverlap="1" wp14:anchorId="4F58E8AE" wp14:editId="29840F75">
                      <wp:simplePos x="0" y="0"/>
                      <wp:positionH relativeFrom="column">
                        <wp:posOffset>0</wp:posOffset>
                      </wp:positionH>
                      <wp:positionV relativeFrom="paragraph">
                        <wp:posOffset>0</wp:posOffset>
                      </wp:positionV>
                      <wp:extent cx="76200" cy="28575"/>
                      <wp:effectExtent l="19050" t="19050" r="19050" b="28575"/>
                      <wp:wrapNone/>
                      <wp:docPr id="10593" name="Text Box 1901">
                        <a:extLst xmlns:a="http://schemas.openxmlformats.org/drawingml/2006/main">
                          <a:ext uri="{FF2B5EF4-FFF2-40B4-BE49-F238E27FC236}">
                            <a16:creationId xmlns:a16="http://schemas.microsoft.com/office/drawing/2014/main" id="{00000000-0008-0000-0000-00006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D0655" id="Text Box 1901" o:spid="_x0000_s1026" type="#_x0000_t202" style="position:absolute;margin-left:0;margin-top:0;width:6pt;height:2.25pt;z-index:2537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0848" behindDoc="0" locked="0" layoutInCell="1" allowOverlap="1" wp14:anchorId="20E3434A" wp14:editId="4A51C742">
                      <wp:simplePos x="0" y="0"/>
                      <wp:positionH relativeFrom="column">
                        <wp:posOffset>0</wp:posOffset>
                      </wp:positionH>
                      <wp:positionV relativeFrom="paragraph">
                        <wp:posOffset>0</wp:posOffset>
                      </wp:positionV>
                      <wp:extent cx="76200" cy="28575"/>
                      <wp:effectExtent l="19050" t="19050" r="19050" b="28575"/>
                      <wp:wrapNone/>
                      <wp:docPr id="10594" name="Text Box 1900">
                        <a:extLst xmlns:a="http://schemas.openxmlformats.org/drawingml/2006/main">
                          <a:ext uri="{FF2B5EF4-FFF2-40B4-BE49-F238E27FC236}">
                            <a16:creationId xmlns:a16="http://schemas.microsoft.com/office/drawing/2014/main" id="{00000000-0008-0000-0000-00006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95082" id="Text Box 1900" o:spid="_x0000_s1026" type="#_x0000_t202" style="position:absolute;margin-left:0;margin-top:0;width:6pt;height:2.25pt;z-index:2537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1872" behindDoc="0" locked="0" layoutInCell="1" allowOverlap="1" wp14:anchorId="49992CD3" wp14:editId="3E55FAF4">
                      <wp:simplePos x="0" y="0"/>
                      <wp:positionH relativeFrom="column">
                        <wp:posOffset>0</wp:posOffset>
                      </wp:positionH>
                      <wp:positionV relativeFrom="paragraph">
                        <wp:posOffset>0</wp:posOffset>
                      </wp:positionV>
                      <wp:extent cx="76200" cy="28575"/>
                      <wp:effectExtent l="19050" t="19050" r="19050" b="28575"/>
                      <wp:wrapNone/>
                      <wp:docPr id="10595" name="Text Box 1899">
                        <a:extLst xmlns:a="http://schemas.openxmlformats.org/drawingml/2006/main">
                          <a:ext uri="{FF2B5EF4-FFF2-40B4-BE49-F238E27FC236}">
                            <a16:creationId xmlns:a16="http://schemas.microsoft.com/office/drawing/2014/main" id="{00000000-0008-0000-0000-00006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62DEA" id="Text Box 1899" o:spid="_x0000_s1026" type="#_x0000_t202" style="position:absolute;margin-left:0;margin-top:0;width:6pt;height:2.25pt;z-index:2537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2896" behindDoc="0" locked="0" layoutInCell="1" allowOverlap="1" wp14:anchorId="1459644F" wp14:editId="03894387">
                      <wp:simplePos x="0" y="0"/>
                      <wp:positionH relativeFrom="column">
                        <wp:posOffset>0</wp:posOffset>
                      </wp:positionH>
                      <wp:positionV relativeFrom="paragraph">
                        <wp:posOffset>0</wp:posOffset>
                      </wp:positionV>
                      <wp:extent cx="76200" cy="28575"/>
                      <wp:effectExtent l="19050" t="19050" r="19050" b="28575"/>
                      <wp:wrapNone/>
                      <wp:docPr id="10596" name="Text Box 1898">
                        <a:extLst xmlns:a="http://schemas.openxmlformats.org/drawingml/2006/main">
                          <a:ext uri="{FF2B5EF4-FFF2-40B4-BE49-F238E27FC236}">
                            <a16:creationId xmlns:a16="http://schemas.microsoft.com/office/drawing/2014/main" id="{00000000-0008-0000-0000-00006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93F1B" id="Text Box 1898" o:spid="_x0000_s1026" type="#_x0000_t202" style="position:absolute;margin-left:0;margin-top:0;width:6pt;height:2.25pt;z-index:2537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3920" behindDoc="0" locked="0" layoutInCell="1" allowOverlap="1" wp14:anchorId="4469F361" wp14:editId="43F04033">
                      <wp:simplePos x="0" y="0"/>
                      <wp:positionH relativeFrom="column">
                        <wp:posOffset>0</wp:posOffset>
                      </wp:positionH>
                      <wp:positionV relativeFrom="paragraph">
                        <wp:posOffset>0</wp:posOffset>
                      </wp:positionV>
                      <wp:extent cx="76200" cy="28575"/>
                      <wp:effectExtent l="19050" t="19050" r="19050" b="28575"/>
                      <wp:wrapNone/>
                      <wp:docPr id="10597" name="Text Box 1897">
                        <a:extLst xmlns:a="http://schemas.openxmlformats.org/drawingml/2006/main">
                          <a:ext uri="{FF2B5EF4-FFF2-40B4-BE49-F238E27FC236}">
                            <a16:creationId xmlns:a16="http://schemas.microsoft.com/office/drawing/2014/main" id="{00000000-0008-0000-0000-00006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B6A02" id="Text Box 1897" o:spid="_x0000_s1026" type="#_x0000_t202" style="position:absolute;margin-left:0;margin-top:0;width:6pt;height:2.25pt;z-index:2537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4944" behindDoc="0" locked="0" layoutInCell="1" allowOverlap="1" wp14:anchorId="2FAAB16C" wp14:editId="72DBBA2B">
                      <wp:simplePos x="0" y="0"/>
                      <wp:positionH relativeFrom="column">
                        <wp:posOffset>0</wp:posOffset>
                      </wp:positionH>
                      <wp:positionV relativeFrom="paragraph">
                        <wp:posOffset>0</wp:posOffset>
                      </wp:positionV>
                      <wp:extent cx="76200" cy="28575"/>
                      <wp:effectExtent l="19050" t="19050" r="19050" b="28575"/>
                      <wp:wrapNone/>
                      <wp:docPr id="10598" name="Text Box 1896">
                        <a:extLst xmlns:a="http://schemas.openxmlformats.org/drawingml/2006/main">
                          <a:ext uri="{FF2B5EF4-FFF2-40B4-BE49-F238E27FC236}">
                            <a16:creationId xmlns:a16="http://schemas.microsoft.com/office/drawing/2014/main" id="{00000000-0008-0000-0000-00006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DDE93" id="Text Box 1896" o:spid="_x0000_s1026" type="#_x0000_t202" style="position:absolute;margin-left:0;margin-top:0;width:6pt;height:2.25pt;z-index:2537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5968" behindDoc="0" locked="0" layoutInCell="1" allowOverlap="1" wp14:anchorId="42654644" wp14:editId="7281F50F">
                      <wp:simplePos x="0" y="0"/>
                      <wp:positionH relativeFrom="column">
                        <wp:posOffset>0</wp:posOffset>
                      </wp:positionH>
                      <wp:positionV relativeFrom="paragraph">
                        <wp:posOffset>0</wp:posOffset>
                      </wp:positionV>
                      <wp:extent cx="76200" cy="28575"/>
                      <wp:effectExtent l="19050" t="19050" r="19050" b="28575"/>
                      <wp:wrapNone/>
                      <wp:docPr id="10599" name="Text Box 1895">
                        <a:extLst xmlns:a="http://schemas.openxmlformats.org/drawingml/2006/main">
                          <a:ext uri="{FF2B5EF4-FFF2-40B4-BE49-F238E27FC236}">
                            <a16:creationId xmlns:a16="http://schemas.microsoft.com/office/drawing/2014/main" id="{00000000-0008-0000-0000-00006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7CFE47" id="Text Box 1895" o:spid="_x0000_s1026" type="#_x0000_t202" style="position:absolute;margin-left:0;margin-top:0;width:6pt;height:2.25pt;z-index:2537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6992" behindDoc="0" locked="0" layoutInCell="1" allowOverlap="1" wp14:anchorId="424563DD" wp14:editId="7EA340F3">
                      <wp:simplePos x="0" y="0"/>
                      <wp:positionH relativeFrom="column">
                        <wp:posOffset>0</wp:posOffset>
                      </wp:positionH>
                      <wp:positionV relativeFrom="paragraph">
                        <wp:posOffset>0</wp:posOffset>
                      </wp:positionV>
                      <wp:extent cx="76200" cy="28575"/>
                      <wp:effectExtent l="19050" t="19050" r="19050" b="28575"/>
                      <wp:wrapNone/>
                      <wp:docPr id="10600" name="Text Box 1894">
                        <a:extLst xmlns:a="http://schemas.openxmlformats.org/drawingml/2006/main">
                          <a:ext uri="{FF2B5EF4-FFF2-40B4-BE49-F238E27FC236}">
                            <a16:creationId xmlns:a16="http://schemas.microsoft.com/office/drawing/2014/main" id="{00000000-0008-0000-0000-00006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B28C6" id="Text Box 1894" o:spid="_x0000_s1026" type="#_x0000_t202" style="position:absolute;margin-left:0;margin-top:0;width:6pt;height:2.25pt;z-index:2537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8016" behindDoc="0" locked="0" layoutInCell="1" allowOverlap="1" wp14:anchorId="7B14E1DC" wp14:editId="57FF97E5">
                      <wp:simplePos x="0" y="0"/>
                      <wp:positionH relativeFrom="column">
                        <wp:posOffset>0</wp:posOffset>
                      </wp:positionH>
                      <wp:positionV relativeFrom="paragraph">
                        <wp:posOffset>0</wp:posOffset>
                      </wp:positionV>
                      <wp:extent cx="76200" cy="28575"/>
                      <wp:effectExtent l="19050" t="19050" r="19050" b="28575"/>
                      <wp:wrapNone/>
                      <wp:docPr id="10601" name="Text Box 1893">
                        <a:extLst xmlns:a="http://schemas.openxmlformats.org/drawingml/2006/main">
                          <a:ext uri="{FF2B5EF4-FFF2-40B4-BE49-F238E27FC236}">
                            <a16:creationId xmlns:a16="http://schemas.microsoft.com/office/drawing/2014/main" id="{00000000-0008-0000-0000-00006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0319E" id="Text Box 1893" o:spid="_x0000_s1026" type="#_x0000_t202" style="position:absolute;margin-left:0;margin-top:0;width:6pt;height:2.25pt;z-index:2537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19040" behindDoc="0" locked="0" layoutInCell="1" allowOverlap="1" wp14:anchorId="6B29A72F" wp14:editId="03732282">
                      <wp:simplePos x="0" y="0"/>
                      <wp:positionH relativeFrom="column">
                        <wp:posOffset>0</wp:posOffset>
                      </wp:positionH>
                      <wp:positionV relativeFrom="paragraph">
                        <wp:posOffset>0</wp:posOffset>
                      </wp:positionV>
                      <wp:extent cx="76200" cy="28575"/>
                      <wp:effectExtent l="19050" t="19050" r="19050" b="28575"/>
                      <wp:wrapNone/>
                      <wp:docPr id="10602" name="Text Box 1892">
                        <a:extLst xmlns:a="http://schemas.openxmlformats.org/drawingml/2006/main">
                          <a:ext uri="{FF2B5EF4-FFF2-40B4-BE49-F238E27FC236}">
                            <a16:creationId xmlns:a16="http://schemas.microsoft.com/office/drawing/2014/main" id="{00000000-0008-0000-0000-00006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48916" id="Text Box 1892" o:spid="_x0000_s1026" type="#_x0000_t202" style="position:absolute;margin-left:0;margin-top:0;width:6pt;height:2.25pt;z-index:2537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0064" behindDoc="0" locked="0" layoutInCell="1" allowOverlap="1" wp14:anchorId="37FFB66D" wp14:editId="72FF816E">
                      <wp:simplePos x="0" y="0"/>
                      <wp:positionH relativeFrom="column">
                        <wp:posOffset>0</wp:posOffset>
                      </wp:positionH>
                      <wp:positionV relativeFrom="paragraph">
                        <wp:posOffset>0</wp:posOffset>
                      </wp:positionV>
                      <wp:extent cx="76200" cy="28575"/>
                      <wp:effectExtent l="19050" t="19050" r="19050" b="28575"/>
                      <wp:wrapNone/>
                      <wp:docPr id="10603" name="Text Box 1891">
                        <a:extLst xmlns:a="http://schemas.openxmlformats.org/drawingml/2006/main">
                          <a:ext uri="{FF2B5EF4-FFF2-40B4-BE49-F238E27FC236}">
                            <a16:creationId xmlns:a16="http://schemas.microsoft.com/office/drawing/2014/main" id="{00000000-0008-0000-0000-00006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B586D2" id="Text Box 1891" o:spid="_x0000_s1026" type="#_x0000_t202" style="position:absolute;margin-left:0;margin-top:0;width:6pt;height:2.25pt;z-index:2537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1088" behindDoc="0" locked="0" layoutInCell="1" allowOverlap="1" wp14:anchorId="68065347" wp14:editId="4F155F9B">
                      <wp:simplePos x="0" y="0"/>
                      <wp:positionH relativeFrom="column">
                        <wp:posOffset>0</wp:posOffset>
                      </wp:positionH>
                      <wp:positionV relativeFrom="paragraph">
                        <wp:posOffset>0</wp:posOffset>
                      </wp:positionV>
                      <wp:extent cx="76200" cy="28575"/>
                      <wp:effectExtent l="19050" t="19050" r="19050" b="28575"/>
                      <wp:wrapNone/>
                      <wp:docPr id="10604" name="Text Box 1890">
                        <a:extLst xmlns:a="http://schemas.openxmlformats.org/drawingml/2006/main">
                          <a:ext uri="{FF2B5EF4-FFF2-40B4-BE49-F238E27FC236}">
                            <a16:creationId xmlns:a16="http://schemas.microsoft.com/office/drawing/2014/main" id="{00000000-0008-0000-0000-00006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F909E" id="Text Box 1890" o:spid="_x0000_s1026" type="#_x0000_t202" style="position:absolute;margin-left:0;margin-top:0;width:6pt;height:2.25pt;z-index:2537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2112" behindDoc="0" locked="0" layoutInCell="1" allowOverlap="1" wp14:anchorId="55B5C945" wp14:editId="0201A6E3">
                      <wp:simplePos x="0" y="0"/>
                      <wp:positionH relativeFrom="column">
                        <wp:posOffset>0</wp:posOffset>
                      </wp:positionH>
                      <wp:positionV relativeFrom="paragraph">
                        <wp:posOffset>0</wp:posOffset>
                      </wp:positionV>
                      <wp:extent cx="76200" cy="28575"/>
                      <wp:effectExtent l="19050" t="19050" r="19050" b="28575"/>
                      <wp:wrapNone/>
                      <wp:docPr id="10605" name="Text Box 1889">
                        <a:extLst xmlns:a="http://schemas.openxmlformats.org/drawingml/2006/main">
                          <a:ext uri="{FF2B5EF4-FFF2-40B4-BE49-F238E27FC236}">
                            <a16:creationId xmlns:a16="http://schemas.microsoft.com/office/drawing/2014/main" id="{00000000-0008-0000-0000-00006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C4170" id="Text Box 1889" o:spid="_x0000_s1026" type="#_x0000_t202" style="position:absolute;margin-left:0;margin-top:0;width:6pt;height:2.25pt;z-index:2537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3136" behindDoc="0" locked="0" layoutInCell="1" allowOverlap="1" wp14:anchorId="39F74D49" wp14:editId="146C0352">
                      <wp:simplePos x="0" y="0"/>
                      <wp:positionH relativeFrom="column">
                        <wp:posOffset>0</wp:posOffset>
                      </wp:positionH>
                      <wp:positionV relativeFrom="paragraph">
                        <wp:posOffset>0</wp:posOffset>
                      </wp:positionV>
                      <wp:extent cx="76200" cy="28575"/>
                      <wp:effectExtent l="19050" t="19050" r="19050" b="28575"/>
                      <wp:wrapNone/>
                      <wp:docPr id="10606" name="Text Box 1888">
                        <a:extLst xmlns:a="http://schemas.openxmlformats.org/drawingml/2006/main">
                          <a:ext uri="{FF2B5EF4-FFF2-40B4-BE49-F238E27FC236}">
                            <a16:creationId xmlns:a16="http://schemas.microsoft.com/office/drawing/2014/main" id="{00000000-0008-0000-0000-00006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67440A" id="Text Box 1888" o:spid="_x0000_s1026" type="#_x0000_t202" style="position:absolute;margin-left:0;margin-top:0;width:6pt;height:2.25pt;z-index:2537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4160" behindDoc="0" locked="0" layoutInCell="1" allowOverlap="1" wp14:anchorId="5F5CAE9A" wp14:editId="0EC824C1">
                      <wp:simplePos x="0" y="0"/>
                      <wp:positionH relativeFrom="column">
                        <wp:posOffset>0</wp:posOffset>
                      </wp:positionH>
                      <wp:positionV relativeFrom="paragraph">
                        <wp:posOffset>0</wp:posOffset>
                      </wp:positionV>
                      <wp:extent cx="76200" cy="28575"/>
                      <wp:effectExtent l="19050" t="19050" r="19050" b="28575"/>
                      <wp:wrapNone/>
                      <wp:docPr id="10607" name="Text Box 1887">
                        <a:extLst xmlns:a="http://schemas.openxmlformats.org/drawingml/2006/main">
                          <a:ext uri="{FF2B5EF4-FFF2-40B4-BE49-F238E27FC236}">
                            <a16:creationId xmlns:a16="http://schemas.microsoft.com/office/drawing/2014/main" id="{00000000-0008-0000-0000-00006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F8630" id="Text Box 1887" o:spid="_x0000_s1026" type="#_x0000_t202" style="position:absolute;margin-left:0;margin-top:0;width:6pt;height:2.25pt;z-index:2537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5184" behindDoc="0" locked="0" layoutInCell="1" allowOverlap="1" wp14:anchorId="01A335EC" wp14:editId="2F36C0ED">
                      <wp:simplePos x="0" y="0"/>
                      <wp:positionH relativeFrom="column">
                        <wp:posOffset>0</wp:posOffset>
                      </wp:positionH>
                      <wp:positionV relativeFrom="paragraph">
                        <wp:posOffset>0</wp:posOffset>
                      </wp:positionV>
                      <wp:extent cx="76200" cy="28575"/>
                      <wp:effectExtent l="19050" t="19050" r="19050" b="28575"/>
                      <wp:wrapNone/>
                      <wp:docPr id="10608" name="Text Box 1886">
                        <a:extLst xmlns:a="http://schemas.openxmlformats.org/drawingml/2006/main">
                          <a:ext uri="{FF2B5EF4-FFF2-40B4-BE49-F238E27FC236}">
                            <a16:creationId xmlns:a16="http://schemas.microsoft.com/office/drawing/2014/main" id="{00000000-0008-0000-0000-00007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C543D" id="Text Box 1886" o:spid="_x0000_s1026" type="#_x0000_t202" style="position:absolute;margin-left:0;margin-top:0;width:6pt;height:2.25pt;z-index:2537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6208" behindDoc="0" locked="0" layoutInCell="1" allowOverlap="1" wp14:anchorId="6D584864" wp14:editId="62942281">
                      <wp:simplePos x="0" y="0"/>
                      <wp:positionH relativeFrom="column">
                        <wp:posOffset>0</wp:posOffset>
                      </wp:positionH>
                      <wp:positionV relativeFrom="paragraph">
                        <wp:posOffset>0</wp:posOffset>
                      </wp:positionV>
                      <wp:extent cx="76200" cy="28575"/>
                      <wp:effectExtent l="19050" t="19050" r="19050" b="28575"/>
                      <wp:wrapNone/>
                      <wp:docPr id="10609" name="Text Box 1885">
                        <a:extLst xmlns:a="http://schemas.openxmlformats.org/drawingml/2006/main">
                          <a:ext uri="{FF2B5EF4-FFF2-40B4-BE49-F238E27FC236}">
                            <a16:creationId xmlns:a16="http://schemas.microsoft.com/office/drawing/2014/main" id="{00000000-0008-0000-0000-00007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3DB7C" id="Text Box 1885" o:spid="_x0000_s1026" type="#_x0000_t202" style="position:absolute;margin-left:0;margin-top:0;width:6pt;height:2.25pt;z-index:2537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7232" behindDoc="0" locked="0" layoutInCell="1" allowOverlap="1" wp14:anchorId="6EDE243B" wp14:editId="67FCA9F8">
                      <wp:simplePos x="0" y="0"/>
                      <wp:positionH relativeFrom="column">
                        <wp:posOffset>0</wp:posOffset>
                      </wp:positionH>
                      <wp:positionV relativeFrom="paragraph">
                        <wp:posOffset>0</wp:posOffset>
                      </wp:positionV>
                      <wp:extent cx="76200" cy="28575"/>
                      <wp:effectExtent l="19050" t="19050" r="19050" b="28575"/>
                      <wp:wrapNone/>
                      <wp:docPr id="10610" name="Text Box 1884">
                        <a:extLst xmlns:a="http://schemas.openxmlformats.org/drawingml/2006/main">
                          <a:ext uri="{FF2B5EF4-FFF2-40B4-BE49-F238E27FC236}">
                            <a16:creationId xmlns:a16="http://schemas.microsoft.com/office/drawing/2014/main" id="{00000000-0008-0000-0000-00007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07B75" id="Text Box 1884" o:spid="_x0000_s1026" type="#_x0000_t202" style="position:absolute;margin-left:0;margin-top:0;width:6pt;height:2.25pt;z-index:2537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8256" behindDoc="0" locked="0" layoutInCell="1" allowOverlap="1" wp14:anchorId="5B20D335" wp14:editId="631179A4">
                      <wp:simplePos x="0" y="0"/>
                      <wp:positionH relativeFrom="column">
                        <wp:posOffset>0</wp:posOffset>
                      </wp:positionH>
                      <wp:positionV relativeFrom="paragraph">
                        <wp:posOffset>0</wp:posOffset>
                      </wp:positionV>
                      <wp:extent cx="76200" cy="28575"/>
                      <wp:effectExtent l="19050" t="19050" r="19050" b="28575"/>
                      <wp:wrapNone/>
                      <wp:docPr id="10611" name="Text Box 1883">
                        <a:extLst xmlns:a="http://schemas.openxmlformats.org/drawingml/2006/main">
                          <a:ext uri="{FF2B5EF4-FFF2-40B4-BE49-F238E27FC236}">
                            <a16:creationId xmlns:a16="http://schemas.microsoft.com/office/drawing/2014/main" id="{00000000-0008-0000-0000-00007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08F0BF" id="Text Box 1883" o:spid="_x0000_s1026" type="#_x0000_t202" style="position:absolute;margin-left:0;margin-top:0;width:6pt;height:2.25pt;z-index:2537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29280" behindDoc="0" locked="0" layoutInCell="1" allowOverlap="1" wp14:anchorId="15538820" wp14:editId="30746DA8">
                      <wp:simplePos x="0" y="0"/>
                      <wp:positionH relativeFrom="column">
                        <wp:posOffset>0</wp:posOffset>
                      </wp:positionH>
                      <wp:positionV relativeFrom="paragraph">
                        <wp:posOffset>0</wp:posOffset>
                      </wp:positionV>
                      <wp:extent cx="76200" cy="28575"/>
                      <wp:effectExtent l="19050" t="19050" r="19050" b="28575"/>
                      <wp:wrapNone/>
                      <wp:docPr id="10612" name="Text Box 1882">
                        <a:extLst xmlns:a="http://schemas.openxmlformats.org/drawingml/2006/main">
                          <a:ext uri="{FF2B5EF4-FFF2-40B4-BE49-F238E27FC236}">
                            <a16:creationId xmlns:a16="http://schemas.microsoft.com/office/drawing/2014/main" id="{00000000-0008-0000-0000-00007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12CEE" id="Text Box 1882" o:spid="_x0000_s1026" type="#_x0000_t202" style="position:absolute;margin-left:0;margin-top:0;width:6pt;height:2.25pt;z-index:2537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0304" behindDoc="0" locked="0" layoutInCell="1" allowOverlap="1" wp14:anchorId="4099EE5E" wp14:editId="7D9FA124">
                      <wp:simplePos x="0" y="0"/>
                      <wp:positionH relativeFrom="column">
                        <wp:posOffset>0</wp:posOffset>
                      </wp:positionH>
                      <wp:positionV relativeFrom="paragraph">
                        <wp:posOffset>0</wp:posOffset>
                      </wp:positionV>
                      <wp:extent cx="76200" cy="28575"/>
                      <wp:effectExtent l="19050" t="19050" r="19050" b="28575"/>
                      <wp:wrapNone/>
                      <wp:docPr id="10613" name="Text Box 1881">
                        <a:extLst xmlns:a="http://schemas.openxmlformats.org/drawingml/2006/main">
                          <a:ext uri="{FF2B5EF4-FFF2-40B4-BE49-F238E27FC236}">
                            <a16:creationId xmlns:a16="http://schemas.microsoft.com/office/drawing/2014/main" id="{00000000-0008-0000-0000-00007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13F6B" id="Text Box 1881" o:spid="_x0000_s1026" type="#_x0000_t202" style="position:absolute;margin-left:0;margin-top:0;width:6pt;height:2.25pt;z-index:2537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1328" behindDoc="0" locked="0" layoutInCell="1" allowOverlap="1" wp14:anchorId="6C5A7592" wp14:editId="6FF5DD7C">
                      <wp:simplePos x="0" y="0"/>
                      <wp:positionH relativeFrom="column">
                        <wp:posOffset>0</wp:posOffset>
                      </wp:positionH>
                      <wp:positionV relativeFrom="paragraph">
                        <wp:posOffset>0</wp:posOffset>
                      </wp:positionV>
                      <wp:extent cx="76200" cy="28575"/>
                      <wp:effectExtent l="19050" t="19050" r="19050" b="28575"/>
                      <wp:wrapNone/>
                      <wp:docPr id="10614" name="Text Box 1880">
                        <a:extLst xmlns:a="http://schemas.openxmlformats.org/drawingml/2006/main">
                          <a:ext uri="{FF2B5EF4-FFF2-40B4-BE49-F238E27FC236}">
                            <a16:creationId xmlns:a16="http://schemas.microsoft.com/office/drawing/2014/main" id="{00000000-0008-0000-0000-00007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F413E" id="Text Box 1880" o:spid="_x0000_s1026" type="#_x0000_t202" style="position:absolute;margin-left:0;margin-top:0;width:6pt;height:2.25pt;z-index:2537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2352" behindDoc="0" locked="0" layoutInCell="1" allowOverlap="1" wp14:anchorId="655D51AE" wp14:editId="463EBE2E">
                      <wp:simplePos x="0" y="0"/>
                      <wp:positionH relativeFrom="column">
                        <wp:posOffset>0</wp:posOffset>
                      </wp:positionH>
                      <wp:positionV relativeFrom="paragraph">
                        <wp:posOffset>0</wp:posOffset>
                      </wp:positionV>
                      <wp:extent cx="76200" cy="28575"/>
                      <wp:effectExtent l="19050" t="19050" r="19050" b="28575"/>
                      <wp:wrapNone/>
                      <wp:docPr id="10615" name="Text Box 1879">
                        <a:extLst xmlns:a="http://schemas.openxmlformats.org/drawingml/2006/main">
                          <a:ext uri="{FF2B5EF4-FFF2-40B4-BE49-F238E27FC236}">
                            <a16:creationId xmlns:a16="http://schemas.microsoft.com/office/drawing/2014/main" id="{00000000-0008-0000-0000-00007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D56F4" id="Text Box 1879" o:spid="_x0000_s1026" type="#_x0000_t202" style="position:absolute;margin-left:0;margin-top:0;width:6pt;height:2.25pt;z-index:2537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3376" behindDoc="0" locked="0" layoutInCell="1" allowOverlap="1" wp14:anchorId="481372ED" wp14:editId="7012C658">
                      <wp:simplePos x="0" y="0"/>
                      <wp:positionH relativeFrom="column">
                        <wp:posOffset>0</wp:posOffset>
                      </wp:positionH>
                      <wp:positionV relativeFrom="paragraph">
                        <wp:posOffset>0</wp:posOffset>
                      </wp:positionV>
                      <wp:extent cx="76200" cy="28575"/>
                      <wp:effectExtent l="19050" t="19050" r="19050" b="28575"/>
                      <wp:wrapNone/>
                      <wp:docPr id="10616" name="Text Box 1878">
                        <a:extLst xmlns:a="http://schemas.openxmlformats.org/drawingml/2006/main">
                          <a:ext uri="{FF2B5EF4-FFF2-40B4-BE49-F238E27FC236}">
                            <a16:creationId xmlns:a16="http://schemas.microsoft.com/office/drawing/2014/main" id="{00000000-0008-0000-0000-00007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924B4" id="Text Box 1878" o:spid="_x0000_s1026" type="#_x0000_t202" style="position:absolute;margin-left:0;margin-top:0;width:6pt;height:2.25pt;z-index:2537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4400" behindDoc="0" locked="0" layoutInCell="1" allowOverlap="1" wp14:anchorId="2D2CCB76" wp14:editId="1B5023CB">
                      <wp:simplePos x="0" y="0"/>
                      <wp:positionH relativeFrom="column">
                        <wp:posOffset>0</wp:posOffset>
                      </wp:positionH>
                      <wp:positionV relativeFrom="paragraph">
                        <wp:posOffset>0</wp:posOffset>
                      </wp:positionV>
                      <wp:extent cx="76200" cy="28575"/>
                      <wp:effectExtent l="19050" t="19050" r="19050" b="28575"/>
                      <wp:wrapNone/>
                      <wp:docPr id="10617" name="Text Box 1877">
                        <a:extLst xmlns:a="http://schemas.openxmlformats.org/drawingml/2006/main">
                          <a:ext uri="{FF2B5EF4-FFF2-40B4-BE49-F238E27FC236}">
                            <a16:creationId xmlns:a16="http://schemas.microsoft.com/office/drawing/2014/main" id="{00000000-0008-0000-0000-00007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47B315" id="Text Box 1877" o:spid="_x0000_s1026" type="#_x0000_t202" style="position:absolute;margin-left:0;margin-top:0;width:6pt;height:2.25pt;z-index:2537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5424" behindDoc="0" locked="0" layoutInCell="1" allowOverlap="1" wp14:anchorId="2A862DC8" wp14:editId="6C79E61B">
                      <wp:simplePos x="0" y="0"/>
                      <wp:positionH relativeFrom="column">
                        <wp:posOffset>0</wp:posOffset>
                      </wp:positionH>
                      <wp:positionV relativeFrom="paragraph">
                        <wp:posOffset>0</wp:posOffset>
                      </wp:positionV>
                      <wp:extent cx="76200" cy="28575"/>
                      <wp:effectExtent l="19050" t="19050" r="19050" b="28575"/>
                      <wp:wrapNone/>
                      <wp:docPr id="10618" name="Text Box 1876">
                        <a:extLst xmlns:a="http://schemas.openxmlformats.org/drawingml/2006/main">
                          <a:ext uri="{FF2B5EF4-FFF2-40B4-BE49-F238E27FC236}">
                            <a16:creationId xmlns:a16="http://schemas.microsoft.com/office/drawing/2014/main" id="{00000000-0008-0000-0000-00007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528C3" id="Text Box 1876" o:spid="_x0000_s1026" type="#_x0000_t202" style="position:absolute;margin-left:0;margin-top:0;width:6pt;height:2.25pt;z-index:2537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6448" behindDoc="0" locked="0" layoutInCell="1" allowOverlap="1" wp14:anchorId="7897292B" wp14:editId="1B7D7EF7">
                      <wp:simplePos x="0" y="0"/>
                      <wp:positionH relativeFrom="column">
                        <wp:posOffset>0</wp:posOffset>
                      </wp:positionH>
                      <wp:positionV relativeFrom="paragraph">
                        <wp:posOffset>0</wp:posOffset>
                      </wp:positionV>
                      <wp:extent cx="76200" cy="28575"/>
                      <wp:effectExtent l="19050" t="19050" r="19050" b="28575"/>
                      <wp:wrapNone/>
                      <wp:docPr id="10619" name="Text Box 1875">
                        <a:extLst xmlns:a="http://schemas.openxmlformats.org/drawingml/2006/main">
                          <a:ext uri="{FF2B5EF4-FFF2-40B4-BE49-F238E27FC236}">
                            <a16:creationId xmlns:a16="http://schemas.microsoft.com/office/drawing/2014/main" id="{00000000-0008-0000-0000-00007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E5F34" id="Text Box 1875" o:spid="_x0000_s1026" type="#_x0000_t202" style="position:absolute;margin-left:0;margin-top:0;width:6pt;height:2.25pt;z-index:2537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7472" behindDoc="0" locked="0" layoutInCell="1" allowOverlap="1" wp14:anchorId="5A135CD1" wp14:editId="387C8599">
                      <wp:simplePos x="0" y="0"/>
                      <wp:positionH relativeFrom="column">
                        <wp:posOffset>0</wp:posOffset>
                      </wp:positionH>
                      <wp:positionV relativeFrom="paragraph">
                        <wp:posOffset>0</wp:posOffset>
                      </wp:positionV>
                      <wp:extent cx="76200" cy="28575"/>
                      <wp:effectExtent l="19050" t="19050" r="19050" b="28575"/>
                      <wp:wrapNone/>
                      <wp:docPr id="10620" name="Text Box 1874">
                        <a:extLst xmlns:a="http://schemas.openxmlformats.org/drawingml/2006/main">
                          <a:ext uri="{FF2B5EF4-FFF2-40B4-BE49-F238E27FC236}">
                            <a16:creationId xmlns:a16="http://schemas.microsoft.com/office/drawing/2014/main" id="{00000000-0008-0000-0000-00007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ED106" id="Text Box 1874" o:spid="_x0000_s1026" type="#_x0000_t202" style="position:absolute;margin-left:0;margin-top:0;width:6pt;height:2.25pt;z-index:2537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8496" behindDoc="0" locked="0" layoutInCell="1" allowOverlap="1" wp14:anchorId="33DCA40E" wp14:editId="1C1E1D72">
                      <wp:simplePos x="0" y="0"/>
                      <wp:positionH relativeFrom="column">
                        <wp:posOffset>0</wp:posOffset>
                      </wp:positionH>
                      <wp:positionV relativeFrom="paragraph">
                        <wp:posOffset>0</wp:posOffset>
                      </wp:positionV>
                      <wp:extent cx="76200" cy="28575"/>
                      <wp:effectExtent l="19050" t="19050" r="19050" b="28575"/>
                      <wp:wrapNone/>
                      <wp:docPr id="10621" name="Text Box 1873">
                        <a:extLst xmlns:a="http://schemas.openxmlformats.org/drawingml/2006/main">
                          <a:ext uri="{FF2B5EF4-FFF2-40B4-BE49-F238E27FC236}">
                            <a16:creationId xmlns:a16="http://schemas.microsoft.com/office/drawing/2014/main" id="{00000000-0008-0000-0000-00007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EEDE0" id="Text Box 1873" o:spid="_x0000_s1026" type="#_x0000_t202" style="position:absolute;margin-left:0;margin-top:0;width:6pt;height:2.25pt;z-index:2537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39520" behindDoc="0" locked="0" layoutInCell="1" allowOverlap="1" wp14:anchorId="328E76AB" wp14:editId="4A5C503E">
                      <wp:simplePos x="0" y="0"/>
                      <wp:positionH relativeFrom="column">
                        <wp:posOffset>0</wp:posOffset>
                      </wp:positionH>
                      <wp:positionV relativeFrom="paragraph">
                        <wp:posOffset>0</wp:posOffset>
                      </wp:positionV>
                      <wp:extent cx="76200" cy="28575"/>
                      <wp:effectExtent l="19050" t="19050" r="19050" b="28575"/>
                      <wp:wrapNone/>
                      <wp:docPr id="10622" name="Text Box 1872">
                        <a:extLst xmlns:a="http://schemas.openxmlformats.org/drawingml/2006/main">
                          <a:ext uri="{FF2B5EF4-FFF2-40B4-BE49-F238E27FC236}">
                            <a16:creationId xmlns:a16="http://schemas.microsoft.com/office/drawing/2014/main" id="{00000000-0008-0000-0000-00007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34399" id="Text Box 1872" o:spid="_x0000_s1026" type="#_x0000_t202" style="position:absolute;margin-left:0;margin-top:0;width:6pt;height:2.25pt;z-index:2537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0544" behindDoc="0" locked="0" layoutInCell="1" allowOverlap="1" wp14:anchorId="1E6B3FD6" wp14:editId="527F2C58">
                      <wp:simplePos x="0" y="0"/>
                      <wp:positionH relativeFrom="column">
                        <wp:posOffset>0</wp:posOffset>
                      </wp:positionH>
                      <wp:positionV relativeFrom="paragraph">
                        <wp:posOffset>0</wp:posOffset>
                      </wp:positionV>
                      <wp:extent cx="76200" cy="28575"/>
                      <wp:effectExtent l="19050" t="19050" r="19050" b="28575"/>
                      <wp:wrapNone/>
                      <wp:docPr id="10623" name="Text Box 1871">
                        <a:extLst xmlns:a="http://schemas.openxmlformats.org/drawingml/2006/main">
                          <a:ext uri="{FF2B5EF4-FFF2-40B4-BE49-F238E27FC236}">
                            <a16:creationId xmlns:a16="http://schemas.microsoft.com/office/drawing/2014/main" id="{00000000-0008-0000-0000-00007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3210A" id="Text Box 1871" o:spid="_x0000_s1026" type="#_x0000_t202" style="position:absolute;margin-left:0;margin-top:0;width:6pt;height:2.25pt;z-index:2537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1568" behindDoc="0" locked="0" layoutInCell="1" allowOverlap="1" wp14:anchorId="137CB3AF" wp14:editId="73D5134B">
                      <wp:simplePos x="0" y="0"/>
                      <wp:positionH relativeFrom="column">
                        <wp:posOffset>0</wp:posOffset>
                      </wp:positionH>
                      <wp:positionV relativeFrom="paragraph">
                        <wp:posOffset>0</wp:posOffset>
                      </wp:positionV>
                      <wp:extent cx="76200" cy="28575"/>
                      <wp:effectExtent l="19050" t="19050" r="19050" b="28575"/>
                      <wp:wrapNone/>
                      <wp:docPr id="10624" name="Text Box 1870">
                        <a:extLst xmlns:a="http://schemas.openxmlformats.org/drawingml/2006/main">
                          <a:ext uri="{FF2B5EF4-FFF2-40B4-BE49-F238E27FC236}">
                            <a16:creationId xmlns:a16="http://schemas.microsoft.com/office/drawing/2014/main" id="{00000000-0008-0000-0000-00008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F327F" id="Text Box 1870" o:spid="_x0000_s1026" type="#_x0000_t202" style="position:absolute;margin-left:0;margin-top:0;width:6pt;height:2.25pt;z-index:2537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2592" behindDoc="0" locked="0" layoutInCell="1" allowOverlap="1" wp14:anchorId="32060A3B" wp14:editId="50521097">
                      <wp:simplePos x="0" y="0"/>
                      <wp:positionH relativeFrom="column">
                        <wp:posOffset>0</wp:posOffset>
                      </wp:positionH>
                      <wp:positionV relativeFrom="paragraph">
                        <wp:posOffset>0</wp:posOffset>
                      </wp:positionV>
                      <wp:extent cx="76200" cy="28575"/>
                      <wp:effectExtent l="19050" t="19050" r="19050" b="28575"/>
                      <wp:wrapNone/>
                      <wp:docPr id="10625" name="Text Box 1869">
                        <a:extLst xmlns:a="http://schemas.openxmlformats.org/drawingml/2006/main">
                          <a:ext uri="{FF2B5EF4-FFF2-40B4-BE49-F238E27FC236}">
                            <a16:creationId xmlns:a16="http://schemas.microsoft.com/office/drawing/2014/main" id="{00000000-0008-0000-0000-00008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50A6EB" id="Text Box 1869" o:spid="_x0000_s1026" type="#_x0000_t202" style="position:absolute;margin-left:0;margin-top:0;width:6pt;height:2.25pt;z-index:2537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3616" behindDoc="0" locked="0" layoutInCell="1" allowOverlap="1" wp14:anchorId="2CC3421E" wp14:editId="775363DE">
                      <wp:simplePos x="0" y="0"/>
                      <wp:positionH relativeFrom="column">
                        <wp:posOffset>0</wp:posOffset>
                      </wp:positionH>
                      <wp:positionV relativeFrom="paragraph">
                        <wp:posOffset>0</wp:posOffset>
                      </wp:positionV>
                      <wp:extent cx="76200" cy="28575"/>
                      <wp:effectExtent l="19050" t="19050" r="19050" b="28575"/>
                      <wp:wrapNone/>
                      <wp:docPr id="10626" name="Text Box 1868">
                        <a:extLst xmlns:a="http://schemas.openxmlformats.org/drawingml/2006/main">
                          <a:ext uri="{FF2B5EF4-FFF2-40B4-BE49-F238E27FC236}">
                            <a16:creationId xmlns:a16="http://schemas.microsoft.com/office/drawing/2014/main" id="{00000000-0008-0000-0000-00008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970AA" id="Text Box 1868" o:spid="_x0000_s1026" type="#_x0000_t202" style="position:absolute;margin-left:0;margin-top:0;width:6pt;height:2.25pt;z-index:2537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4640" behindDoc="0" locked="0" layoutInCell="1" allowOverlap="1" wp14:anchorId="59CC33B7" wp14:editId="552B34E2">
                      <wp:simplePos x="0" y="0"/>
                      <wp:positionH relativeFrom="column">
                        <wp:posOffset>0</wp:posOffset>
                      </wp:positionH>
                      <wp:positionV relativeFrom="paragraph">
                        <wp:posOffset>0</wp:posOffset>
                      </wp:positionV>
                      <wp:extent cx="76200" cy="28575"/>
                      <wp:effectExtent l="19050" t="19050" r="19050" b="28575"/>
                      <wp:wrapNone/>
                      <wp:docPr id="10627" name="Text Box 1867">
                        <a:extLst xmlns:a="http://schemas.openxmlformats.org/drawingml/2006/main">
                          <a:ext uri="{FF2B5EF4-FFF2-40B4-BE49-F238E27FC236}">
                            <a16:creationId xmlns:a16="http://schemas.microsoft.com/office/drawing/2014/main" id="{00000000-0008-0000-0000-00008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95556" id="Text Box 1867" o:spid="_x0000_s1026" type="#_x0000_t202" style="position:absolute;margin-left:0;margin-top:0;width:6pt;height:2.25pt;z-index:2537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5664" behindDoc="0" locked="0" layoutInCell="1" allowOverlap="1" wp14:anchorId="09E8E3E0" wp14:editId="7598980B">
                      <wp:simplePos x="0" y="0"/>
                      <wp:positionH relativeFrom="column">
                        <wp:posOffset>0</wp:posOffset>
                      </wp:positionH>
                      <wp:positionV relativeFrom="paragraph">
                        <wp:posOffset>0</wp:posOffset>
                      </wp:positionV>
                      <wp:extent cx="76200" cy="28575"/>
                      <wp:effectExtent l="19050" t="19050" r="19050" b="28575"/>
                      <wp:wrapNone/>
                      <wp:docPr id="10628" name="Text Box 1866">
                        <a:extLst xmlns:a="http://schemas.openxmlformats.org/drawingml/2006/main">
                          <a:ext uri="{FF2B5EF4-FFF2-40B4-BE49-F238E27FC236}">
                            <a16:creationId xmlns:a16="http://schemas.microsoft.com/office/drawing/2014/main" id="{00000000-0008-0000-0000-00008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78371" id="Text Box 1866" o:spid="_x0000_s1026" type="#_x0000_t202" style="position:absolute;margin-left:0;margin-top:0;width:6pt;height:2.25pt;z-index:2537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6688" behindDoc="0" locked="0" layoutInCell="1" allowOverlap="1" wp14:anchorId="467ACD89" wp14:editId="7A0DC4F2">
                      <wp:simplePos x="0" y="0"/>
                      <wp:positionH relativeFrom="column">
                        <wp:posOffset>0</wp:posOffset>
                      </wp:positionH>
                      <wp:positionV relativeFrom="paragraph">
                        <wp:posOffset>0</wp:posOffset>
                      </wp:positionV>
                      <wp:extent cx="76200" cy="28575"/>
                      <wp:effectExtent l="19050" t="19050" r="19050" b="28575"/>
                      <wp:wrapNone/>
                      <wp:docPr id="10629" name="Text Box 1865">
                        <a:extLst xmlns:a="http://schemas.openxmlformats.org/drawingml/2006/main">
                          <a:ext uri="{FF2B5EF4-FFF2-40B4-BE49-F238E27FC236}">
                            <a16:creationId xmlns:a16="http://schemas.microsoft.com/office/drawing/2014/main" id="{00000000-0008-0000-0000-00008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F9703C" id="Text Box 1865" o:spid="_x0000_s1026" type="#_x0000_t202" style="position:absolute;margin-left:0;margin-top:0;width:6pt;height:2.25pt;z-index:2537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7712" behindDoc="0" locked="0" layoutInCell="1" allowOverlap="1" wp14:anchorId="702BCD58" wp14:editId="7D4967EE">
                      <wp:simplePos x="0" y="0"/>
                      <wp:positionH relativeFrom="column">
                        <wp:posOffset>0</wp:posOffset>
                      </wp:positionH>
                      <wp:positionV relativeFrom="paragraph">
                        <wp:posOffset>0</wp:posOffset>
                      </wp:positionV>
                      <wp:extent cx="76200" cy="28575"/>
                      <wp:effectExtent l="19050" t="19050" r="19050" b="28575"/>
                      <wp:wrapNone/>
                      <wp:docPr id="10630" name="Text Box 1864">
                        <a:extLst xmlns:a="http://schemas.openxmlformats.org/drawingml/2006/main">
                          <a:ext uri="{FF2B5EF4-FFF2-40B4-BE49-F238E27FC236}">
                            <a16:creationId xmlns:a16="http://schemas.microsoft.com/office/drawing/2014/main" id="{00000000-0008-0000-0000-00008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2379E" id="Text Box 1864" o:spid="_x0000_s1026" type="#_x0000_t202" style="position:absolute;margin-left:0;margin-top:0;width:6pt;height:2.25pt;z-index:2537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8736" behindDoc="0" locked="0" layoutInCell="1" allowOverlap="1" wp14:anchorId="5B719B3C" wp14:editId="04250495">
                      <wp:simplePos x="0" y="0"/>
                      <wp:positionH relativeFrom="column">
                        <wp:posOffset>0</wp:posOffset>
                      </wp:positionH>
                      <wp:positionV relativeFrom="paragraph">
                        <wp:posOffset>0</wp:posOffset>
                      </wp:positionV>
                      <wp:extent cx="76200" cy="28575"/>
                      <wp:effectExtent l="19050" t="19050" r="19050" b="28575"/>
                      <wp:wrapNone/>
                      <wp:docPr id="10631" name="Text Box 1863">
                        <a:extLst xmlns:a="http://schemas.openxmlformats.org/drawingml/2006/main">
                          <a:ext uri="{FF2B5EF4-FFF2-40B4-BE49-F238E27FC236}">
                            <a16:creationId xmlns:a16="http://schemas.microsoft.com/office/drawing/2014/main" id="{00000000-0008-0000-0000-00008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F2E47E" id="Text Box 1863" o:spid="_x0000_s1026" type="#_x0000_t202" style="position:absolute;margin-left:0;margin-top:0;width:6pt;height:2.25pt;z-index:2537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49760" behindDoc="0" locked="0" layoutInCell="1" allowOverlap="1" wp14:anchorId="305D26C9" wp14:editId="1B2D89FE">
                      <wp:simplePos x="0" y="0"/>
                      <wp:positionH relativeFrom="column">
                        <wp:posOffset>0</wp:posOffset>
                      </wp:positionH>
                      <wp:positionV relativeFrom="paragraph">
                        <wp:posOffset>0</wp:posOffset>
                      </wp:positionV>
                      <wp:extent cx="76200" cy="28575"/>
                      <wp:effectExtent l="19050" t="19050" r="19050" b="28575"/>
                      <wp:wrapNone/>
                      <wp:docPr id="10632" name="Text Box 1862">
                        <a:extLst xmlns:a="http://schemas.openxmlformats.org/drawingml/2006/main">
                          <a:ext uri="{FF2B5EF4-FFF2-40B4-BE49-F238E27FC236}">
                            <a16:creationId xmlns:a16="http://schemas.microsoft.com/office/drawing/2014/main" id="{00000000-0008-0000-0000-00008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6F74E" id="Text Box 1862" o:spid="_x0000_s1026" type="#_x0000_t202" style="position:absolute;margin-left:0;margin-top:0;width:6pt;height:2.25pt;z-index:2537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0784" behindDoc="0" locked="0" layoutInCell="1" allowOverlap="1" wp14:anchorId="00A5CCA2" wp14:editId="3D13A226">
                      <wp:simplePos x="0" y="0"/>
                      <wp:positionH relativeFrom="column">
                        <wp:posOffset>0</wp:posOffset>
                      </wp:positionH>
                      <wp:positionV relativeFrom="paragraph">
                        <wp:posOffset>0</wp:posOffset>
                      </wp:positionV>
                      <wp:extent cx="76200" cy="28575"/>
                      <wp:effectExtent l="19050" t="19050" r="19050" b="28575"/>
                      <wp:wrapNone/>
                      <wp:docPr id="10633" name="Text Box 1861">
                        <a:extLst xmlns:a="http://schemas.openxmlformats.org/drawingml/2006/main">
                          <a:ext uri="{FF2B5EF4-FFF2-40B4-BE49-F238E27FC236}">
                            <a16:creationId xmlns:a16="http://schemas.microsoft.com/office/drawing/2014/main" id="{00000000-0008-0000-0000-00008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C6DAD" id="Text Box 1861" o:spid="_x0000_s1026" type="#_x0000_t202" style="position:absolute;margin-left:0;margin-top:0;width:6pt;height:2.25pt;z-index:2537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1808" behindDoc="0" locked="0" layoutInCell="1" allowOverlap="1" wp14:anchorId="73A80DA2" wp14:editId="35407395">
                      <wp:simplePos x="0" y="0"/>
                      <wp:positionH relativeFrom="column">
                        <wp:posOffset>0</wp:posOffset>
                      </wp:positionH>
                      <wp:positionV relativeFrom="paragraph">
                        <wp:posOffset>0</wp:posOffset>
                      </wp:positionV>
                      <wp:extent cx="76200" cy="28575"/>
                      <wp:effectExtent l="19050" t="19050" r="19050" b="28575"/>
                      <wp:wrapNone/>
                      <wp:docPr id="10634" name="Text Box 1860">
                        <a:extLst xmlns:a="http://schemas.openxmlformats.org/drawingml/2006/main">
                          <a:ext uri="{FF2B5EF4-FFF2-40B4-BE49-F238E27FC236}">
                            <a16:creationId xmlns:a16="http://schemas.microsoft.com/office/drawing/2014/main" id="{00000000-0008-0000-0000-00008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318CAF" id="Text Box 1860" o:spid="_x0000_s1026" type="#_x0000_t202" style="position:absolute;margin-left:0;margin-top:0;width:6pt;height:2.25pt;z-index:2537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2832" behindDoc="0" locked="0" layoutInCell="1" allowOverlap="1" wp14:anchorId="111FF532" wp14:editId="049EE490">
                      <wp:simplePos x="0" y="0"/>
                      <wp:positionH relativeFrom="column">
                        <wp:posOffset>0</wp:posOffset>
                      </wp:positionH>
                      <wp:positionV relativeFrom="paragraph">
                        <wp:posOffset>0</wp:posOffset>
                      </wp:positionV>
                      <wp:extent cx="76200" cy="28575"/>
                      <wp:effectExtent l="19050" t="19050" r="19050" b="28575"/>
                      <wp:wrapNone/>
                      <wp:docPr id="10635" name="Text Box 1859">
                        <a:extLst xmlns:a="http://schemas.openxmlformats.org/drawingml/2006/main">
                          <a:ext uri="{FF2B5EF4-FFF2-40B4-BE49-F238E27FC236}">
                            <a16:creationId xmlns:a16="http://schemas.microsoft.com/office/drawing/2014/main" id="{00000000-0008-0000-0000-00008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B9EA7" id="Text Box 1859" o:spid="_x0000_s1026" type="#_x0000_t202" style="position:absolute;margin-left:0;margin-top:0;width:6pt;height:2.25pt;z-index:2537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3856" behindDoc="0" locked="0" layoutInCell="1" allowOverlap="1" wp14:anchorId="120E290D" wp14:editId="5EB31C16">
                      <wp:simplePos x="0" y="0"/>
                      <wp:positionH relativeFrom="column">
                        <wp:posOffset>0</wp:posOffset>
                      </wp:positionH>
                      <wp:positionV relativeFrom="paragraph">
                        <wp:posOffset>0</wp:posOffset>
                      </wp:positionV>
                      <wp:extent cx="76200" cy="28575"/>
                      <wp:effectExtent l="19050" t="19050" r="19050" b="28575"/>
                      <wp:wrapNone/>
                      <wp:docPr id="10636" name="Text Box 1858">
                        <a:extLst xmlns:a="http://schemas.openxmlformats.org/drawingml/2006/main">
                          <a:ext uri="{FF2B5EF4-FFF2-40B4-BE49-F238E27FC236}">
                            <a16:creationId xmlns:a16="http://schemas.microsoft.com/office/drawing/2014/main" id="{00000000-0008-0000-0000-00008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24949" id="Text Box 1858" o:spid="_x0000_s1026" type="#_x0000_t202" style="position:absolute;margin-left:0;margin-top:0;width:6pt;height:2.25pt;z-index:2537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4880" behindDoc="0" locked="0" layoutInCell="1" allowOverlap="1" wp14:anchorId="44499FCE" wp14:editId="1849658A">
                      <wp:simplePos x="0" y="0"/>
                      <wp:positionH relativeFrom="column">
                        <wp:posOffset>0</wp:posOffset>
                      </wp:positionH>
                      <wp:positionV relativeFrom="paragraph">
                        <wp:posOffset>0</wp:posOffset>
                      </wp:positionV>
                      <wp:extent cx="76200" cy="28575"/>
                      <wp:effectExtent l="19050" t="19050" r="19050" b="28575"/>
                      <wp:wrapNone/>
                      <wp:docPr id="10637" name="Text Box 1857">
                        <a:extLst xmlns:a="http://schemas.openxmlformats.org/drawingml/2006/main">
                          <a:ext uri="{FF2B5EF4-FFF2-40B4-BE49-F238E27FC236}">
                            <a16:creationId xmlns:a16="http://schemas.microsoft.com/office/drawing/2014/main" id="{00000000-0008-0000-0000-00008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3D008" id="Text Box 1857" o:spid="_x0000_s1026" type="#_x0000_t202" style="position:absolute;margin-left:0;margin-top:0;width:6pt;height:2.25pt;z-index:2537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5904" behindDoc="0" locked="0" layoutInCell="1" allowOverlap="1" wp14:anchorId="578471A2" wp14:editId="52C9280A">
                      <wp:simplePos x="0" y="0"/>
                      <wp:positionH relativeFrom="column">
                        <wp:posOffset>0</wp:posOffset>
                      </wp:positionH>
                      <wp:positionV relativeFrom="paragraph">
                        <wp:posOffset>0</wp:posOffset>
                      </wp:positionV>
                      <wp:extent cx="76200" cy="28575"/>
                      <wp:effectExtent l="19050" t="19050" r="19050" b="28575"/>
                      <wp:wrapNone/>
                      <wp:docPr id="10638" name="Text Box 1856">
                        <a:extLst xmlns:a="http://schemas.openxmlformats.org/drawingml/2006/main">
                          <a:ext uri="{FF2B5EF4-FFF2-40B4-BE49-F238E27FC236}">
                            <a16:creationId xmlns:a16="http://schemas.microsoft.com/office/drawing/2014/main" id="{00000000-0008-0000-0000-00008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D184F" id="Text Box 1856" o:spid="_x0000_s1026" type="#_x0000_t202" style="position:absolute;margin-left:0;margin-top:0;width:6pt;height:2.25pt;z-index:2537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6928" behindDoc="0" locked="0" layoutInCell="1" allowOverlap="1" wp14:anchorId="0F083EDA" wp14:editId="0A11D75C">
                      <wp:simplePos x="0" y="0"/>
                      <wp:positionH relativeFrom="column">
                        <wp:posOffset>0</wp:posOffset>
                      </wp:positionH>
                      <wp:positionV relativeFrom="paragraph">
                        <wp:posOffset>0</wp:posOffset>
                      </wp:positionV>
                      <wp:extent cx="76200" cy="28575"/>
                      <wp:effectExtent l="19050" t="19050" r="19050" b="28575"/>
                      <wp:wrapNone/>
                      <wp:docPr id="10639" name="Text Box 1855">
                        <a:extLst xmlns:a="http://schemas.openxmlformats.org/drawingml/2006/main">
                          <a:ext uri="{FF2B5EF4-FFF2-40B4-BE49-F238E27FC236}">
                            <a16:creationId xmlns:a16="http://schemas.microsoft.com/office/drawing/2014/main" id="{00000000-0008-0000-0000-00008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52D7B8" id="Text Box 1855" o:spid="_x0000_s1026" type="#_x0000_t202" style="position:absolute;margin-left:0;margin-top:0;width:6pt;height:2.25pt;z-index:2537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7952" behindDoc="0" locked="0" layoutInCell="1" allowOverlap="1" wp14:anchorId="4A5FF35B" wp14:editId="697FA216">
                      <wp:simplePos x="0" y="0"/>
                      <wp:positionH relativeFrom="column">
                        <wp:posOffset>0</wp:posOffset>
                      </wp:positionH>
                      <wp:positionV relativeFrom="paragraph">
                        <wp:posOffset>0</wp:posOffset>
                      </wp:positionV>
                      <wp:extent cx="76200" cy="28575"/>
                      <wp:effectExtent l="19050" t="19050" r="19050" b="28575"/>
                      <wp:wrapNone/>
                      <wp:docPr id="10640" name="Text Box 1854">
                        <a:extLst xmlns:a="http://schemas.openxmlformats.org/drawingml/2006/main">
                          <a:ext uri="{FF2B5EF4-FFF2-40B4-BE49-F238E27FC236}">
                            <a16:creationId xmlns:a16="http://schemas.microsoft.com/office/drawing/2014/main" id="{00000000-0008-0000-0000-00009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1AF857" id="Text Box 1854" o:spid="_x0000_s1026" type="#_x0000_t202" style="position:absolute;margin-left:0;margin-top:0;width:6pt;height:2.25pt;z-index:2537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58976" behindDoc="0" locked="0" layoutInCell="1" allowOverlap="1" wp14:anchorId="5E07D2CF" wp14:editId="607A12A3">
                      <wp:simplePos x="0" y="0"/>
                      <wp:positionH relativeFrom="column">
                        <wp:posOffset>0</wp:posOffset>
                      </wp:positionH>
                      <wp:positionV relativeFrom="paragraph">
                        <wp:posOffset>0</wp:posOffset>
                      </wp:positionV>
                      <wp:extent cx="76200" cy="28575"/>
                      <wp:effectExtent l="19050" t="19050" r="19050" b="28575"/>
                      <wp:wrapNone/>
                      <wp:docPr id="10641" name="Text Box 1853">
                        <a:extLst xmlns:a="http://schemas.openxmlformats.org/drawingml/2006/main">
                          <a:ext uri="{FF2B5EF4-FFF2-40B4-BE49-F238E27FC236}">
                            <a16:creationId xmlns:a16="http://schemas.microsoft.com/office/drawing/2014/main" id="{00000000-0008-0000-0000-00009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71F61" id="Text Box 1853" o:spid="_x0000_s1026" type="#_x0000_t202" style="position:absolute;margin-left:0;margin-top:0;width:6pt;height:2.25pt;z-index:2537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0000" behindDoc="0" locked="0" layoutInCell="1" allowOverlap="1" wp14:anchorId="6D2F267D" wp14:editId="4629DF97">
                      <wp:simplePos x="0" y="0"/>
                      <wp:positionH relativeFrom="column">
                        <wp:posOffset>0</wp:posOffset>
                      </wp:positionH>
                      <wp:positionV relativeFrom="paragraph">
                        <wp:posOffset>0</wp:posOffset>
                      </wp:positionV>
                      <wp:extent cx="76200" cy="28575"/>
                      <wp:effectExtent l="19050" t="19050" r="19050" b="28575"/>
                      <wp:wrapNone/>
                      <wp:docPr id="10642" name="Text Box 1852">
                        <a:extLst xmlns:a="http://schemas.openxmlformats.org/drawingml/2006/main">
                          <a:ext uri="{FF2B5EF4-FFF2-40B4-BE49-F238E27FC236}">
                            <a16:creationId xmlns:a16="http://schemas.microsoft.com/office/drawing/2014/main" id="{00000000-0008-0000-0000-00009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87222" id="Text Box 1852" o:spid="_x0000_s1026" type="#_x0000_t202" style="position:absolute;margin-left:0;margin-top:0;width:6pt;height:2.25pt;z-index:2537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1024" behindDoc="0" locked="0" layoutInCell="1" allowOverlap="1" wp14:anchorId="44E47AB4" wp14:editId="4F737EAB">
                      <wp:simplePos x="0" y="0"/>
                      <wp:positionH relativeFrom="column">
                        <wp:posOffset>0</wp:posOffset>
                      </wp:positionH>
                      <wp:positionV relativeFrom="paragraph">
                        <wp:posOffset>0</wp:posOffset>
                      </wp:positionV>
                      <wp:extent cx="76200" cy="28575"/>
                      <wp:effectExtent l="19050" t="19050" r="19050" b="28575"/>
                      <wp:wrapNone/>
                      <wp:docPr id="10643" name="Text Box 1851">
                        <a:extLst xmlns:a="http://schemas.openxmlformats.org/drawingml/2006/main">
                          <a:ext uri="{FF2B5EF4-FFF2-40B4-BE49-F238E27FC236}">
                            <a16:creationId xmlns:a16="http://schemas.microsoft.com/office/drawing/2014/main" id="{00000000-0008-0000-0000-00009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1D537" id="Text Box 1851" o:spid="_x0000_s1026" type="#_x0000_t202" style="position:absolute;margin-left:0;margin-top:0;width:6pt;height:2.25pt;z-index:2537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2048" behindDoc="0" locked="0" layoutInCell="1" allowOverlap="1" wp14:anchorId="0C441772" wp14:editId="1CCF45A8">
                      <wp:simplePos x="0" y="0"/>
                      <wp:positionH relativeFrom="column">
                        <wp:posOffset>0</wp:posOffset>
                      </wp:positionH>
                      <wp:positionV relativeFrom="paragraph">
                        <wp:posOffset>0</wp:posOffset>
                      </wp:positionV>
                      <wp:extent cx="76200" cy="28575"/>
                      <wp:effectExtent l="19050" t="19050" r="19050" b="28575"/>
                      <wp:wrapNone/>
                      <wp:docPr id="10644" name="Text Box 1850">
                        <a:extLst xmlns:a="http://schemas.openxmlformats.org/drawingml/2006/main">
                          <a:ext uri="{FF2B5EF4-FFF2-40B4-BE49-F238E27FC236}">
                            <a16:creationId xmlns:a16="http://schemas.microsoft.com/office/drawing/2014/main" id="{00000000-0008-0000-0000-00009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FB02B" id="Text Box 1850" o:spid="_x0000_s1026" type="#_x0000_t202" style="position:absolute;margin-left:0;margin-top:0;width:6pt;height:2.25pt;z-index:2537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3072" behindDoc="0" locked="0" layoutInCell="1" allowOverlap="1" wp14:anchorId="2B4431E7" wp14:editId="56B00836">
                      <wp:simplePos x="0" y="0"/>
                      <wp:positionH relativeFrom="column">
                        <wp:posOffset>0</wp:posOffset>
                      </wp:positionH>
                      <wp:positionV relativeFrom="paragraph">
                        <wp:posOffset>0</wp:posOffset>
                      </wp:positionV>
                      <wp:extent cx="76200" cy="28575"/>
                      <wp:effectExtent l="19050" t="19050" r="19050" b="28575"/>
                      <wp:wrapNone/>
                      <wp:docPr id="10645" name="Text Box 1849">
                        <a:extLst xmlns:a="http://schemas.openxmlformats.org/drawingml/2006/main">
                          <a:ext uri="{FF2B5EF4-FFF2-40B4-BE49-F238E27FC236}">
                            <a16:creationId xmlns:a16="http://schemas.microsoft.com/office/drawing/2014/main" id="{00000000-0008-0000-0000-00009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3A392" id="Text Box 1849" o:spid="_x0000_s1026" type="#_x0000_t202" style="position:absolute;margin-left:0;margin-top:0;width:6pt;height:2.25pt;z-index:2537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4096" behindDoc="0" locked="0" layoutInCell="1" allowOverlap="1" wp14:anchorId="723B3B50" wp14:editId="3A37D2B7">
                      <wp:simplePos x="0" y="0"/>
                      <wp:positionH relativeFrom="column">
                        <wp:posOffset>0</wp:posOffset>
                      </wp:positionH>
                      <wp:positionV relativeFrom="paragraph">
                        <wp:posOffset>0</wp:posOffset>
                      </wp:positionV>
                      <wp:extent cx="76200" cy="28575"/>
                      <wp:effectExtent l="19050" t="19050" r="19050" b="28575"/>
                      <wp:wrapNone/>
                      <wp:docPr id="10646" name="Text Box 1848">
                        <a:extLst xmlns:a="http://schemas.openxmlformats.org/drawingml/2006/main">
                          <a:ext uri="{FF2B5EF4-FFF2-40B4-BE49-F238E27FC236}">
                            <a16:creationId xmlns:a16="http://schemas.microsoft.com/office/drawing/2014/main" id="{00000000-0008-0000-0000-00009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8CE21" id="Text Box 1848" o:spid="_x0000_s1026" type="#_x0000_t202" style="position:absolute;margin-left:0;margin-top:0;width:6pt;height:2.25pt;z-index:2537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5120" behindDoc="0" locked="0" layoutInCell="1" allowOverlap="1" wp14:anchorId="655F6871" wp14:editId="0A9B7AD2">
                      <wp:simplePos x="0" y="0"/>
                      <wp:positionH relativeFrom="column">
                        <wp:posOffset>0</wp:posOffset>
                      </wp:positionH>
                      <wp:positionV relativeFrom="paragraph">
                        <wp:posOffset>0</wp:posOffset>
                      </wp:positionV>
                      <wp:extent cx="76200" cy="28575"/>
                      <wp:effectExtent l="19050" t="19050" r="19050" b="28575"/>
                      <wp:wrapNone/>
                      <wp:docPr id="10647" name="Text Box 1847">
                        <a:extLst xmlns:a="http://schemas.openxmlformats.org/drawingml/2006/main">
                          <a:ext uri="{FF2B5EF4-FFF2-40B4-BE49-F238E27FC236}">
                            <a16:creationId xmlns:a16="http://schemas.microsoft.com/office/drawing/2014/main" id="{00000000-0008-0000-0000-00009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A93F6" id="Text Box 1847" o:spid="_x0000_s1026" type="#_x0000_t202" style="position:absolute;margin-left:0;margin-top:0;width:6pt;height:2.25pt;z-index:2537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6144" behindDoc="0" locked="0" layoutInCell="1" allowOverlap="1" wp14:anchorId="1836A4F9" wp14:editId="09C37095">
                      <wp:simplePos x="0" y="0"/>
                      <wp:positionH relativeFrom="column">
                        <wp:posOffset>0</wp:posOffset>
                      </wp:positionH>
                      <wp:positionV relativeFrom="paragraph">
                        <wp:posOffset>0</wp:posOffset>
                      </wp:positionV>
                      <wp:extent cx="76200" cy="28575"/>
                      <wp:effectExtent l="19050" t="19050" r="19050" b="28575"/>
                      <wp:wrapNone/>
                      <wp:docPr id="10648" name="Text Box 1846">
                        <a:extLst xmlns:a="http://schemas.openxmlformats.org/drawingml/2006/main">
                          <a:ext uri="{FF2B5EF4-FFF2-40B4-BE49-F238E27FC236}">
                            <a16:creationId xmlns:a16="http://schemas.microsoft.com/office/drawing/2014/main" id="{00000000-0008-0000-0000-00009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4D2BF" id="Text Box 1846" o:spid="_x0000_s1026" type="#_x0000_t202" style="position:absolute;margin-left:0;margin-top:0;width:6pt;height:2.25pt;z-index:2537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7168" behindDoc="0" locked="0" layoutInCell="1" allowOverlap="1" wp14:anchorId="0363A9D8" wp14:editId="29C2B0A3">
                      <wp:simplePos x="0" y="0"/>
                      <wp:positionH relativeFrom="column">
                        <wp:posOffset>0</wp:posOffset>
                      </wp:positionH>
                      <wp:positionV relativeFrom="paragraph">
                        <wp:posOffset>0</wp:posOffset>
                      </wp:positionV>
                      <wp:extent cx="76200" cy="28575"/>
                      <wp:effectExtent l="19050" t="19050" r="19050" b="28575"/>
                      <wp:wrapNone/>
                      <wp:docPr id="10649" name="Text Box 1845">
                        <a:extLst xmlns:a="http://schemas.openxmlformats.org/drawingml/2006/main">
                          <a:ext uri="{FF2B5EF4-FFF2-40B4-BE49-F238E27FC236}">
                            <a16:creationId xmlns:a16="http://schemas.microsoft.com/office/drawing/2014/main" id="{00000000-0008-0000-0000-00009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96F1B" id="Text Box 1845" o:spid="_x0000_s1026" type="#_x0000_t202" style="position:absolute;margin-left:0;margin-top:0;width:6pt;height:2.25pt;z-index:2537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8192" behindDoc="0" locked="0" layoutInCell="1" allowOverlap="1" wp14:anchorId="21777E97" wp14:editId="2CFF3302">
                      <wp:simplePos x="0" y="0"/>
                      <wp:positionH relativeFrom="column">
                        <wp:posOffset>0</wp:posOffset>
                      </wp:positionH>
                      <wp:positionV relativeFrom="paragraph">
                        <wp:posOffset>0</wp:posOffset>
                      </wp:positionV>
                      <wp:extent cx="76200" cy="28575"/>
                      <wp:effectExtent l="19050" t="19050" r="19050" b="28575"/>
                      <wp:wrapNone/>
                      <wp:docPr id="10650" name="Text Box 1844">
                        <a:extLst xmlns:a="http://schemas.openxmlformats.org/drawingml/2006/main">
                          <a:ext uri="{FF2B5EF4-FFF2-40B4-BE49-F238E27FC236}">
                            <a16:creationId xmlns:a16="http://schemas.microsoft.com/office/drawing/2014/main" id="{00000000-0008-0000-0000-00009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52F9F" id="Text Box 1844" o:spid="_x0000_s1026" type="#_x0000_t202" style="position:absolute;margin-left:0;margin-top:0;width:6pt;height:2.25pt;z-index:2537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69216" behindDoc="0" locked="0" layoutInCell="1" allowOverlap="1" wp14:anchorId="00402666" wp14:editId="5554ACBE">
                      <wp:simplePos x="0" y="0"/>
                      <wp:positionH relativeFrom="column">
                        <wp:posOffset>0</wp:posOffset>
                      </wp:positionH>
                      <wp:positionV relativeFrom="paragraph">
                        <wp:posOffset>0</wp:posOffset>
                      </wp:positionV>
                      <wp:extent cx="76200" cy="28575"/>
                      <wp:effectExtent l="19050" t="19050" r="19050" b="28575"/>
                      <wp:wrapNone/>
                      <wp:docPr id="10651" name="Text Box 1843">
                        <a:extLst xmlns:a="http://schemas.openxmlformats.org/drawingml/2006/main">
                          <a:ext uri="{FF2B5EF4-FFF2-40B4-BE49-F238E27FC236}">
                            <a16:creationId xmlns:a16="http://schemas.microsoft.com/office/drawing/2014/main" id="{00000000-0008-0000-0000-00009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A1DB56" id="Text Box 1843" o:spid="_x0000_s1026" type="#_x0000_t202" style="position:absolute;margin-left:0;margin-top:0;width:6pt;height:2.25pt;z-index:2537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0240" behindDoc="0" locked="0" layoutInCell="1" allowOverlap="1" wp14:anchorId="380DCBBB" wp14:editId="2C73C6C6">
                      <wp:simplePos x="0" y="0"/>
                      <wp:positionH relativeFrom="column">
                        <wp:posOffset>0</wp:posOffset>
                      </wp:positionH>
                      <wp:positionV relativeFrom="paragraph">
                        <wp:posOffset>0</wp:posOffset>
                      </wp:positionV>
                      <wp:extent cx="76200" cy="28575"/>
                      <wp:effectExtent l="19050" t="19050" r="19050" b="28575"/>
                      <wp:wrapNone/>
                      <wp:docPr id="10652" name="Text Box 1842">
                        <a:extLst xmlns:a="http://schemas.openxmlformats.org/drawingml/2006/main">
                          <a:ext uri="{FF2B5EF4-FFF2-40B4-BE49-F238E27FC236}">
                            <a16:creationId xmlns:a16="http://schemas.microsoft.com/office/drawing/2014/main" id="{00000000-0008-0000-0000-00009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7D62C" id="Text Box 1842" o:spid="_x0000_s1026" type="#_x0000_t202" style="position:absolute;margin-left:0;margin-top:0;width:6pt;height:2.25pt;z-index:2537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1264" behindDoc="0" locked="0" layoutInCell="1" allowOverlap="1" wp14:anchorId="044D9304" wp14:editId="709D53EC">
                      <wp:simplePos x="0" y="0"/>
                      <wp:positionH relativeFrom="column">
                        <wp:posOffset>0</wp:posOffset>
                      </wp:positionH>
                      <wp:positionV relativeFrom="paragraph">
                        <wp:posOffset>0</wp:posOffset>
                      </wp:positionV>
                      <wp:extent cx="76200" cy="28575"/>
                      <wp:effectExtent l="19050" t="19050" r="19050" b="28575"/>
                      <wp:wrapNone/>
                      <wp:docPr id="10653" name="Text Box 1841">
                        <a:extLst xmlns:a="http://schemas.openxmlformats.org/drawingml/2006/main">
                          <a:ext uri="{FF2B5EF4-FFF2-40B4-BE49-F238E27FC236}">
                            <a16:creationId xmlns:a16="http://schemas.microsoft.com/office/drawing/2014/main" id="{00000000-0008-0000-0000-00009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60846" id="Text Box 1841" o:spid="_x0000_s1026" type="#_x0000_t202" style="position:absolute;margin-left:0;margin-top:0;width:6pt;height:2.25pt;z-index:2537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2288" behindDoc="0" locked="0" layoutInCell="1" allowOverlap="1" wp14:anchorId="2F0DA64B" wp14:editId="5EA97533">
                      <wp:simplePos x="0" y="0"/>
                      <wp:positionH relativeFrom="column">
                        <wp:posOffset>0</wp:posOffset>
                      </wp:positionH>
                      <wp:positionV relativeFrom="paragraph">
                        <wp:posOffset>0</wp:posOffset>
                      </wp:positionV>
                      <wp:extent cx="76200" cy="28575"/>
                      <wp:effectExtent l="19050" t="19050" r="19050" b="28575"/>
                      <wp:wrapNone/>
                      <wp:docPr id="10654" name="Text Box 1840">
                        <a:extLst xmlns:a="http://schemas.openxmlformats.org/drawingml/2006/main">
                          <a:ext uri="{FF2B5EF4-FFF2-40B4-BE49-F238E27FC236}">
                            <a16:creationId xmlns:a16="http://schemas.microsoft.com/office/drawing/2014/main" id="{00000000-0008-0000-0000-00009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A7897" id="Text Box 1840" o:spid="_x0000_s1026" type="#_x0000_t202" style="position:absolute;margin-left:0;margin-top:0;width:6pt;height:2.25pt;z-index:2537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3312" behindDoc="0" locked="0" layoutInCell="1" allowOverlap="1" wp14:anchorId="39B15AAC" wp14:editId="26021818">
                      <wp:simplePos x="0" y="0"/>
                      <wp:positionH relativeFrom="column">
                        <wp:posOffset>0</wp:posOffset>
                      </wp:positionH>
                      <wp:positionV relativeFrom="paragraph">
                        <wp:posOffset>0</wp:posOffset>
                      </wp:positionV>
                      <wp:extent cx="76200" cy="28575"/>
                      <wp:effectExtent l="19050" t="19050" r="19050" b="28575"/>
                      <wp:wrapNone/>
                      <wp:docPr id="10655" name="Text Box 1839">
                        <a:extLst xmlns:a="http://schemas.openxmlformats.org/drawingml/2006/main">
                          <a:ext uri="{FF2B5EF4-FFF2-40B4-BE49-F238E27FC236}">
                            <a16:creationId xmlns:a16="http://schemas.microsoft.com/office/drawing/2014/main" id="{00000000-0008-0000-0000-00009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B26EF" id="Text Box 1839" o:spid="_x0000_s1026" type="#_x0000_t202" style="position:absolute;margin-left:0;margin-top:0;width:6pt;height:2.25pt;z-index:2537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4336" behindDoc="0" locked="0" layoutInCell="1" allowOverlap="1" wp14:anchorId="63F040A3" wp14:editId="39632025">
                      <wp:simplePos x="0" y="0"/>
                      <wp:positionH relativeFrom="column">
                        <wp:posOffset>0</wp:posOffset>
                      </wp:positionH>
                      <wp:positionV relativeFrom="paragraph">
                        <wp:posOffset>0</wp:posOffset>
                      </wp:positionV>
                      <wp:extent cx="76200" cy="28575"/>
                      <wp:effectExtent l="19050" t="19050" r="19050" b="28575"/>
                      <wp:wrapNone/>
                      <wp:docPr id="10656" name="Text Box 1838">
                        <a:extLst xmlns:a="http://schemas.openxmlformats.org/drawingml/2006/main">
                          <a:ext uri="{FF2B5EF4-FFF2-40B4-BE49-F238E27FC236}">
                            <a16:creationId xmlns:a16="http://schemas.microsoft.com/office/drawing/2014/main" id="{00000000-0008-0000-0000-0000A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84363" id="Text Box 1838" o:spid="_x0000_s1026" type="#_x0000_t202" style="position:absolute;margin-left:0;margin-top:0;width:6pt;height:2.25pt;z-index:2537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5360" behindDoc="0" locked="0" layoutInCell="1" allowOverlap="1" wp14:anchorId="12ECAA59" wp14:editId="2AD4F399">
                      <wp:simplePos x="0" y="0"/>
                      <wp:positionH relativeFrom="column">
                        <wp:posOffset>0</wp:posOffset>
                      </wp:positionH>
                      <wp:positionV relativeFrom="paragraph">
                        <wp:posOffset>0</wp:posOffset>
                      </wp:positionV>
                      <wp:extent cx="76200" cy="28575"/>
                      <wp:effectExtent l="19050" t="19050" r="19050" b="28575"/>
                      <wp:wrapNone/>
                      <wp:docPr id="10657" name="Text Box 1837">
                        <a:extLst xmlns:a="http://schemas.openxmlformats.org/drawingml/2006/main">
                          <a:ext uri="{FF2B5EF4-FFF2-40B4-BE49-F238E27FC236}">
                            <a16:creationId xmlns:a16="http://schemas.microsoft.com/office/drawing/2014/main" id="{00000000-0008-0000-0000-0000A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3EB1D5" id="Text Box 1837" o:spid="_x0000_s1026" type="#_x0000_t202" style="position:absolute;margin-left:0;margin-top:0;width:6pt;height:2.25pt;z-index:2537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6384" behindDoc="0" locked="0" layoutInCell="1" allowOverlap="1" wp14:anchorId="1C4FD8D9" wp14:editId="46920B59">
                      <wp:simplePos x="0" y="0"/>
                      <wp:positionH relativeFrom="column">
                        <wp:posOffset>0</wp:posOffset>
                      </wp:positionH>
                      <wp:positionV relativeFrom="paragraph">
                        <wp:posOffset>0</wp:posOffset>
                      </wp:positionV>
                      <wp:extent cx="76200" cy="28575"/>
                      <wp:effectExtent l="19050" t="19050" r="19050" b="28575"/>
                      <wp:wrapNone/>
                      <wp:docPr id="10658" name="Text Box 1836">
                        <a:extLst xmlns:a="http://schemas.openxmlformats.org/drawingml/2006/main">
                          <a:ext uri="{FF2B5EF4-FFF2-40B4-BE49-F238E27FC236}">
                            <a16:creationId xmlns:a16="http://schemas.microsoft.com/office/drawing/2014/main" id="{00000000-0008-0000-0000-0000A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68E5C" id="Text Box 1836" o:spid="_x0000_s1026" type="#_x0000_t202" style="position:absolute;margin-left:0;margin-top:0;width:6pt;height:2.25pt;z-index:2537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7408" behindDoc="0" locked="0" layoutInCell="1" allowOverlap="1" wp14:anchorId="3E3EBF5E" wp14:editId="6BCA3C35">
                      <wp:simplePos x="0" y="0"/>
                      <wp:positionH relativeFrom="column">
                        <wp:posOffset>0</wp:posOffset>
                      </wp:positionH>
                      <wp:positionV relativeFrom="paragraph">
                        <wp:posOffset>0</wp:posOffset>
                      </wp:positionV>
                      <wp:extent cx="76200" cy="28575"/>
                      <wp:effectExtent l="19050" t="19050" r="19050" b="28575"/>
                      <wp:wrapNone/>
                      <wp:docPr id="10659" name="Text Box 1835">
                        <a:extLst xmlns:a="http://schemas.openxmlformats.org/drawingml/2006/main">
                          <a:ext uri="{FF2B5EF4-FFF2-40B4-BE49-F238E27FC236}">
                            <a16:creationId xmlns:a16="http://schemas.microsoft.com/office/drawing/2014/main" id="{00000000-0008-0000-0000-0000A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565AB" id="Text Box 1835" o:spid="_x0000_s1026" type="#_x0000_t202" style="position:absolute;margin-left:0;margin-top:0;width:6pt;height:2.25pt;z-index:2537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8432" behindDoc="0" locked="0" layoutInCell="1" allowOverlap="1" wp14:anchorId="08405E61" wp14:editId="4874A627">
                      <wp:simplePos x="0" y="0"/>
                      <wp:positionH relativeFrom="column">
                        <wp:posOffset>0</wp:posOffset>
                      </wp:positionH>
                      <wp:positionV relativeFrom="paragraph">
                        <wp:posOffset>0</wp:posOffset>
                      </wp:positionV>
                      <wp:extent cx="76200" cy="28575"/>
                      <wp:effectExtent l="19050" t="19050" r="19050" b="28575"/>
                      <wp:wrapNone/>
                      <wp:docPr id="10660" name="Text Box 1834">
                        <a:extLst xmlns:a="http://schemas.openxmlformats.org/drawingml/2006/main">
                          <a:ext uri="{FF2B5EF4-FFF2-40B4-BE49-F238E27FC236}">
                            <a16:creationId xmlns:a16="http://schemas.microsoft.com/office/drawing/2014/main" id="{00000000-0008-0000-0000-0000A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54505" id="Text Box 1834" o:spid="_x0000_s1026" type="#_x0000_t202" style="position:absolute;margin-left:0;margin-top:0;width:6pt;height:2.25pt;z-index:2537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79456" behindDoc="0" locked="0" layoutInCell="1" allowOverlap="1" wp14:anchorId="287171ED" wp14:editId="3E170B66">
                      <wp:simplePos x="0" y="0"/>
                      <wp:positionH relativeFrom="column">
                        <wp:posOffset>0</wp:posOffset>
                      </wp:positionH>
                      <wp:positionV relativeFrom="paragraph">
                        <wp:posOffset>0</wp:posOffset>
                      </wp:positionV>
                      <wp:extent cx="76200" cy="28575"/>
                      <wp:effectExtent l="19050" t="19050" r="19050" b="28575"/>
                      <wp:wrapNone/>
                      <wp:docPr id="10661" name="Text Box 1833">
                        <a:extLst xmlns:a="http://schemas.openxmlformats.org/drawingml/2006/main">
                          <a:ext uri="{FF2B5EF4-FFF2-40B4-BE49-F238E27FC236}">
                            <a16:creationId xmlns:a16="http://schemas.microsoft.com/office/drawing/2014/main" id="{00000000-0008-0000-0000-0000A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B462A" id="Text Box 1833" o:spid="_x0000_s1026" type="#_x0000_t202" style="position:absolute;margin-left:0;margin-top:0;width:6pt;height:2.25pt;z-index:2537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0480" behindDoc="0" locked="0" layoutInCell="1" allowOverlap="1" wp14:anchorId="232C5DE7" wp14:editId="151D0ABE">
                      <wp:simplePos x="0" y="0"/>
                      <wp:positionH relativeFrom="column">
                        <wp:posOffset>0</wp:posOffset>
                      </wp:positionH>
                      <wp:positionV relativeFrom="paragraph">
                        <wp:posOffset>0</wp:posOffset>
                      </wp:positionV>
                      <wp:extent cx="76200" cy="28575"/>
                      <wp:effectExtent l="19050" t="19050" r="19050" b="28575"/>
                      <wp:wrapNone/>
                      <wp:docPr id="10662" name="Text Box 1832">
                        <a:extLst xmlns:a="http://schemas.openxmlformats.org/drawingml/2006/main">
                          <a:ext uri="{FF2B5EF4-FFF2-40B4-BE49-F238E27FC236}">
                            <a16:creationId xmlns:a16="http://schemas.microsoft.com/office/drawing/2014/main" id="{00000000-0008-0000-0000-0000A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3F5E5" id="Text Box 1832" o:spid="_x0000_s1026" type="#_x0000_t202" style="position:absolute;margin-left:0;margin-top:0;width:6pt;height:2.25pt;z-index:2537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1504" behindDoc="0" locked="0" layoutInCell="1" allowOverlap="1" wp14:anchorId="781B215C" wp14:editId="1631E7D4">
                      <wp:simplePos x="0" y="0"/>
                      <wp:positionH relativeFrom="column">
                        <wp:posOffset>0</wp:posOffset>
                      </wp:positionH>
                      <wp:positionV relativeFrom="paragraph">
                        <wp:posOffset>0</wp:posOffset>
                      </wp:positionV>
                      <wp:extent cx="76200" cy="28575"/>
                      <wp:effectExtent l="19050" t="19050" r="19050" b="28575"/>
                      <wp:wrapNone/>
                      <wp:docPr id="10663" name="Text Box 1831">
                        <a:extLst xmlns:a="http://schemas.openxmlformats.org/drawingml/2006/main">
                          <a:ext uri="{FF2B5EF4-FFF2-40B4-BE49-F238E27FC236}">
                            <a16:creationId xmlns:a16="http://schemas.microsoft.com/office/drawing/2014/main" id="{00000000-0008-0000-0000-0000A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09B222" id="Text Box 1831" o:spid="_x0000_s1026" type="#_x0000_t202" style="position:absolute;margin-left:0;margin-top:0;width:6pt;height:2.25pt;z-index:2537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2528" behindDoc="0" locked="0" layoutInCell="1" allowOverlap="1" wp14:anchorId="43DBBA56" wp14:editId="13976A76">
                      <wp:simplePos x="0" y="0"/>
                      <wp:positionH relativeFrom="column">
                        <wp:posOffset>0</wp:posOffset>
                      </wp:positionH>
                      <wp:positionV relativeFrom="paragraph">
                        <wp:posOffset>0</wp:posOffset>
                      </wp:positionV>
                      <wp:extent cx="76200" cy="28575"/>
                      <wp:effectExtent l="19050" t="19050" r="19050" b="28575"/>
                      <wp:wrapNone/>
                      <wp:docPr id="10664" name="Text Box 1830">
                        <a:extLst xmlns:a="http://schemas.openxmlformats.org/drawingml/2006/main">
                          <a:ext uri="{FF2B5EF4-FFF2-40B4-BE49-F238E27FC236}">
                            <a16:creationId xmlns:a16="http://schemas.microsoft.com/office/drawing/2014/main" id="{00000000-0008-0000-0000-0000A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CC847" id="Text Box 1830" o:spid="_x0000_s1026" type="#_x0000_t202" style="position:absolute;margin-left:0;margin-top:0;width:6pt;height:2.25pt;z-index:2537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3552" behindDoc="0" locked="0" layoutInCell="1" allowOverlap="1" wp14:anchorId="5F884F14" wp14:editId="32DBFE6B">
                      <wp:simplePos x="0" y="0"/>
                      <wp:positionH relativeFrom="column">
                        <wp:posOffset>0</wp:posOffset>
                      </wp:positionH>
                      <wp:positionV relativeFrom="paragraph">
                        <wp:posOffset>0</wp:posOffset>
                      </wp:positionV>
                      <wp:extent cx="76200" cy="28575"/>
                      <wp:effectExtent l="19050" t="19050" r="19050" b="28575"/>
                      <wp:wrapNone/>
                      <wp:docPr id="10665" name="Text Box 1829">
                        <a:extLst xmlns:a="http://schemas.openxmlformats.org/drawingml/2006/main">
                          <a:ext uri="{FF2B5EF4-FFF2-40B4-BE49-F238E27FC236}">
                            <a16:creationId xmlns:a16="http://schemas.microsoft.com/office/drawing/2014/main" id="{00000000-0008-0000-0000-0000A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AF593" id="Text Box 1829" o:spid="_x0000_s1026" type="#_x0000_t202" style="position:absolute;margin-left:0;margin-top:0;width:6pt;height:2.25pt;z-index:2537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4576" behindDoc="0" locked="0" layoutInCell="1" allowOverlap="1" wp14:anchorId="0B4EAA4E" wp14:editId="3CBC28A3">
                      <wp:simplePos x="0" y="0"/>
                      <wp:positionH relativeFrom="column">
                        <wp:posOffset>0</wp:posOffset>
                      </wp:positionH>
                      <wp:positionV relativeFrom="paragraph">
                        <wp:posOffset>0</wp:posOffset>
                      </wp:positionV>
                      <wp:extent cx="76200" cy="28575"/>
                      <wp:effectExtent l="19050" t="19050" r="19050" b="28575"/>
                      <wp:wrapNone/>
                      <wp:docPr id="10666" name="Text Box 1828">
                        <a:extLst xmlns:a="http://schemas.openxmlformats.org/drawingml/2006/main">
                          <a:ext uri="{FF2B5EF4-FFF2-40B4-BE49-F238E27FC236}">
                            <a16:creationId xmlns:a16="http://schemas.microsoft.com/office/drawing/2014/main" id="{00000000-0008-0000-0000-0000A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91E0A3" id="Text Box 1828" o:spid="_x0000_s1026" type="#_x0000_t202" style="position:absolute;margin-left:0;margin-top:0;width:6pt;height:2.25pt;z-index:2537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5600" behindDoc="0" locked="0" layoutInCell="1" allowOverlap="1" wp14:anchorId="63E8255C" wp14:editId="196FBFEC">
                      <wp:simplePos x="0" y="0"/>
                      <wp:positionH relativeFrom="column">
                        <wp:posOffset>0</wp:posOffset>
                      </wp:positionH>
                      <wp:positionV relativeFrom="paragraph">
                        <wp:posOffset>0</wp:posOffset>
                      </wp:positionV>
                      <wp:extent cx="76200" cy="28575"/>
                      <wp:effectExtent l="19050" t="19050" r="19050" b="28575"/>
                      <wp:wrapNone/>
                      <wp:docPr id="10667" name="Text Box 1827">
                        <a:extLst xmlns:a="http://schemas.openxmlformats.org/drawingml/2006/main">
                          <a:ext uri="{FF2B5EF4-FFF2-40B4-BE49-F238E27FC236}">
                            <a16:creationId xmlns:a16="http://schemas.microsoft.com/office/drawing/2014/main" id="{00000000-0008-0000-0000-0000A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C437E" id="Text Box 1827" o:spid="_x0000_s1026" type="#_x0000_t202" style="position:absolute;margin-left:0;margin-top:0;width:6pt;height:2.25pt;z-index:2537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6624" behindDoc="0" locked="0" layoutInCell="1" allowOverlap="1" wp14:anchorId="5BEE2F02" wp14:editId="6F2277E1">
                      <wp:simplePos x="0" y="0"/>
                      <wp:positionH relativeFrom="column">
                        <wp:posOffset>0</wp:posOffset>
                      </wp:positionH>
                      <wp:positionV relativeFrom="paragraph">
                        <wp:posOffset>0</wp:posOffset>
                      </wp:positionV>
                      <wp:extent cx="76200" cy="28575"/>
                      <wp:effectExtent l="19050" t="19050" r="19050" b="28575"/>
                      <wp:wrapNone/>
                      <wp:docPr id="10668" name="Text Box 1826">
                        <a:extLst xmlns:a="http://schemas.openxmlformats.org/drawingml/2006/main">
                          <a:ext uri="{FF2B5EF4-FFF2-40B4-BE49-F238E27FC236}">
                            <a16:creationId xmlns:a16="http://schemas.microsoft.com/office/drawing/2014/main" id="{00000000-0008-0000-0000-0000A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D6149" id="Text Box 1826" o:spid="_x0000_s1026" type="#_x0000_t202" style="position:absolute;margin-left:0;margin-top:0;width:6pt;height:2.25pt;z-index:2537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7648" behindDoc="0" locked="0" layoutInCell="1" allowOverlap="1" wp14:anchorId="5B8E51D7" wp14:editId="185DE6F4">
                      <wp:simplePos x="0" y="0"/>
                      <wp:positionH relativeFrom="column">
                        <wp:posOffset>0</wp:posOffset>
                      </wp:positionH>
                      <wp:positionV relativeFrom="paragraph">
                        <wp:posOffset>0</wp:posOffset>
                      </wp:positionV>
                      <wp:extent cx="76200" cy="28575"/>
                      <wp:effectExtent l="19050" t="19050" r="19050" b="28575"/>
                      <wp:wrapNone/>
                      <wp:docPr id="10669" name="Text Box 1825">
                        <a:extLst xmlns:a="http://schemas.openxmlformats.org/drawingml/2006/main">
                          <a:ext uri="{FF2B5EF4-FFF2-40B4-BE49-F238E27FC236}">
                            <a16:creationId xmlns:a16="http://schemas.microsoft.com/office/drawing/2014/main" id="{00000000-0008-0000-0000-0000A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ACF0DF" id="Text Box 1825" o:spid="_x0000_s1026" type="#_x0000_t202" style="position:absolute;margin-left:0;margin-top:0;width:6pt;height:2.25pt;z-index:2537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8672" behindDoc="0" locked="0" layoutInCell="1" allowOverlap="1" wp14:anchorId="7DE69771" wp14:editId="6571EDFD">
                      <wp:simplePos x="0" y="0"/>
                      <wp:positionH relativeFrom="column">
                        <wp:posOffset>0</wp:posOffset>
                      </wp:positionH>
                      <wp:positionV relativeFrom="paragraph">
                        <wp:posOffset>0</wp:posOffset>
                      </wp:positionV>
                      <wp:extent cx="76200" cy="28575"/>
                      <wp:effectExtent l="19050" t="19050" r="19050" b="28575"/>
                      <wp:wrapNone/>
                      <wp:docPr id="10670" name="Text Box 1824">
                        <a:extLst xmlns:a="http://schemas.openxmlformats.org/drawingml/2006/main">
                          <a:ext uri="{FF2B5EF4-FFF2-40B4-BE49-F238E27FC236}">
                            <a16:creationId xmlns:a16="http://schemas.microsoft.com/office/drawing/2014/main" id="{00000000-0008-0000-0000-0000A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3F065A" id="Text Box 1824" o:spid="_x0000_s1026" type="#_x0000_t202" style="position:absolute;margin-left:0;margin-top:0;width:6pt;height:2.25pt;z-index:2537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89696" behindDoc="0" locked="0" layoutInCell="1" allowOverlap="1" wp14:anchorId="124CD14D" wp14:editId="5EC3EA76">
                      <wp:simplePos x="0" y="0"/>
                      <wp:positionH relativeFrom="column">
                        <wp:posOffset>0</wp:posOffset>
                      </wp:positionH>
                      <wp:positionV relativeFrom="paragraph">
                        <wp:posOffset>0</wp:posOffset>
                      </wp:positionV>
                      <wp:extent cx="76200" cy="28575"/>
                      <wp:effectExtent l="19050" t="19050" r="19050" b="28575"/>
                      <wp:wrapNone/>
                      <wp:docPr id="10671" name="Text Box 1823">
                        <a:extLst xmlns:a="http://schemas.openxmlformats.org/drawingml/2006/main">
                          <a:ext uri="{FF2B5EF4-FFF2-40B4-BE49-F238E27FC236}">
                            <a16:creationId xmlns:a16="http://schemas.microsoft.com/office/drawing/2014/main" id="{00000000-0008-0000-0000-0000A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90E83" id="Text Box 1823" o:spid="_x0000_s1026" type="#_x0000_t202" style="position:absolute;margin-left:0;margin-top:0;width:6pt;height:2.25pt;z-index:2537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0720" behindDoc="0" locked="0" layoutInCell="1" allowOverlap="1" wp14:anchorId="28062535" wp14:editId="1D068BC2">
                      <wp:simplePos x="0" y="0"/>
                      <wp:positionH relativeFrom="column">
                        <wp:posOffset>0</wp:posOffset>
                      </wp:positionH>
                      <wp:positionV relativeFrom="paragraph">
                        <wp:posOffset>0</wp:posOffset>
                      </wp:positionV>
                      <wp:extent cx="76200" cy="28575"/>
                      <wp:effectExtent l="19050" t="19050" r="19050" b="28575"/>
                      <wp:wrapNone/>
                      <wp:docPr id="10672" name="Text Box 1822">
                        <a:extLst xmlns:a="http://schemas.openxmlformats.org/drawingml/2006/main">
                          <a:ext uri="{FF2B5EF4-FFF2-40B4-BE49-F238E27FC236}">
                            <a16:creationId xmlns:a16="http://schemas.microsoft.com/office/drawing/2014/main" id="{00000000-0008-0000-0000-0000B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B7B0C" id="Text Box 1822" o:spid="_x0000_s1026" type="#_x0000_t202" style="position:absolute;margin-left:0;margin-top:0;width:6pt;height:2.25pt;z-index:2537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1744" behindDoc="0" locked="0" layoutInCell="1" allowOverlap="1" wp14:anchorId="0ECE1881" wp14:editId="1F2C519E">
                      <wp:simplePos x="0" y="0"/>
                      <wp:positionH relativeFrom="column">
                        <wp:posOffset>0</wp:posOffset>
                      </wp:positionH>
                      <wp:positionV relativeFrom="paragraph">
                        <wp:posOffset>0</wp:posOffset>
                      </wp:positionV>
                      <wp:extent cx="76200" cy="28575"/>
                      <wp:effectExtent l="19050" t="19050" r="19050" b="28575"/>
                      <wp:wrapNone/>
                      <wp:docPr id="10673" name="Text Box 1821">
                        <a:extLst xmlns:a="http://schemas.openxmlformats.org/drawingml/2006/main">
                          <a:ext uri="{FF2B5EF4-FFF2-40B4-BE49-F238E27FC236}">
                            <a16:creationId xmlns:a16="http://schemas.microsoft.com/office/drawing/2014/main" id="{00000000-0008-0000-0000-0000B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D19A77" id="Text Box 1821" o:spid="_x0000_s1026" type="#_x0000_t202" style="position:absolute;margin-left:0;margin-top:0;width:6pt;height:2.25pt;z-index:2537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2768" behindDoc="0" locked="0" layoutInCell="1" allowOverlap="1" wp14:anchorId="138ED3D3" wp14:editId="0243E076">
                      <wp:simplePos x="0" y="0"/>
                      <wp:positionH relativeFrom="column">
                        <wp:posOffset>0</wp:posOffset>
                      </wp:positionH>
                      <wp:positionV relativeFrom="paragraph">
                        <wp:posOffset>0</wp:posOffset>
                      </wp:positionV>
                      <wp:extent cx="76200" cy="28575"/>
                      <wp:effectExtent l="19050" t="19050" r="19050" b="28575"/>
                      <wp:wrapNone/>
                      <wp:docPr id="10674" name="Text Box 1820">
                        <a:extLst xmlns:a="http://schemas.openxmlformats.org/drawingml/2006/main">
                          <a:ext uri="{FF2B5EF4-FFF2-40B4-BE49-F238E27FC236}">
                            <a16:creationId xmlns:a16="http://schemas.microsoft.com/office/drawing/2014/main" id="{00000000-0008-0000-0000-0000B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A4BC0" id="Text Box 1820" o:spid="_x0000_s1026" type="#_x0000_t202" style="position:absolute;margin-left:0;margin-top:0;width:6pt;height:2.25pt;z-index:2537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3792" behindDoc="0" locked="0" layoutInCell="1" allowOverlap="1" wp14:anchorId="6960F9A6" wp14:editId="0106BBFA">
                      <wp:simplePos x="0" y="0"/>
                      <wp:positionH relativeFrom="column">
                        <wp:posOffset>0</wp:posOffset>
                      </wp:positionH>
                      <wp:positionV relativeFrom="paragraph">
                        <wp:posOffset>0</wp:posOffset>
                      </wp:positionV>
                      <wp:extent cx="76200" cy="28575"/>
                      <wp:effectExtent l="19050" t="19050" r="19050" b="28575"/>
                      <wp:wrapNone/>
                      <wp:docPr id="10675" name="Text Box 1819">
                        <a:extLst xmlns:a="http://schemas.openxmlformats.org/drawingml/2006/main">
                          <a:ext uri="{FF2B5EF4-FFF2-40B4-BE49-F238E27FC236}">
                            <a16:creationId xmlns:a16="http://schemas.microsoft.com/office/drawing/2014/main" id="{00000000-0008-0000-0000-0000B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745F0F" id="Text Box 1819" o:spid="_x0000_s1026" type="#_x0000_t202" style="position:absolute;margin-left:0;margin-top:0;width:6pt;height:2.25pt;z-index:2537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4816" behindDoc="0" locked="0" layoutInCell="1" allowOverlap="1" wp14:anchorId="485657C1" wp14:editId="7A6626A2">
                      <wp:simplePos x="0" y="0"/>
                      <wp:positionH relativeFrom="column">
                        <wp:posOffset>0</wp:posOffset>
                      </wp:positionH>
                      <wp:positionV relativeFrom="paragraph">
                        <wp:posOffset>0</wp:posOffset>
                      </wp:positionV>
                      <wp:extent cx="76200" cy="28575"/>
                      <wp:effectExtent l="19050" t="19050" r="19050" b="28575"/>
                      <wp:wrapNone/>
                      <wp:docPr id="10676" name="Text Box 1818">
                        <a:extLst xmlns:a="http://schemas.openxmlformats.org/drawingml/2006/main">
                          <a:ext uri="{FF2B5EF4-FFF2-40B4-BE49-F238E27FC236}">
                            <a16:creationId xmlns:a16="http://schemas.microsoft.com/office/drawing/2014/main" id="{00000000-0008-0000-0000-0000B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443C0" id="Text Box 1818" o:spid="_x0000_s1026" type="#_x0000_t202" style="position:absolute;margin-left:0;margin-top:0;width:6pt;height:2.25pt;z-index:2537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5840" behindDoc="0" locked="0" layoutInCell="1" allowOverlap="1" wp14:anchorId="33716A05" wp14:editId="3BE50A42">
                      <wp:simplePos x="0" y="0"/>
                      <wp:positionH relativeFrom="column">
                        <wp:posOffset>0</wp:posOffset>
                      </wp:positionH>
                      <wp:positionV relativeFrom="paragraph">
                        <wp:posOffset>0</wp:posOffset>
                      </wp:positionV>
                      <wp:extent cx="76200" cy="28575"/>
                      <wp:effectExtent l="19050" t="19050" r="19050" b="28575"/>
                      <wp:wrapNone/>
                      <wp:docPr id="10677" name="Text Box 1817">
                        <a:extLst xmlns:a="http://schemas.openxmlformats.org/drawingml/2006/main">
                          <a:ext uri="{FF2B5EF4-FFF2-40B4-BE49-F238E27FC236}">
                            <a16:creationId xmlns:a16="http://schemas.microsoft.com/office/drawing/2014/main" id="{00000000-0008-0000-0000-0000B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5D71F" id="Text Box 1817" o:spid="_x0000_s1026" type="#_x0000_t202" style="position:absolute;margin-left:0;margin-top:0;width:6pt;height:2.25pt;z-index:2537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6864" behindDoc="0" locked="0" layoutInCell="1" allowOverlap="1" wp14:anchorId="20FD12AB" wp14:editId="5CC764E9">
                      <wp:simplePos x="0" y="0"/>
                      <wp:positionH relativeFrom="column">
                        <wp:posOffset>0</wp:posOffset>
                      </wp:positionH>
                      <wp:positionV relativeFrom="paragraph">
                        <wp:posOffset>0</wp:posOffset>
                      </wp:positionV>
                      <wp:extent cx="76200" cy="28575"/>
                      <wp:effectExtent l="19050" t="19050" r="19050" b="28575"/>
                      <wp:wrapNone/>
                      <wp:docPr id="10678" name="Text Box 1816">
                        <a:extLst xmlns:a="http://schemas.openxmlformats.org/drawingml/2006/main">
                          <a:ext uri="{FF2B5EF4-FFF2-40B4-BE49-F238E27FC236}">
                            <a16:creationId xmlns:a16="http://schemas.microsoft.com/office/drawing/2014/main" id="{00000000-0008-0000-0000-0000B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DAA85" id="Text Box 1816" o:spid="_x0000_s1026" type="#_x0000_t202" style="position:absolute;margin-left:0;margin-top:0;width:6pt;height:2.25pt;z-index:2537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7888" behindDoc="0" locked="0" layoutInCell="1" allowOverlap="1" wp14:anchorId="27C1DD39" wp14:editId="68771DCD">
                      <wp:simplePos x="0" y="0"/>
                      <wp:positionH relativeFrom="column">
                        <wp:posOffset>0</wp:posOffset>
                      </wp:positionH>
                      <wp:positionV relativeFrom="paragraph">
                        <wp:posOffset>0</wp:posOffset>
                      </wp:positionV>
                      <wp:extent cx="76200" cy="28575"/>
                      <wp:effectExtent l="19050" t="19050" r="19050" b="28575"/>
                      <wp:wrapNone/>
                      <wp:docPr id="10679" name="Text Box 1815">
                        <a:extLst xmlns:a="http://schemas.openxmlformats.org/drawingml/2006/main">
                          <a:ext uri="{FF2B5EF4-FFF2-40B4-BE49-F238E27FC236}">
                            <a16:creationId xmlns:a16="http://schemas.microsoft.com/office/drawing/2014/main" id="{00000000-0008-0000-0000-0000B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33B20" id="Text Box 1815" o:spid="_x0000_s1026" type="#_x0000_t202" style="position:absolute;margin-left:0;margin-top:0;width:6pt;height:2.25pt;z-index:2537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8912" behindDoc="0" locked="0" layoutInCell="1" allowOverlap="1" wp14:anchorId="5350A8E6" wp14:editId="3CBF3589">
                      <wp:simplePos x="0" y="0"/>
                      <wp:positionH relativeFrom="column">
                        <wp:posOffset>0</wp:posOffset>
                      </wp:positionH>
                      <wp:positionV relativeFrom="paragraph">
                        <wp:posOffset>0</wp:posOffset>
                      </wp:positionV>
                      <wp:extent cx="76200" cy="28575"/>
                      <wp:effectExtent l="19050" t="19050" r="19050" b="28575"/>
                      <wp:wrapNone/>
                      <wp:docPr id="10680" name="Text Box 1814">
                        <a:extLst xmlns:a="http://schemas.openxmlformats.org/drawingml/2006/main">
                          <a:ext uri="{FF2B5EF4-FFF2-40B4-BE49-F238E27FC236}">
                            <a16:creationId xmlns:a16="http://schemas.microsoft.com/office/drawing/2014/main" id="{00000000-0008-0000-0000-0000B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52F59" id="Text Box 1814" o:spid="_x0000_s1026" type="#_x0000_t202" style="position:absolute;margin-left:0;margin-top:0;width:6pt;height:2.25pt;z-index:2537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799936" behindDoc="0" locked="0" layoutInCell="1" allowOverlap="1" wp14:anchorId="586C6D8C" wp14:editId="0E75B079">
                      <wp:simplePos x="0" y="0"/>
                      <wp:positionH relativeFrom="column">
                        <wp:posOffset>0</wp:posOffset>
                      </wp:positionH>
                      <wp:positionV relativeFrom="paragraph">
                        <wp:posOffset>0</wp:posOffset>
                      </wp:positionV>
                      <wp:extent cx="76200" cy="28575"/>
                      <wp:effectExtent l="19050" t="19050" r="19050" b="28575"/>
                      <wp:wrapNone/>
                      <wp:docPr id="10681" name="Text Box 1813">
                        <a:extLst xmlns:a="http://schemas.openxmlformats.org/drawingml/2006/main">
                          <a:ext uri="{FF2B5EF4-FFF2-40B4-BE49-F238E27FC236}">
                            <a16:creationId xmlns:a16="http://schemas.microsoft.com/office/drawing/2014/main" id="{00000000-0008-0000-0000-0000B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456C0" id="Text Box 1813" o:spid="_x0000_s1026" type="#_x0000_t202" style="position:absolute;margin-left:0;margin-top:0;width:6pt;height:2.25pt;z-index:2537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0960" behindDoc="0" locked="0" layoutInCell="1" allowOverlap="1" wp14:anchorId="52B38693" wp14:editId="53FFD46B">
                      <wp:simplePos x="0" y="0"/>
                      <wp:positionH relativeFrom="column">
                        <wp:posOffset>0</wp:posOffset>
                      </wp:positionH>
                      <wp:positionV relativeFrom="paragraph">
                        <wp:posOffset>0</wp:posOffset>
                      </wp:positionV>
                      <wp:extent cx="76200" cy="28575"/>
                      <wp:effectExtent l="19050" t="19050" r="19050" b="28575"/>
                      <wp:wrapNone/>
                      <wp:docPr id="10682" name="Text Box 1812">
                        <a:extLst xmlns:a="http://schemas.openxmlformats.org/drawingml/2006/main">
                          <a:ext uri="{FF2B5EF4-FFF2-40B4-BE49-F238E27FC236}">
                            <a16:creationId xmlns:a16="http://schemas.microsoft.com/office/drawing/2014/main" id="{00000000-0008-0000-0000-0000B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18CA5" id="Text Box 1812" o:spid="_x0000_s1026" type="#_x0000_t202" style="position:absolute;margin-left:0;margin-top:0;width:6pt;height:2.25pt;z-index:2538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1984" behindDoc="0" locked="0" layoutInCell="1" allowOverlap="1" wp14:anchorId="4C3E92C3" wp14:editId="1884EB22">
                      <wp:simplePos x="0" y="0"/>
                      <wp:positionH relativeFrom="column">
                        <wp:posOffset>0</wp:posOffset>
                      </wp:positionH>
                      <wp:positionV relativeFrom="paragraph">
                        <wp:posOffset>0</wp:posOffset>
                      </wp:positionV>
                      <wp:extent cx="76200" cy="28575"/>
                      <wp:effectExtent l="19050" t="19050" r="19050" b="28575"/>
                      <wp:wrapNone/>
                      <wp:docPr id="10683" name="Text Box 1811">
                        <a:extLst xmlns:a="http://schemas.openxmlformats.org/drawingml/2006/main">
                          <a:ext uri="{FF2B5EF4-FFF2-40B4-BE49-F238E27FC236}">
                            <a16:creationId xmlns:a16="http://schemas.microsoft.com/office/drawing/2014/main" id="{00000000-0008-0000-0000-0000B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E0176" id="Text Box 1811" o:spid="_x0000_s1026" type="#_x0000_t202" style="position:absolute;margin-left:0;margin-top:0;width:6pt;height:2.25pt;z-index:2538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3008" behindDoc="0" locked="0" layoutInCell="1" allowOverlap="1" wp14:anchorId="1791291F" wp14:editId="3E3D3E29">
                      <wp:simplePos x="0" y="0"/>
                      <wp:positionH relativeFrom="column">
                        <wp:posOffset>0</wp:posOffset>
                      </wp:positionH>
                      <wp:positionV relativeFrom="paragraph">
                        <wp:posOffset>0</wp:posOffset>
                      </wp:positionV>
                      <wp:extent cx="76200" cy="28575"/>
                      <wp:effectExtent l="19050" t="19050" r="19050" b="28575"/>
                      <wp:wrapNone/>
                      <wp:docPr id="10684" name="Text Box 1810">
                        <a:extLst xmlns:a="http://schemas.openxmlformats.org/drawingml/2006/main">
                          <a:ext uri="{FF2B5EF4-FFF2-40B4-BE49-F238E27FC236}">
                            <a16:creationId xmlns:a16="http://schemas.microsoft.com/office/drawing/2014/main" id="{00000000-0008-0000-0000-0000B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9846D" id="Text Box 1810" o:spid="_x0000_s1026" type="#_x0000_t202" style="position:absolute;margin-left:0;margin-top:0;width:6pt;height:2.25pt;z-index:2538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4032" behindDoc="0" locked="0" layoutInCell="1" allowOverlap="1" wp14:anchorId="36E33B6A" wp14:editId="4E867752">
                      <wp:simplePos x="0" y="0"/>
                      <wp:positionH relativeFrom="column">
                        <wp:posOffset>0</wp:posOffset>
                      </wp:positionH>
                      <wp:positionV relativeFrom="paragraph">
                        <wp:posOffset>0</wp:posOffset>
                      </wp:positionV>
                      <wp:extent cx="76200" cy="28575"/>
                      <wp:effectExtent l="19050" t="19050" r="19050" b="28575"/>
                      <wp:wrapNone/>
                      <wp:docPr id="10685" name="Text Box 1809">
                        <a:extLst xmlns:a="http://schemas.openxmlformats.org/drawingml/2006/main">
                          <a:ext uri="{FF2B5EF4-FFF2-40B4-BE49-F238E27FC236}">
                            <a16:creationId xmlns:a16="http://schemas.microsoft.com/office/drawing/2014/main" id="{00000000-0008-0000-0000-0000B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46E93" id="Text Box 1809" o:spid="_x0000_s1026" type="#_x0000_t202" style="position:absolute;margin-left:0;margin-top:0;width:6pt;height:2.25pt;z-index:2538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5056" behindDoc="0" locked="0" layoutInCell="1" allowOverlap="1" wp14:anchorId="466B3157" wp14:editId="179C691F">
                      <wp:simplePos x="0" y="0"/>
                      <wp:positionH relativeFrom="column">
                        <wp:posOffset>0</wp:posOffset>
                      </wp:positionH>
                      <wp:positionV relativeFrom="paragraph">
                        <wp:posOffset>0</wp:posOffset>
                      </wp:positionV>
                      <wp:extent cx="76200" cy="28575"/>
                      <wp:effectExtent l="19050" t="19050" r="19050" b="28575"/>
                      <wp:wrapNone/>
                      <wp:docPr id="10686" name="Text Box 1808">
                        <a:extLst xmlns:a="http://schemas.openxmlformats.org/drawingml/2006/main">
                          <a:ext uri="{FF2B5EF4-FFF2-40B4-BE49-F238E27FC236}">
                            <a16:creationId xmlns:a16="http://schemas.microsoft.com/office/drawing/2014/main" id="{00000000-0008-0000-0000-0000B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6C89E" id="Text Box 1808" o:spid="_x0000_s1026" type="#_x0000_t202" style="position:absolute;margin-left:0;margin-top:0;width:6pt;height:2.25pt;z-index:2538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6080" behindDoc="0" locked="0" layoutInCell="1" allowOverlap="1" wp14:anchorId="1950BCA9" wp14:editId="6679860D">
                      <wp:simplePos x="0" y="0"/>
                      <wp:positionH relativeFrom="column">
                        <wp:posOffset>0</wp:posOffset>
                      </wp:positionH>
                      <wp:positionV relativeFrom="paragraph">
                        <wp:posOffset>0</wp:posOffset>
                      </wp:positionV>
                      <wp:extent cx="76200" cy="28575"/>
                      <wp:effectExtent l="19050" t="19050" r="19050" b="28575"/>
                      <wp:wrapNone/>
                      <wp:docPr id="10687" name="Text Box 1807">
                        <a:extLst xmlns:a="http://schemas.openxmlformats.org/drawingml/2006/main">
                          <a:ext uri="{FF2B5EF4-FFF2-40B4-BE49-F238E27FC236}">
                            <a16:creationId xmlns:a16="http://schemas.microsoft.com/office/drawing/2014/main" id="{00000000-0008-0000-0000-0000B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B38990" id="Text Box 1807" o:spid="_x0000_s1026" type="#_x0000_t202" style="position:absolute;margin-left:0;margin-top:0;width:6pt;height:2.25pt;z-index:2538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7104" behindDoc="0" locked="0" layoutInCell="1" allowOverlap="1" wp14:anchorId="49626201" wp14:editId="5F189EFA">
                      <wp:simplePos x="0" y="0"/>
                      <wp:positionH relativeFrom="column">
                        <wp:posOffset>0</wp:posOffset>
                      </wp:positionH>
                      <wp:positionV relativeFrom="paragraph">
                        <wp:posOffset>0</wp:posOffset>
                      </wp:positionV>
                      <wp:extent cx="76200" cy="28575"/>
                      <wp:effectExtent l="19050" t="19050" r="19050" b="28575"/>
                      <wp:wrapNone/>
                      <wp:docPr id="10688" name="Text Box 1806">
                        <a:extLst xmlns:a="http://schemas.openxmlformats.org/drawingml/2006/main">
                          <a:ext uri="{FF2B5EF4-FFF2-40B4-BE49-F238E27FC236}">
                            <a16:creationId xmlns:a16="http://schemas.microsoft.com/office/drawing/2014/main" id="{00000000-0008-0000-0000-0000C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E1B86" id="Text Box 1806" o:spid="_x0000_s1026" type="#_x0000_t202" style="position:absolute;margin-left:0;margin-top:0;width:6pt;height:2.25pt;z-index:2538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8128" behindDoc="0" locked="0" layoutInCell="1" allowOverlap="1" wp14:anchorId="5E56AC8F" wp14:editId="4E97B922">
                      <wp:simplePos x="0" y="0"/>
                      <wp:positionH relativeFrom="column">
                        <wp:posOffset>0</wp:posOffset>
                      </wp:positionH>
                      <wp:positionV relativeFrom="paragraph">
                        <wp:posOffset>0</wp:posOffset>
                      </wp:positionV>
                      <wp:extent cx="76200" cy="28575"/>
                      <wp:effectExtent l="19050" t="19050" r="19050" b="28575"/>
                      <wp:wrapNone/>
                      <wp:docPr id="10689" name="Text Box 1805">
                        <a:extLst xmlns:a="http://schemas.openxmlformats.org/drawingml/2006/main">
                          <a:ext uri="{FF2B5EF4-FFF2-40B4-BE49-F238E27FC236}">
                            <a16:creationId xmlns:a16="http://schemas.microsoft.com/office/drawing/2014/main" id="{00000000-0008-0000-0000-0000C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99A38" id="Text Box 1805" o:spid="_x0000_s1026" type="#_x0000_t202" style="position:absolute;margin-left:0;margin-top:0;width:6pt;height:2.25pt;z-index:2538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09152" behindDoc="0" locked="0" layoutInCell="1" allowOverlap="1" wp14:anchorId="3E26CEE1" wp14:editId="2DA61ECD">
                      <wp:simplePos x="0" y="0"/>
                      <wp:positionH relativeFrom="column">
                        <wp:posOffset>0</wp:posOffset>
                      </wp:positionH>
                      <wp:positionV relativeFrom="paragraph">
                        <wp:posOffset>0</wp:posOffset>
                      </wp:positionV>
                      <wp:extent cx="76200" cy="28575"/>
                      <wp:effectExtent l="19050" t="19050" r="19050" b="28575"/>
                      <wp:wrapNone/>
                      <wp:docPr id="10690" name="Text Box 1804">
                        <a:extLst xmlns:a="http://schemas.openxmlformats.org/drawingml/2006/main">
                          <a:ext uri="{FF2B5EF4-FFF2-40B4-BE49-F238E27FC236}">
                            <a16:creationId xmlns:a16="http://schemas.microsoft.com/office/drawing/2014/main" id="{00000000-0008-0000-0000-0000C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E6902" id="Text Box 1804" o:spid="_x0000_s1026" type="#_x0000_t202" style="position:absolute;margin-left:0;margin-top:0;width:6pt;height:2.25pt;z-index:2538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0176" behindDoc="0" locked="0" layoutInCell="1" allowOverlap="1" wp14:anchorId="71DB5AE9" wp14:editId="58F862F5">
                      <wp:simplePos x="0" y="0"/>
                      <wp:positionH relativeFrom="column">
                        <wp:posOffset>0</wp:posOffset>
                      </wp:positionH>
                      <wp:positionV relativeFrom="paragraph">
                        <wp:posOffset>0</wp:posOffset>
                      </wp:positionV>
                      <wp:extent cx="76200" cy="28575"/>
                      <wp:effectExtent l="19050" t="19050" r="19050" b="28575"/>
                      <wp:wrapNone/>
                      <wp:docPr id="10691" name="Text Box 1803">
                        <a:extLst xmlns:a="http://schemas.openxmlformats.org/drawingml/2006/main">
                          <a:ext uri="{FF2B5EF4-FFF2-40B4-BE49-F238E27FC236}">
                            <a16:creationId xmlns:a16="http://schemas.microsoft.com/office/drawing/2014/main" id="{00000000-0008-0000-0000-0000C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AC633" id="Text Box 1803" o:spid="_x0000_s1026" type="#_x0000_t202" style="position:absolute;margin-left:0;margin-top:0;width:6pt;height:2.25pt;z-index:2538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1200" behindDoc="0" locked="0" layoutInCell="1" allowOverlap="1" wp14:anchorId="073BA04C" wp14:editId="4BF92B98">
                      <wp:simplePos x="0" y="0"/>
                      <wp:positionH relativeFrom="column">
                        <wp:posOffset>0</wp:posOffset>
                      </wp:positionH>
                      <wp:positionV relativeFrom="paragraph">
                        <wp:posOffset>0</wp:posOffset>
                      </wp:positionV>
                      <wp:extent cx="76200" cy="28575"/>
                      <wp:effectExtent l="19050" t="19050" r="19050" b="28575"/>
                      <wp:wrapNone/>
                      <wp:docPr id="10692" name="Text Box 1802">
                        <a:extLst xmlns:a="http://schemas.openxmlformats.org/drawingml/2006/main">
                          <a:ext uri="{FF2B5EF4-FFF2-40B4-BE49-F238E27FC236}">
                            <a16:creationId xmlns:a16="http://schemas.microsoft.com/office/drawing/2014/main" id="{00000000-0008-0000-0000-0000C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ABBDE" id="Text Box 1802" o:spid="_x0000_s1026" type="#_x0000_t202" style="position:absolute;margin-left:0;margin-top:0;width:6pt;height:2.25pt;z-index:2538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2224" behindDoc="0" locked="0" layoutInCell="1" allowOverlap="1" wp14:anchorId="15813CA2" wp14:editId="310A30D9">
                      <wp:simplePos x="0" y="0"/>
                      <wp:positionH relativeFrom="column">
                        <wp:posOffset>0</wp:posOffset>
                      </wp:positionH>
                      <wp:positionV relativeFrom="paragraph">
                        <wp:posOffset>0</wp:posOffset>
                      </wp:positionV>
                      <wp:extent cx="76200" cy="28575"/>
                      <wp:effectExtent l="19050" t="19050" r="19050" b="28575"/>
                      <wp:wrapNone/>
                      <wp:docPr id="10693" name="Text Box 1801">
                        <a:extLst xmlns:a="http://schemas.openxmlformats.org/drawingml/2006/main">
                          <a:ext uri="{FF2B5EF4-FFF2-40B4-BE49-F238E27FC236}">
                            <a16:creationId xmlns:a16="http://schemas.microsoft.com/office/drawing/2014/main" id="{00000000-0008-0000-0000-0000C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CB458" id="Text Box 1801" o:spid="_x0000_s1026" type="#_x0000_t202" style="position:absolute;margin-left:0;margin-top:0;width:6pt;height:2.25pt;z-index:2538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3248" behindDoc="0" locked="0" layoutInCell="1" allowOverlap="1" wp14:anchorId="19FFCF19" wp14:editId="6F00CB5F">
                      <wp:simplePos x="0" y="0"/>
                      <wp:positionH relativeFrom="column">
                        <wp:posOffset>0</wp:posOffset>
                      </wp:positionH>
                      <wp:positionV relativeFrom="paragraph">
                        <wp:posOffset>0</wp:posOffset>
                      </wp:positionV>
                      <wp:extent cx="76200" cy="28575"/>
                      <wp:effectExtent l="19050" t="19050" r="19050" b="28575"/>
                      <wp:wrapNone/>
                      <wp:docPr id="10694" name="Text Box 1800">
                        <a:extLst xmlns:a="http://schemas.openxmlformats.org/drawingml/2006/main">
                          <a:ext uri="{FF2B5EF4-FFF2-40B4-BE49-F238E27FC236}">
                            <a16:creationId xmlns:a16="http://schemas.microsoft.com/office/drawing/2014/main" id="{00000000-0008-0000-0000-0000C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4D3DE" id="Text Box 1800" o:spid="_x0000_s1026" type="#_x0000_t202" style="position:absolute;margin-left:0;margin-top:0;width:6pt;height:2.25pt;z-index:2538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4272" behindDoc="0" locked="0" layoutInCell="1" allowOverlap="1" wp14:anchorId="05B8A70F" wp14:editId="0C86F3DA">
                      <wp:simplePos x="0" y="0"/>
                      <wp:positionH relativeFrom="column">
                        <wp:posOffset>0</wp:posOffset>
                      </wp:positionH>
                      <wp:positionV relativeFrom="paragraph">
                        <wp:posOffset>0</wp:posOffset>
                      </wp:positionV>
                      <wp:extent cx="76200" cy="28575"/>
                      <wp:effectExtent l="19050" t="19050" r="19050" b="28575"/>
                      <wp:wrapNone/>
                      <wp:docPr id="10695" name="Text Box 1799">
                        <a:extLst xmlns:a="http://schemas.openxmlformats.org/drawingml/2006/main">
                          <a:ext uri="{FF2B5EF4-FFF2-40B4-BE49-F238E27FC236}">
                            <a16:creationId xmlns:a16="http://schemas.microsoft.com/office/drawing/2014/main" id="{00000000-0008-0000-0000-0000C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09E011" id="Text Box 1799" o:spid="_x0000_s1026" type="#_x0000_t202" style="position:absolute;margin-left:0;margin-top:0;width:6pt;height:2.25pt;z-index:2538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5296" behindDoc="0" locked="0" layoutInCell="1" allowOverlap="1" wp14:anchorId="17EDAE0A" wp14:editId="30459AE2">
                      <wp:simplePos x="0" y="0"/>
                      <wp:positionH relativeFrom="column">
                        <wp:posOffset>0</wp:posOffset>
                      </wp:positionH>
                      <wp:positionV relativeFrom="paragraph">
                        <wp:posOffset>0</wp:posOffset>
                      </wp:positionV>
                      <wp:extent cx="76200" cy="28575"/>
                      <wp:effectExtent l="19050" t="19050" r="19050" b="28575"/>
                      <wp:wrapNone/>
                      <wp:docPr id="10696" name="Text Box 1798">
                        <a:extLst xmlns:a="http://schemas.openxmlformats.org/drawingml/2006/main">
                          <a:ext uri="{FF2B5EF4-FFF2-40B4-BE49-F238E27FC236}">
                            <a16:creationId xmlns:a16="http://schemas.microsoft.com/office/drawing/2014/main" id="{00000000-0008-0000-0000-0000C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322CC" id="Text Box 1798" o:spid="_x0000_s1026" type="#_x0000_t202" style="position:absolute;margin-left:0;margin-top:0;width:6pt;height:2.25pt;z-index:2538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6320" behindDoc="0" locked="0" layoutInCell="1" allowOverlap="1" wp14:anchorId="143A62F8" wp14:editId="79539BC7">
                      <wp:simplePos x="0" y="0"/>
                      <wp:positionH relativeFrom="column">
                        <wp:posOffset>0</wp:posOffset>
                      </wp:positionH>
                      <wp:positionV relativeFrom="paragraph">
                        <wp:posOffset>0</wp:posOffset>
                      </wp:positionV>
                      <wp:extent cx="76200" cy="28575"/>
                      <wp:effectExtent l="19050" t="19050" r="19050" b="28575"/>
                      <wp:wrapNone/>
                      <wp:docPr id="10697" name="Text Box 1797">
                        <a:extLst xmlns:a="http://schemas.openxmlformats.org/drawingml/2006/main">
                          <a:ext uri="{FF2B5EF4-FFF2-40B4-BE49-F238E27FC236}">
                            <a16:creationId xmlns:a16="http://schemas.microsoft.com/office/drawing/2014/main" id="{00000000-0008-0000-0000-0000C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775AE" id="Text Box 1797" o:spid="_x0000_s1026" type="#_x0000_t202" style="position:absolute;margin-left:0;margin-top:0;width:6pt;height:2.25pt;z-index:2538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7344" behindDoc="0" locked="0" layoutInCell="1" allowOverlap="1" wp14:anchorId="1EF37373" wp14:editId="178C0CAB">
                      <wp:simplePos x="0" y="0"/>
                      <wp:positionH relativeFrom="column">
                        <wp:posOffset>0</wp:posOffset>
                      </wp:positionH>
                      <wp:positionV relativeFrom="paragraph">
                        <wp:posOffset>0</wp:posOffset>
                      </wp:positionV>
                      <wp:extent cx="76200" cy="28575"/>
                      <wp:effectExtent l="19050" t="19050" r="19050" b="28575"/>
                      <wp:wrapNone/>
                      <wp:docPr id="10698" name="Text Box 1796">
                        <a:extLst xmlns:a="http://schemas.openxmlformats.org/drawingml/2006/main">
                          <a:ext uri="{FF2B5EF4-FFF2-40B4-BE49-F238E27FC236}">
                            <a16:creationId xmlns:a16="http://schemas.microsoft.com/office/drawing/2014/main" id="{00000000-0008-0000-0000-0000C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F7E11" id="Text Box 1796" o:spid="_x0000_s1026" type="#_x0000_t202" style="position:absolute;margin-left:0;margin-top:0;width:6pt;height:2.25pt;z-index:2538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8368" behindDoc="0" locked="0" layoutInCell="1" allowOverlap="1" wp14:anchorId="7CA0D4D2" wp14:editId="72CEBAD5">
                      <wp:simplePos x="0" y="0"/>
                      <wp:positionH relativeFrom="column">
                        <wp:posOffset>0</wp:posOffset>
                      </wp:positionH>
                      <wp:positionV relativeFrom="paragraph">
                        <wp:posOffset>0</wp:posOffset>
                      </wp:positionV>
                      <wp:extent cx="76200" cy="28575"/>
                      <wp:effectExtent l="19050" t="19050" r="19050" b="28575"/>
                      <wp:wrapNone/>
                      <wp:docPr id="10699" name="Text Box 1795">
                        <a:extLst xmlns:a="http://schemas.openxmlformats.org/drawingml/2006/main">
                          <a:ext uri="{FF2B5EF4-FFF2-40B4-BE49-F238E27FC236}">
                            <a16:creationId xmlns:a16="http://schemas.microsoft.com/office/drawing/2014/main" id="{00000000-0008-0000-0000-0000C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01BB5C" id="Text Box 1795" o:spid="_x0000_s1026" type="#_x0000_t202" style="position:absolute;margin-left:0;margin-top:0;width:6pt;height:2.25pt;z-index:2538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19392" behindDoc="0" locked="0" layoutInCell="1" allowOverlap="1" wp14:anchorId="41117885" wp14:editId="7FE27EDA">
                      <wp:simplePos x="0" y="0"/>
                      <wp:positionH relativeFrom="column">
                        <wp:posOffset>0</wp:posOffset>
                      </wp:positionH>
                      <wp:positionV relativeFrom="paragraph">
                        <wp:posOffset>0</wp:posOffset>
                      </wp:positionV>
                      <wp:extent cx="76200" cy="28575"/>
                      <wp:effectExtent l="19050" t="19050" r="19050" b="28575"/>
                      <wp:wrapNone/>
                      <wp:docPr id="10700" name="Text Box 1794">
                        <a:extLst xmlns:a="http://schemas.openxmlformats.org/drawingml/2006/main">
                          <a:ext uri="{FF2B5EF4-FFF2-40B4-BE49-F238E27FC236}">
                            <a16:creationId xmlns:a16="http://schemas.microsoft.com/office/drawing/2014/main" id="{00000000-0008-0000-0000-0000C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F6EB0" id="Text Box 1794" o:spid="_x0000_s1026" type="#_x0000_t202" style="position:absolute;margin-left:0;margin-top:0;width:6pt;height:2.25pt;z-index:2538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0416" behindDoc="0" locked="0" layoutInCell="1" allowOverlap="1" wp14:anchorId="56496673" wp14:editId="2F296C9B">
                      <wp:simplePos x="0" y="0"/>
                      <wp:positionH relativeFrom="column">
                        <wp:posOffset>0</wp:posOffset>
                      </wp:positionH>
                      <wp:positionV relativeFrom="paragraph">
                        <wp:posOffset>0</wp:posOffset>
                      </wp:positionV>
                      <wp:extent cx="76200" cy="28575"/>
                      <wp:effectExtent l="19050" t="19050" r="19050" b="28575"/>
                      <wp:wrapNone/>
                      <wp:docPr id="10701" name="Text Box 1793">
                        <a:extLst xmlns:a="http://schemas.openxmlformats.org/drawingml/2006/main">
                          <a:ext uri="{FF2B5EF4-FFF2-40B4-BE49-F238E27FC236}">
                            <a16:creationId xmlns:a16="http://schemas.microsoft.com/office/drawing/2014/main" id="{00000000-0008-0000-0000-0000C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24A32" id="Text Box 1793" o:spid="_x0000_s1026" type="#_x0000_t202" style="position:absolute;margin-left:0;margin-top:0;width:6pt;height:2.25pt;z-index:2538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1440" behindDoc="0" locked="0" layoutInCell="1" allowOverlap="1" wp14:anchorId="58EC2557" wp14:editId="63383014">
                      <wp:simplePos x="0" y="0"/>
                      <wp:positionH relativeFrom="column">
                        <wp:posOffset>0</wp:posOffset>
                      </wp:positionH>
                      <wp:positionV relativeFrom="paragraph">
                        <wp:posOffset>0</wp:posOffset>
                      </wp:positionV>
                      <wp:extent cx="76200" cy="28575"/>
                      <wp:effectExtent l="19050" t="19050" r="19050" b="28575"/>
                      <wp:wrapNone/>
                      <wp:docPr id="10702" name="Text Box 1792">
                        <a:extLst xmlns:a="http://schemas.openxmlformats.org/drawingml/2006/main">
                          <a:ext uri="{FF2B5EF4-FFF2-40B4-BE49-F238E27FC236}">
                            <a16:creationId xmlns:a16="http://schemas.microsoft.com/office/drawing/2014/main" id="{00000000-0008-0000-0000-0000C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ED42F" id="Text Box 1792" o:spid="_x0000_s1026" type="#_x0000_t202" style="position:absolute;margin-left:0;margin-top:0;width:6pt;height:2.25pt;z-index:2538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2464" behindDoc="0" locked="0" layoutInCell="1" allowOverlap="1" wp14:anchorId="76615318" wp14:editId="7D994AD3">
                      <wp:simplePos x="0" y="0"/>
                      <wp:positionH relativeFrom="column">
                        <wp:posOffset>0</wp:posOffset>
                      </wp:positionH>
                      <wp:positionV relativeFrom="paragraph">
                        <wp:posOffset>0</wp:posOffset>
                      </wp:positionV>
                      <wp:extent cx="76200" cy="28575"/>
                      <wp:effectExtent l="19050" t="19050" r="19050" b="28575"/>
                      <wp:wrapNone/>
                      <wp:docPr id="10703" name="Text Box 1791">
                        <a:extLst xmlns:a="http://schemas.openxmlformats.org/drawingml/2006/main">
                          <a:ext uri="{FF2B5EF4-FFF2-40B4-BE49-F238E27FC236}">
                            <a16:creationId xmlns:a16="http://schemas.microsoft.com/office/drawing/2014/main" id="{00000000-0008-0000-0000-0000C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CA2F1" id="Text Box 1791" o:spid="_x0000_s1026" type="#_x0000_t202" style="position:absolute;margin-left:0;margin-top:0;width:6pt;height:2.25pt;z-index:2538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3488" behindDoc="0" locked="0" layoutInCell="1" allowOverlap="1" wp14:anchorId="0EBDAD6B" wp14:editId="7CD87F81">
                      <wp:simplePos x="0" y="0"/>
                      <wp:positionH relativeFrom="column">
                        <wp:posOffset>0</wp:posOffset>
                      </wp:positionH>
                      <wp:positionV relativeFrom="paragraph">
                        <wp:posOffset>0</wp:posOffset>
                      </wp:positionV>
                      <wp:extent cx="76200" cy="28575"/>
                      <wp:effectExtent l="19050" t="19050" r="19050" b="28575"/>
                      <wp:wrapNone/>
                      <wp:docPr id="10704" name="Text Box 1790">
                        <a:extLst xmlns:a="http://schemas.openxmlformats.org/drawingml/2006/main">
                          <a:ext uri="{FF2B5EF4-FFF2-40B4-BE49-F238E27FC236}">
                            <a16:creationId xmlns:a16="http://schemas.microsoft.com/office/drawing/2014/main" id="{00000000-0008-0000-0000-0000D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1C5E2" id="Text Box 1790" o:spid="_x0000_s1026" type="#_x0000_t202" style="position:absolute;margin-left:0;margin-top:0;width:6pt;height:2.25pt;z-index:2538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4512" behindDoc="0" locked="0" layoutInCell="1" allowOverlap="1" wp14:anchorId="1DB2925A" wp14:editId="18A065A3">
                      <wp:simplePos x="0" y="0"/>
                      <wp:positionH relativeFrom="column">
                        <wp:posOffset>0</wp:posOffset>
                      </wp:positionH>
                      <wp:positionV relativeFrom="paragraph">
                        <wp:posOffset>0</wp:posOffset>
                      </wp:positionV>
                      <wp:extent cx="76200" cy="28575"/>
                      <wp:effectExtent l="19050" t="19050" r="19050" b="28575"/>
                      <wp:wrapNone/>
                      <wp:docPr id="10705" name="Text Box 1789">
                        <a:extLst xmlns:a="http://schemas.openxmlformats.org/drawingml/2006/main">
                          <a:ext uri="{FF2B5EF4-FFF2-40B4-BE49-F238E27FC236}">
                            <a16:creationId xmlns:a16="http://schemas.microsoft.com/office/drawing/2014/main" id="{00000000-0008-0000-0000-0000D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CBB7D" id="Text Box 1789" o:spid="_x0000_s1026" type="#_x0000_t202" style="position:absolute;margin-left:0;margin-top:0;width:6pt;height:2.25pt;z-index:2538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5536" behindDoc="0" locked="0" layoutInCell="1" allowOverlap="1" wp14:anchorId="66A54E2D" wp14:editId="5C67D5BC">
                      <wp:simplePos x="0" y="0"/>
                      <wp:positionH relativeFrom="column">
                        <wp:posOffset>0</wp:posOffset>
                      </wp:positionH>
                      <wp:positionV relativeFrom="paragraph">
                        <wp:posOffset>0</wp:posOffset>
                      </wp:positionV>
                      <wp:extent cx="76200" cy="28575"/>
                      <wp:effectExtent l="19050" t="19050" r="19050" b="28575"/>
                      <wp:wrapNone/>
                      <wp:docPr id="10706" name="Text Box 1788">
                        <a:extLst xmlns:a="http://schemas.openxmlformats.org/drawingml/2006/main">
                          <a:ext uri="{FF2B5EF4-FFF2-40B4-BE49-F238E27FC236}">
                            <a16:creationId xmlns:a16="http://schemas.microsoft.com/office/drawing/2014/main" id="{00000000-0008-0000-0000-0000D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09578" id="Text Box 1788" o:spid="_x0000_s1026" type="#_x0000_t202" style="position:absolute;margin-left:0;margin-top:0;width:6pt;height:2.25pt;z-index:2538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6560" behindDoc="0" locked="0" layoutInCell="1" allowOverlap="1" wp14:anchorId="6EB4F920" wp14:editId="167F7DFE">
                      <wp:simplePos x="0" y="0"/>
                      <wp:positionH relativeFrom="column">
                        <wp:posOffset>0</wp:posOffset>
                      </wp:positionH>
                      <wp:positionV relativeFrom="paragraph">
                        <wp:posOffset>0</wp:posOffset>
                      </wp:positionV>
                      <wp:extent cx="76200" cy="28575"/>
                      <wp:effectExtent l="19050" t="19050" r="19050" b="28575"/>
                      <wp:wrapNone/>
                      <wp:docPr id="10707" name="Text Box 1787">
                        <a:extLst xmlns:a="http://schemas.openxmlformats.org/drawingml/2006/main">
                          <a:ext uri="{FF2B5EF4-FFF2-40B4-BE49-F238E27FC236}">
                            <a16:creationId xmlns:a16="http://schemas.microsoft.com/office/drawing/2014/main" id="{00000000-0008-0000-0000-0000D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D21B28" id="Text Box 1787" o:spid="_x0000_s1026" type="#_x0000_t202" style="position:absolute;margin-left:0;margin-top:0;width:6pt;height:2.25pt;z-index:2538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7584" behindDoc="0" locked="0" layoutInCell="1" allowOverlap="1" wp14:anchorId="2FC6263B" wp14:editId="341133F1">
                      <wp:simplePos x="0" y="0"/>
                      <wp:positionH relativeFrom="column">
                        <wp:posOffset>0</wp:posOffset>
                      </wp:positionH>
                      <wp:positionV relativeFrom="paragraph">
                        <wp:posOffset>0</wp:posOffset>
                      </wp:positionV>
                      <wp:extent cx="76200" cy="28575"/>
                      <wp:effectExtent l="19050" t="19050" r="19050" b="28575"/>
                      <wp:wrapNone/>
                      <wp:docPr id="10708" name="Text Box 1786">
                        <a:extLst xmlns:a="http://schemas.openxmlformats.org/drawingml/2006/main">
                          <a:ext uri="{FF2B5EF4-FFF2-40B4-BE49-F238E27FC236}">
                            <a16:creationId xmlns:a16="http://schemas.microsoft.com/office/drawing/2014/main" id="{00000000-0008-0000-0000-0000D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C2D9F" id="Text Box 1786" o:spid="_x0000_s1026" type="#_x0000_t202" style="position:absolute;margin-left:0;margin-top:0;width:6pt;height:2.25pt;z-index:2538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8608" behindDoc="0" locked="0" layoutInCell="1" allowOverlap="1" wp14:anchorId="5FB56499" wp14:editId="13028702">
                      <wp:simplePos x="0" y="0"/>
                      <wp:positionH relativeFrom="column">
                        <wp:posOffset>0</wp:posOffset>
                      </wp:positionH>
                      <wp:positionV relativeFrom="paragraph">
                        <wp:posOffset>0</wp:posOffset>
                      </wp:positionV>
                      <wp:extent cx="76200" cy="28575"/>
                      <wp:effectExtent l="19050" t="19050" r="19050" b="28575"/>
                      <wp:wrapNone/>
                      <wp:docPr id="10709" name="Text Box 1785">
                        <a:extLst xmlns:a="http://schemas.openxmlformats.org/drawingml/2006/main">
                          <a:ext uri="{FF2B5EF4-FFF2-40B4-BE49-F238E27FC236}">
                            <a16:creationId xmlns:a16="http://schemas.microsoft.com/office/drawing/2014/main" id="{00000000-0008-0000-0000-0000D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34563" id="Text Box 1785" o:spid="_x0000_s1026" type="#_x0000_t202" style="position:absolute;margin-left:0;margin-top:0;width:6pt;height:2.25pt;z-index:2538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29632" behindDoc="0" locked="0" layoutInCell="1" allowOverlap="1" wp14:anchorId="4CE12024" wp14:editId="63022520">
                      <wp:simplePos x="0" y="0"/>
                      <wp:positionH relativeFrom="column">
                        <wp:posOffset>0</wp:posOffset>
                      </wp:positionH>
                      <wp:positionV relativeFrom="paragraph">
                        <wp:posOffset>0</wp:posOffset>
                      </wp:positionV>
                      <wp:extent cx="76200" cy="28575"/>
                      <wp:effectExtent l="19050" t="19050" r="19050" b="28575"/>
                      <wp:wrapNone/>
                      <wp:docPr id="10710" name="Text Box 1784">
                        <a:extLst xmlns:a="http://schemas.openxmlformats.org/drawingml/2006/main">
                          <a:ext uri="{FF2B5EF4-FFF2-40B4-BE49-F238E27FC236}">
                            <a16:creationId xmlns:a16="http://schemas.microsoft.com/office/drawing/2014/main" id="{00000000-0008-0000-0000-0000D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A7D02" id="Text Box 1784" o:spid="_x0000_s1026" type="#_x0000_t202" style="position:absolute;margin-left:0;margin-top:0;width:6pt;height:2.25pt;z-index:2538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0656" behindDoc="0" locked="0" layoutInCell="1" allowOverlap="1" wp14:anchorId="739AE7C2" wp14:editId="64572ED0">
                      <wp:simplePos x="0" y="0"/>
                      <wp:positionH relativeFrom="column">
                        <wp:posOffset>0</wp:posOffset>
                      </wp:positionH>
                      <wp:positionV relativeFrom="paragraph">
                        <wp:posOffset>0</wp:posOffset>
                      </wp:positionV>
                      <wp:extent cx="76200" cy="28575"/>
                      <wp:effectExtent l="19050" t="19050" r="19050" b="28575"/>
                      <wp:wrapNone/>
                      <wp:docPr id="10711" name="Text Box 1783">
                        <a:extLst xmlns:a="http://schemas.openxmlformats.org/drawingml/2006/main">
                          <a:ext uri="{FF2B5EF4-FFF2-40B4-BE49-F238E27FC236}">
                            <a16:creationId xmlns:a16="http://schemas.microsoft.com/office/drawing/2014/main" id="{00000000-0008-0000-0000-0000D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F3E5A8" id="Text Box 1783" o:spid="_x0000_s1026" type="#_x0000_t202" style="position:absolute;margin-left:0;margin-top:0;width:6pt;height:2.25pt;z-index:2538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1680" behindDoc="0" locked="0" layoutInCell="1" allowOverlap="1" wp14:anchorId="18B9DFC9" wp14:editId="7FABDADE">
                      <wp:simplePos x="0" y="0"/>
                      <wp:positionH relativeFrom="column">
                        <wp:posOffset>0</wp:posOffset>
                      </wp:positionH>
                      <wp:positionV relativeFrom="paragraph">
                        <wp:posOffset>0</wp:posOffset>
                      </wp:positionV>
                      <wp:extent cx="76200" cy="28575"/>
                      <wp:effectExtent l="19050" t="19050" r="19050" b="28575"/>
                      <wp:wrapNone/>
                      <wp:docPr id="10712" name="Text Box 1782">
                        <a:extLst xmlns:a="http://schemas.openxmlformats.org/drawingml/2006/main">
                          <a:ext uri="{FF2B5EF4-FFF2-40B4-BE49-F238E27FC236}">
                            <a16:creationId xmlns:a16="http://schemas.microsoft.com/office/drawing/2014/main" id="{00000000-0008-0000-0000-0000D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6FF10" id="Text Box 1782" o:spid="_x0000_s1026" type="#_x0000_t202" style="position:absolute;margin-left:0;margin-top:0;width:6pt;height:2.25pt;z-index:2538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2704" behindDoc="0" locked="0" layoutInCell="1" allowOverlap="1" wp14:anchorId="2DCAE17C" wp14:editId="7EF879C5">
                      <wp:simplePos x="0" y="0"/>
                      <wp:positionH relativeFrom="column">
                        <wp:posOffset>0</wp:posOffset>
                      </wp:positionH>
                      <wp:positionV relativeFrom="paragraph">
                        <wp:posOffset>0</wp:posOffset>
                      </wp:positionV>
                      <wp:extent cx="76200" cy="28575"/>
                      <wp:effectExtent l="19050" t="19050" r="19050" b="28575"/>
                      <wp:wrapNone/>
                      <wp:docPr id="10713" name="Text Box 1781">
                        <a:extLst xmlns:a="http://schemas.openxmlformats.org/drawingml/2006/main">
                          <a:ext uri="{FF2B5EF4-FFF2-40B4-BE49-F238E27FC236}">
                            <a16:creationId xmlns:a16="http://schemas.microsoft.com/office/drawing/2014/main" id="{00000000-0008-0000-0000-0000D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B1E20" id="Text Box 1781" o:spid="_x0000_s1026" type="#_x0000_t202" style="position:absolute;margin-left:0;margin-top:0;width:6pt;height:2.25pt;z-index:2538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3728" behindDoc="0" locked="0" layoutInCell="1" allowOverlap="1" wp14:anchorId="5B39261D" wp14:editId="1D6475FA">
                      <wp:simplePos x="0" y="0"/>
                      <wp:positionH relativeFrom="column">
                        <wp:posOffset>0</wp:posOffset>
                      </wp:positionH>
                      <wp:positionV relativeFrom="paragraph">
                        <wp:posOffset>0</wp:posOffset>
                      </wp:positionV>
                      <wp:extent cx="76200" cy="28575"/>
                      <wp:effectExtent l="19050" t="19050" r="19050" b="28575"/>
                      <wp:wrapNone/>
                      <wp:docPr id="10714" name="Text Box 1780">
                        <a:extLst xmlns:a="http://schemas.openxmlformats.org/drawingml/2006/main">
                          <a:ext uri="{FF2B5EF4-FFF2-40B4-BE49-F238E27FC236}">
                            <a16:creationId xmlns:a16="http://schemas.microsoft.com/office/drawing/2014/main" id="{00000000-0008-0000-0000-0000D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B8BFC" id="Text Box 1780" o:spid="_x0000_s1026" type="#_x0000_t202" style="position:absolute;margin-left:0;margin-top:0;width:6pt;height:2.25pt;z-index:2538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4752" behindDoc="0" locked="0" layoutInCell="1" allowOverlap="1" wp14:anchorId="3A781F18" wp14:editId="320EB197">
                      <wp:simplePos x="0" y="0"/>
                      <wp:positionH relativeFrom="column">
                        <wp:posOffset>0</wp:posOffset>
                      </wp:positionH>
                      <wp:positionV relativeFrom="paragraph">
                        <wp:posOffset>0</wp:posOffset>
                      </wp:positionV>
                      <wp:extent cx="76200" cy="28575"/>
                      <wp:effectExtent l="19050" t="19050" r="19050" b="28575"/>
                      <wp:wrapNone/>
                      <wp:docPr id="10715" name="Text Box 1779">
                        <a:extLst xmlns:a="http://schemas.openxmlformats.org/drawingml/2006/main">
                          <a:ext uri="{FF2B5EF4-FFF2-40B4-BE49-F238E27FC236}">
                            <a16:creationId xmlns:a16="http://schemas.microsoft.com/office/drawing/2014/main" id="{00000000-0008-0000-0000-0000D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0B6AF" id="Text Box 1779" o:spid="_x0000_s1026" type="#_x0000_t202" style="position:absolute;margin-left:0;margin-top:0;width:6pt;height:2.25pt;z-index:2538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5776" behindDoc="0" locked="0" layoutInCell="1" allowOverlap="1" wp14:anchorId="2D4DBF86" wp14:editId="78BFC96A">
                      <wp:simplePos x="0" y="0"/>
                      <wp:positionH relativeFrom="column">
                        <wp:posOffset>0</wp:posOffset>
                      </wp:positionH>
                      <wp:positionV relativeFrom="paragraph">
                        <wp:posOffset>0</wp:posOffset>
                      </wp:positionV>
                      <wp:extent cx="76200" cy="28575"/>
                      <wp:effectExtent l="19050" t="19050" r="19050" b="28575"/>
                      <wp:wrapNone/>
                      <wp:docPr id="10716" name="Text Box 1778">
                        <a:extLst xmlns:a="http://schemas.openxmlformats.org/drawingml/2006/main">
                          <a:ext uri="{FF2B5EF4-FFF2-40B4-BE49-F238E27FC236}">
                            <a16:creationId xmlns:a16="http://schemas.microsoft.com/office/drawing/2014/main" id="{00000000-0008-0000-0000-0000D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CA287" id="Text Box 1778" o:spid="_x0000_s1026" type="#_x0000_t202" style="position:absolute;margin-left:0;margin-top:0;width:6pt;height:2.25pt;z-index:2538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6800" behindDoc="0" locked="0" layoutInCell="1" allowOverlap="1" wp14:anchorId="1AB94F6C" wp14:editId="709EE65C">
                      <wp:simplePos x="0" y="0"/>
                      <wp:positionH relativeFrom="column">
                        <wp:posOffset>0</wp:posOffset>
                      </wp:positionH>
                      <wp:positionV relativeFrom="paragraph">
                        <wp:posOffset>0</wp:posOffset>
                      </wp:positionV>
                      <wp:extent cx="76200" cy="28575"/>
                      <wp:effectExtent l="19050" t="19050" r="19050" b="28575"/>
                      <wp:wrapNone/>
                      <wp:docPr id="10717" name="Text Box 1777">
                        <a:extLst xmlns:a="http://schemas.openxmlformats.org/drawingml/2006/main">
                          <a:ext uri="{FF2B5EF4-FFF2-40B4-BE49-F238E27FC236}">
                            <a16:creationId xmlns:a16="http://schemas.microsoft.com/office/drawing/2014/main" id="{00000000-0008-0000-0000-0000D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BD4D0" id="Text Box 1777" o:spid="_x0000_s1026" type="#_x0000_t202" style="position:absolute;margin-left:0;margin-top:0;width:6pt;height:2.25pt;z-index:2538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7824" behindDoc="0" locked="0" layoutInCell="1" allowOverlap="1" wp14:anchorId="5228B09C" wp14:editId="1AF84532">
                      <wp:simplePos x="0" y="0"/>
                      <wp:positionH relativeFrom="column">
                        <wp:posOffset>0</wp:posOffset>
                      </wp:positionH>
                      <wp:positionV relativeFrom="paragraph">
                        <wp:posOffset>0</wp:posOffset>
                      </wp:positionV>
                      <wp:extent cx="76200" cy="28575"/>
                      <wp:effectExtent l="19050" t="19050" r="19050" b="28575"/>
                      <wp:wrapNone/>
                      <wp:docPr id="10718" name="Text Box 1776">
                        <a:extLst xmlns:a="http://schemas.openxmlformats.org/drawingml/2006/main">
                          <a:ext uri="{FF2B5EF4-FFF2-40B4-BE49-F238E27FC236}">
                            <a16:creationId xmlns:a16="http://schemas.microsoft.com/office/drawing/2014/main" id="{00000000-0008-0000-0000-0000D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8B32AB" id="Text Box 1776" o:spid="_x0000_s1026" type="#_x0000_t202" style="position:absolute;margin-left:0;margin-top:0;width:6pt;height:2.25pt;z-index:2538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8848" behindDoc="0" locked="0" layoutInCell="1" allowOverlap="1" wp14:anchorId="7E0C2A5C" wp14:editId="418346B0">
                      <wp:simplePos x="0" y="0"/>
                      <wp:positionH relativeFrom="column">
                        <wp:posOffset>0</wp:posOffset>
                      </wp:positionH>
                      <wp:positionV relativeFrom="paragraph">
                        <wp:posOffset>0</wp:posOffset>
                      </wp:positionV>
                      <wp:extent cx="76200" cy="28575"/>
                      <wp:effectExtent l="19050" t="19050" r="19050" b="28575"/>
                      <wp:wrapNone/>
                      <wp:docPr id="10719" name="Text Box 1775">
                        <a:extLst xmlns:a="http://schemas.openxmlformats.org/drawingml/2006/main">
                          <a:ext uri="{FF2B5EF4-FFF2-40B4-BE49-F238E27FC236}">
                            <a16:creationId xmlns:a16="http://schemas.microsoft.com/office/drawing/2014/main" id="{00000000-0008-0000-0000-0000D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D6FCA" id="Text Box 1775" o:spid="_x0000_s1026" type="#_x0000_t202" style="position:absolute;margin-left:0;margin-top:0;width:6pt;height:2.25pt;z-index:2538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39872" behindDoc="0" locked="0" layoutInCell="1" allowOverlap="1" wp14:anchorId="33C1F585" wp14:editId="643B9844">
                      <wp:simplePos x="0" y="0"/>
                      <wp:positionH relativeFrom="column">
                        <wp:posOffset>0</wp:posOffset>
                      </wp:positionH>
                      <wp:positionV relativeFrom="paragraph">
                        <wp:posOffset>0</wp:posOffset>
                      </wp:positionV>
                      <wp:extent cx="76200" cy="28575"/>
                      <wp:effectExtent l="19050" t="19050" r="19050" b="28575"/>
                      <wp:wrapNone/>
                      <wp:docPr id="10720" name="Text Box 1774">
                        <a:extLst xmlns:a="http://schemas.openxmlformats.org/drawingml/2006/main">
                          <a:ext uri="{FF2B5EF4-FFF2-40B4-BE49-F238E27FC236}">
                            <a16:creationId xmlns:a16="http://schemas.microsoft.com/office/drawing/2014/main" id="{00000000-0008-0000-0000-0000E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81A78" id="Text Box 1774" o:spid="_x0000_s1026" type="#_x0000_t202" style="position:absolute;margin-left:0;margin-top:0;width:6pt;height:2.25pt;z-index:2538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0896" behindDoc="0" locked="0" layoutInCell="1" allowOverlap="1" wp14:anchorId="32F4D0F3" wp14:editId="5D4D49BC">
                      <wp:simplePos x="0" y="0"/>
                      <wp:positionH relativeFrom="column">
                        <wp:posOffset>0</wp:posOffset>
                      </wp:positionH>
                      <wp:positionV relativeFrom="paragraph">
                        <wp:posOffset>0</wp:posOffset>
                      </wp:positionV>
                      <wp:extent cx="76200" cy="28575"/>
                      <wp:effectExtent l="19050" t="19050" r="19050" b="28575"/>
                      <wp:wrapNone/>
                      <wp:docPr id="10721" name="Text Box 1773">
                        <a:extLst xmlns:a="http://schemas.openxmlformats.org/drawingml/2006/main">
                          <a:ext uri="{FF2B5EF4-FFF2-40B4-BE49-F238E27FC236}">
                            <a16:creationId xmlns:a16="http://schemas.microsoft.com/office/drawing/2014/main" id="{00000000-0008-0000-0000-0000E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654615" id="Text Box 1773" o:spid="_x0000_s1026" type="#_x0000_t202" style="position:absolute;margin-left:0;margin-top:0;width:6pt;height:2.25pt;z-index:2538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1920" behindDoc="0" locked="0" layoutInCell="1" allowOverlap="1" wp14:anchorId="7500C7C0" wp14:editId="791293C0">
                      <wp:simplePos x="0" y="0"/>
                      <wp:positionH relativeFrom="column">
                        <wp:posOffset>0</wp:posOffset>
                      </wp:positionH>
                      <wp:positionV relativeFrom="paragraph">
                        <wp:posOffset>0</wp:posOffset>
                      </wp:positionV>
                      <wp:extent cx="76200" cy="28575"/>
                      <wp:effectExtent l="19050" t="19050" r="19050" b="28575"/>
                      <wp:wrapNone/>
                      <wp:docPr id="10722" name="Text Box 1772">
                        <a:extLst xmlns:a="http://schemas.openxmlformats.org/drawingml/2006/main">
                          <a:ext uri="{FF2B5EF4-FFF2-40B4-BE49-F238E27FC236}">
                            <a16:creationId xmlns:a16="http://schemas.microsoft.com/office/drawing/2014/main" id="{00000000-0008-0000-0000-0000E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F8C69" id="Text Box 1772" o:spid="_x0000_s1026" type="#_x0000_t202" style="position:absolute;margin-left:0;margin-top:0;width:6pt;height:2.25pt;z-index:2538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2944" behindDoc="0" locked="0" layoutInCell="1" allowOverlap="1" wp14:anchorId="39FC09E9" wp14:editId="58BB2083">
                      <wp:simplePos x="0" y="0"/>
                      <wp:positionH relativeFrom="column">
                        <wp:posOffset>0</wp:posOffset>
                      </wp:positionH>
                      <wp:positionV relativeFrom="paragraph">
                        <wp:posOffset>0</wp:posOffset>
                      </wp:positionV>
                      <wp:extent cx="76200" cy="28575"/>
                      <wp:effectExtent l="19050" t="19050" r="19050" b="28575"/>
                      <wp:wrapNone/>
                      <wp:docPr id="10723" name="Text Box 1771">
                        <a:extLst xmlns:a="http://schemas.openxmlformats.org/drawingml/2006/main">
                          <a:ext uri="{FF2B5EF4-FFF2-40B4-BE49-F238E27FC236}">
                            <a16:creationId xmlns:a16="http://schemas.microsoft.com/office/drawing/2014/main" id="{00000000-0008-0000-0000-0000E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79126" id="Text Box 1771" o:spid="_x0000_s1026" type="#_x0000_t202" style="position:absolute;margin-left:0;margin-top:0;width:6pt;height:2.25pt;z-index:2538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3968" behindDoc="0" locked="0" layoutInCell="1" allowOverlap="1" wp14:anchorId="1514FE8C" wp14:editId="1DDB33DC">
                      <wp:simplePos x="0" y="0"/>
                      <wp:positionH relativeFrom="column">
                        <wp:posOffset>0</wp:posOffset>
                      </wp:positionH>
                      <wp:positionV relativeFrom="paragraph">
                        <wp:posOffset>0</wp:posOffset>
                      </wp:positionV>
                      <wp:extent cx="76200" cy="28575"/>
                      <wp:effectExtent l="19050" t="19050" r="19050" b="28575"/>
                      <wp:wrapNone/>
                      <wp:docPr id="10724" name="Text Box 1770">
                        <a:extLst xmlns:a="http://schemas.openxmlformats.org/drawingml/2006/main">
                          <a:ext uri="{FF2B5EF4-FFF2-40B4-BE49-F238E27FC236}">
                            <a16:creationId xmlns:a16="http://schemas.microsoft.com/office/drawing/2014/main" id="{00000000-0008-0000-0000-0000E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B3643" id="Text Box 1770" o:spid="_x0000_s1026" type="#_x0000_t202" style="position:absolute;margin-left:0;margin-top:0;width:6pt;height:2.25pt;z-index:2538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4992" behindDoc="0" locked="0" layoutInCell="1" allowOverlap="1" wp14:anchorId="6175FE99" wp14:editId="7D613278">
                      <wp:simplePos x="0" y="0"/>
                      <wp:positionH relativeFrom="column">
                        <wp:posOffset>0</wp:posOffset>
                      </wp:positionH>
                      <wp:positionV relativeFrom="paragraph">
                        <wp:posOffset>0</wp:posOffset>
                      </wp:positionV>
                      <wp:extent cx="76200" cy="28575"/>
                      <wp:effectExtent l="19050" t="19050" r="19050" b="28575"/>
                      <wp:wrapNone/>
                      <wp:docPr id="10725" name="Text Box 1769">
                        <a:extLst xmlns:a="http://schemas.openxmlformats.org/drawingml/2006/main">
                          <a:ext uri="{FF2B5EF4-FFF2-40B4-BE49-F238E27FC236}">
                            <a16:creationId xmlns:a16="http://schemas.microsoft.com/office/drawing/2014/main" id="{00000000-0008-0000-0000-0000E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70FE0" id="Text Box 1769" o:spid="_x0000_s1026" type="#_x0000_t202" style="position:absolute;margin-left:0;margin-top:0;width:6pt;height:2.25pt;z-index:2538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6016" behindDoc="0" locked="0" layoutInCell="1" allowOverlap="1" wp14:anchorId="06B52733" wp14:editId="14DA249A">
                      <wp:simplePos x="0" y="0"/>
                      <wp:positionH relativeFrom="column">
                        <wp:posOffset>0</wp:posOffset>
                      </wp:positionH>
                      <wp:positionV relativeFrom="paragraph">
                        <wp:posOffset>0</wp:posOffset>
                      </wp:positionV>
                      <wp:extent cx="76200" cy="28575"/>
                      <wp:effectExtent l="19050" t="19050" r="19050" b="28575"/>
                      <wp:wrapNone/>
                      <wp:docPr id="10726" name="Text Box 1768">
                        <a:extLst xmlns:a="http://schemas.openxmlformats.org/drawingml/2006/main">
                          <a:ext uri="{FF2B5EF4-FFF2-40B4-BE49-F238E27FC236}">
                            <a16:creationId xmlns:a16="http://schemas.microsoft.com/office/drawing/2014/main" id="{00000000-0008-0000-0000-0000E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20621" id="Text Box 1768" o:spid="_x0000_s1026" type="#_x0000_t202" style="position:absolute;margin-left:0;margin-top:0;width:6pt;height:2.25pt;z-index:2538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7040" behindDoc="0" locked="0" layoutInCell="1" allowOverlap="1" wp14:anchorId="6EAD8D6A" wp14:editId="0FBAD6EE">
                      <wp:simplePos x="0" y="0"/>
                      <wp:positionH relativeFrom="column">
                        <wp:posOffset>0</wp:posOffset>
                      </wp:positionH>
                      <wp:positionV relativeFrom="paragraph">
                        <wp:posOffset>0</wp:posOffset>
                      </wp:positionV>
                      <wp:extent cx="76200" cy="28575"/>
                      <wp:effectExtent l="19050" t="19050" r="19050" b="28575"/>
                      <wp:wrapNone/>
                      <wp:docPr id="10727" name="Text Box 1767">
                        <a:extLst xmlns:a="http://schemas.openxmlformats.org/drawingml/2006/main">
                          <a:ext uri="{FF2B5EF4-FFF2-40B4-BE49-F238E27FC236}">
                            <a16:creationId xmlns:a16="http://schemas.microsoft.com/office/drawing/2014/main" id="{00000000-0008-0000-0000-0000E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0AD01" id="Text Box 1767" o:spid="_x0000_s1026" type="#_x0000_t202" style="position:absolute;margin-left:0;margin-top:0;width:6pt;height:2.25pt;z-index:2538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8064" behindDoc="0" locked="0" layoutInCell="1" allowOverlap="1" wp14:anchorId="13171D10" wp14:editId="0DD417AB">
                      <wp:simplePos x="0" y="0"/>
                      <wp:positionH relativeFrom="column">
                        <wp:posOffset>0</wp:posOffset>
                      </wp:positionH>
                      <wp:positionV relativeFrom="paragraph">
                        <wp:posOffset>0</wp:posOffset>
                      </wp:positionV>
                      <wp:extent cx="76200" cy="28575"/>
                      <wp:effectExtent l="19050" t="19050" r="19050" b="28575"/>
                      <wp:wrapNone/>
                      <wp:docPr id="10728" name="Text Box 1766">
                        <a:extLst xmlns:a="http://schemas.openxmlformats.org/drawingml/2006/main">
                          <a:ext uri="{FF2B5EF4-FFF2-40B4-BE49-F238E27FC236}">
                            <a16:creationId xmlns:a16="http://schemas.microsoft.com/office/drawing/2014/main" id="{00000000-0008-0000-0000-0000E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287F11" id="Text Box 1766" o:spid="_x0000_s1026" type="#_x0000_t202" style="position:absolute;margin-left:0;margin-top:0;width:6pt;height:2.25pt;z-index:2538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49088" behindDoc="0" locked="0" layoutInCell="1" allowOverlap="1" wp14:anchorId="78C2A488" wp14:editId="1C9CBF3C">
                      <wp:simplePos x="0" y="0"/>
                      <wp:positionH relativeFrom="column">
                        <wp:posOffset>0</wp:posOffset>
                      </wp:positionH>
                      <wp:positionV relativeFrom="paragraph">
                        <wp:posOffset>0</wp:posOffset>
                      </wp:positionV>
                      <wp:extent cx="76200" cy="28575"/>
                      <wp:effectExtent l="19050" t="19050" r="19050" b="28575"/>
                      <wp:wrapNone/>
                      <wp:docPr id="10729" name="Text Box 1765">
                        <a:extLst xmlns:a="http://schemas.openxmlformats.org/drawingml/2006/main">
                          <a:ext uri="{FF2B5EF4-FFF2-40B4-BE49-F238E27FC236}">
                            <a16:creationId xmlns:a16="http://schemas.microsoft.com/office/drawing/2014/main" id="{00000000-0008-0000-0000-0000E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0B8E9" id="Text Box 1765" o:spid="_x0000_s1026" type="#_x0000_t202" style="position:absolute;margin-left:0;margin-top:0;width:6pt;height:2.25pt;z-index:2538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0112" behindDoc="0" locked="0" layoutInCell="1" allowOverlap="1" wp14:anchorId="5E2EFEAC" wp14:editId="4461188B">
                      <wp:simplePos x="0" y="0"/>
                      <wp:positionH relativeFrom="column">
                        <wp:posOffset>0</wp:posOffset>
                      </wp:positionH>
                      <wp:positionV relativeFrom="paragraph">
                        <wp:posOffset>0</wp:posOffset>
                      </wp:positionV>
                      <wp:extent cx="76200" cy="28575"/>
                      <wp:effectExtent l="19050" t="19050" r="19050" b="28575"/>
                      <wp:wrapNone/>
                      <wp:docPr id="10730" name="Text Box 1764">
                        <a:extLst xmlns:a="http://schemas.openxmlformats.org/drawingml/2006/main">
                          <a:ext uri="{FF2B5EF4-FFF2-40B4-BE49-F238E27FC236}">
                            <a16:creationId xmlns:a16="http://schemas.microsoft.com/office/drawing/2014/main" id="{00000000-0008-0000-0000-0000E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3D796" id="Text Box 1764" o:spid="_x0000_s1026" type="#_x0000_t202" style="position:absolute;margin-left:0;margin-top:0;width:6pt;height:2.25pt;z-index:2538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1136" behindDoc="0" locked="0" layoutInCell="1" allowOverlap="1" wp14:anchorId="4BED03B2" wp14:editId="5BF76BBB">
                      <wp:simplePos x="0" y="0"/>
                      <wp:positionH relativeFrom="column">
                        <wp:posOffset>0</wp:posOffset>
                      </wp:positionH>
                      <wp:positionV relativeFrom="paragraph">
                        <wp:posOffset>0</wp:posOffset>
                      </wp:positionV>
                      <wp:extent cx="76200" cy="28575"/>
                      <wp:effectExtent l="19050" t="19050" r="19050" b="28575"/>
                      <wp:wrapNone/>
                      <wp:docPr id="10731" name="Text Box 1763">
                        <a:extLst xmlns:a="http://schemas.openxmlformats.org/drawingml/2006/main">
                          <a:ext uri="{FF2B5EF4-FFF2-40B4-BE49-F238E27FC236}">
                            <a16:creationId xmlns:a16="http://schemas.microsoft.com/office/drawing/2014/main" id="{00000000-0008-0000-0000-0000E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1D2F9" id="Text Box 1763" o:spid="_x0000_s1026" type="#_x0000_t202" style="position:absolute;margin-left:0;margin-top:0;width:6pt;height:2.25pt;z-index:2538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2160" behindDoc="0" locked="0" layoutInCell="1" allowOverlap="1" wp14:anchorId="5EB39D20" wp14:editId="3DECB99A">
                      <wp:simplePos x="0" y="0"/>
                      <wp:positionH relativeFrom="column">
                        <wp:posOffset>0</wp:posOffset>
                      </wp:positionH>
                      <wp:positionV relativeFrom="paragraph">
                        <wp:posOffset>0</wp:posOffset>
                      </wp:positionV>
                      <wp:extent cx="76200" cy="28575"/>
                      <wp:effectExtent l="19050" t="19050" r="19050" b="28575"/>
                      <wp:wrapNone/>
                      <wp:docPr id="10732" name="Text Box 1762">
                        <a:extLst xmlns:a="http://schemas.openxmlformats.org/drawingml/2006/main">
                          <a:ext uri="{FF2B5EF4-FFF2-40B4-BE49-F238E27FC236}">
                            <a16:creationId xmlns:a16="http://schemas.microsoft.com/office/drawing/2014/main" id="{00000000-0008-0000-0000-0000E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E86BF" id="Text Box 1762" o:spid="_x0000_s1026" type="#_x0000_t202" style="position:absolute;margin-left:0;margin-top:0;width:6pt;height:2.25pt;z-index:2538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3184" behindDoc="0" locked="0" layoutInCell="1" allowOverlap="1" wp14:anchorId="2B9FD02F" wp14:editId="3D992C87">
                      <wp:simplePos x="0" y="0"/>
                      <wp:positionH relativeFrom="column">
                        <wp:posOffset>0</wp:posOffset>
                      </wp:positionH>
                      <wp:positionV relativeFrom="paragraph">
                        <wp:posOffset>0</wp:posOffset>
                      </wp:positionV>
                      <wp:extent cx="76200" cy="28575"/>
                      <wp:effectExtent l="19050" t="19050" r="19050" b="28575"/>
                      <wp:wrapNone/>
                      <wp:docPr id="10733" name="Text Box 1761">
                        <a:extLst xmlns:a="http://schemas.openxmlformats.org/drawingml/2006/main">
                          <a:ext uri="{FF2B5EF4-FFF2-40B4-BE49-F238E27FC236}">
                            <a16:creationId xmlns:a16="http://schemas.microsoft.com/office/drawing/2014/main" id="{00000000-0008-0000-0000-0000E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0B49D" id="Text Box 1761" o:spid="_x0000_s1026" type="#_x0000_t202" style="position:absolute;margin-left:0;margin-top:0;width:6pt;height:2.25pt;z-index:2538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4208" behindDoc="0" locked="0" layoutInCell="1" allowOverlap="1" wp14:anchorId="2D0262B5" wp14:editId="384DF9E1">
                      <wp:simplePos x="0" y="0"/>
                      <wp:positionH relativeFrom="column">
                        <wp:posOffset>0</wp:posOffset>
                      </wp:positionH>
                      <wp:positionV relativeFrom="paragraph">
                        <wp:posOffset>0</wp:posOffset>
                      </wp:positionV>
                      <wp:extent cx="76200" cy="28575"/>
                      <wp:effectExtent l="19050" t="19050" r="19050" b="28575"/>
                      <wp:wrapNone/>
                      <wp:docPr id="10734" name="Text Box 1760">
                        <a:extLst xmlns:a="http://schemas.openxmlformats.org/drawingml/2006/main">
                          <a:ext uri="{FF2B5EF4-FFF2-40B4-BE49-F238E27FC236}">
                            <a16:creationId xmlns:a16="http://schemas.microsoft.com/office/drawing/2014/main" id="{00000000-0008-0000-0000-0000E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7E8F2" id="Text Box 1760" o:spid="_x0000_s1026" type="#_x0000_t202" style="position:absolute;margin-left:0;margin-top:0;width:6pt;height:2.25pt;z-index:2538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5232" behindDoc="0" locked="0" layoutInCell="1" allowOverlap="1" wp14:anchorId="4F91861B" wp14:editId="2278077B">
                      <wp:simplePos x="0" y="0"/>
                      <wp:positionH relativeFrom="column">
                        <wp:posOffset>0</wp:posOffset>
                      </wp:positionH>
                      <wp:positionV relativeFrom="paragraph">
                        <wp:posOffset>0</wp:posOffset>
                      </wp:positionV>
                      <wp:extent cx="76200" cy="28575"/>
                      <wp:effectExtent l="19050" t="19050" r="19050" b="28575"/>
                      <wp:wrapNone/>
                      <wp:docPr id="10735" name="Text Box 1759">
                        <a:extLst xmlns:a="http://schemas.openxmlformats.org/drawingml/2006/main">
                          <a:ext uri="{FF2B5EF4-FFF2-40B4-BE49-F238E27FC236}">
                            <a16:creationId xmlns:a16="http://schemas.microsoft.com/office/drawing/2014/main" id="{00000000-0008-0000-0000-0000E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1C827" id="Text Box 1759" o:spid="_x0000_s1026" type="#_x0000_t202" style="position:absolute;margin-left:0;margin-top:0;width:6pt;height:2.25pt;z-index:2538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6256" behindDoc="0" locked="0" layoutInCell="1" allowOverlap="1" wp14:anchorId="1CD2972C" wp14:editId="71C3ABE2">
                      <wp:simplePos x="0" y="0"/>
                      <wp:positionH relativeFrom="column">
                        <wp:posOffset>0</wp:posOffset>
                      </wp:positionH>
                      <wp:positionV relativeFrom="paragraph">
                        <wp:posOffset>0</wp:posOffset>
                      </wp:positionV>
                      <wp:extent cx="76200" cy="28575"/>
                      <wp:effectExtent l="19050" t="19050" r="19050" b="28575"/>
                      <wp:wrapNone/>
                      <wp:docPr id="10736" name="Text Box 1758">
                        <a:extLst xmlns:a="http://schemas.openxmlformats.org/drawingml/2006/main">
                          <a:ext uri="{FF2B5EF4-FFF2-40B4-BE49-F238E27FC236}">
                            <a16:creationId xmlns:a16="http://schemas.microsoft.com/office/drawing/2014/main" id="{00000000-0008-0000-0000-0000F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5FC1A" id="Text Box 1758" o:spid="_x0000_s1026" type="#_x0000_t202" style="position:absolute;margin-left:0;margin-top:0;width:6pt;height:2.25pt;z-index:2538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7280" behindDoc="0" locked="0" layoutInCell="1" allowOverlap="1" wp14:anchorId="55FE32E6" wp14:editId="7AA5F1C3">
                      <wp:simplePos x="0" y="0"/>
                      <wp:positionH relativeFrom="column">
                        <wp:posOffset>0</wp:posOffset>
                      </wp:positionH>
                      <wp:positionV relativeFrom="paragraph">
                        <wp:posOffset>0</wp:posOffset>
                      </wp:positionV>
                      <wp:extent cx="76200" cy="28575"/>
                      <wp:effectExtent l="19050" t="19050" r="19050" b="28575"/>
                      <wp:wrapNone/>
                      <wp:docPr id="10737" name="Text Box 1757">
                        <a:extLst xmlns:a="http://schemas.openxmlformats.org/drawingml/2006/main">
                          <a:ext uri="{FF2B5EF4-FFF2-40B4-BE49-F238E27FC236}">
                            <a16:creationId xmlns:a16="http://schemas.microsoft.com/office/drawing/2014/main" id="{00000000-0008-0000-0000-0000F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266C5" id="Text Box 1757" o:spid="_x0000_s1026" type="#_x0000_t202" style="position:absolute;margin-left:0;margin-top:0;width:6pt;height:2.25pt;z-index:2538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8304" behindDoc="0" locked="0" layoutInCell="1" allowOverlap="1" wp14:anchorId="13F37913" wp14:editId="4B38BF00">
                      <wp:simplePos x="0" y="0"/>
                      <wp:positionH relativeFrom="column">
                        <wp:posOffset>0</wp:posOffset>
                      </wp:positionH>
                      <wp:positionV relativeFrom="paragraph">
                        <wp:posOffset>0</wp:posOffset>
                      </wp:positionV>
                      <wp:extent cx="76200" cy="28575"/>
                      <wp:effectExtent l="19050" t="19050" r="19050" b="28575"/>
                      <wp:wrapNone/>
                      <wp:docPr id="10738" name="Text Box 1756">
                        <a:extLst xmlns:a="http://schemas.openxmlformats.org/drawingml/2006/main">
                          <a:ext uri="{FF2B5EF4-FFF2-40B4-BE49-F238E27FC236}">
                            <a16:creationId xmlns:a16="http://schemas.microsoft.com/office/drawing/2014/main" id="{00000000-0008-0000-0000-0000F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88620" id="Text Box 1756" o:spid="_x0000_s1026" type="#_x0000_t202" style="position:absolute;margin-left:0;margin-top:0;width:6pt;height:2.25pt;z-index:2538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59328" behindDoc="0" locked="0" layoutInCell="1" allowOverlap="1" wp14:anchorId="7E78875E" wp14:editId="5B0431E6">
                      <wp:simplePos x="0" y="0"/>
                      <wp:positionH relativeFrom="column">
                        <wp:posOffset>0</wp:posOffset>
                      </wp:positionH>
                      <wp:positionV relativeFrom="paragraph">
                        <wp:posOffset>0</wp:posOffset>
                      </wp:positionV>
                      <wp:extent cx="76200" cy="28575"/>
                      <wp:effectExtent l="19050" t="19050" r="19050" b="28575"/>
                      <wp:wrapNone/>
                      <wp:docPr id="10739" name="Text Box 1755">
                        <a:extLst xmlns:a="http://schemas.openxmlformats.org/drawingml/2006/main">
                          <a:ext uri="{FF2B5EF4-FFF2-40B4-BE49-F238E27FC236}">
                            <a16:creationId xmlns:a16="http://schemas.microsoft.com/office/drawing/2014/main" id="{00000000-0008-0000-0000-0000F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80A08" id="Text Box 1755" o:spid="_x0000_s1026" type="#_x0000_t202" style="position:absolute;margin-left:0;margin-top:0;width:6pt;height:2.25pt;z-index:2538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0352" behindDoc="0" locked="0" layoutInCell="1" allowOverlap="1" wp14:anchorId="70EE2D90" wp14:editId="4AFB28A9">
                      <wp:simplePos x="0" y="0"/>
                      <wp:positionH relativeFrom="column">
                        <wp:posOffset>0</wp:posOffset>
                      </wp:positionH>
                      <wp:positionV relativeFrom="paragraph">
                        <wp:posOffset>0</wp:posOffset>
                      </wp:positionV>
                      <wp:extent cx="76200" cy="28575"/>
                      <wp:effectExtent l="19050" t="19050" r="19050" b="28575"/>
                      <wp:wrapNone/>
                      <wp:docPr id="10740" name="Text Box 1754">
                        <a:extLst xmlns:a="http://schemas.openxmlformats.org/drawingml/2006/main">
                          <a:ext uri="{FF2B5EF4-FFF2-40B4-BE49-F238E27FC236}">
                            <a16:creationId xmlns:a16="http://schemas.microsoft.com/office/drawing/2014/main" id="{00000000-0008-0000-0000-0000F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67D9C" id="Text Box 1754" o:spid="_x0000_s1026" type="#_x0000_t202" style="position:absolute;margin-left:0;margin-top:0;width:6pt;height:2.25pt;z-index:2538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1376" behindDoc="0" locked="0" layoutInCell="1" allowOverlap="1" wp14:anchorId="7C56D66F" wp14:editId="2053A8A6">
                      <wp:simplePos x="0" y="0"/>
                      <wp:positionH relativeFrom="column">
                        <wp:posOffset>0</wp:posOffset>
                      </wp:positionH>
                      <wp:positionV relativeFrom="paragraph">
                        <wp:posOffset>0</wp:posOffset>
                      </wp:positionV>
                      <wp:extent cx="76200" cy="28575"/>
                      <wp:effectExtent l="19050" t="19050" r="19050" b="28575"/>
                      <wp:wrapNone/>
                      <wp:docPr id="10741" name="Text Box 1753">
                        <a:extLst xmlns:a="http://schemas.openxmlformats.org/drawingml/2006/main">
                          <a:ext uri="{FF2B5EF4-FFF2-40B4-BE49-F238E27FC236}">
                            <a16:creationId xmlns:a16="http://schemas.microsoft.com/office/drawing/2014/main" id="{00000000-0008-0000-0000-0000F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143A5" id="Text Box 1753" o:spid="_x0000_s1026" type="#_x0000_t202" style="position:absolute;margin-left:0;margin-top:0;width:6pt;height:2.25pt;z-index:2538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2400" behindDoc="0" locked="0" layoutInCell="1" allowOverlap="1" wp14:anchorId="2A6D5A89" wp14:editId="4479A632">
                      <wp:simplePos x="0" y="0"/>
                      <wp:positionH relativeFrom="column">
                        <wp:posOffset>0</wp:posOffset>
                      </wp:positionH>
                      <wp:positionV relativeFrom="paragraph">
                        <wp:posOffset>0</wp:posOffset>
                      </wp:positionV>
                      <wp:extent cx="76200" cy="28575"/>
                      <wp:effectExtent l="19050" t="19050" r="19050" b="28575"/>
                      <wp:wrapNone/>
                      <wp:docPr id="10742" name="Text Box 1752">
                        <a:extLst xmlns:a="http://schemas.openxmlformats.org/drawingml/2006/main">
                          <a:ext uri="{FF2B5EF4-FFF2-40B4-BE49-F238E27FC236}">
                            <a16:creationId xmlns:a16="http://schemas.microsoft.com/office/drawing/2014/main" id="{00000000-0008-0000-0000-0000F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49093" id="Text Box 1752" o:spid="_x0000_s1026" type="#_x0000_t202" style="position:absolute;margin-left:0;margin-top:0;width:6pt;height:2.25pt;z-index:2538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3424" behindDoc="0" locked="0" layoutInCell="1" allowOverlap="1" wp14:anchorId="4036F723" wp14:editId="09E9A75B">
                      <wp:simplePos x="0" y="0"/>
                      <wp:positionH relativeFrom="column">
                        <wp:posOffset>0</wp:posOffset>
                      </wp:positionH>
                      <wp:positionV relativeFrom="paragraph">
                        <wp:posOffset>0</wp:posOffset>
                      </wp:positionV>
                      <wp:extent cx="76200" cy="28575"/>
                      <wp:effectExtent l="19050" t="19050" r="19050" b="28575"/>
                      <wp:wrapNone/>
                      <wp:docPr id="10743" name="Text Box 1751">
                        <a:extLst xmlns:a="http://schemas.openxmlformats.org/drawingml/2006/main">
                          <a:ext uri="{FF2B5EF4-FFF2-40B4-BE49-F238E27FC236}">
                            <a16:creationId xmlns:a16="http://schemas.microsoft.com/office/drawing/2014/main" id="{00000000-0008-0000-0000-0000F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BCD1E" id="Text Box 1751" o:spid="_x0000_s1026" type="#_x0000_t202" style="position:absolute;margin-left:0;margin-top:0;width:6pt;height:2.25pt;z-index:2538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4448" behindDoc="0" locked="0" layoutInCell="1" allowOverlap="1" wp14:anchorId="17B3CA7E" wp14:editId="63C603B5">
                      <wp:simplePos x="0" y="0"/>
                      <wp:positionH relativeFrom="column">
                        <wp:posOffset>0</wp:posOffset>
                      </wp:positionH>
                      <wp:positionV relativeFrom="paragraph">
                        <wp:posOffset>0</wp:posOffset>
                      </wp:positionV>
                      <wp:extent cx="76200" cy="28575"/>
                      <wp:effectExtent l="19050" t="19050" r="19050" b="28575"/>
                      <wp:wrapNone/>
                      <wp:docPr id="10744" name="Text Box 1750">
                        <a:extLst xmlns:a="http://schemas.openxmlformats.org/drawingml/2006/main">
                          <a:ext uri="{FF2B5EF4-FFF2-40B4-BE49-F238E27FC236}">
                            <a16:creationId xmlns:a16="http://schemas.microsoft.com/office/drawing/2014/main" id="{00000000-0008-0000-0000-0000F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B9470" id="Text Box 1750" o:spid="_x0000_s1026" type="#_x0000_t202" style="position:absolute;margin-left:0;margin-top:0;width:6pt;height:2.25pt;z-index:2538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5472" behindDoc="0" locked="0" layoutInCell="1" allowOverlap="1" wp14:anchorId="676BEFE7" wp14:editId="3E8912B1">
                      <wp:simplePos x="0" y="0"/>
                      <wp:positionH relativeFrom="column">
                        <wp:posOffset>0</wp:posOffset>
                      </wp:positionH>
                      <wp:positionV relativeFrom="paragraph">
                        <wp:posOffset>0</wp:posOffset>
                      </wp:positionV>
                      <wp:extent cx="76200" cy="28575"/>
                      <wp:effectExtent l="19050" t="19050" r="19050" b="28575"/>
                      <wp:wrapNone/>
                      <wp:docPr id="10745" name="Text Box 1749">
                        <a:extLst xmlns:a="http://schemas.openxmlformats.org/drawingml/2006/main">
                          <a:ext uri="{FF2B5EF4-FFF2-40B4-BE49-F238E27FC236}">
                            <a16:creationId xmlns:a16="http://schemas.microsoft.com/office/drawing/2014/main" id="{00000000-0008-0000-0000-0000F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4E4CAE" id="Text Box 1749" o:spid="_x0000_s1026" type="#_x0000_t202" style="position:absolute;margin-left:0;margin-top:0;width:6pt;height:2.25pt;z-index:2538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6496" behindDoc="0" locked="0" layoutInCell="1" allowOverlap="1" wp14:anchorId="32DF7099" wp14:editId="2B9EE545">
                      <wp:simplePos x="0" y="0"/>
                      <wp:positionH relativeFrom="column">
                        <wp:posOffset>0</wp:posOffset>
                      </wp:positionH>
                      <wp:positionV relativeFrom="paragraph">
                        <wp:posOffset>0</wp:posOffset>
                      </wp:positionV>
                      <wp:extent cx="76200" cy="28575"/>
                      <wp:effectExtent l="19050" t="19050" r="19050" b="28575"/>
                      <wp:wrapNone/>
                      <wp:docPr id="10746" name="Text Box 1748">
                        <a:extLst xmlns:a="http://schemas.openxmlformats.org/drawingml/2006/main">
                          <a:ext uri="{FF2B5EF4-FFF2-40B4-BE49-F238E27FC236}">
                            <a16:creationId xmlns:a16="http://schemas.microsoft.com/office/drawing/2014/main" id="{00000000-0008-0000-0000-0000F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FA6BD" id="Text Box 1748" o:spid="_x0000_s1026" type="#_x0000_t202" style="position:absolute;margin-left:0;margin-top:0;width:6pt;height:2.25pt;z-index:2538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7520" behindDoc="0" locked="0" layoutInCell="1" allowOverlap="1" wp14:anchorId="40EF64D7" wp14:editId="09CE6129">
                      <wp:simplePos x="0" y="0"/>
                      <wp:positionH relativeFrom="column">
                        <wp:posOffset>0</wp:posOffset>
                      </wp:positionH>
                      <wp:positionV relativeFrom="paragraph">
                        <wp:posOffset>0</wp:posOffset>
                      </wp:positionV>
                      <wp:extent cx="76200" cy="28575"/>
                      <wp:effectExtent l="19050" t="19050" r="19050" b="28575"/>
                      <wp:wrapNone/>
                      <wp:docPr id="10747" name="Text Box 1747">
                        <a:extLst xmlns:a="http://schemas.openxmlformats.org/drawingml/2006/main">
                          <a:ext uri="{FF2B5EF4-FFF2-40B4-BE49-F238E27FC236}">
                            <a16:creationId xmlns:a16="http://schemas.microsoft.com/office/drawing/2014/main" id="{00000000-0008-0000-0000-0000F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CF8A3" id="Text Box 1747" o:spid="_x0000_s1026" type="#_x0000_t202" style="position:absolute;margin-left:0;margin-top:0;width:6pt;height:2.25pt;z-index:2538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8544" behindDoc="0" locked="0" layoutInCell="1" allowOverlap="1" wp14:anchorId="3AFC5BFB" wp14:editId="4D72143F">
                      <wp:simplePos x="0" y="0"/>
                      <wp:positionH relativeFrom="column">
                        <wp:posOffset>0</wp:posOffset>
                      </wp:positionH>
                      <wp:positionV relativeFrom="paragraph">
                        <wp:posOffset>0</wp:posOffset>
                      </wp:positionV>
                      <wp:extent cx="76200" cy="28575"/>
                      <wp:effectExtent l="19050" t="19050" r="19050" b="28575"/>
                      <wp:wrapNone/>
                      <wp:docPr id="10748" name="Text Box 1746">
                        <a:extLst xmlns:a="http://schemas.openxmlformats.org/drawingml/2006/main">
                          <a:ext uri="{FF2B5EF4-FFF2-40B4-BE49-F238E27FC236}">
                            <a16:creationId xmlns:a16="http://schemas.microsoft.com/office/drawing/2014/main" id="{00000000-0008-0000-0000-0000F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0EDE4" id="Text Box 1746" o:spid="_x0000_s1026" type="#_x0000_t202" style="position:absolute;margin-left:0;margin-top:0;width:6pt;height:2.25pt;z-index:2538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69568" behindDoc="0" locked="0" layoutInCell="1" allowOverlap="1" wp14:anchorId="7E6177C8" wp14:editId="2C7F9120">
                      <wp:simplePos x="0" y="0"/>
                      <wp:positionH relativeFrom="column">
                        <wp:posOffset>0</wp:posOffset>
                      </wp:positionH>
                      <wp:positionV relativeFrom="paragraph">
                        <wp:posOffset>0</wp:posOffset>
                      </wp:positionV>
                      <wp:extent cx="76200" cy="28575"/>
                      <wp:effectExtent l="19050" t="19050" r="19050" b="28575"/>
                      <wp:wrapNone/>
                      <wp:docPr id="10749" name="Text Box 1745">
                        <a:extLst xmlns:a="http://schemas.openxmlformats.org/drawingml/2006/main">
                          <a:ext uri="{FF2B5EF4-FFF2-40B4-BE49-F238E27FC236}">
                            <a16:creationId xmlns:a16="http://schemas.microsoft.com/office/drawing/2014/main" id="{00000000-0008-0000-0000-0000F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FA189" id="Text Box 1745" o:spid="_x0000_s1026" type="#_x0000_t202" style="position:absolute;margin-left:0;margin-top:0;width:6pt;height:2.25pt;z-index:2538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0592" behindDoc="0" locked="0" layoutInCell="1" allowOverlap="1" wp14:anchorId="7C3D3E6C" wp14:editId="34EF431B">
                      <wp:simplePos x="0" y="0"/>
                      <wp:positionH relativeFrom="column">
                        <wp:posOffset>0</wp:posOffset>
                      </wp:positionH>
                      <wp:positionV relativeFrom="paragraph">
                        <wp:posOffset>0</wp:posOffset>
                      </wp:positionV>
                      <wp:extent cx="76200" cy="28575"/>
                      <wp:effectExtent l="19050" t="19050" r="19050" b="28575"/>
                      <wp:wrapNone/>
                      <wp:docPr id="10750" name="Text Box 1744">
                        <a:extLst xmlns:a="http://schemas.openxmlformats.org/drawingml/2006/main">
                          <a:ext uri="{FF2B5EF4-FFF2-40B4-BE49-F238E27FC236}">
                            <a16:creationId xmlns:a16="http://schemas.microsoft.com/office/drawing/2014/main" id="{00000000-0008-0000-0000-0000F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542B95" id="Text Box 1744" o:spid="_x0000_s1026" type="#_x0000_t202" style="position:absolute;margin-left:0;margin-top:0;width:6pt;height:2.25pt;z-index:2538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1616" behindDoc="0" locked="0" layoutInCell="1" allowOverlap="1" wp14:anchorId="54909E5C" wp14:editId="59EE2B6A">
                      <wp:simplePos x="0" y="0"/>
                      <wp:positionH relativeFrom="column">
                        <wp:posOffset>0</wp:posOffset>
                      </wp:positionH>
                      <wp:positionV relativeFrom="paragraph">
                        <wp:posOffset>0</wp:posOffset>
                      </wp:positionV>
                      <wp:extent cx="76200" cy="28575"/>
                      <wp:effectExtent l="19050" t="19050" r="19050" b="28575"/>
                      <wp:wrapNone/>
                      <wp:docPr id="10751" name="Text Box 1743">
                        <a:extLst xmlns:a="http://schemas.openxmlformats.org/drawingml/2006/main">
                          <a:ext uri="{FF2B5EF4-FFF2-40B4-BE49-F238E27FC236}">
                            <a16:creationId xmlns:a16="http://schemas.microsoft.com/office/drawing/2014/main" id="{00000000-0008-0000-0000-0000F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82EAF" id="Text Box 1743" o:spid="_x0000_s1026" type="#_x0000_t202" style="position:absolute;margin-left:0;margin-top:0;width:6pt;height:2.25pt;z-index:2538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2640" behindDoc="0" locked="0" layoutInCell="1" allowOverlap="1" wp14:anchorId="4B180344" wp14:editId="21045BB9">
                      <wp:simplePos x="0" y="0"/>
                      <wp:positionH relativeFrom="column">
                        <wp:posOffset>0</wp:posOffset>
                      </wp:positionH>
                      <wp:positionV relativeFrom="paragraph">
                        <wp:posOffset>0</wp:posOffset>
                      </wp:positionV>
                      <wp:extent cx="76200" cy="28575"/>
                      <wp:effectExtent l="19050" t="19050" r="19050" b="28575"/>
                      <wp:wrapNone/>
                      <wp:docPr id="10752" name="Text Box 1742">
                        <a:extLst xmlns:a="http://schemas.openxmlformats.org/drawingml/2006/main">
                          <a:ext uri="{FF2B5EF4-FFF2-40B4-BE49-F238E27FC236}">
                            <a16:creationId xmlns:a16="http://schemas.microsoft.com/office/drawing/2014/main" id="{00000000-0008-0000-0000-00000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5C8EE" id="Text Box 1742" o:spid="_x0000_s1026" type="#_x0000_t202" style="position:absolute;margin-left:0;margin-top:0;width:6pt;height:2.25pt;z-index:2538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3664" behindDoc="0" locked="0" layoutInCell="1" allowOverlap="1" wp14:anchorId="73422B5B" wp14:editId="3F3F965C">
                      <wp:simplePos x="0" y="0"/>
                      <wp:positionH relativeFrom="column">
                        <wp:posOffset>0</wp:posOffset>
                      </wp:positionH>
                      <wp:positionV relativeFrom="paragraph">
                        <wp:posOffset>0</wp:posOffset>
                      </wp:positionV>
                      <wp:extent cx="76200" cy="28575"/>
                      <wp:effectExtent l="19050" t="19050" r="19050" b="28575"/>
                      <wp:wrapNone/>
                      <wp:docPr id="10753" name="Text Box 1741">
                        <a:extLst xmlns:a="http://schemas.openxmlformats.org/drawingml/2006/main">
                          <a:ext uri="{FF2B5EF4-FFF2-40B4-BE49-F238E27FC236}">
                            <a16:creationId xmlns:a16="http://schemas.microsoft.com/office/drawing/2014/main" id="{00000000-0008-0000-0000-00000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0F436" id="Text Box 1741" o:spid="_x0000_s1026" type="#_x0000_t202" style="position:absolute;margin-left:0;margin-top:0;width:6pt;height:2.25pt;z-index:2538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4688" behindDoc="0" locked="0" layoutInCell="1" allowOverlap="1" wp14:anchorId="4C86323A" wp14:editId="05780C36">
                      <wp:simplePos x="0" y="0"/>
                      <wp:positionH relativeFrom="column">
                        <wp:posOffset>0</wp:posOffset>
                      </wp:positionH>
                      <wp:positionV relativeFrom="paragraph">
                        <wp:posOffset>0</wp:posOffset>
                      </wp:positionV>
                      <wp:extent cx="76200" cy="28575"/>
                      <wp:effectExtent l="19050" t="19050" r="19050" b="28575"/>
                      <wp:wrapNone/>
                      <wp:docPr id="10754" name="Text Box 1740">
                        <a:extLst xmlns:a="http://schemas.openxmlformats.org/drawingml/2006/main">
                          <a:ext uri="{FF2B5EF4-FFF2-40B4-BE49-F238E27FC236}">
                            <a16:creationId xmlns:a16="http://schemas.microsoft.com/office/drawing/2014/main" id="{00000000-0008-0000-0000-00000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BCBBD" id="Text Box 1740" o:spid="_x0000_s1026" type="#_x0000_t202" style="position:absolute;margin-left:0;margin-top:0;width:6pt;height:2.25pt;z-index:2538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5712" behindDoc="0" locked="0" layoutInCell="1" allowOverlap="1" wp14:anchorId="5341B1C3" wp14:editId="69791D5A">
                      <wp:simplePos x="0" y="0"/>
                      <wp:positionH relativeFrom="column">
                        <wp:posOffset>0</wp:posOffset>
                      </wp:positionH>
                      <wp:positionV relativeFrom="paragraph">
                        <wp:posOffset>0</wp:posOffset>
                      </wp:positionV>
                      <wp:extent cx="76200" cy="28575"/>
                      <wp:effectExtent l="19050" t="19050" r="19050" b="28575"/>
                      <wp:wrapNone/>
                      <wp:docPr id="10755" name="Text Box 1739">
                        <a:extLst xmlns:a="http://schemas.openxmlformats.org/drawingml/2006/main">
                          <a:ext uri="{FF2B5EF4-FFF2-40B4-BE49-F238E27FC236}">
                            <a16:creationId xmlns:a16="http://schemas.microsoft.com/office/drawing/2014/main" id="{00000000-0008-0000-0000-00000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256DC" id="Text Box 1739" o:spid="_x0000_s1026" type="#_x0000_t202" style="position:absolute;margin-left:0;margin-top:0;width:6pt;height:2.25pt;z-index:2538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6736" behindDoc="0" locked="0" layoutInCell="1" allowOverlap="1" wp14:anchorId="1A4D65C0" wp14:editId="6667E633">
                      <wp:simplePos x="0" y="0"/>
                      <wp:positionH relativeFrom="column">
                        <wp:posOffset>0</wp:posOffset>
                      </wp:positionH>
                      <wp:positionV relativeFrom="paragraph">
                        <wp:posOffset>0</wp:posOffset>
                      </wp:positionV>
                      <wp:extent cx="76200" cy="28575"/>
                      <wp:effectExtent l="19050" t="19050" r="19050" b="28575"/>
                      <wp:wrapNone/>
                      <wp:docPr id="10756" name="Text Box 1738">
                        <a:extLst xmlns:a="http://schemas.openxmlformats.org/drawingml/2006/main">
                          <a:ext uri="{FF2B5EF4-FFF2-40B4-BE49-F238E27FC236}">
                            <a16:creationId xmlns:a16="http://schemas.microsoft.com/office/drawing/2014/main" id="{00000000-0008-0000-0000-00000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C3A0C" id="Text Box 1738" o:spid="_x0000_s1026" type="#_x0000_t202" style="position:absolute;margin-left:0;margin-top:0;width:6pt;height:2.25pt;z-index:2538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7760" behindDoc="0" locked="0" layoutInCell="1" allowOverlap="1" wp14:anchorId="26453D69" wp14:editId="3AF730EF">
                      <wp:simplePos x="0" y="0"/>
                      <wp:positionH relativeFrom="column">
                        <wp:posOffset>0</wp:posOffset>
                      </wp:positionH>
                      <wp:positionV relativeFrom="paragraph">
                        <wp:posOffset>0</wp:posOffset>
                      </wp:positionV>
                      <wp:extent cx="76200" cy="28575"/>
                      <wp:effectExtent l="19050" t="19050" r="19050" b="28575"/>
                      <wp:wrapNone/>
                      <wp:docPr id="10757" name="Text Box 1737">
                        <a:extLst xmlns:a="http://schemas.openxmlformats.org/drawingml/2006/main">
                          <a:ext uri="{FF2B5EF4-FFF2-40B4-BE49-F238E27FC236}">
                            <a16:creationId xmlns:a16="http://schemas.microsoft.com/office/drawing/2014/main" id="{00000000-0008-0000-0000-00000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94281" id="Text Box 1737" o:spid="_x0000_s1026" type="#_x0000_t202" style="position:absolute;margin-left:0;margin-top:0;width:6pt;height:2.25pt;z-index:2538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8784" behindDoc="0" locked="0" layoutInCell="1" allowOverlap="1" wp14:anchorId="4951A3A2" wp14:editId="381D04B6">
                      <wp:simplePos x="0" y="0"/>
                      <wp:positionH relativeFrom="column">
                        <wp:posOffset>0</wp:posOffset>
                      </wp:positionH>
                      <wp:positionV relativeFrom="paragraph">
                        <wp:posOffset>0</wp:posOffset>
                      </wp:positionV>
                      <wp:extent cx="76200" cy="28575"/>
                      <wp:effectExtent l="19050" t="19050" r="19050" b="28575"/>
                      <wp:wrapNone/>
                      <wp:docPr id="10758" name="Text Box 1736">
                        <a:extLst xmlns:a="http://schemas.openxmlformats.org/drawingml/2006/main">
                          <a:ext uri="{FF2B5EF4-FFF2-40B4-BE49-F238E27FC236}">
                            <a16:creationId xmlns:a16="http://schemas.microsoft.com/office/drawing/2014/main" id="{00000000-0008-0000-0000-00000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69890B" id="Text Box 1736" o:spid="_x0000_s1026" type="#_x0000_t202" style="position:absolute;margin-left:0;margin-top:0;width:6pt;height:2.25pt;z-index:2538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79808" behindDoc="0" locked="0" layoutInCell="1" allowOverlap="1" wp14:anchorId="5BFF6A6C" wp14:editId="4C4A8352">
                      <wp:simplePos x="0" y="0"/>
                      <wp:positionH relativeFrom="column">
                        <wp:posOffset>0</wp:posOffset>
                      </wp:positionH>
                      <wp:positionV relativeFrom="paragraph">
                        <wp:posOffset>0</wp:posOffset>
                      </wp:positionV>
                      <wp:extent cx="76200" cy="28575"/>
                      <wp:effectExtent l="19050" t="19050" r="19050" b="28575"/>
                      <wp:wrapNone/>
                      <wp:docPr id="10759" name="Text Box 1735">
                        <a:extLst xmlns:a="http://schemas.openxmlformats.org/drawingml/2006/main">
                          <a:ext uri="{FF2B5EF4-FFF2-40B4-BE49-F238E27FC236}">
                            <a16:creationId xmlns:a16="http://schemas.microsoft.com/office/drawing/2014/main" id="{00000000-0008-0000-0000-00000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84EF7" id="Text Box 1735" o:spid="_x0000_s1026" type="#_x0000_t202" style="position:absolute;margin-left:0;margin-top:0;width:6pt;height:2.25pt;z-index:2538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0832" behindDoc="0" locked="0" layoutInCell="1" allowOverlap="1" wp14:anchorId="70A292A3" wp14:editId="619CCC62">
                      <wp:simplePos x="0" y="0"/>
                      <wp:positionH relativeFrom="column">
                        <wp:posOffset>0</wp:posOffset>
                      </wp:positionH>
                      <wp:positionV relativeFrom="paragraph">
                        <wp:posOffset>0</wp:posOffset>
                      </wp:positionV>
                      <wp:extent cx="76200" cy="28575"/>
                      <wp:effectExtent l="19050" t="19050" r="19050" b="28575"/>
                      <wp:wrapNone/>
                      <wp:docPr id="10760" name="Text Box 1734">
                        <a:extLst xmlns:a="http://schemas.openxmlformats.org/drawingml/2006/main">
                          <a:ext uri="{FF2B5EF4-FFF2-40B4-BE49-F238E27FC236}">
                            <a16:creationId xmlns:a16="http://schemas.microsoft.com/office/drawing/2014/main" id="{00000000-0008-0000-0000-00000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94F79" id="Text Box 1734" o:spid="_x0000_s1026" type="#_x0000_t202" style="position:absolute;margin-left:0;margin-top:0;width:6pt;height:2.25pt;z-index:2538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1856" behindDoc="0" locked="0" layoutInCell="1" allowOverlap="1" wp14:anchorId="27E07C84" wp14:editId="5759C582">
                      <wp:simplePos x="0" y="0"/>
                      <wp:positionH relativeFrom="column">
                        <wp:posOffset>0</wp:posOffset>
                      </wp:positionH>
                      <wp:positionV relativeFrom="paragraph">
                        <wp:posOffset>0</wp:posOffset>
                      </wp:positionV>
                      <wp:extent cx="76200" cy="28575"/>
                      <wp:effectExtent l="19050" t="19050" r="19050" b="28575"/>
                      <wp:wrapNone/>
                      <wp:docPr id="10761" name="Text Box 1733">
                        <a:extLst xmlns:a="http://schemas.openxmlformats.org/drawingml/2006/main">
                          <a:ext uri="{FF2B5EF4-FFF2-40B4-BE49-F238E27FC236}">
                            <a16:creationId xmlns:a16="http://schemas.microsoft.com/office/drawing/2014/main" id="{00000000-0008-0000-0000-00000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60CCFE" id="Text Box 1733" o:spid="_x0000_s1026" type="#_x0000_t202" style="position:absolute;margin-left:0;margin-top:0;width:6pt;height:2.25pt;z-index:2538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2880" behindDoc="0" locked="0" layoutInCell="1" allowOverlap="1" wp14:anchorId="6A158CD2" wp14:editId="29FAFA5F">
                      <wp:simplePos x="0" y="0"/>
                      <wp:positionH relativeFrom="column">
                        <wp:posOffset>0</wp:posOffset>
                      </wp:positionH>
                      <wp:positionV relativeFrom="paragraph">
                        <wp:posOffset>0</wp:posOffset>
                      </wp:positionV>
                      <wp:extent cx="76200" cy="28575"/>
                      <wp:effectExtent l="19050" t="19050" r="19050" b="28575"/>
                      <wp:wrapNone/>
                      <wp:docPr id="10762" name="Text Box 1732">
                        <a:extLst xmlns:a="http://schemas.openxmlformats.org/drawingml/2006/main">
                          <a:ext uri="{FF2B5EF4-FFF2-40B4-BE49-F238E27FC236}">
                            <a16:creationId xmlns:a16="http://schemas.microsoft.com/office/drawing/2014/main" id="{00000000-0008-0000-0000-00000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BE592" id="Text Box 1732" o:spid="_x0000_s1026" type="#_x0000_t202" style="position:absolute;margin-left:0;margin-top:0;width:6pt;height:2.25pt;z-index:2538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3904" behindDoc="0" locked="0" layoutInCell="1" allowOverlap="1" wp14:anchorId="57C84F52" wp14:editId="1C63E8CE">
                      <wp:simplePos x="0" y="0"/>
                      <wp:positionH relativeFrom="column">
                        <wp:posOffset>0</wp:posOffset>
                      </wp:positionH>
                      <wp:positionV relativeFrom="paragraph">
                        <wp:posOffset>0</wp:posOffset>
                      </wp:positionV>
                      <wp:extent cx="76200" cy="28575"/>
                      <wp:effectExtent l="19050" t="19050" r="19050" b="28575"/>
                      <wp:wrapNone/>
                      <wp:docPr id="10763" name="Text Box 1731">
                        <a:extLst xmlns:a="http://schemas.openxmlformats.org/drawingml/2006/main">
                          <a:ext uri="{FF2B5EF4-FFF2-40B4-BE49-F238E27FC236}">
                            <a16:creationId xmlns:a16="http://schemas.microsoft.com/office/drawing/2014/main" id="{00000000-0008-0000-0000-00000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55DAC" id="Text Box 1731" o:spid="_x0000_s1026" type="#_x0000_t202" style="position:absolute;margin-left:0;margin-top:0;width:6pt;height:2.25pt;z-index:2538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4928" behindDoc="0" locked="0" layoutInCell="1" allowOverlap="1" wp14:anchorId="3A97E05F" wp14:editId="3FE6D597">
                      <wp:simplePos x="0" y="0"/>
                      <wp:positionH relativeFrom="column">
                        <wp:posOffset>0</wp:posOffset>
                      </wp:positionH>
                      <wp:positionV relativeFrom="paragraph">
                        <wp:posOffset>0</wp:posOffset>
                      </wp:positionV>
                      <wp:extent cx="76200" cy="28575"/>
                      <wp:effectExtent l="19050" t="19050" r="19050" b="28575"/>
                      <wp:wrapNone/>
                      <wp:docPr id="10764" name="Text Box 1730">
                        <a:extLst xmlns:a="http://schemas.openxmlformats.org/drawingml/2006/main">
                          <a:ext uri="{FF2B5EF4-FFF2-40B4-BE49-F238E27FC236}">
                            <a16:creationId xmlns:a16="http://schemas.microsoft.com/office/drawing/2014/main" id="{00000000-0008-0000-0000-00000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60139" id="Text Box 1730" o:spid="_x0000_s1026" type="#_x0000_t202" style="position:absolute;margin-left:0;margin-top:0;width:6pt;height:2.25pt;z-index:2538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5952" behindDoc="0" locked="0" layoutInCell="1" allowOverlap="1" wp14:anchorId="6F875F58" wp14:editId="159CE8E3">
                      <wp:simplePos x="0" y="0"/>
                      <wp:positionH relativeFrom="column">
                        <wp:posOffset>0</wp:posOffset>
                      </wp:positionH>
                      <wp:positionV relativeFrom="paragraph">
                        <wp:posOffset>0</wp:posOffset>
                      </wp:positionV>
                      <wp:extent cx="76200" cy="28575"/>
                      <wp:effectExtent l="19050" t="19050" r="19050" b="28575"/>
                      <wp:wrapNone/>
                      <wp:docPr id="10765" name="Text Box 1729">
                        <a:extLst xmlns:a="http://schemas.openxmlformats.org/drawingml/2006/main">
                          <a:ext uri="{FF2B5EF4-FFF2-40B4-BE49-F238E27FC236}">
                            <a16:creationId xmlns:a16="http://schemas.microsoft.com/office/drawing/2014/main" id="{00000000-0008-0000-0000-00000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4F1B9" id="Text Box 1729" o:spid="_x0000_s1026" type="#_x0000_t202" style="position:absolute;margin-left:0;margin-top:0;width:6pt;height:2.25pt;z-index:2538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6976" behindDoc="0" locked="0" layoutInCell="1" allowOverlap="1" wp14:anchorId="3761B412" wp14:editId="3F9EF693">
                      <wp:simplePos x="0" y="0"/>
                      <wp:positionH relativeFrom="column">
                        <wp:posOffset>0</wp:posOffset>
                      </wp:positionH>
                      <wp:positionV relativeFrom="paragraph">
                        <wp:posOffset>0</wp:posOffset>
                      </wp:positionV>
                      <wp:extent cx="76200" cy="28575"/>
                      <wp:effectExtent l="19050" t="19050" r="19050" b="28575"/>
                      <wp:wrapNone/>
                      <wp:docPr id="10766" name="Text Box 1728">
                        <a:extLst xmlns:a="http://schemas.openxmlformats.org/drawingml/2006/main">
                          <a:ext uri="{FF2B5EF4-FFF2-40B4-BE49-F238E27FC236}">
                            <a16:creationId xmlns:a16="http://schemas.microsoft.com/office/drawing/2014/main" id="{00000000-0008-0000-0000-00000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DC5A4" id="Text Box 1728" o:spid="_x0000_s1026" type="#_x0000_t202" style="position:absolute;margin-left:0;margin-top:0;width:6pt;height:2.25pt;z-index:2538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8000" behindDoc="0" locked="0" layoutInCell="1" allowOverlap="1" wp14:anchorId="3A45EF2E" wp14:editId="50664263">
                      <wp:simplePos x="0" y="0"/>
                      <wp:positionH relativeFrom="column">
                        <wp:posOffset>0</wp:posOffset>
                      </wp:positionH>
                      <wp:positionV relativeFrom="paragraph">
                        <wp:posOffset>0</wp:posOffset>
                      </wp:positionV>
                      <wp:extent cx="76200" cy="28575"/>
                      <wp:effectExtent l="19050" t="19050" r="19050" b="28575"/>
                      <wp:wrapNone/>
                      <wp:docPr id="10767" name="Text Box 1727">
                        <a:extLst xmlns:a="http://schemas.openxmlformats.org/drawingml/2006/main">
                          <a:ext uri="{FF2B5EF4-FFF2-40B4-BE49-F238E27FC236}">
                            <a16:creationId xmlns:a16="http://schemas.microsoft.com/office/drawing/2014/main" id="{00000000-0008-0000-0000-00000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42599C" id="Text Box 1727" o:spid="_x0000_s1026" type="#_x0000_t202" style="position:absolute;margin-left:0;margin-top:0;width:6pt;height:2.25pt;z-index:2538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89024" behindDoc="0" locked="0" layoutInCell="1" allowOverlap="1" wp14:anchorId="27F58CFB" wp14:editId="7E0DB9C3">
                      <wp:simplePos x="0" y="0"/>
                      <wp:positionH relativeFrom="column">
                        <wp:posOffset>0</wp:posOffset>
                      </wp:positionH>
                      <wp:positionV relativeFrom="paragraph">
                        <wp:posOffset>0</wp:posOffset>
                      </wp:positionV>
                      <wp:extent cx="76200" cy="28575"/>
                      <wp:effectExtent l="19050" t="19050" r="19050" b="28575"/>
                      <wp:wrapNone/>
                      <wp:docPr id="10768" name="Text Box 1726">
                        <a:extLst xmlns:a="http://schemas.openxmlformats.org/drawingml/2006/main">
                          <a:ext uri="{FF2B5EF4-FFF2-40B4-BE49-F238E27FC236}">
                            <a16:creationId xmlns:a16="http://schemas.microsoft.com/office/drawing/2014/main" id="{00000000-0008-0000-0000-00001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5CA45" id="Text Box 1726" o:spid="_x0000_s1026" type="#_x0000_t202" style="position:absolute;margin-left:0;margin-top:0;width:6pt;height:2.25pt;z-index:2538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0048" behindDoc="0" locked="0" layoutInCell="1" allowOverlap="1" wp14:anchorId="122E47C9" wp14:editId="6F9C59F5">
                      <wp:simplePos x="0" y="0"/>
                      <wp:positionH relativeFrom="column">
                        <wp:posOffset>0</wp:posOffset>
                      </wp:positionH>
                      <wp:positionV relativeFrom="paragraph">
                        <wp:posOffset>0</wp:posOffset>
                      </wp:positionV>
                      <wp:extent cx="76200" cy="28575"/>
                      <wp:effectExtent l="19050" t="19050" r="19050" b="28575"/>
                      <wp:wrapNone/>
                      <wp:docPr id="10769" name="Text Box 1725">
                        <a:extLst xmlns:a="http://schemas.openxmlformats.org/drawingml/2006/main">
                          <a:ext uri="{FF2B5EF4-FFF2-40B4-BE49-F238E27FC236}">
                            <a16:creationId xmlns:a16="http://schemas.microsoft.com/office/drawing/2014/main" id="{00000000-0008-0000-0000-00001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15911" id="Text Box 1725" o:spid="_x0000_s1026" type="#_x0000_t202" style="position:absolute;margin-left:0;margin-top:0;width:6pt;height:2.25pt;z-index:2538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1072" behindDoc="0" locked="0" layoutInCell="1" allowOverlap="1" wp14:anchorId="1484B241" wp14:editId="5C341067">
                      <wp:simplePos x="0" y="0"/>
                      <wp:positionH relativeFrom="column">
                        <wp:posOffset>0</wp:posOffset>
                      </wp:positionH>
                      <wp:positionV relativeFrom="paragraph">
                        <wp:posOffset>0</wp:posOffset>
                      </wp:positionV>
                      <wp:extent cx="76200" cy="28575"/>
                      <wp:effectExtent l="19050" t="19050" r="19050" b="28575"/>
                      <wp:wrapNone/>
                      <wp:docPr id="10770" name="Text Box 1724">
                        <a:extLst xmlns:a="http://schemas.openxmlformats.org/drawingml/2006/main">
                          <a:ext uri="{FF2B5EF4-FFF2-40B4-BE49-F238E27FC236}">
                            <a16:creationId xmlns:a16="http://schemas.microsoft.com/office/drawing/2014/main" id="{00000000-0008-0000-0000-00001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976F3" id="Text Box 1724" o:spid="_x0000_s1026" type="#_x0000_t202" style="position:absolute;margin-left:0;margin-top:0;width:6pt;height:2.25pt;z-index:2538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2096" behindDoc="0" locked="0" layoutInCell="1" allowOverlap="1" wp14:anchorId="41B71EFC" wp14:editId="546617C2">
                      <wp:simplePos x="0" y="0"/>
                      <wp:positionH relativeFrom="column">
                        <wp:posOffset>0</wp:posOffset>
                      </wp:positionH>
                      <wp:positionV relativeFrom="paragraph">
                        <wp:posOffset>0</wp:posOffset>
                      </wp:positionV>
                      <wp:extent cx="76200" cy="28575"/>
                      <wp:effectExtent l="19050" t="19050" r="19050" b="28575"/>
                      <wp:wrapNone/>
                      <wp:docPr id="10771" name="Text Box 1723">
                        <a:extLst xmlns:a="http://schemas.openxmlformats.org/drawingml/2006/main">
                          <a:ext uri="{FF2B5EF4-FFF2-40B4-BE49-F238E27FC236}">
                            <a16:creationId xmlns:a16="http://schemas.microsoft.com/office/drawing/2014/main" id="{00000000-0008-0000-0000-00001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03082" id="Text Box 1723" o:spid="_x0000_s1026" type="#_x0000_t202" style="position:absolute;margin-left:0;margin-top:0;width:6pt;height:2.25pt;z-index:2538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3120" behindDoc="0" locked="0" layoutInCell="1" allowOverlap="1" wp14:anchorId="292C8C4E" wp14:editId="6BAA4D3C">
                      <wp:simplePos x="0" y="0"/>
                      <wp:positionH relativeFrom="column">
                        <wp:posOffset>0</wp:posOffset>
                      </wp:positionH>
                      <wp:positionV relativeFrom="paragraph">
                        <wp:posOffset>0</wp:posOffset>
                      </wp:positionV>
                      <wp:extent cx="76200" cy="28575"/>
                      <wp:effectExtent l="19050" t="19050" r="19050" b="28575"/>
                      <wp:wrapNone/>
                      <wp:docPr id="10772" name="Text Box 1722">
                        <a:extLst xmlns:a="http://schemas.openxmlformats.org/drawingml/2006/main">
                          <a:ext uri="{FF2B5EF4-FFF2-40B4-BE49-F238E27FC236}">
                            <a16:creationId xmlns:a16="http://schemas.microsoft.com/office/drawing/2014/main" id="{00000000-0008-0000-0000-00001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AD52D" id="Text Box 1722" o:spid="_x0000_s1026" type="#_x0000_t202" style="position:absolute;margin-left:0;margin-top:0;width:6pt;height:2.25pt;z-index:2538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4144" behindDoc="0" locked="0" layoutInCell="1" allowOverlap="1" wp14:anchorId="2D0F4F40" wp14:editId="7F61D5E1">
                      <wp:simplePos x="0" y="0"/>
                      <wp:positionH relativeFrom="column">
                        <wp:posOffset>0</wp:posOffset>
                      </wp:positionH>
                      <wp:positionV relativeFrom="paragraph">
                        <wp:posOffset>0</wp:posOffset>
                      </wp:positionV>
                      <wp:extent cx="76200" cy="28575"/>
                      <wp:effectExtent l="19050" t="19050" r="19050" b="28575"/>
                      <wp:wrapNone/>
                      <wp:docPr id="10773" name="Text Box 1721">
                        <a:extLst xmlns:a="http://schemas.openxmlformats.org/drawingml/2006/main">
                          <a:ext uri="{FF2B5EF4-FFF2-40B4-BE49-F238E27FC236}">
                            <a16:creationId xmlns:a16="http://schemas.microsoft.com/office/drawing/2014/main" id="{00000000-0008-0000-0000-00001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F6930" id="Text Box 1721" o:spid="_x0000_s1026" type="#_x0000_t202" style="position:absolute;margin-left:0;margin-top:0;width:6pt;height:2.25pt;z-index:2538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5168" behindDoc="0" locked="0" layoutInCell="1" allowOverlap="1" wp14:anchorId="3F600598" wp14:editId="675705E8">
                      <wp:simplePos x="0" y="0"/>
                      <wp:positionH relativeFrom="column">
                        <wp:posOffset>0</wp:posOffset>
                      </wp:positionH>
                      <wp:positionV relativeFrom="paragraph">
                        <wp:posOffset>0</wp:posOffset>
                      </wp:positionV>
                      <wp:extent cx="76200" cy="28575"/>
                      <wp:effectExtent l="19050" t="19050" r="19050" b="28575"/>
                      <wp:wrapNone/>
                      <wp:docPr id="10774" name="Text Box 1720">
                        <a:extLst xmlns:a="http://schemas.openxmlformats.org/drawingml/2006/main">
                          <a:ext uri="{FF2B5EF4-FFF2-40B4-BE49-F238E27FC236}">
                            <a16:creationId xmlns:a16="http://schemas.microsoft.com/office/drawing/2014/main" id="{00000000-0008-0000-0000-00001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D4AE7" id="Text Box 1720" o:spid="_x0000_s1026" type="#_x0000_t202" style="position:absolute;margin-left:0;margin-top:0;width:6pt;height:2.25pt;z-index:2538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6192" behindDoc="0" locked="0" layoutInCell="1" allowOverlap="1" wp14:anchorId="61C36CA9" wp14:editId="108A8826">
                      <wp:simplePos x="0" y="0"/>
                      <wp:positionH relativeFrom="column">
                        <wp:posOffset>0</wp:posOffset>
                      </wp:positionH>
                      <wp:positionV relativeFrom="paragraph">
                        <wp:posOffset>0</wp:posOffset>
                      </wp:positionV>
                      <wp:extent cx="76200" cy="28575"/>
                      <wp:effectExtent l="19050" t="19050" r="19050" b="28575"/>
                      <wp:wrapNone/>
                      <wp:docPr id="10775" name="Text Box 1719">
                        <a:extLst xmlns:a="http://schemas.openxmlformats.org/drawingml/2006/main">
                          <a:ext uri="{FF2B5EF4-FFF2-40B4-BE49-F238E27FC236}">
                            <a16:creationId xmlns:a16="http://schemas.microsoft.com/office/drawing/2014/main" id="{00000000-0008-0000-0000-00001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47C891" id="Text Box 1719" o:spid="_x0000_s1026" type="#_x0000_t202" style="position:absolute;margin-left:0;margin-top:0;width:6pt;height:2.25pt;z-index:2538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7216" behindDoc="0" locked="0" layoutInCell="1" allowOverlap="1" wp14:anchorId="212C846F" wp14:editId="2D95DEBD">
                      <wp:simplePos x="0" y="0"/>
                      <wp:positionH relativeFrom="column">
                        <wp:posOffset>0</wp:posOffset>
                      </wp:positionH>
                      <wp:positionV relativeFrom="paragraph">
                        <wp:posOffset>0</wp:posOffset>
                      </wp:positionV>
                      <wp:extent cx="76200" cy="28575"/>
                      <wp:effectExtent l="19050" t="19050" r="19050" b="28575"/>
                      <wp:wrapNone/>
                      <wp:docPr id="10776" name="Text Box 1718">
                        <a:extLst xmlns:a="http://schemas.openxmlformats.org/drawingml/2006/main">
                          <a:ext uri="{FF2B5EF4-FFF2-40B4-BE49-F238E27FC236}">
                            <a16:creationId xmlns:a16="http://schemas.microsoft.com/office/drawing/2014/main" id="{00000000-0008-0000-0000-00001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C0F761" id="Text Box 1718" o:spid="_x0000_s1026" type="#_x0000_t202" style="position:absolute;margin-left:0;margin-top:0;width:6pt;height:2.25pt;z-index:2538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8240" behindDoc="0" locked="0" layoutInCell="1" allowOverlap="1" wp14:anchorId="43E16586" wp14:editId="698ED6B1">
                      <wp:simplePos x="0" y="0"/>
                      <wp:positionH relativeFrom="column">
                        <wp:posOffset>0</wp:posOffset>
                      </wp:positionH>
                      <wp:positionV relativeFrom="paragraph">
                        <wp:posOffset>0</wp:posOffset>
                      </wp:positionV>
                      <wp:extent cx="76200" cy="28575"/>
                      <wp:effectExtent l="19050" t="19050" r="19050" b="28575"/>
                      <wp:wrapNone/>
                      <wp:docPr id="10777" name="Text Box 1717">
                        <a:extLst xmlns:a="http://schemas.openxmlformats.org/drawingml/2006/main">
                          <a:ext uri="{FF2B5EF4-FFF2-40B4-BE49-F238E27FC236}">
                            <a16:creationId xmlns:a16="http://schemas.microsoft.com/office/drawing/2014/main" id="{00000000-0008-0000-0000-00001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AE324" id="Text Box 1717" o:spid="_x0000_s1026" type="#_x0000_t202" style="position:absolute;margin-left:0;margin-top:0;width:6pt;height:2.25pt;z-index:2538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899264" behindDoc="0" locked="0" layoutInCell="1" allowOverlap="1" wp14:anchorId="39009F4B" wp14:editId="27CF42EE">
                      <wp:simplePos x="0" y="0"/>
                      <wp:positionH relativeFrom="column">
                        <wp:posOffset>0</wp:posOffset>
                      </wp:positionH>
                      <wp:positionV relativeFrom="paragraph">
                        <wp:posOffset>0</wp:posOffset>
                      </wp:positionV>
                      <wp:extent cx="76200" cy="28575"/>
                      <wp:effectExtent l="19050" t="19050" r="19050" b="28575"/>
                      <wp:wrapNone/>
                      <wp:docPr id="10778" name="Text Box 1716">
                        <a:extLst xmlns:a="http://schemas.openxmlformats.org/drawingml/2006/main">
                          <a:ext uri="{FF2B5EF4-FFF2-40B4-BE49-F238E27FC236}">
                            <a16:creationId xmlns:a16="http://schemas.microsoft.com/office/drawing/2014/main" id="{00000000-0008-0000-0000-00001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9AFF7" id="Text Box 1716" o:spid="_x0000_s1026" type="#_x0000_t202" style="position:absolute;margin-left:0;margin-top:0;width:6pt;height:2.25pt;z-index:2538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0288" behindDoc="0" locked="0" layoutInCell="1" allowOverlap="1" wp14:anchorId="67EBE360" wp14:editId="55477D40">
                      <wp:simplePos x="0" y="0"/>
                      <wp:positionH relativeFrom="column">
                        <wp:posOffset>0</wp:posOffset>
                      </wp:positionH>
                      <wp:positionV relativeFrom="paragraph">
                        <wp:posOffset>0</wp:posOffset>
                      </wp:positionV>
                      <wp:extent cx="76200" cy="28575"/>
                      <wp:effectExtent l="19050" t="19050" r="19050" b="28575"/>
                      <wp:wrapNone/>
                      <wp:docPr id="10779" name="Text Box 1715">
                        <a:extLst xmlns:a="http://schemas.openxmlformats.org/drawingml/2006/main">
                          <a:ext uri="{FF2B5EF4-FFF2-40B4-BE49-F238E27FC236}">
                            <a16:creationId xmlns:a16="http://schemas.microsoft.com/office/drawing/2014/main" id="{00000000-0008-0000-0000-00001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8B86E" id="Text Box 1715" o:spid="_x0000_s1026" type="#_x0000_t202" style="position:absolute;margin-left:0;margin-top:0;width:6pt;height:2.25pt;z-index:2539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1312" behindDoc="0" locked="0" layoutInCell="1" allowOverlap="1" wp14:anchorId="5F7EBFA0" wp14:editId="329CE375">
                      <wp:simplePos x="0" y="0"/>
                      <wp:positionH relativeFrom="column">
                        <wp:posOffset>0</wp:posOffset>
                      </wp:positionH>
                      <wp:positionV relativeFrom="paragraph">
                        <wp:posOffset>0</wp:posOffset>
                      </wp:positionV>
                      <wp:extent cx="76200" cy="28575"/>
                      <wp:effectExtent l="19050" t="19050" r="19050" b="28575"/>
                      <wp:wrapNone/>
                      <wp:docPr id="10780" name="Text Box 1714">
                        <a:extLst xmlns:a="http://schemas.openxmlformats.org/drawingml/2006/main">
                          <a:ext uri="{FF2B5EF4-FFF2-40B4-BE49-F238E27FC236}">
                            <a16:creationId xmlns:a16="http://schemas.microsoft.com/office/drawing/2014/main" id="{00000000-0008-0000-0000-00001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0EA13F" id="Text Box 1714" o:spid="_x0000_s1026" type="#_x0000_t202" style="position:absolute;margin-left:0;margin-top:0;width:6pt;height:2.25pt;z-index:2539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2336" behindDoc="0" locked="0" layoutInCell="1" allowOverlap="1" wp14:anchorId="1C8A5098" wp14:editId="47CEC5DD">
                      <wp:simplePos x="0" y="0"/>
                      <wp:positionH relativeFrom="column">
                        <wp:posOffset>0</wp:posOffset>
                      </wp:positionH>
                      <wp:positionV relativeFrom="paragraph">
                        <wp:posOffset>0</wp:posOffset>
                      </wp:positionV>
                      <wp:extent cx="76200" cy="28575"/>
                      <wp:effectExtent l="19050" t="19050" r="19050" b="28575"/>
                      <wp:wrapNone/>
                      <wp:docPr id="10781" name="Text Box 1713">
                        <a:extLst xmlns:a="http://schemas.openxmlformats.org/drawingml/2006/main">
                          <a:ext uri="{FF2B5EF4-FFF2-40B4-BE49-F238E27FC236}">
                            <a16:creationId xmlns:a16="http://schemas.microsoft.com/office/drawing/2014/main" id="{00000000-0008-0000-0000-00001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4F0BD" id="Text Box 1713" o:spid="_x0000_s1026" type="#_x0000_t202" style="position:absolute;margin-left:0;margin-top:0;width:6pt;height:2.25pt;z-index:2539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3360" behindDoc="0" locked="0" layoutInCell="1" allowOverlap="1" wp14:anchorId="0142872D" wp14:editId="62897843">
                      <wp:simplePos x="0" y="0"/>
                      <wp:positionH relativeFrom="column">
                        <wp:posOffset>0</wp:posOffset>
                      </wp:positionH>
                      <wp:positionV relativeFrom="paragraph">
                        <wp:posOffset>0</wp:posOffset>
                      </wp:positionV>
                      <wp:extent cx="76200" cy="28575"/>
                      <wp:effectExtent l="19050" t="19050" r="19050" b="28575"/>
                      <wp:wrapNone/>
                      <wp:docPr id="10782" name="Text Box 1712">
                        <a:extLst xmlns:a="http://schemas.openxmlformats.org/drawingml/2006/main">
                          <a:ext uri="{FF2B5EF4-FFF2-40B4-BE49-F238E27FC236}">
                            <a16:creationId xmlns:a16="http://schemas.microsoft.com/office/drawing/2014/main" id="{00000000-0008-0000-0000-00001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D842D" id="Text Box 1712" o:spid="_x0000_s1026" type="#_x0000_t202" style="position:absolute;margin-left:0;margin-top:0;width:6pt;height:2.25pt;z-index:2539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4384" behindDoc="0" locked="0" layoutInCell="1" allowOverlap="1" wp14:anchorId="70488669" wp14:editId="4ED79F65">
                      <wp:simplePos x="0" y="0"/>
                      <wp:positionH relativeFrom="column">
                        <wp:posOffset>0</wp:posOffset>
                      </wp:positionH>
                      <wp:positionV relativeFrom="paragraph">
                        <wp:posOffset>0</wp:posOffset>
                      </wp:positionV>
                      <wp:extent cx="76200" cy="28575"/>
                      <wp:effectExtent l="19050" t="19050" r="19050" b="28575"/>
                      <wp:wrapNone/>
                      <wp:docPr id="10783" name="Text Box 1711">
                        <a:extLst xmlns:a="http://schemas.openxmlformats.org/drawingml/2006/main">
                          <a:ext uri="{FF2B5EF4-FFF2-40B4-BE49-F238E27FC236}">
                            <a16:creationId xmlns:a16="http://schemas.microsoft.com/office/drawing/2014/main" id="{00000000-0008-0000-0000-00001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F98BFA" id="Text Box 1711" o:spid="_x0000_s1026" type="#_x0000_t202" style="position:absolute;margin-left:0;margin-top:0;width:6pt;height:2.25pt;z-index:2539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5408" behindDoc="0" locked="0" layoutInCell="1" allowOverlap="1" wp14:anchorId="29596BC6" wp14:editId="410AC59A">
                      <wp:simplePos x="0" y="0"/>
                      <wp:positionH relativeFrom="column">
                        <wp:posOffset>0</wp:posOffset>
                      </wp:positionH>
                      <wp:positionV relativeFrom="paragraph">
                        <wp:posOffset>0</wp:posOffset>
                      </wp:positionV>
                      <wp:extent cx="76200" cy="28575"/>
                      <wp:effectExtent l="19050" t="19050" r="19050" b="28575"/>
                      <wp:wrapNone/>
                      <wp:docPr id="10784" name="Text Box 1710">
                        <a:extLst xmlns:a="http://schemas.openxmlformats.org/drawingml/2006/main">
                          <a:ext uri="{FF2B5EF4-FFF2-40B4-BE49-F238E27FC236}">
                            <a16:creationId xmlns:a16="http://schemas.microsoft.com/office/drawing/2014/main" id="{00000000-0008-0000-0000-00002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6DF62" id="Text Box 1710" o:spid="_x0000_s1026" type="#_x0000_t202" style="position:absolute;margin-left:0;margin-top:0;width:6pt;height:2.25pt;z-index:2539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6432" behindDoc="0" locked="0" layoutInCell="1" allowOverlap="1" wp14:anchorId="66885315" wp14:editId="554B6B9A">
                      <wp:simplePos x="0" y="0"/>
                      <wp:positionH relativeFrom="column">
                        <wp:posOffset>0</wp:posOffset>
                      </wp:positionH>
                      <wp:positionV relativeFrom="paragraph">
                        <wp:posOffset>0</wp:posOffset>
                      </wp:positionV>
                      <wp:extent cx="76200" cy="28575"/>
                      <wp:effectExtent l="19050" t="19050" r="19050" b="28575"/>
                      <wp:wrapNone/>
                      <wp:docPr id="10785" name="Text Box 1709">
                        <a:extLst xmlns:a="http://schemas.openxmlformats.org/drawingml/2006/main">
                          <a:ext uri="{FF2B5EF4-FFF2-40B4-BE49-F238E27FC236}">
                            <a16:creationId xmlns:a16="http://schemas.microsoft.com/office/drawing/2014/main" id="{00000000-0008-0000-0000-00002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E0C36" id="Text Box 1709" o:spid="_x0000_s1026" type="#_x0000_t202" style="position:absolute;margin-left:0;margin-top:0;width:6pt;height:2.25pt;z-index:2539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7456" behindDoc="0" locked="0" layoutInCell="1" allowOverlap="1" wp14:anchorId="16E849C3" wp14:editId="496BD7CC">
                      <wp:simplePos x="0" y="0"/>
                      <wp:positionH relativeFrom="column">
                        <wp:posOffset>0</wp:posOffset>
                      </wp:positionH>
                      <wp:positionV relativeFrom="paragraph">
                        <wp:posOffset>0</wp:posOffset>
                      </wp:positionV>
                      <wp:extent cx="76200" cy="28575"/>
                      <wp:effectExtent l="19050" t="19050" r="19050" b="28575"/>
                      <wp:wrapNone/>
                      <wp:docPr id="10786" name="Text Box 1708">
                        <a:extLst xmlns:a="http://schemas.openxmlformats.org/drawingml/2006/main">
                          <a:ext uri="{FF2B5EF4-FFF2-40B4-BE49-F238E27FC236}">
                            <a16:creationId xmlns:a16="http://schemas.microsoft.com/office/drawing/2014/main" id="{00000000-0008-0000-0000-00002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FDAC0" id="Text Box 1708" o:spid="_x0000_s1026" type="#_x0000_t202" style="position:absolute;margin-left:0;margin-top:0;width:6pt;height:2.25pt;z-index:2539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8480" behindDoc="0" locked="0" layoutInCell="1" allowOverlap="1" wp14:anchorId="68627E5A" wp14:editId="494299AE">
                      <wp:simplePos x="0" y="0"/>
                      <wp:positionH relativeFrom="column">
                        <wp:posOffset>0</wp:posOffset>
                      </wp:positionH>
                      <wp:positionV relativeFrom="paragraph">
                        <wp:posOffset>0</wp:posOffset>
                      </wp:positionV>
                      <wp:extent cx="76200" cy="28575"/>
                      <wp:effectExtent l="19050" t="19050" r="19050" b="28575"/>
                      <wp:wrapNone/>
                      <wp:docPr id="10787" name="Text Box 1707">
                        <a:extLst xmlns:a="http://schemas.openxmlformats.org/drawingml/2006/main">
                          <a:ext uri="{FF2B5EF4-FFF2-40B4-BE49-F238E27FC236}">
                            <a16:creationId xmlns:a16="http://schemas.microsoft.com/office/drawing/2014/main" id="{00000000-0008-0000-0000-00002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3789B" id="Text Box 1707" o:spid="_x0000_s1026" type="#_x0000_t202" style="position:absolute;margin-left:0;margin-top:0;width:6pt;height:2.25pt;z-index:2539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09504" behindDoc="0" locked="0" layoutInCell="1" allowOverlap="1" wp14:anchorId="25962B99" wp14:editId="1B0E899F">
                      <wp:simplePos x="0" y="0"/>
                      <wp:positionH relativeFrom="column">
                        <wp:posOffset>0</wp:posOffset>
                      </wp:positionH>
                      <wp:positionV relativeFrom="paragraph">
                        <wp:posOffset>0</wp:posOffset>
                      </wp:positionV>
                      <wp:extent cx="76200" cy="28575"/>
                      <wp:effectExtent l="19050" t="19050" r="19050" b="28575"/>
                      <wp:wrapNone/>
                      <wp:docPr id="10788" name="Text Box 1706">
                        <a:extLst xmlns:a="http://schemas.openxmlformats.org/drawingml/2006/main">
                          <a:ext uri="{FF2B5EF4-FFF2-40B4-BE49-F238E27FC236}">
                            <a16:creationId xmlns:a16="http://schemas.microsoft.com/office/drawing/2014/main" id="{00000000-0008-0000-0000-00002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8B1EC" id="Text Box 1706" o:spid="_x0000_s1026" type="#_x0000_t202" style="position:absolute;margin-left:0;margin-top:0;width:6pt;height:2.25pt;z-index:2539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0528" behindDoc="0" locked="0" layoutInCell="1" allowOverlap="1" wp14:anchorId="0D134B73" wp14:editId="17C25156">
                      <wp:simplePos x="0" y="0"/>
                      <wp:positionH relativeFrom="column">
                        <wp:posOffset>0</wp:posOffset>
                      </wp:positionH>
                      <wp:positionV relativeFrom="paragraph">
                        <wp:posOffset>0</wp:posOffset>
                      </wp:positionV>
                      <wp:extent cx="76200" cy="28575"/>
                      <wp:effectExtent l="19050" t="19050" r="19050" b="28575"/>
                      <wp:wrapNone/>
                      <wp:docPr id="10789" name="Text Box 1705">
                        <a:extLst xmlns:a="http://schemas.openxmlformats.org/drawingml/2006/main">
                          <a:ext uri="{FF2B5EF4-FFF2-40B4-BE49-F238E27FC236}">
                            <a16:creationId xmlns:a16="http://schemas.microsoft.com/office/drawing/2014/main" id="{00000000-0008-0000-0000-00002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9D1B2" id="Text Box 1705" o:spid="_x0000_s1026" type="#_x0000_t202" style="position:absolute;margin-left:0;margin-top:0;width:6pt;height:2.25pt;z-index:2539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1552" behindDoc="0" locked="0" layoutInCell="1" allowOverlap="1" wp14:anchorId="38423D77" wp14:editId="14B7090A">
                      <wp:simplePos x="0" y="0"/>
                      <wp:positionH relativeFrom="column">
                        <wp:posOffset>0</wp:posOffset>
                      </wp:positionH>
                      <wp:positionV relativeFrom="paragraph">
                        <wp:posOffset>0</wp:posOffset>
                      </wp:positionV>
                      <wp:extent cx="76200" cy="28575"/>
                      <wp:effectExtent l="19050" t="19050" r="19050" b="28575"/>
                      <wp:wrapNone/>
                      <wp:docPr id="10790" name="Text Box 1704">
                        <a:extLst xmlns:a="http://schemas.openxmlformats.org/drawingml/2006/main">
                          <a:ext uri="{FF2B5EF4-FFF2-40B4-BE49-F238E27FC236}">
                            <a16:creationId xmlns:a16="http://schemas.microsoft.com/office/drawing/2014/main" id="{00000000-0008-0000-0000-00002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65BDB" id="Text Box 1704" o:spid="_x0000_s1026" type="#_x0000_t202" style="position:absolute;margin-left:0;margin-top:0;width:6pt;height:2.25pt;z-index:2539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2576" behindDoc="0" locked="0" layoutInCell="1" allowOverlap="1" wp14:anchorId="603CCB08" wp14:editId="4CE29255">
                      <wp:simplePos x="0" y="0"/>
                      <wp:positionH relativeFrom="column">
                        <wp:posOffset>0</wp:posOffset>
                      </wp:positionH>
                      <wp:positionV relativeFrom="paragraph">
                        <wp:posOffset>0</wp:posOffset>
                      </wp:positionV>
                      <wp:extent cx="76200" cy="28575"/>
                      <wp:effectExtent l="19050" t="19050" r="19050" b="28575"/>
                      <wp:wrapNone/>
                      <wp:docPr id="10791" name="Text Box 1703">
                        <a:extLst xmlns:a="http://schemas.openxmlformats.org/drawingml/2006/main">
                          <a:ext uri="{FF2B5EF4-FFF2-40B4-BE49-F238E27FC236}">
                            <a16:creationId xmlns:a16="http://schemas.microsoft.com/office/drawing/2014/main" id="{00000000-0008-0000-0000-00002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36A6D" id="Text Box 1703" o:spid="_x0000_s1026" type="#_x0000_t202" style="position:absolute;margin-left:0;margin-top:0;width:6pt;height:2.25pt;z-index:2539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3600" behindDoc="0" locked="0" layoutInCell="1" allowOverlap="1" wp14:anchorId="1745D2B7" wp14:editId="2B14AE95">
                      <wp:simplePos x="0" y="0"/>
                      <wp:positionH relativeFrom="column">
                        <wp:posOffset>0</wp:posOffset>
                      </wp:positionH>
                      <wp:positionV relativeFrom="paragraph">
                        <wp:posOffset>0</wp:posOffset>
                      </wp:positionV>
                      <wp:extent cx="76200" cy="28575"/>
                      <wp:effectExtent l="19050" t="19050" r="19050" b="28575"/>
                      <wp:wrapNone/>
                      <wp:docPr id="10792" name="Text Box 1702">
                        <a:extLst xmlns:a="http://schemas.openxmlformats.org/drawingml/2006/main">
                          <a:ext uri="{FF2B5EF4-FFF2-40B4-BE49-F238E27FC236}">
                            <a16:creationId xmlns:a16="http://schemas.microsoft.com/office/drawing/2014/main" id="{00000000-0008-0000-0000-00002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5899A" id="Text Box 1702" o:spid="_x0000_s1026" type="#_x0000_t202" style="position:absolute;margin-left:0;margin-top:0;width:6pt;height:2.25pt;z-index:2539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4624" behindDoc="0" locked="0" layoutInCell="1" allowOverlap="1" wp14:anchorId="6CB18407" wp14:editId="537A4C97">
                      <wp:simplePos x="0" y="0"/>
                      <wp:positionH relativeFrom="column">
                        <wp:posOffset>0</wp:posOffset>
                      </wp:positionH>
                      <wp:positionV relativeFrom="paragraph">
                        <wp:posOffset>0</wp:posOffset>
                      </wp:positionV>
                      <wp:extent cx="76200" cy="28575"/>
                      <wp:effectExtent l="19050" t="19050" r="19050" b="28575"/>
                      <wp:wrapNone/>
                      <wp:docPr id="10793" name="Text Box 1701">
                        <a:extLst xmlns:a="http://schemas.openxmlformats.org/drawingml/2006/main">
                          <a:ext uri="{FF2B5EF4-FFF2-40B4-BE49-F238E27FC236}">
                            <a16:creationId xmlns:a16="http://schemas.microsoft.com/office/drawing/2014/main" id="{00000000-0008-0000-0000-00002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337FB1" id="Text Box 1701" o:spid="_x0000_s1026" type="#_x0000_t202" style="position:absolute;margin-left:0;margin-top:0;width:6pt;height:2.25pt;z-index:2539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5648" behindDoc="0" locked="0" layoutInCell="1" allowOverlap="1" wp14:anchorId="712300AB" wp14:editId="15D91B1E">
                      <wp:simplePos x="0" y="0"/>
                      <wp:positionH relativeFrom="column">
                        <wp:posOffset>0</wp:posOffset>
                      </wp:positionH>
                      <wp:positionV relativeFrom="paragraph">
                        <wp:posOffset>0</wp:posOffset>
                      </wp:positionV>
                      <wp:extent cx="76200" cy="28575"/>
                      <wp:effectExtent l="19050" t="19050" r="19050" b="28575"/>
                      <wp:wrapNone/>
                      <wp:docPr id="10794" name="Text Box 1700">
                        <a:extLst xmlns:a="http://schemas.openxmlformats.org/drawingml/2006/main">
                          <a:ext uri="{FF2B5EF4-FFF2-40B4-BE49-F238E27FC236}">
                            <a16:creationId xmlns:a16="http://schemas.microsoft.com/office/drawing/2014/main" id="{00000000-0008-0000-0000-00002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62E0E" id="Text Box 1700" o:spid="_x0000_s1026" type="#_x0000_t202" style="position:absolute;margin-left:0;margin-top:0;width:6pt;height:2.25pt;z-index:2539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6672" behindDoc="0" locked="0" layoutInCell="1" allowOverlap="1" wp14:anchorId="66DD9156" wp14:editId="44F214B5">
                      <wp:simplePos x="0" y="0"/>
                      <wp:positionH relativeFrom="column">
                        <wp:posOffset>0</wp:posOffset>
                      </wp:positionH>
                      <wp:positionV relativeFrom="paragraph">
                        <wp:posOffset>0</wp:posOffset>
                      </wp:positionV>
                      <wp:extent cx="76200" cy="28575"/>
                      <wp:effectExtent l="19050" t="19050" r="19050" b="28575"/>
                      <wp:wrapNone/>
                      <wp:docPr id="10795" name="Text Box 1699">
                        <a:extLst xmlns:a="http://schemas.openxmlformats.org/drawingml/2006/main">
                          <a:ext uri="{FF2B5EF4-FFF2-40B4-BE49-F238E27FC236}">
                            <a16:creationId xmlns:a16="http://schemas.microsoft.com/office/drawing/2014/main" id="{00000000-0008-0000-0000-00002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A6FC9" id="Text Box 1699" o:spid="_x0000_s1026" type="#_x0000_t202" style="position:absolute;margin-left:0;margin-top:0;width:6pt;height:2.25pt;z-index:2539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7696" behindDoc="0" locked="0" layoutInCell="1" allowOverlap="1" wp14:anchorId="5D1D7BC3" wp14:editId="1611302F">
                      <wp:simplePos x="0" y="0"/>
                      <wp:positionH relativeFrom="column">
                        <wp:posOffset>0</wp:posOffset>
                      </wp:positionH>
                      <wp:positionV relativeFrom="paragraph">
                        <wp:posOffset>0</wp:posOffset>
                      </wp:positionV>
                      <wp:extent cx="76200" cy="28575"/>
                      <wp:effectExtent l="19050" t="19050" r="19050" b="28575"/>
                      <wp:wrapNone/>
                      <wp:docPr id="10796" name="Text Box 1698">
                        <a:extLst xmlns:a="http://schemas.openxmlformats.org/drawingml/2006/main">
                          <a:ext uri="{FF2B5EF4-FFF2-40B4-BE49-F238E27FC236}">
                            <a16:creationId xmlns:a16="http://schemas.microsoft.com/office/drawing/2014/main" id="{00000000-0008-0000-0000-00002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4834D" id="Text Box 1698" o:spid="_x0000_s1026" type="#_x0000_t202" style="position:absolute;margin-left:0;margin-top:0;width:6pt;height:2.25pt;z-index:2539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8720" behindDoc="0" locked="0" layoutInCell="1" allowOverlap="1" wp14:anchorId="4F21DAC7" wp14:editId="2C72390B">
                      <wp:simplePos x="0" y="0"/>
                      <wp:positionH relativeFrom="column">
                        <wp:posOffset>0</wp:posOffset>
                      </wp:positionH>
                      <wp:positionV relativeFrom="paragraph">
                        <wp:posOffset>0</wp:posOffset>
                      </wp:positionV>
                      <wp:extent cx="76200" cy="28575"/>
                      <wp:effectExtent l="19050" t="19050" r="19050" b="28575"/>
                      <wp:wrapNone/>
                      <wp:docPr id="10797" name="Text Box 1697">
                        <a:extLst xmlns:a="http://schemas.openxmlformats.org/drawingml/2006/main">
                          <a:ext uri="{FF2B5EF4-FFF2-40B4-BE49-F238E27FC236}">
                            <a16:creationId xmlns:a16="http://schemas.microsoft.com/office/drawing/2014/main" id="{00000000-0008-0000-0000-00002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DF261" id="Text Box 1697" o:spid="_x0000_s1026" type="#_x0000_t202" style="position:absolute;margin-left:0;margin-top:0;width:6pt;height:2.25pt;z-index:2539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19744" behindDoc="0" locked="0" layoutInCell="1" allowOverlap="1" wp14:anchorId="60D2F68F" wp14:editId="350316CA">
                      <wp:simplePos x="0" y="0"/>
                      <wp:positionH relativeFrom="column">
                        <wp:posOffset>0</wp:posOffset>
                      </wp:positionH>
                      <wp:positionV relativeFrom="paragraph">
                        <wp:posOffset>0</wp:posOffset>
                      </wp:positionV>
                      <wp:extent cx="76200" cy="28575"/>
                      <wp:effectExtent l="19050" t="19050" r="19050" b="28575"/>
                      <wp:wrapNone/>
                      <wp:docPr id="10798" name="Text Box 1696">
                        <a:extLst xmlns:a="http://schemas.openxmlformats.org/drawingml/2006/main">
                          <a:ext uri="{FF2B5EF4-FFF2-40B4-BE49-F238E27FC236}">
                            <a16:creationId xmlns:a16="http://schemas.microsoft.com/office/drawing/2014/main" id="{00000000-0008-0000-0000-00002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9C0FC" id="Text Box 1696" o:spid="_x0000_s1026" type="#_x0000_t202" style="position:absolute;margin-left:0;margin-top:0;width:6pt;height:2.25pt;z-index:2539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0768" behindDoc="0" locked="0" layoutInCell="1" allowOverlap="1" wp14:anchorId="1849A5DE" wp14:editId="528E1B46">
                      <wp:simplePos x="0" y="0"/>
                      <wp:positionH relativeFrom="column">
                        <wp:posOffset>0</wp:posOffset>
                      </wp:positionH>
                      <wp:positionV relativeFrom="paragraph">
                        <wp:posOffset>0</wp:posOffset>
                      </wp:positionV>
                      <wp:extent cx="76200" cy="28575"/>
                      <wp:effectExtent l="19050" t="19050" r="19050" b="28575"/>
                      <wp:wrapNone/>
                      <wp:docPr id="10799" name="Text Box 1695">
                        <a:extLst xmlns:a="http://schemas.openxmlformats.org/drawingml/2006/main">
                          <a:ext uri="{FF2B5EF4-FFF2-40B4-BE49-F238E27FC236}">
                            <a16:creationId xmlns:a16="http://schemas.microsoft.com/office/drawing/2014/main" id="{00000000-0008-0000-0000-00002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23282" id="Text Box 1695" o:spid="_x0000_s1026" type="#_x0000_t202" style="position:absolute;margin-left:0;margin-top:0;width:6pt;height:2.25pt;z-index:2539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1792" behindDoc="0" locked="0" layoutInCell="1" allowOverlap="1" wp14:anchorId="5C6CE7ED" wp14:editId="30B928BE">
                      <wp:simplePos x="0" y="0"/>
                      <wp:positionH relativeFrom="column">
                        <wp:posOffset>0</wp:posOffset>
                      </wp:positionH>
                      <wp:positionV relativeFrom="paragraph">
                        <wp:posOffset>0</wp:posOffset>
                      </wp:positionV>
                      <wp:extent cx="76200" cy="28575"/>
                      <wp:effectExtent l="19050" t="19050" r="19050" b="28575"/>
                      <wp:wrapNone/>
                      <wp:docPr id="10800" name="Text Box 1694">
                        <a:extLst xmlns:a="http://schemas.openxmlformats.org/drawingml/2006/main">
                          <a:ext uri="{FF2B5EF4-FFF2-40B4-BE49-F238E27FC236}">
                            <a16:creationId xmlns:a16="http://schemas.microsoft.com/office/drawing/2014/main" id="{00000000-0008-0000-0000-00003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68141" id="Text Box 1694" o:spid="_x0000_s1026" type="#_x0000_t202" style="position:absolute;margin-left:0;margin-top:0;width:6pt;height:2.25pt;z-index:2539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2816" behindDoc="0" locked="0" layoutInCell="1" allowOverlap="1" wp14:anchorId="590A445D" wp14:editId="4A5CD278">
                      <wp:simplePos x="0" y="0"/>
                      <wp:positionH relativeFrom="column">
                        <wp:posOffset>0</wp:posOffset>
                      </wp:positionH>
                      <wp:positionV relativeFrom="paragraph">
                        <wp:posOffset>0</wp:posOffset>
                      </wp:positionV>
                      <wp:extent cx="76200" cy="28575"/>
                      <wp:effectExtent l="19050" t="19050" r="19050" b="28575"/>
                      <wp:wrapNone/>
                      <wp:docPr id="10801" name="Text Box 1693">
                        <a:extLst xmlns:a="http://schemas.openxmlformats.org/drawingml/2006/main">
                          <a:ext uri="{FF2B5EF4-FFF2-40B4-BE49-F238E27FC236}">
                            <a16:creationId xmlns:a16="http://schemas.microsoft.com/office/drawing/2014/main" id="{00000000-0008-0000-0000-00003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A5621" id="Text Box 1693" o:spid="_x0000_s1026" type="#_x0000_t202" style="position:absolute;margin-left:0;margin-top:0;width:6pt;height:2.25pt;z-index:2539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3840" behindDoc="0" locked="0" layoutInCell="1" allowOverlap="1" wp14:anchorId="79ED98BF" wp14:editId="66033071">
                      <wp:simplePos x="0" y="0"/>
                      <wp:positionH relativeFrom="column">
                        <wp:posOffset>0</wp:posOffset>
                      </wp:positionH>
                      <wp:positionV relativeFrom="paragraph">
                        <wp:posOffset>0</wp:posOffset>
                      </wp:positionV>
                      <wp:extent cx="76200" cy="28575"/>
                      <wp:effectExtent l="19050" t="19050" r="19050" b="28575"/>
                      <wp:wrapNone/>
                      <wp:docPr id="10802" name="Text Box 1692">
                        <a:extLst xmlns:a="http://schemas.openxmlformats.org/drawingml/2006/main">
                          <a:ext uri="{FF2B5EF4-FFF2-40B4-BE49-F238E27FC236}">
                            <a16:creationId xmlns:a16="http://schemas.microsoft.com/office/drawing/2014/main" id="{00000000-0008-0000-0000-00003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1804D6" id="Text Box 1692" o:spid="_x0000_s1026" type="#_x0000_t202" style="position:absolute;margin-left:0;margin-top:0;width:6pt;height:2.25pt;z-index:2539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4864" behindDoc="0" locked="0" layoutInCell="1" allowOverlap="1" wp14:anchorId="2B09C5FC" wp14:editId="236639A4">
                      <wp:simplePos x="0" y="0"/>
                      <wp:positionH relativeFrom="column">
                        <wp:posOffset>0</wp:posOffset>
                      </wp:positionH>
                      <wp:positionV relativeFrom="paragraph">
                        <wp:posOffset>0</wp:posOffset>
                      </wp:positionV>
                      <wp:extent cx="76200" cy="28575"/>
                      <wp:effectExtent l="19050" t="19050" r="19050" b="28575"/>
                      <wp:wrapNone/>
                      <wp:docPr id="10803" name="Text Box 1691">
                        <a:extLst xmlns:a="http://schemas.openxmlformats.org/drawingml/2006/main">
                          <a:ext uri="{FF2B5EF4-FFF2-40B4-BE49-F238E27FC236}">
                            <a16:creationId xmlns:a16="http://schemas.microsoft.com/office/drawing/2014/main" id="{00000000-0008-0000-0000-00003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B25F6" id="Text Box 1691" o:spid="_x0000_s1026" type="#_x0000_t202" style="position:absolute;margin-left:0;margin-top:0;width:6pt;height:2.25pt;z-index:2539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5888" behindDoc="0" locked="0" layoutInCell="1" allowOverlap="1" wp14:anchorId="30FD0BEC" wp14:editId="23BE1335">
                      <wp:simplePos x="0" y="0"/>
                      <wp:positionH relativeFrom="column">
                        <wp:posOffset>0</wp:posOffset>
                      </wp:positionH>
                      <wp:positionV relativeFrom="paragraph">
                        <wp:posOffset>0</wp:posOffset>
                      </wp:positionV>
                      <wp:extent cx="76200" cy="28575"/>
                      <wp:effectExtent l="19050" t="19050" r="19050" b="28575"/>
                      <wp:wrapNone/>
                      <wp:docPr id="10804" name="Text Box 1690">
                        <a:extLst xmlns:a="http://schemas.openxmlformats.org/drawingml/2006/main">
                          <a:ext uri="{FF2B5EF4-FFF2-40B4-BE49-F238E27FC236}">
                            <a16:creationId xmlns:a16="http://schemas.microsoft.com/office/drawing/2014/main" id="{00000000-0008-0000-0000-00003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D738D" id="Text Box 1690" o:spid="_x0000_s1026" type="#_x0000_t202" style="position:absolute;margin-left:0;margin-top:0;width:6pt;height:2.25pt;z-index:2539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6912" behindDoc="0" locked="0" layoutInCell="1" allowOverlap="1" wp14:anchorId="76BF1920" wp14:editId="4DF3AECC">
                      <wp:simplePos x="0" y="0"/>
                      <wp:positionH relativeFrom="column">
                        <wp:posOffset>0</wp:posOffset>
                      </wp:positionH>
                      <wp:positionV relativeFrom="paragraph">
                        <wp:posOffset>0</wp:posOffset>
                      </wp:positionV>
                      <wp:extent cx="76200" cy="28575"/>
                      <wp:effectExtent l="19050" t="19050" r="19050" b="28575"/>
                      <wp:wrapNone/>
                      <wp:docPr id="10805" name="Text Box 1689">
                        <a:extLst xmlns:a="http://schemas.openxmlformats.org/drawingml/2006/main">
                          <a:ext uri="{FF2B5EF4-FFF2-40B4-BE49-F238E27FC236}">
                            <a16:creationId xmlns:a16="http://schemas.microsoft.com/office/drawing/2014/main" id="{00000000-0008-0000-0000-00003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95F58" id="Text Box 1689" o:spid="_x0000_s1026" type="#_x0000_t202" style="position:absolute;margin-left:0;margin-top:0;width:6pt;height:2.25pt;z-index:2539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7936" behindDoc="0" locked="0" layoutInCell="1" allowOverlap="1" wp14:anchorId="1C33C9E7" wp14:editId="18859A15">
                      <wp:simplePos x="0" y="0"/>
                      <wp:positionH relativeFrom="column">
                        <wp:posOffset>0</wp:posOffset>
                      </wp:positionH>
                      <wp:positionV relativeFrom="paragraph">
                        <wp:posOffset>0</wp:posOffset>
                      </wp:positionV>
                      <wp:extent cx="76200" cy="28575"/>
                      <wp:effectExtent l="19050" t="19050" r="19050" b="28575"/>
                      <wp:wrapNone/>
                      <wp:docPr id="10806" name="Text Box 1688">
                        <a:extLst xmlns:a="http://schemas.openxmlformats.org/drawingml/2006/main">
                          <a:ext uri="{FF2B5EF4-FFF2-40B4-BE49-F238E27FC236}">
                            <a16:creationId xmlns:a16="http://schemas.microsoft.com/office/drawing/2014/main" id="{00000000-0008-0000-0000-00003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6A9B2A" id="Text Box 1688" o:spid="_x0000_s1026" type="#_x0000_t202" style="position:absolute;margin-left:0;margin-top:0;width:6pt;height:2.25pt;z-index:2539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8960" behindDoc="0" locked="0" layoutInCell="1" allowOverlap="1" wp14:anchorId="09D55E57" wp14:editId="5874E687">
                      <wp:simplePos x="0" y="0"/>
                      <wp:positionH relativeFrom="column">
                        <wp:posOffset>0</wp:posOffset>
                      </wp:positionH>
                      <wp:positionV relativeFrom="paragraph">
                        <wp:posOffset>0</wp:posOffset>
                      </wp:positionV>
                      <wp:extent cx="76200" cy="28575"/>
                      <wp:effectExtent l="19050" t="19050" r="19050" b="28575"/>
                      <wp:wrapNone/>
                      <wp:docPr id="10807" name="Text Box 1687">
                        <a:extLst xmlns:a="http://schemas.openxmlformats.org/drawingml/2006/main">
                          <a:ext uri="{FF2B5EF4-FFF2-40B4-BE49-F238E27FC236}">
                            <a16:creationId xmlns:a16="http://schemas.microsoft.com/office/drawing/2014/main" id="{00000000-0008-0000-0000-00003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13BF8" id="Text Box 1687" o:spid="_x0000_s1026" type="#_x0000_t202" style="position:absolute;margin-left:0;margin-top:0;width:6pt;height:2.25pt;z-index:2539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29984" behindDoc="0" locked="0" layoutInCell="1" allowOverlap="1" wp14:anchorId="5990E4A7" wp14:editId="17BCAD26">
                      <wp:simplePos x="0" y="0"/>
                      <wp:positionH relativeFrom="column">
                        <wp:posOffset>0</wp:posOffset>
                      </wp:positionH>
                      <wp:positionV relativeFrom="paragraph">
                        <wp:posOffset>0</wp:posOffset>
                      </wp:positionV>
                      <wp:extent cx="76200" cy="28575"/>
                      <wp:effectExtent l="19050" t="19050" r="19050" b="28575"/>
                      <wp:wrapNone/>
                      <wp:docPr id="10808" name="Text Box 1686">
                        <a:extLst xmlns:a="http://schemas.openxmlformats.org/drawingml/2006/main">
                          <a:ext uri="{FF2B5EF4-FFF2-40B4-BE49-F238E27FC236}">
                            <a16:creationId xmlns:a16="http://schemas.microsoft.com/office/drawing/2014/main" id="{00000000-0008-0000-0000-00003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3D481" id="Text Box 1686" o:spid="_x0000_s1026" type="#_x0000_t202" style="position:absolute;margin-left:0;margin-top:0;width:6pt;height:2.25pt;z-index:2539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1008" behindDoc="0" locked="0" layoutInCell="1" allowOverlap="1" wp14:anchorId="26A0CB96" wp14:editId="3C4B580E">
                      <wp:simplePos x="0" y="0"/>
                      <wp:positionH relativeFrom="column">
                        <wp:posOffset>0</wp:posOffset>
                      </wp:positionH>
                      <wp:positionV relativeFrom="paragraph">
                        <wp:posOffset>0</wp:posOffset>
                      </wp:positionV>
                      <wp:extent cx="76200" cy="28575"/>
                      <wp:effectExtent l="19050" t="19050" r="19050" b="28575"/>
                      <wp:wrapNone/>
                      <wp:docPr id="10809" name="Text Box 1685">
                        <a:extLst xmlns:a="http://schemas.openxmlformats.org/drawingml/2006/main">
                          <a:ext uri="{FF2B5EF4-FFF2-40B4-BE49-F238E27FC236}">
                            <a16:creationId xmlns:a16="http://schemas.microsoft.com/office/drawing/2014/main" id="{00000000-0008-0000-0000-00003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ACDDB" id="Text Box 1685" o:spid="_x0000_s1026" type="#_x0000_t202" style="position:absolute;margin-left:0;margin-top:0;width:6pt;height:2.25pt;z-index:2539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2032" behindDoc="0" locked="0" layoutInCell="1" allowOverlap="1" wp14:anchorId="01AF0912" wp14:editId="317DF557">
                      <wp:simplePos x="0" y="0"/>
                      <wp:positionH relativeFrom="column">
                        <wp:posOffset>0</wp:posOffset>
                      </wp:positionH>
                      <wp:positionV relativeFrom="paragraph">
                        <wp:posOffset>0</wp:posOffset>
                      </wp:positionV>
                      <wp:extent cx="76200" cy="28575"/>
                      <wp:effectExtent l="19050" t="19050" r="19050" b="28575"/>
                      <wp:wrapNone/>
                      <wp:docPr id="10810" name="Text Box 1684">
                        <a:extLst xmlns:a="http://schemas.openxmlformats.org/drawingml/2006/main">
                          <a:ext uri="{FF2B5EF4-FFF2-40B4-BE49-F238E27FC236}">
                            <a16:creationId xmlns:a16="http://schemas.microsoft.com/office/drawing/2014/main" id="{00000000-0008-0000-0000-00003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D07D9" id="Text Box 1684" o:spid="_x0000_s1026" type="#_x0000_t202" style="position:absolute;margin-left:0;margin-top:0;width:6pt;height:2.25pt;z-index:2539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3056" behindDoc="0" locked="0" layoutInCell="1" allowOverlap="1" wp14:anchorId="32FBA745" wp14:editId="4839E5CB">
                      <wp:simplePos x="0" y="0"/>
                      <wp:positionH relativeFrom="column">
                        <wp:posOffset>0</wp:posOffset>
                      </wp:positionH>
                      <wp:positionV relativeFrom="paragraph">
                        <wp:posOffset>0</wp:posOffset>
                      </wp:positionV>
                      <wp:extent cx="76200" cy="28575"/>
                      <wp:effectExtent l="19050" t="19050" r="19050" b="28575"/>
                      <wp:wrapNone/>
                      <wp:docPr id="10811" name="Text Box 1683">
                        <a:extLst xmlns:a="http://schemas.openxmlformats.org/drawingml/2006/main">
                          <a:ext uri="{FF2B5EF4-FFF2-40B4-BE49-F238E27FC236}">
                            <a16:creationId xmlns:a16="http://schemas.microsoft.com/office/drawing/2014/main" id="{00000000-0008-0000-0000-00003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B85A5" id="Text Box 1683" o:spid="_x0000_s1026" type="#_x0000_t202" style="position:absolute;margin-left:0;margin-top:0;width:6pt;height:2.25pt;z-index:2539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4080" behindDoc="0" locked="0" layoutInCell="1" allowOverlap="1" wp14:anchorId="7B4CD097" wp14:editId="703178C1">
                      <wp:simplePos x="0" y="0"/>
                      <wp:positionH relativeFrom="column">
                        <wp:posOffset>0</wp:posOffset>
                      </wp:positionH>
                      <wp:positionV relativeFrom="paragraph">
                        <wp:posOffset>0</wp:posOffset>
                      </wp:positionV>
                      <wp:extent cx="76200" cy="28575"/>
                      <wp:effectExtent l="19050" t="19050" r="19050" b="28575"/>
                      <wp:wrapNone/>
                      <wp:docPr id="10812" name="Text Box 1682">
                        <a:extLst xmlns:a="http://schemas.openxmlformats.org/drawingml/2006/main">
                          <a:ext uri="{FF2B5EF4-FFF2-40B4-BE49-F238E27FC236}">
                            <a16:creationId xmlns:a16="http://schemas.microsoft.com/office/drawing/2014/main" id="{00000000-0008-0000-0000-00003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281AC" id="Text Box 1682" o:spid="_x0000_s1026" type="#_x0000_t202" style="position:absolute;margin-left:0;margin-top:0;width:6pt;height:2.25pt;z-index:2539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5104" behindDoc="0" locked="0" layoutInCell="1" allowOverlap="1" wp14:anchorId="4CEB2F7C" wp14:editId="34F2866A">
                      <wp:simplePos x="0" y="0"/>
                      <wp:positionH relativeFrom="column">
                        <wp:posOffset>0</wp:posOffset>
                      </wp:positionH>
                      <wp:positionV relativeFrom="paragraph">
                        <wp:posOffset>0</wp:posOffset>
                      </wp:positionV>
                      <wp:extent cx="76200" cy="28575"/>
                      <wp:effectExtent l="19050" t="19050" r="19050" b="28575"/>
                      <wp:wrapNone/>
                      <wp:docPr id="10813" name="Text Box 1681">
                        <a:extLst xmlns:a="http://schemas.openxmlformats.org/drawingml/2006/main">
                          <a:ext uri="{FF2B5EF4-FFF2-40B4-BE49-F238E27FC236}">
                            <a16:creationId xmlns:a16="http://schemas.microsoft.com/office/drawing/2014/main" id="{00000000-0008-0000-0000-00003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DA1870" id="Text Box 1681" o:spid="_x0000_s1026" type="#_x0000_t202" style="position:absolute;margin-left:0;margin-top:0;width:6pt;height:2.25pt;z-index:2539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6128" behindDoc="0" locked="0" layoutInCell="1" allowOverlap="1" wp14:anchorId="758980FC" wp14:editId="571B658D">
                      <wp:simplePos x="0" y="0"/>
                      <wp:positionH relativeFrom="column">
                        <wp:posOffset>0</wp:posOffset>
                      </wp:positionH>
                      <wp:positionV relativeFrom="paragraph">
                        <wp:posOffset>0</wp:posOffset>
                      </wp:positionV>
                      <wp:extent cx="76200" cy="28575"/>
                      <wp:effectExtent l="19050" t="19050" r="19050" b="28575"/>
                      <wp:wrapNone/>
                      <wp:docPr id="10814" name="Text Box 1680">
                        <a:extLst xmlns:a="http://schemas.openxmlformats.org/drawingml/2006/main">
                          <a:ext uri="{FF2B5EF4-FFF2-40B4-BE49-F238E27FC236}">
                            <a16:creationId xmlns:a16="http://schemas.microsoft.com/office/drawing/2014/main" id="{00000000-0008-0000-0000-00003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CC3A9" id="Text Box 1680" o:spid="_x0000_s1026" type="#_x0000_t202" style="position:absolute;margin-left:0;margin-top:0;width:6pt;height:2.25pt;z-index:2539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7152" behindDoc="0" locked="0" layoutInCell="1" allowOverlap="1" wp14:anchorId="372634B1" wp14:editId="5113B248">
                      <wp:simplePos x="0" y="0"/>
                      <wp:positionH relativeFrom="column">
                        <wp:posOffset>0</wp:posOffset>
                      </wp:positionH>
                      <wp:positionV relativeFrom="paragraph">
                        <wp:posOffset>0</wp:posOffset>
                      </wp:positionV>
                      <wp:extent cx="76200" cy="28575"/>
                      <wp:effectExtent l="19050" t="19050" r="19050" b="28575"/>
                      <wp:wrapNone/>
                      <wp:docPr id="10815" name="Text Box 1679">
                        <a:extLst xmlns:a="http://schemas.openxmlformats.org/drawingml/2006/main">
                          <a:ext uri="{FF2B5EF4-FFF2-40B4-BE49-F238E27FC236}">
                            <a16:creationId xmlns:a16="http://schemas.microsoft.com/office/drawing/2014/main" id="{00000000-0008-0000-0000-00003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79DB8D" id="Text Box 1679" o:spid="_x0000_s1026" type="#_x0000_t202" style="position:absolute;margin-left:0;margin-top:0;width:6pt;height:2.25pt;z-index:2539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8176" behindDoc="0" locked="0" layoutInCell="1" allowOverlap="1" wp14:anchorId="4FC02891" wp14:editId="7BAB48BF">
                      <wp:simplePos x="0" y="0"/>
                      <wp:positionH relativeFrom="column">
                        <wp:posOffset>0</wp:posOffset>
                      </wp:positionH>
                      <wp:positionV relativeFrom="paragraph">
                        <wp:posOffset>0</wp:posOffset>
                      </wp:positionV>
                      <wp:extent cx="76200" cy="28575"/>
                      <wp:effectExtent l="19050" t="19050" r="19050" b="28575"/>
                      <wp:wrapNone/>
                      <wp:docPr id="10816" name="Text Box 1678">
                        <a:extLst xmlns:a="http://schemas.openxmlformats.org/drawingml/2006/main">
                          <a:ext uri="{FF2B5EF4-FFF2-40B4-BE49-F238E27FC236}">
                            <a16:creationId xmlns:a16="http://schemas.microsoft.com/office/drawing/2014/main" id="{00000000-0008-0000-0000-00004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3F70F" id="Text Box 1678" o:spid="_x0000_s1026" type="#_x0000_t202" style="position:absolute;margin-left:0;margin-top:0;width:6pt;height:2.25pt;z-index:2539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39200" behindDoc="0" locked="0" layoutInCell="1" allowOverlap="1" wp14:anchorId="19E11A58" wp14:editId="7512CA5C">
                      <wp:simplePos x="0" y="0"/>
                      <wp:positionH relativeFrom="column">
                        <wp:posOffset>0</wp:posOffset>
                      </wp:positionH>
                      <wp:positionV relativeFrom="paragraph">
                        <wp:posOffset>0</wp:posOffset>
                      </wp:positionV>
                      <wp:extent cx="76200" cy="28575"/>
                      <wp:effectExtent l="19050" t="19050" r="19050" b="28575"/>
                      <wp:wrapNone/>
                      <wp:docPr id="10817" name="Text Box 1677">
                        <a:extLst xmlns:a="http://schemas.openxmlformats.org/drawingml/2006/main">
                          <a:ext uri="{FF2B5EF4-FFF2-40B4-BE49-F238E27FC236}">
                            <a16:creationId xmlns:a16="http://schemas.microsoft.com/office/drawing/2014/main" id="{00000000-0008-0000-0000-00004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E57F0" id="Text Box 1677" o:spid="_x0000_s1026" type="#_x0000_t202" style="position:absolute;margin-left:0;margin-top:0;width:6pt;height:2.25pt;z-index:2539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0224" behindDoc="0" locked="0" layoutInCell="1" allowOverlap="1" wp14:anchorId="6BBC6960" wp14:editId="6CEA18BD">
                      <wp:simplePos x="0" y="0"/>
                      <wp:positionH relativeFrom="column">
                        <wp:posOffset>0</wp:posOffset>
                      </wp:positionH>
                      <wp:positionV relativeFrom="paragraph">
                        <wp:posOffset>0</wp:posOffset>
                      </wp:positionV>
                      <wp:extent cx="76200" cy="28575"/>
                      <wp:effectExtent l="19050" t="19050" r="19050" b="28575"/>
                      <wp:wrapNone/>
                      <wp:docPr id="10818" name="Text Box 1676">
                        <a:extLst xmlns:a="http://schemas.openxmlformats.org/drawingml/2006/main">
                          <a:ext uri="{FF2B5EF4-FFF2-40B4-BE49-F238E27FC236}">
                            <a16:creationId xmlns:a16="http://schemas.microsoft.com/office/drawing/2014/main" id="{00000000-0008-0000-0000-00004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504C1" id="Text Box 1676" o:spid="_x0000_s1026" type="#_x0000_t202" style="position:absolute;margin-left:0;margin-top:0;width:6pt;height:2.25pt;z-index:2539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1248" behindDoc="0" locked="0" layoutInCell="1" allowOverlap="1" wp14:anchorId="362365B0" wp14:editId="6BC40B76">
                      <wp:simplePos x="0" y="0"/>
                      <wp:positionH relativeFrom="column">
                        <wp:posOffset>0</wp:posOffset>
                      </wp:positionH>
                      <wp:positionV relativeFrom="paragraph">
                        <wp:posOffset>0</wp:posOffset>
                      </wp:positionV>
                      <wp:extent cx="76200" cy="28575"/>
                      <wp:effectExtent l="19050" t="19050" r="19050" b="28575"/>
                      <wp:wrapNone/>
                      <wp:docPr id="10819" name="Text Box 1675">
                        <a:extLst xmlns:a="http://schemas.openxmlformats.org/drawingml/2006/main">
                          <a:ext uri="{FF2B5EF4-FFF2-40B4-BE49-F238E27FC236}">
                            <a16:creationId xmlns:a16="http://schemas.microsoft.com/office/drawing/2014/main" id="{00000000-0008-0000-0000-00004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4A1AEF" id="Text Box 1675" o:spid="_x0000_s1026" type="#_x0000_t202" style="position:absolute;margin-left:0;margin-top:0;width:6pt;height:2.25pt;z-index:2539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2272" behindDoc="0" locked="0" layoutInCell="1" allowOverlap="1" wp14:anchorId="0700D44D" wp14:editId="5AF890FF">
                      <wp:simplePos x="0" y="0"/>
                      <wp:positionH relativeFrom="column">
                        <wp:posOffset>0</wp:posOffset>
                      </wp:positionH>
                      <wp:positionV relativeFrom="paragraph">
                        <wp:posOffset>0</wp:posOffset>
                      </wp:positionV>
                      <wp:extent cx="76200" cy="28575"/>
                      <wp:effectExtent l="19050" t="19050" r="19050" b="28575"/>
                      <wp:wrapNone/>
                      <wp:docPr id="10820" name="Text Box 1674">
                        <a:extLst xmlns:a="http://schemas.openxmlformats.org/drawingml/2006/main">
                          <a:ext uri="{FF2B5EF4-FFF2-40B4-BE49-F238E27FC236}">
                            <a16:creationId xmlns:a16="http://schemas.microsoft.com/office/drawing/2014/main" id="{00000000-0008-0000-0000-00004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53377A" id="Text Box 1674" o:spid="_x0000_s1026" type="#_x0000_t202" style="position:absolute;margin-left:0;margin-top:0;width:6pt;height:2.25pt;z-index:2539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3296" behindDoc="0" locked="0" layoutInCell="1" allowOverlap="1" wp14:anchorId="45DD4CC3" wp14:editId="0CDF6C78">
                      <wp:simplePos x="0" y="0"/>
                      <wp:positionH relativeFrom="column">
                        <wp:posOffset>0</wp:posOffset>
                      </wp:positionH>
                      <wp:positionV relativeFrom="paragraph">
                        <wp:posOffset>0</wp:posOffset>
                      </wp:positionV>
                      <wp:extent cx="76200" cy="28575"/>
                      <wp:effectExtent l="19050" t="19050" r="19050" b="28575"/>
                      <wp:wrapNone/>
                      <wp:docPr id="10821" name="Text Box 1673">
                        <a:extLst xmlns:a="http://schemas.openxmlformats.org/drawingml/2006/main">
                          <a:ext uri="{FF2B5EF4-FFF2-40B4-BE49-F238E27FC236}">
                            <a16:creationId xmlns:a16="http://schemas.microsoft.com/office/drawing/2014/main" id="{00000000-0008-0000-0000-00004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B011A" id="Text Box 1673" o:spid="_x0000_s1026" type="#_x0000_t202" style="position:absolute;margin-left:0;margin-top:0;width:6pt;height:2.25pt;z-index:2539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4320" behindDoc="0" locked="0" layoutInCell="1" allowOverlap="1" wp14:anchorId="55D6B6EC" wp14:editId="7250E54C">
                      <wp:simplePos x="0" y="0"/>
                      <wp:positionH relativeFrom="column">
                        <wp:posOffset>0</wp:posOffset>
                      </wp:positionH>
                      <wp:positionV relativeFrom="paragraph">
                        <wp:posOffset>0</wp:posOffset>
                      </wp:positionV>
                      <wp:extent cx="76200" cy="28575"/>
                      <wp:effectExtent l="19050" t="19050" r="19050" b="28575"/>
                      <wp:wrapNone/>
                      <wp:docPr id="10822" name="Text Box 1672">
                        <a:extLst xmlns:a="http://schemas.openxmlformats.org/drawingml/2006/main">
                          <a:ext uri="{FF2B5EF4-FFF2-40B4-BE49-F238E27FC236}">
                            <a16:creationId xmlns:a16="http://schemas.microsoft.com/office/drawing/2014/main" id="{00000000-0008-0000-0000-00004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7F67D" id="Text Box 1672" o:spid="_x0000_s1026" type="#_x0000_t202" style="position:absolute;margin-left:0;margin-top:0;width:6pt;height:2.25pt;z-index:2539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5344" behindDoc="0" locked="0" layoutInCell="1" allowOverlap="1" wp14:anchorId="29344CA9" wp14:editId="24798D2C">
                      <wp:simplePos x="0" y="0"/>
                      <wp:positionH relativeFrom="column">
                        <wp:posOffset>0</wp:posOffset>
                      </wp:positionH>
                      <wp:positionV relativeFrom="paragraph">
                        <wp:posOffset>0</wp:posOffset>
                      </wp:positionV>
                      <wp:extent cx="76200" cy="28575"/>
                      <wp:effectExtent l="19050" t="19050" r="19050" b="28575"/>
                      <wp:wrapNone/>
                      <wp:docPr id="10823" name="Text Box 1671">
                        <a:extLst xmlns:a="http://schemas.openxmlformats.org/drawingml/2006/main">
                          <a:ext uri="{FF2B5EF4-FFF2-40B4-BE49-F238E27FC236}">
                            <a16:creationId xmlns:a16="http://schemas.microsoft.com/office/drawing/2014/main" id="{00000000-0008-0000-0000-00004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2F6DC" id="Text Box 1671" o:spid="_x0000_s1026" type="#_x0000_t202" style="position:absolute;margin-left:0;margin-top:0;width:6pt;height:2.25pt;z-index:2539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6368" behindDoc="0" locked="0" layoutInCell="1" allowOverlap="1" wp14:anchorId="566DA977" wp14:editId="66298E80">
                      <wp:simplePos x="0" y="0"/>
                      <wp:positionH relativeFrom="column">
                        <wp:posOffset>0</wp:posOffset>
                      </wp:positionH>
                      <wp:positionV relativeFrom="paragraph">
                        <wp:posOffset>0</wp:posOffset>
                      </wp:positionV>
                      <wp:extent cx="76200" cy="28575"/>
                      <wp:effectExtent l="19050" t="19050" r="19050" b="28575"/>
                      <wp:wrapNone/>
                      <wp:docPr id="10824" name="Text Box 1670">
                        <a:extLst xmlns:a="http://schemas.openxmlformats.org/drawingml/2006/main">
                          <a:ext uri="{FF2B5EF4-FFF2-40B4-BE49-F238E27FC236}">
                            <a16:creationId xmlns:a16="http://schemas.microsoft.com/office/drawing/2014/main" id="{00000000-0008-0000-0000-00004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B2F27" id="Text Box 1670" o:spid="_x0000_s1026" type="#_x0000_t202" style="position:absolute;margin-left:0;margin-top:0;width:6pt;height:2.25pt;z-index:2539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7392" behindDoc="0" locked="0" layoutInCell="1" allowOverlap="1" wp14:anchorId="480B0B4D" wp14:editId="634CA335">
                      <wp:simplePos x="0" y="0"/>
                      <wp:positionH relativeFrom="column">
                        <wp:posOffset>0</wp:posOffset>
                      </wp:positionH>
                      <wp:positionV relativeFrom="paragraph">
                        <wp:posOffset>0</wp:posOffset>
                      </wp:positionV>
                      <wp:extent cx="76200" cy="28575"/>
                      <wp:effectExtent l="19050" t="19050" r="19050" b="28575"/>
                      <wp:wrapNone/>
                      <wp:docPr id="10825" name="Text Box 1669">
                        <a:extLst xmlns:a="http://schemas.openxmlformats.org/drawingml/2006/main">
                          <a:ext uri="{FF2B5EF4-FFF2-40B4-BE49-F238E27FC236}">
                            <a16:creationId xmlns:a16="http://schemas.microsoft.com/office/drawing/2014/main" id="{00000000-0008-0000-0000-00004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F1965" id="Text Box 1669" o:spid="_x0000_s1026" type="#_x0000_t202" style="position:absolute;margin-left:0;margin-top:0;width:6pt;height:2.25pt;z-index:2539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8416" behindDoc="0" locked="0" layoutInCell="1" allowOverlap="1" wp14:anchorId="6ABD7757" wp14:editId="0E1E18E0">
                      <wp:simplePos x="0" y="0"/>
                      <wp:positionH relativeFrom="column">
                        <wp:posOffset>0</wp:posOffset>
                      </wp:positionH>
                      <wp:positionV relativeFrom="paragraph">
                        <wp:posOffset>0</wp:posOffset>
                      </wp:positionV>
                      <wp:extent cx="76200" cy="28575"/>
                      <wp:effectExtent l="19050" t="19050" r="19050" b="28575"/>
                      <wp:wrapNone/>
                      <wp:docPr id="10826" name="Text Box 1668">
                        <a:extLst xmlns:a="http://schemas.openxmlformats.org/drawingml/2006/main">
                          <a:ext uri="{FF2B5EF4-FFF2-40B4-BE49-F238E27FC236}">
                            <a16:creationId xmlns:a16="http://schemas.microsoft.com/office/drawing/2014/main" id="{00000000-0008-0000-0000-00004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DDD25" id="Text Box 1668" o:spid="_x0000_s1026" type="#_x0000_t202" style="position:absolute;margin-left:0;margin-top:0;width:6pt;height:2.25pt;z-index:2539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49440" behindDoc="0" locked="0" layoutInCell="1" allowOverlap="1" wp14:anchorId="019833CE" wp14:editId="33ACFD14">
                      <wp:simplePos x="0" y="0"/>
                      <wp:positionH relativeFrom="column">
                        <wp:posOffset>0</wp:posOffset>
                      </wp:positionH>
                      <wp:positionV relativeFrom="paragraph">
                        <wp:posOffset>0</wp:posOffset>
                      </wp:positionV>
                      <wp:extent cx="76200" cy="28575"/>
                      <wp:effectExtent l="19050" t="19050" r="19050" b="28575"/>
                      <wp:wrapNone/>
                      <wp:docPr id="10827" name="Text Box 1667">
                        <a:extLst xmlns:a="http://schemas.openxmlformats.org/drawingml/2006/main">
                          <a:ext uri="{FF2B5EF4-FFF2-40B4-BE49-F238E27FC236}">
                            <a16:creationId xmlns:a16="http://schemas.microsoft.com/office/drawing/2014/main" id="{00000000-0008-0000-0000-00004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B3E31" id="Text Box 1667" o:spid="_x0000_s1026" type="#_x0000_t202" style="position:absolute;margin-left:0;margin-top:0;width:6pt;height:2.25pt;z-index:2539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0464" behindDoc="0" locked="0" layoutInCell="1" allowOverlap="1" wp14:anchorId="4708083A" wp14:editId="0E75A87C">
                      <wp:simplePos x="0" y="0"/>
                      <wp:positionH relativeFrom="column">
                        <wp:posOffset>0</wp:posOffset>
                      </wp:positionH>
                      <wp:positionV relativeFrom="paragraph">
                        <wp:posOffset>0</wp:posOffset>
                      </wp:positionV>
                      <wp:extent cx="76200" cy="28575"/>
                      <wp:effectExtent l="19050" t="19050" r="19050" b="28575"/>
                      <wp:wrapNone/>
                      <wp:docPr id="10828" name="Text Box 1666">
                        <a:extLst xmlns:a="http://schemas.openxmlformats.org/drawingml/2006/main">
                          <a:ext uri="{FF2B5EF4-FFF2-40B4-BE49-F238E27FC236}">
                            <a16:creationId xmlns:a16="http://schemas.microsoft.com/office/drawing/2014/main" id="{00000000-0008-0000-0000-00004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213D89" id="Text Box 1666" o:spid="_x0000_s1026" type="#_x0000_t202" style="position:absolute;margin-left:0;margin-top:0;width:6pt;height:2.25pt;z-index:2539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1488" behindDoc="0" locked="0" layoutInCell="1" allowOverlap="1" wp14:anchorId="1A308139" wp14:editId="52CD43B6">
                      <wp:simplePos x="0" y="0"/>
                      <wp:positionH relativeFrom="column">
                        <wp:posOffset>0</wp:posOffset>
                      </wp:positionH>
                      <wp:positionV relativeFrom="paragraph">
                        <wp:posOffset>0</wp:posOffset>
                      </wp:positionV>
                      <wp:extent cx="76200" cy="28575"/>
                      <wp:effectExtent l="19050" t="19050" r="19050" b="28575"/>
                      <wp:wrapNone/>
                      <wp:docPr id="10829" name="Text Box 1665">
                        <a:extLst xmlns:a="http://schemas.openxmlformats.org/drawingml/2006/main">
                          <a:ext uri="{FF2B5EF4-FFF2-40B4-BE49-F238E27FC236}">
                            <a16:creationId xmlns:a16="http://schemas.microsoft.com/office/drawing/2014/main" id="{00000000-0008-0000-0000-00004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4F6237" id="Text Box 1665" o:spid="_x0000_s1026" type="#_x0000_t202" style="position:absolute;margin-left:0;margin-top:0;width:6pt;height:2.25pt;z-index:2539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2512" behindDoc="0" locked="0" layoutInCell="1" allowOverlap="1" wp14:anchorId="51DA3914" wp14:editId="27AB6C78">
                      <wp:simplePos x="0" y="0"/>
                      <wp:positionH relativeFrom="column">
                        <wp:posOffset>0</wp:posOffset>
                      </wp:positionH>
                      <wp:positionV relativeFrom="paragraph">
                        <wp:posOffset>0</wp:posOffset>
                      </wp:positionV>
                      <wp:extent cx="76200" cy="28575"/>
                      <wp:effectExtent l="19050" t="19050" r="19050" b="28575"/>
                      <wp:wrapNone/>
                      <wp:docPr id="10830" name="Text Box 1664">
                        <a:extLst xmlns:a="http://schemas.openxmlformats.org/drawingml/2006/main">
                          <a:ext uri="{FF2B5EF4-FFF2-40B4-BE49-F238E27FC236}">
                            <a16:creationId xmlns:a16="http://schemas.microsoft.com/office/drawing/2014/main" id="{00000000-0008-0000-0000-00004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86229" id="Text Box 1664" o:spid="_x0000_s1026" type="#_x0000_t202" style="position:absolute;margin-left:0;margin-top:0;width:6pt;height:2.25pt;z-index:2539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3536" behindDoc="0" locked="0" layoutInCell="1" allowOverlap="1" wp14:anchorId="3BCC9825" wp14:editId="766CF8C7">
                      <wp:simplePos x="0" y="0"/>
                      <wp:positionH relativeFrom="column">
                        <wp:posOffset>0</wp:posOffset>
                      </wp:positionH>
                      <wp:positionV relativeFrom="paragraph">
                        <wp:posOffset>0</wp:posOffset>
                      </wp:positionV>
                      <wp:extent cx="76200" cy="28575"/>
                      <wp:effectExtent l="19050" t="19050" r="19050" b="28575"/>
                      <wp:wrapNone/>
                      <wp:docPr id="10831" name="Text Box 1663">
                        <a:extLst xmlns:a="http://schemas.openxmlformats.org/drawingml/2006/main">
                          <a:ext uri="{FF2B5EF4-FFF2-40B4-BE49-F238E27FC236}">
                            <a16:creationId xmlns:a16="http://schemas.microsoft.com/office/drawing/2014/main" id="{00000000-0008-0000-0000-00004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18CE9" id="Text Box 1663" o:spid="_x0000_s1026" type="#_x0000_t202" style="position:absolute;margin-left:0;margin-top:0;width:6pt;height:2.25pt;z-index:2539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4560" behindDoc="0" locked="0" layoutInCell="1" allowOverlap="1" wp14:anchorId="32F5A227" wp14:editId="4D90EB8B">
                      <wp:simplePos x="0" y="0"/>
                      <wp:positionH relativeFrom="column">
                        <wp:posOffset>0</wp:posOffset>
                      </wp:positionH>
                      <wp:positionV relativeFrom="paragraph">
                        <wp:posOffset>0</wp:posOffset>
                      </wp:positionV>
                      <wp:extent cx="76200" cy="28575"/>
                      <wp:effectExtent l="19050" t="19050" r="19050" b="28575"/>
                      <wp:wrapNone/>
                      <wp:docPr id="10832" name="Text Box 1662">
                        <a:extLst xmlns:a="http://schemas.openxmlformats.org/drawingml/2006/main">
                          <a:ext uri="{FF2B5EF4-FFF2-40B4-BE49-F238E27FC236}">
                            <a16:creationId xmlns:a16="http://schemas.microsoft.com/office/drawing/2014/main" id="{00000000-0008-0000-0000-00005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189F9" id="Text Box 1662" o:spid="_x0000_s1026" type="#_x0000_t202" style="position:absolute;margin-left:0;margin-top:0;width:6pt;height:2.25pt;z-index:2539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5584" behindDoc="0" locked="0" layoutInCell="1" allowOverlap="1" wp14:anchorId="145A7C6D" wp14:editId="4BA91A13">
                      <wp:simplePos x="0" y="0"/>
                      <wp:positionH relativeFrom="column">
                        <wp:posOffset>0</wp:posOffset>
                      </wp:positionH>
                      <wp:positionV relativeFrom="paragraph">
                        <wp:posOffset>0</wp:posOffset>
                      </wp:positionV>
                      <wp:extent cx="76200" cy="28575"/>
                      <wp:effectExtent l="19050" t="19050" r="19050" b="28575"/>
                      <wp:wrapNone/>
                      <wp:docPr id="10833" name="Text Box 1661">
                        <a:extLst xmlns:a="http://schemas.openxmlformats.org/drawingml/2006/main">
                          <a:ext uri="{FF2B5EF4-FFF2-40B4-BE49-F238E27FC236}">
                            <a16:creationId xmlns:a16="http://schemas.microsoft.com/office/drawing/2014/main" id="{00000000-0008-0000-0000-00005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BB23F" id="Text Box 1661" o:spid="_x0000_s1026" type="#_x0000_t202" style="position:absolute;margin-left:0;margin-top:0;width:6pt;height:2.25pt;z-index:2539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6608" behindDoc="0" locked="0" layoutInCell="1" allowOverlap="1" wp14:anchorId="6E64154C" wp14:editId="315A17EE">
                      <wp:simplePos x="0" y="0"/>
                      <wp:positionH relativeFrom="column">
                        <wp:posOffset>0</wp:posOffset>
                      </wp:positionH>
                      <wp:positionV relativeFrom="paragraph">
                        <wp:posOffset>0</wp:posOffset>
                      </wp:positionV>
                      <wp:extent cx="76200" cy="28575"/>
                      <wp:effectExtent l="19050" t="19050" r="19050" b="28575"/>
                      <wp:wrapNone/>
                      <wp:docPr id="10834" name="Text Box 1660">
                        <a:extLst xmlns:a="http://schemas.openxmlformats.org/drawingml/2006/main">
                          <a:ext uri="{FF2B5EF4-FFF2-40B4-BE49-F238E27FC236}">
                            <a16:creationId xmlns:a16="http://schemas.microsoft.com/office/drawing/2014/main" id="{00000000-0008-0000-0000-00005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B5B07" id="Text Box 1660" o:spid="_x0000_s1026" type="#_x0000_t202" style="position:absolute;margin-left:0;margin-top:0;width:6pt;height:2.25pt;z-index:2539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7632" behindDoc="0" locked="0" layoutInCell="1" allowOverlap="1" wp14:anchorId="1091EB30" wp14:editId="6854D4CF">
                      <wp:simplePos x="0" y="0"/>
                      <wp:positionH relativeFrom="column">
                        <wp:posOffset>0</wp:posOffset>
                      </wp:positionH>
                      <wp:positionV relativeFrom="paragraph">
                        <wp:posOffset>0</wp:posOffset>
                      </wp:positionV>
                      <wp:extent cx="76200" cy="28575"/>
                      <wp:effectExtent l="19050" t="19050" r="19050" b="28575"/>
                      <wp:wrapNone/>
                      <wp:docPr id="10835" name="Text Box 1659">
                        <a:extLst xmlns:a="http://schemas.openxmlformats.org/drawingml/2006/main">
                          <a:ext uri="{FF2B5EF4-FFF2-40B4-BE49-F238E27FC236}">
                            <a16:creationId xmlns:a16="http://schemas.microsoft.com/office/drawing/2014/main" id="{00000000-0008-0000-0000-00005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8F9B0" id="Text Box 1659" o:spid="_x0000_s1026" type="#_x0000_t202" style="position:absolute;margin-left:0;margin-top:0;width:6pt;height:2.25pt;z-index:2539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8656" behindDoc="0" locked="0" layoutInCell="1" allowOverlap="1" wp14:anchorId="48F85D8A" wp14:editId="1974F0C1">
                      <wp:simplePos x="0" y="0"/>
                      <wp:positionH relativeFrom="column">
                        <wp:posOffset>0</wp:posOffset>
                      </wp:positionH>
                      <wp:positionV relativeFrom="paragraph">
                        <wp:posOffset>0</wp:posOffset>
                      </wp:positionV>
                      <wp:extent cx="76200" cy="28575"/>
                      <wp:effectExtent l="19050" t="19050" r="19050" b="28575"/>
                      <wp:wrapNone/>
                      <wp:docPr id="10836" name="Text Box 1658">
                        <a:extLst xmlns:a="http://schemas.openxmlformats.org/drawingml/2006/main">
                          <a:ext uri="{FF2B5EF4-FFF2-40B4-BE49-F238E27FC236}">
                            <a16:creationId xmlns:a16="http://schemas.microsoft.com/office/drawing/2014/main" id="{00000000-0008-0000-0000-00005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6A905" id="Text Box 1658" o:spid="_x0000_s1026" type="#_x0000_t202" style="position:absolute;margin-left:0;margin-top:0;width:6pt;height:2.25pt;z-index:2539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59680" behindDoc="0" locked="0" layoutInCell="1" allowOverlap="1" wp14:anchorId="7B294D72" wp14:editId="3644D0A4">
                      <wp:simplePos x="0" y="0"/>
                      <wp:positionH relativeFrom="column">
                        <wp:posOffset>0</wp:posOffset>
                      </wp:positionH>
                      <wp:positionV relativeFrom="paragraph">
                        <wp:posOffset>0</wp:posOffset>
                      </wp:positionV>
                      <wp:extent cx="76200" cy="28575"/>
                      <wp:effectExtent l="19050" t="19050" r="19050" b="28575"/>
                      <wp:wrapNone/>
                      <wp:docPr id="10837" name="Text Box 1657">
                        <a:extLst xmlns:a="http://schemas.openxmlformats.org/drawingml/2006/main">
                          <a:ext uri="{FF2B5EF4-FFF2-40B4-BE49-F238E27FC236}">
                            <a16:creationId xmlns:a16="http://schemas.microsoft.com/office/drawing/2014/main" id="{00000000-0008-0000-0000-00005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6C484" id="Text Box 1657" o:spid="_x0000_s1026" type="#_x0000_t202" style="position:absolute;margin-left:0;margin-top:0;width:6pt;height:2.25pt;z-index:2539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0704" behindDoc="0" locked="0" layoutInCell="1" allowOverlap="1" wp14:anchorId="7A8D1834" wp14:editId="0904E3B8">
                      <wp:simplePos x="0" y="0"/>
                      <wp:positionH relativeFrom="column">
                        <wp:posOffset>0</wp:posOffset>
                      </wp:positionH>
                      <wp:positionV relativeFrom="paragraph">
                        <wp:posOffset>0</wp:posOffset>
                      </wp:positionV>
                      <wp:extent cx="76200" cy="28575"/>
                      <wp:effectExtent l="19050" t="19050" r="19050" b="28575"/>
                      <wp:wrapNone/>
                      <wp:docPr id="10838" name="Text Box 1656">
                        <a:extLst xmlns:a="http://schemas.openxmlformats.org/drawingml/2006/main">
                          <a:ext uri="{FF2B5EF4-FFF2-40B4-BE49-F238E27FC236}">
                            <a16:creationId xmlns:a16="http://schemas.microsoft.com/office/drawing/2014/main" id="{00000000-0008-0000-0000-00005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4D923" id="Text Box 1656" o:spid="_x0000_s1026" type="#_x0000_t202" style="position:absolute;margin-left:0;margin-top:0;width:6pt;height:2.25pt;z-index:2539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1728" behindDoc="0" locked="0" layoutInCell="1" allowOverlap="1" wp14:anchorId="11E68498" wp14:editId="1BA0CFE7">
                      <wp:simplePos x="0" y="0"/>
                      <wp:positionH relativeFrom="column">
                        <wp:posOffset>0</wp:posOffset>
                      </wp:positionH>
                      <wp:positionV relativeFrom="paragraph">
                        <wp:posOffset>0</wp:posOffset>
                      </wp:positionV>
                      <wp:extent cx="76200" cy="28575"/>
                      <wp:effectExtent l="19050" t="19050" r="19050" b="28575"/>
                      <wp:wrapNone/>
                      <wp:docPr id="10839" name="Text Box 1655">
                        <a:extLst xmlns:a="http://schemas.openxmlformats.org/drawingml/2006/main">
                          <a:ext uri="{FF2B5EF4-FFF2-40B4-BE49-F238E27FC236}">
                            <a16:creationId xmlns:a16="http://schemas.microsoft.com/office/drawing/2014/main" id="{00000000-0008-0000-0000-00005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3F9F0" id="Text Box 1655" o:spid="_x0000_s1026" type="#_x0000_t202" style="position:absolute;margin-left:0;margin-top:0;width:6pt;height:2.25pt;z-index:2539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2752" behindDoc="0" locked="0" layoutInCell="1" allowOverlap="1" wp14:anchorId="53797EE1" wp14:editId="0354A464">
                      <wp:simplePos x="0" y="0"/>
                      <wp:positionH relativeFrom="column">
                        <wp:posOffset>0</wp:posOffset>
                      </wp:positionH>
                      <wp:positionV relativeFrom="paragraph">
                        <wp:posOffset>0</wp:posOffset>
                      </wp:positionV>
                      <wp:extent cx="76200" cy="28575"/>
                      <wp:effectExtent l="19050" t="19050" r="19050" b="28575"/>
                      <wp:wrapNone/>
                      <wp:docPr id="10840" name="Text Box 1654">
                        <a:extLst xmlns:a="http://schemas.openxmlformats.org/drawingml/2006/main">
                          <a:ext uri="{FF2B5EF4-FFF2-40B4-BE49-F238E27FC236}">
                            <a16:creationId xmlns:a16="http://schemas.microsoft.com/office/drawing/2014/main" id="{00000000-0008-0000-0000-00005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B8A536" id="Text Box 1654" o:spid="_x0000_s1026" type="#_x0000_t202" style="position:absolute;margin-left:0;margin-top:0;width:6pt;height:2.25pt;z-index:2539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3776" behindDoc="0" locked="0" layoutInCell="1" allowOverlap="1" wp14:anchorId="77055866" wp14:editId="61335124">
                      <wp:simplePos x="0" y="0"/>
                      <wp:positionH relativeFrom="column">
                        <wp:posOffset>0</wp:posOffset>
                      </wp:positionH>
                      <wp:positionV relativeFrom="paragraph">
                        <wp:posOffset>0</wp:posOffset>
                      </wp:positionV>
                      <wp:extent cx="76200" cy="28575"/>
                      <wp:effectExtent l="19050" t="19050" r="19050" b="28575"/>
                      <wp:wrapNone/>
                      <wp:docPr id="10841" name="Text Box 1653">
                        <a:extLst xmlns:a="http://schemas.openxmlformats.org/drawingml/2006/main">
                          <a:ext uri="{FF2B5EF4-FFF2-40B4-BE49-F238E27FC236}">
                            <a16:creationId xmlns:a16="http://schemas.microsoft.com/office/drawing/2014/main" id="{00000000-0008-0000-0000-00005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6B6D7" id="Text Box 1653" o:spid="_x0000_s1026" type="#_x0000_t202" style="position:absolute;margin-left:0;margin-top:0;width:6pt;height:2.25pt;z-index:2539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4800" behindDoc="0" locked="0" layoutInCell="1" allowOverlap="1" wp14:anchorId="231D3904" wp14:editId="08BCB07E">
                      <wp:simplePos x="0" y="0"/>
                      <wp:positionH relativeFrom="column">
                        <wp:posOffset>0</wp:posOffset>
                      </wp:positionH>
                      <wp:positionV relativeFrom="paragraph">
                        <wp:posOffset>0</wp:posOffset>
                      </wp:positionV>
                      <wp:extent cx="76200" cy="28575"/>
                      <wp:effectExtent l="19050" t="19050" r="19050" b="28575"/>
                      <wp:wrapNone/>
                      <wp:docPr id="10842" name="Text Box 1652">
                        <a:extLst xmlns:a="http://schemas.openxmlformats.org/drawingml/2006/main">
                          <a:ext uri="{FF2B5EF4-FFF2-40B4-BE49-F238E27FC236}">
                            <a16:creationId xmlns:a16="http://schemas.microsoft.com/office/drawing/2014/main" id="{00000000-0008-0000-0000-00005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107CE" id="Text Box 1652" o:spid="_x0000_s1026" type="#_x0000_t202" style="position:absolute;margin-left:0;margin-top:0;width:6pt;height:2.25pt;z-index:2539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5824" behindDoc="0" locked="0" layoutInCell="1" allowOverlap="1" wp14:anchorId="332120F3" wp14:editId="49CB9728">
                      <wp:simplePos x="0" y="0"/>
                      <wp:positionH relativeFrom="column">
                        <wp:posOffset>0</wp:posOffset>
                      </wp:positionH>
                      <wp:positionV relativeFrom="paragraph">
                        <wp:posOffset>0</wp:posOffset>
                      </wp:positionV>
                      <wp:extent cx="76200" cy="28575"/>
                      <wp:effectExtent l="19050" t="19050" r="19050" b="28575"/>
                      <wp:wrapNone/>
                      <wp:docPr id="10843" name="Text Box 1651">
                        <a:extLst xmlns:a="http://schemas.openxmlformats.org/drawingml/2006/main">
                          <a:ext uri="{FF2B5EF4-FFF2-40B4-BE49-F238E27FC236}">
                            <a16:creationId xmlns:a16="http://schemas.microsoft.com/office/drawing/2014/main" id="{00000000-0008-0000-0000-00005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67999" id="Text Box 1651" o:spid="_x0000_s1026" type="#_x0000_t202" style="position:absolute;margin-left:0;margin-top:0;width:6pt;height:2.25pt;z-index:2539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6848" behindDoc="0" locked="0" layoutInCell="1" allowOverlap="1" wp14:anchorId="18F9E398" wp14:editId="2272BB04">
                      <wp:simplePos x="0" y="0"/>
                      <wp:positionH relativeFrom="column">
                        <wp:posOffset>0</wp:posOffset>
                      </wp:positionH>
                      <wp:positionV relativeFrom="paragraph">
                        <wp:posOffset>0</wp:posOffset>
                      </wp:positionV>
                      <wp:extent cx="76200" cy="28575"/>
                      <wp:effectExtent l="19050" t="19050" r="19050" b="28575"/>
                      <wp:wrapNone/>
                      <wp:docPr id="10844" name="Text Box 1650">
                        <a:extLst xmlns:a="http://schemas.openxmlformats.org/drawingml/2006/main">
                          <a:ext uri="{FF2B5EF4-FFF2-40B4-BE49-F238E27FC236}">
                            <a16:creationId xmlns:a16="http://schemas.microsoft.com/office/drawing/2014/main" id="{00000000-0008-0000-0000-00005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906D5" id="Text Box 1650" o:spid="_x0000_s1026" type="#_x0000_t202" style="position:absolute;margin-left:0;margin-top:0;width:6pt;height:2.25pt;z-index:2539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7872" behindDoc="0" locked="0" layoutInCell="1" allowOverlap="1" wp14:anchorId="459D057A" wp14:editId="267D47FF">
                      <wp:simplePos x="0" y="0"/>
                      <wp:positionH relativeFrom="column">
                        <wp:posOffset>0</wp:posOffset>
                      </wp:positionH>
                      <wp:positionV relativeFrom="paragraph">
                        <wp:posOffset>0</wp:posOffset>
                      </wp:positionV>
                      <wp:extent cx="76200" cy="28575"/>
                      <wp:effectExtent l="19050" t="19050" r="19050" b="28575"/>
                      <wp:wrapNone/>
                      <wp:docPr id="10845" name="Text Box 1649">
                        <a:extLst xmlns:a="http://schemas.openxmlformats.org/drawingml/2006/main">
                          <a:ext uri="{FF2B5EF4-FFF2-40B4-BE49-F238E27FC236}">
                            <a16:creationId xmlns:a16="http://schemas.microsoft.com/office/drawing/2014/main" id="{00000000-0008-0000-0000-00005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C264AC" id="Text Box 1649" o:spid="_x0000_s1026" type="#_x0000_t202" style="position:absolute;margin-left:0;margin-top:0;width:6pt;height:2.25pt;z-index:2539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8896" behindDoc="0" locked="0" layoutInCell="1" allowOverlap="1" wp14:anchorId="33E7E932" wp14:editId="2F3FB650">
                      <wp:simplePos x="0" y="0"/>
                      <wp:positionH relativeFrom="column">
                        <wp:posOffset>0</wp:posOffset>
                      </wp:positionH>
                      <wp:positionV relativeFrom="paragraph">
                        <wp:posOffset>0</wp:posOffset>
                      </wp:positionV>
                      <wp:extent cx="76200" cy="28575"/>
                      <wp:effectExtent l="19050" t="19050" r="19050" b="28575"/>
                      <wp:wrapNone/>
                      <wp:docPr id="10846" name="Text Box 1648">
                        <a:extLst xmlns:a="http://schemas.openxmlformats.org/drawingml/2006/main">
                          <a:ext uri="{FF2B5EF4-FFF2-40B4-BE49-F238E27FC236}">
                            <a16:creationId xmlns:a16="http://schemas.microsoft.com/office/drawing/2014/main" id="{00000000-0008-0000-0000-00005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F517C" id="Text Box 1648" o:spid="_x0000_s1026" type="#_x0000_t202" style="position:absolute;margin-left:0;margin-top:0;width:6pt;height:2.25pt;z-index:2539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69920" behindDoc="0" locked="0" layoutInCell="1" allowOverlap="1" wp14:anchorId="62E9EEC4" wp14:editId="3A41E923">
                      <wp:simplePos x="0" y="0"/>
                      <wp:positionH relativeFrom="column">
                        <wp:posOffset>0</wp:posOffset>
                      </wp:positionH>
                      <wp:positionV relativeFrom="paragraph">
                        <wp:posOffset>0</wp:posOffset>
                      </wp:positionV>
                      <wp:extent cx="76200" cy="28575"/>
                      <wp:effectExtent l="19050" t="19050" r="19050" b="28575"/>
                      <wp:wrapNone/>
                      <wp:docPr id="10847" name="Text Box 1647">
                        <a:extLst xmlns:a="http://schemas.openxmlformats.org/drawingml/2006/main">
                          <a:ext uri="{FF2B5EF4-FFF2-40B4-BE49-F238E27FC236}">
                            <a16:creationId xmlns:a16="http://schemas.microsoft.com/office/drawing/2014/main" id="{00000000-0008-0000-0000-00005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F47C3" id="Text Box 1647" o:spid="_x0000_s1026" type="#_x0000_t202" style="position:absolute;margin-left:0;margin-top:0;width:6pt;height:2.25pt;z-index:2539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0944" behindDoc="0" locked="0" layoutInCell="1" allowOverlap="1" wp14:anchorId="4379B99B" wp14:editId="0D99C7E6">
                      <wp:simplePos x="0" y="0"/>
                      <wp:positionH relativeFrom="column">
                        <wp:posOffset>0</wp:posOffset>
                      </wp:positionH>
                      <wp:positionV relativeFrom="paragraph">
                        <wp:posOffset>0</wp:posOffset>
                      </wp:positionV>
                      <wp:extent cx="76200" cy="28575"/>
                      <wp:effectExtent l="19050" t="19050" r="19050" b="28575"/>
                      <wp:wrapNone/>
                      <wp:docPr id="10848" name="Text Box 1646">
                        <a:extLst xmlns:a="http://schemas.openxmlformats.org/drawingml/2006/main">
                          <a:ext uri="{FF2B5EF4-FFF2-40B4-BE49-F238E27FC236}">
                            <a16:creationId xmlns:a16="http://schemas.microsoft.com/office/drawing/2014/main" id="{00000000-0008-0000-0000-00006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F3FDA" id="Text Box 1646" o:spid="_x0000_s1026" type="#_x0000_t202" style="position:absolute;margin-left:0;margin-top:0;width:6pt;height:2.25pt;z-index:2539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1968" behindDoc="0" locked="0" layoutInCell="1" allowOverlap="1" wp14:anchorId="2FD2586F" wp14:editId="5F967069">
                      <wp:simplePos x="0" y="0"/>
                      <wp:positionH relativeFrom="column">
                        <wp:posOffset>0</wp:posOffset>
                      </wp:positionH>
                      <wp:positionV relativeFrom="paragraph">
                        <wp:posOffset>0</wp:posOffset>
                      </wp:positionV>
                      <wp:extent cx="76200" cy="28575"/>
                      <wp:effectExtent l="19050" t="19050" r="19050" b="28575"/>
                      <wp:wrapNone/>
                      <wp:docPr id="10849" name="Text Box 1645">
                        <a:extLst xmlns:a="http://schemas.openxmlformats.org/drawingml/2006/main">
                          <a:ext uri="{FF2B5EF4-FFF2-40B4-BE49-F238E27FC236}">
                            <a16:creationId xmlns:a16="http://schemas.microsoft.com/office/drawing/2014/main" id="{00000000-0008-0000-0000-00006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E2D967" id="Text Box 1645" o:spid="_x0000_s1026" type="#_x0000_t202" style="position:absolute;margin-left:0;margin-top:0;width:6pt;height:2.25pt;z-index:2539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2992" behindDoc="0" locked="0" layoutInCell="1" allowOverlap="1" wp14:anchorId="33976E18" wp14:editId="29634C47">
                      <wp:simplePos x="0" y="0"/>
                      <wp:positionH relativeFrom="column">
                        <wp:posOffset>0</wp:posOffset>
                      </wp:positionH>
                      <wp:positionV relativeFrom="paragraph">
                        <wp:posOffset>0</wp:posOffset>
                      </wp:positionV>
                      <wp:extent cx="76200" cy="28575"/>
                      <wp:effectExtent l="19050" t="19050" r="19050" b="28575"/>
                      <wp:wrapNone/>
                      <wp:docPr id="10850" name="Text Box 1644">
                        <a:extLst xmlns:a="http://schemas.openxmlformats.org/drawingml/2006/main">
                          <a:ext uri="{FF2B5EF4-FFF2-40B4-BE49-F238E27FC236}">
                            <a16:creationId xmlns:a16="http://schemas.microsoft.com/office/drawing/2014/main" id="{00000000-0008-0000-0000-00006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A3EA1" id="Text Box 1644" o:spid="_x0000_s1026" type="#_x0000_t202" style="position:absolute;margin-left:0;margin-top:0;width:6pt;height:2.25pt;z-index:2539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4016" behindDoc="0" locked="0" layoutInCell="1" allowOverlap="1" wp14:anchorId="53676B67" wp14:editId="61721B5B">
                      <wp:simplePos x="0" y="0"/>
                      <wp:positionH relativeFrom="column">
                        <wp:posOffset>0</wp:posOffset>
                      </wp:positionH>
                      <wp:positionV relativeFrom="paragraph">
                        <wp:posOffset>0</wp:posOffset>
                      </wp:positionV>
                      <wp:extent cx="76200" cy="28575"/>
                      <wp:effectExtent l="19050" t="19050" r="19050" b="28575"/>
                      <wp:wrapNone/>
                      <wp:docPr id="10851" name="Text Box 1643">
                        <a:extLst xmlns:a="http://schemas.openxmlformats.org/drawingml/2006/main">
                          <a:ext uri="{FF2B5EF4-FFF2-40B4-BE49-F238E27FC236}">
                            <a16:creationId xmlns:a16="http://schemas.microsoft.com/office/drawing/2014/main" id="{00000000-0008-0000-0000-00006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CAFBB" id="Text Box 1643" o:spid="_x0000_s1026" type="#_x0000_t202" style="position:absolute;margin-left:0;margin-top:0;width:6pt;height:2.25pt;z-index:2539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5040" behindDoc="0" locked="0" layoutInCell="1" allowOverlap="1" wp14:anchorId="419042B5" wp14:editId="71904A8C">
                      <wp:simplePos x="0" y="0"/>
                      <wp:positionH relativeFrom="column">
                        <wp:posOffset>0</wp:posOffset>
                      </wp:positionH>
                      <wp:positionV relativeFrom="paragraph">
                        <wp:posOffset>0</wp:posOffset>
                      </wp:positionV>
                      <wp:extent cx="76200" cy="28575"/>
                      <wp:effectExtent l="19050" t="19050" r="19050" b="28575"/>
                      <wp:wrapNone/>
                      <wp:docPr id="10852" name="Text Box 1642">
                        <a:extLst xmlns:a="http://schemas.openxmlformats.org/drawingml/2006/main">
                          <a:ext uri="{FF2B5EF4-FFF2-40B4-BE49-F238E27FC236}">
                            <a16:creationId xmlns:a16="http://schemas.microsoft.com/office/drawing/2014/main" id="{00000000-0008-0000-0000-00006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145B93" id="Text Box 1642" o:spid="_x0000_s1026" type="#_x0000_t202" style="position:absolute;margin-left:0;margin-top:0;width:6pt;height:2.25pt;z-index:2539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6064" behindDoc="0" locked="0" layoutInCell="1" allowOverlap="1" wp14:anchorId="565BEFFF" wp14:editId="4788CA8E">
                      <wp:simplePos x="0" y="0"/>
                      <wp:positionH relativeFrom="column">
                        <wp:posOffset>0</wp:posOffset>
                      </wp:positionH>
                      <wp:positionV relativeFrom="paragraph">
                        <wp:posOffset>0</wp:posOffset>
                      </wp:positionV>
                      <wp:extent cx="76200" cy="28575"/>
                      <wp:effectExtent l="19050" t="19050" r="19050" b="28575"/>
                      <wp:wrapNone/>
                      <wp:docPr id="10853" name="Text Box 1641">
                        <a:extLst xmlns:a="http://schemas.openxmlformats.org/drawingml/2006/main">
                          <a:ext uri="{FF2B5EF4-FFF2-40B4-BE49-F238E27FC236}">
                            <a16:creationId xmlns:a16="http://schemas.microsoft.com/office/drawing/2014/main" id="{00000000-0008-0000-0000-00006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C3AE2" id="Text Box 1641" o:spid="_x0000_s1026" type="#_x0000_t202" style="position:absolute;margin-left:0;margin-top:0;width:6pt;height:2.25pt;z-index:2539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7088" behindDoc="0" locked="0" layoutInCell="1" allowOverlap="1" wp14:anchorId="2012E61A" wp14:editId="65CF806D">
                      <wp:simplePos x="0" y="0"/>
                      <wp:positionH relativeFrom="column">
                        <wp:posOffset>0</wp:posOffset>
                      </wp:positionH>
                      <wp:positionV relativeFrom="paragraph">
                        <wp:posOffset>0</wp:posOffset>
                      </wp:positionV>
                      <wp:extent cx="76200" cy="28575"/>
                      <wp:effectExtent l="19050" t="19050" r="19050" b="28575"/>
                      <wp:wrapNone/>
                      <wp:docPr id="10854" name="Text Box 1640">
                        <a:extLst xmlns:a="http://schemas.openxmlformats.org/drawingml/2006/main">
                          <a:ext uri="{FF2B5EF4-FFF2-40B4-BE49-F238E27FC236}">
                            <a16:creationId xmlns:a16="http://schemas.microsoft.com/office/drawing/2014/main" id="{00000000-0008-0000-0000-00006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F37EF" id="Text Box 1640" o:spid="_x0000_s1026" type="#_x0000_t202" style="position:absolute;margin-left:0;margin-top:0;width:6pt;height:2.25pt;z-index:2539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8112" behindDoc="0" locked="0" layoutInCell="1" allowOverlap="1" wp14:anchorId="10122C78" wp14:editId="647EC371">
                      <wp:simplePos x="0" y="0"/>
                      <wp:positionH relativeFrom="column">
                        <wp:posOffset>0</wp:posOffset>
                      </wp:positionH>
                      <wp:positionV relativeFrom="paragraph">
                        <wp:posOffset>0</wp:posOffset>
                      </wp:positionV>
                      <wp:extent cx="76200" cy="28575"/>
                      <wp:effectExtent l="19050" t="19050" r="19050" b="28575"/>
                      <wp:wrapNone/>
                      <wp:docPr id="10855" name="Text Box 1639">
                        <a:extLst xmlns:a="http://schemas.openxmlformats.org/drawingml/2006/main">
                          <a:ext uri="{FF2B5EF4-FFF2-40B4-BE49-F238E27FC236}">
                            <a16:creationId xmlns:a16="http://schemas.microsoft.com/office/drawing/2014/main" id="{00000000-0008-0000-0000-00006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359E1" id="Text Box 1639" o:spid="_x0000_s1026" type="#_x0000_t202" style="position:absolute;margin-left:0;margin-top:0;width:6pt;height:2.25pt;z-index:2539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79136" behindDoc="0" locked="0" layoutInCell="1" allowOverlap="1" wp14:anchorId="2440B3D7" wp14:editId="6E1CAAD4">
                      <wp:simplePos x="0" y="0"/>
                      <wp:positionH relativeFrom="column">
                        <wp:posOffset>0</wp:posOffset>
                      </wp:positionH>
                      <wp:positionV relativeFrom="paragraph">
                        <wp:posOffset>0</wp:posOffset>
                      </wp:positionV>
                      <wp:extent cx="76200" cy="28575"/>
                      <wp:effectExtent l="19050" t="19050" r="19050" b="28575"/>
                      <wp:wrapNone/>
                      <wp:docPr id="10856" name="Text Box 1638">
                        <a:extLst xmlns:a="http://schemas.openxmlformats.org/drawingml/2006/main">
                          <a:ext uri="{FF2B5EF4-FFF2-40B4-BE49-F238E27FC236}">
                            <a16:creationId xmlns:a16="http://schemas.microsoft.com/office/drawing/2014/main" id="{00000000-0008-0000-0000-00006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DDD51" id="Text Box 1638" o:spid="_x0000_s1026" type="#_x0000_t202" style="position:absolute;margin-left:0;margin-top:0;width:6pt;height:2.25pt;z-index:2539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0160" behindDoc="0" locked="0" layoutInCell="1" allowOverlap="1" wp14:anchorId="613FF414" wp14:editId="5CD26C9E">
                      <wp:simplePos x="0" y="0"/>
                      <wp:positionH relativeFrom="column">
                        <wp:posOffset>0</wp:posOffset>
                      </wp:positionH>
                      <wp:positionV relativeFrom="paragraph">
                        <wp:posOffset>0</wp:posOffset>
                      </wp:positionV>
                      <wp:extent cx="76200" cy="28575"/>
                      <wp:effectExtent l="19050" t="19050" r="19050" b="28575"/>
                      <wp:wrapNone/>
                      <wp:docPr id="10857" name="Text Box 1637">
                        <a:extLst xmlns:a="http://schemas.openxmlformats.org/drawingml/2006/main">
                          <a:ext uri="{FF2B5EF4-FFF2-40B4-BE49-F238E27FC236}">
                            <a16:creationId xmlns:a16="http://schemas.microsoft.com/office/drawing/2014/main" id="{00000000-0008-0000-0000-00006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648F3E" id="Text Box 1637" o:spid="_x0000_s1026" type="#_x0000_t202" style="position:absolute;margin-left:0;margin-top:0;width:6pt;height:2.25pt;z-index:2539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1184" behindDoc="0" locked="0" layoutInCell="1" allowOverlap="1" wp14:anchorId="6D838D36" wp14:editId="0F9DCEEE">
                      <wp:simplePos x="0" y="0"/>
                      <wp:positionH relativeFrom="column">
                        <wp:posOffset>0</wp:posOffset>
                      </wp:positionH>
                      <wp:positionV relativeFrom="paragraph">
                        <wp:posOffset>0</wp:posOffset>
                      </wp:positionV>
                      <wp:extent cx="76200" cy="28575"/>
                      <wp:effectExtent l="19050" t="19050" r="19050" b="28575"/>
                      <wp:wrapNone/>
                      <wp:docPr id="10858" name="Text Box 1636">
                        <a:extLst xmlns:a="http://schemas.openxmlformats.org/drawingml/2006/main">
                          <a:ext uri="{FF2B5EF4-FFF2-40B4-BE49-F238E27FC236}">
                            <a16:creationId xmlns:a16="http://schemas.microsoft.com/office/drawing/2014/main" id="{00000000-0008-0000-0000-00006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947D3" id="Text Box 1636" o:spid="_x0000_s1026" type="#_x0000_t202" style="position:absolute;margin-left:0;margin-top:0;width:6pt;height:2.25pt;z-index:2539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2208" behindDoc="0" locked="0" layoutInCell="1" allowOverlap="1" wp14:anchorId="6ACD4AAC" wp14:editId="341838A9">
                      <wp:simplePos x="0" y="0"/>
                      <wp:positionH relativeFrom="column">
                        <wp:posOffset>0</wp:posOffset>
                      </wp:positionH>
                      <wp:positionV relativeFrom="paragraph">
                        <wp:posOffset>0</wp:posOffset>
                      </wp:positionV>
                      <wp:extent cx="76200" cy="28575"/>
                      <wp:effectExtent l="19050" t="19050" r="19050" b="28575"/>
                      <wp:wrapNone/>
                      <wp:docPr id="10859" name="Text Box 1635">
                        <a:extLst xmlns:a="http://schemas.openxmlformats.org/drawingml/2006/main">
                          <a:ext uri="{FF2B5EF4-FFF2-40B4-BE49-F238E27FC236}">
                            <a16:creationId xmlns:a16="http://schemas.microsoft.com/office/drawing/2014/main" id="{00000000-0008-0000-0000-00006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9C718" id="Text Box 1635" o:spid="_x0000_s1026" type="#_x0000_t202" style="position:absolute;margin-left:0;margin-top:0;width:6pt;height:2.25pt;z-index:2539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3232" behindDoc="0" locked="0" layoutInCell="1" allowOverlap="1" wp14:anchorId="60B6A4A4" wp14:editId="204267B7">
                      <wp:simplePos x="0" y="0"/>
                      <wp:positionH relativeFrom="column">
                        <wp:posOffset>0</wp:posOffset>
                      </wp:positionH>
                      <wp:positionV relativeFrom="paragraph">
                        <wp:posOffset>0</wp:posOffset>
                      </wp:positionV>
                      <wp:extent cx="76200" cy="28575"/>
                      <wp:effectExtent l="19050" t="19050" r="19050" b="28575"/>
                      <wp:wrapNone/>
                      <wp:docPr id="10860" name="Text Box 1634">
                        <a:extLst xmlns:a="http://schemas.openxmlformats.org/drawingml/2006/main">
                          <a:ext uri="{FF2B5EF4-FFF2-40B4-BE49-F238E27FC236}">
                            <a16:creationId xmlns:a16="http://schemas.microsoft.com/office/drawing/2014/main" id="{00000000-0008-0000-0000-00006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B863C" id="Text Box 1634" o:spid="_x0000_s1026" type="#_x0000_t202" style="position:absolute;margin-left:0;margin-top:0;width:6pt;height:2.25pt;z-index:2539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4256" behindDoc="0" locked="0" layoutInCell="1" allowOverlap="1" wp14:anchorId="59D700AB" wp14:editId="2E91936D">
                      <wp:simplePos x="0" y="0"/>
                      <wp:positionH relativeFrom="column">
                        <wp:posOffset>0</wp:posOffset>
                      </wp:positionH>
                      <wp:positionV relativeFrom="paragraph">
                        <wp:posOffset>0</wp:posOffset>
                      </wp:positionV>
                      <wp:extent cx="76200" cy="28575"/>
                      <wp:effectExtent l="19050" t="19050" r="19050" b="28575"/>
                      <wp:wrapNone/>
                      <wp:docPr id="10861" name="Text Box 1633">
                        <a:extLst xmlns:a="http://schemas.openxmlformats.org/drawingml/2006/main">
                          <a:ext uri="{FF2B5EF4-FFF2-40B4-BE49-F238E27FC236}">
                            <a16:creationId xmlns:a16="http://schemas.microsoft.com/office/drawing/2014/main" id="{00000000-0008-0000-0000-00006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BD243" id="Text Box 1633" o:spid="_x0000_s1026" type="#_x0000_t202" style="position:absolute;margin-left:0;margin-top:0;width:6pt;height:2.25pt;z-index:2539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5280" behindDoc="0" locked="0" layoutInCell="1" allowOverlap="1" wp14:anchorId="284178D7" wp14:editId="21D17C10">
                      <wp:simplePos x="0" y="0"/>
                      <wp:positionH relativeFrom="column">
                        <wp:posOffset>0</wp:posOffset>
                      </wp:positionH>
                      <wp:positionV relativeFrom="paragraph">
                        <wp:posOffset>0</wp:posOffset>
                      </wp:positionV>
                      <wp:extent cx="76200" cy="28575"/>
                      <wp:effectExtent l="19050" t="19050" r="19050" b="28575"/>
                      <wp:wrapNone/>
                      <wp:docPr id="10862" name="Text Box 1632">
                        <a:extLst xmlns:a="http://schemas.openxmlformats.org/drawingml/2006/main">
                          <a:ext uri="{FF2B5EF4-FFF2-40B4-BE49-F238E27FC236}">
                            <a16:creationId xmlns:a16="http://schemas.microsoft.com/office/drawing/2014/main" id="{00000000-0008-0000-0000-00006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8D35E" id="Text Box 1632" o:spid="_x0000_s1026" type="#_x0000_t202" style="position:absolute;margin-left:0;margin-top:0;width:6pt;height:2.25pt;z-index:2539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6304" behindDoc="0" locked="0" layoutInCell="1" allowOverlap="1" wp14:anchorId="72C585FA" wp14:editId="7C9145E1">
                      <wp:simplePos x="0" y="0"/>
                      <wp:positionH relativeFrom="column">
                        <wp:posOffset>0</wp:posOffset>
                      </wp:positionH>
                      <wp:positionV relativeFrom="paragraph">
                        <wp:posOffset>0</wp:posOffset>
                      </wp:positionV>
                      <wp:extent cx="76200" cy="28575"/>
                      <wp:effectExtent l="19050" t="19050" r="19050" b="28575"/>
                      <wp:wrapNone/>
                      <wp:docPr id="10863" name="Text Box 1631">
                        <a:extLst xmlns:a="http://schemas.openxmlformats.org/drawingml/2006/main">
                          <a:ext uri="{FF2B5EF4-FFF2-40B4-BE49-F238E27FC236}">
                            <a16:creationId xmlns:a16="http://schemas.microsoft.com/office/drawing/2014/main" id="{00000000-0008-0000-0000-00006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E27E5" id="Text Box 1631" o:spid="_x0000_s1026" type="#_x0000_t202" style="position:absolute;margin-left:0;margin-top:0;width:6pt;height:2.25pt;z-index:2539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7328" behindDoc="0" locked="0" layoutInCell="1" allowOverlap="1" wp14:anchorId="1EB1B8AA" wp14:editId="6C32C14C">
                      <wp:simplePos x="0" y="0"/>
                      <wp:positionH relativeFrom="column">
                        <wp:posOffset>0</wp:posOffset>
                      </wp:positionH>
                      <wp:positionV relativeFrom="paragraph">
                        <wp:posOffset>0</wp:posOffset>
                      </wp:positionV>
                      <wp:extent cx="76200" cy="28575"/>
                      <wp:effectExtent l="19050" t="19050" r="19050" b="28575"/>
                      <wp:wrapNone/>
                      <wp:docPr id="10864" name="Text Box 1630">
                        <a:extLst xmlns:a="http://schemas.openxmlformats.org/drawingml/2006/main">
                          <a:ext uri="{FF2B5EF4-FFF2-40B4-BE49-F238E27FC236}">
                            <a16:creationId xmlns:a16="http://schemas.microsoft.com/office/drawing/2014/main" id="{00000000-0008-0000-0000-00007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9487A" id="Text Box 1630" o:spid="_x0000_s1026" type="#_x0000_t202" style="position:absolute;margin-left:0;margin-top:0;width:6pt;height:2.25pt;z-index:2539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8352" behindDoc="0" locked="0" layoutInCell="1" allowOverlap="1" wp14:anchorId="23061A84" wp14:editId="722E647C">
                      <wp:simplePos x="0" y="0"/>
                      <wp:positionH relativeFrom="column">
                        <wp:posOffset>0</wp:posOffset>
                      </wp:positionH>
                      <wp:positionV relativeFrom="paragraph">
                        <wp:posOffset>0</wp:posOffset>
                      </wp:positionV>
                      <wp:extent cx="76200" cy="28575"/>
                      <wp:effectExtent l="19050" t="19050" r="19050" b="28575"/>
                      <wp:wrapNone/>
                      <wp:docPr id="10865" name="Text Box 1629">
                        <a:extLst xmlns:a="http://schemas.openxmlformats.org/drawingml/2006/main">
                          <a:ext uri="{FF2B5EF4-FFF2-40B4-BE49-F238E27FC236}">
                            <a16:creationId xmlns:a16="http://schemas.microsoft.com/office/drawing/2014/main" id="{00000000-0008-0000-0000-00007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F632F" id="Text Box 1629" o:spid="_x0000_s1026" type="#_x0000_t202" style="position:absolute;margin-left:0;margin-top:0;width:6pt;height:2.25pt;z-index:2539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89376" behindDoc="0" locked="0" layoutInCell="1" allowOverlap="1" wp14:anchorId="3C33FBBE" wp14:editId="78D1EE31">
                      <wp:simplePos x="0" y="0"/>
                      <wp:positionH relativeFrom="column">
                        <wp:posOffset>0</wp:posOffset>
                      </wp:positionH>
                      <wp:positionV relativeFrom="paragraph">
                        <wp:posOffset>0</wp:posOffset>
                      </wp:positionV>
                      <wp:extent cx="76200" cy="28575"/>
                      <wp:effectExtent l="19050" t="19050" r="19050" b="28575"/>
                      <wp:wrapNone/>
                      <wp:docPr id="10866" name="Text Box 1628">
                        <a:extLst xmlns:a="http://schemas.openxmlformats.org/drawingml/2006/main">
                          <a:ext uri="{FF2B5EF4-FFF2-40B4-BE49-F238E27FC236}">
                            <a16:creationId xmlns:a16="http://schemas.microsoft.com/office/drawing/2014/main" id="{00000000-0008-0000-0000-00007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86D1E" id="Text Box 1628" o:spid="_x0000_s1026" type="#_x0000_t202" style="position:absolute;margin-left:0;margin-top:0;width:6pt;height:2.25pt;z-index:2539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0400" behindDoc="0" locked="0" layoutInCell="1" allowOverlap="1" wp14:anchorId="314D6DEF" wp14:editId="28ABC577">
                      <wp:simplePos x="0" y="0"/>
                      <wp:positionH relativeFrom="column">
                        <wp:posOffset>0</wp:posOffset>
                      </wp:positionH>
                      <wp:positionV relativeFrom="paragraph">
                        <wp:posOffset>0</wp:posOffset>
                      </wp:positionV>
                      <wp:extent cx="76200" cy="28575"/>
                      <wp:effectExtent l="19050" t="19050" r="19050" b="28575"/>
                      <wp:wrapNone/>
                      <wp:docPr id="10867" name="Text Box 1627">
                        <a:extLst xmlns:a="http://schemas.openxmlformats.org/drawingml/2006/main">
                          <a:ext uri="{FF2B5EF4-FFF2-40B4-BE49-F238E27FC236}">
                            <a16:creationId xmlns:a16="http://schemas.microsoft.com/office/drawing/2014/main" id="{00000000-0008-0000-0000-00007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109B2" id="Text Box 1627" o:spid="_x0000_s1026" type="#_x0000_t202" style="position:absolute;margin-left:0;margin-top:0;width:6pt;height:2.25pt;z-index:2539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1424" behindDoc="0" locked="0" layoutInCell="1" allowOverlap="1" wp14:anchorId="027F2F5D" wp14:editId="60C31CDA">
                      <wp:simplePos x="0" y="0"/>
                      <wp:positionH relativeFrom="column">
                        <wp:posOffset>0</wp:posOffset>
                      </wp:positionH>
                      <wp:positionV relativeFrom="paragraph">
                        <wp:posOffset>0</wp:posOffset>
                      </wp:positionV>
                      <wp:extent cx="76200" cy="28575"/>
                      <wp:effectExtent l="19050" t="19050" r="19050" b="28575"/>
                      <wp:wrapNone/>
                      <wp:docPr id="10868" name="Text Box 1626">
                        <a:extLst xmlns:a="http://schemas.openxmlformats.org/drawingml/2006/main">
                          <a:ext uri="{FF2B5EF4-FFF2-40B4-BE49-F238E27FC236}">
                            <a16:creationId xmlns:a16="http://schemas.microsoft.com/office/drawing/2014/main" id="{00000000-0008-0000-0000-00007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1EDA6D" id="Text Box 1626" o:spid="_x0000_s1026" type="#_x0000_t202" style="position:absolute;margin-left:0;margin-top:0;width:6pt;height:2.25pt;z-index:2539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2448" behindDoc="0" locked="0" layoutInCell="1" allowOverlap="1" wp14:anchorId="6448A57A" wp14:editId="3836C0FF">
                      <wp:simplePos x="0" y="0"/>
                      <wp:positionH relativeFrom="column">
                        <wp:posOffset>0</wp:posOffset>
                      </wp:positionH>
                      <wp:positionV relativeFrom="paragraph">
                        <wp:posOffset>0</wp:posOffset>
                      </wp:positionV>
                      <wp:extent cx="76200" cy="28575"/>
                      <wp:effectExtent l="19050" t="19050" r="19050" b="28575"/>
                      <wp:wrapNone/>
                      <wp:docPr id="10869" name="Text Box 1625">
                        <a:extLst xmlns:a="http://schemas.openxmlformats.org/drawingml/2006/main">
                          <a:ext uri="{FF2B5EF4-FFF2-40B4-BE49-F238E27FC236}">
                            <a16:creationId xmlns:a16="http://schemas.microsoft.com/office/drawing/2014/main" id="{00000000-0008-0000-0000-00007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B8D2A2" id="Text Box 1625" o:spid="_x0000_s1026" type="#_x0000_t202" style="position:absolute;margin-left:0;margin-top:0;width:6pt;height:2.25pt;z-index:2539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3472" behindDoc="0" locked="0" layoutInCell="1" allowOverlap="1" wp14:anchorId="520116FB" wp14:editId="2796BC66">
                      <wp:simplePos x="0" y="0"/>
                      <wp:positionH relativeFrom="column">
                        <wp:posOffset>0</wp:posOffset>
                      </wp:positionH>
                      <wp:positionV relativeFrom="paragraph">
                        <wp:posOffset>0</wp:posOffset>
                      </wp:positionV>
                      <wp:extent cx="76200" cy="28575"/>
                      <wp:effectExtent l="19050" t="19050" r="19050" b="28575"/>
                      <wp:wrapNone/>
                      <wp:docPr id="10870" name="Text Box 1624">
                        <a:extLst xmlns:a="http://schemas.openxmlformats.org/drawingml/2006/main">
                          <a:ext uri="{FF2B5EF4-FFF2-40B4-BE49-F238E27FC236}">
                            <a16:creationId xmlns:a16="http://schemas.microsoft.com/office/drawing/2014/main" id="{00000000-0008-0000-0000-00007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D0873A" id="Text Box 1624" o:spid="_x0000_s1026" type="#_x0000_t202" style="position:absolute;margin-left:0;margin-top:0;width:6pt;height:2.25pt;z-index:2539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4496" behindDoc="0" locked="0" layoutInCell="1" allowOverlap="1" wp14:anchorId="0EDB8DFA" wp14:editId="5CC64CA6">
                      <wp:simplePos x="0" y="0"/>
                      <wp:positionH relativeFrom="column">
                        <wp:posOffset>0</wp:posOffset>
                      </wp:positionH>
                      <wp:positionV relativeFrom="paragraph">
                        <wp:posOffset>0</wp:posOffset>
                      </wp:positionV>
                      <wp:extent cx="76200" cy="28575"/>
                      <wp:effectExtent l="19050" t="19050" r="19050" b="28575"/>
                      <wp:wrapNone/>
                      <wp:docPr id="10871" name="Text Box 1623">
                        <a:extLst xmlns:a="http://schemas.openxmlformats.org/drawingml/2006/main">
                          <a:ext uri="{FF2B5EF4-FFF2-40B4-BE49-F238E27FC236}">
                            <a16:creationId xmlns:a16="http://schemas.microsoft.com/office/drawing/2014/main" id="{00000000-0008-0000-0000-00007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A41F50" id="Text Box 1623" o:spid="_x0000_s1026" type="#_x0000_t202" style="position:absolute;margin-left:0;margin-top:0;width:6pt;height:2.25pt;z-index:2539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5520" behindDoc="0" locked="0" layoutInCell="1" allowOverlap="1" wp14:anchorId="17E26DCA" wp14:editId="3E7773F7">
                      <wp:simplePos x="0" y="0"/>
                      <wp:positionH relativeFrom="column">
                        <wp:posOffset>0</wp:posOffset>
                      </wp:positionH>
                      <wp:positionV relativeFrom="paragraph">
                        <wp:posOffset>0</wp:posOffset>
                      </wp:positionV>
                      <wp:extent cx="76200" cy="28575"/>
                      <wp:effectExtent l="19050" t="19050" r="19050" b="28575"/>
                      <wp:wrapNone/>
                      <wp:docPr id="10872" name="Text Box 1622">
                        <a:extLst xmlns:a="http://schemas.openxmlformats.org/drawingml/2006/main">
                          <a:ext uri="{FF2B5EF4-FFF2-40B4-BE49-F238E27FC236}">
                            <a16:creationId xmlns:a16="http://schemas.microsoft.com/office/drawing/2014/main" id="{00000000-0008-0000-0000-00007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822DD7" id="Text Box 1622" o:spid="_x0000_s1026" type="#_x0000_t202" style="position:absolute;margin-left:0;margin-top:0;width:6pt;height:2.25pt;z-index:2539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6544" behindDoc="0" locked="0" layoutInCell="1" allowOverlap="1" wp14:anchorId="649A9A2C" wp14:editId="07A8A7A5">
                      <wp:simplePos x="0" y="0"/>
                      <wp:positionH relativeFrom="column">
                        <wp:posOffset>0</wp:posOffset>
                      </wp:positionH>
                      <wp:positionV relativeFrom="paragraph">
                        <wp:posOffset>0</wp:posOffset>
                      </wp:positionV>
                      <wp:extent cx="76200" cy="28575"/>
                      <wp:effectExtent l="19050" t="19050" r="19050" b="28575"/>
                      <wp:wrapNone/>
                      <wp:docPr id="10873" name="Text Box 1621">
                        <a:extLst xmlns:a="http://schemas.openxmlformats.org/drawingml/2006/main">
                          <a:ext uri="{FF2B5EF4-FFF2-40B4-BE49-F238E27FC236}">
                            <a16:creationId xmlns:a16="http://schemas.microsoft.com/office/drawing/2014/main" id="{00000000-0008-0000-0000-00007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3E1EE" id="Text Box 1621" o:spid="_x0000_s1026" type="#_x0000_t202" style="position:absolute;margin-left:0;margin-top:0;width:6pt;height:2.25pt;z-index:2539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7568" behindDoc="0" locked="0" layoutInCell="1" allowOverlap="1" wp14:anchorId="1A19883E" wp14:editId="6C342168">
                      <wp:simplePos x="0" y="0"/>
                      <wp:positionH relativeFrom="column">
                        <wp:posOffset>0</wp:posOffset>
                      </wp:positionH>
                      <wp:positionV relativeFrom="paragraph">
                        <wp:posOffset>0</wp:posOffset>
                      </wp:positionV>
                      <wp:extent cx="76200" cy="28575"/>
                      <wp:effectExtent l="19050" t="19050" r="19050" b="28575"/>
                      <wp:wrapNone/>
                      <wp:docPr id="10874" name="Text Box 1620">
                        <a:extLst xmlns:a="http://schemas.openxmlformats.org/drawingml/2006/main">
                          <a:ext uri="{FF2B5EF4-FFF2-40B4-BE49-F238E27FC236}">
                            <a16:creationId xmlns:a16="http://schemas.microsoft.com/office/drawing/2014/main" id="{00000000-0008-0000-0000-00007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35C7C" id="Text Box 1620" o:spid="_x0000_s1026" type="#_x0000_t202" style="position:absolute;margin-left:0;margin-top:0;width:6pt;height:2.25pt;z-index:2539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8592" behindDoc="0" locked="0" layoutInCell="1" allowOverlap="1" wp14:anchorId="608C6878" wp14:editId="26F28307">
                      <wp:simplePos x="0" y="0"/>
                      <wp:positionH relativeFrom="column">
                        <wp:posOffset>0</wp:posOffset>
                      </wp:positionH>
                      <wp:positionV relativeFrom="paragraph">
                        <wp:posOffset>0</wp:posOffset>
                      </wp:positionV>
                      <wp:extent cx="76200" cy="28575"/>
                      <wp:effectExtent l="19050" t="19050" r="19050" b="28575"/>
                      <wp:wrapNone/>
                      <wp:docPr id="10875" name="Text Box 1619">
                        <a:extLst xmlns:a="http://schemas.openxmlformats.org/drawingml/2006/main">
                          <a:ext uri="{FF2B5EF4-FFF2-40B4-BE49-F238E27FC236}">
                            <a16:creationId xmlns:a16="http://schemas.microsoft.com/office/drawing/2014/main" id="{00000000-0008-0000-0000-00007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C6565" id="Text Box 1619" o:spid="_x0000_s1026" type="#_x0000_t202" style="position:absolute;margin-left:0;margin-top:0;width:6pt;height:2.25pt;z-index:2539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3999616" behindDoc="0" locked="0" layoutInCell="1" allowOverlap="1" wp14:anchorId="0590BB68" wp14:editId="40995AEA">
                      <wp:simplePos x="0" y="0"/>
                      <wp:positionH relativeFrom="column">
                        <wp:posOffset>0</wp:posOffset>
                      </wp:positionH>
                      <wp:positionV relativeFrom="paragraph">
                        <wp:posOffset>0</wp:posOffset>
                      </wp:positionV>
                      <wp:extent cx="76200" cy="28575"/>
                      <wp:effectExtent l="19050" t="19050" r="19050" b="28575"/>
                      <wp:wrapNone/>
                      <wp:docPr id="10876" name="Text Box 1618">
                        <a:extLst xmlns:a="http://schemas.openxmlformats.org/drawingml/2006/main">
                          <a:ext uri="{FF2B5EF4-FFF2-40B4-BE49-F238E27FC236}">
                            <a16:creationId xmlns:a16="http://schemas.microsoft.com/office/drawing/2014/main" id="{00000000-0008-0000-0000-00007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AA187" id="Text Box 1618" o:spid="_x0000_s1026" type="#_x0000_t202" style="position:absolute;margin-left:0;margin-top:0;width:6pt;height:2.25pt;z-index:2539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0640" behindDoc="0" locked="0" layoutInCell="1" allowOverlap="1" wp14:anchorId="1C724945" wp14:editId="5641A5C3">
                      <wp:simplePos x="0" y="0"/>
                      <wp:positionH relativeFrom="column">
                        <wp:posOffset>0</wp:posOffset>
                      </wp:positionH>
                      <wp:positionV relativeFrom="paragraph">
                        <wp:posOffset>0</wp:posOffset>
                      </wp:positionV>
                      <wp:extent cx="76200" cy="28575"/>
                      <wp:effectExtent l="19050" t="19050" r="19050" b="28575"/>
                      <wp:wrapNone/>
                      <wp:docPr id="10877" name="Text Box 1617">
                        <a:extLst xmlns:a="http://schemas.openxmlformats.org/drawingml/2006/main">
                          <a:ext uri="{FF2B5EF4-FFF2-40B4-BE49-F238E27FC236}">
                            <a16:creationId xmlns:a16="http://schemas.microsoft.com/office/drawing/2014/main" id="{00000000-0008-0000-0000-00007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0D3A29" id="Text Box 1617" o:spid="_x0000_s1026" type="#_x0000_t202" style="position:absolute;margin-left:0;margin-top:0;width:6pt;height:2.25pt;z-index:2540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1664" behindDoc="0" locked="0" layoutInCell="1" allowOverlap="1" wp14:anchorId="6771904A" wp14:editId="2F81131E">
                      <wp:simplePos x="0" y="0"/>
                      <wp:positionH relativeFrom="column">
                        <wp:posOffset>0</wp:posOffset>
                      </wp:positionH>
                      <wp:positionV relativeFrom="paragraph">
                        <wp:posOffset>0</wp:posOffset>
                      </wp:positionV>
                      <wp:extent cx="76200" cy="28575"/>
                      <wp:effectExtent l="19050" t="19050" r="19050" b="28575"/>
                      <wp:wrapNone/>
                      <wp:docPr id="10878" name="Text Box 1616">
                        <a:extLst xmlns:a="http://schemas.openxmlformats.org/drawingml/2006/main">
                          <a:ext uri="{FF2B5EF4-FFF2-40B4-BE49-F238E27FC236}">
                            <a16:creationId xmlns:a16="http://schemas.microsoft.com/office/drawing/2014/main" id="{00000000-0008-0000-0000-00007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C68ACC" id="Text Box 1616" o:spid="_x0000_s1026" type="#_x0000_t202" style="position:absolute;margin-left:0;margin-top:0;width:6pt;height:2.25pt;z-index:2540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2688" behindDoc="0" locked="0" layoutInCell="1" allowOverlap="1" wp14:anchorId="0AB957E1" wp14:editId="05C7213F">
                      <wp:simplePos x="0" y="0"/>
                      <wp:positionH relativeFrom="column">
                        <wp:posOffset>0</wp:posOffset>
                      </wp:positionH>
                      <wp:positionV relativeFrom="paragraph">
                        <wp:posOffset>0</wp:posOffset>
                      </wp:positionV>
                      <wp:extent cx="76200" cy="28575"/>
                      <wp:effectExtent l="19050" t="19050" r="19050" b="28575"/>
                      <wp:wrapNone/>
                      <wp:docPr id="10879" name="Text Box 1615">
                        <a:extLst xmlns:a="http://schemas.openxmlformats.org/drawingml/2006/main">
                          <a:ext uri="{FF2B5EF4-FFF2-40B4-BE49-F238E27FC236}">
                            <a16:creationId xmlns:a16="http://schemas.microsoft.com/office/drawing/2014/main" id="{00000000-0008-0000-0000-00007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A6D56" id="Text Box 1615" o:spid="_x0000_s1026" type="#_x0000_t202" style="position:absolute;margin-left:0;margin-top:0;width:6pt;height:2.25pt;z-index:2540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3712" behindDoc="0" locked="0" layoutInCell="1" allowOverlap="1" wp14:anchorId="036D02EC" wp14:editId="43531BF8">
                      <wp:simplePos x="0" y="0"/>
                      <wp:positionH relativeFrom="column">
                        <wp:posOffset>0</wp:posOffset>
                      </wp:positionH>
                      <wp:positionV relativeFrom="paragraph">
                        <wp:posOffset>0</wp:posOffset>
                      </wp:positionV>
                      <wp:extent cx="76200" cy="28575"/>
                      <wp:effectExtent l="19050" t="19050" r="19050" b="28575"/>
                      <wp:wrapNone/>
                      <wp:docPr id="10880" name="Text Box 1614">
                        <a:extLst xmlns:a="http://schemas.openxmlformats.org/drawingml/2006/main">
                          <a:ext uri="{FF2B5EF4-FFF2-40B4-BE49-F238E27FC236}">
                            <a16:creationId xmlns:a16="http://schemas.microsoft.com/office/drawing/2014/main" id="{00000000-0008-0000-0000-00008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6A850" id="Text Box 1614" o:spid="_x0000_s1026" type="#_x0000_t202" style="position:absolute;margin-left:0;margin-top:0;width:6pt;height:2.25pt;z-index:2540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4736" behindDoc="0" locked="0" layoutInCell="1" allowOverlap="1" wp14:anchorId="0815C359" wp14:editId="6664C7C4">
                      <wp:simplePos x="0" y="0"/>
                      <wp:positionH relativeFrom="column">
                        <wp:posOffset>0</wp:posOffset>
                      </wp:positionH>
                      <wp:positionV relativeFrom="paragraph">
                        <wp:posOffset>0</wp:posOffset>
                      </wp:positionV>
                      <wp:extent cx="76200" cy="28575"/>
                      <wp:effectExtent l="19050" t="19050" r="19050" b="28575"/>
                      <wp:wrapNone/>
                      <wp:docPr id="10881" name="Text Box 1613">
                        <a:extLst xmlns:a="http://schemas.openxmlformats.org/drawingml/2006/main">
                          <a:ext uri="{FF2B5EF4-FFF2-40B4-BE49-F238E27FC236}">
                            <a16:creationId xmlns:a16="http://schemas.microsoft.com/office/drawing/2014/main" id="{00000000-0008-0000-0000-00008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D0FE1" id="Text Box 1613" o:spid="_x0000_s1026" type="#_x0000_t202" style="position:absolute;margin-left:0;margin-top:0;width:6pt;height:2.25pt;z-index:2540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5760" behindDoc="0" locked="0" layoutInCell="1" allowOverlap="1" wp14:anchorId="45F3D5DE" wp14:editId="43509FC4">
                      <wp:simplePos x="0" y="0"/>
                      <wp:positionH relativeFrom="column">
                        <wp:posOffset>0</wp:posOffset>
                      </wp:positionH>
                      <wp:positionV relativeFrom="paragraph">
                        <wp:posOffset>0</wp:posOffset>
                      </wp:positionV>
                      <wp:extent cx="76200" cy="28575"/>
                      <wp:effectExtent l="19050" t="19050" r="19050" b="28575"/>
                      <wp:wrapNone/>
                      <wp:docPr id="10882" name="Text Box 1612">
                        <a:extLst xmlns:a="http://schemas.openxmlformats.org/drawingml/2006/main">
                          <a:ext uri="{FF2B5EF4-FFF2-40B4-BE49-F238E27FC236}">
                            <a16:creationId xmlns:a16="http://schemas.microsoft.com/office/drawing/2014/main" id="{00000000-0008-0000-0000-00008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4C3C4" id="Text Box 1612" o:spid="_x0000_s1026" type="#_x0000_t202" style="position:absolute;margin-left:0;margin-top:0;width:6pt;height:2.25pt;z-index:2540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6784" behindDoc="0" locked="0" layoutInCell="1" allowOverlap="1" wp14:anchorId="366089C1" wp14:editId="070DFBD2">
                      <wp:simplePos x="0" y="0"/>
                      <wp:positionH relativeFrom="column">
                        <wp:posOffset>0</wp:posOffset>
                      </wp:positionH>
                      <wp:positionV relativeFrom="paragraph">
                        <wp:posOffset>0</wp:posOffset>
                      </wp:positionV>
                      <wp:extent cx="76200" cy="28575"/>
                      <wp:effectExtent l="19050" t="19050" r="19050" b="28575"/>
                      <wp:wrapNone/>
                      <wp:docPr id="10883" name="Text Box 1611">
                        <a:extLst xmlns:a="http://schemas.openxmlformats.org/drawingml/2006/main">
                          <a:ext uri="{FF2B5EF4-FFF2-40B4-BE49-F238E27FC236}">
                            <a16:creationId xmlns:a16="http://schemas.microsoft.com/office/drawing/2014/main" id="{00000000-0008-0000-0000-00008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7A3C19" id="Text Box 1611" o:spid="_x0000_s1026" type="#_x0000_t202" style="position:absolute;margin-left:0;margin-top:0;width:6pt;height:2.25pt;z-index:2540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7808" behindDoc="0" locked="0" layoutInCell="1" allowOverlap="1" wp14:anchorId="30917E5E" wp14:editId="3E82640E">
                      <wp:simplePos x="0" y="0"/>
                      <wp:positionH relativeFrom="column">
                        <wp:posOffset>0</wp:posOffset>
                      </wp:positionH>
                      <wp:positionV relativeFrom="paragraph">
                        <wp:posOffset>0</wp:posOffset>
                      </wp:positionV>
                      <wp:extent cx="76200" cy="28575"/>
                      <wp:effectExtent l="19050" t="19050" r="19050" b="28575"/>
                      <wp:wrapNone/>
                      <wp:docPr id="10884" name="Text Box 1610">
                        <a:extLst xmlns:a="http://schemas.openxmlformats.org/drawingml/2006/main">
                          <a:ext uri="{FF2B5EF4-FFF2-40B4-BE49-F238E27FC236}">
                            <a16:creationId xmlns:a16="http://schemas.microsoft.com/office/drawing/2014/main" id="{00000000-0008-0000-0000-00008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976DE" id="Text Box 1610" o:spid="_x0000_s1026" type="#_x0000_t202" style="position:absolute;margin-left:0;margin-top:0;width:6pt;height:2.25pt;z-index:2540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8832" behindDoc="0" locked="0" layoutInCell="1" allowOverlap="1" wp14:anchorId="58A99A0A" wp14:editId="2B4552D7">
                      <wp:simplePos x="0" y="0"/>
                      <wp:positionH relativeFrom="column">
                        <wp:posOffset>0</wp:posOffset>
                      </wp:positionH>
                      <wp:positionV relativeFrom="paragraph">
                        <wp:posOffset>0</wp:posOffset>
                      </wp:positionV>
                      <wp:extent cx="76200" cy="28575"/>
                      <wp:effectExtent l="19050" t="19050" r="19050" b="28575"/>
                      <wp:wrapNone/>
                      <wp:docPr id="10885" name="Text Box 1609">
                        <a:extLst xmlns:a="http://schemas.openxmlformats.org/drawingml/2006/main">
                          <a:ext uri="{FF2B5EF4-FFF2-40B4-BE49-F238E27FC236}">
                            <a16:creationId xmlns:a16="http://schemas.microsoft.com/office/drawing/2014/main" id="{00000000-0008-0000-0000-00008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72251" id="Text Box 1609" o:spid="_x0000_s1026" type="#_x0000_t202" style="position:absolute;margin-left:0;margin-top:0;width:6pt;height:2.25pt;z-index:2540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09856" behindDoc="0" locked="0" layoutInCell="1" allowOverlap="1" wp14:anchorId="7D874CD1" wp14:editId="1D87CF36">
                      <wp:simplePos x="0" y="0"/>
                      <wp:positionH relativeFrom="column">
                        <wp:posOffset>0</wp:posOffset>
                      </wp:positionH>
                      <wp:positionV relativeFrom="paragraph">
                        <wp:posOffset>0</wp:posOffset>
                      </wp:positionV>
                      <wp:extent cx="76200" cy="28575"/>
                      <wp:effectExtent l="19050" t="19050" r="19050" b="28575"/>
                      <wp:wrapNone/>
                      <wp:docPr id="10886" name="Text Box 1608">
                        <a:extLst xmlns:a="http://schemas.openxmlformats.org/drawingml/2006/main">
                          <a:ext uri="{FF2B5EF4-FFF2-40B4-BE49-F238E27FC236}">
                            <a16:creationId xmlns:a16="http://schemas.microsoft.com/office/drawing/2014/main" id="{00000000-0008-0000-0000-00008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0A024" id="Text Box 1608" o:spid="_x0000_s1026" type="#_x0000_t202" style="position:absolute;margin-left:0;margin-top:0;width:6pt;height:2.25pt;z-index:2540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0880" behindDoc="0" locked="0" layoutInCell="1" allowOverlap="1" wp14:anchorId="4A9AF04D" wp14:editId="7E24FA91">
                      <wp:simplePos x="0" y="0"/>
                      <wp:positionH relativeFrom="column">
                        <wp:posOffset>0</wp:posOffset>
                      </wp:positionH>
                      <wp:positionV relativeFrom="paragraph">
                        <wp:posOffset>0</wp:posOffset>
                      </wp:positionV>
                      <wp:extent cx="76200" cy="28575"/>
                      <wp:effectExtent l="19050" t="19050" r="19050" b="28575"/>
                      <wp:wrapNone/>
                      <wp:docPr id="10887" name="Text Box 1607">
                        <a:extLst xmlns:a="http://schemas.openxmlformats.org/drawingml/2006/main">
                          <a:ext uri="{FF2B5EF4-FFF2-40B4-BE49-F238E27FC236}">
                            <a16:creationId xmlns:a16="http://schemas.microsoft.com/office/drawing/2014/main" id="{00000000-0008-0000-0000-00008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EF309" id="Text Box 1607" o:spid="_x0000_s1026" type="#_x0000_t202" style="position:absolute;margin-left:0;margin-top:0;width:6pt;height:2.25pt;z-index:2540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1904" behindDoc="0" locked="0" layoutInCell="1" allowOverlap="1" wp14:anchorId="350195E9" wp14:editId="6BAD9677">
                      <wp:simplePos x="0" y="0"/>
                      <wp:positionH relativeFrom="column">
                        <wp:posOffset>0</wp:posOffset>
                      </wp:positionH>
                      <wp:positionV relativeFrom="paragraph">
                        <wp:posOffset>0</wp:posOffset>
                      </wp:positionV>
                      <wp:extent cx="76200" cy="28575"/>
                      <wp:effectExtent l="19050" t="19050" r="19050" b="28575"/>
                      <wp:wrapNone/>
                      <wp:docPr id="10888" name="Text Box 1606">
                        <a:extLst xmlns:a="http://schemas.openxmlformats.org/drawingml/2006/main">
                          <a:ext uri="{FF2B5EF4-FFF2-40B4-BE49-F238E27FC236}">
                            <a16:creationId xmlns:a16="http://schemas.microsoft.com/office/drawing/2014/main" id="{00000000-0008-0000-0000-00008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4F89B1" id="Text Box 1606" o:spid="_x0000_s1026" type="#_x0000_t202" style="position:absolute;margin-left:0;margin-top:0;width:6pt;height:2.25pt;z-index:2540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2928" behindDoc="0" locked="0" layoutInCell="1" allowOverlap="1" wp14:anchorId="18E0E09E" wp14:editId="7D7254EE">
                      <wp:simplePos x="0" y="0"/>
                      <wp:positionH relativeFrom="column">
                        <wp:posOffset>0</wp:posOffset>
                      </wp:positionH>
                      <wp:positionV relativeFrom="paragraph">
                        <wp:posOffset>0</wp:posOffset>
                      </wp:positionV>
                      <wp:extent cx="76200" cy="28575"/>
                      <wp:effectExtent l="19050" t="19050" r="19050" b="28575"/>
                      <wp:wrapNone/>
                      <wp:docPr id="10889" name="Text Box 1605">
                        <a:extLst xmlns:a="http://schemas.openxmlformats.org/drawingml/2006/main">
                          <a:ext uri="{FF2B5EF4-FFF2-40B4-BE49-F238E27FC236}">
                            <a16:creationId xmlns:a16="http://schemas.microsoft.com/office/drawing/2014/main" id="{00000000-0008-0000-0000-00008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21A0D" id="Text Box 1605" o:spid="_x0000_s1026" type="#_x0000_t202" style="position:absolute;margin-left:0;margin-top:0;width:6pt;height:2.25pt;z-index:2540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3952" behindDoc="0" locked="0" layoutInCell="1" allowOverlap="1" wp14:anchorId="0615C021" wp14:editId="2631187D">
                      <wp:simplePos x="0" y="0"/>
                      <wp:positionH relativeFrom="column">
                        <wp:posOffset>0</wp:posOffset>
                      </wp:positionH>
                      <wp:positionV relativeFrom="paragraph">
                        <wp:posOffset>0</wp:posOffset>
                      </wp:positionV>
                      <wp:extent cx="76200" cy="28575"/>
                      <wp:effectExtent l="19050" t="19050" r="19050" b="28575"/>
                      <wp:wrapNone/>
                      <wp:docPr id="10890" name="Text Box 1604">
                        <a:extLst xmlns:a="http://schemas.openxmlformats.org/drawingml/2006/main">
                          <a:ext uri="{FF2B5EF4-FFF2-40B4-BE49-F238E27FC236}">
                            <a16:creationId xmlns:a16="http://schemas.microsoft.com/office/drawing/2014/main" id="{00000000-0008-0000-0000-00008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F8192" id="Text Box 1604" o:spid="_x0000_s1026" type="#_x0000_t202" style="position:absolute;margin-left:0;margin-top:0;width:6pt;height:2.25pt;z-index:2540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4976" behindDoc="0" locked="0" layoutInCell="1" allowOverlap="1" wp14:anchorId="0B786458" wp14:editId="448527C9">
                      <wp:simplePos x="0" y="0"/>
                      <wp:positionH relativeFrom="column">
                        <wp:posOffset>0</wp:posOffset>
                      </wp:positionH>
                      <wp:positionV relativeFrom="paragraph">
                        <wp:posOffset>0</wp:posOffset>
                      </wp:positionV>
                      <wp:extent cx="76200" cy="28575"/>
                      <wp:effectExtent l="19050" t="19050" r="19050" b="28575"/>
                      <wp:wrapNone/>
                      <wp:docPr id="10891" name="Text Box 1603">
                        <a:extLst xmlns:a="http://schemas.openxmlformats.org/drawingml/2006/main">
                          <a:ext uri="{FF2B5EF4-FFF2-40B4-BE49-F238E27FC236}">
                            <a16:creationId xmlns:a16="http://schemas.microsoft.com/office/drawing/2014/main" id="{00000000-0008-0000-0000-00008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B83748" id="Text Box 1603" o:spid="_x0000_s1026" type="#_x0000_t202" style="position:absolute;margin-left:0;margin-top:0;width:6pt;height:2.25pt;z-index:2540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6000" behindDoc="0" locked="0" layoutInCell="1" allowOverlap="1" wp14:anchorId="24AE39D8" wp14:editId="43542296">
                      <wp:simplePos x="0" y="0"/>
                      <wp:positionH relativeFrom="column">
                        <wp:posOffset>0</wp:posOffset>
                      </wp:positionH>
                      <wp:positionV relativeFrom="paragraph">
                        <wp:posOffset>0</wp:posOffset>
                      </wp:positionV>
                      <wp:extent cx="76200" cy="28575"/>
                      <wp:effectExtent l="19050" t="19050" r="19050" b="28575"/>
                      <wp:wrapNone/>
                      <wp:docPr id="10892" name="Text Box 1602">
                        <a:extLst xmlns:a="http://schemas.openxmlformats.org/drawingml/2006/main">
                          <a:ext uri="{FF2B5EF4-FFF2-40B4-BE49-F238E27FC236}">
                            <a16:creationId xmlns:a16="http://schemas.microsoft.com/office/drawing/2014/main" id="{00000000-0008-0000-0000-00008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4DCC7" id="Text Box 1602" o:spid="_x0000_s1026" type="#_x0000_t202" style="position:absolute;margin-left:0;margin-top:0;width:6pt;height:2.25pt;z-index:2540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7024" behindDoc="0" locked="0" layoutInCell="1" allowOverlap="1" wp14:anchorId="4AEDDDF2" wp14:editId="0DBFA2CC">
                      <wp:simplePos x="0" y="0"/>
                      <wp:positionH relativeFrom="column">
                        <wp:posOffset>0</wp:posOffset>
                      </wp:positionH>
                      <wp:positionV relativeFrom="paragraph">
                        <wp:posOffset>0</wp:posOffset>
                      </wp:positionV>
                      <wp:extent cx="76200" cy="28575"/>
                      <wp:effectExtent l="19050" t="19050" r="19050" b="28575"/>
                      <wp:wrapNone/>
                      <wp:docPr id="10893" name="Text Box 1601">
                        <a:extLst xmlns:a="http://schemas.openxmlformats.org/drawingml/2006/main">
                          <a:ext uri="{FF2B5EF4-FFF2-40B4-BE49-F238E27FC236}">
                            <a16:creationId xmlns:a16="http://schemas.microsoft.com/office/drawing/2014/main" id="{00000000-0008-0000-0000-00008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062AE" id="Text Box 1601" o:spid="_x0000_s1026" type="#_x0000_t202" style="position:absolute;margin-left:0;margin-top:0;width:6pt;height:2.25pt;z-index:2540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8048" behindDoc="0" locked="0" layoutInCell="1" allowOverlap="1" wp14:anchorId="22687BE3" wp14:editId="0BD51878">
                      <wp:simplePos x="0" y="0"/>
                      <wp:positionH relativeFrom="column">
                        <wp:posOffset>0</wp:posOffset>
                      </wp:positionH>
                      <wp:positionV relativeFrom="paragraph">
                        <wp:posOffset>0</wp:posOffset>
                      </wp:positionV>
                      <wp:extent cx="76200" cy="28575"/>
                      <wp:effectExtent l="19050" t="19050" r="19050" b="28575"/>
                      <wp:wrapNone/>
                      <wp:docPr id="10894" name="Text Box 1600">
                        <a:extLst xmlns:a="http://schemas.openxmlformats.org/drawingml/2006/main">
                          <a:ext uri="{FF2B5EF4-FFF2-40B4-BE49-F238E27FC236}">
                            <a16:creationId xmlns:a16="http://schemas.microsoft.com/office/drawing/2014/main" id="{00000000-0008-0000-0000-00008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938A4" id="Text Box 1600" o:spid="_x0000_s1026" type="#_x0000_t202" style="position:absolute;margin-left:0;margin-top:0;width:6pt;height:2.25pt;z-index:2540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19072" behindDoc="0" locked="0" layoutInCell="1" allowOverlap="1" wp14:anchorId="1D656751" wp14:editId="09187B74">
                      <wp:simplePos x="0" y="0"/>
                      <wp:positionH relativeFrom="column">
                        <wp:posOffset>0</wp:posOffset>
                      </wp:positionH>
                      <wp:positionV relativeFrom="paragraph">
                        <wp:posOffset>0</wp:posOffset>
                      </wp:positionV>
                      <wp:extent cx="76200" cy="28575"/>
                      <wp:effectExtent l="19050" t="19050" r="19050" b="28575"/>
                      <wp:wrapNone/>
                      <wp:docPr id="10895" name="Text Box 1599">
                        <a:extLst xmlns:a="http://schemas.openxmlformats.org/drawingml/2006/main">
                          <a:ext uri="{FF2B5EF4-FFF2-40B4-BE49-F238E27FC236}">
                            <a16:creationId xmlns:a16="http://schemas.microsoft.com/office/drawing/2014/main" id="{00000000-0008-0000-0000-00008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99038" id="Text Box 1599" o:spid="_x0000_s1026" type="#_x0000_t202" style="position:absolute;margin-left:0;margin-top:0;width:6pt;height:2.25pt;z-index:2540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0096" behindDoc="0" locked="0" layoutInCell="1" allowOverlap="1" wp14:anchorId="56395C93" wp14:editId="0B44CC0A">
                      <wp:simplePos x="0" y="0"/>
                      <wp:positionH relativeFrom="column">
                        <wp:posOffset>0</wp:posOffset>
                      </wp:positionH>
                      <wp:positionV relativeFrom="paragraph">
                        <wp:posOffset>0</wp:posOffset>
                      </wp:positionV>
                      <wp:extent cx="76200" cy="28575"/>
                      <wp:effectExtent l="19050" t="19050" r="19050" b="28575"/>
                      <wp:wrapNone/>
                      <wp:docPr id="10896" name="Text Box 1598">
                        <a:extLst xmlns:a="http://schemas.openxmlformats.org/drawingml/2006/main">
                          <a:ext uri="{FF2B5EF4-FFF2-40B4-BE49-F238E27FC236}">
                            <a16:creationId xmlns:a16="http://schemas.microsoft.com/office/drawing/2014/main" id="{00000000-0008-0000-0000-00009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FC8D6" id="Text Box 1598" o:spid="_x0000_s1026" type="#_x0000_t202" style="position:absolute;margin-left:0;margin-top:0;width:6pt;height:2.25pt;z-index:2540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1120" behindDoc="0" locked="0" layoutInCell="1" allowOverlap="1" wp14:anchorId="71A15E8C" wp14:editId="69544644">
                      <wp:simplePos x="0" y="0"/>
                      <wp:positionH relativeFrom="column">
                        <wp:posOffset>0</wp:posOffset>
                      </wp:positionH>
                      <wp:positionV relativeFrom="paragraph">
                        <wp:posOffset>0</wp:posOffset>
                      </wp:positionV>
                      <wp:extent cx="76200" cy="28575"/>
                      <wp:effectExtent l="19050" t="19050" r="19050" b="28575"/>
                      <wp:wrapNone/>
                      <wp:docPr id="10897" name="Text Box 1597">
                        <a:extLst xmlns:a="http://schemas.openxmlformats.org/drawingml/2006/main">
                          <a:ext uri="{FF2B5EF4-FFF2-40B4-BE49-F238E27FC236}">
                            <a16:creationId xmlns:a16="http://schemas.microsoft.com/office/drawing/2014/main" id="{00000000-0008-0000-0000-00009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1DA9B" id="Text Box 1597" o:spid="_x0000_s1026" type="#_x0000_t202" style="position:absolute;margin-left:0;margin-top:0;width:6pt;height:2.25pt;z-index:2540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2144" behindDoc="0" locked="0" layoutInCell="1" allowOverlap="1" wp14:anchorId="56B51752" wp14:editId="6118861A">
                      <wp:simplePos x="0" y="0"/>
                      <wp:positionH relativeFrom="column">
                        <wp:posOffset>0</wp:posOffset>
                      </wp:positionH>
                      <wp:positionV relativeFrom="paragraph">
                        <wp:posOffset>0</wp:posOffset>
                      </wp:positionV>
                      <wp:extent cx="76200" cy="28575"/>
                      <wp:effectExtent l="19050" t="19050" r="19050" b="28575"/>
                      <wp:wrapNone/>
                      <wp:docPr id="10898" name="Text Box 1596">
                        <a:extLst xmlns:a="http://schemas.openxmlformats.org/drawingml/2006/main">
                          <a:ext uri="{FF2B5EF4-FFF2-40B4-BE49-F238E27FC236}">
                            <a16:creationId xmlns:a16="http://schemas.microsoft.com/office/drawing/2014/main" id="{00000000-0008-0000-0000-00009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2B3CE" id="Text Box 1596" o:spid="_x0000_s1026" type="#_x0000_t202" style="position:absolute;margin-left:0;margin-top:0;width:6pt;height:2.25pt;z-index:2540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3168" behindDoc="0" locked="0" layoutInCell="1" allowOverlap="1" wp14:anchorId="7C4C855E" wp14:editId="04DD86C4">
                      <wp:simplePos x="0" y="0"/>
                      <wp:positionH relativeFrom="column">
                        <wp:posOffset>0</wp:posOffset>
                      </wp:positionH>
                      <wp:positionV relativeFrom="paragraph">
                        <wp:posOffset>0</wp:posOffset>
                      </wp:positionV>
                      <wp:extent cx="76200" cy="28575"/>
                      <wp:effectExtent l="19050" t="19050" r="19050" b="28575"/>
                      <wp:wrapNone/>
                      <wp:docPr id="10899" name="Text Box 1595">
                        <a:extLst xmlns:a="http://schemas.openxmlformats.org/drawingml/2006/main">
                          <a:ext uri="{FF2B5EF4-FFF2-40B4-BE49-F238E27FC236}">
                            <a16:creationId xmlns:a16="http://schemas.microsoft.com/office/drawing/2014/main" id="{00000000-0008-0000-0000-00009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5AAB6" id="Text Box 1595" o:spid="_x0000_s1026" type="#_x0000_t202" style="position:absolute;margin-left:0;margin-top:0;width:6pt;height:2.25pt;z-index:2540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4192" behindDoc="0" locked="0" layoutInCell="1" allowOverlap="1" wp14:anchorId="1EA56C86" wp14:editId="4187AF39">
                      <wp:simplePos x="0" y="0"/>
                      <wp:positionH relativeFrom="column">
                        <wp:posOffset>0</wp:posOffset>
                      </wp:positionH>
                      <wp:positionV relativeFrom="paragraph">
                        <wp:posOffset>0</wp:posOffset>
                      </wp:positionV>
                      <wp:extent cx="76200" cy="28575"/>
                      <wp:effectExtent l="19050" t="19050" r="19050" b="28575"/>
                      <wp:wrapNone/>
                      <wp:docPr id="10900" name="Text Box 1594">
                        <a:extLst xmlns:a="http://schemas.openxmlformats.org/drawingml/2006/main">
                          <a:ext uri="{FF2B5EF4-FFF2-40B4-BE49-F238E27FC236}">
                            <a16:creationId xmlns:a16="http://schemas.microsoft.com/office/drawing/2014/main" id="{00000000-0008-0000-0000-00009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24640" id="Text Box 1594" o:spid="_x0000_s1026" type="#_x0000_t202" style="position:absolute;margin-left:0;margin-top:0;width:6pt;height:2.25pt;z-index:2540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5216" behindDoc="0" locked="0" layoutInCell="1" allowOverlap="1" wp14:anchorId="4B411071" wp14:editId="0D59E305">
                      <wp:simplePos x="0" y="0"/>
                      <wp:positionH relativeFrom="column">
                        <wp:posOffset>0</wp:posOffset>
                      </wp:positionH>
                      <wp:positionV relativeFrom="paragraph">
                        <wp:posOffset>0</wp:posOffset>
                      </wp:positionV>
                      <wp:extent cx="76200" cy="28575"/>
                      <wp:effectExtent l="19050" t="19050" r="19050" b="28575"/>
                      <wp:wrapNone/>
                      <wp:docPr id="10901" name="Text Box 1593">
                        <a:extLst xmlns:a="http://schemas.openxmlformats.org/drawingml/2006/main">
                          <a:ext uri="{FF2B5EF4-FFF2-40B4-BE49-F238E27FC236}">
                            <a16:creationId xmlns:a16="http://schemas.microsoft.com/office/drawing/2014/main" id="{00000000-0008-0000-0000-00009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462B1" id="Text Box 1593" o:spid="_x0000_s1026" type="#_x0000_t202" style="position:absolute;margin-left:0;margin-top:0;width:6pt;height:2.25pt;z-index:2540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6240" behindDoc="0" locked="0" layoutInCell="1" allowOverlap="1" wp14:anchorId="1A20AEFF" wp14:editId="4C66EAF7">
                      <wp:simplePos x="0" y="0"/>
                      <wp:positionH relativeFrom="column">
                        <wp:posOffset>0</wp:posOffset>
                      </wp:positionH>
                      <wp:positionV relativeFrom="paragraph">
                        <wp:posOffset>0</wp:posOffset>
                      </wp:positionV>
                      <wp:extent cx="76200" cy="28575"/>
                      <wp:effectExtent l="19050" t="19050" r="19050" b="28575"/>
                      <wp:wrapNone/>
                      <wp:docPr id="10902" name="Text Box 1592">
                        <a:extLst xmlns:a="http://schemas.openxmlformats.org/drawingml/2006/main">
                          <a:ext uri="{FF2B5EF4-FFF2-40B4-BE49-F238E27FC236}">
                            <a16:creationId xmlns:a16="http://schemas.microsoft.com/office/drawing/2014/main" id="{00000000-0008-0000-0000-00009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3EAA86" id="Text Box 1592" o:spid="_x0000_s1026" type="#_x0000_t202" style="position:absolute;margin-left:0;margin-top:0;width:6pt;height:2.25pt;z-index:2540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7264" behindDoc="0" locked="0" layoutInCell="1" allowOverlap="1" wp14:anchorId="72E62E59" wp14:editId="2350EFC2">
                      <wp:simplePos x="0" y="0"/>
                      <wp:positionH relativeFrom="column">
                        <wp:posOffset>0</wp:posOffset>
                      </wp:positionH>
                      <wp:positionV relativeFrom="paragraph">
                        <wp:posOffset>0</wp:posOffset>
                      </wp:positionV>
                      <wp:extent cx="76200" cy="28575"/>
                      <wp:effectExtent l="19050" t="19050" r="19050" b="28575"/>
                      <wp:wrapNone/>
                      <wp:docPr id="10903" name="Text Box 1591">
                        <a:extLst xmlns:a="http://schemas.openxmlformats.org/drawingml/2006/main">
                          <a:ext uri="{FF2B5EF4-FFF2-40B4-BE49-F238E27FC236}">
                            <a16:creationId xmlns:a16="http://schemas.microsoft.com/office/drawing/2014/main" id="{00000000-0008-0000-0000-00009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B2E64" id="Text Box 1591" o:spid="_x0000_s1026" type="#_x0000_t202" style="position:absolute;margin-left:0;margin-top:0;width:6pt;height:2.25pt;z-index:2540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8288" behindDoc="0" locked="0" layoutInCell="1" allowOverlap="1" wp14:anchorId="038CF1A4" wp14:editId="730A99C6">
                      <wp:simplePos x="0" y="0"/>
                      <wp:positionH relativeFrom="column">
                        <wp:posOffset>0</wp:posOffset>
                      </wp:positionH>
                      <wp:positionV relativeFrom="paragraph">
                        <wp:posOffset>0</wp:posOffset>
                      </wp:positionV>
                      <wp:extent cx="76200" cy="28575"/>
                      <wp:effectExtent l="19050" t="19050" r="19050" b="28575"/>
                      <wp:wrapNone/>
                      <wp:docPr id="10904" name="Text Box 1590">
                        <a:extLst xmlns:a="http://schemas.openxmlformats.org/drawingml/2006/main">
                          <a:ext uri="{FF2B5EF4-FFF2-40B4-BE49-F238E27FC236}">
                            <a16:creationId xmlns:a16="http://schemas.microsoft.com/office/drawing/2014/main" id="{00000000-0008-0000-0000-00009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FC018" id="Text Box 1590" o:spid="_x0000_s1026" type="#_x0000_t202" style="position:absolute;margin-left:0;margin-top:0;width:6pt;height:2.25pt;z-index:2540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29312" behindDoc="0" locked="0" layoutInCell="1" allowOverlap="1" wp14:anchorId="511EC3DE" wp14:editId="78BA38E3">
                      <wp:simplePos x="0" y="0"/>
                      <wp:positionH relativeFrom="column">
                        <wp:posOffset>0</wp:posOffset>
                      </wp:positionH>
                      <wp:positionV relativeFrom="paragraph">
                        <wp:posOffset>0</wp:posOffset>
                      </wp:positionV>
                      <wp:extent cx="76200" cy="28575"/>
                      <wp:effectExtent l="19050" t="19050" r="19050" b="28575"/>
                      <wp:wrapNone/>
                      <wp:docPr id="10905" name="Text Box 1589">
                        <a:extLst xmlns:a="http://schemas.openxmlformats.org/drawingml/2006/main">
                          <a:ext uri="{FF2B5EF4-FFF2-40B4-BE49-F238E27FC236}">
                            <a16:creationId xmlns:a16="http://schemas.microsoft.com/office/drawing/2014/main" id="{00000000-0008-0000-0000-00009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C0F0D" id="Text Box 1589" o:spid="_x0000_s1026" type="#_x0000_t202" style="position:absolute;margin-left:0;margin-top:0;width:6pt;height:2.25pt;z-index:2540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0336" behindDoc="0" locked="0" layoutInCell="1" allowOverlap="1" wp14:anchorId="244D0AB2" wp14:editId="1B255554">
                      <wp:simplePos x="0" y="0"/>
                      <wp:positionH relativeFrom="column">
                        <wp:posOffset>0</wp:posOffset>
                      </wp:positionH>
                      <wp:positionV relativeFrom="paragraph">
                        <wp:posOffset>0</wp:posOffset>
                      </wp:positionV>
                      <wp:extent cx="76200" cy="28575"/>
                      <wp:effectExtent l="19050" t="19050" r="19050" b="28575"/>
                      <wp:wrapNone/>
                      <wp:docPr id="10906" name="Text Box 1588">
                        <a:extLst xmlns:a="http://schemas.openxmlformats.org/drawingml/2006/main">
                          <a:ext uri="{FF2B5EF4-FFF2-40B4-BE49-F238E27FC236}">
                            <a16:creationId xmlns:a16="http://schemas.microsoft.com/office/drawing/2014/main" id="{00000000-0008-0000-0000-00009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7CD83" id="Text Box 1588" o:spid="_x0000_s1026" type="#_x0000_t202" style="position:absolute;margin-left:0;margin-top:0;width:6pt;height:2.25pt;z-index:2540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1360" behindDoc="0" locked="0" layoutInCell="1" allowOverlap="1" wp14:anchorId="3AA0097C" wp14:editId="02472A8C">
                      <wp:simplePos x="0" y="0"/>
                      <wp:positionH relativeFrom="column">
                        <wp:posOffset>0</wp:posOffset>
                      </wp:positionH>
                      <wp:positionV relativeFrom="paragraph">
                        <wp:posOffset>0</wp:posOffset>
                      </wp:positionV>
                      <wp:extent cx="76200" cy="28575"/>
                      <wp:effectExtent l="19050" t="19050" r="19050" b="28575"/>
                      <wp:wrapNone/>
                      <wp:docPr id="10907" name="Text Box 1587">
                        <a:extLst xmlns:a="http://schemas.openxmlformats.org/drawingml/2006/main">
                          <a:ext uri="{FF2B5EF4-FFF2-40B4-BE49-F238E27FC236}">
                            <a16:creationId xmlns:a16="http://schemas.microsoft.com/office/drawing/2014/main" id="{00000000-0008-0000-0000-00009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55FFC" id="Text Box 1587" o:spid="_x0000_s1026" type="#_x0000_t202" style="position:absolute;margin-left:0;margin-top:0;width:6pt;height:2.25pt;z-index:2540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2384" behindDoc="0" locked="0" layoutInCell="1" allowOverlap="1" wp14:anchorId="2898A414" wp14:editId="7F37E4B8">
                      <wp:simplePos x="0" y="0"/>
                      <wp:positionH relativeFrom="column">
                        <wp:posOffset>0</wp:posOffset>
                      </wp:positionH>
                      <wp:positionV relativeFrom="paragraph">
                        <wp:posOffset>0</wp:posOffset>
                      </wp:positionV>
                      <wp:extent cx="76200" cy="28575"/>
                      <wp:effectExtent l="19050" t="19050" r="19050" b="28575"/>
                      <wp:wrapNone/>
                      <wp:docPr id="10908" name="Text Box 1586">
                        <a:extLst xmlns:a="http://schemas.openxmlformats.org/drawingml/2006/main">
                          <a:ext uri="{FF2B5EF4-FFF2-40B4-BE49-F238E27FC236}">
                            <a16:creationId xmlns:a16="http://schemas.microsoft.com/office/drawing/2014/main" id="{00000000-0008-0000-0000-00009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21F8F" id="Text Box 1586" o:spid="_x0000_s1026" type="#_x0000_t202" style="position:absolute;margin-left:0;margin-top:0;width:6pt;height:2.25pt;z-index:2540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3408" behindDoc="0" locked="0" layoutInCell="1" allowOverlap="1" wp14:anchorId="02DB586E" wp14:editId="1E4E58F7">
                      <wp:simplePos x="0" y="0"/>
                      <wp:positionH relativeFrom="column">
                        <wp:posOffset>0</wp:posOffset>
                      </wp:positionH>
                      <wp:positionV relativeFrom="paragraph">
                        <wp:posOffset>0</wp:posOffset>
                      </wp:positionV>
                      <wp:extent cx="76200" cy="28575"/>
                      <wp:effectExtent l="19050" t="19050" r="19050" b="28575"/>
                      <wp:wrapNone/>
                      <wp:docPr id="10909" name="Text Box 1585">
                        <a:extLst xmlns:a="http://schemas.openxmlformats.org/drawingml/2006/main">
                          <a:ext uri="{FF2B5EF4-FFF2-40B4-BE49-F238E27FC236}">
                            <a16:creationId xmlns:a16="http://schemas.microsoft.com/office/drawing/2014/main" id="{00000000-0008-0000-0000-00009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10E30" id="Text Box 1585" o:spid="_x0000_s1026" type="#_x0000_t202" style="position:absolute;margin-left:0;margin-top:0;width:6pt;height:2.25pt;z-index:2540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4432" behindDoc="0" locked="0" layoutInCell="1" allowOverlap="1" wp14:anchorId="33DC1A2D" wp14:editId="3EB7B859">
                      <wp:simplePos x="0" y="0"/>
                      <wp:positionH relativeFrom="column">
                        <wp:posOffset>0</wp:posOffset>
                      </wp:positionH>
                      <wp:positionV relativeFrom="paragraph">
                        <wp:posOffset>0</wp:posOffset>
                      </wp:positionV>
                      <wp:extent cx="76200" cy="28575"/>
                      <wp:effectExtent l="19050" t="19050" r="19050" b="28575"/>
                      <wp:wrapNone/>
                      <wp:docPr id="10910" name="Text Box 1584">
                        <a:extLst xmlns:a="http://schemas.openxmlformats.org/drawingml/2006/main">
                          <a:ext uri="{FF2B5EF4-FFF2-40B4-BE49-F238E27FC236}">
                            <a16:creationId xmlns:a16="http://schemas.microsoft.com/office/drawing/2014/main" id="{00000000-0008-0000-0000-00009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C7A446" id="Text Box 1584" o:spid="_x0000_s1026" type="#_x0000_t202" style="position:absolute;margin-left:0;margin-top:0;width:6pt;height:2.25pt;z-index:2540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5456" behindDoc="0" locked="0" layoutInCell="1" allowOverlap="1" wp14:anchorId="1DE4FC41" wp14:editId="29280626">
                      <wp:simplePos x="0" y="0"/>
                      <wp:positionH relativeFrom="column">
                        <wp:posOffset>0</wp:posOffset>
                      </wp:positionH>
                      <wp:positionV relativeFrom="paragraph">
                        <wp:posOffset>0</wp:posOffset>
                      </wp:positionV>
                      <wp:extent cx="76200" cy="28575"/>
                      <wp:effectExtent l="19050" t="19050" r="19050" b="28575"/>
                      <wp:wrapNone/>
                      <wp:docPr id="10911" name="Text Box 1583">
                        <a:extLst xmlns:a="http://schemas.openxmlformats.org/drawingml/2006/main">
                          <a:ext uri="{FF2B5EF4-FFF2-40B4-BE49-F238E27FC236}">
                            <a16:creationId xmlns:a16="http://schemas.microsoft.com/office/drawing/2014/main" id="{00000000-0008-0000-0000-00009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E7028" id="Text Box 1583" o:spid="_x0000_s1026" type="#_x0000_t202" style="position:absolute;margin-left:0;margin-top:0;width:6pt;height:2.25pt;z-index:2540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6480" behindDoc="0" locked="0" layoutInCell="1" allowOverlap="1" wp14:anchorId="74AE142A" wp14:editId="7F80B525">
                      <wp:simplePos x="0" y="0"/>
                      <wp:positionH relativeFrom="column">
                        <wp:posOffset>0</wp:posOffset>
                      </wp:positionH>
                      <wp:positionV relativeFrom="paragraph">
                        <wp:posOffset>0</wp:posOffset>
                      </wp:positionV>
                      <wp:extent cx="76200" cy="28575"/>
                      <wp:effectExtent l="19050" t="19050" r="19050" b="28575"/>
                      <wp:wrapNone/>
                      <wp:docPr id="10912" name="Text Box 1582">
                        <a:extLst xmlns:a="http://schemas.openxmlformats.org/drawingml/2006/main">
                          <a:ext uri="{FF2B5EF4-FFF2-40B4-BE49-F238E27FC236}">
                            <a16:creationId xmlns:a16="http://schemas.microsoft.com/office/drawing/2014/main" id="{00000000-0008-0000-0000-0000A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A6A61" id="Text Box 1582" o:spid="_x0000_s1026" type="#_x0000_t202" style="position:absolute;margin-left:0;margin-top:0;width:6pt;height:2.25pt;z-index:2540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7504" behindDoc="0" locked="0" layoutInCell="1" allowOverlap="1" wp14:anchorId="55488532" wp14:editId="07B24860">
                      <wp:simplePos x="0" y="0"/>
                      <wp:positionH relativeFrom="column">
                        <wp:posOffset>0</wp:posOffset>
                      </wp:positionH>
                      <wp:positionV relativeFrom="paragraph">
                        <wp:posOffset>0</wp:posOffset>
                      </wp:positionV>
                      <wp:extent cx="76200" cy="28575"/>
                      <wp:effectExtent l="19050" t="19050" r="19050" b="28575"/>
                      <wp:wrapNone/>
                      <wp:docPr id="10913" name="Text Box 1581">
                        <a:extLst xmlns:a="http://schemas.openxmlformats.org/drawingml/2006/main">
                          <a:ext uri="{FF2B5EF4-FFF2-40B4-BE49-F238E27FC236}">
                            <a16:creationId xmlns:a16="http://schemas.microsoft.com/office/drawing/2014/main" id="{00000000-0008-0000-0000-0000A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79834" id="Text Box 1581" o:spid="_x0000_s1026" type="#_x0000_t202" style="position:absolute;margin-left:0;margin-top:0;width:6pt;height:2.25pt;z-index:2540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8528" behindDoc="0" locked="0" layoutInCell="1" allowOverlap="1" wp14:anchorId="5A2AA568" wp14:editId="5D8F4F22">
                      <wp:simplePos x="0" y="0"/>
                      <wp:positionH relativeFrom="column">
                        <wp:posOffset>0</wp:posOffset>
                      </wp:positionH>
                      <wp:positionV relativeFrom="paragraph">
                        <wp:posOffset>0</wp:posOffset>
                      </wp:positionV>
                      <wp:extent cx="76200" cy="28575"/>
                      <wp:effectExtent l="19050" t="19050" r="19050" b="28575"/>
                      <wp:wrapNone/>
                      <wp:docPr id="10914" name="Text Box 1580">
                        <a:extLst xmlns:a="http://schemas.openxmlformats.org/drawingml/2006/main">
                          <a:ext uri="{FF2B5EF4-FFF2-40B4-BE49-F238E27FC236}">
                            <a16:creationId xmlns:a16="http://schemas.microsoft.com/office/drawing/2014/main" id="{00000000-0008-0000-0000-0000A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86898" id="Text Box 1580" o:spid="_x0000_s1026" type="#_x0000_t202" style="position:absolute;margin-left:0;margin-top:0;width:6pt;height:2.25pt;z-index:2540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39552" behindDoc="0" locked="0" layoutInCell="1" allowOverlap="1" wp14:anchorId="3118633E" wp14:editId="5DDBB766">
                      <wp:simplePos x="0" y="0"/>
                      <wp:positionH relativeFrom="column">
                        <wp:posOffset>0</wp:posOffset>
                      </wp:positionH>
                      <wp:positionV relativeFrom="paragraph">
                        <wp:posOffset>0</wp:posOffset>
                      </wp:positionV>
                      <wp:extent cx="76200" cy="28575"/>
                      <wp:effectExtent l="19050" t="19050" r="19050" b="28575"/>
                      <wp:wrapNone/>
                      <wp:docPr id="10915" name="Text Box 1579">
                        <a:extLst xmlns:a="http://schemas.openxmlformats.org/drawingml/2006/main">
                          <a:ext uri="{FF2B5EF4-FFF2-40B4-BE49-F238E27FC236}">
                            <a16:creationId xmlns:a16="http://schemas.microsoft.com/office/drawing/2014/main" id="{00000000-0008-0000-0000-0000A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889B0" id="Text Box 1579" o:spid="_x0000_s1026" type="#_x0000_t202" style="position:absolute;margin-left:0;margin-top:0;width:6pt;height:2.25pt;z-index:2540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0576" behindDoc="0" locked="0" layoutInCell="1" allowOverlap="1" wp14:anchorId="0FA420E9" wp14:editId="51179B0C">
                      <wp:simplePos x="0" y="0"/>
                      <wp:positionH relativeFrom="column">
                        <wp:posOffset>0</wp:posOffset>
                      </wp:positionH>
                      <wp:positionV relativeFrom="paragraph">
                        <wp:posOffset>0</wp:posOffset>
                      </wp:positionV>
                      <wp:extent cx="76200" cy="28575"/>
                      <wp:effectExtent l="19050" t="19050" r="19050" b="28575"/>
                      <wp:wrapNone/>
                      <wp:docPr id="10916" name="Text Box 1578">
                        <a:extLst xmlns:a="http://schemas.openxmlformats.org/drawingml/2006/main">
                          <a:ext uri="{FF2B5EF4-FFF2-40B4-BE49-F238E27FC236}">
                            <a16:creationId xmlns:a16="http://schemas.microsoft.com/office/drawing/2014/main" id="{00000000-0008-0000-0000-0000A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14C626" id="Text Box 1578" o:spid="_x0000_s1026" type="#_x0000_t202" style="position:absolute;margin-left:0;margin-top:0;width:6pt;height:2.25pt;z-index:2540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1600" behindDoc="0" locked="0" layoutInCell="1" allowOverlap="1" wp14:anchorId="268F46E4" wp14:editId="11A3F0C8">
                      <wp:simplePos x="0" y="0"/>
                      <wp:positionH relativeFrom="column">
                        <wp:posOffset>0</wp:posOffset>
                      </wp:positionH>
                      <wp:positionV relativeFrom="paragraph">
                        <wp:posOffset>0</wp:posOffset>
                      </wp:positionV>
                      <wp:extent cx="76200" cy="28575"/>
                      <wp:effectExtent l="19050" t="19050" r="19050" b="28575"/>
                      <wp:wrapNone/>
                      <wp:docPr id="10917" name="Text Box 1577">
                        <a:extLst xmlns:a="http://schemas.openxmlformats.org/drawingml/2006/main">
                          <a:ext uri="{FF2B5EF4-FFF2-40B4-BE49-F238E27FC236}">
                            <a16:creationId xmlns:a16="http://schemas.microsoft.com/office/drawing/2014/main" id="{00000000-0008-0000-0000-0000A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86405" id="Text Box 1577" o:spid="_x0000_s1026" type="#_x0000_t202" style="position:absolute;margin-left:0;margin-top:0;width:6pt;height:2.25pt;z-index:2540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2624" behindDoc="0" locked="0" layoutInCell="1" allowOverlap="1" wp14:anchorId="619F4DCD" wp14:editId="5958DED4">
                      <wp:simplePos x="0" y="0"/>
                      <wp:positionH relativeFrom="column">
                        <wp:posOffset>0</wp:posOffset>
                      </wp:positionH>
                      <wp:positionV relativeFrom="paragraph">
                        <wp:posOffset>0</wp:posOffset>
                      </wp:positionV>
                      <wp:extent cx="76200" cy="28575"/>
                      <wp:effectExtent l="19050" t="19050" r="19050" b="28575"/>
                      <wp:wrapNone/>
                      <wp:docPr id="10918" name="Text Box 1576">
                        <a:extLst xmlns:a="http://schemas.openxmlformats.org/drawingml/2006/main">
                          <a:ext uri="{FF2B5EF4-FFF2-40B4-BE49-F238E27FC236}">
                            <a16:creationId xmlns:a16="http://schemas.microsoft.com/office/drawing/2014/main" id="{00000000-0008-0000-0000-0000A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DE03D" id="Text Box 1576" o:spid="_x0000_s1026" type="#_x0000_t202" style="position:absolute;margin-left:0;margin-top:0;width:6pt;height:2.25pt;z-index:2540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3648" behindDoc="0" locked="0" layoutInCell="1" allowOverlap="1" wp14:anchorId="37789B6C" wp14:editId="4169515E">
                      <wp:simplePos x="0" y="0"/>
                      <wp:positionH relativeFrom="column">
                        <wp:posOffset>0</wp:posOffset>
                      </wp:positionH>
                      <wp:positionV relativeFrom="paragraph">
                        <wp:posOffset>0</wp:posOffset>
                      </wp:positionV>
                      <wp:extent cx="76200" cy="28575"/>
                      <wp:effectExtent l="19050" t="19050" r="19050" b="28575"/>
                      <wp:wrapNone/>
                      <wp:docPr id="10919" name="Text Box 1575">
                        <a:extLst xmlns:a="http://schemas.openxmlformats.org/drawingml/2006/main">
                          <a:ext uri="{FF2B5EF4-FFF2-40B4-BE49-F238E27FC236}">
                            <a16:creationId xmlns:a16="http://schemas.microsoft.com/office/drawing/2014/main" id="{00000000-0008-0000-0000-0000A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BEBB8" id="Text Box 1575" o:spid="_x0000_s1026" type="#_x0000_t202" style="position:absolute;margin-left:0;margin-top:0;width:6pt;height:2.25pt;z-index:2540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4672" behindDoc="0" locked="0" layoutInCell="1" allowOverlap="1" wp14:anchorId="28EF51EE" wp14:editId="006361A3">
                      <wp:simplePos x="0" y="0"/>
                      <wp:positionH relativeFrom="column">
                        <wp:posOffset>0</wp:posOffset>
                      </wp:positionH>
                      <wp:positionV relativeFrom="paragraph">
                        <wp:posOffset>0</wp:posOffset>
                      </wp:positionV>
                      <wp:extent cx="76200" cy="28575"/>
                      <wp:effectExtent l="19050" t="19050" r="19050" b="28575"/>
                      <wp:wrapNone/>
                      <wp:docPr id="10920" name="Text Box 1574">
                        <a:extLst xmlns:a="http://schemas.openxmlformats.org/drawingml/2006/main">
                          <a:ext uri="{FF2B5EF4-FFF2-40B4-BE49-F238E27FC236}">
                            <a16:creationId xmlns:a16="http://schemas.microsoft.com/office/drawing/2014/main" id="{00000000-0008-0000-0000-0000A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829850" id="Text Box 1574" o:spid="_x0000_s1026" type="#_x0000_t202" style="position:absolute;margin-left:0;margin-top:0;width:6pt;height:2.25pt;z-index:2540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5696" behindDoc="0" locked="0" layoutInCell="1" allowOverlap="1" wp14:anchorId="0026ED2F" wp14:editId="7FA55F8F">
                      <wp:simplePos x="0" y="0"/>
                      <wp:positionH relativeFrom="column">
                        <wp:posOffset>0</wp:posOffset>
                      </wp:positionH>
                      <wp:positionV relativeFrom="paragraph">
                        <wp:posOffset>0</wp:posOffset>
                      </wp:positionV>
                      <wp:extent cx="76200" cy="28575"/>
                      <wp:effectExtent l="19050" t="19050" r="19050" b="28575"/>
                      <wp:wrapNone/>
                      <wp:docPr id="10921" name="Text Box 1573">
                        <a:extLst xmlns:a="http://schemas.openxmlformats.org/drawingml/2006/main">
                          <a:ext uri="{FF2B5EF4-FFF2-40B4-BE49-F238E27FC236}">
                            <a16:creationId xmlns:a16="http://schemas.microsoft.com/office/drawing/2014/main" id="{00000000-0008-0000-0000-0000A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8C5E5B" id="Text Box 1573" o:spid="_x0000_s1026" type="#_x0000_t202" style="position:absolute;margin-left:0;margin-top:0;width:6pt;height:2.25pt;z-index:2540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6720" behindDoc="0" locked="0" layoutInCell="1" allowOverlap="1" wp14:anchorId="7065CFC1" wp14:editId="064FFDBF">
                      <wp:simplePos x="0" y="0"/>
                      <wp:positionH relativeFrom="column">
                        <wp:posOffset>0</wp:posOffset>
                      </wp:positionH>
                      <wp:positionV relativeFrom="paragraph">
                        <wp:posOffset>0</wp:posOffset>
                      </wp:positionV>
                      <wp:extent cx="76200" cy="28575"/>
                      <wp:effectExtent l="19050" t="19050" r="19050" b="28575"/>
                      <wp:wrapNone/>
                      <wp:docPr id="10922" name="Text Box 1572">
                        <a:extLst xmlns:a="http://schemas.openxmlformats.org/drawingml/2006/main">
                          <a:ext uri="{FF2B5EF4-FFF2-40B4-BE49-F238E27FC236}">
                            <a16:creationId xmlns:a16="http://schemas.microsoft.com/office/drawing/2014/main" id="{00000000-0008-0000-0000-0000A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94ABF" id="Text Box 1572" o:spid="_x0000_s1026" type="#_x0000_t202" style="position:absolute;margin-left:0;margin-top:0;width:6pt;height:2.25pt;z-index:2540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7744" behindDoc="0" locked="0" layoutInCell="1" allowOverlap="1" wp14:anchorId="0CE01B59" wp14:editId="45C62F93">
                      <wp:simplePos x="0" y="0"/>
                      <wp:positionH relativeFrom="column">
                        <wp:posOffset>0</wp:posOffset>
                      </wp:positionH>
                      <wp:positionV relativeFrom="paragraph">
                        <wp:posOffset>0</wp:posOffset>
                      </wp:positionV>
                      <wp:extent cx="76200" cy="28575"/>
                      <wp:effectExtent l="19050" t="19050" r="19050" b="28575"/>
                      <wp:wrapNone/>
                      <wp:docPr id="10923" name="Text Box 1571">
                        <a:extLst xmlns:a="http://schemas.openxmlformats.org/drawingml/2006/main">
                          <a:ext uri="{FF2B5EF4-FFF2-40B4-BE49-F238E27FC236}">
                            <a16:creationId xmlns:a16="http://schemas.microsoft.com/office/drawing/2014/main" id="{00000000-0008-0000-0000-0000A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D12D4" id="Text Box 1571" o:spid="_x0000_s1026" type="#_x0000_t202" style="position:absolute;margin-left:0;margin-top:0;width:6pt;height:2.25pt;z-index:2540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8768" behindDoc="0" locked="0" layoutInCell="1" allowOverlap="1" wp14:anchorId="0C85ED57" wp14:editId="5F1BF42A">
                      <wp:simplePos x="0" y="0"/>
                      <wp:positionH relativeFrom="column">
                        <wp:posOffset>0</wp:posOffset>
                      </wp:positionH>
                      <wp:positionV relativeFrom="paragraph">
                        <wp:posOffset>0</wp:posOffset>
                      </wp:positionV>
                      <wp:extent cx="76200" cy="28575"/>
                      <wp:effectExtent l="19050" t="19050" r="19050" b="28575"/>
                      <wp:wrapNone/>
                      <wp:docPr id="10924" name="Text Box 1570">
                        <a:extLst xmlns:a="http://schemas.openxmlformats.org/drawingml/2006/main">
                          <a:ext uri="{FF2B5EF4-FFF2-40B4-BE49-F238E27FC236}">
                            <a16:creationId xmlns:a16="http://schemas.microsoft.com/office/drawing/2014/main" id="{00000000-0008-0000-0000-0000A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12AA8" id="Text Box 1570" o:spid="_x0000_s1026" type="#_x0000_t202" style="position:absolute;margin-left:0;margin-top:0;width:6pt;height:2.25pt;z-index:2540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49792" behindDoc="0" locked="0" layoutInCell="1" allowOverlap="1" wp14:anchorId="08EEEB71" wp14:editId="4E72E053">
                      <wp:simplePos x="0" y="0"/>
                      <wp:positionH relativeFrom="column">
                        <wp:posOffset>0</wp:posOffset>
                      </wp:positionH>
                      <wp:positionV relativeFrom="paragraph">
                        <wp:posOffset>0</wp:posOffset>
                      </wp:positionV>
                      <wp:extent cx="76200" cy="28575"/>
                      <wp:effectExtent l="19050" t="19050" r="19050" b="28575"/>
                      <wp:wrapNone/>
                      <wp:docPr id="10925" name="Text Box 1569">
                        <a:extLst xmlns:a="http://schemas.openxmlformats.org/drawingml/2006/main">
                          <a:ext uri="{FF2B5EF4-FFF2-40B4-BE49-F238E27FC236}">
                            <a16:creationId xmlns:a16="http://schemas.microsoft.com/office/drawing/2014/main" id="{00000000-0008-0000-0000-0000A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EE2DE" id="Text Box 1569" o:spid="_x0000_s1026" type="#_x0000_t202" style="position:absolute;margin-left:0;margin-top:0;width:6pt;height:2.25pt;z-index:2540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0816" behindDoc="0" locked="0" layoutInCell="1" allowOverlap="1" wp14:anchorId="50CAF071" wp14:editId="2814ADAA">
                      <wp:simplePos x="0" y="0"/>
                      <wp:positionH relativeFrom="column">
                        <wp:posOffset>0</wp:posOffset>
                      </wp:positionH>
                      <wp:positionV relativeFrom="paragraph">
                        <wp:posOffset>0</wp:posOffset>
                      </wp:positionV>
                      <wp:extent cx="76200" cy="28575"/>
                      <wp:effectExtent l="19050" t="19050" r="19050" b="28575"/>
                      <wp:wrapNone/>
                      <wp:docPr id="10926" name="Text Box 1568">
                        <a:extLst xmlns:a="http://schemas.openxmlformats.org/drawingml/2006/main">
                          <a:ext uri="{FF2B5EF4-FFF2-40B4-BE49-F238E27FC236}">
                            <a16:creationId xmlns:a16="http://schemas.microsoft.com/office/drawing/2014/main" id="{00000000-0008-0000-0000-0000A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CE467" id="Text Box 1568" o:spid="_x0000_s1026" type="#_x0000_t202" style="position:absolute;margin-left:0;margin-top:0;width:6pt;height:2.25pt;z-index:2540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1840" behindDoc="0" locked="0" layoutInCell="1" allowOverlap="1" wp14:anchorId="14770734" wp14:editId="3C57209C">
                      <wp:simplePos x="0" y="0"/>
                      <wp:positionH relativeFrom="column">
                        <wp:posOffset>0</wp:posOffset>
                      </wp:positionH>
                      <wp:positionV relativeFrom="paragraph">
                        <wp:posOffset>0</wp:posOffset>
                      </wp:positionV>
                      <wp:extent cx="76200" cy="28575"/>
                      <wp:effectExtent l="19050" t="19050" r="19050" b="28575"/>
                      <wp:wrapNone/>
                      <wp:docPr id="10927" name="Text Box 1567">
                        <a:extLst xmlns:a="http://schemas.openxmlformats.org/drawingml/2006/main">
                          <a:ext uri="{FF2B5EF4-FFF2-40B4-BE49-F238E27FC236}">
                            <a16:creationId xmlns:a16="http://schemas.microsoft.com/office/drawing/2014/main" id="{00000000-0008-0000-0000-0000A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45459C" id="Text Box 1567" o:spid="_x0000_s1026" type="#_x0000_t202" style="position:absolute;margin-left:0;margin-top:0;width:6pt;height:2.25pt;z-index:2540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2864" behindDoc="0" locked="0" layoutInCell="1" allowOverlap="1" wp14:anchorId="355C1BCD" wp14:editId="758ACFF1">
                      <wp:simplePos x="0" y="0"/>
                      <wp:positionH relativeFrom="column">
                        <wp:posOffset>0</wp:posOffset>
                      </wp:positionH>
                      <wp:positionV relativeFrom="paragraph">
                        <wp:posOffset>0</wp:posOffset>
                      </wp:positionV>
                      <wp:extent cx="76200" cy="28575"/>
                      <wp:effectExtent l="19050" t="19050" r="19050" b="28575"/>
                      <wp:wrapNone/>
                      <wp:docPr id="10928" name="Text Box 1566">
                        <a:extLst xmlns:a="http://schemas.openxmlformats.org/drawingml/2006/main">
                          <a:ext uri="{FF2B5EF4-FFF2-40B4-BE49-F238E27FC236}">
                            <a16:creationId xmlns:a16="http://schemas.microsoft.com/office/drawing/2014/main" id="{00000000-0008-0000-0000-0000B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BFA9F" id="Text Box 1566" o:spid="_x0000_s1026" type="#_x0000_t202" style="position:absolute;margin-left:0;margin-top:0;width:6pt;height:2.25pt;z-index:2540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3888" behindDoc="0" locked="0" layoutInCell="1" allowOverlap="1" wp14:anchorId="29A34D02" wp14:editId="6958577F">
                      <wp:simplePos x="0" y="0"/>
                      <wp:positionH relativeFrom="column">
                        <wp:posOffset>0</wp:posOffset>
                      </wp:positionH>
                      <wp:positionV relativeFrom="paragraph">
                        <wp:posOffset>0</wp:posOffset>
                      </wp:positionV>
                      <wp:extent cx="76200" cy="28575"/>
                      <wp:effectExtent l="19050" t="19050" r="19050" b="28575"/>
                      <wp:wrapNone/>
                      <wp:docPr id="10929" name="Text Box 1565">
                        <a:extLst xmlns:a="http://schemas.openxmlformats.org/drawingml/2006/main">
                          <a:ext uri="{FF2B5EF4-FFF2-40B4-BE49-F238E27FC236}">
                            <a16:creationId xmlns:a16="http://schemas.microsoft.com/office/drawing/2014/main" id="{00000000-0008-0000-0000-0000B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84638" id="Text Box 1565" o:spid="_x0000_s1026" type="#_x0000_t202" style="position:absolute;margin-left:0;margin-top:0;width:6pt;height:2.25pt;z-index:2540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4912" behindDoc="0" locked="0" layoutInCell="1" allowOverlap="1" wp14:anchorId="78CE0EC7" wp14:editId="7D218238">
                      <wp:simplePos x="0" y="0"/>
                      <wp:positionH relativeFrom="column">
                        <wp:posOffset>0</wp:posOffset>
                      </wp:positionH>
                      <wp:positionV relativeFrom="paragraph">
                        <wp:posOffset>0</wp:posOffset>
                      </wp:positionV>
                      <wp:extent cx="76200" cy="28575"/>
                      <wp:effectExtent l="19050" t="19050" r="19050" b="28575"/>
                      <wp:wrapNone/>
                      <wp:docPr id="10930" name="Text Box 1564">
                        <a:extLst xmlns:a="http://schemas.openxmlformats.org/drawingml/2006/main">
                          <a:ext uri="{FF2B5EF4-FFF2-40B4-BE49-F238E27FC236}">
                            <a16:creationId xmlns:a16="http://schemas.microsoft.com/office/drawing/2014/main" id="{00000000-0008-0000-0000-0000B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C7CFD" id="Text Box 1564" o:spid="_x0000_s1026" type="#_x0000_t202" style="position:absolute;margin-left:0;margin-top:0;width:6pt;height:2.25pt;z-index:2540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5936" behindDoc="0" locked="0" layoutInCell="1" allowOverlap="1" wp14:anchorId="1419EC52" wp14:editId="098D8B71">
                      <wp:simplePos x="0" y="0"/>
                      <wp:positionH relativeFrom="column">
                        <wp:posOffset>0</wp:posOffset>
                      </wp:positionH>
                      <wp:positionV relativeFrom="paragraph">
                        <wp:posOffset>0</wp:posOffset>
                      </wp:positionV>
                      <wp:extent cx="76200" cy="28575"/>
                      <wp:effectExtent l="19050" t="19050" r="19050" b="28575"/>
                      <wp:wrapNone/>
                      <wp:docPr id="10931" name="Text Box 1563">
                        <a:extLst xmlns:a="http://schemas.openxmlformats.org/drawingml/2006/main">
                          <a:ext uri="{FF2B5EF4-FFF2-40B4-BE49-F238E27FC236}">
                            <a16:creationId xmlns:a16="http://schemas.microsoft.com/office/drawing/2014/main" id="{00000000-0008-0000-0000-0000B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A7310F" id="Text Box 1563" o:spid="_x0000_s1026" type="#_x0000_t202" style="position:absolute;margin-left:0;margin-top:0;width:6pt;height:2.25pt;z-index:2540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6960" behindDoc="0" locked="0" layoutInCell="1" allowOverlap="1" wp14:anchorId="418BBB5D" wp14:editId="162B3383">
                      <wp:simplePos x="0" y="0"/>
                      <wp:positionH relativeFrom="column">
                        <wp:posOffset>0</wp:posOffset>
                      </wp:positionH>
                      <wp:positionV relativeFrom="paragraph">
                        <wp:posOffset>0</wp:posOffset>
                      </wp:positionV>
                      <wp:extent cx="76200" cy="28575"/>
                      <wp:effectExtent l="19050" t="19050" r="19050" b="28575"/>
                      <wp:wrapNone/>
                      <wp:docPr id="10932" name="Text Box 1562">
                        <a:extLst xmlns:a="http://schemas.openxmlformats.org/drawingml/2006/main">
                          <a:ext uri="{FF2B5EF4-FFF2-40B4-BE49-F238E27FC236}">
                            <a16:creationId xmlns:a16="http://schemas.microsoft.com/office/drawing/2014/main" id="{00000000-0008-0000-0000-0000B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ACABC" id="Text Box 1562" o:spid="_x0000_s1026" type="#_x0000_t202" style="position:absolute;margin-left:0;margin-top:0;width:6pt;height:2.25pt;z-index:2540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7984" behindDoc="0" locked="0" layoutInCell="1" allowOverlap="1" wp14:anchorId="289FB3C1" wp14:editId="1263EAAE">
                      <wp:simplePos x="0" y="0"/>
                      <wp:positionH relativeFrom="column">
                        <wp:posOffset>0</wp:posOffset>
                      </wp:positionH>
                      <wp:positionV relativeFrom="paragraph">
                        <wp:posOffset>0</wp:posOffset>
                      </wp:positionV>
                      <wp:extent cx="76200" cy="28575"/>
                      <wp:effectExtent l="19050" t="19050" r="19050" b="28575"/>
                      <wp:wrapNone/>
                      <wp:docPr id="10933" name="Text Box 1561">
                        <a:extLst xmlns:a="http://schemas.openxmlformats.org/drawingml/2006/main">
                          <a:ext uri="{FF2B5EF4-FFF2-40B4-BE49-F238E27FC236}">
                            <a16:creationId xmlns:a16="http://schemas.microsoft.com/office/drawing/2014/main" id="{00000000-0008-0000-0000-0000B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6BBD1" id="Text Box 1561" o:spid="_x0000_s1026" type="#_x0000_t202" style="position:absolute;margin-left:0;margin-top:0;width:6pt;height:2.25pt;z-index:2540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59008" behindDoc="0" locked="0" layoutInCell="1" allowOverlap="1" wp14:anchorId="11BFCC35" wp14:editId="1E2ED0A2">
                      <wp:simplePos x="0" y="0"/>
                      <wp:positionH relativeFrom="column">
                        <wp:posOffset>0</wp:posOffset>
                      </wp:positionH>
                      <wp:positionV relativeFrom="paragraph">
                        <wp:posOffset>0</wp:posOffset>
                      </wp:positionV>
                      <wp:extent cx="76200" cy="28575"/>
                      <wp:effectExtent l="19050" t="19050" r="19050" b="28575"/>
                      <wp:wrapNone/>
                      <wp:docPr id="10934" name="Text Box 1560">
                        <a:extLst xmlns:a="http://schemas.openxmlformats.org/drawingml/2006/main">
                          <a:ext uri="{FF2B5EF4-FFF2-40B4-BE49-F238E27FC236}">
                            <a16:creationId xmlns:a16="http://schemas.microsoft.com/office/drawing/2014/main" id="{00000000-0008-0000-0000-0000B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2AA3C" id="Text Box 1560" o:spid="_x0000_s1026" type="#_x0000_t202" style="position:absolute;margin-left:0;margin-top:0;width:6pt;height:2.25pt;z-index:2540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0032" behindDoc="0" locked="0" layoutInCell="1" allowOverlap="1" wp14:anchorId="0609BF9C" wp14:editId="05068BE8">
                      <wp:simplePos x="0" y="0"/>
                      <wp:positionH relativeFrom="column">
                        <wp:posOffset>0</wp:posOffset>
                      </wp:positionH>
                      <wp:positionV relativeFrom="paragraph">
                        <wp:posOffset>0</wp:posOffset>
                      </wp:positionV>
                      <wp:extent cx="76200" cy="28575"/>
                      <wp:effectExtent l="19050" t="19050" r="19050" b="28575"/>
                      <wp:wrapNone/>
                      <wp:docPr id="10935" name="Text Box 1559">
                        <a:extLst xmlns:a="http://schemas.openxmlformats.org/drawingml/2006/main">
                          <a:ext uri="{FF2B5EF4-FFF2-40B4-BE49-F238E27FC236}">
                            <a16:creationId xmlns:a16="http://schemas.microsoft.com/office/drawing/2014/main" id="{00000000-0008-0000-0000-0000B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611BB" id="Text Box 1559" o:spid="_x0000_s1026" type="#_x0000_t202" style="position:absolute;margin-left:0;margin-top:0;width:6pt;height:2.25pt;z-index:2540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1056" behindDoc="0" locked="0" layoutInCell="1" allowOverlap="1" wp14:anchorId="3F08798C" wp14:editId="6731E778">
                      <wp:simplePos x="0" y="0"/>
                      <wp:positionH relativeFrom="column">
                        <wp:posOffset>0</wp:posOffset>
                      </wp:positionH>
                      <wp:positionV relativeFrom="paragraph">
                        <wp:posOffset>0</wp:posOffset>
                      </wp:positionV>
                      <wp:extent cx="76200" cy="28575"/>
                      <wp:effectExtent l="19050" t="19050" r="19050" b="28575"/>
                      <wp:wrapNone/>
                      <wp:docPr id="10936" name="Text Box 1558">
                        <a:extLst xmlns:a="http://schemas.openxmlformats.org/drawingml/2006/main">
                          <a:ext uri="{FF2B5EF4-FFF2-40B4-BE49-F238E27FC236}">
                            <a16:creationId xmlns:a16="http://schemas.microsoft.com/office/drawing/2014/main" id="{00000000-0008-0000-0000-0000B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272E2" id="Text Box 1558" o:spid="_x0000_s1026" type="#_x0000_t202" style="position:absolute;margin-left:0;margin-top:0;width:6pt;height:2.25pt;z-index:2540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2080" behindDoc="0" locked="0" layoutInCell="1" allowOverlap="1" wp14:anchorId="432BBA57" wp14:editId="0089DC89">
                      <wp:simplePos x="0" y="0"/>
                      <wp:positionH relativeFrom="column">
                        <wp:posOffset>0</wp:posOffset>
                      </wp:positionH>
                      <wp:positionV relativeFrom="paragraph">
                        <wp:posOffset>0</wp:posOffset>
                      </wp:positionV>
                      <wp:extent cx="76200" cy="28575"/>
                      <wp:effectExtent l="19050" t="19050" r="19050" b="28575"/>
                      <wp:wrapNone/>
                      <wp:docPr id="10937" name="Text Box 1557">
                        <a:extLst xmlns:a="http://schemas.openxmlformats.org/drawingml/2006/main">
                          <a:ext uri="{FF2B5EF4-FFF2-40B4-BE49-F238E27FC236}">
                            <a16:creationId xmlns:a16="http://schemas.microsoft.com/office/drawing/2014/main" id="{00000000-0008-0000-0000-0000B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033274" id="Text Box 1557" o:spid="_x0000_s1026" type="#_x0000_t202" style="position:absolute;margin-left:0;margin-top:0;width:6pt;height:2.25pt;z-index:2540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3104" behindDoc="0" locked="0" layoutInCell="1" allowOverlap="1" wp14:anchorId="7F986435" wp14:editId="43DE2380">
                      <wp:simplePos x="0" y="0"/>
                      <wp:positionH relativeFrom="column">
                        <wp:posOffset>0</wp:posOffset>
                      </wp:positionH>
                      <wp:positionV relativeFrom="paragraph">
                        <wp:posOffset>0</wp:posOffset>
                      </wp:positionV>
                      <wp:extent cx="76200" cy="28575"/>
                      <wp:effectExtent l="19050" t="19050" r="19050" b="28575"/>
                      <wp:wrapNone/>
                      <wp:docPr id="10938" name="Text Box 1556">
                        <a:extLst xmlns:a="http://schemas.openxmlformats.org/drawingml/2006/main">
                          <a:ext uri="{FF2B5EF4-FFF2-40B4-BE49-F238E27FC236}">
                            <a16:creationId xmlns:a16="http://schemas.microsoft.com/office/drawing/2014/main" id="{00000000-0008-0000-0000-0000B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D98CE" id="Text Box 1556" o:spid="_x0000_s1026" type="#_x0000_t202" style="position:absolute;margin-left:0;margin-top:0;width:6pt;height:2.25pt;z-index:2540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4128" behindDoc="0" locked="0" layoutInCell="1" allowOverlap="1" wp14:anchorId="144945D5" wp14:editId="3C04B407">
                      <wp:simplePos x="0" y="0"/>
                      <wp:positionH relativeFrom="column">
                        <wp:posOffset>0</wp:posOffset>
                      </wp:positionH>
                      <wp:positionV relativeFrom="paragraph">
                        <wp:posOffset>0</wp:posOffset>
                      </wp:positionV>
                      <wp:extent cx="76200" cy="28575"/>
                      <wp:effectExtent l="19050" t="19050" r="19050" b="28575"/>
                      <wp:wrapNone/>
                      <wp:docPr id="10939" name="Text Box 1555">
                        <a:extLst xmlns:a="http://schemas.openxmlformats.org/drawingml/2006/main">
                          <a:ext uri="{FF2B5EF4-FFF2-40B4-BE49-F238E27FC236}">
                            <a16:creationId xmlns:a16="http://schemas.microsoft.com/office/drawing/2014/main" id="{00000000-0008-0000-0000-0000B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FC91E" id="Text Box 1555" o:spid="_x0000_s1026" type="#_x0000_t202" style="position:absolute;margin-left:0;margin-top:0;width:6pt;height:2.25pt;z-index:2540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5152" behindDoc="0" locked="0" layoutInCell="1" allowOverlap="1" wp14:anchorId="5A08CA87" wp14:editId="1B7B3D46">
                      <wp:simplePos x="0" y="0"/>
                      <wp:positionH relativeFrom="column">
                        <wp:posOffset>0</wp:posOffset>
                      </wp:positionH>
                      <wp:positionV relativeFrom="paragraph">
                        <wp:posOffset>0</wp:posOffset>
                      </wp:positionV>
                      <wp:extent cx="76200" cy="28575"/>
                      <wp:effectExtent l="19050" t="19050" r="19050" b="28575"/>
                      <wp:wrapNone/>
                      <wp:docPr id="10940" name="Text Box 1554">
                        <a:extLst xmlns:a="http://schemas.openxmlformats.org/drawingml/2006/main">
                          <a:ext uri="{FF2B5EF4-FFF2-40B4-BE49-F238E27FC236}">
                            <a16:creationId xmlns:a16="http://schemas.microsoft.com/office/drawing/2014/main" id="{00000000-0008-0000-0000-0000B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C59B5A" id="Text Box 1554" o:spid="_x0000_s1026" type="#_x0000_t202" style="position:absolute;margin-left:0;margin-top:0;width:6pt;height:2.25pt;z-index:2540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6176" behindDoc="0" locked="0" layoutInCell="1" allowOverlap="1" wp14:anchorId="1E4E8831" wp14:editId="61EA59E7">
                      <wp:simplePos x="0" y="0"/>
                      <wp:positionH relativeFrom="column">
                        <wp:posOffset>0</wp:posOffset>
                      </wp:positionH>
                      <wp:positionV relativeFrom="paragraph">
                        <wp:posOffset>0</wp:posOffset>
                      </wp:positionV>
                      <wp:extent cx="76200" cy="28575"/>
                      <wp:effectExtent l="19050" t="19050" r="19050" b="28575"/>
                      <wp:wrapNone/>
                      <wp:docPr id="10941" name="Text Box 1553">
                        <a:extLst xmlns:a="http://schemas.openxmlformats.org/drawingml/2006/main">
                          <a:ext uri="{FF2B5EF4-FFF2-40B4-BE49-F238E27FC236}">
                            <a16:creationId xmlns:a16="http://schemas.microsoft.com/office/drawing/2014/main" id="{00000000-0008-0000-0000-0000B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925A7D" id="Text Box 1553" o:spid="_x0000_s1026" type="#_x0000_t202" style="position:absolute;margin-left:0;margin-top:0;width:6pt;height:2.25pt;z-index:2540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7200" behindDoc="0" locked="0" layoutInCell="1" allowOverlap="1" wp14:anchorId="45CB8FE6" wp14:editId="7687EAF3">
                      <wp:simplePos x="0" y="0"/>
                      <wp:positionH relativeFrom="column">
                        <wp:posOffset>0</wp:posOffset>
                      </wp:positionH>
                      <wp:positionV relativeFrom="paragraph">
                        <wp:posOffset>0</wp:posOffset>
                      </wp:positionV>
                      <wp:extent cx="76200" cy="28575"/>
                      <wp:effectExtent l="19050" t="19050" r="19050" b="28575"/>
                      <wp:wrapNone/>
                      <wp:docPr id="10942" name="Text Box 1552">
                        <a:extLst xmlns:a="http://schemas.openxmlformats.org/drawingml/2006/main">
                          <a:ext uri="{FF2B5EF4-FFF2-40B4-BE49-F238E27FC236}">
                            <a16:creationId xmlns:a16="http://schemas.microsoft.com/office/drawing/2014/main" id="{00000000-0008-0000-0000-0000B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E9351C" id="Text Box 1552" o:spid="_x0000_s1026" type="#_x0000_t202" style="position:absolute;margin-left:0;margin-top:0;width:6pt;height:2.25pt;z-index:2540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8224" behindDoc="0" locked="0" layoutInCell="1" allowOverlap="1" wp14:anchorId="2D5C4B10" wp14:editId="574D6C07">
                      <wp:simplePos x="0" y="0"/>
                      <wp:positionH relativeFrom="column">
                        <wp:posOffset>0</wp:posOffset>
                      </wp:positionH>
                      <wp:positionV relativeFrom="paragraph">
                        <wp:posOffset>0</wp:posOffset>
                      </wp:positionV>
                      <wp:extent cx="76200" cy="28575"/>
                      <wp:effectExtent l="19050" t="19050" r="19050" b="28575"/>
                      <wp:wrapNone/>
                      <wp:docPr id="10943" name="Text Box 1551">
                        <a:extLst xmlns:a="http://schemas.openxmlformats.org/drawingml/2006/main">
                          <a:ext uri="{FF2B5EF4-FFF2-40B4-BE49-F238E27FC236}">
                            <a16:creationId xmlns:a16="http://schemas.microsoft.com/office/drawing/2014/main" id="{00000000-0008-0000-0000-0000B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CFFA8" id="Text Box 1551" o:spid="_x0000_s1026" type="#_x0000_t202" style="position:absolute;margin-left:0;margin-top:0;width:6pt;height:2.25pt;z-index:2540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69248" behindDoc="0" locked="0" layoutInCell="1" allowOverlap="1" wp14:anchorId="48B87CDA" wp14:editId="50363D35">
                      <wp:simplePos x="0" y="0"/>
                      <wp:positionH relativeFrom="column">
                        <wp:posOffset>0</wp:posOffset>
                      </wp:positionH>
                      <wp:positionV relativeFrom="paragraph">
                        <wp:posOffset>0</wp:posOffset>
                      </wp:positionV>
                      <wp:extent cx="76200" cy="28575"/>
                      <wp:effectExtent l="19050" t="19050" r="19050" b="28575"/>
                      <wp:wrapNone/>
                      <wp:docPr id="10944" name="Text Box 1550">
                        <a:extLst xmlns:a="http://schemas.openxmlformats.org/drawingml/2006/main">
                          <a:ext uri="{FF2B5EF4-FFF2-40B4-BE49-F238E27FC236}">
                            <a16:creationId xmlns:a16="http://schemas.microsoft.com/office/drawing/2014/main" id="{00000000-0008-0000-0000-0000C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4D1A6" id="Text Box 1550" o:spid="_x0000_s1026" type="#_x0000_t202" style="position:absolute;margin-left:0;margin-top:0;width:6pt;height:2.25pt;z-index:2540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0272" behindDoc="0" locked="0" layoutInCell="1" allowOverlap="1" wp14:anchorId="689AA171" wp14:editId="4BD6ECF9">
                      <wp:simplePos x="0" y="0"/>
                      <wp:positionH relativeFrom="column">
                        <wp:posOffset>0</wp:posOffset>
                      </wp:positionH>
                      <wp:positionV relativeFrom="paragraph">
                        <wp:posOffset>0</wp:posOffset>
                      </wp:positionV>
                      <wp:extent cx="76200" cy="28575"/>
                      <wp:effectExtent l="19050" t="19050" r="19050" b="28575"/>
                      <wp:wrapNone/>
                      <wp:docPr id="10945" name="Text Box 1549">
                        <a:extLst xmlns:a="http://schemas.openxmlformats.org/drawingml/2006/main">
                          <a:ext uri="{FF2B5EF4-FFF2-40B4-BE49-F238E27FC236}">
                            <a16:creationId xmlns:a16="http://schemas.microsoft.com/office/drawing/2014/main" id="{00000000-0008-0000-0000-0000C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8A265" id="Text Box 1549" o:spid="_x0000_s1026" type="#_x0000_t202" style="position:absolute;margin-left:0;margin-top:0;width:6pt;height:2.25pt;z-index:2540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1296" behindDoc="0" locked="0" layoutInCell="1" allowOverlap="1" wp14:anchorId="0F305B9F" wp14:editId="0F4DFAAE">
                      <wp:simplePos x="0" y="0"/>
                      <wp:positionH relativeFrom="column">
                        <wp:posOffset>0</wp:posOffset>
                      </wp:positionH>
                      <wp:positionV relativeFrom="paragraph">
                        <wp:posOffset>0</wp:posOffset>
                      </wp:positionV>
                      <wp:extent cx="76200" cy="28575"/>
                      <wp:effectExtent l="19050" t="19050" r="19050" b="28575"/>
                      <wp:wrapNone/>
                      <wp:docPr id="10946" name="Text Box 1548">
                        <a:extLst xmlns:a="http://schemas.openxmlformats.org/drawingml/2006/main">
                          <a:ext uri="{FF2B5EF4-FFF2-40B4-BE49-F238E27FC236}">
                            <a16:creationId xmlns:a16="http://schemas.microsoft.com/office/drawing/2014/main" id="{00000000-0008-0000-0000-0000C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C4324" id="Text Box 1548" o:spid="_x0000_s1026" type="#_x0000_t202" style="position:absolute;margin-left:0;margin-top:0;width:6pt;height:2.25pt;z-index:2540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2320" behindDoc="0" locked="0" layoutInCell="1" allowOverlap="1" wp14:anchorId="4D37A7FF" wp14:editId="3D96A01B">
                      <wp:simplePos x="0" y="0"/>
                      <wp:positionH relativeFrom="column">
                        <wp:posOffset>0</wp:posOffset>
                      </wp:positionH>
                      <wp:positionV relativeFrom="paragraph">
                        <wp:posOffset>0</wp:posOffset>
                      </wp:positionV>
                      <wp:extent cx="76200" cy="28575"/>
                      <wp:effectExtent l="19050" t="19050" r="19050" b="28575"/>
                      <wp:wrapNone/>
                      <wp:docPr id="10947" name="Text Box 1547">
                        <a:extLst xmlns:a="http://schemas.openxmlformats.org/drawingml/2006/main">
                          <a:ext uri="{FF2B5EF4-FFF2-40B4-BE49-F238E27FC236}">
                            <a16:creationId xmlns:a16="http://schemas.microsoft.com/office/drawing/2014/main" id="{00000000-0008-0000-0000-0000C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5F8FF" id="Text Box 1547" o:spid="_x0000_s1026" type="#_x0000_t202" style="position:absolute;margin-left:0;margin-top:0;width:6pt;height:2.25pt;z-index:2540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3344" behindDoc="0" locked="0" layoutInCell="1" allowOverlap="1" wp14:anchorId="6B34B52E" wp14:editId="5688FCCE">
                      <wp:simplePos x="0" y="0"/>
                      <wp:positionH relativeFrom="column">
                        <wp:posOffset>0</wp:posOffset>
                      </wp:positionH>
                      <wp:positionV relativeFrom="paragraph">
                        <wp:posOffset>0</wp:posOffset>
                      </wp:positionV>
                      <wp:extent cx="76200" cy="28575"/>
                      <wp:effectExtent l="19050" t="19050" r="19050" b="28575"/>
                      <wp:wrapNone/>
                      <wp:docPr id="10948" name="Text Box 1546">
                        <a:extLst xmlns:a="http://schemas.openxmlformats.org/drawingml/2006/main">
                          <a:ext uri="{FF2B5EF4-FFF2-40B4-BE49-F238E27FC236}">
                            <a16:creationId xmlns:a16="http://schemas.microsoft.com/office/drawing/2014/main" id="{00000000-0008-0000-0000-0000C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B7C1C" id="Text Box 1546" o:spid="_x0000_s1026" type="#_x0000_t202" style="position:absolute;margin-left:0;margin-top:0;width:6pt;height:2.25pt;z-index:2540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4368" behindDoc="0" locked="0" layoutInCell="1" allowOverlap="1" wp14:anchorId="601793DB" wp14:editId="6057523C">
                      <wp:simplePos x="0" y="0"/>
                      <wp:positionH relativeFrom="column">
                        <wp:posOffset>0</wp:posOffset>
                      </wp:positionH>
                      <wp:positionV relativeFrom="paragraph">
                        <wp:posOffset>0</wp:posOffset>
                      </wp:positionV>
                      <wp:extent cx="76200" cy="28575"/>
                      <wp:effectExtent l="19050" t="19050" r="19050" b="28575"/>
                      <wp:wrapNone/>
                      <wp:docPr id="10949" name="Text Box 1545">
                        <a:extLst xmlns:a="http://schemas.openxmlformats.org/drawingml/2006/main">
                          <a:ext uri="{FF2B5EF4-FFF2-40B4-BE49-F238E27FC236}">
                            <a16:creationId xmlns:a16="http://schemas.microsoft.com/office/drawing/2014/main" id="{00000000-0008-0000-0000-0000C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6E648" id="Text Box 1545" o:spid="_x0000_s1026" type="#_x0000_t202" style="position:absolute;margin-left:0;margin-top:0;width:6pt;height:2.25pt;z-index:2540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5392" behindDoc="0" locked="0" layoutInCell="1" allowOverlap="1" wp14:anchorId="03901300" wp14:editId="10FABB1D">
                      <wp:simplePos x="0" y="0"/>
                      <wp:positionH relativeFrom="column">
                        <wp:posOffset>0</wp:posOffset>
                      </wp:positionH>
                      <wp:positionV relativeFrom="paragraph">
                        <wp:posOffset>0</wp:posOffset>
                      </wp:positionV>
                      <wp:extent cx="76200" cy="28575"/>
                      <wp:effectExtent l="19050" t="19050" r="19050" b="28575"/>
                      <wp:wrapNone/>
                      <wp:docPr id="10950" name="Text Box 1544">
                        <a:extLst xmlns:a="http://schemas.openxmlformats.org/drawingml/2006/main">
                          <a:ext uri="{FF2B5EF4-FFF2-40B4-BE49-F238E27FC236}">
                            <a16:creationId xmlns:a16="http://schemas.microsoft.com/office/drawing/2014/main" id="{00000000-0008-0000-0000-0000C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8EE04" id="Text Box 1544" o:spid="_x0000_s1026" type="#_x0000_t202" style="position:absolute;margin-left:0;margin-top:0;width:6pt;height:2.25pt;z-index:2540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6416" behindDoc="0" locked="0" layoutInCell="1" allowOverlap="1" wp14:anchorId="4935A3B1" wp14:editId="7DE90FEA">
                      <wp:simplePos x="0" y="0"/>
                      <wp:positionH relativeFrom="column">
                        <wp:posOffset>0</wp:posOffset>
                      </wp:positionH>
                      <wp:positionV relativeFrom="paragraph">
                        <wp:posOffset>0</wp:posOffset>
                      </wp:positionV>
                      <wp:extent cx="76200" cy="28575"/>
                      <wp:effectExtent l="19050" t="19050" r="19050" b="28575"/>
                      <wp:wrapNone/>
                      <wp:docPr id="10951" name="Text Box 1543">
                        <a:extLst xmlns:a="http://schemas.openxmlformats.org/drawingml/2006/main">
                          <a:ext uri="{FF2B5EF4-FFF2-40B4-BE49-F238E27FC236}">
                            <a16:creationId xmlns:a16="http://schemas.microsoft.com/office/drawing/2014/main" id="{00000000-0008-0000-0000-0000C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5B185" id="Text Box 1543" o:spid="_x0000_s1026" type="#_x0000_t202" style="position:absolute;margin-left:0;margin-top:0;width:6pt;height:2.25pt;z-index:2540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7440" behindDoc="0" locked="0" layoutInCell="1" allowOverlap="1" wp14:anchorId="29D59C16" wp14:editId="71146FAD">
                      <wp:simplePos x="0" y="0"/>
                      <wp:positionH relativeFrom="column">
                        <wp:posOffset>0</wp:posOffset>
                      </wp:positionH>
                      <wp:positionV relativeFrom="paragraph">
                        <wp:posOffset>0</wp:posOffset>
                      </wp:positionV>
                      <wp:extent cx="76200" cy="28575"/>
                      <wp:effectExtent l="19050" t="19050" r="19050" b="28575"/>
                      <wp:wrapNone/>
                      <wp:docPr id="10952" name="Text Box 1542">
                        <a:extLst xmlns:a="http://schemas.openxmlformats.org/drawingml/2006/main">
                          <a:ext uri="{FF2B5EF4-FFF2-40B4-BE49-F238E27FC236}">
                            <a16:creationId xmlns:a16="http://schemas.microsoft.com/office/drawing/2014/main" id="{00000000-0008-0000-0000-0000C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996DD" id="Text Box 1542" o:spid="_x0000_s1026" type="#_x0000_t202" style="position:absolute;margin-left:0;margin-top:0;width:6pt;height:2.25pt;z-index:2540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8464" behindDoc="0" locked="0" layoutInCell="1" allowOverlap="1" wp14:anchorId="02D1C938" wp14:editId="380D40CD">
                      <wp:simplePos x="0" y="0"/>
                      <wp:positionH relativeFrom="column">
                        <wp:posOffset>0</wp:posOffset>
                      </wp:positionH>
                      <wp:positionV relativeFrom="paragraph">
                        <wp:posOffset>0</wp:posOffset>
                      </wp:positionV>
                      <wp:extent cx="76200" cy="28575"/>
                      <wp:effectExtent l="19050" t="19050" r="19050" b="28575"/>
                      <wp:wrapNone/>
                      <wp:docPr id="10953" name="Text Box 1541">
                        <a:extLst xmlns:a="http://schemas.openxmlformats.org/drawingml/2006/main">
                          <a:ext uri="{FF2B5EF4-FFF2-40B4-BE49-F238E27FC236}">
                            <a16:creationId xmlns:a16="http://schemas.microsoft.com/office/drawing/2014/main" id="{00000000-0008-0000-0000-0000C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2D36E" id="Text Box 1541" o:spid="_x0000_s1026" type="#_x0000_t202" style="position:absolute;margin-left:0;margin-top:0;width:6pt;height:2.25pt;z-index:2540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79488" behindDoc="0" locked="0" layoutInCell="1" allowOverlap="1" wp14:anchorId="452118EC" wp14:editId="6F7BC32C">
                      <wp:simplePos x="0" y="0"/>
                      <wp:positionH relativeFrom="column">
                        <wp:posOffset>0</wp:posOffset>
                      </wp:positionH>
                      <wp:positionV relativeFrom="paragraph">
                        <wp:posOffset>0</wp:posOffset>
                      </wp:positionV>
                      <wp:extent cx="76200" cy="28575"/>
                      <wp:effectExtent l="19050" t="19050" r="19050" b="28575"/>
                      <wp:wrapNone/>
                      <wp:docPr id="10954" name="Text Box 1540">
                        <a:extLst xmlns:a="http://schemas.openxmlformats.org/drawingml/2006/main">
                          <a:ext uri="{FF2B5EF4-FFF2-40B4-BE49-F238E27FC236}">
                            <a16:creationId xmlns:a16="http://schemas.microsoft.com/office/drawing/2014/main" id="{00000000-0008-0000-0000-0000C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4F614" id="Text Box 1540" o:spid="_x0000_s1026" type="#_x0000_t202" style="position:absolute;margin-left:0;margin-top:0;width:6pt;height:2.25pt;z-index:2540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0512" behindDoc="0" locked="0" layoutInCell="1" allowOverlap="1" wp14:anchorId="21C5FCB1" wp14:editId="79FB72DB">
                      <wp:simplePos x="0" y="0"/>
                      <wp:positionH relativeFrom="column">
                        <wp:posOffset>0</wp:posOffset>
                      </wp:positionH>
                      <wp:positionV relativeFrom="paragraph">
                        <wp:posOffset>0</wp:posOffset>
                      </wp:positionV>
                      <wp:extent cx="76200" cy="28575"/>
                      <wp:effectExtent l="19050" t="19050" r="19050" b="28575"/>
                      <wp:wrapNone/>
                      <wp:docPr id="10955" name="Text Box 1539">
                        <a:extLst xmlns:a="http://schemas.openxmlformats.org/drawingml/2006/main">
                          <a:ext uri="{FF2B5EF4-FFF2-40B4-BE49-F238E27FC236}">
                            <a16:creationId xmlns:a16="http://schemas.microsoft.com/office/drawing/2014/main" id="{00000000-0008-0000-0000-0000C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BB9ED9" id="Text Box 1539" o:spid="_x0000_s1026" type="#_x0000_t202" style="position:absolute;margin-left:0;margin-top:0;width:6pt;height:2.25pt;z-index:2540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1536" behindDoc="0" locked="0" layoutInCell="1" allowOverlap="1" wp14:anchorId="437BCC72" wp14:editId="3E722FC6">
                      <wp:simplePos x="0" y="0"/>
                      <wp:positionH relativeFrom="column">
                        <wp:posOffset>0</wp:posOffset>
                      </wp:positionH>
                      <wp:positionV relativeFrom="paragraph">
                        <wp:posOffset>0</wp:posOffset>
                      </wp:positionV>
                      <wp:extent cx="76200" cy="28575"/>
                      <wp:effectExtent l="19050" t="19050" r="19050" b="28575"/>
                      <wp:wrapNone/>
                      <wp:docPr id="10956" name="Text Box 1538">
                        <a:extLst xmlns:a="http://schemas.openxmlformats.org/drawingml/2006/main">
                          <a:ext uri="{FF2B5EF4-FFF2-40B4-BE49-F238E27FC236}">
                            <a16:creationId xmlns:a16="http://schemas.microsoft.com/office/drawing/2014/main" id="{00000000-0008-0000-0000-0000C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AFE0E" id="Text Box 1538" o:spid="_x0000_s1026" type="#_x0000_t202" style="position:absolute;margin-left:0;margin-top:0;width:6pt;height:2.25pt;z-index:2540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2560" behindDoc="0" locked="0" layoutInCell="1" allowOverlap="1" wp14:anchorId="7F5F0974" wp14:editId="3D9F8E47">
                      <wp:simplePos x="0" y="0"/>
                      <wp:positionH relativeFrom="column">
                        <wp:posOffset>0</wp:posOffset>
                      </wp:positionH>
                      <wp:positionV relativeFrom="paragraph">
                        <wp:posOffset>0</wp:posOffset>
                      </wp:positionV>
                      <wp:extent cx="76200" cy="28575"/>
                      <wp:effectExtent l="19050" t="19050" r="19050" b="28575"/>
                      <wp:wrapNone/>
                      <wp:docPr id="10957" name="Text Box 1537">
                        <a:extLst xmlns:a="http://schemas.openxmlformats.org/drawingml/2006/main">
                          <a:ext uri="{FF2B5EF4-FFF2-40B4-BE49-F238E27FC236}">
                            <a16:creationId xmlns:a16="http://schemas.microsoft.com/office/drawing/2014/main" id="{00000000-0008-0000-0000-0000C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FC360" id="Text Box 1537" o:spid="_x0000_s1026" type="#_x0000_t202" style="position:absolute;margin-left:0;margin-top:0;width:6pt;height:2.25pt;z-index:2540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3584" behindDoc="0" locked="0" layoutInCell="1" allowOverlap="1" wp14:anchorId="7BFA9163" wp14:editId="2D222158">
                      <wp:simplePos x="0" y="0"/>
                      <wp:positionH relativeFrom="column">
                        <wp:posOffset>0</wp:posOffset>
                      </wp:positionH>
                      <wp:positionV relativeFrom="paragraph">
                        <wp:posOffset>0</wp:posOffset>
                      </wp:positionV>
                      <wp:extent cx="76200" cy="28575"/>
                      <wp:effectExtent l="19050" t="19050" r="19050" b="28575"/>
                      <wp:wrapNone/>
                      <wp:docPr id="10958" name="Text Box 1536">
                        <a:extLst xmlns:a="http://schemas.openxmlformats.org/drawingml/2006/main">
                          <a:ext uri="{FF2B5EF4-FFF2-40B4-BE49-F238E27FC236}">
                            <a16:creationId xmlns:a16="http://schemas.microsoft.com/office/drawing/2014/main" id="{00000000-0008-0000-0000-0000C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A6AE3" id="Text Box 1536" o:spid="_x0000_s1026" type="#_x0000_t202" style="position:absolute;margin-left:0;margin-top:0;width:6pt;height:2.25pt;z-index:2540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4608" behindDoc="0" locked="0" layoutInCell="1" allowOverlap="1" wp14:anchorId="56A872AF" wp14:editId="116607DC">
                      <wp:simplePos x="0" y="0"/>
                      <wp:positionH relativeFrom="column">
                        <wp:posOffset>0</wp:posOffset>
                      </wp:positionH>
                      <wp:positionV relativeFrom="paragraph">
                        <wp:posOffset>0</wp:posOffset>
                      </wp:positionV>
                      <wp:extent cx="76200" cy="28575"/>
                      <wp:effectExtent l="19050" t="19050" r="19050" b="28575"/>
                      <wp:wrapNone/>
                      <wp:docPr id="10959" name="Text Box 1535">
                        <a:extLst xmlns:a="http://schemas.openxmlformats.org/drawingml/2006/main">
                          <a:ext uri="{FF2B5EF4-FFF2-40B4-BE49-F238E27FC236}">
                            <a16:creationId xmlns:a16="http://schemas.microsoft.com/office/drawing/2014/main" id="{00000000-0008-0000-0000-0000C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DC5721" id="Text Box 1535" o:spid="_x0000_s1026" type="#_x0000_t202" style="position:absolute;margin-left:0;margin-top:0;width:6pt;height:2.25pt;z-index:2540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5632" behindDoc="0" locked="0" layoutInCell="1" allowOverlap="1" wp14:anchorId="174476D3" wp14:editId="12484310">
                      <wp:simplePos x="0" y="0"/>
                      <wp:positionH relativeFrom="column">
                        <wp:posOffset>0</wp:posOffset>
                      </wp:positionH>
                      <wp:positionV relativeFrom="paragraph">
                        <wp:posOffset>0</wp:posOffset>
                      </wp:positionV>
                      <wp:extent cx="76200" cy="28575"/>
                      <wp:effectExtent l="19050" t="19050" r="19050" b="28575"/>
                      <wp:wrapNone/>
                      <wp:docPr id="10960" name="Text Box 1534">
                        <a:extLst xmlns:a="http://schemas.openxmlformats.org/drawingml/2006/main">
                          <a:ext uri="{FF2B5EF4-FFF2-40B4-BE49-F238E27FC236}">
                            <a16:creationId xmlns:a16="http://schemas.microsoft.com/office/drawing/2014/main" id="{00000000-0008-0000-0000-0000D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48602A" id="Text Box 1534" o:spid="_x0000_s1026" type="#_x0000_t202" style="position:absolute;margin-left:0;margin-top:0;width:6pt;height:2.25pt;z-index:2540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6656" behindDoc="0" locked="0" layoutInCell="1" allowOverlap="1" wp14:anchorId="388F2890" wp14:editId="794182DE">
                      <wp:simplePos x="0" y="0"/>
                      <wp:positionH relativeFrom="column">
                        <wp:posOffset>0</wp:posOffset>
                      </wp:positionH>
                      <wp:positionV relativeFrom="paragraph">
                        <wp:posOffset>0</wp:posOffset>
                      </wp:positionV>
                      <wp:extent cx="76200" cy="28575"/>
                      <wp:effectExtent l="19050" t="19050" r="19050" b="28575"/>
                      <wp:wrapNone/>
                      <wp:docPr id="10961" name="Text Box 1533">
                        <a:extLst xmlns:a="http://schemas.openxmlformats.org/drawingml/2006/main">
                          <a:ext uri="{FF2B5EF4-FFF2-40B4-BE49-F238E27FC236}">
                            <a16:creationId xmlns:a16="http://schemas.microsoft.com/office/drawing/2014/main" id="{00000000-0008-0000-0000-0000D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C7ACE" id="Text Box 1533" o:spid="_x0000_s1026" type="#_x0000_t202" style="position:absolute;margin-left:0;margin-top:0;width:6pt;height:2.25pt;z-index:2540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7680" behindDoc="0" locked="0" layoutInCell="1" allowOverlap="1" wp14:anchorId="6713E0B8" wp14:editId="6146787B">
                      <wp:simplePos x="0" y="0"/>
                      <wp:positionH relativeFrom="column">
                        <wp:posOffset>0</wp:posOffset>
                      </wp:positionH>
                      <wp:positionV relativeFrom="paragraph">
                        <wp:posOffset>0</wp:posOffset>
                      </wp:positionV>
                      <wp:extent cx="76200" cy="28575"/>
                      <wp:effectExtent l="19050" t="19050" r="19050" b="28575"/>
                      <wp:wrapNone/>
                      <wp:docPr id="10962" name="Text Box 1532">
                        <a:extLst xmlns:a="http://schemas.openxmlformats.org/drawingml/2006/main">
                          <a:ext uri="{FF2B5EF4-FFF2-40B4-BE49-F238E27FC236}">
                            <a16:creationId xmlns:a16="http://schemas.microsoft.com/office/drawing/2014/main" id="{00000000-0008-0000-0000-0000D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E74A1" id="Text Box 1532" o:spid="_x0000_s1026" type="#_x0000_t202" style="position:absolute;margin-left:0;margin-top:0;width:6pt;height:2.25pt;z-index:2540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8704" behindDoc="0" locked="0" layoutInCell="1" allowOverlap="1" wp14:anchorId="00A0ECD5" wp14:editId="6788EE02">
                      <wp:simplePos x="0" y="0"/>
                      <wp:positionH relativeFrom="column">
                        <wp:posOffset>0</wp:posOffset>
                      </wp:positionH>
                      <wp:positionV relativeFrom="paragraph">
                        <wp:posOffset>0</wp:posOffset>
                      </wp:positionV>
                      <wp:extent cx="76200" cy="28575"/>
                      <wp:effectExtent l="19050" t="19050" r="19050" b="28575"/>
                      <wp:wrapNone/>
                      <wp:docPr id="10963" name="Text Box 1531">
                        <a:extLst xmlns:a="http://schemas.openxmlformats.org/drawingml/2006/main">
                          <a:ext uri="{FF2B5EF4-FFF2-40B4-BE49-F238E27FC236}">
                            <a16:creationId xmlns:a16="http://schemas.microsoft.com/office/drawing/2014/main" id="{00000000-0008-0000-0000-0000D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96DCA" id="Text Box 1531" o:spid="_x0000_s1026" type="#_x0000_t202" style="position:absolute;margin-left:0;margin-top:0;width:6pt;height:2.25pt;z-index:2540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89728" behindDoc="0" locked="0" layoutInCell="1" allowOverlap="1" wp14:anchorId="38AA4FC4" wp14:editId="0B1FAF14">
                      <wp:simplePos x="0" y="0"/>
                      <wp:positionH relativeFrom="column">
                        <wp:posOffset>0</wp:posOffset>
                      </wp:positionH>
                      <wp:positionV relativeFrom="paragraph">
                        <wp:posOffset>0</wp:posOffset>
                      </wp:positionV>
                      <wp:extent cx="76200" cy="28575"/>
                      <wp:effectExtent l="19050" t="19050" r="19050" b="28575"/>
                      <wp:wrapNone/>
                      <wp:docPr id="10964" name="Text Box 1530">
                        <a:extLst xmlns:a="http://schemas.openxmlformats.org/drawingml/2006/main">
                          <a:ext uri="{FF2B5EF4-FFF2-40B4-BE49-F238E27FC236}">
                            <a16:creationId xmlns:a16="http://schemas.microsoft.com/office/drawing/2014/main" id="{00000000-0008-0000-0000-0000D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56588" id="Text Box 1530" o:spid="_x0000_s1026" type="#_x0000_t202" style="position:absolute;margin-left:0;margin-top:0;width:6pt;height:2.25pt;z-index:2540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0752" behindDoc="0" locked="0" layoutInCell="1" allowOverlap="1" wp14:anchorId="78C2E85E" wp14:editId="598C3867">
                      <wp:simplePos x="0" y="0"/>
                      <wp:positionH relativeFrom="column">
                        <wp:posOffset>0</wp:posOffset>
                      </wp:positionH>
                      <wp:positionV relativeFrom="paragraph">
                        <wp:posOffset>0</wp:posOffset>
                      </wp:positionV>
                      <wp:extent cx="76200" cy="28575"/>
                      <wp:effectExtent l="19050" t="19050" r="19050" b="28575"/>
                      <wp:wrapNone/>
                      <wp:docPr id="10965" name="Text Box 1529">
                        <a:extLst xmlns:a="http://schemas.openxmlformats.org/drawingml/2006/main">
                          <a:ext uri="{FF2B5EF4-FFF2-40B4-BE49-F238E27FC236}">
                            <a16:creationId xmlns:a16="http://schemas.microsoft.com/office/drawing/2014/main" id="{00000000-0008-0000-0000-0000D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13C01" id="Text Box 1529" o:spid="_x0000_s1026" type="#_x0000_t202" style="position:absolute;margin-left:0;margin-top:0;width:6pt;height:2.25pt;z-index:2540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1776" behindDoc="0" locked="0" layoutInCell="1" allowOverlap="1" wp14:anchorId="68596578" wp14:editId="735CB2B6">
                      <wp:simplePos x="0" y="0"/>
                      <wp:positionH relativeFrom="column">
                        <wp:posOffset>0</wp:posOffset>
                      </wp:positionH>
                      <wp:positionV relativeFrom="paragraph">
                        <wp:posOffset>0</wp:posOffset>
                      </wp:positionV>
                      <wp:extent cx="76200" cy="28575"/>
                      <wp:effectExtent l="19050" t="19050" r="19050" b="28575"/>
                      <wp:wrapNone/>
                      <wp:docPr id="10966" name="Text Box 1528">
                        <a:extLst xmlns:a="http://schemas.openxmlformats.org/drawingml/2006/main">
                          <a:ext uri="{FF2B5EF4-FFF2-40B4-BE49-F238E27FC236}">
                            <a16:creationId xmlns:a16="http://schemas.microsoft.com/office/drawing/2014/main" id="{00000000-0008-0000-0000-0000D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8F3C4" id="Text Box 1528" o:spid="_x0000_s1026" type="#_x0000_t202" style="position:absolute;margin-left:0;margin-top:0;width:6pt;height:2.25pt;z-index:2540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2800" behindDoc="0" locked="0" layoutInCell="1" allowOverlap="1" wp14:anchorId="4896883B" wp14:editId="4640F484">
                      <wp:simplePos x="0" y="0"/>
                      <wp:positionH relativeFrom="column">
                        <wp:posOffset>0</wp:posOffset>
                      </wp:positionH>
                      <wp:positionV relativeFrom="paragraph">
                        <wp:posOffset>0</wp:posOffset>
                      </wp:positionV>
                      <wp:extent cx="76200" cy="28575"/>
                      <wp:effectExtent l="19050" t="19050" r="19050" b="28575"/>
                      <wp:wrapNone/>
                      <wp:docPr id="10967" name="Text Box 1527">
                        <a:extLst xmlns:a="http://schemas.openxmlformats.org/drawingml/2006/main">
                          <a:ext uri="{FF2B5EF4-FFF2-40B4-BE49-F238E27FC236}">
                            <a16:creationId xmlns:a16="http://schemas.microsoft.com/office/drawing/2014/main" id="{00000000-0008-0000-0000-0000D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870A8" id="Text Box 1527" o:spid="_x0000_s1026" type="#_x0000_t202" style="position:absolute;margin-left:0;margin-top:0;width:6pt;height:2.25pt;z-index:2540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3824" behindDoc="0" locked="0" layoutInCell="1" allowOverlap="1" wp14:anchorId="51F51EE4" wp14:editId="44F1444B">
                      <wp:simplePos x="0" y="0"/>
                      <wp:positionH relativeFrom="column">
                        <wp:posOffset>0</wp:posOffset>
                      </wp:positionH>
                      <wp:positionV relativeFrom="paragraph">
                        <wp:posOffset>0</wp:posOffset>
                      </wp:positionV>
                      <wp:extent cx="76200" cy="28575"/>
                      <wp:effectExtent l="19050" t="19050" r="19050" b="28575"/>
                      <wp:wrapNone/>
                      <wp:docPr id="10968" name="Text Box 1526">
                        <a:extLst xmlns:a="http://schemas.openxmlformats.org/drawingml/2006/main">
                          <a:ext uri="{FF2B5EF4-FFF2-40B4-BE49-F238E27FC236}">
                            <a16:creationId xmlns:a16="http://schemas.microsoft.com/office/drawing/2014/main" id="{00000000-0008-0000-0000-0000D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8F22E" id="Text Box 1526" o:spid="_x0000_s1026" type="#_x0000_t202" style="position:absolute;margin-left:0;margin-top:0;width:6pt;height:2.25pt;z-index:2540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4848" behindDoc="0" locked="0" layoutInCell="1" allowOverlap="1" wp14:anchorId="43AEFA67" wp14:editId="76D5D100">
                      <wp:simplePos x="0" y="0"/>
                      <wp:positionH relativeFrom="column">
                        <wp:posOffset>0</wp:posOffset>
                      </wp:positionH>
                      <wp:positionV relativeFrom="paragraph">
                        <wp:posOffset>0</wp:posOffset>
                      </wp:positionV>
                      <wp:extent cx="76200" cy="28575"/>
                      <wp:effectExtent l="19050" t="19050" r="19050" b="28575"/>
                      <wp:wrapNone/>
                      <wp:docPr id="10969" name="Text Box 1525">
                        <a:extLst xmlns:a="http://schemas.openxmlformats.org/drawingml/2006/main">
                          <a:ext uri="{FF2B5EF4-FFF2-40B4-BE49-F238E27FC236}">
                            <a16:creationId xmlns:a16="http://schemas.microsoft.com/office/drawing/2014/main" id="{00000000-0008-0000-0000-0000D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FD3B6" id="Text Box 1525" o:spid="_x0000_s1026" type="#_x0000_t202" style="position:absolute;margin-left:0;margin-top:0;width:6pt;height:2.25pt;z-index:2540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5872" behindDoc="0" locked="0" layoutInCell="1" allowOverlap="1" wp14:anchorId="2AC918A3" wp14:editId="03BFF274">
                      <wp:simplePos x="0" y="0"/>
                      <wp:positionH relativeFrom="column">
                        <wp:posOffset>0</wp:posOffset>
                      </wp:positionH>
                      <wp:positionV relativeFrom="paragraph">
                        <wp:posOffset>0</wp:posOffset>
                      </wp:positionV>
                      <wp:extent cx="76200" cy="28575"/>
                      <wp:effectExtent l="19050" t="19050" r="19050" b="28575"/>
                      <wp:wrapNone/>
                      <wp:docPr id="10970" name="Text Box 1524">
                        <a:extLst xmlns:a="http://schemas.openxmlformats.org/drawingml/2006/main">
                          <a:ext uri="{FF2B5EF4-FFF2-40B4-BE49-F238E27FC236}">
                            <a16:creationId xmlns:a16="http://schemas.microsoft.com/office/drawing/2014/main" id="{00000000-0008-0000-0000-0000D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40F200" id="Text Box 1524" o:spid="_x0000_s1026" type="#_x0000_t202" style="position:absolute;margin-left:0;margin-top:0;width:6pt;height:2.25pt;z-index:2540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6896" behindDoc="0" locked="0" layoutInCell="1" allowOverlap="1" wp14:anchorId="7FC2E92C" wp14:editId="75C4EC95">
                      <wp:simplePos x="0" y="0"/>
                      <wp:positionH relativeFrom="column">
                        <wp:posOffset>0</wp:posOffset>
                      </wp:positionH>
                      <wp:positionV relativeFrom="paragraph">
                        <wp:posOffset>0</wp:posOffset>
                      </wp:positionV>
                      <wp:extent cx="76200" cy="28575"/>
                      <wp:effectExtent l="19050" t="19050" r="19050" b="28575"/>
                      <wp:wrapNone/>
                      <wp:docPr id="10971" name="Text Box 1523">
                        <a:extLst xmlns:a="http://schemas.openxmlformats.org/drawingml/2006/main">
                          <a:ext uri="{FF2B5EF4-FFF2-40B4-BE49-F238E27FC236}">
                            <a16:creationId xmlns:a16="http://schemas.microsoft.com/office/drawing/2014/main" id="{00000000-0008-0000-0000-0000D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2AC0A" id="Text Box 1523" o:spid="_x0000_s1026" type="#_x0000_t202" style="position:absolute;margin-left:0;margin-top:0;width:6pt;height:2.25pt;z-index:2540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7920" behindDoc="0" locked="0" layoutInCell="1" allowOverlap="1" wp14:anchorId="73783385" wp14:editId="1EB502EC">
                      <wp:simplePos x="0" y="0"/>
                      <wp:positionH relativeFrom="column">
                        <wp:posOffset>0</wp:posOffset>
                      </wp:positionH>
                      <wp:positionV relativeFrom="paragraph">
                        <wp:posOffset>0</wp:posOffset>
                      </wp:positionV>
                      <wp:extent cx="76200" cy="28575"/>
                      <wp:effectExtent l="19050" t="19050" r="19050" b="28575"/>
                      <wp:wrapNone/>
                      <wp:docPr id="10972" name="Text Box 1522">
                        <a:extLst xmlns:a="http://schemas.openxmlformats.org/drawingml/2006/main">
                          <a:ext uri="{FF2B5EF4-FFF2-40B4-BE49-F238E27FC236}">
                            <a16:creationId xmlns:a16="http://schemas.microsoft.com/office/drawing/2014/main" id="{00000000-0008-0000-0000-0000D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EFBA5" id="Text Box 1522" o:spid="_x0000_s1026" type="#_x0000_t202" style="position:absolute;margin-left:0;margin-top:0;width:6pt;height:2.25pt;z-index:2540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8944" behindDoc="0" locked="0" layoutInCell="1" allowOverlap="1" wp14:anchorId="655D5CF1" wp14:editId="213DD5B4">
                      <wp:simplePos x="0" y="0"/>
                      <wp:positionH relativeFrom="column">
                        <wp:posOffset>0</wp:posOffset>
                      </wp:positionH>
                      <wp:positionV relativeFrom="paragraph">
                        <wp:posOffset>0</wp:posOffset>
                      </wp:positionV>
                      <wp:extent cx="76200" cy="28575"/>
                      <wp:effectExtent l="19050" t="19050" r="19050" b="28575"/>
                      <wp:wrapNone/>
                      <wp:docPr id="10973" name="Text Box 1521">
                        <a:extLst xmlns:a="http://schemas.openxmlformats.org/drawingml/2006/main">
                          <a:ext uri="{FF2B5EF4-FFF2-40B4-BE49-F238E27FC236}">
                            <a16:creationId xmlns:a16="http://schemas.microsoft.com/office/drawing/2014/main" id="{00000000-0008-0000-0000-0000D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C586C" id="Text Box 1521" o:spid="_x0000_s1026" type="#_x0000_t202" style="position:absolute;margin-left:0;margin-top:0;width:6pt;height:2.25pt;z-index:2540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099968" behindDoc="0" locked="0" layoutInCell="1" allowOverlap="1" wp14:anchorId="49C36B7B" wp14:editId="5C3C162F">
                      <wp:simplePos x="0" y="0"/>
                      <wp:positionH relativeFrom="column">
                        <wp:posOffset>0</wp:posOffset>
                      </wp:positionH>
                      <wp:positionV relativeFrom="paragraph">
                        <wp:posOffset>0</wp:posOffset>
                      </wp:positionV>
                      <wp:extent cx="76200" cy="28575"/>
                      <wp:effectExtent l="19050" t="19050" r="19050" b="28575"/>
                      <wp:wrapNone/>
                      <wp:docPr id="10974" name="Text Box 1520">
                        <a:extLst xmlns:a="http://schemas.openxmlformats.org/drawingml/2006/main">
                          <a:ext uri="{FF2B5EF4-FFF2-40B4-BE49-F238E27FC236}">
                            <a16:creationId xmlns:a16="http://schemas.microsoft.com/office/drawing/2014/main" id="{00000000-0008-0000-0000-0000D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BD7BA1" id="Text Box 1520" o:spid="_x0000_s1026" type="#_x0000_t202" style="position:absolute;margin-left:0;margin-top:0;width:6pt;height:2.25pt;z-index:2540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0992" behindDoc="0" locked="0" layoutInCell="1" allowOverlap="1" wp14:anchorId="68FF3708" wp14:editId="082BE0F8">
                      <wp:simplePos x="0" y="0"/>
                      <wp:positionH relativeFrom="column">
                        <wp:posOffset>0</wp:posOffset>
                      </wp:positionH>
                      <wp:positionV relativeFrom="paragraph">
                        <wp:posOffset>0</wp:posOffset>
                      </wp:positionV>
                      <wp:extent cx="76200" cy="28575"/>
                      <wp:effectExtent l="19050" t="19050" r="19050" b="28575"/>
                      <wp:wrapNone/>
                      <wp:docPr id="10975" name="Text Box 1519">
                        <a:extLst xmlns:a="http://schemas.openxmlformats.org/drawingml/2006/main">
                          <a:ext uri="{FF2B5EF4-FFF2-40B4-BE49-F238E27FC236}">
                            <a16:creationId xmlns:a16="http://schemas.microsoft.com/office/drawing/2014/main" id="{00000000-0008-0000-0000-0000D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C7EB8" id="Text Box 1519" o:spid="_x0000_s1026" type="#_x0000_t202" style="position:absolute;margin-left:0;margin-top:0;width:6pt;height:2.25pt;z-index:2541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2016" behindDoc="0" locked="0" layoutInCell="1" allowOverlap="1" wp14:anchorId="21EF1695" wp14:editId="1662400C">
                      <wp:simplePos x="0" y="0"/>
                      <wp:positionH relativeFrom="column">
                        <wp:posOffset>0</wp:posOffset>
                      </wp:positionH>
                      <wp:positionV relativeFrom="paragraph">
                        <wp:posOffset>0</wp:posOffset>
                      </wp:positionV>
                      <wp:extent cx="76200" cy="28575"/>
                      <wp:effectExtent l="19050" t="19050" r="19050" b="28575"/>
                      <wp:wrapNone/>
                      <wp:docPr id="10976" name="Text Box 1518">
                        <a:extLst xmlns:a="http://schemas.openxmlformats.org/drawingml/2006/main">
                          <a:ext uri="{FF2B5EF4-FFF2-40B4-BE49-F238E27FC236}">
                            <a16:creationId xmlns:a16="http://schemas.microsoft.com/office/drawing/2014/main" id="{00000000-0008-0000-0000-0000E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81AFE1" id="Text Box 1518" o:spid="_x0000_s1026" type="#_x0000_t202" style="position:absolute;margin-left:0;margin-top:0;width:6pt;height:2.25pt;z-index:2541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3040" behindDoc="0" locked="0" layoutInCell="1" allowOverlap="1" wp14:anchorId="6C422273" wp14:editId="523FB771">
                      <wp:simplePos x="0" y="0"/>
                      <wp:positionH relativeFrom="column">
                        <wp:posOffset>0</wp:posOffset>
                      </wp:positionH>
                      <wp:positionV relativeFrom="paragraph">
                        <wp:posOffset>0</wp:posOffset>
                      </wp:positionV>
                      <wp:extent cx="76200" cy="28575"/>
                      <wp:effectExtent l="19050" t="19050" r="19050" b="28575"/>
                      <wp:wrapNone/>
                      <wp:docPr id="10977" name="Text Box 1517">
                        <a:extLst xmlns:a="http://schemas.openxmlformats.org/drawingml/2006/main">
                          <a:ext uri="{FF2B5EF4-FFF2-40B4-BE49-F238E27FC236}">
                            <a16:creationId xmlns:a16="http://schemas.microsoft.com/office/drawing/2014/main" id="{00000000-0008-0000-0000-0000E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EA000" id="Text Box 1517" o:spid="_x0000_s1026" type="#_x0000_t202" style="position:absolute;margin-left:0;margin-top:0;width:6pt;height:2.25pt;z-index:2541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4064" behindDoc="0" locked="0" layoutInCell="1" allowOverlap="1" wp14:anchorId="40308B31" wp14:editId="716D54E5">
                      <wp:simplePos x="0" y="0"/>
                      <wp:positionH relativeFrom="column">
                        <wp:posOffset>0</wp:posOffset>
                      </wp:positionH>
                      <wp:positionV relativeFrom="paragraph">
                        <wp:posOffset>0</wp:posOffset>
                      </wp:positionV>
                      <wp:extent cx="76200" cy="28575"/>
                      <wp:effectExtent l="19050" t="19050" r="19050" b="28575"/>
                      <wp:wrapNone/>
                      <wp:docPr id="10978" name="Text Box 1516">
                        <a:extLst xmlns:a="http://schemas.openxmlformats.org/drawingml/2006/main">
                          <a:ext uri="{FF2B5EF4-FFF2-40B4-BE49-F238E27FC236}">
                            <a16:creationId xmlns:a16="http://schemas.microsoft.com/office/drawing/2014/main" id="{00000000-0008-0000-0000-0000E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5788A" id="Text Box 1516" o:spid="_x0000_s1026" type="#_x0000_t202" style="position:absolute;margin-left:0;margin-top:0;width:6pt;height:2.25pt;z-index:2541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5088" behindDoc="0" locked="0" layoutInCell="1" allowOverlap="1" wp14:anchorId="2158A28E" wp14:editId="0A5ED626">
                      <wp:simplePos x="0" y="0"/>
                      <wp:positionH relativeFrom="column">
                        <wp:posOffset>0</wp:posOffset>
                      </wp:positionH>
                      <wp:positionV relativeFrom="paragraph">
                        <wp:posOffset>0</wp:posOffset>
                      </wp:positionV>
                      <wp:extent cx="76200" cy="28575"/>
                      <wp:effectExtent l="19050" t="19050" r="19050" b="28575"/>
                      <wp:wrapNone/>
                      <wp:docPr id="10979" name="Text Box 1515">
                        <a:extLst xmlns:a="http://schemas.openxmlformats.org/drawingml/2006/main">
                          <a:ext uri="{FF2B5EF4-FFF2-40B4-BE49-F238E27FC236}">
                            <a16:creationId xmlns:a16="http://schemas.microsoft.com/office/drawing/2014/main" id="{00000000-0008-0000-0000-0000E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9A702" id="Text Box 1515" o:spid="_x0000_s1026" type="#_x0000_t202" style="position:absolute;margin-left:0;margin-top:0;width:6pt;height:2.25pt;z-index:2541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6112" behindDoc="0" locked="0" layoutInCell="1" allowOverlap="1" wp14:anchorId="6060ED90" wp14:editId="734A1424">
                      <wp:simplePos x="0" y="0"/>
                      <wp:positionH relativeFrom="column">
                        <wp:posOffset>0</wp:posOffset>
                      </wp:positionH>
                      <wp:positionV relativeFrom="paragraph">
                        <wp:posOffset>0</wp:posOffset>
                      </wp:positionV>
                      <wp:extent cx="76200" cy="28575"/>
                      <wp:effectExtent l="19050" t="19050" r="19050" b="28575"/>
                      <wp:wrapNone/>
                      <wp:docPr id="10980" name="Text Box 1514">
                        <a:extLst xmlns:a="http://schemas.openxmlformats.org/drawingml/2006/main">
                          <a:ext uri="{FF2B5EF4-FFF2-40B4-BE49-F238E27FC236}">
                            <a16:creationId xmlns:a16="http://schemas.microsoft.com/office/drawing/2014/main" id="{00000000-0008-0000-0000-0000E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DD543D" id="Text Box 1514" o:spid="_x0000_s1026" type="#_x0000_t202" style="position:absolute;margin-left:0;margin-top:0;width:6pt;height:2.25pt;z-index:2541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7136" behindDoc="0" locked="0" layoutInCell="1" allowOverlap="1" wp14:anchorId="01868E33" wp14:editId="7BF3ACF3">
                      <wp:simplePos x="0" y="0"/>
                      <wp:positionH relativeFrom="column">
                        <wp:posOffset>0</wp:posOffset>
                      </wp:positionH>
                      <wp:positionV relativeFrom="paragraph">
                        <wp:posOffset>0</wp:posOffset>
                      </wp:positionV>
                      <wp:extent cx="76200" cy="28575"/>
                      <wp:effectExtent l="19050" t="19050" r="19050" b="28575"/>
                      <wp:wrapNone/>
                      <wp:docPr id="10981" name="Text Box 1513">
                        <a:extLst xmlns:a="http://schemas.openxmlformats.org/drawingml/2006/main">
                          <a:ext uri="{FF2B5EF4-FFF2-40B4-BE49-F238E27FC236}">
                            <a16:creationId xmlns:a16="http://schemas.microsoft.com/office/drawing/2014/main" id="{00000000-0008-0000-0000-0000E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16E6C" id="Text Box 1513" o:spid="_x0000_s1026" type="#_x0000_t202" style="position:absolute;margin-left:0;margin-top:0;width:6pt;height:2.25pt;z-index:2541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8160" behindDoc="0" locked="0" layoutInCell="1" allowOverlap="1" wp14:anchorId="2209E8AF" wp14:editId="4E3EDA7E">
                      <wp:simplePos x="0" y="0"/>
                      <wp:positionH relativeFrom="column">
                        <wp:posOffset>0</wp:posOffset>
                      </wp:positionH>
                      <wp:positionV relativeFrom="paragraph">
                        <wp:posOffset>0</wp:posOffset>
                      </wp:positionV>
                      <wp:extent cx="76200" cy="28575"/>
                      <wp:effectExtent l="19050" t="19050" r="19050" b="28575"/>
                      <wp:wrapNone/>
                      <wp:docPr id="10982" name="Text Box 1512">
                        <a:extLst xmlns:a="http://schemas.openxmlformats.org/drawingml/2006/main">
                          <a:ext uri="{FF2B5EF4-FFF2-40B4-BE49-F238E27FC236}">
                            <a16:creationId xmlns:a16="http://schemas.microsoft.com/office/drawing/2014/main" id="{00000000-0008-0000-0000-0000E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9B1986" id="Text Box 1512" o:spid="_x0000_s1026" type="#_x0000_t202" style="position:absolute;margin-left:0;margin-top:0;width:6pt;height:2.25pt;z-index:2541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09184" behindDoc="0" locked="0" layoutInCell="1" allowOverlap="1" wp14:anchorId="71305737" wp14:editId="5C50E31F">
                      <wp:simplePos x="0" y="0"/>
                      <wp:positionH relativeFrom="column">
                        <wp:posOffset>0</wp:posOffset>
                      </wp:positionH>
                      <wp:positionV relativeFrom="paragraph">
                        <wp:posOffset>0</wp:posOffset>
                      </wp:positionV>
                      <wp:extent cx="76200" cy="28575"/>
                      <wp:effectExtent l="19050" t="19050" r="19050" b="28575"/>
                      <wp:wrapNone/>
                      <wp:docPr id="10983" name="Text Box 1511">
                        <a:extLst xmlns:a="http://schemas.openxmlformats.org/drawingml/2006/main">
                          <a:ext uri="{FF2B5EF4-FFF2-40B4-BE49-F238E27FC236}">
                            <a16:creationId xmlns:a16="http://schemas.microsoft.com/office/drawing/2014/main" id="{00000000-0008-0000-0000-0000E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E5BC8" id="Text Box 1511" o:spid="_x0000_s1026" type="#_x0000_t202" style="position:absolute;margin-left:0;margin-top:0;width:6pt;height:2.25pt;z-index:2541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0208" behindDoc="0" locked="0" layoutInCell="1" allowOverlap="1" wp14:anchorId="668ED5EC" wp14:editId="262603D1">
                      <wp:simplePos x="0" y="0"/>
                      <wp:positionH relativeFrom="column">
                        <wp:posOffset>0</wp:posOffset>
                      </wp:positionH>
                      <wp:positionV relativeFrom="paragraph">
                        <wp:posOffset>0</wp:posOffset>
                      </wp:positionV>
                      <wp:extent cx="76200" cy="28575"/>
                      <wp:effectExtent l="19050" t="19050" r="19050" b="28575"/>
                      <wp:wrapNone/>
                      <wp:docPr id="10984" name="Text Box 1510">
                        <a:extLst xmlns:a="http://schemas.openxmlformats.org/drawingml/2006/main">
                          <a:ext uri="{FF2B5EF4-FFF2-40B4-BE49-F238E27FC236}">
                            <a16:creationId xmlns:a16="http://schemas.microsoft.com/office/drawing/2014/main" id="{00000000-0008-0000-0000-0000E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4E8C1" id="Text Box 1510" o:spid="_x0000_s1026" type="#_x0000_t202" style="position:absolute;margin-left:0;margin-top:0;width:6pt;height:2.25pt;z-index:2541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1232" behindDoc="0" locked="0" layoutInCell="1" allowOverlap="1" wp14:anchorId="10B1A76A" wp14:editId="1B6D1D74">
                      <wp:simplePos x="0" y="0"/>
                      <wp:positionH relativeFrom="column">
                        <wp:posOffset>0</wp:posOffset>
                      </wp:positionH>
                      <wp:positionV relativeFrom="paragraph">
                        <wp:posOffset>0</wp:posOffset>
                      </wp:positionV>
                      <wp:extent cx="76200" cy="28575"/>
                      <wp:effectExtent l="19050" t="19050" r="19050" b="28575"/>
                      <wp:wrapNone/>
                      <wp:docPr id="10985" name="Text Box 1509">
                        <a:extLst xmlns:a="http://schemas.openxmlformats.org/drawingml/2006/main">
                          <a:ext uri="{FF2B5EF4-FFF2-40B4-BE49-F238E27FC236}">
                            <a16:creationId xmlns:a16="http://schemas.microsoft.com/office/drawing/2014/main" id="{00000000-0008-0000-0000-0000E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9382C" id="Text Box 1509" o:spid="_x0000_s1026" type="#_x0000_t202" style="position:absolute;margin-left:0;margin-top:0;width:6pt;height:2.25pt;z-index:2541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2256" behindDoc="0" locked="0" layoutInCell="1" allowOverlap="1" wp14:anchorId="0A703779" wp14:editId="440FAB48">
                      <wp:simplePos x="0" y="0"/>
                      <wp:positionH relativeFrom="column">
                        <wp:posOffset>0</wp:posOffset>
                      </wp:positionH>
                      <wp:positionV relativeFrom="paragraph">
                        <wp:posOffset>0</wp:posOffset>
                      </wp:positionV>
                      <wp:extent cx="76200" cy="28575"/>
                      <wp:effectExtent l="19050" t="19050" r="19050" b="28575"/>
                      <wp:wrapNone/>
                      <wp:docPr id="10986" name="Text Box 1508">
                        <a:extLst xmlns:a="http://schemas.openxmlformats.org/drawingml/2006/main">
                          <a:ext uri="{FF2B5EF4-FFF2-40B4-BE49-F238E27FC236}">
                            <a16:creationId xmlns:a16="http://schemas.microsoft.com/office/drawing/2014/main" id="{00000000-0008-0000-0000-0000E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845EF" id="Text Box 1508" o:spid="_x0000_s1026" type="#_x0000_t202" style="position:absolute;margin-left:0;margin-top:0;width:6pt;height:2.25pt;z-index:2541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3280" behindDoc="0" locked="0" layoutInCell="1" allowOverlap="1" wp14:anchorId="0E0CC5A5" wp14:editId="282AAF37">
                      <wp:simplePos x="0" y="0"/>
                      <wp:positionH relativeFrom="column">
                        <wp:posOffset>0</wp:posOffset>
                      </wp:positionH>
                      <wp:positionV relativeFrom="paragraph">
                        <wp:posOffset>0</wp:posOffset>
                      </wp:positionV>
                      <wp:extent cx="76200" cy="28575"/>
                      <wp:effectExtent l="19050" t="19050" r="19050" b="28575"/>
                      <wp:wrapNone/>
                      <wp:docPr id="10987" name="Text Box 1507">
                        <a:extLst xmlns:a="http://schemas.openxmlformats.org/drawingml/2006/main">
                          <a:ext uri="{FF2B5EF4-FFF2-40B4-BE49-F238E27FC236}">
                            <a16:creationId xmlns:a16="http://schemas.microsoft.com/office/drawing/2014/main" id="{00000000-0008-0000-0000-0000E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E04A97" id="Text Box 1507" o:spid="_x0000_s1026" type="#_x0000_t202" style="position:absolute;margin-left:0;margin-top:0;width:6pt;height:2.25pt;z-index:2541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4304" behindDoc="0" locked="0" layoutInCell="1" allowOverlap="1" wp14:anchorId="1B07169F" wp14:editId="0890A474">
                      <wp:simplePos x="0" y="0"/>
                      <wp:positionH relativeFrom="column">
                        <wp:posOffset>0</wp:posOffset>
                      </wp:positionH>
                      <wp:positionV relativeFrom="paragraph">
                        <wp:posOffset>0</wp:posOffset>
                      </wp:positionV>
                      <wp:extent cx="76200" cy="28575"/>
                      <wp:effectExtent l="19050" t="19050" r="19050" b="28575"/>
                      <wp:wrapNone/>
                      <wp:docPr id="10988" name="Text Box 1506">
                        <a:extLst xmlns:a="http://schemas.openxmlformats.org/drawingml/2006/main">
                          <a:ext uri="{FF2B5EF4-FFF2-40B4-BE49-F238E27FC236}">
                            <a16:creationId xmlns:a16="http://schemas.microsoft.com/office/drawing/2014/main" id="{00000000-0008-0000-0000-0000E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4C58D6" id="Text Box 1506" o:spid="_x0000_s1026" type="#_x0000_t202" style="position:absolute;margin-left:0;margin-top:0;width:6pt;height:2.25pt;z-index:2541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5328" behindDoc="0" locked="0" layoutInCell="1" allowOverlap="1" wp14:anchorId="79FB96C4" wp14:editId="3001B6F4">
                      <wp:simplePos x="0" y="0"/>
                      <wp:positionH relativeFrom="column">
                        <wp:posOffset>0</wp:posOffset>
                      </wp:positionH>
                      <wp:positionV relativeFrom="paragraph">
                        <wp:posOffset>0</wp:posOffset>
                      </wp:positionV>
                      <wp:extent cx="76200" cy="28575"/>
                      <wp:effectExtent l="19050" t="19050" r="19050" b="28575"/>
                      <wp:wrapNone/>
                      <wp:docPr id="10989" name="Text Box 1505">
                        <a:extLst xmlns:a="http://schemas.openxmlformats.org/drawingml/2006/main">
                          <a:ext uri="{FF2B5EF4-FFF2-40B4-BE49-F238E27FC236}">
                            <a16:creationId xmlns:a16="http://schemas.microsoft.com/office/drawing/2014/main" id="{00000000-0008-0000-0000-0000E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CE4D3" id="Text Box 1505" o:spid="_x0000_s1026" type="#_x0000_t202" style="position:absolute;margin-left:0;margin-top:0;width:6pt;height:2.25pt;z-index:2541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6352" behindDoc="0" locked="0" layoutInCell="1" allowOverlap="1" wp14:anchorId="43D3E892" wp14:editId="4CD48D0D">
                      <wp:simplePos x="0" y="0"/>
                      <wp:positionH relativeFrom="column">
                        <wp:posOffset>0</wp:posOffset>
                      </wp:positionH>
                      <wp:positionV relativeFrom="paragraph">
                        <wp:posOffset>0</wp:posOffset>
                      </wp:positionV>
                      <wp:extent cx="76200" cy="28575"/>
                      <wp:effectExtent l="19050" t="19050" r="19050" b="28575"/>
                      <wp:wrapNone/>
                      <wp:docPr id="10990" name="Text Box 1504">
                        <a:extLst xmlns:a="http://schemas.openxmlformats.org/drawingml/2006/main">
                          <a:ext uri="{FF2B5EF4-FFF2-40B4-BE49-F238E27FC236}">
                            <a16:creationId xmlns:a16="http://schemas.microsoft.com/office/drawing/2014/main" id="{00000000-0008-0000-0000-0000E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23079" id="Text Box 1504" o:spid="_x0000_s1026" type="#_x0000_t202" style="position:absolute;margin-left:0;margin-top:0;width:6pt;height:2.25pt;z-index:2541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7376" behindDoc="0" locked="0" layoutInCell="1" allowOverlap="1" wp14:anchorId="338DFD2F" wp14:editId="11340078">
                      <wp:simplePos x="0" y="0"/>
                      <wp:positionH relativeFrom="column">
                        <wp:posOffset>0</wp:posOffset>
                      </wp:positionH>
                      <wp:positionV relativeFrom="paragraph">
                        <wp:posOffset>0</wp:posOffset>
                      </wp:positionV>
                      <wp:extent cx="76200" cy="28575"/>
                      <wp:effectExtent l="19050" t="19050" r="19050" b="28575"/>
                      <wp:wrapNone/>
                      <wp:docPr id="10991" name="Text Box 1503">
                        <a:extLst xmlns:a="http://schemas.openxmlformats.org/drawingml/2006/main">
                          <a:ext uri="{FF2B5EF4-FFF2-40B4-BE49-F238E27FC236}">
                            <a16:creationId xmlns:a16="http://schemas.microsoft.com/office/drawing/2014/main" id="{00000000-0008-0000-0000-0000E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F9833" id="Text Box 1503" o:spid="_x0000_s1026" type="#_x0000_t202" style="position:absolute;margin-left:0;margin-top:0;width:6pt;height:2.25pt;z-index:2541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8400" behindDoc="0" locked="0" layoutInCell="1" allowOverlap="1" wp14:anchorId="6936CD3D" wp14:editId="1302BFC8">
                      <wp:simplePos x="0" y="0"/>
                      <wp:positionH relativeFrom="column">
                        <wp:posOffset>0</wp:posOffset>
                      </wp:positionH>
                      <wp:positionV relativeFrom="paragraph">
                        <wp:posOffset>0</wp:posOffset>
                      </wp:positionV>
                      <wp:extent cx="76200" cy="28575"/>
                      <wp:effectExtent l="19050" t="19050" r="19050" b="28575"/>
                      <wp:wrapNone/>
                      <wp:docPr id="10992" name="Text Box 1502">
                        <a:extLst xmlns:a="http://schemas.openxmlformats.org/drawingml/2006/main">
                          <a:ext uri="{FF2B5EF4-FFF2-40B4-BE49-F238E27FC236}">
                            <a16:creationId xmlns:a16="http://schemas.microsoft.com/office/drawing/2014/main" id="{00000000-0008-0000-0000-0000F0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329ED" id="Text Box 1502" o:spid="_x0000_s1026" type="#_x0000_t202" style="position:absolute;margin-left:0;margin-top:0;width:6pt;height:2.25pt;z-index:2541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19424" behindDoc="0" locked="0" layoutInCell="1" allowOverlap="1" wp14:anchorId="766C7CD7" wp14:editId="6B841A5E">
                      <wp:simplePos x="0" y="0"/>
                      <wp:positionH relativeFrom="column">
                        <wp:posOffset>0</wp:posOffset>
                      </wp:positionH>
                      <wp:positionV relativeFrom="paragraph">
                        <wp:posOffset>0</wp:posOffset>
                      </wp:positionV>
                      <wp:extent cx="76200" cy="28575"/>
                      <wp:effectExtent l="19050" t="19050" r="19050" b="28575"/>
                      <wp:wrapNone/>
                      <wp:docPr id="10993" name="Text Box 1501">
                        <a:extLst xmlns:a="http://schemas.openxmlformats.org/drawingml/2006/main">
                          <a:ext uri="{FF2B5EF4-FFF2-40B4-BE49-F238E27FC236}">
                            <a16:creationId xmlns:a16="http://schemas.microsoft.com/office/drawing/2014/main" id="{00000000-0008-0000-0000-0000F1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61727" id="Text Box 1501" o:spid="_x0000_s1026" type="#_x0000_t202" style="position:absolute;margin-left:0;margin-top:0;width:6pt;height:2.25pt;z-index:2541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0448" behindDoc="0" locked="0" layoutInCell="1" allowOverlap="1" wp14:anchorId="3AFE4296" wp14:editId="45F489A0">
                      <wp:simplePos x="0" y="0"/>
                      <wp:positionH relativeFrom="column">
                        <wp:posOffset>0</wp:posOffset>
                      </wp:positionH>
                      <wp:positionV relativeFrom="paragraph">
                        <wp:posOffset>0</wp:posOffset>
                      </wp:positionV>
                      <wp:extent cx="76200" cy="28575"/>
                      <wp:effectExtent l="19050" t="19050" r="19050" b="28575"/>
                      <wp:wrapNone/>
                      <wp:docPr id="10994" name="Text Box 1500">
                        <a:extLst xmlns:a="http://schemas.openxmlformats.org/drawingml/2006/main">
                          <a:ext uri="{FF2B5EF4-FFF2-40B4-BE49-F238E27FC236}">
                            <a16:creationId xmlns:a16="http://schemas.microsoft.com/office/drawing/2014/main" id="{00000000-0008-0000-0000-0000F2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0845D" id="Text Box 1500" o:spid="_x0000_s1026" type="#_x0000_t202" style="position:absolute;margin-left:0;margin-top:0;width:6pt;height:2.25pt;z-index:2541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1472" behindDoc="0" locked="0" layoutInCell="1" allowOverlap="1" wp14:anchorId="474D3F58" wp14:editId="5150942B">
                      <wp:simplePos x="0" y="0"/>
                      <wp:positionH relativeFrom="column">
                        <wp:posOffset>0</wp:posOffset>
                      </wp:positionH>
                      <wp:positionV relativeFrom="paragraph">
                        <wp:posOffset>0</wp:posOffset>
                      </wp:positionV>
                      <wp:extent cx="76200" cy="28575"/>
                      <wp:effectExtent l="19050" t="19050" r="19050" b="28575"/>
                      <wp:wrapNone/>
                      <wp:docPr id="10995" name="Text Box 1499">
                        <a:extLst xmlns:a="http://schemas.openxmlformats.org/drawingml/2006/main">
                          <a:ext uri="{FF2B5EF4-FFF2-40B4-BE49-F238E27FC236}">
                            <a16:creationId xmlns:a16="http://schemas.microsoft.com/office/drawing/2014/main" id="{00000000-0008-0000-0000-0000F3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A0BED" id="Text Box 1499" o:spid="_x0000_s1026" type="#_x0000_t202" style="position:absolute;margin-left:0;margin-top:0;width:6pt;height:2.25pt;z-index:2541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2496" behindDoc="0" locked="0" layoutInCell="1" allowOverlap="1" wp14:anchorId="7983FE6A" wp14:editId="1B5115AF">
                      <wp:simplePos x="0" y="0"/>
                      <wp:positionH relativeFrom="column">
                        <wp:posOffset>0</wp:posOffset>
                      </wp:positionH>
                      <wp:positionV relativeFrom="paragraph">
                        <wp:posOffset>0</wp:posOffset>
                      </wp:positionV>
                      <wp:extent cx="76200" cy="28575"/>
                      <wp:effectExtent l="19050" t="19050" r="19050" b="28575"/>
                      <wp:wrapNone/>
                      <wp:docPr id="10996" name="Text Box 1498">
                        <a:extLst xmlns:a="http://schemas.openxmlformats.org/drawingml/2006/main">
                          <a:ext uri="{FF2B5EF4-FFF2-40B4-BE49-F238E27FC236}">
                            <a16:creationId xmlns:a16="http://schemas.microsoft.com/office/drawing/2014/main" id="{00000000-0008-0000-0000-0000F4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088B8" id="Text Box 1498" o:spid="_x0000_s1026" type="#_x0000_t202" style="position:absolute;margin-left:0;margin-top:0;width:6pt;height:2.25pt;z-index:2541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3520" behindDoc="0" locked="0" layoutInCell="1" allowOverlap="1" wp14:anchorId="57C4147A" wp14:editId="10B988CF">
                      <wp:simplePos x="0" y="0"/>
                      <wp:positionH relativeFrom="column">
                        <wp:posOffset>0</wp:posOffset>
                      </wp:positionH>
                      <wp:positionV relativeFrom="paragraph">
                        <wp:posOffset>0</wp:posOffset>
                      </wp:positionV>
                      <wp:extent cx="76200" cy="28575"/>
                      <wp:effectExtent l="19050" t="19050" r="19050" b="28575"/>
                      <wp:wrapNone/>
                      <wp:docPr id="10997" name="Text Box 1497">
                        <a:extLst xmlns:a="http://schemas.openxmlformats.org/drawingml/2006/main">
                          <a:ext uri="{FF2B5EF4-FFF2-40B4-BE49-F238E27FC236}">
                            <a16:creationId xmlns:a16="http://schemas.microsoft.com/office/drawing/2014/main" id="{00000000-0008-0000-0000-0000F5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96BE3" id="Text Box 1497" o:spid="_x0000_s1026" type="#_x0000_t202" style="position:absolute;margin-left:0;margin-top:0;width:6pt;height:2.25pt;z-index:2541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4544" behindDoc="0" locked="0" layoutInCell="1" allowOverlap="1" wp14:anchorId="185282C9" wp14:editId="38C22373">
                      <wp:simplePos x="0" y="0"/>
                      <wp:positionH relativeFrom="column">
                        <wp:posOffset>0</wp:posOffset>
                      </wp:positionH>
                      <wp:positionV relativeFrom="paragraph">
                        <wp:posOffset>0</wp:posOffset>
                      </wp:positionV>
                      <wp:extent cx="76200" cy="28575"/>
                      <wp:effectExtent l="19050" t="19050" r="19050" b="28575"/>
                      <wp:wrapNone/>
                      <wp:docPr id="10998" name="Text Box 1496">
                        <a:extLst xmlns:a="http://schemas.openxmlformats.org/drawingml/2006/main">
                          <a:ext uri="{FF2B5EF4-FFF2-40B4-BE49-F238E27FC236}">
                            <a16:creationId xmlns:a16="http://schemas.microsoft.com/office/drawing/2014/main" id="{00000000-0008-0000-0000-0000F6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455CC" id="Text Box 1496" o:spid="_x0000_s1026" type="#_x0000_t202" style="position:absolute;margin-left:0;margin-top:0;width:6pt;height:2.25pt;z-index:2541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5568" behindDoc="0" locked="0" layoutInCell="1" allowOverlap="1" wp14:anchorId="3070132A" wp14:editId="0AD6B9BD">
                      <wp:simplePos x="0" y="0"/>
                      <wp:positionH relativeFrom="column">
                        <wp:posOffset>0</wp:posOffset>
                      </wp:positionH>
                      <wp:positionV relativeFrom="paragraph">
                        <wp:posOffset>0</wp:posOffset>
                      </wp:positionV>
                      <wp:extent cx="76200" cy="28575"/>
                      <wp:effectExtent l="19050" t="19050" r="19050" b="28575"/>
                      <wp:wrapNone/>
                      <wp:docPr id="10999" name="Text Box 1495">
                        <a:extLst xmlns:a="http://schemas.openxmlformats.org/drawingml/2006/main">
                          <a:ext uri="{FF2B5EF4-FFF2-40B4-BE49-F238E27FC236}">
                            <a16:creationId xmlns:a16="http://schemas.microsoft.com/office/drawing/2014/main" id="{00000000-0008-0000-0000-0000F7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6C90D" id="Text Box 1495" o:spid="_x0000_s1026" type="#_x0000_t202" style="position:absolute;margin-left:0;margin-top:0;width:6pt;height:2.25pt;z-index:2541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6592" behindDoc="0" locked="0" layoutInCell="1" allowOverlap="1" wp14:anchorId="569C0A4C" wp14:editId="6AA03BA8">
                      <wp:simplePos x="0" y="0"/>
                      <wp:positionH relativeFrom="column">
                        <wp:posOffset>0</wp:posOffset>
                      </wp:positionH>
                      <wp:positionV relativeFrom="paragraph">
                        <wp:posOffset>0</wp:posOffset>
                      </wp:positionV>
                      <wp:extent cx="76200" cy="28575"/>
                      <wp:effectExtent l="19050" t="19050" r="19050" b="28575"/>
                      <wp:wrapNone/>
                      <wp:docPr id="11000" name="Text Box 1494">
                        <a:extLst xmlns:a="http://schemas.openxmlformats.org/drawingml/2006/main">
                          <a:ext uri="{FF2B5EF4-FFF2-40B4-BE49-F238E27FC236}">
                            <a16:creationId xmlns:a16="http://schemas.microsoft.com/office/drawing/2014/main" id="{00000000-0008-0000-0000-0000F8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1E67D" id="Text Box 1494" o:spid="_x0000_s1026" type="#_x0000_t202" style="position:absolute;margin-left:0;margin-top:0;width:6pt;height:2.25pt;z-index:2541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7616" behindDoc="0" locked="0" layoutInCell="1" allowOverlap="1" wp14:anchorId="3B43EFDC" wp14:editId="201D9E7C">
                      <wp:simplePos x="0" y="0"/>
                      <wp:positionH relativeFrom="column">
                        <wp:posOffset>0</wp:posOffset>
                      </wp:positionH>
                      <wp:positionV relativeFrom="paragraph">
                        <wp:posOffset>0</wp:posOffset>
                      </wp:positionV>
                      <wp:extent cx="76200" cy="28575"/>
                      <wp:effectExtent l="19050" t="19050" r="19050" b="28575"/>
                      <wp:wrapNone/>
                      <wp:docPr id="11001" name="Text Box 1493">
                        <a:extLst xmlns:a="http://schemas.openxmlformats.org/drawingml/2006/main">
                          <a:ext uri="{FF2B5EF4-FFF2-40B4-BE49-F238E27FC236}">
                            <a16:creationId xmlns:a16="http://schemas.microsoft.com/office/drawing/2014/main" id="{00000000-0008-0000-0000-0000F9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88E57" id="Text Box 1493" o:spid="_x0000_s1026" type="#_x0000_t202" style="position:absolute;margin-left:0;margin-top:0;width:6pt;height:2.25pt;z-index:2541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8640" behindDoc="0" locked="0" layoutInCell="1" allowOverlap="1" wp14:anchorId="38559421" wp14:editId="2B55B797">
                      <wp:simplePos x="0" y="0"/>
                      <wp:positionH relativeFrom="column">
                        <wp:posOffset>0</wp:posOffset>
                      </wp:positionH>
                      <wp:positionV relativeFrom="paragraph">
                        <wp:posOffset>0</wp:posOffset>
                      </wp:positionV>
                      <wp:extent cx="76200" cy="28575"/>
                      <wp:effectExtent l="19050" t="19050" r="19050" b="28575"/>
                      <wp:wrapNone/>
                      <wp:docPr id="11002" name="Text Box 1492">
                        <a:extLst xmlns:a="http://schemas.openxmlformats.org/drawingml/2006/main">
                          <a:ext uri="{FF2B5EF4-FFF2-40B4-BE49-F238E27FC236}">
                            <a16:creationId xmlns:a16="http://schemas.microsoft.com/office/drawing/2014/main" id="{00000000-0008-0000-0000-0000FA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D50FF" id="Text Box 1492" o:spid="_x0000_s1026" type="#_x0000_t202" style="position:absolute;margin-left:0;margin-top:0;width:6pt;height:2.25pt;z-index:2541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29664" behindDoc="0" locked="0" layoutInCell="1" allowOverlap="1" wp14:anchorId="46207B39" wp14:editId="1270ECB5">
                      <wp:simplePos x="0" y="0"/>
                      <wp:positionH relativeFrom="column">
                        <wp:posOffset>0</wp:posOffset>
                      </wp:positionH>
                      <wp:positionV relativeFrom="paragraph">
                        <wp:posOffset>0</wp:posOffset>
                      </wp:positionV>
                      <wp:extent cx="76200" cy="28575"/>
                      <wp:effectExtent l="19050" t="19050" r="19050" b="28575"/>
                      <wp:wrapNone/>
                      <wp:docPr id="11003" name="Text Box 1491">
                        <a:extLst xmlns:a="http://schemas.openxmlformats.org/drawingml/2006/main">
                          <a:ext uri="{FF2B5EF4-FFF2-40B4-BE49-F238E27FC236}">
                            <a16:creationId xmlns:a16="http://schemas.microsoft.com/office/drawing/2014/main" id="{00000000-0008-0000-0000-0000FB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4C75C" id="Text Box 1491" o:spid="_x0000_s1026" type="#_x0000_t202" style="position:absolute;margin-left:0;margin-top:0;width:6pt;height:2.25pt;z-index:2541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0688" behindDoc="0" locked="0" layoutInCell="1" allowOverlap="1" wp14:anchorId="67240D40" wp14:editId="11358EDC">
                      <wp:simplePos x="0" y="0"/>
                      <wp:positionH relativeFrom="column">
                        <wp:posOffset>0</wp:posOffset>
                      </wp:positionH>
                      <wp:positionV relativeFrom="paragraph">
                        <wp:posOffset>0</wp:posOffset>
                      </wp:positionV>
                      <wp:extent cx="76200" cy="28575"/>
                      <wp:effectExtent l="19050" t="19050" r="19050" b="28575"/>
                      <wp:wrapNone/>
                      <wp:docPr id="11004" name="Text Box 1490">
                        <a:extLst xmlns:a="http://schemas.openxmlformats.org/drawingml/2006/main">
                          <a:ext uri="{FF2B5EF4-FFF2-40B4-BE49-F238E27FC236}">
                            <a16:creationId xmlns:a16="http://schemas.microsoft.com/office/drawing/2014/main" id="{00000000-0008-0000-0000-0000FC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BA312" id="Text Box 1490" o:spid="_x0000_s1026" type="#_x0000_t202" style="position:absolute;margin-left:0;margin-top:0;width:6pt;height:2.25pt;z-index:2541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1712" behindDoc="0" locked="0" layoutInCell="1" allowOverlap="1" wp14:anchorId="6D1D3E64" wp14:editId="4EB63CC0">
                      <wp:simplePos x="0" y="0"/>
                      <wp:positionH relativeFrom="column">
                        <wp:posOffset>0</wp:posOffset>
                      </wp:positionH>
                      <wp:positionV relativeFrom="paragraph">
                        <wp:posOffset>0</wp:posOffset>
                      </wp:positionV>
                      <wp:extent cx="76200" cy="28575"/>
                      <wp:effectExtent l="19050" t="19050" r="19050" b="28575"/>
                      <wp:wrapNone/>
                      <wp:docPr id="11005" name="Text Box 1489">
                        <a:extLst xmlns:a="http://schemas.openxmlformats.org/drawingml/2006/main">
                          <a:ext uri="{FF2B5EF4-FFF2-40B4-BE49-F238E27FC236}">
                            <a16:creationId xmlns:a16="http://schemas.microsoft.com/office/drawing/2014/main" id="{00000000-0008-0000-0000-0000FD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1B4CF" id="Text Box 1489" o:spid="_x0000_s1026" type="#_x0000_t202" style="position:absolute;margin-left:0;margin-top:0;width:6pt;height:2.25pt;z-index:2541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2736" behindDoc="0" locked="0" layoutInCell="1" allowOverlap="1" wp14:anchorId="15EF82FC" wp14:editId="40457FBF">
                      <wp:simplePos x="0" y="0"/>
                      <wp:positionH relativeFrom="column">
                        <wp:posOffset>0</wp:posOffset>
                      </wp:positionH>
                      <wp:positionV relativeFrom="paragraph">
                        <wp:posOffset>0</wp:posOffset>
                      </wp:positionV>
                      <wp:extent cx="76200" cy="28575"/>
                      <wp:effectExtent l="19050" t="19050" r="19050" b="28575"/>
                      <wp:wrapNone/>
                      <wp:docPr id="11006" name="Text Box 1488">
                        <a:extLst xmlns:a="http://schemas.openxmlformats.org/drawingml/2006/main">
                          <a:ext uri="{FF2B5EF4-FFF2-40B4-BE49-F238E27FC236}">
                            <a16:creationId xmlns:a16="http://schemas.microsoft.com/office/drawing/2014/main" id="{00000000-0008-0000-0000-0000FE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B56345" id="Text Box 1488" o:spid="_x0000_s1026" type="#_x0000_t202" style="position:absolute;margin-left:0;margin-top:0;width:6pt;height:2.25pt;z-index:2541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3760" behindDoc="0" locked="0" layoutInCell="1" allowOverlap="1" wp14:anchorId="2080AC61" wp14:editId="45428EBD">
                      <wp:simplePos x="0" y="0"/>
                      <wp:positionH relativeFrom="column">
                        <wp:posOffset>0</wp:posOffset>
                      </wp:positionH>
                      <wp:positionV relativeFrom="paragraph">
                        <wp:posOffset>0</wp:posOffset>
                      </wp:positionV>
                      <wp:extent cx="76200" cy="28575"/>
                      <wp:effectExtent l="19050" t="19050" r="19050" b="28575"/>
                      <wp:wrapNone/>
                      <wp:docPr id="11007" name="Text Box 1487">
                        <a:extLst xmlns:a="http://schemas.openxmlformats.org/drawingml/2006/main">
                          <a:ext uri="{FF2B5EF4-FFF2-40B4-BE49-F238E27FC236}">
                            <a16:creationId xmlns:a16="http://schemas.microsoft.com/office/drawing/2014/main" id="{00000000-0008-0000-0000-0000FF2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05B48" id="Text Box 1487" o:spid="_x0000_s1026" type="#_x0000_t202" style="position:absolute;margin-left:0;margin-top:0;width:6pt;height:2.25pt;z-index:2541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4784" behindDoc="0" locked="0" layoutInCell="1" allowOverlap="1" wp14:anchorId="0361CCE0" wp14:editId="256AC606">
                      <wp:simplePos x="0" y="0"/>
                      <wp:positionH relativeFrom="column">
                        <wp:posOffset>0</wp:posOffset>
                      </wp:positionH>
                      <wp:positionV relativeFrom="paragraph">
                        <wp:posOffset>0</wp:posOffset>
                      </wp:positionV>
                      <wp:extent cx="76200" cy="28575"/>
                      <wp:effectExtent l="19050" t="19050" r="19050" b="28575"/>
                      <wp:wrapNone/>
                      <wp:docPr id="11008" name="Text Box 1486">
                        <a:extLst xmlns:a="http://schemas.openxmlformats.org/drawingml/2006/main">
                          <a:ext uri="{FF2B5EF4-FFF2-40B4-BE49-F238E27FC236}">
                            <a16:creationId xmlns:a16="http://schemas.microsoft.com/office/drawing/2014/main" id="{00000000-0008-0000-0000-00000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6EC56" id="Text Box 1486" o:spid="_x0000_s1026" type="#_x0000_t202" style="position:absolute;margin-left:0;margin-top:0;width:6pt;height:2.25pt;z-index:2541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5808" behindDoc="0" locked="0" layoutInCell="1" allowOverlap="1" wp14:anchorId="59FD535D" wp14:editId="0C3B9419">
                      <wp:simplePos x="0" y="0"/>
                      <wp:positionH relativeFrom="column">
                        <wp:posOffset>0</wp:posOffset>
                      </wp:positionH>
                      <wp:positionV relativeFrom="paragraph">
                        <wp:posOffset>0</wp:posOffset>
                      </wp:positionV>
                      <wp:extent cx="76200" cy="28575"/>
                      <wp:effectExtent l="19050" t="19050" r="19050" b="28575"/>
                      <wp:wrapNone/>
                      <wp:docPr id="11009" name="Text Box 1485">
                        <a:extLst xmlns:a="http://schemas.openxmlformats.org/drawingml/2006/main">
                          <a:ext uri="{FF2B5EF4-FFF2-40B4-BE49-F238E27FC236}">
                            <a16:creationId xmlns:a16="http://schemas.microsoft.com/office/drawing/2014/main" id="{00000000-0008-0000-0000-00000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946E9" id="Text Box 1485" o:spid="_x0000_s1026" type="#_x0000_t202" style="position:absolute;margin-left:0;margin-top:0;width:6pt;height:2.25pt;z-index:2541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6832" behindDoc="0" locked="0" layoutInCell="1" allowOverlap="1" wp14:anchorId="6673F425" wp14:editId="64AD343C">
                      <wp:simplePos x="0" y="0"/>
                      <wp:positionH relativeFrom="column">
                        <wp:posOffset>0</wp:posOffset>
                      </wp:positionH>
                      <wp:positionV relativeFrom="paragraph">
                        <wp:posOffset>0</wp:posOffset>
                      </wp:positionV>
                      <wp:extent cx="76200" cy="28575"/>
                      <wp:effectExtent l="19050" t="19050" r="19050" b="28575"/>
                      <wp:wrapNone/>
                      <wp:docPr id="11010" name="Text Box 1484">
                        <a:extLst xmlns:a="http://schemas.openxmlformats.org/drawingml/2006/main">
                          <a:ext uri="{FF2B5EF4-FFF2-40B4-BE49-F238E27FC236}">
                            <a16:creationId xmlns:a16="http://schemas.microsoft.com/office/drawing/2014/main" id="{00000000-0008-0000-0000-00000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56254" id="Text Box 1484" o:spid="_x0000_s1026" type="#_x0000_t202" style="position:absolute;margin-left:0;margin-top:0;width:6pt;height:2.25pt;z-index:2541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7856" behindDoc="0" locked="0" layoutInCell="1" allowOverlap="1" wp14:anchorId="096A15B9" wp14:editId="63B9C1A1">
                      <wp:simplePos x="0" y="0"/>
                      <wp:positionH relativeFrom="column">
                        <wp:posOffset>0</wp:posOffset>
                      </wp:positionH>
                      <wp:positionV relativeFrom="paragraph">
                        <wp:posOffset>0</wp:posOffset>
                      </wp:positionV>
                      <wp:extent cx="76200" cy="28575"/>
                      <wp:effectExtent l="19050" t="19050" r="19050" b="28575"/>
                      <wp:wrapNone/>
                      <wp:docPr id="11011" name="Text Box 1483">
                        <a:extLst xmlns:a="http://schemas.openxmlformats.org/drawingml/2006/main">
                          <a:ext uri="{FF2B5EF4-FFF2-40B4-BE49-F238E27FC236}">
                            <a16:creationId xmlns:a16="http://schemas.microsoft.com/office/drawing/2014/main" id="{00000000-0008-0000-0000-00000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42323" id="Text Box 1483" o:spid="_x0000_s1026" type="#_x0000_t202" style="position:absolute;margin-left:0;margin-top:0;width:6pt;height:2.25pt;z-index:2541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8880" behindDoc="0" locked="0" layoutInCell="1" allowOverlap="1" wp14:anchorId="45D00B5C" wp14:editId="6846238A">
                      <wp:simplePos x="0" y="0"/>
                      <wp:positionH relativeFrom="column">
                        <wp:posOffset>0</wp:posOffset>
                      </wp:positionH>
                      <wp:positionV relativeFrom="paragraph">
                        <wp:posOffset>0</wp:posOffset>
                      </wp:positionV>
                      <wp:extent cx="76200" cy="28575"/>
                      <wp:effectExtent l="19050" t="19050" r="19050" b="28575"/>
                      <wp:wrapNone/>
                      <wp:docPr id="11012" name="Text Box 1482">
                        <a:extLst xmlns:a="http://schemas.openxmlformats.org/drawingml/2006/main">
                          <a:ext uri="{FF2B5EF4-FFF2-40B4-BE49-F238E27FC236}">
                            <a16:creationId xmlns:a16="http://schemas.microsoft.com/office/drawing/2014/main" id="{00000000-0008-0000-0000-00000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1BA9A" id="Text Box 1482" o:spid="_x0000_s1026" type="#_x0000_t202" style="position:absolute;margin-left:0;margin-top:0;width:6pt;height:2.25pt;z-index:2541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39904" behindDoc="0" locked="0" layoutInCell="1" allowOverlap="1" wp14:anchorId="5950A841" wp14:editId="65CE4E1B">
                      <wp:simplePos x="0" y="0"/>
                      <wp:positionH relativeFrom="column">
                        <wp:posOffset>0</wp:posOffset>
                      </wp:positionH>
                      <wp:positionV relativeFrom="paragraph">
                        <wp:posOffset>0</wp:posOffset>
                      </wp:positionV>
                      <wp:extent cx="76200" cy="28575"/>
                      <wp:effectExtent l="19050" t="19050" r="19050" b="28575"/>
                      <wp:wrapNone/>
                      <wp:docPr id="11013" name="Text Box 1481">
                        <a:extLst xmlns:a="http://schemas.openxmlformats.org/drawingml/2006/main">
                          <a:ext uri="{FF2B5EF4-FFF2-40B4-BE49-F238E27FC236}">
                            <a16:creationId xmlns:a16="http://schemas.microsoft.com/office/drawing/2014/main" id="{00000000-0008-0000-0000-00000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192630" id="Text Box 1481" o:spid="_x0000_s1026" type="#_x0000_t202" style="position:absolute;margin-left:0;margin-top:0;width:6pt;height:2.25pt;z-index:2541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0928" behindDoc="0" locked="0" layoutInCell="1" allowOverlap="1" wp14:anchorId="0653ABAB" wp14:editId="36974E02">
                      <wp:simplePos x="0" y="0"/>
                      <wp:positionH relativeFrom="column">
                        <wp:posOffset>0</wp:posOffset>
                      </wp:positionH>
                      <wp:positionV relativeFrom="paragraph">
                        <wp:posOffset>0</wp:posOffset>
                      </wp:positionV>
                      <wp:extent cx="76200" cy="28575"/>
                      <wp:effectExtent l="19050" t="19050" r="19050" b="28575"/>
                      <wp:wrapNone/>
                      <wp:docPr id="11014" name="Text Box 1480">
                        <a:extLst xmlns:a="http://schemas.openxmlformats.org/drawingml/2006/main">
                          <a:ext uri="{FF2B5EF4-FFF2-40B4-BE49-F238E27FC236}">
                            <a16:creationId xmlns:a16="http://schemas.microsoft.com/office/drawing/2014/main" id="{00000000-0008-0000-0000-00000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00EA55" id="Text Box 1480" o:spid="_x0000_s1026" type="#_x0000_t202" style="position:absolute;margin-left:0;margin-top:0;width:6pt;height:2.25pt;z-index:2541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1952" behindDoc="0" locked="0" layoutInCell="1" allowOverlap="1" wp14:anchorId="52ED81BB" wp14:editId="6598614A">
                      <wp:simplePos x="0" y="0"/>
                      <wp:positionH relativeFrom="column">
                        <wp:posOffset>0</wp:posOffset>
                      </wp:positionH>
                      <wp:positionV relativeFrom="paragraph">
                        <wp:posOffset>0</wp:posOffset>
                      </wp:positionV>
                      <wp:extent cx="76200" cy="28575"/>
                      <wp:effectExtent l="19050" t="19050" r="19050" b="28575"/>
                      <wp:wrapNone/>
                      <wp:docPr id="11015" name="Text Box 1479">
                        <a:extLst xmlns:a="http://schemas.openxmlformats.org/drawingml/2006/main">
                          <a:ext uri="{FF2B5EF4-FFF2-40B4-BE49-F238E27FC236}">
                            <a16:creationId xmlns:a16="http://schemas.microsoft.com/office/drawing/2014/main" id="{00000000-0008-0000-0000-00000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88D32" id="Text Box 1479" o:spid="_x0000_s1026" type="#_x0000_t202" style="position:absolute;margin-left:0;margin-top:0;width:6pt;height:2.25pt;z-index:2541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2976" behindDoc="0" locked="0" layoutInCell="1" allowOverlap="1" wp14:anchorId="7C96CF20" wp14:editId="21D9476D">
                      <wp:simplePos x="0" y="0"/>
                      <wp:positionH relativeFrom="column">
                        <wp:posOffset>0</wp:posOffset>
                      </wp:positionH>
                      <wp:positionV relativeFrom="paragraph">
                        <wp:posOffset>0</wp:posOffset>
                      </wp:positionV>
                      <wp:extent cx="76200" cy="28575"/>
                      <wp:effectExtent l="19050" t="19050" r="19050" b="28575"/>
                      <wp:wrapNone/>
                      <wp:docPr id="11016" name="Text Box 1478">
                        <a:extLst xmlns:a="http://schemas.openxmlformats.org/drawingml/2006/main">
                          <a:ext uri="{FF2B5EF4-FFF2-40B4-BE49-F238E27FC236}">
                            <a16:creationId xmlns:a16="http://schemas.microsoft.com/office/drawing/2014/main" id="{00000000-0008-0000-0000-00000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0CF29" id="Text Box 1478" o:spid="_x0000_s1026" type="#_x0000_t202" style="position:absolute;margin-left:0;margin-top:0;width:6pt;height:2.25pt;z-index:2541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4000" behindDoc="0" locked="0" layoutInCell="1" allowOverlap="1" wp14:anchorId="409509EB" wp14:editId="2795D786">
                      <wp:simplePos x="0" y="0"/>
                      <wp:positionH relativeFrom="column">
                        <wp:posOffset>0</wp:posOffset>
                      </wp:positionH>
                      <wp:positionV relativeFrom="paragraph">
                        <wp:posOffset>0</wp:posOffset>
                      </wp:positionV>
                      <wp:extent cx="76200" cy="28575"/>
                      <wp:effectExtent l="19050" t="19050" r="19050" b="28575"/>
                      <wp:wrapNone/>
                      <wp:docPr id="11017" name="Text Box 1477">
                        <a:extLst xmlns:a="http://schemas.openxmlformats.org/drawingml/2006/main">
                          <a:ext uri="{FF2B5EF4-FFF2-40B4-BE49-F238E27FC236}">
                            <a16:creationId xmlns:a16="http://schemas.microsoft.com/office/drawing/2014/main" id="{00000000-0008-0000-0000-00000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FD9A2" id="Text Box 1477" o:spid="_x0000_s1026" type="#_x0000_t202" style="position:absolute;margin-left:0;margin-top:0;width:6pt;height:2.25pt;z-index:2541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5024" behindDoc="0" locked="0" layoutInCell="1" allowOverlap="1" wp14:anchorId="30AA49A0" wp14:editId="3A79E8A0">
                      <wp:simplePos x="0" y="0"/>
                      <wp:positionH relativeFrom="column">
                        <wp:posOffset>0</wp:posOffset>
                      </wp:positionH>
                      <wp:positionV relativeFrom="paragraph">
                        <wp:posOffset>0</wp:posOffset>
                      </wp:positionV>
                      <wp:extent cx="76200" cy="28575"/>
                      <wp:effectExtent l="19050" t="19050" r="19050" b="28575"/>
                      <wp:wrapNone/>
                      <wp:docPr id="11018" name="Text Box 1476">
                        <a:extLst xmlns:a="http://schemas.openxmlformats.org/drawingml/2006/main">
                          <a:ext uri="{FF2B5EF4-FFF2-40B4-BE49-F238E27FC236}">
                            <a16:creationId xmlns:a16="http://schemas.microsoft.com/office/drawing/2014/main" id="{00000000-0008-0000-0000-00000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37BD2" id="Text Box 1476" o:spid="_x0000_s1026" type="#_x0000_t202" style="position:absolute;margin-left:0;margin-top:0;width:6pt;height:2.25pt;z-index:2541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6048" behindDoc="0" locked="0" layoutInCell="1" allowOverlap="1" wp14:anchorId="0FD73D05" wp14:editId="71DE1DC2">
                      <wp:simplePos x="0" y="0"/>
                      <wp:positionH relativeFrom="column">
                        <wp:posOffset>0</wp:posOffset>
                      </wp:positionH>
                      <wp:positionV relativeFrom="paragraph">
                        <wp:posOffset>0</wp:posOffset>
                      </wp:positionV>
                      <wp:extent cx="76200" cy="28575"/>
                      <wp:effectExtent l="19050" t="19050" r="19050" b="28575"/>
                      <wp:wrapNone/>
                      <wp:docPr id="11019" name="Text Box 1475">
                        <a:extLst xmlns:a="http://schemas.openxmlformats.org/drawingml/2006/main">
                          <a:ext uri="{FF2B5EF4-FFF2-40B4-BE49-F238E27FC236}">
                            <a16:creationId xmlns:a16="http://schemas.microsoft.com/office/drawing/2014/main" id="{00000000-0008-0000-0000-00000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E774B" id="Text Box 1475" o:spid="_x0000_s1026" type="#_x0000_t202" style="position:absolute;margin-left:0;margin-top:0;width:6pt;height:2.25pt;z-index:2541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7072" behindDoc="0" locked="0" layoutInCell="1" allowOverlap="1" wp14:anchorId="4F4C9DA4" wp14:editId="7128A14C">
                      <wp:simplePos x="0" y="0"/>
                      <wp:positionH relativeFrom="column">
                        <wp:posOffset>0</wp:posOffset>
                      </wp:positionH>
                      <wp:positionV relativeFrom="paragraph">
                        <wp:posOffset>0</wp:posOffset>
                      </wp:positionV>
                      <wp:extent cx="76200" cy="28575"/>
                      <wp:effectExtent l="19050" t="19050" r="19050" b="28575"/>
                      <wp:wrapNone/>
                      <wp:docPr id="11020" name="Text Box 1474">
                        <a:extLst xmlns:a="http://schemas.openxmlformats.org/drawingml/2006/main">
                          <a:ext uri="{FF2B5EF4-FFF2-40B4-BE49-F238E27FC236}">
                            <a16:creationId xmlns:a16="http://schemas.microsoft.com/office/drawing/2014/main" id="{00000000-0008-0000-0000-00000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ED701" id="Text Box 1474" o:spid="_x0000_s1026" type="#_x0000_t202" style="position:absolute;margin-left:0;margin-top:0;width:6pt;height:2.25pt;z-index:2541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8096" behindDoc="0" locked="0" layoutInCell="1" allowOverlap="1" wp14:anchorId="49487897" wp14:editId="3EC0CA55">
                      <wp:simplePos x="0" y="0"/>
                      <wp:positionH relativeFrom="column">
                        <wp:posOffset>0</wp:posOffset>
                      </wp:positionH>
                      <wp:positionV relativeFrom="paragraph">
                        <wp:posOffset>0</wp:posOffset>
                      </wp:positionV>
                      <wp:extent cx="76200" cy="28575"/>
                      <wp:effectExtent l="19050" t="19050" r="19050" b="28575"/>
                      <wp:wrapNone/>
                      <wp:docPr id="11021" name="Text Box 1473">
                        <a:extLst xmlns:a="http://schemas.openxmlformats.org/drawingml/2006/main">
                          <a:ext uri="{FF2B5EF4-FFF2-40B4-BE49-F238E27FC236}">
                            <a16:creationId xmlns:a16="http://schemas.microsoft.com/office/drawing/2014/main" id="{00000000-0008-0000-0000-00000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E2213" id="Text Box 1473" o:spid="_x0000_s1026" type="#_x0000_t202" style="position:absolute;margin-left:0;margin-top:0;width:6pt;height:2.25pt;z-index:2541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49120" behindDoc="0" locked="0" layoutInCell="1" allowOverlap="1" wp14:anchorId="7C4714CA" wp14:editId="051F041C">
                      <wp:simplePos x="0" y="0"/>
                      <wp:positionH relativeFrom="column">
                        <wp:posOffset>0</wp:posOffset>
                      </wp:positionH>
                      <wp:positionV relativeFrom="paragraph">
                        <wp:posOffset>0</wp:posOffset>
                      </wp:positionV>
                      <wp:extent cx="76200" cy="28575"/>
                      <wp:effectExtent l="19050" t="19050" r="19050" b="28575"/>
                      <wp:wrapNone/>
                      <wp:docPr id="11022" name="Text Box 1472">
                        <a:extLst xmlns:a="http://schemas.openxmlformats.org/drawingml/2006/main">
                          <a:ext uri="{FF2B5EF4-FFF2-40B4-BE49-F238E27FC236}">
                            <a16:creationId xmlns:a16="http://schemas.microsoft.com/office/drawing/2014/main" id="{00000000-0008-0000-0000-00000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BCE3E" id="Text Box 1472" o:spid="_x0000_s1026" type="#_x0000_t202" style="position:absolute;margin-left:0;margin-top:0;width:6pt;height:2.25pt;z-index:2541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0144" behindDoc="0" locked="0" layoutInCell="1" allowOverlap="1" wp14:anchorId="4DF584B7" wp14:editId="11ED68DC">
                      <wp:simplePos x="0" y="0"/>
                      <wp:positionH relativeFrom="column">
                        <wp:posOffset>0</wp:posOffset>
                      </wp:positionH>
                      <wp:positionV relativeFrom="paragraph">
                        <wp:posOffset>0</wp:posOffset>
                      </wp:positionV>
                      <wp:extent cx="76200" cy="28575"/>
                      <wp:effectExtent l="19050" t="19050" r="19050" b="28575"/>
                      <wp:wrapNone/>
                      <wp:docPr id="11023" name="Text Box 1471">
                        <a:extLst xmlns:a="http://schemas.openxmlformats.org/drawingml/2006/main">
                          <a:ext uri="{FF2B5EF4-FFF2-40B4-BE49-F238E27FC236}">
                            <a16:creationId xmlns:a16="http://schemas.microsoft.com/office/drawing/2014/main" id="{00000000-0008-0000-0000-00000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7E13A" id="Text Box 1471" o:spid="_x0000_s1026" type="#_x0000_t202" style="position:absolute;margin-left:0;margin-top:0;width:6pt;height:2.25pt;z-index:2541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1168" behindDoc="0" locked="0" layoutInCell="1" allowOverlap="1" wp14:anchorId="5EF139B8" wp14:editId="5BDC8CB9">
                      <wp:simplePos x="0" y="0"/>
                      <wp:positionH relativeFrom="column">
                        <wp:posOffset>0</wp:posOffset>
                      </wp:positionH>
                      <wp:positionV relativeFrom="paragraph">
                        <wp:posOffset>0</wp:posOffset>
                      </wp:positionV>
                      <wp:extent cx="76200" cy="28575"/>
                      <wp:effectExtent l="19050" t="19050" r="19050" b="28575"/>
                      <wp:wrapNone/>
                      <wp:docPr id="11024" name="Text Box 1470">
                        <a:extLst xmlns:a="http://schemas.openxmlformats.org/drawingml/2006/main">
                          <a:ext uri="{FF2B5EF4-FFF2-40B4-BE49-F238E27FC236}">
                            <a16:creationId xmlns:a16="http://schemas.microsoft.com/office/drawing/2014/main" id="{00000000-0008-0000-0000-00001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CDBF9" id="Text Box 1470" o:spid="_x0000_s1026" type="#_x0000_t202" style="position:absolute;margin-left:0;margin-top:0;width:6pt;height:2.25pt;z-index:2541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2192" behindDoc="0" locked="0" layoutInCell="1" allowOverlap="1" wp14:anchorId="67402E7E" wp14:editId="370F7604">
                      <wp:simplePos x="0" y="0"/>
                      <wp:positionH relativeFrom="column">
                        <wp:posOffset>0</wp:posOffset>
                      </wp:positionH>
                      <wp:positionV relativeFrom="paragraph">
                        <wp:posOffset>0</wp:posOffset>
                      </wp:positionV>
                      <wp:extent cx="76200" cy="28575"/>
                      <wp:effectExtent l="19050" t="19050" r="19050" b="28575"/>
                      <wp:wrapNone/>
                      <wp:docPr id="11025" name="Text Box 1469">
                        <a:extLst xmlns:a="http://schemas.openxmlformats.org/drawingml/2006/main">
                          <a:ext uri="{FF2B5EF4-FFF2-40B4-BE49-F238E27FC236}">
                            <a16:creationId xmlns:a16="http://schemas.microsoft.com/office/drawing/2014/main" id="{00000000-0008-0000-0000-00001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2B9BB" id="Text Box 1469" o:spid="_x0000_s1026" type="#_x0000_t202" style="position:absolute;margin-left:0;margin-top:0;width:6pt;height:2.25pt;z-index:2541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3216" behindDoc="0" locked="0" layoutInCell="1" allowOverlap="1" wp14:anchorId="24449222" wp14:editId="672F4500">
                      <wp:simplePos x="0" y="0"/>
                      <wp:positionH relativeFrom="column">
                        <wp:posOffset>0</wp:posOffset>
                      </wp:positionH>
                      <wp:positionV relativeFrom="paragraph">
                        <wp:posOffset>0</wp:posOffset>
                      </wp:positionV>
                      <wp:extent cx="76200" cy="28575"/>
                      <wp:effectExtent l="19050" t="19050" r="19050" b="28575"/>
                      <wp:wrapNone/>
                      <wp:docPr id="11026" name="Text Box 1468">
                        <a:extLst xmlns:a="http://schemas.openxmlformats.org/drawingml/2006/main">
                          <a:ext uri="{FF2B5EF4-FFF2-40B4-BE49-F238E27FC236}">
                            <a16:creationId xmlns:a16="http://schemas.microsoft.com/office/drawing/2014/main" id="{00000000-0008-0000-0000-00001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E81E06" id="Text Box 1468" o:spid="_x0000_s1026" type="#_x0000_t202" style="position:absolute;margin-left:0;margin-top:0;width:6pt;height:2.25pt;z-index:2541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4240" behindDoc="0" locked="0" layoutInCell="1" allowOverlap="1" wp14:anchorId="75A6ED94" wp14:editId="1B771121">
                      <wp:simplePos x="0" y="0"/>
                      <wp:positionH relativeFrom="column">
                        <wp:posOffset>0</wp:posOffset>
                      </wp:positionH>
                      <wp:positionV relativeFrom="paragraph">
                        <wp:posOffset>0</wp:posOffset>
                      </wp:positionV>
                      <wp:extent cx="76200" cy="28575"/>
                      <wp:effectExtent l="19050" t="19050" r="19050" b="28575"/>
                      <wp:wrapNone/>
                      <wp:docPr id="11027" name="Text Box 1467">
                        <a:extLst xmlns:a="http://schemas.openxmlformats.org/drawingml/2006/main">
                          <a:ext uri="{FF2B5EF4-FFF2-40B4-BE49-F238E27FC236}">
                            <a16:creationId xmlns:a16="http://schemas.microsoft.com/office/drawing/2014/main" id="{00000000-0008-0000-0000-00001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D821A" id="Text Box 1467" o:spid="_x0000_s1026" type="#_x0000_t202" style="position:absolute;margin-left:0;margin-top:0;width:6pt;height:2.25pt;z-index:2541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5264" behindDoc="0" locked="0" layoutInCell="1" allowOverlap="1" wp14:anchorId="1FF52EB2" wp14:editId="41D8E9B1">
                      <wp:simplePos x="0" y="0"/>
                      <wp:positionH relativeFrom="column">
                        <wp:posOffset>0</wp:posOffset>
                      </wp:positionH>
                      <wp:positionV relativeFrom="paragraph">
                        <wp:posOffset>0</wp:posOffset>
                      </wp:positionV>
                      <wp:extent cx="76200" cy="28575"/>
                      <wp:effectExtent l="19050" t="19050" r="19050" b="28575"/>
                      <wp:wrapNone/>
                      <wp:docPr id="11028" name="Text Box 1466">
                        <a:extLst xmlns:a="http://schemas.openxmlformats.org/drawingml/2006/main">
                          <a:ext uri="{FF2B5EF4-FFF2-40B4-BE49-F238E27FC236}">
                            <a16:creationId xmlns:a16="http://schemas.microsoft.com/office/drawing/2014/main" id="{00000000-0008-0000-0000-00001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02F7E" id="Text Box 1466" o:spid="_x0000_s1026" type="#_x0000_t202" style="position:absolute;margin-left:0;margin-top:0;width:6pt;height:2.25pt;z-index:2541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6288" behindDoc="0" locked="0" layoutInCell="1" allowOverlap="1" wp14:anchorId="1C0D13BF" wp14:editId="398A08D0">
                      <wp:simplePos x="0" y="0"/>
                      <wp:positionH relativeFrom="column">
                        <wp:posOffset>0</wp:posOffset>
                      </wp:positionH>
                      <wp:positionV relativeFrom="paragraph">
                        <wp:posOffset>0</wp:posOffset>
                      </wp:positionV>
                      <wp:extent cx="76200" cy="28575"/>
                      <wp:effectExtent l="19050" t="19050" r="19050" b="28575"/>
                      <wp:wrapNone/>
                      <wp:docPr id="11029" name="Text Box 1465">
                        <a:extLst xmlns:a="http://schemas.openxmlformats.org/drawingml/2006/main">
                          <a:ext uri="{FF2B5EF4-FFF2-40B4-BE49-F238E27FC236}">
                            <a16:creationId xmlns:a16="http://schemas.microsoft.com/office/drawing/2014/main" id="{00000000-0008-0000-0000-00001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52184" id="Text Box 1465" o:spid="_x0000_s1026" type="#_x0000_t202" style="position:absolute;margin-left:0;margin-top:0;width:6pt;height:2.25pt;z-index:2541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7312" behindDoc="0" locked="0" layoutInCell="1" allowOverlap="1" wp14:anchorId="3CBB38E4" wp14:editId="7F80E169">
                      <wp:simplePos x="0" y="0"/>
                      <wp:positionH relativeFrom="column">
                        <wp:posOffset>0</wp:posOffset>
                      </wp:positionH>
                      <wp:positionV relativeFrom="paragraph">
                        <wp:posOffset>0</wp:posOffset>
                      </wp:positionV>
                      <wp:extent cx="76200" cy="28575"/>
                      <wp:effectExtent l="19050" t="19050" r="19050" b="28575"/>
                      <wp:wrapNone/>
                      <wp:docPr id="11030" name="Text Box 1464">
                        <a:extLst xmlns:a="http://schemas.openxmlformats.org/drawingml/2006/main">
                          <a:ext uri="{FF2B5EF4-FFF2-40B4-BE49-F238E27FC236}">
                            <a16:creationId xmlns:a16="http://schemas.microsoft.com/office/drawing/2014/main" id="{00000000-0008-0000-0000-00001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A20D4" id="Text Box 1464" o:spid="_x0000_s1026" type="#_x0000_t202" style="position:absolute;margin-left:0;margin-top:0;width:6pt;height:2.25pt;z-index:2541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8336" behindDoc="0" locked="0" layoutInCell="1" allowOverlap="1" wp14:anchorId="758246A3" wp14:editId="0E546EC9">
                      <wp:simplePos x="0" y="0"/>
                      <wp:positionH relativeFrom="column">
                        <wp:posOffset>0</wp:posOffset>
                      </wp:positionH>
                      <wp:positionV relativeFrom="paragraph">
                        <wp:posOffset>0</wp:posOffset>
                      </wp:positionV>
                      <wp:extent cx="76200" cy="28575"/>
                      <wp:effectExtent l="19050" t="19050" r="19050" b="28575"/>
                      <wp:wrapNone/>
                      <wp:docPr id="11031" name="Text Box 1463">
                        <a:extLst xmlns:a="http://schemas.openxmlformats.org/drawingml/2006/main">
                          <a:ext uri="{FF2B5EF4-FFF2-40B4-BE49-F238E27FC236}">
                            <a16:creationId xmlns:a16="http://schemas.microsoft.com/office/drawing/2014/main" id="{00000000-0008-0000-0000-00001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95557" id="Text Box 1463" o:spid="_x0000_s1026" type="#_x0000_t202" style="position:absolute;margin-left:0;margin-top:0;width:6pt;height:2.25pt;z-index:2541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59360" behindDoc="0" locked="0" layoutInCell="1" allowOverlap="1" wp14:anchorId="21DCC3D1" wp14:editId="582ACF63">
                      <wp:simplePos x="0" y="0"/>
                      <wp:positionH relativeFrom="column">
                        <wp:posOffset>0</wp:posOffset>
                      </wp:positionH>
                      <wp:positionV relativeFrom="paragraph">
                        <wp:posOffset>0</wp:posOffset>
                      </wp:positionV>
                      <wp:extent cx="76200" cy="28575"/>
                      <wp:effectExtent l="19050" t="19050" r="19050" b="28575"/>
                      <wp:wrapNone/>
                      <wp:docPr id="11032" name="Text Box 1462">
                        <a:extLst xmlns:a="http://schemas.openxmlformats.org/drawingml/2006/main">
                          <a:ext uri="{FF2B5EF4-FFF2-40B4-BE49-F238E27FC236}">
                            <a16:creationId xmlns:a16="http://schemas.microsoft.com/office/drawing/2014/main" id="{00000000-0008-0000-0000-00001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A7E8D" id="Text Box 1462" o:spid="_x0000_s1026" type="#_x0000_t202" style="position:absolute;margin-left:0;margin-top:0;width:6pt;height:2.25pt;z-index:2541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0384" behindDoc="0" locked="0" layoutInCell="1" allowOverlap="1" wp14:anchorId="2D50F248" wp14:editId="7D62F5E8">
                      <wp:simplePos x="0" y="0"/>
                      <wp:positionH relativeFrom="column">
                        <wp:posOffset>0</wp:posOffset>
                      </wp:positionH>
                      <wp:positionV relativeFrom="paragraph">
                        <wp:posOffset>0</wp:posOffset>
                      </wp:positionV>
                      <wp:extent cx="76200" cy="28575"/>
                      <wp:effectExtent l="19050" t="19050" r="19050" b="28575"/>
                      <wp:wrapNone/>
                      <wp:docPr id="11033" name="Text Box 1461">
                        <a:extLst xmlns:a="http://schemas.openxmlformats.org/drawingml/2006/main">
                          <a:ext uri="{FF2B5EF4-FFF2-40B4-BE49-F238E27FC236}">
                            <a16:creationId xmlns:a16="http://schemas.microsoft.com/office/drawing/2014/main" id="{00000000-0008-0000-0000-00001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B49D5" id="Text Box 1461" o:spid="_x0000_s1026" type="#_x0000_t202" style="position:absolute;margin-left:0;margin-top:0;width:6pt;height:2.25pt;z-index:2541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1408" behindDoc="0" locked="0" layoutInCell="1" allowOverlap="1" wp14:anchorId="156B8754" wp14:editId="5880C987">
                      <wp:simplePos x="0" y="0"/>
                      <wp:positionH relativeFrom="column">
                        <wp:posOffset>0</wp:posOffset>
                      </wp:positionH>
                      <wp:positionV relativeFrom="paragraph">
                        <wp:posOffset>0</wp:posOffset>
                      </wp:positionV>
                      <wp:extent cx="76200" cy="28575"/>
                      <wp:effectExtent l="19050" t="19050" r="19050" b="28575"/>
                      <wp:wrapNone/>
                      <wp:docPr id="11034" name="Text Box 1460">
                        <a:extLst xmlns:a="http://schemas.openxmlformats.org/drawingml/2006/main">
                          <a:ext uri="{FF2B5EF4-FFF2-40B4-BE49-F238E27FC236}">
                            <a16:creationId xmlns:a16="http://schemas.microsoft.com/office/drawing/2014/main" id="{00000000-0008-0000-0000-00001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A73D4" id="Text Box 1460" o:spid="_x0000_s1026" type="#_x0000_t202" style="position:absolute;margin-left:0;margin-top:0;width:6pt;height:2.25pt;z-index:2541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2432" behindDoc="0" locked="0" layoutInCell="1" allowOverlap="1" wp14:anchorId="59336CD1" wp14:editId="5FC030CF">
                      <wp:simplePos x="0" y="0"/>
                      <wp:positionH relativeFrom="column">
                        <wp:posOffset>0</wp:posOffset>
                      </wp:positionH>
                      <wp:positionV relativeFrom="paragraph">
                        <wp:posOffset>0</wp:posOffset>
                      </wp:positionV>
                      <wp:extent cx="76200" cy="28575"/>
                      <wp:effectExtent l="19050" t="19050" r="19050" b="28575"/>
                      <wp:wrapNone/>
                      <wp:docPr id="11035" name="Text Box 1459">
                        <a:extLst xmlns:a="http://schemas.openxmlformats.org/drawingml/2006/main">
                          <a:ext uri="{FF2B5EF4-FFF2-40B4-BE49-F238E27FC236}">
                            <a16:creationId xmlns:a16="http://schemas.microsoft.com/office/drawing/2014/main" id="{00000000-0008-0000-0000-00001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0E5EB" id="Text Box 1459" o:spid="_x0000_s1026" type="#_x0000_t202" style="position:absolute;margin-left:0;margin-top:0;width:6pt;height:2.25pt;z-index:2541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3456" behindDoc="0" locked="0" layoutInCell="1" allowOverlap="1" wp14:anchorId="24E27CD2" wp14:editId="6B1D5D33">
                      <wp:simplePos x="0" y="0"/>
                      <wp:positionH relativeFrom="column">
                        <wp:posOffset>0</wp:posOffset>
                      </wp:positionH>
                      <wp:positionV relativeFrom="paragraph">
                        <wp:posOffset>0</wp:posOffset>
                      </wp:positionV>
                      <wp:extent cx="76200" cy="28575"/>
                      <wp:effectExtent l="19050" t="19050" r="19050" b="28575"/>
                      <wp:wrapNone/>
                      <wp:docPr id="11036" name="Text Box 1458">
                        <a:extLst xmlns:a="http://schemas.openxmlformats.org/drawingml/2006/main">
                          <a:ext uri="{FF2B5EF4-FFF2-40B4-BE49-F238E27FC236}">
                            <a16:creationId xmlns:a16="http://schemas.microsoft.com/office/drawing/2014/main" id="{00000000-0008-0000-0000-00001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5317A" id="Text Box 1458" o:spid="_x0000_s1026" type="#_x0000_t202" style="position:absolute;margin-left:0;margin-top:0;width:6pt;height:2.25pt;z-index:2541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4480" behindDoc="0" locked="0" layoutInCell="1" allowOverlap="1" wp14:anchorId="1FDB5789" wp14:editId="608D4BDC">
                      <wp:simplePos x="0" y="0"/>
                      <wp:positionH relativeFrom="column">
                        <wp:posOffset>0</wp:posOffset>
                      </wp:positionH>
                      <wp:positionV relativeFrom="paragraph">
                        <wp:posOffset>0</wp:posOffset>
                      </wp:positionV>
                      <wp:extent cx="76200" cy="28575"/>
                      <wp:effectExtent l="19050" t="19050" r="19050" b="28575"/>
                      <wp:wrapNone/>
                      <wp:docPr id="11037" name="Text Box 1457">
                        <a:extLst xmlns:a="http://schemas.openxmlformats.org/drawingml/2006/main">
                          <a:ext uri="{FF2B5EF4-FFF2-40B4-BE49-F238E27FC236}">
                            <a16:creationId xmlns:a16="http://schemas.microsoft.com/office/drawing/2014/main" id="{00000000-0008-0000-0000-00001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84B44" id="Text Box 1457" o:spid="_x0000_s1026" type="#_x0000_t202" style="position:absolute;margin-left:0;margin-top:0;width:6pt;height:2.25pt;z-index:2541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5504" behindDoc="0" locked="0" layoutInCell="1" allowOverlap="1" wp14:anchorId="3CB9F50B" wp14:editId="27A42B23">
                      <wp:simplePos x="0" y="0"/>
                      <wp:positionH relativeFrom="column">
                        <wp:posOffset>0</wp:posOffset>
                      </wp:positionH>
                      <wp:positionV relativeFrom="paragraph">
                        <wp:posOffset>0</wp:posOffset>
                      </wp:positionV>
                      <wp:extent cx="76200" cy="28575"/>
                      <wp:effectExtent l="19050" t="19050" r="19050" b="28575"/>
                      <wp:wrapNone/>
                      <wp:docPr id="11038" name="Text Box 1456">
                        <a:extLst xmlns:a="http://schemas.openxmlformats.org/drawingml/2006/main">
                          <a:ext uri="{FF2B5EF4-FFF2-40B4-BE49-F238E27FC236}">
                            <a16:creationId xmlns:a16="http://schemas.microsoft.com/office/drawing/2014/main" id="{00000000-0008-0000-0000-00001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31FA7" id="Text Box 1456" o:spid="_x0000_s1026" type="#_x0000_t202" style="position:absolute;margin-left:0;margin-top:0;width:6pt;height:2.25pt;z-index:2541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6528" behindDoc="0" locked="0" layoutInCell="1" allowOverlap="1" wp14:anchorId="44FA6B68" wp14:editId="6017ACFD">
                      <wp:simplePos x="0" y="0"/>
                      <wp:positionH relativeFrom="column">
                        <wp:posOffset>0</wp:posOffset>
                      </wp:positionH>
                      <wp:positionV relativeFrom="paragraph">
                        <wp:posOffset>0</wp:posOffset>
                      </wp:positionV>
                      <wp:extent cx="76200" cy="28575"/>
                      <wp:effectExtent l="19050" t="19050" r="19050" b="28575"/>
                      <wp:wrapNone/>
                      <wp:docPr id="11039" name="Text Box 1455">
                        <a:extLst xmlns:a="http://schemas.openxmlformats.org/drawingml/2006/main">
                          <a:ext uri="{FF2B5EF4-FFF2-40B4-BE49-F238E27FC236}">
                            <a16:creationId xmlns:a16="http://schemas.microsoft.com/office/drawing/2014/main" id="{00000000-0008-0000-0000-00001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8BA918" id="Text Box 1455" o:spid="_x0000_s1026" type="#_x0000_t202" style="position:absolute;margin-left:0;margin-top:0;width:6pt;height:2.25pt;z-index:2541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7552" behindDoc="0" locked="0" layoutInCell="1" allowOverlap="1" wp14:anchorId="55F74866" wp14:editId="0754467F">
                      <wp:simplePos x="0" y="0"/>
                      <wp:positionH relativeFrom="column">
                        <wp:posOffset>0</wp:posOffset>
                      </wp:positionH>
                      <wp:positionV relativeFrom="paragraph">
                        <wp:posOffset>0</wp:posOffset>
                      </wp:positionV>
                      <wp:extent cx="76200" cy="28575"/>
                      <wp:effectExtent l="19050" t="19050" r="19050" b="28575"/>
                      <wp:wrapNone/>
                      <wp:docPr id="11040" name="Text Box 1454">
                        <a:extLst xmlns:a="http://schemas.openxmlformats.org/drawingml/2006/main">
                          <a:ext uri="{FF2B5EF4-FFF2-40B4-BE49-F238E27FC236}">
                            <a16:creationId xmlns:a16="http://schemas.microsoft.com/office/drawing/2014/main" id="{00000000-0008-0000-0000-00002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CC25B" id="Text Box 1454" o:spid="_x0000_s1026" type="#_x0000_t202" style="position:absolute;margin-left:0;margin-top:0;width:6pt;height:2.25pt;z-index:2541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8576" behindDoc="0" locked="0" layoutInCell="1" allowOverlap="1" wp14:anchorId="0AA1662C" wp14:editId="47212EC8">
                      <wp:simplePos x="0" y="0"/>
                      <wp:positionH relativeFrom="column">
                        <wp:posOffset>0</wp:posOffset>
                      </wp:positionH>
                      <wp:positionV relativeFrom="paragraph">
                        <wp:posOffset>0</wp:posOffset>
                      </wp:positionV>
                      <wp:extent cx="76200" cy="28575"/>
                      <wp:effectExtent l="19050" t="19050" r="19050" b="28575"/>
                      <wp:wrapNone/>
                      <wp:docPr id="11041" name="Text Box 1453">
                        <a:extLst xmlns:a="http://schemas.openxmlformats.org/drawingml/2006/main">
                          <a:ext uri="{FF2B5EF4-FFF2-40B4-BE49-F238E27FC236}">
                            <a16:creationId xmlns:a16="http://schemas.microsoft.com/office/drawing/2014/main" id="{00000000-0008-0000-0000-00002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58C343" id="Text Box 1453" o:spid="_x0000_s1026" type="#_x0000_t202" style="position:absolute;margin-left:0;margin-top:0;width:6pt;height:2.25pt;z-index:2541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69600" behindDoc="0" locked="0" layoutInCell="1" allowOverlap="1" wp14:anchorId="6CD955C9" wp14:editId="5F0C94C8">
                      <wp:simplePos x="0" y="0"/>
                      <wp:positionH relativeFrom="column">
                        <wp:posOffset>0</wp:posOffset>
                      </wp:positionH>
                      <wp:positionV relativeFrom="paragraph">
                        <wp:posOffset>0</wp:posOffset>
                      </wp:positionV>
                      <wp:extent cx="76200" cy="28575"/>
                      <wp:effectExtent l="19050" t="19050" r="19050" b="28575"/>
                      <wp:wrapNone/>
                      <wp:docPr id="11042" name="Text Box 1452">
                        <a:extLst xmlns:a="http://schemas.openxmlformats.org/drawingml/2006/main">
                          <a:ext uri="{FF2B5EF4-FFF2-40B4-BE49-F238E27FC236}">
                            <a16:creationId xmlns:a16="http://schemas.microsoft.com/office/drawing/2014/main" id="{00000000-0008-0000-0000-00002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FBDA6" id="Text Box 1452" o:spid="_x0000_s1026" type="#_x0000_t202" style="position:absolute;margin-left:0;margin-top:0;width:6pt;height:2.25pt;z-index:2541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0624" behindDoc="0" locked="0" layoutInCell="1" allowOverlap="1" wp14:anchorId="68BCFBE0" wp14:editId="00B4AC9A">
                      <wp:simplePos x="0" y="0"/>
                      <wp:positionH relativeFrom="column">
                        <wp:posOffset>0</wp:posOffset>
                      </wp:positionH>
                      <wp:positionV relativeFrom="paragraph">
                        <wp:posOffset>0</wp:posOffset>
                      </wp:positionV>
                      <wp:extent cx="76200" cy="28575"/>
                      <wp:effectExtent l="19050" t="19050" r="19050" b="28575"/>
                      <wp:wrapNone/>
                      <wp:docPr id="11043" name="Text Box 1451">
                        <a:extLst xmlns:a="http://schemas.openxmlformats.org/drawingml/2006/main">
                          <a:ext uri="{FF2B5EF4-FFF2-40B4-BE49-F238E27FC236}">
                            <a16:creationId xmlns:a16="http://schemas.microsoft.com/office/drawing/2014/main" id="{00000000-0008-0000-0000-00002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F106B" id="Text Box 1451" o:spid="_x0000_s1026" type="#_x0000_t202" style="position:absolute;margin-left:0;margin-top:0;width:6pt;height:2.25pt;z-index:2541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1648" behindDoc="0" locked="0" layoutInCell="1" allowOverlap="1" wp14:anchorId="3517A3F5" wp14:editId="2E4E51A9">
                      <wp:simplePos x="0" y="0"/>
                      <wp:positionH relativeFrom="column">
                        <wp:posOffset>0</wp:posOffset>
                      </wp:positionH>
                      <wp:positionV relativeFrom="paragraph">
                        <wp:posOffset>0</wp:posOffset>
                      </wp:positionV>
                      <wp:extent cx="76200" cy="28575"/>
                      <wp:effectExtent l="19050" t="19050" r="19050" b="28575"/>
                      <wp:wrapNone/>
                      <wp:docPr id="11044" name="Text Box 1450">
                        <a:extLst xmlns:a="http://schemas.openxmlformats.org/drawingml/2006/main">
                          <a:ext uri="{FF2B5EF4-FFF2-40B4-BE49-F238E27FC236}">
                            <a16:creationId xmlns:a16="http://schemas.microsoft.com/office/drawing/2014/main" id="{00000000-0008-0000-0000-00002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A1975" id="Text Box 1450" o:spid="_x0000_s1026" type="#_x0000_t202" style="position:absolute;margin-left:0;margin-top:0;width:6pt;height:2.25pt;z-index:2541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2672" behindDoc="0" locked="0" layoutInCell="1" allowOverlap="1" wp14:anchorId="66F9B0D7" wp14:editId="0D9F7F57">
                      <wp:simplePos x="0" y="0"/>
                      <wp:positionH relativeFrom="column">
                        <wp:posOffset>0</wp:posOffset>
                      </wp:positionH>
                      <wp:positionV relativeFrom="paragraph">
                        <wp:posOffset>0</wp:posOffset>
                      </wp:positionV>
                      <wp:extent cx="76200" cy="28575"/>
                      <wp:effectExtent l="19050" t="19050" r="19050" b="28575"/>
                      <wp:wrapNone/>
                      <wp:docPr id="11045" name="Text Box 1449">
                        <a:extLst xmlns:a="http://schemas.openxmlformats.org/drawingml/2006/main">
                          <a:ext uri="{FF2B5EF4-FFF2-40B4-BE49-F238E27FC236}">
                            <a16:creationId xmlns:a16="http://schemas.microsoft.com/office/drawing/2014/main" id="{00000000-0008-0000-0000-00002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E01C0" id="Text Box 1449" o:spid="_x0000_s1026" type="#_x0000_t202" style="position:absolute;margin-left:0;margin-top:0;width:6pt;height:2.25pt;z-index:2541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3696" behindDoc="0" locked="0" layoutInCell="1" allowOverlap="1" wp14:anchorId="140202D9" wp14:editId="3AE4DB66">
                      <wp:simplePos x="0" y="0"/>
                      <wp:positionH relativeFrom="column">
                        <wp:posOffset>0</wp:posOffset>
                      </wp:positionH>
                      <wp:positionV relativeFrom="paragraph">
                        <wp:posOffset>0</wp:posOffset>
                      </wp:positionV>
                      <wp:extent cx="76200" cy="28575"/>
                      <wp:effectExtent l="19050" t="19050" r="19050" b="28575"/>
                      <wp:wrapNone/>
                      <wp:docPr id="11046" name="Text Box 1448">
                        <a:extLst xmlns:a="http://schemas.openxmlformats.org/drawingml/2006/main">
                          <a:ext uri="{FF2B5EF4-FFF2-40B4-BE49-F238E27FC236}">
                            <a16:creationId xmlns:a16="http://schemas.microsoft.com/office/drawing/2014/main" id="{00000000-0008-0000-0000-00002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036BB" id="Text Box 1448" o:spid="_x0000_s1026" type="#_x0000_t202" style="position:absolute;margin-left:0;margin-top:0;width:6pt;height:2.25pt;z-index:2541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4720" behindDoc="0" locked="0" layoutInCell="1" allowOverlap="1" wp14:anchorId="2C33F109" wp14:editId="78C1AF61">
                      <wp:simplePos x="0" y="0"/>
                      <wp:positionH relativeFrom="column">
                        <wp:posOffset>0</wp:posOffset>
                      </wp:positionH>
                      <wp:positionV relativeFrom="paragraph">
                        <wp:posOffset>0</wp:posOffset>
                      </wp:positionV>
                      <wp:extent cx="76200" cy="28575"/>
                      <wp:effectExtent l="19050" t="19050" r="19050" b="28575"/>
                      <wp:wrapNone/>
                      <wp:docPr id="11047" name="Text Box 1447">
                        <a:extLst xmlns:a="http://schemas.openxmlformats.org/drawingml/2006/main">
                          <a:ext uri="{FF2B5EF4-FFF2-40B4-BE49-F238E27FC236}">
                            <a16:creationId xmlns:a16="http://schemas.microsoft.com/office/drawing/2014/main" id="{00000000-0008-0000-0000-00002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1250D" id="Text Box 1447" o:spid="_x0000_s1026" type="#_x0000_t202" style="position:absolute;margin-left:0;margin-top:0;width:6pt;height:2.25pt;z-index:2541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5744" behindDoc="0" locked="0" layoutInCell="1" allowOverlap="1" wp14:anchorId="5FB2B491" wp14:editId="39722429">
                      <wp:simplePos x="0" y="0"/>
                      <wp:positionH relativeFrom="column">
                        <wp:posOffset>0</wp:posOffset>
                      </wp:positionH>
                      <wp:positionV relativeFrom="paragraph">
                        <wp:posOffset>0</wp:posOffset>
                      </wp:positionV>
                      <wp:extent cx="76200" cy="28575"/>
                      <wp:effectExtent l="19050" t="19050" r="19050" b="28575"/>
                      <wp:wrapNone/>
                      <wp:docPr id="11048" name="Text Box 1446">
                        <a:extLst xmlns:a="http://schemas.openxmlformats.org/drawingml/2006/main">
                          <a:ext uri="{FF2B5EF4-FFF2-40B4-BE49-F238E27FC236}">
                            <a16:creationId xmlns:a16="http://schemas.microsoft.com/office/drawing/2014/main" id="{00000000-0008-0000-0000-00002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70625" id="Text Box 1446" o:spid="_x0000_s1026" type="#_x0000_t202" style="position:absolute;margin-left:0;margin-top:0;width:6pt;height:2.25pt;z-index:2541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6768" behindDoc="0" locked="0" layoutInCell="1" allowOverlap="1" wp14:anchorId="65C617C2" wp14:editId="6AE1FF8D">
                      <wp:simplePos x="0" y="0"/>
                      <wp:positionH relativeFrom="column">
                        <wp:posOffset>0</wp:posOffset>
                      </wp:positionH>
                      <wp:positionV relativeFrom="paragraph">
                        <wp:posOffset>0</wp:posOffset>
                      </wp:positionV>
                      <wp:extent cx="76200" cy="28575"/>
                      <wp:effectExtent l="19050" t="19050" r="19050" b="28575"/>
                      <wp:wrapNone/>
                      <wp:docPr id="11049" name="Text Box 1445">
                        <a:extLst xmlns:a="http://schemas.openxmlformats.org/drawingml/2006/main">
                          <a:ext uri="{FF2B5EF4-FFF2-40B4-BE49-F238E27FC236}">
                            <a16:creationId xmlns:a16="http://schemas.microsoft.com/office/drawing/2014/main" id="{00000000-0008-0000-0000-00002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10782" id="Text Box 1445" o:spid="_x0000_s1026" type="#_x0000_t202" style="position:absolute;margin-left:0;margin-top:0;width:6pt;height:2.25pt;z-index:2541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7792" behindDoc="0" locked="0" layoutInCell="1" allowOverlap="1" wp14:anchorId="7B8A5BB1" wp14:editId="7B15A913">
                      <wp:simplePos x="0" y="0"/>
                      <wp:positionH relativeFrom="column">
                        <wp:posOffset>0</wp:posOffset>
                      </wp:positionH>
                      <wp:positionV relativeFrom="paragraph">
                        <wp:posOffset>0</wp:posOffset>
                      </wp:positionV>
                      <wp:extent cx="76200" cy="28575"/>
                      <wp:effectExtent l="19050" t="19050" r="19050" b="28575"/>
                      <wp:wrapNone/>
                      <wp:docPr id="11050" name="Text Box 1444">
                        <a:extLst xmlns:a="http://schemas.openxmlformats.org/drawingml/2006/main">
                          <a:ext uri="{FF2B5EF4-FFF2-40B4-BE49-F238E27FC236}">
                            <a16:creationId xmlns:a16="http://schemas.microsoft.com/office/drawing/2014/main" id="{00000000-0008-0000-0000-00002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9D55F" id="Text Box 1444" o:spid="_x0000_s1026" type="#_x0000_t202" style="position:absolute;margin-left:0;margin-top:0;width:6pt;height:2.25pt;z-index:2541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8816" behindDoc="0" locked="0" layoutInCell="1" allowOverlap="1" wp14:anchorId="05EC9CED" wp14:editId="09042AA1">
                      <wp:simplePos x="0" y="0"/>
                      <wp:positionH relativeFrom="column">
                        <wp:posOffset>0</wp:posOffset>
                      </wp:positionH>
                      <wp:positionV relativeFrom="paragraph">
                        <wp:posOffset>0</wp:posOffset>
                      </wp:positionV>
                      <wp:extent cx="76200" cy="28575"/>
                      <wp:effectExtent l="19050" t="19050" r="19050" b="28575"/>
                      <wp:wrapNone/>
                      <wp:docPr id="11051" name="Text Box 1443">
                        <a:extLst xmlns:a="http://schemas.openxmlformats.org/drawingml/2006/main">
                          <a:ext uri="{FF2B5EF4-FFF2-40B4-BE49-F238E27FC236}">
                            <a16:creationId xmlns:a16="http://schemas.microsoft.com/office/drawing/2014/main" id="{00000000-0008-0000-0000-00002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4C0E1" id="Text Box 1443" o:spid="_x0000_s1026" type="#_x0000_t202" style="position:absolute;margin-left:0;margin-top:0;width:6pt;height:2.25pt;z-index:2541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79840" behindDoc="0" locked="0" layoutInCell="1" allowOverlap="1" wp14:anchorId="614CDAE1" wp14:editId="7FE4052D">
                      <wp:simplePos x="0" y="0"/>
                      <wp:positionH relativeFrom="column">
                        <wp:posOffset>0</wp:posOffset>
                      </wp:positionH>
                      <wp:positionV relativeFrom="paragraph">
                        <wp:posOffset>0</wp:posOffset>
                      </wp:positionV>
                      <wp:extent cx="76200" cy="28575"/>
                      <wp:effectExtent l="19050" t="19050" r="19050" b="28575"/>
                      <wp:wrapNone/>
                      <wp:docPr id="11052" name="Text Box 1442">
                        <a:extLst xmlns:a="http://schemas.openxmlformats.org/drawingml/2006/main">
                          <a:ext uri="{FF2B5EF4-FFF2-40B4-BE49-F238E27FC236}">
                            <a16:creationId xmlns:a16="http://schemas.microsoft.com/office/drawing/2014/main" id="{00000000-0008-0000-0000-00002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B75A2" id="Text Box 1442" o:spid="_x0000_s1026" type="#_x0000_t202" style="position:absolute;margin-left:0;margin-top:0;width:6pt;height:2.25pt;z-index:2541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0864" behindDoc="0" locked="0" layoutInCell="1" allowOverlap="1" wp14:anchorId="5C75DF13" wp14:editId="69A7935E">
                      <wp:simplePos x="0" y="0"/>
                      <wp:positionH relativeFrom="column">
                        <wp:posOffset>0</wp:posOffset>
                      </wp:positionH>
                      <wp:positionV relativeFrom="paragraph">
                        <wp:posOffset>0</wp:posOffset>
                      </wp:positionV>
                      <wp:extent cx="76200" cy="28575"/>
                      <wp:effectExtent l="19050" t="19050" r="19050" b="28575"/>
                      <wp:wrapNone/>
                      <wp:docPr id="11053" name="Text Box 1441">
                        <a:extLst xmlns:a="http://schemas.openxmlformats.org/drawingml/2006/main">
                          <a:ext uri="{FF2B5EF4-FFF2-40B4-BE49-F238E27FC236}">
                            <a16:creationId xmlns:a16="http://schemas.microsoft.com/office/drawing/2014/main" id="{00000000-0008-0000-0000-00002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F1376" id="Text Box 1441" o:spid="_x0000_s1026" type="#_x0000_t202" style="position:absolute;margin-left:0;margin-top:0;width:6pt;height:2.25pt;z-index:2541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1888" behindDoc="0" locked="0" layoutInCell="1" allowOverlap="1" wp14:anchorId="30FBC6FA" wp14:editId="5CCD7F73">
                      <wp:simplePos x="0" y="0"/>
                      <wp:positionH relativeFrom="column">
                        <wp:posOffset>0</wp:posOffset>
                      </wp:positionH>
                      <wp:positionV relativeFrom="paragraph">
                        <wp:posOffset>0</wp:posOffset>
                      </wp:positionV>
                      <wp:extent cx="76200" cy="28575"/>
                      <wp:effectExtent l="19050" t="19050" r="19050" b="28575"/>
                      <wp:wrapNone/>
                      <wp:docPr id="11054" name="Text Box 1440">
                        <a:extLst xmlns:a="http://schemas.openxmlformats.org/drawingml/2006/main">
                          <a:ext uri="{FF2B5EF4-FFF2-40B4-BE49-F238E27FC236}">
                            <a16:creationId xmlns:a16="http://schemas.microsoft.com/office/drawing/2014/main" id="{00000000-0008-0000-0000-00002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AB9F7" id="Text Box 1440" o:spid="_x0000_s1026" type="#_x0000_t202" style="position:absolute;margin-left:0;margin-top:0;width:6pt;height:2.25pt;z-index:2541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2912" behindDoc="0" locked="0" layoutInCell="1" allowOverlap="1" wp14:anchorId="460D2DF3" wp14:editId="529F33BF">
                      <wp:simplePos x="0" y="0"/>
                      <wp:positionH relativeFrom="column">
                        <wp:posOffset>0</wp:posOffset>
                      </wp:positionH>
                      <wp:positionV relativeFrom="paragraph">
                        <wp:posOffset>0</wp:posOffset>
                      </wp:positionV>
                      <wp:extent cx="76200" cy="28575"/>
                      <wp:effectExtent l="19050" t="19050" r="19050" b="28575"/>
                      <wp:wrapNone/>
                      <wp:docPr id="11055" name="Text Box 1439">
                        <a:extLst xmlns:a="http://schemas.openxmlformats.org/drawingml/2006/main">
                          <a:ext uri="{FF2B5EF4-FFF2-40B4-BE49-F238E27FC236}">
                            <a16:creationId xmlns:a16="http://schemas.microsoft.com/office/drawing/2014/main" id="{00000000-0008-0000-0000-00002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D9D80" id="Text Box 1439" o:spid="_x0000_s1026" type="#_x0000_t202" style="position:absolute;margin-left:0;margin-top:0;width:6pt;height:2.25pt;z-index:2541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3936" behindDoc="0" locked="0" layoutInCell="1" allowOverlap="1" wp14:anchorId="02A8A7E9" wp14:editId="4090FF7A">
                      <wp:simplePos x="0" y="0"/>
                      <wp:positionH relativeFrom="column">
                        <wp:posOffset>0</wp:posOffset>
                      </wp:positionH>
                      <wp:positionV relativeFrom="paragraph">
                        <wp:posOffset>0</wp:posOffset>
                      </wp:positionV>
                      <wp:extent cx="76200" cy="28575"/>
                      <wp:effectExtent l="19050" t="19050" r="19050" b="28575"/>
                      <wp:wrapNone/>
                      <wp:docPr id="11056" name="Text Box 1438">
                        <a:extLst xmlns:a="http://schemas.openxmlformats.org/drawingml/2006/main">
                          <a:ext uri="{FF2B5EF4-FFF2-40B4-BE49-F238E27FC236}">
                            <a16:creationId xmlns:a16="http://schemas.microsoft.com/office/drawing/2014/main" id="{00000000-0008-0000-0000-00003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EF4BF" id="Text Box 1438" o:spid="_x0000_s1026" type="#_x0000_t202" style="position:absolute;margin-left:0;margin-top:0;width:6pt;height:2.25pt;z-index:2541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4960" behindDoc="0" locked="0" layoutInCell="1" allowOverlap="1" wp14:anchorId="1B3E46F3" wp14:editId="15A5C40A">
                      <wp:simplePos x="0" y="0"/>
                      <wp:positionH relativeFrom="column">
                        <wp:posOffset>0</wp:posOffset>
                      </wp:positionH>
                      <wp:positionV relativeFrom="paragraph">
                        <wp:posOffset>0</wp:posOffset>
                      </wp:positionV>
                      <wp:extent cx="76200" cy="28575"/>
                      <wp:effectExtent l="19050" t="19050" r="19050" b="28575"/>
                      <wp:wrapNone/>
                      <wp:docPr id="11057" name="Text Box 1437">
                        <a:extLst xmlns:a="http://schemas.openxmlformats.org/drawingml/2006/main">
                          <a:ext uri="{FF2B5EF4-FFF2-40B4-BE49-F238E27FC236}">
                            <a16:creationId xmlns:a16="http://schemas.microsoft.com/office/drawing/2014/main" id="{00000000-0008-0000-0000-00003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79C58" id="Text Box 1437" o:spid="_x0000_s1026" type="#_x0000_t202" style="position:absolute;margin-left:0;margin-top:0;width:6pt;height:2.25pt;z-index:2541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5984" behindDoc="0" locked="0" layoutInCell="1" allowOverlap="1" wp14:anchorId="3F349FB0" wp14:editId="135E6982">
                      <wp:simplePos x="0" y="0"/>
                      <wp:positionH relativeFrom="column">
                        <wp:posOffset>0</wp:posOffset>
                      </wp:positionH>
                      <wp:positionV relativeFrom="paragraph">
                        <wp:posOffset>0</wp:posOffset>
                      </wp:positionV>
                      <wp:extent cx="76200" cy="28575"/>
                      <wp:effectExtent l="19050" t="19050" r="19050" b="28575"/>
                      <wp:wrapNone/>
                      <wp:docPr id="11058" name="Text Box 1436">
                        <a:extLst xmlns:a="http://schemas.openxmlformats.org/drawingml/2006/main">
                          <a:ext uri="{FF2B5EF4-FFF2-40B4-BE49-F238E27FC236}">
                            <a16:creationId xmlns:a16="http://schemas.microsoft.com/office/drawing/2014/main" id="{00000000-0008-0000-0000-00003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F7E90" id="Text Box 1436" o:spid="_x0000_s1026" type="#_x0000_t202" style="position:absolute;margin-left:0;margin-top:0;width:6pt;height:2.25pt;z-index:2541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7008" behindDoc="0" locked="0" layoutInCell="1" allowOverlap="1" wp14:anchorId="60DEF163" wp14:editId="28026AB5">
                      <wp:simplePos x="0" y="0"/>
                      <wp:positionH relativeFrom="column">
                        <wp:posOffset>0</wp:posOffset>
                      </wp:positionH>
                      <wp:positionV relativeFrom="paragraph">
                        <wp:posOffset>0</wp:posOffset>
                      </wp:positionV>
                      <wp:extent cx="76200" cy="28575"/>
                      <wp:effectExtent l="19050" t="19050" r="19050" b="28575"/>
                      <wp:wrapNone/>
                      <wp:docPr id="11059" name="Text Box 1435">
                        <a:extLst xmlns:a="http://schemas.openxmlformats.org/drawingml/2006/main">
                          <a:ext uri="{FF2B5EF4-FFF2-40B4-BE49-F238E27FC236}">
                            <a16:creationId xmlns:a16="http://schemas.microsoft.com/office/drawing/2014/main" id="{00000000-0008-0000-0000-00003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C029D9" id="Text Box 1435" o:spid="_x0000_s1026" type="#_x0000_t202" style="position:absolute;margin-left:0;margin-top:0;width:6pt;height:2.25pt;z-index:2541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8032" behindDoc="0" locked="0" layoutInCell="1" allowOverlap="1" wp14:anchorId="63DF439F" wp14:editId="7FC46A5B">
                      <wp:simplePos x="0" y="0"/>
                      <wp:positionH relativeFrom="column">
                        <wp:posOffset>0</wp:posOffset>
                      </wp:positionH>
                      <wp:positionV relativeFrom="paragraph">
                        <wp:posOffset>0</wp:posOffset>
                      </wp:positionV>
                      <wp:extent cx="76200" cy="28575"/>
                      <wp:effectExtent l="19050" t="19050" r="19050" b="28575"/>
                      <wp:wrapNone/>
                      <wp:docPr id="11060" name="Text Box 1434">
                        <a:extLst xmlns:a="http://schemas.openxmlformats.org/drawingml/2006/main">
                          <a:ext uri="{FF2B5EF4-FFF2-40B4-BE49-F238E27FC236}">
                            <a16:creationId xmlns:a16="http://schemas.microsoft.com/office/drawing/2014/main" id="{00000000-0008-0000-0000-00003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EF59A9" id="Text Box 1434" o:spid="_x0000_s1026" type="#_x0000_t202" style="position:absolute;margin-left:0;margin-top:0;width:6pt;height:2.25pt;z-index:2541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89056" behindDoc="0" locked="0" layoutInCell="1" allowOverlap="1" wp14:anchorId="073210BE" wp14:editId="2D3125A3">
                      <wp:simplePos x="0" y="0"/>
                      <wp:positionH relativeFrom="column">
                        <wp:posOffset>0</wp:posOffset>
                      </wp:positionH>
                      <wp:positionV relativeFrom="paragraph">
                        <wp:posOffset>0</wp:posOffset>
                      </wp:positionV>
                      <wp:extent cx="76200" cy="28575"/>
                      <wp:effectExtent l="19050" t="19050" r="19050" b="28575"/>
                      <wp:wrapNone/>
                      <wp:docPr id="11061" name="Text Box 1433">
                        <a:extLst xmlns:a="http://schemas.openxmlformats.org/drawingml/2006/main">
                          <a:ext uri="{FF2B5EF4-FFF2-40B4-BE49-F238E27FC236}">
                            <a16:creationId xmlns:a16="http://schemas.microsoft.com/office/drawing/2014/main" id="{00000000-0008-0000-0000-00003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77FCA8" id="Text Box 1433" o:spid="_x0000_s1026" type="#_x0000_t202" style="position:absolute;margin-left:0;margin-top:0;width:6pt;height:2.25pt;z-index:2541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0080" behindDoc="0" locked="0" layoutInCell="1" allowOverlap="1" wp14:anchorId="26B904AB" wp14:editId="517DAC5D">
                      <wp:simplePos x="0" y="0"/>
                      <wp:positionH relativeFrom="column">
                        <wp:posOffset>0</wp:posOffset>
                      </wp:positionH>
                      <wp:positionV relativeFrom="paragraph">
                        <wp:posOffset>0</wp:posOffset>
                      </wp:positionV>
                      <wp:extent cx="76200" cy="28575"/>
                      <wp:effectExtent l="19050" t="19050" r="19050" b="28575"/>
                      <wp:wrapNone/>
                      <wp:docPr id="11062" name="Text Box 1432">
                        <a:extLst xmlns:a="http://schemas.openxmlformats.org/drawingml/2006/main">
                          <a:ext uri="{FF2B5EF4-FFF2-40B4-BE49-F238E27FC236}">
                            <a16:creationId xmlns:a16="http://schemas.microsoft.com/office/drawing/2014/main" id="{00000000-0008-0000-0000-00003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FE7ED" id="Text Box 1432" o:spid="_x0000_s1026" type="#_x0000_t202" style="position:absolute;margin-left:0;margin-top:0;width:6pt;height:2.25pt;z-index:2541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1104" behindDoc="0" locked="0" layoutInCell="1" allowOverlap="1" wp14:anchorId="22F4DE14" wp14:editId="5D4A56EE">
                      <wp:simplePos x="0" y="0"/>
                      <wp:positionH relativeFrom="column">
                        <wp:posOffset>0</wp:posOffset>
                      </wp:positionH>
                      <wp:positionV relativeFrom="paragraph">
                        <wp:posOffset>0</wp:posOffset>
                      </wp:positionV>
                      <wp:extent cx="76200" cy="28575"/>
                      <wp:effectExtent l="19050" t="19050" r="19050" b="28575"/>
                      <wp:wrapNone/>
                      <wp:docPr id="11063" name="Text Box 1431">
                        <a:extLst xmlns:a="http://schemas.openxmlformats.org/drawingml/2006/main">
                          <a:ext uri="{FF2B5EF4-FFF2-40B4-BE49-F238E27FC236}">
                            <a16:creationId xmlns:a16="http://schemas.microsoft.com/office/drawing/2014/main" id="{00000000-0008-0000-0000-00003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7E225" id="Text Box 1431" o:spid="_x0000_s1026" type="#_x0000_t202" style="position:absolute;margin-left:0;margin-top:0;width:6pt;height:2.25pt;z-index:2541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2128" behindDoc="0" locked="0" layoutInCell="1" allowOverlap="1" wp14:anchorId="26F86375" wp14:editId="07F5DEED">
                      <wp:simplePos x="0" y="0"/>
                      <wp:positionH relativeFrom="column">
                        <wp:posOffset>0</wp:posOffset>
                      </wp:positionH>
                      <wp:positionV relativeFrom="paragraph">
                        <wp:posOffset>0</wp:posOffset>
                      </wp:positionV>
                      <wp:extent cx="76200" cy="28575"/>
                      <wp:effectExtent l="19050" t="19050" r="19050" b="28575"/>
                      <wp:wrapNone/>
                      <wp:docPr id="11064" name="Text Box 1430">
                        <a:extLst xmlns:a="http://schemas.openxmlformats.org/drawingml/2006/main">
                          <a:ext uri="{FF2B5EF4-FFF2-40B4-BE49-F238E27FC236}">
                            <a16:creationId xmlns:a16="http://schemas.microsoft.com/office/drawing/2014/main" id="{00000000-0008-0000-0000-00003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30284" id="Text Box 1430" o:spid="_x0000_s1026" type="#_x0000_t202" style="position:absolute;margin-left:0;margin-top:0;width:6pt;height:2.25pt;z-index:2541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3152" behindDoc="0" locked="0" layoutInCell="1" allowOverlap="1" wp14:anchorId="220C5034" wp14:editId="7E75E43D">
                      <wp:simplePos x="0" y="0"/>
                      <wp:positionH relativeFrom="column">
                        <wp:posOffset>0</wp:posOffset>
                      </wp:positionH>
                      <wp:positionV relativeFrom="paragraph">
                        <wp:posOffset>0</wp:posOffset>
                      </wp:positionV>
                      <wp:extent cx="76200" cy="28575"/>
                      <wp:effectExtent l="19050" t="19050" r="19050" b="28575"/>
                      <wp:wrapNone/>
                      <wp:docPr id="11065" name="Text Box 1429">
                        <a:extLst xmlns:a="http://schemas.openxmlformats.org/drawingml/2006/main">
                          <a:ext uri="{FF2B5EF4-FFF2-40B4-BE49-F238E27FC236}">
                            <a16:creationId xmlns:a16="http://schemas.microsoft.com/office/drawing/2014/main" id="{00000000-0008-0000-0000-00003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B2479" id="Text Box 1429" o:spid="_x0000_s1026" type="#_x0000_t202" style="position:absolute;margin-left:0;margin-top:0;width:6pt;height:2.25pt;z-index:2541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4176" behindDoc="0" locked="0" layoutInCell="1" allowOverlap="1" wp14:anchorId="4D6DA66B" wp14:editId="0BC1F691">
                      <wp:simplePos x="0" y="0"/>
                      <wp:positionH relativeFrom="column">
                        <wp:posOffset>0</wp:posOffset>
                      </wp:positionH>
                      <wp:positionV relativeFrom="paragraph">
                        <wp:posOffset>0</wp:posOffset>
                      </wp:positionV>
                      <wp:extent cx="76200" cy="28575"/>
                      <wp:effectExtent l="19050" t="19050" r="19050" b="28575"/>
                      <wp:wrapNone/>
                      <wp:docPr id="11066" name="Text Box 1428">
                        <a:extLst xmlns:a="http://schemas.openxmlformats.org/drawingml/2006/main">
                          <a:ext uri="{FF2B5EF4-FFF2-40B4-BE49-F238E27FC236}">
                            <a16:creationId xmlns:a16="http://schemas.microsoft.com/office/drawing/2014/main" id="{00000000-0008-0000-0000-00003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22DDC" id="Text Box 1428" o:spid="_x0000_s1026" type="#_x0000_t202" style="position:absolute;margin-left:0;margin-top:0;width:6pt;height:2.25pt;z-index:2541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5200" behindDoc="0" locked="0" layoutInCell="1" allowOverlap="1" wp14:anchorId="02963450" wp14:editId="2B1CDCA3">
                      <wp:simplePos x="0" y="0"/>
                      <wp:positionH relativeFrom="column">
                        <wp:posOffset>0</wp:posOffset>
                      </wp:positionH>
                      <wp:positionV relativeFrom="paragraph">
                        <wp:posOffset>0</wp:posOffset>
                      </wp:positionV>
                      <wp:extent cx="76200" cy="28575"/>
                      <wp:effectExtent l="19050" t="19050" r="19050" b="28575"/>
                      <wp:wrapNone/>
                      <wp:docPr id="11067" name="Text Box 1427">
                        <a:extLst xmlns:a="http://schemas.openxmlformats.org/drawingml/2006/main">
                          <a:ext uri="{FF2B5EF4-FFF2-40B4-BE49-F238E27FC236}">
                            <a16:creationId xmlns:a16="http://schemas.microsoft.com/office/drawing/2014/main" id="{00000000-0008-0000-0000-00003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5F5F2" id="Text Box 1427" o:spid="_x0000_s1026" type="#_x0000_t202" style="position:absolute;margin-left:0;margin-top:0;width:6pt;height:2.25pt;z-index:2541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6224" behindDoc="0" locked="0" layoutInCell="1" allowOverlap="1" wp14:anchorId="57618195" wp14:editId="0D492964">
                      <wp:simplePos x="0" y="0"/>
                      <wp:positionH relativeFrom="column">
                        <wp:posOffset>0</wp:posOffset>
                      </wp:positionH>
                      <wp:positionV relativeFrom="paragraph">
                        <wp:posOffset>0</wp:posOffset>
                      </wp:positionV>
                      <wp:extent cx="76200" cy="28575"/>
                      <wp:effectExtent l="19050" t="19050" r="19050" b="28575"/>
                      <wp:wrapNone/>
                      <wp:docPr id="11068" name="Text Box 1426">
                        <a:extLst xmlns:a="http://schemas.openxmlformats.org/drawingml/2006/main">
                          <a:ext uri="{FF2B5EF4-FFF2-40B4-BE49-F238E27FC236}">
                            <a16:creationId xmlns:a16="http://schemas.microsoft.com/office/drawing/2014/main" id="{00000000-0008-0000-0000-00003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78096E" id="Text Box 1426" o:spid="_x0000_s1026" type="#_x0000_t202" style="position:absolute;margin-left:0;margin-top:0;width:6pt;height:2.25pt;z-index:2541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7248" behindDoc="0" locked="0" layoutInCell="1" allowOverlap="1" wp14:anchorId="52B50487" wp14:editId="4AC5A271">
                      <wp:simplePos x="0" y="0"/>
                      <wp:positionH relativeFrom="column">
                        <wp:posOffset>0</wp:posOffset>
                      </wp:positionH>
                      <wp:positionV relativeFrom="paragraph">
                        <wp:posOffset>0</wp:posOffset>
                      </wp:positionV>
                      <wp:extent cx="76200" cy="28575"/>
                      <wp:effectExtent l="19050" t="19050" r="19050" b="28575"/>
                      <wp:wrapNone/>
                      <wp:docPr id="11069" name="Text Box 1425">
                        <a:extLst xmlns:a="http://schemas.openxmlformats.org/drawingml/2006/main">
                          <a:ext uri="{FF2B5EF4-FFF2-40B4-BE49-F238E27FC236}">
                            <a16:creationId xmlns:a16="http://schemas.microsoft.com/office/drawing/2014/main" id="{00000000-0008-0000-0000-00003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248DCF" id="Text Box 1425" o:spid="_x0000_s1026" type="#_x0000_t202" style="position:absolute;margin-left:0;margin-top:0;width:6pt;height:2.25pt;z-index:2541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8272" behindDoc="0" locked="0" layoutInCell="1" allowOverlap="1" wp14:anchorId="057B7FE5" wp14:editId="1AF59CF9">
                      <wp:simplePos x="0" y="0"/>
                      <wp:positionH relativeFrom="column">
                        <wp:posOffset>0</wp:posOffset>
                      </wp:positionH>
                      <wp:positionV relativeFrom="paragraph">
                        <wp:posOffset>0</wp:posOffset>
                      </wp:positionV>
                      <wp:extent cx="76200" cy="28575"/>
                      <wp:effectExtent l="19050" t="19050" r="19050" b="28575"/>
                      <wp:wrapNone/>
                      <wp:docPr id="11070" name="Text Box 1424">
                        <a:extLst xmlns:a="http://schemas.openxmlformats.org/drawingml/2006/main">
                          <a:ext uri="{FF2B5EF4-FFF2-40B4-BE49-F238E27FC236}">
                            <a16:creationId xmlns:a16="http://schemas.microsoft.com/office/drawing/2014/main" id="{00000000-0008-0000-0000-00003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D981C" id="Text Box 1424" o:spid="_x0000_s1026" type="#_x0000_t202" style="position:absolute;margin-left:0;margin-top:0;width:6pt;height:2.25pt;z-index:2541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199296" behindDoc="0" locked="0" layoutInCell="1" allowOverlap="1" wp14:anchorId="6DE6274A" wp14:editId="5B93C0B7">
                      <wp:simplePos x="0" y="0"/>
                      <wp:positionH relativeFrom="column">
                        <wp:posOffset>0</wp:posOffset>
                      </wp:positionH>
                      <wp:positionV relativeFrom="paragraph">
                        <wp:posOffset>0</wp:posOffset>
                      </wp:positionV>
                      <wp:extent cx="76200" cy="28575"/>
                      <wp:effectExtent l="19050" t="19050" r="19050" b="28575"/>
                      <wp:wrapNone/>
                      <wp:docPr id="11071" name="Text Box 1423">
                        <a:extLst xmlns:a="http://schemas.openxmlformats.org/drawingml/2006/main">
                          <a:ext uri="{FF2B5EF4-FFF2-40B4-BE49-F238E27FC236}">
                            <a16:creationId xmlns:a16="http://schemas.microsoft.com/office/drawing/2014/main" id="{00000000-0008-0000-0000-00003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90335" id="Text Box 1423" o:spid="_x0000_s1026" type="#_x0000_t202" style="position:absolute;margin-left:0;margin-top:0;width:6pt;height:2.25pt;z-index:2541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0320" behindDoc="0" locked="0" layoutInCell="1" allowOverlap="1" wp14:anchorId="317E3D71" wp14:editId="4E551887">
                      <wp:simplePos x="0" y="0"/>
                      <wp:positionH relativeFrom="column">
                        <wp:posOffset>0</wp:posOffset>
                      </wp:positionH>
                      <wp:positionV relativeFrom="paragraph">
                        <wp:posOffset>0</wp:posOffset>
                      </wp:positionV>
                      <wp:extent cx="76200" cy="28575"/>
                      <wp:effectExtent l="19050" t="19050" r="19050" b="28575"/>
                      <wp:wrapNone/>
                      <wp:docPr id="11072" name="Text Box 1422">
                        <a:extLst xmlns:a="http://schemas.openxmlformats.org/drawingml/2006/main">
                          <a:ext uri="{FF2B5EF4-FFF2-40B4-BE49-F238E27FC236}">
                            <a16:creationId xmlns:a16="http://schemas.microsoft.com/office/drawing/2014/main" id="{00000000-0008-0000-0000-00004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43BB0" id="Text Box 1422" o:spid="_x0000_s1026" type="#_x0000_t202" style="position:absolute;margin-left:0;margin-top:0;width:6pt;height:2.25pt;z-index:2542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1344" behindDoc="0" locked="0" layoutInCell="1" allowOverlap="1" wp14:anchorId="5307DFC2" wp14:editId="319ACA09">
                      <wp:simplePos x="0" y="0"/>
                      <wp:positionH relativeFrom="column">
                        <wp:posOffset>0</wp:posOffset>
                      </wp:positionH>
                      <wp:positionV relativeFrom="paragraph">
                        <wp:posOffset>0</wp:posOffset>
                      </wp:positionV>
                      <wp:extent cx="76200" cy="28575"/>
                      <wp:effectExtent l="19050" t="19050" r="19050" b="28575"/>
                      <wp:wrapNone/>
                      <wp:docPr id="11073" name="Text Box 1421">
                        <a:extLst xmlns:a="http://schemas.openxmlformats.org/drawingml/2006/main">
                          <a:ext uri="{FF2B5EF4-FFF2-40B4-BE49-F238E27FC236}">
                            <a16:creationId xmlns:a16="http://schemas.microsoft.com/office/drawing/2014/main" id="{00000000-0008-0000-0000-00004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345E8" id="Text Box 1421" o:spid="_x0000_s1026" type="#_x0000_t202" style="position:absolute;margin-left:0;margin-top:0;width:6pt;height:2.25pt;z-index:2542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2368" behindDoc="0" locked="0" layoutInCell="1" allowOverlap="1" wp14:anchorId="701FE8CB" wp14:editId="1A4590B1">
                      <wp:simplePos x="0" y="0"/>
                      <wp:positionH relativeFrom="column">
                        <wp:posOffset>0</wp:posOffset>
                      </wp:positionH>
                      <wp:positionV relativeFrom="paragraph">
                        <wp:posOffset>0</wp:posOffset>
                      </wp:positionV>
                      <wp:extent cx="76200" cy="28575"/>
                      <wp:effectExtent l="19050" t="19050" r="19050" b="28575"/>
                      <wp:wrapNone/>
                      <wp:docPr id="11074" name="Text Box 1420">
                        <a:extLst xmlns:a="http://schemas.openxmlformats.org/drawingml/2006/main">
                          <a:ext uri="{FF2B5EF4-FFF2-40B4-BE49-F238E27FC236}">
                            <a16:creationId xmlns:a16="http://schemas.microsoft.com/office/drawing/2014/main" id="{00000000-0008-0000-0000-00004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773EC" id="Text Box 1420" o:spid="_x0000_s1026" type="#_x0000_t202" style="position:absolute;margin-left:0;margin-top:0;width:6pt;height:2.25pt;z-index:2542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3392" behindDoc="0" locked="0" layoutInCell="1" allowOverlap="1" wp14:anchorId="1332B35A" wp14:editId="79CC8C79">
                      <wp:simplePos x="0" y="0"/>
                      <wp:positionH relativeFrom="column">
                        <wp:posOffset>0</wp:posOffset>
                      </wp:positionH>
                      <wp:positionV relativeFrom="paragraph">
                        <wp:posOffset>0</wp:posOffset>
                      </wp:positionV>
                      <wp:extent cx="76200" cy="28575"/>
                      <wp:effectExtent l="19050" t="19050" r="19050" b="28575"/>
                      <wp:wrapNone/>
                      <wp:docPr id="11075" name="Text Box 1419">
                        <a:extLst xmlns:a="http://schemas.openxmlformats.org/drawingml/2006/main">
                          <a:ext uri="{FF2B5EF4-FFF2-40B4-BE49-F238E27FC236}">
                            <a16:creationId xmlns:a16="http://schemas.microsoft.com/office/drawing/2014/main" id="{00000000-0008-0000-0000-00004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1287A" id="Text Box 1419" o:spid="_x0000_s1026" type="#_x0000_t202" style="position:absolute;margin-left:0;margin-top:0;width:6pt;height:2.25pt;z-index:2542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4416" behindDoc="0" locked="0" layoutInCell="1" allowOverlap="1" wp14:anchorId="1B174410" wp14:editId="3735E44F">
                      <wp:simplePos x="0" y="0"/>
                      <wp:positionH relativeFrom="column">
                        <wp:posOffset>0</wp:posOffset>
                      </wp:positionH>
                      <wp:positionV relativeFrom="paragraph">
                        <wp:posOffset>0</wp:posOffset>
                      </wp:positionV>
                      <wp:extent cx="76200" cy="28575"/>
                      <wp:effectExtent l="19050" t="19050" r="19050" b="28575"/>
                      <wp:wrapNone/>
                      <wp:docPr id="11076" name="Text Box 1418">
                        <a:extLst xmlns:a="http://schemas.openxmlformats.org/drawingml/2006/main">
                          <a:ext uri="{FF2B5EF4-FFF2-40B4-BE49-F238E27FC236}">
                            <a16:creationId xmlns:a16="http://schemas.microsoft.com/office/drawing/2014/main" id="{00000000-0008-0000-0000-00004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9064F" id="Text Box 1418" o:spid="_x0000_s1026" type="#_x0000_t202" style="position:absolute;margin-left:0;margin-top:0;width:6pt;height:2.25pt;z-index:2542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5440" behindDoc="0" locked="0" layoutInCell="1" allowOverlap="1" wp14:anchorId="669ACE69" wp14:editId="29848956">
                      <wp:simplePos x="0" y="0"/>
                      <wp:positionH relativeFrom="column">
                        <wp:posOffset>0</wp:posOffset>
                      </wp:positionH>
                      <wp:positionV relativeFrom="paragraph">
                        <wp:posOffset>0</wp:posOffset>
                      </wp:positionV>
                      <wp:extent cx="76200" cy="28575"/>
                      <wp:effectExtent l="19050" t="19050" r="19050" b="28575"/>
                      <wp:wrapNone/>
                      <wp:docPr id="11077" name="Text Box 1417">
                        <a:extLst xmlns:a="http://schemas.openxmlformats.org/drawingml/2006/main">
                          <a:ext uri="{FF2B5EF4-FFF2-40B4-BE49-F238E27FC236}">
                            <a16:creationId xmlns:a16="http://schemas.microsoft.com/office/drawing/2014/main" id="{00000000-0008-0000-0000-00004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7DB4A8" id="Text Box 1417" o:spid="_x0000_s1026" type="#_x0000_t202" style="position:absolute;margin-left:0;margin-top:0;width:6pt;height:2.25pt;z-index:2542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6464" behindDoc="0" locked="0" layoutInCell="1" allowOverlap="1" wp14:anchorId="5BED7F9D" wp14:editId="5C956B87">
                      <wp:simplePos x="0" y="0"/>
                      <wp:positionH relativeFrom="column">
                        <wp:posOffset>0</wp:posOffset>
                      </wp:positionH>
                      <wp:positionV relativeFrom="paragraph">
                        <wp:posOffset>0</wp:posOffset>
                      </wp:positionV>
                      <wp:extent cx="76200" cy="28575"/>
                      <wp:effectExtent l="19050" t="19050" r="19050" b="28575"/>
                      <wp:wrapNone/>
                      <wp:docPr id="11078" name="Text Box 1416">
                        <a:extLst xmlns:a="http://schemas.openxmlformats.org/drawingml/2006/main">
                          <a:ext uri="{FF2B5EF4-FFF2-40B4-BE49-F238E27FC236}">
                            <a16:creationId xmlns:a16="http://schemas.microsoft.com/office/drawing/2014/main" id="{00000000-0008-0000-0000-00004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1B94C" id="Text Box 1416" o:spid="_x0000_s1026" type="#_x0000_t202" style="position:absolute;margin-left:0;margin-top:0;width:6pt;height:2.25pt;z-index:2542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7488" behindDoc="0" locked="0" layoutInCell="1" allowOverlap="1" wp14:anchorId="41459256" wp14:editId="6B4AF83A">
                      <wp:simplePos x="0" y="0"/>
                      <wp:positionH relativeFrom="column">
                        <wp:posOffset>0</wp:posOffset>
                      </wp:positionH>
                      <wp:positionV relativeFrom="paragraph">
                        <wp:posOffset>0</wp:posOffset>
                      </wp:positionV>
                      <wp:extent cx="76200" cy="28575"/>
                      <wp:effectExtent l="19050" t="19050" r="19050" b="28575"/>
                      <wp:wrapNone/>
                      <wp:docPr id="11079" name="Text Box 1415">
                        <a:extLst xmlns:a="http://schemas.openxmlformats.org/drawingml/2006/main">
                          <a:ext uri="{FF2B5EF4-FFF2-40B4-BE49-F238E27FC236}">
                            <a16:creationId xmlns:a16="http://schemas.microsoft.com/office/drawing/2014/main" id="{00000000-0008-0000-0000-00004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77FF6" id="Text Box 1415" o:spid="_x0000_s1026" type="#_x0000_t202" style="position:absolute;margin-left:0;margin-top:0;width:6pt;height:2.25pt;z-index:2542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8512" behindDoc="0" locked="0" layoutInCell="1" allowOverlap="1" wp14:anchorId="250BC117" wp14:editId="3621AF46">
                      <wp:simplePos x="0" y="0"/>
                      <wp:positionH relativeFrom="column">
                        <wp:posOffset>0</wp:posOffset>
                      </wp:positionH>
                      <wp:positionV relativeFrom="paragraph">
                        <wp:posOffset>0</wp:posOffset>
                      </wp:positionV>
                      <wp:extent cx="76200" cy="28575"/>
                      <wp:effectExtent l="19050" t="19050" r="19050" b="28575"/>
                      <wp:wrapNone/>
                      <wp:docPr id="11080" name="Text Box 1414">
                        <a:extLst xmlns:a="http://schemas.openxmlformats.org/drawingml/2006/main">
                          <a:ext uri="{FF2B5EF4-FFF2-40B4-BE49-F238E27FC236}">
                            <a16:creationId xmlns:a16="http://schemas.microsoft.com/office/drawing/2014/main" id="{00000000-0008-0000-0000-00004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84F81" id="Text Box 1414" o:spid="_x0000_s1026" type="#_x0000_t202" style="position:absolute;margin-left:0;margin-top:0;width:6pt;height:2.25pt;z-index:2542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09536" behindDoc="0" locked="0" layoutInCell="1" allowOverlap="1" wp14:anchorId="4EFB4CA5" wp14:editId="454DE0FA">
                      <wp:simplePos x="0" y="0"/>
                      <wp:positionH relativeFrom="column">
                        <wp:posOffset>0</wp:posOffset>
                      </wp:positionH>
                      <wp:positionV relativeFrom="paragraph">
                        <wp:posOffset>0</wp:posOffset>
                      </wp:positionV>
                      <wp:extent cx="76200" cy="28575"/>
                      <wp:effectExtent l="19050" t="19050" r="19050" b="28575"/>
                      <wp:wrapNone/>
                      <wp:docPr id="11081" name="Text Box 1413">
                        <a:extLst xmlns:a="http://schemas.openxmlformats.org/drawingml/2006/main">
                          <a:ext uri="{FF2B5EF4-FFF2-40B4-BE49-F238E27FC236}">
                            <a16:creationId xmlns:a16="http://schemas.microsoft.com/office/drawing/2014/main" id="{00000000-0008-0000-0000-00004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586590" id="Text Box 1413" o:spid="_x0000_s1026" type="#_x0000_t202" style="position:absolute;margin-left:0;margin-top:0;width:6pt;height:2.25pt;z-index:2542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0560" behindDoc="0" locked="0" layoutInCell="1" allowOverlap="1" wp14:anchorId="19B8461D" wp14:editId="57BCBAC6">
                      <wp:simplePos x="0" y="0"/>
                      <wp:positionH relativeFrom="column">
                        <wp:posOffset>0</wp:posOffset>
                      </wp:positionH>
                      <wp:positionV relativeFrom="paragraph">
                        <wp:posOffset>0</wp:posOffset>
                      </wp:positionV>
                      <wp:extent cx="76200" cy="28575"/>
                      <wp:effectExtent l="19050" t="19050" r="19050" b="28575"/>
                      <wp:wrapNone/>
                      <wp:docPr id="11082" name="Text Box 1412">
                        <a:extLst xmlns:a="http://schemas.openxmlformats.org/drawingml/2006/main">
                          <a:ext uri="{FF2B5EF4-FFF2-40B4-BE49-F238E27FC236}">
                            <a16:creationId xmlns:a16="http://schemas.microsoft.com/office/drawing/2014/main" id="{00000000-0008-0000-0000-00004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6352B" id="Text Box 1412" o:spid="_x0000_s1026" type="#_x0000_t202" style="position:absolute;margin-left:0;margin-top:0;width:6pt;height:2.25pt;z-index:2542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1584" behindDoc="0" locked="0" layoutInCell="1" allowOverlap="1" wp14:anchorId="4D6676CA" wp14:editId="7E56239B">
                      <wp:simplePos x="0" y="0"/>
                      <wp:positionH relativeFrom="column">
                        <wp:posOffset>0</wp:posOffset>
                      </wp:positionH>
                      <wp:positionV relativeFrom="paragraph">
                        <wp:posOffset>0</wp:posOffset>
                      </wp:positionV>
                      <wp:extent cx="76200" cy="28575"/>
                      <wp:effectExtent l="19050" t="19050" r="19050" b="28575"/>
                      <wp:wrapNone/>
                      <wp:docPr id="11083" name="Text Box 1411">
                        <a:extLst xmlns:a="http://schemas.openxmlformats.org/drawingml/2006/main">
                          <a:ext uri="{FF2B5EF4-FFF2-40B4-BE49-F238E27FC236}">
                            <a16:creationId xmlns:a16="http://schemas.microsoft.com/office/drawing/2014/main" id="{00000000-0008-0000-0000-00004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360205" id="Text Box 1411" o:spid="_x0000_s1026" type="#_x0000_t202" style="position:absolute;margin-left:0;margin-top:0;width:6pt;height:2.25pt;z-index:2542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2608" behindDoc="0" locked="0" layoutInCell="1" allowOverlap="1" wp14:anchorId="6EE7FC52" wp14:editId="49A0DDCE">
                      <wp:simplePos x="0" y="0"/>
                      <wp:positionH relativeFrom="column">
                        <wp:posOffset>0</wp:posOffset>
                      </wp:positionH>
                      <wp:positionV relativeFrom="paragraph">
                        <wp:posOffset>0</wp:posOffset>
                      </wp:positionV>
                      <wp:extent cx="76200" cy="28575"/>
                      <wp:effectExtent l="19050" t="19050" r="19050" b="28575"/>
                      <wp:wrapNone/>
                      <wp:docPr id="11084" name="Text Box 1410">
                        <a:extLst xmlns:a="http://schemas.openxmlformats.org/drawingml/2006/main">
                          <a:ext uri="{FF2B5EF4-FFF2-40B4-BE49-F238E27FC236}">
                            <a16:creationId xmlns:a16="http://schemas.microsoft.com/office/drawing/2014/main" id="{00000000-0008-0000-0000-00004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4FCF9" id="Text Box 1410" o:spid="_x0000_s1026" type="#_x0000_t202" style="position:absolute;margin-left:0;margin-top:0;width:6pt;height:2.25pt;z-index:2542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3632" behindDoc="0" locked="0" layoutInCell="1" allowOverlap="1" wp14:anchorId="54C7C6EE" wp14:editId="3B6A0246">
                      <wp:simplePos x="0" y="0"/>
                      <wp:positionH relativeFrom="column">
                        <wp:posOffset>0</wp:posOffset>
                      </wp:positionH>
                      <wp:positionV relativeFrom="paragraph">
                        <wp:posOffset>0</wp:posOffset>
                      </wp:positionV>
                      <wp:extent cx="76200" cy="28575"/>
                      <wp:effectExtent l="19050" t="19050" r="19050" b="28575"/>
                      <wp:wrapNone/>
                      <wp:docPr id="11085" name="Text Box 1409">
                        <a:extLst xmlns:a="http://schemas.openxmlformats.org/drawingml/2006/main">
                          <a:ext uri="{FF2B5EF4-FFF2-40B4-BE49-F238E27FC236}">
                            <a16:creationId xmlns:a16="http://schemas.microsoft.com/office/drawing/2014/main" id="{00000000-0008-0000-0000-00004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46B5E" id="Text Box 1409" o:spid="_x0000_s1026" type="#_x0000_t202" style="position:absolute;margin-left:0;margin-top:0;width:6pt;height:2.25pt;z-index:2542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4656" behindDoc="0" locked="0" layoutInCell="1" allowOverlap="1" wp14:anchorId="0F277D18" wp14:editId="6CE61A7C">
                      <wp:simplePos x="0" y="0"/>
                      <wp:positionH relativeFrom="column">
                        <wp:posOffset>0</wp:posOffset>
                      </wp:positionH>
                      <wp:positionV relativeFrom="paragraph">
                        <wp:posOffset>0</wp:posOffset>
                      </wp:positionV>
                      <wp:extent cx="76200" cy="28575"/>
                      <wp:effectExtent l="19050" t="19050" r="19050" b="28575"/>
                      <wp:wrapNone/>
                      <wp:docPr id="11086" name="Text Box 1408">
                        <a:extLst xmlns:a="http://schemas.openxmlformats.org/drawingml/2006/main">
                          <a:ext uri="{FF2B5EF4-FFF2-40B4-BE49-F238E27FC236}">
                            <a16:creationId xmlns:a16="http://schemas.microsoft.com/office/drawing/2014/main" id="{00000000-0008-0000-0000-00004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D155B" id="Text Box 1408" o:spid="_x0000_s1026" type="#_x0000_t202" style="position:absolute;margin-left:0;margin-top:0;width:6pt;height:2.25pt;z-index:2542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5680" behindDoc="0" locked="0" layoutInCell="1" allowOverlap="1" wp14:anchorId="78F6B305" wp14:editId="5292E5D5">
                      <wp:simplePos x="0" y="0"/>
                      <wp:positionH relativeFrom="column">
                        <wp:posOffset>0</wp:posOffset>
                      </wp:positionH>
                      <wp:positionV relativeFrom="paragraph">
                        <wp:posOffset>0</wp:posOffset>
                      </wp:positionV>
                      <wp:extent cx="76200" cy="28575"/>
                      <wp:effectExtent l="19050" t="19050" r="19050" b="28575"/>
                      <wp:wrapNone/>
                      <wp:docPr id="11087" name="Text Box 1407">
                        <a:extLst xmlns:a="http://schemas.openxmlformats.org/drawingml/2006/main">
                          <a:ext uri="{FF2B5EF4-FFF2-40B4-BE49-F238E27FC236}">
                            <a16:creationId xmlns:a16="http://schemas.microsoft.com/office/drawing/2014/main" id="{00000000-0008-0000-0000-00004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F0C96" id="Text Box 1407" o:spid="_x0000_s1026" type="#_x0000_t202" style="position:absolute;margin-left:0;margin-top:0;width:6pt;height:2.25pt;z-index:2542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6704" behindDoc="0" locked="0" layoutInCell="1" allowOverlap="1" wp14:anchorId="2B3EB497" wp14:editId="6887EDAD">
                      <wp:simplePos x="0" y="0"/>
                      <wp:positionH relativeFrom="column">
                        <wp:posOffset>0</wp:posOffset>
                      </wp:positionH>
                      <wp:positionV relativeFrom="paragraph">
                        <wp:posOffset>0</wp:posOffset>
                      </wp:positionV>
                      <wp:extent cx="76200" cy="28575"/>
                      <wp:effectExtent l="19050" t="19050" r="19050" b="28575"/>
                      <wp:wrapNone/>
                      <wp:docPr id="11088" name="Text Box 1406">
                        <a:extLst xmlns:a="http://schemas.openxmlformats.org/drawingml/2006/main">
                          <a:ext uri="{FF2B5EF4-FFF2-40B4-BE49-F238E27FC236}">
                            <a16:creationId xmlns:a16="http://schemas.microsoft.com/office/drawing/2014/main" id="{00000000-0008-0000-0000-00005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EA2DC" id="Text Box 1406" o:spid="_x0000_s1026" type="#_x0000_t202" style="position:absolute;margin-left:0;margin-top:0;width:6pt;height:2.25pt;z-index:2542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7728" behindDoc="0" locked="0" layoutInCell="1" allowOverlap="1" wp14:anchorId="1FA2BC61" wp14:editId="41B5E2C2">
                      <wp:simplePos x="0" y="0"/>
                      <wp:positionH relativeFrom="column">
                        <wp:posOffset>0</wp:posOffset>
                      </wp:positionH>
                      <wp:positionV relativeFrom="paragraph">
                        <wp:posOffset>0</wp:posOffset>
                      </wp:positionV>
                      <wp:extent cx="76200" cy="28575"/>
                      <wp:effectExtent l="19050" t="19050" r="19050" b="28575"/>
                      <wp:wrapNone/>
                      <wp:docPr id="11089" name="Text Box 1405">
                        <a:extLst xmlns:a="http://schemas.openxmlformats.org/drawingml/2006/main">
                          <a:ext uri="{FF2B5EF4-FFF2-40B4-BE49-F238E27FC236}">
                            <a16:creationId xmlns:a16="http://schemas.microsoft.com/office/drawing/2014/main" id="{00000000-0008-0000-0000-00005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5BB24" id="Text Box 1405" o:spid="_x0000_s1026" type="#_x0000_t202" style="position:absolute;margin-left:0;margin-top:0;width:6pt;height:2.25pt;z-index:2542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8752" behindDoc="0" locked="0" layoutInCell="1" allowOverlap="1" wp14:anchorId="41219F91" wp14:editId="79C90F4E">
                      <wp:simplePos x="0" y="0"/>
                      <wp:positionH relativeFrom="column">
                        <wp:posOffset>0</wp:posOffset>
                      </wp:positionH>
                      <wp:positionV relativeFrom="paragraph">
                        <wp:posOffset>0</wp:posOffset>
                      </wp:positionV>
                      <wp:extent cx="76200" cy="28575"/>
                      <wp:effectExtent l="19050" t="19050" r="19050" b="28575"/>
                      <wp:wrapNone/>
                      <wp:docPr id="11090" name="Text Box 1404">
                        <a:extLst xmlns:a="http://schemas.openxmlformats.org/drawingml/2006/main">
                          <a:ext uri="{FF2B5EF4-FFF2-40B4-BE49-F238E27FC236}">
                            <a16:creationId xmlns:a16="http://schemas.microsoft.com/office/drawing/2014/main" id="{00000000-0008-0000-0000-00005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0EEACA" id="Text Box 1404" o:spid="_x0000_s1026" type="#_x0000_t202" style="position:absolute;margin-left:0;margin-top:0;width:6pt;height:2.25pt;z-index:2542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19776" behindDoc="0" locked="0" layoutInCell="1" allowOverlap="1" wp14:anchorId="41F35EB5" wp14:editId="315D1394">
                      <wp:simplePos x="0" y="0"/>
                      <wp:positionH relativeFrom="column">
                        <wp:posOffset>0</wp:posOffset>
                      </wp:positionH>
                      <wp:positionV relativeFrom="paragraph">
                        <wp:posOffset>0</wp:posOffset>
                      </wp:positionV>
                      <wp:extent cx="76200" cy="28575"/>
                      <wp:effectExtent l="19050" t="19050" r="19050" b="28575"/>
                      <wp:wrapNone/>
                      <wp:docPr id="11091" name="Text Box 1403">
                        <a:extLst xmlns:a="http://schemas.openxmlformats.org/drawingml/2006/main">
                          <a:ext uri="{FF2B5EF4-FFF2-40B4-BE49-F238E27FC236}">
                            <a16:creationId xmlns:a16="http://schemas.microsoft.com/office/drawing/2014/main" id="{00000000-0008-0000-0000-00005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94AD4" id="Text Box 1403" o:spid="_x0000_s1026" type="#_x0000_t202" style="position:absolute;margin-left:0;margin-top:0;width:6pt;height:2.25pt;z-index:2542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0800" behindDoc="0" locked="0" layoutInCell="1" allowOverlap="1" wp14:anchorId="30852836" wp14:editId="5AC4F280">
                      <wp:simplePos x="0" y="0"/>
                      <wp:positionH relativeFrom="column">
                        <wp:posOffset>0</wp:posOffset>
                      </wp:positionH>
                      <wp:positionV relativeFrom="paragraph">
                        <wp:posOffset>0</wp:posOffset>
                      </wp:positionV>
                      <wp:extent cx="76200" cy="28575"/>
                      <wp:effectExtent l="19050" t="19050" r="19050" b="28575"/>
                      <wp:wrapNone/>
                      <wp:docPr id="11092" name="Text Box 1402">
                        <a:extLst xmlns:a="http://schemas.openxmlformats.org/drawingml/2006/main">
                          <a:ext uri="{FF2B5EF4-FFF2-40B4-BE49-F238E27FC236}">
                            <a16:creationId xmlns:a16="http://schemas.microsoft.com/office/drawing/2014/main" id="{00000000-0008-0000-0000-00005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67A53" id="Text Box 1402" o:spid="_x0000_s1026" type="#_x0000_t202" style="position:absolute;margin-left:0;margin-top:0;width:6pt;height:2.25pt;z-index:2542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1824" behindDoc="0" locked="0" layoutInCell="1" allowOverlap="1" wp14:anchorId="7F646D04" wp14:editId="5097FB41">
                      <wp:simplePos x="0" y="0"/>
                      <wp:positionH relativeFrom="column">
                        <wp:posOffset>0</wp:posOffset>
                      </wp:positionH>
                      <wp:positionV relativeFrom="paragraph">
                        <wp:posOffset>0</wp:posOffset>
                      </wp:positionV>
                      <wp:extent cx="76200" cy="28575"/>
                      <wp:effectExtent l="19050" t="19050" r="19050" b="28575"/>
                      <wp:wrapNone/>
                      <wp:docPr id="11093" name="Text Box 1401">
                        <a:extLst xmlns:a="http://schemas.openxmlformats.org/drawingml/2006/main">
                          <a:ext uri="{FF2B5EF4-FFF2-40B4-BE49-F238E27FC236}">
                            <a16:creationId xmlns:a16="http://schemas.microsoft.com/office/drawing/2014/main" id="{00000000-0008-0000-0000-00005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A996B" id="Text Box 1401" o:spid="_x0000_s1026" type="#_x0000_t202" style="position:absolute;margin-left:0;margin-top:0;width:6pt;height:2.25pt;z-index:2542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2848" behindDoc="0" locked="0" layoutInCell="1" allowOverlap="1" wp14:anchorId="4AB724A5" wp14:editId="718ED5E3">
                      <wp:simplePos x="0" y="0"/>
                      <wp:positionH relativeFrom="column">
                        <wp:posOffset>0</wp:posOffset>
                      </wp:positionH>
                      <wp:positionV relativeFrom="paragraph">
                        <wp:posOffset>0</wp:posOffset>
                      </wp:positionV>
                      <wp:extent cx="76200" cy="28575"/>
                      <wp:effectExtent l="19050" t="19050" r="19050" b="28575"/>
                      <wp:wrapNone/>
                      <wp:docPr id="11094" name="Text Box 1400">
                        <a:extLst xmlns:a="http://schemas.openxmlformats.org/drawingml/2006/main">
                          <a:ext uri="{FF2B5EF4-FFF2-40B4-BE49-F238E27FC236}">
                            <a16:creationId xmlns:a16="http://schemas.microsoft.com/office/drawing/2014/main" id="{00000000-0008-0000-0000-00005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2E424A" id="Text Box 1400" o:spid="_x0000_s1026" type="#_x0000_t202" style="position:absolute;margin-left:0;margin-top:0;width:6pt;height:2.25pt;z-index:2542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3872" behindDoc="0" locked="0" layoutInCell="1" allowOverlap="1" wp14:anchorId="6F05A0E2" wp14:editId="0FB0472D">
                      <wp:simplePos x="0" y="0"/>
                      <wp:positionH relativeFrom="column">
                        <wp:posOffset>0</wp:posOffset>
                      </wp:positionH>
                      <wp:positionV relativeFrom="paragraph">
                        <wp:posOffset>0</wp:posOffset>
                      </wp:positionV>
                      <wp:extent cx="76200" cy="28575"/>
                      <wp:effectExtent l="19050" t="19050" r="19050" b="28575"/>
                      <wp:wrapNone/>
                      <wp:docPr id="11095" name="Text Box 1399">
                        <a:extLst xmlns:a="http://schemas.openxmlformats.org/drawingml/2006/main">
                          <a:ext uri="{FF2B5EF4-FFF2-40B4-BE49-F238E27FC236}">
                            <a16:creationId xmlns:a16="http://schemas.microsoft.com/office/drawing/2014/main" id="{00000000-0008-0000-0000-00005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61F2C" id="Text Box 1399" o:spid="_x0000_s1026" type="#_x0000_t202" style="position:absolute;margin-left:0;margin-top:0;width:6pt;height:2.25pt;z-index:2542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4896" behindDoc="0" locked="0" layoutInCell="1" allowOverlap="1" wp14:anchorId="45FA013A" wp14:editId="78A7376D">
                      <wp:simplePos x="0" y="0"/>
                      <wp:positionH relativeFrom="column">
                        <wp:posOffset>0</wp:posOffset>
                      </wp:positionH>
                      <wp:positionV relativeFrom="paragraph">
                        <wp:posOffset>0</wp:posOffset>
                      </wp:positionV>
                      <wp:extent cx="76200" cy="28575"/>
                      <wp:effectExtent l="19050" t="19050" r="19050" b="28575"/>
                      <wp:wrapNone/>
                      <wp:docPr id="11096" name="Text Box 1398">
                        <a:extLst xmlns:a="http://schemas.openxmlformats.org/drawingml/2006/main">
                          <a:ext uri="{FF2B5EF4-FFF2-40B4-BE49-F238E27FC236}">
                            <a16:creationId xmlns:a16="http://schemas.microsoft.com/office/drawing/2014/main" id="{00000000-0008-0000-0000-00005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4A1CCC" id="Text Box 1398" o:spid="_x0000_s1026" type="#_x0000_t202" style="position:absolute;margin-left:0;margin-top:0;width:6pt;height:2.25pt;z-index:2542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5920" behindDoc="0" locked="0" layoutInCell="1" allowOverlap="1" wp14:anchorId="230DE31E" wp14:editId="420645A3">
                      <wp:simplePos x="0" y="0"/>
                      <wp:positionH relativeFrom="column">
                        <wp:posOffset>0</wp:posOffset>
                      </wp:positionH>
                      <wp:positionV relativeFrom="paragraph">
                        <wp:posOffset>0</wp:posOffset>
                      </wp:positionV>
                      <wp:extent cx="76200" cy="28575"/>
                      <wp:effectExtent l="19050" t="19050" r="19050" b="28575"/>
                      <wp:wrapNone/>
                      <wp:docPr id="11097" name="Text Box 1397">
                        <a:extLst xmlns:a="http://schemas.openxmlformats.org/drawingml/2006/main">
                          <a:ext uri="{FF2B5EF4-FFF2-40B4-BE49-F238E27FC236}">
                            <a16:creationId xmlns:a16="http://schemas.microsoft.com/office/drawing/2014/main" id="{00000000-0008-0000-0000-00005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ADA7B" id="Text Box 1397" o:spid="_x0000_s1026" type="#_x0000_t202" style="position:absolute;margin-left:0;margin-top:0;width:6pt;height:2.25pt;z-index:2542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6944" behindDoc="0" locked="0" layoutInCell="1" allowOverlap="1" wp14:anchorId="66CEAF97" wp14:editId="05AA4D91">
                      <wp:simplePos x="0" y="0"/>
                      <wp:positionH relativeFrom="column">
                        <wp:posOffset>0</wp:posOffset>
                      </wp:positionH>
                      <wp:positionV relativeFrom="paragraph">
                        <wp:posOffset>0</wp:posOffset>
                      </wp:positionV>
                      <wp:extent cx="76200" cy="28575"/>
                      <wp:effectExtent l="19050" t="19050" r="19050" b="28575"/>
                      <wp:wrapNone/>
                      <wp:docPr id="11098" name="Text Box 1396">
                        <a:extLst xmlns:a="http://schemas.openxmlformats.org/drawingml/2006/main">
                          <a:ext uri="{FF2B5EF4-FFF2-40B4-BE49-F238E27FC236}">
                            <a16:creationId xmlns:a16="http://schemas.microsoft.com/office/drawing/2014/main" id="{00000000-0008-0000-0000-00005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89C50" id="Text Box 1396" o:spid="_x0000_s1026" type="#_x0000_t202" style="position:absolute;margin-left:0;margin-top:0;width:6pt;height:2.25pt;z-index:2542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7968" behindDoc="0" locked="0" layoutInCell="1" allowOverlap="1" wp14:anchorId="22332ED1" wp14:editId="716E74DC">
                      <wp:simplePos x="0" y="0"/>
                      <wp:positionH relativeFrom="column">
                        <wp:posOffset>0</wp:posOffset>
                      </wp:positionH>
                      <wp:positionV relativeFrom="paragraph">
                        <wp:posOffset>0</wp:posOffset>
                      </wp:positionV>
                      <wp:extent cx="76200" cy="28575"/>
                      <wp:effectExtent l="19050" t="19050" r="19050" b="28575"/>
                      <wp:wrapNone/>
                      <wp:docPr id="11099" name="Text Box 1395">
                        <a:extLst xmlns:a="http://schemas.openxmlformats.org/drawingml/2006/main">
                          <a:ext uri="{FF2B5EF4-FFF2-40B4-BE49-F238E27FC236}">
                            <a16:creationId xmlns:a16="http://schemas.microsoft.com/office/drawing/2014/main" id="{00000000-0008-0000-0000-00005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826DD" id="Text Box 1395" o:spid="_x0000_s1026" type="#_x0000_t202" style="position:absolute;margin-left:0;margin-top:0;width:6pt;height:2.25pt;z-index:2542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28992" behindDoc="0" locked="0" layoutInCell="1" allowOverlap="1" wp14:anchorId="2097BE2D" wp14:editId="35861D2D">
                      <wp:simplePos x="0" y="0"/>
                      <wp:positionH relativeFrom="column">
                        <wp:posOffset>0</wp:posOffset>
                      </wp:positionH>
                      <wp:positionV relativeFrom="paragraph">
                        <wp:posOffset>0</wp:posOffset>
                      </wp:positionV>
                      <wp:extent cx="76200" cy="28575"/>
                      <wp:effectExtent l="19050" t="19050" r="19050" b="28575"/>
                      <wp:wrapNone/>
                      <wp:docPr id="11100" name="Text Box 1394">
                        <a:extLst xmlns:a="http://schemas.openxmlformats.org/drawingml/2006/main">
                          <a:ext uri="{FF2B5EF4-FFF2-40B4-BE49-F238E27FC236}">
                            <a16:creationId xmlns:a16="http://schemas.microsoft.com/office/drawing/2014/main" id="{00000000-0008-0000-0000-00005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BF89A" id="Text Box 1394" o:spid="_x0000_s1026" type="#_x0000_t202" style="position:absolute;margin-left:0;margin-top:0;width:6pt;height:2.25pt;z-index:2542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0016" behindDoc="0" locked="0" layoutInCell="1" allowOverlap="1" wp14:anchorId="78678B4D" wp14:editId="751A078F">
                      <wp:simplePos x="0" y="0"/>
                      <wp:positionH relativeFrom="column">
                        <wp:posOffset>0</wp:posOffset>
                      </wp:positionH>
                      <wp:positionV relativeFrom="paragraph">
                        <wp:posOffset>0</wp:posOffset>
                      </wp:positionV>
                      <wp:extent cx="76200" cy="28575"/>
                      <wp:effectExtent l="19050" t="19050" r="19050" b="28575"/>
                      <wp:wrapNone/>
                      <wp:docPr id="11101" name="Text Box 1393">
                        <a:extLst xmlns:a="http://schemas.openxmlformats.org/drawingml/2006/main">
                          <a:ext uri="{FF2B5EF4-FFF2-40B4-BE49-F238E27FC236}">
                            <a16:creationId xmlns:a16="http://schemas.microsoft.com/office/drawing/2014/main" id="{00000000-0008-0000-0000-00005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14EE4" id="Text Box 1393" o:spid="_x0000_s1026" type="#_x0000_t202" style="position:absolute;margin-left:0;margin-top:0;width:6pt;height:2.25pt;z-index:2542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1040" behindDoc="0" locked="0" layoutInCell="1" allowOverlap="1" wp14:anchorId="375809B3" wp14:editId="02A0EC58">
                      <wp:simplePos x="0" y="0"/>
                      <wp:positionH relativeFrom="column">
                        <wp:posOffset>0</wp:posOffset>
                      </wp:positionH>
                      <wp:positionV relativeFrom="paragraph">
                        <wp:posOffset>0</wp:posOffset>
                      </wp:positionV>
                      <wp:extent cx="76200" cy="28575"/>
                      <wp:effectExtent l="19050" t="19050" r="19050" b="28575"/>
                      <wp:wrapNone/>
                      <wp:docPr id="11102" name="Text Box 1392">
                        <a:extLst xmlns:a="http://schemas.openxmlformats.org/drawingml/2006/main">
                          <a:ext uri="{FF2B5EF4-FFF2-40B4-BE49-F238E27FC236}">
                            <a16:creationId xmlns:a16="http://schemas.microsoft.com/office/drawing/2014/main" id="{00000000-0008-0000-0000-00005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6496C0" id="Text Box 1392" o:spid="_x0000_s1026" type="#_x0000_t202" style="position:absolute;margin-left:0;margin-top:0;width:6pt;height:2.25pt;z-index:2542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2064" behindDoc="0" locked="0" layoutInCell="1" allowOverlap="1" wp14:anchorId="4778F444" wp14:editId="729794F4">
                      <wp:simplePos x="0" y="0"/>
                      <wp:positionH relativeFrom="column">
                        <wp:posOffset>0</wp:posOffset>
                      </wp:positionH>
                      <wp:positionV relativeFrom="paragraph">
                        <wp:posOffset>0</wp:posOffset>
                      </wp:positionV>
                      <wp:extent cx="76200" cy="28575"/>
                      <wp:effectExtent l="19050" t="19050" r="19050" b="28575"/>
                      <wp:wrapNone/>
                      <wp:docPr id="11103" name="Text Box 1391">
                        <a:extLst xmlns:a="http://schemas.openxmlformats.org/drawingml/2006/main">
                          <a:ext uri="{FF2B5EF4-FFF2-40B4-BE49-F238E27FC236}">
                            <a16:creationId xmlns:a16="http://schemas.microsoft.com/office/drawing/2014/main" id="{00000000-0008-0000-0000-00005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F5E72" id="Text Box 1391" o:spid="_x0000_s1026" type="#_x0000_t202" style="position:absolute;margin-left:0;margin-top:0;width:6pt;height:2.25pt;z-index:2542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3088" behindDoc="0" locked="0" layoutInCell="1" allowOverlap="1" wp14:anchorId="063F9F30" wp14:editId="3C3A3C32">
                      <wp:simplePos x="0" y="0"/>
                      <wp:positionH relativeFrom="column">
                        <wp:posOffset>0</wp:posOffset>
                      </wp:positionH>
                      <wp:positionV relativeFrom="paragraph">
                        <wp:posOffset>0</wp:posOffset>
                      </wp:positionV>
                      <wp:extent cx="76200" cy="28575"/>
                      <wp:effectExtent l="19050" t="19050" r="19050" b="28575"/>
                      <wp:wrapNone/>
                      <wp:docPr id="11104" name="Text Box 1390">
                        <a:extLst xmlns:a="http://schemas.openxmlformats.org/drawingml/2006/main">
                          <a:ext uri="{FF2B5EF4-FFF2-40B4-BE49-F238E27FC236}">
                            <a16:creationId xmlns:a16="http://schemas.microsoft.com/office/drawing/2014/main" id="{00000000-0008-0000-0000-00006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673E0" id="Text Box 1390" o:spid="_x0000_s1026" type="#_x0000_t202" style="position:absolute;margin-left:0;margin-top:0;width:6pt;height:2.25pt;z-index:2542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4112" behindDoc="0" locked="0" layoutInCell="1" allowOverlap="1" wp14:anchorId="51CA96AE" wp14:editId="212415C5">
                      <wp:simplePos x="0" y="0"/>
                      <wp:positionH relativeFrom="column">
                        <wp:posOffset>0</wp:posOffset>
                      </wp:positionH>
                      <wp:positionV relativeFrom="paragraph">
                        <wp:posOffset>0</wp:posOffset>
                      </wp:positionV>
                      <wp:extent cx="76200" cy="28575"/>
                      <wp:effectExtent l="19050" t="19050" r="19050" b="28575"/>
                      <wp:wrapNone/>
                      <wp:docPr id="11105" name="Text Box 1389">
                        <a:extLst xmlns:a="http://schemas.openxmlformats.org/drawingml/2006/main">
                          <a:ext uri="{FF2B5EF4-FFF2-40B4-BE49-F238E27FC236}">
                            <a16:creationId xmlns:a16="http://schemas.microsoft.com/office/drawing/2014/main" id="{00000000-0008-0000-0000-00006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DDBD2" id="Text Box 1389" o:spid="_x0000_s1026" type="#_x0000_t202" style="position:absolute;margin-left:0;margin-top:0;width:6pt;height:2.25pt;z-index:2542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5136" behindDoc="0" locked="0" layoutInCell="1" allowOverlap="1" wp14:anchorId="64036B6C" wp14:editId="0063E49C">
                      <wp:simplePos x="0" y="0"/>
                      <wp:positionH relativeFrom="column">
                        <wp:posOffset>0</wp:posOffset>
                      </wp:positionH>
                      <wp:positionV relativeFrom="paragraph">
                        <wp:posOffset>0</wp:posOffset>
                      </wp:positionV>
                      <wp:extent cx="76200" cy="28575"/>
                      <wp:effectExtent l="19050" t="19050" r="19050" b="28575"/>
                      <wp:wrapNone/>
                      <wp:docPr id="11106" name="Text Box 1388">
                        <a:extLst xmlns:a="http://schemas.openxmlformats.org/drawingml/2006/main">
                          <a:ext uri="{FF2B5EF4-FFF2-40B4-BE49-F238E27FC236}">
                            <a16:creationId xmlns:a16="http://schemas.microsoft.com/office/drawing/2014/main" id="{00000000-0008-0000-0000-00006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3991B" id="Text Box 1388" o:spid="_x0000_s1026" type="#_x0000_t202" style="position:absolute;margin-left:0;margin-top:0;width:6pt;height:2.25pt;z-index:2542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6160" behindDoc="0" locked="0" layoutInCell="1" allowOverlap="1" wp14:anchorId="723D02BF" wp14:editId="1345F770">
                      <wp:simplePos x="0" y="0"/>
                      <wp:positionH relativeFrom="column">
                        <wp:posOffset>0</wp:posOffset>
                      </wp:positionH>
                      <wp:positionV relativeFrom="paragraph">
                        <wp:posOffset>0</wp:posOffset>
                      </wp:positionV>
                      <wp:extent cx="76200" cy="28575"/>
                      <wp:effectExtent l="19050" t="19050" r="19050" b="28575"/>
                      <wp:wrapNone/>
                      <wp:docPr id="11107" name="Text Box 1387">
                        <a:extLst xmlns:a="http://schemas.openxmlformats.org/drawingml/2006/main">
                          <a:ext uri="{FF2B5EF4-FFF2-40B4-BE49-F238E27FC236}">
                            <a16:creationId xmlns:a16="http://schemas.microsoft.com/office/drawing/2014/main" id="{00000000-0008-0000-0000-00006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7E9A7" id="Text Box 1387" o:spid="_x0000_s1026" type="#_x0000_t202" style="position:absolute;margin-left:0;margin-top:0;width:6pt;height:2.25pt;z-index:2542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7184" behindDoc="0" locked="0" layoutInCell="1" allowOverlap="1" wp14:anchorId="299F4489" wp14:editId="7E323118">
                      <wp:simplePos x="0" y="0"/>
                      <wp:positionH relativeFrom="column">
                        <wp:posOffset>0</wp:posOffset>
                      </wp:positionH>
                      <wp:positionV relativeFrom="paragraph">
                        <wp:posOffset>0</wp:posOffset>
                      </wp:positionV>
                      <wp:extent cx="76200" cy="28575"/>
                      <wp:effectExtent l="19050" t="19050" r="19050" b="28575"/>
                      <wp:wrapNone/>
                      <wp:docPr id="11108" name="Text Box 1386">
                        <a:extLst xmlns:a="http://schemas.openxmlformats.org/drawingml/2006/main">
                          <a:ext uri="{FF2B5EF4-FFF2-40B4-BE49-F238E27FC236}">
                            <a16:creationId xmlns:a16="http://schemas.microsoft.com/office/drawing/2014/main" id="{00000000-0008-0000-0000-00006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EF508" id="Text Box 1386" o:spid="_x0000_s1026" type="#_x0000_t202" style="position:absolute;margin-left:0;margin-top:0;width:6pt;height:2.25pt;z-index:2542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8208" behindDoc="0" locked="0" layoutInCell="1" allowOverlap="1" wp14:anchorId="5E150C04" wp14:editId="669250C5">
                      <wp:simplePos x="0" y="0"/>
                      <wp:positionH relativeFrom="column">
                        <wp:posOffset>0</wp:posOffset>
                      </wp:positionH>
                      <wp:positionV relativeFrom="paragraph">
                        <wp:posOffset>0</wp:posOffset>
                      </wp:positionV>
                      <wp:extent cx="76200" cy="28575"/>
                      <wp:effectExtent l="19050" t="19050" r="19050" b="28575"/>
                      <wp:wrapNone/>
                      <wp:docPr id="11109" name="Text Box 1385">
                        <a:extLst xmlns:a="http://schemas.openxmlformats.org/drawingml/2006/main">
                          <a:ext uri="{FF2B5EF4-FFF2-40B4-BE49-F238E27FC236}">
                            <a16:creationId xmlns:a16="http://schemas.microsoft.com/office/drawing/2014/main" id="{00000000-0008-0000-0000-00006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261CB" id="Text Box 1385" o:spid="_x0000_s1026" type="#_x0000_t202" style="position:absolute;margin-left:0;margin-top:0;width:6pt;height:2.25pt;z-index:2542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39232" behindDoc="0" locked="0" layoutInCell="1" allowOverlap="1" wp14:anchorId="687AE3E5" wp14:editId="16318CEE">
                      <wp:simplePos x="0" y="0"/>
                      <wp:positionH relativeFrom="column">
                        <wp:posOffset>0</wp:posOffset>
                      </wp:positionH>
                      <wp:positionV relativeFrom="paragraph">
                        <wp:posOffset>0</wp:posOffset>
                      </wp:positionV>
                      <wp:extent cx="76200" cy="28575"/>
                      <wp:effectExtent l="19050" t="19050" r="19050" b="28575"/>
                      <wp:wrapNone/>
                      <wp:docPr id="11110" name="Text Box 1384">
                        <a:extLst xmlns:a="http://schemas.openxmlformats.org/drawingml/2006/main">
                          <a:ext uri="{FF2B5EF4-FFF2-40B4-BE49-F238E27FC236}">
                            <a16:creationId xmlns:a16="http://schemas.microsoft.com/office/drawing/2014/main" id="{00000000-0008-0000-0000-00006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E3E835" id="Text Box 1384" o:spid="_x0000_s1026" type="#_x0000_t202" style="position:absolute;margin-left:0;margin-top:0;width:6pt;height:2.25pt;z-index:2542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0256" behindDoc="0" locked="0" layoutInCell="1" allowOverlap="1" wp14:anchorId="4D85BE5A" wp14:editId="05F84781">
                      <wp:simplePos x="0" y="0"/>
                      <wp:positionH relativeFrom="column">
                        <wp:posOffset>0</wp:posOffset>
                      </wp:positionH>
                      <wp:positionV relativeFrom="paragraph">
                        <wp:posOffset>0</wp:posOffset>
                      </wp:positionV>
                      <wp:extent cx="76200" cy="28575"/>
                      <wp:effectExtent l="19050" t="19050" r="19050" b="28575"/>
                      <wp:wrapNone/>
                      <wp:docPr id="11111" name="Text Box 1383">
                        <a:extLst xmlns:a="http://schemas.openxmlformats.org/drawingml/2006/main">
                          <a:ext uri="{FF2B5EF4-FFF2-40B4-BE49-F238E27FC236}">
                            <a16:creationId xmlns:a16="http://schemas.microsoft.com/office/drawing/2014/main" id="{00000000-0008-0000-0000-00006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5EBB9" id="Text Box 1383" o:spid="_x0000_s1026" type="#_x0000_t202" style="position:absolute;margin-left:0;margin-top:0;width:6pt;height:2.25pt;z-index:2542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1280" behindDoc="0" locked="0" layoutInCell="1" allowOverlap="1" wp14:anchorId="1EE46DB2" wp14:editId="20DBC674">
                      <wp:simplePos x="0" y="0"/>
                      <wp:positionH relativeFrom="column">
                        <wp:posOffset>0</wp:posOffset>
                      </wp:positionH>
                      <wp:positionV relativeFrom="paragraph">
                        <wp:posOffset>0</wp:posOffset>
                      </wp:positionV>
                      <wp:extent cx="76200" cy="28575"/>
                      <wp:effectExtent l="19050" t="19050" r="19050" b="28575"/>
                      <wp:wrapNone/>
                      <wp:docPr id="11112" name="Text Box 1382">
                        <a:extLst xmlns:a="http://schemas.openxmlformats.org/drawingml/2006/main">
                          <a:ext uri="{FF2B5EF4-FFF2-40B4-BE49-F238E27FC236}">
                            <a16:creationId xmlns:a16="http://schemas.microsoft.com/office/drawing/2014/main" id="{00000000-0008-0000-0000-00006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1E07F" id="Text Box 1382" o:spid="_x0000_s1026" type="#_x0000_t202" style="position:absolute;margin-left:0;margin-top:0;width:6pt;height:2.25pt;z-index:2542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2304" behindDoc="0" locked="0" layoutInCell="1" allowOverlap="1" wp14:anchorId="3C5107D4" wp14:editId="2A591886">
                      <wp:simplePos x="0" y="0"/>
                      <wp:positionH relativeFrom="column">
                        <wp:posOffset>0</wp:posOffset>
                      </wp:positionH>
                      <wp:positionV relativeFrom="paragraph">
                        <wp:posOffset>0</wp:posOffset>
                      </wp:positionV>
                      <wp:extent cx="76200" cy="28575"/>
                      <wp:effectExtent l="19050" t="19050" r="19050" b="28575"/>
                      <wp:wrapNone/>
                      <wp:docPr id="11113" name="Text Box 1381">
                        <a:extLst xmlns:a="http://schemas.openxmlformats.org/drawingml/2006/main">
                          <a:ext uri="{FF2B5EF4-FFF2-40B4-BE49-F238E27FC236}">
                            <a16:creationId xmlns:a16="http://schemas.microsoft.com/office/drawing/2014/main" id="{00000000-0008-0000-0000-00006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3E8E8" id="Text Box 1381" o:spid="_x0000_s1026" type="#_x0000_t202" style="position:absolute;margin-left:0;margin-top:0;width:6pt;height:2.25pt;z-index:2542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3328" behindDoc="0" locked="0" layoutInCell="1" allowOverlap="1" wp14:anchorId="0BA61268" wp14:editId="370E91FD">
                      <wp:simplePos x="0" y="0"/>
                      <wp:positionH relativeFrom="column">
                        <wp:posOffset>0</wp:posOffset>
                      </wp:positionH>
                      <wp:positionV relativeFrom="paragraph">
                        <wp:posOffset>0</wp:posOffset>
                      </wp:positionV>
                      <wp:extent cx="76200" cy="28575"/>
                      <wp:effectExtent l="19050" t="19050" r="19050" b="28575"/>
                      <wp:wrapNone/>
                      <wp:docPr id="11114" name="Text Box 1380">
                        <a:extLst xmlns:a="http://schemas.openxmlformats.org/drawingml/2006/main">
                          <a:ext uri="{FF2B5EF4-FFF2-40B4-BE49-F238E27FC236}">
                            <a16:creationId xmlns:a16="http://schemas.microsoft.com/office/drawing/2014/main" id="{00000000-0008-0000-0000-00006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472899" id="Text Box 1380" o:spid="_x0000_s1026" type="#_x0000_t202" style="position:absolute;margin-left:0;margin-top:0;width:6pt;height:2.25pt;z-index:2542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4352" behindDoc="0" locked="0" layoutInCell="1" allowOverlap="1" wp14:anchorId="7D1CD0B5" wp14:editId="4503716C">
                      <wp:simplePos x="0" y="0"/>
                      <wp:positionH relativeFrom="column">
                        <wp:posOffset>0</wp:posOffset>
                      </wp:positionH>
                      <wp:positionV relativeFrom="paragraph">
                        <wp:posOffset>0</wp:posOffset>
                      </wp:positionV>
                      <wp:extent cx="76200" cy="28575"/>
                      <wp:effectExtent l="19050" t="19050" r="19050" b="28575"/>
                      <wp:wrapNone/>
                      <wp:docPr id="11115" name="Text Box 1379">
                        <a:extLst xmlns:a="http://schemas.openxmlformats.org/drawingml/2006/main">
                          <a:ext uri="{FF2B5EF4-FFF2-40B4-BE49-F238E27FC236}">
                            <a16:creationId xmlns:a16="http://schemas.microsoft.com/office/drawing/2014/main" id="{00000000-0008-0000-0000-00006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5313D5" id="Text Box 1379" o:spid="_x0000_s1026" type="#_x0000_t202" style="position:absolute;margin-left:0;margin-top:0;width:6pt;height:2.25pt;z-index:2542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5376" behindDoc="0" locked="0" layoutInCell="1" allowOverlap="1" wp14:anchorId="557FA10B" wp14:editId="30232642">
                      <wp:simplePos x="0" y="0"/>
                      <wp:positionH relativeFrom="column">
                        <wp:posOffset>0</wp:posOffset>
                      </wp:positionH>
                      <wp:positionV relativeFrom="paragraph">
                        <wp:posOffset>0</wp:posOffset>
                      </wp:positionV>
                      <wp:extent cx="76200" cy="28575"/>
                      <wp:effectExtent l="19050" t="19050" r="19050" b="28575"/>
                      <wp:wrapNone/>
                      <wp:docPr id="11116" name="Text Box 1378">
                        <a:extLst xmlns:a="http://schemas.openxmlformats.org/drawingml/2006/main">
                          <a:ext uri="{FF2B5EF4-FFF2-40B4-BE49-F238E27FC236}">
                            <a16:creationId xmlns:a16="http://schemas.microsoft.com/office/drawing/2014/main" id="{00000000-0008-0000-0000-00006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15113" id="Text Box 1378" o:spid="_x0000_s1026" type="#_x0000_t202" style="position:absolute;margin-left:0;margin-top:0;width:6pt;height:2.25pt;z-index:2542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6400" behindDoc="0" locked="0" layoutInCell="1" allowOverlap="1" wp14:anchorId="1C52156A" wp14:editId="4F7F8CA4">
                      <wp:simplePos x="0" y="0"/>
                      <wp:positionH relativeFrom="column">
                        <wp:posOffset>0</wp:posOffset>
                      </wp:positionH>
                      <wp:positionV relativeFrom="paragraph">
                        <wp:posOffset>0</wp:posOffset>
                      </wp:positionV>
                      <wp:extent cx="76200" cy="28575"/>
                      <wp:effectExtent l="19050" t="19050" r="19050" b="28575"/>
                      <wp:wrapNone/>
                      <wp:docPr id="11117" name="Text Box 1377">
                        <a:extLst xmlns:a="http://schemas.openxmlformats.org/drawingml/2006/main">
                          <a:ext uri="{FF2B5EF4-FFF2-40B4-BE49-F238E27FC236}">
                            <a16:creationId xmlns:a16="http://schemas.microsoft.com/office/drawing/2014/main" id="{00000000-0008-0000-0000-00006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1D6B55" id="Text Box 1377" o:spid="_x0000_s1026" type="#_x0000_t202" style="position:absolute;margin-left:0;margin-top:0;width:6pt;height:2.25pt;z-index:2542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7424" behindDoc="0" locked="0" layoutInCell="1" allowOverlap="1" wp14:anchorId="140C4500" wp14:editId="6B43412C">
                      <wp:simplePos x="0" y="0"/>
                      <wp:positionH relativeFrom="column">
                        <wp:posOffset>0</wp:posOffset>
                      </wp:positionH>
                      <wp:positionV relativeFrom="paragraph">
                        <wp:posOffset>0</wp:posOffset>
                      </wp:positionV>
                      <wp:extent cx="76200" cy="28575"/>
                      <wp:effectExtent l="19050" t="19050" r="19050" b="28575"/>
                      <wp:wrapNone/>
                      <wp:docPr id="11118" name="Text Box 1376">
                        <a:extLst xmlns:a="http://schemas.openxmlformats.org/drawingml/2006/main">
                          <a:ext uri="{FF2B5EF4-FFF2-40B4-BE49-F238E27FC236}">
                            <a16:creationId xmlns:a16="http://schemas.microsoft.com/office/drawing/2014/main" id="{00000000-0008-0000-0000-00006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34B31" id="Text Box 1376" o:spid="_x0000_s1026" type="#_x0000_t202" style="position:absolute;margin-left:0;margin-top:0;width:6pt;height:2.25pt;z-index:2542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8448" behindDoc="0" locked="0" layoutInCell="1" allowOverlap="1" wp14:anchorId="35BFBB09" wp14:editId="0E282DC6">
                      <wp:simplePos x="0" y="0"/>
                      <wp:positionH relativeFrom="column">
                        <wp:posOffset>0</wp:posOffset>
                      </wp:positionH>
                      <wp:positionV relativeFrom="paragraph">
                        <wp:posOffset>0</wp:posOffset>
                      </wp:positionV>
                      <wp:extent cx="76200" cy="28575"/>
                      <wp:effectExtent l="19050" t="19050" r="19050" b="28575"/>
                      <wp:wrapNone/>
                      <wp:docPr id="11119" name="Text Box 1375">
                        <a:extLst xmlns:a="http://schemas.openxmlformats.org/drawingml/2006/main">
                          <a:ext uri="{FF2B5EF4-FFF2-40B4-BE49-F238E27FC236}">
                            <a16:creationId xmlns:a16="http://schemas.microsoft.com/office/drawing/2014/main" id="{00000000-0008-0000-0000-00006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824D55" id="Text Box 1375" o:spid="_x0000_s1026" type="#_x0000_t202" style="position:absolute;margin-left:0;margin-top:0;width:6pt;height:2.25pt;z-index:2542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49472" behindDoc="0" locked="0" layoutInCell="1" allowOverlap="1" wp14:anchorId="17771E4A" wp14:editId="3670B0EA">
                      <wp:simplePos x="0" y="0"/>
                      <wp:positionH relativeFrom="column">
                        <wp:posOffset>0</wp:posOffset>
                      </wp:positionH>
                      <wp:positionV relativeFrom="paragraph">
                        <wp:posOffset>0</wp:posOffset>
                      </wp:positionV>
                      <wp:extent cx="76200" cy="28575"/>
                      <wp:effectExtent l="19050" t="19050" r="19050" b="28575"/>
                      <wp:wrapNone/>
                      <wp:docPr id="11120" name="Text Box 1374">
                        <a:extLst xmlns:a="http://schemas.openxmlformats.org/drawingml/2006/main">
                          <a:ext uri="{FF2B5EF4-FFF2-40B4-BE49-F238E27FC236}">
                            <a16:creationId xmlns:a16="http://schemas.microsoft.com/office/drawing/2014/main" id="{00000000-0008-0000-0000-00007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FE7D1" id="Text Box 1374" o:spid="_x0000_s1026" type="#_x0000_t202" style="position:absolute;margin-left:0;margin-top:0;width:6pt;height:2.25pt;z-index:2542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0496" behindDoc="0" locked="0" layoutInCell="1" allowOverlap="1" wp14:anchorId="4FD1C470" wp14:editId="1C3FCC63">
                      <wp:simplePos x="0" y="0"/>
                      <wp:positionH relativeFrom="column">
                        <wp:posOffset>0</wp:posOffset>
                      </wp:positionH>
                      <wp:positionV relativeFrom="paragraph">
                        <wp:posOffset>0</wp:posOffset>
                      </wp:positionV>
                      <wp:extent cx="76200" cy="28575"/>
                      <wp:effectExtent l="19050" t="19050" r="19050" b="28575"/>
                      <wp:wrapNone/>
                      <wp:docPr id="11121" name="Text Box 1373">
                        <a:extLst xmlns:a="http://schemas.openxmlformats.org/drawingml/2006/main">
                          <a:ext uri="{FF2B5EF4-FFF2-40B4-BE49-F238E27FC236}">
                            <a16:creationId xmlns:a16="http://schemas.microsoft.com/office/drawing/2014/main" id="{00000000-0008-0000-0000-00007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22AEF" id="Text Box 1373" o:spid="_x0000_s1026" type="#_x0000_t202" style="position:absolute;margin-left:0;margin-top:0;width:6pt;height:2.25pt;z-index:2542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1520" behindDoc="0" locked="0" layoutInCell="1" allowOverlap="1" wp14:anchorId="3D69E86F" wp14:editId="5690C176">
                      <wp:simplePos x="0" y="0"/>
                      <wp:positionH relativeFrom="column">
                        <wp:posOffset>0</wp:posOffset>
                      </wp:positionH>
                      <wp:positionV relativeFrom="paragraph">
                        <wp:posOffset>0</wp:posOffset>
                      </wp:positionV>
                      <wp:extent cx="76200" cy="28575"/>
                      <wp:effectExtent l="19050" t="19050" r="19050" b="28575"/>
                      <wp:wrapNone/>
                      <wp:docPr id="11122" name="Text Box 1372">
                        <a:extLst xmlns:a="http://schemas.openxmlformats.org/drawingml/2006/main">
                          <a:ext uri="{FF2B5EF4-FFF2-40B4-BE49-F238E27FC236}">
                            <a16:creationId xmlns:a16="http://schemas.microsoft.com/office/drawing/2014/main" id="{00000000-0008-0000-0000-00007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F97B60" id="Text Box 1372" o:spid="_x0000_s1026" type="#_x0000_t202" style="position:absolute;margin-left:0;margin-top:0;width:6pt;height:2.25pt;z-index:2542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2544" behindDoc="0" locked="0" layoutInCell="1" allowOverlap="1" wp14:anchorId="2306CBCF" wp14:editId="0A5AC15C">
                      <wp:simplePos x="0" y="0"/>
                      <wp:positionH relativeFrom="column">
                        <wp:posOffset>0</wp:posOffset>
                      </wp:positionH>
                      <wp:positionV relativeFrom="paragraph">
                        <wp:posOffset>0</wp:posOffset>
                      </wp:positionV>
                      <wp:extent cx="76200" cy="28575"/>
                      <wp:effectExtent l="19050" t="19050" r="19050" b="28575"/>
                      <wp:wrapNone/>
                      <wp:docPr id="11123" name="Text Box 1371">
                        <a:extLst xmlns:a="http://schemas.openxmlformats.org/drawingml/2006/main">
                          <a:ext uri="{FF2B5EF4-FFF2-40B4-BE49-F238E27FC236}">
                            <a16:creationId xmlns:a16="http://schemas.microsoft.com/office/drawing/2014/main" id="{00000000-0008-0000-0000-00007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E43A8" id="Text Box 1371" o:spid="_x0000_s1026" type="#_x0000_t202" style="position:absolute;margin-left:0;margin-top:0;width:6pt;height:2.25pt;z-index:2542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3568" behindDoc="0" locked="0" layoutInCell="1" allowOverlap="1" wp14:anchorId="56C583BD" wp14:editId="56B892B4">
                      <wp:simplePos x="0" y="0"/>
                      <wp:positionH relativeFrom="column">
                        <wp:posOffset>0</wp:posOffset>
                      </wp:positionH>
                      <wp:positionV relativeFrom="paragraph">
                        <wp:posOffset>0</wp:posOffset>
                      </wp:positionV>
                      <wp:extent cx="76200" cy="28575"/>
                      <wp:effectExtent l="19050" t="19050" r="19050" b="28575"/>
                      <wp:wrapNone/>
                      <wp:docPr id="11124" name="Text Box 1370">
                        <a:extLst xmlns:a="http://schemas.openxmlformats.org/drawingml/2006/main">
                          <a:ext uri="{FF2B5EF4-FFF2-40B4-BE49-F238E27FC236}">
                            <a16:creationId xmlns:a16="http://schemas.microsoft.com/office/drawing/2014/main" id="{00000000-0008-0000-0000-00007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A901E6" id="Text Box 1370" o:spid="_x0000_s1026" type="#_x0000_t202" style="position:absolute;margin-left:0;margin-top:0;width:6pt;height:2.25pt;z-index:2542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4592" behindDoc="0" locked="0" layoutInCell="1" allowOverlap="1" wp14:anchorId="725BC4B2" wp14:editId="01E0EAA5">
                      <wp:simplePos x="0" y="0"/>
                      <wp:positionH relativeFrom="column">
                        <wp:posOffset>0</wp:posOffset>
                      </wp:positionH>
                      <wp:positionV relativeFrom="paragraph">
                        <wp:posOffset>0</wp:posOffset>
                      </wp:positionV>
                      <wp:extent cx="76200" cy="28575"/>
                      <wp:effectExtent l="19050" t="19050" r="19050" b="28575"/>
                      <wp:wrapNone/>
                      <wp:docPr id="11125" name="Text Box 1369">
                        <a:extLst xmlns:a="http://schemas.openxmlformats.org/drawingml/2006/main">
                          <a:ext uri="{FF2B5EF4-FFF2-40B4-BE49-F238E27FC236}">
                            <a16:creationId xmlns:a16="http://schemas.microsoft.com/office/drawing/2014/main" id="{00000000-0008-0000-0000-00007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326EA" id="Text Box 1369" o:spid="_x0000_s1026" type="#_x0000_t202" style="position:absolute;margin-left:0;margin-top:0;width:6pt;height:2.25pt;z-index:2542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5616" behindDoc="0" locked="0" layoutInCell="1" allowOverlap="1" wp14:anchorId="4595D51A" wp14:editId="2C967AF5">
                      <wp:simplePos x="0" y="0"/>
                      <wp:positionH relativeFrom="column">
                        <wp:posOffset>0</wp:posOffset>
                      </wp:positionH>
                      <wp:positionV relativeFrom="paragraph">
                        <wp:posOffset>0</wp:posOffset>
                      </wp:positionV>
                      <wp:extent cx="76200" cy="28575"/>
                      <wp:effectExtent l="19050" t="19050" r="19050" b="28575"/>
                      <wp:wrapNone/>
                      <wp:docPr id="11126" name="Text Box 1368">
                        <a:extLst xmlns:a="http://schemas.openxmlformats.org/drawingml/2006/main">
                          <a:ext uri="{FF2B5EF4-FFF2-40B4-BE49-F238E27FC236}">
                            <a16:creationId xmlns:a16="http://schemas.microsoft.com/office/drawing/2014/main" id="{00000000-0008-0000-0000-00007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D745C" id="Text Box 1368" o:spid="_x0000_s1026" type="#_x0000_t202" style="position:absolute;margin-left:0;margin-top:0;width:6pt;height:2.25pt;z-index:2542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6640" behindDoc="0" locked="0" layoutInCell="1" allowOverlap="1" wp14:anchorId="201D2AC7" wp14:editId="23F7D9A2">
                      <wp:simplePos x="0" y="0"/>
                      <wp:positionH relativeFrom="column">
                        <wp:posOffset>0</wp:posOffset>
                      </wp:positionH>
                      <wp:positionV relativeFrom="paragraph">
                        <wp:posOffset>0</wp:posOffset>
                      </wp:positionV>
                      <wp:extent cx="76200" cy="28575"/>
                      <wp:effectExtent l="19050" t="19050" r="19050" b="28575"/>
                      <wp:wrapNone/>
                      <wp:docPr id="11127" name="Text Box 1367">
                        <a:extLst xmlns:a="http://schemas.openxmlformats.org/drawingml/2006/main">
                          <a:ext uri="{FF2B5EF4-FFF2-40B4-BE49-F238E27FC236}">
                            <a16:creationId xmlns:a16="http://schemas.microsoft.com/office/drawing/2014/main" id="{00000000-0008-0000-0000-00007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0740A" id="Text Box 1367" o:spid="_x0000_s1026" type="#_x0000_t202" style="position:absolute;margin-left:0;margin-top:0;width:6pt;height:2.25pt;z-index:2542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7664" behindDoc="0" locked="0" layoutInCell="1" allowOverlap="1" wp14:anchorId="19FED017" wp14:editId="7664D10C">
                      <wp:simplePos x="0" y="0"/>
                      <wp:positionH relativeFrom="column">
                        <wp:posOffset>0</wp:posOffset>
                      </wp:positionH>
                      <wp:positionV relativeFrom="paragraph">
                        <wp:posOffset>0</wp:posOffset>
                      </wp:positionV>
                      <wp:extent cx="76200" cy="28575"/>
                      <wp:effectExtent l="19050" t="19050" r="19050" b="28575"/>
                      <wp:wrapNone/>
                      <wp:docPr id="11128" name="Text Box 1366">
                        <a:extLst xmlns:a="http://schemas.openxmlformats.org/drawingml/2006/main">
                          <a:ext uri="{FF2B5EF4-FFF2-40B4-BE49-F238E27FC236}">
                            <a16:creationId xmlns:a16="http://schemas.microsoft.com/office/drawing/2014/main" id="{00000000-0008-0000-0000-00007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4A907" id="Text Box 1366" o:spid="_x0000_s1026" type="#_x0000_t202" style="position:absolute;margin-left:0;margin-top:0;width:6pt;height:2.25pt;z-index:2542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8688" behindDoc="0" locked="0" layoutInCell="1" allowOverlap="1" wp14:anchorId="5F81B3E2" wp14:editId="14B4B837">
                      <wp:simplePos x="0" y="0"/>
                      <wp:positionH relativeFrom="column">
                        <wp:posOffset>0</wp:posOffset>
                      </wp:positionH>
                      <wp:positionV relativeFrom="paragraph">
                        <wp:posOffset>0</wp:posOffset>
                      </wp:positionV>
                      <wp:extent cx="76200" cy="28575"/>
                      <wp:effectExtent l="19050" t="19050" r="19050" b="28575"/>
                      <wp:wrapNone/>
                      <wp:docPr id="11129" name="Text Box 1365">
                        <a:extLst xmlns:a="http://schemas.openxmlformats.org/drawingml/2006/main">
                          <a:ext uri="{FF2B5EF4-FFF2-40B4-BE49-F238E27FC236}">
                            <a16:creationId xmlns:a16="http://schemas.microsoft.com/office/drawing/2014/main" id="{00000000-0008-0000-0000-00007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A066A" id="Text Box 1365" o:spid="_x0000_s1026" type="#_x0000_t202" style="position:absolute;margin-left:0;margin-top:0;width:6pt;height:2.25pt;z-index:2542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59712" behindDoc="0" locked="0" layoutInCell="1" allowOverlap="1" wp14:anchorId="0DDEC16B" wp14:editId="740BDD62">
                      <wp:simplePos x="0" y="0"/>
                      <wp:positionH relativeFrom="column">
                        <wp:posOffset>0</wp:posOffset>
                      </wp:positionH>
                      <wp:positionV relativeFrom="paragraph">
                        <wp:posOffset>0</wp:posOffset>
                      </wp:positionV>
                      <wp:extent cx="76200" cy="28575"/>
                      <wp:effectExtent l="19050" t="19050" r="19050" b="28575"/>
                      <wp:wrapNone/>
                      <wp:docPr id="11130" name="Text Box 1364">
                        <a:extLst xmlns:a="http://schemas.openxmlformats.org/drawingml/2006/main">
                          <a:ext uri="{FF2B5EF4-FFF2-40B4-BE49-F238E27FC236}">
                            <a16:creationId xmlns:a16="http://schemas.microsoft.com/office/drawing/2014/main" id="{00000000-0008-0000-0000-00007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55682" id="Text Box 1364" o:spid="_x0000_s1026" type="#_x0000_t202" style="position:absolute;margin-left:0;margin-top:0;width:6pt;height:2.25pt;z-index:2542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0736" behindDoc="0" locked="0" layoutInCell="1" allowOverlap="1" wp14:anchorId="35AED0F5" wp14:editId="0638FCC7">
                      <wp:simplePos x="0" y="0"/>
                      <wp:positionH relativeFrom="column">
                        <wp:posOffset>0</wp:posOffset>
                      </wp:positionH>
                      <wp:positionV relativeFrom="paragraph">
                        <wp:posOffset>0</wp:posOffset>
                      </wp:positionV>
                      <wp:extent cx="76200" cy="28575"/>
                      <wp:effectExtent l="19050" t="19050" r="19050" b="28575"/>
                      <wp:wrapNone/>
                      <wp:docPr id="11131" name="Text Box 1363">
                        <a:extLst xmlns:a="http://schemas.openxmlformats.org/drawingml/2006/main">
                          <a:ext uri="{FF2B5EF4-FFF2-40B4-BE49-F238E27FC236}">
                            <a16:creationId xmlns:a16="http://schemas.microsoft.com/office/drawing/2014/main" id="{00000000-0008-0000-0000-00007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297ED" id="Text Box 1363" o:spid="_x0000_s1026" type="#_x0000_t202" style="position:absolute;margin-left:0;margin-top:0;width:6pt;height:2.25pt;z-index:2542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1760" behindDoc="0" locked="0" layoutInCell="1" allowOverlap="1" wp14:anchorId="0E930B7E" wp14:editId="534621A7">
                      <wp:simplePos x="0" y="0"/>
                      <wp:positionH relativeFrom="column">
                        <wp:posOffset>0</wp:posOffset>
                      </wp:positionH>
                      <wp:positionV relativeFrom="paragraph">
                        <wp:posOffset>0</wp:posOffset>
                      </wp:positionV>
                      <wp:extent cx="76200" cy="28575"/>
                      <wp:effectExtent l="19050" t="19050" r="19050" b="28575"/>
                      <wp:wrapNone/>
                      <wp:docPr id="11132" name="Text Box 1362">
                        <a:extLst xmlns:a="http://schemas.openxmlformats.org/drawingml/2006/main">
                          <a:ext uri="{FF2B5EF4-FFF2-40B4-BE49-F238E27FC236}">
                            <a16:creationId xmlns:a16="http://schemas.microsoft.com/office/drawing/2014/main" id="{00000000-0008-0000-0000-00007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64F85" id="Text Box 1362" o:spid="_x0000_s1026" type="#_x0000_t202" style="position:absolute;margin-left:0;margin-top:0;width:6pt;height:2.25pt;z-index:2542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2784" behindDoc="0" locked="0" layoutInCell="1" allowOverlap="1" wp14:anchorId="3A2C9500" wp14:editId="4485E8D2">
                      <wp:simplePos x="0" y="0"/>
                      <wp:positionH relativeFrom="column">
                        <wp:posOffset>0</wp:posOffset>
                      </wp:positionH>
                      <wp:positionV relativeFrom="paragraph">
                        <wp:posOffset>0</wp:posOffset>
                      </wp:positionV>
                      <wp:extent cx="76200" cy="28575"/>
                      <wp:effectExtent l="19050" t="19050" r="19050" b="28575"/>
                      <wp:wrapNone/>
                      <wp:docPr id="11133" name="Text Box 1361">
                        <a:extLst xmlns:a="http://schemas.openxmlformats.org/drawingml/2006/main">
                          <a:ext uri="{FF2B5EF4-FFF2-40B4-BE49-F238E27FC236}">
                            <a16:creationId xmlns:a16="http://schemas.microsoft.com/office/drawing/2014/main" id="{00000000-0008-0000-0000-00007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352F3" id="Text Box 1361" o:spid="_x0000_s1026" type="#_x0000_t202" style="position:absolute;margin-left:0;margin-top:0;width:6pt;height:2.25pt;z-index:2542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3808" behindDoc="0" locked="0" layoutInCell="1" allowOverlap="1" wp14:anchorId="5B5CEBA1" wp14:editId="6041A25E">
                      <wp:simplePos x="0" y="0"/>
                      <wp:positionH relativeFrom="column">
                        <wp:posOffset>0</wp:posOffset>
                      </wp:positionH>
                      <wp:positionV relativeFrom="paragraph">
                        <wp:posOffset>0</wp:posOffset>
                      </wp:positionV>
                      <wp:extent cx="76200" cy="28575"/>
                      <wp:effectExtent l="19050" t="19050" r="19050" b="28575"/>
                      <wp:wrapNone/>
                      <wp:docPr id="11134" name="Text Box 1360">
                        <a:extLst xmlns:a="http://schemas.openxmlformats.org/drawingml/2006/main">
                          <a:ext uri="{FF2B5EF4-FFF2-40B4-BE49-F238E27FC236}">
                            <a16:creationId xmlns:a16="http://schemas.microsoft.com/office/drawing/2014/main" id="{00000000-0008-0000-0000-00007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E4834" id="Text Box 1360" o:spid="_x0000_s1026" type="#_x0000_t202" style="position:absolute;margin-left:0;margin-top:0;width:6pt;height:2.25pt;z-index:2542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4832" behindDoc="0" locked="0" layoutInCell="1" allowOverlap="1" wp14:anchorId="16C85609" wp14:editId="50FEE76F">
                      <wp:simplePos x="0" y="0"/>
                      <wp:positionH relativeFrom="column">
                        <wp:posOffset>0</wp:posOffset>
                      </wp:positionH>
                      <wp:positionV relativeFrom="paragraph">
                        <wp:posOffset>0</wp:posOffset>
                      </wp:positionV>
                      <wp:extent cx="76200" cy="28575"/>
                      <wp:effectExtent l="19050" t="19050" r="19050" b="28575"/>
                      <wp:wrapNone/>
                      <wp:docPr id="11135" name="Text Box 1359">
                        <a:extLst xmlns:a="http://schemas.openxmlformats.org/drawingml/2006/main">
                          <a:ext uri="{FF2B5EF4-FFF2-40B4-BE49-F238E27FC236}">
                            <a16:creationId xmlns:a16="http://schemas.microsoft.com/office/drawing/2014/main" id="{00000000-0008-0000-0000-00007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538FF" id="Text Box 1359" o:spid="_x0000_s1026" type="#_x0000_t202" style="position:absolute;margin-left:0;margin-top:0;width:6pt;height:2.25pt;z-index:2542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5856" behindDoc="0" locked="0" layoutInCell="1" allowOverlap="1" wp14:anchorId="1E9942E1" wp14:editId="5E016DC1">
                      <wp:simplePos x="0" y="0"/>
                      <wp:positionH relativeFrom="column">
                        <wp:posOffset>0</wp:posOffset>
                      </wp:positionH>
                      <wp:positionV relativeFrom="paragraph">
                        <wp:posOffset>0</wp:posOffset>
                      </wp:positionV>
                      <wp:extent cx="76200" cy="28575"/>
                      <wp:effectExtent l="19050" t="19050" r="19050" b="28575"/>
                      <wp:wrapNone/>
                      <wp:docPr id="11136" name="Text Box 1358">
                        <a:extLst xmlns:a="http://schemas.openxmlformats.org/drawingml/2006/main">
                          <a:ext uri="{FF2B5EF4-FFF2-40B4-BE49-F238E27FC236}">
                            <a16:creationId xmlns:a16="http://schemas.microsoft.com/office/drawing/2014/main" id="{00000000-0008-0000-0000-00008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9B153" id="Text Box 1358" o:spid="_x0000_s1026" type="#_x0000_t202" style="position:absolute;margin-left:0;margin-top:0;width:6pt;height:2.25pt;z-index:2542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6880" behindDoc="0" locked="0" layoutInCell="1" allowOverlap="1" wp14:anchorId="78A780A2" wp14:editId="77DC7C8C">
                      <wp:simplePos x="0" y="0"/>
                      <wp:positionH relativeFrom="column">
                        <wp:posOffset>0</wp:posOffset>
                      </wp:positionH>
                      <wp:positionV relativeFrom="paragraph">
                        <wp:posOffset>0</wp:posOffset>
                      </wp:positionV>
                      <wp:extent cx="76200" cy="28575"/>
                      <wp:effectExtent l="19050" t="19050" r="19050" b="28575"/>
                      <wp:wrapNone/>
                      <wp:docPr id="11137" name="Text Box 1357">
                        <a:extLst xmlns:a="http://schemas.openxmlformats.org/drawingml/2006/main">
                          <a:ext uri="{FF2B5EF4-FFF2-40B4-BE49-F238E27FC236}">
                            <a16:creationId xmlns:a16="http://schemas.microsoft.com/office/drawing/2014/main" id="{00000000-0008-0000-0000-00008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4DFA7" id="Text Box 1357" o:spid="_x0000_s1026" type="#_x0000_t202" style="position:absolute;margin-left:0;margin-top:0;width:6pt;height:2.25pt;z-index:2542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7904" behindDoc="0" locked="0" layoutInCell="1" allowOverlap="1" wp14:anchorId="4CFED152" wp14:editId="60A2F53A">
                      <wp:simplePos x="0" y="0"/>
                      <wp:positionH relativeFrom="column">
                        <wp:posOffset>0</wp:posOffset>
                      </wp:positionH>
                      <wp:positionV relativeFrom="paragraph">
                        <wp:posOffset>0</wp:posOffset>
                      </wp:positionV>
                      <wp:extent cx="76200" cy="28575"/>
                      <wp:effectExtent l="19050" t="19050" r="19050" b="28575"/>
                      <wp:wrapNone/>
                      <wp:docPr id="11138" name="Text Box 1356">
                        <a:extLst xmlns:a="http://schemas.openxmlformats.org/drawingml/2006/main">
                          <a:ext uri="{FF2B5EF4-FFF2-40B4-BE49-F238E27FC236}">
                            <a16:creationId xmlns:a16="http://schemas.microsoft.com/office/drawing/2014/main" id="{00000000-0008-0000-0000-00008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3F142" id="Text Box 1356" o:spid="_x0000_s1026" type="#_x0000_t202" style="position:absolute;margin-left:0;margin-top:0;width:6pt;height:2.25pt;z-index:2542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8928" behindDoc="0" locked="0" layoutInCell="1" allowOverlap="1" wp14:anchorId="66B1040A" wp14:editId="66A6A156">
                      <wp:simplePos x="0" y="0"/>
                      <wp:positionH relativeFrom="column">
                        <wp:posOffset>0</wp:posOffset>
                      </wp:positionH>
                      <wp:positionV relativeFrom="paragraph">
                        <wp:posOffset>0</wp:posOffset>
                      </wp:positionV>
                      <wp:extent cx="76200" cy="28575"/>
                      <wp:effectExtent l="19050" t="19050" r="19050" b="28575"/>
                      <wp:wrapNone/>
                      <wp:docPr id="11139" name="Text Box 1355">
                        <a:extLst xmlns:a="http://schemas.openxmlformats.org/drawingml/2006/main">
                          <a:ext uri="{FF2B5EF4-FFF2-40B4-BE49-F238E27FC236}">
                            <a16:creationId xmlns:a16="http://schemas.microsoft.com/office/drawing/2014/main" id="{00000000-0008-0000-0000-00008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7F454" id="Text Box 1355" o:spid="_x0000_s1026" type="#_x0000_t202" style="position:absolute;margin-left:0;margin-top:0;width:6pt;height:2.25pt;z-index:2542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69952" behindDoc="0" locked="0" layoutInCell="1" allowOverlap="1" wp14:anchorId="2FF4D7E3" wp14:editId="21885655">
                      <wp:simplePos x="0" y="0"/>
                      <wp:positionH relativeFrom="column">
                        <wp:posOffset>0</wp:posOffset>
                      </wp:positionH>
                      <wp:positionV relativeFrom="paragraph">
                        <wp:posOffset>0</wp:posOffset>
                      </wp:positionV>
                      <wp:extent cx="76200" cy="28575"/>
                      <wp:effectExtent l="19050" t="19050" r="19050" b="28575"/>
                      <wp:wrapNone/>
                      <wp:docPr id="11140" name="Text Box 1354">
                        <a:extLst xmlns:a="http://schemas.openxmlformats.org/drawingml/2006/main">
                          <a:ext uri="{FF2B5EF4-FFF2-40B4-BE49-F238E27FC236}">
                            <a16:creationId xmlns:a16="http://schemas.microsoft.com/office/drawing/2014/main" id="{00000000-0008-0000-0000-00008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EDBF4" id="Text Box 1354" o:spid="_x0000_s1026" type="#_x0000_t202" style="position:absolute;margin-left:0;margin-top:0;width:6pt;height:2.25pt;z-index:2542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0976" behindDoc="0" locked="0" layoutInCell="1" allowOverlap="1" wp14:anchorId="5F0AFAA7" wp14:editId="0664B88C">
                      <wp:simplePos x="0" y="0"/>
                      <wp:positionH relativeFrom="column">
                        <wp:posOffset>0</wp:posOffset>
                      </wp:positionH>
                      <wp:positionV relativeFrom="paragraph">
                        <wp:posOffset>0</wp:posOffset>
                      </wp:positionV>
                      <wp:extent cx="76200" cy="28575"/>
                      <wp:effectExtent l="19050" t="19050" r="19050" b="28575"/>
                      <wp:wrapNone/>
                      <wp:docPr id="11141" name="Text Box 1353">
                        <a:extLst xmlns:a="http://schemas.openxmlformats.org/drawingml/2006/main">
                          <a:ext uri="{FF2B5EF4-FFF2-40B4-BE49-F238E27FC236}">
                            <a16:creationId xmlns:a16="http://schemas.microsoft.com/office/drawing/2014/main" id="{00000000-0008-0000-0000-00008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AA31F" id="Text Box 1353" o:spid="_x0000_s1026" type="#_x0000_t202" style="position:absolute;margin-left:0;margin-top:0;width:6pt;height:2.25pt;z-index:2542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2000" behindDoc="0" locked="0" layoutInCell="1" allowOverlap="1" wp14:anchorId="433EB4AE" wp14:editId="61089924">
                      <wp:simplePos x="0" y="0"/>
                      <wp:positionH relativeFrom="column">
                        <wp:posOffset>0</wp:posOffset>
                      </wp:positionH>
                      <wp:positionV relativeFrom="paragraph">
                        <wp:posOffset>0</wp:posOffset>
                      </wp:positionV>
                      <wp:extent cx="76200" cy="28575"/>
                      <wp:effectExtent l="19050" t="19050" r="19050" b="28575"/>
                      <wp:wrapNone/>
                      <wp:docPr id="11142" name="Text Box 1352">
                        <a:extLst xmlns:a="http://schemas.openxmlformats.org/drawingml/2006/main">
                          <a:ext uri="{FF2B5EF4-FFF2-40B4-BE49-F238E27FC236}">
                            <a16:creationId xmlns:a16="http://schemas.microsoft.com/office/drawing/2014/main" id="{00000000-0008-0000-0000-00008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138D5" id="Text Box 1352" o:spid="_x0000_s1026" type="#_x0000_t202" style="position:absolute;margin-left:0;margin-top:0;width:6pt;height:2.25pt;z-index:2542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3024" behindDoc="0" locked="0" layoutInCell="1" allowOverlap="1" wp14:anchorId="57A65326" wp14:editId="21E7E275">
                      <wp:simplePos x="0" y="0"/>
                      <wp:positionH relativeFrom="column">
                        <wp:posOffset>0</wp:posOffset>
                      </wp:positionH>
                      <wp:positionV relativeFrom="paragraph">
                        <wp:posOffset>0</wp:posOffset>
                      </wp:positionV>
                      <wp:extent cx="76200" cy="28575"/>
                      <wp:effectExtent l="19050" t="19050" r="19050" b="28575"/>
                      <wp:wrapNone/>
                      <wp:docPr id="11143" name="Text Box 1351">
                        <a:extLst xmlns:a="http://schemas.openxmlformats.org/drawingml/2006/main">
                          <a:ext uri="{FF2B5EF4-FFF2-40B4-BE49-F238E27FC236}">
                            <a16:creationId xmlns:a16="http://schemas.microsoft.com/office/drawing/2014/main" id="{00000000-0008-0000-0000-00008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EF02D" id="Text Box 1351" o:spid="_x0000_s1026" type="#_x0000_t202" style="position:absolute;margin-left:0;margin-top:0;width:6pt;height:2.25pt;z-index:2542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4048" behindDoc="0" locked="0" layoutInCell="1" allowOverlap="1" wp14:anchorId="22D0ADC7" wp14:editId="57E756F4">
                      <wp:simplePos x="0" y="0"/>
                      <wp:positionH relativeFrom="column">
                        <wp:posOffset>0</wp:posOffset>
                      </wp:positionH>
                      <wp:positionV relativeFrom="paragraph">
                        <wp:posOffset>0</wp:posOffset>
                      </wp:positionV>
                      <wp:extent cx="76200" cy="28575"/>
                      <wp:effectExtent l="19050" t="19050" r="19050" b="28575"/>
                      <wp:wrapNone/>
                      <wp:docPr id="11144" name="Text Box 1350">
                        <a:extLst xmlns:a="http://schemas.openxmlformats.org/drawingml/2006/main">
                          <a:ext uri="{FF2B5EF4-FFF2-40B4-BE49-F238E27FC236}">
                            <a16:creationId xmlns:a16="http://schemas.microsoft.com/office/drawing/2014/main" id="{00000000-0008-0000-0000-00008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BC05EC" id="Text Box 1350" o:spid="_x0000_s1026" type="#_x0000_t202" style="position:absolute;margin-left:0;margin-top:0;width:6pt;height:2.25pt;z-index:2542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5072" behindDoc="0" locked="0" layoutInCell="1" allowOverlap="1" wp14:anchorId="3AA75E05" wp14:editId="60FFAE2C">
                      <wp:simplePos x="0" y="0"/>
                      <wp:positionH relativeFrom="column">
                        <wp:posOffset>0</wp:posOffset>
                      </wp:positionH>
                      <wp:positionV relativeFrom="paragraph">
                        <wp:posOffset>0</wp:posOffset>
                      </wp:positionV>
                      <wp:extent cx="76200" cy="28575"/>
                      <wp:effectExtent l="19050" t="19050" r="19050" b="28575"/>
                      <wp:wrapNone/>
                      <wp:docPr id="11145" name="Text Box 1349">
                        <a:extLst xmlns:a="http://schemas.openxmlformats.org/drawingml/2006/main">
                          <a:ext uri="{FF2B5EF4-FFF2-40B4-BE49-F238E27FC236}">
                            <a16:creationId xmlns:a16="http://schemas.microsoft.com/office/drawing/2014/main" id="{00000000-0008-0000-0000-00008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9F337" id="Text Box 1349" o:spid="_x0000_s1026" type="#_x0000_t202" style="position:absolute;margin-left:0;margin-top:0;width:6pt;height:2.25pt;z-index:2542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6096" behindDoc="0" locked="0" layoutInCell="1" allowOverlap="1" wp14:anchorId="41CEBE88" wp14:editId="4BC9BE87">
                      <wp:simplePos x="0" y="0"/>
                      <wp:positionH relativeFrom="column">
                        <wp:posOffset>0</wp:posOffset>
                      </wp:positionH>
                      <wp:positionV relativeFrom="paragraph">
                        <wp:posOffset>0</wp:posOffset>
                      </wp:positionV>
                      <wp:extent cx="76200" cy="28575"/>
                      <wp:effectExtent l="19050" t="19050" r="19050" b="28575"/>
                      <wp:wrapNone/>
                      <wp:docPr id="11146" name="Text Box 1348">
                        <a:extLst xmlns:a="http://schemas.openxmlformats.org/drawingml/2006/main">
                          <a:ext uri="{FF2B5EF4-FFF2-40B4-BE49-F238E27FC236}">
                            <a16:creationId xmlns:a16="http://schemas.microsoft.com/office/drawing/2014/main" id="{00000000-0008-0000-0000-00008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61E03" id="Text Box 1348" o:spid="_x0000_s1026" type="#_x0000_t202" style="position:absolute;margin-left:0;margin-top:0;width:6pt;height:2.25pt;z-index:2542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7120" behindDoc="0" locked="0" layoutInCell="1" allowOverlap="1" wp14:anchorId="337043A5" wp14:editId="159F1424">
                      <wp:simplePos x="0" y="0"/>
                      <wp:positionH relativeFrom="column">
                        <wp:posOffset>0</wp:posOffset>
                      </wp:positionH>
                      <wp:positionV relativeFrom="paragraph">
                        <wp:posOffset>0</wp:posOffset>
                      </wp:positionV>
                      <wp:extent cx="76200" cy="28575"/>
                      <wp:effectExtent l="19050" t="19050" r="19050" b="28575"/>
                      <wp:wrapNone/>
                      <wp:docPr id="11147" name="Text Box 1347">
                        <a:extLst xmlns:a="http://schemas.openxmlformats.org/drawingml/2006/main">
                          <a:ext uri="{FF2B5EF4-FFF2-40B4-BE49-F238E27FC236}">
                            <a16:creationId xmlns:a16="http://schemas.microsoft.com/office/drawing/2014/main" id="{00000000-0008-0000-0000-00008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A630E" id="Text Box 1347" o:spid="_x0000_s1026" type="#_x0000_t202" style="position:absolute;margin-left:0;margin-top:0;width:6pt;height:2.25pt;z-index:2542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8144" behindDoc="0" locked="0" layoutInCell="1" allowOverlap="1" wp14:anchorId="74DFDB6B" wp14:editId="12D46D6A">
                      <wp:simplePos x="0" y="0"/>
                      <wp:positionH relativeFrom="column">
                        <wp:posOffset>0</wp:posOffset>
                      </wp:positionH>
                      <wp:positionV relativeFrom="paragraph">
                        <wp:posOffset>0</wp:posOffset>
                      </wp:positionV>
                      <wp:extent cx="76200" cy="28575"/>
                      <wp:effectExtent l="19050" t="19050" r="19050" b="28575"/>
                      <wp:wrapNone/>
                      <wp:docPr id="11148" name="Text Box 1346">
                        <a:extLst xmlns:a="http://schemas.openxmlformats.org/drawingml/2006/main">
                          <a:ext uri="{FF2B5EF4-FFF2-40B4-BE49-F238E27FC236}">
                            <a16:creationId xmlns:a16="http://schemas.microsoft.com/office/drawing/2014/main" id="{00000000-0008-0000-0000-00008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8C75C" id="Text Box 1346" o:spid="_x0000_s1026" type="#_x0000_t202" style="position:absolute;margin-left:0;margin-top:0;width:6pt;height:2.25pt;z-index:2542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79168" behindDoc="0" locked="0" layoutInCell="1" allowOverlap="1" wp14:anchorId="4AF186D7" wp14:editId="7A764828">
                      <wp:simplePos x="0" y="0"/>
                      <wp:positionH relativeFrom="column">
                        <wp:posOffset>0</wp:posOffset>
                      </wp:positionH>
                      <wp:positionV relativeFrom="paragraph">
                        <wp:posOffset>0</wp:posOffset>
                      </wp:positionV>
                      <wp:extent cx="76200" cy="28575"/>
                      <wp:effectExtent l="19050" t="19050" r="19050" b="28575"/>
                      <wp:wrapNone/>
                      <wp:docPr id="11149" name="Text Box 1345">
                        <a:extLst xmlns:a="http://schemas.openxmlformats.org/drawingml/2006/main">
                          <a:ext uri="{FF2B5EF4-FFF2-40B4-BE49-F238E27FC236}">
                            <a16:creationId xmlns:a16="http://schemas.microsoft.com/office/drawing/2014/main" id="{00000000-0008-0000-0000-00008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262DE" id="Text Box 1345" o:spid="_x0000_s1026" type="#_x0000_t202" style="position:absolute;margin-left:0;margin-top:0;width:6pt;height:2.25pt;z-index:2542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0192" behindDoc="0" locked="0" layoutInCell="1" allowOverlap="1" wp14:anchorId="2ECEC065" wp14:editId="26BB1FC4">
                      <wp:simplePos x="0" y="0"/>
                      <wp:positionH relativeFrom="column">
                        <wp:posOffset>0</wp:posOffset>
                      </wp:positionH>
                      <wp:positionV relativeFrom="paragraph">
                        <wp:posOffset>0</wp:posOffset>
                      </wp:positionV>
                      <wp:extent cx="76200" cy="28575"/>
                      <wp:effectExtent l="19050" t="19050" r="19050" b="28575"/>
                      <wp:wrapNone/>
                      <wp:docPr id="11150" name="Text Box 1344">
                        <a:extLst xmlns:a="http://schemas.openxmlformats.org/drawingml/2006/main">
                          <a:ext uri="{FF2B5EF4-FFF2-40B4-BE49-F238E27FC236}">
                            <a16:creationId xmlns:a16="http://schemas.microsoft.com/office/drawing/2014/main" id="{00000000-0008-0000-0000-00008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83120" id="Text Box 1344" o:spid="_x0000_s1026" type="#_x0000_t202" style="position:absolute;margin-left:0;margin-top:0;width:6pt;height:2.25pt;z-index:2542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1216" behindDoc="0" locked="0" layoutInCell="1" allowOverlap="1" wp14:anchorId="4CB7B7CF" wp14:editId="73BE7825">
                      <wp:simplePos x="0" y="0"/>
                      <wp:positionH relativeFrom="column">
                        <wp:posOffset>0</wp:posOffset>
                      </wp:positionH>
                      <wp:positionV relativeFrom="paragraph">
                        <wp:posOffset>0</wp:posOffset>
                      </wp:positionV>
                      <wp:extent cx="76200" cy="28575"/>
                      <wp:effectExtent l="19050" t="19050" r="19050" b="28575"/>
                      <wp:wrapNone/>
                      <wp:docPr id="11151" name="Text Box 1343">
                        <a:extLst xmlns:a="http://schemas.openxmlformats.org/drawingml/2006/main">
                          <a:ext uri="{FF2B5EF4-FFF2-40B4-BE49-F238E27FC236}">
                            <a16:creationId xmlns:a16="http://schemas.microsoft.com/office/drawing/2014/main" id="{00000000-0008-0000-0000-00008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32EA3" id="Text Box 1343" o:spid="_x0000_s1026" type="#_x0000_t202" style="position:absolute;margin-left:0;margin-top:0;width:6pt;height:2.25pt;z-index:2542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2240" behindDoc="0" locked="0" layoutInCell="1" allowOverlap="1" wp14:anchorId="3F13673A" wp14:editId="6D140A64">
                      <wp:simplePos x="0" y="0"/>
                      <wp:positionH relativeFrom="column">
                        <wp:posOffset>0</wp:posOffset>
                      </wp:positionH>
                      <wp:positionV relativeFrom="paragraph">
                        <wp:posOffset>0</wp:posOffset>
                      </wp:positionV>
                      <wp:extent cx="76200" cy="28575"/>
                      <wp:effectExtent l="19050" t="19050" r="19050" b="28575"/>
                      <wp:wrapNone/>
                      <wp:docPr id="11152" name="Text Box 1342">
                        <a:extLst xmlns:a="http://schemas.openxmlformats.org/drawingml/2006/main">
                          <a:ext uri="{FF2B5EF4-FFF2-40B4-BE49-F238E27FC236}">
                            <a16:creationId xmlns:a16="http://schemas.microsoft.com/office/drawing/2014/main" id="{00000000-0008-0000-0000-00009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E5052" id="Text Box 1342" o:spid="_x0000_s1026" type="#_x0000_t202" style="position:absolute;margin-left:0;margin-top:0;width:6pt;height:2.25pt;z-index:2542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3264" behindDoc="0" locked="0" layoutInCell="1" allowOverlap="1" wp14:anchorId="666BEC8B" wp14:editId="34DF8E59">
                      <wp:simplePos x="0" y="0"/>
                      <wp:positionH relativeFrom="column">
                        <wp:posOffset>0</wp:posOffset>
                      </wp:positionH>
                      <wp:positionV relativeFrom="paragraph">
                        <wp:posOffset>0</wp:posOffset>
                      </wp:positionV>
                      <wp:extent cx="76200" cy="28575"/>
                      <wp:effectExtent l="19050" t="19050" r="19050" b="28575"/>
                      <wp:wrapNone/>
                      <wp:docPr id="11153" name="Text Box 1341">
                        <a:extLst xmlns:a="http://schemas.openxmlformats.org/drawingml/2006/main">
                          <a:ext uri="{FF2B5EF4-FFF2-40B4-BE49-F238E27FC236}">
                            <a16:creationId xmlns:a16="http://schemas.microsoft.com/office/drawing/2014/main" id="{00000000-0008-0000-0000-00009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D17D3" id="Text Box 1341" o:spid="_x0000_s1026" type="#_x0000_t202" style="position:absolute;margin-left:0;margin-top:0;width:6pt;height:2.25pt;z-index:2542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4288" behindDoc="0" locked="0" layoutInCell="1" allowOverlap="1" wp14:anchorId="555E6D7B" wp14:editId="7F64B515">
                      <wp:simplePos x="0" y="0"/>
                      <wp:positionH relativeFrom="column">
                        <wp:posOffset>0</wp:posOffset>
                      </wp:positionH>
                      <wp:positionV relativeFrom="paragraph">
                        <wp:posOffset>0</wp:posOffset>
                      </wp:positionV>
                      <wp:extent cx="76200" cy="28575"/>
                      <wp:effectExtent l="19050" t="19050" r="19050" b="28575"/>
                      <wp:wrapNone/>
                      <wp:docPr id="11154" name="Text Box 1340">
                        <a:extLst xmlns:a="http://schemas.openxmlformats.org/drawingml/2006/main">
                          <a:ext uri="{FF2B5EF4-FFF2-40B4-BE49-F238E27FC236}">
                            <a16:creationId xmlns:a16="http://schemas.microsoft.com/office/drawing/2014/main" id="{00000000-0008-0000-0000-00009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9C9EF" id="Text Box 1340" o:spid="_x0000_s1026" type="#_x0000_t202" style="position:absolute;margin-left:0;margin-top:0;width:6pt;height:2.25pt;z-index:2542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5312" behindDoc="0" locked="0" layoutInCell="1" allowOverlap="1" wp14:anchorId="229AF17C" wp14:editId="5583F524">
                      <wp:simplePos x="0" y="0"/>
                      <wp:positionH relativeFrom="column">
                        <wp:posOffset>0</wp:posOffset>
                      </wp:positionH>
                      <wp:positionV relativeFrom="paragraph">
                        <wp:posOffset>0</wp:posOffset>
                      </wp:positionV>
                      <wp:extent cx="76200" cy="28575"/>
                      <wp:effectExtent l="19050" t="19050" r="19050" b="28575"/>
                      <wp:wrapNone/>
                      <wp:docPr id="11155" name="Text Box 1339">
                        <a:extLst xmlns:a="http://schemas.openxmlformats.org/drawingml/2006/main">
                          <a:ext uri="{FF2B5EF4-FFF2-40B4-BE49-F238E27FC236}">
                            <a16:creationId xmlns:a16="http://schemas.microsoft.com/office/drawing/2014/main" id="{00000000-0008-0000-0000-00009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71FB2" id="Text Box 1339" o:spid="_x0000_s1026" type="#_x0000_t202" style="position:absolute;margin-left:0;margin-top:0;width:6pt;height:2.25pt;z-index:2542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6336" behindDoc="0" locked="0" layoutInCell="1" allowOverlap="1" wp14:anchorId="2D2EE7CE" wp14:editId="42605280">
                      <wp:simplePos x="0" y="0"/>
                      <wp:positionH relativeFrom="column">
                        <wp:posOffset>0</wp:posOffset>
                      </wp:positionH>
                      <wp:positionV relativeFrom="paragraph">
                        <wp:posOffset>0</wp:posOffset>
                      </wp:positionV>
                      <wp:extent cx="76200" cy="28575"/>
                      <wp:effectExtent l="19050" t="19050" r="19050" b="28575"/>
                      <wp:wrapNone/>
                      <wp:docPr id="11156" name="Text Box 1338">
                        <a:extLst xmlns:a="http://schemas.openxmlformats.org/drawingml/2006/main">
                          <a:ext uri="{FF2B5EF4-FFF2-40B4-BE49-F238E27FC236}">
                            <a16:creationId xmlns:a16="http://schemas.microsoft.com/office/drawing/2014/main" id="{00000000-0008-0000-0000-00009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0E5BC" id="Text Box 1338" o:spid="_x0000_s1026" type="#_x0000_t202" style="position:absolute;margin-left:0;margin-top:0;width:6pt;height:2.25pt;z-index:2542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7360" behindDoc="0" locked="0" layoutInCell="1" allowOverlap="1" wp14:anchorId="7B7FA7CB" wp14:editId="0449CBF9">
                      <wp:simplePos x="0" y="0"/>
                      <wp:positionH relativeFrom="column">
                        <wp:posOffset>0</wp:posOffset>
                      </wp:positionH>
                      <wp:positionV relativeFrom="paragraph">
                        <wp:posOffset>0</wp:posOffset>
                      </wp:positionV>
                      <wp:extent cx="76200" cy="28575"/>
                      <wp:effectExtent l="19050" t="19050" r="19050" b="28575"/>
                      <wp:wrapNone/>
                      <wp:docPr id="11157" name="Text Box 1337">
                        <a:extLst xmlns:a="http://schemas.openxmlformats.org/drawingml/2006/main">
                          <a:ext uri="{FF2B5EF4-FFF2-40B4-BE49-F238E27FC236}">
                            <a16:creationId xmlns:a16="http://schemas.microsoft.com/office/drawing/2014/main" id="{00000000-0008-0000-0000-00009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C2A8E" id="Text Box 1337" o:spid="_x0000_s1026" type="#_x0000_t202" style="position:absolute;margin-left:0;margin-top:0;width:6pt;height:2.25pt;z-index:2542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8384" behindDoc="0" locked="0" layoutInCell="1" allowOverlap="1" wp14:anchorId="6B550E67" wp14:editId="1E22D046">
                      <wp:simplePos x="0" y="0"/>
                      <wp:positionH relativeFrom="column">
                        <wp:posOffset>0</wp:posOffset>
                      </wp:positionH>
                      <wp:positionV relativeFrom="paragraph">
                        <wp:posOffset>0</wp:posOffset>
                      </wp:positionV>
                      <wp:extent cx="76200" cy="28575"/>
                      <wp:effectExtent l="19050" t="19050" r="19050" b="28575"/>
                      <wp:wrapNone/>
                      <wp:docPr id="11158" name="Text Box 1336">
                        <a:extLst xmlns:a="http://schemas.openxmlformats.org/drawingml/2006/main">
                          <a:ext uri="{FF2B5EF4-FFF2-40B4-BE49-F238E27FC236}">
                            <a16:creationId xmlns:a16="http://schemas.microsoft.com/office/drawing/2014/main" id="{00000000-0008-0000-0000-00009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2D9DF" id="Text Box 1336" o:spid="_x0000_s1026" type="#_x0000_t202" style="position:absolute;margin-left:0;margin-top:0;width:6pt;height:2.25pt;z-index:2542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89408" behindDoc="0" locked="0" layoutInCell="1" allowOverlap="1" wp14:anchorId="391688C5" wp14:editId="389CC57A">
                      <wp:simplePos x="0" y="0"/>
                      <wp:positionH relativeFrom="column">
                        <wp:posOffset>0</wp:posOffset>
                      </wp:positionH>
                      <wp:positionV relativeFrom="paragraph">
                        <wp:posOffset>0</wp:posOffset>
                      </wp:positionV>
                      <wp:extent cx="76200" cy="28575"/>
                      <wp:effectExtent l="19050" t="19050" r="19050" b="28575"/>
                      <wp:wrapNone/>
                      <wp:docPr id="11159" name="Text Box 1335">
                        <a:extLst xmlns:a="http://schemas.openxmlformats.org/drawingml/2006/main">
                          <a:ext uri="{FF2B5EF4-FFF2-40B4-BE49-F238E27FC236}">
                            <a16:creationId xmlns:a16="http://schemas.microsoft.com/office/drawing/2014/main" id="{00000000-0008-0000-0000-00009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209A6" id="Text Box 1335" o:spid="_x0000_s1026" type="#_x0000_t202" style="position:absolute;margin-left:0;margin-top:0;width:6pt;height:2.25pt;z-index:2542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0432" behindDoc="0" locked="0" layoutInCell="1" allowOverlap="1" wp14:anchorId="3089B114" wp14:editId="7150AE10">
                      <wp:simplePos x="0" y="0"/>
                      <wp:positionH relativeFrom="column">
                        <wp:posOffset>0</wp:posOffset>
                      </wp:positionH>
                      <wp:positionV relativeFrom="paragraph">
                        <wp:posOffset>0</wp:posOffset>
                      </wp:positionV>
                      <wp:extent cx="76200" cy="28575"/>
                      <wp:effectExtent l="19050" t="19050" r="19050" b="28575"/>
                      <wp:wrapNone/>
                      <wp:docPr id="11160" name="Text Box 1334">
                        <a:extLst xmlns:a="http://schemas.openxmlformats.org/drawingml/2006/main">
                          <a:ext uri="{FF2B5EF4-FFF2-40B4-BE49-F238E27FC236}">
                            <a16:creationId xmlns:a16="http://schemas.microsoft.com/office/drawing/2014/main" id="{00000000-0008-0000-0000-00009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7670C7" id="Text Box 1334" o:spid="_x0000_s1026" type="#_x0000_t202" style="position:absolute;margin-left:0;margin-top:0;width:6pt;height:2.25pt;z-index:2542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1456" behindDoc="0" locked="0" layoutInCell="1" allowOverlap="1" wp14:anchorId="2D5B18FE" wp14:editId="3F32865C">
                      <wp:simplePos x="0" y="0"/>
                      <wp:positionH relativeFrom="column">
                        <wp:posOffset>0</wp:posOffset>
                      </wp:positionH>
                      <wp:positionV relativeFrom="paragraph">
                        <wp:posOffset>0</wp:posOffset>
                      </wp:positionV>
                      <wp:extent cx="76200" cy="28575"/>
                      <wp:effectExtent l="19050" t="19050" r="19050" b="28575"/>
                      <wp:wrapNone/>
                      <wp:docPr id="11161" name="Text Box 1333">
                        <a:extLst xmlns:a="http://schemas.openxmlformats.org/drawingml/2006/main">
                          <a:ext uri="{FF2B5EF4-FFF2-40B4-BE49-F238E27FC236}">
                            <a16:creationId xmlns:a16="http://schemas.microsoft.com/office/drawing/2014/main" id="{00000000-0008-0000-0000-00009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CB372" id="Text Box 1333" o:spid="_x0000_s1026" type="#_x0000_t202" style="position:absolute;margin-left:0;margin-top:0;width:6pt;height:2.25pt;z-index:2542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2480" behindDoc="0" locked="0" layoutInCell="1" allowOverlap="1" wp14:anchorId="1ADAA21D" wp14:editId="10595CA7">
                      <wp:simplePos x="0" y="0"/>
                      <wp:positionH relativeFrom="column">
                        <wp:posOffset>0</wp:posOffset>
                      </wp:positionH>
                      <wp:positionV relativeFrom="paragraph">
                        <wp:posOffset>0</wp:posOffset>
                      </wp:positionV>
                      <wp:extent cx="76200" cy="28575"/>
                      <wp:effectExtent l="19050" t="19050" r="19050" b="28575"/>
                      <wp:wrapNone/>
                      <wp:docPr id="11162" name="Text Box 1332">
                        <a:extLst xmlns:a="http://schemas.openxmlformats.org/drawingml/2006/main">
                          <a:ext uri="{FF2B5EF4-FFF2-40B4-BE49-F238E27FC236}">
                            <a16:creationId xmlns:a16="http://schemas.microsoft.com/office/drawing/2014/main" id="{00000000-0008-0000-0000-00009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6A568" id="Text Box 1332" o:spid="_x0000_s1026" type="#_x0000_t202" style="position:absolute;margin-left:0;margin-top:0;width:6pt;height:2.25pt;z-index:2542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3504" behindDoc="0" locked="0" layoutInCell="1" allowOverlap="1" wp14:anchorId="508A0435" wp14:editId="4F44355B">
                      <wp:simplePos x="0" y="0"/>
                      <wp:positionH relativeFrom="column">
                        <wp:posOffset>0</wp:posOffset>
                      </wp:positionH>
                      <wp:positionV relativeFrom="paragraph">
                        <wp:posOffset>0</wp:posOffset>
                      </wp:positionV>
                      <wp:extent cx="76200" cy="28575"/>
                      <wp:effectExtent l="19050" t="19050" r="19050" b="28575"/>
                      <wp:wrapNone/>
                      <wp:docPr id="11163" name="Text Box 1331">
                        <a:extLst xmlns:a="http://schemas.openxmlformats.org/drawingml/2006/main">
                          <a:ext uri="{FF2B5EF4-FFF2-40B4-BE49-F238E27FC236}">
                            <a16:creationId xmlns:a16="http://schemas.microsoft.com/office/drawing/2014/main" id="{00000000-0008-0000-0000-00009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4EDA40" id="Text Box 1331" o:spid="_x0000_s1026" type="#_x0000_t202" style="position:absolute;margin-left:0;margin-top:0;width:6pt;height:2.25pt;z-index:2542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4528" behindDoc="0" locked="0" layoutInCell="1" allowOverlap="1" wp14:anchorId="59D03EA4" wp14:editId="06BFB0DD">
                      <wp:simplePos x="0" y="0"/>
                      <wp:positionH relativeFrom="column">
                        <wp:posOffset>0</wp:posOffset>
                      </wp:positionH>
                      <wp:positionV relativeFrom="paragraph">
                        <wp:posOffset>0</wp:posOffset>
                      </wp:positionV>
                      <wp:extent cx="76200" cy="28575"/>
                      <wp:effectExtent l="19050" t="19050" r="19050" b="28575"/>
                      <wp:wrapNone/>
                      <wp:docPr id="11164" name="Text Box 1330">
                        <a:extLst xmlns:a="http://schemas.openxmlformats.org/drawingml/2006/main">
                          <a:ext uri="{FF2B5EF4-FFF2-40B4-BE49-F238E27FC236}">
                            <a16:creationId xmlns:a16="http://schemas.microsoft.com/office/drawing/2014/main" id="{00000000-0008-0000-0000-00009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7DA1E" id="Text Box 1330" o:spid="_x0000_s1026" type="#_x0000_t202" style="position:absolute;margin-left:0;margin-top:0;width:6pt;height:2.25pt;z-index:2542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5552" behindDoc="0" locked="0" layoutInCell="1" allowOverlap="1" wp14:anchorId="25000E2B" wp14:editId="02F0C8BC">
                      <wp:simplePos x="0" y="0"/>
                      <wp:positionH relativeFrom="column">
                        <wp:posOffset>0</wp:posOffset>
                      </wp:positionH>
                      <wp:positionV relativeFrom="paragraph">
                        <wp:posOffset>0</wp:posOffset>
                      </wp:positionV>
                      <wp:extent cx="76200" cy="28575"/>
                      <wp:effectExtent l="19050" t="19050" r="19050" b="28575"/>
                      <wp:wrapNone/>
                      <wp:docPr id="11165" name="Text Box 1329">
                        <a:extLst xmlns:a="http://schemas.openxmlformats.org/drawingml/2006/main">
                          <a:ext uri="{FF2B5EF4-FFF2-40B4-BE49-F238E27FC236}">
                            <a16:creationId xmlns:a16="http://schemas.microsoft.com/office/drawing/2014/main" id="{00000000-0008-0000-0000-00009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381672" id="Text Box 1329" o:spid="_x0000_s1026" type="#_x0000_t202" style="position:absolute;margin-left:0;margin-top:0;width:6pt;height:2.25pt;z-index:2542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6576" behindDoc="0" locked="0" layoutInCell="1" allowOverlap="1" wp14:anchorId="0E2C5361" wp14:editId="6A517B7B">
                      <wp:simplePos x="0" y="0"/>
                      <wp:positionH relativeFrom="column">
                        <wp:posOffset>0</wp:posOffset>
                      </wp:positionH>
                      <wp:positionV relativeFrom="paragraph">
                        <wp:posOffset>0</wp:posOffset>
                      </wp:positionV>
                      <wp:extent cx="76200" cy="28575"/>
                      <wp:effectExtent l="19050" t="19050" r="19050" b="28575"/>
                      <wp:wrapNone/>
                      <wp:docPr id="11166" name="Text Box 1328">
                        <a:extLst xmlns:a="http://schemas.openxmlformats.org/drawingml/2006/main">
                          <a:ext uri="{FF2B5EF4-FFF2-40B4-BE49-F238E27FC236}">
                            <a16:creationId xmlns:a16="http://schemas.microsoft.com/office/drawing/2014/main" id="{00000000-0008-0000-0000-00009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CFB97C" id="Text Box 1328" o:spid="_x0000_s1026" type="#_x0000_t202" style="position:absolute;margin-left:0;margin-top:0;width:6pt;height:2.25pt;z-index:2542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7600" behindDoc="0" locked="0" layoutInCell="1" allowOverlap="1" wp14:anchorId="558755DA" wp14:editId="52FB1DD0">
                      <wp:simplePos x="0" y="0"/>
                      <wp:positionH relativeFrom="column">
                        <wp:posOffset>0</wp:posOffset>
                      </wp:positionH>
                      <wp:positionV relativeFrom="paragraph">
                        <wp:posOffset>0</wp:posOffset>
                      </wp:positionV>
                      <wp:extent cx="76200" cy="28575"/>
                      <wp:effectExtent l="19050" t="19050" r="19050" b="28575"/>
                      <wp:wrapNone/>
                      <wp:docPr id="11167" name="Text Box 1327">
                        <a:extLst xmlns:a="http://schemas.openxmlformats.org/drawingml/2006/main">
                          <a:ext uri="{FF2B5EF4-FFF2-40B4-BE49-F238E27FC236}">
                            <a16:creationId xmlns:a16="http://schemas.microsoft.com/office/drawing/2014/main" id="{00000000-0008-0000-0000-00009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D5E08" id="Text Box 1327" o:spid="_x0000_s1026" type="#_x0000_t202" style="position:absolute;margin-left:0;margin-top:0;width:6pt;height:2.25pt;z-index:2542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8624" behindDoc="0" locked="0" layoutInCell="1" allowOverlap="1" wp14:anchorId="43F56D14" wp14:editId="06B39646">
                      <wp:simplePos x="0" y="0"/>
                      <wp:positionH relativeFrom="column">
                        <wp:posOffset>0</wp:posOffset>
                      </wp:positionH>
                      <wp:positionV relativeFrom="paragraph">
                        <wp:posOffset>0</wp:posOffset>
                      </wp:positionV>
                      <wp:extent cx="76200" cy="28575"/>
                      <wp:effectExtent l="19050" t="19050" r="19050" b="28575"/>
                      <wp:wrapNone/>
                      <wp:docPr id="11168" name="Text Box 1326">
                        <a:extLst xmlns:a="http://schemas.openxmlformats.org/drawingml/2006/main">
                          <a:ext uri="{FF2B5EF4-FFF2-40B4-BE49-F238E27FC236}">
                            <a16:creationId xmlns:a16="http://schemas.microsoft.com/office/drawing/2014/main" id="{00000000-0008-0000-0000-0000A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F8814" id="Text Box 1326" o:spid="_x0000_s1026" type="#_x0000_t202" style="position:absolute;margin-left:0;margin-top:0;width:6pt;height:2.25pt;z-index:2542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299648" behindDoc="0" locked="0" layoutInCell="1" allowOverlap="1" wp14:anchorId="39666CC9" wp14:editId="3298A983">
                      <wp:simplePos x="0" y="0"/>
                      <wp:positionH relativeFrom="column">
                        <wp:posOffset>0</wp:posOffset>
                      </wp:positionH>
                      <wp:positionV relativeFrom="paragraph">
                        <wp:posOffset>0</wp:posOffset>
                      </wp:positionV>
                      <wp:extent cx="76200" cy="28575"/>
                      <wp:effectExtent l="19050" t="19050" r="19050" b="28575"/>
                      <wp:wrapNone/>
                      <wp:docPr id="11169" name="Text Box 1325">
                        <a:extLst xmlns:a="http://schemas.openxmlformats.org/drawingml/2006/main">
                          <a:ext uri="{FF2B5EF4-FFF2-40B4-BE49-F238E27FC236}">
                            <a16:creationId xmlns:a16="http://schemas.microsoft.com/office/drawing/2014/main" id="{00000000-0008-0000-0000-0000A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52378D" id="Text Box 1325" o:spid="_x0000_s1026" type="#_x0000_t202" style="position:absolute;margin-left:0;margin-top:0;width:6pt;height:2.25pt;z-index:2542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0672" behindDoc="0" locked="0" layoutInCell="1" allowOverlap="1" wp14:anchorId="296830AA" wp14:editId="25ABD544">
                      <wp:simplePos x="0" y="0"/>
                      <wp:positionH relativeFrom="column">
                        <wp:posOffset>0</wp:posOffset>
                      </wp:positionH>
                      <wp:positionV relativeFrom="paragraph">
                        <wp:posOffset>0</wp:posOffset>
                      </wp:positionV>
                      <wp:extent cx="76200" cy="28575"/>
                      <wp:effectExtent l="19050" t="19050" r="19050" b="28575"/>
                      <wp:wrapNone/>
                      <wp:docPr id="11170" name="Text Box 1324">
                        <a:extLst xmlns:a="http://schemas.openxmlformats.org/drawingml/2006/main">
                          <a:ext uri="{FF2B5EF4-FFF2-40B4-BE49-F238E27FC236}">
                            <a16:creationId xmlns:a16="http://schemas.microsoft.com/office/drawing/2014/main" id="{00000000-0008-0000-0000-0000A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7B753" id="Text Box 1324" o:spid="_x0000_s1026" type="#_x0000_t202" style="position:absolute;margin-left:0;margin-top:0;width:6pt;height:2.25pt;z-index:2543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1696" behindDoc="0" locked="0" layoutInCell="1" allowOverlap="1" wp14:anchorId="1D1FB4D7" wp14:editId="4C2160E7">
                      <wp:simplePos x="0" y="0"/>
                      <wp:positionH relativeFrom="column">
                        <wp:posOffset>0</wp:posOffset>
                      </wp:positionH>
                      <wp:positionV relativeFrom="paragraph">
                        <wp:posOffset>0</wp:posOffset>
                      </wp:positionV>
                      <wp:extent cx="76200" cy="28575"/>
                      <wp:effectExtent l="19050" t="19050" r="19050" b="28575"/>
                      <wp:wrapNone/>
                      <wp:docPr id="11171" name="Text Box 1323">
                        <a:extLst xmlns:a="http://schemas.openxmlformats.org/drawingml/2006/main">
                          <a:ext uri="{FF2B5EF4-FFF2-40B4-BE49-F238E27FC236}">
                            <a16:creationId xmlns:a16="http://schemas.microsoft.com/office/drawing/2014/main" id="{00000000-0008-0000-0000-0000A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990F8" id="Text Box 1323" o:spid="_x0000_s1026" type="#_x0000_t202" style="position:absolute;margin-left:0;margin-top:0;width:6pt;height:2.25pt;z-index:2543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2720" behindDoc="0" locked="0" layoutInCell="1" allowOverlap="1" wp14:anchorId="64694FBB" wp14:editId="378F5788">
                      <wp:simplePos x="0" y="0"/>
                      <wp:positionH relativeFrom="column">
                        <wp:posOffset>0</wp:posOffset>
                      </wp:positionH>
                      <wp:positionV relativeFrom="paragraph">
                        <wp:posOffset>0</wp:posOffset>
                      </wp:positionV>
                      <wp:extent cx="76200" cy="28575"/>
                      <wp:effectExtent l="19050" t="19050" r="19050" b="28575"/>
                      <wp:wrapNone/>
                      <wp:docPr id="11172" name="Text Box 1322">
                        <a:extLst xmlns:a="http://schemas.openxmlformats.org/drawingml/2006/main">
                          <a:ext uri="{FF2B5EF4-FFF2-40B4-BE49-F238E27FC236}">
                            <a16:creationId xmlns:a16="http://schemas.microsoft.com/office/drawing/2014/main" id="{00000000-0008-0000-0000-0000A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50CCC" id="Text Box 1322" o:spid="_x0000_s1026" type="#_x0000_t202" style="position:absolute;margin-left:0;margin-top:0;width:6pt;height:2.25pt;z-index:2543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3744" behindDoc="0" locked="0" layoutInCell="1" allowOverlap="1" wp14:anchorId="3724988B" wp14:editId="111DDF8A">
                      <wp:simplePos x="0" y="0"/>
                      <wp:positionH relativeFrom="column">
                        <wp:posOffset>0</wp:posOffset>
                      </wp:positionH>
                      <wp:positionV relativeFrom="paragraph">
                        <wp:posOffset>0</wp:posOffset>
                      </wp:positionV>
                      <wp:extent cx="76200" cy="28575"/>
                      <wp:effectExtent l="19050" t="19050" r="19050" b="28575"/>
                      <wp:wrapNone/>
                      <wp:docPr id="11173" name="Text Box 1321">
                        <a:extLst xmlns:a="http://schemas.openxmlformats.org/drawingml/2006/main">
                          <a:ext uri="{FF2B5EF4-FFF2-40B4-BE49-F238E27FC236}">
                            <a16:creationId xmlns:a16="http://schemas.microsoft.com/office/drawing/2014/main" id="{00000000-0008-0000-0000-0000A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E8678" id="Text Box 1321" o:spid="_x0000_s1026" type="#_x0000_t202" style="position:absolute;margin-left:0;margin-top:0;width:6pt;height:2.25pt;z-index:2543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4768" behindDoc="0" locked="0" layoutInCell="1" allowOverlap="1" wp14:anchorId="11FCDDA6" wp14:editId="42157086">
                      <wp:simplePos x="0" y="0"/>
                      <wp:positionH relativeFrom="column">
                        <wp:posOffset>0</wp:posOffset>
                      </wp:positionH>
                      <wp:positionV relativeFrom="paragraph">
                        <wp:posOffset>0</wp:posOffset>
                      </wp:positionV>
                      <wp:extent cx="76200" cy="28575"/>
                      <wp:effectExtent l="19050" t="19050" r="19050" b="28575"/>
                      <wp:wrapNone/>
                      <wp:docPr id="11174" name="Text Box 1320">
                        <a:extLst xmlns:a="http://schemas.openxmlformats.org/drawingml/2006/main">
                          <a:ext uri="{FF2B5EF4-FFF2-40B4-BE49-F238E27FC236}">
                            <a16:creationId xmlns:a16="http://schemas.microsoft.com/office/drawing/2014/main" id="{00000000-0008-0000-0000-0000A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58FC7" id="Text Box 1320" o:spid="_x0000_s1026" type="#_x0000_t202" style="position:absolute;margin-left:0;margin-top:0;width:6pt;height:2.25pt;z-index:2543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5792" behindDoc="0" locked="0" layoutInCell="1" allowOverlap="1" wp14:anchorId="2CCFD1EB" wp14:editId="4B8A91C8">
                      <wp:simplePos x="0" y="0"/>
                      <wp:positionH relativeFrom="column">
                        <wp:posOffset>0</wp:posOffset>
                      </wp:positionH>
                      <wp:positionV relativeFrom="paragraph">
                        <wp:posOffset>0</wp:posOffset>
                      </wp:positionV>
                      <wp:extent cx="76200" cy="28575"/>
                      <wp:effectExtent l="19050" t="19050" r="19050" b="28575"/>
                      <wp:wrapNone/>
                      <wp:docPr id="11175" name="Text Box 1319">
                        <a:extLst xmlns:a="http://schemas.openxmlformats.org/drawingml/2006/main">
                          <a:ext uri="{FF2B5EF4-FFF2-40B4-BE49-F238E27FC236}">
                            <a16:creationId xmlns:a16="http://schemas.microsoft.com/office/drawing/2014/main" id="{00000000-0008-0000-0000-0000A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086849" id="Text Box 1319" o:spid="_x0000_s1026" type="#_x0000_t202" style="position:absolute;margin-left:0;margin-top:0;width:6pt;height:2.25pt;z-index:2543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6816" behindDoc="0" locked="0" layoutInCell="1" allowOverlap="1" wp14:anchorId="3BB4E915" wp14:editId="1E077BFA">
                      <wp:simplePos x="0" y="0"/>
                      <wp:positionH relativeFrom="column">
                        <wp:posOffset>0</wp:posOffset>
                      </wp:positionH>
                      <wp:positionV relativeFrom="paragraph">
                        <wp:posOffset>0</wp:posOffset>
                      </wp:positionV>
                      <wp:extent cx="76200" cy="28575"/>
                      <wp:effectExtent l="19050" t="19050" r="19050" b="28575"/>
                      <wp:wrapNone/>
                      <wp:docPr id="11176" name="Text Box 1318">
                        <a:extLst xmlns:a="http://schemas.openxmlformats.org/drawingml/2006/main">
                          <a:ext uri="{FF2B5EF4-FFF2-40B4-BE49-F238E27FC236}">
                            <a16:creationId xmlns:a16="http://schemas.microsoft.com/office/drawing/2014/main" id="{00000000-0008-0000-0000-0000A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D3048" id="Text Box 1318" o:spid="_x0000_s1026" type="#_x0000_t202" style="position:absolute;margin-left:0;margin-top:0;width:6pt;height:2.25pt;z-index:2543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7840" behindDoc="0" locked="0" layoutInCell="1" allowOverlap="1" wp14:anchorId="265E93C3" wp14:editId="202BE2E4">
                      <wp:simplePos x="0" y="0"/>
                      <wp:positionH relativeFrom="column">
                        <wp:posOffset>0</wp:posOffset>
                      </wp:positionH>
                      <wp:positionV relativeFrom="paragraph">
                        <wp:posOffset>0</wp:posOffset>
                      </wp:positionV>
                      <wp:extent cx="76200" cy="28575"/>
                      <wp:effectExtent l="19050" t="19050" r="19050" b="28575"/>
                      <wp:wrapNone/>
                      <wp:docPr id="11177" name="Text Box 1317">
                        <a:extLst xmlns:a="http://schemas.openxmlformats.org/drawingml/2006/main">
                          <a:ext uri="{FF2B5EF4-FFF2-40B4-BE49-F238E27FC236}">
                            <a16:creationId xmlns:a16="http://schemas.microsoft.com/office/drawing/2014/main" id="{00000000-0008-0000-0000-0000A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CC249" id="Text Box 1317" o:spid="_x0000_s1026" type="#_x0000_t202" style="position:absolute;margin-left:0;margin-top:0;width:6pt;height:2.25pt;z-index:2543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8864" behindDoc="0" locked="0" layoutInCell="1" allowOverlap="1" wp14:anchorId="15575E1C" wp14:editId="4EABF9BA">
                      <wp:simplePos x="0" y="0"/>
                      <wp:positionH relativeFrom="column">
                        <wp:posOffset>0</wp:posOffset>
                      </wp:positionH>
                      <wp:positionV relativeFrom="paragraph">
                        <wp:posOffset>0</wp:posOffset>
                      </wp:positionV>
                      <wp:extent cx="76200" cy="28575"/>
                      <wp:effectExtent l="19050" t="19050" r="19050" b="28575"/>
                      <wp:wrapNone/>
                      <wp:docPr id="11178" name="Text Box 1316">
                        <a:extLst xmlns:a="http://schemas.openxmlformats.org/drawingml/2006/main">
                          <a:ext uri="{FF2B5EF4-FFF2-40B4-BE49-F238E27FC236}">
                            <a16:creationId xmlns:a16="http://schemas.microsoft.com/office/drawing/2014/main" id="{00000000-0008-0000-0000-0000A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DCB27" id="Text Box 1316" o:spid="_x0000_s1026" type="#_x0000_t202" style="position:absolute;margin-left:0;margin-top:0;width:6pt;height:2.25pt;z-index:2543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09888" behindDoc="0" locked="0" layoutInCell="1" allowOverlap="1" wp14:anchorId="53C20979" wp14:editId="3698378D">
                      <wp:simplePos x="0" y="0"/>
                      <wp:positionH relativeFrom="column">
                        <wp:posOffset>0</wp:posOffset>
                      </wp:positionH>
                      <wp:positionV relativeFrom="paragraph">
                        <wp:posOffset>0</wp:posOffset>
                      </wp:positionV>
                      <wp:extent cx="76200" cy="28575"/>
                      <wp:effectExtent l="19050" t="19050" r="19050" b="28575"/>
                      <wp:wrapNone/>
                      <wp:docPr id="11179" name="Text Box 1315">
                        <a:extLst xmlns:a="http://schemas.openxmlformats.org/drawingml/2006/main">
                          <a:ext uri="{FF2B5EF4-FFF2-40B4-BE49-F238E27FC236}">
                            <a16:creationId xmlns:a16="http://schemas.microsoft.com/office/drawing/2014/main" id="{00000000-0008-0000-0000-0000A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C7828B" id="Text Box 1315" o:spid="_x0000_s1026" type="#_x0000_t202" style="position:absolute;margin-left:0;margin-top:0;width:6pt;height:2.25pt;z-index:2543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0912" behindDoc="0" locked="0" layoutInCell="1" allowOverlap="1" wp14:anchorId="55F254BA" wp14:editId="0897F40B">
                      <wp:simplePos x="0" y="0"/>
                      <wp:positionH relativeFrom="column">
                        <wp:posOffset>0</wp:posOffset>
                      </wp:positionH>
                      <wp:positionV relativeFrom="paragraph">
                        <wp:posOffset>0</wp:posOffset>
                      </wp:positionV>
                      <wp:extent cx="76200" cy="28575"/>
                      <wp:effectExtent l="19050" t="19050" r="19050" b="28575"/>
                      <wp:wrapNone/>
                      <wp:docPr id="11180" name="Text Box 1314">
                        <a:extLst xmlns:a="http://schemas.openxmlformats.org/drawingml/2006/main">
                          <a:ext uri="{FF2B5EF4-FFF2-40B4-BE49-F238E27FC236}">
                            <a16:creationId xmlns:a16="http://schemas.microsoft.com/office/drawing/2014/main" id="{00000000-0008-0000-0000-0000A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6E957" id="Text Box 1314" o:spid="_x0000_s1026" type="#_x0000_t202" style="position:absolute;margin-left:0;margin-top:0;width:6pt;height:2.25pt;z-index:2543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1936" behindDoc="0" locked="0" layoutInCell="1" allowOverlap="1" wp14:anchorId="4CA94161" wp14:editId="4879F8FA">
                      <wp:simplePos x="0" y="0"/>
                      <wp:positionH relativeFrom="column">
                        <wp:posOffset>0</wp:posOffset>
                      </wp:positionH>
                      <wp:positionV relativeFrom="paragraph">
                        <wp:posOffset>0</wp:posOffset>
                      </wp:positionV>
                      <wp:extent cx="76200" cy="28575"/>
                      <wp:effectExtent l="19050" t="19050" r="19050" b="28575"/>
                      <wp:wrapNone/>
                      <wp:docPr id="11181" name="Text Box 1313">
                        <a:extLst xmlns:a="http://schemas.openxmlformats.org/drawingml/2006/main">
                          <a:ext uri="{FF2B5EF4-FFF2-40B4-BE49-F238E27FC236}">
                            <a16:creationId xmlns:a16="http://schemas.microsoft.com/office/drawing/2014/main" id="{00000000-0008-0000-0000-0000A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3C747" id="Text Box 1313" o:spid="_x0000_s1026" type="#_x0000_t202" style="position:absolute;margin-left:0;margin-top:0;width:6pt;height:2.25pt;z-index:2543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2960" behindDoc="0" locked="0" layoutInCell="1" allowOverlap="1" wp14:anchorId="143E0FF7" wp14:editId="0A516464">
                      <wp:simplePos x="0" y="0"/>
                      <wp:positionH relativeFrom="column">
                        <wp:posOffset>0</wp:posOffset>
                      </wp:positionH>
                      <wp:positionV relativeFrom="paragraph">
                        <wp:posOffset>0</wp:posOffset>
                      </wp:positionV>
                      <wp:extent cx="76200" cy="28575"/>
                      <wp:effectExtent l="19050" t="19050" r="19050" b="28575"/>
                      <wp:wrapNone/>
                      <wp:docPr id="11182" name="Text Box 1312">
                        <a:extLst xmlns:a="http://schemas.openxmlformats.org/drawingml/2006/main">
                          <a:ext uri="{FF2B5EF4-FFF2-40B4-BE49-F238E27FC236}">
                            <a16:creationId xmlns:a16="http://schemas.microsoft.com/office/drawing/2014/main" id="{00000000-0008-0000-0000-0000A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644C7" id="Text Box 1312" o:spid="_x0000_s1026" type="#_x0000_t202" style="position:absolute;margin-left:0;margin-top:0;width:6pt;height:2.25pt;z-index:2543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3984" behindDoc="0" locked="0" layoutInCell="1" allowOverlap="1" wp14:anchorId="2BF73586" wp14:editId="6F85146F">
                      <wp:simplePos x="0" y="0"/>
                      <wp:positionH relativeFrom="column">
                        <wp:posOffset>0</wp:posOffset>
                      </wp:positionH>
                      <wp:positionV relativeFrom="paragraph">
                        <wp:posOffset>0</wp:posOffset>
                      </wp:positionV>
                      <wp:extent cx="76200" cy="28575"/>
                      <wp:effectExtent l="19050" t="19050" r="19050" b="28575"/>
                      <wp:wrapNone/>
                      <wp:docPr id="11183" name="Text Box 1311">
                        <a:extLst xmlns:a="http://schemas.openxmlformats.org/drawingml/2006/main">
                          <a:ext uri="{FF2B5EF4-FFF2-40B4-BE49-F238E27FC236}">
                            <a16:creationId xmlns:a16="http://schemas.microsoft.com/office/drawing/2014/main" id="{00000000-0008-0000-0000-0000A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2BDDC" id="Text Box 1311" o:spid="_x0000_s1026" type="#_x0000_t202" style="position:absolute;margin-left:0;margin-top:0;width:6pt;height:2.25pt;z-index:2543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5008" behindDoc="0" locked="0" layoutInCell="1" allowOverlap="1" wp14:anchorId="45CD1166" wp14:editId="5F6DEACC">
                      <wp:simplePos x="0" y="0"/>
                      <wp:positionH relativeFrom="column">
                        <wp:posOffset>0</wp:posOffset>
                      </wp:positionH>
                      <wp:positionV relativeFrom="paragraph">
                        <wp:posOffset>0</wp:posOffset>
                      </wp:positionV>
                      <wp:extent cx="76200" cy="28575"/>
                      <wp:effectExtent l="19050" t="19050" r="19050" b="28575"/>
                      <wp:wrapNone/>
                      <wp:docPr id="11184" name="Text Box 1310">
                        <a:extLst xmlns:a="http://schemas.openxmlformats.org/drawingml/2006/main">
                          <a:ext uri="{FF2B5EF4-FFF2-40B4-BE49-F238E27FC236}">
                            <a16:creationId xmlns:a16="http://schemas.microsoft.com/office/drawing/2014/main" id="{00000000-0008-0000-0000-0000B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1CFEF" id="Text Box 1310" o:spid="_x0000_s1026" type="#_x0000_t202" style="position:absolute;margin-left:0;margin-top:0;width:6pt;height:2.25pt;z-index:2543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6032" behindDoc="0" locked="0" layoutInCell="1" allowOverlap="1" wp14:anchorId="672146FA" wp14:editId="16D57359">
                      <wp:simplePos x="0" y="0"/>
                      <wp:positionH relativeFrom="column">
                        <wp:posOffset>0</wp:posOffset>
                      </wp:positionH>
                      <wp:positionV relativeFrom="paragraph">
                        <wp:posOffset>0</wp:posOffset>
                      </wp:positionV>
                      <wp:extent cx="76200" cy="28575"/>
                      <wp:effectExtent l="19050" t="19050" r="19050" b="28575"/>
                      <wp:wrapNone/>
                      <wp:docPr id="11185" name="Text Box 1309">
                        <a:extLst xmlns:a="http://schemas.openxmlformats.org/drawingml/2006/main">
                          <a:ext uri="{FF2B5EF4-FFF2-40B4-BE49-F238E27FC236}">
                            <a16:creationId xmlns:a16="http://schemas.microsoft.com/office/drawing/2014/main" id="{00000000-0008-0000-0000-0000B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6C5DA" id="Text Box 1309" o:spid="_x0000_s1026" type="#_x0000_t202" style="position:absolute;margin-left:0;margin-top:0;width:6pt;height:2.25pt;z-index:2543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7056" behindDoc="0" locked="0" layoutInCell="1" allowOverlap="1" wp14:anchorId="02ACC542" wp14:editId="15B6CBA4">
                      <wp:simplePos x="0" y="0"/>
                      <wp:positionH relativeFrom="column">
                        <wp:posOffset>0</wp:posOffset>
                      </wp:positionH>
                      <wp:positionV relativeFrom="paragraph">
                        <wp:posOffset>0</wp:posOffset>
                      </wp:positionV>
                      <wp:extent cx="76200" cy="28575"/>
                      <wp:effectExtent l="19050" t="19050" r="19050" b="28575"/>
                      <wp:wrapNone/>
                      <wp:docPr id="11186" name="Text Box 1308">
                        <a:extLst xmlns:a="http://schemas.openxmlformats.org/drawingml/2006/main">
                          <a:ext uri="{FF2B5EF4-FFF2-40B4-BE49-F238E27FC236}">
                            <a16:creationId xmlns:a16="http://schemas.microsoft.com/office/drawing/2014/main" id="{00000000-0008-0000-0000-0000B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A2CF6" id="Text Box 1308" o:spid="_x0000_s1026" type="#_x0000_t202" style="position:absolute;margin-left:0;margin-top:0;width:6pt;height:2.25pt;z-index:2543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8080" behindDoc="0" locked="0" layoutInCell="1" allowOverlap="1" wp14:anchorId="39181FB0" wp14:editId="20AF0FCC">
                      <wp:simplePos x="0" y="0"/>
                      <wp:positionH relativeFrom="column">
                        <wp:posOffset>0</wp:posOffset>
                      </wp:positionH>
                      <wp:positionV relativeFrom="paragraph">
                        <wp:posOffset>0</wp:posOffset>
                      </wp:positionV>
                      <wp:extent cx="76200" cy="28575"/>
                      <wp:effectExtent l="19050" t="19050" r="19050" b="28575"/>
                      <wp:wrapNone/>
                      <wp:docPr id="11187" name="Text Box 1307">
                        <a:extLst xmlns:a="http://schemas.openxmlformats.org/drawingml/2006/main">
                          <a:ext uri="{FF2B5EF4-FFF2-40B4-BE49-F238E27FC236}">
                            <a16:creationId xmlns:a16="http://schemas.microsoft.com/office/drawing/2014/main" id="{00000000-0008-0000-0000-0000B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4F1BF" id="Text Box 1307" o:spid="_x0000_s1026" type="#_x0000_t202" style="position:absolute;margin-left:0;margin-top:0;width:6pt;height:2.25pt;z-index:2543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19104" behindDoc="0" locked="0" layoutInCell="1" allowOverlap="1" wp14:anchorId="6D846AF2" wp14:editId="76FDC7F1">
                      <wp:simplePos x="0" y="0"/>
                      <wp:positionH relativeFrom="column">
                        <wp:posOffset>0</wp:posOffset>
                      </wp:positionH>
                      <wp:positionV relativeFrom="paragraph">
                        <wp:posOffset>0</wp:posOffset>
                      </wp:positionV>
                      <wp:extent cx="76200" cy="28575"/>
                      <wp:effectExtent l="19050" t="19050" r="19050" b="28575"/>
                      <wp:wrapNone/>
                      <wp:docPr id="11188" name="Text Box 1306">
                        <a:extLst xmlns:a="http://schemas.openxmlformats.org/drawingml/2006/main">
                          <a:ext uri="{FF2B5EF4-FFF2-40B4-BE49-F238E27FC236}">
                            <a16:creationId xmlns:a16="http://schemas.microsoft.com/office/drawing/2014/main" id="{00000000-0008-0000-0000-0000B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AB3BC5" id="Text Box 1306" o:spid="_x0000_s1026" type="#_x0000_t202" style="position:absolute;margin-left:0;margin-top:0;width:6pt;height:2.25pt;z-index:2543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0128" behindDoc="0" locked="0" layoutInCell="1" allowOverlap="1" wp14:anchorId="0C07A5C0" wp14:editId="00EC69A8">
                      <wp:simplePos x="0" y="0"/>
                      <wp:positionH relativeFrom="column">
                        <wp:posOffset>0</wp:posOffset>
                      </wp:positionH>
                      <wp:positionV relativeFrom="paragraph">
                        <wp:posOffset>0</wp:posOffset>
                      </wp:positionV>
                      <wp:extent cx="76200" cy="28575"/>
                      <wp:effectExtent l="19050" t="19050" r="19050" b="28575"/>
                      <wp:wrapNone/>
                      <wp:docPr id="11189" name="Text Box 1305">
                        <a:extLst xmlns:a="http://schemas.openxmlformats.org/drawingml/2006/main">
                          <a:ext uri="{FF2B5EF4-FFF2-40B4-BE49-F238E27FC236}">
                            <a16:creationId xmlns:a16="http://schemas.microsoft.com/office/drawing/2014/main" id="{00000000-0008-0000-0000-0000B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23A14" id="Text Box 1305" o:spid="_x0000_s1026" type="#_x0000_t202" style="position:absolute;margin-left:0;margin-top:0;width:6pt;height:2.25pt;z-index:2543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1152" behindDoc="0" locked="0" layoutInCell="1" allowOverlap="1" wp14:anchorId="1C6E7684" wp14:editId="089E0450">
                      <wp:simplePos x="0" y="0"/>
                      <wp:positionH relativeFrom="column">
                        <wp:posOffset>0</wp:posOffset>
                      </wp:positionH>
                      <wp:positionV relativeFrom="paragraph">
                        <wp:posOffset>0</wp:posOffset>
                      </wp:positionV>
                      <wp:extent cx="76200" cy="28575"/>
                      <wp:effectExtent l="19050" t="19050" r="19050" b="28575"/>
                      <wp:wrapNone/>
                      <wp:docPr id="11190" name="Text Box 1304">
                        <a:extLst xmlns:a="http://schemas.openxmlformats.org/drawingml/2006/main">
                          <a:ext uri="{FF2B5EF4-FFF2-40B4-BE49-F238E27FC236}">
                            <a16:creationId xmlns:a16="http://schemas.microsoft.com/office/drawing/2014/main" id="{00000000-0008-0000-0000-0000B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90D31" id="Text Box 1304" o:spid="_x0000_s1026" type="#_x0000_t202" style="position:absolute;margin-left:0;margin-top:0;width:6pt;height:2.25pt;z-index:2543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2176" behindDoc="0" locked="0" layoutInCell="1" allowOverlap="1" wp14:anchorId="54C56F88" wp14:editId="31181FF8">
                      <wp:simplePos x="0" y="0"/>
                      <wp:positionH relativeFrom="column">
                        <wp:posOffset>0</wp:posOffset>
                      </wp:positionH>
                      <wp:positionV relativeFrom="paragraph">
                        <wp:posOffset>0</wp:posOffset>
                      </wp:positionV>
                      <wp:extent cx="76200" cy="28575"/>
                      <wp:effectExtent l="19050" t="19050" r="19050" b="28575"/>
                      <wp:wrapNone/>
                      <wp:docPr id="11191" name="Text Box 1303">
                        <a:extLst xmlns:a="http://schemas.openxmlformats.org/drawingml/2006/main">
                          <a:ext uri="{FF2B5EF4-FFF2-40B4-BE49-F238E27FC236}">
                            <a16:creationId xmlns:a16="http://schemas.microsoft.com/office/drawing/2014/main" id="{00000000-0008-0000-0000-0000B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05BC6" id="Text Box 1303" o:spid="_x0000_s1026" type="#_x0000_t202" style="position:absolute;margin-left:0;margin-top:0;width:6pt;height:2.25pt;z-index:2543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3200" behindDoc="0" locked="0" layoutInCell="1" allowOverlap="1" wp14:anchorId="35549C7C" wp14:editId="058F4733">
                      <wp:simplePos x="0" y="0"/>
                      <wp:positionH relativeFrom="column">
                        <wp:posOffset>0</wp:posOffset>
                      </wp:positionH>
                      <wp:positionV relativeFrom="paragraph">
                        <wp:posOffset>0</wp:posOffset>
                      </wp:positionV>
                      <wp:extent cx="76200" cy="28575"/>
                      <wp:effectExtent l="19050" t="19050" r="19050" b="28575"/>
                      <wp:wrapNone/>
                      <wp:docPr id="11192" name="Text Box 1302">
                        <a:extLst xmlns:a="http://schemas.openxmlformats.org/drawingml/2006/main">
                          <a:ext uri="{FF2B5EF4-FFF2-40B4-BE49-F238E27FC236}">
                            <a16:creationId xmlns:a16="http://schemas.microsoft.com/office/drawing/2014/main" id="{00000000-0008-0000-0000-0000B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A53C4" id="Text Box 1302" o:spid="_x0000_s1026" type="#_x0000_t202" style="position:absolute;margin-left:0;margin-top:0;width:6pt;height:2.25pt;z-index:2543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4224" behindDoc="0" locked="0" layoutInCell="1" allowOverlap="1" wp14:anchorId="0A03FFFE" wp14:editId="64AB200B">
                      <wp:simplePos x="0" y="0"/>
                      <wp:positionH relativeFrom="column">
                        <wp:posOffset>0</wp:posOffset>
                      </wp:positionH>
                      <wp:positionV relativeFrom="paragraph">
                        <wp:posOffset>0</wp:posOffset>
                      </wp:positionV>
                      <wp:extent cx="76200" cy="28575"/>
                      <wp:effectExtent l="19050" t="19050" r="19050" b="28575"/>
                      <wp:wrapNone/>
                      <wp:docPr id="11193" name="Text Box 1301">
                        <a:extLst xmlns:a="http://schemas.openxmlformats.org/drawingml/2006/main">
                          <a:ext uri="{FF2B5EF4-FFF2-40B4-BE49-F238E27FC236}">
                            <a16:creationId xmlns:a16="http://schemas.microsoft.com/office/drawing/2014/main" id="{00000000-0008-0000-0000-0000B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EA9E9" id="Text Box 1301" o:spid="_x0000_s1026" type="#_x0000_t202" style="position:absolute;margin-left:0;margin-top:0;width:6pt;height:2.25pt;z-index:2543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5248" behindDoc="0" locked="0" layoutInCell="1" allowOverlap="1" wp14:anchorId="56805690" wp14:editId="13F92426">
                      <wp:simplePos x="0" y="0"/>
                      <wp:positionH relativeFrom="column">
                        <wp:posOffset>0</wp:posOffset>
                      </wp:positionH>
                      <wp:positionV relativeFrom="paragraph">
                        <wp:posOffset>0</wp:posOffset>
                      </wp:positionV>
                      <wp:extent cx="76200" cy="28575"/>
                      <wp:effectExtent l="19050" t="19050" r="19050" b="28575"/>
                      <wp:wrapNone/>
                      <wp:docPr id="11194" name="Text Box 1300">
                        <a:extLst xmlns:a="http://schemas.openxmlformats.org/drawingml/2006/main">
                          <a:ext uri="{FF2B5EF4-FFF2-40B4-BE49-F238E27FC236}">
                            <a16:creationId xmlns:a16="http://schemas.microsoft.com/office/drawing/2014/main" id="{00000000-0008-0000-0000-0000B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575842" id="Text Box 1300" o:spid="_x0000_s1026" type="#_x0000_t202" style="position:absolute;margin-left:0;margin-top:0;width:6pt;height:2.25pt;z-index:2543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6272" behindDoc="0" locked="0" layoutInCell="1" allowOverlap="1" wp14:anchorId="1485C15C" wp14:editId="57EC6F04">
                      <wp:simplePos x="0" y="0"/>
                      <wp:positionH relativeFrom="column">
                        <wp:posOffset>0</wp:posOffset>
                      </wp:positionH>
                      <wp:positionV relativeFrom="paragraph">
                        <wp:posOffset>0</wp:posOffset>
                      </wp:positionV>
                      <wp:extent cx="76200" cy="28575"/>
                      <wp:effectExtent l="19050" t="19050" r="19050" b="28575"/>
                      <wp:wrapNone/>
                      <wp:docPr id="11195" name="Text Box 1299">
                        <a:extLst xmlns:a="http://schemas.openxmlformats.org/drawingml/2006/main">
                          <a:ext uri="{FF2B5EF4-FFF2-40B4-BE49-F238E27FC236}">
                            <a16:creationId xmlns:a16="http://schemas.microsoft.com/office/drawing/2014/main" id="{00000000-0008-0000-0000-0000B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DED0F7" id="Text Box 1299" o:spid="_x0000_s1026" type="#_x0000_t202" style="position:absolute;margin-left:0;margin-top:0;width:6pt;height:2.25pt;z-index:2543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7296" behindDoc="0" locked="0" layoutInCell="1" allowOverlap="1" wp14:anchorId="6A57A13D" wp14:editId="246BC28C">
                      <wp:simplePos x="0" y="0"/>
                      <wp:positionH relativeFrom="column">
                        <wp:posOffset>0</wp:posOffset>
                      </wp:positionH>
                      <wp:positionV relativeFrom="paragraph">
                        <wp:posOffset>0</wp:posOffset>
                      </wp:positionV>
                      <wp:extent cx="76200" cy="28575"/>
                      <wp:effectExtent l="19050" t="19050" r="19050" b="28575"/>
                      <wp:wrapNone/>
                      <wp:docPr id="11196" name="Text Box 1298">
                        <a:extLst xmlns:a="http://schemas.openxmlformats.org/drawingml/2006/main">
                          <a:ext uri="{FF2B5EF4-FFF2-40B4-BE49-F238E27FC236}">
                            <a16:creationId xmlns:a16="http://schemas.microsoft.com/office/drawing/2014/main" id="{00000000-0008-0000-0000-0000B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B5031" id="Text Box 1298" o:spid="_x0000_s1026" type="#_x0000_t202" style="position:absolute;margin-left:0;margin-top:0;width:6pt;height:2.25pt;z-index:2543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8320" behindDoc="0" locked="0" layoutInCell="1" allowOverlap="1" wp14:anchorId="3ED1918E" wp14:editId="55134362">
                      <wp:simplePos x="0" y="0"/>
                      <wp:positionH relativeFrom="column">
                        <wp:posOffset>0</wp:posOffset>
                      </wp:positionH>
                      <wp:positionV relativeFrom="paragraph">
                        <wp:posOffset>0</wp:posOffset>
                      </wp:positionV>
                      <wp:extent cx="76200" cy="28575"/>
                      <wp:effectExtent l="19050" t="19050" r="19050" b="28575"/>
                      <wp:wrapNone/>
                      <wp:docPr id="11197" name="Text Box 1297">
                        <a:extLst xmlns:a="http://schemas.openxmlformats.org/drawingml/2006/main">
                          <a:ext uri="{FF2B5EF4-FFF2-40B4-BE49-F238E27FC236}">
                            <a16:creationId xmlns:a16="http://schemas.microsoft.com/office/drawing/2014/main" id="{00000000-0008-0000-0000-0000B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024D8" id="Text Box 1297" o:spid="_x0000_s1026" type="#_x0000_t202" style="position:absolute;margin-left:0;margin-top:0;width:6pt;height:2.25pt;z-index:2543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29344" behindDoc="0" locked="0" layoutInCell="1" allowOverlap="1" wp14:anchorId="08C9B9C0" wp14:editId="5F0CEE3A">
                      <wp:simplePos x="0" y="0"/>
                      <wp:positionH relativeFrom="column">
                        <wp:posOffset>0</wp:posOffset>
                      </wp:positionH>
                      <wp:positionV relativeFrom="paragraph">
                        <wp:posOffset>0</wp:posOffset>
                      </wp:positionV>
                      <wp:extent cx="76200" cy="28575"/>
                      <wp:effectExtent l="19050" t="19050" r="19050" b="28575"/>
                      <wp:wrapNone/>
                      <wp:docPr id="11198" name="Text Box 1296">
                        <a:extLst xmlns:a="http://schemas.openxmlformats.org/drawingml/2006/main">
                          <a:ext uri="{FF2B5EF4-FFF2-40B4-BE49-F238E27FC236}">
                            <a16:creationId xmlns:a16="http://schemas.microsoft.com/office/drawing/2014/main" id="{00000000-0008-0000-0000-0000B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85DD8" id="Text Box 1296" o:spid="_x0000_s1026" type="#_x0000_t202" style="position:absolute;margin-left:0;margin-top:0;width:6pt;height:2.25pt;z-index:2543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0368" behindDoc="0" locked="0" layoutInCell="1" allowOverlap="1" wp14:anchorId="3DE7A0F7" wp14:editId="0E1C08EE">
                      <wp:simplePos x="0" y="0"/>
                      <wp:positionH relativeFrom="column">
                        <wp:posOffset>0</wp:posOffset>
                      </wp:positionH>
                      <wp:positionV relativeFrom="paragraph">
                        <wp:posOffset>0</wp:posOffset>
                      </wp:positionV>
                      <wp:extent cx="76200" cy="28575"/>
                      <wp:effectExtent l="19050" t="19050" r="19050" b="28575"/>
                      <wp:wrapNone/>
                      <wp:docPr id="11199" name="Text Box 1295">
                        <a:extLst xmlns:a="http://schemas.openxmlformats.org/drawingml/2006/main">
                          <a:ext uri="{FF2B5EF4-FFF2-40B4-BE49-F238E27FC236}">
                            <a16:creationId xmlns:a16="http://schemas.microsoft.com/office/drawing/2014/main" id="{00000000-0008-0000-0000-0000B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13436" id="Text Box 1295" o:spid="_x0000_s1026" type="#_x0000_t202" style="position:absolute;margin-left:0;margin-top:0;width:6pt;height:2.25pt;z-index:2543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1392" behindDoc="0" locked="0" layoutInCell="1" allowOverlap="1" wp14:anchorId="7A16EFA1" wp14:editId="648F4E7A">
                      <wp:simplePos x="0" y="0"/>
                      <wp:positionH relativeFrom="column">
                        <wp:posOffset>0</wp:posOffset>
                      </wp:positionH>
                      <wp:positionV relativeFrom="paragraph">
                        <wp:posOffset>0</wp:posOffset>
                      </wp:positionV>
                      <wp:extent cx="76200" cy="28575"/>
                      <wp:effectExtent l="19050" t="19050" r="19050" b="28575"/>
                      <wp:wrapNone/>
                      <wp:docPr id="11200" name="Text Box 1294">
                        <a:extLst xmlns:a="http://schemas.openxmlformats.org/drawingml/2006/main">
                          <a:ext uri="{FF2B5EF4-FFF2-40B4-BE49-F238E27FC236}">
                            <a16:creationId xmlns:a16="http://schemas.microsoft.com/office/drawing/2014/main" id="{00000000-0008-0000-0000-0000C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47AF5" id="Text Box 1294" o:spid="_x0000_s1026" type="#_x0000_t202" style="position:absolute;margin-left:0;margin-top:0;width:6pt;height:2.25pt;z-index:2543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2416" behindDoc="0" locked="0" layoutInCell="1" allowOverlap="1" wp14:anchorId="5CF3F3C4" wp14:editId="68C28B1D">
                      <wp:simplePos x="0" y="0"/>
                      <wp:positionH relativeFrom="column">
                        <wp:posOffset>0</wp:posOffset>
                      </wp:positionH>
                      <wp:positionV relativeFrom="paragraph">
                        <wp:posOffset>0</wp:posOffset>
                      </wp:positionV>
                      <wp:extent cx="76200" cy="28575"/>
                      <wp:effectExtent l="19050" t="19050" r="19050" b="28575"/>
                      <wp:wrapNone/>
                      <wp:docPr id="11201" name="Text Box 1293">
                        <a:extLst xmlns:a="http://schemas.openxmlformats.org/drawingml/2006/main">
                          <a:ext uri="{FF2B5EF4-FFF2-40B4-BE49-F238E27FC236}">
                            <a16:creationId xmlns:a16="http://schemas.microsoft.com/office/drawing/2014/main" id="{00000000-0008-0000-0000-0000C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34C7D" id="Text Box 1293" o:spid="_x0000_s1026" type="#_x0000_t202" style="position:absolute;margin-left:0;margin-top:0;width:6pt;height:2.25pt;z-index:2543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3440" behindDoc="0" locked="0" layoutInCell="1" allowOverlap="1" wp14:anchorId="15DB7ED9" wp14:editId="0A5FCDDA">
                      <wp:simplePos x="0" y="0"/>
                      <wp:positionH relativeFrom="column">
                        <wp:posOffset>0</wp:posOffset>
                      </wp:positionH>
                      <wp:positionV relativeFrom="paragraph">
                        <wp:posOffset>0</wp:posOffset>
                      </wp:positionV>
                      <wp:extent cx="76200" cy="28575"/>
                      <wp:effectExtent l="19050" t="19050" r="19050" b="28575"/>
                      <wp:wrapNone/>
                      <wp:docPr id="11202" name="Text Box 1292">
                        <a:extLst xmlns:a="http://schemas.openxmlformats.org/drawingml/2006/main">
                          <a:ext uri="{FF2B5EF4-FFF2-40B4-BE49-F238E27FC236}">
                            <a16:creationId xmlns:a16="http://schemas.microsoft.com/office/drawing/2014/main" id="{00000000-0008-0000-0000-0000C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51172" id="Text Box 1292" o:spid="_x0000_s1026" type="#_x0000_t202" style="position:absolute;margin-left:0;margin-top:0;width:6pt;height:2.25pt;z-index:2543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4464" behindDoc="0" locked="0" layoutInCell="1" allowOverlap="1" wp14:anchorId="209DF9BD" wp14:editId="1868D068">
                      <wp:simplePos x="0" y="0"/>
                      <wp:positionH relativeFrom="column">
                        <wp:posOffset>0</wp:posOffset>
                      </wp:positionH>
                      <wp:positionV relativeFrom="paragraph">
                        <wp:posOffset>0</wp:posOffset>
                      </wp:positionV>
                      <wp:extent cx="76200" cy="28575"/>
                      <wp:effectExtent l="19050" t="19050" r="19050" b="28575"/>
                      <wp:wrapNone/>
                      <wp:docPr id="11203" name="Text Box 1291">
                        <a:extLst xmlns:a="http://schemas.openxmlformats.org/drawingml/2006/main">
                          <a:ext uri="{FF2B5EF4-FFF2-40B4-BE49-F238E27FC236}">
                            <a16:creationId xmlns:a16="http://schemas.microsoft.com/office/drawing/2014/main" id="{00000000-0008-0000-0000-0000C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22091" id="Text Box 1291" o:spid="_x0000_s1026" type="#_x0000_t202" style="position:absolute;margin-left:0;margin-top:0;width:6pt;height:2.25pt;z-index:2543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5488" behindDoc="0" locked="0" layoutInCell="1" allowOverlap="1" wp14:anchorId="67829642" wp14:editId="080FDFB4">
                      <wp:simplePos x="0" y="0"/>
                      <wp:positionH relativeFrom="column">
                        <wp:posOffset>0</wp:posOffset>
                      </wp:positionH>
                      <wp:positionV relativeFrom="paragraph">
                        <wp:posOffset>0</wp:posOffset>
                      </wp:positionV>
                      <wp:extent cx="76200" cy="28575"/>
                      <wp:effectExtent l="19050" t="19050" r="19050" b="28575"/>
                      <wp:wrapNone/>
                      <wp:docPr id="11204" name="Text Box 1290">
                        <a:extLst xmlns:a="http://schemas.openxmlformats.org/drawingml/2006/main">
                          <a:ext uri="{FF2B5EF4-FFF2-40B4-BE49-F238E27FC236}">
                            <a16:creationId xmlns:a16="http://schemas.microsoft.com/office/drawing/2014/main" id="{00000000-0008-0000-0000-0000C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5832E1" id="Text Box 1290" o:spid="_x0000_s1026" type="#_x0000_t202" style="position:absolute;margin-left:0;margin-top:0;width:6pt;height:2.25pt;z-index:2543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6512" behindDoc="0" locked="0" layoutInCell="1" allowOverlap="1" wp14:anchorId="17CB5093" wp14:editId="6405BF86">
                      <wp:simplePos x="0" y="0"/>
                      <wp:positionH relativeFrom="column">
                        <wp:posOffset>0</wp:posOffset>
                      </wp:positionH>
                      <wp:positionV relativeFrom="paragraph">
                        <wp:posOffset>0</wp:posOffset>
                      </wp:positionV>
                      <wp:extent cx="76200" cy="28575"/>
                      <wp:effectExtent l="19050" t="19050" r="19050" b="28575"/>
                      <wp:wrapNone/>
                      <wp:docPr id="11205" name="Text Box 1289">
                        <a:extLst xmlns:a="http://schemas.openxmlformats.org/drawingml/2006/main">
                          <a:ext uri="{FF2B5EF4-FFF2-40B4-BE49-F238E27FC236}">
                            <a16:creationId xmlns:a16="http://schemas.microsoft.com/office/drawing/2014/main" id="{00000000-0008-0000-0000-0000C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DBEE9" id="Text Box 1289" o:spid="_x0000_s1026" type="#_x0000_t202" style="position:absolute;margin-left:0;margin-top:0;width:6pt;height:2.25pt;z-index:2543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7536" behindDoc="0" locked="0" layoutInCell="1" allowOverlap="1" wp14:anchorId="6DDECEC6" wp14:editId="4B916E4A">
                      <wp:simplePos x="0" y="0"/>
                      <wp:positionH relativeFrom="column">
                        <wp:posOffset>0</wp:posOffset>
                      </wp:positionH>
                      <wp:positionV relativeFrom="paragraph">
                        <wp:posOffset>0</wp:posOffset>
                      </wp:positionV>
                      <wp:extent cx="76200" cy="28575"/>
                      <wp:effectExtent l="19050" t="19050" r="19050" b="28575"/>
                      <wp:wrapNone/>
                      <wp:docPr id="11206" name="Text Box 1288">
                        <a:extLst xmlns:a="http://schemas.openxmlformats.org/drawingml/2006/main">
                          <a:ext uri="{FF2B5EF4-FFF2-40B4-BE49-F238E27FC236}">
                            <a16:creationId xmlns:a16="http://schemas.microsoft.com/office/drawing/2014/main" id="{00000000-0008-0000-0000-0000C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40E02" id="Text Box 1288" o:spid="_x0000_s1026" type="#_x0000_t202" style="position:absolute;margin-left:0;margin-top:0;width:6pt;height:2.25pt;z-index:2543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8560" behindDoc="0" locked="0" layoutInCell="1" allowOverlap="1" wp14:anchorId="17AF64B0" wp14:editId="2540FB54">
                      <wp:simplePos x="0" y="0"/>
                      <wp:positionH relativeFrom="column">
                        <wp:posOffset>0</wp:posOffset>
                      </wp:positionH>
                      <wp:positionV relativeFrom="paragraph">
                        <wp:posOffset>0</wp:posOffset>
                      </wp:positionV>
                      <wp:extent cx="76200" cy="28575"/>
                      <wp:effectExtent l="19050" t="19050" r="19050" b="28575"/>
                      <wp:wrapNone/>
                      <wp:docPr id="11207" name="Text Box 1287">
                        <a:extLst xmlns:a="http://schemas.openxmlformats.org/drawingml/2006/main">
                          <a:ext uri="{FF2B5EF4-FFF2-40B4-BE49-F238E27FC236}">
                            <a16:creationId xmlns:a16="http://schemas.microsoft.com/office/drawing/2014/main" id="{00000000-0008-0000-0000-0000C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98034" id="Text Box 1287" o:spid="_x0000_s1026" type="#_x0000_t202" style="position:absolute;margin-left:0;margin-top:0;width:6pt;height:2.25pt;z-index:2543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39584" behindDoc="0" locked="0" layoutInCell="1" allowOverlap="1" wp14:anchorId="3EB67700" wp14:editId="48F69550">
                      <wp:simplePos x="0" y="0"/>
                      <wp:positionH relativeFrom="column">
                        <wp:posOffset>0</wp:posOffset>
                      </wp:positionH>
                      <wp:positionV relativeFrom="paragraph">
                        <wp:posOffset>0</wp:posOffset>
                      </wp:positionV>
                      <wp:extent cx="76200" cy="28575"/>
                      <wp:effectExtent l="19050" t="19050" r="19050" b="28575"/>
                      <wp:wrapNone/>
                      <wp:docPr id="11208" name="Text Box 1286">
                        <a:extLst xmlns:a="http://schemas.openxmlformats.org/drawingml/2006/main">
                          <a:ext uri="{FF2B5EF4-FFF2-40B4-BE49-F238E27FC236}">
                            <a16:creationId xmlns:a16="http://schemas.microsoft.com/office/drawing/2014/main" id="{00000000-0008-0000-0000-0000C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E7357" id="Text Box 1286" o:spid="_x0000_s1026" type="#_x0000_t202" style="position:absolute;margin-left:0;margin-top:0;width:6pt;height:2.25pt;z-index:2543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0608" behindDoc="0" locked="0" layoutInCell="1" allowOverlap="1" wp14:anchorId="79000447" wp14:editId="36CB0910">
                      <wp:simplePos x="0" y="0"/>
                      <wp:positionH relativeFrom="column">
                        <wp:posOffset>0</wp:posOffset>
                      </wp:positionH>
                      <wp:positionV relativeFrom="paragraph">
                        <wp:posOffset>0</wp:posOffset>
                      </wp:positionV>
                      <wp:extent cx="76200" cy="28575"/>
                      <wp:effectExtent l="19050" t="19050" r="19050" b="28575"/>
                      <wp:wrapNone/>
                      <wp:docPr id="11209" name="Text Box 1285">
                        <a:extLst xmlns:a="http://schemas.openxmlformats.org/drawingml/2006/main">
                          <a:ext uri="{FF2B5EF4-FFF2-40B4-BE49-F238E27FC236}">
                            <a16:creationId xmlns:a16="http://schemas.microsoft.com/office/drawing/2014/main" id="{00000000-0008-0000-0000-0000C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DF68B" id="Text Box 1285" o:spid="_x0000_s1026" type="#_x0000_t202" style="position:absolute;margin-left:0;margin-top:0;width:6pt;height:2.25pt;z-index:2543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1632" behindDoc="0" locked="0" layoutInCell="1" allowOverlap="1" wp14:anchorId="10B10A5D" wp14:editId="26276CFA">
                      <wp:simplePos x="0" y="0"/>
                      <wp:positionH relativeFrom="column">
                        <wp:posOffset>0</wp:posOffset>
                      </wp:positionH>
                      <wp:positionV relativeFrom="paragraph">
                        <wp:posOffset>0</wp:posOffset>
                      </wp:positionV>
                      <wp:extent cx="76200" cy="28575"/>
                      <wp:effectExtent l="19050" t="19050" r="19050" b="28575"/>
                      <wp:wrapNone/>
                      <wp:docPr id="11210" name="Text Box 1284">
                        <a:extLst xmlns:a="http://schemas.openxmlformats.org/drawingml/2006/main">
                          <a:ext uri="{FF2B5EF4-FFF2-40B4-BE49-F238E27FC236}">
                            <a16:creationId xmlns:a16="http://schemas.microsoft.com/office/drawing/2014/main" id="{00000000-0008-0000-0000-0000C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41786" id="Text Box 1284" o:spid="_x0000_s1026" type="#_x0000_t202" style="position:absolute;margin-left:0;margin-top:0;width:6pt;height:2.25pt;z-index:2543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2656" behindDoc="0" locked="0" layoutInCell="1" allowOverlap="1" wp14:anchorId="72E73AEB" wp14:editId="518C7535">
                      <wp:simplePos x="0" y="0"/>
                      <wp:positionH relativeFrom="column">
                        <wp:posOffset>0</wp:posOffset>
                      </wp:positionH>
                      <wp:positionV relativeFrom="paragraph">
                        <wp:posOffset>0</wp:posOffset>
                      </wp:positionV>
                      <wp:extent cx="76200" cy="28575"/>
                      <wp:effectExtent l="19050" t="19050" r="19050" b="28575"/>
                      <wp:wrapNone/>
                      <wp:docPr id="11211" name="Text Box 1283">
                        <a:extLst xmlns:a="http://schemas.openxmlformats.org/drawingml/2006/main">
                          <a:ext uri="{FF2B5EF4-FFF2-40B4-BE49-F238E27FC236}">
                            <a16:creationId xmlns:a16="http://schemas.microsoft.com/office/drawing/2014/main" id="{00000000-0008-0000-0000-0000C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306EC" id="Text Box 1283" o:spid="_x0000_s1026" type="#_x0000_t202" style="position:absolute;margin-left:0;margin-top:0;width:6pt;height:2.25pt;z-index:2543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3680" behindDoc="0" locked="0" layoutInCell="1" allowOverlap="1" wp14:anchorId="2BCC3EDC" wp14:editId="1479498C">
                      <wp:simplePos x="0" y="0"/>
                      <wp:positionH relativeFrom="column">
                        <wp:posOffset>0</wp:posOffset>
                      </wp:positionH>
                      <wp:positionV relativeFrom="paragraph">
                        <wp:posOffset>0</wp:posOffset>
                      </wp:positionV>
                      <wp:extent cx="76200" cy="28575"/>
                      <wp:effectExtent l="19050" t="19050" r="19050" b="28575"/>
                      <wp:wrapNone/>
                      <wp:docPr id="11212" name="Text Box 1282">
                        <a:extLst xmlns:a="http://schemas.openxmlformats.org/drawingml/2006/main">
                          <a:ext uri="{FF2B5EF4-FFF2-40B4-BE49-F238E27FC236}">
                            <a16:creationId xmlns:a16="http://schemas.microsoft.com/office/drawing/2014/main" id="{00000000-0008-0000-0000-0000C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E0501" id="Text Box 1282" o:spid="_x0000_s1026" type="#_x0000_t202" style="position:absolute;margin-left:0;margin-top:0;width:6pt;height:2.25pt;z-index:2543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4704" behindDoc="0" locked="0" layoutInCell="1" allowOverlap="1" wp14:anchorId="55945091" wp14:editId="0C074ACB">
                      <wp:simplePos x="0" y="0"/>
                      <wp:positionH relativeFrom="column">
                        <wp:posOffset>0</wp:posOffset>
                      </wp:positionH>
                      <wp:positionV relativeFrom="paragraph">
                        <wp:posOffset>0</wp:posOffset>
                      </wp:positionV>
                      <wp:extent cx="76200" cy="28575"/>
                      <wp:effectExtent l="19050" t="19050" r="19050" b="28575"/>
                      <wp:wrapNone/>
                      <wp:docPr id="11213" name="Text Box 1281">
                        <a:extLst xmlns:a="http://schemas.openxmlformats.org/drawingml/2006/main">
                          <a:ext uri="{FF2B5EF4-FFF2-40B4-BE49-F238E27FC236}">
                            <a16:creationId xmlns:a16="http://schemas.microsoft.com/office/drawing/2014/main" id="{00000000-0008-0000-0000-0000C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44E14" id="Text Box 1281" o:spid="_x0000_s1026" type="#_x0000_t202" style="position:absolute;margin-left:0;margin-top:0;width:6pt;height:2.25pt;z-index:2543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5728" behindDoc="0" locked="0" layoutInCell="1" allowOverlap="1" wp14:anchorId="35E3B1EE" wp14:editId="0ECCF370">
                      <wp:simplePos x="0" y="0"/>
                      <wp:positionH relativeFrom="column">
                        <wp:posOffset>0</wp:posOffset>
                      </wp:positionH>
                      <wp:positionV relativeFrom="paragraph">
                        <wp:posOffset>0</wp:posOffset>
                      </wp:positionV>
                      <wp:extent cx="76200" cy="28575"/>
                      <wp:effectExtent l="19050" t="19050" r="19050" b="28575"/>
                      <wp:wrapNone/>
                      <wp:docPr id="11214" name="Text Box 1280">
                        <a:extLst xmlns:a="http://schemas.openxmlformats.org/drawingml/2006/main">
                          <a:ext uri="{FF2B5EF4-FFF2-40B4-BE49-F238E27FC236}">
                            <a16:creationId xmlns:a16="http://schemas.microsoft.com/office/drawing/2014/main" id="{00000000-0008-0000-0000-0000C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0ED85" id="Text Box 1280" o:spid="_x0000_s1026" type="#_x0000_t202" style="position:absolute;margin-left:0;margin-top:0;width:6pt;height:2.25pt;z-index:2543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6752" behindDoc="0" locked="0" layoutInCell="1" allowOverlap="1" wp14:anchorId="7B2DB679" wp14:editId="67A3D12C">
                      <wp:simplePos x="0" y="0"/>
                      <wp:positionH relativeFrom="column">
                        <wp:posOffset>0</wp:posOffset>
                      </wp:positionH>
                      <wp:positionV relativeFrom="paragraph">
                        <wp:posOffset>0</wp:posOffset>
                      </wp:positionV>
                      <wp:extent cx="76200" cy="28575"/>
                      <wp:effectExtent l="19050" t="19050" r="19050" b="28575"/>
                      <wp:wrapNone/>
                      <wp:docPr id="11215" name="Text Box 1279">
                        <a:extLst xmlns:a="http://schemas.openxmlformats.org/drawingml/2006/main">
                          <a:ext uri="{FF2B5EF4-FFF2-40B4-BE49-F238E27FC236}">
                            <a16:creationId xmlns:a16="http://schemas.microsoft.com/office/drawing/2014/main" id="{00000000-0008-0000-0000-0000C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371389" id="Text Box 1279" o:spid="_x0000_s1026" type="#_x0000_t202" style="position:absolute;margin-left:0;margin-top:0;width:6pt;height:2.25pt;z-index:2543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7776" behindDoc="0" locked="0" layoutInCell="1" allowOverlap="1" wp14:anchorId="23BE36F2" wp14:editId="129C7BC0">
                      <wp:simplePos x="0" y="0"/>
                      <wp:positionH relativeFrom="column">
                        <wp:posOffset>0</wp:posOffset>
                      </wp:positionH>
                      <wp:positionV relativeFrom="paragraph">
                        <wp:posOffset>0</wp:posOffset>
                      </wp:positionV>
                      <wp:extent cx="76200" cy="28575"/>
                      <wp:effectExtent l="19050" t="19050" r="19050" b="28575"/>
                      <wp:wrapNone/>
                      <wp:docPr id="11216" name="Text Box 1278">
                        <a:extLst xmlns:a="http://schemas.openxmlformats.org/drawingml/2006/main">
                          <a:ext uri="{FF2B5EF4-FFF2-40B4-BE49-F238E27FC236}">
                            <a16:creationId xmlns:a16="http://schemas.microsoft.com/office/drawing/2014/main" id="{00000000-0008-0000-0000-0000D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F09F1" id="Text Box 1278" o:spid="_x0000_s1026" type="#_x0000_t202" style="position:absolute;margin-left:0;margin-top:0;width:6pt;height:2.25pt;z-index:2543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8800" behindDoc="0" locked="0" layoutInCell="1" allowOverlap="1" wp14:anchorId="534EA679" wp14:editId="18442468">
                      <wp:simplePos x="0" y="0"/>
                      <wp:positionH relativeFrom="column">
                        <wp:posOffset>0</wp:posOffset>
                      </wp:positionH>
                      <wp:positionV relativeFrom="paragraph">
                        <wp:posOffset>0</wp:posOffset>
                      </wp:positionV>
                      <wp:extent cx="76200" cy="28575"/>
                      <wp:effectExtent l="19050" t="19050" r="19050" b="28575"/>
                      <wp:wrapNone/>
                      <wp:docPr id="11217" name="Text Box 1277">
                        <a:extLst xmlns:a="http://schemas.openxmlformats.org/drawingml/2006/main">
                          <a:ext uri="{FF2B5EF4-FFF2-40B4-BE49-F238E27FC236}">
                            <a16:creationId xmlns:a16="http://schemas.microsoft.com/office/drawing/2014/main" id="{00000000-0008-0000-0000-0000D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E35FF" id="Text Box 1277" o:spid="_x0000_s1026" type="#_x0000_t202" style="position:absolute;margin-left:0;margin-top:0;width:6pt;height:2.25pt;z-index:2543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49824" behindDoc="0" locked="0" layoutInCell="1" allowOverlap="1" wp14:anchorId="0B555184" wp14:editId="09357157">
                      <wp:simplePos x="0" y="0"/>
                      <wp:positionH relativeFrom="column">
                        <wp:posOffset>0</wp:posOffset>
                      </wp:positionH>
                      <wp:positionV relativeFrom="paragraph">
                        <wp:posOffset>0</wp:posOffset>
                      </wp:positionV>
                      <wp:extent cx="76200" cy="28575"/>
                      <wp:effectExtent l="19050" t="19050" r="19050" b="28575"/>
                      <wp:wrapNone/>
                      <wp:docPr id="11218" name="Text Box 1276">
                        <a:extLst xmlns:a="http://schemas.openxmlformats.org/drawingml/2006/main">
                          <a:ext uri="{FF2B5EF4-FFF2-40B4-BE49-F238E27FC236}">
                            <a16:creationId xmlns:a16="http://schemas.microsoft.com/office/drawing/2014/main" id="{00000000-0008-0000-0000-0000D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2A35F" id="Text Box 1276" o:spid="_x0000_s1026" type="#_x0000_t202" style="position:absolute;margin-left:0;margin-top:0;width:6pt;height:2.25pt;z-index:2543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0848" behindDoc="0" locked="0" layoutInCell="1" allowOverlap="1" wp14:anchorId="6324FB75" wp14:editId="6249DBFD">
                      <wp:simplePos x="0" y="0"/>
                      <wp:positionH relativeFrom="column">
                        <wp:posOffset>0</wp:posOffset>
                      </wp:positionH>
                      <wp:positionV relativeFrom="paragraph">
                        <wp:posOffset>0</wp:posOffset>
                      </wp:positionV>
                      <wp:extent cx="76200" cy="28575"/>
                      <wp:effectExtent l="19050" t="19050" r="19050" b="28575"/>
                      <wp:wrapNone/>
                      <wp:docPr id="11219" name="Text Box 1275">
                        <a:extLst xmlns:a="http://schemas.openxmlformats.org/drawingml/2006/main">
                          <a:ext uri="{FF2B5EF4-FFF2-40B4-BE49-F238E27FC236}">
                            <a16:creationId xmlns:a16="http://schemas.microsoft.com/office/drawing/2014/main" id="{00000000-0008-0000-0000-0000D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31F2D" id="Text Box 1275" o:spid="_x0000_s1026" type="#_x0000_t202" style="position:absolute;margin-left:0;margin-top:0;width:6pt;height:2.25pt;z-index:2543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1872" behindDoc="0" locked="0" layoutInCell="1" allowOverlap="1" wp14:anchorId="1CCFB4C9" wp14:editId="46895A64">
                      <wp:simplePos x="0" y="0"/>
                      <wp:positionH relativeFrom="column">
                        <wp:posOffset>0</wp:posOffset>
                      </wp:positionH>
                      <wp:positionV relativeFrom="paragraph">
                        <wp:posOffset>0</wp:posOffset>
                      </wp:positionV>
                      <wp:extent cx="76200" cy="28575"/>
                      <wp:effectExtent l="19050" t="19050" r="19050" b="28575"/>
                      <wp:wrapNone/>
                      <wp:docPr id="11220" name="Text Box 1274">
                        <a:extLst xmlns:a="http://schemas.openxmlformats.org/drawingml/2006/main">
                          <a:ext uri="{FF2B5EF4-FFF2-40B4-BE49-F238E27FC236}">
                            <a16:creationId xmlns:a16="http://schemas.microsoft.com/office/drawing/2014/main" id="{00000000-0008-0000-0000-0000D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4EA69" id="Text Box 1274" o:spid="_x0000_s1026" type="#_x0000_t202" style="position:absolute;margin-left:0;margin-top:0;width:6pt;height:2.25pt;z-index:2543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2896" behindDoc="0" locked="0" layoutInCell="1" allowOverlap="1" wp14:anchorId="67575178" wp14:editId="1E5D943C">
                      <wp:simplePos x="0" y="0"/>
                      <wp:positionH relativeFrom="column">
                        <wp:posOffset>0</wp:posOffset>
                      </wp:positionH>
                      <wp:positionV relativeFrom="paragraph">
                        <wp:posOffset>0</wp:posOffset>
                      </wp:positionV>
                      <wp:extent cx="76200" cy="28575"/>
                      <wp:effectExtent l="19050" t="19050" r="19050" b="28575"/>
                      <wp:wrapNone/>
                      <wp:docPr id="11221" name="Text Box 1273">
                        <a:extLst xmlns:a="http://schemas.openxmlformats.org/drawingml/2006/main">
                          <a:ext uri="{FF2B5EF4-FFF2-40B4-BE49-F238E27FC236}">
                            <a16:creationId xmlns:a16="http://schemas.microsoft.com/office/drawing/2014/main" id="{00000000-0008-0000-0000-0000D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9BAE7" id="Text Box 1273" o:spid="_x0000_s1026" type="#_x0000_t202" style="position:absolute;margin-left:0;margin-top:0;width:6pt;height:2.25pt;z-index:2543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3920" behindDoc="0" locked="0" layoutInCell="1" allowOverlap="1" wp14:anchorId="1BDD4941" wp14:editId="070C767A">
                      <wp:simplePos x="0" y="0"/>
                      <wp:positionH relativeFrom="column">
                        <wp:posOffset>0</wp:posOffset>
                      </wp:positionH>
                      <wp:positionV relativeFrom="paragraph">
                        <wp:posOffset>0</wp:posOffset>
                      </wp:positionV>
                      <wp:extent cx="76200" cy="28575"/>
                      <wp:effectExtent l="19050" t="19050" r="19050" b="28575"/>
                      <wp:wrapNone/>
                      <wp:docPr id="11222" name="Text Box 1272">
                        <a:extLst xmlns:a="http://schemas.openxmlformats.org/drawingml/2006/main">
                          <a:ext uri="{FF2B5EF4-FFF2-40B4-BE49-F238E27FC236}">
                            <a16:creationId xmlns:a16="http://schemas.microsoft.com/office/drawing/2014/main" id="{00000000-0008-0000-0000-0000D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E050F" id="Text Box 1272" o:spid="_x0000_s1026" type="#_x0000_t202" style="position:absolute;margin-left:0;margin-top:0;width:6pt;height:2.25pt;z-index:2543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4944" behindDoc="0" locked="0" layoutInCell="1" allowOverlap="1" wp14:anchorId="1350023B" wp14:editId="0429CE09">
                      <wp:simplePos x="0" y="0"/>
                      <wp:positionH relativeFrom="column">
                        <wp:posOffset>0</wp:posOffset>
                      </wp:positionH>
                      <wp:positionV relativeFrom="paragraph">
                        <wp:posOffset>0</wp:posOffset>
                      </wp:positionV>
                      <wp:extent cx="76200" cy="28575"/>
                      <wp:effectExtent l="19050" t="19050" r="19050" b="28575"/>
                      <wp:wrapNone/>
                      <wp:docPr id="11223" name="Text Box 1271">
                        <a:extLst xmlns:a="http://schemas.openxmlformats.org/drawingml/2006/main">
                          <a:ext uri="{FF2B5EF4-FFF2-40B4-BE49-F238E27FC236}">
                            <a16:creationId xmlns:a16="http://schemas.microsoft.com/office/drawing/2014/main" id="{00000000-0008-0000-0000-0000D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57AEC" id="Text Box 1271" o:spid="_x0000_s1026" type="#_x0000_t202" style="position:absolute;margin-left:0;margin-top:0;width:6pt;height:2.25pt;z-index:2543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5968" behindDoc="0" locked="0" layoutInCell="1" allowOverlap="1" wp14:anchorId="7F724D13" wp14:editId="52D1ED16">
                      <wp:simplePos x="0" y="0"/>
                      <wp:positionH relativeFrom="column">
                        <wp:posOffset>0</wp:posOffset>
                      </wp:positionH>
                      <wp:positionV relativeFrom="paragraph">
                        <wp:posOffset>0</wp:posOffset>
                      </wp:positionV>
                      <wp:extent cx="76200" cy="28575"/>
                      <wp:effectExtent l="19050" t="19050" r="19050" b="28575"/>
                      <wp:wrapNone/>
                      <wp:docPr id="11224" name="Text Box 1270">
                        <a:extLst xmlns:a="http://schemas.openxmlformats.org/drawingml/2006/main">
                          <a:ext uri="{FF2B5EF4-FFF2-40B4-BE49-F238E27FC236}">
                            <a16:creationId xmlns:a16="http://schemas.microsoft.com/office/drawing/2014/main" id="{00000000-0008-0000-0000-0000D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8ACA2" id="Text Box 1270" o:spid="_x0000_s1026" type="#_x0000_t202" style="position:absolute;margin-left:0;margin-top:0;width:6pt;height:2.25pt;z-index:2543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6992" behindDoc="0" locked="0" layoutInCell="1" allowOverlap="1" wp14:anchorId="5F03C238" wp14:editId="5A813936">
                      <wp:simplePos x="0" y="0"/>
                      <wp:positionH relativeFrom="column">
                        <wp:posOffset>0</wp:posOffset>
                      </wp:positionH>
                      <wp:positionV relativeFrom="paragraph">
                        <wp:posOffset>0</wp:posOffset>
                      </wp:positionV>
                      <wp:extent cx="76200" cy="28575"/>
                      <wp:effectExtent l="19050" t="19050" r="19050" b="28575"/>
                      <wp:wrapNone/>
                      <wp:docPr id="11225" name="Text Box 1269">
                        <a:extLst xmlns:a="http://schemas.openxmlformats.org/drawingml/2006/main">
                          <a:ext uri="{FF2B5EF4-FFF2-40B4-BE49-F238E27FC236}">
                            <a16:creationId xmlns:a16="http://schemas.microsoft.com/office/drawing/2014/main" id="{00000000-0008-0000-0000-0000D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1320E" id="Text Box 1269" o:spid="_x0000_s1026" type="#_x0000_t202" style="position:absolute;margin-left:0;margin-top:0;width:6pt;height:2.25pt;z-index:2543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8016" behindDoc="0" locked="0" layoutInCell="1" allowOverlap="1" wp14:anchorId="2E3EC2F9" wp14:editId="2A7CACC0">
                      <wp:simplePos x="0" y="0"/>
                      <wp:positionH relativeFrom="column">
                        <wp:posOffset>0</wp:posOffset>
                      </wp:positionH>
                      <wp:positionV relativeFrom="paragraph">
                        <wp:posOffset>0</wp:posOffset>
                      </wp:positionV>
                      <wp:extent cx="76200" cy="28575"/>
                      <wp:effectExtent l="19050" t="19050" r="19050" b="28575"/>
                      <wp:wrapNone/>
                      <wp:docPr id="11226" name="Text Box 1268">
                        <a:extLst xmlns:a="http://schemas.openxmlformats.org/drawingml/2006/main">
                          <a:ext uri="{FF2B5EF4-FFF2-40B4-BE49-F238E27FC236}">
                            <a16:creationId xmlns:a16="http://schemas.microsoft.com/office/drawing/2014/main" id="{00000000-0008-0000-0000-0000D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2FB1A" id="Text Box 1268" o:spid="_x0000_s1026" type="#_x0000_t202" style="position:absolute;margin-left:0;margin-top:0;width:6pt;height:2.25pt;z-index:2543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59040" behindDoc="0" locked="0" layoutInCell="1" allowOverlap="1" wp14:anchorId="38CAA220" wp14:editId="0BFC1D51">
                      <wp:simplePos x="0" y="0"/>
                      <wp:positionH relativeFrom="column">
                        <wp:posOffset>0</wp:posOffset>
                      </wp:positionH>
                      <wp:positionV relativeFrom="paragraph">
                        <wp:posOffset>0</wp:posOffset>
                      </wp:positionV>
                      <wp:extent cx="76200" cy="28575"/>
                      <wp:effectExtent l="19050" t="19050" r="19050" b="28575"/>
                      <wp:wrapNone/>
                      <wp:docPr id="11227" name="Text Box 1267">
                        <a:extLst xmlns:a="http://schemas.openxmlformats.org/drawingml/2006/main">
                          <a:ext uri="{FF2B5EF4-FFF2-40B4-BE49-F238E27FC236}">
                            <a16:creationId xmlns:a16="http://schemas.microsoft.com/office/drawing/2014/main" id="{00000000-0008-0000-0000-0000D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702FA" id="Text Box 1267" o:spid="_x0000_s1026" type="#_x0000_t202" style="position:absolute;margin-left:0;margin-top:0;width:6pt;height:2.25pt;z-index:2543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0064" behindDoc="0" locked="0" layoutInCell="1" allowOverlap="1" wp14:anchorId="50BA6D08" wp14:editId="61FD5E8D">
                      <wp:simplePos x="0" y="0"/>
                      <wp:positionH relativeFrom="column">
                        <wp:posOffset>0</wp:posOffset>
                      </wp:positionH>
                      <wp:positionV relativeFrom="paragraph">
                        <wp:posOffset>0</wp:posOffset>
                      </wp:positionV>
                      <wp:extent cx="76200" cy="28575"/>
                      <wp:effectExtent l="19050" t="19050" r="19050" b="28575"/>
                      <wp:wrapNone/>
                      <wp:docPr id="11228" name="Text Box 1266">
                        <a:extLst xmlns:a="http://schemas.openxmlformats.org/drawingml/2006/main">
                          <a:ext uri="{FF2B5EF4-FFF2-40B4-BE49-F238E27FC236}">
                            <a16:creationId xmlns:a16="http://schemas.microsoft.com/office/drawing/2014/main" id="{00000000-0008-0000-0000-0000D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54D0E" id="Text Box 1266" o:spid="_x0000_s1026" type="#_x0000_t202" style="position:absolute;margin-left:0;margin-top:0;width:6pt;height:2.25pt;z-index:2543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1088" behindDoc="0" locked="0" layoutInCell="1" allowOverlap="1" wp14:anchorId="1AF5A9B8" wp14:editId="502134EB">
                      <wp:simplePos x="0" y="0"/>
                      <wp:positionH relativeFrom="column">
                        <wp:posOffset>0</wp:posOffset>
                      </wp:positionH>
                      <wp:positionV relativeFrom="paragraph">
                        <wp:posOffset>0</wp:posOffset>
                      </wp:positionV>
                      <wp:extent cx="76200" cy="28575"/>
                      <wp:effectExtent l="19050" t="19050" r="19050" b="28575"/>
                      <wp:wrapNone/>
                      <wp:docPr id="11229" name="Text Box 1265">
                        <a:extLst xmlns:a="http://schemas.openxmlformats.org/drawingml/2006/main">
                          <a:ext uri="{FF2B5EF4-FFF2-40B4-BE49-F238E27FC236}">
                            <a16:creationId xmlns:a16="http://schemas.microsoft.com/office/drawing/2014/main" id="{00000000-0008-0000-0000-0000D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F322F" id="Text Box 1265" o:spid="_x0000_s1026" type="#_x0000_t202" style="position:absolute;margin-left:0;margin-top:0;width:6pt;height:2.25pt;z-index:2543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2112" behindDoc="0" locked="0" layoutInCell="1" allowOverlap="1" wp14:anchorId="5D7CBB34" wp14:editId="24F7F237">
                      <wp:simplePos x="0" y="0"/>
                      <wp:positionH relativeFrom="column">
                        <wp:posOffset>0</wp:posOffset>
                      </wp:positionH>
                      <wp:positionV relativeFrom="paragraph">
                        <wp:posOffset>0</wp:posOffset>
                      </wp:positionV>
                      <wp:extent cx="76200" cy="28575"/>
                      <wp:effectExtent l="19050" t="19050" r="19050" b="28575"/>
                      <wp:wrapNone/>
                      <wp:docPr id="11230" name="Text Box 1264">
                        <a:extLst xmlns:a="http://schemas.openxmlformats.org/drawingml/2006/main">
                          <a:ext uri="{FF2B5EF4-FFF2-40B4-BE49-F238E27FC236}">
                            <a16:creationId xmlns:a16="http://schemas.microsoft.com/office/drawing/2014/main" id="{00000000-0008-0000-0000-0000D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F2F6C" id="Text Box 1264" o:spid="_x0000_s1026" type="#_x0000_t202" style="position:absolute;margin-left:0;margin-top:0;width:6pt;height:2.25pt;z-index:2543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3136" behindDoc="0" locked="0" layoutInCell="1" allowOverlap="1" wp14:anchorId="15269F0C" wp14:editId="5713EF76">
                      <wp:simplePos x="0" y="0"/>
                      <wp:positionH relativeFrom="column">
                        <wp:posOffset>0</wp:posOffset>
                      </wp:positionH>
                      <wp:positionV relativeFrom="paragraph">
                        <wp:posOffset>0</wp:posOffset>
                      </wp:positionV>
                      <wp:extent cx="76200" cy="28575"/>
                      <wp:effectExtent l="19050" t="19050" r="19050" b="28575"/>
                      <wp:wrapNone/>
                      <wp:docPr id="11231" name="Text Box 1263">
                        <a:extLst xmlns:a="http://schemas.openxmlformats.org/drawingml/2006/main">
                          <a:ext uri="{FF2B5EF4-FFF2-40B4-BE49-F238E27FC236}">
                            <a16:creationId xmlns:a16="http://schemas.microsoft.com/office/drawing/2014/main" id="{00000000-0008-0000-0000-0000D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D75F7" id="Text Box 1263" o:spid="_x0000_s1026" type="#_x0000_t202" style="position:absolute;margin-left:0;margin-top:0;width:6pt;height:2.25pt;z-index:2543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4160" behindDoc="0" locked="0" layoutInCell="1" allowOverlap="1" wp14:anchorId="05B04B15" wp14:editId="32D666A6">
                      <wp:simplePos x="0" y="0"/>
                      <wp:positionH relativeFrom="column">
                        <wp:posOffset>0</wp:posOffset>
                      </wp:positionH>
                      <wp:positionV relativeFrom="paragraph">
                        <wp:posOffset>0</wp:posOffset>
                      </wp:positionV>
                      <wp:extent cx="76200" cy="28575"/>
                      <wp:effectExtent l="19050" t="19050" r="19050" b="28575"/>
                      <wp:wrapNone/>
                      <wp:docPr id="11232" name="Text Box 1262">
                        <a:extLst xmlns:a="http://schemas.openxmlformats.org/drawingml/2006/main">
                          <a:ext uri="{FF2B5EF4-FFF2-40B4-BE49-F238E27FC236}">
                            <a16:creationId xmlns:a16="http://schemas.microsoft.com/office/drawing/2014/main" id="{00000000-0008-0000-0000-0000E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0F5840" id="Text Box 1262" o:spid="_x0000_s1026" type="#_x0000_t202" style="position:absolute;margin-left:0;margin-top:0;width:6pt;height:2.25pt;z-index:2543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5184" behindDoc="0" locked="0" layoutInCell="1" allowOverlap="1" wp14:anchorId="573D0F30" wp14:editId="662CAD8B">
                      <wp:simplePos x="0" y="0"/>
                      <wp:positionH relativeFrom="column">
                        <wp:posOffset>0</wp:posOffset>
                      </wp:positionH>
                      <wp:positionV relativeFrom="paragraph">
                        <wp:posOffset>0</wp:posOffset>
                      </wp:positionV>
                      <wp:extent cx="76200" cy="28575"/>
                      <wp:effectExtent l="19050" t="19050" r="19050" b="28575"/>
                      <wp:wrapNone/>
                      <wp:docPr id="11233" name="Text Box 1261">
                        <a:extLst xmlns:a="http://schemas.openxmlformats.org/drawingml/2006/main">
                          <a:ext uri="{FF2B5EF4-FFF2-40B4-BE49-F238E27FC236}">
                            <a16:creationId xmlns:a16="http://schemas.microsoft.com/office/drawing/2014/main" id="{00000000-0008-0000-0000-0000E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9D48F" id="Text Box 1261" o:spid="_x0000_s1026" type="#_x0000_t202" style="position:absolute;margin-left:0;margin-top:0;width:6pt;height:2.25pt;z-index:2543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6208" behindDoc="0" locked="0" layoutInCell="1" allowOverlap="1" wp14:anchorId="5C7C84DE" wp14:editId="5B0A9306">
                      <wp:simplePos x="0" y="0"/>
                      <wp:positionH relativeFrom="column">
                        <wp:posOffset>0</wp:posOffset>
                      </wp:positionH>
                      <wp:positionV relativeFrom="paragraph">
                        <wp:posOffset>0</wp:posOffset>
                      </wp:positionV>
                      <wp:extent cx="76200" cy="28575"/>
                      <wp:effectExtent l="19050" t="19050" r="19050" b="28575"/>
                      <wp:wrapNone/>
                      <wp:docPr id="11234" name="Text Box 1260">
                        <a:extLst xmlns:a="http://schemas.openxmlformats.org/drawingml/2006/main">
                          <a:ext uri="{FF2B5EF4-FFF2-40B4-BE49-F238E27FC236}">
                            <a16:creationId xmlns:a16="http://schemas.microsoft.com/office/drawing/2014/main" id="{00000000-0008-0000-0000-0000E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7C06E" id="Text Box 1260" o:spid="_x0000_s1026" type="#_x0000_t202" style="position:absolute;margin-left:0;margin-top:0;width:6pt;height:2.25pt;z-index:2543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7232" behindDoc="0" locked="0" layoutInCell="1" allowOverlap="1" wp14:anchorId="30023016" wp14:editId="3FB72BBD">
                      <wp:simplePos x="0" y="0"/>
                      <wp:positionH relativeFrom="column">
                        <wp:posOffset>0</wp:posOffset>
                      </wp:positionH>
                      <wp:positionV relativeFrom="paragraph">
                        <wp:posOffset>0</wp:posOffset>
                      </wp:positionV>
                      <wp:extent cx="76200" cy="28575"/>
                      <wp:effectExtent l="19050" t="19050" r="19050" b="28575"/>
                      <wp:wrapNone/>
                      <wp:docPr id="11235" name="Text Box 1259">
                        <a:extLst xmlns:a="http://schemas.openxmlformats.org/drawingml/2006/main">
                          <a:ext uri="{FF2B5EF4-FFF2-40B4-BE49-F238E27FC236}">
                            <a16:creationId xmlns:a16="http://schemas.microsoft.com/office/drawing/2014/main" id="{00000000-0008-0000-0000-0000E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646B3" id="Text Box 1259" o:spid="_x0000_s1026" type="#_x0000_t202" style="position:absolute;margin-left:0;margin-top:0;width:6pt;height:2.25pt;z-index:2543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8256" behindDoc="0" locked="0" layoutInCell="1" allowOverlap="1" wp14:anchorId="5EFB83FF" wp14:editId="7115D457">
                      <wp:simplePos x="0" y="0"/>
                      <wp:positionH relativeFrom="column">
                        <wp:posOffset>0</wp:posOffset>
                      </wp:positionH>
                      <wp:positionV relativeFrom="paragraph">
                        <wp:posOffset>0</wp:posOffset>
                      </wp:positionV>
                      <wp:extent cx="76200" cy="28575"/>
                      <wp:effectExtent l="19050" t="19050" r="19050" b="28575"/>
                      <wp:wrapNone/>
                      <wp:docPr id="11236" name="Text Box 1258">
                        <a:extLst xmlns:a="http://schemas.openxmlformats.org/drawingml/2006/main">
                          <a:ext uri="{FF2B5EF4-FFF2-40B4-BE49-F238E27FC236}">
                            <a16:creationId xmlns:a16="http://schemas.microsoft.com/office/drawing/2014/main" id="{00000000-0008-0000-0000-0000E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911D3" id="Text Box 1258" o:spid="_x0000_s1026" type="#_x0000_t202" style="position:absolute;margin-left:0;margin-top:0;width:6pt;height:2.25pt;z-index:2543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69280" behindDoc="0" locked="0" layoutInCell="1" allowOverlap="1" wp14:anchorId="7203BCD4" wp14:editId="6D7FEFE9">
                      <wp:simplePos x="0" y="0"/>
                      <wp:positionH relativeFrom="column">
                        <wp:posOffset>0</wp:posOffset>
                      </wp:positionH>
                      <wp:positionV relativeFrom="paragraph">
                        <wp:posOffset>0</wp:posOffset>
                      </wp:positionV>
                      <wp:extent cx="76200" cy="28575"/>
                      <wp:effectExtent l="19050" t="19050" r="19050" b="28575"/>
                      <wp:wrapNone/>
                      <wp:docPr id="11237" name="Text Box 1257">
                        <a:extLst xmlns:a="http://schemas.openxmlformats.org/drawingml/2006/main">
                          <a:ext uri="{FF2B5EF4-FFF2-40B4-BE49-F238E27FC236}">
                            <a16:creationId xmlns:a16="http://schemas.microsoft.com/office/drawing/2014/main" id="{00000000-0008-0000-0000-0000E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2593F" id="Text Box 1257" o:spid="_x0000_s1026" type="#_x0000_t202" style="position:absolute;margin-left:0;margin-top:0;width:6pt;height:2.25pt;z-index:2543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0304" behindDoc="0" locked="0" layoutInCell="1" allowOverlap="1" wp14:anchorId="14700023" wp14:editId="6023A378">
                      <wp:simplePos x="0" y="0"/>
                      <wp:positionH relativeFrom="column">
                        <wp:posOffset>0</wp:posOffset>
                      </wp:positionH>
                      <wp:positionV relativeFrom="paragraph">
                        <wp:posOffset>0</wp:posOffset>
                      </wp:positionV>
                      <wp:extent cx="76200" cy="28575"/>
                      <wp:effectExtent l="19050" t="19050" r="19050" b="28575"/>
                      <wp:wrapNone/>
                      <wp:docPr id="11238" name="Text Box 1256">
                        <a:extLst xmlns:a="http://schemas.openxmlformats.org/drawingml/2006/main">
                          <a:ext uri="{FF2B5EF4-FFF2-40B4-BE49-F238E27FC236}">
                            <a16:creationId xmlns:a16="http://schemas.microsoft.com/office/drawing/2014/main" id="{00000000-0008-0000-0000-0000E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4AD4F" id="Text Box 1256" o:spid="_x0000_s1026" type="#_x0000_t202" style="position:absolute;margin-left:0;margin-top:0;width:6pt;height:2.25pt;z-index:2543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1328" behindDoc="0" locked="0" layoutInCell="1" allowOverlap="1" wp14:anchorId="27C20094" wp14:editId="52432D1A">
                      <wp:simplePos x="0" y="0"/>
                      <wp:positionH relativeFrom="column">
                        <wp:posOffset>0</wp:posOffset>
                      </wp:positionH>
                      <wp:positionV relativeFrom="paragraph">
                        <wp:posOffset>0</wp:posOffset>
                      </wp:positionV>
                      <wp:extent cx="76200" cy="28575"/>
                      <wp:effectExtent l="19050" t="19050" r="19050" b="28575"/>
                      <wp:wrapNone/>
                      <wp:docPr id="11239" name="Text Box 1255">
                        <a:extLst xmlns:a="http://schemas.openxmlformats.org/drawingml/2006/main">
                          <a:ext uri="{FF2B5EF4-FFF2-40B4-BE49-F238E27FC236}">
                            <a16:creationId xmlns:a16="http://schemas.microsoft.com/office/drawing/2014/main" id="{00000000-0008-0000-0000-0000E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820A59" id="Text Box 1255" o:spid="_x0000_s1026" type="#_x0000_t202" style="position:absolute;margin-left:0;margin-top:0;width:6pt;height:2.25pt;z-index:2543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2352" behindDoc="0" locked="0" layoutInCell="1" allowOverlap="1" wp14:anchorId="589CFAA4" wp14:editId="7626179B">
                      <wp:simplePos x="0" y="0"/>
                      <wp:positionH relativeFrom="column">
                        <wp:posOffset>0</wp:posOffset>
                      </wp:positionH>
                      <wp:positionV relativeFrom="paragraph">
                        <wp:posOffset>0</wp:posOffset>
                      </wp:positionV>
                      <wp:extent cx="76200" cy="28575"/>
                      <wp:effectExtent l="19050" t="19050" r="19050" b="28575"/>
                      <wp:wrapNone/>
                      <wp:docPr id="11240" name="Text Box 1254">
                        <a:extLst xmlns:a="http://schemas.openxmlformats.org/drawingml/2006/main">
                          <a:ext uri="{FF2B5EF4-FFF2-40B4-BE49-F238E27FC236}">
                            <a16:creationId xmlns:a16="http://schemas.microsoft.com/office/drawing/2014/main" id="{00000000-0008-0000-0000-0000E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21BD9" id="Text Box 1254" o:spid="_x0000_s1026" type="#_x0000_t202" style="position:absolute;margin-left:0;margin-top:0;width:6pt;height:2.25pt;z-index:2543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3376" behindDoc="0" locked="0" layoutInCell="1" allowOverlap="1" wp14:anchorId="19484D5B" wp14:editId="2E649B5B">
                      <wp:simplePos x="0" y="0"/>
                      <wp:positionH relativeFrom="column">
                        <wp:posOffset>0</wp:posOffset>
                      </wp:positionH>
                      <wp:positionV relativeFrom="paragraph">
                        <wp:posOffset>0</wp:posOffset>
                      </wp:positionV>
                      <wp:extent cx="76200" cy="28575"/>
                      <wp:effectExtent l="19050" t="19050" r="19050" b="28575"/>
                      <wp:wrapNone/>
                      <wp:docPr id="11241" name="Text Box 1253">
                        <a:extLst xmlns:a="http://schemas.openxmlformats.org/drawingml/2006/main">
                          <a:ext uri="{FF2B5EF4-FFF2-40B4-BE49-F238E27FC236}">
                            <a16:creationId xmlns:a16="http://schemas.microsoft.com/office/drawing/2014/main" id="{00000000-0008-0000-0000-0000E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636FD" id="Text Box 1253" o:spid="_x0000_s1026" type="#_x0000_t202" style="position:absolute;margin-left:0;margin-top:0;width:6pt;height:2.25pt;z-index:2543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4400" behindDoc="0" locked="0" layoutInCell="1" allowOverlap="1" wp14:anchorId="05CC657E" wp14:editId="64A8CA3F">
                      <wp:simplePos x="0" y="0"/>
                      <wp:positionH relativeFrom="column">
                        <wp:posOffset>0</wp:posOffset>
                      </wp:positionH>
                      <wp:positionV relativeFrom="paragraph">
                        <wp:posOffset>0</wp:posOffset>
                      </wp:positionV>
                      <wp:extent cx="76200" cy="28575"/>
                      <wp:effectExtent l="19050" t="19050" r="19050" b="28575"/>
                      <wp:wrapNone/>
                      <wp:docPr id="11242" name="Text Box 1252">
                        <a:extLst xmlns:a="http://schemas.openxmlformats.org/drawingml/2006/main">
                          <a:ext uri="{FF2B5EF4-FFF2-40B4-BE49-F238E27FC236}">
                            <a16:creationId xmlns:a16="http://schemas.microsoft.com/office/drawing/2014/main" id="{00000000-0008-0000-0000-0000E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63925" id="Text Box 1252" o:spid="_x0000_s1026" type="#_x0000_t202" style="position:absolute;margin-left:0;margin-top:0;width:6pt;height:2.25pt;z-index:2543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5424" behindDoc="0" locked="0" layoutInCell="1" allowOverlap="1" wp14:anchorId="0D5E468D" wp14:editId="3A63CB13">
                      <wp:simplePos x="0" y="0"/>
                      <wp:positionH relativeFrom="column">
                        <wp:posOffset>0</wp:posOffset>
                      </wp:positionH>
                      <wp:positionV relativeFrom="paragraph">
                        <wp:posOffset>0</wp:posOffset>
                      </wp:positionV>
                      <wp:extent cx="76200" cy="28575"/>
                      <wp:effectExtent l="19050" t="19050" r="19050" b="28575"/>
                      <wp:wrapNone/>
                      <wp:docPr id="11243" name="Text Box 1251">
                        <a:extLst xmlns:a="http://schemas.openxmlformats.org/drawingml/2006/main">
                          <a:ext uri="{FF2B5EF4-FFF2-40B4-BE49-F238E27FC236}">
                            <a16:creationId xmlns:a16="http://schemas.microsoft.com/office/drawing/2014/main" id="{00000000-0008-0000-0000-0000E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43FCF0" id="Text Box 1251" o:spid="_x0000_s1026" type="#_x0000_t202" style="position:absolute;margin-left:0;margin-top:0;width:6pt;height:2.25pt;z-index:2543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6448" behindDoc="0" locked="0" layoutInCell="1" allowOverlap="1" wp14:anchorId="74C55667" wp14:editId="217258DE">
                      <wp:simplePos x="0" y="0"/>
                      <wp:positionH relativeFrom="column">
                        <wp:posOffset>0</wp:posOffset>
                      </wp:positionH>
                      <wp:positionV relativeFrom="paragraph">
                        <wp:posOffset>0</wp:posOffset>
                      </wp:positionV>
                      <wp:extent cx="76200" cy="28575"/>
                      <wp:effectExtent l="19050" t="19050" r="19050" b="28575"/>
                      <wp:wrapNone/>
                      <wp:docPr id="11244" name="Text Box 1250">
                        <a:extLst xmlns:a="http://schemas.openxmlformats.org/drawingml/2006/main">
                          <a:ext uri="{FF2B5EF4-FFF2-40B4-BE49-F238E27FC236}">
                            <a16:creationId xmlns:a16="http://schemas.microsoft.com/office/drawing/2014/main" id="{00000000-0008-0000-0000-0000E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7DAA3" id="Text Box 1250" o:spid="_x0000_s1026" type="#_x0000_t202" style="position:absolute;margin-left:0;margin-top:0;width:6pt;height:2.25pt;z-index:2543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7472" behindDoc="0" locked="0" layoutInCell="1" allowOverlap="1" wp14:anchorId="51909CB0" wp14:editId="3AC802A2">
                      <wp:simplePos x="0" y="0"/>
                      <wp:positionH relativeFrom="column">
                        <wp:posOffset>0</wp:posOffset>
                      </wp:positionH>
                      <wp:positionV relativeFrom="paragraph">
                        <wp:posOffset>0</wp:posOffset>
                      </wp:positionV>
                      <wp:extent cx="76200" cy="28575"/>
                      <wp:effectExtent l="19050" t="19050" r="19050" b="28575"/>
                      <wp:wrapNone/>
                      <wp:docPr id="11245" name="Text Box 1249">
                        <a:extLst xmlns:a="http://schemas.openxmlformats.org/drawingml/2006/main">
                          <a:ext uri="{FF2B5EF4-FFF2-40B4-BE49-F238E27FC236}">
                            <a16:creationId xmlns:a16="http://schemas.microsoft.com/office/drawing/2014/main" id="{00000000-0008-0000-0000-0000E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3B71C" id="Text Box 1249" o:spid="_x0000_s1026" type="#_x0000_t202" style="position:absolute;margin-left:0;margin-top:0;width:6pt;height:2.25pt;z-index:2543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8496" behindDoc="0" locked="0" layoutInCell="1" allowOverlap="1" wp14:anchorId="33D7DBBD" wp14:editId="2619CD5B">
                      <wp:simplePos x="0" y="0"/>
                      <wp:positionH relativeFrom="column">
                        <wp:posOffset>0</wp:posOffset>
                      </wp:positionH>
                      <wp:positionV relativeFrom="paragraph">
                        <wp:posOffset>0</wp:posOffset>
                      </wp:positionV>
                      <wp:extent cx="76200" cy="28575"/>
                      <wp:effectExtent l="19050" t="19050" r="19050" b="28575"/>
                      <wp:wrapNone/>
                      <wp:docPr id="11246" name="Text Box 1248">
                        <a:extLst xmlns:a="http://schemas.openxmlformats.org/drawingml/2006/main">
                          <a:ext uri="{FF2B5EF4-FFF2-40B4-BE49-F238E27FC236}">
                            <a16:creationId xmlns:a16="http://schemas.microsoft.com/office/drawing/2014/main" id="{00000000-0008-0000-0000-0000E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49DC1" id="Text Box 1248" o:spid="_x0000_s1026" type="#_x0000_t202" style="position:absolute;margin-left:0;margin-top:0;width:6pt;height:2.25pt;z-index:2543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79520" behindDoc="0" locked="0" layoutInCell="1" allowOverlap="1" wp14:anchorId="7B15A64B" wp14:editId="46E7E0FE">
                      <wp:simplePos x="0" y="0"/>
                      <wp:positionH relativeFrom="column">
                        <wp:posOffset>0</wp:posOffset>
                      </wp:positionH>
                      <wp:positionV relativeFrom="paragraph">
                        <wp:posOffset>0</wp:posOffset>
                      </wp:positionV>
                      <wp:extent cx="76200" cy="28575"/>
                      <wp:effectExtent l="19050" t="19050" r="19050" b="28575"/>
                      <wp:wrapNone/>
                      <wp:docPr id="11247" name="Text Box 1247">
                        <a:extLst xmlns:a="http://schemas.openxmlformats.org/drawingml/2006/main">
                          <a:ext uri="{FF2B5EF4-FFF2-40B4-BE49-F238E27FC236}">
                            <a16:creationId xmlns:a16="http://schemas.microsoft.com/office/drawing/2014/main" id="{00000000-0008-0000-0000-0000E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4FFCB" id="Text Box 1247" o:spid="_x0000_s1026" type="#_x0000_t202" style="position:absolute;margin-left:0;margin-top:0;width:6pt;height:2.25pt;z-index:2543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0544" behindDoc="0" locked="0" layoutInCell="1" allowOverlap="1" wp14:anchorId="089973C6" wp14:editId="48AF4E4F">
                      <wp:simplePos x="0" y="0"/>
                      <wp:positionH relativeFrom="column">
                        <wp:posOffset>0</wp:posOffset>
                      </wp:positionH>
                      <wp:positionV relativeFrom="paragraph">
                        <wp:posOffset>0</wp:posOffset>
                      </wp:positionV>
                      <wp:extent cx="76200" cy="28575"/>
                      <wp:effectExtent l="19050" t="19050" r="19050" b="28575"/>
                      <wp:wrapNone/>
                      <wp:docPr id="11248" name="Text Box 1246">
                        <a:extLst xmlns:a="http://schemas.openxmlformats.org/drawingml/2006/main">
                          <a:ext uri="{FF2B5EF4-FFF2-40B4-BE49-F238E27FC236}">
                            <a16:creationId xmlns:a16="http://schemas.microsoft.com/office/drawing/2014/main" id="{00000000-0008-0000-0000-0000F0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A27281" id="Text Box 1246" o:spid="_x0000_s1026" type="#_x0000_t202" style="position:absolute;margin-left:0;margin-top:0;width:6pt;height:2.25pt;z-index:2543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1568" behindDoc="0" locked="0" layoutInCell="1" allowOverlap="1" wp14:anchorId="01FB3565" wp14:editId="085C04F8">
                      <wp:simplePos x="0" y="0"/>
                      <wp:positionH relativeFrom="column">
                        <wp:posOffset>0</wp:posOffset>
                      </wp:positionH>
                      <wp:positionV relativeFrom="paragraph">
                        <wp:posOffset>0</wp:posOffset>
                      </wp:positionV>
                      <wp:extent cx="76200" cy="28575"/>
                      <wp:effectExtent l="19050" t="19050" r="19050" b="28575"/>
                      <wp:wrapNone/>
                      <wp:docPr id="11249" name="Text Box 1245">
                        <a:extLst xmlns:a="http://schemas.openxmlformats.org/drawingml/2006/main">
                          <a:ext uri="{FF2B5EF4-FFF2-40B4-BE49-F238E27FC236}">
                            <a16:creationId xmlns:a16="http://schemas.microsoft.com/office/drawing/2014/main" id="{00000000-0008-0000-0000-0000F1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C630C" id="Text Box 1245" o:spid="_x0000_s1026" type="#_x0000_t202" style="position:absolute;margin-left:0;margin-top:0;width:6pt;height:2.25pt;z-index:2543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2592" behindDoc="0" locked="0" layoutInCell="1" allowOverlap="1" wp14:anchorId="1D3C1B97" wp14:editId="4D375085">
                      <wp:simplePos x="0" y="0"/>
                      <wp:positionH relativeFrom="column">
                        <wp:posOffset>0</wp:posOffset>
                      </wp:positionH>
                      <wp:positionV relativeFrom="paragraph">
                        <wp:posOffset>0</wp:posOffset>
                      </wp:positionV>
                      <wp:extent cx="76200" cy="28575"/>
                      <wp:effectExtent l="19050" t="19050" r="19050" b="28575"/>
                      <wp:wrapNone/>
                      <wp:docPr id="11250" name="Text Box 1244">
                        <a:extLst xmlns:a="http://schemas.openxmlformats.org/drawingml/2006/main">
                          <a:ext uri="{FF2B5EF4-FFF2-40B4-BE49-F238E27FC236}">
                            <a16:creationId xmlns:a16="http://schemas.microsoft.com/office/drawing/2014/main" id="{00000000-0008-0000-0000-0000F2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12C4D" id="Text Box 1244" o:spid="_x0000_s1026" type="#_x0000_t202" style="position:absolute;margin-left:0;margin-top:0;width:6pt;height:2.25pt;z-index:2543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3616" behindDoc="0" locked="0" layoutInCell="1" allowOverlap="1" wp14:anchorId="25FB36AB" wp14:editId="5E18E185">
                      <wp:simplePos x="0" y="0"/>
                      <wp:positionH relativeFrom="column">
                        <wp:posOffset>0</wp:posOffset>
                      </wp:positionH>
                      <wp:positionV relativeFrom="paragraph">
                        <wp:posOffset>0</wp:posOffset>
                      </wp:positionV>
                      <wp:extent cx="76200" cy="28575"/>
                      <wp:effectExtent l="19050" t="19050" r="19050" b="28575"/>
                      <wp:wrapNone/>
                      <wp:docPr id="11251" name="Text Box 1243">
                        <a:extLst xmlns:a="http://schemas.openxmlformats.org/drawingml/2006/main">
                          <a:ext uri="{FF2B5EF4-FFF2-40B4-BE49-F238E27FC236}">
                            <a16:creationId xmlns:a16="http://schemas.microsoft.com/office/drawing/2014/main" id="{00000000-0008-0000-0000-0000F3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3EA45" id="Text Box 1243" o:spid="_x0000_s1026" type="#_x0000_t202" style="position:absolute;margin-left:0;margin-top:0;width:6pt;height:2.25pt;z-index:2543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4640" behindDoc="0" locked="0" layoutInCell="1" allowOverlap="1" wp14:anchorId="316CFB30" wp14:editId="7B909809">
                      <wp:simplePos x="0" y="0"/>
                      <wp:positionH relativeFrom="column">
                        <wp:posOffset>0</wp:posOffset>
                      </wp:positionH>
                      <wp:positionV relativeFrom="paragraph">
                        <wp:posOffset>0</wp:posOffset>
                      </wp:positionV>
                      <wp:extent cx="76200" cy="28575"/>
                      <wp:effectExtent l="19050" t="19050" r="19050" b="28575"/>
                      <wp:wrapNone/>
                      <wp:docPr id="11252" name="Text Box 1242">
                        <a:extLst xmlns:a="http://schemas.openxmlformats.org/drawingml/2006/main">
                          <a:ext uri="{FF2B5EF4-FFF2-40B4-BE49-F238E27FC236}">
                            <a16:creationId xmlns:a16="http://schemas.microsoft.com/office/drawing/2014/main" id="{00000000-0008-0000-0000-0000F4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A6287A" id="Text Box 1242" o:spid="_x0000_s1026" type="#_x0000_t202" style="position:absolute;margin-left:0;margin-top:0;width:6pt;height:2.25pt;z-index:2543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5664" behindDoc="0" locked="0" layoutInCell="1" allowOverlap="1" wp14:anchorId="3CED3BB3" wp14:editId="7525809C">
                      <wp:simplePos x="0" y="0"/>
                      <wp:positionH relativeFrom="column">
                        <wp:posOffset>0</wp:posOffset>
                      </wp:positionH>
                      <wp:positionV relativeFrom="paragraph">
                        <wp:posOffset>0</wp:posOffset>
                      </wp:positionV>
                      <wp:extent cx="76200" cy="28575"/>
                      <wp:effectExtent l="19050" t="19050" r="19050" b="28575"/>
                      <wp:wrapNone/>
                      <wp:docPr id="11253" name="Text Box 1241">
                        <a:extLst xmlns:a="http://schemas.openxmlformats.org/drawingml/2006/main">
                          <a:ext uri="{FF2B5EF4-FFF2-40B4-BE49-F238E27FC236}">
                            <a16:creationId xmlns:a16="http://schemas.microsoft.com/office/drawing/2014/main" id="{00000000-0008-0000-0000-0000F5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D66F7" id="Text Box 1241" o:spid="_x0000_s1026" type="#_x0000_t202" style="position:absolute;margin-left:0;margin-top:0;width:6pt;height:2.25pt;z-index:2543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6688" behindDoc="0" locked="0" layoutInCell="1" allowOverlap="1" wp14:anchorId="74182501" wp14:editId="3AC3DDE1">
                      <wp:simplePos x="0" y="0"/>
                      <wp:positionH relativeFrom="column">
                        <wp:posOffset>0</wp:posOffset>
                      </wp:positionH>
                      <wp:positionV relativeFrom="paragraph">
                        <wp:posOffset>0</wp:posOffset>
                      </wp:positionV>
                      <wp:extent cx="76200" cy="28575"/>
                      <wp:effectExtent l="19050" t="19050" r="19050" b="28575"/>
                      <wp:wrapNone/>
                      <wp:docPr id="11254" name="Text Box 1240">
                        <a:extLst xmlns:a="http://schemas.openxmlformats.org/drawingml/2006/main">
                          <a:ext uri="{FF2B5EF4-FFF2-40B4-BE49-F238E27FC236}">
                            <a16:creationId xmlns:a16="http://schemas.microsoft.com/office/drawing/2014/main" id="{00000000-0008-0000-0000-0000F6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833E9B" id="Text Box 1240" o:spid="_x0000_s1026" type="#_x0000_t202" style="position:absolute;margin-left:0;margin-top:0;width:6pt;height:2.25pt;z-index:2543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7712" behindDoc="0" locked="0" layoutInCell="1" allowOverlap="1" wp14:anchorId="5D50958B" wp14:editId="0723C84C">
                      <wp:simplePos x="0" y="0"/>
                      <wp:positionH relativeFrom="column">
                        <wp:posOffset>0</wp:posOffset>
                      </wp:positionH>
                      <wp:positionV relativeFrom="paragraph">
                        <wp:posOffset>0</wp:posOffset>
                      </wp:positionV>
                      <wp:extent cx="76200" cy="28575"/>
                      <wp:effectExtent l="19050" t="19050" r="19050" b="28575"/>
                      <wp:wrapNone/>
                      <wp:docPr id="11255" name="Text Box 1239">
                        <a:extLst xmlns:a="http://schemas.openxmlformats.org/drawingml/2006/main">
                          <a:ext uri="{FF2B5EF4-FFF2-40B4-BE49-F238E27FC236}">
                            <a16:creationId xmlns:a16="http://schemas.microsoft.com/office/drawing/2014/main" id="{00000000-0008-0000-0000-0000F7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5E2FF" id="Text Box 1239" o:spid="_x0000_s1026" type="#_x0000_t202" style="position:absolute;margin-left:0;margin-top:0;width:6pt;height:2.25pt;z-index:2543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8736" behindDoc="0" locked="0" layoutInCell="1" allowOverlap="1" wp14:anchorId="7785CAD6" wp14:editId="02C7D0FF">
                      <wp:simplePos x="0" y="0"/>
                      <wp:positionH relativeFrom="column">
                        <wp:posOffset>0</wp:posOffset>
                      </wp:positionH>
                      <wp:positionV relativeFrom="paragraph">
                        <wp:posOffset>0</wp:posOffset>
                      </wp:positionV>
                      <wp:extent cx="76200" cy="28575"/>
                      <wp:effectExtent l="19050" t="19050" r="19050" b="28575"/>
                      <wp:wrapNone/>
                      <wp:docPr id="11256" name="Text Box 1238">
                        <a:extLst xmlns:a="http://schemas.openxmlformats.org/drawingml/2006/main">
                          <a:ext uri="{FF2B5EF4-FFF2-40B4-BE49-F238E27FC236}">
                            <a16:creationId xmlns:a16="http://schemas.microsoft.com/office/drawing/2014/main" id="{00000000-0008-0000-0000-0000F8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EF364" id="Text Box 1238" o:spid="_x0000_s1026" type="#_x0000_t202" style="position:absolute;margin-left:0;margin-top:0;width:6pt;height:2.25pt;z-index:2543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89760" behindDoc="0" locked="0" layoutInCell="1" allowOverlap="1" wp14:anchorId="62C36FAC" wp14:editId="46A981C1">
                      <wp:simplePos x="0" y="0"/>
                      <wp:positionH relativeFrom="column">
                        <wp:posOffset>0</wp:posOffset>
                      </wp:positionH>
                      <wp:positionV relativeFrom="paragraph">
                        <wp:posOffset>0</wp:posOffset>
                      </wp:positionV>
                      <wp:extent cx="76200" cy="28575"/>
                      <wp:effectExtent l="19050" t="19050" r="19050" b="28575"/>
                      <wp:wrapNone/>
                      <wp:docPr id="11257" name="Text Box 1237">
                        <a:extLst xmlns:a="http://schemas.openxmlformats.org/drawingml/2006/main">
                          <a:ext uri="{FF2B5EF4-FFF2-40B4-BE49-F238E27FC236}">
                            <a16:creationId xmlns:a16="http://schemas.microsoft.com/office/drawing/2014/main" id="{00000000-0008-0000-0000-0000F9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93294" id="Text Box 1237" o:spid="_x0000_s1026" type="#_x0000_t202" style="position:absolute;margin-left:0;margin-top:0;width:6pt;height:2.25pt;z-index:2543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0784" behindDoc="0" locked="0" layoutInCell="1" allowOverlap="1" wp14:anchorId="7EA0041B" wp14:editId="6FE3AF04">
                      <wp:simplePos x="0" y="0"/>
                      <wp:positionH relativeFrom="column">
                        <wp:posOffset>0</wp:posOffset>
                      </wp:positionH>
                      <wp:positionV relativeFrom="paragraph">
                        <wp:posOffset>0</wp:posOffset>
                      </wp:positionV>
                      <wp:extent cx="76200" cy="28575"/>
                      <wp:effectExtent l="19050" t="19050" r="19050" b="28575"/>
                      <wp:wrapNone/>
                      <wp:docPr id="11258" name="Text Box 1236">
                        <a:extLst xmlns:a="http://schemas.openxmlformats.org/drawingml/2006/main">
                          <a:ext uri="{FF2B5EF4-FFF2-40B4-BE49-F238E27FC236}">
                            <a16:creationId xmlns:a16="http://schemas.microsoft.com/office/drawing/2014/main" id="{00000000-0008-0000-0000-0000FA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ADA9A" id="Text Box 1236" o:spid="_x0000_s1026" type="#_x0000_t202" style="position:absolute;margin-left:0;margin-top:0;width:6pt;height:2.25pt;z-index:2543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1808" behindDoc="0" locked="0" layoutInCell="1" allowOverlap="1" wp14:anchorId="5BCA6BDB" wp14:editId="0CBE1E7F">
                      <wp:simplePos x="0" y="0"/>
                      <wp:positionH relativeFrom="column">
                        <wp:posOffset>0</wp:posOffset>
                      </wp:positionH>
                      <wp:positionV relativeFrom="paragraph">
                        <wp:posOffset>0</wp:posOffset>
                      </wp:positionV>
                      <wp:extent cx="76200" cy="28575"/>
                      <wp:effectExtent l="19050" t="19050" r="19050" b="28575"/>
                      <wp:wrapNone/>
                      <wp:docPr id="11259" name="Text Box 1235">
                        <a:extLst xmlns:a="http://schemas.openxmlformats.org/drawingml/2006/main">
                          <a:ext uri="{FF2B5EF4-FFF2-40B4-BE49-F238E27FC236}">
                            <a16:creationId xmlns:a16="http://schemas.microsoft.com/office/drawing/2014/main" id="{00000000-0008-0000-0000-0000FB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295DCB" id="Text Box 1235" o:spid="_x0000_s1026" type="#_x0000_t202" style="position:absolute;margin-left:0;margin-top:0;width:6pt;height:2.25pt;z-index:2543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2832" behindDoc="0" locked="0" layoutInCell="1" allowOverlap="1" wp14:anchorId="7F9887B2" wp14:editId="74A4B34B">
                      <wp:simplePos x="0" y="0"/>
                      <wp:positionH relativeFrom="column">
                        <wp:posOffset>0</wp:posOffset>
                      </wp:positionH>
                      <wp:positionV relativeFrom="paragraph">
                        <wp:posOffset>0</wp:posOffset>
                      </wp:positionV>
                      <wp:extent cx="76200" cy="28575"/>
                      <wp:effectExtent l="19050" t="19050" r="19050" b="28575"/>
                      <wp:wrapNone/>
                      <wp:docPr id="11260" name="Text Box 1234">
                        <a:extLst xmlns:a="http://schemas.openxmlformats.org/drawingml/2006/main">
                          <a:ext uri="{FF2B5EF4-FFF2-40B4-BE49-F238E27FC236}">
                            <a16:creationId xmlns:a16="http://schemas.microsoft.com/office/drawing/2014/main" id="{00000000-0008-0000-0000-0000FC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BD593" id="Text Box 1234" o:spid="_x0000_s1026" type="#_x0000_t202" style="position:absolute;margin-left:0;margin-top:0;width:6pt;height:2.25pt;z-index:2543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3856" behindDoc="0" locked="0" layoutInCell="1" allowOverlap="1" wp14:anchorId="199AC163" wp14:editId="6D7F372F">
                      <wp:simplePos x="0" y="0"/>
                      <wp:positionH relativeFrom="column">
                        <wp:posOffset>0</wp:posOffset>
                      </wp:positionH>
                      <wp:positionV relativeFrom="paragraph">
                        <wp:posOffset>0</wp:posOffset>
                      </wp:positionV>
                      <wp:extent cx="76200" cy="28575"/>
                      <wp:effectExtent l="19050" t="19050" r="19050" b="28575"/>
                      <wp:wrapNone/>
                      <wp:docPr id="11261" name="Text Box 1233">
                        <a:extLst xmlns:a="http://schemas.openxmlformats.org/drawingml/2006/main">
                          <a:ext uri="{FF2B5EF4-FFF2-40B4-BE49-F238E27FC236}">
                            <a16:creationId xmlns:a16="http://schemas.microsoft.com/office/drawing/2014/main" id="{00000000-0008-0000-0000-0000FD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0187D" id="Text Box 1233" o:spid="_x0000_s1026" type="#_x0000_t202" style="position:absolute;margin-left:0;margin-top:0;width:6pt;height:2.25pt;z-index:2543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4880" behindDoc="0" locked="0" layoutInCell="1" allowOverlap="1" wp14:anchorId="60F9A10B" wp14:editId="4474F87D">
                      <wp:simplePos x="0" y="0"/>
                      <wp:positionH relativeFrom="column">
                        <wp:posOffset>0</wp:posOffset>
                      </wp:positionH>
                      <wp:positionV relativeFrom="paragraph">
                        <wp:posOffset>0</wp:posOffset>
                      </wp:positionV>
                      <wp:extent cx="76200" cy="28575"/>
                      <wp:effectExtent l="19050" t="19050" r="19050" b="28575"/>
                      <wp:wrapNone/>
                      <wp:docPr id="11262" name="Text Box 1232">
                        <a:extLst xmlns:a="http://schemas.openxmlformats.org/drawingml/2006/main">
                          <a:ext uri="{FF2B5EF4-FFF2-40B4-BE49-F238E27FC236}">
                            <a16:creationId xmlns:a16="http://schemas.microsoft.com/office/drawing/2014/main" id="{00000000-0008-0000-0000-0000FE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43BA0" id="Text Box 1232" o:spid="_x0000_s1026" type="#_x0000_t202" style="position:absolute;margin-left:0;margin-top:0;width:6pt;height:2.25pt;z-index:2543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5904" behindDoc="0" locked="0" layoutInCell="1" allowOverlap="1" wp14:anchorId="63A41808" wp14:editId="566DBB56">
                      <wp:simplePos x="0" y="0"/>
                      <wp:positionH relativeFrom="column">
                        <wp:posOffset>0</wp:posOffset>
                      </wp:positionH>
                      <wp:positionV relativeFrom="paragraph">
                        <wp:posOffset>0</wp:posOffset>
                      </wp:positionV>
                      <wp:extent cx="76200" cy="28575"/>
                      <wp:effectExtent l="19050" t="19050" r="19050" b="28575"/>
                      <wp:wrapNone/>
                      <wp:docPr id="11263" name="Text Box 1231">
                        <a:extLst xmlns:a="http://schemas.openxmlformats.org/drawingml/2006/main">
                          <a:ext uri="{FF2B5EF4-FFF2-40B4-BE49-F238E27FC236}">
                            <a16:creationId xmlns:a16="http://schemas.microsoft.com/office/drawing/2014/main" id="{00000000-0008-0000-0000-0000FF2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5ABB6" id="Text Box 1231" o:spid="_x0000_s1026" type="#_x0000_t202" style="position:absolute;margin-left:0;margin-top:0;width:6pt;height:2.25pt;z-index:2543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6928" behindDoc="0" locked="0" layoutInCell="1" allowOverlap="1" wp14:anchorId="293AE078" wp14:editId="4AB8A99C">
                      <wp:simplePos x="0" y="0"/>
                      <wp:positionH relativeFrom="column">
                        <wp:posOffset>0</wp:posOffset>
                      </wp:positionH>
                      <wp:positionV relativeFrom="paragraph">
                        <wp:posOffset>0</wp:posOffset>
                      </wp:positionV>
                      <wp:extent cx="76200" cy="28575"/>
                      <wp:effectExtent l="19050" t="19050" r="19050" b="28575"/>
                      <wp:wrapNone/>
                      <wp:docPr id="11264" name="Text Box 1230">
                        <a:extLst xmlns:a="http://schemas.openxmlformats.org/drawingml/2006/main">
                          <a:ext uri="{FF2B5EF4-FFF2-40B4-BE49-F238E27FC236}">
                            <a16:creationId xmlns:a16="http://schemas.microsoft.com/office/drawing/2014/main" id="{00000000-0008-0000-0000-00000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FBBAC7" id="Text Box 1230" o:spid="_x0000_s1026" type="#_x0000_t202" style="position:absolute;margin-left:0;margin-top:0;width:6pt;height:2.25pt;z-index:2543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7952" behindDoc="0" locked="0" layoutInCell="1" allowOverlap="1" wp14:anchorId="52C23535" wp14:editId="294F9792">
                      <wp:simplePos x="0" y="0"/>
                      <wp:positionH relativeFrom="column">
                        <wp:posOffset>0</wp:posOffset>
                      </wp:positionH>
                      <wp:positionV relativeFrom="paragraph">
                        <wp:posOffset>0</wp:posOffset>
                      </wp:positionV>
                      <wp:extent cx="76200" cy="28575"/>
                      <wp:effectExtent l="19050" t="19050" r="19050" b="28575"/>
                      <wp:wrapNone/>
                      <wp:docPr id="11265" name="Text Box 1229">
                        <a:extLst xmlns:a="http://schemas.openxmlformats.org/drawingml/2006/main">
                          <a:ext uri="{FF2B5EF4-FFF2-40B4-BE49-F238E27FC236}">
                            <a16:creationId xmlns:a16="http://schemas.microsoft.com/office/drawing/2014/main" id="{00000000-0008-0000-0000-00000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28FF3" id="Text Box 1229" o:spid="_x0000_s1026" type="#_x0000_t202" style="position:absolute;margin-left:0;margin-top:0;width:6pt;height:2.25pt;z-index:2543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398976" behindDoc="0" locked="0" layoutInCell="1" allowOverlap="1" wp14:anchorId="7F801561" wp14:editId="6D7683F8">
                      <wp:simplePos x="0" y="0"/>
                      <wp:positionH relativeFrom="column">
                        <wp:posOffset>0</wp:posOffset>
                      </wp:positionH>
                      <wp:positionV relativeFrom="paragraph">
                        <wp:posOffset>0</wp:posOffset>
                      </wp:positionV>
                      <wp:extent cx="76200" cy="28575"/>
                      <wp:effectExtent l="19050" t="19050" r="19050" b="28575"/>
                      <wp:wrapNone/>
                      <wp:docPr id="11266" name="Text Box 1228">
                        <a:extLst xmlns:a="http://schemas.openxmlformats.org/drawingml/2006/main">
                          <a:ext uri="{FF2B5EF4-FFF2-40B4-BE49-F238E27FC236}">
                            <a16:creationId xmlns:a16="http://schemas.microsoft.com/office/drawing/2014/main" id="{00000000-0008-0000-0000-00000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1DEC4" id="Text Box 1228" o:spid="_x0000_s1026" type="#_x0000_t202" style="position:absolute;margin-left:0;margin-top:0;width:6pt;height:2.25pt;z-index:2543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0000" behindDoc="0" locked="0" layoutInCell="1" allowOverlap="1" wp14:anchorId="6FC1365A" wp14:editId="76B1A951">
                      <wp:simplePos x="0" y="0"/>
                      <wp:positionH relativeFrom="column">
                        <wp:posOffset>0</wp:posOffset>
                      </wp:positionH>
                      <wp:positionV relativeFrom="paragraph">
                        <wp:posOffset>0</wp:posOffset>
                      </wp:positionV>
                      <wp:extent cx="76200" cy="28575"/>
                      <wp:effectExtent l="19050" t="19050" r="19050" b="28575"/>
                      <wp:wrapNone/>
                      <wp:docPr id="11267" name="Text Box 1227">
                        <a:extLst xmlns:a="http://schemas.openxmlformats.org/drawingml/2006/main">
                          <a:ext uri="{FF2B5EF4-FFF2-40B4-BE49-F238E27FC236}">
                            <a16:creationId xmlns:a16="http://schemas.microsoft.com/office/drawing/2014/main" id="{00000000-0008-0000-0000-00000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D4453" id="Text Box 1227" o:spid="_x0000_s1026" type="#_x0000_t202" style="position:absolute;margin-left:0;margin-top:0;width:6pt;height:2.25pt;z-index:2544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1024" behindDoc="0" locked="0" layoutInCell="1" allowOverlap="1" wp14:anchorId="624F0E4F" wp14:editId="18B97BBE">
                      <wp:simplePos x="0" y="0"/>
                      <wp:positionH relativeFrom="column">
                        <wp:posOffset>0</wp:posOffset>
                      </wp:positionH>
                      <wp:positionV relativeFrom="paragraph">
                        <wp:posOffset>0</wp:posOffset>
                      </wp:positionV>
                      <wp:extent cx="76200" cy="28575"/>
                      <wp:effectExtent l="19050" t="19050" r="19050" b="28575"/>
                      <wp:wrapNone/>
                      <wp:docPr id="11268" name="Text Box 1226">
                        <a:extLst xmlns:a="http://schemas.openxmlformats.org/drawingml/2006/main">
                          <a:ext uri="{FF2B5EF4-FFF2-40B4-BE49-F238E27FC236}">
                            <a16:creationId xmlns:a16="http://schemas.microsoft.com/office/drawing/2014/main" id="{00000000-0008-0000-0000-00000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2132B" id="Text Box 1226" o:spid="_x0000_s1026" type="#_x0000_t202" style="position:absolute;margin-left:0;margin-top:0;width:6pt;height:2.25pt;z-index:2544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2048" behindDoc="0" locked="0" layoutInCell="1" allowOverlap="1" wp14:anchorId="0DE4D108" wp14:editId="1ECCF07B">
                      <wp:simplePos x="0" y="0"/>
                      <wp:positionH relativeFrom="column">
                        <wp:posOffset>0</wp:posOffset>
                      </wp:positionH>
                      <wp:positionV relativeFrom="paragraph">
                        <wp:posOffset>0</wp:posOffset>
                      </wp:positionV>
                      <wp:extent cx="76200" cy="28575"/>
                      <wp:effectExtent l="19050" t="19050" r="19050" b="28575"/>
                      <wp:wrapNone/>
                      <wp:docPr id="11269" name="Text Box 1225">
                        <a:extLst xmlns:a="http://schemas.openxmlformats.org/drawingml/2006/main">
                          <a:ext uri="{FF2B5EF4-FFF2-40B4-BE49-F238E27FC236}">
                            <a16:creationId xmlns:a16="http://schemas.microsoft.com/office/drawing/2014/main" id="{00000000-0008-0000-0000-00000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E609F" id="Text Box 1225" o:spid="_x0000_s1026" type="#_x0000_t202" style="position:absolute;margin-left:0;margin-top:0;width:6pt;height:2.25pt;z-index:2544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3072" behindDoc="0" locked="0" layoutInCell="1" allowOverlap="1" wp14:anchorId="1E33DBB4" wp14:editId="37326AF6">
                      <wp:simplePos x="0" y="0"/>
                      <wp:positionH relativeFrom="column">
                        <wp:posOffset>0</wp:posOffset>
                      </wp:positionH>
                      <wp:positionV relativeFrom="paragraph">
                        <wp:posOffset>0</wp:posOffset>
                      </wp:positionV>
                      <wp:extent cx="76200" cy="28575"/>
                      <wp:effectExtent l="19050" t="19050" r="19050" b="28575"/>
                      <wp:wrapNone/>
                      <wp:docPr id="11270" name="Text Box 1224">
                        <a:extLst xmlns:a="http://schemas.openxmlformats.org/drawingml/2006/main">
                          <a:ext uri="{FF2B5EF4-FFF2-40B4-BE49-F238E27FC236}">
                            <a16:creationId xmlns:a16="http://schemas.microsoft.com/office/drawing/2014/main" id="{00000000-0008-0000-0000-00000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E6A6D" id="Text Box 1224" o:spid="_x0000_s1026" type="#_x0000_t202" style="position:absolute;margin-left:0;margin-top:0;width:6pt;height:2.25pt;z-index:2544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4096" behindDoc="0" locked="0" layoutInCell="1" allowOverlap="1" wp14:anchorId="468039EB" wp14:editId="243E35C3">
                      <wp:simplePos x="0" y="0"/>
                      <wp:positionH relativeFrom="column">
                        <wp:posOffset>0</wp:posOffset>
                      </wp:positionH>
                      <wp:positionV relativeFrom="paragraph">
                        <wp:posOffset>0</wp:posOffset>
                      </wp:positionV>
                      <wp:extent cx="76200" cy="28575"/>
                      <wp:effectExtent l="19050" t="19050" r="19050" b="28575"/>
                      <wp:wrapNone/>
                      <wp:docPr id="11271" name="Text Box 1223">
                        <a:extLst xmlns:a="http://schemas.openxmlformats.org/drawingml/2006/main">
                          <a:ext uri="{FF2B5EF4-FFF2-40B4-BE49-F238E27FC236}">
                            <a16:creationId xmlns:a16="http://schemas.microsoft.com/office/drawing/2014/main" id="{00000000-0008-0000-0000-00000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F182EB" id="Text Box 1223" o:spid="_x0000_s1026" type="#_x0000_t202" style="position:absolute;margin-left:0;margin-top:0;width:6pt;height:2.25pt;z-index:2544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5120" behindDoc="0" locked="0" layoutInCell="1" allowOverlap="1" wp14:anchorId="403AC8AF" wp14:editId="01A13DE1">
                      <wp:simplePos x="0" y="0"/>
                      <wp:positionH relativeFrom="column">
                        <wp:posOffset>0</wp:posOffset>
                      </wp:positionH>
                      <wp:positionV relativeFrom="paragraph">
                        <wp:posOffset>0</wp:posOffset>
                      </wp:positionV>
                      <wp:extent cx="76200" cy="28575"/>
                      <wp:effectExtent l="19050" t="19050" r="19050" b="28575"/>
                      <wp:wrapNone/>
                      <wp:docPr id="11272" name="Text Box 1222">
                        <a:extLst xmlns:a="http://schemas.openxmlformats.org/drawingml/2006/main">
                          <a:ext uri="{FF2B5EF4-FFF2-40B4-BE49-F238E27FC236}">
                            <a16:creationId xmlns:a16="http://schemas.microsoft.com/office/drawing/2014/main" id="{00000000-0008-0000-0000-00000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D3188" id="Text Box 1222" o:spid="_x0000_s1026" type="#_x0000_t202" style="position:absolute;margin-left:0;margin-top:0;width:6pt;height:2.25pt;z-index:2544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6144" behindDoc="0" locked="0" layoutInCell="1" allowOverlap="1" wp14:anchorId="2A31B306" wp14:editId="21CF9185">
                      <wp:simplePos x="0" y="0"/>
                      <wp:positionH relativeFrom="column">
                        <wp:posOffset>0</wp:posOffset>
                      </wp:positionH>
                      <wp:positionV relativeFrom="paragraph">
                        <wp:posOffset>0</wp:posOffset>
                      </wp:positionV>
                      <wp:extent cx="76200" cy="28575"/>
                      <wp:effectExtent l="19050" t="19050" r="19050" b="28575"/>
                      <wp:wrapNone/>
                      <wp:docPr id="11273" name="Text Box 1221">
                        <a:extLst xmlns:a="http://schemas.openxmlformats.org/drawingml/2006/main">
                          <a:ext uri="{FF2B5EF4-FFF2-40B4-BE49-F238E27FC236}">
                            <a16:creationId xmlns:a16="http://schemas.microsoft.com/office/drawing/2014/main" id="{00000000-0008-0000-0000-00000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1076D" id="Text Box 1221" o:spid="_x0000_s1026" type="#_x0000_t202" style="position:absolute;margin-left:0;margin-top:0;width:6pt;height:2.25pt;z-index:2544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7168" behindDoc="0" locked="0" layoutInCell="1" allowOverlap="1" wp14:anchorId="4FADB1AA" wp14:editId="330E584F">
                      <wp:simplePos x="0" y="0"/>
                      <wp:positionH relativeFrom="column">
                        <wp:posOffset>0</wp:posOffset>
                      </wp:positionH>
                      <wp:positionV relativeFrom="paragraph">
                        <wp:posOffset>0</wp:posOffset>
                      </wp:positionV>
                      <wp:extent cx="76200" cy="28575"/>
                      <wp:effectExtent l="19050" t="19050" r="19050" b="28575"/>
                      <wp:wrapNone/>
                      <wp:docPr id="11274" name="Text Box 1220">
                        <a:extLst xmlns:a="http://schemas.openxmlformats.org/drawingml/2006/main">
                          <a:ext uri="{FF2B5EF4-FFF2-40B4-BE49-F238E27FC236}">
                            <a16:creationId xmlns:a16="http://schemas.microsoft.com/office/drawing/2014/main" id="{00000000-0008-0000-0000-00000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496F1" id="Text Box 1220" o:spid="_x0000_s1026" type="#_x0000_t202" style="position:absolute;margin-left:0;margin-top:0;width:6pt;height:2.25pt;z-index:2544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8192" behindDoc="0" locked="0" layoutInCell="1" allowOverlap="1" wp14:anchorId="5585A158" wp14:editId="485EAE7F">
                      <wp:simplePos x="0" y="0"/>
                      <wp:positionH relativeFrom="column">
                        <wp:posOffset>0</wp:posOffset>
                      </wp:positionH>
                      <wp:positionV relativeFrom="paragraph">
                        <wp:posOffset>0</wp:posOffset>
                      </wp:positionV>
                      <wp:extent cx="76200" cy="28575"/>
                      <wp:effectExtent l="19050" t="19050" r="19050" b="28575"/>
                      <wp:wrapNone/>
                      <wp:docPr id="11275" name="Text Box 1219">
                        <a:extLst xmlns:a="http://schemas.openxmlformats.org/drawingml/2006/main">
                          <a:ext uri="{FF2B5EF4-FFF2-40B4-BE49-F238E27FC236}">
                            <a16:creationId xmlns:a16="http://schemas.microsoft.com/office/drawing/2014/main" id="{00000000-0008-0000-0000-00000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F568A" id="Text Box 1219" o:spid="_x0000_s1026" type="#_x0000_t202" style="position:absolute;margin-left:0;margin-top:0;width:6pt;height:2.25pt;z-index:2544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09216" behindDoc="0" locked="0" layoutInCell="1" allowOverlap="1" wp14:anchorId="028B9DF7" wp14:editId="73590D85">
                      <wp:simplePos x="0" y="0"/>
                      <wp:positionH relativeFrom="column">
                        <wp:posOffset>0</wp:posOffset>
                      </wp:positionH>
                      <wp:positionV relativeFrom="paragraph">
                        <wp:posOffset>0</wp:posOffset>
                      </wp:positionV>
                      <wp:extent cx="76200" cy="28575"/>
                      <wp:effectExtent l="19050" t="19050" r="19050" b="28575"/>
                      <wp:wrapNone/>
                      <wp:docPr id="11276" name="Text Box 1218">
                        <a:extLst xmlns:a="http://schemas.openxmlformats.org/drawingml/2006/main">
                          <a:ext uri="{FF2B5EF4-FFF2-40B4-BE49-F238E27FC236}">
                            <a16:creationId xmlns:a16="http://schemas.microsoft.com/office/drawing/2014/main" id="{00000000-0008-0000-0000-00000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4C3083" id="Text Box 1218" o:spid="_x0000_s1026" type="#_x0000_t202" style="position:absolute;margin-left:0;margin-top:0;width:6pt;height:2.25pt;z-index:2544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0240" behindDoc="0" locked="0" layoutInCell="1" allowOverlap="1" wp14:anchorId="4137BCE9" wp14:editId="3A68A57F">
                      <wp:simplePos x="0" y="0"/>
                      <wp:positionH relativeFrom="column">
                        <wp:posOffset>0</wp:posOffset>
                      </wp:positionH>
                      <wp:positionV relativeFrom="paragraph">
                        <wp:posOffset>0</wp:posOffset>
                      </wp:positionV>
                      <wp:extent cx="76200" cy="28575"/>
                      <wp:effectExtent l="19050" t="19050" r="19050" b="28575"/>
                      <wp:wrapNone/>
                      <wp:docPr id="11277" name="Text Box 1217">
                        <a:extLst xmlns:a="http://schemas.openxmlformats.org/drawingml/2006/main">
                          <a:ext uri="{FF2B5EF4-FFF2-40B4-BE49-F238E27FC236}">
                            <a16:creationId xmlns:a16="http://schemas.microsoft.com/office/drawing/2014/main" id="{00000000-0008-0000-0000-00000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26F9F" id="Text Box 1217" o:spid="_x0000_s1026" type="#_x0000_t202" style="position:absolute;margin-left:0;margin-top:0;width:6pt;height:2.25pt;z-index:2544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1264" behindDoc="0" locked="0" layoutInCell="1" allowOverlap="1" wp14:anchorId="1257089F" wp14:editId="5BA1CE7B">
                      <wp:simplePos x="0" y="0"/>
                      <wp:positionH relativeFrom="column">
                        <wp:posOffset>0</wp:posOffset>
                      </wp:positionH>
                      <wp:positionV relativeFrom="paragraph">
                        <wp:posOffset>0</wp:posOffset>
                      </wp:positionV>
                      <wp:extent cx="76200" cy="28575"/>
                      <wp:effectExtent l="19050" t="19050" r="19050" b="28575"/>
                      <wp:wrapNone/>
                      <wp:docPr id="11278" name="Text Box 1216">
                        <a:extLst xmlns:a="http://schemas.openxmlformats.org/drawingml/2006/main">
                          <a:ext uri="{FF2B5EF4-FFF2-40B4-BE49-F238E27FC236}">
                            <a16:creationId xmlns:a16="http://schemas.microsoft.com/office/drawing/2014/main" id="{00000000-0008-0000-0000-00000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B3AF2" id="Text Box 1216" o:spid="_x0000_s1026" type="#_x0000_t202" style="position:absolute;margin-left:0;margin-top:0;width:6pt;height:2.25pt;z-index:2544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2288" behindDoc="0" locked="0" layoutInCell="1" allowOverlap="1" wp14:anchorId="2FF27B4D" wp14:editId="697B1A40">
                      <wp:simplePos x="0" y="0"/>
                      <wp:positionH relativeFrom="column">
                        <wp:posOffset>0</wp:posOffset>
                      </wp:positionH>
                      <wp:positionV relativeFrom="paragraph">
                        <wp:posOffset>0</wp:posOffset>
                      </wp:positionV>
                      <wp:extent cx="76200" cy="28575"/>
                      <wp:effectExtent l="19050" t="19050" r="19050" b="28575"/>
                      <wp:wrapNone/>
                      <wp:docPr id="11279" name="Text Box 1215">
                        <a:extLst xmlns:a="http://schemas.openxmlformats.org/drawingml/2006/main">
                          <a:ext uri="{FF2B5EF4-FFF2-40B4-BE49-F238E27FC236}">
                            <a16:creationId xmlns:a16="http://schemas.microsoft.com/office/drawing/2014/main" id="{00000000-0008-0000-0000-00000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71356" id="Text Box 1215" o:spid="_x0000_s1026" type="#_x0000_t202" style="position:absolute;margin-left:0;margin-top:0;width:6pt;height:2.25pt;z-index:2544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3312" behindDoc="0" locked="0" layoutInCell="1" allowOverlap="1" wp14:anchorId="04711404" wp14:editId="32AAF3B9">
                      <wp:simplePos x="0" y="0"/>
                      <wp:positionH relativeFrom="column">
                        <wp:posOffset>0</wp:posOffset>
                      </wp:positionH>
                      <wp:positionV relativeFrom="paragraph">
                        <wp:posOffset>0</wp:posOffset>
                      </wp:positionV>
                      <wp:extent cx="76200" cy="28575"/>
                      <wp:effectExtent l="19050" t="19050" r="19050" b="28575"/>
                      <wp:wrapNone/>
                      <wp:docPr id="11280" name="Text Box 1214">
                        <a:extLst xmlns:a="http://schemas.openxmlformats.org/drawingml/2006/main">
                          <a:ext uri="{FF2B5EF4-FFF2-40B4-BE49-F238E27FC236}">
                            <a16:creationId xmlns:a16="http://schemas.microsoft.com/office/drawing/2014/main" id="{00000000-0008-0000-0000-00001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E3FB8" id="Text Box 1214" o:spid="_x0000_s1026" type="#_x0000_t202" style="position:absolute;margin-left:0;margin-top:0;width:6pt;height:2.25pt;z-index:2544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4336" behindDoc="0" locked="0" layoutInCell="1" allowOverlap="1" wp14:anchorId="0119852B" wp14:editId="6354DE51">
                      <wp:simplePos x="0" y="0"/>
                      <wp:positionH relativeFrom="column">
                        <wp:posOffset>0</wp:posOffset>
                      </wp:positionH>
                      <wp:positionV relativeFrom="paragraph">
                        <wp:posOffset>0</wp:posOffset>
                      </wp:positionV>
                      <wp:extent cx="76200" cy="28575"/>
                      <wp:effectExtent l="19050" t="19050" r="19050" b="28575"/>
                      <wp:wrapNone/>
                      <wp:docPr id="11281" name="Text Box 1213">
                        <a:extLst xmlns:a="http://schemas.openxmlformats.org/drawingml/2006/main">
                          <a:ext uri="{FF2B5EF4-FFF2-40B4-BE49-F238E27FC236}">
                            <a16:creationId xmlns:a16="http://schemas.microsoft.com/office/drawing/2014/main" id="{00000000-0008-0000-0000-00001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83916" id="Text Box 1213" o:spid="_x0000_s1026" type="#_x0000_t202" style="position:absolute;margin-left:0;margin-top:0;width:6pt;height:2.25pt;z-index:2544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5360" behindDoc="0" locked="0" layoutInCell="1" allowOverlap="1" wp14:anchorId="4B168070" wp14:editId="49E1A8A9">
                      <wp:simplePos x="0" y="0"/>
                      <wp:positionH relativeFrom="column">
                        <wp:posOffset>0</wp:posOffset>
                      </wp:positionH>
                      <wp:positionV relativeFrom="paragraph">
                        <wp:posOffset>0</wp:posOffset>
                      </wp:positionV>
                      <wp:extent cx="76200" cy="28575"/>
                      <wp:effectExtent l="19050" t="19050" r="19050" b="28575"/>
                      <wp:wrapNone/>
                      <wp:docPr id="11282" name="Text Box 1212">
                        <a:extLst xmlns:a="http://schemas.openxmlformats.org/drawingml/2006/main">
                          <a:ext uri="{FF2B5EF4-FFF2-40B4-BE49-F238E27FC236}">
                            <a16:creationId xmlns:a16="http://schemas.microsoft.com/office/drawing/2014/main" id="{00000000-0008-0000-0000-00001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A63BA" id="Text Box 1212" o:spid="_x0000_s1026" type="#_x0000_t202" style="position:absolute;margin-left:0;margin-top:0;width:6pt;height:2.25pt;z-index:2544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6384" behindDoc="0" locked="0" layoutInCell="1" allowOverlap="1" wp14:anchorId="394A1CE9" wp14:editId="71103010">
                      <wp:simplePos x="0" y="0"/>
                      <wp:positionH relativeFrom="column">
                        <wp:posOffset>0</wp:posOffset>
                      </wp:positionH>
                      <wp:positionV relativeFrom="paragraph">
                        <wp:posOffset>0</wp:posOffset>
                      </wp:positionV>
                      <wp:extent cx="76200" cy="28575"/>
                      <wp:effectExtent l="19050" t="19050" r="19050" b="28575"/>
                      <wp:wrapNone/>
                      <wp:docPr id="11283" name="Text Box 1211">
                        <a:extLst xmlns:a="http://schemas.openxmlformats.org/drawingml/2006/main">
                          <a:ext uri="{FF2B5EF4-FFF2-40B4-BE49-F238E27FC236}">
                            <a16:creationId xmlns:a16="http://schemas.microsoft.com/office/drawing/2014/main" id="{00000000-0008-0000-0000-00001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0C019" id="Text Box 1211" o:spid="_x0000_s1026" type="#_x0000_t202" style="position:absolute;margin-left:0;margin-top:0;width:6pt;height:2.25pt;z-index:2544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7408" behindDoc="0" locked="0" layoutInCell="1" allowOverlap="1" wp14:anchorId="6B43DBE0" wp14:editId="1510B965">
                      <wp:simplePos x="0" y="0"/>
                      <wp:positionH relativeFrom="column">
                        <wp:posOffset>0</wp:posOffset>
                      </wp:positionH>
                      <wp:positionV relativeFrom="paragraph">
                        <wp:posOffset>0</wp:posOffset>
                      </wp:positionV>
                      <wp:extent cx="76200" cy="28575"/>
                      <wp:effectExtent l="19050" t="19050" r="19050" b="28575"/>
                      <wp:wrapNone/>
                      <wp:docPr id="11284" name="Text Box 1210">
                        <a:extLst xmlns:a="http://schemas.openxmlformats.org/drawingml/2006/main">
                          <a:ext uri="{FF2B5EF4-FFF2-40B4-BE49-F238E27FC236}">
                            <a16:creationId xmlns:a16="http://schemas.microsoft.com/office/drawing/2014/main" id="{00000000-0008-0000-0000-00001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893DF1" id="Text Box 1210" o:spid="_x0000_s1026" type="#_x0000_t202" style="position:absolute;margin-left:0;margin-top:0;width:6pt;height:2.25pt;z-index:2544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8432" behindDoc="0" locked="0" layoutInCell="1" allowOverlap="1" wp14:anchorId="25571A49" wp14:editId="3DA51A9A">
                      <wp:simplePos x="0" y="0"/>
                      <wp:positionH relativeFrom="column">
                        <wp:posOffset>0</wp:posOffset>
                      </wp:positionH>
                      <wp:positionV relativeFrom="paragraph">
                        <wp:posOffset>0</wp:posOffset>
                      </wp:positionV>
                      <wp:extent cx="76200" cy="28575"/>
                      <wp:effectExtent l="19050" t="19050" r="19050" b="28575"/>
                      <wp:wrapNone/>
                      <wp:docPr id="11285" name="Text Box 1209">
                        <a:extLst xmlns:a="http://schemas.openxmlformats.org/drawingml/2006/main">
                          <a:ext uri="{FF2B5EF4-FFF2-40B4-BE49-F238E27FC236}">
                            <a16:creationId xmlns:a16="http://schemas.microsoft.com/office/drawing/2014/main" id="{00000000-0008-0000-0000-00001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5D07D" id="Text Box 1209" o:spid="_x0000_s1026" type="#_x0000_t202" style="position:absolute;margin-left:0;margin-top:0;width:6pt;height:2.25pt;z-index:2544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19456" behindDoc="0" locked="0" layoutInCell="1" allowOverlap="1" wp14:anchorId="19982A61" wp14:editId="01FA67A8">
                      <wp:simplePos x="0" y="0"/>
                      <wp:positionH relativeFrom="column">
                        <wp:posOffset>0</wp:posOffset>
                      </wp:positionH>
                      <wp:positionV relativeFrom="paragraph">
                        <wp:posOffset>0</wp:posOffset>
                      </wp:positionV>
                      <wp:extent cx="76200" cy="28575"/>
                      <wp:effectExtent l="19050" t="19050" r="19050" b="28575"/>
                      <wp:wrapNone/>
                      <wp:docPr id="11286" name="Text Box 1208">
                        <a:extLst xmlns:a="http://schemas.openxmlformats.org/drawingml/2006/main">
                          <a:ext uri="{FF2B5EF4-FFF2-40B4-BE49-F238E27FC236}">
                            <a16:creationId xmlns:a16="http://schemas.microsoft.com/office/drawing/2014/main" id="{00000000-0008-0000-0000-00001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7E755" id="Text Box 1208" o:spid="_x0000_s1026" type="#_x0000_t202" style="position:absolute;margin-left:0;margin-top:0;width:6pt;height:2.25pt;z-index:2544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0480" behindDoc="0" locked="0" layoutInCell="1" allowOverlap="1" wp14:anchorId="7D9E8621" wp14:editId="7E67461C">
                      <wp:simplePos x="0" y="0"/>
                      <wp:positionH relativeFrom="column">
                        <wp:posOffset>0</wp:posOffset>
                      </wp:positionH>
                      <wp:positionV relativeFrom="paragraph">
                        <wp:posOffset>0</wp:posOffset>
                      </wp:positionV>
                      <wp:extent cx="76200" cy="28575"/>
                      <wp:effectExtent l="19050" t="19050" r="19050" b="28575"/>
                      <wp:wrapNone/>
                      <wp:docPr id="11287" name="Text Box 1207">
                        <a:extLst xmlns:a="http://schemas.openxmlformats.org/drawingml/2006/main">
                          <a:ext uri="{FF2B5EF4-FFF2-40B4-BE49-F238E27FC236}">
                            <a16:creationId xmlns:a16="http://schemas.microsoft.com/office/drawing/2014/main" id="{00000000-0008-0000-0000-00001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04A0A4" id="Text Box 1207" o:spid="_x0000_s1026" type="#_x0000_t202" style="position:absolute;margin-left:0;margin-top:0;width:6pt;height:2.25pt;z-index:2544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1504" behindDoc="0" locked="0" layoutInCell="1" allowOverlap="1" wp14:anchorId="458C9759" wp14:editId="5AF99536">
                      <wp:simplePos x="0" y="0"/>
                      <wp:positionH relativeFrom="column">
                        <wp:posOffset>0</wp:posOffset>
                      </wp:positionH>
                      <wp:positionV relativeFrom="paragraph">
                        <wp:posOffset>0</wp:posOffset>
                      </wp:positionV>
                      <wp:extent cx="76200" cy="28575"/>
                      <wp:effectExtent l="19050" t="19050" r="19050" b="28575"/>
                      <wp:wrapNone/>
                      <wp:docPr id="11288" name="Text Box 1206">
                        <a:extLst xmlns:a="http://schemas.openxmlformats.org/drawingml/2006/main">
                          <a:ext uri="{FF2B5EF4-FFF2-40B4-BE49-F238E27FC236}">
                            <a16:creationId xmlns:a16="http://schemas.microsoft.com/office/drawing/2014/main" id="{00000000-0008-0000-0000-00001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52113" id="Text Box 1206" o:spid="_x0000_s1026" type="#_x0000_t202" style="position:absolute;margin-left:0;margin-top:0;width:6pt;height:2.25pt;z-index:2544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2528" behindDoc="0" locked="0" layoutInCell="1" allowOverlap="1" wp14:anchorId="3D9718CF" wp14:editId="33DE1EE5">
                      <wp:simplePos x="0" y="0"/>
                      <wp:positionH relativeFrom="column">
                        <wp:posOffset>0</wp:posOffset>
                      </wp:positionH>
                      <wp:positionV relativeFrom="paragraph">
                        <wp:posOffset>0</wp:posOffset>
                      </wp:positionV>
                      <wp:extent cx="76200" cy="28575"/>
                      <wp:effectExtent l="19050" t="19050" r="19050" b="28575"/>
                      <wp:wrapNone/>
                      <wp:docPr id="11289" name="Text Box 1205">
                        <a:extLst xmlns:a="http://schemas.openxmlformats.org/drawingml/2006/main">
                          <a:ext uri="{FF2B5EF4-FFF2-40B4-BE49-F238E27FC236}">
                            <a16:creationId xmlns:a16="http://schemas.microsoft.com/office/drawing/2014/main" id="{00000000-0008-0000-0000-00001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16949" id="Text Box 1205" o:spid="_x0000_s1026" type="#_x0000_t202" style="position:absolute;margin-left:0;margin-top:0;width:6pt;height:2.25pt;z-index:2544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3552" behindDoc="0" locked="0" layoutInCell="1" allowOverlap="1" wp14:anchorId="689F911E" wp14:editId="6B540EB5">
                      <wp:simplePos x="0" y="0"/>
                      <wp:positionH relativeFrom="column">
                        <wp:posOffset>0</wp:posOffset>
                      </wp:positionH>
                      <wp:positionV relativeFrom="paragraph">
                        <wp:posOffset>0</wp:posOffset>
                      </wp:positionV>
                      <wp:extent cx="76200" cy="28575"/>
                      <wp:effectExtent l="19050" t="19050" r="19050" b="28575"/>
                      <wp:wrapNone/>
                      <wp:docPr id="11290" name="Text Box 1204">
                        <a:extLst xmlns:a="http://schemas.openxmlformats.org/drawingml/2006/main">
                          <a:ext uri="{FF2B5EF4-FFF2-40B4-BE49-F238E27FC236}">
                            <a16:creationId xmlns:a16="http://schemas.microsoft.com/office/drawing/2014/main" id="{00000000-0008-0000-0000-00001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514EF" id="Text Box 1204" o:spid="_x0000_s1026" type="#_x0000_t202" style="position:absolute;margin-left:0;margin-top:0;width:6pt;height:2.25pt;z-index:2544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4576" behindDoc="0" locked="0" layoutInCell="1" allowOverlap="1" wp14:anchorId="4C8F1685" wp14:editId="12C51597">
                      <wp:simplePos x="0" y="0"/>
                      <wp:positionH relativeFrom="column">
                        <wp:posOffset>0</wp:posOffset>
                      </wp:positionH>
                      <wp:positionV relativeFrom="paragraph">
                        <wp:posOffset>0</wp:posOffset>
                      </wp:positionV>
                      <wp:extent cx="76200" cy="28575"/>
                      <wp:effectExtent l="19050" t="19050" r="19050" b="28575"/>
                      <wp:wrapNone/>
                      <wp:docPr id="11291" name="Text Box 1203">
                        <a:extLst xmlns:a="http://schemas.openxmlformats.org/drawingml/2006/main">
                          <a:ext uri="{FF2B5EF4-FFF2-40B4-BE49-F238E27FC236}">
                            <a16:creationId xmlns:a16="http://schemas.microsoft.com/office/drawing/2014/main" id="{00000000-0008-0000-0000-00001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4978B" id="Text Box 1203" o:spid="_x0000_s1026" type="#_x0000_t202" style="position:absolute;margin-left:0;margin-top:0;width:6pt;height:2.25pt;z-index:2544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5600" behindDoc="0" locked="0" layoutInCell="1" allowOverlap="1" wp14:anchorId="285FD85D" wp14:editId="2DDA019F">
                      <wp:simplePos x="0" y="0"/>
                      <wp:positionH relativeFrom="column">
                        <wp:posOffset>0</wp:posOffset>
                      </wp:positionH>
                      <wp:positionV relativeFrom="paragraph">
                        <wp:posOffset>0</wp:posOffset>
                      </wp:positionV>
                      <wp:extent cx="76200" cy="28575"/>
                      <wp:effectExtent l="19050" t="19050" r="19050" b="28575"/>
                      <wp:wrapNone/>
                      <wp:docPr id="11292" name="Text Box 1202">
                        <a:extLst xmlns:a="http://schemas.openxmlformats.org/drawingml/2006/main">
                          <a:ext uri="{FF2B5EF4-FFF2-40B4-BE49-F238E27FC236}">
                            <a16:creationId xmlns:a16="http://schemas.microsoft.com/office/drawing/2014/main" id="{00000000-0008-0000-0000-00001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3839F" id="Text Box 1202" o:spid="_x0000_s1026" type="#_x0000_t202" style="position:absolute;margin-left:0;margin-top:0;width:6pt;height:2.25pt;z-index:2544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6624" behindDoc="0" locked="0" layoutInCell="1" allowOverlap="1" wp14:anchorId="7FFC3EC6" wp14:editId="1F7CFA58">
                      <wp:simplePos x="0" y="0"/>
                      <wp:positionH relativeFrom="column">
                        <wp:posOffset>0</wp:posOffset>
                      </wp:positionH>
                      <wp:positionV relativeFrom="paragraph">
                        <wp:posOffset>0</wp:posOffset>
                      </wp:positionV>
                      <wp:extent cx="76200" cy="28575"/>
                      <wp:effectExtent l="19050" t="19050" r="19050" b="28575"/>
                      <wp:wrapNone/>
                      <wp:docPr id="11293" name="Text Box 1201">
                        <a:extLst xmlns:a="http://schemas.openxmlformats.org/drawingml/2006/main">
                          <a:ext uri="{FF2B5EF4-FFF2-40B4-BE49-F238E27FC236}">
                            <a16:creationId xmlns:a16="http://schemas.microsoft.com/office/drawing/2014/main" id="{00000000-0008-0000-0000-00001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757F5" id="Text Box 1201" o:spid="_x0000_s1026" type="#_x0000_t202" style="position:absolute;margin-left:0;margin-top:0;width:6pt;height:2.25pt;z-index:2544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7648" behindDoc="0" locked="0" layoutInCell="1" allowOverlap="1" wp14:anchorId="0B012DB7" wp14:editId="189CC3AF">
                      <wp:simplePos x="0" y="0"/>
                      <wp:positionH relativeFrom="column">
                        <wp:posOffset>0</wp:posOffset>
                      </wp:positionH>
                      <wp:positionV relativeFrom="paragraph">
                        <wp:posOffset>0</wp:posOffset>
                      </wp:positionV>
                      <wp:extent cx="76200" cy="28575"/>
                      <wp:effectExtent l="19050" t="19050" r="19050" b="28575"/>
                      <wp:wrapNone/>
                      <wp:docPr id="11294" name="Text Box 1200">
                        <a:extLst xmlns:a="http://schemas.openxmlformats.org/drawingml/2006/main">
                          <a:ext uri="{FF2B5EF4-FFF2-40B4-BE49-F238E27FC236}">
                            <a16:creationId xmlns:a16="http://schemas.microsoft.com/office/drawing/2014/main" id="{00000000-0008-0000-0000-00001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97D49" id="Text Box 1200" o:spid="_x0000_s1026" type="#_x0000_t202" style="position:absolute;margin-left:0;margin-top:0;width:6pt;height:2.25pt;z-index:2544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8672" behindDoc="0" locked="0" layoutInCell="1" allowOverlap="1" wp14:anchorId="47437BA7" wp14:editId="510BCF83">
                      <wp:simplePos x="0" y="0"/>
                      <wp:positionH relativeFrom="column">
                        <wp:posOffset>0</wp:posOffset>
                      </wp:positionH>
                      <wp:positionV relativeFrom="paragraph">
                        <wp:posOffset>0</wp:posOffset>
                      </wp:positionV>
                      <wp:extent cx="76200" cy="28575"/>
                      <wp:effectExtent l="19050" t="19050" r="19050" b="28575"/>
                      <wp:wrapNone/>
                      <wp:docPr id="11295" name="Text Box 1199">
                        <a:extLst xmlns:a="http://schemas.openxmlformats.org/drawingml/2006/main">
                          <a:ext uri="{FF2B5EF4-FFF2-40B4-BE49-F238E27FC236}">
                            <a16:creationId xmlns:a16="http://schemas.microsoft.com/office/drawing/2014/main" id="{00000000-0008-0000-0000-00001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FE3EC" id="Text Box 1199" o:spid="_x0000_s1026" type="#_x0000_t202" style="position:absolute;margin-left:0;margin-top:0;width:6pt;height:2.25pt;z-index:2544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29696" behindDoc="0" locked="0" layoutInCell="1" allowOverlap="1" wp14:anchorId="02EB9C06" wp14:editId="4D24C49B">
                      <wp:simplePos x="0" y="0"/>
                      <wp:positionH relativeFrom="column">
                        <wp:posOffset>0</wp:posOffset>
                      </wp:positionH>
                      <wp:positionV relativeFrom="paragraph">
                        <wp:posOffset>0</wp:posOffset>
                      </wp:positionV>
                      <wp:extent cx="76200" cy="28575"/>
                      <wp:effectExtent l="19050" t="19050" r="19050" b="28575"/>
                      <wp:wrapNone/>
                      <wp:docPr id="11296" name="Text Box 1198">
                        <a:extLst xmlns:a="http://schemas.openxmlformats.org/drawingml/2006/main">
                          <a:ext uri="{FF2B5EF4-FFF2-40B4-BE49-F238E27FC236}">
                            <a16:creationId xmlns:a16="http://schemas.microsoft.com/office/drawing/2014/main" id="{00000000-0008-0000-0000-00002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C7341" id="Text Box 1198" o:spid="_x0000_s1026" type="#_x0000_t202" style="position:absolute;margin-left:0;margin-top:0;width:6pt;height:2.25pt;z-index:2544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0720" behindDoc="0" locked="0" layoutInCell="1" allowOverlap="1" wp14:anchorId="23CD4A4E" wp14:editId="16975D5B">
                      <wp:simplePos x="0" y="0"/>
                      <wp:positionH relativeFrom="column">
                        <wp:posOffset>0</wp:posOffset>
                      </wp:positionH>
                      <wp:positionV relativeFrom="paragraph">
                        <wp:posOffset>0</wp:posOffset>
                      </wp:positionV>
                      <wp:extent cx="76200" cy="28575"/>
                      <wp:effectExtent l="19050" t="19050" r="19050" b="28575"/>
                      <wp:wrapNone/>
                      <wp:docPr id="11297" name="Text Box 1197">
                        <a:extLst xmlns:a="http://schemas.openxmlformats.org/drawingml/2006/main">
                          <a:ext uri="{FF2B5EF4-FFF2-40B4-BE49-F238E27FC236}">
                            <a16:creationId xmlns:a16="http://schemas.microsoft.com/office/drawing/2014/main" id="{00000000-0008-0000-0000-00002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F6506" id="Text Box 1197" o:spid="_x0000_s1026" type="#_x0000_t202" style="position:absolute;margin-left:0;margin-top:0;width:6pt;height:2.25pt;z-index:2544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1744" behindDoc="0" locked="0" layoutInCell="1" allowOverlap="1" wp14:anchorId="15A847B1" wp14:editId="47E526E1">
                      <wp:simplePos x="0" y="0"/>
                      <wp:positionH relativeFrom="column">
                        <wp:posOffset>0</wp:posOffset>
                      </wp:positionH>
                      <wp:positionV relativeFrom="paragraph">
                        <wp:posOffset>0</wp:posOffset>
                      </wp:positionV>
                      <wp:extent cx="76200" cy="28575"/>
                      <wp:effectExtent l="19050" t="19050" r="19050" b="28575"/>
                      <wp:wrapNone/>
                      <wp:docPr id="11298" name="Text Box 1196">
                        <a:extLst xmlns:a="http://schemas.openxmlformats.org/drawingml/2006/main">
                          <a:ext uri="{FF2B5EF4-FFF2-40B4-BE49-F238E27FC236}">
                            <a16:creationId xmlns:a16="http://schemas.microsoft.com/office/drawing/2014/main" id="{00000000-0008-0000-0000-00002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A8515" id="Text Box 1196" o:spid="_x0000_s1026" type="#_x0000_t202" style="position:absolute;margin-left:0;margin-top:0;width:6pt;height:2.25pt;z-index:2544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2768" behindDoc="0" locked="0" layoutInCell="1" allowOverlap="1" wp14:anchorId="73D30200" wp14:editId="3D114FC5">
                      <wp:simplePos x="0" y="0"/>
                      <wp:positionH relativeFrom="column">
                        <wp:posOffset>0</wp:posOffset>
                      </wp:positionH>
                      <wp:positionV relativeFrom="paragraph">
                        <wp:posOffset>0</wp:posOffset>
                      </wp:positionV>
                      <wp:extent cx="76200" cy="28575"/>
                      <wp:effectExtent l="19050" t="19050" r="19050" b="28575"/>
                      <wp:wrapNone/>
                      <wp:docPr id="11299" name="Text Box 1195">
                        <a:extLst xmlns:a="http://schemas.openxmlformats.org/drawingml/2006/main">
                          <a:ext uri="{FF2B5EF4-FFF2-40B4-BE49-F238E27FC236}">
                            <a16:creationId xmlns:a16="http://schemas.microsoft.com/office/drawing/2014/main" id="{00000000-0008-0000-0000-00002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21051" id="Text Box 1195" o:spid="_x0000_s1026" type="#_x0000_t202" style="position:absolute;margin-left:0;margin-top:0;width:6pt;height:2.25pt;z-index:2544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3792" behindDoc="0" locked="0" layoutInCell="1" allowOverlap="1" wp14:anchorId="0100BCC1" wp14:editId="5C2DFDB9">
                      <wp:simplePos x="0" y="0"/>
                      <wp:positionH relativeFrom="column">
                        <wp:posOffset>0</wp:posOffset>
                      </wp:positionH>
                      <wp:positionV relativeFrom="paragraph">
                        <wp:posOffset>0</wp:posOffset>
                      </wp:positionV>
                      <wp:extent cx="76200" cy="28575"/>
                      <wp:effectExtent l="19050" t="19050" r="19050" b="28575"/>
                      <wp:wrapNone/>
                      <wp:docPr id="11300" name="Text Box 1194">
                        <a:extLst xmlns:a="http://schemas.openxmlformats.org/drawingml/2006/main">
                          <a:ext uri="{FF2B5EF4-FFF2-40B4-BE49-F238E27FC236}">
                            <a16:creationId xmlns:a16="http://schemas.microsoft.com/office/drawing/2014/main" id="{00000000-0008-0000-0000-00002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23E6A" id="Text Box 1194" o:spid="_x0000_s1026" type="#_x0000_t202" style="position:absolute;margin-left:0;margin-top:0;width:6pt;height:2.25pt;z-index:2544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4816" behindDoc="0" locked="0" layoutInCell="1" allowOverlap="1" wp14:anchorId="1455EA3E" wp14:editId="6B6B9525">
                      <wp:simplePos x="0" y="0"/>
                      <wp:positionH relativeFrom="column">
                        <wp:posOffset>0</wp:posOffset>
                      </wp:positionH>
                      <wp:positionV relativeFrom="paragraph">
                        <wp:posOffset>0</wp:posOffset>
                      </wp:positionV>
                      <wp:extent cx="76200" cy="28575"/>
                      <wp:effectExtent l="19050" t="19050" r="19050" b="28575"/>
                      <wp:wrapNone/>
                      <wp:docPr id="11301" name="Text Box 1193">
                        <a:extLst xmlns:a="http://schemas.openxmlformats.org/drawingml/2006/main">
                          <a:ext uri="{FF2B5EF4-FFF2-40B4-BE49-F238E27FC236}">
                            <a16:creationId xmlns:a16="http://schemas.microsoft.com/office/drawing/2014/main" id="{00000000-0008-0000-0000-00002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BD409" id="Text Box 1193" o:spid="_x0000_s1026" type="#_x0000_t202" style="position:absolute;margin-left:0;margin-top:0;width:6pt;height:2.25pt;z-index:2544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5840" behindDoc="0" locked="0" layoutInCell="1" allowOverlap="1" wp14:anchorId="3F0813DB" wp14:editId="19459EB6">
                      <wp:simplePos x="0" y="0"/>
                      <wp:positionH relativeFrom="column">
                        <wp:posOffset>0</wp:posOffset>
                      </wp:positionH>
                      <wp:positionV relativeFrom="paragraph">
                        <wp:posOffset>0</wp:posOffset>
                      </wp:positionV>
                      <wp:extent cx="76200" cy="28575"/>
                      <wp:effectExtent l="19050" t="19050" r="19050" b="28575"/>
                      <wp:wrapNone/>
                      <wp:docPr id="11302" name="Text Box 1192">
                        <a:extLst xmlns:a="http://schemas.openxmlformats.org/drawingml/2006/main">
                          <a:ext uri="{FF2B5EF4-FFF2-40B4-BE49-F238E27FC236}">
                            <a16:creationId xmlns:a16="http://schemas.microsoft.com/office/drawing/2014/main" id="{00000000-0008-0000-0000-00002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53202" id="Text Box 1192" o:spid="_x0000_s1026" type="#_x0000_t202" style="position:absolute;margin-left:0;margin-top:0;width:6pt;height:2.25pt;z-index:2544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6864" behindDoc="0" locked="0" layoutInCell="1" allowOverlap="1" wp14:anchorId="33EE9AE7" wp14:editId="1EE65FBF">
                      <wp:simplePos x="0" y="0"/>
                      <wp:positionH relativeFrom="column">
                        <wp:posOffset>0</wp:posOffset>
                      </wp:positionH>
                      <wp:positionV relativeFrom="paragraph">
                        <wp:posOffset>0</wp:posOffset>
                      </wp:positionV>
                      <wp:extent cx="76200" cy="28575"/>
                      <wp:effectExtent l="19050" t="19050" r="19050" b="28575"/>
                      <wp:wrapNone/>
                      <wp:docPr id="11303" name="Text Box 1191">
                        <a:extLst xmlns:a="http://schemas.openxmlformats.org/drawingml/2006/main">
                          <a:ext uri="{FF2B5EF4-FFF2-40B4-BE49-F238E27FC236}">
                            <a16:creationId xmlns:a16="http://schemas.microsoft.com/office/drawing/2014/main" id="{00000000-0008-0000-0000-00002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E2013" id="Text Box 1191" o:spid="_x0000_s1026" type="#_x0000_t202" style="position:absolute;margin-left:0;margin-top:0;width:6pt;height:2.25pt;z-index:2544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7888" behindDoc="0" locked="0" layoutInCell="1" allowOverlap="1" wp14:anchorId="63B96615" wp14:editId="06F3DBA3">
                      <wp:simplePos x="0" y="0"/>
                      <wp:positionH relativeFrom="column">
                        <wp:posOffset>0</wp:posOffset>
                      </wp:positionH>
                      <wp:positionV relativeFrom="paragraph">
                        <wp:posOffset>0</wp:posOffset>
                      </wp:positionV>
                      <wp:extent cx="76200" cy="28575"/>
                      <wp:effectExtent l="19050" t="19050" r="19050" b="28575"/>
                      <wp:wrapNone/>
                      <wp:docPr id="11304" name="Text Box 1190">
                        <a:extLst xmlns:a="http://schemas.openxmlformats.org/drawingml/2006/main">
                          <a:ext uri="{FF2B5EF4-FFF2-40B4-BE49-F238E27FC236}">
                            <a16:creationId xmlns:a16="http://schemas.microsoft.com/office/drawing/2014/main" id="{00000000-0008-0000-0000-00002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FA603" id="Text Box 1190" o:spid="_x0000_s1026" type="#_x0000_t202" style="position:absolute;margin-left:0;margin-top:0;width:6pt;height:2.25pt;z-index:2544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8912" behindDoc="0" locked="0" layoutInCell="1" allowOverlap="1" wp14:anchorId="5A8E2F7C" wp14:editId="543DA6FF">
                      <wp:simplePos x="0" y="0"/>
                      <wp:positionH relativeFrom="column">
                        <wp:posOffset>0</wp:posOffset>
                      </wp:positionH>
                      <wp:positionV relativeFrom="paragraph">
                        <wp:posOffset>0</wp:posOffset>
                      </wp:positionV>
                      <wp:extent cx="76200" cy="28575"/>
                      <wp:effectExtent l="19050" t="19050" r="19050" b="28575"/>
                      <wp:wrapNone/>
                      <wp:docPr id="11305" name="Text Box 1189">
                        <a:extLst xmlns:a="http://schemas.openxmlformats.org/drawingml/2006/main">
                          <a:ext uri="{FF2B5EF4-FFF2-40B4-BE49-F238E27FC236}">
                            <a16:creationId xmlns:a16="http://schemas.microsoft.com/office/drawing/2014/main" id="{00000000-0008-0000-0000-00002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A176B" id="Text Box 1189" o:spid="_x0000_s1026" type="#_x0000_t202" style="position:absolute;margin-left:0;margin-top:0;width:6pt;height:2.25pt;z-index:2544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39936" behindDoc="0" locked="0" layoutInCell="1" allowOverlap="1" wp14:anchorId="1BC08B8E" wp14:editId="5C3C79F9">
                      <wp:simplePos x="0" y="0"/>
                      <wp:positionH relativeFrom="column">
                        <wp:posOffset>0</wp:posOffset>
                      </wp:positionH>
                      <wp:positionV relativeFrom="paragraph">
                        <wp:posOffset>0</wp:posOffset>
                      </wp:positionV>
                      <wp:extent cx="76200" cy="28575"/>
                      <wp:effectExtent l="19050" t="19050" r="19050" b="28575"/>
                      <wp:wrapNone/>
                      <wp:docPr id="11306" name="Text Box 1188">
                        <a:extLst xmlns:a="http://schemas.openxmlformats.org/drawingml/2006/main">
                          <a:ext uri="{FF2B5EF4-FFF2-40B4-BE49-F238E27FC236}">
                            <a16:creationId xmlns:a16="http://schemas.microsoft.com/office/drawing/2014/main" id="{00000000-0008-0000-0000-00002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B17EA" id="Text Box 1188" o:spid="_x0000_s1026" type="#_x0000_t202" style="position:absolute;margin-left:0;margin-top:0;width:6pt;height:2.25pt;z-index:2544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0960" behindDoc="0" locked="0" layoutInCell="1" allowOverlap="1" wp14:anchorId="44B68274" wp14:editId="17203088">
                      <wp:simplePos x="0" y="0"/>
                      <wp:positionH relativeFrom="column">
                        <wp:posOffset>0</wp:posOffset>
                      </wp:positionH>
                      <wp:positionV relativeFrom="paragraph">
                        <wp:posOffset>0</wp:posOffset>
                      </wp:positionV>
                      <wp:extent cx="76200" cy="28575"/>
                      <wp:effectExtent l="19050" t="19050" r="19050" b="28575"/>
                      <wp:wrapNone/>
                      <wp:docPr id="11307" name="Text Box 1187">
                        <a:extLst xmlns:a="http://schemas.openxmlformats.org/drawingml/2006/main">
                          <a:ext uri="{FF2B5EF4-FFF2-40B4-BE49-F238E27FC236}">
                            <a16:creationId xmlns:a16="http://schemas.microsoft.com/office/drawing/2014/main" id="{00000000-0008-0000-0000-00002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900EF" id="Text Box 1187" o:spid="_x0000_s1026" type="#_x0000_t202" style="position:absolute;margin-left:0;margin-top:0;width:6pt;height:2.25pt;z-index:2544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1984" behindDoc="0" locked="0" layoutInCell="1" allowOverlap="1" wp14:anchorId="28B77B00" wp14:editId="48F29A89">
                      <wp:simplePos x="0" y="0"/>
                      <wp:positionH relativeFrom="column">
                        <wp:posOffset>0</wp:posOffset>
                      </wp:positionH>
                      <wp:positionV relativeFrom="paragraph">
                        <wp:posOffset>0</wp:posOffset>
                      </wp:positionV>
                      <wp:extent cx="76200" cy="28575"/>
                      <wp:effectExtent l="19050" t="19050" r="19050" b="28575"/>
                      <wp:wrapNone/>
                      <wp:docPr id="11308" name="Text Box 1186">
                        <a:extLst xmlns:a="http://schemas.openxmlformats.org/drawingml/2006/main">
                          <a:ext uri="{FF2B5EF4-FFF2-40B4-BE49-F238E27FC236}">
                            <a16:creationId xmlns:a16="http://schemas.microsoft.com/office/drawing/2014/main" id="{00000000-0008-0000-0000-00002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6201A" id="Text Box 1186" o:spid="_x0000_s1026" type="#_x0000_t202" style="position:absolute;margin-left:0;margin-top:0;width:6pt;height:2.25pt;z-index:2544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3008" behindDoc="0" locked="0" layoutInCell="1" allowOverlap="1" wp14:anchorId="21F68731" wp14:editId="1E1F5E67">
                      <wp:simplePos x="0" y="0"/>
                      <wp:positionH relativeFrom="column">
                        <wp:posOffset>0</wp:posOffset>
                      </wp:positionH>
                      <wp:positionV relativeFrom="paragraph">
                        <wp:posOffset>0</wp:posOffset>
                      </wp:positionV>
                      <wp:extent cx="76200" cy="28575"/>
                      <wp:effectExtent l="19050" t="19050" r="19050" b="28575"/>
                      <wp:wrapNone/>
                      <wp:docPr id="11309" name="Text Box 1185">
                        <a:extLst xmlns:a="http://schemas.openxmlformats.org/drawingml/2006/main">
                          <a:ext uri="{FF2B5EF4-FFF2-40B4-BE49-F238E27FC236}">
                            <a16:creationId xmlns:a16="http://schemas.microsoft.com/office/drawing/2014/main" id="{00000000-0008-0000-0000-00002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0D7C9" id="Text Box 1185" o:spid="_x0000_s1026" type="#_x0000_t202" style="position:absolute;margin-left:0;margin-top:0;width:6pt;height:2.25pt;z-index:2544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4032" behindDoc="0" locked="0" layoutInCell="1" allowOverlap="1" wp14:anchorId="09AD34A0" wp14:editId="347546B9">
                      <wp:simplePos x="0" y="0"/>
                      <wp:positionH relativeFrom="column">
                        <wp:posOffset>0</wp:posOffset>
                      </wp:positionH>
                      <wp:positionV relativeFrom="paragraph">
                        <wp:posOffset>0</wp:posOffset>
                      </wp:positionV>
                      <wp:extent cx="76200" cy="28575"/>
                      <wp:effectExtent l="19050" t="19050" r="19050" b="28575"/>
                      <wp:wrapNone/>
                      <wp:docPr id="11310" name="Text Box 1184">
                        <a:extLst xmlns:a="http://schemas.openxmlformats.org/drawingml/2006/main">
                          <a:ext uri="{FF2B5EF4-FFF2-40B4-BE49-F238E27FC236}">
                            <a16:creationId xmlns:a16="http://schemas.microsoft.com/office/drawing/2014/main" id="{00000000-0008-0000-0000-00002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2705A" id="Text Box 1184" o:spid="_x0000_s1026" type="#_x0000_t202" style="position:absolute;margin-left:0;margin-top:0;width:6pt;height:2.25pt;z-index:2544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5056" behindDoc="0" locked="0" layoutInCell="1" allowOverlap="1" wp14:anchorId="54C89F16" wp14:editId="1226EE9E">
                      <wp:simplePos x="0" y="0"/>
                      <wp:positionH relativeFrom="column">
                        <wp:posOffset>0</wp:posOffset>
                      </wp:positionH>
                      <wp:positionV relativeFrom="paragraph">
                        <wp:posOffset>0</wp:posOffset>
                      </wp:positionV>
                      <wp:extent cx="76200" cy="28575"/>
                      <wp:effectExtent l="19050" t="19050" r="19050" b="28575"/>
                      <wp:wrapNone/>
                      <wp:docPr id="11311" name="Text Box 1183">
                        <a:extLst xmlns:a="http://schemas.openxmlformats.org/drawingml/2006/main">
                          <a:ext uri="{FF2B5EF4-FFF2-40B4-BE49-F238E27FC236}">
                            <a16:creationId xmlns:a16="http://schemas.microsoft.com/office/drawing/2014/main" id="{00000000-0008-0000-0000-00002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9DB72" id="Text Box 1183" o:spid="_x0000_s1026" type="#_x0000_t202" style="position:absolute;margin-left:0;margin-top:0;width:6pt;height:2.25pt;z-index:2544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6080" behindDoc="0" locked="0" layoutInCell="1" allowOverlap="1" wp14:anchorId="2F8BFB57" wp14:editId="7A9CDAD8">
                      <wp:simplePos x="0" y="0"/>
                      <wp:positionH relativeFrom="column">
                        <wp:posOffset>0</wp:posOffset>
                      </wp:positionH>
                      <wp:positionV relativeFrom="paragraph">
                        <wp:posOffset>0</wp:posOffset>
                      </wp:positionV>
                      <wp:extent cx="76200" cy="28575"/>
                      <wp:effectExtent l="19050" t="19050" r="19050" b="28575"/>
                      <wp:wrapNone/>
                      <wp:docPr id="11312" name="Text Box 1182">
                        <a:extLst xmlns:a="http://schemas.openxmlformats.org/drawingml/2006/main">
                          <a:ext uri="{FF2B5EF4-FFF2-40B4-BE49-F238E27FC236}">
                            <a16:creationId xmlns:a16="http://schemas.microsoft.com/office/drawing/2014/main" id="{00000000-0008-0000-0000-00003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9F1ED" id="Text Box 1182" o:spid="_x0000_s1026" type="#_x0000_t202" style="position:absolute;margin-left:0;margin-top:0;width:6pt;height:2.25pt;z-index:2544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7104" behindDoc="0" locked="0" layoutInCell="1" allowOverlap="1" wp14:anchorId="2836051C" wp14:editId="6E847A31">
                      <wp:simplePos x="0" y="0"/>
                      <wp:positionH relativeFrom="column">
                        <wp:posOffset>0</wp:posOffset>
                      </wp:positionH>
                      <wp:positionV relativeFrom="paragraph">
                        <wp:posOffset>0</wp:posOffset>
                      </wp:positionV>
                      <wp:extent cx="76200" cy="28575"/>
                      <wp:effectExtent l="19050" t="19050" r="19050" b="28575"/>
                      <wp:wrapNone/>
                      <wp:docPr id="11313" name="Text Box 1181">
                        <a:extLst xmlns:a="http://schemas.openxmlformats.org/drawingml/2006/main">
                          <a:ext uri="{FF2B5EF4-FFF2-40B4-BE49-F238E27FC236}">
                            <a16:creationId xmlns:a16="http://schemas.microsoft.com/office/drawing/2014/main" id="{00000000-0008-0000-0000-00003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A1C24" id="Text Box 1181" o:spid="_x0000_s1026" type="#_x0000_t202" style="position:absolute;margin-left:0;margin-top:0;width:6pt;height:2.25pt;z-index:2544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8128" behindDoc="0" locked="0" layoutInCell="1" allowOverlap="1" wp14:anchorId="3B6EC81B" wp14:editId="6B508F07">
                      <wp:simplePos x="0" y="0"/>
                      <wp:positionH relativeFrom="column">
                        <wp:posOffset>0</wp:posOffset>
                      </wp:positionH>
                      <wp:positionV relativeFrom="paragraph">
                        <wp:posOffset>0</wp:posOffset>
                      </wp:positionV>
                      <wp:extent cx="76200" cy="28575"/>
                      <wp:effectExtent l="19050" t="19050" r="19050" b="28575"/>
                      <wp:wrapNone/>
                      <wp:docPr id="11314" name="Text Box 1180">
                        <a:extLst xmlns:a="http://schemas.openxmlformats.org/drawingml/2006/main">
                          <a:ext uri="{FF2B5EF4-FFF2-40B4-BE49-F238E27FC236}">
                            <a16:creationId xmlns:a16="http://schemas.microsoft.com/office/drawing/2014/main" id="{00000000-0008-0000-0000-00003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683F9" id="Text Box 1180" o:spid="_x0000_s1026" type="#_x0000_t202" style="position:absolute;margin-left:0;margin-top:0;width:6pt;height:2.25pt;z-index:2544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49152" behindDoc="0" locked="0" layoutInCell="1" allowOverlap="1" wp14:anchorId="23FF91D8" wp14:editId="0C8BE8AC">
                      <wp:simplePos x="0" y="0"/>
                      <wp:positionH relativeFrom="column">
                        <wp:posOffset>0</wp:posOffset>
                      </wp:positionH>
                      <wp:positionV relativeFrom="paragraph">
                        <wp:posOffset>0</wp:posOffset>
                      </wp:positionV>
                      <wp:extent cx="76200" cy="28575"/>
                      <wp:effectExtent l="19050" t="19050" r="19050" b="28575"/>
                      <wp:wrapNone/>
                      <wp:docPr id="11315" name="Text Box 1179">
                        <a:extLst xmlns:a="http://schemas.openxmlformats.org/drawingml/2006/main">
                          <a:ext uri="{FF2B5EF4-FFF2-40B4-BE49-F238E27FC236}">
                            <a16:creationId xmlns:a16="http://schemas.microsoft.com/office/drawing/2014/main" id="{00000000-0008-0000-0000-00003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BBF355" id="Text Box 1179" o:spid="_x0000_s1026" type="#_x0000_t202" style="position:absolute;margin-left:0;margin-top:0;width:6pt;height:2.25pt;z-index:2544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0176" behindDoc="0" locked="0" layoutInCell="1" allowOverlap="1" wp14:anchorId="1E8AE3BD" wp14:editId="6E69BBF7">
                      <wp:simplePos x="0" y="0"/>
                      <wp:positionH relativeFrom="column">
                        <wp:posOffset>0</wp:posOffset>
                      </wp:positionH>
                      <wp:positionV relativeFrom="paragraph">
                        <wp:posOffset>0</wp:posOffset>
                      </wp:positionV>
                      <wp:extent cx="76200" cy="28575"/>
                      <wp:effectExtent l="19050" t="19050" r="19050" b="28575"/>
                      <wp:wrapNone/>
                      <wp:docPr id="11316" name="Text Box 1178">
                        <a:extLst xmlns:a="http://schemas.openxmlformats.org/drawingml/2006/main">
                          <a:ext uri="{FF2B5EF4-FFF2-40B4-BE49-F238E27FC236}">
                            <a16:creationId xmlns:a16="http://schemas.microsoft.com/office/drawing/2014/main" id="{00000000-0008-0000-0000-00003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91828" id="Text Box 1178" o:spid="_x0000_s1026" type="#_x0000_t202" style="position:absolute;margin-left:0;margin-top:0;width:6pt;height:2.25pt;z-index:2544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1200" behindDoc="0" locked="0" layoutInCell="1" allowOverlap="1" wp14:anchorId="514F7C16" wp14:editId="695CD662">
                      <wp:simplePos x="0" y="0"/>
                      <wp:positionH relativeFrom="column">
                        <wp:posOffset>0</wp:posOffset>
                      </wp:positionH>
                      <wp:positionV relativeFrom="paragraph">
                        <wp:posOffset>0</wp:posOffset>
                      </wp:positionV>
                      <wp:extent cx="76200" cy="28575"/>
                      <wp:effectExtent l="19050" t="19050" r="19050" b="28575"/>
                      <wp:wrapNone/>
                      <wp:docPr id="11317" name="Text Box 1177">
                        <a:extLst xmlns:a="http://schemas.openxmlformats.org/drawingml/2006/main">
                          <a:ext uri="{FF2B5EF4-FFF2-40B4-BE49-F238E27FC236}">
                            <a16:creationId xmlns:a16="http://schemas.microsoft.com/office/drawing/2014/main" id="{00000000-0008-0000-0000-00003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AA8EC" id="Text Box 1177" o:spid="_x0000_s1026" type="#_x0000_t202" style="position:absolute;margin-left:0;margin-top:0;width:6pt;height:2.25pt;z-index:2544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2224" behindDoc="0" locked="0" layoutInCell="1" allowOverlap="1" wp14:anchorId="71583B32" wp14:editId="29995DEC">
                      <wp:simplePos x="0" y="0"/>
                      <wp:positionH relativeFrom="column">
                        <wp:posOffset>0</wp:posOffset>
                      </wp:positionH>
                      <wp:positionV relativeFrom="paragraph">
                        <wp:posOffset>0</wp:posOffset>
                      </wp:positionV>
                      <wp:extent cx="76200" cy="28575"/>
                      <wp:effectExtent l="19050" t="19050" r="19050" b="28575"/>
                      <wp:wrapNone/>
                      <wp:docPr id="11318" name="Text Box 1176">
                        <a:extLst xmlns:a="http://schemas.openxmlformats.org/drawingml/2006/main">
                          <a:ext uri="{FF2B5EF4-FFF2-40B4-BE49-F238E27FC236}">
                            <a16:creationId xmlns:a16="http://schemas.microsoft.com/office/drawing/2014/main" id="{00000000-0008-0000-0000-00003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64769" id="Text Box 1176" o:spid="_x0000_s1026" type="#_x0000_t202" style="position:absolute;margin-left:0;margin-top:0;width:6pt;height:2.25pt;z-index:2544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3248" behindDoc="0" locked="0" layoutInCell="1" allowOverlap="1" wp14:anchorId="60E3D9E2" wp14:editId="7BB4E4EC">
                      <wp:simplePos x="0" y="0"/>
                      <wp:positionH relativeFrom="column">
                        <wp:posOffset>0</wp:posOffset>
                      </wp:positionH>
                      <wp:positionV relativeFrom="paragraph">
                        <wp:posOffset>0</wp:posOffset>
                      </wp:positionV>
                      <wp:extent cx="76200" cy="28575"/>
                      <wp:effectExtent l="19050" t="19050" r="19050" b="28575"/>
                      <wp:wrapNone/>
                      <wp:docPr id="11319" name="Text Box 1175">
                        <a:extLst xmlns:a="http://schemas.openxmlformats.org/drawingml/2006/main">
                          <a:ext uri="{FF2B5EF4-FFF2-40B4-BE49-F238E27FC236}">
                            <a16:creationId xmlns:a16="http://schemas.microsoft.com/office/drawing/2014/main" id="{00000000-0008-0000-0000-00003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BFB1B" id="Text Box 1175" o:spid="_x0000_s1026" type="#_x0000_t202" style="position:absolute;margin-left:0;margin-top:0;width:6pt;height:2.25pt;z-index:2544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4272" behindDoc="0" locked="0" layoutInCell="1" allowOverlap="1" wp14:anchorId="202AA286" wp14:editId="65BF28CB">
                      <wp:simplePos x="0" y="0"/>
                      <wp:positionH relativeFrom="column">
                        <wp:posOffset>0</wp:posOffset>
                      </wp:positionH>
                      <wp:positionV relativeFrom="paragraph">
                        <wp:posOffset>0</wp:posOffset>
                      </wp:positionV>
                      <wp:extent cx="76200" cy="28575"/>
                      <wp:effectExtent l="19050" t="19050" r="19050" b="28575"/>
                      <wp:wrapNone/>
                      <wp:docPr id="11320" name="Text Box 1174">
                        <a:extLst xmlns:a="http://schemas.openxmlformats.org/drawingml/2006/main">
                          <a:ext uri="{FF2B5EF4-FFF2-40B4-BE49-F238E27FC236}">
                            <a16:creationId xmlns:a16="http://schemas.microsoft.com/office/drawing/2014/main" id="{00000000-0008-0000-0000-00003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99401" id="Text Box 1174" o:spid="_x0000_s1026" type="#_x0000_t202" style="position:absolute;margin-left:0;margin-top:0;width:6pt;height:2.25pt;z-index:2544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5296" behindDoc="0" locked="0" layoutInCell="1" allowOverlap="1" wp14:anchorId="1EA9A5FB" wp14:editId="718CE5B6">
                      <wp:simplePos x="0" y="0"/>
                      <wp:positionH relativeFrom="column">
                        <wp:posOffset>0</wp:posOffset>
                      </wp:positionH>
                      <wp:positionV relativeFrom="paragraph">
                        <wp:posOffset>0</wp:posOffset>
                      </wp:positionV>
                      <wp:extent cx="76200" cy="28575"/>
                      <wp:effectExtent l="19050" t="19050" r="19050" b="28575"/>
                      <wp:wrapNone/>
                      <wp:docPr id="11321" name="Text Box 1173">
                        <a:extLst xmlns:a="http://schemas.openxmlformats.org/drawingml/2006/main">
                          <a:ext uri="{FF2B5EF4-FFF2-40B4-BE49-F238E27FC236}">
                            <a16:creationId xmlns:a16="http://schemas.microsoft.com/office/drawing/2014/main" id="{00000000-0008-0000-0000-00003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E28E2" id="Text Box 1173" o:spid="_x0000_s1026" type="#_x0000_t202" style="position:absolute;margin-left:0;margin-top:0;width:6pt;height:2.25pt;z-index:2544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6320" behindDoc="0" locked="0" layoutInCell="1" allowOverlap="1" wp14:anchorId="6D51439B" wp14:editId="45555B85">
                      <wp:simplePos x="0" y="0"/>
                      <wp:positionH relativeFrom="column">
                        <wp:posOffset>0</wp:posOffset>
                      </wp:positionH>
                      <wp:positionV relativeFrom="paragraph">
                        <wp:posOffset>0</wp:posOffset>
                      </wp:positionV>
                      <wp:extent cx="76200" cy="28575"/>
                      <wp:effectExtent l="19050" t="19050" r="19050" b="28575"/>
                      <wp:wrapNone/>
                      <wp:docPr id="11322" name="Text Box 1172">
                        <a:extLst xmlns:a="http://schemas.openxmlformats.org/drawingml/2006/main">
                          <a:ext uri="{FF2B5EF4-FFF2-40B4-BE49-F238E27FC236}">
                            <a16:creationId xmlns:a16="http://schemas.microsoft.com/office/drawing/2014/main" id="{00000000-0008-0000-0000-00003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8816B" id="Text Box 1172" o:spid="_x0000_s1026" type="#_x0000_t202" style="position:absolute;margin-left:0;margin-top:0;width:6pt;height:2.25pt;z-index:2544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7344" behindDoc="0" locked="0" layoutInCell="1" allowOverlap="1" wp14:anchorId="619B7EB4" wp14:editId="76A4E670">
                      <wp:simplePos x="0" y="0"/>
                      <wp:positionH relativeFrom="column">
                        <wp:posOffset>0</wp:posOffset>
                      </wp:positionH>
                      <wp:positionV relativeFrom="paragraph">
                        <wp:posOffset>0</wp:posOffset>
                      </wp:positionV>
                      <wp:extent cx="76200" cy="28575"/>
                      <wp:effectExtent l="19050" t="19050" r="19050" b="28575"/>
                      <wp:wrapNone/>
                      <wp:docPr id="11323" name="Text Box 1171">
                        <a:extLst xmlns:a="http://schemas.openxmlformats.org/drawingml/2006/main">
                          <a:ext uri="{FF2B5EF4-FFF2-40B4-BE49-F238E27FC236}">
                            <a16:creationId xmlns:a16="http://schemas.microsoft.com/office/drawing/2014/main" id="{00000000-0008-0000-0000-00003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8074F" id="Text Box 1171" o:spid="_x0000_s1026" type="#_x0000_t202" style="position:absolute;margin-left:0;margin-top:0;width:6pt;height:2.25pt;z-index:2544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8368" behindDoc="0" locked="0" layoutInCell="1" allowOverlap="1" wp14:anchorId="2558A0B9" wp14:editId="2F2950D2">
                      <wp:simplePos x="0" y="0"/>
                      <wp:positionH relativeFrom="column">
                        <wp:posOffset>0</wp:posOffset>
                      </wp:positionH>
                      <wp:positionV relativeFrom="paragraph">
                        <wp:posOffset>0</wp:posOffset>
                      </wp:positionV>
                      <wp:extent cx="76200" cy="28575"/>
                      <wp:effectExtent l="19050" t="19050" r="19050" b="28575"/>
                      <wp:wrapNone/>
                      <wp:docPr id="11324" name="Text Box 1170">
                        <a:extLst xmlns:a="http://schemas.openxmlformats.org/drawingml/2006/main">
                          <a:ext uri="{FF2B5EF4-FFF2-40B4-BE49-F238E27FC236}">
                            <a16:creationId xmlns:a16="http://schemas.microsoft.com/office/drawing/2014/main" id="{00000000-0008-0000-0000-00003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28B03" id="Text Box 1170" o:spid="_x0000_s1026" type="#_x0000_t202" style="position:absolute;margin-left:0;margin-top:0;width:6pt;height:2.25pt;z-index:2544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59392" behindDoc="0" locked="0" layoutInCell="1" allowOverlap="1" wp14:anchorId="541AB12C" wp14:editId="5F0E6520">
                      <wp:simplePos x="0" y="0"/>
                      <wp:positionH relativeFrom="column">
                        <wp:posOffset>0</wp:posOffset>
                      </wp:positionH>
                      <wp:positionV relativeFrom="paragraph">
                        <wp:posOffset>0</wp:posOffset>
                      </wp:positionV>
                      <wp:extent cx="76200" cy="28575"/>
                      <wp:effectExtent l="19050" t="19050" r="19050" b="28575"/>
                      <wp:wrapNone/>
                      <wp:docPr id="11325" name="Text Box 1169">
                        <a:extLst xmlns:a="http://schemas.openxmlformats.org/drawingml/2006/main">
                          <a:ext uri="{FF2B5EF4-FFF2-40B4-BE49-F238E27FC236}">
                            <a16:creationId xmlns:a16="http://schemas.microsoft.com/office/drawing/2014/main" id="{00000000-0008-0000-0000-00003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2A919" id="Text Box 1169" o:spid="_x0000_s1026" type="#_x0000_t202" style="position:absolute;margin-left:0;margin-top:0;width:6pt;height:2.25pt;z-index:2544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0416" behindDoc="0" locked="0" layoutInCell="1" allowOverlap="1" wp14:anchorId="1F0BC844" wp14:editId="464A587D">
                      <wp:simplePos x="0" y="0"/>
                      <wp:positionH relativeFrom="column">
                        <wp:posOffset>0</wp:posOffset>
                      </wp:positionH>
                      <wp:positionV relativeFrom="paragraph">
                        <wp:posOffset>0</wp:posOffset>
                      </wp:positionV>
                      <wp:extent cx="76200" cy="28575"/>
                      <wp:effectExtent l="19050" t="19050" r="19050" b="28575"/>
                      <wp:wrapNone/>
                      <wp:docPr id="11326" name="Text Box 1168">
                        <a:extLst xmlns:a="http://schemas.openxmlformats.org/drawingml/2006/main">
                          <a:ext uri="{FF2B5EF4-FFF2-40B4-BE49-F238E27FC236}">
                            <a16:creationId xmlns:a16="http://schemas.microsoft.com/office/drawing/2014/main" id="{00000000-0008-0000-0000-00003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F8E46" id="Text Box 1168" o:spid="_x0000_s1026" type="#_x0000_t202" style="position:absolute;margin-left:0;margin-top:0;width:6pt;height:2.25pt;z-index:2544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1440" behindDoc="0" locked="0" layoutInCell="1" allowOverlap="1" wp14:anchorId="220EA608" wp14:editId="2D318169">
                      <wp:simplePos x="0" y="0"/>
                      <wp:positionH relativeFrom="column">
                        <wp:posOffset>0</wp:posOffset>
                      </wp:positionH>
                      <wp:positionV relativeFrom="paragraph">
                        <wp:posOffset>0</wp:posOffset>
                      </wp:positionV>
                      <wp:extent cx="76200" cy="28575"/>
                      <wp:effectExtent l="19050" t="19050" r="19050" b="28575"/>
                      <wp:wrapNone/>
                      <wp:docPr id="11327" name="Text Box 1167">
                        <a:extLst xmlns:a="http://schemas.openxmlformats.org/drawingml/2006/main">
                          <a:ext uri="{FF2B5EF4-FFF2-40B4-BE49-F238E27FC236}">
                            <a16:creationId xmlns:a16="http://schemas.microsoft.com/office/drawing/2014/main" id="{00000000-0008-0000-0000-00003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79193" id="Text Box 1167" o:spid="_x0000_s1026" type="#_x0000_t202" style="position:absolute;margin-left:0;margin-top:0;width:6pt;height:2.25pt;z-index:2544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2464" behindDoc="0" locked="0" layoutInCell="1" allowOverlap="1" wp14:anchorId="270445C4" wp14:editId="5F3E765B">
                      <wp:simplePos x="0" y="0"/>
                      <wp:positionH relativeFrom="column">
                        <wp:posOffset>0</wp:posOffset>
                      </wp:positionH>
                      <wp:positionV relativeFrom="paragraph">
                        <wp:posOffset>0</wp:posOffset>
                      </wp:positionV>
                      <wp:extent cx="76200" cy="28575"/>
                      <wp:effectExtent l="19050" t="19050" r="19050" b="28575"/>
                      <wp:wrapNone/>
                      <wp:docPr id="11328" name="Text Box 1166">
                        <a:extLst xmlns:a="http://schemas.openxmlformats.org/drawingml/2006/main">
                          <a:ext uri="{FF2B5EF4-FFF2-40B4-BE49-F238E27FC236}">
                            <a16:creationId xmlns:a16="http://schemas.microsoft.com/office/drawing/2014/main" id="{00000000-0008-0000-0000-00004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9F752" id="Text Box 1166" o:spid="_x0000_s1026" type="#_x0000_t202" style="position:absolute;margin-left:0;margin-top:0;width:6pt;height:2.25pt;z-index:2544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3488" behindDoc="0" locked="0" layoutInCell="1" allowOverlap="1" wp14:anchorId="69F54744" wp14:editId="7A4F5965">
                      <wp:simplePos x="0" y="0"/>
                      <wp:positionH relativeFrom="column">
                        <wp:posOffset>0</wp:posOffset>
                      </wp:positionH>
                      <wp:positionV relativeFrom="paragraph">
                        <wp:posOffset>0</wp:posOffset>
                      </wp:positionV>
                      <wp:extent cx="76200" cy="28575"/>
                      <wp:effectExtent l="19050" t="19050" r="19050" b="28575"/>
                      <wp:wrapNone/>
                      <wp:docPr id="11329" name="Text Box 1165">
                        <a:extLst xmlns:a="http://schemas.openxmlformats.org/drawingml/2006/main">
                          <a:ext uri="{FF2B5EF4-FFF2-40B4-BE49-F238E27FC236}">
                            <a16:creationId xmlns:a16="http://schemas.microsoft.com/office/drawing/2014/main" id="{00000000-0008-0000-0000-00004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3DFC21" id="Text Box 1165" o:spid="_x0000_s1026" type="#_x0000_t202" style="position:absolute;margin-left:0;margin-top:0;width:6pt;height:2.25pt;z-index:2544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4512" behindDoc="0" locked="0" layoutInCell="1" allowOverlap="1" wp14:anchorId="01BBFE75" wp14:editId="51257DD0">
                      <wp:simplePos x="0" y="0"/>
                      <wp:positionH relativeFrom="column">
                        <wp:posOffset>0</wp:posOffset>
                      </wp:positionH>
                      <wp:positionV relativeFrom="paragraph">
                        <wp:posOffset>0</wp:posOffset>
                      </wp:positionV>
                      <wp:extent cx="76200" cy="28575"/>
                      <wp:effectExtent l="19050" t="19050" r="19050" b="28575"/>
                      <wp:wrapNone/>
                      <wp:docPr id="11330" name="Text Box 1164">
                        <a:extLst xmlns:a="http://schemas.openxmlformats.org/drawingml/2006/main">
                          <a:ext uri="{FF2B5EF4-FFF2-40B4-BE49-F238E27FC236}">
                            <a16:creationId xmlns:a16="http://schemas.microsoft.com/office/drawing/2014/main" id="{00000000-0008-0000-0000-00004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91723D" id="Text Box 1164" o:spid="_x0000_s1026" type="#_x0000_t202" style="position:absolute;margin-left:0;margin-top:0;width:6pt;height:2.25pt;z-index:2544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5536" behindDoc="0" locked="0" layoutInCell="1" allowOverlap="1" wp14:anchorId="241D808F" wp14:editId="265873CC">
                      <wp:simplePos x="0" y="0"/>
                      <wp:positionH relativeFrom="column">
                        <wp:posOffset>0</wp:posOffset>
                      </wp:positionH>
                      <wp:positionV relativeFrom="paragraph">
                        <wp:posOffset>0</wp:posOffset>
                      </wp:positionV>
                      <wp:extent cx="76200" cy="28575"/>
                      <wp:effectExtent l="19050" t="19050" r="19050" b="28575"/>
                      <wp:wrapNone/>
                      <wp:docPr id="11331" name="Text Box 1163">
                        <a:extLst xmlns:a="http://schemas.openxmlformats.org/drawingml/2006/main">
                          <a:ext uri="{FF2B5EF4-FFF2-40B4-BE49-F238E27FC236}">
                            <a16:creationId xmlns:a16="http://schemas.microsoft.com/office/drawing/2014/main" id="{00000000-0008-0000-0000-00004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FD94D" id="Text Box 1163" o:spid="_x0000_s1026" type="#_x0000_t202" style="position:absolute;margin-left:0;margin-top:0;width:6pt;height:2.25pt;z-index:2544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6560" behindDoc="0" locked="0" layoutInCell="1" allowOverlap="1" wp14:anchorId="1AD9AE51" wp14:editId="2A5F2DC8">
                      <wp:simplePos x="0" y="0"/>
                      <wp:positionH relativeFrom="column">
                        <wp:posOffset>0</wp:posOffset>
                      </wp:positionH>
                      <wp:positionV relativeFrom="paragraph">
                        <wp:posOffset>0</wp:posOffset>
                      </wp:positionV>
                      <wp:extent cx="76200" cy="28575"/>
                      <wp:effectExtent l="19050" t="19050" r="19050" b="28575"/>
                      <wp:wrapNone/>
                      <wp:docPr id="11332" name="Text Box 1162">
                        <a:extLst xmlns:a="http://schemas.openxmlformats.org/drawingml/2006/main">
                          <a:ext uri="{FF2B5EF4-FFF2-40B4-BE49-F238E27FC236}">
                            <a16:creationId xmlns:a16="http://schemas.microsoft.com/office/drawing/2014/main" id="{00000000-0008-0000-0000-00004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80FA3" id="Text Box 1162" o:spid="_x0000_s1026" type="#_x0000_t202" style="position:absolute;margin-left:0;margin-top:0;width:6pt;height:2.25pt;z-index:2544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7584" behindDoc="0" locked="0" layoutInCell="1" allowOverlap="1" wp14:anchorId="2C012508" wp14:editId="206C0EE0">
                      <wp:simplePos x="0" y="0"/>
                      <wp:positionH relativeFrom="column">
                        <wp:posOffset>0</wp:posOffset>
                      </wp:positionH>
                      <wp:positionV relativeFrom="paragraph">
                        <wp:posOffset>0</wp:posOffset>
                      </wp:positionV>
                      <wp:extent cx="76200" cy="28575"/>
                      <wp:effectExtent l="19050" t="19050" r="19050" b="28575"/>
                      <wp:wrapNone/>
                      <wp:docPr id="11333" name="Text Box 1161">
                        <a:extLst xmlns:a="http://schemas.openxmlformats.org/drawingml/2006/main">
                          <a:ext uri="{FF2B5EF4-FFF2-40B4-BE49-F238E27FC236}">
                            <a16:creationId xmlns:a16="http://schemas.microsoft.com/office/drawing/2014/main" id="{00000000-0008-0000-0000-00004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5FA85" id="Text Box 1161" o:spid="_x0000_s1026" type="#_x0000_t202" style="position:absolute;margin-left:0;margin-top:0;width:6pt;height:2.25pt;z-index:2544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8608" behindDoc="0" locked="0" layoutInCell="1" allowOverlap="1" wp14:anchorId="42F661F2" wp14:editId="6C836A35">
                      <wp:simplePos x="0" y="0"/>
                      <wp:positionH relativeFrom="column">
                        <wp:posOffset>0</wp:posOffset>
                      </wp:positionH>
                      <wp:positionV relativeFrom="paragraph">
                        <wp:posOffset>0</wp:posOffset>
                      </wp:positionV>
                      <wp:extent cx="76200" cy="28575"/>
                      <wp:effectExtent l="19050" t="19050" r="19050" b="28575"/>
                      <wp:wrapNone/>
                      <wp:docPr id="11334" name="Text Box 1160">
                        <a:extLst xmlns:a="http://schemas.openxmlformats.org/drawingml/2006/main">
                          <a:ext uri="{FF2B5EF4-FFF2-40B4-BE49-F238E27FC236}">
                            <a16:creationId xmlns:a16="http://schemas.microsoft.com/office/drawing/2014/main" id="{00000000-0008-0000-0000-00004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61BD3" id="Text Box 1160" o:spid="_x0000_s1026" type="#_x0000_t202" style="position:absolute;margin-left:0;margin-top:0;width:6pt;height:2.25pt;z-index:2544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69632" behindDoc="0" locked="0" layoutInCell="1" allowOverlap="1" wp14:anchorId="01186A0B" wp14:editId="088E745C">
                      <wp:simplePos x="0" y="0"/>
                      <wp:positionH relativeFrom="column">
                        <wp:posOffset>0</wp:posOffset>
                      </wp:positionH>
                      <wp:positionV relativeFrom="paragraph">
                        <wp:posOffset>0</wp:posOffset>
                      </wp:positionV>
                      <wp:extent cx="76200" cy="28575"/>
                      <wp:effectExtent l="19050" t="19050" r="19050" b="28575"/>
                      <wp:wrapNone/>
                      <wp:docPr id="11335" name="Text Box 1159">
                        <a:extLst xmlns:a="http://schemas.openxmlformats.org/drawingml/2006/main">
                          <a:ext uri="{FF2B5EF4-FFF2-40B4-BE49-F238E27FC236}">
                            <a16:creationId xmlns:a16="http://schemas.microsoft.com/office/drawing/2014/main" id="{00000000-0008-0000-0000-00004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2E15B" id="Text Box 1159" o:spid="_x0000_s1026" type="#_x0000_t202" style="position:absolute;margin-left:0;margin-top:0;width:6pt;height:2.25pt;z-index:2544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0656" behindDoc="0" locked="0" layoutInCell="1" allowOverlap="1" wp14:anchorId="20A8D568" wp14:editId="5C129FB3">
                      <wp:simplePos x="0" y="0"/>
                      <wp:positionH relativeFrom="column">
                        <wp:posOffset>0</wp:posOffset>
                      </wp:positionH>
                      <wp:positionV relativeFrom="paragraph">
                        <wp:posOffset>0</wp:posOffset>
                      </wp:positionV>
                      <wp:extent cx="76200" cy="28575"/>
                      <wp:effectExtent l="19050" t="19050" r="19050" b="28575"/>
                      <wp:wrapNone/>
                      <wp:docPr id="11336" name="Text Box 1158">
                        <a:extLst xmlns:a="http://schemas.openxmlformats.org/drawingml/2006/main">
                          <a:ext uri="{FF2B5EF4-FFF2-40B4-BE49-F238E27FC236}">
                            <a16:creationId xmlns:a16="http://schemas.microsoft.com/office/drawing/2014/main" id="{00000000-0008-0000-0000-00004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9769F6" id="Text Box 1158" o:spid="_x0000_s1026" type="#_x0000_t202" style="position:absolute;margin-left:0;margin-top:0;width:6pt;height:2.25pt;z-index:2544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1680" behindDoc="0" locked="0" layoutInCell="1" allowOverlap="1" wp14:anchorId="080FAD1C" wp14:editId="51856B4C">
                      <wp:simplePos x="0" y="0"/>
                      <wp:positionH relativeFrom="column">
                        <wp:posOffset>0</wp:posOffset>
                      </wp:positionH>
                      <wp:positionV relativeFrom="paragraph">
                        <wp:posOffset>0</wp:posOffset>
                      </wp:positionV>
                      <wp:extent cx="76200" cy="28575"/>
                      <wp:effectExtent l="19050" t="19050" r="19050" b="28575"/>
                      <wp:wrapNone/>
                      <wp:docPr id="11337" name="Text Box 1157">
                        <a:extLst xmlns:a="http://schemas.openxmlformats.org/drawingml/2006/main">
                          <a:ext uri="{FF2B5EF4-FFF2-40B4-BE49-F238E27FC236}">
                            <a16:creationId xmlns:a16="http://schemas.microsoft.com/office/drawing/2014/main" id="{00000000-0008-0000-0000-00004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F4286" id="Text Box 1157" o:spid="_x0000_s1026" type="#_x0000_t202" style="position:absolute;margin-left:0;margin-top:0;width:6pt;height:2.25pt;z-index:2544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2704" behindDoc="0" locked="0" layoutInCell="1" allowOverlap="1" wp14:anchorId="5C70BE3C" wp14:editId="06721137">
                      <wp:simplePos x="0" y="0"/>
                      <wp:positionH relativeFrom="column">
                        <wp:posOffset>0</wp:posOffset>
                      </wp:positionH>
                      <wp:positionV relativeFrom="paragraph">
                        <wp:posOffset>0</wp:posOffset>
                      </wp:positionV>
                      <wp:extent cx="76200" cy="28575"/>
                      <wp:effectExtent l="19050" t="19050" r="19050" b="28575"/>
                      <wp:wrapNone/>
                      <wp:docPr id="11338" name="Text Box 1156">
                        <a:extLst xmlns:a="http://schemas.openxmlformats.org/drawingml/2006/main">
                          <a:ext uri="{FF2B5EF4-FFF2-40B4-BE49-F238E27FC236}">
                            <a16:creationId xmlns:a16="http://schemas.microsoft.com/office/drawing/2014/main" id="{00000000-0008-0000-0000-00004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A3C35" id="Text Box 1156" o:spid="_x0000_s1026" type="#_x0000_t202" style="position:absolute;margin-left:0;margin-top:0;width:6pt;height:2.25pt;z-index:2544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3728" behindDoc="0" locked="0" layoutInCell="1" allowOverlap="1" wp14:anchorId="6C3EE8AF" wp14:editId="610B0CD9">
                      <wp:simplePos x="0" y="0"/>
                      <wp:positionH relativeFrom="column">
                        <wp:posOffset>0</wp:posOffset>
                      </wp:positionH>
                      <wp:positionV relativeFrom="paragraph">
                        <wp:posOffset>0</wp:posOffset>
                      </wp:positionV>
                      <wp:extent cx="76200" cy="28575"/>
                      <wp:effectExtent l="19050" t="19050" r="19050" b="28575"/>
                      <wp:wrapNone/>
                      <wp:docPr id="11339" name="Text Box 1155">
                        <a:extLst xmlns:a="http://schemas.openxmlformats.org/drawingml/2006/main">
                          <a:ext uri="{FF2B5EF4-FFF2-40B4-BE49-F238E27FC236}">
                            <a16:creationId xmlns:a16="http://schemas.microsoft.com/office/drawing/2014/main" id="{00000000-0008-0000-0000-00004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F39CE" id="Text Box 1155" o:spid="_x0000_s1026" type="#_x0000_t202" style="position:absolute;margin-left:0;margin-top:0;width:6pt;height:2.25pt;z-index:2544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4752" behindDoc="0" locked="0" layoutInCell="1" allowOverlap="1" wp14:anchorId="447184D9" wp14:editId="7FF8BE90">
                      <wp:simplePos x="0" y="0"/>
                      <wp:positionH relativeFrom="column">
                        <wp:posOffset>0</wp:posOffset>
                      </wp:positionH>
                      <wp:positionV relativeFrom="paragraph">
                        <wp:posOffset>0</wp:posOffset>
                      </wp:positionV>
                      <wp:extent cx="76200" cy="28575"/>
                      <wp:effectExtent l="19050" t="19050" r="19050" b="28575"/>
                      <wp:wrapNone/>
                      <wp:docPr id="11340" name="Text Box 1154">
                        <a:extLst xmlns:a="http://schemas.openxmlformats.org/drawingml/2006/main">
                          <a:ext uri="{FF2B5EF4-FFF2-40B4-BE49-F238E27FC236}">
                            <a16:creationId xmlns:a16="http://schemas.microsoft.com/office/drawing/2014/main" id="{00000000-0008-0000-0000-00004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DBA75F" id="Text Box 1154" o:spid="_x0000_s1026" type="#_x0000_t202" style="position:absolute;margin-left:0;margin-top:0;width:6pt;height:2.25pt;z-index:2544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4475776" behindDoc="0" locked="0" layoutInCell="1" allowOverlap="1" wp14:anchorId="52025BA9" wp14:editId="04B3A36F">
                      <wp:simplePos x="0" y="0"/>
                      <wp:positionH relativeFrom="column">
                        <wp:posOffset>0</wp:posOffset>
                      </wp:positionH>
                      <wp:positionV relativeFrom="paragraph">
                        <wp:posOffset>0</wp:posOffset>
                      </wp:positionV>
                      <wp:extent cx="76200" cy="28575"/>
                      <wp:effectExtent l="19050" t="19050" r="19050" b="28575"/>
                      <wp:wrapNone/>
                      <wp:docPr id="11341" name="Text Box 1153">
                        <a:extLst xmlns:a="http://schemas.openxmlformats.org/drawingml/2006/main">
                          <a:ext uri="{FF2B5EF4-FFF2-40B4-BE49-F238E27FC236}">
                            <a16:creationId xmlns:a16="http://schemas.microsoft.com/office/drawing/2014/main" id="{00000000-0008-0000-0000-00004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7D577" id="Text Box 1153" o:spid="_x0000_s1026" type="#_x0000_t202" style="position:absolute;margin-left:0;margin-top:0;width:6pt;height:2.25pt;z-index:2544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22656" behindDoc="0" locked="0" layoutInCell="1" allowOverlap="1" wp14:anchorId="3F8352A3" wp14:editId="1EEB4B12">
                      <wp:simplePos x="0" y="0"/>
                      <wp:positionH relativeFrom="column">
                        <wp:posOffset>47625</wp:posOffset>
                      </wp:positionH>
                      <wp:positionV relativeFrom="paragraph">
                        <wp:posOffset>0</wp:posOffset>
                      </wp:positionV>
                      <wp:extent cx="76200" cy="28575"/>
                      <wp:effectExtent l="19050" t="19050" r="19050" b="28575"/>
                      <wp:wrapNone/>
                      <wp:docPr id="12461" name="Text Box 1152">
                        <a:extLst xmlns:a="http://schemas.openxmlformats.org/drawingml/2006/main">
                          <a:ext uri="{FF2B5EF4-FFF2-40B4-BE49-F238E27FC236}">
                            <a16:creationId xmlns:a16="http://schemas.microsoft.com/office/drawing/2014/main" id="{00000000-0008-0000-0000-0000A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92B9A" id="Text Box 1152" o:spid="_x0000_s1026" type="#_x0000_t202" style="position:absolute;margin-left:3.75pt;margin-top:0;width:6pt;height:2.25pt;z-index:2556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57472" behindDoc="0" locked="0" layoutInCell="1" allowOverlap="1" wp14:anchorId="2C0614CD" wp14:editId="494247FD">
                      <wp:simplePos x="0" y="0"/>
                      <wp:positionH relativeFrom="column">
                        <wp:posOffset>47625</wp:posOffset>
                      </wp:positionH>
                      <wp:positionV relativeFrom="paragraph">
                        <wp:posOffset>0</wp:posOffset>
                      </wp:positionV>
                      <wp:extent cx="76200" cy="28575"/>
                      <wp:effectExtent l="19050" t="19050" r="19050" b="28575"/>
                      <wp:wrapNone/>
                      <wp:docPr id="12495" name="Text Box 1151">
                        <a:extLst xmlns:a="http://schemas.openxmlformats.org/drawingml/2006/main">
                          <a:ext uri="{FF2B5EF4-FFF2-40B4-BE49-F238E27FC236}">
                            <a16:creationId xmlns:a16="http://schemas.microsoft.com/office/drawing/2014/main" id="{00000000-0008-0000-0000-0000C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2EFDC" id="Text Box 1151" o:spid="_x0000_s1026" type="#_x0000_t202" style="position:absolute;margin-left:3.75pt;margin-top:0;width:6pt;height:2.25pt;z-index:2556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59520" behindDoc="0" locked="0" layoutInCell="1" allowOverlap="1" wp14:anchorId="0058D14C" wp14:editId="7168D446">
                      <wp:simplePos x="0" y="0"/>
                      <wp:positionH relativeFrom="column">
                        <wp:posOffset>0</wp:posOffset>
                      </wp:positionH>
                      <wp:positionV relativeFrom="paragraph">
                        <wp:posOffset>0</wp:posOffset>
                      </wp:positionV>
                      <wp:extent cx="76200" cy="28575"/>
                      <wp:effectExtent l="19050" t="19050" r="19050" b="28575"/>
                      <wp:wrapNone/>
                      <wp:docPr id="12497" name="Text Box 1150">
                        <a:extLst xmlns:a="http://schemas.openxmlformats.org/drawingml/2006/main">
                          <a:ext uri="{FF2B5EF4-FFF2-40B4-BE49-F238E27FC236}">
                            <a16:creationId xmlns:a16="http://schemas.microsoft.com/office/drawing/2014/main" id="{00000000-0008-0000-0000-0000D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751B8" id="Text Box 1150" o:spid="_x0000_s1026" type="#_x0000_t202" style="position:absolute;margin-left:0;margin-top:0;width:6pt;height:2.25pt;z-index:2556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0544" behindDoc="0" locked="0" layoutInCell="1" allowOverlap="1" wp14:anchorId="6A61F566" wp14:editId="5DA4756B">
                      <wp:simplePos x="0" y="0"/>
                      <wp:positionH relativeFrom="column">
                        <wp:posOffset>0</wp:posOffset>
                      </wp:positionH>
                      <wp:positionV relativeFrom="paragraph">
                        <wp:posOffset>0</wp:posOffset>
                      </wp:positionV>
                      <wp:extent cx="76200" cy="28575"/>
                      <wp:effectExtent l="19050" t="19050" r="19050" b="28575"/>
                      <wp:wrapNone/>
                      <wp:docPr id="12498" name="Text Box 1149">
                        <a:extLst xmlns:a="http://schemas.openxmlformats.org/drawingml/2006/main">
                          <a:ext uri="{FF2B5EF4-FFF2-40B4-BE49-F238E27FC236}">
                            <a16:creationId xmlns:a16="http://schemas.microsoft.com/office/drawing/2014/main" id="{00000000-0008-0000-0000-0000D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632E2" id="Text Box 1149" o:spid="_x0000_s1026" type="#_x0000_t202" style="position:absolute;margin-left:0;margin-top:0;width:6pt;height:2.25pt;z-index:2556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1568" behindDoc="0" locked="0" layoutInCell="1" allowOverlap="1" wp14:anchorId="4B102B03" wp14:editId="09396A9B">
                      <wp:simplePos x="0" y="0"/>
                      <wp:positionH relativeFrom="column">
                        <wp:posOffset>0</wp:posOffset>
                      </wp:positionH>
                      <wp:positionV relativeFrom="paragraph">
                        <wp:posOffset>0</wp:posOffset>
                      </wp:positionV>
                      <wp:extent cx="76200" cy="28575"/>
                      <wp:effectExtent l="19050" t="19050" r="19050" b="28575"/>
                      <wp:wrapNone/>
                      <wp:docPr id="12499" name="Text Box 1148">
                        <a:extLst xmlns:a="http://schemas.openxmlformats.org/drawingml/2006/main">
                          <a:ext uri="{FF2B5EF4-FFF2-40B4-BE49-F238E27FC236}">
                            <a16:creationId xmlns:a16="http://schemas.microsoft.com/office/drawing/2014/main" id="{00000000-0008-0000-0000-0000D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3290C" id="Text Box 1148" o:spid="_x0000_s1026" type="#_x0000_t202" style="position:absolute;margin-left:0;margin-top:0;width:6pt;height:2.25pt;z-index:2556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2592" behindDoc="0" locked="0" layoutInCell="1" allowOverlap="1" wp14:anchorId="464EFBF7" wp14:editId="7ABB82E3">
                      <wp:simplePos x="0" y="0"/>
                      <wp:positionH relativeFrom="column">
                        <wp:posOffset>0</wp:posOffset>
                      </wp:positionH>
                      <wp:positionV relativeFrom="paragraph">
                        <wp:posOffset>0</wp:posOffset>
                      </wp:positionV>
                      <wp:extent cx="76200" cy="28575"/>
                      <wp:effectExtent l="19050" t="19050" r="19050" b="28575"/>
                      <wp:wrapNone/>
                      <wp:docPr id="12500" name="Text Box 1147">
                        <a:extLst xmlns:a="http://schemas.openxmlformats.org/drawingml/2006/main">
                          <a:ext uri="{FF2B5EF4-FFF2-40B4-BE49-F238E27FC236}">
                            <a16:creationId xmlns:a16="http://schemas.microsoft.com/office/drawing/2014/main" id="{00000000-0008-0000-0000-0000D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0772E" id="Text Box 1147" o:spid="_x0000_s1026" type="#_x0000_t202" style="position:absolute;margin-left:0;margin-top:0;width:6pt;height:2.25pt;z-index:25566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3616" behindDoc="0" locked="0" layoutInCell="1" allowOverlap="1" wp14:anchorId="5F24FF75" wp14:editId="069942B8">
                      <wp:simplePos x="0" y="0"/>
                      <wp:positionH relativeFrom="column">
                        <wp:posOffset>0</wp:posOffset>
                      </wp:positionH>
                      <wp:positionV relativeFrom="paragraph">
                        <wp:posOffset>0</wp:posOffset>
                      </wp:positionV>
                      <wp:extent cx="76200" cy="28575"/>
                      <wp:effectExtent l="19050" t="19050" r="19050" b="28575"/>
                      <wp:wrapNone/>
                      <wp:docPr id="12501" name="Text Box 1146">
                        <a:extLst xmlns:a="http://schemas.openxmlformats.org/drawingml/2006/main">
                          <a:ext uri="{FF2B5EF4-FFF2-40B4-BE49-F238E27FC236}">
                            <a16:creationId xmlns:a16="http://schemas.microsoft.com/office/drawing/2014/main" id="{00000000-0008-0000-0000-0000D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51712" id="Text Box 1146" o:spid="_x0000_s1026" type="#_x0000_t202" style="position:absolute;margin-left:0;margin-top:0;width:6pt;height:2.25pt;z-index:2556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4640" behindDoc="0" locked="0" layoutInCell="1" allowOverlap="1" wp14:anchorId="29690558" wp14:editId="40A130E2">
                      <wp:simplePos x="0" y="0"/>
                      <wp:positionH relativeFrom="column">
                        <wp:posOffset>0</wp:posOffset>
                      </wp:positionH>
                      <wp:positionV relativeFrom="paragraph">
                        <wp:posOffset>0</wp:posOffset>
                      </wp:positionV>
                      <wp:extent cx="76200" cy="28575"/>
                      <wp:effectExtent l="19050" t="19050" r="19050" b="28575"/>
                      <wp:wrapNone/>
                      <wp:docPr id="12502" name="Text Box 1145">
                        <a:extLst xmlns:a="http://schemas.openxmlformats.org/drawingml/2006/main">
                          <a:ext uri="{FF2B5EF4-FFF2-40B4-BE49-F238E27FC236}">
                            <a16:creationId xmlns:a16="http://schemas.microsoft.com/office/drawing/2014/main" id="{00000000-0008-0000-0000-0000D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95DB4" id="Text Box 1145" o:spid="_x0000_s1026" type="#_x0000_t202" style="position:absolute;margin-left:0;margin-top:0;width:6pt;height:2.25pt;z-index:2556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5664" behindDoc="0" locked="0" layoutInCell="1" allowOverlap="1" wp14:anchorId="3CFED2A4" wp14:editId="02DD361B">
                      <wp:simplePos x="0" y="0"/>
                      <wp:positionH relativeFrom="column">
                        <wp:posOffset>0</wp:posOffset>
                      </wp:positionH>
                      <wp:positionV relativeFrom="paragraph">
                        <wp:posOffset>0</wp:posOffset>
                      </wp:positionV>
                      <wp:extent cx="76200" cy="28575"/>
                      <wp:effectExtent l="19050" t="19050" r="19050" b="28575"/>
                      <wp:wrapNone/>
                      <wp:docPr id="12503" name="Text Box 1144">
                        <a:extLst xmlns:a="http://schemas.openxmlformats.org/drawingml/2006/main">
                          <a:ext uri="{FF2B5EF4-FFF2-40B4-BE49-F238E27FC236}">
                            <a16:creationId xmlns:a16="http://schemas.microsoft.com/office/drawing/2014/main" id="{00000000-0008-0000-0000-0000D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FD7AC5" id="Text Box 1144" o:spid="_x0000_s1026" type="#_x0000_t202" style="position:absolute;margin-left:0;margin-top:0;width:6pt;height:2.25pt;z-index:2556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6688" behindDoc="0" locked="0" layoutInCell="1" allowOverlap="1" wp14:anchorId="16E3B6F8" wp14:editId="7B7161C7">
                      <wp:simplePos x="0" y="0"/>
                      <wp:positionH relativeFrom="column">
                        <wp:posOffset>0</wp:posOffset>
                      </wp:positionH>
                      <wp:positionV relativeFrom="paragraph">
                        <wp:posOffset>0</wp:posOffset>
                      </wp:positionV>
                      <wp:extent cx="76200" cy="28575"/>
                      <wp:effectExtent l="19050" t="19050" r="19050" b="28575"/>
                      <wp:wrapNone/>
                      <wp:docPr id="12504" name="Text Box 1143">
                        <a:extLst xmlns:a="http://schemas.openxmlformats.org/drawingml/2006/main">
                          <a:ext uri="{FF2B5EF4-FFF2-40B4-BE49-F238E27FC236}">
                            <a16:creationId xmlns:a16="http://schemas.microsoft.com/office/drawing/2014/main" id="{00000000-0008-0000-0000-0000D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601B1" id="Text Box 1143" o:spid="_x0000_s1026" type="#_x0000_t202" style="position:absolute;margin-left:0;margin-top:0;width:6pt;height:2.25pt;z-index:2556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7712" behindDoc="0" locked="0" layoutInCell="1" allowOverlap="1" wp14:anchorId="38EF1652" wp14:editId="47C1036F">
                      <wp:simplePos x="0" y="0"/>
                      <wp:positionH relativeFrom="column">
                        <wp:posOffset>0</wp:posOffset>
                      </wp:positionH>
                      <wp:positionV relativeFrom="paragraph">
                        <wp:posOffset>0</wp:posOffset>
                      </wp:positionV>
                      <wp:extent cx="76200" cy="28575"/>
                      <wp:effectExtent l="19050" t="19050" r="19050" b="28575"/>
                      <wp:wrapNone/>
                      <wp:docPr id="12505" name="Text Box 1142">
                        <a:extLst xmlns:a="http://schemas.openxmlformats.org/drawingml/2006/main">
                          <a:ext uri="{FF2B5EF4-FFF2-40B4-BE49-F238E27FC236}">
                            <a16:creationId xmlns:a16="http://schemas.microsoft.com/office/drawing/2014/main" id="{00000000-0008-0000-0000-0000D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65876" id="Text Box 1142" o:spid="_x0000_s1026" type="#_x0000_t202" style="position:absolute;margin-left:0;margin-top:0;width:6pt;height:2.25pt;z-index:2556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8736" behindDoc="0" locked="0" layoutInCell="1" allowOverlap="1" wp14:anchorId="4738138B" wp14:editId="52AD98B5">
                      <wp:simplePos x="0" y="0"/>
                      <wp:positionH relativeFrom="column">
                        <wp:posOffset>0</wp:posOffset>
                      </wp:positionH>
                      <wp:positionV relativeFrom="paragraph">
                        <wp:posOffset>0</wp:posOffset>
                      </wp:positionV>
                      <wp:extent cx="76200" cy="28575"/>
                      <wp:effectExtent l="19050" t="19050" r="19050" b="28575"/>
                      <wp:wrapNone/>
                      <wp:docPr id="12506" name="Text Box 1141">
                        <a:extLst xmlns:a="http://schemas.openxmlformats.org/drawingml/2006/main">
                          <a:ext uri="{FF2B5EF4-FFF2-40B4-BE49-F238E27FC236}">
                            <a16:creationId xmlns:a16="http://schemas.microsoft.com/office/drawing/2014/main" id="{00000000-0008-0000-0000-0000D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7CE32" id="Text Box 1141" o:spid="_x0000_s1026" type="#_x0000_t202" style="position:absolute;margin-left:0;margin-top:0;width:6pt;height:2.25pt;z-index:2556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69760" behindDoc="0" locked="0" layoutInCell="1" allowOverlap="1" wp14:anchorId="4D528779" wp14:editId="68C83A5B">
                      <wp:simplePos x="0" y="0"/>
                      <wp:positionH relativeFrom="column">
                        <wp:posOffset>0</wp:posOffset>
                      </wp:positionH>
                      <wp:positionV relativeFrom="paragraph">
                        <wp:posOffset>0</wp:posOffset>
                      </wp:positionV>
                      <wp:extent cx="76200" cy="28575"/>
                      <wp:effectExtent l="19050" t="19050" r="19050" b="28575"/>
                      <wp:wrapNone/>
                      <wp:docPr id="12507" name="Text Box 1140">
                        <a:extLst xmlns:a="http://schemas.openxmlformats.org/drawingml/2006/main">
                          <a:ext uri="{FF2B5EF4-FFF2-40B4-BE49-F238E27FC236}">
                            <a16:creationId xmlns:a16="http://schemas.microsoft.com/office/drawing/2014/main" id="{00000000-0008-0000-0000-0000D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17639" id="Text Box 1140" o:spid="_x0000_s1026" type="#_x0000_t202" style="position:absolute;margin-left:0;margin-top:0;width:6pt;height:2.25pt;z-index:2556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0784" behindDoc="0" locked="0" layoutInCell="1" allowOverlap="1" wp14:anchorId="72240DD6" wp14:editId="6473B6C2">
                      <wp:simplePos x="0" y="0"/>
                      <wp:positionH relativeFrom="column">
                        <wp:posOffset>0</wp:posOffset>
                      </wp:positionH>
                      <wp:positionV relativeFrom="paragraph">
                        <wp:posOffset>0</wp:posOffset>
                      </wp:positionV>
                      <wp:extent cx="76200" cy="28575"/>
                      <wp:effectExtent l="19050" t="19050" r="19050" b="28575"/>
                      <wp:wrapNone/>
                      <wp:docPr id="12508" name="Text Box 1139">
                        <a:extLst xmlns:a="http://schemas.openxmlformats.org/drawingml/2006/main">
                          <a:ext uri="{FF2B5EF4-FFF2-40B4-BE49-F238E27FC236}">
                            <a16:creationId xmlns:a16="http://schemas.microsoft.com/office/drawing/2014/main" id="{00000000-0008-0000-0000-0000D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791D4" id="Text Box 1139" o:spid="_x0000_s1026" type="#_x0000_t202" style="position:absolute;margin-left:0;margin-top:0;width:6pt;height:2.25pt;z-index:2556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1808" behindDoc="0" locked="0" layoutInCell="1" allowOverlap="1" wp14:anchorId="6C33C59F" wp14:editId="46371A6D">
                      <wp:simplePos x="0" y="0"/>
                      <wp:positionH relativeFrom="column">
                        <wp:posOffset>0</wp:posOffset>
                      </wp:positionH>
                      <wp:positionV relativeFrom="paragraph">
                        <wp:posOffset>0</wp:posOffset>
                      </wp:positionV>
                      <wp:extent cx="76200" cy="28575"/>
                      <wp:effectExtent l="19050" t="19050" r="19050" b="28575"/>
                      <wp:wrapNone/>
                      <wp:docPr id="12509" name="Text Box 1138">
                        <a:extLst xmlns:a="http://schemas.openxmlformats.org/drawingml/2006/main">
                          <a:ext uri="{FF2B5EF4-FFF2-40B4-BE49-F238E27FC236}">
                            <a16:creationId xmlns:a16="http://schemas.microsoft.com/office/drawing/2014/main" id="{00000000-0008-0000-0000-0000D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0350B1" id="Text Box 1138" o:spid="_x0000_s1026" type="#_x0000_t202" style="position:absolute;margin-left:0;margin-top:0;width:6pt;height:2.25pt;z-index:2556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2832" behindDoc="0" locked="0" layoutInCell="1" allowOverlap="1" wp14:anchorId="193160C5" wp14:editId="4AFD9B4B">
                      <wp:simplePos x="0" y="0"/>
                      <wp:positionH relativeFrom="column">
                        <wp:posOffset>0</wp:posOffset>
                      </wp:positionH>
                      <wp:positionV relativeFrom="paragraph">
                        <wp:posOffset>0</wp:posOffset>
                      </wp:positionV>
                      <wp:extent cx="76200" cy="28575"/>
                      <wp:effectExtent l="19050" t="19050" r="19050" b="28575"/>
                      <wp:wrapNone/>
                      <wp:docPr id="12510" name="Text Box 1137">
                        <a:extLst xmlns:a="http://schemas.openxmlformats.org/drawingml/2006/main">
                          <a:ext uri="{FF2B5EF4-FFF2-40B4-BE49-F238E27FC236}">
                            <a16:creationId xmlns:a16="http://schemas.microsoft.com/office/drawing/2014/main" id="{00000000-0008-0000-0000-0000D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37889" id="Text Box 1137" o:spid="_x0000_s1026" type="#_x0000_t202" style="position:absolute;margin-left:0;margin-top:0;width:6pt;height:2.25pt;z-index:2556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3856" behindDoc="0" locked="0" layoutInCell="1" allowOverlap="1" wp14:anchorId="165A30B9" wp14:editId="7E3B61F6">
                      <wp:simplePos x="0" y="0"/>
                      <wp:positionH relativeFrom="column">
                        <wp:posOffset>0</wp:posOffset>
                      </wp:positionH>
                      <wp:positionV relativeFrom="paragraph">
                        <wp:posOffset>0</wp:posOffset>
                      </wp:positionV>
                      <wp:extent cx="76200" cy="28575"/>
                      <wp:effectExtent l="19050" t="19050" r="19050" b="28575"/>
                      <wp:wrapNone/>
                      <wp:docPr id="12511" name="Text Box 1136">
                        <a:extLst xmlns:a="http://schemas.openxmlformats.org/drawingml/2006/main">
                          <a:ext uri="{FF2B5EF4-FFF2-40B4-BE49-F238E27FC236}">
                            <a16:creationId xmlns:a16="http://schemas.microsoft.com/office/drawing/2014/main" id="{00000000-0008-0000-0000-0000D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9FB85" id="Text Box 1136" o:spid="_x0000_s1026" type="#_x0000_t202" style="position:absolute;margin-left:0;margin-top:0;width:6pt;height:2.25pt;z-index:2556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4880" behindDoc="0" locked="0" layoutInCell="1" allowOverlap="1" wp14:anchorId="1D0BE3CE" wp14:editId="472A12C7">
                      <wp:simplePos x="0" y="0"/>
                      <wp:positionH relativeFrom="column">
                        <wp:posOffset>0</wp:posOffset>
                      </wp:positionH>
                      <wp:positionV relativeFrom="paragraph">
                        <wp:posOffset>0</wp:posOffset>
                      </wp:positionV>
                      <wp:extent cx="76200" cy="28575"/>
                      <wp:effectExtent l="19050" t="19050" r="19050" b="28575"/>
                      <wp:wrapNone/>
                      <wp:docPr id="12512" name="Text Box 1135">
                        <a:extLst xmlns:a="http://schemas.openxmlformats.org/drawingml/2006/main">
                          <a:ext uri="{FF2B5EF4-FFF2-40B4-BE49-F238E27FC236}">
                            <a16:creationId xmlns:a16="http://schemas.microsoft.com/office/drawing/2014/main" id="{00000000-0008-0000-0000-0000E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A0855" id="Text Box 1135" o:spid="_x0000_s1026" type="#_x0000_t202" style="position:absolute;margin-left:0;margin-top:0;width:6pt;height:2.25pt;z-index:2556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5904" behindDoc="0" locked="0" layoutInCell="1" allowOverlap="1" wp14:anchorId="6C2F0AF5" wp14:editId="341F323D">
                      <wp:simplePos x="0" y="0"/>
                      <wp:positionH relativeFrom="column">
                        <wp:posOffset>0</wp:posOffset>
                      </wp:positionH>
                      <wp:positionV relativeFrom="paragraph">
                        <wp:posOffset>0</wp:posOffset>
                      </wp:positionV>
                      <wp:extent cx="76200" cy="28575"/>
                      <wp:effectExtent l="19050" t="19050" r="19050" b="28575"/>
                      <wp:wrapNone/>
                      <wp:docPr id="12513" name="Text Box 1134">
                        <a:extLst xmlns:a="http://schemas.openxmlformats.org/drawingml/2006/main">
                          <a:ext uri="{FF2B5EF4-FFF2-40B4-BE49-F238E27FC236}">
                            <a16:creationId xmlns:a16="http://schemas.microsoft.com/office/drawing/2014/main" id="{00000000-0008-0000-0000-0000E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768C94" id="Text Box 1134" o:spid="_x0000_s1026" type="#_x0000_t202" style="position:absolute;margin-left:0;margin-top:0;width:6pt;height:2.25pt;z-index:25567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6928" behindDoc="0" locked="0" layoutInCell="1" allowOverlap="1" wp14:anchorId="63C450E3" wp14:editId="2BD70EC0">
                      <wp:simplePos x="0" y="0"/>
                      <wp:positionH relativeFrom="column">
                        <wp:posOffset>0</wp:posOffset>
                      </wp:positionH>
                      <wp:positionV relativeFrom="paragraph">
                        <wp:posOffset>0</wp:posOffset>
                      </wp:positionV>
                      <wp:extent cx="76200" cy="28575"/>
                      <wp:effectExtent l="19050" t="19050" r="19050" b="28575"/>
                      <wp:wrapNone/>
                      <wp:docPr id="12514" name="Text Box 1133">
                        <a:extLst xmlns:a="http://schemas.openxmlformats.org/drawingml/2006/main">
                          <a:ext uri="{FF2B5EF4-FFF2-40B4-BE49-F238E27FC236}">
                            <a16:creationId xmlns:a16="http://schemas.microsoft.com/office/drawing/2014/main" id="{00000000-0008-0000-0000-0000E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3C9F4" id="Text Box 1133" o:spid="_x0000_s1026" type="#_x0000_t202" style="position:absolute;margin-left:0;margin-top:0;width:6pt;height:2.25pt;z-index:25567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7952" behindDoc="0" locked="0" layoutInCell="1" allowOverlap="1" wp14:anchorId="7D600647" wp14:editId="745DA540">
                      <wp:simplePos x="0" y="0"/>
                      <wp:positionH relativeFrom="column">
                        <wp:posOffset>0</wp:posOffset>
                      </wp:positionH>
                      <wp:positionV relativeFrom="paragraph">
                        <wp:posOffset>0</wp:posOffset>
                      </wp:positionV>
                      <wp:extent cx="76200" cy="28575"/>
                      <wp:effectExtent l="19050" t="19050" r="19050" b="28575"/>
                      <wp:wrapNone/>
                      <wp:docPr id="12515" name="Text Box 1132">
                        <a:extLst xmlns:a="http://schemas.openxmlformats.org/drawingml/2006/main">
                          <a:ext uri="{FF2B5EF4-FFF2-40B4-BE49-F238E27FC236}">
                            <a16:creationId xmlns:a16="http://schemas.microsoft.com/office/drawing/2014/main" id="{00000000-0008-0000-0000-0000E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5C73E" id="Text Box 1132" o:spid="_x0000_s1026" type="#_x0000_t202" style="position:absolute;margin-left:0;margin-top:0;width:6pt;height:2.25pt;z-index:2556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78976" behindDoc="0" locked="0" layoutInCell="1" allowOverlap="1" wp14:anchorId="67DDCE9F" wp14:editId="47998FB8">
                      <wp:simplePos x="0" y="0"/>
                      <wp:positionH relativeFrom="column">
                        <wp:posOffset>0</wp:posOffset>
                      </wp:positionH>
                      <wp:positionV relativeFrom="paragraph">
                        <wp:posOffset>0</wp:posOffset>
                      </wp:positionV>
                      <wp:extent cx="76200" cy="28575"/>
                      <wp:effectExtent l="19050" t="19050" r="19050" b="28575"/>
                      <wp:wrapNone/>
                      <wp:docPr id="12516" name="Text Box 1131">
                        <a:extLst xmlns:a="http://schemas.openxmlformats.org/drawingml/2006/main">
                          <a:ext uri="{FF2B5EF4-FFF2-40B4-BE49-F238E27FC236}">
                            <a16:creationId xmlns:a16="http://schemas.microsoft.com/office/drawing/2014/main" id="{00000000-0008-0000-0000-0000E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7E54F" id="Text Box 1131" o:spid="_x0000_s1026" type="#_x0000_t202" style="position:absolute;margin-left:0;margin-top:0;width:6pt;height:2.25pt;z-index:2556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0000" behindDoc="0" locked="0" layoutInCell="1" allowOverlap="1" wp14:anchorId="434C9B47" wp14:editId="692B6F44">
                      <wp:simplePos x="0" y="0"/>
                      <wp:positionH relativeFrom="column">
                        <wp:posOffset>0</wp:posOffset>
                      </wp:positionH>
                      <wp:positionV relativeFrom="paragraph">
                        <wp:posOffset>0</wp:posOffset>
                      </wp:positionV>
                      <wp:extent cx="76200" cy="28575"/>
                      <wp:effectExtent l="19050" t="19050" r="19050" b="28575"/>
                      <wp:wrapNone/>
                      <wp:docPr id="12517" name="Text Box 1130">
                        <a:extLst xmlns:a="http://schemas.openxmlformats.org/drawingml/2006/main">
                          <a:ext uri="{FF2B5EF4-FFF2-40B4-BE49-F238E27FC236}">
                            <a16:creationId xmlns:a16="http://schemas.microsoft.com/office/drawing/2014/main" id="{00000000-0008-0000-0000-0000E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CC0F4" id="Text Box 1130" o:spid="_x0000_s1026" type="#_x0000_t202" style="position:absolute;margin-left:0;margin-top:0;width:6pt;height:2.25pt;z-index:2556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1024" behindDoc="0" locked="0" layoutInCell="1" allowOverlap="1" wp14:anchorId="6CEDD3BF" wp14:editId="42587359">
                      <wp:simplePos x="0" y="0"/>
                      <wp:positionH relativeFrom="column">
                        <wp:posOffset>0</wp:posOffset>
                      </wp:positionH>
                      <wp:positionV relativeFrom="paragraph">
                        <wp:posOffset>0</wp:posOffset>
                      </wp:positionV>
                      <wp:extent cx="76200" cy="28575"/>
                      <wp:effectExtent l="19050" t="19050" r="19050" b="28575"/>
                      <wp:wrapNone/>
                      <wp:docPr id="12518" name="Text Box 1129">
                        <a:extLst xmlns:a="http://schemas.openxmlformats.org/drawingml/2006/main">
                          <a:ext uri="{FF2B5EF4-FFF2-40B4-BE49-F238E27FC236}">
                            <a16:creationId xmlns:a16="http://schemas.microsoft.com/office/drawing/2014/main" id="{00000000-0008-0000-0000-0000E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9148D" id="Text Box 1129" o:spid="_x0000_s1026" type="#_x0000_t202" style="position:absolute;margin-left:0;margin-top:0;width:6pt;height:2.25pt;z-index:2556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2048" behindDoc="0" locked="0" layoutInCell="1" allowOverlap="1" wp14:anchorId="7AE1483C" wp14:editId="564DE988">
                      <wp:simplePos x="0" y="0"/>
                      <wp:positionH relativeFrom="column">
                        <wp:posOffset>0</wp:posOffset>
                      </wp:positionH>
                      <wp:positionV relativeFrom="paragraph">
                        <wp:posOffset>0</wp:posOffset>
                      </wp:positionV>
                      <wp:extent cx="76200" cy="28575"/>
                      <wp:effectExtent l="19050" t="19050" r="19050" b="28575"/>
                      <wp:wrapNone/>
                      <wp:docPr id="12519" name="Text Box 1128">
                        <a:extLst xmlns:a="http://schemas.openxmlformats.org/drawingml/2006/main">
                          <a:ext uri="{FF2B5EF4-FFF2-40B4-BE49-F238E27FC236}">
                            <a16:creationId xmlns:a16="http://schemas.microsoft.com/office/drawing/2014/main" id="{00000000-0008-0000-0000-0000E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A8BDB" id="Text Box 1128" o:spid="_x0000_s1026" type="#_x0000_t202" style="position:absolute;margin-left:0;margin-top:0;width:6pt;height:2.25pt;z-index:25568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3072" behindDoc="0" locked="0" layoutInCell="1" allowOverlap="1" wp14:anchorId="2F9D1DC2" wp14:editId="0604FC33">
                      <wp:simplePos x="0" y="0"/>
                      <wp:positionH relativeFrom="column">
                        <wp:posOffset>0</wp:posOffset>
                      </wp:positionH>
                      <wp:positionV relativeFrom="paragraph">
                        <wp:posOffset>0</wp:posOffset>
                      </wp:positionV>
                      <wp:extent cx="76200" cy="28575"/>
                      <wp:effectExtent l="19050" t="19050" r="19050" b="28575"/>
                      <wp:wrapNone/>
                      <wp:docPr id="12520" name="Text Box 1127">
                        <a:extLst xmlns:a="http://schemas.openxmlformats.org/drawingml/2006/main">
                          <a:ext uri="{FF2B5EF4-FFF2-40B4-BE49-F238E27FC236}">
                            <a16:creationId xmlns:a16="http://schemas.microsoft.com/office/drawing/2014/main" id="{00000000-0008-0000-0000-0000E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DBED81" id="Text Box 1127" o:spid="_x0000_s1026" type="#_x0000_t202" style="position:absolute;margin-left:0;margin-top:0;width:6pt;height:2.25pt;z-index:25568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4096" behindDoc="0" locked="0" layoutInCell="1" allowOverlap="1" wp14:anchorId="398B6DF9" wp14:editId="084BD253">
                      <wp:simplePos x="0" y="0"/>
                      <wp:positionH relativeFrom="column">
                        <wp:posOffset>0</wp:posOffset>
                      </wp:positionH>
                      <wp:positionV relativeFrom="paragraph">
                        <wp:posOffset>0</wp:posOffset>
                      </wp:positionV>
                      <wp:extent cx="76200" cy="28575"/>
                      <wp:effectExtent l="19050" t="19050" r="19050" b="28575"/>
                      <wp:wrapNone/>
                      <wp:docPr id="12521" name="Text Box 1126">
                        <a:extLst xmlns:a="http://schemas.openxmlformats.org/drawingml/2006/main">
                          <a:ext uri="{FF2B5EF4-FFF2-40B4-BE49-F238E27FC236}">
                            <a16:creationId xmlns:a16="http://schemas.microsoft.com/office/drawing/2014/main" id="{00000000-0008-0000-0000-0000E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AAF8A" id="Text Box 1126" o:spid="_x0000_s1026" type="#_x0000_t202" style="position:absolute;margin-left:0;margin-top:0;width:6pt;height:2.25pt;z-index:25568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5120" behindDoc="0" locked="0" layoutInCell="1" allowOverlap="1" wp14:anchorId="3506C2C6" wp14:editId="5FD06A8E">
                      <wp:simplePos x="0" y="0"/>
                      <wp:positionH relativeFrom="column">
                        <wp:posOffset>0</wp:posOffset>
                      </wp:positionH>
                      <wp:positionV relativeFrom="paragraph">
                        <wp:posOffset>0</wp:posOffset>
                      </wp:positionV>
                      <wp:extent cx="76200" cy="28575"/>
                      <wp:effectExtent l="19050" t="19050" r="19050" b="28575"/>
                      <wp:wrapNone/>
                      <wp:docPr id="12522" name="Text Box 1125">
                        <a:extLst xmlns:a="http://schemas.openxmlformats.org/drawingml/2006/main">
                          <a:ext uri="{FF2B5EF4-FFF2-40B4-BE49-F238E27FC236}">
                            <a16:creationId xmlns:a16="http://schemas.microsoft.com/office/drawing/2014/main" id="{00000000-0008-0000-0000-0000E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95D54" id="Text Box 1125" o:spid="_x0000_s1026" type="#_x0000_t202" style="position:absolute;margin-left:0;margin-top:0;width:6pt;height:2.25pt;z-index:25568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6144" behindDoc="0" locked="0" layoutInCell="1" allowOverlap="1" wp14:anchorId="5F6AED2F" wp14:editId="5994B076">
                      <wp:simplePos x="0" y="0"/>
                      <wp:positionH relativeFrom="column">
                        <wp:posOffset>0</wp:posOffset>
                      </wp:positionH>
                      <wp:positionV relativeFrom="paragraph">
                        <wp:posOffset>0</wp:posOffset>
                      </wp:positionV>
                      <wp:extent cx="76200" cy="28575"/>
                      <wp:effectExtent l="19050" t="19050" r="19050" b="28575"/>
                      <wp:wrapNone/>
                      <wp:docPr id="12523" name="Text Box 1124">
                        <a:extLst xmlns:a="http://schemas.openxmlformats.org/drawingml/2006/main">
                          <a:ext uri="{FF2B5EF4-FFF2-40B4-BE49-F238E27FC236}">
                            <a16:creationId xmlns:a16="http://schemas.microsoft.com/office/drawing/2014/main" id="{00000000-0008-0000-0000-0000E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1D69B" id="Text Box 1124" o:spid="_x0000_s1026" type="#_x0000_t202" style="position:absolute;margin-left:0;margin-top:0;width:6pt;height:2.25pt;z-index:2556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7168" behindDoc="0" locked="0" layoutInCell="1" allowOverlap="1" wp14:anchorId="241A1A50" wp14:editId="384287C5">
                      <wp:simplePos x="0" y="0"/>
                      <wp:positionH relativeFrom="column">
                        <wp:posOffset>0</wp:posOffset>
                      </wp:positionH>
                      <wp:positionV relativeFrom="paragraph">
                        <wp:posOffset>0</wp:posOffset>
                      </wp:positionV>
                      <wp:extent cx="76200" cy="28575"/>
                      <wp:effectExtent l="19050" t="19050" r="19050" b="28575"/>
                      <wp:wrapNone/>
                      <wp:docPr id="12524" name="Text Box 1123">
                        <a:extLst xmlns:a="http://schemas.openxmlformats.org/drawingml/2006/main">
                          <a:ext uri="{FF2B5EF4-FFF2-40B4-BE49-F238E27FC236}">
                            <a16:creationId xmlns:a16="http://schemas.microsoft.com/office/drawing/2014/main" id="{00000000-0008-0000-0000-0000E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981F7" id="Text Box 1123" o:spid="_x0000_s1026" type="#_x0000_t202" style="position:absolute;margin-left:0;margin-top:0;width:6pt;height:2.25pt;z-index:2556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8192" behindDoc="0" locked="0" layoutInCell="1" allowOverlap="1" wp14:anchorId="18703AAB" wp14:editId="6B5F4F6E">
                      <wp:simplePos x="0" y="0"/>
                      <wp:positionH relativeFrom="column">
                        <wp:posOffset>0</wp:posOffset>
                      </wp:positionH>
                      <wp:positionV relativeFrom="paragraph">
                        <wp:posOffset>0</wp:posOffset>
                      </wp:positionV>
                      <wp:extent cx="76200" cy="28575"/>
                      <wp:effectExtent l="19050" t="19050" r="19050" b="28575"/>
                      <wp:wrapNone/>
                      <wp:docPr id="12525" name="Text Box 1122">
                        <a:extLst xmlns:a="http://schemas.openxmlformats.org/drawingml/2006/main">
                          <a:ext uri="{FF2B5EF4-FFF2-40B4-BE49-F238E27FC236}">
                            <a16:creationId xmlns:a16="http://schemas.microsoft.com/office/drawing/2014/main" id="{00000000-0008-0000-0000-0000E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61241" id="Text Box 1122" o:spid="_x0000_s1026" type="#_x0000_t202" style="position:absolute;margin-left:0;margin-top:0;width:6pt;height:2.25pt;z-index:2556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89216" behindDoc="0" locked="0" layoutInCell="1" allowOverlap="1" wp14:anchorId="2487702A" wp14:editId="42771803">
                      <wp:simplePos x="0" y="0"/>
                      <wp:positionH relativeFrom="column">
                        <wp:posOffset>0</wp:posOffset>
                      </wp:positionH>
                      <wp:positionV relativeFrom="paragraph">
                        <wp:posOffset>0</wp:posOffset>
                      </wp:positionV>
                      <wp:extent cx="76200" cy="28575"/>
                      <wp:effectExtent l="19050" t="19050" r="19050" b="28575"/>
                      <wp:wrapNone/>
                      <wp:docPr id="12526" name="Text Box 1121">
                        <a:extLst xmlns:a="http://schemas.openxmlformats.org/drawingml/2006/main">
                          <a:ext uri="{FF2B5EF4-FFF2-40B4-BE49-F238E27FC236}">
                            <a16:creationId xmlns:a16="http://schemas.microsoft.com/office/drawing/2014/main" id="{00000000-0008-0000-0000-0000E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58607" id="Text Box 1121" o:spid="_x0000_s1026" type="#_x0000_t202" style="position:absolute;margin-left:0;margin-top:0;width:6pt;height:2.25pt;z-index:2556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0240" behindDoc="0" locked="0" layoutInCell="1" allowOverlap="1" wp14:anchorId="7AE6BE04" wp14:editId="6DE0F80A">
                      <wp:simplePos x="0" y="0"/>
                      <wp:positionH relativeFrom="column">
                        <wp:posOffset>0</wp:posOffset>
                      </wp:positionH>
                      <wp:positionV relativeFrom="paragraph">
                        <wp:posOffset>0</wp:posOffset>
                      </wp:positionV>
                      <wp:extent cx="76200" cy="28575"/>
                      <wp:effectExtent l="19050" t="19050" r="19050" b="28575"/>
                      <wp:wrapNone/>
                      <wp:docPr id="12527" name="Text Box 1120">
                        <a:extLst xmlns:a="http://schemas.openxmlformats.org/drawingml/2006/main">
                          <a:ext uri="{FF2B5EF4-FFF2-40B4-BE49-F238E27FC236}">
                            <a16:creationId xmlns:a16="http://schemas.microsoft.com/office/drawing/2014/main" id="{00000000-0008-0000-0000-0000E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09689" id="Text Box 1120" o:spid="_x0000_s1026" type="#_x0000_t202" style="position:absolute;margin-left:0;margin-top:0;width:6pt;height:2.25pt;z-index:2556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1264" behindDoc="0" locked="0" layoutInCell="1" allowOverlap="1" wp14:anchorId="01149997" wp14:editId="6A988660">
                      <wp:simplePos x="0" y="0"/>
                      <wp:positionH relativeFrom="column">
                        <wp:posOffset>0</wp:posOffset>
                      </wp:positionH>
                      <wp:positionV relativeFrom="paragraph">
                        <wp:posOffset>0</wp:posOffset>
                      </wp:positionV>
                      <wp:extent cx="76200" cy="28575"/>
                      <wp:effectExtent l="19050" t="19050" r="19050" b="28575"/>
                      <wp:wrapNone/>
                      <wp:docPr id="12528" name="Text Box 1119">
                        <a:extLst xmlns:a="http://schemas.openxmlformats.org/drawingml/2006/main">
                          <a:ext uri="{FF2B5EF4-FFF2-40B4-BE49-F238E27FC236}">
                            <a16:creationId xmlns:a16="http://schemas.microsoft.com/office/drawing/2014/main" id="{00000000-0008-0000-0000-0000F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C6FF4" id="Text Box 1119" o:spid="_x0000_s1026" type="#_x0000_t202" style="position:absolute;margin-left:0;margin-top:0;width:6pt;height:2.25pt;z-index:2556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2288" behindDoc="0" locked="0" layoutInCell="1" allowOverlap="1" wp14:anchorId="0E54EC55" wp14:editId="7867FCB2">
                      <wp:simplePos x="0" y="0"/>
                      <wp:positionH relativeFrom="column">
                        <wp:posOffset>0</wp:posOffset>
                      </wp:positionH>
                      <wp:positionV relativeFrom="paragraph">
                        <wp:posOffset>0</wp:posOffset>
                      </wp:positionV>
                      <wp:extent cx="76200" cy="28575"/>
                      <wp:effectExtent l="19050" t="19050" r="19050" b="28575"/>
                      <wp:wrapNone/>
                      <wp:docPr id="12529" name="Text Box 1118">
                        <a:extLst xmlns:a="http://schemas.openxmlformats.org/drawingml/2006/main">
                          <a:ext uri="{FF2B5EF4-FFF2-40B4-BE49-F238E27FC236}">
                            <a16:creationId xmlns:a16="http://schemas.microsoft.com/office/drawing/2014/main" id="{00000000-0008-0000-0000-0000F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F78F4" id="Text Box 1118" o:spid="_x0000_s1026" type="#_x0000_t202" style="position:absolute;margin-left:0;margin-top:0;width:6pt;height:2.25pt;z-index:2556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3312" behindDoc="0" locked="0" layoutInCell="1" allowOverlap="1" wp14:anchorId="6AFB2E60" wp14:editId="4856211D">
                      <wp:simplePos x="0" y="0"/>
                      <wp:positionH relativeFrom="column">
                        <wp:posOffset>0</wp:posOffset>
                      </wp:positionH>
                      <wp:positionV relativeFrom="paragraph">
                        <wp:posOffset>0</wp:posOffset>
                      </wp:positionV>
                      <wp:extent cx="76200" cy="28575"/>
                      <wp:effectExtent l="19050" t="19050" r="19050" b="28575"/>
                      <wp:wrapNone/>
                      <wp:docPr id="12530" name="Text Box 1117">
                        <a:extLst xmlns:a="http://schemas.openxmlformats.org/drawingml/2006/main">
                          <a:ext uri="{FF2B5EF4-FFF2-40B4-BE49-F238E27FC236}">
                            <a16:creationId xmlns:a16="http://schemas.microsoft.com/office/drawing/2014/main" id="{00000000-0008-0000-0000-0000F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C2D4F" id="Text Box 1117" o:spid="_x0000_s1026" type="#_x0000_t202" style="position:absolute;margin-left:0;margin-top:0;width:6pt;height:2.25pt;z-index:25569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4336" behindDoc="0" locked="0" layoutInCell="1" allowOverlap="1" wp14:anchorId="412F18BE" wp14:editId="2B413778">
                      <wp:simplePos x="0" y="0"/>
                      <wp:positionH relativeFrom="column">
                        <wp:posOffset>0</wp:posOffset>
                      </wp:positionH>
                      <wp:positionV relativeFrom="paragraph">
                        <wp:posOffset>0</wp:posOffset>
                      </wp:positionV>
                      <wp:extent cx="76200" cy="28575"/>
                      <wp:effectExtent l="19050" t="19050" r="19050" b="28575"/>
                      <wp:wrapNone/>
                      <wp:docPr id="12531" name="Text Box 1116">
                        <a:extLst xmlns:a="http://schemas.openxmlformats.org/drawingml/2006/main">
                          <a:ext uri="{FF2B5EF4-FFF2-40B4-BE49-F238E27FC236}">
                            <a16:creationId xmlns:a16="http://schemas.microsoft.com/office/drawing/2014/main" id="{00000000-0008-0000-0000-0000F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FA783" id="Text Box 1116" o:spid="_x0000_s1026" type="#_x0000_t202" style="position:absolute;margin-left:0;margin-top:0;width:6pt;height:2.25pt;z-index:2556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5360" behindDoc="0" locked="0" layoutInCell="1" allowOverlap="1" wp14:anchorId="46D4F6A2" wp14:editId="7FF9B993">
                      <wp:simplePos x="0" y="0"/>
                      <wp:positionH relativeFrom="column">
                        <wp:posOffset>0</wp:posOffset>
                      </wp:positionH>
                      <wp:positionV relativeFrom="paragraph">
                        <wp:posOffset>0</wp:posOffset>
                      </wp:positionV>
                      <wp:extent cx="76200" cy="28575"/>
                      <wp:effectExtent l="19050" t="19050" r="19050" b="28575"/>
                      <wp:wrapNone/>
                      <wp:docPr id="12532" name="Text Box 1115">
                        <a:extLst xmlns:a="http://schemas.openxmlformats.org/drawingml/2006/main">
                          <a:ext uri="{FF2B5EF4-FFF2-40B4-BE49-F238E27FC236}">
                            <a16:creationId xmlns:a16="http://schemas.microsoft.com/office/drawing/2014/main" id="{00000000-0008-0000-0000-0000F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6F42E0" id="Text Box 1115" o:spid="_x0000_s1026" type="#_x0000_t202" style="position:absolute;margin-left:0;margin-top:0;width:6pt;height:2.25pt;z-index:2556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6384" behindDoc="0" locked="0" layoutInCell="1" allowOverlap="1" wp14:anchorId="730674DF" wp14:editId="2A514B71">
                      <wp:simplePos x="0" y="0"/>
                      <wp:positionH relativeFrom="column">
                        <wp:posOffset>0</wp:posOffset>
                      </wp:positionH>
                      <wp:positionV relativeFrom="paragraph">
                        <wp:posOffset>0</wp:posOffset>
                      </wp:positionV>
                      <wp:extent cx="76200" cy="28575"/>
                      <wp:effectExtent l="19050" t="19050" r="19050" b="28575"/>
                      <wp:wrapNone/>
                      <wp:docPr id="12533" name="Text Box 1114">
                        <a:extLst xmlns:a="http://schemas.openxmlformats.org/drawingml/2006/main">
                          <a:ext uri="{FF2B5EF4-FFF2-40B4-BE49-F238E27FC236}">
                            <a16:creationId xmlns:a16="http://schemas.microsoft.com/office/drawing/2014/main" id="{00000000-0008-0000-0000-0000F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1B824" id="Text Box 1114" o:spid="_x0000_s1026" type="#_x0000_t202" style="position:absolute;margin-left:0;margin-top:0;width:6pt;height:2.25pt;z-index:2556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7408" behindDoc="0" locked="0" layoutInCell="1" allowOverlap="1" wp14:anchorId="59BE8EEA" wp14:editId="0BC7FE74">
                      <wp:simplePos x="0" y="0"/>
                      <wp:positionH relativeFrom="column">
                        <wp:posOffset>0</wp:posOffset>
                      </wp:positionH>
                      <wp:positionV relativeFrom="paragraph">
                        <wp:posOffset>0</wp:posOffset>
                      </wp:positionV>
                      <wp:extent cx="76200" cy="28575"/>
                      <wp:effectExtent l="19050" t="19050" r="19050" b="28575"/>
                      <wp:wrapNone/>
                      <wp:docPr id="12534" name="Text Box 1113">
                        <a:extLst xmlns:a="http://schemas.openxmlformats.org/drawingml/2006/main">
                          <a:ext uri="{FF2B5EF4-FFF2-40B4-BE49-F238E27FC236}">
                            <a16:creationId xmlns:a16="http://schemas.microsoft.com/office/drawing/2014/main" id="{00000000-0008-0000-0000-0000F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0FFD8" id="Text Box 1113" o:spid="_x0000_s1026" type="#_x0000_t202" style="position:absolute;margin-left:0;margin-top:0;width:6pt;height:2.25pt;z-index:2556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8432" behindDoc="0" locked="0" layoutInCell="1" allowOverlap="1" wp14:anchorId="7E7D833E" wp14:editId="127957CC">
                      <wp:simplePos x="0" y="0"/>
                      <wp:positionH relativeFrom="column">
                        <wp:posOffset>0</wp:posOffset>
                      </wp:positionH>
                      <wp:positionV relativeFrom="paragraph">
                        <wp:posOffset>0</wp:posOffset>
                      </wp:positionV>
                      <wp:extent cx="76200" cy="28575"/>
                      <wp:effectExtent l="19050" t="19050" r="19050" b="28575"/>
                      <wp:wrapNone/>
                      <wp:docPr id="12535" name="Text Box 1112">
                        <a:extLst xmlns:a="http://schemas.openxmlformats.org/drawingml/2006/main">
                          <a:ext uri="{FF2B5EF4-FFF2-40B4-BE49-F238E27FC236}">
                            <a16:creationId xmlns:a16="http://schemas.microsoft.com/office/drawing/2014/main" id="{00000000-0008-0000-0000-0000F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704BF" id="Text Box 1112" o:spid="_x0000_s1026" type="#_x0000_t202" style="position:absolute;margin-left:0;margin-top:0;width:6pt;height:2.25pt;z-index:2556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699456" behindDoc="0" locked="0" layoutInCell="1" allowOverlap="1" wp14:anchorId="3020D25E" wp14:editId="5429F4AA">
                      <wp:simplePos x="0" y="0"/>
                      <wp:positionH relativeFrom="column">
                        <wp:posOffset>0</wp:posOffset>
                      </wp:positionH>
                      <wp:positionV relativeFrom="paragraph">
                        <wp:posOffset>0</wp:posOffset>
                      </wp:positionV>
                      <wp:extent cx="76200" cy="28575"/>
                      <wp:effectExtent l="19050" t="19050" r="19050" b="28575"/>
                      <wp:wrapNone/>
                      <wp:docPr id="12536" name="Text Box 1111">
                        <a:extLst xmlns:a="http://schemas.openxmlformats.org/drawingml/2006/main">
                          <a:ext uri="{FF2B5EF4-FFF2-40B4-BE49-F238E27FC236}">
                            <a16:creationId xmlns:a16="http://schemas.microsoft.com/office/drawing/2014/main" id="{00000000-0008-0000-0000-0000F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90042" id="Text Box 1111" o:spid="_x0000_s1026" type="#_x0000_t202" style="position:absolute;margin-left:0;margin-top:0;width:6pt;height:2.25pt;z-index:25569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0480" behindDoc="0" locked="0" layoutInCell="1" allowOverlap="1" wp14:anchorId="763328E7" wp14:editId="689C0981">
                      <wp:simplePos x="0" y="0"/>
                      <wp:positionH relativeFrom="column">
                        <wp:posOffset>0</wp:posOffset>
                      </wp:positionH>
                      <wp:positionV relativeFrom="paragraph">
                        <wp:posOffset>0</wp:posOffset>
                      </wp:positionV>
                      <wp:extent cx="76200" cy="28575"/>
                      <wp:effectExtent l="19050" t="19050" r="19050" b="28575"/>
                      <wp:wrapNone/>
                      <wp:docPr id="12537" name="Text Box 1110">
                        <a:extLst xmlns:a="http://schemas.openxmlformats.org/drawingml/2006/main">
                          <a:ext uri="{FF2B5EF4-FFF2-40B4-BE49-F238E27FC236}">
                            <a16:creationId xmlns:a16="http://schemas.microsoft.com/office/drawing/2014/main" id="{00000000-0008-0000-0000-0000F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A72AB" id="Text Box 1110" o:spid="_x0000_s1026" type="#_x0000_t202" style="position:absolute;margin-left:0;margin-top:0;width:6pt;height:2.25pt;z-index:2557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1504" behindDoc="0" locked="0" layoutInCell="1" allowOverlap="1" wp14:anchorId="23B50E12" wp14:editId="45257B58">
                      <wp:simplePos x="0" y="0"/>
                      <wp:positionH relativeFrom="column">
                        <wp:posOffset>0</wp:posOffset>
                      </wp:positionH>
                      <wp:positionV relativeFrom="paragraph">
                        <wp:posOffset>0</wp:posOffset>
                      </wp:positionV>
                      <wp:extent cx="76200" cy="28575"/>
                      <wp:effectExtent l="19050" t="19050" r="19050" b="28575"/>
                      <wp:wrapNone/>
                      <wp:docPr id="12538" name="Text Box 1109">
                        <a:extLst xmlns:a="http://schemas.openxmlformats.org/drawingml/2006/main">
                          <a:ext uri="{FF2B5EF4-FFF2-40B4-BE49-F238E27FC236}">
                            <a16:creationId xmlns:a16="http://schemas.microsoft.com/office/drawing/2014/main" id="{00000000-0008-0000-0000-0000F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19E07" id="Text Box 1109" o:spid="_x0000_s1026" type="#_x0000_t202" style="position:absolute;margin-left:0;margin-top:0;width:6pt;height:2.25pt;z-index:2557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2528" behindDoc="0" locked="0" layoutInCell="1" allowOverlap="1" wp14:anchorId="73E98E98" wp14:editId="49F9C4DF">
                      <wp:simplePos x="0" y="0"/>
                      <wp:positionH relativeFrom="column">
                        <wp:posOffset>0</wp:posOffset>
                      </wp:positionH>
                      <wp:positionV relativeFrom="paragraph">
                        <wp:posOffset>0</wp:posOffset>
                      </wp:positionV>
                      <wp:extent cx="76200" cy="28575"/>
                      <wp:effectExtent l="19050" t="19050" r="19050" b="28575"/>
                      <wp:wrapNone/>
                      <wp:docPr id="12539" name="Text Box 1108">
                        <a:extLst xmlns:a="http://schemas.openxmlformats.org/drawingml/2006/main">
                          <a:ext uri="{FF2B5EF4-FFF2-40B4-BE49-F238E27FC236}">
                            <a16:creationId xmlns:a16="http://schemas.microsoft.com/office/drawing/2014/main" id="{00000000-0008-0000-0000-0000F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C1A450" id="Text Box 1108" o:spid="_x0000_s1026" type="#_x0000_t202" style="position:absolute;margin-left:0;margin-top:0;width:6pt;height:2.25pt;z-index:2557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3552" behindDoc="0" locked="0" layoutInCell="1" allowOverlap="1" wp14:anchorId="6210570D" wp14:editId="0E027A0E">
                      <wp:simplePos x="0" y="0"/>
                      <wp:positionH relativeFrom="column">
                        <wp:posOffset>0</wp:posOffset>
                      </wp:positionH>
                      <wp:positionV relativeFrom="paragraph">
                        <wp:posOffset>0</wp:posOffset>
                      </wp:positionV>
                      <wp:extent cx="76200" cy="28575"/>
                      <wp:effectExtent l="19050" t="19050" r="19050" b="28575"/>
                      <wp:wrapNone/>
                      <wp:docPr id="12540" name="Text Box 1107">
                        <a:extLst xmlns:a="http://schemas.openxmlformats.org/drawingml/2006/main">
                          <a:ext uri="{FF2B5EF4-FFF2-40B4-BE49-F238E27FC236}">
                            <a16:creationId xmlns:a16="http://schemas.microsoft.com/office/drawing/2014/main" id="{00000000-0008-0000-0000-0000F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13F4A" id="Text Box 1107" o:spid="_x0000_s1026" type="#_x0000_t202" style="position:absolute;margin-left:0;margin-top:0;width:6pt;height:2.25pt;z-index:2557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4576" behindDoc="0" locked="0" layoutInCell="1" allowOverlap="1" wp14:anchorId="27E8750D" wp14:editId="101112CD">
                      <wp:simplePos x="0" y="0"/>
                      <wp:positionH relativeFrom="column">
                        <wp:posOffset>0</wp:posOffset>
                      </wp:positionH>
                      <wp:positionV relativeFrom="paragraph">
                        <wp:posOffset>0</wp:posOffset>
                      </wp:positionV>
                      <wp:extent cx="76200" cy="28575"/>
                      <wp:effectExtent l="19050" t="19050" r="19050" b="28575"/>
                      <wp:wrapNone/>
                      <wp:docPr id="12541" name="Text Box 1106">
                        <a:extLst xmlns:a="http://schemas.openxmlformats.org/drawingml/2006/main">
                          <a:ext uri="{FF2B5EF4-FFF2-40B4-BE49-F238E27FC236}">
                            <a16:creationId xmlns:a16="http://schemas.microsoft.com/office/drawing/2014/main" id="{00000000-0008-0000-0000-0000F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2F7ED" id="Text Box 1106" o:spid="_x0000_s1026" type="#_x0000_t202" style="position:absolute;margin-left:0;margin-top:0;width:6pt;height:2.25pt;z-index:2557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5600" behindDoc="0" locked="0" layoutInCell="1" allowOverlap="1" wp14:anchorId="1BDF39B5" wp14:editId="7A0B0049">
                      <wp:simplePos x="0" y="0"/>
                      <wp:positionH relativeFrom="column">
                        <wp:posOffset>0</wp:posOffset>
                      </wp:positionH>
                      <wp:positionV relativeFrom="paragraph">
                        <wp:posOffset>0</wp:posOffset>
                      </wp:positionV>
                      <wp:extent cx="76200" cy="28575"/>
                      <wp:effectExtent l="19050" t="19050" r="19050" b="28575"/>
                      <wp:wrapNone/>
                      <wp:docPr id="12542" name="Text Box 1105">
                        <a:extLst xmlns:a="http://schemas.openxmlformats.org/drawingml/2006/main">
                          <a:ext uri="{FF2B5EF4-FFF2-40B4-BE49-F238E27FC236}">
                            <a16:creationId xmlns:a16="http://schemas.microsoft.com/office/drawing/2014/main" id="{00000000-0008-0000-0000-0000F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D1D3A" id="Text Box 1105" o:spid="_x0000_s1026" type="#_x0000_t202" style="position:absolute;margin-left:0;margin-top:0;width:6pt;height:2.25pt;z-index:2557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6624" behindDoc="0" locked="0" layoutInCell="1" allowOverlap="1" wp14:anchorId="5DB5A141" wp14:editId="1316EB1B">
                      <wp:simplePos x="0" y="0"/>
                      <wp:positionH relativeFrom="column">
                        <wp:posOffset>0</wp:posOffset>
                      </wp:positionH>
                      <wp:positionV relativeFrom="paragraph">
                        <wp:posOffset>0</wp:posOffset>
                      </wp:positionV>
                      <wp:extent cx="76200" cy="28575"/>
                      <wp:effectExtent l="19050" t="19050" r="19050" b="28575"/>
                      <wp:wrapNone/>
                      <wp:docPr id="12543" name="Text Box 1104">
                        <a:extLst xmlns:a="http://schemas.openxmlformats.org/drawingml/2006/main">
                          <a:ext uri="{FF2B5EF4-FFF2-40B4-BE49-F238E27FC236}">
                            <a16:creationId xmlns:a16="http://schemas.microsoft.com/office/drawing/2014/main" id="{00000000-0008-0000-0000-0000F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3405E9" id="Text Box 1104" o:spid="_x0000_s1026" type="#_x0000_t202" style="position:absolute;margin-left:0;margin-top:0;width:6pt;height:2.25pt;z-index:2557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7648" behindDoc="0" locked="0" layoutInCell="1" allowOverlap="1" wp14:anchorId="1BF825EA" wp14:editId="71462493">
                      <wp:simplePos x="0" y="0"/>
                      <wp:positionH relativeFrom="column">
                        <wp:posOffset>0</wp:posOffset>
                      </wp:positionH>
                      <wp:positionV relativeFrom="paragraph">
                        <wp:posOffset>0</wp:posOffset>
                      </wp:positionV>
                      <wp:extent cx="76200" cy="28575"/>
                      <wp:effectExtent l="19050" t="19050" r="19050" b="28575"/>
                      <wp:wrapNone/>
                      <wp:docPr id="12544" name="Text Box 1103">
                        <a:extLst xmlns:a="http://schemas.openxmlformats.org/drawingml/2006/main">
                          <a:ext uri="{FF2B5EF4-FFF2-40B4-BE49-F238E27FC236}">
                            <a16:creationId xmlns:a16="http://schemas.microsoft.com/office/drawing/2014/main" id="{00000000-0008-0000-0000-00000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A409E" id="Text Box 1103" o:spid="_x0000_s1026" type="#_x0000_t202" style="position:absolute;margin-left:0;margin-top:0;width:6pt;height:2.25pt;z-index:2557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8672" behindDoc="0" locked="0" layoutInCell="1" allowOverlap="1" wp14:anchorId="19D339AF" wp14:editId="2AF61D54">
                      <wp:simplePos x="0" y="0"/>
                      <wp:positionH relativeFrom="column">
                        <wp:posOffset>0</wp:posOffset>
                      </wp:positionH>
                      <wp:positionV relativeFrom="paragraph">
                        <wp:posOffset>0</wp:posOffset>
                      </wp:positionV>
                      <wp:extent cx="76200" cy="28575"/>
                      <wp:effectExtent l="19050" t="19050" r="19050" b="28575"/>
                      <wp:wrapNone/>
                      <wp:docPr id="12545" name="Text Box 1102">
                        <a:extLst xmlns:a="http://schemas.openxmlformats.org/drawingml/2006/main">
                          <a:ext uri="{FF2B5EF4-FFF2-40B4-BE49-F238E27FC236}">
                            <a16:creationId xmlns:a16="http://schemas.microsoft.com/office/drawing/2014/main" id="{00000000-0008-0000-0000-00000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766C7" id="Text Box 1102" o:spid="_x0000_s1026" type="#_x0000_t202" style="position:absolute;margin-left:0;margin-top:0;width:6pt;height:2.25pt;z-index:2557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09696" behindDoc="0" locked="0" layoutInCell="1" allowOverlap="1" wp14:anchorId="5758A07A" wp14:editId="3ECFF828">
                      <wp:simplePos x="0" y="0"/>
                      <wp:positionH relativeFrom="column">
                        <wp:posOffset>0</wp:posOffset>
                      </wp:positionH>
                      <wp:positionV relativeFrom="paragraph">
                        <wp:posOffset>0</wp:posOffset>
                      </wp:positionV>
                      <wp:extent cx="76200" cy="28575"/>
                      <wp:effectExtent l="19050" t="19050" r="19050" b="28575"/>
                      <wp:wrapNone/>
                      <wp:docPr id="12546" name="Text Box 1101">
                        <a:extLst xmlns:a="http://schemas.openxmlformats.org/drawingml/2006/main">
                          <a:ext uri="{FF2B5EF4-FFF2-40B4-BE49-F238E27FC236}">
                            <a16:creationId xmlns:a16="http://schemas.microsoft.com/office/drawing/2014/main" id="{00000000-0008-0000-0000-00000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9D12F" id="Text Box 1101" o:spid="_x0000_s1026" type="#_x0000_t202" style="position:absolute;margin-left:0;margin-top:0;width:6pt;height:2.25pt;z-index:2557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0720" behindDoc="0" locked="0" layoutInCell="1" allowOverlap="1" wp14:anchorId="7E11411B" wp14:editId="4B6FEBCD">
                      <wp:simplePos x="0" y="0"/>
                      <wp:positionH relativeFrom="column">
                        <wp:posOffset>0</wp:posOffset>
                      </wp:positionH>
                      <wp:positionV relativeFrom="paragraph">
                        <wp:posOffset>0</wp:posOffset>
                      </wp:positionV>
                      <wp:extent cx="76200" cy="28575"/>
                      <wp:effectExtent l="19050" t="19050" r="19050" b="28575"/>
                      <wp:wrapNone/>
                      <wp:docPr id="12547" name="Text Box 1100">
                        <a:extLst xmlns:a="http://schemas.openxmlformats.org/drawingml/2006/main">
                          <a:ext uri="{FF2B5EF4-FFF2-40B4-BE49-F238E27FC236}">
                            <a16:creationId xmlns:a16="http://schemas.microsoft.com/office/drawing/2014/main" id="{00000000-0008-0000-0000-00000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0BA4C" id="Text Box 1100" o:spid="_x0000_s1026" type="#_x0000_t202" style="position:absolute;margin-left:0;margin-top:0;width:6pt;height:2.25pt;z-index:2557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1744" behindDoc="0" locked="0" layoutInCell="1" allowOverlap="1" wp14:anchorId="76FBB260" wp14:editId="1FB5E613">
                      <wp:simplePos x="0" y="0"/>
                      <wp:positionH relativeFrom="column">
                        <wp:posOffset>0</wp:posOffset>
                      </wp:positionH>
                      <wp:positionV relativeFrom="paragraph">
                        <wp:posOffset>0</wp:posOffset>
                      </wp:positionV>
                      <wp:extent cx="76200" cy="28575"/>
                      <wp:effectExtent l="19050" t="19050" r="19050" b="28575"/>
                      <wp:wrapNone/>
                      <wp:docPr id="12548" name="Text Box 1099">
                        <a:extLst xmlns:a="http://schemas.openxmlformats.org/drawingml/2006/main">
                          <a:ext uri="{FF2B5EF4-FFF2-40B4-BE49-F238E27FC236}">
                            <a16:creationId xmlns:a16="http://schemas.microsoft.com/office/drawing/2014/main" id="{00000000-0008-0000-0000-00000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69B6D" id="Text Box 1099" o:spid="_x0000_s1026" type="#_x0000_t202" style="position:absolute;margin-left:0;margin-top:0;width:6pt;height:2.25pt;z-index:2557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2768" behindDoc="0" locked="0" layoutInCell="1" allowOverlap="1" wp14:anchorId="30F6F999" wp14:editId="20482F23">
                      <wp:simplePos x="0" y="0"/>
                      <wp:positionH relativeFrom="column">
                        <wp:posOffset>0</wp:posOffset>
                      </wp:positionH>
                      <wp:positionV relativeFrom="paragraph">
                        <wp:posOffset>0</wp:posOffset>
                      </wp:positionV>
                      <wp:extent cx="76200" cy="28575"/>
                      <wp:effectExtent l="19050" t="19050" r="19050" b="28575"/>
                      <wp:wrapNone/>
                      <wp:docPr id="12549" name="Text Box 1098">
                        <a:extLst xmlns:a="http://schemas.openxmlformats.org/drawingml/2006/main">
                          <a:ext uri="{FF2B5EF4-FFF2-40B4-BE49-F238E27FC236}">
                            <a16:creationId xmlns:a16="http://schemas.microsoft.com/office/drawing/2014/main" id="{00000000-0008-0000-0000-00000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44669" id="Text Box 1098" o:spid="_x0000_s1026" type="#_x0000_t202" style="position:absolute;margin-left:0;margin-top:0;width:6pt;height:2.25pt;z-index:2557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3792" behindDoc="0" locked="0" layoutInCell="1" allowOverlap="1" wp14:anchorId="0DD22BA4" wp14:editId="0C450917">
                      <wp:simplePos x="0" y="0"/>
                      <wp:positionH relativeFrom="column">
                        <wp:posOffset>0</wp:posOffset>
                      </wp:positionH>
                      <wp:positionV relativeFrom="paragraph">
                        <wp:posOffset>0</wp:posOffset>
                      </wp:positionV>
                      <wp:extent cx="76200" cy="28575"/>
                      <wp:effectExtent l="19050" t="19050" r="19050" b="28575"/>
                      <wp:wrapNone/>
                      <wp:docPr id="12550" name="Text Box 1097">
                        <a:extLst xmlns:a="http://schemas.openxmlformats.org/drawingml/2006/main">
                          <a:ext uri="{FF2B5EF4-FFF2-40B4-BE49-F238E27FC236}">
                            <a16:creationId xmlns:a16="http://schemas.microsoft.com/office/drawing/2014/main" id="{00000000-0008-0000-0000-00000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659FA" id="Text Box 1097" o:spid="_x0000_s1026" type="#_x0000_t202" style="position:absolute;margin-left:0;margin-top:0;width:6pt;height:2.25pt;z-index:2557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4816" behindDoc="0" locked="0" layoutInCell="1" allowOverlap="1" wp14:anchorId="52E0E9E0" wp14:editId="4F7A73BF">
                      <wp:simplePos x="0" y="0"/>
                      <wp:positionH relativeFrom="column">
                        <wp:posOffset>0</wp:posOffset>
                      </wp:positionH>
                      <wp:positionV relativeFrom="paragraph">
                        <wp:posOffset>0</wp:posOffset>
                      </wp:positionV>
                      <wp:extent cx="76200" cy="28575"/>
                      <wp:effectExtent l="19050" t="19050" r="19050" b="28575"/>
                      <wp:wrapNone/>
                      <wp:docPr id="12551" name="Text Box 1096">
                        <a:extLst xmlns:a="http://schemas.openxmlformats.org/drawingml/2006/main">
                          <a:ext uri="{FF2B5EF4-FFF2-40B4-BE49-F238E27FC236}">
                            <a16:creationId xmlns:a16="http://schemas.microsoft.com/office/drawing/2014/main" id="{00000000-0008-0000-0000-00000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0CFCF" id="Text Box 1096" o:spid="_x0000_s1026" type="#_x0000_t202" style="position:absolute;margin-left:0;margin-top:0;width:6pt;height:2.25pt;z-index:2557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5840" behindDoc="0" locked="0" layoutInCell="1" allowOverlap="1" wp14:anchorId="1979122A" wp14:editId="27B74FAA">
                      <wp:simplePos x="0" y="0"/>
                      <wp:positionH relativeFrom="column">
                        <wp:posOffset>0</wp:posOffset>
                      </wp:positionH>
                      <wp:positionV relativeFrom="paragraph">
                        <wp:posOffset>0</wp:posOffset>
                      </wp:positionV>
                      <wp:extent cx="76200" cy="28575"/>
                      <wp:effectExtent l="19050" t="19050" r="19050" b="28575"/>
                      <wp:wrapNone/>
                      <wp:docPr id="12552" name="Text Box 1095">
                        <a:extLst xmlns:a="http://schemas.openxmlformats.org/drawingml/2006/main">
                          <a:ext uri="{FF2B5EF4-FFF2-40B4-BE49-F238E27FC236}">
                            <a16:creationId xmlns:a16="http://schemas.microsoft.com/office/drawing/2014/main" id="{00000000-0008-0000-0000-00000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E7C19" id="Text Box 1095" o:spid="_x0000_s1026" type="#_x0000_t202" style="position:absolute;margin-left:0;margin-top:0;width:6pt;height:2.25pt;z-index:2557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6864" behindDoc="0" locked="0" layoutInCell="1" allowOverlap="1" wp14:anchorId="54BA9C4A" wp14:editId="3E77E81A">
                      <wp:simplePos x="0" y="0"/>
                      <wp:positionH relativeFrom="column">
                        <wp:posOffset>0</wp:posOffset>
                      </wp:positionH>
                      <wp:positionV relativeFrom="paragraph">
                        <wp:posOffset>0</wp:posOffset>
                      </wp:positionV>
                      <wp:extent cx="76200" cy="28575"/>
                      <wp:effectExtent l="19050" t="19050" r="19050" b="28575"/>
                      <wp:wrapNone/>
                      <wp:docPr id="12553" name="Text Box 1094">
                        <a:extLst xmlns:a="http://schemas.openxmlformats.org/drawingml/2006/main">
                          <a:ext uri="{FF2B5EF4-FFF2-40B4-BE49-F238E27FC236}">
                            <a16:creationId xmlns:a16="http://schemas.microsoft.com/office/drawing/2014/main" id="{00000000-0008-0000-0000-00000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8BE5D" id="Text Box 1094" o:spid="_x0000_s1026" type="#_x0000_t202" style="position:absolute;margin-left:0;margin-top:0;width:6pt;height:2.25pt;z-index:2557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7888" behindDoc="0" locked="0" layoutInCell="1" allowOverlap="1" wp14:anchorId="160AA438" wp14:editId="191001E4">
                      <wp:simplePos x="0" y="0"/>
                      <wp:positionH relativeFrom="column">
                        <wp:posOffset>0</wp:posOffset>
                      </wp:positionH>
                      <wp:positionV relativeFrom="paragraph">
                        <wp:posOffset>0</wp:posOffset>
                      </wp:positionV>
                      <wp:extent cx="76200" cy="28575"/>
                      <wp:effectExtent l="19050" t="19050" r="19050" b="28575"/>
                      <wp:wrapNone/>
                      <wp:docPr id="12554" name="Text Box 1093">
                        <a:extLst xmlns:a="http://schemas.openxmlformats.org/drawingml/2006/main">
                          <a:ext uri="{FF2B5EF4-FFF2-40B4-BE49-F238E27FC236}">
                            <a16:creationId xmlns:a16="http://schemas.microsoft.com/office/drawing/2014/main" id="{00000000-0008-0000-0000-00000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A3B86" id="Text Box 1093" o:spid="_x0000_s1026" type="#_x0000_t202" style="position:absolute;margin-left:0;margin-top:0;width:6pt;height:2.25pt;z-index:25571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8912" behindDoc="0" locked="0" layoutInCell="1" allowOverlap="1" wp14:anchorId="314AA9F3" wp14:editId="16255681">
                      <wp:simplePos x="0" y="0"/>
                      <wp:positionH relativeFrom="column">
                        <wp:posOffset>0</wp:posOffset>
                      </wp:positionH>
                      <wp:positionV relativeFrom="paragraph">
                        <wp:posOffset>0</wp:posOffset>
                      </wp:positionV>
                      <wp:extent cx="76200" cy="28575"/>
                      <wp:effectExtent l="19050" t="19050" r="19050" b="28575"/>
                      <wp:wrapNone/>
                      <wp:docPr id="12555" name="Text Box 1092">
                        <a:extLst xmlns:a="http://schemas.openxmlformats.org/drawingml/2006/main">
                          <a:ext uri="{FF2B5EF4-FFF2-40B4-BE49-F238E27FC236}">
                            <a16:creationId xmlns:a16="http://schemas.microsoft.com/office/drawing/2014/main" id="{00000000-0008-0000-0000-00000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05868E" id="Text Box 1092" o:spid="_x0000_s1026" type="#_x0000_t202" style="position:absolute;margin-left:0;margin-top:0;width:6pt;height:2.25pt;z-index:25571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19936" behindDoc="0" locked="0" layoutInCell="1" allowOverlap="1" wp14:anchorId="18668C32" wp14:editId="31746210">
                      <wp:simplePos x="0" y="0"/>
                      <wp:positionH relativeFrom="column">
                        <wp:posOffset>0</wp:posOffset>
                      </wp:positionH>
                      <wp:positionV relativeFrom="paragraph">
                        <wp:posOffset>0</wp:posOffset>
                      </wp:positionV>
                      <wp:extent cx="76200" cy="28575"/>
                      <wp:effectExtent l="19050" t="19050" r="19050" b="28575"/>
                      <wp:wrapNone/>
                      <wp:docPr id="12556" name="Text Box 1091">
                        <a:extLst xmlns:a="http://schemas.openxmlformats.org/drawingml/2006/main">
                          <a:ext uri="{FF2B5EF4-FFF2-40B4-BE49-F238E27FC236}">
                            <a16:creationId xmlns:a16="http://schemas.microsoft.com/office/drawing/2014/main" id="{00000000-0008-0000-0000-00000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51C9A" id="Text Box 1091" o:spid="_x0000_s1026" type="#_x0000_t202" style="position:absolute;margin-left:0;margin-top:0;width:6pt;height:2.25pt;z-index:25571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0960" behindDoc="0" locked="0" layoutInCell="1" allowOverlap="1" wp14:anchorId="311D277E" wp14:editId="58E2D96D">
                      <wp:simplePos x="0" y="0"/>
                      <wp:positionH relativeFrom="column">
                        <wp:posOffset>0</wp:posOffset>
                      </wp:positionH>
                      <wp:positionV relativeFrom="paragraph">
                        <wp:posOffset>0</wp:posOffset>
                      </wp:positionV>
                      <wp:extent cx="76200" cy="28575"/>
                      <wp:effectExtent l="19050" t="19050" r="19050" b="28575"/>
                      <wp:wrapNone/>
                      <wp:docPr id="12557" name="Text Box 1090">
                        <a:extLst xmlns:a="http://schemas.openxmlformats.org/drawingml/2006/main">
                          <a:ext uri="{FF2B5EF4-FFF2-40B4-BE49-F238E27FC236}">
                            <a16:creationId xmlns:a16="http://schemas.microsoft.com/office/drawing/2014/main" id="{00000000-0008-0000-0000-00000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87667" id="Text Box 1090" o:spid="_x0000_s1026" type="#_x0000_t202" style="position:absolute;margin-left:0;margin-top:0;width:6pt;height:2.25pt;z-index:2557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1984" behindDoc="0" locked="0" layoutInCell="1" allowOverlap="1" wp14:anchorId="4680D1A2" wp14:editId="11BC0DBB">
                      <wp:simplePos x="0" y="0"/>
                      <wp:positionH relativeFrom="column">
                        <wp:posOffset>0</wp:posOffset>
                      </wp:positionH>
                      <wp:positionV relativeFrom="paragraph">
                        <wp:posOffset>0</wp:posOffset>
                      </wp:positionV>
                      <wp:extent cx="76200" cy="28575"/>
                      <wp:effectExtent l="19050" t="19050" r="19050" b="28575"/>
                      <wp:wrapNone/>
                      <wp:docPr id="12558" name="Text Box 1089">
                        <a:extLst xmlns:a="http://schemas.openxmlformats.org/drawingml/2006/main">
                          <a:ext uri="{FF2B5EF4-FFF2-40B4-BE49-F238E27FC236}">
                            <a16:creationId xmlns:a16="http://schemas.microsoft.com/office/drawing/2014/main" id="{00000000-0008-0000-0000-00000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3533BA" id="Text Box 1089" o:spid="_x0000_s1026" type="#_x0000_t202" style="position:absolute;margin-left:0;margin-top:0;width:6pt;height:2.25pt;z-index:25572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3008" behindDoc="0" locked="0" layoutInCell="1" allowOverlap="1" wp14:anchorId="56F70AEB" wp14:editId="76677E52">
                      <wp:simplePos x="0" y="0"/>
                      <wp:positionH relativeFrom="column">
                        <wp:posOffset>0</wp:posOffset>
                      </wp:positionH>
                      <wp:positionV relativeFrom="paragraph">
                        <wp:posOffset>0</wp:posOffset>
                      </wp:positionV>
                      <wp:extent cx="76200" cy="28575"/>
                      <wp:effectExtent l="19050" t="19050" r="19050" b="28575"/>
                      <wp:wrapNone/>
                      <wp:docPr id="12559" name="Text Box 1088">
                        <a:extLst xmlns:a="http://schemas.openxmlformats.org/drawingml/2006/main">
                          <a:ext uri="{FF2B5EF4-FFF2-40B4-BE49-F238E27FC236}">
                            <a16:creationId xmlns:a16="http://schemas.microsoft.com/office/drawing/2014/main" id="{00000000-0008-0000-0000-00000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285CA1" id="Text Box 1088" o:spid="_x0000_s1026" type="#_x0000_t202" style="position:absolute;margin-left:0;margin-top:0;width:6pt;height:2.25pt;z-index:25572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4032" behindDoc="0" locked="0" layoutInCell="1" allowOverlap="1" wp14:anchorId="5E6AB5C2" wp14:editId="7B660340">
                      <wp:simplePos x="0" y="0"/>
                      <wp:positionH relativeFrom="column">
                        <wp:posOffset>0</wp:posOffset>
                      </wp:positionH>
                      <wp:positionV relativeFrom="paragraph">
                        <wp:posOffset>0</wp:posOffset>
                      </wp:positionV>
                      <wp:extent cx="76200" cy="28575"/>
                      <wp:effectExtent l="19050" t="19050" r="19050" b="28575"/>
                      <wp:wrapNone/>
                      <wp:docPr id="12560" name="Text Box 1087">
                        <a:extLst xmlns:a="http://schemas.openxmlformats.org/drawingml/2006/main">
                          <a:ext uri="{FF2B5EF4-FFF2-40B4-BE49-F238E27FC236}">
                            <a16:creationId xmlns:a16="http://schemas.microsoft.com/office/drawing/2014/main" id="{00000000-0008-0000-0000-00001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71368" id="Text Box 1087" o:spid="_x0000_s1026" type="#_x0000_t202" style="position:absolute;margin-left:0;margin-top:0;width:6pt;height:2.25pt;z-index:25572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5056" behindDoc="0" locked="0" layoutInCell="1" allowOverlap="1" wp14:anchorId="3ECBABE4" wp14:editId="1397AB02">
                      <wp:simplePos x="0" y="0"/>
                      <wp:positionH relativeFrom="column">
                        <wp:posOffset>0</wp:posOffset>
                      </wp:positionH>
                      <wp:positionV relativeFrom="paragraph">
                        <wp:posOffset>0</wp:posOffset>
                      </wp:positionV>
                      <wp:extent cx="76200" cy="28575"/>
                      <wp:effectExtent l="19050" t="19050" r="19050" b="28575"/>
                      <wp:wrapNone/>
                      <wp:docPr id="12561" name="Text Box 1086">
                        <a:extLst xmlns:a="http://schemas.openxmlformats.org/drawingml/2006/main">
                          <a:ext uri="{FF2B5EF4-FFF2-40B4-BE49-F238E27FC236}">
                            <a16:creationId xmlns:a16="http://schemas.microsoft.com/office/drawing/2014/main" id="{00000000-0008-0000-0000-00001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25A2A" id="Text Box 1086" o:spid="_x0000_s1026" type="#_x0000_t202" style="position:absolute;margin-left:0;margin-top:0;width:6pt;height:2.25pt;z-index:25572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6080" behindDoc="0" locked="0" layoutInCell="1" allowOverlap="1" wp14:anchorId="268E308F" wp14:editId="3C882FD6">
                      <wp:simplePos x="0" y="0"/>
                      <wp:positionH relativeFrom="column">
                        <wp:posOffset>0</wp:posOffset>
                      </wp:positionH>
                      <wp:positionV relativeFrom="paragraph">
                        <wp:posOffset>0</wp:posOffset>
                      </wp:positionV>
                      <wp:extent cx="76200" cy="28575"/>
                      <wp:effectExtent l="19050" t="19050" r="19050" b="28575"/>
                      <wp:wrapNone/>
                      <wp:docPr id="12562" name="Text Box 1085">
                        <a:extLst xmlns:a="http://schemas.openxmlformats.org/drawingml/2006/main">
                          <a:ext uri="{FF2B5EF4-FFF2-40B4-BE49-F238E27FC236}">
                            <a16:creationId xmlns:a16="http://schemas.microsoft.com/office/drawing/2014/main" id="{00000000-0008-0000-0000-00001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6B898" id="Text Box 1085" o:spid="_x0000_s1026" type="#_x0000_t202" style="position:absolute;margin-left:0;margin-top:0;width:6pt;height:2.25pt;z-index:25572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7104" behindDoc="0" locked="0" layoutInCell="1" allowOverlap="1" wp14:anchorId="37E9928D" wp14:editId="4FA002DA">
                      <wp:simplePos x="0" y="0"/>
                      <wp:positionH relativeFrom="column">
                        <wp:posOffset>0</wp:posOffset>
                      </wp:positionH>
                      <wp:positionV relativeFrom="paragraph">
                        <wp:posOffset>0</wp:posOffset>
                      </wp:positionV>
                      <wp:extent cx="76200" cy="28575"/>
                      <wp:effectExtent l="19050" t="19050" r="19050" b="28575"/>
                      <wp:wrapNone/>
                      <wp:docPr id="12563" name="Text Box 1084">
                        <a:extLst xmlns:a="http://schemas.openxmlformats.org/drawingml/2006/main">
                          <a:ext uri="{FF2B5EF4-FFF2-40B4-BE49-F238E27FC236}">
                            <a16:creationId xmlns:a16="http://schemas.microsoft.com/office/drawing/2014/main" id="{00000000-0008-0000-0000-00001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C5CEA" id="Text Box 1084" o:spid="_x0000_s1026" type="#_x0000_t202" style="position:absolute;margin-left:0;margin-top:0;width:6pt;height:2.25pt;z-index:25572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8128" behindDoc="0" locked="0" layoutInCell="1" allowOverlap="1" wp14:anchorId="16A7F255" wp14:editId="489A446E">
                      <wp:simplePos x="0" y="0"/>
                      <wp:positionH relativeFrom="column">
                        <wp:posOffset>0</wp:posOffset>
                      </wp:positionH>
                      <wp:positionV relativeFrom="paragraph">
                        <wp:posOffset>0</wp:posOffset>
                      </wp:positionV>
                      <wp:extent cx="76200" cy="28575"/>
                      <wp:effectExtent l="19050" t="19050" r="19050" b="28575"/>
                      <wp:wrapNone/>
                      <wp:docPr id="12564" name="Text Box 1083">
                        <a:extLst xmlns:a="http://schemas.openxmlformats.org/drawingml/2006/main">
                          <a:ext uri="{FF2B5EF4-FFF2-40B4-BE49-F238E27FC236}">
                            <a16:creationId xmlns:a16="http://schemas.microsoft.com/office/drawing/2014/main" id="{00000000-0008-0000-0000-00001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A0825" id="Text Box 1083" o:spid="_x0000_s1026" type="#_x0000_t202" style="position:absolute;margin-left:0;margin-top:0;width:6pt;height:2.25pt;z-index:25572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29152" behindDoc="0" locked="0" layoutInCell="1" allowOverlap="1" wp14:anchorId="440868D1" wp14:editId="614004A1">
                      <wp:simplePos x="0" y="0"/>
                      <wp:positionH relativeFrom="column">
                        <wp:posOffset>0</wp:posOffset>
                      </wp:positionH>
                      <wp:positionV relativeFrom="paragraph">
                        <wp:posOffset>0</wp:posOffset>
                      </wp:positionV>
                      <wp:extent cx="76200" cy="28575"/>
                      <wp:effectExtent l="19050" t="19050" r="19050" b="28575"/>
                      <wp:wrapNone/>
                      <wp:docPr id="12565" name="Text Box 1082">
                        <a:extLst xmlns:a="http://schemas.openxmlformats.org/drawingml/2006/main">
                          <a:ext uri="{FF2B5EF4-FFF2-40B4-BE49-F238E27FC236}">
                            <a16:creationId xmlns:a16="http://schemas.microsoft.com/office/drawing/2014/main" id="{00000000-0008-0000-0000-00001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29141" id="Text Box 1082" o:spid="_x0000_s1026" type="#_x0000_t202" style="position:absolute;margin-left:0;margin-top:0;width:6pt;height:2.25pt;z-index:2557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0176" behindDoc="0" locked="0" layoutInCell="1" allowOverlap="1" wp14:anchorId="11A9EDC6" wp14:editId="6FFE7811">
                      <wp:simplePos x="0" y="0"/>
                      <wp:positionH relativeFrom="column">
                        <wp:posOffset>0</wp:posOffset>
                      </wp:positionH>
                      <wp:positionV relativeFrom="paragraph">
                        <wp:posOffset>0</wp:posOffset>
                      </wp:positionV>
                      <wp:extent cx="76200" cy="28575"/>
                      <wp:effectExtent l="19050" t="19050" r="19050" b="28575"/>
                      <wp:wrapNone/>
                      <wp:docPr id="12566" name="Text Box 1081">
                        <a:extLst xmlns:a="http://schemas.openxmlformats.org/drawingml/2006/main">
                          <a:ext uri="{FF2B5EF4-FFF2-40B4-BE49-F238E27FC236}">
                            <a16:creationId xmlns:a16="http://schemas.microsoft.com/office/drawing/2014/main" id="{00000000-0008-0000-0000-00001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33D85" id="Text Box 1081" o:spid="_x0000_s1026" type="#_x0000_t202" style="position:absolute;margin-left:0;margin-top:0;width:6pt;height:2.25pt;z-index:2557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1200" behindDoc="0" locked="0" layoutInCell="1" allowOverlap="1" wp14:anchorId="3F138239" wp14:editId="10510D61">
                      <wp:simplePos x="0" y="0"/>
                      <wp:positionH relativeFrom="column">
                        <wp:posOffset>0</wp:posOffset>
                      </wp:positionH>
                      <wp:positionV relativeFrom="paragraph">
                        <wp:posOffset>0</wp:posOffset>
                      </wp:positionV>
                      <wp:extent cx="76200" cy="28575"/>
                      <wp:effectExtent l="19050" t="19050" r="19050" b="28575"/>
                      <wp:wrapNone/>
                      <wp:docPr id="12567" name="Text Box 1080">
                        <a:extLst xmlns:a="http://schemas.openxmlformats.org/drawingml/2006/main">
                          <a:ext uri="{FF2B5EF4-FFF2-40B4-BE49-F238E27FC236}">
                            <a16:creationId xmlns:a16="http://schemas.microsoft.com/office/drawing/2014/main" id="{00000000-0008-0000-0000-00001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A87BAF" id="Text Box 1080" o:spid="_x0000_s1026" type="#_x0000_t202" style="position:absolute;margin-left:0;margin-top:0;width:6pt;height:2.25pt;z-index:2557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2224" behindDoc="0" locked="0" layoutInCell="1" allowOverlap="1" wp14:anchorId="6A778E82" wp14:editId="107AF69E">
                      <wp:simplePos x="0" y="0"/>
                      <wp:positionH relativeFrom="column">
                        <wp:posOffset>0</wp:posOffset>
                      </wp:positionH>
                      <wp:positionV relativeFrom="paragraph">
                        <wp:posOffset>0</wp:posOffset>
                      </wp:positionV>
                      <wp:extent cx="76200" cy="28575"/>
                      <wp:effectExtent l="19050" t="19050" r="19050" b="28575"/>
                      <wp:wrapNone/>
                      <wp:docPr id="12568" name="Text Box 1079">
                        <a:extLst xmlns:a="http://schemas.openxmlformats.org/drawingml/2006/main">
                          <a:ext uri="{FF2B5EF4-FFF2-40B4-BE49-F238E27FC236}">
                            <a16:creationId xmlns:a16="http://schemas.microsoft.com/office/drawing/2014/main" id="{00000000-0008-0000-0000-00001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F6390A" id="Text Box 1079" o:spid="_x0000_s1026" type="#_x0000_t202" style="position:absolute;margin-left:0;margin-top:0;width:6pt;height:2.25pt;z-index:2557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3248" behindDoc="0" locked="0" layoutInCell="1" allowOverlap="1" wp14:anchorId="07A30E36" wp14:editId="5853BD99">
                      <wp:simplePos x="0" y="0"/>
                      <wp:positionH relativeFrom="column">
                        <wp:posOffset>0</wp:posOffset>
                      </wp:positionH>
                      <wp:positionV relativeFrom="paragraph">
                        <wp:posOffset>0</wp:posOffset>
                      </wp:positionV>
                      <wp:extent cx="76200" cy="28575"/>
                      <wp:effectExtent l="19050" t="19050" r="19050" b="28575"/>
                      <wp:wrapNone/>
                      <wp:docPr id="12569" name="Text Box 1078">
                        <a:extLst xmlns:a="http://schemas.openxmlformats.org/drawingml/2006/main">
                          <a:ext uri="{FF2B5EF4-FFF2-40B4-BE49-F238E27FC236}">
                            <a16:creationId xmlns:a16="http://schemas.microsoft.com/office/drawing/2014/main" id="{00000000-0008-0000-0000-00001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B60A6" id="Text Box 1078" o:spid="_x0000_s1026" type="#_x0000_t202" style="position:absolute;margin-left:0;margin-top:0;width:6pt;height:2.25pt;z-index:2557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4272" behindDoc="0" locked="0" layoutInCell="1" allowOverlap="1" wp14:anchorId="1564E032" wp14:editId="1F9D8B3F">
                      <wp:simplePos x="0" y="0"/>
                      <wp:positionH relativeFrom="column">
                        <wp:posOffset>0</wp:posOffset>
                      </wp:positionH>
                      <wp:positionV relativeFrom="paragraph">
                        <wp:posOffset>0</wp:posOffset>
                      </wp:positionV>
                      <wp:extent cx="76200" cy="28575"/>
                      <wp:effectExtent l="19050" t="19050" r="19050" b="28575"/>
                      <wp:wrapNone/>
                      <wp:docPr id="12570" name="Text Box 1077">
                        <a:extLst xmlns:a="http://schemas.openxmlformats.org/drawingml/2006/main">
                          <a:ext uri="{FF2B5EF4-FFF2-40B4-BE49-F238E27FC236}">
                            <a16:creationId xmlns:a16="http://schemas.microsoft.com/office/drawing/2014/main" id="{00000000-0008-0000-0000-00001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E217A" id="Text Box 1077" o:spid="_x0000_s1026" type="#_x0000_t202" style="position:absolute;margin-left:0;margin-top:0;width:6pt;height:2.25pt;z-index:2557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5296" behindDoc="0" locked="0" layoutInCell="1" allowOverlap="1" wp14:anchorId="59F9A8F1" wp14:editId="79F3C29B">
                      <wp:simplePos x="0" y="0"/>
                      <wp:positionH relativeFrom="column">
                        <wp:posOffset>0</wp:posOffset>
                      </wp:positionH>
                      <wp:positionV relativeFrom="paragraph">
                        <wp:posOffset>0</wp:posOffset>
                      </wp:positionV>
                      <wp:extent cx="76200" cy="28575"/>
                      <wp:effectExtent l="19050" t="19050" r="19050" b="28575"/>
                      <wp:wrapNone/>
                      <wp:docPr id="12571" name="Text Box 1076">
                        <a:extLst xmlns:a="http://schemas.openxmlformats.org/drawingml/2006/main">
                          <a:ext uri="{FF2B5EF4-FFF2-40B4-BE49-F238E27FC236}">
                            <a16:creationId xmlns:a16="http://schemas.microsoft.com/office/drawing/2014/main" id="{00000000-0008-0000-0000-00001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48D26" id="Text Box 1076" o:spid="_x0000_s1026" type="#_x0000_t202" style="position:absolute;margin-left:0;margin-top:0;width:6pt;height:2.25pt;z-index:2557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6320" behindDoc="0" locked="0" layoutInCell="1" allowOverlap="1" wp14:anchorId="59D30A07" wp14:editId="177DA288">
                      <wp:simplePos x="0" y="0"/>
                      <wp:positionH relativeFrom="column">
                        <wp:posOffset>0</wp:posOffset>
                      </wp:positionH>
                      <wp:positionV relativeFrom="paragraph">
                        <wp:posOffset>0</wp:posOffset>
                      </wp:positionV>
                      <wp:extent cx="76200" cy="28575"/>
                      <wp:effectExtent l="19050" t="19050" r="19050" b="28575"/>
                      <wp:wrapNone/>
                      <wp:docPr id="12572" name="Text Box 1075">
                        <a:extLst xmlns:a="http://schemas.openxmlformats.org/drawingml/2006/main">
                          <a:ext uri="{FF2B5EF4-FFF2-40B4-BE49-F238E27FC236}">
                            <a16:creationId xmlns:a16="http://schemas.microsoft.com/office/drawing/2014/main" id="{00000000-0008-0000-0000-00001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57B8C" id="Text Box 1075" o:spid="_x0000_s1026" type="#_x0000_t202" style="position:absolute;margin-left:0;margin-top:0;width:6pt;height:2.25pt;z-index:2557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7344" behindDoc="0" locked="0" layoutInCell="1" allowOverlap="1" wp14:anchorId="10349EA4" wp14:editId="49D0F660">
                      <wp:simplePos x="0" y="0"/>
                      <wp:positionH relativeFrom="column">
                        <wp:posOffset>0</wp:posOffset>
                      </wp:positionH>
                      <wp:positionV relativeFrom="paragraph">
                        <wp:posOffset>0</wp:posOffset>
                      </wp:positionV>
                      <wp:extent cx="76200" cy="28575"/>
                      <wp:effectExtent l="19050" t="19050" r="19050" b="28575"/>
                      <wp:wrapNone/>
                      <wp:docPr id="12573" name="Text Box 1074">
                        <a:extLst xmlns:a="http://schemas.openxmlformats.org/drawingml/2006/main">
                          <a:ext uri="{FF2B5EF4-FFF2-40B4-BE49-F238E27FC236}">
                            <a16:creationId xmlns:a16="http://schemas.microsoft.com/office/drawing/2014/main" id="{00000000-0008-0000-0000-00001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2192CE" id="Text Box 1074" o:spid="_x0000_s1026" type="#_x0000_t202" style="position:absolute;margin-left:0;margin-top:0;width:6pt;height:2.25pt;z-index:2557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8368" behindDoc="0" locked="0" layoutInCell="1" allowOverlap="1" wp14:anchorId="4DB6A2DD" wp14:editId="708898D7">
                      <wp:simplePos x="0" y="0"/>
                      <wp:positionH relativeFrom="column">
                        <wp:posOffset>0</wp:posOffset>
                      </wp:positionH>
                      <wp:positionV relativeFrom="paragraph">
                        <wp:posOffset>0</wp:posOffset>
                      </wp:positionV>
                      <wp:extent cx="76200" cy="28575"/>
                      <wp:effectExtent l="19050" t="19050" r="19050" b="28575"/>
                      <wp:wrapNone/>
                      <wp:docPr id="12574" name="Text Box 1073">
                        <a:extLst xmlns:a="http://schemas.openxmlformats.org/drawingml/2006/main">
                          <a:ext uri="{FF2B5EF4-FFF2-40B4-BE49-F238E27FC236}">
                            <a16:creationId xmlns:a16="http://schemas.microsoft.com/office/drawing/2014/main" id="{00000000-0008-0000-0000-00001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B28C2" id="Text Box 1073" o:spid="_x0000_s1026" type="#_x0000_t202" style="position:absolute;margin-left:0;margin-top:0;width:6pt;height:2.25pt;z-index:2557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39392" behindDoc="0" locked="0" layoutInCell="1" allowOverlap="1" wp14:anchorId="7292D558" wp14:editId="435C5363">
                      <wp:simplePos x="0" y="0"/>
                      <wp:positionH relativeFrom="column">
                        <wp:posOffset>0</wp:posOffset>
                      </wp:positionH>
                      <wp:positionV relativeFrom="paragraph">
                        <wp:posOffset>0</wp:posOffset>
                      </wp:positionV>
                      <wp:extent cx="76200" cy="28575"/>
                      <wp:effectExtent l="19050" t="19050" r="19050" b="28575"/>
                      <wp:wrapNone/>
                      <wp:docPr id="12575" name="Text Box 1072">
                        <a:extLst xmlns:a="http://schemas.openxmlformats.org/drawingml/2006/main">
                          <a:ext uri="{FF2B5EF4-FFF2-40B4-BE49-F238E27FC236}">
                            <a16:creationId xmlns:a16="http://schemas.microsoft.com/office/drawing/2014/main" id="{00000000-0008-0000-0000-00001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FE017" id="Text Box 1072" o:spid="_x0000_s1026" type="#_x0000_t202" style="position:absolute;margin-left:0;margin-top:0;width:6pt;height:2.25pt;z-index:25573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0416" behindDoc="0" locked="0" layoutInCell="1" allowOverlap="1" wp14:anchorId="060F81BD" wp14:editId="47F7CA5E">
                      <wp:simplePos x="0" y="0"/>
                      <wp:positionH relativeFrom="column">
                        <wp:posOffset>0</wp:posOffset>
                      </wp:positionH>
                      <wp:positionV relativeFrom="paragraph">
                        <wp:posOffset>0</wp:posOffset>
                      </wp:positionV>
                      <wp:extent cx="76200" cy="28575"/>
                      <wp:effectExtent l="19050" t="19050" r="19050" b="28575"/>
                      <wp:wrapNone/>
                      <wp:docPr id="12576" name="Text Box 1071">
                        <a:extLst xmlns:a="http://schemas.openxmlformats.org/drawingml/2006/main">
                          <a:ext uri="{FF2B5EF4-FFF2-40B4-BE49-F238E27FC236}">
                            <a16:creationId xmlns:a16="http://schemas.microsoft.com/office/drawing/2014/main" id="{00000000-0008-0000-0000-00002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5A146" id="Text Box 1071" o:spid="_x0000_s1026" type="#_x0000_t202" style="position:absolute;margin-left:0;margin-top:0;width:6pt;height:2.25pt;z-index:25574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1440" behindDoc="0" locked="0" layoutInCell="1" allowOverlap="1" wp14:anchorId="1BF0F160" wp14:editId="081B43FB">
                      <wp:simplePos x="0" y="0"/>
                      <wp:positionH relativeFrom="column">
                        <wp:posOffset>0</wp:posOffset>
                      </wp:positionH>
                      <wp:positionV relativeFrom="paragraph">
                        <wp:posOffset>0</wp:posOffset>
                      </wp:positionV>
                      <wp:extent cx="76200" cy="28575"/>
                      <wp:effectExtent l="19050" t="19050" r="19050" b="28575"/>
                      <wp:wrapNone/>
                      <wp:docPr id="12577" name="Text Box 1070">
                        <a:extLst xmlns:a="http://schemas.openxmlformats.org/drawingml/2006/main">
                          <a:ext uri="{FF2B5EF4-FFF2-40B4-BE49-F238E27FC236}">
                            <a16:creationId xmlns:a16="http://schemas.microsoft.com/office/drawing/2014/main" id="{00000000-0008-0000-0000-00002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BB112" id="Text Box 1070" o:spid="_x0000_s1026" type="#_x0000_t202" style="position:absolute;margin-left:0;margin-top:0;width:6pt;height:2.25pt;z-index:2557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2464" behindDoc="0" locked="0" layoutInCell="1" allowOverlap="1" wp14:anchorId="0568AED2" wp14:editId="190BA0C5">
                      <wp:simplePos x="0" y="0"/>
                      <wp:positionH relativeFrom="column">
                        <wp:posOffset>0</wp:posOffset>
                      </wp:positionH>
                      <wp:positionV relativeFrom="paragraph">
                        <wp:posOffset>0</wp:posOffset>
                      </wp:positionV>
                      <wp:extent cx="76200" cy="28575"/>
                      <wp:effectExtent l="19050" t="19050" r="19050" b="28575"/>
                      <wp:wrapNone/>
                      <wp:docPr id="12578" name="Text Box 1069">
                        <a:extLst xmlns:a="http://schemas.openxmlformats.org/drawingml/2006/main">
                          <a:ext uri="{FF2B5EF4-FFF2-40B4-BE49-F238E27FC236}">
                            <a16:creationId xmlns:a16="http://schemas.microsoft.com/office/drawing/2014/main" id="{00000000-0008-0000-0000-00002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BBFF8D" id="Text Box 1069" o:spid="_x0000_s1026" type="#_x0000_t202" style="position:absolute;margin-left:0;margin-top:0;width:6pt;height:2.25pt;z-index:25574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3488" behindDoc="0" locked="0" layoutInCell="1" allowOverlap="1" wp14:anchorId="1C075195" wp14:editId="6E235BF6">
                      <wp:simplePos x="0" y="0"/>
                      <wp:positionH relativeFrom="column">
                        <wp:posOffset>0</wp:posOffset>
                      </wp:positionH>
                      <wp:positionV relativeFrom="paragraph">
                        <wp:posOffset>0</wp:posOffset>
                      </wp:positionV>
                      <wp:extent cx="76200" cy="28575"/>
                      <wp:effectExtent l="19050" t="19050" r="19050" b="28575"/>
                      <wp:wrapNone/>
                      <wp:docPr id="12579" name="Text Box 1068">
                        <a:extLst xmlns:a="http://schemas.openxmlformats.org/drawingml/2006/main">
                          <a:ext uri="{FF2B5EF4-FFF2-40B4-BE49-F238E27FC236}">
                            <a16:creationId xmlns:a16="http://schemas.microsoft.com/office/drawing/2014/main" id="{00000000-0008-0000-0000-00002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DEFF59" id="Text Box 1068" o:spid="_x0000_s1026" type="#_x0000_t202" style="position:absolute;margin-left:0;margin-top:0;width:6pt;height:2.25pt;z-index:25574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4512" behindDoc="0" locked="0" layoutInCell="1" allowOverlap="1" wp14:anchorId="5FD189CF" wp14:editId="5D8BE79F">
                      <wp:simplePos x="0" y="0"/>
                      <wp:positionH relativeFrom="column">
                        <wp:posOffset>0</wp:posOffset>
                      </wp:positionH>
                      <wp:positionV relativeFrom="paragraph">
                        <wp:posOffset>0</wp:posOffset>
                      </wp:positionV>
                      <wp:extent cx="76200" cy="28575"/>
                      <wp:effectExtent l="19050" t="19050" r="19050" b="28575"/>
                      <wp:wrapNone/>
                      <wp:docPr id="12580" name="Text Box 1067">
                        <a:extLst xmlns:a="http://schemas.openxmlformats.org/drawingml/2006/main">
                          <a:ext uri="{FF2B5EF4-FFF2-40B4-BE49-F238E27FC236}">
                            <a16:creationId xmlns:a16="http://schemas.microsoft.com/office/drawing/2014/main" id="{00000000-0008-0000-0000-00002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05186E" id="Text Box 1067" o:spid="_x0000_s1026" type="#_x0000_t202" style="position:absolute;margin-left:0;margin-top:0;width:6pt;height:2.25pt;z-index:25574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5536" behindDoc="0" locked="0" layoutInCell="1" allowOverlap="1" wp14:anchorId="04A0AB63" wp14:editId="5B41B752">
                      <wp:simplePos x="0" y="0"/>
                      <wp:positionH relativeFrom="column">
                        <wp:posOffset>0</wp:posOffset>
                      </wp:positionH>
                      <wp:positionV relativeFrom="paragraph">
                        <wp:posOffset>0</wp:posOffset>
                      </wp:positionV>
                      <wp:extent cx="76200" cy="28575"/>
                      <wp:effectExtent l="19050" t="19050" r="19050" b="28575"/>
                      <wp:wrapNone/>
                      <wp:docPr id="12581" name="Text Box 1066">
                        <a:extLst xmlns:a="http://schemas.openxmlformats.org/drawingml/2006/main">
                          <a:ext uri="{FF2B5EF4-FFF2-40B4-BE49-F238E27FC236}">
                            <a16:creationId xmlns:a16="http://schemas.microsoft.com/office/drawing/2014/main" id="{00000000-0008-0000-0000-00002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9DFBB5" id="Text Box 1066" o:spid="_x0000_s1026" type="#_x0000_t202" style="position:absolute;margin-left:0;margin-top:0;width:6pt;height:2.25pt;z-index:25574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6560" behindDoc="0" locked="0" layoutInCell="1" allowOverlap="1" wp14:anchorId="22DB98A2" wp14:editId="0322A899">
                      <wp:simplePos x="0" y="0"/>
                      <wp:positionH relativeFrom="column">
                        <wp:posOffset>0</wp:posOffset>
                      </wp:positionH>
                      <wp:positionV relativeFrom="paragraph">
                        <wp:posOffset>0</wp:posOffset>
                      </wp:positionV>
                      <wp:extent cx="76200" cy="28575"/>
                      <wp:effectExtent l="19050" t="19050" r="19050" b="28575"/>
                      <wp:wrapNone/>
                      <wp:docPr id="12582" name="Text Box 1065">
                        <a:extLst xmlns:a="http://schemas.openxmlformats.org/drawingml/2006/main">
                          <a:ext uri="{FF2B5EF4-FFF2-40B4-BE49-F238E27FC236}">
                            <a16:creationId xmlns:a16="http://schemas.microsoft.com/office/drawing/2014/main" id="{00000000-0008-0000-0000-00002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DDE7A" id="Text Box 1065" o:spid="_x0000_s1026" type="#_x0000_t202" style="position:absolute;margin-left:0;margin-top:0;width:6pt;height:2.25pt;z-index:25574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7584" behindDoc="0" locked="0" layoutInCell="1" allowOverlap="1" wp14:anchorId="5D7B4402" wp14:editId="63AAA6F5">
                      <wp:simplePos x="0" y="0"/>
                      <wp:positionH relativeFrom="column">
                        <wp:posOffset>0</wp:posOffset>
                      </wp:positionH>
                      <wp:positionV relativeFrom="paragraph">
                        <wp:posOffset>0</wp:posOffset>
                      </wp:positionV>
                      <wp:extent cx="76200" cy="28575"/>
                      <wp:effectExtent l="19050" t="19050" r="19050" b="28575"/>
                      <wp:wrapNone/>
                      <wp:docPr id="12583" name="Text Box 1064">
                        <a:extLst xmlns:a="http://schemas.openxmlformats.org/drawingml/2006/main">
                          <a:ext uri="{FF2B5EF4-FFF2-40B4-BE49-F238E27FC236}">
                            <a16:creationId xmlns:a16="http://schemas.microsoft.com/office/drawing/2014/main" id="{00000000-0008-0000-0000-00002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30255" id="Text Box 1064" o:spid="_x0000_s1026" type="#_x0000_t202" style="position:absolute;margin-left:0;margin-top:0;width:6pt;height:2.25pt;z-index:25574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8608" behindDoc="0" locked="0" layoutInCell="1" allowOverlap="1" wp14:anchorId="5CECF3AA" wp14:editId="24D3F9BF">
                      <wp:simplePos x="0" y="0"/>
                      <wp:positionH relativeFrom="column">
                        <wp:posOffset>0</wp:posOffset>
                      </wp:positionH>
                      <wp:positionV relativeFrom="paragraph">
                        <wp:posOffset>0</wp:posOffset>
                      </wp:positionV>
                      <wp:extent cx="76200" cy="28575"/>
                      <wp:effectExtent l="19050" t="19050" r="19050" b="28575"/>
                      <wp:wrapNone/>
                      <wp:docPr id="12584" name="Text Box 1063">
                        <a:extLst xmlns:a="http://schemas.openxmlformats.org/drawingml/2006/main">
                          <a:ext uri="{FF2B5EF4-FFF2-40B4-BE49-F238E27FC236}">
                            <a16:creationId xmlns:a16="http://schemas.microsoft.com/office/drawing/2014/main" id="{00000000-0008-0000-0000-00002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BA94C" id="Text Box 1063" o:spid="_x0000_s1026" type="#_x0000_t202" style="position:absolute;margin-left:0;margin-top:0;width:6pt;height:2.25pt;z-index:2557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49632" behindDoc="0" locked="0" layoutInCell="1" allowOverlap="1" wp14:anchorId="094CB307" wp14:editId="7320DEB6">
                      <wp:simplePos x="0" y="0"/>
                      <wp:positionH relativeFrom="column">
                        <wp:posOffset>0</wp:posOffset>
                      </wp:positionH>
                      <wp:positionV relativeFrom="paragraph">
                        <wp:posOffset>0</wp:posOffset>
                      </wp:positionV>
                      <wp:extent cx="76200" cy="28575"/>
                      <wp:effectExtent l="19050" t="19050" r="19050" b="28575"/>
                      <wp:wrapNone/>
                      <wp:docPr id="12585" name="Text Box 1062">
                        <a:extLst xmlns:a="http://schemas.openxmlformats.org/drawingml/2006/main">
                          <a:ext uri="{FF2B5EF4-FFF2-40B4-BE49-F238E27FC236}">
                            <a16:creationId xmlns:a16="http://schemas.microsoft.com/office/drawing/2014/main" id="{00000000-0008-0000-0000-00002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631795" id="Text Box 1062" o:spid="_x0000_s1026" type="#_x0000_t202" style="position:absolute;margin-left:0;margin-top:0;width:6pt;height:2.25pt;z-index:25574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0656" behindDoc="0" locked="0" layoutInCell="1" allowOverlap="1" wp14:anchorId="5E7CC718" wp14:editId="4F0CF383">
                      <wp:simplePos x="0" y="0"/>
                      <wp:positionH relativeFrom="column">
                        <wp:posOffset>0</wp:posOffset>
                      </wp:positionH>
                      <wp:positionV relativeFrom="paragraph">
                        <wp:posOffset>0</wp:posOffset>
                      </wp:positionV>
                      <wp:extent cx="76200" cy="28575"/>
                      <wp:effectExtent l="19050" t="19050" r="19050" b="28575"/>
                      <wp:wrapNone/>
                      <wp:docPr id="12586" name="Text Box 1061">
                        <a:extLst xmlns:a="http://schemas.openxmlformats.org/drawingml/2006/main">
                          <a:ext uri="{FF2B5EF4-FFF2-40B4-BE49-F238E27FC236}">
                            <a16:creationId xmlns:a16="http://schemas.microsoft.com/office/drawing/2014/main" id="{00000000-0008-0000-0000-00002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051CF" id="Text Box 1061" o:spid="_x0000_s1026" type="#_x0000_t202" style="position:absolute;margin-left:0;margin-top:0;width:6pt;height:2.25pt;z-index:25575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1680" behindDoc="0" locked="0" layoutInCell="1" allowOverlap="1" wp14:anchorId="73EEBC5B" wp14:editId="3EE6CB1F">
                      <wp:simplePos x="0" y="0"/>
                      <wp:positionH relativeFrom="column">
                        <wp:posOffset>0</wp:posOffset>
                      </wp:positionH>
                      <wp:positionV relativeFrom="paragraph">
                        <wp:posOffset>0</wp:posOffset>
                      </wp:positionV>
                      <wp:extent cx="76200" cy="28575"/>
                      <wp:effectExtent l="19050" t="19050" r="19050" b="28575"/>
                      <wp:wrapNone/>
                      <wp:docPr id="12587" name="Text Box 1060">
                        <a:extLst xmlns:a="http://schemas.openxmlformats.org/drawingml/2006/main">
                          <a:ext uri="{FF2B5EF4-FFF2-40B4-BE49-F238E27FC236}">
                            <a16:creationId xmlns:a16="http://schemas.microsoft.com/office/drawing/2014/main" id="{00000000-0008-0000-0000-00002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8D5BA" id="Text Box 1060" o:spid="_x0000_s1026" type="#_x0000_t202" style="position:absolute;margin-left:0;margin-top:0;width:6pt;height:2.25pt;z-index:2557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2704" behindDoc="0" locked="0" layoutInCell="1" allowOverlap="1" wp14:anchorId="28BCEAB1" wp14:editId="370B38A2">
                      <wp:simplePos x="0" y="0"/>
                      <wp:positionH relativeFrom="column">
                        <wp:posOffset>0</wp:posOffset>
                      </wp:positionH>
                      <wp:positionV relativeFrom="paragraph">
                        <wp:posOffset>0</wp:posOffset>
                      </wp:positionV>
                      <wp:extent cx="76200" cy="28575"/>
                      <wp:effectExtent l="19050" t="19050" r="19050" b="28575"/>
                      <wp:wrapNone/>
                      <wp:docPr id="12588" name="Text Box 1059">
                        <a:extLst xmlns:a="http://schemas.openxmlformats.org/drawingml/2006/main">
                          <a:ext uri="{FF2B5EF4-FFF2-40B4-BE49-F238E27FC236}">
                            <a16:creationId xmlns:a16="http://schemas.microsoft.com/office/drawing/2014/main" id="{00000000-0008-0000-0000-00002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0C2B5" id="Text Box 1059" o:spid="_x0000_s1026" type="#_x0000_t202" style="position:absolute;margin-left:0;margin-top:0;width:6pt;height:2.25pt;z-index:2557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3728" behindDoc="0" locked="0" layoutInCell="1" allowOverlap="1" wp14:anchorId="7284570C" wp14:editId="4488668F">
                      <wp:simplePos x="0" y="0"/>
                      <wp:positionH relativeFrom="column">
                        <wp:posOffset>0</wp:posOffset>
                      </wp:positionH>
                      <wp:positionV relativeFrom="paragraph">
                        <wp:posOffset>0</wp:posOffset>
                      </wp:positionV>
                      <wp:extent cx="76200" cy="28575"/>
                      <wp:effectExtent l="19050" t="19050" r="19050" b="28575"/>
                      <wp:wrapNone/>
                      <wp:docPr id="12589" name="Text Box 1058">
                        <a:extLst xmlns:a="http://schemas.openxmlformats.org/drawingml/2006/main">
                          <a:ext uri="{FF2B5EF4-FFF2-40B4-BE49-F238E27FC236}">
                            <a16:creationId xmlns:a16="http://schemas.microsoft.com/office/drawing/2014/main" id="{00000000-0008-0000-0000-00002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1D3D5" id="Text Box 1058" o:spid="_x0000_s1026" type="#_x0000_t202" style="position:absolute;margin-left:0;margin-top:0;width:6pt;height:2.25pt;z-index:2557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4752" behindDoc="0" locked="0" layoutInCell="1" allowOverlap="1" wp14:anchorId="5A0C63E4" wp14:editId="3FD34F45">
                      <wp:simplePos x="0" y="0"/>
                      <wp:positionH relativeFrom="column">
                        <wp:posOffset>0</wp:posOffset>
                      </wp:positionH>
                      <wp:positionV relativeFrom="paragraph">
                        <wp:posOffset>0</wp:posOffset>
                      </wp:positionV>
                      <wp:extent cx="76200" cy="28575"/>
                      <wp:effectExtent l="19050" t="19050" r="19050" b="28575"/>
                      <wp:wrapNone/>
                      <wp:docPr id="12590" name="Text Box 1057">
                        <a:extLst xmlns:a="http://schemas.openxmlformats.org/drawingml/2006/main">
                          <a:ext uri="{FF2B5EF4-FFF2-40B4-BE49-F238E27FC236}">
                            <a16:creationId xmlns:a16="http://schemas.microsoft.com/office/drawing/2014/main" id="{00000000-0008-0000-0000-00002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4705D" id="Text Box 1057" o:spid="_x0000_s1026" type="#_x0000_t202" style="position:absolute;margin-left:0;margin-top:0;width:6pt;height:2.25pt;z-index:2557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5776" behindDoc="0" locked="0" layoutInCell="1" allowOverlap="1" wp14:anchorId="2860F779" wp14:editId="2894E34F">
                      <wp:simplePos x="0" y="0"/>
                      <wp:positionH relativeFrom="column">
                        <wp:posOffset>0</wp:posOffset>
                      </wp:positionH>
                      <wp:positionV relativeFrom="paragraph">
                        <wp:posOffset>0</wp:posOffset>
                      </wp:positionV>
                      <wp:extent cx="76200" cy="28575"/>
                      <wp:effectExtent l="19050" t="19050" r="19050" b="28575"/>
                      <wp:wrapNone/>
                      <wp:docPr id="12591" name="Text Box 1056">
                        <a:extLst xmlns:a="http://schemas.openxmlformats.org/drawingml/2006/main">
                          <a:ext uri="{FF2B5EF4-FFF2-40B4-BE49-F238E27FC236}">
                            <a16:creationId xmlns:a16="http://schemas.microsoft.com/office/drawing/2014/main" id="{00000000-0008-0000-0000-00002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A26D3" id="Text Box 1056" o:spid="_x0000_s1026" type="#_x0000_t202" style="position:absolute;margin-left:0;margin-top:0;width:6pt;height:2.25pt;z-index:2557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6800" behindDoc="0" locked="0" layoutInCell="1" allowOverlap="1" wp14:anchorId="2B02A809" wp14:editId="72E10DFC">
                      <wp:simplePos x="0" y="0"/>
                      <wp:positionH relativeFrom="column">
                        <wp:posOffset>0</wp:posOffset>
                      </wp:positionH>
                      <wp:positionV relativeFrom="paragraph">
                        <wp:posOffset>0</wp:posOffset>
                      </wp:positionV>
                      <wp:extent cx="76200" cy="28575"/>
                      <wp:effectExtent l="19050" t="19050" r="19050" b="28575"/>
                      <wp:wrapNone/>
                      <wp:docPr id="12592" name="Text Box 1055">
                        <a:extLst xmlns:a="http://schemas.openxmlformats.org/drawingml/2006/main">
                          <a:ext uri="{FF2B5EF4-FFF2-40B4-BE49-F238E27FC236}">
                            <a16:creationId xmlns:a16="http://schemas.microsoft.com/office/drawing/2014/main" id="{00000000-0008-0000-0000-00003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66648" id="Text Box 1055" o:spid="_x0000_s1026" type="#_x0000_t202" style="position:absolute;margin-left:0;margin-top:0;width:6pt;height:2.25pt;z-index:2557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7824" behindDoc="0" locked="0" layoutInCell="1" allowOverlap="1" wp14:anchorId="1FF53B43" wp14:editId="3EE276E8">
                      <wp:simplePos x="0" y="0"/>
                      <wp:positionH relativeFrom="column">
                        <wp:posOffset>0</wp:posOffset>
                      </wp:positionH>
                      <wp:positionV relativeFrom="paragraph">
                        <wp:posOffset>0</wp:posOffset>
                      </wp:positionV>
                      <wp:extent cx="76200" cy="28575"/>
                      <wp:effectExtent l="19050" t="19050" r="19050" b="28575"/>
                      <wp:wrapNone/>
                      <wp:docPr id="12593" name="Text Box 1054">
                        <a:extLst xmlns:a="http://schemas.openxmlformats.org/drawingml/2006/main">
                          <a:ext uri="{FF2B5EF4-FFF2-40B4-BE49-F238E27FC236}">
                            <a16:creationId xmlns:a16="http://schemas.microsoft.com/office/drawing/2014/main" id="{00000000-0008-0000-0000-00003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B9F86" id="Text Box 1054" o:spid="_x0000_s1026" type="#_x0000_t202" style="position:absolute;margin-left:0;margin-top:0;width:6pt;height:2.25pt;z-index:2557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8848" behindDoc="0" locked="0" layoutInCell="1" allowOverlap="1" wp14:anchorId="1DEF3296" wp14:editId="10F86D96">
                      <wp:simplePos x="0" y="0"/>
                      <wp:positionH relativeFrom="column">
                        <wp:posOffset>0</wp:posOffset>
                      </wp:positionH>
                      <wp:positionV relativeFrom="paragraph">
                        <wp:posOffset>0</wp:posOffset>
                      </wp:positionV>
                      <wp:extent cx="76200" cy="28575"/>
                      <wp:effectExtent l="19050" t="19050" r="19050" b="28575"/>
                      <wp:wrapNone/>
                      <wp:docPr id="12594" name="Text Box 1053">
                        <a:extLst xmlns:a="http://schemas.openxmlformats.org/drawingml/2006/main">
                          <a:ext uri="{FF2B5EF4-FFF2-40B4-BE49-F238E27FC236}">
                            <a16:creationId xmlns:a16="http://schemas.microsoft.com/office/drawing/2014/main" id="{00000000-0008-0000-0000-00003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326E3" id="Text Box 1053" o:spid="_x0000_s1026" type="#_x0000_t202" style="position:absolute;margin-left:0;margin-top:0;width:6pt;height:2.25pt;z-index:2557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59872" behindDoc="0" locked="0" layoutInCell="1" allowOverlap="1" wp14:anchorId="7C7475A3" wp14:editId="2590DC06">
                      <wp:simplePos x="0" y="0"/>
                      <wp:positionH relativeFrom="column">
                        <wp:posOffset>0</wp:posOffset>
                      </wp:positionH>
                      <wp:positionV relativeFrom="paragraph">
                        <wp:posOffset>0</wp:posOffset>
                      </wp:positionV>
                      <wp:extent cx="76200" cy="28575"/>
                      <wp:effectExtent l="19050" t="19050" r="19050" b="28575"/>
                      <wp:wrapNone/>
                      <wp:docPr id="12595" name="Text Box 1052">
                        <a:extLst xmlns:a="http://schemas.openxmlformats.org/drawingml/2006/main">
                          <a:ext uri="{FF2B5EF4-FFF2-40B4-BE49-F238E27FC236}">
                            <a16:creationId xmlns:a16="http://schemas.microsoft.com/office/drawing/2014/main" id="{00000000-0008-0000-0000-00003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DAD45" id="Text Box 1052" o:spid="_x0000_s1026" type="#_x0000_t202" style="position:absolute;margin-left:0;margin-top:0;width:6pt;height:2.25pt;z-index:2557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0896" behindDoc="0" locked="0" layoutInCell="1" allowOverlap="1" wp14:anchorId="1AD1E38E" wp14:editId="4155A56D">
                      <wp:simplePos x="0" y="0"/>
                      <wp:positionH relativeFrom="column">
                        <wp:posOffset>0</wp:posOffset>
                      </wp:positionH>
                      <wp:positionV relativeFrom="paragraph">
                        <wp:posOffset>0</wp:posOffset>
                      </wp:positionV>
                      <wp:extent cx="76200" cy="28575"/>
                      <wp:effectExtent l="19050" t="19050" r="19050" b="28575"/>
                      <wp:wrapNone/>
                      <wp:docPr id="12596" name="Text Box 1051">
                        <a:extLst xmlns:a="http://schemas.openxmlformats.org/drawingml/2006/main">
                          <a:ext uri="{FF2B5EF4-FFF2-40B4-BE49-F238E27FC236}">
                            <a16:creationId xmlns:a16="http://schemas.microsoft.com/office/drawing/2014/main" id="{00000000-0008-0000-0000-00003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C6E696" id="Text Box 1051" o:spid="_x0000_s1026" type="#_x0000_t202" style="position:absolute;margin-left:0;margin-top:0;width:6pt;height:2.25pt;z-index:2557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1920" behindDoc="0" locked="0" layoutInCell="1" allowOverlap="1" wp14:anchorId="01138373" wp14:editId="0DB818DF">
                      <wp:simplePos x="0" y="0"/>
                      <wp:positionH relativeFrom="column">
                        <wp:posOffset>0</wp:posOffset>
                      </wp:positionH>
                      <wp:positionV relativeFrom="paragraph">
                        <wp:posOffset>0</wp:posOffset>
                      </wp:positionV>
                      <wp:extent cx="76200" cy="28575"/>
                      <wp:effectExtent l="19050" t="19050" r="19050" b="28575"/>
                      <wp:wrapNone/>
                      <wp:docPr id="12597" name="Text Box 1050">
                        <a:extLst xmlns:a="http://schemas.openxmlformats.org/drawingml/2006/main">
                          <a:ext uri="{FF2B5EF4-FFF2-40B4-BE49-F238E27FC236}">
                            <a16:creationId xmlns:a16="http://schemas.microsoft.com/office/drawing/2014/main" id="{00000000-0008-0000-0000-00003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AF8E9" id="Text Box 1050" o:spid="_x0000_s1026" type="#_x0000_t202" style="position:absolute;margin-left:0;margin-top:0;width:6pt;height:2.25pt;z-index:2557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2944" behindDoc="0" locked="0" layoutInCell="1" allowOverlap="1" wp14:anchorId="64A6837B" wp14:editId="6A9EE76B">
                      <wp:simplePos x="0" y="0"/>
                      <wp:positionH relativeFrom="column">
                        <wp:posOffset>0</wp:posOffset>
                      </wp:positionH>
                      <wp:positionV relativeFrom="paragraph">
                        <wp:posOffset>0</wp:posOffset>
                      </wp:positionV>
                      <wp:extent cx="76200" cy="28575"/>
                      <wp:effectExtent l="19050" t="19050" r="19050" b="28575"/>
                      <wp:wrapNone/>
                      <wp:docPr id="12598" name="Text Box 1049">
                        <a:extLst xmlns:a="http://schemas.openxmlformats.org/drawingml/2006/main">
                          <a:ext uri="{FF2B5EF4-FFF2-40B4-BE49-F238E27FC236}">
                            <a16:creationId xmlns:a16="http://schemas.microsoft.com/office/drawing/2014/main" id="{00000000-0008-0000-0000-00003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47598" id="Text Box 1049" o:spid="_x0000_s1026" type="#_x0000_t202" style="position:absolute;margin-left:0;margin-top:0;width:6pt;height:2.25pt;z-index:2557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3968" behindDoc="0" locked="0" layoutInCell="1" allowOverlap="1" wp14:anchorId="630EE212" wp14:editId="6D20EDDA">
                      <wp:simplePos x="0" y="0"/>
                      <wp:positionH relativeFrom="column">
                        <wp:posOffset>0</wp:posOffset>
                      </wp:positionH>
                      <wp:positionV relativeFrom="paragraph">
                        <wp:posOffset>0</wp:posOffset>
                      </wp:positionV>
                      <wp:extent cx="76200" cy="28575"/>
                      <wp:effectExtent l="19050" t="19050" r="19050" b="28575"/>
                      <wp:wrapNone/>
                      <wp:docPr id="12599" name="Text Box 1048">
                        <a:extLst xmlns:a="http://schemas.openxmlformats.org/drawingml/2006/main">
                          <a:ext uri="{FF2B5EF4-FFF2-40B4-BE49-F238E27FC236}">
                            <a16:creationId xmlns:a16="http://schemas.microsoft.com/office/drawing/2014/main" id="{00000000-0008-0000-0000-00003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ABEDB" id="Text Box 1048" o:spid="_x0000_s1026" type="#_x0000_t202" style="position:absolute;margin-left:0;margin-top:0;width:6pt;height:2.25pt;z-index:2557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4992" behindDoc="0" locked="0" layoutInCell="1" allowOverlap="1" wp14:anchorId="4D03B06B" wp14:editId="2351B94F">
                      <wp:simplePos x="0" y="0"/>
                      <wp:positionH relativeFrom="column">
                        <wp:posOffset>0</wp:posOffset>
                      </wp:positionH>
                      <wp:positionV relativeFrom="paragraph">
                        <wp:posOffset>0</wp:posOffset>
                      </wp:positionV>
                      <wp:extent cx="76200" cy="28575"/>
                      <wp:effectExtent l="19050" t="19050" r="19050" b="28575"/>
                      <wp:wrapNone/>
                      <wp:docPr id="12600" name="Text Box 1047">
                        <a:extLst xmlns:a="http://schemas.openxmlformats.org/drawingml/2006/main">
                          <a:ext uri="{FF2B5EF4-FFF2-40B4-BE49-F238E27FC236}">
                            <a16:creationId xmlns:a16="http://schemas.microsoft.com/office/drawing/2014/main" id="{00000000-0008-0000-0000-00003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9577C" id="Text Box 1047" o:spid="_x0000_s1026" type="#_x0000_t202" style="position:absolute;margin-left:0;margin-top:0;width:6pt;height:2.25pt;z-index:2557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6016" behindDoc="0" locked="0" layoutInCell="1" allowOverlap="1" wp14:anchorId="2193D795" wp14:editId="113EE1F2">
                      <wp:simplePos x="0" y="0"/>
                      <wp:positionH relativeFrom="column">
                        <wp:posOffset>0</wp:posOffset>
                      </wp:positionH>
                      <wp:positionV relativeFrom="paragraph">
                        <wp:posOffset>0</wp:posOffset>
                      </wp:positionV>
                      <wp:extent cx="76200" cy="28575"/>
                      <wp:effectExtent l="19050" t="19050" r="19050" b="28575"/>
                      <wp:wrapNone/>
                      <wp:docPr id="12601" name="Text Box 1046">
                        <a:extLst xmlns:a="http://schemas.openxmlformats.org/drawingml/2006/main">
                          <a:ext uri="{FF2B5EF4-FFF2-40B4-BE49-F238E27FC236}">
                            <a16:creationId xmlns:a16="http://schemas.microsoft.com/office/drawing/2014/main" id="{00000000-0008-0000-0000-00003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51185" id="Text Box 1046" o:spid="_x0000_s1026" type="#_x0000_t202" style="position:absolute;margin-left:0;margin-top:0;width:6pt;height:2.25pt;z-index:2557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7040" behindDoc="0" locked="0" layoutInCell="1" allowOverlap="1" wp14:anchorId="3FC23962" wp14:editId="346EB703">
                      <wp:simplePos x="0" y="0"/>
                      <wp:positionH relativeFrom="column">
                        <wp:posOffset>0</wp:posOffset>
                      </wp:positionH>
                      <wp:positionV relativeFrom="paragraph">
                        <wp:posOffset>0</wp:posOffset>
                      </wp:positionV>
                      <wp:extent cx="76200" cy="28575"/>
                      <wp:effectExtent l="19050" t="19050" r="19050" b="28575"/>
                      <wp:wrapNone/>
                      <wp:docPr id="12602" name="Text Box 1045">
                        <a:extLst xmlns:a="http://schemas.openxmlformats.org/drawingml/2006/main">
                          <a:ext uri="{FF2B5EF4-FFF2-40B4-BE49-F238E27FC236}">
                            <a16:creationId xmlns:a16="http://schemas.microsoft.com/office/drawing/2014/main" id="{00000000-0008-0000-0000-00003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ED359" id="Text Box 1045" o:spid="_x0000_s1026" type="#_x0000_t202" style="position:absolute;margin-left:0;margin-top:0;width:6pt;height:2.25pt;z-index:2557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8064" behindDoc="0" locked="0" layoutInCell="1" allowOverlap="1" wp14:anchorId="19203EAB" wp14:editId="166FCD7A">
                      <wp:simplePos x="0" y="0"/>
                      <wp:positionH relativeFrom="column">
                        <wp:posOffset>0</wp:posOffset>
                      </wp:positionH>
                      <wp:positionV relativeFrom="paragraph">
                        <wp:posOffset>0</wp:posOffset>
                      </wp:positionV>
                      <wp:extent cx="76200" cy="28575"/>
                      <wp:effectExtent l="19050" t="19050" r="19050" b="28575"/>
                      <wp:wrapNone/>
                      <wp:docPr id="12603" name="Text Box 1044">
                        <a:extLst xmlns:a="http://schemas.openxmlformats.org/drawingml/2006/main">
                          <a:ext uri="{FF2B5EF4-FFF2-40B4-BE49-F238E27FC236}">
                            <a16:creationId xmlns:a16="http://schemas.microsoft.com/office/drawing/2014/main" id="{00000000-0008-0000-0000-00003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9A89DD" id="Text Box 1044" o:spid="_x0000_s1026" type="#_x0000_t202" style="position:absolute;margin-left:0;margin-top:0;width:6pt;height:2.25pt;z-index:2557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69088" behindDoc="0" locked="0" layoutInCell="1" allowOverlap="1" wp14:anchorId="0510E657" wp14:editId="5A2A7D90">
                      <wp:simplePos x="0" y="0"/>
                      <wp:positionH relativeFrom="column">
                        <wp:posOffset>0</wp:posOffset>
                      </wp:positionH>
                      <wp:positionV relativeFrom="paragraph">
                        <wp:posOffset>0</wp:posOffset>
                      </wp:positionV>
                      <wp:extent cx="76200" cy="28575"/>
                      <wp:effectExtent l="19050" t="19050" r="19050" b="28575"/>
                      <wp:wrapNone/>
                      <wp:docPr id="12604" name="Text Box 1043">
                        <a:extLst xmlns:a="http://schemas.openxmlformats.org/drawingml/2006/main">
                          <a:ext uri="{FF2B5EF4-FFF2-40B4-BE49-F238E27FC236}">
                            <a16:creationId xmlns:a16="http://schemas.microsoft.com/office/drawing/2014/main" id="{00000000-0008-0000-0000-00003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D675E" id="Text Box 1043" o:spid="_x0000_s1026" type="#_x0000_t202" style="position:absolute;margin-left:0;margin-top:0;width:6pt;height:2.25pt;z-index:2557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0112" behindDoc="0" locked="0" layoutInCell="1" allowOverlap="1" wp14:anchorId="74613E44" wp14:editId="2B1FD8A7">
                      <wp:simplePos x="0" y="0"/>
                      <wp:positionH relativeFrom="column">
                        <wp:posOffset>0</wp:posOffset>
                      </wp:positionH>
                      <wp:positionV relativeFrom="paragraph">
                        <wp:posOffset>0</wp:posOffset>
                      </wp:positionV>
                      <wp:extent cx="76200" cy="28575"/>
                      <wp:effectExtent l="19050" t="19050" r="19050" b="28575"/>
                      <wp:wrapNone/>
                      <wp:docPr id="12605" name="Text Box 1042">
                        <a:extLst xmlns:a="http://schemas.openxmlformats.org/drawingml/2006/main">
                          <a:ext uri="{FF2B5EF4-FFF2-40B4-BE49-F238E27FC236}">
                            <a16:creationId xmlns:a16="http://schemas.microsoft.com/office/drawing/2014/main" id="{00000000-0008-0000-0000-00003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B98C3" id="Text Box 1042" o:spid="_x0000_s1026" type="#_x0000_t202" style="position:absolute;margin-left:0;margin-top:0;width:6pt;height:2.25pt;z-index:2557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1136" behindDoc="0" locked="0" layoutInCell="1" allowOverlap="1" wp14:anchorId="519EAC6A" wp14:editId="7FC74240">
                      <wp:simplePos x="0" y="0"/>
                      <wp:positionH relativeFrom="column">
                        <wp:posOffset>0</wp:posOffset>
                      </wp:positionH>
                      <wp:positionV relativeFrom="paragraph">
                        <wp:posOffset>0</wp:posOffset>
                      </wp:positionV>
                      <wp:extent cx="76200" cy="28575"/>
                      <wp:effectExtent l="19050" t="19050" r="19050" b="28575"/>
                      <wp:wrapNone/>
                      <wp:docPr id="12606" name="Text Box 1041">
                        <a:extLst xmlns:a="http://schemas.openxmlformats.org/drawingml/2006/main">
                          <a:ext uri="{FF2B5EF4-FFF2-40B4-BE49-F238E27FC236}">
                            <a16:creationId xmlns:a16="http://schemas.microsoft.com/office/drawing/2014/main" id="{00000000-0008-0000-0000-00003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8B046" id="Text Box 1041" o:spid="_x0000_s1026" type="#_x0000_t202" style="position:absolute;margin-left:0;margin-top:0;width:6pt;height:2.25pt;z-index:2557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2160" behindDoc="0" locked="0" layoutInCell="1" allowOverlap="1" wp14:anchorId="4F494622" wp14:editId="1A458B50">
                      <wp:simplePos x="0" y="0"/>
                      <wp:positionH relativeFrom="column">
                        <wp:posOffset>0</wp:posOffset>
                      </wp:positionH>
                      <wp:positionV relativeFrom="paragraph">
                        <wp:posOffset>0</wp:posOffset>
                      </wp:positionV>
                      <wp:extent cx="76200" cy="28575"/>
                      <wp:effectExtent l="19050" t="19050" r="19050" b="28575"/>
                      <wp:wrapNone/>
                      <wp:docPr id="12607" name="Text Box 1040">
                        <a:extLst xmlns:a="http://schemas.openxmlformats.org/drawingml/2006/main">
                          <a:ext uri="{FF2B5EF4-FFF2-40B4-BE49-F238E27FC236}">
                            <a16:creationId xmlns:a16="http://schemas.microsoft.com/office/drawing/2014/main" id="{00000000-0008-0000-0000-00003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E7148" id="Text Box 1040" o:spid="_x0000_s1026" type="#_x0000_t202" style="position:absolute;margin-left:0;margin-top:0;width:6pt;height:2.25pt;z-index:2557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3184" behindDoc="0" locked="0" layoutInCell="1" allowOverlap="1" wp14:anchorId="49146835" wp14:editId="78FE2B7D">
                      <wp:simplePos x="0" y="0"/>
                      <wp:positionH relativeFrom="column">
                        <wp:posOffset>0</wp:posOffset>
                      </wp:positionH>
                      <wp:positionV relativeFrom="paragraph">
                        <wp:posOffset>0</wp:posOffset>
                      </wp:positionV>
                      <wp:extent cx="76200" cy="28575"/>
                      <wp:effectExtent l="19050" t="19050" r="19050" b="28575"/>
                      <wp:wrapNone/>
                      <wp:docPr id="12608" name="Text Box 1039">
                        <a:extLst xmlns:a="http://schemas.openxmlformats.org/drawingml/2006/main">
                          <a:ext uri="{FF2B5EF4-FFF2-40B4-BE49-F238E27FC236}">
                            <a16:creationId xmlns:a16="http://schemas.microsoft.com/office/drawing/2014/main" id="{00000000-0008-0000-0000-00004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B157EF" id="Text Box 1039" o:spid="_x0000_s1026" type="#_x0000_t202" style="position:absolute;margin-left:0;margin-top:0;width:6pt;height:2.25pt;z-index:2557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4208" behindDoc="0" locked="0" layoutInCell="1" allowOverlap="1" wp14:anchorId="2EEE9BA3" wp14:editId="49D759CA">
                      <wp:simplePos x="0" y="0"/>
                      <wp:positionH relativeFrom="column">
                        <wp:posOffset>0</wp:posOffset>
                      </wp:positionH>
                      <wp:positionV relativeFrom="paragraph">
                        <wp:posOffset>0</wp:posOffset>
                      </wp:positionV>
                      <wp:extent cx="76200" cy="28575"/>
                      <wp:effectExtent l="19050" t="19050" r="19050" b="28575"/>
                      <wp:wrapNone/>
                      <wp:docPr id="12609" name="Text Box 1038">
                        <a:extLst xmlns:a="http://schemas.openxmlformats.org/drawingml/2006/main">
                          <a:ext uri="{FF2B5EF4-FFF2-40B4-BE49-F238E27FC236}">
                            <a16:creationId xmlns:a16="http://schemas.microsoft.com/office/drawing/2014/main" id="{00000000-0008-0000-0000-00004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9B3FA" id="Text Box 1038" o:spid="_x0000_s1026" type="#_x0000_t202" style="position:absolute;margin-left:0;margin-top:0;width:6pt;height:2.25pt;z-index:2557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5232" behindDoc="0" locked="0" layoutInCell="1" allowOverlap="1" wp14:anchorId="12D582A7" wp14:editId="659C6C21">
                      <wp:simplePos x="0" y="0"/>
                      <wp:positionH relativeFrom="column">
                        <wp:posOffset>0</wp:posOffset>
                      </wp:positionH>
                      <wp:positionV relativeFrom="paragraph">
                        <wp:posOffset>0</wp:posOffset>
                      </wp:positionV>
                      <wp:extent cx="76200" cy="28575"/>
                      <wp:effectExtent l="19050" t="19050" r="19050" b="28575"/>
                      <wp:wrapNone/>
                      <wp:docPr id="12610" name="Text Box 1037">
                        <a:extLst xmlns:a="http://schemas.openxmlformats.org/drawingml/2006/main">
                          <a:ext uri="{FF2B5EF4-FFF2-40B4-BE49-F238E27FC236}">
                            <a16:creationId xmlns:a16="http://schemas.microsoft.com/office/drawing/2014/main" id="{00000000-0008-0000-0000-00004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60DEC" id="Text Box 1037" o:spid="_x0000_s1026" type="#_x0000_t202" style="position:absolute;margin-left:0;margin-top:0;width:6pt;height:2.25pt;z-index:2557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6256" behindDoc="0" locked="0" layoutInCell="1" allowOverlap="1" wp14:anchorId="2401EA41" wp14:editId="3CED0E59">
                      <wp:simplePos x="0" y="0"/>
                      <wp:positionH relativeFrom="column">
                        <wp:posOffset>0</wp:posOffset>
                      </wp:positionH>
                      <wp:positionV relativeFrom="paragraph">
                        <wp:posOffset>0</wp:posOffset>
                      </wp:positionV>
                      <wp:extent cx="76200" cy="28575"/>
                      <wp:effectExtent l="19050" t="19050" r="19050" b="28575"/>
                      <wp:wrapNone/>
                      <wp:docPr id="12611" name="Text Box 1036">
                        <a:extLst xmlns:a="http://schemas.openxmlformats.org/drawingml/2006/main">
                          <a:ext uri="{FF2B5EF4-FFF2-40B4-BE49-F238E27FC236}">
                            <a16:creationId xmlns:a16="http://schemas.microsoft.com/office/drawing/2014/main" id="{00000000-0008-0000-0000-00004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5CE1A" id="Text Box 1036" o:spid="_x0000_s1026" type="#_x0000_t202" style="position:absolute;margin-left:0;margin-top:0;width:6pt;height:2.25pt;z-index:2557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7280" behindDoc="0" locked="0" layoutInCell="1" allowOverlap="1" wp14:anchorId="7884922E" wp14:editId="6D4C366F">
                      <wp:simplePos x="0" y="0"/>
                      <wp:positionH relativeFrom="column">
                        <wp:posOffset>0</wp:posOffset>
                      </wp:positionH>
                      <wp:positionV relativeFrom="paragraph">
                        <wp:posOffset>0</wp:posOffset>
                      </wp:positionV>
                      <wp:extent cx="76200" cy="28575"/>
                      <wp:effectExtent l="19050" t="19050" r="19050" b="28575"/>
                      <wp:wrapNone/>
                      <wp:docPr id="12612" name="Text Box 1035">
                        <a:extLst xmlns:a="http://schemas.openxmlformats.org/drawingml/2006/main">
                          <a:ext uri="{FF2B5EF4-FFF2-40B4-BE49-F238E27FC236}">
                            <a16:creationId xmlns:a16="http://schemas.microsoft.com/office/drawing/2014/main" id="{00000000-0008-0000-0000-00004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49F50" id="Text Box 1035" o:spid="_x0000_s1026" type="#_x0000_t202" style="position:absolute;margin-left:0;margin-top:0;width:6pt;height:2.25pt;z-index:2557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8304" behindDoc="0" locked="0" layoutInCell="1" allowOverlap="1" wp14:anchorId="10E8F55C" wp14:editId="1FD132D1">
                      <wp:simplePos x="0" y="0"/>
                      <wp:positionH relativeFrom="column">
                        <wp:posOffset>0</wp:posOffset>
                      </wp:positionH>
                      <wp:positionV relativeFrom="paragraph">
                        <wp:posOffset>0</wp:posOffset>
                      </wp:positionV>
                      <wp:extent cx="76200" cy="28575"/>
                      <wp:effectExtent l="19050" t="19050" r="19050" b="28575"/>
                      <wp:wrapNone/>
                      <wp:docPr id="12613" name="Text Box 1034">
                        <a:extLst xmlns:a="http://schemas.openxmlformats.org/drawingml/2006/main">
                          <a:ext uri="{FF2B5EF4-FFF2-40B4-BE49-F238E27FC236}">
                            <a16:creationId xmlns:a16="http://schemas.microsoft.com/office/drawing/2014/main" id="{00000000-0008-0000-0000-00004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B68F82" id="Text Box 1034" o:spid="_x0000_s1026" type="#_x0000_t202" style="position:absolute;margin-left:0;margin-top:0;width:6pt;height:2.25pt;z-index:2557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79328" behindDoc="0" locked="0" layoutInCell="1" allowOverlap="1" wp14:anchorId="54198DA2" wp14:editId="37974462">
                      <wp:simplePos x="0" y="0"/>
                      <wp:positionH relativeFrom="column">
                        <wp:posOffset>0</wp:posOffset>
                      </wp:positionH>
                      <wp:positionV relativeFrom="paragraph">
                        <wp:posOffset>0</wp:posOffset>
                      </wp:positionV>
                      <wp:extent cx="76200" cy="28575"/>
                      <wp:effectExtent l="19050" t="19050" r="19050" b="28575"/>
                      <wp:wrapNone/>
                      <wp:docPr id="12614" name="Text Box 1033">
                        <a:extLst xmlns:a="http://schemas.openxmlformats.org/drawingml/2006/main">
                          <a:ext uri="{FF2B5EF4-FFF2-40B4-BE49-F238E27FC236}">
                            <a16:creationId xmlns:a16="http://schemas.microsoft.com/office/drawing/2014/main" id="{00000000-0008-0000-0000-00004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8963F" id="Text Box 1033" o:spid="_x0000_s1026" type="#_x0000_t202" style="position:absolute;margin-left:0;margin-top:0;width:6pt;height:2.25pt;z-index:2557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0352" behindDoc="0" locked="0" layoutInCell="1" allowOverlap="1" wp14:anchorId="735B5711" wp14:editId="41272FE1">
                      <wp:simplePos x="0" y="0"/>
                      <wp:positionH relativeFrom="column">
                        <wp:posOffset>0</wp:posOffset>
                      </wp:positionH>
                      <wp:positionV relativeFrom="paragraph">
                        <wp:posOffset>0</wp:posOffset>
                      </wp:positionV>
                      <wp:extent cx="76200" cy="28575"/>
                      <wp:effectExtent l="19050" t="19050" r="19050" b="28575"/>
                      <wp:wrapNone/>
                      <wp:docPr id="12615" name="Text Box 1032">
                        <a:extLst xmlns:a="http://schemas.openxmlformats.org/drawingml/2006/main">
                          <a:ext uri="{FF2B5EF4-FFF2-40B4-BE49-F238E27FC236}">
                            <a16:creationId xmlns:a16="http://schemas.microsoft.com/office/drawing/2014/main" id="{00000000-0008-0000-0000-00004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EC4A5" id="Text Box 1032" o:spid="_x0000_s1026" type="#_x0000_t202" style="position:absolute;margin-left:0;margin-top:0;width:6pt;height:2.25pt;z-index:2557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1376" behindDoc="0" locked="0" layoutInCell="1" allowOverlap="1" wp14:anchorId="12281181" wp14:editId="1764A122">
                      <wp:simplePos x="0" y="0"/>
                      <wp:positionH relativeFrom="column">
                        <wp:posOffset>0</wp:posOffset>
                      </wp:positionH>
                      <wp:positionV relativeFrom="paragraph">
                        <wp:posOffset>0</wp:posOffset>
                      </wp:positionV>
                      <wp:extent cx="76200" cy="28575"/>
                      <wp:effectExtent l="19050" t="19050" r="19050" b="28575"/>
                      <wp:wrapNone/>
                      <wp:docPr id="12616" name="Text Box 1031">
                        <a:extLst xmlns:a="http://schemas.openxmlformats.org/drawingml/2006/main">
                          <a:ext uri="{FF2B5EF4-FFF2-40B4-BE49-F238E27FC236}">
                            <a16:creationId xmlns:a16="http://schemas.microsoft.com/office/drawing/2014/main" id="{00000000-0008-0000-0000-00004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BD47B" id="Text Box 1031" o:spid="_x0000_s1026" type="#_x0000_t202" style="position:absolute;margin-left:0;margin-top:0;width:6pt;height:2.25pt;z-index:2557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2400" behindDoc="0" locked="0" layoutInCell="1" allowOverlap="1" wp14:anchorId="26342BC0" wp14:editId="0A865964">
                      <wp:simplePos x="0" y="0"/>
                      <wp:positionH relativeFrom="column">
                        <wp:posOffset>0</wp:posOffset>
                      </wp:positionH>
                      <wp:positionV relativeFrom="paragraph">
                        <wp:posOffset>0</wp:posOffset>
                      </wp:positionV>
                      <wp:extent cx="76200" cy="28575"/>
                      <wp:effectExtent l="19050" t="19050" r="19050" b="28575"/>
                      <wp:wrapNone/>
                      <wp:docPr id="12617" name="Text Box 1030">
                        <a:extLst xmlns:a="http://schemas.openxmlformats.org/drawingml/2006/main">
                          <a:ext uri="{FF2B5EF4-FFF2-40B4-BE49-F238E27FC236}">
                            <a16:creationId xmlns:a16="http://schemas.microsoft.com/office/drawing/2014/main" id="{00000000-0008-0000-0000-00004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180E6" id="Text Box 1030" o:spid="_x0000_s1026" type="#_x0000_t202" style="position:absolute;margin-left:0;margin-top:0;width:6pt;height:2.25pt;z-index:2557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3424" behindDoc="0" locked="0" layoutInCell="1" allowOverlap="1" wp14:anchorId="3A7F2CD5" wp14:editId="5F20021B">
                      <wp:simplePos x="0" y="0"/>
                      <wp:positionH relativeFrom="column">
                        <wp:posOffset>0</wp:posOffset>
                      </wp:positionH>
                      <wp:positionV relativeFrom="paragraph">
                        <wp:posOffset>0</wp:posOffset>
                      </wp:positionV>
                      <wp:extent cx="76200" cy="28575"/>
                      <wp:effectExtent l="19050" t="19050" r="19050" b="28575"/>
                      <wp:wrapNone/>
                      <wp:docPr id="12618" name="Text Box 1029">
                        <a:extLst xmlns:a="http://schemas.openxmlformats.org/drawingml/2006/main">
                          <a:ext uri="{FF2B5EF4-FFF2-40B4-BE49-F238E27FC236}">
                            <a16:creationId xmlns:a16="http://schemas.microsoft.com/office/drawing/2014/main" id="{00000000-0008-0000-0000-00004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4E65F1" id="Text Box 1029" o:spid="_x0000_s1026" type="#_x0000_t202" style="position:absolute;margin-left:0;margin-top:0;width:6pt;height:2.25pt;z-index:2557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4448" behindDoc="0" locked="0" layoutInCell="1" allowOverlap="1" wp14:anchorId="3BE7B72E" wp14:editId="69FDA929">
                      <wp:simplePos x="0" y="0"/>
                      <wp:positionH relativeFrom="column">
                        <wp:posOffset>0</wp:posOffset>
                      </wp:positionH>
                      <wp:positionV relativeFrom="paragraph">
                        <wp:posOffset>0</wp:posOffset>
                      </wp:positionV>
                      <wp:extent cx="76200" cy="28575"/>
                      <wp:effectExtent l="19050" t="19050" r="19050" b="28575"/>
                      <wp:wrapNone/>
                      <wp:docPr id="12619" name="Text Box 1028">
                        <a:extLst xmlns:a="http://schemas.openxmlformats.org/drawingml/2006/main">
                          <a:ext uri="{FF2B5EF4-FFF2-40B4-BE49-F238E27FC236}">
                            <a16:creationId xmlns:a16="http://schemas.microsoft.com/office/drawing/2014/main" id="{00000000-0008-0000-0000-00004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38730" id="Text Box 1028" o:spid="_x0000_s1026" type="#_x0000_t202" style="position:absolute;margin-left:0;margin-top:0;width:6pt;height:2.25pt;z-index:2557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5472" behindDoc="0" locked="0" layoutInCell="1" allowOverlap="1" wp14:anchorId="436B2458" wp14:editId="434F848D">
                      <wp:simplePos x="0" y="0"/>
                      <wp:positionH relativeFrom="column">
                        <wp:posOffset>0</wp:posOffset>
                      </wp:positionH>
                      <wp:positionV relativeFrom="paragraph">
                        <wp:posOffset>0</wp:posOffset>
                      </wp:positionV>
                      <wp:extent cx="76200" cy="28575"/>
                      <wp:effectExtent l="19050" t="19050" r="19050" b="28575"/>
                      <wp:wrapNone/>
                      <wp:docPr id="12620" name="Text Box 1027">
                        <a:extLst xmlns:a="http://schemas.openxmlformats.org/drawingml/2006/main">
                          <a:ext uri="{FF2B5EF4-FFF2-40B4-BE49-F238E27FC236}">
                            <a16:creationId xmlns:a16="http://schemas.microsoft.com/office/drawing/2014/main" id="{00000000-0008-0000-0000-00004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C15B0" id="Text Box 1027" o:spid="_x0000_s1026" type="#_x0000_t202" style="position:absolute;margin-left:0;margin-top:0;width:6pt;height:2.25pt;z-index:2557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6496" behindDoc="0" locked="0" layoutInCell="1" allowOverlap="1" wp14:anchorId="005E2C7F" wp14:editId="5C9CFC53">
                      <wp:simplePos x="0" y="0"/>
                      <wp:positionH relativeFrom="column">
                        <wp:posOffset>0</wp:posOffset>
                      </wp:positionH>
                      <wp:positionV relativeFrom="paragraph">
                        <wp:posOffset>0</wp:posOffset>
                      </wp:positionV>
                      <wp:extent cx="76200" cy="28575"/>
                      <wp:effectExtent l="19050" t="19050" r="19050" b="28575"/>
                      <wp:wrapNone/>
                      <wp:docPr id="12621" name="Text Box 1026">
                        <a:extLst xmlns:a="http://schemas.openxmlformats.org/drawingml/2006/main">
                          <a:ext uri="{FF2B5EF4-FFF2-40B4-BE49-F238E27FC236}">
                            <a16:creationId xmlns:a16="http://schemas.microsoft.com/office/drawing/2014/main" id="{00000000-0008-0000-0000-00004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5B754E" id="Text Box 1026" o:spid="_x0000_s1026" type="#_x0000_t202" style="position:absolute;margin-left:0;margin-top:0;width:6pt;height:2.25pt;z-index:2557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7520" behindDoc="0" locked="0" layoutInCell="1" allowOverlap="1" wp14:anchorId="37DDC686" wp14:editId="0D88D399">
                      <wp:simplePos x="0" y="0"/>
                      <wp:positionH relativeFrom="column">
                        <wp:posOffset>0</wp:posOffset>
                      </wp:positionH>
                      <wp:positionV relativeFrom="paragraph">
                        <wp:posOffset>0</wp:posOffset>
                      </wp:positionV>
                      <wp:extent cx="76200" cy="28575"/>
                      <wp:effectExtent l="19050" t="19050" r="19050" b="28575"/>
                      <wp:wrapNone/>
                      <wp:docPr id="12622" name="Text Box 1025">
                        <a:extLst xmlns:a="http://schemas.openxmlformats.org/drawingml/2006/main">
                          <a:ext uri="{FF2B5EF4-FFF2-40B4-BE49-F238E27FC236}">
                            <a16:creationId xmlns:a16="http://schemas.microsoft.com/office/drawing/2014/main" id="{00000000-0008-0000-0000-00004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45A96" id="Text Box 1025" o:spid="_x0000_s1026" type="#_x0000_t202" style="position:absolute;margin-left:0;margin-top:0;width:6pt;height:2.25pt;z-index:25578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8544" behindDoc="0" locked="0" layoutInCell="1" allowOverlap="1" wp14:anchorId="5215D9F9" wp14:editId="552A4715">
                      <wp:simplePos x="0" y="0"/>
                      <wp:positionH relativeFrom="column">
                        <wp:posOffset>0</wp:posOffset>
                      </wp:positionH>
                      <wp:positionV relativeFrom="paragraph">
                        <wp:posOffset>0</wp:posOffset>
                      </wp:positionV>
                      <wp:extent cx="76200" cy="28575"/>
                      <wp:effectExtent l="19050" t="19050" r="19050" b="28575"/>
                      <wp:wrapNone/>
                      <wp:docPr id="12623" name="Text Box 1024">
                        <a:extLst xmlns:a="http://schemas.openxmlformats.org/drawingml/2006/main">
                          <a:ext uri="{FF2B5EF4-FFF2-40B4-BE49-F238E27FC236}">
                            <a16:creationId xmlns:a16="http://schemas.microsoft.com/office/drawing/2014/main" id="{00000000-0008-0000-0000-00004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2FA33" id="Text Box 1024" o:spid="_x0000_s1026" type="#_x0000_t202" style="position:absolute;margin-left:0;margin-top:0;width:6pt;height:2.25pt;z-index:2557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89568" behindDoc="0" locked="0" layoutInCell="1" allowOverlap="1" wp14:anchorId="2B57FEC6" wp14:editId="51F5DACD">
                      <wp:simplePos x="0" y="0"/>
                      <wp:positionH relativeFrom="column">
                        <wp:posOffset>0</wp:posOffset>
                      </wp:positionH>
                      <wp:positionV relativeFrom="paragraph">
                        <wp:posOffset>0</wp:posOffset>
                      </wp:positionV>
                      <wp:extent cx="76200" cy="28575"/>
                      <wp:effectExtent l="19050" t="19050" r="19050" b="28575"/>
                      <wp:wrapNone/>
                      <wp:docPr id="12624" name="Text Box 1023">
                        <a:extLst xmlns:a="http://schemas.openxmlformats.org/drawingml/2006/main">
                          <a:ext uri="{FF2B5EF4-FFF2-40B4-BE49-F238E27FC236}">
                            <a16:creationId xmlns:a16="http://schemas.microsoft.com/office/drawing/2014/main" id="{00000000-0008-0000-0000-00005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8ED8F" id="Text Box 1023" o:spid="_x0000_s1026" type="#_x0000_t202" style="position:absolute;margin-left:0;margin-top:0;width:6pt;height:2.25pt;z-index:2557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0592" behindDoc="0" locked="0" layoutInCell="1" allowOverlap="1" wp14:anchorId="69D5B92F" wp14:editId="5FD7D312">
                      <wp:simplePos x="0" y="0"/>
                      <wp:positionH relativeFrom="column">
                        <wp:posOffset>0</wp:posOffset>
                      </wp:positionH>
                      <wp:positionV relativeFrom="paragraph">
                        <wp:posOffset>0</wp:posOffset>
                      </wp:positionV>
                      <wp:extent cx="76200" cy="28575"/>
                      <wp:effectExtent l="19050" t="19050" r="19050" b="28575"/>
                      <wp:wrapNone/>
                      <wp:docPr id="12625" name="Text Box 1022">
                        <a:extLst xmlns:a="http://schemas.openxmlformats.org/drawingml/2006/main">
                          <a:ext uri="{FF2B5EF4-FFF2-40B4-BE49-F238E27FC236}">
                            <a16:creationId xmlns:a16="http://schemas.microsoft.com/office/drawing/2014/main" id="{00000000-0008-0000-0000-00005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7573D" id="Text Box 1022" o:spid="_x0000_s1026" type="#_x0000_t202" style="position:absolute;margin-left:0;margin-top:0;width:6pt;height:2.25pt;z-index:2557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1616" behindDoc="0" locked="0" layoutInCell="1" allowOverlap="1" wp14:anchorId="472E3650" wp14:editId="75C94941">
                      <wp:simplePos x="0" y="0"/>
                      <wp:positionH relativeFrom="column">
                        <wp:posOffset>0</wp:posOffset>
                      </wp:positionH>
                      <wp:positionV relativeFrom="paragraph">
                        <wp:posOffset>0</wp:posOffset>
                      </wp:positionV>
                      <wp:extent cx="76200" cy="28575"/>
                      <wp:effectExtent l="19050" t="19050" r="19050" b="28575"/>
                      <wp:wrapNone/>
                      <wp:docPr id="12626" name="Text Box 1021">
                        <a:extLst xmlns:a="http://schemas.openxmlformats.org/drawingml/2006/main">
                          <a:ext uri="{FF2B5EF4-FFF2-40B4-BE49-F238E27FC236}">
                            <a16:creationId xmlns:a16="http://schemas.microsoft.com/office/drawing/2014/main" id="{00000000-0008-0000-0000-00005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F3E076" id="Text Box 1021" o:spid="_x0000_s1026" type="#_x0000_t202" style="position:absolute;margin-left:0;margin-top:0;width:6pt;height:2.25pt;z-index:2557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2640" behindDoc="0" locked="0" layoutInCell="1" allowOverlap="1" wp14:anchorId="52E666AA" wp14:editId="460C3C26">
                      <wp:simplePos x="0" y="0"/>
                      <wp:positionH relativeFrom="column">
                        <wp:posOffset>0</wp:posOffset>
                      </wp:positionH>
                      <wp:positionV relativeFrom="paragraph">
                        <wp:posOffset>0</wp:posOffset>
                      </wp:positionV>
                      <wp:extent cx="76200" cy="28575"/>
                      <wp:effectExtent l="19050" t="19050" r="19050" b="28575"/>
                      <wp:wrapNone/>
                      <wp:docPr id="12627" name="Text Box 1020">
                        <a:extLst xmlns:a="http://schemas.openxmlformats.org/drawingml/2006/main">
                          <a:ext uri="{FF2B5EF4-FFF2-40B4-BE49-F238E27FC236}">
                            <a16:creationId xmlns:a16="http://schemas.microsoft.com/office/drawing/2014/main" id="{00000000-0008-0000-0000-00005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1D9C2" id="Text Box 1020" o:spid="_x0000_s1026" type="#_x0000_t202" style="position:absolute;margin-left:0;margin-top:0;width:6pt;height:2.25pt;z-index:2557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3664" behindDoc="0" locked="0" layoutInCell="1" allowOverlap="1" wp14:anchorId="6BFD6C29" wp14:editId="5E6C4942">
                      <wp:simplePos x="0" y="0"/>
                      <wp:positionH relativeFrom="column">
                        <wp:posOffset>0</wp:posOffset>
                      </wp:positionH>
                      <wp:positionV relativeFrom="paragraph">
                        <wp:posOffset>0</wp:posOffset>
                      </wp:positionV>
                      <wp:extent cx="76200" cy="28575"/>
                      <wp:effectExtent l="19050" t="19050" r="19050" b="28575"/>
                      <wp:wrapNone/>
                      <wp:docPr id="12628" name="Text Box 1019">
                        <a:extLst xmlns:a="http://schemas.openxmlformats.org/drawingml/2006/main">
                          <a:ext uri="{FF2B5EF4-FFF2-40B4-BE49-F238E27FC236}">
                            <a16:creationId xmlns:a16="http://schemas.microsoft.com/office/drawing/2014/main" id="{00000000-0008-0000-0000-00005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15F78" id="Text Box 1019" o:spid="_x0000_s1026" type="#_x0000_t202" style="position:absolute;margin-left:0;margin-top:0;width:6pt;height:2.25pt;z-index:2557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4688" behindDoc="0" locked="0" layoutInCell="1" allowOverlap="1" wp14:anchorId="742B4A04" wp14:editId="7B433F71">
                      <wp:simplePos x="0" y="0"/>
                      <wp:positionH relativeFrom="column">
                        <wp:posOffset>0</wp:posOffset>
                      </wp:positionH>
                      <wp:positionV relativeFrom="paragraph">
                        <wp:posOffset>0</wp:posOffset>
                      </wp:positionV>
                      <wp:extent cx="76200" cy="28575"/>
                      <wp:effectExtent l="19050" t="19050" r="19050" b="28575"/>
                      <wp:wrapNone/>
                      <wp:docPr id="12629" name="Text Box 1018">
                        <a:extLst xmlns:a="http://schemas.openxmlformats.org/drawingml/2006/main">
                          <a:ext uri="{FF2B5EF4-FFF2-40B4-BE49-F238E27FC236}">
                            <a16:creationId xmlns:a16="http://schemas.microsoft.com/office/drawing/2014/main" id="{00000000-0008-0000-0000-00005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7F613" id="Text Box 1018" o:spid="_x0000_s1026" type="#_x0000_t202" style="position:absolute;margin-left:0;margin-top:0;width:6pt;height:2.25pt;z-index:2557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5712" behindDoc="0" locked="0" layoutInCell="1" allowOverlap="1" wp14:anchorId="3BC375A9" wp14:editId="5DE5C36A">
                      <wp:simplePos x="0" y="0"/>
                      <wp:positionH relativeFrom="column">
                        <wp:posOffset>0</wp:posOffset>
                      </wp:positionH>
                      <wp:positionV relativeFrom="paragraph">
                        <wp:posOffset>0</wp:posOffset>
                      </wp:positionV>
                      <wp:extent cx="76200" cy="28575"/>
                      <wp:effectExtent l="19050" t="19050" r="19050" b="28575"/>
                      <wp:wrapNone/>
                      <wp:docPr id="12630" name="Text Box 1017">
                        <a:extLst xmlns:a="http://schemas.openxmlformats.org/drawingml/2006/main">
                          <a:ext uri="{FF2B5EF4-FFF2-40B4-BE49-F238E27FC236}">
                            <a16:creationId xmlns:a16="http://schemas.microsoft.com/office/drawing/2014/main" id="{00000000-0008-0000-0000-00005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481079" id="Text Box 1017" o:spid="_x0000_s1026" type="#_x0000_t202" style="position:absolute;margin-left:0;margin-top:0;width:6pt;height:2.25pt;z-index:2557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6736" behindDoc="0" locked="0" layoutInCell="1" allowOverlap="1" wp14:anchorId="5485B820" wp14:editId="5286B2F7">
                      <wp:simplePos x="0" y="0"/>
                      <wp:positionH relativeFrom="column">
                        <wp:posOffset>0</wp:posOffset>
                      </wp:positionH>
                      <wp:positionV relativeFrom="paragraph">
                        <wp:posOffset>0</wp:posOffset>
                      </wp:positionV>
                      <wp:extent cx="76200" cy="28575"/>
                      <wp:effectExtent l="19050" t="19050" r="19050" b="28575"/>
                      <wp:wrapNone/>
                      <wp:docPr id="12631" name="Text Box 1016">
                        <a:extLst xmlns:a="http://schemas.openxmlformats.org/drawingml/2006/main">
                          <a:ext uri="{FF2B5EF4-FFF2-40B4-BE49-F238E27FC236}">
                            <a16:creationId xmlns:a16="http://schemas.microsoft.com/office/drawing/2014/main" id="{00000000-0008-0000-0000-00005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64449" id="Text Box 1016" o:spid="_x0000_s1026" type="#_x0000_t202" style="position:absolute;margin-left:0;margin-top:0;width:6pt;height:2.25pt;z-index:2557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7760" behindDoc="0" locked="0" layoutInCell="1" allowOverlap="1" wp14:anchorId="28F57466" wp14:editId="148C986E">
                      <wp:simplePos x="0" y="0"/>
                      <wp:positionH relativeFrom="column">
                        <wp:posOffset>0</wp:posOffset>
                      </wp:positionH>
                      <wp:positionV relativeFrom="paragraph">
                        <wp:posOffset>0</wp:posOffset>
                      </wp:positionV>
                      <wp:extent cx="76200" cy="28575"/>
                      <wp:effectExtent l="19050" t="19050" r="19050" b="28575"/>
                      <wp:wrapNone/>
                      <wp:docPr id="12632" name="Text Box 1015">
                        <a:extLst xmlns:a="http://schemas.openxmlformats.org/drawingml/2006/main">
                          <a:ext uri="{FF2B5EF4-FFF2-40B4-BE49-F238E27FC236}">
                            <a16:creationId xmlns:a16="http://schemas.microsoft.com/office/drawing/2014/main" id="{00000000-0008-0000-0000-00005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5F1C8" id="Text Box 1015" o:spid="_x0000_s1026" type="#_x0000_t202" style="position:absolute;margin-left:0;margin-top:0;width:6pt;height:2.25pt;z-index:2557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8784" behindDoc="0" locked="0" layoutInCell="1" allowOverlap="1" wp14:anchorId="6B7F3F8C" wp14:editId="70C0809C">
                      <wp:simplePos x="0" y="0"/>
                      <wp:positionH relativeFrom="column">
                        <wp:posOffset>0</wp:posOffset>
                      </wp:positionH>
                      <wp:positionV relativeFrom="paragraph">
                        <wp:posOffset>0</wp:posOffset>
                      </wp:positionV>
                      <wp:extent cx="76200" cy="28575"/>
                      <wp:effectExtent l="19050" t="19050" r="19050" b="28575"/>
                      <wp:wrapNone/>
                      <wp:docPr id="12633" name="Text Box 1014">
                        <a:extLst xmlns:a="http://schemas.openxmlformats.org/drawingml/2006/main">
                          <a:ext uri="{FF2B5EF4-FFF2-40B4-BE49-F238E27FC236}">
                            <a16:creationId xmlns:a16="http://schemas.microsoft.com/office/drawing/2014/main" id="{00000000-0008-0000-0000-00005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80592E" id="Text Box 1014" o:spid="_x0000_s1026" type="#_x0000_t202" style="position:absolute;margin-left:0;margin-top:0;width:6pt;height:2.25pt;z-index:2557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799808" behindDoc="0" locked="0" layoutInCell="1" allowOverlap="1" wp14:anchorId="0BB5DD8A" wp14:editId="2412D9E8">
                      <wp:simplePos x="0" y="0"/>
                      <wp:positionH relativeFrom="column">
                        <wp:posOffset>0</wp:posOffset>
                      </wp:positionH>
                      <wp:positionV relativeFrom="paragraph">
                        <wp:posOffset>0</wp:posOffset>
                      </wp:positionV>
                      <wp:extent cx="76200" cy="28575"/>
                      <wp:effectExtent l="19050" t="19050" r="19050" b="28575"/>
                      <wp:wrapNone/>
                      <wp:docPr id="12634" name="Text Box 1013">
                        <a:extLst xmlns:a="http://schemas.openxmlformats.org/drawingml/2006/main">
                          <a:ext uri="{FF2B5EF4-FFF2-40B4-BE49-F238E27FC236}">
                            <a16:creationId xmlns:a16="http://schemas.microsoft.com/office/drawing/2014/main" id="{00000000-0008-0000-0000-00005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9CDD0" id="Text Box 1013" o:spid="_x0000_s1026" type="#_x0000_t202" style="position:absolute;margin-left:0;margin-top:0;width:6pt;height:2.25pt;z-index:2557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0832" behindDoc="0" locked="0" layoutInCell="1" allowOverlap="1" wp14:anchorId="5B00BE63" wp14:editId="023E6F3A">
                      <wp:simplePos x="0" y="0"/>
                      <wp:positionH relativeFrom="column">
                        <wp:posOffset>0</wp:posOffset>
                      </wp:positionH>
                      <wp:positionV relativeFrom="paragraph">
                        <wp:posOffset>0</wp:posOffset>
                      </wp:positionV>
                      <wp:extent cx="76200" cy="28575"/>
                      <wp:effectExtent l="19050" t="19050" r="19050" b="28575"/>
                      <wp:wrapNone/>
                      <wp:docPr id="12635" name="Text Box 1012">
                        <a:extLst xmlns:a="http://schemas.openxmlformats.org/drawingml/2006/main">
                          <a:ext uri="{FF2B5EF4-FFF2-40B4-BE49-F238E27FC236}">
                            <a16:creationId xmlns:a16="http://schemas.microsoft.com/office/drawing/2014/main" id="{00000000-0008-0000-0000-00005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92673" id="Text Box 1012" o:spid="_x0000_s1026" type="#_x0000_t202" style="position:absolute;margin-left:0;margin-top:0;width:6pt;height:2.25pt;z-index:2558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1856" behindDoc="0" locked="0" layoutInCell="1" allowOverlap="1" wp14:anchorId="4694D234" wp14:editId="303DC4A9">
                      <wp:simplePos x="0" y="0"/>
                      <wp:positionH relativeFrom="column">
                        <wp:posOffset>0</wp:posOffset>
                      </wp:positionH>
                      <wp:positionV relativeFrom="paragraph">
                        <wp:posOffset>0</wp:posOffset>
                      </wp:positionV>
                      <wp:extent cx="76200" cy="28575"/>
                      <wp:effectExtent l="19050" t="19050" r="19050" b="28575"/>
                      <wp:wrapNone/>
                      <wp:docPr id="12636" name="Text Box 1011">
                        <a:extLst xmlns:a="http://schemas.openxmlformats.org/drawingml/2006/main">
                          <a:ext uri="{FF2B5EF4-FFF2-40B4-BE49-F238E27FC236}">
                            <a16:creationId xmlns:a16="http://schemas.microsoft.com/office/drawing/2014/main" id="{00000000-0008-0000-0000-00005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F03CF" id="Text Box 1011" o:spid="_x0000_s1026" type="#_x0000_t202" style="position:absolute;margin-left:0;margin-top:0;width:6pt;height:2.25pt;z-index:2558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2880" behindDoc="0" locked="0" layoutInCell="1" allowOverlap="1" wp14:anchorId="5650E07E" wp14:editId="4CAE50E7">
                      <wp:simplePos x="0" y="0"/>
                      <wp:positionH relativeFrom="column">
                        <wp:posOffset>0</wp:posOffset>
                      </wp:positionH>
                      <wp:positionV relativeFrom="paragraph">
                        <wp:posOffset>0</wp:posOffset>
                      </wp:positionV>
                      <wp:extent cx="76200" cy="28575"/>
                      <wp:effectExtent l="19050" t="19050" r="19050" b="28575"/>
                      <wp:wrapNone/>
                      <wp:docPr id="12637" name="Text Box 1010">
                        <a:extLst xmlns:a="http://schemas.openxmlformats.org/drawingml/2006/main">
                          <a:ext uri="{FF2B5EF4-FFF2-40B4-BE49-F238E27FC236}">
                            <a16:creationId xmlns:a16="http://schemas.microsoft.com/office/drawing/2014/main" id="{00000000-0008-0000-0000-00005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F7EA9" id="Text Box 1010" o:spid="_x0000_s1026" type="#_x0000_t202" style="position:absolute;margin-left:0;margin-top:0;width:6pt;height:2.25pt;z-index:2558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3904" behindDoc="0" locked="0" layoutInCell="1" allowOverlap="1" wp14:anchorId="77C1262D" wp14:editId="56627FAA">
                      <wp:simplePos x="0" y="0"/>
                      <wp:positionH relativeFrom="column">
                        <wp:posOffset>0</wp:posOffset>
                      </wp:positionH>
                      <wp:positionV relativeFrom="paragraph">
                        <wp:posOffset>0</wp:posOffset>
                      </wp:positionV>
                      <wp:extent cx="76200" cy="28575"/>
                      <wp:effectExtent l="19050" t="19050" r="19050" b="28575"/>
                      <wp:wrapNone/>
                      <wp:docPr id="12638" name="Text Box 1009">
                        <a:extLst xmlns:a="http://schemas.openxmlformats.org/drawingml/2006/main">
                          <a:ext uri="{FF2B5EF4-FFF2-40B4-BE49-F238E27FC236}">
                            <a16:creationId xmlns:a16="http://schemas.microsoft.com/office/drawing/2014/main" id="{00000000-0008-0000-0000-00005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B384A" id="Text Box 1009" o:spid="_x0000_s1026" type="#_x0000_t202" style="position:absolute;margin-left:0;margin-top:0;width:6pt;height:2.25pt;z-index:2558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4928" behindDoc="0" locked="0" layoutInCell="1" allowOverlap="1" wp14:anchorId="47E27579" wp14:editId="1BC87D1E">
                      <wp:simplePos x="0" y="0"/>
                      <wp:positionH relativeFrom="column">
                        <wp:posOffset>0</wp:posOffset>
                      </wp:positionH>
                      <wp:positionV relativeFrom="paragraph">
                        <wp:posOffset>0</wp:posOffset>
                      </wp:positionV>
                      <wp:extent cx="76200" cy="28575"/>
                      <wp:effectExtent l="19050" t="19050" r="19050" b="28575"/>
                      <wp:wrapNone/>
                      <wp:docPr id="12639" name="Text Box 1008">
                        <a:extLst xmlns:a="http://schemas.openxmlformats.org/drawingml/2006/main">
                          <a:ext uri="{FF2B5EF4-FFF2-40B4-BE49-F238E27FC236}">
                            <a16:creationId xmlns:a16="http://schemas.microsoft.com/office/drawing/2014/main" id="{00000000-0008-0000-0000-00005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FB3799" id="Text Box 1008" o:spid="_x0000_s1026" type="#_x0000_t202" style="position:absolute;margin-left:0;margin-top:0;width:6pt;height:2.25pt;z-index:2558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5952" behindDoc="0" locked="0" layoutInCell="1" allowOverlap="1" wp14:anchorId="55C176CD" wp14:editId="7574B200">
                      <wp:simplePos x="0" y="0"/>
                      <wp:positionH relativeFrom="column">
                        <wp:posOffset>0</wp:posOffset>
                      </wp:positionH>
                      <wp:positionV relativeFrom="paragraph">
                        <wp:posOffset>0</wp:posOffset>
                      </wp:positionV>
                      <wp:extent cx="76200" cy="28575"/>
                      <wp:effectExtent l="19050" t="19050" r="19050" b="28575"/>
                      <wp:wrapNone/>
                      <wp:docPr id="12640" name="Text Box 1007">
                        <a:extLst xmlns:a="http://schemas.openxmlformats.org/drawingml/2006/main">
                          <a:ext uri="{FF2B5EF4-FFF2-40B4-BE49-F238E27FC236}">
                            <a16:creationId xmlns:a16="http://schemas.microsoft.com/office/drawing/2014/main" id="{00000000-0008-0000-0000-00006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1E904" id="Text Box 1007" o:spid="_x0000_s1026" type="#_x0000_t202" style="position:absolute;margin-left:0;margin-top:0;width:6pt;height:2.25pt;z-index:2558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6976" behindDoc="0" locked="0" layoutInCell="1" allowOverlap="1" wp14:anchorId="79F77A20" wp14:editId="18DD9C7E">
                      <wp:simplePos x="0" y="0"/>
                      <wp:positionH relativeFrom="column">
                        <wp:posOffset>0</wp:posOffset>
                      </wp:positionH>
                      <wp:positionV relativeFrom="paragraph">
                        <wp:posOffset>0</wp:posOffset>
                      </wp:positionV>
                      <wp:extent cx="76200" cy="28575"/>
                      <wp:effectExtent l="19050" t="19050" r="19050" b="28575"/>
                      <wp:wrapNone/>
                      <wp:docPr id="12641" name="Text Box 1006">
                        <a:extLst xmlns:a="http://schemas.openxmlformats.org/drawingml/2006/main">
                          <a:ext uri="{FF2B5EF4-FFF2-40B4-BE49-F238E27FC236}">
                            <a16:creationId xmlns:a16="http://schemas.microsoft.com/office/drawing/2014/main" id="{00000000-0008-0000-0000-00006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EC22A" id="Text Box 1006" o:spid="_x0000_s1026" type="#_x0000_t202" style="position:absolute;margin-left:0;margin-top:0;width:6pt;height:2.25pt;z-index:2558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8000" behindDoc="0" locked="0" layoutInCell="1" allowOverlap="1" wp14:anchorId="26150DCB" wp14:editId="08C9563C">
                      <wp:simplePos x="0" y="0"/>
                      <wp:positionH relativeFrom="column">
                        <wp:posOffset>0</wp:posOffset>
                      </wp:positionH>
                      <wp:positionV relativeFrom="paragraph">
                        <wp:posOffset>0</wp:posOffset>
                      </wp:positionV>
                      <wp:extent cx="76200" cy="28575"/>
                      <wp:effectExtent l="19050" t="19050" r="19050" b="28575"/>
                      <wp:wrapNone/>
                      <wp:docPr id="12642" name="Text Box 1005">
                        <a:extLst xmlns:a="http://schemas.openxmlformats.org/drawingml/2006/main">
                          <a:ext uri="{FF2B5EF4-FFF2-40B4-BE49-F238E27FC236}">
                            <a16:creationId xmlns:a16="http://schemas.microsoft.com/office/drawing/2014/main" id="{00000000-0008-0000-0000-00006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327EE" id="Text Box 1005" o:spid="_x0000_s1026" type="#_x0000_t202" style="position:absolute;margin-left:0;margin-top:0;width:6pt;height:2.25pt;z-index:2558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09024" behindDoc="0" locked="0" layoutInCell="1" allowOverlap="1" wp14:anchorId="10BEFB71" wp14:editId="2EFDE1B6">
                      <wp:simplePos x="0" y="0"/>
                      <wp:positionH relativeFrom="column">
                        <wp:posOffset>0</wp:posOffset>
                      </wp:positionH>
                      <wp:positionV relativeFrom="paragraph">
                        <wp:posOffset>0</wp:posOffset>
                      </wp:positionV>
                      <wp:extent cx="76200" cy="28575"/>
                      <wp:effectExtent l="19050" t="19050" r="19050" b="28575"/>
                      <wp:wrapNone/>
                      <wp:docPr id="12643" name="Text Box 1004">
                        <a:extLst xmlns:a="http://schemas.openxmlformats.org/drawingml/2006/main">
                          <a:ext uri="{FF2B5EF4-FFF2-40B4-BE49-F238E27FC236}">
                            <a16:creationId xmlns:a16="http://schemas.microsoft.com/office/drawing/2014/main" id="{00000000-0008-0000-0000-00006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12C7D" id="Text Box 1004" o:spid="_x0000_s1026" type="#_x0000_t202" style="position:absolute;margin-left:0;margin-top:0;width:6pt;height:2.25pt;z-index:2558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0048" behindDoc="0" locked="0" layoutInCell="1" allowOverlap="1" wp14:anchorId="09C0D799" wp14:editId="5CC8D982">
                      <wp:simplePos x="0" y="0"/>
                      <wp:positionH relativeFrom="column">
                        <wp:posOffset>0</wp:posOffset>
                      </wp:positionH>
                      <wp:positionV relativeFrom="paragraph">
                        <wp:posOffset>0</wp:posOffset>
                      </wp:positionV>
                      <wp:extent cx="76200" cy="28575"/>
                      <wp:effectExtent l="19050" t="19050" r="19050" b="28575"/>
                      <wp:wrapNone/>
                      <wp:docPr id="12644" name="Text Box 1003">
                        <a:extLst xmlns:a="http://schemas.openxmlformats.org/drawingml/2006/main">
                          <a:ext uri="{FF2B5EF4-FFF2-40B4-BE49-F238E27FC236}">
                            <a16:creationId xmlns:a16="http://schemas.microsoft.com/office/drawing/2014/main" id="{00000000-0008-0000-0000-00006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56CF0" id="Text Box 1003" o:spid="_x0000_s1026" type="#_x0000_t202" style="position:absolute;margin-left:0;margin-top:0;width:6pt;height:2.25pt;z-index:2558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1072" behindDoc="0" locked="0" layoutInCell="1" allowOverlap="1" wp14:anchorId="461BCF3D" wp14:editId="204D3AA1">
                      <wp:simplePos x="0" y="0"/>
                      <wp:positionH relativeFrom="column">
                        <wp:posOffset>0</wp:posOffset>
                      </wp:positionH>
                      <wp:positionV relativeFrom="paragraph">
                        <wp:posOffset>0</wp:posOffset>
                      </wp:positionV>
                      <wp:extent cx="76200" cy="28575"/>
                      <wp:effectExtent l="19050" t="19050" r="19050" b="28575"/>
                      <wp:wrapNone/>
                      <wp:docPr id="12645" name="Text Box 1002">
                        <a:extLst xmlns:a="http://schemas.openxmlformats.org/drawingml/2006/main">
                          <a:ext uri="{FF2B5EF4-FFF2-40B4-BE49-F238E27FC236}">
                            <a16:creationId xmlns:a16="http://schemas.microsoft.com/office/drawing/2014/main" id="{00000000-0008-0000-0000-00006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74E85" id="Text Box 1002" o:spid="_x0000_s1026" type="#_x0000_t202" style="position:absolute;margin-left:0;margin-top:0;width:6pt;height:2.25pt;z-index:2558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2096" behindDoc="0" locked="0" layoutInCell="1" allowOverlap="1" wp14:anchorId="33EA3C04" wp14:editId="4DCEE344">
                      <wp:simplePos x="0" y="0"/>
                      <wp:positionH relativeFrom="column">
                        <wp:posOffset>0</wp:posOffset>
                      </wp:positionH>
                      <wp:positionV relativeFrom="paragraph">
                        <wp:posOffset>0</wp:posOffset>
                      </wp:positionV>
                      <wp:extent cx="76200" cy="28575"/>
                      <wp:effectExtent l="19050" t="19050" r="19050" b="28575"/>
                      <wp:wrapNone/>
                      <wp:docPr id="12646" name="Text Box 1001">
                        <a:extLst xmlns:a="http://schemas.openxmlformats.org/drawingml/2006/main">
                          <a:ext uri="{FF2B5EF4-FFF2-40B4-BE49-F238E27FC236}">
                            <a16:creationId xmlns:a16="http://schemas.microsoft.com/office/drawing/2014/main" id="{00000000-0008-0000-0000-00006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4DDB3" id="Text Box 1001" o:spid="_x0000_s1026" type="#_x0000_t202" style="position:absolute;margin-left:0;margin-top:0;width:6pt;height:2.25pt;z-index:2558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3120" behindDoc="0" locked="0" layoutInCell="1" allowOverlap="1" wp14:anchorId="3C0D2BA9" wp14:editId="14F18B10">
                      <wp:simplePos x="0" y="0"/>
                      <wp:positionH relativeFrom="column">
                        <wp:posOffset>0</wp:posOffset>
                      </wp:positionH>
                      <wp:positionV relativeFrom="paragraph">
                        <wp:posOffset>0</wp:posOffset>
                      </wp:positionV>
                      <wp:extent cx="76200" cy="28575"/>
                      <wp:effectExtent l="19050" t="19050" r="19050" b="28575"/>
                      <wp:wrapNone/>
                      <wp:docPr id="12647" name="Text Box 1000">
                        <a:extLst xmlns:a="http://schemas.openxmlformats.org/drawingml/2006/main">
                          <a:ext uri="{FF2B5EF4-FFF2-40B4-BE49-F238E27FC236}">
                            <a16:creationId xmlns:a16="http://schemas.microsoft.com/office/drawing/2014/main" id="{00000000-0008-0000-0000-00006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59471" id="Text Box 1000" o:spid="_x0000_s1026" type="#_x0000_t202" style="position:absolute;margin-left:0;margin-top:0;width:6pt;height:2.25pt;z-index:2558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4144" behindDoc="0" locked="0" layoutInCell="1" allowOverlap="1" wp14:anchorId="6050D3CD" wp14:editId="117092BF">
                      <wp:simplePos x="0" y="0"/>
                      <wp:positionH relativeFrom="column">
                        <wp:posOffset>0</wp:posOffset>
                      </wp:positionH>
                      <wp:positionV relativeFrom="paragraph">
                        <wp:posOffset>0</wp:posOffset>
                      </wp:positionV>
                      <wp:extent cx="76200" cy="28575"/>
                      <wp:effectExtent l="19050" t="19050" r="19050" b="28575"/>
                      <wp:wrapNone/>
                      <wp:docPr id="12648" name="Text Box 999">
                        <a:extLst xmlns:a="http://schemas.openxmlformats.org/drawingml/2006/main">
                          <a:ext uri="{FF2B5EF4-FFF2-40B4-BE49-F238E27FC236}">
                            <a16:creationId xmlns:a16="http://schemas.microsoft.com/office/drawing/2014/main" id="{00000000-0008-0000-0000-00006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F7770" id="Text Box 999" o:spid="_x0000_s1026" type="#_x0000_t202" style="position:absolute;margin-left:0;margin-top:0;width:6pt;height:2.25pt;z-index:2558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5168" behindDoc="0" locked="0" layoutInCell="1" allowOverlap="1" wp14:anchorId="17DA3E69" wp14:editId="26BA6A20">
                      <wp:simplePos x="0" y="0"/>
                      <wp:positionH relativeFrom="column">
                        <wp:posOffset>0</wp:posOffset>
                      </wp:positionH>
                      <wp:positionV relativeFrom="paragraph">
                        <wp:posOffset>0</wp:posOffset>
                      </wp:positionV>
                      <wp:extent cx="76200" cy="28575"/>
                      <wp:effectExtent l="19050" t="19050" r="19050" b="28575"/>
                      <wp:wrapNone/>
                      <wp:docPr id="12649" name="Text Box 998">
                        <a:extLst xmlns:a="http://schemas.openxmlformats.org/drawingml/2006/main">
                          <a:ext uri="{FF2B5EF4-FFF2-40B4-BE49-F238E27FC236}">
                            <a16:creationId xmlns:a16="http://schemas.microsoft.com/office/drawing/2014/main" id="{00000000-0008-0000-0000-00006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6D377" id="Text Box 998" o:spid="_x0000_s1026" type="#_x0000_t202" style="position:absolute;margin-left:0;margin-top:0;width:6pt;height:2.25pt;z-index:2558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6192" behindDoc="0" locked="0" layoutInCell="1" allowOverlap="1" wp14:anchorId="2A98FAF1" wp14:editId="58862511">
                      <wp:simplePos x="0" y="0"/>
                      <wp:positionH relativeFrom="column">
                        <wp:posOffset>0</wp:posOffset>
                      </wp:positionH>
                      <wp:positionV relativeFrom="paragraph">
                        <wp:posOffset>0</wp:posOffset>
                      </wp:positionV>
                      <wp:extent cx="76200" cy="28575"/>
                      <wp:effectExtent l="19050" t="19050" r="19050" b="28575"/>
                      <wp:wrapNone/>
                      <wp:docPr id="12650" name="Text Box 997">
                        <a:extLst xmlns:a="http://schemas.openxmlformats.org/drawingml/2006/main">
                          <a:ext uri="{FF2B5EF4-FFF2-40B4-BE49-F238E27FC236}">
                            <a16:creationId xmlns:a16="http://schemas.microsoft.com/office/drawing/2014/main" id="{00000000-0008-0000-0000-00006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1B8518" id="Text Box 997" o:spid="_x0000_s1026" type="#_x0000_t202" style="position:absolute;margin-left:0;margin-top:0;width:6pt;height:2.25pt;z-index:2558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7216" behindDoc="0" locked="0" layoutInCell="1" allowOverlap="1" wp14:anchorId="49DFBD40" wp14:editId="2D48D60B">
                      <wp:simplePos x="0" y="0"/>
                      <wp:positionH relativeFrom="column">
                        <wp:posOffset>0</wp:posOffset>
                      </wp:positionH>
                      <wp:positionV relativeFrom="paragraph">
                        <wp:posOffset>0</wp:posOffset>
                      </wp:positionV>
                      <wp:extent cx="76200" cy="28575"/>
                      <wp:effectExtent l="19050" t="19050" r="19050" b="28575"/>
                      <wp:wrapNone/>
                      <wp:docPr id="12651" name="Text Box 996">
                        <a:extLst xmlns:a="http://schemas.openxmlformats.org/drawingml/2006/main">
                          <a:ext uri="{FF2B5EF4-FFF2-40B4-BE49-F238E27FC236}">
                            <a16:creationId xmlns:a16="http://schemas.microsoft.com/office/drawing/2014/main" id="{00000000-0008-0000-0000-00006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F8782" id="Text Box 996" o:spid="_x0000_s1026" type="#_x0000_t202" style="position:absolute;margin-left:0;margin-top:0;width:6pt;height:2.25pt;z-index:2558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8240" behindDoc="0" locked="0" layoutInCell="1" allowOverlap="1" wp14:anchorId="276C27F4" wp14:editId="5E4827CE">
                      <wp:simplePos x="0" y="0"/>
                      <wp:positionH relativeFrom="column">
                        <wp:posOffset>0</wp:posOffset>
                      </wp:positionH>
                      <wp:positionV relativeFrom="paragraph">
                        <wp:posOffset>0</wp:posOffset>
                      </wp:positionV>
                      <wp:extent cx="76200" cy="28575"/>
                      <wp:effectExtent l="19050" t="19050" r="19050" b="28575"/>
                      <wp:wrapNone/>
                      <wp:docPr id="12652" name="Text Box 995">
                        <a:extLst xmlns:a="http://schemas.openxmlformats.org/drawingml/2006/main">
                          <a:ext uri="{FF2B5EF4-FFF2-40B4-BE49-F238E27FC236}">
                            <a16:creationId xmlns:a16="http://schemas.microsoft.com/office/drawing/2014/main" id="{00000000-0008-0000-0000-00006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8ED7A" id="Text Box 995" o:spid="_x0000_s1026" type="#_x0000_t202" style="position:absolute;margin-left:0;margin-top:0;width:6pt;height:2.25pt;z-index:25581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19264" behindDoc="0" locked="0" layoutInCell="1" allowOverlap="1" wp14:anchorId="7B457E19" wp14:editId="112BF270">
                      <wp:simplePos x="0" y="0"/>
                      <wp:positionH relativeFrom="column">
                        <wp:posOffset>0</wp:posOffset>
                      </wp:positionH>
                      <wp:positionV relativeFrom="paragraph">
                        <wp:posOffset>0</wp:posOffset>
                      </wp:positionV>
                      <wp:extent cx="76200" cy="28575"/>
                      <wp:effectExtent l="19050" t="19050" r="19050" b="28575"/>
                      <wp:wrapNone/>
                      <wp:docPr id="12653" name="Text Box 994">
                        <a:extLst xmlns:a="http://schemas.openxmlformats.org/drawingml/2006/main">
                          <a:ext uri="{FF2B5EF4-FFF2-40B4-BE49-F238E27FC236}">
                            <a16:creationId xmlns:a16="http://schemas.microsoft.com/office/drawing/2014/main" id="{00000000-0008-0000-0000-00006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2CA69" id="Text Box 994" o:spid="_x0000_s1026" type="#_x0000_t202" style="position:absolute;margin-left:0;margin-top:0;width:6pt;height:2.25pt;z-index:2558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0288" behindDoc="0" locked="0" layoutInCell="1" allowOverlap="1" wp14:anchorId="340389B5" wp14:editId="5E007C0A">
                      <wp:simplePos x="0" y="0"/>
                      <wp:positionH relativeFrom="column">
                        <wp:posOffset>0</wp:posOffset>
                      </wp:positionH>
                      <wp:positionV relativeFrom="paragraph">
                        <wp:posOffset>0</wp:posOffset>
                      </wp:positionV>
                      <wp:extent cx="76200" cy="28575"/>
                      <wp:effectExtent l="19050" t="19050" r="19050" b="28575"/>
                      <wp:wrapNone/>
                      <wp:docPr id="12654" name="Text Box 993">
                        <a:extLst xmlns:a="http://schemas.openxmlformats.org/drawingml/2006/main">
                          <a:ext uri="{FF2B5EF4-FFF2-40B4-BE49-F238E27FC236}">
                            <a16:creationId xmlns:a16="http://schemas.microsoft.com/office/drawing/2014/main" id="{00000000-0008-0000-0000-00006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6F09D" id="Text Box 993" o:spid="_x0000_s1026" type="#_x0000_t202" style="position:absolute;margin-left:0;margin-top:0;width:6pt;height:2.25pt;z-index:25582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1312" behindDoc="0" locked="0" layoutInCell="1" allowOverlap="1" wp14:anchorId="06C6ABB7" wp14:editId="53A3852A">
                      <wp:simplePos x="0" y="0"/>
                      <wp:positionH relativeFrom="column">
                        <wp:posOffset>0</wp:posOffset>
                      </wp:positionH>
                      <wp:positionV relativeFrom="paragraph">
                        <wp:posOffset>0</wp:posOffset>
                      </wp:positionV>
                      <wp:extent cx="76200" cy="28575"/>
                      <wp:effectExtent l="19050" t="19050" r="19050" b="28575"/>
                      <wp:wrapNone/>
                      <wp:docPr id="12655" name="Text Box 992">
                        <a:extLst xmlns:a="http://schemas.openxmlformats.org/drawingml/2006/main">
                          <a:ext uri="{FF2B5EF4-FFF2-40B4-BE49-F238E27FC236}">
                            <a16:creationId xmlns:a16="http://schemas.microsoft.com/office/drawing/2014/main" id="{00000000-0008-0000-0000-00006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54F43" id="Text Box 992" o:spid="_x0000_s1026" type="#_x0000_t202" style="position:absolute;margin-left:0;margin-top:0;width:6pt;height:2.25pt;z-index:2558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2336" behindDoc="0" locked="0" layoutInCell="1" allowOverlap="1" wp14:anchorId="0EB63F7C" wp14:editId="43388DED">
                      <wp:simplePos x="0" y="0"/>
                      <wp:positionH relativeFrom="column">
                        <wp:posOffset>0</wp:posOffset>
                      </wp:positionH>
                      <wp:positionV relativeFrom="paragraph">
                        <wp:posOffset>0</wp:posOffset>
                      </wp:positionV>
                      <wp:extent cx="76200" cy="28575"/>
                      <wp:effectExtent l="19050" t="19050" r="19050" b="28575"/>
                      <wp:wrapNone/>
                      <wp:docPr id="12656" name="Text Box 991">
                        <a:extLst xmlns:a="http://schemas.openxmlformats.org/drawingml/2006/main">
                          <a:ext uri="{FF2B5EF4-FFF2-40B4-BE49-F238E27FC236}">
                            <a16:creationId xmlns:a16="http://schemas.microsoft.com/office/drawing/2014/main" id="{00000000-0008-0000-0000-00007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0291A" id="Text Box 991" o:spid="_x0000_s1026" type="#_x0000_t202" style="position:absolute;margin-left:0;margin-top:0;width:6pt;height:2.25pt;z-index:25582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3360" behindDoc="0" locked="0" layoutInCell="1" allowOverlap="1" wp14:anchorId="00AE2DC6" wp14:editId="6BA985A0">
                      <wp:simplePos x="0" y="0"/>
                      <wp:positionH relativeFrom="column">
                        <wp:posOffset>0</wp:posOffset>
                      </wp:positionH>
                      <wp:positionV relativeFrom="paragraph">
                        <wp:posOffset>0</wp:posOffset>
                      </wp:positionV>
                      <wp:extent cx="76200" cy="28575"/>
                      <wp:effectExtent l="19050" t="19050" r="19050" b="28575"/>
                      <wp:wrapNone/>
                      <wp:docPr id="12657" name="Text Box 990">
                        <a:extLst xmlns:a="http://schemas.openxmlformats.org/drawingml/2006/main">
                          <a:ext uri="{FF2B5EF4-FFF2-40B4-BE49-F238E27FC236}">
                            <a16:creationId xmlns:a16="http://schemas.microsoft.com/office/drawing/2014/main" id="{00000000-0008-0000-0000-00007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7708F" id="Text Box 990" o:spid="_x0000_s1026" type="#_x0000_t202" style="position:absolute;margin-left:0;margin-top:0;width:6pt;height:2.25pt;z-index:2558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4384" behindDoc="0" locked="0" layoutInCell="1" allowOverlap="1" wp14:anchorId="351EC179" wp14:editId="617844BB">
                      <wp:simplePos x="0" y="0"/>
                      <wp:positionH relativeFrom="column">
                        <wp:posOffset>0</wp:posOffset>
                      </wp:positionH>
                      <wp:positionV relativeFrom="paragraph">
                        <wp:posOffset>0</wp:posOffset>
                      </wp:positionV>
                      <wp:extent cx="76200" cy="28575"/>
                      <wp:effectExtent l="19050" t="19050" r="19050" b="28575"/>
                      <wp:wrapNone/>
                      <wp:docPr id="12658" name="Text Box 989">
                        <a:extLst xmlns:a="http://schemas.openxmlformats.org/drawingml/2006/main">
                          <a:ext uri="{FF2B5EF4-FFF2-40B4-BE49-F238E27FC236}">
                            <a16:creationId xmlns:a16="http://schemas.microsoft.com/office/drawing/2014/main" id="{00000000-0008-0000-0000-00007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5C529" id="Text Box 989" o:spid="_x0000_s1026" type="#_x0000_t202" style="position:absolute;margin-left:0;margin-top:0;width:6pt;height:2.25pt;z-index:2558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5408" behindDoc="0" locked="0" layoutInCell="1" allowOverlap="1" wp14:anchorId="77F10FCE" wp14:editId="5DF1B2A4">
                      <wp:simplePos x="0" y="0"/>
                      <wp:positionH relativeFrom="column">
                        <wp:posOffset>0</wp:posOffset>
                      </wp:positionH>
                      <wp:positionV relativeFrom="paragraph">
                        <wp:posOffset>0</wp:posOffset>
                      </wp:positionV>
                      <wp:extent cx="76200" cy="28575"/>
                      <wp:effectExtent l="19050" t="19050" r="19050" b="28575"/>
                      <wp:wrapNone/>
                      <wp:docPr id="12659" name="Text Box 988">
                        <a:extLst xmlns:a="http://schemas.openxmlformats.org/drawingml/2006/main">
                          <a:ext uri="{FF2B5EF4-FFF2-40B4-BE49-F238E27FC236}">
                            <a16:creationId xmlns:a16="http://schemas.microsoft.com/office/drawing/2014/main" id="{00000000-0008-0000-0000-00007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61857" id="Text Box 988" o:spid="_x0000_s1026" type="#_x0000_t202" style="position:absolute;margin-left:0;margin-top:0;width:6pt;height:2.25pt;z-index:2558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6432" behindDoc="0" locked="0" layoutInCell="1" allowOverlap="1" wp14:anchorId="75F836CD" wp14:editId="1C5F2F52">
                      <wp:simplePos x="0" y="0"/>
                      <wp:positionH relativeFrom="column">
                        <wp:posOffset>0</wp:posOffset>
                      </wp:positionH>
                      <wp:positionV relativeFrom="paragraph">
                        <wp:posOffset>0</wp:posOffset>
                      </wp:positionV>
                      <wp:extent cx="76200" cy="28575"/>
                      <wp:effectExtent l="19050" t="19050" r="19050" b="28575"/>
                      <wp:wrapNone/>
                      <wp:docPr id="12660" name="Text Box 987">
                        <a:extLst xmlns:a="http://schemas.openxmlformats.org/drawingml/2006/main">
                          <a:ext uri="{FF2B5EF4-FFF2-40B4-BE49-F238E27FC236}">
                            <a16:creationId xmlns:a16="http://schemas.microsoft.com/office/drawing/2014/main" id="{00000000-0008-0000-0000-00007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41FA7" id="Text Box 987" o:spid="_x0000_s1026" type="#_x0000_t202" style="position:absolute;margin-left:0;margin-top:0;width:6pt;height:2.25pt;z-index:2558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7456" behindDoc="0" locked="0" layoutInCell="1" allowOverlap="1" wp14:anchorId="4E5B3A5A" wp14:editId="0AA72C4B">
                      <wp:simplePos x="0" y="0"/>
                      <wp:positionH relativeFrom="column">
                        <wp:posOffset>0</wp:posOffset>
                      </wp:positionH>
                      <wp:positionV relativeFrom="paragraph">
                        <wp:posOffset>0</wp:posOffset>
                      </wp:positionV>
                      <wp:extent cx="76200" cy="28575"/>
                      <wp:effectExtent l="19050" t="19050" r="19050" b="28575"/>
                      <wp:wrapNone/>
                      <wp:docPr id="12661" name="Text Box 986">
                        <a:extLst xmlns:a="http://schemas.openxmlformats.org/drawingml/2006/main">
                          <a:ext uri="{FF2B5EF4-FFF2-40B4-BE49-F238E27FC236}">
                            <a16:creationId xmlns:a16="http://schemas.microsoft.com/office/drawing/2014/main" id="{00000000-0008-0000-0000-00007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A8189" id="Text Box 986" o:spid="_x0000_s1026" type="#_x0000_t202" style="position:absolute;margin-left:0;margin-top:0;width:6pt;height:2.25pt;z-index:2558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8480" behindDoc="0" locked="0" layoutInCell="1" allowOverlap="1" wp14:anchorId="1CDA6D7B" wp14:editId="4A5AE202">
                      <wp:simplePos x="0" y="0"/>
                      <wp:positionH relativeFrom="column">
                        <wp:posOffset>0</wp:posOffset>
                      </wp:positionH>
                      <wp:positionV relativeFrom="paragraph">
                        <wp:posOffset>0</wp:posOffset>
                      </wp:positionV>
                      <wp:extent cx="76200" cy="28575"/>
                      <wp:effectExtent l="19050" t="19050" r="19050" b="28575"/>
                      <wp:wrapNone/>
                      <wp:docPr id="12662" name="Text Box 985">
                        <a:extLst xmlns:a="http://schemas.openxmlformats.org/drawingml/2006/main">
                          <a:ext uri="{FF2B5EF4-FFF2-40B4-BE49-F238E27FC236}">
                            <a16:creationId xmlns:a16="http://schemas.microsoft.com/office/drawing/2014/main" id="{00000000-0008-0000-0000-00007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E3A40" id="Text Box 985" o:spid="_x0000_s1026" type="#_x0000_t202" style="position:absolute;margin-left:0;margin-top:0;width:6pt;height:2.25pt;z-index:2558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29504" behindDoc="0" locked="0" layoutInCell="1" allowOverlap="1" wp14:anchorId="02A6D8E9" wp14:editId="1B9D3960">
                      <wp:simplePos x="0" y="0"/>
                      <wp:positionH relativeFrom="column">
                        <wp:posOffset>0</wp:posOffset>
                      </wp:positionH>
                      <wp:positionV relativeFrom="paragraph">
                        <wp:posOffset>0</wp:posOffset>
                      </wp:positionV>
                      <wp:extent cx="76200" cy="28575"/>
                      <wp:effectExtent l="19050" t="19050" r="19050" b="28575"/>
                      <wp:wrapNone/>
                      <wp:docPr id="12663" name="Text Box 984">
                        <a:extLst xmlns:a="http://schemas.openxmlformats.org/drawingml/2006/main">
                          <a:ext uri="{FF2B5EF4-FFF2-40B4-BE49-F238E27FC236}">
                            <a16:creationId xmlns:a16="http://schemas.microsoft.com/office/drawing/2014/main" id="{00000000-0008-0000-0000-00007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69237" id="Text Box 984" o:spid="_x0000_s1026" type="#_x0000_t202" style="position:absolute;margin-left:0;margin-top:0;width:6pt;height:2.25pt;z-index:2558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0528" behindDoc="0" locked="0" layoutInCell="1" allowOverlap="1" wp14:anchorId="55DC1239" wp14:editId="79AED8C2">
                      <wp:simplePos x="0" y="0"/>
                      <wp:positionH relativeFrom="column">
                        <wp:posOffset>0</wp:posOffset>
                      </wp:positionH>
                      <wp:positionV relativeFrom="paragraph">
                        <wp:posOffset>0</wp:posOffset>
                      </wp:positionV>
                      <wp:extent cx="76200" cy="28575"/>
                      <wp:effectExtent l="19050" t="19050" r="19050" b="28575"/>
                      <wp:wrapNone/>
                      <wp:docPr id="12664" name="Text Box 983">
                        <a:extLst xmlns:a="http://schemas.openxmlformats.org/drawingml/2006/main">
                          <a:ext uri="{FF2B5EF4-FFF2-40B4-BE49-F238E27FC236}">
                            <a16:creationId xmlns:a16="http://schemas.microsoft.com/office/drawing/2014/main" id="{00000000-0008-0000-0000-00007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A94CC1" id="Text Box 983" o:spid="_x0000_s1026" type="#_x0000_t202" style="position:absolute;margin-left:0;margin-top:0;width:6pt;height:2.25pt;z-index:2558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1552" behindDoc="0" locked="0" layoutInCell="1" allowOverlap="1" wp14:anchorId="76B3FBA8" wp14:editId="43BE9638">
                      <wp:simplePos x="0" y="0"/>
                      <wp:positionH relativeFrom="column">
                        <wp:posOffset>0</wp:posOffset>
                      </wp:positionH>
                      <wp:positionV relativeFrom="paragraph">
                        <wp:posOffset>0</wp:posOffset>
                      </wp:positionV>
                      <wp:extent cx="76200" cy="28575"/>
                      <wp:effectExtent l="19050" t="19050" r="19050" b="28575"/>
                      <wp:wrapNone/>
                      <wp:docPr id="12665" name="Text Box 982">
                        <a:extLst xmlns:a="http://schemas.openxmlformats.org/drawingml/2006/main">
                          <a:ext uri="{FF2B5EF4-FFF2-40B4-BE49-F238E27FC236}">
                            <a16:creationId xmlns:a16="http://schemas.microsoft.com/office/drawing/2014/main" id="{00000000-0008-0000-0000-00007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424F6F" id="Text Box 982" o:spid="_x0000_s1026" type="#_x0000_t202" style="position:absolute;margin-left:0;margin-top:0;width:6pt;height:2.25pt;z-index:2558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2576" behindDoc="0" locked="0" layoutInCell="1" allowOverlap="1" wp14:anchorId="71CA62E6" wp14:editId="0195B30C">
                      <wp:simplePos x="0" y="0"/>
                      <wp:positionH relativeFrom="column">
                        <wp:posOffset>0</wp:posOffset>
                      </wp:positionH>
                      <wp:positionV relativeFrom="paragraph">
                        <wp:posOffset>0</wp:posOffset>
                      </wp:positionV>
                      <wp:extent cx="76200" cy="28575"/>
                      <wp:effectExtent l="19050" t="19050" r="19050" b="28575"/>
                      <wp:wrapNone/>
                      <wp:docPr id="12666" name="Text Box 981">
                        <a:extLst xmlns:a="http://schemas.openxmlformats.org/drawingml/2006/main">
                          <a:ext uri="{FF2B5EF4-FFF2-40B4-BE49-F238E27FC236}">
                            <a16:creationId xmlns:a16="http://schemas.microsoft.com/office/drawing/2014/main" id="{00000000-0008-0000-0000-00007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5EB62" id="Text Box 981" o:spid="_x0000_s1026" type="#_x0000_t202" style="position:absolute;margin-left:0;margin-top:0;width:6pt;height:2.25pt;z-index:2558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3600" behindDoc="0" locked="0" layoutInCell="1" allowOverlap="1" wp14:anchorId="7C410FF5" wp14:editId="67027886">
                      <wp:simplePos x="0" y="0"/>
                      <wp:positionH relativeFrom="column">
                        <wp:posOffset>0</wp:posOffset>
                      </wp:positionH>
                      <wp:positionV relativeFrom="paragraph">
                        <wp:posOffset>0</wp:posOffset>
                      </wp:positionV>
                      <wp:extent cx="76200" cy="28575"/>
                      <wp:effectExtent l="19050" t="19050" r="19050" b="28575"/>
                      <wp:wrapNone/>
                      <wp:docPr id="12667" name="Text Box 980">
                        <a:extLst xmlns:a="http://schemas.openxmlformats.org/drawingml/2006/main">
                          <a:ext uri="{FF2B5EF4-FFF2-40B4-BE49-F238E27FC236}">
                            <a16:creationId xmlns:a16="http://schemas.microsoft.com/office/drawing/2014/main" id="{00000000-0008-0000-0000-00007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19AFC" id="Text Box 980" o:spid="_x0000_s1026" type="#_x0000_t202" style="position:absolute;margin-left:0;margin-top:0;width:6pt;height:2.25pt;z-index:2558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4624" behindDoc="0" locked="0" layoutInCell="1" allowOverlap="1" wp14:anchorId="670E1453" wp14:editId="64D68A1D">
                      <wp:simplePos x="0" y="0"/>
                      <wp:positionH relativeFrom="column">
                        <wp:posOffset>0</wp:posOffset>
                      </wp:positionH>
                      <wp:positionV relativeFrom="paragraph">
                        <wp:posOffset>0</wp:posOffset>
                      </wp:positionV>
                      <wp:extent cx="76200" cy="28575"/>
                      <wp:effectExtent l="19050" t="19050" r="19050" b="28575"/>
                      <wp:wrapNone/>
                      <wp:docPr id="12668" name="Text Box 979">
                        <a:extLst xmlns:a="http://schemas.openxmlformats.org/drawingml/2006/main">
                          <a:ext uri="{FF2B5EF4-FFF2-40B4-BE49-F238E27FC236}">
                            <a16:creationId xmlns:a16="http://schemas.microsoft.com/office/drawing/2014/main" id="{00000000-0008-0000-0000-00007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6E310" id="Text Box 979" o:spid="_x0000_s1026" type="#_x0000_t202" style="position:absolute;margin-left:0;margin-top:0;width:6pt;height:2.25pt;z-index:2558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5648" behindDoc="0" locked="0" layoutInCell="1" allowOverlap="1" wp14:anchorId="222EAAC4" wp14:editId="157D733F">
                      <wp:simplePos x="0" y="0"/>
                      <wp:positionH relativeFrom="column">
                        <wp:posOffset>0</wp:posOffset>
                      </wp:positionH>
                      <wp:positionV relativeFrom="paragraph">
                        <wp:posOffset>0</wp:posOffset>
                      </wp:positionV>
                      <wp:extent cx="76200" cy="28575"/>
                      <wp:effectExtent l="19050" t="19050" r="19050" b="28575"/>
                      <wp:wrapNone/>
                      <wp:docPr id="12669" name="Text Box 978">
                        <a:extLst xmlns:a="http://schemas.openxmlformats.org/drawingml/2006/main">
                          <a:ext uri="{FF2B5EF4-FFF2-40B4-BE49-F238E27FC236}">
                            <a16:creationId xmlns:a16="http://schemas.microsoft.com/office/drawing/2014/main" id="{00000000-0008-0000-0000-00007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F3581" id="Text Box 978" o:spid="_x0000_s1026" type="#_x0000_t202" style="position:absolute;margin-left:0;margin-top:0;width:6pt;height:2.25pt;z-index:2558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6672" behindDoc="0" locked="0" layoutInCell="1" allowOverlap="1" wp14:anchorId="7359E948" wp14:editId="08BB0345">
                      <wp:simplePos x="0" y="0"/>
                      <wp:positionH relativeFrom="column">
                        <wp:posOffset>0</wp:posOffset>
                      </wp:positionH>
                      <wp:positionV relativeFrom="paragraph">
                        <wp:posOffset>0</wp:posOffset>
                      </wp:positionV>
                      <wp:extent cx="76200" cy="28575"/>
                      <wp:effectExtent l="19050" t="19050" r="19050" b="28575"/>
                      <wp:wrapNone/>
                      <wp:docPr id="12670" name="Text Box 977">
                        <a:extLst xmlns:a="http://schemas.openxmlformats.org/drawingml/2006/main">
                          <a:ext uri="{FF2B5EF4-FFF2-40B4-BE49-F238E27FC236}">
                            <a16:creationId xmlns:a16="http://schemas.microsoft.com/office/drawing/2014/main" id="{00000000-0008-0000-0000-00007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F711C" id="Text Box 977" o:spid="_x0000_s1026" type="#_x0000_t202" style="position:absolute;margin-left:0;margin-top:0;width:6pt;height:2.25pt;z-index:2558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7696" behindDoc="0" locked="0" layoutInCell="1" allowOverlap="1" wp14:anchorId="5B576551" wp14:editId="09791735">
                      <wp:simplePos x="0" y="0"/>
                      <wp:positionH relativeFrom="column">
                        <wp:posOffset>0</wp:posOffset>
                      </wp:positionH>
                      <wp:positionV relativeFrom="paragraph">
                        <wp:posOffset>0</wp:posOffset>
                      </wp:positionV>
                      <wp:extent cx="76200" cy="28575"/>
                      <wp:effectExtent l="19050" t="19050" r="19050" b="28575"/>
                      <wp:wrapNone/>
                      <wp:docPr id="12671" name="Text Box 976">
                        <a:extLst xmlns:a="http://schemas.openxmlformats.org/drawingml/2006/main">
                          <a:ext uri="{FF2B5EF4-FFF2-40B4-BE49-F238E27FC236}">
                            <a16:creationId xmlns:a16="http://schemas.microsoft.com/office/drawing/2014/main" id="{00000000-0008-0000-0000-00007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9769C" id="Text Box 976" o:spid="_x0000_s1026" type="#_x0000_t202" style="position:absolute;margin-left:0;margin-top:0;width:6pt;height:2.25pt;z-index:25583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8720" behindDoc="0" locked="0" layoutInCell="1" allowOverlap="1" wp14:anchorId="42D6BF80" wp14:editId="057BF505">
                      <wp:simplePos x="0" y="0"/>
                      <wp:positionH relativeFrom="column">
                        <wp:posOffset>0</wp:posOffset>
                      </wp:positionH>
                      <wp:positionV relativeFrom="paragraph">
                        <wp:posOffset>0</wp:posOffset>
                      </wp:positionV>
                      <wp:extent cx="76200" cy="28575"/>
                      <wp:effectExtent l="19050" t="19050" r="19050" b="28575"/>
                      <wp:wrapNone/>
                      <wp:docPr id="12672" name="Text Box 975">
                        <a:extLst xmlns:a="http://schemas.openxmlformats.org/drawingml/2006/main">
                          <a:ext uri="{FF2B5EF4-FFF2-40B4-BE49-F238E27FC236}">
                            <a16:creationId xmlns:a16="http://schemas.microsoft.com/office/drawing/2014/main" id="{00000000-0008-0000-0000-00008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B5440" id="Text Box 975" o:spid="_x0000_s1026" type="#_x0000_t202" style="position:absolute;margin-left:0;margin-top:0;width:6pt;height:2.25pt;z-index:2558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39744" behindDoc="0" locked="0" layoutInCell="1" allowOverlap="1" wp14:anchorId="437D5AA1" wp14:editId="7F736D18">
                      <wp:simplePos x="0" y="0"/>
                      <wp:positionH relativeFrom="column">
                        <wp:posOffset>0</wp:posOffset>
                      </wp:positionH>
                      <wp:positionV relativeFrom="paragraph">
                        <wp:posOffset>0</wp:posOffset>
                      </wp:positionV>
                      <wp:extent cx="76200" cy="28575"/>
                      <wp:effectExtent l="19050" t="19050" r="19050" b="28575"/>
                      <wp:wrapNone/>
                      <wp:docPr id="12673" name="Text Box 974">
                        <a:extLst xmlns:a="http://schemas.openxmlformats.org/drawingml/2006/main">
                          <a:ext uri="{FF2B5EF4-FFF2-40B4-BE49-F238E27FC236}">
                            <a16:creationId xmlns:a16="http://schemas.microsoft.com/office/drawing/2014/main" id="{00000000-0008-0000-0000-00008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3568D" id="Text Box 974" o:spid="_x0000_s1026" type="#_x0000_t202" style="position:absolute;margin-left:0;margin-top:0;width:6pt;height:2.25pt;z-index:2558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0768" behindDoc="0" locked="0" layoutInCell="1" allowOverlap="1" wp14:anchorId="3B0AB71E" wp14:editId="0A2D3F56">
                      <wp:simplePos x="0" y="0"/>
                      <wp:positionH relativeFrom="column">
                        <wp:posOffset>0</wp:posOffset>
                      </wp:positionH>
                      <wp:positionV relativeFrom="paragraph">
                        <wp:posOffset>0</wp:posOffset>
                      </wp:positionV>
                      <wp:extent cx="76200" cy="28575"/>
                      <wp:effectExtent l="19050" t="19050" r="19050" b="28575"/>
                      <wp:wrapNone/>
                      <wp:docPr id="12674" name="Text Box 973">
                        <a:extLst xmlns:a="http://schemas.openxmlformats.org/drawingml/2006/main">
                          <a:ext uri="{FF2B5EF4-FFF2-40B4-BE49-F238E27FC236}">
                            <a16:creationId xmlns:a16="http://schemas.microsoft.com/office/drawing/2014/main" id="{00000000-0008-0000-0000-00008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2741E" id="Text Box 973" o:spid="_x0000_s1026" type="#_x0000_t202" style="position:absolute;margin-left:0;margin-top:0;width:6pt;height:2.25pt;z-index:2558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1792" behindDoc="0" locked="0" layoutInCell="1" allowOverlap="1" wp14:anchorId="251FD191" wp14:editId="04E38569">
                      <wp:simplePos x="0" y="0"/>
                      <wp:positionH relativeFrom="column">
                        <wp:posOffset>0</wp:posOffset>
                      </wp:positionH>
                      <wp:positionV relativeFrom="paragraph">
                        <wp:posOffset>0</wp:posOffset>
                      </wp:positionV>
                      <wp:extent cx="76200" cy="28575"/>
                      <wp:effectExtent l="19050" t="19050" r="19050" b="28575"/>
                      <wp:wrapNone/>
                      <wp:docPr id="12675" name="Text Box 972">
                        <a:extLst xmlns:a="http://schemas.openxmlformats.org/drawingml/2006/main">
                          <a:ext uri="{FF2B5EF4-FFF2-40B4-BE49-F238E27FC236}">
                            <a16:creationId xmlns:a16="http://schemas.microsoft.com/office/drawing/2014/main" id="{00000000-0008-0000-0000-00008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FD374" id="Text Box 972" o:spid="_x0000_s1026" type="#_x0000_t202" style="position:absolute;margin-left:0;margin-top:0;width:6pt;height:2.25pt;z-index:2558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2816" behindDoc="0" locked="0" layoutInCell="1" allowOverlap="1" wp14:anchorId="50B76F15" wp14:editId="2781C558">
                      <wp:simplePos x="0" y="0"/>
                      <wp:positionH relativeFrom="column">
                        <wp:posOffset>0</wp:posOffset>
                      </wp:positionH>
                      <wp:positionV relativeFrom="paragraph">
                        <wp:posOffset>0</wp:posOffset>
                      </wp:positionV>
                      <wp:extent cx="76200" cy="28575"/>
                      <wp:effectExtent l="19050" t="19050" r="19050" b="28575"/>
                      <wp:wrapNone/>
                      <wp:docPr id="12676" name="Text Box 971">
                        <a:extLst xmlns:a="http://schemas.openxmlformats.org/drawingml/2006/main">
                          <a:ext uri="{FF2B5EF4-FFF2-40B4-BE49-F238E27FC236}">
                            <a16:creationId xmlns:a16="http://schemas.microsoft.com/office/drawing/2014/main" id="{00000000-0008-0000-0000-00008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F0242" id="Text Box 971" o:spid="_x0000_s1026" type="#_x0000_t202" style="position:absolute;margin-left:0;margin-top:0;width:6pt;height:2.25pt;z-index:2558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3840" behindDoc="0" locked="0" layoutInCell="1" allowOverlap="1" wp14:anchorId="282D5671" wp14:editId="387C7D49">
                      <wp:simplePos x="0" y="0"/>
                      <wp:positionH relativeFrom="column">
                        <wp:posOffset>0</wp:posOffset>
                      </wp:positionH>
                      <wp:positionV relativeFrom="paragraph">
                        <wp:posOffset>0</wp:posOffset>
                      </wp:positionV>
                      <wp:extent cx="76200" cy="28575"/>
                      <wp:effectExtent l="19050" t="19050" r="19050" b="28575"/>
                      <wp:wrapNone/>
                      <wp:docPr id="12677" name="Text Box 970">
                        <a:extLst xmlns:a="http://schemas.openxmlformats.org/drawingml/2006/main">
                          <a:ext uri="{FF2B5EF4-FFF2-40B4-BE49-F238E27FC236}">
                            <a16:creationId xmlns:a16="http://schemas.microsoft.com/office/drawing/2014/main" id="{00000000-0008-0000-0000-00008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70FCF" id="Text Box 970" o:spid="_x0000_s1026" type="#_x0000_t202" style="position:absolute;margin-left:0;margin-top:0;width:6pt;height:2.25pt;z-index:2558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4864" behindDoc="0" locked="0" layoutInCell="1" allowOverlap="1" wp14:anchorId="6E59F069" wp14:editId="1ADF3BD4">
                      <wp:simplePos x="0" y="0"/>
                      <wp:positionH relativeFrom="column">
                        <wp:posOffset>0</wp:posOffset>
                      </wp:positionH>
                      <wp:positionV relativeFrom="paragraph">
                        <wp:posOffset>0</wp:posOffset>
                      </wp:positionV>
                      <wp:extent cx="76200" cy="28575"/>
                      <wp:effectExtent l="19050" t="19050" r="19050" b="28575"/>
                      <wp:wrapNone/>
                      <wp:docPr id="12678" name="Text Box 969">
                        <a:extLst xmlns:a="http://schemas.openxmlformats.org/drawingml/2006/main">
                          <a:ext uri="{FF2B5EF4-FFF2-40B4-BE49-F238E27FC236}">
                            <a16:creationId xmlns:a16="http://schemas.microsoft.com/office/drawing/2014/main" id="{00000000-0008-0000-0000-00008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EDCF63" id="Text Box 969" o:spid="_x0000_s1026" type="#_x0000_t202" style="position:absolute;margin-left:0;margin-top:0;width:6pt;height:2.25pt;z-index:2558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5888" behindDoc="0" locked="0" layoutInCell="1" allowOverlap="1" wp14:anchorId="0B68D14D" wp14:editId="0106F37C">
                      <wp:simplePos x="0" y="0"/>
                      <wp:positionH relativeFrom="column">
                        <wp:posOffset>0</wp:posOffset>
                      </wp:positionH>
                      <wp:positionV relativeFrom="paragraph">
                        <wp:posOffset>0</wp:posOffset>
                      </wp:positionV>
                      <wp:extent cx="76200" cy="28575"/>
                      <wp:effectExtent l="19050" t="19050" r="19050" b="28575"/>
                      <wp:wrapNone/>
                      <wp:docPr id="12679" name="Text Box 968">
                        <a:extLst xmlns:a="http://schemas.openxmlformats.org/drawingml/2006/main">
                          <a:ext uri="{FF2B5EF4-FFF2-40B4-BE49-F238E27FC236}">
                            <a16:creationId xmlns:a16="http://schemas.microsoft.com/office/drawing/2014/main" id="{00000000-0008-0000-0000-00008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D8C21" id="Text Box 968" o:spid="_x0000_s1026" type="#_x0000_t202" style="position:absolute;margin-left:0;margin-top:0;width:6pt;height:2.25pt;z-index:2558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6912" behindDoc="0" locked="0" layoutInCell="1" allowOverlap="1" wp14:anchorId="4F3232D7" wp14:editId="02B789C2">
                      <wp:simplePos x="0" y="0"/>
                      <wp:positionH relativeFrom="column">
                        <wp:posOffset>0</wp:posOffset>
                      </wp:positionH>
                      <wp:positionV relativeFrom="paragraph">
                        <wp:posOffset>0</wp:posOffset>
                      </wp:positionV>
                      <wp:extent cx="76200" cy="28575"/>
                      <wp:effectExtent l="19050" t="19050" r="19050" b="28575"/>
                      <wp:wrapNone/>
                      <wp:docPr id="12680" name="Text Box 967">
                        <a:extLst xmlns:a="http://schemas.openxmlformats.org/drawingml/2006/main">
                          <a:ext uri="{FF2B5EF4-FFF2-40B4-BE49-F238E27FC236}">
                            <a16:creationId xmlns:a16="http://schemas.microsoft.com/office/drawing/2014/main" id="{00000000-0008-0000-0000-00008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218D9" id="Text Box 967" o:spid="_x0000_s1026" type="#_x0000_t202" style="position:absolute;margin-left:0;margin-top:0;width:6pt;height:2.25pt;z-index:2558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7936" behindDoc="0" locked="0" layoutInCell="1" allowOverlap="1" wp14:anchorId="53D540F7" wp14:editId="562C834F">
                      <wp:simplePos x="0" y="0"/>
                      <wp:positionH relativeFrom="column">
                        <wp:posOffset>0</wp:posOffset>
                      </wp:positionH>
                      <wp:positionV relativeFrom="paragraph">
                        <wp:posOffset>0</wp:posOffset>
                      </wp:positionV>
                      <wp:extent cx="76200" cy="28575"/>
                      <wp:effectExtent l="19050" t="19050" r="19050" b="28575"/>
                      <wp:wrapNone/>
                      <wp:docPr id="12681" name="Text Box 966">
                        <a:extLst xmlns:a="http://schemas.openxmlformats.org/drawingml/2006/main">
                          <a:ext uri="{FF2B5EF4-FFF2-40B4-BE49-F238E27FC236}">
                            <a16:creationId xmlns:a16="http://schemas.microsoft.com/office/drawing/2014/main" id="{00000000-0008-0000-0000-00008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A3387" id="Text Box 966" o:spid="_x0000_s1026" type="#_x0000_t202" style="position:absolute;margin-left:0;margin-top:0;width:6pt;height:2.25pt;z-index:2558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8960" behindDoc="0" locked="0" layoutInCell="1" allowOverlap="1" wp14:anchorId="372A1BEC" wp14:editId="04B65D02">
                      <wp:simplePos x="0" y="0"/>
                      <wp:positionH relativeFrom="column">
                        <wp:posOffset>0</wp:posOffset>
                      </wp:positionH>
                      <wp:positionV relativeFrom="paragraph">
                        <wp:posOffset>0</wp:posOffset>
                      </wp:positionV>
                      <wp:extent cx="76200" cy="28575"/>
                      <wp:effectExtent l="19050" t="19050" r="19050" b="28575"/>
                      <wp:wrapNone/>
                      <wp:docPr id="12682" name="Text Box 965">
                        <a:extLst xmlns:a="http://schemas.openxmlformats.org/drawingml/2006/main">
                          <a:ext uri="{FF2B5EF4-FFF2-40B4-BE49-F238E27FC236}">
                            <a16:creationId xmlns:a16="http://schemas.microsoft.com/office/drawing/2014/main" id="{00000000-0008-0000-0000-00008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F0370" id="Text Box 965" o:spid="_x0000_s1026" type="#_x0000_t202" style="position:absolute;margin-left:0;margin-top:0;width:6pt;height:2.25pt;z-index:25584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49984" behindDoc="0" locked="0" layoutInCell="1" allowOverlap="1" wp14:anchorId="657DFE8E" wp14:editId="631ABEC9">
                      <wp:simplePos x="0" y="0"/>
                      <wp:positionH relativeFrom="column">
                        <wp:posOffset>0</wp:posOffset>
                      </wp:positionH>
                      <wp:positionV relativeFrom="paragraph">
                        <wp:posOffset>0</wp:posOffset>
                      </wp:positionV>
                      <wp:extent cx="76200" cy="28575"/>
                      <wp:effectExtent l="19050" t="19050" r="19050" b="28575"/>
                      <wp:wrapNone/>
                      <wp:docPr id="12683" name="Text Box 964">
                        <a:extLst xmlns:a="http://schemas.openxmlformats.org/drawingml/2006/main">
                          <a:ext uri="{FF2B5EF4-FFF2-40B4-BE49-F238E27FC236}">
                            <a16:creationId xmlns:a16="http://schemas.microsoft.com/office/drawing/2014/main" id="{00000000-0008-0000-0000-00008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B43BA" id="Text Box 964" o:spid="_x0000_s1026" type="#_x0000_t202" style="position:absolute;margin-left:0;margin-top:0;width:6pt;height:2.25pt;z-index:25584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1008" behindDoc="0" locked="0" layoutInCell="1" allowOverlap="1" wp14:anchorId="2D9B74EA" wp14:editId="1416138B">
                      <wp:simplePos x="0" y="0"/>
                      <wp:positionH relativeFrom="column">
                        <wp:posOffset>0</wp:posOffset>
                      </wp:positionH>
                      <wp:positionV relativeFrom="paragraph">
                        <wp:posOffset>0</wp:posOffset>
                      </wp:positionV>
                      <wp:extent cx="76200" cy="28575"/>
                      <wp:effectExtent l="19050" t="19050" r="19050" b="28575"/>
                      <wp:wrapNone/>
                      <wp:docPr id="12684" name="Text Box 963">
                        <a:extLst xmlns:a="http://schemas.openxmlformats.org/drawingml/2006/main">
                          <a:ext uri="{FF2B5EF4-FFF2-40B4-BE49-F238E27FC236}">
                            <a16:creationId xmlns:a16="http://schemas.microsoft.com/office/drawing/2014/main" id="{00000000-0008-0000-0000-00008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3FE16" id="Text Box 963" o:spid="_x0000_s1026" type="#_x0000_t202" style="position:absolute;margin-left:0;margin-top:0;width:6pt;height:2.25pt;z-index:2558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2032" behindDoc="0" locked="0" layoutInCell="1" allowOverlap="1" wp14:anchorId="3FE0FAFE" wp14:editId="2DF86BE7">
                      <wp:simplePos x="0" y="0"/>
                      <wp:positionH relativeFrom="column">
                        <wp:posOffset>0</wp:posOffset>
                      </wp:positionH>
                      <wp:positionV relativeFrom="paragraph">
                        <wp:posOffset>0</wp:posOffset>
                      </wp:positionV>
                      <wp:extent cx="76200" cy="28575"/>
                      <wp:effectExtent l="19050" t="19050" r="19050" b="28575"/>
                      <wp:wrapNone/>
                      <wp:docPr id="12685" name="Text Box 962">
                        <a:extLst xmlns:a="http://schemas.openxmlformats.org/drawingml/2006/main">
                          <a:ext uri="{FF2B5EF4-FFF2-40B4-BE49-F238E27FC236}">
                            <a16:creationId xmlns:a16="http://schemas.microsoft.com/office/drawing/2014/main" id="{00000000-0008-0000-0000-00008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A1514" id="Text Box 962" o:spid="_x0000_s1026" type="#_x0000_t202" style="position:absolute;margin-left:0;margin-top:0;width:6pt;height:2.25pt;z-index:25585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3056" behindDoc="0" locked="0" layoutInCell="1" allowOverlap="1" wp14:anchorId="3509AEC7" wp14:editId="2E503D6F">
                      <wp:simplePos x="0" y="0"/>
                      <wp:positionH relativeFrom="column">
                        <wp:posOffset>0</wp:posOffset>
                      </wp:positionH>
                      <wp:positionV relativeFrom="paragraph">
                        <wp:posOffset>0</wp:posOffset>
                      </wp:positionV>
                      <wp:extent cx="76200" cy="28575"/>
                      <wp:effectExtent l="19050" t="19050" r="19050" b="28575"/>
                      <wp:wrapNone/>
                      <wp:docPr id="12686" name="Text Box 961">
                        <a:extLst xmlns:a="http://schemas.openxmlformats.org/drawingml/2006/main">
                          <a:ext uri="{FF2B5EF4-FFF2-40B4-BE49-F238E27FC236}">
                            <a16:creationId xmlns:a16="http://schemas.microsoft.com/office/drawing/2014/main" id="{00000000-0008-0000-0000-00008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CB482" id="Text Box 961" o:spid="_x0000_s1026" type="#_x0000_t202" style="position:absolute;margin-left:0;margin-top:0;width:6pt;height:2.25pt;z-index:25585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4080" behindDoc="0" locked="0" layoutInCell="1" allowOverlap="1" wp14:anchorId="4F82CD3A" wp14:editId="57518DDC">
                      <wp:simplePos x="0" y="0"/>
                      <wp:positionH relativeFrom="column">
                        <wp:posOffset>0</wp:posOffset>
                      </wp:positionH>
                      <wp:positionV relativeFrom="paragraph">
                        <wp:posOffset>0</wp:posOffset>
                      </wp:positionV>
                      <wp:extent cx="76200" cy="28575"/>
                      <wp:effectExtent l="19050" t="19050" r="19050" b="28575"/>
                      <wp:wrapNone/>
                      <wp:docPr id="12687" name="Text Box 960">
                        <a:extLst xmlns:a="http://schemas.openxmlformats.org/drawingml/2006/main">
                          <a:ext uri="{FF2B5EF4-FFF2-40B4-BE49-F238E27FC236}">
                            <a16:creationId xmlns:a16="http://schemas.microsoft.com/office/drawing/2014/main" id="{00000000-0008-0000-0000-00008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8B44B" id="Text Box 960" o:spid="_x0000_s1026" type="#_x0000_t202" style="position:absolute;margin-left:0;margin-top:0;width:6pt;height:2.25pt;z-index:25585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5104" behindDoc="0" locked="0" layoutInCell="1" allowOverlap="1" wp14:anchorId="6808081A" wp14:editId="6EBC1626">
                      <wp:simplePos x="0" y="0"/>
                      <wp:positionH relativeFrom="column">
                        <wp:posOffset>0</wp:posOffset>
                      </wp:positionH>
                      <wp:positionV relativeFrom="paragraph">
                        <wp:posOffset>0</wp:posOffset>
                      </wp:positionV>
                      <wp:extent cx="76200" cy="28575"/>
                      <wp:effectExtent l="19050" t="19050" r="19050" b="28575"/>
                      <wp:wrapNone/>
                      <wp:docPr id="12688" name="Text Box 959">
                        <a:extLst xmlns:a="http://schemas.openxmlformats.org/drawingml/2006/main">
                          <a:ext uri="{FF2B5EF4-FFF2-40B4-BE49-F238E27FC236}">
                            <a16:creationId xmlns:a16="http://schemas.microsoft.com/office/drawing/2014/main" id="{00000000-0008-0000-0000-00009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F210C8" id="Text Box 959" o:spid="_x0000_s1026" type="#_x0000_t202" style="position:absolute;margin-left:0;margin-top:0;width:6pt;height:2.25pt;z-index:25585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6128" behindDoc="0" locked="0" layoutInCell="1" allowOverlap="1" wp14:anchorId="172BCC14" wp14:editId="40AA98DB">
                      <wp:simplePos x="0" y="0"/>
                      <wp:positionH relativeFrom="column">
                        <wp:posOffset>0</wp:posOffset>
                      </wp:positionH>
                      <wp:positionV relativeFrom="paragraph">
                        <wp:posOffset>0</wp:posOffset>
                      </wp:positionV>
                      <wp:extent cx="76200" cy="28575"/>
                      <wp:effectExtent l="19050" t="19050" r="19050" b="28575"/>
                      <wp:wrapNone/>
                      <wp:docPr id="12689" name="Text Box 958">
                        <a:extLst xmlns:a="http://schemas.openxmlformats.org/drawingml/2006/main">
                          <a:ext uri="{FF2B5EF4-FFF2-40B4-BE49-F238E27FC236}">
                            <a16:creationId xmlns:a16="http://schemas.microsoft.com/office/drawing/2014/main" id="{00000000-0008-0000-0000-00009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1D93B" id="Text Box 958" o:spid="_x0000_s1026" type="#_x0000_t202" style="position:absolute;margin-left:0;margin-top:0;width:6pt;height:2.25pt;z-index:2558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7152" behindDoc="0" locked="0" layoutInCell="1" allowOverlap="1" wp14:anchorId="0640CDB2" wp14:editId="6BB6D682">
                      <wp:simplePos x="0" y="0"/>
                      <wp:positionH relativeFrom="column">
                        <wp:posOffset>0</wp:posOffset>
                      </wp:positionH>
                      <wp:positionV relativeFrom="paragraph">
                        <wp:posOffset>0</wp:posOffset>
                      </wp:positionV>
                      <wp:extent cx="76200" cy="28575"/>
                      <wp:effectExtent l="19050" t="19050" r="19050" b="28575"/>
                      <wp:wrapNone/>
                      <wp:docPr id="12690" name="Text Box 957">
                        <a:extLst xmlns:a="http://schemas.openxmlformats.org/drawingml/2006/main">
                          <a:ext uri="{FF2B5EF4-FFF2-40B4-BE49-F238E27FC236}">
                            <a16:creationId xmlns:a16="http://schemas.microsoft.com/office/drawing/2014/main" id="{00000000-0008-0000-0000-00009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0069B" id="Text Box 957" o:spid="_x0000_s1026" type="#_x0000_t202" style="position:absolute;margin-left:0;margin-top:0;width:6pt;height:2.25pt;z-index:25585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8176" behindDoc="0" locked="0" layoutInCell="1" allowOverlap="1" wp14:anchorId="7F1FE281" wp14:editId="605027F8">
                      <wp:simplePos x="0" y="0"/>
                      <wp:positionH relativeFrom="column">
                        <wp:posOffset>0</wp:posOffset>
                      </wp:positionH>
                      <wp:positionV relativeFrom="paragraph">
                        <wp:posOffset>0</wp:posOffset>
                      </wp:positionV>
                      <wp:extent cx="76200" cy="28575"/>
                      <wp:effectExtent l="19050" t="19050" r="19050" b="28575"/>
                      <wp:wrapNone/>
                      <wp:docPr id="12691" name="Text Box 956">
                        <a:extLst xmlns:a="http://schemas.openxmlformats.org/drawingml/2006/main">
                          <a:ext uri="{FF2B5EF4-FFF2-40B4-BE49-F238E27FC236}">
                            <a16:creationId xmlns:a16="http://schemas.microsoft.com/office/drawing/2014/main" id="{00000000-0008-0000-0000-00009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B39A1" id="Text Box 956" o:spid="_x0000_s1026" type="#_x0000_t202" style="position:absolute;margin-left:0;margin-top:0;width:6pt;height:2.25pt;z-index:25585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59200" behindDoc="0" locked="0" layoutInCell="1" allowOverlap="1" wp14:anchorId="05415B97" wp14:editId="7E1A40E9">
                      <wp:simplePos x="0" y="0"/>
                      <wp:positionH relativeFrom="column">
                        <wp:posOffset>0</wp:posOffset>
                      </wp:positionH>
                      <wp:positionV relativeFrom="paragraph">
                        <wp:posOffset>0</wp:posOffset>
                      </wp:positionV>
                      <wp:extent cx="76200" cy="28575"/>
                      <wp:effectExtent l="19050" t="19050" r="19050" b="28575"/>
                      <wp:wrapNone/>
                      <wp:docPr id="12692" name="Text Box 955">
                        <a:extLst xmlns:a="http://schemas.openxmlformats.org/drawingml/2006/main">
                          <a:ext uri="{FF2B5EF4-FFF2-40B4-BE49-F238E27FC236}">
                            <a16:creationId xmlns:a16="http://schemas.microsoft.com/office/drawing/2014/main" id="{00000000-0008-0000-0000-00009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AF8B5" id="Text Box 955" o:spid="_x0000_s1026" type="#_x0000_t202" style="position:absolute;margin-left:0;margin-top:0;width:6pt;height:2.25pt;z-index:25585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0224" behindDoc="0" locked="0" layoutInCell="1" allowOverlap="1" wp14:anchorId="3763528C" wp14:editId="50393975">
                      <wp:simplePos x="0" y="0"/>
                      <wp:positionH relativeFrom="column">
                        <wp:posOffset>0</wp:posOffset>
                      </wp:positionH>
                      <wp:positionV relativeFrom="paragraph">
                        <wp:posOffset>0</wp:posOffset>
                      </wp:positionV>
                      <wp:extent cx="76200" cy="28575"/>
                      <wp:effectExtent l="19050" t="19050" r="19050" b="28575"/>
                      <wp:wrapNone/>
                      <wp:docPr id="12693" name="Text Box 954">
                        <a:extLst xmlns:a="http://schemas.openxmlformats.org/drawingml/2006/main">
                          <a:ext uri="{FF2B5EF4-FFF2-40B4-BE49-F238E27FC236}">
                            <a16:creationId xmlns:a16="http://schemas.microsoft.com/office/drawing/2014/main" id="{00000000-0008-0000-0000-00009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2DE24" id="Text Box 954" o:spid="_x0000_s1026" type="#_x0000_t202" style="position:absolute;margin-left:0;margin-top:0;width:6pt;height:2.25pt;z-index:25586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1248" behindDoc="0" locked="0" layoutInCell="1" allowOverlap="1" wp14:anchorId="7862A284" wp14:editId="3E5E1F70">
                      <wp:simplePos x="0" y="0"/>
                      <wp:positionH relativeFrom="column">
                        <wp:posOffset>0</wp:posOffset>
                      </wp:positionH>
                      <wp:positionV relativeFrom="paragraph">
                        <wp:posOffset>0</wp:posOffset>
                      </wp:positionV>
                      <wp:extent cx="76200" cy="28575"/>
                      <wp:effectExtent l="19050" t="19050" r="19050" b="28575"/>
                      <wp:wrapNone/>
                      <wp:docPr id="12694" name="Text Box 953">
                        <a:extLst xmlns:a="http://schemas.openxmlformats.org/drawingml/2006/main">
                          <a:ext uri="{FF2B5EF4-FFF2-40B4-BE49-F238E27FC236}">
                            <a16:creationId xmlns:a16="http://schemas.microsoft.com/office/drawing/2014/main" id="{00000000-0008-0000-0000-00009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8CA68D" id="Text Box 953" o:spid="_x0000_s1026" type="#_x0000_t202" style="position:absolute;margin-left:0;margin-top:0;width:6pt;height:2.25pt;z-index:25586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2272" behindDoc="0" locked="0" layoutInCell="1" allowOverlap="1" wp14:anchorId="7B01A41A" wp14:editId="3BE8CEAD">
                      <wp:simplePos x="0" y="0"/>
                      <wp:positionH relativeFrom="column">
                        <wp:posOffset>0</wp:posOffset>
                      </wp:positionH>
                      <wp:positionV relativeFrom="paragraph">
                        <wp:posOffset>0</wp:posOffset>
                      </wp:positionV>
                      <wp:extent cx="76200" cy="28575"/>
                      <wp:effectExtent l="19050" t="19050" r="19050" b="28575"/>
                      <wp:wrapNone/>
                      <wp:docPr id="12695" name="Text Box 952">
                        <a:extLst xmlns:a="http://schemas.openxmlformats.org/drawingml/2006/main">
                          <a:ext uri="{FF2B5EF4-FFF2-40B4-BE49-F238E27FC236}">
                            <a16:creationId xmlns:a16="http://schemas.microsoft.com/office/drawing/2014/main" id="{00000000-0008-0000-0000-00009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B79D4" id="Text Box 952" o:spid="_x0000_s1026" type="#_x0000_t202" style="position:absolute;margin-left:0;margin-top:0;width:6pt;height:2.25pt;z-index:25586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3296" behindDoc="0" locked="0" layoutInCell="1" allowOverlap="1" wp14:anchorId="090166EB" wp14:editId="6D4D8528">
                      <wp:simplePos x="0" y="0"/>
                      <wp:positionH relativeFrom="column">
                        <wp:posOffset>0</wp:posOffset>
                      </wp:positionH>
                      <wp:positionV relativeFrom="paragraph">
                        <wp:posOffset>0</wp:posOffset>
                      </wp:positionV>
                      <wp:extent cx="76200" cy="28575"/>
                      <wp:effectExtent l="19050" t="19050" r="19050" b="28575"/>
                      <wp:wrapNone/>
                      <wp:docPr id="12696" name="Text Box 951">
                        <a:extLst xmlns:a="http://schemas.openxmlformats.org/drawingml/2006/main">
                          <a:ext uri="{FF2B5EF4-FFF2-40B4-BE49-F238E27FC236}">
                            <a16:creationId xmlns:a16="http://schemas.microsoft.com/office/drawing/2014/main" id="{00000000-0008-0000-0000-00009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27E4F" id="Text Box 951" o:spid="_x0000_s1026" type="#_x0000_t202" style="position:absolute;margin-left:0;margin-top:0;width:6pt;height:2.25pt;z-index:25586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4320" behindDoc="0" locked="0" layoutInCell="1" allowOverlap="1" wp14:anchorId="15D60763" wp14:editId="51FA4638">
                      <wp:simplePos x="0" y="0"/>
                      <wp:positionH relativeFrom="column">
                        <wp:posOffset>0</wp:posOffset>
                      </wp:positionH>
                      <wp:positionV relativeFrom="paragraph">
                        <wp:posOffset>0</wp:posOffset>
                      </wp:positionV>
                      <wp:extent cx="76200" cy="28575"/>
                      <wp:effectExtent l="19050" t="19050" r="19050" b="28575"/>
                      <wp:wrapNone/>
                      <wp:docPr id="12697" name="Text Box 950">
                        <a:extLst xmlns:a="http://schemas.openxmlformats.org/drawingml/2006/main">
                          <a:ext uri="{FF2B5EF4-FFF2-40B4-BE49-F238E27FC236}">
                            <a16:creationId xmlns:a16="http://schemas.microsoft.com/office/drawing/2014/main" id="{00000000-0008-0000-0000-00009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792AB" id="Text Box 950" o:spid="_x0000_s1026" type="#_x0000_t202" style="position:absolute;margin-left:0;margin-top:0;width:6pt;height:2.25pt;z-index:25586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5344" behindDoc="0" locked="0" layoutInCell="1" allowOverlap="1" wp14:anchorId="4EE6156A" wp14:editId="0964A166">
                      <wp:simplePos x="0" y="0"/>
                      <wp:positionH relativeFrom="column">
                        <wp:posOffset>0</wp:posOffset>
                      </wp:positionH>
                      <wp:positionV relativeFrom="paragraph">
                        <wp:posOffset>0</wp:posOffset>
                      </wp:positionV>
                      <wp:extent cx="76200" cy="28575"/>
                      <wp:effectExtent l="19050" t="19050" r="19050" b="28575"/>
                      <wp:wrapNone/>
                      <wp:docPr id="12698" name="Text Box 949">
                        <a:extLst xmlns:a="http://schemas.openxmlformats.org/drawingml/2006/main">
                          <a:ext uri="{FF2B5EF4-FFF2-40B4-BE49-F238E27FC236}">
                            <a16:creationId xmlns:a16="http://schemas.microsoft.com/office/drawing/2014/main" id="{00000000-0008-0000-0000-00009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2E9BA" id="Text Box 949" o:spid="_x0000_s1026" type="#_x0000_t202" style="position:absolute;margin-left:0;margin-top:0;width:6pt;height:2.25pt;z-index:25586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6368" behindDoc="0" locked="0" layoutInCell="1" allowOverlap="1" wp14:anchorId="6BD0630A" wp14:editId="74906B5E">
                      <wp:simplePos x="0" y="0"/>
                      <wp:positionH relativeFrom="column">
                        <wp:posOffset>0</wp:posOffset>
                      </wp:positionH>
                      <wp:positionV relativeFrom="paragraph">
                        <wp:posOffset>0</wp:posOffset>
                      </wp:positionV>
                      <wp:extent cx="76200" cy="28575"/>
                      <wp:effectExtent l="19050" t="19050" r="19050" b="28575"/>
                      <wp:wrapNone/>
                      <wp:docPr id="12699" name="Text Box 948">
                        <a:extLst xmlns:a="http://schemas.openxmlformats.org/drawingml/2006/main">
                          <a:ext uri="{FF2B5EF4-FFF2-40B4-BE49-F238E27FC236}">
                            <a16:creationId xmlns:a16="http://schemas.microsoft.com/office/drawing/2014/main" id="{00000000-0008-0000-0000-00009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55C11" id="Text Box 948" o:spid="_x0000_s1026" type="#_x0000_t202" style="position:absolute;margin-left:0;margin-top:0;width:6pt;height:2.25pt;z-index:25586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7392" behindDoc="0" locked="0" layoutInCell="1" allowOverlap="1" wp14:anchorId="3474672D" wp14:editId="6373E085">
                      <wp:simplePos x="0" y="0"/>
                      <wp:positionH relativeFrom="column">
                        <wp:posOffset>0</wp:posOffset>
                      </wp:positionH>
                      <wp:positionV relativeFrom="paragraph">
                        <wp:posOffset>0</wp:posOffset>
                      </wp:positionV>
                      <wp:extent cx="76200" cy="28575"/>
                      <wp:effectExtent l="19050" t="19050" r="19050" b="28575"/>
                      <wp:wrapNone/>
                      <wp:docPr id="12700" name="Text Box 947">
                        <a:extLst xmlns:a="http://schemas.openxmlformats.org/drawingml/2006/main">
                          <a:ext uri="{FF2B5EF4-FFF2-40B4-BE49-F238E27FC236}">
                            <a16:creationId xmlns:a16="http://schemas.microsoft.com/office/drawing/2014/main" id="{00000000-0008-0000-0000-00009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458BD" id="Text Box 947" o:spid="_x0000_s1026" type="#_x0000_t202" style="position:absolute;margin-left:0;margin-top:0;width:6pt;height:2.25pt;z-index:25586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8416" behindDoc="0" locked="0" layoutInCell="1" allowOverlap="1" wp14:anchorId="70A6FC97" wp14:editId="6F793364">
                      <wp:simplePos x="0" y="0"/>
                      <wp:positionH relativeFrom="column">
                        <wp:posOffset>0</wp:posOffset>
                      </wp:positionH>
                      <wp:positionV relativeFrom="paragraph">
                        <wp:posOffset>0</wp:posOffset>
                      </wp:positionV>
                      <wp:extent cx="76200" cy="28575"/>
                      <wp:effectExtent l="19050" t="19050" r="19050" b="28575"/>
                      <wp:wrapNone/>
                      <wp:docPr id="12701" name="Text Box 946">
                        <a:extLst xmlns:a="http://schemas.openxmlformats.org/drawingml/2006/main">
                          <a:ext uri="{FF2B5EF4-FFF2-40B4-BE49-F238E27FC236}">
                            <a16:creationId xmlns:a16="http://schemas.microsoft.com/office/drawing/2014/main" id="{00000000-0008-0000-0000-00009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2486C" id="Text Box 946" o:spid="_x0000_s1026" type="#_x0000_t202" style="position:absolute;margin-left:0;margin-top:0;width:6pt;height:2.25pt;z-index:25586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69440" behindDoc="0" locked="0" layoutInCell="1" allowOverlap="1" wp14:anchorId="5135257D" wp14:editId="17B584CF">
                      <wp:simplePos x="0" y="0"/>
                      <wp:positionH relativeFrom="column">
                        <wp:posOffset>0</wp:posOffset>
                      </wp:positionH>
                      <wp:positionV relativeFrom="paragraph">
                        <wp:posOffset>0</wp:posOffset>
                      </wp:positionV>
                      <wp:extent cx="76200" cy="28575"/>
                      <wp:effectExtent l="19050" t="19050" r="19050" b="28575"/>
                      <wp:wrapNone/>
                      <wp:docPr id="12702" name="Text Box 945">
                        <a:extLst xmlns:a="http://schemas.openxmlformats.org/drawingml/2006/main">
                          <a:ext uri="{FF2B5EF4-FFF2-40B4-BE49-F238E27FC236}">
                            <a16:creationId xmlns:a16="http://schemas.microsoft.com/office/drawing/2014/main" id="{00000000-0008-0000-0000-00009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CA59C" id="Text Box 945" o:spid="_x0000_s1026" type="#_x0000_t202" style="position:absolute;margin-left:0;margin-top:0;width:6pt;height:2.25pt;z-index:25586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0464" behindDoc="0" locked="0" layoutInCell="1" allowOverlap="1" wp14:anchorId="7EEC1754" wp14:editId="29B4A7E2">
                      <wp:simplePos x="0" y="0"/>
                      <wp:positionH relativeFrom="column">
                        <wp:posOffset>0</wp:posOffset>
                      </wp:positionH>
                      <wp:positionV relativeFrom="paragraph">
                        <wp:posOffset>0</wp:posOffset>
                      </wp:positionV>
                      <wp:extent cx="76200" cy="28575"/>
                      <wp:effectExtent l="19050" t="19050" r="19050" b="28575"/>
                      <wp:wrapNone/>
                      <wp:docPr id="12703" name="Text Box 944">
                        <a:extLst xmlns:a="http://schemas.openxmlformats.org/drawingml/2006/main">
                          <a:ext uri="{FF2B5EF4-FFF2-40B4-BE49-F238E27FC236}">
                            <a16:creationId xmlns:a16="http://schemas.microsoft.com/office/drawing/2014/main" id="{00000000-0008-0000-0000-00009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A82D4" id="Text Box 944" o:spid="_x0000_s1026" type="#_x0000_t202" style="position:absolute;margin-left:0;margin-top:0;width:6pt;height:2.25pt;z-index:25587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1488" behindDoc="0" locked="0" layoutInCell="1" allowOverlap="1" wp14:anchorId="4247F970" wp14:editId="129942CD">
                      <wp:simplePos x="0" y="0"/>
                      <wp:positionH relativeFrom="column">
                        <wp:posOffset>0</wp:posOffset>
                      </wp:positionH>
                      <wp:positionV relativeFrom="paragraph">
                        <wp:posOffset>0</wp:posOffset>
                      </wp:positionV>
                      <wp:extent cx="76200" cy="28575"/>
                      <wp:effectExtent l="19050" t="19050" r="19050" b="28575"/>
                      <wp:wrapNone/>
                      <wp:docPr id="12704" name="Text Box 943">
                        <a:extLst xmlns:a="http://schemas.openxmlformats.org/drawingml/2006/main">
                          <a:ext uri="{FF2B5EF4-FFF2-40B4-BE49-F238E27FC236}">
                            <a16:creationId xmlns:a16="http://schemas.microsoft.com/office/drawing/2014/main" id="{00000000-0008-0000-0000-0000A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BC43B" id="Text Box 943" o:spid="_x0000_s1026" type="#_x0000_t202" style="position:absolute;margin-left:0;margin-top:0;width:6pt;height:2.25pt;z-index:25587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2512" behindDoc="0" locked="0" layoutInCell="1" allowOverlap="1" wp14:anchorId="5E390458" wp14:editId="1CA460B5">
                      <wp:simplePos x="0" y="0"/>
                      <wp:positionH relativeFrom="column">
                        <wp:posOffset>0</wp:posOffset>
                      </wp:positionH>
                      <wp:positionV relativeFrom="paragraph">
                        <wp:posOffset>0</wp:posOffset>
                      </wp:positionV>
                      <wp:extent cx="76200" cy="28575"/>
                      <wp:effectExtent l="19050" t="19050" r="19050" b="28575"/>
                      <wp:wrapNone/>
                      <wp:docPr id="12705" name="Text Box 942">
                        <a:extLst xmlns:a="http://schemas.openxmlformats.org/drawingml/2006/main">
                          <a:ext uri="{FF2B5EF4-FFF2-40B4-BE49-F238E27FC236}">
                            <a16:creationId xmlns:a16="http://schemas.microsoft.com/office/drawing/2014/main" id="{00000000-0008-0000-0000-0000A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CA5A3B" id="Text Box 942" o:spid="_x0000_s1026" type="#_x0000_t202" style="position:absolute;margin-left:0;margin-top:0;width:6pt;height:2.25pt;z-index:25587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3536" behindDoc="0" locked="0" layoutInCell="1" allowOverlap="1" wp14:anchorId="4C6888D2" wp14:editId="691EB600">
                      <wp:simplePos x="0" y="0"/>
                      <wp:positionH relativeFrom="column">
                        <wp:posOffset>0</wp:posOffset>
                      </wp:positionH>
                      <wp:positionV relativeFrom="paragraph">
                        <wp:posOffset>0</wp:posOffset>
                      </wp:positionV>
                      <wp:extent cx="76200" cy="28575"/>
                      <wp:effectExtent l="19050" t="19050" r="19050" b="28575"/>
                      <wp:wrapNone/>
                      <wp:docPr id="12706" name="Text Box 941">
                        <a:extLst xmlns:a="http://schemas.openxmlformats.org/drawingml/2006/main">
                          <a:ext uri="{FF2B5EF4-FFF2-40B4-BE49-F238E27FC236}">
                            <a16:creationId xmlns:a16="http://schemas.microsoft.com/office/drawing/2014/main" id="{00000000-0008-0000-0000-0000A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95179" id="Text Box 941" o:spid="_x0000_s1026" type="#_x0000_t202" style="position:absolute;margin-left:0;margin-top:0;width:6pt;height:2.25pt;z-index:25587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4560" behindDoc="0" locked="0" layoutInCell="1" allowOverlap="1" wp14:anchorId="6155CCDC" wp14:editId="5A390B52">
                      <wp:simplePos x="0" y="0"/>
                      <wp:positionH relativeFrom="column">
                        <wp:posOffset>0</wp:posOffset>
                      </wp:positionH>
                      <wp:positionV relativeFrom="paragraph">
                        <wp:posOffset>0</wp:posOffset>
                      </wp:positionV>
                      <wp:extent cx="76200" cy="28575"/>
                      <wp:effectExtent l="19050" t="19050" r="19050" b="28575"/>
                      <wp:wrapNone/>
                      <wp:docPr id="12707" name="Text Box 940">
                        <a:extLst xmlns:a="http://schemas.openxmlformats.org/drawingml/2006/main">
                          <a:ext uri="{FF2B5EF4-FFF2-40B4-BE49-F238E27FC236}">
                            <a16:creationId xmlns:a16="http://schemas.microsoft.com/office/drawing/2014/main" id="{00000000-0008-0000-0000-0000A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0CFC4" id="Text Box 940" o:spid="_x0000_s1026" type="#_x0000_t202" style="position:absolute;margin-left:0;margin-top:0;width:6pt;height:2.25pt;z-index:25587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5584" behindDoc="0" locked="0" layoutInCell="1" allowOverlap="1" wp14:anchorId="33A0F554" wp14:editId="59742327">
                      <wp:simplePos x="0" y="0"/>
                      <wp:positionH relativeFrom="column">
                        <wp:posOffset>0</wp:posOffset>
                      </wp:positionH>
                      <wp:positionV relativeFrom="paragraph">
                        <wp:posOffset>0</wp:posOffset>
                      </wp:positionV>
                      <wp:extent cx="76200" cy="28575"/>
                      <wp:effectExtent l="19050" t="19050" r="19050" b="28575"/>
                      <wp:wrapNone/>
                      <wp:docPr id="12708" name="Text Box 939">
                        <a:extLst xmlns:a="http://schemas.openxmlformats.org/drawingml/2006/main">
                          <a:ext uri="{FF2B5EF4-FFF2-40B4-BE49-F238E27FC236}">
                            <a16:creationId xmlns:a16="http://schemas.microsoft.com/office/drawing/2014/main" id="{00000000-0008-0000-0000-0000A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9514C" id="Text Box 939" o:spid="_x0000_s1026" type="#_x0000_t202" style="position:absolute;margin-left:0;margin-top:0;width:6pt;height:2.25pt;z-index:25587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6608" behindDoc="0" locked="0" layoutInCell="1" allowOverlap="1" wp14:anchorId="40F07673" wp14:editId="57756B41">
                      <wp:simplePos x="0" y="0"/>
                      <wp:positionH relativeFrom="column">
                        <wp:posOffset>0</wp:posOffset>
                      </wp:positionH>
                      <wp:positionV relativeFrom="paragraph">
                        <wp:posOffset>0</wp:posOffset>
                      </wp:positionV>
                      <wp:extent cx="76200" cy="28575"/>
                      <wp:effectExtent l="19050" t="19050" r="19050" b="28575"/>
                      <wp:wrapNone/>
                      <wp:docPr id="12709" name="Text Box 938">
                        <a:extLst xmlns:a="http://schemas.openxmlformats.org/drawingml/2006/main">
                          <a:ext uri="{FF2B5EF4-FFF2-40B4-BE49-F238E27FC236}">
                            <a16:creationId xmlns:a16="http://schemas.microsoft.com/office/drawing/2014/main" id="{00000000-0008-0000-0000-0000A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930ED" id="Text Box 938" o:spid="_x0000_s1026" type="#_x0000_t202" style="position:absolute;margin-left:0;margin-top:0;width:6pt;height:2.25pt;z-index:25587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7632" behindDoc="0" locked="0" layoutInCell="1" allowOverlap="1" wp14:anchorId="63FCF8EF" wp14:editId="4EA07F85">
                      <wp:simplePos x="0" y="0"/>
                      <wp:positionH relativeFrom="column">
                        <wp:posOffset>0</wp:posOffset>
                      </wp:positionH>
                      <wp:positionV relativeFrom="paragraph">
                        <wp:posOffset>0</wp:posOffset>
                      </wp:positionV>
                      <wp:extent cx="76200" cy="28575"/>
                      <wp:effectExtent l="19050" t="19050" r="19050" b="28575"/>
                      <wp:wrapNone/>
                      <wp:docPr id="12710" name="Text Box 937">
                        <a:extLst xmlns:a="http://schemas.openxmlformats.org/drawingml/2006/main">
                          <a:ext uri="{FF2B5EF4-FFF2-40B4-BE49-F238E27FC236}">
                            <a16:creationId xmlns:a16="http://schemas.microsoft.com/office/drawing/2014/main" id="{00000000-0008-0000-0000-0000A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CE49A" id="Text Box 937" o:spid="_x0000_s1026" type="#_x0000_t202" style="position:absolute;margin-left:0;margin-top:0;width:6pt;height:2.25pt;z-index:25587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8656" behindDoc="0" locked="0" layoutInCell="1" allowOverlap="1" wp14:anchorId="7AE6DCE3" wp14:editId="7E48E229">
                      <wp:simplePos x="0" y="0"/>
                      <wp:positionH relativeFrom="column">
                        <wp:posOffset>0</wp:posOffset>
                      </wp:positionH>
                      <wp:positionV relativeFrom="paragraph">
                        <wp:posOffset>0</wp:posOffset>
                      </wp:positionV>
                      <wp:extent cx="76200" cy="28575"/>
                      <wp:effectExtent l="19050" t="19050" r="19050" b="28575"/>
                      <wp:wrapNone/>
                      <wp:docPr id="12711" name="Text Box 936">
                        <a:extLst xmlns:a="http://schemas.openxmlformats.org/drawingml/2006/main">
                          <a:ext uri="{FF2B5EF4-FFF2-40B4-BE49-F238E27FC236}">
                            <a16:creationId xmlns:a16="http://schemas.microsoft.com/office/drawing/2014/main" id="{00000000-0008-0000-0000-0000A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11616" id="Text Box 936" o:spid="_x0000_s1026" type="#_x0000_t202" style="position:absolute;margin-left:0;margin-top:0;width:6pt;height:2.25pt;z-index:25587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79680" behindDoc="0" locked="0" layoutInCell="1" allowOverlap="1" wp14:anchorId="05B4D82B" wp14:editId="4D193EB9">
                      <wp:simplePos x="0" y="0"/>
                      <wp:positionH relativeFrom="column">
                        <wp:posOffset>0</wp:posOffset>
                      </wp:positionH>
                      <wp:positionV relativeFrom="paragraph">
                        <wp:posOffset>0</wp:posOffset>
                      </wp:positionV>
                      <wp:extent cx="76200" cy="28575"/>
                      <wp:effectExtent l="19050" t="19050" r="19050" b="28575"/>
                      <wp:wrapNone/>
                      <wp:docPr id="12712" name="Text Box 935">
                        <a:extLst xmlns:a="http://schemas.openxmlformats.org/drawingml/2006/main">
                          <a:ext uri="{FF2B5EF4-FFF2-40B4-BE49-F238E27FC236}">
                            <a16:creationId xmlns:a16="http://schemas.microsoft.com/office/drawing/2014/main" id="{00000000-0008-0000-0000-0000A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5EFEC" id="Text Box 935" o:spid="_x0000_s1026" type="#_x0000_t202" style="position:absolute;margin-left:0;margin-top:0;width:6pt;height:2.25pt;z-index:25587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0704" behindDoc="0" locked="0" layoutInCell="1" allowOverlap="1" wp14:anchorId="05D5AC16" wp14:editId="5C88148D">
                      <wp:simplePos x="0" y="0"/>
                      <wp:positionH relativeFrom="column">
                        <wp:posOffset>0</wp:posOffset>
                      </wp:positionH>
                      <wp:positionV relativeFrom="paragraph">
                        <wp:posOffset>0</wp:posOffset>
                      </wp:positionV>
                      <wp:extent cx="76200" cy="28575"/>
                      <wp:effectExtent l="19050" t="19050" r="19050" b="28575"/>
                      <wp:wrapNone/>
                      <wp:docPr id="12713" name="Text Box 934">
                        <a:extLst xmlns:a="http://schemas.openxmlformats.org/drawingml/2006/main">
                          <a:ext uri="{FF2B5EF4-FFF2-40B4-BE49-F238E27FC236}">
                            <a16:creationId xmlns:a16="http://schemas.microsoft.com/office/drawing/2014/main" id="{00000000-0008-0000-0000-0000A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C4BD1" id="Text Box 934" o:spid="_x0000_s1026" type="#_x0000_t202" style="position:absolute;margin-left:0;margin-top:0;width:6pt;height:2.25pt;z-index:25588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1728" behindDoc="0" locked="0" layoutInCell="1" allowOverlap="1" wp14:anchorId="71377FE3" wp14:editId="6B893ACA">
                      <wp:simplePos x="0" y="0"/>
                      <wp:positionH relativeFrom="column">
                        <wp:posOffset>0</wp:posOffset>
                      </wp:positionH>
                      <wp:positionV relativeFrom="paragraph">
                        <wp:posOffset>0</wp:posOffset>
                      </wp:positionV>
                      <wp:extent cx="76200" cy="28575"/>
                      <wp:effectExtent l="19050" t="19050" r="19050" b="28575"/>
                      <wp:wrapNone/>
                      <wp:docPr id="12714" name="Text Box 933">
                        <a:extLst xmlns:a="http://schemas.openxmlformats.org/drawingml/2006/main">
                          <a:ext uri="{FF2B5EF4-FFF2-40B4-BE49-F238E27FC236}">
                            <a16:creationId xmlns:a16="http://schemas.microsoft.com/office/drawing/2014/main" id="{00000000-0008-0000-0000-0000A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45A62" id="Text Box 933" o:spid="_x0000_s1026" type="#_x0000_t202" style="position:absolute;margin-left:0;margin-top:0;width:6pt;height:2.25pt;z-index:25588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2752" behindDoc="0" locked="0" layoutInCell="1" allowOverlap="1" wp14:anchorId="793214A2" wp14:editId="0AA141DC">
                      <wp:simplePos x="0" y="0"/>
                      <wp:positionH relativeFrom="column">
                        <wp:posOffset>0</wp:posOffset>
                      </wp:positionH>
                      <wp:positionV relativeFrom="paragraph">
                        <wp:posOffset>0</wp:posOffset>
                      </wp:positionV>
                      <wp:extent cx="76200" cy="28575"/>
                      <wp:effectExtent l="19050" t="19050" r="19050" b="28575"/>
                      <wp:wrapNone/>
                      <wp:docPr id="12715" name="Text Box 932">
                        <a:extLst xmlns:a="http://schemas.openxmlformats.org/drawingml/2006/main">
                          <a:ext uri="{FF2B5EF4-FFF2-40B4-BE49-F238E27FC236}">
                            <a16:creationId xmlns:a16="http://schemas.microsoft.com/office/drawing/2014/main" id="{00000000-0008-0000-0000-0000A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9B096" id="Text Box 932" o:spid="_x0000_s1026" type="#_x0000_t202" style="position:absolute;margin-left:0;margin-top:0;width:6pt;height:2.25pt;z-index:25588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3776" behindDoc="0" locked="0" layoutInCell="1" allowOverlap="1" wp14:anchorId="114E7DB8" wp14:editId="67684CBE">
                      <wp:simplePos x="0" y="0"/>
                      <wp:positionH relativeFrom="column">
                        <wp:posOffset>0</wp:posOffset>
                      </wp:positionH>
                      <wp:positionV relativeFrom="paragraph">
                        <wp:posOffset>0</wp:posOffset>
                      </wp:positionV>
                      <wp:extent cx="76200" cy="28575"/>
                      <wp:effectExtent l="19050" t="19050" r="19050" b="28575"/>
                      <wp:wrapNone/>
                      <wp:docPr id="12716" name="Text Box 931">
                        <a:extLst xmlns:a="http://schemas.openxmlformats.org/drawingml/2006/main">
                          <a:ext uri="{FF2B5EF4-FFF2-40B4-BE49-F238E27FC236}">
                            <a16:creationId xmlns:a16="http://schemas.microsoft.com/office/drawing/2014/main" id="{00000000-0008-0000-0000-0000A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47DD2" id="Text Box 931" o:spid="_x0000_s1026" type="#_x0000_t202" style="position:absolute;margin-left:0;margin-top:0;width:6pt;height:2.25pt;z-index:25588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4800" behindDoc="0" locked="0" layoutInCell="1" allowOverlap="1" wp14:anchorId="0B39C0DB" wp14:editId="2754FB3A">
                      <wp:simplePos x="0" y="0"/>
                      <wp:positionH relativeFrom="column">
                        <wp:posOffset>0</wp:posOffset>
                      </wp:positionH>
                      <wp:positionV relativeFrom="paragraph">
                        <wp:posOffset>0</wp:posOffset>
                      </wp:positionV>
                      <wp:extent cx="76200" cy="28575"/>
                      <wp:effectExtent l="19050" t="19050" r="19050" b="28575"/>
                      <wp:wrapNone/>
                      <wp:docPr id="12717" name="Text Box 930">
                        <a:extLst xmlns:a="http://schemas.openxmlformats.org/drawingml/2006/main">
                          <a:ext uri="{FF2B5EF4-FFF2-40B4-BE49-F238E27FC236}">
                            <a16:creationId xmlns:a16="http://schemas.microsoft.com/office/drawing/2014/main" id="{00000000-0008-0000-0000-0000A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6B752" id="Text Box 930" o:spid="_x0000_s1026" type="#_x0000_t202" style="position:absolute;margin-left:0;margin-top:0;width:6pt;height:2.25pt;z-index:25588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5824" behindDoc="0" locked="0" layoutInCell="1" allowOverlap="1" wp14:anchorId="41A85033" wp14:editId="0236B09F">
                      <wp:simplePos x="0" y="0"/>
                      <wp:positionH relativeFrom="column">
                        <wp:posOffset>0</wp:posOffset>
                      </wp:positionH>
                      <wp:positionV relativeFrom="paragraph">
                        <wp:posOffset>0</wp:posOffset>
                      </wp:positionV>
                      <wp:extent cx="76200" cy="28575"/>
                      <wp:effectExtent l="19050" t="19050" r="19050" b="28575"/>
                      <wp:wrapNone/>
                      <wp:docPr id="12718" name="Text Box 929">
                        <a:extLst xmlns:a="http://schemas.openxmlformats.org/drawingml/2006/main">
                          <a:ext uri="{FF2B5EF4-FFF2-40B4-BE49-F238E27FC236}">
                            <a16:creationId xmlns:a16="http://schemas.microsoft.com/office/drawing/2014/main" id="{00000000-0008-0000-0000-0000A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FBC753" id="Text Box 929" o:spid="_x0000_s1026" type="#_x0000_t202" style="position:absolute;margin-left:0;margin-top:0;width:6pt;height:2.25pt;z-index:25588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6848" behindDoc="0" locked="0" layoutInCell="1" allowOverlap="1" wp14:anchorId="711988AB" wp14:editId="0722815B">
                      <wp:simplePos x="0" y="0"/>
                      <wp:positionH relativeFrom="column">
                        <wp:posOffset>0</wp:posOffset>
                      </wp:positionH>
                      <wp:positionV relativeFrom="paragraph">
                        <wp:posOffset>0</wp:posOffset>
                      </wp:positionV>
                      <wp:extent cx="76200" cy="28575"/>
                      <wp:effectExtent l="19050" t="19050" r="19050" b="28575"/>
                      <wp:wrapNone/>
                      <wp:docPr id="12719" name="Text Box 928">
                        <a:extLst xmlns:a="http://schemas.openxmlformats.org/drawingml/2006/main">
                          <a:ext uri="{FF2B5EF4-FFF2-40B4-BE49-F238E27FC236}">
                            <a16:creationId xmlns:a16="http://schemas.microsoft.com/office/drawing/2014/main" id="{00000000-0008-0000-0000-0000A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31421" id="Text Box 928" o:spid="_x0000_s1026" type="#_x0000_t202" style="position:absolute;margin-left:0;margin-top:0;width:6pt;height:2.25pt;z-index:25588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7872" behindDoc="0" locked="0" layoutInCell="1" allowOverlap="1" wp14:anchorId="7B9D07A5" wp14:editId="51C93F60">
                      <wp:simplePos x="0" y="0"/>
                      <wp:positionH relativeFrom="column">
                        <wp:posOffset>0</wp:posOffset>
                      </wp:positionH>
                      <wp:positionV relativeFrom="paragraph">
                        <wp:posOffset>0</wp:posOffset>
                      </wp:positionV>
                      <wp:extent cx="76200" cy="28575"/>
                      <wp:effectExtent l="19050" t="19050" r="19050" b="28575"/>
                      <wp:wrapNone/>
                      <wp:docPr id="12720" name="Text Box 927">
                        <a:extLst xmlns:a="http://schemas.openxmlformats.org/drawingml/2006/main">
                          <a:ext uri="{FF2B5EF4-FFF2-40B4-BE49-F238E27FC236}">
                            <a16:creationId xmlns:a16="http://schemas.microsoft.com/office/drawing/2014/main" id="{00000000-0008-0000-0000-0000B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B0582" id="Text Box 927" o:spid="_x0000_s1026" type="#_x0000_t202" style="position:absolute;margin-left:0;margin-top:0;width:6pt;height:2.25pt;z-index:25588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8896" behindDoc="0" locked="0" layoutInCell="1" allowOverlap="1" wp14:anchorId="523B4B23" wp14:editId="30912301">
                      <wp:simplePos x="0" y="0"/>
                      <wp:positionH relativeFrom="column">
                        <wp:posOffset>0</wp:posOffset>
                      </wp:positionH>
                      <wp:positionV relativeFrom="paragraph">
                        <wp:posOffset>0</wp:posOffset>
                      </wp:positionV>
                      <wp:extent cx="76200" cy="28575"/>
                      <wp:effectExtent l="19050" t="19050" r="19050" b="28575"/>
                      <wp:wrapNone/>
                      <wp:docPr id="12721" name="Text Box 926">
                        <a:extLst xmlns:a="http://schemas.openxmlformats.org/drawingml/2006/main">
                          <a:ext uri="{FF2B5EF4-FFF2-40B4-BE49-F238E27FC236}">
                            <a16:creationId xmlns:a16="http://schemas.microsoft.com/office/drawing/2014/main" id="{00000000-0008-0000-0000-0000B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4CC80" id="Text Box 926" o:spid="_x0000_s1026" type="#_x0000_t202" style="position:absolute;margin-left:0;margin-top:0;width:6pt;height:2.25pt;z-index:25588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89920" behindDoc="0" locked="0" layoutInCell="1" allowOverlap="1" wp14:anchorId="47BE63D8" wp14:editId="4AF89F73">
                      <wp:simplePos x="0" y="0"/>
                      <wp:positionH relativeFrom="column">
                        <wp:posOffset>0</wp:posOffset>
                      </wp:positionH>
                      <wp:positionV relativeFrom="paragraph">
                        <wp:posOffset>0</wp:posOffset>
                      </wp:positionV>
                      <wp:extent cx="76200" cy="28575"/>
                      <wp:effectExtent l="19050" t="19050" r="19050" b="28575"/>
                      <wp:wrapNone/>
                      <wp:docPr id="12722" name="Text Box 925">
                        <a:extLst xmlns:a="http://schemas.openxmlformats.org/drawingml/2006/main">
                          <a:ext uri="{FF2B5EF4-FFF2-40B4-BE49-F238E27FC236}">
                            <a16:creationId xmlns:a16="http://schemas.microsoft.com/office/drawing/2014/main" id="{00000000-0008-0000-0000-0000B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E03453" id="Text Box 925" o:spid="_x0000_s1026" type="#_x0000_t202" style="position:absolute;margin-left:0;margin-top:0;width:6pt;height:2.25pt;z-index:25588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0944" behindDoc="0" locked="0" layoutInCell="1" allowOverlap="1" wp14:anchorId="6E091F0C" wp14:editId="3F09E08F">
                      <wp:simplePos x="0" y="0"/>
                      <wp:positionH relativeFrom="column">
                        <wp:posOffset>0</wp:posOffset>
                      </wp:positionH>
                      <wp:positionV relativeFrom="paragraph">
                        <wp:posOffset>0</wp:posOffset>
                      </wp:positionV>
                      <wp:extent cx="76200" cy="28575"/>
                      <wp:effectExtent l="19050" t="19050" r="19050" b="28575"/>
                      <wp:wrapNone/>
                      <wp:docPr id="12723" name="Text Box 924">
                        <a:extLst xmlns:a="http://schemas.openxmlformats.org/drawingml/2006/main">
                          <a:ext uri="{FF2B5EF4-FFF2-40B4-BE49-F238E27FC236}">
                            <a16:creationId xmlns:a16="http://schemas.microsoft.com/office/drawing/2014/main" id="{00000000-0008-0000-0000-0000B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21258" id="Text Box 924" o:spid="_x0000_s1026" type="#_x0000_t202" style="position:absolute;margin-left:0;margin-top:0;width:6pt;height:2.25pt;z-index:25589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1968" behindDoc="0" locked="0" layoutInCell="1" allowOverlap="1" wp14:anchorId="6EF8F76F" wp14:editId="78F8A95C">
                      <wp:simplePos x="0" y="0"/>
                      <wp:positionH relativeFrom="column">
                        <wp:posOffset>0</wp:posOffset>
                      </wp:positionH>
                      <wp:positionV relativeFrom="paragraph">
                        <wp:posOffset>0</wp:posOffset>
                      </wp:positionV>
                      <wp:extent cx="76200" cy="28575"/>
                      <wp:effectExtent l="19050" t="19050" r="19050" b="28575"/>
                      <wp:wrapNone/>
                      <wp:docPr id="12724" name="Text Box 923">
                        <a:extLst xmlns:a="http://schemas.openxmlformats.org/drawingml/2006/main">
                          <a:ext uri="{FF2B5EF4-FFF2-40B4-BE49-F238E27FC236}">
                            <a16:creationId xmlns:a16="http://schemas.microsoft.com/office/drawing/2014/main" id="{00000000-0008-0000-0000-0000B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261C0" id="Text Box 923" o:spid="_x0000_s1026" type="#_x0000_t202" style="position:absolute;margin-left:0;margin-top:0;width:6pt;height:2.25pt;z-index:25589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2992" behindDoc="0" locked="0" layoutInCell="1" allowOverlap="1" wp14:anchorId="603942B3" wp14:editId="76861F56">
                      <wp:simplePos x="0" y="0"/>
                      <wp:positionH relativeFrom="column">
                        <wp:posOffset>0</wp:posOffset>
                      </wp:positionH>
                      <wp:positionV relativeFrom="paragraph">
                        <wp:posOffset>0</wp:posOffset>
                      </wp:positionV>
                      <wp:extent cx="76200" cy="28575"/>
                      <wp:effectExtent l="19050" t="19050" r="19050" b="28575"/>
                      <wp:wrapNone/>
                      <wp:docPr id="12725" name="Text Box 922">
                        <a:extLst xmlns:a="http://schemas.openxmlformats.org/drawingml/2006/main">
                          <a:ext uri="{FF2B5EF4-FFF2-40B4-BE49-F238E27FC236}">
                            <a16:creationId xmlns:a16="http://schemas.microsoft.com/office/drawing/2014/main" id="{00000000-0008-0000-0000-0000B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BC01B" id="Text Box 922" o:spid="_x0000_s1026" type="#_x0000_t202" style="position:absolute;margin-left:0;margin-top:0;width:6pt;height:2.25pt;z-index:25589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4016" behindDoc="0" locked="0" layoutInCell="1" allowOverlap="1" wp14:anchorId="0FC0C417" wp14:editId="126D1C42">
                      <wp:simplePos x="0" y="0"/>
                      <wp:positionH relativeFrom="column">
                        <wp:posOffset>0</wp:posOffset>
                      </wp:positionH>
                      <wp:positionV relativeFrom="paragraph">
                        <wp:posOffset>0</wp:posOffset>
                      </wp:positionV>
                      <wp:extent cx="76200" cy="28575"/>
                      <wp:effectExtent l="19050" t="19050" r="19050" b="28575"/>
                      <wp:wrapNone/>
                      <wp:docPr id="12726" name="Text Box 921">
                        <a:extLst xmlns:a="http://schemas.openxmlformats.org/drawingml/2006/main">
                          <a:ext uri="{FF2B5EF4-FFF2-40B4-BE49-F238E27FC236}">
                            <a16:creationId xmlns:a16="http://schemas.microsoft.com/office/drawing/2014/main" id="{00000000-0008-0000-0000-0000B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D2F439" id="Text Box 921" o:spid="_x0000_s1026" type="#_x0000_t202" style="position:absolute;margin-left:0;margin-top:0;width:6pt;height:2.25pt;z-index:25589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5040" behindDoc="0" locked="0" layoutInCell="1" allowOverlap="1" wp14:anchorId="712F71E1" wp14:editId="7EE1C6BF">
                      <wp:simplePos x="0" y="0"/>
                      <wp:positionH relativeFrom="column">
                        <wp:posOffset>0</wp:posOffset>
                      </wp:positionH>
                      <wp:positionV relativeFrom="paragraph">
                        <wp:posOffset>0</wp:posOffset>
                      </wp:positionV>
                      <wp:extent cx="76200" cy="28575"/>
                      <wp:effectExtent l="19050" t="19050" r="19050" b="28575"/>
                      <wp:wrapNone/>
                      <wp:docPr id="12727" name="Text Box 920">
                        <a:extLst xmlns:a="http://schemas.openxmlformats.org/drawingml/2006/main">
                          <a:ext uri="{FF2B5EF4-FFF2-40B4-BE49-F238E27FC236}">
                            <a16:creationId xmlns:a16="http://schemas.microsoft.com/office/drawing/2014/main" id="{00000000-0008-0000-0000-0000B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D01B2" id="Text Box 920" o:spid="_x0000_s1026" type="#_x0000_t202" style="position:absolute;margin-left:0;margin-top:0;width:6pt;height:2.25pt;z-index:2558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6064" behindDoc="0" locked="0" layoutInCell="1" allowOverlap="1" wp14:anchorId="4430C88A" wp14:editId="3692851F">
                      <wp:simplePos x="0" y="0"/>
                      <wp:positionH relativeFrom="column">
                        <wp:posOffset>0</wp:posOffset>
                      </wp:positionH>
                      <wp:positionV relativeFrom="paragraph">
                        <wp:posOffset>0</wp:posOffset>
                      </wp:positionV>
                      <wp:extent cx="76200" cy="28575"/>
                      <wp:effectExtent l="19050" t="19050" r="19050" b="28575"/>
                      <wp:wrapNone/>
                      <wp:docPr id="12728" name="Text Box 919">
                        <a:extLst xmlns:a="http://schemas.openxmlformats.org/drawingml/2006/main">
                          <a:ext uri="{FF2B5EF4-FFF2-40B4-BE49-F238E27FC236}">
                            <a16:creationId xmlns:a16="http://schemas.microsoft.com/office/drawing/2014/main" id="{00000000-0008-0000-0000-0000B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6BE685" id="Text Box 919" o:spid="_x0000_s1026" type="#_x0000_t202" style="position:absolute;margin-left:0;margin-top:0;width:6pt;height:2.25pt;z-index:25589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7088" behindDoc="0" locked="0" layoutInCell="1" allowOverlap="1" wp14:anchorId="1E8A1D18" wp14:editId="2E09DA4B">
                      <wp:simplePos x="0" y="0"/>
                      <wp:positionH relativeFrom="column">
                        <wp:posOffset>0</wp:posOffset>
                      </wp:positionH>
                      <wp:positionV relativeFrom="paragraph">
                        <wp:posOffset>0</wp:posOffset>
                      </wp:positionV>
                      <wp:extent cx="76200" cy="28575"/>
                      <wp:effectExtent l="19050" t="19050" r="19050" b="28575"/>
                      <wp:wrapNone/>
                      <wp:docPr id="12729" name="Text Box 918">
                        <a:extLst xmlns:a="http://schemas.openxmlformats.org/drawingml/2006/main">
                          <a:ext uri="{FF2B5EF4-FFF2-40B4-BE49-F238E27FC236}">
                            <a16:creationId xmlns:a16="http://schemas.microsoft.com/office/drawing/2014/main" id="{00000000-0008-0000-0000-0000B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8CC6E" id="Text Box 918" o:spid="_x0000_s1026" type="#_x0000_t202" style="position:absolute;margin-left:0;margin-top:0;width:6pt;height:2.25pt;z-index:25589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8112" behindDoc="0" locked="0" layoutInCell="1" allowOverlap="1" wp14:anchorId="338AD5B8" wp14:editId="4B083587">
                      <wp:simplePos x="0" y="0"/>
                      <wp:positionH relativeFrom="column">
                        <wp:posOffset>0</wp:posOffset>
                      </wp:positionH>
                      <wp:positionV relativeFrom="paragraph">
                        <wp:posOffset>0</wp:posOffset>
                      </wp:positionV>
                      <wp:extent cx="76200" cy="28575"/>
                      <wp:effectExtent l="19050" t="19050" r="19050" b="28575"/>
                      <wp:wrapNone/>
                      <wp:docPr id="12730" name="Text Box 917">
                        <a:extLst xmlns:a="http://schemas.openxmlformats.org/drawingml/2006/main">
                          <a:ext uri="{FF2B5EF4-FFF2-40B4-BE49-F238E27FC236}">
                            <a16:creationId xmlns:a16="http://schemas.microsoft.com/office/drawing/2014/main" id="{00000000-0008-0000-0000-0000B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0A496" id="Text Box 917" o:spid="_x0000_s1026" type="#_x0000_t202" style="position:absolute;margin-left:0;margin-top:0;width:6pt;height:2.25pt;z-index:25589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899136" behindDoc="0" locked="0" layoutInCell="1" allowOverlap="1" wp14:anchorId="7035CFEE" wp14:editId="14FA646C">
                      <wp:simplePos x="0" y="0"/>
                      <wp:positionH relativeFrom="column">
                        <wp:posOffset>0</wp:posOffset>
                      </wp:positionH>
                      <wp:positionV relativeFrom="paragraph">
                        <wp:posOffset>0</wp:posOffset>
                      </wp:positionV>
                      <wp:extent cx="76200" cy="28575"/>
                      <wp:effectExtent l="19050" t="19050" r="19050" b="28575"/>
                      <wp:wrapNone/>
                      <wp:docPr id="12731" name="Text Box 916">
                        <a:extLst xmlns:a="http://schemas.openxmlformats.org/drawingml/2006/main">
                          <a:ext uri="{FF2B5EF4-FFF2-40B4-BE49-F238E27FC236}">
                            <a16:creationId xmlns:a16="http://schemas.microsoft.com/office/drawing/2014/main" id="{00000000-0008-0000-0000-0000B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BD242" id="Text Box 916" o:spid="_x0000_s1026" type="#_x0000_t202" style="position:absolute;margin-left:0;margin-top:0;width:6pt;height:2.25pt;z-index:25589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0160" behindDoc="0" locked="0" layoutInCell="1" allowOverlap="1" wp14:anchorId="5B76C05D" wp14:editId="64EB37AF">
                      <wp:simplePos x="0" y="0"/>
                      <wp:positionH relativeFrom="column">
                        <wp:posOffset>0</wp:posOffset>
                      </wp:positionH>
                      <wp:positionV relativeFrom="paragraph">
                        <wp:posOffset>0</wp:posOffset>
                      </wp:positionV>
                      <wp:extent cx="76200" cy="28575"/>
                      <wp:effectExtent l="19050" t="19050" r="19050" b="28575"/>
                      <wp:wrapNone/>
                      <wp:docPr id="12732" name="Text Box 915">
                        <a:extLst xmlns:a="http://schemas.openxmlformats.org/drawingml/2006/main">
                          <a:ext uri="{FF2B5EF4-FFF2-40B4-BE49-F238E27FC236}">
                            <a16:creationId xmlns:a16="http://schemas.microsoft.com/office/drawing/2014/main" id="{00000000-0008-0000-0000-0000B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0ED0D" id="Text Box 915" o:spid="_x0000_s1026" type="#_x0000_t202" style="position:absolute;margin-left:0;margin-top:0;width:6pt;height:2.25pt;z-index:25590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1184" behindDoc="0" locked="0" layoutInCell="1" allowOverlap="1" wp14:anchorId="75BEA6FE" wp14:editId="2EC4141C">
                      <wp:simplePos x="0" y="0"/>
                      <wp:positionH relativeFrom="column">
                        <wp:posOffset>0</wp:posOffset>
                      </wp:positionH>
                      <wp:positionV relativeFrom="paragraph">
                        <wp:posOffset>0</wp:posOffset>
                      </wp:positionV>
                      <wp:extent cx="76200" cy="28575"/>
                      <wp:effectExtent l="19050" t="19050" r="19050" b="28575"/>
                      <wp:wrapNone/>
                      <wp:docPr id="12733" name="Text Box 914">
                        <a:extLst xmlns:a="http://schemas.openxmlformats.org/drawingml/2006/main">
                          <a:ext uri="{FF2B5EF4-FFF2-40B4-BE49-F238E27FC236}">
                            <a16:creationId xmlns:a16="http://schemas.microsoft.com/office/drawing/2014/main" id="{00000000-0008-0000-0000-0000B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29E1E0" id="Text Box 914" o:spid="_x0000_s1026" type="#_x0000_t202" style="position:absolute;margin-left:0;margin-top:0;width:6pt;height:2.25pt;z-index:25590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2208" behindDoc="0" locked="0" layoutInCell="1" allowOverlap="1" wp14:anchorId="2E195E1A" wp14:editId="3344405A">
                      <wp:simplePos x="0" y="0"/>
                      <wp:positionH relativeFrom="column">
                        <wp:posOffset>0</wp:posOffset>
                      </wp:positionH>
                      <wp:positionV relativeFrom="paragraph">
                        <wp:posOffset>0</wp:posOffset>
                      </wp:positionV>
                      <wp:extent cx="76200" cy="28575"/>
                      <wp:effectExtent l="19050" t="19050" r="19050" b="28575"/>
                      <wp:wrapNone/>
                      <wp:docPr id="12734" name="Text Box 913">
                        <a:extLst xmlns:a="http://schemas.openxmlformats.org/drawingml/2006/main">
                          <a:ext uri="{FF2B5EF4-FFF2-40B4-BE49-F238E27FC236}">
                            <a16:creationId xmlns:a16="http://schemas.microsoft.com/office/drawing/2014/main" id="{00000000-0008-0000-0000-0000B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3E0EF" id="Text Box 913" o:spid="_x0000_s1026" type="#_x0000_t202" style="position:absolute;margin-left:0;margin-top:0;width:6pt;height:2.25pt;z-index:25590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3232" behindDoc="0" locked="0" layoutInCell="1" allowOverlap="1" wp14:anchorId="1E3BE0CB" wp14:editId="5C658FCA">
                      <wp:simplePos x="0" y="0"/>
                      <wp:positionH relativeFrom="column">
                        <wp:posOffset>0</wp:posOffset>
                      </wp:positionH>
                      <wp:positionV relativeFrom="paragraph">
                        <wp:posOffset>0</wp:posOffset>
                      </wp:positionV>
                      <wp:extent cx="76200" cy="28575"/>
                      <wp:effectExtent l="19050" t="19050" r="19050" b="28575"/>
                      <wp:wrapNone/>
                      <wp:docPr id="12735" name="Text Box 912">
                        <a:extLst xmlns:a="http://schemas.openxmlformats.org/drawingml/2006/main">
                          <a:ext uri="{FF2B5EF4-FFF2-40B4-BE49-F238E27FC236}">
                            <a16:creationId xmlns:a16="http://schemas.microsoft.com/office/drawing/2014/main" id="{00000000-0008-0000-0000-0000B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9705A" id="Text Box 912" o:spid="_x0000_s1026" type="#_x0000_t202" style="position:absolute;margin-left:0;margin-top:0;width:6pt;height:2.25pt;z-index:25590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4256" behindDoc="0" locked="0" layoutInCell="1" allowOverlap="1" wp14:anchorId="7A2B7AF3" wp14:editId="3F4A2315">
                      <wp:simplePos x="0" y="0"/>
                      <wp:positionH relativeFrom="column">
                        <wp:posOffset>0</wp:posOffset>
                      </wp:positionH>
                      <wp:positionV relativeFrom="paragraph">
                        <wp:posOffset>0</wp:posOffset>
                      </wp:positionV>
                      <wp:extent cx="76200" cy="28575"/>
                      <wp:effectExtent l="19050" t="19050" r="19050" b="28575"/>
                      <wp:wrapNone/>
                      <wp:docPr id="12736" name="Text Box 911">
                        <a:extLst xmlns:a="http://schemas.openxmlformats.org/drawingml/2006/main">
                          <a:ext uri="{FF2B5EF4-FFF2-40B4-BE49-F238E27FC236}">
                            <a16:creationId xmlns:a16="http://schemas.microsoft.com/office/drawing/2014/main" id="{00000000-0008-0000-0000-0000C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FF262" id="Text Box 911" o:spid="_x0000_s1026" type="#_x0000_t202" style="position:absolute;margin-left:0;margin-top:0;width:6pt;height:2.25pt;z-index:25590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5280" behindDoc="0" locked="0" layoutInCell="1" allowOverlap="1" wp14:anchorId="7118A6BF" wp14:editId="1A30A948">
                      <wp:simplePos x="0" y="0"/>
                      <wp:positionH relativeFrom="column">
                        <wp:posOffset>0</wp:posOffset>
                      </wp:positionH>
                      <wp:positionV relativeFrom="paragraph">
                        <wp:posOffset>0</wp:posOffset>
                      </wp:positionV>
                      <wp:extent cx="76200" cy="28575"/>
                      <wp:effectExtent l="19050" t="19050" r="19050" b="28575"/>
                      <wp:wrapNone/>
                      <wp:docPr id="12737" name="Text Box 910">
                        <a:extLst xmlns:a="http://schemas.openxmlformats.org/drawingml/2006/main">
                          <a:ext uri="{FF2B5EF4-FFF2-40B4-BE49-F238E27FC236}">
                            <a16:creationId xmlns:a16="http://schemas.microsoft.com/office/drawing/2014/main" id="{00000000-0008-0000-0000-0000C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551AAE" id="Text Box 910" o:spid="_x0000_s1026" type="#_x0000_t202" style="position:absolute;margin-left:0;margin-top:0;width:6pt;height:2.25pt;z-index:25590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6304" behindDoc="0" locked="0" layoutInCell="1" allowOverlap="1" wp14:anchorId="59C1F1EF" wp14:editId="57DB0207">
                      <wp:simplePos x="0" y="0"/>
                      <wp:positionH relativeFrom="column">
                        <wp:posOffset>0</wp:posOffset>
                      </wp:positionH>
                      <wp:positionV relativeFrom="paragraph">
                        <wp:posOffset>0</wp:posOffset>
                      </wp:positionV>
                      <wp:extent cx="76200" cy="28575"/>
                      <wp:effectExtent l="19050" t="19050" r="19050" b="28575"/>
                      <wp:wrapNone/>
                      <wp:docPr id="12738" name="Text Box 909">
                        <a:extLst xmlns:a="http://schemas.openxmlformats.org/drawingml/2006/main">
                          <a:ext uri="{FF2B5EF4-FFF2-40B4-BE49-F238E27FC236}">
                            <a16:creationId xmlns:a16="http://schemas.microsoft.com/office/drawing/2014/main" id="{00000000-0008-0000-0000-0000C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DBBC5" id="Text Box 909" o:spid="_x0000_s1026" type="#_x0000_t202" style="position:absolute;margin-left:0;margin-top:0;width:6pt;height:2.25pt;z-index:25590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7328" behindDoc="0" locked="0" layoutInCell="1" allowOverlap="1" wp14:anchorId="006B441B" wp14:editId="07E99C57">
                      <wp:simplePos x="0" y="0"/>
                      <wp:positionH relativeFrom="column">
                        <wp:posOffset>0</wp:posOffset>
                      </wp:positionH>
                      <wp:positionV relativeFrom="paragraph">
                        <wp:posOffset>0</wp:posOffset>
                      </wp:positionV>
                      <wp:extent cx="76200" cy="28575"/>
                      <wp:effectExtent l="19050" t="19050" r="19050" b="28575"/>
                      <wp:wrapNone/>
                      <wp:docPr id="12739" name="Text Box 908">
                        <a:extLst xmlns:a="http://schemas.openxmlformats.org/drawingml/2006/main">
                          <a:ext uri="{FF2B5EF4-FFF2-40B4-BE49-F238E27FC236}">
                            <a16:creationId xmlns:a16="http://schemas.microsoft.com/office/drawing/2014/main" id="{00000000-0008-0000-0000-0000C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F67C5A" id="Text Box 908" o:spid="_x0000_s1026" type="#_x0000_t202" style="position:absolute;margin-left:0;margin-top:0;width:6pt;height:2.25pt;z-index:25590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8352" behindDoc="0" locked="0" layoutInCell="1" allowOverlap="1" wp14:anchorId="2E2070F7" wp14:editId="281F6842">
                      <wp:simplePos x="0" y="0"/>
                      <wp:positionH relativeFrom="column">
                        <wp:posOffset>0</wp:posOffset>
                      </wp:positionH>
                      <wp:positionV relativeFrom="paragraph">
                        <wp:posOffset>0</wp:posOffset>
                      </wp:positionV>
                      <wp:extent cx="76200" cy="28575"/>
                      <wp:effectExtent l="19050" t="19050" r="19050" b="28575"/>
                      <wp:wrapNone/>
                      <wp:docPr id="12740" name="Text Box 907">
                        <a:extLst xmlns:a="http://schemas.openxmlformats.org/drawingml/2006/main">
                          <a:ext uri="{FF2B5EF4-FFF2-40B4-BE49-F238E27FC236}">
                            <a16:creationId xmlns:a16="http://schemas.microsoft.com/office/drawing/2014/main" id="{00000000-0008-0000-0000-0000C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C3F3DD" id="Text Box 907" o:spid="_x0000_s1026" type="#_x0000_t202" style="position:absolute;margin-left:0;margin-top:0;width:6pt;height:2.25pt;z-index:25590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09376" behindDoc="0" locked="0" layoutInCell="1" allowOverlap="1" wp14:anchorId="2D9A6D34" wp14:editId="57EF7DB9">
                      <wp:simplePos x="0" y="0"/>
                      <wp:positionH relativeFrom="column">
                        <wp:posOffset>0</wp:posOffset>
                      </wp:positionH>
                      <wp:positionV relativeFrom="paragraph">
                        <wp:posOffset>0</wp:posOffset>
                      </wp:positionV>
                      <wp:extent cx="76200" cy="28575"/>
                      <wp:effectExtent l="19050" t="19050" r="19050" b="28575"/>
                      <wp:wrapNone/>
                      <wp:docPr id="12741" name="Text Box 906">
                        <a:extLst xmlns:a="http://schemas.openxmlformats.org/drawingml/2006/main">
                          <a:ext uri="{FF2B5EF4-FFF2-40B4-BE49-F238E27FC236}">
                            <a16:creationId xmlns:a16="http://schemas.microsoft.com/office/drawing/2014/main" id="{00000000-0008-0000-0000-0000C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DB00F" id="Text Box 906" o:spid="_x0000_s1026" type="#_x0000_t202" style="position:absolute;margin-left:0;margin-top:0;width:6pt;height:2.25pt;z-index:25590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0400" behindDoc="0" locked="0" layoutInCell="1" allowOverlap="1" wp14:anchorId="185C2F15" wp14:editId="19B70291">
                      <wp:simplePos x="0" y="0"/>
                      <wp:positionH relativeFrom="column">
                        <wp:posOffset>0</wp:posOffset>
                      </wp:positionH>
                      <wp:positionV relativeFrom="paragraph">
                        <wp:posOffset>0</wp:posOffset>
                      </wp:positionV>
                      <wp:extent cx="76200" cy="28575"/>
                      <wp:effectExtent l="19050" t="19050" r="19050" b="28575"/>
                      <wp:wrapNone/>
                      <wp:docPr id="12742" name="Text Box 905">
                        <a:extLst xmlns:a="http://schemas.openxmlformats.org/drawingml/2006/main">
                          <a:ext uri="{FF2B5EF4-FFF2-40B4-BE49-F238E27FC236}">
                            <a16:creationId xmlns:a16="http://schemas.microsoft.com/office/drawing/2014/main" id="{00000000-0008-0000-0000-0000C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33042" id="Text Box 905" o:spid="_x0000_s1026" type="#_x0000_t202" style="position:absolute;margin-left:0;margin-top:0;width:6pt;height:2.25pt;z-index:25591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1424" behindDoc="0" locked="0" layoutInCell="1" allowOverlap="1" wp14:anchorId="238709E4" wp14:editId="1CEA3EC8">
                      <wp:simplePos x="0" y="0"/>
                      <wp:positionH relativeFrom="column">
                        <wp:posOffset>0</wp:posOffset>
                      </wp:positionH>
                      <wp:positionV relativeFrom="paragraph">
                        <wp:posOffset>0</wp:posOffset>
                      </wp:positionV>
                      <wp:extent cx="76200" cy="28575"/>
                      <wp:effectExtent l="19050" t="19050" r="19050" b="28575"/>
                      <wp:wrapNone/>
                      <wp:docPr id="12743" name="Text Box 904">
                        <a:extLst xmlns:a="http://schemas.openxmlformats.org/drawingml/2006/main">
                          <a:ext uri="{FF2B5EF4-FFF2-40B4-BE49-F238E27FC236}">
                            <a16:creationId xmlns:a16="http://schemas.microsoft.com/office/drawing/2014/main" id="{00000000-0008-0000-0000-0000C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F22CE" id="Text Box 904" o:spid="_x0000_s1026" type="#_x0000_t202" style="position:absolute;margin-left:0;margin-top:0;width:6pt;height:2.25pt;z-index:25591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2448" behindDoc="0" locked="0" layoutInCell="1" allowOverlap="1" wp14:anchorId="0E933614" wp14:editId="61774AC8">
                      <wp:simplePos x="0" y="0"/>
                      <wp:positionH relativeFrom="column">
                        <wp:posOffset>0</wp:posOffset>
                      </wp:positionH>
                      <wp:positionV relativeFrom="paragraph">
                        <wp:posOffset>0</wp:posOffset>
                      </wp:positionV>
                      <wp:extent cx="76200" cy="28575"/>
                      <wp:effectExtent l="19050" t="19050" r="19050" b="28575"/>
                      <wp:wrapNone/>
                      <wp:docPr id="12744" name="Text Box 903">
                        <a:extLst xmlns:a="http://schemas.openxmlformats.org/drawingml/2006/main">
                          <a:ext uri="{FF2B5EF4-FFF2-40B4-BE49-F238E27FC236}">
                            <a16:creationId xmlns:a16="http://schemas.microsoft.com/office/drawing/2014/main" id="{00000000-0008-0000-0000-0000C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811DC" id="Text Box 903" o:spid="_x0000_s1026" type="#_x0000_t202" style="position:absolute;margin-left:0;margin-top:0;width:6pt;height:2.25pt;z-index:25591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3472" behindDoc="0" locked="0" layoutInCell="1" allowOverlap="1" wp14:anchorId="408E489D" wp14:editId="387CC97A">
                      <wp:simplePos x="0" y="0"/>
                      <wp:positionH relativeFrom="column">
                        <wp:posOffset>0</wp:posOffset>
                      </wp:positionH>
                      <wp:positionV relativeFrom="paragraph">
                        <wp:posOffset>0</wp:posOffset>
                      </wp:positionV>
                      <wp:extent cx="76200" cy="28575"/>
                      <wp:effectExtent l="19050" t="19050" r="19050" b="28575"/>
                      <wp:wrapNone/>
                      <wp:docPr id="12745" name="Text Box 902">
                        <a:extLst xmlns:a="http://schemas.openxmlformats.org/drawingml/2006/main">
                          <a:ext uri="{FF2B5EF4-FFF2-40B4-BE49-F238E27FC236}">
                            <a16:creationId xmlns:a16="http://schemas.microsoft.com/office/drawing/2014/main" id="{00000000-0008-0000-0000-0000C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7D155" id="Text Box 902" o:spid="_x0000_s1026" type="#_x0000_t202" style="position:absolute;margin-left:0;margin-top:0;width:6pt;height:2.25pt;z-index:25591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4496" behindDoc="0" locked="0" layoutInCell="1" allowOverlap="1" wp14:anchorId="2D8478BB" wp14:editId="264A1999">
                      <wp:simplePos x="0" y="0"/>
                      <wp:positionH relativeFrom="column">
                        <wp:posOffset>0</wp:posOffset>
                      </wp:positionH>
                      <wp:positionV relativeFrom="paragraph">
                        <wp:posOffset>0</wp:posOffset>
                      </wp:positionV>
                      <wp:extent cx="76200" cy="28575"/>
                      <wp:effectExtent l="19050" t="19050" r="19050" b="28575"/>
                      <wp:wrapNone/>
                      <wp:docPr id="12746" name="Text Box 901">
                        <a:extLst xmlns:a="http://schemas.openxmlformats.org/drawingml/2006/main">
                          <a:ext uri="{FF2B5EF4-FFF2-40B4-BE49-F238E27FC236}">
                            <a16:creationId xmlns:a16="http://schemas.microsoft.com/office/drawing/2014/main" id="{00000000-0008-0000-0000-0000C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A1DDD" id="Text Box 901" o:spid="_x0000_s1026" type="#_x0000_t202" style="position:absolute;margin-left:0;margin-top:0;width:6pt;height:2.25pt;z-index:25591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5520" behindDoc="0" locked="0" layoutInCell="1" allowOverlap="1" wp14:anchorId="4E1856E1" wp14:editId="03C4D8FA">
                      <wp:simplePos x="0" y="0"/>
                      <wp:positionH relativeFrom="column">
                        <wp:posOffset>0</wp:posOffset>
                      </wp:positionH>
                      <wp:positionV relativeFrom="paragraph">
                        <wp:posOffset>0</wp:posOffset>
                      </wp:positionV>
                      <wp:extent cx="76200" cy="28575"/>
                      <wp:effectExtent l="19050" t="19050" r="19050" b="28575"/>
                      <wp:wrapNone/>
                      <wp:docPr id="12747" name="Text Box 900">
                        <a:extLst xmlns:a="http://schemas.openxmlformats.org/drawingml/2006/main">
                          <a:ext uri="{FF2B5EF4-FFF2-40B4-BE49-F238E27FC236}">
                            <a16:creationId xmlns:a16="http://schemas.microsoft.com/office/drawing/2014/main" id="{00000000-0008-0000-0000-0000C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1FD1A" id="Text Box 900" o:spid="_x0000_s1026" type="#_x0000_t202" style="position:absolute;margin-left:0;margin-top:0;width:6pt;height:2.25pt;z-index:25591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6544" behindDoc="0" locked="0" layoutInCell="1" allowOverlap="1" wp14:anchorId="16C9D161" wp14:editId="31C4B2DB">
                      <wp:simplePos x="0" y="0"/>
                      <wp:positionH relativeFrom="column">
                        <wp:posOffset>0</wp:posOffset>
                      </wp:positionH>
                      <wp:positionV relativeFrom="paragraph">
                        <wp:posOffset>0</wp:posOffset>
                      </wp:positionV>
                      <wp:extent cx="76200" cy="28575"/>
                      <wp:effectExtent l="19050" t="19050" r="19050" b="28575"/>
                      <wp:wrapNone/>
                      <wp:docPr id="12748" name="Text Box 899">
                        <a:extLst xmlns:a="http://schemas.openxmlformats.org/drawingml/2006/main">
                          <a:ext uri="{FF2B5EF4-FFF2-40B4-BE49-F238E27FC236}">
                            <a16:creationId xmlns:a16="http://schemas.microsoft.com/office/drawing/2014/main" id="{00000000-0008-0000-0000-0000C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575DD" id="Text Box 899" o:spid="_x0000_s1026" type="#_x0000_t202" style="position:absolute;margin-left:0;margin-top:0;width:6pt;height:2.25pt;z-index:25591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7568" behindDoc="0" locked="0" layoutInCell="1" allowOverlap="1" wp14:anchorId="57722F55" wp14:editId="620E52B3">
                      <wp:simplePos x="0" y="0"/>
                      <wp:positionH relativeFrom="column">
                        <wp:posOffset>0</wp:posOffset>
                      </wp:positionH>
                      <wp:positionV relativeFrom="paragraph">
                        <wp:posOffset>0</wp:posOffset>
                      </wp:positionV>
                      <wp:extent cx="76200" cy="28575"/>
                      <wp:effectExtent l="19050" t="19050" r="19050" b="28575"/>
                      <wp:wrapNone/>
                      <wp:docPr id="12749" name="Text Box 898">
                        <a:extLst xmlns:a="http://schemas.openxmlformats.org/drawingml/2006/main">
                          <a:ext uri="{FF2B5EF4-FFF2-40B4-BE49-F238E27FC236}">
                            <a16:creationId xmlns:a16="http://schemas.microsoft.com/office/drawing/2014/main" id="{00000000-0008-0000-0000-0000C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0E911" id="Text Box 898" o:spid="_x0000_s1026" type="#_x0000_t202" style="position:absolute;margin-left:0;margin-top:0;width:6pt;height:2.25pt;z-index:25591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8592" behindDoc="0" locked="0" layoutInCell="1" allowOverlap="1" wp14:anchorId="528EB974" wp14:editId="5A878062">
                      <wp:simplePos x="0" y="0"/>
                      <wp:positionH relativeFrom="column">
                        <wp:posOffset>0</wp:posOffset>
                      </wp:positionH>
                      <wp:positionV relativeFrom="paragraph">
                        <wp:posOffset>0</wp:posOffset>
                      </wp:positionV>
                      <wp:extent cx="76200" cy="28575"/>
                      <wp:effectExtent l="19050" t="19050" r="19050" b="28575"/>
                      <wp:wrapNone/>
                      <wp:docPr id="12750" name="Text Box 897">
                        <a:extLst xmlns:a="http://schemas.openxmlformats.org/drawingml/2006/main">
                          <a:ext uri="{FF2B5EF4-FFF2-40B4-BE49-F238E27FC236}">
                            <a16:creationId xmlns:a16="http://schemas.microsoft.com/office/drawing/2014/main" id="{00000000-0008-0000-0000-0000C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6CCA31" id="Text Box 897" o:spid="_x0000_s1026" type="#_x0000_t202" style="position:absolute;margin-left:0;margin-top:0;width:6pt;height:2.25pt;z-index:25591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19616" behindDoc="0" locked="0" layoutInCell="1" allowOverlap="1" wp14:anchorId="486D6E5B" wp14:editId="1B5503E6">
                      <wp:simplePos x="0" y="0"/>
                      <wp:positionH relativeFrom="column">
                        <wp:posOffset>0</wp:posOffset>
                      </wp:positionH>
                      <wp:positionV relativeFrom="paragraph">
                        <wp:posOffset>0</wp:posOffset>
                      </wp:positionV>
                      <wp:extent cx="76200" cy="28575"/>
                      <wp:effectExtent l="19050" t="19050" r="19050" b="28575"/>
                      <wp:wrapNone/>
                      <wp:docPr id="12751" name="Text Box 896">
                        <a:extLst xmlns:a="http://schemas.openxmlformats.org/drawingml/2006/main">
                          <a:ext uri="{FF2B5EF4-FFF2-40B4-BE49-F238E27FC236}">
                            <a16:creationId xmlns:a16="http://schemas.microsoft.com/office/drawing/2014/main" id="{00000000-0008-0000-0000-0000C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FBD26" id="Text Box 896" o:spid="_x0000_s1026" type="#_x0000_t202" style="position:absolute;margin-left:0;margin-top:0;width:6pt;height:2.25pt;z-index:25591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0640" behindDoc="0" locked="0" layoutInCell="1" allowOverlap="1" wp14:anchorId="292F8362" wp14:editId="27834F4B">
                      <wp:simplePos x="0" y="0"/>
                      <wp:positionH relativeFrom="column">
                        <wp:posOffset>0</wp:posOffset>
                      </wp:positionH>
                      <wp:positionV relativeFrom="paragraph">
                        <wp:posOffset>0</wp:posOffset>
                      </wp:positionV>
                      <wp:extent cx="76200" cy="28575"/>
                      <wp:effectExtent l="19050" t="19050" r="19050" b="28575"/>
                      <wp:wrapNone/>
                      <wp:docPr id="12752" name="Text Box 895">
                        <a:extLst xmlns:a="http://schemas.openxmlformats.org/drawingml/2006/main">
                          <a:ext uri="{FF2B5EF4-FFF2-40B4-BE49-F238E27FC236}">
                            <a16:creationId xmlns:a16="http://schemas.microsoft.com/office/drawing/2014/main" id="{00000000-0008-0000-0000-0000D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8A6543" id="Text Box 895" o:spid="_x0000_s1026" type="#_x0000_t202" style="position:absolute;margin-left:0;margin-top:0;width:6pt;height:2.25pt;z-index:25592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1664" behindDoc="0" locked="0" layoutInCell="1" allowOverlap="1" wp14:anchorId="1ED016C7" wp14:editId="7385C7AF">
                      <wp:simplePos x="0" y="0"/>
                      <wp:positionH relativeFrom="column">
                        <wp:posOffset>0</wp:posOffset>
                      </wp:positionH>
                      <wp:positionV relativeFrom="paragraph">
                        <wp:posOffset>0</wp:posOffset>
                      </wp:positionV>
                      <wp:extent cx="76200" cy="28575"/>
                      <wp:effectExtent l="19050" t="19050" r="19050" b="28575"/>
                      <wp:wrapNone/>
                      <wp:docPr id="12753" name="Text Box 894">
                        <a:extLst xmlns:a="http://schemas.openxmlformats.org/drawingml/2006/main">
                          <a:ext uri="{FF2B5EF4-FFF2-40B4-BE49-F238E27FC236}">
                            <a16:creationId xmlns:a16="http://schemas.microsoft.com/office/drawing/2014/main" id="{00000000-0008-0000-0000-0000D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0A72E" id="Text Box 894" o:spid="_x0000_s1026" type="#_x0000_t202" style="position:absolute;margin-left:0;margin-top:0;width:6pt;height:2.25pt;z-index:25592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2688" behindDoc="0" locked="0" layoutInCell="1" allowOverlap="1" wp14:anchorId="30069168" wp14:editId="6E4A83CD">
                      <wp:simplePos x="0" y="0"/>
                      <wp:positionH relativeFrom="column">
                        <wp:posOffset>0</wp:posOffset>
                      </wp:positionH>
                      <wp:positionV relativeFrom="paragraph">
                        <wp:posOffset>0</wp:posOffset>
                      </wp:positionV>
                      <wp:extent cx="76200" cy="28575"/>
                      <wp:effectExtent l="19050" t="19050" r="19050" b="28575"/>
                      <wp:wrapNone/>
                      <wp:docPr id="12754" name="Text Box 893">
                        <a:extLst xmlns:a="http://schemas.openxmlformats.org/drawingml/2006/main">
                          <a:ext uri="{FF2B5EF4-FFF2-40B4-BE49-F238E27FC236}">
                            <a16:creationId xmlns:a16="http://schemas.microsoft.com/office/drawing/2014/main" id="{00000000-0008-0000-0000-0000D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24D9B" id="Text Box 893" o:spid="_x0000_s1026" type="#_x0000_t202" style="position:absolute;margin-left:0;margin-top:0;width:6pt;height:2.25pt;z-index:25592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3712" behindDoc="0" locked="0" layoutInCell="1" allowOverlap="1" wp14:anchorId="070516B4" wp14:editId="3BAF39CC">
                      <wp:simplePos x="0" y="0"/>
                      <wp:positionH relativeFrom="column">
                        <wp:posOffset>0</wp:posOffset>
                      </wp:positionH>
                      <wp:positionV relativeFrom="paragraph">
                        <wp:posOffset>0</wp:posOffset>
                      </wp:positionV>
                      <wp:extent cx="76200" cy="28575"/>
                      <wp:effectExtent l="19050" t="19050" r="19050" b="28575"/>
                      <wp:wrapNone/>
                      <wp:docPr id="12755" name="Text Box 892">
                        <a:extLst xmlns:a="http://schemas.openxmlformats.org/drawingml/2006/main">
                          <a:ext uri="{FF2B5EF4-FFF2-40B4-BE49-F238E27FC236}">
                            <a16:creationId xmlns:a16="http://schemas.microsoft.com/office/drawing/2014/main" id="{00000000-0008-0000-0000-0000D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2E4508" id="Text Box 892" o:spid="_x0000_s1026" type="#_x0000_t202" style="position:absolute;margin-left:0;margin-top:0;width:6pt;height:2.25pt;z-index:25592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4736" behindDoc="0" locked="0" layoutInCell="1" allowOverlap="1" wp14:anchorId="6944BBA6" wp14:editId="4C49175B">
                      <wp:simplePos x="0" y="0"/>
                      <wp:positionH relativeFrom="column">
                        <wp:posOffset>0</wp:posOffset>
                      </wp:positionH>
                      <wp:positionV relativeFrom="paragraph">
                        <wp:posOffset>0</wp:posOffset>
                      </wp:positionV>
                      <wp:extent cx="76200" cy="28575"/>
                      <wp:effectExtent l="19050" t="19050" r="19050" b="28575"/>
                      <wp:wrapNone/>
                      <wp:docPr id="12756" name="Text Box 891">
                        <a:extLst xmlns:a="http://schemas.openxmlformats.org/drawingml/2006/main">
                          <a:ext uri="{FF2B5EF4-FFF2-40B4-BE49-F238E27FC236}">
                            <a16:creationId xmlns:a16="http://schemas.microsoft.com/office/drawing/2014/main" id="{00000000-0008-0000-0000-0000D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04277" id="Text Box 891" o:spid="_x0000_s1026" type="#_x0000_t202" style="position:absolute;margin-left:0;margin-top:0;width:6pt;height:2.25pt;z-index:25592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5760" behindDoc="0" locked="0" layoutInCell="1" allowOverlap="1" wp14:anchorId="0CDFBB5B" wp14:editId="2B11EC81">
                      <wp:simplePos x="0" y="0"/>
                      <wp:positionH relativeFrom="column">
                        <wp:posOffset>0</wp:posOffset>
                      </wp:positionH>
                      <wp:positionV relativeFrom="paragraph">
                        <wp:posOffset>0</wp:posOffset>
                      </wp:positionV>
                      <wp:extent cx="76200" cy="28575"/>
                      <wp:effectExtent l="19050" t="19050" r="19050" b="28575"/>
                      <wp:wrapNone/>
                      <wp:docPr id="12757" name="Text Box 890">
                        <a:extLst xmlns:a="http://schemas.openxmlformats.org/drawingml/2006/main">
                          <a:ext uri="{FF2B5EF4-FFF2-40B4-BE49-F238E27FC236}">
                            <a16:creationId xmlns:a16="http://schemas.microsoft.com/office/drawing/2014/main" id="{00000000-0008-0000-0000-0000D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4C7756" id="Text Box 890" o:spid="_x0000_s1026" type="#_x0000_t202" style="position:absolute;margin-left:0;margin-top:0;width:6pt;height:2.25pt;z-index:25592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6784" behindDoc="0" locked="0" layoutInCell="1" allowOverlap="1" wp14:anchorId="7E2342AF" wp14:editId="69AAE0A9">
                      <wp:simplePos x="0" y="0"/>
                      <wp:positionH relativeFrom="column">
                        <wp:posOffset>0</wp:posOffset>
                      </wp:positionH>
                      <wp:positionV relativeFrom="paragraph">
                        <wp:posOffset>0</wp:posOffset>
                      </wp:positionV>
                      <wp:extent cx="76200" cy="28575"/>
                      <wp:effectExtent l="19050" t="19050" r="19050" b="28575"/>
                      <wp:wrapNone/>
                      <wp:docPr id="12758" name="Text Box 889">
                        <a:extLst xmlns:a="http://schemas.openxmlformats.org/drawingml/2006/main">
                          <a:ext uri="{FF2B5EF4-FFF2-40B4-BE49-F238E27FC236}">
                            <a16:creationId xmlns:a16="http://schemas.microsoft.com/office/drawing/2014/main" id="{00000000-0008-0000-0000-0000D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B3A61" id="Text Box 889" o:spid="_x0000_s1026" type="#_x0000_t202" style="position:absolute;margin-left:0;margin-top:0;width:6pt;height:2.25pt;z-index:25592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7808" behindDoc="0" locked="0" layoutInCell="1" allowOverlap="1" wp14:anchorId="29C22F5C" wp14:editId="5B799E64">
                      <wp:simplePos x="0" y="0"/>
                      <wp:positionH relativeFrom="column">
                        <wp:posOffset>0</wp:posOffset>
                      </wp:positionH>
                      <wp:positionV relativeFrom="paragraph">
                        <wp:posOffset>0</wp:posOffset>
                      </wp:positionV>
                      <wp:extent cx="76200" cy="28575"/>
                      <wp:effectExtent l="19050" t="19050" r="19050" b="28575"/>
                      <wp:wrapNone/>
                      <wp:docPr id="12759" name="Text Box 888">
                        <a:extLst xmlns:a="http://schemas.openxmlformats.org/drawingml/2006/main">
                          <a:ext uri="{FF2B5EF4-FFF2-40B4-BE49-F238E27FC236}">
                            <a16:creationId xmlns:a16="http://schemas.microsoft.com/office/drawing/2014/main" id="{00000000-0008-0000-0000-0000D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28695F" id="Text Box 888" o:spid="_x0000_s1026" type="#_x0000_t202" style="position:absolute;margin-left:0;margin-top:0;width:6pt;height:2.25pt;z-index:25592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8832" behindDoc="0" locked="0" layoutInCell="1" allowOverlap="1" wp14:anchorId="199F9299" wp14:editId="63BE4ADA">
                      <wp:simplePos x="0" y="0"/>
                      <wp:positionH relativeFrom="column">
                        <wp:posOffset>0</wp:posOffset>
                      </wp:positionH>
                      <wp:positionV relativeFrom="paragraph">
                        <wp:posOffset>0</wp:posOffset>
                      </wp:positionV>
                      <wp:extent cx="76200" cy="28575"/>
                      <wp:effectExtent l="19050" t="19050" r="19050" b="28575"/>
                      <wp:wrapNone/>
                      <wp:docPr id="12760" name="Text Box 887">
                        <a:extLst xmlns:a="http://schemas.openxmlformats.org/drawingml/2006/main">
                          <a:ext uri="{FF2B5EF4-FFF2-40B4-BE49-F238E27FC236}">
                            <a16:creationId xmlns:a16="http://schemas.microsoft.com/office/drawing/2014/main" id="{00000000-0008-0000-0000-0000D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303E69" id="Text Box 887" o:spid="_x0000_s1026" type="#_x0000_t202" style="position:absolute;margin-left:0;margin-top:0;width:6pt;height:2.25pt;z-index:25592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29856" behindDoc="0" locked="0" layoutInCell="1" allowOverlap="1" wp14:anchorId="19C7B793" wp14:editId="164A75F3">
                      <wp:simplePos x="0" y="0"/>
                      <wp:positionH relativeFrom="column">
                        <wp:posOffset>0</wp:posOffset>
                      </wp:positionH>
                      <wp:positionV relativeFrom="paragraph">
                        <wp:posOffset>0</wp:posOffset>
                      </wp:positionV>
                      <wp:extent cx="76200" cy="28575"/>
                      <wp:effectExtent l="19050" t="19050" r="19050" b="28575"/>
                      <wp:wrapNone/>
                      <wp:docPr id="12761" name="Text Box 886">
                        <a:extLst xmlns:a="http://schemas.openxmlformats.org/drawingml/2006/main">
                          <a:ext uri="{FF2B5EF4-FFF2-40B4-BE49-F238E27FC236}">
                            <a16:creationId xmlns:a16="http://schemas.microsoft.com/office/drawing/2014/main" id="{00000000-0008-0000-0000-0000D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6A1C3" id="Text Box 886" o:spid="_x0000_s1026" type="#_x0000_t202" style="position:absolute;margin-left:0;margin-top:0;width:6pt;height:2.25pt;z-index:25592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0880" behindDoc="0" locked="0" layoutInCell="1" allowOverlap="1" wp14:anchorId="1DDA3A87" wp14:editId="419B9C35">
                      <wp:simplePos x="0" y="0"/>
                      <wp:positionH relativeFrom="column">
                        <wp:posOffset>0</wp:posOffset>
                      </wp:positionH>
                      <wp:positionV relativeFrom="paragraph">
                        <wp:posOffset>0</wp:posOffset>
                      </wp:positionV>
                      <wp:extent cx="76200" cy="28575"/>
                      <wp:effectExtent l="19050" t="19050" r="19050" b="28575"/>
                      <wp:wrapNone/>
                      <wp:docPr id="12762" name="Text Box 885">
                        <a:extLst xmlns:a="http://schemas.openxmlformats.org/drawingml/2006/main">
                          <a:ext uri="{FF2B5EF4-FFF2-40B4-BE49-F238E27FC236}">
                            <a16:creationId xmlns:a16="http://schemas.microsoft.com/office/drawing/2014/main" id="{00000000-0008-0000-0000-0000D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7A61B5" id="Text Box 885" o:spid="_x0000_s1026" type="#_x0000_t202" style="position:absolute;margin-left:0;margin-top:0;width:6pt;height:2.25pt;z-index:25593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1904" behindDoc="0" locked="0" layoutInCell="1" allowOverlap="1" wp14:anchorId="58040264" wp14:editId="09C46830">
                      <wp:simplePos x="0" y="0"/>
                      <wp:positionH relativeFrom="column">
                        <wp:posOffset>0</wp:posOffset>
                      </wp:positionH>
                      <wp:positionV relativeFrom="paragraph">
                        <wp:posOffset>0</wp:posOffset>
                      </wp:positionV>
                      <wp:extent cx="76200" cy="28575"/>
                      <wp:effectExtent l="19050" t="19050" r="19050" b="28575"/>
                      <wp:wrapNone/>
                      <wp:docPr id="12763" name="Text Box 884">
                        <a:extLst xmlns:a="http://schemas.openxmlformats.org/drawingml/2006/main">
                          <a:ext uri="{FF2B5EF4-FFF2-40B4-BE49-F238E27FC236}">
                            <a16:creationId xmlns:a16="http://schemas.microsoft.com/office/drawing/2014/main" id="{00000000-0008-0000-0000-0000D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DB691" id="Text Box 884" o:spid="_x0000_s1026" type="#_x0000_t202" style="position:absolute;margin-left:0;margin-top:0;width:6pt;height:2.25pt;z-index:25593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2928" behindDoc="0" locked="0" layoutInCell="1" allowOverlap="1" wp14:anchorId="2CDC9CC2" wp14:editId="4EDD9F20">
                      <wp:simplePos x="0" y="0"/>
                      <wp:positionH relativeFrom="column">
                        <wp:posOffset>0</wp:posOffset>
                      </wp:positionH>
                      <wp:positionV relativeFrom="paragraph">
                        <wp:posOffset>0</wp:posOffset>
                      </wp:positionV>
                      <wp:extent cx="76200" cy="28575"/>
                      <wp:effectExtent l="19050" t="19050" r="19050" b="28575"/>
                      <wp:wrapNone/>
                      <wp:docPr id="12764" name="Text Box 883">
                        <a:extLst xmlns:a="http://schemas.openxmlformats.org/drawingml/2006/main">
                          <a:ext uri="{FF2B5EF4-FFF2-40B4-BE49-F238E27FC236}">
                            <a16:creationId xmlns:a16="http://schemas.microsoft.com/office/drawing/2014/main" id="{00000000-0008-0000-0000-0000D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5A479" id="Text Box 883" o:spid="_x0000_s1026" type="#_x0000_t202" style="position:absolute;margin-left:0;margin-top:0;width:6pt;height:2.25pt;z-index:25593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3952" behindDoc="0" locked="0" layoutInCell="1" allowOverlap="1" wp14:anchorId="26767D91" wp14:editId="272E767A">
                      <wp:simplePos x="0" y="0"/>
                      <wp:positionH relativeFrom="column">
                        <wp:posOffset>0</wp:posOffset>
                      </wp:positionH>
                      <wp:positionV relativeFrom="paragraph">
                        <wp:posOffset>0</wp:posOffset>
                      </wp:positionV>
                      <wp:extent cx="76200" cy="28575"/>
                      <wp:effectExtent l="19050" t="19050" r="19050" b="28575"/>
                      <wp:wrapNone/>
                      <wp:docPr id="12765" name="Text Box 882">
                        <a:extLst xmlns:a="http://schemas.openxmlformats.org/drawingml/2006/main">
                          <a:ext uri="{FF2B5EF4-FFF2-40B4-BE49-F238E27FC236}">
                            <a16:creationId xmlns:a16="http://schemas.microsoft.com/office/drawing/2014/main" id="{00000000-0008-0000-0000-0000D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CB86F" id="Text Box 882" o:spid="_x0000_s1026" type="#_x0000_t202" style="position:absolute;margin-left:0;margin-top:0;width:6pt;height:2.25pt;z-index:25593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4976" behindDoc="0" locked="0" layoutInCell="1" allowOverlap="1" wp14:anchorId="2ABBFB45" wp14:editId="3C83F6B8">
                      <wp:simplePos x="0" y="0"/>
                      <wp:positionH relativeFrom="column">
                        <wp:posOffset>0</wp:posOffset>
                      </wp:positionH>
                      <wp:positionV relativeFrom="paragraph">
                        <wp:posOffset>0</wp:posOffset>
                      </wp:positionV>
                      <wp:extent cx="76200" cy="28575"/>
                      <wp:effectExtent l="19050" t="19050" r="19050" b="28575"/>
                      <wp:wrapNone/>
                      <wp:docPr id="12766" name="Text Box 881">
                        <a:extLst xmlns:a="http://schemas.openxmlformats.org/drawingml/2006/main">
                          <a:ext uri="{FF2B5EF4-FFF2-40B4-BE49-F238E27FC236}">
                            <a16:creationId xmlns:a16="http://schemas.microsoft.com/office/drawing/2014/main" id="{00000000-0008-0000-0000-0000D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8365D" id="Text Box 881" o:spid="_x0000_s1026" type="#_x0000_t202" style="position:absolute;margin-left:0;margin-top:0;width:6pt;height:2.25pt;z-index:25593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6000" behindDoc="0" locked="0" layoutInCell="1" allowOverlap="1" wp14:anchorId="08A34682" wp14:editId="2D9CC6DD">
                      <wp:simplePos x="0" y="0"/>
                      <wp:positionH relativeFrom="column">
                        <wp:posOffset>0</wp:posOffset>
                      </wp:positionH>
                      <wp:positionV relativeFrom="paragraph">
                        <wp:posOffset>0</wp:posOffset>
                      </wp:positionV>
                      <wp:extent cx="76200" cy="28575"/>
                      <wp:effectExtent l="19050" t="19050" r="19050" b="28575"/>
                      <wp:wrapNone/>
                      <wp:docPr id="12767" name="Text Box 880">
                        <a:extLst xmlns:a="http://schemas.openxmlformats.org/drawingml/2006/main">
                          <a:ext uri="{FF2B5EF4-FFF2-40B4-BE49-F238E27FC236}">
                            <a16:creationId xmlns:a16="http://schemas.microsoft.com/office/drawing/2014/main" id="{00000000-0008-0000-0000-0000D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D0E98" id="Text Box 880" o:spid="_x0000_s1026" type="#_x0000_t202" style="position:absolute;margin-left:0;margin-top:0;width:6pt;height:2.25pt;z-index:25593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7024" behindDoc="0" locked="0" layoutInCell="1" allowOverlap="1" wp14:anchorId="7AD4A4CB" wp14:editId="7285D3D7">
                      <wp:simplePos x="0" y="0"/>
                      <wp:positionH relativeFrom="column">
                        <wp:posOffset>0</wp:posOffset>
                      </wp:positionH>
                      <wp:positionV relativeFrom="paragraph">
                        <wp:posOffset>0</wp:posOffset>
                      </wp:positionV>
                      <wp:extent cx="76200" cy="28575"/>
                      <wp:effectExtent l="19050" t="19050" r="19050" b="28575"/>
                      <wp:wrapNone/>
                      <wp:docPr id="12768" name="Text Box 879">
                        <a:extLst xmlns:a="http://schemas.openxmlformats.org/drawingml/2006/main">
                          <a:ext uri="{FF2B5EF4-FFF2-40B4-BE49-F238E27FC236}">
                            <a16:creationId xmlns:a16="http://schemas.microsoft.com/office/drawing/2014/main" id="{00000000-0008-0000-0000-0000E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88BA4" id="Text Box 879" o:spid="_x0000_s1026" type="#_x0000_t202" style="position:absolute;margin-left:0;margin-top:0;width:6pt;height:2.25pt;z-index:25593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8048" behindDoc="0" locked="0" layoutInCell="1" allowOverlap="1" wp14:anchorId="4AC2E918" wp14:editId="131CCADB">
                      <wp:simplePos x="0" y="0"/>
                      <wp:positionH relativeFrom="column">
                        <wp:posOffset>0</wp:posOffset>
                      </wp:positionH>
                      <wp:positionV relativeFrom="paragraph">
                        <wp:posOffset>0</wp:posOffset>
                      </wp:positionV>
                      <wp:extent cx="76200" cy="28575"/>
                      <wp:effectExtent l="19050" t="19050" r="19050" b="28575"/>
                      <wp:wrapNone/>
                      <wp:docPr id="12769" name="Text Box 878">
                        <a:extLst xmlns:a="http://schemas.openxmlformats.org/drawingml/2006/main">
                          <a:ext uri="{FF2B5EF4-FFF2-40B4-BE49-F238E27FC236}">
                            <a16:creationId xmlns:a16="http://schemas.microsoft.com/office/drawing/2014/main" id="{00000000-0008-0000-0000-0000E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18FE2" id="Text Box 878" o:spid="_x0000_s1026" type="#_x0000_t202" style="position:absolute;margin-left:0;margin-top:0;width:6pt;height:2.25pt;z-index:25593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39072" behindDoc="0" locked="0" layoutInCell="1" allowOverlap="1" wp14:anchorId="3275268B" wp14:editId="529EEED3">
                      <wp:simplePos x="0" y="0"/>
                      <wp:positionH relativeFrom="column">
                        <wp:posOffset>0</wp:posOffset>
                      </wp:positionH>
                      <wp:positionV relativeFrom="paragraph">
                        <wp:posOffset>0</wp:posOffset>
                      </wp:positionV>
                      <wp:extent cx="76200" cy="28575"/>
                      <wp:effectExtent l="19050" t="19050" r="19050" b="28575"/>
                      <wp:wrapNone/>
                      <wp:docPr id="12770" name="Text Box 877">
                        <a:extLst xmlns:a="http://schemas.openxmlformats.org/drawingml/2006/main">
                          <a:ext uri="{FF2B5EF4-FFF2-40B4-BE49-F238E27FC236}">
                            <a16:creationId xmlns:a16="http://schemas.microsoft.com/office/drawing/2014/main" id="{00000000-0008-0000-0000-0000E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E146D" id="Text Box 877" o:spid="_x0000_s1026" type="#_x0000_t202" style="position:absolute;margin-left:0;margin-top:0;width:6pt;height:2.25pt;z-index:25593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0096" behindDoc="0" locked="0" layoutInCell="1" allowOverlap="1" wp14:anchorId="535480C1" wp14:editId="363D087E">
                      <wp:simplePos x="0" y="0"/>
                      <wp:positionH relativeFrom="column">
                        <wp:posOffset>0</wp:posOffset>
                      </wp:positionH>
                      <wp:positionV relativeFrom="paragraph">
                        <wp:posOffset>0</wp:posOffset>
                      </wp:positionV>
                      <wp:extent cx="76200" cy="28575"/>
                      <wp:effectExtent l="19050" t="19050" r="19050" b="28575"/>
                      <wp:wrapNone/>
                      <wp:docPr id="12771" name="Text Box 876">
                        <a:extLst xmlns:a="http://schemas.openxmlformats.org/drawingml/2006/main">
                          <a:ext uri="{FF2B5EF4-FFF2-40B4-BE49-F238E27FC236}">
                            <a16:creationId xmlns:a16="http://schemas.microsoft.com/office/drawing/2014/main" id="{00000000-0008-0000-0000-0000E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2620EE" id="Text Box 876" o:spid="_x0000_s1026" type="#_x0000_t202" style="position:absolute;margin-left:0;margin-top:0;width:6pt;height:2.25pt;z-index:25594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1120" behindDoc="0" locked="0" layoutInCell="1" allowOverlap="1" wp14:anchorId="6BDC5948" wp14:editId="5E7B9C91">
                      <wp:simplePos x="0" y="0"/>
                      <wp:positionH relativeFrom="column">
                        <wp:posOffset>0</wp:posOffset>
                      </wp:positionH>
                      <wp:positionV relativeFrom="paragraph">
                        <wp:posOffset>0</wp:posOffset>
                      </wp:positionV>
                      <wp:extent cx="76200" cy="28575"/>
                      <wp:effectExtent l="19050" t="19050" r="19050" b="28575"/>
                      <wp:wrapNone/>
                      <wp:docPr id="12772" name="Text Box 875">
                        <a:extLst xmlns:a="http://schemas.openxmlformats.org/drawingml/2006/main">
                          <a:ext uri="{FF2B5EF4-FFF2-40B4-BE49-F238E27FC236}">
                            <a16:creationId xmlns:a16="http://schemas.microsoft.com/office/drawing/2014/main" id="{00000000-0008-0000-0000-0000E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DE114" id="Text Box 875" o:spid="_x0000_s1026" type="#_x0000_t202" style="position:absolute;margin-left:0;margin-top:0;width:6pt;height:2.25pt;z-index:2559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2144" behindDoc="0" locked="0" layoutInCell="1" allowOverlap="1" wp14:anchorId="7F5A11F1" wp14:editId="47325BDD">
                      <wp:simplePos x="0" y="0"/>
                      <wp:positionH relativeFrom="column">
                        <wp:posOffset>0</wp:posOffset>
                      </wp:positionH>
                      <wp:positionV relativeFrom="paragraph">
                        <wp:posOffset>0</wp:posOffset>
                      </wp:positionV>
                      <wp:extent cx="76200" cy="28575"/>
                      <wp:effectExtent l="19050" t="19050" r="19050" b="28575"/>
                      <wp:wrapNone/>
                      <wp:docPr id="12773" name="Text Box 874">
                        <a:extLst xmlns:a="http://schemas.openxmlformats.org/drawingml/2006/main">
                          <a:ext uri="{FF2B5EF4-FFF2-40B4-BE49-F238E27FC236}">
                            <a16:creationId xmlns:a16="http://schemas.microsoft.com/office/drawing/2014/main" id="{00000000-0008-0000-0000-0000E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87720" id="Text Box 874" o:spid="_x0000_s1026" type="#_x0000_t202" style="position:absolute;margin-left:0;margin-top:0;width:6pt;height:2.25pt;z-index:25594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3168" behindDoc="0" locked="0" layoutInCell="1" allowOverlap="1" wp14:anchorId="3D6F553E" wp14:editId="71FB0A6B">
                      <wp:simplePos x="0" y="0"/>
                      <wp:positionH relativeFrom="column">
                        <wp:posOffset>0</wp:posOffset>
                      </wp:positionH>
                      <wp:positionV relativeFrom="paragraph">
                        <wp:posOffset>0</wp:posOffset>
                      </wp:positionV>
                      <wp:extent cx="76200" cy="28575"/>
                      <wp:effectExtent l="19050" t="19050" r="19050" b="28575"/>
                      <wp:wrapNone/>
                      <wp:docPr id="12774" name="Text Box 873">
                        <a:extLst xmlns:a="http://schemas.openxmlformats.org/drawingml/2006/main">
                          <a:ext uri="{FF2B5EF4-FFF2-40B4-BE49-F238E27FC236}">
                            <a16:creationId xmlns:a16="http://schemas.microsoft.com/office/drawing/2014/main" id="{00000000-0008-0000-0000-0000E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7C3F0" id="Text Box 873" o:spid="_x0000_s1026" type="#_x0000_t202" style="position:absolute;margin-left:0;margin-top:0;width:6pt;height:2.25pt;z-index:25594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4192" behindDoc="0" locked="0" layoutInCell="1" allowOverlap="1" wp14:anchorId="73260DC0" wp14:editId="46CBA29B">
                      <wp:simplePos x="0" y="0"/>
                      <wp:positionH relativeFrom="column">
                        <wp:posOffset>0</wp:posOffset>
                      </wp:positionH>
                      <wp:positionV relativeFrom="paragraph">
                        <wp:posOffset>0</wp:posOffset>
                      </wp:positionV>
                      <wp:extent cx="76200" cy="28575"/>
                      <wp:effectExtent l="19050" t="19050" r="19050" b="28575"/>
                      <wp:wrapNone/>
                      <wp:docPr id="12775" name="Text Box 872">
                        <a:extLst xmlns:a="http://schemas.openxmlformats.org/drawingml/2006/main">
                          <a:ext uri="{FF2B5EF4-FFF2-40B4-BE49-F238E27FC236}">
                            <a16:creationId xmlns:a16="http://schemas.microsoft.com/office/drawing/2014/main" id="{00000000-0008-0000-0000-0000E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BD578A" id="Text Box 872" o:spid="_x0000_s1026" type="#_x0000_t202" style="position:absolute;margin-left:0;margin-top:0;width:6pt;height:2.25pt;z-index:25594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5216" behindDoc="0" locked="0" layoutInCell="1" allowOverlap="1" wp14:anchorId="15EA83FA" wp14:editId="0D29F857">
                      <wp:simplePos x="0" y="0"/>
                      <wp:positionH relativeFrom="column">
                        <wp:posOffset>0</wp:posOffset>
                      </wp:positionH>
                      <wp:positionV relativeFrom="paragraph">
                        <wp:posOffset>0</wp:posOffset>
                      </wp:positionV>
                      <wp:extent cx="76200" cy="28575"/>
                      <wp:effectExtent l="19050" t="19050" r="19050" b="28575"/>
                      <wp:wrapNone/>
                      <wp:docPr id="12776" name="Text Box 871">
                        <a:extLst xmlns:a="http://schemas.openxmlformats.org/drawingml/2006/main">
                          <a:ext uri="{FF2B5EF4-FFF2-40B4-BE49-F238E27FC236}">
                            <a16:creationId xmlns:a16="http://schemas.microsoft.com/office/drawing/2014/main" id="{00000000-0008-0000-0000-0000E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93928" id="Text Box 871" o:spid="_x0000_s1026" type="#_x0000_t202" style="position:absolute;margin-left:0;margin-top:0;width:6pt;height:2.25pt;z-index:25594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6240" behindDoc="0" locked="0" layoutInCell="1" allowOverlap="1" wp14:anchorId="60D5BFCC" wp14:editId="1E28E7E4">
                      <wp:simplePos x="0" y="0"/>
                      <wp:positionH relativeFrom="column">
                        <wp:posOffset>0</wp:posOffset>
                      </wp:positionH>
                      <wp:positionV relativeFrom="paragraph">
                        <wp:posOffset>0</wp:posOffset>
                      </wp:positionV>
                      <wp:extent cx="76200" cy="28575"/>
                      <wp:effectExtent l="19050" t="19050" r="19050" b="28575"/>
                      <wp:wrapNone/>
                      <wp:docPr id="12777" name="Text Box 870">
                        <a:extLst xmlns:a="http://schemas.openxmlformats.org/drawingml/2006/main">
                          <a:ext uri="{FF2B5EF4-FFF2-40B4-BE49-F238E27FC236}">
                            <a16:creationId xmlns:a16="http://schemas.microsoft.com/office/drawing/2014/main" id="{00000000-0008-0000-0000-0000E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0C6A9" id="Text Box 870" o:spid="_x0000_s1026" type="#_x0000_t202" style="position:absolute;margin-left:0;margin-top:0;width:6pt;height:2.25pt;z-index:25594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7264" behindDoc="0" locked="0" layoutInCell="1" allowOverlap="1" wp14:anchorId="032BD4DF" wp14:editId="2254D7D8">
                      <wp:simplePos x="0" y="0"/>
                      <wp:positionH relativeFrom="column">
                        <wp:posOffset>0</wp:posOffset>
                      </wp:positionH>
                      <wp:positionV relativeFrom="paragraph">
                        <wp:posOffset>0</wp:posOffset>
                      </wp:positionV>
                      <wp:extent cx="76200" cy="28575"/>
                      <wp:effectExtent l="19050" t="19050" r="19050" b="28575"/>
                      <wp:wrapNone/>
                      <wp:docPr id="12778" name="Text Box 869">
                        <a:extLst xmlns:a="http://schemas.openxmlformats.org/drawingml/2006/main">
                          <a:ext uri="{FF2B5EF4-FFF2-40B4-BE49-F238E27FC236}">
                            <a16:creationId xmlns:a16="http://schemas.microsoft.com/office/drawing/2014/main" id="{00000000-0008-0000-0000-0000E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0D08C" id="Text Box 869" o:spid="_x0000_s1026" type="#_x0000_t202" style="position:absolute;margin-left:0;margin-top:0;width:6pt;height:2.25pt;z-index:25594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8288" behindDoc="0" locked="0" layoutInCell="1" allowOverlap="1" wp14:anchorId="439227BC" wp14:editId="2BE92DEC">
                      <wp:simplePos x="0" y="0"/>
                      <wp:positionH relativeFrom="column">
                        <wp:posOffset>0</wp:posOffset>
                      </wp:positionH>
                      <wp:positionV relativeFrom="paragraph">
                        <wp:posOffset>0</wp:posOffset>
                      </wp:positionV>
                      <wp:extent cx="76200" cy="28575"/>
                      <wp:effectExtent l="19050" t="19050" r="19050" b="28575"/>
                      <wp:wrapNone/>
                      <wp:docPr id="12779" name="Text Box 868">
                        <a:extLst xmlns:a="http://schemas.openxmlformats.org/drawingml/2006/main">
                          <a:ext uri="{FF2B5EF4-FFF2-40B4-BE49-F238E27FC236}">
                            <a16:creationId xmlns:a16="http://schemas.microsoft.com/office/drawing/2014/main" id="{00000000-0008-0000-0000-0000E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317D0" id="Text Box 868" o:spid="_x0000_s1026" type="#_x0000_t202" style="position:absolute;margin-left:0;margin-top:0;width:6pt;height:2.25pt;z-index:25594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49312" behindDoc="0" locked="0" layoutInCell="1" allowOverlap="1" wp14:anchorId="590B1E08" wp14:editId="2B936FE8">
                      <wp:simplePos x="0" y="0"/>
                      <wp:positionH relativeFrom="column">
                        <wp:posOffset>0</wp:posOffset>
                      </wp:positionH>
                      <wp:positionV relativeFrom="paragraph">
                        <wp:posOffset>0</wp:posOffset>
                      </wp:positionV>
                      <wp:extent cx="76200" cy="28575"/>
                      <wp:effectExtent l="19050" t="19050" r="19050" b="28575"/>
                      <wp:wrapNone/>
                      <wp:docPr id="12780" name="Text Box 867">
                        <a:extLst xmlns:a="http://schemas.openxmlformats.org/drawingml/2006/main">
                          <a:ext uri="{FF2B5EF4-FFF2-40B4-BE49-F238E27FC236}">
                            <a16:creationId xmlns:a16="http://schemas.microsoft.com/office/drawing/2014/main" id="{00000000-0008-0000-0000-0000E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7AF24" id="Text Box 867" o:spid="_x0000_s1026" type="#_x0000_t202" style="position:absolute;margin-left:0;margin-top:0;width:6pt;height:2.25pt;z-index:25594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0336" behindDoc="0" locked="0" layoutInCell="1" allowOverlap="1" wp14:anchorId="1A8BF55F" wp14:editId="5238E176">
                      <wp:simplePos x="0" y="0"/>
                      <wp:positionH relativeFrom="column">
                        <wp:posOffset>0</wp:posOffset>
                      </wp:positionH>
                      <wp:positionV relativeFrom="paragraph">
                        <wp:posOffset>0</wp:posOffset>
                      </wp:positionV>
                      <wp:extent cx="76200" cy="28575"/>
                      <wp:effectExtent l="19050" t="19050" r="19050" b="28575"/>
                      <wp:wrapNone/>
                      <wp:docPr id="12781" name="Text Box 866">
                        <a:extLst xmlns:a="http://schemas.openxmlformats.org/drawingml/2006/main">
                          <a:ext uri="{FF2B5EF4-FFF2-40B4-BE49-F238E27FC236}">
                            <a16:creationId xmlns:a16="http://schemas.microsoft.com/office/drawing/2014/main" id="{00000000-0008-0000-0000-0000E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BDD56F" id="Text Box 866" o:spid="_x0000_s1026" type="#_x0000_t202" style="position:absolute;margin-left:0;margin-top:0;width:6pt;height:2.25pt;z-index:25595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1360" behindDoc="0" locked="0" layoutInCell="1" allowOverlap="1" wp14:anchorId="0650F689" wp14:editId="6B2E3EF6">
                      <wp:simplePos x="0" y="0"/>
                      <wp:positionH relativeFrom="column">
                        <wp:posOffset>0</wp:posOffset>
                      </wp:positionH>
                      <wp:positionV relativeFrom="paragraph">
                        <wp:posOffset>0</wp:posOffset>
                      </wp:positionV>
                      <wp:extent cx="76200" cy="28575"/>
                      <wp:effectExtent l="19050" t="19050" r="19050" b="28575"/>
                      <wp:wrapNone/>
                      <wp:docPr id="12782" name="Text Box 865">
                        <a:extLst xmlns:a="http://schemas.openxmlformats.org/drawingml/2006/main">
                          <a:ext uri="{FF2B5EF4-FFF2-40B4-BE49-F238E27FC236}">
                            <a16:creationId xmlns:a16="http://schemas.microsoft.com/office/drawing/2014/main" id="{00000000-0008-0000-0000-0000E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20568" id="Text Box 865" o:spid="_x0000_s1026" type="#_x0000_t202" style="position:absolute;margin-left:0;margin-top:0;width:6pt;height:2.25pt;z-index:25595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2384" behindDoc="0" locked="0" layoutInCell="1" allowOverlap="1" wp14:anchorId="6B0EA202" wp14:editId="68324E10">
                      <wp:simplePos x="0" y="0"/>
                      <wp:positionH relativeFrom="column">
                        <wp:posOffset>0</wp:posOffset>
                      </wp:positionH>
                      <wp:positionV relativeFrom="paragraph">
                        <wp:posOffset>0</wp:posOffset>
                      </wp:positionV>
                      <wp:extent cx="76200" cy="28575"/>
                      <wp:effectExtent l="19050" t="19050" r="19050" b="28575"/>
                      <wp:wrapNone/>
                      <wp:docPr id="12783" name="Text Box 864">
                        <a:extLst xmlns:a="http://schemas.openxmlformats.org/drawingml/2006/main">
                          <a:ext uri="{FF2B5EF4-FFF2-40B4-BE49-F238E27FC236}">
                            <a16:creationId xmlns:a16="http://schemas.microsoft.com/office/drawing/2014/main" id="{00000000-0008-0000-0000-0000E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39646" id="Text Box 864" o:spid="_x0000_s1026" type="#_x0000_t202" style="position:absolute;margin-left:0;margin-top:0;width:6pt;height:2.25pt;z-index:25595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3408" behindDoc="0" locked="0" layoutInCell="1" allowOverlap="1" wp14:anchorId="2B6A286E" wp14:editId="6CE9AED3">
                      <wp:simplePos x="0" y="0"/>
                      <wp:positionH relativeFrom="column">
                        <wp:posOffset>0</wp:posOffset>
                      </wp:positionH>
                      <wp:positionV relativeFrom="paragraph">
                        <wp:posOffset>0</wp:posOffset>
                      </wp:positionV>
                      <wp:extent cx="76200" cy="28575"/>
                      <wp:effectExtent l="19050" t="19050" r="19050" b="28575"/>
                      <wp:wrapNone/>
                      <wp:docPr id="12784" name="Text Box 863">
                        <a:extLst xmlns:a="http://schemas.openxmlformats.org/drawingml/2006/main">
                          <a:ext uri="{FF2B5EF4-FFF2-40B4-BE49-F238E27FC236}">
                            <a16:creationId xmlns:a16="http://schemas.microsoft.com/office/drawing/2014/main" id="{00000000-0008-0000-0000-0000F0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FE948E" id="Text Box 863" o:spid="_x0000_s1026" type="#_x0000_t202" style="position:absolute;margin-left:0;margin-top:0;width:6pt;height:2.25pt;z-index:2559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4432" behindDoc="0" locked="0" layoutInCell="1" allowOverlap="1" wp14:anchorId="229DC7A0" wp14:editId="5BE4CDE3">
                      <wp:simplePos x="0" y="0"/>
                      <wp:positionH relativeFrom="column">
                        <wp:posOffset>0</wp:posOffset>
                      </wp:positionH>
                      <wp:positionV relativeFrom="paragraph">
                        <wp:posOffset>0</wp:posOffset>
                      </wp:positionV>
                      <wp:extent cx="76200" cy="28575"/>
                      <wp:effectExtent l="19050" t="19050" r="19050" b="28575"/>
                      <wp:wrapNone/>
                      <wp:docPr id="12785" name="Text Box 862">
                        <a:extLst xmlns:a="http://schemas.openxmlformats.org/drawingml/2006/main">
                          <a:ext uri="{FF2B5EF4-FFF2-40B4-BE49-F238E27FC236}">
                            <a16:creationId xmlns:a16="http://schemas.microsoft.com/office/drawing/2014/main" id="{00000000-0008-0000-0000-0000F1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AFC58" id="Text Box 862" o:spid="_x0000_s1026" type="#_x0000_t202" style="position:absolute;margin-left:0;margin-top:0;width:6pt;height:2.25pt;z-index:2559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5456" behindDoc="0" locked="0" layoutInCell="1" allowOverlap="1" wp14:anchorId="19FFF96D" wp14:editId="73BB5368">
                      <wp:simplePos x="0" y="0"/>
                      <wp:positionH relativeFrom="column">
                        <wp:posOffset>0</wp:posOffset>
                      </wp:positionH>
                      <wp:positionV relativeFrom="paragraph">
                        <wp:posOffset>0</wp:posOffset>
                      </wp:positionV>
                      <wp:extent cx="76200" cy="28575"/>
                      <wp:effectExtent l="19050" t="19050" r="19050" b="28575"/>
                      <wp:wrapNone/>
                      <wp:docPr id="12786" name="Text Box 861">
                        <a:extLst xmlns:a="http://schemas.openxmlformats.org/drawingml/2006/main">
                          <a:ext uri="{FF2B5EF4-FFF2-40B4-BE49-F238E27FC236}">
                            <a16:creationId xmlns:a16="http://schemas.microsoft.com/office/drawing/2014/main" id="{00000000-0008-0000-0000-0000F2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429B37" id="Text Box 861" o:spid="_x0000_s1026" type="#_x0000_t202" style="position:absolute;margin-left:0;margin-top:0;width:6pt;height:2.25pt;z-index:2559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6480" behindDoc="0" locked="0" layoutInCell="1" allowOverlap="1" wp14:anchorId="0C109C33" wp14:editId="747BA3BB">
                      <wp:simplePos x="0" y="0"/>
                      <wp:positionH relativeFrom="column">
                        <wp:posOffset>0</wp:posOffset>
                      </wp:positionH>
                      <wp:positionV relativeFrom="paragraph">
                        <wp:posOffset>0</wp:posOffset>
                      </wp:positionV>
                      <wp:extent cx="76200" cy="28575"/>
                      <wp:effectExtent l="19050" t="19050" r="19050" b="28575"/>
                      <wp:wrapNone/>
                      <wp:docPr id="12787" name="Text Box 860">
                        <a:extLst xmlns:a="http://schemas.openxmlformats.org/drawingml/2006/main">
                          <a:ext uri="{FF2B5EF4-FFF2-40B4-BE49-F238E27FC236}">
                            <a16:creationId xmlns:a16="http://schemas.microsoft.com/office/drawing/2014/main" id="{00000000-0008-0000-0000-0000F3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DA9AB" id="Text Box 860" o:spid="_x0000_s1026" type="#_x0000_t202" style="position:absolute;margin-left:0;margin-top:0;width:6pt;height:2.25pt;z-index:25595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7504" behindDoc="0" locked="0" layoutInCell="1" allowOverlap="1" wp14:anchorId="7444FC95" wp14:editId="46452CF4">
                      <wp:simplePos x="0" y="0"/>
                      <wp:positionH relativeFrom="column">
                        <wp:posOffset>0</wp:posOffset>
                      </wp:positionH>
                      <wp:positionV relativeFrom="paragraph">
                        <wp:posOffset>0</wp:posOffset>
                      </wp:positionV>
                      <wp:extent cx="76200" cy="28575"/>
                      <wp:effectExtent l="19050" t="19050" r="19050" b="28575"/>
                      <wp:wrapNone/>
                      <wp:docPr id="12788" name="Text Box 859">
                        <a:extLst xmlns:a="http://schemas.openxmlformats.org/drawingml/2006/main">
                          <a:ext uri="{FF2B5EF4-FFF2-40B4-BE49-F238E27FC236}">
                            <a16:creationId xmlns:a16="http://schemas.microsoft.com/office/drawing/2014/main" id="{00000000-0008-0000-0000-0000F4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02BFC" id="Text Box 859" o:spid="_x0000_s1026" type="#_x0000_t202" style="position:absolute;margin-left:0;margin-top:0;width:6pt;height:2.25pt;z-index:25595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8528" behindDoc="0" locked="0" layoutInCell="1" allowOverlap="1" wp14:anchorId="159AD8D7" wp14:editId="66DA5565">
                      <wp:simplePos x="0" y="0"/>
                      <wp:positionH relativeFrom="column">
                        <wp:posOffset>0</wp:posOffset>
                      </wp:positionH>
                      <wp:positionV relativeFrom="paragraph">
                        <wp:posOffset>0</wp:posOffset>
                      </wp:positionV>
                      <wp:extent cx="76200" cy="28575"/>
                      <wp:effectExtent l="19050" t="19050" r="19050" b="28575"/>
                      <wp:wrapNone/>
                      <wp:docPr id="12789" name="Text Box 858">
                        <a:extLst xmlns:a="http://schemas.openxmlformats.org/drawingml/2006/main">
                          <a:ext uri="{FF2B5EF4-FFF2-40B4-BE49-F238E27FC236}">
                            <a16:creationId xmlns:a16="http://schemas.microsoft.com/office/drawing/2014/main" id="{00000000-0008-0000-0000-0000F5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F298F" id="Text Box 858" o:spid="_x0000_s1026" type="#_x0000_t202" style="position:absolute;margin-left:0;margin-top:0;width:6pt;height:2.25pt;z-index:25595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59552" behindDoc="0" locked="0" layoutInCell="1" allowOverlap="1" wp14:anchorId="707D7B8E" wp14:editId="610AEBD7">
                      <wp:simplePos x="0" y="0"/>
                      <wp:positionH relativeFrom="column">
                        <wp:posOffset>0</wp:posOffset>
                      </wp:positionH>
                      <wp:positionV relativeFrom="paragraph">
                        <wp:posOffset>0</wp:posOffset>
                      </wp:positionV>
                      <wp:extent cx="76200" cy="28575"/>
                      <wp:effectExtent l="19050" t="19050" r="19050" b="28575"/>
                      <wp:wrapNone/>
                      <wp:docPr id="12790" name="Text Box 857">
                        <a:extLst xmlns:a="http://schemas.openxmlformats.org/drawingml/2006/main">
                          <a:ext uri="{FF2B5EF4-FFF2-40B4-BE49-F238E27FC236}">
                            <a16:creationId xmlns:a16="http://schemas.microsoft.com/office/drawing/2014/main" id="{00000000-0008-0000-0000-0000F6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7B242" id="Text Box 857" o:spid="_x0000_s1026" type="#_x0000_t202" style="position:absolute;margin-left:0;margin-top:0;width:6pt;height:2.25pt;z-index:25595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0576" behindDoc="0" locked="0" layoutInCell="1" allowOverlap="1" wp14:anchorId="18F9F36B" wp14:editId="7B068360">
                      <wp:simplePos x="0" y="0"/>
                      <wp:positionH relativeFrom="column">
                        <wp:posOffset>0</wp:posOffset>
                      </wp:positionH>
                      <wp:positionV relativeFrom="paragraph">
                        <wp:posOffset>0</wp:posOffset>
                      </wp:positionV>
                      <wp:extent cx="76200" cy="28575"/>
                      <wp:effectExtent l="19050" t="19050" r="19050" b="28575"/>
                      <wp:wrapNone/>
                      <wp:docPr id="12791" name="Text Box 856">
                        <a:extLst xmlns:a="http://schemas.openxmlformats.org/drawingml/2006/main">
                          <a:ext uri="{FF2B5EF4-FFF2-40B4-BE49-F238E27FC236}">
                            <a16:creationId xmlns:a16="http://schemas.microsoft.com/office/drawing/2014/main" id="{00000000-0008-0000-0000-0000F7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7CBF8" id="Text Box 856" o:spid="_x0000_s1026" type="#_x0000_t202" style="position:absolute;margin-left:0;margin-top:0;width:6pt;height:2.25pt;z-index:25596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1600" behindDoc="0" locked="0" layoutInCell="1" allowOverlap="1" wp14:anchorId="47FC1B06" wp14:editId="43EAE5C6">
                      <wp:simplePos x="0" y="0"/>
                      <wp:positionH relativeFrom="column">
                        <wp:posOffset>0</wp:posOffset>
                      </wp:positionH>
                      <wp:positionV relativeFrom="paragraph">
                        <wp:posOffset>0</wp:posOffset>
                      </wp:positionV>
                      <wp:extent cx="76200" cy="28575"/>
                      <wp:effectExtent l="19050" t="19050" r="19050" b="28575"/>
                      <wp:wrapNone/>
                      <wp:docPr id="12792" name="Text Box 855">
                        <a:extLst xmlns:a="http://schemas.openxmlformats.org/drawingml/2006/main">
                          <a:ext uri="{FF2B5EF4-FFF2-40B4-BE49-F238E27FC236}">
                            <a16:creationId xmlns:a16="http://schemas.microsoft.com/office/drawing/2014/main" id="{00000000-0008-0000-0000-0000F8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830AA" id="Text Box 855" o:spid="_x0000_s1026" type="#_x0000_t202" style="position:absolute;margin-left:0;margin-top:0;width:6pt;height:2.25pt;z-index:25596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2624" behindDoc="0" locked="0" layoutInCell="1" allowOverlap="1" wp14:anchorId="2DA59623" wp14:editId="257DA5FD">
                      <wp:simplePos x="0" y="0"/>
                      <wp:positionH relativeFrom="column">
                        <wp:posOffset>0</wp:posOffset>
                      </wp:positionH>
                      <wp:positionV relativeFrom="paragraph">
                        <wp:posOffset>0</wp:posOffset>
                      </wp:positionV>
                      <wp:extent cx="76200" cy="28575"/>
                      <wp:effectExtent l="19050" t="19050" r="19050" b="28575"/>
                      <wp:wrapNone/>
                      <wp:docPr id="12793" name="Text Box 854">
                        <a:extLst xmlns:a="http://schemas.openxmlformats.org/drawingml/2006/main">
                          <a:ext uri="{FF2B5EF4-FFF2-40B4-BE49-F238E27FC236}">
                            <a16:creationId xmlns:a16="http://schemas.microsoft.com/office/drawing/2014/main" id="{00000000-0008-0000-0000-0000F9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F5779" id="Text Box 854" o:spid="_x0000_s1026" type="#_x0000_t202" style="position:absolute;margin-left:0;margin-top:0;width:6pt;height:2.25pt;z-index:25596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3648" behindDoc="0" locked="0" layoutInCell="1" allowOverlap="1" wp14:anchorId="447D9834" wp14:editId="60559235">
                      <wp:simplePos x="0" y="0"/>
                      <wp:positionH relativeFrom="column">
                        <wp:posOffset>0</wp:posOffset>
                      </wp:positionH>
                      <wp:positionV relativeFrom="paragraph">
                        <wp:posOffset>0</wp:posOffset>
                      </wp:positionV>
                      <wp:extent cx="76200" cy="28575"/>
                      <wp:effectExtent l="19050" t="19050" r="19050" b="28575"/>
                      <wp:wrapNone/>
                      <wp:docPr id="12794" name="Text Box 853">
                        <a:extLst xmlns:a="http://schemas.openxmlformats.org/drawingml/2006/main">
                          <a:ext uri="{FF2B5EF4-FFF2-40B4-BE49-F238E27FC236}">
                            <a16:creationId xmlns:a16="http://schemas.microsoft.com/office/drawing/2014/main" id="{00000000-0008-0000-0000-0000FA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A6A3F" id="Text Box 853" o:spid="_x0000_s1026" type="#_x0000_t202" style="position:absolute;margin-left:0;margin-top:0;width:6pt;height:2.25pt;z-index:2559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4672" behindDoc="0" locked="0" layoutInCell="1" allowOverlap="1" wp14:anchorId="2144D46A" wp14:editId="4DD6D70A">
                      <wp:simplePos x="0" y="0"/>
                      <wp:positionH relativeFrom="column">
                        <wp:posOffset>0</wp:posOffset>
                      </wp:positionH>
                      <wp:positionV relativeFrom="paragraph">
                        <wp:posOffset>0</wp:posOffset>
                      </wp:positionV>
                      <wp:extent cx="76200" cy="28575"/>
                      <wp:effectExtent l="19050" t="19050" r="19050" b="28575"/>
                      <wp:wrapNone/>
                      <wp:docPr id="12795" name="Text Box 852">
                        <a:extLst xmlns:a="http://schemas.openxmlformats.org/drawingml/2006/main">
                          <a:ext uri="{FF2B5EF4-FFF2-40B4-BE49-F238E27FC236}">
                            <a16:creationId xmlns:a16="http://schemas.microsoft.com/office/drawing/2014/main" id="{00000000-0008-0000-0000-0000FB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EC8A6" id="Text Box 852" o:spid="_x0000_s1026" type="#_x0000_t202" style="position:absolute;margin-left:0;margin-top:0;width:6pt;height:2.25pt;z-index:25596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5696" behindDoc="0" locked="0" layoutInCell="1" allowOverlap="1" wp14:anchorId="6895B1F5" wp14:editId="46048807">
                      <wp:simplePos x="0" y="0"/>
                      <wp:positionH relativeFrom="column">
                        <wp:posOffset>0</wp:posOffset>
                      </wp:positionH>
                      <wp:positionV relativeFrom="paragraph">
                        <wp:posOffset>0</wp:posOffset>
                      </wp:positionV>
                      <wp:extent cx="76200" cy="28575"/>
                      <wp:effectExtent l="19050" t="19050" r="19050" b="28575"/>
                      <wp:wrapNone/>
                      <wp:docPr id="12796" name="Text Box 851">
                        <a:extLst xmlns:a="http://schemas.openxmlformats.org/drawingml/2006/main">
                          <a:ext uri="{FF2B5EF4-FFF2-40B4-BE49-F238E27FC236}">
                            <a16:creationId xmlns:a16="http://schemas.microsoft.com/office/drawing/2014/main" id="{00000000-0008-0000-0000-0000FC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796D8" id="Text Box 851" o:spid="_x0000_s1026" type="#_x0000_t202" style="position:absolute;margin-left:0;margin-top:0;width:6pt;height:2.25pt;z-index:25596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6720" behindDoc="0" locked="0" layoutInCell="1" allowOverlap="1" wp14:anchorId="51D900D5" wp14:editId="36E355E0">
                      <wp:simplePos x="0" y="0"/>
                      <wp:positionH relativeFrom="column">
                        <wp:posOffset>0</wp:posOffset>
                      </wp:positionH>
                      <wp:positionV relativeFrom="paragraph">
                        <wp:posOffset>0</wp:posOffset>
                      </wp:positionV>
                      <wp:extent cx="76200" cy="28575"/>
                      <wp:effectExtent l="19050" t="19050" r="19050" b="28575"/>
                      <wp:wrapNone/>
                      <wp:docPr id="12797" name="Text Box 850">
                        <a:extLst xmlns:a="http://schemas.openxmlformats.org/drawingml/2006/main">
                          <a:ext uri="{FF2B5EF4-FFF2-40B4-BE49-F238E27FC236}">
                            <a16:creationId xmlns:a16="http://schemas.microsoft.com/office/drawing/2014/main" id="{00000000-0008-0000-0000-0000FD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65E00" id="Text Box 850" o:spid="_x0000_s1026" type="#_x0000_t202" style="position:absolute;margin-left:0;margin-top:0;width:6pt;height:2.25pt;z-index:25596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7744" behindDoc="0" locked="0" layoutInCell="1" allowOverlap="1" wp14:anchorId="0D01DCC0" wp14:editId="4A624A57">
                      <wp:simplePos x="0" y="0"/>
                      <wp:positionH relativeFrom="column">
                        <wp:posOffset>0</wp:posOffset>
                      </wp:positionH>
                      <wp:positionV relativeFrom="paragraph">
                        <wp:posOffset>0</wp:posOffset>
                      </wp:positionV>
                      <wp:extent cx="76200" cy="28575"/>
                      <wp:effectExtent l="19050" t="19050" r="19050" b="28575"/>
                      <wp:wrapNone/>
                      <wp:docPr id="12798" name="Text Box 849">
                        <a:extLst xmlns:a="http://schemas.openxmlformats.org/drawingml/2006/main">
                          <a:ext uri="{FF2B5EF4-FFF2-40B4-BE49-F238E27FC236}">
                            <a16:creationId xmlns:a16="http://schemas.microsoft.com/office/drawing/2014/main" id="{00000000-0008-0000-0000-0000FE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A11BF" id="Text Box 849" o:spid="_x0000_s1026" type="#_x0000_t202" style="position:absolute;margin-left:0;margin-top:0;width:6pt;height:2.25pt;z-index:25596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8768" behindDoc="0" locked="0" layoutInCell="1" allowOverlap="1" wp14:anchorId="1B7E5E69" wp14:editId="37CACEE3">
                      <wp:simplePos x="0" y="0"/>
                      <wp:positionH relativeFrom="column">
                        <wp:posOffset>0</wp:posOffset>
                      </wp:positionH>
                      <wp:positionV relativeFrom="paragraph">
                        <wp:posOffset>0</wp:posOffset>
                      </wp:positionV>
                      <wp:extent cx="76200" cy="28575"/>
                      <wp:effectExtent l="19050" t="19050" r="19050" b="28575"/>
                      <wp:wrapNone/>
                      <wp:docPr id="12799" name="Text Box 848">
                        <a:extLst xmlns:a="http://schemas.openxmlformats.org/drawingml/2006/main">
                          <a:ext uri="{FF2B5EF4-FFF2-40B4-BE49-F238E27FC236}">
                            <a16:creationId xmlns:a16="http://schemas.microsoft.com/office/drawing/2014/main" id="{00000000-0008-0000-0000-0000FF3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A99423" id="Text Box 848" o:spid="_x0000_s1026" type="#_x0000_t202" style="position:absolute;margin-left:0;margin-top:0;width:6pt;height:2.25pt;z-index:25596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69792" behindDoc="0" locked="0" layoutInCell="1" allowOverlap="1" wp14:anchorId="59F89F82" wp14:editId="7A6FA7CA">
                      <wp:simplePos x="0" y="0"/>
                      <wp:positionH relativeFrom="column">
                        <wp:posOffset>0</wp:posOffset>
                      </wp:positionH>
                      <wp:positionV relativeFrom="paragraph">
                        <wp:posOffset>0</wp:posOffset>
                      </wp:positionV>
                      <wp:extent cx="76200" cy="28575"/>
                      <wp:effectExtent l="19050" t="19050" r="19050" b="28575"/>
                      <wp:wrapNone/>
                      <wp:docPr id="12800" name="Text Box 847">
                        <a:extLst xmlns:a="http://schemas.openxmlformats.org/drawingml/2006/main">
                          <a:ext uri="{FF2B5EF4-FFF2-40B4-BE49-F238E27FC236}">
                            <a16:creationId xmlns:a16="http://schemas.microsoft.com/office/drawing/2014/main" id="{00000000-0008-0000-0000-00000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C632E" id="Text Box 847" o:spid="_x0000_s1026" type="#_x0000_t202" style="position:absolute;margin-left:0;margin-top:0;width:6pt;height:2.25pt;z-index:25596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0816" behindDoc="0" locked="0" layoutInCell="1" allowOverlap="1" wp14:anchorId="320C355D" wp14:editId="2884DB9B">
                      <wp:simplePos x="0" y="0"/>
                      <wp:positionH relativeFrom="column">
                        <wp:posOffset>0</wp:posOffset>
                      </wp:positionH>
                      <wp:positionV relativeFrom="paragraph">
                        <wp:posOffset>0</wp:posOffset>
                      </wp:positionV>
                      <wp:extent cx="76200" cy="28575"/>
                      <wp:effectExtent l="19050" t="19050" r="19050" b="28575"/>
                      <wp:wrapNone/>
                      <wp:docPr id="12801" name="Text Box 846">
                        <a:extLst xmlns:a="http://schemas.openxmlformats.org/drawingml/2006/main">
                          <a:ext uri="{FF2B5EF4-FFF2-40B4-BE49-F238E27FC236}">
                            <a16:creationId xmlns:a16="http://schemas.microsoft.com/office/drawing/2014/main" id="{00000000-0008-0000-0000-00000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A8499" id="Text Box 846" o:spid="_x0000_s1026" type="#_x0000_t202" style="position:absolute;margin-left:0;margin-top:0;width:6pt;height:2.25pt;z-index:25597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1840" behindDoc="0" locked="0" layoutInCell="1" allowOverlap="1" wp14:anchorId="19680349" wp14:editId="0BE9A074">
                      <wp:simplePos x="0" y="0"/>
                      <wp:positionH relativeFrom="column">
                        <wp:posOffset>0</wp:posOffset>
                      </wp:positionH>
                      <wp:positionV relativeFrom="paragraph">
                        <wp:posOffset>0</wp:posOffset>
                      </wp:positionV>
                      <wp:extent cx="76200" cy="28575"/>
                      <wp:effectExtent l="19050" t="19050" r="19050" b="28575"/>
                      <wp:wrapNone/>
                      <wp:docPr id="12802" name="Text Box 845">
                        <a:extLst xmlns:a="http://schemas.openxmlformats.org/drawingml/2006/main">
                          <a:ext uri="{FF2B5EF4-FFF2-40B4-BE49-F238E27FC236}">
                            <a16:creationId xmlns:a16="http://schemas.microsoft.com/office/drawing/2014/main" id="{00000000-0008-0000-0000-00000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9F0C2" id="Text Box 845" o:spid="_x0000_s1026" type="#_x0000_t202" style="position:absolute;margin-left:0;margin-top:0;width:6pt;height:2.25pt;z-index:25597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2864" behindDoc="0" locked="0" layoutInCell="1" allowOverlap="1" wp14:anchorId="4652BA79" wp14:editId="1CBD3F22">
                      <wp:simplePos x="0" y="0"/>
                      <wp:positionH relativeFrom="column">
                        <wp:posOffset>0</wp:posOffset>
                      </wp:positionH>
                      <wp:positionV relativeFrom="paragraph">
                        <wp:posOffset>0</wp:posOffset>
                      </wp:positionV>
                      <wp:extent cx="76200" cy="28575"/>
                      <wp:effectExtent l="19050" t="19050" r="19050" b="28575"/>
                      <wp:wrapNone/>
                      <wp:docPr id="12803" name="Text Box 844">
                        <a:extLst xmlns:a="http://schemas.openxmlformats.org/drawingml/2006/main">
                          <a:ext uri="{FF2B5EF4-FFF2-40B4-BE49-F238E27FC236}">
                            <a16:creationId xmlns:a16="http://schemas.microsoft.com/office/drawing/2014/main" id="{00000000-0008-0000-0000-00000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35C51" id="Text Box 844" o:spid="_x0000_s1026" type="#_x0000_t202" style="position:absolute;margin-left:0;margin-top:0;width:6pt;height:2.25pt;z-index:25597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3888" behindDoc="0" locked="0" layoutInCell="1" allowOverlap="1" wp14:anchorId="6EC87B36" wp14:editId="232BCFA6">
                      <wp:simplePos x="0" y="0"/>
                      <wp:positionH relativeFrom="column">
                        <wp:posOffset>0</wp:posOffset>
                      </wp:positionH>
                      <wp:positionV relativeFrom="paragraph">
                        <wp:posOffset>0</wp:posOffset>
                      </wp:positionV>
                      <wp:extent cx="76200" cy="28575"/>
                      <wp:effectExtent l="19050" t="19050" r="19050" b="28575"/>
                      <wp:wrapNone/>
                      <wp:docPr id="12804" name="Text Box 843">
                        <a:extLst xmlns:a="http://schemas.openxmlformats.org/drawingml/2006/main">
                          <a:ext uri="{FF2B5EF4-FFF2-40B4-BE49-F238E27FC236}">
                            <a16:creationId xmlns:a16="http://schemas.microsoft.com/office/drawing/2014/main" id="{00000000-0008-0000-0000-00000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F69F8" id="Text Box 843" o:spid="_x0000_s1026" type="#_x0000_t202" style="position:absolute;margin-left:0;margin-top:0;width:6pt;height:2.25pt;z-index:25597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4912" behindDoc="0" locked="0" layoutInCell="1" allowOverlap="1" wp14:anchorId="1C2BBCDB" wp14:editId="62C9D40A">
                      <wp:simplePos x="0" y="0"/>
                      <wp:positionH relativeFrom="column">
                        <wp:posOffset>0</wp:posOffset>
                      </wp:positionH>
                      <wp:positionV relativeFrom="paragraph">
                        <wp:posOffset>0</wp:posOffset>
                      </wp:positionV>
                      <wp:extent cx="76200" cy="28575"/>
                      <wp:effectExtent l="19050" t="19050" r="19050" b="28575"/>
                      <wp:wrapNone/>
                      <wp:docPr id="12805" name="Text Box 842">
                        <a:extLst xmlns:a="http://schemas.openxmlformats.org/drawingml/2006/main">
                          <a:ext uri="{FF2B5EF4-FFF2-40B4-BE49-F238E27FC236}">
                            <a16:creationId xmlns:a16="http://schemas.microsoft.com/office/drawing/2014/main" id="{00000000-0008-0000-0000-00000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DA0ED" id="Text Box 842" o:spid="_x0000_s1026" type="#_x0000_t202" style="position:absolute;margin-left:0;margin-top:0;width:6pt;height:2.25pt;z-index:25597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5936" behindDoc="0" locked="0" layoutInCell="1" allowOverlap="1" wp14:anchorId="54F8E94F" wp14:editId="73D8816F">
                      <wp:simplePos x="0" y="0"/>
                      <wp:positionH relativeFrom="column">
                        <wp:posOffset>0</wp:posOffset>
                      </wp:positionH>
                      <wp:positionV relativeFrom="paragraph">
                        <wp:posOffset>0</wp:posOffset>
                      </wp:positionV>
                      <wp:extent cx="76200" cy="28575"/>
                      <wp:effectExtent l="19050" t="19050" r="19050" b="28575"/>
                      <wp:wrapNone/>
                      <wp:docPr id="12806" name="Text Box 841">
                        <a:extLst xmlns:a="http://schemas.openxmlformats.org/drawingml/2006/main">
                          <a:ext uri="{FF2B5EF4-FFF2-40B4-BE49-F238E27FC236}">
                            <a16:creationId xmlns:a16="http://schemas.microsoft.com/office/drawing/2014/main" id="{00000000-0008-0000-0000-00000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2E2C6" id="Text Box 841" o:spid="_x0000_s1026" type="#_x0000_t202" style="position:absolute;margin-left:0;margin-top:0;width:6pt;height:2.25pt;z-index:25597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6960" behindDoc="0" locked="0" layoutInCell="1" allowOverlap="1" wp14:anchorId="6C1B6E0A" wp14:editId="53EA7E8D">
                      <wp:simplePos x="0" y="0"/>
                      <wp:positionH relativeFrom="column">
                        <wp:posOffset>0</wp:posOffset>
                      </wp:positionH>
                      <wp:positionV relativeFrom="paragraph">
                        <wp:posOffset>0</wp:posOffset>
                      </wp:positionV>
                      <wp:extent cx="76200" cy="28575"/>
                      <wp:effectExtent l="19050" t="19050" r="19050" b="28575"/>
                      <wp:wrapNone/>
                      <wp:docPr id="12807" name="Text Box 840">
                        <a:extLst xmlns:a="http://schemas.openxmlformats.org/drawingml/2006/main">
                          <a:ext uri="{FF2B5EF4-FFF2-40B4-BE49-F238E27FC236}">
                            <a16:creationId xmlns:a16="http://schemas.microsoft.com/office/drawing/2014/main" id="{00000000-0008-0000-0000-00000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05D28" id="Text Box 840" o:spid="_x0000_s1026" type="#_x0000_t202" style="position:absolute;margin-left:0;margin-top:0;width:6pt;height:2.25pt;z-index:25597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7984" behindDoc="0" locked="0" layoutInCell="1" allowOverlap="1" wp14:anchorId="73595683" wp14:editId="6605D18B">
                      <wp:simplePos x="0" y="0"/>
                      <wp:positionH relativeFrom="column">
                        <wp:posOffset>0</wp:posOffset>
                      </wp:positionH>
                      <wp:positionV relativeFrom="paragraph">
                        <wp:posOffset>0</wp:posOffset>
                      </wp:positionV>
                      <wp:extent cx="76200" cy="28575"/>
                      <wp:effectExtent l="19050" t="19050" r="19050" b="28575"/>
                      <wp:wrapNone/>
                      <wp:docPr id="12808" name="Text Box 839">
                        <a:extLst xmlns:a="http://schemas.openxmlformats.org/drawingml/2006/main">
                          <a:ext uri="{FF2B5EF4-FFF2-40B4-BE49-F238E27FC236}">
                            <a16:creationId xmlns:a16="http://schemas.microsoft.com/office/drawing/2014/main" id="{00000000-0008-0000-0000-00000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88EC0" id="Text Box 839" o:spid="_x0000_s1026" type="#_x0000_t202" style="position:absolute;margin-left:0;margin-top:0;width:6pt;height:2.25pt;z-index:25597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79008" behindDoc="0" locked="0" layoutInCell="1" allowOverlap="1" wp14:anchorId="4558DA8C" wp14:editId="0844B809">
                      <wp:simplePos x="0" y="0"/>
                      <wp:positionH relativeFrom="column">
                        <wp:posOffset>0</wp:posOffset>
                      </wp:positionH>
                      <wp:positionV relativeFrom="paragraph">
                        <wp:posOffset>0</wp:posOffset>
                      </wp:positionV>
                      <wp:extent cx="76200" cy="28575"/>
                      <wp:effectExtent l="19050" t="19050" r="19050" b="28575"/>
                      <wp:wrapNone/>
                      <wp:docPr id="12809" name="Text Box 838">
                        <a:extLst xmlns:a="http://schemas.openxmlformats.org/drawingml/2006/main">
                          <a:ext uri="{FF2B5EF4-FFF2-40B4-BE49-F238E27FC236}">
                            <a16:creationId xmlns:a16="http://schemas.microsoft.com/office/drawing/2014/main" id="{00000000-0008-0000-0000-00000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E3950" id="Text Box 838" o:spid="_x0000_s1026" type="#_x0000_t202" style="position:absolute;margin-left:0;margin-top:0;width:6pt;height:2.25pt;z-index:25597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0032" behindDoc="0" locked="0" layoutInCell="1" allowOverlap="1" wp14:anchorId="7CC5098B" wp14:editId="4F54F262">
                      <wp:simplePos x="0" y="0"/>
                      <wp:positionH relativeFrom="column">
                        <wp:posOffset>0</wp:posOffset>
                      </wp:positionH>
                      <wp:positionV relativeFrom="paragraph">
                        <wp:posOffset>0</wp:posOffset>
                      </wp:positionV>
                      <wp:extent cx="76200" cy="28575"/>
                      <wp:effectExtent l="19050" t="19050" r="19050" b="28575"/>
                      <wp:wrapNone/>
                      <wp:docPr id="12810" name="Text Box 837">
                        <a:extLst xmlns:a="http://schemas.openxmlformats.org/drawingml/2006/main">
                          <a:ext uri="{FF2B5EF4-FFF2-40B4-BE49-F238E27FC236}">
                            <a16:creationId xmlns:a16="http://schemas.microsoft.com/office/drawing/2014/main" id="{00000000-0008-0000-0000-00000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2B119" id="Text Box 837" o:spid="_x0000_s1026" type="#_x0000_t202" style="position:absolute;margin-left:0;margin-top:0;width:6pt;height:2.25pt;z-index:25598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1056" behindDoc="0" locked="0" layoutInCell="1" allowOverlap="1" wp14:anchorId="2E0C0DC9" wp14:editId="08E36D86">
                      <wp:simplePos x="0" y="0"/>
                      <wp:positionH relativeFrom="column">
                        <wp:posOffset>0</wp:posOffset>
                      </wp:positionH>
                      <wp:positionV relativeFrom="paragraph">
                        <wp:posOffset>0</wp:posOffset>
                      </wp:positionV>
                      <wp:extent cx="76200" cy="28575"/>
                      <wp:effectExtent l="19050" t="19050" r="19050" b="28575"/>
                      <wp:wrapNone/>
                      <wp:docPr id="12811" name="Text Box 836">
                        <a:extLst xmlns:a="http://schemas.openxmlformats.org/drawingml/2006/main">
                          <a:ext uri="{FF2B5EF4-FFF2-40B4-BE49-F238E27FC236}">
                            <a16:creationId xmlns:a16="http://schemas.microsoft.com/office/drawing/2014/main" id="{00000000-0008-0000-0000-00000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55243" id="Text Box 836" o:spid="_x0000_s1026" type="#_x0000_t202" style="position:absolute;margin-left:0;margin-top:0;width:6pt;height:2.25pt;z-index:25598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2080" behindDoc="0" locked="0" layoutInCell="1" allowOverlap="1" wp14:anchorId="1F79AE44" wp14:editId="17ED71F1">
                      <wp:simplePos x="0" y="0"/>
                      <wp:positionH relativeFrom="column">
                        <wp:posOffset>0</wp:posOffset>
                      </wp:positionH>
                      <wp:positionV relativeFrom="paragraph">
                        <wp:posOffset>0</wp:posOffset>
                      </wp:positionV>
                      <wp:extent cx="76200" cy="28575"/>
                      <wp:effectExtent l="19050" t="19050" r="19050" b="28575"/>
                      <wp:wrapNone/>
                      <wp:docPr id="12812" name="Text Box 835">
                        <a:extLst xmlns:a="http://schemas.openxmlformats.org/drawingml/2006/main">
                          <a:ext uri="{FF2B5EF4-FFF2-40B4-BE49-F238E27FC236}">
                            <a16:creationId xmlns:a16="http://schemas.microsoft.com/office/drawing/2014/main" id="{00000000-0008-0000-0000-00000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1A142D" id="Text Box 835" o:spid="_x0000_s1026" type="#_x0000_t202" style="position:absolute;margin-left:0;margin-top:0;width:6pt;height:2.25pt;z-index:25598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3104" behindDoc="0" locked="0" layoutInCell="1" allowOverlap="1" wp14:anchorId="1A1F1CCE" wp14:editId="0B38F03D">
                      <wp:simplePos x="0" y="0"/>
                      <wp:positionH relativeFrom="column">
                        <wp:posOffset>0</wp:posOffset>
                      </wp:positionH>
                      <wp:positionV relativeFrom="paragraph">
                        <wp:posOffset>0</wp:posOffset>
                      </wp:positionV>
                      <wp:extent cx="76200" cy="28575"/>
                      <wp:effectExtent l="19050" t="19050" r="19050" b="28575"/>
                      <wp:wrapNone/>
                      <wp:docPr id="12813" name="Text Box 834">
                        <a:extLst xmlns:a="http://schemas.openxmlformats.org/drawingml/2006/main">
                          <a:ext uri="{FF2B5EF4-FFF2-40B4-BE49-F238E27FC236}">
                            <a16:creationId xmlns:a16="http://schemas.microsoft.com/office/drawing/2014/main" id="{00000000-0008-0000-0000-00000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548BA" id="Text Box 834" o:spid="_x0000_s1026" type="#_x0000_t202" style="position:absolute;margin-left:0;margin-top:0;width:6pt;height:2.25pt;z-index:25598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4128" behindDoc="0" locked="0" layoutInCell="1" allowOverlap="1" wp14:anchorId="36A0C3DB" wp14:editId="226504CA">
                      <wp:simplePos x="0" y="0"/>
                      <wp:positionH relativeFrom="column">
                        <wp:posOffset>0</wp:posOffset>
                      </wp:positionH>
                      <wp:positionV relativeFrom="paragraph">
                        <wp:posOffset>0</wp:posOffset>
                      </wp:positionV>
                      <wp:extent cx="76200" cy="28575"/>
                      <wp:effectExtent l="19050" t="19050" r="19050" b="28575"/>
                      <wp:wrapNone/>
                      <wp:docPr id="12814" name="Text Box 833">
                        <a:extLst xmlns:a="http://schemas.openxmlformats.org/drawingml/2006/main">
                          <a:ext uri="{FF2B5EF4-FFF2-40B4-BE49-F238E27FC236}">
                            <a16:creationId xmlns:a16="http://schemas.microsoft.com/office/drawing/2014/main" id="{00000000-0008-0000-0000-00000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D00AF" id="Text Box 833" o:spid="_x0000_s1026" type="#_x0000_t202" style="position:absolute;margin-left:0;margin-top:0;width:6pt;height:2.25pt;z-index:25598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5152" behindDoc="0" locked="0" layoutInCell="1" allowOverlap="1" wp14:anchorId="50868B2A" wp14:editId="18758ECE">
                      <wp:simplePos x="0" y="0"/>
                      <wp:positionH relativeFrom="column">
                        <wp:posOffset>0</wp:posOffset>
                      </wp:positionH>
                      <wp:positionV relativeFrom="paragraph">
                        <wp:posOffset>0</wp:posOffset>
                      </wp:positionV>
                      <wp:extent cx="76200" cy="28575"/>
                      <wp:effectExtent l="19050" t="19050" r="19050" b="28575"/>
                      <wp:wrapNone/>
                      <wp:docPr id="12815" name="Text Box 832">
                        <a:extLst xmlns:a="http://schemas.openxmlformats.org/drawingml/2006/main">
                          <a:ext uri="{FF2B5EF4-FFF2-40B4-BE49-F238E27FC236}">
                            <a16:creationId xmlns:a16="http://schemas.microsoft.com/office/drawing/2014/main" id="{00000000-0008-0000-0000-00000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F21D03" id="Text Box 832" o:spid="_x0000_s1026" type="#_x0000_t202" style="position:absolute;margin-left:0;margin-top:0;width:6pt;height:2.25pt;z-index:25598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6176" behindDoc="0" locked="0" layoutInCell="1" allowOverlap="1" wp14:anchorId="5495A598" wp14:editId="70F42B02">
                      <wp:simplePos x="0" y="0"/>
                      <wp:positionH relativeFrom="column">
                        <wp:posOffset>0</wp:posOffset>
                      </wp:positionH>
                      <wp:positionV relativeFrom="paragraph">
                        <wp:posOffset>0</wp:posOffset>
                      </wp:positionV>
                      <wp:extent cx="76200" cy="28575"/>
                      <wp:effectExtent l="19050" t="19050" r="19050" b="28575"/>
                      <wp:wrapNone/>
                      <wp:docPr id="12816" name="Text Box 831">
                        <a:extLst xmlns:a="http://schemas.openxmlformats.org/drawingml/2006/main">
                          <a:ext uri="{FF2B5EF4-FFF2-40B4-BE49-F238E27FC236}">
                            <a16:creationId xmlns:a16="http://schemas.microsoft.com/office/drawing/2014/main" id="{00000000-0008-0000-0000-00001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DA8A48" id="Text Box 831" o:spid="_x0000_s1026" type="#_x0000_t202" style="position:absolute;margin-left:0;margin-top:0;width:6pt;height:2.25pt;z-index:25598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7200" behindDoc="0" locked="0" layoutInCell="1" allowOverlap="1" wp14:anchorId="0BFEA22C" wp14:editId="6222D214">
                      <wp:simplePos x="0" y="0"/>
                      <wp:positionH relativeFrom="column">
                        <wp:posOffset>0</wp:posOffset>
                      </wp:positionH>
                      <wp:positionV relativeFrom="paragraph">
                        <wp:posOffset>0</wp:posOffset>
                      </wp:positionV>
                      <wp:extent cx="76200" cy="28575"/>
                      <wp:effectExtent l="19050" t="19050" r="19050" b="28575"/>
                      <wp:wrapNone/>
                      <wp:docPr id="12817" name="Text Box 830">
                        <a:extLst xmlns:a="http://schemas.openxmlformats.org/drawingml/2006/main">
                          <a:ext uri="{FF2B5EF4-FFF2-40B4-BE49-F238E27FC236}">
                            <a16:creationId xmlns:a16="http://schemas.microsoft.com/office/drawing/2014/main" id="{00000000-0008-0000-0000-00001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A0551" id="Text Box 830" o:spid="_x0000_s1026" type="#_x0000_t202" style="position:absolute;margin-left:0;margin-top:0;width:6pt;height:2.25pt;z-index:25598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8224" behindDoc="0" locked="0" layoutInCell="1" allowOverlap="1" wp14:anchorId="42A01F51" wp14:editId="6CE227E6">
                      <wp:simplePos x="0" y="0"/>
                      <wp:positionH relativeFrom="column">
                        <wp:posOffset>0</wp:posOffset>
                      </wp:positionH>
                      <wp:positionV relativeFrom="paragraph">
                        <wp:posOffset>0</wp:posOffset>
                      </wp:positionV>
                      <wp:extent cx="76200" cy="28575"/>
                      <wp:effectExtent l="19050" t="19050" r="19050" b="28575"/>
                      <wp:wrapNone/>
                      <wp:docPr id="12818" name="Text Box 829">
                        <a:extLst xmlns:a="http://schemas.openxmlformats.org/drawingml/2006/main">
                          <a:ext uri="{FF2B5EF4-FFF2-40B4-BE49-F238E27FC236}">
                            <a16:creationId xmlns:a16="http://schemas.microsoft.com/office/drawing/2014/main" id="{00000000-0008-0000-0000-00001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91B3F1" id="Text Box 829" o:spid="_x0000_s1026" type="#_x0000_t202" style="position:absolute;margin-left:0;margin-top:0;width:6pt;height:2.25pt;z-index:2559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89248" behindDoc="0" locked="0" layoutInCell="1" allowOverlap="1" wp14:anchorId="13DE3C26" wp14:editId="3B218C34">
                      <wp:simplePos x="0" y="0"/>
                      <wp:positionH relativeFrom="column">
                        <wp:posOffset>0</wp:posOffset>
                      </wp:positionH>
                      <wp:positionV relativeFrom="paragraph">
                        <wp:posOffset>0</wp:posOffset>
                      </wp:positionV>
                      <wp:extent cx="76200" cy="28575"/>
                      <wp:effectExtent l="19050" t="19050" r="19050" b="28575"/>
                      <wp:wrapNone/>
                      <wp:docPr id="12819" name="Text Box 828">
                        <a:extLst xmlns:a="http://schemas.openxmlformats.org/drawingml/2006/main">
                          <a:ext uri="{FF2B5EF4-FFF2-40B4-BE49-F238E27FC236}">
                            <a16:creationId xmlns:a16="http://schemas.microsoft.com/office/drawing/2014/main" id="{00000000-0008-0000-0000-00001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06F7A" id="Text Box 828" o:spid="_x0000_s1026" type="#_x0000_t202" style="position:absolute;margin-left:0;margin-top:0;width:6pt;height:2.25pt;z-index:2559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0272" behindDoc="0" locked="0" layoutInCell="1" allowOverlap="1" wp14:anchorId="4FB6297D" wp14:editId="110C853B">
                      <wp:simplePos x="0" y="0"/>
                      <wp:positionH relativeFrom="column">
                        <wp:posOffset>0</wp:posOffset>
                      </wp:positionH>
                      <wp:positionV relativeFrom="paragraph">
                        <wp:posOffset>0</wp:posOffset>
                      </wp:positionV>
                      <wp:extent cx="76200" cy="28575"/>
                      <wp:effectExtent l="19050" t="19050" r="19050" b="28575"/>
                      <wp:wrapNone/>
                      <wp:docPr id="12820" name="Text Box 827">
                        <a:extLst xmlns:a="http://schemas.openxmlformats.org/drawingml/2006/main">
                          <a:ext uri="{FF2B5EF4-FFF2-40B4-BE49-F238E27FC236}">
                            <a16:creationId xmlns:a16="http://schemas.microsoft.com/office/drawing/2014/main" id="{00000000-0008-0000-0000-00001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D2817" id="Text Box 827" o:spid="_x0000_s1026" type="#_x0000_t202" style="position:absolute;margin-left:0;margin-top:0;width:6pt;height:2.25pt;z-index:25599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1296" behindDoc="0" locked="0" layoutInCell="1" allowOverlap="1" wp14:anchorId="1A627648" wp14:editId="285FCFD9">
                      <wp:simplePos x="0" y="0"/>
                      <wp:positionH relativeFrom="column">
                        <wp:posOffset>0</wp:posOffset>
                      </wp:positionH>
                      <wp:positionV relativeFrom="paragraph">
                        <wp:posOffset>0</wp:posOffset>
                      </wp:positionV>
                      <wp:extent cx="76200" cy="28575"/>
                      <wp:effectExtent l="19050" t="19050" r="19050" b="28575"/>
                      <wp:wrapNone/>
                      <wp:docPr id="12821" name="Text Box 826">
                        <a:extLst xmlns:a="http://schemas.openxmlformats.org/drawingml/2006/main">
                          <a:ext uri="{FF2B5EF4-FFF2-40B4-BE49-F238E27FC236}">
                            <a16:creationId xmlns:a16="http://schemas.microsoft.com/office/drawing/2014/main" id="{00000000-0008-0000-0000-00001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FE245" id="Text Box 826" o:spid="_x0000_s1026" type="#_x0000_t202" style="position:absolute;margin-left:0;margin-top:0;width:6pt;height:2.25pt;z-index:2559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2320" behindDoc="0" locked="0" layoutInCell="1" allowOverlap="1" wp14:anchorId="4E6061C7" wp14:editId="7EB58022">
                      <wp:simplePos x="0" y="0"/>
                      <wp:positionH relativeFrom="column">
                        <wp:posOffset>0</wp:posOffset>
                      </wp:positionH>
                      <wp:positionV relativeFrom="paragraph">
                        <wp:posOffset>0</wp:posOffset>
                      </wp:positionV>
                      <wp:extent cx="76200" cy="28575"/>
                      <wp:effectExtent l="19050" t="19050" r="19050" b="28575"/>
                      <wp:wrapNone/>
                      <wp:docPr id="12822" name="Text Box 825">
                        <a:extLst xmlns:a="http://schemas.openxmlformats.org/drawingml/2006/main">
                          <a:ext uri="{FF2B5EF4-FFF2-40B4-BE49-F238E27FC236}">
                            <a16:creationId xmlns:a16="http://schemas.microsoft.com/office/drawing/2014/main" id="{00000000-0008-0000-0000-00001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5EC6E" id="Text Box 825" o:spid="_x0000_s1026" type="#_x0000_t202" style="position:absolute;margin-left:0;margin-top:0;width:6pt;height:2.25pt;z-index:25599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3344" behindDoc="0" locked="0" layoutInCell="1" allowOverlap="1" wp14:anchorId="6293DCEB" wp14:editId="1401A36C">
                      <wp:simplePos x="0" y="0"/>
                      <wp:positionH relativeFrom="column">
                        <wp:posOffset>0</wp:posOffset>
                      </wp:positionH>
                      <wp:positionV relativeFrom="paragraph">
                        <wp:posOffset>0</wp:posOffset>
                      </wp:positionV>
                      <wp:extent cx="76200" cy="28575"/>
                      <wp:effectExtent l="19050" t="19050" r="19050" b="28575"/>
                      <wp:wrapNone/>
                      <wp:docPr id="12823" name="Text Box 824">
                        <a:extLst xmlns:a="http://schemas.openxmlformats.org/drawingml/2006/main">
                          <a:ext uri="{FF2B5EF4-FFF2-40B4-BE49-F238E27FC236}">
                            <a16:creationId xmlns:a16="http://schemas.microsoft.com/office/drawing/2014/main" id="{00000000-0008-0000-0000-00001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C1969" id="Text Box 824" o:spid="_x0000_s1026" type="#_x0000_t202" style="position:absolute;margin-left:0;margin-top:0;width:6pt;height:2.25pt;z-index:25599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4368" behindDoc="0" locked="0" layoutInCell="1" allowOverlap="1" wp14:anchorId="5D8F041A" wp14:editId="1DE71E82">
                      <wp:simplePos x="0" y="0"/>
                      <wp:positionH relativeFrom="column">
                        <wp:posOffset>0</wp:posOffset>
                      </wp:positionH>
                      <wp:positionV relativeFrom="paragraph">
                        <wp:posOffset>0</wp:posOffset>
                      </wp:positionV>
                      <wp:extent cx="76200" cy="28575"/>
                      <wp:effectExtent l="19050" t="19050" r="19050" b="28575"/>
                      <wp:wrapNone/>
                      <wp:docPr id="12824" name="Text Box 823">
                        <a:extLst xmlns:a="http://schemas.openxmlformats.org/drawingml/2006/main">
                          <a:ext uri="{FF2B5EF4-FFF2-40B4-BE49-F238E27FC236}">
                            <a16:creationId xmlns:a16="http://schemas.microsoft.com/office/drawing/2014/main" id="{00000000-0008-0000-0000-00001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36D74" id="Text Box 823" o:spid="_x0000_s1026" type="#_x0000_t202" style="position:absolute;margin-left:0;margin-top:0;width:6pt;height:2.25pt;z-index:25599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5392" behindDoc="0" locked="0" layoutInCell="1" allowOverlap="1" wp14:anchorId="529D4664" wp14:editId="468A2483">
                      <wp:simplePos x="0" y="0"/>
                      <wp:positionH relativeFrom="column">
                        <wp:posOffset>0</wp:posOffset>
                      </wp:positionH>
                      <wp:positionV relativeFrom="paragraph">
                        <wp:posOffset>0</wp:posOffset>
                      </wp:positionV>
                      <wp:extent cx="76200" cy="28575"/>
                      <wp:effectExtent l="19050" t="19050" r="19050" b="28575"/>
                      <wp:wrapNone/>
                      <wp:docPr id="12825" name="Text Box 822">
                        <a:extLst xmlns:a="http://schemas.openxmlformats.org/drawingml/2006/main">
                          <a:ext uri="{FF2B5EF4-FFF2-40B4-BE49-F238E27FC236}">
                            <a16:creationId xmlns:a16="http://schemas.microsoft.com/office/drawing/2014/main" id="{00000000-0008-0000-0000-00001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24536" id="Text Box 822" o:spid="_x0000_s1026" type="#_x0000_t202" style="position:absolute;margin-left:0;margin-top:0;width:6pt;height:2.25pt;z-index:2559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6416" behindDoc="0" locked="0" layoutInCell="1" allowOverlap="1" wp14:anchorId="76A24836" wp14:editId="3CA793C6">
                      <wp:simplePos x="0" y="0"/>
                      <wp:positionH relativeFrom="column">
                        <wp:posOffset>0</wp:posOffset>
                      </wp:positionH>
                      <wp:positionV relativeFrom="paragraph">
                        <wp:posOffset>0</wp:posOffset>
                      </wp:positionV>
                      <wp:extent cx="76200" cy="28575"/>
                      <wp:effectExtent l="19050" t="19050" r="19050" b="28575"/>
                      <wp:wrapNone/>
                      <wp:docPr id="12826" name="Text Box 821">
                        <a:extLst xmlns:a="http://schemas.openxmlformats.org/drawingml/2006/main">
                          <a:ext uri="{FF2B5EF4-FFF2-40B4-BE49-F238E27FC236}">
                            <a16:creationId xmlns:a16="http://schemas.microsoft.com/office/drawing/2014/main" id="{00000000-0008-0000-0000-00001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29507" id="Text Box 821" o:spid="_x0000_s1026" type="#_x0000_t202" style="position:absolute;margin-left:0;margin-top:0;width:6pt;height:2.25pt;z-index:25599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7440" behindDoc="0" locked="0" layoutInCell="1" allowOverlap="1" wp14:anchorId="4AB9304F" wp14:editId="03DCF923">
                      <wp:simplePos x="0" y="0"/>
                      <wp:positionH relativeFrom="column">
                        <wp:posOffset>0</wp:posOffset>
                      </wp:positionH>
                      <wp:positionV relativeFrom="paragraph">
                        <wp:posOffset>0</wp:posOffset>
                      </wp:positionV>
                      <wp:extent cx="76200" cy="28575"/>
                      <wp:effectExtent l="19050" t="19050" r="19050" b="28575"/>
                      <wp:wrapNone/>
                      <wp:docPr id="12827" name="Text Box 820">
                        <a:extLst xmlns:a="http://schemas.openxmlformats.org/drawingml/2006/main">
                          <a:ext uri="{FF2B5EF4-FFF2-40B4-BE49-F238E27FC236}">
                            <a16:creationId xmlns:a16="http://schemas.microsoft.com/office/drawing/2014/main" id="{00000000-0008-0000-0000-00001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F0B87F" id="Text Box 820" o:spid="_x0000_s1026" type="#_x0000_t202" style="position:absolute;margin-left:0;margin-top:0;width:6pt;height:2.25pt;z-index:25599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8464" behindDoc="0" locked="0" layoutInCell="1" allowOverlap="1" wp14:anchorId="3D7F27BB" wp14:editId="4F4E5DE6">
                      <wp:simplePos x="0" y="0"/>
                      <wp:positionH relativeFrom="column">
                        <wp:posOffset>0</wp:posOffset>
                      </wp:positionH>
                      <wp:positionV relativeFrom="paragraph">
                        <wp:posOffset>0</wp:posOffset>
                      </wp:positionV>
                      <wp:extent cx="76200" cy="28575"/>
                      <wp:effectExtent l="19050" t="19050" r="19050" b="28575"/>
                      <wp:wrapNone/>
                      <wp:docPr id="12828" name="Text Box 819">
                        <a:extLst xmlns:a="http://schemas.openxmlformats.org/drawingml/2006/main">
                          <a:ext uri="{FF2B5EF4-FFF2-40B4-BE49-F238E27FC236}">
                            <a16:creationId xmlns:a16="http://schemas.microsoft.com/office/drawing/2014/main" id="{00000000-0008-0000-0000-00001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A6DAA" id="Text Box 819" o:spid="_x0000_s1026" type="#_x0000_t202" style="position:absolute;margin-left:0;margin-top:0;width:6pt;height:2.25pt;z-index:25599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5999488" behindDoc="0" locked="0" layoutInCell="1" allowOverlap="1" wp14:anchorId="52241363" wp14:editId="0C752483">
                      <wp:simplePos x="0" y="0"/>
                      <wp:positionH relativeFrom="column">
                        <wp:posOffset>0</wp:posOffset>
                      </wp:positionH>
                      <wp:positionV relativeFrom="paragraph">
                        <wp:posOffset>0</wp:posOffset>
                      </wp:positionV>
                      <wp:extent cx="76200" cy="28575"/>
                      <wp:effectExtent l="19050" t="19050" r="19050" b="28575"/>
                      <wp:wrapNone/>
                      <wp:docPr id="12829" name="Text Box 818">
                        <a:extLst xmlns:a="http://schemas.openxmlformats.org/drawingml/2006/main">
                          <a:ext uri="{FF2B5EF4-FFF2-40B4-BE49-F238E27FC236}">
                            <a16:creationId xmlns:a16="http://schemas.microsoft.com/office/drawing/2014/main" id="{00000000-0008-0000-0000-00001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EB395" id="Text Box 818" o:spid="_x0000_s1026" type="#_x0000_t202" style="position:absolute;margin-left:0;margin-top:0;width:6pt;height:2.25pt;z-index:25599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0512" behindDoc="0" locked="0" layoutInCell="1" allowOverlap="1" wp14:anchorId="4D08B0BB" wp14:editId="050674E8">
                      <wp:simplePos x="0" y="0"/>
                      <wp:positionH relativeFrom="column">
                        <wp:posOffset>0</wp:posOffset>
                      </wp:positionH>
                      <wp:positionV relativeFrom="paragraph">
                        <wp:posOffset>0</wp:posOffset>
                      </wp:positionV>
                      <wp:extent cx="76200" cy="28575"/>
                      <wp:effectExtent l="19050" t="19050" r="19050" b="28575"/>
                      <wp:wrapNone/>
                      <wp:docPr id="12830" name="Text Box 817">
                        <a:extLst xmlns:a="http://schemas.openxmlformats.org/drawingml/2006/main">
                          <a:ext uri="{FF2B5EF4-FFF2-40B4-BE49-F238E27FC236}">
                            <a16:creationId xmlns:a16="http://schemas.microsoft.com/office/drawing/2014/main" id="{00000000-0008-0000-0000-00001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9CC3E" id="Text Box 817" o:spid="_x0000_s1026" type="#_x0000_t202" style="position:absolute;margin-left:0;margin-top:0;width:6pt;height:2.25pt;z-index:25600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1536" behindDoc="0" locked="0" layoutInCell="1" allowOverlap="1" wp14:anchorId="6170C1C2" wp14:editId="63BFAE6A">
                      <wp:simplePos x="0" y="0"/>
                      <wp:positionH relativeFrom="column">
                        <wp:posOffset>0</wp:posOffset>
                      </wp:positionH>
                      <wp:positionV relativeFrom="paragraph">
                        <wp:posOffset>0</wp:posOffset>
                      </wp:positionV>
                      <wp:extent cx="76200" cy="28575"/>
                      <wp:effectExtent l="19050" t="19050" r="19050" b="28575"/>
                      <wp:wrapNone/>
                      <wp:docPr id="12831" name="Text Box 816">
                        <a:extLst xmlns:a="http://schemas.openxmlformats.org/drawingml/2006/main">
                          <a:ext uri="{FF2B5EF4-FFF2-40B4-BE49-F238E27FC236}">
                            <a16:creationId xmlns:a16="http://schemas.microsoft.com/office/drawing/2014/main" id="{00000000-0008-0000-0000-00001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11BAB" id="Text Box 816" o:spid="_x0000_s1026" type="#_x0000_t202" style="position:absolute;margin-left:0;margin-top:0;width:6pt;height:2.25pt;z-index:25600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2560" behindDoc="0" locked="0" layoutInCell="1" allowOverlap="1" wp14:anchorId="3DC628C9" wp14:editId="4B92F2F2">
                      <wp:simplePos x="0" y="0"/>
                      <wp:positionH relativeFrom="column">
                        <wp:posOffset>0</wp:posOffset>
                      </wp:positionH>
                      <wp:positionV relativeFrom="paragraph">
                        <wp:posOffset>0</wp:posOffset>
                      </wp:positionV>
                      <wp:extent cx="76200" cy="28575"/>
                      <wp:effectExtent l="19050" t="19050" r="19050" b="28575"/>
                      <wp:wrapNone/>
                      <wp:docPr id="12832" name="Text Box 815">
                        <a:extLst xmlns:a="http://schemas.openxmlformats.org/drawingml/2006/main">
                          <a:ext uri="{FF2B5EF4-FFF2-40B4-BE49-F238E27FC236}">
                            <a16:creationId xmlns:a16="http://schemas.microsoft.com/office/drawing/2014/main" id="{00000000-0008-0000-0000-00002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BCD73" id="Text Box 815" o:spid="_x0000_s1026" type="#_x0000_t202" style="position:absolute;margin-left:0;margin-top:0;width:6pt;height:2.25pt;z-index:25600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3584" behindDoc="0" locked="0" layoutInCell="1" allowOverlap="1" wp14:anchorId="761783C7" wp14:editId="5F7F10F8">
                      <wp:simplePos x="0" y="0"/>
                      <wp:positionH relativeFrom="column">
                        <wp:posOffset>0</wp:posOffset>
                      </wp:positionH>
                      <wp:positionV relativeFrom="paragraph">
                        <wp:posOffset>0</wp:posOffset>
                      </wp:positionV>
                      <wp:extent cx="76200" cy="28575"/>
                      <wp:effectExtent l="19050" t="19050" r="19050" b="28575"/>
                      <wp:wrapNone/>
                      <wp:docPr id="12833" name="Text Box 814">
                        <a:extLst xmlns:a="http://schemas.openxmlformats.org/drawingml/2006/main">
                          <a:ext uri="{FF2B5EF4-FFF2-40B4-BE49-F238E27FC236}">
                            <a16:creationId xmlns:a16="http://schemas.microsoft.com/office/drawing/2014/main" id="{00000000-0008-0000-0000-00002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79105" id="Text Box 814" o:spid="_x0000_s1026" type="#_x0000_t202" style="position:absolute;margin-left:0;margin-top:0;width:6pt;height:2.25pt;z-index:25600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4608" behindDoc="0" locked="0" layoutInCell="1" allowOverlap="1" wp14:anchorId="7F27648C" wp14:editId="28BAD8E1">
                      <wp:simplePos x="0" y="0"/>
                      <wp:positionH relativeFrom="column">
                        <wp:posOffset>0</wp:posOffset>
                      </wp:positionH>
                      <wp:positionV relativeFrom="paragraph">
                        <wp:posOffset>0</wp:posOffset>
                      </wp:positionV>
                      <wp:extent cx="76200" cy="28575"/>
                      <wp:effectExtent l="19050" t="19050" r="19050" b="28575"/>
                      <wp:wrapNone/>
                      <wp:docPr id="12834" name="Text Box 813">
                        <a:extLst xmlns:a="http://schemas.openxmlformats.org/drawingml/2006/main">
                          <a:ext uri="{FF2B5EF4-FFF2-40B4-BE49-F238E27FC236}">
                            <a16:creationId xmlns:a16="http://schemas.microsoft.com/office/drawing/2014/main" id="{00000000-0008-0000-0000-00002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2B8C7" id="Text Box 813" o:spid="_x0000_s1026" type="#_x0000_t202" style="position:absolute;margin-left:0;margin-top:0;width:6pt;height:2.25pt;z-index:25600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5632" behindDoc="0" locked="0" layoutInCell="1" allowOverlap="1" wp14:anchorId="2549476C" wp14:editId="231F00F6">
                      <wp:simplePos x="0" y="0"/>
                      <wp:positionH relativeFrom="column">
                        <wp:posOffset>0</wp:posOffset>
                      </wp:positionH>
                      <wp:positionV relativeFrom="paragraph">
                        <wp:posOffset>0</wp:posOffset>
                      </wp:positionV>
                      <wp:extent cx="76200" cy="28575"/>
                      <wp:effectExtent l="19050" t="19050" r="19050" b="28575"/>
                      <wp:wrapNone/>
                      <wp:docPr id="12835" name="Text Box 812">
                        <a:extLst xmlns:a="http://schemas.openxmlformats.org/drawingml/2006/main">
                          <a:ext uri="{FF2B5EF4-FFF2-40B4-BE49-F238E27FC236}">
                            <a16:creationId xmlns:a16="http://schemas.microsoft.com/office/drawing/2014/main" id="{00000000-0008-0000-0000-00002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CF1163" id="Text Box 812" o:spid="_x0000_s1026" type="#_x0000_t202" style="position:absolute;margin-left:0;margin-top:0;width:6pt;height:2.25pt;z-index:25600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6656" behindDoc="0" locked="0" layoutInCell="1" allowOverlap="1" wp14:anchorId="0745B7C1" wp14:editId="7774B34F">
                      <wp:simplePos x="0" y="0"/>
                      <wp:positionH relativeFrom="column">
                        <wp:posOffset>0</wp:posOffset>
                      </wp:positionH>
                      <wp:positionV relativeFrom="paragraph">
                        <wp:posOffset>0</wp:posOffset>
                      </wp:positionV>
                      <wp:extent cx="76200" cy="28575"/>
                      <wp:effectExtent l="19050" t="19050" r="19050" b="28575"/>
                      <wp:wrapNone/>
                      <wp:docPr id="12836" name="Text Box 811">
                        <a:extLst xmlns:a="http://schemas.openxmlformats.org/drawingml/2006/main">
                          <a:ext uri="{FF2B5EF4-FFF2-40B4-BE49-F238E27FC236}">
                            <a16:creationId xmlns:a16="http://schemas.microsoft.com/office/drawing/2014/main" id="{00000000-0008-0000-0000-00002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496D3" id="Text Box 811" o:spid="_x0000_s1026" type="#_x0000_t202" style="position:absolute;margin-left:0;margin-top:0;width:6pt;height:2.25pt;z-index:25600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7680" behindDoc="0" locked="0" layoutInCell="1" allowOverlap="1" wp14:anchorId="18A71F76" wp14:editId="530FC4A6">
                      <wp:simplePos x="0" y="0"/>
                      <wp:positionH relativeFrom="column">
                        <wp:posOffset>0</wp:posOffset>
                      </wp:positionH>
                      <wp:positionV relativeFrom="paragraph">
                        <wp:posOffset>0</wp:posOffset>
                      </wp:positionV>
                      <wp:extent cx="76200" cy="28575"/>
                      <wp:effectExtent l="19050" t="19050" r="19050" b="28575"/>
                      <wp:wrapNone/>
                      <wp:docPr id="12837" name="Text Box 810">
                        <a:extLst xmlns:a="http://schemas.openxmlformats.org/drawingml/2006/main">
                          <a:ext uri="{FF2B5EF4-FFF2-40B4-BE49-F238E27FC236}">
                            <a16:creationId xmlns:a16="http://schemas.microsoft.com/office/drawing/2014/main" id="{00000000-0008-0000-0000-00002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C6EF4" id="Text Box 810" o:spid="_x0000_s1026" type="#_x0000_t202" style="position:absolute;margin-left:0;margin-top:0;width:6pt;height:2.25pt;z-index:25600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8704" behindDoc="0" locked="0" layoutInCell="1" allowOverlap="1" wp14:anchorId="5E6EBC1F" wp14:editId="1EF80453">
                      <wp:simplePos x="0" y="0"/>
                      <wp:positionH relativeFrom="column">
                        <wp:posOffset>0</wp:posOffset>
                      </wp:positionH>
                      <wp:positionV relativeFrom="paragraph">
                        <wp:posOffset>0</wp:posOffset>
                      </wp:positionV>
                      <wp:extent cx="76200" cy="28575"/>
                      <wp:effectExtent l="19050" t="19050" r="19050" b="28575"/>
                      <wp:wrapNone/>
                      <wp:docPr id="12838" name="Text Box 809">
                        <a:extLst xmlns:a="http://schemas.openxmlformats.org/drawingml/2006/main">
                          <a:ext uri="{FF2B5EF4-FFF2-40B4-BE49-F238E27FC236}">
                            <a16:creationId xmlns:a16="http://schemas.microsoft.com/office/drawing/2014/main" id="{00000000-0008-0000-0000-00002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1E3C4" id="Text Box 809" o:spid="_x0000_s1026" type="#_x0000_t202" style="position:absolute;margin-left:0;margin-top:0;width:6pt;height:2.25pt;z-index:25600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09728" behindDoc="0" locked="0" layoutInCell="1" allowOverlap="1" wp14:anchorId="5933CB53" wp14:editId="2BCAACD6">
                      <wp:simplePos x="0" y="0"/>
                      <wp:positionH relativeFrom="column">
                        <wp:posOffset>0</wp:posOffset>
                      </wp:positionH>
                      <wp:positionV relativeFrom="paragraph">
                        <wp:posOffset>0</wp:posOffset>
                      </wp:positionV>
                      <wp:extent cx="76200" cy="28575"/>
                      <wp:effectExtent l="19050" t="19050" r="19050" b="28575"/>
                      <wp:wrapNone/>
                      <wp:docPr id="12839" name="Text Box 808">
                        <a:extLst xmlns:a="http://schemas.openxmlformats.org/drawingml/2006/main">
                          <a:ext uri="{FF2B5EF4-FFF2-40B4-BE49-F238E27FC236}">
                            <a16:creationId xmlns:a16="http://schemas.microsoft.com/office/drawing/2014/main" id="{00000000-0008-0000-0000-00002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77224" id="Text Box 808" o:spid="_x0000_s1026" type="#_x0000_t202" style="position:absolute;margin-left:0;margin-top:0;width:6pt;height:2.25pt;z-index:25600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0752" behindDoc="0" locked="0" layoutInCell="1" allowOverlap="1" wp14:anchorId="330C15BB" wp14:editId="19554890">
                      <wp:simplePos x="0" y="0"/>
                      <wp:positionH relativeFrom="column">
                        <wp:posOffset>0</wp:posOffset>
                      </wp:positionH>
                      <wp:positionV relativeFrom="paragraph">
                        <wp:posOffset>0</wp:posOffset>
                      </wp:positionV>
                      <wp:extent cx="76200" cy="28575"/>
                      <wp:effectExtent l="19050" t="19050" r="19050" b="28575"/>
                      <wp:wrapNone/>
                      <wp:docPr id="12840" name="Text Box 807">
                        <a:extLst xmlns:a="http://schemas.openxmlformats.org/drawingml/2006/main">
                          <a:ext uri="{FF2B5EF4-FFF2-40B4-BE49-F238E27FC236}">
                            <a16:creationId xmlns:a16="http://schemas.microsoft.com/office/drawing/2014/main" id="{00000000-0008-0000-0000-00002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D50B9" id="Text Box 807" o:spid="_x0000_s1026" type="#_x0000_t202" style="position:absolute;margin-left:0;margin-top:0;width:6pt;height:2.25pt;z-index:2560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1776" behindDoc="0" locked="0" layoutInCell="1" allowOverlap="1" wp14:anchorId="71AA73F5" wp14:editId="77CD8657">
                      <wp:simplePos x="0" y="0"/>
                      <wp:positionH relativeFrom="column">
                        <wp:posOffset>0</wp:posOffset>
                      </wp:positionH>
                      <wp:positionV relativeFrom="paragraph">
                        <wp:posOffset>0</wp:posOffset>
                      </wp:positionV>
                      <wp:extent cx="76200" cy="28575"/>
                      <wp:effectExtent l="19050" t="19050" r="19050" b="28575"/>
                      <wp:wrapNone/>
                      <wp:docPr id="12841" name="Text Box 806">
                        <a:extLst xmlns:a="http://schemas.openxmlformats.org/drawingml/2006/main">
                          <a:ext uri="{FF2B5EF4-FFF2-40B4-BE49-F238E27FC236}">
                            <a16:creationId xmlns:a16="http://schemas.microsoft.com/office/drawing/2014/main" id="{00000000-0008-0000-0000-00002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7EE9E" id="Text Box 806" o:spid="_x0000_s1026" type="#_x0000_t202" style="position:absolute;margin-left:0;margin-top:0;width:6pt;height:2.25pt;z-index:25601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2800" behindDoc="0" locked="0" layoutInCell="1" allowOverlap="1" wp14:anchorId="332F73B8" wp14:editId="22A7A321">
                      <wp:simplePos x="0" y="0"/>
                      <wp:positionH relativeFrom="column">
                        <wp:posOffset>0</wp:posOffset>
                      </wp:positionH>
                      <wp:positionV relativeFrom="paragraph">
                        <wp:posOffset>0</wp:posOffset>
                      </wp:positionV>
                      <wp:extent cx="76200" cy="28575"/>
                      <wp:effectExtent l="19050" t="19050" r="19050" b="28575"/>
                      <wp:wrapNone/>
                      <wp:docPr id="12842" name="Text Box 805">
                        <a:extLst xmlns:a="http://schemas.openxmlformats.org/drawingml/2006/main">
                          <a:ext uri="{FF2B5EF4-FFF2-40B4-BE49-F238E27FC236}">
                            <a16:creationId xmlns:a16="http://schemas.microsoft.com/office/drawing/2014/main" id="{00000000-0008-0000-0000-00002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1C032" id="Text Box 805" o:spid="_x0000_s1026" type="#_x0000_t202" style="position:absolute;margin-left:0;margin-top:0;width:6pt;height:2.25pt;z-index:2560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3824" behindDoc="0" locked="0" layoutInCell="1" allowOverlap="1" wp14:anchorId="3E771B1B" wp14:editId="1429F5A5">
                      <wp:simplePos x="0" y="0"/>
                      <wp:positionH relativeFrom="column">
                        <wp:posOffset>0</wp:posOffset>
                      </wp:positionH>
                      <wp:positionV relativeFrom="paragraph">
                        <wp:posOffset>0</wp:posOffset>
                      </wp:positionV>
                      <wp:extent cx="76200" cy="28575"/>
                      <wp:effectExtent l="19050" t="19050" r="19050" b="28575"/>
                      <wp:wrapNone/>
                      <wp:docPr id="12843" name="Text Box 804">
                        <a:extLst xmlns:a="http://schemas.openxmlformats.org/drawingml/2006/main">
                          <a:ext uri="{FF2B5EF4-FFF2-40B4-BE49-F238E27FC236}">
                            <a16:creationId xmlns:a16="http://schemas.microsoft.com/office/drawing/2014/main" id="{00000000-0008-0000-0000-00002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4BC98" id="Text Box 804" o:spid="_x0000_s1026" type="#_x0000_t202" style="position:absolute;margin-left:0;margin-top:0;width:6pt;height:2.25pt;z-index:25601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4848" behindDoc="0" locked="0" layoutInCell="1" allowOverlap="1" wp14:anchorId="7A57BCA9" wp14:editId="28C16773">
                      <wp:simplePos x="0" y="0"/>
                      <wp:positionH relativeFrom="column">
                        <wp:posOffset>0</wp:posOffset>
                      </wp:positionH>
                      <wp:positionV relativeFrom="paragraph">
                        <wp:posOffset>0</wp:posOffset>
                      </wp:positionV>
                      <wp:extent cx="76200" cy="28575"/>
                      <wp:effectExtent l="19050" t="19050" r="19050" b="28575"/>
                      <wp:wrapNone/>
                      <wp:docPr id="12844" name="Text Box 803">
                        <a:extLst xmlns:a="http://schemas.openxmlformats.org/drawingml/2006/main">
                          <a:ext uri="{FF2B5EF4-FFF2-40B4-BE49-F238E27FC236}">
                            <a16:creationId xmlns:a16="http://schemas.microsoft.com/office/drawing/2014/main" id="{00000000-0008-0000-0000-00002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7ADB1D" id="Text Box 803" o:spid="_x0000_s1026" type="#_x0000_t202" style="position:absolute;margin-left:0;margin-top:0;width:6pt;height:2.25pt;z-index:25601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5872" behindDoc="0" locked="0" layoutInCell="1" allowOverlap="1" wp14:anchorId="12EDA824" wp14:editId="1EAA7C93">
                      <wp:simplePos x="0" y="0"/>
                      <wp:positionH relativeFrom="column">
                        <wp:posOffset>0</wp:posOffset>
                      </wp:positionH>
                      <wp:positionV relativeFrom="paragraph">
                        <wp:posOffset>0</wp:posOffset>
                      </wp:positionV>
                      <wp:extent cx="76200" cy="28575"/>
                      <wp:effectExtent l="19050" t="19050" r="19050" b="28575"/>
                      <wp:wrapNone/>
                      <wp:docPr id="12845" name="Text Box 802">
                        <a:extLst xmlns:a="http://schemas.openxmlformats.org/drawingml/2006/main">
                          <a:ext uri="{FF2B5EF4-FFF2-40B4-BE49-F238E27FC236}">
                            <a16:creationId xmlns:a16="http://schemas.microsoft.com/office/drawing/2014/main" id="{00000000-0008-0000-0000-00002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5FDFA" id="Text Box 802" o:spid="_x0000_s1026" type="#_x0000_t202" style="position:absolute;margin-left:0;margin-top:0;width:6pt;height:2.25pt;z-index:25601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6896" behindDoc="0" locked="0" layoutInCell="1" allowOverlap="1" wp14:anchorId="42583396" wp14:editId="0D79C60F">
                      <wp:simplePos x="0" y="0"/>
                      <wp:positionH relativeFrom="column">
                        <wp:posOffset>0</wp:posOffset>
                      </wp:positionH>
                      <wp:positionV relativeFrom="paragraph">
                        <wp:posOffset>0</wp:posOffset>
                      </wp:positionV>
                      <wp:extent cx="76200" cy="28575"/>
                      <wp:effectExtent l="19050" t="19050" r="19050" b="28575"/>
                      <wp:wrapNone/>
                      <wp:docPr id="12846" name="Text Box 801">
                        <a:extLst xmlns:a="http://schemas.openxmlformats.org/drawingml/2006/main">
                          <a:ext uri="{FF2B5EF4-FFF2-40B4-BE49-F238E27FC236}">
                            <a16:creationId xmlns:a16="http://schemas.microsoft.com/office/drawing/2014/main" id="{00000000-0008-0000-0000-00002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B7BA4" id="Text Box 801" o:spid="_x0000_s1026" type="#_x0000_t202" style="position:absolute;margin-left:0;margin-top:0;width:6pt;height:2.25pt;z-index:2560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7920" behindDoc="0" locked="0" layoutInCell="1" allowOverlap="1" wp14:anchorId="4CBFD869" wp14:editId="13AFD8D6">
                      <wp:simplePos x="0" y="0"/>
                      <wp:positionH relativeFrom="column">
                        <wp:posOffset>0</wp:posOffset>
                      </wp:positionH>
                      <wp:positionV relativeFrom="paragraph">
                        <wp:posOffset>0</wp:posOffset>
                      </wp:positionV>
                      <wp:extent cx="76200" cy="28575"/>
                      <wp:effectExtent l="19050" t="19050" r="19050" b="28575"/>
                      <wp:wrapNone/>
                      <wp:docPr id="12847" name="Text Box 800">
                        <a:extLst xmlns:a="http://schemas.openxmlformats.org/drawingml/2006/main">
                          <a:ext uri="{FF2B5EF4-FFF2-40B4-BE49-F238E27FC236}">
                            <a16:creationId xmlns:a16="http://schemas.microsoft.com/office/drawing/2014/main" id="{00000000-0008-0000-0000-00002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44D6D" id="Text Box 800" o:spid="_x0000_s1026" type="#_x0000_t202" style="position:absolute;margin-left:0;margin-top:0;width:6pt;height:2.25pt;z-index:2560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8944" behindDoc="0" locked="0" layoutInCell="1" allowOverlap="1" wp14:anchorId="76DE0297" wp14:editId="5C1E43BC">
                      <wp:simplePos x="0" y="0"/>
                      <wp:positionH relativeFrom="column">
                        <wp:posOffset>0</wp:posOffset>
                      </wp:positionH>
                      <wp:positionV relativeFrom="paragraph">
                        <wp:posOffset>0</wp:posOffset>
                      </wp:positionV>
                      <wp:extent cx="76200" cy="28575"/>
                      <wp:effectExtent l="19050" t="19050" r="19050" b="28575"/>
                      <wp:wrapNone/>
                      <wp:docPr id="12848" name="Text Box 799">
                        <a:extLst xmlns:a="http://schemas.openxmlformats.org/drawingml/2006/main">
                          <a:ext uri="{FF2B5EF4-FFF2-40B4-BE49-F238E27FC236}">
                            <a16:creationId xmlns:a16="http://schemas.microsoft.com/office/drawing/2014/main" id="{00000000-0008-0000-0000-00003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511E5" id="Text Box 799" o:spid="_x0000_s1026" type="#_x0000_t202" style="position:absolute;margin-left:0;margin-top:0;width:6pt;height:2.25pt;z-index:25601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19968" behindDoc="0" locked="0" layoutInCell="1" allowOverlap="1" wp14:anchorId="3E1661E0" wp14:editId="101973C4">
                      <wp:simplePos x="0" y="0"/>
                      <wp:positionH relativeFrom="column">
                        <wp:posOffset>0</wp:posOffset>
                      </wp:positionH>
                      <wp:positionV relativeFrom="paragraph">
                        <wp:posOffset>0</wp:posOffset>
                      </wp:positionV>
                      <wp:extent cx="76200" cy="28575"/>
                      <wp:effectExtent l="19050" t="19050" r="19050" b="28575"/>
                      <wp:wrapNone/>
                      <wp:docPr id="12849" name="Text Box 798">
                        <a:extLst xmlns:a="http://schemas.openxmlformats.org/drawingml/2006/main">
                          <a:ext uri="{FF2B5EF4-FFF2-40B4-BE49-F238E27FC236}">
                            <a16:creationId xmlns:a16="http://schemas.microsoft.com/office/drawing/2014/main" id="{00000000-0008-0000-0000-00003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8753E" id="Text Box 798" o:spid="_x0000_s1026" type="#_x0000_t202" style="position:absolute;margin-left:0;margin-top:0;width:6pt;height:2.25pt;z-index:2560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0992" behindDoc="0" locked="0" layoutInCell="1" allowOverlap="1" wp14:anchorId="7BB5B480" wp14:editId="3B7AF255">
                      <wp:simplePos x="0" y="0"/>
                      <wp:positionH relativeFrom="column">
                        <wp:posOffset>0</wp:posOffset>
                      </wp:positionH>
                      <wp:positionV relativeFrom="paragraph">
                        <wp:posOffset>0</wp:posOffset>
                      </wp:positionV>
                      <wp:extent cx="76200" cy="28575"/>
                      <wp:effectExtent l="19050" t="19050" r="19050" b="28575"/>
                      <wp:wrapNone/>
                      <wp:docPr id="12850" name="Text Box 797">
                        <a:extLst xmlns:a="http://schemas.openxmlformats.org/drawingml/2006/main">
                          <a:ext uri="{FF2B5EF4-FFF2-40B4-BE49-F238E27FC236}">
                            <a16:creationId xmlns:a16="http://schemas.microsoft.com/office/drawing/2014/main" id="{00000000-0008-0000-0000-00003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657CE" id="Text Box 797" o:spid="_x0000_s1026" type="#_x0000_t202" style="position:absolute;margin-left:0;margin-top:0;width:6pt;height:2.25pt;z-index:25602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2016" behindDoc="0" locked="0" layoutInCell="1" allowOverlap="1" wp14:anchorId="04DA8272" wp14:editId="76AF6F55">
                      <wp:simplePos x="0" y="0"/>
                      <wp:positionH relativeFrom="column">
                        <wp:posOffset>0</wp:posOffset>
                      </wp:positionH>
                      <wp:positionV relativeFrom="paragraph">
                        <wp:posOffset>0</wp:posOffset>
                      </wp:positionV>
                      <wp:extent cx="76200" cy="28575"/>
                      <wp:effectExtent l="19050" t="19050" r="19050" b="28575"/>
                      <wp:wrapNone/>
                      <wp:docPr id="12851" name="Text Box 796">
                        <a:extLst xmlns:a="http://schemas.openxmlformats.org/drawingml/2006/main">
                          <a:ext uri="{FF2B5EF4-FFF2-40B4-BE49-F238E27FC236}">
                            <a16:creationId xmlns:a16="http://schemas.microsoft.com/office/drawing/2014/main" id="{00000000-0008-0000-0000-00003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6D351" id="Text Box 796" o:spid="_x0000_s1026" type="#_x0000_t202" style="position:absolute;margin-left:0;margin-top:0;width:6pt;height:2.25pt;z-index:25602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3040" behindDoc="0" locked="0" layoutInCell="1" allowOverlap="1" wp14:anchorId="4DCB1147" wp14:editId="434F0285">
                      <wp:simplePos x="0" y="0"/>
                      <wp:positionH relativeFrom="column">
                        <wp:posOffset>0</wp:posOffset>
                      </wp:positionH>
                      <wp:positionV relativeFrom="paragraph">
                        <wp:posOffset>0</wp:posOffset>
                      </wp:positionV>
                      <wp:extent cx="76200" cy="28575"/>
                      <wp:effectExtent l="19050" t="19050" r="19050" b="28575"/>
                      <wp:wrapNone/>
                      <wp:docPr id="12852" name="Text Box 795">
                        <a:extLst xmlns:a="http://schemas.openxmlformats.org/drawingml/2006/main">
                          <a:ext uri="{FF2B5EF4-FFF2-40B4-BE49-F238E27FC236}">
                            <a16:creationId xmlns:a16="http://schemas.microsoft.com/office/drawing/2014/main" id="{00000000-0008-0000-0000-00003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27B0C" id="Text Box 795" o:spid="_x0000_s1026" type="#_x0000_t202" style="position:absolute;margin-left:0;margin-top:0;width:6pt;height:2.25pt;z-index:2560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4064" behindDoc="0" locked="0" layoutInCell="1" allowOverlap="1" wp14:anchorId="02629DAC" wp14:editId="49207EDC">
                      <wp:simplePos x="0" y="0"/>
                      <wp:positionH relativeFrom="column">
                        <wp:posOffset>0</wp:posOffset>
                      </wp:positionH>
                      <wp:positionV relativeFrom="paragraph">
                        <wp:posOffset>0</wp:posOffset>
                      </wp:positionV>
                      <wp:extent cx="76200" cy="28575"/>
                      <wp:effectExtent l="19050" t="19050" r="19050" b="28575"/>
                      <wp:wrapNone/>
                      <wp:docPr id="12853" name="Text Box 794">
                        <a:extLst xmlns:a="http://schemas.openxmlformats.org/drawingml/2006/main">
                          <a:ext uri="{FF2B5EF4-FFF2-40B4-BE49-F238E27FC236}">
                            <a16:creationId xmlns:a16="http://schemas.microsoft.com/office/drawing/2014/main" id="{00000000-0008-0000-0000-00003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7D6E2" id="Text Box 794" o:spid="_x0000_s1026" type="#_x0000_t202" style="position:absolute;margin-left:0;margin-top:0;width:6pt;height:2.25pt;z-index:2560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5088" behindDoc="0" locked="0" layoutInCell="1" allowOverlap="1" wp14:anchorId="1C4790E6" wp14:editId="7EAF8FE4">
                      <wp:simplePos x="0" y="0"/>
                      <wp:positionH relativeFrom="column">
                        <wp:posOffset>0</wp:posOffset>
                      </wp:positionH>
                      <wp:positionV relativeFrom="paragraph">
                        <wp:posOffset>0</wp:posOffset>
                      </wp:positionV>
                      <wp:extent cx="76200" cy="28575"/>
                      <wp:effectExtent l="19050" t="19050" r="19050" b="28575"/>
                      <wp:wrapNone/>
                      <wp:docPr id="12854" name="Text Box 793">
                        <a:extLst xmlns:a="http://schemas.openxmlformats.org/drawingml/2006/main">
                          <a:ext uri="{FF2B5EF4-FFF2-40B4-BE49-F238E27FC236}">
                            <a16:creationId xmlns:a16="http://schemas.microsoft.com/office/drawing/2014/main" id="{00000000-0008-0000-0000-00003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DE5BF" id="Text Box 793" o:spid="_x0000_s1026" type="#_x0000_t202" style="position:absolute;margin-left:0;margin-top:0;width:6pt;height:2.25pt;z-index:25602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6112" behindDoc="0" locked="0" layoutInCell="1" allowOverlap="1" wp14:anchorId="008E90FE" wp14:editId="30301318">
                      <wp:simplePos x="0" y="0"/>
                      <wp:positionH relativeFrom="column">
                        <wp:posOffset>0</wp:posOffset>
                      </wp:positionH>
                      <wp:positionV relativeFrom="paragraph">
                        <wp:posOffset>0</wp:posOffset>
                      </wp:positionV>
                      <wp:extent cx="76200" cy="28575"/>
                      <wp:effectExtent l="19050" t="19050" r="19050" b="28575"/>
                      <wp:wrapNone/>
                      <wp:docPr id="12855" name="Text Box 792">
                        <a:extLst xmlns:a="http://schemas.openxmlformats.org/drawingml/2006/main">
                          <a:ext uri="{FF2B5EF4-FFF2-40B4-BE49-F238E27FC236}">
                            <a16:creationId xmlns:a16="http://schemas.microsoft.com/office/drawing/2014/main" id="{00000000-0008-0000-0000-00003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7DFD3D" id="Text Box 792" o:spid="_x0000_s1026" type="#_x0000_t202" style="position:absolute;margin-left:0;margin-top:0;width:6pt;height:2.25pt;z-index:2560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7136" behindDoc="0" locked="0" layoutInCell="1" allowOverlap="1" wp14:anchorId="785D04AF" wp14:editId="3F593D89">
                      <wp:simplePos x="0" y="0"/>
                      <wp:positionH relativeFrom="column">
                        <wp:posOffset>0</wp:posOffset>
                      </wp:positionH>
                      <wp:positionV relativeFrom="paragraph">
                        <wp:posOffset>0</wp:posOffset>
                      </wp:positionV>
                      <wp:extent cx="76200" cy="28575"/>
                      <wp:effectExtent l="19050" t="19050" r="19050" b="28575"/>
                      <wp:wrapNone/>
                      <wp:docPr id="12856" name="Text Box 791">
                        <a:extLst xmlns:a="http://schemas.openxmlformats.org/drawingml/2006/main">
                          <a:ext uri="{FF2B5EF4-FFF2-40B4-BE49-F238E27FC236}">
                            <a16:creationId xmlns:a16="http://schemas.microsoft.com/office/drawing/2014/main" id="{00000000-0008-0000-0000-00003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92B6A" id="Text Box 791" o:spid="_x0000_s1026" type="#_x0000_t202" style="position:absolute;margin-left:0;margin-top:0;width:6pt;height:2.25pt;z-index:2560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8160" behindDoc="0" locked="0" layoutInCell="1" allowOverlap="1" wp14:anchorId="2389B86B" wp14:editId="5D9A84FD">
                      <wp:simplePos x="0" y="0"/>
                      <wp:positionH relativeFrom="column">
                        <wp:posOffset>0</wp:posOffset>
                      </wp:positionH>
                      <wp:positionV relativeFrom="paragraph">
                        <wp:posOffset>0</wp:posOffset>
                      </wp:positionV>
                      <wp:extent cx="76200" cy="28575"/>
                      <wp:effectExtent l="19050" t="19050" r="19050" b="28575"/>
                      <wp:wrapNone/>
                      <wp:docPr id="12857" name="Text Box 790">
                        <a:extLst xmlns:a="http://schemas.openxmlformats.org/drawingml/2006/main">
                          <a:ext uri="{FF2B5EF4-FFF2-40B4-BE49-F238E27FC236}">
                            <a16:creationId xmlns:a16="http://schemas.microsoft.com/office/drawing/2014/main" id="{00000000-0008-0000-0000-00003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8C531" id="Text Box 790" o:spid="_x0000_s1026" type="#_x0000_t202" style="position:absolute;margin-left:0;margin-top:0;width:6pt;height:2.25pt;z-index:2560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29184" behindDoc="0" locked="0" layoutInCell="1" allowOverlap="1" wp14:anchorId="7574B636" wp14:editId="0BECBE0C">
                      <wp:simplePos x="0" y="0"/>
                      <wp:positionH relativeFrom="column">
                        <wp:posOffset>0</wp:posOffset>
                      </wp:positionH>
                      <wp:positionV relativeFrom="paragraph">
                        <wp:posOffset>0</wp:posOffset>
                      </wp:positionV>
                      <wp:extent cx="76200" cy="28575"/>
                      <wp:effectExtent l="19050" t="19050" r="19050" b="28575"/>
                      <wp:wrapNone/>
                      <wp:docPr id="12858" name="Text Box 789">
                        <a:extLst xmlns:a="http://schemas.openxmlformats.org/drawingml/2006/main">
                          <a:ext uri="{FF2B5EF4-FFF2-40B4-BE49-F238E27FC236}">
                            <a16:creationId xmlns:a16="http://schemas.microsoft.com/office/drawing/2014/main" id="{00000000-0008-0000-0000-00003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B44A5" id="Text Box 789" o:spid="_x0000_s1026" type="#_x0000_t202" style="position:absolute;margin-left:0;margin-top:0;width:6pt;height:2.25pt;z-index:25602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0208" behindDoc="0" locked="0" layoutInCell="1" allowOverlap="1" wp14:anchorId="197F318D" wp14:editId="14438790">
                      <wp:simplePos x="0" y="0"/>
                      <wp:positionH relativeFrom="column">
                        <wp:posOffset>0</wp:posOffset>
                      </wp:positionH>
                      <wp:positionV relativeFrom="paragraph">
                        <wp:posOffset>0</wp:posOffset>
                      </wp:positionV>
                      <wp:extent cx="76200" cy="28575"/>
                      <wp:effectExtent l="19050" t="19050" r="19050" b="28575"/>
                      <wp:wrapNone/>
                      <wp:docPr id="12859" name="Text Box 788">
                        <a:extLst xmlns:a="http://schemas.openxmlformats.org/drawingml/2006/main">
                          <a:ext uri="{FF2B5EF4-FFF2-40B4-BE49-F238E27FC236}">
                            <a16:creationId xmlns:a16="http://schemas.microsoft.com/office/drawing/2014/main" id="{00000000-0008-0000-0000-00003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FD77C" id="Text Box 788" o:spid="_x0000_s1026" type="#_x0000_t202" style="position:absolute;margin-left:0;margin-top:0;width:6pt;height:2.25pt;z-index:25603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1232" behindDoc="0" locked="0" layoutInCell="1" allowOverlap="1" wp14:anchorId="3F9CB27C" wp14:editId="7DB45170">
                      <wp:simplePos x="0" y="0"/>
                      <wp:positionH relativeFrom="column">
                        <wp:posOffset>0</wp:posOffset>
                      </wp:positionH>
                      <wp:positionV relativeFrom="paragraph">
                        <wp:posOffset>0</wp:posOffset>
                      </wp:positionV>
                      <wp:extent cx="76200" cy="28575"/>
                      <wp:effectExtent l="19050" t="19050" r="19050" b="28575"/>
                      <wp:wrapNone/>
                      <wp:docPr id="12860" name="Text Box 787">
                        <a:extLst xmlns:a="http://schemas.openxmlformats.org/drawingml/2006/main">
                          <a:ext uri="{FF2B5EF4-FFF2-40B4-BE49-F238E27FC236}">
                            <a16:creationId xmlns:a16="http://schemas.microsoft.com/office/drawing/2014/main" id="{00000000-0008-0000-0000-00003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E9E88" id="Text Box 787" o:spid="_x0000_s1026" type="#_x0000_t202" style="position:absolute;margin-left:0;margin-top:0;width:6pt;height:2.25pt;z-index:25603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2256" behindDoc="0" locked="0" layoutInCell="1" allowOverlap="1" wp14:anchorId="797804BA" wp14:editId="09A52363">
                      <wp:simplePos x="0" y="0"/>
                      <wp:positionH relativeFrom="column">
                        <wp:posOffset>0</wp:posOffset>
                      </wp:positionH>
                      <wp:positionV relativeFrom="paragraph">
                        <wp:posOffset>0</wp:posOffset>
                      </wp:positionV>
                      <wp:extent cx="76200" cy="28575"/>
                      <wp:effectExtent l="19050" t="19050" r="19050" b="28575"/>
                      <wp:wrapNone/>
                      <wp:docPr id="12861" name="Text Box 786">
                        <a:extLst xmlns:a="http://schemas.openxmlformats.org/drawingml/2006/main">
                          <a:ext uri="{FF2B5EF4-FFF2-40B4-BE49-F238E27FC236}">
                            <a16:creationId xmlns:a16="http://schemas.microsoft.com/office/drawing/2014/main" id="{00000000-0008-0000-0000-00003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25FDC" id="Text Box 786" o:spid="_x0000_s1026" type="#_x0000_t202" style="position:absolute;margin-left:0;margin-top:0;width:6pt;height:2.25pt;z-index:2560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3280" behindDoc="0" locked="0" layoutInCell="1" allowOverlap="1" wp14:anchorId="0C5A50EE" wp14:editId="1F4B3D72">
                      <wp:simplePos x="0" y="0"/>
                      <wp:positionH relativeFrom="column">
                        <wp:posOffset>0</wp:posOffset>
                      </wp:positionH>
                      <wp:positionV relativeFrom="paragraph">
                        <wp:posOffset>0</wp:posOffset>
                      </wp:positionV>
                      <wp:extent cx="76200" cy="28575"/>
                      <wp:effectExtent l="19050" t="19050" r="19050" b="28575"/>
                      <wp:wrapNone/>
                      <wp:docPr id="12862" name="Text Box 785">
                        <a:extLst xmlns:a="http://schemas.openxmlformats.org/drawingml/2006/main">
                          <a:ext uri="{FF2B5EF4-FFF2-40B4-BE49-F238E27FC236}">
                            <a16:creationId xmlns:a16="http://schemas.microsoft.com/office/drawing/2014/main" id="{00000000-0008-0000-0000-00003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6F2B0" id="Text Box 785" o:spid="_x0000_s1026" type="#_x0000_t202" style="position:absolute;margin-left:0;margin-top:0;width:6pt;height:2.25pt;z-index:2560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4304" behindDoc="0" locked="0" layoutInCell="1" allowOverlap="1" wp14:anchorId="7FDF6996" wp14:editId="248105E6">
                      <wp:simplePos x="0" y="0"/>
                      <wp:positionH relativeFrom="column">
                        <wp:posOffset>0</wp:posOffset>
                      </wp:positionH>
                      <wp:positionV relativeFrom="paragraph">
                        <wp:posOffset>0</wp:posOffset>
                      </wp:positionV>
                      <wp:extent cx="76200" cy="28575"/>
                      <wp:effectExtent l="19050" t="19050" r="19050" b="28575"/>
                      <wp:wrapNone/>
                      <wp:docPr id="12863" name="Text Box 784">
                        <a:extLst xmlns:a="http://schemas.openxmlformats.org/drawingml/2006/main">
                          <a:ext uri="{FF2B5EF4-FFF2-40B4-BE49-F238E27FC236}">
                            <a16:creationId xmlns:a16="http://schemas.microsoft.com/office/drawing/2014/main" id="{00000000-0008-0000-0000-00003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6C2E5" id="Text Box 784" o:spid="_x0000_s1026" type="#_x0000_t202" style="position:absolute;margin-left:0;margin-top:0;width:6pt;height:2.25pt;z-index:2560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5328" behindDoc="0" locked="0" layoutInCell="1" allowOverlap="1" wp14:anchorId="38E2A95C" wp14:editId="04CC06F9">
                      <wp:simplePos x="0" y="0"/>
                      <wp:positionH relativeFrom="column">
                        <wp:posOffset>0</wp:posOffset>
                      </wp:positionH>
                      <wp:positionV relativeFrom="paragraph">
                        <wp:posOffset>0</wp:posOffset>
                      </wp:positionV>
                      <wp:extent cx="76200" cy="28575"/>
                      <wp:effectExtent l="19050" t="19050" r="19050" b="28575"/>
                      <wp:wrapNone/>
                      <wp:docPr id="12864" name="Text Box 783">
                        <a:extLst xmlns:a="http://schemas.openxmlformats.org/drawingml/2006/main">
                          <a:ext uri="{FF2B5EF4-FFF2-40B4-BE49-F238E27FC236}">
                            <a16:creationId xmlns:a16="http://schemas.microsoft.com/office/drawing/2014/main" id="{00000000-0008-0000-0000-00004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CDF3D7" id="Text Box 783" o:spid="_x0000_s1026" type="#_x0000_t202" style="position:absolute;margin-left:0;margin-top:0;width:6pt;height:2.25pt;z-index:25603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6352" behindDoc="0" locked="0" layoutInCell="1" allowOverlap="1" wp14:anchorId="6A8810A7" wp14:editId="22343DB3">
                      <wp:simplePos x="0" y="0"/>
                      <wp:positionH relativeFrom="column">
                        <wp:posOffset>0</wp:posOffset>
                      </wp:positionH>
                      <wp:positionV relativeFrom="paragraph">
                        <wp:posOffset>0</wp:posOffset>
                      </wp:positionV>
                      <wp:extent cx="76200" cy="28575"/>
                      <wp:effectExtent l="19050" t="19050" r="19050" b="28575"/>
                      <wp:wrapNone/>
                      <wp:docPr id="12865" name="Text Box 782">
                        <a:extLst xmlns:a="http://schemas.openxmlformats.org/drawingml/2006/main">
                          <a:ext uri="{FF2B5EF4-FFF2-40B4-BE49-F238E27FC236}">
                            <a16:creationId xmlns:a16="http://schemas.microsoft.com/office/drawing/2014/main" id="{00000000-0008-0000-0000-00004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87FD8D" id="Text Box 782" o:spid="_x0000_s1026" type="#_x0000_t202" style="position:absolute;margin-left:0;margin-top:0;width:6pt;height:2.25pt;z-index:25603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7376" behindDoc="0" locked="0" layoutInCell="1" allowOverlap="1" wp14:anchorId="00F3B588" wp14:editId="492FBB31">
                      <wp:simplePos x="0" y="0"/>
                      <wp:positionH relativeFrom="column">
                        <wp:posOffset>0</wp:posOffset>
                      </wp:positionH>
                      <wp:positionV relativeFrom="paragraph">
                        <wp:posOffset>0</wp:posOffset>
                      </wp:positionV>
                      <wp:extent cx="76200" cy="28575"/>
                      <wp:effectExtent l="19050" t="19050" r="19050" b="28575"/>
                      <wp:wrapNone/>
                      <wp:docPr id="12866" name="Text Box 781">
                        <a:extLst xmlns:a="http://schemas.openxmlformats.org/drawingml/2006/main">
                          <a:ext uri="{FF2B5EF4-FFF2-40B4-BE49-F238E27FC236}">
                            <a16:creationId xmlns:a16="http://schemas.microsoft.com/office/drawing/2014/main" id="{00000000-0008-0000-0000-00004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3FE60" id="Text Box 781" o:spid="_x0000_s1026" type="#_x0000_t202" style="position:absolute;margin-left:0;margin-top:0;width:6pt;height:2.25pt;z-index:25603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8400" behindDoc="0" locked="0" layoutInCell="1" allowOverlap="1" wp14:anchorId="2087D43C" wp14:editId="472D255C">
                      <wp:simplePos x="0" y="0"/>
                      <wp:positionH relativeFrom="column">
                        <wp:posOffset>0</wp:posOffset>
                      </wp:positionH>
                      <wp:positionV relativeFrom="paragraph">
                        <wp:posOffset>0</wp:posOffset>
                      </wp:positionV>
                      <wp:extent cx="76200" cy="28575"/>
                      <wp:effectExtent l="19050" t="19050" r="19050" b="28575"/>
                      <wp:wrapNone/>
                      <wp:docPr id="12867" name="Text Box 780">
                        <a:extLst xmlns:a="http://schemas.openxmlformats.org/drawingml/2006/main">
                          <a:ext uri="{FF2B5EF4-FFF2-40B4-BE49-F238E27FC236}">
                            <a16:creationId xmlns:a16="http://schemas.microsoft.com/office/drawing/2014/main" id="{00000000-0008-0000-0000-00004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5FD08E" id="Text Box 780" o:spid="_x0000_s1026" type="#_x0000_t202" style="position:absolute;margin-left:0;margin-top:0;width:6pt;height:2.25pt;z-index:25603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39424" behindDoc="0" locked="0" layoutInCell="1" allowOverlap="1" wp14:anchorId="15E5D39F" wp14:editId="29FF1D1B">
                      <wp:simplePos x="0" y="0"/>
                      <wp:positionH relativeFrom="column">
                        <wp:posOffset>0</wp:posOffset>
                      </wp:positionH>
                      <wp:positionV relativeFrom="paragraph">
                        <wp:posOffset>0</wp:posOffset>
                      </wp:positionV>
                      <wp:extent cx="76200" cy="28575"/>
                      <wp:effectExtent l="19050" t="19050" r="19050" b="28575"/>
                      <wp:wrapNone/>
                      <wp:docPr id="12868" name="Text Box 779">
                        <a:extLst xmlns:a="http://schemas.openxmlformats.org/drawingml/2006/main">
                          <a:ext uri="{FF2B5EF4-FFF2-40B4-BE49-F238E27FC236}">
                            <a16:creationId xmlns:a16="http://schemas.microsoft.com/office/drawing/2014/main" id="{00000000-0008-0000-0000-00004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6C9ED" id="Text Box 779" o:spid="_x0000_s1026" type="#_x0000_t202" style="position:absolute;margin-left:0;margin-top:0;width:6pt;height:2.25pt;z-index:25603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0448" behindDoc="0" locked="0" layoutInCell="1" allowOverlap="1" wp14:anchorId="2CF4473A" wp14:editId="3B0C50C0">
                      <wp:simplePos x="0" y="0"/>
                      <wp:positionH relativeFrom="column">
                        <wp:posOffset>0</wp:posOffset>
                      </wp:positionH>
                      <wp:positionV relativeFrom="paragraph">
                        <wp:posOffset>0</wp:posOffset>
                      </wp:positionV>
                      <wp:extent cx="76200" cy="28575"/>
                      <wp:effectExtent l="19050" t="19050" r="19050" b="28575"/>
                      <wp:wrapNone/>
                      <wp:docPr id="12869" name="Text Box 778">
                        <a:extLst xmlns:a="http://schemas.openxmlformats.org/drawingml/2006/main">
                          <a:ext uri="{FF2B5EF4-FFF2-40B4-BE49-F238E27FC236}">
                            <a16:creationId xmlns:a16="http://schemas.microsoft.com/office/drawing/2014/main" id="{00000000-0008-0000-0000-00004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9D2F6" id="Text Box 778" o:spid="_x0000_s1026" type="#_x0000_t202" style="position:absolute;margin-left:0;margin-top:0;width:6pt;height:2.25pt;z-index:25604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1472" behindDoc="0" locked="0" layoutInCell="1" allowOverlap="1" wp14:anchorId="325D50B4" wp14:editId="6282BB93">
                      <wp:simplePos x="0" y="0"/>
                      <wp:positionH relativeFrom="column">
                        <wp:posOffset>0</wp:posOffset>
                      </wp:positionH>
                      <wp:positionV relativeFrom="paragraph">
                        <wp:posOffset>0</wp:posOffset>
                      </wp:positionV>
                      <wp:extent cx="76200" cy="28575"/>
                      <wp:effectExtent l="19050" t="19050" r="19050" b="28575"/>
                      <wp:wrapNone/>
                      <wp:docPr id="12870" name="Text Box 777">
                        <a:extLst xmlns:a="http://schemas.openxmlformats.org/drawingml/2006/main">
                          <a:ext uri="{FF2B5EF4-FFF2-40B4-BE49-F238E27FC236}">
                            <a16:creationId xmlns:a16="http://schemas.microsoft.com/office/drawing/2014/main" id="{00000000-0008-0000-0000-00004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F1277" id="Text Box 777" o:spid="_x0000_s1026" type="#_x0000_t202" style="position:absolute;margin-left:0;margin-top:0;width:6pt;height:2.25pt;z-index:25604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2496" behindDoc="0" locked="0" layoutInCell="1" allowOverlap="1" wp14:anchorId="40EDD64E" wp14:editId="4C62F0D6">
                      <wp:simplePos x="0" y="0"/>
                      <wp:positionH relativeFrom="column">
                        <wp:posOffset>0</wp:posOffset>
                      </wp:positionH>
                      <wp:positionV relativeFrom="paragraph">
                        <wp:posOffset>0</wp:posOffset>
                      </wp:positionV>
                      <wp:extent cx="76200" cy="28575"/>
                      <wp:effectExtent l="19050" t="19050" r="19050" b="28575"/>
                      <wp:wrapNone/>
                      <wp:docPr id="12871" name="Text Box 776">
                        <a:extLst xmlns:a="http://schemas.openxmlformats.org/drawingml/2006/main">
                          <a:ext uri="{FF2B5EF4-FFF2-40B4-BE49-F238E27FC236}">
                            <a16:creationId xmlns:a16="http://schemas.microsoft.com/office/drawing/2014/main" id="{00000000-0008-0000-0000-00004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08880" id="Text Box 776" o:spid="_x0000_s1026" type="#_x0000_t202" style="position:absolute;margin-left:0;margin-top:0;width:6pt;height:2.25pt;z-index:2560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3520" behindDoc="0" locked="0" layoutInCell="1" allowOverlap="1" wp14:anchorId="7F434669" wp14:editId="0ABE13F1">
                      <wp:simplePos x="0" y="0"/>
                      <wp:positionH relativeFrom="column">
                        <wp:posOffset>0</wp:posOffset>
                      </wp:positionH>
                      <wp:positionV relativeFrom="paragraph">
                        <wp:posOffset>0</wp:posOffset>
                      </wp:positionV>
                      <wp:extent cx="76200" cy="28575"/>
                      <wp:effectExtent l="19050" t="19050" r="19050" b="28575"/>
                      <wp:wrapNone/>
                      <wp:docPr id="12872" name="Text Box 775">
                        <a:extLst xmlns:a="http://schemas.openxmlformats.org/drawingml/2006/main">
                          <a:ext uri="{FF2B5EF4-FFF2-40B4-BE49-F238E27FC236}">
                            <a16:creationId xmlns:a16="http://schemas.microsoft.com/office/drawing/2014/main" id="{00000000-0008-0000-0000-00004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0B60D" id="Text Box 775" o:spid="_x0000_s1026" type="#_x0000_t202" style="position:absolute;margin-left:0;margin-top:0;width:6pt;height:2.25pt;z-index:25604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4544" behindDoc="0" locked="0" layoutInCell="1" allowOverlap="1" wp14:anchorId="52F12B05" wp14:editId="390FC1FE">
                      <wp:simplePos x="0" y="0"/>
                      <wp:positionH relativeFrom="column">
                        <wp:posOffset>0</wp:posOffset>
                      </wp:positionH>
                      <wp:positionV relativeFrom="paragraph">
                        <wp:posOffset>0</wp:posOffset>
                      </wp:positionV>
                      <wp:extent cx="76200" cy="28575"/>
                      <wp:effectExtent l="19050" t="19050" r="19050" b="28575"/>
                      <wp:wrapNone/>
                      <wp:docPr id="12873" name="Text Box 774">
                        <a:extLst xmlns:a="http://schemas.openxmlformats.org/drawingml/2006/main">
                          <a:ext uri="{FF2B5EF4-FFF2-40B4-BE49-F238E27FC236}">
                            <a16:creationId xmlns:a16="http://schemas.microsoft.com/office/drawing/2014/main" id="{00000000-0008-0000-0000-00004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02028" id="Text Box 774" o:spid="_x0000_s1026" type="#_x0000_t202" style="position:absolute;margin-left:0;margin-top:0;width:6pt;height:2.25pt;z-index:2560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5568" behindDoc="0" locked="0" layoutInCell="1" allowOverlap="1" wp14:anchorId="090C48D8" wp14:editId="2C920504">
                      <wp:simplePos x="0" y="0"/>
                      <wp:positionH relativeFrom="column">
                        <wp:posOffset>0</wp:posOffset>
                      </wp:positionH>
                      <wp:positionV relativeFrom="paragraph">
                        <wp:posOffset>0</wp:posOffset>
                      </wp:positionV>
                      <wp:extent cx="76200" cy="28575"/>
                      <wp:effectExtent l="19050" t="19050" r="19050" b="28575"/>
                      <wp:wrapNone/>
                      <wp:docPr id="12874" name="Text Box 773">
                        <a:extLst xmlns:a="http://schemas.openxmlformats.org/drawingml/2006/main">
                          <a:ext uri="{FF2B5EF4-FFF2-40B4-BE49-F238E27FC236}">
                            <a16:creationId xmlns:a16="http://schemas.microsoft.com/office/drawing/2014/main" id="{00000000-0008-0000-0000-00004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BCCEE" id="Text Box 773" o:spid="_x0000_s1026" type="#_x0000_t202" style="position:absolute;margin-left:0;margin-top:0;width:6pt;height:2.25pt;z-index:25604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6592" behindDoc="0" locked="0" layoutInCell="1" allowOverlap="1" wp14:anchorId="37533AC5" wp14:editId="78D738D3">
                      <wp:simplePos x="0" y="0"/>
                      <wp:positionH relativeFrom="column">
                        <wp:posOffset>0</wp:posOffset>
                      </wp:positionH>
                      <wp:positionV relativeFrom="paragraph">
                        <wp:posOffset>0</wp:posOffset>
                      </wp:positionV>
                      <wp:extent cx="76200" cy="28575"/>
                      <wp:effectExtent l="19050" t="19050" r="19050" b="28575"/>
                      <wp:wrapNone/>
                      <wp:docPr id="12875" name="Text Box 772">
                        <a:extLst xmlns:a="http://schemas.openxmlformats.org/drawingml/2006/main">
                          <a:ext uri="{FF2B5EF4-FFF2-40B4-BE49-F238E27FC236}">
                            <a16:creationId xmlns:a16="http://schemas.microsoft.com/office/drawing/2014/main" id="{00000000-0008-0000-0000-00004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5D239" id="Text Box 772" o:spid="_x0000_s1026" type="#_x0000_t202" style="position:absolute;margin-left:0;margin-top:0;width:6pt;height:2.25pt;z-index:25604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7616" behindDoc="0" locked="0" layoutInCell="1" allowOverlap="1" wp14:anchorId="0F02692B" wp14:editId="73ABF6B4">
                      <wp:simplePos x="0" y="0"/>
                      <wp:positionH relativeFrom="column">
                        <wp:posOffset>0</wp:posOffset>
                      </wp:positionH>
                      <wp:positionV relativeFrom="paragraph">
                        <wp:posOffset>0</wp:posOffset>
                      </wp:positionV>
                      <wp:extent cx="76200" cy="28575"/>
                      <wp:effectExtent l="19050" t="19050" r="19050" b="28575"/>
                      <wp:wrapNone/>
                      <wp:docPr id="12876" name="Text Box 771">
                        <a:extLst xmlns:a="http://schemas.openxmlformats.org/drawingml/2006/main">
                          <a:ext uri="{FF2B5EF4-FFF2-40B4-BE49-F238E27FC236}">
                            <a16:creationId xmlns:a16="http://schemas.microsoft.com/office/drawing/2014/main" id="{00000000-0008-0000-0000-00004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F38842" id="Text Box 771" o:spid="_x0000_s1026" type="#_x0000_t202" style="position:absolute;margin-left:0;margin-top:0;width:6pt;height:2.25pt;z-index:25604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8640" behindDoc="0" locked="0" layoutInCell="1" allowOverlap="1" wp14:anchorId="6A8942AD" wp14:editId="27244191">
                      <wp:simplePos x="0" y="0"/>
                      <wp:positionH relativeFrom="column">
                        <wp:posOffset>0</wp:posOffset>
                      </wp:positionH>
                      <wp:positionV relativeFrom="paragraph">
                        <wp:posOffset>0</wp:posOffset>
                      </wp:positionV>
                      <wp:extent cx="76200" cy="28575"/>
                      <wp:effectExtent l="19050" t="19050" r="19050" b="28575"/>
                      <wp:wrapNone/>
                      <wp:docPr id="12877" name="Text Box 770">
                        <a:extLst xmlns:a="http://schemas.openxmlformats.org/drawingml/2006/main">
                          <a:ext uri="{FF2B5EF4-FFF2-40B4-BE49-F238E27FC236}">
                            <a16:creationId xmlns:a16="http://schemas.microsoft.com/office/drawing/2014/main" id="{00000000-0008-0000-0000-00004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6A092" id="Text Box 770" o:spid="_x0000_s1026" type="#_x0000_t202" style="position:absolute;margin-left:0;margin-top:0;width:6pt;height:2.25pt;z-index:25604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49664" behindDoc="0" locked="0" layoutInCell="1" allowOverlap="1" wp14:anchorId="2ECFDF8F" wp14:editId="34F419FD">
                      <wp:simplePos x="0" y="0"/>
                      <wp:positionH relativeFrom="column">
                        <wp:posOffset>0</wp:posOffset>
                      </wp:positionH>
                      <wp:positionV relativeFrom="paragraph">
                        <wp:posOffset>0</wp:posOffset>
                      </wp:positionV>
                      <wp:extent cx="76200" cy="28575"/>
                      <wp:effectExtent l="19050" t="19050" r="19050" b="28575"/>
                      <wp:wrapNone/>
                      <wp:docPr id="12878" name="Text Box 769">
                        <a:extLst xmlns:a="http://schemas.openxmlformats.org/drawingml/2006/main">
                          <a:ext uri="{FF2B5EF4-FFF2-40B4-BE49-F238E27FC236}">
                            <a16:creationId xmlns:a16="http://schemas.microsoft.com/office/drawing/2014/main" id="{00000000-0008-0000-0000-00004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AD8CE" id="Text Box 769" o:spid="_x0000_s1026" type="#_x0000_t202" style="position:absolute;margin-left:0;margin-top:0;width:6pt;height:2.25pt;z-index:25604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0688" behindDoc="0" locked="0" layoutInCell="1" allowOverlap="1" wp14:anchorId="77C03C53" wp14:editId="1395CF3C">
                      <wp:simplePos x="0" y="0"/>
                      <wp:positionH relativeFrom="column">
                        <wp:posOffset>0</wp:posOffset>
                      </wp:positionH>
                      <wp:positionV relativeFrom="paragraph">
                        <wp:posOffset>0</wp:posOffset>
                      </wp:positionV>
                      <wp:extent cx="76200" cy="28575"/>
                      <wp:effectExtent l="19050" t="19050" r="19050" b="28575"/>
                      <wp:wrapNone/>
                      <wp:docPr id="12879" name="Text Box 768">
                        <a:extLst xmlns:a="http://schemas.openxmlformats.org/drawingml/2006/main">
                          <a:ext uri="{FF2B5EF4-FFF2-40B4-BE49-F238E27FC236}">
                            <a16:creationId xmlns:a16="http://schemas.microsoft.com/office/drawing/2014/main" id="{00000000-0008-0000-0000-00004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A968A" id="Text Box 768" o:spid="_x0000_s1026" type="#_x0000_t202" style="position:absolute;margin-left:0;margin-top:0;width:6pt;height:2.25pt;z-index:2560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1712" behindDoc="0" locked="0" layoutInCell="1" allowOverlap="1" wp14:anchorId="24D73204" wp14:editId="753BFFD8">
                      <wp:simplePos x="0" y="0"/>
                      <wp:positionH relativeFrom="column">
                        <wp:posOffset>0</wp:posOffset>
                      </wp:positionH>
                      <wp:positionV relativeFrom="paragraph">
                        <wp:posOffset>0</wp:posOffset>
                      </wp:positionV>
                      <wp:extent cx="76200" cy="28575"/>
                      <wp:effectExtent l="19050" t="19050" r="19050" b="28575"/>
                      <wp:wrapNone/>
                      <wp:docPr id="12880" name="Text Box 767">
                        <a:extLst xmlns:a="http://schemas.openxmlformats.org/drawingml/2006/main">
                          <a:ext uri="{FF2B5EF4-FFF2-40B4-BE49-F238E27FC236}">
                            <a16:creationId xmlns:a16="http://schemas.microsoft.com/office/drawing/2014/main" id="{00000000-0008-0000-0000-00005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348A68" id="Text Box 767" o:spid="_x0000_s1026" type="#_x0000_t202" style="position:absolute;margin-left:0;margin-top:0;width:6pt;height:2.25pt;z-index:25605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2736" behindDoc="0" locked="0" layoutInCell="1" allowOverlap="1" wp14:anchorId="6EA692A6" wp14:editId="19D2F383">
                      <wp:simplePos x="0" y="0"/>
                      <wp:positionH relativeFrom="column">
                        <wp:posOffset>0</wp:posOffset>
                      </wp:positionH>
                      <wp:positionV relativeFrom="paragraph">
                        <wp:posOffset>0</wp:posOffset>
                      </wp:positionV>
                      <wp:extent cx="76200" cy="28575"/>
                      <wp:effectExtent l="19050" t="19050" r="19050" b="28575"/>
                      <wp:wrapNone/>
                      <wp:docPr id="12881" name="Text Box 766">
                        <a:extLst xmlns:a="http://schemas.openxmlformats.org/drawingml/2006/main">
                          <a:ext uri="{FF2B5EF4-FFF2-40B4-BE49-F238E27FC236}">
                            <a16:creationId xmlns:a16="http://schemas.microsoft.com/office/drawing/2014/main" id="{00000000-0008-0000-0000-00005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5D26D" id="Text Box 766" o:spid="_x0000_s1026" type="#_x0000_t202" style="position:absolute;margin-left:0;margin-top:0;width:6pt;height:2.25pt;z-index:2560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3760" behindDoc="0" locked="0" layoutInCell="1" allowOverlap="1" wp14:anchorId="0754EA49" wp14:editId="4CD4ADC0">
                      <wp:simplePos x="0" y="0"/>
                      <wp:positionH relativeFrom="column">
                        <wp:posOffset>0</wp:posOffset>
                      </wp:positionH>
                      <wp:positionV relativeFrom="paragraph">
                        <wp:posOffset>0</wp:posOffset>
                      </wp:positionV>
                      <wp:extent cx="76200" cy="28575"/>
                      <wp:effectExtent l="19050" t="19050" r="19050" b="28575"/>
                      <wp:wrapNone/>
                      <wp:docPr id="12882" name="Text Box 765">
                        <a:extLst xmlns:a="http://schemas.openxmlformats.org/drawingml/2006/main">
                          <a:ext uri="{FF2B5EF4-FFF2-40B4-BE49-F238E27FC236}">
                            <a16:creationId xmlns:a16="http://schemas.microsoft.com/office/drawing/2014/main" id="{00000000-0008-0000-0000-00005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0E811" id="Text Box 765" o:spid="_x0000_s1026" type="#_x0000_t202" style="position:absolute;margin-left:0;margin-top:0;width:6pt;height:2.25pt;z-index:2560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4784" behindDoc="0" locked="0" layoutInCell="1" allowOverlap="1" wp14:anchorId="5FACAF49" wp14:editId="161A6B54">
                      <wp:simplePos x="0" y="0"/>
                      <wp:positionH relativeFrom="column">
                        <wp:posOffset>0</wp:posOffset>
                      </wp:positionH>
                      <wp:positionV relativeFrom="paragraph">
                        <wp:posOffset>0</wp:posOffset>
                      </wp:positionV>
                      <wp:extent cx="76200" cy="28575"/>
                      <wp:effectExtent l="19050" t="19050" r="19050" b="28575"/>
                      <wp:wrapNone/>
                      <wp:docPr id="12883" name="Text Box 764">
                        <a:extLst xmlns:a="http://schemas.openxmlformats.org/drawingml/2006/main">
                          <a:ext uri="{FF2B5EF4-FFF2-40B4-BE49-F238E27FC236}">
                            <a16:creationId xmlns:a16="http://schemas.microsoft.com/office/drawing/2014/main" id="{00000000-0008-0000-0000-00005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52BC9" id="Text Box 764" o:spid="_x0000_s1026" type="#_x0000_t202" style="position:absolute;margin-left:0;margin-top:0;width:6pt;height:2.25pt;z-index:2560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5808" behindDoc="0" locked="0" layoutInCell="1" allowOverlap="1" wp14:anchorId="7ECD6945" wp14:editId="0E94416C">
                      <wp:simplePos x="0" y="0"/>
                      <wp:positionH relativeFrom="column">
                        <wp:posOffset>0</wp:posOffset>
                      </wp:positionH>
                      <wp:positionV relativeFrom="paragraph">
                        <wp:posOffset>0</wp:posOffset>
                      </wp:positionV>
                      <wp:extent cx="76200" cy="28575"/>
                      <wp:effectExtent l="19050" t="19050" r="19050" b="28575"/>
                      <wp:wrapNone/>
                      <wp:docPr id="12884" name="Text Box 763">
                        <a:extLst xmlns:a="http://schemas.openxmlformats.org/drawingml/2006/main">
                          <a:ext uri="{FF2B5EF4-FFF2-40B4-BE49-F238E27FC236}">
                            <a16:creationId xmlns:a16="http://schemas.microsoft.com/office/drawing/2014/main" id="{00000000-0008-0000-0000-00005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6A548" id="Text Box 763" o:spid="_x0000_s1026" type="#_x0000_t202" style="position:absolute;margin-left:0;margin-top:0;width:6pt;height:2.25pt;z-index:25605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6832" behindDoc="0" locked="0" layoutInCell="1" allowOverlap="1" wp14:anchorId="294C6F88" wp14:editId="689E7FC8">
                      <wp:simplePos x="0" y="0"/>
                      <wp:positionH relativeFrom="column">
                        <wp:posOffset>0</wp:posOffset>
                      </wp:positionH>
                      <wp:positionV relativeFrom="paragraph">
                        <wp:posOffset>0</wp:posOffset>
                      </wp:positionV>
                      <wp:extent cx="76200" cy="28575"/>
                      <wp:effectExtent l="19050" t="19050" r="19050" b="28575"/>
                      <wp:wrapNone/>
                      <wp:docPr id="12885" name="Text Box 762">
                        <a:extLst xmlns:a="http://schemas.openxmlformats.org/drawingml/2006/main">
                          <a:ext uri="{FF2B5EF4-FFF2-40B4-BE49-F238E27FC236}">
                            <a16:creationId xmlns:a16="http://schemas.microsoft.com/office/drawing/2014/main" id="{00000000-0008-0000-0000-00005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B05C3" id="Text Box 762" o:spid="_x0000_s1026" type="#_x0000_t202" style="position:absolute;margin-left:0;margin-top:0;width:6pt;height:2.25pt;z-index:2560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7856" behindDoc="0" locked="0" layoutInCell="1" allowOverlap="1" wp14:anchorId="745F8ACC" wp14:editId="23991AA9">
                      <wp:simplePos x="0" y="0"/>
                      <wp:positionH relativeFrom="column">
                        <wp:posOffset>0</wp:posOffset>
                      </wp:positionH>
                      <wp:positionV relativeFrom="paragraph">
                        <wp:posOffset>0</wp:posOffset>
                      </wp:positionV>
                      <wp:extent cx="76200" cy="28575"/>
                      <wp:effectExtent l="19050" t="19050" r="19050" b="28575"/>
                      <wp:wrapNone/>
                      <wp:docPr id="12886" name="Text Box 761">
                        <a:extLst xmlns:a="http://schemas.openxmlformats.org/drawingml/2006/main">
                          <a:ext uri="{FF2B5EF4-FFF2-40B4-BE49-F238E27FC236}">
                            <a16:creationId xmlns:a16="http://schemas.microsoft.com/office/drawing/2014/main" id="{00000000-0008-0000-0000-00005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05559" id="Text Box 761" o:spid="_x0000_s1026" type="#_x0000_t202" style="position:absolute;margin-left:0;margin-top:0;width:6pt;height:2.25pt;z-index:25605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8880" behindDoc="0" locked="0" layoutInCell="1" allowOverlap="1" wp14:anchorId="105C9E83" wp14:editId="43A09AAA">
                      <wp:simplePos x="0" y="0"/>
                      <wp:positionH relativeFrom="column">
                        <wp:posOffset>0</wp:posOffset>
                      </wp:positionH>
                      <wp:positionV relativeFrom="paragraph">
                        <wp:posOffset>0</wp:posOffset>
                      </wp:positionV>
                      <wp:extent cx="76200" cy="28575"/>
                      <wp:effectExtent l="19050" t="19050" r="19050" b="28575"/>
                      <wp:wrapNone/>
                      <wp:docPr id="12887" name="Text Box 760">
                        <a:extLst xmlns:a="http://schemas.openxmlformats.org/drawingml/2006/main">
                          <a:ext uri="{FF2B5EF4-FFF2-40B4-BE49-F238E27FC236}">
                            <a16:creationId xmlns:a16="http://schemas.microsoft.com/office/drawing/2014/main" id="{00000000-0008-0000-0000-00005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57BE9" id="Text Box 760" o:spid="_x0000_s1026" type="#_x0000_t202" style="position:absolute;margin-left:0;margin-top:0;width:6pt;height:2.25pt;z-index:25605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59904" behindDoc="0" locked="0" layoutInCell="1" allowOverlap="1" wp14:anchorId="4C39B85E" wp14:editId="035A3A5D">
                      <wp:simplePos x="0" y="0"/>
                      <wp:positionH relativeFrom="column">
                        <wp:posOffset>0</wp:posOffset>
                      </wp:positionH>
                      <wp:positionV relativeFrom="paragraph">
                        <wp:posOffset>0</wp:posOffset>
                      </wp:positionV>
                      <wp:extent cx="76200" cy="28575"/>
                      <wp:effectExtent l="19050" t="19050" r="19050" b="28575"/>
                      <wp:wrapNone/>
                      <wp:docPr id="12888" name="Text Box 759">
                        <a:extLst xmlns:a="http://schemas.openxmlformats.org/drawingml/2006/main">
                          <a:ext uri="{FF2B5EF4-FFF2-40B4-BE49-F238E27FC236}">
                            <a16:creationId xmlns:a16="http://schemas.microsoft.com/office/drawing/2014/main" id="{00000000-0008-0000-0000-00005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7A951" id="Text Box 759" o:spid="_x0000_s1026" type="#_x0000_t202" style="position:absolute;margin-left:0;margin-top:0;width:6pt;height:2.25pt;z-index:25605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0928" behindDoc="0" locked="0" layoutInCell="1" allowOverlap="1" wp14:anchorId="5D62D180" wp14:editId="377DA3A7">
                      <wp:simplePos x="0" y="0"/>
                      <wp:positionH relativeFrom="column">
                        <wp:posOffset>0</wp:posOffset>
                      </wp:positionH>
                      <wp:positionV relativeFrom="paragraph">
                        <wp:posOffset>0</wp:posOffset>
                      </wp:positionV>
                      <wp:extent cx="76200" cy="28575"/>
                      <wp:effectExtent l="19050" t="19050" r="19050" b="28575"/>
                      <wp:wrapNone/>
                      <wp:docPr id="12889" name="Text Box 758">
                        <a:extLst xmlns:a="http://schemas.openxmlformats.org/drawingml/2006/main">
                          <a:ext uri="{FF2B5EF4-FFF2-40B4-BE49-F238E27FC236}">
                            <a16:creationId xmlns:a16="http://schemas.microsoft.com/office/drawing/2014/main" id="{00000000-0008-0000-0000-00005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5A373" id="Text Box 758" o:spid="_x0000_s1026" type="#_x0000_t202" style="position:absolute;margin-left:0;margin-top:0;width:6pt;height:2.25pt;z-index:2560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1952" behindDoc="0" locked="0" layoutInCell="1" allowOverlap="1" wp14:anchorId="330C1629" wp14:editId="69FC1B67">
                      <wp:simplePos x="0" y="0"/>
                      <wp:positionH relativeFrom="column">
                        <wp:posOffset>0</wp:posOffset>
                      </wp:positionH>
                      <wp:positionV relativeFrom="paragraph">
                        <wp:posOffset>0</wp:posOffset>
                      </wp:positionV>
                      <wp:extent cx="76200" cy="28575"/>
                      <wp:effectExtent l="19050" t="19050" r="19050" b="28575"/>
                      <wp:wrapNone/>
                      <wp:docPr id="12890" name="Text Box 757">
                        <a:extLst xmlns:a="http://schemas.openxmlformats.org/drawingml/2006/main">
                          <a:ext uri="{FF2B5EF4-FFF2-40B4-BE49-F238E27FC236}">
                            <a16:creationId xmlns:a16="http://schemas.microsoft.com/office/drawing/2014/main" id="{00000000-0008-0000-0000-00005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4D1BCC" id="Text Box 757" o:spid="_x0000_s1026" type="#_x0000_t202" style="position:absolute;margin-left:0;margin-top:0;width:6pt;height:2.25pt;z-index:25606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2976" behindDoc="0" locked="0" layoutInCell="1" allowOverlap="1" wp14:anchorId="71BAE3A1" wp14:editId="07B4212D">
                      <wp:simplePos x="0" y="0"/>
                      <wp:positionH relativeFrom="column">
                        <wp:posOffset>0</wp:posOffset>
                      </wp:positionH>
                      <wp:positionV relativeFrom="paragraph">
                        <wp:posOffset>0</wp:posOffset>
                      </wp:positionV>
                      <wp:extent cx="76200" cy="28575"/>
                      <wp:effectExtent l="19050" t="19050" r="19050" b="28575"/>
                      <wp:wrapNone/>
                      <wp:docPr id="12891" name="Text Box 756">
                        <a:extLst xmlns:a="http://schemas.openxmlformats.org/drawingml/2006/main">
                          <a:ext uri="{FF2B5EF4-FFF2-40B4-BE49-F238E27FC236}">
                            <a16:creationId xmlns:a16="http://schemas.microsoft.com/office/drawing/2014/main" id="{00000000-0008-0000-0000-00005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E08311" id="Text Box 756" o:spid="_x0000_s1026" type="#_x0000_t202" style="position:absolute;margin-left:0;margin-top:0;width:6pt;height:2.25pt;z-index:2560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4000" behindDoc="0" locked="0" layoutInCell="1" allowOverlap="1" wp14:anchorId="29BB954B" wp14:editId="24697E43">
                      <wp:simplePos x="0" y="0"/>
                      <wp:positionH relativeFrom="column">
                        <wp:posOffset>0</wp:posOffset>
                      </wp:positionH>
                      <wp:positionV relativeFrom="paragraph">
                        <wp:posOffset>0</wp:posOffset>
                      </wp:positionV>
                      <wp:extent cx="76200" cy="28575"/>
                      <wp:effectExtent l="19050" t="19050" r="19050" b="28575"/>
                      <wp:wrapNone/>
                      <wp:docPr id="12892" name="Text Box 755">
                        <a:extLst xmlns:a="http://schemas.openxmlformats.org/drawingml/2006/main">
                          <a:ext uri="{FF2B5EF4-FFF2-40B4-BE49-F238E27FC236}">
                            <a16:creationId xmlns:a16="http://schemas.microsoft.com/office/drawing/2014/main" id="{00000000-0008-0000-0000-00005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49EB8" id="Text Box 755" o:spid="_x0000_s1026" type="#_x0000_t202" style="position:absolute;margin-left:0;margin-top:0;width:6pt;height:2.25pt;z-index:2560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5024" behindDoc="0" locked="0" layoutInCell="1" allowOverlap="1" wp14:anchorId="1C5B3730" wp14:editId="7E1D8BAE">
                      <wp:simplePos x="0" y="0"/>
                      <wp:positionH relativeFrom="column">
                        <wp:posOffset>0</wp:posOffset>
                      </wp:positionH>
                      <wp:positionV relativeFrom="paragraph">
                        <wp:posOffset>0</wp:posOffset>
                      </wp:positionV>
                      <wp:extent cx="76200" cy="28575"/>
                      <wp:effectExtent l="19050" t="19050" r="19050" b="28575"/>
                      <wp:wrapNone/>
                      <wp:docPr id="12893" name="Text Box 754">
                        <a:extLst xmlns:a="http://schemas.openxmlformats.org/drawingml/2006/main">
                          <a:ext uri="{FF2B5EF4-FFF2-40B4-BE49-F238E27FC236}">
                            <a16:creationId xmlns:a16="http://schemas.microsoft.com/office/drawing/2014/main" id="{00000000-0008-0000-0000-00005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9D272" id="Text Box 754" o:spid="_x0000_s1026" type="#_x0000_t202" style="position:absolute;margin-left:0;margin-top:0;width:6pt;height:2.25pt;z-index:25606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6048" behindDoc="0" locked="0" layoutInCell="1" allowOverlap="1" wp14:anchorId="7260F737" wp14:editId="4E848D05">
                      <wp:simplePos x="0" y="0"/>
                      <wp:positionH relativeFrom="column">
                        <wp:posOffset>0</wp:posOffset>
                      </wp:positionH>
                      <wp:positionV relativeFrom="paragraph">
                        <wp:posOffset>0</wp:posOffset>
                      </wp:positionV>
                      <wp:extent cx="76200" cy="28575"/>
                      <wp:effectExtent l="19050" t="19050" r="19050" b="28575"/>
                      <wp:wrapNone/>
                      <wp:docPr id="12894" name="Text Box 753">
                        <a:extLst xmlns:a="http://schemas.openxmlformats.org/drawingml/2006/main">
                          <a:ext uri="{FF2B5EF4-FFF2-40B4-BE49-F238E27FC236}">
                            <a16:creationId xmlns:a16="http://schemas.microsoft.com/office/drawing/2014/main" id="{00000000-0008-0000-0000-00005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F7119" id="Text Box 753" o:spid="_x0000_s1026" type="#_x0000_t202" style="position:absolute;margin-left:0;margin-top:0;width:6pt;height:2.25pt;z-index:25606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7072" behindDoc="0" locked="0" layoutInCell="1" allowOverlap="1" wp14:anchorId="0CF8DD76" wp14:editId="4E22C791">
                      <wp:simplePos x="0" y="0"/>
                      <wp:positionH relativeFrom="column">
                        <wp:posOffset>0</wp:posOffset>
                      </wp:positionH>
                      <wp:positionV relativeFrom="paragraph">
                        <wp:posOffset>0</wp:posOffset>
                      </wp:positionV>
                      <wp:extent cx="76200" cy="28575"/>
                      <wp:effectExtent l="19050" t="19050" r="19050" b="28575"/>
                      <wp:wrapNone/>
                      <wp:docPr id="12895" name="Text Box 752">
                        <a:extLst xmlns:a="http://schemas.openxmlformats.org/drawingml/2006/main">
                          <a:ext uri="{FF2B5EF4-FFF2-40B4-BE49-F238E27FC236}">
                            <a16:creationId xmlns:a16="http://schemas.microsoft.com/office/drawing/2014/main" id="{00000000-0008-0000-0000-00005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F32D69" id="Text Box 752" o:spid="_x0000_s1026" type="#_x0000_t202" style="position:absolute;margin-left:0;margin-top:0;width:6pt;height:2.25pt;z-index:25606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8096" behindDoc="0" locked="0" layoutInCell="1" allowOverlap="1" wp14:anchorId="4254C1AC" wp14:editId="274EDBD8">
                      <wp:simplePos x="0" y="0"/>
                      <wp:positionH relativeFrom="column">
                        <wp:posOffset>0</wp:posOffset>
                      </wp:positionH>
                      <wp:positionV relativeFrom="paragraph">
                        <wp:posOffset>0</wp:posOffset>
                      </wp:positionV>
                      <wp:extent cx="76200" cy="28575"/>
                      <wp:effectExtent l="19050" t="19050" r="19050" b="28575"/>
                      <wp:wrapNone/>
                      <wp:docPr id="12896" name="Text Box 751">
                        <a:extLst xmlns:a="http://schemas.openxmlformats.org/drawingml/2006/main">
                          <a:ext uri="{FF2B5EF4-FFF2-40B4-BE49-F238E27FC236}">
                            <a16:creationId xmlns:a16="http://schemas.microsoft.com/office/drawing/2014/main" id="{00000000-0008-0000-0000-00006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97E830" id="Text Box 751" o:spid="_x0000_s1026" type="#_x0000_t202" style="position:absolute;margin-left:0;margin-top:0;width:6pt;height:2.25pt;z-index:25606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69120" behindDoc="0" locked="0" layoutInCell="1" allowOverlap="1" wp14:anchorId="4896BA1A" wp14:editId="1754C2F7">
                      <wp:simplePos x="0" y="0"/>
                      <wp:positionH relativeFrom="column">
                        <wp:posOffset>0</wp:posOffset>
                      </wp:positionH>
                      <wp:positionV relativeFrom="paragraph">
                        <wp:posOffset>0</wp:posOffset>
                      </wp:positionV>
                      <wp:extent cx="76200" cy="28575"/>
                      <wp:effectExtent l="19050" t="19050" r="19050" b="28575"/>
                      <wp:wrapNone/>
                      <wp:docPr id="12897" name="Text Box 750">
                        <a:extLst xmlns:a="http://schemas.openxmlformats.org/drawingml/2006/main">
                          <a:ext uri="{FF2B5EF4-FFF2-40B4-BE49-F238E27FC236}">
                            <a16:creationId xmlns:a16="http://schemas.microsoft.com/office/drawing/2014/main" id="{00000000-0008-0000-0000-00006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2E59E" id="Text Box 750" o:spid="_x0000_s1026" type="#_x0000_t202" style="position:absolute;margin-left:0;margin-top:0;width:6pt;height:2.25pt;z-index:2560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0144" behindDoc="0" locked="0" layoutInCell="1" allowOverlap="1" wp14:anchorId="596E5062" wp14:editId="29C83AE0">
                      <wp:simplePos x="0" y="0"/>
                      <wp:positionH relativeFrom="column">
                        <wp:posOffset>0</wp:posOffset>
                      </wp:positionH>
                      <wp:positionV relativeFrom="paragraph">
                        <wp:posOffset>0</wp:posOffset>
                      </wp:positionV>
                      <wp:extent cx="76200" cy="28575"/>
                      <wp:effectExtent l="19050" t="19050" r="19050" b="28575"/>
                      <wp:wrapNone/>
                      <wp:docPr id="12898" name="Text Box 749">
                        <a:extLst xmlns:a="http://schemas.openxmlformats.org/drawingml/2006/main">
                          <a:ext uri="{FF2B5EF4-FFF2-40B4-BE49-F238E27FC236}">
                            <a16:creationId xmlns:a16="http://schemas.microsoft.com/office/drawing/2014/main" id="{00000000-0008-0000-0000-00006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CBC67" id="Text Box 749" o:spid="_x0000_s1026" type="#_x0000_t202" style="position:absolute;margin-left:0;margin-top:0;width:6pt;height:2.25pt;z-index:25607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1168" behindDoc="0" locked="0" layoutInCell="1" allowOverlap="1" wp14:anchorId="780EB0BD" wp14:editId="01875F3F">
                      <wp:simplePos x="0" y="0"/>
                      <wp:positionH relativeFrom="column">
                        <wp:posOffset>0</wp:posOffset>
                      </wp:positionH>
                      <wp:positionV relativeFrom="paragraph">
                        <wp:posOffset>0</wp:posOffset>
                      </wp:positionV>
                      <wp:extent cx="76200" cy="28575"/>
                      <wp:effectExtent l="19050" t="19050" r="19050" b="28575"/>
                      <wp:wrapNone/>
                      <wp:docPr id="12899" name="Text Box 748">
                        <a:extLst xmlns:a="http://schemas.openxmlformats.org/drawingml/2006/main">
                          <a:ext uri="{FF2B5EF4-FFF2-40B4-BE49-F238E27FC236}">
                            <a16:creationId xmlns:a16="http://schemas.microsoft.com/office/drawing/2014/main" id="{00000000-0008-0000-0000-00006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A2AF1" id="Text Box 748" o:spid="_x0000_s1026" type="#_x0000_t202" style="position:absolute;margin-left:0;margin-top:0;width:6pt;height:2.25pt;z-index:25607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2192" behindDoc="0" locked="0" layoutInCell="1" allowOverlap="1" wp14:anchorId="669F4D80" wp14:editId="415DAC62">
                      <wp:simplePos x="0" y="0"/>
                      <wp:positionH relativeFrom="column">
                        <wp:posOffset>0</wp:posOffset>
                      </wp:positionH>
                      <wp:positionV relativeFrom="paragraph">
                        <wp:posOffset>0</wp:posOffset>
                      </wp:positionV>
                      <wp:extent cx="76200" cy="28575"/>
                      <wp:effectExtent l="19050" t="19050" r="19050" b="28575"/>
                      <wp:wrapNone/>
                      <wp:docPr id="12900" name="Text Box 747">
                        <a:extLst xmlns:a="http://schemas.openxmlformats.org/drawingml/2006/main">
                          <a:ext uri="{FF2B5EF4-FFF2-40B4-BE49-F238E27FC236}">
                            <a16:creationId xmlns:a16="http://schemas.microsoft.com/office/drawing/2014/main" id="{00000000-0008-0000-0000-00006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DDDE6" id="Text Box 747" o:spid="_x0000_s1026" type="#_x0000_t202" style="position:absolute;margin-left:0;margin-top:0;width:6pt;height:2.25pt;z-index:2560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3216" behindDoc="0" locked="0" layoutInCell="1" allowOverlap="1" wp14:anchorId="086D17AC" wp14:editId="41AB03CB">
                      <wp:simplePos x="0" y="0"/>
                      <wp:positionH relativeFrom="column">
                        <wp:posOffset>0</wp:posOffset>
                      </wp:positionH>
                      <wp:positionV relativeFrom="paragraph">
                        <wp:posOffset>0</wp:posOffset>
                      </wp:positionV>
                      <wp:extent cx="76200" cy="28575"/>
                      <wp:effectExtent l="19050" t="19050" r="19050" b="28575"/>
                      <wp:wrapNone/>
                      <wp:docPr id="12901" name="Text Box 746">
                        <a:extLst xmlns:a="http://schemas.openxmlformats.org/drawingml/2006/main">
                          <a:ext uri="{FF2B5EF4-FFF2-40B4-BE49-F238E27FC236}">
                            <a16:creationId xmlns:a16="http://schemas.microsoft.com/office/drawing/2014/main" id="{00000000-0008-0000-0000-00006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7C701" id="Text Box 746" o:spid="_x0000_s1026" type="#_x0000_t202" style="position:absolute;margin-left:0;margin-top:0;width:6pt;height:2.25pt;z-index:25607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4240" behindDoc="0" locked="0" layoutInCell="1" allowOverlap="1" wp14:anchorId="5C31D1BD" wp14:editId="58BD6008">
                      <wp:simplePos x="0" y="0"/>
                      <wp:positionH relativeFrom="column">
                        <wp:posOffset>0</wp:posOffset>
                      </wp:positionH>
                      <wp:positionV relativeFrom="paragraph">
                        <wp:posOffset>0</wp:posOffset>
                      </wp:positionV>
                      <wp:extent cx="76200" cy="28575"/>
                      <wp:effectExtent l="19050" t="19050" r="19050" b="28575"/>
                      <wp:wrapNone/>
                      <wp:docPr id="12902" name="Text Box 745">
                        <a:extLst xmlns:a="http://schemas.openxmlformats.org/drawingml/2006/main">
                          <a:ext uri="{FF2B5EF4-FFF2-40B4-BE49-F238E27FC236}">
                            <a16:creationId xmlns:a16="http://schemas.microsoft.com/office/drawing/2014/main" id="{00000000-0008-0000-0000-00006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6D643" id="Text Box 745" o:spid="_x0000_s1026" type="#_x0000_t202" style="position:absolute;margin-left:0;margin-top:0;width:6pt;height:2.25pt;z-index:25607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5264" behindDoc="0" locked="0" layoutInCell="1" allowOverlap="1" wp14:anchorId="7E481899" wp14:editId="7419F236">
                      <wp:simplePos x="0" y="0"/>
                      <wp:positionH relativeFrom="column">
                        <wp:posOffset>0</wp:posOffset>
                      </wp:positionH>
                      <wp:positionV relativeFrom="paragraph">
                        <wp:posOffset>0</wp:posOffset>
                      </wp:positionV>
                      <wp:extent cx="76200" cy="28575"/>
                      <wp:effectExtent l="19050" t="19050" r="19050" b="28575"/>
                      <wp:wrapNone/>
                      <wp:docPr id="12903" name="Text Box 744">
                        <a:extLst xmlns:a="http://schemas.openxmlformats.org/drawingml/2006/main">
                          <a:ext uri="{FF2B5EF4-FFF2-40B4-BE49-F238E27FC236}">
                            <a16:creationId xmlns:a16="http://schemas.microsoft.com/office/drawing/2014/main" id="{00000000-0008-0000-0000-00006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5EE78" id="Text Box 744" o:spid="_x0000_s1026" type="#_x0000_t202" style="position:absolute;margin-left:0;margin-top:0;width:6pt;height:2.25pt;z-index:25607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6288" behindDoc="0" locked="0" layoutInCell="1" allowOverlap="1" wp14:anchorId="2EE496BA" wp14:editId="226E039F">
                      <wp:simplePos x="0" y="0"/>
                      <wp:positionH relativeFrom="column">
                        <wp:posOffset>0</wp:posOffset>
                      </wp:positionH>
                      <wp:positionV relativeFrom="paragraph">
                        <wp:posOffset>0</wp:posOffset>
                      </wp:positionV>
                      <wp:extent cx="76200" cy="28575"/>
                      <wp:effectExtent l="19050" t="19050" r="19050" b="28575"/>
                      <wp:wrapNone/>
                      <wp:docPr id="12904" name="Text Box 743">
                        <a:extLst xmlns:a="http://schemas.openxmlformats.org/drawingml/2006/main">
                          <a:ext uri="{FF2B5EF4-FFF2-40B4-BE49-F238E27FC236}">
                            <a16:creationId xmlns:a16="http://schemas.microsoft.com/office/drawing/2014/main" id="{00000000-0008-0000-0000-00006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AA6A2" id="Text Box 743" o:spid="_x0000_s1026" type="#_x0000_t202" style="position:absolute;margin-left:0;margin-top:0;width:6pt;height:2.25pt;z-index:25607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7312" behindDoc="0" locked="0" layoutInCell="1" allowOverlap="1" wp14:anchorId="12771BD7" wp14:editId="718DA3EE">
                      <wp:simplePos x="0" y="0"/>
                      <wp:positionH relativeFrom="column">
                        <wp:posOffset>0</wp:posOffset>
                      </wp:positionH>
                      <wp:positionV relativeFrom="paragraph">
                        <wp:posOffset>0</wp:posOffset>
                      </wp:positionV>
                      <wp:extent cx="76200" cy="28575"/>
                      <wp:effectExtent l="19050" t="19050" r="19050" b="28575"/>
                      <wp:wrapNone/>
                      <wp:docPr id="12905" name="Text Box 742">
                        <a:extLst xmlns:a="http://schemas.openxmlformats.org/drawingml/2006/main">
                          <a:ext uri="{FF2B5EF4-FFF2-40B4-BE49-F238E27FC236}">
                            <a16:creationId xmlns:a16="http://schemas.microsoft.com/office/drawing/2014/main" id="{00000000-0008-0000-0000-00006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2EB429" id="Text Box 742" o:spid="_x0000_s1026" type="#_x0000_t202" style="position:absolute;margin-left:0;margin-top:0;width:6pt;height:2.25pt;z-index:25607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8336" behindDoc="0" locked="0" layoutInCell="1" allowOverlap="1" wp14:anchorId="7E73B868" wp14:editId="61D6D200">
                      <wp:simplePos x="0" y="0"/>
                      <wp:positionH relativeFrom="column">
                        <wp:posOffset>0</wp:posOffset>
                      </wp:positionH>
                      <wp:positionV relativeFrom="paragraph">
                        <wp:posOffset>0</wp:posOffset>
                      </wp:positionV>
                      <wp:extent cx="76200" cy="28575"/>
                      <wp:effectExtent l="19050" t="19050" r="19050" b="28575"/>
                      <wp:wrapNone/>
                      <wp:docPr id="12906" name="Text Box 741">
                        <a:extLst xmlns:a="http://schemas.openxmlformats.org/drawingml/2006/main">
                          <a:ext uri="{FF2B5EF4-FFF2-40B4-BE49-F238E27FC236}">
                            <a16:creationId xmlns:a16="http://schemas.microsoft.com/office/drawing/2014/main" id="{00000000-0008-0000-0000-00006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739061" id="Text Box 741" o:spid="_x0000_s1026" type="#_x0000_t202" style="position:absolute;margin-left:0;margin-top:0;width:6pt;height:2.25pt;z-index:2560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79360" behindDoc="0" locked="0" layoutInCell="1" allowOverlap="1" wp14:anchorId="38765B8D" wp14:editId="0943439D">
                      <wp:simplePos x="0" y="0"/>
                      <wp:positionH relativeFrom="column">
                        <wp:posOffset>0</wp:posOffset>
                      </wp:positionH>
                      <wp:positionV relativeFrom="paragraph">
                        <wp:posOffset>0</wp:posOffset>
                      </wp:positionV>
                      <wp:extent cx="76200" cy="28575"/>
                      <wp:effectExtent l="19050" t="19050" r="19050" b="28575"/>
                      <wp:wrapNone/>
                      <wp:docPr id="12907" name="Text Box 740">
                        <a:extLst xmlns:a="http://schemas.openxmlformats.org/drawingml/2006/main">
                          <a:ext uri="{FF2B5EF4-FFF2-40B4-BE49-F238E27FC236}">
                            <a16:creationId xmlns:a16="http://schemas.microsoft.com/office/drawing/2014/main" id="{00000000-0008-0000-0000-00006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34690" id="Text Box 740" o:spid="_x0000_s1026" type="#_x0000_t202" style="position:absolute;margin-left:0;margin-top:0;width:6pt;height:2.25pt;z-index:25607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0384" behindDoc="0" locked="0" layoutInCell="1" allowOverlap="1" wp14:anchorId="2FA30E1C" wp14:editId="748589F1">
                      <wp:simplePos x="0" y="0"/>
                      <wp:positionH relativeFrom="column">
                        <wp:posOffset>0</wp:posOffset>
                      </wp:positionH>
                      <wp:positionV relativeFrom="paragraph">
                        <wp:posOffset>0</wp:posOffset>
                      </wp:positionV>
                      <wp:extent cx="76200" cy="28575"/>
                      <wp:effectExtent l="19050" t="19050" r="19050" b="28575"/>
                      <wp:wrapNone/>
                      <wp:docPr id="12908" name="Text Box 739">
                        <a:extLst xmlns:a="http://schemas.openxmlformats.org/drawingml/2006/main">
                          <a:ext uri="{FF2B5EF4-FFF2-40B4-BE49-F238E27FC236}">
                            <a16:creationId xmlns:a16="http://schemas.microsoft.com/office/drawing/2014/main" id="{00000000-0008-0000-0000-00006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44C22" id="Text Box 739" o:spid="_x0000_s1026" type="#_x0000_t202" style="position:absolute;margin-left:0;margin-top:0;width:6pt;height:2.25pt;z-index:25608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1408" behindDoc="0" locked="0" layoutInCell="1" allowOverlap="1" wp14:anchorId="1D611281" wp14:editId="4209CD53">
                      <wp:simplePos x="0" y="0"/>
                      <wp:positionH relativeFrom="column">
                        <wp:posOffset>0</wp:posOffset>
                      </wp:positionH>
                      <wp:positionV relativeFrom="paragraph">
                        <wp:posOffset>0</wp:posOffset>
                      </wp:positionV>
                      <wp:extent cx="76200" cy="28575"/>
                      <wp:effectExtent l="19050" t="19050" r="19050" b="28575"/>
                      <wp:wrapNone/>
                      <wp:docPr id="12909" name="Text Box 738">
                        <a:extLst xmlns:a="http://schemas.openxmlformats.org/drawingml/2006/main">
                          <a:ext uri="{FF2B5EF4-FFF2-40B4-BE49-F238E27FC236}">
                            <a16:creationId xmlns:a16="http://schemas.microsoft.com/office/drawing/2014/main" id="{00000000-0008-0000-0000-00006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D9F52" id="Text Box 738" o:spid="_x0000_s1026" type="#_x0000_t202" style="position:absolute;margin-left:0;margin-top:0;width:6pt;height:2.25pt;z-index:2560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2432" behindDoc="0" locked="0" layoutInCell="1" allowOverlap="1" wp14:anchorId="300F9989" wp14:editId="0D16BCDA">
                      <wp:simplePos x="0" y="0"/>
                      <wp:positionH relativeFrom="column">
                        <wp:posOffset>0</wp:posOffset>
                      </wp:positionH>
                      <wp:positionV relativeFrom="paragraph">
                        <wp:posOffset>0</wp:posOffset>
                      </wp:positionV>
                      <wp:extent cx="76200" cy="28575"/>
                      <wp:effectExtent l="19050" t="19050" r="19050" b="28575"/>
                      <wp:wrapNone/>
                      <wp:docPr id="12910" name="Text Box 737">
                        <a:extLst xmlns:a="http://schemas.openxmlformats.org/drawingml/2006/main">
                          <a:ext uri="{FF2B5EF4-FFF2-40B4-BE49-F238E27FC236}">
                            <a16:creationId xmlns:a16="http://schemas.microsoft.com/office/drawing/2014/main" id="{00000000-0008-0000-0000-00006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BA77E" id="Text Box 737" o:spid="_x0000_s1026" type="#_x0000_t202" style="position:absolute;margin-left:0;margin-top:0;width:6pt;height:2.25pt;z-index:2560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3456" behindDoc="0" locked="0" layoutInCell="1" allowOverlap="1" wp14:anchorId="6181D8DC" wp14:editId="3C57A68D">
                      <wp:simplePos x="0" y="0"/>
                      <wp:positionH relativeFrom="column">
                        <wp:posOffset>0</wp:posOffset>
                      </wp:positionH>
                      <wp:positionV relativeFrom="paragraph">
                        <wp:posOffset>0</wp:posOffset>
                      </wp:positionV>
                      <wp:extent cx="76200" cy="28575"/>
                      <wp:effectExtent l="19050" t="19050" r="19050" b="28575"/>
                      <wp:wrapNone/>
                      <wp:docPr id="12911" name="Text Box 736">
                        <a:extLst xmlns:a="http://schemas.openxmlformats.org/drawingml/2006/main">
                          <a:ext uri="{FF2B5EF4-FFF2-40B4-BE49-F238E27FC236}">
                            <a16:creationId xmlns:a16="http://schemas.microsoft.com/office/drawing/2014/main" id="{00000000-0008-0000-0000-00006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5F2ED" id="Text Box 736" o:spid="_x0000_s1026" type="#_x0000_t202" style="position:absolute;margin-left:0;margin-top:0;width:6pt;height:2.25pt;z-index:25608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4480" behindDoc="0" locked="0" layoutInCell="1" allowOverlap="1" wp14:anchorId="4D6963B0" wp14:editId="099D4146">
                      <wp:simplePos x="0" y="0"/>
                      <wp:positionH relativeFrom="column">
                        <wp:posOffset>0</wp:posOffset>
                      </wp:positionH>
                      <wp:positionV relativeFrom="paragraph">
                        <wp:posOffset>0</wp:posOffset>
                      </wp:positionV>
                      <wp:extent cx="76200" cy="28575"/>
                      <wp:effectExtent l="19050" t="19050" r="19050" b="28575"/>
                      <wp:wrapNone/>
                      <wp:docPr id="12912" name="Text Box 735">
                        <a:extLst xmlns:a="http://schemas.openxmlformats.org/drawingml/2006/main">
                          <a:ext uri="{FF2B5EF4-FFF2-40B4-BE49-F238E27FC236}">
                            <a16:creationId xmlns:a16="http://schemas.microsoft.com/office/drawing/2014/main" id="{00000000-0008-0000-0000-00007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91800" id="Text Box 735" o:spid="_x0000_s1026" type="#_x0000_t202" style="position:absolute;margin-left:0;margin-top:0;width:6pt;height:2.25pt;z-index:25608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5504" behindDoc="0" locked="0" layoutInCell="1" allowOverlap="1" wp14:anchorId="5F2222C3" wp14:editId="70DDC9EE">
                      <wp:simplePos x="0" y="0"/>
                      <wp:positionH relativeFrom="column">
                        <wp:posOffset>0</wp:posOffset>
                      </wp:positionH>
                      <wp:positionV relativeFrom="paragraph">
                        <wp:posOffset>0</wp:posOffset>
                      </wp:positionV>
                      <wp:extent cx="76200" cy="28575"/>
                      <wp:effectExtent l="19050" t="19050" r="19050" b="28575"/>
                      <wp:wrapNone/>
                      <wp:docPr id="12913" name="Text Box 734">
                        <a:extLst xmlns:a="http://schemas.openxmlformats.org/drawingml/2006/main">
                          <a:ext uri="{FF2B5EF4-FFF2-40B4-BE49-F238E27FC236}">
                            <a16:creationId xmlns:a16="http://schemas.microsoft.com/office/drawing/2014/main" id="{00000000-0008-0000-0000-00007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D5AF0" id="Text Box 734" o:spid="_x0000_s1026" type="#_x0000_t202" style="position:absolute;margin-left:0;margin-top:0;width:6pt;height:2.25pt;z-index:25608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6528" behindDoc="0" locked="0" layoutInCell="1" allowOverlap="1" wp14:anchorId="3B9C8C26" wp14:editId="0798B5D0">
                      <wp:simplePos x="0" y="0"/>
                      <wp:positionH relativeFrom="column">
                        <wp:posOffset>0</wp:posOffset>
                      </wp:positionH>
                      <wp:positionV relativeFrom="paragraph">
                        <wp:posOffset>0</wp:posOffset>
                      </wp:positionV>
                      <wp:extent cx="76200" cy="28575"/>
                      <wp:effectExtent l="19050" t="19050" r="19050" b="28575"/>
                      <wp:wrapNone/>
                      <wp:docPr id="12914" name="Text Box 733">
                        <a:extLst xmlns:a="http://schemas.openxmlformats.org/drawingml/2006/main">
                          <a:ext uri="{FF2B5EF4-FFF2-40B4-BE49-F238E27FC236}">
                            <a16:creationId xmlns:a16="http://schemas.microsoft.com/office/drawing/2014/main" id="{00000000-0008-0000-0000-00007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3AA5B" id="Text Box 733" o:spid="_x0000_s1026" type="#_x0000_t202" style="position:absolute;margin-left:0;margin-top:0;width:6pt;height:2.25pt;z-index:25608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7552" behindDoc="0" locked="0" layoutInCell="1" allowOverlap="1" wp14:anchorId="7FB96A90" wp14:editId="088393E7">
                      <wp:simplePos x="0" y="0"/>
                      <wp:positionH relativeFrom="column">
                        <wp:posOffset>0</wp:posOffset>
                      </wp:positionH>
                      <wp:positionV relativeFrom="paragraph">
                        <wp:posOffset>0</wp:posOffset>
                      </wp:positionV>
                      <wp:extent cx="76200" cy="28575"/>
                      <wp:effectExtent l="19050" t="19050" r="19050" b="28575"/>
                      <wp:wrapNone/>
                      <wp:docPr id="12915" name="Text Box 732">
                        <a:extLst xmlns:a="http://schemas.openxmlformats.org/drawingml/2006/main">
                          <a:ext uri="{FF2B5EF4-FFF2-40B4-BE49-F238E27FC236}">
                            <a16:creationId xmlns:a16="http://schemas.microsoft.com/office/drawing/2014/main" id="{00000000-0008-0000-0000-00007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0013A" id="Text Box 732" o:spid="_x0000_s1026" type="#_x0000_t202" style="position:absolute;margin-left:0;margin-top:0;width:6pt;height:2.25pt;z-index:25608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8576" behindDoc="0" locked="0" layoutInCell="1" allowOverlap="1" wp14:anchorId="073A1193" wp14:editId="3ACDC642">
                      <wp:simplePos x="0" y="0"/>
                      <wp:positionH relativeFrom="column">
                        <wp:posOffset>0</wp:posOffset>
                      </wp:positionH>
                      <wp:positionV relativeFrom="paragraph">
                        <wp:posOffset>0</wp:posOffset>
                      </wp:positionV>
                      <wp:extent cx="76200" cy="28575"/>
                      <wp:effectExtent l="19050" t="19050" r="19050" b="28575"/>
                      <wp:wrapNone/>
                      <wp:docPr id="12916" name="Text Box 731">
                        <a:extLst xmlns:a="http://schemas.openxmlformats.org/drawingml/2006/main">
                          <a:ext uri="{FF2B5EF4-FFF2-40B4-BE49-F238E27FC236}">
                            <a16:creationId xmlns:a16="http://schemas.microsoft.com/office/drawing/2014/main" id="{00000000-0008-0000-0000-00007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639FD" id="Text Box 731" o:spid="_x0000_s1026" type="#_x0000_t202" style="position:absolute;margin-left:0;margin-top:0;width:6pt;height:2.25pt;z-index:25608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89600" behindDoc="0" locked="0" layoutInCell="1" allowOverlap="1" wp14:anchorId="59C0E03C" wp14:editId="033B9471">
                      <wp:simplePos x="0" y="0"/>
                      <wp:positionH relativeFrom="column">
                        <wp:posOffset>0</wp:posOffset>
                      </wp:positionH>
                      <wp:positionV relativeFrom="paragraph">
                        <wp:posOffset>0</wp:posOffset>
                      </wp:positionV>
                      <wp:extent cx="76200" cy="28575"/>
                      <wp:effectExtent l="19050" t="19050" r="19050" b="28575"/>
                      <wp:wrapNone/>
                      <wp:docPr id="12917" name="Text Box 730">
                        <a:extLst xmlns:a="http://schemas.openxmlformats.org/drawingml/2006/main">
                          <a:ext uri="{FF2B5EF4-FFF2-40B4-BE49-F238E27FC236}">
                            <a16:creationId xmlns:a16="http://schemas.microsoft.com/office/drawing/2014/main" id="{00000000-0008-0000-0000-00007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81699" id="Text Box 730" o:spid="_x0000_s1026" type="#_x0000_t202" style="position:absolute;margin-left:0;margin-top:0;width:6pt;height:2.25pt;z-index:25608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0624" behindDoc="0" locked="0" layoutInCell="1" allowOverlap="1" wp14:anchorId="5767419A" wp14:editId="1FBA6AF3">
                      <wp:simplePos x="0" y="0"/>
                      <wp:positionH relativeFrom="column">
                        <wp:posOffset>0</wp:posOffset>
                      </wp:positionH>
                      <wp:positionV relativeFrom="paragraph">
                        <wp:posOffset>0</wp:posOffset>
                      </wp:positionV>
                      <wp:extent cx="76200" cy="28575"/>
                      <wp:effectExtent l="19050" t="19050" r="19050" b="28575"/>
                      <wp:wrapNone/>
                      <wp:docPr id="12918" name="Text Box 729">
                        <a:extLst xmlns:a="http://schemas.openxmlformats.org/drawingml/2006/main">
                          <a:ext uri="{FF2B5EF4-FFF2-40B4-BE49-F238E27FC236}">
                            <a16:creationId xmlns:a16="http://schemas.microsoft.com/office/drawing/2014/main" id="{00000000-0008-0000-0000-00007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01F99" id="Text Box 729" o:spid="_x0000_s1026" type="#_x0000_t202" style="position:absolute;margin-left:0;margin-top:0;width:6pt;height:2.25pt;z-index:2560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1648" behindDoc="0" locked="0" layoutInCell="1" allowOverlap="1" wp14:anchorId="2F4C88B0" wp14:editId="4DA5B316">
                      <wp:simplePos x="0" y="0"/>
                      <wp:positionH relativeFrom="column">
                        <wp:posOffset>0</wp:posOffset>
                      </wp:positionH>
                      <wp:positionV relativeFrom="paragraph">
                        <wp:posOffset>0</wp:posOffset>
                      </wp:positionV>
                      <wp:extent cx="76200" cy="28575"/>
                      <wp:effectExtent l="19050" t="19050" r="19050" b="28575"/>
                      <wp:wrapNone/>
                      <wp:docPr id="12919" name="Text Box 728">
                        <a:extLst xmlns:a="http://schemas.openxmlformats.org/drawingml/2006/main">
                          <a:ext uri="{FF2B5EF4-FFF2-40B4-BE49-F238E27FC236}">
                            <a16:creationId xmlns:a16="http://schemas.microsoft.com/office/drawing/2014/main" id="{00000000-0008-0000-0000-00007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BD6DA" id="Text Box 728" o:spid="_x0000_s1026" type="#_x0000_t202" style="position:absolute;margin-left:0;margin-top:0;width:6pt;height:2.25pt;z-index:25609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2672" behindDoc="0" locked="0" layoutInCell="1" allowOverlap="1" wp14:anchorId="26249650" wp14:editId="68D4366B">
                      <wp:simplePos x="0" y="0"/>
                      <wp:positionH relativeFrom="column">
                        <wp:posOffset>0</wp:posOffset>
                      </wp:positionH>
                      <wp:positionV relativeFrom="paragraph">
                        <wp:posOffset>0</wp:posOffset>
                      </wp:positionV>
                      <wp:extent cx="76200" cy="28575"/>
                      <wp:effectExtent l="19050" t="19050" r="19050" b="28575"/>
                      <wp:wrapNone/>
                      <wp:docPr id="12920" name="Text Box 727">
                        <a:extLst xmlns:a="http://schemas.openxmlformats.org/drawingml/2006/main">
                          <a:ext uri="{FF2B5EF4-FFF2-40B4-BE49-F238E27FC236}">
                            <a16:creationId xmlns:a16="http://schemas.microsoft.com/office/drawing/2014/main" id="{00000000-0008-0000-0000-00007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FE386" id="Text Box 727" o:spid="_x0000_s1026" type="#_x0000_t202" style="position:absolute;margin-left:0;margin-top:0;width:6pt;height:2.25pt;z-index:25609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3696" behindDoc="0" locked="0" layoutInCell="1" allowOverlap="1" wp14:anchorId="64A754C0" wp14:editId="3038A880">
                      <wp:simplePos x="0" y="0"/>
                      <wp:positionH relativeFrom="column">
                        <wp:posOffset>0</wp:posOffset>
                      </wp:positionH>
                      <wp:positionV relativeFrom="paragraph">
                        <wp:posOffset>0</wp:posOffset>
                      </wp:positionV>
                      <wp:extent cx="76200" cy="28575"/>
                      <wp:effectExtent l="19050" t="19050" r="19050" b="28575"/>
                      <wp:wrapNone/>
                      <wp:docPr id="12921" name="Text Box 726">
                        <a:extLst xmlns:a="http://schemas.openxmlformats.org/drawingml/2006/main">
                          <a:ext uri="{FF2B5EF4-FFF2-40B4-BE49-F238E27FC236}">
                            <a16:creationId xmlns:a16="http://schemas.microsoft.com/office/drawing/2014/main" id="{00000000-0008-0000-0000-00007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3FDB47" id="Text Box 726" o:spid="_x0000_s1026" type="#_x0000_t202" style="position:absolute;margin-left:0;margin-top:0;width:6pt;height:2.25pt;z-index:2560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4720" behindDoc="0" locked="0" layoutInCell="1" allowOverlap="1" wp14:anchorId="026B33DA" wp14:editId="08A4F31F">
                      <wp:simplePos x="0" y="0"/>
                      <wp:positionH relativeFrom="column">
                        <wp:posOffset>0</wp:posOffset>
                      </wp:positionH>
                      <wp:positionV relativeFrom="paragraph">
                        <wp:posOffset>0</wp:posOffset>
                      </wp:positionV>
                      <wp:extent cx="76200" cy="28575"/>
                      <wp:effectExtent l="19050" t="19050" r="19050" b="28575"/>
                      <wp:wrapNone/>
                      <wp:docPr id="12922" name="Text Box 725">
                        <a:extLst xmlns:a="http://schemas.openxmlformats.org/drawingml/2006/main">
                          <a:ext uri="{FF2B5EF4-FFF2-40B4-BE49-F238E27FC236}">
                            <a16:creationId xmlns:a16="http://schemas.microsoft.com/office/drawing/2014/main" id="{00000000-0008-0000-0000-00007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253BF" id="Text Box 725" o:spid="_x0000_s1026" type="#_x0000_t202" style="position:absolute;margin-left:0;margin-top:0;width:6pt;height:2.25pt;z-index:25609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5744" behindDoc="0" locked="0" layoutInCell="1" allowOverlap="1" wp14:anchorId="65B0ED76" wp14:editId="3B0F9DB7">
                      <wp:simplePos x="0" y="0"/>
                      <wp:positionH relativeFrom="column">
                        <wp:posOffset>0</wp:posOffset>
                      </wp:positionH>
                      <wp:positionV relativeFrom="paragraph">
                        <wp:posOffset>0</wp:posOffset>
                      </wp:positionV>
                      <wp:extent cx="76200" cy="28575"/>
                      <wp:effectExtent l="19050" t="19050" r="19050" b="28575"/>
                      <wp:wrapNone/>
                      <wp:docPr id="12923" name="Text Box 724">
                        <a:extLst xmlns:a="http://schemas.openxmlformats.org/drawingml/2006/main">
                          <a:ext uri="{FF2B5EF4-FFF2-40B4-BE49-F238E27FC236}">
                            <a16:creationId xmlns:a16="http://schemas.microsoft.com/office/drawing/2014/main" id="{00000000-0008-0000-0000-00007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C01D3" id="Text Box 724" o:spid="_x0000_s1026" type="#_x0000_t202" style="position:absolute;margin-left:0;margin-top:0;width:6pt;height:2.25pt;z-index:25609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6768" behindDoc="0" locked="0" layoutInCell="1" allowOverlap="1" wp14:anchorId="4F92BBB5" wp14:editId="61224AD2">
                      <wp:simplePos x="0" y="0"/>
                      <wp:positionH relativeFrom="column">
                        <wp:posOffset>0</wp:posOffset>
                      </wp:positionH>
                      <wp:positionV relativeFrom="paragraph">
                        <wp:posOffset>0</wp:posOffset>
                      </wp:positionV>
                      <wp:extent cx="76200" cy="28575"/>
                      <wp:effectExtent l="19050" t="19050" r="19050" b="28575"/>
                      <wp:wrapNone/>
                      <wp:docPr id="12924" name="Text Box 723">
                        <a:extLst xmlns:a="http://schemas.openxmlformats.org/drawingml/2006/main">
                          <a:ext uri="{FF2B5EF4-FFF2-40B4-BE49-F238E27FC236}">
                            <a16:creationId xmlns:a16="http://schemas.microsoft.com/office/drawing/2014/main" id="{00000000-0008-0000-0000-00007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6C284B" id="Text Box 723" o:spid="_x0000_s1026" type="#_x0000_t202" style="position:absolute;margin-left:0;margin-top:0;width:6pt;height:2.25pt;z-index:25609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7792" behindDoc="0" locked="0" layoutInCell="1" allowOverlap="1" wp14:anchorId="4B37F88D" wp14:editId="7B9D5638">
                      <wp:simplePos x="0" y="0"/>
                      <wp:positionH relativeFrom="column">
                        <wp:posOffset>0</wp:posOffset>
                      </wp:positionH>
                      <wp:positionV relativeFrom="paragraph">
                        <wp:posOffset>0</wp:posOffset>
                      </wp:positionV>
                      <wp:extent cx="76200" cy="28575"/>
                      <wp:effectExtent l="19050" t="19050" r="19050" b="28575"/>
                      <wp:wrapNone/>
                      <wp:docPr id="12925" name="Text Box 722">
                        <a:extLst xmlns:a="http://schemas.openxmlformats.org/drawingml/2006/main">
                          <a:ext uri="{FF2B5EF4-FFF2-40B4-BE49-F238E27FC236}">
                            <a16:creationId xmlns:a16="http://schemas.microsoft.com/office/drawing/2014/main" id="{00000000-0008-0000-0000-00007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3CBA6" id="Text Box 722" o:spid="_x0000_s1026" type="#_x0000_t202" style="position:absolute;margin-left:0;margin-top:0;width:6pt;height:2.25pt;z-index:2560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8816" behindDoc="0" locked="0" layoutInCell="1" allowOverlap="1" wp14:anchorId="3D472558" wp14:editId="5E018CD1">
                      <wp:simplePos x="0" y="0"/>
                      <wp:positionH relativeFrom="column">
                        <wp:posOffset>0</wp:posOffset>
                      </wp:positionH>
                      <wp:positionV relativeFrom="paragraph">
                        <wp:posOffset>0</wp:posOffset>
                      </wp:positionV>
                      <wp:extent cx="76200" cy="28575"/>
                      <wp:effectExtent l="19050" t="19050" r="19050" b="28575"/>
                      <wp:wrapNone/>
                      <wp:docPr id="12926" name="Text Box 721">
                        <a:extLst xmlns:a="http://schemas.openxmlformats.org/drawingml/2006/main">
                          <a:ext uri="{FF2B5EF4-FFF2-40B4-BE49-F238E27FC236}">
                            <a16:creationId xmlns:a16="http://schemas.microsoft.com/office/drawing/2014/main" id="{00000000-0008-0000-0000-00007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87002" id="Text Box 721" o:spid="_x0000_s1026" type="#_x0000_t202" style="position:absolute;margin-left:0;margin-top:0;width:6pt;height:2.25pt;z-index:25609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099840" behindDoc="0" locked="0" layoutInCell="1" allowOverlap="1" wp14:anchorId="6D707EED" wp14:editId="7C840C1B">
                      <wp:simplePos x="0" y="0"/>
                      <wp:positionH relativeFrom="column">
                        <wp:posOffset>0</wp:posOffset>
                      </wp:positionH>
                      <wp:positionV relativeFrom="paragraph">
                        <wp:posOffset>0</wp:posOffset>
                      </wp:positionV>
                      <wp:extent cx="76200" cy="28575"/>
                      <wp:effectExtent l="19050" t="19050" r="19050" b="28575"/>
                      <wp:wrapNone/>
                      <wp:docPr id="12927" name="Text Box 720">
                        <a:extLst xmlns:a="http://schemas.openxmlformats.org/drawingml/2006/main">
                          <a:ext uri="{FF2B5EF4-FFF2-40B4-BE49-F238E27FC236}">
                            <a16:creationId xmlns:a16="http://schemas.microsoft.com/office/drawing/2014/main" id="{00000000-0008-0000-0000-00007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2F873F" id="Text Box 720" o:spid="_x0000_s1026" type="#_x0000_t202" style="position:absolute;margin-left:0;margin-top:0;width:6pt;height:2.25pt;z-index:2560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0864" behindDoc="0" locked="0" layoutInCell="1" allowOverlap="1" wp14:anchorId="0FC241C3" wp14:editId="70D1745F">
                      <wp:simplePos x="0" y="0"/>
                      <wp:positionH relativeFrom="column">
                        <wp:posOffset>0</wp:posOffset>
                      </wp:positionH>
                      <wp:positionV relativeFrom="paragraph">
                        <wp:posOffset>0</wp:posOffset>
                      </wp:positionV>
                      <wp:extent cx="76200" cy="28575"/>
                      <wp:effectExtent l="19050" t="19050" r="19050" b="28575"/>
                      <wp:wrapNone/>
                      <wp:docPr id="12928" name="Text Box 719">
                        <a:extLst xmlns:a="http://schemas.openxmlformats.org/drawingml/2006/main">
                          <a:ext uri="{FF2B5EF4-FFF2-40B4-BE49-F238E27FC236}">
                            <a16:creationId xmlns:a16="http://schemas.microsoft.com/office/drawing/2014/main" id="{00000000-0008-0000-0000-00008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F55A3" id="Text Box 719" o:spid="_x0000_s1026" type="#_x0000_t202" style="position:absolute;margin-left:0;margin-top:0;width:6pt;height:2.25pt;z-index:2561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1888" behindDoc="0" locked="0" layoutInCell="1" allowOverlap="1" wp14:anchorId="2A618C77" wp14:editId="2E6A576D">
                      <wp:simplePos x="0" y="0"/>
                      <wp:positionH relativeFrom="column">
                        <wp:posOffset>0</wp:posOffset>
                      </wp:positionH>
                      <wp:positionV relativeFrom="paragraph">
                        <wp:posOffset>0</wp:posOffset>
                      </wp:positionV>
                      <wp:extent cx="76200" cy="28575"/>
                      <wp:effectExtent l="19050" t="19050" r="19050" b="28575"/>
                      <wp:wrapNone/>
                      <wp:docPr id="12929" name="Text Box 718">
                        <a:extLst xmlns:a="http://schemas.openxmlformats.org/drawingml/2006/main">
                          <a:ext uri="{FF2B5EF4-FFF2-40B4-BE49-F238E27FC236}">
                            <a16:creationId xmlns:a16="http://schemas.microsoft.com/office/drawing/2014/main" id="{00000000-0008-0000-0000-00008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1DA7C" id="Text Box 718" o:spid="_x0000_s1026" type="#_x0000_t202" style="position:absolute;margin-left:0;margin-top:0;width:6pt;height:2.25pt;z-index:2561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2912" behindDoc="0" locked="0" layoutInCell="1" allowOverlap="1" wp14:anchorId="7B5674AA" wp14:editId="40A8AE44">
                      <wp:simplePos x="0" y="0"/>
                      <wp:positionH relativeFrom="column">
                        <wp:posOffset>0</wp:posOffset>
                      </wp:positionH>
                      <wp:positionV relativeFrom="paragraph">
                        <wp:posOffset>0</wp:posOffset>
                      </wp:positionV>
                      <wp:extent cx="76200" cy="28575"/>
                      <wp:effectExtent l="19050" t="19050" r="19050" b="28575"/>
                      <wp:wrapNone/>
                      <wp:docPr id="12930" name="Text Box 717">
                        <a:extLst xmlns:a="http://schemas.openxmlformats.org/drawingml/2006/main">
                          <a:ext uri="{FF2B5EF4-FFF2-40B4-BE49-F238E27FC236}">
                            <a16:creationId xmlns:a16="http://schemas.microsoft.com/office/drawing/2014/main" id="{00000000-0008-0000-0000-00008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BADD6" id="Text Box 717" o:spid="_x0000_s1026" type="#_x0000_t202" style="position:absolute;margin-left:0;margin-top:0;width:6pt;height:2.25pt;z-index:2561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3936" behindDoc="0" locked="0" layoutInCell="1" allowOverlap="1" wp14:anchorId="3EC689E1" wp14:editId="22322CFD">
                      <wp:simplePos x="0" y="0"/>
                      <wp:positionH relativeFrom="column">
                        <wp:posOffset>0</wp:posOffset>
                      </wp:positionH>
                      <wp:positionV relativeFrom="paragraph">
                        <wp:posOffset>0</wp:posOffset>
                      </wp:positionV>
                      <wp:extent cx="76200" cy="28575"/>
                      <wp:effectExtent l="19050" t="19050" r="19050" b="28575"/>
                      <wp:wrapNone/>
                      <wp:docPr id="12931" name="Text Box 716">
                        <a:extLst xmlns:a="http://schemas.openxmlformats.org/drawingml/2006/main">
                          <a:ext uri="{FF2B5EF4-FFF2-40B4-BE49-F238E27FC236}">
                            <a16:creationId xmlns:a16="http://schemas.microsoft.com/office/drawing/2014/main" id="{00000000-0008-0000-0000-00008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2C5FB" id="Text Box 716" o:spid="_x0000_s1026" type="#_x0000_t202" style="position:absolute;margin-left:0;margin-top:0;width:6pt;height:2.25pt;z-index:25610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4960" behindDoc="0" locked="0" layoutInCell="1" allowOverlap="1" wp14:anchorId="61A45AC6" wp14:editId="79F4A7EB">
                      <wp:simplePos x="0" y="0"/>
                      <wp:positionH relativeFrom="column">
                        <wp:posOffset>0</wp:posOffset>
                      </wp:positionH>
                      <wp:positionV relativeFrom="paragraph">
                        <wp:posOffset>0</wp:posOffset>
                      </wp:positionV>
                      <wp:extent cx="76200" cy="28575"/>
                      <wp:effectExtent l="19050" t="19050" r="19050" b="28575"/>
                      <wp:wrapNone/>
                      <wp:docPr id="12932" name="Text Box 715">
                        <a:extLst xmlns:a="http://schemas.openxmlformats.org/drawingml/2006/main">
                          <a:ext uri="{FF2B5EF4-FFF2-40B4-BE49-F238E27FC236}">
                            <a16:creationId xmlns:a16="http://schemas.microsoft.com/office/drawing/2014/main" id="{00000000-0008-0000-0000-00008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FE125" id="Text Box 715" o:spid="_x0000_s1026" type="#_x0000_t202" style="position:absolute;margin-left:0;margin-top:0;width:6pt;height:2.25pt;z-index:2561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5984" behindDoc="0" locked="0" layoutInCell="1" allowOverlap="1" wp14:anchorId="793B3631" wp14:editId="39DAE38C">
                      <wp:simplePos x="0" y="0"/>
                      <wp:positionH relativeFrom="column">
                        <wp:posOffset>0</wp:posOffset>
                      </wp:positionH>
                      <wp:positionV relativeFrom="paragraph">
                        <wp:posOffset>0</wp:posOffset>
                      </wp:positionV>
                      <wp:extent cx="76200" cy="28575"/>
                      <wp:effectExtent l="19050" t="19050" r="19050" b="28575"/>
                      <wp:wrapNone/>
                      <wp:docPr id="12933" name="Text Box 714">
                        <a:extLst xmlns:a="http://schemas.openxmlformats.org/drawingml/2006/main">
                          <a:ext uri="{FF2B5EF4-FFF2-40B4-BE49-F238E27FC236}">
                            <a16:creationId xmlns:a16="http://schemas.microsoft.com/office/drawing/2014/main" id="{00000000-0008-0000-0000-00008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1EA6C" id="Text Box 714" o:spid="_x0000_s1026" type="#_x0000_t202" style="position:absolute;margin-left:0;margin-top:0;width:6pt;height:2.25pt;z-index:2561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7008" behindDoc="0" locked="0" layoutInCell="1" allowOverlap="1" wp14:anchorId="6F9AF4F4" wp14:editId="1D585165">
                      <wp:simplePos x="0" y="0"/>
                      <wp:positionH relativeFrom="column">
                        <wp:posOffset>0</wp:posOffset>
                      </wp:positionH>
                      <wp:positionV relativeFrom="paragraph">
                        <wp:posOffset>0</wp:posOffset>
                      </wp:positionV>
                      <wp:extent cx="76200" cy="28575"/>
                      <wp:effectExtent l="19050" t="19050" r="19050" b="28575"/>
                      <wp:wrapNone/>
                      <wp:docPr id="12934" name="Text Box 713">
                        <a:extLst xmlns:a="http://schemas.openxmlformats.org/drawingml/2006/main">
                          <a:ext uri="{FF2B5EF4-FFF2-40B4-BE49-F238E27FC236}">
                            <a16:creationId xmlns:a16="http://schemas.microsoft.com/office/drawing/2014/main" id="{00000000-0008-0000-0000-00008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71398" id="Text Box 713" o:spid="_x0000_s1026" type="#_x0000_t202" style="position:absolute;margin-left:0;margin-top:0;width:6pt;height:2.25pt;z-index:2561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8032" behindDoc="0" locked="0" layoutInCell="1" allowOverlap="1" wp14:anchorId="26B417EC" wp14:editId="603759DE">
                      <wp:simplePos x="0" y="0"/>
                      <wp:positionH relativeFrom="column">
                        <wp:posOffset>0</wp:posOffset>
                      </wp:positionH>
                      <wp:positionV relativeFrom="paragraph">
                        <wp:posOffset>0</wp:posOffset>
                      </wp:positionV>
                      <wp:extent cx="76200" cy="28575"/>
                      <wp:effectExtent l="19050" t="19050" r="19050" b="28575"/>
                      <wp:wrapNone/>
                      <wp:docPr id="12935" name="Text Box 712">
                        <a:extLst xmlns:a="http://schemas.openxmlformats.org/drawingml/2006/main">
                          <a:ext uri="{FF2B5EF4-FFF2-40B4-BE49-F238E27FC236}">
                            <a16:creationId xmlns:a16="http://schemas.microsoft.com/office/drawing/2014/main" id="{00000000-0008-0000-0000-00008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2321F" id="Text Box 712" o:spid="_x0000_s1026" type="#_x0000_t202" style="position:absolute;margin-left:0;margin-top:0;width:6pt;height:2.25pt;z-index:25610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09056" behindDoc="0" locked="0" layoutInCell="1" allowOverlap="1" wp14:anchorId="66068622" wp14:editId="467F931B">
                      <wp:simplePos x="0" y="0"/>
                      <wp:positionH relativeFrom="column">
                        <wp:posOffset>0</wp:posOffset>
                      </wp:positionH>
                      <wp:positionV relativeFrom="paragraph">
                        <wp:posOffset>0</wp:posOffset>
                      </wp:positionV>
                      <wp:extent cx="76200" cy="28575"/>
                      <wp:effectExtent l="19050" t="19050" r="19050" b="28575"/>
                      <wp:wrapNone/>
                      <wp:docPr id="12936" name="Text Box 711">
                        <a:extLst xmlns:a="http://schemas.openxmlformats.org/drawingml/2006/main">
                          <a:ext uri="{FF2B5EF4-FFF2-40B4-BE49-F238E27FC236}">
                            <a16:creationId xmlns:a16="http://schemas.microsoft.com/office/drawing/2014/main" id="{00000000-0008-0000-0000-00008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40B8B" id="Text Box 711" o:spid="_x0000_s1026" type="#_x0000_t202" style="position:absolute;margin-left:0;margin-top:0;width:6pt;height:2.25pt;z-index:2561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0080" behindDoc="0" locked="0" layoutInCell="1" allowOverlap="1" wp14:anchorId="2354B88B" wp14:editId="273B5D82">
                      <wp:simplePos x="0" y="0"/>
                      <wp:positionH relativeFrom="column">
                        <wp:posOffset>0</wp:posOffset>
                      </wp:positionH>
                      <wp:positionV relativeFrom="paragraph">
                        <wp:posOffset>0</wp:posOffset>
                      </wp:positionV>
                      <wp:extent cx="76200" cy="28575"/>
                      <wp:effectExtent l="19050" t="19050" r="19050" b="28575"/>
                      <wp:wrapNone/>
                      <wp:docPr id="12937" name="Text Box 710">
                        <a:extLst xmlns:a="http://schemas.openxmlformats.org/drawingml/2006/main">
                          <a:ext uri="{FF2B5EF4-FFF2-40B4-BE49-F238E27FC236}">
                            <a16:creationId xmlns:a16="http://schemas.microsoft.com/office/drawing/2014/main" id="{00000000-0008-0000-0000-00008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DCB9E" id="Text Box 710" o:spid="_x0000_s1026" type="#_x0000_t202" style="position:absolute;margin-left:0;margin-top:0;width:6pt;height:2.25pt;z-index:25611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1104" behindDoc="0" locked="0" layoutInCell="1" allowOverlap="1" wp14:anchorId="04387F72" wp14:editId="2B7F10E1">
                      <wp:simplePos x="0" y="0"/>
                      <wp:positionH relativeFrom="column">
                        <wp:posOffset>0</wp:posOffset>
                      </wp:positionH>
                      <wp:positionV relativeFrom="paragraph">
                        <wp:posOffset>0</wp:posOffset>
                      </wp:positionV>
                      <wp:extent cx="76200" cy="28575"/>
                      <wp:effectExtent l="19050" t="19050" r="19050" b="28575"/>
                      <wp:wrapNone/>
                      <wp:docPr id="12938" name="Text Box 709">
                        <a:extLst xmlns:a="http://schemas.openxmlformats.org/drawingml/2006/main">
                          <a:ext uri="{FF2B5EF4-FFF2-40B4-BE49-F238E27FC236}">
                            <a16:creationId xmlns:a16="http://schemas.microsoft.com/office/drawing/2014/main" id="{00000000-0008-0000-0000-00008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3AB56B" id="Text Box 709" o:spid="_x0000_s1026" type="#_x0000_t202" style="position:absolute;margin-left:0;margin-top:0;width:6pt;height:2.25pt;z-index:25611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2128" behindDoc="0" locked="0" layoutInCell="1" allowOverlap="1" wp14:anchorId="067DEED1" wp14:editId="44B75A9C">
                      <wp:simplePos x="0" y="0"/>
                      <wp:positionH relativeFrom="column">
                        <wp:posOffset>0</wp:posOffset>
                      </wp:positionH>
                      <wp:positionV relativeFrom="paragraph">
                        <wp:posOffset>0</wp:posOffset>
                      </wp:positionV>
                      <wp:extent cx="76200" cy="28575"/>
                      <wp:effectExtent l="19050" t="19050" r="19050" b="28575"/>
                      <wp:wrapNone/>
                      <wp:docPr id="12939" name="Text Box 708">
                        <a:extLst xmlns:a="http://schemas.openxmlformats.org/drawingml/2006/main">
                          <a:ext uri="{FF2B5EF4-FFF2-40B4-BE49-F238E27FC236}">
                            <a16:creationId xmlns:a16="http://schemas.microsoft.com/office/drawing/2014/main" id="{00000000-0008-0000-0000-00008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18358" id="Text Box 708" o:spid="_x0000_s1026" type="#_x0000_t202" style="position:absolute;margin-left:0;margin-top:0;width:6pt;height:2.25pt;z-index:2561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3152" behindDoc="0" locked="0" layoutInCell="1" allowOverlap="1" wp14:anchorId="283F7675" wp14:editId="491BE877">
                      <wp:simplePos x="0" y="0"/>
                      <wp:positionH relativeFrom="column">
                        <wp:posOffset>0</wp:posOffset>
                      </wp:positionH>
                      <wp:positionV relativeFrom="paragraph">
                        <wp:posOffset>0</wp:posOffset>
                      </wp:positionV>
                      <wp:extent cx="76200" cy="28575"/>
                      <wp:effectExtent l="19050" t="19050" r="19050" b="28575"/>
                      <wp:wrapNone/>
                      <wp:docPr id="12940" name="Text Box 707">
                        <a:extLst xmlns:a="http://schemas.openxmlformats.org/drawingml/2006/main">
                          <a:ext uri="{FF2B5EF4-FFF2-40B4-BE49-F238E27FC236}">
                            <a16:creationId xmlns:a16="http://schemas.microsoft.com/office/drawing/2014/main" id="{00000000-0008-0000-0000-00008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50F92" id="Text Box 707" o:spid="_x0000_s1026" type="#_x0000_t202" style="position:absolute;margin-left:0;margin-top:0;width:6pt;height:2.25pt;z-index:25611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4176" behindDoc="0" locked="0" layoutInCell="1" allowOverlap="1" wp14:anchorId="25B038A1" wp14:editId="4EB1F63F">
                      <wp:simplePos x="0" y="0"/>
                      <wp:positionH relativeFrom="column">
                        <wp:posOffset>0</wp:posOffset>
                      </wp:positionH>
                      <wp:positionV relativeFrom="paragraph">
                        <wp:posOffset>0</wp:posOffset>
                      </wp:positionV>
                      <wp:extent cx="76200" cy="28575"/>
                      <wp:effectExtent l="19050" t="19050" r="19050" b="28575"/>
                      <wp:wrapNone/>
                      <wp:docPr id="12941" name="Text Box 706">
                        <a:extLst xmlns:a="http://schemas.openxmlformats.org/drawingml/2006/main">
                          <a:ext uri="{FF2B5EF4-FFF2-40B4-BE49-F238E27FC236}">
                            <a16:creationId xmlns:a16="http://schemas.microsoft.com/office/drawing/2014/main" id="{00000000-0008-0000-0000-00008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23A01" id="Text Box 706" o:spid="_x0000_s1026" type="#_x0000_t202" style="position:absolute;margin-left:0;margin-top:0;width:6pt;height:2.25pt;z-index:25611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5200" behindDoc="0" locked="0" layoutInCell="1" allowOverlap="1" wp14:anchorId="74792EF5" wp14:editId="1C40A0A3">
                      <wp:simplePos x="0" y="0"/>
                      <wp:positionH relativeFrom="column">
                        <wp:posOffset>0</wp:posOffset>
                      </wp:positionH>
                      <wp:positionV relativeFrom="paragraph">
                        <wp:posOffset>0</wp:posOffset>
                      </wp:positionV>
                      <wp:extent cx="76200" cy="28575"/>
                      <wp:effectExtent l="19050" t="19050" r="19050" b="28575"/>
                      <wp:wrapNone/>
                      <wp:docPr id="12942" name="Text Box 705">
                        <a:extLst xmlns:a="http://schemas.openxmlformats.org/drawingml/2006/main">
                          <a:ext uri="{FF2B5EF4-FFF2-40B4-BE49-F238E27FC236}">
                            <a16:creationId xmlns:a16="http://schemas.microsoft.com/office/drawing/2014/main" id="{00000000-0008-0000-0000-00008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70F50" id="Text Box 705" o:spid="_x0000_s1026" type="#_x0000_t202" style="position:absolute;margin-left:0;margin-top:0;width:6pt;height:2.25pt;z-index:2561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6224" behindDoc="0" locked="0" layoutInCell="1" allowOverlap="1" wp14:anchorId="680B6F3A" wp14:editId="765F4735">
                      <wp:simplePos x="0" y="0"/>
                      <wp:positionH relativeFrom="column">
                        <wp:posOffset>0</wp:posOffset>
                      </wp:positionH>
                      <wp:positionV relativeFrom="paragraph">
                        <wp:posOffset>0</wp:posOffset>
                      </wp:positionV>
                      <wp:extent cx="76200" cy="28575"/>
                      <wp:effectExtent l="19050" t="19050" r="19050" b="28575"/>
                      <wp:wrapNone/>
                      <wp:docPr id="12943" name="Text Box 704">
                        <a:extLst xmlns:a="http://schemas.openxmlformats.org/drawingml/2006/main">
                          <a:ext uri="{FF2B5EF4-FFF2-40B4-BE49-F238E27FC236}">
                            <a16:creationId xmlns:a16="http://schemas.microsoft.com/office/drawing/2014/main" id="{00000000-0008-0000-0000-00008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37E91" id="Text Box 704" o:spid="_x0000_s1026" type="#_x0000_t202" style="position:absolute;margin-left:0;margin-top:0;width:6pt;height:2.25pt;z-index:25611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7248" behindDoc="0" locked="0" layoutInCell="1" allowOverlap="1" wp14:anchorId="19B6F896" wp14:editId="403BACB9">
                      <wp:simplePos x="0" y="0"/>
                      <wp:positionH relativeFrom="column">
                        <wp:posOffset>0</wp:posOffset>
                      </wp:positionH>
                      <wp:positionV relativeFrom="paragraph">
                        <wp:posOffset>0</wp:posOffset>
                      </wp:positionV>
                      <wp:extent cx="76200" cy="28575"/>
                      <wp:effectExtent l="19050" t="19050" r="19050" b="28575"/>
                      <wp:wrapNone/>
                      <wp:docPr id="12944" name="Text Box 703">
                        <a:extLst xmlns:a="http://schemas.openxmlformats.org/drawingml/2006/main">
                          <a:ext uri="{FF2B5EF4-FFF2-40B4-BE49-F238E27FC236}">
                            <a16:creationId xmlns:a16="http://schemas.microsoft.com/office/drawing/2014/main" id="{00000000-0008-0000-0000-00009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80496F" id="Text Box 703" o:spid="_x0000_s1026" type="#_x0000_t202" style="position:absolute;margin-left:0;margin-top:0;width:6pt;height:2.25pt;z-index:25611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8272" behindDoc="0" locked="0" layoutInCell="1" allowOverlap="1" wp14:anchorId="1B6B5747" wp14:editId="4C5E0169">
                      <wp:simplePos x="0" y="0"/>
                      <wp:positionH relativeFrom="column">
                        <wp:posOffset>0</wp:posOffset>
                      </wp:positionH>
                      <wp:positionV relativeFrom="paragraph">
                        <wp:posOffset>0</wp:posOffset>
                      </wp:positionV>
                      <wp:extent cx="76200" cy="28575"/>
                      <wp:effectExtent l="19050" t="19050" r="19050" b="28575"/>
                      <wp:wrapNone/>
                      <wp:docPr id="12945" name="Text Box 702">
                        <a:extLst xmlns:a="http://schemas.openxmlformats.org/drawingml/2006/main">
                          <a:ext uri="{FF2B5EF4-FFF2-40B4-BE49-F238E27FC236}">
                            <a16:creationId xmlns:a16="http://schemas.microsoft.com/office/drawing/2014/main" id="{00000000-0008-0000-0000-00009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A18133" id="Text Box 702" o:spid="_x0000_s1026" type="#_x0000_t202" style="position:absolute;margin-left:0;margin-top:0;width:6pt;height:2.25pt;z-index:25611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19296" behindDoc="0" locked="0" layoutInCell="1" allowOverlap="1" wp14:anchorId="00000EE5" wp14:editId="4D68E891">
                      <wp:simplePos x="0" y="0"/>
                      <wp:positionH relativeFrom="column">
                        <wp:posOffset>0</wp:posOffset>
                      </wp:positionH>
                      <wp:positionV relativeFrom="paragraph">
                        <wp:posOffset>0</wp:posOffset>
                      </wp:positionV>
                      <wp:extent cx="76200" cy="28575"/>
                      <wp:effectExtent l="19050" t="19050" r="19050" b="28575"/>
                      <wp:wrapNone/>
                      <wp:docPr id="12946" name="Text Box 701">
                        <a:extLst xmlns:a="http://schemas.openxmlformats.org/drawingml/2006/main">
                          <a:ext uri="{FF2B5EF4-FFF2-40B4-BE49-F238E27FC236}">
                            <a16:creationId xmlns:a16="http://schemas.microsoft.com/office/drawing/2014/main" id="{00000000-0008-0000-0000-00009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096BD" id="Text Box 701" o:spid="_x0000_s1026" type="#_x0000_t202" style="position:absolute;margin-left:0;margin-top:0;width:6pt;height:2.25pt;z-index:25611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0320" behindDoc="0" locked="0" layoutInCell="1" allowOverlap="1" wp14:anchorId="1D482157" wp14:editId="4CAEF132">
                      <wp:simplePos x="0" y="0"/>
                      <wp:positionH relativeFrom="column">
                        <wp:posOffset>0</wp:posOffset>
                      </wp:positionH>
                      <wp:positionV relativeFrom="paragraph">
                        <wp:posOffset>0</wp:posOffset>
                      </wp:positionV>
                      <wp:extent cx="76200" cy="28575"/>
                      <wp:effectExtent l="19050" t="19050" r="19050" b="28575"/>
                      <wp:wrapNone/>
                      <wp:docPr id="12947" name="Text Box 700">
                        <a:extLst xmlns:a="http://schemas.openxmlformats.org/drawingml/2006/main">
                          <a:ext uri="{FF2B5EF4-FFF2-40B4-BE49-F238E27FC236}">
                            <a16:creationId xmlns:a16="http://schemas.microsoft.com/office/drawing/2014/main" id="{00000000-0008-0000-0000-00009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9FBC0" id="Text Box 700" o:spid="_x0000_s1026" type="#_x0000_t202" style="position:absolute;margin-left:0;margin-top:0;width:6pt;height:2.25pt;z-index:25612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1344" behindDoc="0" locked="0" layoutInCell="1" allowOverlap="1" wp14:anchorId="7333B848" wp14:editId="6E67E1EE">
                      <wp:simplePos x="0" y="0"/>
                      <wp:positionH relativeFrom="column">
                        <wp:posOffset>0</wp:posOffset>
                      </wp:positionH>
                      <wp:positionV relativeFrom="paragraph">
                        <wp:posOffset>0</wp:posOffset>
                      </wp:positionV>
                      <wp:extent cx="76200" cy="28575"/>
                      <wp:effectExtent l="19050" t="19050" r="19050" b="28575"/>
                      <wp:wrapNone/>
                      <wp:docPr id="12948" name="Text Box 699">
                        <a:extLst xmlns:a="http://schemas.openxmlformats.org/drawingml/2006/main">
                          <a:ext uri="{FF2B5EF4-FFF2-40B4-BE49-F238E27FC236}">
                            <a16:creationId xmlns:a16="http://schemas.microsoft.com/office/drawing/2014/main" id="{00000000-0008-0000-0000-00009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68AE05" id="Text Box 699" o:spid="_x0000_s1026" type="#_x0000_t202" style="position:absolute;margin-left:0;margin-top:0;width:6pt;height:2.25pt;z-index:2561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2368" behindDoc="0" locked="0" layoutInCell="1" allowOverlap="1" wp14:anchorId="22319A32" wp14:editId="22534E57">
                      <wp:simplePos x="0" y="0"/>
                      <wp:positionH relativeFrom="column">
                        <wp:posOffset>0</wp:posOffset>
                      </wp:positionH>
                      <wp:positionV relativeFrom="paragraph">
                        <wp:posOffset>0</wp:posOffset>
                      </wp:positionV>
                      <wp:extent cx="76200" cy="28575"/>
                      <wp:effectExtent l="19050" t="19050" r="19050" b="28575"/>
                      <wp:wrapNone/>
                      <wp:docPr id="12949" name="Text Box 698">
                        <a:extLst xmlns:a="http://schemas.openxmlformats.org/drawingml/2006/main">
                          <a:ext uri="{FF2B5EF4-FFF2-40B4-BE49-F238E27FC236}">
                            <a16:creationId xmlns:a16="http://schemas.microsoft.com/office/drawing/2014/main" id="{00000000-0008-0000-0000-00009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BFCDE" id="Text Box 698" o:spid="_x0000_s1026" type="#_x0000_t202" style="position:absolute;margin-left:0;margin-top:0;width:6pt;height:2.25pt;z-index:25612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3392" behindDoc="0" locked="0" layoutInCell="1" allowOverlap="1" wp14:anchorId="63F52357" wp14:editId="70F12237">
                      <wp:simplePos x="0" y="0"/>
                      <wp:positionH relativeFrom="column">
                        <wp:posOffset>0</wp:posOffset>
                      </wp:positionH>
                      <wp:positionV relativeFrom="paragraph">
                        <wp:posOffset>0</wp:posOffset>
                      </wp:positionV>
                      <wp:extent cx="76200" cy="28575"/>
                      <wp:effectExtent l="19050" t="19050" r="19050" b="28575"/>
                      <wp:wrapNone/>
                      <wp:docPr id="12950" name="Text Box 697">
                        <a:extLst xmlns:a="http://schemas.openxmlformats.org/drawingml/2006/main">
                          <a:ext uri="{FF2B5EF4-FFF2-40B4-BE49-F238E27FC236}">
                            <a16:creationId xmlns:a16="http://schemas.microsoft.com/office/drawing/2014/main" id="{00000000-0008-0000-0000-00009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418C4F" id="Text Box 697" o:spid="_x0000_s1026" type="#_x0000_t202" style="position:absolute;margin-left:0;margin-top:0;width:6pt;height:2.25pt;z-index:25612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4416" behindDoc="0" locked="0" layoutInCell="1" allowOverlap="1" wp14:anchorId="4E599CC4" wp14:editId="6DBA842D">
                      <wp:simplePos x="0" y="0"/>
                      <wp:positionH relativeFrom="column">
                        <wp:posOffset>0</wp:posOffset>
                      </wp:positionH>
                      <wp:positionV relativeFrom="paragraph">
                        <wp:posOffset>0</wp:posOffset>
                      </wp:positionV>
                      <wp:extent cx="76200" cy="28575"/>
                      <wp:effectExtent l="19050" t="19050" r="19050" b="28575"/>
                      <wp:wrapNone/>
                      <wp:docPr id="12951" name="Text Box 696">
                        <a:extLst xmlns:a="http://schemas.openxmlformats.org/drawingml/2006/main">
                          <a:ext uri="{FF2B5EF4-FFF2-40B4-BE49-F238E27FC236}">
                            <a16:creationId xmlns:a16="http://schemas.microsoft.com/office/drawing/2014/main" id="{00000000-0008-0000-0000-00009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D3141" id="Text Box 696" o:spid="_x0000_s1026" type="#_x0000_t202" style="position:absolute;margin-left:0;margin-top:0;width:6pt;height:2.25pt;z-index:2561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5440" behindDoc="0" locked="0" layoutInCell="1" allowOverlap="1" wp14:anchorId="5EDFF513" wp14:editId="276D9747">
                      <wp:simplePos x="0" y="0"/>
                      <wp:positionH relativeFrom="column">
                        <wp:posOffset>0</wp:posOffset>
                      </wp:positionH>
                      <wp:positionV relativeFrom="paragraph">
                        <wp:posOffset>0</wp:posOffset>
                      </wp:positionV>
                      <wp:extent cx="76200" cy="28575"/>
                      <wp:effectExtent l="19050" t="19050" r="19050" b="28575"/>
                      <wp:wrapNone/>
                      <wp:docPr id="12952" name="Text Box 695">
                        <a:extLst xmlns:a="http://schemas.openxmlformats.org/drawingml/2006/main">
                          <a:ext uri="{FF2B5EF4-FFF2-40B4-BE49-F238E27FC236}">
                            <a16:creationId xmlns:a16="http://schemas.microsoft.com/office/drawing/2014/main" id="{00000000-0008-0000-0000-00009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7ABFE" id="Text Box 695" o:spid="_x0000_s1026" type="#_x0000_t202" style="position:absolute;margin-left:0;margin-top:0;width:6pt;height:2.25pt;z-index:2561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6464" behindDoc="0" locked="0" layoutInCell="1" allowOverlap="1" wp14:anchorId="50C9CCFE" wp14:editId="32514C0C">
                      <wp:simplePos x="0" y="0"/>
                      <wp:positionH relativeFrom="column">
                        <wp:posOffset>0</wp:posOffset>
                      </wp:positionH>
                      <wp:positionV relativeFrom="paragraph">
                        <wp:posOffset>0</wp:posOffset>
                      </wp:positionV>
                      <wp:extent cx="76200" cy="28575"/>
                      <wp:effectExtent l="19050" t="19050" r="19050" b="28575"/>
                      <wp:wrapNone/>
                      <wp:docPr id="12953" name="Text Box 694">
                        <a:extLst xmlns:a="http://schemas.openxmlformats.org/drawingml/2006/main">
                          <a:ext uri="{FF2B5EF4-FFF2-40B4-BE49-F238E27FC236}">
                            <a16:creationId xmlns:a16="http://schemas.microsoft.com/office/drawing/2014/main" id="{00000000-0008-0000-0000-00009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8741D" id="Text Box 694" o:spid="_x0000_s1026" type="#_x0000_t202" style="position:absolute;margin-left:0;margin-top:0;width:6pt;height:2.25pt;z-index:25612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7488" behindDoc="0" locked="0" layoutInCell="1" allowOverlap="1" wp14:anchorId="68CA061C" wp14:editId="73DF263F">
                      <wp:simplePos x="0" y="0"/>
                      <wp:positionH relativeFrom="column">
                        <wp:posOffset>0</wp:posOffset>
                      </wp:positionH>
                      <wp:positionV relativeFrom="paragraph">
                        <wp:posOffset>0</wp:posOffset>
                      </wp:positionV>
                      <wp:extent cx="76200" cy="28575"/>
                      <wp:effectExtent l="19050" t="19050" r="19050" b="28575"/>
                      <wp:wrapNone/>
                      <wp:docPr id="12954" name="Text Box 693">
                        <a:extLst xmlns:a="http://schemas.openxmlformats.org/drawingml/2006/main">
                          <a:ext uri="{FF2B5EF4-FFF2-40B4-BE49-F238E27FC236}">
                            <a16:creationId xmlns:a16="http://schemas.microsoft.com/office/drawing/2014/main" id="{00000000-0008-0000-0000-00009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F3630" id="Text Box 693" o:spid="_x0000_s1026" type="#_x0000_t202" style="position:absolute;margin-left:0;margin-top:0;width:6pt;height:2.25pt;z-index:25612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8512" behindDoc="0" locked="0" layoutInCell="1" allowOverlap="1" wp14:anchorId="29595835" wp14:editId="52CB4070">
                      <wp:simplePos x="0" y="0"/>
                      <wp:positionH relativeFrom="column">
                        <wp:posOffset>0</wp:posOffset>
                      </wp:positionH>
                      <wp:positionV relativeFrom="paragraph">
                        <wp:posOffset>0</wp:posOffset>
                      </wp:positionV>
                      <wp:extent cx="76200" cy="28575"/>
                      <wp:effectExtent l="19050" t="19050" r="19050" b="28575"/>
                      <wp:wrapNone/>
                      <wp:docPr id="12955" name="Text Box 692">
                        <a:extLst xmlns:a="http://schemas.openxmlformats.org/drawingml/2006/main">
                          <a:ext uri="{FF2B5EF4-FFF2-40B4-BE49-F238E27FC236}">
                            <a16:creationId xmlns:a16="http://schemas.microsoft.com/office/drawing/2014/main" id="{00000000-0008-0000-0000-00009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57914" id="Text Box 692" o:spid="_x0000_s1026" type="#_x0000_t202" style="position:absolute;margin-left:0;margin-top:0;width:6pt;height:2.25pt;z-index:25612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29536" behindDoc="0" locked="0" layoutInCell="1" allowOverlap="1" wp14:anchorId="6399C2A4" wp14:editId="5A73E4C6">
                      <wp:simplePos x="0" y="0"/>
                      <wp:positionH relativeFrom="column">
                        <wp:posOffset>0</wp:posOffset>
                      </wp:positionH>
                      <wp:positionV relativeFrom="paragraph">
                        <wp:posOffset>0</wp:posOffset>
                      </wp:positionV>
                      <wp:extent cx="76200" cy="28575"/>
                      <wp:effectExtent l="19050" t="19050" r="19050" b="28575"/>
                      <wp:wrapNone/>
                      <wp:docPr id="12956" name="Text Box 691">
                        <a:extLst xmlns:a="http://schemas.openxmlformats.org/drawingml/2006/main">
                          <a:ext uri="{FF2B5EF4-FFF2-40B4-BE49-F238E27FC236}">
                            <a16:creationId xmlns:a16="http://schemas.microsoft.com/office/drawing/2014/main" id="{00000000-0008-0000-0000-00009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745E9" id="Text Box 691" o:spid="_x0000_s1026" type="#_x0000_t202" style="position:absolute;margin-left:0;margin-top:0;width:6pt;height:2.25pt;z-index:25612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0560" behindDoc="0" locked="0" layoutInCell="1" allowOverlap="1" wp14:anchorId="1CCD022B" wp14:editId="2B1C62D6">
                      <wp:simplePos x="0" y="0"/>
                      <wp:positionH relativeFrom="column">
                        <wp:posOffset>0</wp:posOffset>
                      </wp:positionH>
                      <wp:positionV relativeFrom="paragraph">
                        <wp:posOffset>0</wp:posOffset>
                      </wp:positionV>
                      <wp:extent cx="76200" cy="28575"/>
                      <wp:effectExtent l="19050" t="19050" r="19050" b="28575"/>
                      <wp:wrapNone/>
                      <wp:docPr id="12957" name="Text Box 690">
                        <a:extLst xmlns:a="http://schemas.openxmlformats.org/drawingml/2006/main">
                          <a:ext uri="{FF2B5EF4-FFF2-40B4-BE49-F238E27FC236}">
                            <a16:creationId xmlns:a16="http://schemas.microsoft.com/office/drawing/2014/main" id="{00000000-0008-0000-0000-00009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65397" id="Text Box 690" o:spid="_x0000_s1026" type="#_x0000_t202" style="position:absolute;margin-left:0;margin-top:0;width:6pt;height:2.25pt;z-index:2561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1584" behindDoc="0" locked="0" layoutInCell="1" allowOverlap="1" wp14:anchorId="7FD8F75F" wp14:editId="7B087C96">
                      <wp:simplePos x="0" y="0"/>
                      <wp:positionH relativeFrom="column">
                        <wp:posOffset>0</wp:posOffset>
                      </wp:positionH>
                      <wp:positionV relativeFrom="paragraph">
                        <wp:posOffset>0</wp:posOffset>
                      </wp:positionV>
                      <wp:extent cx="76200" cy="28575"/>
                      <wp:effectExtent l="19050" t="19050" r="19050" b="28575"/>
                      <wp:wrapNone/>
                      <wp:docPr id="12958" name="Text Box 689">
                        <a:extLst xmlns:a="http://schemas.openxmlformats.org/drawingml/2006/main">
                          <a:ext uri="{FF2B5EF4-FFF2-40B4-BE49-F238E27FC236}">
                            <a16:creationId xmlns:a16="http://schemas.microsoft.com/office/drawing/2014/main" id="{00000000-0008-0000-0000-00009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04EEE" id="Text Box 689" o:spid="_x0000_s1026" type="#_x0000_t202" style="position:absolute;margin-left:0;margin-top:0;width:6pt;height:2.25pt;z-index:25613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2608" behindDoc="0" locked="0" layoutInCell="1" allowOverlap="1" wp14:anchorId="4196E9DA" wp14:editId="0FA08653">
                      <wp:simplePos x="0" y="0"/>
                      <wp:positionH relativeFrom="column">
                        <wp:posOffset>0</wp:posOffset>
                      </wp:positionH>
                      <wp:positionV relativeFrom="paragraph">
                        <wp:posOffset>0</wp:posOffset>
                      </wp:positionV>
                      <wp:extent cx="76200" cy="28575"/>
                      <wp:effectExtent l="19050" t="19050" r="19050" b="28575"/>
                      <wp:wrapNone/>
                      <wp:docPr id="12959" name="Text Box 688">
                        <a:extLst xmlns:a="http://schemas.openxmlformats.org/drawingml/2006/main">
                          <a:ext uri="{FF2B5EF4-FFF2-40B4-BE49-F238E27FC236}">
                            <a16:creationId xmlns:a16="http://schemas.microsoft.com/office/drawing/2014/main" id="{00000000-0008-0000-0000-00009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6F95C" id="Text Box 688" o:spid="_x0000_s1026" type="#_x0000_t202" style="position:absolute;margin-left:0;margin-top:0;width:6pt;height:2.25pt;z-index:25613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3632" behindDoc="0" locked="0" layoutInCell="1" allowOverlap="1" wp14:anchorId="5596313A" wp14:editId="1C4DCD23">
                      <wp:simplePos x="0" y="0"/>
                      <wp:positionH relativeFrom="column">
                        <wp:posOffset>0</wp:posOffset>
                      </wp:positionH>
                      <wp:positionV relativeFrom="paragraph">
                        <wp:posOffset>0</wp:posOffset>
                      </wp:positionV>
                      <wp:extent cx="76200" cy="28575"/>
                      <wp:effectExtent l="19050" t="19050" r="19050" b="28575"/>
                      <wp:wrapNone/>
                      <wp:docPr id="12960" name="Text Box 687">
                        <a:extLst xmlns:a="http://schemas.openxmlformats.org/drawingml/2006/main">
                          <a:ext uri="{FF2B5EF4-FFF2-40B4-BE49-F238E27FC236}">
                            <a16:creationId xmlns:a16="http://schemas.microsoft.com/office/drawing/2014/main" id="{00000000-0008-0000-0000-0000A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BD75F" id="Text Box 687" o:spid="_x0000_s1026" type="#_x0000_t202" style="position:absolute;margin-left:0;margin-top:0;width:6pt;height:2.25pt;z-index:2561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4656" behindDoc="0" locked="0" layoutInCell="1" allowOverlap="1" wp14:anchorId="7DEB6086" wp14:editId="6FC366EB">
                      <wp:simplePos x="0" y="0"/>
                      <wp:positionH relativeFrom="column">
                        <wp:posOffset>0</wp:posOffset>
                      </wp:positionH>
                      <wp:positionV relativeFrom="paragraph">
                        <wp:posOffset>0</wp:posOffset>
                      </wp:positionV>
                      <wp:extent cx="76200" cy="28575"/>
                      <wp:effectExtent l="19050" t="19050" r="19050" b="28575"/>
                      <wp:wrapNone/>
                      <wp:docPr id="12961" name="Text Box 686">
                        <a:extLst xmlns:a="http://schemas.openxmlformats.org/drawingml/2006/main">
                          <a:ext uri="{FF2B5EF4-FFF2-40B4-BE49-F238E27FC236}">
                            <a16:creationId xmlns:a16="http://schemas.microsoft.com/office/drawing/2014/main" id="{00000000-0008-0000-0000-0000A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BE471" id="Text Box 686" o:spid="_x0000_s1026" type="#_x0000_t202" style="position:absolute;margin-left:0;margin-top:0;width:6pt;height:2.25pt;z-index:25613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5680" behindDoc="0" locked="0" layoutInCell="1" allowOverlap="1" wp14:anchorId="49E2E872" wp14:editId="36502FD8">
                      <wp:simplePos x="0" y="0"/>
                      <wp:positionH relativeFrom="column">
                        <wp:posOffset>0</wp:posOffset>
                      </wp:positionH>
                      <wp:positionV relativeFrom="paragraph">
                        <wp:posOffset>0</wp:posOffset>
                      </wp:positionV>
                      <wp:extent cx="76200" cy="28575"/>
                      <wp:effectExtent l="19050" t="19050" r="19050" b="28575"/>
                      <wp:wrapNone/>
                      <wp:docPr id="12962" name="Text Box 685">
                        <a:extLst xmlns:a="http://schemas.openxmlformats.org/drawingml/2006/main">
                          <a:ext uri="{FF2B5EF4-FFF2-40B4-BE49-F238E27FC236}">
                            <a16:creationId xmlns:a16="http://schemas.microsoft.com/office/drawing/2014/main" id="{00000000-0008-0000-0000-0000A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D395C" id="Text Box 685" o:spid="_x0000_s1026" type="#_x0000_t202" style="position:absolute;margin-left:0;margin-top:0;width:6pt;height:2.25pt;z-index:25613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6704" behindDoc="0" locked="0" layoutInCell="1" allowOverlap="1" wp14:anchorId="20FC2952" wp14:editId="3D484FA7">
                      <wp:simplePos x="0" y="0"/>
                      <wp:positionH relativeFrom="column">
                        <wp:posOffset>0</wp:posOffset>
                      </wp:positionH>
                      <wp:positionV relativeFrom="paragraph">
                        <wp:posOffset>0</wp:posOffset>
                      </wp:positionV>
                      <wp:extent cx="76200" cy="28575"/>
                      <wp:effectExtent l="19050" t="19050" r="19050" b="28575"/>
                      <wp:wrapNone/>
                      <wp:docPr id="12963" name="Text Box 684">
                        <a:extLst xmlns:a="http://schemas.openxmlformats.org/drawingml/2006/main">
                          <a:ext uri="{FF2B5EF4-FFF2-40B4-BE49-F238E27FC236}">
                            <a16:creationId xmlns:a16="http://schemas.microsoft.com/office/drawing/2014/main" id="{00000000-0008-0000-0000-0000A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A4953" id="Text Box 684" o:spid="_x0000_s1026" type="#_x0000_t202" style="position:absolute;margin-left:0;margin-top:0;width:6pt;height:2.25pt;z-index:2561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7728" behindDoc="0" locked="0" layoutInCell="1" allowOverlap="1" wp14:anchorId="04C9E258" wp14:editId="1A249FDF">
                      <wp:simplePos x="0" y="0"/>
                      <wp:positionH relativeFrom="column">
                        <wp:posOffset>0</wp:posOffset>
                      </wp:positionH>
                      <wp:positionV relativeFrom="paragraph">
                        <wp:posOffset>0</wp:posOffset>
                      </wp:positionV>
                      <wp:extent cx="76200" cy="28575"/>
                      <wp:effectExtent l="19050" t="19050" r="19050" b="28575"/>
                      <wp:wrapNone/>
                      <wp:docPr id="12964" name="Text Box 683">
                        <a:extLst xmlns:a="http://schemas.openxmlformats.org/drawingml/2006/main">
                          <a:ext uri="{FF2B5EF4-FFF2-40B4-BE49-F238E27FC236}">
                            <a16:creationId xmlns:a16="http://schemas.microsoft.com/office/drawing/2014/main" id="{00000000-0008-0000-0000-0000A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59A17" id="Text Box 683" o:spid="_x0000_s1026" type="#_x0000_t202" style="position:absolute;margin-left:0;margin-top:0;width:6pt;height:2.25pt;z-index:25613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8752" behindDoc="0" locked="0" layoutInCell="1" allowOverlap="1" wp14:anchorId="4FFCFC3F" wp14:editId="0A15FE90">
                      <wp:simplePos x="0" y="0"/>
                      <wp:positionH relativeFrom="column">
                        <wp:posOffset>0</wp:posOffset>
                      </wp:positionH>
                      <wp:positionV relativeFrom="paragraph">
                        <wp:posOffset>0</wp:posOffset>
                      </wp:positionV>
                      <wp:extent cx="76200" cy="28575"/>
                      <wp:effectExtent l="19050" t="19050" r="19050" b="28575"/>
                      <wp:wrapNone/>
                      <wp:docPr id="12965" name="Text Box 682">
                        <a:extLst xmlns:a="http://schemas.openxmlformats.org/drawingml/2006/main">
                          <a:ext uri="{FF2B5EF4-FFF2-40B4-BE49-F238E27FC236}">
                            <a16:creationId xmlns:a16="http://schemas.microsoft.com/office/drawing/2014/main" id="{00000000-0008-0000-0000-0000A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F76E5" id="Text Box 682" o:spid="_x0000_s1026" type="#_x0000_t202" style="position:absolute;margin-left:0;margin-top:0;width:6pt;height:2.25pt;z-index:25613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39776" behindDoc="0" locked="0" layoutInCell="1" allowOverlap="1" wp14:anchorId="3765D228" wp14:editId="08D397E8">
                      <wp:simplePos x="0" y="0"/>
                      <wp:positionH relativeFrom="column">
                        <wp:posOffset>0</wp:posOffset>
                      </wp:positionH>
                      <wp:positionV relativeFrom="paragraph">
                        <wp:posOffset>0</wp:posOffset>
                      </wp:positionV>
                      <wp:extent cx="76200" cy="28575"/>
                      <wp:effectExtent l="19050" t="19050" r="19050" b="28575"/>
                      <wp:wrapNone/>
                      <wp:docPr id="12966" name="Text Box 681">
                        <a:extLst xmlns:a="http://schemas.openxmlformats.org/drawingml/2006/main">
                          <a:ext uri="{FF2B5EF4-FFF2-40B4-BE49-F238E27FC236}">
                            <a16:creationId xmlns:a16="http://schemas.microsoft.com/office/drawing/2014/main" id="{00000000-0008-0000-0000-0000A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C885C" id="Text Box 681" o:spid="_x0000_s1026" type="#_x0000_t202" style="position:absolute;margin-left:0;margin-top:0;width:6pt;height:2.25pt;z-index:2561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0800" behindDoc="0" locked="0" layoutInCell="1" allowOverlap="1" wp14:anchorId="583C1721" wp14:editId="38775E99">
                      <wp:simplePos x="0" y="0"/>
                      <wp:positionH relativeFrom="column">
                        <wp:posOffset>0</wp:posOffset>
                      </wp:positionH>
                      <wp:positionV relativeFrom="paragraph">
                        <wp:posOffset>0</wp:posOffset>
                      </wp:positionV>
                      <wp:extent cx="76200" cy="28575"/>
                      <wp:effectExtent l="19050" t="19050" r="19050" b="28575"/>
                      <wp:wrapNone/>
                      <wp:docPr id="12967" name="Text Box 680">
                        <a:extLst xmlns:a="http://schemas.openxmlformats.org/drawingml/2006/main">
                          <a:ext uri="{FF2B5EF4-FFF2-40B4-BE49-F238E27FC236}">
                            <a16:creationId xmlns:a16="http://schemas.microsoft.com/office/drawing/2014/main" id="{00000000-0008-0000-0000-0000A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28B53" id="Text Box 680" o:spid="_x0000_s1026" type="#_x0000_t202" style="position:absolute;margin-left:0;margin-top:0;width:6pt;height:2.25pt;z-index:2561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1824" behindDoc="0" locked="0" layoutInCell="1" allowOverlap="1" wp14:anchorId="14503B96" wp14:editId="5674D9B7">
                      <wp:simplePos x="0" y="0"/>
                      <wp:positionH relativeFrom="column">
                        <wp:posOffset>0</wp:posOffset>
                      </wp:positionH>
                      <wp:positionV relativeFrom="paragraph">
                        <wp:posOffset>0</wp:posOffset>
                      </wp:positionV>
                      <wp:extent cx="76200" cy="28575"/>
                      <wp:effectExtent l="19050" t="19050" r="19050" b="28575"/>
                      <wp:wrapNone/>
                      <wp:docPr id="12968" name="Text Box 679">
                        <a:extLst xmlns:a="http://schemas.openxmlformats.org/drawingml/2006/main">
                          <a:ext uri="{FF2B5EF4-FFF2-40B4-BE49-F238E27FC236}">
                            <a16:creationId xmlns:a16="http://schemas.microsoft.com/office/drawing/2014/main" id="{00000000-0008-0000-0000-0000A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37F519" id="Text Box 679" o:spid="_x0000_s1026" type="#_x0000_t202" style="position:absolute;margin-left:0;margin-top:0;width:6pt;height:2.25pt;z-index:25614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2848" behindDoc="0" locked="0" layoutInCell="1" allowOverlap="1" wp14:anchorId="650AA0DD" wp14:editId="5BD11BEB">
                      <wp:simplePos x="0" y="0"/>
                      <wp:positionH relativeFrom="column">
                        <wp:posOffset>0</wp:posOffset>
                      </wp:positionH>
                      <wp:positionV relativeFrom="paragraph">
                        <wp:posOffset>0</wp:posOffset>
                      </wp:positionV>
                      <wp:extent cx="76200" cy="28575"/>
                      <wp:effectExtent l="19050" t="19050" r="19050" b="28575"/>
                      <wp:wrapNone/>
                      <wp:docPr id="12969" name="Text Box 678">
                        <a:extLst xmlns:a="http://schemas.openxmlformats.org/drawingml/2006/main">
                          <a:ext uri="{FF2B5EF4-FFF2-40B4-BE49-F238E27FC236}">
                            <a16:creationId xmlns:a16="http://schemas.microsoft.com/office/drawing/2014/main" id="{00000000-0008-0000-0000-0000A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7B9D9" id="Text Box 678" o:spid="_x0000_s1026" type="#_x0000_t202" style="position:absolute;margin-left:0;margin-top:0;width:6pt;height:2.25pt;z-index:2561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3872" behindDoc="0" locked="0" layoutInCell="1" allowOverlap="1" wp14:anchorId="63CA210A" wp14:editId="0028E96E">
                      <wp:simplePos x="0" y="0"/>
                      <wp:positionH relativeFrom="column">
                        <wp:posOffset>0</wp:posOffset>
                      </wp:positionH>
                      <wp:positionV relativeFrom="paragraph">
                        <wp:posOffset>0</wp:posOffset>
                      </wp:positionV>
                      <wp:extent cx="76200" cy="28575"/>
                      <wp:effectExtent l="19050" t="19050" r="19050" b="28575"/>
                      <wp:wrapNone/>
                      <wp:docPr id="12970" name="Text Box 677">
                        <a:extLst xmlns:a="http://schemas.openxmlformats.org/drawingml/2006/main">
                          <a:ext uri="{FF2B5EF4-FFF2-40B4-BE49-F238E27FC236}">
                            <a16:creationId xmlns:a16="http://schemas.microsoft.com/office/drawing/2014/main" id="{00000000-0008-0000-0000-0000A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A528F" id="Text Box 677" o:spid="_x0000_s1026" type="#_x0000_t202" style="position:absolute;margin-left:0;margin-top:0;width:6pt;height:2.25pt;z-index:2561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4896" behindDoc="0" locked="0" layoutInCell="1" allowOverlap="1" wp14:anchorId="5C6265E8" wp14:editId="3C8FD962">
                      <wp:simplePos x="0" y="0"/>
                      <wp:positionH relativeFrom="column">
                        <wp:posOffset>0</wp:posOffset>
                      </wp:positionH>
                      <wp:positionV relativeFrom="paragraph">
                        <wp:posOffset>0</wp:posOffset>
                      </wp:positionV>
                      <wp:extent cx="76200" cy="28575"/>
                      <wp:effectExtent l="19050" t="19050" r="19050" b="28575"/>
                      <wp:wrapNone/>
                      <wp:docPr id="12971" name="Text Box 676">
                        <a:extLst xmlns:a="http://schemas.openxmlformats.org/drawingml/2006/main">
                          <a:ext uri="{FF2B5EF4-FFF2-40B4-BE49-F238E27FC236}">
                            <a16:creationId xmlns:a16="http://schemas.microsoft.com/office/drawing/2014/main" id="{00000000-0008-0000-0000-0000A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D5FF1" id="Text Box 676" o:spid="_x0000_s1026" type="#_x0000_t202" style="position:absolute;margin-left:0;margin-top:0;width:6pt;height:2.25pt;z-index:2561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5920" behindDoc="0" locked="0" layoutInCell="1" allowOverlap="1" wp14:anchorId="45EC56FD" wp14:editId="759355D3">
                      <wp:simplePos x="0" y="0"/>
                      <wp:positionH relativeFrom="column">
                        <wp:posOffset>0</wp:posOffset>
                      </wp:positionH>
                      <wp:positionV relativeFrom="paragraph">
                        <wp:posOffset>0</wp:posOffset>
                      </wp:positionV>
                      <wp:extent cx="76200" cy="28575"/>
                      <wp:effectExtent l="19050" t="19050" r="19050" b="28575"/>
                      <wp:wrapNone/>
                      <wp:docPr id="12972" name="Text Box 675">
                        <a:extLst xmlns:a="http://schemas.openxmlformats.org/drawingml/2006/main">
                          <a:ext uri="{FF2B5EF4-FFF2-40B4-BE49-F238E27FC236}">
                            <a16:creationId xmlns:a16="http://schemas.microsoft.com/office/drawing/2014/main" id="{00000000-0008-0000-0000-0000A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A9834" id="Text Box 675" o:spid="_x0000_s1026" type="#_x0000_t202" style="position:absolute;margin-left:0;margin-top:0;width:6pt;height:2.25pt;z-index:2561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6944" behindDoc="0" locked="0" layoutInCell="1" allowOverlap="1" wp14:anchorId="16D1FC5B" wp14:editId="305063FC">
                      <wp:simplePos x="0" y="0"/>
                      <wp:positionH relativeFrom="column">
                        <wp:posOffset>0</wp:posOffset>
                      </wp:positionH>
                      <wp:positionV relativeFrom="paragraph">
                        <wp:posOffset>0</wp:posOffset>
                      </wp:positionV>
                      <wp:extent cx="76200" cy="28575"/>
                      <wp:effectExtent l="19050" t="19050" r="19050" b="28575"/>
                      <wp:wrapNone/>
                      <wp:docPr id="12973" name="Text Box 674">
                        <a:extLst xmlns:a="http://schemas.openxmlformats.org/drawingml/2006/main">
                          <a:ext uri="{FF2B5EF4-FFF2-40B4-BE49-F238E27FC236}">
                            <a16:creationId xmlns:a16="http://schemas.microsoft.com/office/drawing/2014/main" id="{00000000-0008-0000-0000-0000A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B4B77" id="Text Box 674" o:spid="_x0000_s1026" type="#_x0000_t202" style="position:absolute;margin-left:0;margin-top:0;width:6pt;height:2.25pt;z-index:2561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7968" behindDoc="0" locked="0" layoutInCell="1" allowOverlap="1" wp14:anchorId="10CAFDBD" wp14:editId="1718766B">
                      <wp:simplePos x="0" y="0"/>
                      <wp:positionH relativeFrom="column">
                        <wp:posOffset>0</wp:posOffset>
                      </wp:positionH>
                      <wp:positionV relativeFrom="paragraph">
                        <wp:posOffset>0</wp:posOffset>
                      </wp:positionV>
                      <wp:extent cx="76200" cy="28575"/>
                      <wp:effectExtent l="19050" t="19050" r="19050" b="28575"/>
                      <wp:wrapNone/>
                      <wp:docPr id="12974" name="Text Box 673">
                        <a:extLst xmlns:a="http://schemas.openxmlformats.org/drawingml/2006/main">
                          <a:ext uri="{FF2B5EF4-FFF2-40B4-BE49-F238E27FC236}">
                            <a16:creationId xmlns:a16="http://schemas.microsoft.com/office/drawing/2014/main" id="{00000000-0008-0000-0000-0000A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221B5" id="Text Box 673" o:spid="_x0000_s1026" type="#_x0000_t202" style="position:absolute;margin-left:0;margin-top:0;width:6pt;height:2.25pt;z-index:2561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48992" behindDoc="0" locked="0" layoutInCell="1" allowOverlap="1" wp14:anchorId="5674E47F" wp14:editId="20839F5F">
                      <wp:simplePos x="0" y="0"/>
                      <wp:positionH relativeFrom="column">
                        <wp:posOffset>0</wp:posOffset>
                      </wp:positionH>
                      <wp:positionV relativeFrom="paragraph">
                        <wp:posOffset>0</wp:posOffset>
                      </wp:positionV>
                      <wp:extent cx="76200" cy="28575"/>
                      <wp:effectExtent l="19050" t="19050" r="19050" b="28575"/>
                      <wp:wrapNone/>
                      <wp:docPr id="12975" name="Text Box 672">
                        <a:extLst xmlns:a="http://schemas.openxmlformats.org/drawingml/2006/main">
                          <a:ext uri="{FF2B5EF4-FFF2-40B4-BE49-F238E27FC236}">
                            <a16:creationId xmlns:a16="http://schemas.microsoft.com/office/drawing/2014/main" id="{00000000-0008-0000-0000-0000A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1CE2C" id="Text Box 672" o:spid="_x0000_s1026" type="#_x0000_t202" style="position:absolute;margin-left:0;margin-top:0;width:6pt;height:2.25pt;z-index:2561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0016" behindDoc="0" locked="0" layoutInCell="1" allowOverlap="1" wp14:anchorId="5D6EB5C0" wp14:editId="7485B156">
                      <wp:simplePos x="0" y="0"/>
                      <wp:positionH relativeFrom="column">
                        <wp:posOffset>0</wp:posOffset>
                      </wp:positionH>
                      <wp:positionV relativeFrom="paragraph">
                        <wp:posOffset>0</wp:posOffset>
                      </wp:positionV>
                      <wp:extent cx="76200" cy="28575"/>
                      <wp:effectExtent l="19050" t="19050" r="19050" b="28575"/>
                      <wp:wrapNone/>
                      <wp:docPr id="12976" name="Text Box 671">
                        <a:extLst xmlns:a="http://schemas.openxmlformats.org/drawingml/2006/main">
                          <a:ext uri="{FF2B5EF4-FFF2-40B4-BE49-F238E27FC236}">
                            <a16:creationId xmlns:a16="http://schemas.microsoft.com/office/drawing/2014/main" id="{00000000-0008-0000-0000-0000B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A41E3" id="Text Box 671" o:spid="_x0000_s1026" type="#_x0000_t202" style="position:absolute;margin-left:0;margin-top:0;width:6pt;height:2.25pt;z-index:2561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1040" behindDoc="0" locked="0" layoutInCell="1" allowOverlap="1" wp14:anchorId="7B3F69E0" wp14:editId="47F1286D">
                      <wp:simplePos x="0" y="0"/>
                      <wp:positionH relativeFrom="column">
                        <wp:posOffset>0</wp:posOffset>
                      </wp:positionH>
                      <wp:positionV relativeFrom="paragraph">
                        <wp:posOffset>0</wp:posOffset>
                      </wp:positionV>
                      <wp:extent cx="76200" cy="28575"/>
                      <wp:effectExtent l="19050" t="19050" r="19050" b="28575"/>
                      <wp:wrapNone/>
                      <wp:docPr id="12977" name="Text Box 670">
                        <a:extLst xmlns:a="http://schemas.openxmlformats.org/drawingml/2006/main">
                          <a:ext uri="{FF2B5EF4-FFF2-40B4-BE49-F238E27FC236}">
                            <a16:creationId xmlns:a16="http://schemas.microsoft.com/office/drawing/2014/main" id="{00000000-0008-0000-0000-0000B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632298" id="Text Box 670" o:spid="_x0000_s1026" type="#_x0000_t202" style="position:absolute;margin-left:0;margin-top:0;width:6pt;height:2.25pt;z-index:2561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2064" behindDoc="0" locked="0" layoutInCell="1" allowOverlap="1" wp14:anchorId="4ACDC27E" wp14:editId="09A8C4ED">
                      <wp:simplePos x="0" y="0"/>
                      <wp:positionH relativeFrom="column">
                        <wp:posOffset>0</wp:posOffset>
                      </wp:positionH>
                      <wp:positionV relativeFrom="paragraph">
                        <wp:posOffset>0</wp:posOffset>
                      </wp:positionV>
                      <wp:extent cx="76200" cy="28575"/>
                      <wp:effectExtent l="19050" t="19050" r="19050" b="28575"/>
                      <wp:wrapNone/>
                      <wp:docPr id="12978" name="Text Box 669">
                        <a:extLst xmlns:a="http://schemas.openxmlformats.org/drawingml/2006/main">
                          <a:ext uri="{FF2B5EF4-FFF2-40B4-BE49-F238E27FC236}">
                            <a16:creationId xmlns:a16="http://schemas.microsoft.com/office/drawing/2014/main" id="{00000000-0008-0000-0000-0000B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F72C1" id="Text Box 669" o:spid="_x0000_s1026" type="#_x0000_t202" style="position:absolute;margin-left:0;margin-top:0;width:6pt;height:2.25pt;z-index:2561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3088" behindDoc="0" locked="0" layoutInCell="1" allowOverlap="1" wp14:anchorId="52AB2906" wp14:editId="2A977E15">
                      <wp:simplePos x="0" y="0"/>
                      <wp:positionH relativeFrom="column">
                        <wp:posOffset>0</wp:posOffset>
                      </wp:positionH>
                      <wp:positionV relativeFrom="paragraph">
                        <wp:posOffset>0</wp:posOffset>
                      </wp:positionV>
                      <wp:extent cx="76200" cy="28575"/>
                      <wp:effectExtent l="19050" t="19050" r="19050" b="28575"/>
                      <wp:wrapNone/>
                      <wp:docPr id="12979" name="Text Box 668">
                        <a:extLst xmlns:a="http://schemas.openxmlformats.org/drawingml/2006/main">
                          <a:ext uri="{FF2B5EF4-FFF2-40B4-BE49-F238E27FC236}">
                            <a16:creationId xmlns:a16="http://schemas.microsoft.com/office/drawing/2014/main" id="{00000000-0008-0000-0000-0000B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F7B74" id="Text Box 668" o:spid="_x0000_s1026" type="#_x0000_t202" style="position:absolute;margin-left:0;margin-top:0;width:6pt;height:2.25pt;z-index:2561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4112" behindDoc="0" locked="0" layoutInCell="1" allowOverlap="1" wp14:anchorId="0B51AF70" wp14:editId="10CCB822">
                      <wp:simplePos x="0" y="0"/>
                      <wp:positionH relativeFrom="column">
                        <wp:posOffset>0</wp:posOffset>
                      </wp:positionH>
                      <wp:positionV relativeFrom="paragraph">
                        <wp:posOffset>0</wp:posOffset>
                      </wp:positionV>
                      <wp:extent cx="76200" cy="28575"/>
                      <wp:effectExtent l="19050" t="19050" r="19050" b="28575"/>
                      <wp:wrapNone/>
                      <wp:docPr id="12980" name="Text Box 667">
                        <a:extLst xmlns:a="http://schemas.openxmlformats.org/drawingml/2006/main">
                          <a:ext uri="{FF2B5EF4-FFF2-40B4-BE49-F238E27FC236}">
                            <a16:creationId xmlns:a16="http://schemas.microsoft.com/office/drawing/2014/main" id="{00000000-0008-0000-0000-0000B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53D41" id="Text Box 667" o:spid="_x0000_s1026" type="#_x0000_t202" style="position:absolute;margin-left:0;margin-top:0;width:6pt;height:2.25pt;z-index:25615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5136" behindDoc="0" locked="0" layoutInCell="1" allowOverlap="1" wp14:anchorId="57C41083" wp14:editId="18C0B54A">
                      <wp:simplePos x="0" y="0"/>
                      <wp:positionH relativeFrom="column">
                        <wp:posOffset>0</wp:posOffset>
                      </wp:positionH>
                      <wp:positionV relativeFrom="paragraph">
                        <wp:posOffset>0</wp:posOffset>
                      </wp:positionV>
                      <wp:extent cx="76200" cy="28575"/>
                      <wp:effectExtent l="19050" t="19050" r="19050" b="28575"/>
                      <wp:wrapNone/>
                      <wp:docPr id="12981" name="Text Box 666">
                        <a:extLst xmlns:a="http://schemas.openxmlformats.org/drawingml/2006/main">
                          <a:ext uri="{FF2B5EF4-FFF2-40B4-BE49-F238E27FC236}">
                            <a16:creationId xmlns:a16="http://schemas.microsoft.com/office/drawing/2014/main" id="{00000000-0008-0000-0000-0000B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BA8804" id="Text Box 666" o:spid="_x0000_s1026" type="#_x0000_t202" style="position:absolute;margin-left:0;margin-top:0;width:6pt;height:2.25pt;z-index:2561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6160" behindDoc="0" locked="0" layoutInCell="1" allowOverlap="1" wp14:anchorId="17BA4D9B" wp14:editId="33F78F8E">
                      <wp:simplePos x="0" y="0"/>
                      <wp:positionH relativeFrom="column">
                        <wp:posOffset>0</wp:posOffset>
                      </wp:positionH>
                      <wp:positionV relativeFrom="paragraph">
                        <wp:posOffset>0</wp:posOffset>
                      </wp:positionV>
                      <wp:extent cx="76200" cy="28575"/>
                      <wp:effectExtent l="19050" t="19050" r="19050" b="28575"/>
                      <wp:wrapNone/>
                      <wp:docPr id="12982" name="Text Box 665">
                        <a:extLst xmlns:a="http://schemas.openxmlformats.org/drawingml/2006/main">
                          <a:ext uri="{FF2B5EF4-FFF2-40B4-BE49-F238E27FC236}">
                            <a16:creationId xmlns:a16="http://schemas.microsoft.com/office/drawing/2014/main" id="{00000000-0008-0000-0000-0000B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B6326" id="Text Box 665" o:spid="_x0000_s1026" type="#_x0000_t202" style="position:absolute;margin-left:0;margin-top:0;width:6pt;height:2.25pt;z-index:25615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7184" behindDoc="0" locked="0" layoutInCell="1" allowOverlap="1" wp14:anchorId="613FE8E1" wp14:editId="3B4B12DA">
                      <wp:simplePos x="0" y="0"/>
                      <wp:positionH relativeFrom="column">
                        <wp:posOffset>0</wp:posOffset>
                      </wp:positionH>
                      <wp:positionV relativeFrom="paragraph">
                        <wp:posOffset>0</wp:posOffset>
                      </wp:positionV>
                      <wp:extent cx="76200" cy="28575"/>
                      <wp:effectExtent l="19050" t="19050" r="19050" b="28575"/>
                      <wp:wrapNone/>
                      <wp:docPr id="12983" name="Text Box 664">
                        <a:extLst xmlns:a="http://schemas.openxmlformats.org/drawingml/2006/main">
                          <a:ext uri="{FF2B5EF4-FFF2-40B4-BE49-F238E27FC236}">
                            <a16:creationId xmlns:a16="http://schemas.microsoft.com/office/drawing/2014/main" id="{00000000-0008-0000-0000-0000B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8C7D90" id="Text Box 664" o:spid="_x0000_s1026" type="#_x0000_t202" style="position:absolute;margin-left:0;margin-top:0;width:6pt;height:2.25pt;z-index:2561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8208" behindDoc="0" locked="0" layoutInCell="1" allowOverlap="1" wp14:anchorId="6BD5FB11" wp14:editId="4A1F0DFC">
                      <wp:simplePos x="0" y="0"/>
                      <wp:positionH relativeFrom="column">
                        <wp:posOffset>0</wp:posOffset>
                      </wp:positionH>
                      <wp:positionV relativeFrom="paragraph">
                        <wp:posOffset>0</wp:posOffset>
                      </wp:positionV>
                      <wp:extent cx="76200" cy="28575"/>
                      <wp:effectExtent l="19050" t="19050" r="19050" b="28575"/>
                      <wp:wrapNone/>
                      <wp:docPr id="12984" name="Text Box 663">
                        <a:extLst xmlns:a="http://schemas.openxmlformats.org/drawingml/2006/main">
                          <a:ext uri="{FF2B5EF4-FFF2-40B4-BE49-F238E27FC236}">
                            <a16:creationId xmlns:a16="http://schemas.microsoft.com/office/drawing/2014/main" id="{00000000-0008-0000-0000-0000B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ACC60" id="Text Box 663" o:spid="_x0000_s1026" type="#_x0000_t202" style="position:absolute;margin-left:0;margin-top:0;width:6pt;height:2.25pt;z-index:2561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59232" behindDoc="0" locked="0" layoutInCell="1" allowOverlap="1" wp14:anchorId="0B0DBAA2" wp14:editId="24685FC1">
                      <wp:simplePos x="0" y="0"/>
                      <wp:positionH relativeFrom="column">
                        <wp:posOffset>0</wp:posOffset>
                      </wp:positionH>
                      <wp:positionV relativeFrom="paragraph">
                        <wp:posOffset>0</wp:posOffset>
                      </wp:positionV>
                      <wp:extent cx="76200" cy="28575"/>
                      <wp:effectExtent l="19050" t="19050" r="19050" b="28575"/>
                      <wp:wrapNone/>
                      <wp:docPr id="12985" name="Text Box 662">
                        <a:extLst xmlns:a="http://schemas.openxmlformats.org/drawingml/2006/main">
                          <a:ext uri="{FF2B5EF4-FFF2-40B4-BE49-F238E27FC236}">
                            <a16:creationId xmlns:a16="http://schemas.microsoft.com/office/drawing/2014/main" id="{00000000-0008-0000-0000-0000B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4AC8C" id="Text Box 662" o:spid="_x0000_s1026" type="#_x0000_t202" style="position:absolute;margin-left:0;margin-top:0;width:6pt;height:2.25pt;z-index:2561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0256" behindDoc="0" locked="0" layoutInCell="1" allowOverlap="1" wp14:anchorId="28BD8B48" wp14:editId="532E3578">
                      <wp:simplePos x="0" y="0"/>
                      <wp:positionH relativeFrom="column">
                        <wp:posOffset>0</wp:posOffset>
                      </wp:positionH>
                      <wp:positionV relativeFrom="paragraph">
                        <wp:posOffset>0</wp:posOffset>
                      </wp:positionV>
                      <wp:extent cx="76200" cy="28575"/>
                      <wp:effectExtent l="19050" t="19050" r="19050" b="28575"/>
                      <wp:wrapNone/>
                      <wp:docPr id="12986" name="Text Box 661">
                        <a:extLst xmlns:a="http://schemas.openxmlformats.org/drawingml/2006/main">
                          <a:ext uri="{FF2B5EF4-FFF2-40B4-BE49-F238E27FC236}">
                            <a16:creationId xmlns:a16="http://schemas.microsoft.com/office/drawing/2014/main" id="{00000000-0008-0000-0000-0000B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A9B9F" id="Text Box 661" o:spid="_x0000_s1026" type="#_x0000_t202" style="position:absolute;margin-left:0;margin-top:0;width:6pt;height:2.25pt;z-index:2561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1280" behindDoc="0" locked="0" layoutInCell="1" allowOverlap="1" wp14:anchorId="0A950600" wp14:editId="2EC62BF0">
                      <wp:simplePos x="0" y="0"/>
                      <wp:positionH relativeFrom="column">
                        <wp:posOffset>0</wp:posOffset>
                      </wp:positionH>
                      <wp:positionV relativeFrom="paragraph">
                        <wp:posOffset>0</wp:posOffset>
                      </wp:positionV>
                      <wp:extent cx="76200" cy="28575"/>
                      <wp:effectExtent l="19050" t="19050" r="19050" b="28575"/>
                      <wp:wrapNone/>
                      <wp:docPr id="12987" name="Text Box 660">
                        <a:extLst xmlns:a="http://schemas.openxmlformats.org/drawingml/2006/main">
                          <a:ext uri="{FF2B5EF4-FFF2-40B4-BE49-F238E27FC236}">
                            <a16:creationId xmlns:a16="http://schemas.microsoft.com/office/drawing/2014/main" id="{00000000-0008-0000-0000-0000B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71137F" id="Text Box 660" o:spid="_x0000_s1026" type="#_x0000_t202" style="position:absolute;margin-left:0;margin-top:0;width:6pt;height:2.25pt;z-index:2561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2304" behindDoc="0" locked="0" layoutInCell="1" allowOverlap="1" wp14:anchorId="1213F45C" wp14:editId="03906CE2">
                      <wp:simplePos x="0" y="0"/>
                      <wp:positionH relativeFrom="column">
                        <wp:posOffset>0</wp:posOffset>
                      </wp:positionH>
                      <wp:positionV relativeFrom="paragraph">
                        <wp:posOffset>0</wp:posOffset>
                      </wp:positionV>
                      <wp:extent cx="76200" cy="28575"/>
                      <wp:effectExtent l="19050" t="19050" r="19050" b="28575"/>
                      <wp:wrapNone/>
                      <wp:docPr id="12988" name="Text Box 659">
                        <a:extLst xmlns:a="http://schemas.openxmlformats.org/drawingml/2006/main">
                          <a:ext uri="{FF2B5EF4-FFF2-40B4-BE49-F238E27FC236}">
                            <a16:creationId xmlns:a16="http://schemas.microsoft.com/office/drawing/2014/main" id="{00000000-0008-0000-0000-0000B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9BB52" id="Text Box 659" o:spid="_x0000_s1026" type="#_x0000_t202" style="position:absolute;margin-left:0;margin-top:0;width:6pt;height:2.25pt;z-index:25616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3328" behindDoc="0" locked="0" layoutInCell="1" allowOverlap="1" wp14:anchorId="22923667" wp14:editId="56ADD3A5">
                      <wp:simplePos x="0" y="0"/>
                      <wp:positionH relativeFrom="column">
                        <wp:posOffset>0</wp:posOffset>
                      </wp:positionH>
                      <wp:positionV relativeFrom="paragraph">
                        <wp:posOffset>0</wp:posOffset>
                      </wp:positionV>
                      <wp:extent cx="76200" cy="28575"/>
                      <wp:effectExtent l="19050" t="19050" r="19050" b="28575"/>
                      <wp:wrapNone/>
                      <wp:docPr id="12989" name="Text Box 658">
                        <a:extLst xmlns:a="http://schemas.openxmlformats.org/drawingml/2006/main">
                          <a:ext uri="{FF2B5EF4-FFF2-40B4-BE49-F238E27FC236}">
                            <a16:creationId xmlns:a16="http://schemas.microsoft.com/office/drawing/2014/main" id="{00000000-0008-0000-0000-0000B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0BAD4" id="Text Box 658" o:spid="_x0000_s1026" type="#_x0000_t202" style="position:absolute;margin-left:0;margin-top:0;width:6pt;height:2.25pt;z-index:2561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4352" behindDoc="0" locked="0" layoutInCell="1" allowOverlap="1" wp14:anchorId="5E3DE41C" wp14:editId="659D4DF6">
                      <wp:simplePos x="0" y="0"/>
                      <wp:positionH relativeFrom="column">
                        <wp:posOffset>0</wp:posOffset>
                      </wp:positionH>
                      <wp:positionV relativeFrom="paragraph">
                        <wp:posOffset>0</wp:posOffset>
                      </wp:positionV>
                      <wp:extent cx="76200" cy="28575"/>
                      <wp:effectExtent l="19050" t="19050" r="19050" b="28575"/>
                      <wp:wrapNone/>
                      <wp:docPr id="12990" name="Text Box 657">
                        <a:extLst xmlns:a="http://schemas.openxmlformats.org/drawingml/2006/main">
                          <a:ext uri="{FF2B5EF4-FFF2-40B4-BE49-F238E27FC236}">
                            <a16:creationId xmlns:a16="http://schemas.microsoft.com/office/drawing/2014/main" id="{00000000-0008-0000-0000-0000B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25419" id="Text Box 657" o:spid="_x0000_s1026" type="#_x0000_t202" style="position:absolute;margin-left:0;margin-top:0;width:6pt;height:2.25pt;z-index:2561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5376" behindDoc="0" locked="0" layoutInCell="1" allowOverlap="1" wp14:anchorId="0764E615" wp14:editId="5EC4BB38">
                      <wp:simplePos x="0" y="0"/>
                      <wp:positionH relativeFrom="column">
                        <wp:posOffset>0</wp:posOffset>
                      </wp:positionH>
                      <wp:positionV relativeFrom="paragraph">
                        <wp:posOffset>0</wp:posOffset>
                      </wp:positionV>
                      <wp:extent cx="76200" cy="28575"/>
                      <wp:effectExtent l="19050" t="19050" r="19050" b="28575"/>
                      <wp:wrapNone/>
                      <wp:docPr id="12991" name="Text Box 656">
                        <a:extLst xmlns:a="http://schemas.openxmlformats.org/drawingml/2006/main">
                          <a:ext uri="{FF2B5EF4-FFF2-40B4-BE49-F238E27FC236}">
                            <a16:creationId xmlns:a16="http://schemas.microsoft.com/office/drawing/2014/main" id="{00000000-0008-0000-0000-0000B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A6474" id="Text Box 656" o:spid="_x0000_s1026" type="#_x0000_t202" style="position:absolute;margin-left:0;margin-top:0;width:6pt;height:2.25pt;z-index:2561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6400" behindDoc="0" locked="0" layoutInCell="1" allowOverlap="1" wp14:anchorId="44DB7A49" wp14:editId="3C4F3FEA">
                      <wp:simplePos x="0" y="0"/>
                      <wp:positionH relativeFrom="column">
                        <wp:posOffset>0</wp:posOffset>
                      </wp:positionH>
                      <wp:positionV relativeFrom="paragraph">
                        <wp:posOffset>0</wp:posOffset>
                      </wp:positionV>
                      <wp:extent cx="76200" cy="28575"/>
                      <wp:effectExtent l="19050" t="19050" r="19050" b="28575"/>
                      <wp:wrapNone/>
                      <wp:docPr id="12992" name="Text Box 655">
                        <a:extLst xmlns:a="http://schemas.openxmlformats.org/drawingml/2006/main">
                          <a:ext uri="{FF2B5EF4-FFF2-40B4-BE49-F238E27FC236}">
                            <a16:creationId xmlns:a16="http://schemas.microsoft.com/office/drawing/2014/main" id="{00000000-0008-0000-0000-0000C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B9C09" id="Text Box 655" o:spid="_x0000_s1026" type="#_x0000_t202" style="position:absolute;margin-left:0;margin-top:0;width:6pt;height:2.25pt;z-index:25616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7424" behindDoc="0" locked="0" layoutInCell="1" allowOverlap="1" wp14:anchorId="32EF2760" wp14:editId="4753D56A">
                      <wp:simplePos x="0" y="0"/>
                      <wp:positionH relativeFrom="column">
                        <wp:posOffset>0</wp:posOffset>
                      </wp:positionH>
                      <wp:positionV relativeFrom="paragraph">
                        <wp:posOffset>0</wp:posOffset>
                      </wp:positionV>
                      <wp:extent cx="76200" cy="28575"/>
                      <wp:effectExtent l="19050" t="19050" r="19050" b="28575"/>
                      <wp:wrapNone/>
                      <wp:docPr id="12993" name="Text Box 654">
                        <a:extLst xmlns:a="http://schemas.openxmlformats.org/drawingml/2006/main">
                          <a:ext uri="{FF2B5EF4-FFF2-40B4-BE49-F238E27FC236}">
                            <a16:creationId xmlns:a16="http://schemas.microsoft.com/office/drawing/2014/main" id="{00000000-0008-0000-0000-0000C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D0E479" id="Text Box 654" o:spid="_x0000_s1026" type="#_x0000_t202" style="position:absolute;margin-left:0;margin-top:0;width:6pt;height:2.25pt;z-index:2561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8448" behindDoc="0" locked="0" layoutInCell="1" allowOverlap="1" wp14:anchorId="1BC65416" wp14:editId="762F2270">
                      <wp:simplePos x="0" y="0"/>
                      <wp:positionH relativeFrom="column">
                        <wp:posOffset>0</wp:posOffset>
                      </wp:positionH>
                      <wp:positionV relativeFrom="paragraph">
                        <wp:posOffset>0</wp:posOffset>
                      </wp:positionV>
                      <wp:extent cx="76200" cy="28575"/>
                      <wp:effectExtent l="19050" t="19050" r="19050" b="28575"/>
                      <wp:wrapNone/>
                      <wp:docPr id="12994" name="Text Box 653">
                        <a:extLst xmlns:a="http://schemas.openxmlformats.org/drawingml/2006/main">
                          <a:ext uri="{FF2B5EF4-FFF2-40B4-BE49-F238E27FC236}">
                            <a16:creationId xmlns:a16="http://schemas.microsoft.com/office/drawing/2014/main" id="{00000000-0008-0000-0000-0000C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7D9EC" id="Text Box 653" o:spid="_x0000_s1026" type="#_x0000_t202" style="position:absolute;margin-left:0;margin-top:0;width:6pt;height:2.25pt;z-index:2561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69472" behindDoc="0" locked="0" layoutInCell="1" allowOverlap="1" wp14:anchorId="22948B0A" wp14:editId="09492837">
                      <wp:simplePos x="0" y="0"/>
                      <wp:positionH relativeFrom="column">
                        <wp:posOffset>0</wp:posOffset>
                      </wp:positionH>
                      <wp:positionV relativeFrom="paragraph">
                        <wp:posOffset>0</wp:posOffset>
                      </wp:positionV>
                      <wp:extent cx="76200" cy="28575"/>
                      <wp:effectExtent l="19050" t="19050" r="19050" b="28575"/>
                      <wp:wrapNone/>
                      <wp:docPr id="12995" name="Text Box 652">
                        <a:extLst xmlns:a="http://schemas.openxmlformats.org/drawingml/2006/main">
                          <a:ext uri="{FF2B5EF4-FFF2-40B4-BE49-F238E27FC236}">
                            <a16:creationId xmlns:a16="http://schemas.microsoft.com/office/drawing/2014/main" id="{00000000-0008-0000-0000-0000C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57CB1F" id="Text Box 652" o:spid="_x0000_s1026" type="#_x0000_t202" style="position:absolute;margin-left:0;margin-top:0;width:6pt;height:2.25pt;z-index:2561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0496" behindDoc="0" locked="0" layoutInCell="1" allowOverlap="1" wp14:anchorId="37A6B734" wp14:editId="56986D77">
                      <wp:simplePos x="0" y="0"/>
                      <wp:positionH relativeFrom="column">
                        <wp:posOffset>0</wp:posOffset>
                      </wp:positionH>
                      <wp:positionV relativeFrom="paragraph">
                        <wp:posOffset>0</wp:posOffset>
                      </wp:positionV>
                      <wp:extent cx="76200" cy="28575"/>
                      <wp:effectExtent l="19050" t="19050" r="19050" b="28575"/>
                      <wp:wrapNone/>
                      <wp:docPr id="12996" name="Text Box 651">
                        <a:extLst xmlns:a="http://schemas.openxmlformats.org/drawingml/2006/main">
                          <a:ext uri="{FF2B5EF4-FFF2-40B4-BE49-F238E27FC236}">
                            <a16:creationId xmlns:a16="http://schemas.microsoft.com/office/drawing/2014/main" id="{00000000-0008-0000-0000-0000C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D8115" id="Text Box 651" o:spid="_x0000_s1026" type="#_x0000_t202" style="position:absolute;margin-left:0;margin-top:0;width:6pt;height:2.25pt;z-index:25617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1520" behindDoc="0" locked="0" layoutInCell="1" allowOverlap="1" wp14:anchorId="11CF250D" wp14:editId="30AC63DF">
                      <wp:simplePos x="0" y="0"/>
                      <wp:positionH relativeFrom="column">
                        <wp:posOffset>0</wp:posOffset>
                      </wp:positionH>
                      <wp:positionV relativeFrom="paragraph">
                        <wp:posOffset>0</wp:posOffset>
                      </wp:positionV>
                      <wp:extent cx="76200" cy="28575"/>
                      <wp:effectExtent l="19050" t="19050" r="19050" b="28575"/>
                      <wp:wrapNone/>
                      <wp:docPr id="12997" name="Text Box 650">
                        <a:extLst xmlns:a="http://schemas.openxmlformats.org/drawingml/2006/main">
                          <a:ext uri="{FF2B5EF4-FFF2-40B4-BE49-F238E27FC236}">
                            <a16:creationId xmlns:a16="http://schemas.microsoft.com/office/drawing/2014/main" id="{00000000-0008-0000-0000-0000C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FE64C" id="Text Box 650" o:spid="_x0000_s1026" type="#_x0000_t202" style="position:absolute;margin-left:0;margin-top:0;width:6pt;height:2.25pt;z-index:2561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2544" behindDoc="0" locked="0" layoutInCell="1" allowOverlap="1" wp14:anchorId="52CD316C" wp14:editId="60801C3B">
                      <wp:simplePos x="0" y="0"/>
                      <wp:positionH relativeFrom="column">
                        <wp:posOffset>0</wp:posOffset>
                      </wp:positionH>
                      <wp:positionV relativeFrom="paragraph">
                        <wp:posOffset>0</wp:posOffset>
                      </wp:positionV>
                      <wp:extent cx="76200" cy="28575"/>
                      <wp:effectExtent l="19050" t="19050" r="19050" b="28575"/>
                      <wp:wrapNone/>
                      <wp:docPr id="12998" name="Text Box 649">
                        <a:extLst xmlns:a="http://schemas.openxmlformats.org/drawingml/2006/main">
                          <a:ext uri="{FF2B5EF4-FFF2-40B4-BE49-F238E27FC236}">
                            <a16:creationId xmlns:a16="http://schemas.microsoft.com/office/drawing/2014/main" id="{00000000-0008-0000-0000-0000C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42082" id="Text Box 649" o:spid="_x0000_s1026" type="#_x0000_t202" style="position:absolute;margin-left:0;margin-top:0;width:6pt;height:2.25pt;z-index:2561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3568" behindDoc="0" locked="0" layoutInCell="1" allowOverlap="1" wp14:anchorId="24EDE3F0" wp14:editId="2DC7E272">
                      <wp:simplePos x="0" y="0"/>
                      <wp:positionH relativeFrom="column">
                        <wp:posOffset>0</wp:posOffset>
                      </wp:positionH>
                      <wp:positionV relativeFrom="paragraph">
                        <wp:posOffset>0</wp:posOffset>
                      </wp:positionV>
                      <wp:extent cx="76200" cy="28575"/>
                      <wp:effectExtent l="19050" t="19050" r="19050" b="28575"/>
                      <wp:wrapNone/>
                      <wp:docPr id="12999" name="Text Box 648">
                        <a:extLst xmlns:a="http://schemas.openxmlformats.org/drawingml/2006/main">
                          <a:ext uri="{FF2B5EF4-FFF2-40B4-BE49-F238E27FC236}">
                            <a16:creationId xmlns:a16="http://schemas.microsoft.com/office/drawing/2014/main" id="{00000000-0008-0000-0000-0000C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357D94" id="Text Box 648" o:spid="_x0000_s1026" type="#_x0000_t202" style="position:absolute;margin-left:0;margin-top:0;width:6pt;height:2.25pt;z-index:2561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4592" behindDoc="0" locked="0" layoutInCell="1" allowOverlap="1" wp14:anchorId="554E30A6" wp14:editId="6846EF2D">
                      <wp:simplePos x="0" y="0"/>
                      <wp:positionH relativeFrom="column">
                        <wp:posOffset>0</wp:posOffset>
                      </wp:positionH>
                      <wp:positionV relativeFrom="paragraph">
                        <wp:posOffset>0</wp:posOffset>
                      </wp:positionV>
                      <wp:extent cx="76200" cy="28575"/>
                      <wp:effectExtent l="19050" t="19050" r="19050" b="28575"/>
                      <wp:wrapNone/>
                      <wp:docPr id="13000" name="Text Box 647">
                        <a:extLst xmlns:a="http://schemas.openxmlformats.org/drawingml/2006/main">
                          <a:ext uri="{FF2B5EF4-FFF2-40B4-BE49-F238E27FC236}">
                            <a16:creationId xmlns:a16="http://schemas.microsoft.com/office/drawing/2014/main" id="{00000000-0008-0000-0000-0000C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7B73B" id="Text Box 647" o:spid="_x0000_s1026" type="#_x0000_t202" style="position:absolute;margin-left:0;margin-top:0;width:6pt;height:2.25pt;z-index:2561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5616" behindDoc="0" locked="0" layoutInCell="1" allowOverlap="1" wp14:anchorId="33AD2E91" wp14:editId="0452814B">
                      <wp:simplePos x="0" y="0"/>
                      <wp:positionH relativeFrom="column">
                        <wp:posOffset>0</wp:posOffset>
                      </wp:positionH>
                      <wp:positionV relativeFrom="paragraph">
                        <wp:posOffset>0</wp:posOffset>
                      </wp:positionV>
                      <wp:extent cx="76200" cy="28575"/>
                      <wp:effectExtent l="19050" t="19050" r="19050" b="28575"/>
                      <wp:wrapNone/>
                      <wp:docPr id="13001" name="Text Box 646">
                        <a:extLst xmlns:a="http://schemas.openxmlformats.org/drawingml/2006/main">
                          <a:ext uri="{FF2B5EF4-FFF2-40B4-BE49-F238E27FC236}">
                            <a16:creationId xmlns:a16="http://schemas.microsoft.com/office/drawing/2014/main" id="{00000000-0008-0000-0000-0000C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500EC" id="Text Box 646" o:spid="_x0000_s1026" type="#_x0000_t202" style="position:absolute;margin-left:0;margin-top:0;width:6pt;height:2.25pt;z-index:2561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6640" behindDoc="0" locked="0" layoutInCell="1" allowOverlap="1" wp14:anchorId="15E0377C" wp14:editId="6C36DBF5">
                      <wp:simplePos x="0" y="0"/>
                      <wp:positionH relativeFrom="column">
                        <wp:posOffset>0</wp:posOffset>
                      </wp:positionH>
                      <wp:positionV relativeFrom="paragraph">
                        <wp:posOffset>0</wp:posOffset>
                      </wp:positionV>
                      <wp:extent cx="76200" cy="28575"/>
                      <wp:effectExtent l="19050" t="19050" r="19050" b="28575"/>
                      <wp:wrapNone/>
                      <wp:docPr id="13002" name="Text Box 645">
                        <a:extLst xmlns:a="http://schemas.openxmlformats.org/drawingml/2006/main">
                          <a:ext uri="{FF2B5EF4-FFF2-40B4-BE49-F238E27FC236}">
                            <a16:creationId xmlns:a16="http://schemas.microsoft.com/office/drawing/2014/main" id="{00000000-0008-0000-0000-0000C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CBB461" id="Text Box 645" o:spid="_x0000_s1026" type="#_x0000_t202" style="position:absolute;margin-left:0;margin-top:0;width:6pt;height:2.25pt;z-index:2561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7664" behindDoc="0" locked="0" layoutInCell="1" allowOverlap="1" wp14:anchorId="55BD5C79" wp14:editId="0FA12B4F">
                      <wp:simplePos x="0" y="0"/>
                      <wp:positionH relativeFrom="column">
                        <wp:posOffset>0</wp:posOffset>
                      </wp:positionH>
                      <wp:positionV relativeFrom="paragraph">
                        <wp:posOffset>0</wp:posOffset>
                      </wp:positionV>
                      <wp:extent cx="76200" cy="28575"/>
                      <wp:effectExtent l="19050" t="19050" r="19050" b="28575"/>
                      <wp:wrapNone/>
                      <wp:docPr id="13003" name="Text Box 644">
                        <a:extLst xmlns:a="http://schemas.openxmlformats.org/drawingml/2006/main">
                          <a:ext uri="{FF2B5EF4-FFF2-40B4-BE49-F238E27FC236}">
                            <a16:creationId xmlns:a16="http://schemas.microsoft.com/office/drawing/2014/main" id="{00000000-0008-0000-0000-0000C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D735D" id="Text Box 644" o:spid="_x0000_s1026" type="#_x0000_t202" style="position:absolute;margin-left:0;margin-top:0;width:6pt;height:2.25pt;z-index:2561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8688" behindDoc="0" locked="0" layoutInCell="1" allowOverlap="1" wp14:anchorId="5C917249" wp14:editId="35073F5B">
                      <wp:simplePos x="0" y="0"/>
                      <wp:positionH relativeFrom="column">
                        <wp:posOffset>0</wp:posOffset>
                      </wp:positionH>
                      <wp:positionV relativeFrom="paragraph">
                        <wp:posOffset>0</wp:posOffset>
                      </wp:positionV>
                      <wp:extent cx="76200" cy="28575"/>
                      <wp:effectExtent l="19050" t="19050" r="19050" b="28575"/>
                      <wp:wrapNone/>
                      <wp:docPr id="13004" name="Text Box 643">
                        <a:extLst xmlns:a="http://schemas.openxmlformats.org/drawingml/2006/main">
                          <a:ext uri="{FF2B5EF4-FFF2-40B4-BE49-F238E27FC236}">
                            <a16:creationId xmlns:a16="http://schemas.microsoft.com/office/drawing/2014/main" id="{00000000-0008-0000-0000-0000C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4B2C3" id="Text Box 643" o:spid="_x0000_s1026" type="#_x0000_t202" style="position:absolute;margin-left:0;margin-top:0;width:6pt;height:2.25pt;z-index:25617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79712" behindDoc="0" locked="0" layoutInCell="1" allowOverlap="1" wp14:anchorId="52DA3CAD" wp14:editId="72164EBC">
                      <wp:simplePos x="0" y="0"/>
                      <wp:positionH relativeFrom="column">
                        <wp:posOffset>0</wp:posOffset>
                      </wp:positionH>
                      <wp:positionV relativeFrom="paragraph">
                        <wp:posOffset>0</wp:posOffset>
                      </wp:positionV>
                      <wp:extent cx="76200" cy="28575"/>
                      <wp:effectExtent l="19050" t="19050" r="19050" b="28575"/>
                      <wp:wrapNone/>
                      <wp:docPr id="13005" name="Text Box 642">
                        <a:extLst xmlns:a="http://schemas.openxmlformats.org/drawingml/2006/main">
                          <a:ext uri="{FF2B5EF4-FFF2-40B4-BE49-F238E27FC236}">
                            <a16:creationId xmlns:a16="http://schemas.microsoft.com/office/drawing/2014/main" id="{00000000-0008-0000-0000-0000C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B0A959" id="Text Box 642" o:spid="_x0000_s1026" type="#_x0000_t202" style="position:absolute;margin-left:0;margin-top:0;width:6pt;height:2.25pt;z-index:2561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0736" behindDoc="0" locked="0" layoutInCell="1" allowOverlap="1" wp14:anchorId="195690BE" wp14:editId="5CD789D7">
                      <wp:simplePos x="0" y="0"/>
                      <wp:positionH relativeFrom="column">
                        <wp:posOffset>0</wp:posOffset>
                      </wp:positionH>
                      <wp:positionV relativeFrom="paragraph">
                        <wp:posOffset>0</wp:posOffset>
                      </wp:positionV>
                      <wp:extent cx="76200" cy="28575"/>
                      <wp:effectExtent l="19050" t="19050" r="19050" b="28575"/>
                      <wp:wrapNone/>
                      <wp:docPr id="13006" name="Text Box 641">
                        <a:extLst xmlns:a="http://schemas.openxmlformats.org/drawingml/2006/main">
                          <a:ext uri="{FF2B5EF4-FFF2-40B4-BE49-F238E27FC236}">
                            <a16:creationId xmlns:a16="http://schemas.microsoft.com/office/drawing/2014/main" id="{00000000-0008-0000-0000-0000C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616E1" id="Text Box 641" o:spid="_x0000_s1026" type="#_x0000_t202" style="position:absolute;margin-left:0;margin-top:0;width:6pt;height:2.25pt;z-index:25618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1760" behindDoc="0" locked="0" layoutInCell="1" allowOverlap="1" wp14:anchorId="28FB7EF9" wp14:editId="53CFED92">
                      <wp:simplePos x="0" y="0"/>
                      <wp:positionH relativeFrom="column">
                        <wp:posOffset>0</wp:posOffset>
                      </wp:positionH>
                      <wp:positionV relativeFrom="paragraph">
                        <wp:posOffset>0</wp:posOffset>
                      </wp:positionV>
                      <wp:extent cx="76200" cy="28575"/>
                      <wp:effectExtent l="19050" t="19050" r="19050" b="28575"/>
                      <wp:wrapNone/>
                      <wp:docPr id="13007" name="Text Box 640">
                        <a:extLst xmlns:a="http://schemas.openxmlformats.org/drawingml/2006/main">
                          <a:ext uri="{FF2B5EF4-FFF2-40B4-BE49-F238E27FC236}">
                            <a16:creationId xmlns:a16="http://schemas.microsoft.com/office/drawing/2014/main" id="{00000000-0008-0000-0000-0000C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F4E81" id="Text Box 640" o:spid="_x0000_s1026" type="#_x0000_t202" style="position:absolute;margin-left:0;margin-top:0;width:6pt;height:2.25pt;z-index:2561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2784" behindDoc="0" locked="0" layoutInCell="1" allowOverlap="1" wp14:anchorId="5342E7E7" wp14:editId="6AD9EC87">
                      <wp:simplePos x="0" y="0"/>
                      <wp:positionH relativeFrom="column">
                        <wp:posOffset>0</wp:posOffset>
                      </wp:positionH>
                      <wp:positionV relativeFrom="paragraph">
                        <wp:posOffset>0</wp:posOffset>
                      </wp:positionV>
                      <wp:extent cx="76200" cy="28575"/>
                      <wp:effectExtent l="19050" t="19050" r="19050" b="28575"/>
                      <wp:wrapNone/>
                      <wp:docPr id="13008" name="Text Box 639">
                        <a:extLst xmlns:a="http://schemas.openxmlformats.org/drawingml/2006/main">
                          <a:ext uri="{FF2B5EF4-FFF2-40B4-BE49-F238E27FC236}">
                            <a16:creationId xmlns:a16="http://schemas.microsoft.com/office/drawing/2014/main" id="{00000000-0008-0000-0000-0000D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88F2C" id="Text Box 639" o:spid="_x0000_s1026" type="#_x0000_t202" style="position:absolute;margin-left:0;margin-top:0;width:6pt;height:2.25pt;z-index:2561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3808" behindDoc="0" locked="0" layoutInCell="1" allowOverlap="1" wp14:anchorId="48C773C4" wp14:editId="4553E5DD">
                      <wp:simplePos x="0" y="0"/>
                      <wp:positionH relativeFrom="column">
                        <wp:posOffset>0</wp:posOffset>
                      </wp:positionH>
                      <wp:positionV relativeFrom="paragraph">
                        <wp:posOffset>0</wp:posOffset>
                      </wp:positionV>
                      <wp:extent cx="76200" cy="28575"/>
                      <wp:effectExtent l="19050" t="19050" r="19050" b="28575"/>
                      <wp:wrapNone/>
                      <wp:docPr id="13009" name="Text Box 638">
                        <a:extLst xmlns:a="http://schemas.openxmlformats.org/drawingml/2006/main">
                          <a:ext uri="{FF2B5EF4-FFF2-40B4-BE49-F238E27FC236}">
                            <a16:creationId xmlns:a16="http://schemas.microsoft.com/office/drawing/2014/main" id="{00000000-0008-0000-0000-0000D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C2C29" id="Text Box 638" o:spid="_x0000_s1026" type="#_x0000_t202" style="position:absolute;margin-left:0;margin-top:0;width:6pt;height:2.25pt;z-index:2561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4832" behindDoc="0" locked="0" layoutInCell="1" allowOverlap="1" wp14:anchorId="26B100CB" wp14:editId="3EA61BA3">
                      <wp:simplePos x="0" y="0"/>
                      <wp:positionH relativeFrom="column">
                        <wp:posOffset>0</wp:posOffset>
                      </wp:positionH>
                      <wp:positionV relativeFrom="paragraph">
                        <wp:posOffset>0</wp:posOffset>
                      </wp:positionV>
                      <wp:extent cx="76200" cy="28575"/>
                      <wp:effectExtent l="19050" t="19050" r="19050" b="28575"/>
                      <wp:wrapNone/>
                      <wp:docPr id="13010" name="Text Box 637">
                        <a:extLst xmlns:a="http://schemas.openxmlformats.org/drawingml/2006/main">
                          <a:ext uri="{FF2B5EF4-FFF2-40B4-BE49-F238E27FC236}">
                            <a16:creationId xmlns:a16="http://schemas.microsoft.com/office/drawing/2014/main" id="{00000000-0008-0000-0000-0000D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71B3F5" id="Text Box 637" o:spid="_x0000_s1026" type="#_x0000_t202" style="position:absolute;margin-left:0;margin-top:0;width:6pt;height:2.25pt;z-index:2561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5856" behindDoc="0" locked="0" layoutInCell="1" allowOverlap="1" wp14:anchorId="6F78365F" wp14:editId="057F1994">
                      <wp:simplePos x="0" y="0"/>
                      <wp:positionH relativeFrom="column">
                        <wp:posOffset>0</wp:posOffset>
                      </wp:positionH>
                      <wp:positionV relativeFrom="paragraph">
                        <wp:posOffset>0</wp:posOffset>
                      </wp:positionV>
                      <wp:extent cx="76200" cy="28575"/>
                      <wp:effectExtent l="19050" t="19050" r="19050" b="28575"/>
                      <wp:wrapNone/>
                      <wp:docPr id="13011" name="Text Box 636">
                        <a:extLst xmlns:a="http://schemas.openxmlformats.org/drawingml/2006/main">
                          <a:ext uri="{FF2B5EF4-FFF2-40B4-BE49-F238E27FC236}">
                            <a16:creationId xmlns:a16="http://schemas.microsoft.com/office/drawing/2014/main" id="{00000000-0008-0000-0000-0000D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2E242" id="Text Box 636" o:spid="_x0000_s1026" type="#_x0000_t202" style="position:absolute;margin-left:0;margin-top:0;width:6pt;height:2.25pt;z-index:2561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6880" behindDoc="0" locked="0" layoutInCell="1" allowOverlap="1" wp14:anchorId="71CAD76A" wp14:editId="780502AD">
                      <wp:simplePos x="0" y="0"/>
                      <wp:positionH relativeFrom="column">
                        <wp:posOffset>0</wp:posOffset>
                      </wp:positionH>
                      <wp:positionV relativeFrom="paragraph">
                        <wp:posOffset>0</wp:posOffset>
                      </wp:positionV>
                      <wp:extent cx="76200" cy="28575"/>
                      <wp:effectExtent l="19050" t="19050" r="19050" b="28575"/>
                      <wp:wrapNone/>
                      <wp:docPr id="13012" name="Text Box 635">
                        <a:extLst xmlns:a="http://schemas.openxmlformats.org/drawingml/2006/main">
                          <a:ext uri="{FF2B5EF4-FFF2-40B4-BE49-F238E27FC236}">
                            <a16:creationId xmlns:a16="http://schemas.microsoft.com/office/drawing/2014/main" id="{00000000-0008-0000-0000-0000D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E6A5B" id="Text Box 635" o:spid="_x0000_s1026" type="#_x0000_t202" style="position:absolute;margin-left:0;margin-top:0;width:6pt;height:2.25pt;z-index:25618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7904" behindDoc="0" locked="0" layoutInCell="1" allowOverlap="1" wp14:anchorId="0DB6F5EC" wp14:editId="7344A4B9">
                      <wp:simplePos x="0" y="0"/>
                      <wp:positionH relativeFrom="column">
                        <wp:posOffset>0</wp:posOffset>
                      </wp:positionH>
                      <wp:positionV relativeFrom="paragraph">
                        <wp:posOffset>0</wp:posOffset>
                      </wp:positionV>
                      <wp:extent cx="76200" cy="28575"/>
                      <wp:effectExtent l="19050" t="19050" r="19050" b="28575"/>
                      <wp:wrapNone/>
                      <wp:docPr id="13013" name="Text Box 634">
                        <a:extLst xmlns:a="http://schemas.openxmlformats.org/drawingml/2006/main">
                          <a:ext uri="{FF2B5EF4-FFF2-40B4-BE49-F238E27FC236}">
                            <a16:creationId xmlns:a16="http://schemas.microsoft.com/office/drawing/2014/main" id="{00000000-0008-0000-0000-0000D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AA6DA6" id="Text Box 634" o:spid="_x0000_s1026" type="#_x0000_t202" style="position:absolute;margin-left:0;margin-top:0;width:6pt;height:2.25pt;z-index:2561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8928" behindDoc="0" locked="0" layoutInCell="1" allowOverlap="1" wp14:anchorId="3F050E50" wp14:editId="2B705368">
                      <wp:simplePos x="0" y="0"/>
                      <wp:positionH relativeFrom="column">
                        <wp:posOffset>0</wp:posOffset>
                      </wp:positionH>
                      <wp:positionV relativeFrom="paragraph">
                        <wp:posOffset>0</wp:posOffset>
                      </wp:positionV>
                      <wp:extent cx="76200" cy="28575"/>
                      <wp:effectExtent l="19050" t="19050" r="19050" b="28575"/>
                      <wp:wrapNone/>
                      <wp:docPr id="13014" name="Text Box 633">
                        <a:extLst xmlns:a="http://schemas.openxmlformats.org/drawingml/2006/main">
                          <a:ext uri="{FF2B5EF4-FFF2-40B4-BE49-F238E27FC236}">
                            <a16:creationId xmlns:a16="http://schemas.microsoft.com/office/drawing/2014/main" id="{00000000-0008-0000-0000-0000D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8C8E7" id="Text Box 633" o:spid="_x0000_s1026" type="#_x0000_t202" style="position:absolute;margin-left:0;margin-top:0;width:6pt;height:2.25pt;z-index:2561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89952" behindDoc="0" locked="0" layoutInCell="1" allowOverlap="1" wp14:anchorId="4002FA04" wp14:editId="0F3C7C8C">
                      <wp:simplePos x="0" y="0"/>
                      <wp:positionH relativeFrom="column">
                        <wp:posOffset>0</wp:posOffset>
                      </wp:positionH>
                      <wp:positionV relativeFrom="paragraph">
                        <wp:posOffset>0</wp:posOffset>
                      </wp:positionV>
                      <wp:extent cx="76200" cy="28575"/>
                      <wp:effectExtent l="19050" t="19050" r="19050" b="28575"/>
                      <wp:wrapNone/>
                      <wp:docPr id="13015" name="Text Box 632">
                        <a:extLst xmlns:a="http://schemas.openxmlformats.org/drawingml/2006/main">
                          <a:ext uri="{FF2B5EF4-FFF2-40B4-BE49-F238E27FC236}">
                            <a16:creationId xmlns:a16="http://schemas.microsoft.com/office/drawing/2014/main" id="{00000000-0008-0000-0000-0000D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940C2" id="Text Box 632" o:spid="_x0000_s1026" type="#_x0000_t202" style="position:absolute;margin-left:0;margin-top:0;width:6pt;height:2.25pt;z-index:2561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0976" behindDoc="0" locked="0" layoutInCell="1" allowOverlap="1" wp14:anchorId="4D3E34F5" wp14:editId="1E82D071">
                      <wp:simplePos x="0" y="0"/>
                      <wp:positionH relativeFrom="column">
                        <wp:posOffset>0</wp:posOffset>
                      </wp:positionH>
                      <wp:positionV relativeFrom="paragraph">
                        <wp:posOffset>0</wp:posOffset>
                      </wp:positionV>
                      <wp:extent cx="76200" cy="28575"/>
                      <wp:effectExtent l="19050" t="19050" r="19050" b="28575"/>
                      <wp:wrapNone/>
                      <wp:docPr id="13016" name="Text Box 631">
                        <a:extLst xmlns:a="http://schemas.openxmlformats.org/drawingml/2006/main">
                          <a:ext uri="{FF2B5EF4-FFF2-40B4-BE49-F238E27FC236}">
                            <a16:creationId xmlns:a16="http://schemas.microsoft.com/office/drawing/2014/main" id="{00000000-0008-0000-0000-0000D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1249E" id="Text Box 631" o:spid="_x0000_s1026" type="#_x0000_t202" style="position:absolute;margin-left:0;margin-top:0;width:6pt;height:2.25pt;z-index:25619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2000" behindDoc="0" locked="0" layoutInCell="1" allowOverlap="1" wp14:anchorId="66827C1C" wp14:editId="1B8340C4">
                      <wp:simplePos x="0" y="0"/>
                      <wp:positionH relativeFrom="column">
                        <wp:posOffset>0</wp:posOffset>
                      </wp:positionH>
                      <wp:positionV relativeFrom="paragraph">
                        <wp:posOffset>0</wp:posOffset>
                      </wp:positionV>
                      <wp:extent cx="76200" cy="28575"/>
                      <wp:effectExtent l="19050" t="19050" r="19050" b="28575"/>
                      <wp:wrapNone/>
                      <wp:docPr id="13017" name="Text Box 630">
                        <a:extLst xmlns:a="http://schemas.openxmlformats.org/drawingml/2006/main">
                          <a:ext uri="{FF2B5EF4-FFF2-40B4-BE49-F238E27FC236}">
                            <a16:creationId xmlns:a16="http://schemas.microsoft.com/office/drawing/2014/main" id="{00000000-0008-0000-0000-0000D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89713" id="Text Box 630" o:spid="_x0000_s1026" type="#_x0000_t202" style="position:absolute;margin-left:0;margin-top:0;width:6pt;height:2.25pt;z-index:2561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3024" behindDoc="0" locked="0" layoutInCell="1" allowOverlap="1" wp14:anchorId="36E02799" wp14:editId="15585E25">
                      <wp:simplePos x="0" y="0"/>
                      <wp:positionH relativeFrom="column">
                        <wp:posOffset>0</wp:posOffset>
                      </wp:positionH>
                      <wp:positionV relativeFrom="paragraph">
                        <wp:posOffset>0</wp:posOffset>
                      </wp:positionV>
                      <wp:extent cx="76200" cy="28575"/>
                      <wp:effectExtent l="19050" t="19050" r="19050" b="28575"/>
                      <wp:wrapNone/>
                      <wp:docPr id="13018" name="Text Box 629">
                        <a:extLst xmlns:a="http://schemas.openxmlformats.org/drawingml/2006/main">
                          <a:ext uri="{FF2B5EF4-FFF2-40B4-BE49-F238E27FC236}">
                            <a16:creationId xmlns:a16="http://schemas.microsoft.com/office/drawing/2014/main" id="{00000000-0008-0000-0000-0000D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61AB16" id="Text Box 629" o:spid="_x0000_s1026" type="#_x0000_t202" style="position:absolute;margin-left:0;margin-top:0;width:6pt;height:2.25pt;z-index:25619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4048" behindDoc="0" locked="0" layoutInCell="1" allowOverlap="1" wp14:anchorId="505BE1DC" wp14:editId="7A207B18">
                      <wp:simplePos x="0" y="0"/>
                      <wp:positionH relativeFrom="column">
                        <wp:posOffset>0</wp:posOffset>
                      </wp:positionH>
                      <wp:positionV relativeFrom="paragraph">
                        <wp:posOffset>0</wp:posOffset>
                      </wp:positionV>
                      <wp:extent cx="76200" cy="28575"/>
                      <wp:effectExtent l="19050" t="19050" r="19050" b="28575"/>
                      <wp:wrapNone/>
                      <wp:docPr id="13019" name="Text Box 628">
                        <a:extLst xmlns:a="http://schemas.openxmlformats.org/drawingml/2006/main">
                          <a:ext uri="{FF2B5EF4-FFF2-40B4-BE49-F238E27FC236}">
                            <a16:creationId xmlns:a16="http://schemas.microsoft.com/office/drawing/2014/main" id="{00000000-0008-0000-0000-0000D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7F962" id="Text Box 628" o:spid="_x0000_s1026" type="#_x0000_t202" style="position:absolute;margin-left:0;margin-top:0;width:6pt;height:2.25pt;z-index:2561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5072" behindDoc="0" locked="0" layoutInCell="1" allowOverlap="1" wp14:anchorId="6FF4A77C" wp14:editId="4B1F36C3">
                      <wp:simplePos x="0" y="0"/>
                      <wp:positionH relativeFrom="column">
                        <wp:posOffset>0</wp:posOffset>
                      </wp:positionH>
                      <wp:positionV relativeFrom="paragraph">
                        <wp:posOffset>0</wp:posOffset>
                      </wp:positionV>
                      <wp:extent cx="76200" cy="28575"/>
                      <wp:effectExtent l="19050" t="19050" r="19050" b="28575"/>
                      <wp:wrapNone/>
                      <wp:docPr id="13020" name="Text Box 627">
                        <a:extLst xmlns:a="http://schemas.openxmlformats.org/drawingml/2006/main">
                          <a:ext uri="{FF2B5EF4-FFF2-40B4-BE49-F238E27FC236}">
                            <a16:creationId xmlns:a16="http://schemas.microsoft.com/office/drawing/2014/main" id="{00000000-0008-0000-0000-0000D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FFFB9" id="Text Box 627" o:spid="_x0000_s1026" type="#_x0000_t202" style="position:absolute;margin-left:0;margin-top:0;width:6pt;height:2.25pt;z-index:2561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6096" behindDoc="0" locked="0" layoutInCell="1" allowOverlap="1" wp14:anchorId="17CA35D6" wp14:editId="0784B82D">
                      <wp:simplePos x="0" y="0"/>
                      <wp:positionH relativeFrom="column">
                        <wp:posOffset>0</wp:posOffset>
                      </wp:positionH>
                      <wp:positionV relativeFrom="paragraph">
                        <wp:posOffset>0</wp:posOffset>
                      </wp:positionV>
                      <wp:extent cx="76200" cy="28575"/>
                      <wp:effectExtent l="19050" t="19050" r="19050" b="28575"/>
                      <wp:wrapNone/>
                      <wp:docPr id="13021" name="Text Box 626">
                        <a:extLst xmlns:a="http://schemas.openxmlformats.org/drawingml/2006/main">
                          <a:ext uri="{FF2B5EF4-FFF2-40B4-BE49-F238E27FC236}">
                            <a16:creationId xmlns:a16="http://schemas.microsoft.com/office/drawing/2014/main" id="{00000000-0008-0000-0000-0000D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096CE" id="Text Box 626" o:spid="_x0000_s1026" type="#_x0000_t202" style="position:absolute;margin-left:0;margin-top:0;width:6pt;height:2.25pt;z-index:2561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7120" behindDoc="0" locked="0" layoutInCell="1" allowOverlap="1" wp14:anchorId="43801AE6" wp14:editId="099A47F4">
                      <wp:simplePos x="0" y="0"/>
                      <wp:positionH relativeFrom="column">
                        <wp:posOffset>0</wp:posOffset>
                      </wp:positionH>
                      <wp:positionV relativeFrom="paragraph">
                        <wp:posOffset>0</wp:posOffset>
                      </wp:positionV>
                      <wp:extent cx="76200" cy="28575"/>
                      <wp:effectExtent l="19050" t="19050" r="19050" b="28575"/>
                      <wp:wrapNone/>
                      <wp:docPr id="13022" name="Text Box 625">
                        <a:extLst xmlns:a="http://schemas.openxmlformats.org/drawingml/2006/main">
                          <a:ext uri="{FF2B5EF4-FFF2-40B4-BE49-F238E27FC236}">
                            <a16:creationId xmlns:a16="http://schemas.microsoft.com/office/drawing/2014/main" id="{00000000-0008-0000-0000-0000D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991283" id="Text Box 625" o:spid="_x0000_s1026" type="#_x0000_t202" style="position:absolute;margin-left:0;margin-top:0;width:6pt;height:2.25pt;z-index:25619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8144" behindDoc="0" locked="0" layoutInCell="1" allowOverlap="1" wp14:anchorId="2494C053" wp14:editId="7EC7188E">
                      <wp:simplePos x="0" y="0"/>
                      <wp:positionH relativeFrom="column">
                        <wp:posOffset>0</wp:posOffset>
                      </wp:positionH>
                      <wp:positionV relativeFrom="paragraph">
                        <wp:posOffset>0</wp:posOffset>
                      </wp:positionV>
                      <wp:extent cx="76200" cy="28575"/>
                      <wp:effectExtent l="19050" t="19050" r="19050" b="28575"/>
                      <wp:wrapNone/>
                      <wp:docPr id="13023" name="Text Box 624">
                        <a:extLst xmlns:a="http://schemas.openxmlformats.org/drawingml/2006/main">
                          <a:ext uri="{FF2B5EF4-FFF2-40B4-BE49-F238E27FC236}">
                            <a16:creationId xmlns:a16="http://schemas.microsoft.com/office/drawing/2014/main" id="{00000000-0008-0000-0000-0000D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3956F" id="Text Box 624" o:spid="_x0000_s1026" type="#_x0000_t202" style="position:absolute;margin-left:0;margin-top:0;width:6pt;height:2.25pt;z-index:2561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199168" behindDoc="0" locked="0" layoutInCell="1" allowOverlap="1" wp14:anchorId="79A2F0AA" wp14:editId="3705F347">
                      <wp:simplePos x="0" y="0"/>
                      <wp:positionH relativeFrom="column">
                        <wp:posOffset>0</wp:posOffset>
                      </wp:positionH>
                      <wp:positionV relativeFrom="paragraph">
                        <wp:posOffset>0</wp:posOffset>
                      </wp:positionV>
                      <wp:extent cx="76200" cy="28575"/>
                      <wp:effectExtent l="19050" t="19050" r="19050" b="28575"/>
                      <wp:wrapNone/>
                      <wp:docPr id="13024" name="Text Box 623">
                        <a:extLst xmlns:a="http://schemas.openxmlformats.org/drawingml/2006/main">
                          <a:ext uri="{FF2B5EF4-FFF2-40B4-BE49-F238E27FC236}">
                            <a16:creationId xmlns:a16="http://schemas.microsoft.com/office/drawing/2014/main" id="{00000000-0008-0000-0000-0000E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72F31" id="Text Box 623" o:spid="_x0000_s1026" type="#_x0000_t202" style="position:absolute;margin-left:0;margin-top:0;width:6pt;height:2.25pt;z-index:2561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0192" behindDoc="0" locked="0" layoutInCell="1" allowOverlap="1" wp14:anchorId="7AF792A7" wp14:editId="7A52AFA6">
                      <wp:simplePos x="0" y="0"/>
                      <wp:positionH relativeFrom="column">
                        <wp:posOffset>0</wp:posOffset>
                      </wp:positionH>
                      <wp:positionV relativeFrom="paragraph">
                        <wp:posOffset>0</wp:posOffset>
                      </wp:positionV>
                      <wp:extent cx="76200" cy="28575"/>
                      <wp:effectExtent l="19050" t="19050" r="19050" b="28575"/>
                      <wp:wrapNone/>
                      <wp:docPr id="13025" name="Text Box 622">
                        <a:extLst xmlns:a="http://schemas.openxmlformats.org/drawingml/2006/main">
                          <a:ext uri="{FF2B5EF4-FFF2-40B4-BE49-F238E27FC236}">
                            <a16:creationId xmlns:a16="http://schemas.microsoft.com/office/drawing/2014/main" id="{00000000-0008-0000-0000-0000E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9C5689" id="Text Box 622" o:spid="_x0000_s1026" type="#_x0000_t202" style="position:absolute;margin-left:0;margin-top:0;width:6pt;height:2.25pt;z-index:2562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1216" behindDoc="0" locked="0" layoutInCell="1" allowOverlap="1" wp14:anchorId="06C21C43" wp14:editId="512970BC">
                      <wp:simplePos x="0" y="0"/>
                      <wp:positionH relativeFrom="column">
                        <wp:posOffset>0</wp:posOffset>
                      </wp:positionH>
                      <wp:positionV relativeFrom="paragraph">
                        <wp:posOffset>0</wp:posOffset>
                      </wp:positionV>
                      <wp:extent cx="76200" cy="28575"/>
                      <wp:effectExtent l="19050" t="19050" r="19050" b="28575"/>
                      <wp:wrapNone/>
                      <wp:docPr id="13026" name="Text Box 621">
                        <a:extLst xmlns:a="http://schemas.openxmlformats.org/drawingml/2006/main">
                          <a:ext uri="{FF2B5EF4-FFF2-40B4-BE49-F238E27FC236}">
                            <a16:creationId xmlns:a16="http://schemas.microsoft.com/office/drawing/2014/main" id="{00000000-0008-0000-0000-0000E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0C672" id="Text Box 621" o:spid="_x0000_s1026" type="#_x0000_t202" style="position:absolute;margin-left:0;margin-top:0;width:6pt;height:2.25pt;z-index:2562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2240" behindDoc="0" locked="0" layoutInCell="1" allowOverlap="1" wp14:anchorId="5FC2F919" wp14:editId="3DD6B8D5">
                      <wp:simplePos x="0" y="0"/>
                      <wp:positionH relativeFrom="column">
                        <wp:posOffset>0</wp:posOffset>
                      </wp:positionH>
                      <wp:positionV relativeFrom="paragraph">
                        <wp:posOffset>0</wp:posOffset>
                      </wp:positionV>
                      <wp:extent cx="76200" cy="28575"/>
                      <wp:effectExtent l="19050" t="19050" r="19050" b="28575"/>
                      <wp:wrapNone/>
                      <wp:docPr id="13027" name="Text Box 620">
                        <a:extLst xmlns:a="http://schemas.openxmlformats.org/drawingml/2006/main">
                          <a:ext uri="{FF2B5EF4-FFF2-40B4-BE49-F238E27FC236}">
                            <a16:creationId xmlns:a16="http://schemas.microsoft.com/office/drawing/2014/main" id="{00000000-0008-0000-0000-0000E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A8D37" id="Text Box 620" o:spid="_x0000_s1026" type="#_x0000_t202" style="position:absolute;margin-left:0;margin-top:0;width:6pt;height:2.25pt;z-index:2562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3264" behindDoc="0" locked="0" layoutInCell="1" allowOverlap="1" wp14:anchorId="55DB2E37" wp14:editId="717DA9BA">
                      <wp:simplePos x="0" y="0"/>
                      <wp:positionH relativeFrom="column">
                        <wp:posOffset>0</wp:posOffset>
                      </wp:positionH>
                      <wp:positionV relativeFrom="paragraph">
                        <wp:posOffset>0</wp:posOffset>
                      </wp:positionV>
                      <wp:extent cx="76200" cy="28575"/>
                      <wp:effectExtent l="19050" t="19050" r="19050" b="28575"/>
                      <wp:wrapNone/>
                      <wp:docPr id="13028" name="Text Box 619">
                        <a:extLst xmlns:a="http://schemas.openxmlformats.org/drawingml/2006/main">
                          <a:ext uri="{FF2B5EF4-FFF2-40B4-BE49-F238E27FC236}">
                            <a16:creationId xmlns:a16="http://schemas.microsoft.com/office/drawing/2014/main" id="{00000000-0008-0000-0000-0000E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AE0455" id="Text Box 619" o:spid="_x0000_s1026" type="#_x0000_t202" style="position:absolute;margin-left:0;margin-top:0;width:6pt;height:2.25pt;z-index:25620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4288" behindDoc="0" locked="0" layoutInCell="1" allowOverlap="1" wp14:anchorId="5488D0AA" wp14:editId="7CE5496A">
                      <wp:simplePos x="0" y="0"/>
                      <wp:positionH relativeFrom="column">
                        <wp:posOffset>0</wp:posOffset>
                      </wp:positionH>
                      <wp:positionV relativeFrom="paragraph">
                        <wp:posOffset>0</wp:posOffset>
                      </wp:positionV>
                      <wp:extent cx="76200" cy="28575"/>
                      <wp:effectExtent l="19050" t="19050" r="19050" b="28575"/>
                      <wp:wrapNone/>
                      <wp:docPr id="13029" name="Text Box 618">
                        <a:extLst xmlns:a="http://schemas.openxmlformats.org/drawingml/2006/main">
                          <a:ext uri="{FF2B5EF4-FFF2-40B4-BE49-F238E27FC236}">
                            <a16:creationId xmlns:a16="http://schemas.microsoft.com/office/drawing/2014/main" id="{00000000-0008-0000-0000-0000E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E571A" id="Text Box 618" o:spid="_x0000_s1026" type="#_x0000_t202" style="position:absolute;margin-left:0;margin-top:0;width:6pt;height:2.25pt;z-index:2562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5312" behindDoc="0" locked="0" layoutInCell="1" allowOverlap="1" wp14:anchorId="1FB9FE0C" wp14:editId="033E69AA">
                      <wp:simplePos x="0" y="0"/>
                      <wp:positionH relativeFrom="column">
                        <wp:posOffset>0</wp:posOffset>
                      </wp:positionH>
                      <wp:positionV relativeFrom="paragraph">
                        <wp:posOffset>0</wp:posOffset>
                      </wp:positionV>
                      <wp:extent cx="76200" cy="28575"/>
                      <wp:effectExtent l="19050" t="19050" r="19050" b="28575"/>
                      <wp:wrapNone/>
                      <wp:docPr id="13030" name="Text Box 617">
                        <a:extLst xmlns:a="http://schemas.openxmlformats.org/drawingml/2006/main">
                          <a:ext uri="{FF2B5EF4-FFF2-40B4-BE49-F238E27FC236}">
                            <a16:creationId xmlns:a16="http://schemas.microsoft.com/office/drawing/2014/main" id="{00000000-0008-0000-0000-0000E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3C9DC1" id="Text Box 617" o:spid="_x0000_s1026" type="#_x0000_t202" style="position:absolute;margin-left:0;margin-top:0;width:6pt;height:2.25pt;z-index:25620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6336" behindDoc="0" locked="0" layoutInCell="1" allowOverlap="1" wp14:anchorId="3D53E89A" wp14:editId="0C683F81">
                      <wp:simplePos x="0" y="0"/>
                      <wp:positionH relativeFrom="column">
                        <wp:posOffset>0</wp:posOffset>
                      </wp:positionH>
                      <wp:positionV relativeFrom="paragraph">
                        <wp:posOffset>0</wp:posOffset>
                      </wp:positionV>
                      <wp:extent cx="76200" cy="28575"/>
                      <wp:effectExtent l="19050" t="19050" r="19050" b="28575"/>
                      <wp:wrapNone/>
                      <wp:docPr id="13031" name="Text Box 616">
                        <a:extLst xmlns:a="http://schemas.openxmlformats.org/drawingml/2006/main">
                          <a:ext uri="{FF2B5EF4-FFF2-40B4-BE49-F238E27FC236}">
                            <a16:creationId xmlns:a16="http://schemas.microsoft.com/office/drawing/2014/main" id="{00000000-0008-0000-0000-0000E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4CEAE" id="Text Box 616" o:spid="_x0000_s1026" type="#_x0000_t202" style="position:absolute;margin-left:0;margin-top:0;width:6pt;height:2.25pt;z-index:2562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7360" behindDoc="0" locked="0" layoutInCell="1" allowOverlap="1" wp14:anchorId="570F3868" wp14:editId="1658F9CE">
                      <wp:simplePos x="0" y="0"/>
                      <wp:positionH relativeFrom="column">
                        <wp:posOffset>0</wp:posOffset>
                      </wp:positionH>
                      <wp:positionV relativeFrom="paragraph">
                        <wp:posOffset>0</wp:posOffset>
                      </wp:positionV>
                      <wp:extent cx="76200" cy="28575"/>
                      <wp:effectExtent l="19050" t="19050" r="19050" b="28575"/>
                      <wp:wrapNone/>
                      <wp:docPr id="13032" name="Text Box 615">
                        <a:extLst xmlns:a="http://schemas.openxmlformats.org/drawingml/2006/main">
                          <a:ext uri="{FF2B5EF4-FFF2-40B4-BE49-F238E27FC236}">
                            <a16:creationId xmlns:a16="http://schemas.microsoft.com/office/drawing/2014/main" id="{00000000-0008-0000-0000-0000E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1F5AC5" id="Text Box 615" o:spid="_x0000_s1026" type="#_x0000_t202" style="position:absolute;margin-left:0;margin-top:0;width:6pt;height:2.25pt;z-index:2562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8384" behindDoc="0" locked="0" layoutInCell="1" allowOverlap="1" wp14:anchorId="7DF3CD29" wp14:editId="6E74184F">
                      <wp:simplePos x="0" y="0"/>
                      <wp:positionH relativeFrom="column">
                        <wp:posOffset>0</wp:posOffset>
                      </wp:positionH>
                      <wp:positionV relativeFrom="paragraph">
                        <wp:posOffset>0</wp:posOffset>
                      </wp:positionV>
                      <wp:extent cx="76200" cy="28575"/>
                      <wp:effectExtent l="19050" t="19050" r="19050" b="28575"/>
                      <wp:wrapNone/>
                      <wp:docPr id="13033" name="Text Box 614">
                        <a:extLst xmlns:a="http://schemas.openxmlformats.org/drawingml/2006/main">
                          <a:ext uri="{FF2B5EF4-FFF2-40B4-BE49-F238E27FC236}">
                            <a16:creationId xmlns:a16="http://schemas.microsoft.com/office/drawing/2014/main" id="{00000000-0008-0000-0000-0000E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1CC05" id="Text Box 614" o:spid="_x0000_s1026" type="#_x0000_t202" style="position:absolute;margin-left:0;margin-top:0;width:6pt;height:2.25pt;z-index:2562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09408" behindDoc="0" locked="0" layoutInCell="1" allowOverlap="1" wp14:anchorId="0D12A6DE" wp14:editId="76D58066">
                      <wp:simplePos x="0" y="0"/>
                      <wp:positionH relativeFrom="column">
                        <wp:posOffset>0</wp:posOffset>
                      </wp:positionH>
                      <wp:positionV relativeFrom="paragraph">
                        <wp:posOffset>0</wp:posOffset>
                      </wp:positionV>
                      <wp:extent cx="76200" cy="28575"/>
                      <wp:effectExtent l="19050" t="19050" r="19050" b="28575"/>
                      <wp:wrapNone/>
                      <wp:docPr id="13034" name="Text Box 613">
                        <a:extLst xmlns:a="http://schemas.openxmlformats.org/drawingml/2006/main">
                          <a:ext uri="{FF2B5EF4-FFF2-40B4-BE49-F238E27FC236}">
                            <a16:creationId xmlns:a16="http://schemas.microsoft.com/office/drawing/2014/main" id="{00000000-0008-0000-0000-0000E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7B79D" id="Text Box 613" o:spid="_x0000_s1026" type="#_x0000_t202" style="position:absolute;margin-left:0;margin-top:0;width:6pt;height:2.25pt;z-index:2562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0432" behindDoc="0" locked="0" layoutInCell="1" allowOverlap="1" wp14:anchorId="1F9847A0" wp14:editId="77ABCEA6">
                      <wp:simplePos x="0" y="0"/>
                      <wp:positionH relativeFrom="column">
                        <wp:posOffset>0</wp:posOffset>
                      </wp:positionH>
                      <wp:positionV relativeFrom="paragraph">
                        <wp:posOffset>0</wp:posOffset>
                      </wp:positionV>
                      <wp:extent cx="76200" cy="28575"/>
                      <wp:effectExtent l="19050" t="19050" r="19050" b="28575"/>
                      <wp:wrapNone/>
                      <wp:docPr id="13035" name="Text Box 612">
                        <a:extLst xmlns:a="http://schemas.openxmlformats.org/drawingml/2006/main">
                          <a:ext uri="{FF2B5EF4-FFF2-40B4-BE49-F238E27FC236}">
                            <a16:creationId xmlns:a16="http://schemas.microsoft.com/office/drawing/2014/main" id="{00000000-0008-0000-0000-0000E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155C7" id="Text Box 612" o:spid="_x0000_s1026" type="#_x0000_t202" style="position:absolute;margin-left:0;margin-top:0;width:6pt;height:2.25pt;z-index:2562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1456" behindDoc="0" locked="0" layoutInCell="1" allowOverlap="1" wp14:anchorId="300088B6" wp14:editId="1523B16A">
                      <wp:simplePos x="0" y="0"/>
                      <wp:positionH relativeFrom="column">
                        <wp:posOffset>0</wp:posOffset>
                      </wp:positionH>
                      <wp:positionV relativeFrom="paragraph">
                        <wp:posOffset>0</wp:posOffset>
                      </wp:positionV>
                      <wp:extent cx="76200" cy="28575"/>
                      <wp:effectExtent l="19050" t="19050" r="19050" b="28575"/>
                      <wp:wrapNone/>
                      <wp:docPr id="13036" name="Text Box 611">
                        <a:extLst xmlns:a="http://schemas.openxmlformats.org/drawingml/2006/main">
                          <a:ext uri="{FF2B5EF4-FFF2-40B4-BE49-F238E27FC236}">
                            <a16:creationId xmlns:a16="http://schemas.microsoft.com/office/drawing/2014/main" id="{00000000-0008-0000-0000-0000E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72E73" id="Text Box 611" o:spid="_x0000_s1026" type="#_x0000_t202" style="position:absolute;margin-left:0;margin-top:0;width:6pt;height:2.25pt;z-index:2562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2480" behindDoc="0" locked="0" layoutInCell="1" allowOverlap="1" wp14:anchorId="1F8981D0" wp14:editId="1559F3C5">
                      <wp:simplePos x="0" y="0"/>
                      <wp:positionH relativeFrom="column">
                        <wp:posOffset>0</wp:posOffset>
                      </wp:positionH>
                      <wp:positionV relativeFrom="paragraph">
                        <wp:posOffset>0</wp:posOffset>
                      </wp:positionV>
                      <wp:extent cx="76200" cy="28575"/>
                      <wp:effectExtent l="19050" t="19050" r="19050" b="28575"/>
                      <wp:wrapNone/>
                      <wp:docPr id="13037" name="Text Box 610">
                        <a:extLst xmlns:a="http://schemas.openxmlformats.org/drawingml/2006/main">
                          <a:ext uri="{FF2B5EF4-FFF2-40B4-BE49-F238E27FC236}">
                            <a16:creationId xmlns:a16="http://schemas.microsoft.com/office/drawing/2014/main" id="{00000000-0008-0000-0000-0000E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6F5F0" id="Text Box 610" o:spid="_x0000_s1026" type="#_x0000_t202" style="position:absolute;margin-left:0;margin-top:0;width:6pt;height:2.25pt;z-index:2562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3504" behindDoc="0" locked="0" layoutInCell="1" allowOverlap="1" wp14:anchorId="7945DE47" wp14:editId="36E99240">
                      <wp:simplePos x="0" y="0"/>
                      <wp:positionH relativeFrom="column">
                        <wp:posOffset>0</wp:posOffset>
                      </wp:positionH>
                      <wp:positionV relativeFrom="paragraph">
                        <wp:posOffset>0</wp:posOffset>
                      </wp:positionV>
                      <wp:extent cx="76200" cy="28575"/>
                      <wp:effectExtent l="19050" t="19050" r="19050" b="28575"/>
                      <wp:wrapNone/>
                      <wp:docPr id="13038" name="Text Box 609">
                        <a:extLst xmlns:a="http://schemas.openxmlformats.org/drawingml/2006/main">
                          <a:ext uri="{FF2B5EF4-FFF2-40B4-BE49-F238E27FC236}">
                            <a16:creationId xmlns:a16="http://schemas.microsoft.com/office/drawing/2014/main" id="{00000000-0008-0000-0000-0000E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40326" id="Text Box 609" o:spid="_x0000_s1026" type="#_x0000_t202" style="position:absolute;margin-left:0;margin-top:0;width:6pt;height:2.25pt;z-index:2562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4528" behindDoc="0" locked="0" layoutInCell="1" allowOverlap="1" wp14:anchorId="086D4235" wp14:editId="399C783E">
                      <wp:simplePos x="0" y="0"/>
                      <wp:positionH relativeFrom="column">
                        <wp:posOffset>0</wp:posOffset>
                      </wp:positionH>
                      <wp:positionV relativeFrom="paragraph">
                        <wp:posOffset>0</wp:posOffset>
                      </wp:positionV>
                      <wp:extent cx="76200" cy="28575"/>
                      <wp:effectExtent l="19050" t="19050" r="19050" b="28575"/>
                      <wp:wrapNone/>
                      <wp:docPr id="13039" name="Text Box 608">
                        <a:extLst xmlns:a="http://schemas.openxmlformats.org/drawingml/2006/main">
                          <a:ext uri="{FF2B5EF4-FFF2-40B4-BE49-F238E27FC236}">
                            <a16:creationId xmlns:a16="http://schemas.microsoft.com/office/drawing/2014/main" id="{00000000-0008-0000-0000-0000E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BFD1D" id="Text Box 608" o:spid="_x0000_s1026" type="#_x0000_t202" style="position:absolute;margin-left:0;margin-top:0;width:6pt;height:2.25pt;z-index:2562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5552" behindDoc="0" locked="0" layoutInCell="1" allowOverlap="1" wp14:anchorId="62919AD5" wp14:editId="42BDB7F1">
                      <wp:simplePos x="0" y="0"/>
                      <wp:positionH relativeFrom="column">
                        <wp:posOffset>0</wp:posOffset>
                      </wp:positionH>
                      <wp:positionV relativeFrom="paragraph">
                        <wp:posOffset>0</wp:posOffset>
                      </wp:positionV>
                      <wp:extent cx="76200" cy="28575"/>
                      <wp:effectExtent l="19050" t="19050" r="19050" b="28575"/>
                      <wp:wrapNone/>
                      <wp:docPr id="13040" name="Text Box 607">
                        <a:extLst xmlns:a="http://schemas.openxmlformats.org/drawingml/2006/main">
                          <a:ext uri="{FF2B5EF4-FFF2-40B4-BE49-F238E27FC236}">
                            <a16:creationId xmlns:a16="http://schemas.microsoft.com/office/drawing/2014/main" id="{00000000-0008-0000-0000-0000F0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2F78C9" id="Text Box 607" o:spid="_x0000_s1026" type="#_x0000_t202" style="position:absolute;margin-left:0;margin-top:0;width:6pt;height:2.25pt;z-index:25621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6576" behindDoc="0" locked="0" layoutInCell="1" allowOverlap="1" wp14:anchorId="06EDC456" wp14:editId="03467517">
                      <wp:simplePos x="0" y="0"/>
                      <wp:positionH relativeFrom="column">
                        <wp:posOffset>0</wp:posOffset>
                      </wp:positionH>
                      <wp:positionV relativeFrom="paragraph">
                        <wp:posOffset>0</wp:posOffset>
                      </wp:positionV>
                      <wp:extent cx="76200" cy="28575"/>
                      <wp:effectExtent l="19050" t="19050" r="19050" b="28575"/>
                      <wp:wrapNone/>
                      <wp:docPr id="13041" name="Text Box 606">
                        <a:extLst xmlns:a="http://schemas.openxmlformats.org/drawingml/2006/main">
                          <a:ext uri="{FF2B5EF4-FFF2-40B4-BE49-F238E27FC236}">
                            <a16:creationId xmlns:a16="http://schemas.microsoft.com/office/drawing/2014/main" id="{00000000-0008-0000-0000-0000F1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3D9EE" id="Text Box 606" o:spid="_x0000_s1026" type="#_x0000_t202" style="position:absolute;margin-left:0;margin-top:0;width:6pt;height:2.25pt;z-index:2562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7600" behindDoc="0" locked="0" layoutInCell="1" allowOverlap="1" wp14:anchorId="6A91BA62" wp14:editId="4106B358">
                      <wp:simplePos x="0" y="0"/>
                      <wp:positionH relativeFrom="column">
                        <wp:posOffset>0</wp:posOffset>
                      </wp:positionH>
                      <wp:positionV relativeFrom="paragraph">
                        <wp:posOffset>0</wp:posOffset>
                      </wp:positionV>
                      <wp:extent cx="76200" cy="28575"/>
                      <wp:effectExtent l="19050" t="19050" r="19050" b="28575"/>
                      <wp:wrapNone/>
                      <wp:docPr id="13042" name="Text Box 605">
                        <a:extLst xmlns:a="http://schemas.openxmlformats.org/drawingml/2006/main">
                          <a:ext uri="{FF2B5EF4-FFF2-40B4-BE49-F238E27FC236}">
                            <a16:creationId xmlns:a16="http://schemas.microsoft.com/office/drawing/2014/main" id="{00000000-0008-0000-0000-0000F2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CC0C9" id="Text Box 605" o:spid="_x0000_s1026" type="#_x0000_t202" style="position:absolute;margin-left:0;margin-top:0;width:6pt;height:2.25pt;z-index:2562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8624" behindDoc="0" locked="0" layoutInCell="1" allowOverlap="1" wp14:anchorId="73A822B5" wp14:editId="391B1575">
                      <wp:simplePos x="0" y="0"/>
                      <wp:positionH relativeFrom="column">
                        <wp:posOffset>0</wp:posOffset>
                      </wp:positionH>
                      <wp:positionV relativeFrom="paragraph">
                        <wp:posOffset>0</wp:posOffset>
                      </wp:positionV>
                      <wp:extent cx="76200" cy="28575"/>
                      <wp:effectExtent l="19050" t="19050" r="19050" b="28575"/>
                      <wp:wrapNone/>
                      <wp:docPr id="13043" name="Text Box 604">
                        <a:extLst xmlns:a="http://schemas.openxmlformats.org/drawingml/2006/main">
                          <a:ext uri="{FF2B5EF4-FFF2-40B4-BE49-F238E27FC236}">
                            <a16:creationId xmlns:a16="http://schemas.microsoft.com/office/drawing/2014/main" id="{00000000-0008-0000-0000-0000F3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D6B9F8" id="Text Box 604" o:spid="_x0000_s1026" type="#_x0000_t202" style="position:absolute;margin-left:0;margin-top:0;width:6pt;height:2.25pt;z-index:2562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19648" behindDoc="0" locked="0" layoutInCell="1" allowOverlap="1" wp14:anchorId="1448632E" wp14:editId="5F12F5DB">
                      <wp:simplePos x="0" y="0"/>
                      <wp:positionH relativeFrom="column">
                        <wp:posOffset>0</wp:posOffset>
                      </wp:positionH>
                      <wp:positionV relativeFrom="paragraph">
                        <wp:posOffset>0</wp:posOffset>
                      </wp:positionV>
                      <wp:extent cx="76200" cy="28575"/>
                      <wp:effectExtent l="19050" t="19050" r="19050" b="28575"/>
                      <wp:wrapNone/>
                      <wp:docPr id="13044" name="Text Box 603">
                        <a:extLst xmlns:a="http://schemas.openxmlformats.org/drawingml/2006/main">
                          <a:ext uri="{FF2B5EF4-FFF2-40B4-BE49-F238E27FC236}">
                            <a16:creationId xmlns:a16="http://schemas.microsoft.com/office/drawing/2014/main" id="{00000000-0008-0000-0000-0000F4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AD147" id="Text Box 603" o:spid="_x0000_s1026" type="#_x0000_t202" style="position:absolute;margin-left:0;margin-top:0;width:6pt;height:2.25pt;z-index:25621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0672" behindDoc="0" locked="0" layoutInCell="1" allowOverlap="1" wp14:anchorId="3811A511" wp14:editId="756EAFEB">
                      <wp:simplePos x="0" y="0"/>
                      <wp:positionH relativeFrom="column">
                        <wp:posOffset>0</wp:posOffset>
                      </wp:positionH>
                      <wp:positionV relativeFrom="paragraph">
                        <wp:posOffset>0</wp:posOffset>
                      </wp:positionV>
                      <wp:extent cx="76200" cy="28575"/>
                      <wp:effectExtent l="19050" t="19050" r="19050" b="28575"/>
                      <wp:wrapNone/>
                      <wp:docPr id="13045" name="Text Box 602">
                        <a:extLst xmlns:a="http://schemas.openxmlformats.org/drawingml/2006/main">
                          <a:ext uri="{FF2B5EF4-FFF2-40B4-BE49-F238E27FC236}">
                            <a16:creationId xmlns:a16="http://schemas.microsoft.com/office/drawing/2014/main" id="{00000000-0008-0000-0000-0000F5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CF254" id="Text Box 602" o:spid="_x0000_s1026" type="#_x0000_t202" style="position:absolute;margin-left:0;margin-top:0;width:6pt;height:2.25pt;z-index:2562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1696" behindDoc="0" locked="0" layoutInCell="1" allowOverlap="1" wp14:anchorId="17F65059" wp14:editId="325FB0A6">
                      <wp:simplePos x="0" y="0"/>
                      <wp:positionH relativeFrom="column">
                        <wp:posOffset>0</wp:posOffset>
                      </wp:positionH>
                      <wp:positionV relativeFrom="paragraph">
                        <wp:posOffset>0</wp:posOffset>
                      </wp:positionV>
                      <wp:extent cx="76200" cy="28575"/>
                      <wp:effectExtent l="19050" t="19050" r="19050" b="28575"/>
                      <wp:wrapNone/>
                      <wp:docPr id="13046" name="Text Box 601">
                        <a:extLst xmlns:a="http://schemas.openxmlformats.org/drawingml/2006/main">
                          <a:ext uri="{FF2B5EF4-FFF2-40B4-BE49-F238E27FC236}">
                            <a16:creationId xmlns:a16="http://schemas.microsoft.com/office/drawing/2014/main" id="{00000000-0008-0000-0000-0000F6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D51E0" id="Text Box 601" o:spid="_x0000_s1026" type="#_x0000_t202" style="position:absolute;margin-left:0;margin-top:0;width:6pt;height:2.25pt;z-index:25622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2720" behindDoc="0" locked="0" layoutInCell="1" allowOverlap="1" wp14:anchorId="5F7531A2" wp14:editId="1C08A7E6">
                      <wp:simplePos x="0" y="0"/>
                      <wp:positionH relativeFrom="column">
                        <wp:posOffset>0</wp:posOffset>
                      </wp:positionH>
                      <wp:positionV relativeFrom="paragraph">
                        <wp:posOffset>0</wp:posOffset>
                      </wp:positionV>
                      <wp:extent cx="76200" cy="28575"/>
                      <wp:effectExtent l="19050" t="19050" r="19050" b="28575"/>
                      <wp:wrapNone/>
                      <wp:docPr id="13047" name="Text Box 600">
                        <a:extLst xmlns:a="http://schemas.openxmlformats.org/drawingml/2006/main">
                          <a:ext uri="{FF2B5EF4-FFF2-40B4-BE49-F238E27FC236}">
                            <a16:creationId xmlns:a16="http://schemas.microsoft.com/office/drawing/2014/main" id="{00000000-0008-0000-0000-0000F7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A64CC" id="Text Box 600" o:spid="_x0000_s1026" type="#_x0000_t202" style="position:absolute;margin-left:0;margin-top:0;width:6pt;height:2.25pt;z-index:2562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3744" behindDoc="0" locked="0" layoutInCell="1" allowOverlap="1" wp14:anchorId="2DFE02BF" wp14:editId="131DE2FF">
                      <wp:simplePos x="0" y="0"/>
                      <wp:positionH relativeFrom="column">
                        <wp:posOffset>0</wp:posOffset>
                      </wp:positionH>
                      <wp:positionV relativeFrom="paragraph">
                        <wp:posOffset>0</wp:posOffset>
                      </wp:positionV>
                      <wp:extent cx="76200" cy="28575"/>
                      <wp:effectExtent l="19050" t="19050" r="19050" b="28575"/>
                      <wp:wrapNone/>
                      <wp:docPr id="13048" name="Text Box 599">
                        <a:extLst xmlns:a="http://schemas.openxmlformats.org/drawingml/2006/main">
                          <a:ext uri="{FF2B5EF4-FFF2-40B4-BE49-F238E27FC236}">
                            <a16:creationId xmlns:a16="http://schemas.microsoft.com/office/drawing/2014/main" id="{00000000-0008-0000-0000-0000F8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122E2" id="Text Box 599" o:spid="_x0000_s1026" type="#_x0000_t202" style="position:absolute;margin-left:0;margin-top:0;width:6pt;height:2.25pt;z-index:25622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4768" behindDoc="0" locked="0" layoutInCell="1" allowOverlap="1" wp14:anchorId="04BC2CA3" wp14:editId="7C9A0C34">
                      <wp:simplePos x="0" y="0"/>
                      <wp:positionH relativeFrom="column">
                        <wp:posOffset>0</wp:posOffset>
                      </wp:positionH>
                      <wp:positionV relativeFrom="paragraph">
                        <wp:posOffset>0</wp:posOffset>
                      </wp:positionV>
                      <wp:extent cx="76200" cy="28575"/>
                      <wp:effectExtent l="19050" t="19050" r="19050" b="28575"/>
                      <wp:wrapNone/>
                      <wp:docPr id="13049" name="Text Box 598">
                        <a:extLst xmlns:a="http://schemas.openxmlformats.org/drawingml/2006/main">
                          <a:ext uri="{FF2B5EF4-FFF2-40B4-BE49-F238E27FC236}">
                            <a16:creationId xmlns:a16="http://schemas.microsoft.com/office/drawing/2014/main" id="{00000000-0008-0000-0000-0000F9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B2DC4" id="Text Box 598" o:spid="_x0000_s1026" type="#_x0000_t202" style="position:absolute;margin-left:0;margin-top:0;width:6pt;height:2.25pt;z-index:2562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5792" behindDoc="0" locked="0" layoutInCell="1" allowOverlap="1" wp14:anchorId="4209151F" wp14:editId="3CD3103E">
                      <wp:simplePos x="0" y="0"/>
                      <wp:positionH relativeFrom="column">
                        <wp:posOffset>0</wp:posOffset>
                      </wp:positionH>
                      <wp:positionV relativeFrom="paragraph">
                        <wp:posOffset>0</wp:posOffset>
                      </wp:positionV>
                      <wp:extent cx="76200" cy="28575"/>
                      <wp:effectExtent l="19050" t="19050" r="19050" b="28575"/>
                      <wp:wrapNone/>
                      <wp:docPr id="13050" name="Text Box 597">
                        <a:extLst xmlns:a="http://schemas.openxmlformats.org/drawingml/2006/main">
                          <a:ext uri="{FF2B5EF4-FFF2-40B4-BE49-F238E27FC236}">
                            <a16:creationId xmlns:a16="http://schemas.microsoft.com/office/drawing/2014/main" id="{00000000-0008-0000-0000-0000FA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990B3E" id="Text Box 597" o:spid="_x0000_s1026" type="#_x0000_t202" style="position:absolute;margin-left:0;margin-top:0;width:6pt;height:2.25pt;z-index:2562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6816" behindDoc="0" locked="0" layoutInCell="1" allowOverlap="1" wp14:anchorId="717C3108" wp14:editId="0822DCFD">
                      <wp:simplePos x="0" y="0"/>
                      <wp:positionH relativeFrom="column">
                        <wp:posOffset>0</wp:posOffset>
                      </wp:positionH>
                      <wp:positionV relativeFrom="paragraph">
                        <wp:posOffset>0</wp:posOffset>
                      </wp:positionV>
                      <wp:extent cx="76200" cy="28575"/>
                      <wp:effectExtent l="19050" t="19050" r="19050" b="28575"/>
                      <wp:wrapNone/>
                      <wp:docPr id="13051" name="Text Box 596">
                        <a:extLst xmlns:a="http://schemas.openxmlformats.org/drawingml/2006/main">
                          <a:ext uri="{FF2B5EF4-FFF2-40B4-BE49-F238E27FC236}">
                            <a16:creationId xmlns:a16="http://schemas.microsoft.com/office/drawing/2014/main" id="{00000000-0008-0000-0000-0000FB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39DDAF" id="Text Box 596" o:spid="_x0000_s1026" type="#_x0000_t202" style="position:absolute;margin-left:0;margin-top:0;width:6pt;height:2.25pt;z-index:2562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7840" behindDoc="0" locked="0" layoutInCell="1" allowOverlap="1" wp14:anchorId="4471F9E4" wp14:editId="3C848DCF">
                      <wp:simplePos x="0" y="0"/>
                      <wp:positionH relativeFrom="column">
                        <wp:posOffset>0</wp:posOffset>
                      </wp:positionH>
                      <wp:positionV relativeFrom="paragraph">
                        <wp:posOffset>0</wp:posOffset>
                      </wp:positionV>
                      <wp:extent cx="76200" cy="28575"/>
                      <wp:effectExtent l="19050" t="19050" r="19050" b="28575"/>
                      <wp:wrapNone/>
                      <wp:docPr id="13052" name="Text Box 595">
                        <a:extLst xmlns:a="http://schemas.openxmlformats.org/drawingml/2006/main">
                          <a:ext uri="{FF2B5EF4-FFF2-40B4-BE49-F238E27FC236}">
                            <a16:creationId xmlns:a16="http://schemas.microsoft.com/office/drawing/2014/main" id="{00000000-0008-0000-0000-0000FC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232FB" id="Text Box 595" o:spid="_x0000_s1026" type="#_x0000_t202" style="position:absolute;margin-left:0;margin-top:0;width:6pt;height:2.25pt;z-index:25622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8864" behindDoc="0" locked="0" layoutInCell="1" allowOverlap="1" wp14:anchorId="638C6E93" wp14:editId="44410502">
                      <wp:simplePos x="0" y="0"/>
                      <wp:positionH relativeFrom="column">
                        <wp:posOffset>0</wp:posOffset>
                      </wp:positionH>
                      <wp:positionV relativeFrom="paragraph">
                        <wp:posOffset>0</wp:posOffset>
                      </wp:positionV>
                      <wp:extent cx="76200" cy="28575"/>
                      <wp:effectExtent l="19050" t="19050" r="19050" b="28575"/>
                      <wp:wrapNone/>
                      <wp:docPr id="13053" name="Text Box 594">
                        <a:extLst xmlns:a="http://schemas.openxmlformats.org/drawingml/2006/main">
                          <a:ext uri="{FF2B5EF4-FFF2-40B4-BE49-F238E27FC236}">
                            <a16:creationId xmlns:a16="http://schemas.microsoft.com/office/drawing/2014/main" id="{00000000-0008-0000-0000-0000FD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E4D06" id="Text Box 594" o:spid="_x0000_s1026" type="#_x0000_t202" style="position:absolute;margin-left:0;margin-top:0;width:6pt;height:2.25pt;z-index:2562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29888" behindDoc="0" locked="0" layoutInCell="1" allowOverlap="1" wp14:anchorId="1D7AF9F0" wp14:editId="0D69EA28">
                      <wp:simplePos x="0" y="0"/>
                      <wp:positionH relativeFrom="column">
                        <wp:posOffset>0</wp:posOffset>
                      </wp:positionH>
                      <wp:positionV relativeFrom="paragraph">
                        <wp:posOffset>0</wp:posOffset>
                      </wp:positionV>
                      <wp:extent cx="76200" cy="28575"/>
                      <wp:effectExtent l="19050" t="19050" r="19050" b="28575"/>
                      <wp:wrapNone/>
                      <wp:docPr id="13054" name="Text Box 593">
                        <a:extLst xmlns:a="http://schemas.openxmlformats.org/drawingml/2006/main">
                          <a:ext uri="{FF2B5EF4-FFF2-40B4-BE49-F238E27FC236}">
                            <a16:creationId xmlns:a16="http://schemas.microsoft.com/office/drawing/2014/main" id="{00000000-0008-0000-0000-0000FE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61B92" id="Text Box 593" o:spid="_x0000_s1026" type="#_x0000_t202" style="position:absolute;margin-left:0;margin-top:0;width:6pt;height:2.25pt;z-index:25622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0912" behindDoc="0" locked="0" layoutInCell="1" allowOverlap="1" wp14:anchorId="11D31B52" wp14:editId="3348BE80">
                      <wp:simplePos x="0" y="0"/>
                      <wp:positionH relativeFrom="column">
                        <wp:posOffset>0</wp:posOffset>
                      </wp:positionH>
                      <wp:positionV relativeFrom="paragraph">
                        <wp:posOffset>0</wp:posOffset>
                      </wp:positionV>
                      <wp:extent cx="76200" cy="28575"/>
                      <wp:effectExtent l="19050" t="19050" r="19050" b="28575"/>
                      <wp:wrapNone/>
                      <wp:docPr id="13055" name="Text Box 592">
                        <a:extLst xmlns:a="http://schemas.openxmlformats.org/drawingml/2006/main">
                          <a:ext uri="{FF2B5EF4-FFF2-40B4-BE49-F238E27FC236}">
                            <a16:creationId xmlns:a16="http://schemas.microsoft.com/office/drawing/2014/main" id="{00000000-0008-0000-0000-0000FF3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FE42F" id="Text Box 592" o:spid="_x0000_s1026" type="#_x0000_t202" style="position:absolute;margin-left:0;margin-top:0;width:6pt;height:2.25pt;z-index:2562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1936" behindDoc="0" locked="0" layoutInCell="1" allowOverlap="1" wp14:anchorId="6ACBD5EE" wp14:editId="08C0F04C">
                      <wp:simplePos x="0" y="0"/>
                      <wp:positionH relativeFrom="column">
                        <wp:posOffset>0</wp:posOffset>
                      </wp:positionH>
                      <wp:positionV relativeFrom="paragraph">
                        <wp:posOffset>0</wp:posOffset>
                      </wp:positionV>
                      <wp:extent cx="76200" cy="28575"/>
                      <wp:effectExtent l="19050" t="19050" r="19050" b="28575"/>
                      <wp:wrapNone/>
                      <wp:docPr id="13056" name="Text Box 591">
                        <a:extLst xmlns:a="http://schemas.openxmlformats.org/drawingml/2006/main">
                          <a:ext uri="{FF2B5EF4-FFF2-40B4-BE49-F238E27FC236}">
                            <a16:creationId xmlns:a16="http://schemas.microsoft.com/office/drawing/2014/main" id="{00000000-0008-0000-0000-00000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43DA4" id="Text Box 591" o:spid="_x0000_s1026" type="#_x0000_t202" style="position:absolute;margin-left:0;margin-top:0;width:6pt;height:2.25pt;z-index:2562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2960" behindDoc="0" locked="0" layoutInCell="1" allowOverlap="1" wp14:anchorId="28DAEDB2" wp14:editId="6CCF4522">
                      <wp:simplePos x="0" y="0"/>
                      <wp:positionH relativeFrom="column">
                        <wp:posOffset>0</wp:posOffset>
                      </wp:positionH>
                      <wp:positionV relativeFrom="paragraph">
                        <wp:posOffset>0</wp:posOffset>
                      </wp:positionV>
                      <wp:extent cx="76200" cy="28575"/>
                      <wp:effectExtent l="19050" t="19050" r="19050" b="28575"/>
                      <wp:wrapNone/>
                      <wp:docPr id="13057" name="Text Box 590">
                        <a:extLst xmlns:a="http://schemas.openxmlformats.org/drawingml/2006/main">
                          <a:ext uri="{FF2B5EF4-FFF2-40B4-BE49-F238E27FC236}">
                            <a16:creationId xmlns:a16="http://schemas.microsoft.com/office/drawing/2014/main" id="{00000000-0008-0000-0000-00000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4E170E" id="Text Box 590" o:spid="_x0000_s1026" type="#_x0000_t202" style="position:absolute;margin-left:0;margin-top:0;width:6pt;height:2.25pt;z-index:2562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3984" behindDoc="0" locked="0" layoutInCell="1" allowOverlap="1" wp14:anchorId="71DD7E3B" wp14:editId="669C2C06">
                      <wp:simplePos x="0" y="0"/>
                      <wp:positionH relativeFrom="column">
                        <wp:posOffset>0</wp:posOffset>
                      </wp:positionH>
                      <wp:positionV relativeFrom="paragraph">
                        <wp:posOffset>0</wp:posOffset>
                      </wp:positionV>
                      <wp:extent cx="76200" cy="28575"/>
                      <wp:effectExtent l="19050" t="19050" r="19050" b="28575"/>
                      <wp:wrapNone/>
                      <wp:docPr id="13058" name="Text Box 589">
                        <a:extLst xmlns:a="http://schemas.openxmlformats.org/drawingml/2006/main">
                          <a:ext uri="{FF2B5EF4-FFF2-40B4-BE49-F238E27FC236}">
                            <a16:creationId xmlns:a16="http://schemas.microsoft.com/office/drawing/2014/main" id="{00000000-0008-0000-0000-00000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187BFE" id="Text Box 589" o:spid="_x0000_s1026" type="#_x0000_t202" style="position:absolute;margin-left:0;margin-top:0;width:6pt;height:2.25pt;z-index:2562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5008" behindDoc="0" locked="0" layoutInCell="1" allowOverlap="1" wp14:anchorId="5940A2F4" wp14:editId="1051D9FE">
                      <wp:simplePos x="0" y="0"/>
                      <wp:positionH relativeFrom="column">
                        <wp:posOffset>0</wp:posOffset>
                      </wp:positionH>
                      <wp:positionV relativeFrom="paragraph">
                        <wp:posOffset>0</wp:posOffset>
                      </wp:positionV>
                      <wp:extent cx="76200" cy="28575"/>
                      <wp:effectExtent l="19050" t="19050" r="19050" b="28575"/>
                      <wp:wrapNone/>
                      <wp:docPr id="13059" name="Text Box 588">
                        <a:extLst xmlns:a="http://schemas.openxmlformats.org/drawingml/2006/main">
                          <a:ext uri="{FF2B5EF4-FFF2-40B4-BE49-F238E27FC236}">
                            <a16:creationId xmlns:a16="http://schemas.microsoft.com/office/drawing/2014/main" id="{00000000-0008-0000-0000-00000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F91723" id="Text Box 588" o:spid="_x0000_s1026" type="#_x0000_t202" style="position:absolute;margin-left:0;margin-top:0;width:6pt;height:2.25pt;z-index:2562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6032" behindDoc="0" locked="0" layoutInCell="1" allowOverlap="1" wp14:anchorId="1FB85EDB" wp14:editId="2F24A9C2">
                      <wp:simplePos x="0" y="0"/>
                      <wp:positionH relativeFrom="column">
                        <wp:posOffset>0</wp:posOffset>
                      </wp:positionH>
                      <wp:positionV relativeFrom="paragraph">
                        <wp:posOffset>0</wp:posOffset>
                      </wp:positionV>
                      <wp:extent cx="76200" cy="28575"/>
                      <wp:effectExtent l="19050" t="19050" r="19050" b="28575"/>
                      <wp:wrapNone/>
                      <wp:docPr id="13060" name="Text Box 587">
                        <a:extLst xmlns:a="http://schemas.openxmlformats.org/drawingml/2006/main">
                          <a:ext uri="{FF2B5EF4-FFF2-40B4-BE49-F238E27FC236}">
                            <a16:creationId xmlns:a16="http://schemas.microsoft.com/office/drawing/2014/main" id="{00000000-0008-0000-0000-00000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63098" id="Text Box 587" o:spid="_x0000_s1026" type="#_x0000_t202" style="position:absolute;margin-left:0;margin-top:0;width:6pt;height:2.25pt;z-index:2562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7056" behindDoc="0" locked="0" layoutInCell="1" allowOverlap="1" wp14:anchorId="7F1BC6D4" wp14:editId="2C915211">
                      <wp:simplePos x="0" y="0"/>
                      <wp:positionH relativeFrom="column">
                        <wp:posOffset>0</wp:posOffset>
                      </wp:positionH>
                      <wp:positionV relativeFrom="paragraph">
                        <wp:posOffset>0</wp:posOffset>
                      </wp:positionV>
                      <wp:extent cx="76200" cy="28575"/>
                      <wp:effectExtent l="19050" t="19050" r="19050" b="28575"/>
                      <wp:wrapNone/>
                      <wp:docPr id="13061" name="Text Box 586">
                        <a:extLst xmlns:a="http://schemas.openxmlformats.org/drawingml/2006/main">
                          <a:ext uri="{FF2B5EF4-FFF2-40B4-BE49-F238E27FC236}">
                            <a16:creationId xmlns:a16="http://schemas.microsoft.com/office/drawing/2014/main" id="{00000000-0008-0000-0000-00000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696669" id="Text Box 586" o:spid="_x0000_s1026" type="#_x0000_t202" style="position:absolute;margin-left:0;margin-top:0;width:6pt;height:2.25pt;z-index:2562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8080" behindDoc="0" locked="0" layoutInCell="1" allowOverlap="1" wp14:anchorId="67A7B9F6" wp14:editId="5E0620CE">
                      <wp:simplePos x="0" y="0"/>
                      <wp:positionH relativeFrom="column">
                        <wp:posOffset>0</wp:posOffset>
                      </wp:positionH>
                      <wp:positionV relativeFrom="paragraph">
                        <wp:posOffset>0</wp:posOffset>
                      </wp:positionV>
                      <wp:extent cx="76200" cy="28575"/>
                      <wp:effectExtent l="19050" t="19050" r="19050" b="28575"/>
                      <wp:wrapNone/>
                      <wp:docPr id="13062" name="Text Box 585">
                        <a:extLst xmlns:a="http://schemas.openxmlformats.org/drawingml/2006/main">
                          <a:ext uri="{FF2B5EF4-FFF2-40B4-BE49-F238E27FC236}">
                            <a16:creationId xmlns:a16="http://schemas.microsoft.com/office/drawing/2014/main" id="{00000000-0008-0000-0000-00000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6DDF1" id="Text Box 585" o:spid="_x0000_s1026" type="#_x0000_t202" style="position:absolute;margin-left:0;margin-top:0;width:6pt;height:2.25pt;z-index:2562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39104" behindDoc="0" locked="0" layoutInCell="1" allowOverlap="1" wp14:anchorId="2895F174" wp14:editId="2C255561">
                      <wp:simplePos x="0" y="0"/>
                      <wp:positionH relativeFrom="column">
                        <wp:posOffset>0</wp:posOffset>
                      </wp:positionH>
                      <wp:positionV relativeFrom="paragraph">
                        <wp:posOffset>0</wp:posOffset>
                      </wp:positionV>
                      <wp:extent cx="76200" cy="28575"/>
                      <wp:effectExtent l="19050" t="19050" r="19050" b="28575"/>
                      <wp:wrapNone/>
                      <wp:docPr id="13063" name="Text Box 584">
                        <a:extLst xmlns:a="http://schemas.openxmlformats.org/drawingml/2006/main">
                          <a:ext uri="{FF2B5EF4-FFF2-40B4-BE49-F238E27FC236}">
                            <a16:creationId xmlns:a16="http://schemas.microsoft.com/office/drawing/2014/main" id="{00000000-0008-0000-0000-00000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70ACA" id="Text Box 584" o:spid="_x0000_s1026" type="#_x0000_t202" style="position:absolute;margin-left:0;margin-top:0;width:6pt;height:2.25pt;z-index:2562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0128" behindDoc="0" locked="0" layoutInCell="1" allowOverlap="1" wp14:anchorId="1B5CB5E0" wp14:editId="2F493C36">
                      <wp:simplePos x="0" y="0"/>
                      <wp:positionH relativeFrom="column">
                        <wp:posOffset>0</wp:posOffset>
                      </wp:positionH>
                      <wp:positionV relativeFrom="paragraph">
                        <wp:posOffset>0</wp:posOffset>
                      </wp:positionV>
                      <wp:extent cx="76200" cy="28575"/>
                      <wp:effectExtent l="19050" t="19050" r="19050" b="28575"/>
                      <wp:wrapNone/>
                      <wp:docPr id="13064" name="Text Box 583">
                        <a:extLst xmlns:a="http://schemas.openxmlformats.org/drawingml/2006/main">
                          <a:ext uri="{FF2B5EF4-FFF2-40B4-BE49-F238E27FC236}">
                            <a16:creationId xmlns:a16="http://schemas.microsoft.com/office/drawing/2014/main" id="{00000000-0008-0000-0000-00000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94F737" id="Text Box 583" o:spid="_x0000_s1026" type="#_x0000_t202" style="position:absolute;margin-left:0;margin-top:0;width:6pt;height:2.25pt;z-index:2562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1152" behindDoc="0" locked="0" layoutInCell="1" allowOverlap="1" wp14:anchorId="4EBA17D5" wp14:editId="2797B285">
                      <wp:simplePos x="0" y="0"/>
                      <wp:positionH relativeFrom="column">
                        <wp:posOffset>0</wp:posOffset>
                      </wp:positionH>
                      <wp:positionV relativeFrom="paragraph">
                        <wp:posOffset>0</wp:posOffset>
                      </wp:positionV>
                      <wp:extent cx="76200" cy="28575"/>
                      <wp:effectExtent l="19050" t="19050" r="19050" b="28575"/>
                      <wp:wrapNone/>
                      <wp:docPr id="13065" name="Text Box 582">
                        <a:extLst xmlns:a="http://schemas.openxmlformats.org/drawingml/2006/main">
                          <a:ext uri="{FF2B5EF4-FFF2-40B4-BE49-F238E27FC236}">
                            <a16:creationId xmlns:a16="http://schemas.microsoft.com/office/drawing/2014/main" id="{00000000-0008-0000-0000-00000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9297A" id="Text Box 582" o:spid="_x0000_s1026" type="#_x0000_t202" style="position:absolute;margin-left:0;margin-top:0;width:6pt;height:2.25pt;z-index:2562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2176" behindDoc="0" locked="0" layoutInCell="1" allowOverlap="1" wp14:anchorId="54312ED4" wp14:editId="01A85610">
                      <wp:simplePos x="0" y="0"/>
                      <wp:positionH relativeFrom="column">
                        <wp:posOffset>0</wp:posOffset>
                      </wp:positionH>
                      <wp:positionV relativeFrom="paragraph">
                        <wp:posOffset>0</wp:posOffset>
                      </wp:positionV>
                      <wp:extent cx="76200" cy="28575"/>
                      <wp:effectExtent l="19050" t="19050" r="19050" b="28575"/>
                      <wp:wrapNone/>
                      <wp:docPr id="13066" name="Text Box 581">
                        <a:extLst xmlns:a="http://schemas.openxmlformats.org/drawingml/2006/main">
                          <a:ext uri="{FF2B5EF4-FFF2-40B4-BE49-F238E27FC236}">
                            <a16:creationId xmlns:a16="http://schemas.microsoft.com/office/drawing/2014/main" id="{00000000-0008-0000-0000-00000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F3670" id="Text Box 581" o:spid="_x0000_s1026" type="#_x0000_t202" style="position:absolute;margin-left:0;margin-top:0;width:6pt;height:2.25pt;z-index:2562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3200" behindDoc="0" locked="0" layoutInCell="1" allowOverlap="1" wp14:anchorId="7DDE5CCB" wp14:editId="31FA4AB4">
                      <wp:simplePos x="0" y="0"/>
                      <wp:positionH relativeFrom="column">
                        <wp:posOffset>0</wp:posOffset>
                      </wp:positionH>
                      <wp:positionV relativeFrom="paragraph">
                        <wp:posOffset>0</wp:posOffset>
                      </wp:positionV>
                      <wp:extent cx="76200" cy="28575"/>
                      <wp:effectExtent l="19050" t="19050" r="19050" b="28575"/>
                      <wp:wrapNone/>
                      <wp:docPr id="13067" name="Text Box 580">
                        <a:extLst xmlns:a="http://schemas.openxmlformats.org/drawingml/2006/main">
                          <a:ext uri="{FF2B5EF4-FFF2-40B4-BE49-F238E27FC236}">
                            <a16:creationId xmlns:a16="http://schemas.microsoft.com/office/drawing/2014/main" id="{00000000-0008-0000-0000-00000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43A39" id="Text Box 580" o:spid="_x0000_s1026" type="#_x0000_t202" style="position:absolute;margin-left:0;margin-top:0;width:6pt;height:2.25pt;z-index:2562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4224" behindDoc="0" locked="0" layoutInCell="1" allowOverlap="1" wp14:anchorId="569AD985" wp14:editId="6A109948">
                      <wp:simplePos x="0" y="0"/>
                      <wp:positionH relativeFrom="column">
                        <wp:posOffset>0</wp:posOffset>
                      </wp:positionH>
                      <wp:positionV relativeFrom="paragraph">
                        <wp:posOffset>0</wp:posOffset>
                      </wp:positionV>
                      <wp:extent cx="76200" cy="28575"/>
                      <wp:effectExtent l="19050" t="19050" r="19050" b="28575"/>
                      <wp:wrapNone/>
                      <wp:docPr id="13068" name="Text Box 579">
                        <a:extLst xmlns:a="http://schemas.openxmlformats.org/drawingml/2006/main">
                          <a:ext uri="{FF2B5EF4-FFF2-40B4-BE49-F238E27FC236}">
                            <a16:creationId xmlns:a16="http://schemas.microsoft.com/office/drawing/2014/main" id="{00000000-0008-0000-0000-00000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79A9A" id="Text Box 579" o:spid="_x0000_s1026" type="#_x0000_t202" style="position:absolute;margin-left:0;margin-top:0;width:6pt;height:2.25pt;z-index:2562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5248" behindDoc="0" locked="0" layoutInCell="1" allowOverlap="1" wp14:anchorId="0D97B43D" wp14:editId="19D545D9">
                      <wp:simplePos x="0" y="0"/>
                      <wp:positionH relativeFrom="column">
                        <wp:posOffset>0</wp:posOffset>
                      </wp:positionH>
                      <wp:positionV relativeFrom="paragraph">
                        <wp:posOffset>0</wp:posOffset>
                      </wp:positionV>
                      <wp:extent cx="76200" cy="28575"/>
                      <wp:effectExtent l="19050" t="19050" r="19050" b="28575"/>
                      <wp:wrapNone/>
                      <wp:docPr id="13069" name="Text Box 578">
                        <a:extLst xmlns:a="http://schemas.openxmlformats.org/drawingml/2006/main">
                          <a:ext uri="{FF2B5EF4-FFF2-40B4-BE49-F238E27FC236}">
                            <a16:creationId xmlns:a16="http://schemas.microsoft.com/office/drawing/2014/main" id="{00000000-0008-0000-0000-00000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38DCC" id="Text Box 578" o:spid="_x0000_s1026" type="#_x0000_t202" style="position:absolute;margin-left:0;margin-top:0;width:6pt;height:2.25pt;z-index:2562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6272" behindDoc="0" locked="0" layoutInCell="1" allowOverlap="1" wp14:anchorId="0FEA3160" wp14:editId="25E55A2B">
                      <wp:simplePos x="0" y="0"/>
                      <wp:positionH relativeFrom="column">
                        <wp:posOffset>0</wp:posOffset>
                      </wp:positionH>
                      <wp:positionV relativeFrom="paragraph">
                        <wp:posOffset>0</wp:posOffset>
                      </wp:positionV>
                      <wp:extent cx="76200" cy="28575"/>
                      <wp:effectExtent l="19050" t="19050" r="19050" b="28575"/>
                      <wp:wrapNone/>
                      <wp:docPr id="13070" name="Text Box 577">
                        <a:extLst xmlns:a="http://schemas.openxmlformats.org/drawingml/2006/main">
                          <a:ext uri="{FF2B5EF4-FFF2-40B4-BE49-F238E27FC236}">
                            <a16:creationId xmlns:a16="http://schemas.microsoft.com/office/drawing/2014/main" id="{00000000-0008-0000-0000-00000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1F42A" id="Text Box 577" o:spid="_x0000_s1026" type="#_x0000_t202" style="position:absolute;margin-left:0;margin-top:0;width:6pt;height:2.25pt;z-index:2562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7296" behindDoc="0" locked="0" layoutInCell="1" allowOverlap="1" wp14:anchorId="2674DF9B" wp14:editId="6AC0F045">
                      <wp:simplePos x="0" y="0"/>
                      <wp:positionH relativeFrom="column">
                        <wp:posOffset>0</wp:posOffset>
                      </wp:positionH>
                      <wp:positionV relativeFrom="paragraph">
                        <wp:posOffset>0</wp:posOffset>
                      </wp:positionV>
                      <wp:extent cx="76200" cy="28575"/>
                      <wp:effectExtent l="19050" t="19050" r="19050" b="28575"/>
                      <wp:wrapNone/>
                      <wp:docPr id="13071" name="Text Box 576">
                        <a:extLst xmlns:a="http://schemas.openxmlformats.org/drawingml/2006/main">
                          <a:ext uri="{FF2B5EF4-FFF2-40B4-BE49-F238E27FC236}">
                            <a16:creationId xmlns:a16="http://schemas.microsoft.com/office/drawing/2014/main" id="{00000000-0008-0000-0000-00000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18A92" id="Text Box 576" o:spid="_x0000_s1026" type="#_x0000_t202" style="position:absolute;margin-left:0;margin-top:0;width:6pt;height:2.25pt;z-index:2562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8320" behindDoc="0" locked="0" layoutInCell="1" allowOverlap="1" wp14:anchorId="6CB30BD5" wp14:editId="06CE804E">
                      <wp:simplePos x="0" y="0"/>
                      <wp:positionH relativeFrom="column">
                        <wp:posOffset>0</wp:posOffset>
                      </wp:positionH>
                      <wp:positionV relativeFrom="paragraph">
                        <wp:posOffset>0</wp:posOffset>
                      </wp:positionV>
                      <wp:extent cx="76200" cy="28575"/>
                      <wp:effectExtent l="19050" t="19050" r="19050" b="28575"/>
                      <wp:wrapNone/>
                      <wp:docPr id="13072" name="Text Box 575">
                        <a:extLst xmlns:a="http://schemas.openxmlformats.org/drawingml/2006/main">
                          <a:ext uri="{FF2B5EF4-FFF2-40B4-BE49-F238E27FC236}">
                            <a16:creationId xmlns:a16="http://schemas.microsoft.com/office/drawing/2014/main" id="{00000000-0008-0000-0000-00001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BBD0F" id="Text Box 575" o:spid="_x0000_s1026" type="#_x0000_t202" style="position:absolute;margin-left:0;margin-top:0;width:6pt;height:2.25pt;z-index:2562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49344" behindDoc="0" locked="0" layoutInCell="1" allowOverlap="1" wp14:anchorId="2BD9D202" wp14:editId="3B1CDFC4">
                      <wp:simplePos x="0" y="0"/>
                      <wp:positionH relativeFrom="column">
                        <wp:posOffset>0</wp:posOffset>
                      </wp:positionH>
                      <wp:positionV relativeFrom="paragraph">
                        <wp:posOffset>0</wp:posOffset>
                      </wp:positionV>
                      <wp:extent cx="76200" cy="28575"/>
                      <wp:effectExtent l="19050" t="19050" r="19050" b="28575"/>
                      <wp:wrapNone/>
                      <wp:docPr id="13073" name="Text Box 574">
                        <a:extLst xmlns:a="http://schemas.openxmlformats.org/drawingml/2006/main">
                          <a:ext uri="{FF2B5EF4-FFF2-40B4-BE49-F238E27FC236}">
                            <a16:creationId xmlns:a16="http://schemas.microsoft.com/office/drawing/2014/main" id="{00000000-0008-0000-0000-00001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7ABAB" id="Text Box 574" o:spid="_x0000_s1026" type="#_x0000_t202" style="position:absolute;margin-left:0;margin-top:0;width:6pt;height:2.25pt;z-index:2562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0368" behindDoc="0" locked="0" layoutInCell="1" allowOverlap="1" wp14:anchorId="5E5A524B" wp14:editId="5DC13B37">
                      <wp:simplePos x="0" y="0"/>
                      <wp:positionH relativeFrom="column">
                        <wp:posOffset>0</wp:posOffset>
                      </wp:positionH>
                      <wp:positionV relativeFrom="paragraph">
                        <wp:posOffset>0</wp:posOffset>
                      </wp:positionV>
                      <wp:extent cx="76200" cy="28575"/>
                      <wp:effectExtent l="19050" t="19050" r="19050" b="28575"/>
                      <wp:wrapNone/>
                      <wp:docPr id="13074" name="Text Box 573">
                        <a:extLst xmlns:a="http://schemas.openxmlformats.org/drawingml/2006/main">
                          <a:ext uri="{FF2B5EF4-FFF2-40B4-BE49-F238E27FC236}">
                            <a16:creationId xmlns:a16="http://schemas.microsoft.com/office/drawing/2014/main" id="{00000000-0008-0000-0000-00001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5130E" id="Text Box 573" o:spid="_x0000_s1026" type="#_x0000_t202" style="position:absolute;margin-left:0;margin-top:0;width:6pt;height:2.25pt;z-index:2562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1392" behindDoc="0" locked="0" layoutInCell="1" allowOverlap="1" wp14:anchorId="4A13F098" wp14:editId="5909A517">
                      <wp:simplePos x="0" y="0"/>
                      <wp:positionH relativeFrom="column">
                        <wp:posOffset>0</wp:posOffset>
                      </wp:positionH>
                      <wp:positionV relativeFrom="paragraph">
                        <wp:posOffset>0</wp:posOffset>
                      </wp:positionV>
                      <wp:extent cx="76200" cy="28575"/>
                      <wp:effectExtent l="19050" t="19050" r="19050" b="28575"/>
                      <wp:wrapNone/>
                      <wp:docPr id="13075" name="Text Box 572">
                        <a:extLst xmlns:a="http://schemas.openxmlformats.org/drawingml/2006/main">
                          <a:ext uri="{FF2B5EF4-FFF2-40B4-BE49-F238E27FC236}">
                            <a16:creationId xmlns:a16="http://schemas.microsoft.com/office/drawing/2014/main" id="{00000000-0008-0000-0000-00001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8F992" id="Text Box 572" o:spid="_x0000_s1026" type="#_x0000_t202" style="position:absolute;margin-left:0;margin-top:0;width:6pt;height:2.25pt;z-index:2562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2416" behindDoc="0" locked="0" layoutInCell="1" allowOverlap="1" wp14:anchorId="7A01DFE4" wp14:editId="620F43B6">
                      <wp:simplePos x="0" y="0"/>
                      <wp:positionH relativeFrom="column">
                        <wp:posOffset>0</wp:posOffset>
                      </wp:positionH>
                      <wp:positionV relativeFrom="paragraph">
                        <wp:posOffset>0</wp:posOffset>
                      </wp:positionV>
                      <wp:extent cx="76200" cy="28575"/>
                      <wp:effectExtent l="19050" t="19050" r="19050" b="28575"/>
                      <wp:wrapNone/>
                      <wp:docPr id="13076" name="Text Box 571">
                        <a:extLst xmlns:a="http://schemas.openxmlformats.org/drawingml/2006/main">
                          <a:ext uri="{FF2B5EF4-FFF2-40B4-BE49-F238E27FC236}">
                            <a16:creationId xmlns:a16="http://schemas.microsoft.com/office/drawing/2014/main" id="{00000000-0008-0000-0000-00001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4157C" id="Text Box 571" o:spid="_x0000_s1026" type="#_x0000_t202" style="position:absolute;margin-left:0;margin-top:0;width:6pt;height:2.25pt;z-index:2562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3440" behindDoc="0" locked="0" layoutInCell="1" allowOverlap="1" wp14:anchorId="34F72484" wp14:editId="7EA58D95">
                      <wp:simplePos x="0" y="0"/>
                      <wp:positionH relativeFrom="column">
                        <wp:posOffset>0</wp:posOffset>
                      </wp:positionH>
                      <wp:positionV relativeFrom="paragraph">
                        <wp:posOffset>0</wp:posOffset>
                      </wp:positionV>
                      <wp:extent cx="76200" cy="28575"/>
                      <wp:effectExtent l="19050" t="19050" r="19050" b="28575"/>
                      <wp:wrapNone/>
                      <wp:docPr id="13077" name="Text Box 570">
                        <a:extLst xmlns:a="http://schemas.openxmlformats.org/drawingml/2006/main">
                          <a:ext uri="{FF2B5EF4-FFF2-40B4-BE49-F238E27FC236}">
                            <a16:creationId xmlns:a16="http://schemas.microsoft.com/office/drawing/2014/main" id="{00000000-0008-0000-0000-00001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CEB0E" id="Text Box 570" o:spid="_x0000_s1026" type="#_x0000_t202" style="position:absolute;margin-left:0;margin-top:0;width:6pt;height:2.25pt;z-index:2562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4464" behindDoc="0" locked="0" layoutInCell="1" allowOverlap="1" wp14:anchorId="0840AB02" wp14:editId="30357F9F">
                      <wp:simplePos x="0" y="0"/>
                      <wp:positionH relativeFrom="column">
                        <wp:posOffset>0</wp:posOffset>
                      </wp:positionH>
                      <wp:positionV relativeFrom="paragraph">
                        <wp:posOffset>0</wp:posOffset>
                      </wp:positionV>
                      <wp:extent cx="76200" cy="28575"/>
                      <wp:effectExtent l="19050" t="19050" r="19050" b="28575"/>
                      <wp:wrapNone/>
                      <wp:docPr id="13078" name="Text Box 569">
                        <a:extLst xmlns:a="http://schemas.openxmlformats.org/drawingml/2006/main">
                          <a:ext uri="{FF2B5EF4-FFF2-40B4-BE49-F238E27FC236}">
                            <a16:creationId xmlns:a16="http://schemas.microsoft.com/office/drawing/2014/main" id="{00000000-0008-0000-0000-00001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3D942" id="Text Box 569" o:spid="_x0000_s1026" type="#_x0000_t202" style="position:absolute;margin-left:0;margin-top:0;width:6pt;height:2.25pt;z-index:2562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5488" behindDoc="0" locked="0" layoutInCell="1" allowOverlap="1" wp14:anchorId="33ED110B" wp14:editId="0F6DBF38">
                      <wp:simplePos x="0" y="0"/>
                      <wp:positionH relativeFrom="column">
                        <wp:posOffset>0</wp:posOffset>
                      </wp:positionH>
                      <wp:positionV relativeFrom="paragraph">
                        <wp:posOffset>0</wp:posOffset>
                      </wp:positionV>
                      <wp:extent cx="76200" cy="28575"/>
                      <wp:effectExtent l="19050" t="19050" r="19050" b="28575"/>
                      <wp:wrapNone/>
                      <wp:docPr id="13079" name="Text Box 568">
                        <a:extLst xmlns:a="http://schemas.openxmlformats.org/drawingml/2006/main">
                          <a:ext uri="{FF2B5EF4-FFF2-40B4-BE49-F238E27FC236}">
                            <a16:creationId xmlns:a16="http://schemas.microsoft.com/office/drawing/2014/main" id="{00000000-0008-0000-0000-00001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01E5B" id="Text Box 568" o:spid="_x0000_s1026" type="#_x0000_t202" style="position:absolute;margin-left:0;margin-top:0;width:6pt;height:2.25pt;z-index:2562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6512" behindDoc="0" locked="0" layoutInCell="1" allowOverlap="1" wp14:anchorId="28B39802" wp14:editId="004D93A0">
                      <wp:simplePos x="0" y="0"/>
                      <wp:positionH relativeFrom="column">
                        <wp:posOffset>0</wp:posOffset>
                      </wp:positionH>
                      <wp:positionV relativeFrom="paragraph">
                        <wp:posOffset>0</wp:posOffset>
                      </wp:positionV>
                      <wp:extent cx="76200" cy="28575"/>
                      <wp:effectExtent l="19050" t="19050" r="19050" b="28575"/>
                      <wp:wrapNone/>
                      <wp:docPr id="13080" name="Text Box 567">
                        <a:extLst xmlns:a="http://schemas.openxmlformats.org/drawingml/2006/main">
                          <a:ext uri="{FF2B5EF4-FFF2-40B4-BE49-F238E27FC236}">
                            <a16:creationId xmlns:a16="http://schemas.microsoft.com/office/drawing/2014/main" id="{00000000-0008-0000-0000-00001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0158EC" id="Text Box 567" o:spid="_x0000_s1026" type="#_x0000_t202" style="position:absolute;margin-left:0;margin-top:0;width:6pt;height:2.25pt;z-index:2562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7536" behindDoc="0" locked="0" layoutInCell="1" allowOverlap="1" wp14:anchorId="0CDB435F" wp14:editId="3B251128">
                      <wp:simplePos x="0" y="0"/>
                      <wp:positionH relativeFrom="column">
                        <wp:posOffset>0</wp:posOffset>
                      </wp:positionH>
                      <wp:positionV relativeFrom="paragraph">
                        <wp:posOffset>0</wp:posOffset>
                      </wp:positionV>
                      <wp:extent cx="76200" cy="28575"/>
                      <wp:effectExtent l="19050" t="19050" r="19050" b="28575"/>
                      <wp:wrapNone/>
                      <wp:docPr id="13081" name="Text Box 566">
                        <a:extLst xmlns:a="http://schemas.openxmlformats.org/drawingml/2006/main">
                          <a:ext uri="{FF2B5EF4-FFF2-40B4-BE49-F238E27FC236}">
                            <a16:creationId xmlns:a16="http://schemas.microsoft.com/office/drawing/2014/main" id="{00000000-0008-0000-0000-00001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09F76" id="Text Box 566" o:spid="_x0000_s1026" type="#_x0000_t202" style="position:absolute;margin-left:0;margin-top:0;width:6pt;height:2.25pt;z-index:2562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8560" behindDoc="0" locked="0" layoutInCell="1" allowOverlap="1" wp14:anchorId="52B4414B" wp14:editId="180FEF92">
                      <wp:simplePos x="0" y="0"/>
                      <wp:positionH relativeFrom="column">
                        <wp:posOffset>0</wp:posOffset>
                      </wp:positionH>
                      <wp:positionV relativeFrom="paragraph">
                        <wp:posOffset>0</wp:posOffset>
                      </wp:positionV>
                      <wp:extent cx="76200" cy="28575"/>
                      <wp:effectExtent l="19050" t="19050" r="19050" b="28575"/>
                      <wp:wrapNone/>
                      <wp:docPr id="13082" name="Text Box 565">
                        <a:extLst xmlns:a="http://schemas.openxmlformats.org/drawingml/2006/main">
                          <a:ext uri="{FF2B5EF4-FFF2-40B4-BE49-F238E27FC236}">
                            <a16:creationId xmlns:a16="http://schemas.microsoft.com/office/drawing/2014/main" id="{00000000-0008-0000-0000-00001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B40FD" id="Text Box 565" o:spid="_x0000_s1026" type="#_x0000_t202" style="position:absolute;margin-left:0;margin-top:0;width:6pt;height:2.25pt;z-index:2562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59584" behindDoc="0" locked="0" layoutInCell="1" allowOverlap="1" wp14:anchorId="6839B369" wp14:editId="36667334">
                      <wp:simplePos x="0" y="0"/>
                      <wp:positionH relativeFrom="column">
                        <wp:posOffset>0</wp:posOffset>
                      </wp:positionH>
                      <wp:positionV relativeFrom="paragraph">
                        <wp:posOffset>0</wp:posOffset>
                      </wp:positionV>
                      <wp:extent cx="76200" cy="28575"/>
                      <wp:effectExtent l="19050" t="19050" r="19050" b="28575"/>
                      <wp:wrapNone/>
                      <wp:docPr id="13083" name="Text Box 564">
                        <a:extLst xmlns:a="http://schemas.openxmlformats.org/drawingml/2006/main">
                          <a:ext uri="{FF2B5EF4-FFF2-40B4-BE49-F238E27FC236}">
                            <a16:creationId xmlns:a16="http://schemas.microsoft.com/office/drawing/2014/main" id="{00000000-0008-0000-0000-00001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3D4CCA" id="Text Box 564" o:spid="_x0000_s1026" type="#_x0000_t202" style="position:absolute;margin-left:0;margin-top:0;width:6pt;height:2.25pt;z-index:2562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0608" behindDoc="0" locked="0" layoutInCell="1" allowOverlap="1" wp14:anchorId="08A4A2D5" wp14:editId="135E7074">
                      <wp:simplePos x="0" y="0"/>
                      <wp:positionH relativeFrom="column">
                        <wp:posOffset>0</wp:posOffset>
                      </wp:positionH>
                      <wp:positionV relativeFrom="paragraph">
                        <wp:posOffset>0</wp:posOffset>
                      </wp:positionV>
                      <wp:extent cx="76200" cy="28575"/>
                      <wp:effectExtent l="19050" t="19050" r="19050" b="28575"/>
                      <wp:wrapNone/>
                      <wp:docPr id="13084" name="Text Box 563">
                        <a:extLst xmlns:a="http://schemas.openxmlformats.org/drawingml/2006/main">
                          <a:ext uri="{FF2B5EF4-FFF2-40B4-BE49-F238E27FC236}">
                            <a16:creationId xmlns:a16="http://schemas.microsoft.com/office/drawing/2014/main" id="{00000000-0008-0000-0000-00001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A60B8" id="Text Box 563" o:spid="_x0000_s1026" type="#_x0000_t202" style="position:absolute;margin-left:0;margin-top:0;width:6pt;height:2.25pt;z-index:2562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1632" behindDoc="0" locked="0" layoutInCell="1" allowOverlap="1" wp14:anchorId="2F077722" wp14:editId="290CCE76">
                      <wp:simplePos x="0" y="0"/>
                      <wp:positionH relativeFrom="column">
                        <wp:posOffset>0</wp:posOffset>
                      </wp:positionH>
                      <wp:positionV relativeFrom="paragraph">
                        <wp:posOffset>0</wp:posOffset>
                      </wp:positionV>
                      <wp:extent cx="76200" cy="28575"/>
                      <wp:effectExtent l="19050" t="19050" r="19050" b="28575"/>
                      <wp:wrapNone/>
                      <wp:docPr id="13085" name="Text Box 562">
                        <a:extLst xmlns:a="http://schemas.openxmlformats.org/drawingml/2006/main">
                          <a:ext uri="{FF2B5EF4-FFF2-40B4-BE49-F238E27FC236}">
                            <a16:creationId xmlns:a16="http://schemas.microsoft.com/office/drawing/2014/main" id="{00000000-0008-0000-0000-00001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45DD6" id="Text Box 562" o:spid="_x0000_s1026" type="#_x0000_t202" style="position:absolute;margin-left:0;margin-top:0;width:6pt;height:2.25pt;z-index:2562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2656" behindDoc="0" locked="0" layoutInCell="1" allowOverlap="1" wp14:anchorId="4C721E34" wp14:editId="6B5940CF">
                      <wp:simplePos x="0" y="0"/>
                      <wp:positionH relativeFrom="column">
                        <wp:posOffset>0</wp:posOffset>
                      </wp:positionH>
                      <wp:positionV relativeFrom="paragraph">
                        <wp:posOffset>0</wp:posOffset>
                      </wp:positionV>
                      <wp:extent cx="76200" cy="28575"/>
                      <wp:effectExtent l="19050" t="19050" r="19050" b="28575"/>
                      <wp:wrapNone/>
                      <wp:docPr id="13086" name="Text Box 561">
                        <a:extLst xmlns:a="http://schemas.openxmlformats.org/drawingml/2006/main">
                          <a:ext uri="{FF2B5EF4-FFF2-40B4-BE49-F238E27FC236}">
                            <a16:creationId xmlns:a16="http://schemas.microsoft.com/office/drawing/2014/main" id="{00000000-0008-0000-0000-00001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17EC2" id="Text Box 561" o:spid="_x0000_s1026" type="#_x0000_t202" style="position:absolute;margin-left:0;margin-top:0;width:6pt;height:2.25pt;z-index:2562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3680" behindDoc="0" locked="0" layoutInCell="1" allowOverlap="1" wp14:anchorId="50FD9C56" wp14:editId="5A182B07">
                      <wp:simplePos x="0" y="0"/>
                      <wp:positionH relativeFrom="column">
                        <wp:posOffset>0</wp:posOffset>
                      </wp:positionH>
                      <wp:positionV relativeFrom="paragraph">
                        <wp:posOffset>0</wp:posOffset>
                      </wp:positionV>
                      <wp:extent cx="76200" cy="28575"/>
                      <wp:effectExtent l="19050" t="19050" r="19050" b="28575"/>
                      <wp:wrapNone/>
                      <wp:docPr id="13087" name="Text Box 560">
                        <a:extLst xmlns:a="http://schemas.openxmlformats.org/drawingml/2006/main">
                          <a:ext uri="{FF2B5EF4-FFF2-40B4-BE49-F238E27FC236}">
                            <a16:creationId xmlns:a16="http://schemas.microsoft.com/office/drawing/2014/main" id="{00000000-0008-0000-0000-00001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220E0" id="Text Box 560" o:spid="_x0000_s1026" type="#_x0000_t202" style="position:absolute;margin-left:0;margin-top:0;width:6pt;height:2.25pt;z-index:2562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4704" behindDoc="0" locked="0" layoutInCell="1" allowOverlap="1" wp14:anchorId="2C637B37" wp14:editId="6C377FAF">
                      <wp:simplePos x="0" y="0"/>
                      <wp:positionH relativeFrom="column">
                        <wp:posOffset>0</wp:posOffset>
                      </wp:positionH>
                      <wp:positionV relativeFrom="paragraph">
                        <wp:posOffset>0</wp:posOffset>
                      </wp:positionV>
                      <wp:extent cx="76200" cy="28575"/>
                      <wp:effectExtent l="19050" t="19050" r="19050" b="28575"/>
                      <wp:wrapNone/>
                      <wp:docPr id="13088" name="Text Box 559">
                        <a:extLst xmlns:a="http://schemas.openxmlformats.org/drawingml/2006/main">
                          <a:ext uri="{FF2B5EF4-FFF2-40B4-BE49-F238E27FC236}">
                            <a16:creationId xmlns:a16="http://schemas.microsoft.com/office/drawing/2014/main" id="{00000000-0008-0000-0000-00002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0D212" id="Text Box 559" o:spid="_x0000_s1026" type="#_x0000_t202" style="position:absolute;margin-left:0;margin-top:0;width:6pt;height:2.25pt;z-index:2562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5728" behindDoc="0" locked="0" layoutInCell="1" allowOverlap="1" wp14:anchorId="7F7ABD00" wp14:editId="282A5C1B">
                      <wp:simplePos x="0" y="0"/>
                      <wp:positionH relativeFrom="column">
                        <wp:posOffset>0</wp:posOffset>
                      </wp:positionH>
                      <wp:positionV relativeFrom="paragraph">
                        <wp:posOffset>0</wp:posOffset>
                      </wp:positionV>
                      <wp:extent cx="76200" cy="28575"/>
                      <wp:effectExtent l="19050" t="19050" r="19050" b="28575"/>
                      <wp:wrapNone/>
                      <wp:docPr id="13089" name="Text Box 558">
                        <a:extLst xmlns:a="http://schemas.openxmlformats.org/drawingml/2006/main">
                          <a:ext uri="{FF2B5EF4-FFF2-40B4-BE49-F238E27FC236}">
                            <a16:creationId xmlns:a16="http://schemas.microsoft.com/office/drawing/2014/main" id="{00000000-0008-0000-0000-00002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0A86A0" id="Text Box 558" o:spid="_x0000_s1026" type="#_x0000_t202" style="position:absolute;margin-left:0;margin-top:0;width:6pt;height:2.25pt;z-index:2562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6752" behindDoc="0" locked="0" layoutInCell="1" allowOverlap="1" wp14:anchorId="22B1A8E8" wp14:editId="7C1C3146">
                      <wp:simplePos x="0" y="0"/>
                      <wp:positionH relativeFrom="column">
                        <wp:posOffset>0</wp:posOffset>
                      </wp:positionH>
                      <wp:positionV relativeFrom="paragraph">
                        <wp:posOffset>0</wp:posOffset>
                      </wp:positionV>
                      <wp:extent cx="76200" cy="28575"/>
                      <wp:effectExtent l="19050" t="19050" r="19050" b="28575"/>
                      <wp:wrapNone/>
                      <wp:docPr id="13090" name="Text Box 557">
                        <a:extLst xmlns:a="http://schemas.openxmlformats.org/drawingml/2006/main">
                          <a:ext uri="{FF2B5EF4-FFF2-40B4-BE49-F238E27FC236}">
                            <a16:creationId xmlns:a16="http://schemas.microsoft.com/office/drawing/2014/main" id="{00000000-0008-0000-0000-00002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4E512" id="Text Box 557" o:spid="_x0000_s1026" type="#_x0000_t202" style="position:absolute;margin-left:0;margin-top:0;width:6pt;height:2.25pt;z-index:2562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7776" behindDoc="0" locked="0" layoutInCell="1" allowOverlap="1" wp14:anchorId="14A98228" wp14:editId="609B56D8">
                      <wp:simplePos x="0" y="0"/>
                      <wp:positionH relativeFrom="column">
                        <wp:posOffset>0</wp:posOffset>
                      </wp:positionH>
                      <wp:positionV relativeFrom="paragraph">
                        <wp:posOffset>0</wp:posOffset>
                      </wp:positionV>
                      <wp:extent cx="76200" cy="28575"/>
                      <wp:effectExtent l="19050" t="19050" r="19050" b="28575"/>
                      <wp:wrapNone/>
                      <wp:docPr id="13091" name="Text Box 556">
                        <a:extLst xmlns:a="http://schemas.openxmlformats.org/drawingml/2006/main">
                          <a:ext uri="{FF2B5EF4-FFF2-40B4-BE49-F238E27FC236}">
                            <a16:creationId xmlns:a16="http://schemas.microsoft.com/office/drawing/2014/main" id="{00000000-0008-0000-0000-00002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8455A" id="Text Box 556" o:spid="_x0000_s1026" type="#_x0000_t202" style="position:absolute;margin-left:0;margin-top:0;width:6pt;height:2.25pt;z-index:2562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8800" behindDoc="0" locked="0" layoutInCell="1" allowOverlap="1" wp14:anchorId="45F30303" wp14:editId="425F8598">
                      <wp:simplePos x="0" y="0"/>
                      <wp:positionH relativeFrom="column">
                        <wp:posOffset>0</wp:posOffset>
                      </wp:positionH>
                      <wp:positionV relativeFrom="paragraph">
                        <wp:posOffset>0</wp:posOffset>
                      </wp:positionV>
                      <wp:extent cx="76200" cy="28575"/>
                      <wp:effectExtent l="19050" t="19050" r="19050" b="28575"/>
                      <wp:wrapNone/>
                      <wp:docPr id="13092" name="Text Box 555">
                        <a:extLst xmlns:a="http://schemas.openxmlformats.org/drawingml/2006/main">
                          <a:ext uri="{FF2B5EF4-FFF2-40B4-BE49-F238E27FC236}">
                            <a16:creationId xmlns:a16="http://schemas.microsoft.com/office/drawing/2014/main" id="{00000000-0008-0000-0000-00002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DD717" id="Text Box 555" o:spid="_x0000_s1026" type="#_x0000_t202" style="position:absolute;margin-left:0;margin-top:0;width:6pt;height:2.25pt;z-index:2562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69824" behindDoc="0" locked="0" layoutInCell="1" allowOverlap="1" wp14:anchorId="16C752B3" wp14:editId="6594EBFD">
                      <wp:simplePos x="0" y="0"/>
                      <wp:positionH relativeFrom="column">
                        <wp:posOffset>0</wp:posOffset>
                      </wp:positionH>
                      <wp:positionV relativeFrom="paragraph">
                        <wp:posOffset>0</wp:posOffset>
                      </wp:positionV>
                      <wp:extent cx="76200" cy="28575"/>
                      <wp:effectExtent l="19050" t="19050" r="19050" b="28575"/>
                      <wp:wrapNone/>
                      <wp:docPr id="13093" name="Text Box 554">
                        <a:extLst xmlns:a="http://schemas.openxmlformats.org/drawingml/2006/main">
                          <a:ext uri="{FF2B5EF4-FFF2-40B4-BE49-F238E27FC236}">
                            <a16:creationId xmlns:a16="http://schemas.microsoft.com/office/drawing/2014/main" id="{00000000-0008-0000-0000-00002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C1F39" id="Text Box 554" o:spid="_x0000_s1026" type="#_x0000_t202" style="position:absolute;margin-left:0;margin-top:0;width:6pt;height:2.25pt;z-index:2562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0848" behindDoc="0" locked="0" layoutInCell="1" allowOverlap="1" wp14:anchorId="77BC50E0" wp14:editId="1D2E2599">
                      <wp:simplePos x="0" y="0"/>
                      <wp:positionH relativeFrom="column">
                        <wp:posOffset>0</wp:posOffset>
                      </wp:positionH>
                      <wp:positionV relativeFrom="paragraph">
                        <wp:posOffset>0</wp:posOffset>
                      </wp:positionV>
                      <wp:extent cx="76200" cy="28575"/>
                      <wp:effectExtent l="19050" t="19050" r="19050" b="28575"/>
                      <wp:wrapNone/>
                      <wp:docPr id="13094" name="Text Box 553">
                        <a:extLst xmlns:a="http://schemas.openxmlformats.org/drawingml/2006/main">
                          <a:ext uri="{FF2B5EF4-FFF2-40B4-BE49-F238E27FC236}">
                            <a16:creationId xmlns:a16="http://schemas.microsoft.com/office/drawing/2014/main" id="{00000000-0008-0000-0000-00002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CCE50" id="Text Box 553" o:spid="_x0000_s1026" type="#_x0000_t202" style="position:absolute;margin-left:0;margin-top:0;width:6pt;height:2.25pt;z-index:2562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1872" behindDoc="0" locked="0" layoutInCell="1" allowOverlap="1" wp14:anchorId="0E7795E4" wp14:editId="0E652C83">
                      <wp:simplePos x="0" y="0"/>
                      <wp:positionH relativeFrom="column">
                        <wp:posOffset>0</wp:posOffset>
                      </wp:positionH>
                      <wp:positionV relativeFrom="paragraph">
                        <wp:posOffset>0</wp:posOffset>
                      </wp:positionV>
                      <wp:extent cx="76200" cy="28575"/>
                      <wp:effectExtent l="19050" t="19050" r="19050" b="28575"/>
                      <wp:wrapNone/>
                      <wp:docPr id="13095" name="Text Box 552">
                        <a:extLst xmlns:a="http://schemas.openxmlformats.org/drawingml/2006/main">
                          <a:ext uri="{FF2B5EF4-FFF2-40B4-BE49-F238E27FC236}">
                            <a16:creationId xmlns:a16="http://schemas.microsoft.com/office/drawing/2014/main" id="{00000000-0008-0000-0000-00002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8F75E" id="Text Box 552" o:spid="_x0000_s1026" type="#_x0000_t202" style="position:absolute;margin-left:0;margin-top:0;width:6pt;height:2.25pt;z-index:2562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2896" behindDoc="0" locked="0" layoutInCell="1" allowOverlap="1" wp14:anchorId="1CBE10B1" wp14:editId="5A694D78">
                      <wp:simplePos x="0" y="0"/>
                      <wp:positionH relativeFrom="column">
                        <wp:posOffset>0</wp:posOffset>
                      </wp:positionH>
                      <wp:positionV relativeFrom="paragraph">
                        <wp:posOffset>0</wp:posOffset>
                      </wp:positionV>
                      <wp:extent cx="76200" cy="28575"/>
                      <wp:effectExtent l="19050" t="19050" r="19050" b="28575"/>
                      <wp:wrapNone/>
                      <wp:docPr id="13096" name="Text Box 551">
                        <a:extLst xmlns:a="http://schemas.openxmlformats.org/drawingml/2006/main">
                          <a:ext uri="{FF2B5EF4-FFF2-40B4-BE49-F238E27FC236}">
                            <a16:creationId xmlns:a16="http://schemas.microsoft.com/office/drawing/2014/main" id="{00000000-0008-0000-0000-00002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5BCA8" id="Text Box 551" o:spid="_x0000_s1026" type="#_x0000_t202" style="position:absolute;margin-left:0;margin-top:0;width:6pt;height:2.25pt;z-index:2562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3920" behindDoc="0" locked="0" layoutInCell="1" allowOverlap="1" wp14:anchorId="42930701" wp14:editId="14CDD10F">
                      <wp:simplePos x="0" y="0"/>
                      <wp:positionH relativeFrom="column">
                        <wp:posOffset>0</wp:posOffset>
                      </wp:positionH>
                      <wp:positionV relativeFrom="paragraph">
                        <wp:posOffset>0</wp:posOffset>
                      </wp:positionV>
                      <wp:extent cx="76200" cy="28575"/>
                      <wp:effectExtent l="19050" t="19050" r="19050" b="28575"/>
                      <wp:wrapNone/>
                      <wp:docPr id="13097" name="Text Box 550">
                        <a:extLst xmlns:a="http://schemas.openxmlformats.org/drawingml/2006/main">
                          <a:ext uri="{FF2B5EF4-FFF2-40B4-BE49-F238E27FC236}">
                            <a16:creationId xmlns:a16="http://schemas.microsoft.com/office/drawing/2014/main" id="{00000000-0008-0000-0000-00002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92DBF6" id="Text Box 550" o:spid="_x0000_s1026" type="#_x0000_t202" style="position:absolute;margin-left:0;margin-top:0;width:6pt;height:2.25pt;z-index:2562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4944" behindDoc="0" locked="0" layoutInCell="1" allowOverlap="1" wp14:anchorId="1D808DC1" wp14:editId="36D9E578">
                      <wp:simplePos x="0" y="0"/>
                      <wp:positionH relativeFrom="column">
                        <wp:posOffset>0</wp:posOffset>
                      </wp:positionH>
                      <wp:positionV relativeFrom="paragraph">
                        <wp:posOffset>0</wp:posOffset>
                      </wp:positionV>
                      <wp:extent cx="76200" cy="28575"/>
                      <wp:effectExtent l="19050" t="19050" r="19050" b="28575"/>
                      <wp:wrapNone/>
                      <wp:docPr id="13098" name="Text Box 549">
                        <a:extLst xmlns:a="http://schemas.openxmlformats.org/drawingml/2006/main">
                          <a:ext uri="{FF2B5EF4-FFF2-40B4-BE49-F238E27FC236}">
                            <a16:creationId xmlns:a16="http://schemas.microsoft.com/office/drawing/2014/main" id="{00000000-0008-0000-0000-00002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531D6" id="Text Box 549" o:spid="_x0000_s1026" type="#_x0000_t202" style="position:absolute;margin-left:0;margin-top:0;width:6pt;height:2.25pt;z-index:2562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5968" behindDoc="0" locked="0" layoutInCell="1" allowOverlap="1" wp14:anchorId="67CAD72A" wp14:editId="60450F33">
                      <wp:simplePos x="0" y="0"/>
                      <wp:positionH relativeFrom="column">
                        <wp:posOffset>0</wp:posOffset>
                      </wp:positionH>
                      <wp:positionV relativeFrom="paragraph">
                        <wp:posOffset>0</wp:posOffset>
                      </wp:positionV>
                      <wp:extent cx="76200" cy="28575"/>
                      <wp:effectExtent l="19050" t="19050" r="19050" b="28575"/>
                      <wp:wrapNone/>
                      <wp:docPr id="13099" name="Text Box 548">
                        <a:extLst xmlns:a="http://schemas.openxmlformats.org/drawingml/2006/main">
                          <a:ext uri="{FF2B5EF4-FFF2-40B4-BE49-F238E27FC236}">
                            <a16:creationId xmlns:a16="http://schemas.microsoft.com/office/drawing/2014/main" id="{00000000-0008-0000-0000-00002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D6A3F" id="Text Box 548" o:spid="_x0000_s1026" type="#_x0000_t202" style="position:absolute;margin-left:0;margin-top:0;width:6pt;height:2.25pt;z-index:2562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6992" behindDoc="0" locked="0" layoutInCell="1" allowOverlap="1" wp14:anchorId="6BAD4CFB" wp14:editId="5464F2DD">
                      <wp:simplePos x="0" y="0"/>
                      <wp:positionH relativeFrom="column">
                        <wp:posOffset>0</wp:posOffset>
                      </wp:positionH>
                      <wp:positionV relativeFrom="paragraph">
                        <wp:posOffset>0</wp:posOffset>
                      </wp:positionV>
                      <wp:extent cx="76200" cy="28575"/>
                      <wp:effectExtent l="19050" t="19050" r="19050" b="28575"/>
                      <wp:wrapNone/>
                      <wp:docPr id="13100" name="Text Box 547">
                        <a:extLst xmlns:a="http://schemas.openxmlformats.org/drawingml/2006/main">
                          <a:ext uri="{FF2B5EF4-FFF2-40B4-BE49-F238E27FC236}">
                            <a16:creationId xmlns:a16="http://schemas.microsoft.com/office/drawing/2014/main" id="{00000000-0008-0000-0000-00002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270EC" id="Text Box 547" o:spid="_x0000_s1026" type="#_x0000_t202" style="position:absolute;margin-left:0;margin-top:0;width:6pt;height:2.25pt;z-index:2562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8016" behindDoc="0" locked="0" layoutInCell="1" allowOverlap="1" wp14:anchorId="726F3A82" wp14:editId="3FC5F23C">
                      <wp:simplePos x="0" y="0"/>
                      <wp:positionH relativeFrom="column">
                        <wp:posOffset>0</wp:posOffset>
                      </wp:positionH>
                      <wp:positionV relativeFrom="paragraph">
                        <wp:posOffset>0</wp:posOffset>
                      </wp:positionV>
                      <wp:extent cx="76200" cy="28575"/>
                      <wp:effectExtent l="19050" t="19050" r="19050" b="28575"/>
                      <wp:wrapNone/>
                      <wp:docPr id="13101" name="Text Box 546">
                        <a:extLst xmlns:a="http://schemas.openxmlformats.org/drawingml/2006/main">
                          <a:ext uri="{FF2B5EF4-FFF2-40B4-BE49-F238E27FC236}">
                            <a16:creationId xmlns:a16="http://schemas.microsoft.com/office/drawing/2014/main" id="{00000000-0008-0000-0000-00002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1C2B7E" id="Text Box 546" o:spid="_x0000_s1026" type="#_x0000_t202" style="position:absolute;margin-left:0;margin-top:0;width:6pt;height:2.25pt;z-index:2562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79040" behindDoc="0" locked="0" layoutInCell="1" allowOverlap="1" wp14:anchorId="30247AD9" wp14:editId="27EABB7E">
                      <wp:simplePos x="0" y="0"/>
                      <wp:positionH relativeFrom="column">
                        <wp:posOffset>0</wp:posOffset>
                      </wp:positionH>
                      <wp:positionV relativeFrom="paragraph">
                        <wp:posOffset>0</wp:posOffset>
                      </wp:positionV>
                      <wp:extent cx="76200" cy="28575"/>
                      <wp:effectExtent l="19050" t="19050" r="19050" b="28575"/>
                      <wp:wrapNone/>
                      <wp:docPr id="13102" name="Text Box 545">
                        <a:extLst xmlns:a="http://schemas.openxmlformats.org/drawingml/2006/main">
                          <a:ext uri="{FF2B5EF4-FFF2-40B4-BE49-F238E27FC236}">
                            <a16:creationId xmlns:a16="http://schemas.microsoft.com/office/drawing/2014/main" id="{00000000-0008-0000-0000-00002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4C70A8" id="Text Box 545" o:spid="_x0000_s1026" type="#_x0000_t202" style="position:absolute;margin-left:0;margin-top:0;width:6pt;height:2.25pt;z-index:2562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0064" behindDoc="0" locked="0" layoutInCell="1" allowOverlap="1" wp14:anchorId="0289A6C9" wp14:editId="7327A67D">
                      <wp:simplePos x="0" y="0"/>
                      <wp:positionH relativeFrom="column">
                        <wp:posOffset>0</wp:posOffset>
                      </wp:positionH>
                      <wp:positionV relativeFrom="paragraph">
                        <wp:posOffset>0</wp:posOffset>
                      </wp:positionV>
                      <wp:extent cx="76200" cy="28575"/>
                      <wp:effectExtent l="19050" t="19050" r="19050" b="28575"/>
                      <wp:wrapNone/>
                      <wp:docPr id="13103" name="Text Box 544">
                        <a:extLst xmlns:a="http://schemas.openxmlformats.org/drawingml/2006/main">
                          <a:ext uri="{FF2B5EF4-FFF2-40B4-BE49-F238E27FC236}">
                            <a16:creationId xmlns:a16="http://schemas.microsoft.com/office/drawing/2014/main" id="{00000000-0008-0000-0000-00002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EDD92" id="Text Box 544" o:spid="_x0000_s1026" type="#_x0000_t202" style="position:absolute;margin-left:0;margin-top:0;width:6pt;height:2.25pt;z-index:2562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1088" behindDoc="0" locked="0" layoutInCell="1" allowOverlap="1" wp14:anchorId="75D01939" wp14:editId="532B01D2">
                      <wp:simplePos x="0" y="0"/>
                      <wp:positionH relativeFrom="column">
                        <wp:posOffset>0</wp:posOffset>
                      </wp:positionH>
                      <wp:positionV relativeFrom="paragraph">
                        <wp:posOffset>0</wp:posOffset>
                      </wp:positionV>
                      <wp:extent cx="76200" cy="28575"/>
                      <wp:effectExtent l="19050" t="19050" r="19050" b="28575"/>
                      <wp:wrapNone/>
                      <wp:docPr id="13104" name="Text Box 543">
                        <a:extLst xmlns:a="http://schemas.openxmlformats.org/drawingml/2006/main">
                          <a:ext uri="{FF2B5EF4-FFF2-40B4-BE49-F238E27FC236}">
                            <a16:creationId xmlns:a16="http://schemas.microsoft.com/office/drawing/2014/main" id="{00000000-0008-0000-0000-00003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922EF" id="Text Box 543" o:spid="_x0000_s1026" type="#_x0000_t202" style="position:absolute;margin-left:0;margin-top:0;width:6pt;height:2.25pt;z-index:2562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2112" behindDoc="0" locked="0" layoutInCell="1" allowOverlap="1" wp14:anchorId="4B64A65B" wp14:editId="33F1AB3C">
                      <wp:simplePos x="0" y="0"/>
                      <wp:positionH relativeFrom="column">
                        <wp:posOffset>0</wp:posOffset>
                      </wp:positionH>
                      <wp:positionV relativeFrom="paragraph">
                        <wp:posOffset>0</wp:posOffset>
                      </wp:positionV>
                      <wp:extent cx="76200" cy="28575"/>
                      <wp:effectExtent l="19050" t="19050" r="19050" b="28575"/>
                      <wp:wrapNone/>
                      <wp:docPr id="13105" name="Text Box 542">
                        <a:extLst xmlns:a="http://schemas.openxmlformats.org/drawingml/2006/main">
                          <a:ext uri="{FF2B5EF4-FFF2-40B4-BE49-F238E27FC236}">
                            <a16:creationId xmlns:a16="http://schemas.microsoft.com/office/drawing/2014/main" id="{00000000-0008-0000-0000-00003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A88DB" id="Text Box 542" o:spid="_x0000_s1026" type="#_x0000_t202" style="position:absolute;margin-left:0;margin-top:0;width:6pt;height:2.25pt;z-index:2562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3136" behindDoc="0" locked="0" layoutInCell="1" allowOverlap="1" wp14:anchorId="6F4ECB32" wp14:editId="5942DD62">
                      <wp:simplePos x="0" y="0"/>
                      <wp:positionH relativeFrom="column">
                        <wp:posOffset>0</wp:posOffset>
                      </wp:positionH>
                      <wp:positionV relativeFrom="paragraph">
                        <wp:posOffset>0</wp:posOffset>
                      </wp:positionV>
                      <wp:extent cx="76200" cy="28575"/>
                      <wp:effectExtent l="19050" t="19050" r="19050" b="28575"/>
                      <wp:wrapNone/>
                      <wp:docPr id="13106" name="Text Box 541">
                        <a:extLst xmlns:a="http://schemas.openxmlformats.org/drawingml/2006/main">
                          <a:ext uri="{FF2B5EF4-FFF2-40B4-BE49-F238E27FC236}">
                            <a16:creationId xmlns:a16="http://schemas.microsoft.com/office/drawing/2014/main" id="{00000000-0008-0000-0000-00003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4264F2" id="Text Box 541" o:spid="_x0000_s1026" type="#_x0000_t202" style="position:absolute;margin-left:0;margin-top:0;width:6pt;height:2.25pt;z-index:2562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4160" behindDoc="0" locked="0" layoutInCell="1" allowOverlap="1" wp14:anchorId="3CD62AB6" wp14:editId="7533E877">
                      <wp:simplePos x="0" y="0"/>
                      <wp:positionH relativeFrom="column">
                        <wp:posOffset>0</wp:posOffset>
                      </wp:positionH>
                      <wp:positionV relativeFrom="paragraph">
                        <wp:posOffset>0</wp:posOffset>
                      </wp:positionV>
                      <wp:extent cx="76200" cy="28575"/>
                      <wp:effectExtent l="19050" t="19050" r="19050" b="28575"/>
                      <wp:wrapNone/>
                      <wp:docPr id="13107" name="Text Box 540">
                        <a:extLst xmlns:a="http://schemas.openxmlformats.org/drawingml/2006/main">
                          <a:ext uri="{FF2B5EF4-FFF2-40B4-BE49-F238E27FC236}">
                            <a16:creationId xmlns:a16="http://schemas.microsoft.com/office/drawing/2014/main" id="{00000000-0008-0000-0000-00003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156AE" id="Text Box 540" o:spid="_x0000_s1026" type="#_x0000_t202" style="position:absolute;margin-left:0;margin-top:0;width:6pt;height:2.25pt;z-index:2562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5184" behindDoc="0" locked="0" layoutInCell="1" allowOverlap="1" wp14:anchorId="7F31512B" wp14:editId="636A24B3">
                      <wp:simplePos x="0" y="0"/>
                      <wp:positionH relativeFrom="column">
                        <wp:posOffset>0</wp:posOffset>
                      </wp:positionH>
                      <wp:positionV relativeFrom="paragraph">
                        <wp:posOffset>0</wp:posOffset>
                      </wp:positionV>
                      <wp:extent cx="76200" cy="28575"/>
                      <wp:effectExtent l="19050" t="19050" r="19050" b="28575"/>
                      <wp:wrapNone/>
                      <wp:docPr id="13108" name="Text Box 539">
                        <a:extLst xmlns:a="http://schemas.openxmlformats.org/drawingml/2006/main">
                          <a:ext uri="{FF2B5EF4-FFF2-40B4-BE49-F238E27FC236}">
                            <a16:creationId xmlns:a16="http://schemas.microsoft.com/office/drawing/2014/main" id="{00000000-0008-0000-0000-00003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DC2C8" id="Text Box 539" o:spid="_x0000_s1026" type="#_x0000_t202" style="position:absolute;margin-left:0;margin-top:0;width:6pt;height:2.25pt;z-index:2562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6208" behindDoc="0" locked="0" layoutInCell="1" allowOverlap="1" wp14:anchorId="2203E2A6" wp14:editId="7A0ED073">
                      <wp:simplePos x="0" y="0"/>
                      <wp:positionH relativeFrom="column">
                        <wp:posOffset>0</wp:posOffset>
                      </wp:positionH>
                      <wp:positionV relativeFrom="paragraph">
                        <wp:posOffset>0</wp:posOffset>
                      </wp:positionV>
                      <wp:extent cx="76200" cy="28575"/>
                      <wp:effectExtent l="19050" t="19050" r="19050" b="28575"/>
                      <wp:wrapNone/>
                      <wp:docPr id="13109" name="Text Box 538">
                        <a:extLst xmlns:a="http://schemas.openxmlformats.org/drawingml/2006/main">
                          <a:ext uri="{FF2B5EF4-FFF2-40B4-BE49-F238E27FC236}">
                            <a16:creationId xmlns:a16="http://schemas.microsoft.com/office/drawing/2014/main" id="{00000000-0008-0000-0000-00003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F09D3B" id="Text Box 538" o:spid="_x0000_s1026" type="#_x0000_t202" style="position:absolute;margin-left:0;margin-top:0;width:6pt;height:2.25pt;z-index:2562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7232" behindDoc="0" locked="0" layoutInCell="1" allowOverlap="1" wp14:anchorId="0A1AAFE2" wp14:editId="255FBB6C">
                      <wp:simplePos x="0" y="0"/>
                      <wp:positionH relativeFrom="column">
                        <wp:posOffset>0</wp:posOffset>
                      </wp:positionH>
                      <wp:positionV relativeFrom="paragraph">
                        <wp:posOffset>0</wp:posOffset>
                      </wp:positionV>
                      <wp:extent cx="76200" cy="28575"/>
                      <wp:effectExtent l="19050" t="19050" r="19050" b="28575"/>
                      <wp:wrapNone/>
                      <wp:docPr id="13110" name="Text Box 537">
                        <a:extLst xmlns:a="http://schemas.openxmlformats.org/drawingml/2006/main">
                          <a:ext uri="{FF2B5EF4-FFF2-40B4-BE49-F238E27FC236}">
                            <a16:creationId xmlns:a16="http://schemas.microsoft.com/office/drawing/2014/main" id="{00000000-0008-0000-0000-00003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B8645" id="Text Box 537" o:spid="_x0000_s1026" type="#_x0000_t202" style="position:absolute;margin-left:0;margin-top:0;width:6pt;height:2.25pt;z-index:2562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8256" behindDoc="0" locked="0" layoutInCell="1" allowOverlap="1" wp14:anchorId="3CDA1FB5" wp14:editId="64A5EA96">
                      <wp:simplePos x="0" y="0"/>
                      <wp:positionH relativeFrom="column">
                        <wp:posOffset>0</wp:posOffset>
                      </wp:positionH>
                      <wp:positionV relativeFrom="paragraph">
                        <wp:posOffset>0</wp:posOffset>
                      </wp:positionV>
                      <wp:extent cx="76200" cy="28575"/>
                      <wp:effectExtent l="19050" t="19050" r="19050" b="28575"/>
                      <wp:wrapNone/>
                      <wp:docPr id="13111" name="Text Box 536">
                        <a:extLst xmlns:a="http://schemas.openxmlformats.org/drawingml/2006/main">
                          <a:ext uri="{FF2B5EF4-FFF2-40B4-BE49-F238E27FC236}">
                            <a16:creationId xmlns:a16="http://schemas.microsoft.com/office/drawing/2014/main" id="{00000000-0008-0000-0000-00003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8AE5E" id="Text Box 536" o:spid="_x0000_s1026" type="#_x0000_t202" style="position:absolute;margin-left:0;margin-top:0;width:6pt;height:2.25pt;z-index:2562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89280" behindDoc="0" locked="0" layoutInCell="1" allowOverlap="1" wp14:anchorId="16FF3BD9" wp14:editId="4C2559DA">
                      <wp:simplePos x="0" y="0"/>
                      <wp:positionH relativeFrom="column">
                        <wp:posOffset>0</wp:posOffset>
                      </wp:positionH>
                      <wp:positionV relativeFrom="paragraph">
                        <wp:posOffset>0</wp:posOffset>
                      </wp:positionV>
                      <wp:extent cx="76200" cy="28575"/>
                      <wp:effectExtent l="19050" t="19050" r="19050" b="28575"/>
                      <wp:wrapNone/>
                      <wp:docPr id="13112" name="Text Box 535">
                        <a:extLst xmlns:a="http://schemas.openxmlformats.org/drawingml/2006/main">
                          <a:ext uri="{FF2B5EF4-FFF2-40B4-BE49-F238E27FC236}">
                            <a16:creationId xmlns:a16="http://schemas.microsoft.com/office/drawing/2014/main" id="{00000000-0008-0000-0000-00003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B883D0" id="Text Box 535" o:spid="_x0000_s1026" type="#_x0000_t202" style="position:absolute;margin-left:0;margin-top:0;width:6pt;height:2.25pt;z-index:2562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0304" behindDoc="0" locked="0" layoutInCell="1" allowOverlap="1" wp14:anchorId="58A7A62F" wp14:editId="4FF4E679">
                      <wp:simplePos x="0" y="0"/>
                      <wp:positionH relativeFrom="column">
                        <wp:posOffset>0</wp:posOffset>
                      </wp:positionH>
                      <wp:positionV relativeFrom="paragraph">
                        <wp:posOffset>0</wp:posOffset>
                      </wp:positionV>
                      <wp:extent cx="76200" cy="28575"/>
                      <wp:effectExtent l="19050" t="19050" r="19050" b="28575"/>
                      <wp:wrapNone/>
                      <wp:docPr id="13113" name="Text Box 534">
                        <a:extLst xmlns:a="http://schemas.openxmlformats.org/drawingml/2006/main">
                          <a:ext uri="{FF2B5EF4-FFF2-40B4-BE49-F238E27FC236}">
                            <a16:creationId xmlns:a16="http://schemas.microsoft.com/office/drawing/2014/main" id="{00000000-0008-0000-0000-00003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FB27D" id="Text Box 534" o:spid="_x0000_s1026" type="#_x0000_t202" style="position:absolute;margin-left:0;margin-top:0;width:6pt;height:2.25pt;z-index:2562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1328" behindDoc="0" locked="0" layoutInCell="1" allowOverlap="1" wp14:anchorId="329F3550" wp14:editId="013A877A">
                      <wp:simplePos x="0" y="0"/>
                      <wp:positionH relativeFrom="column">
                        <wp:posOffset>0</wp:posOffset>
                      </wp:positionH>
                      <wp:positionV relativeFrom="paragraph">
                        <wp:posOffset>0</wp:posOffset>
                      </wp:positionV>
                      <wp:extent cx="76200" cy="28575"/>
                      <wp:effectExtent l="19050" t="19050" r="19050" b="28575"/>
                      <wp:wrapNone/>
                      <wp:docPr id="13114" name="Text Box 533">
                        <a:extLst xmlns:a="http://schemas.openxmlformats.org/drawingml/2006/main">
                          <a:ext uri="{FF2B5EF4-FFF2-40B4-BE49-F238E27FC236}">
                            <a16:creationId xmlns:a16="http://schemas.microsoft.com/office/drawing/2014/main" id="{00000000-0008-0000-0000-00003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DDE18" id="Text Box 533" o:spid="_x0000_s1026" type="#_x0000_t202" style="position:absolute;margin-left:0;margin-top:0;width:6pt;height:2.25pt;z-index:2562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2352" behindDoc="0" locked="0" layoutInCell="1" allowOverlap="1" wp14:anchorId="20CD088B" wp14:editId="3D6C0CCA">
                      <wp:simplePos x="0" y="0"/>
                      <wp:positionH relativeFrom="column">
                        <wp:posOffset>0</wp:posOffset>
                      </wp:positionH>
                      <wp:positionV relativeFrom="paragraph">
                        <wp:posOffset>0</wp:posOffset>
                      </wp:positionV>
                      <wp:extent cx="76200" cy="28575"/>
                      <wp:effectExtent l="19050" t="19050" r="19050" b="28575"/>
                      <wp:wrapNone/>
                      <wp:docPr id="13115" name="Text Box 532">
                        <a:extLst xmlns:a="http://schemas.openxmlformats.org/drawingml/2006/main">
                          <a:ext uri="{FF2B5EF4-FFF2-40B4-BE49-F238E27FC236}">
                            <a16:creationId xmlns:a16="http://schemas.microsoft.com/office/drawing/2014/main" id="{00000000-0008-0000-0000-00003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955FB" id="Text Box 532" o:spid="_x0000_s1026" type="#_x0000_t202" style="position:absolute;margin-left:0;margin-top:0;width:6pt;height:2.25pt;z-index:2562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3376" behindDoc="0" locked="0" layoutInCell="1" allowOverlap="1" wp14:anchorId="74CD8519" wp14:editId="7533876F">
                      <wp:simplePos x="0" y="0"/>
                      <wp:positionH relativeFrom="column">
                        <wp:posOffset>0</wp:posOffset>
                      </wp:positionH>
                      <wp:positionV relativeFrom="paragraph">
                        <wp:posOffset>0</wp:posOffset>
                      </wp:positionV>
                      <wp:extent cx="76200" cy="28575"/>
                      <wp:effectExtent l="19050" t="19050" r="19050" b="28575"/>
                      <wp:wrapNone/>
                      <wp:docPr id="13116" name="Text Box 531">
                        <a:extLst xmlns:a="http://schemas.openxmlformats.org/drawingml/2006/main">
                          <a:ext uri="{FF2B5EF4-FFF2-40B4-BE49-F238E27FC236}">
                            <a16:creationId xmlns:a16="http://schemas.microsoft.com/office/drawing/2014/main" id="{00000000-0008-0000-0000-00003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33A85" id="Text Box 531" o:spid="_x0000_s1026" type="#_x0000_t202" style="position:absolute;margin-left:0;margin-top:0;width:6pt;height:2.25pt;z-index:2562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4400" behindDoc="0" locked="0" layoutInCell="1" allowOverlap="1" wp14:anchorId="0B7810AA" wp14:editId="54DFA1C3">
                      <wp:simplePos x="0" y="0"/>
                      <wp:positionH relativeFrom="column">
                        <wp:posOffset>0</wp:posOffset>
                      </wp:positionH>
                      <wp:positionV relativeFrom="paragraph">
                        <wp:posOffset>0</wp:posOffset>
                      </wp:positionV>
                      <wp:extent cx="76200" cy="28575"/>
                      <wp:effectExtent l="19050" t="19050" r="19050" b="28575"/>
                      <wp:wrapNone/>
                      <wp:docPr id="13117" name="Text Box 530">
                        <a:extLst xmlns:a="http://schemas.openxmlformats.org/drawingml/2006/main">
                          <a:ext uri="{FF2B5EF4-FFF2-40B4-BE49-F238E27FC236}">
                            <a16:creationId xmlns:a16="http://schemas.microsoft.com/office/drawing/2014/main" id="{00000000-0008-0000-0000-00003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02F6D" id="Text Box 530" o:spid="_x0000_s1026" type="#_x0000_t202" style="position:absolute;margin-left:0;margin-top:0;width:6pt;height:2.25pt;z-index:2562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5424" behindDoc="0" locked="0" layoutInCell="1" allowOverlap="1" wp14:anchorId="1823F18C" wp14:editId="224D9A2C">
                      <wp:simplePos x="0" y="0"/>
                      <wp:positionH relativeFrom="column">
                        <wp:posOffset>0</wp:posOffset>
                      </wp:positionH>
                      <wp:positionV relativeFrom="paragraph">
                        <wp:posOffset>0</wp:posOffset>
                      </wp:positionV>
                      <wp:extent cx="76200" cy="28575"/>
                      <wp:effectExtent l="19050" t="19050" r="19050" b="28575"/>
                      <wp:wrapNone/>
                      <wp:docPr id="13118" name="Text Box 529">
                        <a:extLst xmlns:a="http://schemas.openxmlformats.org/drawingml/2006/main">
                          <a:ext uri="{FF2B5EF4-FFF2-40B4-BE49-F238E27FC236}">
                            <a16:creationId xmlns:a16="http://schemas.microsoft.com/office/drawing/2014/main" id="{00000000-0008-0000-0000-00003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2F35E" id="Text Box 529" o:spid="_x0000_s1026" type="#_x0000_t202" style="position:absolute;margin-left:0;margin-top:0;width:6pt;height:2.25pt;z-index:2562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6448" behindDoc="0" locked="0" layoutInCell="1" allowOverlap="1" wp14:anchorId="35F64CA5" wp14:editId="162045C8">
                      <wp:simplePos x="0" y="0"/>
                      <wp:positionH relativeFrom="column">
                        <wp:posOffset>0</wp:posOffset>
                      </wp:positionH>
                      <wp:positionV relativeFrom="paragraph">
                        <wp:posOffset>0</wp:posOffset>
                      </wp:positionV>
                      <wp:extent cx="76200" cy="28575"/>
                      <wp:effectExtent l="19050" t="19050" r="19050" b="28575"/>
                      <wp:wrapNone/>
                      <wp:docPr id="13119" name="Text Box 528">
                        <a:extLst xmlns:a="http://schemas.openxmlformats.org/drawingml/2006/main">
                          <a:ext uri="{FF2B5EF4-FFF2-40B4-BE49-F238E27FC236}">
                            <a16:creationId xmlns:a16="http://schemas.microsoft.com/office/drawing/2014/main" id="{00000000-0008-0000-0000-00003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85D1D" id="Text Box 528" o:spid="_x0000_s1026" type="#_x0000_t202" style="position:absolute;margin-left:0;margin-top:0;width:6pt;height:2.25pt;z-index:2562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7472" behindDoc="0" locked="0" layoutInCell="1" allowOverlap="1" wp14:anchorId="44E7260A" wp14:editId="6F21BB2E">
                      <wp:simplePos x="0" y="0"/>
                      <wp:positionH relativeFrom="column">
                        <wp:posOffset>0</wp:posOffset>
                      </wp:positionH>
                      <wp:positionV relativeFrom="paragraph">
                        <wp:posOffset>0</wp:posOffset>
                      </wp:positionV>
                      <wp:extent cx="76200" cy="28575"/>
                      <wp:effectExtent l="19050" t="19050" r="19050" b="28575"/>
                      <wp:wrapNone/>
                      <wp:docPr id="13120" name="Text Box 527">
                        <a:extLst xmlns:a="http://schemas.openxmlformats.org/drawingml/2006/main">
                          <a:ext uri="{FF2B5EF4-FFF2-40B4-BE49-F238E27FC236}">
                            <a16:creationId xmlns:a16="http://schemas.microsoft.com/office/drawing/2014/main" id="{00000000-0008-0000-0000-00004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76CF2" id="Text Box 527" o:spid="_x0000_s1026" type="#_x0000_t202" style="position:absolute;margin-left:0;margin-top:0;width:6pt;height:2.25pt;z-index:2562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8496" behindDoc="0" locked="0" layoutInCell="1" allowOverlap="1" wp14:anchorId="72AB2E23" wp14:editId="7C16D662">
                      <wp:simplePos x="0" y="0"/>
                      <wp:positionH relativeFrom="column">
                        <wp:posOffset>0</wp:posOffset>
                      </wp:positionH>
                      <wp:positionV relativeFrom="paragraph">
                        <wp:posOffset>0</wp:posOffset>
                      </wp:positionV>
                      <wp:extent cx="76200" cy="28575"/>
                      <wp:effectExtent l="19050" t="19050" r="19050" b="28575"/>
                      <wp:wrapNone/>
                      <wp:docPr id="13121" name="Text Box 526">
                        <a:extLst xmlns:a="http://schemas.openxmlformats.org/drawingml/2006/main">
                          <a:ext uri="{FF2B5EF4-FFF2-40B4-BE49-F238E27FC236}">
                            <a16:creationId xmlns:a16="http://schemas.microsoft.com/office/drawing/2014/main" id="{00000000-0008-0000-0000-00004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E61FE9" id="Text Box 526" o:spid="_x0000_s1026" type="#_x0000_t202" style="position:absolute;margin-left:0;margin-top:0;width:6pt;height:2.25pt;z-index:2562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299520" behindDoc="0" locked="0" layoutInCell="1" allowOverlap="1" wp14:anchorId="2C15F31F" wp14:editId="132B656A">
                      <wp:simplePos x="0" y="0"/>
                      <wp:positionH relativeFrom="column">
                        <wp:posOffset>0</wp:posOffset>
                      </wp:positionH>
                      <wp:positionV relativeFrom="paragraph">
                        <wp:posOffset>0</wp:posOffset>
                      </wp:positionV>
                      <wp:extent cx="76200" cy="28575"/>
                      <wp:effectExtent l="19050" t="19050" r="19050" b="28575"/>
                      <wp:wrapNone/>
                      <wp:docPr id="13122" name="Text Box 525">
                        <a:extLst xmlns:a="http://schemas.openxmlformats.org/drawingml/2006/main">
                          <a:ext uri="{FF2B5EF4-FFF2-40B4-BE49-F238E27FC236}">
                            <a16:creationId xmlns:a16="http://schemas.microsoft.com/office/drawing/2014/main" id="{00000000-0008-0000-0000-00004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15115" id="Text Box 525" o:spid="_x0000_s1026" type="#_x0000_t202" style="position:absolute;margin-left:0;margin-top:0;width:6pt;height:2.25pt;z-index:2562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0544" behindDoc="0" locked="0" layoutInCell="1" allowOverlap="1" wp14:anchorId="611CB038" wp14:editId="02DE5812">
                      <wp:simplePos x="0" y="0"/>
                      <wp:positionH relativeFrom="column">
                        <wp:posOffset>0</wp:posOffset>
                      </wp:positionH>
                      <wp:positionV relativeFrom="paragraph">
                        <wp:posOffset>0</wp:posOffset>
                      </wp:positionV>
                      <wp:extent cx="76200" cy="28575"/>
                      <wp:effectExtent l="19050" t="19050" r="19050" b="28575"/>
                      <wp:wrapNone/>
                      <wp:docPr id="13123" name="Text Box 524">
                        <a:extLst xmlns:a="http://schemas.openxmlformats.org/drawingml/2006/main">
                          <a:ext uri="{FF2B5EF4-FFF2-40B4-BE49-F238E27FC236}">
                            <a16:creationId xmlns:a16="http://schemas.microsoft.com/office/drawing/2014/main" id="{00000000-0008-0000-0000-00004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13650" id="Text Box 524" o:spid="_x0000_s1026" type="#_x0000_t202" style="position:absolute;margin-left:0;margin-top:0;width:6pt;height:2.25pt;z-index:2563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1568" behindDoc="0" locked="0" layoutInCell="1" allowOverlap="1" wp14:anchorId="24A14AE2" wp14:editId="26E565BC">
                      <wp:simplePos x="0" y="0"/>
                      <wp:positionH relativeFrom="column">
                        <wp:posOffset>0</wp:posOffset>
                      </wp:positionH>
                      <wp:positionV relativeFrom="paragraph">
                        <wp:posOffset>0</wp:posOffset>
                      </wp:positionV>
                      <wp:extent cx="76200" cy="28575"/>
                      <wp:effectExtent l="19050" t="19050" r="19050" b="28575"/>
                      <wp:wrapNone/>
                      <wp:docPr id="13124" name="Text Box 523">
                        <a:extLst xmlns:a="http://schemas.openxmlformats.org/drawingml/2006/main">
                          <a:ext uri="{FF2B5EF4-FFF2-40B4-BE49-F238E27FC236}">
                            <a16:creationId xmlns:a16="http://schemas.microsoft.com/office/drawing/2014/main" id="{00000000-0008-0000-0000-00004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A8D53" id="Text Box 523" o:spid="_x0000_s1026" type="#_x0000_t202" style="position:absolute;margin-left:0;margin-top:0;width:6pt;height:2.25pt;z-index:2563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2592" behindDoc="0" locked="0" layoutInCell="1" allowOverlap="1" wp14:anchorId="5AC28137" wp14:editId="497CA3CE">
                      <wp:simplePos x="0" y="0"/>
                      <wp:positionH relativeFrom="column">
                        <wp:posOffset>0</wp:posOffset>
                      </wp:positionH>
                      <wp:positionV relativeFrom="paragraph">
                        <wp:posOffset>0</wp:posOffset>
                      </wp:positionV>
                      <wp:extent cx="76200" cy="28575"/>
                      <wp:effectExtent l="19050" t="19050" r="19050" b="28575"/>
                      <wp:wrapNone/>
                      <wp:docPr id="13125" name="Text Box 522">
                        <a:extLst xmlns:a="http://schemas.openxmlformats.org/drawingml/2006/main">
                          <a:ext uri="{FF2B5EF4-FFF2-40B4-BE49-F238E27FC236}">
                            <a16:creationId xmlns:a16="http://schemas.microsoft.com/office/drawing/2014/main" id="{00000000-0008-0000-0000-00004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CABF41" id="Text Box 522" o:spid="_x0000_s1026" type="#_x0000_t202" style="position:absolute;margin-left:0;margin-top:0;width:6pt;height:2.25pt;z-index:2563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3616" behindDoc="0" locked="0" layoutInCell="1" allowOverlap="1" wp14:anchorId="72E3EEE6" wp14:editId="4DA503C1">
                      <wp:simplePos x="0" y="0"/>
                      <wp:positionH relativeFrom="column">
                        <wp:posOffset>0</wp:posOffset>
                      </wp:positionH>
                      <wp:positionV relativeFrom="paragraph">
                        <wp:posOffset>0</wp:posOffset>
                      </wp:positionV>
                      <wp:extent cx="76200" cy="28575"/>
                      <wp:effectExtent l="19050" t="19050" r="19050" b="28575"/>
                      <wp:wrapNone/>
                      <wp:docPr id="13126" name="Text Box 521">
                        <a:extLst xmlns:a="http://schemas.openxmlformats.org/drawingml/2006/main">
                          <a:ext uri="{FF2B5EF4-FFF2-40B4-BE49-F238E27FC236}">
                            <a16:creationId xmlns:a16="http://schemas.microsoft.com/office/drawing/2014/main" id="{00000000-0008-0000-0000-00004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BE373" id="Text Box 521" o:spid="_x0000_s1026" type="#_x0000_t202" style="position:absolute;margin-left:0;margin-top:0;width:6pt;height:2.25pt;z-index:2563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4640" behindDoc="0" locked="0" layoutInCell="1" allowOverlap="1" wp14:anchorId="2D50D82E" wp14:editId="4E8DEEDC">
                      <wp:simplePos x="0" y="0"/>
                      <wp:positionH relativeFrom="column">
                        <wp:posOffset>0</wp:posOffset>
                      </wp:positionH>
                      <wp:positionV relativeFrom="paragraph">
                        <wp:posOffset>0</wp:posOffset>
                      </wp:positionV>
                      <wp:extent cx="76200" cy="28575"/>
                      <wp:effectExtent l="19050" t="19050" r="19050" b="28575"/>
                      <wp:wrapNone/>
                      <wp:docPr id="13127" name="Text Box 520">
                        <a:extLst xmlns:a="http://schemas.openxmlformats.org/drawingml/2006/main">
                          <a:ext uri="{FF2B5EF4-FFF2-40B4-BE49-F238E27FC236}">
                            <a16:creationId xmlns:a16="http://schemas.microsoft.com/office/drawing/2014/main" id="{00000000-0008-0000-0000-00004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138139" id="Text Box 520" o:spid="_x0000_s1026" type="#_x0000_t202" style="position:absolute;margin-left:0;margin-top:0;width:6pt;height:2.25pt;z-index:2563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5664" behindDoc="0" locked="0" layoutInCell="1" allowOverlap="1" wp14:anchorId="11822279" wp14:editId="36114F68">
                      <wp:simplePos x="0" y="0"/>
                      <wp:positionH relativeFrom="column">
                        <wp:posOffset>0</wp:posOffset>
                      </wp:positionH>
                      <wp:positionV relativeFrom="paragraph">
                        <wp:posOffset>0</wp:posOffset>
                      </wp:positionV>
                      <wp:extent cx="76200" cy="28575"/>
                      <wp:effectExtent l="19050" t="19050" r="19050" b="28575"/>
                      <wp:wrapNone/>
                      <wp:docPr id="13128" name="Text Box 519">
                        <a:extLst xmlns:a="http://schemas.openxmlformats.org/drawingml/2006/main">
                          <a:ext uri="{FF2B5EF4-FFF2-40B4-BE49-F238E27FC236}">
                            <a16:creationId xmlns:a16="http://schemas.microsoft.com/office/drawing/2014/main" id="{00000000-0008-0000-0000-00004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79E4D" id="Text Box 519" o:spid="_x0000_s1026" type="#_x0000_t202" style="position:absolute;margin-left:0;margin-top:0;width:6pt;height:2.25pt;z-index:2563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6688" behindDoc="0" locked="0" layoutInCell="1" allowOverlap="1" wp14:anchorId="4871338E" wp14:editId="51200852">
                      <wp:simplePos x="0" y="0"/>
                      <wp:positionH relativeFrom="column">
                        <wp:posOffset>0</wp:posOffset>
                      </wp:positionH>
                      <wp:positionV relativeFrom="paragraph">
                        <wp:posOffset>0</wp:posOffset>
                      </wp:positionV>
                      <wp:extent cx="76200" cy="28575"/>
                      <wp:effectExtent l="19050" t="19050" r="19050" b="28575"/>
                      <wp:wrapNone/>
                      <wp:docPr id="13129" name="Text Box 518">
                        <a:extLst xmlns:a="http://schemas.openxmlformats.org/drawingml/2006/main">
                          <a:ext uri="{FF2B5EF4-FFF2-40B4-BE49-F238E27FC236}">
                            <a16:creationId xmlns:a16="http://schemas.microsoft.com/office/drawing/2014/main" id="{00000000-0008-0000-0000-00004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9C330" id="Text Box 518" o:spid="_x0000_s1026" type="#_x0000_t202" style="position:absolute;margin-left:0;margin-top:0;width:6pt;height:2.25pt;z-index:2563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7712" behindDoc="0" locked="0" layoutInCell="1" allowOverlap="1" wp14:anchorId="39D39FE2" wp14:editId="54EC0CD3">
                      <wp:simplePos x="0" y="0"/>
                      <wp:positionH relativeFrom="column">
                        <wp:posOffset>0</wp:posOffset>
                      </wp:positionH>
                      <wp:positionV relativeFrom="paragraph">
                        <wp:posOffset>0</wp:posOffset>
                      </wp:positionV>
                      <wp:extent cx="76200" cy="28575"/>
                      <wp:effectExtent l="19050" t="19050" r="19050" b="28575"/>
                      <wp:wrapNone/>
                      <wp:docPr id="13130" name="Text Box 517">
                        <a:extLst xmlns:a="http://schemas.openxmlformats.org/drawingml/2006/main">
                          <a:ext uri="{FF2B5EF4-FFF2-40B4-BE49-F238E27FC236}">
                            <a16:creationId xmlns:a16="http://schemas.microsoft.com/office/drawing/2014/main" id="{00000000-0008-0000-0000-00004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72A8F" id="Text Box 517" o:spid="_x0000_s1026" type="#_x0000_t202" style="position:absolute;margin-left:0;margin-top:0;width:6pt;height:2.25pt;z-index:2563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8736" behindDoc="0" locked="0" layoutInCell="1" allowOverlap="1" wp14:anchorId="06A97E04" wp14:editId="7EB4EF16">
                      <wp:simplePos x="0" y="0"/>
                      <wp:positionH relativeFrom="column">
                        <wp:posOffset>0</wp:posOffset>
                      </wp:positionH>
                      <wp:positionV relativeFrom="paragraph">
                        <wp:posOffset>0</wp:posOffset>
                      </wp:positionV>
                      <wp:extent cx="76200" cy="28575"/>
                      <wp:effectExtent l="19050" t="19050" r="19050" b="28575"/>
                      <wp:wrapNone/>
                      <wp:docPr id="13131" name="Text Box 516">
                        <a:extLst xmlns:a="http://schemas.openxmlformats.org/drawingml/2006/main">
                          <a:ext uri="{FF2B5EF4-FFF2-40B4-BE49-F238E27FC236}">
                            <a16:creationId xmlns:a16="http://schemas.microsoft.com/office/drawing/2014/main" id="{00000000-0008-0000-0000-00004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E5D03" id="Text Box 516" o:spid="_x0000_s1026" type="#_x0000_t202" style="position:absolute;margin-left:0;margin-top:0;width:6pt;height:2.25pt;z-index:2563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09760" behindDoc="0" locked="0" layoutInCell="1" allowOverlap="1" wp14:anchorId="2F541BEC" wp14:editId="7E452988">
                      <wp:simplePos x="0" y="0"/>
                      <wp:positionH relativeFrom="column">
                        <wp:posOffset>0</wp:posOffset>
                      </wp:positionH>
                      <wp:positionV relativeFrom="paragraph">
                        <wp:posOffset>0</wp:posOffset>
                      </wp:positionV>
                      <wp:extent cx="76200" cy="28575"/>
                      <wp:effectExtent l="19050" t="19050" r="19050" b="28575"/>
                      <wp:wrapNone/>
                      <wp:docPr id="13132" name="Text Box 515">
                        <a:extLst xmlns:a="http://schemas.openxmlformats.org/drawingml/2006/main">
                          <a:ext uri="{FF2B5EF4-FFF2-40B4-BE49-F238E27FC236}">
                            <a16:creationId xmlns:a16="http://schemas.microsoft.com/office/drawing/2014/main" id="{00000000-0008-0000-0000-00004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6BAE4" id="Text Box 515" o:spid="_x0000_s1026" type="#_x0000_t202" style="position:absolute;margin-left:0;margin-top:0;width:6pt;height:2.25pt;z-index:2563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0784" behindDoc="0" locked="0" layoutInCell="1" allowOverlap="1" wp14:anchorId="48BFF69D" wp14:editId="3E574110">
                      <wp:simplePos x="0" y="0"/>
                      <wp:positionH relativeFrom="column">
                        <wp:posOffset>0</wp:posOffset>
                      </wp:positionH>
                      <wp:positionV relativeFrom="paragraph">
                        <wp:posOffset>0</wp:posOffset>
                      </wp:positionV>
                      <wp:extent cx="76200" cy="28575"/>
                      <wp:effectExtent l="19050" t="19050" r="19050" b="28575"/>
                      <wp:wrapNone/>
                      <wp:docPr id="13133" name="Text Box 514">
                        <a:extLst xmlns:a="http://schemas.openxmlformats.org/drawingml/2006/main">
                          <a:ext uri="{FF2B5EF4-FFF2-40B4-BE49-F238E27FC236}">
                            <a16:creationId xmlns:a16="http://schemas.microsoft.com/office/drawing/2014/main" id="{00000000-0008-0000-0000-00004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03802" id="Text Box 514" o:spid="_x0000_s1026" type="#_x0000_t202" style="position:absolute;margin-left:0;margin-top:0;width:6pt;height:2.25pt;z-index:2563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1808" behindDoc="0" locked="0" layoutInCell="1" allowOverlap="1" wp14:anchorId="0764C2A0" wp14:editId="3467E9FD">
                      <wp:simplePos x="0" y="0"/>
                      <wp:positionH relativeFrom="column">
                        <wp:posOffset>0</wp:posOffset>
                      </wp:positionH>
                      <wp:positionV relativeFrom="paragraph">
                        <wp:posOffset>0</wp:posOffset>
                      </wp:positionV>
                      <wp:extent cx="76200" cy="28575"/>
                      <wp:effectExtent l="19050" t="19050" r="19050" b="28575"/>
                      <wp:wrapNone/>
                      <wp:docPr id="13134" name="Text Box 513">
                        <a:extLst xmlns:a="http://schemas.openxmlformats.org/drawingml/2006/main">
                          <a:ext uri="{FF2B5EF4-FFF2-40B4-BE49-F238E27FC236}">
                            <a16:creationId xmlns:a16="http://schemas.microsoft.com/office/drawing/2014/main" id="{00000000-0008-0000-0000-00004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26C99" id="Text Box 513" o:spid="_x0000_s1026" type="#_x0000_t202" style="position:absolute;margin-left:0;margin-top:0;width:6pt;height:2.25pt;z-index:2563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2832" behindDoc="0" locked="0" layoutInCell="1" allowOverlap="1" wp14:anchorId="3F8B2295" wp14:editId="11886D53">
                      <wp:simplePos x="0" y="0"/>
                      <wp:positionH relativeFrom="column">
                        <wp:posOffset>0</wp:posOffset>
                      </wp:positionH>
                      <wp:positionV relativeFrom="paragraph">
                        <wp:posOffset>0</wp:posOffset>
                      </wp:positionV>
                      <wp:extent cx="76200" cy="28575"/>
                      <wp:effectExtent l="19050" t="19050" r="19050" b="28575"/>
                      <wp:wrapNone/>
                      <wp:docPr id="13135" name="Text Box 512">
                        <a:extLst xmlns:a="http://schemas.openxmlformats.org/drawingml/2006/main">
                          <a:ext uri="{FF2B5EF4-FFF2-40B4-BE49-F238E27FC236}">
                            <a16:creationId xmlns:a16="http://schemas.microsoft.com/office/drawing/2014/main" id="{00000000-0008-0000-0000-00004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4C68A" id="Text Box 512" o:spid="_x0000_s1026" type="#_x0000_t202" style="position:absolute;margin-left:0;margin-top:0;width:6pt;height:2.25pt;z-index:2563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3856" behindDoc="0" locked="0" layoutInCell="1" allowOverlap="1" wp14:anchorId="57BA7948" wp14:editId="39D6B789">
                      <wp:simplePos x="0" y="0"/>
                      <wp:positionH relativeFrom="column">
                        <wp:posOffset>0</wp:posOffset>
                      </wp:positionH>
                      <wp:positionV relativeFrom="paragraph">
                        <wp:posOffset>0</wp:posOffset>
                      </wp:positionV>
                      <wp:extent cx="76200" cy="28575"/>
                      <wp:effectExtent l="19050" t="19050" r="19050" b="28575"/>
                      <wp:wrapNone/>
                      <wp:docPr id="13136" name="Text Box 511">
                        <a:extLst xmlns:a="http://schemas.openxmlformats.org/drawingml/2006/main">
                          <a:ext uri="{FF2B5EF4-FFF2-40B4-BE49-F238E27FC236}">
                            <a16:creationId xmlns:a16="http://schemas.microsoft.com/office/drawing/2014/main" id="{00000000-0008-0000-0000-00005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3BEC23" id="Text Box 511" o:spid="_x0000_s1026" type="#_x0000_t202" style="position:absolute;margin-left:0;margin-top:0;width:6pt;height:2.25pt;z-index:2563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4880" behindDoc="0" locked="0" layoutInCell="1" allowOverlap="1" wp14:anchorId="27CBA01E" wp14:editId="7D4BC6F3">
                      <wp:simplePos x="0" y="0"/>
                      <wp:positionH relativeFrom="column">
                        <wp:posOffset>0</wp:posOffset>
                      </wp:positionH>
                      <wp:positionV relativeFrom="paragraph">
                        <wp:posOffset>0</wp:posOffset>
                      </wp:positionV>
                      <wp:extent cx="76200" cy="28575"/>
                      <wp:effectExtent l="19050" t="19050" r="19050" b="28575"/>
                      <wp:wrapNone/>
                      <wp:docPr id="13137" name="Text Box 510">
                        <a:extLst xmlns:a="http://schemas.openxmlformats.org/drawingml/2006/main">
                          <a:ext uri="{FF2B5EF4-FFF2-40B4-BE49-F238E27FC236}">
                            <a16:creationId xmlns:a16="http://schemas.microsoft.com/office/drawing/2014/main" id="{00000000-0008-0000-0000-00005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76F32" id="Text Box 510" o:spid="_x0000_s1026" type="#_x0000_t202" style="position:absolute;margin-left:0;margin-top:0;width:6pt;height:2.25pt;z-index:2563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5904" behindDoc="0" locked="0" layoutInCell="1" allowOverlap="1" wp14:anchorId="49CA5406" wp14:editId="5F1C63B8">
                      <wp:simplePos x="0" y="0"/>
                      <wp:positionH relativeFrom="column">
                        <wp:posOffset>0</wp:posOffset>
                      </wp:positionH>
                      <wp:positionV relativeFrom="paragraph">
                        <wp:posOffset>0</wp:posOffset>
                      </wp:positionV>
                      <wp:extent cx="76200" cy="28575"/>
                      <wp:effectExtent l="19050" t="19050" r="19050" b="28575"/>
                      <wp:wrapNone/>
                      <wp:docPr id="13138" name="Text Box 509">
                        <a:extLst xmlns:a="http://schemas.openxmlformats.org/drawingml/2006/main">
                          <a:ext uri="{FF2B5EF4-FFF2-40B4-BE49-F238E27FC236}">
                            <a16:creationId xmlns:a16="http://schemas.microsoft.com/office/drawing/2014/main" id="{00000000-0008-0000-0000-00005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F7F1E0" id="Text Box 509" o:spid="_x0000_s1026" type="#_x0000_t202" style="position:absolute;margin-left:0;margin-top:0;width:6pt;height:2.25pt;z-index:2563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6928" behindDoc="0" locked="0" layoutInCell="1" allowOverlap="1" wp14:anchorId="72063BB3" wp14:editId="5F2A6508">
                      <wp:simplePos x="0" y="0"/>
                      <wp:positionH relativeFrom="column">
                        <wp:posOffset>0</wp:posOffset>
                      </wp:positionH>
                      <wp:positionV relativeFrom="paragraph">
                        <wp:posOffset>0</wp:posOffset>
                      </wp:positionV>
                      <wp:extent cx="76200" cy="28575"/>
                      <wp:effectExtent l="19050" t="19050" r="19050" b="28575"/>
                      <wp:wrapNone/>
                      <wp:docPr id="13139" name="Text Box 508">
                        <a:extLst xmlns:a="http://schemas.openxmlformats.org/drawingml/2006/main">
                          <a:ext uri="{FF2B5EF4-FFF2-40B4-BE49-F238E27FC236}">
                            <a16:creationId xmlns:a16="http://schemas.microsoft.com/office/drawing/2014/main" id="{00000000-0008-0000-0000-00005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D199D" id="Text Box 508" o:spid="_x0000_s1026" type="#_x0000_t202" style="position:absolute;margin-left:0;margin-top:0;width:6pt;height:2.25pt;z-index:2563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7952" behindDoc="0" locked="0" layoutInCell="1" allowOverlap="1" wp14:anchorId="742D33D7" wp14:editId="7872BFEA">
                      <wp:simplePos x="0" y="0"/>
                      <wp:positionH relativeFrom="column">
                        <wp:posOffset>0</wp:posOffset>
                      </wp:positionH>
                      <wp:positionV relativeFrom="paragraph">
                        <wp:posOffset>0</wp:posOffset>
                      </wp:positionV>
                      <wp:extent cx="76200" cy="28575"/>
                      <wp:effectExtent l="19050" t="19050" r="19050" b="28575"/>
                      <wp:wrapNone/>
                      <wp:docPr id="13140" name="Text Box 507">
                        <a:extLst xmlns:a="http://schemas.openxmlformats.org/drawingml/2006/main">
                          <a:ext uri="{FF2B5EF4-FFF2-40B4-BE49-F238E27FC236}">
                            <a16:creationId xmlns:a16="http://schemas.microsoft.com/office/drawing/2014/main" id="{00000000-0008-0000-0000-00005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7EF00B" id="Text Box 507" o:spid="_x0000_s1026" type="#_x0000_t202" style="position:absolute;margin-left:0;margin-top:0;width:6pt;height:2.25pt;z-index:2563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18976" behindDoc="0" locked="0" layoutInCell="1" allowOverlap="1" wp14:anchorId="052ABC04" wp14:editId="6539764E">
                      <wp:simplePos x="0" y="0"/>
                      <wp:positionH relativeFrom="column">
                        <wp:posOffset>0</wp:posOffset>
                      </wp:positionH>
                      <wp:positionV relativeFrom="paragraph">
                        <wp:posOffset>0</wp:posOffset>
                      </wp:positionV>
                      <wp:extent cx="76200" cy="28575"/>
                      <wp:effectExtent l="19050" t="19050" r="19050" b="28575"/>
                      <wp:wrapNone/>
                      <wp:docPr id="13141" name="Text Box 506">
                        <a:extLst xmlns:a="http://schemas.openxmlformats.org/drawingml/2006/main">
                          <a:ext uri="{FF2B5EF4-FFF2-40B4-BE49-F238E27FC236}">
                            <a16:creationId xmlns:a16="http://schemas.microsoft.com/office/drawing/2014/main" id="{00000000-0008-0000-0000-00005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A9033" id="Text Box 506" o:spid="_x0000_s1026" type="#_x0000_t202" style="position:absolute;margin-left:0;margin-top:0;width:6pt;height:2.25pt;z-index:2563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0000" behindDoc="0" locked="0" layoutInCell="1" allowOverlap="1" wp14:anchorId="537B9123" wp14:editId="687C89BE">
                      <wp:simplePos x="0" y="0"/>
                      <wp:positionH relativeFrom="column">
                        <wp:posOffset>0</wp:posOffset>
                      </wp:positionH>
                      <wp:positionV relativeFrom="paragraph">
                        <wp:posOffset>0</wp:posOffset>
                      </wp:positionV>
                      <wp:extent cx="76200" cy="28575"/>
                      <wp:effectExtent l="19050" t="19050" r="19050" b="28575"/>
                      <wp:wrapNone/>
                      <wp:docPr id="13142" name="Text Box 505">
                        <a:extLst xmlns:a="http://schemas.openxmlformats.org/drawingml/2006/main">
                          <a:ext uri="{FF2B5EF4-FFF2-40B4-BE49-F238E27FC236}">
                            <a16:creationId xmlns:a16="http://schemas.microsoft.com/office/drawing/2014/main" id="{00000000-0008-0000-0000-00005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C572E6" id="Text Box 505" o:spid="_x0000_s1026" type="#_x0000_t202" style="position:absolute;margin-left:0;margin-top:0;width:6pt;height:2.25pt;z-index:2563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1024" behindDoc="0" locked="0" layoutInCell="1" allowOverlap="1" wp14:anchorId="467BC195" wp14:editId="0CBD1E16">
                      <wp:simplePos x="0" y="0"/>
                      <wp:positionH relativeFrom="column">
                        <wp:posOffset>0</wp:posOffset>
                      </wp:positionH>
                      <wp:positionV relativeFrom="paragraph">
                        <wp:posOffset>0</wp:posOffset>
                      </wp:positionV>
                      <wp:extent cx="76200" cy="28575"/>
                      <wp:effectExtent l="19050" t="19050" r="19050" b="28575"/>
                      <wp:wrapNone/>
                      <wp:docPr id="13143" name="Text Box 504">
                        <a:extLst xmlns:a="http://schemas.openxmlformats.org/drawingml/2006/main">
                          <a:ext uri="{FF2B5EF4-FFF2-40B4-BE49-F238E27FC236}">
                            <a16:creationId xmlns:a16="http://schemas.microsoft.com/office/drawing/2014/main" id="{00000000-0008-0000-0000-00005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CBAF9" id="Text Box 504" o:spid="_x0000_s1026" type="#_x0000_t202" style="position:absolute;margin-left:0;margin-top:0;width:6pt;height:2.25pt;z-index:2563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2048" behindDoc="0" locked="0" layoutInCell="1" allowOverlap="1" wp14:anchorId="14BE511D" wp14:editId="4E37E039">
                      <wp:simplePos x="0" y="0"/>
                      <wp:positionH relativeFrom="column">
                        <wp:posOffset>0</wp:posOffset>
                      </wp:positionH>
                      <wp:positionV relativeFrom="paragraph">
                        <wp:posOffset>0</wp:posOffset>
                      </wp:positionV>
                      <wp:extent cx="76200" cy="28575"/>
                      <wp:effectExtent l="19050" t="19050" r="19050" b="28575"/>
                      <wp:wrapNone/>
                      <wp:docPr id="13144" name="Text Box 503">
                        <a:extLst xmlns:a="http://schemas.openxmlformats.org/drawingml/2006/main">
                          <a:ext uri="{FF2B5EF4-FFF2-40B4-BE49-F238E27FC236}">
                            <a16:creationId xmlns:a16="http://schemas.microsoft.com/office/drawing/2014/main" id="{00000000-0008-0000-0000-00005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7BAC8" id="Text Box 503" o:spid="_x0000_s1026" type="#_x0000_t202" style="position:absolute;margin-left:0;margin-top:0;width:6pt;height:2.25pt;z-index:2563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3072" behindDoc="0" locked="0" layoutInCell="1" allowOverlap="1" wp14:anchorId="643A9329" wp14:editId="50A1C751">
                      <wp:simplePos x="0" y="0"/>
                      <wp:positionH relativeFrom="column">
                        <wp:posOffset>0</wp:posOffset>
                      </wp:positionH>
                      <wp:positionV relativeFrom="paragraph">
                        <wp:posOffset>0</wp:posOffset>
                      </wp:positionV>
                      <wp:extent cx="76200" cy="28575"/>
                      <wp:effectExtent l="19050" t="19050" r="19050" b="28575"/>
                      <wp:wrapNone/>
                      <wp:docPr id="13145" name="Text Box 502">
                        <a:extLst xmlns:a="http://schemas.openxmlformats.org/drawingml/2006/main">
                          <a:ext uri="{FF2B5EF4-FFF2-40B4-BE49-F238E27FC236}">
                            <a16:creationId xmlns:a16="http://schemas.microsoft.com/office/drawing/2014/main" id="{00000000-0008-0000-0000-00005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BDFE5" id="Text Box 502" o:spid="_x0000_s1026" type="#_x0000_t202" style="position:absolute;margin-left:0;margin-top:0;width:6pt;height:2.25pt;z-index:2563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4096" behindDoc="0" locked="0" layoutInCell="1" allowOverlap="1" wp14:anchorId="362C6CA1" wp14:editId="69685BBE">
                      <wp:simplePos x="0" y="0"/>
                      <wp:positionH relativeFrom="column">
                        <wp:posOffset>0</wp:posOffset>
                      </wp:positionH>
                      <wp:positionV relativeFrom="paragraph">
                        <wp:posOffset>0</wp:posOffset>
                      </wp:positionV>
                      <wp:extent cx="76200" cy="28575"/>
                      <wp:effectExtent l="19050" t="19050" r="19050" b="28575"/>
                      <wp:wrapNone/>
                      <wp:docPr id="13146" name="Text Box 501">
                        <a:extLst xmlns:a="http://schemas.openxmlformats.org/drawingml/2006/main">
                          <a:ext uri="{FF2B5EF4-FFF2-40B4-BE49-F238E27FC236}">
                            <a16:creationId xmlns:a16="http://schemas.microsoft.com/office/drawing/2014/main" id="{00000000-0008-0000-0000-00005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6D164" id="Text Box 501" o:spid="_x0000_s1026" type="#_x0000_t202" style="position:absolute;margin-left:0;margin-top:0;width:6pt;height:2.25pt;z-index:2563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5120" behindDoc="0" locked="0" layoutInCell="1" allowOverlap="1" wp14:anchorId="61502312" wp14:editId="639488C0">
                      <wp:simplePos x="0" y="0"/>
                      <wp:positionH relativeFrom="column">
                        <wp:posOffset>0</wp:posOffset>
                      </wp:positionH>
                      <wp:positionV relativeFrom="paragraph">
                        <wp:posOffset>0</wp:posOffset>
                      </wp:positionV>
                      <wp:extent cx="76200" cy="28575"/>
                      <wp:effectExtent l="19050" t="19050" r="19050" b="28575"/>
                      <wp:wrapNone/>
                      <wp:docPr id="13147" name="Text Box 500">
                        <a:extLst xmlns:a="http://schemas.openxmlformats.org/drawingml/2006/main">
                          <a:ext uri="{FF2B5EF4-FFF2-40B4-BE49-F238E27FC236}">
                            <a16:creationId xmlns:a16="http://schemas.microsoft.com/office/drawing/2014/main" id="{00000000-0008-0000-0000-00005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11C36" id="Text Box 500" o:spid="_x0000_s1026" type="#_x0000_t202" style="position:absolute;margin-left:0;margin-top:0;width:6pt;height:2.25pt;z-index:2563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6144" behindDoc="0" locked="0" layoutInCell="1" allowOverlap="1" wp14:anchorId="5A5E476C" wp14:editId="544F09D6">
                      <wp:simplePos x="0" y="0"/>
                      <wp:positionH relativeFrom="column">
                        <wp:posOffset>0</wp:posOffset>
                      </wp:positionH>
                      <wp:positionV relativeFrom="paragraph">
                        <wp:posOffset>0</wp:posOffset>
                      </wp:positionV>
                      <wp:extent cx="76200" cy="28575"/>
                      <wp:effectExtent l="19050" t="19050" r="19050" b="28575"/>
                      <wp:wrapNone/>
                      <wp:docPr id="13148" name="Text Box 499">
                        <a:extLst xmlns:a="http://schemas.openxmlformats.org/drawingml/2006/main">
                          <a:ext uri="{FF2B5EF4-FFF2-40B4-BE49-F238E27FC236}">
                            <a16:creationId xmlns:a16="http://schemas.microsoft.com/office/drawing/2014/main" id="{00000000-0008-0000-0000-00005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27A48" id="Text Box 499" o:spid="_x0000_s1026" type="#_x0000_t202" style="position:absolute;margin-left:0;margin-top:0;width:6pt;height:2.25pt;z-index:2563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7168" behindDoc="0" locked="0" layoutInCell="1" allowOverlap="1" wp14:anchorId="6DE6EAED" wp14:editId="773939A5">
                      <wp:simplePos x="0" y="0"/>
                      <wp:positionH relativeFrom="column">
                        <wp:posOffset>0</wp:posOffset>
                      </wp:positionH>
                      <wp:positionV relativeFrom="paragraph">
                        <wp:posOffset>0</wp:posOffset>
                      </wp:positionV>
                      <wp:extent cx="76200" cy="28575"/>
                      <wp:effectExtent l="19050" t="19050" r="19050" b="28575"/>
                      <wp:wrapNone/>
                      <wp:docPr id="13149" name="Text Box 498">
                        <a:extLst xmlns:a="http://schemas.openxmlformats.org/drawingml/2006/main">
                          <a:ext uri="{FF2B5EF4-FFF2-40B4-BE49-F238E27FC236}">
                            <a16:creationId xmlns:a16="http://schemas.microsoft.com/office/drawing/2014/main" id="{00000000-0008-0000-0000-00005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46E967" id="Text Box 498" o:spid="_x0000_s1026" type="#_x0000_t202" style="position:absolute;margin-left:0;margin-top:0;width:6pt;height:2.25pt;z-index:2563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8192" behindDoc="0" locked="0" layoutInCell="1" allowOverlap="1" wp14:anchorId="4ECF6721" wp14:editId="69656626">
                      <wp:simplePos x="0" y="0"/>
                      <wp:positionH relativeFrom="column">
                        <wp:posOffset>0</wp:posOffset>
                      </wp:positionH>
                      <wp:positionV relativeFrom="paragraph">
                        <wp:posOffset>0</wp:posOffset>
                      </wp:positionV>
                      <wp:extent cx="76200" cy="28575"/>
                      <wp:effectExtent l="19050" t="19050" r="19050" b="28575"/>
                      <wp:wrapNone/>
                      <wp:docPr id="13150" name="Text Box 497">
                        <a:extLst xmlns:a="http://schemas.openxmlformats.org/drawingml/2006/main">
                          <a:ext uri="{FF2B5EF4-FFF2-40B4-BE49-F238E27FC236}">
                            <a16:creationId xmlns:a16="http://schemas.microsoft.com/office/drawing/2014/main" id="{00000000-0008-0000-0000-00005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655E4" id="Text Box 497" o:spid="_x0000_s1026" type="#_x0000_t202" style="position:absolute;margin-left:0;margin-top:0;width:6pt;height:2.25pt;z-index:2563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29216" behindDoc="0" locked="0" layoutInCell="1" allowOverlap="1" wp14:anchorId="05B43F86" wp14:editId="720CBFB4">
                      <wp:simplePos x="0" y="0"/>
                      <wp:positionH relativeFrom="column">
                        <wp:posOffset>0</wp:posOffset>
                      </wp:positionH>
                      <wp:positionV relativeFrom="paragraph">
                        <wp:posOffset>0</wp:posOffset>
                      </wp:positionV>
                      <wp:extent cx="76200" cy="28575"/>
                      <wp:effectExtent l="19050" t="19050" r="19050" b="28575"/>
                      <wp:wrapNone/>
                      <wp:docPr id="13151" name="Text Box 496">
                        <a:extLst xmlns:a="http://schemas.openxmlformats.org/drawingml/2006/main">
                          <a:ext uri="{FF2B5EF4-FFF2-40B4-BE49-F238E27FC236}">
                            <a16:creationId xmlns:a16="http://schemas.microsoft.com/office/drawing/2014/main" id="{00000000-0008-0000-0000-00005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0EB24" id="Text Box 496" o:spid="_x0000_s1026" type="#_x0000_t202" style="position:absolute;margin-left:0;margin-top:0;width:6pt;height:2.25pt;z-index:2563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0240" behindDoc="0" locked="0" layoutInCell="1" allowOverlap="1" wp14:anchorId="6EF5A5AF" wp14:editId="6E235EEA">
                      <wp:simplePos x="0" y="0"/>
                      <wp:positionH relativeFrom="column">
                        <wp:posOffset>0</wp:posOffset>
                      </wp:positionH>
                      <wp:positionV relativeFrom="paragraph">
                        <wp:posOffset>0</wp:posOffset>
                      </wp:positionV>
                      <wp:extent cx="76200" cy="28575"/>
                      <wp:effectExtent l="19050" t="19050" r="19050" b="28575"/>
                      <wp:wrapNone/>
                      <wp:docPr id="13152" name="Text Box 495">
                        <a:extLst xmlns:a="http://schemas.openxmlformats.org/drawingml/2006/main">
                          <a:ext uri="{FF2B5EF4-FFF2-40B4-BE49-F238E27FC236}">
                            <a16:creationId xmlns:a16="http://schemas.microsoft.com/office/drawing/2014/main" id="{00000000-0008-0000-0000-00006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10B42" id="Text Box 495" o:spid="_x0000_s1026" type="#_x0000_t202" style="position:absolute;margin-left:0;margin-top:0;width:6pt;height:2.25pt;z-index:2563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1264" behindDoc="0" locked="0" layoutInCell="1" allowOverlap="1" wp14:anchorId="60E218A4" wp14:editId="5DFD2108">
                      <wp:simplePos x="0" y="0"/>
                      <wp:positionH relativeFrom="column">
                        <wp:posOffset>0</wp:posOffset>
                      </wp:positionH>
                      <wp:positionV relativeFrom="paragraph">
                        <wp:posOffset>0</wp:posOffset>
                      </wp:positionV>
                      <wp:extent cx="76200" cy="28575"/>
                      <wp:effectExtent l="19050" t="19050" r="19050" b="28575"/>
                      <wp:wrapNone/>
                      <wp:docPr id="13153" name="Text Box 494">
                        <a:extLst xmlns:a="http://schemas.openxmlformats.org/drawingml/2006/main">
                          <a:ext uri="{FF2B5EF4-FFF2-40B4-BE49-F238E27FC236}">
                            <a16:creationId xmlns:a16="http://schemas.microsoft.com/office/drawing/2014/main" id="{00000000-0008-0000-0000-00006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0FB2EC" id="Text Box 494" o:spid="_x0000_s1026" type="#_x0000_t202" style="position:absolute;margin-left:0;margin-top:0;width:6pt;height:2.25pt;z-index:2563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2288" behindDoc="0" locked="0" layoutInCell="1" allowOverlap="1" wp14:anchorId="5CD84556" wp14:editId="52E90AA5">
                      <wp:simplePos x="0" y="0"/>
                      <wp:positionH relativeFrom="column">
                        <wp:posOffset>0</wp:posOffset>
                      </wp:positionH>
                      <wp:positionV relativeFrom="paragraph">
                        <wp:posOffset>0</wp:posOffset>
                      </wp:positionV>
                      <wp:extent cx="76200" cy="28575"/>
                      <wp:effectExtent l="19050" t="19050" r="19050" b="28575"/>
                      <wp:wrapNone/>
                      <wp:docPr id="13154" name="Text Box 493">
                        <a:extLst xmlns:a="http://schemas.openxmlformats.org/drawingml/2006/main">
                          <a:ext uri="{FF2B5EF4-FFF2-40B4-BE49-F238E27FC236}">
                            <a16:creationId xmlns:a16="http://schemas.microsoft.com/office/drawing/2014/main" id="{00000000-0008-0000-0000-00006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DC6C8" id="Text Box 493" o:spid="_x0000_s1026" type="#_x0000_t202" style="position:absolute;margin-left:0;margin-top:0;width:6pt;height:2.25pt;z-index:2563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3312" behindDoc="0" locked="0" layoutInCell="1" allowOverlap="1" wp14:anchorId="6FE8D473" wp14:editId="514A3482">
                      <wp:simplePos x="0" y="0"/>
                      <wp:positionH relativeFrom="column">
                        <wp:posOffset>0</wp:posOffset>
                      </wp:positionH>
                      <wp:positionV relativeFrom="paragraph">
                        <wp:posOffset>0</wp:posOffset>
                      </wp:positionV>
                      <wp:extent cx="76200" cy="28575"/>
                      <wp:effectExtent l="19050" t="19050" r="19050" b="28575"/>
                      <wp:wrapNone/>
                      <wp:docPr id="13155" name="Text Box 492">
                        <a:extLst xmlns:a="http://schemas.openxmlformats.org/drawingml/2006/main">
                          <a:ext uri="{FF2B5EF4-FFF2-40B4-BE49-F238E27FC236}">
                            <a16:creationId xmlns:a16="http://schemas.microsoft.com/office/drawing/2014/main" id="{00000000-0008-0000-0000-00006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0B70C" id="Text Box 492" o:spid="_x0000_s1026" type="#_x0000_t202" style="position:absolute;margin-left:0;margin-top:0;width:6pt;height:2.25pt;z-index:2563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4336" behindDoc="0" locked="0" layoutInCell="1" allowOverlap="1" wp14:anchorId="522B224F" wp14:editId="26CD2D87">
                      <wp:simplePos x="0" y="0"/>
                      <wp:positionH relativeFrom="column">
                        <wp:posOffset>0</wp:posOffset>
                      </wp:positionH>
                      <wp:positionV relativeFrom="paragraph">
                        <wp:posOffset>0</wp:posOffset>
                      </wp:positionV>
                      <wp:extent cx="76200" cy="28575"/>
                      <wp:effectExtent l="19050" t="19050" r="19050" b="28575"/>
                      <wp:wrapNone/>
                      <wp:docPr id="13156" name="Text Box 491">
                        <a:extLst xmlns:a="http://schemas.openxmlformats.org/drawingml/2006/main">
                          <a:ext uri="{FF2B5EF4-FFF2-40B4-BE49-F238E27FC236}">
                            <a16:creationId xmlns:a16="http://schemas.microsoft.com/office/drawing/2014/main" id="{00000000-0008-0000-0000-00006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A12DF" id="Text Box 491" o:spid="_x0000_s1026" type="#_x0000_t202" style="position:absolute;margin-left:0;margin-top:0;width:6pt;height:2.25pt;z-index:2563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5360" behindDoc="0" locked="0" layoutInCell="1" allowOverlap="1" wp14:anchorId="5BD00524" wp14:editId="285866C4">
                      <wp:simplePos x="0" y="0"/>
                      <wp:positionH relativeFrom="column">
                        <wp:posOffset>0</wp:posOffset>
                      </wp:positionH>
                      <wp:positionV relativeFrom="paragraph">
                        <wp:posOffset>0</wp:posOffset>
                      </wp:positionV>
                      <wp:extent cx="76200" cy="28575"/>
                      <wp:effectExtent l="19050" t="19050" r="19050" b="28575"/>
                      <wp:wrapNone/>
                      <wp:docPr id="13157" name="Text Box 490">
                        <a:extLst xmlns:a="http://schemas.openxmlformats.org/drawingml/2006/main">
                          <a:ext uri="{FF2B5EF4-FFF2-40B4-BE49-F238E27FC236}">
                            <a16:creationId xmlns:a16="http://schemas.microsoft.com/office/drawing/2014/main" id="{00000000-0008-0000-0000-00006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10B981" id="Text Box 490" o:spid="_x0000_s1026" type="#_x0000_t202" style="position:absolute;margin-left:0;margin-top:0;width:6pt;height:2.25pt;z-index:2563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6384" behindDoc="0" locked="0" layoutInCell="1" allowOverlap="1" wp14:anchorId="56622B1D" wp14:editId="626B350F">
                      <wp:simplePos x="0" y="0"/>
                      <wp:positionH relativeFrom="column">
                        <wp:posOffset>0</wp:posOffset>
                      </wp:positionH>
                      <wp:positionV relativeFrom="paragraph">
                        <wp:posOffset>0</wp:posOffset>
                      </wp:positionV>
                      <wp:extent cx="76200" cy="28575"/>
                      <wp:effectExtent l="19050" t="19050" r="19050" b="28575"/>
                      <wp:wrapNone/>
                      <wp:docPr id="13158" name="Text Box 489">
                        <a:extLst xmlns:a="http://schemas.openxmlformats.org/drawingml/2006/main">
                          <a:ext uri="{FF2B5EF4-FFF2-40B4-BE49-F238E27FC236}">
                            <a16:creationId xmlns:a16="http://schemas.microsoft.com/office/drawing/2014/main" id="{00000000-0008-0000-0000-00006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33E26" id="Text Box 489" o:spid="_x0000_s1026" type="#_x0000_t202" style="position:absolute;margin-left:0;margin-top:0;width:6pt;height:2.25pt;z-index:2563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7408" behindDoc="0" locked="0" layoutInCell="1" allowOverlap="1" wp14:anchorId="0F1CED1A" wp14:editId="45DF61B5">
                      <wp:simplePos x="0" y="0"/>
                      <wp:positionH relativeFrom="column">
                        <wp:posOffset>0</wp:posOffset>
                      </wp:positionH>
                      <wp:positionV relativeFrom="paragraph">
                        <wp:posOffset>0</wp:posOffset>
                      </wp:positionV>
                      <wp:extent cx="76200" cy="28575"/>
                      <wp:effectExtent l="19050" t="19050" r="19050" b="28575"/>
                      <wp:wrapNone/>
                      <wp:docPr id="13159" name="Text Box 488">
                        <a:extLst xmlns:a="http://schemas.openxmlformats.org/drawingml/2006/main">
                          <a:ext uri="{FF2B5EF4-FFF2-40B4-BE49-F238E27FC236}">
                            <a16:creationId xmlns:a16="http://schemas.microsoft.com/office/drawing/2014/main" id="{00000000-0008-0000-0000-00006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CB2CEA" id="Text Box 488" o:spid="_x0000_s1026" type="#_x0000_t202" style="position:absolute;margin-left:0;margin-top:0;width:6pt;height:2.25pt;z-index:2563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8432" behindDoc="0" locked="0" layoutInCell="1" allowOverlap="1" wp14:anchorId="63C0B1B2" wp14:editId="25B42DC1">
                      <wp:simplePos x="0" y="0"/>
                      <wp:positionH relativeFrom="column">
                        <wp:posOffset>0</wp:posOffset>
                      </wp:positionH>
                      <wp:positionV relativeFrom="paragraph">
                        <wp:posOffset>0</wp:posOffset>
                      </wp:positionV>
                      <wp:extent cx="76200" cy="28575"/>
                      <wp:effectExtent l="19050" t="19050" r="19050" b="28575"/>
                      <wp:wrapNone/>
                      <wp:docPr id="13160" name="Text Box 487">
                        <a:extLst xmlns:a="http://schemas.openxmlformats.org/drawingml/2006/main">
                          <a:ext uri="{FF2B5EF4-FFF2-40B4-BE49-F238E27FC236}">
                            <a16:creationId xmlns:a16="http://schemas.microsoft.com/office/drawing/2014/main" id="{00000000-0008-0000-0000-00006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67627" id="Text Box 487" o:spid="_x0000_s1026" type="#_x0000_t202" style="position:absolute;margin-left:0;margin-top:0;width:6pt;height:2.25pt;z-index:2563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39456" behindDoc="0" locked="0" layoutInCell="1" allowOverlap="1" wp14:anchorId="726DDCCB" wp14:editId="0C4C0628">
                      <wp:simplePos x="0" y="0"/>
                      <wp:positionH relativeFrom="column">
                        <wp:posOffset>0</wp:posOffset>
                      </wp:positionH>
                      <wp:positionV relativeFrom="paragraph">
                        <wp:posOffset>0</wp:posOffset>
                      </wp:positionV>
                      <wp:extent cx="76200" cy="28575"/>
                      <wp:effectExtent l="19050" t="19050" r="19050" b="28575"/>
                      <wp:wrapNone/>
                      <wp:docPr id="13161" name="Text Box 486">
                        <a:extLst xmlns:a="http://schemas.openxmlformats.org/drawingml/2006/main">
                          <a:ext uri="{FF2B5EF4-FFF2-40B4-BE49-F238E27FC236}">
                            <a16:creationId xmlns:a16="http://schemas.microsoft.com/office/drawing/2014/main" id="{00000000-0008-0000-0000-00006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7E01A" id="Text Box 486" o:spid="_x0000_s1026" type="#_x0000_t202" style="position:absolute;margin-left:0;margin-top:0;width:6pt;height:2.25pt;z-index:2563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0480" behindDoc="0" locked="0" layoutInCell="1" allowOverlap="1" wp14:anchorId="7BBC3D7F" wp14:editId="5B94D31E">
                      <wp:simplePos x="0" y="0"/>
                      <wp:positionH relativeFrom="column">
                        <wp:posOffset>0</wp:posOffset>
                      </wp:positionH>
                      <wp:positionV relativeFrom="paragraph">
                        <wp:posOffset>0</wp:posOffset>
                      </wp:positionV>
                      <wp:extent cx="76200" cy="28575"/>
                      <wp:effectExtent l="19050" t="19050" r="19050" b="28575"/>
                      <wp:wrapNone/>
                      <wp:docPr id="13162" name="Text Box 485">
                        <a:extLst xmlns:a="http://schemas.openxmlformats.org/drawingml/2006/main">
                          <a:ext uri="{FF2B5EF4-FFF2-40B4-BE49-F238E27FC236}">
                            <a16:creationId xmlns:a16="http://schemas.microsoft.com/office/drawing/2014/main" id="{00000000-0008-0000-0000-00006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074D5" id="Text Box 485" o:spid="_x0000_s1026" type="#_x0000_t202" style="position:absolute;margin-left:0;margin-top:0;width:6pt;height:2.25pt;z-index:2563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1504" behindDoc="0" locked="0" layoutInCell="1" allowOverlap="1" wp14:anchorId="7F9024BF" wp14:editId="777414A4">
                      <wp:simplePos x="0" y="0"/>
                      <wp:positionH relativeFrom="column">
                        <wp:posOffset>0</wp:posOffset>
                      </wp:positionH>
                      <wp:positionV relativeFrom="paragraph">
                        <wp:posOffset>0</wp:posOffset>
                      </wp:positionV>
                      <wp:extent cx="76200" cy="28575"/>
                      <wp:effectExtent l="19050" t="19050" r="19050" b="28575"/>
                      <wp:wrapNone/>
                      <wp:docPr id="13163" name="Text Box 484">
                        <a:extLst xmlns:a="http://schemas.openxmlformats.org/drawingml/2006/main">
                          <a:ext uri="{FF2B5EF4-FFF2-40B4-BE49-F238E27FC236}">
                            <a16:creationId xmlns:a16="http://schemas.microsoft.com/office/drawing/2014/main" id="{00000000-0008-0000-0000-00006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F13FF" id="Text Box 484" o:spid="_x0000_s1026" type="#_x0000_t202" style="position:absolute;margin-left:0;margin-top:0;width:6pt;height:2.25pt;z-index:2563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2528" behindDoc="0" locked="0" layoutInCell="1" allowOverlap="1" wp14:anchorId="57DEBE14" wp14:editId="3B48C340">
                      <wp:simplePos x="0" y="0"/>
                      <wp:positionH relativeFrom="column">
                        <wp:posOffset>0</wp:posOffset>
                      </wp:positionH>
                      <wp:positionV relativeFrom="paragraph">
                        <wp:posOffset>0</wp:posOffset>
                      </wp:positionV>
                      <wp:extent cx="76200" cy="28575"/>
                      <wp:effectExtent l="19050" t="19050" r="19050" b="28575"/>
                      <wp:wrapNone/>
                      <wp:docPr id="13164" name="Text Box 483">
                        <a:extLst xmlns:a="http://schemas.openxmlformats.org/drawingml/2006/main">
                          <a:ext uri="{FF2B5EF4-FFF2-40B4-BE49-F238E27FC236}">
                            <a16:creationId xmlns:a16="http://schemas.microsoft.com/office/drawing/2014/main" id="{00000000-0008-0000-0000-00006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85358" id="Text Box 483" o:spid="_x0000_s1026" type="#_x0000_t202" style="position:absolute;margin-left:0;margin-top:0;width:6pt;height:2.25pt;z-index:2563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3552" behindDoc="0" locked="0" layoutInCell="1" allowOverlap="1" wp14:anchorId="172EE780" wp14:editId="717748D6">
                      <wp:simplePos x="0" y="0"/>
                      <wp:positionH relativeFrom="column">
                        <wp:posOffset>0</wp:posOffset>
                      </wp:positionH>
                      <wp:positionV relativeFrom="paragraph">
                        <wp:posOffset>0</wp:posOffset>
                      </wp:positionV>
                      <wp:extent cx="76200" cy="28575"/>
                      <wp:effectExtent l="19050" t="19050" r="19050" b="28575"/>
                      <wp:wrapNone/>
                      <wp:docPr id="13165" name="Text Box 482">
                        <a:extLst xmlns:a="http://schemas.openxmlformats.org/drawingml/2006/main">
                          <a:ext uri="{FF2B5EF4-FFF2-40B4-BE49-F238E27FC236}">
                            <a16:creationId xmlns:a16="http://schemas.microsoft.com/office/drawing/2014/main" id="{00000000-0008-0000-0000-00006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80A98" id="Text Box 482" o:spid="_x0000_s1026" type="#_x0000_t202" style="position:absolute;margin-left:0;margin-top:0;width:6pt;height:2.25pt;z-index:2563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4576" behindDoc="0" locked="0" layoutInCell="1" allowOverlap="1" wp14:anchorId="7D73D1FE" wp14:editId="08322ABD">
                      <wp:simplePos x="0" y="0"/>
                      <wp:positionH relativeFrom="column">
                        <wp:posOffset>0</wp:posOffset>
                      </wp:positionH>
                      <wp:positionV relativeFrom="paragraph">
                        <wp:posOffset>0</wp:posOffset>
                      </wp:positionV>
                      <wp:extent cx="76200" cy="28575"/>
                      <wp:effectExtent l="19050" t="19050" r="19050" b="28575"/>
                      <wp:wrapNone/>
                      <wp:docPr id="13166" name="Text Box 481">
                        <a:extLst xmlns:a="http://schemas.openxmlformats.org/drawingml/2006/main">
                          <a:ext uri="{FF2B5EF4-FFF2-40B4-BE49-F238E27FC236}">
                            <a16:creationId xmlns:a16="http://schemas.microsoft.com/office/drawing/2014/main" id="{00000000-0008-0000-0000-00006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0C16E5" id="Text Box 481" o:spid="_x0000_s1026" type="#_x0000_t202" style="position:absolute;margin-left:0;margin-top:0;width:6pt;height:2.25pt;z-index:2563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5600" behindDoc="0" locked="0" layoutInCell="1" allowOverlap="1" wp14:anchorId="5F4BFBD3" wp14:editId="079E44D8">
                      <wp:simplePos x="0" y="0"/>
                      <wp:positionH relativeFrom="column">
                        <wp:posOffset>0</wp:posOffset>
                      </wp:positionH>
                      <wp:positionV relativeFrom="paragraph">
                        <wp:posOffset>0</wp:posOffset>
                      </wp:positionV>
                      <wp:extent cx="76200" cy="28575"/>
                      <wp:effectExtent l="19050" t="19050" r="19050" b="28575"/>
                      <wp:wrapNone/>
                      <wp:docPr id="13167" name="Text Box 480">
                        <a:extLst xmlns:a="http://schemas.openxmlformats.org/drawingml/2006/main">
                          <a:ext uri="{FF2B5EF4-FFF2-40B4-BE49-F238E27FC236}">
                            <a16:creationId xmlns:a16="http://schemas.microsoft.com/office/drawing/2014/main" id="{00000000-0008-0000-0000-00006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8971C7" id="Text Box 480" o:spid="_x0000_s1026" type="#_x0000_t202" style="position:absolute;margin-left:0;margin-top:0;width:6pt;height:2.25pt;z-index:2563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6624" behindDoc="0" locked="0" layoutInCell="1" allowOverlap="1" wp14:anchorId="0108C5EB" wp14:editId="5DC3BE13">
                      <wp:simplePos x="0" y="0"/>
                      <wp:positionH relativeFrom="column">
                        <wp:posOffset>0</wp:posOffset>
                      </wp:positionH>
                      <wp:positionV relativeFrom="paragraph">
                        <wp:posOffset>0</wp:posOffset>
                      </wp:positionV>
                      <wp:extent cx="76200" cy="28575"/>
                      <wp:effectExtent l="19050" t="19050" r="19050" b="28575"/>
                      <wp:wrapNone/>
                      <wp:docPr id="13168" name="Text Box 479">
                        <a:extLst xmlns:a="http://schemas.openxmlformats.org/drawingml/2006/main">
                          <a:ext uri="{FF2B5EF4-FFF2-40B4-BE49-F238E27FC236}">
                            <a16:creationId xmlns:a16="http://schemas.microsoft.com/office/drawing/2014/main" id="{00000000-0008-0000-0000-00007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76746" id="Text Box 479" o:spid="_x0000_s1026" type="#_x0000_t202" style="position:absolute;margin-left:0;margin-top:0;width:6pt;height:2.25pt;z-index:2563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7648" behindDoc="0" locked="0" layoutInCell="1" allowOverlap="1" wp14:anchorId="489D69F0" wp14:editId="395FD42A">
                      <wp:simplePos x="0" y="0"/>
                      <wp:positionH relativeFrom="column">
                        <wp:posOffset>0</wp:posOffset>
                      </wp:positionH>
                      <wp:positionV relativeFrom="paragraph">
                        <wp:posOffset>0</wp:posOffset>
                      </wp:positionV>
                      <wp:extent cx="76200" cy="28575"/>
                      <wp:effectExtent l="19050" t="19050" r="19050" b="28575"/>
                      <wp:wrapNone/>
                      <wp:docPr id="13169" name="Text Box 478">
                        <a:extLst xmlns:a="http://schemas.openxmlformats.org/drawingml/2006/main">
                          <a:ext uri="{FF2B5EF4-FFF2-40B4-BE49-F238E27FC236}">
                            <a16:creationId xmlns:a16="http://schemas.microsoft.com/office/drawing/2014/main" id="{00000000-0008-0000-0000-00007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BD194" id="Text Box 478" o:spid="_x0000_s1026" type="#_x0000_t202" style="position:absolute;margin-left:0;margin-top:0;width:6pt;height:2.25pt;z-index:2563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8672" behindDoc="0" locked="0" layoutInCell="1" allowOverlap="1" wp14:anchorId="59F6046A" wp14:editId="2C5B335D">
                      <wp:simplePos x="0" y="0"/>
                      <wp:positionH relativeFrom="column">
                        <wp:posOffset>0</wp:posOffset>
                      </wp:positionH>
                      <wp:positionV relativeFrom="paragraph">
                        <wp:posOffset>0</wp:posOffset>
                      </wp:positionV>
                      <wp:extent cx="76200" cy="28575"/>
                      <wp:effectExtent l="19050" t="19050" r="19050" b="28575"/>
                      <wp:wrapNone/>
                      <wp:docPr id="13170" name="Text Box 477">
                        <a:extLst xmlns:a="http://schemas.openxmlformats.org/drawingml/2006/main">
                          <a:ext uri="{FF2B5EF4-FFF2-40B4-BE49-F238E27FC236}">
                            <a16:creationId xmlns:a16="http://schemas.microsoft.com/office/drawing/2014/main" id="{00000000-0008-0000-0000-00007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69EBF" id="Text Box 477" o:spid="_x0000_s1026" type="#_x0000_t202" style="position:absolute;margin-left:0;margin-top:0;width:6pt;height:2.25pt;z-index:2563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49696" behindDoc="0" locked="0" layoutInCell="1" allowOverlap="1" wp14:anchorId="4E142ED9" wp14:editId="41CE4409">
                      <wp:simplePos x="0" y="0"/>
                      <wp:positionH relativeFrom="column">
                        <wp:posOffset>0</wp:posOffset>
                      </wp:positionH>
                      <wp:positionV relativeFrom="paragraph">
                        <wp:posOffset>0</wp:posOffset>
                      </wp:positionV>
                      <wp:extent cx="76200" cy="28575"/>
                      <wp:effectExtent l="19050" t="19050" r="19050" b="28575"/>
                      <wp:wrapNone/>
                      <wp:docPr id="13171" name="Text Box 476">
                        <a:extLst xmlns:a="http://schemas.openxmlformats.org/drawingml/2006/main">
                          <a:ext uri="{FF2B5EF4-FFF2-40B4-BE49-F238E27FC236}">
                            <a16:creationId xmlns:a16="http://schemas.microsoft.com/office/drawing/2014/main" id="{00000000-0008-0000-0000-00007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2B30B" id="Text Box 476" o:spid="_x0000_s1026" type="#_x0000_t202" style="position:absolute;margin-left:0;margin-top:0;width:6pt;height:2.25pt;z-index:2563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0720" behindDoc="0" locked="0" layoutInCell="1" allowOverlap="1" wp14:anchorId="77561A96" wp14:editId="2114F187">
                      <wp:simplePos x="0" y="0"/>
                      <wp:positionH relativeFrom="column">
                        <wp:posOffset>0</wp:posOffset>
                      </wp:positionH>
                      <wp:positionV relativeFrom="paragraph">
                        <wp:posOffset>0</wp:posOffset>
                      </wp:positionV>
                      <wp:extent cx="76200" cy="28575"/>
                      <wp:effectExtent l="19050" t="19050" r="19050" b="28575"/>
                      <wp:wrapNone/>
                      <wp:docPr id="13172" name="Text Box 475">
                        <a:extLst xmlns:a="http://schemas.openxmlformats.org/drawingml/2006/main">
                          <a:ext uri="{FF2B5EF4-FFF2-40B4-BE49-F238E27FC236}">
                            <a16:creationId xmlns:a16="http://schemas.microsoft.com/office/drawing/2014/main" id="{00000000-0008-0000-0000-00007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B7D77" id="Text Box 475" o:spid="_x0000_s1026" type="#_x0000_t202" style="position:absolute;margin-left:0;margin-top:0;width:6pt;height:2.25pt;z-index:2563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1744" behindDoc="0" locked="0" layoutInCell="1" allowOverlap="1" wp14:anchorId="3D46F1F1" wp14:editId="3B827CDE">
                      <wp:simplePos x="0" y="0"/>
                      <wp:positionH relativeFrom="column">
                        <wp:posOffset>0</wp:posOffset>
                      </wp:positionH>
                      <wp:positionV relativeFrom="paragraph">
                        <wp:posOffset>0</wp:posOffset>
                      </wp:positionV>
                      <wp:extent cx="76200" cy="28575"/>
                      <wp:effectExtent l="19050" t="19050" r="19050" b="28575"/>
                      <wp:wrapNone/>
                      <wp:docPr id="13173" name="Text Box 474">
                        <a:extLst xmlns:a="http://schemas.openxmlformats.org/drawingml/2006/main">
                          <a:ext uri="{FF2B5EF4-FFF2-40B4-BE49-F238E27FC236}">
                            <a16:creationId xmlns:a16="http://schemas.microsoft.com/office/drawing/2014/main" id="{00000000-0008-0000-0000-00007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55564" id="Text Box 474" o:spid="_x0000_s1026" type="#_x0000_t202" style="position:absolute;margin-left:0;margin-top:0;width:6pt;height:2.25pt;z-index:2563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2768" behindDoc="0" locked="0" layoutInCell="1" allowOverlap="1" wp14:anchorId="65BC715B" wp14:editId="17FD2CAA">
                      <wp:simplePos x="0" y="0"/>
                      <wp:positionH relativeFrom="column">
                        <wp:posOffset>0</wp:posOffset>
                      </wp:positionH>
                      <wp:positionV relativeFrom="paragraph">
                        <wp:posOffset>0</wp:posOffset>
                      </wp:positionV>
                      <wp:extent cx="76200" cy="28575"/>
                      <wp:effectExtent l="19050" t="19050" r="19050" b="28575"/>
                      <wp:wrapNone/>
                      <wp:docPr id="13174" name="Text Box 473">
                        <a:extLst xmlns:a="http://schemas.openxmlformats.org/drawingml/2006/main">
                          <a:ext uri="{FF2B5EF4-FFF2-40B4-BE49-F238E27FC236}">
                            <a16:creationId xmlns:a16="http://schemas.microsoft.com/office/drawing/2014/main" id="{00000000-0008-0000-0000-00007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C251A" id="Text Box 473" o:spid="_x0000_s1026" type="#_x0000_t202" style="position:absolute;margin-left:0;margin-top:0;width:6pt;height:2.25pt;z-index:2563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3792" behindDoc="0" locked="0" layoutInCell="1" allowOverlap="1" wp14:anchorId="0955A2DA" wp14:editId="66A72B54">
                      <wp:simplePos x="0" y="0"/>
                      <wp:positionH relativeFrom="column">
                        <wp:posOffset>0</wp:posOffset>
                      </wp:positionH>
                      <wp:positionV relativeFrom="paragraph">
                        <wp:posOffset>0</wp:posOffset>
                      </wp:positionV>
                      <wp:extent cx="76200" cy="28575"/>
                      <wp:effectExtent l="19050" t="19050" r="19050" b="28575"/>
                      <wp:wrapNone/>
                      <wp:docPr id="13175" name="Text Box 472">
                        <a:extLst xmlns:a="http://schemas.openxmlformats.org/drawingml/2006/main">
                          <a:ext uri="{FF2B5EF4-FFF2-40B4-BE49-F238E27FC236}">
                            <a16:creationId xmlns:a16="http://schemas.microsoft.com/office/drawing/2014/main" id="{00000000-0008-0000-0000-00007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59C00" id="Text Box 472" o:spid="_x0000_s1026" type="#_x0000_t202" style="position:absolute;margin-left:0;margin-top:0;width:6pt;height:2.25pt;z-index:2563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4816" behindDoc="0" locked="0" layoutInCell="1" allowOverlap="1" wp14:anchorId="35554329" wp14:editId="363630D9">
                      <wp:simplePos x="0" y="0"/>
                      <wp:positionH relativeFrom="column">
                        <wp:posOffset>0</wp:posOffset>
                      </wp:positionH>
                      <wp:positionV relativeFrom="paragraph">
                        <wp:posOffset>0</wp:posOffset>
                      </wp:positionV>
                      <wp:extent cx="76200" cy="28575"/>
                      <wp:effectExtent l="19050" t="19050" r="19050" b="28575"/>
                      <wp:wrapNone/>
                      <wp:docPr id="13176" name="Text Box 471">
                        <a:extLst xmlns:a="http://schemas.openxmlformats.org/drawingml/2006/main">
                          <a:ext uri="{FF2B5EF4-FFF2-40B4-BE49-F238E27FC236}">
                            <a16:creationId xmlns:a16="http://schemas.microsoft.com/office/drawing/2014/main" id="{00000000-0008-0000-0000-00007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54697" id="Text Box 471" o:spid="_x0000_s1026" type="#_x0000_t202" style="position:absolute;margin-left:0;margin-top:0;width:6pt;height:2.25pt;z-index:2563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5840" behindDoc="0" locked="0" layoutInCell="1" allowOverlap="1" wp14:anchorId="22FE5E0D" wp14:editId="57FCCDEC">
                      <wp:simplePos x="0" y="0"/>
                      <wp:positionH relativeFrom="column">
                        <wp:posOffset>0</wp:posOffset>
                      </wp:positionH>
                      <wp:positionV relativeFrom="paragraph">
                        <wp:posOffset>0</wp:posOffset>
                      </wp:positionV>
                      <wp:extent cx="76200" cy="28575"/>
                      <wp:effectExtent l="19050" t="19050" r="19050" b="28575"/>
                      <wp:wrapNone/>
                      <wp:docPr id="13177" name="Text Box 470">
                        <a:extLst xmlns:a="http://schemas.openxmlformats.org/drawingml/2006/main">
                          <a:ext uri="{FF2B5EF4-FFF2-40B4-BE49-F238E27FC236}">
                            <a16:creationId xmlns:a16="http://schemas.microsoft.com/office/drawing/2014/main" id="{00000000-0008-0000-0000-00007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E7E90" id="Text Box 470" o:spid="_x0000_s1026" type="#_x0000_t202" style="position:absolute;margin-left:0;margin-top:0;width:6pt;height:2.25pt;z-index:2563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6864" behindDoc="0" locked="0" layoutInCell="1" allowOverlap="1" wp14:anchorId="136AF09E" wp14:editId="1874AF74">
                      <wp:simplePos x="0" y="0"/>
                      <wp:positionH relativeFrom="column">
                        <wp:posOffset>0</wp:posOffset>
                      </wp:positionH>
                      <wp:positionV relativeFrom="paragraph">
                        <wp:posOffset>0</wp:posOffset>
                      </wp:positionV>
                      <wp:extent cx="76200" cy="28575"/>
                      <wp:effectExtent l="19050" t="19050" r="19050" b="28575"/>
                      <wp:wrapNone/>
                      <wp:docPr id="13178" name="Text Box 469">
                        <a:extLst xmlns:a="http://schemas.openxmlformats.org/drawingml/2006/main">
                          <a:ext uri="{FF2B5EF4-FFF2-40B4-BE49-F238E27FC236}">
                            <a16:creationId xmlns:a16="http://schemas.microsoft.com/office/drawing/2014/main" id="{00000000-0008-0000-0000-00007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6F0D2" id="Text Box 469" o:spid="_x0000_s1026" type="#_x0000_t202" style="position:absolute;margin-left:0;margin-top:0;width:6pt;height:2.25pt;z-index:2563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7888" behindDoc="0" locked="0" layoutInCell="1" allowOverlap="1" wp14:anchorId="089D935A" wp14:editId="4F7BAB03">
                      <wp:simplePos x="0" y="0"/>
                      <wp:positionH relativeFrom="column">
                        <wp:posOffset>0</wp:posOffset>
                      </wp:positionH>
                      <wp:positionV relativeFrom="paragraph">
                        <wp:posOffset>0</wp:posOffset>
                      </wp:positionV>
                      <wp:extent cx="76200" cy="28575"/>
                      <wp:effectExtent l="19050" t="19050" r="19050" b="28575"/>
                      <wp:wrapNone/>
                      <wp:docPr id="13179" name="Text Box 468">
                        <a:extLst xmlns:a="http://schemas.openxmlformats.org/drawingml/2006/main">
                          <a:ext uri="{FF2B5EF4-FFF2-40B4-BE49-F238E27FC236}">
                            <a16:creationId xmlns:a16="http://schemas.microsoft.com/office/drawing/2014/main" id="{00000000-0008-0000-0000-00007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129719" id="Text Box 468" o:spid="_x0000_s1026" type="#_x0000_t202" style="position:absolute;margin-left:0;margin-top:0;width:6pt;height:2.25pt;z-index:2563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8912" behindDoc="0" locked="0" layoutInCell="1" allowOverlap="1" wp14:anchorId="202A8EC8" wp14:editId="565C82EE">
                      <wp:simplePos x="0" y="0"/>
                      <wp:positionH relativeFrom="column">
                        <wp:posOffset>0</wp:posOffset>
                      </wp:positionH>
                      <wp:positionV relativeFrom="paragraph">
                        <wp:posOffset>0</wp:posOffset>
                      </wp:positionV>
                      <wp:extent cx="76200" cy="28575"/>
                      <wp:effectExtent l="19050" t="19050" r="19050" b="28575"/>
                      <wp:wrapNone/>
                      <wp:docPr id="13180" name="Text Box 467">
                        <a:extLst xmlns:a="http://schemas.openxmlformats.org/drawingml/2006/main">
                          <a:ext uri="{FF2B5EF4-FFF2-40B4-BE49-F238E27FC236}">
                            <a16:creationId xmlns:a16="http://schemas.microsoft.com/office/drawing/2014/main" id="{00000000-0008-0000-0000-00007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22C27" id="Text Box 467" o:spid="_x0000_s1026" type="#_x0000_t202" style="position:absolute;margin-left:0;margin-top:0;width:6pt;height:2.25pt;z-index:2563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59936" behindDoc="0" locked="0" layoutInCell="1" allowOverlap="1" wp14:anchorId="1BB45325" wp14:editId="3617D36E">
                      <wp:simplePos x="0" y="0"/>
                      <wp:positionH relativeFrom="column">
                        <wp:posOffset>0</wp:posOffset>
                      </wp:positionH>
                      <wp:positionV relativeFrom="paragraph">
                        <wp:posOffset>0</wp:posOffset>
                      </wp:positionV>
                      <wp:extent cx="76200" cy="28575"/>
                      <wp:effectExtent l="19050" t="19050" r="19050" b="28575"/>
                      <wp:wrapNone/>
                      <wp:docPr id="13181" name="Text Box 466">
                        <a:extLst xmlns:a="http://schemas.openxmlformats.org/drawingml/2006/main">
                          <a:ext uri="{FF2B5EF4-FFF2-40B4-BE49-F238E27FC236}">
                            <a16:creationId xmlns:a16="http://schemas.microsoft.com/office/drawing/2014/main" id="{00000000-0008-0000-0000-00007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2867C" id="Text Box 466" o:spid="_x0000_s1026" type="#_x0000_t202" style="position:absolute;margin-left:0;margin-top:0;width:6pt;height:2.25pt;z-index:2563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0960" behindDoc="0" locked="0" layoutInCell="1" allowOverlap="1" wp14:anchorId="6FE666AA" wp14:editId="4B16FD2D">
                      <wp:simplePos x="0" y="0"/>
                      <wp:positionH relativeFrom="column">
                        <wp:posOffset>0</wp:posOffset>
                      </wp:positionH>
                      <wp:positionV relativeFrom="paragraph">
                        <wp:posOffset>0</wp:posOffset>
                      </wp:positionV>
                      <wp:extent cx="76200" cy="28575"/>
                      <wp:effectExtent l="19050" t="19050" r="19050" b="28575"/>
                      <wp:wrapNone/>
                      <wp:docPr id="13182" name="Text Box 465">
                        <a:extLst xmlns:a="http://schemas.openxmlformats.org/drawingml/2006/main">
                          <a:ext uri="{FF2B5EF4-FFF2-40B4-BE49-F238E27FC236}">
                            <a16:creationId xmlns:a16="http://schemas.microsoft.com/office/drawing/2014/main" id="{00000000-0008-0000-0000-00007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78EBA" id="Text Box 465" o:spid="_x0000_s1026" type="#_x0000_t202" style="position:absolute;margin-left:0;margin-top:0;width:6pt;height:2.25pt;z-index:2563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1984" behindDoc="0" locked="0" layoutInCell="1" allowOverlap="1" wp14:anchorId="74FD78BF" wp14:editId="4BFB757F">
                      <wp:simplePos x="0" y="0"/>
                      <wp:positionH relativeFrom="column">
                        <wp:posOffset>0</wp:posOffset>
                      </wp:positionH>
                      <wp:positionV relativeFrom="paragraph">
                        <wp:posOffset>0</wp:posOffset>
                      </wp:positionV>
                      <wp:extent cx="76200" cy="28575"/>
                      <wp:effectExtent l="19050" t="19050" r="19050" b="28575"/>
                      <wp:wrapNone/>
                      <wp:docPr id="13183" name="Text Box 464">
                        <a:extLst xmlns:a="http://schemas.openxmlformats.org/drawingml/2006/main">
                          <a:ext uri="{FF2B5EF4-FFF2-40B4-BE49-F238E27FC236}">
                            <a16:creationId xmlns:a16="http://schemas.microsoft.com/office/drawing/2014/main" id="{00000000-0008-0000-0000-00007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91C5B" id="Text Box 464" o:spid="_x0000_s1026" type="#_x0000_t202" style="position:absolute;margin-left:0;margin-top:0;width:6pt;height:2.25pt;z-index:2563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3008" behindDoc="0" locked="0" layoutInCell="1" allowOverlap="1" wp14:anchorId="3B0E344B" wp14:editId="08D7744A">
                      <wp:simplePos x="0" y="0"/>
                      <wp:positionH relativeFrom="column">
                        <wp:posOffset>0</wp:posOffset>
                      </wp:positionH>
                      <wp:positionV relativeFrom="paragraph">
                        <wp:posOffset>0</wp:posOffset>
                      </wp:positionV>
                      <wp:extent cx="76200" cy="28575"/>
                      <wp:effectExtent l="19050" t="19050" r="19050" b="28575"/>
                      <wp:wrapNone/>
                      <wp:docPr id="13184" name="Text Box 463">
                        <a:extLst xmlns:a="http://schemas.openxmlformats.org/drawingml/2006/main">
                          <a:ext uri="{FF2B5EF4-FFF2-40B4-BE49-F238E27FC236}">
                            <a16:creationId xmlns:a16="http://schemas.microsoft.com/office/drawing/2014/main" id="{00000000-0008-0000-0000-00008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A1582" id="Text Box 463" o:spid="_x0000_s1026" type="#_x0000_t202" style="position:absolute;margin-left:0;margin-top:0;width:6pt;height:2.25pt;z-index:2563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4032" behindDoc="0" locked="0" layoutInCell="1" allowOverlap="1" wp14:anchorId="2AF8F34B" wp14:editId="4C94E49E">
                      <wp:simplePos x="0" y="0"/>
                      <wp:positionH relativeFrom="column">
                        <wp:posOffset>0</wp:posOffset>
                      </wp:positionH>
                      <wp:positionV relativeFrom="paragraph">
                        <wp:posOffset>0</wp:posOffset>
                      </wp:positionV>
                      <wp:extent cx="76200" cy="28575"/>
                      <wp:effectExtent l="19050" t="19050" r="19050" b="28575"/>
                      <wp:wrapNone/>
                      <wp:docPr id="13185" name="Text Box 462">
                        <a:extLst xmlns:a="http://schemas.openxmlformats.org/drawingml/2006/main">
                          <a:ext uri="{FF2B5EF4-FFF2-40B4-BE49-F238E27FC236}">
                            <a16:creationId xmlns:a16="http://schemas.microsoft.com/office/drawing/2014/main" id="{00000000-0008-0000-0000-00008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9C1708" id="Text Box 462" o:spid="_x0000_s1026" type="#_x0000_t202" style="position:absolute;margin-left:0;margin-top:0;width:6pt;height:2.25pt;z-index:2563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5056" behindDoc="0" locked="0" layoutInCell="1" allowOverlap="1" wp14:anchorId="2B9A5A1E" wp14:editId="071361E9">
                      <wp:simplePos x="0" y="0"/>
                      <wp:positionH relativeFrom="column">
                        <wp:posOffset>0</wp:posOffset>
                      </wp:positionH>
                      <wp:positionV relativeFrom="paragraph">
                        <wp:posOffset>0</wp:posOffset>
                      </wp:positionV>
                      <wp:extent cx="76200" cy="28575"/>
                      <wp:effectExtent l="19050" t="19050" r="19050" b="28575"/>
                      <wp:wrapNone/>
                      <wp:docPr id="13186" name="Text Box 461">
                        <a:extLst xmlns:a="http://schemas.openxmlformats.org/drawingml/2006/main">
                          <a:ext uri="{FF2B5EF4-FFF2-40B4-BE49-F238E27FC236}">
                            <a16:creationId xmlns:a16="http://schemas.microsoft.com/office/drawing/2014/main" id="{00000000-0008-0000-0000-00008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62BAD" id="Text Box 461" o:spid="_x0000_s1026" type="#_x0000_t202" style="position:absolute;margin-left:0;margin-top:0;width:6pt;height:2.25pt;z-index:2563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6080" behindDoc="0" locked="0" layoutInCell="1" allowOverlap="1" wp14:anchorId="5B7FEA84" wp14:editId="0D9FD953">
                      <wp:simplePos x="0" y="0"/>
                      <wp:positionH relativeFrom="column">
                        <wp:posOffset>0</wp:posOffset>
                      </wp:positionH>
                      <wp:positionV relativeFrom="paragraph">
                        <wp:posOffset>0</wp:posOffset>
                      </wp:positionV>
                      <wp:extent cx="76200" cy="28575"/>
                      <wp:effectExtent l="19050" t="19050" r="19050" b="28575"/>
                      <wp:wrapNone/>
                      <wp:docPr id="13187" name="Text Box 460">
                        <a:extLst xmlns:a="http://schemas.openxmlformats.org/drawingml/2006/main">
                          <a:ext uri="{FF2B5EF4-FFF2-40B4-BE49-F238E27FC236}">
                            <a16:creationId xmlns:a16="http://schemas.microsoft.com/office/drawing/2014/main" id="{00000000-0008-0000-0000-00008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43DF6" id="Text Box 460" o:spid="_x0000_s1026" type="#_x0000_t202" style="position:absolute;margin-left:0;margin-top:0;width:6pt;height:2.25pt;z-index:2563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7104" behindDoc="0" locked="0" layoutInCell="1" allowOverlap="1" wp14:anchorId="5554BDF1" wp14:editId="4861090A">
                      <wp:simplePos x="0" y="0"/>
                      <wp:positionH relativeFrom="column">
                        <wp:posOffset>0</wp:posOffset>
                      </wp:positionH>
                      <wp:positionV relativeFrom="paragraph">
                        <wp:posOffset>0</wp:posOffset>
                      </wp:positionV>
                      <wp:extent cx="76200" cy="28575"/>
                      <wp:effectExtent l="19050" t="19050" r="19050" b="28575"/>
                      <wp:wrapNone/>
                      <wp:docPr id="13188" name="Text Box 459">
                        <a:extLst xmlns:a="http://schemas.openxmlformats.org/drawingml/2006/main">
                          <a:ext uri="{FF2B5EF4-FFF2-40B4-BE49-F238E27FC236}">
                            <a16:creationId xmlns:a16="http://schemas.microsoft.com/office/drawing/2014/main" id="{00000000-0008-0000-0000-00008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1C614F" id="Text Box 459" o:spid="_x0000_s1026" type="#_x0000_t202" style="position:absolute;margin-left:0;margin-top:0;width:6pt;height:2.25pt;z-index:2563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8128" behindDoc="0" locked="0" layoutInCell="1" allowOverlap="1" wp14:anchorId="2F07A749" wp14:editId="4DA48DD6">
                      <wp:simplePos x="0" y="0"/>
                      <wp:positionH relativeFrom="column">
                        <wp:posOffset>0</wp:posOffset>
                      </wp:positionH>
                      <wp:positionV relativeFrom="paragraph">
                        <wp:posOffset>0</wp:posOffset>
                      </wp:positionV>
                      <wp:extent cx="76200" cy="28575"/>
                      <wp:effectExtent l="19050" t="19050" r="19050" b="28575"/>
                      <wp:wrapNone/>
                      <wp:docPr id="13189" name="Text Box 458">
                        <a:extLst xmlns:a="http://schemas.openxmlformats.org/drawingml/2006/main">
                          <a:ext uri="{FF2B5EF4-FFF2-40B4-BE49-F238E27FC236}">
                            <a16:creationId xmlns:a16="http://schemas.microsoft.com/office/drawing/2014/main" id="{00000000-0008-0000-0000-00008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92D27E" id="Text Box 458" o:spid="_x0000_s1026" type="#_x0000_t202" style="position:absolute;margin-left:0;margin-top:0;width:6pt;height:2.25pt;z-index:2563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69152" behindDoc="0" locked="0" layoutInCell="1" allowOverlap="1" wp14:anchorId="53A9621A" wp14:editId="3CE23657">
                      <wp:simplePos x="0" y="0"/>
                      <wp:positionH relativeFrom="column">
                        <wp:posOffset>0</wp:posOffset>
                      </wp:positionH>
                      <wp:positionV relativeFrom="paragraph">
                        <wp:posOffset>0</wp:posOffset>
                      </wp:positionV>
                      <wp:extent cx="76200" cy="28575"/>
                      <wp:effectExtent l="19050" t="19050" r="19050" b="28575"/>
                      <wp:wrapNone/>
                      <wp:docPr id="13190" name="Text Box 457">
                        <a:extLst xmlns:a="http://schemas.openxmlformats.org/drawingml/2006/main">
                          <a:ext uri="{FF2B5EF4-FFF2-40B4-BE49-F238E27FC236}">
                            <a16:creationId xmlns:a16="http://schemas.microsoft.com/office/drawing/2014/main" id="{00000000-0008-0000-0000-00008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BC54A" id="Text Box 457" o:spid="_x0000_s1026" type="#_x0000_t202" style="position:absolute;margin-left:0;margin-top:0;width:6pt;height:2.25pt;z-index:2563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0176" behindDoc="0" locked="0" layoutInCell="1" allowOverlap="1" wp14:anchorId="24255D55" wp14:editId="4D4B7B26">
                      <wp:simplePos x="0" y="0"/>
                      <wp:positionH relativeFrom="column">
                        <wp:posOffset>0</wp:posOffset>
                      </wp:positionH>
                      <wp:positionV relativeFrom="paragraph">
                        <wp:posOffset>0</wp:posOffset>
                      </wp:positionV>
                      <wp:extent cx="76200" cy="28575"/>
                      <wp:effectExtent l="19050" t="19050" r="19050" b="28575"/>
                      <wp:wrapNone/>
                      <wp:docPr id="13191" name="Text Box 456">
                        <a:extLst xmlns:a="http://schemas.openxmlformats.org/drawingml/2006/main">
                          <a:ext uri="{FF2B5EF4-FFF2-40B4-BE49-F238E27FC236}">
                            <a16:creationId xmlns:a16="http://schemas.microsoft.com/office/drawing/2014/main" id="{00000000-0008-0000-0000-00008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739E0" id="Text Box 456" o:spid="_x0000_s1026" type="#_x0000_t202" style="position:absolute;margin-left:0;margin-top:0;width:6pt;height:2.25pt;z-index:2563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1200" behindDoc="0" locked="0" layoutInCell="1" allowOverlap="1" wp14:anchorId="487A5035" wp14:editId="63C04EF3">
                      <wp:simplePos x="0" y="0"/>
                      <wp:positionH relativeFrom="column">
                        <wp:posOffset>0</wp:posOffset>
                      </wp:positionH>
                      <wp:positionV relativeFrom="paragraph">
                        <wp:posOffset>0</wp:posOffset>
                      </wp:positionV>
                      <wp:extent cx="76200" cy="28575"/>
                      <wp:effectExtent l="19050" t="19050" r="19050" b="28575"/>
                      <wp:wrapNone/>
                      <wp:docPr id="13192" name="Text Box 455">
                        <a:extLst xmlns:a="http://schemas.openxmlformats.org/drawingml/2006/main">
                          <a:ext uri="{FF2B5EF4-FFF2-40B4-BE49-F238E27FC236}">
                            <a16:creationId xmlns:a16="http://schemas.microsoft.com/office/drawing/2014/main" id="{00000000-0008-0000-0000-00008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6E2AFA" id="Text Box 455" o:spid="_x0000_s1026" type="#_x0000_t202" style="position:absolute;margin-left:0;margin-top:0;width:6pt;height:2.25pt;z-index:2563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2224" behindDoc="0" locked="0" layoutInCell="1" allowOverlap="1" wp14:anchorId="1763E24A" wp14:editId="63A19A90">
                      <wp:simplePos x="0" y="0"/>
                      <wp:positionH relativeFrom="column">
                        <wp:posOffset>0</wp:posOffset>
                      </wp:positionH>
                      <wp:positionV relativeFrom="paragraph">
                        <wp:posOffset>0</wp:posOffset>
                      </wp:positionV>
                      <wp:extent cx="76200" cy="28575"/>
                      <wp:effectExtent l="19050" t="19050" r="19050" b="28575"/>
                      <wp:wrapNone/>
                      <wp:docPr id="13193" name="Text Box 454">
                        <a:extLst xmlns:a="http://schemas.openxmlformats.org/drawingml/2006/main">
                          <a:ext uri="{FF2B5EF4-FFF2-40B4-BE49-F238E27FC236}">
                            <a16:creationId xmlns:a16="http://schemas.microsoft.com/office/drawing/2014/main" id="{00000000-0008-0000-0000-00008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70AA4" id="Text Box 454" o:spid="_x0000_s1026" type="#_x0000_t202" style="position:absolute;margin-left:0;margin-top:0;width:6pt;height:2.25pt;z-index:2563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3248" behindDoc="0" locked="0" layoutInCell="1" allowOverlap="1" wp14:anchorId="6DECECF9" wp14:editId="49B381CB">
                      <wp:simplePos x="0" y="0"/>
                      <wp:positionH relativeFrom="column">
                        <wp:posOffset>0</wp:posOffset>
                      </wp:positionH>
                      <wp:positionV relativeFrom="paragraph">
                        <wp:posOffset>0</wp:posOffset>
                      </wp:positionV>
                      <wp:extent cx="76200" cy="28575"/>
                      <wp:effectExtent l="19050" t="19050" r="19050" b="28575"/>
                      <wp:wrapNone/>
                      <wp:docPr id="13194" name="Text Box 453">
                        <a:extLst xmlns:a="http://schemas.openxmlformats.org/drawingml/2006/main">
                          <a:ext uri="{FF2B5EF4-FFF2-40B4-BE49-F238E27FC236}">
                            <a16:creationId xmlns:a16="http://schemas.microsoft.com/office/drawing/2014/main" id="{00000000-0008-0000-0000-00008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712497" id="Text Box 453" o:spid="_x0000_s1026" type="#_x0000_t202" style="position:absolute;margin-left:0;margin-top:0;width:6pt;height:2.25pt;z-index:2563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4272" behindDoc="0" locked="0" layoutInCell="1" allowOverlap="1" wp14:anchorId="354C0039" wp14:editId="06872FC7">
                      <wp:simplePos x="0" y="0"/>
                      <wp:positionH relativeFrom="column">
                        <wp:posOffset>0</wp:posOffset>
                      </wp:positionH>
                      <wp:positionV relativeFrom="paragraph">
                        <wp:posOffset>0</wp:posOffset>
                      </wp:positionV>
                      <wp:extent cx="76200" cy="28575"/>
                      <wp:effectExtent l="19050" t="19050" r="19050" b="28575"/>
                      <wp:wrapNone/>
                      <wp:docPr id="13195" name="Text Box 452">
                        <a:extLst xmlns:a="http://schemas.openxmlformats.org/drawingml/2006/main">
                          <a:ext uri="{FF2B5EF4-FFF2-40B4-BE49-F238E27FC236}">
                            <a16:creationId xmlns:a16="http://schemas.microsoft.com/office/drawing/2014/main" id="{00000000-0008-0000-0000-00008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0BCE1" id="Text Box 452" o:spid="_x0000_s1026" type="#_x0000_t202" style="position:absolute;margin-left:0;margin-top:0;width:6pt;height:2.25pt;z-index:2563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5296" behindDoc="0" locked="0" layoutInCell="1" allowOverlap="1" wp14:anchorId="3FB1569C" wp14:editId="0B408F68">
                      <wp:simplePos x="0" y="0"/>
                      <wp:positionH relativeFrom="column">
                        <wp:posOffset>0</wp:posOffset>
                      </wp:positionH>
                      <wp:positionV relativeFrom="paragraph">
                        <wp:posOffset>0</wp:posOffset>
                      </wp:positionV>
                      <wp:extent cx="76200" cy="28575"/>
                      <wp:effectExtent l="19050" t="19050" r="19050" b="28575"/>
                      <wp:wrapNone/>
                      <wp:docPr id="13196" name="Text Box 451">
                        <a:extLst xmlns:a="http://schemas.openxmlformats.org/drawingml/2006/main">
                          <a:ext uri="{FF2B5EF4-FFF2-40B4-BE49-F238E27FC236}">
                            <a16:creationId xmlns:a16="http://schemas.microsoft.com/office/drawing/2014/main" id="{00000000-0008-0000-0000-00008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06FBA" id="Text Box 451" o:spid="_x0000_s1026" type="#_x0000_t202" style="position:absolute;margin-left:0;margin-top:0;width:6pt;height:2.25pt;z-index:2563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6320" behindDoc="0" locked="0" layoutInCell="1" allowOverlap="1" wp14:anchorId="11547897" wp14:editId="46CA3F67">
                      <wp:simplePos x="0" y="0"/>
                      <wp:positionH relativeFrom="column">
                        <wp:posOffset>0</wp:posOffset>
                      </wp:positionH>
                      <wp:positionV relativeFrom="paragraph">
                        <wp:posOffset>0</wp:posOffset>
                      </wp:positionV>
                      <wp:extent cx="76200" cy="28575"/>
                      <wp:effectExtent l="19050" t="19050" r="19050" b="28575"/>
                      <wp:wrapNone/>
                      <wp:docPr id="13197" name="Text Box 450">
                        <a:extLst xmlns:a="http://schemas.openxmlformats.org/drawingml/2006/main">
                          <a:ext uri="{FF2B5EF4-FFF2-40B4-BE49-F238E27FC236}">
                            <a16:creationId xmlns:a16="http://schemas.microsoft.com/office/drawing/2014/main" id="{00000000-0008-0000-0000-00008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4F60E" id="Text Box 450" o:spid="_x0000_s1026" type="#_x0000_t202" style="position:absolute;margin-left:0;margin-top:0;width:6pt;height:2.25pt;z-index:2563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7344" behindDoc="0" locked="0" layoutInCell="1" allowOverlap="1" wp14:anchorId="70A2EB21" wp14:editId="57EF3C37">
                      <wp:simplePos x="0" y="0"/>
                      <wp:positionH relativeFrom="column">
                        <wp:posOffset>0</wp:posOffset>
                      </wp:positionH>
                      <wp:positionV relativeFrom="paragraph">
                        <wp:posOffset>0</wp:posOffset>
                      </wp:positionV>
                      <wp:extent cx="76200" cy="28575"/>
                      <wp:effectExtent l="19050" t="19050" r="19050" b="28575"/>
                      <wp:wrapNone/>
                      <wp:docPr id="13198" name="Text Box 449">
                        <a:extLst xmlns:a="http://schemas.openxmlformats.org/drawingml/2006/main">
                          <a:ext uri="{FF2B5EF4-FFF2-40B4-BE49-F238E27FC236}">
                            <a16:creationId xmlns:a16="http://schemas.microsoft.com/office/drawing/2014/main" id="{00000000-0008-0000-0000-00008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8E98A" id="Text Box 449" o:spid="_x0000_s1026" type="#_x0000_t202" style="position:absolute;margin-left:0;margin-top:0;width:6pt;height:2.25pt;z-index:2563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8368" behindDoc="0" locked="0" layoutInCell="1" allowOverlap="1" wp14:anchorId="35234C9F" wp14:editId="0FE5F61B">
                      <wp:simplePos x="0" y="0"/>
                      <wp:positionH relativeFrom="column">
                        <wp:posOffset>0</wp:posOffset>
                      </wp:positionH>
                      <wp:positionV relativeFrom="paragraph">
                        <wp:posOffset>0</wp:posOffset>
                      </wp:positionV>
                      <wp:extent cx="76200" cy="28575"/>
                      <wp:effectExtent l="19050" t="19050" r="19050" b="28575"/>
                      <wp:wrapNone/>
                      <wp:docPr id="13199" name="Text Box 448">
                        <a:extLst xmlns:a="http://schemas.openxmlformats.org/drawingml/2006/main">
                          <a:ext uri="{FF2B5EF4-FFF2-40B4-BE49-F238E27FC236}">
                            <a16:creationId xmlns:a16="http://schemas.microsoft.com/office/drawing/2014/main" id="{00000000-0008-0000-0000-00008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C00DA" id="Text Box 448" o:spid="_x0000_s1026" type="#_x0000_t202" style="position:absolute;margin-left:0;margin-top:0;width:6pt;height:2.25pt;z-index:2563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79392" behindDoc="0" locked="0" layoutInCell="1" allowOverlap="1" wp14:anchorId="263F3E83" wp14:editId="041F2169">
                      <wp:simplePos x="0" y="0"/>
                      <wp:positionH relativeFrom="column">
                        <wp:posOffset>0</wp:posOffset>
                      </wp:positionH>
                      <wp:positionV relativeFrom="paragraph">
                        <wp:posOffset>0</wp:posOffset>
                      </wp:positionV>
                      <wp:extent cx="76200" cy="28575"/>
                      <wp:effectExtent l="19050" t="19050" r="19050" b="28575"/>
                      <wp:wrapNone/>
                      <wp:docPr id="13200" name="Text Box 447">
                        <a:extLst xmlns:a="http://schemas.openxmlformats.org/drawingml/2006/main">
                          <a:ext uri="{FF2B5EF4-FFF2-40B4-BE49-F238E27FC236}">
                            <a16:creationId xmlns:a16="http://schemas.microsoft.com/office/drawing/2014/main" id="{00000000-0008-0000-0000-00009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9F0C7" id="Text Box 447" o:spid="_x0000_s1026" type="#_x0000_t202" style="position:absolute;margin-left:0;margin-top:0;width:6pt;height:2.25pt;z-index:2563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0416" behindDoc="0" locked="0" layoutInCell="1" allowOverlap="1" wp14:anchorId="634DFDC1" wp14:editId="39516414">
                      <wp:simplePos x="0" y="0"/>
                      <wp:positionH relativeFrom="column">
                        <wp:posOffset>0</wp:posOffset>
                      </wp:positionH>
                      <wp:positionV relativeFrom="paragraph">
                        <wp:posOffset>0</wp:posOffset>
                      </wp:positionV>
                      <wp:extent cx="76200" cy="28575"/>
                      <wp:effectExtent l="19050" t="19050" r="19050" b="28575"/>
                      <wp:wrapNone/>
                      <wp:docPr id="13201" name="Text Box 446">
                        <a:extLst xmlns:a="http://schemas.openxmlformats.org/drawingml/2006/main">
                          <a:ext uri="{FF2B5EF4-FFF2-40B4-BE49-F238E27FC236}">
                            <a16:creationId xmlns:a16="http://schemas.microsoft.com/office/drawing/2014/main" id="{00000000-0008-0000-0000-00009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87768" id="Text Box 446" o:spid="_x0000_s1026" type="#_x0000_t202" style="position:absolute;margin-left:0;margin-top:0;width:6pt;height:2.25pt;z-index:2563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1440" behindDoc="0" locked="0" layoutInCell="1" allowOverlap="1" wp14:anchorId="420CD0F8" wp14:editId="0279302E">
                      <wp:simplePos x="0" y="0"/>
                      <wp:positionH relativeFrom="column">
                        <wp:posOffset>0</wp:posOffset>
                      </wp:positionH>
                      <wp:positionV relativeFrom="paragraph">
                        <wp:posOffset>0</wp:posOffset>
                      </wp:positionV>
                      <wp:extent cx="76200" cy="28575"/>
                      <wp:effectExtent l="19050" t="19050" r="19050" b="28575"/>
                      <wp:wrapNone/>
                      <wp:docPr id="13202" name="Text Box 445">
                        <a:extLst xmlns:a="http://schemas.openxmlformats.org/drawingml/2006/main">
                          <a:ext uri="{FF2B5EF4-FFF2-40B4-BE49-F238E27FC236}">
                            <a16:creationId xmlns:a16="http://schemas.microsoft.com/office/drawing/2014/main" id="{00000000-0008-0000-0000-00009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7459D" id="Text Box 445" o:spid="_x0000_s1026" type="#_x0000_t202" style="position:absolute;margin-left:0;margin-top:0;width:6pt;height:2.25pt;z-index:2563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2464" behindDoc="0" locked="0" layoutInCell="1" allowOverlap="1" wp14:anchorId="00B99D9A" wp14:editId="7E3A112D">
                      <wp:simplePos x="0" y="0"/>
                      <wp:positionH relativeFrom="column">
                        <wp:posOffset>0</wp:posOffset>
                      </wp:positionH>
                      <wp:positionV relativeFrom="paragraph">
                        <wp:posOffset>0</wp:posOffset>
                      </wp:positionV>
                      <wp:extent cx="76200" cy="28575"/>
                      <wp:effectExtent l="19050" t="19050" r="19050" b="28575"/>
                      <wp:wrapNone/>
                      <wp:docPr id="13203" name="Text Box 444">
                        <a:extLst xmlns:a="http://schemas.openxmlformats.org/drawingml/2006/main">
                          <a:ext uri="{FF2B5EF4-FFF2-40B4-BE49-F238E27FC236}">
                            <a16:creationId xmlns:a16="http://schemas.microsoft.com/office/drawing/2014/main" id="{00000000-0008-0000-0000-00009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7D45C" id="Text Box 444" o:spid="_x0000_s1026" type="#_x0000_t202" style="position:absolute;margin-left:0;margin-top:0;width:6pt;height:2.25pt;z-index:2563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3488" behindDoc="0" locked="0" layoutInCell="1" allowOverlap="1" wp14:anchorId="6BDFD8D0" wp14:editId="14B1DB98">
                      <wp:simplePos x="0" y="0"/>
                      <wp:positionH relativeFrom="column">
                        <wp:posOffset>0</wp:posOffset>
                      </wp:positionH>
                      <wp:positionV relativeFrom="paragraph">
                        <wp:posOffset>0</wp:posOffset>
                      </wp:positionV>
                      <wp:extent cx="76200" cy="28575"/>
                      <wp:effectExtent l="19050" t="19050" r="19050" b="28575"/>
                      <wp:wrapNone/>
                      <wp:docPr id="13204" name="Text Box 443">
                        <a:extLst xmlns:a="http://schemas.openxmlformats.org/drawingml/2006/main">
                          <a:ext uri="{FF2B5EF4-FFF2-40B4-BE49-F238E27FC236}">
                            <a16:creationId xmlns:a16="http://schemas.microsoft.com/office/drawing/2014/main" id="{00000000-0008-0000-0000-00009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79300" id="Text Box 443" o:spid="_x0000_s1026" type="#_x0000_t202" style="position:absolute;margin-left:0;margin-top:0;width:6pt;height:2.25pt;z-index:2563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4512" behindDoc="0" locked="0" layoutInCell="1" allowOverlap="1" wp14:anchorId="058D826D" wp14:editId="06422486">
                      <wp:simplePos x="0" y="0"/>
                      <wp:positionH relativeFrom="column">
                        <wp:posOffset>0</wp:posOffset>
                      </wp:positionH>
                      <wp:positionV relativeFrom="paragraph">
                        <wp:posOffset>0</wp:posOffset>
                      </wp:positionV>
                      <wp:extent cx="76200" cy="28575"/>
                      <wp:effectExtent l="19050" t="19050" r="19050" b="28575"/>
                      <wp:wrapNone/>
                      <wp:docPr id="13205" name="Text Box 442">
                        <a:extLst xmlns:a="http://schemas.openxmlformats.org/drawingml/2006/main">
                          <a:ext uri="{FF2B5EF4-FFF2-40B4-BE49-F238E27FC236}">
                            <a16:creationId xmlns:a16="http://schemas.microsoft.com/office/drawing/2014/main" id="{00000000-0008-0000-0000-00009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86940" id="Text Box 442" o:spid="_x0000_s1026" type="#_x0000_t202" style="position:absolute;margin-left:0;margin-top:0;width:6pt;height:2.25pt;z-index:2563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5536" behindDoc="0" locked="0" layoutInCell="1" allowOverlap="1" wp14:anchorId="20D14CF7" wp14:editId="327FD50A">
                      <wp:simplePos x="0" y="0"/>
                      <wp:positionH relativeFrom="column">
                        <wp:posOffset>0</wp:posOffset>
                      </wp:positionH>
                      <wp:positionV relativeFrom="paragraph">
                        <wp:posOffset>0</wp:posOffset>
                      </wp:positionV>
                      <wp:extent cx="76200" cy="28575"/>
                      <wp:effectExtent l="19050" t="19050" r="19050" b="28575"/>
                      <wp:wrapNone/>
                      <wp:docPr id="13206" name="Text Box 441">
                        <a:extLst xmlns:a="http://schemas.openxmlformats.org/drawingml/2006/main">
                          <a:ext uri="{FF2B5EF4-FFF2-40B4-BE49-F238E27FC236}">
                            <a16:creationId xmlns:a16="http://schemas.microsoft.com/office/drawing/2014/main" id="{00000000-0008-0000-0000-00009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158D8" id="Text Box 441" o:spid="_x0000_s1026" type="#_x0000_t202" style="position:absolute;margin-left:0;margin-top:0;width:6pt;height:2.25pt;z-index:2563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6560" behindDoc="0" locked="0" layoutInCell="1" allowOverlap="1" wp14:anchorId="18827082" wp14:editId="6D1CA87D">
                      <wp:simplePos x="0" y="0"/>
                      <wp:positionH relativeFrom="column">
                        <wp:posOffset>0</wp:posOffset>
                      </wp:positionH>
                      <wp:positionV relativeFrom="paragraph">
                        <wp:posOffset>0</wp:posOffset>
                      </wp:positionV>
                      <wp:extent cx="76200" cy="28575"/>
                      <wp:effectExtent l="19050" t="19050" r="19050" b="28575"/>
                      <wp:wrapNone/>
                      <wp:docPr id="13207" name="Text Box 440">
                        <a:extLst xmlns:a="http://schemas.openxmlformats.org/drawingml/2006/main">
                          <a:ext uri="{FF2B5EF4-FFF2-40B4-BE49-F238E27FC236}">
                            <a16:creationId xmlns:a16="http://schemas.microsoft.com/office/drawing/2014/main" id="{00000000-0008-0000-0000-00009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53FAA" id="Text Box 440" o:spid="_x0000_s1026" type="#_x0000_t202" style="position:absolute;margin-left:0;margin-top:0;width:6pt;height:2.25pt;z-index:2563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7584" behindDoc="0" locked="0" layoutInCell="1" allowOverlap="1" wp14:anchorId="5F22D75C" wp14:editId="7F78A4AA">
                      <wp:simplePos x="0" y="0"/>
                      <wp:positionH relativeFrom="column">
                        <wp:posOffset>0</wp:posOffset>
                      </wp:positionH>
                      <wp:positionV relativeFrom="paragraph">
                        <wp:posOffset>0</wp:posOffset>
                      </wp:positionV>
                      <wp:extent cx="76200" cy="28575"/>
                      <wp:effectExtent l="19050" t="19050" r="19050" b="28575"/>
                      <wp:wrapNone/>
                      <wp:docPr id="13208" name="Text Box 439">
                        <a:extLst xmlns:a="http://schemas.openxmlformats.org/drawingml/2006/main">
                          <a:ext uri="{FF2B5EF4-FFF2-40B4-BE49-F238E27FC236}">
                            <a16:creationId xmlns:a16="http://schemas.microsoft.com/office/drawing/2014/main" id="{00000000-0008-0000-0000-00009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3B24F" id="Text Box 439" o:spid="_x0000_s1026" type="#_x0000_t202" style="position:absolute;margin-left:0;margin-top:0;width:6pt;height:2.25pt;z-index:2563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8608" behindDoc="0" locked="0" layoutInCell="1" allowOverlap="1" wp14:anchorId="56ACBDBC" wp14:editId="52520545">
                      <wp:simplePos x="0" y="0"/>
                      <wp:positionH relativeFrom="column">
                        <wp:posOffset>0</wp:posOffset>
                      </wp:positionH>
                      <wp:positionV relativeFrom="paragraph">
                        <wp:posOffset>0</wp:posOffset>
                      </wp:positionV>
                      <wp:extent cx="76200" cy="28575"/>
                      <wp:effectExtent l="19050" t="19050" r="19050" b="28575"/>
                      <wp:wrapNone/>
                      <wp:docPr id="13209" name="Text Box 438">
                        <a:extLst xmlns:a="http://schemas.openxmlformats.org/drawingml/2006/main">
                          <a:ext uri="{FF2B5EF4-FFF2-40B4-BE49-F238E27FC236}">
                            <a16:creationId xmlns:a16="http://schemas.microsoft.com/office/drawing/2014/main" id="{00000000-0008-0000-0000-00009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F9A24C" id="Text Box 438" o:spid="_x0000_s1026" type="#_x0000_t202" style="position:absolute;margin-left:0;margin-top:0;width:6pt;height:2.25pt;z-index:2563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89632" behindDoc="0" locked="0" layoutInCell="1" allowOverlap="1" wp14:anchorId="3BF7C2EB" wp14:editId="2FA0F71E">
                      <wp:simplePos x="0" y="0"/>
                      <wp:positionH relativeFrom="column">
                        <wp:posOffset>0</wp:posOffset>
                      </wp:positionH>
                      <wp:positionV relativeFrom="paragraph">
                        <wp:posOffset>0</wp:posOffset>
                      </wp:positionV>
                      <wp:extent cx="76200" cy="28575"/>
                      <wp:effectExtent l="19050" t="19050" r="19050" b="28575"/>
                      <wp:wrapNone/>
                      <wp:docPr id="13210" name="Text Box 437">
                        <a:extLst xmlns:a="http://schemas.openxmlformats.org/drawingml/2006/main">
                          <a:ext uri="{FF2B5EF4-FFF2-40B4-BE49-F238E27FC236}">
                            <a16:creationId xmlns:a16="http://schemas.microsoft.com/office/drawing/2014/main" id="{00000000-0008-0000-0000-00009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F6081" id="Text Box 437" o:spid="_x0000_s1026" type="#_x0000_t202" style="position:absolute;margin-left:0;margin-top:0;width:6pt;height:2.25pt;z-index:2563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0656" behindDoc="0" locked="0" layoutInCell="1" allowOverlap="1" wp14:anchorId="2AFD813F" wp14:editId="4D350593">
                      <wp:simplePos x="0" y="0"/>
                      <wp:positionH relativeFrom="column">
                        <wp:posOffset>0</wp:posOffset>
                      </wp:positionH>
                      <wp:positionV relativeFrom="paragraph">
                        <wp:posOffset>0</wp:posOffset>
                      </wp:positionV>
                      <wp:extent cx="76200" cy="28575"/>
                      <wp:effectExtent l="19050" t="19050" r="19050" b="28575"/>
                      <wp:wrapNone/>
                      <wp:docPr id="13211" name="Text Box 436">
                        <a:extLst xmlns:a="http://schemas.openxmlformats.org/drawingml/2006/main">
                          <a:ext uri="{FF2B5EF4-FFF2-40B4-BE49-F238E27FC236}">
                            <a16:creationId xmlns:a16="http://schemas.microsoft.com/office/drawing/2014/main" id="{00000000-0008-0000-0000-00009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27B2B" id="Text Box 436" o:spid="_x0000_s1026" type="#_x0000_t202" style="position:absolute;margin-left:0;margin-top:0;width:6pt;height:2.25pt;z-index:2563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1680" behindDoc="0" locked="0" layoutInCell="1" allowOverlap="1" wp14:anchorId="5A54197D" wp14:editId="0623C3C7">
                      <wp:simplePos x="0" y="0"/>
                      <wp:positionH relativeFrom="column">
                        <wp:posOffset>0</wp:posOffset>
                      </wp:positionH>
                      <wp:positionV relativeFrom="paragraph">
                        <wp:posOffset>0</wp:posOffset>
                      </wp:positionV>
                      <wp:extent cx="76200" cy="28575"/>
                      <wp:effectExtent l="19050" t="19050" r="19050" b="28575"/>
                      <wp:wrapNone/>
                      <wp:docPr id="13212" name="Text Box 435">
                        <a:extLst xmlns:a="http://schemas.openxmlformats.org/drawingml/2006/main">
                          <a:ext uri="{FF2B5EF4-FFF2-40B4-BE49-F238E27FC236}">
                            <a16:creationId xmlns:a16="http://schemas.microsoft.com/office/drawing/2014/main" id="{00000000-0008-0000-0000-00009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D08A4" id="Text Box 435" o:spid="_x0000_s1026" type="#_x0000_t202" style="position:absolute;margin-left:0;margin-top:0;width:6pt;height:2.25pt;z-index:2563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2704" behindDoc="0" locked="0" layoutInCell="1" allowOverlap="1" wp14:anchorId="6762B4D0" wp14:editId="251A67EF">
                      <wp:simplePos x="0" y="0"/>
                      <wp:positionH relativeFrom="column">
                        <wp:posOffset>0</wp:posOffset>
                      </wp:positionH>
                      <wp:positionV relativeFrom="paragraph">
                        <wp:posOffset>0</wp:posOffset>
                      </wp:positionV>
                      <wp:extent cx="76200" cy="28575"/>
                      <wp:effectExtent l="19050" t="19050" r="19050" b="28575"/>
                      <wp:wrapNone/>
                      <wp:docPr id="13213" name="Text Box 434">
                        <a:extLst xmlns:a="http://schemas.openxmlformats.org/drawingml/2006/main">
                          <a:ext uri="{FF2B5EF4-FFF2-40B4-BE49-F238E27FC236}">
                            <a16:creationId xmlns:a16="http://schemas.microsoft.com/office/drawing/2014/main" id="{00000000-0008-0000-0000-00009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057FE" id="Text Box 434" o:spid="_x0000_s1026" type="#_x0000_t202" style="position:absolute;margin-left:0;margin-top:0;width:6pt;height:2.25pt;z-index:2563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3728" behindDoc="0" locked="0" layoutInCell="1" allowOverlap="1" wp14:anchorId="50BF78B0" wp14:editId="01120FF9">
                      <wp:simplePos x="0" y="0"/>
                      <wp:positionH relativeFrom="column">
                        <wp:posOffset>0</wp:posOffset>
                      </wp:positionH>
                      <wp:positionV relativeFrom="paragraph">
                        <wp:posOffset>0</wp:posOffset>
                      </wp:positionV>
                      <wp:extent cx="76200" cy="28575"/>
                      <wp:effectExtent l="19050" t="19050" r="19050" b="28575"/>
                      <wp:wrapNone/>
                      <wp:docPr id="13214" name="Text Box 433">
                        <a:extLst xmlns:a="http://schemas.openxmlformats.org/drawingml/2006/main">
                          <a:ext uri="{FF2B5EF4-FFF2-40B4-BE49-F238E27FC236}">
                            <a16:creationId xmlns:a16="http://schemas.microsoft.com/office/drawing/2014/main" id="{00000000-0008-0000-0000-00009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BDF69" id="Text Box 433" o:spid="_x0000_s1026" type="#_x0000_t202" style="position:absolute;margin-left:0;margin-top:0;width:6pt;height:2.25pt;z-index:2563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4752" behindDoc="0" locked="0" layoutInCell="1" allowOverlap="1" wp14:anchorId="5C85CBB5" wp14:editId="2CFB7643">
                      <wp:simplePos x="0" y="0"/>
                      <wp:positionH relativeFrom="column">
                        <wp:posOffset>0</wp:posOffset>
                      </wp:positionH>
                      <wp:positionV relativeFrom="paragraph">
                        <wp:posOffset>0</wp:posOffset>
                      </wp:positionV>
                      <wp:extent cx="76200" cy="28575"/>
                      <wp:effectExtent l="19050" t="19050" r="19050" b="28575"/>
                      <wp:wrapNone/>
                      <wp:docPr id="13215" name="Text Box 432">
                        <a:extLst xmlns:a="http://schemas.openxmlformats.org/drawingml/2006/main">
                          <a:ext uri="{FF2B5EF4-FFF2-40B4-BE49-F238E27FC236}">
                            <a16:creationId xmlns:a16="http://schemas.microsoft.com/office/drawing/2014/main" id="{00000000-0008-0000-0000-00009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AE94A4" id="Text Box 432" o:spid="_x0000_s1026" type="#_x0000_t202" style="position:absolute;margin-left:0;margin-top:0;width:6pt;height:2.25pt;z-index:2563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5776" behindDoc="0" locked="0" layoutInCell="1" allowOverlap="1" wp14:anchorId="13E4BB71" wp14:editId="45F4A1A9">
                      <wp:simplePos x="0" y="0"/>
                      <wp:positionH relativeFrom="column">
                        <wp:posOffset>0</wp:posOffset>
                      </wp:positionH>
                      <wp:positionV relativeFrom="paragraph">
                        <wp:posOffset>0</wp:posOffset>
                      </wp:positionV>
                      <wp:extent cx="76200" cy="28575"/>
                      <wp:effectExtent l="19050" t="19050" r="19050" b="28575"/>
                      <wp:wrapNone/>
                      <wp:docPr id="13216" name="Text Box 431">
                        <a:extLst xmlns:a="http://schemas.openxmlformats.org/drawingml/2006/main">
                          <a:ext uri="{FF2B5EF4-FFF2-40B4-BE49-F238E27FC236}">
                            <a16:creationId xmlns:a16="http://schemas.microsoft.com/office/drawing/2014/main" id="{00000000-0008-0000-0000-0000A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35D02E" id="Text Box 431" o:spid="_x0000_s1026" type="#_x0000_t202" style="position:absolute;margin-left:0;margin-top:0;width:6pt;height:2.25pt;z-index:2563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6800" behindDoc="0" locked="0" layoutInCell="1" allowOverlap="1" wp14:anchorId="48F7ABFA" wp14:editId="54EAB403">
                      <wp:simplePos x="0" y="0"/>
                      <wp:positionH relativeFrom="column">
                        <wp:posOffset>0</wp:posOffset>
                      </wp:positionH>
                      <wp:positionV relativeFrom="paragraph">
                        <wp:posOffset>0</wp:posOffset>
                      </wp:positionV>
                      <wp:extent cx="76200" cy="28575"/>
                      <wp:effectExtent l="19050" t="19050" r="19050" b="28575"/>
                      <wp:wrapNone/>
                      <wp:docPr id="13217" name="Text Box 430">
                        <a:extLst xmlns:a="http://schemas.openxmlformats.org/drawingml/2006/main">
                          <a:ext uri="{FF2B5EF4-FFF2-40B4-BE49-F238E27FC236}">
                            <a16:creationId xmlns:a16="http://schemas.microsoft.com/office/drawing/2014/main" id="{00000000-0008-0000-0000-0000A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96E161" id="Text Box 430" o:spid="_x0000_s1026" type="#_x0000_t202" style="position:absolute;margin-left:0;margin-top:0;width:6pt;height:2.25pt;z-index:2563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7824" behindDoc="0" locked="0" layoutInCell="1" allowOverlap="1" wp14:anchorId="608D6C10" wp14:editId="4B08B08E">
                      <wp:simplePos x="0" y="0"/>
                      <wp:positionH relativeFrom="column">
                        <wp:posOffset>0</wp:posOffset>
                      </wp:positionH>
                      <wp:positionV relativeFrom="paragraph">
                        <wp:posOffset>0</wp:posOffset>
                      </wp:positionV>
                      <wp:extent cx="76200" cy="28575"/>
                      <wp:effectExtent l="19050" t="19050" r="19050" b="28575"/>
                      <wp:wrapNone/>
                      <wp:docPr id="13218" name="Text Box 429">
                        <a:extLst xmlns:a="http://schemas.openxmlformats.org/drawingml/2006/main">
                          <a:ext uri="{FF2B5EF4-FFF2-40B4-BE49-F238E27FC236}">
                            <a16:creationId xmlns:a16="http://schemas.microsoft.com/office/drawing/2014/main" id="{00000000-0008-0000-0000-0000A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9D2379" id="Text Box 429" o:spid="_x0000_s1026" type="#_x0000_t202" style="position:absolute;margin-left:0;margin-top:0;width:6pt;height:2.25pt;z-index:2563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8848" behindDoc="0" locked="0" layoutInCell="1" allowOverlap="1" wp14:anchorId="2C777E47" wp14:editId="276A0CC8">
                      <wp:simplePos x="0" y="0"/>
                      <wp:positionH relativeFrom="column">
                        <wp:posOffset>0</wp:posOffset>
                      </wp:positionH>
                      <wp:positionV relativeFrom="paragraph">
                        <wp:posOffset>0</wp:posOffset>
                      </wp:positionV>
                      <wp:extent cx="76200" cy="28575"/>
                      <wp:effectExtent l="19050" t="19050" r="19050" b="28575"/>
                      <wp:wrapNone/>
                      <wp:docPr id="13219" name="Text Box 428">
                        <a:extLst xmlns:a="http://schemas.openxmlformats.org/drawingml/2006/main">
                          <a:ext uri="{FF2B5EF4-FFF2-40B4-BE49-F238E27FC236}">
                            <a16:creationId xmlns:a16="http://schemas.microsoft.com/office/drawing/2014/main" id="{00000000-0008-0000-0000-0000A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18146" id="Text Box 428" o:spid="_x0000_s1026" type="#_x0000_t202" style="position:absolute;margin-left:0;margin-top:0;width:6pt;height:2.25pt;z-index:2563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399872" behindDoc="0" locked="0" layoutInCell="1" allowOverlap="1" wp14:anchorId="7F3422CF" wp14:editId="2A791C4A">
                      <wp:simplePos x="0" y="0"/>
                      <wp:positionH relativeFrom="column">
                        <wp:posOffset>0</wp:posOffset>
                      </wp:positionH>
                      <wp:positionV relativeFrom="paragraph">
                        <wp:posOffset>0</wp:posOffset>
                      </wp:positionV>
                      <wp:extent cx="76200" cy="28575"/>
                      <wp:effectExtent l="19050" t="19050" r="19050" b="28575"/>
                      <wp:wrapNone/>
                      <wp:docPr id="13220" name="Text Box 427">
                        <a:extLst xmlns:a="http://schemas.openxmlformats.org/drawingml/2006/main">
                          <a:ext uri="{FF2B5EF4-FFF2-40B4-BE49-F238E27FC236}">
                            <a16:creationId xmlns:a16="http://schemas.microsoft.com/office/drawing/2014/main" id="{00000000-0008-0000-0000-0000A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9143A" id="Text Box 427" o:spid="_x0000_s1026" type="#_x0000_t202" style="position:absolute;margin-left:0;margin-top:0;width:6pt;height:2.25pt;z-index:2563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0896" behindDoc="0" locked="0" layoutInCell="1" allowOverlap="1" wp14:anchorId="0E28682C" wp14:editId="033F0F3D">
                      <wp:simplePos x="0" y="0"/>
                      <wp:positionH relativeFrom="column">
                        <wp:posOffset>0</wp:posOffset>
                      </wp:positionH>
                      <wp:positionV relativeFrom="paragraph">
                        <wp:posOffset>0</wp:posOffset>
                      </wp:positionV>
                      <wp:extent cx="76200" cy="28575"/>
                      <wp:effectExtent l="19050" t="19050" r="19050" b="28575"/>
                      <wp:wrapNone/>
                      <wp:docPr id="13221" name="Text Box 426">
                        <a:extLst xmlns:a="http://schemas.openxmlformats.org/drawingml/2006/main">
                          <a:ext uri="{FF2B5EF4-FFF2-40B4-BE49-F238E27FC236}">
                            <a16:creationId xmlns:a16="http://schemas.microsoft.com/office/drawing/2014/main" id="{00000000-0008-0000-0000-0000A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3B516" id="Text Box 426" o:spid="_x0000_s1026" type="#_x0000_t202" style="position:absolute;margin-left:0;margin-top:0;width:6pt;height:2.25pt;z-index:2564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1920" behindDoc="0" locked="0" layoutInCell="1" allowOverlap="1" wp14:anchorId="3F3114F6" wp14:editId="25384E29">
                      <wp:simplePos x="0" y="0"/>
                      <wp:positionH relativeFrom="column">
                        <wp:posOffset>0</wp:posOffset>
                      </wp:positionH>
                      <wp:positionV relativeFrom="paragraph">
                        <wp:posOffset>0</wp:posOffset>
                      </wp:positionV>
                      <wp:extent cx="76200" cy="28575"/>
                      <wp:effectExtent l="19050" t="19050" r="19050" b="28575"/>
                      <wp:wrapNone/>
                      <wp:docPr id="13222" name="Text Box 425">
                        <a:extLst xmlns:a="http://schemas.openxmlformats.org/drawingml/2006/main">
                          <a:ext uri="{FF2B5EF4-FFF2-40B4-BE49-F238E27FC236}">
                            <a16:creationId xmlns:a16="http://schemas.microsoft.com/office/drawing/2014/main" id="{00000000-0008-0000-0000-0000A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A9E7C" id="Text Box 425" o:spid="_x0000_s1026" type="#_x0000_t202" style="position:absolute;margin-left:0;margin-top:0;width:6pt;height:2.25pt;z-index:2564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2944" behindDoc="0" locked="0" layoutInCell="1" allowOverlap="1" wp14:anchorId="58FDE4F4" wp14:editId="7C1B3ACF">
                      <wp:simplePos x="0" y="0"/>
                      <wp:positionH relativeFrom="column">
                        <wp:posOffset>0</wp:posOffset>
                      </wp:positionH>
                      <wp:positionV relativeFrom="paragraph">
                        <wp:posOffset>0</wp:posOffset>
                      </wp:positionV>
                      <wp:extent cx="76200" cy="28575"/>
                      <wp:effectExtent l="19050" t="19050" r="19050" b="28575"/>
                      <wp:wrapNone/>
                      <wp:docPr id="13223" name="Text Box 424">
                        <a:extLst xmlns:a="http://schemas.openxmlformats.org/drawingml/2006/main">
                          <a:ext uri="{FF2B5EF4-FFF2-40B4-BE49-F238E27FC236}">
                            <a16:creationId xmlns:a16="http://schemas.microsoft.com/office/drawing/2014/main" id="{00000000-0008-0000-0000-0000A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46A0F" id="Text Box 424" o:spid="_x0000_s1026" type="#_x0000_t202" style="position:absolute;margin-left:0;margin-top:0;width:6pt;height:2.25pt;z-index:2564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3968" behindDoc="0" locked="0" layoutInCell="1" allowOverlap="1" wp14:anchorId="1F453856" wp14:editId="3BAC05B8">
                      <wp:simplePos x="0" y="0"/>
                      <wp:positionH relativeFrom="column">
                        <wp:posOffset>0</wp:posOffset>
                      </wp:positionH>
                      <wp:positionV relativeFrom="paragraph">
                        <wp:posOffset>0</wp:posOffset>
                      </wp:positionV>
                      <wp:extent cx="76200" cy="28575"/>
                      <wp:effectExtent l="19050" t="19050" r="19050" b="28575"/>
                      <wp:wrapNone/>
                      <wp:docPr id="13224" name="Text Box 423">
                        <a:extLst xmlns:a="http://schemas.openxmlformats.org/drawingml/2006/main">
                          <a:ext uri="{FF2B5EF4-FFF2-40B4-BE49-F238E27FC236}">
                            <a16:creationId xmlns:a16="http://schemas.microsoft.com/office/drawing/2014/main" id="{00000000-0008-0000-0000-0000A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EDDCB" id="Text Box 423" o:spid="_x0000_s1026" type="#_x0000_t202" style="position:absolute;margin-left:0;margin-top:0;width:6pt;height:2.25pt;z-index:2564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4992" behindDoc="0" locked="0" layoutInCell="1" allowOverlap="1" wp14:anchorId="3D8F10F6" wp14:editId="51643AAF">
                      <wp:simplePos x="0" y="0"/>
                      <wp:positionH relativeFrom="column">
                        <wp:posOffset>0</wp:posOffset>
                      </wp:positionH>
                      <wp:positionV relativeFrom="paragraph">
                        <wp:posOffset>0</wp:posOffset>
                      </wp:positionV>
                      <wp:extent cx="76200" cy="28575"/>
                      <wp:effectExtent l="19050" t="19050" r="19050" b="28575"/>
                      <wp:wrapNone/>
                      <wp:docPr id="13225" name="Text Box 422">
                        <a:extLst xmlns:a="http://schemas.openxmlformats.org/drawingml/2006/main">
                          <a:ext uri="{FF2B5EF4-FFF2-40B4-BE49-F238E27FC236}">
                            <a16:creationId xmlns:a16="http://schemas.microsoft.com/office/drawing/2014/main" id="{00000000-0008-0000-0000-0000A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6EB01" id="Text Box 422" o:spid="_x0000_s1026" type="#_x0000_t202" style="position:absolute;margin-left:0;margin-top:0;width:6pt;height:2.25pt;z-index:2564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6016" behindDoc="0" locked="0" layoutInCell="1" allowOverlap="1" wp14:anchorId="348A7F6A" wp14:editId="0D2C396C">
                      <wp:simplePos x="0" y="0"/>
                      <wp:positionH relativeFrom="column">
                        <wp:posOffset>0</wp:posOffset>
                      </wp:positionH>
                      <wp:positionV relativeFrom="paragraph">
                        <wp:posOffset>0</wp:posOffset>
                      </wp:positionV>
                      <wp:extent cx="76200" cy="28575"/>
                      <wp:effectExtent l="19050" t="19050" r="19050" b="28575"/>
                      <wp:wrapNone/>
                      <wp:docPr id="13226" name="Text Box 421">
                        <a:extLst xmlns:a="http://schemas.openxmlformats.org/drawingml/2006/main">
                          <a:ext uri="{FF2B5EF4-FFF2-40B4-BE49-F238E27FC236}">
                            <a16:creationId xmlns:a16="http://schemas.microsoft.com/office/drawing/2014/main" id="{00000000-0008-0000-0000-0000A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29DBA" id="Text Box 421" o:spid="_x0000_s1026" type="#_x0000_t202" style="position:absolute;margin-left:0;margin-top:0;width:6pt;height:2.25pt;z-index:2564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7040" behindDoc="0" locked="0" layoutInCell="1" allowOverlap="1" wp14:anchorId="4046DB60" wp14:editId="74A3A2A6">
                      <wp:simplePos x="0" y="0"/>
                      <wp:positionH relativeFrom="column">
                        <wp:posOffset>0</wp:posOffset>
                      </wp:positionH>
                      <wp:positionV relativeFrom="paragraph">
                        <wp:posOffset>0</wp:posOffset>
                      </wp:positionV>
                      <wp:extent cx="76200" cy="28575"/>
                      <wp:effectExtent l="19050" t="19050" r="19050" b="28575"/>
                      <wp:wrapNone/>
                      <wp:docPr id="13227" name="Text Box 420">
                        <a:extLst xmlns:a="http://schemas.openxmlformats.org/drawingml/2006/main">
                          <a:ext uri="{FF2B5EF4-FFF2-40B4-BE49-F238E27FC236}">
                            <a16:creationId xmlns:a16="http://schemas.microsoft.com/office/drawing/2014/main" id="{00000000-0008-0000-0000-0000A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337CE" id="Text Box 420" o:spid="_x0000_s1026" type="#_x0000_t202" style="position:absolute;margin-left:0;margin-top:0;width:6pt;height:2.25pt;z-index:2564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8064" behindDoc="0" locked="0" layoutInCell="1" allowOverlap="1" wp14:anchorId="795AD1DB" wp14:editId="44A39FE8">
                      <wp:simplePos x="0" y="0"/>
                      <wp:positionH relativeFrom="column">
                        <wp:posOffset>0</wp:posOffset>
                      </wp:positionH>
                      <wp:positionV relativeFrom="paragraph">
                        <wp:posOffset>0</wp:posOffset>
                      </wp:positionV>
                      <wp:extent cx="76200" cy="28575"/>
                      <wp:effectExtent l="19050" t="19050" r="19050" b="28575"/>
                      <wp:wrapNone/>
                      <wp:docPr id="13228" name="Text Box 419">
                        <a:extLst xmlns:a="http://schemas.openxmlformats.org/drawingml/2006/main">
                          <a:ext uri="{FF2B5EF4-FFF2-40B4-BE49-F238E27FC236}">
                            <a16:creationId xmlns:a16="http://schemas.microsoft.com/office/drawing/2014/main" id="{00000000-0008-0000-0000-0000A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12DAA" id="Text Box 419" o:spid="_x0000_s1026" type="#_x0000_t202" style="position:absolute;margin-left:0;margin-top:0;width:6pt;height:2.25pt;z-index:2564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09088" behindDoc="0" locked="0" layoutInCell="1" allowOverlap="1" wp14:anchorId="2C31B28D" wp14:editId="543A6CCF">
                      <wp:simplePos x="0" y="0"/>
                      <wp:positionH relativeFrom="column">
                        <wp:posOffset>0</wp:posOffset>
                      </wp:positionH>
                      <wp:positionV relativeFrom="paragraph">
                        <wp:posOffset>0</wp:posOffset>
                      </wp:positionV>
                      <wp:extent cx="76200" cy="28575"/>
                      <wp:effectExtent l="19050" t="19050" r="19050" b="28575"/>
                      <wp:wrapNone/>
                      <wp:docPr id="13229" name="Text Box 418">
                        <a:extLst xmlns:a="http://schemas.openxmlformats.org/drawingml/2006/main">
                          <a:ext uri="{FF2B5EF4-FFF2-40B4-BE49-F238E27FC236}">
                            <a16:creationId xmlns:a16="http://schemas.microsoft.com/office/drawing/2014/main" id="{00000000-0008-0000-0000-0000A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79998" id="Text Box 418" o:spid="_x0000_s1026" type="#_x0000_t202" style="position:absolute;margin-left:0;margin-top:0;width:6pt;height:2.25pt;z-index:2564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0112" behindDoc="0" locked="0" layoutInCell="1" allowOverlap="1" wp14:anchorId="099B8598" wp14:editId="606D1FC2">
                      <wp:simplePos x="0" y="0"/>
                      <wp:positionH relativeFrom="column">
                        <wp:posOffset>0</wp:posOffset>
                      </wp:positionH>
                      <wp:positionV relativeFrom="paragraph">
                        <wp:posOffset>0</wp:posOffset>
                      </wp:positionV>
                      <wp:extent cx="76200" cy="28575"/>
                      <wp:effectExtent l="19050" t="19050" r="19050" b="28575"/>
                      <wp:wrapNone/>
                      <wp:docPr id="13230" name="Text Box 417">
                        <a:extLst xmlns:a="http://schemas.openxmlformats.org/drawingml/2006/main">
                          <a:ext uri="{FF2B5EF4-FFF2-40B4-BE49-F238E27FC236}">
                            <a16:creationId xmlns:a16="http://schemas.microsoft.com/office/drawing/2014/main" id="{00000000-0008-0000-0000-0000A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0B6DF" id="Text Box 417" o:spid="_x0000_s1026" type="#_x0000_t202" style="position:absolute;margin-left:0;margin-top:0;width:6pt;height:2.25pt;z-index:2564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1136" behindDoc="0" locked="0" layoutInCell="1" allowOverlap="1" wp14:anchorId="2E60DECD" wp14:editId="55683828">
                      <wp:simplePos x="0" y="0"/>
                      <wp:positionH relativeFrom="column">
                        <wp:posOffset>0</wp:posOffset>
                      </wp:positionH>
                      <wp:positionV relativeFrom="paragraph">
                        <wp:posOffset>0</wp:posOffset>
                      </wp:positionV>
                      <wp:extent cx="76200" cy="28575"/>
                      <wp:effectExtent l="19050" t="19050" r="19050" b="28575"/>
                      <wp:wrapNone/>
                      <wp:docPr id="13231" name="Text Box 416">
                        <a:extLst xmlns:a="http://schemas.openxmlformats.org/drawingml/2006/main">
                          <a:ext uri="{FF2B5EF4-FFF2-40B4-BE49-F238E27FC236}">
                            <a16:creationId xmlns:a16="http://schemas.microsoft.com/office/drawing/2014/main" id="{00000000-0008-0000-0000-0000A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17D4B" id="Text Box 416" o:spid="_x0000_s1026" type="#_x0000_t202" style="position:absolute;margin-left:0;margin-top:0;width:6pt;height:2.25pt;z-index:2564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2160" behindDoc="0" locked="0" layoutInCell="1" allowOverlap="1" wp14:anchorId="55503C5B" wp14:editId="1A3F38D7">
                      <wp:simplePos x="0" y="0"/>
                      <wp:positionH relativeFrom="column">
                        <wp:posOffset>0</wp:posOffset>
                      </wp:positionH>
                      <wp:positionV relativeFrom="paragraph">
                        <wp:posOffset>0</wp:posOffset>
                      </wp:positionV>
                      <wp:extent cx="76200" cy="28575"/>
                      <wp:effectExtent l="19050" t="19050" r="19050" b="28575"/>
                      <wp:wrapNone/>
                      <wp:docPr id="13232" name="Text Box 415">
                        <a:extLst xmlns:a="http://schemas.openxmlformats.org/drawingml/2006/main">
                          <a:ext uri="{FF2B5EF4-FFF2-40B4-BE49-F238E27FC236}">
                            <a16:creationId xmlns:a16="http://schemas.microsoft.com/office/drawing/2014/main" id="{00000000-0008-0000-0000-0000B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91EE5" id="Text Box 415" o:spid="_x0000_s1026" type="#_x0000_t202" style="position:absolute;margin-left:0;margin-top:0;width:6pt;height:2.25pt;z-index:2564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3184" behindDoc="0" locked="0" layoutInCell="1" allowOverlap="1" wp14:anchorId="02285FC1" wp14:editId="06744F93">
                      <wp:simplePos x="0" y="0"/>
                      <wp:positionH relativeFrom="column">
                        <wp:posOffset>0</wp:posOffset>
                      </wp:positionH>
                      <wp:positionV relativeFrom="paragraph">
                        <wp:posOffset>0</wp:posOffset>
                      </wp:positionV>
                      <wp:extent cx="76200" cy="28575"/>
                      <wp:effectExtent l="19050" t="19050" r="19050" b="28575"/>
                      <wp:wrapNone/>
                      <wp:docPr id="13233" name="Text Box 414">
                        <a:extLst xmlns:a="http://schemas.openxmlformats.org/drawingml/2006/main">
                          <a:ext uri="{FF2B5EF4-FFF2-40B4-BE49-F238E27FC236}">
                            <a16:creationId xmlns:a16="http://schemas.microsoft.com/office/drawing/2014/main" id="{00000000-0008-0000-0000-0000B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9EAAF" id="Text Box 414" o:spid="_x0000_s1026" type="#_x0000_t202" style="position:absolute;margin-left:0;margin-top:0;width:6pt;height:2.25pt;z-index:2564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4208" behindDoc="0" locked="0" layoutInCell="1" allowOverlap="1" wp14:anchorId="61EE29C8" wp14:editId="371D681C">
                      <wp:simplePos x="0" y="0"/>
                      <wp:positionH relativeFrom="column">
                        <wp:posOffset>0</wp:posOffset>
                      </wp:positionH>
                      <wp:positionV relativeFrom="paragraph">
                        <wp:posOffset>0</wp:posOffset>
                      </wp:positionV>
                      <wp:extent cx="76200" cy="28575"/>
                      <wp:effectExtent l="19050" t="19050" r="19050" b="28575"/>
                      <wp:wrapNone/>
                      <wp:docPr id="13234" name="Text Box 413">
                        <a:extLst xmlns:a="http://schemas.openxmlformats.org/drawingml/2006/main">
                          <a:ext uri="{FF2B5EF4-FFF2-40B4-BE49-F238E27FC236}">
                            <a16:creationId xmlns:a16="http://schemas.microsoft.com/office/drawing/2014/main" id="{00000000-0008-0000-0000-0000B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1B93B" id="Text Box 413" o:spid="_x0000_s1026" type="#_x0000_t202" style="position:absolute;margin-left:0;margin-top:0;width:6pt;height:2.25pt;z-index:2564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5232" behindDoc="0" locked="0" layoutInCell="1" allowOverlap="1" wp14:anchorId="08C5C01E" wp14:editId="7E2FCC5D">
                      <wp:simplePos x="0" y="0"/>
                      <wp:positionH relativeFrom="column">
                        <wp:posOffset>0</wp:posOffset>
                      </wp:positionH>
                      <wp:positionV relativeFrom="paragraph">
                        <wp:posOffset>0</wp:posOffset>
                      </wp:positionV>
                      <wp:extent cx="76200" cy="28575"/>
                      <wp:effectExtent l="19050" t="19050" r="19050" b="28575"/>
                      <wp:wrapNone/>
                      <wp:docPr id="13235" name="Text Box 412">
                        <a:extLst xmlns:a="http://schemas.openxmlformats.org/drawingml/2006/main">
                          <a:ext uri="{FF2B5EF4-FFF2-40B4-BE49-F238E27FC236}">
                            <a16:creationId xmlns:a16="http://schemas.microsoft.com/office/drawing/2014/main" id="{00000000-0008-0000-0000-0000B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7CC7F" id="Text Box 412" o:spid="_x0000_s1026" type="#_x0000_t202" style="position:absolute;margin-left:0;margin-top:0;width:6pt;height:2.25pt;z-index:2564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6256" behindDoc="0" locked="0" layoutInCell="1" allowOverlap="1" wp14:anchorId="2567FCF1" wp14:editId="0AC015F5">
                      <wp:simplePos x="0" y="0"/>
                      <wp:positionH relativeFrom="column">
                        <wp:posOffset>0</wp:posOffset>
                      </wp:positionH>
                      <wp:positionV relativeFrom="paragraph">
                        <wp:posOffset>0</wp:posOffset>
                      </wp:positionV>
                      <wp:extent cx="76200" cy="28575"/>
                      <wp:effectExtent l="19050" t="19050" r="19050" b="28575"/>
                      <wp:wrapNone/>
                      <wp:docPr id="13236" name="Text Box 411">
                        <a:extLst xmlns:a="http://schemas.openxmlformats.org/drawingml/2006/main">
                          <a:ext uri="{FF2B5EF4-FFF2-40B4-BE49-F238E27FC236}">
                            <a16:creationId xmlns:a16="http://schemas.microsoft.com/office/drawing/2014/main" id="{00000000-0008-0000-0000-0000B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6E832" id="Text Box 411" o:spid="_x0000_s1026" type="#_x0000_t202" style="position:absolute;margin-left:0;margin-top:0;width:6pt;height:2.25pt;z-index:2564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7280" behindDoc="0" locked="0" layoutInCell="1" allowOverlap="1" wp14:anchorId="215F6C50" wp14:editId="06170963">
                      <wp:simplePos x="0" y="0"/>
                      <wp:positionH relativeFrom="column">
                        <wp:posOffset>0</wp:posOffset>
                      </wp:positionH>
                      <wp:positionV relativeFrom="paragraph">
                        <wp:posOffset>0</wp:posOffset>
                      </wp:positionV>
                      <wp:extent cx="76200" cy="28575"/>
                      <wp:effectExtent l="19050" t="19050" r="19050" b="28575"/>
                      <wp:wrapNone/>
                      <wp:docPr id="13237" name="Text Box 410">
                        <a:extLst xmlns:a="http://schemas.openxmlformats.org/drawingml/2006/main">
                          <a:ext uri="{FF2B5EF4-FFF2-40B4-BE49-F238E27FC236}">
                            <a16:creationId xmlns:a16="http://schemas.microsoft.com/office/drawing/2014/main" id="{00000000-0008-0000-0000-0000B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696BC" id="Text Box 410" o:spid="_x0000_s1026" type="#_x0000_t202" style="position:absolute;margin-left:0;margin-top:0;width:6pt;height:2.25pt;z-index:2564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8304" behindDoc="0" locked="0" layoutInCell="1" allowOverlap="1" wp14:anchorId="64CB0CD5" wp14:editId="3CCFC2FA">
                      <wp:simplePos x="0" y="0"/>
                      <wp:positionH relativeFrom="column">
                        <wp:posOffset>0</wp:posOffset>
                      </wp:positionH>
                      <wp:positionV relativeFrom="paragraph">
                        <wp:posOffset>0</wp:posOffset>
                      </wp:positionV>
                      <wp:extent cx="76200" cy="28575"/>
                      <wp:effectExtent l="19050" t="19050" r="19050" b="28575"/>
                      <wp:wrapNone/>
                      <wp:docPr id="13238" name="Text Box 409">
                        <a:extLst xmlns:a="http://schemas.openxmlformats.org/drawingml/2006/main">
                          <a:ext uri="{FF2B5EF4-FFF2-40B4-BE49-F238E27FC236}">
                            <a16:creationId xmlns:a16="http://schemas.microsoft.com/office/drawing/2014/main" id="{00000000-0008-0000-0000-0000B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CDBC4F" id="Text Box 409" o:spid="_x0000_s1026" type="#_x0000_t202" style="position:absolute;margin-left:0;margin-top:0;width:6pt;height:2.25pt;z-index:2564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19328" behindDoc="0" locked="0" layoutInCell="1" allowOverlap="1" wp14:anchorId="5CB82410" wp14:editId="0977CA83">
                      <wp:simplePos x="0" y="0"/>
                      <wp:positionH relativeFrom="column">
                        <wp:posOffset>0</wp:posOffset>
                      </wp:positionH>
                      <wp:positionV relativeFrom="paragraph">
                        <wp:posOffset>0</wp:posOffset>
                      </wp:positionV>
                      <wp:extent cx="76200" cy="28575"/>
                      <wp:effectExtent l="19050" t="19050" r="19050" b="28575"/>
                      <wp:wrapNone/>
                      <wp:docPr id="13239" name="Text Box 408">
                        <a:extLst xmlns:a="http://schemas.openxmlformats.org/drawingml/2006/main">
                          <a:ext uri="{FF2B5EF4-FFF2-40B4-BE49-F238E27FC236}">
                            <a16:creationId xmlns:a16="http://schemas.microsoft.com/office/drawing/2014/main" id="{00000000-0008-0000-0000-0000B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DD252" id="Text Box 408" o:spid="_x0000_s1026" type="#_x0000_t202" style="position:absolute;margin-left:0;margin-top:0;width:6pt;height:2.25pt;z-index:2564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0352" behindDoc="0" locked="0" layoutInCell="1" allowOverlap="1" wp14:anchorId="1F4C6E1B" wp14:editId="53A0C753">
                      <wp:simplePos x="0" y="0"/>
                      <wp:positionH relativeFrom="column">
                        <wp:posOffset>0</wp:posOffset>
                      </wp:positionH>
                      <wp:positionV relativeFrom="paragraph">
                        <wp:posOffset>0</wp:posOffset>
                      </wp:positionV>
                      <wp:extent cx="76200" cy="28575"/>
                      <wp:effectExtent l="19050" t="19050" r="19050" b="28575"/>
                      <wp:wrapNone/>
                      <wp:docPr id="13240" name="Text Box 407">
                        <a:extLst xmlns:a="http://schemas.openxmlformats.org/drawingml/2006/main">
                          <a:ext uri="{FF2B5EF4-FFF2-40B4-BE49-F238E27FC236}">
                            <a16:creationId xmlns:a16="http://schemas.microsoft.com/office/drawing/2014/main" id="{00000000-0008-0000-0000-0000B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4EC7EF" id="Text Box 407" o:spid="_x0000_s1026" type="#_x0000_t202" style="position:absolute;margin-left:0;margin-top:0;width:6pt;height:2.25pt;z-index:2564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1376" behindDoc="0" locked="0" layoutInCell="1" allowOverlap="1" wp14:anchorId="5228B1B0" wp14:editId="5A0B9CC8">
                      <wp:simplePos x="0" y="0"/>
                      <wp:positionH relativeFrom="column">
                        <wp:posOffset>0</wp:posOffset>
                      </wp:positionH>
                      <wp:positionV relativeFrom="paragraph">
                        <wp:posOffset>0</wp:posOffset>
                      </wp:positionV>
                      <wp:extent cx="76200" cy="28575"/>
                      <wp:effectExtent l="19050" t="19050" r="19050" b="28575"/>
                      <wp:wrapNone/>
                      <wp:docPr id="13241" name="Text Box 406">
                        <a:extLst xmlns:a="http://schemas.openxmlformats.org/drawingml/2006/main">
                          <a:ext uri="{FF2B5EF4-FFF2-40B4-BE49-F238E27FC236}">
                            <a16:creationId xmlns:a16="http://schemas.microsoft.com/office/drawing/2014/main" id="{00000000-0008-0000-0000-0000B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73150D" id="Text Box 406" o:spid="_x0000_s1026" type="#_x0000_t202" style="position:absolute;margin-left:0;margin-top:0;width:6pt;height:2.25pt;z-index:2564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2400" behindDoc="0" locked="0" layoutInCell="1" allowOverlap="1" wp14:anchorId="7E358965" wp14:editId="0A8A9880">
                      <wp:simplePos x="0" y="0"/>
                      <wp:positionH relativeFrom="column">
                        <wp:posOffset>0</wp:posOffset>
                      </wp:positionH>
                      <wp:positionV relativeFrom="paragraph">
                        <wp:posOffset>0</wp:posOffset>
                      </wp:positionV>
                      <wp:extent cx="76200" cy="28575"/>
                      <wp:effectExtent l="19050" t="19050" r="19050" b="28575"/>
                      <wp:wrapNone/>
                      <wp:docPr id="13242" name="Text Box 405">
                        <a:extLst xmlns:a="http://schemas.openxmlformats.org/drawingml/2006/main">
                          <a:ext uri="{FF2B5EF4-FFF2-40B4-BE49-F238E27FC236}">
                            <a16:creationId xmlns:a16="http://schemas.microsoft.com/office/drawing/2014/main" id="{00000000-0008-0000-0000-0000B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F04D8" id="Text Box 405" o:spid="_x0000_s1026" type="#_x0000_t202" style="position:absolute;margin-left:0;margin-top:0;width:6pt;height:2.25pt;z-index:2564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3424" behindDoc="0" locked="0" layoutInCell="1" allowOverlap="1" wp14:anchorId="66E4ED70" wp14:editId="020912F0">
                      <wp:simplePos x="0" y="0"/>
                      <wp:positionH relativeFrom="column">
                        <wp:posOffset>0</wp:posOffset>
                      </wp:positionH>
                      <wp:positionV relativeFrom="paragraph">
                        <wp:posOffset>0</wp:posOffset>
                      </wp:positionV>
                      <wp:extent cx="76200" cy="28575"/>
                      <wp:effectExtent l="19050" t="19050" r="19050" b="28575"/>
                      <wp:wrapNone/>
                      <wp:docPr id="13243" name="Text Box 404">
                        <a:extLst xmlns:a="http://schemas.openxmlformats.org/drawingml/2006/main">
                          <a:ext uri="{FF2B5EF4-FFF2-40B4-BE49-F238E27FC236}">
                            <a16:creationId xmlns:a16="http://schemas.microsoft.com/office/drawing/2014/main" id="{00000000-0008-0000-0000-0000B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6F532" id="Text Box 404" o:spid="_x0000_s1026" type="#_x0000_t202" style="position:absolute;margin-left:0;margin-top:0;width:6pt;height:2.25pt;z-index:2564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4448" behindDoc="0" locked="0" layoutInCell="1" allowOverlap="1" wp14:anchorId="7775C45D" wp14:editId="312829A6">
                      <wp:simplePos x="0" y="0"/>
                      <wp:positionH relativeFrom="column">
                        <wp:posOffset>0</wp:posOffset>
                      </wp:positionH>
                      <wp:positionV relativeFrom="paragraph">
                        <wp:posOffset>0</wp:posOffset>
                      </wp:positionV>
                      <wp:extent cx="76200" cy="28575"/>
                      <wp:effectExtent l="19050" t="19050" r="19050" b="28575"/>
                      <wp:wrapNone/>
                      <wp:docPr id="13244" name="Text Box 403">
                        <a:extLst xmlns:a="http://schemas.openxmlformats.org/drawingml/2006/main">
                          <a:ext uri="{FF2B5EF4-FFF2-40B4-BE49-F238E27FC236}">
                            <a16:creationId xmlns:a16="http://schemas.microsoft.com/office/drawing/2014/main" id="{00000000-0008-0000-0000-0000B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D930F" id="Text Box 403" o:spid="_x0000_s1026" type="#_x0000_t202" style="position:absolute;margin-left:0;margin-top:0;width:6pt;height:2.25pt;z-index:2564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5472" behindDoc="0" locked="0" layoutInCell="1" allowOverlap="1" wp14:anchorId="7BFB2C73" wp14:editId="6CD2A271">
                      <wp:simplePos x="0" y="0"/>
                      <wp:positionH relativeFrom="column">
                        <wp:posOffset>0</wp:posOffset>
                      </wp:positionH>
                      <wp:positionV relativeFrom="paragraph">
                        <wp:posOffset>0</wp:posOffset>
                      </wp:positionV>
                      <wp:extent cx="76200" cy="28575"/>
                      <wp:effectExtent l="19050" t="19050" r="19050" b="28575"/>
                      <wp:wrapNone/>
                      <wp:docPr id="13245" name="Text Box 402">
                        <a:extLst xmlns:a="http://schemas.openxmlformats.org/drawingml/2006/main">
                          <a:ext uri="{FF2B5EF4-FFF2-40B4-BE49-F238E27FC236}">
                            <a16:creationId xmlns:a16="http://schemas.microsoft.com/office/drawing/2014/main" id="{00000000-0008-0000-0000-0000B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F9862" id="Text Box 402" o:spid="_x0000_s1026" type="#_x0000_t202" style="position:absolute;margin-left:0;margin-top:0;width:6pt;height:2.25pt;z-index:2564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6496" behindDoc="0" locked="0" layoutInCell="1" allowOverlap="1" wp14:anchorId="6DE543F7" wp14:editId="67AEB16C">
                      <wp:simplePos x="0" y="0"/>
                      <wp:positionH relativeFrom="column">
                        <wp:posOffset>0</wp:posOffset>
                      </wp:positionH>
                      <wp:positionV relativeFrom="paragraph">
                        <wp:posOffset>0</wp:posOffset>
                      </wp:positionV>
                      <wp:extent cx="76200" cy="28575"/>
                      <wp:effectExtent l="19050" t="19050" r="19050" b="28575"/>
                      <wp:wrapNone/>
                      <wp:docPr id="13246" name="Text Box 401">
                        <a:extLst xmlns:a="http://schemas.openxmlformats.org/drawingml/2006/main">
                          <a:ext uri="{FF2B5EF4-FFF2-40B4-BE49-F238E27FC236}">
                            <a16:creationId xmlns:a16="http://schemas.microsoft.com/office/drawing/2014/main" id="{00000000-0008-0000-0000-0000B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A8404" id="Text Box 401" o:spid="_x0000_s1026" type="#_x0000_t202" style="position:absolute;margin-left:0;margin-top:0;width:6pt;height:2.25pt;z-index:2564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7520" behindDoc="0" locked="0" layoutInCell="1" allowOverlap="1" wp14:anchorId="0F6D553E" wp14:editId="33D97D7D">
                      <wp:simplePos x="0" y="0"/>
                      <wp:positionH relativeFrom="column">
                        <wp:posOffset>0</wp:posOffset>
                      </wp:positionH>
                      <wp:positionV relativeFrom="paragraph">
                        <wp:posOffset>0</wp:posOffset>
                      </wp:positionV>
                      <wp:extent cx="76200" cy="28575"/>
                      <wp:effectExtent l="19050" t="19050" r="19050" b="28575"/>
                      <wp:wrapNone/>
                      <wp:docPr id="13247" name="Text Box 400">
                        <a:extLst xmlns:a="http://schemas.openxmlformats.org/drawingml/2006/main">
                          <a:ext uri="{FF2B5EF4-FFF2-40B4-BE49-F238E27FC236}">
                            <a16:creationId xmlns:a16="http://schemas.microsoft.com/office/drawing/2014/main" id="{00000000-0008-0000-0000-0000B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A5ECC" id="Text Box 400" o:spid="_x0000_s1026" type="#_x0000_t202" style="position:absolute;margin-left:0;margin-top:0;width:6pt;height:2.25pt;z-index:2564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8544" behindDoc="0" locked="0" layoutInCell="1" allowOverlap="1" wp14:anchorId="706BDE66" wp14:editId="39AFE48D">
                      <wp:simplePos x="0" y="0"/>
                      <wp:positionH relativeFrom="column">
                        <wp:posOffset>0</wp:posOffset>
                      </wp:positionH>
                      <wp:positionV relativeFrom="paragraph">
                        <wp:posOffset>0</wp:posOffset>
                      </wp:positionV>
                      <wp:extent cx="76200" cy="28575"/>
                      <wp:effectExtent l="19050" t="19050" r="19050" b="28575"/>
                      <wp:wrapNone/>
                      <wp:docPr id="13248" name="Text Box 399">
                        <a:extLst xmlns:a="http://schemas.openxmlformats.org/drawingml/2006/main">
                          <a:ext uri="{FF2B5EF4-FFF2-40B4-BE49-F238E27FC236}">
                            <a16:creationId xmlns:a16="http://schemas.microsoft.com/office/drawing/2014/main" id="{00000000-0008-0000-0000-0000C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345B6B" id="Text Box 399" o:spid="_x0000_s1026" type="#_x0000_t202" style="position:absolute;margin-left:0;margin-top:0;width:6pt;height:2.25pt;z-index:2564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29568" behindDoc="0" locked="0" layoutInCell="1" allowOverlap="1" wp14:anchorId="753FD5B4" wp14:editId="2BDFBB48">
                      <wp:simplePos x="0" y="0"/>
                      <wp:positionH relativeFrom="column">
                        <wp:posOffset>0</wp:posOffset>
                      </wp:positionH>
                      <wp:positionV relativeFrom="paragraph">
                        <wp:posOffset>0</wp:posOffset>
                      </wp:positionV>
                      <wp:extent cx="76200" cy="28575"/>
                      <wp:effectExtent l="19050" t="19050" r="19050" b="28575"/>
                      <wp:wrapNone/>
                      <wp:docPr id="13249" name="Text Box 398">
                        <a:extLst xmlns:a="http://schemas.openxmlformats.org/drawingml/2006/main">
                          <a:ext uri="{FF2B5EF4-FFF2-40B4-BE49-F238E27FC236}">
                            <a16:creationId xmlns:a16="http://schemas.microsoft.com/office/drawing/2014/main" id="{00000000-0008-0000-0000-0000C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D2A73" id="Text Box 398" o:spid="_x0000_s1026" type="#_x0000_t202" style="position:absolute;margin-left:0;margin-top:0;width:6pt;height:2.25pt;z-index:2564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0592" behindDoc="0" locked="0" layoutInCell="1" allowOverlap="1" wp14:anchorId="2CF654E6" wp14:editId="41208CA0">
                      <wp:simplePos x="0" y="0"/>
                      <wp:positionH relativeFrom="column">
                        <wp:posOffset>0</wp:posOffset>
                      </wp:positionH>
                      <wp:positionV relativeFrom="paragraph">
                        <wp:posOffset>0</wp:posOffset>
                      </wp:positionV>
                      <wp:extent cx="76200" cy="28575"/>
                      <wp:effectExtent l="19050" t="19050" r="19050" b="28575"/>
                      <wp:wrapNone/>
                      <wp:docPr id="13250" name="Text Box 397">
                        <a:extLst xmlns:a="http://schemas.openxmlformats.org/drawingml/2006/main">
                          <a:ext uri="{FF2B5EF4-FFF2-40B4-BE49-F238E27FC236}">
                            <a16:creationId xmlns:a16="http://schemas.microsoft.com/office/drawing/2014/main" id="{00000000-0008-0000-0000-0000C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06FA4" id="Text Box 397" o:spid="_x0000_s1026" type="#_x0000_t202" style="position:absolute;margin-left:0;margin-top:0;width:6pt;height:2.25pt;z-index:2564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1616" behindDoc="0" locked="0" layoutInCell="1" allowOverlap="1" wp14:anchorId="0123D4CC" wp14:editId="18BFBD4E">
                      <wp:simplePos x="0" y="0"/>
                      <wp:positionH relativeFrom="column">
                        <wp:posOffset>0</wp:posOffset>
                      </wp:positionH>
                      <wp:positionV relativeFrom="paragraph">
                        <wp:posOffset>0</wp:posOffset>
                      </wp:positionV>
                      <wp:extent cx="76200" cy="28575"/>
                      <wp:effectExtent l="19050" t="19050" r="19050" b="28575"/>
                      <wp:wrapNone/>
                      <wp:docPr id="13251" name="Text Box 396">
                        <a:extLst xmlns:a="http://schemas.openxmlformats.org/drawingml/2006/main">
                          <a:ext uri="{FF2B5EF4-FFF2-40B4-BE49-F238E27FC236}">
                            <a16:creationId xmlns:a16="http://schemas.microsoft.com/office/drawing/2014/main" id="{00000000-0008-0000-0000-0000C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6DD40" id="Text Box 396" o:spid="_x0000_s1026" type="#_x0000_t202" style="position:absolute;margin-left:0;margin-top:0;width:6pt;height:2.25pt;z-index:2564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2640" behindDoc="0" locked="0" layoutInCell="1" allowOverlap="1" wp14:anchorId="56A75666" wp14:editId="0ECE1163">
                      <wp:simplePos x="0" y="0"/>
                      <wp:positionH relativeFrom="column">
                        <wp:posOffset>0</wp:posOffset>
                      </wp:positionH>
                      <wp:positionV relativeFrom="paragraph">
                        <wp:posOffset>0</wp:posOffset>
                      </wp:positionV>
                      <wp:extent cx="76200" cy="28575"/>
                      <wp:effectExtent l="19050" t="19050" r="19050" b="28575"/>
                      <wp:wrapNone/>
                      <wp:docPr id="13252" name="Text Box 395">
                        <a:extLst xmlns:a="http://schemas.openxmlformats.org/drawingml/2006/main">
                          <a:ext uri="{FF2B5EF4-FFF2-40B4-BE49-F238E27FC236}">
                            <a16:creationId xmlns:a16="http://schemas.microsoft.com/office/drawing/2014/main" id="{00000000-0008-0000-0000-0000C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71CC7" id="Text Box 395" o:spid="_x0000_s1026" type="#_x0000_t202" style="position:absolute;margin-left:0;margin-top:0;width:6pt;height:2.25pt;z-index:2564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3664" behindDoc="0" locked="0" layoutInCell="1" allowOverlap="1" wp14:anchorId="6CAA5B0C" wp14:editId="127DB159">
                      <wp:simplePos x="0" y="0"/>
                      <wp:positionH relativeFrom="column">
                        <wp:posOffset>0</wp:posOffset>
                      </wp:positionH>
                      <wp:positionV relativeFrom="paragraph">
                        <wp:posOffset>0</wp:posOffset>
                      </wp:positionV>
                      <wp:extent cx="76200" cy="28575"/>
                      <wp:effectExtent l="19050" t="19050" r="19050" b="28575"/>
                      <wp:wrapNone/>
                      <wp:docPr id="13253" name="Text Box 394">
                        <a:extLst xmlns:a="http://schemas.openxmlformats.org/drawingml/2006/main">
                          <a:ext uri="{FF2B5EF4-FFF2-40B4-BE49-F238E27FC236}">
                            <a16:creationId xmlns:a16="http://schemas.microsoft.com/office/drawing/2014/main" id="{00000000-0008-0000-0000-0000C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5C0A7" id="Text Box 394" o:spid="_x0000_s1026" type="#_x0000_t202" style="position:absolute;margin-left:0;margin-top:0;width:6pt;height:2.25pt;z-index:2564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4688" behindDoc="0" locked="0" layoutInCell="1" allowOverlap="1" wp14:anchorId="5E73D86A" wp14:editId="7B096783">
                      <wp:simplePos x="0" y="0"/>
                      <wp:positionH relativeFrom="column">
                        <wp:posOffset>0</wp:posOffset>
                      </wp:positionH>
                      <wp:positionV relativeFrom="paragraph">
                        <wp:posOffset>0</wp:posOffset>
                      </wp:positionV>
                      <wp:extent cx="76200" cy="28575"/>
                      <wp:effectExtent l="19050" t="19050" r="19050" b="28575"/>
                      <wp:wrapNone/>
                      <wp:docPr id="13254" name="Text Box 393">
                        <a:extLst xmlns:a="http://schemas.openxmlformats.org/drawingml/2006/main">
                          <a:ext uri="{FF2B5EF4-FFF2-40B4-BE49-F238E27FC236}">
                            <a16:creationId xmlns:a16="http://schemas.microsoft.com/office/drawing/2014/main" id="{00000000-0008-0000-0000-0000C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7C59C" id="Text Box 393" o:spid="_x0000_s1026" type="#_x0000_t202" style="position:absolute;margin-left:0;margin-top:0;width:6pt;height:2.25pt;z-index:2564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5712" behindDoc="0" locked="0" layoutInCell="1" allowOverlap="1" wp14:anchorId="1D423A7E" wp14:editId="32D51808">
                      <wp:simplePos x="0" y="0"/>
                      <wp:positionH relativeFrom="column">
                        <wp:posOffset>0</wp:posOffset>
                      </wp:positionH>
                      <wp:positionV relativeFrom="paragraph">
                        <wp:posOffset>0</wp:posOffset>
                      </wp:positionV>
                      <wp:extent cx="76200" cy="28575"/>
                      <wp:effectExtent l="19050" t="19050" r="19050" b="28575"/>
                      <wp:wrapNone/>
                      <wp:docPr id="13255" name="Text Box 392">
                        <a:extLst xmlns:a="http://schemas.openxmlformats.org/drawingml/2006/main">
                          <a:ext uri="{FF2B5EF4-FFF2-40B4-BE49-F238E27FC236}">
                            <a16:creationId xmlns:a16="http://schemas.microsoft.com/office/drawing/2014/main" id="{00000000-0008-0000-0000-0000C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7392C" id="Text Box 392" o:spid="_x0000_s1026" type="#_x0000_t202" style="position:absolute;margin-left:0;margin-top:0;width:6pt;height:2.25pt;z-index:2564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6736" behindDoc="0" locked="0" layoutInCell="1" allowOverlap="1" wp14:anchorId="10CAC167" wp14:editId="3407C618">
                      <wp:simplePos x="0" y="0"/>
                      <wp:positionH relativeFrom="column">
                        <wp:posOffset>0</wp:posOffset>
                      </wp:positionH>
                      <wp:positionV relativeFrom="paragraph">
                        <wp:posOffset>0</wp:posOffset>
                      </wp:positionV>
                      <wp:extent cx="76200" cy="28575"/>
                      <wp:effectExtent l="19050" t="19050" r="19050" b="28575"/>
                      <wp:wrapNone/>
                      <wp:docPr id="13256" name="Text Box 391">
                        <a:extLst xmlns:a="http://schemas.openxmlformats.org/drawingml/2006/main">
                          <a:ext uri="{FF2B5EF4-FFF2-40B4-BE49-F238E27FC236}">
                            <a16:creationId xmlns:a16="http://schemas.microsoft.com/office/drawing/2014/main" id="{00000000-0008-0000-0000-0000C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9B2E4" id="Text Box 391" o:spid="_x0000_s1026" type="#_x0000_t202" style="position:absolute;margin-left:0;margin-top:0;width:6pt;height:2.25pt;z-index:2564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7760" behindDoc="0" locked="0" layoutInCell="1" allowOverlap="1" wp14:anchorId="4D6A46C9" wp14:editId="294762BB">
                      <wp:simplePos x="0" y="0"/>
                      <wp:positionH relativeFrom="column">
                        <wp:posOffset>0</wp:posOffset>
                      </wp:positionH>
                      <wp:positionV relativeFrom="paragraph">
                        <wp:posOffset>0</wp:posOffset>
                      </wp:positionV>
                      <wp:extent cx="76200" cy="28575"/>
                      <wp:effectExtent l="19050" t="19050" r="19050" b="28575"/>
                      <wp:wrapNone/>
                      <wp:docPr id="13257" name="Text Box 390">
                        <a:extLst xmlns:a="http://schemas.openxmlformats.org/drawingml/2006/main">
                          <a:ext uri="{FF2B5EF4-FFF2-40B4-BE49-F238E27FC236}">
                            <a16:creationId xmlns:a16="http://schemas.microsoft.com/office/drawing/2014/main" id="{00000000-0008-0000-0000-0000C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91E17" id="Text Box 390" o:spid="_x0000_s1026" type="#_x0000_t202" style="position:absolute;margin-left:0;margin-top:0;width:6pt;height:2.25pt;z-index:2564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8784" behindDoc="0" locked="0" layoutInCell="1" allowOverlap="1" wp14:anchorId="012A79F8" wp14:editId="32A37BDF">
                      <wp:simplePos x="0" y="0"/>
                      <wp:positionH relativeFrom="column">
                        <wp:posOffset>0</wp:posOffset>
                      </wp:positionH>
                      <wp:positionV relativeFrom="paragraph">
                        <wp:posOffset>0</wp:posOffset>
                      </wp:positionV>
                      <wp:extent cx="76200" cy="28575"/>
                      <wp:effectExtent l="19050" t="19050" r="19050" b="28575"/>
                      <wp:wrapNone/>
                      <wp:docPr id="13258" name="Text Box 389">
                        <a:extLst xmlns:a="http://schemas.openxmlformats.org/drawingml/2006/main">
                          <a:ext uri="{FF2B5EF4-FFF2-40B4-BE49-F238E27FC236}">
                            <a16:creationId xmlns:a16="http://schemas.microsoft.com/office/drawing/2014/main" id="{00000000-0008-0000-0000-0000C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D38CD" id="Text Box 389" o:spid="_x0000_s1026" type="#_x0000_t202" style="position:absolute;margin-left:0;margin-top:0;width:6pt;height:2.25pt;z-index:2564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39808" behindDoc="0" locked="0" layoutInCell="1" allowOverlap="1" wp14:anchorId="5595D69D" wp14:editId="44D3EEFB">
                      <wp:simplePos x="0" y="0"/>
                      <wp:positionH relativeFrom="column">
                        <wp:posOffset>0</wp:posOffset>
                      </wp:positionH>
                      <wp:positionV relativeFrom="paragraph">
                        <wp:posOffset>0</wp:posOffset>
                      </wp:positionV>
                      <wp:extent cx="76200" cy="28575"/>
                      <wp:effectExtent l="19050" t="19050" r="19050" b="28575"/>
                      <wp:wrapNone/>
                      <wp:docPr id="13259" name="Text Box 388">
                        <a:extLst xmlns:a="http://schemas.openxmlformats.org/drawingml/2006/main">
                          <a:ext uri="{FF2B5EF4-FFF2-40B4-BE49-F238E27FC236}">
                            <a16:creationId xmlns:a16="http://schemas.microsoft.com/office/drawing/2014/main" id="{00000000-0008-0000-0000-0000C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9CC05" id="Text Box 388" o:spid="_x0000_s1026" type="#_x0000_t202" style="position:absolute;margin-left:0;margin-top:0;width:6pt;height:2.25pt;z-index:2564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0832" behindDoc="0" locked="0" layoutInCell="1" allowOverlap="1" wp14:anchorId="705735BA" wp14:editId="1183EC47">
                      <wp:simplePos x="0" y="0"/>
                      <wp:positionH relativeFrom="column">
                        <wp:posOffset>0</wp:posOffset>
                      </wp:positionH>
                      <wp:positionV relativeFrom="paragraph">
                        <wp:posOffset>0</wp:posOffset>
                      </wp:positionV>
                      <wp:extent cx="76200" cy="28575"/>
                      <wp:effectExtent l="19050" t="19050" r="19050" b="28575"/>
                      <wp:wrapNone/>
                      <wp:docPr id="13260" name="Text Box 387">
                        <a:extLst xmlns:a="http://schemas.openxmlformats.org/drawingml/2006/main">
                          <a:ext uri="{FF2B5EF4-FFF2-40B4-BE49-F238E27FC236}">
                            <a16:creationId xmlns:a16="http://schemas.microsoft.com/office/drawing/2014/main" id="{00000000-0008-0000-0000-0000C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A98F2" id="Text Box 387" o:spid="_x0000_s1026" type="#_x0000_t202" style="position:absolute;margin-left:0;margin-top:0;width:6pt;height:2.25pt;z-index:2564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1856" behindDoc="0" locked="0" layoutInCell="1" allowOverlap="1" wp14:anchorId="5CB50D11" wp14:editId="0D0C1226">
                      <wp:simplePos x="0" y="0"/>
                      <wp:positionH relativeFrom="column">
                        <wp:posOffset>0</wp:posOffset>
                      </wp:positionH>
                      <wp:positionV relativeFrom="paragraph">
                        <wp:posOffset>0</wp:posOffset>
                      </wp:positionV>
                      <wp:extent cx="76200" cy="28575"/>
                      <wp:effectExtent l="19050" t="19050" r="19050" b="28575"/>
                      <wp:wrapNone/>
                      <wp:docPr id="13261" name="Text Box 386">
                        <a:extLst xmlns:a="http://schemas.openxmlformats.org/drawingml/2006/main">
                          <a:ext uri="{FF2B5EF4-FFF2-40B4-BE49-F238E27FC236}">
                            <a16:creationId xmlns:a16="http://schemas.microsoft.com/office/drawing/2014/main" id="{00000000-0008-0000-0000-0000C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E4931" id="Text Box 386" o:spid="_x0000_s1026" type="#_x0000_t202" style="position:absolute;margin-left:0;margin-top:0;width:6pt;height:2.25pt;z-index:2564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2880" behindDoc="0" locked="0" layoutInCell="1" allowOverlap="1" wp14:anchorId="28C31F9E" wp14:editId="2320F1AE">
                      <wp:simplePos x="0" y="0"/>
                      <wp:positionH relativeFrom="column">
                        <wp:posOffset>0</wp:posOffset>
                      </wp:positionH>
                      <wp:positionV relativeFrom="paragraph">
                        <wp:posOffset>0</wp:posOffset>
                      </wp:positionV>
                      <wp:extent cx="76200" cy="28575"/>
                      <wp:effectExtent l="19050" t="19050" r="19050" b="28575"/>
                      <wp:wrapNone/>
                      <wp:docPr id="13262" name="Text Box 385">
                        <a:extLst xmlns:a="http://schemas.openxmlformats.org/drawingml/2006/main">
                          <a:ext uri="{FF2B5EF4-FFF2-40B4-BE49-F238E27FC236}">
                            <a16:creationId xmlns:a16="http://schemas.microsoft.com/office/drawing/2014/main" id="{00000000-0008-0000-0000-0000C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B9EC2A" id="Text Box 385" o:spid="_x0000_s1026" type="#_x0000_t202" style="position:absolute;margin-left:0;margin-top:0;width:6pt;height:2.25pt;z-index:2564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3904" behindDoc="0" locked="0" layoutInCell="1" allowOverlap="1" wp14:anchorId="60A0AD17" wp14:editId="41E46AB1">
                      <wp:simplePos x="0" y="0"/>
                      <wp:positionH relativeFrom="column">
                        <wp:posOffset>0</wp:posOffset>
                      </wp:positionH>
                      <wp:positionV relativeFrom="paragraph">
                        <wp:posOffset>0</wp:posOffset>
                      </wp:positionV>
                      <wp:extent cx="76200" cy="28575"/>
                      <wp:effectExtent l="19050" t="19050" r="19050" b="28575"/>
                      <wp:wrapNone/>
                      <wp:docPr id="13263" name="Text Box 384">
                        <a:extLst xmlns:a="http://schemas.openxmlformats.org/drawingml/2006/main">
                          <a:ext uri="{FF2B5EF4-FFF2-40B4-BE49-F238E27FC236}">
                            <a16:creationId xmlns:a16="http://schemas.microsoft.com/office/drawing/2014/main" id="{00000000-0008-0000-0000-0000C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9FAA5" id="Text Box 384" o:spid="_x0000_s1026" type="#_x0000_t202" style="position:absolute;margin-left:0;margin-top:0;width:6pt;height:2.25pt;z-index:2564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4928" behindDoc="0" locked="0" layoutInCell="1" allowOverlap="1" wp14:anchorId="0F1D2A25" wp14:editId="72DDD0E7">
                      <wp:simplePos x="0" y="0"/>
                      <wp:positionH relativeFrom="column">
                        <wp:posOffset>0</wp:posOffset>
                      </wp:positionH>
                      <wp:positionV relativeFrom="paragraph">
                        <wp:posOffset>0</wp:posOffset>
                      </wp:positionV>
                      <wp:extent cx="76200" cy="28575"/>
                      <wp:effectExtent l="19050" t="19050" r="19050" b="28575"/>
                      <wp:wrapNone/>
                      <wp:docPr id="13264" name="Text Box 383">
                        <a:extLst xmlns:a="http://schemas.openxmlformats.org/drawingml/2006/main">
                          <a:ext uri="{FF2B5EF4-FFF2-40B4-BE49-F238E27FC236}">
                            <a16:creationId xmlns:a16="http://schemas.microsoft.com/office/drawing/2014/main" id="{00000000-0008-0000-0000-0000D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1FAC2" id="Text Box 383" o:spid="_x0000_s1026" type="#_x0000_t202" style="position:absolute;margin-left:0;margin-top:0;width:6pt;height:2.25pt;z-index:2564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5952" behindDoc="0" locked="0" layoutInCell="1" allowOverlap="1" wp14:anchorId="6CE6784C" wp14:editId="42A42E7F">
                      <wp:simplePos x="0" y="0"/>
                      <wp:positionH relativeFrom="column">
                        <wp:posOffset>0</wp:posOffset>
                      </wp:positionH>
                      <wp:positionV relativeFrom="paragraph">
                        <wp:posOffset>0</wp:posOffset>
                      </wp:positionV>
                      <wp:extent cx="76200" cy="28575"/>
                      <wp:effectExtent l="19050" t="19050" r="19050" b="28575"/>
                      <wp:wrapNone/>
                      <wp:docPr id="13265" name="Text Box 382">
                        <a:extLst xmlns:a="http://schemas.openxmlformats.org/drawingml/2006/main">
                          <a:ext uri="{FF2B5EF4-FFF2-40B4-BE49-F238E27FC236}">
                            <a16:creationId xmlns:a16="http://schemas.microsoft.com/office/drawing/2014/main" id="{00000000-0008-0000-0000-0000D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4F909" id="Text Box 382" o:spid="_x0000_s1026" type="#_x0000_t202" style="position:absolute;margin-left:0;margin-top:0;width:6pt;height:2.25pt;z-index:2564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6976" behindDoc="0" locked="0" layoutInCell="1" allowOverlap="1" wp14:anchorId="60A1F7EA" wp14:editId="2F988C4A">
                      <wp:simplePos x="0" y="0"/>
                      <wp:positionH relativeFrom="column">
                        <wp:posOffset>0</wp:posOffset>
                      </wp:positionH>
                      <wp:positionV relativeFrom="paragraph">
                        <wp:posOffset>0</wp:posOffset>
                      </wp:positionV>
                      <wp:extent cx="76200" cy="28575"/>
                      <wp:effectExtent l="19050" t="19050" r="19050" b="28575"/>
                      <wp:wrapNone/>
                      <wp:docPr id="13266" name="Text Box 381">
                        <a:extLst xmlns:a="http://schemas.openxmlformats.org/drawingml/2006/main">
                          <a:ext uri="{FF2B5EF4-FFF2-40B4-BE49-F238E27FC236}">
                            <a16:creationId xmlns:a16="http://schemas.microsoft.com/office/drawing/2014/main" id="{00000000-0008-0000-0000-0000D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F2420" id="Text Box 381" o:spid="_x0000_s1026" type="#_x0000_t202" style="position:absolute;margin-left:0;margin-top:0;width:6pt;height:2.25pt;z-index:2564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8000" behindDoc="0" locked="0" layoutInCell="1" allowOverlap="1" wp14:anchorId="40B0B309" wp14:editId="0A4AB7AC">
                      <wp:simplePos x="0" y="0"/>
                      <wp:positionH relativeFrom="column">
                        <wp:posOffset>0</wp:posOffset>
                      </wp:positionH>
                      <wp:positionV relativeFrom="paragraph">
                        <wp:posOffset>0</wp:posOffset>
                      </wp:positionV>
                      <wp:extent cx="76200" cy="28575"/>
                      <wp:effectExtent l="19050" t="19050" r="19050" b="28575"/>
                      <wp:wrapNone/>
                      <wp:docPr id="13267" name="Text Box 380">
                        <a:extLst xmlns:a="http://schemas.openxmlformats.org/drawingml/2006/main">
                          <a:ext uri="{FF2B5EF4-FFF2-40B4-BE49-F238E27FC236}">
                            <a16:creationId xmlns:a16="http://schemas.microsoft.com/office/drawing/2014/main" id="{00000000-0008-0000-0000-0000D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BED06A" id="Text Box 380" o:spid="_x0000_s1026" type="#_x0000_t202" style="position:absolute;margin-left:0;margin-top:0;width:6pt;height:2.25pt;z-index:2564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49024" behindDoc="0" locked="0" layoutInCell="1" allowOverlap="1" wp14:anchorId="55D130BE" wp14:editId="6F74EB38">
                      <wp:simplePos x="0" y="0"/>
                      <wp:positionH relativeFrom="column">
                        <wp:posOffset>0</wp:posOffset>
                      </wp:positionH>
                      <wp:positionV relativeFrom="paragraph">
                        <wp:posOffset>0</wp:posOffset>
                      </wp:positionV>
                      <wp:extent cx="76200" cy="28575"/>
                      <wp:effectExtent l="19050" t="19050" r="19050" b="28575"/>
                      <wp:wrapNone/>
                      <wp:docPr id="13268" name="Text Box 379">
                        <a:extLst xmlns:a="http://schemas.openxmlformats.org/drawingml/2006/main">
                          <a:ext uri="{FF2B5EF4-FFF2-40B4-BE49-F238E27FC236}">
                            <a16:creationId xmlns:a16="http://schemas.microsoft.com/office/drawing/2014/main" id="{00000000-0008-0000-0000-0000D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5A15F" id="Text Box 379" o:spid="_x0000_s1026" type="#_x0000_t202" style="position:absolute;margin-left:0;margin-top:0;width:6pt;height:2.25pt;z-index:2564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0048" behindDoc="0" locked="0" layoutInCell="1" allowOverlap="1" wp14:anchorId="5547C602" wp14:editId="7370A3D9">
                      <wp:simplePos x="0" y="0"/>
                      <wp:positionH relativeFrom="column">
                        <wp:posOffset>0</wp:posOffset>
                      </wp:positionH>
                      <wp:positionV relativeFrom="paragraph">
                        <wp:posOffset>0</wp:posOffset>
                      </wp:positionV>
                      <wp:extent cx="76200" cy="28575"/>
                      <wp:effectExtent l="19050" t="19050" r="19050" b="28575"/>
                      <wp:wrapNone/>
                      <wp:docPr id="13269" name="Text Box 378">
                        <a:extLst xmlns:a="http://schemas.openxmlformats.org/drawingml/2006/main">
                          <a:ext uri="{FF2B5EF4-FFF2-40B4-BE49-F238E27FC236}">
                            <a16:creationId xmlns:a16="http://schemas.microsoft.com/office/drawing/2014/main" id="{00000000-0008-0000-0000-0000D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5BC0E" id="Text Box 378" o:spid="_x0000_s1026" type="#_x0000_t202" style="position:absolute;margin-left:0;margin-top:0;width:6pt;height:2.25pt;z-index:2564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1072" behindDoc="0" locked="0" layoutInCell="1" allowOverlap="1" wp14:anchorId="3D842487" wp14:editId="434ABA3C">
                      <wp:simplePos x="0" y="0"/>
                      <wp:positionH relativeFrom="column">
                        <wp:posOffset>0</wp:posOffset>
                      </wp:positionH>
                      <wp:positionV relativeFrom="paragraph">
                        <wp:posOffset>0</wp:posOffset>
                      </wp:positionV>
                      <wp:extent cx="76200" cy="28575"/>
                      <wp:effectExtent l="19050" t="19050" r="19050" b="28575"/>
                      <wp:wrapNone/>
                      <wp:docPr id="13270" name="Text Box 377">
                        <a:extLst xmlns:a="http://schemas.openxmlformats.org/drawingml/2006/main">
                          <a:ext uri="{FF2B5EF4-FFF2-40B4-BE49-F238E27FC236}">
                            <a16:creationId xmlns:a16="http://schemas.microsoft.com/office/drawing/2014/main" id="{00000000-0008-0000-0000-0000D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AAFF2" id="Text Box 377" o:spid="_x0000_s1026" type="#_x0000_t202" style="position:absolute;margin-left:0;margin-top:0;width:6pt;height:2.25pt;z-index:2564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2096" behindDoc="0" locked="0" layoutInCell="1" allowOverlap="1" wp14:anchorId="117A14CE" wp14:editId="24D77A1F">
                      <wp:simplePos x="0" y="0"/>
                      <wp:positionH relativeFrom="column">
                        <wp:posOffset>0</wp:posOffset>
                      </wp:positionH>
                      <wp:positionV relativeFrom="paragraph">
                        <wp:posOffset>0</wp:posOffset>
                      </wp:positionV>
                      <wp:extent cx="76200" cy="28575"/>
                      <wp:effectExtent l="19050" t="19050" r="19050" b="28575"/>
                      <wp:wrapNone/>
                      <wp:docPr id="13271" name="Text Box 376">
                        <a:extLst xmlns:a="http://schemas.openxmlformats.org/drawingml/2006/main">
                          <a:ext uri="{FF2B5EF4-FFF2-40B4-BE49-F238E27FC236}">
                            <a16:creationId xmlns:a16="http://schemas.microsoft.com/office/drawing/2014/main" id="{00000000-0008-0000-0000-0000D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EB09F" id="Text Box 376" o:spid="_x0000_s1026" type="#_x0000_t202" style="position:absolute;margin-left:0;margin-top:0;width:6pt;height:2.25pt;z-index:2564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3120" behindDoc="0" locked="0" layoutInCell="1" allowOverlap="1" wp14:anchorId="137CDA70" wp14:editId="7974C76F">
                      <wp:simplePos x="0" y="0"/>
                      <wp:positionH relativeFrom="column">
                        <wp:posOffset>0</wp:posOffset>
                      </wp:positionH>
                      <wp:positionV relativeFrom="paragraph">
                        <wp:posOffset>0</wp:posOffset>
                      </wp:positionV>
                      <wp:extent cx="76200" cy="28575"/>
                      <wp:effectExtent l="19050" t="19050" r="19050" b="28575"/>
                      <wp:wrapNone/>
                      <wp:docPr id="13272" name="Text Box 375">
                        <a:extLst xmlns:a="http://schemas.openxmlformats.org/drawingml/2006/main">
                          <a:ext uri="{FF2B5EF4-FFF2-40B4-BE49-F238E27FC236}">
                            <a16:creationId xmlns:a16="http://schemas.microsoft.com/office/drawing/2014/main" id="{00000000-0008-0000-0000-0000D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2ED659" id="Text Box 375" o:spid="_x0000_s1026" type="#_x0000_t202" style="position:absolute;margin-left:0;margin-top:0;width:6pt;height:2.25pt;z-index:2564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4144" behindDoc="0" locked="0" layoutInCell="1" allowOverlap="1" wp14:anchorId="37D4A59F" wp14:editId="1013D4CE">
                      <wp:simplePos x="0" y="0"/>
                      <wp:positionH relativeFrom="column">
                        <wp:posOffset>0</wp:posOffset>
                      </wp:positionH>
                      <wp:positionV relativeFrom="paragraph">
                        <wp:posOffset>0</wp:posOffset>
                      </wp:positionV>
                      <wp:extent cx="76200" cy="28575"/>
                      <wp:effectExtent l="19050" t="19050" r="19050" b="28575"/>
                      <wp:wrapNone/>
                      <wp:docPr id="13273" name="Text Box 374">
                        <a:extLst xmlns:a="http://schemas.openxmlformats.org/drawingml/2006/main">
                          <a:ext uri="{FF2B5EF4-FFF2-40B4-BE49-F238E27FC236}">
                            <a16:creationId xmlns:a16="http://schemas.microsoft.com/office/drawing/2014/main" id="{00000000-0008-0000-0000-0000D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E4902" id="Text Box 374" o:spid="_x0000_s1026" type="#_x0000_t202" style="position:absolute;margin-left:0;margin-top:0;width:6pt;height:2.25pt;z-index:2564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5168" behindDoc="0" locked="0" layoutInCell="1" allowOverlap="1" wp14:anchorId="73E2A1AC" wp14:editId="63D79077">
                      <wp:simplePos x="0" y="0"/>
                      <wp:positionH relativeFrom="column">
                        <wp:posOffset>0</wp:posOffset>
                      </wp:positionH>
                      <wp:positionV relativeFrom="paragraph">
                        <wp:posOffset>0</wp:posOffset>
                      </wp:positionV>
                      <wp:extent cx="76200" cy="28575"/>
                      <wp:effectExtent l="19050" t="19050" r="19050" b="28575"/>
                      <wp:wrapNone/>
                      <wp:docPr id="13274" name="Text Box 373">
                        <a:extLst xmlns:a="http://schemas.openxmlformats.org/drawingml/2006/main">
                          <a:ext uri="{FF2B5EF4-FFF2-40B4-BE49-F238E27FC236}">
                            <a16:creationId xmlns:a16="http://schemas.microsoft.com/office/drawing/2014/main" id="{00000000-0008-0000-0000-0000D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BEC9F" id="Text Box 373" o:spid="_x0000_s1026" type="#_x0000_t202" style="position:absolute;margin-left:0;margin-top:0;width:6pt;height:2.25pt;z-index:2564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6192" behindDoc="0" locked="0" layoutInCell="1" allowOverlap="1" wp14:anchorId="58612650" wp14:editId="5FCE16D2">
                      <wp:simplePos x="0" y="0"/>
                      <wp:positionH relativeFrom="column">
                        <wp:posOffset>0</wp:posOffset>
                      </wp:positionH>
                      <wp:positionV relativeFrom="paragraph">
                        <wp:posOffset>0</wp:posOffset>
                      </wp:positionV>
                      <wp:extent cx="76200" cy="28575"/>
                      <wp:effectExtent l="19050" t="19050" r="19050" b="28575"/>
                      <wp:wrapNone/>
                      <wp:docPr id="13275" name="Text Box 372">
                        <a:extLst xmlns:a="http://schemas.openxmlformats.org/drawingml/2006/main">
                          <a:ext uri="{FF2B5EF4-FFF2-40B4-BE49-F238E27FC236}">
                            <a16:creationId xmlns:a16="http://schemas.microsoft.com/office/drawing/2014/main" id="{00000000-0008-0000-0000-0000D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6BAFD" id="Text Box 372" o:spid="_x0000_s1026" type="#_x0000_t202" style="position:absolute;margin-left:0;margin-top:0;width:6pt;height:2.25pt;z-index:2564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7216" behindDoc="0" locked="0" layoutInCell="1" allowOverlap="1" wp14:anchorId="2207BB62" wp14:editId="004E5E38">
                      <wp:simplePos x="0" y="0"/>
                      <wp:positionH relativeFrom="column">
                        <wp:posOffset>0</wp:posOffset>
                      </wp:positionH>
                      <wp:positionV relativeFrom="paragraph">
                        <wp:posOffset>0</wp:posOffset>
                      </wp:positionV>
                      <wp:extent cx="76200" cy="28575"/>
                      <wp:effectExtent l="19050" t="19050" r="19050" b="28575"/>
                      <wp:wrapNone/>
                      <wp:docPr id="13276" name="Text Box 371">
                        <a:extLst xmlns:a="http://schemas.openxmlformats.org/drawingml/2006/main">
                          <a:ext uri="{FF2B5EF4-FFF2-40B4-BE49-F238E27FC236}">
                            <a16:creationId xmlns:a16="http://schemas.microsoft.com/office/drawing/2014/main" id="{00000000-0008-0000-0000-0000D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17CB1" id="Text Box 371" o:spid="_x0000_s1026" type="#_x0000_t202" style="position:absolute;margin-left:0;margin-top:0;width:6pt;height:2.25pt;z-index:2564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8240" behindDoc="0" locked="0" layoutInCell="1" allowOverlap="1" wp14:anchorId="1DAC5CCB" wp14:editId="59813B58">
                      <wp:simplePos x="0" y="0"/>
                      <wp:positionH relativeFrom="column">
                        <wp:posOffset>0</wp:posOffset>
                      </wp:positionH>
                      <wp:positionV relativeFrom="paragraph">
                        <wp:posOffset>0</wp:posOffset>
                      </wp:positionV>
                      <wp:extent cx="76200" cy="28575"/>
                      <wp:effectExtent l="19050" t="19050" r="19050" b="28575"/>
                      <wp:wrapNone/>
                      <wp:docPr id="13277" name="Text Box 370">
                        <a:extLst xmlns:a="http://schemas.openxmlformats.org/drawingml/2006/main">
                          <a:ext uri="{FF2B5EF4-FFF2-40B4-BE49-F238E27FC236}">
                            <a16:creationId xmlns:a16="http://schemas.microsoft.com/office/drawing/2014/main" id="{00000000-0008-0000-0000-0000D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E6ADB5" id="Text Box 370" o:spid="_x0000_s1026" type="#_x0000_t202" style="position:absolute;margin-left:0;margin-top:0;width:6pt;height:2.25pt;z-index:2564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59264" behindDoc="0" locked="0" layoutInCell="1" allowOverlap="1" wp14:anchorId="7870A871" wp14:editId="4DCE973B">
                      <wp:simplePos x="0" y="0"/>
                      <wp:positionH relativeFrom="column">
                        <wp:posOffset>0</wp:posOffset>
                      </wp:positionH>
                      <wp:positionV relativeFrom="paragraph">
                        <wp:posOffset>0</wp:posOffset>
                      </wp:positionV>
                      <wp:extent cx="76200" cy="28575"/>
                      <wp:effectExtent l="19050" t="19050" r="19050" b="28575"/>
                      <wp:wrapNone/>
                      <wp:docPr id="13278" name="Text Box 369">
                        <a:extLst xmlns:a="http://schemas.openxmlformats.org/drawingml/2006/main">
                          <a:ext uri="{FF2B5EF4-FFF2-40B4-BE49-F238E27FC236}">
                            <a16:creationId xmlns:a16="http://schemas.microsoft.com/office/drawing/2014/main" id="{00000000-0008-0000-0000-0000D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52984" id="Text Box 369" o:spid="_x0000_s1026" type="#_x0000_t202" style="position:absolute;margin-left:0;margin-top:0;width:6pt;height:2.25pt;z-index:2564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0288" behindDoc="0" locked="0" layoutInCell="1" allowOverlap="1" wp14:anchorId="14FAE8F2" wp14:editId="098C88C1">
                      <wp:simplePos x="0" y="0"/>
                      <wp:positionH relativeFrom="column">
                        <wp:posOffset>0</wp:posOffset>
                      </wp:positionH>
                      <wp:positionV relativeFrom="paragraph">
                        <wp:posOffset>0</wp:posOffset>
                      </wp:positionV>
                      <wp:extent cx="76200" cy="28575"/>
                      <wp:effectExtent l="19050" t="19050" r="19050" b="28575"/>
                      <wp:wrapNone/>
                      <wp:docPr id="13279" name="Text Box 368">
                        <a:extLst xmlns:a="http://schemas.openxmlformats.org/drawingml/2006/main">
                          <a:ext uri="{FF2B5EF4-FFF2-40B4-BE49-F238E27FC236}">
                            <a16:creationId xmlns:a16="http://schemas.microsoft.com/office/drawing/2014/main" id="{00000000-0008-0000-0000-0000D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78B2B" id="Text Box 368" o:spid="_x0000_s1026" type="#_x0000_t202" style="position:absolute;margin-left:0;margin-top:0;width:6pt;height:2.25pt;z-index:2564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1312" behindDoc="0" locked="0" layoutInCell="1" allowOverlap="1" wp14:anchorId="78C742FC" wp14:editId="6F67112D">
                      <wp:simplePos x="0" y="0"/>
                      <wp:positionH relativeFrom="column">
                        <wp:posOffset>0</wp:posOffset>
                      </wp:positionH>
                      <wp:positionV relativeFrom="paragraph">
                        <wp:posOffset>0</wp:posOffset>
                      </wp:positionV>
                      <wp:extent cx="76200" cy="28575"/>
                      <wp:effectExtent l="19050" t="19050" r="19050" b="28575"/>
                      <wp:wrapNone/>
                      <wp:docPr id="13280" name="Text Box 367">
                        <a:extLst xmlns:a="http://schemas.openxmlformats.org/drawingml/2006/main">
                          <a:ext uri="{FF2B5EF4-FFF2-40B4-BE49-F238E27FC236}">
                            <a16:creationId xmlns:a16="http://schemas.microsoft.com/office/drawing/2014/main" id="{00000000-0008-0000-0000-0000E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A4D0F" id="Text Box 367" o:spid="_x0000_s1026" type="#_x0000_t202" style="position:absolute;margin-left:0;margin-top:0;width:6pt;height:2.25pt;z-index:2564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2336" behindDoc="0" locked="0" layoutInCell="1" allowOverlap="1" wp14:anchorId="0F61AACC" wp14:editId="600AECF9">
                      <wp:simplePos x="0" y="0"/>
                      <wp:positionH relativeFrom="column">
                        <wp:posOffset>0</wp:posOffset>
                      </wp:positionH>
                      <wp:positionV relativeFrom="paragraph">
                        <wp:posOffset>0</wp:posOffset>
                      </wp:positionV>
                      <wp:extent cx="76200" cy="28575"/>
                      <wp:effectExtent l="19050" t="19050" r="19050" b="28575"/>
                      <wp:wrapNone/>
                      <wp:docPr id="13281" name="Text Box 366">
                        <a:extLst xmlns:a="http://schemas.openxmlformats.org/drawingml/2006/main">
                          <a:ext uri="{FF2B5EF4-FFF2-40B4-BE49-F238E27FC236}">
                            <a16:creationId xmlns:a16="http://schemas.microsoft.com/office/drawing/2014/main" id="{00000000-0008-0000-0000-0000E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AC9D3" id="Text Box 366" o:spid="_x0000_s1026" type="#_x0000_t202" style="position:absolute;margin-left:0;margin-top:0;width:6pt;height:2.25pt;z-index:2564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3360" behindDoc="0" locked="0" layoutInCell="1" allowOverlap="1" wp14:anchorId="30E2014B" wp14:editId="1E31EF97">
                      <wp:simplePos x="0" y="0"/>
                      <wp:positionH relativeFrom="column">
                        <wp:posOffset>0</wp:posOffset>
                      </wp:positionH>
                      <wp:positionV relativeFrom="paragraph">
                        <wp:posOffset>0</wp:posOffset>
                      </wp:positionV>
                      <wp:extent cx="76200" cy="28575"/>
                      <wp:effectExtent l="19050" t="19050" r="19050" b="28575"/>
                      <wp:wrapNone/>
                      <wp:docPr id="13282" name="Text Box 365">
                        <a:extLst xmlns:a="http://schemas.openxmlformats.org/drawingml/2006/main">
                          <a:ext uri="{FF2B5EF4-FFF2-40B4-BE49-F238E27FC236}">
                            <a16:creationId xmlns:a16="http://schemas.microsoft.com/office/drawing/2014/main" id="{00000000-0008-0000-0000-0000E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F401A" id="Text Box 365" o:spid="_x0000_s1026" type="#_x0000_t202" style="position:absolute;margin-left:0;margin-top:0;width:6pt;height:2.25pt;z-index:2564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4384" behindDoc="0" locked="0" layoutInCell="1" allowOverlap="1" wp14:anchorId="69586206" wp14:editId="7CC1333E">
                      <wp:simplePos x="0" y="0"/>
                      <wp:positionH relativeFrom="column">
                        <wp:posOffset>0</wp:posOffset>
                      </wp:positionH>
                      <wp:positionV relativeFrom="paragraph">
                        <wp:posOffset>0</wp:posOffset>
                      </wp:positionV>
                      <wp:extent cx="76200" cy="28575"/>
                      <wp:effectExtent l="19050" t="19050" r="19050" b="28575"/>
                      <wp:wrapNone/>
                      <wp:docPr id="13283" name="Text Box 364">
                        <a:extLst xmlns:a="http://schemas.openxmlformats.org/drawingml/2006/main">
                          <a:ext uri="{FF2B5EF4-FFF2-40B4-BE49-F238E27FC236}">
                            <a16:creationId xmlns:a16="http://schemas.microsoft.com/office/drawing/2014/main" id="{00000000-0008-0000-0000-0000E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4170F" id="Text Box 364" o:spid="_x0000_s1026" type="#_x0000_t202" style="position:absolute;margin-left:0;margin-top:0;width:6pt;height:2.25pt;z-index:2564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5408" behindDoc="0" locked="0" layoutInCell="1" allowOverlap="1" wp14:anchorId="7EB580D4" wp14:editId="1AD7C4FE">
                      <wp:simplePos x="0" y="0"/>
                      <wp:positionH relativeFrom="column">
                        <wp:posOffset>0</wp:posOffset>
                      </wp:positionH>
                      <wp:positionV relativeFrom="paragraph">
                        <wp:posOffset>0</wp:posOffset>
                      </wp:positionV>
                      <wp:extent cx="76200" cy="28575"/>
                      <wp:effectExtent l="19050" t="19050" r="19050" b="28575"/>
                      <wp:wrapNone/>
                      <wp:docPr id="13284" name="Text Box 363">
                        <a:extLst xmlns:a="http://schemas.openxmlformats.org/drawingml/2006/main">
                          <a:ext uri="{FF2B5EF4-FFF2-40B4-BE49-F238E27FC236}">
                            <a16:creationId xmlns:a16="http://schemas.microsoft.com/office/drawing/2014/main" id="{00000000-0008-0000-0000-0000E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707B9" id="Text Box 363" o:spid="_x0000_s1026" type="#_x0000_t202" style="position:absolute;margin-left:0;margin-top:0;width:6pt;height:2.25pt;z-index:2564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6432" behindDoc="0" locked="0" layoutInCell="1" allowOverlap="1" wp14:anchorId="141C4080" wp14:editId="62ACF44D">
                      <wp:simplePos x="0" y="0"/>
                      <wp:positionH relativeFrom="column">
                        <wp:posOffset>0</wp:posOffset>
                      </wp:positionH>
                      <wp:positionV relativeFrom="paragraph">
                        <wp:posOffset>0</wp:posOffset>
                      </wp:positionV>
                      <wp:extent cx="76200" cy="28575"/>
                      <wp:effectExtent l="19050" t="19050" r="19050" b="28575"/>
                      <wp:wrapNone/>
                      <wp:docPr id="13285" name="Text Box 362">
                        <a:extLst xmlns:a="http://schemas.openxmlformats.org/drawingml/2006/main">
                          <a:ext uri="{FF2B5EF4-FFF2-40B4-BE49-F238E27FC236}">
                            <a16:creationId xmlns:a16="http://schemas.microsoft.com/office/drawing/2014/main" id="{00000000-0008-0000-0000-0000E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96575" id="Text Box 362" o:spid="_x0000_s1026" type="#_x0000_t202" style="position:absolute;margin-left:0;margin-top:0;width:6pt;height:2.25pt;z-index:2564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7456" behindDoc="0" locked="0" layoutInCell="1" allowOverlap="1" wp14:anchorId="1AE32F2A" wp14:editId="20251860">
                      <wp:simplePos x="0" y="0"/>
                      <wp:positionH relativeFrom="column">
                        <wp:posOffset>0</wp:posOffset>
                      </wp:positionH>
                      <wp:positionV relativeFrom="paragraph">
                        <wp:posOffset>0</wp:posOffset>
                      </wp:positionV>
                      <wp:extent cx="76200" cy="28575"/>
                      <wp:effectExtent l="19050" t="19050" r="19050" b="28575"/>
                      <wp:wrapNone/>
                      <wp:docPr id="13286" name="Text Box 361">
                        <a:extLst xmlns:a="http://schemas.openxmlformats.org/drawingml/2006/main">
                          <a:ext uri="{FF2B5EF4-FFF2-40B4-BE49-F238E27FC236}">
                            <a16:creationId xmlns:a16="http://schemas.microsoft.com/office/drawing/2014/main" id="{00000000-0008-0000-0000-0000E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67920" id="Text Box 361" o:spid="_x0000_s1026" type="#_x0000_t202" style="position:absolute;margin-left:0;margin-top:0;width:6pt;height:2.25pt;z-index:2564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8480" behindDoc="0" locked="0" layoutInCell="1" allowOverlap="1" wp14:anchorId="18952EBC" wp14:editId="4A24CBA7">
                      <wp:simplePos x="0" y="0"/>
                      <wp:positionH relativeFrom="column">
                        <wp:posOffset>0</wp:posOffset>
                      </wp:positionH>
                      <wp:positionV relativeFrom="paragraph">
                        <wp:posOffset>0</wp:posOffset>
                      </wp:positionV>
                      <wp:extent cx="76200" cy="28575"/>
                      <wp:effectExtent l="19050" t="19050" r="19050" b="28575"/>
                      <wp:wrapNone/>
                      <wp:docPr id="13287" name="Text Box 360">
                        <a:extLst xmlns:a="http://schemas.openxmlformats.org/drawingml/2006/main">
                          <a:ext uri="{FF2B5EF4-FFF2-40B4-BE49-F238E27FC236}">
                            <a16:creationId xmlns:a16="http://schemas.microsoft.com/office/drawing/2014/main" id="{00000000-0008-0000-0000-0000E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BF489" id="Text Box 360" o:spid="_x0000_s1026" type="#_x0000_t202" style="position:absolute;margin-left:0;margin-top:0;width:6pt;height:2.25pt;z-index:2564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69504" behindDoc="0" locked="0" layoutInCell="1" allowOverlap="1" wp14:anchorId="2E2E98EC" wp14:editId="00A5A907">
                      <wp:simplePos x="0" y="0"/>
                      <wp:positionH relativeFrom="column">
                        <wp:posOffset>0</wp:posOffset>
                      </wp:positionH>
                      <wp:positionV relativeFrom="paragraph">
                        <wp:posOffset>0</wp:posOffset>
                      </wp:positionV>
                      <wp:extent cx="76200" cy="28575"/>
                      <wp:effectExtent l="19050" t="19050" r="19050" b="28575"/>
                      <wp:wrapNone/>
                      <wp:docPr id="13288" name="Text Box 359">
                        <a:extLst xmlns:a="http://schemas.openxmlformats.org/drawingml/2006/main">
                          <a:ext uri="{FF2B5EF4-FFF2-40B4-BE49-F238E27FC236}">
                            <a16:creationId xmlns:a16="http://schemas.microsoft.com/office/drawing/2014/main" id="{00000000-0008-0000-0000-0000E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7BAF8" id="Text Box 359" o:spid="_x0000_s1026" type="#_x0000_t202" style="position:absolute;margin-left:0;margin-top:0;width:6pt;height:2.25pt;z-index:2564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0528" behindDoc="0" locked="0" layoutInCell="1" allowOverlap="1" wp14:anchorId="4CAD592B" wp14:editId="6E521F79">
                      <wp:simplePos x="0" y="0"/>
                      <wp:positionH relativeFrom="column">
                        <wp:posOffset>0</wp:posOffset>
                      </wp:positionH>
                      <wp:positionV relativeFrom="paragraph">
                        <wp:posOffset>0</wp:posOffset>
                      </wp:positionV>
                      <wp:extent cx="76200" cy="28575"/>
                      <wp:effectExtent l="19050" t="19050" r="19050" b="28575"/>
                      <wp:wrapNone/>
                      <wp:docPr id="13289" name="Text Box 358">
                        <a:extLst xmlns:a="http://schemas.openxmlformats.org/drawingml/2006/main">
                          <a:ext uri="{FF2B5EF4-FFF2-40B4-BE49-F238E27FC236}">
                            <a16:creationId xmlns:a16="http://schemas.microsoft.com/office/drawing/2014/main" id="{00000000-0008-0000-0000-0000E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A8C54B" id="Text Box 358" o:spid="_x0000_s1026" type="#_x0000_t202" style="position:absolute;margin-left:0;margin-top:0;width:6pt;height:2.25pt;z-index:2564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1552" behindDoc="0" locked="0" layoutInCell="1" allowOverlap="1" wp14:anchorId="3142B2BE" wp14:editId="5F8E4C0F">
                      <wp:simplePos x="0" y="0"/>
                      <wp:positionH relativeFrom="column">
                        <wp:posOffset>0</wp:posOffset>
                      </wp:positionH>
                      <wp:positionV relativeFrom="paragraph">
                        <wp:posOffset>0</wp:posOffset>
                      </wp:positionV>
                      <wp:extent cx="76200" cy="28575"/>
                      <wp:effectExtent l="19050" t="19050" r="19050" b="28575"/>
                      <wp:wrapNone/>
                      <wp:docPr id="13290" name="Text Box 357">
                        <a:extLst xmlns:a="http://schemas.openxmlformats.org/drawingml/2006/main">
                          <a:ext uri="{FF2B5EF4-FFF2-40B4-BE49-F238E27FC236}">
                            <a16:creationId xmlns:a16="http://schemas.microsoft.com/office/drawing/2014/main" id="{00000000-0008-0000-0000-0000E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670779" id="Text Box 357" o:spid="_x0000_s1026" type="#_x0000_t202" style="position:absolute;margin-left:0;margin-top:0;width:6pt;height:2.25pt;z-index:2564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2576" behindDoc="0" locked="0" layoutInCell="1" allowOverlap="1" wp14:anchorId="66D000FB" wp14:editId="7108BE6D">
                      <wp:simplePos x="0" y="0"/>
                      <wp:positionH relativeFrom="column">
                        <wp:posOffset>0</wp:posOffset>
                      </wp:positionH>
                      <wp:positionV relativeFrom="paragraph">
                        <wp:posOffset>0</wp:posOffset>
                      </wp:positionV>
                      <wp:extent cx="76200" cy="28575"/>
                      <wp:effectExtent l="19050" t="19050" r="19050" b="28575"/>
                      <wp:wrapNone/>
                      <wp:docPr id="13291" name="Text Box 356">
                        <a:extLst xmlns:a="http://schemas.openxmlformats.org/drawingml/2006/main">
                          <a:ext uri="{FF2B5EF4-FFF2-40B4-BE49-F238E27FC236}">
                            <a16:creationId xmlns:a16="http://schemas.microsoft.com/office/drawing/2014/main" id="{00000000-0008-0000-0000-0000E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FC61D" id="Text Box 356" o:spid="_x0000_s1026" type="#_x0000_t202" style="position:absolute;margin-left:0;margin-top:0;width:6pt;height:2.25pt;z-index:2564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3600" behindDoc="0" locked="0" layoutInCell="1" allowOverlap="1" wp14:anchorId="54C294D8" wp14:editId="777E59C6">
                      <wp:simplePos x="0" y="0"/>
                      <wp:positionH relativeFrom="column">
                        <wp:posOffset>0</wp:posOffset>
                      </wp:positionH>
                      <wp:positionV relativeFrom="paragraph">
                        <wp:posOffset>0</wp:posOffset>
                      </wp:positionV>
                      <wp:extent cx="76200" cy="28575"/>
                      <wp:effectExtent l="19050" t="19050" r="19050" b="28575"/>
                      <wp:wrapNone/>
                      <wp:docPr id="13292" name="Text Box 355">
                        <a:extLst xmlns:a="http://schemas.openxmlformats.org/drawingml/2006/main">
                          <a:ext uri="{FF2B5EF4-FFF2-40B4-BE49-F238E27FC236}">
                            <a16:creationId xmlns:a16="http://schemas.microsoft.com/office/drawing/2014/main" id="{00000000-0008-0000-0000-0000E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5906CD" id="Text Box 355" o:spid="_x0000_s1026" type="#_x0000_t202" style="position:absolute;margin-left:0;margin-top:0;width:6pt;height:2.25pt;z-index:2564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4624" behindDoc="0" locked="0" layoutInCell="1" allowOverlap="1" wp14:anchorId="47D4FF61" wp14:editId="4546FCA3">
                      <wp:simplePos x="0" y="0"/>
                      <wp:positionH relativeFrom="column">
                        <wp:posOffset>0</wp:posOffset>
                      </wp:positionH>
                      <wp:positionV relativeFrom="paragraph">
                        <wp:posOffset>0</wp:posOffset>
                      </wp:positionV>
                      <wp:extent cx="76200" cy="28575"/>
                      <wp:effectExtent l="19050" t="19050" r="19050" b="28575"/>
                      <wp:wrapNone/>
                      <wp:docPr id="13293" name="Text Box 354">
                        <a:extLst xmlns:a="http://schemas.openxmlformats.org/drawingml/2006/main">
                          <a:ext uri="{FF2B5EF4-FFF2-40B4-BE49-F238E27FC236}">
                            <a16:creationId xmlns:a16="http://schemas.microsoft.com/office/drawing/2014/main" id="{00000000-0008-0000-0000-0000E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E6F07" id="Text Box 354" o:spid="_x0000_s1026" type="#_x0000_t202" style="position:absolute;margin-left:0;margin-top:0;width:6pt;height:2.25pt;z-index:2564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5648" behindDoc="0" locked="0" layoutInCell="1" allowOverlap="1" wp14:anchorId="51560F11" wp14:editId="4F56CEDB">
                      <wp:simplePos x="0" y="0"/>
                      <wp:positionH relativeFrom="column">
                        <wp:posOffset>0</wp:posOffset>
                      </wp:positionH>
                      <wp:positionV relativeFrom="paragraph">
                        <wp:posOffset>0</wp:posOffset>
                      </wp:positionV>
                      <wp:extent cx="76200" cy="28575"/>
                      <wp:effectExtent l="19050" t="19050" r="19050" b="28575"/>
                      <wp:wrapNone/>
                      <wp:docPr id="13294" name="Text Box 353">
                        <a:extLst xmlns:a="http://schemas.openxmlformats.org/drawingml/2006/main">
                          <a:ext uri="{FF2B5EF4-FFF2-40B4-BE49-F238E27FC236}">
                            <a16:creationId xmlns:a16="http://schemas.microsoft.com/office/drawing/2014/main" id="{00000000-0008-0000-0000-0000E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A7BDF" id="Text Box 353" o:spid="_x0000_s1026" type="#_x0000_t202" style="position:absolute;margin-left:0;margin-top:0;width:6pt;height:2.25pt;z-index:2564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6672" behindDoc="0" locked="0" layoutInCell="1" allowOverlap="1" wp14:anchorId="6D8CEF6A" wp14:editId="504A9900">
                      <wp:simplePos x="0" y="0"/>
                      <wp:positionH relativeFrom="column">
                        <wp:posOffset>0</wp:posOffset>
                      </wp:positionH>
                      <wp:positionV relativeFrom="paragraph">
                        <wp:posOffset>0</wp:posOffset>
                      </wp:positionV>
                      <wp:extent cx="76200" cy="28575"/>
                      <wp:effectExtent l="19050" t="19050" r="19050" b="28575"/>
                      <wp:wrapNone/>
                      <wp:docPr id="13295" name="Text Box 352">
                        <a:extLst xmlns:a="http://schemas.openxmlformats.org/drawingml/2006/main">
                          <a:ext uri="{FF2B5EF4-FFF2-40B4-BE49-F238E27FC236}">
                            <a16:creationId xmlns:a16="http://schemas.microsoft.com/office/drawing/2014/main" id="{00000000-0008-0000-0000-0000E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DFBE7" id="Text Box 352" o:spid="_x0000_s1026" type="#_x0000_t202" style="position:absolute;margin-left:0;margin-top:0;width:6pt;height:2.25pt;z-index:2564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7696" behindDoc="0" locked="0" layoutInCell="1" allowOverlap="1" wp14:anchorId="52C9B975" wp14:editId="58DC6EFD">
                      <wp:simplePos x="0" y="0"/>
                      <wp:positionH relativeFrom="column">
                        <wp:posOffset>0</wp:posOffset>
                      </wp:positionH>
                      <wp:positionV relativeFrom="paragraph">
                        <wp:posOffset>0</wp:posOffset>
                      </wp:positionV>
                      <wp:extent cx="76200" cy="28575"/>
                      <wp:effectExtent l="19050" t="19050" r="19050" b="28575"/>
                      <wp:wrapNone/>
                      <wp:docPr id="13296" name="Text Box 351">
                        <a:extLst xmlns:a="http://schemas.openxmlformats.org/drawingml/2006/main">
                          <a:ext uri="{FF2B5EF4-FFF2-40B4-BE49-F238E27FC236}">
                            <a16:creationId xmlns:a16="http://schemas.microsoft.com/office/drawing/2014/main" id="{00000000-0008-0000-0000-0000F0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F960D" id="Text Box 351" o:spid="_x0000_s1026" type="#_x0000_t202" style="position:absolute;margin-left:0;margin-top:0;width:6pt;height:2.25pt;z-index:2564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8720" behindDoc="0" locked="0" layoutInCell="1" allowOverlap="1" wp14:anchorId="1FDC9266" wp14:editId="1B9ABF85">
                      <wp:simplePos x="0" y="0"/>
                      <wp:positionH relativeFrom="column">
                        <wp:posOffset>0</wp:posOffset>
                      </wp:positionH>
                      <wp:positionV relativeFrom="paragraph">
                        <wp:posOffset>0</wp:posOffset>
                      </wp:positionV>
                      <wp:extent cx="76200" cy="28575"/>
                      <wp:effectExtent l="19050" t="19050" r="19050" b="28575"/>
                      <wp:wrapNone/>
                      <wp:docPr id="13297" name="Text Box 350">
                        <a:extLst xmlns:a="http://schemas.openxmlformats.org/drawingml/2006/main">
                          <a:ext uri="{FF2B5EF4-FFF2-40B4-BE49-F238E27FC236}">
                            <a16:creationId xmlns:a16="http://schemas.microsoft.com/office/drawing/2014/main" id="{00000000-0008-0000-0000-0000F1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D1F04" id="Text Box 350" o:spid="_x0000_s1026" type="#_x0000_t202" style="position:absolute;margin-left:0;margin-top:0;width:6pt;height:2.25pt;z-index:2564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79744" behindDoc="0" locked="0" layoutInCell="1" allowOverlap="1" wp14:anchorId="6BE9252C" wp14:editId="1AB22277">
                      <wp:simplePos x="0" y="0"/>
                      <wp:positionH relativeFrom="column">
                        <wp:posOffset>0</wp:posOffset>
                      </wp:positionH>
                      <wp:positionV relativeFrom="paragraph">
                        <wp:posOffset>0</wp:posOffset>
                      </wp:positionV>
                      <wp:extent cx="76200" cy="28575"/>
                      <wp:effectExtent l="19050" t="19050" r="19050" b="28575"/>
                      <wp:wrapNone/>
                      <wp:docPr id="13298" name="Text Box 349">
                        <a:extLst xmlns:a="http://schemas.openxmlformats.org/drawingml/2006/main">
                          <a:ext uri="{FF2B5EF4-FFF2-40B4-BE49-F238E27FC236}">
                            <a16:creationId xmlns:a16="http://schemas.microsoft.com/office/drawing/2014/main" id="{00000000-0008-0000-0000-0000F2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321E7" id="Text Box 349" o:spid="_x0000_s1026" type="#_x0000_t202" style="position:absolute;margin-left:0;margin-top:0;width:6pt;height:2.25pt;z-index:2564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0768" behindDoc="0" locked="0" layoutInCell="1" allowOverlap="1" wp14:anchorId="6A440C2E" wp14:editId="3EE0FE35">
                      <wp:simplePos x="0" y="0"/>
                      <wp:positionH relativeFrom="column">
                        <wp:posOffset>0</wp:posOffset>
                      </wp:positionH>
                      <wp:positionV relativeFrom="paragraph">
                        <wp:posOffset>0</wp:posOffset>
                      </wp:positionV>
                      <wp:extent cx="76200" cy="28575"/>
                      <wp:effectExtent l="19050" t="19050" r="19050" b="28575"/>
                      <wp:wrapNone/>
                      <wp:docPr id="13299" name="Text Box 348">
                        <a:extLst xmlns:a="http://schemas.openxmlformats.org/drawingml/2006/main">
                          <a:ext uri="{FF2B5EF4-FFF2-40B4-BE49-F238E27FC236}">
                            <a16:creationId xmlns:a16="http://schemas.microsoft.com/office/drawing/2014/main" id="{00000000-0008-0000-0000-0000F3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61A30E" id="Text Box 348" o:spid="_x0000_s1026" type="#_x0000_t202" style="position:absolute;margin-left:0;margin-top:0;width:6pt;height:2.25pt;z-index:2564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1792" behindDoc="0" locked="0" layoutInCell="1" allowOverlap="1" wp14:anchorId="4F944303" wp14:editId="5884FBF6">
                      <wp:simplePos x="0" y="0"/>
                      <wp:positionH relativeFrom="column">
                        <wp:posOffset>0</wp:posOffset>
                      </wp:positionH>
                      <wp:positionV relativeFrom="paragraph">
                        <wp:posOffset>0</wp:posOffset>
                      </wp:positionV>
                      <wp:extent cx="76200" cy="28575"/>
                      <wp:effectExtent l="19050" t="19050" r="19050" b="28575"/>
                      <wp:wrapNone/>
                      <wp:docPr id="13300" name="Text Box 347">
                        <a:extLst xmlns:a="http://schemas.openxmlformats.org/drawingml/2006/main">
                          <a:ext uri="{FF2B5EF4-FFF2-40B4-BE49-F238E27FC236}">
                            <a16:creationId xmlns:a16="http://schemas.microsoft.com/office/drawing/2014/main" id="{00000000-0008-0000-0000-0000F4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2A027" id="Text Box 347" o:spid="_x0000_s1026" type="#_x0000_t202" style="position:absolute;margin-left:0;margin-top:0;width:6pt;height:2.25pt;z-index:2564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2816" behindDoc="0" locked="0" layoutInCell="1" allowOverlap="1" wp14:anchorId="05DB9F10" wp14:editId="00C2FBDD">
                      <wp:simplePos x="0" y="0"/>
                      <wp:positionH relativeFrom="column">
                        <wp:posOffset>0</wp:posOffset>
                      </wp:positionH>
                      <wp:positionV relativeFrom="paragraph">
                        <wp:posOffset>0</wp:posOffset>
                      </wp:positionV>
                      <wp:extent cx="76200" cy="28575"/>
                      <wp:effectExtent l="19050" t="19050" r="19050" b="28575"/>
                      <wp:wrapNone/>
                      <wp:docPr id="13301" name="Text Box 346">
                        <a:extLst xmlns:a="http://schemas.openxmlformats.org/drawingml/2006/main">
                          <a:ext uri="{FF2B5EF4-FFF2-40B4-BE49-F238E27FC236}">
                            <a16:creationId xmlns:a16="http://schemas.microsoft.com/office/drawing/2014/main" id="{00000000-0008-0000-0000-0000F5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957A7" id="Text Box 346" o:spid="_x0000_s1026" type="#_x0000_t202" style="position:absolute;margin-left:0;margin-top:0;width:6pt;height:2.25pt;z-index:2564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3840" behindDoc="0" locked="0" layoutInCell="1" allowOverlap="1" wp14:anchorId="5571DB8A" wp14:editId="53450B8D">
                      <wp:simplePos x="0" y="0"/>
                      <wp:positionH relativeFrom="column">
                        <wp:posOffset>0</wp:posOffset>
                      </wp:positionH>
                      <wp:positionV relativeFrom="paragraph">
                        <wp:posOffset>0</wp:posOffset>
                      </wp:positionV>
                      <wp:extent cx="76200" cy="28575"/>
                      <wp:effectExtent l="19050" t="19050" r="19050" b="28575"/>
                      <wp:wrapNone/>
                      <wp:docPr id="13302" name="Text Box 345">
                        <a:extLst xmlns:a="http://schemas.openxmlformats.org/drawingml/2006/main">
                          <a:ext uri="{FF2B5EF4-FFF2-40B4-BE49-F238E27FC236}">
                            <a16:creationId xmlns:a16="http://schemas.microsoft.com/office/drawing/2014/main" id="{00000000-0008-0000-0000-0000F6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69DAF" id="Text Box 345" o:spid="_x0000_s1026" type="#_x0000_t202" style="position:absolute;margin-left:0;margin-top:0;width:6pt;height:2.25pt;z-index:2564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4864" behindDoc="0" locked="0" layoutInCell="1" allowOverlap="1" wp14:anchorId="0C0015DA" wp14:editId="1AD8F7E4">
                      <wp:simplePos x="0" y="0"/>
                      <wp:positionH relativeFrom="column">
                        <wp:posOffset>0</wp:posOffset>
                      </wp:positionH>
                      <wp:positionV relativeFrom="paragraph">
                        <wp:posOffset>0</wp:posOffset>
                      </wp:positionV>
                      <wp:extent cx="76200" cy="28575"/>
                      <wp:effectExtent l="19050" t="19050" r="19050" b="28575"/>
                      <wp:wrapNone/>
                      <wp:docPr id="13303" name="Text Box 344">
                        <a:extLst xmlns:a="http://schemas.openxmlformats.org/drawingml/2006/main">
                          <a:ext uri="{FF2B5EF4-FFF2-40B4-BE49-F238E27FC236}">
                            <a16:creationId xmlns:a16="http://schemas.microsoft.com/office/drawing/2014/main" id="{00000000-0008-0000-0000-0000F7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B4A762" id="Text Box 344" o:spid="_x0000_s1026" type="#_x0000_t202" style="position:absolute;margin-left:0;margin-top:0;width:6pt;height:2.25pt;z-index:2564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5888" behindDoc="0" locked="0" layoutInCell="1" allowOverlap="1" wp14:anchorId="7A530211" wp14:editId="10AAB8B4">
                      <wp:simplePos x="0" y="0"/>
                      <wp:positionH relativeFrom="column">
                        <wp:posOffset>0</wp:posOffset>
                      </wp:positionH>
                      <wp:positionV relativeFrom="paragraph">
                        <wp:posOffset>0</wp:posOffset>
                      </wp:positionV>
                      <wp:extent cx="76200" cy="28575"/>
                      <wp:effectExtent l="19050" t="19050" r="19050" b="28575"/>
                      <wp:wrapNone/>
                      <wp:docPr id="13304" name="Text Box 343">
                        <a:extLst xmlns:a="http://schemas.openxmlformats.org/drawingml/2006/main">
                          <a:ext uri="{FF2B5EF4-FFF2-40B4-BE49-F238E27FC236}">
                            <a16:creationId xmlns:a16="http://schemas.microsoft.com/office/drawing/2014/main" id="{00000000-0008-0000-0000-0000F8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E6AB8" id="Text Box 343" o:spid="_x0000_s1026" type="#_x0000_t202" style="position:absolute;margin-left:0;margin-top:0;width:6pt;height:2.25pt;z-index:2564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6912" behindDoc="0" locked="0" layoutInCell="1" allowOverlap="1" wp14:anchorId="5D833704" wp14:editId="007C80D3">
                      <wp:simplePos x="0" y="0"/>
                      <wp:positionH relativeFrom="column">
                        <wp:posOffset>0</wp:posOffset>
                      </wp:positionH>
                      <wp:positionV relativeFrom="paragraph">
                        <wp:posOffset>0</wp:posOffset>
                      </wp:positionV>
                      <wp:extent cx="76200" cy="28575"/>
                      <wp:effectExtent l="19050" t="19050" r="19050" b="28575"/>
                      <wp:wrapNone/>
                      <wp:docPr id="13305" name="Text Box 342">
                        <a:extLst xmlns:a="http://schemas.openxmlformats.org/drawingml/2006/main">
                          <a:ext uri="{FF2B5EF4-FFF2-40B4-BE49-F238E27FC236}">
                            <a16:creationId xmlns:a16="http://schemas.microsoft.com/office/drawing/2014/main" id="{00000000-0008-0000-0000-0000F9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2BC51" id="Text Box 342" o:spid="_x0000_s1026" type="#_x0000_t202" style="position:absolute;margin-left:0;margin-top:0;width:6pt;height:2.25pt;z-index:2564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7936" behindDoc="0" locked="0" layoutInCell="1" allowOverlap="1" wp14:anchorId="0DE28393" wp14:editId="4366D14E">
                      <wp:simplePos x="0" y="0"/>
                      <wp:positionH relativeFrom="column">
                        <wp:posOffset>0</wp:posOffset>
                      </wp:positionH>
                      <wp:positionV relativeFrom="paragraph">
                        <wp:posOffset>0</wp:posOffset>
                      </wp:positionV>
                      <wp:extent cx="76200" cy="28575"/>
                      <wp:effectExtent l="19050" t="19050" r="19050" b="28575"/>
                      <wp:wrapNone/>
                      <wp:docPr id="13306" name="Text Box 341">
                        <a:extLst xmlns:a="http://schemas.openxmlformats.org/drawingml/2006/main">
                          <a:ext uri="{FF2B5EF4-FFF2-40B4-BE49-F238E27FC236}">
                            <a16:creationId xmlns:a16="http://schemas.microsoft.com/office/drawing/2014/main" id="{00000000-0008-0000-0000-0000FA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5ABD6" id="Text Box 341" o:spid="_x0000_s1026" type="#_x0000_t202" style="position:absolute;margin-left:0;margin-top:0;width:6pt;height:2.25pt;z-index:2564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8960" behindDoc="0" locked="0" layoutInCell="1" allowOverlap="1" wp14:anchorId="45DE6030" wp14:editId="5A786F15">
                      <wp:simplePos x="0" y="0"/>
                      <wp:positionH relativeFrom="column">
                        <wp:posOffset>0</wp:posOffset>
                      </wp:positionH>
                      <wp:positionV relativeFrom="paragraph">
                        <wp:posOffset>0</wp:posOffset>
                      </wp:positionV>
                      <wp:extent cx="76200" cy="28575"/>
                      <wp:effectExtent l="19050" t="19050" r="19050" b="28575"/>
                      <wp:wrapNone/>
                      <wp:docPr id="13307" name="Text Box 340">
                        <a:extLst xmlns:a="http://schemas.openxmlformats.org/drawingml/2006/main">
                          <a:ext uri="{FF2B5EF4-FFF2-40B4-BE49-F238E27FC236}">
                            <a16:creationId xmlns:a16="http://schemas.microsoft.com/office/drawing/2014/main" id="{00000000-0008-0000-0000-0000FB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FAC89" id="Text Box 340" o:spid="_x0000_s1026" type="#_x0000_t202" style="position:absolute;margin-left:0;margin-top:0;width:6pt;height:2.25pt;z-index:2564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89984" behindDoc="0" locked="0" layoutInCell="1" allowOverlap="1" wp14:anchorId="7F1CFDB5" wp14:editId="594A6473">
                      <wp:simplePos x="0" y="0"/>
                      <wp:positionH relativeFrom="column">
                        <wp:posOffset>0</wp:posOffset>
                      </wp:positionH>
                      <wp:positionV relativeFrom="paragraph">
                        <wp:posOffset>0</wp:posOffset>
                      </wp:positionV>
                      <wp:extent cx="76200" cy="28575"/>
                      <wp:effectExtent l="19050" t="19050" r="19050" b="28575"/>
                      <wp:wrapNone/>
                      <wp:docPr id="13308" name="Text Box 339">
                        <a:extLst xmlns:a="http://schemas.openxmlformats.org/drawingml/2006/main">
                          <a:ext uri="{FF2B5EF4-FFF2-40B4-BE49-F238E27FC236}">
                            <a16:creationId xmlns:a16="http://schemas.microsoft.com/office/drawing/2014/main" id="{00000000-0008-0000-0000-0000FC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5B09F" id="Text Box 339" o:spid="_x0000_s1026" type="#_x0000_t202" style="position:absolute;margin-left:0;margin-top:0;width:6pt;height:2.25pt;z-index:2564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1008" behindDoc="0" locked="0" layoutInCell="1" allowOverlap="1" wp14:anchorId="163DF4A7" wp14:editId="15FC783B">
                      <wp:simplePos x="0" y="0"/>
                      <wp:positionH relativeFrom="column">
                        <wp:posOffset>0</wp:posOffset>
                      </wp:positionH>
                      <wp:positionV relativeFrom="paragraph">
                        <wp:posOffset>0</wp:posOffset>
                      </wp:positionV>
                      <wp:extent cx="76200" cy="28575"/>
                      <wp:effectExtent l="19050" t="19050" r="19050" b="28575"/>
                      <wp:wrapNone/>
                      <wp:docPr id="13309" name="Text Box 338">
                        <a:extLst xmlns:a="http://schemas.openxmlformats.org/drawingml/2006/main">
                          <a:ext uri="{FF2B5EF4-FFF2-40B4-BE49-F238E27FC236}">
                            <a16:creationId xmlns:a16="http://schemas.microsoft.com/office/drawing/2014/main" id="{00000000-0008-0000-0000-0000FD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6D802" id="Text Box 338" o:spid="_x0000_s1026" type="#_x0000_t202" style="position:absolute;margin-left:0;margin-top:0;width:6pt;height:2.25pt;z-index:2564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2032" behindDoc="0" locked="0" layoutInCell="1" allowOverlap="1" wp14:anchorId="61DF73B9" wp14:editId="119D2ADB">
                      <wp:simplePos x="0" y="0"/>
                      <wp:positionH relativeFrom="column">
                        <wp:posOffset>0</wp:posOffset>
                      </wp:positionH>
                      <wp:positionV relativeFrom="paragraph">
                        <wp:posOffset>0</wp:posOffset>
                      </wp:positionV>
                      <wp:extent cx="76200" cy="28575"/>
                      <wp:effectExtent l="19050" t="19050" r="19050" b="28575"/>
                      <wp:wrapNone/>
                      <wp:docPr id="13310" name="Text Box 337">
                        <a:extLst xmlns:a="http://schemas.openxmlformats.org/drawingml/2006/main">
                          <a:ext uri="{FF2B5EF4-FFF2-40B4-BE49-F238E27FC236}">
                            <a16:creationId xmlns:a16="http://schemas.microsoft.com/office/drawing/2014/main" id="{00000000-0008-0000-0000-0000FE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C582FE" id="Text Box 337" o:spid="_x0000_s1026" type="#_x0000_t202" style="position:absolute;margin-left:0;margin-top:0;width:6pt;height:2.25pt;z-index:2564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3056" behindDoc="0" locked="0" layoutInCell="1" allowOverlap="1" wp14:anchorId="54675DDE" wp14:editId="5581C89B">
                      <wp:simplePos x="0" y="0"/>
                      <wp:positionH relativeFrom="column">
                        <wp:posOffset>0</wp:posOffset>
                      </wp:positionH>
                      <wp:positionV relativeFrom="paragraph">
                        <wp:posOffset>0</wp:posOffset>
                      </wp:positionV>
                      <wp:extent cx="76200" cy="28575"/>
                      <wp:effectExtent l="19050" t="19050" r="19050" b="28575"/>
                      <wp:wrapNone/>
                      <wp:docPr id="13311" name="Text Box 336">
                        <a:extLst xmlns:a="http://schemas.openxmlformats.org/drawingml/2006/main">
                          <a:ext uri="{FF2B5EF4-FFF2-40B4-BE49-F238E27FC236}">
                            <a16:creationId xmlns:a16="http://schemas.microsoft.com/office/drawing/2014/main" id="{00000000-0008-0000-0000-0000FF3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6EE16" id="Text Box 336" o:spid="_x0000_s1026" type="#_x0000_t202" style="position:absolute;margin-left:0;margin-top:0;width:6pt;height:2.25pt;z-index:2564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4080" behindDoc="0" locked="0" layoutInCell="1" allowOverlap="1" wp14:anchorId="1C88E970" wp14:editId="6EF9D339">
                      <wp:simplePos x="0" y="0"/>
                      <wp:positionH relativeFrom="column">
                        <wp:posOffset>0</wp:posOffset>
                      </wp:positionH>
                      <wp:positionV relativeFrom="paragraph">
                        <wp:posOffset>0</wp:posOffset>
                      </wp:positionV>
                      <wp:extent cx="76200" cy="28575"/>
                      <wp:effectExtent l="19050" t="19050" r="19050" b="28575"/>
                      <wp:wrapNone/>
                      <wp:docPr id="13312" name="Text Box 335">
                        <a:extLst xmlns:a="http://schemas.openxmlformats.org/drawingml/2006/main">
                          <a:ext uri="{FF2B5EF4-FFF2-40B4-BE49-F238E27FC236}">
                            <a16:creationId xmlns:a16="http://schemas.microsoft.com/office/drawing/2014/main" id="{00000000-0008-0000-0000-0000003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83631" id="Text Box 335" o:spid="_x0000_s1026" type="#_x0000_t202" style="position:absolute;margin-left:0;margin-top:0;width:6pt;height:2.25pt;z-index:2564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5104" behindDoc="0" locked="0" layoutInCell="1" allowOverlap="1" wp14:anchorId="4B7034B8" wp14:editId="012927A6">
                      <wp:simplePos x="0" y="0"/>
                      <wp:positionH relativeFrom="column">
                        <wp:posOffset>0</wp:posOffset>
                      </wp:positionH>
                      <wp:positionV relativeFrom="paragraph">
                        <wp:posOffset>0</wp:posOffset>
                      </wp:positionV>
                      <wp:extent cx="76200" cy="28575"/>
                      <wp:effectExtent l="19050" t="19050" r="19050" b="28575"/>
                      <wp:wrapNone/>
                      <wp:docPr id="13313" name="Text Box 334">
                        <a:extLst xmlns:a="http://schemas.openxmlformats.org/drawingml/2006/main">
                          <a:ext uri="{FF2B5EF4-FFF2-40B4-BE49-F238E27FC236}">
                            <a16:creationId xmlns:a16="http://schemas.microsoft.com/office/drawing/2014/main" id="{00000000-0008-0000-0000-0000013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F17CB8" id="Text Box 334" o:spid="_x0000_s1026" type="#_x0000_t202" style="position:absolute;margin-left:0;margin-top:0;width:6pt;height:2.25pt;z-index:2564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6128" behindDoc="0" locked="0" layoutInCell="1" allowOverlap="1" wp14:anchorId="2AA3582D" wp14:editId="22E2BB30">
                      <wp:simplePos x="0" y="0"/>
                      <wp:positionH relativeFrom="column">
                        <wp:posOffset>0</wp:posOffset>
                      </wp:positionH>
                      <wp:positionV relativeFrom="paragraph">
                        <wp:posOffset>0</wp:posOffset>
                      </wp:positionV>
                      <wp:extent cx="76200" cy="28575"/>
                      <wp:effectExtent l="19050" t="19050" r="19050" b="28575"/>
                      <wp:wrapNone/>
                      <wp:docPr id="13314" name="Text Box 333">
                        <a:extLst xmlns:a="http://schemas.openxmlformats.org/drawingml/2006/main">
                          <a:ext uri="{FF2B5EF4-FFF2-40B4-BE49-F238E27FC236}">
                            <a16:creationId xmlns:a16="http://schemas.microsoft.com/office/drawing/2014/main" id="{00000000-0008-0000-0000-0000023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78270" id="Text Box 333" o:spid="_x0000_s1026" type="#_x0000_t202" style="position:absolute;margin-left:0;margin-top:0;width:6pt;height:2.25pt;z-index:2564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7152" behindDoc="0" locked="0" layoutInCell="1" allowOverlap="1" wp14:anchorId="577A8E50" wp14:editId="6F33D689">
                      <wp:simplePos x="0" y="0"/>
                      <wp:positionH relativeFrom="column">
                        <wp:posOffset>0</wp:posOffset>
                      </wp:positionH>
                      <wp:positionV relativeFrom="paragraph">
                        <wp:posOffset>0</wp:posOffset>
                      </wp:positionV>
                      <wp:extent cx="76200" cy="28575"/>
                      <wp:effectExtent l="19050" t="19050" r="19050" b="28575"/>
                      <wp:wrapNone/>
                      <wp:docPr id="13315" name="Text Box 332">
                        <a:extLst xmlns:a="http://schemas.openxmlformats.org/drawingml/2006/main">
                          <a:ext uri="{FF2B5EF4-FFF2-40B4-BE49-F238E27FC236}">
                            <a16:creationId xmlns:a16="http://schemas.microsoft.com/office/drawing/2014/main" id="{00000000-0008-0000-0000-0000033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61D72" id="Text Box 332" o:spid="_x0000_s1026" type="#_x0000_t202" style="position:absolute;margin-left:0;margin-top:0;width:6pt;height:2.25pt;z-index:2564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b/>
                <w:bCs/>
                <w:noProof/>
                <w:sz w:val="20"/>
                <w:szCs w:val="20"/>
                <w:lang w:val="en-US" w:eastAsia="en-US" w:bidi="ar-SA"/>
              </w:rPr>
              <mc:AlternateContent>
                <mc:Choice Requires="wps">
                  <w:drawing>
                    <wp:anchor distT="0" distB="0" distL="114300" distR="114300" simplePos="0" relativeHeight="256498176" behindDoc="0" locked="0" layoutInCell="1" allowOverlap="1" wp14:anchorId="13B27658" wp14:editId="32BA30A8">
                      <wp:simplePos x="0" y="0"/>
                      <wp:positionH relativeFrom="column">
                        <wp:posOffset>0</wp:posOffset>
                      </wp:positionH>
                      <wp:positionV relativeFrom="paragraph">
                        <wp:posOffset>0</wp:posOffset>
                      </wp:positionV>
                      <wp:extent cx="76200" cy="28575"/>
                      <wp:effectExtent l="19050" t="19050" r="19050" b="28575"/>
                      <wp:wrapNone/>
                      <wp:docPr id="13316" name="Text Box 331">
                        <a:extLst xmlns:a="http://schemas.openxmlformats.org/drawingml/2006/main">
                          <a:ext uri="{FF2B5EF4-FFF2-40B4-BE49-F238E27FC236}">
                            <a16:creationId xmlns:a16="http://schemas.microsoft.com/office/drawing/2014/main" id="{00000000-0008-0000-0000-0000043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EED4F1" id="Text Box 331" o:spid="_x0000_s1026" type="#_x0000_t202" style="position:absolute;margin-left:0;margin-top:0;width:6pt;height:2.25pt;z-index:2564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1CD3B87C" w14:textId="321E0356" w:rsidR="008D5556" w:rsidRPr="008D5556" w:rsidRDefault="008D5556" w:rsidP="008D5556">
            <w:pPr>
              <w:rPr>
                <w:rFonts w:ascii="GHEA Grapalat" w:hAnsi="GHEA Grapalat" w:cs="Calibri"/>
                <w:i/>
                <w:iCs/>
                <w:sz w:val="22"/>
                <w:szCs w:val="22"/>
                <w:lang w:val="en-US" w:eastAsia="en-US" w:bidi="ar-SA"/>
              </w:rPr>
            </w:pP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20928" behindDoc="0" locked="0" layoutInCell="1" allowOverlap="1" wp14:anchorId="4072DB4C" wp14:editId="31A13FD4">
                      <wp:simplePos x="0" y="0"/>
                      <wp:positionH relativeFrom="column">
                        <wp:posOffset>0</wp:posOffset>
                      </wp:positionH>
                      <wp:positionV relativeFrom="paragraph">
                        <wp:posOffset>0</wp:posOffset>
                      </wp:positionV>
                      <wp:extent cx="76200" cy="28575"/>
                      <wp:effectExtent l="19050" t="19050" r="19050" b="28575"/>
                      <wp:wrapNone/>
                      <wp:docPr id="6014" name="Text Box 330">
                        <a:extLst xmlns:a="http://schemas.openxmlformats.org/drawingml/2006/main">
                          <a:ext uri="{FF2B5EF4-FFF2-40B4-BE49-F238E27FC236}">
                            <a16:creationId xmlns:a16="http://schemas.microsoft.com/office/drawing/2014/main" id="{00000000-0008-0000-0000-00007E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70CE5" id="Text Box 330" o:spid="_x0000_s1026" type="#_x0000_t202" style="position:absolute;margin-left:0;margin-top:0;width:6pt;height:2.25pt;z-index:2490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34240" behindDoc="0" locked="0" layoutInCell="1" allowOverlap="1" wp14:anchorId="1153B779" wp14:editId="649A7200">
                      <wp:simplePos x="0" y="0"/>
                      <wp:positionH relativeFrom="column">
                        <wp:posOffset>0</wp:posOffset>
                      </wp:positionH>
                      <wp:positionV relativeFrom="paragraph">
                        <wp:posOffset>0</wp:posOffset>
                      </wp:positionV>
                      <wp:extent cx="76200" cy="28575"/>
                      <wp:effectExtent l="19050" t="19050" r="19050" b="28575"/>
                      <wp:wrapNone/>
                      <wp:docPr id="6027" name="Text Box 329">
                        <a:extLst xmlns:a="http://schemas.openxmlformats.org/drawingml/2006/main">
                          <a:ext uri="{FF2B5EF4-FFF2-40B4-BE49-F238E27FC236}">
                            <a16:creationId xmlns:a16="http://schemas.microsoft.com/office/drawing/2014/main" id="{00000000-0008-0000-0000-00008B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66A8E" id="Text Box 329" o:spid="_x0000_s1026" type="#_x0000_t202" style="position:absolute;margin-left:0;margin-top:0;width:6pt;height:2.25pt;z-index:2490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35264" behindDoc="0" locked="0" layoutInCell="1" allowOverlap="1" wp14:anchorId="53B24DA9" wp14:editId="141461E3">
                      <wp:simplePos x="0" y="0"/>
                      <wp:positionH relativeFrom="column">
                        <wp:posOffset>0</wp:posOffset>
                      </wp:positionH>
                      <wp:positionV relativeFrom="paragraph">
                        <wp:posOffset>0</wp:posOffset>
                      </wp:positionV>
                      <wp:extent cx="76200" cy="28575"/>
                      <wp:effectExtent l="19050" t="19050" r="19050" b="28575"/>
                      <wp:wrapNone/>
                      <wp:docPr id="6028" name="Text Box 328">
                        <a:extLst xmlns:a="http://schemas.openxmlformats.org/drawingml/2006/main">
                          <a:ext uri="{FF2B5EF4-FFF2-40B4-BE49-F238E27FC236}">
                            <a16:creationId xmlns:a16="http://schemas.microsoft.com/office/drawing/2014/main" id="{00000000-0008-0000-0000-00008C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502F2" id="Text Box 328" o:spid="_x0000_s1026" type="#_x0000_t202" style="position:absolute;margin-left:0;margin-top:0;width:6pt;height:2.25pt;z-index:2490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58816" behindDoc="0" locked="0" layoutInCell="1" allowOverlap="1" wp14:anchorId="7A5A28C7" wp14:editId="12263F59">
                      <wp:simplePos x="0" y="0"/>
                      <wp:positionH relativeFrom="column">
                        <wp:posOffset>0</wp:posOffset>
                      </wp:positionH>
                      <wp:positionV relativeFrom="paragraph">
                        <wp:posOffset>0</wp:posOffset>
                      </wp:positionV>
                      <wp:extent cx="76200" cy="28575"/>
                      <wp:effectExtent l="19050" t="19050" r="19050" b="28575"/>
                      <wp:wrapNone/>
                      <wp:docPr id="6051" name="Text Box 327">
                        <a:extLst xmlns:a="http://schemas.openxmlformats.org/drawingml/2006/main">
                          <a:ext uri="{FF2B5EF4-FFF2-40B4-BE49-F238E27FC236}">
                            <a16:creationId xmlns:a16="http://schemas.microsoft.com/office/drawing/2014/main" id="{00000000-0008-0000-0000-0000A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CDB96" id="Text Box 327" o:spid="_x0000_s1026" type="#_x0000_t202" style="position:absolute;margin-left:0;margin-top:0;width:6pt;height:2.25pt;z-index:24905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59840" behindDoc="0" locked="0" layoutInCell="1" allowOverlap="1" wp14:anchorId="6FDB5912" wp14:editId="605903E2">
                      <wp:simplePos x="0" y="0"/>
                      <wp:positionH relativeFrom="column">
                        <wp:posOffset>0</wp:posOffset>
                      </wp:positionH>
                      <wp:positionV relativeFrom="paragraph">
                        <wp:posOffset>0</wp:posOffset>
                      </wp:positionV>
                      <wp:extent cx="76200" cy="28575"/>
                      <wp:effectExtent l="19050" t="19050" r="19050" b="28575"/>
                      <wp:wrapNone/>
                      <wp:docPr id="6052" name="Text Box 326">
                        <a:extLst xmlns:a="http://schemas.openxmlformats.org/drawingml/2006/main">
                          <a:ext uri="{FF2B5EF4-FFF2-40B4-BE49-F238E27FC236}">
                            <a16:creationId xmlns:a16="http://schemas.microsoft.com/office/drawing/2014/main" id="{00000000-0008-0000-0000-0000A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DDEE58" id="Text Box 326" o:spid="_x0000_s1026" type="#_x0000_t202" style="position:absolute;margin-left:0;margin-top:0;width:6pt;height:2.25pt;z-index:24905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0864" behindDoc="0" locked="0" layoutInCell="1" allowOverlap="1" wp14:anchorId="4CF4EE44" wp14:editId="51F6EB0A">
                      <wp:simplePos x="0" y="0"/>
                      <wp:positionH relativeFrom="column">
                        <wp:posOffset>0</wp:posOffset>
                      </wp:positionH>
                      <wp:positionV relativeFrom="paragraph">
                        <wp:posOffset>0</wp:posOffset>
                      </wp:positionV>
                      <wp:extent cx="76200" cy="28575"/>
                      <wp:effectExtent l="19050" t="19050" r="19050" b="28575"/>
                      <wp:wrapNone/>
                      <wp:docPr id="6053" name="Text Box 325">
                        <a:extLst xmlns:a="http://schemas.openxmlformats.org/drawingml/2006/main">
                          <a:ext uri="{FF2B5EF4-FFF2-40B4-BE49-F238E27FC236}">
                            <a16:creationId xmlns:a16="http://schemas.microsoft.com/office/drawing/2014/main" id="{00000000-0008-0000-0000-0000A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702278" id="Text Box 325" o:spid="_x0000_s1026" type="#_x0000_t202" style="position:absolute;margin-left:0;margin-top:0;width:6pt;height:2.25pt;z-index:24906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1888" behindDoc="0" locked="0" layoutInCell="1" allowOverlap="1" wp14:anchorId="6B6581BD" wp14:editId="08A3B4BB">
                      <wp:simplePos x="0" y="0"/>
                      <wp:positionH relativeFrom="column">
                        <wp:posOffset>0</wp:posOffset>
                      </wp:positionH>
                      <wp:positionV relativeFrom="paragraph">
                        <wp:posOffset>0</wp:posOffset>
                      </wp:positionV>
                      <wp:extent cx="76200" cy="28575"/>
                      <wp:effectExtent l="19050" t="19050" r="19050" b="28575"/>
                      <wp:wrapNone/>
                      <wp:docPr id="6054" name="Text Box 324">
                        <a:extLst xmlns:a="http://schemas.openxmlformats.org/drawingml/2006/main">
                          <a:ext uri="{FF2B5EF4-FFF2-40B4-BE49-F238E27FC236}">
                            <a16:creationId xmlns:a16="http://schemas.microsoft.com/office/drawing/2014/main" id="{00000000-0008-0000-0000-0000A6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DB7E2E" id="Text Box 324" o:spid="_x0000_s1026" type="#_x0000_t202" style="position:absolute;margin-left:0;margin-top:0;width:6pt;height:2.25pt;z-index:24906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2912" behindDoc="0" locked="0" layoutInCell="1" allowOverlap="1" wp14:anchorId="302F241A" wp14:editId="0B591219">
                      <wp:simplePos x="0" y="0"/>
                      <wp:positionH relativeFrom="column">
                        <wp:posOffset>0</wp:posOffset>
                      </wp:positionH>
                      <wp:positionV relativeFrom="paragraph">
                        <wp:posOffset>0</wp:posOffset>
                      </wp:positionV>
                      <wp:extent cx="76200" cy="28575"/>
                      <wp:effectExtent l="19050" t="19050" r="19050" b="28575"/>
                      <wp:wrapNone/>
                      <wp:docPr id="6055" name="Text Box 323">
                        <a:extLst xmlns:a="http://schemas.openxmlformats.org/drawingml/2006/main">
                          <a:ext uri="{FF2B5EF4-FFF2-40B4-BE49-F238E27FC236}">
                            <a16:creationId xmlns:a16="http://schemas.microsoft.com/office/drawing/2014/main" id="{00000000-0008-0000-0000-0000A7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8EF19D" id="Text Box 323" o:spid="_x0000_s1026" type="#_x0000_t202" style="position:absolute;margin-left:0;margin-top:0;width:6pt;height:2.25pt;z-index:24906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3936" behindDoc="0" locked="0" layoutInCell="1" allowOverlap="1" wp14:anchorId="1B88B76A" wp14:editId="73180A57">
                      <wp:simplePos x="0" y="0"/>
                      <wp:positionH relativeFrom="column">
                        <wp:posOffset>0</wp:posOffset>
                      </wp:positionH>
                      <wp:positionV relativeFrom="paragraph">
                        <wp:posOffset>0</wp:posOffset>
                      </wp:positionV>
                      <wp:extent cx="76200" cy="28575"/>
                      <wp:effectExtent l="19050" t="19050" r="19050" b="28575"/>
                      <wp:wrapNone/>
                      <wp:docPr id="6056" name="Text Box 322">
                        <a:extLst xmlns:a="http://schemas.openxmlformats.org/drawingml/2006/main">
                          <a:ext uri="{FF2B5EF4-FFF2-40B4-BE49-F238E27FC236}">
                            <a16:creationId xmlns:a16="http://schemas.microsoft.com/office/drawing/2014/main" id="{00000000-0008-0000-0000-0000A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46D79" id="Text Box 322" o:spid="_x0000_s1026" type="#_x0000_t202" style="position:absolute;margin-left:0;margin-top:0;width:6pt;height:2.25pt;z-index:24906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4960" behindDoc="0" locked="0" layoutInCell="1" allowOverlap="1" wp14:anchorId="66F1194C" wp14:editId="7C51B3D2">
                      <wp:simplePos x="0" y="0"/>
                      <wp:positionH relativeFrom="column">
                        <wp:posOffset>0</wp:posOffset>
                      </wp:positionH>
                      <wp:positionV relativeFrom="paragraph">
                        <wp:posOffset>0</wp:posOffset>
                      </wp:positionV>
                      <wp:extent cx="76200" cy="28575"/>
                      <wp:effectExtent l="19050" t="19050" r="19050" b="28575"/>
                      <wp:wrapNone/>
                      <wp:docPr id="6057" name="Text Box 321">
                        <a:extLst xmlns:a="http://schemas.openxmlformats.org/drawingml/2006/main">
                          <a:ext uri="{FF2B5EF4-FFF2-40B4-BE49-F238E27FC236}">
                            <a16:creationId xmlns:a16="http://schemas.microsoft.com/office/drawing/2014/main" id="{00000000-0008-0000-0000-0000A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FD2187" id="Text Box 321" o:spid="_x0000_s1026" type="#_x0000_t202" style="position:absolute;margin-left:0;margin-top:0;width:6pt;height:2.25pt;z-index:2490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65984" behindDoc="0" locked="0" layoutInCell="1" allowOverlap="1" wp14:anchorId="4A6476DD" wp14:editId="656C882E">
                      <wp:simplePos x="0" y="0"/>
                      <wp:positionH relativeFrom="column">
                        <wp:posOffset>0</wp:posOffset>
                      </wp:positionH>
                      <wp:positionV relativeFrom="paragraph">
                        <wp:posOffset>0</wp:posOffset>
                      </wp:positionV>
                      <wp:extent cx="76200" cy="28575"/>
                      <wp:effectExtent l="19050" t="19050" r="19050" b="28575"/>
                      <wp:wrapNone/>
                      <wp:docPr id="6058" name="Text Box 320">
                        <a:extLst xmlns:a="http://schemas.openxmlformats.org/drawingml/2006/main">
                          <a:ext uri="{FF2B5EF4-FFF2-40B4-BE49-F238E27FC236}">
                            <a16:creationId xmlns:a16="http://schemas.microsoft.com/office/drawing/2014/main" id="{00000000-0008-0000-0000-0000AA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613F49" id="Text Box 320" o:spid="_x0000_s1026" type="#_x0000_t202" style="position:absolute;margin-left:0;margin-top:0;width:6pt;height:2.25pt;z-index:24906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80320" behindDoc="0" locked="0" layoutInCell="1" allowOverlap="1" wp14:anchorId="0B30D89A" wp14:editId="2A8366B2">
                      <wp:simplePos x="0" y="0"/>
                      <wp:positionH relativeFrom="column">
                        <wp:posOffset>0</wp:posOffset>
                      </wp:positionH>
                      <wp:positionV relativeFrom="paragraph">
                        <wp:posOffset>0</wp:posOffset>
                      </wp:positionV>
                      <wp:extent cx="76200" cy="28575"/>
                      <wp:effectExtent l="19050" t="19050" r="19050" b="28575"/>
                      <wp:wrapNone/>
                      <wp:docPr id="6072" name="Text Box 319">
                        <a:extLst xmlns:a="http://schemas.openxmlformats.org/drawingml/2006/main">
                          <a:ext uri="{FF2B5EF4-FFF2-40B4-BE49-F238E27FC236}">
                            <a16:creationId xmlns:a16="http://schemas.microsoft.com/office/drawing/2014/main" id="{00000000-0008-0000-0000-0000B8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256FB" id="Text Box 319" o:spid="_x0000_s1026" type="#_x0000_t202" style="position:absolute;margin-left:0;margin-top:0;width:6pt;height:2.25pt;z-index:2490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081344" behindDoc="0" locked="0" layoutInCell="1" allowOverlap="1" wp14:anchorId="6BF23707" wp14:editId="0E0781C6">
                      <wp:simplePos x="0" y="0"/>
                      <wp:positionH relativeFrom="column">
                        <wp:posOffset>0</wp:posOffset>
                      </wp:positionH>
                      <wp:positionV relativeFrom="paragraph">
                        <wp:posOffset>0</wp:posOffset>
                      </wp:positionV>
                      <wp:extent cx="76200" cy="28575"/>
                      <wp:effectExtent l="19050" t="19050" r="19050" b="28575"/>
                      <wp:wrapNone/>
                      <wp:docPr id="6073" name="Text Box 318">
                        <a:extLst xmlns:a="http://schemas.openxmlformats.org/drawingml/2006/main">
                          <a:ext uri="{FF2B5EF4-FFF2-40B4-BE49-F238E27FC236}">
                            <a16:creationId xmlns:a16="http://schemas.microsoft.com/office/drawing/2014/main" id="{00000000-0008-0000-0000-0000B9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438BA" id="Text Box 318" o:spid="_x0000_s1026" type="#_x0000_t202" style="position:absolute;margin-left:0;margin-top:0;width:6pt;height:2.25pt;z-index:2490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04896" behindDoc="0" locked="0" layoutInCell="1" allowOverlap="1" wp14:anchorId="4635F264" wp14:editId="0781B127">
                      <wp:simplePos x="0" y="0"/>
                      <wp:positionH relativeFrom="column">
                        <wp:posOffset>0</wp:posOffset>
                      </wp:positionH>
                      <wp:positionV relativeFrom="paragraph">
                        <wp:posOffset>0</wp:posOffset>
                      </wp:positionV>
                      <wp:extent cx="76200" cy="28575"/>
                      <wp:effectExtent l="19050" t="19050" r="19050" b="28575"/>
                      <wp:wrapNone/>
                      <wp:docPr id="6096" name="Text Box 317">
                        <a:extLst xmlns:a="http://schemas.openxmlformats.org/drawingml/2006/main">
                          <a:ext uri="{FF2B5EF4-FFF2-40B4-BE49-F238E27FC236}">
                            <a16:creationId xmlns:a16="http://schemas.microsoft.com/office/drawing/2014/main" id="{00000000-0008-0000-0000-0000D0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22FD5" id="Text Box 317" o:spid="_x0000_s1026" type="#_x0000_t202" style="position:absolute;margin-left:0;margin-top:0;width:6pt;height:2.25pt;z-index:24910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05920" behindDoc="0" locked="0" layoutInCell="1" allowOverlap="1" wp14:anchorId="1EA0C112" wp14:editId="1575CCCF">
                      <wp:simplePos x="0" y="0"/>
                      <wp:positionH relativeFrom="column">
                        <wp:posOffset>0</wp:posOffset>
                      </wp:positionH>
                      <wp:positionV relativeFrom="paragraph">
                        <wp:posOffset>0</wp:posOffset>
                      </wp:positionV>
                      <wp:extent cx="76200" cy="28575"/>
                      <wp:effectExtent l="19050" t="19050" r="19050" b="28575"/>
                      <wp:wrapNone/>
                      <wp:docPr id="6097" name="Text Box 316">
                        <a:extLst xmlns:a="http://schemas.openxmlformats.org/drawingml/2006/main">
                          <a:ext uri="{FF2B5EF4-FFF2-40B4-BE49-F238E27FC236}">
                            <a16:creationId xmlns:a16="http://schemas.microsoft.com/office/drawing/2014/main" id="{00000000-0008-0000-0000-0000D1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4AE40" id="Text Box 316" o:spid="_x0000_s1026" type="#_x0000_t202" style="position:absolute;margin-left:0;margin-top:0;width:6pt;height:2.25pt;z-index:2491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06944" behindDoc="0" locked="0" layoutInCell="1" allowOverlap="1" wp14:anchorId="181B81BE" wp14:editId="633ED80B">
                      <wp:simplePos x="0" y="0"/>
                      <wp:positionH relativeFrom="column">
                        <wp:posOffset>0</wp:posOffset>
                      </wp:positionH>
                      <wp:positionV relativeFrom="paragraph">
                        <wp:posOffset>0</wp:posOffset>
                      </wp:positionV>
                      <wp:extent cx="76200" cy="28575"/>
                      <wp:effectExtent l="19050" t="19050" r="19050" b="28575"/>
                      <wp:wrapNone/>
                      <wp:docPr id="6098" name="Text Box 315">
                        <a:extLst xmlns:a="http://schemas.openxmlformats.org/drawingml/2006/main">
                          <a:ext uri="{FF2B5EF4-FFF2-40B4-BE49-F238E27FC236}">
                            <a16:creationId xmlns:a16="http://schemas.microsoft.com/office/drawing/2014/main" id="{00000000-0008-0000-0000-0000D2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115C0" id="Text Box 315" o:spid="_x0000_s1026" type="#_x0000_t202" style="position:absolute;margin-left:0;margin-top:0;width:6pt;height:2.25pt;z-index:2491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07968" behindDoc="0" locked="0" layoutInCell="1" allowOverlap="1" wp14:anchorId="724D2452" wp14:editId="7CF31CB2">
                      <wp:simplePos x="0" y="0"/>
                      <wp:positionH relativeFrom="column">
                        <wp:posOffset>0</wp:posOffset>
                      </wp:positionH>
                      <wp:positionV relativeFrom="paragraph">
                        <wp:posOffset>0</wp:posOffset>
                      </wp:positionV>
                      <wp:extent cx="76200" cy="28575"/>
                      <wp:effectExtent l="19050" t="19050" r="19050" b="28575"/>
                      <wp:wrapNone/>
                      <wp:docPr id="6099" name="Text Box 314">
                        <a:extLst xmlns:a="http://schemas.openxmlformats.org/drawingml/2006/main">
                          <a:ext uri="{FF2B5EF4-FFF2-40B4-BE49-F238E27FC236}">
                            <a16:creationId xmlns:a16="http://schemas.microsoft.com/office/drawing/2014/main" id="{00000000-0008-0000-0000-0000D3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D63E2A" id="Text Box 314" o:spid="_x0000_s1026" type="#_x0000_t202" style="position:absolute;margin-left:0;margin-top:0;width:6pt;height:2.25pt;z-index:24910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08992" behindDoc="0" locked="0" layoutInCell="1" allowOverlap="1" wp14:anchorId="147756E0" wp14:editId="15A0DECA">
                      <wp:simplePos x="0" y="0"/>
                      <wp:positionH relativeFrom="column">
                        <wp:posOffset>0</wp:posOffset>
                      </wp:positionH>
                      <wp:positionV relativeFrom="paragraph">
                        <wp:posOffset>0</wp:posOffset>
                      </wp:positionV>
                      <wp:extent cx="76200" cy="28575"/>
                      <wp:effectExtent l="19050" t="19050" r="19050" b="28575"/>
                      <wp:wrapNone/>
                      <wp:docPr id="6100" name="Text Box 313">
                        <a:extLst xmlns:a="http://schemas.openxmlformats.org/drawingml/2006/main">
                          <a:ext uri="{FF2B5EF4-FFF2-40B4-BE49-F238E27FC236}">
                            <a16:creationId xmlns:a16="http://schemas.microsoft.com/office/drawing/2014/main" id="{00000000-0008-0000-0000-0000D4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CC9F2" id="Text Box 313" o:spid="_x0000_s1026" type="#_x0000_t202" style="position:absolute;margin-left:0;margin-top:0;width:6pt;height:2.25pt;z-index:2491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10016" behindDoc="0" locked="0" layoutInCell="1" allowOverlap="1" wp14:anchorId="414C973B" wp14:editId="578FA441">
                      <wp:simplePos x="0" y="0"/>
                      <wp:positionH relativeFrom="column">
                        <wp:posOffset>0</wp:posOffset>
                      </wp:positionH>
                      <wp:positionV relativeFrom="paragraph">
                        <wp:posOffset>0</wp:posOffset>
                      </wp:positionV>
                      <wp:extent cx="76200" cy="28575"/>
                      <wp:effectExtent l="19050" t="19050" r="19050" b="28575"/>
                      <wp:wrapNone/>
                      <wp:docPr id="6101" name="Text Box 312">
                        <a:extLst xmlns:a="http://schemas.openxmlformats.org/drawingml/2006/main">
                          <a:ext uri="{FF2B5EF4-FFF2-40B4-BE49-F238E27FC236}">
                            <a16:creationId xmlns:a16="http://schemas.microsoft.com/office/drawing/2014/main" id="{00000000-0008-0000-0000-0000D51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9EDA3" id="Text Box 312" o:spid="_x0000_s1026" type="#_x0000_t202" style="position:absolute;margin-left:0;margin-top:0;width:6pt;height:2.25pt;z-index:2491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58144" behindDoc="0" locked="0" layoutInCell="1" allowOverlap="1" wp14:anchorId="325293B1" wp14:editId="3FFA3CC2">
                      <wp:simplePos x="0" y="0"/>
                      <wp:positionH relativeFrom="column">
                        <wp:posOffset>0</wp:posOffset>
                      </wp:positionH>
                      <wp:positionV relativeFrom="paragraph">
                        <wp:posOffset>0</wp:posOffset>
                      </wp:positionV>
                      <wp:extent cx="76200" cy="28575"/>
                      <wp:effectExtent l="19050" t="19050" r="19050" b="28575"/>
                      <wp:wrapNone/>
                      <wp:docPr id="6148" name="Text Box 311">
                        <a:extLst xmlns:a="http://schemas.openxmlformats.org/drawingml/2006/main">
                          <a:ext uri="{FF2B5EF4-FFF2-40B4-BE49-F238E27FC236}">
                            <a16:creationId xmlns:a16="http://schemas.microsoft.com/office/drawing/2014/main" id="{00000000-0008-0000-0000-00000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63FBB" id="Text Box 311" o:spid="_x0000_s1026" type="#_x0000_t202" style="position:absolute;margin-left:0;margin-top:0;width:6pt;height:2.25pt;z-index:24915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59168" behindDoc="0" locked="0" layoutInCell="1" allowOverlap="1" wp14:anchorId="24F8BE4D" wp14:editId="7DF9AF8C">
                      <wp:simplePos x="0" y="0"/>
                      <wp:positionH relativeFrom="column">
                        <wp:posOffset>0</wp:posOffset>
                      </wp:positionH>
                      <wp:positionV relativeFrom="paragraph">
                        <wp:posOffset>0</wp:posOffset>
                      </wp:positionV>
                      <wp:extent cx="76200" cy="28575"/>
                      <wp:effectExtent l="19050" t="19050" r="19050" b="28575"/>
                      <wp:wrapNone/>
                      <wp:docPr id="6149" name="Text Box 310">
                        <a:extLst xmlns:a="http://schemas.openxmlformats.org/drawingml/2006/main">
                          <a:ext uri="{FF2B5EF4-FFF2-40B4-BE49-F238E27FC236}">
                            <a16:creationId xmlns:a16="http://schemas.microsoft.com/office/drawing/2014/main" id="{00000000-0008-0000-0000-00000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190C7" id="Text Box 310" o:spid="_x0000_s1026" type="#_x0000_t202" style="position:absolute;margin-left:0;margin-top:0;width:6pt;height:2.25pt;z-index:24915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2720" behindDoc="0" locked="0" layoutInCell="1" allowOverlap="1" wp14:anchorId="75A95102" wp14:editId="026C687C">
                      <wp:simplePos x="0" y="0"/>
                      <wp:positionH relativeFrom="column">
                        <wp:posOffset>0</wp:posOffset>
                      </wp:positionH>
                      <wp:positionV relativeFrom="paragraph">
                        <wp:posOffset>0</wp:posOffset>
                      </wp:positionV>
                      <wp:extent cx="76200" cy="28575"/>
                      <wp:effectExtent l="19050" t="19050" r="19050" b="28575"/>
                      <wp:wrapNone/>
                      <wp:docPr id="6172" name="Text Box 309">
                        <a:extLst xmlns:a="http://schemas.openxmlformats.org/drawingml/2006/main">
                          <a:ext uri="{FF2B5EF4-FFF2-40B4-BE49-F238E27FC236}">
                            <a16:creationId xmlns:a16="http://schemas.microsoft.com/office/drawing/2014/main" id="{00000000-0008-0000-0000-00001C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7B658" id="Text Box 309" o:spid="_x0000_s1026" type="#_x0000_t202" style="position:absolute;margin-left:0;margin-top:0;width:6pt;height:2.25pt;z-index:24918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3744" behindDoc="0" locked="0" layoutInCell="1" allowOverlap="1" wp14:anchorId="7B95AD0A" wp14:editId="13F100F1">
                      <wp:simplePos x="0" y="0"/>
                      <wp:positionH relativeFrom="column">
                        <wp:posOffset>0</wp:posOffset>
                      </wp:positionH>
                      <wp:positionV relativeFrom="paragraph">
                        <wp:posOffset>0</wp:posOffset>
                      </wp:positionV>
                      <wp:extent cx="76200" cy="28575"/>
                      <wp:effectExtent l="19050" t="19050" r="19050" b="28575"/>
                      <wp:wrapNone/>
                      <wp:docPr id="6173" name="Text Box 308">
                        <a:extLst xmlns:a="http://schemas.openxmlformats.org/drawingml/2006/main">
                          <a:ext uri="{FF2B5EF4-FFF2-40B4-BE49-F238E27FC236}">
                            <a16:creationId xmlns:a16="http://schemas.microsoft.com/office/drawing/2014/main" id="{00000000-0008-0000-0000-00001D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37C59" id="Text Box 308" o:spid="_x0000_s1026" type="#_x0000_t202" style="position:absolute;margin-left:0;margin-top:0;width:6pt;height:2.25pt;z-index:24918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4768" behindDoc="0" locked="0" layoutInCell="1" allowOverlap="1" wp14:anchorId="381C4774" wp14:editId="1FBDD142">
                      <wp:simplePos x="0" y="0"/>
                      <wp:positionH relativeFrom="column">
                        <wp:posOffset>0</wp:posOffset>
                      </wp:positionH>
                      <wp:positionV relativeFrom="paragraph">
                        <wp:posOffset>0</wp:posOffset>
                      </wp:positionV>
                      <wp:extent cx="76200" cy="28575"/>
                      <wp:effectExtent l="19050" t="19050" r="19050" b="28575"/>
                      <wp:wrapNone/>
                      <wp:docPr id="6174" name="Text Box 307">
                        <a:extLst xmlns:a="http://schemas.openxmlformats.org/drawingml/2006/main">
                          <a:ext uri="{FF2B5EF4-FFF2-40B4-BE49-F238E27FC236}">
                            <a16:creationId xmlns:a16="http://schemas.microsoft.com/office/drawing/2014/main" id="{00000000-0008-0000-0000-00001E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6F815" id="Text Box 307" o:spid="_x0000_s1026" type="#_x0000_t202" style="position:absolute;margin-left:0;margin-top:0;width:6pt;height:2.25pt;z-index:2491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5792" behindDoc="0" locked="0" layoutInCell="1" allowOverlap="1" wp14:anchorId="2FEDF97E" wp14:editId="501181D4">
                      <wp:simplePos x="0" y="0"/>
                      <wp:positionH relativeFrom="column">
                        <wp:posOffset>0</wp:posOffset>
                      </wp:positionH>
                      <wp:positionV relativeFrom="paragraph">
                        <wp:posOffset>0</wp:posOffset>
                      </wp:positionV>
                      <wp:extent cx="76200" cy="28575"/>
                      <wp:effectExtent l="19050" t="19050" r="19050" b="28575"/>
                      <wp:wrapNone/>
                      <wp:docPr id="6175" name="Text Box 306">
                        <a:extLst xmlns:a="http://schemas.openxmlformats.org/drawingml/2006/main">
                          <a:ext uri="{FF2B5EF4-FFF2-40B4-BE49-F238E27FC236}">
                            <a16:creationId xmlns:a16="http://schemas.microsoft.com/office/drawing/2014/main" id="{00000000-0008-0000-0000-00001F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D0B7E" id="Text Box 306" o:spid="_x0000_s1026" type="#_x0000_t202" style="position:absolute;margin-left:0;margin-top:0;width:6pt;height:2.25pt;z-index:24918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6816" behindDoc="0" locked="0" layoutInCell="1" allowOverlap="1" wp14:anchorId="57893422" wp14:editId="4AAE8C57">
                      <wp:simplePos x="0" y="0"/>
                      <wp:positionH relativeFrom="column">
                        <wp:posOffset>0</wp:posOffset>
                      </wp:positionH>
                      <wp:positionV relativeFrom="paragraph">
                        <wp:posOffset>0</wp:posOffset>
                      </wp:positionV>
                      <wp:extent cx="76200" cy="28575"/>
                      <wp:effectExtent l="19050" t="19050" r="19050" b="28575"/>
                      <wp:wrapNone/>
                      <wp:docPr id="6176" name="Text Box 305">
                        <a:extLst xmlns:a="http://schemas.openxmlformats.org/drawingml/2006/main">
                          <a:ext uri="{FF2B5EF4-FFF2-40B4-BE49-F238E27FC236}">
                            <a16:creationId xmlns:a16="http://schemas.microsoft.com/office/drawing/2014/main" id="{00000000-0008-0000-0000-00002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8C3A3" id="Text Box 305" o:spid="_x0000_s1026" type="#_x0000_t202" style="position:absolute;margin-left:0;margin-top:0;width:6pt;height:2.25pt;z-index:24918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7840" behindDoc="0" locked="0" layoutInCell="1" allowOverlap="1" wp14:anchorId="45A1E2A1" wp14:editId="254AB5C8">
                      <wp:simplePos x="0" y="0"/>
                      <wp:positionH relativeFrom="column">
                        <wp:posOffset>0</wp:posOffset>
                      </wp:positionH>
                      <wp:positionV relativeFrom="paragraph">
                        <wp:posOffset>0</wp:posOffset>
                      </wp:positionV>
                      <wp:extent cx="76200" cy="28575"/>
                      <wp:effectExtent l="19050" t="19050" r="19050" b="28575"/>
                      <wp:wrapNone/>
                      <wp:docPr id="6177" name="Text Box 304">
                        <a:extLst xmlns:a="http://schemas.openxmlformats.org/drawingml/2006/main">
                          <a:ext uri="{FF2B5EF4-FFF2-40B4-BE49-F238E27FC236}">
                            <a16:creationId xmlns:a16="http://schemas.microsoft.com/office/drawing/2014/main" id="{00000000-0008-0000-0000-000021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AD980" id="Text Box 304" o:spid="_x0000_s1026" type="#_x0000_t202" style="position:absolute;margin-left:0;margin-top:0;width:6pt;height:2.25pt;z-index:24918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8864" behindDoc="0" locked="0" layoutInCell="1" allowOverlap="1" wp14:anchorId="6E801201" wp14:editId="3E2C7AC5">
                      <wp:simplePos x="0" y="0"/>
                      <wp:positionH relativeFrom="column">
                        <wp:posOffset>0</wp:posOffset>
                      </wp:positionH>
                      <wp:positionV relativeFrom="paragraph">
                        <wp:posOffset>0</wp:posOffset>
                      </wp:positionV>
                      <wp:extent cx="76200" cy="28575"/>
                      <wp:effectExtent l="19050" t="19050" r="19050" b="28575"/>
                      <wp:wrapNone/>
                      <wp:docPr id="6178" name="Text Box 303">
                        <a:extLst xmlns:a="http://schemas.openxmlformats.org/drawingml/2006/main">
                          <a:ext uri="{FF2B5EF4-FFF2-40B4-BE49-F238E27FC236}">
                            <a16:creationId xmlns:a16="http://schemas.microsoft.com/office/drawing/2014/main" id="{00000000-0008-0000-0000-000022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764A8" id="Text Box 303" o:spid="_x0000_s1026" type="#_x0000_t202" style="position:absolute;margin-left:0;margin-top:0;width:6pt;height:2.25pt;z-index:2491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89888" behindDoc="0" locked="0" layoutInCell="1" allowOverlap="1" wp14:anchorId="423F9032" wp14:editId="4B6EAB7C">
                      <wp:simplePos x="0" y="0"/>
                      <wp:positionH relativeFrom="column">
                        <wp:posOffset>0</wp:posOffset>
                      </wp:positionH>
                      <wp:positionV relativeFrom="paragraph">
                        <wp:posOffset>0</wp:posOffset>
                      </wp:positionV>
                      <wp:extent cx="76200" cy="28575"/>
                      <wp:effectExtent l="19050" t="19050" r="19050" b="28575"/>
                      <wp:wrapNone/>
                      <wp:docPr id="6179" name="Text Box 302">
                        <a:extLst xmlns:a="http://schemas.openxmlformats.org/drawingml/2006/main">
                          <a:ext uri="{FF2B5EF4-FFF2-40B4-BE49-F238E27FC236}">
                            <a16:creationId xmlns:a16="http://schemas.microsoft.com/office/drawing/2014/main" id="{00000000-0008-0000-0000-000023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2B1C4" id="Text Box 302" o:spid="_x0000_s1026" type="#_x0000_t202" style="position:absolute;margin-left:0;margin-top:0;width:6pt;height:2.25pt;z-index:2491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90912" behindDoc="0" locked="0" layoutInCell="1" allowOverlap="1" wp14:anchorId="1B8BB44B" wp14:editId="6FB59EAB">
                      <wp:simplePos x="0" y="0"/>
                      <wp:positionH relativeFrom="column">
                        <wp:posOffset>0</wp:posOffset>
                      </wp:positionH>
                      <wp:positionV relativeFrom="paragraph">
                        <wp:posOffset>0</wp:posOffset>
                      </wp:positionV>
                      <wp:extent cx="76200" cy="28575"/>
                      <wp:effectExtent l="19050" t="19050" r="19050" b="28575"/>
                      <wp:wrapNone/>
                      <wp:docPr id="6180" name="Text Box 301">
                        <a:extLst xmlns:a="http://schemas.openxmlformats.org/drawingml/2006/main">
                          <a:ext uri="{FF2B5EF4-FFF2-40B4-BE49-F238E27FC236}">
                            <a16:creationId xmlns:a16="http://schemas.microsoft.com/office/drawing/2014/main" id="{00000000-0008-0000-0000-000024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A1508" id="Text Box 301" o:spid="_x0000_s1026" type="#_x0000_t202" style="position:absolute;margin-left:0;margin-top:0;width:6pt;height:2.25pt;z-index:2491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91936" behindDoc="0" locked="0" layoutInCell="1" allowOverlap="1" wp14:anchorId="59906AD3" wp14:editId="2594F22B">
                      <wp:simplePos x="0" y="0"/>
                      <wp:positionH relativeFrom="column">
                        <wp:posOffset>0</wp:posOffset>
                      </wp:positionH>
                      <wp:positionV relativeFrom="paragraph">
                        <wp:posOffset>0</wp:posOffset>
                      </wp:positionV>
                      <wp:extent cx="76200" cy="28575"/>
                      <wp:effectExtent l="19050" t="19050" r="19050" b="28575"/>
                      <wp:wrapNone/>
                      <wp:docPr id="6181" name="Text Box 300">
                        <a:extLst xmlns:a="http://schemas.openxmlformats.org/drawingml/2006/main">
                          <a:ext uri="{FF2B5EF4-FFF2-40B4-BE49-F238E27FC236}">
                            <a16:creationId xmlns:a16="http://schemas.microsoft.com/office/drawing/2014/main" id="{00000000-0008-0000-0000-000025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4CA6C1" id="Text Box 300" o:spid="_x0000_s1026" type="#_x0000_t202" style="position:absolute;margin-left:0;margin-top:0;width:6pt;height:2.25pt;z-index:2491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192960" behindDoc="0" locked="0" layoutInCell="1" allowOverlap="1" wp14:anchorId="145F08BB" wp14:editId="5E1B32C3">
                      <wp:simplePos x="0" y="0"/>
                      <wp:positionH relativeFrom="column">
                        <wp:posOffset>0</wp:posOffset>
                      </wp:positionH>
                      <wp:positionV relativeFrom="paragraph">
                        <wp:posOffset>0</wp:posOffset>
                      </wp:positionV>
                      <wp:extent cx="76200" cy="28575"/>
                      <wp:effectExtent l="19050" t="19050" r="19050" b="28575"/>
                      <wp:wrapNone/>
                      <wp:docPr id="6182" name="Text Box 299">
                        <a:extLst xmlns:a="http://schemas.openxmlformats.org/drawingml/2006/main">
                          <a:ext uri="{FF2B5EF4-FFF2-40B4-BE49-F238E27FC236}">
                            <a16:creationId xmlns:a16="http://schemas.microsoft.com/office/drawing/2014/main" id="{00000000-0008-0000-0000-000026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A674F8" id="Text Box 299" o:spid="_x0000_s1026" type="#_x0000_t202" style="position:absolute;margin-left:0;margin-top:0;width:6pt;height:2.25pt;z-index:2491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334272" behindDoc="0" locked="0" layoutInCell="1" allowOverlap="1" wp14:anchorId="1CDEACE0" wp14:editId="2ECFD456">
                      <wp:simplePos x="0" y="0"/>
                      <wp:positionH relativeFrom="column">
                        <wp:posOffset>0</wp:posOffset>
                      </wp:positionH>
                      <wp:positionV relativeFrom="paragraph">
                        <wp:posOffset>0</wp:posOffset>
                      </wp:positionV>
                      <wp:extent cx="76200" cy="28575"/>
                      <wp:effectExtent l="19050" t="19050" r="19050" b="28575"/>
                      <wp:wrapNone/>
                      <wp:docPr id="6320" name="Text Box 298">
                        <a:extLst xmlns:a="http://schemas.openxmlformats.org/drawingml/2006/main">
                          <a:ext uri="{FF2B5EF4-FFF2-40B4-BE49-F238E27FC236}">
                            <a16:creationId xmlns:a16="http://schemas.microsoft.com/office/drawing/2014/main" id="{00000000-0008-0000-0000-0000B01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F60C71" id="Text Box 298" o:spid="_x0000_s1026" type="#_x0000_t202" style="position:absolute;margin-left:0;margin-top:0;width:6pt;height:2.25pt;z-index:2493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475584" behindDoc="0" locked="0" layoutInCell="1" allowOverlap="1" wp14:anchorId="259AD708" wp14:editId="7FDFFC1B">
                      <wp:simplePos x="0" y="0"/>
                      <wp:positionH relativeFrom="column">
                        <wp:posOffset>0</wp:posOffset>
                      </wp:positionH>
                      <wp:positionV relativeFrom="paragraph">
                        <wp:posOffset>0</wp:posOffset>
                      </wp:positionV>
                      <wp:extent cx="76200" cy="28575"/>
                      <wp:effectExtent l="19050" t="19050" r="19050" b="28575"/>
                      <wp:wrapNone/>
                      <wp:docPr id="6458" name="Text Box 297">
                        <a:extLst xmlns:a="http://schemas.openxmlformats.org/drawingml/2006/main">
                          <a:ext uri="{FF2B5EF4-FFF2-40B4-BE49-F238E27FC236}">
                            <a16:creationId xmlns:a16="http://schemas.microsoft.com/office/drawing/2014/main" id="{00000000-0008-0000-0000-00003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48EC26" id="Text Box 297" o:spid="_x0000_s1026" type="#_x0000_t202" style="position:absolute;margin-left:0;margin-top:0;width:6pt;height:2.25pt;z-index:24947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488896" behindDoc="0" locked="0" layoutInCell="1" allowOverlap="1" wp14:anchorId="40381696" wp14:editId="7E54CA84">
                      <wp:simplePos x="0" y="0"/>
                      <wp:positionH relativeFrom="column">
                        <wp:posOffset>0</wp:posOffset>
                      </wp:positionH>
                      <wp:positionV relativeFrom="paragraph">
                        <wp:posOffset>0</wp:posOffset>
                      </wp:positionV>
                      <wp:extent cx="76200" cy="28575"/>
                      <wp:effectExtent l="19050" t="19050" r="19050" b="28575"/>
                      <wp:wrapNone/>
                      <wp:docPr id="6471" name="Text Box 296">
                        <a:extLst xmlns:a="http://schemas.openxmlformats.org/drawingml/2006/main">
                          <a:ext uri="{FF2B5EF4-FFF2-40B4-BE49-F238E27FC236}">
                            <a16:creationId xmlns:a16="http://schemas.microsoft.com/office/drawing/2014/main" id="{00000000-0008-0000-0000-000047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C256D5" id="Text Box 296" o:spid="_x0000_s1026" type="#_x0000_t202" style="position:absolute;margin-left:0;margin-top:0;width:6pt;height:2.25pt;z-index:24948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489920" behindDoc="0" locked="0" layoutInCell="1" allowOverlap="1" wp14:anchorId="42C759AD" wp14:editId="15EA2CDB">
                      <wp:simplePos x="0" y="0"/>
                      <wp:positionH relativeFrom="column">
                        <wp:posOffset>0</wp:posOffset>
                      </wp:positionH>
                      <wp:positionV relativeFrom="paragraph">
                        <wp:posOffset>0</wp:posOffset>
                      </wp:positionV>
                      <wp:extent cx="76200" cy="28575"/>
                      <wp:effectExtent l="19050" t="19050" r="19050" b="28575"/>
                      <wp:wrapNone/>
                      <wp:docPr id="6472" name="Text Box 295">
                        <a:extLst xmlns:a="http://schemas.openxmlformats.org/drawingml/2006/main">
                          <a:ext uri="{FF2B5EF4-FFF2-40B4-BE49-F238E27FC236}">
                            <a16:creationId xmlns:a16="http://schemas.microsoft.com/office/drawing/2014/main" id="{00000000-0008-0000-0000-00004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BCA03" id="Text Box 295" o:spid="_x0000_s1026" type="#_x0000_t202" style="position:absolute;margin-left:0;margin-top:0;width:6pt;height:2.25pt;z-index:24948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3472" behindDoc="0" locked="0" layoutInCell="1" allowOverlap="1" wp14:anchorId="74C80BE0" wp14:editId="262411FD">
                      <wp:simplePos x="0" y="0"/>
                      <wp:positionH relativeFrom="column">
                        <wp:posOffset>0</wp:posOffset>
                      </wp:positionH>
                      <wp:positionV relativeFrom="paragraph">
                        <wp:posOffset>0</wp:posOffset>
                      </wp:positionV>
                      <wp:extent cx="76200" cy="28575"/>
                      <wp:effectExtent l="19050" t="19050" r="19050" b="28575"/>
                      <wp:wrapNone/>
                      <wp:docPr id="6495" name="Text Box 294">
                        <a:extLst xmlns:a="http://schemas.openxmlformats.org/drawingml/2006/main">
                          <a:ext uri="{FF2B5EF4-FFF2-40B4-BE49-F238E27FC236}">
                            <a16:creationId xmlns:a16="http://schemas.microsoft.com/office/drawing/2014/main" id="{00000000-0008-0000-0000-00005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6ACF1" id="Text Box 294" o:spid="_x0000_s1026" type="#_x0000_t202" style="position:absolute;margin-left:0;margin-top:0;width:6pt;height:2.25pt;z-index:24951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4496" behindDoc="0" locked="0" layoutInCell="1" allowOverlap="1" wp14:anchorId="397C7BE6" wp14:editId="50D2D660">
                      <wp:simplePos x="0" y="0"/>
                      <wp:positionH relativeFrom="column">
                        <wp:posOffset>0</wp:posOffset>
                      </wp:positionH>
                      <wp:positionV relativeFrom="paragraph">
                        <wp:posOffset>0</wp:posOffset>
                      </wp:positionV>
                      <wp:extent cx="76200" cy="28575"/>
                      <wp:effectExtent l="19050" t="19050" r="19050" b="28575"/>
                      <wp:wrapNone/>
                      <wp:docPr id="6496" name="Text Box 293">
                        <a:extLst xmlns:a="http://schemas.openxmlformats.org/drawingml/2006/main">
                          <a:ext uri="{FF2B5EF4-FFF2-40B4-BE49-F238E27FC236}">
                            <a16:creationId xmlns:a16="http://schemas.microsoft.com/office/drawing/2014/main" id="{00000000-0008-0000-0000-00006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0144C" id="Text Box 293" o:spid="_x0000_s1026" type="#_x0000_t202" style="position:absolute;margin-left:0;margin-top:0;width:6pt;height:2.25pt;z-index:24951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5520" behindDoc="0" locked="0" layoutInCell="1" allowOverlap="1" wp14:anchorId="77A9F334" wp14:editId="4376F4F2">
                      <wp:simplePos x="0" y="0"/>
                      <wp:positionH relativeFrom="column">
                        <wp:posOffset>0</wp:posOffset>
                      </wp:positionH>
                      <wp:positionV relativeFrom="paragraph">
                        <wp:posOffset>0</wp:posOffset>
                      </wp:positionV>
                      <wp:extent cx="76200" cy="28575"/>
                      <wp:effectExtent l="19050" t="19050" r="19050" b="28575"/>
                      <wp:wrapNone/>
                      <wp:docPr id="6497" name="Text Box 292">
                        <a:extLst xmlns:a="http://schemas.openxmlformats.org/drawingml/2006/main">
                          <a:ext uri="{FF2B5EF4-FFF2-40B4-BE49-F238E27FC236}">
                            <a16:creationId xmlns:a16="http://schemas.microsoft.com/office/drawing/2014/main" id="{00000000-0008-0000-0000-00006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808EC" id="Text Box 292" o:spid="_x0000_s1026" type="#_x0000_t202" style="position:absolute;margin-left:0;margin-top:0;width:6pt;height:2.25pt;z-index:24951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6544" behindDoc="0" locked="0" layoutInCell="1" allowOverlap="1" wp14:anchorId="4DE40B20" wp14:editId="459FBA1C">
                      <wp:simplePos x="0" y="0"/>
                      <wp:positionH relativeFrom="column">
                        <wp:posOffset>0</wp:posOffset>
                      </wp:positionH>
                      <wp:positionV relativeFrom="paragraph">
                        <wp:posOffset>0</wp:posOffset>
                      </wp:positionV>
                      <wp:extent cx="76200" cy="28575"/>
                      <wp:effectExtent l="19050" t="19050" r="19050" b="28575"/>
                      <wp:wrapNone/>
                      <wp:docPr id="6498" name="Text Box 291">
                        <a:extLst xmlns:a="http://schemas.openxmlformats.org/drawingml/2006/main">
                          <a:ext uri="{FF2B5EF4-FFF2-40B4-BE49-F238E27FC236}">
                            <a16:creationId xmlns:a16="http://schemas.microsoft.com/office/drawing/2014/main" id="{00000000-0008-0000-0000-00006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83EB8" id="Text Box 291" o:spid="_x0000_s1026" type="#_x0000_t202" style="position:absolute;margin-left:0;margin-top:0;width:6pt;height:2.25pt;z-index:24951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7568" behindDoc="0" locked="0" layoutInCell="1" allowOverlap="1" wp14:anchorId="408BA091" wp14:editId="1BB3A7FB">
                      <wp:simplePos x="0" y="0"/>
                      <wp:positionH relativeFrom="column">
                        <wp:posOffset>0</wp:posOffset>
                      </wp:positionH>
                      <wp:positionV relativeFrom="paragraph">
                        <wp:posOffset>0</wp:posOffset>
                      </wp:positionV>
                      <wp:extent cx="76200" cy="28575"/>
                      <wp:effectExtent l="19050" t="19050" r="19050" b="28575"/>
                      <wp:wrapNone/>
                      <wp:docPr id="6499" name="Text Box 290">
                        <a:extLst xmlns:a="http://schemas.openxmlformats.org/drawingml/2006/main">
                          <a:ext uri="{FF2B5EF4-FFF2-40B4-BE49-F238E27FC236}">
                            <a16:creationId xmlns:a16="http://schemas.microsoft.com/office/drawing/2014/main" id="{00000000-0008-0000-0000-000063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E98BB0" id="Text Box 290" o:spid="_x0000_s1026" type="#_x0000_t202" style="position:absolute;margin-left:0;margin-top:0;width:6pt;height:2.25pt;z-index:24951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8592" behindDoc="0" locked="0" layoutInCell="1" allowOverlap="1" wp14:anchorId="479BC1A1" wp14:editId="563FF98F">
                      <wp:simplePos x="0" y="0"/>
                      <wp:positionH relativeFrom="column">
                        <wp:posOffset>0</wp:posOffset>
                      </wp:positionH>
                      <wp:positionV relativeFrom="paragraph">
                        <wp:posOffset>0</wp:posOffset>
                      </wp:positionV>
                      <wp:extent cx="76200" cy="28575"/>
                      <wp:effectExtent l="19050" t="19050" r="19050" b="28575"/>
                      <wp:wrapNone/>
                      <wp:docPr id="6500" name="Text Box 289">
                        <a:extLst xmlns:a="http://schemas.openxmlformats.org/drawingml/2006/main">
                          <a:ext uri="{FF2B5EF4-FFF2-40B4-BE49-F238E27FC236}">
                            <a16:creationId xmlns:a16="http://schemas.microsoft.com/office/drawing/2014/main" id="{00000000-0008-0000-0000-00006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0A61D" id="Text Box 289" o:spid="_x0000_s1026" type="#_x0000_t202" style="position:absolute;margin-left:0;margin-top:0;width:6pt;height:2.25pt;z-index:24951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19616" behindDoc="0" locked="0" layoutInCell="1" allowOverlap="1" wp14:anchorId="3D6006FE" wp14:editId="6F55D7AF">
                      <wp:simplePos x="0" y="0"/>
                      <wp:positionH relativeFrom="column">
                        <wp:posOffset>0</wp:posOffset>
                      </wp:positionH>
                      <wp:positionV relativeFrom="paragraph">
                        <wp:posOffset>0</wp:posOffset>
                      </wp:positionV>
                      <wp:extent cx="76200" cy="28575"/>
                      <wp:effectExtent l="19050" t="19050" r="19050" b="28575"/>
                      <wp:wrapNone/>
                      <wp:docPr id="6501" name="Text Box 288">
                        <a:extLst xmlns:a="http://schemas.openxmlformats.org/drawingml/2006/main">
                          <a:ext uri="{FF2B5EF4-FFF2-40B4-BE49-F238E27FC236}">
                            <a16:creationId xmlns:a16="http://schemas.microsoft.com/office/drawing/2014/main" id="{00000000-0008-0000-0000-00006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718352" id="Text Box 288" o:spid="_x0000_s1026" type="#_x0000_t202" style="position:absolute;margin-left:0;margin-top:0;width:6pt;height:2.25pt;z-index:24951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20640" behindDoc="0" locked="0" layoutInCell="1" allowOverlap="1" wp14:anchorId="27F91F62" wp14:editId="4B4054A0">
                      <wp:simplePos x="0" y="0"/>
                      <wp:positionH relativeFrom="column">
                        <wp:posOffset>0</wp:posOffset>
                      </wp:positionH>
                      <wp:positionV relativeFrom="paragraph">
                        <wp:posOffset>0</wp:posOffset>
                      </wp:positionV>
                      <wp:extent cx="76200" cy="28575"/>
                      <wp:effectExtent l="19050" t="19050" r="19050" b="28575"/>
                      <wp:wrapNone/>
                      <wp:docPr id="6502" name="Text Box 287">
                        <a:extLst xmlns:a="http://schemas.openxmlformats.org/drawingml/2006/main">
                          <a:ext uri="{FF2B5EF4-FFF2-40B4-BE49-F238E27FC236}">
                            <a16:creationId xmlns:a16="http://schemas.microsoft.com/office/drawing/2014/main" id="{00000000-0008-0000-0000-000066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9C92A" id="Text Box 287" o:spid="_x0000_s1026" type="#_x0000_t202" style="position:absolute;margin-left:0;margin-top:0;width:6pt;height:2.25pt;z-index:24952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34976" behindDoc="0" locked="0" layoutInCell="1" allowOverlap="1" wp14:anchorId="1B35B5AA" wp14:editId="7B850A75">
                      <wp:simplePos x="0" y="0"/>
                      <wp:positionH relativeFrom="column">
                        <wp:posOffset>0</wp:posOffset>
                      </wp:positionH>
                      <wp:positionV relativeFrom="paragraph">
                        <wp:posOffset>0</wp:posOffset>
                      </wp:positionV>
                      <wp:extent cx="76200" cy="28575"/>
                      <wp:effectExtent l="19050" t="19050" r="19050" b="28575"/>
                      <wp:wrapNone/>
                      <wp:docPr id="6516" name="Text Box 286">
                        <a:extLst xmlns:a="http://schemas.openxmlformats.org/drawingml/2006/main">
                          <a:ext uri="{FF2B5EF4-FFF2-40B4-BE49-F238E27FC236}">
                            <a16:creationId xmlns:a16="http://schemas.microsoft.com/office/drawing/2014/main" id="{00000000-0008-0000-0000-000074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19A2B" id="Text Box 286" o:spid="_x0000_s1026" type="#_x0000_t202" style="position:absolute;margin-left:0;margin-top:0;width:6pt;height:2.25pt;z-index:24953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36000" behindDoc="0" locked="0" layoutInCell="1" allowOverlap="1" wp14:anchorId="76870409" wp14:editId="39EF3319">
                      <wp:simplePos x="0" y="0"/>
                      <wp:positionH relativeFrom="column">
                        <wp:posOffset>0</wp:posOffset>
                      </wp:positionH>
                      <wp:positionV relativeFrom="paragraph">
                        <wp:posOffset>0</wp:posOffset>
                      </wp:positionV>
                      <wp:extent cx="76200" cy="28575"/>
                      <wp:effectExtent l="19050" t="19050" r="19050" b="28575"/>
                      <wp:wrapNone/>
                      <wp:docPr id="6517" name="Text Box 285">
                        <a:extLst xmlns:a="http://schemas.openxmlformats.org/drawingml/2006/main">
                          <a:ext uri="{FF2B5EF4-FFF2-40B4-BE49-F238E27FC236}">
                            <a16:creationId xmlns:a16="http://schemas.microsoft.com/office/drawing/2014/main" id="{00000000-0008-0000-0000-000075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400F8" id="Text Box 285" o:spid="_x0000_s1026" type="#_x0000_t202" style="position:absolute;margin-left:0;margin-top:0;width:6pt;height:2.25pt;z-index:24953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59552" behindDoc="0" locked="0" layoutInCell="1" allowOverlap="1" wp14:anchorId="34B2BFD6" wp14:editId="52CD59F0">
                      <wp:simplePos x="0" y="0"/>
                      <wp:positionH relativeFrom="column">
                        <wp:posOffset>0</wp:posOffset>
                      </wp:positionH>
                      <wp:positionV relativeFrom="paragraph">
                        <wp:posOffset>0</wp:posOffset>
                      </wp:positionV>
                      <wp:extent cx="76200" cy="28575"/>
                      <wp:effectExtent l="19050" t="19050" r="19050" b="28575"/>
                      <wp:wrapNone/>
                      <wp:docPr id="6540" name="Text Box 284">
                        <a:extLst xmlns:a="http://schemas.openxmlformats.org/drawingml/2006/main">
                          <a:ext uri="{FF2B5EF4-FFF2-40B4-BE49-F238E27FC236}">
                            <a16:creationId xmlns:a16="http://schemas.microsoft.com/office/drawing/2014/main" id="{00000000-0008-0000-0000-00008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3A95E" id="Text Box 284" o:spid="_x0000_s1026" type="#_x0000_t202" style="position:absolute;margin-left:0;margin-top:0;width:6pt;height:2.25pt;z-index:24955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60576" behindDoc="0" locked="0" layoutInCell="1" allowOverlap="1" wp14:anchorId="4876443E" wp14:editId="2B003BE8">
                      <wp:simplePos x="0" y="0"/>
                      <wp:positionH relativeFrom="column">
                        <wp:posOffset>0</wp:posOffset>
                      </wp:positionH>
                      <wp:positionV relativeFrom="paragraph">
                        <wp:posOffset>0</wp:posOffset>
                      </wp:positionV>
                      <wp:extent cx="76200" cy="28575"/>
                      <wp:effectExtent l="19050" t="19050" r="19050" b="28575"/>
                      <wp:wrapNone/>
                      <wp:docPr id="6541" name="Text Box 283">
                        <a:extLst xmlns:a="http://schemas.openxmlformats.org/drawingml/2006/main">
                          <a:ext uri="{FF2B5EF4-FFF2-40B4-BE49-F238E27FC236}">
                            <a16:creationId xmlns:a16="http://schemas.microsoft.com/office/drawing/2014/main" id="{00000000-0008-0000-0000-00008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545397" id="Text Box 283" o:spid="_x0000_s1026" type="#_x0000_t202" style="position:absolute;margin-left:0;margin-top:0;width:6pt;height:2.25pt;z-index:24956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61600" behindDoc="0" locked="0" layoutInCell="1" allowOverlap="1" wp14:anchorId="7C24CDA5" wp14:editId="43070674">
                      <wp:simplePos x="0" y="0"/>
                      <wp:positionH relativeFrom="column">
                        <wp:posOffset>0</wp:posOffset>
                      </wp:positionH>
                      <wp:positionV relativeFrom="paragraph">
                        <wp:posOffset>0</wp:posOffset>
                      </wp:positionV>
                      <wp:extent cx="76200" cy="28575"/>
                      <wp:effectExtent l="19050" t="19050" r="19050" b="28575"/>
                      <wp:wrapNone/>
                      <wp:docPr id="6542" name="Text Box 282">
                        <a:extLst xmlns:a="http://schemas.openxmlformats.org/drawingml/2006/main">
                          <a:ext uri="{FF2B5EF4-FFF2-40B4-BE49-F238E27FC236}">
                            <a16:creationId xmlns:a16="http://schemas.microsoft.com/office/drawing/2014/main" id="{00000000-0008-0000-0000-00008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61E56F" id="Text Box 282" o:spid="_x0000_s1026" type="#_x0000_t202" style="position:absolute;margin-left:0;margin-top:0;width:6pt;height:2.25pt;z-index:24956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62624" behindDoc="0" locked="0" layoutInCell="1" allowOverlap="1" wp14:anchorId="2AF22BF4" wp14:editId="7F8F5B71">
                      <wp:simplePos x="0" y="0"/>
                      <wp:positionH relativeFrom="column">
                        <wp:posOffset>0</wp:posOffset>
                      </wp:positionH>
                      <wp:positionV relativeFrom="paragraph">
                        <wp:posOffset>0</wp:posOffset>
                      </wp:positionV>
                      <wp:extent cx="76200" cy="28575"/>
                      <wp:effectExtent l="19050" t="19050" r="19050" b="28575"/>
                      <wp:wrapNone/>
                      <wp:docPr id="6543" name="Text Box 281">
                        <a:extLst xmlns:a="http://schemas.openxmlformats.org/drawingml/2006/main">
                          <a:ext uri="{FF2B5EF4-FFF2-40B4-BE49-F238E27FC236}">
                            <a16:creationId xmlns:a16="http://schemas.microsoft.com/office/drawing/2014/main" id="{00000000-0008-0000-0000-00008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AAE73" id="Text Box 281" o:spid="_x0000_s1026" type="#_x0000_t202" style="position:absolute;margin-left:0;margin-top:0;width:6pt;height:2.25pt;z-index:24956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63648" behindDoc="0" locked="0" layoutInCell="1" allowOverlap="1" wp14:anchorId="278CF09B" wp14:editId="39B3ECF2">
                      <wp:simplePos x="0" y="0"/>
                      <wp:positionH relativeFrom="column">
                        <wp:posOffset>0</wp:posOffset>
                      </wp:positionH>
                      <wp:positionV relativeFrom="paragraph">
                        <wp:posOffset>0</wp:posOffset>
                      </wp:positionV>
                      <wp:extent cx="76200" cy="28575"/>
                      <wp:effectExtent l="19050" t="19050" r="19050" b="28575"/>
                      <wp:wrapNone/>
                      <wp:docPr id="6544" name="Text Box 280">
                        <a:extLst xmlns:a="http://schemas.openxmlformats.org/drawingml/2006/main">
                          <a:ext uri="{FF2B5EF4-FFF2-40B4-BE49-F238E27FC236}">
                            <a16:creationId xmlns:a16="http://schemas.microsoft.com/office/drawing/2014/main" id="{00000000-0008-0000-0000-00009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C4121" id="Text Box 280" o:spid="_x0000_s1026" type="#_x0000_t202" style="position:absolute;margin-left:0;margin-top:0;width:6pt;height:2.25pt;z-index:2495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564672" behindDoc="0" locked="0" layoutInCell="1" allowOverlap="1" wp14:anchorId="64F7304A" wp14:editId="4695D329">
                      <wp:simplePos x="0" y="0"/>
                      <wp:positionH relativeFrom="column">
                        <wp:posOffset>0</wp:posOffset>
                      </wp:positionH>
                      <wp:positionV relativeFrom="paragraph">
                        <wp:posOffset>0</wp:posOffset>
                      </wp:positionV>
                      <wp:extent cx="76200" cy="28575"/>
                      <wp:effectExtent l="19050" t="19050" r="19050" b="28575"/>
                      <wp:wrapNone/>
                      <wp:docPr id="6545" name="Text Box 279">
                        <a:extLst xmlns:a="http://schemas.openxmlformats.org/drawingml/2006/main">
                          <a:ext uri="{FF2B5EF4-FFF2-40B4-BE49-F238E27FC236}">
                            <a16:creationId xmlns:a16="http://schemas.microsoft.com/office/drawing/2014/main" id="{00000000-0008-0000-0000-00009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25458" id="Text Box 279" o:spid="_x0000_s1026" type="#_x0000_t202" style="position:absolute;margin-left:0;margin-top:0;width:6pt;height:2.25pt;z-index:24956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12800" behindDoc="0" locked="0" layoutInCell="1" allowOverlap="1" wp14:anchorId="7A0479BF" wp14:editId="66F4822D">
                      <wp:simplePos x="0" y="0"/>
                      <wp:positionH relativeFrom="column">
                        <wp:posOffset>0</wp:posOffset>
                      </wp:positionH>
                      <wp:positionV relativeFrom="paragraph">
                        <wp:posOffset>0</wp:posOffset>
                      </wp:positionV>
                      <wp:extent cx="76200" cy="28575"/>
                      <wp:effectExtent l="19050" t="19050" r="19050" b="28575"/>
                      <wp:wrapNone/>
                      <wp:docPr id="6592" name="Text Box 278">
                        <a:extLst xmlns:a="http://schemas.openxmlformats.org/drawingml/2006/main">
                          <a:ext uri="{FF2B5EF4-FFF2-40B4-BE49-F238E27FC236}">
                            <a16:creationId xmlns:a16="http://schemas.microsoft.com/office/drawing/2014/main" id="{00000000-0008-0000-0000-0000C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21A14" id="Text Box 278" o:spid="_x0000_s1026" type="#_x0000_t202" style="position:absolute;margin-left:0;margin-top:0;width:6pt;height:2.25pt;z-index:2496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13824" behindDoc="0" locked="0" layoutInCell="1" allowOverlap="1" wp14:anchorId="18BF7FB0" wp14:editId="4D32E345">
                      <wp:simplePos x="0" y="0"/>
                      <wp:positionH relativeFrom="column">
                        <wp:posOffset>0</wp:posOffset>
                      </wp:positionH>
                      <wp:positionV relativeFrom="paragraph">
                        <wp:posOffset>0</wp:posOffset>
                      </wp:positionV>
                      <wp:extent cx="76200" cy="28575"/>
                      <wp:effectExtent l="19050" t="19050" r="19050" b="28575"/>
                      <wp:wrapNone/>
                      <wp:docPr id="6593" name="Text Box 277">
                        <a:extLst xmlns:a="http://schemas.openxmlformats.org/drawingml/2006/main">
                          <a:ext uri="{FF2B5EF4-FFF2-40B4-BE49-F238E27FC236}">
                            <a16:creationId xmlns:a16="http://schemas.microsoft.com/office/drawing/2014/main" id="{00000000-0008-0000-0000-0000C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2DD36" id="Text Box 277" o:spid="_x0000_s1026" type="#_x0000_t202" style="position:absolute;margin-left:0;margin-top:0;width:6pt;height:2.25pt;z-index:24961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37376" behindDoc="0" locked="0" layoutInCell="1" allowOverlap="1" wp14:anchorId="05923A9D" wp14:editId="5F1747A8">
                      <wp:simplePos x="0" y="0"/>
                      <wp:positionH relativeFrom="column">
                        <wp:posOffset>0</wp:posOffset>
                      </wp:positionH>
                      <wp:positionV relativeFrom="paragraph">
                        <wp:posOffset>0</wp:posOffset>
                      </wp:positionV>
                      <wp:extent cx="76200" cy="28575"/>
                      <wp:effectExtent l="19050" t="19050" r="19050" b="28575"/>
                      <wp:wrapNone/>
                      <wp:docPr id="6616" name="Text Box 276">
                        <a:extLst xmlns:a="http://schemas.openxmlformats.org/drawingml/2006/main">
                          <a:ext uri="{FF2B5EF4-FFF2-40B4-BE49-F238E27FC236}">
                            <a16:creationId xmlns:a16="http://schemas.microsoft.com/office/drawing/2014/main" id="{00000000-0008-0000-0000-0000D8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A0384" id="Text Box 276" o:spid="_x0000_s1026" type="#_x0000_t202" style="position:absolute;margin-left:0;margin-top:0;width:6pt;height:2.25pt;z-index:24963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38400" behindDoc="0" locked="0" layoutInCell="1" allowOverlap="1" wp14:anchorId="55DF4AF0" wp14:editId="1B24D924">
                      <wp:simplePos x="0" y="0"/>
                      <wp:positionH relativeFrom="column">
                        <wp:posOffset>0</wp:posOffset>
                      </wp:positionH>
                      <wp:positionV relativeFrom="paragraph">
                        <wp:posOffset>0</wp:posOffset>
                      </wp:positionV>
                      <wp:extent cx="76200" cy="28575"/>
                      <wp:effectExtent l="19050" t="19050" r="19050" b="28575"/>
                      <wp:wrapNone/>
                      <wp:docPr id="6617" name="Text Box 275">
                        <a:extLst xmlns:a="http://schemas.openxmlformats.org/drawingml/2006/main">
                          <a:ext uri="{FF2B5EF4-FFF2-40B4-BE49-F238E27FC236}">
                            <a16:creationId xmlns:a16="http://schemas.microsoft.com/office/drawing/2014/main" id="{00000000-0008-0000-0000-0000D9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378E1" id="Text Box 275" o:spid="_x0000_s1026" type="#_x0000_t202" style="position:absolute;margin-left:0;margin-top:0;width:6pt;height:2.25pt;z-index:24963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39424" behindDoc="0" locked="0" layoutInCell="1" allowOverlap="1" wp14:anchorId="724AB1FA" wp14:editId="6FAAFD23">
                      <wp:simplePos x="0" y="0"/>
                      <wp:positionH relativeFrom="column">
                        <wp:posOffset>0</wp:posOffset>
                      </wp:positionH>
                      <wp:positionV relativeFrom="paragraph">
                        <wp:posOffset>0</wp:posOffset>
                      </wp:positionV>
                      <wp:extent cx="76200" cy="28575"/>
                      <wp:effectExtent l="19050" t="19050" r="19050" b="28575"/>
                      <wp:wrapNone/>
                      <wp:docPr id="6618" name="Text Box 274">
                        <a:extLst xmlns:a="http://schemas.openxmlformats.org/drawingml/2006/main">
                          <a:ext uri="{FF2B5EF4-FFF2-40B4-BE49-F238E27FC236}">
                            <a16:creationId xmlns:a16="http://schemas.microsoft.com/office/drawing/2014/main" id="{00000000-0008-0000-0000-0000DA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85BA3C" id="Text Box 274" o:spid="_x0000_s1026" type="#_x0000_t202" style="position:absolute;margin-left:0;margin-top:0;width:6pt;height:2.25pt;z-index:24963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0448" behindDoc="0" locked="0" layoutInCell="1" allowOverlap="1" wp14:anchorId="369AA707" wp14:editId="0DBE175D">
                      <wp:simplePos x="0" y="0"/>
                      <wp:positionH relativeFrom="column">
                        <wp:posOffset>0</wp:posOffset>
                      </wp:positionH>
                      <wp:positionV relativeFrom="paragraph">
                        <wp:posOffset>0</wp:posOffset>
                      </wp:positionV>
                      <wp:extent cx="76200" cy="28575"/>
                      <wp:effectExtent l="19050" t="19050" r="19050" b="28575"/>
                      <wp:wrapNone/>
                      <wp:docPr id="6619" name="Text Box 273">
                        <a:extLst xmlns:a="http://schemas.openxmlformats.org/drawingml/2006/main">
                          <a:ext uri="{FF2B5EF4-FFF2-40B4-BE49-F238E27FC236}">
                            <a16:creationId xmlns:a16="http://schemas.microsoft.com/office/drawing/2014/main" id="{00000000-0008-0000-0000-0000DB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FBB7B" id="Text Box 273" o:spid="_x0000_s1026" type="#_x0000_t202" style="position:absolute;margin-left:0;margin-top:0;width:6pt;height:2.25pt;z-index:24964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1472" behindDoc="0" locked="0" layoutInCell="1" allowOverlap="1" wp14:anchorId="66067DE6" wp14:editId="5092F0C6">
                      <wp:simplePos x="0" y="0"/>
                      <wp:positionH relativeFrom="column">
                        <wp:posOffset>0</wp:posOffset>
                      </wp:positionH>
                      <wp:positionV relativeFrom="paragraph">
                        <wp:posOffset>0</wp:posOffset>
                      </wp:positionV>
                      <wp:extent cx="76200" cy="28575"/>
                      <wp:effectExtent l="19050" t="19050" r="19050" b="28575"/>
                      <wp:wrapNone/>
                      <wp:docPr id="6620" name="Text Box 272">
                        <a:extLst xmlns:a="http://schemas.openxmlformats.org/drawingml/2006/main">
                          <a:ext uri="{FF2B5EF4-FFF2-40B4-BE49-F238E27FC236}">
                            <a16:creationId xmlns:a16="http://schemas.microsoft.com/office/drawing/2014/main" id="{00000000-0008-0000-0000-0000DC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53633" id="Text Box 272" o:spid="_x0000_s1026" type="#_x0000_t202" style="position:absolute;margin-left:0;margin-top:0;width:6pt;height:2.25pt;z-index:24964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2496" behindDoc="0" locked="0" layoutInCell="1" allowOverlap="1" wp14:anchorId="2218CFE6" wp14:editId="302BB94B">
                      <wp:simplePos x="0" y="0"/>
                      <wp:positionH relativeFrom="column">
                        <wp:posOffset>0</wp:posOffset>
                      </wp:positionH>
                      <wp:positionV relativeFrom="paragraph">
                        <wp:posOffset>0</wp:posOffset>
                      </wp:positionV>
                      <wp:extent cx="76200" cy="28575"/>
                      <wp:effectExtent l="19050" t="19050" r="19050" b="28575"/>
                      <wp:wrapNone/>
                      <wp:docPr id="6621" name="Text Box 271">
                        <a:extLst xmlns:a="http://schemas.openxmlformats.org/drawingml/2006/main">
                          <a:ext uri="{FF2B5EF4-FFF2-40B4-BE49-F238E27FC236}">
                            <a16:creationId xmlns:a16="http://schemas.microsoft.com/office/drawing/2014/main" id="{00000000-0008-0000-0000-0000DD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24F6E" id="Text Box 271" o:spid="_x0000_s1026" type="#_x0000_t202" style="position:absolute;margin-left:0;margin-top:0;width:6pt;height:2.25pt;z-index:2496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3520" behindDoc="0" locked="0" layoutInCell="1" allowOverlap="1" wp14:anchorId="2CEC8140" wp14:editId="1870322A">
                      <wp:simplePos x="0" y="0"/>
                      <wp:positionH relativeFrom="column">
                        <wp:posOffset>0</wp:posOffset>
                      </wp:positionH>
                      <wp:positionV relativeFrom="paragraph">
                        <wp:posOffset>0</wp:posOffset>
                      </wp:positionV>
                      <wp:extent cx="76200" cy="28575"/>
                      <wp:effectExtent l="19050" t="19050" r="19050" b="28575"/>
                      <wp:wrapNone/>
                      <wp:docPr id="6622" name="Text Box 270">
                        <a:extLst xmlns:a="http://schemas.openxmlformats.org/drawingml/2006/main">
                          <a:ext uri="{FF2B5EF4-FFF2-40B4-BE49-F238E27FC236}">
                            <a16:creationId xmlns:a16="http://schemas.microsoft.com/office/drawing/2014/main" id="{00000000-0008-0000-0000-0000DE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635DB" id="Text Box 270" o:spid="_x0000_s1026" type="#_x0000_t202" style="position:absolute;margin-left:0;margin-top:0;width:6pt;height:2.25pt;z-index:24964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4544" behindDoc="0" locked="0" layoutInCell="1" allowOverlap="1" wp14:anchorId="08272DCC" wp14:editId="2341266A">
                      <wp:simplePos x="0" y="0"/>
                      <wp:positionH relativeFrom="column">
                        <wp:posOffset>0</wp:posOffset>
                      </wp:positionH>
                      <wp:positionV relativeFrom="paragraph">
                        <wp:posOffset>0</wp:posOffset>
                      </wp:positionV>
                      <wp:extent cx="76200" cy="28575"/>
                      <wp:effectExtent l="19050" t="19050" r="19050" b="28575"/>
                      <wp:wrapNone/>
                      <wp:docPr id="6623" name="Text Box 269">
                        <a:extLst xmlns:a="http://schemas.openxmlformats.org/drawingml/2006/main">
                          <a:ext uri="{FF2B5EF4-FFF2-40B4-BE49-F238E27FC236}">
                            <a16:creationId xmlns:a16="http://schemas.microsoft.com/office/drawing/2014/main" id="{00000000-0008-0000-0000-0000DF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C484FF" id="Text Box 269" o:spid="_x0000_s1026" type="#_x0000_t202" style="position:absolute;margin-left:0;margin-top:0;width:6pt;height:2.25pt;z-index:2496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5568" behindDoc="0" locked="0" layoutInCell="1" allowOverlap="1" wp14:anchorId="6214B1C4" wp14:editId="156B69FB">
                      <wp:simplePos x="0" y="0"/>
                      <wp:positionH relativeFrom="column">
                        <wp:posOffset>0</wp:posOffset>
                      </wp:positionH>
                      <wp:positionV relativeFrom="paragraph">
                        <wp:posOffset>0</wp:posOffset>
                      </wp:positionV>
                      <wp:extent cx="76200" cy="28575"/>
                      <wp:effectExtent l="19050" t="19050" r="19050" b="28575"/>
                      <wp:wrapNone/>
                      <wp:docPr id="6624" name="Text Box 268">
                        <a:extLst xmlns:a="http://schemas.openxmlformats.org/drawingml/2006/main">
                          <a:ext uri="{FF2B5EF4-FFF2-40B4-BE49-F238E27FC236}">
                            <a16:creationId xmlns:a16="http://schemas.microsoft.com/office/drawing/2014/main" id="{00000000-0008-0000-0000-0000E0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C31488" id="Text Box 268" o:spid="_x0000_s1026" type="#_x0000_t202" style="position:absolute;margin-left:0;margin-top:0;width:6pt;height:2.25pt;z-index:24964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6592" behindDoc="0" locked="0" layoutInCell="1" allowOverlap="1" wp14:anchorId="4EF4910E" wp14:editId="54CD81DF">
                      <wp:simplePos x="0" y="0"/>
                      <wp:positionH relativeFrom="column">
                        <wp:posOffset>0</wp:posOffset>
                      </wp:positionH>
                      <wp:positionV relativeFrom="paragraph">
                        <wp:posOffset>0</wp:posOffset>
                      </wp:positionV>
                      <wp:extent cx="76200" cy="28575"/>
                      <wp:effectExtent l="19050" t="19050" r="19050" b="28575"/>
                      <wp:wrapNone/>
                      <wp:docPr id="6625" name="Text Box 267">
                        <a:extLst xmlns:a="http://schemas.openxmlformats.org/drawingml/2006/main">
                          <a:ext uri="{FF2B5EF4-FFF2-40B4-BE49-F238E27FC236}">
                            <a16:creationId xmlns:a16="http://schemas.microsoft.com/office/drawing/2014/main" id="{00000000-0008-0000-0000-0000E1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DCDEB" id="Text Box 267" o:spid="_x0000_s1026" type="#_x0000_t202" style="position:absolute;margin-left:0;margin-top:0;width:6pt;height:2.25pt;z-index:24964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647616" behindDoc="0" locked="0" layoutInCell="1" allowOverlap="1" wp14:anchorId="176DB2A9" wp14:editId="6AFC30FC">
                      <wp:simplePos x="0" y="0"/>
                      <wp:positionH relativeFrom="column">
                        <wp:posOffset>0</wp:posOffset>
                      </wp:positionH>
                      <wp:positionV relativeFrom="paragraph">
                        <wp:posOffset>0</wp:posOffset>
                      </wp:positionV>
                      <wp:extent cx="76200" cy="28575"/>
                      <wp:effectExtent l="19050" t="19050" r="19050" b="28575"/>
                      <wp:wrapNone/>
                      <wp:docPr id="6626" name="Text Box 266">
                        <a:extLst xmlns:a="http://schemas.openxmlformats.org/drawingml/2006/main">
                          <a:ext uri="{FF2B5EF4-FFF2-40B4-BE49-F238E27FC236}">
                            <a16:creationId xmlns:a16="http://schemas.microsoft.com/office/drawing/2014/main" id="{00000000-0008-0000-0000-0000E21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C6DE89" id="Text Box 266" o:spid="_x0000_s1026" type="#_x0000_t202" style="position:absolute;margin-left:0;margin-top:0;width:6pt;height:2.25pt;z-index:24964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49788928" behindDoc="0" locked="0" layoutInCell="1" allowOverlap="1" wp14:anchorId="666BB870" wp14:editId="4A687F23">
                      <wp:simplePos x="0" y="0"/>
                      <wp:positionH relativeFrom="column">
                        <wp:posOffset>0</wp:posOffset>
                      </wp:positionH>
                      <wp:positionV relativeFrom="paragraph">
                        <wp:posOffset>0</wp:posOffset>
                      </wp:positionV>
                      <wp:extent cx="76200" cy="28575"/>
                      <wp:effectExtent l="19050" t="19050" r="19050" b="28575"/>
                      <wp:wrapNone/>
                      <wp:docPr id="6764" name="Text Box 265">
                        <a:extLst xmlns:a="http://schemas.openxmlformats.org/drawingml/2006/main">
                          <a:ext uri="{FF2B5EF4-FFF2-40B4-BE49-F238E27FC236}">
                            <a16:creationId xmlns:a16="http://schemas.microsoft.com/office/drawing/2014/main" id="{00000000-0008-0000-0000-00006C1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4C0B3B" id="Text Box 265" o:spid="_x0000_s1026" type="#_x0000_t202" style="position:absolute;margin-left:0;margin-top:0;width:6pt;height:2.25pt;z-index:2497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4048" behindDoc="0" locked="0" layoutInCell="1" allowOverlap="1" wp14:anchorId="4D8F7F9F" wp14:editId="1A7CF688">
                      <wp:simplePos x="0" y="0"/>
                      <wp:positionH relativeFrom="column">
                        <wp:posOffset>0</wp:posOffset>
                      </wp:positionH>
                      <wp:positionV relativeFrom="paragraph">
                        <wp:posOffset>0</wp:posOffset>
                      </wp:positionV>
                      <wp:extent cx="76200" cy="28575"/>
                      <wp:effectExtent l="19050" t="19050" r="19050" b="28575"/>
                      <wp:wrapNone/>
                      <wp:docPr id="8644" name="Text Box 264">
                        <a:extLst xmlns:a="http://schemas.openxmlformats.org/drawingml/2006/main">
                          <a:ext uri="{FF2B5EF4-FFF2-40B4-BE49-F238E27FC236}">
                            <a16:creationId xmlns:a16="http://schemas.microsoft.com/office/drawing/2014/main" id="{00000000-0008-0000-0000-0000C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4B261" id="Text Box 264" o:spid="_x0000_s1026" type="#_x0000_t202" style="position:absolute;margin-left:0;margin-top:0;width:6pt;height:2.2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5072" behindDoc="0" locked="0" layoutInCell="1" allowOverlap="1" wp14:anchorId="151FD5EC" wp14:editId="470A9174">
                      <wp:simplePos x="0" y="0"/>
                      <wp:positionH relativeFrom="column">
                        <wp:posOffset>0</wp:posOffset>
                      </wp:positionH>
                      <wp:positionV relativeFrom="paragraph">
                        <wp:posOffset>0</wp:posOffset>
                      </wp:positionV>
                      <wp:extent cx="76200" cy="28575"/>
                      <wp:effectExtent l="19050" t="19050" r="19050" b="28575"/>
                      <wp:wrapNone/>
                      <wp:docPr id="8645" name="Text Box 263">
                        <a:extLst xmlns:a="http://schemas.openxmlformats.org/drawingml/2006/main">
                          <a:ext uri="{FF2B5EF4-FFF2-40B4-BE49-F238E27FC236}">
                            <a16:creationId xmlns:a16="http://schemas.microsoft.com/office/drawing/2014/main" id="{00000000-0008-0000-0000-0000C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92961" id="Text Box 263" o:spid="_x0000_s1026" type="#_x0000_t202" style="position:absolute;margin-left:0;margin-top:0;width:6pt;height:2.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6096" behindDoc="0" locked="0" layoutInCell="1" allowOverlap="1" wp14:anchorId="015E8C70" wp14:editId="7B7AE501">
                      <wp:simplePos x="0" y="0"/>
                      <wp:positionH relativeFrom="column">
                        <wp:posOffset>0</wp:posOffset>
                      </wp:positionH>
                      <wp:positionV relativeFrom="paragraph">
                        <wp:posOffset>0</wp:posOffset>
                      </wp:positionV>
                      <wp:extent cx="76200" cy="28575"/>
                      <wp:effectExtent l="19050" t="19050" r="19050" b="28575"/>
                      <wp:wrapNone/>
                      <wp:docPr id="8646" name="Text Box 262">
                        <a:extLst xmlns:a="http://schemas.openxmlformats.org/drawingml/2006/main">
                          <a:ext uri="{FF2B5EF4-FFF2-40B4-BE49-F238E27FC236}">
                            <a16:creationId xmlns:a16="http://schemas.microsoft.com/office/drawing/2014/main" id="{00000000-0008-0000-0000-0000C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C48DB" id="Text Box 262" o:spid="_x0000_s1026" type="#_x0000_t202" style="position:absolute;margin-left:0;margin-top:0;width:6pt;height:2.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7120" behindDoc="0" locked="0" layoutInCell="1" allowOverlap="1" wp14:anchorId="233E6607" wp14:editId="34B05DB6">
                      <wp:simplePos x="0" y="0"/>
                      <wp:positionH relativeFrom="column">
                        <wp:posOffset>0</wp:posOffset>
                      </wp:positionH>
                      <wp:positionV relativeFrom="paragraph">
                        <wp:posOffset>0</wp:posOffset>
                      </wp:positionV>
                      <wp:extent cx="76200" cy="28575"/>
                      <wp:effectExtent l="19050" t="19050" r="19050" b="28575"/>
                      <wp:wrapNone/>
                      <wp:docPr id="8647" name="Text Box 261">
                        <a:extLst xmlns:a="http://schemas.openxmlformats.org/drawingml/2006/main">
                          <a:ext uri="{FF2B5EF4-FFF2-40B4-BE49-F238E27FC236}">
                            <a16:creationId xmlns:a16="http://schemas.microsoft.com/office/drawing/2014/main" id="{00000000-0008-0000-0000-0000C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BC5C7" id="Text Box 261" o:spid="_x0000_s1026" type="#_x0000_t202" style="position:absolute;margin-left:0;margin-top:0;width:6pt;height:2.2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8144" behindDoc="0" locked="0" layoutInCell="1" allowOverlap="1" wp14:anchorId="2BDCDD02" wp14:editId="6D07DCD1">
                      <wp:simplePos x="0" y="0"/>
                      <wp:positionH relativeFrom="column">
                        <wp:posOffset>0</wp:posOffset>
                      </wp:positionH>
                      <wp:positionV relativeFrom="paragraph">
                        <wp:posOffset>0</wp:posOffset>
                      </wp:positionV>
                      <wp:extent cx="76200" cy="28575"/>
                      <wp:effectExtent l="19050" t="19050" r="19050" b="28575"/>
                      <wp:wrapNone/>
                      <wp:docPr id="8648" name="Text Box 260">
                        <a:extLst xmlns:a="http://schemas.openxmlformats.org/drawingml/2006/main">
                          <a:ext uri="{FF2B5EF4-FFF2-40B4-BE49-F238E27FC236}">
                            <a16:creationId xmlns:a16="http://schemas.microsoft.com/office/drawing/2014/main" id="{00000000-0008-0000-0000-0000C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1D35A1" id="Text Box 260" o:spid="_x0000_s1026" type="#_x0000_t202" style="position:absolute;margin-left:0;margin-top:0;width:6pt;height:2.2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19168" behindDoc="0" locked="0" layoutInCell="1" allowOverlap="1" wp14:anchorId="53175920" wp14:editId="61AF25A0">
                      <wp:simplePos x="0" y="0"/>
                      <wp:positionH relativeFrom="column">
                        <wp:posOffset>0</wp:posOffset>
                      </wp:positionH>
                      <wp:positionV relativeFrom="paragraph">
                        <wp:posOffset>0</wp:posOffset>
                      </wp:positionV>
                      <wp:extent cx="76200" cy="28575"/>
                      <wp:effectExtent l="19050" t="19050" r="19050" b="28575"/>
                      <wp:wrapNone/>
                      <wp:docPr id="8649" name="Text Box 259">
                        <a:extLst xmlns:a="http://schemas.openxmlformats.org/drawingml/2006/main">
                          <a:ext uri="{FF2B5EF4-FFF2-40B4-BE49-F238E27FC236}">
                            <a16:creationId xmlns:a16="http://schemas.microsoft.com/office/drawing/2014/main" id="{00000000-0008-0000-0000-0000C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A3736" id="Text Box 259" o:spid="_x0000_s1026" type="#_x0000_t202" style="position:absolute;margin-left:0;margin-top:0;width:6pt;height:2.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0192" behindDoc="0" locked="0" layoutInCell="1" allowOverlap="1" wp14:anchorId="41C2F615" wp14:editId="174353F4">
                      <wp:simplePos x="0" y="0"/>
                      <wp:positionH relativeFrom="column">
                        <wp:posOffset>0</wp:posOffset>
                      </wp:positionH>
                      <wp:positionV relativeFrom="paragraph">
                        <wp:posOffset>0</wp:posOffset>
                      </wp:positionV>
                      <wp:extent cx="76200" cy="28575"/>
                      <wp:effectExtent l="19050" t="19050" r="19050" b="28575"/>
                      <wp:wrapNone/>
                      <wp:docPr id="8650" name="Text Box 258">
                        <a:extLst xmlns:a="http://schemas.openxmlformats.org/drawingml/2006/main">
                          <a:ext uri="{FF2B5EF4-FFF2-40B4-BE49-F238E27FC236}">
                            <a16:creationId xmlns:a16="http://schemas.microsoft.com/office/drawing/2014/main" id="{00000000-0008-0000-0000-0000C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0375B" id="Text Box 258" o:spid="_x0000_s1026" type="#_x0000_t202" style="position:absolute;margin-left:0;margin-top:0;width:6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1216" behindDoc="0" locked="0" layoutInCell="1" allowOverlap="1" wp14:anchorId="6F675081" wp14:editId="0CF86F8A">
                      <wp:simplePos x="0" y="0"/>
                      <wp:positionH relativeFrom="column">
                        <wp:posOffset>0</wp:posOffset>
                      </wp:positionH>
                      <wp:positionV relativeFrom="paragraph">
                        <wp:posOffset>0</wp:posOffset>
                      </wp:positionV>
                      <wp:extent cx="76200" cy="28575"/>
                      <wp:effectExtent l="19050" t="19050" r="19050" b="28575"/>
                      <wp:wrapNone/>
                      <wp:docPr id="8651" name="Text Box 257">
                        <a:extLst xmlns:a="http://schemas.openxmlformats.org/drawingml/2006/main">
                          <a:ext uri="{FF2B5EF4-FFF2-40B4-BE49-F238E27FC236}">
                            <a16:creationId xmlns:a16="http://schemas.microsoft.com/office/drawing/2014/main" id="{00000000-0008-0000-0000-0000C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18B2A" id="Text Box 257" o:spid="_x0000_s1026" type="#_x0000_t202" style="position:absolute;margin-left:0;margin-top:0;width:6pt;height:2.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2240" behindDoc="0" locked="0" layoutInCell="1" allowOverlap="1" wp14:anchorId="69884CA3" wp14:editId="31DBC7F1">
                      <wp:simplePos x="0" y="0"/>
                      <wp:positionH relativeFrom="column">
                        <wp:posOffset>0</wp:posOffset>
                      </wp:positionH>
                      <wp:positionV relativeFrom="paragraph">
                        <wp:posOffset>0</wp:posOffset>
                      </wp:positionV>
                      <wp:extent cx="76200" cy="28575"/>
                      <wp:effectExtent l="19050" t="19050" r="19050" b="28575"/>
                      <wp:wrapNone/>
                      <wp:docPr id="8652" name="Text Box 256">
                        <a:extLst xmlns:a="http://schemas.openxmlformats.org/drawingml/2006/main">
                          <a:ext uri="{FF2B5EF4-FFF2-40B4-BE49-F238E27FC236}">
                            <a16:creationId xmlns:a16="http://schemas.microsoft.com/office/drawing/2014/main" id="{00000000-0008-0000-0000-0000C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B7F3B" id="Text Box 256" o:spid="_x0000_s1026" type="#_x0000_t202" style="position:absolute;margin-left:0;margin-top:0;width:6pt;height:2.2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3264" behindDoc="0" locked="0" layoutInCell="1" allowOverlap="1" wp14:anchorId="2CF0F916" wp14:editId="579234FA">
                      <wp:simplePos x="0" y="0"/>
                      <wp:positionH relativeFrom="column">
                        <wp:posOffset>0</wp:posOffset>
                      </wp:positionH>
                      <wp:positionV relativeFrom="paragraph">
                        <wp:posOffset>0</wp:posOffset>
                      </wp:positionV>
                      <wp:extent cx="76200" cy="28575"/>
                      <wp:effectExtent l="19050" t="19050" r="19050" b="28575"/>
                      <wp:wrapNone/>
                      <wp:docPr id="8653" name="Text Box 255">
                        <a:extLst xmlns:a="http://schemas.openxmlformats.org/drawingml/2006/main">
                          <a:ext uri="{FF2B5EF4-FFF2-40B4-BE49-F238E27FC236}">
                            <a16:creationId xmlns:a16="http://schemas.microsoft.com/office/drawing/2014/main" id="{00000000-0008-0000-0000-0000C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31B25" id="Text Box 255" o:spid="_x0000_s1026" type="#_x0000_t202" style="position:absolute;margin-left:0;margin-top:0;width:6pt;height:2.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4288" behindDoc="0" locked="0" layoutInCell="1" allowOverlap="1" wp14:anchorId="33907BBD" wp14:editId="1F073F27">
                      <wp:simplePos x="0" y="0"/>
                      <wp:positionH relativeFrom="column">
                        <wp:posOffset>0</wp:posOffset>
                      </wp:positionH>
                      <wp:positionV relativeFrom="paragraph">
                        <wp:posOffset>0</wp:posOffset>
                      </wp:positionV>
                      <wp:extent cx="76200" cy="28575"/>
                      <wp:effectExtent l="19050" t="19050" r="19050" b="28575"/>
                      <wp:wrapNone/>
                      <wp:docPr id="8654" name="Text Box 254">
                        <a:extLst xmlns:a="http://schemas.openxmlformats.org/drawingml/2006/main">
                          <a:ext uri="{FF2B5EF4-FFF2-40B4-BE49-F238E27FC236}">
                            <a16:creationId xmlns:a16="http://schemas.microsoft.com/office/drawing/2014/main" id="{00000000-0008-0000-0000-0000C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B5C89D" id="Text Box 254" o:spid="_x0000_s1026" type="#_x0000_t202" style="position:absolute;margin-left:0;margin-top:0;width:6pt;height:2.2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5312" behindDoc="0" locked="0" layoutInCell="1" allowOverlap="1" wp14:anchorId="48E7C4B9" wp14:editId="740E76F5">
                      <wp:simplePos x="0" y="0"/>
                      <wp:positionH relativeFrom="column">
                        <wp:posOffset>0</wp:posOffset>
                      </wp:positionH>
                      <wp:positionV relativeFrom="paragraph">
                        <wp:posOffset>0</wp:posOffset>
                      </wp:positionV>
                      <wp:extent cx="76200" cy="28575"/>
                      <wp:effectExtent l="19050" t="19050" r="19050" b="28575"/>
                      <wp:wrapNone/>
                      <wp:docPr id="8655" name="Text Box 253">
                        <a:extLst xmlns:a="http://schemas.openxmlformats.org/drawingml/2006/main">
                          <a:ext uri="{FF2B5EF4-FFF2-40B4-BE49-F238E27FC236}">
                            <a16:creationId xmlns:a16="http://schemas.microsoft.com/office/drawing/2014/main" id="{00000000-0008-0000-0000-0000C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7C96A" id="Text Box 253" o:spid="_x0000_s1026" type="#_x0000_t202" style="position:absolute;margin-left:0;margin-top:0;width:6pt;height:2.2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6336" behindDoc="0" locked="0" layoutInCell="1" allowOverlap="1" wp14:anchorId="7E72B67C" wp14:editId="69F69341">
                      <wp:simplePos x="0" y="0"/>
                      <wp:positionH relativeFrom="column">
                        <wp:posOffset>0</wp:posOffset>
                      </wp:positionH>
                      <wp:positionV relativeFrom="paragraph">
                        <wp:posOffset>0</wp:posOffset>
                      </wp:positionV>
                      <wp:extent cx="76200" cy="28575"/>
                      <wp:effectExtent l="19050" t="19050" r="19050" b="28575"/>
                      <wp:wrapNone/>
                      <wp:docPr id="8656" name="Text Box 252">
                        <a:extLst xmlns:a="http://schemas.openxmlformats.org/drawingml/2006/main">
                          <a:ext uri="{FF2B5EF4-FFF2-40B4-BE49-F238E27FC236}">
                            <a16:creationId xmlns:a16="http://schemas.microsoft.com/office/drawing/2014/main" id="{00000000-0008-0000-0000-0000D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FF2CE" id="Text Box 252" o:spid="_x0000_s1026" type="#_x0000_t202" style="position:absolute;margin-left:0;margin-top:0;width:6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7360" behindDoc="0" locked="0" layoutInCell="1" allowOverlap="1" wp14:anchorId="11CFA59E" wp14:editId="337C275D">
                      <wp:simplePos x="0" y="0"/>
                      <wp:positionH relativeFrom="column">
                        <wp:posOffset>0</wp:posOffset>
                      </wp:positionH>
                      <wp:positionV relativeFrom="paragraph">
                        <wp:posOffset>0</wp:posOffset>
                      </wp:positionV>
                      <wp:extent cx="76200" cy="28575"/>
                      <wp:effectExtent l="19050" t="19050" r="19050" b="28575"/>
                      <wp:wrapNone/>
                      <wp:docPr id="8657" name="Text Box 251">
                        <a:extLst xmlns:a="http://schemas.openxmlformats.org/drawingml/2006/main">
                          <a:ext uri="{FF2B5EF4-FFF2-40B4-BE49-F238E27FC236}">
                            <a16:creationId xmlns:a16="http://schemas.microsoft.com/office/drawing/2014/main" id="{00000000-0008-0000-0000-0000D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EFA05" id="Text Box 251" o:spid="_x0000_s1026" type="#_x0000_t202" style="position:absolute;margin-left:0;margin-top:0;width:6pt;height:2.2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8384" behindDoc="0" locked="0" layoutInCell="1" allowOverlap="1" wp14:anchorId="66114788" wp14:editId="3CFEF333">
                      <wp:simplePos x="0" y="0"/>
                      <wp:positionH relativeFrom="column">
                        <wp:posOffset>0</wp:posOffset>
                      </wp:positionH>
                      <wp:positionV relativeFrom="paragraph">
                        <wp:posOffset>0</wp:posOffset>
                      </wp:positionV>
                      <wp:extent cx="76200" cy="28575"/>
                      <wp:effectExtent l="19050" t="19050" r="19050" b="28575"/>
                      <wp:wrapNone/>
                      <wp:docPr id="8658" name="Text Box 250">
                        <a:extLst xmlns:a="http://schemas.openxmlformats.org/drawingml/2006/main">
                          <a:ext uri="{FF2B5EF4-FFF2-40B4-BE49-F238E27FC236}">
                            <a16:creationId xmlns:a16="http://schemas.microsoft.com/office/drawing/2014/main" id="{00000000-0008-0000-0000-0000D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5A603" id="Text Box 250" o:spid="_x0000_s1026" type="#_x0000_t202" style="position:absolute;margin-left:0;margin-top:0;width:6pt;height:2.2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29408" behindDoc="0" locked="0" layoutInCell="1" allowOverlap="1" wp14:anchorId="3FF221E5" wp14:editId="1BC4D242">
                      <wp:simplePos x="0" y="0"/>
                      <wp:positionH relativeFrom="column">
                        <wp:posOffset>0</wp:posOffset>
                      </wp:positionH>
                      <wp:positionV relativeFrom="paragraph">
                        <wp:posOffset>0</wp:posOffset>
                      </wp:positionV>
                      <wp:extent cx="76200" cy="28575"/>
                      <wp:effectExtent l="19050" t="19050" r="19050" b="28575"/>
                      <wp:wrapNone/>
                      <wp:docPr id="8659" name="Text Box 249">
                        <a:extLst xmlns:a="http://schemas.openxmlformats.org/drawingml/2006/main">
                          <a:ext uri="{FF2B5EF4-FFF2-40B4-BE49-F238E27FC236}">
                            <a16:creationId xmlns:a16="http://schemas.microsoft.com/office/drawing/2014/main" id="{00000000-0008-0000-0000-0000D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495B4A" id="Text Box 249" o:spid="_x0000_s1026" type="#_x0000_t202" style="position:absolute;margin-left:0;margin-top:0;width:6pt;height:2.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0432" behindDoc="0" locked="0" layoutInCell="1" allowOverlap="1" wp14:anchorId="470B20D6" wp14:editId="68C2E293">
                      <wp:simplePos x="0" y="0"/>
                      <wp:positionH relativeFrom="column">
                        <wp:posOffset>0</wp:posOffset>
                      </wp:positionH>
                      <wp:positionV relativeFrom="paragraph">
                        <wp:posOffset>0</wp:posOffset>
                      </wp:positionV>
                      <wp:extent cx="76200" cy="28575"/>
                      <wp:effectExtent l="19050" t="19050" r="19050" b="28575"/>
                      <wp:wrapNone/>
                      <wp:docPr id="8660" name="Text Box 248">
                        <a:extLst xmlns:a="http://schemas.openxmlformats.org/drawingml/2006/main">
                          <a:ext uri="{FF2B5EF4-FFF2-40B4-BE49-F238E27FC236}">
                            <a16:creationId xmlns:a16="http://schemas.microsoft.com/office/drawing/2014/main" id="{00000000-0008-0000-0000-0000D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36F62F" id="Text Box 248" o:spid="_x0000_s1026" type="#_x0000_t202" style="position:absolute;margin-left:0;margin-top:0;width:6pt;height:2.2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1456" behindDoc="0" locked="0" layoutInCell="1" allowOverlap="1" wp14:anchorId="10F798FF" wp14:editId="177B0EE0">
                      <wp:simplePos x="0" y="0"/>
                      <wp:positionH relativeFrom="column">
                        <wp:posOffset>0</wp:posOffset>
                      </wp:positionH>
                      <wp:positionV relativeFrom="paragraph">
                        <wp:posOffset>0</wp:posOffset>
                      </wp:positionV>
                      <wp:extent cx="76200" cy="28575"/>
                      <wp:effectExtent l="19050" t="19050" r="19050" b="28575"/>
                      <wp:wrapNone/>
                      <wp:docPr id="8661" name="Text Box 247">
                        <a:extLst xmlns:a="http://schemas.openxmlformats.org/drawingml/2006/main">
                          <a:ext uri="{FF2B5EF4-FFF2-40B4-BE49-F238E27FC236}">
                            <a16:creationId xmlns:a16="http://schemas.microsoft.com/office/drawing/2014/main" id="{00000000-0008-0000-0000-0000D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445748" id="Text Box 247" o:spid="_x0000_s1026" type="#_x0000_t202" style="position:absolute;margin-left:0;margin-top:0;width:6pt;height:2.2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2480" behindDoc="0" locked="0" layoutInCell="1" allowOverlap="1" wp14:anchorId="05B52DA8" wp14:editId="66F6694F">
                      <wp:simplePos x="0" y="0"/>
                      <wp:positionH relativeFrom="column">
                        <wp:posOffset>0</wp:posOffset>
                      </wp:positionH>
                      <wp:positionV relativeFrom="paragraph">
                        <wp:posOffset>0</wp:posOffset>
                      </wp:positionV>
                      <wp:extent cx="76200" cy="28575"/>
                      <wp:effectExtent l="19050" t="19050" r="19050" b="28575"/>
                      <wp:wrapNone/>
                      <wp:docPr id="8662" name="Text Box 246">
                        <a:extLst xmlns:a="http://schemas.openxmlformats.org/drawingml/2006/main">
                          <a:ext uri="{FF2B5EF4-FFF2-40B4-BE49-F238E27FC236}">
                            <a16:creationId xmlns:a16="http://schemas.microsoft.com/office/drawing/2014/main" id="{00000000-0008-0000-0000-0000D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71FA1" id="Text Box 246" o:spid="_x0000_s1026" type="#_x0000_t202" style="position:absolute;margin-left:0;margin-top:0;width:6pt;height:2.2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3504" behindDoc="0" locked="0" layoutInCell="1" allowOverlap="1" wp14:anchorId="12A5304B" wp14:editId="1632F5E9">
                      <wp:simplePos x="0" y="0"/>
                      <wp:positionH relativeFrom="column">
                        <wp:posOffset>0</wp:posOffset>
                      </wp:positionH>
                      <wp:positionV relativeFrom="paragraph">
                        <wp:posOffset>0</wp:posOffset>
                      </wp:positionV>
                      <wp:extent cx="76200" cy="28575"/>
                      <wp:effectExtent l="19050" t="19050" r="19050" b="28575"/>
                      <wp:wrapNone/>
                      <wp:docPr id="8663" name="Text Box 245">
                        <a:extLst xmlns:a="http://schemas.openxmlformats.org/drawingml/2006/main">
                          <a:ext uri="{FF2B5EF4-FFF2-40B4-BE49-F238E27FC236}">
                            <a16:creationId xmlns:a16="http://schemas.microsoft.com/office/drawing/2014/main" id="{00000000-0008-0000-0000-0000D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9882A7" id="Text Box 245" o:spid="_x0000_s1026" type="#_x0000_t202" style="position:absolute;margin-left:0;margin-top:0;width:6pt;height:2.2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4528" behindDoc="0" locked="0" layoutInCell="1" allowOverlap="1" wp14:anchorId="663A71CE" wp14:editId="3C10A8F0">
                      <wp:simplePos x="0" y="0"/>
                      <wp:positionH relativeFrom="column">
                        <wp:posOffset>0</wp:posOffset>
                      </wp:positionH>
                      <wp:positionV relativeFrom="paragraph">
                        <wp:posOffset>0</wp:posOffset>
                      </wp:positionV>
                      <wp:extent cx="76200" cy="28575"/>
                      <wp:effectExtent l="19050" t="19050" r="19050" b="28575"/>
                      <wp:wrapNone/>
                      <wp:docPr id="8664" name="Text Box 244">
                        <a:extLst xmlns:a="http://schemas.openxmlformats.org/drawingml/2006/main">
                          <a:ext uri="{FF2B5EF4-FFF2-40B4-BE49-F238E27FC236}">
                            <a16:creationId xmlns:a16="http://schemas.microsoft.com/office/drawing/2014/main" id="{00000000-0008-0000-0000-0000D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4ACF1E" id="Text Box 244" o:spid="_x0000_s1026" type="#_x0000_t202" style="position:absolute;margin-left:0;margin-top:0;width:6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5552" behindDoc="0" locked="0" layoutInCell="1" allowOverlap="1" wp14:anchorId="6B2CCD64" wp14:editId="662DC8FD">
                      <wp:simplePos x="0" y="0"/>
                      <wp:positionH relativeFrom="column">
                        <wp:posOffset>0</wp:posOffset>
                      </wp:positionH>
                      <wp:positionV relativeFrom="paragraph">
                        <wp:posOffset>0</wp:posOffset>
                      </wp:positionV>
                      <wp:extent cx="76200" cy="28575"/>
                      <wp:effectExtent l="19050" t="19050" r="19050" b="28575"/>
                      <wp:wrapNone/>
                      <wp:docPr id="8665" name="Text Box 243">
                        <a:extLst xmlns:a="http://schemas.openxmlformats.org/drawingml/2006/main">
                          <a:ext uri="{FF2B5EF4-FFF2-40B4-BE49-F238E27FC236}">
                            <a16:creationId xmlns:a16="http://schemas.microsoft.com/office/drawing/2014/main" id="{00000000-0008-0000-0000-0000D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EC3CE" id="Text Box 243" o:spid="_x0000_s1026" type="#_x0000_t202" style="position:absolute;margin-left:0;margin-top:0;width:6pt;height:2.2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6576" behindDoc="0" locked="0" layoutInCell="1" allowOverlap="1" wp14:anchorId="30D06233" wp14:editId="05848EE5">
                      <wp:simplePos x="0" y="0"/>
                      <wp:positionH relativeFrom="column">
                        <wp:posOffset>0</wp:posOffset>
                      </wp:positionH>
                      <wp:positionV relativeFrom="paragraph">
                        <wp:posOffset>0</wp:posOffset>
                      </wp:positionV>
                      <wp:extent cx="76200" cy="28575"/>
                      <wp:effectExtent l="19050" t="19050" r="19050" b="28575"/>
                      <wp:wrapNone/>
                      <wp:docPr id="8666" name="Text Box 242">
                        <a:extLst xmlns:a="http://schemas.openxmlformats.org/drawingml/2006/main">
                          <a:ext uri="{FF2B5EF4-FFF2-40B4-BE49-F238E27FC236}">
                            <a16:creationId xmlns:a16="http://schemas.microsoft.com/office/drawing/2014/main" id="{00000000-0008-0000-0000-0000D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5B203" id="Text Box 242" o:spid="_x0000_s1026" type="#_x0000_t202" style="position:absolute;margin-left:0;margin-top:0;width:6pt;height:2.25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7600" behindDoc="0" locked="0" layoutInCell="1" allowOverlap="1" wp14:anchorId="45541585" wp14:editId="496A99C5">
                      <wp:simplePos x="0" y="0"/>
                      <wp:positionH relativeFrom="column">
                        <wp:posOffset>0</wp:posOffset>
                      </wp:positionH>
                      <wp:positionV relativeFrom="paragraph">
                        <wp:posOffset>0</wp:posOffset>
                      </wp:positionV>
                      <wp:extent cx="76200" cy="28575"/>
                      <wp:effectExtent l="19050" t="19050" r="19050" b="28575"/>
                      <wp:wrapNone/>
                      <wp:docPr id="8667" name="Text Box 241">
                        <a:extLst xmlns:a="http://schemas.openxmlformats.org/drawingml/2006/main">
                          <a:ext uri="{FF2B5EF4-FFF2-40B4-BE49-F238E27FC236}">
                            <a16:creationId xmlns:a16="http://schemas.microsoft.com/office/drawing/2014/main" id="{00000000-0008-0000-0000-0000D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B3ED2" id="Text Box 241" o:spid="_x0000_s1026" type="#_x0000_t202" style="position:absolute;margin-left:0;margin-top:0;width:6pt;height:2.2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8624" behindDoc="0" locked="0" layoutInCell="1" allowOverlap="1" wp14:anchorId="45CA64BC" wp14:editId="1999E559">
                      <wp:simplePos x="0" y="0"/>
                      <wp:positionH relativeFrom="column">
                        <wp:posOffset>0</wp:posOffset>
                      </wp:positionH>
                      <wp:positionV relativeFrom="paragraph">
                        <wp:posOffset>0</wp:posOffset>
                      </wp:positionV>
                      <wp:extent cx="76200" cy="28575"/>
                      <wp:effectExtent l="19050" t="19050" r="19050" b="28575"/>
                      <wp:wrapNone/>
                      <wp:docPr id="8668" name="Text Box 240">
                        <a:extLst xmlns:a="http://schemas.openxmlformats.org/drawingml/2006/main">
                          <a:ext uri="{FF2B5EF4-FFF2-40B4-BE49-F238E27FC236}">
                            <a16:creationId xmlns:a16="http://schemas.microsoft.com/office/drawing/2014/main" id="{00000000-0008-0000-0000-0000D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308F4" id="Text Box 240" o:spid="_x0000_s1026" type="#_x0000_t202" style="position:absolute;margin-left:0;margin-top:0;width:6pt;height:2.2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39648" behindDoc="0" locked="0" layoutInCell="1" allowOverlap="1" wp14:anchorId="00875CD6" wp14:editId="40004573">
                      <wp:simplePos x="0" y="0"/>
                      <wp:positionH relativeFrom="column">
                        <wp:posOffset>0</wp:posOffset>
                      </wp:positionH>
                      <wp:positionV relativeFrom="paragraph">
                        <wp:posOffset>0</wp:posOffset>
                      </wp:positionV>
                      <wp:extent cx="76200" cy="28575"/>
                      <wp:effectExtent l="19050" t="19050" r="19050" b="28575"/>
                      <wp:wrapNone/>
                      <wp:docPr id="8669" name="Text Box 239">
                        <a:extLst xmlns:a="http://schemas.openxmlformats.org/drawingml/2006/main">
                          <a:ext uri="{FF2B5EF4-FFF2-40B4-BE49-F238E27FC236}">
                            <a16:creationId xmlns:a16="http://schemas.microsoft.com/office/drawing/2014/main" id="{00000000-0008-0000-0000-0000D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521751" id="Text Box 239" o:spid="_x0000_s1026" type="#_x0000_t202" style="position:absolute;margin-left:0;margin-top:0;width:6pt;height:2.2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0672" behindDoc="0" locked="0" layoutInCell="1" allowOverlap="1" wp14:anchorId="64013DBB" wp14:editId="65751681">
                      <wp:simplePos x="0" y="0"/>
                      <wp:positionH relativeFrom="column">
                        <wp:posOffset>0</wp:posOffset>
                      </wp:positionH>
                      <wp:positionV relativeFrom="paragraph">
                        <wp:posOffset>0</wp:posOffset>
                      </wp:positionV>
                      <wp:extent cx="76200" cy="28575"/>
                      <wp:effectExtent l="19050" t="19050" r="19050" b="28575"/>
                      <wp:wrapNone/>
                      <wp:docPr id="8670" name="Text Box 238">
                        <a:extLst xmlns:a="http://schemas.openxmlformats.org/drawingml/2006/main">
                          <a:ext uri="{FF2B5EF4-FFF2-40B4-BE49-F238E27FC236}">
                            <a16:creationId xmlns:a16="http://schemas.microsoft.com/office/drawing/2014/main" id="{00000000-0008-0000-0000-0000D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3E42A" id="Text Box 238" o:spid="_x0000_s1026" type="#_x0000_t202" style="position:absolute;margin-left:0;margin-top:0;width:6pt;height:2.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1696" behindDoc="0" locked="0" layoutInCell="1" allowOverlap="1" wp14:anchorId="1EAA0D6C" wp14:editId="57ED48E0">
                      <wp:simplePos x="0" y="0"/>
                      <wp:positionH relativeFrom="column">
                        <wp:posOffset>0</wp:posOffset>
                      </wp:positionH>
                      <wp:positionV relativeFrom="paragraph">
                        <wp:posOffset>0</wp:posOffset>
                      </wp:positionV>
                      <wp:extent cx="76200" cy="28575"/>
                      <wp:effectExtent l="19050" t="19050" r="19050" b="28575"/>
                      <wp:wrapNone/>
                      <wp:docPr id="8671" name="Text Box 237">
                        <a:extLst xmlns:a="http://schemas.openxmlformats.org/drawingml/2006/main">
                          <a:ext uri="{FF2B5EF4-FFF2-40B4-BE49-F238E27FC236}">
                            <a16:creationId xmlns:a16="http://schemas.microsoft.com/office/drawing/2014/main" id="{00000000-0008-0000-0000-0000D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246714" id="Text Box 237" o:spid="_x0000_s1026" type="#_x0000_t202" style="position:absolute;margin-left:0;margin-top:0;width:6pt;height:2.2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2720" behindDoc="0" locked="0" layoutInCell="1" allowOverlap="1" wp14:anchorId="7CD1A90B" wp14:editId="45119670">
                      <wp:simplePos x="0" y="0"/>
                      <wp:positionH relativeFrom="column">
                        <wp:posOffset>0</wp:posOffset>
                      </wp:positionH>
                      <wp:positionV relativeFrom="paragraph">
                        <wp:posOffset>0</wp:posOffset>
                      </wp:positionV>
                      <wp:extent cx="76200" cy="28575"/>
                      <wp:effectExtent l="19050" t="19050" r="19050" b="28575"/>
                      <wp:wrapNone/>
                      <wp:docPr id="8672" name="Text Box 236">
                        <a:extLst xmlns:a="http://schemas.openxmlformats.org/drawingml/2006/main">
                          <a:ext uri="{FF2B5EF4-FFF2-40B4-BE49-F238E27FC236}">
                            <a16:creationId xmlns:a16="http://schemas.microsoft.com/office/drawing/2014/main" id="{00000000-0008-0000-0000-0000E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30E3C" id="Text Box 236" o:spid="_x0000_s1026" type="#_x0000_t202" style="position:absolute;margin-left:0;margin-top:0;width:6pt;height:2.2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3744" behindDoc="0" locked="0" layoutInCell="1" allowOverlap="1" wp14:anchorId="124F0FC6" wp14:editId="4EC51117">
                      <wp:simplePos x="0" y="0"/>
                      <wp:positionH relativeFrom="column">
                        <wp:posOffset>0</wp:posOffset>
                      </wp:positionH>
                      <wp:positionV relativeFrom="paragraph">
                        <wp:posOffset>0</wp:posOffset>
                      </wp:positionV>
                      <wp:extent cx="76200" cy="28575"/>
                      <wp:effectExtent l="19050" t="19050" r="19050" b="28575"/>
                      <wp:wrapNone/>
                      <wp:docPr id="8673" name="Text Box 235">
                        <a:extLst xmlns:a="http://schemas.openxmlformats.org/drawingml/2006/main">
                          <a:ext uri="{FF2B5EF4-FFF2-40B4-BE49-F238E27FC236}">
                            <a16:creationId xmlns:a16="http://schemas.microsoft.com/office/drawing/2014/main" id="{00000000-0008-0000-0000-0000E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F075F" id="Text Box 235" o:spid="_x0000_s1026" type="#_x0000_t202" style="position:absolute;margin-left:0;margin-top:0;width:6pt;height:2.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4768" behindDoc="0" locked="0" layoutInCell="1" allowOverlap="1" wp14:anchorId="7E1CCD4F" wp14:editId="792D875A">
                      <wp:simplePos x="0" y="0"/>
                      <wp:positionH relativeFrom="column">
                        <wp:posOffset>0</wp:posOffset>
                      </wp:positionH>
                      <wp:positionV relativeFrom="paragraph">
                        <wp:posOffset>0</wp:posOffset>
                      </wp:positionV>
                      <wp:extent cx="76200" cy="28575"/>
                      <wp:effectExtent l="19050" t="19050" r="19050" b="28575"/>
                      <wp:wrapNone/>
                      <wp:docPr id="8674" name="Text Box 234">
                        <a:extLst xmlns:a="http://schemas.openxmlformats.org/drawingml/2006/main">
                          <a:ext uri="{FF2B5EF4-FFF2-40B4-BE49-F238E27FC236}">
                            <a16:creationId xmlns:a16="http://schemas.microsoft.com/office/drawing/2014/main" id="{00000000-0008-0000-0000-0000E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44614" id="Text Box 234" o:spid="_x0000_s1026" type="#_x0000_t202" style="position:absolute;margin-left:0;margin-top:0;width:6pt;height:2.2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5792" behindDoc="0" locked="0" layoutInCell="1" allowOverlap="1" wp14:anchorId="31FD3A40" wp14:editId="62AE8C64">
                      <wp:simplePos x="0" y="0"/>
                      <wp:positionH relativeFrom="column">
                        <wp:posOffset>0</wp:posOffset>
                      </wp:positionH>
                      <wp:positionV relativeFrom="paragraph">
                        <wp:posOffset>0</wp:posOffset>
                      </wp:positionV>
                      <wp:extent cx="76200" cy="28575"/>
                      <wp:effectExtent l="19050" t="19050" r="19050" b="28575"/>
                      <wp:wrapNone/>
                      <wp:docPr id="8675" name="Text Box 233">
                        <a:extLst xmlns:a="http://schemas.openxmlformats.org/drawingml/2006/main">
                          <a:ext uri="{FF2B5EF4-FFF2-40B4-BE49-F238E27FC236}">
                            <a16:creationId xmlns:a16="http://schemas.microsoft.com/office/drawing/2014/main" id="{00000000-0008-0000-0000-0000E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C5873" id="Text Box 233" o:spid="_x0000_s1026" type="#_x0000_t202" style="position:absolute;margin-left:0;margin-top:0;width:6pt;height:2.2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7840" behindDoc="0" locked="0" layoutInCell="1" allowOverlap="1" wp14:anchorId="5AB0681D" wp14:editId="664FBFC5">
                      <wp:simplePos x="0" y="0"/>
                      <wp:positionH relativeFrom="column">
                        <wp:posOffset>0</wp:posOffset>
                      </wp:positionH>
                      <wp:positionV relativeFrom="paragraph">
                        <wp:posOffset>0</wp:posOffset>
                      </wp:positionV>
                      <wp:extent cx="76200" cy="28575"/>
                      <wp:effectExtent l="19050" t="19050" r="19050" b="28575"/>
                      <wp:wrapNone/>
                      <wp:docPr id="8677" name="Text Box 232">
                        <a:extLst xmlns:a="http://schemas.openxmlformats.org/drawingml/2006/main">
                          <a:ext uri="{FF2B5EF4-FFF2-40B4-BE49-F238E27FC236}">
                            <a16:creationId xmlns:a16="http://schemas.microsoft.com/office/drawing/2014/main" id="{00000000-0008-0000-0000-0000E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DE5A2" id="Text Box 232" o:spid="_x0000_s1026" type="#_x0000_t202" style="position:absolute;margin-left:0;margin-top:0;width:6pt;height:2.2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8864" behindDoc="0" locked="0" layoutInCell="1" allowOverlap="1" wp14:anchorId="3C970996" wp14:editId="1C7CC927">
                      <wp:simplePos x="0" y="0"/>
                      <wp:positionH relativeFrom="column">
                        <wp:posOffset>0</wp:posOffset>
                      </wp:positionH>
                      <wp:positionV relativeFrom="paragraph">
                        <wp:posOffset>0</wp:posOffset>
                      </wp:positionV>
                      <wp:extent cx="76200" cy="28575"/>
                      <wp:effectExtent l="19050" t="19050" r="19050" b="28575"/>
                      <wp:wrapNone/>
                      <wp:docPr id="8678" name="Text Box 231">
                        <a:extLst xmlns:a="http://schemas.openxmlformats.org/drawingml/2006/main">
                          <a:ext uri="{FF2B5EF4-FFF2-40B4-BE49-F238E27FC236}">
                            <a16:creationId xmlns:a16="http://schemas.microsoft.com/office/drawing/2014/main" id="{00000000-0008-0000-0000-0000E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3216D" id="Text Box 231" o:spid="_x0000_s1026" type="#_x0000_t202" style="position:absolute;margin-left:0;margin-top:0;width:6pt;height:2.2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49888" behindDoc="0" locked="0" layoutInCell="1" allowOverlap="1" wp14:anchorId="09578C4C" wp14:editId="7A3D95CF">
                      <wp:simplePos x="0" y="0"/>
                      <wp:positionH relativeFrom="column">
                        <wp:posOffset>0</wp:posOffset>
                      </wp:positionH>
                      <wp:positionV relativeFrom="paragraph">
                        <wp:posOffset>0</wp:posOffset>
                      </wp:positionV>
                      <wp:extent cx="76200" cy="28575"/>
                      <wp:effectExtent l="19050" t="19050" r="19050" b="28575"/>
                      <wp:wrapNone/>
                      <wp:docPr id="8679" name="Text Box 230">
                        <a:extLst xmlns:a="http://schemas.openxmlformats.org/drawingml/2006/main">
                          <a:ext uri="{FF2B5EF4-FFF2-40B4-BE49-F238E27FC236}">
                            <a16:creationId xmlns:a16="http://schemas.microsoft.com/office/drawing/2014/main" id="{00000000-0008-0000-0000-0000E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AA87C" id="Text Box 230" o:spid="_x0000_s1026" type="#_x0000_t202" style="position:absolute;margin-left:0;margin-top:0;width:6pt;height:2.2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0912" behindDoc="0" locked="0" layoutInCell="1" allowOverlap="1" wp14:anchorId="7EADFA0D" wp14:editId="27A932B1">
                      <wp:simplePos x="0" y="0"/>
                      <wp:positionH relativeFrom="column">
                        <wp:posOffset>0</wp:posOffset>
                      </wp:positionH>
                      <wp:positionV relativeFrom="paragraph">
                        <wp:posOffset>0</wp:posOffset>
                      </wp:positionV>
                      <wp:extent cx="76200" cy="28575"/>
                      <wp:effectExtent l="19050" t="19050" r="19050" b="28575"/>
                      <wp:wrapNone/>
                      <wp:docPr id="8680" name="Text Box 229">
                        <a:extLst xmlns:a="http://schemas.openxmlformats.org/drawingml/2006/main">
                          <a:ext uri="{FF2B5EF4-FFF2-40B4-BE49-F238E27FC236}">
                            <a16:creationId xmlns:a16="http://schemas.microsoft.com/office/drawing/2014/main" id="{00000000-0008-0000-0000-0000E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F1200" id="Text Box 229" o:spid="_x0000_s1026" type="#_x0000_t202" style="position:absolute;margin-left:0;margin-top:0;width:6pt;height:2.25pt;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1936" behindDoc="0" locked="0" layoutInCell="1" allowOverlap="1" wp14:anchorId="735EB8A2" wp14:editId="210A79F5">
                      <wp:simplePos x="0" y="0"/>
                      <wp:positionH relativeFrom="column">
                        <wp:posOffset>0</wp:posOffset>
                      </wp:positionH>
                      <wp:positionV relativeFrom="paragraph">
                        <wp:posOffset>0</wp:posOffset>
                      </wp:positionV>
                      <wp:extent cx="76200" cy="28575"/>
                      <wp:effectExtent l="19050" t="19050" r="19050" b="28575"/>
                      <wp:wrapNone/>
                      <wp:docPr id="8681" name="Text Box 228">
                        <a:extLst xmlns:a="http://schemas.openxmlformats.org/drawingml/2006/main">
                          <a:ext uri="{FF2B5EF4-FFF2-40B4-BE49-F238E27FC236}">
                            <a16:creationId xmlns:a16="http://schemas.microsoft.com/office/drawing/2014/main" id="{00000000-0008-0000-0000-0000E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9F36F" id="Text Box 228" o:spid="_x0000_s1026" type="#_x0000_t202" style="position:absolute;margin-left:0;margin-top:0;width:6pt;height:2.2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2960" behindDoc="0" locked="0" layoutInCell="1" allowOverlap="1" wp14:anchorId="13DE1F0F" wp14:editId="29F574B0">
                      <wp:simplePos x="0" y="0"/>
                      <wp:positionH relativeFrom="column">
                        <wp:posOffset>0</wp:posOffset>
                      </wp:positionH>
                      <wp:positionV relativeFrom="paragraph">
                        <wp:posOffset>0</wp:posOffset>
                      </wp:positionV>
                      <wp:extent cx="76200" cy="28575"/>
                      <wp:effectExtent l="19050" t="19050" r="19050" b="28575"/>
                      <wp:wrapNone/>
                      <wp:docPr id="8682" name="Text Box 227">
                        <a:extLst xmlns:a="http://schemas.openxmlformats.org/drawingml/2006/main">
                          <a:ext uri="{FF2B5EF4-FFF2-40B4-BE49-F238E27FC236}">
                            <a16:creationId xmlns:a16="http://schemas.microsoft.com/office/drawing/2014/main" id="{00000000-0008-0000-0000-0000E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B5772A" id="Text Box 227" o:spid="_x0000_s1026" type="#_x0000_t202" style="position:absolute;margin-left:0;margin-top:0;width:6pt;height:2.2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3984" behindDoc="0" locked="0" layoutInCell="1" allowOverlap="1" wp14:anchorId="4B5A2DD5" wp14:editId="488A3EC2">
                      <wp:simplePos x="0" y="0"/>
                      <wp:positionH relativeFrom="column">
                        <wp:posOffset>0</wp:posOffset>
                      </wp:positionH>
                      <wp:positionV relativeFrom="paragraph">
                        <wp:posOffset>0</wp:posOffset>
                      </wp:positionV>
                      <wp:extent cx="76200" cy="28575"/>
                      <wp:effectExtent l="19050" t="19050" r="19050" b="28575"/>
                      <wp:wrapNone/>
                      <wp:docPr id="8683" name="Text Box 226">
                        <a:extLst xmlns:a="http://schemas.openxmlformats.org/drawingml/2006/main">
                          <a:ext uri="{FF2B5EF4-FFF2-40B4-BE49-F238E27FC236}">
                            <a16:creationId xmlns:a16="http://schemas.microsoft.com/office/drawing/2014/main" id="{00000000-0008-0000-0000-0000E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350B3" id="Text Box 226" o:spid="_x0000_s1026" type="#_x0000_t202" style="position:absolute;margin-left:0;margin-top:0;width:6pt;height:2.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5008" behindDoc="0" locked="0" layoutInCell="1" allowOverlap="1" wp14:anchorId="5D9D24BC" wp14:editId="7A966281">
                      <wp:simplePos x="0" y="0"/>
                      <wp:positionH relativeFrom="column">
                        <wp:posOffset>0</wp:posOffset>
                      </wp:positionH>
                      <wp:positionV relativeFrom="paragraph">
                        <wp:posOffset>0</wp:posOffset>
                      </wp:positionV>
                      <wp:extent cx="76200" cy="28575"/>
                      <wp:effectExtent l="19050" t="19050" r="19050" b="28575"/>
                      <wp:wrapNone/>
                      <wp:docPr id="8684" name="Text Box 225">
                        <a:extLst xmlns:a="http://schemas.openxmlformats.org/drawingml/2006/main">
                          <a:ext uri="{FF2B5EF4-FFF2-40B4-BE49-F238E27FC236}">
                            <a16:creationId xmlns:a16="http://schemas.microsoft.com/office/drawing/2014/main" id="{00000000-0008-0000-0000-0000E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FF0EA" id="Text Box 225" o:spid="_x0000_s1026" type="#_x0000_t202" style="position:absolute;margin-left:0;margin-top:0;width:6pt;height:2.25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6032" behindDoc="0" locked="0" layoutInCell="1" allowOverlap="1" wp14:anchorId="709730C3" wp14:editId="764DDA62">
                      <wp:simplePos x="0" y="0"/>
                      <wp:positionH relativeFrom="column">
                        <wp:posOffset>0</wp:posOffset>
                      </wp:positionH>
                      <wp:positionV relativeFrom="paragraph">
                        <wp:posOffset>0</wp:posOffset>
                      </wp:positionV>
                      <wp:extent cx="76200" cy="28575"/>
                      <wp:effectExtent l="19050" t="19050" r="19050" b="28575"/>
                      <wp:wrapNone/>
                      <wp:docPr id="8685" name="Text Box 224">
                        <a:extLst xmlns:a="http://schemas.openxmlformats.org/drawingml/2006/main">
                          <a:ext uri="{FF2B5EF4-FFF2-40B4-BE49-F238E27FC236}">
                            <a16:creationId xmlns:a16="http://schemas.microsoft.com/office/drawing/2014/main" id="{00000000-0008-0000-0000-0000E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0F076" id="Text Box 224" o:spid="_x0000_s1026" type="#_x0000_t202" style="position:absolute;margin-left:0;margin-top:0;width:6pt;height:2.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7056" behindDoc="0" locked="0" layoutInCell="1" allowOverlap="1" wp14:anchorId="73369B54" wp14:editId="23BFD49E">
                      <wp:simplePos x="0" y="0"/>
                      <wp:positionH relativeFrom="column">
                        <wp:posOffset>0</wp:posOffset>
                      </wp:positionH>
                      <wp:positionV relativeFrom="paragraph">
                        <wp:posOffset>0</wp:posOffset>
                      </wp:positionV>
                      <wp:extent cx="76200" cy="28575"/>
                      <wp:effectExtent l="19050" t="19050" r="19050" b="28575"/>
                      <wp:wrapNone/>
                      <wp:docPr id="8686" name="Text Box 223">
                        <a:extLst xmlns:a="http://schemas.openxmlformats.org/drawingml/2006/main">
                          <a:ext uri="{FF2B5EF4-FFF2-40B4-BE49-F238E27FC236}">
                            <a16:creationId xmlns:a16="http://schemas.microsoft.com/office/drawing/2014/main" id="{00000000-0008-0000-0000-0000E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B6877" id="Text Box 223" o:spid="_x0000_s1026" type="#_x0000_t202" style="position:absolute;margin-left:0;margin-top:0;width:6pt;height:2.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8080" behindDoc="0" locked="0" layoutInCell="1" allowOverlap="1" wp14:anchorId="10F1D456" wp14:editId="114C8459">
                      <wp:simplePos x="0" y="0"/>
                      <wp:positionH relativeFrom="column">
                        <wp:posOffset>0</wp:posOffset>
                      </wp:positionH>
                      <wp:positionV relativeFrom="paragraph">
                        <wp:posOffset>0</wp:posOffset>
                      </wp:positionV>
                      <wp:extent cx="76200" cy="28575"/>
                      <wp:effectExtent l="19050" t="19050" r="19050" b="28575"/>
                      <wp:wrapNone/>
                      <wp:docPr id="8687" name="Text Box 222">
                        <a:extLst xmlns:a="http://schemas.openxmlformats.org/drawingml/2006/main">
                          <a:ext uri="{FF2B5EF4-FFF2-40B4-BE49-F238E27FC236}">
                            <a16:creationId xmlns:a16="http://schemas.microsoft.com/office/drawing/2014/main" id="{00000000-0008-0000-0000-0000E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B5078C" id="Text Box 222" o:spid="_x0000_s1026" type="#_x0000_t202" style="position:absolute;margin-left:0;margin-top:0;width:6pt;height:2.2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59104" behindDoc="0" locked="0" layoutInCell="1" allowOverlap="1" wp14:anchorId="286BB399" wp14:editId="3F7E00BB">
                      <wp:simplePos x="0" y="0"/>
                      <wp:positionH relativeFrom="column">
                        <wp:posOffset>0</wp:posOffset>
                      </wp:positionH>
                      <wp:positionV relativeFrom="paragraph">
                        <wp:posOffset>0</wp:posOffset>
                      </wp:positionV>
                      <wp:extent cx="76200" cy="28575"/>
                      <wp:effectExtent l="19050" t="19050" r="19050" b="28575"/>
                      <wp:wrapNone/>
                      <wp:docPr id="8688" name="Text Box 221">
                        <a:extLst xmlns:a="http://schemas.openxmlformats.org/drawingml/2006/main">
                          <a:ext uri="{FF2B5EF4-FFF2-40B4-BE49-F238E27FC236}">
                            <a16:creationId xmlns:a16="http://schemas.microsoft.com/office/drawing/2014/main" id="{00000000-0008-0000-0000-0000F0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EAD6D" id="Text Box 221" o:spid="_x0000_s1026" type="#_x0000_t202" style="position:absolute;margin-left:0;margin-top:0;width:6pt;height:2.2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0128" behindDoc="0" locked="0" layoutInCell="1" allowOverlap="1" wp14:anchorId="46D5AB94" wp14:editId="5FEEDAD3">
                      <wp:simplePos x="0" y="0"/>
                      <wp:positionH relativeFrom="column">
                        <wp:posOffset>0</wp:posOffset>
                      </wp:positionH>
                      <wp:positionV relativeFrom="paragraph">
                        <wp:posOffset>0</wp:posOffset>
                      </wp:positionV>
                      <wp:extent cx="76200" cy="28575"/>
                      <wp:effectExtent l="19050" t="19050" r="19050" b="28575"/>
                      <wp:wrapNone/>
                      <wp:docPr id="8689" name="Text Box 220">
                        <a:extLst xmlns:a="http://schemas.openxmlformats.org/drawingml/2006/main">
                          <a:ext uri="{FF2B5EF4-FFF2-40B4-BE49-F238E27FC236}">
                            <a16:creationId xmlns:a16="http://schemas.microsoft.com/office/drawing/2014/main" id="{00000000-0008-0000-0000-0000F1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C5E6C8" id="Text Box 220" o:spid="_x0000_s1026" type="#_x0000_t202" style="position:absolute;margin-left:0;margin-top:0;width:6pt;height:2.2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1152" behindDoc="0" locked="0" layoutInCell="1" allowOverlap="1" wp14:anchorId="0E24330C" wp14:editId="694DC923">
                      <wp:simplePos x="0" y="0"/>
                      <wp:positionH relativeFrom="column">
                        <wp:posOffset>0</wp:posOffset>
                      </wp:positionH>
                      <wp:positionV relativeFrom="paragraph">
                        <wp:posOffset>0</wp:posOffset>
                      </wp:positionV>
                      <wp:extent cx="76200" cy="28575"/>
                      <wp:effectExtent l="19050" t="19050" r="19050" b="28575"/>
                      <wp:wrapNone/>
                      <wp:docPr id="8690" name="Text Box 219">
                        <a:extLst xmlns:a="http://schemas.openxmlformats.org/drawingml/2006/main">
                          <a:ext uri="{FF2B5EF4-FFF2-40B4-BE49-F238E27FC236}">
                            <a16:creationId xmlns:a16="http://schemas.microsoft.com/office/drawing/2014/main" id="{00000000-0008-0000-0000-0000F2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01600" id="Text Box 219" o:spid="_x0000_s1026" type="#_x0000_t202" style="position:absolute;margin-left:0;margin-top:0;width:6pt;height:2.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2176" behindDoc="0" locked="0" layoutInCell="1" allowOverlap="1" wp14:anchorId="1DC70484" wp14:editId="682A208D">
                      <wp:simplePos x="0" y="0"/>
                      <wp:positionH relativeFrom="column">
                        <wp:posOffset>0</wp:posOffset>
                      </wp:positionH>
                      <wp:positionV relativeFrom="paragraph">
                        <wp:posOffset>0</wp:posOffset>
                      </wp:positionV>
                      <wp:extent cx="76200" cy="28575"/>
                      <wp:effectExtent l="19050" t="19050" r="19050" b="28575"/>
                      <wp:wrapNone/>
                      <wp:docPr id="8691" name="Text Box 218">
                        <a:extLst xmlns:a="http://schemas.openxmlformats.org/drawingml/2006/main">
                          <a:ext uri="{FF2B5EF4-FFF2-40B4-BE49-F238E27FC236}">
                            <a16:creationId xmlns:a16="http://schemas.microsoft.com/office/drawing/2014/main" id="{00000000-0008-0000-0000-0000F3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34DA1" id="Text Box 218" o:spid="_x0000_s1026" type="#_x0000_t202" style="position:absolute;margin-left:0;margin-top:0;width:6pt;height:2.2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3200" behindDoc="0" locked="0" layoutInCell="1" allowOverlap="1" wp14:anchorId="7704F56C" wp14:editId="332F9D16">
                      <wp:simplePos x="0" y="0"/>
                      <wp:positionH relativeFrom="column">
                        <wp:posOffset>0</wp:posOffset>
                      </wp:positionH>
                      <wp:positionV relativeFrom="paragraph">
                        <wp:posOffset>0</wp:posOffset>
                      </wp:positionV>
                      <wp:extent cx="76200" cy="28575"/>
                      <wp:effectExtent l="19050" t="19050" r="19050" b="28575"/>
                      <wp:wrapNone/>
                      <wp:docPr id="8692" name="Text Box 217">
                        <a:extLst xmlns:a="http://schemas.openxmlformats.org/drawingml/2006/main">
                          <a:ext uri="{FF2B5EF4-FFF2-40B4-BE49-F238E27FC236}">
                            <a16:creationId xmlns:a16="http://schemas.microsoft.com/office/drawing/2014/main" id="{00000000-0008-0000-0000-0000F4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0632A" id="Text Box 217" o:spid="_x0000_s1026" type="#_x0000_t202" style="position:absolute;margin-left:0;margin-top:0;width:6pt;height:2.2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4224" behindDoc="0" locked="0" layoutInCell="1" allowOverlap="1" wp14:anchorId="1448164A" wp14:editId="44AA22FE">
                      <wp:simplePos x="0" y="0"/>
                      <wp:positionH relativeFrom="column">
                        <wp:posOffset>0</wp:posOffset>
                      </wp:positionH>
                      <wp:positionV relativeFrom="paragraph">
                        <wp:posOffset>0</wp:posOffset>
                      </wp:positionV>
                      <wp:extent cx="76200" cy="28575"/>
                      <wp:effectExtent l="19050" t="19050" r="19050" b="28575"/>
                      <wp:wrapNone/>
                      <wp:docPr id="8693" name="Text Box 216">
                        <a:extLst xmlns:a="http://schemas.openxmlformats.org/drawingml/2006/main">
                          <a:ext uri="{FF2B5EF4-FFF2-40B4-BE49-F238E27FC236}">
                            <a16:creationId xmlns:a16="http://schemas.microsoft.com/office/drawing/2014/main" id="{00000000-0008-0000-0000-0000F5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1FAD6" id="Text Box 216" o:spid="_x0000_s1026" type="#_x0000_t202" style="position:absolute;margin-left:0;margin-top:0;width:6pt;height:2.2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5248" behindDoc="0" locked="0" layoutInCell="1" allowOverlap="1" wp14:anchorId="2C8BD7A5" wp14:editId="4E0D477C">
                      <wp:simplePos x="0" y="0"/>
                      <wp:positionH relativeFrom="column">
                        <wp:posOffset>0</wp:posOffset>
                      </wp:positionH>
                      <wp:positionV relativeFrom="paragraph">
                        <wp:posOffset>0</wp:posOffset>
                      </wp:positionV>
                      <wp:extent cx="76200" cy="28575"/>
                      <wp:effectExtent l="19050" t="19050" r="19050" b="28575"/>
                      <wp:wrapNone/>
                      <wp:docPr id="8694" name="Text Box 215">
                        <a:extLst xmlns:a="http://schemas.openxmlformats.org/drawingml/2006/main">
                          <a:ext uri="{FF2B5EF4-FFF2-40B4-BE49-F238E27FC236}">
                            <a16:creationId xmlns:a16="http://schemas.microsoft.com/office/drawing/2014/main" id="{00000000-0008-0000-0000-0000F6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3AECD" id="Text Box 215" o:spid="_x0000_s1026" type="#_x0000_t202" style="position:absolute;margin-left:0;margin-top:0;width:6pt;height:2.2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6272" behindDoc="0" locked="0" layoutInCell="1" allowOverlap="1" wp14:anchorId="0BDCA8B7" wp14:editId="6E7C3863">
                      <wp:simplePos x="0" y="0"/>
                      <wp:positionH relativeFrom="column">
                        <wp:posOffset>0</wp:posOffset>
                      </wp:positionH>
                      <wp:positionV relativeFrom="paragraph">
                        <wp:posOffset>0</wp:posOffset>
                      </wp:positionV>
                      <wp:extent cx="76200" cy="28575"/>
                      <wp:effectExtent l="19050" t="19050" r="19050" b="28575"/>
                      <wp:wrapNone/>
                      <wp:docPr id="8695" name="Text Box 214">
                        <a:extLst xmlns:a="http://schemas.openxmlformats.org/drawingml/2006/main">
                          <a:ext uri="{FF2B5EF4-FFF2-40B4-BE49-F238E27FC236}">
                            <a16:creationId xmlns:a16="http://schemas.microsoft.com/office/drawing/2014/main" id="{00000000-0008-0000-0000-0000F7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D2CC6" id="Text Box 214" o:spid="_x0000_s1026" type="#_x0000_t202" style="position:absolute;margin-left:0;margin-top:0;width:6pt;height:2.2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7296" behindDoc="0" locked="0" layoutInCell="1" allowOverlap="1" wp14:anchorId="2B412ACE" wp14:editId="2E8C0DB9">
                      <wp:simplePos x="0" y="0"/>
                      <wp:positionH relativeFrom="column">
                        <wp:posOffset>0</wp:posOffset>
                      </wp:positionH>
                      <wp:positionV relativeFrom="paragraph">
                        <wp:posOffset>0</wp:posOffset>
                      </wp:positionV>
                      <wp:extent cx="76200" cy="28575"/>
                      <wp:effectExtent l="19050" t="19050" r="19050" b="28575"/>
                      <wp:wrapNone/>
                      <wp:docPr id="8696" name="Text Box 213">
                        <a:extLst xmlns:a="http://schemas.openxmlformats.org/drawingml/2006/main">
                          <a:ext uri="{FF2B5EF4-FFF2-40B4-BE49-F238E27FC236}">
                            <a16:creationId xmlns:a16="http://schemas.microsoft.com/office/drawing/2014/main" id="{00000000-0008-0000-0000-0000F8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1095B" id="Text Box 213" o:spid="_x0000_s1026" type="#_x0000_t202" style="position:absolute;margin-left:0;margin-top:0;width:6pt;height:2.2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8320" behindDoc="0" locked="0" layoutInCell="1" allowOverlap="1" wp14:anchorId="7E13EEC2" wp14:editId="4DF75171">
                      <wp:simplePos x="0" y="0"/>
                      <wp:positionH relativeFrom="column">
                        <wp:posOffset>0</wp:posOffset>
                      </wp:positionH>
                      <wp:positionV relativeFrom="paragraph">
                        <wp:posOffset>0</wp:posOffset>
                      </wp:positionV>
                      <wp:extent cx="76200" cy="28575"/>
                      <wp:effectExtent l="19050" t="19050" r="19050" b="28575"/>
                      <wp:wrapNone/>
                      <wp:docPr id="8697" name="Text Box 212">
                        <a:extLst xmlns:a="http://schemas.openxmlformats.org/drawingml/2006/main">
                          <a:ext uri="{FF2B5EF4-FFF2-40B4-BE49-F238E27FC236}">
                            <a16:creationId xmlns:a16="http://schemas.microsoft.com/office/drawing/2014/main" id="{00000000-0008-0000-0000-0000F9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4E143" id="Text Box 212" o:spid="_x0000_s1026" type="#_x0000_t202" style="position:absolute;margin-left:0;margin-top:0;width:6pt;height:2.2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69344" behindDoc="0" locked="0" layoutInCell="1" allowOverlap="1" wp14:anchorId="5DBB8515" wp14:editId="23FC30B9">
                      <wp:simplePos x="0" y="0"/>
                      <wp:positionH relativeFrom="column">
                        <wp:posOffset>0</wp:posOffset>
                      </wp:positionH>
                      <wp:positionV relativeFrom="paragraph">
                        <wp:posOffset>0</wp:posOffset>
                      </wp:positionV>
                      <wp:extent cx="76200" cy="28575"/>
                      <wp:effectExtent l="19050" t="19050" r="19050" b="28575"/>
                      <wp:wrapNone/>
                      <wp:docPr id="8698" name="Text Box 211">
                        <a:extLst xmlns:a="http://schemas.openxmlformats.org/drawingml/2006/main">
                          <a:ext uri="{FF2B5EF4-FFF2-40B4-BE49-F238E27FC236}">
                            <a16:creationId xmlns:a16="http://schemas.microsoft.com/office/drawing/2014/main" id="{00000000-0008-0000-0000-0000FA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62B83" id="Text Box 211" o:spid="_x0000_s1026" type="#_x0000_t202" style="position:absolute;margin-left:0;margin-top:0;width:6pt;height:2.2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0368" behindDoc="0" locked="0" layoutInCell="1" allowOverlap="1" wp14:anchorId="7DED5329" wp14:editId="1CE5E66D">
                      <wp:simplePos x="0" y="0"/>
                      <wp:positionH relativeFrom="column">
                        <wp:posOffset>0</wp:posOffset>
                      </wp:positionH>
                      <wp:positionV relativeFrom="paragraph">
                        <wp:posOffset>0</wp:posOffset>
                      </wp:positionV>
                      <wp:extent cx="76200" cy="28575"/>
                      <wp:effectExtent l="19050" t="19050" r="19050" b="28575"/>
                      <wp:wrapNone/>
                      <wp:docPr id="8699" name="Text Box 210">
                        <a:extLst xmlns:a="http://schemas.openxmlformats.org/drawingml/2006/main">
                          <a:ext uri="{FF2B5EF4-FFF2-40B4-BE49-F238E27FC236}">
                            <a16:creationId xmlns:a16="http://schemas.microsoft.com/office/drawing/2014/main" id="{00000000-0008-0000-0000-0000FB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BDD33" id="Text Box 210" o:spid="_x0000_s1026" type="#_x0000_t202" style="position:absolute;margin-left:0;margin-top:0;width:6pt;height:2.25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1392" behindDoc="0" locked="0" layoutInCell="1" allowOverlap="1" wp14:anchorId="149C589D" wp14:editId="3AC5A66F">
                      <wp:simplePos x="0" y="0"/>
                      <wp:positionH relativeFrom="column">
                        <wp:posOffset>0</wp:posOffset>
                      </wp:positionH>
                      <wp:positionV relativeFrom="paragraph">
                        <wp:posOffset>0</wp:posOffset>
                      </wp:positionV>
                      <wp:extent cx="76200" cy="28575"/>
                      <wp:effectExtent l="19050" t="19050" r="19050" b="28575"/>
                      <wp:wrapNone/>
                      <wp:docPr id="8700" name="Text Box 209">
                        <a:extLst xmlns:a="http://schemas.openxmlformats.org/drawingml/2006/main">
                          <a:ext uri="{FF2B5EF4-FFF2-40B4-BE49-F238E27FC236}">
                            <a16:creationId xmlns:a16="http://schemas.microsoft.com/office/drawing/2014/main" id="{00000000-0008-0000-0000-0000FC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714F43" id="Text Box 209" o:spid="_x0000_s1026" type="#_x0000_t202" style="position:absolute;margin-left:0;margin-top:0;width:6pt;height:2.2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2416" behindDoc="0" locked="0" layoutInCell="1" allowOverlap="1" wp14:anchorId="4D00374E" wp14:editId="4B8ECB10">
                      <wp:simplePos x="0" y="0"/>
                      <wp:positionH relativeFrom="column">
                        <wp:posOffset>0</wp:posOffset>
                      </wp:positionH>
                      <wp:positionV relativeFrom="paragraph">
                        <wp:posOffset>0</wp:posOffset>
                      </wp:positionV>
                      <wp:extent cx="76200" cy="28575"/>
                      <wp:effectExtent l="19050" t="19050" r="19050" b="28575"/>
                      <wp:wrapNone/>
                      <wp:docPr id="8701" name="Text Box 208">
                        <a:extLst xmlns:a="http://schemas.openxmlformats.org/drawingml/2006/main">
                          <a:ext uri="{FF2B5EF4-FFF2-40B4-BE49-F238E27FC236}">
                            <a16:creationId xmlns:a16="http://schemas.microsoft.com/office/drawing/2014/main" id="{00000000-0008-0000-0000-0000FD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9C1C3" id="Text Box 208" o:spid="_x0000_s1026" type="#_x0000_t202" style="position:absolute;margin-left:0;margin-top:0;width:6pt;height:2.2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3440" behindDoc="0" locked="0" layoutInCell="1" allowOverlap="1" wp14:anchorId="1C5694FD" wp14:editId="4010FD61">
                      <wp:simplePos x="0" y="0"/>
                      <wp:positionH relativeFrom="column">
                        <wp:posOffset>0</wp:posOffset>
                      </wp:positionH>
                      <wp:positionV relativeFrom="paragraph">
                        <wp:posOffset>0</wp:posOffset>
                      </wp:positionV>
                      <wp:extent cx="76200" cy="28575"/>
                      <wp:effectExtent l="19050" t="19050" r="19050" b="28575"/>
                      <wp:wrapNone/>
                      <wp:docPr id="8702" name="Text Box 207">
                        <a:extLst xmlns:a="http://schemas.openxmlformats.org/drawingml/2006/main">
                          <a:ext uri="{FF2B5EF4-FFF2-40B4-BE49-F238E27FC236}">
                            <a16:creationId xmlns:a16="http://schemas.microsoft.com/office/drawing/2014/main" id="{00000000-0008-0000-0000-0000FE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93B20" id="Text Box 207" o:spid="_x0000_s1026" type="#_x0000_t202" style="position:absolute;margin-left:0;margin-top:0;width:6pt;height:2.2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4464" behindDoc="0" locked="0" layoutInCell="1" allowOverlap="1" wp14:anchorId="409E65BB" wp14:editId="66D54089">
                      <wp:simplePos x="0" y="0"/>
                      <wp:positionH relativeFrom="column">
                        <wp:posOffset>0</wp:posOffset>
                      </wp:positionH>
                      <wp:positionV relativeFrom="paragraph">
                        <wp:posOffset>0</wp:posOffset>
                      </wp:positionV>
                      <wp:extent cx="76200" cy="28575"/>
                      <wp:effectExtent l="19050" t="19050" r="19050" b="28575"/>
                      <wp:wrapNone/>
                      <wp:docPr id="8703" name="Text Box 206">
                        <a:extLst xmlns:a="http://schemas.openxmlformats.org/drawingml/2006/main">
                          <a:ext uri="{FF2B5EF4-FFF2-40B4-BE49-F238E27FC236}">
                            <a16:creationId xmlns:a16="http://schemas.microsoft.com/office/drawing/2014/main" id="{00000000-0008-0000-0000-0000FF2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500C05" id="Text Box 206" o:spid="_x0000_s1026" type="#_x0000_t202" style="position:absolute;margin-left:0;margin-top:0;width:6pt;height:2.2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5488" behindDoc="0" locked="0" layoutInCell="1" allowOverlap="1" wp14:anchorId="17B19D23" wp14:editId="1E19C0DB">
                      <wp:simplePos x="0" y="0"/>
                      <wp:positionH relativeFrom="column">
                        <wp:posOffset>0</wp:posOffset>
                      </wp:positionH>
                      <wp:positionV relativeFrom="paragraph">
                        <wp:posOffset>0</wp:posOffset>
                      </wp:positionV>
                      <wp:extent cx="76200" cy="28575"/>
                      <wp:effectExtent l="19050" t="19050" r="19050" b="28575"/>
                      <wp:wrapNone/>
                      <wp:docPr id="8704" name="Text Box 205">
                        <a:extLst xmlns:a="http://schemas.openxmlformats.org/drawingml/2006/main">
                          <a:ext uri="{FF2B5EF4-FFF2-40B4-BE49-F238E27FC236}">
                            <a16:creationId xmlns:a16="http://schemas.microsoft.com/office/drawing/2014/main" id="{00000000-0008-0000-0000-000000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9B252" id="Text Box 205" o:spid="_x0000_s1026" type="#_x0000_t202" style="position:absolute;margin-left:0;margin-top:0;width:6pt;height:2.2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6512" behindDoc="0" locked="0" layoutInCell="1" allowOverlap="1" wp14:anchorId="13E61844" wp14:editId="5D08596A">
                      <wp:simplePos x="0" y="0"/>
                      <wp:positionH relativeFrom="column">
                        <wp:posOffset>0</wp:posOffset>
                      </wp:positionH>
                      <wp:positionV relativeFrom="paragraph">
                        <wp:posOffset>0</wp:posOffset>
                      </wp:positionV>
                      <wp:extent cx="76200" cy="28575"/>
                      <wp:effectExtent l="19050" t="19050" r="19050" b="28575"/>
                      <wp:wrapNone/>
                      <wp:docPr id="8705" name="Text Box 204">
                        <a:extLst xmlns:a="http://schemas.openxmlformats.org/drawingml/2006/main">
                          <a:ext uri="{FF2B5EF4-FFF2-40B4-BE49-F238E27FC236}">
                            <a16:creationId xmlns:a16="http://schemas.microsoft.com/office/drawing/2014/main" id="{00000000-0008-0000-0000-000001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48EB65" id="Text Box 204" o:spid="_x0000_s1026" type="#_x0000_t202" style="position:absolute;margin-left:0;margin-top:0;width:6pt;height:2.25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7536" behindDoc="0" locked="0" layoutInCell="1" allowOverlap="1" wp14:anchorId="7D3DA64A" wp14:editId="245B18C4">
                      <wp:simplePos x="0" y="0"/>
                      <wp:positionH relativeFrom="column">
                        <wp:posOffset>0</wp:posOffset>
                      </wp:positionH>
                      <wp:positionV relativeFrom="paragraph">
                        <wp:posOffset>0</wp:posOffset>
                      </wp:positionV>
                      <wp:extent cx="76200" cy="28575"/>
                      <wp:effectExtent l="19050" t="19050" r="19050" b="28575"/>
                      <wp:wrapNone/>
                      <wp:docPr id="8706" name="Text Box 203">
                        <a:extLst xmlns:a="http://schemas.openxmlformats.org/drawingml/2006/main">
                          <a:ext uri="{FF2B5EF4-FFF2-40B4-BE49-F238E27FC236}">
                            <a16:creationId xmlns:a16="http://schemas.microsoft.com/office/drawing/2014/main" id="{00000000-0008-0000-0000-000002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1D5FC" id="Text Box 203" o:spid="_x0000_s1026" type="#_x0000_t202" style="position:absolute;margin-left:0;margin-top:0;width:6pt;height:2.2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8560" behindDoc="0" locked="0" layoutInCell="1" allowOverlap="1" wp14:anchorId="412170ED" wp14:editId="55D1E833">
                      <wp:simplePos x="0" y="0"/>
                      <wp:positionH relativeFrom="column">
                        <wp:posOffset>0</wp:posOffset>
                      </wp:positionH>
                      <wp:positionV relativeFrom="paragraph">
                        <wp:posOffset>0</wp:posOffset>
                      </wp:positionV>
                      <wp:extent cx="76200" cy="28575"/>
                      <wp:effectExtent l="19050" t="19050" r="19050" b="28575"/>
                      <wp:wrapNone/>
                      <wp:docPr id="8707" name="Text Box 202">
                        <a:extLst xmlns:a="http://schemas.openxmlformats.org/drawingml/2006/main">
                          <a:ext uri="{FF2B5EF4-FFF2-40B4-BE49-F238E27FC236}">
                            <a16:creationId xmlns:a16="http://schemas.microsoft.com/office/drawing/2014/main" id="{00000000-0008-0000-0000-000003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2AA15" id="Text Box 202" o:spid="_x0000_s1026" type="#_x0000_t202" style="position:absolute;margin-left:0;margin-top:0;width:6pt;height:2.2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79584" behindDoc="0" locked="0" layoutInCell="1" allowOverlap="1" wp14:anchorId="3AF5FA4E" wp14:editId="70C5D3ED">
                      <wp:simplePos x="0" y="0"/>
                      <wp:positionH relativeFrom="column">
                        <wp:posOffset>0</wp:posOffset>
                      </wp:positionH>
                      <wp:positionV relativeFrom="paragraph">
                        <wp:posOffset>0</wp:posOffset>
                      </wp:positionV>
                      <wp:extent cx="76200" cy="28575"/>
                      <wp:effectExtent l="19050" t="19050" r="19050" b="28575"/>
                      <wp:wrapNone/>
                      <wp:docPr id="8708" name="Text Box 201">
                        <a:extLst xmlns:a="http://schemas.openxmlformats.org/drawingml/2006/main">
                          <a:ext uri="{FF2B5EF4-FFF2-40B4-BE49-F238E27FC236}">
                            <a16:creationId xmlns:a16="http://schemas.microsoft.com/office/drawing/2014/main" id="{00000000-0008-0000-0000-000004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A8C66A" id="Text Box 201" o:spid="_x0000_s1026" type="#_x0000_t202" style="position:absolute;margin-left:0;margin-top:0;width:6pt;height:2.2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80608" behindDoc="0" locked="0" layoutInCell="1" allowOverlap="1" wp14:anchorId="099063BF" wp14:editId="70601E69">
                      <wp:simplePos x="0" y="0"/>
                      <wp:positionH relativeFrom="column">
                        <wp:posOffset>0</wp:posOffset>
                      </wp:positionH>
                      <wp:positionV relativeFrom="paragraph">
                        <wp:posOffset>0</wp:posOffset>
                      </wp:positionV>
                      <wp:extent cx="76200" cy="28575"/>
                      <wp:effectExtent l="19050" t="19050" r="19050" b="28575"/>
                      <wp:wrapNone/>
                      <wp:docPr id="8709" name="Text Box 200">
                        <a:extLst xmlns:a="http://schemas.openxmlformats.org/drawingml/2006/main">
                          <a:ext uri="{FF2B5EF4-FFF2-40B4-BE49-F238E27FC236}">
                            <a16:creationId xmlns:a16="http://schemas.microsoft.com/office/drawing/2014/main" id="{00000000-0008-0000-0000-000005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54125" id="Text Box 200" o:spid="_x0000_s1026" type="#_x0000_t202" style="position:absolute;margin-left:0;margin-top:0;width:6pt;height:2.2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1782656" behindDoc="0" locked="0" layoutInCell="1" allowOverlap="1" wp14:anchorId="034F4EF6" wp14:editId="49752015">
                      <wp:simplePos x="0" y="0"/>
                      <wp:positionH relativeFrom="column">
                        <wp:posOffset>0</wp:posOffset>
                      </wp:positionH>
                      <wp:positionV relativeFrom="paragraph">
                        <wp:posOffset>0</wp:posOffset>
                      </wp:positionV>
                      <wp:extent cx="76200" cy="28575"/>
                      <wp:effectExtent l="19050" t="19050" r="19050" b="28575"/>
                      <wp:wrapNone/>
                      <wp:docPr id="8711" name="Text Box 199">
                        <a:extLst xmlns:a="http://schemas.openxmlformats.org/drawingml/2006/main">
                          <a:ext uri="{FF2B5EF4-FFF2-40B4-BE49-F238E27FC236}">
                            <a16:creationId xmlns:a16="http://schemas.microsoft.com/office/drawing/2014/main" id="{00000000-0008-0000-0000-0000072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2D67D" id="Text Box 199" o:spid="_x0000_s1026" type="#_x0000_t202" style="position:absolute;margin-left:0;margin-top:0;width:6pt;height:2.2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67488" behindDoc="0" locked="0" layoutInCell="1" allowOverlap="1" wp14:anchorId="1494EC2A" wp14:editId="10EA8EC7">
                      <wp:simplePos x="0" y="0"/>
                      <wp:positionH relativeFrom="column">
                        <wp:posOffset>0</wp:posOffset>
                      </wp:positionH>
                      <wp:positionV relativeFrom="paragraph">
                        <wp:posOffset>0</wp:posOffset>
                      </wp:positionV>
                      <wp:extent cx="76200" cy="28575"/>
                      <wp:effectExtent l="19050" t="19050" r="19050" b="28575"/>
                      <wp:wrapNone/>
                      <wp:docPr id="10454" name="Text Box 198">
                        <a:extLst xmlns:a="http://schemas.openxmlformats.org/drawingml/2006/main">
                          <a:ext uri="{FF2B5EF4-FFF2-40B4-BE49-F238E27FC236}">
                            <a16:creationId xmlns:a16="http://schemas.microsoft.com/office/drawing/2014/main" id="{00000000-0008-0000-0000-0000D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037A2" id="Text Box 198" o:spid="_x0000_s1026" type="#_x0000_t202" style="position:absolute;margin-left:0;margin-top:0;width:6pt;height:2.25pt;z-index:2535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68512" behindDoc="0" locked="0" layoutInCell="1" allowOverlap="1" wp14:anchorId="3034D4F6" wp14:editId="1174321A">
                      <wp:simplePos x="0" y="0"/>
                      <wp:positionH relativeFrom="column">
                        <wp:posOffset>0</wp:posOffset>
                      </wp:positionH>
                      <wp:positionV relativeFrom="paragraph">
                        <wp:posOffset>0</wp:posOffset>
                      </wp:positionV>
                      <wp:extent cx="76200" cy="28575"/>
                      <wp:effectExtent l="19050" t="19050" r="19050" b="28575"/>
                      <wp:wrapNone/>
                      <wp:docPr id="10455" name="Text Box 197">
                        <a:extLst xmlns:a="http://schemas.openxmlformats.org/drawingml/2006/main">
                          <a:ext uri="{FF2B5EF4-FFF2-40B4-BE49-F238E27FC236}">
                            <a16:creationId xmlns:a16="http://schemas.microsoft.com/office/drawing/2014/main" id="{00000000-0008-0000-0000-0000D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A589C" id="Text Box 197" o:spid="_x0000_s1026" type="#_x0000_t202" style="position:absolute;margin-left:0;margin-top:0;width:6pt;height:2.25pt;z-index:2535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69536" behindDoc="0" locked="0" layoutInCell="1" allowOverlap="1" wp14:anchorId="75DAB9B4" wp14:editId="31B2BFB3">
                      <wp:simplePos x="0" y="0"/>
                      <wp:positionH relativeFrom="column">
                        <wp:posOffset>0</wp:posOffset>
                      </wp:positionH>
                      <wp:positionV relativeFrom="paragraph">
                        <wp:posOffset>0</wp:posOffset>
                      </wp:positionV>
                      <wp:extent cx="76200" cy="28575"/>
                      <wp:effectExtent l="19050" t="19050" r="19050" b="28575"/>
                      <wp:wrapNone/>
                      <wp:docPr id="10456" name="Text Box 196">
                        <a:extLst xmlns:a="http://schemas.openxmlformats.org/drawingml/2006/main">
                          <a:ext uri="{FF2B5EF4-FFF2-40B4-BE49-F238E27FC236}">
                            <a16:creationId xmlns:a16="http://schemas.microsoft.com/office/drawing/2014/main" id="{00000000-0008-0000-0000-0000D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E3DC4" id="Text Box 196" o:spid="_x0000_s1026" type="#_x0000_t202" style="position:absolute;margin-left:0;margin-top:0;width:6pt;height:2.25pt;z-index:2535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0560" behindDoc="0" locked="0" layoutInCell="1" allowOverlap="1" wp14:anchorId="63133483" wp14:editId="31710EF8">
                      <wp:simplePos x="0" y="0"/>
                      <wp:positionH relativeFrom="column">
                        <wp:posOffset>0</wp:posOffset>
                      </wp:positionH>
                      <wp:positionV relativeFrom="paragraph">
                        <wp:posOffset>0</wp:posOffset>
                      </wp:positionV>
                      <wp:extent cx="76200" cy="28575"/>
                      <wp:effectExtent l="19050" t="19050" r="19050" b="28575"/>
                      <wp:wrapNone/>
                      <wp:docPr id="10457" name="Text Box 195">
                        <a:extLst xmlns:a="http://schemas.openxmlformats.org/drawingml/2006/main">
                          <a:ext uri="{FF2B5EF4-FFF2-40B4-BE49-F238E27FC236}">
                            <a16:creationId xmlns:a16="http://schemas.microsoft.com/office/drawing/2014/main" id="{00000000-0008-0000-0000-0000D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C0573" id="Text Box 195" o:spid="_x0000_s1026" type="#_x0000_t202" style="position:absolute;margin-left:0;margin-top:0;width:6pt;height:2.25pt;z-index:2535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1584" behindDoc="0" locked="0" layoutInCell="1" allowOverlap="1" wp14:anchorId="72D264D2" wp14:editId="59580ADF">
                      <wp:simplePos x="0" y="0"/>
                      <wp:positionH relativeFrom="column">
                        <wp:posOffset>0</wp:posOffset>
                      </wp:positionH>
                      <wp:positionV relativeFrom="paragraph">
                        <wp:posOffset>0</wp:posOffset>
                      </wp:positionV>
                      <wp:extent cx="76200" cy="28575"/>
                      <wp:effectExtent l="19050" t="19050" r="19050" b="28575"/>
                      <wp:wrapNone/>
                      <wp:docPr id="10458" name="Text Box 194">
                        <a:extLst xmlns:a="http://schemas.openxmlformats.org/drawingml/2006/main">
                          <a:ext uri="{FF2B5EF4-FFF2-40B4-BE49-F238E27FC236}">
                            <a16:creationId xmlns:a16="http://schemas.microsoft.com/office/drawing/2014/main" id="{00000000-0008-0000-0000-0000D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DC1EE" id="Text Box 194" o:spid="_x0000_s1026" type="#_x0000_t202" style="position:absolute;margin-left:0;margin-top:0;width:6pt;height:2.25pt;z-index:2535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2608" behindDoc="0" locked="0" layoutInCell="1" allowOverlap="1" wp14:anchorId="0C72C753" wp14:editId="21A5F17E">
                      <wp:simplePos x="0" y="0"/>
                      <wp:positionH relativeFrom="column">
                        <wp:posOffset>0</wp:posOffset>
                      </wp:positionH>
                      <wp:positionV relativeFrom="paragraph">
                        <wp:posOffset>0</wp:posOffset>
                      </wp:positionV>
                      <wp:extent cx="76200" cy="28575"/>
                      <wp:effectExtent l="19050" t="19050" r="19050" b="28575"/>
                      <wp:wrapNone/>
                      <wp:docPr id="10459" name="Text Box 193">
                        <a:extLst xmlns:a="http://schemas.openxmlformats.org/drawingml/2006/main">
                          <a:ext uri="{FF2B5EF4-FFF2-40B4-BE49-F238E27FC236}">
                            <a16:creationId xmlns:a16="http://schemas.microsoft.com/office/drawing/2014/main" id="{00000000-0008-0000-0000-0000D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40E6A" id="Text Box 193" o:spid="_x0000_s1026" type="#_x0000_t202" style="position:absolute;margin-left:0;margin-top:0;width:6pt;height:2.25pt;z-index:2535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3632" behindDoc="0" locked="0" layoutInCell="1" allowOverlap="1" wp14:anchorId="2A557885" wp14:editId="762E3880">
                      <wp:simplePos x="0" y="0"/>
                      <wp:positionH relativeFrom="column">
                        <wp:posOffset>0</wp:posOffset>
                      </wp:positionH>
                      <wp:positionV relativeFrom="paragraph">
                        <wp:posOffset>0</wp:posOffset>
                      </wp:positionV>
                      <wp:extent cx="76200" cy="28575"/>
                      <wp:effectExtent l="19050" t="19050" r="19050" b="28575"/>
                      <wp:wrapNone/>
                      <wp:docPr id="10460" name="Text Box 192">
                        <a:extLst xmlns:a="http://schemas.openxmlformats.org/drawingml/2006/main">
                          <a:ext uri="{FF2B5EF4-FFF2-40B4-BE49-F238E27FC236}">
                            <a16:creationId xmlns:a16="http://schemas.microsoft.com/office/drawing/2014/main" id="{00000000-0008-0000-0000-0000D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0631CB" id="Text Box 192" o:spid="_x0000_s1026" type="#_x0000_t202" style="position:absolute;margin-left:0;margin-top:0;width:6pt;height:2.25pt;z-index:2535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4656" behindDoc="0" locked="0" layoutInCell="1" allowOverlap="1" wp14:anchorId="2BFD5717" wp14:editId="663A7C83">
                      <wp:simplePos x="0" y="0"/>
                      <wp:positionH relativeFrom="column">
                        <wp:posOffset>0</wp:posOffset>
                      </wp:positionH>
                      <wp:positionV relativeFrom="paragraph">
                        <wp:posOffset>0</wp:posOffset>
                      </wp:positionV>
                      <wp:extent cx="76200" cy="28575"/>
                      <wp:effectExtent l="19050" t="19050" r="19050" b="28575"/>
                      <wp:wrapNone/>
                      <wp:docPr id="10461" name="Text Box 191">
                        <a:extLst xmlns:a="http://schemas.openxmlformats.org/drawingml/2006/main">
                          <a:ext uri="{FF2B5EF4-FFF2-40B4-BE49-F238E27FC236}">
                            <a16:creationId xmlns:a16="http://schemas.microsoft.com/office/drawing/2014/main" id="{00000000-0008-0000-0000-0000D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78718" id="Text Box 191" o:spid="_x0000_s1026" type="#_x0000_t202" style="position:absolute;margin-left:0;margin-top:0;width:6pt;height:2.25pt;z-index:2535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5680" behindDoc="0" locked="0" layoutInCell="1" allowOverlap="1" wp14:anchorId="3102DFDA" wp14:editId="6CC78AB9">
                      <wp:simplePos x="0" y="0"/>
                      <wp:positionH relativeFrom="column">
                        <wp:posOffset>0</wp:posOffset>
                      </wp:positionH>
                      <wp:positionV relativeFrom="paragraph">
                        <wp:posOffset>0</wp:posOffset>
                      </wp:positionV>
                      <wp:extent cx="76200" cy="28575"/>
                      <wp:effectExtent l="19050" t="19050" r="19050" b="28575"/>
                      <wp:wrapNone/>
                      <wp:docPr id="10462" name="Text Box 190">
                        <a:extLst xmlns:a="http://schemas.openxmlformats.org/drawingml/2006/main">
                          <a:ext uri="{FF2B5EF4-FFF2-40B4-BE49-F238E27FC236}">
                            <a16:creationId xmlns:a16="http://schemas.microsoft.com/office/drawing/2014/main" id="{00000000-0008-0000-0000-0000D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78A93" id="Text Box 190" o:spid="_x0000_s1026" type="#_x0000_t202" style="position:absolute;margin-left:0;margin-top:0;width:6pt;height:2.25pt;z-index:2535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6704" behindDoc="0" locked="0" layoutInCell="1" allowOverlap="1" wp14:anchorId="56528782" wp14:editId="3E21D2F1">
                      <wp:simplePos x="0" y="0"/>
                      <wp:positionH relativeFrom="column">
                        <wp:posOffset>0</wp:posOffset>
                      </wp:positionH>
                      <wp:positionV relativeFrom="paragraph">
                        <wp:posOffset>0</wp:posOffset>
                      </wp:positionV>
                      <wp:extent cx="76200" cy="28575"/>
                      <wp:effectExtent l="19050" t="19050" r="19050" b="28575"/>
                      <wp:wrapNone/>
                      <wp:docPr id="10463" name="Text Box 189">
                        <a:extLst xmlns:a="http://schemas.openxmlformats.org/drawingml/2006/main">
                          <a:ext uri="{FF2B5EF4-FFF2-40B4-BE49-F238E27FC236}">
                            <a16:creationId xmlns:a16="http://schemas.microsoft.com/office/drawing/2014/main" id="{00000000-0008-0000-0000-0000D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23211" id="Text Box 189" o:spid="_x0000_s1026" type="#_x0000_t202" style="position:absolute;margin-left:0;margin-top:0;width:6pt;height:2.25pt;z-index:2535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7728" behindDoc="0" locked="0" layoutInCell="1" allowOverlap="1" wp14:anchorId="372573D9" wp14:editId="32A64B95">
                      <wp:simplePos x="0" y="0"/>
                      <wp:positionH relativeFrom="column">
                        <wp:posOffset>0</wp:posOffset>
                      </wp:positionH>
                      <wp:positionV relativeFrom="paragraph">
                        <wp:posOffset>0</wp:posOffset>
                      </wp:positionV>
                      <wp:extent cx="76200" cy="28575"/>
                      <wp:effectExtent l="19050" t="19050" r="19050" b="28575"/>
                      <wp:wrapNone/>
                      <wp:docPr id="10464" name="Text Box 188">
                        <a:extLst xmlns:a="http://schemas.openxmlformats.org/drawingml/2006/main">
                          <a:ext uri="{FF2B5EF4-FFF2-40B4-BE49-F238E27FC236}">
                            <a16:creationId xmlns:a16="http://schemas.microsoft.com/office/drawing/2014/main" id="{00000000-0008-0000-0000-0000E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3BB785" id="Text Box 188" o:spid="_x0000_s1026" type="#_x0000_t202" style="position:absolute;margin-left:0;margin-top:0;width:6pt;height:2.25pt;z-index:2535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8752" behindDoc="0" locked="0" layoutInCell="1" allowOverlap="1" wp14:anchorId="32DA1BB5" wp14:editId="30AE596A">
                      <wp:simplePos x="0" y="0"/>
                      <wp:positionH relativeFrom="column">
                        <wp:posOffset>0</wp:posOffset>
                      </wp:positionH>
                      <wp:positionV relativeFrom="paragraph">
                        <wp:posOffset>0</wp:posOffset>
                      </wp:positionV>
                      <wp:extent cx="76200" cy="28575"/>
                      <wp:effectExtent l="19050" t="19050" r="19050" b="28575"/>
                      <wp:wrapNone/>
                      <wp:docPr id="10465" name="Text Box 187">
                        <a:extLst xmlns:a="http://schemas.openxmlformats.org/drawingml/2006/main">
                          <a:ext uri="{FF2B5EF4-FFF2-40B4-BE49-F238E27FC236}">
                            <a16:creationId xmlns:a16="http://schemas.microsoft.com/office/drawing/2014/main" id="{00000000-0008-0000-0000-0000E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B09D1" id="Text Box 187" o:spid="_x0000_s1026" type="#_x0000_t202" style="position:absolute;margin-left:0;margin-top:0;width:6pt;height:2.25pt;z-index:2535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79776" behindDoc="0" locked="0" layoutInCell="1" allowOverlap="1" wp14:anchorId="7465BA5B" wp14:editId="2BA8F985">
                      <wp:simplePos x="0" y="0"/>
                      <wp:positionH relativeFrom="column">
                        <wp:posOffset>0</wp:posOffset>
                      </wp:positionH>
                      <wp:positionV relativeFrom="paragraph">
                        <wp:posOffset>0</wp:posOffset>
                      </wp:positionV>
                      <wp:extent cx="76200" cy="28575"/>
                      <wp:effectExtent l="19050" t="19050" r="19050" b="28575"/>
                      <wp:wrapNone/>
                      <wp:docPr id="10466" name="Text Box 186">
                        <a:extLst xmlns:a="http://schemas.openxmlformats.org/drawingml/2006/main">
                          <a:ext uri="{FF2B5EF4-FFF2-40B4-BE49-F238E27FC236}">
                            <a16:creationId xmlns:a16="http://schemas.microsoft.com/office/drawing/2014/main" id="{00000000-0008-0000-0000-0000E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AEB96F" id="Text Box 186" o:spid="_x0000_s1026" type="#_x0000_t202" style="position:absolute;margin-left:0;margin-top:0;width:6pt;height:2.25pt;z-index:2535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0800" behindDoc="0" locked="0" layoutInCell="1" allowOverlap="1" wp14:anchorId="7DAB1976" wp14:editId="0C793E22">
                      <wp:simplePos x="0" y="0"/>
                      <wp:positionH relativeFrom="column">
                        <wp:posOffset>0</wp:posOffset>
                      </wp:positionH>
                      <wp:positionV relativeFrom="paragraph">
                        <wp:posOffset>0</wp:posOffset>
                      </wp:positionV>
                      <wp:extent cx="76200" cy="28575"/>
                      <wp:effectExtent l="19050" t="19050" r="19050" b="28575"/>
                      <wp:wrapNone/>
                      <wp:docPr id="10467" name="Text Box 185">
                        <a:extLst xmlns:a="http://schemas.openxmlformats.org/drawingml/2006/main">
                          <a:ext uri="{FF2B5EF4-FFF2-40B4-BE49-F238E27FC236}">
                            <a16:creationId xmlns:a16="http://schemas.microsoft.com/office/drawing/2014/main" id="{00000000-0008-0000-0000-0000E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1F28D3" id="Text Box 185" o:spid="_x0000_s1026" type="#_x0000_t202" style="position:absolute;margin-left:0;margin-top:0;width:6pt;height:2.25pt;z-index:2535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1824" behindDoc="0" locked="0" layoutInCell="1" allowOverlap="1" wp14:anchorId="27FCACFE" wp14:editId="22515786">
                      <wp:simplePos x="0" y="0"/>
                      <wp:positionH relativeFrom="column">
                        <wp:posOffset>0</wp:posOffset>
                      </wp:positionH>
                      <wp:positionV relativeFrom="paragraph">
                        <wp:posOffset>0</wp:posOffset>
                      </wp:positionV>
                      <wp:extent cx="76200" cy="28575"/>
                      <wp:effectExtent l="19050" t="19050" r="19050" b="28575"/>
                      <wp:wrapNone/>
                      <wp:docPr id="10468" name="Text Box 184">
                        <a:extLst xmlns:a="http://schemas.openxmlformats.org/drawingml/2006/main">
                          <a:ext uri="{FF2B5EF4-FFF2-40B4-BE49-F238E27FC236}">
                            <a16:creationId xmlns:a16="http://schemas.microsoft.com/office/drawing/2014/main" id="{00000000-0008-0000-0000-0000E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9821C" id="Text Box 184" o:spid="_x0000_s1026" type="#_x0000_t202" style="position:absolute;margin-left:0;margin-top:0;width:6pt;height:2.25pt;z-index:2535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2848" behindDoc="0" locked="0" layoutInCell="1" allowOverlap="1" wp14:anchorId="2385601F" wp14:editId="259779DC">
                      <wp:simplePos x="0" y="0"/>
                      <wp:positionH relativeFrom="column">
                        <wp:posOffset>0</wp:posOffset>
                      </wp:positionH>
                      <wp:positionV relativeFrom="paragraph">
                        <wp:posOffset>0</wp:posOffset>
                      </wp:positionV>
                      <wp:extent cx="76200" cy="28575"/>
                      <wp:effectExtent l="19050" t="19050" r="19050" b="28575"/>
                      <wp:wrapNone/>
                      <wp:docPr id="10469" name="Text Box 183">
                        <a:extLst xmlns:a="http://schemas.openxmlformats.org/drawingml/2006/main">
                          <a:ext uri="{FF2B5EF4-FFF2-40B4-BE49-F238E27FC236}">
                            <a16:creationId xmlns:a16="http://schemas.microsoft.com/office/drawing/2014/main" id="{00000000-0008-0000-0000-0000E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D8FEAC" id="Text Box 183" o:spid="_x0000_s1026" type="#_x0000_t202" style="position:absolute;margin-left:0;margin-top:0;width:6pt;height:2.25pt;z-index:2535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3872" behindDoc="0" locked="0" layoutInCell="1" allowOverlap="1" wp14:anchorId="4EC5428D" wp14:editId="3F2AC005">
                      <wp:simplePos x="0" y="0"/>
                      <wp:positionH relativeFrom="column">
                        <wp:posOffset>0</wp:posOffset>
                      </wp:positionH>
                      <wp:positionV relativeFrom="paragraph">
                        <wp:posOffset>0</wp:posOffset>
                      </wp:positionV>
                      <wp:extent cx="76200" cy="28575"/>
                      <wp:effectExtent l="19050" t="19050" r="19050" b="28575"/>
                      <wp:wrapNone/>
                      <wp:docPr id="10470" name="Text Box 182">
                        <a:extLst xmlns:a="http://schemas.openxmlformats.org/drawingml/2006/main">
                          <a:ext uri="{FF2B5EF4-FFF2-40B4-BE49-F238E27FC236}">
                            <a16:creationId xmlns:a16="http://schemas.microsoft.com/office/drawing/2014/main" id="{00000000-0008-0000-0000-0000E6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8C46F" id="Text Box 182" o:spid="_x0000_s1026" type="#_x0000_t202" style="position:absolute;margin-left:0;margin-top:0;width:6pt;height:2.25pt;z-index:2535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4896" behindDoc="0" locked="0" layoutInCell="1" allowOverlap="1" wp14:anchorId="00970B65" wp14:editId="66154426">
                      <wp:simplePos x="0" y="0"/>
                      <wp:positionH relativeFrom="column">
                        <wp:posOffset>0</wp:posOffset>
                      </wp:positionH>
                      <wp:positionV relativeFrom="paragraph">
                        <wp:posOffset>0</wp:posOffset>
                      </wp:positionV>
                      <wp:extent cx="76200" cy="28575"/>
                      <wp:effectExtent l="19050" t="19050" r="19050" b="28575"/>
                      <wp:wrapNone/>
                      <wp:docPr id="10471" name="Text Box 181">
                        <a:extLst xmlns:a="http://schemas.openxmlformats.org/drawingml/2006/main">
                          <a:ext uri="{FF2B5EF4-FFF2-40B4-BE49-F238E27FC236}">
                            <a16:creationId xmlns:a16="http://schemas.microsoft.com/office/drawing/2014/main" id="{00000000-0008-0000-0000-0000E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367A6" id="Text Box 181" o:spid="_x0000_s1026" type="#_x0000_t202" style="position:absolute;margin-left:0;margin-top:0;width:6pt;height:2.25pt;z-index:2535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5920" behindDoc="0" locked="0" layoutInCell="1" allowOverlap="1" wp14:anchorId="3D9CD1F2" wp14:editId="58E458D2">
                      <wp:simplePos x="0" y="0"/>
                      <wp:positionH relativeFrom="column">
                        <wp:posOffset>0</wp:posOffset>
                      </wp:positionH>
                      <wp:positionV relativeFrom="paragraph">
                        <wp:posOffset>0</wp:posOffset>
                      </wp:positionV>
                      <wp:extent cx="76200" cy="28575"/>
                      <wp:effectExtent l="19050" t="19050" r="19050" b="28575"/>
                      <wp:wrapNone/>
                      <wp:docPr id="10472" name="Text Box 180">
                        <a:extLst xmlns:a="http://schemas.openxmlformats.org/drawingml/2006/main">
                          <a:ext uri="{FF2B5EF4-FFF2-40B4-BE49-F238E27FC236}">
                            <a16:creationId xmlns:a16="http://schemas.microsoft.com/office/drawing/2014/main" id="{00000000-0008-0000-0000-0000E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A1C73B" id="Text Box 180" o:spid="_x0000_s1026" type="#_x0000_t202" style="position:absolute;margin-left:0;margin-top:0;width:6pt;height:2.25pt;z-index:2535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6944" behindDoc="0" locked="0" layoutInCell="1" allowOverlap="1" wp14:anchorId="442F09DB" wp14:editId="4B304329">
                      <wp:simplePos x="0" y="0"/>
                      <wp:positionH relativeFrom="column">
                        <wp:posOffset>0</wp:posOffset>
                      </wp:positionH>
                      <wp:positionV relativeFrom="paragraph">
                        <wp:posOffset>0</wp:posOffset>
                      </wp:positionV>
                      <wp:extent cx="76200" cy="28575"/>
                      <wp:effectExtent l="19050" t="19050" r="19050" b="28575"/>
                      <wp:wrapNone/>
                      <wp:docPr id="10473" name="Text Box 179">
                        <a:extLst xmlns:a="http://schemas.openxmlformats.org/drawingml/2006/main">
                          <a:ext uri="{FF2B5EF4-FFF2-40B4-BE49-F238E27FC236}">
                            <a16:creationId xmlns:a16="http://schemas.microsoft.com/office/drawing/2014/main" id="{00000000-0008-0000-0000-0000E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996F9" id="Text Box 179" o:spid="_x0000_s1026" type="#_x0000_t202" style="position:absolute;margin-left:0;margin-top:0;width:6pt;height:2.25pt;z-index:2535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7968" behindDoc="0" locked="0" layoutInCell="1" allowOverlap="1" wp14:anchorId="5B99ECCD" wp14:editId="158D51B1">
                      <wp:simplePos x="0" y="0"/>
                      <wp:positionH relativeFrom="column">
                        <wp:posOffset>0</wp:posOffset>
                      </wp:positionH>
                      <wp:positionV relativeFrom="paragraph">
                        <wp:posOffset>0</wp:posOffset>
                      </wp:positionV>
                      <wp:extent cx="76200" cy="28575"/>
                      <wp:effectExtent l="19050" t="19050" r="19050" b="28575"/>
                      <wp:wrapNone/>
                      <wp:docPr id="10474" name="Text Box 178">
                        <a:extLst xmlns:a="http://schemas.openxmlformats.org/drawingml/2006/main">
                          <a:ext uri="{FF2B5EF4-FFF2-40B4-BE49-F238E27FC236}">
                            <a16:creationId xmlns:a16="http://schemas.microsoft.com/office/drawing/2014/main" id="{00000000-0008-0000-0000-0000E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17001" id="Text Box 178" o:spid="_x0000_s1026" type="#_x0000_t202" style="position:absolute;margin-left:0;margin-top:0;width:6pt;height:2.25pt;z-index:2535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88992" behindDoc="0" locked="0" layoutInCell="1" allowOverlap="1" wp14:anchorId="3B1E50EF" wp14:editId="6983A5F3">
                      <wp:simplePos x="0" y="0"/>
                      <wp:positionH relativeFrom="column">
                        <wp:posOffset>0</wp:posOffset>
                      </wp:positionH>
                      <wp:positionV relativeFrom="paragraph">
                        <wp:posOffset>0</wp:posOffset>
                      </wp:positionV>
                      <wp:extent cx="76200" cy="28575"/>
                      <wp:effectExtent l="19050" t="19050" r="19050" b="28575"/>
                      <wp:wrapNone/>
                      <wp:docPr id="10475" name="Text Box 177">
                        <a:extLst xmlns:a="http://schemas.openxmlformats.org/drawingml/2006/main">
                          <a:ext uri="{FF2B5EF4-FFF2-40B4-BE49-F238E27FC236}">
                            <a16:creationId xmlns:a16="http://schemas.microsoft.com/office/drawing/2014/main" id="{00000000-0008-0000-0000-0000E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2862A" id="Text Box 177" o:spid="_x0000_s1026" type="#_x0000_t202" style="position:absolute;margin-left:0;margin-top:0;width:6pt;height:2.25pt;z-index:2535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0016" behindDoc="0" locked="0" layoutInCell="1" allowOverlap="1" wp14:anchorId="1513C036" wp14:editId="7A825362">
                      <wp:simplePos x="0" y="0"/>
                      <wp:positionH relativeFrom="column">
                        <wp:posOffset>0</wp:posOffset>
                      </wp:positionH>
                      <wp:positionV relativeFrom="paragraph">
                        <wp:posOffset>0</wp:posOffset>
                      </wp:positionV>
                      <wp:extent cx="76200" cy="28575"/>
                      <wp:effectExtent l="19050" t="19050" r="19050" b="28575"/>
                      <wp:wrapNone/>
                      <wp:docPr id="10476" name="Text Box 176">
                        <a:extLst xmlns:a="http://schemas.openxmlformats.org/drawingml/2006/main">
                          <a:ext uri="{FF2B5EF4-FFF2-40B4-BE49-F238E27FC236}">
                            <a16:creationId xmlns:a16="http://schemas.microsoft.com/office/drawing/2014/main" id="{00000000-0008-0000-0000-0000E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269F6" id="Text Box 176" o:spid="_x0000_s1026" type="#_x0000_t202" style="position:absolute;margin-left:0;margin-top:0;width:6pt;height:2.25pt;z-index:2535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1040" behindDoc="0" locked="0" layoutInCell="1" allowOverlap="1" wp14:anchorId="31C193DC" wp14:editId="74C5DD52">
                      <wp:simplePos x="0" y="0"/>
                      <wp:positionH relativeFrom="column">
                        <wp:posOffset>0</wp:posOffset>
                      </wp:positionH>
                      <wp:positionV relativeFrom="paragraph">
                        <wp:posOffset>0</wp:posOffset>
                      </wp:positionV>
                      <wp:extent cx="76200" cy="28575"/>
                      <wp:effectExtent l="19050" t="19050" r="19050" b="28575"/>
                      <wp:wrapNone/>
                      <wp:docPr id="10477" name="Text Box 175">
                        <a:extLst xmlns:a="http://schemas.openxmlformats.org/drawingml/2006/main">
                          <a:ext uri="{FF2B5EF4-FFF2-40B4-BE49-F238E27FC236}">
                            <a16:creationId xmlns:a16="http://schemas.microsoft.com/office/drawing/2014/main" id="{00000000-0008-0000-0000-0000E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4C440" id="Text Box 175" o:spid="_x0000_s1026" type="#_x0000_t202" style="position:absolute;margin-left:0;margin-top:0;width:6pt;height:2.25pt;z-index:2535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2064" behindDoc="0" locked="0" layoutInCell="1" allowOverlap="1" wp14:anchorId="6A523A42" wp14:editId="65C88368">
                      <wp:simplePos x="0" y="0"/>
                      <wp:positionH relativeFrom="column">
                        <wp:posOffset>0</wp:posOffset>
                      </wp:positionH>
                      <wp:positionV relativeFrom="paragraph">
                        <wp:posOffset>0</wp:posOffset>
                      </wp:positionV>
                      <wp:extent cx="76200" cy="28575"/>
                      <wp:effectExtent l="19050" t="19050" r="19050" b="28575"/>
                      <wp:wrapNone/>
                      <wp:docPr id="10478" name="Text Box 174">
                        <a:extLst xmlns:a="http://schemas.openxmlformats.org/drawingml/2006/main">
                          <a:ext uri="{FF2B5EF4-FFF2-40B4-BE49-F238E27FC236}">
                            <a16:creationId xmlns:a16="http://schemas.microsoft.com/office/drawing/2014/main" id="{00000000-0008-0000-0000-0000E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FB390" id="Text Box 174" o:spid="_x0000_s1026" type="#_x0000_t202" style="position:absolute;margin-left:0;margin-top:0;width:6pt;height:2.25pt;z-index:2535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3088" behindDoc="0" locked="0" layoutInCell="1" allowOverlap="1" wp14:anchorId="6F91DFEC" wp14:editId="586606EB">
                      <wp:simplePos x="0" y="0"/>
                      <wp:positionH relativeFrom="column">
                        <wp:posOffset>0</wp:posOffset>
                      </wp:positionH>
                      <wp:positionV relativeFrom="paragraph">
                        <wp:posOffset>0</wp:posOffset>
                      </wp:positionV>
                      <wp:extent cx="76200" cy="28575"/>
                      <wp:effectExtent l="19050" t="19050" r="19050" b="28575"/>
                      <wp:wrapNone/>
                      <wp:docPr id="10479" name="Text Box 173">
                        <a:extLst xmlns:a="http://schemas.openxmlformats.org/drawingml/2006/main">
                          <a:ext uri="{FF2B5EF4-FFF2-40B4-BE49-F238E27FC236}">
                            <a16:creationId xmlns:a16="http://schemas.microsoft.com/office/drawing/2014/main" id="{00000000-0008-0000-0000-0000E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32FC6" id="Text Box 173" o:spid="_x0000_s1026" type="#_x0000_t202" style="position:absolute;margin-left:0;margin-top:0;width:6pt;height:2.25pt;z-index:2535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4112" behindDoc="0" locked="0" layoutInCell="1" allowOverlap="1" wp14:anchorId="4A485ACB" wp14:editId="5D2452EA">
                      <wp:simplePos x="0" y="0"/>
                      <wp:positionH relativeFrom="column">
                        <wp:posOffset>0</wp:posOffset>
                      </wp:positionH>
                      <wp:positionV relativeFrom="paragraph">
                        <wp:posOffset>0</wp:posOffset>
                      </wp:positionV>
                      <wp:extent cx="76200" cy="28575"/>
                      <wp:effectExtent l="19050" t="19050" r="19050" b="28575"/>
                      <wp:wrapNone/>
                      <wp:docPr id="10480" name="Text Box 172">
                        <a:extLst xmlns:a="http://schemas.openxmlformats.org/drawingml/2006/main">
                          <a:ext uri="{FF2B5EF4-FFF2-40B4-BE49-F238E27FC236}">
                            <a16:creationId xmlns:a16="http://schemas.microsoft.com/office/drawing/2014/main" id="{00000000-0008-0000-0000-0000F0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171C6" id="Text Box 172" o:spid="_x0000_s1026" type="#_x0000_t202" style="position:absolute;margin-left:0;margin-top:0;width:6pt;height:2.25pt;z-index:2535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5136" behindDoc="0" locked="0" layoutInCell="1" allowOverlap="1" wp14:anchorId="54CFF38A" wp14:editId="558DCA46">
                      <wp:simplePos x="0" y="0"/>
                      <wp:positionH relativeFrom="column">
                        <wp:posOffset>0</wp:posOffset>
                      </wp:positionH>
                      <wp:positionV relativeFrom="paragraph">
                        <wp:posOffset>0</wp:posOffset>
                      </wp:positionV>
                      <wp:extent cx="76200" cy="28575"/>
                      <wp:effectExtent l="19050" t="19050" r="19050" b="28575"/>
                      <wp:wrapNone/>
                      <wp:docPr id="10481" name="Text Box 171">
                        <a:extLst xmlns:a="http://schemas.openxmlformats.org/drawingml/2006/main">
                          <a:ext uri="{FF2B5EF4-FFF2-40B4-BE49-F238E27FC236}">
                            <a16:creationId xmlns:a16="http://schemas.microsoft.com/office/drawing/2014/main" id="{00000000-0008-0000-0000-0000F1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07028" id="Text Box 171" o:spid="_x0000_s1026" type="#_x0000_t202" style="position:absolute;margin-left:0;margin-top:0;width:6pt;height:2.25pt;z-index:2535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6160" behindDoc="0" locked="0" layoutInCell="1" allowOverlap="1" wp14:anchorId="48BECE26" wp14:editId="3B95D584">
                      <wp:simplePos x="0" y="0"/>
                      <wp:positionH relativeFrom="column">
                        <wp:posOffset>0</wp:posOffset>
                      </wp:positionH>
                      <wp:positionV relativeFrom="paragraph">
                        <wp:posOffset>0</wp:posOffset>
                      </wp:positionV>
                      <wp:extent cx="76200" cy="28575"/>
                      <wp:effectExtent l="19050" t="19050" r="19050" b="28575"/>
                      <wp:wrapNone/>
                      <wp:docPr id="10482" name="Text Box 170">
                        <a:extLst xmlns:a="http://schemas.openxmlformats.org/drawingml/2006/main">
                          <a:ext uri="{FF2B5EF4-FFF2-40B4-BE49-F238E27FC236}">
                            <a16:creationId xmlns:a16="http://schemas.microsoft.com/office/drawing/2014/main" id="{00000000-0008-0000-0000-0000F2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37C9D" id="Text Box 170" o:spid="_x0000_s1026" type="#_x0000_t202" style="position:absolute;margin-left:0;margin-top:0;width:6pt;height:2.25pt;z-index:2535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7184" behindDoc="0" locked="0" layoutInCell="1" allowOverlap="1" wp14:anchorId="5AF7598D" wp14:editId="7E2D0CFB">
                      <wp:simplePos x="0" y="0"/>
                      <wp:positionH relativeFrom="column">
                        <wp:posOffset>0</wp:posOffset>
                      </wp:positionH>
                      <wp:positionV relativeFrom="paragraph">
                        <wp:posOffset>0</wp:posOffset>
                      </wp:positionV>
                      <wp:extent cx="76200" cy="28575"/>
                      <wp:effectExtent l="19050" t="19050" r="19050" b="28575"/>
                      <wp:wrapNone/>
                      <wp:docPr id="10483" name="Text Box 169">
                        <a:extLst xmlns:a="http://schemas.openxmlformats.org/drawingml/2006/main">
                          <a:ext uri="{FF2B5EF4-FFF2-40B4-BE49-F238E27FC236}">
                            <a16:creationId xmlns:a16="http://schemas.microsoft.com/office/drawing/2014/main" id="{00000000-0008-0000-0000-0000F3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8FA86" id="Text Box 169" o:spid="_x0000_s1026" type="#_x0000_t202" style="position:absolute;margin-left:0;margin-top:0;width:6pt;height:2.25pt;z-index:2535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8208" behindDoc="0" locked="0" layoutInCell="1" allowOverlap="1" wp14:anchorId="5E335694" wp14:editId="2157E5D5">
                      <wp:simplePos x="0" y="0"/>
                      <wp:positionH relativeFrom="column">
                        <wp:posOffset>0</wp:posOffset>
                      </wp:positionH>
                      <wp:positionV relativeFrom="paragraph">
                        <wp:posOffset>0</wp:posOffset>
                      </wp:positionV>
                      <wp:extent cx="76200" cy="28575"/>
                      <wp:effectExtent l="19050" t="19050" r="19050" b="28575"/>
                      <wp:wrapNone/>
                      <wp:docPr id="10484" name="Text Box 168">
                        <a:extLst xmlns:a="http://schemas.openxmlformats.org/drawingml/2006/main">
                          <a:ext uri="{FF2B5EF4-FFF2-40B4-BE49-F238E27FC236}">
                            <a16:creationId xmlns:a16="http://schemas.microsoft.com/office/drawing/2014/main" id="{00000000-0008-0000-0000-0000F4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DE2DF" id="Text Box 168" o:spid="_x0000_s1026" type="#_x0000_t202" style="position:absolute;margin-left:0;margin-top:0;width:6pt;height:2.25pt;z-index:2535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599232" behindDoc="0" locked="0" layoutInCell="1" allowOverlap="1" wp14:anchorId="728D5C3B" wp14:editId="4418DE8A">
                      <wp:simplePos x="0" y="0"/>
                      <wp:positionH relativeFrom="column">
                        <wp:posOffset>0</wp:posOffset>
                      </wp:positionH>
                      <wp:positionV relativeFrom="paragraph">
                        <wp:posOffset>0</wp:posOffset>
                      </wp:positionV>
                      <wp:extent cx="76200" cy="28575"/>
                      <wp:effectExtent l="19050" t="19050" r="19050" b="28575"/>
                      <wp:wrapNone/>
                      <wp:docPr id="10485" name="Text Box 167">
                        <a:extLst xmlns:a="http://schemas.openxmlformats.org/drawingml/2006/main">
                          <a:ext uri="{FF2B5EF4-FFF2-40B4-BE49-F238E27FC236}">
                            <a16:creationId xmlns:a16="http://schemas.microsoft.com/office/drawing/2014/main" id="{00000000-0008-0000-0000-0000F5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26ACE" id="Text Box 167" o:spid="_x0000_s1026" type="#_x0000_t202" style="position:absolute;margin-left:0;margin-top:0;width:6pt;height:2.25pt;z-index:2535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1280" behindDoc="0" locked="0" layoutInCell="1" allowOverlap="1" wp14:anchorId="341835ED" wp14:editId="68128164">
                      <wp:simplePos x="0" y="0"/>
                      <wp:positionH relativeFrom="column">
                        <wp:posOffset>0</wp:posOffset>
                      </wp:positionH>
                      <wp:positionV relativeFrom="paragraph">
                        <wp:posOffset>0</wp:posOffset>
                      </wp:positionV>
                      <wp:extent cx="76200" cy="28575"/>
                      <wp:effectExtent l="19050" t="19050" r="19050" b="28575"/>
                      <wp:wrapNone/>
                      <wp:docPr id="10487" name="Text Box 166">
                        <a:extLst xmlns:a="http://schemas.openxmlformats.org/drawingml/2006/main">
                          <a:ext uri="{FF2B5EF4-FFF2-40B4-BE49-F238E27FC236}">
                            <a16:creationId xmlns:a16="http://schemas.microsoft.com/office/drawing/2014/main" id="{00000000-0008-0000-0000-0000F7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D4D8B" id="Text Box 166" o:spid="_x0000_s1026" type="#_x0000_t202" style="position:absolute;margin-left:0;margin-top:0;width:6pt;height:2.25pt;z-index:2536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2304" behindDoc="0" locked="0" layoutInCell="1" allowOverlap="1" wp14:anchorId="1FD98D8E" wp14:editId="28FACA9F">
                      <wp:simplePos x="0" y="0"/>
                      <wp:positionH relativeFrom="column">
                        <wp:posOffset>0</wp:posOffset>
                      </wp:positionH>
                      <wp:positionV relativeFrom="paragraph">
                        <wp:posOffset>0</wp:posOffset>
                      </wp:positionV>
                      <wp:extent cx="76200" cy="28575"/>
                      <wp:effectExtent l="19050" t="19050" r="19050" b="28575"/>
                      <wp:wrapNone/>
                      <wp:docPr id="10488" name="Text Box 165">
                        <a:extLst xmlns:a="http://schemas.openxmlformats.org/drawingml/2006/main">
                          <a:ext uri="{FF2B5EF4-FFF2-40B4-BE49-F238E27FC236}">
                            <a16:creationId xmlns:a16="http://schemas.microsoft.com/office/drawing/2014/main" id="{00000000-0008-0000-0000-0000F8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E4F18" id="Text Box 165" o:spid="_x0000_s1026" type="#_x0000_t202" style="position:absolute;margin-left:0;margin-top:0;width:6pt;height:2.25pt;z-index:2536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3328" behindDoc="0" locked="0" layoutInCell="1" allowOverlap="1" wp14:anchorId="78184CDC" wp14:editId="383C01D1">
                      <wp:simplePos x="0" y="0"/>
                      <wp:positionH relativeFrom="column">
                        <wp:posOffset>0</wp:posOffset>
                      </wp:positionH>
                      <wp:positionV relativeFrom="paragraph">
                        <wp:posOffset>0</wp:posOffset>
                      </wp:positionV>
                      <wp:extent cx="76200" cy="28575"/>
                      <wp:effectExtent l="19050" t="19050" r="19050" b="28575"/>
                      <wp:wrapNone/>
                      <wp:docPr id="10489" name="Text Box 164">
                        <a:extLst xmlns:a="http://schemas.openxmlformats.org/drawingml/2006/main">
                          <a:ext uri="{FF2B5EF4-FFF2-40B4-BE49-F238E27FC236}">
                            <a16:creationId xmlns:a16="http://schemas.microsoft.com/office/drawing/2014/main" id="{00000000-0008-0000-0000-0000F9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B6D302" id="Text Box 164" o:spid="_x0000_s1026" type="#_x0000_t202" style="position:absolute;margin-left:0;margin-top:0;width:6pt;height:2.25pt;z-index:2536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4352" behindDoc="0" locked="0" layoutInCell="1" allowOverlap="1" wp14:anchorId="574990AD" wp14:editId="711E7069">
                      <wp:simplePos x="0" y="0"/>
                      <wp:positionH relativeFrom="column">
                        <wp:posOffset>0</wp:posOffset>
                      </wp:positionH>
                      <wp:positionV relativeFrom="paragraph">
                        <wp:posOffset>0</wp:posOffset>
                      </wp:positionV>
                      <wp:extent cx="76200" cy="28575"/>
                      <wp:effectExtent l="19050" t="19050" r="19050" b="28575"/>
                      <wp:wrapNone/>
                      <wp:docPr id="10490" name="Text Box 163">
                        <a:extLst xmlns:a="http://schemas.openxmlformats.org/drawingml/2006/main">
                          <a:ext uri="{FF2B5EF4-FFF2-40B4-BE49-F238E27FC236}">
                            <a16:creationId xmlns:a16="http://schemas.microsoft.com/office/drawing/2014/main" id="{00000000-0008-0000-0000-0000FA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EDB1FA" id="Text Box 163" o:spid="_x0000_s1026" type="#_x0000_t202" style="position:absolute;margin-left:0;margin-top:0;width:6pt;height:2.25pt;z-index:2536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5376" behindDoc="0" locked="0" layoutInCell="1" allowOverlap="1" wp14:anchorId="3C402752" wp14:editId="37CB62E8">
                      <wp:simplePos x="0" y="0"/>
                      <wp:positionH relativeFrom="column">
                        <wp:posOffset>0</wp:posOffset>
                      </wp:positionH>
                      <wp:positionV relativeFrom="paragraph">
                        <wp:posOffset>0</wp:posOffset>
                      </wp:positionV>
                      <wp:extent cx="76200" cy="28575"/>
                      <wp:effectExtent l="19050" t="19050" r="19050" b="28575"/>
                      <wp:wrapNone/>
                      <wp:docPr id="10491" name="Text Box 162">
                        <a:extLst xmlns:a="http://schemas.openxmlformats.org/drawingml/2006/main">
                          <a:ext uri="{FF2B5EF4-FFF2-40B4-BE49-F238E27FC236}">
                            <a16:creationId xmlns:a16="http://schemas.microsoft.com/office/drawing/2014/main" id="{00000000-0008-0000-0000-0000FB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7363C1" id="Text Box 162" o:spid="_x0000_s1026" type="#_x0000_t202" style="position:absolute;margin-left:0;margin-top:0;width:6pt;height:2.25pt;z-index:2536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6400" behindDoc="0" locked="0" layoutInCell="1" allowOverlap="1" wp14:anchorId="043152E7" wp14:editId="109E3461">
                      <wp:simplePos x="0" y="0"/>
                      <wp:positionH relativeFrom="column">
                        <wp:posOffset>0</wp:posOffset>
                      </wp:positionH>
                      <wp:positionV relativeFrom="paragraph">
                        <wp:posOffset>0</wp:posOffset>
                      </wp:positionV>
                      <wp:extent cx="76200" cy="28575"/>
                      <wp:effectExtent l="19050" t="19050" r="19050" b="28575"/>
                      <wp:wrapNone/>
                      <wp:docPr id="10492" name="Text Box 161">
                        <a:extLst xmlns:a="http://schemas.openxmlformats.org/drawingml/2006/main">
                          <a:ext uri="{FF2B5EF4-FFF2-40B4-BE49-F238E27FC236}">
                            <a16:creationId xmlns:a16="http://schemas.microsoft.com/office/drawing/2014/main" id="{00000000-0008-0000-0000-0000FC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A86FF" id="Text Box 161" o:spid="_x0000_s1026" type="#_x0000_t202" style="position:absolute;margin-left:0;margin-top:0;width:6pt;height:2.25pt;z-index:2536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7424" behindDoc="0" locked="0" layoutInCell="1" allowOverlap="1" wp14:anchorId="734620C9" wp14:editId="204C1567">
                      <wp:simplePos x="0" y="0"/>
                      <wp:positionH relativeFrom="column">
                        <wp:posOffset>0</wp:posOffset>
                      </wp:positionH>
                      <wp:positionV relativeFrom="paragraph">
                        <wp:posOffset>0</wp:posOffset>
                      </wp:positionV>
                      <wp:extent cx="76200" cy="28575"/>
                      <wp:effectExtent l="19050" t="19050" r="19050" b="28575"/>
                      <wp:wrapNone/>
                      <wp:docPr id="10493" name="Text Box 160">
                        <a:extLst xmlns:a="http://schemas.openxmlformats.org/drawingml/2006/main">
                          <a:ext uri="{FF2B5EF4-FFF2-40B4-BE49-F238E27FC236}">
                            <a16:creationId xmlns:a16="http://schemas.microsoft.com/office/drawing/2014/main" id="{00000000-0008-0000-0000-0000FD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8A113" id="Text Box 160" o:spid="_x0000_s1026" type="#_x0000_t202" style="position:absolute;margin-left:0;margin-top:0;width:6pt;height:2.25pt;z-index:2536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8448" behindDoc="0" locked="0" layoutInCell="1" allowOverlap="1" wp14:anchorId="6464BA0D" wp14:editId="21DDD1AF">
                      <wp:simplePos x="0" y="0"/>
                      <wp:positionH relativeFrom="column">
                        <wp:posOffset>0</wp:posOffset>
                      </wp:positionH>
                      <wp:positionV relativeFrom="paragraph">
                        <wp:posOffset>0</wp:posOffset>
                      </wp:positionV>
                      <wp:extent cx="76200" cy="28575"/>
                      <wp:effectExtent l="19050" t="19050" r="19050" b="28575"/>
                      <wp:wrapNone/>
                      <wp:docPr id="10494" name="Text Box 159">
                        <a:extLst xmlns:a="http://schemas.openxmlformats.org/drawingml/2006/main">
                          <a:ext uri="{FF2B5EF4-FFF2-40B4-BE49-F238E27FC236}">
                            <a16:creationId xmlns:a16="http://schemas.microsoft.com/office/drawing/2014/main" id="{00000000-0008-0000-0000-0000FE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F167E0" id="Text Box 159" o:spid="_x0000_s1026" type="#_x0000_t202" style="position:absolute;margin-left:0;margin-top:0;width:6pt;height:2.25pt;z-index:2536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09472" behindDoc="0" locked="0" layoutInCell="1" allowOverlap="1" wp14:anchorId="07426875" wp14:editId="55C1E211">
                      <wp:simplePos x="0" y="0"/>
                      <wp:positionH relativeFrom="column">
                        <wp:posOffset>0</wp:posOffset>
                      </wp:positionH>
                      <wp:positionV relativeFrom="paragraph">
                        <wp:posOffset>0</wp:posOffset>
                      </wp:positionV>
                      <wp:extent cx="76200" cy="28575"/>
                      <wp:effectExtent l="19050" t="19050" r="19050" b="28575"/>
                      <wp:wrapNone/>
                      <wp:docPr id="10495" name="Text Box 158">
                        <a:extLst xmlns:a="http://schemas.openxmlformats.org/drawingml/2006/main">
                          <a:ext uri="{FF2B5EF4-FFF2-40B4-BE49-F238E27FC236}">
                            <a16:creationId xmlns:a16="http://schemas.microsoft.com/office/drawing/2014/main" id="{00000000-0008-0000-0000-0000FF2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CAAD6" id="Text Box 158" o:spid="_x0000_s1026" type="#_x0000_t202" style="position:absolute;margin-left:0;margin-top:0;width:6pt;height:2.25pt;z-index:2536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0496" behindDoc="0" locked="0" layoutInCell="1" allowOverlap="1" wp14:anchorId="19ADFAEA" wp14:editId="0A0A888F">
                      <wp:simplePos x="0" y="0"/>
                      <wp:positionH relativeFrom="column">
                        <wp:posOffset>0</wp:posOffset>
                      </wp:positionH>
                      <wp:positionV relativeFrom="paragraph">
                        <wp:posOffset>0</wp:posOffset>
                      </wp:positionV>
                      <wp:extent cx="76200" cy="28575"/>
                      <wp:effectExtent l="19050" t="19050" r="19050" b="28575"/>
                      <wp:wrapNone/>
                      <wp:docPr id="10496" name="Text Box 157">
                        <a:extLst xmlns:a="http://schemas.openxmlformats.org/drawingml/2006/main">
                          <a:ext uri="{FF2B5EF4-FFF2-40B4-BE49-F238E27FC236}">
                            <a16:creationId xmlns:a16="http://schemas.microsoft.com/office/drawing/2014/main" id="{00000000-0008-0000-0000-00000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8C04C5" id="Text Box 157" o:spid="_x0000_s1026" type="#_x0000_t202" style="position:absolute;margin-left:0;margin-top:0;width:6pt;height:2.25pt;z-index:2536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1520" behindDoc="0" locked="0" layoutInCell="1" allowOverlap="1" wp14:anchorId="427FB581" wp14:editId="51259C62">
                      <wp:simplePos x="0" y="0"/>
                      <wp:positionH relativeFrom="column">
                        <wp:posOffset>0</wp:posOffset>
                      </wp:positionH>
                      <wp:positionV relativeFrom="paragraph">
                        <wp:posOffset>0</wp:posOffset>
                      </wp:positionV>
                      <wp:extent cx="76200" cy="28575"/>
                      <wp:effectExtent l="19050" t="19050" r="19050" b="28575"/>
                      <wp:wrapNone/>
                      <wp:docPr id="10497" name="Text Box 156">
                        <a:extLst xmlns:a="http://schemas.openxmlformats.org/drawingml/2006/main">
                          <a:ext uri="{FF2B5EF4-FFF2-40B4-BE49-F238E27FC236}">
                            <a16:creationId xmlns:a16="http://schemas.microsoft.com/office/drawing/2014/main" id="{00000000-0008-0000-0000-00000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DB83E" id="Text Box 156" o:spid="_x0000_s1026" type="#_x0000_t202" style="position:absolute;margin-left:0;margin-top:0;width:6pt;height:2.25pt;z-index:2536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2544" behindDoc="0" locked="0" layoutInCell="1" allowOverlap="1" wp14:anchorId="3862EF2E" wp14:editId="2AED2B8D">
                      <wp:simplePos x="0" y="0"/>
                      <wp:positionH relativeFrom="column">
                        <wp:posOffset>0</wp:posOffset>
                      </wp:positionH>
                      <wp:positionV relativeFrom="paragraph">
                        <wp:posOffset>0</wp:posOffset>
                      </wp:positionV>
                      <wp:extent cx="76200" cy="28575"/>
                      <wp:effectExtent l="19050" t="19050" r="19050" b="28575"/>
                      <wp:wrapNone/>
                      <wp:docPr id="10498" name="Text Box 155">
                        <a:extLst xmlns:a="http://schemas.openxmlformats.org/drawingml/2006/main">
                          <a:ext uri="{FF2B5EF4-FFF2-40B4-BE49-F238E27FC236}">
                            <a16:creationId xmlns:a16="http://schemas.microsoft.com/office/drawing/2014/main" id="{00000000-0008-0000-0000-00000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E7270" id="Text Box 155" o:spid="_x0000_s1026" type="#_x0000_t202" style="position:absolute;margin-left:0;margin-top:0;width:6pt;height:2.25pt;z-index:2536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3568" behindDoc="0" locked="0" layoutInCell="1" allowOverlap="1" wp14:anchorId="467E7EF8" wp14:editId="67AC92CB">
                      <wp:simplePos x="0" y="0"/>
                      <wp:positionH relativeFrom="column">
                        <wp:posOffset>0</wp:posOffset>
                      </wp:positionH>
                      <wp:positionV relativeFrom="paragraph">
                        <wp:posOffset>0</wp:posOffset>
                      </wp:positionV>
                      <wp:extent cx="76200" cy="28575"/>
                      <wp:effectExtent l="19050" t="19050" r="19050" b="28575"/>
                      <wp:wrapNone/>
                      <wp:docPr id="10499" name="Text Box 154">
                        <a:extLst xmlns:a="http://schemas.openxmlformats.org/drawingml/2006/main">
                          <a:ext uri="{FF2B5EF4-FFF2-40B4-BE49-F238E27FC236}">
                            <a16:creationId xmlns:a16="http://schemas.microsoft.com/office/drawing/2014/main" id="{00000000-0008-0000-0000-00000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611FC" id="Text Box 154" o:spid="_x0000_s1026" type="#_x0000_t202" style="position:absolute;margin-left:0;margin-top:0;width:6pt;height:2.25pt;z-index:2536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4592" behindDoc="0" locked="0" layoutInCell="1" allowOverlap="1" wp14:anchorId="7DD9BFF7" wp14:editId="62885607">
                      <wp:simplePos x="0" y="0"/>
                      <wp:positionH relativeFrom="column">
                        <wp:posOffset>0</wp:posOffset>
                      </wp:positionH>
                      <wp:positionV relativeFrom="paragraph">
                        <wp:posOffset>0</wp:posOffset>
                      </wp:positionV>
                      <wp:extent cx="76200" cy="28575"/>
                      <wp:effectExtent l="19050" t="19050" r="19050" b="28575"/>
                      <wp:wrapNone/>
                      <wp:docPr id="10500" name="Text Box 153">
                        <a:extLst xmlns:a="http://schemas.openxmlformats.org/drawingml/2006/main">
                          <a:ext uri="{FF2B5EF4-FFF2-40B4-BE49-F238E27FC236}">
                            <a16:creationId xmlns:a16="http://schemas.microsoft.com/office/drawing/2014/main" id="{00000000-0008-0000-0000-00000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BEF4C" id="Text Box 153" o:spid="_x0000_s1026" type="#_x0000_t202" style="position:absolute;margin-left:0;margin-top:0;width:6pt;height:2.25pt;z-index:2536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5616" behindDoc="0" locked="0" layoutInCell="1" allowOverlap="1" wp14:anchorId="25A658B3" wp14:editId="2359340B">
                      <wp:simplePos x="0" y="0"/>
                      <wp:positionH relativeFrom="column">
                        <wp:posOffset>0</wp:posOffset>
                      </wp:positionH>
                      <wp:positionV relativeFrom="paragraph">
                        <wp:posOffset>0</wp:posOffset>
                      </wp:positionV>
                      <wp:extent cx="76200" cy="28575"/>
                      <wp:effectExtent l="19050" t="19050" r="19050" b="28575"/>
                      <wp:wrapNone/>
                      <wp:docPr id="10501" name="Text Box 152">
                        <a:extLst xmlns:a="http://schemas.openxmlformats.org/drawingml/2006/main">
                          <a:ext uri="{FF2B5EF4-FFF2-40B4-BE49-F238E27FC236}">
                            <a16:creationId xmlns:a16="http://schemas.microsoft.com/office/drawing/2014/main" id="{00000000-0008-0000-0000-00000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3C759" id="Text Box 152" o:spid="_x0000_s1026" type="#_x0000_t202" style="position:absolute;margin-left:0;margin-top:0;width:6pt;height:2.25pt;z-index:2536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6640" behindDoc="0" locked="0" layoutInCell="1" allowOverlap="1" wp14:anchorId="79A58924" wp14:editId="302E5A3F">
                      <wp:simplePos x="0" y="0"/>
                      <wp:positionH relativeFrom="column">
                        <wp:posOffset>0</wp:posOffset>
                      </wp:positionH>
                      <wp:positionV relativeFrom="paragraph">
                        <wp:posOffset>0</wp:posOffset>
                      </wp:positionV>
                      <wp:extent cx="76200" cy="28575"/>
                      <wp:effectExtent l="19050" t="19050" r="19050" b="28575"/>
                      <wp:wrapNone/>
                      <wp:docPr id="10502" name="Text Box 151">
                        <a:extLst xmlns:a="http://schemas.openxmlformats.org/drawingml/2006/main">
                          <a:ext uri="{FF2B5EF4-FFF2-40B4-BE49-F238E27FC236}">
                            <a16:creationId xmlns:a16="http://schemas.microsoft.com/office/drawing/2014/main" id="{00000000-0008-0000-0000-00000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72FDE" id="Text Box 151" o:spid="_x0000_s1026" type="#_x0000_t202" style="position:absolute;margin-left:0;margin-top:0;width:6pt;height:2.25pt;z-index:2536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7664" behindDoc="0" locked="0" layoutInCell="1" allowOverlap="1" wp14:anchorId="5E8B1A2B" wp14:editId="7D48EAF7">
                      <wp:simplePos x="0" y="0"/>
                      <wp:positionH relativeFrom="column">
                        <wp:posOffset>0</wp:posOffset>
                      </wp:positionH>
                      <wp:positionV relativeFrom="paragraph">
                        <wp:posOffset>0</wp:posOffset>
                      </wp:positionV>
                      <wp:extent cx="76200" cy="28575"/>
                      <wp:effectExtent l="19050" t="19050" r="19050" b="28575"/>
                      <wp:wrapNone/>
                      <wp:docPr id="10503" name="Text Box 150">
                        <a:extLst xmlns:a="http://schemas.openxmlformats.org/drawingml/2006/main">
                          <a:ext uri="{FF2B5EF4-FFF2-40B4-BE49-F238E27FC236}">
                            <a16:creationId xmlns:a16="http://schemas.microsoft.com/office/drawing/2014/main" id="{00000000-0008-0000-0000-00000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7F2C5" id="Text Box 150" o:spid="_x0000_s1026" type="#_x0000_t202" style="position:absolute;margin-left:0;margin-top:0;width:6pt;height:2.25pt;z-index:2536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8688" behindDoc="0" locked="0" layoutInCell="1" allowOverlap="1" wp14:anchorId="1977D9A3" wp14:editId="716AFBE4">
                      <wp:simplePos x="0" y="0"/>
                      <wp:positionH relativeFrom="column">
                        <wp:posOffset>0</wp:posOffset>
                      </wp:positionH>
                      <wp:positionV relativeFrom="paragraph">
                        <wp:posOffset>0</wp:posOffset>
                      </wp:positionV>
                      <wp:extent cx="76200" cy="28575"/>
                      <wp:effectExtent l="19050" t="19050" r="19050" b="28575"/>
                      <wp:wrapNone/>
                      <wp:docPr id="10504" name="Text Box 149">
                        <a:extLst xmlns:a="http://schemas.openxmlformats.org/drawingml/2006/main">
                          <a:ext uri="{FF2B5EF4-FFF2-40B4-BE49-F238E27FC236}">
                            <a16:creationId xmlns:a16="http://schemas.microsoft.com/office/drawing/2014/main" id="{00000000-0008-0000-0000-000008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B1D0ED" id="Text Box 149" o:spid="_x0000_s1026" type="#_x0000_t202" style="position:absolute;margin-left:0;margin-top:0;width:6pt;height:2.25pt;z-index:2536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19712" behindDoc="0" locked="0" layoutInCell="1" allowOverlap="1" wp14:anchorId="25E4F8EA" wp14:editId="304E44E7">
                      <wp:simplePos x="0" y="0"/>
                      <wp:positionH relativeFrom="column">
                        <wp:posOffset>0</wp:posOffset>
                      </wp:positionH>
                      <wp:positionV relativeFrom="paragraph">
                        <wp:posOffset>0</wp:posOffset>
                      </wp:positionV>
                      <wp:extent cx="76200" cy="28575"/>
                      <wp:effectExtent l="19050" t="19050" r="19050" b="28575"/>
                      <wp:wrapNone/>
                      <wp:docPr id="10505" name="Text Box 148">
                        <a:extLst xmlns:a="http://schemas.openxmlformats.org/drawingml/2006/main">
                          <a:ext uri="{FF2B5EF4-FFF2-40B4-BE49-F238E27FC236}">
                            <a16:creationId xmlns:a16="http://schemas.microsoft.com/office/drawing/2014/main" id="{00000000-0008-0000-0000-00000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B2675" id="Text Box 148" o:spid="_x0000_s1026" type="#_x0000_t202" style="position:absolute;margin-left:0;margin-top:0;width:6pt;height:2.25pt;z-index:2536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0736" behindDoc="0" locked="0" layoutInCell="1" allowOverlap="1" wp14:anchorId="5C2DF369" wp14:editId="45B61B1F">
                      <wp:simplePos x="0" y="0"/>
                      <wp:positionH relativeFrom="column">
                        <wp:posOffset>0</wp:posOffset>
                      </wp:positionH>
                      <wp:positionV relativeFrom="paragraph">
                        <wp:posOffset>0</wp:posOffset>
                      </wp:positionV>
                      <wp:extent cx="76200" cy="28575"/>
                      <wp:effectExtent l="19050" t="19050" r="19050" b="28575"/>
                      <wp:wrapNone/>
                      <wp:docPr id="10506" name="Text Box 147">
                        <a:extLst xmlns:a="http://schemas.openxmlformats.org/drawingml/2006/main">
                          <a:ext uri="{FF2B5EF4-FFF2-40B4-BE49-F238E27FC236}">
                            <a16:creationId xmlns:a16="http://schemas.microsoft.com/office/drawing/2014/main" id="{00000000-0008-0000-0000-00000A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87CB9" id="Text Box 147" o:spid="_x0000_s1026" type="#_x0000_t202" style="position:absolute;margin-left:0;margin-top:0;width:6pt;height:2.25pt;z-index:2536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1760" behindDoc="0" locked="0" layoutInCell="1" allowOverlap="1" wp14:anchorId="69DFEB25" wp14:editId="763B5FDB">
                      <wp:simplePos x="0" y="0"/>
                      <wp:positionH relativeFrom="column">
                        <wp:posOffset>0</wp:posOffset>
                      </wp:positionH>
                      <wp:positionV relativeFrom="paragraph">
                        <wp:posOffset>0</wp:posOffset>
                      </wp:positionV>
                      <wp:extent cx="76200" cy="28575"/>
                      <wp:effectExtent l="19050" t="19050" r="19050" b="28575"/>
                      <wp:wrapNone/>
                      <wp:docPr id="10507" name="Text Box 146">
                        <a:extLst xmlns:a="http://schemas.openxmlformats.org/drawingml/2006/main">
                          <a:ext uri="{FF2B5EF4-FFF2-40B4-BE49-F238E27FC236}">
                            <a16:creationId xmlns:a16="http://schemas.microsoft.com/office/drawing/2014/main" id="{00000000-0008-0000-0000-00000B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A2559" id="Text Box 146" o:spid="_x0000_s1026" type="#_x0000_t202" style="position:absolute;margin-left:0;margin-top:0;width:6pt;height:2.25pt;z-index:2536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2784" behindDoc="0" locked="0" layoutInCell="1" allowOverlap="1" wp14:anchorId="4E4CC8C7" wp14:editId="5ED94E77">
                      <wp:simplePos x="0" y="0"/>
                      <wp:positionH relativeFrom="column">
                        <wp:posOffset>0</wp:posOffset>
                      </wp:positionH>
                      <wp:positionV relativeFrom="paragraph">
                        <wp:posOffset>0</wp:posOffset>
                      </wp:positionV>
                      <wp:extent cx="76200" cy="28575"/>
                      <wp:effectExtent l="19050" t="19050" r="19050" b="28575"/>
                      <wp:wrapNone/>
                      <wp:docPr id="10508" name="Text Box 145">
                        <a:extLst xmlns:a="http://schemas.openxmlformats.org/drawingml/2006/main">
                          <a:ext uri="{FF2B5EF4-FFF2-40B4-BE49-F238E27FC236}">
                            <a16:creationId xmlns:a16="http://schemas.microsoft.com/office/drawing/2014/main" id="{00000000-0008-0000-0000-00000C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0D3B23" id="Text Box 145" o:spid="_x0000_s1026" type="#_x0000_t202" style="position:absolute;margin-left:0;margin-top:0;width:6pt;height:2.25pt;z-index:2536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3808" behindDoc="0" locked="0" layoutInCell="1" allowOverlap="1" wp14:anchorId="72BF4811" wp14:editId="51A41973">
                      <wp:simplePos x="0" y="0"/>
                      <wp:positionH relativeFrom="column">
                        <wp:posOffset>0</wp:posOffset>
                      </wp:positionH>
                      <wp:positionV relativeFrom="paragraph">
                        <wp:posOffset>0</wp:posOffset>
                      </wp:positionV>
                      <wp:extent cx="76200" cy="28575"/>
                      <wp:effectExtent l="19050" t="19050" r="19050" b="28575"/>
                      <wp:wrapNone/>
                      <wp:docPr id="10509" name="Text Box 144">
                        <a:extLst xmlns:a="http://schemas.openxmlformats.org/drawingml/2006/main">
                          <a:ext uri="{FF2B5EF4-FFF2-40B4-BE49-F238E27FC236}">
                            <a16:creationId xmlns:a16="http://schemas.microsoft.com/office/drawing/2014/main" id="{00000000-0008-0000-0000-00000D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F81C1" id="Text Box 144" o:spid="_x0000_s1026" type="#_x0000_t202" style="position:absolute;margin-left:0;margin-top:0;width:6pt;height:2.25pt;z-index:2536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4832" behindDoc="0" locked="0" layoutInCell="1" allowOverlap="1" wp14:anchorId="2F3CA2D9" wp14:editId="1F713209">
                      <wp:simplePos x="0" y="0"/>
                      <wp:positionH relativeFrom="column">
                        <wp:posOffset>0</wp:posOffset>
                      </wp:positionH>
                      <wp:positionV relativeFrom="paragraph">
                        <wp:posOffset>0</wp:posOffset>
                      </wp:positionV>
                      <wp:extent cx="76200" cy="28575"/>
                      <wp:effectExtent l="19050" t="19050" r="19050" b="28575"/>
                      <wp:wrapNone/>
                      <wp:docPr id="10510" name="Text Box 143">
                        <a:extLst xmlns:a="http://schemas.openxmlformats.org/drawingml/2006/main">
                          <a:ext uri="{FF2B5EF4-FFF2-40B4-BE49-F238E27FC236}">
                            <a16:creationId xmlns:a16="http://schemas.microsoft.com/office/drawing/2014/main" id="{00000000-0008-0000-0000-00000E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45551E" id="Text Box 143" o:spid="_x0000_s1026" type="#_x0000_t202" style="position:absolute;margin-left:0;margin-top:0;width:6pt;height:2.25pt;z-index:2536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5856" behindDoc="0" locked="0" layoutInCell="1" allowOverlap="1" wp14:anchorId="44401D3F" wp14:editId="54995444">
                      <wp:simplePos x="0" y="0"/>
                      <wp:positionH relativeFrom="column">
                        <wp:posOffset>0</wp:posOffset>
                      </wp:positionH>
                      <wp:positionV relativeFrom="paragraph">
                        <wp:posOffset>0</wp:posOffset>
                      </wp:positionV>
                      <wp:extent cx="76200" cy="28575"/>
                      <wp:effectExtent l="19050" t="19050" r="19050" b="28575"/>
                      <wp:wrapNone/>
                      <wp:docPr id="10511" name="Text Box 142">
                        <a:extLst xmlns:a="http://schemas.openxmlformats.org/drawingml/2006/main">
                          <a:ext uri="{FF2B5EF4-FFF2-40B4-BE49-F238E27FC236}">
                            <a16:creationId xmlns:a16="http://schemas.microsoft.com/office/drawing/2014/main" id="{00000000-0008-0000-0000-00000F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85BBF" id="Text Box 142" o:spid="_x0000_s1026" type="#_x0000_t202" style="position:absolute;margin-left:0;margin-top:0;width:6pt;height:2.25pt;z-index:2536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6880" behindDoc="0" locked="0" layoutInCell="1" allowOverlap="1" wp14:anchorId="6AAEDF7D" wp14:editId="19429C1B">
                      <wp:simplePos x="0" y="0"/>
                      <wp:positionH relativeFrom="column">
                        <wp:posOffset>0</wp:posOffset>
                      </wp:positionH>
                      <wp:positionV relativeFrom="paragraph">
                        <wp:posOffset>0</wp:posOffset>
                      </wp:positionV>
                      <wp:extent cx="76200" cy="28575"/>
                      <wp:effectExtent l="19050" t="19050" r="19050" b="28575"/>
                      <wp:wrapNone/>
                      <wp:docPr id="10512" name="Text Box 141">
                        <a:extLst xmlns:a="http://schemas.openxmlformats.org/drawingml/2006/main">
                          <a:ext uri="{FF2B5EF4-FFF2-40B4-BE49-F238E27FC236}">
                            <a16:creationId xmlns:a16="http://schemas.microsoft.com/office/drawing/2014/main" id="{00000000-0008-0000-0000-000010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1240F" id="Text Box 141" o:spid="_x0000_s1026" type="#_x0000_t202" style="position:absolute;margin-left:0;margin-top:0;width:6pt;height:2.25pt;z-index:2536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7904" behindDoc="0" locked="0" layoutInCell="1" allowOverlap="1" wp14:anchorId="51C0A3F0" wp14:editId="2B6B84C3">
                      <wp:simplePos x="0" y="0"/>
                      <wp:positionH relativeFrom="column">
                        <wp:posOffset>0</wp:posOffset>
                      </wp:positionH>
                      <wp:positionV relativeFrom="paragraph">
                        <wp:posOffset>0</wp:posOffset>
                      </wp:positionV>
                      <wp:extent cx="76200" cy="28575"/>
                      <wp:effectExtent l="19050" t="19050" r="19050" b="28575"/>
                      <wp:wrapNone/>
                      <wp:docPr id="10513" name="Text Box 140">
                        <a:extLst xmlns:a="http://schemas.openxmlformats.org/drawingml/2006/main">
                          <a:ext uri="{FF2B5EF4-FFF2-40B4-BE49-F238E27FC236}">
                            <a16:creationId xmlns:a16="http://schemas.microsoft.com/office/drawing/2014/main" id="{00000000-0008-0000-0000-000011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3BA3F" id="Text Box 140" o:spid="_x0000_s1026" type="#_x0000_t202" style="position:absolute;margin-left:0;margin-top:0;width:6pt;height:2.25pt;z-index:2536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8928" behindDoc="0" locked="0" layoutInCell="1" allowOverlap="1" wp14:anchorId="665E0CBF" wp14:editId="56D0F538">
                      <wp:simplePos x="0" y="0"/>
                      <wp:positionH relativeFrom="column">
                        <wp:posOffset>0</wp:posOffset>
                      </wp:positionH>
                      <wp:positionV relativeFrom="paragraph">
                        <wp:posOffset>0</wp:posOffset>
                      </wp:positionV>
                      <wp:extent cx="76200" cy="28575"/>
                      <wp:effectExtent l="19050" t="19050" r="19050" b="28575"/>
                      <wp:wrapNone/>
                      <wp:docPr id="10514" name="Text Box 139">
                        <a:extLst xmlns:a="http://schemas.openxmlformats.org/drawingml/2006/main">
                          <a:ext uri="{FF2B5EF4-FFF2-40B4-BE49-F238E27FC236}">
                            <a16:creationId xmlns:a16="http://schemas.microsoft.com/office/drawing/2014/main" id="{00000000-0008-0000-0000-000012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12E1BC" id="Text Box 139" o:spid="_x0000_s1026" type="#_x0000_t202" style="position:absolute;margin-left:0;margin-top:0;width:6pt;height:2.25pt;z-index:2536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29952" behindDoc="0" locked="0" layoutInCell="1" allowOverlap="1" wp14:anchorId="411BDE11" wp14:editId="295C5104">
                      <wp:simplePos x="0" y="0"/>
                      <wp:positionH relativeFrom="column">
                        <wp:posOffset>0</wp:posOffset>
                      </wp:positionH>
                      <wp:positionV relativeFrom="paragraph">
                        <wp:posOffset>0</wp:posOffset>
                      </wp:positionV>
                      <wp:extent cx="76200" cy="28575"/>
                      <wp:effectExtent l="19050" t="19050" r="19050" b="28575"/>
                      <wp:wrapNone/>
                      <wp:docPr id="10515" name="Text Box 138">
                        <a:extLst xmlns:a="http://schemas.openxmlformats.org/drawingml/2006/main">
                          <a:ext uri="{FF2B5EF4-FFF2-40B4-BE49-F238E27FC236}">
                            <a16:creationId xmlns:a16="http://schemas.microsoft.com/office/drawing/2014/main" id="{00000000-0008-0000-0000-000013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37ECD" id="Text Box 138" o:spid="_x0000_s1026" type="#_x0000_t202" style="position:absolute;margin-left:0;margin-top:0;width:6pt;height:2.25pt;z-index:2536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30976" behindDoc="0" locked="0" layoutInCell="1" allowOverlap="1" wp14:anchorId="6523147B" wp14:editId="559CE0F7">
                      <wp:simplePos x="0" y="0"/>
                      <wp:positionH relativeFrom="column">
                        <wp:posOffset>0</wp:posOffset>
                      </wp:positionH>
                      <wp:positionV relativeFrom="paragraph">
                        <wp:posOffset>0</wp:posOffset>
                      </wp:positionV>
                      <wp:extent cx="76200" cy="28575"/>
                      <wp:effectExtent l="19050" t="19050" r="19050" b="28575"/>
                      <wp:wrapNone/>
                      <wp:docPr id="10516" name="Text Box 137">
                        <a:extLst xmlns:a="http://schemas.openxmlformats.org/drawingml/2006/main">
                          <a:ext uri="{FF2B5EF4-FFF2-40B4-BE49-F238E27FC236}">
                            <a16:creationId xmlns:a16="http://schemas.microsoft.com/office/drawing/2014/main" id="{00000000-0008-0000-0000-000014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B7D90" id="Text Box 137" o:spid="_x0000_s1026" type="#_x0000_t202" style="position:absolute;margin-left:0;margin-top:0;width:6pt;height:2.25pt;z-index:2536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32000" behindDoc="0" locked="0" layoutInCell="1" allowOverlap="1" wp14:anchorId="0DD59884" wp14:editId="7E6F4DC0">
                      <wp:simplePos x="0" y="0"/>
                      <wp:positionH relativeFrom="column">
                        <wp:posOffset>0</wp:posOffset>
                      </wp:positionH>
                      <wp:positionV relativeFrom="paragraph">
                        <wp:posOffset>0</wp:posOffset>
                      </wp:positionV>
                      <wp:extent cx="76200" cy="28575"/>
                      <wp:effectExtent l="19050" t="19050" r="19050" b="28575"/>
                      <wp:wrapNone/>
                      <wp:docPr id="10517" name="Text Box 136">
                        <a:extLst xmlns:a="http://schemas.openxmlformats.org/drawingml/2006/main">
                          <a:ext uri="{FF2B5EF4-FFF2-40B4-BE49-F238E27FC236}">
                            <a16:creationId xmlns:a16="http://schemas.microsoft.com/office/drawing/2014/main" id="{00000000-0008-0000-0000-000015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C59F8" id="Text Box 136" o:spid="_x0000_s1026" type="#_x0000_t202" style="position:absolute;margin-left:0;margin-top:0;width:6pt;height:2.25pt;z-index:2536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33024" behindDoc="0" locked="0" layoutInCell="1" allowOverlap="1" wp14:anchorId="5648ADA9" wp14:editId="0F06BFC8">
                      <wp:simplePos x="0" y="0"/>
                      <wp:positionH relativeFrom="column">
                        <wp:posOffset>0</wp:posOffset>
                      </wp:positionH>
                      <wp:positionV relativeFrom="paragraph">
                        <wp:posOffset>0</wp:posOffset>
                      </wp:positionV>
                      <wp:extent cx="76200" cy="28575"/>
                      <wp:effectExtent l="19050" t="19050" r="19050" b="28575"/>
                      <wp:wrapNone/>
                      <wp:docPr id="10518" name="Text Box 135">
                        <a:extLst xmlns:a="http://schemas.openxmlformats.org/drawingml/2006/main">
                          <a:ext uri="{FF2B5EF4-FFF2-40B4-BE49-F238E27FC236}">
                            <a16:creationId xmlns:a16="http://schemas.microsoft.com/office/drawing/2014/main" id="{00000000-0008-0000-0000-000016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33DA3" id="Text Box 135" o:spid="_x0000_s1026" type="#_x0000_t202" style="position:absolute;margin-left:0;margin-top:0;width:6pt;height:2.25pt;z-index:2536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34048" behindDoc="0" locked="0" layoutInCell="1" allowOverlap="1" wp14:anchorId="3D3AFE97" wp14:editId="10F8070B">
                      <wp:simplePos x="0" y="0"/>
                      <wp:positionH relativeFrom="column">
                        <wp:posOffset>0</wp:posOffset>
                      </wp:positionH>
                      <wp:positionV relativeFrom="paragraph">
                        <wp:posOffset>0</wp:posOffset>
                      </wp:positionV>
                      <wp:extent cx="76200" cy="28575"/>
                      <wp:effectExtent l="19050" t="19050" r="19050" b="28575"/>
                      <wp:wrapNone/>
                      <wp:docPr id="10519" name="Text Box 134">
                        <a:extLst xmlns:a="http://schemas.openxmlformats.org/drawingml/2006/main">
                          <a:ext uri="{FF2B5EF4-FFF2-40B4-BE49-F238E27FC236}">
                            <a16:creationId xmlns:a16="http://schemas.microsoft.com/office/drawing/2014/main" id="{00000000-0008-0000-0000-000017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58131" id="Text Box 134" o:spid="_x0000_s1026" type="#_x0000_t202" style="position:absolute;margin-left:0;margin-top:0;width:6pt;height:2.25pt;z-index:2536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3636096" behindDoc="0" locked="0" layoutInCell="1" allowOverlap="1" wp14:anchorId="1B45CAAA" wp14:editId="3A6DDC61">
                      <wp:simplePos x="0" y="0"/>
                      <wp:positionH relativeFrom="column">
                        <wp:posOffset>0</wp:posOffset>
                      </wp:positionH>
                      <wp:positionV relativeFrom="paragraph">
                        <wp:posOffset>0</wp:posOffset>
                      </wp:positionV>
                      <wp:extent cx="76200" cy="28575"/>
                      <wp:effectExtent l="19050" t="19050" r="19050" b="28575"/>
                      <wp:wrapNone/>
                      <wp:docPr id="10521" name="Text Box 133">
                        <a:extLst xmlns:a="http://schemas.openxmlformats.org/drawingml/2006/main">
                          <a:ext uri="{FF2B5EF4-FFF2-40B4-BE49-F238E27FC236}">
                            <a16:creationId xmlns:a16="http://schemas.microsoft.com/office/drawing/2014/main" id="{00000000-0008-0000-0000-0000192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AF6FCD" id="Text Box 133" o:spid="_x0000_s1026" type="#_x0000_t202" style="position:absolute;margin-left:0;margin-top:0;width:6pt;height:2.25pt;z-index:2536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8176" behindDoc="0" locked="0" layoutInCell="1" allowOverlap="1" wp14:anchorId="5F7C8D22" wp14:editId="37287AE8">
                      <wp:simplePos x="0" y="0"/>
                      <wp:positionH relativeFrom="column">
                        <wp:posOffset>0</wp:posOffset>
                      </wp:positionH>
                      <wp:positionV relativeFrom="paragraph">
                        <wp:posOffset>0</wp:posOffset>
                      </wp:positionV>
                      <wp:extent cx="76200" cy="28575"/>
                      <wp:effectExtent l="19050" t="19050" r="19050" b="28575"/>
                      <wp:wrapNone/>
                      <wp:docPr id="11441" name="Text Box 132">
                        <a:extLst xmlns:a="http://schemas.openxmlformats.org/drawingml/2006/main">
                          <a:ext uri="{FF2B5EF4-FFF2-40B4-BE49-F238E27FC236}">
                            <a16:creationId xmlns:a16="http://schemas.microsoft.com/office/drawing/2014/main" id="{00000000-0008-0000-0000-0000B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33C98" id="Text Box 132" o:spid="_x0000_s1026" type="#_x0000_t202" style="position:absolute;margin-left:0;margin-top:0;width:6pt;height:2.25pt;z-index:2545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79200" behindDoc="0" locked="0" layoutInCell="1" allowOverlap="1" wp14:anchorId="483F4617" wp14:editId="26FFE7A8">
                      <wp:simplePos x="0" y="0"/>
                      <wp:positionH relativeFrom="column">
                        <wp:posOffset>0</wp:posOffset>
                      </wp:positionH>
                      <wp:positionV relativeFrom="paragraph">
                        <wp:posOffset>0</wp:posOffset>
                      </wp:positionV>
                      <wp:extent cx="76200" cy="28575"/>
                      <wp:effectExtent l="19050" t="19050" r="19050" b="28575"/>
                      <wp:wrapNone/>
                      <wp:docPr id="11442" name="Text Box 131">
                        <a:extLst xmlns:a="http://schemas.openxmlformats.org/drawingml/2006/main">
                          <a:ext uri="{FF2B5EF4-FFF2-40B4-BE49-F238E27FC236}">
                            <a16:creationId xmlns:a16="http://schemas.microsoft.com/office/drawing/2014/main" id="{00000000-0008-0000-0000-0000B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6D9AD" id="Text Box 131" o:spid="_x0000_s1026" type="#_x0000_t202" style="position:absolute;margin-left:0;margin-top:0;width:6pt;height:2.25pt;z-index:2545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0224" behindDoc="0" locked="0" layoutInCell="1" allowOverlap="1" wp14:anchorId="3E70BA0C" wp14:editId="4266D58C">
                      <wp:simplePos x="0" y="0"/>
                      <wp:positionH relativeFrom="column">
                        <wp:posOffset>0</wp:posOffset>
                      </wp:positionH>
                      <wp:positionV relativeFrom="paragraph">
                        <wp:posOffset>0</wp:posOffset>
                      </wp:positionV>
                      <wp:extent cx="76200" cy="28575"/>
                      <wp:effectExtent l="19050" t="19050" r="19050" b="28575"/>
                      <wp:wrapNone/>
                      <wp:docPr id="11443" name="Text Box 130">
                        <a:extLst xmlns:a="http://schemas.openxmlformats.org/drawingml/2006/main">
                          <a:ext uri="{FF2B5EF4-FFF2-40B4-BE49-F238E27FC236}">
                            <a16:creationId xmlns:a16="http://schemas.microsoft.com/office/drawing/2014/main" id="{00000000-0008-0000-0000-0000B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C572BF" id="Text Box 130" o:spid="_x0000_s1026" type="#_x0000_t202" style="position:absolute;margin-left:0;margin-top:0;width:6pt;height:2.25pt;z-index:2545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1248" behindDoc="0" locked="0" layoutInCell="1" allowOverlap="1" wp14:anchorId="059E2219" wp14:editId="7E1B3A91">
                      <wp:simplePos x="0" y="0"/>
                      <wp:positionH relativeFrom="column">
                        <wp:posOffset>0</wp:posOffset>
                      </wp:positionH>
                      <wp:positionV relativeFrom="paragraph">
                        <wp:posOffset>0</wp:posOffset>
                      </wp:positionV>
                      <wp:extent cx="76200" cy="28575"/>
                      <wp:effectExtent l="19050" t="19050" r="19050" b="28575"/>
                      <wp:wrapNone/>
                      <wp:docPr id="11444" name="Text Box 129">
                        <a:extLst xmlns:a="http://schemas.openxmlformats.org/drawingml/2006/main">
                          <a:ext uri="{FF2B5EF4-FFF2-40B4-BE49-F238E27FC236}">
                            <a16:creationId xmlns:a16="http://schemas.microsoft.com/office/drawing/2014/main" id="{00000000-0008-0000-0000-0000B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B9264" id="Text Box 129" o:spid="_x0000_s1026" type="#_x0000_t202" style="position:absolute;margin-left:0;margin-top:0;width:6pt;height:2.25pt;z-index:2545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2272" behindDoc="0" locked="0" layoutInCell="1" allowOverlap="1" wp14:anchorId="1E8ED45A" wp14:editId="75A2BD4A">
                      <wp:simplePos x="0" y="0"/>
                      <wp:positionH relativeFrom="column">
                        <wp:posOffset>0</wp:posOffset>
                      </wp:positionH>
                      <wp:positionV relativeFrom="paragraph">
                        <wp:posOffset>0</wp:posOffset>
                      </wp:positionV>
                      <wp:extent cx="76200" cy="28575"/>
                      <wp:effectExtent l="19050" t="19050" r="19050" b="28575"/>
                      <wp:wrapNone/>
                      <wp:docPr id="11445" name="Text Box 128">
                        <a:extLst xmlns:a="http://schemas.openxmlformats.org/drawingml/2006/main">
                          <a:ext uri="{FF2B5EF4-FFF2-40B4-BE49-F238E27FC236}">
                            <a16:creationId xmlns:a16="http://schemas.microsoft.com/office/drawing/2014/main" id="{00000000-0008-0000-0000-0000B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BC110E" id="Text Box 128" o:spid="_x0000_s1026" type="#_x0000_t202" style="position:absolute;margin-left:0;margin-top:0;width:6pt;height:2.25pt;z-index:2545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3296" behindDoc="0" locked="0" layoutInCell="1" allowOverlap="1" wp14:anchorId="68754E2B" wp14:editId="7F44C062">
                      <wp:simplePos x="0" y="0"/>
                      <wp:positionH relativeFrom="column">
                        <wp:posOffset>0</wp:posOffset>
                      </wp:positionH>
                      <wp:positionV relativeFrom="paragraph">
                        <wp:posOffset>0</wp:posOffset>
                      </wp:positionV>
                      <wp:extent cx="76200" cy="28575"/>
                      <wp:effectExtent l="19050" t="19050" r="19050" b="28575"/>
                      <wp:wrapNone/>
                      <wp:docPr id="11446" name="Text Box 127">
                        <a:extLst xmlns:a="http://schemas.openxmlformats.org/drawingml/2006/main">
                          <a:ext uri="{FF2B5EF4-FFF2-40B4-BE49-F238E27FC236}">
                            <a16:creationId xmlns:a16="http://schemas.microsoft.com/office/drawing/2014/main" id="{00000000-0008-0000-0000-0000B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B0611" id="Text Box 127" o:spid="_x0000_s1026" type="#_x0000_t202" style="position:absolute;margin-left:0;margin-top:0;width:6pt;height:2.25pt;z-index:2545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4320" behindDoc="0" locked="0" layoutInCell="1" allowOverlap="1" wp14:anchorId="7744C0C7" wp14:editId="0B955D3A">
                      <wp:simplePos x="0" y="0"/>
                      <wp:positionH relativeFrom="column">
                        <wp:posOffset>0</wp:posOffset>
                      </wp:positionH>
                      <wp:positionV relativeFrom="paragraph">
                        <wp:posOffset>0</wp:posOffset>
                      </wp:positionV>
                      <wp:extent cx="76200" cy="28575"/>
                      <wp:effectExtent l="19050" t="19050" r="19050" b="28575"/>
                      <wp:wrapNone/>
                      <wp:docPr id="11447" name="Text Box 126">
                        <a:extLst xmlns:a="http://schemas.openxmlformats.org/drawingml/2006/main">
                          <a:ext uri="{FF2B5EF4-FFF2-40B4-BE49-F238E27FC236}">
                            <a16:creationId xmlns:a16="http://schemas.microsoft.com/office/drawing/2014/main" id="{00000000-0008-0000-0000-0000B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D2F07" id="Text Box 126" o:spid="_x0000_s1026" type="#_x0000_t202" style="position:absolute;margin-left:0;margin-top:0;width:6pt;height:2.25pt;z-index:2545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5344" behindDoc="0" locked="0" layoutInCell="1" allowOverlap="1" wp14:anchorId="23A4877C" wp14:editId="7C2623A7">
                      <wp:simplePos x="0" y="0"/>
                      <wp:positionH relativeFrom="column">
                        <wp:posOffset>0</wp:posOffset>
                      </wp:positionH>
                      <wp:positionV relativeFrom="paragraph">
                        <wp:posOffset>0</wp:posOffset>
                      </wp:positionV>
                      <wp:extent cx="76200" cy="28575"/>
                      <wp:effectExtent l="19050" t="19050" r="19050" b="28575"/>
                      <wp:wrapNone/>
                      <wp:docPr id="11448" name="Text Box 125">
                        <a:extLst xmlns:a="http://schemas.openxmlformats.org/drawingml/2006/main">
                          <a:ext uri="{FF2B5EF4-FFF2-40B4-BE49-F238E27FC236}">
                            <a16:creationId xmlns:a16="http://schemas.microsoft.com/office/drawing/2014/main" id="{00000000-0008-0000-0000-0000B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B2A38" id="Text Box 125" o:spid="_x0000_s1026" type="#_x0000_t202" style="position:absolute;margin-left:0;margin-top:0;width:6pt;height:2.25pt;z-index:2545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6368" behindDoc="0" locked="0" layoutInCell="1" allowOverlap="1" wp14:anchorId="79EE56D1" wp14:editId="5E32B69A">
                      <wp:simplePos x="0" y="0"/>
                      <wp:positionH relativeFrom="column">
                        <wp:posOffset>0</wp:posOffset>
                      </wp:positionH>
                      <wp:positionV relativeFrom="paragraph">
                        <wp:posOffset>0</wp:posOffset>
                      </wp:positionV>
                      <wp:extent cx="76200" cy="28575"/>
                      <wp:effectExtent l="19050" t="19050" r="19050" b="28575"/>
                      <wp:wrapNone/>
                      <wp:docPr id="11449" name="Text Box 124">
                        <a:extLst xmlns:a="http://schemas.openxmlformats.org/drawingml/2006/main">
                          <a:ext uri="{FF2B5EF4-FFF2-40B4-BE49-F238E27FC236}">
                            <a16:creationId xmlns:a16="http://schemas.microsoft.com/office/drawing/2014/main" id="{00000000-0008-0000-0000-0000B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CA22C8" id="Text Box 124" o:spid="_x0000_s1026" type="#_x0000_t202" style="position:absolute;margin-left:0;margin-top:0;width:6pt;height:2.25pt;z-index:2545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7392" behindDoc="0" locked="0" layoutInCell="1" allowOverlap="1" wp14:anchorId="478587A9" wp14:editId="5A941260">
                      <wp:simplePos x="0" y="0"/>
                      <wp:positionH relativeFrom="column">
                        <wp:posOffset>0</wp:posOffset>
                      </wp:positionH>
                      <wp:positionV relativeFrom="paragraph">
                        <wp:posOffset>0</wp:posOffset>
                      </wp:positionV>
                      <wp:extent cx="76200" cy="28575"/>
                      <wp:effectExtent l="19050" t="19050" r="19050" b="28575"/>
                      <wp:wrapNone/>
                      <wp:docPr id="11450" name="Text Box 123">
                        <a:extLst xmlns:a="http://schemas.openxmlformats.org/drawingml/2006/main">
                          <a:ext uri="{FF2B5EF4-FFF2-40B4-BE49-F238E27FC236}">
                            <a16:creationId xmlns:a16="http://schemas.microsoft.com/office/drawing/2014/main" id="{00000000-0008-0000-0000-0000B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2CF7B" id="Text Box 123" o:spid="_x0000_s1026" type="#_x0000_t202" style="position:absolute;margin-left:0;margin-top:0;width:6pt;height:2.25pt;z-index:2545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8416" behindDoc="0" locked="0" layoutInCell="1" allowOverlap="1" wp14:anchorId="68B2426C" wp14:editId="7D91E44F">
                      <wp:simplePos x="0" y="0"/>
                      <wp:positionH relativeFrom="column">
                        <wp:posOffset>0</wp:posOffset>
                      </wp:positionH>
                      <wp:positionV relativeFrom="paragraph">
                        <wp:posOffset>0</wp:posOffset>
                      </wp:positionV>
                      <wp:extent cx="76200" cy="28575"/>
                      <wp:effectExtent l="19050" t="19050" r="19050" b="28575"/>
                      <wp:wrapNone/>
                      <wp:docPr id="11451" name="Text Box 122">
                        <a:extLst xmlns:a="http://schemas.openxmlformats.org/drawingml/2006/main">
                          <a:ext uri="{FF2B5EF4-FFF2-40B4-BE49-F238E27FC236}">
                            <a16:creationId xmlns:a16="http://schemas.microsoft.com/office/drawing/2014/main" id="{00000000-0008-0000-0000-0000B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F6CFDB" id="Text Box 122" o:spid="_x0000_s1026" type="#_x0000_t202" style="position:absolute;margin-left:0;margin-top:0;width:6pt;height:2.25pt;z-index:2545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89440" behindDoc="0" locked="0" layoutInCell="1" allowOverlap="1" wp14:anchorId="19AB15E2" wp14:editId="60F09911">
                      <wp:simplePos x="0" y="0"/>
                      <wp:positionH relativeFrom="column">
                        <wp:posOffset>0</wp:posOffset>
                      </wp:positionH>
                      <wp:positionV relativeFrom="paragraph">
                        <wp:posOffset>0</wp:posOffset>
                      </wp:positionV>
                      <wp:extent cx="76200" cy="28575"/>
                      <wp:effectExtent l="19050" t="19050" r="19050" b="28575"/>
                      <wp:wrapNone/>
                      <wp:docPr id="11452" name="Text Box 121">
                        <a:extLst xmlns:a="http://schemas.openxmlformats.org/drawingml/2006/main">
                          <a:ext uri="{FF2B5EF4-FFF2-40B4-BE49-F238E27FC236}">
                            <a16:creationId xmlns:a16="http://schemas.microsoft.com/office/drawing/2014/main" id="{00000000-0008-0000-0000-0000B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6BB49" id="Text Box 121" o:spid="_x0000_s1026" type="#_x0000_t202" style="position:absolute;margin-left:0;margin-top:0;width:6pt;height:2.25pt;z-index:2545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0464" behindDoc="0" locked="0" layoutInCell="1" allowOverlap="1" wp14:anchorId="5373411D" wp14:editId="092D1073">
                      <wp:simplePos x="0" y="0"/>
                      <wp:positionH relativeFrom="column">
                        <wp:posOffset>0</wp:posOffset>
                      </wp:positionH>
                      <wp:positionV relativeFrom="paragraph">
                        <wp:posOffset>0</wp:posOffset>
                      </wp:positionV>
                      <wp:extent cx="76200" cy="28575"/>
                      <wp:effectExtent l="19050" t="19050" r="19050" b="28575"/>
                      <wp:wrapNone/>
                      <wp:docPr id="11453" name="Text Box 120">
                        <a:extLst xmlns:a="http://schemas.openxmlformats.org/drawingml/2006/main">
                          <a:ext uri="{FF2B5EF4-FFF2-40B4-BE49-F238E27FC236}">
                            <a16:creationId xmlns:a16="http://schemas.microsoft.com/office/drawing/2014/main" id="{00000000-0008-0000-0000-0000B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A466EF" id="Text Box 120" o:spid="_x0000_s1026" type="#_x0000_t202" style="position:absolute;margin-left:0;margin-top:0;width:6pt;height:2.25pt;z-index:2545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1488" behindDoc="0" locked="0" layoutInCell="1" allowOverlap="1" wp14:anchorId="0795D05A" wp14:editId="20DCB524">
                      <wp:simplePos x="0" y="0"/>
                      <wp:positionH relativeFrom="column">
                        <wp:posOffset>0</wp:posOffset>
                      </wp:positionH>
                      <wp:positionV relativeFrom="paragraph">
                        <wp:posOffset>0</wp:posOffset>
                      </wp:positionV>
                      <wp:extent cx="76200" cy="28575"/>
                      <wp:effectExtent l="19050" t="19050" r="19050" b="28575"/>
                      <wp:wrapNone/>
                      <wp:docPr id="11454" name="Text Box 119">
                        <a:extLst xmlns:a="http://schemas.openxmlformats.org/drawingml/2006/main">
                          <a:ext uri="{FF2B5EF4-FFF2-40B4-BE49-F238E27FC236}">
                            <a16:creationId xmlns:a16="http://schemas.microsoft.com/office/drawing/2014/main" id="{00000000-0008-0000-0000-0000B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D080FD" id="Text Box 119" o:spid="_x0000_s1026" type="#_x0000_t202" style="position:absolute;margin-left:0;margin-top:0;width:6pt;height:2.25pt;z-index:2545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2512" behindDoc="0" locked="0" layoutInCell="1" allowOverlap="1" wp14:anchorId="1966C5DE" wp14:editId="4E1DE3BE">
                      <wp:simplePos x="0" y="0"/>
                      <wp:positionH relativeFrom="column">
                        <wp:posOffset>0</wp:posOffset>
                      </wp:positionH>
                      <wp:positionV relativeFrom="paragraph">
                        <wp:posOffset>0</wp:posOffset>
                      </wp:positionV>
                      <wp:extent cx="76200" cy="28575"/>
                      <wp:effectExtent l="19050" t="19050" r="19050" b="28575"/>
                      <wp:wrapNone/>
                      <wp:docPr id="11455" name="Text Box 118">
                        <a:extLst xmlns:a="http://schemas.openxmlformats.org/drawingml/2006/main">
                          <a:ext uri="{FF2B5EF4-FFF2-40B4-BE49-F238E27FC236}">
                            <a16:creationId xmlns:a16="http://schemas.microsoft.com/office/drawing/2014/main" id="{00000000-0008-0000-0000-0000B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D9C37" id="Text Box 118" o:spid="_x0000_s1026" type="#_x0000_t202" style="position:absolute;margin-left:0;margin-top:0;width:6pt;height:2.25pt;z-index:2545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3536" behindDoc="0" locked="0" layoutInCell="1" allowOverlap="1" wp14:anchorId="16C19FD5" wp14:editId="6BB6DCAB">
                      <wp:simplePos x="0" y="0"/>
                      <wp:positionH relativeFrom="column">
                        <wp:posOffset>0</wp:posOffset>
                      </wp:positionH>
                      <wp:positionV relativeFrom="paragraph">
                        <wp:posOffset>0</wp:posOffset>
                      </wp:positionV>
                      <wp:extent cx="76200" cy="28575"/>
                      <wp:effectExtent l="19050" t="19050" r="19050" b="28575"/>
                      <wp:wrapNone/>
                      <wp:docPr id="11456" name="Text Box 117">
                        <a:extLst xmlns:a="http://schemas.openxmlformats.org/drawingml/2006/main">
                          <a:ext uri="{FF2B5EF4-FFF2-40B4-BE49-F238E27FC236}">
                            <a16:creationId xmlns:a16="http://schemas.microsoft.com/office/drawing/2014/main" id="{00000000-0008-0000-0000-0000C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5290A" id="Text Box 117" o:spid="_x0000_s1026" type="#_x0000_t202" style="position:absolute;margin-left:0;margin-top:0;width:6pt;height:2.25pt;z-index:2545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4560" behindDoc="0" locked="0" layoutInCell="1" allowOverlap="1" wp14:anchorId="1D1D5B1D" wp14:editId="613C747F">
                      <wp:simplePos x="0" y="0"/>
                      <wp:positionH relativeFrom="column">
                        <wp:posOffset>0</wp:posOffset>
                      </wp:positionH>
                      <wp:positionV relativeFrom="paragraph">
                        <wp:posOffset>0</wp:posOffset>
                      </wp:positionV>
                      <wp:extent cx="76200" cy="28575"/>
                      <wp:effectExtent l="19050" t="19050" r="19050" b="28575"/>
                      <wp:wrapNone/>
                      <wp:docPr id="11457" name="Text Box 116">
                        <a:extLst xmlns:a="http://schemas.openxmlformats.org/drawingml/2006/main">
                          <a:ext uri="{FF2B5EF4-FFF2-40B4-BE49-F238E27FC236}">
                            <a16:creationId xmlns:a16="http://schemas.microsoft.com/office/drawing/2014/main" id="{00000000-0008-0000-0000-0000C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72455" id="Text Box 116" o:spid="_x0000_s1026" type="#_x0000_t202" style="position:absolute;margin-left:0;margin-top:0;width:6pt;height:2.25pt;z-index:2545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5584" behindDoc="0" locked="0" layoutInCell="1" allowOverlap="1" wp14:anchorId="0A3D2BE0" wp14:editId="674E0706">
                      <wp:simplePos x="0" y="0"/>
                      <wp:positionH relativeFrom="column">
                        <wp:posOffset>0</wp:posOffset>
                      </wp:positionH>
                      <wp:positionV relativeFrom="paragraph">
                        <wp:posOffset>0</wp:posOffset>
                      </wp:positionV>
                      <wp:extent cx="76200" cy="28575"/>
                      <wp:effectExtent l="19050" t="19050" r="19050" b="28575"/>
                      <wp:wrapNone/>
                      <wp:docPr id="11458" name="Text Box 115">
                        <a:extLst xmlns:a="http://schemas.openxmlformats.org/drawingml/2006/main">
                          <a:ext uri="{FF2B5EF4-FFF2-40B4-BE49-F238E27FC236}">
                            <a16:creationId xmlns:a16="http://schemas.microsoft.com/office/drawing/2014/main" id="{00000000-0008-0000-0000-0000C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DA001" id="Text Box 115" o:spid="_x0000_s1026" type="#_x0000_t202" style="position:absolute;margin-left:0;margin-top:0;width:6pt;height:2.25pt;z-index:2545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6608" behindDoc="0" locked="0" layoutInCell="1" allowOverlap="1" wp14:anchorId="67C8D6A9" wp14:editId="377057AF">
                      <wp:simplePos x="0" y="0"/>
                      <wp:positionH relativeFrom="column">
                        <wp:posOffset>0</wp:posOffset>
                      </wp:positionH>
                      <wp:positionV relativeFrom="paragraph">
                        <wp:posOffset>0</wp:posOffset>
                      </wp:positionV>
                      <wp:extent cx="76200" cy="28575"/>
                      <wp:effectExtent l="19050" t="19050" r="19050" b="28575"/>
                      <wp:wrapNone/>
                      <wp:docPr id="11459" name="Text Box 114">
                        <a:extLst xmlns:a="http://schemas.openxmlformats.org/drawingml/2006/main">
                          <a:ext uri="{FF2B5EF4-FFF2-40B4-BE49-F238E27FC236}">
                            <a16:creationId xmlns:a16="http://schemas.microsoft.com/office/drawing/2014/main" id="{00000000-0008-0000-0000-0000C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A1091" id="Text Box 114" o:spid="_x0000_s1026" type="#_x0000_t202" style="position:absolute;margin-left:0;margin-top:0;width:6pt;height:2.25pt;z-index:2545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7632" behindDoc="0" locked="0" layoutInCell="1" allowOverlap="1" wp14:anchorId="1EE00AA1" wp14:editId="6BE09AA1">
                      <wp:simplePos x="0" y="0"/>
                      <wp:positionH relativeFrom="column">
                        <wp:posOffset>0</wp:posOffset>
                      </wp:positionH>
                      <wp:positionV relativeFrom="paragraph">
                        <wp:posOffset>0</wp:posOffset>
                      </wp:positionV>
                      <wp:extent cx="76200" cy="28575"/>
                      <wp:effectExtent l="19050" t="19050" r="19050" b="28575"/>
                      <wp:wrapNone/>
                      <wp:docPr id="11460" name="Text Box 113">
                        <a:extLst xmlns:a="http://schemas.openxmlformats.org/drawingml/2006/main">
                          <a:ext uri="{FF2B5EF4-FFF2-40B4-BE49-F238E27FC236}">
                            <a16:creationId xmlns:a16="http://schemas.microsoft.com/office/drawing/2014/main" id="{00000000-0008-0000-0000-0000C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B02C1" id="Text Box 113" o:spid="_x0000_s1026" type="#_x0000_t202" style="position:absolute;margin-left:0;margin-top:0;width:6pt;height:2.25pt;z-index:2545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8656" behindDoc="0" locked="0" layoutInCell="1" allowOverlap="1" wp14:anchorId="14049849" wp14:editId="22990C53">
                      <wp:simplePos x="0" y="0"/>
                      <wp:positionH relativeFrom="column">
                        <wp:posOffset>0</wp:posOffset>
                      </wp:positionH>
                      <wp:positionV relativeFrom="paragraph">
                        <wp:posOffset>0</wp:posOffset>
                      </wp:positionV>
                      <wp:extent cx="76200" cy="28575"/>
                      <wp:effectExtent l="19050" t="19050" r="19050" b="28575"/>
                      <wp:wrapNone/>
                      <wp:docPr id="11461" name="Text Box 112">
                        <a:extLst xmlns:a="http://schemas.openxmlformats.org/drawingml/2006/main">
                          <a:ext uri="{FF2B5EF4-FFF2-40B4-BE49-F238E27FC236}">
                            <a16:creationId xmlns:a16="http://schemas.microsoft.com/office/drawing/2014/main" id="{00000000-0008-0000-0000-0000C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1B95A" id="Text Box 112" o:spid="_x0000_s1026" type="#_x0000_t202" style="position:absolute;margin-left:0;margin-top:0;width:6pt;height:2.25pt;z-index:2545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599680" behindDoc="0" locked="0" layoutInCell="1" allowOverlap="1" wp14:anchorId="0F52DB2D" wp14:editId="647A8D1D">
                      <wp:simplePos x="0" y="0"/>
                      <wp:positionH relativeFrom="column">
                        <wp:posOffset>0</wp:posOffset>
                      </wp:positionH>
                      <wp:positionV relativeFrom="paragraph">
                        <wp:posOffset>0</wp:posOffset>
                      </wp:positionV>
                      <wp:extent cx="76200" cy="28575"/>
                      <wp:effectExtent l="19050" t="19050" r="19050" b="28575"/>
                      <wp:wrapNone/>
                      <wp:docPr id="11462" name="Text Box 111">
                        <a:extLst xmlns:a="http://schemas.openxmlformats.org/drawingml/2006/main">
                          <a:ext uri="{FF2B5EF4-FFF2-40B4-BE49-F238E27FC236}">
                            <a16:creationId xmlns:a16="http://schemas.microsoft.com/office/drawing/2014/main" id="{00000000-0008-0000-0000-0000C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AD26E" id="Text Box 111" o:spid="_x0000_s1026" type="#_x0000_t202" style="position:absolute;margin-left:0;margin-top:0;width:6pt;height:2.25pt;z-index:2545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0704" behindDoc="0" locked="0" layoutInCell="1" allowOverlap="1" wp14:anchorId="78AEF8BA" wp14:editId="4C847DE2">
                      <wp:simplePos x="0" y="0"/>
                      <wp:positionH relativeFrom="column">
                        <wp:posOffset>0</wp:posOffset>
                      </wp:positionH>
                      <wp:positionV relativeFrom="paragraph">
                        <wp:posOffset>0</wp:posOffset>
                      </wp:positionV>
                      <wp:extent cx="76200" cy="28575"/>
                      <wp:effectExtent l="19050" t="19050" r="19050" b="28575"/>
                      <wp:wrapNone/>
                      <wp:docPr id="11463" name="Text Box 110">
                        <a:extLst xmlns:a="http://schemas.openxmlformats.org/drawingml/2006/main">
                          <a:ext uri="{FF2B5EF4-FFF2-40B4-BE49-F238E27FC236}">
                            <a16:creationId xmlns:a16="http://schemas.microsoft.com/office/drawing/2014/main" id="{00000000-0008-0000-0000-0000C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BE4FE" id="Text Box 110" o:spid="_x0000_s1026" type="#_x0000_t202" style="position:absolute;margin-left:0;margin-top:0;width:6pt;height:2.25pt;z-index:2546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1728" behindDoc="0" locked="0" layoutInCell="1" allowOverlap="1" wp14:anchorId="6B88FE4A" wp14:editId="11DE139B">
                      <wp:simplePos x="0" y="0"/>
                      <wp:positionH relativeFrom="column">
                        <wp:posOffset>0</wp:posOffset>
                      </wp:positionH>
                      <wp:positionV relativeFrom="paragraph">
                        <wp:posOffset>0</wp:posOffset>
                      </wp:positionV>
                      <wp:extent cx="76200" cy="28575"/>
                      <wp:effectExtent l="19050" t="19050" r="19050" b="28575"/>
                      <wp:wrapNone/>
                      <wp:docPr id="11464" name="Text Box 109">
                        <a:extLst xmlns:a="http://schemas.openxmlformats.org/drawingml/2006/main">
                          <a:ext uri="{FF2B5EF4-FFF2-40B4-BE49-F238E27FC236}">
                            <a16:creationId xmlns:a16="http://schemas.microsoft.com/office/drawing/2014/main" id="{00000000-0008-0000-0000-0000C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0C34C" id="Text Box 109" o:spid="_x0000_s1026" type="#_x0000_t202" style="position:absolute;margin-left:0;margin-top:0;width:6pt;height:2.25pt;z-index:2546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2752" behindDoc="0" locked="0" layoutInCell="1" allowOverlap="1" wp14:anchorId="01904D81" wp14:editId="0FA2E63F">
                      <wp:simplePos x="0" y="0"/>
                      <wp:positionH relativeFrom="column">
                        <wp:posOffset>0</wp:posOffset>
                      </wp:positionH>
                      <wp:positionV relativeFrom="paragraph">
                        <wp:posOffset>0</wp:posOffset>
                      </wp:positionV>
                      <wp:extent cx="76200" cy="28575"/>
                      <wp:effectExtent l="19050" t="19050" r="19050" b="28575"/>
                      <wp:wrapNone/>
                      <wp:docPr id="11465" name="Text Box 108">
                        <a:extLst xmlns:a="http://schemas.openxmlformats.org/drawingml/2006/main">
                          <a:ext uri="{FF2B5EF4-FFF2-40B4-BE49-F238E27FC236}">
                            <a16:creationId xmlns:a16="http://schemas.microsoft.com/office/drawing/2014/main" id="{00000000-0008-0000-0000-0000C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167041" id="Text Box 108" o:spid="_x0000_s1026" type="#_x0000_t202" style="position:absolute;margin-left:0;margin-top:0;width:6pt;height:2.25pt;z-index:2546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3776" behindDoc="0" locked="0" layoutInCell="1" allowOverlap="1" wp14:anchorId="17FA01A4" wp14:editId="7767B68E">
                      <wp:simplePos x="0" y="0"/>
                      <wp:positionH relativeFrom="column">
                        <wp:posOffset>0</wp:posOffset>
                      </wp:positionH>
                      <wp:positionV relativeFrom="paragraph">
                        <wp:posOffset>0</wp:posOffset>
                      </wp:positionV>
                      <wp:extent cx="76200" cy="28575"/>
                      <wp:effectExtent l="19050" t="19050" r="19050" b="28575"/>
                      <wp:wrapNone/>
                      <wp:docPr id="11466" name="Text Box 107">
                        <a:extLst xmlns:a="http://schemas.openxmlformats.org/drawingml/2006/main">
                          <a:ext uri="{FF2B5EF4-FFF2-40B4-BE49-F238E27FC236}">
                            <a16:creationId xmlns:a16="http://schemas.microsoft.com/office/drawing/2014/main" id="{00000000-0008-0000-0000-0000C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398B73" id="Text Box 107" o:spid="_x0000_s1026" type="#_x0000_t202" style="position:absolute;margin-left:0;margin-top:0;width:6pt;height:2.25pt;z-index:2546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4800" behindDoc="0" locked="0" layoutInCell="1" allowOverlap="1" wp14:anchorId="6D1DB7C2" wp14:editId="60D36437">
                      <wp:simplePos x="0" y="0"/>
                      <wp:positionH relativeFrom="column">
                        <wp:posOffset>0</wp:posOffset>
                      </wp:positionH>
                      <wp:positionV relativeFrom="paragraph">
                        <wp:posOffset>0</wp:posOffset>
                      </wp:positionV>
                      <wp:extent cx="76200" cy="28575"/>
                      <wp:effectExtent l="19050" t="19050" r="19050" b="28575"/>
                      <wp:wrapNone/>
                      <wp:docPr id="11467" name="Text Box 106">
                        <a:extLst xmlns:a="http://schemas.openxmlformats.org/drawingml/2006/main">
                          <a:ext uri="{FF2B5EF4-FFF2-40B4-BE49-F238E27FC236}">
                            <a16:creationId xmlns:a16="http://schemas.microsoft.com/office/drawing/2014/main" id="{00000000-0008-0000-0000-0000C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284E6" id="Text Box 106" o:spid="_x0000_s1026" type="#_x0000_t202" style="position:absolute;margin-left:0;margin-top:0;width:6pt;height:2.25pt;z-index:2546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5824" behindDoc="0" locked="0" layoutInCell="1" allowOverlap="1" wp14:anchorId="281F8840" wp14:editId="28B86AEC">
                      <wp:simplePos x="0" y="0"/>
                      <wp:positionH relativeFrom="column">
                        <wp:posOffset>0</wp:posOffset>
                      </wp:positionH>
                      <wp:positionV relativeFrom="paragraph">
                        <wp:posOffset>0</wp:posOffset>
                      </wp:positionV>
                      <wp:extent cx="76200" cy="28575"/>
                      <wp:effectExtent l="19050" t="19050" r="19050" b="28575"/>
                      <wp:wrapNone/>
                      <wp:docPr id="11468" name="Text Box 105">
                        <a:extLst xmlns:a="http://schemas.openxmlformats.org/drawingml/2006/main">
                          <a:ext uri="{FF2B5EF4-FFF2-40B4-BE49-F238E27FC236}">
                            <a16:creationId xmlns:a16="http://schemas.microsoft.com/office/drawing/2014/main" id="{00000000-0008-0000-0000-0000C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BB174" id="Text Box 105" o:spid="_x0000_s1026" type="#_x0000_t202" style="position:absolute;margin-left:0;margin-top:0;width:6pt;height:2.25pt;z-index:2546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6848" behindDoc="0" locked="0" layoutInCell="1" allowOverlap="1" wp14:anchorId="5CBAB75F" wp14:editId="45EAAA83">
                      <wp:simplePos x="0" y="0"/>
                      <wp:positionH relativeFrom="column">
                        <wp:posOffset>0</wp:posOffset>
                      </wp:positionH>
                      <wp:positionV relativeFrom="paragraph">
                        <wp:posOffset>0</wp:posOffset>
                      </wp:positionV>
                      <wp:extent cx="76200" cy="28575"/>
                      <wp:effectExtent l="19050" t="19050" r="19050" b="28575"/>
                      <wp:wrapNone/>
                      <wp:docPr id="11469" name="Text Box 104">
                        <a:extLst xmlns:a="http://schemas.openxmlformats.org/drawingml/2006/main">
                          <a:ext uri="{FF2B5EF4-FFF2-40B4-BE49-F238E27FC236}">
                            <a16:creationId xmlns:a16="http://schemas.microsoft.com/office/drawing/2014/main" id="{00000000-0008-0000-0000-0000C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4C953" id="Text Box 104" o:spid="_x0000_s1026" type="#_x0000_t202" style="position:absolute;margin-left:0;margin-top:0;width:6pt;height:2.25pt;z-index:2546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7872" behindDoc="0" locked="0" layoutInCell="1" allowOverlap="1" wp14:anchorId="0219933A" wp14:editId="569C4811">
                      <wp:simplePos x="0" y="0"/>
                      <wp:positionH relativeFrom="column">
                        <wp:posOffset>0</wp:posOffset>
                      </wp:positionH>
                      <wp:positionV relativeFrom="paragraph">
                        <wp:posOffset>0</wp:posOffset>
                      </wp:positionV>
                      <wp:extent cx="76200" cy="28575"/>
                      <wp:effectExtent l="19050" t="19050" r="19050" b="28575"/>
                      <wp:wrapNone/>
                      <wp:docPr id="11470" name="Text Box 103">
                        <a:extLst xmlns:a="http://schemas.openxmlformats.org/drawingml/2006/main">
                          <a:ext uri="{FF2B5EF4-FFF2-40B4-BE49-F238E27FC236}">
                            <a16:creationId xmlns:a16="http://schemas.microsoft.com/office/drawing/2014/main" id="{00000000-0008-0000-0000-0000C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1338B" id="Text Box 103" o:spid="_x0000_s1026" type="#_x0000_t202" style="position:absolute;margin-left:0;margin-top:0;width:6pt;height:2.25pt;z-index:2546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8896" behindDoc="0" locked="0" layoutInCell="1" allowOverlap="1" wp14:anchorId="2A31D823" wp14:editId="4485A445">
                      <wp:simplePos x="0" y="0"/>
                      <wp:positionH relativeFrom="column">
                        <wp:posOffset>0</wp:posOffset>
                      </wp:positionH>
                      <wp:positionV relativeFrom="paragraph">
                        <wp:posOffset>0</wp:posOffset>
                      </wp:positionV>
                      <wp:extent cx="76200" cy="28575"/>
                      <wp:effectExtent l="19050" t="19050" r="19050" b="28575"/>
                      <wp:wrapNone/>
                      <wp:docPr id="11471" name="Text Box 102">
                        <a:extLst xmlns:a="http://schemas.openxmlformats.org/drawingml/2006/main">
                          <a:ext uri="{FF2B5EF4-FFF2-40B4-BE49-F238E27FC236}">
                            <a16:creationId xmlns:a16="http://schemas.microsoft.com/office/drawing/2014/main" id="{00000000-0008-0000-0000-0000C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F958D5" id="Text Box 102" o:spid="_x0000_s1026" type="#_x0000_t202" style="position:absolute;margin-left:0;margin-top:0;width:6pt;height:2.25pt;z-index:2546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09920" behindDoc="0" locked="0" layoutInCell="1" allowOverlap="1" wp14:anchorId="553D75CE" wp14:editId="55FBBAB7">
                      <wp:simplePos x="0" y="0"/>
                      <wp:positionH relativeFrom="column">
                        <wp:posOffset>0</wp:posOffset>
                      </wp:positionH>
                      <wp:positionV relativeFrom="paragraph">
                        <wp:posOffset>0</wp:posOffset>
                      </wp:positionV>
                      <wp:extent cx="76200" cy="28575"/>
                      <wp:effectExtent l="19050" t="19050" r="19050" b="28575"/>
                      <wp:wrapNone/>
                      <wp:docPr id="11472" name="Text Box 101">
                        <a:extLst xmlns:a="http://schemas.openxmlformats.org/drawingml/2006/main">
                          <a:ext uri="{FF2B5EF4-FFF2-40B4-BE49-F238E27FC236}">
                            <a16:creationId xmlns:a16="http://schemas.microsoft.com/office/drawing/2014/main" id="{00000000-0008-0000-0000-0000D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E806B" id="Text Box 101" o:spid="_x0000_s1026" type="#_x0000_t202" style="position:absolute;margin-left:0;margin-top:0;width:6pt;height:2.25pt;z-index:2546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0944" behindDoc="0" locked="0" layoutInCell="1" allowOverlap="1" wp14:anchorId="31DD4E6E" wp14:editId="3536DB8B">
                      <wp:simplePos x="0" y="0"/>
                      <wp:positionH relativeFrom="column">
                        <wp:posOffset>0</wp:posOffset>
                      </wp:positionH>
                      <wp:positionV relativeFrom="paragraph">
                        <wp:posOffset>0</wp:posOffset>
                      </wp:positionV>
                      <wp:extent cx="76200" cy="28575"/>
                      <wp:effectExtent l="19050" t="19050" r="19050" b="28575"/>
                      <wp:wrapNone/>
                      <wp:docPr id="11473" name="Text Box 100">
                        <a:extLst xmlns:a="http://schemas.openxmlformats.org/drawingml/2006/main">
                          <a:ext uri="{FF2B5EF4-FFF2-40B4-BE49-F238E27FC236}">
                            <a16:creationId xmlns:a16="http://schemas.microsoft.com/office/drawing/2014/main" id="{00000000-0008-0000-0000-0000D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69BC1" id="Text Box 100" o:spid="_x0000_s1026" type="#_x0000_t202" style="position:absolute;margin-left:0;margin-top:0;width:6pt;height:2.25pt;z-index:2546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1968" behindDoc="0" locked="0" layoutInCell="1" allowOverlap="1" wp14:anchorId="1216AFB3" wp14:editId="14912DE7">
                      <wp:simplePos x="0" y="0"/>
                      <wp:positionH relativeFrom="column">
                        <wp:posOffset>0</wp:posOffset>
                      </wp:positionH>
                      <wp:positionV relativeFrom="paragraph">
                        <wp:posOffset>0</wp:posOffset>
                      </wp:positionV>
                      <wp:extent cx="76200" cy="28575"/>
                      <wp:effectExtent l="19050" t="19050" r="19050" b="28575"/>
                      <wp:wrapNone/>
                      <wp:docPr id="11474" name="Text Box 99">
                        <a:extLst xmlns:a="http://schemas.openxmlformats.org/drawingml/2006/main">
                          <a:ext uri="{FF2B5EF4-FFF2-40B4-BE49-F238E27FC236}">
                            <a16:creationId xmlns:a16="http://schemas.microsoft.com/office/drawing/2014/main" id="{00000000-0008-0000-0000-0000D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123EFB" id="Text Box 99" o:spid="_x0000_s1026" type="#_x0000_t202" style="position:absolute;margin-left:0;margin-top:0;width:6pt;height:2.25pt;z-index:2546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2992" behindDoc="0" locked="0" layoutInCell="1" allowOverlap="1" wp14:anchorId="0B5F226C" wp14:editId="209AB88F">
                      <wp:simplePos x="0" y="0"/>
                      <wp:positionH relativeFrom="column">
                        <wp:posOffset>0</wp:posOffset>
                      </wp:positionH>
                      <wp:positionV relativeFrom="paragraph">
                        <wp:posOffset>0</wp:posOffset>
                      </wp:positionV>
                      <wp:extent cx="76200" cy="28575"/>
                      <wp:effectExtent l="19050" t="19050" r="19050" b="28575"/>
                      <wp:wrapNone/>
                      <wp:docPr id="11475" name="Text Box 98">
                        <a:extLst xmlns:a="http://schemas.openxmlformats.org/drawingml/2006/main">
                          <a:ext uri="{FF2B5EF4-FFF2-40B4-BE49-F238E27FC236}">
                            <a16:creationId xmlns:a16="http://schemas.microsoft.com/office/drawing/2014/main" id="{00000000-0008-0000-0000-0000D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4D26E" id="Text Box 98" o:spid="_x0000_s1026" type="#_x0000_t202" style="position:absolute;margin-left:0;margin-top:0;width:6pt;height:2.25pt;z-index:2546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4016" behindDoc="0" locked="0" layoutInCell="1" allowOverlap="1" wp14:anchorId="5BB84C25" wp14:editId="6AA6FDEB">
                      <wp:simplePos x="0" y="0"/>
                      <wp:positionH relativeFrom="column">
                        <wp:posOffset>0</wp:posOffset>
                      </wp:positionH>
                      <wp:positionV relativeFrom="paragraph">
                        <wp:posOffset>0</wp:posOffset>
                      </wp:positionV>
                      <wp:extent cx="76200" cy="28575"/>
                      <wp:effectExtent l="19050" t="19050" r="19050" b="28575"/>
                      <wp:wrapNone/>
                      <wp:docPr id="11476" name="Text Box 97">
                        <a:extLst xmlns:a="http://schemas.openxmlformats.org/drawingml/2006/main">
                          <a:ext uri="{FF2B5EF4-FFF2-40B4-BE49-F238E27FC236}">
                            <a16:creationId xmlns:a16="http://schemas.microsoft.com/office/drawing/2014/main" id="{00000000-0008-0000-0000-0000D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C8B04" id="Text Box 97" o:spid="_x0000_s1026" type="#_x0000_t202" style="position:absolute;margin-left:0;margin-top:0;width:6pt;height:2.25pt;z-index:2546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5040" behindDoc="0" locked="0" layoutInCell="1" allowOverlap="1" wp14:anchorId="484E0926" wp14:editId="23681483">
                      <wp:simplePos x="0" y="0"/>
                      <wp:positionH relativeFrom="column">
                        <wp:posOffset>0</wp:posOffset>
                      </wp:positionH>
                      <wp:positionV relativeFrom="paragraph">
                        <wp:posOffset>0</wp:posOffset>
                      </wp:positionV>
                      <wp:extent cx="76200" cy="28575"/>
                      <wp:effectExtent l="19050" t="19050" r="19050" b="28575"/>
                      <wp:wrapNone/>
                      <wp:docPr id="11477" name="Text Box 96">
                        <a:extLst xmlns:a="http://schemas.openxmlformats.org/drawingml/2006/main">
                          <a:ext uri="{FF2B5EF4-FFF2-40B4-BE49-F238E27FC236}">
                            <a16:creationId xmlns:a16="http://schemas.microsoft.com/office/drawing/2014/main" id="{00000000-0008-0000-0000-0000D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8EBB04" id="Text Box 96" o:spid="_x0000_s1026" type="#_x0000_t202" style="position:absolute;margin-left:0;margin-top:0;width:6pt;height:2.25pt;z-index:2546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6064" behindDoc="0" locked="0" layoutInCell="1" allowOverlap="1" wp14:anchorId="74C1CB3F" wp14:editId="6AE7ADE5">
                      <wp:simplePos x="0" y="0"/>
                      <wp:positionH relativeFrom="column">
                        <wp:posOffset>0</wp:posOffset>
                      </wp:positionH>
                      <wp:positionV relativeFrom="paragraph">
                        <wp:posOffset>0</wp:posOffset>
                      </wp:positionV>
                      <wp:extent cx="76200" cy="28575"/>
                      <wp:effectExtent l="19050" t="19050" r="19050" b="28575"/>
                      <wp:wrapNone/>
                      <wp:docPr id="11478" name="Text Box 95">
                        <a:extLst xmlns:a="http://schemas.openxmlformats.org/drawingml/2006/main">
                          <a:ext uri="{FF2B5EF4-FFF2-40B4-BE49-F238E27FC236}">
                            <a16:creationId xmlns:a16="http://schemas.microsoft.com/office/drawing/2014/main" id="{00000000-0008-0000-0000-0000D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A6078" id="Text Box 95" o:spid="_x0000_s1026" type="#_x0000_t202" style="position:absolute;margin-left:0;margin-top:0;width:6pt;height:2.25pt;z-index:2546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7088" behindDoc="0" locked="0" layoutInCell="1" allowOverlap="1" wp14:anchorId="499F24ED" wp14:editId="55070EE5">
                      <wp:simplePos x="0" y="0"/>
                      <wp:positionH relativeFrom="column">
                        <wp:posOffset>0</wp:posOffset>
                      </wp:positionH>
                      <wp:positionV relativeFrom="paragraph">
                        <wp:posOffset>0</wp:posOffset>
                      </wp:positionV>
                      <wp:extent cx="76200" cy="28575"/>
                      <wp:effectExtent l="19050" t="19050" r="19050" b="28575"/>
                      <wp:wrapNone/>
                      <wp:docPr id="11479" name="Text Box 94">
                        <a:extLst xmlns:a="http://schemas.openxmlformats.org/drawingml/2006/main">
                          <a:ext uri="{FF2B5EF4-FFF2-40B4-BE49-F238E27FC236}">
                            <a16:creationId xmlns:a16="http://schemas.microsoft.com/office/drawing/2014/main" id="{00000000-0008-0000-0000-0000D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CAE0C" id="Text Box 94" o:spid="_x0000_s1026" type="#_x0000_t202" style="position:absolute;margin-left:0;margin-top:0;width:6pt;height:2.25pt;z-index:2546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8112" behindDoc="0" locked="0" layoutInCell="1" allowOverlap="1" wp14:anchorId="79586772" wp14:editId="0AD345D4">
                      <wp:simplePos x="0" y="0"/>
                      <wp:positionH relativeFrom="column">
                        <wp:posOffset>0</wp:posOffset>
                      </wp:positionH>
                      <wp:positionV relativeFrom="paragraph">
                        <wp:posOffset>0</wp:posOffset>
                      </wp:positionV>
                      <wp:extent cx="76200" cy="28575"/>
                      <wp:effectExtent l="19050" t="19050" r="19050" b="28575"/>
                      <wp:wrapNone/>
                      <wp:docPr id="11480" name="Text Box 93">
                        <a:extLst xmlns:a="http://schemas.openxmlformats.org/drawingml/2006/main">
                          <a:ext uri="{FF2B5EF4-FFF2-40B4-BE49-F238E27FC236}">
                            <a16:creationId xmlns:a16="http://schemas.microsoft.com/office/drawing/2014/main" id="{00000000-0008-0000-0000-0000D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550AC" id="Text Box 93" o:spid="_x0000_s1026" type="#_x0000_t202" style="position:absolute;margin-left:0;margin-top:0;width:6pt;height:2.25pt;z-index:2546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19136" behindDoc="0" locked="0" layoutInCell="1" allowOverlap="1" wp14:anchorId="4F8567F7" wp14:editId="662A994D">
                      <wp:simplePos x="0" y="0"/>
                      <wp:positionH relativeFrom="column">
                        <wp:posOffset>0</wp:posOffset>
                      </wp:positionH>
                      <wp:positionV relativeFrom="paragraph">
                        <wp:posOffset>0</wp:posOffset>
                      </wp:positionV>
                      <wp:extent cx="76200" cy="28575"/>
                      <wp:effectExtent l="19050" t="19050" r="19050" b="28575"/>
                      <wp:wrapNone/>
                      <wp:docPr id="11481" name="Text Box 92">
                        <a:extLst xmlns:a="http://schemas.openxmlformats.org/drawingml/2006/main">
                          <a:ext uri="{FF2B5EF4-FFF2-40B4-BE49-F238E27FC236}">
                            <a16:creationId xmlns:a16="http://schemas.microsoft.com/office/drawing/2014/main" id="{00000000-0008-0000-0000-0000D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50A7FE" id="Text Box 92" o:spid="_x0000_s1026" type="#_x0000_t202" style="position:absolute;margin-left:0;margin-top:0;width:6pt;height:2.25pt;z-index:2546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0160" behindDoc="0" locked="0" layoutInCell="1" allowOverlap="1" wp14:anchorId="4BF249C5" wp14:editId="0B47FD29">
                      <wp:simplePos x="0" y="0"/>
                      <wp:positionH relativeFrom="column">
                        <wp:posOffset>0</wp:posOffset>
                      </wp:positionH>
                      <wp:positionV relativeFrom="paragraph">
                        <wp:posOffset>0</wp:posOffset>
                      </wp:positionV>
                      <wp:extent cx="76200" cy="28575"/>
                      <wp:effectExtent l="19050" t="19050" r="19050" b="28575"/>
                      <wp:wrapNone/>
                      <wp:docPr id="11482" name="Text Box 91">
                        <a:extLst xmlns:a="http://schemas.openxmlformats.org/drawingml/2006/main">
                          <a:ext uri="{FF2B5EF4-FFF2-40B4-BE49-F238E27FC236}">
                            <a16:creationId xmlns:a16="http://schemas.microsoft.com/office/drawing/2014/main" id="{00000000-0008-0000-0000-0000D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094BA" id="Text Box 91" o:spid="_x0000_s1026" type="#_x0000_t202" style="position:absolute;margin-left:0;margin-top:0;width:6pt;height:2.25pt;z-index:2546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1184" behindDoc="0" locked="0" layoutInCell="1" allowOverlap="1" wp14:anchorId="2904D8A5" wp14:editId="63C7CDBB">
                      <wp:simplePos x="0" y="0"/>
                      <wp:positionH relativeFrom="column">
                        <wp:posOffset>0</wp:posOffset>
                      </wp:positionH>
                      <wp:positionV relativeFrom="paragraph">
                        <wp:posOffset>0</wp:posOffset>
                      </wp:positionV>
                      <wp:extent cx="76200" cy="28575"/>
                      <wp:effectExtent l="19050" t="19050" r="19050" b="28575"/>
                      <wp:wrapNone/>
                      <wp:docPr id="11483" name="Text Box 90">
                        <a:extLst xmlns:a="http://schemas.openxmlformats.org/drawingml/2006/main">
                          <a:ext uri="{FF2B5EF4-FFF2-40B4-BE49-F238E27FC236}">
                            <a16:creationId xmlns:a16="http://schemas.microsoft.com/office/drawing/2014/main" id="{00000000-0008-0000-0000-0000D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5F7F2" id="Text Box 90" o:spid="_x0000_s1026" type="#_x0000_t202" style="position:absolute;margin-left:0;margin-top:0;width:6pt;height:2.25pt;z-index:2546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2208" behindDoc="0" locked="0" layoutInCell="1" allowOverlap="1" wp14:anchorId="39F7EFC2" wp14:editId="032C75D9">
                      <wp:simplePos x="0" y="0"/>
                      <wp:positionH relativeFrom="column">
                        <wp:posOffset>0</wp:posOffset>
                      </wp:positionH>
                      <wp:positionV relativeFrom="paragraph">
                        <wp:posOffset>0</wp:posOffset>
                      </wp:positionV>
                      <wp:extent cx="76200" cy="28575"/>
                      <wp:effectExtent l="19050" t="19050" r="19050" b="28575"/>
                      <wp:wrapNone/>
                      <wp:docPr id="11484" name="Text Box 89">
                        <a:extLst xmlns:a="http://schemas.openxmlformats.org/drawingml/2006/main">
                          <a:ext uri="{FF2B5EF4-FFF2-40B4-BE49-F238E27FC236}">
                            <a16:creationId xmlns:a16="http://schemas.microsoft.com/office/drawing/2014/main" id="{00000000-0008-0000-0000-0000D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4E4D3" id="Text Box 89" o:spid="_x0000_s1026" type="#_x0000_t202" style="position:absolute;margin-left:0;margin-top:0;width:6pt;height:2.25pt;z-index:2546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3232" behindDoc="0" locked="0" layoutInCell="1" allowOverlap="1" wp14:anchorId="77B5B9B1" wp14:editId="5BB1C36C">
                      <wp:simplePos x="0" y="0"/>
                      <wp:positionH relativeFrom="column">
                        <wp:posOffset>0</wp:posOffset>
                      </wp:positionH>
                      <wp:positionV relativeFrom="paragraph">
                        <wp:posOffset>0</wp:posOffset>
                      </wp:positionV>
                      <wp:extent cx="76200" cy="28575"/>
                      <wp:effectExtent l="19050" t="19050" r="19050" b="28575"/>
                      <wp:wrapNone/>
                      <wp:docPr id="11485" name="Text Box 88">
                        <a:extLst xmlns:a="http://schemas.openxmlformats.org/drawingml/2006/main">
                          <a:ext uri="{FF2B5EF4-FFF2-40B4-BE49-F238E27FC236}">
                            <a16:creationId xmlns:a16="http://schemas.microsoft.com/office/drawing/2014/main" id="{00000000-0008-0000-0000-0000D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80D0E6" id="Text Box 88" o:spid="_x0000_s1026" type="#_x0000_t202" style="position:absolute;margin-left:0;margin-top:0;width:6pt;height:2.25pt;z-index:2546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4256" behindDoc="0" locked="0" layoutInCell="1" allowOverlap="1" wp14:anchorId="11A1C1CD" wp14:editId="4DA2EBEA">
                      <wp:simplePos x="0" y="0"/>
                      <wp:positionH relativeFrom="column">
                        <wp:posOffset>0</wp:posOffset>
                      </wp:positionH>
                      <wp:positionV relativeFrom="paragraph">
                        <wp:posOffset>0</wp:posOffset>
                      </wp:positionV>
                      <wp:extent cx="76200" cy="28575"/>
                      <wp:effectExtent l="19050" t="19050" r="19050" b="28575"/>
                      <wp:wrapNone/>
                      <wp:docPr id="11486" name="Text Box 87">
                        <a:extLst xmlns:a="http://schemas.openxmlformats.org/drawingml/2006/main">
                          <a:ext uri="{FF2B5EF4-FFF2-40B4-BE49-F238E27FC236}">
                            <a16:creationId xmlns:a16="http://schemas.microsoft.com/office/drawing/2014/main" id="{00000000-0008-0000-0000-0000D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A332C" id="Text Box 87" o:spid="_x0000_s1026" type="#_x0000_t202" style="position:absolute;margin-left:0;margin-top:0;width:6pt;height:2.25pt;z-index:2546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5280" behindDoc="0" locked="0" layoutInCell="1" allowOverlap="1" wp14:anchorId="05948AC0" wp14:editId="7E414D24">
                      <wp:simplePos x="0" y="0"/>
                      <wp:positionH relativeFrom="column">
                        <wp:posOffset>0</wp:posOffset>
                      </wp:positionH>
                      <wp:positionV relativeFrom="paragraph">
                        <wp:posOffset>0</wp:posOffset>
                      </wp:positionV>
                      <wp:extent cx="76200" cy="28575"/>
                      <wp:effectExtent l="19050" t="19050" r="19050" b="28575"/>
                      <wp:wrapNone/>
                      <wp:docPr id="11487" name="Text Box 86">
                        <a:extLst xmlns:a="http://schemas.openxmlformats.org/drawingml/2006/main">
                          <a:ext uri="{FF2B5EF4-FFF2-40B4-BE49-F238E27FC236}">
                            <a16:creationId xmlns:a16="http://schemas.microsoft.com/office/drawing/2014/main" id="{00000000-0008-0000-0000-0000D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BC3DE" id="Text Box 86" o:spid="_x0000_s1026" type="#_x0000_t202" style="position:absolute;margin-left:0;margin-top:0;width:6pt;height:2.25pt;z-index:2546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6304" behindDoc="0" locked="0" layoutInCell="1" allowOverlap="1" wp14:anchorId="2E9BA0D9" wp14:editId="2A3955D1">
                      <wp:simplePos x="0" y="0"/>
                      <wp:positionH relativeFrom="column">
                        <wp:posOffset>0</wp:posOffset>
                      </wp:positionH>
                      <wp:positionV relativeFrom="paragraph">
                        <wp:posOffset>0</wp:posOffset>
                      </wp:positionV>
                      <wp:extent cx="76200" cy="28575"/>
                      <wp:effectExtent l="19050" t="19050" r="19050" b="28575"/>
                      <wp:wrapNone/>
                      <wp:docPr id="11488" name="Text Box 85">
                        <a:extLst xmlns:a="http://schemas.openxmlformats.org/drawingml/2006/main">
                          <a:ext uri="{FF2B5EF4-FFF2-40B4-BE49-F238E27FC236}">
                            <a16:creationId xmlns:a16="http://schemas.microsoft.com/office/drawing/2014/main" id="{00000000-0008-0000-0000-0000E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A7D51" id="Text Box 85" o:spid="_x0000_s1026" type="#_x0000_t202" style="position:absolute;margin-left:0;margin-top:0;width:6pt;height:2.25pt;z-index:2546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7328" behindDoc="0" locked="0" layoutInCell="1" allowOverlap="1" wp14:anchorId="2376680B" wp14:editId="749DF097">
                      <wp:simplePos x="0" y="0"/>
                      <wp:positionH relativeFrom="column">
                        <wp:posOffset>0</wp:posOffset>
                      </wp:positionH>
                      <wp:positionV relativeFrom="paragraph">
                        <wp:posOffset>0</wp:posOffset>
                      </wp:positionV>
                      <wp:extent cx="76200" cy="28575"/>
                      <wp:effectExtent l="19050" t="19050" r="19050" b="28575"/>
                      <wp:wrapNone/>
                      <wp:docPr id="11489" name="Text Box 84">
                        <a:extLst xmlns:a="http://schemas.openxmlformats.org/drawingml/2006/main">
                          <a:ext uri="{FF2B5EF4-FFF2-40B4-BE49-F238E27FC236}">
                            <a16:creationId xmlns:a16="http://schemas.microsoft.com/office/drawing/2014/main" id="{00000000-0008-0000-0000-0000E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E26032" id="Text Box 84" o:spid="_x0000_s1026" type="#_x0000_t202" style="position:absolute;margin-left:0;margin-top:0;width:6pt;height:2.25pt;z-index:2546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8352" behindDoc="0" locked="0" layoutInCell="1" allowOverlap="1" wp14:anchorId="10824537" wp14:editId="6A23BD80">
                      <wp:simplePos x="0" y="0"/>
                      <wp:positionH relativeFrom="column">
                        <wp:posOffset>0</wp:posOffset>
                      </wp:positionH>
                      <wp:positionV relativeFrom="paragraph">
                        <wp:posOffset>0</wp:posOffset>
                      </wp:positionV>
                      <wp:extent cx="76200" cy="28575"/>
                      <wp:effectExtent l="19050" t="19050" r="19050" b="28575"/>
                      <wp:wrapNone/>
                      <wp:docPr id="11490" name="Text Box 83">
                        <a:extLst xmlns:a="http://schemas.openxmlformats.org/drawingml/2006/main">
                          <a:ext uri="{FF2B5EF4-FFF2-40B4-BE49-F238E27FC236}">
                            <a16:creationId xmlns:a16="http://schemas.microsoft.com/office/drawing/2014/main" id="{00000000-0008-0000-0000-0000E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E134E" id="Text Box 83" o:spid="_x0000_s1026" type="#_x0000_t202" style="position:absolute;margin-left:0;margin-top:0;width:6pt;height:2.25pt;z-index:2546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29376" behindDoc="0" locked="0" layoutInCell="1" allowOverlap="1" wp14:anchorId="70A612F0" wp14:editId="7829C006">
                      <wp:simplePos x="0" y="0"/>
                      <wp:positionH relativeFrom="column">
                        <wp:posOffset>0</wp:posOffset>
                      </wp:positionH>
                      <wp:positionV relativeFrom="paragraph">
                        <wp:posOffset>0</wp:posOffset>
                      </wp:positionV>
                      <wp:extent cx="76200" cy="28575"/>
                      <wp:effectExtent l="19050" t="19050" r="19050" b="28575"/>
                      <wp:wrapNone/>
                      <wp:docPr id="11491" name="Text Box 82">
                        <a:extLst xmlns:a="http://schemas.openxmlformats.org/drawingml/2006/main">
                          <a:ext uri="{FF2B5EF4-FFF2-40B4-BE49-F238E27FC236}">
                            <a16:creationId xmlns:a16="http://schemas.microsoft.com/office/drawing/2014/main" id="{00000000-0008-0000-0000-0000E3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03A4E" id="Text Box 82" o:spid="_x0000_s1026" type="#_x0000_t202" style="position:absolute;margin-left:0;margin-top:0;width:6pt;height:2.25pt;z-index:2546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0400" behindDoc="0" locked="0" layoutInCell="1" allowOverlap="1" wp14:anchorId="2E3177BA" wp14:editId="74B88EED">
                      <wp:simplePos x="0" y="0"/>
                      <wp:positionH relativeFrom="column">
                        <wp:posOffset>0</wp:posOffset>
                      </wp:positionH>
                      <wp:positionV relativeFrom="paragraph">
                        <wp:posOffset>0</wp:posOffset>
                      </wp:positionV>
                      <wp:extent cx="76200" cy="28575"/>
                      <wp:effectExtent l="19050" t="19050" r="19050" b="28575"/>
                      <wp:wrapNone/>
                      <wp:docPr id="11492" name="Text Box 81">
                        <a:extLst xmlns:a="http://schemas.openxmlformats.org/drawingml/2006/main">
                          <a:ext uri="{FF2B5EF4-FFF2-40B4-BE49-F238E27FC236}">
                            <a16:creationId xmlns:a16="http://schemas.microsoft.com/office/drawing/2014/main" id="{00000000-0008-0000-0000-0000E4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C6126" id="Text Box 81" o:spid="_x0000_s1026" type="#_x0000_t202" style="position:absolute;margin-left:0;margin-top:0;width:6pt;height:2.25pt;z-index:2546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1424" behindDoc="0" locked="0" layoutInCell="1" allowOverlap="1" wp14:anchorId="3ACADBD5" wp14:editId="675017E6">
                      <wp:simplePos x="0" y="0"/>
                      <wp:positionH relativeFrom="column">
                        <wp:posOffset>0</wp:posOffset>
                      </wp:positionH>
                      <wp:positionV relativeFrom="paragraph">
                        <wp:posOffset>0</wp:posOffset>
                      </wp:positionV>
                      <wp:extent cx="76200" cy="28575"/>
                      <wp:effectExtent l="19050" t="19050" r="19050" b="28575"/>
                      <wp:wrapNone/>
                      <wp:docPr id="11493" name="Text Box 80">
                        <a:extLst xmlns:a="http://schemas.openxmlformats.org/drawingml/2006/main">
                          <a:ext uri="{FF2B5EF4-FFF2-40B4-BE49-F238E27FC236}">
                            <a16:creationId xmlns:a16="http://schemas.microsoft.com/office/drawing/2014/main" id="{00000000-0008-0000-0000-0000E5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83ECB" id="Text Box 80" o:spid="_x0000_s1026" type="#_x0000_t202" style="position:absolute;margin-left:0;margin-top:0;width:6pt;height:2.25pt;z-index:2546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2448" behindDoc="0" locked="0" layoutInCell="1" allowOverlap="1" wp14:anchorId="13605C3D" wp14:editId="06B1D1DD">
                      <wp:simplePos x="0" y="0"/>
                      <wp:positionH relativeFrom="column">
                        <wp:posOffset>0</wp:posOffset>
                      </wp:positionH>
                      <wp:positionV relativeFrom="paragraph">
                        <wp:posOffset>0</wp:posOffset>
                      </wp:positionV>
                      <wp:extent cx="76200" cy="28575"/>
                      <wp:effectExtent l="19050" t="19050" r="19050" b="28575"/>
                      <wp:wrapNone/>
                      <wp:docPr id="11494" name="Text Box 79">
                        <a:extLst xmlns:a="http://schemas.openxmlformats.org/drawingml/2006/main">
                          <a:ext uri="{FF2B5EF4-FFF2-40B4-BE49-F238E27FC236}">
                            <a16:creationId xmlns:a16="http://schemas.microsoft.com/office/drawing/2014/main" id="{00000000-0008-0000-0000-0000E6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DB3A01" id="Text Box 79" o:spid="_x0000_s1026" type="#_x0000_t202" style="position:absolute;margin-left:0;margin-top:0;width:6pt;height:2.25pt;z-index:2546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3472" behindDoc="0" locked="0" layoutInCell="1" allowOverlap="1" wp14:anchorId="72BF4C2D" wp14:editId="6ECCAFB3">
                      <wp:simplePos x="0" y="0"/>
                      <wp:positionH relativeFrom="column">
                        <wp:posOffset>0</wp:posOffset>
                      </wp:positionH>
                      <wp:positionV relativeFrom="paragraph">
                        <wp:posOffset>0</wp:posOffset>
                      </wp:positionV>
                      <wp:extent cx="76200" cy="28575"/>
                      <wp:effectExtent l="19050" t="19050" r="19050" b="28575"/>
                      <wp:wrapNone/>
                      <wp:docPr id="11495" name="Text Box 78">
                        <a:extLst xmlns:a="http://schemas.openxmlformats.org/drawingml/2006/main">
                          <a:ext uri="{FF2B5EF4-FFF2-40B4-BE49-F238E27FC236}">
                            <a16:creationId xmlns:a16="http://schemas.microsoft.com/office/drawing/2014/main" id="{00000000-0008-0000-0000-0000E7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8AAD4" id="Text Box 78" o:spid="_x0000_s1026" type="#_x0000_t202" style="position:absolute;margin-left:0;margin-top:0;width:6pt;height:2.25pt;z-index:2546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4496" behindDoc="0" locked="0" layoutInCell="1" allowOverlap="1" wp14:anchorId="2FDA4725" wp14:editId="3D7D4A82">
                      <wp:simplePos x="0" y="0"/>
                      <wp:positionH relativeFrom="column">
                        <wp:posOffset>0</wp:posOffset>
                      </wp:positionH>
                      <wp:positionV relativeFrom="paragraph">
                        <wp:posOffset>0</wp:posOffset>
                      </wp:positionV>
                      <wp:extent cx="76200" cy="28575"/>
                      <wp:effectExtent l="19050" t="19050" r="19050" b="28575"/>
                      <wp:wrapNone/>
                      <wp:docPr id="11496" name="Text Box 77">
                        <a:extLst xmlns:a="http://schemas.openxmlformats.org/drawingml/2006/main">
                          <a:ext uri="{FF2B5EF4-FFF2-40B4-BE49-F238E27FC236}">
                            <a16:creationId xmlns:a16="http://schemas.microsoft.com/office/drawing/2014/main" id="{00000000-0008-0000-0000-0000E8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F1EA9" id="Text Box 77" o:spid="_x0000_s1026" type="#_x0000_t202" style="position:absolute;margin-left:0;margin-top:0;width:6pt;height:2.25pt;z-index:2546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5520" behindDoc="0" locked="0" layoutInCell="1" allowOverlap="1" wp14:anchorId="63E82663" wp14:editId="0AA02709">
                      <wp:simplePos x="0" y="0"/>
                      <wp:positionH relativeFrom="column">
                        <wp:posOffset>0</wp:posOffset>
                      </wp:positionH>
                      <wp:positionV relativeFrom="paragraph">
                        <wp:posOffset>0</wp:posOffset>
                      </wp:positionV>
                      <wp:extent cx="76200" cy="28575"/>
                      <wp:effectExtent l="19050" t="19050" r="19050" b="28575"/>
                      <wp:wrapNone/>
                      <wp:docPr id="11497" name="Text Box 76">
                        <a:extLst xmlns:a="http://schemas.openxmlformats.org/drawingml/2006/main">
                          <a:ext uri="{FF2B5EF4-FFF2-40B4-BE49-F238E27FC236}">
                            <a16:creationId xmlns:a16="http://schemas.microsoft.com/office/drawing/2014/main" id="{00000000-0008-0000-0000-0000E9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3FB7F3" id="Text Box 76" o:spid="_x0000_s1026" type="#_x0000_t202" style="position:absolute;margin-left:0;margin-top:0;width:6pt;height:2.25pt;z-index:2546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6544" behindDoc="0" locked="0" layoutInCell="1" allowOverlap="1" wp14:anchorId="5C159CE6" wp14:editId="3D063486">
                      <wp:simplePos x="0" y="0"/>
                      <wp:positionH relativeFrom="column">
                        <wp:posOffset>0</wp:posOffset>
                      </wp:positionH>
                      <wp:positionV relativeFrom="paragraph">
                        <wp:posOffset>0</wp:posOffset>
                      </wp:positionV>
                      <wp:extent cx="76200" cy="28575"/>
                      <wp:effectExtent l="19050" t="19050" r="19050" b="28575"/>
                      <wp:wrapNone/>
                      <wp:docPr id="11498" name="Text Box 75">
                        <a:extLst xmlns:a="http://schemas.openxmlformats.org/drawingml/2006/main">
                          <a:ext uri="{FF2B5EF4-FFF2-40B4-BE49-F238E27FC236}">
                            <a16:creationId xmlns:a16="http://schemas.microsoft.com/office/drawing/2014/main" id="{00000000-0008-0000-0000-0000EA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44DDC" id="Text Box 75" o:spid="_x0000_s1026" type="#_x0000_t202" style="position:absolute;margin-left:0;margin-top:0;width:6pt;height:2.25pt;z-index:2546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7568" behindDoc="0" locked="0" layoutInCell="1" allowOverlap="1" wp14:anchorId="443103D6" wp14:editId="3219D19F">
                      <wp:simplePos x="0" y="0"/>
                      <wp:positionH relativeFrom="column">
                        <wp:posOffset>0</wp:posOffset>
                      </wp:positionH>
                      <wp:positionV relativeFrom="paragraph">
                        <wp:posOffset>0</wp:posOffset>
                      </wp:positionV>
                      <wp:extent cx="76200" cy="28575"/>
                      <wp:effectExtent l="19050" t="19050" r="19050" b="28575"/>
                      <wp:wrapNone/>
                      <wp:docPr id="11499" name="Text Box 74">
                        <a:extLst xmlns:a="http://schemas.openxmlformats.org/drawingml/2006/main">
                          <a:ext uri="{FF2B5EF4-FFF2-40B4-BE49-F238E27FC236}">
                            <a16:creationId xmlns:a16="http://schemas.microsoft.com/office/drawing/2014/main" id="{00000000-0008-0000-0000-0000EB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C0009" id="Text Box 74" o:spid="_x0000_s1026" type="#_x0000_t202" style="position:absolute;margin-left:0;margin-top:0;width:6pt;height:2.25pt;z-index:2546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8592" behindDoc="0" locked="0" layoutInCell="1" allowOverlap="1" wp14:anchorId="276D123E" wp14:editId="238B8B8B">
                      <wp:simplePos x="0" y="0"/>
                      <wp:positionH relativeFrom="column">
                        <wp:posOffset>0</wp:posOffset>
                      </wp:positionH>
                      <wp:positionV relativeFrom="paragraph">
                        <wp:posOffset>0</wp:posOffset>
                      </wp:positionV>
                      <wp:extent cx="76200" cy="28575"/>
                      <wp:effectExtent l="19050" t="19050" r="19050" b="28575"/>
                      <wp:wrapNone/>
                      <wp:docPr id="11500" name="Text Box 73">
                        <a:extLst xmlns:a="http://schemas.openxmlformats.org/drawingml/2006/main">
                          <a:ext uri="{FF2B5EF4-FFF2-40B4-BE49-F238E27FC236}">
                            <a16:creationId xmlns:a16="http://schemas.microsoft.com/office/drawing/2014/main" id="{00000000-0008-0000-0000-0000EC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BA236C" id="Text Box 73" o:spid="_x0000_s1026" type="#_x0000_t202" style="position:absolute;margin-left:0;margin-top:0;width:6pt;height:2.25pt;z-index:2546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39616" behindDoc="0" locked="0" layoutInCell="1" allowOverlap="1" wp14:anchorId="1E61A4C6" wp14:editId="3B75119D">
                      <wp:simplePos x="0" y="0"/>
                      <wp:positionH relativeFrom="column">
                        <wp:posOffset>0</wp:posOffset>
                      </wp:positionH>
                      <wp:positionV relativeFrom="paragraph">
                        <wp:posOffset>0</wp:posOffset>
                      </wp:positionV>
                      <wp:extent cx="76200" cy="28575"/>
                      <wp:effectExtent l="19050" t="19050" r="19050" b="28575"/>
                      <wp:wrapNone/>
                      <wp:docPr id="11501" name="Text Box 72">
                        <a:extLst xmlns:a="http://schemas.openxmlformats.org/drawingml/2006/main">
                          <a:ext uri="{FF2B5EF4-FFF2-40B4-BE49-F238E27FC236}">
                            <a16:creationId xmlns:a16="http://schemas.microsoft.com/office/drawing/2014/main" id="{00000000-0008-0000-0000-0000ED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7733E" id="Text Box 72" o:spid="_x0000_s1026" type="#_x0000_t202" style="position:absolute;margin-left:0;margin-top:0;width:6pt;height:2.25pt;z-index:2546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40640" behindDoc="0" locked="0" layoutInCell="1" allowOverlap="1" wp14:anchorId="22FB0803" wp14:editId="15317DC4">
                      <wp:simplePos x="0" y="0"/>
                      <wp:positionH relativeFrom="column">
                        <wp:posOffset>0</wp:posOffset>
                      </wp:positionH>
                      <wp:positionV relativeFrom="paragraph">
                        <wp:posOffset>0</wp:posOffset>
                      </wp:positionV>
                      <wp:extent cx="76200" cy="28575"/>
                      <wp:effectExtent l="19050" t="19050" r="19050" b="28575"/>
                      <wp:wrapNone/>
                      <wp:docPr id="11502" name="Text Box 71">
                        <a:extLst xmlns:a="http://schemas.openxmlformats.org/drawingml/2006/main">
                          <a:ext uri="{FF2B5EF4-FFF2-40B4-BE49-F238E27FC236}">
                            <a16:creationId xmlns:a16="http://schemas.microsoft.com/office/drawing/2014/main" id="{00000000-0008-0000-0000-0000EE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D6805" id="Text Box 71" o:spid="_x0000_s1026" type="#_x0000_t202" style="position:absolute;margin-left:0;margin-top:0;width:6pt;height:2.25pt;z-index:2546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41664" behindDoc="0" locked="0" layoutInCell="1" allowOverlap="1" wp14:anchorId="136F2AE4" wp14:editId="26B297DB">
                      <wp:simplePos x="0" y="0"/>
                      <wp:positionH relativeFrom="column">
                        <wp:posOffset>0</wp:posOffset>
                      </wp:positionH>
                      <wp:positionV relativeFrom="paragraph">
                        <wp:posOffset>0</wp:posOffset>
                      </wp:positionV>
                      <wp:extent cx="76200" cy="28575"/>
                      <wp:effectExtent l="19050" t="19050" r="19050" b="28575"/>
                      <wp:wrapNone/>
                      <wp:docPr id="11503" name="Text Box 70">
                        <a:extLst xmlns:a="http://schemas.openxmlformats.org/drawingml/2006/main">
                          <a:ext uri="{FF2B5EF4-FFF2-40B4-BE49-F238E27FC236}">
                            <a16:creationId xmlns:a16="http://schemas.microsoft.com/office/drawing/2014/main" id="{00000000-0008-0000-0000-0000EF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92BEA" id="Text Box 70" o:spid="_x0000_s1026" type="#_x0000_t202" style="position:absolute;margin-left:0;margin-top:0;width:6pt;height:2.25pt;z-index:2546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42688" behindDoc="0" locked="0" layoutInCell="1" allowOverlap="1" wp14:anchorId="2ACD3177" wp14:editId="2C786342">
                      <wp:simplePos x="0" y="0"/>
                      <wp:positionH relativeFrom="column">
                        <wp:posOffset>0</wp:posOffset>
                      </wp:positionH>
                      <wp:positionV relativeFrom="paragraph">
                        <wp:posOffset>0</wp:posOffset>
                      </wp:positionV>
                      <wp:extent cx="76200" cy="28575"/>
                      <wp:effectExtent l="19050" t="19050" r="19050" b="28575"/>
                      <wp:wrapNone/>
                      <wp:docPr id="11504" name="Text Box 69">
                        <a:extLst xmlns:a="http://schemas.openxmlformats.org/drawingml/2006/main">
                          <a:ext uri="{FF2B5EF4-FFF2-40B4-BE49-F238E27FC236}">
                            <a16:creationId xmlns:a16="http://schemas.microsoft.com/office/drawing/2014/main" id="{00000000-0008-0000-0000-0000F0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73356" id="Text Box 69" o:spid="_x0000_s1026" type="#_x0000_t202" style="position:absolute;margin-left:0;margin-top:0;width:6pt;height:2.25pt;z-index:2546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43712" behindDoc="0" locked="0" layoutInCell="1" allowOverlap="1" wp14:anchorId="1CEF6465" wp14:editId="2184A562">
                      <wp:simplePos x="0" y="0"/>
                      <wp:positionH relativeFrom="column">
                        <wp:posOffset>0</wp:posOffset>
                      </wp:positionH>
                      <wp:positionV relativeFrom="paragraph">
                        <wp:posOffset>0</wp:posOffset>
                      </wp:positionV>
                      <wp:extent cx="76200" cy="28575"/>
                      <wp:effectExtent l="19050" t="19050" r="19050" b="28575"/>
                      <wp:wrapNone/>
                      <wp:docPr id="11505" name="Text Box 68">
                        <a:extLst xmlns:a="http://schemas.openxmlformats.org/drawingml/2006/main">
                          <a:ext uri="{FF2B5EF4-FFF2-40B4-BE49-F238E27FC236}">
                            <a16:creationId xmlns:a16="http://schemas.microsoft.com/office/drawing/2014/main" id="{00000000-0008-0000-0000-0000F1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36176" id="Text Box 68" o:spid="_x0000_s1026" type="#_x0000_t202" style="position:absolute;margin-left:0;margin-top:0;width:6pt;height:2.25pt;z-index:2546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4644736" behindDoc="0" locked="0" layoutInCell="1" allowOverlap="1" wp14:anchorId="26EB3914" wp14:editId="78C9623C">
                      <wp:simplePos x="0" y="0"/>
                      <wp:positionH relativeFrom="column">
                        <wp:posOffset>0</wp:posOffset>
                      </wp:positionH>
                      <wp:positionV relativeFrom="paragraph">
                        <wp:posOffset>0</wp:posOffset>
                      </wp:positionV>
                      <wp:extent cx="76200" cy="28575"/>
                      <wp:effectExtent l="19050" t="19050" r="19050" b="28575"/>
                      <wp:wrapNone/>
                      <wp:docPr id="11506" name="Text Box 67">
                        <a:extLst xmlns:a="http://schemas.openxmlformats.org/drawingml/2006/main">
                          <a:ext uri="{FF2B5EF4-FFF2-40B4-BE49-F238E27FC236}">
                            <a16:creationId xmlns:a16="http://schemas.microsoft.com/office/drawing/2014/main" id="{00000000-0008-0000-0000-0000F22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41B39" id="Text Box 67" o:spid="_x0000_s1026" type="#_x0000_t202" style="position:absolute;margin-left:0;margin-top:0;width:6pt;height:2.25pt;z-index:2546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89888" behindDoc="0" locked="0" layoutInCell="1" allowOverlap="1" wp14:anchorId="28F98B8F" wp14:editId="21546B3A">
                      <wp:simplePos x="0" y="0"/>
                      <wp:positionH relativeFrom="column">
                        <wp:posOffset>0</wp:posOffset>
                      </wp:positionH>
                      <wp:positionV relativeFrom="paragraph">
                        <wp:posOffset>0</wp:posOffset>
                      </wp:positionV>
                      <wp:extent cx="76200" cy="28575"/>
                      <wp:effectExtent l="19050" t="19050" r="19050" b="28575"/>
                      <wp:wrapNone/>
                      <wp:docPr id="12429" name="Text Box 66">
                        <a:extLst xmlns:a="http://schemas.openxmlformats.org/drawingml/2006/main">
                          <a:ext uri="{FF2B5EF4-FFF2-40B4-BE49-F238E27FC236}">
                            <a16:creationId xmlns:a16="http://schemas.microsoft.com/office/drawing/2014/main" id="{00000000-0008-0000-0000-00008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DC7A1" id="Text Box 66" o:spid="_x0000_s1026" type="#_x0000_t202" style="position:absolute;margin-left:0;margin-top:0;width:6pt;height:2.25pt;z-index:2555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0912" behindDoc="0" locked="0" layoutInCell="1" allowOverlap="1" wp14:anchorId="086BB7E2" wp14:editId="3EA25082">
                      <wp:simplePos x="0" y="0"/>
                      <wp:positionH relativeFrom="column">
                        <wp:posOffset>0</wp:posOffset>
                      </wp:positionH>
                      <wp:positionV relativeFrom="paragraph">
                        <wp:posOffset>0</wp:posOffset>
                      </wp:positionV>
                      <wp:extent cx="76200" cy="28575"/>
                      <wp:effectExtent l="19050" t="19050" r="19050" b="28575"/>
                      <wp:wrapNone/>
                      <wp:docPr id="12430" name="Text Box 65">
                        <a:extLst xmlns:a="http://schemas.openxmlformats.org/drawingml/2006/main">
                          <a:ext uri="{FF2B5EF4-FFF2-40B4-BE49-F238E27FC236}">
                            <a16:creationId xmlns:a16="http://schemas.microsoft.com/office/drawing/2014/main" id="{00000000-0008-0000-0000-00008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942FD" id="Text Box 65" o:spid="_x0000_s1026" type="#_x0000_t202" style="position:absolute;margin-left:0;margin-top:0;width:6pt;height:2.25pt;z-index:2555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1936" behindDoc="0" locked="0" layoutInCell="1" allowOverlap="1" wp14:anchorId="2779FECB" wp14:editId="73F76D28">
                      <wp:simplePos x="0" y="0"/>
                      <wp:positionH relativeFrom="column">
                        <wp:posOffset>0</wp:posOffset>
                      </wp:positionH>
                      <wp:positionV relativeFrom="paragraph">
                        <wp:posOffset>0</wp:posOffset>
                      </wp:positionV>
                      <wp:extent cx="76200" cy="28575"/>
                      <wp:effectExtent l="19050" t="19050" r="19050" b="28575"/>
                      <wp:wrapNone/>
                      <wp:docPr id="12431" name="Text Box 64">
                        <a:extLst xmlns:a="http://schemas.openxmlformats.org/drawingml/2006/main">
                          <a:ext uri="{FF2B5EF4-FFF2-40B4-BE49-F238E27FC236}">
                            <a16:creationId xmlns:a16="http://schemas.microsoft.com/office/drawing/2014/main" id="{00000000-0008-0000-0000-00008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084A2" id="Text Box 64" o:spid="_x0000_s1026" type="#_x0000_t202" style="position:absolute;margin-left:0;margin-top:0;width:6pt;height:2.25pt;z-index:255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2960" behindDoc="0" locked="0" layoutInCell="1" allowOverlap="1" wp14:anchorId="0E30733D" wp14:editId="762380E1">
                      <wp:simplePos x="0" y="0"/>
                      <wp:positionH relativeFrom="column">
                        <wp:posOffset>0</wp:posOffset>
                      </wp:positionH>
                      <wp:positionV relativeFrom="paragraph">
                        <wp:posOffset>0</wp:posOffset>
                      </wp:positionV>
                      <wp:extent cx="76200" cy="28575"/>
                      <wp:effectExtent l="19050" t="19050" r="19050" b="28575"/>
                      <wp:wrapNone/>
                      <wp:docPr id="12432" name="Text Box 63">
                        <a:extLst xmlns:a="http://schemas.openxmlformats.org/drawingml/2006/main">
                          <a:ext uri="{FF2B5EF4-FFF2-40B4-BE49-F238E27FC236}">
                            <a16:creationId xmlns:a16="http://schemas.microsoft.com/office/drawing/2014/main" id="{00000000-0008-0000-0000-00009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892EC" id="Text Box 63" o:spid="_x0000_s1026" type="#_x0000_t202" style="position:absolute;margin-left:0;margin-top:0;width:6pt;height:2.25pt;z-index:2555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3984" behindDoc="0" locked="0" layoutInCell="1" allowOverlap="1" wp14:anchorId="73C19531" wp14:editId="4B142090">
                      <wp:simplePos x="0" y="0"/>
                      <wp:positionH relativeFrom="column">
                        <wp:posOffset>0</wp:posOffset>
                      </wp:positionH>
                      <wp:positionV relativeFrom="paragraph">
                        <wp:posOffset>0</wp:posOffset>
                      </wp:positionV>
                      <wp:extent cx="76200" cy="28575"/>
                      <wp:effectExtent l="19050" t="19050" r="19050" b="28575"/>
                      <wp:wrapNone/>
                      <wp:docPr id="12433" name="Text Box 62">
                        <a:extLst xmlns:a="http://schemas.openxmlformats.org/drawingml/2006/main">
                          <a:ext uri="{FF2B5EF4-FFF2-40B4-BE49-F238E27FC236}">
                            <a16:creationId xmlns:a16="http://schemas.microsoft.com/office/drawing/2014/main" id="{00000000-0008-0000-0000-00009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30538" id="Text Box 62" o:spid="_x0000_s1026" type="#_x0000_t202" style="position:absolute;margin-left:0;margin-top:0;width:6pt;height:2.25pt;z-index:2555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5008" behindDoc="0" locked="0" layoutInCell="1" allowOverlap="1" wp14:anchorId="6485752E" wp14:editId="5E3212A5">
                      <wp:simplePos x="0" y="0"/>
                      <wp:positionH relativeFrom="column">
                        <wp:posOffset>0</wp:posOffset>
                      </wp:positionH>
                      <wp:positionV relativeFrom="paragraph">
                        <wp:posOffset>0</wp:posOffset>
                      </wp:positionV>
                      <wp:extent cx="76200" cy="28575"/>
                      <wp:effectExtent l="19050" t="19050" r="19050" b="28575"/>
                      <wp:wrapNone/>
                      <wp:docPr id="12434" name="Text Box 61">
                        <a:extLst xmlns:a="http://schemas.openxmlformats.org/drawingml/2006/main">
                          <a:ext uri="{FF2B5EF4-FFF2-40B4-BE49-F238E27FC236}">
                            <a16:creationId xmlns:a16="http://schemas.microsoft.com/office/drawing/2014/main" id="{00000000-0008-0000-0000-00009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07BEC" id="Text Box 61" o:spid="_x0000_s1026" type="#_x0000_t202" style="position:absolute;margin-left:0;margin-top:0;width:6pt;height:2.25pt;z-index:2555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6032" behindDoc="0" locked="0" layoutInCell="1" allowOverlap="1" wp14:anchorId="6EED53A1" wp14:editId="42023815">
                      <wp:simplePos x="0" y="0"/>
                      <wp:positionH relativeFrom="column">
                        <wp:posOffset>0</wp:posOffset>
                      </wp:positionH>
                      <wp:positionV relativeFrom="paragraph">
                        <wp:posOffset>0</wp:posOffset>
                      </wp:positionV>
                      <wp:extent cx="76200" cy="28575"/>
                      <wp:effectExtent l="19050" t="19050" r="19050" b="28575"/>
                      <wp:wrapNone/>
                      <wp:docPr id="12435" name="Text Box 60">
                        <a:extLst xmlns:a="http://schemas.openxmlformats.org/drawingml/2006/main">
                          <a:ext uri="{FF2B5EF4-FFF2-40B4-BE49-F238E27FC236}">
                            <a16:creationId xmlns:a16="http://schemas.microsoft.com/office/drawing/2014/main" id="{00000000-0008-0000-0000-00009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AFEB6" id="Text Box 60" o:spid="_x0000_s1026" type="#_x0000_t202" style="position:absolute;margin-left:0;margin-top:0;width:6pt;height:2.25pt;z-index:25559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7056" behindDoc="0" locked="0" layoutInCell="1" allowOverlap="1" wp14:anchorId="21AE333D" wp14:editId="6A2E45EF">
                      <wp:simplePos x="0" y="0"/>
                      <wp:positionH relativeFrom="column">
                        <wp:posOffset>0</wp:posOffset>
                      </wp:positionH>
                      <wp:positionV relativeFrom="paragraph">
                        <wp:posOffset>0</wp:posOffset>
                      </wp:positionV>
                      <wp:extent cx="76200" cy="28575"/>
                      <wp:effectExtent l="19050" t="19050" r="19050" b="28575"/>
                      <wp:wrapNone/>
                      <wp:docPr id="12436" name="Text Box 59">
                        <a:extLst xmlns:a="http://schemas.openxmlformats.org/drawingml/2006/main">
                          <a:ext uri="{FF2B5EF4-FFF2-40B4-BE49-F238E27FC236}">
                            <a16:creationId xmlns:a16="http://schemas.microsoft.com/office/drawing/2014/main" id="{00000000-0008-0000-0000-00009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B23EC5" id="Text Box 59" o:spid="_x0000_s1026" type="#_x0000_t202" style="position:absolute;margin-left:0;margin-top:0;width:6pt;height:2.25pt;z-index:2555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8080" behindDoc="0" locked="0" layoutInCell="1" allowOverlap="1" wp14:anchorId="32F0666E" wp14:editId="0C3DC688">
                      <wp:simplePos x="0" y="0"/>
                      <wp:positionH relativeFrom="column">
                        <wp:posOffset>0</wp:posOffset>
                      </wp:positionH>
                      <wp:positionV relativeFrom="paragraph">
                        <wp:posOffset>0</wp:posOffset>
                      </wp:positionV>
                      <wp:extent cx="76200" cy="28575"/>
                      <wp:effectExtent l="19050" t="19050" r="19050" b="28575"/>
                      <wp:wrapNone/>
                      <wp:docPr id="12437" name="Text Box 58">
                        <a:extLst xmlns:a="http://schemas.openxmlformats.org/drawingml/2006/main">
                          <a:ext uri="{FF2B5EF4-FFF2-40B4-BE49-F238E27FC236}">
                            <a16:creationId xmlns:a16="http://schemas.microsoft.com/office/drawing/2014/main" id="{00000000-0008-0000-0000-00009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3079D" id="Text Box 58" o:spid="_x0000_s1026" type="#_x0000_t202" style="position:absolute;margin-left:0;margin-top:0;width:6pt;height:2.25pt;z-index:2555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599104" behindDoc="0" locked="0" layoutInCell="1" allowOverlap="1" wp14:anchorId="4B965770" wp14:editId="38F607AE">
                      <wp:simplePos x="0" y="0"/>
                      <wp:positionH relativeFrom="column">
                        <wp:posOffset>0</wp:posOffset>
                      </wp:positionH>
                      <wp:positionV relativeFrom="paragraph">
                        <wp:posOffset>0</wp:posOffset>
                      </wp:positionV>
                      <wp:extent cx="76200" cy="28575"/>
                      <wp:effectExtent l="19050" t="19050" r="19050" b="28575"/>
                      <wp:wrapNone/>
                      <wp:docPr id="12438" name="Text Box 57">
                        <a:extLst xmlns:a="http://schemas.openxmlformats.org/drawingml/2006/main">
                          <a:ext uri="{FF2B5EF4-FFF2-40B4-BE49-F238E27FC236}">
                            <a16:creationId xmlns:a16="http://schemas.microsoft.com/office/drawing/2014/main" id="{00000000-0008-0000-0000-00009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AF90E" id="Text Box 57" o:spid="_x0000_s1026" type="#_x0000_t202" style="position:absolute;margin-left:0;margin-top:0;width:6pt;height:2.25pt;z-index:2555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0128" behindDoc="0" locked="0" layoutInCell="1" allowOverlap="1" wp14:anchorId="61A5367B" wp14:editId="5191617F">
                      <wp:simplePos x="0" y="0"/>
                      <wp:positionH relativeFrom="column">
                        <wp:posOffset>0</wp:posOffset>
                      </wp:positionH>
                      <wp:positionV relativeFrom="paragraph">
                        <wp:posOffset>0</wp:posOffset>
                      </wp:positionV>
                      <wp:extent cx="76200" cy="28575"/>
                      <wp:effectExtent l="19050" t="19050" r="19050" b="28575"/>
                      <wp:wrapNone/>
                      <wp:docPr id="12439" name="Text Box 56">
                        <a:extLst xmlns:a="http://schemas.openxmlformats.org/drawingml/2006/main">
                          <a:ext uri="{FF2B5EF4-FFF2-40B4-BE49-F238E27FC236}">
                            <a16:creationId xmlns:a16="http://schemas.microsoft.com/office/drawing/2014/main" id="{00000000-0008-0000-0000-00009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AA645" id="Text Box 56" o:spid="_x0000_s1026" type="#_x0000_t202" style="position:absolute;margin-left:0;margin-top:0;width:6pt;height:2.25pt;z-index:2556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1152" behindDoc="0" locked="0" layoutInCell="1" allowOverlap="1" wp14:anchorId="1A2801E0" wp14:editId="51562352">
                      <wp:simplePos x="0" y="0"/>
                      <wp:positionH relativeFrom="column">
                        <wp:posOffset>0</wp:posOffset>
                      </wp:positionH>
                      <wp:positionV relativeFrom="paragraph">
                        <wp:posOffset>0</wp:posOffset>
                      </wp:positionV>
                      <wp:extent cx="76200" cy="28575"/>
                      <wp:effectExtent l="19050" t="19050" r="19050" b="28575"/>
                      <wp:wrapNone/>
                      <wp:docPr id="12440" name="Text Box 55">
                        <a:extLst xmlns:a="http://schemas.openxmlformats.org/drawingml/2006/main">
                          <a:ext uri="{FF2B5EF4-FFF2-40B4-BE49-F238E27FC236}">
                            <a16:creationId xmlns:a16="http://schemas.microsoft.com/office/drawing/2014/main" id="{00000000-0008-0000-0000-00009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232648" id="Text Box 55" o:spid="_x0000_s1026" type="#_x0000_t202" style="position:absolute;margin-left:0;margin-top:0;width:6pt;height:2.25pt;z-index:2556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2176" behindDoc="0" locked="0" layoutInCell="1" allowOverlap="1" wp14:anchorId="0BDCA527" wp14:editId="7095E6FD">
                      <wp:simplePos x="0" y="0"/>
                      <wp:positionH relativeFrom="column">
                        <wp:posOffset>0</wp:posOffset>
                      </wp:positionH>
                      <wp:positionV relativeFrom="paragraph">
                        <wp:posOffset>0</wp:posOffset>
                      </wp:positionV>
                      <wp:extent cx="76200" cy="28575"/>
                      <wp:effectExtent l="19050" t="19050" r="19050" b="28575"/>
                      <wp:wrapNone/>
                      <wp:docPr id="12441" name="Text Box 54">
                        <a:extLst xmlns:a="http://schemas.openxmlformats.org/drawingml/2006/main">
                          <a:ext uri="{FF2B5EF4-FFF2-40B4-BE49-F238E27FC236}">
                            <a16:creationId xmlns:a16="http://schemas.microsoft.com/office/drawing/2014/main" id="{00000000-0008-0000-0000-00009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4BCF7" id="Text Box 54" o:spid="_x0000_s1026" type="#_x0000_t202" style="position:absolute;margin-left:0;margin-top:0;width:6pt;height:2.25pt;z-index:2556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3200" behindDoc="0" locked="0" layoutInCell="1" allowOverlap="1" wp14:anchorId="2AB8742E" wp14:editId="41CB6ED2">
                      <wp:simplePos x="0" y="0"/>
                      <wp:positionH relativeFrom="column">
                        <wp:posOffset>0</wp:posOffset>
                      </wp:positionH>
                      <wp:positionV relativeFrom="paragraph">
                        <wp:posOffset>0</wp:posOffset>
                      </wp:positionV>
                      <wp:extent cx="76200" cy="28575"/>
                      <wp:effectExtent l="19050" t="19050" r="19050" b="28575"/>
                      <wp:wrapNone/>
                      <wp:docPr id="12442" name="Text Box 53">
                        <a:extLst xmlns:a="http://schemas.openxmlformats.org/drawingml/2006/main">
                          <a:ext uri="{FF2B5EF4-FFF2-40B4-BE49-F238E27FC236}">
                            <a16:creationId xmlns:a16="http://schemas.microsoft.com/office/drawing/2014/main" id="{00000000-0008-0000-0000-00009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C1E1E0" id="Text Box 53" o:spid="_x0000_s1026" type="#_x0000_t202" style="position:absolute;margin-left:0;margin-top:0;width:6pt;height:2.25pt;z-index:2556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4224" behindDoc="0" locked="0" layoutInCell="1" allowOverlap="1" wp14:anchorId="014DC63B" wp14:editId="34675252">
                      <wp:simplePos x="0" y="0"/>
                      <wp:positionH relativeFrom="column">
                        <wp:posOffset>0</wp:posOffset>
                      </wp:positionH>
                      <wp:positionV relativeFrom="paragraph">
                        <wp:posOffset>0</wp:posOffset>
                      </wp:positionV>
                      <wp:extent cx="76200" cy="28575"/>
                      <wp:effectExtent l="19050" t="19050" r="19050" b="28575"/>
                      <wp:wrapNone/>
                      <wp:docPr id="12443" name="Text Box 52">
                        <a:extLst xmlns:a="http://schemas.openxmlformats.org/drawingml/2006/main">
                          <a:ext uri="{FF2B5EF4-FFF2-40B4-BE49-F238E27FC236}">
                            <a16:creationId xmlns:a16="http://schemas.microsoft.com/office/drawing/2014/main" id="{00000000-0008-0000-0000-00009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5C1AD" id="Text Box 52" o:spid="_x0000_s1026" type="#_x0000_t202" style="position:absolute;margin-left:0;margin-top:0;width:6pt;height:2.25pt;z-index:2556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5248" behindDoc="0" locked="0" layoutInCell="1" allowOverlap="1" wp14:anchorId="1FBA7DC8" wp14:editId="7ACDDA12">
                      <wp:simplePos x="0" y="0"/>
                      <wp:positionH relativeFrom="column">
                        <wp:posOffset>0</wp:posOffset>
                      </wp:positionH>
                      <wp:positionV relativeFrom="paragraph">
                        <wp:posOffset>0</wp:posOffset>
                      </wp:positionV>
                      <wp:extent cx="76200" cy="28575"/>
                      <wp:effectExtent l="19050" t="19050" r="19050" b="28575"/>
                      <wp:wrapNone/>
                      <wp:docPr id="12444" name="Text Box 51">
                        <a:extLst xmlns:a="http://schemas.openxmlformats.org/drawingml/2006/main">
                          <a:ext uri="{FF2B5EF4-FFF2-40B4-BE49-F238E27FC236}">
                            <a16:creationId xmlns:a16="http://schemas.microsoft.com/office/drawing/2014/main" id="{00000000-0008-0000-0000-00009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E22B6" id="Text Box 51" o:spid="_x0000_s1026" type="#_x0000_t202" style="position:absolute;margin-left:0;margin-top:0;width:6pt;height:2.25pt;z-index:2556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6272" behindDoc="0" locked="0" layoutInCell="1" allowOverlap="1" wp14:anchorId="50782BE9" wp14:editId="4633CCEA">
                      <wp:simplePos x="0" y="0"/>
                      <wp:positionH relativeFrom="column">
                        <wp:posOffset>0</wp:posOffset>
                      </wp:positionH>
                      <wp:positionV relativeFrom="paragraph">
                        <wp:posOffset>0</wp:posOffset>
                      </wp:positionV>
                      <wp:extent cx="76200" cy="28575"/>
                      <wp:effectExtent l="19050" t="19050" r="19050" b="28575"/>
                      <wp:wrapNone/>
                      <wp:docPr id="12445" name="Text Box 50">
                        <a:extLst xmlns:a="http://schemas.openxmlformats.org/drawingml/2006/main">
                          <a:ext uri="{FF2B5EF4-FFF2-40B4-BE49-F238E27FC236}">
                            <a16:creationId xmlns:a16="http://schemas.microsoft.com/office/drawing/2014/main" id="{00000000-0008-0000-0000-00009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CC9F7" id="Text Box 50" o:spid="_x0000_s1026" type="#_x0000_t202" style="position:absolute;margin-left:0;margin-top:0;width:6pt;height:2.25pt;z-index:2556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7296" behindDoc="0" locked="0" layoutInCell="1" allowOverlap="1" wp14:anchorId="2D396F36" wp14:editId="4C4907E5">
                      <wp:simplePos x="0" y="0"/>
                      <wp:positionH relativeFrom="column">
                        <wp:posOffset>0</wp:posOffset>
                      </wp:positionH>
                      <wp:positionV relativeFrom="paragraph">
                        <wp:posOffset>0</wp:posOffset>
                      </wp:positionV>
                      <wp:extent cx="76200" cy="28575"/>
                      <wp:effectExtent l="19050" t="19050" r="19050" b="28575"/>
                      <wp:wrapNone/>
                      <wp:docPr id="12446" name="Text Box 49">
                        <a:extLst xmlns:a="http://schemas.openxmlformats.org/drawingml/2006/main">
                          <a:ext uri="{FF2B5EF4-FFF2-40B4-BE49-F238E27FC236}">
                            <a16:creationId xmlns:a16="http://schemas.microsoft.com/office/drawing/2014/main" id="{00000000-0008-0000-0000-00009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F645A1" id="Text Box 49" o:spid="_x0000_s1026" type="#_x0000_t202" style="position:absolute;margin-left:0;margin-top:0;width:6pt;height:2.25pt;z-index:2556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8320" behindDoc="0" locked="0" layoutInCell="1" allowOverlap="1" wp14:anchorId="0F6C3972" wp14:editId="28C0C2B2">
                      <wp:simplePos x="0" y="0"/>
                      <wp:positionH relativeFrom="column">
                        <wp:posOffset>0</wp:posOffset>
                      </wp:positionH>
                      <wp:positionV relativeFrom="paragraph">
                        <wp:posOffset>0</wp:posOffset>
                      </wp:positionV>
                      <wp:extent cx="76200" cy="28575"/>
                      <wp:effectExtent l="19050" t="19050" r="19050" b="28575"/>
                      <wp:wrapNone/>
                      <wp:docPr id="12447" name="Text Box 48">
                        <a:extLst xmlns:a="http://schemas.openxmlformats.org/drawingml/2006/main">
                          <a:ext uri="{FF2B5EF4-FFF2-40B4-BE49-F238E27FC236}">
                            <a16:creationId xmlns:a16="http://schemas.microsoft.com/office/drawing/2014/main" id="{00000000-0008-0000-0000-00009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4EF00" id="Text Box 48" o:spid="_x0000_s1026" type="#_x0000_t202" style="position:absolute;margin-left:0;margin-top:0;width:6pt;height:2.25pt;z-index:2556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09344" behindDoc="0" locked="0" layoutInCell="1" allowOverlap="1" wp14:anchorId="45E48130" wp14:editId="05F9ECBA">
                      <wp:simplePos x="0" y="0"/>
                      <wp:positionH relativeFrom="column">
                        <wp:posOffset>0</wp:posOffset>
                      </wp:positionH>
                      <wp:positionV relativeFrom="paragraph">
                        <wp:posOffset>0</wp:posOffset>
                      </wp:positionV>
                      <wp:extent cx="76200" cy="28575"/>
                      <wp:effectExtent l="19050" t="19050" r="19050" b="28575"/>
                      <wp:wrapNone/>
                      <wp:docPr id="12448" name="Text Box 47">
                        <a:extLst xmlns:a="http://schemas.openxmlformats.org/drawingml/2006/main">
                          <a:ext uri="{FF2B5EF4-FFF2-40B4-BE49-F238E27FC236}">
                            <a16:creationId xmlns:a16="http://schemas.microsoft.com/office/drawing/2014/main" id="{00000000-0008-0000-0000-0000A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AD277" id="Text Box 47" o:spid="_x0000_s1026" type="#_x0000_t202" style="position:absolute;margin-left:0;margin-top:0;width:6pt;height:2.25pt;z-index:2556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0368" behindDoc="0" locked="0" layoutInCell="1" allowOverlap="1" wp14:anchorId="6A3CDFCF" wp14:editId="5FFB48AD">
                      <wp:simplePos x="0" y="0"/>
                      <wp:positionH relativeFrom="column">
                        <wp:posOffset>0</wp:posOffset>
                      </wp:positionH>
                      <wp:positionV relativeFrom="paragraph">
                        <wp:posOffset>0</wp:posOffset>
                      </wp:positionV>
                      <wp:extent cx="76200" cy="28575"/>
                      <wp:effectExtent l="19050" t="19050" r="19050" b="28575"/>
                      <wp:wrapNone/>
                      <wp:docPr id="12449" name="Text Box 46">
                        <a:extLst xmlns:a="http://schemas.openxmlformats.org/drawingml/2006/main">
                          <a:ext uri="{FF2B5EF4-FFF2-40B4-BE49-F238E27FC236}">
                            <a16:creationId xmlns:a16="http://schemas.microsoft.com/office/drawing/2014/main" id="{00000000-0008-0000-0000-0000A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878CA" id="Text Box 46" o:spid="_x0000_s1026" type="#_x0000_t202" style="position:absolute;margin-left:0;margin-top:0;width:6pt;height:2.25pt;z-index:2556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1392" behindDoc="0" locked="0" layoutInCell="1" allowOverlap="1" wp14:anchorId="3C62EC14" wp14:editId="461FFC06">
                      <wp:simplePos x="0" y="0"/>
                      <wp:positionH relativeFrom="column">
                        <wp:posOffset>0</wp:posOffset>
                      </wp:positionH>
                      <wp:positionV relativeFrom="paragraph">
                        <wp:posOffset>0</wp:posOffset>
                      </wp:positionV>
                      <wp:extent cx="76200" cy="28575"/>
                      <wp:effectExtent l="19050" t="19050" r="19050" b="28575"/>
                      <wp:wrapNone/>
                      <wp:docPr id="12450" name="Text Box 45">
                        <a:extLst xmlns:a="http://schemas.openxmlformats.org/drawingml/2006/main">
                          <a:ext uri="{FF2B5EF4-FFF2-40B4-BE49-F238E27FC236}">
                            <a16:creationId xmlns:a16="http://schemas.microsoft.com/office/drawing/2014/main" id="{00000000-0008-0000-0000-0000A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7A0FA" id="Text Box 45" o:spid="_x0000_s1026" type="#_x0000_t202" style="position:absolute;margin-left:0;margin-top:0;width:6pt;height:2.25pt;z-index:2556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2416" behindDoc="0" locked="0" layoutInCell="1" allowOverlap="1" wp14:anchorId="3A0799FA" wp14:editId="54145097">
                      <wp:simplePos x="0" y="0"/>
                      <wp:positionH relativeFrom="column">
                        <wp:posOffset>0</wp:posOffset>
                      </wp:positionH>
                      <wp:positionV relativeFrom="paragraph">
                        <wp:posOffset>0</wp:posOffset>
                      </wp:positionV>
                      <wp:extent cx="76200" cy="28575"/>
                      <wp:effectExtent l="19050" t="19050" r="19050" b="28575"/>
                      <wp:wrapNone/>
                      <wp:docPr id="12451" name="Text Box 44">
                        <a:extLst xmlns:a="http://schemas.openxmlformats.org/drawingml/2006/main">
                          <a:ext uri="{FF2B5EF4-FFF2-40B4-BE49-F238E27FC236}">
                            <a16:creationId xmlns:a16="http://schemas.microsoft.com/office/drawing/2014/main" id="{00000000-0008-0000-0000-0000A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CC2CE" id="Text Box 44" o:spid="_x0000_s1026" type="#_x0000_t202" style="position:absolute;margin-left:0;margin-top:0;width:6pt;height:2.25pt;z-index:25561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3440" behindDoc="0" locked="0" layoutInCell="1" allowOverlap="1" wp14:anchorId="50AAD613" wp14:editId="2A64859A">
                      <wp:simplePos x="0" y="0"/>
                      <wp:positionH relativeFrom="column">
                        <wp:posOffset>0</wp:posOffset>
                      </wp:positionH>
                      <wp:positionV relativeFrom="paragraph">
                        <wp:posOffset>0</wp:posOffset>
                      </wp:positionV>
                      <wp:extent cx="76200" cy="28575"/>
                      <wp:effectExtent l="19050" t="19050" r="19050" b="28575"/>
                      <wp:wrapNone/>
                      <wp:docPr id="12452" name="Text Box 43">
                        <a:extLst xmlns:a="http://schemas.openxmlformats.org/drawingml/2006/main">
                          <a:ext uri="{FF2B5EF4-FFF2-40B4-BE49-F238E27FC236}">
                            <a16:creationId xmlns:a16="http://schemas.microsoft.com/office/drawing/2014/main" id="{00000000-0008-0000-0000-0000A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3B183" id="Text Box 43" o:spid="_x0000_s1026" type="#_x0000_t202" style="position:absolute;margin-left:0;margin-top:0;width:6pt;height:2.25pt;z-index:2556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4464" behindDoc="0" locked="0" layoutInCell="1" allowOverlap="1" wp14:anchorId="44E370F7" wp14:editId="6D662921">
                      <wp:simplePos x="0" y="0"/>
                      <wp:positionH relativeFrom="column">
                        <wp:posOffset>0</wp:posOffset>
                      </wp:positionH>
                      <wp:positionV relativeFrom="paragraph">
                        <wp:posOffset>0</wp:posOffset>
                      </wp:positionV>
                      <wp:extent cx="76200" cy="28575"/>
                      <wp:effectExtent l="19050" t="19050" r="19050" b="28575"/>
                      <wp:wrapNone/>
                      <wp:docPr id="12453" name="Text Box 42">
                        <a:extLst xmlns:a="http://schemas.openxmlformats.org/drawingml/2006/main">
                          <a:ext uri="{FF2B5EF4-FFF2-40B4-BE49-F238E27FC236}">
                            <a16:creationId xmlns:a16="http://schemas.microsoft.com/office/drawing/2014/main" id="{00000000-0008-0000-0000-0000A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7B37E" id="Text Box 42" o:spid="_x0000_s1026" type="#_x0000_t202" style="position:absolute;margin-left:0;margin-top:0;width:6pt;height:2.25pt;z-index:2556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5488" behindDoc="0" locked="0" layoutInCell="1" allowOverlap="1" wp14:anchorId="64719A4E" wp14:editId="0344BC12">
                      <wp:simplePos x="0" y="0"/>
                      <wp:positionH relativeFrom="column">
                        <wp:posOffset>0</wp:posOffset>
                      </wp:positionH>
                      <wp:positionV relativeFrom="paragraph">
                        <wp:posOffset>0</wp:posOffset>
                      </wp:positionV>
                      <wp:extent cx="76200" cy="28575"/>
                      <wp:effectExtent l="19050" t="19050" r="19050" b="28575"/>
                      <wp:wrapNone/>
                      <wp:docPr id="12454" name="Text Box 41">
                        <a:extLst xmlns:a="http://schemas.openxmlformats.org/drawingml/2006/main">
                          <a:ext uri="{FF2B5EF4-FFF2-40B4-BE49-F238E27FC236}">
                            <a16:creationId xmlns:a16="http://schemas.microsoft.com/office/drawing/2014/main" id="{00000000-0008-0000-0000-0000A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C7B30C" id="Text Box 41" o:spid="_x0000_s1026" type="#_x0000_t202" style="position:absolute;margin-left:0;margin-top:0;width:6pt;height:2.25pt;z-index:2556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6512" behindDoc="0" locked="0" layoutInCell="1" allowOverlap="1" wp14:anchorId="753995B9" wp14:editId="7EEFB35C">
                      <wp:simplePos x="0" y="0"/>
                      <wp:positionH relativeFrom="column">
                        <wp:posOffset>0</wp:posOffset>
                      </wp:positionH>
                      <wp:positionV relativeFrom="paragraph">
                        <wp:posOffset>0</wp:posOffset>
                      </wp:positionV>
                      <wp:extent cx="76200" cy="28575"/>
                      <wp:effectExtent l="19050" t="19050" r="19050" b="28575"/>
                      <wp:wrapNone/>
                      <wp:docPr id="12455" name="Text Box 40">
                        <a:extLst xmlns:a="http://schemas.openxmlformats.org/drawingml/2006/main">
                          <a:ext uri="{FF2B5EF4-FFF2-40B4-BE49-F238E27FC236}">
                            <a16:creationId xmlns:a16="http://schemas.microsoft.com/office/drawing/2014/main" id="{00000000-0008-0000-0000-0000A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79C89" id="Text Box 40" o:spid="_x0000_s1026" type="#_x0000_t202" style="position:absolute;margin-left:0;margin-top:0;width:6pt;height:2.25pt;z-index:2556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7536" behindDoc="0" locked="0" layoutInCell="1" allowOverlap="1" wp14:anchorId="3D31CFEB" wp14:editId="4CC0D2CD">
                      <wp:simplePos x="0" y="0"/>
                      <wp:positionH relativeFrom="column">
                        <wp:posOffset>0</wp:posOffset>
                      </wp:positionH>
                      <wp:positionV relativeFrom="paragraph">
                        <wp:posOffset>0</wp:posOffset>
                      </wp:positionV>
                      <wp:extent cx="76200" cy="28575"/>
                      <wp:effectExtent l="19050" t="19050" r="19050" b="28575"/>
                      <wp:wrapNone/>
                      <wp:docPr id="12456" name="Text Box 39">
                        <a:extLst xmlns:a="http://schemas.openxmlformats.org/drawingml/2006/main">
                          <a:ext uri="{FF2B5EF4-FFF2-40B4-BE49-F238E27FC236}">
                            <a16:creationId xmlns:a16="http://schemas.microsoft.com/office/drawing/2014/main" id="{00000000-0008-0000-0000-0000A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BBF0A" id="Text Box 39" o:spid="_x0000_s1026" type="#_x0000_t202" style="position:absolute;margin-left:0;margin-top:0;width:6pt;height:2.25pt;z-index:2556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8560" behindDoc="0" locked="0" layoutInCell="1" allowOverlap="1" wp14:anchorId="3B0251FF" wp14:editId="1C63CF20">
                      <wp:simplePos x="0" y="0"/>
                      <wp:positionH relativeFrom="column">
                        <wp:posOffset>0</wp:posOffset>
                      </wp:positionH>
                      <wp:positionV relativeFrom="paragraph">
                        <wp:posOffset>0</wp:posOffset>
                      </wp:positionV>
                      <wp:extent cx="76200" cy="28575"/>
                      <wp:effectExtent l="19050" t="19050" r="19050" b="28575"/>
                      <wp:wrapNone/>
                      <wp:docPr id="12457" name="Text Box 38">
                        <a:extLst xmlns:a="http://schemas.openxmlformats.org/drawingml/2006/main">
                          <a:ext uri="{FF2B5EF4-FFF2-40B4-BE49-F238E27FC236}">
                            <a16:creationId xmlns:a16="http://schemas.microsoft.com/office/drawing/2014/main" id="{00000000-0008-0000-0000-0000A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5DD8E" id="Text Box 38" o:spid="_x0000_s1026" type="#_x0000_t202" style="position:absolute;margin-left:0;margin-top:0;width:6pt;height:2.25pt;z-index:25561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19584" behindDoc="0" locked="0" layoutInCell="1" allowOverlap="1" wp14:anchorId="6310857E" wp14:editId="3C0DD17F">
                      <wp:simplePos x="0" y="0"/>
                      <wp:positionH relativeFrom="column">
                        <wp:posOffset>0</wp:posOffset>
                      </wp:positionH>
                      <wp:positionV relativeFrom="paragraph">
                        <wp:posOffset>0</wp:posOffset>
                      </wp:positionV>
                      <wp:extent cx="76200" cy="28575"/>
                      <wp:effectExtent l="19050" t="19050" r="19050" b="28575"/>
                      <wp:wrapNone/>
                      <wp:docPr id="12458" name="Text Box 37">
                        <a:extLst xmlns:a="http://schemas.openxmlformats.org/drawingml/2006/main">
                          <a:ext uri="{FF2B5EF4-FFF2-40B4-BE49-F238E27FC236}">
                            <a16:creationId xmlns:a16="http://schemas.microsoft.com/office/drawing/2014/main" id="{00000000-0008-0000-0000-0000A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A2802" id="Text Box 37" o:spid="_x0000_s1026" type="#_x0000_t202" style="position:absolute;margin-left:0;margin-top:0;width:6pt;height:2.25pt;z-index:2556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0608" behindDoc="0" locked="0" layoutInCell="1" allowOverlap="1" wp14:anchorId="0BDE1528" wp14:editId="792ACAED">
                      <wp:simplePos x="0" y="0"/>
                      <wp:positionH relativeFrom="column">
                        <wp:posOffset>0</wp:posOffset>
                      </wp:positionH>
                      <wp:positionV relativeFrom="paragraph">
                        <wp:posOffset>0</wp:posOffset>
                      </wp:positionV>
                      <wp:extent cx="76200" cy="28575"/>
                      <wp:effectExtent l="19050" t="19050" r="19050" b="28575"/>
                      <wp:wrapNone/>
                      <wp:docPr id="12459" name="Text Box 36">
                        <a:extLst xmlns:a="http://schemas.openxmlformats.org/drawingml/2006/main">
                          <a:ext uri="{FF2B5EF4-FFF2-40B4-BE49-F238E27FC236}">
                            <a16:creationId xmlns:a16="http://schemas.microsoft.com/office/drawing/2014/main" id="{00000000-0008-0000-0000-0000A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5AA82" id="Text Box 36" o:spid="_x0000_s1026" type="#_x0000_t202" style="position:absolute;margin-left:0;margin-top:0;width:6pt;height:2.25pt;z-index:2556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1632" behindDoc="0" locked="0" layoutInCell="1" allowOverlap="1" wp14:anchorId="61DE65F6" wp14:editId="79B7E579">
                      <wp:simplePos x="0" y="0"/>
                      <wp:positionH relativeFrom="column">
                        <wp:posOffset>0</wp:posOffset>
                      </wp:positionH>
                      <wp:positionV relativeFrom="paragraph">
                        <wp:posOffset>0</wp:posOffset>
                      </wp:positionV>
                      <wp:extent cx="76200" cy="28575"/>
                      <wp:effectExtent l="19050" t="19050" r="19050" b="28575"/>
                      <wp:wrapNone/>
                      <wp:docPr id="12460" name="Text Box 35">
                        <a:extLst xmlns:a="http://schemas.openxmlformats.org/drawingml/2006/main">
                          <a:ext uri="{FF2B5EF4-FFF2-40B4-BE49-F238E27FC236}">
                            <a16:creationId xmlns:a16="http://schemas.microsoft.com/office/drawing/2014/main" id="{00000000-0008-0000-0000-0000A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21EC0" id="Text Box 35" o:spid="_x0000_s1026" type="#_x0000_t202" style="position:absolute;margin-left:0;margin-top:0;width:6pt;height:2.25pt;z-index:25562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3680" behindDoc="0" locked="0" layoutInCell="1" allowOverlap="1" wp14:anchorId="2BFA84AE" wp14:editId="43ABAB9C">
                      <wp:simplePos x="0" y="0"/>
                      <wp:positionH relativeFrom="column">
                        <wp:posOffset>0</wp:posOffset>
                      </wp:positionH>
                      <wp:positionV relativeFrom="paragraph">
                        <wp:posOffset>0</wp:posOffset>
                      </wp:positionV>
                      <wp:extent cx="76200" cy="28575"/>
                      <wp:effectExtent l="19050" t="19050" r="19050" b="28575"/>
                      <wp:wrapNone/>
                      <wp:docPr id="12462" name="Text Box 34">
                        <a:extLst xmlns:a="http://schemas.openxmlformats.org/drawingml/2006/main">
                          <a:ext uri="{FF2B5EF4-FFF2-40B4-BE49-F238E27FC236}">
                            <a16:creationId xmlns:a16="http://schemas.microsoft.com/office/drawing/2014/main" id="{00000000-0008-0000-0000-0000A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CEEA8" id="Text Box 34" o:spid="_x0000_s1026" type="#_x0000_t202" style="position:absolute;margin-left:0;margin-top:0;width:6pt;height:2.25pt;z-index:25562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4704" behindDoc="0" locked="0" layoutInCell="1" allowOverlap="1" wp14:anchorId="44C0D9C8" wp14:editId="2BE350BF">
                      <wp:simplePos x="0" y="0"/>
                      <wp:positionH relativeFrom="column">
                        <wp:posOffset>0</wp:posOffset>
                      </wp:positionH>
                      <wp:positionV relativeFrom="paragraph">
                        <wp:posOffset>0</wp:posOffset>
                      </wp:positionV>
                      <wp:extent cx="76200" cy="28575"/>
                      <wp:effectExtent l="19050" t="19050" r="19050" b="28575"/>
                      <wp:wrapNone/>
                      <wp:docPr id="12463" name="Text Box 33">
                        <a:extLst xmlns:a="http://schemas.openxmlformats.org/drawingml/2006/main">
                          <a:ext uri="{FF2B5EF4-FFF2-40B4-BE49-F238E27FC236}">
                            <a16:creationId xmlns:a16="http://schemas.microsoft.com/office/drawing/2014/main" id="{00000000-0008-0000-0000-0000A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545D5" id="Text Box 33" o:spid="_x0000_s1026" type="#_x0000_t202" style="position:absolute;margin-left:0;margin-top:0;width:6pt;height:2.25pt;z-index:2556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5728" behindDoc="0" locked="0" layoutInCell="1" allowOverlap="1" wp14:anchorId="356FADF1" wp14:editId="4A9D7764">
                      <wp:simplePos x="0" y="0"/>
                      <wp:positionH relativeFrom="column">
                        <wp:posOffset>0</wp:posOffset>
                      </wp:positionH>
                      <wp:positionV relativeFrom="paragraph">
                        <wp:posOffset>0</wp:posOffset>
                      </wp:positionV>
                      <wp:extent cx="76200" cy="28575"/>
                      <wp:effectExtent l="19050" t="19050" r="19050" b="28575"/>
                      <wp:wrapNone/>
                      <wp:docPr id="12464" name="Text Box 32">
                        <a:extLst xmlns:a="http://schemas.openxmlformats.org/drawingml/2006/main">
                          <a:ext uri="{FF2B5EF4-FFF2-40B4-BE49-F238E27FC236}">
                            <a16:creationId xmlns:a16="http://schemas.microsoft.com/office/drawing/2014/main" id="{00000000-0008-0000-0000-0000B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754DF" id="Text Box 32" o:spid="_x0000_s1026" type="#_x0000_t202" style="position:absolute;margin-left:0;margin-top:0;width:6pt;height:2.25pt;z-index:2556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6752" behindDoc="0" locked="0" layoutInCell="1" allowOverlap="1" wp14:anchorId="1870B9B0" wp14:editId="15FA2686">
                      <wp:simplePos x="0" y="0"/>
                      <wp:positionH relativeFrom="column">
                        <wp:posOffset>0</wp:posOffset>
                      </wp:positionH>
                      <wp:positionV relativeFrom="paragraph">
                        <wp:posOffset>0</wp:posOffset>
                      </wp:positionV>
                      <wp:extent cx="76200" cy="28575"/>
                      <wp:effectExtent l="19050" t="19050" r="19050" b="28575"/>
                      <wp:wrapNone/>
                      <wp:docPr id="12465" name="Text Box 31">
                        <a:extLst xmlns:a="http://schemas.openxmlformats.org/drawingml/2006/main">
                          <a:ext uri="{FF2B5EF4-FFF2-40B4-BE49-F238E27FC236}">
                            <a16:creationId xmlns:a16="http://schemas.microsoft.com/office/drawing/2014/main" id="{00000000-0008-0000-0000-0000B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6786D9" id="Text Box 31" o:spid="_x0000_s1026" type="#_x0000_t202" style="position:absolute;margin-left:0;margin-top:0;width:6pt;height:2.25pt;z-index:2556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7776" behindDoc="0" locked="0" layoutInCell="1" allowOverlap="1" wp14:anchorId="37906530" wp14:editId="38A4AB70">
                      <wp:simplePos x="0" y="0"/>
                      <wp:positionH relativeFrom="column">
                        <wp:posOffset>0</wp:posOffset>
                      </wp:positionH>
                      <wp:positionV relativeFrom="paragraph">
                        <wp:posOffset>0</wp:posOffset>
                      </wp:positionV>
                      <wp:extent cx="76200" cy="28575"/>
                      <wp:effectExtent l="19050" t="19050" r="19050" b="28575"/>
                      <wp:wrapNone/>
                      <wp:docPr id="12466" name="Text Box 30">
                        <a:extLst xmlns:a="http://schemas.openxmlformats.org/drawingml/2006/main">
                          <a:ext uri="{FF2B5EF4-FFF2-40B4-BE49-F238E27FC236}">
                            <a16:creationId xmlns:a16="http://schemas.microsoft.com/office/drawing/2014/main" id="{00000000-0008-0000-0000-0000B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AD689" id="Text Box 30" o:spid="_x0000_s1026" type="#_x0000_t202" style="position:absolute;margin-left:0;margin-top:0;width:6pt;height:2.25pt;z-index:25562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8800" behindDoc="0" locked="0" layoutInCell="1" allowOverlap="1" wp14:anchorId="3986AA85" wp14:editId="2051A97A">
                      <wp:simplePos x="0" y="0"/>
                      <wp:positionH relativeFrom="column">
                        <wp:posOffset>0</wp:posOffset>
                      </wp:positionH>
                      <wp:positionV relativeFrom="paragraph">
                        <wp:posOffset>0</wp:posOffset>
                      </wp:positionV>
                      <wp:extent cx="76200" cy="28575"/>
                      <wp:effectExtent l="19050" t="19050" r="19050" b="28575"/>
                      <wp:wrapNone/>
                      <wp:docPr id="12467" name="Text Box 29">
                        <a:extLst xmlns:a="http://schemas.openxmlformats.org/drawingml/2006/main">
                          <a:ext uri="{FF2B5EF4-FFF2-40B4-BE49-F238E27FC236}">
                            <a16:creationId xmlns:a16="http://schemas.microsoft.com/office/drawing/2014/main" id="{00000000-0008-0000-0000-0000B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6C57E3" id="Text Box 29" o:spid="_x0000_s1026" type="#_x0000_t202" style="position:absolute;margin-left:0;margin-top:0;width:6pt;height:2.25pt;z-index:2556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29824" behindDoc="0" locked="0" layoutInCell="1" allowOverlap="1" wp14:anchorId="7E48801D" wp14:editId="77DF733A">
                      <wp:simplePos x="0" y="0"/>
                      <wp:positionH relativeFrom="column">
                        <wp:posOffset>0</wp:posOffset>
                      </wp:positionH>
                      <wp:positionV relativeFrom="paragraph">
                        <wp:posOffset>0</wp:posOffset>
                      </wp:positionV>
                      <wp:extent cx="76200" cy="28575"/>
                      <wp:effectExtent l="19050" t="19050" r="19050" b="28575"/>
                      <wp:wrapNone/>
                      <wp:docPr id="12468" name="Text Box 28">
                        <a:extLst xmlns:a="http://schemas.openxmlformats.org/drawingml/2006/main">
                          <a:ext uri="{FF2B5EF4-FFF2-40B4-BE49-F238E27FC236}">
                            <a16:creationId xmlns:a16="http://schemas.microsoft.com/office/drawing/2014/main" id="{00000000-0008-0000-0000-0000B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4320B" id="Text Box 28" o:spid="_x0000_s1026" type="#_x0000_t202" style="position:absolute;margin-left:0;margin-top:0;width:6pt;height:2.25pt;z-index:2556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0848" behindDoc="0" locked="0" layoutInCell="1" allowOverlap="1" wp14:anchorId="3E67C388" wp14:editId="525463F7">
                      <wp:simplePos x="0" y="0"/>
                      <wp:positionH relativeFrom="column">
                        <wp:posOffset>0</wp:posOffset>
                      </wp:positionH>
                      <wp:positionV relativeFrom="paragraph">
                        <wp:posOffset>0</wp:posOffset>
                      </wp:positionV>
                      <wp:extent cx="76200" cy="28575"/>
                      <wp:effectExtent l="19050" t="19050" r="19050" b="28575"/>
                      <wp:wrapNone/>
                      <wp:docPr id="12469" name="Text Box 27">
                        <a:extLst xmlns:a="http://schemas.openxmlformats.org/drawingml/2006/main">
                          <a:ext uri="{FF2B5EF4-FFF2-40B4-BE49-F238E27FC236}">
                            <a16:creationId xmlns:a16="http://schemas.microsoft.com/office/drawing/2014/main" id="{00000000-0008-0000-0000-0000B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9F9E86" id="Text Box 27" o:spid="_x0000_s1026" type="#_x0000_t202" style="position:absolute;margin-left:0;margin-top:0;width:6pt;height:2.25pt;z-index:2556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1872" behindDoc="0" locked="0" layoutInCell="1" allowOverlap="1" wp14:anchorId="2DC520EF" wp14:editId="0A8BEA27">
                      <wp:simplePos x="0" y="0"/>
                      <wp:positionH relativeFrom="column">
                        <wp:posOffset>0</wp:posOffset>
                      </wp:positionH>
                      <wp:positionV relativeFrom="paragraph">
                        <wp:posOffset>0</wp:posOffset>
                      </wp:positionV>
                      <wp:extent cx="76200" cy="28575"/>
                      <wp:effectExtent l="19050" t="19050" r="19050" b="28575"/>
                      <wp:wrapNone/>
                      <wp:docPr id="12470" name="Text Box 26">
                        <a:extLst xmlns:a="http://schemas.openxmlformats.org/drawingml/2006/main">
                          <a:ext uri="{FF2B5EF4-FFF2-40B4-BE49-F238E27FC236}">
                            <a16:creationId xmlns:a16="http://schemas.microsoft.com/office/drawing/2014/main" id="{00000000-0008-0000-0000-0000B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1AF3F3" id="Text Box 26" o:spid="_x0000_s1026" type="#_x0000_t202" style="position:absolute;margin-left:0;margin-top:0;width:6pt;height:2.25pt;z-index:2556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2896" behindDoc="0" locked="0" layoutInCell="1" allowOverlap="1" wp14:anchorId="7E8D3335" wp14:editId="34A29177">
                      <wp:simplePos x="0" y="0"/>
                      <wp:positionH relativeFrom="column">
                        <wp:posOffset>0</wp:posOffset>
                      </wp:positionH>
                      <wp:positionV relativeFrom="paragraph">
                        <wp:posOffset>0</wp:posOffset>
                      </wp:positionV>
                      <wp:extent cx="76200" cy="28575"/>
                      <wp:effectExtent l="19050" t="19050" r="19050" b="28575"/>
                      <wp:wrapNone/>
                      <wp:docPr id="12471" name="Text Box 25">
                        <a:extLst xmlns:a="http://schemas.openxmlformats.org/drawingml/2006/main">
                          <a:ext uri="{FF2B5EF4-FFF2-40B4-BE49-F238E27FC236}">
                            <a16:creationId xmlns:a16="http://schemas.microsoft.com/office/drawing/2014/main" id="{00000000-0008-0000-0000-0000B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18CFCA" id="Text Box 25" o:spid="_x0000_s1026" type="#_x0000_t202" style="position:absolute;margin-left:0;margin-top:0;width:6pt;height:2.25pt;z-index:2556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3920" behindDoc="0" locked="0" layoutInCell="1" allowOverlap="1" wp14:anchorId="09F275EA" wp14:editId="5BB35E04">
                      <wp:simplePos x="0" y="0"/>
                      <wp:positionH relativeFrom="column">
                        <wp:posOffset>0</wp:posOffset>
                      </wp:positionH>
                      <wp:positionV relativeFrom="paragraph">
                        <wp:posOffset>0</wp:posOffset>
                      </wp:positionV>
                      <wp:extent cx="76200" cy="28575"/>
                      <wp:effectExtent l="19050" t="19050" r="19050" b="28575"/>
                      <wp:wrapNone/>
                      <wp:docPr id="12472" name="Text Box 24">
                        <a:extLst xmlns:a="http://schemas.openxmlformats.org/drawingml/2006/main">
                          <a:ext uri="{FF2B5EF4-FFF2-40B4-BE49-F238E27FC236}">
                            <a16:creationId xmlns:a16="http://schemas.microsoft.com/office/drawing/2014/main" id="{00000000-0008-0000-0000-0000B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EFE6A" id="Text Box 24" o:spid="_x0000_s1026" type="#_x0000_t202" style="position:absolute;margin-left:0;margin-top:0;width:6pt;height:2.25pt;z-index:2556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4944" behindDoc="0" locked="0" layoutInCell="1" allowOverlap="1" wp14:anchorId="35A236A6" wp14:editId="0B2AACDA">
                      <wp:simplePos x="0" y="0"/>
                      <wp:positionH relativeFrom="column">
                        <wp:posOffset>0</wp:posOffset>
                      </wp:positionH>
                      <wp:positionV relativeFrom="paragraph">
                        <wp:posOffset>0</wp:posOffset>
                      </wp:positionV>
                      <wp:extent cx="76200" cy="28575"/>
                      <wp:effectExtent l="19050" t="19050" r="19050" b="28575"/>
                      <wp:wrapNone/>
                      <wp:docPr id="12473" name="Text Box 23">
                        <a:extLst xmlns:a="http://schemas.openxmlformats.org/drawingml/2006/main">
                          <a:ext uri="{FF2B5EF4-FFF2-40B4-BE49-F238E27FC236}">
                            <a16:creationId xmlns:a16="http://schemas.microsoft.com/office/drawing/2014/main" id="{00000000-0008-0000-0000-0000B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E067C" id="Text Box 23" o:spid="_x0000_s1026" type="#_x0000_t202" style="position:absolute;margin-left:0;margin-top:0;width:6pt;height:2.25pt;z-index:2556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5968" behindDoc="0" locked="0" layoutInCell="1" allowOverlap="1" wp14:anchorId="2B175154" wp14:editId="7F35E229">
                      <wp:simplePos x="0" y="0"/>
                      <wp:positionH relativeFrom="column">
                        <wp:posOffset>0</wp:posOffset>
                      </wp:positionH>
                      <wp:positionV relativeFrom="paragraph">
                        <wp:posOffset>0</wp:posOffset>
                      </wp:positionV>
                      <wp:extent cx="76200" cy="28575"/>
                      <wp:effectExtent l="19050" t="19050" r="19050" b="28575"/>
                      <wp:wrapNone/>
                      <wp:docPr id="12474" name="Text Box 22">
                        <a:extLst xmlns:a="http://schemas.openxmlformats.org/drawingml/2006/main">
                          <a:ext uri="{FF2B5EF4-FFF2-40B4-BE49-F238E27FC236}">
                            <a16:creationId xmlns:a16="http://schemas.microsoft.com/office/drawing/2014/main" id="{00000000-0008-0000-0000-0000B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1BC14" id="Text Box 22" o:spid="_x0000_s1026" type="#_x0000_t202" style="position:absolute;margin-left:0;margin-top:0;width:6pt;height:2.25pt;z-index:2556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6992" behindDoc="0" locked="0" layoutInCell="1" allowOverlap="1" wp14:anchorId="3897C0E2" wp14:editId="51323D39">
                      <wp:simplePos x="0" y="0"/>
                      <wp:positionH relativeFrom="column">
                        <wp:posOffset>0</wp:posOffset>
                      </wp:positionH>
                      <wp:positionV relativeFrom="paragraph">
                        <wp:posOffset>0</wp:posOffset>
                      </wp:positionV>
                      <wp:extent cx="76200" cy="28575"/>
                      <wp:effectExtent l="19050" t="19050" r="19050" b="28575"/>
                      <wp:wrapNone/>
                      <wp:docPr id="12475" name="Text Box 21">
                        <a:extLst xmlns:a="http://schemas.openxmlformats.org/drawingml/2006/main">
                          <a:ext uri="{FF2B5EF4-FFF2-40B4-BE49-F238E27FC236}">
                            <a16:creationId xmlns:a16="http://schemas.microsoft.com/office/drawing/2014/main" id="{00000000-0008-0000-0000-0000B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35604" id="Text Box 21" o:spid="_x0000_s1026" type="#_x0000_t202" style="position:absolute;margin-left:0;margin-top:0;width:6pt;height:2.25pt;z-index:2556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8016" behindDoc="0" locked="0" layoutInCell="1" allowOverlap="1" wp14:anchorId="30CF6EE0" wp14:editId="0F639724">
                      <wp:simplePos x="0" y="0"/>
                      <wp:positionH relativeFrom="column">
                        <wp:posOffset>0</wp:posOffset>
                      </wp:positionH>
                      <wp:positionV relativeFrom="paragraph">
                        <wp:posOffset>0</wp:posOffset>
                      </wp:positionV>
                      <wp:extent cx="76200" cy="28575"/>
                      <wp:effectExtent l="19050" t="19050" r="19050" b="28575"/>
                      <wp:wrapNone/>
                      <wp:docPr id="12476" name="Text Box 20">
                        <a:extLst xmlns:a="http://schemas.openxmlformats.org/drawingml/2006/main">
                          <a:ext uri="{FF2B5EF4-FFF2-40B4-BE49-F238E27FC236}">
                            <a16:creationId xmlns:a16="http://schemas.microsoft.com/office/drawing/2014/main" id="{00000000-0008-0000-0000-0000B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A7C2A6" id="Text Box 20" o:spid="_x0000_s1026" type="#_x0000_t202" style="position:absolute;margin-left:0;margin-top:0;width:6pt;height:2.25pt;z-index:2556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39040" behindDoc="0" locked="0" layoutInCell="1" allowOverlap="1" wp14:anchorId="20DD59E0" wp14:editId="7AA9F4F9">
                      <wp:simplePos x="0" y="0"/>
                      <wp:positionH relativeFrom="column">
                        <wp:posOffset>0</wp:posOffset>
                      </wp:positionH>
                      <wp:positionV relativeFrom="paragraph">
                        <wp:posOffset>0</wp:posOffset>
                      </wp:positionV>
                      <wp:extent cx="76200" cy="28575"/>
                      <wp:effectExtent l="19050" t="19050" r="19050" b="28575"/>
                      <wp:wrapNone/>
                      <wp:docPr id="12477" name="Text Box 19">
                        <a:extLst xmlns:a="http://schemas.openxmlformats.org/drawingml/2006/main">
                          <a:ext uri="{FF2B5EF4-FFF2-40B4-BE49-F238E27FC236}">
                            <a16:creationId xmlns:a16="http://schemas.microsoft.com/office/drawing/2014/main" id="{00000000-0008-0000-0000-0000B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37940C" id="Text Box 19" o:spid="_x0000_s1026" type="#_x0000_t202" style="position:absolute;margin-left:0;margin-top:0;width:6pt;height:2.25pt;z-index:2556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0064" behindDoc="0" locked="0" layoutInCell="1" allowOverlap="1" wp14:anchorId="66CD9953" wp14:editId="6527FDCC">
                      <wp:simplePos x="0" y="0"/>
                      <wp:positionH relativeFrom="column">
                        <wp:posOffset>0</wp:posOffset>
                      </wp:positionH>
                      <wp:positionV relativeFrom="paragraph">
                        <wp:posOffset>0</wp:posOffset>
                      </wp:positionV>
                      <wp:extent cx="76200" cy="28575"/>
                      <wp:effectExtent l="19050" t="19050" r="19050" b="28575"/>
                      <wp:wrapNone/>
                      <wp:docPr id="12478" name="Text Box 18">
                        <a:extLst xmlns:a="http://schemas.openxmlformats.org/drawingml/2006/main">
                          <a:ext uri="{FF2B5EF4-FFF2-40B4-BE49-F238E27FC236}">
                            <a16:creationId xmlns:a16="http://schemas.microsoft.com/office/drawing/2014/main" id="{00000000-0008-0000-0000-0000B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94239" id="Text Box 18" o:spid="_x0000_s1026" type="#_x0000_t202" style="position:absolute;margin-left:0;margin-top:0;width:6pt;height:2.25pt;z-index:2556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1088" behindDoc="0" locked="0" layoutInCell="1" allowOverlap="1" wp14:anchorId="787FF2C5" wp14:editId="4A40795D">
                      <wp:simplePos x="0" y="0"/>
                      <wp:positionH relativeFrom="column">
                        <wp:posOffset>0</wp:posOffset>
                      </wp:positionH>
                      <wp:positionV relativeFrom="paragraph">
                        <wp:posOffset>0</wp:posOffset>
                      </wp:positionV>
                      <wp:extent cx="76200" cy="28575"/>
                      <wp:effectExtent l="19050" t="19050" r="19050" b="28575"/>
                      <wp:wrapNone/>
                      <wp:docPr id="12479" name="Text Box 17">
                        <a:extLst xmlns:a="http://schemas.openxmlformats.org/drawingml/2006/main">
                          <a:ext uri="{FF2B5EF4-FFF2-40B4-BE49-F238E27FC236}">
                            <a16:creationId xmlns:a16="http://schemas.microsoft.com/office/drawing/2014/main" id="{00000000-0008-0000-0000-0000BF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CEA1C9" id="Text Box 17" o:spid="_x0000_s1026" type="#_x0000_t202" style="position:absolute;margin-left:0;margin-top:0;width:6pt;height:2.25pt;z-index:2556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2112" behindDoc="0" locked="0" layoutInCell="1" allowOverlap="1" wp14:anchorId="5F9165CD" wp14:editId="267CC119">
                      <wp:simplePos x="0" y="0"/>
                      <wp:positionH relativeFrom="column">
                        <wp:posOffset>0</wp:posOffset>
                      </wp:positionH>
                      <wp:positionV relativeFrom="paragraph">
                        <wp:posOffset>0</wp:posOffset>
                      </wp:positionV>
                      <wp:extent cx="76200" cy="28575"/>
                      <wp:effectExtent l="19050" t="19050" r="19050" b="28575"/>
                      <wp:wrapNone/>
                      <wp:docPr id="12480" name="Text Box 16">
                        <a:extLst xmlns:a="http://schemas.openxmlformats.org/drawingml/2006/main">
                          <a:ext uri="{FF2B5EF4-FFF2-40B4-BE49-F238E27FC236}">
                            <a16:creationId xmlns:a16="http://schemas.microsoft.com/office/drawing/2014/main" id="{00000000-0008-0000-0000-0000C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082CC" id="Text Box 16" o:spid="_x0000_s1026" type="#_x0000_t202" style="position:absolute;margin-left:0;margin-top:0;width:6pt;height:2.25pt;z-index:2556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3136" behindDoc="0" locked="0" layoutInCell="1" allowOverlap="1" wp14:anchorId="67FB5B96" wp14:editId="1B08AD88">
                      <wp:simplePos x="0" y="0"/>
                      <wp:positionH relativeFrom="column">
                        <wp:posOffset>0</wp:posOffset>
                      </wp:positionH>
                      <wp:positionV relativeFrom="paragraph">
                        <wp:posOffset>0</wp:posOffset>
                      </wp:positionV>
                      <wp:extent cx="76200" cy="28575"/>
                      <wp:effectExtent l="19050" t="19050" r="19050" b="28575"/>
                      <wp:wrapNone/>
                      <wp:docPr id="12481" name="Text Box 15">
                        <a:extLst xmlns:a="http://schemas.openxmlformats.org/drawingml/2006/main">
                          <a:ext uri="{FF2B5EF4-FFF2-40B4-BE49-F238E27FC236}">
                            <a16:creationId xmlns:a16="http://schemas.microsoft.com/office/drawing/2014/main" id="{00000000-0008-0000-0000-0000C1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D0B87" id="Text Box 15" o:spid="_x0000_s1026" type="#_x0000_t202" style="position:absolute;margin-left:0;margin-top:0;width:6pt;height:2.25pt;z-index:2556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4160" behindDoc="0" locked="0" layoutInCell="1" allowOverlap="1" wp14:anchorId="30F57BD6" wp14:editId="36F5FEE4">
                      <wp:simplePos x="0" y="0"/>
                      <wp:positionH relativeFrom="column">
                        <wp:posOffset>0</wp:posOffset>
                      </wp:positionH>
                      <wp:positionV relativeFrom="paragraph">
                        <wp:posOffset>0</wp:posOffset>
                      </wp:positionV>
                      <wp:extent cx="76200" cy="28575"/>
                      <wp:effectExtent l="19050" t="19050" r="19050" b="28575"/>
                      <wp:wrapNone/>
                      <wp:docPr id="12482" name="Text Box 14">
                        <a:extLst xmlns:a="http://schemas.openxmlformats.org/drawingml/2006/main">
                          <a:ext uri="{FF2B5EF4-FFF2-40B4-BE49-F238E27FC236}">
                            <a16:creationId xmlns:a16="http://schemas.microsoft.com/office/drawing/2014/main" id="{00000000-0008-0000-0000-0000C2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9F895" id="Text Box 14" o:spid="_x0000_s1026" type="#_x0000_t202" style="position:absolute;margin-left:0;margin-top:0;width:6pt;height:2.25pt;z-index:2556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5184" behindDoc="0" locked="0" layoutInCell="1" allowOverlap="1" wp14:anchorId="549C7B43" wp14:editId="16404B6B">
                      <wp:simplePos x="0" y="0"/>
                      <wp:positionH relativeFrom="column">
                        <wp:posOffset>0</wp:posOffset>
                      </wp:positionH>
                      <wp:positionV relativeFrom="paragraph">
                        <wp:posOffset>0</wp:posOffset>
                      </wp:positionV>
                      <wp:extent cx="76200" cy="28575"/>
                      <wp:effectExtent l="19050" t="19050" r="19050" b="28575"/>
                      <wp:wrapNone/>
                      <wp:docPr id="12483" name="Text Box 13">
                        <a:extLst xmlns:a="http://schemas.openxmlformats.org/drawingml/2006/main">
                          <a:ext uri="{FF2B5EF4-FFF2-40B4-BE49-F238E27FC236}">
                            <a16:creationId xmlns:a16="http://schemas.microsoft.com/office/drawing/2014/main" id="{00000000-0008-0000-0000-0000C3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976C3" id="Text Box 13" o:spid="_x0000_s1026" type="#_x0000_t202" style="position:absolute;margin-left:0;margin-top:0;width:6pt;height:2.25pt;z-index:2556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6208" behindDoc="0" locked="0" layoutInCell="1" allowOverlap="1" wp14:anchorId="12318DDD" wp14:editId="3B9A1280">
                      <wp:simplePos x="0" y="0"/>
                      <wp:positionH relativeFrom="column">
                        <wp:posOffset>0</wp:posOffset>
                      </wp:positionH>
                      <wp:positionV relativeFrom="paragraph">
                        <wp:posOffset>0</wp:posOffset>
                      </wp:positionV>
                      <wp:extent cx="76200" cy="28575"/>
                      <wp:effectExtent l="19050" t="19050" r="19050" b="28575"/>
                      <wp:wrapNone/>
                      <wp:docPr id="12484" name="Text Box 12">
                        <a:extLst xmlns:a="http://schemas.openxmlformats.org/drawingml/2006/main">
                          <a:ext uri="{FF2B5EF4-FFF2-40B4-BE49-F238E27FC236}">
                            <a16:creationId xmlns:a16="http://schemas.microsoft.com/office/drawing/2014/main" id="{00000000-0008-0000-0000-0000C4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D47ECB" id="Text Box 12" o:spid="_x0000_s1026" type="#_x0000_t202" style="position:absolute;margin-left:0;margin-top:0;width:6pt;height:2.25pt;z-index:2556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7232" behindDoc="0" locked="0" layoutInCell="1" allowOverlap="1" wp14:anchorId="121C0691" wp14:editId="20C48F0B">
                      <wp:simplePos x="0" y="0"/>
                      <wp:positionH relativeFrom="column">
                        <wp:posOffset>0</wp:posOffset>
                      </wp:positionH>
                      <wp:positionV relativeFrom="paragraph">
                        <wp:posOffset>0</wp:posOffset>
                      </wp:positionV>
                      <wp:extent cx="76200" cy="28575"/>
                      <wp:effectExtent l="19050" t="19050" r="19050" b="28575"/>
                      <wp:wrapNone/>
                      <wp:docPr id="12485" name="Text Box 11">
                        <a:extLst xmlns:a="http://schemas.openxmlformats.org/drawingml/2006/main">
                          <a:ext uri="{FF2B5EF4-FFF2-40B4-BE49-F238E27FC236}">
                            <a16:creationId xmlns:a16="http://schemas.microsoft.com/office/drawing/2014/main" id="{00000000-0008-0000-0000-0000C5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D0C05" id="Text Box 11" o:spid="_x0000_s1026" type="#_x0000_t202" style="position:absolute;margin-left:0;margin-top:0;width:6pt;height:2.25pt;z-index:2556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8256" behindDoc="0" locked="0" layoutInCell="1" allowOverlap="1" wp14:anchorId="5834B3C1" wp14:editId="2FB06AF8">
                      <wp:simplePos x="0" y="0"/>
                      <wp:positionH relativeFrom="column">
                        <wp:posOffset>0</wp:posOffset>
                      </wp:positionH>
                      <wp:positionV relativeFrom="paragraph">
                        <wp:posOffset>0</wp:posOffset>
                      </wp:positionV>
                      <wp:extent cx="76200" cy="28575"/>
                      <wp:effectExtent l="19050" t="19050" r="19050" b="28575"/>
                      <wp:wrapNone/>
                      <wp:docPr id="12486" name="Text Box 10">
                        <a:extLst xmlns:a="http://schemas.openxmlformats.org/drawingml/2006/main">
                          <a:ext uri="{FF2B5EF4-FFF2-40B4-BE49-F238E27FC236}">
                            <a16:creationId xmlns:a16="http://schemas.microsoft.com/office/drawing/2014/main" id="{00000000-0008-0000-0000-0000C6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0AA50" id="Text Box 10" o:spid="_x0000_s1026" type="#_x0000_t202" style="position:absolute;margin-left:0;margin-top:0;width:6pt;height:2.25pt;z-index:2556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49280" behindDoc="0" locked="0" layoutInCell="1" allowOverlap="1" wp14:anchorId="78E0CD19" wp14:editId="1E047AFF">
                      <wp:simplePos x="0" y="0"/>
                      <wp:positionH relativeFrom="column">
                        <wp:posOffset>0</wp:posOffset>
                      </wp:positionH>
                      <wp:positionV relativeFrom="paragraph">
                        <wp:posOffset>0</wp:posOffset>
                      </wp:positionV>
                      <wp:extent cx="76200" cy="28575"/>
                      <wp:effectExtent l="19050" t="19050" r="19050" b="28575"/>
                      <wp:wrapNone/>
                      <wp:docPr id="12487" name="Text Box 9">
                        <a:extLst xmlns:a="http://schemas.openxmlformats.org/drawingml/2006/main">
                          <a:ext uri="{FF2B5EF4-FFF2-40B4-BE49-F238E27FC236}">
                            <a16:creationId xmlns:a16="http://schemas.microsoft.com/office/drawing/2014/main" id="{00000000-0008-0000-0000-0000C7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D861F" id="Text Box 9" o:spid="_x0000_s1026" type="#_x0000_t202" style="position:absolute;margin-left:0;margin-top:0;width:6pt;height:2.25pt;z-index:2556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0304" behindDoc="0" locked="0" layoutInCell="1" allowOverlap="1" wp14:anchorId="63293E0D" wp14:editId="2CEF4661">
                      <wp:simplePos x="0" y="0"/>
                      <wp:positionH relativeFrom="column">
                        <wp:posOffset>0</wp:posOffset>
                      </wp:positionH>
                      <wp:positionV relativeFrom="paragraph">
                        <wp:posOffset>0</wp:posOffset>
                      </wp:positionV>
                      <wp:extent cx="76200" cy="28575"/>
                      <wp:effectExtent l="19050" t="19050" r="19050" b="28575"/>
                      <wp:wrapNone/>
                      <wp:docPr id="12488" name="Text Box 8">
                        <a:extLst xmlns:a="http://schemas.openxmlformats.org/drawingml/2006/main">
                          <a:ext uri="{FF2B5EF4-FFF2-40B4-BE49-F238E27FC236}">
                            <a16:creationId xmlns:a16="http://schemas.microsoft.com/office/drawing/2014/main" id="{00000000-0008-0000-0000-0000C8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F7A36F" id="Text Box 8" o:spid="_x0000_s1026" type="#_x0000_t202" style="position:absolute;margin-left:0;margin-top:0;width:6pt;height:2.25pt;z-index:2556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1328" behindDoc="0" locked="0" layoutInCell="1" allowOverlap="1" wp14:anchorId="403E703C" wp14:editId="726BC47D">
                      <wp:simplePos x="0" y="0"/>
                      <wp:positionH relativeFrom="column">
                        <wp:posOffset>0</wp:posOffset>
                      </wp:positionH>
                      <wp:positionV relativeFrom="paragraph">
                        <wp:posOffset>0</wp:posOffset>
                      </wp:positionV>
                      <wp:extent cx="76200" cy="28575"/>
                      <wp:effectExtent l="19050" t="19050" r="19050" b="28575"/>
                      <wp:wrapNone/>
                      <wp:docPr id="12489" name="Text Box 7">
                        <a:extLst xmlns:a="http://schemas.openxmlformats.org/drawingml/2006/main">
                          <a:ext uri="{FF2B5EF4-FFF2-40B4-BE49-F238E27FC236}">
                            <a16:creationId xmlns:a16="http://schemas.microsoft.com/office/drawing/2014/main" id="{00000000-0008-0000-0000-0000C9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F30C5" id="Text Box 7" o:spid="_x0000_s1026" type="#_x0000_t202" style="position:absolute;margin-left:0;margin-top:0;width:6pt;height:2.25pt;z-index:2556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2352" behindDoc="0" locked="0" layoutInCell="1" allowOverlap="1" wp14:anchorId="36647CC6" wp14:editId="2B5DD3AA">
                      <wp:simplePos x="0" y="0"/>
                      <wp:positionH relativeFrom="column">
                        <wp:posOffset>0</wp:posOffset>
                      </wp:positionH>
                      <wp:positionV relativeFrom="paragraph">
                        <wp:posOffset>0</wp:posOffset>
                      </wp:positionV>
                      <wp:extent cx="76200" cy="28575"/>
                      <wp:effectExtent l="19050" t="19050" r="19050" b="28575"/>
                      <wp:wrapNone/>
                      <wp:docPr id="12490" name="Text Box 6">
                        <a:extLst xmlns:a="http://schemas.openxmlformats.org/drawingml/2006/main">
                          <a:ext uri="{FF2B5EF4-FFF2-40B4-BE49-F238E27FC236}">
                            <a16:creationId xmlns:a16="http://schemas.microsoft.com/office/drawing/2014/main" id="{00000000-0008-0000-0000-0000CA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6AE58" id="Text Box 6" o:spid="_x0000_s1026" type="#_x0000_t202" style="position:absolute;margin-left:0;margin-top:0;width:6pt;height:2.25pt;z-index:2556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3376" behindDoc="0" locked="0" layoutInCell="1" allowOverlap="1" wp14:anchorId="48137CA4" wp14:editId="498DFC18">
                      <wp:simplePos x="0" y="0"/>
                      <wp:positionH relativeFrom="column">
                        <wp:posOffset>0</wp:posOffset>
                      </wp:positionH>
                      <wp:positionV relativeFrom="paragraph">
                        <wp:posOffset>0</wp:posOffset>
                      </wp:positionV>
                      <wp:extent cx="76200" cy="28575"/>
                      <wp:effectExtent l="19050" t="19050" r="19050" b="28575"/>
                      <wp:wrapNone/>
                      <wp:docPr id="12491" name="Text Box 5">
                        <a:extLst xmlns:a="http://schemas.openxmlformats.org/drawingml/2006/main">
                          <a:ext uri="{FF2B5EF4-FFF2-40B4-BE49-F238E27FC236}">
                            <a16:creationId xmlns:a16="http://schemas.microsoft.com/office/drawing/2014/main" id="{00000000-0008-0000-0000-0000CB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A6414" id="Text Box 5" o:spid="_x0000_s1026" type="#_x0000_t202" style="position:absolute;margin-left:0;margin-top:0;width:6pt;height:2.25pt;z-index:2556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4400" behindDoc="0" locked="0" layoutInCell="1" allowOverlap="1" wp14:anchorId="2EA168B6" wp14:editId="670D0EAA">
                      <wp:simplePos x="0" y="0"/>
                      <wp:positionH relativeFrom="column">
                        <wp:posOffset>0</wp:posOffset>
                      </wp:positionH>
                      <wp:positionV relativeFrom="paragraph">
                        <wp:posOffset>0</wp:posOffset>
                      </wp:positionV>
                      <wp:extent cx="76200" cy="28575"/>
                      <wp:effectExtent l="19050" t="19050" r="19050" b="28575"/>
                      <wp:wrapNone/>
                      <wp:docPr id="12492" name="Text Box 4">
                        <a:extLst xmlns:a="http://schemas.openxmlformats.org/drawingml/2006/main">
                          <a:ext uri="{FF2B5EF4-FFF2-40B4-BE49-F238E27FC236}">
                            <a16:creationId xmlns:a16="http://schemas.microsoft.com/office/drawing/2014/main" id="{00000000-0008-0000-0000-0000CC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B4F22" id="Text Box 4" o:spid="_x0000_s1026" type="#_x0000_t202" style="position:absolute;margin-left:0;margin-top:0;width:6pt;height:2.25pt;z-index:2556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5424" behindDoc="0" locked="0" layoutInCell="1" allowOverlap="1" wp14:anchorId="013ACC63" wp14:editId="7AF889D0">
                      <wp:simplePos x="0" y="0"/>
                      <wp:positionH relativeFrom="column">
                        <wp:posOffset>0</wp:posOffset>
                      </wp:positionH>
                      <wp:positionV relativeFrom="paragraph">
                        <wp:posOffset>0</wp:posOffset>
                      </wp:positionV>
                      <wp:extent cx="76200" cy="28575"/>
                      <wp:effectExtent l="19050" t="19050" r="19050" b="28575"/>
                      <wp:wrapNone/>
                      <wp:docPr id="12493" name="Text Box 3">
                        <a:extLst xmlns:a="http://schemas.openxmlformats.org/drawingml/2006/main">
                          <a:ext uri="{FF2B5EF4-FFF2-40B4-BE49-F238E27FC236}">
                            <a16:creationId xmlns:a16="http://schemas.microsoft.com/office/drawing/2014/main" id="{00000000-0008-0000-0000-0000CD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0F985" id="Text Box 3" o:spid="_x0000_s1026" type="#_x0000_t202" style="position:absolute;margin-left:0;margin-top:0;width:6pt;height:2.25pt;z-index:25565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6448" behindDoc="0" locked="0" layoutInCell="1" allowOverlap="1" wp14:anchorId="47BFA344" wp14:editId="2BCBECA5">
                      <wp:simplePos x="0" y="0"/>
                      <wp:positionH relativeFrom="column">
                        <wp:posOffset>0</wp:posOffset>
                      </wp:positionH>
                      <wp:positionV relativeFrom="paragraph">
                        <wp:posOffset>0</wp:posOffset>
                      </wp:positionV>
                      <wp:extent cx="76200" cy="28575"/>
                      <wp:effectExtent l="19050" t="19050" r="19050" b="28575"/>
                      <wp:wrapNone/>
                      <wp:docPr id="12494" name="Text Box 2">
                        <a:extLst xmlns:a="http://schemas.openxmlformats.org/drawingml/2006/main">
                          <a:ext uri="{FF2B5EF4-FFF2-40B4-BE49-F238E27FC236}">
                            <a16:creationId xmlns:a16="http://schemas.microsoft.com/office/drawing/2014/main" id="{00000000-0008-0000-0000-0000CE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97F29" id="Text Box 2" o:spid="_x0000_s1026" type="#_x0000_t202" style="position:absolute;margin-left:0;margin-top:0;width:6pt;height:2.25pt;z-index:2556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8D5556">
              <w:rPr>
                <w:rFonts w:ascii="GHEA Grapalat" w:hAnsi="GHEA Grapalat" w:cs="Calibri"/>
                <w:i/>
                <w:iCs/>
                <w:noProof/>
                <w:sz w:val="22"/>
                <w:szCs w:val="22"/>
                <w:lang w:val="en-US" w:eastAsia="en-US" w:bidi="ar-SA"/>
              </w:rPr>
              <mc:AlternateContent>
                <mc:Choice Requires="wps">
                  <w:drawing>
                    <wp:anchor distT="0" distB="0" distL="114300" distR="114300" simplePos="0" relativeHeight="255658496" behindDoc="0" locked="0" layoutInCell="1" allowOverlap="1" wp14:anchorId="1DE7557A" wp14:editId="0ED08AC8">
                      <wp:simplePos x="0" y="0"/>
                      <wp:positionH relativeFrom="column">
                        <wp:posOffset>0</wp:posOffset>
                      </wp:positionH>
                      <wp:positionV relativeFrom="paragraph">
                        <wp:posOffset>0</wp:posOffset>
                      </wp:positionV>
                      <wp:extent cx="76200" cy="28575"/>
                      <wp:effectExtent l="19050" t="19050" r="19050" b="28575"/>
                      <wp:wrapNone/>
                      <wp:docPr id="12496" name="Text Box 1">
                        <a:extLst xmlns:a="http://schemas.openxmlformats.org/drawingml/2006/main">
                          <a:ext uri="{FF2B5EF4-FFF2-40B4-BE49-F238E27FC236}">
                            <a16:creationId xmlns:a16="http://schemas.microsoft.com/office/drawing/2014/main" id="{00000000-0008-0000-0000-0000D03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AC6CD" id="Text Box 1" o:spid="_x0000_s1026" type="#_x0000_t202" style="position:absolute;margin-left:0;margin-top:0;width:6pt;height:2.25pt;z-index:2556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01593CED" w14:textId="77777777" w:rsidR="008D5556" w:rsidRPr="008D5556" w:rsidRDefault="008D5556" w:rsidP="008D5556">
            <w:pPr>
              <w:jc w:val="center"/>
              <w:rPr>
                <w:rFonts w:ascii="GHEA Grapalat" w:hAnsi="GHEA Grapalat" w:cs="Calibri"/>
                <w:b/>
                <w:bCs/>
                <w:i/>
                <w:iCs/>
                <w:sz w:val="22"/>
                <w:szCs w:val="22"/>
                <w:lang w:val="en-US" w:eastAsia="en-US" w:bidi="ar-SA"/>
              </w:rPr>
            </w:pPr>
            <w:r w:rsidRPr="008D5556">
              <w:rPr>
                <w:rFonts w:ascii="GHEA Grapalat" w:hAnsi="GHEA Grapalat" w:cs="Calibri"/>
                <w:b/>
                <w:bCs/>
                <w:i/>
                <w:iCs/>
                <w:sz w:val="22"/>
                <w:szCs w:val="22"/>
                <w:lang w:val="en-US" w:eastAsia="en-US" w:bidi="ar-SA"/>
              </w:rPr>
              <w:t>147523.20</w:t>
            </w:r>
          </w:p>
        </w:tc>
      </w:tr>
    </w:tbl>
    <w:p w14:paraId="0B3E80F1" w14:textId="77777777" w:rsidR="008F683C" w:rsidRDefault="008F683C" w:rsidP="00E67857">
      <w:pPr>
        <w:tabs>
          <w:tab w:val="left" w:pos="9980"/>
        </w:tabs>
        <w:jc w:val="center"/>
        <w:rPr>
          <w:rFonts w:ascii="GHEA Grapalat" w:hAnsi="GHEA Grapalat" w:cs="Sylfaen"/>
          <w:b/>
        </w:rPr>
      </w:pPr>
    </w:p>
    <w:p w14:paraId="563E69B8" w14:textId="77777777" w:rsidR="008D5556" w:rsidRDefault="008D5556" w:rsidP="00E67857">
      <w:pPr>
        <w:tabs>
          <w:tab w:val="left" w:pos="9980"/>
        </w:tabs>
        <w:jc w:val="center"/>
        <w:rPr>
          <w:rFonts w:ascii="GHEA Grapalat" w:hAnsi="GHEA Grapalat" w:cs="Sylfaen"/>
          <w:b/>
        </w:rPr>
      </w:pPr>
    </w:p>
    <w:p w14:paraId="1A18FB9C" w14:textId="77777777" w:rsidR="008D5556" w:rsidRDefault="008D5556" w:rsidP="00E67857">
      <w:pPr>
        <w:tabs>
          <w:tab w:val="left" w:pos="9980"/>
        </w:tabs>
        <w:jc w:val="center"/>
        <w:rPr>
          <w:rFonts w:ascii="GHEA Grapalat" w:hAnsi="GHEA Grapalat" w:cs="Sylfaen"/>
          <w:b/>
        </w:rPr>
      </w:pPr>
    </w:p>
    <w:p w14:paraId="0A8FA6C0" w14:textId="77777777" w:rsidR="008D5556" w:rsidRDefault="008D5556" w:rsidP="00E67857">
      <w:pPr>
        <w:tabs>
          <w:tab w:val="left" w:pos="9980"/>
        </w:tabs>
        <w:jc w:val="center"/>
        <w:rPr>
          <w:rFonts w:ascii="GHEA Grapalat" w:hAnsi="GHEA Grapalat" w:cs="Sylfaen"/>
          <w:b/>
        </w:rPr>
      </w:pPr>
    </w:p>
    <w:p w14:paraId="53908C73" w14:textId="77777777" w:rsidR="008D5556" w:rsidRDefault="008D5556" w:rsidP="00E67857">
      <w:pPr>
        <w:tabs>
          <w:tab w:val="left" w:pos="9980"/>
        </w:tabs>
        <w:jc w:val="center"/>
        <w:rPr>
          <w:rFonts w:ascii="GHEA Grapalat" w:hAnsi="GHEA Grapalat" w:cs="Sylfaen"/>
          <w:b/>
        </w:rPr>
      </w:pPr>
    </w:p>
    <w:p w14:paraId="338B91C3" w14:textId="77777777" w:rsidR="008D5556" w:rsidRPr="008D5556" w:rsidRDefault="008D5556" w:rsidP="00E67857">
      <w:pPr>
        <w:tabs>
          <w:tab w:val="left" w:pos="9980"/>
        </w:tabs>
        <w:jc w:val="center"/>
        <w:rPr>
          <w:rFonts w:ascii="GHEA Grapalat" w:hAnsi="GHEA Grapalat" w:cs="Sylfaen"/>
          <w:b/>
        </w:rPr>
      </w:pPr>
    </w:p>
    <w:tbl>
      <w:tblPr>
        <w:tblW w:w="9639" w:type="dxa"/>
        <w:jc w:val="center"/>
        <w:tblLayout w:type="fixed"/>
        <w:tblLook w:val="0000" w:firstRow="0" w:lastRow="0" w:firstColumn="0" w:lastColumn="0" w:noHBand="0" w:noVBand="0"/>
      </w:tblPr>
      <w:tblGrid>
        <w:gridCol w:w="4536"/>
        <w:gridCol w:w="760"/>
        <w:gridCol w:w="4343"/>
      </w:tblGrid>
      <w:tr w:rsidR="002038B0" w:rsidRPr="009F3DC7" w14:paraId="28BE15FB" w14:textId="77777777" w:rsidTr="003066CC">
        <w:trPr>
          <w:jc w:val="center"/>
        </w:trPr>
        <w:tc>
          <w:tcPr>
            <w:tcW w:w="4536" w:type="dxa"/>
          </w:tcPr>
          <w:p w14:paraId="110304C6"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ЗАКАЗЧИК</w:t>
            </w:r>
          </w:p>
          <w:p w14:paraId="3BDAEA1C"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______________________</w:t>
            </w:r>
          </w:p>
          <w:p w14:paraId="58540744"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2AA7A667"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c>
          <w:tcPr>
            <w:tcW w:w="760" w:type="dxa"/>
          </w:tcPr>
          <w:p w14:paraId="7CA78A11" w14:textId="77777777" w:rsidR="002038B0" w:rsidRPr="009F3DC7" w:rsidRDefault="002038B0" w:rsidP="00E67857">
            <w:pPr>
              <w:widowControl w:val="0"/>
              <w:jc w:val="center"/>
              <w:rPr>
                <w:rFonts w:ascii="GHEA Grapalat" w:hAnsi="GHEA Grapalat"/>
              </w:rPr>
            </w:pPr>
          </w:p>
        </w:tc>
        <w:tc>
          <w:tcPr>
            <w:tcW w:w="4343" w:type="dxa"/>
          </w:tcPr>
          <w:p w14:paraId="4268A769" w14:textId="77777777" w:rsidR="002038B0" w:rsidRPr="009F3DC7" w:rsidRDefault="002038B0" w:rsidP="00E67857">
            <w:pPr>
              <w:widowControl w:val="0"/>
              <w:jc w:val="center"/>
              <w:rPr>
                <w:rFonts w:ascii="GHEA Grapalat" w:hAnsi="GHEA Grapalat" w:cs="Sylfaen"/>
                <w:b/>
                <w:bCs/>
              </w:rPr>
            </w:pPr>
            <w:r w:rsidRPr="009F3DC7">
              <w:rPr>
                <w:rFonts w:ascii="GHEA Grapalat" w:hAnsi="GHEA Grapalat"/>
                <w:b/>
              </w:rPr>
              <w:t>ПОДРЯДЧИК</w:t>
            </w:r>
          </w:p>
          <w:p w14:paraId="43EB3D16" w14:textId="77777777" w:rsidR="002038B0" w:rsidRPr="00517562" w:rsidRDefault="002038B0" w:rsidP="00E67857">
            <w:pPr>
              <w:widowControl w:val="0"/>
              <w:jc w:val="center"/>
              <w:rPr>
                <w:rFonts w:ascii="GHEA Grapalat" w:hAnsi="GHEA Grapalat"/>
                <w:lang w:val="en-US"/>
              </w:rPr>
            </w:pPr>
            <w:r>
              <w:rPr>
                <w:rFonts w:ascii="GHEA Grapalat" w:hAnsi="GHEA Grapalat"/>
                <w:lang w:val="en-US"/>
              </w:rPr>
              <w:t>_____________________</w:t>
            </w:r>
          </w:p>
          <w:p w14:paraId="32935BF2" w14:textId="77777777" w:rsidR="002038B0" w:rsidRPr="00517562" w:rsidRDefault="002038B0"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5A3B1C6B" w14:textId="77777777" w:rsidR="002038B0" w:rsidRPr="009F3DC7" w:rsidRDefault="002038B0" w:rsidP="00E67857">
            <w:pPr>
              <w:widowControl w:val="0"/>
              <w:jc w:val="center"/>
              <w:rPr>
                <w:rFonts w:ascii="GHEA Grapalat" w:hAnsi="GHEA Grapalat"/>
              </w:rPr>
            </w:pPr>
            <w:r w:rsidRPr="009F3DC7">
              <w:rPr>
                <w:rFonts w:ascii="GHEA Grapalat" w:hAnsi="GHEA Grapalat"/>
              </w:rPr>
              <w:t>М. П.</w:t>
            </w:r>
          </w:p>
        </w:tc>
      </w:tr>
    </w:tbl>
    <w:p w14:paraId="3904D00D" w14:textId="77777777" w:rsidR="0089352B" w:rsidRDefault="0089352B" w:rsidP="00E67857">
      <w:pPr>
        <w:jc w:val="right"/>
        <w:rPr>
          <w:rFonts w:ascii="GHEA Grapalat" w:hAnsi="GHEA Grapalat"/>
          <w:i/>
        </w:rPr>
      </w:pPr>
    </w:p>
    <w:p w14:paraId="42F8BC17" w14:textId="77777777" w:rsidR="002038B0" w:rsidRDefault="002038B0" w:rsidP="00E67857">
      <w:pPr>
        <w:jc w:val="right"/>
        <w:rPr>
          <w:rFonts w:ascii="GHEA Grapalat" w:hAnsi="GHEA Grapalat"/>
          <w:i/>
        </w:rPr>
      </w:pPr>
    </w:p>
    <w:p w14:paraId="55995C45" w14:textId="77777777" w:rsidR="002038B0" w:rsidRDefault="002038B0" w:rsidP="00E67857">
      <w:pPr>
        <w:jc w:val="right"/>
        <w:rPr>
          <w:rFonts w:ascii="GHEA Grapalat" w:hAnsi="GHEA Grapalat"/>
          <w:i/>
        </w:rPr>
      </w:pPr>
    </w:p>
    <w:p w14:paraId="75D7C489" w14:textId="77777777" w:rsidR="002038B0" w:rsidRDefault="002038B0" w:rsidP="00E67857">
      <w:pPr>
        <w:jc w:val="right"/>
        <w:rPr>
          <w:rFonts w:ascii="GHEA Grapalat" w:hAnsi="GHEA Grapalat"/>
          <w:i/>
        </w:rPr>
      </w:pPr>
    </w:p>
    <w:p w14:paraId="7F5607E4" w14:textId="77777777" w:rsidR="002038B0" w:rsidRDefault="002038B0" w:rsidP="00E67857">
      <w:pPr>
        <w:jc w:val="right"/>
        <w:rPr>
          <w:rFonts w:ascii="GHEA Grapalat" w:hAnsi="GHEA Grapalat"/>
          <w:i/>
        </w:rPr>
      </w:pPr>
    </w:p>
    <w:p w14:paraId="2F0D47E6" w14:textId="77777777" w:rsidR="002038B0" w:rsidRDefault="002038B0" w:rsidP="00E67857">
      <w:pPr>
        <w:jc w:val="right"/>
        <w:rPr>
          <w:rFonts w:ascii="GHEA Grapalat" w:hAnsi="GHEA Grapalat"/>
          <w:i/>
        </w:rPr>
      </w:pPr>
    </w:p>
    <w:p w14:paraId="39C83940" w14:textId="77777777" w:rsidR="002038B0" w:rsidRDefault="002038B0" w:rsidP="00E67857">
      <w:pPr>
        <w:jc w:val="right"/>
        <w:rPr>
          <w:rFonts w:ascii="GHEA Grapalat" w:hAnsi="GHEA Grapalat"/>
          <w:i/>
        </w:rPr>
      </w:pPr>
    </w:p>
    <w:p w14:paraId="7EBCECB9" w14:textId="77777777" w:rsidR="002038B0" w:rsidRDefault="002038B0" w:rsidP="00E67857">
      <w:pPr>
        <w:jc w:val="right"/>
        <w:rPr>
          <w:rFonts w:ascii="GHEA Grapalat" w:hAnsi="GHEA Grapalat"/>
          <w:i/>
        </w:rPr>
      </w:pPr>
    </w:p>
    <w:p w14:paraId="128ACA84" w14:textId="77777777" w:rsidR="002038B0" w:rsidRDefault="002038B0" w:rsidP="00E67857">
      <w:pPr>
        <w:jc w:val="right"/>
        <w:rPr>
          <w:rFonts w:ascii="GHEA Grapalat" w:hAnsi="GHEA Grapalat"/>
          <w:i/>
        </w:rPr>
      </w:pPr>
    </w:p>
    <w:p w14:paraId="059CA73F" w14:textId="77777777" w:rsidR="002038B0" w:rsidRDefault="002038B0" w:rsidP="00E67857">
      <w:pPr>
        <w:jc w:val="right"/>
        <w:rPr>
          <w:rFonts w:ascii="GHEA Grapalat" w:hAnsi="GHEA Grapalat"/>
          <w:i/>
        </w:rPr>
      </w:pPr>
    </w:p>
    <w:p w14:paraId="64F8A6BF" w14:textId="77777777" w:rsidR="002038B0" w:rsidRDefault="002038B0" w:rsidP="00E67857">
      <w:pPr>
        <w:jc w:val="right"/>
        <w:rPr>
          <w:rFonts w:ascii="GHEA Grapalat" w:hAnsi="GHEA Grapalat"/>
          <w:i/>
        </w:rPr>
      </w:pPr>
    </w:p>
    <w:p w14:paraId="585A25E9" w14:textId="77777777" w:rsidR="002038B0" w:rsidRDefault="002038B0" w:rsidP="00E67857">
      <w:pPr>
        <w:jc w:val="right"/>
        <w:rPr>
          <w:rFonts w:ascii="GHEA Grapalat" w:hAnsi="GHEA Grapalat"/>
          <w:i/>
        </w:rPr>
      </w:pPr>
    </w:p>
    <w:p w14:paraId="1919EE30" w14:textId="77777777" w:rsidR="002038B0" w:rsidRDefault="002038B0" w:rsidP="00E67857">
      <w:pPr>
        <w:jc w:val="right"/>
        <w:rPr>
          <w:rFonts w:ascii="GHEA Grapalat" w:hAnsi="GHEA Grapalat"/>
          <w:i/>
        </w:rPr>
      </w:pPr>
    </w:p>
    <w:p w14:paraId="53647CE2" w14:textId="77777777" w:rsidR="002038B0" w:rsidRDefault="002038B0" w:rsidP="00E67857">
      <w:pPr>
        <w:jc w:val="right"/>
        <w:rPr>
          <w:rFonts w:ascii="GHEA Grapalat" w:hAnsi="GHEA Grapalat"/>
          <w:i/>
        </w:rPr>
      </w:pPr>
    </w:p>
    <w:p w14:paraId="190C777B" w14:textId="77777777" w:rsidR="002038B0" w:rsidRDefault="002038B0" w:rsidP="00E67857">
      <w:pPr>
        <w:jc w:val="right"/>
        <w:rPr>
          <w:rFonts w:ascii="GHEA Grapalat" w:hAnsi="GHEA Grapalat"/>
          <w:i/>
        </w:rPr>
      </w:pPr>
    </w:p>
    <w:p w14:paraId="40570E6C" w14:textId="77777777" w:rsidR="002038B0" w:rsidRDefault="002038B0" w:rsidP="00E67857">
      <w:pPr>
        <w:jc w:val="right"/>
        <w:rPr>
          <w:rFonts w:ascii="GHEA Grapalat" w:hAnsi="GHEA Grapalat"/>
          <w:i/>
        </w:rPr>
      </w:pPr>
    </w:p>
    <w:p w14:paraId="00992275" w14:textId="77777777" w:rsidR="002038B0" w:rsidRDefault="002038B0" w:rsidP="00E67857">
      <w:pPr>
        <w:jc w:val="right"/>
        <w:rPr>
          <w:rFonts w:ascii="GHEA Grapalat" w:hAnsi="GHEA Grapalat"/>
          <w:i/>
        </w:rPr>
      </w:pPr>
    </w:p>
    <w:p w14:paraId="54D5A069" w14:textId="77777777" w:rsidR="002038B0" w:rsidRDefault="002038B0" w:rsidP="00E67857">
      <w:pPr>
        <w:jc w:val="right"/>
        <w:rPr>
          <w:rFonts w:ascii="GHEA Grapalat" w:hAnsi="GHEA Grapalat"/>
          <w:i/>
        </w:rPr>
      </w:pPr>
    </w:p>
    <w:p w14:paraId="65C563BB" w14:textId="77777777" w:rsidR="002038B0" w:rsidRDefault="002038B0" w:rsidP="00E67857">
      <w:pPr>
        <w:jc w:val="right"/>
        <w:rPr>
          <w:rFonts w:ascii="GHEA Grapalat" w:hAnsi="GHEA Grapalat"/>
          <w:i/>
        </w:rPr>
      </w:pPr>
    </w:p>
    <w:p w14:paraId="0ED7FA6D" w14:textId="77777777" w:rsidR="002038B0" w:rsidRDefault="002038B0" w:rsidP="00E67857">
      <w:pPr>
        <w:jc w:val="right"/>
        <w:rPr>
          <w:rFonts w:ascii="GHEA Grapalat" w:hAnsi="GHEA Grapalat"/>
          <w:i/>
        </w:rPr>
      </w:pPr>
    </w:p>
    <w:p w14:paraId="643703A9" w14:textId="77777777" w:rsidR="002038B0" w:rsidRDefault="002038B0" w:rsidP="00E67857">
      <w:pPr>
        <w:jc w:val="right"/>
        <w:rPr>
          <w:rFonts w:ascii="GHEA Grapalat" w:hAnsi="GHEA Grapalat"/>
          <w:i/>
        </w:rPr>
      </w:pPr>
    </w:p>
    <w:p w14:paraId="2E26EB28" w14:textId="77777777" w:rsidR="002038B0" w:rsidRDefault="002038B0" w:rsidP="00E67857">
      <w:pPr>
        <w:jc w:val="right"/>
        <w:rPr>
          <w:rFonts w:ascii="GHEA Grapalat" w:hAnsi="GHEA Grapalat"/>
          <w:i/>
        </w:rPr>
      </w:pPr>
    </w:p>
    <w:p w14:paraId="08E056E5" w14:textId="77777777" w:rsidR="002038B0" w:rsidRDefault="002038B0" w:rsidP="00E67857">
      <w:pPr>
        <w:jc w:val="right"/>
        <w:rPr>
          <w:rFonts w:ascii="GHEA Grapalat" w:hAnsi="GHEA Grapalat"/>
          <w:i/>
        </w:rPr>
      </w:pPr>
    </w:p>
    <w:p w14:paraId="399C52F7" w14:textId="77777777" w:rsidR="002038B0" w:rsidRDefault="002038B0" w:rsidP="00E67857">
      <w:pPr>
        <w:jc w:val="right"/>
        <w:rPr>
          <w:rFonts w:ascii="GHEA Grapalat" w:hAnsi="GHEA Grapalat"/>
          <w:i/>
        </w:rPr>
      </w:pPr>
    </w:p>
    <w:p w14:paraId="31AB47DF" w14:textId="77777777" w:rsidR="002038B0" w:rsidRDefault="002038B0" w:rsidP="00E67857">
      <w:pPr>
        <w:jc w:val="right"/>
        <w:rPr>
          <w:rFonts w:ascii="GHEA Grapalat" w:hAnsi="GHEA Grapalat"/>
          <w:i/>
        </w:rPr>
      </w:pPr>
    </w:p>
    <w:p w14:paraId="45056F5A" w14:textId="77777777" w:rsidR="002038B0" w:rsidRDefault="002038B0" w:rsidP="00E67857">
      <w:pPr>
        <w:jc w:val="right"/>
        <w:rPr>
          <w:rFonts w:ascii="GHEA Grapalat" w:hAnsi="GHEA Grapalat"/>
          <w:i/>
        </w:rPr>
      </w:pPr>
    </w:p>
    <w:p w14:paraId="10729A07" w14:textId="12F11027" w:rsidR="00BB28C8" w:rsidRPr="009F3DC7" w:rsidRDefault="00BB28C8" w:rsidP="00E67857">
      <w:pPr>
        <w:jc w:val="right"/>
        <w:rPr>
          <w:rFonts w:ascii="GHEA Grapalat" w:hAnsi="GHEA Grapalat" w:cs="Arial"/>
          <w:i/>
        </w:rPr>
      </w:pPr>
      <w:r w:rsidRPr="009F3DC7">
        <w:rPr>
          <w:rFonts w:ascii="GHEA Grapalat" w:hAnsi="GHEA Grapalat"/>
          <w:i/>
        </w:rPr>
        <w:t>Приложение № 2</w:t>
      </w:r>
    </w:p>
    <w:p w14:paraId="178BA6B5"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E67857">
      <w:pPr>
        <w:widowControl w:val="0"/>
        <w:ind w:firstLine="567"/>
        <w:jc w:val="center"/>
        <w:rPr>
          <w:rFonts w:ascii="GHEA Grapalat" w:hAnsi="GHEA Grapalat" w:cs="Sylfaen"/>
          <w:b/>
        </w:rPr>
      </w:pPr>
    </w:p>
    <w:p w14:paraId="54238E4F"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E67857">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9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142"/>
        <w:gridCol w:w="3060"/>
        <w:gridCol w:w="1980"/>
      </w:tblGrid>
      <w:tr w:rsidR="00BB28C8" w:rsidRPr="009F3DC7" w14:paraId="3B0B6619" w14:textId="77777777" w:rsidTr="00C715FB">
        <w:trPr>
          <w:cantSplit/>
          <w:jc w:val="center"/>
        </w:trPr>
        <w:tc>
          <w:tcPr>
            <w:tcW w:w="816" w:type="dxa"/>
            <w:vMerge w:val="restart"/>
            <w:vAlign w:val="center"/>
          </w:tcPr>
          <w:p w14:paraId="60419F0F"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 п/п</w:t>
            </w:r>
          </w:p>
        </w:tc>
        <w:tc>
          <w:tcPr>
            <w:tcW w:w="4142" w:type="dxa"/>
            <w:vMerge w:val="restart"/>
            <w:vAlign w:val="center"/>
          </w:tcPr>
          <w:p w14:paraId="507FF8C3"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E67857">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33"/>
              <w:t>**</w:t>
            </w:r>
          </w:p>
        </w:tc>
      </w:tr>
      <w:tr w:rsidR="00BB28C8" w:rsidRPr="009F3DC7" w14:paraId="25F1DA24" w14:textId="77777777" w:rsidTr="00C715FB">
        <w:trPr>
          <w:cantSplit/>
          <w:trHeight w:val="586"/>
          <w:jc w:val="center"/>
        </w:trPr>
        <w:tc>
          <w:tcPr>
            <w:tcW w:w="816" w:type="dxa"/>
            <w:vMerge/>
            <w:vAlign w:val="center"/>
          </w:tcPr>
          <w:p w14:paraId="3F589D55" w14:textId="77777777" w:rsidR="00BB28C8" w:rsidRPr="00517562" w:rsidRDefault="00BB28C8" w:rsidP="00E67857">
            <w:pPr>
              <w:widowControl w:val="0"/>
              <w:jc w:val="both"/>
              <w:rPr>
                <w:rFonts w:ascii="GHEA Grapalat" w:hAnsi="GHEA Grapalat"/>
                <w:sz w:val="20"/>
                <w:szCs w:val="20"/>
              </w:rPr>
            </w:pPr>
          </w:p>
        </w:tc>
        <w:tc>
          <w:tcPr>
            <w:tcW w:w="4142" w:type="dxa"/>
            <w:vMerge/>
          </w:tcPr>
          <w:p w14:paraId="45988DF6" w14:textId="77777777" w:rsidR="00BB28C8" w:rsidRPr="00517562" w:rsidRDefault="00BB28C8" w:rsidP="00E67857">
            <w:pPr>
              <w:widowControl w:val="0"/>
              <w:rPr>
                <w:rFonts w:ascii="GHEA Grapalat" w:hAnsi="GHEA Grapalat"/>
                <w:sz w:val="20"/>
                <w:szCs w:val="20"/>
              </w:rPr>
            </w:pPr>
          </w:p>
        </w:tc>
        <w:tc>
          <w:tcPr>
            <w:tcW w:w="3060" w:type="dxa"/>
            <w:vAlign w:val="center"/>
          </w:tcPr>
          <w:p w14:paraId="088AE62B"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E67857">
            <w:pPr>
              <w:widowControl w:val="0"/>
              <w:jc w:val="center"/>
              <w:rPr>
                <w:rFonts w:ascii="GHEA Grapalat" w:hAnsi="GHEA Grapalat"/>
                <w:sz w:val="20"/>
                <w:szCs w:val="20"/>
              </w:rPr>
            </w:pPr>
            <w:r w:rsidRPr="00517562">
              <w:rPr>
                <w:rFonts w:ascii="GHEA Grapalat" w:hAnsi="GHEA Grapalat"/>
                <w:sz w:val="20"/>
                <w:szCs w:val="20"/>
              </w:rPr>
              <w:t>Конец</w:t>
            </w:r>
          </w:p>
        </w:tc>
      </w:tr>
      <w:tr w:rsidR="008F683C" w:rsidRPr="009F3DC7" w14:paraId="7DFF6DC1" w14:textId="77777777" w:rsidTr="00BD5031">
        <w:trPr>
          <w:trHeight w:val="586"/>
          <w:jc w:val="center"/>
        </w:trPr>
        <w:tc>
          <w:tcPr>
            <w:tcW w:w="816" w:type="dxa"/>
            <w:vAlign w:val="center"/>
          </w:tcPr>
          <w:p w14:paraId="0B08565D" w14:textId="2030A33F" w:rsidR="008F683C" w:rsidRPr="00521B73" w:rsidRDefault="008F683C" w:rsidP="00E67857">
            <w:pPr>
              <w:widowControl w:val="0"/>
              <w:jc w:val="center"/>
              <w:rPr>
                <w:rFonts w:ascii="GHEA Grapalat" w:hAnsi="GHEA Grapalat"/>
                <w:sz w:val="20"/>
                <w:szCs w:val="20"/>
                <w:lang w:val="hy-AM"/>
              </w:rPr>
            </w:pPr>
            <w:r>
              <w:rPr>
                <w:rFonts w:ascii="GHEA Grapalat" w:hAnsi="GHEA Grapalat"/>
                <w:sz w:val="20"/>
                <w:szCs w:val="20"/>
                <w:lang w:val="hy-AM"/>
              </w:rPr>
              <w:t>1</w:t>
            </w:r>
          </w:p>
        </w:tc>
        <w:tc>
          <w:tcPr>
            <w:tcW w:w="4142" w:type="dxa"/>
            <w:vAlign w:val="center"/>
          </w:tcPr>
          <w:p w14:paraId="59E5E947" w14:textId="795D4A56" w:rsidR="008F683C" w:rsidRPr="005B3335" w:rsidRDefault="00941263" w:rsidP="00E67857">
            <w:pPr>
              <w:widowControl w:val="0"/>
              <w:rPr>
                <w:rFonts w:ascii="GHEA Grapalat" w:hAnsi="GHEA Grapalat" w:cs="Sylfaen"/>
                <w:bCs/>
                <w:sz w:val="20"/>
                <w:szCs w:val="22"/>
                <w:lang w:val="hy-AM"/>
              </w:rPr>
            </w:pPr>
            <w:r w:rsidRPr="00941263">
              <w:rPr>
                <w:rFonts w:ascii="GHEA Grapalat" w:hAnsi="GHEA Grapalat" w:cs="Calibri"/>
                <w:bCs/>
                <w:iCs/>
                <w:sz w:val="16"/>
                <w:szCs w:val="16"/>
              </w:rPr>
              <w:t xml:space="preserve">поставка </w:t>
            </w:r>
            <w:r w:rsidR="00527CC2" w:rsidRPr="008D5556">
              <w:rPr>
                <w:rFonts w:ascii="GHEA Grapalat" w:hAnsi="GHEA Grapalat" w:cs="Calibri"/>
                <w:sz w:val="18"/>
                <w:szCs w:val="18"/>
              </w:rPr>
              <w:t>ремонт асфальтобетонного покрытия административного района Арабкир</w:t>
            </w:r>
          </w:p>
        </w:tc>
        <w:tc>
          <w:tcPr>
            <w:tcW w:w="3060" w:type="dxa"/>
          </w:tcPr>
          <w:p w14:paraId="643336AC" w14:textId="445D6413" w:rsidR="008F683C" w:rsidRPr="00BD5031" w:rsidRDefault="00A84876" w:rsidP="00E67857">
            <w:pPr>
              <w:widowControl w:val="0"/>
              <w:rPr>
                <w:rFonts w:ascii="GHEA Grapalat" w:hAnsi="GHEA Grapalat" w:cs="Sylfaen"/>
                <w:bCs/>
                <w:sz w:val="20"/>
                <w:szCs w:val="22"/>
                <w:lang w:val="hy-AM"/>
              </w:rPr>
            </w:pPr>
            <w:r w:rsidRPr="00A84876">
              <w:rPr>
                <w:rFonts w:ascii="GHEA Grapalat" w:hAnsi="GHEA Grapalat" w:cs="Calibri"/>
                <w:bCs/>
                <w:iCs/>
                <w:sz w:val="16"/>
                <w:szCs w:val="16"/>
              </w:rPr>
              <w:t xml:space="preserve">Началом является день вступление в силу  договора /соглашение/ выпольняемых работ, а так же  договора /соглашение/ тех. надзора, а продольжительность </w:t>
            </w:r>
          </w:p>
        </w:tc>
        <w:tc>
          <w:tcPr>
            <w:tcW w:w="1980" w:type="dxa"/>
            <w:vAlign w:val="center"/>
          </w:tcPr>
          <w:p w14:paraId="1BC55FF8" w14:textId="02F17BDC" w:rsidR="008F683C" w:rsidRPr="00941263" w:rsidRDefault="00A84876" w:rsidP="00E67857">
            <w:pPr>
              <w:widowControl w:val="0"/>
              <w:jc w:val="center"/>
              <w:rPr>
                <w:rFonts w:ascii="GHEA Grapalat" w:hAnsi="GHEA Grapalat" w:cs="Sylfaen"/>
                <w:bCs/>
                <w:sz w:val="20"/>
                <w:szCs w:val="22"/>
              </w:rPr>
            </w:pPr>
            <w:r w:rsidRPr="00A84876">
              <w:rPr>
                <w:rFonts w:ascii="GHEA Grapalat" w:hAnsi="GHEA Grapalat" w:cs="Calibri"/>
                <w:bCs/>
                <w:iCs/>
                <w:sz w:val="16"/>
                <w:szCs w:val="16"/>
              </w:rPr>
              <w:t>250-ий календарный день включительно</w:t>
            </w:r>
          </w:p>
        </w:tc>
      </w:tr>
      <w:tr w:rsidR="00521B73" w:rsidRPr="009F3DC7" w14:paraId="66490128" w14:textId="77777777" w:rsidTr="00C715FB">
        <w:trPr>
          <w:cantSplit/>
          <w:trHeight w:val="586"/>
          <w:jc w:val="center"/>
        </w:trPr>
        <w:tc>
          <w:tcPr>
            <w:tcW w:w="4958" w:type="dxa"/>
            <w:gridSpan w:val="2"/>
            <w:vAlign w:val="center"/>
          </w:tcPr>
          <w:p w14:paraId="5585B913" w14:textId="77777777" w:rsidR="00521B73" w:rsidRPr="00517562" w:rsidRDefault="00521B73" w:rsidP="00E67857">
            <w:pPr>
              <w:widowControl w:val="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521B73" w:rsidRPr="00517562" w:rsidRDefault="00521B73" w:rsidP="00E67857">
            <w:pPr>
              <w:widowControl w:val="0"/>
              <w:jc w:val="center"/>
              <w:rPr>
                <w:rFonts w:ascii="GHEA Grapalat" w:hAnsi="GHEA Grapalat"/>
                <w:b/>
                <w:sz w:val="20"/>
                <w:szCs w:val="20"/>
              </w:rPr>
            </w:pPr>
          </w:p>
        </w:tc>
        <w:tc>
          <w:tcPr>
            <w:tcW w:w="1980" w:type="dxa"/>
            <w:vAlign w:val="center"/>
          </w:tcPr>
          <w:p w14:paraId="2E574D9B" w14:textId="77777777" w:rsidR="00521B73" w:rsidRPr="00517562" w:rsidRDefault="00521B73" w:rsidP="00E67857">
            <w:pPr>
              <w:widowControl w:val="0"/>
              <w:jc w:val="center"/>
              <w:rPr>
                <w:rFonts w:ascii="GHEA Grapalat" w:hAnsi="GHEA Grapalat"/>
                <w:b/>
                <w:sz w:val="20"/>
                <w:szCs w:val="20"/>
              </w:rPr>
            </w:pPr>
          </w:p>
        </w:tc>
      </w:tr>
    </w:tbl>
    <w:p w14:paraId="19BE512C" w14:textId="77777777" w:rsidR="00BB28C8" w:rsidRPr="009F3DC7" w:rsidRDefault="00BB28C8" w:rsidP="00E67857">
      <w:pPr>
        <w:widowControl w:val="0"/>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E67857">
            <w:pPr>
              <w:widowControl w:val="0"/>
              <w:jc w:val="center"/>
              <w:rPr>
                <w:rFonts w:ascii="GHEA Grapalat" w:hAnsi="GHEA Grapalat"/>
              </w:rPr>
            </w:pPr>
          </w:p>
        </w:tc>
        <w:tc>
          <w:tcPr>
            <w:tcW w:w="4343" w:type="dxa"/>
          </w:tcPr>
          <w:p w14:paraId="767751B7"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E67857">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E67857">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5E49DAC8" w14:textId="77777777" w:rsidR="00676238" w:rsidRDefault="00676238" w:rsidP="00E67857">
      <w:pPr>
        <w:widowControl w:val="0"/>
        <w:ind w:firstLine="567"/>
        <w:jc w:val="right"/>
        <w:rPr>
          <w:rFonts w:ascii="GHEA Grapalat" w:hAnsi="GHEA Grapalat"/>
          <w:i/>
        </w:rPr>
      </w:pPr>
    </w:p>
    <w:p w14:paraId="6445C5F4" w14:textId="77777777" w:rsidR="00C75286" w:rsidRDefault="00C75286" w:rsidP="00E67857">
      <w:pPr>
        <w:widowControl w:val="0"/>
        <w:ind w:firstLine="567"/>
        <w:jc w:val="right"/>
        <w:rPr>
          <w:rFonts w:ascii="GHEA Grapalat" w:hAnsi="GHEA Grapalat"/>
          <w:i/>
        </w:rPr>
      </w:pPr>
    </w:p>
    <w:p w14:paraId="0D99863C" w14:textId="77777777" w:rsidR="00C75286" w:rsidRDefault="00C75286" w:rsidP="00E67857">
      <w:pPr>
        <w:widowControl w:val="0"/>
        <w:ind w:firstLine="567"/>
        <w:jc w:val="right"/>
        <w:rPr>
          <w:rFonts w:ascii="GHEA Grapalat" w:hAnsi="GHEA Grapalat"/>
          <w:i/>
        </w:rPr>
      </w:pPr>
    </w:p>
    <w:p w14:paraId="28B9DD7C" w14:textId="77777777" w:rsidR="00C75286" w:rsidRDefault="00C75286" w:rsidP="00E67857">
      <w:pPr>
        <w:widowControl w:val="0"/>
        <w:ind w:firstLine="567"/>
        <w:jc w:val="right"/>
        <w:rPr>
          <w:rFonts w:ascii="GHEA Grapalat" w:hAnsi="GHEA Grapalat"/>
          <w:i/>
        </w:rPr>
      </w:pPr>
    </w:p>
    <w:p w14:paraId="31CF3620" w14:textId="77777777" w:rsidR="00C75286" w:rsidRDefault="00C75286" w:rsidP="00E67857">
      <w:pPr>
        <w:widowControl w:val="0"/>
        <w:ind w:firstLine="567"/>
        <w:jc w:val="right"/>
        <w:rPr>
          <w:rFonts w:ascii="GHEA Grapalat" w:hAnsi="GHEA Grapalat"/>
          <w:i/>
        </w:rPr>
      </w:pPr>
    </w:p>
    <w:p w14:paraId="6DEB910A" w14:textId="77777777" w:rsidR="00C75286" w:rsidRDefault="00C75286" w:rsidP="00E67857">
      <w:pPr>
        <w:widowControl w:val="0"/>
        <w:ind w:firstLine="567"/>
        <w:jc w:val="right"/>
        <w:rPr>
          <w:rFonts w:ascii="GHEA Grapalat" w:hAnsi="GHEA Grapalat"/>
          <w:i/>
        </w:rPr>
      </w:pPr>
    </w:p>
    <w:p w14:paraId="7CABE6BA" w14:textId="77777777" w:rsidR="00C75286" w:rsidRDefault="00C75286" w:rsidP="00E67857">
      <w:pPr>
        <w:widowControl w:val="0"/>
        <w:ind w:firstLine="567"/>
        <w:jc w:val="right"/>
        <w:rPr>
          <w:rFonts w:ascii="GHEA Grapalat" w:hAnsi="GHEA Grapalat"/>
          <w:i/>
        </w:rPr>
      </w:pPr>
    </w:p>
    <w:p w14:paraId="122B8D10" w14:textId="77777777" w:rsidR="00B004F3" w:rsidRDefault="00B004F3" w:rsidP="00E67857">
      <w:pPr>
        <w:widowControl w:val="0"/>
        <w:ind w:firstLine="567"/>
        <w:jc w:val="right"/>
        <w:rPr>
          <w:rFonts w:ascii="GHEA Grapalat" w:hAnsi="GHEA Grapalat"/>
          <w:i/>
        </w:rPr>
      </w:pPr>
    </w:p>
    <w:p w14:paraId="4E8E7048" w14:textId="77777777" w:rsidR="00B004F3" w:rsidRDefault="00B004F3" w:rsidP="00E67857">
      <w:pPr>
        <w:widowControl w:val="0"/>
        <w:ind w:firstLine="567"/>
        <w:jc w:val="right"/>
        <w:rPr>
          <w:rFonts w:ascii="GHEA Grapalat" w:hAnsi="GHEA Grapalat"/>
          <w:i/>
        </w:rPr>
      </w:pPr>
    </w:p>
    <w:p w14:paraId="5E80ACC7" w14:textId="77777777" w:rsidR="00B004F3" w:rsidRDefault="00B004F3" w:rsidP="00E67857">
      <w:pPr>
        <w:widowControl w:val="0"/>
        <w:ind w:firstLine="567"/>
        <w:jc w:val="right"/>
        <w:rPr>
          <w:rFonts w:ascii="GHEA Grapalat" w:hAnsi="GHEA Grapalat"/>
          <w:i/>
        </w:rPr>
      </w:pPr>
    </w:p>
    <w:p w14:paraId="56E0BDB8" w14:textId="77777777" w:rsidR="00B004F3" w:rsidRDefault="00B004F3" w:rsidP="00E67857">
      <w:pPr>
        <w:widowControl w:val="0"/>
        <w:ind w:firstLine="567"/>
        <w:jc w:val="right"/>
        <w:rPr>
          <w:rFonts w:ascii="GHEA Grapalat" w:hAnsi="GHEA Grapalat"/>
          <w:i/>
        </w:rPr>
      </w:pPr>
    </w:p>
    <w:p w14:paraId="3445BA27" w14:textId="097133E6"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E67857">
      <w:pPr>
        <w:widowControl w:val="0"/>
        <w:tabs>
          <w:tab w:val="left" w:pos="9540"/>
        </w:tabs>
        <w:ind w:firstLine="567"/>
        <w:jc w:val="center"/>
        <w:rPr>
          <w:rFonts w:ascii="GHEA Grapalat" w:hAnsi="GHEA Grapalat"/>
        </w:rPr>
      </w:pPr>
    </w:p>
    <w:p w14:paraId="6FFB7F45" w14:textId="77777777" w:rsidR="00BB28C8" w:rsidRPr="00685FDC" w:rsidRDefault="00BB28C8" w:rsidP="00E67857">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4"/>
        <w:t>*</w:t>
      </w:r>
    </w:p>
    <w:p w14:paraId="1E4E6DFC" w14:textId="77777777" w:rsidR="00BB28C8" w:rsidRPr="009F3DC7" w:rsidRDefault="00BB28C8" w:rsidP="00E67857">
      <w:pPr>
        <w:widowControl w:val="0"/>
        <w:ind w:firstLine="567"/>
        <w:jc w:val="right"/>
        <w:rPr>
          <w:rFonts w:ascii="GHEA Grapalat" w:hAnsi="GHEA Grapalat"/>
        </w:rPr>
      </w:pPr>
      <w:r w:rsidRPr="009F3DC7">
        <w:rPr>
          <w:rFonts w:ascii="GHEA Grapalat" w:hAnsi="GHEA Grapalat"/>
        </w:rPr>
        <w:t>драмов РА</w:t>
      </w:r>
    </w:p>
    <w:tbl>
      <w:tblPr>
        <w:tblW w:w="1091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793"/>
        <w:gridCol w:w="1276"/>
        <w:gridCol w:w="474"/>
        <w:gridCol w:w="504"/>
        <w:gridCol w:w="488"/>
        <w:gridCol w:w="567"/>
        <w:gridCol w:w="567"/>
        <w:gridCol w:w="567"/>
        <w:gridCol w:w="551"/>
        <w:gridCol w:w="583"/>
        <w:gridCol w:w="567"/>
        <w:gridCol w:w="567"/>
        <w:gridCol w:w="425"/>
        <w:gridCol w:w="567"/>
        <w:gridCol w:w="713"/>
      </w:tblGrid>
      <w:tr w:rsidR="00EF3E3E" w:rsidRPr="0084361A" w14:paraId="0EFB7C47" w14:textId="77777777" w:rsidTr="00EF3E3E">
        <w:trPr>
          <w:trHeight w:val="392"/>
        </w:trPr>
        <w:tc>
          <w:tcPr>
            <w:tcW w:w="10917" w:type="dxa"/>
            <w:gridSpan w:val="16"/>
            <w:vAlign w:val="center"/>
          </w:tcPr>
          <w:p w14:paraId="20A5AD71" w14:textId="77777777" w:rsidR="00EF3E3E" w:rsidRPr="0084361A" w:rsidRDefault="00EF3E3E" w:rsidP="00E67857">
            <w:pPr>
              <w:widowControl w:val="0"/>
              <w:suppressAutoHyphens/>
              <w:jc w:val="center"/>
              <w:rPr>
                <w:rFonts w:ascii="GHEA Grapalat" w:eastAsia="Calibri" w:hAnsi="GHEA Grapalat" w:cs="Calibri"/>
                <w:sz w:val="16"/>
                <w:szCs w:val="16"/>
              </w:rPr>
            </w:pPr>
            <w:r w:rsidRPr="0084361A">
              <w:rPr>
                <w:rFonts w:ascii="GHEA Grapalat" w:eastAsia="Calibri" w:hAnsi="GHEA Grapalat" w:cs="Calibri"/>
                <w:sz w:val="16"/>
                <w:szCs w:val="16"/>
              </w:rPr>
              <w:t>Работа</w:t>
            </w:r>
          </w:p>
        </w:tc>
      </w:tr>
      <w:tr w:rsidR="00EF3E3E" w:rsidRPr="00BE1995" w14:paraId="7BA5120C" w14:textId="77777777" w:rsidTr="001B6899">
        <w:trPr>
          <w:trHeight w:val="1436"/>
        </w:trPr>
        <w:tc>
          <w:tcPr>
            <w:tcW w:w="708" w:type="dxa"/>
            <w:vAlign w:val="center"/>
          </w:tcPr>
          <w:p w14:paraId="60DB7A6B" w14:textId="77777777" w:rsidR="00EF3E3E" w:rsidRPr="0084361A" w:rsidRDefault="00EF3E3E" w:rsidP="00E67857">
            <w:pPr>
              <w:widowControl w:val="0"/>
              <w:suppressAutoHyphens/>
              <w:ind w:left="-43"/>
              <w:jc w:val="center"/>
              <w:rPr>
                <w:rFonts w:ascii="GHEA Grapalat" w:eastAsia="Calibri" w:hAnsi="GHEA Grapalat" w:cs="Calibri"/>
                <w:sz w:val="16"/>
                <w:szCs w:val="16"/>
              </w:rPr>
            </w:pPr>
            <w:r w:rsidRPr="0084361A">
              <w:rPr>
                <w:rFonts w:ascii="GHEA Grapalat" w:eastAsia="Calibri" w:hAnsi="GHEA Grapalat" w:cs="Calibri"/>
                <w:sz w:val="16"/>
                <w:szCs w:val="16"/>
              </w:rPr>
              <w:t>номер предусмотренного приглашением лота</w:t>
            </w:r>
          </w:p>
        </w:tc>
        <w:tc>
          <w:tcPr>
            <w:tcW w:w="1793" w:type="dxa"/>
            <w:vAlign w:val="center"/>
          </w:tcPr>
          <w:p w14:paraId="5EF457C6" w14:textId="77777777" w:rsidR="00EF3E3E" w:rsidRPr="0084361A" w:rsidRDefault="00EF3E3E" w:rsidP="00E67857">
            <w:pPr>
              <w:widowControl w:val="0"/>
              <w:suppressAutoHyphens/>
              <w:ind w:left="-54" w:right="-108"/>
              <w:jc w:val="center"/>
              <w:rPr>
                <w:rFonts w:ascii="GHEA Grapalat" w:eastAsia="Calibri" w:hAnsi="GHEA Grapalat" w:cs="Calibri"/>
                <w:sz w:val="16"/>
                <w:szCs w:val="16"/>
              </w:rPr>
            </w:pPr>
            <w:r w:rsidRPr="0084361A">
              <w:rPr>
                <w:rFonts w:ascii="GHEA Grapalat" w:eastAsia="Calibri" w:hAnsi="GHEA Grapalat" w:cs="Calibri"/>
                <w:sz w:val="16"/>
                <w:szCs w:val="16"/>
              </w:rPr>
              <w:t>промежуточный код, предусмотренный планом закупок по классификации ЕЗК (CPV)</w:t>
            </w:r>
          </w:p>
        </w:tc>
        <w:tc>
          <w:tcPr>
            <w:tcW w:w="1276" w:type="dxa"/>
            <w:vAlign w:val="center"/>
          </w:tcPr>
          <w:p w14:paraId="5ED83F43" w14:textId="77777777" w:rsidR="00EF3E3E" w:rsidRPr="0084361A" w:rsidRDefault="00EF3E3E" w:rsidP="00E67857">
            <w:pPr>
              <w:widowControl w:val="0"/>
              <w:suppressAutoHyphens/>
              <w:ind w:left="-108" w:right="-94"/>
              <w:jc w:val="center"/>
              <w:rPr>
                <w:rFonts w:ascii="GHEA Grapalat" w:eastAsia="Calibri" w:hAnsi="GHEA Grapalat" w:cs="Calibri"/>
                <w:sz w:val="16"/>
                <w:szCs w:val="16"/>
              </w:rPr>
            </w:pPr>
            <w:r w:rsidRPr="0084361A">
              <w:rPr>
                <w:rFonts w:ascii="GHEA Grapalat" w:eastAsia="Calibri" w:hAnsi="GHEA Grapalat" w:cs="Calibri"/>
                <w:sz w:val="16"/>
                <w:szCs w:val="16"/>
              </w:rPr>
              <w:t>наименование</w:t>
            </w:r>
          </w:p>
        </w:tc>
        <w:tc>
          <w:tcPr>
            <w:tcW w:w="7140" w:type="dxa"/>
            <w:gridSpan w:val="13"/>
            <w:vAlign w:val="center"/>
          </w:tcPr>
          <w:p w14:paraId="28FFE29B" w14:textId="70F435DA" w:rsidR="00EF3E3E" w:rsidRPr="0084361A" w:rsidRDefault="00EF3E3E" w:rsidP="00E67857">
            <w:pPr>
              <w:widowControl w:val="0"/>
              <w:suppressAutoHyphens/>
              <w:ind w:left="-56" w:firstLine="13"/>
              <w:jc w:val="center"/>
              <w:rPr>
                <w:rFonts w:ascii="GHEA Grapalat" w:eastAsia="Calibri" w:hAnsi="GHEA Grapalat" w:cs="Calibri"/>
                <w:sz w:val="16"/>
                <w:szCs w:val="16"/>
              </w:rPr>
            </w:pPr>
            <w:r w:rsidRPr="0084361A">
              <w:rPr>
                <w:rFonts w:ascii="GHEA Grapalat" w:eastAsia="Calibri" w:hAnsi="GHEA Grapalat" w:cs="Calibri"/>
                <w:sz w:val="16"/>
                <w:szCs w:val="16"/>
              </w:rPr>
              <w:t>Оплату работы предусматривается произвести в 20</w:t>
            </w:r>
            <w:r w:rsidRPr="0084361A">
              <w:rPr>
                <w:rFonts w:ascii="GHEA Grapalat" w:eastAsia="Calibri" w:hAnsi="GHEA Grapalat" w:cs="Calibri"/>
                <w:sz w:val="16"/>
                <w:szCs w:val="16"/>
                <w:lang w:val="hy-AM"/>
              </w:rPr>
              <w:t>2</w:t>
            </w:r>
            <w:r w:rsidR="00C75286">
              <w:rPr>
                <w:rFonts w:ascii="GHEA Grapalat" w:eastAsia="Calibri" w:hAnsi="GHEA Grapalat" w:cs="Calibri"/>
                <w:sz w:val="16"/>
                <w:szCs w:val="16"/>
                <w:lang w:val="hy-AM"/>
              </w:rPr>
              <w:t>6</w:t>
            </w:r>
            <w:r w:rsidRPr="0084361A">
              <w:rPr>
                <w:rFonts w:ascii="GHEA Grapalat" w:eastAsia="Calibri" w:hAnsi="GHEA Grapalat" w:cs="Calibri"/>
                <w:sz w:val="16"/>
                <w:szCs w:val="16"/>
              </w:rPr>
              <w:t xml:space="preserve"> г., по месяцам, в том числе</w:t>
            </w:r>
            <w:r w:rsidRPr="0084361A">
              <w:rPr>
                <w:rFonts w:ascii="GHEA Grapalat" w:eastAsia="Calibri" w:hAnsi="GHEA Grapalat" w:cs="Calibri"/>
                <w:sz w:val="16"/>
                <w:szCs w:val="16"/>
                <w:vertAlign w:val="superscript"/>
              </w:rPr>
              <w:footnoteReference w:customMarkFollows="1" w:id="35"/>
              <w:t>**</w:t>
            </w:r>
          </w:p>
        </w:tc>
      </w:tr>
      <w:tr w:rsidR="00EF3E3E" w:rsidRPr="00FC2EAA" w14:paraId="31007347" w14:textId="77777777" w:rsidTr="00EF3E3E">
        <w:trPr>
          <w:cantSplit/>
          <w:trHeight w:val="1367"/>
        </w:trPr>
        <w:tc>
          <w:tcPr>
            <w:tcW w:w="708" w:type="dxa"/>
            <w:vAlign w:val="center"/>
          </w:tcPr>
          <w:p w14:paraId="06B249FA" w14:textId="77777777" w:rsidR="00EF3E3E" w:rsidRPr="0084361A" w:rsidRDefault="00EF3E3E" w:rsidP="00E67857">
            <w:pPr>
              <w:widowControl w:val="0"/>
              <w:suppressAutoHyphens/>
              <w:ind w:left="2"/>
              <w:jc w:val="center"/>
              <w:rPr>
                <w:rFonts w:ascii="GHEA Grapalat" w:eastAsia="Calibri" w:hAnsi="GHEA Grapalat" w:cs="Calibri"/>
                <w:sz w:val="16"/>
                <w:szCs w:val="16"/>
              </w:rPr>
            </w:pPr>
          </w:p>
        </w:tc>
        <w:tc>
          <w:tcPr>
            <w:tcW w:w="1793" w:type="dxa"/>
            <w:vAlign w:val="center"/>
          </w:tcPr>
          <w:p w14:paraId="00CCB9CA"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1276" w:type="dxa"/>
            <w:vAlign w:val="center"/>
          </w:tcPr>
          <w:p w14:paraId="4900362D" w14:textId="77777777" w:rsidR="00EF3E3E" w:rsidRPr="0084361A" w:rsidRDefault="00EF3E3E" w:rsidP="00E67857">
            <w:pPr>
              <w:widowControl w:val="0"/>
              <w:suppressAutoHyphens/>
              <w:ind w:left="-43"/>
              <w:jc w:val="center"/>
              <w:rPr>
                <w:rFonts w:ascii="GHEA Grapalat" w:eastAsia="Calibri" w:hAnsi="GHEA Grapalat" w:cs="Calibri"/>
                <w:sz w:val="16"/>
                <w:szCs w:val="16"/>
              </w:rPr>
            </w:pPr>
          </w:p>
        </w:tc>
        <w:tc>
          <w:tcPr>
            <w:tcW w:w="474" w:type="dxa"/>
            <w:tcBorders>
              <w:bottom w:val="single" w:sz="4" w:space="0" w:color="auto"/>
            </w:tcBorders>
            <w:textDirection w:val="btLr"/>
            <w:vAlign w:val="center"/>
          </w:tcPr>
          <w:p w14:paraId="282B343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январь</w:t>
            </w:r>
          </w:p>
        </w:tc>
        <w:tc>
          <w:tcPr>
            <w:tcW w:w="504" w:type="dxa"/>
            <w:tcBorders>
              <w:bottom w:val="single" w:sz="4" w:space="0" w:color="auto"/>
            </w:tcBorders>
            <w:textDirection w:val="btLr"/>
            <w:vAlign w:val="center"/>
          </w:tcPr>
          <w:p w14:paraId="1C7FEFF0"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февраль</w:t>
            </w:r>
          </w:p>
        </w:tc>
        <w:tc>
          <w:tcPr>
            <w:tcW w:w="488" w:type="dxa"/>
            <w:tcBorders>
              <w:bottom w:val="single" w:sz="4" w:space="0" w:color="auto"/>
            </w:tcBorders>
            <w:textDirection w:val="btLr"/>
            <w:vAlign w:val="center"/>
          </w:tcPr>
          <w:p w14:paraId="7324939D"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март</w:t>
            </w:r>
          </w:p>
        </w:tc>
        <w:tc>
          <w:tcPr>
            <w:tcW w:w="567" w:type="dxa"/>
            <w:tcBorders>
              <w:bottom w:val="single" w:sz="4" w:space="0" w:color="auto"/>
            </w:tcBorders>
            <w:textDirection w:val="btLr"/>
            <w:vAlign w:val="center"/>
          </w:tcPr>
          <w:p w14:paraId="5D3FEE89" w14:textId="77777777" w:rsidR="00EF3E3E" w:rsidRPr="0084361A" w:rsidRDefault="00EF3E3E" w:rsidP="00E67857">
            <w:pPr>
              <w:widowControl w:val="0"/>
              <w:suppressAutoHyphens/>
              <w:ind w:left="-108" w:right="-136"/>
              <w:jc w:val="center"/>
              <w:rPr>
                <w:rFonts w:ascii="GHEA Grapalat" w:eastAsia="Calibri" w:hAnsi="GHEA Grapalat" w:cs="Sylfaen"/>
                <w:sz w:val="16"/>
                <w:szCs w:val="16"/>
              </w:rPr>
            </w:pPr>
            <w:r w:rsidRPr="0084361A">
              <w:rPr>
                <w:rFonts w:ascii="GHEA Grapalat" w:eastAsia="Calibri" w:hAnsi="GHEA Grapalat" w:cs="Calibri"/>
                <w:sz w:val="16"/>
                <w:szCs w:val="16"/>
              </w:rPr>
              <w:t>апрель</w:t>
            </w:r>
          </w:p>
        </w:tc>
        <w:tc>
          <w:tcPr>
            <w:tcW w:w="567" w:type="dxa"/>
            <w:tcBorders>
              <w:bottom w:val="single" w:sz="4" w:space="0" w:color="auto"/>
            </w:tcBorders>
            <w:textDirection w:val="btLr"/>
            <w:vAlign w:val="center"/>
          </w:tcPr>
          <w:p w14:paraId="78AEEB6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май</w:t>
            </w:r>
          </w:p>
        </w:tc>
        <w:tc>
          <w:tcPr>
            <w:tcW w:w="567" w:type="dxa"/>
            <w:tcBorders>
              <w:bottom w:val="single" w:sz="4" w:space="0" w:color="auto"/>
            </w:tcBorders>
            <w:textDirection w:val="btLr"/>
            <w:vAlign w:val="center"/>
          </w:tcPr>
          <w:p w14:paraId="69892B33"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июнь</w:t>
            </w:r>
          </w:p>
        </w:tc>
        <w:tc>
          <w:tcPr>
            <w:tcW w:w="551" w:type="dxa"/>
            <w:tcBorders>
              <w:bottom w:val="single" w:sz="4" w:space="0" w:color="auto"/>
            </w:tcBorders>
            <w:textDirection w:val="btLr"/>
            <w:vAlign w:val="center"/>
          </w:tcPr>
          <w:p w14:paraId="4E4B35A5"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июль </w:t>
            </w:r>
          </w:p>
        </w:tc>
        <w:tc>
          <w:tcPr>
            <w:tcW w:w="583" w:type="dxa"/>
            <w:tcBorders>
              <w:bottom w:val="single" w:sz="4" w:space="0" w:color="auto"/>
            </w:tcBorders>
            <w:textDirection w:val="btLr"/>
            <w:vAlign w:val="center"/>
          </w:tcPr>
          <w:p w14:paraId="3655C6EB"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август</w:t>
            </w:r>
          </w:p>
        </w:tc>
        <w:tc>
          <w:tcPr>
            <w:tcW w:w="567" w:type="dxa"/>
            <w:tcBorders>
              <w:bottom w:val="single" w:sz="4" w:space="0" w:color="auto"/>
            </w:tcBorders>
            <w:textDirection w:val="btLr"/>
            <w:vAlign w:val="center"/>
          </w:tcPr>
          <w:p w14:paraId="13BD064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 xml:space="preserve">сентябрь </w:t>
            </w:r>
          </w:p>
        </w:tc>
        <w:tc>
          <w:tcPr>
            <w:tcW w:w="567" w:type="dxa"/>
            <w:tcBorders>
              <w:bottom w:val="single" w:sz="4" w:space="0" w:color="auto"/>
            </w:tcBorders>
            <w:textDirection w:val="btLr"/>
            <w:vAlign w:val="center"/>
          </w:tcPr>
          <w:p w14:paraId="55A5C022"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октябрь</w:t>
            </w:r>
          </w:p>
        </w:tc>
        <w:tc>
          <w:tcPr>
            <w:tcW w:w="425" w:type="dxa"/>
            <w:tcBorders>
              <w:bottom w:val="single" w:sz="4" w:space="0" w:color="auto"/>
            </w:tcBorders>
            <w:textDirection w:val="btLr"/>
            <w:vAlign w:val="center"/>
          </w:tcPr>
          <w:p w14:paraId="52C8ADFE"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ноябрь</w:t>
            </w:r>
          </w:p>
        </w:tc>
        <w:tc>
          <w:tcPr>
            <w:tcW w:w="567" w:type="dxa"/>
            <w:tcBorders>
              <w:bottom w:val="single" w:sz="4" w:space="0" w:color="auto"/>
            </w:tcBorders>
            <w:textDirection w:val="btLr"/>
            <w:vAlign w:val="center"/>
          </w:tcPr>
          <w:p w14:paraId="77C7DAB6"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декабрь</w:t>
            </w:r>
          </w:p>
        </w:tc>
        <w:tc>
          <w:tcPr>
            <w:tcW w:w="713" w:type="dxa"/>
            <w:tcBorders>
              <w:bottom w:val="single" w:sz="4" w:space="0" w:color="auto"/>
            </w:tcBorders>
            <w:vAlign w:val="center"/>
          </w:tcPr>
          <w:p w14:paraId="491E7878" w14:textId="77777777" w:rsidR="00EF3E3E" w:rsidRPr="0084361A" w:rsidRDefault="00EF3E3E" w:rsidP="00E67857">
            <w:pPr>
              <w:widowControl w:val="0"/>
              <w:suppressAutoHyphens/>
              <w:ind w:left="-108" w:right="-136"/>
              <w:jc w:val="center"/>
              <w:rPr>
                <w:rFonts w:ascii="GHEA Grapalat" w:eastAsia="Calibri" w:hAnsi="GHEA Grapalat" w:cs="Calibri"/>
                <w:sz w:val="16"/>
                <w:szCs w:val="16"/>
              </w:rPr>
            </w:pPr>
            <w:r w:rsidRPr="0084361A">
              <w:rPr>
                <w:rFonts w:ascii="GHEA Grapalat" w:eastAsia="Calibri" w:hAnsi="GHEA Grapalat" w:cs="Calibri"/>
                <w:sz w:val="16"/>
                <w:szCs w:val="16"/>
              </w:rPr>
              <w:t>Всего</w:t>
            </w:r>
          </w:p>
        </w:tc>
      </w:tr>
      <w:tr w:rsidR="00C75286" w:rsidRPr="0084361A" w14:paraId="2532CE43" w14:textId="77777777" w:rsidTr="00C01B39">
        <w:trPr>
          <w:cantSplit/>
          <w:trHeight w:val="1134"/>
        </w:trPr>
        <w:tc>
          <w:tcPr>
            <w:tcW w:w="708" w:type="dxa"/>
            <w:vAlign w:val="center"/>
          </w:tcPr>
          <w:p w14:paraId="795342E8" w14:textId="77777777" w:rsidR="00C75286" w:rsidRPr="0084361A" w:rsidRDefault="00C75286" w:rsidP="00E67857">
            <w:pPr>
              <w:widowControl w:val="0"/>
              <w:suppressAutoHyphens/>
              <w:ind w:left="-43"/>
              <w:jc w:val="center"/>
              <w:rPr>
                <w:rFonts w:ascii="GHEA Grapalat" w:eastAsia="Calibri" w:hAnsi="GHEA Grapalat" w:cs="Calibri"/>
                <w:sz w:val="16"/>
                <w:szCs w:val="16"/>
                <w:lang w:val="hy-AM"/>
              </w:rPr>
            </w:pPr>
            <w:r w:rsidRPr="0084361A">
              <w:rPr>
                <w:rFonts w:ascii="GHEA Grapalat" w:eastAsia="Calibri" w:hAnsi="GHEA Grapalat" w:cs="Calibri"/>
                <w:sz w:val="16"/>
                <w:szCs w:val="16"/>
                <w:lang w:val="hy-AM"/>
              </w:rPr>
              <w:t>1</w:t>
            </w:r>
          </w:p>
        </w:tc>
        <w:tc>
          <w:tcPr>
            <w:tcW w:w="1793" w:type="dxa"/>
            <w:vAlign w:val="center"/>
          </w:tcPr>
          <w:p w14:paraId="0A3AAF80" w14:textId="45AF19F6" w:rsidR="00C75286" w:rsidRPr="003D7751" w:rsidRDefault="003D7751" w:rsidP="00E67857">
            <w:pPr>
              <w:suppressAutoHyphens/>
              <w:ind w:left="-158" w:right="-108"/>
              <w:jc w:val="center"/>
              <w:rPr>
                <w:rFonts w:ascii="Calibri" w:eastAsia="Calibri" w:hAnsi="Calibri" w:cs="Calibri"/>
                <w:sz w:val="20"/>
                <w:szCs w:val="20"/>
                <w:lang w:val="hy-AM"/>
              </w:rPr>
            </w:pPr>
            <w:r w:rsidRPr="003D7751">
              <w:rPr>
                <w:rFonts w:ascii="Calibri" w:eastAsia="Calibri" w:hAnsi="Calibri" w:cs="Calibri"/>
                <w:sz w:val="20"/>
                <w:szCs w:val="20"/>
                <w:lang w:val="hy-AM"/>
              </w:rPr>
              <w:t>45231187/502</w:t>
            </w:r>
          </w:p>
        </w:tc>
        <w:tc>
          <w:tcPr>
            <w:tcW w:w="1276" w:type="dxa"/>
            <w:vAlign w:val="center"/>
          </w:tcPr>
          <w:p w14:paraId="086B86AA" w14:textId="6A920AC4" w:rsidR="00C75286" w:rsidRPr="003D7751" w:rsidRDefault="003D7751" w:rsidP="00E67857">
            <w:pPr>
              <w:suppressAutoHyphens/>
              <w:jc w:val="center"/>
              <w:rPr>
                <w:rFonts w:ascii="Calibri" w:eastAsia="Calibri" w:hAnsi="Calibri" w:cs="Calibri"/>
                <w:sz w:val="20"/>
                <w:szCs w:val="20"/>
              </w:rPr>
            </w:pPr>
            <w:r w:rsidRPr="003D7751">
              <w:rPr>
                <w:rFonts w:ascii="Calibri" w:eastAsia="Calibri" w:hAnsi="Calibri" w:cs="Calibri"/>
                <w:sz w:val="20"/>
                <w:szCs w:val="20"/>
              </w:rPr>
              <w:t xml:space="preserve">ремонт асфальтобетонного покрытия административного района Арабкир. </w:t>
            </w:r>
          </w:p>
        </w:tc>
        <w:tc>
          <w:tcPr>
            <w:tcW w:w="474" w:type="dxa"/>
            <w:tcBorders>
              <w:top w:val="single" w:sz="4" w:space="0" w:color="auto"/>
              <w:left w:val="single" w:sz="4" w:space="0" w:color="auto"/>
              <w:bottom w:val="single" w:sz="4" w:space="0" w:color="auto"/>
              <w:right w:val="single" w:sz="4" w:space="0" w:color="auto"/>
            </w:tcBorders>
            <w:textDirection w:val="btLr"/>
            <w:vAlign w:val="center"/>
          </w:tcPr>
          <w:p w14:paraId="2019CDF9" w14:textId="0510B366" w:rsidR="00C75286" w:rsidRPr="00C01B39"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04" w:type="dxa"/>
            <w:tcBorders>
              <w:top w:val="single" w:sz="4" w:space="0" w:color="auto"/>
              <w:left w:val="nil"/>
              <w:bottom w:val="single" w:sz="4" w:space="0" w:color="auto"/>
              <w:right w:val="single" w:sz="4" w:space="0" w:color="auto"/>
            </w:tcBorders>
            <w:textDirection w:val="btLr"/>
            <w:vAlign w:val="center"/>
          </w:tcPr>
          <w:p w14:paraId="18FF955D" w14:textId="2B9D990F"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88" w:type="dxa"/>
            <w:tcBorders>
              <w:top w:val="single" w:sz="4" w:space="0" w:color="auto"/>
              <w:left w:val="nil"/>
              <w:bottom w:val="single" w:sz="4" w:space="0" w:color="auto"/>
              <w:right w:val="single" w:sz="4" w:space="0" w:color="auto"/>
            </w:tcBorders>
            <w:textDirection w:val="btLr"/>
            <w:vAlign w:val="center"/>
          </w:tcPr>
          <w:p w14:paraId="2011C457" w14:textId="132FAA06"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64A5EFE1" w14:textId="07E8399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CF0865F" w14:textId="14BCB4F8"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shd w:val="clear" w:color="000000" w:fill="FFFFFF"/>
            <w:textDirection w:val="btLr"/>
            <w:vAlign w:val="center"/>
          </w:tcPr>
          <w:p w14:paraId="425FB91D" w14:textId="3138B3C5"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51" w:type="dxa"/>
            <w:tcBorders>
              <w:top w:val="single" w:sz="4" w:space="0" w:color="auto"/>
              <w:left w:val="nil"/>
              <w:bottom w:val="single" w:sz="4" w:space="0" w:color="auto"/>
              <w:right w:val="single" w:sz="4" w:space="0" w:color="auto"/>
            </w:tcBorders>
            <w:textDirection w:val="btLr"/>
            <w:vAlign w:val="center"/>
          </w:tcPr>
          <w:p w14:paraId="6D4D55C3" w14:textId="1276B48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83" w:type="dxa"/>
            <w:tcBorders>
              <w:top w:val="single" w:sz="4" w:space="0" w:color="auto"/>
              <w:left w:val="nil"/>
              <w:bottom w:val="single" w:sz="4" w:space="0" w:color="auto"/>
              <w:right w:val="single" w:sz="4" w:space="0" w:color="auto"/>
            </w:tcBorders>
            <w:textDirection w:val="btLr"/>
            <w:vAlign w:val="center"/>
          </w:tcPr>
          <w:p w14:paraId="4AE01DF0" w14:textId="6F9AA73E"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2E96305" w14:textId="6437518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E8880B3" w14:textId="3956BEC2"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425" w:type="dxa"/>
            <w:tcBorders>
              <w:top w:val="single" w:sz="4" w:space="0" w:color="auto"/>
              <w:left w:val="nil"/>
              <w:bottom w:val="single" w:sz="4" w:space="0" w:color="auto"/>
              <w:right w:val="single" w:sz="4" w:space="0" w:color="auto"/>
            </w:tcBorders>
            <w:textDirection w:val="btLr"/>
            <w:vAlign w:val="center"/>
          </w:tcPr>
          <w:p w14:paraId="75BE0A3F" w14:textId="14414223"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567" w:type="dxa"/>
            <w:tcBorders>
              <w:top w:val="single" w:sz="4" w:space="0" w:color="auto"/>
              <w:left w:val="nil"/>
              <w:bottom w:val="single" w:sz="4" w:space="0" w:color="auto"/>
              <w:right w:val="single" w:sz="4" w:space="0" w:color="auto"/>
            </w:tcBorders>
            <w:textDirection w:val="btLr"/>
            <w:vAlign w:val="center"/>
          </w:tcPr>
          <w:p w14:paraId="169C0E12" w14:textId="08A3DB30"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c>
          <w:tcPr>
            <w:tcW w:w="713" w:type="dxa"/>
            <w:tcBorders>
              <w:top w:val="single" w:sz="4" w:space="0" w:color="auto"/>
              <w:left w:val="nil"/>
              <w:bottom w:val="single" w:sz="4" w:space="0" w:color="auto"/>
              <w:right w:val="single" w:sz="4" w:space="0" w:color="auto"/>
            </w:tcBorders>
            <w:shd w:val="clear" w:color="000000" w:fill="FFFFFF"/>
            <w:textDirection w:val="btLr"/>
            <w:vAlign w:val="center"/>
          </w:tcPr>
          <w:p w14:paraId="7BD493B0" w14:textId="373A059B" w:rsidR="00C75286" w:rsidRPr="00142B4C" w:rsidRDefault="00C75286" w:rsidP="00E67857">
            <w:pPr>
              <w:widowControl w:val="0"/>
              <w:suppressAutoHyphens/>
              <w:ind w:left="-108" w:right="-136"/>
              <w:jc w:val="center"/>
              <w:rPr>
                <w:rFonts w:ascii="GHEA Grapalat" w:eastAsia="Calibri" w:hAnsi="GHEA Grapalat" w:cs="Calibri"/>
                <w:sz w:val="16"/>
                <w:szCs w:val="16"/>
              </w:rPr>
            </w:pPr>
            <w:r w:rsidRPr="008F1014">
              <w:rPr>
                <w:rFonts w:ascii="GHEA Grapalat" w:eastAsia="Calibri" w:hAnsi="GHEA Grapalat" w:cs="Calibri"/>
                <w:sz w:val="16"/>
                <w:szCs w:val="16"/>
              </w:rPr>
              <w:t>0,0</w:t>
            </w:r>
          </w:p>
        </w:tc>
      </w:tr>
    </w:tbl>
    <w:p w14:paraId="52DD6A5D" w14:textId="3B553B60" w:rsidR="00BB28C8" w:rsidRPr="00676BAE" w:rsidRDefault="004A0B50" w:rsidP="00E67857">
      <w:pPr>
        <w:widowControl w:val="0"/>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lastRenderedPageBreak/>
              <w:t>______________________</w:t>
            </w:r>
          </w:p>
          <w:p w14:paraId="7253122E"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E67857">
            <w:pPr>
              <w:widowControl w:val="0"/>
              <w:jc w:val="center"/>
              <w:rPr>
                <w:rFonts w:ascii="GHEA Grapalat" w:hAnsi="GHEA Grapalat"/>
              </w:rPr>
            </w:pPr>
          </w:p>
        </w:tc>
        <w:tc>
          <w:tcPr>
            <w:tcW w:w="4343" w:type="dxa"/>
          </w:tcPr>
          <w:p w14:paraId="0D632710" w14:textId="77777777" w:rsidR="00BB28C8" w:rsidRPr="009F3DC7" w:rsidRDefault="00BB28C8" w:rsidP="00E67857">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E67857">
            <w:pPr>
              <w:widowControl w:val="0"/>
              <w:jc w:val="center"/>
              <w:rPr>
                <w:rFonts w:ascii="GHEA Grapalat" w:hAnsi="GHEA Grapalat"/>
                <w:lang w:val="en-US"/>
              </w:rPr>
            </w:pPr>
            <w:r>
              <w:rPr>
                <w:rFonts w:ascii="GHEA Grapalat" w:hAnsi="GHEA Grapalat"/>
                <w:lang w:val="en-US"/>
              </w:rPr>
              <w:lastRenderedPageBreak/>
              <w:t>_____________________</w:t>
            </w:r>
          </w:p>
          <w:p w14:paraId="7B36D057" w14:textId="77777777" w:rsidR="00BB28C8" w:rsidRPr="009F3DC7" w:rsidRDefault="00BB28C8" w:rsidP="00E67857">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E67857">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E67857">
      <w:pPr>
        <w:widowControl w:val="0"/>
        <w:ind w:firstLine="567"/>
        <w:rPr>
          <w:rFonts w:ascii="GHEA Grapalat" w:hAnsi="GHEA Grapalat"/>
        </w:rPr>
        <w:sectPr w:rsidR="00BB28C8" w:rsidRPr="009F3DC7" w:rsidSect="00293DB9">
          <w:footnotePr>
            <w:pos w:val="beneathText"/>
          </w:footnotePr>
          <w:pgSz w:w="11907" w:h="16840" w:code="9"/>
          <w:pgMar w:top="993" w:right="1418" w:bottom="1418" w:left="1418" w:header="561" w:footer="561" w:gutter="0"/>
          <w:cols w:space="720"/>
          <w:docGrid w:linePitch="326"/>
        </w:sectPr>
      </w:pPr>
    </w:p>
    <w:p w14:paraId="57759454"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E67857">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E67857">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E67857">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E67857">
      <w:pPr>
        <w:widowControl w:val="0"/>
        <w:ind w:left="567" w:right="566"/>
        <w:rPr>
          <w:rFonts w:ascii="GHEA Grapalat" w:hAnsi="GHEA Grapalat"/>
          <w:iCs/>
          <w:color w:val="000000"/>
        </w:rPr>
      </w:pPr>
    </w:p>
    <w:p w14:paraId="5704245A" w14:textId="77777777" w:rsidR="00BB28C8" w:rsidRPr="009F3DC7" w:rsidRDefault="00BB28C8" w:rsidP="00E67857">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E67857">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E67857">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E67857">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E67857">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E67857">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E67857">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E67857">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vAlign w:val="center"/>
          </w:tcPr>
          <w:p w14:paraId="2A19261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vAlign w:val="center"/>
          </w:tcPr>
          <w:p w14:paraId="21D61B71" w14:textId="77777777" w:rsidR="00BB28C8" w:rsidRPr="007347E7" w:rsidRDefault="00BB28C8" w:rsidP="00E67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tcPr>
          <w:p w14:paraId="242EABE1"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vAlign w:val="center"/>
          </w:tcPr>
          <w:p w14:paraId="2D849D2C"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vAlign w:val="center"/>
          </w:tcPr>
          <w:p w14:paraId="538E70EF"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vAlign w:val="center"/>
          </w:tcPr>
          <w:p w14:paraId="1A8F5366"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vAlign w:val="center"/>
          </w:tcPr>
          <w:p w14:paraId="077F29FA"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vAlign w:val="center"/>
          </w:tcPr>
          <w:p w14:paraId="347A1EF5"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vAlign w:val="center"/>
          </w:tcPr>
          <w:p w14:paraId="4C026D40" w14:textId="77777777" w:rsidR="00BB28C8" w:rsidRPr="007347E7" w:rsidRDefault="00BB28C8" w:rsidP="00E67857">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tcPr>
          <w:p w14:paraId="15746277"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vAlign w:val="center"/>
          </w:tcPr>
          <w:p w14:paraId="2CF233D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vAlign w:val="center"/>
          </w:tcPr>
          <w:p w14:paraId="62BC8DCF"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vAlign w:val="center"/>
          </w:tcPr>
          <w:p w14:paraId="769926F2"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vAlign w:val="center"/>
          </w:tcPr>
          <w:p w14:paraId="6C780F91"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vAlign w:val="center"/>
          </w:tcPr>
          <w:p w14:paraId="54FA1F0B"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vAlign w:val="center"/>
          </w:tcPr>
          <w:p w14:paraId="1A85BC18" w14:textId="77777777" w:rsidR="00BB28C8" w:rsidRPr="007347E7" w:rsidRDefault="00BB28C8" w:rsidP="00E67857">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vAlign w:val="center"/>
          </w:tcPr>
          <w:p w14:paraId="178DA90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vAlign w:val="center"/>
          </w:tcPr>
          <w:p w14:paraId="309B4AB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vAlign w:val="center"/>
          </w:tcPr>
          <w:p w14:paraId="1A20C234"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vAlign w:val="center"/>
          </w:tcPr>
          <w:p w14:paraId="75C6F78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Align w:val="center"/>
          </w:tcPr>
          <w:p w14:paraId="6D13613E"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vAlign w:val="center"/>
          </w:tcPr>
          <w:p w14:paraId="1B8667F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vAlign w:val="center"/>
          </w:tcPr>
          <w:p w14:paraId="0E4EF3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vAlign w:val="center"/>
          </w:tcPr>
          <w:p w14:paraId="05D2EE2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vAlign w:val="center"/>
          </w:tcPr>
          <w:p w14:paraId="0806C62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vAlign w:val="center"/>
          </w:tcPr>
          <w:p w14:paraId="06EC8F4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Align w:val="center"/>
          </w:tcPr>
          <w:p w14:paraId="3C423B3D"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tcPr>
          <w:p w14:paraId="6FFA0E6B" w14:textId="77777777" w:rsidR="00BB28C8" w:rsidRPr="007347E7" w:rsidRDefault="00BB28C8" w:rsidP="00E67857">
            <w:pPr>
              <w:pStyle w:val="NormalWeb"/>
              <w:widowControl w:val="0"/>
              <w:spacing w:before="0" w:beforeAutospacing="0" w:after="0" w:afterAutospacing="0"/>
              <w:ind w:firstLine="567"/>
              <w:jc w:val="center"/>
              <w:rPr>
                <w:rFonts w:ascii="GHEA Grapalat" w:hAnsi="GHEA Grapalat"/>
                <w:sz w:val="16"/>
                <w:szCs w:val="16"/>
              </w:rPr>
            </w:pPr>
          </w:p>
        </w:tc>
        <w:tc>
          <w:tcPr>
            <w:tcW w:w="1248" w:type="dxa"/>
          </w:tcPr>
          <w:p w14:paraId="6708230B"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tcPr>
          <w:p w14:paraId="3E3546B8"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Pr>
          <w:p w14:paraId="1CE6E600"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tcPr>
          <w:p w14:paraId="611249B7"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tcPr>
          <w:p w14:paraId="15A2E8C5"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tcPr>
          <w:p w14:paraId="25C887A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tcPr>
          <w:p w14:paraId="1908494A"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tcPr>
          <w:p w14:paraId="6DF063E3" w14:textId="77777777" w:rsidR="00BB28C8" w:rsidRPr="007347E7" w:rsidRDefault="00BB28C8" w:rsidP="00E67857">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E67857">
      <w:pPr>
        <w:widowControl w:val="0"/>
        <w:ind w:firstLine="567"/>
        <w:jc w:val="both"/>
        <w:rPr>
          <w:rFonts w:ascii="GHEA Grapalat" w:hAnsi="GHEA Grapalat" w:cs="Arial"/>
          <w:iCs/>
          <w:color w:val="000000"/>
          <w:lang w:val="en-US"/>
        </w:rPr>
      </w:pPr>
    </w:p>
    <w:p w14:paraId="7A607FF4" w14:textId="77777777" w:rsidR="00BB28C8" w:rsidRPr="009F3DC7" w:rsidRDefault="00BB28C8" w:rsidP="00E67857">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E67857">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E67857">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E67857">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E67857">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E67857">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E67857">
      <w:pPr>
        <w:widowControl w:val="0"/>
        <w:ind w:firstLine="567"/>
        <w:jc w:val="center"/>
        <w:rPr>
          <w:rFonts w:ascii="GHEA Grapalat" w:hAnsi="GHEA Grapalat" w:cs="Sylfaen"/>
          <w:b/>
        </w:rPr>
      </w:pPr>
    </w:p>
    <w:p w14:paraId="6456D361" w14:textId="77777777" w:rsidR="00BB28C8" w:rsidRDefault="00BB28C8" w:rsidP="00E67857">
      <w:pPr>
        <w:rPr>
          <w:rFonts w:ascii="GHEA Grapalat" w:hAnsi="GHEA Grapalat" w:cs="Sylfaen"/>
          <w:b/>
        </w:rPr>
      </w:pPr>
      <w:r>
        <w:rPr>
          <w:rFonts w:ascii="GHEA Grapalat" w:hAnsi="GHEA Grapalat" w:cs="Sylfaen"/>
          <w:b/>
        </w:rPr>
        <w:br w:type="page"/>
      </w:r>
    </w:p>
    <w:p w14:paraId="71F80ECC" w14:textId="77777777" w:rsidR="00BB28C8" w:rsidRPr="009F3DC7" w:rsidRDefault="00BB28C8" w:rsidP="00E67857">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E67857">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E67857">
      <w:pPr>
        <w:widowControl w:val="0"/>
        <w:jc w:val="center"/>
        <w:rPr>
          <w:rFonts w:ascii="GHEA Grapalat" w:hAnsi="GHEA Grapalat" w:cs="Sylfaen"/>
        </w:rPr>
      </w:pPr>
    </w:p>
    <w:p w14:paraId="662BAAA2" w14:textId="77777777" w:rsidR="00BB28C8" w:rsidRPr="008A435E" w:rsidRDefault="00BB28C8" w:rsidP="00E67857">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E67857">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E67857">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E67857">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E67857">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E67857">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E67857">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E67857">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E67857">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E67857">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E67857">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E67857">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E67857">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E67857">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E67857">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E67857">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E67857">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E67857">
            <w:pPr>
              <w:widowControl w:val="0"/>
              <w:rPr>
                <w:rFonts w:ascii="GHEA Grapalat" w:hAnsi="GHEA Grapalat" w:cs="Sylfaen"/>
                <w:sz w:val="16"/>
                <w:szCs w:val="16"/>
              </w:rPr>
            </w:pPr>
          </w:p>
        </w:tc>
      </w:tr>
    </w:tbl>
    <w:p w14:paraId="3D60C6A1" w14:textId="77777777" w:rsidR="00BB28C8" w:rsidRPr="009F3DC7" w:rsidRDefault="00BB28C8" w:rsidP="00E67857">
      <w:pPr>
        <w:widowControl w:val="0"/>
        <w:tabs>
          <w:tab w:val="left" w:pos="360"/>
          <w:tab w:val="left" w:pos="540"/>
        </w:tabs>
        <w:ind w:firstLine="567"/>
        <w:jc w:val="both"/>
        <w:rPr>
          <w:rFonts w:ascii="GHEA Grapalat" w:hAnsi="GHEA Grapalat" w:cs="Sylfaen"/>
        </w:rPr>
      </w:pPr>
    </w:p>
    <w:p w14:paraId="44B0D5BF" w14:textId="77777777" w:rsidR="00BB28C8" w:rsidRDefault="00BB28C8" w:rsidP="00E67857">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E67857">
      <w:pPr>
        <w:rPr>
          <w:rFonts w:ascii="GHEA Grapalat" w:hAnsi="GHEA Grapalat"/>
        </w:rPr>
      </w:pPr>
      <w:r>
        <w:rPr>
          <w:rFonts w:ascii="GHEA Grapalat" w:hAnsi="GHEA Grapalat"/>
        </w:rPr>
        <w:br w:type="page"/>
      </w:r>
    </w:p>
    <w:p w14:paraId="06B665F2" w14:textId="77777777" w:rsidR="00BB28C8" w:rsidRPr="009F3DC7" w:rsidRDefault="00BB28C8" w:rsidP="00E67857">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E67857">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E67857">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E67857">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E67857">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E67857">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E67857">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E67857">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E67857">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E67857">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E67857">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E67857">
      <w:pPr>
        <w:pStyle w:val="norm"/>
        <w:widowControl w:val="0"/>
        <w:spacing w:line="240" w:lineRule="auto"/>
        <w:ind w:firstLine="567"/>
        <w:jc w:val="center"/>
        <w:rPr>
          <w:rFonts w:ascii="GHEA Grapalat" w:hAnsi="GHEA Grapalat"/>
          <w:b/>
          <w:sz w:val="24"/>
          <w:szCs w:val="24"/>
        </w:rPr>
      </w:pPr>
    </w:p>
    <w:p w14:paraId="752DC733" w14:textId="6A841287" w:rsidR="008D352C" w:rsidRDefault="008D352C" w:rsidP="00E67857">
      <w:pPr>
        <w:widowControl w:val="0"/>
        <w:ind w:left="-142" w:firstLine="142"/>
        <w:jc w:val="both"/>
        <w:rPr>
          <w:rFonts w:ascii="GHEA Grapalat" w:hAnsi="GHEA Grapalat"/>
          <w:i/>
        </w:rPr>
      </w:pPr>
    </w:p>
    <w:p w14:paraId="67C7B762" w14:textId="73D30B7B" w:rsidR="009C5430" w:rsidRDefault="009C5430" w:rsidP="00E67857">
      <w:pPr>
        <w:widowControl w:val="0"/>
        <w:ind w:left="-142" w:firstLine="142"/>
        <w:jc w:val="both"/>
        <w:rPr>
          <w:rFonts w:ascii="GHEA Grapalat" w:hAnsi="GHEA Grapalat"/>
          <w:i/>
        </w:rPr>
      </w:pPr>
    </w:p>
    <w:p w14:paraId="026C6892" w14:textId="13F45852" w:rsidR="009C5430" w:rsidRDefault="009C5430" w:rsidP="00E67857">
      <w:pPr>
        <w:widowControl w:val="0"/>
        <w:ind w:left="-142" w:firstLine="142"/>
        <w:jc w:val="both"/>
        <w:rPr>
          <w:rFonts w:ascii="GHEA Grapalat" w:hAnsi="GHEA Grapalat"/>
          <w:i/>
        </w:rPr>
      </w:pPr>
    </w:p>
    <w:p w14:paraId="1FED0CDF" w14:textId="641391A3" w:rsidR="009C5430" w:rsidRDefault="009C5430" w:rsidP="00E67857">
      <w:pPr>
        <w:widowControl w:val="0"/>
        <w:ind w:left="-142" w:firstLine="142"/>
        <w:jc w:val="both"/>
        <w:rPr>
          <w:rFonts w:ascii="GHEA Grapalat" w:hAnsi="GHEA Grapalat"/>
          <w:i/>
        </w:rPr>
      </w:pPr>
    </w:p>
    <w:p w14:paraId="5DC7171E" w14:textId="39CED23C" w:rsidR="009C5430" w:rsidRDefault="009C5430" w:rsidP="00E67857">
      <w:pPr>
        <w:widowControl w:val="0"/>
        <w:ind w:left="-142" w:firstLine="142"/>
        <w:jc w:val="both"/>
        <w:rPr>
          <w:rFonts w:ascii="GHEA Grapalat" w:hAnsi="GHEA Grapalat"/>
          <w:i/>
        </w:rPr>
      </w:pPr>
    </w:p>
    <w:p w14:paraId="4E6416B2" w14:textId="70C78EC4" w:rsidR="009C5430" w:rsidRDefault="009C5430" w:rsidP="00E67857">
      <w:pPr>
        <w:widowControl w:val="0"/>
        <w:ind w:left="-142" w:firstLine="142"/>
        <w:jc w:val="both"/>
        <w:rPr>
          <w:rFonts w:ascii="GHEA Grapalat" w:hAnsi="GHEA Grapalat"/>
          <w:i/>
        </w:rPr>
      </w:pPr>
    </w:p>
    <w:p w14:paraId="32BCE8D2" w14:textId="143C7E42" w:rsidR="009C5430" w:rsidRDefault="009C5430" w:rsidP="00E67857">
      <w:pPr>
        <w:widowControl w:val="0"/>
        <w:ind w:left="-142" w:firstLine="142"/>
        <w:jc w:val="both"/>
        <w:rPr>
          <w:rFonts w:ascii="GHEA Grapalat" w:hAnsi="GHEA Grapalat"/>
          <w:i/>
        </w:rPr>
      </w:pPr>
    </w:p>
    <w:p w14:paraId="6FC465C4" w14:textId="5C810E75" w:rsidR="009C5430" w:rsidRDefault="009C5430" w:rsidP="00E67857">
      <w:pPr>
        <w:widowControl w:val="0"/>
        <w:ind w:left="-142" w:firstLine="142"/>
        <w:jc w:val="both"/>
        <w:rPr>
          <w:rFonts w:ascii="GHEA Grapalat" w:hAnsi="GHEA Grapalat"/>
          <w:i/>
        </w:rPr>
      </w:pPr>
    </w:p>
    <w:p w14:paraId="5E147AE4" w14:textId="52BB553E" w:rsidR="009C5430" w:rsidRDefault="009C5430" w:rsidP="00E67857">
      <w:pPr>
        <w:widowControl w:val="0"/>
        <w:ind w:left="-142" w:firstLine="142"/>
        <w:jc w:val="both"/>
        <w:rPr>
          <w:rFonts w:ascii="GHEA Grapalat" w:hAnsi="GHEA Grapalat"/>
          <w:i/>
        </w:rPr>
      </w:pPr>
    </w:p>
    <w:p w14:paraId="77C2123F" w14:textId="6B42FC36" w:rsidR="009C5430" w:rsidRDefault="009C5430" w:rsidP="00E67857">
      <w:pPr>
        <w:widowControl w:val="0"/>
        <w:ind w:left="-142" w:firstLine="142"/>
        <w:jc w:val="both"/>
        <w:rPr>
          <w:rFonts w:ascii="GHEA Grapalat" w:hAnsi="GHEA Grapalat"/>
          <w:i/>
        </w:rPr>
      </w:pPr>
    </w:p>
    <w:p w14:paraId="03D2913E" w14:textId="401AA11C" w:rsidR="009C5430" w:rsidRDefault="009C5430" w:rsidP="00E67857">
      <w:pPr>
        <w:widowControl w:val="0"/>
        <w:ind w:left="-142" w:firstLine="142"/>
        <w:jc w:val="both"/>
        <w:rPr>
          <w:rFonts w:ascii="GHEA Grapalat" w:hAnsi="GHEA Grapalat"/>
          <w:i/>
        </w:rPr>
      </w:pPr>
    </w:p>
    <w:p w14:paraId="58A381BE" w14:textId="13B5364F" w:rsidR="009C5430" w:rsidRDefault="009C5430" w:rsidP="00E67857">
      <w:pPr>
        <w:widowControl w:val="0"/>
        <w:ind w:left="-142" w:firstLine="142"/>
        <w:jc w:val="both"/>
        <w:rPr>
          <w:rFonts w:ascii="GHEA Grapalat" w:hAnsi="GHEA Grapalat"/>
          <w:i/>
        </w:rPr>
      </w:pPr>
    </w:p>
    <w:p w14:paraId="29F137D6" w14:textId="25F7DCFE" w:rsidR="009C5430" w:rsidRDefault="009C5430" w:rsidP="00E67857">
      <w:pPr>
        <w:widowControl w:val="0"/>
        <w:ind w:left="-142" w:firstLine="142"/>
        <w:jc w:val="both"/>
        <w:rPr>
          <w:rFonts w:ascii="GHEA Grapalat" w:hAnsi="GHEA Grapalat"/>
          <w:i/>
        </w:rPr>
      </w:pPr>
    </w:p>
    <w:p w14:paraId="30E5C45B" w14:textId="79AAA6DB" w:rsidR="009C5430" w:rsidRDefault="009C5430" w:rsidP="00E67857">
      <w:pPr>
        <w:widowControl w:val="0"/>
        <w:ind w:left="-142" w:firstLine="142"/>
        <w:jc w:val="both"/>
        <w:rPr>
          <w:rFonts w:ascii="GHEA Grapalat" w:hAnsi="GHEA Grapalat"/>
          <w:i/>
        </w:rPr>
      </w:pPr>
    </w:p>
    <w:p w14:paraId="22D00A8F" w14:textId="2231D21D" w:rsidR="009C5430" w:rsidRDefault="009C5430" w:rsidP="00E67857">
      <w:pPr>
        <w:widowControl w:val="0"/>
        <w:ind w:left="-142" w:firstLine="142"/>
        <w:jc w:val="both"/>
        <w:rPr>
          <w:rFonts w:ascii="GHEA Grapalat" w:hAnsi="GHEA Grapalat"/>
          <w:i/>
        </w:rPr>
      </w:pPr>
    </w:p>
    <w:p w14:paraId="6C5664EB" w14:textId="496A8907" w:rsidR="009C5430" w:rsidRDefault="009C5430" w:rsidP="00E67857">
      <w:pPr>
        <w:widowControl w:val="0"/>
        <w:ind w:left="-142" w:firstLine="142"/>
        <w:jc w:val="both"/>
        <w:rPr>
          <w:rFonts w:ascii="GHEA Grapalat" w:hAnsi="GHEA Grapalat"/>
          <w:i/>
        </w:rPr>
      </w:pPr>
    </w:p>
    <w:p w14:paraId="6DEF2104"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Приложение № 5</w:t>
      </w:r>
    </w:p>
    <w:p w14:paraId="09D28055" w14:textId="77777777" w:rsidR="009C5430" w:rsidRPr="008A662A" w:rsidRDefault="009C5430" w:rsidP="00E67857">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B91E351" w14:textId="77777777" w:rsidR="009C5430" w:rsidRPr="008A662A" w:rsidRDefault="009C5430" w:rsidP="00E67857">
      <w:pPr>
        <w:jc w:val="center"/>
        <w:rPr>
          <w:rFonts w:ascii="GHEA Grapalat" w:hAnsi="GHEA Grapalat" w:cs="GHEA Grapalat"/>
        </w:rPr>
      </w:pPr>
    </w:p>
    <w:p w14:paraId="56CA7B3B" w14:textId="77777777" w:rsidR="009C5430" w:rsidRPr="008A662A" w:rsidRDefault="009C5430" w:rsidP="00E67857">
      <w:pPr>
        <w:jc w:val="center"/>
        <w:rPr>
          <w:rFonts w:ascii="GHEA Grapalat" w:hAnsi="GHEA Grapalat" w:cs="GHEA Grapalat"/>
        </w:rPr>
      </w:pPr>
      <w:r w:rsidRPr="008A662A">
        <w:rPr>
          <w:rFonts w:ascii="GHEA Grapalat" w:hAnsi="GHEA Grapalat" w:cs="GHEA Grapalat"/>
        </w:rPr>
        <w:t>УВЕДОМЛЕНИЕ</w:t>
      </w:r>
    </w:p>
    <w:p w14:paraId="30E67A59" w14:textId="77777777" w:rsidR="009C5430" w:rsidRPr="00487F5A" w:rsidRDefault="009C5430" w:rsidP="00E67857">
      <w:pPr>
        <w:jc w:val="center"/>
        <w:rPr>
          <w:rFonts w:ascii="GHEA Grapalat" w:hAnsi="GHEA Grapalat" w:cs="GHEA Grapalat"/>
          <w:lang w:val="hy-AM"/>
        </w:rPr>
      </w:pPr>
    </w:p>
    <w:p w14:paraId="14F08219" w14:textId="77777777" w:rsidR="009C5430" w:rsidRPr="00487F5A" w:rsidRDefault="009C5430" w:rsidP="00E67857">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69BBC3C9" w14:textId="77777777" w:rsidR="009C5430" w:rsidRPr="00487F5A" w:rsidRDefault="009C5430" w:rsidP="00E67857">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финансового агента</w:t>
      </w:r>
    </w:p>
    <w:p w14:paraId="6352D387" w14:textId="77777777" w:rsidR="009C5430" w:rsidRPr="00487F5A" w:rsidRDefault="009C5430" w:rsidP="00E67857">
      <w:pPr>
        <w:rPr>
          <w:rFonts w:ascii="GHEA Grapalat" w:hAnsi="GHEA Grapalat"/>
          <w:vertAlign w:val="superscript"/>
          <w:lang w:val="es-ES"/>
        </w:rPr>
      </w:pPr>
    </w:p>
    <w:p w14:paraId="7B89D641" w14:textId="77777777" w:rsidR="009C5430" w:rsidRPr="00487F5A" w:rsidRDefault="009C5430" w:rsidP="00E67857">
      <w:pPr>
        <w:pStyle w:val="ListParagraph"/>
        <w:numPr>
          <w:ilvl w:val="0"/>
          <w:numId w:val="48"/>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71ED713F" w14:textId="77777777" w:rsidR="009C5430" w:rsidRPr="008A662A" w:rsidRDefault="009C5430" w:rsidP="00E67857">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3D1E84FC" w14:textId="77777777" w:rsidR="009C5430" w:rsidRPr="008A662A" w:rsidRDefault="009C5430" w:rsidP="00E67857">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56E07E34" w14:textId="77777777" w:rsidR="009C5430" w:rsidRPr="00487F5A" w:rsidRDefault="009C5430" w:rsidP="00E67857">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D5675BE" w14:textId="77777777" w:rsidR="009C5430" w:rsidRPr="00487F5A" w:rsidRDefault="009C5430" w:rsidP="00E67857">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156F9">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156F9">
        <w:rPr>
          <w:rFonts w:ascii="GHEA Grapalat" w:hAnsi="GHEA Grapalat"/>
          <w:sz w:val="20"/>
          <w:szCs w:val="20"/>
        </w:rPr>
        <w:t>заключен</w:t>
      </w:r>
      <w:r w:rsidRPr="00487F5A">
        <w:rPr>
          <w:rFonts w:ascii="GHEA Grapalat" w:hAnsi="GHEA Grapalat" w:cs="Sylfaen"/>
          <w:sz w:val="20"/>
          <w:szCs w:val="20"/>
          <w:lang w:val="es-ES"/>
        </w:rPr>
        <w:t xml:space="preserve"> </w:t>
      </w:r>
      <w:r w:rsidRPr="007156F9">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156F9">
        <w:rPr>
          <w:rFonts w:ascii="GHEA Grapalat" w:hAnsi="GHEA Grapalat"/>
        </w:rPr>
        <w:t>.</w:t>
      </w:r>
      <w:r w:rsidRPr="00487F5A">
        <w:rPr>
          <w:rFonts w:ascii="GHEA Grapalat" w:hAnsi="GHEA Grapalat" w:cs="Sylfaen"/>
          <w:sz w:val="20"/>
          <w:szCs w:val="20"/>
          <w:lang w:val="es-ES"/>
        </w:rPr>
        <w:t xml:space="preserve"> </w:t>
      </w:r>
    </w:p>
    <w:p w14:paraId="78EFE697" w14:textId="77777777" w:rsidR="009C5430" w:rsidRPr="00487F5A" w:rsidRDefault="009C5430" w:rsidP="00E67857">
      <w:pPr>
        <w:rPr>
          <w:rFonts w:ascii="GHEA Grapalat" w:hAnsi="GHEA Grapalat" w:cs="Sylfaen"/>
          <w:sz w:val="20"/>
          <w:szCs w:val="20"/>
          <w:lang w:val="es-ES"/>
        </w:rPr>
      </w:pPr>
    </w:p>
    <w:p w14:paraId="266E36B4" w14:textId="77777777" w:rsidR="009C5430" w:rsidRPr="008A662A" w:rsidRDefault="009C5430" w:rsidP="00E67857">
      <w:pPr>
        <w:pStyle w:val="ListParagraph"/>
        <w:numPr>
          <w:ilvl w:val="0"/>
          <w:numId w:val="48"/>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6D355701" w14:textId="77777777" w:rsidR="009C5430" w:rsidRPr="00487F5A" w:rsidRDefault="009C5430" w:rsidP="00E67857">
      <w:pPr>
        <w:jc w:val="center"/>
        <w:rPr>
          <w:rFonts w:ascii="GHEA Grapalat" w:hAnsi="GHEA Grapalat" w:cs="GHEA Grapalat"/>
          <w:lang w:val="es-ES"/>
        </w:rPr>
      </w:pPr>
    </w:p>
    <w:p w14:paraId="3257A35F" w14:textId="77777777" w:rsidR="009C5430" w:rsidRPr="00487F5A" w:rsidRDefault="009C5430" w:rsidP="00E67857">
      <w:pPr>
        <w:jc w:val="center"/>
        <w:rPr>
          <w:rFonts w:ascii="GHEA Grapalat" w:hAnsi="GHEA Grapalat" w:cs="Sylfaen"/>
          <w:b/>
          <w:lang w:val="es-ES"/>
        </w:rPr>
      </w:pPr>
    </w:p>
    <w:p w14:paraId="67233D77" w14:textId="77777777" w:rsidR="009C5430" w:rsidRPr="00487F5A" w:rsidRDefault="009C5430" w:rsidP="00E67857">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DF9E2C9" w14:textId="77777777" w:rsidR="009C5430" w:rsidRPr="00487F5A" w:rsidRDefault="009C5430" w:rsidP="00E67857">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067E09B9" w14:textId="77777777" w:rsidR="009C5430" w:rsidRPr="00487F5A" w:rsidRDefault="009C5430" w:rsidP="00E67857">
      <w:pPr>
        <w:jc w:val="right"/>
        <w:rPr>
          <w:rFonts w:ascii="GHEA Grapalat" w:hAnsi="GHEA Grapalat"/>
          <w:sz w:val="20"/>
          <w:lang w:val="hy-AM"/>
        </w:rPr>
      </w:pPr>
      <w:r w:rsidRPr="00487F5A">
        <w:rPr>
          <w:rFonts w:ascii="GHEA Grapalat" w:hAnsi="GHEA Grapalat"/>
          <w:sz w:val="20"/>
          <w:lang w:val="hy-AM"/>
        </w:rPr>
        <w:t xml:space="preserve">    </w:t>
      </w:r>
    </w:p>
    <w:p w14:paraId="2C47A35F" w14:textId="77777777" w:rsidR="009C5430" w:rsidRPr="00487F5A" w:rsidRDefault="009C5430" w:rsidP="00E67857">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535350F2" w14:textId="77777777" w:rsidR="009C5430" w:rsidRPr="00487F5A" w:rsidRDefault="009C5430" w:rsidP="00E67857">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3E554129" w14:textId="77777777" w:rsidR="009C5430" w:rsidRPr="00487F5A" w:rsidRDefault="009C5430" w:rsidP="00E67857">
      <w:pPr>
        <w:jc w:val="center"/>
        <w:rPr>
          <w:rFonts w:ascii="GHEA Grapalat" w:hAnsi="GHEA Grapalat" w:cs="Sylfaen"/>
          <w:sz w:val="16"/>
          <w:szCs w:val="16"/>
          <w:lang w:val="es-ES"/>
        </w:rPr>
      </w:pPr>
    </w:p>
    <w:p w14:paraId="67B1954A" w14:textId="77777777" w:rsidR="009C5430" w:rsidRPr="00487F5A" w:rsidRDefault="009C5430" w:rsidP="00E67857">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22B91818" w14:textId="77777777" w:rsidR="009C5430" w:rsidRPr="00B138F3" w:rsidRDefault="009C5430" w:rsidP="00E67857">
      <w:pPr>
        <w:widowControl w:val="0"/>
        <w:ind w:left="-142" w:firstLine="142"/>
        <w:jc w:val="both"/>
        <w:rPr>
          <w:rFonts w:ascii="GHEA Grapalat" w:hAnsi="GHEA Grapalat"/>
          <w:i/>
        </w:rPr>
      </w:pPr>
    </w:p>
    <w:p w14:paraId="17179C8D" w14:textId="7FDD79E0" w:rsidR="009C5430" w:rsidRDefault="009C5430" w:rsidP="00E67857">
      <w:pPr>
        <w:widowControl w:val="0"/>
        <w:ind w:left="-142" w:firstLine="142"/>
        <w:jc w:val="both"/>
        <w:rPr>
          <w:rFonts w:ascii="GHEA Grapalat" w:hAnsi="GHEA Grapalat"/>
          <w:i/>
        </w:rPr>
      </w:pPr>
    </w:p>
    <w:p w14:paraId="6E999077" w14:textId="14481C72" w:rsidR="009C5430" w:rsidRDefault="009C5430" w:rsidP="00E67857">
      <w:pPr>
        <w:widowControl w:val="0"/>
        <w:ind w:left="-142" w:firstLine="142"/>
        <w:jc w:val="both"/>
        <w:rPr>
          <w:rFonts w:ascii="GHEA Grapalat" w:hAnsi="GHEA Grapalat"/>
          <w:i/>
        </w:rPr>
      </w:pPr>
    </w:p>
    <w:p w14:paraId="2D77F497" w14:textId="77777777" w:rsidR="009C5430" w:rsidRPr="00B138F3" w:rsidRDefault="009C5430" w:rsidP="00E67857">
      <w:pPr>
        <w:widowControl w:val="0"/>
        <w:ind w:left="-142" w:firstLine="142"/>
        <w:jc w:val="both"/>
        <w:rPr>
          <w:rFonts w:ascii="GHEA Grapalat" w:hAnsi="GHEA Grapalat"/>
          <w:i/>
        </w:rPr>
      </w:pPr>
    </w:p>
    <w:sectPr w:rsidR="009C5430"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CA439" w14:textId="77777777" w:rsidR="000235C9" w:rsidRDefault="000235C9">
      <w:r>
        <w:separator/>
      </w:r>
    </w:p>
  </w:endnote>
  <w:endnote w:type="continuationSeparator" w:id="0">
    <w:p w14:paraId="338A143D" w14:textId="77777777" w:rsidR="000235C9" w:rsidRDefault="00023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74878" w14:textId="77777777" w:rsidR="000235C9" w:rsidRDefault="000235C9">
      <w:r>
        <w:separator/>
      </w:r>
    </w:p>
  </w:footnote>
  <w:footnote w:type="continuationSeparator" w:id="0">
    <w:p w14:paraId="47B95BD9" w14:textId="77777777" w:rsidR="000235C9" w:rsidRDefault="000235C9">
      <w:r>
        <w:continuationSeparator/>
      </w:r>
    </w:p>
  </w:footnote>
  <w:footnote w:id="1">
    <w:p w14:paraId="33B4C7EE" w14:textId="29F6AF91"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sidR="004409E9">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3">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093BE826" w14:textId="77777777" w:rsidR="006B54CE" w:rsidRPr="003B5BE3" w:rsidRDefault="006B54CE" w:rsidP="006B54CE">
      <w:pPr>
        <w:pStyle w:val="FootnoteText"/>
        <w:widowControl w:val="0"/>
        <w:jc w:val="both"/>
        <w:rPr>
          <w:rFonts w:ascii="GHEA Grapalat" w:hAnsi="GHEA Grapalat"/>
          <w:i/>
          <w:lang w:val="hy-AM"/>
        </w:rPr>
      </w:pPr>
      <w:r w:rsidRPr="003B5BE3">
        <w:rPr>
          <w:rFonts w:ascii="GHEA Grapalat" w:hAnsi="GHEA Grapalat"/>
          <w:b/>
          <w:i/>
          <w:vertAlign w:val="superscript"/>
          <w:lang w:val="hy-AM"/>
        </w:rPr>
        <w:t>7.1</w:t>
      </w:r>
      <w:r w:rsidRPr="003B5BE3">
        <w:rPr>
          <w:rFonts w:ascii="GHEA Grapalat" w:hAnsi="GHEA Grapalat"/>
          <w:i/>
          <w:lang w:val="hy-AM"/>
        </w:rPr>
        <w:t xml:space="preserve"> </w:t>
      </w:r>
      <w:r w:rsidRPr="003B5BE3">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3B5BE3">
        <w:rPr>
          <w:rFonts w:ascii="GHEA Grapalat" w:hAnsi="GHEA Grapalat"/>
          <w:i/>
          <w:lang w:val="hy-AM"/>
        </w:rPr>
        <w:t>.</w:t>
      </w:r>
    </w:p>
    <w:p w14:paraId="5A45BB24" w14:textId="77777777" w:rsidR="006B54CE" w:rsidRDefault="006B54CE" w:rsidP="006B54CE">
      <w:pPr>
        <w:pStyle w:val="FootnoteText"/>
        <w:jc w:val="both"/>
        <w:rPr>
          <w:rFonts w:asciiTheme="minorHAnsi" w:hAnsiTheme="minorHAnsi"/>
        </w:rPr>
      </w:pPr>
    </w:p>
    <w:p w14:paraId="40293CE7" w14:textId="77777777" w:rsidR="006B54CE" w:rsidRPr="00D3436F" w:rsidRDefault="006B54CE" w:rsidP="006B54CE">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0912482E" w14:textId="77777777" w:rsidR="006B54CE" w:rsidRPr="000811C1" w:rsidRDefault="006B54CE" w:rsidP="006B54CE">
      <w:pPr>
        <w:pStyle w:val="FootnoteText"/>
        <w:rPr>
          <w:rFonts w:asciiTheme="minorHAnsi" w:hAnsiTheme="minorHAnsi"/>
        </w:rPr>
      </w:pPr>
    </w:p>
  </w:footnote>
  <w:footnote w:id="6">
    <w:p w14:paraId="1D67D385" w14:textId="77777777" w:rsidR="006B54CE" w:rsidRPr="00810F23" w:rsidRDefault="006B54CE" w:rsidP="006B54CE">
      <w:pPr>
        <w:pStyle w:val="FootnoteText"/>
        <w:rPr>
          <w:rFonts w:ascii="Times New Roman" w:hAnsi="Times New Roman"/>
        </w:rPr>
      </w:pPr>
      <w:r>
        <w:rPr>
          <w:rStyle w:val="FootnoteReference"/>
        </w:rPr>
        <w:t>9</w:t>
      </w:r>
      <w:r>
        <w:t xml:space="preserve"> </w:t>
      </w:r>
      <w:r w:rsidRPr="00D3436F">
        <w:rPr>
          <w:rFonts w:ascii="GHEA Grapalat" w:hAnsi="GHEA Grapalat"/>
          <w:i/>
        </w:rPr>
        <w:t xml:space="preserve">Подпункт </w:t>
      </w:r>
      <w:r>
        <w:rPr>
          <w:rFonts w:ascii="GHEA Grapalat" w:hAnsi="GHEA Grapalat"/>
          <w:i/>
        </w:rPr>
        <w:t xml:space="preserve"> 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368158C3" w14:textId="77777777" w:rsidR="00110AD8" w:rsidRPr="00DE7706" w:rsidRDefault="00110AD8" w:rsidP="00110AD8">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7DD48AA2" w14:textId="77777777" w:rsidR="006B54CE" w:rsidRPr="00810F23" w:rsidRDefault="006B54CE" w:rsidP="006B54CE">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5DD76408" w14:textId="77777777" w:rsidR="006B54CE" w:rsidRPr="005F2C25" w:rsidRDefault="006B54CE" w:rsidP="006B54CE">
      <w:pPr>
        <w:pStyle w:val="FootnoteText"/>
        <w:rPr>
          <w:rFonts w:ascii="Times New Roman" w:hAnsi="Times New Roman"/>
        </w:rPr>
      </w:pPr>
    </w:p>
  </w:footnote>
  <w:footnote w:id="15">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6">
    <w:p w14:paraId="72B9FB35" w14:textId="77777777" w:rsidR="0061787C" w:rsidRDefault="0061787C">
      <w:pPr>
        <w:pStyle w:val="FootnoteText"/>
        <w:rPr>
          <w:ins w:id="14"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7">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8">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9">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20">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3FB503B3" w14:textId="77777777" w:rsidR="0061787C" w:rsidRPr="00217344" w:rsidRDefault="0061787C" w:rsidP="001F6F04">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2">
    <w:p w14:paraId="40FCA028" w14:textId="77777777" w:rsidR="000B740C" w:rsidRPr="008842CE" w:rsidRDefault="000B740C" w:rsidP="000B740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698EAE2" w14:textId="77777777" w:rsidR="000B740C" w:rsidRPr="008842CE" w:rsidRDefault="000B740C" w:rsidP="000B740C">
      <w:pPr>
        <w:pStyle w:val="FootnoteText"/>
        <w:jc w:val="both"/>
        <w:rPr>
          <w:rFonts w:ascii="GHEA Grapalat" w:hAnsi="GHEA Grapalat"/>
        </w:rPr>
      </w:pPr>
    </w:p>
  </w:footnote>
  <w:footnote w:id="23">
    <w:p w14:paraId="2377BD77" w14:textId="77777777" w:rsidR="000B740C" w:rsidRPr="008842CE" w:rsidRDefault="000B740C" w:rsidP="000B740C">
      <w:pPr>
        <w:pStyle w:val="FootnoteText"/>
        <w:jc w:val="both"/>
      </w:pPr>
    </w:p>
  </w:footnote>
  <w:footnote w:id="24">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0F387BFA" w14:textId="77777777" w:rsidR="00E93F76" w:rsidRPr="008842CE" w:rsidRDefault="00E93F76" w:rsidP="00E93F76">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F8F0FA" w14:textId="77777777" w:rsidR="00E93F76" w:rsidRPr="008842CE" w:rsidRDefault="00E93F76" w:rsidP="00E93F76">
      <w:pPr>
        <w:pStyle w:val="FootnoteText"/>
        <w:jc w:val="both"/>
        <w:rPr>
          <w:rFonts w:ascii="GHEA Grapalat" w:hAnsi="GHEA Grapalat"/>
        </w:rPr>
      </w:pPr>
    </w:p>
  </w:footnote>
  <w:footnote w:id="26">
    <w:p w14:paraId="5D41616A" w14:textId="77777777" w:rsidR="00E93F76" w:rsidRPr="008842CE" w:rsidRDefault="00E93F76" w:rsidP="00E93F76">
      <w:pPr>
        <w:pStyle w:val="FootnoteText"/>
        <w:jc w:val="both"/>
      </w:pPr>
    </w:p>
  </w:footnote>
  <w:footnote w:id="27">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8">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9">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30">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31">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32">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33">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4">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5">
    <w:p w14:paraId="291F959E" w14:textId="77777777" w:rsidR="00EF3E3E" w:rsidRPr="0084361A" w:rsidRDefault="00EF3E3E" w:rsidP="00EF3E3E">
      <w:pPr>
        <w:pStyle w:val="FootnoteText"/>
        <w:widowControl w:val="0"/>
        <w:jc w:val="both"/>
      </w:pPr>
      <w:r w:rsidRPr="0084361A">
        <w:rPr>
          <w:rStyle w:val="FootnoteReference"/>
        </w:rPr>
        <w:t>**</w:t>
      </w:r>
      <w:r w:rsidRPr="0084361A">
        <w:t xml:space="preserve"> </w:t>
      </w:r>
      <w:r w:rsidRPr="0084361A">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25CB6"/>
    <w:multiLevelType w:val="hybridMultilevel"/>
    <w:tmpl w:val="836898B6"/>
    <w:lvl w:ilvl="0" w:tplc="04090011">
      <w:start w:val="1"/>
      <w:numFmt w:val="decimal"/>
      <w:lvlText w:val="%1)"/>
      <w:lvlJc w:val="left"/>
      <w:pPr>
        <w:ind w:left="882"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4B7255"/>
    <w:multiLevelType w:val="hybridMultilevel"/>
    <w:tmpl w:val="99B42C7E"/>
    <w:lvl w:ilvl="0" w:tplc="1A20AA66">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5" w15:restartNumberingAfterBreak="0">
    <w:nsid w:val="257411AE"/>
    <w:multiLevelType w:val="hybridMultilevel"/>
    <w:tmpl w:val="41745152"/>
    <w:lvl w:ilvl="0" w:tplc="207471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CD77EF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9" w15:restartNumberingAfterBreak="0">
    <w:nsid w:val="330B5905"/>
    <w:multiLevelType w:val="hybridMultilevel"/>
    <w:tmpl w:val="C29672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1B206E7"/>
    <w:multiLevelType w:val="hybridMultilevel"/>
    <w:tmpl w:val="F30006D2"/>
    <w:lvl w:ilvl="0" w:tplc="E6F841EC">
      <w:start w:val="1"/>
      <w:numFmt w:val="decimal"/>
      <w:lvlText w:val="%1."/>
      <w:lvlJc w:val="left"/>
      <w:pPr>
        <w:ind w:left="522" w:hanging="360"/>
      </w:pPr>
      <w:rPr>
        <w:rFonts w:hint="default"/>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A55965"/>
    <w:multiLevelType w:val="hybridMultilevel"/>
    <w:tmpl w:val="419A1C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A7F58"/>
    <w:multiLevelType w:val="hybridMultilevel"/>
    <w:tmpl w:val="26362900"/>
    <w:lvl w:ilvl="0" w:tplc="480EBCF6">
      <w:start w:val="1"/>
      <w:numFmt w:val="decimal"/>
      <w:lvlText w:val="%1."/>
      <w:lvlJc w:val="left"/>
      <w:pPr>
        <w:ind w:left="3690" w:hanging="360"/>
      </w:pPr>
      <w:rPr>
        <w:color w:val="auto"/>
        <w:sz w:val="16"/>
        <w:szCs w:val="16"/>
      </w:rPr>
    </w:lvl>
    <w:lvl w:ilvl="1" w:tplc="04090019" w:tentative="1">
      <w:start w:val="1"/>
      <w:numFmt w:val="lowerLetter"/>
      <w:lvlText w:val="%2."/>
      <w:lvlJc w:val="left"/>
      <w:pPr>
        <w:ind w:left="4410" w:hanging="360"/>
      </w:pPr>
    </w:lvl>
    <w:lvl w:ilvl="2" w:tplc="0409001B" w:tentative="1">
      <w:start w:val="1"/>
      <w:numFmt w:val="lowerRoman"/>
      <w:lvlText w:val="%3."/>
      <w:lvlJc w:val="right"/>
      <w:pPr>
        <w:ind w:left="5130" w:hanging="180"/>
      </w:pPr>
    </w:lvl>
    <w:lvl w:ilvl="3" w:tplc="0409000F" w:tentative="1">
      <w:start w:val="1"/>
      <w:numFmt w:val="decimal"/>
      <w:lvlText w:val="%4."/>
      <w:lvlJc w:val="left"/>
      <w:pPr>
        <w:ind w:left="5850" w:hanging="360"/>
      </w:pPr>
    </w:lvl>
    <w:lvl w:ilvl="4" w:tplc="04090019" w:tentative="1">
      <w:start w:val="1"/>
      <w:numFmt w:val="lowerLetter"/>
      <w:lvlText w:val="%5."/>
      <w:lvlJc w:val="left"/>
      <w:pPr>
        <w:ind w:left="6570" w:hanging="360"/>
      </w:pPr>
    </w:lvl>
    <w:lvl w:ilvl="5" w:tplc="0409001B" w:tentative="1">
      <w:start w:val="1"/>
      <w:numFmt w:val="lowerRoman"/>
      <w:lvlText w:val="%6."/>
      <w:lvlJc w:val="right"/>
      <w:pPr>
        <w:ind w:left="7290" w:hanging="180"/>
      </w:pPr>
    </w:lvl>
    <w:lvl w:ilvl="6" w:tplc="0409000F" w:tentative="1">
      <w:start w:val="1"/>
      <w:numFmt w:val="decimal"/>
      <w:lvlText w:val="%7."/>
      <w:lvlJc w:val="left"/>
      <w:pPr>
        <w:ind w:left="8010" w:hanging="360"/>
      </w:pPr>
    </w:lvl>
    <w:lvl w:ilvl="7" w:tplc="04090019" w:tentative="1">
      <w:start w:val="1"/>
      <w:numFmt w:val="lowerLetter"/>
      <w:lvlText w:val="%8."/>
      <w:lvlJc w:val="left"/>
      <w:pPr>
        <w:ind w:left="8730" w:hanging="360"/>
      </w:pPr>
    </w:lvl>
    <w:lvl w:ilvl="8" w:tplc="0409001B" w:tentative="1">
      <w:start w:val="1"/>
      <w:numFmt w:val="lowerRoman"/>
      <w:lvlText w:val="%9."/>
      <w:lvlJc w:val="right"/>
      <w:pPr>
        <w:ind w:left="9450" w:hanging="180"/>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AA42A26"/>
    <w:multiLevelType w:val="hybridMultilevel"/>
    <w:tmpl w:val="3FA03C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630431092">
    <w:abstractNumId w:val="31"/>
  </w:num>
  <w:num w:numId="2" w16cid:durableId="669329932">
    <w:abstractNumId w:val="12"/>
  </w:num>
  <w:num w:numId="3" w16cid:durableId="2030718160">
    <w:abstractNumId w:val="29"/>
  </w:num>
  <w:num w:numId="4" w16cid:durableId="1350065238">
    <w:abstractNumId w:val="22"/>
  </w:num>
  <w:num w:numId="5" w16cid:durableId="1192113742">
    <w:abstractNumId w:val="35"/>
  </w:num>
  <w:num w:numId="6" w16cid:durableId="225265252">
    <w:abstractNumId w:val="31"/>
    <w:lvlOverride w:ilvl="0">
      <w:startOverride w:val="1"/>
    </w:lvlOverride>
    <w:lvlOverride w:ilvl="1"/>
    <w:lvlOverride w:ilvl="2"/>
    <w:lvlOverride w:ilvl="3"/>
    <w:lvlOverride w:ilvl="4"/>
    <w:lvlOverride w:ilvl="5"/>
    <w:lvlOverride w:ilvl="6"/>
    <w:lvlOverride w:ilvl="7"/>
    <w:lvlOverride w:ilvl="8"/>
  </w:num>
  <w:num w:numId="7" w16cid:durableId="13529933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678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2218114">
    <w:abstractNumId w:val="25"/>
  </w:num>
  <w:num w:numId="10" w16cid:durableId="1948417958">
    <w:abstractNumId w:val="6"/>
  </w:num>
  <w:num w:numId="11" w16cid:durableId="427502989">
    <w:abstractNumId w:val="10"/>
  </w:num>
  <w:num w:numId="12" w16cid:durableId="462231617">
    <w:abstractNumId w:val="42"/>
  </w:num>
  <w:num w:numId="13" w16cid:durableId="1150561914">
    <w:abstractNumId w:val="38"/>
  </w:num>
  <w:num w:numId="14" w16cid:durableId="167837779">
    <w:abstractNumId w:val="17"/>
  </w:num>
  <w:num w:numId="15" w16cid:durableId="1236206832">
    <w:abstractNumId w:val="40"/>
  </w:num>
  <w:num w:numId="16" w16cid:durableId="2063365679">
    <w:abstractNumId w:val="21"/>
  </w:num>
  <w:num w:numId="17" w16cid:durableId="1482577645">
    <w:abstractNumId w:val="7"/>
  </w:num>
  <w:num w:numId="18" w16cid:durableId="985817729">
    <w:abstractNumId w:val="1"/>
  </w:num>
  <w:num w:numId="19" w16cid:durableId="1684281838">
    <w:abstractNumId w:val="23"/>
  </w:num>
  <w:num w:numId="20" w16cid:durableId="873427336">
    <w:abstractNumId w:val="23"/>
  </w:num>
  <w:num w:numId="21" w16cid:durableId="189203507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9234546">
    <w:abstractNumId w:val="33"/>
  </w:num>
  <w:num w:numId="23" w16cid:durableId="947933712">
    <w:abstractNumId w:val="9"/>
  </w:num>
  <w:num w:numId="24" w16cid:durableId="1470585011">
    <w:abstractNumId w:val="28"/>
  </w:num>
  <w:num w:numId="25" w16cid:durableId="1053115768">
    <w:abstractNumId w:val="30"/>
  </w:num>
  <w:num w:numId="26" w16cid:durableId="372510553">
    <w:abstractNumId w:val="20"/>
  </w:num>
  <w:num w:numId="27" w16cid:durableId="175968425">
    <w:abstractNumId w:val="8"/>
  </w:num>
  <w:num w:numId="28" w16cid:durableId="1969243940">
    <w:abstractNumId w:val="13"/>
  </w:num>
  <w:num w:numId="29" w16cid:durableId="89661665">
    <w:abstractNumId w:val="4"/>
  </w:num>
  <w:num w:numId="30" w16cid:durableId="1446117870">
    <w:abstractNumId w:val="3"/>
  </w:num>
  <w:num w:numId="31" w16cid:durableId="1095133024">
    <w:abstractNumId w:val="0"/>
  </w:num>
  <w:num w:numId="32" w16cid:durableId="1280840775">
    <w:abstractNumId w:val="11"/>
  </w:num>
  <w:num w:numId="33" w16cid:durableId="493256618">
    <w:abstractNumId w:val="36"/>
  </w:num>
  <w:num w:numId="34" w16cid:durableId="1606843210">
    <w:abstractNumId w:val="34"/>
  </w:num>
  <w:num w:numId="35" w16cid:durableId="352195695">
    <w:abstractNumId w:val="39"/>
  </w:num>
  <w:num w:numId="36" w16cid:durableId="1075397518">
    <w:abstractNumId w:val="14"/>
  </w:num>
  <w:num w:numId="37" w16cid:durableId="1615596204">
    <w:abstractNumId w:val="16"/>
  </w:num>
  <w:num w:numId="38" w16cid:durableId="276059773">
    <w:abstractNumId w:val="37"/>
  </w:num>
  <w:num w:numId="39" w16cid:durableId="927930428">
    <w:abstractNumId w:val="32"/>
  </w:num>
  <w:num w:numId="40" w16cid:durableId="2109036091">
    <w:abstractNumId w:val="2"/>
  </w:num>
  <w:num w:numId="41" w16cid:durableId="1546330101">
    <w:abstractNumId w:val="18"/>
  </w:num>
  <w:num w:numId="42" w16cid:durableId="861406082">
    <w:abstractNumId w:val="41"/>
  </w:num>
  <w:num w:numId="43" w16cid:durableId="1093359620">
    <w:abstractNumId w:val="24"/>
  </w:num>
  <w:num w:numId="44" w16cid:durableId="1396321813">
    <w:abstractNumId w:val="26"/>
  </w:num>
  <w:num w:numId="45" w16cid:durableId="595601600">
    <w:abstractNumId w:val="5"/>
  </w:num>
  <w:num w:numId="46" w16cid:durableId="2069650865">
    <w:abstractNumId w:val="15"/>
  </w:num>
  <w:num w:numId="47" w16cid:durableId="676273256">
    <w:abstractNumId w:val="19"/>
  </w:num>
  <w:num w:numId="48" w16cid:durableId="751051231">
    <w:abstractNumId w:val="2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1B33"/>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90B"/>
    <w:rsid w:val="00012E2C"/>
    <w:rsid w:val="00013093"/>
    <w:rsid w:val="00013192"/>
    <w:rsid w:val="000132F3"/>
    <w:rsid w:val="00013C24"/>
    <w:rsid w:val="0001551E"/>
    <w:rsid w:val="00016653"/>
    <w:rsid w:val="00016DFB"/>
    <w:rsid w:val="00017484"/>
    <w:rsid w:val="000202C3"/>
    <w:rsid w:val="000209D3"/>
    <w:rsid w:val="00020B2E"/>
    <w:rsid w:val="00020C83"/>
    <w:rsid w:val="00021876"/>
    <w:rsid w:val="00021C2E"/>
    <w:rsid w:val="00023384"/>
    <w:rsid w:val="000235C9"/>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5AA"/>
    <w:rsid w:val="000316DF"/>
    <w:rsid w:val="00031899"/>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16BE"/>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77BE1"/>
    <w:rsid w:val="00080C4E"/>
    <w:rsid w:val="00080E73"/>
    <w:rsid w:val="000811C1"/>
    <w:rsid w:val="000814B8"/>
    <w:rsid w:val="00081ECA"/>
    <w:rsid w:val="000820B2"/>
    <w:rsid w:val="000822C1"/>
    <w:rsid w:val="00082679"/>
    <w:rsid w:val="00082ADC"/>
    <w:rsid w:val="00082DE0"/>
    <w:rsid w:val="00083558"/>
    <w:rsid w:val="000836D9"/>
    <w:rsid w:val="000845F6"/>
    <w:rsid w:val="00084B51"/>
    <w:rsid w:val="000858EB"/>
    <w:rsid w:val="00085931"/>
    <w:rsid w:val="00086F80"/>
    <w:rsid w:val="00087428"/>
    <w:rsid w:val="000878DB"/>
    <w:rsid w:val="00087A30"/>
    <w:rsid w:val="00090699"/>
    <w:rsid w:val="000911C8"/>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1C94"/>
    <w:rsid w:val="000A214C"/>
    <w:rsid w:val="000A323C"/>
    <w:rsid w:val="000A359E"/>
    <w:rsid w:val="000A37CE"/>
    <w:rsid w:val="000A4B60"/>
    <w:rsid w:val="000A4FC5"/>
    <w:rsid w:val="000A504A"/>
    <w:rsid w:val="000A5316"/>
    <w:rsid w:val="000A5B16"/>
    <w:rsid w:val="000A679A"/>
    <w:rsid w:val="000A680C"/>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40C"/>
    <w:rsid w:val="000B751B"/>
    <w:rsid w:val="000B7641"/>
    <w:rsid w:val="000B7C54"/>
    <w:rsid w:val="000C062F"/>
    <w:rsid w:val="000C0A9D"/>
    <w:rsid w:val="000C165F"/>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339"/>
    <w:rsid w:val="00102B32"/>
    <w:rsid w:val="0010323D"/>
    <w:rsid w:val="00103763"/>
    <w:rsid w:val="00104071"/>
    <w:rsid w:val="00104861"/>
    <w:rsid w:val="0010519D"/>
    <w:rsid w:val="00106365"/>
    <w:rsid w:val="00106D44"/>
    <w:rsid w:val="00106DEE"/>
    <w:rsid w:val="00107136"/>
    <w:rsid w:val="00110330"/>
    <w:rsid w:val="00110534"/>
    <w:rsid w:val="00110AD8"/>
    <w:rsid w:val="00110C05"/>
    <w:rsid w:val="00110D13"/>
    <w:rsid w:val="00111FFB"/>
    <w:rsid w:val="001126EC"/>
    <w:rsid w:val="0011340E"/>
    <w:rsid w:val="00113F0D"/>
    <w:rsid w:val="001140F3"/>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6F0"/>
    <w:rsid w:val="00140841"/>
    <w:rsid w:val="00142496"/>
    <w:rsid w:val="00142B4C"/>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45AD"/>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943"/>
    <w:rsid w:val="00164BBC"/>
    <w:rsid w:val="0016519F"/>
    <w:rsid w:val="00165A51"/>
    <w:rsid w:val="00165E2F"/>
    <w:rsid w:val="00165F09"/>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296D"/>
    <w:rsid w:val="00183004"/>
    <w:rsid w:val="0018301A"/>
    <w:rsid w:val="00183022"/>
    <w:rsid w:val="0018307F"/>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2A1"/>
    <w:rsid w:val="001A3FEC"/>
    <w:rsid w:val="001A43A4"/>
    <w:rsid w:val="001A4EF7"/>
    <w:rsid w:val="001A53C2"/>
    <w:rsid w:val="001A5BC8"/>
    <w:rsid w:val="001A5C02"/>
    <w:rsid w:val="001A6561"/>
    <w:rsid w:val="001A6994"/>
    <w:rsid w:val="001A6B31"/>
    <w:rsid w:val="001A6D39"/>
    <w:rsid w:val="001A77DF"/>
    <w:rsid w:val="001A7934"/>
    <w:rsid w:val="001B0D9A"/>
    <w:rsid w:val="001B1050"/>
    <w:rsid w:val="001B12B1"/>
    <w:rsid w:val="001B1370"/>
    <w:rsid w:val="001B1C67"/>
    <w:rsid w:val="001B1FC4"/>
    <w:rsid w:val="001B32D9"/>
    <w:rsid w:val="001B37D2"/>
    <w:rsid w:val="001B3DA7"/>
    <w:rsid w:val="001B40EF"/>
    <w:rsid w:val="001B4244"/>
    <w:rsid w:val="001B45A9"/>
    <w:rsid w:val="001B478E"/>
    <w:rsid w:val="001B48FD"/>
    <w:rsid w:val="001B6087"/>
    <w:rsid w:val="001B6899"/>
    <w:rsid w:val="001B6FCF"/>
    <w:rsid w:val="001B708D"/>
    <w:rsid w:val="001C07C6"/>
    <w:rsid w:val="001C0849"/>
    <w:rsid w:val="001C1570"/>
    <w:rsid w:val="001C1C0C"/>
    <w:rsid w:val="001C301C"/>
    <w:rsid w:val="001C317A"/>
    <w:rsid w:val="001C3ACB"/>
    <w:rsid w:val="001C3D83"/>
    <w:rsid w:val="001C3F6C"/>
    <w:rsid w:val="001C57DE"/>
    <w:rsid w:val="001C6221"/>
    <w:rsid w:val="001C6688"/>
    <w:rsid w:val="001C76F7"/>
    <w:rsid w:val="001D0249"/>
    <w:rsid w:val="001D0BA2"/>
    <w:rsid w:val="001D129F"/>
    <w:rsid w:val="001D179F"/>
    <w:rsid w:val="001D1D00"/>
    <w:rsid w:val="001D1F3C"/>
    <w:rsid w:val="001D209D"/>
    <w:rsid w:val="001D2D62"/>
    <w:rsid w:val="001D499B"/>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11B"/>
    <w:rsid w:val="001E3D3F"/>
    <w:rsid w:val="001E47D5"/>
    <w:rsid w:val="001E4A24"/>
    <w:rsid w:val="001E5396"/>
    <w:rsid w:val="001E5412"/>
    <w:rsid w:val="001E55B2"/>
    <w:rsid w:val="001E5866"/>
    <w:rsid w:val="001E61E7"/>
    <w:rsid w:val="001E65D1"/>
    <w:rsid w:val="001E6A3A"/>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48BD"/>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8B0"/>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3F"/>
    <w:rsid w:val="00220ACB"/>
    <w:rsid w:val="00220C7C"/>
    <w:rsid w:val="00220CF6"/>
    <w:rsid w:val="002218FE"/>
    <w:rsid w:val="00221C7B"/>
    <w:rsid w:val="0022247D"/>
    <w:rsid w:val="002238E0"/>
    <w:rsid w:val="00223F35"/>
    <w:rsid w:val="002240AB"/>
    <w:rsid w:val="002250D8"/>
    <w:rsid w:val="0022515E"/>
    <w:rsid w:val="002252CD"/>
    <w:rsid w:val="0022558B"/>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54A4"/>
    <w:rsid w:val="00235549"/>
    <w:rsid w:val="0023571C"/>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583E"/>
    <w:rsid w:val="00246C8C"/>
    <w:rsid w:val="00247306"/>
    <w:rsid w:val="0025145E"/>
    <w:rsid w:val="00251CF9"/>
    <w:rsid w:val="00252C9C"/>
    <w:rsid w:val="002542AE"/>
    <w:rsid w:val="00254A26"/>
    <w:rsid w:val="00254A36"/>
    <w:rsid w:val="002554A3"/>
    <w:rsid w:val="002559B9"/>
    <w:rsid w:val="0025693E"/>
    <w:rsid w:val="00257773"/>
    <w:rsid w:val="00257E76"/>
    <w:rsid w:val="00260163"/>
    <w:rsid w:val="00260246"/>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9A0"/>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8AD"/>
    <w:rsid w:val="00276934"/>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3DB9"/>
    <w:rsid w:val="0029416F"/>
    <w:rsid w:val="002941F2"/>
    <w:rsid w:val="00294BD5"/>
    <w:rsid w:val="00294F67"/>
    <w:rsid w:val="00294FFF"/>
    <w:rsid w:val="0029515A"/>
    <w:rsid w:val="00296434"/>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1E17"/>
    <w:rsid w:val="002B2388"/>
    <w:rsid w:val="002B24A4"/>
    <w:rsid w:val="002B24E8"/>
    <w:rsid w:val="002B2E37"/>
    <w:rsid w:val="002B32D6"/>
    <w:rsid w:val="002B372D"/>
    <w:rsid w:val="002B3E53"/>
    <w:rsid w:val="002B4FD9"/>
    <w:rsid w:val="002B51FB"/>
    <w:rsid w:val="002B5F87"/>
    <w:rsid w:val="002B6548"/>
    <w:rsid w:val="002B7388"/>
    <w:rsid w:val="002B74AC"/>
    <w:rsid w:val="002B7594"/>
    <w:rsid w:val="002B7F23"/>
    <w:rsid w:val="002C0665"/>
    <w:rsid w:val="002C071B"/>
    <w:rsid w:val="002C0DD6"/>
    <w:rsid w:val="002C1050"/>
    <w:rsid w:val="002C1982"/>
    <w:rsid w:val="002C1AE5"/>
    <w:rsid w:val="002C1CA6"/>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4E76"/>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3D0C"/>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59A8"/>
    <w:rsid w:val="002F6164"/>
    <w:rsid w:val="002F6C1E"/>
    <w:rsid w:val="002F6D6B"/>
    <w:rsid w:val="002F6FA0"/>
    <w:rsid w:val="002F7000"/>
    <w:rsid w:val="002F7391"/>
    <w:rsid w:val="002F78B8"/>
    <w:rsid w:val="002F7A7E"/>
    <w:rsid w:val="00300D3A"/>
    <w:rsid w:val="00301193"/>
    <w:rsid w:val="0030129D"/>
    <w:rsid w:val="003012ED"/>
    <w:rsid w:val="00301EBE"/>
    <w:rsid w:val="003025F4"/>
    <w:rsid w:val="00303402"/>
    <w:rsid w:val="00303732"/>
    <w:rsid w:val="003041A8"/>
    <w:rsid w:val="00304237"/>
    <w:rsid w:val="00304436"/>
    <w:rsid w:val="00304D64"/>
    <w:rsid w:val="003053EF"/>
    <w:rsid w:val="00305944"/>
    <w:rsid w:val="00305D78"/>
    <w:rsid w:val="00305E59"/>
    <w:rsid w:val="00305F6D"/>
    <w:rsid w:val="003061CB"/>
    <w:rsid w:val="003064D4"/>
    <w:rsid w:val="003065C4"/>
    <w:rsid w:val="00306C33"/>
    <w:rsid w:val="00307F3C"/>
    <w:rsid w:val="003101E4"/>
    <w:rsid w:val="00310A82"/>
    <w:rsid w:val="00310B6E"/>
    <w:rsid w:val="00310ED2"/>
    <w:rsid w:val="00311076"/>
    <w:rsid w:val="003117FE"/>
    <w:rsid w:val="0031181C"/>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6E8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3D55"/>
    <w:rsid w:val="00345909"/>
    <w:rsid w:val="00345A75"/>
    <w:rsid w:val="00345BE8"/>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1415"/>
    <w:rsid w:val="0036230B"/>
    <w:rsid w:val="003629F7"/>
    <w:rsid w:val="00363298"/>
    <w:rsid w:val="00363335"/>
    <w:rsid w:val="00363627"/>
    <w:rsid w:val="00363E98"/>
    <w:rsid w:val="00364E7A"/>
    <w:rsid w:val="003650C5"/>
    <w:rsid w:val="00365152"/>
    <w:rsid w:val="003651D1"/>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2FA8"/>
    <w:rsid w:val="003C3660"/>
    <w:rsid w:val="003C3E7A"/>
    <w:rsid w:val="003C3F6A"/>
    <w:rsid w:val="003C41FF"/>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04E"/>
    <w:rsid w:val="003D2146"/>
    <w:rsid w:val="003D256D"/>
    <w:rsid w:val="003D2FE2"/>
    <w:rsid w:val="003D33C7"/>
    <w:rsid w:val="003D3794"/>
    <w:rsid w:val="003D395E"/>
    <w:rsid w:val="003D3964"/>
    <w:rsid w:val="003D3EB8"/>
    <w:rsid w:val="003D4FD0"/>
    <w:rsid w:val="003D56A5"/>
    <w:rsid w:val="003D7720"/>
    <w:rsid w:val="003D7751"/>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7B5"/>
    <w:rsid w:val="004129BF"/>
    <w:rsid w:val="00412C15"/>
    <w:rsid w:val="00413390"/>
    <w:rsid w:val="00413595"/>
    <w:rsid w:val="004153E3"/>
    <w:rsid w:val="00416905"/>
    <w:rsid w:val="00416F1E"/>
    <w:rsid w:val="0041739A"/>
    <w:rsid w:val="004175B6"/>
    <w:rsid w:val="004177A1"/>
    <w:rsid w:val="00417E48"/>
    <w:rsid w:val="00417F33"/>
    <w:rsid w:val="004216C5"/>
    <w:rsid w:val="004218BD"/>
    <w:rsid w:val="00421A16"/>
    <w:rsid w:val="00421AEB"/>
    <w:rsid w:val="00422802"/>
    <w:rsid w:val="00422F57"/>
    <w:rsid w:val="00424332"/>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09E9"/>
    <w:rsid w:val="00441011"/>
    <w:rsid w:val="004412E1"/>
    <w:rsid w:val="004413A5"/>
    <w:rsid w:val="00441CC1"/>
    <w:rsid w:val="00442130"/>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3606"/>
    <w:rsid w:val="004636DA"/>
    <w:rsid w:val="00463B0B"/>
    <w:rsid w:val="00464320"/>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207B"/>
    <w:rsid w:val="004834BA"/>
    <w:rsid w:val="00483944"/>
    <w:rsid w:val="0048419C"/>
    <w:rsid w:val="00484FED"/>
    <w:rsid w:val="00485531"/>
    <w:rsid w:val="00485822"/>
    <w:rsid w:val="004859E2"/>
    <w:rsid w:val="004865CE"/>
    <w:rsid w:val="00486B55"/>
    <w:rsid w:val="00487402"/>
    <w:rsid w:val="004874EC"/>
    <w:rsid w:val="0049031F"/>
    <w:rsid w:val="00490743"/>
    <w:rsid w:val="00491B1B"/>
    <w:rsid w:val="004929E4"/>
    <w:rsid w:val="0049374F"/>
    <w:rsid w:val="00493AF9"/>
    <w:rsid w:val="00493CC7"/>
    <w:rsid w:val="00495230"/>
    <w:rsid w:val="0049623A"/>
    <w:rsid w:val="0049655D"/>
    <w:rsid w:val="0049697A"/>
    <w:rsid w:val="004974D8"/>
    <w:rsid w:val="004975D5"/>
    <w:rsid w:val="004A0302"/>
    <w:rsid w:val="004A0321"/>
    <w:rsid w:val="004A0B50"/>
    <w:rsid w:val="004A1734"/>
    <w:rsid w:val="004A1BBC"/>
    <w:rsid w:val="004A1C5D"/>
    <w:rsid w:val="004A3051"/>
    <w:rsid w:val="004A42C2"/>
    <w:rsid w:val="004A51CE"/>
    <w:rsid w:val="004A5748"/>
    <w:rsid w:val="004A6204"/>
    <w:rsid w:val="004A712A"/>
    <w:rsid w:val="004A7722"/>
    <w:rsid w:val="004A789C"/>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5DA9"/>
    <w:rsid w:val="004B60F5"/>
    <w:rsid w:val="004B61C2"/>
    <w:rsid w:val="004B6A49"/>
    <w:rsid w:val="004B6D52"/>
    <w:rsid w:val="004B753B"/>
    <w:rsid w:val="004B77D0"/>
    <w:rsid w:val="004B7B69"/>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CA8"/>
    <w:rsid w:val="004D5FF6"/>
    <w:rsid w:val="004D6073"/>
    <w:rsid w:val="004D64A9"/>
    <w:rsid w:val="004D75CE"/>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36FF"/>
    <w:rsid w:val="004E442C"/>
    <w:rsid w:val="004E54F5"/>
    <w:rsid w:val="004E5843"/>
    <w:rsid w:val="004E67A9"/>
    <w:rsid w:val="004E6A12"/>
    <w:rsid w:val="004E6E9A"/>
    <w:rsid w:val="004F023B"/>
    <w:rsid w:val="004F0926"/>
    <w:rsid w:val="004F0CAA"/>
    <w:rsid w:val="004F126B"/>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27CC2"/>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74F"/>
    <w:rsid w:val="00551891"/>
    <w:rsid w:val="005525A4"/>
    <w:rsid w:val="00552934"/>
    <w:rsid w:val="00552D6E"/>
    <w:rsid w:val="00553DFD"/>
    <w:rsid w:val="005544AC"/>
    <w:rsid w:val="00554CC0"/>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ECE"/>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A6B"/>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224"/>
    <w:rsid w:val="005B3335"/>
    <w:rsid w:val="005B3A59"/>
    <w:rsid w:val="005B4254"/>
    <w:rsid w:val="005B4A53"/>
    <w:rsid w:val="005B598A"/>
    <w:rsid w:val="005B6593"/>
    <w:rsid w:val="005B65A8"/>
    <w:rsid w:val="005B6B3E"/>
    <w:rsid w:val="005B6B51"/>
    <w:rsid w:val="005B6DCF"/>
    <w:rsid w:val="005B6F10"/>
    <w:rsid w:val="005B796C"/>
    <w:rsid w:val="005C0666"/>
    <w:rsid w:val="005C072A"/>
    <w:rsid w:val="005C0D39"/>
    <w:rsid w:val="005C1BF7"/>
    <w:rsid w:val="005C1C00"/>
    <w:rsid w:val="005C1C99"/>
    <w:rsid w:val="005C1D27"/>
    <w:rsid w:val="005C1E5C"/>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8B7"/>
    <w:rsid w:val="005E1F72"/>
    <w:rsid w:val="005E202D"/>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2283"/>
    <w:rsid w:val="00605075"/>
    <w:rsid w:val="0060526C"/>
    <w:rsid w:val="00605382"/>
    <w:rsid w:val="0060620C"/>
    <w:rsid w:val="00606328"/>
    <w:rsid w:val="0060652B"/>
    <w:rsid w:val="006066E9"/>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6238"/>
    <w:rsid w:val="00676BAE"/>
    <w:rsid w:val="00676CB1"/>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8F5"/>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4CE"/>
    <w:rsid w:val="006B5588"/>
    <w:rsid w:val="006B572D"/>
    <w:rsid w:val="006B5849"/>
    <w:rsid w:val="006B5893"/>
    <w:rsid w:val="006B6337"/>
    <w:rsid w:val="006B6951"/>
    <w:rsid w:val="006C00C9"/>
    <w:rsid w:val="006C0236"/>
    <w:rsid w:val="006C08B6"/>
    <w:rsid w:val="006C1293"/>
    <w:rsid w:val="006C12EC"/>
    <w:rsid w:val="006C15F1"/>
    <w:rsid w:val="006C1D25"/>
    <w:rsid w:val="006C229E"/>
    <w:rsid w:val="006C28F5"/>
    <w:rsid w:val="006C2B56"/>
    <w:rsid w:val="006C2C13"/>
    <w:rsid w:val="006C2D26"/>
    <w:rsid w:val="006C2F98"/>
    <w:rsid w:val="006C3068"/>
    <w:rsid w:val="006C3115"/>
    <w:rsid w:val="006C312E"/>
    <w:rsid w:val="006C330D"/>
    <w:rsid w:val="006C47F0"/>
    <w:rsid w:val="006C4EDF"/>
    <w:rsid w:val="006C679A"/>
    <w:rsid w:val="006C7FD7"/>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3B3"/>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65F"/>
    <w:rsid w:val="006F49AA"/>
    <w:rsid w:val="006F58E6"/>
    <w:rsid w:val="006F6413"/>
    <w:rsid w:val="006F69A0"/>
    <w:rsid w:val="006F6C8A"/>
    <w:rsid w:val="006F7964"/>
    <w:rsid w:val="00700398"/>
    <w:rsid w:val="007006D6"/>
    <w:rsid w:val="00700C81"/>
    <w:rsid w:val="00701157"/>
    <w:rsid w:val="007014DE"/>
    <w:rsid w:val="007017E0"/>
    <w:rsid w:val="007019EA"/>
    <w:rsid w:val="00701FE9"/>
    <w:rsid w:val="00702A06"/>
    <w:rsid w:val="007032AC"/>
    <w:rsid w:val="007035C9"/>
    <w:rsid w:val="00703BF6"/>
    <w:rsid w:val="00704898"/>
    <w:rsid w:val="00705492"/>
    <w:rsid w:val="00705706"/>
    <w:rsid w:val="00705B55"/>
    <w:rsid w:val="007066AC"/>
    <w:rsid w:val="007072C5"/>
    <w:rsid w:val="0070731F"/>
    <w:rsid w:val="00707692"/>
    <w:rsid w:val="00707B86"/>
    <w:rsid w:val="00710894"/>
    <w:rsid w:val="00710C1B"/>
    <w:rsid w:val="00711527"/>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06BB"/>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CC0"/>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77EA5"/>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587"/>
    <w:rsid w:val="007A16FB"/>
    <w:rsid w:val="007A2020"/>
    <w:rsid w:val="007A2E03"/>
    <w:rsid w:val="007A2FC9"/>
    <w:rsid w:val="007A3487"/>
    <w:rsid w:val="007A34A6"/>
    <w:rsid w:val="007A3EE6"/>
    <w:rsid w:val="007A40C1"/>
    <w:rsid w:val="007A4BB9"/>
    <w:rsid w:val="007A5F50"/>
    <w:rsid w:val="007A6841"/>
    <w:rsid w:val="007A6D2A"/>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5BBF"/>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2D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1E01"/>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760"/>
    <w:rsid w:val="00813CE0"/>
    <w:rsid w:val="00814DBD"/>
    <w:rsid w:val="0081568C"/>
    <w:rsid w:val="00816381"/>
    <w:rsid w:val="008164BA"/>
    <w:rsid w:val="00816505"/>
    <w:rsid w:val="00816B3C"/>
    <w:rsid w:val="0081738C"/>
    <w:rsid w:val="00820257"/>
    <w:rsid w:val="00820BA4"/>
    <w:rsid w:val="0082102B"/>
    <w:rsid w:val="008218B4"/>
    <w:rsid w:val="00821921"/>
    <w:rsid w:val="008223F5"/>
    <w:rsid w:val="00822942"/>
    <w:rsid w:val="008229D3"/>
    <w:rsid w:val="00822E50"/>
    <w:rsid w:val="00823044"/>
    <w:rsid w:val="0082305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06A"/>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666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806"/>
    <w:rsid w:val="00881C05"/>
    <w:rsid w:val="00881C22"/>
    <w:rsid w:val="0088287D"/>
    <w:rsid w:val="0088370A"/>
    <w:rsid w:val="0088384C"/>
    <w:rsid w:val="00884204"/>
    <w:rsid w:val="008842CE"/>
    <w:rsid w:val="00884822"/>
    <w:rsid w:val="00884B46"/>
    <w:rsid w:val="00886035"/>
    <w:rsid w:val="008860B6"/>
    <w:rsid w:val="00886AA6"/>
    <w:rsid w:val="00886D11"/>
    <w:rsid w:val="00886EFE"/>
    <w:rsid w:val="008875C7"/>
    <w:rsid w:val="00890035"/>
    <w:rsid w:val="00890CCB"/>
    <w:rsid w:val="00890F86"/>
    <w:rsid w:val="008916DE"/>
    <w:rsid w:val="00892068"/>
    <w:rsid w:val="008920F8"/>
    <w:rsid w:val="00892B95"/>
    <w:rsid w:val="008933B7"/>
    <w:rsid w:val="00893487"/>
    <w:rsid w:val="0089352B"/>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A7FFA"/>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3E8A"/>
    <w:rsid w:val="008C417C"/>
    <w:rsid w:val="008C4F4B"/>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556"/>
    <w:rsid w:val="008D5704"/>
    <w:rsid w:val="008D5808"/>
    <w:rsid w:val="008D67EF"/>
    <w:rsid w:val="008D68DB"/>
    <w:rsid w:val="008D698C"/>
    <w:rsid w:val="008D6A46"/>
    <w:rsid w:val="008D6BF5"/>
    <w:rsid w:val="008D77B2"/>
    <w:rsid w:val="008D7917"/>
    <w:rsid w:val="008D7CAC"/>
    <w:rsid w:val="008D7FF8"/>
    <w:rsid w:val="008E00F2"/>
    <w:rsid w:val="008E07C5"/>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5C2D"/>
    <w:rsid w:val="008F683C"/>
    <w:rsid w:val="008F69B6"/>
    <w:rsid w:val="008F6B74"/>
    <w:rsid w:val="008F73AF"/>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5DD8"/>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516"/>
    <w:rsid w:val="00940C2A"/>
    <w:rsid w:val="00941263"/>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06A"/>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439"/>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5AC2"/>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7FC"/>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1FC1"/>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430"/>
    <w:rsid w:val="009C5A1D"/>
    <w:rsid w:val="009C5CF1"/>
    <w:rsid w:val="009C6103"/>
    <w:rsid w:val="009C73B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3D"/>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3A15"/>
    <w:rsid w:val="00A14672"/>
    <w:rsid w:val="00A14685"/>
    <w:rsid w:val="00A14CF1"/>
    <w:rsid w:val="00A14ED9"/>
    <w:rsid w:val="00A150A9"/>
    <w:rsid w:val="00A150D1"/>
    <w:rsid w:val="00A1558D"/>
    <w:rsid w:val="00A1623D"/>
    <w:rsid w:val="00A17ABE"/>
    <w:rsid w:val="00A20240"/>
    <w:rsid w:val="00A205BF"/>
    <w:rsid w:val="00A2065C"/>
    <w:rsid w:val="00A20B69"/>
    <w:rsid w:val="00A20E0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0640"/>
    <w:rsid w:val="00A71173"/>
    <w:rsid w:val="00A7178B"/>
    <w:rsid w:val="00A71BBC"/>
    <w:rsid w:val="00A71EFF"/>
    <w:rsid w:val="00A731B5"/>
    <w:rsid w:val="00A738F6"/>
    <w:rsid w:val="00A740FC"/>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4876"/>
    <w:rsid w:val="00A86287"/>
    <w:rsid w:val="00A863CC"/>
    <w:rsid w:val="00A863E1"/>
    <w:rsid w:val="00A86F00"/>
    <w:rsid w:val="00A874F6"/>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01E"/>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235"/>
    <w:rsid w:val="00AC6523"/>
    <w:rsid w:val="00AC743C"/>
    <w:rsid w:val="00AC7A2E"/>
    <w:rsid w:val="00AD0BEB"/>
    <w:rsid w:val="00AD1066"/>
    <w:rsid w:val="00AD1BFE"/>
    <w:rsid w:val="00AD1CBA"/>
    <w:rsid w:val="00AD2081"/>
    <w:rsid w:val="00AD305B"/>
    <w:rsid w:val="00AD34C9"/>
    <w:rsid w:val="00AD36CA"/>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2ED5"/>
    <w:rsid w:val="00AF3655"/>
    <w:rsid w:val="00AF3F18"/>
    <w:rsid w:val="00AF4211"/>
    <w:rsid w:val="00AF4E1A"/>
    <w:rsid w:val="00AF564E"/>
    <w:rsid w:val="00AF582B"/>
    <w:rsid w:val="00AF591C"/>
    <w:rsid w:val="00AF5B0F"/>
    <w:rsid w:val="00AF5CA3"/>
    <w:rsid w:val="00AF6D3A"/>
    <w:rsid w:val="00AF7BE8"/>
    <w:rsid w:val="00B00003"/>
    <w:rsid w:val="00B004F3"/>
    <w:rsid w:val="00B011DF"/>
    <w:rsid w:val="00B01495"/>
    <w:rsid w:val="00B01568"/>
    <w:rsid w:val="00B025A2"/>
    <w:rsid w:val="00B027B8"/>
    <w:rsid w:val="00B02A31"/>
    <w:rsid w:val="00B03678"/>
    <w:rsid w:val="00B03F63"/>
    <w:rsid w:val="00B041E3"/>
    <w:rsid w:val="00B04537"/>
    <w:rsid w:val="00B04817"/>
    <w:rsid w:val="00B048B2"/>
    <w:rsid w:val="00B051BE"/>
    <w:rsid w:val="00B07413"/>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D57"/>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2F7"/>
    <w:rsid w:val="00B237B4"/>
    <w:rsid w:val="00B240E6"/>
    <w:rsid w:val="00B25447"/>
    <w:rsid w:val="00B2561E"/>
    <w:rsid w:val="00B2572B"/>
    <w:rsid w:val="00B25FC4"/>
    <w:rsid w:val="00B26395"/>
    <w:rsid w:val="00B2681D"/>
    <w:rsid w:val="00B2752E"/>
    <w:rsid w:val="00B304E3"/>
    <w:rsid w:val="00B305F9"/>
    <w:rsid w:val="00B30994"/>
    <w:rsid w:val="00B30BD1"/>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18B0"/>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0C5"/>
    <w:rsid w:val="00B853BF"/>
    <w:rsid w:val="00B8625A"/>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A7E9E"/>
    <w:rsid w:val="00BB035A"/>
    <w:rsid w:val="00BB1C9B"/>
    <w:rsid w:val="00BB21EC"/>
    <w:rsid w:val="00BB28C8"/>
    <w:rsid w:val="00BB3575"/>
    <w:rsid w:val="00BB3618"/>
    <w:rsid w:val="00BB3A31"/>
    <w:rsid w:val="00BB4190"/>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31"/>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64"/>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B33"/>
    <w:rsid w:val="00BF7253"/>
    <w:rsid w:val="00BF762F"/>
    <w:rsid w:val="00BF79C6"/>
    <w:rsid w:val="00BF7B09"/>
    <w:rsid w:val="00C008F7"/>
    <w:rsid w:val="00C00E33"/>
    <w:rsid w:val="00C010D8"/>
    <w:rsid w:val="00C01B39"/>
    <w:rsid w:val="00C021EC"/>
    <w:rsid w:val="00C02404"/>
    <w:rsid w:val="00C024D3"/>
    <w:rsid w:val="00C029B6"/>
    <w:rsid w:val="00C031D0"/>
    <w:rsid w:val="00C0337E"/>
    <w:rsid w:val="00C03431"/>
    <w:rsid w:val="00C03A28"/>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2421"/>
    <w:rsid w:val="00C231A0"/>
    <w:rsid w:val="00C232E0"/>
    <w:rsid w:val="00C23B1B"/>
    <w:rsid w:val="00C23D48"/>
    <w:rsid w:val="00C23F1D"/>
    <w:rsid w:val="00C24256"/>
    <w:rsid w:val="00C24CA6"/>
    <w:rsid w:val="00C25BF1"/>
    <w:rsid w:val="00C263BB"/>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791"/>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D1C"/>
    <w:rsid w:val="00C54CEE"/>
    <w:rsid w:val="00C54FF1"/>
    <w:rsid w:val="00C5588A"/>
    <w:rsid w:val="00C5590F"/>
    <w:rsid w:val="00C562F1"/>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C30"/>
    <w:rsid w:val="00C72D0E"/>
    <w:rsid w:val="00C72E21"/>
    <w:rsid w:val="00C73E62"/>
    <w:rsid w:val="00C7412D"/>
    <w:rsid w:val="00C74607"/>
    <w:rsid w:val="00C748B5"/>
    <w:rsid w:val="00C750EC"/>
    <w:rsid w:val="00C75286"/>
    <w:rsid w:val="00C752FC"/>
    <w:rsid w:val="00C77B18"/>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141"/>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0A5D"/>
    <w:rsid w:val="00CA0F8C"/>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7D4"/>
    <w:rsid w:val="00CC19DC"/>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34"/>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4AB"/>
    <w:rsid w:val="00D76BBA"/>
    <w:rsid w:val="00D770E9"/>
    <w:rsid w:val="00D7784B"/>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A6C"/>
    <w:rsid w:val="00D90CA1"/>
    <w:rsid w:val="00D91277"/>
    <w:rsid w:val="00D91C7E"/>
    <w:rsid w:val="00D927EB"/>
    <w:rsid w:val="00D93D8E"/>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A72D0"/>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2FB7"/>
    <w:rsid w:val="00DD322C"/>
    <w:rsid w:val="00DD3E3D"/>
    <w:rsid w:val="00DD41E4"/>
    <w:rsid w:val="00DD4F48"/>
    <w:rsid w:val="00DD51F0"/>
    <w:rsid w:val="00DD559B"/>
    <w:rsid w:val="00DD56AA"/>
    <w:rsid w:val="00DD5CF9"/>
    <w:rsid w:val="00DD66E7"/>
    <w:rsid w:val="00DD6FDA"/>
    <w:rsid w:val="00DE06C5"/>
    <w:rsid w:val="00DE0EA4"/>
    <w:rsid w:val="00DE0FA1"/>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357"/>
    <w:rsid w:val="00E14672"/>
    <w:rsid w:val="00E153F0"/>
    <w:rsid w:val="00E161F1"/>
    <w:rsid w:val="00E17450"/>
    <w:rsid w:val="00E17B7F"/>
    <w:rsid w:val="00E20011"/>
    <w:rsid w:val="00E207EB"/>
    <w:rsid w:val="00E20B3E"/>
    <w:rsid w:val="00E20E95"/>
    <w:rsid w:val="00E21547"/>
    <w:rsid w:val="00E21A2E"/>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2A6"/>
    <w:rsid w:val="00E333E5"/>
    <w:rsid w:val="00E3357F"/>
    <w:rsid w:val="00E33599"/>
    <w:rsid w:val="00E33E6B"/>
    <w:rsid w:val="00E343E7"/>
    <w:rsid w:val="00E35E99"/>
    <w:rsid w:val="00E3606B"/>
    <w:rsid w:val="00E36368"/>
    <w:rsid w:val="00E36717"/>
    <w:rsid w:val="00E36A86"/>
    <w:rsid w:val="00E40DE2"/>
    <w:rsid w:val="00E41156"/>
    <w:rsid w:val="00E41620"/>
    <w:rsid w:val="00E41F2B"/>
    <w:rsid w:val="00E4239E"/>
    <w:rsid w:val="00E42668"/>
    <w:rsid w:val="00E426B9"/>
    <w:rsid w:val="00E42A80"/>
    <w:rsid w:val="00E42B70"/>
    <w:rsid w:val="00E42FEB"/>
    <w:rsid w:val="00E430BF"/>
    <w:rsid w:val="00E43CEB"/>
    <w:rsid w:val="00E43DFB"/>
    <w:rsid w:val="00E44D86"/>
    <w:rsid w:val="00E45007"/>
    <w:rsid w:val="00E45ACA"/>
    <w:rsid w:val="00E45C7F"/>
    <w:rsid w:val="00E46422"/>
    <w:rsid w:val="00E46DBA"/>
    <w:rsid w:val="00E51117"/>
    <w:rsid w:val="00E51BA5"/>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344"/>
    <w:rsid w:val="00E6288F"/>
    <w:rsid w:val="00E63619"/>
    <w:rsid w:val="00E6367A"/>
    <w:rsid w:val="00E63C8D"/>
    <w:rsid w:val="00E64337"/>
    <w:rsid w:val="00E6482B"/>
    <w:rsid w:val="00E6482F"/>
    <w:rsid w:val="00E648D1"/>
    <w:rsid w:val="00E64D24"/>
    <w:rsid w:val="00E65E42"/>
    <w:rsid w:val="00E65F37"/>
    <w:rsid w:val="00E6683E"/>
    <w:rsid w:val="00E66866"/>
    <w:rsid w:val="00E672AF"/>
    <w:rsid w:val="00E674AE"/>
    <w:rsid w:val="00E67857"/>
    <w:rsid w:val="00E67BA7"/>
    <w:rsid w:val="00E67FD5"/>
    <w:rsid w:val="00E70A0B"/>
    <w:rsid w:val="00E70FC4"/>
    <w:rsid w:val="00E71B18"/>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6D82"/>
    <w:rsid w:val="00E77AD7"/>
    <w:rsid w:val="00E77EEE"/>
    <w:rsid w:val="00E805B6"/>
    <w:rsid w:val="00E8071D"/>
    <w:rsid w:val="00E81307"/>
    <w:rsid w:val="00E81D32"/>
    <w:rsid w:val="00E81D4D"/>
    <w:rsid w:val="00E84171"/>
    <w:rsid w:val="00E8425F"/>
    <w:rsid w:val="00E85A49"/>
    <w:rsid w:val="00E861BF"/>
    <w:rsid w:val="00E8719E"/>
    <w:rsid w:val="00E87574"/>
    <w:rsid w:val="00E90CF6"/>
    <w:rsid w:val="00E90DC8"/>
    <w:rsid w:val="00E90E72"/>
    <w:rsid w:val="00E90FD0"/>
    <w:rsid w:val="00E91A69"/>
    <w:rsid w:val="00E91D37"/>
    <w:rsid w:val="00E91F17"/>
    <w:rsid w:val="00E92272"/>
    <w:rsid w:val="00E92BAA"/>
    <w:rsid w:val="00E930B3"/>
    <w:rsid w:val="00E93CA2"/>
    <w:rsid w:val="00E93F76"/>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3E51"/>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3E3E"/>
    <w:rsid w:val="00EF491F"/>
    <w:rsid w:val="00EF548A"/>
    <w:rsid w:val="00EF5EF7"/>
    <w:rsid w:val="00EF6526"/>
    <w:rsid w:val="00EF6CF5"/>
    <w:rsid w:val="00EF6EB4"/>
    <w:rsid w:val="00EF6FED"/>
    <w:rsid w:val="00EF7868"/>
    <w:rsid w:val="00F00565"/>
    <w:rsid w:val="00F005EE"/>
    <w:rsid w:val="00F00C96"/>
    <w:rsid w:val="00F00F71"/>
    <w:rsid w:val="00F01D1E"/>
    <w:rsid w:val="00F02639"/>
    <w:rsid w:val="00F0292A"/>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1EC2"/>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479"/>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47366"/>
    <w:rsid w:val="00F50A7A"/>
    <w:rsid w:val="00F5168A"/>
    <w:rsid w:val="00F52EDD"/>
    <w:rsid w:val="00F53D4F"/>
    <w:rsid w:val="00F53DF8"/>
    <w:rsid w:val="00F546F2"/>
    <w:rsid w:val="00F5526F"/>
    <w:rsid w:val="00F55654"/>
    <w:rsid w:val="00F556B0"/>
    <w:rsid w:val="00F55752"/>
    <w:rsid w:val="00F55EC3"/>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3DDF"/>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18BE"/>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8D2"/>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3E9"/>
    <w:rsid w:val="00FA7EAA"/>
    <w:rsid w:val="00FB068C"/>
    <w:rsid w:val="00FB12F4"/>
    <w:rsid w:val="00FB1530"/>
    <w:rsid w:val="00FB15D0"/>
    <w:rsid w:val="00FB2E32"/>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0B4"/>
    <w:rsid w:val="00FD7291"/>
    <w:rsid w:val="00FD7772"/>
    <w:rsid w:val="00FE0FD2"/>
    <w:rsid w:val="00FE1316"/>
    <w:rsid w:val="00FE1FAB"/>
    <w:rsid w:val="00FE2AA4"/>
    <w:rsid w:val="00FE2DB6"/>
    <w:rsid w:val="00FE2FBF"/>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38B0"/>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character" w:customStyle="1" w:styleId="alt-edited">
    <w:name w:val="alt-edited"/>
    <w:basedOn w:val="DefaultParagraphFont"/>
    <w:rsid w:val="008C4F4B"/>
  </w:style>
  <w:style w:type="paragraph" w:styleId="HTMLPreformatted">
    <w:name w:val="HTML Preformatted"/>
    <w:basedOn w:val="Normal"/>
    <w:link w:val="HTMLPreformattedChar"/>
    <w:uiPriority w:val="99"/>
    <w:unhideWhenUsed/>
    <w:rsid w:val="006B5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B54CE"/>
    <w:rPr>
      <w:rFonts w:ascii="Courier New" w:hAnsi="Courier New" w:cs="Courier New"/>
      <w:lang w:val="en-US" w:eastAsia="en-US" w:bidi="ar-SA"/>
    </w:rPr>
  </w:style>
  <w:style w:type="character" w:customStyle="1" w:styleId="y2iqfc">
    <w:name w:val="y2iqfc"/>
    <w:basedOn w:val="DefaultParagraphFont"/>
    <w:rsid w:val="006B54CE"/>
  </w:style>
  <w:style w:type="character" w:customStyle="1" w:styleId="ezkurwreuab5ozgtqnkl">
    <w:name w:val="ezkurwreuab5ozgtqnkl"/>
    <w:basedOn w:val="DefaultParagraphFont"/>
    <w:rsid w:val="009C5430"/>
  </w:style>
  <w:style w:type="paragraph" w:customStyle="1" w:styleId="msonormal0">
    <w:name w:val="msonormal"/>
    <w:basedOn w:val="Normal"/>
    <w:rsid w:val="008D5556"/>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4809969">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23510504">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522615">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45945984">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0515591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0040215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703245527">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16228949">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4354</TotalTime>
  <Pages>1</Pages>
  <Words>26778</Words>
  <Characters>152636</Characters>
  <Application>Microsoft Office Word</Application>
  <DocSecurity>0</DocSecurity>
  <Lines>1271</Lines>
  <Paragraphs>358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179056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1934</cp:revision>
  <cp:lastPrinted>2018-02-16T07:12:00Z</cp:lastPrinted>
  <dcterms:created xsi:type="dcterms:W3CDTF">2019-10-28T07:04:00Z</dcterms:created>
  <dcterms:modified xsi:type="dcterms:W3CDTF">2026-01-13T11:13:00Z</dcterms:modified>
</cp:coreProperties>
</file>